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055D2" w14:textId="2C108356" w:rsidR="004E0C5A" w:rsidRPr="00B07A3B" w:rsidRDefault="004E0C5A" w:rsidP="004E0C5A">
      <w:pPr>
        <w:outlineLvl w:val="0"/>
        <w:rPr>
          <w:rFonts w:eastAsia="Times New Roman" w:cstheme="minorHAnsi"/>
          <w:b/>
        </w:rPr>
      </w:pPr>
      <w:r w:rsidRPr="00B07A3B">
        <w:rPr>
          <w:rFonts w:eastAsia="Times New Roman" w:cstheme="minorHAnsi"/>
          <w:b/>
        </w:rPr>
        <w:t xml:space="preserve">Submission ID #: </w:t>
      </w:r>
      <w:r w:rsidR="003A1FCD">
        <w:rPr>
          <w:rFonts w:eastAsia="Times New Roman" w:cstheme="minorHAnsi"/>
          <w:b/>
        </w:rPr>
        <w:t>68384</w:t>
      </w:r>
    </w:p>
    <w:p w14:paraId="2F6924E5" w14:textId="4E94C8F2" w:rsidR="004E0C5A" w:rsidRDefault="004E0C5A" w:rsidP="004E0C5A">
      <w:pPr>
        <w:outlineLvl w:val="0"/>
        <w:rPr>
          <w:rFonts w:eastAsia="Times New Roman" w:cstheme="minorHAnsi"/>
          <w:b/>
        </w:rPr>
      </w:pPr>
      <w:r w:rsidRPr="00B07A3B">
        <w:rPr>
          <w:rFonts w:eastAsia="Times New Roman" w:cstheme="minorHAnsi"/>
          <w:b/>
        </w:rPr>
        <w:t xml:space="preserve">Scriptwriter Name: </w:t>
      </w:r>
      <w:proofErr w:type="spellStart"/>
      <w:r w:rsidR="003A1FCD">
        <w:rPr>
          <w:rFonts w:eastAsia="Times New Roman" w:cstheme="minorHAnsi"/>
          <w:b/>
        </w:rPr>
        <w:t>Sulakshana</w:t>
      </w:r>
      <w:proofErr w:type="spellEnd"/>
      <w:r w:rsidR="003A1FCD">
        <w:rPr>
          <w:rFonts w:eastAsia="Times New Roman" w:cstheme="minorHAnsi"/>
          <w:b/>
        </w:rPr>
        <w:t xml:space="preserve"> </w:t>
      </w:r>
      <w:proofErr w:type="spellStart"/>
      <w:r w:rsidR="003A1FCD">
        <w:rPr>
          <w:rFonts w:eastAsia="Times New Roman" w:cstheme="minorHAnsi"/>
          <w:b/>
        </w:rPr>
        <w:t>Karkala</w:t>
      </w:r>
      <w:proofErr w:type="spellEnd"/>
    </w:p>
    <w:p w14:paraId="6FB9233B" w14:textId="2F9BD9BA" w:rsidR="004E0C5A" w:rsidRDefault="004E0C5A" w:rsidP="004E0C5A">
      <w:pPr>
        <w:outlineLvl w:val="0"/>
        <w:rPr>
          <w:rFonts w:eastAsia="Times New Roman" w:cstheme="minorHAnsi"/>
          <w:b/>
        </w:rPr>
      </w:pPr>
      <w:r w:rsidRPr="00B07A3B">
        <w:rPr>
          <w:rFonts w:eastAsia="Times New Roman" w:cstheme="minorHAnsi"/>
          <w:b/>
        </w:rPr>
        <w:t>Project Page Link:</w:t>
      </w:r>
      <w:r w:rsidR="00F60C18">
        <w:rPr>
          <w:rFonts w:eastAsia="Times New Roman" w:cstheme="minorHAnsi"/>
          <w:b/>
        </w:rPr>
        <w:t xml:space="preserve"> </w:t>
      </w:r>
      <w:hyperlink r:id="rId11" w:history="1">
        <w:r w:rsidR="003A1FCD" w:rsidRPr="002169DB">
          <w:rPr>
            <w:rStyle w:val="Lienhypertexte"/>
            <w:rFonts w:eastAsia="Times New Roman" w:cstheme="minorHAnsi"/>
            <w:b/>
          </w:rPr>
          <w:t>https://review.jove.com/account/file-uploader?src=20857168</w:t>
        </w:r>
      </w:hyperlink>
    </w:p>
    <w:p w14:paraId="3E33180F" w14:textId="77777777" w:rsidR="003A1FCD" w:rsidRPr="00B07A3B" w:rsidRDefault="003A1FCD" w:rsidP="004E0C5A">
      <w:pPr>
        <w:outlineLvl w:val="0"/>
        <w:rPr>
          <w:rFonts w:eastAsia="Times New Roman" w:cstheme="minorHAnsi"/>
          <w:b/>
        </w:rPr>
      </w:pPr>
    </w:p>
    <w:p w14:paraId="2C89778F" w14:textId="77777777" w:rsidR="004E0C5A" w:rsidRPr="00B07A3B" w:rsidRDefault="004E0C5A" w:rsidP="004E0C5A">
      <w:pPr>
        <w:outlineLvl w:val="0"/>
        <w:rPr>
          <w:rFonts w:eastAsia="Times New Roman" w:cstheme="minorHAnsi"/>
          <w:b/>
        </w:rPr>
      </w:pPr>
    </w:p>
    <w:p w14:paraId="30BC7CCC" w14:textId="6E65EC3E" w:rsidR="004E0C5A" w:rsidRPr="00B07A3B" w:rsidRDefault="004E0C5A" w:rsidP="004E0C5A">
      <w:pPr>
        <w:outlineLvl w:val="0"/>
        <w:rPr>
          <w:rFonts w:eastAsia="Times New Roman" w:cstheme="minorHAnsi"/>
          <w:b/>
        </w:rPr>
      </w:pPr>
      <w:r w:rsidRPr="00B07A3B">
        <w:rPr>
          <w:rFonts w:eastAsia="Times New Roman" w:cstheme="minorHAnsi"/>
          <w:b/>
          <w:sz w:val="32"/>
          <w:szCs w:val="32"/>
        </w:rPr>
        <w:t>Title:</w:t>
      </w:r>
      <w:r w:rsidRPr="00B07A3B">
        <w:rPr>
          <w:rFonts w:eastAsia="Times New Roman" w:cstheme="minorHAnsi"/>
          <w:b/>
        </w:rPr>
        <w:t xml:space="preserve"> </w:t>
      </w:r>
      <w:r w:rsidR="00DB5B64" w:rsidRPr="00DB5B64">
        <w:rPr>
          <w:rStyle w:val="ArticleTitle"/>
          <w:rFonts w:cstheme="minorHAnsi"/>
        </w:rPr>
        <w:t>Whole-</w:t>
      </w:r>
      <w:r w:rsidR="00DB5B64">
        <w:rPr>
          <w:rStyle w:val="ArticleTitle"/>
          <w:rFonts w:cstheme="minorHAnsi"/>
        </w:rPr>
        <w:t>M</w:t>
      </w:r>
      <w:r w:rsidR="00DB5B64" w:rsidRPr="00DB5B64">
        <w:rPr>
          <w:rStyle w:val="ArticleTitle"/>
          <w:rFonts w:cstheme="minorHAnsi"/>
        </w:rPr>
        <w:t>ount Retinal Organoid Visualization with Cellular Resolution</w:t>
      </w:r>
    </w:p>
    <w:p w14:paraId="4A0C5B67" w14:textId="23814C1E" w:rsidR="004E0C5A" w:rsidRDefault="004E0C5A" w:rsidP="004E0C5A">
      <w:pPr>
        <w:outlineLvl w:val="0"/>
        <w:rPr>
          <w:rFonts w:eastAsia="Times New Roman" w:cstheme="minorHAnsi"/>
          <w:b/>
        </w:rPr>
      </w:pPr>
    </w:p>
    <w:p w14:paraId="571B4839" w14:textId="25AE8914" w:rsidR="00EC3C46" w:rsidRPr="00164C08" w:rsidRDefault="00EC3C46" w:rsidP="00EC3C46">
      <w:pPr>
        <w:outlineLvl w:val="0"/>
        <w:rPr>
          <w:rFonts w:eastAsia="Times New Roman" w:cstheme="minorHAnsi"/>
          <w:b/>
          <w:sz w:val="28"/>
          <w:szCs w:val="28"/>
        </w:rPr>
      </w:pPr>
      <w:r w:rsidRPr="00164C08">
        <w:rPr>
          <w:rFonts w:eastAsia="Times New Roman" w:cstheme="minorHAnsi"/>
          <w:b/>
          <w:sz w:val="28"/>
          <w:szCs w:val="28"/>
        </w:rPr>
        <w:t xml:space="preserve">Authors and Affiliations: </w:t>
      </w:r>
    </w:p>
    <w:p w14:paraId="6FC640AA" w14:textId="73D74CA8" w:rsidR="00DB5B64" w:rsidRPr="00164C08" w:rsidRDefault="00DB5B64" w:rsidP="00DB5B64">
      <w:pPr>
        <w:outlineLvl w:val="0"/>
        <w:rPr>
          <w:rFonts w:eastAsia="Times New Roman" w:cstheme="minorHAnsi"/>
          <w:b/>
          <w:sz w:val="28"/>
          <w:szCs w:val="28"/>
        </w:rPr>
      </w:pPr>
      <w:r w:rsidRPr="00164C08">
        <w:rPr>
          <w:rFonts w:eastAsia="Times New Roman" w:cstheme="minorHAnsi"/>
          <w:b/>
          <w:sz w:val="28"/>
          <w:szCs w:val="28"/>
        </w:rPr>
        <w:t>Marina Cunquero</w:t>
      </w:r>
      <w:r w:rsidRPr="00164C08">
        <w:rPr>
          <w:rFonts w:eastAsia="Times New Roman" w:cstheme="minorHAnsi"/>
          <w:b/>
          <w:sz w:val="28"/>
          <w:szCs w:val="28"/>
          <w:vertAlign w:val="superscript"/>
        </w:rPr>
        <w:t>1</w:t>
      </w:r>
      <w:r w:rsidRPr="00164C08">
        <w:rPr>
          <w:rFonts w:eastAsia="Times New Roman" w:cstheme="minorHAnsi"/>
          <w:b/>
          <w:sz w:val="28"/>
          <w:szCs w:val="28"/>
        </w:rPr>
        <w:t>, Helena Isla-Magrané</w:t>
      </w:r>
      <w:r w:rsidRPr="00164C08">
        <w:rPr>
          <w:rFonts w:eastAsia="Times New Roman" w:cstheme="minorHAnsi"/>
          <w:b/>
          <w:sz w:val="28"/>
          <w:szCs w:val="28"/>
          <w:vertAlign w:val="superscript"/>
        </w:rPr>
        <w:t>2</w:t>
      </w:r>
      <w:r w:rsidRPr="00164C08">
        <w:rPr>
          <w:rFonts w:eastAsia="Times New Roman" w:cstheme="minorHAnsi"/>
          <w:b/>
          <w:sz w:val="28"/>
          <w:szCs w:val="28"/>
        </w:rPr>
        <w:t>, Maria Marsal</w:t>
      </w:r>
      <w:r w:rsidRPr="00164C08">
        <w:rPr>
          <w:rFonts w:eastAsia="Times New Roman" w:cstheme="minorHAnsi"/>
          <w:b/>
          <w:sz w:val="28"/>
          <w:szCs w:val="28"/>
          <w:vertAlign w:val="superscript"/>
        </w:rPr>
        <w:t>1</w:t>
      </w:r>
      <w:r w:rsidRPr="00164C08">
        <w:rPr>
          <w:rFonts w:eastAsia="Times New Roman" w:cstheme="minorHAnsi"/>
          <w:b/>
          <w:sz w:val="28"/>
          <w:szCs w:val="28"/>
        </w:rPr>
        <w:t xml:space="preserve">, </w:t>
      </w:r>
      <w:proofErr w:type="spellStart"/>
      <w:r w:rsidRPr="00164C08">
        <w:rPr>
          <w:rFonts w:eastAsia="Times New Roman" w:cstheme="minorHAnsi"/>
          <w:b/>
          <w:sz w:val="28"/>
          <w:szCs w:val="28"/>
        </w:rPr>
        <w:t>Maddalen</w:t>
      </w:r>
      <w:proofErr w:type="spellEnd"/>
      <w:r w:rsidRPr="00164C08">
        <w:rPr>
          <w:rFonts w:eastAsia="Times New Roman" w:cstheme="minorHAnsi"/>
          <w:b/>
          <w:sz w:val="28"/>
          <w:szCs w:val="28"/>
        </w:rPr>
        <w:t xml:space="preserve"> Zufiaurre-Seijo</w:t>
      </w:r>
      <w:r w:rsidRPr="00164C08">
        <w:rPr>
          <w:rFonts w:eastAsia="Times New Roman" w:cstheme="minorHAnsi"/>
          <w:b/>
          <w:sz w:val="28"/>
          <w:szCs w:val="28"/>
          <w:vertAlign w:val="superscript"/>
        </w:rPr>
        <w:t>2</w:t>
      </w:r>
      <w:r w:rsidRPr="00164C08">
        <w:rPr>
          <w:rFonts w:eastAsia="Times New Roman" w:cstheme="minorHAnsi"/>
          <w:b/>
          <w:sz w:val="28"/>
          <w:szCs w:val="28"/>
        </w:rPr>
        <w:t>, José García-Arumí</w:t>
      </w:r>
      <w:r w:rsidRPr="00164C08">
        <w:rPr>
          <w:rFonts w:eastAsia="Times New Roman" w:cstheme="minorHAnsi"/>
          <w:b/>
          <w:sz w:val="28"/>
          <w:szCs w:val="28"/>
          <w:vertAlign w:val="superscript"/>
        </w:rPr>
        <w:t>2</w:t>
      </w:r>
      <w:r w:rsidRPr="00164C08">
        <w:rPr>
          <w:rFonts w:eastAsia="Times New Roman" w:cstheme="minorHAnsi"/>
          <w:b/>
          <w:sz w:val="28"/>
          <w:szCs w:val="28"/>
        </w:rPr>
        <w:t xml:space="preserve">, </w:t>
      </w:r>
      <w:ins w:id="0" w:author="Marina Cunquero" w:date="2025-05-14T15:28:00Z">
        <w:r w:rsidR="00D760FA" w:rsidRPr="00164C08">
          <w:rPr>
            <w:rFonts w:eastAsia="Times New Roman" w:cstheme="minorHAnsi"/>
            <w:b/>
            <w:sz w:val="28"/>
            <w:szCs w:val="28"/>
          </w:rPr>
          <w:t>Mi</w:t>
        </w:r>
        <w:r w:rsidR="00D760FA" w:rsidRPr="00164C08">
          <w:rPr>
            <w:rFonts w:eastAsia="Times New Roman" w:cstheme="minorHAnsi"/>
            <w:b/>
            <w:sz w:val="28"/>
            <w:szCs w:val="28"/>
            <w:rPrChange w:id="1" w:author="Marina Cunquero" w:date="2025-05-21T15:38:00Z">
              <w:rPr>
                <w:rFonts w:eastAsia="Times New Roman" w:cstheme="minorHAnsi"/>
                <w:b/>
                <w:sz w:val="28"/>
                <w:szCs w:val="28"/>
                <w:lang w:val="es-ES"/>
              </w:rPr>
            </w:rPrChange>
          </w:rPr>
          <w:t xml:space="preserve">guel </w:t>
        </w:r>
        <w:proofErr w:type="spellStart"/>
        <w:r w:rsidR="00D760FA" w:rsidRPr="00164C08">
          <w:rPr>
            <w:rFonts w:eastAsia="Times New Roman" w:cstheme="minorHAnsi"/>
            <w:b/>
            <w:sz w:val="28"/>
            <w:szCs w:val="28"/>
            <w:rPrChange w:id="2" w:author="Marina Cunquero" w:date="2025-05-21T15:38:00Z">
              <w:rPr>
                <w:rFonts w:eastAsia="Times New Roman" w:cstheme="minorHAnsi"/>
                <w:b/>
                <w:sz w:val="28"/>
                <w:szCs w:val="28"/>
                <w:lang w:val="es-ES"/>
              </w:rPr>
            </w:rPrChange>
          </w:rPr>
          <w:t>Ángel</w:t>
        </w:r>
        <w:proofErr w:type="spellEnd"/>
        <w:r w:rsidR="00D760FA" w:rsidRPr="00164C08">
          <w:rPr>
            <w:rFonts w:eastAsia="Times New Roman" w:cstheme="minorHAnsi"/>
            <w:b/>
            <w:sz w:val="28"/>
            <w:szCs w:val="28"/>
            <w:rPrChange w:id="3" w:author="Marina Cunquero" w:date="2025-05-21T15:38:00Z">
              <w:rPr>
                <w:rFonts w:eastAsia="Times New Roman" w:cstheme="minorHAnsi"/>
                <w:b/>
                <w:sz w:val="28"/>
                <w:szCs w:val="28"/>
                <w:lang w:val="es-ES"/>
              </w:rPr>
            </w:rPrChange>
          </w:rPr>
          <w:t xml:space="preserve"> Zapata</w:t>
        </w:r>
        <w:r w:rsidR="00D760FA" w:rsidRPr="00164C08">
          <w:rPr>
            <w:rFonts w:eastAsia="Times New Roman" w:cstheme="minorHAnsi"/>
            <w:b/>
            <w:sz w:val="28"/>
            <w:szCs w:val="28"/>
            <w:vertAlign w:val="superscript"/>
            <w:rPrChange w:id="4" w:author="Marina Cunquero" w:date="2025-05-21T15:38:00Z">
              <w:rPr>
                <w:rFonts w:eastAsia="Times New Roman" w:cstheme="minorHAnsi"/>
                <w:b/>
                <w:sz w:val="28"/>
                <w:szCs w:val="28"/>
                <w:vertAlign w:val="superscript"/>
                <w:lang w:val="es-ES"/>
              </w:rPr>
            </w:rPrChange>
          </w:rPr>
          <w:t>2</w:t>
        </w:r>
        <w:r w:rsidR="00D760FA" w:rsidRPr="00164C08">
          <w:rPr>
            <w:rFonts w:eastAsia="Times New Roman" w:cstheme="minorHAnsi"/>
            <w:b/>
            <w:sz w:val="28"/>
            <w:szCs w:val="28"/>
            <w:rPrChange w:id="5" w:author="Marina Cunquero" w:date="2025-05-21T15:38:00Z">
              <w:rPr>
                <w:rFonts w:eastAsia="Times New Roman" w:cstheme="minorHAnsi"/>
                <w:b/>
                <w:sz w:val="28"/>
                <w:szCs w:val="28"/>
                <w:lang w:val="es-ES"/>
              </w:rPr>
            </w:rPrChange>
          </w:rPr>
          <w:t xml:space="preserve">, </w:t>
        </w:r>
      </w:ins>
      <w:r w:rsidRPr="00164C08">
        <w:rPr>
          <w:rFonts w:eastAsia="Times New Roman" w:cstheme="minorHAnsi"/>
          <w:b/>
          <w:sz w:val="28"/>
          <w:szCs w:val="28"/>
        </w:rPr>
        <w:t>Anna Duarri</w:t>
      </w:r>
      <w:r w:rsidRPr="00164C08">
        <w:rPr>
          <w:rFonts w:eastAsia="Times New Roman" w:cstheme="minorHAnsi"/>
          <w:b/>
          <w:sz w:val="28"/>
          <w:szCs w:val="28"/>
          <w:vertAlign w:val="superscript"/>
        </w:rPr>
        <w:t>2</w:t>
      </w:r>
      <w:r w:rsidRPr="00164C08">
        <w:rPr>
          <w:rFonts w:eastAsia="Times New Roman" w:cstheme="minorHAnsi"/>
          <w:b/>
          <w:sz w:val="28"/>
          <w:szCs w:val="28"/>
        </w:rPr>
        <w:t>, Pablo Loza-Alvarez</w:t>
      </w:r>
      <w:r w:rsidRPr="00164C08">
        <w:rPr>
          <w:rFonts w:eastAsia="Times New Roman" w:cstheme="minorHAnsi"/>
          <w:b/>
          <w:sz w:val="28"/>
          <w:szCs w:val="28"/>
          <w:vertAlign w:val="superscript"/>
        </w:rPr>
        <w:t>1</w:t>
      </w:r>
    </w:p>
    <w:p w14:paraId="23ABA475" w14:textId="77777777" w:rsidR="00DB5B64" w:rsidRPr="00164C08" w:rsidRDefault="00DB5B64" w:rsidP="00DB5B64">
      <w:pPr>
        <w:outlineLvl w:val="0"/>
        <w:rPr>
          <w:rFonts w:eastAsia="Times New Roman" w:cstheme="minorHAnsi"/>
          <w:b/>
          <w:sz w:val="28"/>
          <w:szCs w:val="28"/>
        </w:rPr>
      </w:pPr>
    </w:p>
    <w:p w14:paraId="0AD0E929" w14:textId="3AC6219A" w:rsidR="00DB5B64" w:rsidRPr="00DB5B64" w:rsidRDefault="00DB5B64" w:rsidP="00DB5B64">
      <w:pPr>
        <w:outlineLvl w:val="0"/>
        <w:rPr>
          <w:rFonts w:eastAsia="Times New Roman" w:cstheme="minorHAnsi"/>
          <w:b/>
          <w:sz w:val="28"/>
          <w:szCs w:val="28"/>
        </w:rPr>
      </w:pPr>
      <w:r w:rsidRPr="00DB5B64">
        <w:rPr>
          <w:rFonts w:eastAsia="Times New Roman" w:cstheme="minorHAnsi"/>
          <w:b/>
          <w:sz w:val="28"/>
          <w:szCs w:val="28"/>
          <w:vertAlign w:val="superscript"/>
        </w:rPr>
        <w:t>1</w:t>
      </w:r>
      <w:r w:rsidRPr="00DB5B64">
        <w:rPr>
          <w:rFonts w:eastAsia="Times New Roman" w:cstheme="minorHAnsi"/>
          <w:b/>
          <w:sz w:val="28"/>
          <w:szCs w:val="28"/>
        </w:rPr>
        <w:t xml:space="preserve">ICFO-Institut de </w:t>
      </w:r>
      <w:proofErr w:type="spellStart"/>
      <w:r w:rsidRPr="00DB5B64">
        <w:rPr>
          <w:rFonts w:eastAsia="Times New Roman" w:cstheme="minorHAnsi"/>
          <w:b/>
          <w:sz w:val="28"/>
          <w:szCs w:val="28"/>
        </w:rPr>
        <w:t>Ciències</w:t>
      </w:r>
      <w:proofErr w:type="spellEnd"/>
      <w:r w:rsidRPr="00DB5B64">
        <w:rPr>
          <w:rFonts w:eastAsia="Times New Roman" w:cstheme="minorHAnsi"/>
          <w:b/>
          <w:sz w:val="28"/>
          <w:szCs w:val="28"/>
        </w:rPr>
        <w:t xml:space="preserve"> </w:t>
      </w:r>
      <w:proofErr w:type="spellStart"/>
      <w:r w:rsidRPr="00DB5B64">
        <w:rPr>
          <w:rFonts w:eastAsia="Times New Roman" w:cstheme="minorHAnsi"/>
          <w:b/>
          <w:sz w:val="28"/>
          <w:szCs w:val="28"/>
        </w:rPr>
        <w:t>Fotòniques</w:t>
      </w:r>
      <w:proofErr w:type="spellEnd"/>
      <w:r w:rsidRPr="00DB5B64">
        <w:rPr>
          <w:rFonts w:eastAsia="Times New Roman" w:cstheme="minorHAnsi"/>
          <w:b/>
          <w:sz w:val="28"/>
          <w:szCs w:val="28"/>
        </w:rPr>
        <w:t>, The Barcelona Institute of Science and Technology</w:t>
      </w:r>
    </w:p>
    <w:p w14:paraId="74A3CDA1" w14:textId="67361A0F" w:rsidR="00D6314B" w:rsidRPr="00B07A3B" w:rsidRDefault="00DB5B64" w:rsidP="00EC3C46">
      <w:pPr>
        <w:outlineLvl w:val="0"/>
        <w:rPr>
          <w:rFonts w:eastAsia="Times New Roman" w:cstheme="minorHAnsi"/>
          <w:b/>
          <w:sz w:val="28"/>
          <w:szCs w:val="28"/>
        </w:rPr>
      </w:pPr>
      <w:r w:rsidRPr="00DB5B64">
        <w:rPr>
          <w:rFonts w:eastAsia="Times New Roman" w:cstheme="minorHAnsi"/>
          <w:b/>
          <w:sz w:val="28"/>
          <w:szCs w:val="28"/>
          <w:vertAlign w:val="superscript"/>
        </w:rPr>
        <w:t>2</w:t>
      </w:r>
      <w:r w:rsidRPr="00DB5B64">
        <w:rPr>
          <w:rFonts w:eastAsia="Times New Roman" w:cstheme="minorHAnsi"/>
          <w:b/>
          <w:sz w:val="28"/>
          <w:szCs w:val="28"/>
        </w:rPr>
        <w:t xml:space="preserve">Ophthalmology </w:t>
      </w:r>
      <w:del w:id="6" w:author="Marina Cunquero" w:date="2025-05-14T15:30:00Z">
        <w:r w:rsidRPr="00DB5B64" w:rsidDel="00EC46F0">
          <w:rPr>
            <w:rFonts w:eastAsia="Times New Roman" w:cstheme="minorHAnsi"/>
            <w:b/>
            <w:sz w:val="28"/>
            <w:szCs w:val="28"/>
          </w:rPr>
          <w:delText xml:space="preserve">Research </w:delText>
        </w:r>
      </w:del>
      <w:r w:rsidRPr="00DB5B64">
        <w:rPr>
          <w:rFonts w:eastAsia="Times New Roman" w:cstheme="minorHAnsi"/>
          <w:b/>
          <w:sz w:val="28"/>
          <w:szCs w:val="28"/>
        </w:rPr>
        <w:t xml:space="preserve">Group, </w:t>
      </w:r>
      <w:ins w:id="7" w:author="Marina Cunquero" w:date="2025-05-14T15:30:00Z">
        <w:r w:rsidR="00A85B12" w:rsidRPr="00A85B12">
          <w:rPr>
            <w:rFonts w:eastAsia="Times New Roman" w:cstheme="minorHAnsi"/>
            <w:b/>
            <w:sz w:val="28"/>
            <w:szCs w:val="28"/>
          </w:rPr>
          <w:t xml:space="preserve">Hospital </w:t>
        </w:r>
        <w:proofErr w:type="spellStart"/>
        <w:r w:rsidR="00A85B12" w:rsidRPr="00A85B12">
          <w:rPr>
            <w:rFonts w:eastAsia="Times New Roman" w:cstheme="minorHAnsi"/>
            <w:b/>
            <w:sz w:val="28"/>
            <w:szCs w:val="28"/>
          </w:rPr>
          <w:t>Universitari</w:t>
        </w:r>
        <w:proofErr w:type="spellEnd"/>
        <w:r w:rsidR="00A85B12" w:rsidRPr="00A85B12">
          <w:rPr>
            <w:rFonts w:eastAsia="Times New Roman" w:cstheme="minorHAnsi"/>
            <w:b/>
            <w:sz w:val="28"/>
            <w:szCs w:val="28"/>
          </w:rPr>
          <w:t xml:space="preserve"> </w:t>
        </w:r>
        <w:proofErr w:type="spellStart"/>
        <w:r w:rsidR="00A85B12" w:rsidRPr="00A85B12">
          <w:rPr>
            <w:rFonts w:eastAsia="Times New Roman" w:cstheme="minorHAnsi"/>
            <w:b/>
            <w:sz w:val="28"/>
            <w:szCs w:val="28"/>
          </w:rPr>
          <w:t>Vall</w:t>
        </w:r>
        <w:proofErr w:type="spellEnd"/>
        <w:r w:rsidR="00A85B12" w:rsidRPr="00A85B12">
          <w:rPr>
            <w:rFonts w:eastAsia="Times New Roman" w:cstheme="minorHAnsi"/>
            <w:b/>
            <w:sz w:val="28"/>
            <w:szCs w:val="28"/>
          </w:rPr>
          <w:t xml:space="preserve"> </w:t>
        </w:r>
        <w:proofErr w:type="spellStart"/>
        <w:r w:rsidR="00A85B12" w:rsidRPr="00A85B12">
          <w:rPr>
            <w:rFonts w:eastAsia="Times New Roman" w:cstheme="minorHAnsi"/>
            <w:b/>
            <w:sz w:val="28"/>
            <w:szCs w:val="28"/>
          </w:rPr>
          <w:t>d'Hebron</w:t>
        </w:r>
        <w:proofErr w:type="spellEnd"/>
        <w:r w:rsidR="00A85B12" w:rsidRPr="00A85B12">
          <w:rPr>
            <w:rFonts w:eastAsia="Times New Roman" w:cstheme="minorHAnsi"/>
            <w:b/>
            <w:sz w:val="28"/>
            <w:szCs w:val="28"/>
          </w:rPr>
          <w:t xml:space="preserve">, </w:t>
        </w:r>
      </w:ins>
      <w:proofErr w:type="spellStart"/>
      <w:r w:rsidRPr="00DB5B64">
        <w:rPr>
          <w:rFonts w:eastAsia="Times New Roman" w:cstheme="minorHAnsi"/>
          <w:b/>
          <w:sz w:val="28"/>
          <w:szCs w:val="28"/>
        </w:rPr>
        <w:t>Vall</w:t>
      </w:r>
      <w:proofErr w:type="spellEnd"/>
      <w:r w:rsidRPr="00DB5B64">
        <w:rPr>
          <w:rFonts w:eastAsia="Times New Roman" w:cstheme="minorHAnsi"/>
          <w:b/>
          <w:sz w:val="28"/>
          <w:szCs w:val="28"/>
        </w:rPr>
        <w:t xml:space="preserve"> </w:t>
      </w:r>
      <w:proofErr w:type="spellStart"/>
      <w:r w:rsidRPr="00DB5B64">
        <w:rPr>
          <w:rFonts w:eastAsia="Times New Roman" w:cstheme="minorHAnsi"/>
          <w:b/>
          <w:sz w:val="28"/>
          <w:szCs w:val="28"/>
        </w:rPr>
        <w:t>d'Hebron</w:t>
      </w:r>
      <w:proofErr w:type="spellEnd"/>
      <w:r w:rsidRPr="00DB5B64">
        <w:rPr>
          <w:rFonts w:eastAsia="Times New Roman" w:cstheme="minorHAnsi"/>
          <w:b/>
          <w:sz w:val="28"/>
          <w:szCs w:val="28"/>
        </w:rPr>
        <w:t xml:space="preserve"> </w:t>
      </w:r>
      <w:proofErr w:type="spellStart"/>
      <w:r w:rsidRPr="00DB5B64">
        <w:rPr>
          <w:rFonts w:eastAsia="Times New Roman" w:cstheme="minorHAnsi"/>
          <w:b/>
          <w:sz w:val="28"/>
          <w:szCs w:val="28"/>
        </w:rPr>
        <w:t>Institut</w:t>
      </w:r>
      <w:proofErr w:type="spellEnd"/>
      <w:r w:rsidRPr="00DB5B64">
        <w:rPr>
          <w:rFonts w:eastAsia="Times New Roman" w:cstheme="minorHAnsi"/>
          <w:b/>
          <w:sz w:val="28"/>
          <w:szCs w:val="28"/>
        </w:rPr>
        <w:t xml:space="preserve"> de </w:t>
      </w:r>
      <w:proofErr w:type="spellStart"/>
      <w:r w:rsidRPr="00DB5B64">
        <w:rPr>
          <w:rFonts w:eastAsia="Times New Roman" w:cstheme="minorHAnsi"/>
          <w:b/>
          <w:sz w:val="28"/>
          <w:szCs w:val="28"/>
        </w:rPr>
        <w:t>Recerca</w:t>
      </w:r>
      <w:proofErr w:type="spellEnd"/>
      <w:r w:rsidRPr="00DB5B64">
        <w:rPr>
          <w:rFonts w:eastAsia="Times New Roman" w:cstheme="minorHAnsi"/>
          <w:b/>
          <w:sz w:val="28"/>
          <w:szCs w:val="28"/>
        </w:rPr>
        <w:t xml:space="preserve"> (VHIR)</w:t>
      </w:r>
    </w:p>
    <w:p w14:paraId="4CAE8953" w14:textId="77777777" w:rsidR="004E0C5A" w:rsidRPr="00B07A3B" w:rsidRDefault="004E0C5A" w:rsidP="004E0C5A">
      <w:pPr>
        <w:widowControl w:val="0"/>
        <w:autoSpaceDE w:val="0"/>
        <w:autoSpaceDN w:val="0"/>
        <w:adjustRightInd w:val="0"/>
        <w:rPr>
          <w:rFonts w:eastAsia="Times New Roman" w:cstheme="minorHAnsi"/>
          <w:color w:val="000000"/>
        </w:rPr>
      </w:pPr>
    </w:p>
    <w:p w14:paraId="5ED70E17" w14:textId="05CBD5C3" w:rsidR="004E0C5A" w:rsidRPr="00B07A3B" w:rsidRDefault="00376700" w:rsidP="00534B83">
      <w:pPr>
        <w:widowControl w:val="0"/>
        <w:pBdr>
          <w:top w:val="single" w:sz="4" w:space="1" w:color="auto"/>
          <w:left w:val="single" w:sz="4" w:space="4" w:color="auto"/>
          <w:bottom w:val="single" w:sz="4" w:space="1" w:color="auto"/>
          <w:right w:val="single" w:sz="4" w:space="4" w:color="auto"/>
        </w:pBdr>
        <w:shd w:val="clear" w:color="auto" w:fill="FFFF99"/>
        <w:autoSpaceDE w:val="0"/>
        <w:autoSpaceDN w:val="0"/>
        <w:adjustRightInd w:val="0"/>
        <w:ind w:left="86" w:right="86"/>
        <w:rPr>
          <w:rFonts w:eastAsia="Times New Roman" w:cstheme="minorHAnsi"/>
          <w:color w:val="000000"/>
        </w:rPr>
      </w:pPr>
      <w:sdt>
        <w:sdtPr>
          <w:rPr>
            <w:rFonts w:eastAsia="Times New Roman" w:cstheme="minorHAnsi"/>
            <w:color w:val="000000"/>
            <w:shd w:val="clear" w:color="auto" w:fill="FFFF00"/>
          </w:rPr>
          <w:id w:val="635067856"/>
          <w14:checkbox>
            <w14:checked w14:val="1"/>
            <w14:checkedState w14:val="2612" w14:font="MS Gothic"/>
            <w14:uncheckedState w14:val="2610" w14:font="MS Gothic"/>
          </w14:checkbox>
        </w:sdtPr>
        <w:sdtEndPr/>
        <w:sdtContent>
          <w:ins w:id="8" w:author="Marina Cunquero" w:date="2025-05-14T16:06:00Z">
            <w:r w:rsidR="000E4676">
              <w:rPr>
                <w:rFonts w:ascii="MS Gothic" w:eastAsia="MS Gothic" w:hAnsi="MS Gothic" w:cstheme="minorHAnsi" w:hint="eastAsia"/>
                <w:color w:val="000000"/>
                <w:shd w:val="clear" w:color="auto" w:fill="FFFF00"/>
              </w:rPr>
              <w:t>☒</w:t>
            </w:r>
          </w:ins>
          <w:del w:id="9" w:author="Marina Cunquero" w:date="2025-05-14T16:06:00Z">
            <w:r w:rsidR="009114D8" w:rsidDel="000E4676">
              <w:rPr>
                <w:rFonts w:ascii="MS Gothic" w:eastAsia="MS Gothic" w:hAnsi="MS Gothic" w:cstheme="minorHAnsi" w:hint="eastAsia"/>
                <w:color w:val="000000"/>
                <w:shd w:val="clear" w:color="auto" w:fill="FFFF00"/>
              </w:rPr>
              <w:delText>☐</w:delText>
            </w:r>
          </w:del>
        </w:sdtContent>
      </w:sdt>
      <w:r w:rsidR="004E0C5A" w:rsidRPr="00B07A3B">
        <w:rPr>
          <w:rFonts w:eastAsia="Times New Roman" w:cstheme="minorHAnsi"/>
          <w:color w:val="000000"/>
        </w:rPr>
        <w:t xml:space="preserve">   All author names and affiliations are correct</w:t>
      </w:r>
      <w:r w:rsidR="00045112">
        <w:rPr>
          <w:rFonts w:eastAsia="Times New Roman" w:cstheme="minorHAnsi"/>
          <w:color w:val="000000"/>
        </w:rPr>
        <w:t xml:space="preserve"> </w:t>
      </w:r>
      <w:r w:rsidR="00045112">
        <w:rPr>
          <w:rFonts w:cstheme="minorHAnsi"/>
          <w:color w:val="000000"/>
        </w:rPr>
        <w:t>(city/state/country information not included in video title page)</w:t>
      </w:r>
      <w:r w:rsidR="004E0C5A" w:rsidRPr="00B07A3B">
        <w:rPr>
          <w:rFonts w:eastAsia="Times New Roman" w:cstheme="minorHAnsi"/>
          <w:color w:val="000000"/>
        </w:rPr>
        <w:t>.</w:t>
      </w:r>
      <w:r w:rsidR="00CE696A">
        <w:rPr>
          <w:rFonts w:eastAsia="Times New Roman" w:cstheme="minorHAnsi"/>
          <w:color w:val="000000"/>
        </w:rPr>
        <w:t xml:space="preserve"> </w:t>
      </w:r>
    </w:p>
    <w:p w14:paraId="0CF5E19E" w14:textId="77777777" w:rsidR="004E0C5A" w:rsidRPr="00B07A3B" w:rsidRDefault="004E0C5A" w:rsidP="004E0C5A">
      <w:pPr>
        <w:widowControl w:val="0"/>
        <w:autoSpaceDE w:val="0"/>
        <w:autoSpaceDN w:val="0"/>
        <w:adjustRightInd w:val="0"/>
        <w:rPr>
          <w:rFonts w:eastAsia="Times New Roman" w:cstheme="minorHAnsi"/>
          <w:color w:val="000000"/>
        </w:rPr>
      </w:pPr>
    </w:p>
    <w:p w14:paraId="4FDD3434" w14:textId="77777777" w:rsidR="004E0C5A" w:rsidRPr="00B07A3B" w:rsidRDefault="004E0C5A" w:rsidP="004E0C5A">
      <w:pPr>
        <w:outlineLvl w:val="0"/>
        <w:rPr>
          <w:rFonts w:eastAsia="Times New Roman" w:cstheme="minorHAnsi"/>
        </w:rPr>
      </w:pPr>
    </w:p>
    <w:p w14:paraId="74288581" w14:textId="77777777" w:rsidR="004E0C5A" w:rsidRPr="00B07A3B" w:rsidRDefault="004E0C5A" w:rsidP="004E0C5A">
      <w:pPr>
        <w:outlineLvl w:val="0"/>
        <w:rPr>
          <w:rFonts w:eastAsia="Times New Roman" w:cstheme="minorHAnsi"/>
          <w:b/>
        </w:rPr>
      </w:pPr>
      <w:r w:rsidRPr="00B07A3B">
        <w:rPr>
          <w:rFonts w:eastAsia="Times New Roman" w:cstheme="minorHAnsi"/>
          <w:b/>
        </w:rPr>
        <w:t xml:space="preserve">Corresponding Authors: </w:t>
      </w:r>
    </w:p>
    <w:p w14:paraId="0F0B42C7" w14:textId="4F06B69E" w:rsidR="00DB5B64" w:rsidRPr="00164C08" w:rsidRDefault="00DB5B64" w:rsidP="00DB5B64">
      <w:pPr>
        <w:pBdr>
          <w:top w:val="nil"/>
          <w:left w:val="nil"/>
          <w:bottom w:val="nil"/>
          <w:right w:val="nil"/>
          <w:between w:val="nil"/>
        </w:pBdr>
        <w:rPr>
          <w:rFonts w:asciiTheme="majorHAnsi" w:hAnsiTheme="majorHAnsi" w:cstheme="majorHAnsi"/>
          <w:lang w:val="en-GB"/>
          <w:rPrChange w:id="10" w:author="Marina Cunquero" w:date="2025-05-21T15:38:00Z">
            <w:rPr>
              <w:rFonts w:asciiTheme="majorHAnsi" w:hAnsiTheme="majorHAnsi" w:cstheme="majorHAnsi"/>
            </w:rPr>
          </w:rPrChange>
        </w:rPr>
      </w:pPr>
      <w:bookmarkStart w:id="11" w:name="_Hlk25233958"/>
      <w:del w:id="12" w:author="Marina Cunquero" w:date="2025-05-14T16:11:00Z">
        <w:r w:rsidRPr="00164C08" w:rsidDel="00A74210">
          <w:rPr>
            <w:rFonts w:asciiTheme="majorHAnsi" w:hAnsiTheme="majorHAnsi" w:cstheme="majorHAnsi"/>
            <w:lang w:val="en-GB"/>
            <w:rPrChange w:id="13" w:author="Marina Cunquero" w:date="2025-05-21T15:38:00Z">
              <w:rPr>
                <w:rFonts w:asciiTheme="majorHAnsi" w:hAnsiTheme="majorHAnsi" w:cstheme="majorHAnsi"/>
              </w:rPr>
            </w:rPrChange>
          </w:rPr>
          <w:delText>Marina Cunquero</w:delText>
        </w:r>
      </w:del>
      <w:ins w:id="14" w:author="Marina Cunquero" w:date="2025-05-14T16:11:00Z">
        <w:r w:rsidR="00A74210" w:rsidRPr="00164C08">
          <w:rPr>
            <w:rFonts w:asciiTheme="majorHAnsi" w:hAnsiTheme="majorHAnsi" w:cstheme="majorHAnsi"/>
            <w:lang w:val="en-GB"/>
            <w:rPrChange w:id="15" w:author="Marina Cunquero" w:date="2025-05-21T15:38:00Z">
              <w:rPr>
                <w:rFonts w:asciiTheme="majorHAnsi" w:hAnsiTheme="majorHAnsi" w:cstheme="majorHAnsi"/>
              </w:rPr>
            </w:rPrChange>
          </w:rPr>
          <w:t xml:space="preserve">Pablo </w:t>
        </w:r>
        <w:r w:rsidR="00A74210" w:rsidRPr="00164C08">
          <w:rPr>
            <w:rFonts w:asciiTheme="majorHAnsi" w:hAnsiTheme="majorHAnsi" w:cstheme="majorHAnsi"/>
            <w:lang w:val="en-GB"/>
            <w:rPrChange w:id="16" w:author="Marina Cunquero" w:date="2025-05-21T15:38:00Z">
              <w:rPr>
                <w:rFonts w:asciiTheme="majorHAnsi" w:hAnsiTheme="majorHAnsi" w:cstheme="majorHAnsi"/>
                <w:lang w:val="es-ES"/>
              </w:rPr>
            </w:rPrChange>
          </w:rPr>
          <w:t>Loza-Alvarez</w:t>
        </w:r>
      </w:ins>
      <w:r w:rsidRPr="00164C08">
        <w:rPr>
          <w:rFonts w:asciiTheme="majorHAnsi" w:hAnsiTheme="majorHAnsi" w:cstheme="majorHAnsi"/>
          <w:lang w:val="en-GB"/>
          <w:rPrChange w:id="17" w:author="Marina Cunquero" w:date="2025-05-21T15:38:00Z">
            <w:rPr>
              <w:rFonts w:asciiTheme="majorHAnsi" w:hAnsiTheme="majorHAnsi" w:cstheme="majorHAnsi"/>
            </w:rPr>
          </w:rPrChange>
        </w:rPr>
        <w:tab/>
      </w:r>
      <w:r w:rsidRPr="00164C08">
        <w:rPr>
          <w:rFonts w:asciiTheme="majorHAnsi" w:hAnsiTheme="majorHAnsi" w:cstheme="majorHAnsi"/>
          <w:lang w:val="en-GB"/>
          <w:rPrChange w:id="18" w:author="Marina Cunquero" w:date="2025-05-21T15:38:00Z">
            <w:rPr>
              <w:rFonts w:asciiTheme="majorHAnsi" w:hAnsiTheme="majorHAnsi" w:cstheme="majorHAnsi"/>
            </w:rPr>
          </w:rPrChange>
        </w:rPr>
        <w:tab/>
      </w:r>
      <w:r w:rsidRPr="00164C08">
        <w:rPr>
          <w:rFonts w:asciiTheme="majorHAnsi" w:hAnsiTheme="majorHAnsi" w:cstheme="majorHAnsi"/>
          <w:lang w:val="en-GB"/>
          <w:rPrChange w:id="19" w:author="Marina Cunquero" w:date="2025-05-21T15:38:00Z">
            <w:rPr>
              <w:rFonts w:asciiTheme="majorHAnsi" w:hAnsiTheme="majorHAnsi" w:cstheme="majorHAnsi"/>
            </w:rPr>
          </w:rPrChange>
        </w:rPr>
        <w:tab/>
      </w:r>
      <w:del w:id="20" w:author="Marina Cunquero" w:date="2025-05-14T16:11:00Z">
        <w:r w:rsidRPr="00164C08" w:rsidDel="00A74210">
          <w:rPr>
            <w:rFonts w:asciiTheme="majorHAnsi" w:hAnsiTheme="majorHAnsi" w:cstheme="majorHAnsi"/>
            <w:lang w:val="en-GB"/>
            <w:rPrChange w:id="21" w:author="Marina Cunquero" w:date="2025-05-21T15:38:00Z">
              <w:rPr>
                <w:rFonts w:asciiTheme="majorHAnsi" w:hAnsiTheme="majorHAnsi" w:cstheme="majorHAnsi"/>
              </w:rPr>
            </w:rPrChange>
          </w:rPr>
          <w:delText>marina.cunquero</w:delText>
        </w:r>
      </w:del>
      <w:ins w:id="22" w:author="Marina Cunquero" w:date="2025-05-14T16:11:00Z">
        <w:r w:rsidR="00A74210" w:rsidRPr="00164C08">
          <w:rPr>
            <w:rFonts w:asciiTheme="majorHAnsi" w:hAnsiTheme="majorHAnsi" w:cstheme="majorHAnsi"/>
            <w:lang w:val="en-GB"/>
            <w:rPrChange w:id="23" w:author="Marina Cunquero" w:date="2025-05-21T15:38:00Z">
              <w:rPr>
                <w:rFonts w:asciiTheme="majorHAnsi" w:hAnsiTheme="majorHAnsi" w:cstheme="majorHAnsi"/>
                <w:lang w:val="es-ES"/>
              </w:rPr>
            </w:rPrChange>
          </w:rPr>
          <w:t>pablo.loza</w:t>
        </w:r>
      </w:ins>
      <w:r w:rsidRPr="00164C08">
        <w:rPr>
          <w:rFonts w:asciiTheme="majorHAnsi" w:hAnsiTheme="majorHAnsi" w:cstheme="majorHAnsi"/>
          <w:lang w:val="en-GB"/>
          <w:rPrChange w:id="24" w:author="Marina Cunquero" w:date="2025-05-21T15:38:00Z">
            <w:rPr>
              <w:rFonts w:asciiTheme="majorHAnsi" w:hAnsiTheme="majorHAnsi" w:cstheme="majorHAnsi"/>
            </w:rPr>
          </w:rPrChange>
        </w:rPr>
        <w:t>@icfo.eu</w:t>
      </w:r>
    </w:p>
    <w:p w14:paraId="2E1C6668" w14:textId="7663A19B" w:rsidR="004E0C5A" w:rsidRPr="00B07A3B" w:rsidRDefault="004E0C5A" w:rsidP="004E0C5A">
      <w:pPr>
        <w:outlineLvl w:val="0"/>
        <w:rPr>
          <w:rFonts w:eastAsia="Times New Roman" w:cstheme="minorHAnsi"/>
        </w:rPr>
      </w:pPr>
      <w:r w:rsidRPr="00B07A3B">
        <w:rPr>
          <w:rFonts w:eastAsia="Times New Roman" w:cstheme="minorHAnsi"/>
          <w:b/>
        </w:rPr>
        <w:t xml:space="preserve">Email Addresses for </w:t>
      </w:r>
      <w:r w:rsidR="006579DD">
        <w:rPr>
          <w:rFonts w:eastAsia="Times New Roman" w:cstheme="minorHAnsi"/>
          <w:b/>
        </w:rPr>
        <w:t>All A</w:t>
      </w:r>
      <w:r w:rsidRPr="00B07A3B">
        <w:rPr>
          <w:rFonts w:eastAsia="Times New Roman" w:cstheme="minorHAnsi"/>
          <w:b/>
        </w:rPr>
        <w:t>uthors:</w:t>
      </w:r>
      <w:r w:rsidRPr="00B07A3B">
        <w:rPr>
          <w:rFonts w:eastAsia="Times New Roman" w:cstheme="minorHAnsi"/>
        </w:rPr>
        <w:t xml:space="preserve"> </w:t>
      </w:r>
    </w:p>
    <w:bookmarkEnd w:id="11"/>
    <w:p w14:paraId="6AC626E4" w14:textId="77777777" w:rsidR="00DB5B64" w:rsidRPr="00164C08" w:rsidRDefault="00DB5B64" w:rsidP="00DB5B64">
      <w:pPr>
        <w:pBdr>
          <w:top w:val="nil"/>
          <w:left w:val="nil"/>
          <w:bottom w:val="nil"/>
          <w:right w:val="nil"/>
          <w:between w:val="nil"/>
        </w:pBdr>
        <w:rPr>
          <w:rFonts w:asciiTheme="majorHAnsi" w:hAnsiTheme="majorHAnsi" w:cstheme="majorHAnsi"/>
          <w:lang w:val="es-ES"/>
          <w:rPrChange w:id="25" w:author="Marina Cunquero" w:date="2025-05-21T15:38:00Z">
            <w:rPr>
              <w:rFonts w:asciiTheme="majorHAnsi" w:hAnsiTheme="majorHAnsi" w:cstheme="majorHAnsi"/>
            </w:rPr>
          </w:rPrChange>
        </w:rPr>
      </w:pPr>
      <w:r w:rsidRPr="00164C08">
        <w:rPr>
          <w:rFonts w:asciiTheme="majorHAnsi" w:hAnsiTheme="majorHAnsi" w:cstheme="majorHAnsi"/>
          <w:lang w:val="es-ES"/>
          <w:rPrChange w:id="26" w:author="Marina Cunquero" w:date="2025-05-21T15:38:00Z">
            <w:rPr>
              <w:rFonts w:asciiTheme="majorHAnsi" w:hAnsiTheme="majorHAnsi" w:cstheme="majorHAnsi"/>
            </w:rPr>
          </w:rPrChange>
        </w:rPr>
        <w:t xml:space="preserve">Marina </w:t>
      </w:r>
      <w:proofErr w:type="spellStart"/>
      <w:r w:rsidRPr="00164C08">
        <w:rPr>
          <w:rFonts w:asciiTheme="majorHAnsi" w:hAnsiTheme="majorHAnsi" w:cstheme="majorHAnsi"/>
          <w:lang w:val="es-ES"/>
          <w:rPrChange w:id="27" w:author="Marina Cunquero" w:date="2025-05-21T15:38:00Z">
            <w:rPr>
              <w:rFonts w:asciiTheme="majorHAnsi" w:hAnsiTheme="majorHAnsi" w:cstheme="majorHAnsi"/>
            </w:rPr>
          </w:rPrChange>
        </w:rPr>
        <w:t>Cunquero</w:t>
      </w:r>
      <w:proofErr w:type="spellEnd"/>
      <w:r w:rsidRPr="00164C08">
        <w:rPr>
          <w:rFonts w:asciiTheme="majorHAnsi" w:hAnsiTheme="majorHAnsi" w:cstheme="majorHAnsi"/>
          <w:lang w:val="es-ES"/>
          <w:rPrChange w:id="28" w:author="Marina Cunquero" w:date="2025-05-21T15:38:00Z">
            <w:rPr>
              <w:rFonts w:asciiTheme="majorHAnsi" w:hAnsiTheme="majorHAnsi" w:cstheme="majorHAnsi"/>
            </w:rPr>
          </w:rPrChange>
        </w:rPr>
        <w:tab/>
      </w:r>
      <w:r w:rsidRPr="00164C08">
        <w:rPr>
          <w:rFonts w:asciiTheme="majorHAnsi" w:hAnsiTheme="majorHAnsi" w:cstheme="majorHAnsi"/>
          <w:lang w:val="es-ES"/>
          <w:rPrChange w:id="29" w:author="Marina Cunquero" w:date="2025-05-21T15:38:00Z">
            <w:rPr>
              <w:rFonts w:asciiTheme="majorHAnsi" w:hAnsiTheme="majorHAnsi" w:cstheme="majorHAnsi"/>
            </w:rPr>
          </w:rPrChange>
        </w:rPr>
        <w:tab/>
      </w:r>
      <w:r w:rsidRPr="00164C08">
        <w:rPr>
          <w:rFonts w:asciiTheme="majorHAnsi" w:hAnsiTheme="majorHAnsi" w:cstheme="majorHAnsi"/>
          <w:lang w:val="es-ES"/>
          <w:rPrChange w:id="30" w:author="Marina Cunquero" w:date="2025-05-21T15:38:00Z">
            <w:rPr>
              <w:rFonts w:asciiTheme="majorHAnsi" w:hAnsiTheme="majorHAnsi" w:cstheme="majorHAnsi"/>
            </w:rPr>
          </w:rPrChange>
        </w:rPr>
        <w:tab/>
        <w:t>marina.cunquero@icfo.eu</w:t>
      </w:r>
    </w:p>
    <w:p w14:paraId="0FA1E6A6" w14:textId="77777777" w:rsidR="00DB5B64" w:rsidRPr="00164C08" w:rsidRDefault="00DB5B64" w:rsidP="00DB5B64">
      <w:pPr>
        <w:pBdr>
          <w:top w:val="nil"/>
          <w:left w:val="nil"/>
          <w:bottom w:val="nil"/>
          <w:right w:val="nil"/>
          <w:between w:val="nil"/>
        </w:pBdr>
        <w:rPr>
          <w:rFonts w:asciiTheme="majorHAnsi" w:hAnsiTheme="majorHAnsi" w:cstheme="majorHAnsi"/>
          <w:lang w:val="es-ES"/>
          <w:rPrChange w:id="31" w:author="Marina Cunquero" w:date="2025-05-21T15:38:00Z">
            <w:rPr>
              <w:rFonts w:asciiTheme="majorHAnsi" w:hAnsiTheme="majorHAnsi" w:cstheme="majorHAnsi"/>
            </w:rPr>
          </w:rPrChange>
        </w:rPr>
      </w:pPr>
      <w:r w:rsidRPr="00164C08">
        <w:rPr>
          <w:rFonts w:asciiTheme="majorHAnsi" w:hAnsiTheme="majorHAnsi" w:cstheme="majorHAnsi"/>
          <w:lang w:val="es-ES"/>
          <w:rPrChange w:id="32" w:author="Marina Cunquero" w:date="2025-05-21T15:38:00Z">
            <w:rPr>
              <w:rFonts w:asciiTheme="majorHAnsi" w:hAnsiTheme="majorHAnsi" w:cstheme="majorHAnsi"/>
            </w:rPr>
          </w:rPrChange>
        </w:rPr>
        <w:t>Helena Isla-</w:t>
      </w:r>
      <w:proofErr w:type="spellStart"/>
      <w:r w:rsidRPr="00164C08">
        <w:rPr>
          <w:rFonts w:asciiTheme="majorHAnsi" w:hAnsiTheme="majorHAnsi" w:cstheme="majorHAnsi"/>
          <w:lang w:val="es-ES"/>
          <w:rPrChange w:id="33" w:author="Marina Cunquero" w:date="2025-05-21T15:38:00Z">
            <w:rPr>
              <w:rFonts w:asciiTheme="majorHAnsi" w:hAnsiTheme="majorHAnsi" w:cstheme="majorHAnsi"/>
            </w:rPr>
          </w:rPrChange>
        </w:rPr>
        <w:t>Magrané</w:t>
      </w:r>
      <w:proofErr w:type="spellEnd"/>
      <w:r w:rsidRPr="00164C08">
        <w:rPr>
          <w:rFonts w:asciiTheme="majorHAnsi" w:hAnsiTheme="majorHAnsi" w:cstheme="majorHAnsi"/>
          <w:lang w:val="es-ES"/>
          <w:rPrChange w:id="34" w:author="Marina Cunquero" w:date="2025-05-21T15:38:00Z">
            <w:rPr>
              <w:rFonts w:asciiTheme="majorHAnsi" w:hAnsiTheme="majorHAnsi" w:cstheme="majorHAnsi"/>
            </w:rPr>
          </w:rPrChange>
        </w:rPr>
        <w:tab/>
      </w:r>
      <w:r w:rsidRPr="00164C08">
        <w:rPr>
          <w:rFonts w:asciiTheme="majorHAnsi" w:hAnsiTheme="majorHAnsi" w:cstheme="majorHAnsi"/>
          <w:lang w:val="es-ES"/>
          <w:rPrChange w:id="35" w:author="Marina Cunquero" w:date="2025-05-21T15:38:00Z">
            <w:rPr>
              <w:rFonts w:asciiTheme="majorHAnsi" w:hAnsiTheme="majorHAnsi" w:cstheme="majorHAnsi"/>
            </w:rPr>
          </w:rPrChange>
        </w:rPr>
        <w:tab/>
      </w:r>
      <w:r w:rsidRPr="00164C08">
        <w:rPr>
          <w:rFonts w:asciiTheme="majorHAnsi" w:hAnsiTheme="majorHAnsi" w:cstheme="majorHAnsi"/>
          <w:lang w:val="es-ES"/>
          <w:rPrChange w:id="36" w:author="Marina Cunquero" w:date="2025-05-21T15:38:00Z">
            <w:rPr>
              <w:rFonts w:asciiTheme="majorHAnsi" w:hAnsiTheme="majorHAnsi" w:cstheme="majorHAnsi"/>
            </w:rPr>
          </w:rPrChange>
        </w:rPr>
        <w:tab/>
        <w:t>helena.isla@vhir.org</w:t>
      </w:r>
    </w:p>
    <w:p w14:paraId="511A2933" w14:textId="77777777" w:rsidR="00DB5B64" w:rsidRPr="00164C08" w:rsidRDefault="00DB5B64" w:rsidP="00DB5B64">
      <w:pPr>
        <w:pBdr>
          <w:top w:val="nil"/>
          <w:left w:val="nil"/>
          <w:bottom w:val="nil"/>
          <w:right w:val="nil"/>
          <w:between w:val="nil"/>
        </w:pBdr>
        <w:rPr>
          <w:rFonts w:asciiTheme="majorHAnsi" w:hAnsiTheme="majorHAnsi" w:cstheme="majorHAnsi"/>
          <w:lang w:val="es-ES"/>
          <w:rPrChange w:id="37" w:author="Marina Cunquero" w:date="2025-05-21T15:38:00Z">
            <w:rPr>
              <w:rFonts w:asciiTheme="majorHAnsi" w:hAnsiTheme="majorHAnsi" w:cstheme="majorHAnsi"/>
            </w:rPr>
          </w:rPrChange>
        </w:rPr>
      </w:pPr>
      <w:proofErr w:type="spellStart"/>
      <w:r w:rsidRPr="00164C08">
        <w:rPr>
          <w:rFonts w:asciiTheme="majorHAnsi" w:hAnsiTheme="majorHAnsi" w:cstheme="majorHAnsi"/>
          <w:lang w:val="es-ES"/>
          <w:rPrChange w:id="38" w:author="Marina Cunquero" w:date="2025-05-21T15:38:00Z">
            <w:rPr>
              <w:rFonts w:asciiTheme="majorHAnsi" w:hAnsiTheme="majorHAnsi" w:cstheme="majorHAnsi"/>
            </w:rPr>
          </w:rPrChange>
        </w:rPr>
        <w:t>Maria</w:t>
      </w:r>
      <w:proofErr w:type="spellEnd"/>
      <w:r w:rsidRPr="00164C08">
        <w:rPr>
          <w:rFonts w:asciiTheme="majorHAnsi" w:hAnsiTheme="majorHAnsi" w:cstheme="majorHAnsi"/>
          <w:lang w:val="es-ES"/>
          <w:rPrChange w:id="39" w:author="Marina Cunquero" w:date="2025-05-21T15:38:00Z">
            <w:rPr>
              <w:rFonts w:asciiTheme="majorHAnsi" w:hAnsiTheme="majorHAnsi" w:cstheme="majorHAnsi"/>
            </w:rPr>
          </w:rPrChange>
        </w:rPr>
        <w:t xml:space="preserve"> </w:t>
      </w:r>
      <w:proofErr w:type="spellStart"/>
      <w:r w:rsidRPr="00164C08">
        <w:rPr>
          <w:rFonts w:asciiTheme="majorHAnsi" w:hAnsiTheme="majorHAnsi" w:cstheme="majorHAnsi"/>
          <w:lang w:val="es-ES"/>
          <w:rPrChange w:id="40" w:author="Marina Cunquero" w:date="2025-05-21T15:38:00Z">
            <w:rPr>
              <w:rFonts w:asciiTheme="majorHAnsi" w:hAnsiTheme="majorHAnsi" w:cstheme="majorHAnsi"/>
            </w:rPr>
          </w:rPrChange>
        </w:rPr>
        <w:t>Marsal</w:t>
      </w:r>
      <w:proofErr w:type="spellEnd"/>
      <w:r w:rsidRPr="00164C08">
        <w:rPr>
          <w:rFonts w:asciiTheme="majorHAnsi" w:hAnsiTheme="majorHAnsi" w:cstheme="majorHAnsi"/>
          <w:lang w:val="es-ES"/>
          <w:rPrChange w:id="41" w:author="Marina Cunquero" w:date="2025-05-21T15:38:00Z">
            <w:rPr>
              <w:rFonts w:asciiTheme="majorHAnsi" w:hAnsiTheme="majorHAnsi" w:cstheme="majorHAnsi"/>
            </w:rPr>
          </w:rPrChange>
        </w:rPr>
        <w:tab/>
      </w:r>
      <w:r w:rsidRPr="00164C08">
        <w:rPr>
          <w:rFonts w:asciiTheme="majorHAnsi" w:hAnsiTheme="majorHAnsi" w:cstheme="majorHAnsi"/>
          <w:lang w:val="es-ES"/>
          <w:rPrChange w:id="42" w:author="Marina Cunquero" w:date="2025-05-21T15:38:00Z">
            <w:rPr>
              <w:rFonts w:asciiTheme="majorHAnsi" w:hAnsiTheme="majorHAnsi" w:cstheme="majorHAnsi"/>
            </w:rPr>
          </w:rPrChange>
        </w:rPr>
        <w:tab/>
      </w:r>
      <w:r w:rsidRPr="00164C08">
        <w:rPr>
          <w:rFonts w:asciiTheme="majorHAnsi" w:hAnsiTheme="majorHAnsi" w:cstheme="majorHAnsi"/>
          <w:lang w:val="es-ES"/>
          <w:rPrChange w:id="43" w:author="Marina Cunquero" w:date="2025-05-21T15:38:00Z">
            <w:rPr>
              <w:rFonts w:asciiTheme="majorHAnsi" w:hAnsiTheme="majorHAnsi" w:cstheme="majorHAnsi"/>
            </w:rPr>
          </w:rPrChange>
        </w:rPr>
        <w:tab/>
      </w:r>
      <w:r w:rsidRPr="00164C08">
        <w:rPr>
          <w:rFonts w:asciiTheme="majorHAnsi" w:hAnsiTheme="majorHAnsi" w:cstheme="majorHAnsi"/>
          <w:lang w:val="es-ES"/>
          <w:rPrChange w:id="44" w:author="Marina Cunquero" w:date="2025-05-21T15:38:00Z">
            <w:rPr>
              <w:rFonts w:asciiTheme="majorHAnsi" w:hAnsiTheme="majorHAnsi" w:cstheme="majorHAnsi"/>
            </w:rPr>
          </w:rPrChange>
        </w:rPr>
        <w:tab/>
        <w:t>Maria.Marsal@icfo.eu</w:t>
      </w:r>
    </w:p>
    <w:p w14:paraId="73AB5A86" w14:textId="77777777" w:rsidR="00DB5B64" w:rsidRPr="00417A75" w:rsidRDefault="00DB5B64" w:rsidP="00DB5B64">
      <w:pPr>
        <w:pBdr>
          <w:top w:val="nil"/>
          <w:left w:val="nil"/>
          <w:bottom w:val="nil"/>
          <w:right w:val="nil"/>
          <w:between w:val="nil"/>
        </w:pBdr>
        <w:rPr>
          <w:rFonts w:asciiTheme="majorHAnsi" w:hAnsiTheme="majorHAnsi" w:cstheme="majorHAnsi"/>
        </w:rPr>
      </w:pPr>
      <w:proofErr w:type="spellStart"/>
      <w:r w:rsidRPr="00417A75">
        <w:rPr>
          <w:rFonts w:asciiTheme="majorHAnsi" w:hAnsiTheme="majorHAnsi" w:cstheme="majorHAnsi"/>
        </w:rPr>
        <w:t>Maddalen</w:t>
      </w:r>
      <w:proofErr w:type="spellEnd"/>
      <w:r w:rsidRPr="00417A75">
        <w:rPr>
          <w:rFonts w:asciiTheme="majorHAnsi" w:hAnsiTheme="majorHAnsi" w:cstheme="majorHAnsi"/>
        </w:rPr>
        <w:t xml:space="preserve"> </w:t>
      </w:r>
      <w:proofErr w:type="spellStart"/>
      <w:r w:rsidRPr="00417A75">
        <w:rPr>
          <w:rFonts w:asciiTheme="majorHAnsi" w:hAnsiTheme="majorHAnsi" w:cstheme="majorHAnsi"/>
        </w:rPr>
        <w:t>Zufiaurre-Seijo</w:t>
      </w:r>
      <w:proofErr w:type="spellEnd"/>
      <w:r w:rsidRPr="00417A75">
        <w:rPr>
          <w:rFonts w:asciiTheme="majorHAnsi" w:hAnsiTheme="majorHAnsi" w:cstheme="majorHAnsi"/>
        </w:rPr>
        <w:tab/>
      </w:r>
      <w:r w:rsidRPr="00417A75">
        <w:rPr>
          <w:rFonts w:asciiTheme="majorHAnsi" w:hAnsiTheme="majorHAnsi" w:cstheme="majorHAnsi"/>
        </w:rPr>
        <w:tab/>
        <w:t>maddalen.zufiaurre@vhir.org</w:t>
      </w:r>
    </w:p>
    <w:p w14:paraId="0FBCAE16" w14:textId="77777777" w:rsidR="00DB5B64" w:rsidRPr="00164C08" w:rsidRDefault="00DB5B64" w:rsidP="00DB5B64">
      <w:pPr>
        <w:pBdr>
          <w:top w:val="nil"/>
          <w:left w:val="nil"/>
          <w:bottom w:val="nil"/>
          <w:right w:val="nil"/>
          <w:between w:val="nil"/>
        </w:pBdr>
        <w:rPr>
          <w:rFonts w:asciiTheme="majorHAnsi" w:hAnsiTheme="majorHAnsi" w:cstheme="majorHAnsi"/>
          <w:lang w:val="fr-FR"/>
          <w:rPrChange w:id="45" w:author="Marina Cunquero" w:date="2025-05-21T15:38:00Z">
            <w:rPr>
              <w:rFonts w:asciiTheme="majorHAnsi" w:hAnsiTheme="majorHAnsi" w:cstheme="majorHAnsi"/>
            </w:rPr>
          </w:rPrChange>
        </w:rPr>
      </w:pPr>
      <w:r w:rsidRPr="00164C08">
        <w:rPr>
          <w:rFonts w:asciiTheme="majorHAnsi" w:hAnsiTheme="majorHAnsi" w:cstheme="majorHAnsi"/>
          <w:lang w:val="fr-FR"/>
          <w:rPrChange w:id="46" w:author="Marina Cunquero" w:date="2025-05-21T15:38:00Z">
            <w:rPr>
              <w:rFonts w:asciiTheme="majorHAnsi" w:hAnsiTheme="majorHAnsi" w:cstheme="majorHAnsi"/>
            </w:rPr>
          </w:rPrChange>
        </w:rPr>
        <w:t>José García-</w:t>
      </w:r>
      <w:proofErr w:type="spellStart"/>
      <w:r w:rsidRPr="00164C08">
        <w:rPr>
          <w:rFonts w:asciiTheme="majorHAnsi" w:hAnsiTheme="majorHAnsi" w:cstheme="majorHAnsi"/>
          <w:lang w:val="fr-FR"/>
          <w:rPrChange w:id="47" w:author="Marina Cunquero" w:date="2025-05-21T15:38:00Z">
            <w:rPr>
              <w:rFonts w:asciiTheme="majorHAnsi" w:hAnsiTheme="majorHAnsi" w:cstheme="majorHAnsi"/>
            </w:rPr>
          </w:rPrChange>
        </w:rPr>
        <w:t>Arumí</w:t>
      </w:r>
      <w:proofErr w:type="spellEnd"/>
      <w:r w:rsidRPr="00164C08">
        <w:rPr>
          <w:rFonts w:asciiTheme="majorHAnsi" w:hAnsiTheme="majorHAnsi" w:cstheme="majorHAnsi"/>
          <w:lang w:val="fr-FR"/>
          <w:rPrChange w:id="48" w:author="Marina Cunquero" w:date="2025-05-21T15:38:00Z">
            <w:rPr>
              <w:rFonts w:asciiTheme="majorHAnsi" w:hAnsiTheme="majorHAnsi" w:cstheme="majorHAnsi"/>
            </w:rPr>
          </w:rPrChange>
        </w:rPr>
        <w:tab/>
      </w:r>
      <w:r w:rsidRPr="00164C08">
        <w:rPr>
          <w:rFonts w:asciiTheme="majorHAnsi" w:hAnsiTheme="majorHAnsi" w:cstheme="majorHAnsi"/>
          <w:lang w:val="fr-FR"/>
          <w:rPrChange w:id="49" w:author="Marina Cunquero" w:date="2025-05-21T15:38:00Z">
            <w:rPr>
              <w:rFonts w:asciiTheme="majorHAnsi" w:hAnsiTheme="majorHAnsi" w:cstheme="majorHAnsi"/>
            </w:rPr>
          </w:rPrChange>
        </w:rPr>
        <w:tab/>
      </w:r>
      <w:r w:rsidRPr="00164C08">
        <w:rPr>
          <w:rFonts w:asciiTheme="majorHAnsi" w:hAnsiTheme="majorHAnsi" w:cstheme="majorHAnsi"/>
          <w:lang w:val="fr-FR"/>
          <w:rPrChange w:id="50" w:author="Marina Cunquero" w:date="2025-05-21T15:38:00Z">
            <w:rPr>
              <w:rFonts w:asciiTheme="majorHAnsi" w:hAnsiTheme="majorHAnsi" w:cstheme="majorHAnsi"/>
            </w:rPr>
          </w:rPrChange>
        </w:rPr>
        <w:tab/>
        <w:t>josgarci@vhebron.net</w:t>
      </w:r>
    </w:p>
    <w:p w14:paraId="6EA87EA9" w14:textId="715AEDD7" w:rsidR="008E206C" w:rsidRPr="008E206C" w:rsidRDefault="008E206C" w:rsidP="00DB5B64">
      <w:pPr>
        <w:pBdr>
          <w:top w:val="nil"/>
          <w:left w:val="nil"/>
          <w:bottom w:val="nil"/>
          <w:right w:val="nil"/>
          <w:between w:val="nil"/>
        </w:pBdr>
        <w:rPr>
          <w:ins w:id="51" w:author="Marina Cunquero" w:date="2025-05-14T16:11:00Z"/>
          <w:rFonts w:asciiTheme="majorHAnsi" w:hAnsiTheme="majorHAnsi" w:cstheme="majorHAnsi"/>
          <w:lang w:val="es-ES"/>
          <w:rPrChange w:id="52" w:author="Marina Cunquero" w:date="2025-05-14T16:11:00Z">
            <w:rPr>
              <w:ins w:id="53" w:author="Marina Cunquero" w:date="2025-05-14T16:11:00Z"/>
              <w:rFonts w:asciiTheme="majorHAnsi" w:hAnsiTheme="majorHAnsi" w:cstheme="majorHAnsi"/>
            </w:rPr>
          </w:rPrChange>
        </w:rPr>
      </w:pPr>
      <w:ins w:id="54" w:author="Marina Cunquero" w:date="2025-05-14T16:11:00Z">
        <w:r w:rsidRPr="008E206C">
          <w:rPr>
            <w:rFonts w:asciiTheme="majorHAnsi" w:hAnsiTheme="majorHAnsi" w:cstheme="majorHAnsi"/>
            <w:lang w:val="es-ES"/>
            <w:rPrChange w:id="55" w:author="Marina Cunquero" w:date="2025-05-14T16:11:00Z">
              <w:rPr>
                <w:rFonts w:asciiTheme="majorHAnsi" w:hAnsiTheme="majorHAnsi" w:cstheme="majorHAnsi"/>
              </w:rPr>
            </w:rPrChange>
          </w:rPr>
          <w:t>Miguel Ángel Zap</w:t>
        </w:r>
        <w:r>
          <w:rPr>
            <w:rFonts w:asciiTheme="majorHAnsi" w:hAnsiTheme="majorHAnsi" w:cstheme="majorHAnsi"/>
            <w:lang w:val="es-ES"/>
          </w:rPr>
          <w:t>ata</w:t>
        </w:r>
      </w:ins>
      <w:ins w:id="56" w:author="Marina Cunquero" w:date="2025-05-14T16:12:00Z">
        <w:r w:rsidR="00281B41">
          <w:rPr>
            <w:rFonts w:asciiTheme="majorHAnsi" w:hAnsiTheme="majorHAnsi" w:cstheme="majorHAnsi"/>
            <w:lang w:val="es-ES"/>
          </w:rPr>
          <w:tab/>
        </w:r>
        <w:r w:rsidR="00281B41">
          <w:rPr>
            <w:rFonts w:asciiTheme="majorHAnsi" w:hAnsiTheme="majorHAnsi" w:cstheme="majorHAnsi"/>
            <w:lang w:val="es-ES"/>
          </w:rPr>
          <w:tab/>
        </w:r>
        <w:r w:rsidR="00281B41">
          <w:rPr>
            <w:rFonts w:asciiTheme="majorHAnsi" w:hAnsiTheme="majorHAnsi" w:cstheme="majorHAnsi"/>
            <w:lang w:val="es-ES"/>
          </w:rPr>
          <w:tab/>
        </w:r>
        <w:r w:rsidR="00281B41" w:rsidRPr="00281B41">
          <w:rPr>
            <w:rFonts w:asciiTheme="majorHAnsi" w:hAnsiTheme="majorHAnsi" w:cstheme="majorHAnsi"/>
            <w:lang w:val="es-ES"/>
          </w:rPr>
          <w:t>miguelangel.zapata@vallhebron.cat</w:t>
        </w:r>
      </w:ins>
    </w:p>
    <w:p w14:paraId="546F2894" w14:textId="16F92260" w:rsidR="00DB5B64" w:rsidRPr="00164C08" w:rsidRDefault="00DB5B64" w:rsidP="00DB5B64">
      <w:pPr>
        <w:pBdr>
          <w:top w:val="nil"/>
          <w:left w:val="nil"/>
          <w:bottom w:val="nil"/>
          <w:right w:val="nil"/>
          <w:between w:val="nil"/>
        </w:pBdr>
        <w:rPr>
          <w:rFonts w:asciiTheme="majorHAnsi" w:hAnsiTheme="majorHAnsi" w:cstheme="majorHAnsi"/>
          <w:lang w:val="en-GB"/>
          <w:rPrChange w:id="57" w:author="Marina Cunquero" w:date="2025-05-21T15:38:00Z">
            <w:rPr>
              <w:rFonts w:asciiTheme="majorHAnsi" w:hAnsiTheme="majorHAnsi" w:cstheme="majorHAnsi"/>
            </w:rPr>
          </w:rPrChange>
        </w:rPr>
      </w:pPr>
      <w:r w:rsidRPr="00164C08">
        <w:rPr>
          <w:rFonts w:asciiTheme="majorHAnsi" w:hAnsiTheme="majorHAnsi" w:cstheme="majorHAnsi"/>
          <w:lang w:val="en-GB"/>
          <w:rPrChange w:id="58" w:author="Marina Cunquero" w:date="2025-05-21T15:38:00Z">
            <w:rPr>
              <w:rFonts w:asciiTheme="majorHAnsi" w:hAnsiTheme="majorHAnsi" w:cstheme="majorHAnsi"/>
            </w:rPr>
          </w:rPrChange>
        </w:rPr>
        <w:t xml:space="preserve">Anna </w:t>
      </w:r>
      <w:proofErr w:type="spellStart"/>
      <w:r w:rsidRPr="00164C08">
        <w:rPr>
          <w:rFonts w:asciiTheme="majorHAnsi" w:hAnsiTheme="majorHAnsi" w:cstheme="majorHAnsi"/>
          <w:lang w:val="en-GB"/>
          <w:rPrChange w:id="59" w:author="Marina Cunquero" w:date="2025-05-21T15:38:00Z">
            <w:rPr>
              <w:rFonts w:asciiTheme="majorHAnsi" w:hAnsiTheme="majorHAnsi" w:cstheme="majorHAnsi"/>
            </w:rPr>
          </w:rPrChange>
        </w:rPr>
        <w:t>Duarri</w:t>
      </w:r>
      <w:proofErr w:type="spellEnd"/>
      <w:r w:rsidRPr="00164C08">
        <w:rPr>
          <w:rFonts w:asciiTheme="majorHAnsi" w:hAnsiTheme="majorHAnsi" w:cstheme="majorHAnsi"/>
          <w:lang w:val="en-GB"/>
          <w:rPrChange w:id="60" w:author="Marina Cunquero" w:date="2025-05-21T15:38:00Z">
            <w:rPr>
              <w:rFonts w:asciiTheme="majorHAnsi" w:hAnsiTheme="majorHAnsi" w:cstheme="majorHAnsi"/>
            </w:rPr>
          </w:rPrChange>
        </w:rPr>
        <w:tab/>
      </w:r>
      <w:r w:rsidRPr="00164C08">
        <w:rPr>
          <w:rFonts w:asciiTheme="majorHAnsi" w:hAnsiTheme="majorHAnsi" w:cstheme="majorHAnsi"/>
          <w:lang w:val="en-GB"/>
          <w:rPrChange w:id="61" w:author="Marina Cunquero" w:date="2025-05-21T15:38:00Z">
            <w:rPr>
              <w:rFonts w:asciiTheme="majorHAnsi" w:hAnsiTheme="majorHAnsi" w:cstheme="majorHAnsi"/>
            </w:rPr>
          </w:rPrChange>
        </w:rPr>
        <w:tab/>
      </w:r>
      <w:r w:rsidRPr="00164C08">
        <w:rPr>
          <w:rFonts w:asciiTheme="majorHAnsi" w:hAnsiTheme="majorHAnsi" w:cstheme="majorHAnsi"/>
          <w:lang w:val="en-GB"/>
          <w:rPrChange w:id="62" w:author="Marina Cunquero" w:date="2025-05-21T15:38:00Z">
            <w:rPr>
              <w:rFonts w:asciiTheme="majorHAnsi" w:hAnsiTheme="majorHAnsi" w:cstheme="majorHAnsi"/>
            </w:rPr>
          </w:rPrChange>
        </w:rPr>
        <w:tab/>
      </w:r>
      <w:r w:rsidRPr="00164C08">
        <w:rPr>
          <w:rFonts w:asciiTheme="majorHAnsi" w:hAnsiTheme="majorHAnsi" w:cstheme="majorHAnsi"/>
          <w:lang w:val="en-GB"/>
          <w:rPrChange w:id="63" w:author="Marina Cunquero" w:date="2025-05-21T15:38:00Z">
            <w:rPr>
              <w:rFonts w:asciiTheme="majorHAnsi" w:hAnsiTheme="majorHAnsi" w:cstheme="majorHAnsi"/>
            </w:rPr>
          </w:rPrChange>
        </w:rPr>
        <w:tab/>
        <w:t>anna.duarri@vhir.org</w:t>
      </w:r>
    </w:p>
    <w:p w14:paraId="4774A482" w14:textId="77777777" w:rsidR="00DB5B64" w:rsidRPr="00D760FA" w:rsidRDefault="00DB5B64" w:rsidP="00DB5B64">
      <w:pPr>
        <w:pBdr>
          <w:top w:val="nil"/>
          <w:left w:val="nil"/>
          <w:bottom w:val="nil"/>
          <w:right w:val="nil"/>
          <w:between w:val="nil"/>
        </w:pBdr>
        <w:rPr>
          <w:rFonts w:asciiTheme="majorHAnsi" w:hAnsiTheme="majorHAnsi" w:cstheme="majorHAnsi"/>
          <w:lang w:val="es-ES"/>
          <w:rPrChange w:id="64" w:author="Marina Cunquero" w:date="2025-05-14T15:28:00Z">
            <w:rPr>
              <w:rFonts w:asciiTheme="majorHAnsi" w:hAnsiTheme="majorHAnsi" w:cstheme="majorHAnsi"/>
            </w:rPr>
          </w:rPrChange>
        </w:rPr>
      </w:pPr>
      <w:r w:rsidRPr="00D760FA">
        <w:rPr>
          <w:rFonts w:asciiTheme="majorHAnsi" w:hAnsiTheme="majorHAnsi" w:cstheme="majorHAnsi"/>
          <w:lang w:val="es-ES"/>
          <w:rPrChange w:id="65" w:author="Marina Cunquero" w:date="2025-05-14T15:28:00Z">
            <w:rPr>
              <w:rFonts w:asciiTheme="majorHAnsi" w:hAnsiTheme="majorHAnsi" w:cstheme="majorHAnsi"/>
            </w:rPr>
          </w:rPrChange>
        </w:rPr>
        <w:t>Pablo Loza-</w:t>
      </w:r>
      <w:proofErr w:type="spellStart"/>
      <w:r w:rsidRPr="00D760FA">
        <w:rPr>
          <w:rFonts w:asciiTheme="majorHAnsi" w:hAnsiTheme="majorHAnsi" w:cstheme="majorHAnsi"/>
          <w:lang w:val="es-ES"/>
          <w:rPrChange w:id="66" w:author="Marina Cunquero" w:date="2025-05-14T15:28:00Z">
            <w:rPr>
              <w:rFonts w:asciiTheme="majorHAnsi" w:hAnsiTheme="majorHAnsi" w:cstheme="majorHAnsi"/>
            </w:rPr>
          </w:rPrChange>
        </w:rPr>
        <w:t>Alvarez</w:t>
      </w:r>
      <w:proofErr w:type="spellEnd"/>
      <w:r w:rsidRPr="00D760FA">
        <w:rPr>
          <w:rFonts w:asciiTheme="majorHAnsi" w:hAnsiTheme="majorHAnsi" w:cstheme="majorHAnsi"/>
          <w:lang w:val="es-ES"/>
          <w:rPrChange w:id="67" w:author="Marina Cunquero" w:date="2025-05-14T15:28:00Z">
            <w:rPr>
              <w:rFonts w:asciiTheme="majorHAnsi" w:hAnsiTheme="majorHAnsi" w:cstheme="majorHAnsi"/>
            </w:rPr>
          </w:rPrChange>
        </w:rPr>
        <w:tab/>
      </w:r>
      <w:r w:rsidRPr="00D760FA">
        <w:rPr>
          <w:rFonts w:asciiTheme="majorHAnsi" w:hAnsiTheme="majorHAnsi" w:cstheme="majorHAnsi"/>
          <w:lang w:val="es-ES"/>
          <w:rPrChange w:id="68" w:author="Marina Cunquero" w:date="2025-05-14T15:28:00Z">
            <w:rPr>
              <w:rFonts w:asciiTheme="majorHAnsi" w:hAnsiTheme="majorHAnsi" w:cstheme="majorHAnsi"/>
            </w:rPr>
          </w:rPrChange>
        </w:rPr>
        <w:tab/>
      </w:r>
      <w:r w:rsidRPr="00D760FA">
        <w:rPr>
          <w:rFonts w:asciiTheme="majorHAnsi" w:hAnsiTheme="majorHAnsi" w:cstheme="majorHAnsi"/>
          <w:lang w:val="es-ES"/>
          <w:rPrChange w:id="69" w:author="Marina Cunquero" w:date="2025-05-14T15:28:00Z">
            <w:rPr>
              <w:rFonts w:asciiTheme="majorHAnsi" w:hAnsiTheme="majorHAnsi" w:cstheme="majorHAnsi"/>
            </w:rPr>
          </w:rPrChange>
        </w:rPr>
        <w:tab/>
        <w:t>Pablo.Loza@icfo.eu</w:t>
      </w:r>
    </w:p>
    <w:p w14:paraId="12916965" w14:textId="77777777" w:rsidR="003B5E26" w:rsidRPr="00D760FA" w:rsidRDefault="003B5E26" w:rsidP="009A0E7C">
      <w:pPr>
        <w:outlineLvl w:val="0"/>
        <w:rPr>
          <w:rFonts w:cstheme="minorHAnsi"/>
          <w:b/>
          <w:sz w:val="22"/>
          <w:szCs w:val="22"/>
          <w:lang w:val="es-ES"/>
          <w:rPrChange w:id="70" w:author="Marina Cunquero" w:date="2025-05-14T15:28:00Z">
            <w:rPr>
              <w:rFonts w:cstheme="minorHAnsi"/>
              <w:b/>
              <w:sz w:val="22"/>
              <w:szCs w:val="22"/>
            </w:rPr>
          </w:rPrChange>
        </w:rPr>
      </w:pPr>
    </w:p>
    <w:p w14:paraId="6F84F159" w14:textId="77777777" w:rsidR="003B5E26" w:rsidRPr="00D760FA" w:rsidRDefault="003B5E26" w:rsidP="009A0E7C">
      <w:pPr>
        <w:outlineLvl w:val="0"/>
        <w:rPr>
          <w:rFonts w:cstheme="minorHAnsi"/>
          <w:b/>
          <w:sz w:val="22"/>
          <w:szCs w:val="22"/>
          <w:lang w:val="es-ES"/>
          <w:rPrChange w:id="71" w:author="Marina Cunquero" w:date="2025-05-14T15:28:00Z">
            <w:rPr>
              <w:rFonts w:cstheme="minorHAnsi"/>
              <w:b/>
              <w:sz w:val="22"/>
              <w:szCs w:val="22"/>
            </w:rPr>
          </w:rPrChange>
        </w:rPr>
      </w:pPr>
    </w:p>
    <w:p w14:paraId="5A2BE33C" w14:textId="77777777" w:rsidR="001E230F" w:rsidRPr="00D760FA" w:rsidRDefault="001E230F" w:rsidP="009A0E7C">
      <w:pPr>
        <w:outlineLvl w:val="0"/>
        <w:rPr>
          <w:rFonts w:cstheme="minorHAnsi"/>
          <w:b/>
          <w:sz w:val="22"/>
          <w:szCs w:val="22"/>
          <w:lang w:val="es-ES"/>
          <w:rPrChange w:id="72" w:author="Marina Cunquero" w:date="2025-05-14T15:28:00Z">
            <w:rPr>
              <w:rFonts w:cstheme="minorHAnsi"/>
              <w:b/>
              <w:sz w:val="22"/>
              <w:szCs w:val="22"/>
            </w:rPr>
          </w:rPrChange>
        </w:rPr>
      </w:pPr>
    </w:p>
    <w:p w14:paraId="60B95108" w14:textId="77777777" w:rsidR="00C70C90" w:rsidRPr="00D760FA" w:rsidRDefault="00C70C90">
      <w:pPr>
        <w:rPr>
          <w:rFonts w:cstheme="minorHAnsi"/>
          <w:b/>
          <w:sz w:val="22"/>
          <w:szCs w:val="22"/>
          <w:lang w:val="es-ES"/>
          <w:rPrChange w:id="73" w:author="Marina Cunquero" w:date="2025-05-14T15:28:00Z">
            <w:rPr>
              <w:rFonts w:cstheme="minorHAnsi"/>
              <w:b/>
              <w:sz w:val="22"/>
              <w:szCs w:val="22"/>
            </w:rPr>
          </w:rPrChange>
        </w:rPr>
      </w:pPr>
      <w:r w:rsidRPr="00D760FA">
        <w:rPr>
          <w:rFonts w:cstheme="minorHAnsi"/>
          <w:b/>
          <w:sz w:val="22"/>
          <w:szCs w:val="22"/>
          <w:lang w:val="es-ES"/>
          <w:rPrChange w:id="74" w:author="Marina Cunquero" w:date="2025-05-14T15:28:00Z">
            <w:rPr>
              <w:rFonts w:cstheme="minorHAnsi"/>
              <w:b/>
              <w:sz w:val="22"/>
              <w:szCs w:val="22"/>
            </w:rPr>
          </w:rPrChange>
        </w:rPr>
        <w:br w:type="page"/>
      </w:r>
    </w:p>
    <w:p w14:paraId="1667ADCD" w14:textId="6A876452" w:rsidR="005F1ADF" w:rsidRPr="00FD00B1" w:rsidRDefault="005F1ADF" w:rsidP="00FD00B1">
      <w:pPr>
        <w:pStyle w:val="Titre2"/>
        <w:jc w:val="center"/>
        <w:rPr>
          <w:rFonts w:cstheme="minorHAnsi"/>
          <w:b/>
          <w:bCs w:val="0"/>
          <w:sz w:val="32"/>
          <w:szCs w:val="32"/>
        </w:rPr>
      </w:pPr>
      <w:r w:rsidRPr="00FD00B1">
        <w:rPr>
          <w:rFonts w:cstheme="minorHAnsi"/>
          <w:b/>
          <w:bCs w:val="0"/>
          <w:sz w:val="32"/>
          <w:szCs w:val="32"/>
        </w:rPr>
        <w:lastRenderedPageBreak/>
        <w:t>Author Questionnaire</w:t>
      </w:r>
    </w:p>
    <w:p w14:paraId="22834088" w14:textId="34F5F01D" w:rsidR="005F1ADF" w:rsidRPr="00B07A3B" w:rsidRDefault="005F1ADF" w:rsidP="005F1ADF">
      <w:pPr>
        <w:spacing w:before="120"/>
        <w:ind w:left="216" w:hanging="216"/>
        <w:rPr>
          <w:rFonts w:eastAsia="Times New Roman" w:cstheme="minorHAnsi"/>
          <w:b/>
        </w:rPr>
      </w:pPr>
      <w:r w:rsidRPr="00B07A3B">
        <w:rPr>
          <w:rFonts w:eastAsia="Times New Roman" w:cstheme="minorHAnsi"/>
          <w:b/>
        </w:rPr>
        <w:t xml:space="preserve">1. </w:t>
      </w:r>
      <w:r w:rsidRPr="00B07A3B">
        <w:rPr>
          <w:rFonts w:eastAsia="Times New Roman" w:cstheme="minorHAnsi"/>
          <w:b/>
          <w:bCs/>
        </w:rPr>
        <w:t>Microscopy</w:t>
      </w:r>
      <w:r w:rsidRPr="00B07A3B">
        <w:rPr>
          <w:rFonts w:eastAsia="Times New Roman" w:cstheme="minorHAnsi"/>
        </w:rPr>
        <w:t xml:space="preserve">: </w:t>
      </w:r>
      <w:r w:rsidRPr="004A2032">
        <w:rPr>
          <w:rFonts w:eastAsia="Times New Roman" w:cs="Calibri"/>
        </w:rPr>
        <w:t xml:space="preserve">Does your protocol require the use of a dissecting or stereomicroscope for performing a complex dissection, microinjection technique, or </w:t>
      </w:r>
      <w:r>
        <w:rPr>
          <w:rFonts w:eastAsia="Times New Roman" w:cs="Calibri"/>
        </w:rPr>
        <w:t xml:space="preserve">something </w:t>
      </w:r>
      <w:r w:rsidRPr="004A2032">
        <w:rPr>
          <w:rFonts w:eastAsia="Times New Roman" w:cs="Calibri"/>
        </w:rPr>
        <w:t>similar</w:t>
      </w:r>
      <w:r w:rsidRPr="00B07A3B">
        <w:rPr>
          <w:rFonts w:eastAsia="Times New Roman" w:cstheme="minorHAnsi"/>
        </w:rPr>
        <w:t>?</w:t>
      </w:r>
      <w:r w:rsidRPr="00B07A3B">
        <w:rPr>
          <w:rFonts w:eastAsia="Times New Roman" w:cstheme="minorHAnsi"/>
          <w:b/>
        </w:rPr>
        <w:t xml:space="preserve">  </w:t>
      </w:r>
      <w:ins w:id="75" w:author="Marina Cunquero" w:date="2025-05-14T16:13:00Z">
        <w:r w:rsidR="0050522C">
          <w:rPr>
            <w:rFonts w:eastAsia="Times New Roman" w:cstheme="minorHAnsi"/>
            <w:b/>
            <w:bCs/>
          </w:rPr>
          <w:t>Yes</w:t>
        </w:r>
      </w:ins>
      <w:r w:rsidRPr="00B07A3B">
        <w:rPr>
          <w:rFonts w:eastAsia="Times New Roman" w:cstheme="minorHAnsi"/>
        </w:rPr>
        <w:t xml:space="preserve">  </w:t>
      </w:r>
    </w:p>
    <w:p w14:paraId="204F5795" w14:textId="77777777" w:rsidR="005F1ADF" w:rsidRDefault="005F1ADF" w:rsidP="005F1ADF">
      <w:pPr>
        <w:spacing w:before="120"/>
        <w:ind w:left="720"/>
        <w:rPr>
          <w:rFonts w:eastAsia="Times New Roman" w:cstheme="minorHAnsi"/>
          <w:b/>
        </w:rPr>
      </w:pPr>
      <w:r w:rsidRPr="00B07A3B">
        <w:rPr>
          <w:rFonts w:eastAsia="Times New Roman" w:cstheme="minorHAnsi"/>
        </w:rPr>
        <w:t xml:space="preserve">If </w:t>
      </w:r>
      <w:proofErr w:type="gramStart"/>
      <w:r w:rsidRPr="00B07A3B">
        <w:rPr>
          <w:rFonts w:eastAsia="Times New Roman" w:cstheme="minorHAnsi"/>
          <w:b/>
          <w:bCs/>
        </w:rPr>
        <w:t>Yes</w:t>
      </w:r>
      <w:proofErr w:type="gramEnd"/>
      <w:r w:rsidRPr="00B07A3B">
        <w:rPr>
          <w:rFonts w:eastAsia="Times New Roman" w:cstheme="minorHAnsi"/>
        </w:rPr>
        <w:t>, can you record movies/images using your own microscope camera?</w:t>
      </w:r>
    </w:p>
    <w:p w14:paraId="1EDFAF1F" w14:textId="360E7680" w:rsidR="005F1ADF" w:rsidRPr="00037828" w:rsidRDefault="0013719F" w:rsidP="005F1ADF">
      <w:pPr>
        <w:spacing w:before="60"/>
        <w:ind w:left="720"/>
        <w:rPr>
          <w:rFonts w:eastAsia="Times New Roman" w:cstheme="minorHAnsi"/>
          <w:b/>
        </w:rPr>
      </w:pPr>
      <w:ins w:id="76" w:author="Marina Cunquero" w:date="2025-05-14T16:14:00Z">
        <w:r>
          <w:rPr>
            <w:rFonts w:eastAsia="Times New Roman" w:cstheme="minorHAnsi"/>
            <w:b/>
            <w:bCs/>
          </w:rPr>
          <w:t>Yes</w:t>
        </w:r>
      </w:ins>
      <w:r w:rsidR="005F1ADF" w:rsidRPr="00B07A3B">
        <w:rPr>
          <w:rFonts w:eastAsia="Times New Roman" w:cstheme="minorHAnsi"/>
          <w:b/>
        </w:rPr>
        <w:t xml:space="preserve">  </w:t>
      </w:r>
    </w:p>
    <w:p w14:paraId="60C034C5" w14:textId="77777777" w:rsidR="009A2C33" w:rsidRDefault="00AE2480" w:rsidP="005F1ADF">
      <w:pPr>
        <w:spacing w:before="240"/>
        <w:ind w:left="720"/>
        <w:rPr>
          <w:rFonts w:eastAsia="Times New Roman" w:cstheme="minorHAnsi"/>
        </w:rPr>
      </w:pPr>
      <w:r w:rsidRPr="00B07A3B">
        <w:rPr>
          <w:rFonts w:eastAsia="Times New Roman" w:cstheme="minorHAnsi"/>
        </w:rPr>
        <w:t>If</w:t>
      </w:r>
      <w:r>
        <w:rPr>
          <w:rFonts w:eastAsia="Times New Roman" w:cstheme="minorHAnsi"/>
          <w:b/>
          <w:bCs/>
        </w:rPr>
        <w:t xml:space="preserve"> </w:t>
      </w:r>
      <w:r>
        <w:rPr>
          <w:rFonts w:eastAsia="Times New Roman" w:cstheme="minorHAnsi"/>
        </w:rPr>
        <w:t>your protocol involves microscopy but you are not able to record movies/images with your microscope camera</w:t>
      </w:r>
      <w:r w:rsidRPr="00B07A3B">
        <w:rPr>
          <w:rFonts w:eastAsia="Times New Roman" w:cstheme="minorHAnsi"/>
        </w:rPr>
        <w:t xml:space="preserve">, </w:t>
      </w:r>
      <w:proofErr w:type="spellStart"/>
      <w:r w:rsidRPr="00B07A3B">
        <w:rPr>
          <w:rFonts w:eastAsia="Times New Roman" w:cstheme="minorHAnsi"/>
        </w:rPr>
        <w:t>JoVE</w:t>
      </w:r>
      <w:proofErr w:type="spellEnd"/>
      <w:r w:rsidRPr="00B07A3B">
        <w:rPr>
          <w:rFonts w:eastAsia="Times New Roman" w:cstheme="minorHAnsi"/>
        </w:rPr>
        <w:t xml:space="preserve"> will need to </w:t>
      </w:r>
      <w:r>
        <w:rPr>
          <w:rFonts w:eastAsia="Times New Roman" w:cstheme="minorHAnsi"/>
        </w:rPr>
        <w:t>use</w:t>
      </w:r>
      <w:r w:rsidRPr="00B07A3B">
        <w:rPr>
          <w:rFonts w:eastAsia="Times New Roman" w:cstheme="minorHAnsi"/>
        </w:rPr>
        <w:t xml:space="preserve"> our scope kit. </w:t>
      </w:r>
    </w:p>
    <w:p w14:paraId="704617A7" w14:textId="02060DA5" w:rsidR="009A2C33" w:rsidRPr="00F83448" w:rsidRDefault="00AE2480" w:rsidP="00F83448">
      <w:pPr>
        <w:spacing w:before="240" w:after="240"/>
        <w:ind w:left="720"/>
        <w:rPr>
          <w:rFonts w:eastAsia="Times New Roman" w:cstheme="minorHAnsi"/>
        </w:rPr>
      </w:pPr>
      <w:r w:rsidRPr="00976D9B">
        <w:rPr>
          <w:rFonts w:eastAsia="Times New Roman" w:cstheme="minorHAnsi"/>
          <w:bCs/>
          <w:highlight w:val="yellow"/>
        </w:rPr>
        <w:t>If your microscope does not have a camera port, the scope kit will be attached to one of the eyepieces and</w:t>
      </w:r>
      <w:r w:rsidRPr="00B70739">
        <w:rPr>
          <w:rFonts w:eastAsia="Times New Roman" w:cstheme="minorHAnsi"/>
          <w:b/>
          <w:highlight w:val="yellow"/>
        </w:rPr>
        <w:t xml:space="preserve"> you will have to perform the procedure using one eye</w:t>
      </w:r>
      <w:r w:rsidR="005F1ADF" w:rsidRPr="00B07A3B">
        <w:rPr>
          <w:rFonts w:eastAsia="Times New Roman" w:cstheme="minorHAnsi"/>
        </w:rPr>
        <w:t>.</w:t>
      </w:r>
    </w:p>
    <w:p w14:paraId="770BBB50" w14:textId="175B2F7C" w:rsidR="005F1ADF" w:rsidRPr="00B07A3B" w:rsidRDefault="003F2572" w:rsidP="005F1ADF">
      <w:pPr>
        <w:spacing w:before="60"/>
        <w:ind w:left="720"/>
        <w:rPr>
          <w:rFonts w:eastAsia="Times New Roman" w:cstheme="minorHAnsi"/>
          <w:b/>
          <w:bCs/>
        </w:rPr>
      </w:pPr>
      <w:proofErr w:type="spellStart"/>
      <w:ins w:id="77" w:author="Marina Cunquero" w:date="2025-05-15T10:55:00Z">
        <w:r>
          <w:rPr>
            <w:rFonts w:eastAsia="Times New Roman" w:cstheme="minorHAnsi"/>
            <w:b/>
            <w:bCs/>
          </w:rPr>
          <w:t>Stemi</w:t>
        </w:r>
        <w:proofErr w:type="spellEnd"/>
        <w:r>
          <w:rPr>
            <w:rFonts w:eastAsia="Times New Roman" w:cstheme="minorHAnsi"/>
            <w:b/>
            <w:bCs/>
          </w:rPr>
          <w:t xml:space="preserve"> 2000-C with a </w:t>
        </w:r>
      </w:ins>
      <w:ins w:id="78" w:author="Marina Cunquero" w:date="2025-05-15T10:57:00Z">
        <w:r w:rsidR="008068F0">
          <w:rPr>
            <w:rFonts w:eastAsia="Times New Roman" w:cstheme="minorHAnsi"/>
            <w:b/>
            <w:bCs/>
          </w:rPr>
          <w:t xml:space="preserve">free </w:t>
        </w:r>
      </w:ins>
      <w:ins w:id="79" w:author="Marina Cunquero" w:date="2025-05-15T10:55:00Z">
        <w:r>
          <w:rPr>
            <w:rFonts w:eastAsia="Times New Roman" w:cstheme="minorHAnsi"/>
            <w:b/>
            <w:bCs/>
          </w:rPr>
          <w:t xml:space="preserve">camera port and </w:t>
        </w:r>
      </w:ins>
      <w:ins w:id="80" w:author="Marina Cunquero" w:date="2025-05-15T10:57:00Z">
        <w:r w:rsidR="00F44028">
          <w:rPr>
            <w:rFonts w:eastAsia="Times New Roman" w:cstheme="minorHAnsi"/>
            <w:b/>
            <w:bCs/>
          </w:rPr>
          <w:t>Nikon stereo microscope</w:t>
        </w:r>
        <w:r w:rsidR="004C2495">
          <w:rPr>
            <w:rFonts w:eastAsia="Times New Roman" w:cstheme="minorHAnsi"/>
            <w:b/>
            <w:bCs/>
          </w:rPr>
          <w:t xml:space="preserve"> with LV-TV camera adapter with the Digital Sight DS-Fi2.</w:t>
        </w:r>
      </w:ins>
    </w:p>
    <w:p w14:paraId="28B91DD4" w14:textId="0BD16909" w:rsidR="00D7547B" w:rsidRPr="00D7547B" w:rsidRDefault="00D7547B" w:rsidP="00D7547B">
      <w:pPr>
        <w:spacing w:before="120"/>
        <w:ind w:left="720"/>
        <w:rPr>
          <w:rFonts w:eastAsia="Times New Roman" w:cstheme="minorHAnsi"/>
          <w:b/>
        </w:rPr>
      </w:pPr>
      <w:r w:rsidRPr="00D7547B">
        <w:rPr>
          <w:rFonts w:eastAsia="Times New Roman" w:cstheme="minorHAnsi"/>
          <w:bCs/>
        </w:rPr>
        <w:t>If a dissection or stereo microscope is required for your protocol, please list all shots</w:t>
      </w:r>
      <w:r>
        <w:rPr>
          <w:rFonts w:eastAsia="Times New Roman" w:cstheme="minorHAnsi"/>
          <w:bCs/>
        </w:rPr>
        <w:t xml:space="preserve"> from the script</w:t>
      </w:r>
      <w:r w:rsidRPr="00D7547B">
        <w:rPr>
          <w:rFonts w:eastAsia="Times New Roman" w:cstheme="minorHAnsi"/>
          <w:bCs/>
        </w:rPr>
        <w:t xml:space="preserve"> that will be visualized using the microscope </w:t>
      </w:r>
      <w:r w:rsidRPr="00D7547B">
        <w:rPr>
          <w:rFonts w:eastAsia="Times New Roman" w:cstheme="minorHAnsi"/>
        </w:rPr>
        <w:t>(shots are indicated with the 3-digit numbers, like 2.1.1, 2.1.2, etc.)</w:t>
      </w:r>
      <w:r w:rsidRPr="00D7547B">
        <w:rPr>
          <w:rFonts w:eastAsia="Times New Roman" w:cstheme="minorHAnsi"/>
          <w:bCs/>
        </w:rPr>
        <w:t>.</w:t>
      </w:r>
    </w:p>
    <w:p w14:paraId="181DD27E" w14:textId="60BA1D37" w:rsidR="005F1ADF" w:rsidRDefault="00D7547B" w:rsidP="00D7547B">
      <w:pPr>
        <w:spacing w:before="120"/>
        <w:ind w:left="720"/>
        <w:rPr>
          <w:rFonts w:eastAsia="Times New Roman" w:cstheme="minorHAnsi"/>
          <w:b/>
          <w:color w:val="7F7F7F" w:themeColor="text1" w:themeTint="80"/>
        </w:rPr>
      </w:pPr>
      <w:r w:rsidRPr="00D7547B">
        <w:rPr>
          <w:rFonts w:eastAsia="Times New Roman" w:cstheme="minorHAnsi"/>
          <w:b/>
          <w:color w:val="7F7F7F" w:themeColor="text1" w:themeTint="80"/>
          <w:highlight w:val="yellow"/>
        </w:rPr>
        <w:fldChar w:fldCharType="begin">
          <w:ffData>
            <w:name w:val="Text3"/>
            <w:enabled/>
            <w:calcOnExit w:val="0"/>
            <w:textInput>
              <w:default w:val="Click here to list microscope shots, using the shot numbers from the protocol section of the video script."/>
            </w:textInput>
          </w:ffData>
        </w:fldChar>
      </w:r>
      <w:r w:rsidRPr="00D7547B">
        <w:rPr>
          <w:rFonts w:eastAsia="Times New Roman" w:cstheme="minorHAnsi"/>
          <w:b/>
          <w:color w:val="7F7F7F" w:themeColor="text1" w:themeTint="80"/>
          <w:highlight w:val="yellow"/>
        </w:rPr>
        <w:instrText xml:space="preserve"> FORMTEXT </w:instrText>
      </w:r>
      <w:r w:rsidRPr="00D7547B">
        <w:rPr>
          <w:rFonts w:eastAsia="Times New Roman" w:cstheme="minorHAnsi"/>
          <w:b/>
          <w:color w:val="7F7F7F" w:themeColor="text1" w:themeTint="80"/>
          <w:highlight w:val="yellow"/>
        </w:rPr>
      </w:r>
      <w:r w:rsidRPr="00D7547B">
        <w:rPr>
          <w:rFonts w:eastAsia="Times New Roman" w:cstheme="minorHAnsi"/>
          <w:b/>
          <w:color w:val="7F7F7F" w:themeColor="text1" w:themeTint="80"/>
          <w:highlight w:val="yellow"/>
        </w:rPr>
        <w:fldChar w:fldCharType="separate"/>
      </w:r>
      <w:r w:rsidRPr="00D7547B">
        <w:rPr>
          <w:rFonts w:eastAsia="Times New Roman" w:cstheme="minorHAnsi"/>
          <w:b/>
          <w:noProof/>
          <w:color w:val="7F7F7F" w:themeColor="text1" w:themeTint="80"/>
          <w:highlight w:val="yellow"/>
        </w:rPr>
        <w:t>Click here to list microscope shots, using the shot numbers from the protocol section of the video script.</w:t>
      </w:r>
      <w:r w:rsidRPr="00D7547B">
        <w:rPr>
          <w:rFonts w:eastAsia="Times New Roman" w:cstheme="minorHAnsi"/>
          <w:b/>
          <w:color w:val="7F7F7F" w:themeColor="text1" w:themeTint="80"/>
          <w:highlight w:val="yellow"/>
        </w:rPr>
        <w:fldChar w:fldCharType="end"/>
      </w:r>
    </w:p>
    <w:p w14:paraId="4E7C3E85" w14:textId="77777777" w:rsidR="00A13CC3" w:rsidRPr="00D7547B" w:rsidRDefault="00A13CC3" w:rsidP="00D7547B">
      <w:pPr>
        <w:spacing w:before="120"/>
        <w:ind w:left="720"/>
        <w:rPr>
          <w:rFonts w:eastAsia="Times New Roman" w:cstheme="minorHAnsi"/>
          <w:b/>
          <w:color w:val="7F7F7F" w:themeColor="text1" w:themeTint="80"/>
        </w:rPr>
      </w:pPr>
    </w:p>
    <w:p w14:paraId="4B20EAF0" w14:textId="0CA94C22" w:rsidR="005F1ADF" w:rsidRPr="00B07A3B" w:rsidRDefault="005F1ADF" w:rsidP="005F1ADF">
      <w:pPr>
        <w:spacing w:before="120"/>
        <w:ind w:left="216" w:hanging="216"/>
        <w:rPr>
          <w:rFonts w:eastAsia="Times New Roman" w:cstheme="minorHAnsi"/>
        </w:rPr>
      </w:pPr>
      <w:r w:rsidRPr="00B07A3B">
        <w:rPr>
          <w:rFonts w:eastAsia="Times New Roman" w:cstheme="minorHAnsi"/>
          <w:b/>
        </w:rPr>
        <w:t xml:space="preserve">2. Software: </w:t>
      </w:r>
      <w:r w:rsidRPr="00B07A3B">
        <w:rPr>
          <w:rFonts w:eastAsia="Times New Roman" w:cstheme="minorHAnsi"/>
        </w:rPr>
        <w:t xml:space="preserve">Does the part of your protocol being filmed include </w:t>
      </w:r>
      <w:r>
        <w:rPr>
          <w:rFonts w:eastAsia="Times New Roman" w:cstheme="minorHAnsi"/>
        </w:rPr>
        <w:t xml:space="preserve">step-by-step descriptions of </w:t>
      </w:r>
      <w:r w:rsidRPr="00B07A3B">
        <w:rPr>
          <w:rFonts w:eastAsia="Times New Roman" w:cstheme="minorHAnsi"/>
        </w:rPr>
        <w:t>software usage?</w:t>
      </w:r>
      <w:r w:rsidRPr="00B07A3B">
        <w:rPr>
          <w:rFonts w:eastAsia="Times New Roman" w:cstheme="minorHAnsi"/>
          <w:b/>
        </w:rPr>
        <w:t xml:space="preserve">  </w:t>
      </w:r>
      <w:ins w:id="81" w:author="Marina Cunquero" w:date="2025-05-15T17:53:00Z">
        <w:r w:rsidR="008C7E4B">
          <w:rPr>
            <w:rFonts w:eastAsia="Times New Roman" w:cstheme="minorHAnsi"/>
            <w:b/>
            <w:bCs/>
          </w:rPr>
          <w:t>Yes</w:t>
        </w:r>
      </w:ins>
    </w:p>
    <w:p w14:paraId="76D16C59" w14:textId="77777777" w:rsidR="001331E3" w:rsidRDefault="001331E3" w:rsidP="001331E3">
      <w:pPr>
        <w:spacing w:before="120"/>
        <w:ind w:left="720"/>
        <w:rPr>
          <w:rFonts w:cstheme="minorHAnsi"/>
        </w:rPr>
      </w:pPr>
      <w:r>
        <w:rPr>
          <w:rFonts w:cstheme="minorHAnsi"/>
        </w:rPr>
        <w:t xml:space="preserve">If </w:t>
      </w:r>
      <w:proofErr w:type="gramStart"/>
      <w:r>
        <w:rPr>
          <w:rFonts w:cstheme="minorHAnsi"/>
          <w:b/>
          <w:bCs/>
        </w:rPr>
        <w:t>Yes</w:t>
      </w:r>
      <w:proofErr w:type="gramEnd"/>
      <w:r>
        <w:rPr>
          <w:rFonts w:cstheme="minorHAnsi"/>
        </w:rPr>
        <w:t>, we will need you to record using screen recording software.</w:t>
      </w:r>
    </w:p>
    <w:p w14:paraId="5B3676BC" w14:textId="0A4186C3" w:rsidR="001331E3" w:rsidRDefault="001331E3" w:rsidP="001331E3">
      <w:pPr>
        <w:spacing w:before="120"/>
        <w:ind w:left="720"/>
        <w:rPr>
          <w:rFonts w:cstheme="minorHAnsi"/>
        </w:rPr>
      </w:pPr>
      <w:r>
        <w:rPr>
          <w:rFonts w:cstheme="minorHAnsi"/>
        </w:rPr>
        <w:t xml:space="preserve">We recommend using the screen capture program </w:t>
      </w:r>
      <w:hyperlink r:id="rId12" w:history="1">
        <w:r>
          <w:rPr>
            <w:rStyle w:val="Lienhypertexte"/>
            <w:rFonts w:cstheme="minorHAnsi"/>
          </w:rPr>
          <w:t>OBS</w:t>
        </w:r>
      </w:hyperlink>
      <w:r>
        <w:rPr>
          <w:rFonts w:cstheme="minorHAnsi"/>
        </w:rPr>
        <w:t xml:space="preserve">. </w:t>
      </w:r>
      <w:proofErr w:type="spellStart"/>
      <w:r>
        <w:rPr>
          <w:rFonts w:cstheme="minorHAnsi"/>
        </w:rPr>
        <w:t>JoVE’s</w:t>
      </w:r>
      <w:proofErr w:type="spellEnd"/>
      <w:r>
        <w:rPr>
          <w:rFonts w:cstheme="minorHAnsi"/>
        </w:rPr>
        <w:t xml:space="preserve"> tutorial for using OBS Studio is provided at this link: </w:t>
      </w:r>
      <w:hyperlink r:id="rId13" w:history="1">
        <w:r w:rsidR="0009624C" w:rsidRPr="001B6DEE">
          <w:rPr>
            <w:rStyle w:val="Lienhypertexte"/>
            <w:rFonts w:cstheme="minorHAnsi"/>
          </w:rPr>
          <w:t>https://review.jove.com/v/5848/screen-capture-instructions-for-authors?status=a7854k</w:t>
        </w:r>
      </w:hyperlink>
    </w:p>
    <w:p w14:paraId="3073BEE2" w14:textId="3E597292" w:rsidR="001331E3" w:rsidRDefault="001331E3" w:rsidP="001331E3">
      <w:pPr>
        <w:spacing w:before="120"/>
        <w:ind w:left="720"/>
        <w:rPr>
          <w:rFonts w:eastAsia="Times New Roman" w:cstheme="minorHAnsi"/>
        </w:rPr>
      </w:pPr>
      <w:r w:rsidRPr="00F75A14">
        <w:rPr>
          <w:rFonts w:cstheme="minorHAnsi"/>
          <w:highlight w:val="yellow"/>
        </w:rPr>
        <w:t xml:space="preserve">As these files are necessary for finalizing your script, please upload all </w:t>
      </w:r>
      <w:r w:rsidR="00A13CC3" w:rsidRPr="00F75A14">
        <w:rPr>
          <w:rFonts w:cstheme="minorHAnsi"/>
          <w:highlight w:val="yellow"/>
        </w:rPr>
        <w:t>screen-captured</w:t>
      </w:r>
      <w:r w:rsidRPr="00F75A14">
        <w:rPr>
          <w:rFonts w:cstheme="minorHAnsi"/>
          <w:highlight w:val="yellow"/>
        </w:rPr>
        <w:t xml:space="preserve"> video files to your project page as soon as possible</w:t>
      </w:r>
      <w:r w:rsidR="00F75A14" w:rsidRPr="00F75A14">
        <w:rPr>
          <w:rFonts w:cstheme="minorHAnsi"/>
          <w:highlight w:val="yellow"/>
        </w:rPr>
        <w:t>:</w:t>
      </w:r>
      <w:r w:rsidR="00F75A14" w:rsidRPr="00F75A14">
        <w:rPr>
          <w:highlight w:val="yellow"/>
        </w:rPr>
        <w:t xml:space="preserve"> </w:t>
      </w:r>
      <w:hyperlink r:id="rId14" w:history="1">
        <w:r w:rsidR="00F75A14" w:rsidRPr="00F75A14">
          <w:rPr>
            <w:rStyle w:val="Lienhypertexte"/>
            <w:rFonts w:eastAsia="Times New Roman" w:cstheme="minorHAnsi"/>
            <w:b/>
            <w:highlight w:val="yellow"/>
          </w:rPr>
          <w:t>https://review.jove.com/account/file-uploader?src=20857168</w:t>
        </w:r>
      </w:hyperlink>
    </w:p>
    <w:p w14:paraId="1C68C2BA" w14:textId="77777777" w:rsidR="005F1ADF" w:rsidRPr="00B07A3B" w:rsidRDefault="005F1ADF" w:rsidP="005F1ADF">
      <w:pPr>
        <w:spacing w:before="120"/>
        <w:rPr>
          <w:rFonts w:eastAsia="Times New Roman" w:cstheme="minorHAnsi"/>
          <w:b/>
        </w:rPr>
      </w:pPr>
    </w:p>
    <w:p w14:paraId="7A03162F" w14:textId="1686C679" w:rsidR="005F1ADF" w:rsidRPr="00B07A3B" w:rsidRDefault="009A2C33" w:rsidP="005F1ADF">
      <w:pPr>
        <w:spacing w:before="120"/>
        <w:rPr>
          <w:rFonts w:eastAsia="Times New Roman" w:cstheme="minorHAnsi"/>
          <w:b/>
          <w:bCs/>
        </w:rPr>
      </w:pPr>
      <w:r>
        <w:rPr>
          <w:rFonts w:eastAsia="Times New Roman" w:cstheme="minorHAnsi"/>
          <w:b/>
        </w:rPr>
        <w:t>3</w:t>
      </w:r>
      <w:r w:rsidR="005F1ADF" w:rsidRPr="00B07A3B">
        <w:rPr>
          <w:rFonts w:eastAsia="Times New Roman" w:cstheme="minorHAnsi"/>
          <w:b/>
        </w:rPr>
        <w:t>. Filming location:</w:t>
      </w:r>
      <w:r w:rsidR="005F1ADF" w:rsidRPr="00B07A3B">
        <w:rPr>
          <w:rFonts w:eastAsia="Times New Roman" w:cstheme="minorHAnsi"/>
        </w:rPr>
        <w:t xml:space="preserve"> Will the filming need to take place in multiple locations? </w:t>
      </w:r>
      <w:r w:rsidR="005F1ADF" w:rsidRPr="00B07A3B">
        <w:rPr>
          <w:rFonts w:eastAsia="Times New Roman" w:cstheme="minorHAnsi"/>
          <w:b/>
        </w:rPr>
        <w:t xml:space="preserve">  </w:t>
      </w:r>
      <w:ins w:id="82" w:author="Marina Cunquero" w:date="2025-05-14T16:19:00Z">
        <w:r w:rsidR="007035DB">
          <w:rPr>
            <w:rFonts w:eastAsia="Times New Roman" w:cstheme="minorHAnsi"/>
            <w:b/>
          </w:rPr>
          <w:t>Inside the same research institute, but in different rooms/laboratories</w:t>
        </w:r>
      </w:ins>
    </w:p>
    <w:p w14:paraId="63770740" w14:textId="3824AEAF" w:rsidR="005F1ADF" w:rsidRDefault="005F1ADF" w:rsidP="005F1ADF">
      <w:pPr>
        <w:spacing w:before="120"/>
        <w:ind w:left="720"/>
        <w:rPr>
          <w:rFonts w:eastAsia="Times New Roman" w:cstheme="minorHAnsi"/>
        </w:rPr>
      </w:pPr>
      <w:r w:rsidRPr="00B07A3B">
        <w:rPr>
          <w:rFonts w:eastAsia="Times New Roman" w:cstheme="minorHAnsi"/>
        </w:rPr>
        <w:t xml:space="preserve">If </w:t>
      </w:r>
      <w:proofErr w:type="gramStart"/>
      <w:r w:rsidRPr="00B07A3B">
        <w:rPr>
          <w:rFonts w:eastAsia="Times New Roman" w:cstheme="minorHAnsi"/>
          <w:b/>
          <w:bCs/>
        </w:rPr>
        <w:t>Yes</w:t>
      </w:r>
      <w:proofErr w:type="gramEnd"/>
      <w:r w:rsidRPr="00B07A3B">
        <w:rPr>
          <w:rFonts w:eastAsia="Times New Roman" w:cstheme="minorHAnsi"/>
        </w:rPr>
        <w:t xml:space="preserve">, how far apart are the locations? </w:t>
      </w:r>
      <w:ins w:id="83" w:author="Marina Cunquero" w:date="2025-05-14T16:19:00Z">
        <w:r w:rsidR="007035DB">
          <w:rPr>
            <w:rFonts w:eastAsia="Times New Roman" w:cstheme="minorHAnsi"/>
          </w:rPr>
          <w:t>One room apart</w:t>
        </w:r>
      </w:ins>
    </w:p>
    <w:p w14:paraId="32DAE90F" w14:textId="77777777" w:rsidR="003326AD" w:rsidRDefault="003326AD" w:rsidP="005F1ADF">
      <w:pPr>
        <w:rPr>
          <w:rFonts w:cstheme="minorHAnsi"/>
          <w:b/>
          <w:sz w:val="22"/>
          <w:szCs w:val="22"/>
        </w:rPr>
      </w:pPr>
    </w:p>
    <w:p w14:paraId="3447CA89" w14:textId="34553060" w:rsidR="00D75084" w:rsidRPr="0082165B" w:rsidRDefault="00D75084" w:rsidP="00D75084">
      <w:pPr>
        <w:pBdr>
          <w:top w:val="single" w:sz="4" w:space="1" w:color="auto"/>
          <w:left w:val="single" w:sz="4" w:space="4" w:color="auto"/>
          <w:bottom w:val="single" w:sz="4" w:space="1" w:color="auto"/>
          <w:right w:val="single" w:sz="4" w:space="4" w:color="auto"/>
        </w:pBdr>
        <w:shd w:val="clear" w:color="auto" w:fill="FFFF71" w:themeFill="background1" w:themeFillShade="E6"/>
        <w:rPr>
          <w:rFonts w:cstheme="minorHAnsi"/>
          <w:b/>
        </w:rPr>
      </w:pPr>
      <w:r w:rsidRPr="0082165B">
        <w:rPr>
          <w:rFonts w:cstheme="minorHAnsi"/>
          <w:bCs/>
        </w:rPr>
        <w:t xml:space="preserve">To ensure that your </w:t>
      </w:r>
      <w:r w:rsidRPr="007A149A">
        <w:rPr>
          <w:rFonts w:cstheme="minorHAnsi"/>
          <w:b/>
        </w:rPr>
        <w:t>script can be filmed in one day</w:t>
      </w:r>
      <w:r w:rsidRPr="0082165B">
        <w:rPr>
          <w:rFonts w:cstheme="minorHAnsi"/>
          <w:bCs/>
        </w:rPr>
        <w:t xml:space="preserve">, the </w:t>
      </w:r>
      <w:r w:rsidR="002A6FCF">
        <w:rPr>
          <w:rFonts w:cstheme="minorHAnsi"/>
          <w:bCs/>
        </w:rPr>
        <w:t>p</w:t>
      </w:r>
      <w:r w:rsidRPr="0082165B">
        <w:rPr>
          <w:rFonts w:cstheme="minorHAnsi"/>
          <w:bCs/>
        </w:rPr>
        <w:t>rotocol section</w:t>
      </w:r>
      <w:r>
        <w:rPr>
          <w:rFonts w:cstheme="minorHAnsi"/>
          <w:bCs/>
        </w:rPr>
        <w:t>s</w:t>
      </w:r>
      <w:r w:rsidRPr="0082165B">
        <w:rPr>
          <w:rFonts w:cstheme="minorHAnsi"/>
          <w:bCs/>
        </w:rPr>
        <w:t xml:space="preserve"> </w:t>
      </w:r>
      <w:r>
        <w:rPr>
          <w:rFonts w:cstheme="minorHAnsi"/>
          <w:bCs/>
        </w:rPr>
        <w:t>are</w:t>
      </w:r>
      <w:r w:rsidRPr="0082165B">
        <w:rPr>
          <w:rFonts w:cstheme="minorHAnsi"/>
          <w:bCs/>
        </w:rPr>
        <w:t xml:space="preserve"> </w:t>
      </w:r>
      <w:r w:rsidR="002A6FCF">
        <w:rPr>
          <w:rFonts w:cstheme="minorHAnsi"/>
          <w:bCs/>
        </w:rPr>
        <w:t>cumulatively</w:t>
      </w:r>
      <w:r w:rsidR="002A6FCF" w:rsidRPr="0082165B">
        <w:rPr>
          <w:rFonts w:cstheme="minorHAnsi"/>
          <w:bCs/>
        </w:rPr>
        <w:t xml:space="preserve"> </w:t>
      </w:r>
      <w:r w:rsidRPr="0082165B">
        <w:rPr>
          <w:rFonts w:cstheme="minorHAnsi"/>
          <w:bCs/>
        </w:rPr>
        <w:t>restricted to</w:t>
      </w:r>
      <w:r w:rsidRPr="0082165B">
        <w:rPr>
          <w:rFonts w:cstheme="minorHAnsi"/>
          <w:b/>
        </w:rPr>
        <w:t> </w:t>
      </w:r>
      <w:r>
        <w:rPr>
          <w:rFonts w:cstheme="minorHAnsi"/>
          <w:b/>
          <w:bCs/>
        </w:rPr>
        <w:t>55</w:t>
      </w:r>
      <w:r w:rsidRPr="0082165B">
        <w:rPr>
          <w:rFonts w:cstheme="minorHAnsi"/>
          <w:b/>
          <w:bCs/>
        </w:rPr>
        <w:t xml:space="preserve"> shots</w:t>
      </w:r>
      <w:r w:rsidRPr="0082165B">
        <w:rPr>
          <w:rFonts w:cstheme="minorHAnsi"/>
          <w:b/>
        </w:rPr>
        <w:t xml:space="preserve"> </w:t>
      </w:r>
      <w:r w:rsidRPr="0082165B">
        <w:rPr>
          <w:rFonts w:cstheme="minorHAnsi"/>
          <w:bCs/>
        </w:rPr>
        <w:t>(shots are the 3-digit numbers like 2.1.1, 2.1.2…</w:t>
      </w:r>
      <w:proofErr w:type="spellStart"/>
      <w:r w:rsidRPr="0082165B">
        <w:rPr>
          <w:rFonts w:cstheme="minorHAnsi"/>
          <w:bCs/>
        </w:rPr>
        <w:t>etc</w:t>
      </w:r>
      <w:proofErr w:type="spellEnd"/>
      <w:r w:rsidRPr="0082165B">
        <w:rPr>
          <w:rFonts w:cstheme="minorHAnsi"/>
          <w:bCs/>
        </w:rPr>
        <w:t>)</w:t>
      </w:r>
    </w:p>
    <w:p w14:paraId="67386C83" w14:textId="77777777" w:rsidR="005F1ADF" w:rsidRDefault="005F1ADF" w:rsidP="005F1ADF">
      <w:pPr>
        <w:rPr>
          <w:rFonts w:cstheme="minorHAnsi"/>
          <w:b/>
          <w:sz w:val="22"/>
          <w:szCs w:val="22"/>
        </w:rPr>
      </w:pPr>
    </w:p>
    <w:p w14:paraId="7AA7BBC5" w14:textId="77777777" w:rsidR="005F1ADF" w:rsidRDefault="005F1ADF" w:rsidP="005F1ADF">
      <w:pPr>
        <w:rPr>
          <w:rFonts w:cstheme="minorHAnsi"/>
          <w:b/>
          <w:sz w:val="22"/>
          <w:szCs w:val="22"/>
        </w:rPr>
      </w:pPr>
      <w:r w:rsidRPr="00F42603">
        <w:rPr>
          <w:rFonts w:cstheme="minorHAnsi"/>
          <w:b/>
          <w:sz w:val="22"/>
          <w:szCs w:val="22"/>
        </w:rPr>
        <w:t>Current Protocol Length</w:t>
      </w:r>
    </w:p>
    <w:p w14:paraId="72F5C5E6" w14:textId="04DF1DE2" w:rsidR="005F1ADF" w:rsidRPr="00B847A0" w:rsidRDefault="005F1ADF" w:rsidP="005F1ADF">
      <w:pPr>
        <w:rPr>
          <w:rFonts w:cstheme="minorHAnsi"/>
          <w:bCs/>
          <w:sz w:val="22"/>
          <w:szCs w:val="22"/>
        </w:rPr>
      </w:pPr>
      <w:r w:rsidRPr="00B847A0">
        <w:rPr>
          <w:rFonts w:cstheme="minorHAnsi"/>
          <w:bCs/>
          <w:sz w:val="22"/>
          <w:szCs w:val="22"/>
        </w:rPr>
        <w:lastRenderedPageBreak/>
        <w:t xml:space="preserve">Number of Steps:  </w:t>
      </w:r>
      <w:r w:rsidR="00F42603">
        <w:rPr>
          <w:rFonts w:cstheme="minorHAnsi"/>
          <w:bCs/>
          <w:sz w:val="22"/>
          <w:szCs w:val="22"/>
        </w:rPr>
        <w:t>20</w:t>
      </w:r>
    </w:p>
    <w:p w14:paraId="5AAC9C6C" w14:textId="317E207F" w:rsidR="00C2620F" w:rsidRPr="00B07A3B" w:rsidRDefault="005F1ADF" w:rsidP="005F1ADF">
      <w:pPr>
        <w:rPr>
          <w:rFonts w:cstheme="minorHAnsi"/>
          <w:b/>
          <w:sz w:val="22"/>
          <w:szCs w:val="22"/>
        </w:rPr>
      </w:pPr>
      <w:r w:rsidRPr="00B847A0">
        <w:rPr>
          <w:rFonts w:cstheme="minorHAnsi"/>
          <w:bCs/>
          <w:sz w:val="22"/>
          <w:szCs w:val="22"/>
        </w:rPr>
        <w:t xml:space="preserve">Number of Shots: </w:t>
      </w:r>
      <w:r>
        <w:rPr>
          <w:rFonts w:cstheme="minorHAnsi"/>
          <w:bCs/>
          <w:sz w:val="22"/>
          <w:szCs w:val="22"/>
        </w:rPr>
        <w:t xml:space="preserve"> </w:t>
      </w:r>
      <w:r w:rsidR="00F42603">
        <w:rPr>
          <w:rFonts w:cstheme="minorHAnsi"/>
          <w:bCs/>
          <w:sz w:val="22"/>
          <w:szCs w:val="22"/>
        </w:rPr>
        <w:t>45</w:t>
      </w:r>
      <w:r w:rsidR="00277C90" w:rsidRPr="00B07A3B">
        <w:rPr>
          <w:rFonts w:cstheme="minorHAnsi"/>
          <w:b/>
          <w:sz w:val="22"/>
          <w:szCs w:val="22"/>
        </w:rPr>
        <w:br w:type="page"/>
      </w:r>
    </w:p>
    <w:p w14:paraId="688BB839" w14:textId="5CB13F29" w:rsidR="00C058AE" w:rsidRPr="000F326F" w:rsidRDefault="00FF25E5" w:rsidP="000F326F">
      <w:pPr>
        <w:pStyle w:val="Titre1"/>
        <w:rPr>
          <w:rFonts w:cstheme="minorHAnsi"/>
        </w:rPr>
      </w:pPr>
      <w:r>
        <w:rPr>
          <w:rFonts w:cstheme="minorHAnsi"/>
        </w:rPr>
        <w:lastRenderedPageBreak/>
        <w:t>Introduction</w:t>
      </w:r>
    </w:p>
    <w:p w14:paraId="21054688" w14:textId="23549FDE" w:rsidR="00455638" w:rsidRPr="00A84C50" w:rsidRDefault="00455638" w:rsidP="00455638">
      <w:pPr>
        <w:rPr>
          <w:rFonts w:cstheme="minorHAnsi"/>
          <w:b/>
          <w:i/>
          <w:iCs/>
        </w:rPr>
      </w:pPr>
      <w:r w:rsidRPr="00A84C50">
        <w:rPr>
          <w:rFonts w:cstheme="minorHAnsi"/>
          <w:b/>
          <w:i/>
          <w:color w:val="0000FF"/>
        </w:rPr>
        <w:t>Videographer: Obtain headshots for all authors</w:t>
      </w:r>
      <w:r w:rsidR="00985868">
        <w:rPr>
          <w:rFonts w:cstheme="minorHAnsi"/>
          <w:b/>
          <w:i/>
          <w:color w:val="0000FF"/>
        </w:rPr>
        <w:t xml:space="preserve"> available at the filming location</w:t>
      </w:r>
      <w:r w:rsidRPr="00A84C50">
        <w:rPr>
          <w:rFonts w:cstheme="minorHAnsi"/>
          <w:b/>
          <w:i/>
          <w:color w:val="0000FF"/>
        </w:rPr>
        <w:t>.</w:t>
      </w:r>
      <w:r w:rsidRPr="00A84C50">
        <w:rPr>
          <w:rFonts w:cstheme="minorHAnsi"/>
          <w:b/>
          <w:i/>
        </w:rPr>
        <w:t xml:space="preserve"> </w:t>
      </w:r>
    </w:p>
    <w:p w14:paraId="7E8076BA" w14:textId="77777777" w:rsidR="007D61A8" w:rsidRPr="00B07A3B" w:rsidRDefault="007D61A8" w:rsidP="00731E5D">
      <w:pPr>
        <w:rPr>
          <w:rFonts w:cstheme="minorHAnsi"/>
          <w:b/>
        </w:rPr>
      </w:pPr>
    </w:p>
    <w:p w14:paraId="2157B54F" w14:textId="76B0F588" w:rsidR="007D61A8" w:rsidRPr="00B07A3B" w:rsidRDefault="00D7547B" w:rsidP="00AB3338">
      <w:pPr>
        <w:pBdr>
          <w:top w:val="single" w:sz="4" w:space="1" w:color="auto"/>
          <w:left w:val="single" w:sz="4" w:space="4" w:color="auto"/>
          <w:bottom w:val="single" w:sz="4" w:space="1" w:color="auto"/>
          <w:right w:val="single" w:sz="4" w:space="4" w:color="auto"/>
        </w:pBdr>
        <w:shd w:val="clear" w:color="auto" w:fill="FFFF99"/>
        <w:ind w:left="86" w:right="86"/>
        <w:rPr>
          <w:rFonts w:eastAsia="Times New Roman" w:cstheme="minorHAnsi"/>
          <w:bCs/>
        </w:rPr>
      </w:pPr>
      <w:r>
        <w:rPr>
          <w:rFonts w:eastAsia="Times New Roman" w:cstheme="minorHAnsi"/>
          <w:bCs/>
        </w:rPr>
        <w:t>A</w:t>
      </w:r>
      <w:r w:rsidR="007D61A8" w:rsidRPr="00B07A3B">
        <w:rPr>
          <w:rFonts w:eastAsia="Times New Roman" w:cstheme="minorHAnsi"/>
          <w:bCs/>
        </w:rPr>
        <w:t>nswers to these questions will become interview statements</w:t>
      </w:r>
      <w:r>
        <w:rPr>
          <w:rFonts w:eastAsia="Times New Roman" w:cstheme="minorHAnsi"/>
          <w:bCs/>
        </w:rPr>
        <w:t xml:space="preserve"> that</w:t>
      </w:r>
      <w:r w:rsidR="00D75084" w:rsidRPr="00B07A3B">
        <w:rPr>
          <w:rFonts w:eastAsia="Times New Roman" w:cstheme="minorHAnsi"/>
          <w:bCs/>
        </w:rPr>
        <w:t xml:space="preserve"> </w:t>
      </w:r>
      <w:r w:rsidR="00D75084">
        <w:rPr>
          <w:rFonts w:eastAsia="Times New Roman" w:cstheme="minorHAnsi"/>
          <w:bCs/>
        </w:rPr>
        <w:t xml:space="preserve">you </w:t>
      </w:r>
      <w:r>
        <w:rPr>
          <w:rFonts w:eastAsia="Times New Roman" w:cstheme="minorHAnsi"/>
          <w:bCs/>
        </w:rPr>
        <w:t>will</w:t>
      </w:r>
      <w:r w:rsidR="00D75084" w:rsidRPr="00B07A3B">
        <w:rPr>
          <w:rFonts w:eastAsia="Times New Roman" w:cstheme="minorHAnsi"/>
          <w:bCs/>
        </w:rPr>
        <w:t xml:space="preserve"> deliver on camera</w:t>
      </w:r>
      <w:r w:rsidR="007D61A8" w:rsidRPr="00B07A3B">
        <w:rPr>
          <w:rFonts w:eastAsia="Times New Roman" w:cstheme="minorHAnsi"/>
          <w:bCs/>
        </w:rPr>
        <w:t>.</w:t>
      </w:r>
    </w:p>
    <w:p w14:paraId="4AC387D8" w14:textId="5035F686" w:rsidR="00D7547B" w:rsidRPr="0058214E" w:rsidRDefault="008C642C" w:rsidP="0058214E">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Pr>
          <w:rFonts w:eastAsia="Times New Roman" w:cstheme="minorHAnsi"/>
          <w:bCs/>
        </w:rPr>
        <w:t>Answer</w:t>
      </w:r>
      <w:r w:rsidR="00D7547B">
        <w:rPr>
          <w:rFonts w:eastAsia="Times New Roman" w:cstheme="minorHAnsi"/>
          <w:bCs/>
        </w:rPr>
        <w:t xml:space="preserve"> </w:t>
      </w:r>
      <w:r w:rsidR="00831E2A">
        <w:rPr>
          <w:rFonts w:eastAsia="Times New Roman" w:cstheme="minorHAnsi"/>
          <w:bCs/>
        </w:rPr>
        <w:t xml:space="preserve">the </w:t>
      </w:r>
      <w:r w:rsidR="00831E2A" w:rsidRPr="00831E2A">
        <w:rPr>
          <w:rFonts w:eastAsia="Times New Roman" w:cstheme="minorHAnsi"/>
          <w:b/>
          <w:color w:val="FF0000"/>
        </w:rPr>
        <w:t>1st</w:t>
      </w:r>
      <w:r w:rsidR="00EA341C" w:rsidRPr="00831E2A">
        <w:rPr>
          <w:rFonts w:eastAsia="Times New Roman" w:cstheme="minorHAnsi"/>
          <w:b/>
          <w:color w:val="FF0000"/>
        </w:rPr>
        <w:t xml:space="preserve"> REQUIRED</w:t>
      </w:r>
      <w:r w:rsidR="00EA341C" w:rsidRPr="00831E2A">
        <w:rPr>
          <w:rFonts w:eastAsia="Times New Roman" w:cstheme="minorHAnsi"/>
          <w:bCs/>
          <w:color w:val="FF0000"/>
        </w:rPr>
        <w:t xml:space="preserve"> </w:t>
      </w:r>
      <w:r>
        <w:rPr>
          <w:rFonts w:eastAsia="Times New Roman" w:cstheme="minorHAnsi"/>
          <w:bCs/>
        </w:rPr>
        <w:t>questio</w:t>
      </w:r>
      <w:r w:rsidR="00347FE0">
        <w:rPr>
          <w:rFonts w:eastAsia="Times New Roman" w:cstheme="minorHAnsi"/>
          <w:bCs/>
        </w:rPr>
        <w:t>n</w:t>
      </w:r>
      <w:r w:rsidR="008D0E4A">
        <w:rPr>
          <w:rFonts w:eastAsia="Times New Roman" w:cstheme="minorHAnsi"/>
          <w:bCs/>
        </w:rPr>
        <w:t xml:space="preserve"> and </w:t>
      </w:r>
      <w:r w:rsidR="00D7547B" w:rsidRPr="0058214E">
        <w:rPr>
          <w:rFonts w:eastAsia="Times New Roman" w:cstheme="minorHAnsi"/>
          <w:b/>
        </w:rPr>
        <w:t xml:space="preserve">at least </w:t>
      </w:r>
      <w:r w:rsidR="00EA341C" w:rsidRPr="0058214E">
        <w:rPr>
          <w:rFonts w:eastAsia="Times New Roman" w:cstheme="minorHAnsi"/>
          <w:b/>
        </w:rPr>
        <w:t>2</w:t>
      </w:r>
      <w:r w:rsidR="00D7547B" w:rsidRPr="0058214E">
        <w:rPr>
          <w:rFonts w:eastAsia="Times New Roman" w:cstheme="minorHAnsi"/>
          <w:b/>
        </w:rPr>
        <w:t xml:space="preserve"> </w:t>
      </w:r>
      <w:r w:rsidR="00831E2A" w:rsidRPr="0058214E">
        <w:rPr>
          <w:rFonts w:eastAsia="Times New Roman" w:cstheme="minorHAnsi"/>
          <w:b/>
        </w:rPr>
        <w:t xml:space="preserve">other </w:t>
      </w:r>
      <w:r w:rsidR="00D7547B" w:rsidRPr="0058214E">
        <w:rPr>
          <w:rFonts w:eastAsia="Times New Roman" w:cstheme="minorHAnsi"/>
          <w:b/>
        </w:rPr>
        <w:t>questions</w:t>
      </w:r>
      <w:r w:rsidR="000A2498">
        <w:rPr>
          <w:rFonts w:eastAsia="Times New Roman" w:cstheme="minorHAnsi"/>
          <w:b/>
        </w:rPr>
        <w:t xml:space="preserve"> (1.2 – 1.10)</w:t>
      </w:r>
      <w:r w:rsidR="00D7547B" w:rsidRPr="0058214E">
        <w:rPr>
          <w:rFonts w:eastAsia="Times New Roman" w:cstheme="minorHAnsi"/>
          <w:bCs/>
        </w:rPr>
        <w:t xml:space="preserve"> below</w:t>
      </w:r>
      <w:r w:rsidR="00CF2130" w:rsidRPr="0058214E">
        <w:rPr>
          <w:rFonts w:eastAsia="Times New Roman" w:cstheme="minorHAnsi"/>
          <w:bCs/>
        </w:rPr>
        <w:t xml:space="preserve">. Up to </w:t>
      </w:r>
      <w:r w:rsidR="00C96FC6" w:rsidRPr="0058214E">
        <w:rPr>
          <w:rFonts w:eastAsia="Times New Roman" w:cstheme="minorHAnsi"/>
          <w:bCs/>
        </w:rPr>
        <w:t>5</w:t>
      </w:r>
      <w:r w:rsidR="00CF2130" w:rsidRPr="0058214E">
        <w:rPr>
          <w:rFonts w:eastAsia="Times New Roman" w:cstheme="minorHAnsi"/>
          <w:bCs/>
        </w:rPr>
        <w:t xml:space="preserve"> interview statements will be included in the video.</w:t>
      </w:r>
    </w:p>
    <w:p w14:paraId="3CD3555E" w14:textId="29DE287A" w:rsidR="007D61A8" w:rsidRDefault="007D61A8" w:rsidP="00AB3338">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sidRPr="00B07A3B">
        <w:rPr>
          <w:rFonts w:eastAsia="Times New Roman" w:cstheme="minorHAnsi"/>
          <w:bCs/>
        </w:rPr>
        <w:t xml:space="preserve">Enter the </w:t>
      </w:r>
      <w:r w:rsidR="009E4241" w:rsidRPr="009E4241">
        <w:rPr>
          <w:rFonts w:eastAsia="Times New Roman" w:cstheme="minorHAnsi"/>
          <w:b/>
        </w:rPr>
        <w:t xml:space="preserve">full </w:t>
      </w:r>
      <w:r w:rsidRPr="009E4241">
        <w:rPr>
          <w:rFonts w:eastAsia="Times New Roman" w:cstheme="minorHAnsi"/>
          <w:b/>
        </w:rPr>
        <w:t>name</w:t>
      </w:r>
      <w:r w:rsidRPr="00B07A3B">
        <w:rPr>
          <w:rFonts w:eastAsia="Times New Roman" w:cstheme="minorHAnsi"/>
          <w:bCs/>
        </w:rPr>
        <w:t xml:space="preserve"> of the author who will deliver the statement.</w:t>
      </w:r>
    </w:p>
    <w:p w14:paraId="3D2D8F01" w14:textId="17D3FA66" w:rsidR="00E27EF5" w:rsidRPr="005925C3" w:rsidRDefault="00E27EF5" w:rsidP="00AB3338">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sidRPr="005925C3">
        <w:rPr>
          <w:rFonts w:eastAsia="Times New Roman" w:cstheme="minorHAnsi"/>
          <w:bCs/>
        </w:rPr>
        <w:t xml:space="preserve">If possible, each author should deliver </w:t>
      </w:r>
      <w:r w:rsidRPr="005925C3">
        <w:rPr>
          <w:rFonts w:eastAsia="Times New Roman" w:cstheme="minorHAnsi"/>
          <w:b/>
          <w:bCs/>
        </w:rPr>
        <w:t>no more than two statements</w:t>
      </w:r>
      <w:r w:rsidRPr="005925C3">
        <w:rPr>
          <w:rFonts w:eastAsia="Times New Roman" w:cstheme="minorHAnsi"/>
          <w:bCs/>
        </w:rPr>
        <w:t>.</w:t>
      </w:r>
    </w:p>
    <w:p w14:paraId="23360D57" w14:textId="04556F09" w:rsidR="007D61A8" w:rsidRPr="00D473BF" w:rsidRDefault="009149A4" w:rsidP="00AB3338">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sidRPr="00D75084">
        <w:rPr>
          <w:rFonts w:eastAsia="Times New Roman" w:cstheme="minorHAnsi"/>
          <w:bCs/>
          <w:u w:val="single"/>
        </w:rPr>
        <w:t>A</w:t>
      </w:r>
      <w:r w:rsidR="007D61A8" w:rsidRPr="00D75084">
        <w:rPr>
          <w:rFonts w:eastAsia="Times New Roman" w:cstheme="minorHAnsi"/>
          <w:bCs/>
          <w:u w:val="single"/>
        </w:rPr>
        <w:t>nswer in full sentences</w:t>
      </w:r>
      <w:r w:rsidR="007D61A8" w:rsidRPr="00D473BF">
        <w:rPr>
          <w:rFonts w:eastAsia="Times New Roman" w:cstheme="minorHAnsi"/>
          <w:bCs/>
        </w:rPr>
        <w:t xml:space="preserve">, in </w:t>
      </w:r>
      <w:r w:rsidR="00D7547B">
        <w:rPr>
          <w:rFonts w:eastAsia="Times New Roman" w:cstheme="minorHAnsi"/>
          <w:bCs/>
        </w:rPr>
        <w:t xml:space="preserve">a </w:t>
      </w:r>
      <w:r w:rsidR="007D61A8" w:rsidRPr="00D473BF">
        <w:rPr>
          <w:rFonts w:eastAsia="Times New Roman" w:cstheme="minorHAnsi"/>
          <w:bCs/>
        </w:rPr>
        <w:t xml:space="preserve">style suitable for being spoken aloud. </w:t>
      </w:r>
    </w:p>
    <w:p w14:paraId="6BAA770E" w14:textId="1BE79143" w:rsidR="007D61A8" w:rsidRPr="00D473BF" w:rsidRDefault="007D61A8" w:rsidP="00AB3338">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sidRPr="00D473BF">
        <w:rPr>
          <w:rFonts w:eastAsia="Times New Roman" w:cstheme="minorHAnsi"/>
          <w:bCs/>
        </w:rPr>
        <w:t xml:space="preserve">Limit the length of each statement to </w:t>
      </w:r>
      <w:r w:rsidR="004C4FAE">
        <w:rPr>
          <w:rFonts w:eastAsia="Times New Roman" w:cstheme="minorHAnsi"/>
          <w:b/>
          <w:color w:val="FF0000"/>
        </w:rPr>
        <w:t>3</w:t>
      </w:r>
      <w:r w:rsidRPr="00D75084">
        <w:rPr>
          <w:rFonts w:eastAsia="Times New Roman" w:cstheme="minorHAnsi"/>
          <w:b/>
          <w:color w:val="FF0000"/>
        </w:rPr>
        <w:t>0 words or fewer</w:t>
      </w:r>
      <w:r w:rsidR="00997611">
        <w:rPr>
          <w:rFonts w:eastAsia="Times New Roman" w:cstheme="minorHAnsi"/>
          <w:bCs/>
        </w:rPr>
        <w:t>.</w:t>
      </w:r>
    </w:p>
    <w:p w14:paraId="05A633A0" w14:textId="77777777" w:rsidR="007D61A8" w:rsidRPr="00B07A3B" w:rsidRDefault="007D61A8" w:rsidP="00AB3338">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sidRPr="00B07A3B">
        <w:rPr>
          <w:rFonts w:eastAsia="Times New Roman" w:cstheme="minorHAnsi"/>
          <w:bCs/>
        </w:rPr>
        <w:t>Answers will be edited for length, clarity, and consistency with journal style guidelines.</w:t>
      </w:r>
    </w:p>
    <w:p w14:paraId="65488333" w14:textId="77777777" w:rsidR="00D7547B" w:rsidRPr="00AF3977" w:rsidRDefault="00D7547B" w:rsidP="007D61A8">
      <w:pPr>
        <w:rPr>
          <w:rFonts w:eastAsia="Times New Roman" w:cstheme="minorHAnsi"/>
          <w:b/>
        </w:rPr>
      </w:pPr>
    </w:p>
    <w:p w14:paraId="16F3E485" w14:textId="26810C3A" w:rsidR="007D61A8" w:rsidRPr="009470DC" w:rsidRDefault="009470DC" w:rsidP="007D61A8">
      <w:pPr>
        <w:rPr>
          <w:rFonts w:cstheme="minorHAnsi"/>
          <w:b/>
          <w:bCs/>
          <w:color w:val="auto"/>
          <w:shd w:val="clear" w:color="auto" w:fill="FFFFFF"/>
        </w:rPr>
      </w:pPr>
      <w:r w:rsidRPr="00E95820">
        <w:rPr>
          <w:rFonts w:cstheme="minorHAnsi"/>
          <w:b/>
          <w:bCs/>
          <w:color w:val="auto"/>
          <w:highlight w:val="green"/>
          <w:shd w:val="clear" w:color="auto" w:fill="FFFFFF"/>
          <w:rPrChange w:id="84" w:author="Marina Cunquero" w:date="2025-05-14T16:58:00Z">
            <w:rPr>
              <w:rFonts w:cstheme="minorHAnsi"/>
              <w:b/>
              <w:bCs/>
              <w:color w:val="auto"/>
              <w:shd w:val="clear" w:color="auto" w:fill="FFFFFF"/>
            </w:rPr>
          </w:rPrChange>
        </w:rPr>
        <w:t xml:space="preserve">REQUIRED: </w:t>
      </w:r>
      <w:r w:rsidR="00D75084" w:rsidRPr="00E95820">
        <w:rPr>
          <w:rFonts w:cstheme="minorHAnsi"/>
          <w:color w:val="auto"/>
          <w:highlight w:val="green"/>
          <w:shd w:val="clear" w:color="auto" w:fill="FFFFFF"/>
          <w:rPrChange w:id="85" w:author="Marina Cunquero" w:date="2025-05-14T16:58:00Z">
            <w:rPr>
              <w:rFonts w:cstheme="minorHAnsi"/>
              <w:color w:val="auto"/>
              <w:shd w:val="clear" w:color="auto" w:fill="FFFFFF"/>
            </w:rPr>
          </w:rPrChange>
        </w:rPr>
        <w:t>What is the scope of your research? What questions are you trying to answer?</w:t>
      </w:r>
      <w:r w:rsidR="007D61A8" w:rsidRPr="009470DC">
        <w:rPr>
          <w:rFonts w:eastAsia="Times New Roman" w:cstheme="minorHAnsi"/>
          <w:color w:val="auto"/>
          <w:sz w:val="28"/>
          <w:szCs w:val="28"/>
        </w:rPr>
        <w:t xml:space="preserve"> </w:t>
      </w:r>
    </w:p>
    <w:p w14:paraId="25928288" w14:textId="3BE45484" w:rsidR="007D61A8" w:rsidRPr="00B07A3B" w:rsidRDefault="005223A8" w:rsidP="7E96BA05">
      <w:pPr>
        <w:pStyle w:val="Paragraphedeliste"/>
        <w:numPr>
          <w:ilvl w:val="1"/>
          <w:numId w:val="3"/>
        </w:numPr>
        <w:spacing w:before="120"/>
        <w:rPr>
          <w:rFonts w:eastAsia="Times New Roman" w:cstheme="minorBidi"/>
        </w:rPr>
      </w:pPr>
      <w:del w:id="86" w:author="Duarri Pique, Anna" w:date="2025-05-16T09:56:00Z">
        <w:r w:rsidRPr="7A700764" w:rsidDel="005223A8">
          <w:rPr>
            <w:rStyle w:val="AuthorName"/>
            <w:rFonts w:asciiTheme="minorHAnsi" w:eastAsia="Times" w:hAnsiTheme="minorHAnsi" w:cstheme="minorBidi"/>
          </w:rPr>
          <w:delText>Anna Duar</w:delText>
        </w:r>
      </w:del>
      <w:ins w:id="87" w:author="Duarri Pique, Anna" w:date="2025-05-16T09:56:00Z">
        <w:r w:rsidR="0154F395" w:rsidRPr="7A700764">
          <w:rPr>
            <w:rStyle w:val="AuthorName"/>
            <w:rFonts w:asciiTheme="minorHAnsi" w:eastAsia="Times" w:hAnsiTheme="minorHAnsi" w:cstheme="minorBidi"/>
          </w:rPr>
          <w:t>Helena Isla</w:t>
        </w:r>
      </w:ins>
      <w:del w:id="88" w:author="Duarri Pique, Anna" w:date="2025-05-16T09:56:00Z">
        <w:r w:rsidRPr="7A700764" w:rsidDel="005223A8">
          <w:rPr>
            <w:rStyle w:val="AuthorName"/>
            <w:rFonts w:asciiTheme="minorHAnsi" w:eastAsia="Times" w:hAnsiTheme="minorHAnsi" w:cstheme="minorBidi"/>
          </w:rPr>
          <w:delText>ri</w:delText>
        </w:r>
      </w:del>
      <w:r w:rsidR="00927B12" w:rsidRPr="7A700764">
        <w:rPr>
          <w:rStyle w:val="AuthorName"/>
          <w:rFonts w:asciiTheme="minorHAnsi" w:eastAsia="Times" w:hAnsiTheme="minorHAnsi" w:cstheme="minorBidi"/>
        </w:rPr>
        <w:t>:</w:t>
      </w:r>
      <w:r w:rsidR="005A33C6" w:rsidRPr="7A700764">
        <w:rPr>
          <w:rFonts w:cstheme="minorBidi"/>
        </w:rPr>
        <w:t xml:space="preserve"> </w:t>
      </w:r>
      <w:ins w:id="89" w:author="Marina Cunquero" w:date="2025-05-21T16:14:00Z">
        <w:r w:rsidR="00F958B1" w:rsidRPr="00F958B1">
          <w:rPr>
            <w:rFonts w:cstheme="minorBidi"/>
          </w:rPr>
          <w:t xml:space="preserve">Our work focuses on developing and study retinal organoids—miniature retinas grown from stem cells—that serve as an </w:t>
        </w:r>
        <w:r w:rsidR="00F958B1" w:rsidRPr="004572ED">
          <w:rPr>
            <w:rFonts w:cstheme="minorBidi"/>
            <w:i/>
            <w:iCs/>
            <w:rPrChange w:id="90" w:author="Marina Cunquero" w:date="2025-05-21T16:15:00Z">
              <w:rPr>
                <w:rFonts w:cstheme="minorBidi"/>
              </w:rPr>
            </w:rPrChange>
          </w:rPr>
          <w:t>in</w:t>
        </w:r>
      </w:ins>
      <w:ins w:id="91" w:author="Marina Cunquero" w:date="2025-05-21T16:15:00Z">
        <w:r w:rsidR="004572ED" w:rsidRPr="004572ED">
          <w:rPr>
            <w:rFonts w:cstheme="minorBidi"/>
            <w:i/>
            <w:iCs/>
            <w:rPrChange w:id="92" w:author="Marina Cunquero" w:date="2025-05-21T16:15:00Z">
              <w:rPr>
                <w:rFonts w:cstheme="minorBidi"/>
              </w:rPr>
            </w:rPrChange>
          </w:rPr>
          <w:t xml:space="preserve"> </w:t>
        </w:r>
      </w:ins>
      <w:ins w:id="93" w:author="Marina Cunquero" w:date="2025-05-21T16:14:00Z">
        <w:r w:rsidR="00F958B1" w:rsidRPr="004572ED">
          <w:rPr>
            <w:rFonts w:cstheme="minorBidi"/>
            <w:i/>
            <w:iCs/>
            <w:rPrChange w:id="94" w:author="Marina Cunquero" w:date="2025-05-21T16:15:00Z">
              <w:rPr>
                <w:rFonts w:cstheme="minorBidi"/>
              </w:rPr>
            </w:rPrChange>
          </w:rPr>
          <w:t>vitro</w:t>
        </w:r>
        <w:r w:rsidR="00F958B1" w:rsidRPr="00F958B1">
          <w:rPr>
            <w:rFonts w:cstheme="minorBidi"/>
          </w:rPr>
          <w:t xml:space="preserve"> human model to study how the human retina forms, how diseases affect, and how we might treat them</w:t>
        </w:r>
      </w:ins>
      <w:ins w:id="95" w:author="Duarri Pique, Anna" w:date="2025-05-20T12:19:00Z">
        <w:del w:id="96" w:author="Marina Cunquero" w:date="2025-05-21T16:14:00Z">
          <w:r w:rsidR="162938A5" w:rsidRPr="7A700764" w:rsidDel="00F958B1">
            <w:rPr>
              <w:rFonts w:cstheme="minorBidi"/>
            </w:rPr>
            <w:delText>R</w:delText>
          </w:r>
          <w:r w:rsidR="162938A5" w:rsidRPr="7A700764" w:rsidDel="00F958B1">
            <w:rPr>
              <w:b/>
              <w:bCs/>
            </w:rPr>
            <w:delText>etinal organoids</w:delText>
          </w:r>
          <w:r w:rsidR="162938A5" w:rsidRPr="7A700764" w:rsidDel="00F958B1">
            <w:delText>, intricate 3D structures generated from human induced pluripotent stem cells, provide an excellent model for exploring human retinal development, disease progression, and new treatment strategies. Yet, fully understanding the mechanisms behind retinal pathologies remains difficult due to the considerable challenges in characterizing these organoids' complex structure, dense cellularity, and diverse cell types</w:delText>
          </w:r>
        </w:del>
        <w:r w:rsidR="162938A5" w:rsidRPr="7A700764">
          <w:t>.</w:t>
        </w:r>
      </w:ins>
      <w:sdt>
        <w:sdtPr>
          <w:rPr>
            <w:rFonts w:cstheme="minorBidi"/>
          </w:rPr>
          <w:id w:val="-172577541"/>
          <w:placeholder>
            <w:docPart w:val="174FF9DDB326436CBBF209A4E846C455"/>
          </w:placeholder>
          <w:temporary/>
        </w:sdtPr>
        <w:sdtEndPr/>
        <w:sdtContent/>
      </w:sdt>
      <w:sdt>
        <w:sdtPr>
          <w:rPr>
            <w:rFonts w:cstheme="minorBidi"/>
          </w:rPr>
          <w:id w:val="1115453596"/>
          <w:placeholder>
            <w:docPart w:val="174FF9DDB326436CBBF209A4E846C455"/>
          </w:placeholder>
          <w:temporary/>
          <w:showingPlcHdr/>
        </w:sdtPr>
        <w:sdtEndPr/>
        <w:sdtContent/>
      </w:sdt>
    </w:p>
    <w:p w14:paraId="00A66870" w14:textId="77777777" w:rsidR="007D61A8" w:rsidRPr="00B07A3B" w:rsidRDefault="007D61A8" w:rsidP="007D61A8">
      <w:pPr>
        <w:rPr>
          <w:rFonts w:eastAsia="Times New Roman" w:cstheme="minorHAnsi"/>
          <w:b/>
          <w:bCs/>
        </w:rPr>
      </w:pPr>
    </w:p>
    <w:p w14:paraId="0B0139AD" w14:textId="59E7D118" w:rsidR="007D61A8" w:rsidRPr="00B07A3B" w:rsidRDefault="00D75084" w:rsidP="007D61A8">
      <w:pPr>
        <w:rPr>
          <w:rFonts w:eastAsia="Times New Roman" w:cstheme="minorHAnsi"/>
        </w:rPr>
      </w:pPr>
      <w:r w:rsidRPr="007A149A">
        <w:rPr>
          <w:rFonts w:cstheme="minorHAnsi"/>
          <w:color w:val="000000"/>
          <w:shd w:val="clear" w:color="auto" w:fill="FFFFFF"/>
        </w:rPr>
        <w:t>What are the most recent developments in your field of research?</w:t>
      </w:r>
    </w:p>
    <w:p w14:paraId="490E6309" w14:textId="13CA17F0" w:rsidR="007D61A8" w:rsidRPr="00D75084" w:rsidRDefault="00376700" w:rsidP="00D75084">
      <w:pPr>
        <w:pStyle w:val="Paragraphedeliste"/>
        <w:numPr>
          <w:ilvl w:val="1"/>
          <w:numId w:val="3"/>
        </w:numPr>
        <w:spacing w:before="120" w:after="240"/>
        <w:contextualSpacing w:val="0"/>
        <w:rPr>
          <w:rFonts w:eastAsia="Times New Roman" w:cstheme="minorHAnsi"/>
        </w:rPr>
      </w:pPr>
      <w:sdt>
        <w:sdtPr>
          <w:rPr>
            <w:rStyle w:val="AuthorName"/>
            <w:rFonts w:asciiTheme="minorHAnsi" w:eastAsia="Times" w:hAnsiTheme="minorHAnsi" w:cstheme="minorHAnsi"/>
          </w:rPr>
          <w:id w:val="1275596961"/>
          <w:placeholder>
            <w:docPart w:val="CC26871413AF9243AF4034C5BA7F3A38"/>
          </w:placeholder>
          <w:temporary/>
          <w:showingPlcHdr/>
          <w:text/>
        </w:sdtPr>
        <w:sdtEndPr>
          <w:rPr>
            <w:rStyle w:val="Policepardfaut"/>
            <w:b w:val="0"/>
            <w:u w:val="none"/>
          </w:rPr>
        </w:sdtEndPr>
        <w:sdtContent>
          <w:r w:rsidR="007D61A8" w:rsidRPr="00B07A3B">
            <w:rPr>
              <w:rFonts w:eastAsia="Times New Roman" w:cstheme="minorHAnsi"/>
              <w:color w:val="808080"/>
              <w:shd w:val="clear" w:color="auto" w:fill="FFFF00"/>
            </w:rPr>
            <w:t>Enter author name</w:t>
          </w:r>
        </w:sdtContent>
      </w:sdt>
      <w:r w:rsidR="007D61A8" w:rsidRPr="00B07A3B">
        <w:rPr>
          <w:rFonts w:eastAsia="Times New Roman" w:cstheme="minorHAnsi"/>
          <w:b/>
          <w:bCs/>
          <w:u w:val="single"/>
        </w:rPr>
        <w:t>:</w:t>
      </w:r>
      <w:r w:rsidR="007D61A8" w:rsidRPr="00B07A3B">
        <w:rPr>
          <w:rFonts w:eastAsia="Times New Roman" w:cstheme="minorHAnsi"/>
        </w:rPr>
        <w:t xml:space="preserve"> </w:t>
      </w:r>
      <w:sdt>
        <w:sdtPr>
          <w:rPr>
            <w:rFonts w:cstheme="minorHAnsi"/>
          </w:rPr>
          <w:id w:val="-1852639216"/>
          <w:placeholder>
            <w:docPart w:val="B01347F9C431734082D700ADBD60CE5C"/>
          </w:placeholder>
          <w:temporary/>
          <w:showingPlcHdr/>
        </w:sdtPr>
        <w:sdtEndPr/>
        <w:sdtContent>
          <w:r w:rsidR="007D61A8" w:rsidRPr="00B07A3B">
            <w:rPr>
              <w:rFonts w:eastAsia="Times New Roman" w:cstheme="minorHAnsi"/>
              <w:color w:val="808080"/>
              <w:shd w:val="clear" w:color="auto" w:fill="FFFF00"/>
            </w:rPr>
            <w:t xml:space="preserve">Click here to answer question. </w:t>
          </w:r>
          <w:r w:rsidR="00EC098C" w:rsidRPr="00B07A3B">
            <w:rPr>
              <w:rFonts w:eastAsia="Times New Roman" w:cstheme="minorHAnsi"/>
              <w:color w:val="808080"/>
              <w:shd w:val="clear" w:color="auto" w:fill="FFFF00"/>
            </w:rPr>
            <w:t xml:space="preserve">Please </w:t>
          </w:r>
          <w:r w:rsidR="009E4241">
            <w:rPr>
              <w:rFonts w:eastAsia="Times New Roman" w:cstheme="minorHAnsi"/>
              <w:color w:val="808080"/>
              <w:shd w:val="clear" w:color="auto" w:fill="FFFF00"/>
            </w:rPr>
            <w:t>write in a style</w:t>
          </w:r>
          <w:r w:rsidR="00EC098C" w:rsidRPr="00B07A3B">
            <w:rPr>
              <w:rFonts w:eastAsia="Times New Roman" w:cstheme="minorHAnsi"/>
              <w:color w:val="808080"/>
              <w:shd w:val="clear" w:color="auto" w:fill="FFFF00"/>
            </w:rPr>
            <w:t xml:space="preserve"> that you will be comfortable memorizing and speaking aloud. Limit length to </w:t>
          </w:r>
          <w:r w:rsidR="004C4FAE">
            <w:rPr>
              <w:rFonts w:eastAsia="Times New Roman" w:cstheme="minorHAnsi"/>
              <w:color w:val="808080"/>
              <w:shd w:val="clear" w:color="auto" w:fill="FFFF00"/>
            </w:rPr>
            <w:t>3</w:t>
          </w:r>
          <w:r w:rsidR="005A33C6">
            <w:rPr>
              <w:rFonts w:eastAsia="Times New Roman" w:cstheme="minorHAnsi"/>
              <w:color w:val="808080"/>
              <w:shd w:val="clear" w:color="auto" w:fill="FFFF00"/>
            </w:rPr>
            <w:t>0</w:t>
          </w:r>
          <w:r w:rsidR="00EC098C" w:rsidRPr="00B07A3B">
            <w:rPr>
              <w:rFonts w:eastAsia="Times New Roman" w:cstheme="minorHAnsi"/>
              <w:color w:val="808080"/>
              <w:shd w:val="clear" w:color="auto" w:fill="FFFF00"/>
            </w:rPr>
            <w:t xml:space="preserve"> or fewer words.</w:t>
          </w:r>
        </w:sdtContent>
      </w:sdt>
    </w:p>
    <w:p w14:paraId="5B4968C1" w14:textId="6785F207" w:rsidR="00D75084" w:rsidRPr="007A149A" w:rsidRDefault="00D75084" w:rsidP="00D75084">
      <w:pPr>
        <w:spacing w:before="120"/>
        <w:rPr>
          <w:rFonts w:eastAsia="Times New Roman" w:cstheme="minorHAnsi"/>
          <w:sz w:val="28"/>
          <w:szCs w:val="28"/>
        </w:rPr>
      </w:pPr>
      <w:r w:rsidRPr="00D71731">
        <w:rPr>
          <w:rFonts w:cstheme="minorHAnsi"/>
          <w:color w:val="000000"/>
          <w:highlight w:val="green"/>
          <w:shd w:val="clear" w:color="auto" w:fill="FFFFFF"/>
          <w:rPrChange w:id="97" w:author="Marina Cunquero" w:date="2025-05-14T16:55:00Z">
            <w:rPr>
              <w:rFonts w:cstheme="minorHAnsi"/>
              <w:color w:val="000000"/>
              <w:shd w:val="clear" w:color="auto" w:fill="FFFFFF"/>
            </w:rPr>
          </w:rPrChange>
        </w:rPr>
        <w:t>What technologies are currently used to advance research in your field?</w:t>
      </w:r>
    </w:p>
    <w:p w14:paraId="4BA4BEFE" w14:textId="6765AE6B" w:rsidR="00D75084" w:rsidRPr="00D75084" w:rsidRDefault="007C6639" w:rsidP="00D75084">
      <w:pPr>
        <w:pStyle w:val="Paragraphedeliste"/>
        <w:numPr>
          <w:ilvl w:val="1"/>
          <w:numId w:val="3"/>
        </w:numPr>
        <w:spacing w:before="120" w:after="240"/>
        <w:contextualSpacing w:val="0"/>
        <w:rPr>
          <w:rFonts w:eastAsia="Times New Roman" w:cstheme="minorHAnsi"/>
        </w:rPr>
      </w:pPr>
      <w:ins w:id="98" w:author="Marina Cunquero" w:date="2025-05-15T17:54:00Z">
        <w:r>
          <w:rPr>
            <w:rStyle w:val="AuthorName"/>
            <w:rFonts w:asciiTheme="minorHAnsi" w:eastAsia="Times" w:hAnsiTheme="minorHAnsi" w:cstheme="minorHAnsi"/>
          </w:rPr>
          <w:t>Maria Marsal</w:t>
        </w:r>
      </w:ins>
      <w:r w:rsidR="00D75084" w:rsidRPr="00B07A3B">
        <w:rPr>
          <w:rFonts w:eastAsia="Times New Roman" w:cstheme="minorHAnsi"/>
          <w:b/>
          <w:bCs/>
          <w:u w:val="single"/>
        </w:rPr>
        <w:t>:</w:t>
      </w:r>
      <w:r w:rsidR="00D75084" w:rsidRPr="00B07A3B">
        <w:rPr>
          <w:rFonts w:eastAsia="Times New Roman" w:cstheme="minorHAnsi"/>
        </w:rPr>
        <w:t xml:space="preserve"> </w:t>
      </w:r>
      <w:ins w:id="99" w:author="Marina Cunquero" w:date="2025-05-21T15:56:00Z">
        <w:r w:rsidR="00164C08">
          <w:t xml:space="preserve">To advance the research in the </w:t>
        </w:r>
      </w:ins>
      <w:ins w:id="100" w:author="Marina Cunquero" w:date="2025-05-21T15:57:00Z">
        <w:r w:rsidR="006D023F">
          <w:t>regenerative medicine</w:t>
        </w:r>
      </w:ins>
      <w:ins w:id="101" w:author="Marina Cunquero" w:date="2025-05-21T15:56:00Z">
        <w:r w:rsidR="00164C08">
          <w:t xml:space="preserve"> field, we use 3D retinal organoids combined with optical clearing and immunolabeling to visualize entire structures and study spatial organization of retinal cells with confocal microscopy.</w:t>
        </w:r>
      </w:ins>
    </w:p>
    <w:p w14:paraId="793DF302" w14:textId="54B4649E" w:rsidR="00D75084" w:rsidRPr="00D75084" w:rsidRDefault="00D75084" w:rsidP="00D75084">
      <w:pPr>
        <w:spacing w:before="120"/>
        <w:rPr>
          <w:rFonts w:eastAsia="Times New Roman" w:cstheme="minorHAnsi"/>
        </w:rPr>
      </w:pPr>
      <w:r w:rsidRPr="00EE4DBC">
        <w:rPr>
          <w:rFonts w:cstheme="minorHAnsi"/>
          <w:color w:val="000000"/>
          <w:highlight w:val="green"/>
          <w:shd w:val="clear" w:color="auto" w:fill="FFFFFF"/>
          <w:rPrChange w:id="102" w:author="Marina Cunquero" w:date="2025-05-14T16:55:00Z">
            <w:rPr>
              <w:rFonts w:cstheme="minorHAnsi"/>
              <w:color w:val="000000"/>
              <w:shd w:val="clear" w:color="auto" w:fill="FFFFFF"/>
            </w:rPr>
          </w:rPrChange>
        </w:rPr>
        <w:t>What are the current experimental challenges?</w:t>
      </w:r>
    </w:p>
    <w:p w14:paraId="074ECE87" w14:textId="61D2CD2B" w:rsidR="00D75084" w:rsidRPr="00D75084" w:rsidRDefault="007C6639" w:rsidP="7A700764">
      <w:pPr>
        <w:pStyle w:val="Paragraphedeliste"/>
        <w:numPr>
          <w:ilvl w:val="1"/>
          <w:numId w:val="3"/>
        </w:numPr>
        <w:spacing w:before="120"/>
      </w:pPr>
      <w:ins w:id="103" w:author="Marina Cunquero" w:date="2025-05-15T17:54:00Z">
        <w:r w:rsidRPr="7A700764">
          <w:rPr>
            <w:rStyle w:val="AuthorName"/>
            <w:rFonts w:asciiTheme="minorHAnsi" w:eastAsia="Times" w:hAnsiTheme="minorHAnsi" w:cstheme="minorBidi"/>
          </w:rPr>
          <w:t xml:space="preserve">Marina </w:t>
        </w:r>
        <w:proofErr w:type="spellStart"/>
        <w:r w:rsidRPr="7A700764">
          <w:rPr>
            <w:rStyle w:val="AuthorName"/>
            <w:rFonts w:asciiTheme="minorHAnsi" w:eastAsia="Times" w:hAnsiTheme="minorHAnsi" w:cstheme="minorBidi"/>
          </w:rPr>
          <w:t>Cunquero</w:t>
        </w:r>
      </w:ins>
      <w:proofErr w:type="spellEnd"/>
      <w:r w:rsidR="00D75084" w:rsidRPr="7A700764">
        <w:rPr>
          <w:rFonts w:eastAsia="Times New Roman" w:cstheme="minorBidi"/>
          <w:b/>
          <w:bCs/>
          <w:u w:val="single"/>
        </w:rPr>
        <w:t>:</w:t>
      </w:r>
      <w:r w:rsidR="00D75084" w:rsidRPr="7A700764">
        <w:rPr>
          <w:rFonts w:eastAsia="Times New Roman" w:cstheme="minorBidi"/>
        </w:rPr>
        <w:t xml:space="preserve"> </w:t>
      </w:r>
      <w:sdt>
        <w:sdtPr>
          <w:rPr>
            <w:rFonts w:cstheme="minorBidi"/>
          </w:rPr>
          <w:id w:val="1780064287"/>
          <w:placeholder>
            <w:docPart w:val="8B43F7D2A7D2418FA8D6DC848A78EECB"/>
          </w:placeholder>
          <w:temporary/>
        </w:sdtPr>
        <w:sdtEndPr/>
        <w:sdtContent/>
      </w:sdt>
      <w:ins w:id="104" w:author="Marina Cunquero" w:date="2025-05-19T14:19:00Z">
        <w:r w:rsidR="77B78FBA" w:rsidRPr="7A700764">
          <w:t>One of the current experimental challenges of whole-mount visualization is achieving uniform antibody penetration in large, dense tissues without surface-biased labeling. Another major challenge of whole-mount imaging of organoids is minimizing spherical aberration</w:t>
        </w:r>
      </w:ins>
      <w:ins w:id="105" w:author="Marina Cunquero" w:date="2025-05-19T14:20:00Z">
        <w:r w:rsidR="0915C850" w:rsidRPr="7A700764">
          <w:t>s</w:t>
        </w:r>
      </w:ins>
      <w:ins w:id="106" w:author="Marina Cunquero" w:date="2025-05-19T14:19:00Z">
        <w:r w:rsidR="77B78FBA" w:rsidRPr="7A700764">
          <w:t xml:space="preserve"> </w:t>
        </w:r>
      </w:ins>
      <w:ins w:id="107" w:author="Marina Cunquero" w:date="2025-05-19T14:24:00Z">
        <w:r w:rsidR="375B97BE" w:rsidRPr="7A700764">
          <w:t>that lead to</w:t>
        </w:r>
      </w:ins>
      <w:ins w:id="108" w:author="Marina Cunquero" w:date="2025-05-19T14:19:00Z">
        <w:r w:rsidR="77B78FBA" w:rsidRPr="7A700764">
          <w:t xml:space="preserve"> focus loss during deep imaging</w:t>
        </w:r>
      </w:ins>
      <w:sdt>
        <w:sdtPr>
          <w:rPr>
            <w:rFonts w:cstheme="minorHAnsi"/>
          </w:rPr>
          <w:id w:val="776908255"/>
          <w:placeholder>
            <w:docPart w:val="8B43F7D2A7D2418FA8D6DC848A78EECB"/>
          </w:placeholder>
          <w:temporary/>
          <w:showingPlcHdr/>
        </w:sdtPr>
        <w:sdtEndPr/>
        <w:sdtContent/>
      </w:sdt>
    </w:p>
    <w:p w14:paraId="7D53E431" w14:textId="77777777" w:rsidR="0071156C" w:rsidRPr="00AF3977" w:rsidRDefault="0071156C" w:rsidP="007D61A8">
      <w:pPr>
        <w:rPr>
          <w:rFonts w:eastAsia="Times New Roman" w:cstheme="minorHAnsi"/>
          <w:b/>
          <w:bCs/>
        </w:rPr>
      </w:pPr>
    </w:p>
    <w:p w14:paraId="650FC038" w14:textId="3C8A6596" w:rsidR="007D61A8" w:rsidRPr="007A149A" w:rsidRDefault="00D75084" w:rsidP="007D61A8">
      <w:pPr>
        <w:rPr>
          <w:rFonts w:eastAsia="Times New Roman" w:cstheme="minorHAnsi"/>
          <w:sz w:val="28"/>
          <w:szCs w:val="28"/>
        </w:rPr>
      </w:pPr>
      <w:r w:rsidRPr="007A149A">
        <w:rPr>
          <w:rFonts w:cstheme="minorHAnsi"/>
          <w:color w:val="000000"/>
          <w:shd w:val="clear" w:color="auto" w:fill="FFFFFF"/>
        </w:rPr>
        <w:t>What significant findings have you established in your field?</w:t>
      </w:r>
    </w:p>
    <w:p w14:paraId="284E017B" w14:textId="2883BEC6" w:rsidR="007D61A8" w:rsidRPr="00B07A3B" w:rsidRDefault="00376700" w:rsidP="00333FA4">
      <w:pPr>
        <w:pStyle w:val="Paragraphedeliste"/>
        <w:numPr>
          <w:ilvl w:val="1"/>
          <w:numId w:val="3"/>
        </w:numPr>
        <w:spacing w:before="120"/>
        <w:contextualSpacing w:val="0"/>
        <w:rPr>
          <w:rFonts w:eastAsia="Times New Roman" w:cstheme="minorHAnsi"/>
        </w:rPr>
      </w:pPr>
      <w:sdt>
        <w:sdtPr>
          <w:rPr>
            <w:rStyle w:val="AuthorName"/>
            <w:rFonts w:asciiTheme="minorHAnsi" w:eastAsia="Times" w:hAnsiTheme="minorHAnsi" w:cstheme="minorHAnsi"/>
          </w:rPr>
          <w:id w:val="712321454"/>
          <w:placeholder>
            <w:docPart w:val="CF9F3A2530826D419E54CEF60DEF39E6"/>
          </w:placeholder>
          <w:temporary/>
          <w:showingPlcHdr/>
          <w:text/>
        </w:sdtPr>
        <w:sdtEndPr>
          <w:rPr>
            <w:rStyle w:val="Policepardfaut"/>
            <w:b w:val="0"/>
            <w:u w:val="none"/>
          </w:rPr>
        </w:sdtEndPr>
        <w:sdtContent>
          <w:r w:rsidR="007D61A8" w:rsidRPr="00B07A3B">
            <w:rPr>
              <w:rFonts w:eastAsia="Times New Roman" w:cstheme="minorHAnsi"/>
              <w:color w:val="808080"/>
              <w:shd w:val="clear" w:color="auto" w:fill="FFFF00"/>
            </w:rPr>
            <w:t>Enter author name</w:t>
          </w:r>
        </w:sdtContent>
      </w:sdt>
      <w:r w:rsidR="007D61A8" w:rsidRPr="00B07A3B">
        <w:rPr>
          <w:rFonts w:eastAsia="Times New Roman" w:cstheme="minorHAnsi"/>
          <w:b/>
          <w:bCs/>
          <w:u w:val="single"/>
        </w:rPr>
        <w:t>:</w:t>
      </w:r>
      <w:r w:rsidR="007D61A8" w:rsidRPr="00B07A3B">
        <w:rPr>
          <w:rFonts w:eastAsia="Times New Roman" w:cstheme="minorHAnsi"/>
        </w:rPr>
        <w:t xml:space="preserve"> </w:t>
      </w:r>
      <w:sdt>
        <w:sdtPr>
          <w:rPr>
            <w:rFonts w:cstheme="minorHAnsi"/>
          </w:rPr>
          <w:id w:val="-1334292685"/>
          <w:placeholder>
            <w:docPart w:val="7EFAB539D92D134BA74BF41D437B3227"/>
          </w:placeholder>
          <w:temporary/>
          <w:showingPlcHdr/>
          <w:text/>
        </w:sdtPr>
        <w:sdtEndPr/>
        <w:sdtContent>
          <w:r w:rsidR="007D61A8" w:rsidRPr="00B07A3B">
            <w:rPr>
              <w:rFonts w:eastAsia="Times New Roman" w:cstheme="minorHAnsi"/>
              <w:color w:val="808080"/>
              <w:shd w:val="clear" w:color="auto" w:fill="FFFF00"/>
            </w:rPr>
            <w:t xml:space="preserve">Click here if you choose this question. </w:t>
          </w:r>
          <w:r w:rsidR="00EC098C" w:rsidRPr="00B07A3B">
            <w:rPr>
              <w:rFonts w:eastAsia="Times New Roman" w:cstheme="minorHAnsi"/>
              <w:color w:val="808080"/>
              <w:shd w:val="clear" w:color="auto" w:fill="FFFF00"/>
            </w:rPr>
            <w:t xml:space="preserve">Please </w:t>
          </w:r>
          <w:r w:rsidR="009E4241">
            <w:rPr>
              <w:rFonts w:eastAsia="Times New Roman" w:cstheme="minorHAnsi"/>
              <w:color w:val="808080"/>
              <w:shd w:val="clear" w:color="auto" w:fill="FFFF00"/>
            </w:rPr>
            <w:t>write in a style</w:t>
          </w:r>
          <w:r w:rsidR="00EC098C" w:rsidRPr="00B07A3B">
            <w:rPr>
              <w:rFonts w:eastAsia="Times New Roman" w:cstheme="minorHAnsi"/>
              <w:color w:val="808080"/>
              <w:shd w:val="clear" w:color="auto" w:fill="FFFF00"/>
            </w:rPr>
            <w:t xml:space="preserve"> that you will be comfortable memorizing and speaking aloud. Limit length to </w:t>
          </w:r>
          <w:r w:rsidR="004C4FAE">
            <w:rPr>
              <w:rFonts w:eastAsia="Times New Roman" w:cstheme="minorHAnsi"/>
              <w:color w:val="808080"/>
              <w:shd w:val="clear" w:color="auto" w:fill="FFFF00"/>
            </w:rPr>
            <w:t>3</w:t>
          </w:r>
          <w:r w:rsidR="005A33C6">
            <w:rPr>
              <w:rFonts w:eastAsia="Times New Roman" w:cstheme="minorHAnsi"/>
              <w:color w:val="808080"/>
              <w:shd w:val="clear" w:color="auto" w:fill="FFFF00"/>
            </w:rPr>
            <w:t>0</w:t>
          </w:r>
          <w:r w:rsidR="00EC098C" w:rsidRPr="00B07A3B">
            <w:rPr>
              <w:rFonts w:eastAsia="Times New Roman" w:cstheme="minorHAnsi"/>
              <w:color w:val="808080"/>
              <w:shd w:val="clear" w:color="auto" w:fill="FFFF00"/>
            </w:rPr>
            <w:t xml:space="preserve"> or fewer words.</w:t>
          </w:r>
        </w:sdtContent>
      </w:sdt>
    </w:p>
    <w:p w14:paraId="539B9D0E" w14:textId="77777777" w:rsidR="007D61A8" w:rsidRPr="00B07A3B" w:rsidRDefault="007D61A8" w:rsidP="007D61A8">
      <w:pPr>
        <w:rPr>
          <w:rFonts w:eastAsia="Times New Roman" w:cstheme="minorHAnsi"/>
        </w:rPr>
      </w:pPr>
    </w:p>
    <w:p w14:paraId="13E505F8" w14:textId="1E26C2CF" w:rsidR="007D61A8" w:rsidRPr="007A149A" w:rsidRDefault="00D75084" w:rsidP="007D61A8">
      <w:pPr>
        <w:rPr>
          <w:rFonts w:eastAsia="Times New Roman" w:cstheme="minorHAnsi"/>
          <w:sz w:val="28"/>
          <w:szCs w:val="28"/>
        </w:rPr>
      </w:pPr>
      <w:r w:rsidRPr="007A149A">
        <w:rPr>
          <w:rFonts w:cstheme="minorHAnsi"/>
          <w:color w:val="000000"/>
          <w:shd w:val="clear" w:color="auto" w:fill="FFFFFF"/>
        </w:rPr>
        <w:t>What research gap are you addressing with your protocol?</w:t>
      </w:r>
    </w:p>
    <w:p w14:paraId="5422B370" w14:textId="19C107E7" w:rsidR="00333FA4" w:rsidRPr="00B07A3B" w:rsidRDefault="00376700" w:rsidP="00333FA4">
      <w:pPr>
        <w:pStyle w:val="Paragraphedeliste"/>
        <w:numPr>
          <w:ilvl w:val="1"/>
          <w:numId w:val="3"/>
        </w:numPr>
        <w:spacing w:before="120"/>
        <w:contextualSpacing w:val="0"/>
        <w:rPr>
          <w:rFonts w:eastAsia="Times New Roman" w:cstheme="minorHAnsi"/>
        </w:rPr>
      </w:pPr>
      <w:sdt>
        <w:sdtPr>
          <w:rPr>
            <w:rStyle w:val="AuthorName"/>
            <w:rFonts w:asciiTheme="minorHAnsi" w:eastAsia="Times" w:hAnsiTheme="minorHAnsi" w:cstheme="minorHAnsi"/>
          </w:rPr>
          <w:id w:val="1341357373"/>
          <w:placeholder>
            <w:docPart w:val="FA4302C47376B64EB37F5EF54228B8FA"/>
          </w:placeholder>
          <w:temporary/>
          <w:showingPlcHdr/>
          <w:text/>
        </w:sdtPr>
        <w:sdtEndPr>
          <w:rPr>
            <w:rStyle w:val="Policepardfaut"/>
            <w:b w:val="0"/>
            <w:u w:val="none"/>
          </w:rPr>
        </w:sdtEndPr>
        <w:sdtContent>
          <w:r w:rsidR="00333FA4" w:rsidRPr="00B07A3B">
            <w:rPr>
              <w:rFonts w:eastAsia="Times New Roman" w:cstheme="minorHAnsi"/>
              <w:color w:val="808080"/>
              <w:shd w:val="clear" w:color="auto" w:fill="FFFF00"/>
            </w:rPr>
            <w:t>Enter author name</w:t>
          </w:r>
        </w:sdtContent>
      </w:sdt>
      <w:r w:rsidR="00333FA4" w:rsidRPr="00B07A3B">
        <w:rPr>
          <w:rFonts w:eastAsia="Times New Roman" w:cstheme="minorHAnsi"/>
          <w:b/>
          <w:bCs/>
          <w:u w:val="single"/>
        </w:rPr>
        <w:t>:</w:t>
      </w:r>
      <w:r w:rsidR="00333FA4" w:rsidRPr="00B07A3B">
        <w:rPr>
          <w:rFonts w:eastAsia="Times New Roman" w:cstheme="minorHAnsi"/>
        </w:rPr>
        <w:t xml:space="preserve"> </w:t>
      </w:r>
      <w:sdt>
        <w:sdtPr>
          <w:rPr>
            <w:rFonts w:cstheme="minorHAnsi"/>
          </w:rPr>
          <w:id w:val="-299076312"/>
          <w:placeholder>
            <w:docPart w:val="47D8E4CF72CC01468E7AA31A2CAAE059"/>
          </w:placeholder>
          <w:temporary/>
          <w:showingPlcHdr/>
          <w:text/>
        </w:sdtPr>
        <w:sdtEndPr/>
        <w:sdtContent>
          <w:r w:rsidR="00333FA4" w:rsidRPr="00B07A3B">
            <w:rPr>
              <w:rFonts w:eastAsia="Times New Roman" w:cstheme="minorHAnsi"/>
              <w:color w:val="808080"/>
              <w:shd w:val="clear" w:color="auto" w:fill="FFFF00"/>
            </w:rPr>
            <w:t xml:space="preserve">Click here if you choose this question. Please </w:t>
          </w:r>
          <w:r w:rsidR="009E4241">
            <w:rPr>
              <w:rFonts w:eastAsia="Times New Roman" w:cstheme="minorHAnsi"/>
              <w:color w:val="808080"/>
              <w:shd w:val="clear" w:color="auto" w:fill="FFFF00"/>
            </w:rPr>
            <w:t>write in a style</w:t>
          </w:r>
          <w:r w:rsidR="00333FA4" w:rsidRPr="00B07A3B">
            <w:rPr>
              <w:rFonts w:eastAsia="Times New Roman" w:cstheme="minorHAnsi"/>
              <w:color w:val="808080"/>
              <w:shd w:val="clear" w:color="auto" w:fill="FFFF00"/>
            </w:rPr>
            <w:t xml:space="preserve"> that you will be comfortable memorizing and speaking aloud. Limit length to </w:t>
          </w:r>
          <w:r w:rsidR="004C4FAE">
            <w:rPr>
              <w:rFonts w:eastAsia="Times New Roman" w:cstheme="minorHAnsi"/>
              <w:color w:val="808080"/>
              <w:shd w:val="clear" w:color="auto" w:fill="FFFF00"/>
            </w:rPr>
            <w:t>3</w:t>
          </w:r>
          <w:r w:rsidR="005A33C6">
            <w:rPr>
              <w:rFonts w:eastAsia="Times New Roman" w:cstheme="minorHAnsi"/>
              <w:color w:val="808080"/>
              <w:shd w:val="clear" w:color="auto" w:fill="FFFF00"/>
            </w:rPr>
            <w:t>0</w:t>
          </w:r>
          <w:r w:rsidR="00333FA4" w:rsidRPr="00B07A3B">
            <w:rPr>
              <w:rFonts w:eastAsia="Times New Roman" w:cstheme="minorHAnsi"/>
              <w:color w:val="808080"/>
              <w:shd w:val="clear" w:color="auto" w:fill="FFFF00"/>
            </w:rPr>
            <w:t xml:space="preserve"> or fewer words.</w:t>
          </w:r>
        </w:sdtContent>
      </w:sdt>
    </w:p>
    <w:p w14:paraId="524AC04E" w14:textId="77777777" w:rsidR="007D61A8" w:rsidRPr="00B07A3B" w:rsidRDefault="007D61A8" w:rsidP="007D61A8">
      <w:pPr>
        <w:rPr>
          <w:rFonts w:eastAsia="Times New Roman" w:cstheme="minorHAnsi"/>
          <w:b/>
          <w:bCs/>
        </w:rPr>
      </w:pPr>
    </w:p>
    <w:p w14:paraId="18C04A67" w14:textId="67420A7E" w:rsidR="007D61A8" w:rsidRPr="007A149A" w:rsidRDefault="00D75084" w:rsidP="007D61A8">
      <w:pPr>
        <w:rPr>
          <w:rFonts w:eastAsia="Times New Roman" w:cstheme="minorHAnsi"/>
          <w:sz w:val="28"/>
          <w:szCs w:val="28"/>
        </w:rPr>
      </w:pPr>
      <w:r w:rsidRPr="0059767C">
        <w:rPr>
          <w:rFonts w:cstheme="minorHAnsi"/>
          <w:color w:val="000000"/>
          <w:highlight w:val="green"/>
          <w:shd w:val="clear" w:color="auto" w:fill="FFFFFF"/>
          <w:rPrChange w:id="109" w:author="Marina Cunquero" w:date="2025-05-14T16:56:00Z">
            <w:rPr>
              <w:rFonts w:cstheme="minorHAnsi"/>
              <w:color w:val="000000"/>
              <w:shd w:val="clear" w:color="auto" w:fill="FFFFFF"/>
            </w:rPr>
          </w:rPrChange>
        </w:rPr>
        <w:t>What advantage does your protocol offer compared to other techniques?</w:t>
      </w:r>
    </w:p>
    <w:p w14:paraId="23F311A2" w14:textId="6A0DE9CE" w:rsidR="00333FA4" w:rsidRPr="00D75084" w:rsidRDefault="007C6639" w:rsidP="7E96BA05">
      <w:pPr>
        <w:pStyle w:val="Paragraphedeliste"/>
        <w:numPr>
          <w:ilvl w:val="1"/>
          <w:numId w:val="3"/>
        </w:numPr>
        <w:spacing w:before="120"/>
        <w:rPr>
          <w:rFonts w:eastAsia="Times New Roman" w:cstheme="minorBidi"/>
        </w:rPr>
      </w:pPr>
      <w:ins w:id="110" w:author="Marina Cunquero" w:date="2025-05-15T17:54:00Z">
        <w:r w:rsidRPr="7A700764">
          <w:rPr>
            <w:rStyle w:val="AuthorName"/>
            <w:rFonts w:asciiTheme="minorHAnsi" w:eastAsia="Times" w:hAnsiTheme="minorHAnsi" w:cstheme="minorBidi"/>
          </w:rPr>
          <w:t>Helena Isla-</w:t>
        </w:r>
        <w:proofErr w:type="spellStart"/>
        <w:r w:rsidRPr="7A700764">
          <w:rPr>
            <w:rStyle w:val="AuthorName"/>
            <w:rFonts w:asciiTheme="minorHAnsi" w:eastAsia="Times" w:hAnsiTheme="minorHAnsi" w:cstheme="minorBidi"/>
          </w:rPr>
          <w:t>Magrané</w:t>
        </w:r>
      </w:ins>
      <w:proofErr w:type="spellEnd"/>
      <w:r w:rsidR="00333FA4" w:rsidRPr="7A700764">
        <w:rPr>
          <w:rFonts w:eastAsia="Times New Roman" w:cstheme="minorBidi"/>
          <w:b/>
          <w:bCs/>
          <w:u w:val="single"/>
        </w:rPr>
        <w:t>:</w:t>
      </w:r>
      <w:r w:rsidR="00333FA4" w:rsidRPr="7A700764">
        <w:rPr>
          <w:rFonts w:eastAsia="Times New Roman" w:cstheme="minorBidi"/>
        </w:rPr>
        <w:t xml:space="preserve"> </w:t>
      </w:r>
      <w:ins w:id="111" w:author="Marina Cunquero" w:date="2025-05-21T16:15:00Z">
        <w:r w:rsidR="00363848" w:rsidRPr="00363848">
          <w:rPr>
            <w:rFonts w:eastAsia="Times New Roman" w:cstheme="minorBidi"/>
          </w:rPr>
          <w:t>Our method allows us to see how retinal cells are connected, what types of cells are present, and how they are organized in 3D. This level of detail is key to understanding the causes of retinal diseases.</w:t>
        </w:r>
      </w:ins>
      <w:ins w:id="112" w:author="Isla Magrane, Helena" w:date="2025-05-19T13:38:00Z">
        <w:del w:id="113" w:author="Marina Cunquero" w:date="2025-05-21T16:15:00Z">
          <w:r w:rsidR="00363848" w:rsidRPr="00363848" w:rsidDel="00363848">
            <w:rPr>
              <w:rFonts w:eastAsia="Times New Roman" w:cstheme="minorBidi"/>
            </w:rPr>
            <w:delText xml:space="preserve">Our innovative protocol enables the visualization of retinal cell connections, composition, and 3D structure within complex organoids. This detailed insight is crucial for understanding underlying pathological mechanisms  </w:delText>
          </w:r>
        </w:del>
      </w:ins>
      <w:sdt>
        <w:sdtPr>
          <w:rPr>
            <w:rFonts w:cstheme="minorBidi"/>
          </w:rPr>
          <w:id w:val="352075558"/>
          <w:placeholder>
            <w:docPart w:val="C58687ABA6B85E46980DA5895C64F3E3"/>
          </w:placeholder>
          <w:temporary/>
          <w:showingPlcHdr/>
          <w:text/>
        </w:sdtPr>
        <w:sdtEndPr/>
        <w:sdtContent/>
      </w:sdt>
    </w:p>
    <w:p w14:paraId="3889A13C" w14:textId="62545CFD" w:rsidR="00D75084" w:rsidRPr="002A6FCF" w:rsidRDefault="00D75084" w:rsidP="00D75084">
      <w:pPr>
        <w:spacing w:before="120"/>
        <w:rPr>
          <w:rFonts w:eastAsia="Times New Roman" w:cstheme="minorHAnsi"/>
        </w:rPr>
      </w:pPr>
      <w:r w:rsidRPr="007A149A">
        <w:rPr>
          <w:rFonts w:cstheme="minorHAnsi"/>
          <w:color w:val="000000"/>
          <w:shd w:val="clear" w:color="auto" w:fill="FFFFFF"/>
        </w:rPr>
        <w:t>How will your findings advance research in your field?</w:t>
      </w:r>
    </w:p>
    <w:p w14:paraId="15F1F1BE" w14:textId="4AB5AA63" w:rsidR="00D75084" w:rsidRPr="00D75084" w:rsidRDefault="00376700" w:rsidP="00333FA4">
      <w:pPr>
        <w:pStyle w:val="Paragraphedeliste"/>
        <w:numPr>
          <w:ilvl w:val="1"/>
          <w:numId w:val="3"/>
        </w:numPr>
        <w:spacing w:before="120"/>
        <w:contextualSpacing w:val="0"/>
        <w:rPr>
          <w:rFonts w:eastAsia="Times New Roman" w:cstheme="minorHAnsi"/>
        </w:rPr>
      </w:pPr>
      <w:sdt>
        <w:sdtPr>
          <w:rPr>
            <w:rStyle w:val="AuthorName"/>
            <w:rFonts w:asciiTheme="minorHAnsi" w:eastAsia="Times" w:hAnsiTheme="minorHAnsi" w:cstheme="minorHAnsi"/>
          </w:rPr>
          <w:id w:val="964618564"/>
          <w:placeholder>
            <w:docPart w:val="237DE9C4808C493F8DB9A918A729B5C4"/>
          </w:placeholder>
          <w:temporary/>
          <w:showingPlcHdr/>
          <w:text/>
        </w:sdtPr>
        <w:sdtEndPr>
          <w:rPr>
            <w:rStyle w:val="Policepardfaut"/>
            <w:b w:val="0"/>
            <w:u w:val="none"/>
          </w:rPr>
        </w:sdtEndPr>
        <w:sdtContent>
          <w:r w:rsidR="00D75084" w:rsidRPr="00B07A3B">
            <w:rPr>
              <w:rFonts w:eastAsia="Times New Roman" w:cstheme="minorHAnsi"/>
              <w:color w:val="808080"/>
              <w:shd w:val="clear" w:color="auto" w:fill="FFFF00"/>
            </w:rPr>
            <w:t>Enter author name</w:t>
          </w:r>
        </w:sdtContent>
      </w:sdt>
      <w:r w:rsidR="00D75084" w:rsidRPr="00B07A3B">
        <w:rPr>
          <w:rFonts w:eastAsia="Times New Roman" w:cstheme="minorHAnsi"/>
          <w:b/>
          <w:bCs/>
          <w:u w:val="single"/>
        </w:rPr>
        <w:t>:</w:t>
      </w:r>
      <w:r w:rsidR="00D75084" w:rsidRPr="00B07A3B">
        <w:rPr>
          <w:rFonts w:eastAsia="Times New Roman" w:cstheme="minorHAnsi"/>
        </w:rPr>
        <w:t xml:space="preserve"> </w:t>
      </w:r>
      <w:sdt>
        <w:sdtPr>
          <w:rPr>
            <w:rFonts w:cstheme="minorHAnsi"/>
          </w:rPr>
          <w:id w:val="811761107"/>
          <w:placeholder>
            <w:docPart w:val="1ACF53D3930F4D08AA4ABE6964A754B8"/>
          </w:placeholder>
          <w:temporary/>
          <w:showingPlcHdr/>
          <w:text/>
        </w:sdtPr>
        <w:sdtEndPr/>
        <w:sdtContent>
          <w:r w:rsidR="00D75084" w:rsidRPr="00B07A3B">
            <w:rPr>
              <w:rFonts w:eastAsia="Times New Roman" w:cstheme="minorHAnsi"/>
              <w:color w:val="808080"/>
              <w:shd w:val="clear" w:color="auto" w:fill="FFFF00"/>
            </w:rPr>
            <w:t xml:space="preserve">Click here if you choose this question. Please </w:t>
          </w:r>
          <w:r w:rsidR="00D75084">
            <w:rPr>
              <w:rFonts w:eastAsia="Times New Roman" w:cstheme="minorHAnsi"/>
              <w:color w:val="808080"/>
              <w:shd w:val="clear" w:color="auto" w:fill="FFFF00"/>
            </w:rPr>
            <w:t>write in a style</w:t>
          </w:r>
          <w:r w:rsidR="00D75084" w:rsidRPr="00B07A3B">
            <w:rPr>
              <w:rFonts w:eastAsia="Times New Roman" w:cstheme="minorHAnsi"/>
              <w:color w:val="808080"/>
              <w:shd w:val="clear" w:color="auto" w:fill="FFFF00"/>
            </w:rPr>
            <w:t xml:space="preserve"> that you will be comfortable memorizing and speaking aloud. Limit length to </w:t>
          </w:r>
          <w:r w:rsidR="004C4FAE">
            <w:rPr>
              <w:rFonts w:eastAsia="Times New Roman" w:cstheme="minorHAnsi"/>
              <w:color w:val="808080"/>
              <w:shd w:val="clear" w:color="auto" w:fill="FFFF00"/>
            </w:rPr>
            <w:t>3</w:t>
          </w:r>
          <w:r w:rsidR="00D75084" w:rsidRPr="00B07A3B">
            <w:rPr>
              <w:rFonts w:eastAsia="Times New Roman" w:cstheme="minorHAnsi"/>
              <w:color w:val="808080"/>
              <w:shd w:val="clear" w:color="auto" w:fill="FFFF00"/>
            </w:rPr>
            <w:t>0 or fewer words.</w:t>
          </w:r>
        </w:sdtContent>
      </w:sdt>
    </w:p>
    <w:p w14:paraId="46CA4C93" w14:textId="00CA25ED" w:rsidR="00D75084" w:rsidRPr="002A6FCF" w:rsidRDefault="00D75084" w:rsidP="00D75084">
      <w:pPr>
        <w:spacing w:before="120"/>
        <w:rPr>
          <w:rFonts w:eastAsia="Times New Roman" w:cstheme="minorHAnsi"/>
        </w:rPr>
      </w:pPr>
      <w:r w:rsidRPr="007A149A">
        <w:rPr>
          <w:rFonts w:cstheme="minorHAnsi"/>
          <w:color w:val="000000"/>
          <w:shd w:val="clear" w:color="auto" w:fill="FFFFFF"/>
        </w:rPr>
        <w:t>What new scientific questions have your results paved the way for?</w:t>
      </w:r>
    </w:p>
    <w:p w14:paraId="476440A5" w14:textId="2B2556DB" w:rsidR="00D75084" w:rsidRPr="00D75084" w:rsidRDefault="00376700" w:rsidP="00333FA4">
      <w:pPr>
        <w:pStyle w:val="Paragraphedeliste"/>
        <w:numPr>
          <w:ilvl w:val="1"/>
          <w:numId w:val="3"/>
        </w:numPr>
        <w:spacing w:before="120"/>
        <w:contextualSpacing w:val="0"/>
        <w:rPr>
          <w:rFonts w:eastAsia="Times New Roman" w:cstheme="minorHAnsi"/>
        </w:rPr>
      </w:pPr>
      <w:sdt>
        <w:sdtPr>
          <w:rPr>
            <w:rStyle w:val="AuthorName"/>
            <w:rFonts w:asciiTheme="minorHAnsi" w:eastAsia="Times" w:hAnsiTheme="minorHAnsi" w:cstheme="minorHAnsi"/>
          </w:rPr>
          <w:id w:val="1865086909"/>
          <w:placeholder>
            <w:docPart w:val="48E3176420874747B75BE7F0DA763C21"/>
          </w:placeholder>
          <w:temporary/>
          <w:showingPlcHdr/>
          <w:text/>
        </w:sdtPr>
        <w:sdtEndPr>
          <w:rPr>
            <w:rStyle w:val="Policepardfaut"/>
            <w:b w:val="0"/>
            <w:u w:val="none"/>
          </w:rPr>
        </w:sdtEndPr>
        <w:sdtContent>
          <w:r w:rsidR="00D75084" w:rsidRPr="00B07A3B">
            <w:rPr>
              <w:rFonts w:eastAsia="Times New Roman" w:cstheme="minorHAnsi"/>
              <w:color w:val="808080"/>
              <w:shd w:val="clear" w:color="auto" w:fill="FFFF00"/>
            </w:rPr>
            <w:t>Enter author name</w:t>
          </w:r>
        </w:sdtContent>
      </w:sdt>
      <w:r w:rsidR="00D75084" w:rsidRPr="00B07A3B">
        <w:rPr>
          <w:rFonts w:eastAsia="Times New Roman" w:cstheme="minorHAnsi"/>
          <w:b/>
          <w:bCs/>
          <w:u w:val="single"/>
        </w:rPr>
        <w:t>:</w:t>
      </w:r>
      <w:r w:rsidR="00D75084" w:rsidRPr="00B07A3B">
        <w:rPr>
          <w:rFonts w:eastAsia="Times New Roman" w:cstheme="minorHAnsi"/>
        </w:rPr>
        <w:t xml:space="preserve"> </w:t>
      </w:r>
      <w:sdt>
        <w:sdtPr>
          <w:rPr>
            <w:rFonts w:cstheme="minorHAnsi"/>
          </w:rPr>
          <w:id w:val="2075381731"/>
          <w:placeholder>
            <w:docPart w:val="046AF88CEBB94847BB1BF1F04F72D2CA"/>
          </w:placeholder>
          <w:temporary/>
          <w:showingPlcHdr/>
          <w:text/>
        </w:sdtPr>
        <w:sdtEndPr/>
        <w:sdtContent>
          <w:r w:rsidR="00D75084" w:rsidRPr="00B07A3B">
            <w:rPr>
              <w:rFonts w:eastAsia="Times New Roman" w:cstheme="minorHAnsi"/>
              <w:color w:val="808080"/>
              <w:shd w:val="clear" w:color="auto" w:fill="FFFF00"/>
            </w:rPr>
            <w:t xml:space="preserve">Click here if you choose this question. Please </w:t>
          </w:r>
          <w:r w:rsidR="00D75084">
            <w:rPr>
              <w:rFonts w:eastAsia="Times New Roman" w:cstheme="minorHAnsi"/>
              <w:color w:val="808080"/>
              <w:shd w:val="clear" w:color="auto" w:fill="FFFF00"/>
            </w:rPr>
            <w:t>write in a style</w:t>
          </w:r>
          <w:r w:rsidR="00D75084" w:rsidRPr="00B07A3B">
            <w:rPr>
              <w:rFonts w:eastAsia="Times New Roman" w:cstheme="minorHAnsi"/>
              <w:color w:val="808080"/>
              <w:shd w:val="clear" w:color="auto" w:fill="FFFF00"/>
            </w:rPr>
            <w:t xml:space="preserve"> that you will be comfortable memorizing and speaking aloud. Limit length to </w:t>
          </w:r>
          <w:r w:rsidR="004C4FAE">
            <w:rPr>
              <w:rFonts w:eastAsia="Times New Roman" w:cstheme="minorHAnsi"/>
              <w:color w:val="808080"/>
              <w:shd w:val="clear" w:color="auto" w:fill="FFFF00"/>
            </w:rPr>
            <w:t>3</w:t>
          </w:r>
          <w:r w:rsidR="00D75084" w:rsidRPr="00B07A3B">
            <w:rPr>
              <w:rFonts w:eastAsia="Times New Roman" w:cstheme="minorHAnsi"/>
              <w:color w:val="808080"/>
              <w:shd w:val="clear" w:color="auto" w:fill="FFFF00"/>
            </w:rPr>
            <w:t>0 or fewer words.</w:t>
          </w:r>
        </w:sdtContent>
      </w:sdt>
    </w:p>
    <w:p w14:paraId="29DED187" w14:textId="15ED3311" w:rsidR="00D75084" w:rsidRPr="002A6FCF" w:rsidRDefault="00D75084" w:rsidP="00D75084">
      <w:pPr>
        <w:spacing w:before="120"/>
        <w:rPr>
          <w:rFonts w:eastAsia="Times New Roman" w:cstheme="minorHAnsi"/>
        </w:rPr>
      </w:pPr>
      <w:r w:rsidRPr="007A149A">
        <w:rPr>
          <w:rFonts w:cstheme="minorHAnsi"/>
          <w:color w:val="000000"/>
          <w:shd w:val="clear" w:color="auto" w:fill="FFFFFF"/>
        </w:rPr>
        <w:t>What research questions will your laboratory focus on in the future?</w:t>
      </w:r>
    </w:p>
    <w:p w14:paraId="13285F32" w14:textId="5D22FCE1" w:rsidR="00D75084" w:rsidRPr="00B07A3B" w:rsidRDefault="00376700" w:rsidP="00333FA4">
      <w:pPr>
        <w:pStyle w:val="Paragraphedeliste"/>
        <w:numPr>
          <w:ilvl w:val="1"/>
          <w:numId w:val="3"/>
        </w:numPr>
        <w:spacing w:before="120"/>
        <w:contextualSpacing w:val="0"/>
        <w:rPr>
          <w:rFonts w:eastAsia="Times New Roman" w:cstheme="minorHAnsi"/>
        </w:rPr>
      </w:pPr>
      <w:sdt>
        <w:sdtPr>
          <w:rPr>
            <w:rStyle w:val="AuthorName"/>
            <w:rFonts w:asciiTheme="minorHAnsi" w:eastAsia="Times" w:hAnsiTheme="minorHAnsi" w:cstheme="minorHAnsi"/>
          </w:rPr>
          <w:id w:val="-590629893"/>
          <w:placeholder>
            <w:docPart w:val="DC73D6CB02494B16B23B4DF65A32265B"/>
          </w:placeholder>
          <w:temporary/>
          <w:showingPlcHdr/>
          <w:text/>
        </w:sdtPr>
        <w:sdtEndPr>
          <w:rPr>
            <w:rStyle w:val="Policepardfaut"/>
            <w:b w:val="0"/>
            <w:u w:val="none"/>
          </w:rPr>
        </w:sdtEndPr>
        <w:sdtContent>
          <w:r w:rsidR="00D75084" w:rsidRPr="00B07A3B">
            <w:rPr>
              <w:rFonts w:eastAsia="Times New Roman" w:cstheme="minorHAnsi"/>
              <w:color w:val="808080"/>
              <w:shd w:val="clear" w:color="auto" w:fill="FFFF00"/>
            </w:rPr>
            <w:t>Enter author name</w:t>
          </w:r>
        </w:sdtContent>
      </w:sdt>
      <w:r w:rsidR="00D75084" w:rsidRPr="00B07A3B">
        <w:rPr>
          <w:rFonts w:eastAsia="Times New Roman" w:cstheme="minorHAnsi"/>
          <w:b/>
          <w:bCs/>
          <w:u w:val="single"/>
        </w:rPr>
        <w:t>:</w:t>
      </w:r>
      <w:r w:rsidR="00D75084" w:rsidRPr="00B07A3B">
        <w:rPr>
          <w:rFonts w:eastAsia="Times New Roman" w:cstheme="minorHAnsi"/>
        </w:rPr>
        <w:t xml:space="preserve"> </w:t>
      </w:r>
      <w:sdt>
        <w:sdtPr>
          <w:rPr>
            <w:rFonts w:cstheme="minorHAnsi"/>
          </w:rPr>
          <w:id w:val="-173352387"/>
          <w:placeholder>
            <w:docPart w:val="1568C5218DBC45DDAB9E28A2682A4011"/>
          </w:placeholder>
          <w:temporary/>
          <w:showingPlcHdr/>
          <w:text/>
        </w:sdtPr>
        <w:sdtEndPr/>
        <w:sdtContent>
          <w:r w:rsidR="00D75084" w:rsidRPr="00B07A3B">
            <w:rPr>
              <w:rFonts w:eastAsia="Times New Roman" w:cstheme="minorHAnsi"/>
              <w:color w:val="808080"/>
              <w:shd w:val="clear" w:color="auto" w:fill="FFFF00"/>
            </w:rPr>
            <w:t xml:space="preserve">Click here if you choose this question. Please </w:t>
          </w:r>
          <w:r w:rsidR="00D75084">
            <w:rPr>
              <w:rFonts w:eastAsia="Times New Roman" w:cstheme="minorHAnsi"/>
              <w:color w:val="808080"/>
              <w:shd w:val="clear" w:color="auto" w:fill="FFFF00"/>
            </w:rPr>
            <w:t>write in a style</w:t>
          </w:r>
          <w:r w:rsidR="00D75084" w:rsidRPr="00B07A3B">
            <w:rPr>
              <w:rFonts w:eastAsia="Times New Roman" w:cstheme="minorHAnsi"/>
              <w:color w:val="808080"/>
              <w:shd w:val="clear" w:color="auto" w:fill="FFFF00"/>
            </w:rPr>
            <w:t xml:space="preserve"> that you will be comfortable memorizing and speaking aloud. Limit length to </w:t>
          </w:r>
          <w:r w:rsidR="004C4FAE">
            <w:rPr>
              <w:rFonts w:eastAsia="Times New Roman" w:cstheme="minorHAnsi"/>
              <w:color w:val="808080"/>
              <w:shd w:val="clear" w:color="auto" w:fill="FFFF00"/>
            </w:rPr>
            <w:t>3</w:t>
          </w:r>
          <w:r w:rsidR="00D75084" w:rsidRPr="00B07A3B">
            <w:rPr>
              <w:rFonts w:eastAsia="Times New Roman" w:cstheme="minorHAnsi"/>
              <w:color w:val="808080"/>
              <w:shd w:val="clear" w:color="auto" w:fill="FFFF00"/>
            </w:rPr>
            <w:t>0 or fewer words.</w:t>
          </w:r>
        </w:sdtContent>
      </w:sdt>
    </w:p>
    <w:p w14:paraId="33B7A430" w14:textId="77777777" w:rsidR="00622BE8" w:rsidRDefault="00622BE8" w:rsidP="007D61A8">
      <w:pPr>
        <w:contextualSpacing/>
        <w:outlineLvl w:val="0"/>
        <w:rPr>
          <w:rFonts w:eastAsia="Times New Roman" w:cstheme="minorHAnsi"/>
          <w:b/>
        </w:rPr>
      </w:pPr>
    </w:p>
    <w:p w14:paraId="3A9A86A5" w14:textId="75FC2FA6" w:rsidR="00A13CC3" w:rsidRDefault="00A13CC3" w:rsidP="007D61A8">
      <w:pPr>
        <w:contextualSpacing/>
        <w:outlineLvl w:val="0"/>
        <w:rPr>
          <w:rFonts w:eastAsia="Times New Roman" w:cstheme="minorHAnsi"/>
          <w:b/>
        </w:rPr>
      </w:pPr>
    </w:p>
    <w:p w14:paraId="7901DD8A" w14:textId="13A1D34D" w:rsidR="00A13CC3" w:rsidRDefault="000F0F14" w:rsidP="00AF3977">
      <w:pPr>
        <w:spacing w:before="120"/>
        <w:rPr>
          <w:rFonts w:cstheme="minorHAnsi"/>
          <w:b/>
          <w:i/>
          <w:color w:val="0000FF"/>
        </w:rPr>
      </w:pPr>
      <w:r w:rsidRPr="00A84C50">
        <w:rPr>
          <w:rFonts w:cstheme="minorHAnsi"/>
          <w:b/>
          <w:i/>
          <w:color w:val="0000FF"/>
        </w:rPr>
        <w:t>Videographer: Obtain headshots for all authors</w:t>
      </w:r>
      <w:r w:rsidR="00985868">
        <w:rPr>
          <w:rFonts w:cstheme="minorHAnsi"/>
          <w:b/>
          <w:i/>
          <w:color w:val="0000FF"/>
        </w:rPr>
        <w:t xml:space="preserve"> available at the filming location</w:t>
      </w:r>
      <w:r>
        <w:rPr>
          <w:rFonts w:cstheme="minorHAnsi"/>
          <w:b/>
          <w:i/>
          <w:color w:val="0000FF"/>
        </w:rPr>
        <w:t>.</w:t>
      </w:r>
    </w:p>
    <w:p w14:paraId="5724F91A" w14:textId="77777777" w:rsidR="00FF25E5" w:rsidRDefault="00A13CC3" w:rsidP="00FF25E5">
      <w:pPr>
        <w:contextualSpacing/>
        <w:outlineLvl w:val="0"/>
        <w:rPr>
          <w:rFonts w:eastAsia="Times New Roman" w:cstheme="minorHAnsi"/>
          <w:b/>
        </w:rPr>
      </w:pPr>
      <w:r>
        <w:rPr>
          <w:rFonts w:cstheme="minorHAnsi"/>
          <w:b/>
          <w:i/>
          <w:color w:val="0000FF"/>
        </w:rPr>
        <w:br w:type="page"/>
      </w:r>
      <w:r w:rsidR="00FF25E5">
        <w:rPr>
          <w:rFonts w:eastAsia="Times New Roman" w:cstheme="minorHAnsi"/>
          <w:b/>
        </w:rPr>
        <w:lastRenderedPageBreak/>
        <w:t xml:space="preserve">Testimonial Questions (OPTIONAL): </w:t>
      </w:r>
    </w:p>
    <w:p w14:paraId="27A716B1" w14:textId="77777777" w:rsidR="00B534BA" w:rsidRDefault="00B534BA" w:rsidP="00FF25E5">
      <w:pPr>
        <w:contextualSpacing/>
        <w:outlineLvl w:val="0"/>
        <w:rPr>
          <w:rFonts w:eastAsia="Times New Roman" w:cstheme="minorHAnsi"/>
          <w:b/>
        </w:rPr>
      </w:pPr>
    </w:p>
    <w:p w14:paraId="37C95FDB" w14:textId="663A7F63" w:rsidR="00B534BA" w:rsidRPr="00B534BA" w:rsidRDefault="00B534BA" w:rsidP="00FF25E5">
      <w:pPr>
        <w:contextualSpacing/>
        <w:outlineLvl w:val="0"/>
        <w:rPr>
          <w:rFonts w:eastAsia="Times New Roman" w:cstheme="minorHAnsi"/>
          <w:b/>
          <w:i/>
          <w:iCs/>
          <w:color w:val="0000FF"/>
        </w:rPr>
      </w:pPr>
      <w:r w:rsidRPr="00B534BA">
        <w:rPr>
          <w:rFonts w:eastAsia="Times New Roman" w:cstheme="minorHAnsi"/>
          <w:b/>
          <w:i/>
          <w:iCs/>
          <w:color w:val="0000FF"/>
        </w:rPr>
        <w:t>Videographer: Please ensure that all testimonial shots are captured in a wide-angle format, while also maintaining sufficient headspace, given that the final videos will be rendered in a 1:1 aspect ratio.</w:t>
      </w:r>
    </w:p>
    <w:p w14:paraId="4075400C" w14:textId="77777777" w:rsidR="00FF25E5" w:rsidRDefault="00FF25E5" w:rsidP="00FF25E5">
      <w:pPr>
        <w:contextualSpacing/>
        <w:outlineLvl w:val="0"/>
        <w:rPr>
          <w:rFonts w:eastAsia="Times New Roman" w:cstheme="minorHAnsi"/>
          <w:b/>
        </w:rPr>
      </w:pPr>
    </w:p>
    <w:p w14:paraId="6D26F1E3" w14:textId="77777777" w:rsidR="00FF25E5" w:rsidRDefault="00FF25E5" w:rsidP="00FF25E5">
      <w:pPr>
        <w:pBdr>
          <w:top w:val="single" w:sz="4" w:space="1" w:color="auto"/>
          <w:left w:val="single" w:sz="4" w:space="4" w:color="auto"/>
          <w:bottom w:val="single" w:sz="4" w:space="1" w:color="auto"/>
          <w:right w:val="single" w:sz="4" w:space="4" w:color="auto"/>
        </w:pBdr>
        <w:shd w:val="clear" w:color="auto" w:fill="FFFF99"/>
        <w:ind w:left="86" w:right="86"/>
        <w:rPr>
          <w:rFonts w:eastAsia="Times New Roman" w:cstheme="minorHAnsi"/>
          <w:bCs/>
        </w:rPr>
      </w:pPr>
      <w:r>
        <w:rPr>
          <w:rFonts w:eastAsia="Times New Roman" w:cstheme="minorHAnsi"/>
          <w:bCs/>
        </w:rPr>
        <w:t>A</w:t>
      </w:r>
      <w:r w:rsidRPr="00B07A3B">
        <w:rPr>
          <w:rFonts w:eastAsia="Times New Roman" w:cstheme="minorHAnsi"/>
          <w:bCs/>
        </w:rPr>
        <w:t xml:space="preserve">nswers to these questions </w:t>
      </w:r>
      <w:r w:rsidRPr="00871F2E">
        <w:rPr>
          <w:rFonts w:eastAsia="Times New Roman" w:cstheme="minorHAnsi"/>
          <w:b/>
        </w:rPr>
        <w:t>will not appear in the video</w:t>
      </w:r>
      <w:r>
        <w:rPr>
          <w:rFonts w:eastAsia="Times New Roman" w:cstheme="minorHAnsi"/>
          <w:bCs/>
        </w:rPr>
        <w:t xml:space="preserve"> </w:t>
      </w:r>
      <w:r w:rsidRPr="00A13CC3">
        <w:rPr>
          <w:rFonts w:eastAsia="Times New Roman" w:cstheme="minorHAnsi"/>
          <w:bCs/>
        </w:rPr>
        <w:t>but may be featured in our journal's promotional materials.</w:t>
      </w:r>
    </w:p>
    <w:p w14:paraId="0A1A7007" w14:textId="38062D7B" w:rsidR="00FF25E5" w:rsidRDefault="00FF25E5" w:rsidP="00FF25E5">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sidRPr="00B07A3B">
        <w:rPr>
          <w:rFonts w:eastAsia="Times New Roman" w:cstheme="minorHAnsi"/>
          <w:bCs/>
        </w:rPr>
        <w:t xml:space="preserve">Enter the </w:t>
      </w:r>
      <w:r w:rsidRPr="009E4241">
        <w:rPr>
          <w:rFonts w:eastAsia="Times New Roman" w:cstheme="minorHAnsi"/>
          <w:b/>
        </w:rPr>
        <w:t>full name</w:t>
      </w:r>
      <w:r w:rsidRPr="00B07A3B">
        <w:rPr>
          <w:rFonts w:eastAsia="Times New Roman" w:cstheme="minorHAnsi"/>
          <w:bCs/>
        </w:rPr>
        <w:t xml:space="preserve"> of the author who will deliver the statement.</w:t>
      </w:r>
      <w:r w:rsidR="0019607C">
        <w:rPr>
          <w:rFonts w:eastAsia="Times New Roman" w:cstheme="minorHAnsi"/>
          <w:bCs/>
        </w:rPr>
        <w:t xml:space="preserve"> </w:t>
      </w:r>
      <w:r w:rsidR="000E5459" w:rsidRPr="00135714">
        <w:rPr>
          <w:rFonts w:eastAsia="Times New Roman" w:cstheme="minorHAnsi"/>
          <w:b/>
        </w:rPr>
        <w:t>Add your title</w:t>
      </w:r>
      <w:r w:rsidR="000E5459" w:rsidRPr="000E5459">
        <w:rPr>
          <w:rFonts w:eastAsia="Times New Roman" w:cstheme="minorHAnsi"/>
          <w:bCs/>
        </w:rPr>
        <w:t xml:space="preserve"> (e.g., Director of [Institute Name], Senior Researcher</w:t>
      </w:r>
      <w:r w:rsidR="000E5459">
        <w:rPr>
          <w:rFonts w:eastAsia="Times New Roman" w:cstheme="minorHAnsi"/>
          <w:bCs/>
        </w:rPr>
        <w:t xml:space="preserve"> </w:t>
      </w:r>
      <w:r w:rsidR="000E5459" w:rsidRPr="000E5459">
        <w:rPr>
          <w:rFonts w:eastAsia="Times New Roman" w:cstheme="minorHAnsi"/>
          <w:bCs/>
        </w:rPr>
        <w:t xml:space="preserve">[University Name], </w:t>
      </w:r>
      <w:r w:rsidR="00C50118">
        <w:rPr>
          <w:rFonts w:eastAsia="Times New Roman" w:cstheme="minorHAnsi"/>
          <w:bCs/>
        </w:rPr>
        <w:t>etc.</w:t>
      </w:r>
      <w:r w:rsidR="000E5459" w:rsidRPr="000E5459">
        <w:rPr>
          <w:rFonts w:eastAsia="Times New Roman" w:cstheme="minorHAnsi"/>
          <w:bCs/>
        </w:rPr>
        <w:t xml:space="preserve">) </w:t>
      </w:r>
      <w:r w:rsidR="000E5459" w:rsidRPr="00135714">
        <w:rPr>
          <w:rFonts w:eastAsia="Times New Roman" w:cstheme="minorHAnsi"/>
          <w:b/>
        </w:rPr>
        <w:t xml:space="preserve">as this will </w:t>
      </w:r>
      <w:r w:rsidR="00C50118">
        <w:rPr>
          <w:rFonts w:eastAsia="Times New Roman" w:cstheme="minorHAnsi"/>
          <w:b/>
        </w:rPr>
        <w:t>included</w:t>
      </w:r>
      <w:r w:rsidR="000E5459" w:rsidRPr="00135714">
        <w:rPr>
          <w:rFonts w:eastAsia="Times New Roman" w:cstheme="minorHAnsi"/>
          <w:b/>
        </w:rPr>
        <w:t xml:space="preserve"> in the </w:t>
      </w:r>
      <w:r w:rsidR="00C50118">
        <w:rPr>
          <w:rFonts w:eastAsia="Times New Roman" w:cstheme="minorHAnsi"/>
          <w:b/>
        </w:rPr>
        <w:t>promotional materials</w:t>
      </w:r>
      <w:r w:rsidR="000E5459" w:rsidRPr="000E5459">
        <w:rPr>
          <w:rFonts w:eastAsia="Times New Roman" w:cstheme="minorHAnsi"/>
          <w:bCs/>
        </w:rPr>
        <w:t>.</w:t>
      </w:r>
    </w:p>
    <w:p w14:paraId="33487903" w14:textId="77777777" w:rsidR="00FF25E5" w:rsidRDefault="00FF25E5" w:rsidP="00FF25E5">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sidRPr="00D75084">
        <w:rPr>
          <w:rFonts w:eastAsia="Times New Roman" w:cstheme="minorHAnsi"/>
          <w:bCs/>
          <w:u w:val="single"/>
        </w:rPr>
        <w:t>Answer in full sentences</w:t>
      </w:r>
      <w:r w:rsidRPr="00D473BF">
        <w:rPr>
          <w:rFonts w:eastAsia="Times New Roman" w:cstheme="minorHAnsi"/>
          <w:bCs/>
        </w:rPr>
        <w:t xml:space="preserve">, in </w:t>
      </w:r>
      <w:r>
        <w:rPr>
          <w:rFonts w:eastAsia="Times New Roman" w:cstheme="minorHAnsi"/>
          <w:bCs/>
        </w:rPr>
        <w:t xml:space="preserve">a </w:t>
      </w:r>
      <w:r w:rsidRPr="00D473BF">
        <w:rPr>
          <w:rFonts w:eastAsia="Times New Roman" w:cstheme="minorHAnsi"/>
          <w:bCs/>
        </w:rPr>
        <w:t xml:space="preserve">style suitable for being spoken aloud. </w:t>
      </w:r>
    </w:p>
    <w:p w14:paraId="296BC804" w14:textId="2B79ECB8" w:rsidR="00464DE1" w:rsidRPr="0034182F" w:rsidRDefault="0034182F" w:rsidP="0034182F">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sidRPr="00B07A3B">
        <w:rPr>
          <w:rFonts w:eastAsia="Times New Roman" w:cstheme="minorHAnsi"/>
          <w:bCs/>
        </w:rPr>
        <w:t xml:space="preserve">Answers will be </w:t>
      </w:r>
      <w:r w:rsidR="005C2915">
        <w:rPr>
          <w:rFonts w:eastAsia="Times New Roman" w:cstheme="minorHAnsi"/>
          <w:bCs/>
        </w:rPr>
        <w:t xml:space="preserve">mildly </w:t>
      </w:r>
      <w:r w:rsidRPr="00B07A3B">
        <w:rPr>
          <w:rFonts w:eastAsia="Times New Roman" w:cstheme="minorHAnsi"/>
          <w:bCs/>
        </w:rPr>
        <w:t>edited for clarity</w:t>
      </w:r>
      <w:r w:rsidR="00DC0F13">
        <w:rPr>
          <w:rFonts w:eastAsia="Times New Roman" w:cstheme="minorHAnsi"/>
          <w:bCs/>
        </w:rPr>
        <w:t>.</w:t>
      </w:r>
    </w:p>
    <w:p w14:paraId="7E5731F7" w14:textId="77777777" w:rsidR="00FF25E5" w:rsidRPr="00A13CC3" w:rsidRDefault="00FF25E5" w:rsidP="00FF25E5">
      <w:pPr>
        <w:numPr>
          <w:ilvl w:val="0"/>
          <w:numId w:val="2"/>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bCs/>
        </w:rPr>
      </w:pPr>
      <w:r w:rsidRPr="00A13CC3">
        <w:rPr>
          <w:rFonts w:eastAsia="Times New Roman" w:cstheme="minorHAnsi"/>
          <w:bCs/>
        </w:rPr>
        <w:t xml:space="preserve">Limit the length of each statement to </w:t>
      </w:r>
      <w:r w:rsidRPr="00A13CC3">
        <w:rPr>
          <w:rFonts w:eastAsia="Times New Roman" w:cstheme="minorHAnsi"/>
          <w:b/>
          <w:color w:val="FF0000"/>
        </w:rPr>
        <w:t>50 words or fewer</w:t>
      </w:r>
      <w:r w:rsidRPr="00A13CC3">
        <w:rPr>
          <w:rFonts w:eastAsia="Times New Roman" w:cstheme="minorHAnsi"/>
          <w:bCs/>
        </w:rPr>
        <w:t>.</w:t>
      </w:r>
    </w:p>
    <w:p w14:paraId="7224D4AD" w14:textId="77777777" w:rsidR="00FF25E5" w:rsidRPr="0058214E" w:rsidRDefault="00FF25E5" w:rsidP="00FF25E5">
      <w:pPr>
        <w:pBdr>
          <w:top w:val="single" w:sz="4" w:space="1" w:color="auto"/>
          <w:left w:val="single" w:sz="4" w:space="4" w:color="auto"/>
          <w:bottom w:val="single" w:sz="4" w:space="1" w:color="auto"/>
          <w:right w:val="single" w:sz="4" w:space="4" w:color="auto"/>
        </w:pBdr>
        <w:shd w:val="clear" w:color="auto" w:fill="FFFF99"/>
        <w:ind w:left="86" w:right="86"/>
        <w:rPr>
          <w:rFonts w:eastAsia="Times New Roman" w:cstheme="minorHAnsi"/>
          <w:bCs/>
        </w:rPr>
      </w:pPr>
    </w:p>
    <w:p w14:paraId="09FFEC1C" w14:textId="77777777" w:rsidR="00FF25E5" w:rsidRDefault="00FF25E5" w:rsidP="00FF25E5">
      <w:pPr>
        <w:spacing w:before="120"/>
        <w:rPr>
          <w:rFonts w:cstheme="minorHAnsi"/>
        </w:rPr>
      </w:pPr>
    </w:p>
    <w:p w14:paraId="3A119A01" w14:textId="5F05B8DF" w:rsidR="00FF25E5" w:rsidRPr="002A6FCF" w:rsidRDefault="00806BC9" w:rsidP="00FF25E5">
      <w:pPr>
        <w:spacing w:before="120"/>
        <w:rPr>
          <w:rFonts w:eastAsia="Times New Roman" w:cstheme="minorHAnsi"/>
        </w:rPr>
      </w:pPr>
      <w:r w:rsidRPr="00806BC9">
        <w:rPr>
          <w:rFonts w:cstheme="minorHAnsi"/>
          <w:color w:val="000000"/>
          <w:shd w:val="clear" w:color="auto" w:fill="FFFFFF"/>
        </w:rPr>
        <w:t xml:space="preserve">How do you think publishing with </w:t>
      </w:r>
      <w:proofErr w:type="spellStart"/>
      <w:r w:rsidRPr="00806BC9">
        <w:rPr>
          <w:rFonts w:cstheme="minorHAnsi"/>
          <w:color w:val="000000"/>
          <w:shd w:val="clear" w:color="auto" w:fill="FFFFFF"/>
        </w:rPr>
        <w:t>JoVE</w:t>
      </w:r>
      <w:proofErr w:type="spellEnd"/>
      <w:r w:rsidRPr="00806BC9">
        <w:rPr>
          <w:rFonts w:cstheme="minorHAnsi"/>
          <w:color w:val="000000"/>
          <w:shd w:val="clear" w:color="auto" w:fill="FFFFFF"/>
        </w:rPr>
        <w:t xml:space="preserve"> will enhance the visibility and impact of your research?</w:t>
      </w:r>
    </w:p>
    <w:p w14:paraId="504DFC2B" w14:textId="77777777" w:rsidR="00FF25E5" w:rsidRPr="00D75084" w:rsidRDefault="00376700" w:rsidP="00FF25E5">
      <w:pPr>
        <w:pStyle w:val="Paragraphedeliste"/>
        <w:numPr>
          <w:ilvl w:val="1"/>
          <w:numId w:val="3"/>
        </w:numPr>
        <w:spacing w:before="120"/>
        <w:contextualSpacing w:val="0"/>
        <w:rPr>
          <w:rFonts w:eastAsia="Times New Roman" w:cstheme="minorHAnsi"/>
        </w:rPr>
      </w:pPr>
      <w:sdt>
        <w:sdtPr>
          <w:rPr>
            <w:rStyle w:val="AuthorName"/>
            <w:rFonts w:asciiTheme="minorHAnsi" w:eastAsia="Times" w:hAnsiTheme="minorHAnsi" w:cstheme="minorHAnsi"/>
          </w:rPr>
          <w:id w:val="27460408"/>
          <w:placeholder>
            <w:docPart w:val="03FB08F915BF433A8C4EE8448B185C62"/>
          </w:placeholder>
          <w:temporary/>
          <w:showingPlcHdr/>
          <w:text/>
        </w:sdtPr>
        <w:sdtEndPr>
          <w:rPr>
            <w:rStyle w:val="Policepardfaut"/>
            <w:b w:val="0"/>
            <w:u w:val="none"/>
          </w:rPr>
        </w:sdtEndPr>
        <w:sdtContent>
          <w:r w:rsidR="00FF25E5" w:rsidRPr="00B07A3B">
            <w:rPr>
              <w:rFonts w:eastAsia="Times New Roman" w:cstheme="minorHAnsi"/>
              <w:color w:val="808080"/>
              <w:shd w:val="clear" w:color="auto" w:fill="FFFF00"/>
            </w:rPr>
            <w:t>Enter author name</w:t>
          </w:r>
        </w:sdtContent>
      </w:sdt>
      <w:r w:rsidR="00FF25E5" w:rsidRPr="00B07A3B">
        <w:rPr>
          <w:rFonts w:eastAsia="Times New Roman" w:cstheme="minorHAnsi"/>
          <w:b/>
          <w:bCs/>
          <w:u w:val="single"/>
        </w:rPr>
        <w:t>:</w:t>
      </w:r>
      <w:r w:rsidR="00FF25E5" w:rsidRPr="00B07A3B">
        <w:rPr>
          <w:rFonts w:eastAsia="Times New Roman" w:cstheme="minorHAnsi"/>
        </w:rPr>
        <w:t xml:space="preserve"> </w:t>
      </w:r>
      <w:sdt>
        <w:sdtPr>
          <w:rPr>
            <w:rFonts w:cstheme="minorHAnsi"/>
          </w:rPr>
          <w:id w:val="-1170408397"/>
          <w:placeholder>
            <w:docPart w:val="5DA9282D5C95411FB80A881637CD848A"/>
          </w:placeholder>
          <w:temporary/>
          <w:showingPlcHdr/>
          <w:text/>
        </w:sdtPr>
        <w:sdtEndPr/>
        <w:sdtContent>
          <w:r w:rsidR="00FF25E5" w:rsidRPr="00B07A3B">
            <w:rPr>
              <w:rFonts w:eastAsia="Times New Roman" w:cstheme="minorHAnsi"/>
              <w:color w:val="808080"/>
              <w:shd w:val="clear" w:color="auto" w:fill="FFFF00"/>
            </w:rPr>
            <w:t xml:space="preserve">Click here if you choose this question. Please </w:t>
          </w:r>
          <w:r w:rsidR="00FF25E5">
            <w:rPr>
              <w:rFonts w:eastAsia="Times New Roman" w:cstheme="minorHAnsi"/>
              <w:color w:val="808080"/>
              <w:shd w:val="clear" w:color="auto" w:fill="FFFF00"/>
            </w:rPr>
            <w:t>write in a style</w:t>
          </w:r>
          <w:r w:rsidR="00FF25E5" w:rsidRPr="00B07A3B">
            <w:rPr>
              <w:rFonts w:eastAsia="Times New Roman" w:cstheme="minorHAnsi"/>
              <w:color w:val="808080"/>
              <w:shd w:val="clear" w:color="auto" w:fill="FFFF00"/>
            </w:rPr>
            <w:t xml:space="preserve"> that you will be comfortable memorizing and speaking aloud. Limit length to </w:t>
          </w:r>
          <w:r w:rsidR="00FF25E5">
            <w:rPr>
              <w:rFonts w:eastAsia="Times New Roman" w:cstheme="minorHAnsi"/>
              <w:color w:val="808080"/>
              <w:shd w:val="clear" w:color="auto" w:fill="FFFF00"/>
            </w:rPr>
            <w:t>5</w:t>
          </w:r>
          <w:r w:rsidR="00FF25E5" w:rsidRPr="00B07A3B">
            <w:rPr>
              <w:rFonts w:eastAsia="Times New Roman" w:cstheme="minorHAnsi"/>
              <w:color w:val="808080"/>
              <w:shd w:val="clear" w:color="auto" w:fill="FFFF00"/>
            </w:rPr>
            <w:t>0 or fewer words.</w:t>
          </w:r>
        </w:sdtContent>
      </w:sdt>
    </w:p>
    <w:p w14:paraId="5ACFD55C" w14:textId="15B637A6" w:rsidR="00FF25E5" w:rsidRPr="002A6FCF" w:rsidRDefault="00464DE1" w:rsidP="00FF25E5">
      <w:pPr>
        <w:spacing w:before="120"/>
        <w:rPr>
          <w:rFonts w:eastAsia="Times New Roman" w:cstheme="minorHAnsi"/>
        </w:rPr>
      </w:pPr>
      <w:r w:rsidRPr="00464DE1">
        <w:rPr>
          <w:rFonts w:cstheme="minorHAnsi"/>
          <w:color w:val="000000"/>
          <w:shd w:val="clear" w:color="auto" w:fill="FFFFFF"/>
        </w:rPr>
        <w:t xml:space="preserve">Can you share a specific success story or benefit you’ve experienced—or expect to experience—after using or publishing with </w:t>
      </w:r>
      <w:proofErr w:type="spellStart"/>
      <w:r w:rsidRPr="00464DE1">
        <w:rPr>
          <w:rFonts w:cstheme="minorHAnsi"/>
          <w:color w:val="000000"/>
          <w:shd w:val="clear" w:color="auto" w:fill="FFFFFF"/>
        </w:rPr>
        <w:t>JoVE</w:t>
      </w:r>
      <w:proofErr w:type="spellEnd"/>
      <w:r w:rsidRPr="00464DE1">
        <w:rPr>
          <w:rFonts w:cstheme="minorHAnsi"/>
          <w:color w:val="000000"/>
          <w:shd w:val="clear" w:color="auto" w:fill="FFFFFF"/>
        </w:rPr>
        <w:t xml:space="preserve">? </w:t>
      </w:r>
      <w:r>
        <w:rPr>
          <w:rFonts w:cstheme="minorHAnsi"/>
          <w:color w:val="000000"/>
          <w:shd w:val="clear" w:color="auto" w:fill="FFFFFF"/>
        </w:rPr>
        <w:t>(</w:t>
      </w:r>
      <w:r w:rsidRPr="00464DE1">
        <w:rPr>
          <w:rFonts w:cstheme="minorHAnsi"/>
          <w:color w:val="000000"/>
          <w:shd w:val="clear" w:color="auto" w:fill="FFFFFF"/>
        </w:rPr>
        <w:t>This could include increased collaborations, citations, funding opportunities, streamlined lab procedures, reduced training time, cost savings in the lab, or improved lab productivity.</w:t>
      </w:r>
      <w:r>
        <w:rPr>
          <w:rFonts w:cstheme="minorHAnsi"/>
          <w:color w:val="000000"/>
          <w:shd w:val="clear" w:color="auto" w:fill="FFFFFF"/>
        </w:rPr>
        <w:t>)</w:t>
      </w:r>
    </w:p>
    <w:p w14:paraId="72391F28" w14:textId="77777777" w:rsidR="00FF25E5" w:rsidRPr="00B07A3B" w:rsidRDefault="00376700" w:rsidP="00FF25E5">
      <w:pPr>
        <w:pStyle w:val="Paragraphedeliste"/>
        <w:numPr>
          <w:ilvl w:val="1"/>
          <w:numId w:val="3"/>
        </w:numPr>
        <w:spacing w:before="120"/>
        <w:contextualSpacing w:val="0"/>
        <w:rPr>
          <w:rFonts w:eastAsia="Times New Roman" w:cstheme="minorHAnsi"/>
        </w:rPr>
      </w:pPr>
      <w:sdt>
        <w:sdtPr>
          <w:rPr>
            <w:rStyle w:val="AuthorName"/>
            <w:rFonts w:asciiTheme="minorHAnsi" w:eastAsia="Times" w:hAnsiTheme="minorHAnsi" w:cstheme="minorHAnsi"/>
          </w:rPr>
          <w:id w:val="-1522235041"/>
          <w:placeholder>
            <w:docPart w:val="C3C3BAC10F5C4E67824D0F9D0592E775"/>
          </w:placeholder>
          <w:temporary/>
          <w:showingPlcHdr/>
          <w:text/>
        </w:sdtPr>
        <w:sdtEndPr>
          <w:rPr>
            <w:rStyle w:val="Policepardfaut"/>
            <w:b w:val="0"/>
            <w:u w:val="none"/>
          </w:rPr>
        </w:sdtEndPr>
        <w:sdtContent>
          <w:r w:rsidR="00FF25E5" w:rsidRPr="00B07A3B">
            <w:rPr>
              <w:rFonts w:eastAsia="Times New Roman" w:cstheme="minorHAnsi"/>
              <w:color w:val="808080"/>
              <w:shd w:val="clear" w:color="auto" w:fill="FFFF00"/>
            </w:rPr>
            <w:t>Enter author name</w:t>
          </w:r>
        </w:sdtContent>
      </w:sdt>
      <w:r w:rsidR="00FF25E5" w:rsidRPr="00B07A3B">
        <w:rPr>
          <w:rFonts w:eastAsia="Times New Roman" w:cstheme="minorHAnsi"/>
          <w:b/>
          <w:bCs/>
          <w:u w:val="single"/>
        </w:rPr>
        <w:t>:</w:t>
      </w:r>
      <w:r w:rsidR="00FF25E5" w:rsidRPr="00B07A3B">
        <w:rPr>
          <w:rFonts w:eastAsia="Times New Roman" w:cstheme="minorHAnsi"/>
        </w:rPr>
        <w:t xml:space="preserve"> </w:t>
      </w:r>
      <w:sdt>
        <w:sdtPr>
          <w:rPr>
            <w:rFonts w:cstheme="minorHAnsi"/>
          </w:rPr>
          <w:id w:val="1680458941"/>
          <w:placeholder>
            <w:docPart w:val="7E7497A9BAB74A028E383F28AC37DCAF"/>
          </w:placeholder>
          <w:temporary/>
          <w:showingPlcHdr/>
          <w:text/>
        </w:sdtPr>
        <w:sdtEndPr/>
        <w:sdtContent>
          <w:r w:rsidR="00FF25E5" w:rsidRPr="00B07A3B">
            <w:rPr>
              <w:rFonts w:eastAsia="Times New Roman" w:cstheme="minorHAnsi"/>
              <w:color w:val="808080"/>
              <w:shd w:val="clear" w:color="auto" w:fill="FFFF00"/>
            </w:rPr>
            <w:t xml:space="preserve">Click here if you choose this question. Please </w:t>
          </w:r>
          <w:r w:rsidR="00FF25E5">
            <w:rPr>
              <w:rFonts w:eastAsia="Times New Roman" w:cstheme="minorHAnsi"/>
              <w:color w:val="808080"/>
              <w:shd w:val="clear" w:color="auto" w:fill="FFFF00"/>
            </w:rPr>
            <w:t>write in a style</w:t>
          </w:r>
          <w:r w:rsidR="00FF25E5" w:rsidRPr="00B07A3B">
            <w:rPr>
              <w:rFonts w:eastAsia="Times New Roman" w:cstheme="minorHAnsi"/>
              <w:color w:val="808080"/>
              <w:shd w:val="clear" w:color="auto" w:fill="FFFF00"/>
            </w:rPr>
            <w:t xml:space="preserve"> that you will be comfortable memorizing and speaking aloud. Limit length to </w:t>
          </w:r>
          <w:r w:rsidR="00FF25E5">
            <w:rPr>
              <w:rFonts w:eastAsia="Times New Roman" w:cstheme="minorHAnsi"/>
              <w:color w:val="808080"/>
              <w:shd w:val="clear" w:color="auto" w:fill="FFFF00"/>
            </w:rPr>
            <w:t>5</w:t>
          </w:r>
          <w:r w:rsidR="00FF25E5" w:rsidRPr="00B07A3B">
            <w:rPr>
              <w:rFonts w:eastAsia="Times New Roman" w:cstheme="minorHAnsi"/>
              <w:color w:val="808080"/>
              <w:shd w:val="clear" w:color="auto" w:fill="FFFF00"/>
            </w:rPr>
            <w:t>0 or fewer words.</w:t>
          </w:r>
        </w:sdtContent>
      </w:sdt>
    </w:p>
    <w:p w14:paraId="08FB6FAB" w14:textId="18AA3353" w:rsidR="00FF25E5" w:rsidRPr="00DB5B64" w:rsidRDefault="00FF25E5" w:rsidP="00DB5B64">
      <w:pPr>
        <w:spacing w:before="120"/>
        <w:rPr>
          <w:rFonts w:cstheme="minorHAnsi"/>
        </w:rPr>
      </w:pPr>
      <w:r>
        <w:rPr>
          <w:rFonts w:eastAsia="Times New Roman" w:cstheme="minorHAnsi"/>
          <w:b/>
        </w:rPr>
        <w:br w:type="page"/>
      </w:r>
    </w:p>
    <w:p w14:paraId="1CEA460B" w14:textId="3E008B71" w:rsidR="00DC2504" w:rsidRPr="00B07A3B" w:rsidRDefault="00DC2504" w:rsidP="005A02B6">
      <w:pPr>
        <w:pStyle w:val="Titre1"/>
        <w:rPr>
          <w:rFonts w:cstheme="minorHAnsi"/>
          <w:lang w:eastAsia="zh-TW"/>
        </w:rPr>
      </w:pPr>
      <w:r w:rsidRPr="00B07A3B">
        <w:rPr>
          <w:rFonts w:cstheme="minorHAnsi"/>
        </w:rPr>
        <w:lastRenderedPageBreak/>
        <w:t>Protocol</w:t>
      </w:r>
      <w:r w:rsidR="0066127A">
        <w:rPr>
          <w:rFonts w:cstheme="minorHAnsi"/>
        </w:rPr>
        <w:t xml:space="preserve"> </w:t>
      </w:r>
      <w:r w:rsidR="00D75084">
        <w:rPr>
          <w:rFonts w:cstheme="minorHAnsi"/>
        </w:rPr>
        <w:t xml:space="preserve"> </w:t>
      </w:r>
    </w:p>
    <w:p w14:paraId="79110505" w14:textId="4F66CB41" w:rsidR="00D75084" w:rsidRPr="003D40E8" w:rsidRDefault="003D40E8" w:rsidP="00FF754B">
      <w:pPr>
        <w:pBdr>
          <w:top w:val="single" w:sz="4" w:space="1" w:color="auto"/>
          <w:left w:val="single" w:sz="4" w:space="4" w:color="auto"/>
          <w:bottom w:val="single" w:sz="4" w:space="1" w:color="auto"/>
          <w:right w:val="single" w:sz="4" w:space="4" w:color="auto"/>
        </w:pBdr>
        <w:shd w:val="clear" w:color="auto" w:fill="FFFF99"/>
        <w:spacing w:after="240"/>
        <w:ind w:left="86" w:right="86"/>
        <w:rPr>
          <w:rFonts w:eastAsia="Times New Roman" w:cstheme="minorHAnsi"/>
          <w:b/>
        </w:rPr>
      </w:pPr>
      <w:bookmarkStart w:id="114" w:name="_Hlk188263998"/>
      <w:r w:rsidRPr="003D40E8">
        <w:rPr>
          <w:rFonts w:eastAsia="Times New Roman" w:cstheme="minorHAnsi"/>
          <w:b/>
        </w:rPr>
        <w:t xml:space="preserve">Please review this section to make sure that it accurately describes your protocol. Use </w:t>
      </w:r>
      <w:r w:rsidRPr="005B4717">
        <w:rPr>
          <w:rFonts w:eastAsia="Times New Roman" w:cstheme="minorHAnsi"/>
          <w:b/>
          <w:u w:val="single"/>
        </w:rPr>
        <w:t>Track Changes</w:t>
      </w:r>
      <w:r w:rsidRPr="003D40E8">
        <w:rPr>
          <w:rFonts w:eastAsia="Times New Roman" w:cstheme="minorHAnsi"/>
          <w:b/>
        </w:rPr>
        <w:t xml:space="preserve"> when making edits or revisions.</w:t>
      </w:r>
    </w:p>
    <w:bookmarkEnd w:id="114"/>
    <w:p w14:paraId="544F567D" w14:textId="6C90B399" w:rsidR="00D75084" w:rsidRDefault="00D75084" w:rsidP="00FF754B">
      <w:pPr>
        <w:pStyle w:val="Paragraphedeliste"/>
        <w:keepLines/>
        <w:numPr>
          <w:ilvl w:val="0"/>
          <w:numId w:val="27"/>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rPr>
      </w:pPr>
      <w:r w:rsidRPr="00B5116D">
        <w:rPr>
          <w:rFonts w:eastAsia="Times New Roman" w:cstheme="minorHAnsi"/>
        </w:rPr>
        <w:t xml:space="preserve">The two-digit </w:t>
      </w:r>
      <w:r w:rsidR="00D5169F" w:rsidRPr="00AF3977">
        <w:rPr>
          <w:rFonts w:eastAsia="Times New Roman" w:cstheme="minorHAnsi"/>
          <w:b/>
          <w:bCs/>
        </w:rPr>
        <w:t>steps</w:t>
      </w:r>
      <w:r w:rsidR="00D5169F" w:rsidRPr="00B5116D">
        <w:rPr>
          <w:rFonts w:eastAsia="Times New Roman" w:cstheme="minorHAnsi"/>
        </w:rPr>
        <w:t xml:space="preserve"> </w:t>
      </w:r>
      <w:r w:rsidRPr="00B5116D">
        <w:rPr>
          <w:rFonts w:eastAsia="Times New Roman" w:cstheme="minorHAnsi"/>
        </w:rPr>
        <w:t>(e.g.</w:t>
      </w:r>
      <w:r w:rsidR="00003438">
        <w:rPr>
          <w:rFonts w:eastAsia="Times New Roman" w:cstheme="minorHAnsi"/>
        </w:rPr>
        <w:t>,</w:t>
      </w:r>
      <w:r w:rsidRPr="00B5116D">
        <w:rPr>
          <w:rFonts w:eastAsia="Times New Roman" w:cstheme="minorHAnsi"/>
        </w:rPr>
        <w:t xml:space="preserve"> 2.1., 2.2.) </w:t>
      </w:r>
      <w:r w:rsidR="00D5169F">
        <w:rPr>
          <w:rFonts w:eastAsia="Times New Roman" w:cstheme="minorHAnsi"/>
        </w:rPr>
        <w:t>are the narration</w:t>
      </w:r>
      <w:r w:rsidR="00E04EFB">
        <w:rPr>
          <w:rFonts w:eastAsia="Times New Roman" w:cstheme="minorHAnsi"/>
        </w:rPr>
        <w:t xml:space="preserve">. </w:t>
      </w:r>
      <w:r w:rsidRPr="00B5116D">
        <w:rPr>
          <w:rFonts w:eastAsia="Times New Roman" w:cstheme="minorHAnsi"/>
        </w:rPr>
        <w:t xml:space="preserve"> </w:t>
      </w:r>
      <w:proofErr w:type="spellStart"/>
      <w:r w:rsidR="004C4FAE" w:rsidRPr="004C4FAE">
        <w:rPr>
          <w:rFonts w:eastAsia="Times New Roman" w:cstheme="minorHAnsi"/>
          <w:b/>
          <w:bCs/>
        </w:rPr>
        <w:t>JoVE</w:t>
      </w:r>
      <w:proofErr w:type="spellEnd"/>
      <w:r w:rsidR="004C4FAE" w:rsidRPr="004C4FAE">
        <w:rPr>
          <w:rFonts w:eastAsia="Times New Roman" w:cstheme="minorHAnsi"/>
          <w:b/>
          <w:bCs/>
        </w:rPr>
        <w:t xml:space="preserve"> </w:t>
      </w:r>
      <w:r w:rsidR="003355A8">
        <w:rPr>
          <w:rFonts w:eastAsia="Times New Roman" w:cstheme="minorHAnsi"/>
          <w:b/>
          <w:bCs/>
        </w:rPr>
        <w:t>is responsible for</w:t>
      </w:r>
      <w:r w:rsidR="003355A8" w:rsidRPr="004C4FAE">
        <w:rPr>
          <w:rFonts w:eastAsia="Times New Roman" w:cstheme="minorHAnsi"/>
          <w:b/>
          <w:bCs/>
        </w:rPr>
        <w:t xml:space="preserve"> </w:t>
      </w:r>
      <w:r w:rsidR="004C4FAE" w:rsidRPr="004C4FAE">
        <w:rPr>
          <w:rFonts w:eastAsia="Times New Roman" w:cstheme="minorHAnsi"/>
          <w:b/>
          <w:bCs/>
        </w:rPr>
        <w:t xml:space="preserve">the </w:t>
      </w:r>
      <w:r w:rsidR="004C4FAE">
        <w:rPr>
          <w:rFonts w:eastAsia="Times New Roman" w:cstheme="minorHAnsi"/>
          <w:b/>
          <w:bCs/>
        </w:rPr>
        <w:t>narration</w:t>
      </w:r>
      <w:r w:rsidR="004C4FAE" w:rsidRPr="004C4FAE">
        <w:rPr>
          <w:rFonts w:eastAsia="Times New Roman" w:cstheme="minorHAnsi"/>
          <w:b/>
          <w:bCs/>
        </w:rPr>
        <w:t xml:space="preserve"> </w:t>
      </w:r>
      <w:r w:rsidR="004C4FAE">
        <w:rPr>
          <w:rFonts w:eastAsia="Times New Roman" w:cstheme="minorHAnsi"/>
          <w:b/>
          <w:bCs/>
        </w:rPr>
        <w:t xml:space="preserve">of </w:t>
      </w:r>
      <w:r w:rsidR="003355A8">
        <w:rPr>
          <w:rFonts w:eastAsia="Times New Roman" w:cstheme="minorHAnsi"/>
          <w:b/>
          <w:bCs/>
        </w:rPr>
        <w:t xml:space="preserve">the </w:t>
      </w:r>
      <w:r w:rsidR="004C4FAE">
        <w:rPr>
          <w:rFonts w:eastAsia="Times New Roman" w:cstheme="minorHAnsi"/>
          <w:b/>
          <w:bCs/>
        </w:rPr>
        <w:t>protocol and results</w:t>
      </w:r>
      <w:r w:rsidR="004C4FAE" w:rsidRPr="004C4FAE">
        <w:rPr>
          <w:rFonts w:eastAsia="Times New Roman" w:cstheme="minorHAnsi"/>
          <w:b/>
          <w:bCs/>
        </w:rPr>
        <w:t>.</w:t>
      </w:r>
    </w:p>
    <w:p w14:paraId="3F2C04C2" w14:textId="545310D6" w:rsidR="00E27EF5" w:rsidRPr="005925C3" w:rsidRDefault="00E27EF5" w:rsidP="00FF754B">
      <w:pPr>
        <w:pStyle w:val="Paragraphedeliste"/>
        <w:keepLines/>
        <w:numPr>
          <w:ilvl w:val="0"/>
          <w:numId w:val="27"/>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rPr>
      </w:pPr>
      <w:r w:rsidRPr="005925C3">
        <w:rPr>
          <w:rFonts w:eastAsia="Times New Roman" w:cstheme="minorHAnsi"/>
          <w:i/>
          <w:color w:val="FF0000"/>
        </w:rPr>
        <w:t>Red italics</w:t>
      </w:r>
      <w:r w:rsidR="00871F2E">
        <w:rPr>
          <w:rFonts w:eastAsia="Times New Roman" w:cstheme="minorHAnsi"/>
          <w:i/>
          <w:color w:val="FF0000"/>
        </w:rPr>
        <w:t xml:space="preserve"> </w:t>
      </w:r>
      <w:r w:rsidRPr="005925C3">
        <w:rPr>
          <w:rFonts w:eastAsia="Times New Roman" w:cstheme="minorHAnsi"/>
        </w:rPr>
        <w:t xml:space="preserve">are pronunciation guides </w:t>
      </w:r>
      <w:r w:rsidR="00A13CC3">
        <w:rPr>
          <w:rFonts w:eastAsia="Times New Roman" w:cstheme="minorHAnsi"/>
        </w:rPr>
        <w:t xml:space="preserve">indicating </w:t>
      </w:r>
      <w:r w:rsidRPr="005925C3">
        <w:rPr>
          <w:rFonts w:eastAsia="Times New Roman" w:cstheme="minorHAnsi"/>
        </w:rPr>
        <w:t xml:space="preserve">how </w:t>
      </w:r>
      <w:r w:rsidR="00D87F73" w:rsidRPr="005925C3">
        <w:rPr>
          <w:rFonts w:eastAsia="Times New Roman" w:cstheme="minorHAnsi"/>
        </w:rPr>
        <w:t>the word</w:t>
      </w:r>
      <w:r w:rsidRPr="005925C3">
        <w:rPr>
          <w:rFonts w:eastAsia="Times New Roman" w:cstheme="minorHAnsi"/>
        </w:rPr>
        <w:t xml:space="preserve"> will be spoken. </w:t>
      </w:r>
    </w:p>
    <w:p w14:paraId="17D18942" w14:textId="77FA27D3" w:rsidR="00D75084" w:rsidRPr="005E27DD" w:rsidRDefault="0003279B" w:rsidP="005E27DD">
      <w:pPr>
        <w:pStyle w:val="Paragraphedeliste"/>
        <w:keepLines/>
        <w:numPr>
          <w:ilvl w:val="0"/>
          <w:numId w:val="5"/>
        </w:numPr>
        <w:pBdr>
          <w:top w:val="single" w:sz="4" w:space="1" w:color="auto"/>
          <w:left w:val="single" w:sz="4" w:space="4" w:color="auto"/>
          <w:bottom w:val="single" w:sz="4" w:space="1" w:color="auto"/>
          <w:right w:val="single" w:sz="4" w:space="4" w:color="auto"/>
        </w:pBdr>
        <w:shd w:val="clear" w:color="auto" w:fill="FFFF99"/>
        <w:spacing w:after="240"/>
        <w:ind w:left="331" w:right="86" w:hanging="245"/>
        <w:rPr>
          <w:rFonts w:eastAsia="Times New Roman" w:cstheme="minorHAnsi"/>
        </w:rPr>
      </w:pPr>
      <w:r w:rsidRPr="005925C3">
        <w:rPr>
          <w:rFonts w:eastAsia="Times New Roman" w:cstheme="minorHAnsi"/>
        </w:rPr>
        <w:t>Filming should take no more than 10 minutes per step</w:t>
      </w:r>
      <w:r w:rsidRPr="00B07A3B">
        <w:rPr>
          <w:rFonts w:eastAsia="Times New Roman" w:cstheme="minorHAnsi"/>
        </w:rPr>
        <w:t>. If a step takes more than 10 minutes, prepare the product f</w:t>
      </w:r>
      <w:r w:rsidR="00A13CC3">
        <w:rPr>
          <w:rFonts w:eastAsia="Times New Roman" w:cstheme="minorHAnsi"/>
        </w:rPr>
        <w:t>or</w:t>
      </w:r>
      <w:r w:rsidRPr="00B07A3B">
        <w:rPr>
          <w:rFonts w:eastAsia="Times New Roman" w:cstheme="minorHAnsi"/>
        </w:rPr>
        <w:t xml:space="preserve"> that </w:t>
      </w:r>
      <w:proofErr w:type="gramStart"/>
      <w:r w:rsidRPr="00B07A3B">
        <w:rPr>
          <w:rFonts w:eastAsia="Times New Roman" w:cstheme="minorHAnsi"/>
        </w:rPr>
        <w:t>step in</w:t>
      </w:r>
      <w:proofErr w:type="gramEnd"/>
      <w:r w:rsidRPr="00B07A3B">
        <w:rPr>
          <w:rFonts w:eastAsia="Times New Roman" w:cstheme="minorHAnsi"/>
        </w:rPr>
        <w:t xml:space="preserve"> advance.</w:t>
      </w:r>
    </w:p>
    <w:p w14:paraId="213945EE" w14:textId="4FE64F0F" w:rsidR="00D75084" w:rsidRPr="00985FE6" w:rsidRDefault="00D75084" w:rsidP="003D40E8">
      <w:pPr>
        <w:pStyle w:val="Paragraphedeliste"/>
        <w:keepLines/>
        <w:numPr>
          <w:ilvl w:val="0"/>
          <w:numId w:val="27"/>
        </w:numPr>
        <w:pBdr>
          <w:top w:val="single" w:sz="4" w:space="1" w:color="auto"/>
          <w:left w:val="single" w:sz="4" w:space="4" w:color="auto"/>
          <w:bottom w:val="single" w:sz="4" w:space="1" w:color="auto"/>
          <w:right w:val="single" w:sz="4" w:space="4" w:color="auto"/>
        </w:pBdr>
        <w:shd w:val="clear" w:color="auto" w:fill="FFFF99"/>
        <w:spacing w:after="240" w:line="276" w:lineRule="auto"/>
        <w:ind w:left="331" w:right="86" w:hanging="245"/>
        <w:rPr>
          <w:rFonts w:eastAsia="Times New Roman" w:cstheme="minorHAnsi"/>
        </w:rPr>
      </w:pPr>
      <w:r w:rsidRPr="00B5116D">
        <w:rPr>
          <w:rFonts w:eastAsia="Times New Roman" w:cstheme="minorHAnsi"/>
        </w:rPr>
        <w:t xml:space="preserve">The three-digit </w:t>
      </w:r>
      <w:r w:rsidR="00D5169F" w:rsidRPr="00AF3977">
        <w:rPr>
          <w:rFonts w:eastAsia="Times New Roman" w:cstheme="minorHAnsi"/>
          <w:b/>
          <w:bCs/>
        </w:rPr>
        <w:t>shots</w:t>
      </w:r>
      <w:r w:rsidR="00D5169F">
        <w:rPr>
          <w:rFonts w:eastAsia="Times New Roman" w:cstheme="minorHAnsi"/>
        </w:rPr>
        <w:t xml:space="preserve"> </w:t>
      </w:r>
      <w:r w:rsidRPr="00B5116D">
        <w:rPr>
          <w:rFonts w:eastAsia="Times New Roman" w:cstheme="minorHAnsi"/>
        </w:rPr>
        <w:t xml:space="preserve">(e.g., 2.1.1., 2.2.2.) </w:t>
      </w:r>
      <w:r w:rsidR="00D5169F">
        <w:rPr>
          <w:rFonts w:eastAsia="Times New Roman" w:cstheme="minorHAnsi"/>
        </w:rPr>
        <w:t>are</w:t>
      </w:r>
      <w:r w:rsidR="00D5169F" w:rsidRPr="00B5116D">
        <w:rPr>
          <w:rFonts w:eastAsia="Times New Roman" w:cstheme="minorHAnsi"/>
        </w:rPr>
        <w:t xml:space="preserve"> </w:t>
      </w:r>
      <w:r w:rsidRPr="00D5169F">
        <w:rPr>
          <w:rFonts w:eastAsia="Times New Roman" w:cstheme="minorHAnsi"/>
        </w:rPr>
        <w:t>the</w:t>
      </w:r>
      <w:r w:rsidR="00D5169F" w:rsidRPr="00AF3977">
        <w:rPr>
          <w:rFonts w:eastAsia="Times New Roman" w:cstheme="minorHAnsi"/>
        </w:rPr>
        <w:t xml:space="preserve"> actions</w:t>
      </w:r>
      <w:r w:rsidRPr="00B5116D">
        <w:rPr>
          <w:rFonts w:eastAsia="Times New Roman" w:cstheme="minorHAnsi"/>
        </w:rPr>
        <w:t xml:space="preserve"> that </w:t>
      </w:r>
      <w:r w:rsidR="00E04EFB">
        <w:rPr>
          <w:rFonts w:eastAsia="Times New Roman" w:cstheme="minorHAnsi"/>
        </w:rPr>
        <w:t>the</w:t>
      </w:r>
      <w:r w:rsidRPr="00B5116D">
        <w:rPr>
          <w:rFonts w:eastAsia="Times New Roman" w:cstheme="minorHAnsi"/>
        </w:rPr>
        <w:t xml:space="preserve"> videographer will capture.</w:t>
      </w:r>
      <w:r w:rsidRPr="00985FE6">
        <w:rPr>
          <w:rFonts w:eastAsia="Times New Roman" w:cstheme="minorHAnsi"/>
        </w:rPr>
        <w:t xml:space="preserve"> </w:t>
      </w:r>
    </w:p>
    <w:p w14:paraId="2A467797" w14:textId="77777777" w:rsidR="00992857" w:rsidRPr="00B07A3B" w:rsidRDefault="00992857" w:rsidP="00DC2504">
      <w:pPr>
        <w:rPr>
          <w:rFonts w:cstheme="minorHAnsi"/>
        </w:rPr>
      </w:pPr>
    </w:p>
    <w:p w14:paraId="2038C998" w14:textId="74EF5DCF" w:rsidR="00E311CD" w:rsidRPr="00E311CD" w:rsidRDefault="00E311CD" w:rsidP="00E311CD">
      <w:pPr>
        <w:pStyle w:val="Paragraphedeliste"/>
        <w:numPr>
          <w:ilvl w:val="0"/>
          <w:numId w:val="3"/>
        </w:numPr>
        <w:rPr>
          <w:rFonts w:cstheme="minorHAnsi"/>
          <w:b/>
          <w:bCs/>
        </w:rPr>
      </w:pPr>
      <w:r w:rsidRPr="00E311CD">
        <w:rPr>
          <w:rFonts w:cstheme="minorHAnsi"/>
          <w:b/>
          <w:bCs/>
        </w:rPr>
        <w:t xml:space="preserve">Preparation of </w:t>
      </w:r>
      <w:r>
        <w:rPr>
          <w:rFonts w:cstheme="minorHAnsi"/>
          <w:b/>
          <w:bCs/>
        </w:rPr>
        <w:t>C</w:t>
      </w:r>
      <w:r w:rsidRPr="00E311CD">
        <w:rPr>
          <w:rFonts w:cstheme="minorHAnsi"/>
          <w:b/>
          <w:bCs/>
        </w:rPr>
        <w:t>ustom-</w:t>
      </w:r>
      <w:r>
        <w:rPr>
          <w:rFonts w:cstheme="minorHAnsi"/>
          <w:b/>
          <w:bCs/>
        </w:rPr>
        <w:t>M</w:t>
      </w:r>
      <w:r w:rsidRPr="00E311CD">
        <w:rPr>
          <w:rFonts w:cstheme="minorHAnsi"/>
          <w:b/>
          <w:bCs/>
        </w:rPr>
        <w:t>ade Fluorescent Secondary Antibodies</w:t>
      </w:r>
    </w:p>
    <w:p w14:paraId="314C5FBA" w14:textId="21069AA7" w:rsidR="00985FE6" w:rsidRDefault="00D7547B" w:rsidP="00985FE6">
      <w:pPr>
        <w:pStyle w:val="Paragraphedeliste"/>
        <w:spacing w:before="120"/>
        <w:ind w:left="360"/>
        <w:contextualSpacing w:val="0"/>
        <w:rPr>
          <w:rFonts w:cstheme="minorHAnsi"/>
        </w:rPr>
      </w:pPr>
      <w:r>
        <w:rPr>
          <w:rFonts w:cstheme="minorHAnsi"/>
          <w:b/>
          <w:bCs/>
        </w:rPr>
        <w:t xml:space="preserve">Demonstrator: </w:t>
      </w:r>
      <w:ins w:id="115" w:author="Marina Cunquero" w:date="2025-05-14T16:52:00Z">
        <w:r w:rsidR="00166634">
          <w:rPr>
            <w:rFonts w:cstheme="minorHAnsi"/>
          </w:rPr>
          <w:t xml:space="preserve">Maria </w:t>
        </w:r>
        <w:r w:rsidR="00D342B2">
          <w:rPr>
            <w:rFonts w:cstheme="minorHAnsi"/>
          </w:rPr>
          <w:t>Marsal</w:t>
        </w:r>
      </w:ins>
      <w:r w:rsidR="00FF25E5">
        <w:rPr>
          <w:rFonts w:cstheme="minorHAnsi"/>
        </w:rPr>
        <w:t xml:space="preserve"> </w:t>
      </w:r>
    </w:p>
    <w:p w14:paraId="5B94155B" w14:textId="77777777" w:rsidR="00985FE6" w:rsidRPr="00B07A3B" w:rsidRDefault="00985FE6" w:rsidP="00985FE6">
      <w:pPr>
        <w:widowControl w:val="0"/>
        <w:autoSpaceDE w:val="0"/>
        <w:autoSpaceDN w:val="0"/>
        <w:adjustRightInd w:val="0"/>
        <w:rPr>
          <w:rFonts w:eastAsia="Times New Roman" w:cstheme="minorHAnsi"/>
          <w:color w:val="000000"/>
        </w:rPr>
      </w:pPr>
    </w:p>
    <w:p w14:paraId="5B043E31" w14:textId="6A345D91" w:rsidR="00985FE6" w:rsidRPr="00B07A3B" w:rsidRDefault="000F326F" w:rsidP="00985FE6">
      <w:pPr>
        <w:widowControl w:val="0"/>
        <w:pBdr>
          <w:top w:val="single" w:sz="4" w:space="1" w:color="auto"/>
          <w:left w:val="single" w:sz="4" w:space="4" w:color="auto"/>
          <w:bottom w:val="single" w:sz="4" w:space="1" w:color="auto"/>
          <w:right w:val="single" w:sz="4" w:space="4" w:color="auto"/>
        </w:pBdr>
        <w:shd w:val="clear" w:color="auto" w:fill="FFFF99"/>
        <w:autoSpaceDE w:val="0"/>
        <w:autoSpaceDN w:val="0"/>
        <w:adjustRightInd w:val="0"/>
        <w:ind w:right="86"/>
        <w:rPr>
          <w:rFonts w:eastAsia="Times New Roman" w:cstheme="minorHAnsi"/>
          <w:color w:val="000000"/>
        </w:rPr>
      </w:pPr>
      <w:r>
        <w:t>If the same person is the demonstrator throughout, mention them once here and remove the "Demonstrator" field from the other sections; if the demonstrator changes, retain the field in the respective sections.</w:t>
      </w:r>
    </w:p>
    <w:p w14:paraId="6FE16670" w14:textId="77777777" w:rsidR="00985FE6" w:rsidRDefault="00985FE6" w:rsidP="00985FE6">
      <w:pPr>
        <w:pStyle w:val="Paragraphedeliste"/>
        <w:spacing w:before="120"/>
        <w:ind w:left="360"/>
        <w:contextualSpacing w:val="0"/>
        <w:rPr>
          <w:rFonts w:cstheme="minorHAnsi"/>
        </w:rPr>
      </w:pPr>
    </w:p>
    <w:p w14:paraId="30694E48" w14:textId="6B8ED084" w:rsidR="00B614C0" w:rsidRDefault="00DB5B64" w:rsidP="00DB5B64">
      <w:pPr>
        <w:pStyle w:val="Narration"/>
        <w:numPr>
          <w:ilvl w:val="1"/>
          <w:numId w:val="3"/>
        </w:numPr>
        <w:rPr>
          <w:lang w:val="en-IN"/>
        </w:rPr>
      </w:pPr>
      <w:r w:rsidRPr="1A064076">
        <w:rPr>
          <w:lang w:val="en-IN"/>
        </w:rPr>
        <w:t xml:space="preserve">To begin, obtain </w:t>
      </w:r>
      <w:del w:id="116" w:author="Marina Cunquero" w:date="2025-05-21T16:05:00Z">
        <w:r w:rsidRPr="1A064076" w:rsidDel="00DB5B64">
          <w:rPr>
            <w:lang w:val="en-IN"/>
          </w:rPr>
          <w:delText>0.02 milligram-</w:delText>
        </w:r>
      </w:del>
      <w:ins w:id="117" w:author="Marina Cunquero" w:date="2025-05-21T16:05:00Z">
        <w:r w:rsidR="000F46E1" w:rsidRPr="1A064076">
          <w:rPr>
            <w:lang w:val="en-IN"/>
          </w:rPr>
          <w:t xml:space="preserve">the fluorophore </w:t>
        </w:r>
      </w:ins>
      <w:r w:rsidRPr="1A064076">
        <w:rPr>
          <w:lang w:val="en-IN"/>
        </w:rPr>
        <w:t xml:space="preserve">aliquots </w:t>
      </w:r>
      <w:del w:id="118" w:author="Marina Cunquero" w:date="2025-05-21T16:05:00Z">
        <w:r w:rsidRPr="1A064076" w:rsidDel="00DB5B64">
          <w:rPr>
            <w:lang w:val="en-IN"/>
          </w:rPr>
          <w:delText xml:space="preserve">of </w:delText>
        </w:r>
        <w:r w:rsidRPr="1A064076" w:rsidDel="00E311CD">
          <w:rPr>
            <w:lang w:val="en-IN"/>
          </w:rPr>
          <w:delText>the custom-made</w:delText>
        </w:r>
        <w:r w:rsidRPr="1A064076" w:rsidDel="00DB5B64">
          <w:rPr>
            <w:lang w:val="en-IN"/>
          </w:rPr>
          <w:delText xml:space="preserve"> fluorophore</w:delText>
        </w:r>
      </w:del>
      <w:ins w:id="119" w:author="Marina Cunquero" w:date="2025-05-21T16:05:00Z">
        <w:r w:rsidR="003843DA" w:rsidRPr="1A064076">
          <w:rPr>
            <w:lang w:val="en-IN"/>
          </w:rPr>
          <w:t>previously</w:t>
        </w:r>
      </w:ins>
      <w:r w:rsidRPr="1A064076">
        <w:rPr>
          <w:lang w:val="en-IN"/>
        </w:rPr>
        <w:t xml:space="preserve"> dissolved in anhydrous dimethyl sulfoxide</w:t>
      </w:r>
      <w:ins w:id="120" w:author="Marina Cunquero" w:date="2025-05-21T16:05:00Z">
        <w:r w:rsidR="003843DA" w:rsidRPr="1A064076">
          <w:rPr>
            <w:lang w:val="en-IN"/>
          </w:rPr>
          <w:t xml:space="preserve"> (DMSO)</w:t>
        </w:r>
      </w:ins>
      <w:ins w:id="121" w:author="Marina Cunquero" w:date="2025-05-21T16:09:00Z">
        <w:r w:rsidR="004B05B9" w:rsidRPr="1A064076">
          <w:rPr>
            <w:lang w:val="en-IN"/>
          </w:rPr>
          <w:t>,</w:t>
        </w:r>
      </w:ins>
      <w:ins w:id="122" w:author="Marina Cunquero" w:date="2025-05-21T16:05:00Z">
        <w:r w:rsidR="003843DA" w:rsidRPr="1A064076">
          <w:rPr>
            <w:lang w:val="en-IN"/>
          </w:rPr>
          <w:t xml:space="preserve"> dehydrated</w:t>
        </w:r>
      </w:ins>
      <w:ins w:id="123" w:author="Marina Cunquero" w:date="2025-05-21T16:09:00Z">
        <w:r w:rsidR="004B05B9" w:rsidRPr="1A064076">
          <w:rPr>
            <w:lang w:val="en-IN"/>
          </w:rPr>
          <w:t xml:space="preserve"> and </w:t>
        </w:r>
      </w:ins>
      <w:ins w:id="124" w:author="Maria Marsal" w:date="2025-05-21T14:50:00Z">
        <w:r w:rsidR="4965B02B" w:rsidRPr="1A064076">
          <w:rPr>
            <w:lang w:val="en-IN"/>
          </w:rPr>
          <w:t>frozen</w:t>
        </w:r>
      </w:ins>
      <w:ins w:id="125" w:author="Marina Cunquero" w:date="2025-05-21T16:09:00Z">
        <w:del w:id="126" w:author="Maria Marsal" w:date="2025-05-21T14:50:00Z">
          <w:r w:rsidRPr="1A064076" w:rsidDel="004B05B9">
            <w:rPr>
              <w:lang w:val="en-IN"/>
            </w:rPr>
            <w:delText>freeze</w:delText>
          </w:r>
        </w:del>
      </w:ins>
      <w:del w:id="127" w:author="Maria Marsal" w:date="2025-05-21T14:50:00Z">
        <w:r w:rsidRPr="1A064076" w:rsidDel="00732916">
          <w:rPr>
            <w:lang w:val="en-IN"/>
          </w:rPr>
          <w:delText xml:space="preserve"> </w:delText>
        </w:r>
      </w:del>
      <w:r w:rsidRPr="1A064076">
        <w:rPr>
          <w:b/>
          <w:bCs/>
          <w:lang w:val="en-IN"/>
        </w:rPr>
        <w:t xml:space="preserve">[1]. </w:t>
      </w:r>
      <w:r w:rsidRPr="1A064076">
        <w:rPr>
          <w:lang w:val="en-IN"/>
        </w:rPr>
        <w:t xml:space="preserve">Add 1 to 10 microliters of </w:t>
      </w:r>
      <w:del w:id="128" w:author="Marina Cunquero" w:date="2025-05-21T16:06:00Z">
        <w:r w:rsidRPr="1A064076" w:rsidDel="00DB5B64">
          <w:rPr>
            <w:lang w:val="en-IN"/>
          </w:rPr>
          <w:delText>dimethyl sulfoxide</w:delText>
        </w:r>
      </w:del>
      <w:ins w:id="129" w:author="Marina Cunquero" w:date="2025-05-21T16:06:00Z">
        <w:r w:rsidR="0010730C" w:rsidRPr="1A064076">
          <w:rPr>
            <w:lang w:val="en-IN"/>
          </w:rPr>
          <w:t>DMSO</w:t>
        </w:r>
      </w:ins>
      <w:r w:rsidRPr="1A064076">
        <w:rPr>
          <w:lang w:val="en-IN"/>
        </w:rPr>
        <w:t xml:space="preserve"> to an aliquot </w:t>
      </w:r>
      <w:r w:rsidRPr="1A064076">
        <w:rPr>
          <w:b/>
          <w:bCs/>
          <w:lang w:val="en-IN"/>
        </w:rPr>
        <w:t>[2]</w:t>
      </w:r>
      <w:r w:rsidRPr="1A064076">
        <w:rPr>
          <w:lang w:val="en-IN"/>
        </w:rPr>
        <w:t>.</w:t>
      </w:r>
    </w:p>
    <w:p w14:paraId="3CC33FBA" w14:textId="66E3ACF4" w:rsidR="00DB5B64" w:rsidRDefault="00DB5B64" w:rsidP="00B614C0">
      <w:pPr>
        <w:pStyle w:val="Narration"/>
        <w:numPr>
          <w:ilvl w:val="2"/>
          <w:numId w:val="3"/>
        </w:numPr>
        <w:rPr>
          <w:lang w:val="en-IN"/>
        </w:rPr>
      </w:pPr>
      <w:r>
        <w:rPr>
          <w:lang w:val="en-IN"/>
        </w:rPr>
        <w:t xml:space="preserve">WIDE: Talent holding 0.02 mg aliquots of the fluorophore. </w:t>
      </w:r>
    </w:p>
    <w:p w14:paraId="2F95F3B0" w14:textId="33AB69F5" w:rsidR="00B614C0" w:rsidRPr="0023694A" w:rsidRDefault="00B614C0" w:rsidP="00B614C0">
      <w:pPr>
        <w:pStyle w:val="Narration"/>
        <w:numPr>
          <w:ilvl w:val="2"/>
          <w:numId w:val="3"/>
        </w:numPr>
        <w:rPr>
          <w:lang w:val="en-IN"/>
        </w:rPr>
      </w:pPr>
      <w:r w:rsidRPr="1A064076">
        <w:rPr>
          <w:lang w:val="en-IN"/>
        </w:rPr>
        <w:t xml:space="preserve">Talent pipetting and dissolving the fluorophore aliquot into a small Eppendorf tube using dimethyl sulfoxide or </w:t>
      </w:r>
      <w:ins w:id="130" w:author="Maria Marsal" w:date="2025-05-21T14:51:00Z">
        <w:r w:rsidR="62001EBC" w:rsidRPr="1A064076">
          <w:rPr>
            <w:lang w:val="en-IN"/>
          </w:rPr>
          <w:t xml:space="preserve">otherwise </w:t>
        </w:r>
      </w:ins>
      <w:r w:rsidRPr="1A064076">
        <w:rPr>
          <w:lang w:val="en-IN"/>
        </w:rPr>
        <w:t>ultrapure water</w:t>
      </w:r>
      <w:ins w:id="131" w:author="Maria Marsal" w:date="2025-05-21T14:51:00Z">
        <w:r w:rsidR="44CF4916" w:rsidRPr="1A064076">
          <w:rPr>
            <w:lang w:val="en-IN"/>
          </w:rPr>
          <w:t xml:space="preserve"> for Alexa Fluor 405</w:t>
        </w:r>
      </w:ins>
      <w:r w:rsidRPr="1A064076">
        <w:rPr>
          <w:lang w:val="en-IN"/>
        </w:rPr>
        <w:t>.</w:t>
      </w:r>
    </w:p>
    <w:p w14:paraId="466BC5F4" w14:textId="77777777" w:rsidR="00B614C0" w:rsidRDefault="00B614C0" w:rsidP="00B614C0">
      <w:pPr>
        <w:pStyle w:val="Narration"/>
        <w:ind w:left="1627" w:firstLine="0"/>
        <w:rPr>
          <w:lang w:val="en-IN"/>
        </w:rPr>
      </w:pPr>
    </w:p>
    <w:p w14:paraId="5B5CFCBB" w14:textId="77777777" w:rsidR="00B614C0" w:rsidRDefault="00DB5B64" w:rsidP="00DB5B64">
      <w:pPr>
        <w:pStyle w:val="Narration"/>
        <w:numPr>
          <w:ilvl w:val="1"/>
          <w:numId w:val="3"/>
        </w:numPr>
        <w:rPr>
          <w:lang w:val="en-IN"/>
        </w:rPr>
      </w:pPr>
      <w:r>
        <w:rPr>
          <w:lang w:val="en-IN"/>
        </w:rPr>
        <w:t>Now combine</w:t>
      </w:r>
      <w:r w:rsidRPr="0023694A">
        <w:rPr>
          <w:lang w:val="en-IN"/>
        </w:rPr>
        <w:t xml:space="preserve"> 50 microliters of secondary immunoglobulin G or primary antibody, 6 microliters of 1 molar sodium bicarbonate, and 1 to 5 microliters of fluorophore</w:t>
      </w:r>
      <w:r>
        <w:rPr>
          <w:lang w:val="en-IN"/>
        </w:rPr>
        <w:t xml:space="preserve"> </w:t>
      </w:r>
      <w:r>
        <w:rPr>
          <w:b/>
          <w:bCs/>
          <w:lang w:val="en-IN"/>
        </w:rPr>
        <w:t xml:space="preserve">[1] </w:t>
      </w:r>
      <w:r>
        <w:rPr>
          <w:lang w:val="en-IN"/>
        </w:rPr>
        <w:t>and incubate</w:t>
      </w:r>
      <w:r w:rsidRPr="0023694A">
        <w:rPr>
          <w:lang w:val="en-IN"/>
        </w:rPr>
        <w:t xml:space="preserve"> on a rocking platform for 40 minutes at room temperature, protected from light </w:t>
      </w:r>
      <w:r w:rsidRPr="0023694A">
        <w:rPr>
          <w:b/>
          <w:bCs/>
          <w:lang w:val="en-IN"/>
        </w:rPr>
        <w:t>[</w:t>
      </w:r>
      <w:r>
        <w:rPr>
          <w:b/>
          <w:bCs/>
          <w:lang w:val="en-IN"/>
        </w:rPr>
        <w:t>2</w:t>
      </w:r>
      <w:r w:rsidRPr="0023694A">
        <w:rPr>
          <w:b/>
          <w:bCs/>
          <w:lang w:val="en-IN"/>
        </w:rPr>
        <w:t>]</w:t>
      </w:r>
      <w:r w:rsidRPr="0023694A">
        <w:rPr>
          <w:lang w:val="en-IN"/>
        </w:rPr>
        <w:t>.</w:t>
      </w:r>
    </w:p>
    <w:p w14:paraId="0060D760" w14:textId="6BC7643A" w:rsidR="00DB5B64" w:rsidRDefault="00DB5B64" w:rsidP="00B614C0">
      <w:pPr>
        <w:pStyle w:val="Narration"/>
        <w:numPr>
          <w:ilvl w:val="2"/>
          <w:numId w:val="3"/>
        </w:numPr>
        <w:rPr>
          <w:lang w:val="en-IN"/>
        </w:rPr>
      </w:pPr>
      <w:r w:rsidRPr="0023694A">
        <w:rPr>
          <w:lang w:val="en-IN"/>
        </w:rPr>
        <w:t>Talent combining the reagents in a microcentrifuge tube</w:t>
      </w:r>
      <w:r>
        <w:rPr>
          <w:lang w:val="en-IN"/>
        </w:rPr>
        <w:t>.</w:t>
      </w:r>
    </w:p>
    <w:p w14:paraId="67B9CF56" w14:textId="0F431C96" w:rsidR="00DB5B64" w:rsidRPr="0023694A" w:rsidRDefault="00DB5B64" w:rsidP="00DB5B64">
      <w:pPr>
        <w:pStyle w:val="Narration"/>
        <w:numPr>
          <w:ilvl w:val="2"/>
          <w:numId w:val="3"/>
        </w:numPr>
        <w:rPr>
          <w:lang w:val="en-IN"/>
        </w:rPr>
      </w:pPr>
      <w:r>
        <w:rPr>
          <w:lang w:val="en-IN"/>
        </w:rPr>
        <w:t xml:space="preserve">Talent </w:t>
      </w:r>
      <w:r w:rsidRPr="0023694A">
        <w:rPr>
          <w:lang w:val="en-IN"/>
        </w:rPr>
        <w:t>placing it on a rocking platform covered with foil.</w:t>
      </w:r>
    </w:p>
    <w:p w14:paraId="14A7AED5" w14:textId="20F78685" w:rsidR="00DB5B64" w:rsidRDefault="00DB5B64" w:rsidP="00DB5B64">
      <w:pPr>
        <w:pStyle w:val="Narration"/>
        <w:numPr>
          <w:ilvl w:val="1"/>
          <w:numId w:val="3"/>
        </w:numPr>
        <w:rPr>
          <w:lang w:val="en-IN"/>
        </w:rPr>
      </w:pPr>
      <w:r w:rsidRPr="0023694A">
        <w:rPr>
          <w:lang w:val="en-IN"/>
        </w:rPr>
        <w:t>While the reaction is progressing, remove the lids of the purification size exclusion columns</w:t>
      </w:r>
      <w:r>
        <w:rPr>
          <w:lang w:val="en-IN"/>
        </w:rPr>
        <w:t xml:space="preserve"> </w:t>
      </w:r>
      <w:r>
        <w:rPr>
          <w:b/>
          <w:bCs/>
          <w:lang w:val="en-IN"/>
        </w:rPr>
        <w:t>[1]</w:t>
      </w:r>
      <w:r w:rsidRPr="0023694A">
        <w:rPr>
          <w:lang w:val="en-IN"/>
        </w:rPr>
        <w:t xml:space="preserve"> and allow the buffer to pass through </w:t>
      </w:r>
      <w:r w:rsidRPr="0023694A">
        <w:rPr>
          <w:b/>
          <w:bCs/>
          <w:lang w:val="en-IN"/>
        </w:rPr>
        <w:t>[</w:t>
      </w:r>
      <w:r>
        <w:rPr>
          <w:b/>
          <w:bCs/>
          <w:lang w:val="en-IN"/>
        </w:rPr>
        <w:t>2</w:t>
      </w:r>
      <w:r w:rsidRPr="0023694A">
        <w:rPr>
          <w:b/>
          <w:bCs/>
          <w:lang w:val="en-IN"/>
        </w:rPr>
        <w:t>]</w:t>
      </w:r>
      <w:r w:rsidRPr="0023694A">
        <w:rPr>
          <w:lang w:val="en-IN"/>
        </w:rPr>
        <w:t xml:space="preserve">. </w:t>
      </w:r>
    </w:p>
    <w:p w14:paraId="1D359005" w14:textId="0608A4D2" w:rsidR="00DB5B64" w:rsidRDefault="00DB5B64" w:rsidP="00DB5B64">
      <w:pPr>
        <w:pStyle w:val="Narration"/>
        <w:numPr>
          <w:ilvl w:val="2"/>
          <w:numId w:val="3"/>
        </w:numPr>
        <w:rPr>
          <w:lang w:val="en-IN"/>
        </w:rPr>
      </w:pPr>
      <w:r w:rsidRPr="0023694A">
        <w:rPr>
          <w:lang w:val="en-IN"/>
        </w:rPr>
        <w:t>Talent removing column lids</w:t>
      </w:r>
      <w:r>
        <w:rPr>
          <w:lang w:val="en-IN"/>
        </w:rPr>
        <w:t>.</w:t>
      </w:r>
    </w:p>
    <w:p w14:paraId="2FF4F48F" w14:textId="77777777" w:rsidR="00B614C0" w:rsidRDefault="00DB5B64" w:rsidP="00DB5B64">
      <w:pPr>
        <w:pStyle w:val="Narration"/>
        <w:numPr>
          <w:ilvl w:val="2"/>
          <w:numId w:val="3"/>
        </w:numPr>
        <w:rPr>
          <w:lang w:val="en-IN"/>
        </w:rPr>
      </w:pPr>
      <w:r>
        <w:rPr>
          <w:lang w:val="en-IN"/>
        </w:rPr>
        <w:lastRenderedPageBreak/>
        <w:t xml:space="preserve">Shot of </w:t>
      </w:r>
      <w:r w:rsidRPr="0023694A">
        <w:rPr>
          <w:lang w:val="en-IN"/>
        </w:rPr>
        <w:t>the buffer drip</w:t>
      </w:r>
      <w:r>
        <w:rPr>
          <w:lang w:val="en-IN"/>
        </w:rPr>
        <w:t>ping</w:t>
      </w:r>
      <w:r w:rsidRPr="0023694A">
        <w:rPr>
          <w:lang w:val="en-IN"/>
        </w:rPr>
        <w:t xml:space="preserve"> through.</w:t>
      </w:r>
    </w:p>
    <w:p w14:paraId="1710E809" w14:textId="6FD3D3CD" w:rsidR="00B614C0" w:rsidRDefault="00B614C0" w:rsidP="00B614C0">
      <w:pPr>
        <w:pStyle w:val="Narration"/>
        <w:numPr>
          <w:ilvl w:val="1"/>
          <w:numId w:val="3"/>
        </w:numPr>
        <w:rPr>
          <w:lang w:val="en-IN"/>
        </w:rPr>
      </w:pPr>
      <w:r w:rsidRPr="1A064076">
        <w:rPr>
          <w:lang w:val="en-IN"/>
        </w:rPr>
        <w:t xml:space="preserve">Equilibrate the column by running 3 rounds of 2 to 3 </w:t>
      </w:r>
      <w:proofErr w:type="spellStart"/>
      <w:r w:rsidRPr="1A064076">
        <w:rPr>
          <w:lang w:val="en-IN"/>
        </w:rPr>
        <w:t>milliliters</w:t>
      </w:r>
      <w:proofErr w:type="spellEnd"/>
      <w:r w:rsidRPr="1A064076">
        <w:rPr>
          <w:lang w:val="en-IN"/>
        </w:rPr>
        <w:t xml:space="preserve"> of PBS through the column </w:t>
      </w:r>
      <w:r w:rsidRPr="1A064076">
        <w:rPr>
          <w:b/>
          <w:bCs/>
          <w:lang w:val="en-IN"/>
        </w:rPr>
        <w:t>[1]</w:t>
      </w:r>
      <w:r w:rsidRPr="1A064076">
        <w:rPr>
          <w:lang w:val="en-IN"/>
        </w:rPr>
        <w:t xml:space="preserve">. If the last equilibration finishes before incubation ends, </w:t>
      </w:r>
      <w:del w:id="132" w:author="Maria Marsal" w:date="2025-05-21T14:54:00Z">
        <w:r w:rsidRPr="1A064076" w:rsidDel="00B614C0">
          <w:rPr>
            <w:lang w:val="en-IN"/>
          </w:rPr>
          <w:delText xml:space="preserve">replace </w:delText>
        </w:r>
      </w:del>
      <w:ins w:id="133" w:author="Maria Marsal" w:date="2025-05-21T14:54:00Z">
        <w:r w:rsidR="5CB971C6" w:rsidRPr="1A064076">
          <w:rPr>
            <w:lang w:val="en-IN"/>
          </w:rPr>
          <w:t xml:space="preserve">put the </w:t>
        </w:r>
      </w:ins>
      <w:proofErr w:type="spellStart"/>
      <w:r w:rsidRPr="1A064076">
        <w:rPr>
          <w:lang w:val="en-IN"/>
        </w:rPr>
        <w:t>the</w:t>
      </w:r>
      <w:proofErr w:type="spellEnd"/>
      <w:r w:rsidRPr="1A064076">
        <w:rPr>
          <w:lang w:val="en-IN"/>
        </w:rPr>
        <w:t xml:space="preserve"> lids </w:t>
      </w:r>
      <w:ins w:id="134" w:author="Maria Marsal" w:date="2025-05-21T14:55:00Z">
        <w:r w:rsidR="6822E688" w:rsidRPr="1A064076">
          <w:rPr>
            <w:lang w:val="en-IN"/>
          </w:rPr>
          <w:t xml:space="preserve">back to avoid them drying up </w:t>
        </w:r>
      </w:ins>
      <w:r w:rsidRPr="1A064076">
        <w:rPr>
          <w:lang w:val="en-IN"/>
        </w:rPr>
        <w:t xml:space="preserve">and wait for the reaction to finish </w:t>
      </w:r>
      <w:r w:rsidRPr="1A064076">
        <w:rPr>
          <w:b/>
          <w:bCs/>
          <w:lang w:val="en-IN"/>
        </w:rPr>
        <w:t>[2]</w:t>
      </w:r>
      <w:r w:rsidRPr="1A064076">
        <w:rPr>
          <w:lang w:val="en-IN"/>
        </w:rPr>
        <w:t>.</w:t>
      </w:r>
    </w:p>
    <w:p w14:paraId="0F1FE1B4" w14:textId="77777777" w:rsidR="00B614C0" w:rsidRDefault="00DB5B64" w:rsidP="00B614C0">
      <w:pPr>
        <w:pStyle w:val="Narration"/>
        <w:numPr>
          <w:ilvl w:val="2"/>
          <w:numId w:val="3"/>
        </w:numPr>
        <w:rPr>
          <w:lang w:val="en-IN"/>
        </w:rPr>
      </w:pPr>
      <w:r w:rsidRPr="0023694A">
        <w:rPr>
          <w:lang w:val="en-IN"/>
        </w:rPr>
        <w:t>Talent using a pipette to add phosphate-buffered saline to the column for equilibration.</w:t>
      </w:r>
    </w:p>
    <w:p w14:paraId="5E541578" w14:textId="09369C89" w:rsidR="00DB5B64" w:rsidRPr="0023694A" w:rsidRDefault="00DB5B64" w:rsidP="00B614C0">
      <w:pPr>
        <w:pStyle w:val="Narration"/>
        <w:numPr>
          <w:ilvl w:val="2"/>
          <w:numId w:val="3"/>
        </w:numPr>
        <w:rPr>
          <w:lang w:val="en-IN"/>
        </w:rPr>
      </w:pPr>
      <w:r w:rsidRPr="0023694A">
        <w:rPr>
          <w:lang w:val="en-IN"/>
        </w:rPr>
        <w:t>Talent replacing the column lids and setting the columns aside.</w:t>
      </w:r>
    </w:p>
    <w:p w14:paraId="3BFF42D6" w14:textId="12B47F85" w:rsidR="00B614C0" w:rsidRDefault="00DB5B64" w:rsidP="00DB5B64">
      <w:pPr>
        <w:pStyle w:val="Narration"/>
        <w:numPr>
          <w:ilvl w:val="1"/>
          <w:numId w:val="3"/>
        </w:numPr>
        <w:rPr>
          <w:lang w:val="en-IN"/>
        </w:rPr>
      </w:pPr>
      <w:r w:rsidRPr="0023694A">
        <w:rPr>
          <w:lang w:val="en-IN"/>
        </w:rPr>
        <w:t xml:space="preserve">After incubation, add 140 microliters of </w:t>
      </w:r>
      <w:r w:rsidR="00B614C0">
        <w:rPr>
          <w:lang w:val="en-IN"/>
        </w:rPr>
        <w:t>PBS</w:t>
      </w:r>
      <w:r w:rsidRPr="0023694A">
        <w:rPr>
          <w:lang w:val="en-IN"/>
        </w:rPr>
        <w:t xml:space="preserve"> to the </w:t>
      </w:r>
      <w:r w:rsidR="00B614C0" w:rsidRPr="0023694A">
        <w:rPr>
          <w:lang w:val="en-IN"/>
        </w:rPr>
        <w:t>labelling</w:t>
      </w:r>
      <w:r w:rsidRPr="0023694A">
        <w:rPr>
          <w:lang w:val="en-IN"/>
        </w:rPr>
        <w:t xml:space="preserve"> reaction to bring the volume to approximately 200 microliters and vortex it </w:t>
      </w:r>
      <w:r w:rsidRPr="0023694A">
        <w:rPr>
          <w:b/>
          <w:bCs/>
          <w:lang w:val="en-IN"/>
        </w:rPr>
        <w:t>[1]</w:t>
      </w:r>
      <w:r w:rsidRPr="0023694A">
        <w:rPr>
          <w:lang w:val="en-IN"/>
        </w:rPr>
        <w:t xml:space="preserve">. Add the solution to the </w:t>
      </w:r>
      <w:r w:rsidR="00B614C0" w:rsidRPr="0023694A">
        <w:rPr>
          <w:lang w:val="en-IN"/>
        </w:rPr>
        <w:t>centre</w:t>
      </w:r>
      <w:r w:rsidRPr="0023694A">
        <w:rPr>
          <w:lang w:val="en-IN"/>
        </w:rPr>
        <w:t xml:space="preserve"> of the column and </w:t>
      </w:r>
      <w:r w:rsidR="00B614C0">
        <w:rPr>
          <w:lang w:val="en-IN"/>
        </w:rPr>
        <w:t>let</w:t>
      </w:r>
      <w:r w:rsidRPr="0023694A">
        <w:rPr>
          <w:lang w:val="en-IN"/>
        </w:rPr>
        <w:t xml:space="preserve"> it to enter</w:t>
      </w:r>
      <w:r w:rsidR="00B614C0">
        <w:rPr>
          <w:lang w:val="en-IN"/>
        </w:rPr>
        <w:t xml:space="preserve"> the column</w:t>
      </w:r>
      <w:r w:rsidRPr="0023694A">
        <w:rPr>
          <w:lang w:val="en-IN"/>
        </w:rPr>
        <w:t xml:space="preserve"> </w:t>
      </w:r>
      <w:r w:rsidRPr="0023694A">
        <w:rPr>
          <w:b/>
          <w:bCs/>
          <w:lang w:val="en-IN"/>
        </w:rPr>
        <w:t>[2]</w:t>
      </w:r>
      <w:r w:rsidRPr="0023694A">
        <w:rPr>
          <w:lang w:val="en-IN"/>
        </w:rPr>
        <w:t xml:space="preserve">. </w:t>
      </w:r>
    </w:p>
    <w:p w14:paraId="727B56CC" w14:textId="77777777" w:rsidR="00B614C0" w:rsidRDefault="00DB5B64" w:rsidP="00B614C0">
      <w:pPr>
        <w:pStyle w:val="Narration"/>
        <w:numPr>
          <w:ilvl w:val="2"/>
          <w:numId w:val="3"/>
        </w:numPr>
        <w:rPr>
          <w:lang w:val="en-IN"/>
        </w:rPr>
      </w:pPr>
      <w:r w:rsidRPr="0023694A">
        <w:rPr>
          <w:lang w:val="en-IN"/>
        </w:rPr>
        <w:t xml:space="preserve">Talent adding phosphate-buffered saline to the reaction tube and </w:t>
      </w:r>
      <w:proofErr w:type="spellStart"/>
      <w:r w:rsidRPr="0023694A">
        <w:rPr>
          <w:lang w:val="en-IN"/>
        </w:rPr>
        <w:t>vortexing</w:t>
      </w:r>
      <w:proofErr w:type="spellEnd"/>
      <w:r w:rsidRPr="0023694A">
        <w:rPr>
          <w:lang w:val="en-IN"/>
        </w:rPr>
        <w:t>.</w:t>
      </w:r>
    </w:p>
    <w:p w14:paraId="710D6156" w14:textId="0E4C106C" w:rsidR="00B614C0" w:rsidRDefault="00DB5B64" w:rsidP="00B614C0">
      <w:pPr>
        <w:pStyle w:val="Narration"/>
        <w:numPr>
          <w:ilvl w:val="2"/>
          <w:numId w:val="3"/>
        </w:numPr>
        <w:rPr>
          <w:lang w:val="en-IN"/>
        </w:rPr>
      </w:pPr>
      <w:r w:rsidRPr="0023694A">
        <w:rPr>
          <w:lang w:val="en-IN"/>
        </w:rPr>
        <w:t xml:space="preserve">Talent carefully pipetting the solution into the </w:t>
      </w:r>
      <w:r w:rsidR="00B614C0" w:rsidRPr="0023694A">
        <w:rPr>
          <w:lang w:val="en-IN"/>
        </w:rPr>
        <w:t>centre</w:t>
      </w:r>
      <w:r w:rsidRPr="0023694A">
        <w:rPr>
          <w:lang w:val="en-IN"/>
        </w:rPr>
        <w:t xml:space="preserve"> of the column.</w:t>
      </w:r>
    </w:p>
    <w:p w14:paraId="7D079397" w14:textId="63BF5051" w:rsidR="00B614C0" w:rsidRDefault="00B614C0" w:rsidP="00B614C0">
      <w:pPr>
        <w:pStyle w:val="Narration"/>
        <w:numPr>
          <w:ilvl w:val="1"/>
          <w:numId w:val="3"/>
        </w:numPr>
        <w:rPr>
          <w:lang w:val="en-IN"/>
        </w:rPr>
      </w:pPr>
      <w:r w:rsidRPr="0023694A">
        <w:rPr>
          <w:lang w:val="en-IN"/>
        </w:rPr>
        <w:t xml:space="preserve">After the last drop has eluted, push the solution with 550 microliters of </w:t>
      </w:r>
      <w:r>
        <w:rPr>
          <w:lang w:val="en-IN"/>
        </w:rPr>
        <w:t>PBS</w:t>
      </w:r>
      <w:r w:rsidRPr="0023694A">
        <w:rPr>
          <w:lang w:val="en-IN"/>
        </w:rPr>
        <w:t xml:space="preserve"> </w:t>
      </w:r>
      <w:r w:rsidRPr="0023694A">
        <w:rPr>
          <w:b/>
          <w:bCs/>
          <w:lang w:val="en-IN"/>
        </w:rPr>
        <w:t>[</w:t>
      </w:r>
      <w:r>
        <w:rPr>
          <w:b/>
          <w:bCs/>
          <w:lang w:val="en-IN"/>
        </w:rPr>
        <w:t>1</w:t>
      </w:r>
      <w:r w:rsidRPr="0023694A">
        <w:rPr>
          <w:b/>
          <w:bCs/>
          <w:lang w:val="en-IN"/>
        </w:rPr>
        <w:t>]</w:t>
      </w:r>
      <w:r w:rsidRPr="0023694A">
        <w:rPr>
          <w:lang w:val="en-IN"/>
        </w:rPr>
        <w:t xml:space="preserve">. When the liquid stops falling, elute with 300 microliters of </w:t>
      </w:r>
      <w:r>
        <w:rPr>
          <w:lang w:val="en-IN"/>
        </w:rPr>
        <w:t xml:space="preserve">PBS </w:t>
      </w:r>
      <w:r>
        <w:rPr>
          <w:b/>
          <w:bCs/>
          <w:lang w:val="en-IN"/>
        </w:rPr>
        <w:t>[2]</w:t>
      </w:r>
      <w:r w:rsidRPr="0023694A">
        <w:rPr>
          <w:lang w:val="en-IN"/>
        </w:rPr>
        <w:t xml:space="preserve"> and collect in a 1.5</w:t>
      </w:r>
      <w:r>
        <w:rPr>
          <w:lang w:val="en-IN"/>
        </w:rPr>
        <w:t>-</w:t>
      </w:r>
      <w:r w:rsidRPr="0023694A">
        <w:rPr>
          <w:lang w:val="en-IN"/>
        </w:rPr>
        <w:t xml:space="preserve">milliliter microcentrifuge tube </w:t>
      </w:r>
      <w:r w:rsidRPr="0023694A">
        <w:rPr>
          <w:b/>
          <w:bCs/>
          <w:lang w:val="en-IN"/>
        </w:rPr>
        <w:t>[</w:t>
      </w:r>
      <w:r>
        <w:rPr>
          <w:b/>
          <w:bCs/>
          <w:lang w:val="en-IN"/>
        </w:rPr>
        <w:t>2</w:t>
      </w:r>
      <w:r w:rsidRPr="0023694A">
        <w:rPr>
          <w:b/>
          <w:bCs/>
          <w:lang w:val="en-IN"/>
        </w:rPr>
        <w:t>]</w:t>
      </w:r>
      <w:r w:rsidRPr="0023694A">
        <w:rPr>
          <w:lang w:val="en-IN"/>
        </w:rPr>
        <w:t>.</w:t>
      </w:r>
    </w:p>
    <w:p w14:paraId="5A2BABEB" w14:textId="31D64326" w:rsidR="00B614C0" w:rsidRDefault="00DB5B64" w:rsidP="00B614C0">
      <w:pPr>
        <w:pStyle w:val="Narration"/>
        <w:numPr>
          <w:ilvl w:val="2"/>
          <w:numId w:val="3"/>
        </w:numPr>
        <w:rPr>
          <w:lang w:val="en-IN"/>
        </w:rPr>
      </w:pPr>
      <w:r w:rsidRPr="0023694A">
        <w:rPr>
          <w:lang w:val="en-IN"/>
        </w:rPr>
        <w:t xml:space="preserve">Talent </w:t>
      </w:r>
      <w:r w:rsidR="00B614C0">
        <w:rPr>
          <w:lang w:val="en-IN"/>
        </w:rPr>
        <w:t>adding 550 µL of</w:t>
      </w:r>
      <w:r w:rsidRPr="0023694A">
        <w:rPr>
          <w:lang w:val="en-IN"/>
        </w:rPr>
        <w:t xml:space="preserve"> </w:t>
      </w:r>
      <w:r w:rsidR="00B614C0">
        <w:rPr>
          <w:lang w:val="en-IN"/>
        </w:rPr>
        <w:t>PBS.</w:t>
      </w:r>
    </w:p>
    <w:p w14:paraId="7F2A2621" w14:textId="15FEA857" w:rsidR="00B614C0" w:rsidRDefault="00B614C0" w:rsidP="00B614C0">
      <w:pPr>
        <w:pStyle w:val="Narration"/>
        <w:numPr>
          <w:ilvl w:val="2"/>
          <w:numId w:val="3"/>
        </w:numPr>
        <w:rPr>
          <w:lang w:val="en-IN"/>
        </w:rPr>
      </w:pPr>
      <w:r>
        <w:rPr>
          <w:lang w:val="en-IN"/>
        </w:rPr>
        <w:t xml:space="preserve">Talent adding 300 µL of PBS after elution stops. </w:t>
      </w:r>
    </w:p>
    <w:p w14:paraId="5AC886C4" w14:textId="36C5B7DF" w:rsidR="00DB5B64" w:rsidRPr="0023694A" w:rsidRDefault="00DB5B64" w:rsidP="00B614C0">
      <w:pPr>
        <w:pStyle w:val="Narration"/>
        <w:numPr>
          <w:ilvl w:val="2"/>
          <w:numId w:val="3"/>
        </w:numPr>
        <w:rPr>
          <w:lang w:val="en-IN"/>
        </w:rPr>
      </w:pPr>
      <w:r w:rsidRPr="0023694A">
        <w:rPr>
          <w:lang w:val="en-IN"/>
        </w:rPr>
        <w:t>Talent collecting the elution in a microcentrifuge tube.</w:t>
      </w:r>
    </w:p>
    <w:p w14:paraId="3252C069" w14:textId="11512500" w:rsidR="00B614C0" w:rsidRDefault="00DB5B64" w:rsidP="00DB5B64">
      <w:pPr>
        <w:pStyle w:val="Narration"/>
        <w:numPr>
          <w:ilvl w:val="1"/>
          <w:numId w:val="3"/>
        </w:numPr>
        <w:rPr>
          <w:lang w:val="en-IN"/>
        </w:rPr>
      </w:pPr>
      <w:r w:rsidRPr="0023694A">
        <w:rPr>
          <w:lang w:val="en-IN"/>
        </w:rPr>
        <w:t xml:space="preserve">Measure the absorbance of the sample at 280 </w:t>
      </w:r>
      <w:proofErr w:type="spellStart"/>
      <w:r w:rsidRPr="0023694A">
        <w:rPr>
          <w:lang w:val="en-IN"/>
        </w:rPr>
        <w:t>nanometers</w:t>
      </w:r>
      <w:proofErr w:type="spellEnd"/>
      <w:r w:rsidRPr="0023694A">
        <w:rPr>
          <w:lang w:val="en-IN"/>
        </w:rPr>
        <w:t xml:space="preserve"> and at the fluorophore-specific wavelengths to calculate the antibody concentration and </w:t>
      </w:r>
      <w:r w:rsidR="00B614C0" w:rsidRPr="0023694A">
        <w:rPr>
          <w:lang w:val="en-IN"/>
        </w:rPr>
        <w:t>labelling</w:t>
      </w:r>
      <w:r w:rsidRPr="0023694A">
        <w:rPr>
          <w:lang w:val="en-IN"/>
        </w:rPr>
        <w:t xml:space="preserve"> ratios </w:t>
      </w:r>
      <w:r w:rsidRPr="0023694A">
        <w:rPr>
          <w:b/>
          <w:bCs/>
          <w:lang w:val="en-IN"/>
        </w:rPr>
        <w:t>[1]</w:t>
      </w:r>
      <w:r w:rsidRPr="0023694A">
        <w:rPr>
          <w:lang w:val="en-IN"/>
        </w:rPr>
        <w:t>.</w:t>
      </w:r>
      <w:r w:rsidR="00B614C0" w:rsidRPr="00B614C0">
        <w:rPr>
          <w:lang w:val="en-IN"/>
        </w:rPr>
        <w:t xml:space="preserve"> </w:t>
      </w:r>
      <w:r w:rsidR="00B614C0" w:rsidRPr="0023694A">
        <w:rPr>
          <w:lang w:val="en-IN"/>
        </w:rPr>
        <w:t xml:space="preserve">Store the labelled antibodies at 4 degrees Celsius, protected from light, for up to 6 months </w:t>
      </w:r>
      <w:r w:rsidR="00B614C0" w:rsidRPr="0023694A">
        <w:rPr>
          <w:b/>
          <w:bCs/>
          <w:lang w:val="en-IN"/>
        </w:rPr>
        <w:t>[</w:t>
      </w:r>
      <w:r w:rsidR="00B614C0">
        <w:rPr>
          <w:b/>
          <w:bCs/>
          <w:lang w:val="en-IN"/>
        </w:rPr>
        <w:t>2</w:t>
      </w:r>
      <w:r w:rsidR="00B614C0" w:rsidRPr="0023694A">
        <w:rPr>
          <w:b/>
          <w:bCs/>
          <w:lang w:val="en-IN"/>
        </w:rPr>
        <w:t>]</w:t>
      </w:r>
      <w:r w:rsidR="00B614C0" w:rsidRPr="0023694A">
        <w:rPr>
          <w:lang w:val="en-IN"/>
        </w:rPr>
        <w:t>.</w:t>
      </w:r>
    </w:p>
    <w:p w14:paraId="59E6F5CD" w14:textId="0E8934F0" w:rsidR="00DB5B64" w:rsidRPr="0023694A" w:rsidRDefault="00B614C0" w:rsidP="00B614C0">
      <w:pPr>
        <w:pStyle w:val="Narration"/>
        <w:numPr>
          <w:ilvl w:val="2"/>
          <w:numId w:val="3"/>
        </w:numPr>
        <w:rPr>
          <w:lang w:val="en-IN"/>
        </w:rPr>
      </w:pPr>
      <w:r>
        <w:rPr>
          <w:lang w:val="en-IN"/>
        </w:rPr>
        <w:t xml:space="preserve">Talent places the sample in a spectrophotometer. </w:t>
      </w:r>
    </w:p>
    <w:p w14:paraId="0C70A932" w14:textId="42A45878" w:rsidR="00DB5B64" w:rsidRDefault="00DB5B64" w:rsidP="00B614C0">
      <w:pPr>
        <w:pStyle w:val="Narration"/>
        <w:numPr>
          <w:ilvl w:val="2"/>
          <w:numId w:val="3"/>
        </w:numPr>
        <w:rPr>
          <w:lang w:val="en-IN"/>
        </w:rPr>
      </w:pPr>
      <w:r w:rsidRPr="0023694A">
        <w:rPr>
          <w:lang w:val="en-IN"/>
        </w:rPr>
        <w:t xml:space="preserve">Talent placing </w:t>
      </w:r>
      <w:r w:rsidR="00B614C0">
        <w:rPr>
          <w:lang w:val="en-IN"/>
        </w:rPr>
        <w:t>labelled tubes</w:t>
      </w:r>
      <w:r w:rsidRPr="0023694A">
        <w:rPr>
          <w:lang w:val="en-IN"/>
        </w:rPr>
        <w:t xml:space="preserve"> in a refrigerator.</w:t>
      </w:r>
    </w:p>
    <w:p w14:paraId="33CA1CC8" w14:textId="77777777" w:rsidR="00E311CD" w:rsidRDefault="00E311CD" w:rsidP="00E311CD">
      <w:pPr>
        <w:pStyle w:val="Paragraphedeliste"/>
        <w:numPr>
          <w:ilvl w:val="0"/>
          <w:numId w:val="3"/>
        </w:numPr>
        <w:spacing w:before="120"/>
        <w:contextualSpacing w:val="0"/>
        <w:rPr>
          <w:rFonts w:cstheme="minorHAnsi"/>
          <w:b/>
          <w:bCs/>
        </w:rPr>
      </w:pPr>
      <w:r w:rsidRPr="00DB5B64">
        <w:rPr>
          <w:rFonts w:cstheme="minorHAnsi"/>
          <w:b/>
          <w:bCs/>
        </w:rPr>
        <w:t>Antibody Labeling and Confocal Imaging of Organoids</w:t>
      </w:r>
    </w:p>
    <w:p w14:paraId="3418964A" w14:textId="32D10A6E" w:rsidR="00E311CD" w:rsidRPr="00E311CD" w:rsidRDefault="00E311CD" w:rsidP="00E311CD">
      <w:pPr>
        <w:pStyle w:val="Paragraphedeliste"/>
        <w:spacing w:before="120"/>
        <w:ind w:left="360"/>
        <w:contextualSpacing w:val="0"/>
        <w:rPr>
          <w:rFonts w:cstheme="minorHAnsi"/>
        </w:rPr>
      </w:pPr>
      <w:r>
        <w:rPr>
          <w:rFonts w:cstheme="minorHAnsi"/>
          <w:b/>
          <w:bCs/>
        </w:rPr>
        <w:t xml:space="preserve">Demonstrator: </w:t>
      </w:r>
      <w:ins w:id="135" w:author="Marina Cunquero" w:date="2025-05-14T16:52:00Z">
        <w:r w:rsidR="00D342B2">
          <w:rPr>
            <w:rFonts w:cstheme="minorHAnsi"/>
          </w:rPr>
          <w:t xml:space="preserve">Marina </w:t>
        </w:r>
        <w:proofErr w:type="spellStart"/>
        <w:r w:rsidR="00D342B2">
          <w:rPr>
            <w:rFonts w:cstheme="minorHAnsi"/>
          </w:rPr>
          <w:t>Cunquero</w:t>
        </w:r>
      </w:ins>
      <w:proofErr w:type="spellEnd"/>
      <w:r>
        <w:rPr>
          <w:rFonts w:cstheme="minorHAnsi"/>
        </w:rPr>
        <w:t xml:space="preserve"> </w:t>
      </w:r>
    </w:p>
    <w:p w14:paraId="7D7519AC" w14:textId="4DB0D548" w:rsidR="00E311CD" w:rsidRDefault="00DB5B64" w:rsidP="00DB5B64">
      <w:pPr>
        <w:pStyle w:val="Narration"/>
        <w:numPr>
          <w:ilvl w:val="1"/>
          <w:numId w:val="3"/>
        </w:numPr>
        <w:rPr>
          <w:lang w:val="en-IN"/>
        </w:rPr>
      </w:pPr>
      <w:r w:rsidRPr="0023694A">
        <w:rPr>
          <w:lang w:val="en-IN"/>
        </w:rPr>
        <w:t>Fix the</w:t>
      </w:r>
      <w:r w:rsidR="00E311CD">
        <w:rPr>
          <w:lang w:val="en-IN"/>
        </w:rPr>
        <w:t xml:space="preserve"> retinal</w:t>
      </w:r>
      <w:r w:rsidRPr="0023694A">
        <w:rPr>
          <w:lang w:val="en-IN"/>
        </w:rPr>
        <w:t xml:space="preserve"> organoids with 4</w:t>
      </w:r>
      <w:r w:rsidR="00E311CD">
        <w:rPr>
          <w:lang w:val="en-IN"/>
        </w:rPr>
        <w:t xml:space="preserve">% </w:t>
      </w:r>
      <w:r w:rsidRPr="0023694A">
        <w:rPr>
          <w:lang w:val="en-IN"/>
        </w:rPr>
        <w:t xml:space="preserve">paraformaldehyde at room temperature for 45 minutes </w:t>
      </w:r>
      <w:r w:rsidRPr="0023694A">
        <w:rPr>
          <w:b/>
          <w:bCs/>
          <w:lang w:val="en-IN"/>
        </w:rPr>
        <w:t>[1]</w:t>
      </w:r>
      <w:r w:rsidR="00E311CD">
        <w:rPr>
          <w:lang w:val="en-IN"/>
        </w:rPr>
        <w:t>.</w:t>
      </w:r>
      <w:r w:rsidR="00E311CD" w:rsidRPr="00E311CD">
        <w:rPr>
          <w:lang w:val="en-IN"/>
        </w:rPr>
        <w:t xml:space="preserve"> </w:t>
      </w:r>
      <w:r w:rsidR="00E311CD">
        <w:rPr>
          <w:lang w:val="en-IN"/>
        </w:rPr>
        <w:t>After fixing, add</w:t>
      </w:r>
      <w:r w:rsidR="00E311CD" w:rsidRPr="0023694A">
        <w:rPr>
          <w:lang w:val="en-IN"/>
        </w:rPr>
        <w:t xml:space="preserve"> antigen-retrieval solution </w:t>
      </w:r>
      <w:r w:rsidR="00E311CD">
        <w:rPr>
          <w:lang w:val="en-IN"/>
        </w:rPr>
        <w:t xml:space="preserve">over the organoids </w:t>
      </w:r>
      <w:r w:rsidR="00E311CD">
        <w:rPr>
          <w:b/>
          <w:bCs/>
          <w:lang w:val="en-IN"/>
        </w:rPr>
        <w:t xml:space="preserve">[2] </w:t>
      </w:r>
      <w:r w:rsidR="00E311CD">
        <w:rPr>
          <w:lang w:val="en-IN"/>
        </w:rPr>
        <w:t xml:space="preserve">and incubate the dish </w:t>
      </w:r>
      <w:r w:rsidR="00E311CD" w:rsidRPr="0023694A">
        <w:rPr>
          <w:lang w:val="en-IN"/>
        </w:rPr>
        <w:t xml:space="preserve">at 60 degrees Celsius with mild shaking at 30 revolutions per minute for 1 hour </w:t>
      </w:r>
      <w:r w:rsidR="00E311CD" w:rsidRPr="0023694A">
        <w:rPr>
          <w:b/>
          <w:bCs/>
          <w:lang w:val="en-IN"/>
        </w:rPr>
        <w:t>[</w:t>
      </w:r>
      <w:r w:rsidR="00E311CD">
        <w:rPr>
          <w:b/>
          <w:bCs/>
          <w:lang w:val="en-IN"/>
        </w:rPr>
        <w:t>3</w:t>
      </w:r>
      <w:r w:rsidR="00E311CD" w:rsidRPr="0023694A">
        <w:rPr>
          <w:b/>
          <w:bCs/>
          <w:lang w:val="en-IN"/>
        </w:rPr>
        <w:t>]</w:t>
      </w:r>
      <w:r w:rsidR="00E311CD" w:rsidRPr="0023694A">
        <w:rPr>
          <w:lang w:val="en-IN"/>
        </w:rPr>
        <w:t>.</w:t>
      </w:r>
    </w:p>
    <w:p w14:paraId="59178FF8" w14:textId="1B1FB3A3" w:rsidR="00DB5B64" w:rsidRPr="0023694A" w:rsidRDefault="00DB5B64" w:rsidP="00E311CD">
      <w:pPr>
        <w:pStyle w:val="Narration"/>
        <w:numPr>
          <w:ilvl w:val="2"/>
          <w:numId w:val="3"/>
        </w:numPr>
        <w:rPr>
          <w:lang w:val="en-IN"/>
        </w:rPr>
      </w:pPr>
      <w:r w:rsidRPr="0023694A">
        <w:rPr>
          <w:lang w:val="en-IN"/>
        </w:rPr>
        <w:t xml:space="preserve">Talent adding paraformaldehyde to </w:t>
      </w:r>
      <w:r w:rsidR="00E311CD">
        <w:rPr>
          <w:lang w:val="en-IN"/>
        </w:rPr>
        <w:t>a</w:t>
      </w:r>
      <w:r w:rsidRPr="0023694A">
        <w:rPr>
          <w:lang w:val="en-IN"/>
        </w:rPr>
        <w:t xml:space="preserve"> dish containing organoids</w:t>
      </w:r>
      <w:r w:rsidR="00E311CD">
        <w:rPr>
          <w:lang w:val="en-IN"/>
        </w:rPr>
        <w:t xml:space="preserve">. </w:t>
      </w:r>
    </w:p>
    <w:p w14:paraId="17B51086" w14:textId="77777777" w:rsidR="00E311CD" w:rsidRDefault="00E311CD" w:rsidP="00E311CD">
      <w:pPr>
        <w:pStyle w:val="Narration"/>
        <w:numPr>
          <w:ilvl w:val="2"/>
          <w:numId w:val="3"/>
        </w:numPr>
        <w:rPr>
          <w:lang w:val="en-IN"/>
        </w:rPr>
      </w:pPr>
      <w:r>
        <w:rPr>
          <w:lang w:val="en-IN"/>
        </w:rPr>
        <w:t xml:space="preserve">Talent adding antigen retrieval solution over the organoids. </w:t>
      </w:r>
    </w:p>
    <w:p w14:paraId="77FB0EC2" w14:textId="5E05986A" w:rsidR="00DB5B64" w:rsidRPr="0023694A" w:rsidRDefault="00DB5B64" w:rsidP="00E311CD">
      <w:pPr>
        <w:pStyle w:val="Narration"/>
        <w:numPr>
          <w:ilvl w:val="2"/>
          <w:numId w:val="3"/>
        </w:numPr>
        <w:rPr>
          <w:lang w:val="en-IN"/>
        </w:rPr>
      </w:pPr>
      <w:r w:rsidRPr="0023694A">
        <w:rPr>
          <w:lang w:val="en-IN"/>
        </w:rPr>
        <w:t>Talent placing the organoids in a shaking incubator set to specified conditions.</w:t>
      </w:r>
    </w:p>
    <w:p w14:paraId="0A99DC7C" w14:textId="77777777" w:rsidR="00E311CD" w:rsidRDefault="00E311CD" w:rsidP="00DB5B64">
      <w:pPr>
        <w:pStyle w:val="Narration"/>
        <w:numPr>
          <w:ilvl w:val="1"/>
          <w:numId w:val="3"/>
        </w:numPr>
        <w:rPr>
          <w:lang w:val="en-IN"/>
        </w:rPr>
      </w:pPr>
      <w:r>
        <w:rPr>
          <w:lang w:val="en-IN"/>
        </w:rPr>
        <w:t>Next, p</w:t>
      </w:r>
      <w:r w:rsidR="00DB5B64" w:rsidRPr="0023694A">
        <w:rPr>
          <w:lang w:val="en-IN"/>
        </w:rPr>
        <w:t xml:space="preserve">ermeabilize the organoids with </w:t>
      </w:r>
      <w:r>
        <w:rPr>
          <w:lang w:val="en-IN"/>
        </w:rPr>
        <w:t>PBS</w:t>
      </w:r>
      <w:r w:rsidR="00DB5B64" w:rsidRPr="0023694A">
        <w:rPr>
          <w:lang w:val="en-IN"/>
        </w:rPr>
        <w:t xml:space="preserve"> containing 1 percent Triton X-100</w:t>
      </w:r>
      <w:r>
        <w:rPr>
          <w:lang w:val="en-IN"/>
        </w:rPr>
        <w:t xml:space="preserve"> </w:t>
      </w:r>
      <w:r>
        <w:rPr>
          <w:b/>
          <w:bCs/>
          <w:lang w:val="en-IN"/>
        </w:rPr>
        <w:t xml:space="preserve">[1]. </w:t>
      </w:r>
      <w:r>
        <w:rPr>
          <w:lang w:val="en-IN"/>
        </w:rPr>
        <w:lastRenderedPageBreak/>
        <w:t>Incubate the mixture</w:t>
      </w:r>
      <w:r w:rsidR="00DB5B64" w:rsidRPr="0023694A">
        <w:rPr>
          <w:lang w:val="en-IN"/>
        </w:rPr>
        <w:t xml:space="preserve"> at room temperature with mild shaking for 4 hours </w:t>
      </w:r>
      <w:r w:rsidR="00DB5B64" w:rsidRPr="0023694A">
        <w:rPr>
          <w:b/>
          <w:bCs/>
          <w:lang w:val="en-IN"/>
        </w:rPr>
        <w:t>[</w:t>
      </w:r>
      <w:r>
        <w:rPr>
          <w:b/>
          <w:bCs/>
          <w:lang w:val="en-IN"/>
        </w:rPr>
        <w:t>2</w:t>
      </w:r>
      <w:r w:rsidR="00DB5B64" w:rsidRPr="0023694A">
        <w:rPr>
          <w:b/>
          <w:bCs/>
          <w:lang w:val="en-IN"/>
        </w:rPr>
        <w:t>]</w:t>
      </w:r>
      <w:r w:rsidR="00DB5B64" w:rsidRPr="0023694A">
        <w:rPr>
          <w:lang w:val="en-IN"/>
        </w:rPr>
        <w:t>.</w:t>
      </w:r>
    </w:p>
    <w:p w14:paraId="27EF0FC9" w14:textId="1F6E968F" w:rsidR="00E311CD" w:rsidRDefault="00E311CD" w:rsidP="00E311CD">
      <w:pPr>
        <w:pStyle w:val="Narration"/>
        <w:numPr>
          <w:ilvl w:val="2"/>
          <w:numId w:val="3"/>
        </w:numPr>
        <w:rPr>
          <w:lang w:val="en-IN"/>
        </w:rPr>
      </w:pPr>
      <w:r>
        <w:rPr>
          <w:lang w:val="en-IN"/>
        </w:rPr>
        <w:t xml:space="preserve">Talent adding PBST to the organoids. </w:t>
      </w:r>
    </w:p>
    <w:p w14:paraId="7572175E" w14:textId="4BAC3160" w:rsidR="00DB5B64" w:rsidRPr="0023694A" w:rsidRDefault="00DB5B64" w:rsidP="00E311CD">
      <w:pPr>
        <w:pStyle w:val="Narration"/>
        <w:numPr>
          <w:ilvl w:val="2"/>
          <w:numId w:val="3"/>
        </w:numPr>
        <w:rPr>
          <w:lang w:val="en-IN"/>
        </w:rPr>
      </w:pPr>
      <w:r w:rsidRPr="0023694A">
        <w:rPr>
          <w:lang w:val="en-IN"/>
        </w:rPr>
        <w:t>Talent placing the dish with organoids on a shaker.</w:t>
      </w:r>
    </w:p>
    <w:p w14:paraId="34F76AC2" w14:textId="1F3095D6" w:rsidR="00DB5B64" w:rsidRPr="0023694A" w:rsidRDefault="00E311CD" w:rsidP="00DB5B64">
      <w:pPr>
        <w:pStyle w:val="Narration"/>
        <w:numPr>
          <w:ilvl w:val="1"/>
          <w:numId w:val="3"/>
        </w:numPr>
        <w:rPr>
          <w:lang w:val="en-IN"/>
        </w:rPr>
      </w:pPr>
      <w:r>
        <w:rPr>
          <w:lang w:val="en-IN"/>
        </w:rPr>
        <w:t>Now b</w:t>
      </w:r>
      <w:r w:rsidR="00DB5B64" w:rsidRPr="0023694A">
        <w:rPr>
          <w:lang w:val="en-IN"/>
        </w:rPr>
        <w:t>lock the organoids in 2</w:t>
      </w:r>
      <w:r>
        <w:rPr>
          <w:lang w:val="en-IN"/>
        </w:rPr>
        <w:t>% BSA</w:t>
      </w:r>
      <w:r w:rsidR="00DB5B64" w:rsidRPr="0023694A">
        <w:rPr>
          <w:lang w:val="en-IN"/>
        </w:rPr>
        <w:t xml:space="preserve"> with 0.1 percent Triton X-100 at room temperature overnight or for over 1 day </w:t>
      </w:r>
      <w:r w:rsidR="00DB5B64" w:rsidRPr="0023694A">
        <w:rPr>
          <w:b/>
          <w:bCs/>
          <w:lang w:val="en-IN"/>
        </w:rPr>
        <w:t>[1]</w:t>
      </w:r>
      <w:r w:rsidR="00DB5B64" w:rsidRPr="0023694A">
        <w:rPr>
          <w:lang w:val="en-IN"/>
        </w:rPr>
        <w:t>.</w:t>
      </w:r>
      <w:r w:rsidR="00DB5B64" w:rsidRPr="0023694A">
        <w:rPr>
          <w:lang w:val="en-IN"/>
        </w:rPr>
        <w:br/>
        <w:t xml:space="preserve">2.10.1. Talent </w:t>
      </w:r>
      <w:r>
        <w:rPr>
          <w:lang w:val="en-IN"/>
        </w:rPr>
        <w:t xml:space="preserve">adding blocking solution to the dish. </w:t>
      </w:r>
    </w:p>
    <w:p w14:paraId="10E28B75" w14:textId="4798BC98" w:rsidR="00E311CD" w:rsidRDefault="00E311CD" w:rsidP="00DB5B64">
      <w:pPr>
        <w:pStyle w:val="Narration"/>
        <w:numPr>
          <w:ilvl w:val="1"/>
          <w:numId w:val="3"/>
        </w:numPr>
        <w:rPr>
          <w:lang w:val="en-IN"/>
        </w:rPr>
      </w:pPr>
      <w:r>
        <w:rPr>
          <w:lang w:val="en-IN"/>
        </w:rPr>
        <w:t>The next day, add</w:t>
      </w:r>
      <w:r w:rsidR="00DB5B64" w:rsidRPr="0023694A">
        <w:rPr>
          <w:lang w:val="en-IN"/>
        </w:rPr>
        <w:t xml:space="preserve"> </w:t>
      </w:r>
      <w:r>
        <w:rPr>
          <w:lang w:val="en-IN"/>
        </w:rPr>
        <w:t>diluted</w:t>
      </w:r>
      <w:r w:rsidR="00DB5B64" w:rsidRPr="0023694A">
        <w:rPr>
          <w:lang w:val="en-IN"/>
        </w:rPr>
        <w:t xml:space="preserve"> primary antibodies </w:t>
      </w:r>
      <w:r>
        <w:rPr>
          <w:lang w:val="en-IN"/>
        </w:rPr>
        <w:t>to the organoids</w:t>
      </w:r>
      <w:r w:rsidR="00DB5B64" w:rsidRPr="0023694A">
        <w:rPr>
          <w:lang w:val="en-IN"/>
        </w:rPr>
        <w:t xml:space="preserve"> </w:t>
      </w:r>
      <w:r>
        <w:rPr>
          <w:b/>
          <w:bCs/>
          <w:lang w:val="en-IN"/>
        </w:rPr>
        <w:t xml:space="preserve">[1]. </w:t>
      </w:r>
      <w:r>
        <w:rPr>
          <w:lang w:val="en-IN"/>
        </w:rPr>
        <w:t xml:space="preserve">Incubate </w:t>
      </w:r>
      <w:r w:rsidR="00DB5B64" w:rsidRPr="0023694A">
        <w:rPr>
          <w:lang w:val="en-IN"/>
        </w:rPr>
        <w:t xml:space="preserve">at 4 degrees Celsius for 2 days with mild shaking </w:t>
      </w:r>
      <w:r w:rsidR="00DB5B64" w:rsidRPr="0023694A">
        <w:rPr>
          <w:b/>
          <w:bCs/>
          <w:lang w:val="en-IN"/>
        </w:rPr>
        <w:t>[</w:t>
      </w:r>
      <w:r>
        <w:rPr>
          <w:b/>
          <w:bCs/>
          <w:lang w:val="en-IN"/>
        </w:rPr>
        <w:t>2</w:t>
      </w:r>
      <w:r w:rsidR="00DB5B64" w:rsidRPr="0023694A">
        <w:rPr>
          <w:b/>
          <w:bCs/>
          <w:lang w:val="en-IN"/>
        </w:rPr>
        <w:t>]</w:t>
      </w:r>
      <w:r w:rsidR="00DB5B64" w:rsidRPr="0023694A">
        <w:rPr>
          <w:lang w:val="en-IN"/>
        </w:rPr>
        <w:t>.</w:t>
      </w:r>
      <w:r w:rsidRPr="00E311CD">
        <w:rPr>
          <w:lang w:val="en-IN"/>
        </w:rPr>
        <w:t xml:space="preserve"> </w:t>
      </w:r>
      <w:r w:rsidRPr="0023694A">
        <w:rPr>
          <w:lang w:val="en-IN"/>
        </w:rPr>
        <w:t xml:space="preserve">Wash the organoids </w:t>
      </w:r>
      <w:r>
        <w:rPr>
          <w:lang w:val="en-IN"/>
        </w:rPr>
        <w:t>three times for 15 minutes</w:t>
      </w:r>
      <w:r w:rsidRPr="0023694A">
        <w:rPr>
          <w:lang w:val="en-IN"/>
        </w:rPr>
        <w:t xml:space="preserve"> each in washing solution at room temperature with mild shaking </w:t>
      </w:r>
      <w:r w:rsidRPr="0023694A">
        <w:rPr>
          <w:b/>
          <w:bCs/>
          <w:lang w:val="en-IN"/>
        </w:rPr>
        <w:t>[</w:t>
      </w:r>
      <w:r>
        <w:rPr>
          <w:b/>
          <w:bCs/>
          <w:lang w:val="en-IN"/>
        </w:rPr>
        <w:t>3</w:t>
      </w:r>
      <w:r w:rsidRPr="0023694A">
        <w:rPr>
          <w:b/>
          <w:bCs/>
          <w:lang w:val="en-IN"/>
        </w:rPr>
        <w:t>]</w:t>
      </w:r>
      <w:r w:rsidRPr="0023694A">
        <w:rPr>
          <w:lang w:val="en-IN"/>
        </w:rPr>
        <w:t>.</w:t>
      </w:r>
    </w:p>
    <w:p w14:paraId="0FBB5512" w14:textId="77777777" w:rsidR="00E311CD" w:rsidRDefault="00DB5B64" w:rsidP="00E311CD">
      <w:pPr>
        <w:pStyle w:val="Narration"/>
        <w:numPr>
          <w:ilvl w:val="2"/>
          <w:numId w:val="3"/>
        </w:numPr>
        <w:rPr>
          <w:lang w:val="en-IN"/>
        </w:rPr>
      </w:pPr>
      <w:r w:rsidRPr="0023694A">
        <w:rPr>
          <w:lang w:val="en-IN"/>
        </w:rPr>
        <w:t>Talent adding diluted primary antibody</w:t>
      </w:r>
      <w:r w:rsidR="00E311CD">
        <w:rPr>
          <w:lang w:val="en-IN"/>
        </w:rPr>
        <w:t>.</w:t>
      </w:r>
    </w:p>
    <w:p w14:paraId="12C766D3" w14:textId="3B2852D2" w:rsidR="00DB5B64" w:rsidRPr="0023694A" w:rsidRDefault="00E311CD" w:rsidP="00E311CD">
      <w:pPr>
        <w:pStyle w:val="Narration"/>
        <w:numPr>
          <w:ilvl w:val="2"/>
          <w:numId w:val="3"/>
        </w:numPr>
        <w:rPr>
          <w:lang w:val="en-IN"/>
        </w:rPr>
      </w:pPr>
      <w:r>
        <w:rPr>
          <w:lang w:val="en-IN"/>
        </w:rPr>
        <w:t xml:space="preserve">Talent </w:t>
      </w:r>
      <w:r w:rsidR="00DB5B64" w:rsidRPr="0023694A">
        <w:rPr>
          <w:lang w:val="en-IN"/>
        </w:rPr>
        <w:t>placing the sample in a shaker in the refrigerator.</w:t>
      </w:r>
    </w:p>
    <w:p w14:paraId="06C07809" w14:textId="689518F2" w:rsidR="00DB5B64" w:rsidRPr="0023694A" w:rsidRDefault="00E311CD" w:rsidP="00E311CD">
      <w:pPr>
        <w:pStyle w:val="Narration"/>
        <w:numPr>
          <w:ilvl w:val="2"/>
          <w:numId w:val="3"/>
        </w:numPr>
        <w:rPr>
          <w:lang w:val="en-IN"/>
        </w:rPr>
      </w:pPr>
      <w:r w:rsidRPr="0023694A">
        <w:rPr>
          <w:lang w:val="en-IN"/>
        </w:rPr>
        <w:t xml:space="preserve">Talent </w:t>
      </w:r>
      <w:r>
        <w:rPr>
          <w:lang w:val="en-IN"/>
        </w:rPr>
        <w:t xml:space="preserve">adding washing solution to the organoids after removing the antibody solution. </w:t>
      </w:r>
    </w:p>
    <w:p w14:paraId="35755435" w14:textId="77777777" w:rsidR="00E311CD" w:rsidRDefault="00E311CD" w:rsidP="00DB5B64">
      <w:pPr>
        <w:pStyle w:val="Narration"/>
        <w:numPr>
          <w:ilvl w:val="1"/>
          <w:numId w:val="3"/>
        </w:numPr>
        <w:rPr>
          <w:lang w:val="en-IN"/>
        </w:rPr>
      </w:pPr>
      <w:r>
        <w:rPr>
          <w:lang w:val="en-IN"/>
        </w:rPr>
        <w:t>Now add the dilution solution</w:t>
      </w:r>
      <w:r w:rsidR="00DB5B64" w:rsidRPr="0023694A">
        <w:rPr>
          <w:lang w:val="en-IN"/>
        </w:rPr>
        <w:t xml:space="preserve"> secondary antibodies </w:t>
      </w:r>
      <w:r>
        <w:rPr>
          <w:b/>
          <w:bCs/>
          <w:lang w:val="en-IN"/>
        </w:rPr>
        <w:t xml:space="preserve">[1] </w:t>
      </w:r>
      <w:r>
        <w:rPr>
          <w:lang w:val="en-IN"/>
        </w:rPr>
        <w:t xml:space="preserve">and incubate </w:t>
      </w:r>
      <w:r w:rsidR="00DB5B64" w:rsidRPr="0023694A">
        <w:rPr>
          <w:lang w:val="en-IN"/>
        </w:rPr>
        <w:t xml:space="preserve">at 4 degrees Celsius for 2 days with mild shaking </w:t>
      </w:r>
      <w:r w:rsidR="00DB5B64" w:rsidRPr="0023694A">
        <w:rPr>
          <w:b/>
          <w:bCs/>
          <w:lang w:val="en-IN"/>
        </w:rPr>
        <w:t>[</w:t>
      </w:r>
      <w:r>
        <w:rPr>
          <w:b/>
          <w:bCs/>
          <w:lang w:val="en-IN"/>
        </w:rPr>
        <w:t>2</w:t>
      </w:r>
      <w:r w:rsidR="00DB5B64" w:rsidRPr="0023694A">
        <w:rPr>
          <w:b/>
          <w:bCs/>
          <w:lang w:val="en-IN"/>
        </w:rPr>
        <w:t>]</w:t>
      </w:r>
      <w:r w:rsidR="00DB5B64" w:rsidRPr="0023694A">
        <w:rPr>
          <w:lang w:val="en-IN"/>
        </w:rPr>
        <w:t>.</w:t>
      </w:r>
    </w:p>
    <w:p w14:paraId="49C0F5F6" w14:textId="44888575" w:rsidR="00E311CD" w:rsidRDefault="00E311CD" w:rsidP="00E311CD">
      <w:pPr>
        <w:pStyle w:val="Narration"/>
        <w:numPr>
          <w:ilvl w:val="2"/>
          <w:numId w:val="3"/>
        </w:numPr>
        <w:rPr>
          <w:lang w:val="en-IN"/>
        </w:rPr>
      </w:pPr>
      <w:r>
        <w:rPr>
          <w:lang w:val="en-IN"/>
        </w:rPr>
        <w:t xml:space="preserve">Talent adding secondary antibody solution. </w:t>
      </w:r>
    </w:p>
    <w:p w14:paraId="20C99A68" w14:textId="712C40DB" w:rsidR="00DB5B64" w:rsidRPr="0023694A" w:rsidRDefault="00DB5B64" w:rsidP="00E311CD">
      <w:pPr>
        <w:pStyle w:val="Narration"/>
        <w:numPr>
          <w:ilvl w:val="2"/>
          <w:numId w:val="3"/>
        </w:numPr>
        <w:rPr>
          <w:lang w:val="en-IN"/>
        </w:rPr>
      </w:pPr>
      <w:r w:rsidRPr="0023694A">
        <w:rPr>
          <w:lang w:val="en-IN"/>
        </w:rPr>
        <w:t>Talent placing the dish with secondary antibodies in the refrigerator shaker.</w:t>
      </w:r>
    </w:p>
    <w:p w14:paraId="713556E7" w14:textId="0686199A" w:rsidR="00DB5B64" w:rsidRPr="0023694A" w:rsidRDefault="00E311CD" w:rsidP="00DB5B64">
      <w:pPr>
        <w:pStyle w:val="Narration"/>
        <w:numPr>
          <w:ilvl w:val="1"/>
          <w:numId w:val="3"/>
        </w:numPr>
        <w:rPr>
          <w:lang w:val="en-IN"/>
        </w:rPr>
      </w:pPr>
      <w:r>
        <w:rPr>
          <w:lang w:val="en-IN"/>
        </w:rPr>
        <w:t>After washing the organoids as demonstrated earlier,</w:t>
      </w:r>
      <w:r w:rsidR="00226FE0">
        <w:rPr>
          <w:lang w:val="en-IN"/>
        </w:rPr>
        <w:t xml:space="preserve"> i</w:t>
      </w:r>
      <w:r w:rsidR="00226FE0" w:rsidRPr="0023694A">
        <w:rPr>
          <w:lang w:val="en-IN"/>
        </w:rPr>
        <w:t>ncubate the organoids with fluorescent dyes diluted in washing solution</w:t>
      </w:r>
      <w:r w:rsidR="00226FE0">
        <w:rPr>
          <w:lang w:val="en-IN"/>
        </w:rPr>
        <w:t xml:space="preserve"> </w:t>
      </w:r>
      <w:r w:rsidR="00DB5B64" w:rsidRPr="0023694A">
        <w:rPr>
          <w:b/>
          <w:bCs/>
          <w:lang w:val="en-IN"/>
        </w:rPr>
        <w:t>[1]</w:t>
      </w:r>
      <w:r w:rsidR="00226FE0">
        <w:rPr>
          <w:lang w:val="en-IN"/>
        </w:rPr>
        <w:t xml:space="preserve"> </w:t>
      </w:r>
      <w:r w:rsidR="00226FE0" w:rsidRPr="0023694A">
        <w:rPr>
          <w:lang w:val="en-IN"/>
        </w:rPr>
        <w:t xml:space="preserve">at room temperature for 1 hour with mild shaking </w:t>
      </w:r>
      <w:r w:rsidR="00226FE0" w:rsidRPr="0023694A">
        <w:rPr>
          <w:b/>
          <w:bCs/>
          <w:lang w:val="en-IN"/>
        </w:rPr>
        <w:t>[</w:t>
      </w:r>
      <w:r w:rsidR="00226FE0">
        <w:rPr>
          <w:b/>
          <w:bCs/>
          <w:lang w:val="en-IN"/>
        </w:rPr>
        <w:t>2</w:t>
      </w:r>
      <w:r w:rsidR="00226FE0" w:rsidRPr="0023694A">
        <w:rPr>
          <w:b/>
          <w:bCs/>
          <w:lang w:val="en-IN"/>
        </w:rPr>
        <w:t>]</w:t>
      </w:r>
      <w:r w:rsidR="00226FE0" w:rsidRPr="0023694A">
        <w:rPr>
          <w:lang w:val="en-IN"/>
        </w:rPr>
        <w:t>.</w:t>
      </w:r>
      <w:r w:rsidR="00226FE0">
        <w:rPr>
          <w:lang w:val="en-IN"/>
        </w:rPr>
        <w:t xml:space="preserve"> Then wash again </w:t>
      </w:r>
      <w:r w:rsidR="00226FE0">
        <w:rPr>
          <w:b/>
          <w:bCs/>
          <w:lang w:val="en-IN"/>
        </w:rPr>
        <w:t xml:space="preserve">[3]. </w:t>
      </w:r>
    </w:p>
    <w:p w14:paraId="0379C054" w14:textId="05C75201" w:rsidR="00226FE0" w:rsidRDefault="00DB5B64" w:rsidP="00226FE0">
      <w:pPr>
        <w:pStyle w:val="Narration"/>
        <w:numPr>
          <w:ilvl w:val="2"/>
          <w:numId w:val="3"/>
        </w:numPr>
        <w:rPr>
          <w:lang w:val="en-IN"/>
        </w:rPr>
      </w:pPr>
      <w:r w:rsidRPr="0023694A">
        <w:rPr>
          <w:lang w:val="en-IN"/>
        </w:rPr>
        <w:t>Talent adding</w:t>
      </w:r>
      <w:r w:rsidR="00226FE0">
        <w:rPr>
          <w:lang w:val="en-IN"/>
        </w:rPr>
        <w:t xml:space="preserve"> </w:t>
      </w:r>
      <w:r w:rsidR="00226FE0" w:rsidRPr="0023694A">
        <w:rPr>
          <w:lang w:val="en-IN"/>
        </w:rPr>
        <w:t>fluorescent</w:t>
      </w:r>
      <w:r w:rsidRPr="0023694A">
        <w:rPr>
          <w:lang w:val="en-IN"/>
        </w:rPr>
        <w:t xml:space="preserve"> dyes </w:t>
      </w:r>
      <w:r w:rsidR="00226FE0">
        <w:rPr>
          <w:lang w:val="en-IN"/>
        </w:rPr>
        <w:t>to the dish.</w:t>
      </w:r>
    </w:p>
    <w:p w14:paraId="2653D4EE" w14:textId="6334DA6A" w:rsidR="00DB5B64" w:rsidRPr="0023694A" w:rsidRDefault="00226FE0" w:rsidP="00226FE0">
      <w:pPr>
        <w:pStyle w:val="Narration"/>
        <w:numPr>
          <w:ilvl w:val="2"/>
          <w:numId w:val="3"/>
        </w:numPr>
        <w:rPr>
          <w:lang w:val="en-IN"/>
        </w:rPr>
      </w:pPr>
      <w:r>
        <w:rPr>
          <w:lang w:val="en-IN"/>
        </w:rPr>
        <w:t xml:space="preserve">Talent </w:t>
      </w:r>
      <w:r w:rsidR="00DB5B64" w:rsidRPr="0023694A">
        <w:rPr>
          <w:lang w:val="en-IN"/>
        </w:rPr>
        <w:t>placing the dish on a shaker.</w:t>
      </w:r>
    </w:p>
    <w:p w14:paraId="791C6F6C" w14:textId="2C8B31D6" w:rsidR="00DB5B64" w:rsidRPr="0023694A" w:rsidRDefault="00DB5B64" w:rsidP="00226FE0">
      <w:pPr>
        <w:pStyle w:val="Narration"/>
        <w:numPr>
          <w:ilvl w:val="2"/>
          <w:numId w:val="3"/>
        </w:numPr>
        <w:rPr>
          <w:lang w:val="en-IN"/>
        </w:rPr>
      </w:pPr>
      <w:r w:rsidRPr="0023694A">
        <w:rPr>
          <w:lang w:val="en-IN"/>
        </w:rPr>
        <w:t xml:space="preserve">Talent performing </w:t>
      </w:r>
      <w:r w:rsidR="00226FE0">
        <w:rPr>
          <w:lang w:val="en-IN"/>
        </w:rPr>
        <w:t>wash</w:t>
      </w:r>
      <w:r w:rsidRPr="0023694A">
        <w:rPr>
          <w:lang w:val="en-IN"/>
        </w:rPr>
        <w:t>.</w:t>
      </w:r>
    </w:p>
    <w:p w14:paraId="31FBC23D" w14:textId="31CB06EB" w:rsidR="00FE56A1" w:rsidRDefault="00FE56A1" w:rsidP="00DB5B64">
      <w:pPr>
        <w:pStyle w:val="Narration"/>
        <w:numPr>
          <w:ilvl w:val="1"/>
          <w:numId w:val="3"/>
        </w:numPr>
        <w:rPr>
          <w:lang w:val="en-IN"/>
        </w:rPr>
      </w:pPr>
      <w:r w:rsidRPr="7A700764">
        <w:rPr>
          <w:lang w:val="en-IN"/>
        </w:rPr>
        <w:t>Next, p</w:t>
      </w:r>
      <w:r w:rsidR="00DB5B64" w:rsidRPr="7A700764">
        <w:rPr>
          <w:lang w:val="en-IN"/>
        </w:rPr>
        <w:t>repare 1-propanol solutions in ultrapure water at 15, 30, 45, 60, 75, and 90 percent concentrations</w:t>
      </w:r>
      <w:r w:rsidRPr="7A700764">
        <w:rPr>
          <w:lang w:val="en-IN"/>
        </w:rPr>
        <w:t xml:space="preserve"> </w:t>
      </w:r>
      <w:r w:rsidRPr="7A700764">
        <w:rPr>
          <w:b/>
          <w:bCs/>
          <w:lang w:val="en-IN"/>
        </w:rPr>
        <w:t>[1]</w:t>
      </w:r>
      <w:r w:rsidR="00DB5B64" w:rsidRPr="7A700764">
        <w:rPr>
          <w:lang w:val="en-IN"/>
        </w:rPr>
        <w:t xml:space="preserve">, and adjust each to pH 9.5 with trimethylamine </w:t>
      </w:r>
      <w:r w:rsidR="00DB5B64" w:rsidRPr="7A700764">
        <w:rPr>
          <w:b/>
          <w:bCs/>
          <w:lang w:val="en-IN"/>
        </w:rPr>
        <w:t>[</w:t>
      </w:r>
      <w:r w:rsidRPr="7A700764">
        <w:rPr>
          <w:b/>
          <w:bCs/>
          <w:lang w:val="en-IN"/>
        </w:rPr>
        <w:t>2</w:t>
      </w:r>
      <w:r w:rsidR="00DB5B64" w:rsidRPr="7A700764">
        <w:rPr>
          <w:b/>
          <w:bCs/>
          <w:lang w:val="en-IN"/>
        </w:rPr>
        <w:t>]</w:t>
      </w:r>
      <w:r w:rsidR="00DB5B64" w:rsidRPr="7A700764">
        <w:rPr>
          <w:lang w:val="en-IN"/>
        </w:rPr>
        <w:t>.</w:t>
      </w:r>
      <w:ins w:id="136" w:author="Marina Cunquero" w:date="2025-05-19T13:46:00Z">
        <w:r w:rsidR="7546A9F0" w:rsidRPr="7A700764">
          <w:rPr>
            <w:lang w:val="en-IN"/>
          </w:rPr>
          <w:t xml:space="preserve"> &gt;&gt; all </w:t>
        </w:r>
      </w:ins>
      <w:proofErr w:type="spellStart"/>
      <w:ins w:id="137" w:author="Marina Cunquero" w:date="2025-05-19T13:48:00Z">
        <w:r w:rsidR="1C69165F" w:rsidRPr="7A700764">
          <w:rPr>
            <w:lang w:val="en-IN"/>
          </w:rPr>
          <w:t>thses</w:t>
        </w:r>
        <w:proofErr w:type="spellEnd"/>
        <w:r w:rsidR="1C69165F" w:rsidRPr="7A700764">
          <w:rPr>
            <w:lang w:val="en-IN"/>
          </w:rPr>
          <w:t xml:space="preserve"> shots need to be filmed </w:t>
        </w:r>
      </w:ins>
      <w:ins w:id="138" w:author="Marina Cunquero" w:date="2025-05-19T13:46:00Z">
        <w:r w:rsidR="7546A9F0" w:rsidRPr="7A700764">
          <w:rPr>
            <w:lang w:val="en-IN"/>
          </w:rPr>
          <w:t>inside the fume hood</w:t>
        </w:r>
      </w:ins>
      <w:ins w:id="139" w:author="Marina Cunquero" w:date="2025-05-19T13:47:00Z">
        <w:r w:rsidR="3966A701" w:rsidRPr="7A700764">
          <w:rPr>
            <w:lang w:val="en-IN"/>
          </w:rPr>
          <w:t xml:space="preserve"> and </w:t>
        </w:r>
      </w:ins>
      <w:ins w:id="140" w:author="Marina Cunquero" w:date="2025-05-19T13:48:00Z">
        <w:r w:rsidR="13D3EF97" w:rsidRPr="7A700764">
          <w:rPr>
            <w:lang w:val="en-IN"/>
          </w:rPr>
          <w:t xml:space="preserve">using </w:t>
        </w:r>
      </w:ins>
      <w:ins w:id="141" w:author="Marina Cunquero" w:date="2025-05-19T13:47:00Z">
        <w:r w:rsidR="3966A701" w:rsidRPr="7A700764">
          <w:rPr>
            <w:lang w:val="en-IN"/>
          </w:rPr>
          <w:t>glass conta</w:t>
        </w:r>
      </w:ins>
      <w:ins w:id="142" w:author="Marina Cunquero" w:date="2025-05-19T13:48:00Z">
        <w:r w:rsidR="3966A701" w:rsidRPr="7A700764">
          <w:rPr>
            <w:lang w:val="en-IN"/>
          </w:rPr>
          <w:t>iners</w:t>
        </w:r>
      </w:ins>
    </w:p>
    <w:p w14:paraId="16CB8177" w14:textId="4104B868" w:rsidR="00FE56A1" w:rsidRDefault="00DB5B64" w:rsidP="00FE56A1">
      <w:pPr>
        <w:pStyle w:val="Narration"/>
        <w:numPr>
          <w:ilvl w:val="2"/>
          <w:numId w:val="3"/>
        </w:numPr>
        <w:rPr>
          <w:lang w:val="en-IN"/>
        </w:rPr>
      </w:pPr>
      <w:r w:rsidRPr="0023694A">
        <w:rPr>
          <w:lang w:val="en-IN"/>
        </w:rPr>
        <w:t xml:space="preserve">Talent preparing and </w:t>
      </w:r>
      <w:r w:rsidR="00FE56A1" w:rsidRPr="0023694A">
        <w:rPr>
          <w:lang w:val="en-IN"/>
        </w:rPr>
        <w:t>labelling</w:t>
      </w:r>
      <w:r w:rsidRPr="0023694A">
        <w:rPr>
          <w:lang w:val="en-IN"/>
        </w:rPr>
        <w:t xml:space="preserve"> each propanol solution</w:t>
      </w:r>
      <w:r w:rsidR="00FE56A1">
        <w:rPr>
          <w:lang w:val="en-IN"/>
        </w:rPr>
        <w:t>.</w:t>
      </w:r>
    </w:p>
    <w:p w14:paraId="52EB6E94" w14:textId="20CE4EC8" w:rsidR="00DB5B64" w:rsidRPr="0023694A" w:rsidRDefault="00FE56A1" w:rsidP="00FE56A1">
      <w:pPr>
        <w:pStyle w:val="Narration"/>
        <w:numPr>
          <w:ilvl w:val="2"/>
          <w:numId w:val="3"/>
        </w:numPr>
        <w:rPr>
          <w:lang w:val="en-IN"/>
        </w:rPr>
      </w:pPr>
      <w:r>
        <w:rPr>
          <w:lang w:val="en-IN"/>
        </w:rPr>
        <w:t xml:space="preserve">Talent </w:t>
      </w:r>
      <w:r w:rsidR="00DB5B64" w:rsidRPr="0023694A">
        <w:rPr>
          <w:lang w:val="en-IN"/>
        </w:rPr>
        <w:t>adjusting the pH</w:t>
      </w:r>
      <w:r>
        <w:rPr>
          <w:lang w:val="en-IN"/>
        </w:rPr>
        <w:t xml:space="preserve"> of the solutions with trimethylamine. </w:t>
      </w:r>
    </w:p>
    <w:p w14:paraId="1D31E3FE" w14:textId="12B4388F" w:rsidR="00FE56A1" w:rsidRDefault="00044D36" w:rsidP="00DB5B64">
      <w:pPr>
        <w:pStyle w:val="Narration"/>
        <w:numPr>
          <w:ilvl w:val="1"/>
          <w:numId w:val="3"/>
        </w:numPr>
        <w:rPr>
          <w:lang w:val="en-IN"/>
        </w:rPr>
      </w:pPr>
      <w:r>
        <w:rPr>
          <w:lang w:val="en-IN"/>
        </w:rPr>
        <w:t>Dehydrate</w:t>
      </w:r>
      <w:r w:rsidR="00DB5B64" w:rsidRPr="0023694A">
        <w:rPr>
          <w:lang w:val="en-IN"/>
        </w:rPr>
        <w:t xml:space="preserve"> the samples sequentially in</w:t>
      </w:r>
      <w:r w:rsidR="00FE56A1">
        <w:rPr>
          <w:lang w:val="en-IN"/>
        </w:rPr>
        <w:t xml:space="preserve"> increasing gradients of</w:t>
      </w:r>
      <w:r w:rsidR="00DB5B64" w:rsidRPr="0023694A">
        <w:rPr>
          <w:lang w:val="en-IN"/>
        </w:rPr>
        <w:t xml:space="preserve"> 1-propanol solutions</w:t>
      </w:r>
      <w:r w:rsidR="00FE56A1">
        <w:rPr>
          <w:lang w:val="en-IN"/>
        </w:rPr>
        <w:t xml:space="preserve"> </w:t>
      </w:r>
      <w:r w:rsidR="00FE56A1">
        <w:rPr>
          <w:b/>
          <w:bCs/>
          <w:lang w:val="en-IN"/>
        </w:rPr>
        <w:t>[1-TXT]</w:t>
      </w:r>
      <w:r w:rsidR="00DB5B64" w:rsidRPr="0023694A">
        <w:rPr>
          <w:lang w:val="en-IN"/>
        </w:rPr>
        <w:t xml:space="preserve"> for 2 hours each at 30 degrees Celsius with mild shaking </w:t>
      </w:r>
      <w:r w:rsidR="00DB5B64" w:rsidRPr="0023694A">
        <w:rPr>
          <w:b/>
          <w:bCs/>
          <w:lang w:val="en-IN"/>
        </w:rPr>
        <w:t>[</w:t>
      </w:r>
      <w:r w:rsidR="00FE56A1">
        <w:rPr>
          <w:b/>
          <w:bCs/>
          <w:lang w:val="en-IN"/>
        </w:rPr>
        <w:t>2</w:t>
      </w:r>
      <w:r w:rsidR="00DB5B64" w:rsidRPr="0023694A">
        <w:rPr>
          <w:b/>
          <w:bCs/>
          <w:lang w:val="en-IN"/>
        </w:rPr>
        <w:t>]</w:t>
      </w:r>
      <w:r w:rsidR="00DB5B64" w:rsidRPr="0023694A">
        <w:rPr>
          <w:lang w:val="en-IN"/>
        </w:rPr>
        <w:t xml:space="preserve">. Then </w:t>
      </w:r>
      <w:r w:rsidR="00FE56A1">
        <w:rPr>
          <w:lang w:val="en-IN"/>
        </w:rPr>
        <w:t>transfer the sample to</w:t>
      </w:r>
      <w:r w:rsidR="00DB5B64" w:rsidRPr="0023694A">
        <w:rPr>
          <w:lang w:val="en-IN"/>
        </w:rPr>
        <w:t xml:space="preserve"> 100</w:t>
      </w:r>
      <w:r w:rsidR="00FE56A1">
        <w:rPr>
          <w:lang w:val="en-IN"/>
        </w:rPr>
        <w:t xml:space="preserve"> % </w:t>
      </w:r>
      <w:r w:rsidR="00DB5B64" w:rsidRPr="0023694A">
        <w:rPr>
          <w:lang w:val="en-IN"/>
        </w:rPr>
        <w:t xml:space="preserve">1-propanol </w:t>
      </w:r>
      <w:r w:rsidR="00FE56A1">
        <w:rPr>
          <w:lang w:val="en-IN"/>
        </w:rPr>
        <w:t xml:space="preserve">solution </w:t>
      </w:r>
      <w:r w:rsidR="00FE56A1">
        <w:rPr>
          <w:b/>
          <w:bCs/>
          <w:lang w:val="en-IN"/>
        </w:rPr>
        <w:t xml:space="preserve">[3] </w:t>
      </w:r>
      <w:r w:rsidR="00FE56A1">
        <w:rPr>
          <w:lang w:val="en-IN"/>
        </w:rPr>
        <w:t xml:space="preserve">and incubate </w:t>
      </w:r>
      <w:r w:rsidR="00DB5B64" w:rsidRPr="0023694A">
        <w:rPr>
          <w:lang w:val="en-IN"/>
        </w:rPr>
        <w:t xml:space="preserve">overnight at 30 degrees Celsius with mild shaking </w:t>
      </w:r>
      <w:r w:rsidR="00DB5B64" w:rsidRPr="0023694A">
        <w:rPr>
          <w:b/>
          <w:bCs/>
          <w:lang w:val="en-IN"/>
        </w:rPr>
        <w:t>[</w:t>
      </w:r>
      <w:r w:rsidR="00FE56A1">
        <w:rPr>
          <w:b/>
          <w:bCs/>
          <w:lang w:val="en-IN"/>
        </w:rPr>
        <w:t>4</w:t>
      </w:r>
      <w:r w:rsidR="00DB5B64" w:rsidRPr="0023694A">
        <w:rPr>
          <w:b/>
          <w:bCs/>
          <w:lang w:val="en-IN"/>
        </w:rPr>
        <w:t>]</w:t>
      </w:r>
      <w:r w:rsidR="00DB5B64" w:rsidRPr="0023694A">
        <w:rPr>
          <w:lang w:val="en-IN"/>
        </w:rPr>
        <w:t>.</w:t>
      </w:r>
    </w:p>
    <w:p w14:paraId="26B227EF" w14:textId="5726AD68" w:rsidR="00FE56A1" w:rsidRPr="00044D36" w:rsidRDefault="00DB5B64" w:rsidP="00FE56A1">
      <w:pPr>
        <w:pStyle w:val="Narration"/>
        <w:numPr>
          <w:ilvl w:val="2"/>
          <w:numId w:val="3"/>
        </w:numPr>
        <w:rPr>
          <w:lang w:val="en-IN"/>
        </w:rPr>
      </w:pPr>
      <w:r w:rsidRPr="0023694A">
        <w:rPr>
          <w:lang w:val="en-IN"/>
        </w:rPr>
        <w:t xml:space="preserve">Talent </w:t>
      </w:r>
      <w:r w:rsidR="00FE56A1">
        <w:rPr>
          <w:lang w:val="en-IN"/>
        </w:rPr>
        <w:t xml:space="preserve">adding 1-propanol solution to the sample. </w:t>
      </w:r>
      <w:r w:rsidR="00FE56A1">
        <w:rPr>
          <w:b/>
          <w:bCs/>
          <w:lang w:val="en-IN"/>
        </w:rPr>
        <w:t xml:space="preserve">TXT: Propanol concentrations: </w:t>
      </w:r>
      <w:r w:rsidR="00FE56A1" w:rsidRPr="00FE56A1">
        <w:rPr>
          <w:b/>
          <w:bCs/>
          <w:lang w:val="en-IN"/>
        </w:rPr>
        <w:t>15%, 30%, 45%, 60%, 75%, 90%</w:t>
      </w:r>
    </w:p>
    <w:p w14:paraId="6D1B8F12" w14:textId="0B21AEC6" w:rsidR="00044D36" w:rsidRDefault="00044D36" w:rsidP="00FE56A1">
      <w:pPr>
        <w:pStyle w:val="Narration"/>
        <w:numPr>
          <w:ilvl w:val="2"/>
          <w:numId w:val="3"/>
        </w:numPr>
        <w:rPr>
          <w:lang w:val="en-IN"/>
        </w:rPr>
      </w:pPr>
      <w:r>
        <w:rPr>
          <w:lang w:val="en-IN"/>
        </w:rPr>
        <w:lastRenderedPageBreak/>
        <w:t xml:space="preserve">Talent placing the sample on a shaker and setting the temperature. </w:t>
      </w:r>
    </w:p>
    <w:p w14:paraId="2CFE16C8" w14:textId="57FE6A8A" w:rsidR="00DB5B64" w:rsidRDefault="00DB5B64" w:rsidP="00FE56A1">
      <w:pPr>
        <w:pStyle w:val="Narration"/>
        <w:numPr>
          <w:ilvl w:val="2"/>
          <w:numId w:val="3"/>
        </w:numPr>
        <w:rPr>
          <w:lang w:val="en-IN"/>
        </w:rPr>
      </w:pPr>
      <w:r w:rsidRPr="0023694A">
        <w:rPr>
          <w:lang w:val="en-IN"/>
        </w:rPr>
        <w:t>Talent placing samples in 100 percent 1-propanol</w:t>
      </w:r>
      <w:r w:rsidR="00044D36">
        <w:rPr>
          <w:lang w:val="en-IN"/>
        </w:rPr>
        <w:t>.</w:t>
      </w:r>
    </w:p>
    <w:p w14:paraId="748103B1" w14:textId="558BF4EC" w:rsidR="00044D36" w:rsidRPr="0023694A" w:rsidRDefault="00044D36" w:rsidP="00FE56A1">
      <w:pPr>
        <w:pStyle w:val="Narration"/>
        <w:numPr>
          <w:ilvl w:val="2"/>
          <w:numId w:val="3"/>
        </w:numPr>
        <w:rPr>
          <w:lang w:val="en-IN"/>
        </w:rPr>
      </w:pPr>
      <w:r>
        <w:rPr>
          <w:lang w:val="en-IN"/>
        </w:rPr>
        <w:t xml:space="preserve">Shot of the sample on the shaker. </w:t>
      </w:r>
    </w:p>
    <w:p w14:paraId="1F165758" w14:textId="5DC012FC" w:rsidR="00044D36" w:rsidRDefault="00044D36" w:rsidP="00DB5B64">
      <w:pPr>
        <w:pStyle w:val="Narration"/>
        <w:numPr>
          <w:ilvl w:val="1"/>
          <w:numId w:val="3"/>
        </w:numPr>
        <w:rPr>
          <w:lang w:val="en-IN"/>
        </w:rPr>
      </w:pPr>
      <w:r>
        <w:rPr>
          <w:lang w:val="en-IN"/>
        </w:rPr>
        <w:t>For sample clearing, p</w:t>
      </w:r>
      <w:r w:rsidR="00DB5B64" w:rsidRPr="0023694A">
        <w:rPr>
          <w:lang w:val="en-IN"/>
        </w:rPr>
        <w:t xml:space="preserve">repare benzyl alcohol and benzyl benzoate mixture </w:t>
      </w:r>
      <w:r>
        <w:rPr>
          <w:lang w:val="en-IN"/>
        </w:rPr>
        <w:t>in</w:t>
      </w:r>
      <w:r w:rsidR="00DB5B64" w:rsidRPr="0023694A">
        <w:rPr>
          <w:lang w:val="en-IN"/>
        </w:rPr>
        <w:t xml:space="preserve"> a 1 to 2 ratio to make BABB </w:t>
      </w:r>
      <w:r w:rsidRPr="00044D36">
        <w:rPr>
          <w:i/>
          <w:iCs/>
          <w:color w:val="FF0000"/>
          <w:lang w:val="en-IN"/>
        </w:rPr>
        <w:t xml:space="preserve">(B-A-B-B) </w:t>
      </w:r>
      <w:r>
        <w:rPr>
          <w:lang w:val="en-IN"/>
        </w:rPr>
        <w:t xml:space="preserve">solution </w:t>
      </w:r>
      <w:r w:rsidR="00DB5B64" w:rsidRPr="0023694A">
        <w:rPr>
          <w:b/>
          <w:bCs/>
          <w:lang w:val="en-IN"/>
        </w:rPr>
        <w:t>[1]</w:t>
      </w:r>
      <w:r w:rsidR="00DB5B64" w:rsidRPr="0023694A">
        <w:rPr>
          <w:lang w:val="en-IN"/>
        </w:rPr>
        <w:t>.</w:t>
      </w:r>
      <w:r w:rsidRPr="00044D36">
        <w:rPr>
          <w:lang w:val="en-IN"/>
        </w:rPr>
        <w:t xml:space="preserve"> </w:t>
      </w:r>
      <w:r w:rsidRPr="0023694A">
        <w:rPr>
          <w:lang w:val="en-IN"/>
        </w:rPr>
        <w:t xml:space="preserve">Immerse the samples in BABB at room temperature overnight </w:t>
      </w:r>
      <w:r w:rsidRPr="0023694A">
        <w:rPr>
          <w:b/>
          <w:bCs/>
          <w:lang w:val="en-IN"/>
        </w:rPr>
        <w:t>[</w:t>
      </w:r>
      <w:r>
        <w:rPr>
          <w:b/>
          <w:bCs/>
          <w:lang w:val="en-IN"/>
        </w:rPr>
        <w:t>2</w:t>
      </w:r>
      <w:r w:rsidRPr="0023694A">
        <w:rPr>
          <w:b/>
          <w:bCs/>
          <w:lang w:val="en-IN"/>
        </w:rPr>
        <w:t>]</w:t>
      </w:r>
      <w:r w:rsidRPr="0023694A">
        <w:rPr>
          <w:lang w:val="en-IN"/>
        </w:rPr>
        <w:t>.</w:t>
      </w:r>
      <w:r w:rsidRPr="00044D36">
        <w:rPr>
          <w:lang w:val="en-IN"/>
        </w:rPr>
        <w:t xml:space="preserve"> </w:t>
      </w:r>
      <w:r w:rsidRPr="0023694A">
        <w:rPr>
          <w:lang w:val="en-IN"/>
        </w:rPr>
        <w:t xml:space="preserve">Refresh the BABB solution before imaging </w:t>
      </w:r>
      <w:r w:rsidRPr="0023694A">
        <w:rPr>
          <w:b/>
          <w:bCs/>
          <w:lang w:val="en-IN"/>
        </w:rPr>
        <w:t>[</w:t>
      </w:r>
      <w:r>
        <w:rPr>
          <w:b/>
          <w:bCs/>
          <w:lang w:val="en-IN"/>
        </w:rPr>
        <w:t>3</w:t>
      </w:r>
      <w:r w:rsidRPr="0023694A">
        <w:rPr>
          <w:b/>
          <w:bCs/>
          <w:lang w:val="en-IN"/>
        </w:rPr>
        <w:t>]</w:t>
      </w:r>
      <w:r w:rsidRPr="0023694A">
        <w:rPr>
          <w:lang w:val="en-IN"/>
        </w:rPr>
        <w:t>.</w:t>
      </w:r>
    </w:p>
    <w:p w14:paraId="2ABCC987" w14:textId="615899EF" w:rsidR="00DB5B64" w:rsidRPr="0023694A" w:rsidRDefault="00DB5B64" w:rsidP="00044D36">
      <w:pPr>
        <w:pStyle w:val="Narration"/>
        <w:numPr>
          <w:ilvl w:val="2"/>
          <w:numId w:val="3"/>
        </w:numPr>
        <w:rPr>
          <w:lang w:val="en-IN"/>
        </w:rPr>
      </w:pPr>
      <w:r w:rsidRPr="0023694A">
        <w:rPr>
          <w:lang w:val="en-IN"/>
        </w:rPr>
        <w:t>Talent preparing BABB solution.</w:t>
      </w:r>
    </w:p>
    <w:p w14:paraId="278C15D6" w14:textId="713B206C" w:rsidR="00DB5B64" w:rsidRPr="0023694A" w:rsidRDefault="00DB5B64" w:rsidP="00044D36">
      <w:pPr>
        <w:pStyle w:val="Narration"/>
        <w:numPr>
          <w:ilvl w:val="2"/>
          <w:numId w:val="3"/>
        </w:numPr>
        <w:rPr>
          <w:lang w:val="en-IN"/>
        </w:rPr>
      </w:pPr>
      <w:r w:rsidRPr="0023694A">
        <w:rPr>
          <w:lang w:val="en-IN"/>
        </w:rPr>
        <w:t>Talent placing samples in BABB solution and covering the container.</w:t>
      </w:r>
    </w:p>
    <w:p w14:paraId="442E8BC2" w14:textId="3642827A" w:rsidR="00DB5B64" w:rsidRDefault="00DB5B64" w:rsidP="00044D36">
      <w:pPr>
        <w:pStyle w:val="Narration"/>
        <w:numPr>
          <w:ilvl w:val="2"/>
          <w:numId w:val="3"/>
        </w:numPr>
        <w:rPr>
          <w:lang w:val="en-IN"/>
        </w:rPr>
      </w:pPr>
      <w:r w:rsidRPr="0023694A">
        <w:rPr>
          <w:lang w:val="en-IN"/>
        </w:rPr>
        <w:t>Talent replacing the BABB solution in the sample container.</w:t>
      </w:r>
    </w:p>
    <w:p w14:paraId="15B54ADA" w14:textId="7E8AF427" w:rsidR="00044D36" w:rsidRDefault="00044D36" w:rsidP="00044D36">
      <w:pPr>
        <w:pStyle w:val="Paragraphedeliste"/>
        <w:numPr>
          <w:ilvl w:val="0"/>
          <w:numId w:val="3"/>
        </w:numPr>
        <w:spacing w:before="120"/>
        <w:contextualSpacing w:val="0"/>
        <w:rPr>
          <w:rFonts w:cstheme="minorHAnsi"/>
          <w:b/>
          <w:bCs/>
        </w:rPr>
      </w:pPr>
      <w:r w:rsidRPr="00DB5B64">
        <w:rPr>
          <w:rFonts w:cstheme="minorHAnsi"/>
          <w:b/>
          <w:bCs/>
        </w:rPr>
        <w:t>Confocal Imaging of Organoids</w:t>
      </w:r>
    </w:p>
    <w:p w14:paraId="48AD80CA" w14:textId="274F9124" w:rsidR="00044D36" w:rsidRPr="00044D36" w:rsidRDefault="00044D36" w:rsidP="00044D36">
      <w:pPr>
        <w:pStyle w:val="Paragraphedeliste"/>
        <w:spacing w:before="120"/>
        <w:ind w:left="360"/>
        <w:contextualSpacing w:val="0"/>
        <w:rPr>
          <w:rFonts w:cstheme="minorHAnsi"/>
        </w:rPr>
      </w:pPr>
      <w:r>
        <w:rPr>
          <w:rFonts w:cstheme="minorHAnsi"/>
          <w:b/>
          <w:bCs/>
        </w:rPr>
        <w:t xml:space="preserve">Demonstrator: </w:t>
      </w:r>
      <w:ins w:id="143" w:author="Marina Cunquero" w:date="2025-05-14T16:53:00Z">
        <w:r w:rsidR="00D342B2">
          <w:rPr>
            <w:rFonts w:cstheme="minorHAnsi"/>
          </w:rPr>
          <w:t xml:space="preserve">Marina </w:t>
        </w:r>
        <w:proofErr w:type="spellStart"/>
        <w:r w:rsidR="00D342B2">
          <w:rPr>
            <w:rFonts w:cstheme="minorHAnsi"/>
          </w:rPr>
          <w:t>Cunquero</w:t>
        </w:r>
      </w:ins>
      <w:proofErr w:type="spellEnd"/>
      <w:r>
        <w:rPr>
          <w:rFonts w:cstheme="minorHAnsi"/>
        </w:rPr>
        <w:t xml:space="preserve"> </w:t>
      </w:r>
    </w:p>
    <w:p w14:paraId="5B0DF6FD" w14:textId="203DB16D" w:rsidR="00044D36" w:rsidRDefault="00044D36" w:rsidP="00DB5B64">
      <w:pPr>
        <w:pStyle w:val="Narration"/>
        <w:numPr>
          <w:ilvl w:val="1"/>
          <w:numId w:val="3"/>
        </w:numPr>
        <w:rPr>
          <w:lang w:val="en-IN"/>
        </w:rPr>
      </w:pPr>
      <w:r>
        <w:rPr>
          <w:lang w:val="en-IN"/>
        </w:rPr>
        <w:t>With</w:t>
      </w:r>
      <w:r w:rsidR="00DB5B64" w:rsidRPr="0023694A">
        <w:rPr>
          <w:lang w:val="en-IN"/>
        </w:rPr>
        <w:t xml:space="preserve"> a glass pipette, position the organoid in a glass-bottom Petri dish with a drop of BABB, ensuring it contacts the surface of the </w:t>
      </w:r>
      <w:r w:rsidR="00F42603" w:rsidRPr="0023694A">
        <w:rPr>
          <w:lang w:val="en-IN"/>
        </w:rPr>
        <w:t>cover glass</w:t>
      </w:r>
      <w:r w:rsidR="00DB5B64" w:rsidRPr="0023694A">
        <w:rPr>
          <w:lang w:val="en-IN"/>
        </w:rPr>
        <w:t xml:space="preserve"> </w:t>
      </w:r>
      <w:r w:rsidR="00DB5B64" w:rsidRPr="0023694A">
        <w:rPr>
          <w:b/>
          <w:bCs/>
          <w:lang w:val="en-IN"/>
        </w:rPr>
        <w:t>[1]</w:t>
      </w:r>
      <w:r w:rsidR="00DB5B64" w:rsidRPr="0023694A">
        <w:rPr>
          <w:lang w:val="en-IN"/>
        </w:rPr>
        <w:t>.</w:t>
      </w:r>
      <w:r w:rsidR="00F75A14" w:rsidRPr="00F75A14">
        <w:rPr>
          <w:lang w:val="en-IN"/>
        </w:rPr>
        <w:t xml:space="preserve"> </w:t>
      </w:r>
      <w:r w:rsidR="00F75A14">
        <w:rPr>
          <w:lang w:val="en-IN"/>
        </w:rPr>
        <w:t>Now, use</w:t>
      </w:r>
      <w:r w:rsidR="00F75A14" w:rsidRPr="0023694A">
        <w:rPr>
          <w:lang w:val="en-IN"/>
        </w:rPr>
        <w:t xml:space="preserve"> an inverted confocal laser-scanning microscope with low and high magnification objectives to acquire Z-stack images for 3D cellular resolution </w:t>
      </w:r>
      <w:r w:rsidR="00F75A14" w:rsidRPr="0023694A">
        <w:rPr>
          <w:b/>
          <w:bCs/>
          <w:lang w:val="en-IN"/>
        </w:rPr>
        <w:t>[</w:t>
      </w:r>
      <w:r w:rsidR="00F75A14">
        <w:rPr>
          <w:b/>
          <w:bCs/>
          <w:lang w:val="en-IN"/>
        </w:rPr>
        <w:t>2</w:t>
      </w:r>
      <w:r w:rsidR="00F75A14" w:rsidRPr="0023694A">
        <w:rPr>
          <w:b/>
          <w:bCs/>
          <w:lang w:val="en-IN"/>
        </w:rPr>
        <w:t>]</w:t>
      </w:r>
      <w:r w:rsidR="00F75A14" w:rsidRPr="0023694A">
        <w:rPr>
          <w:lang w:val="en-IN"/>
        </w:rPr>
        <w:t>.</w:t>
      </w:r>
      <w:r w:rsidR="00F75A14">
        <w:rPr>
          <w:lang w:val="en-IN"/>
        </w:rPr>
        <w:br/>
      </w:r>
      <w:r w:rsidR="00F75A14" w:rsidRPr="00F75A14">
        <w:rPr>
          <w:highlight w:val="yellow"/>
          <w:lang w:val="en-IN"/>
        </w:rPr>
        <w:t xml:space="preserve">Authors: Please create screen capture videos of the shots </w:t>
      </w:r>
      <w:proofErr w:type="spellStart"/>
      <w:r w:rsidR="00F75A14" w:rsidRPr="00F75A14">
        <w:rPr>
          <w:highlight w:val="yellow"/>
          <w:lang w:val="en-IN"/>
        </w:rPr>
        <w:t>labeled</w:t>
      </w:r>
      <w:proofErr w:type="spellEnd"/>
      <w:r w:rsidR="00F75A14" w:rsidRPr="00F75A14">
        <w:rPr>
          <w:highlight w:val="yellow"/>
          <w:lang w:val="en-IN"/>
        </w:rPr>
        <w:t xml:space="preserve"> as SCREEN, create a screenshot summary, and upload the files to your project page as soon as possible:</w:t>
      </w:r>
      <w:r w:rsidR="00F75A14" w:rsidRPr="00F75A14">
        <w:rPr>
          <w:highlight w:val="yellow"/>
        </w:rPr>
        <w:t xml:space="preserve"> </w:t>
      </w:r>
      <w:hyperlink r:id="rId15" w:history="1">
        <w:r w:rsidR="00F75A14" w:rsidRPr="00F75A14">
          <w:rPr>
            <w:rStyle w:val="Lienhypertexte"/>
            <w:rFonts w:eastAsia="Times New Roman" w:cstheme="minorHAnsi"/>
            <w:b/>
            <w:highlight w:val="yellow"/>
          </w:rPr>
          <w:t>https://review.jove.com/account/file-uploader?src=20857168</w:t>
        </w:r>
      </w:hyperlink>
    </w:p>
    <w:p w14:paraId="48B46339" w14:textId="6C538479" w:rsidR="00DB5B64" w:rsidRPr="0023694A" w:rsidRDefault="00DB5B64" w:rsidP="00044D36">
      <w:pPr>
        <w:pStyle w:val="Narration"/>
        <w:numPr>
          <w:ilvl w:val="2"/>
          <w:numId w:val="3"/>
        </w:numPr>
        <w:rPr>
          <w:ins w:id="144" w:author="Marina Cunquero" w:date="2025-05-19T13:49:00Z"/>
          <w:lang w:val="en-IN"/>
        </w:rPr>
      </w:pPr>
      <w:r w:rsidRPr="7A700764">
        <w:rPr>
          <w:lang w:val="en-IN"/>
        </w:rPr>
        <w:t>Talent transferring and adjusting the organoid position carefully in the dish.</w:t>
      </w:r>
    </w:p>
    <w:p w14:paraId="10C7BCEC" w14:textId="36266A41" w:rsidR="20F247D8" w:rsidRDefault="20F247D8">
      <w:pPr>
        <w:pStyle w:val="Narration"/>
        <w:numPr>
          <w:ilvl w:val="2"/>
          <w:numId w:val="3"/>
        </w:numPr>
        <w:spacing w:line="259" w:lineRule="auto"/>
        <w:rPr>
          <w:lang w:val="en-IN"/>
        </w:rPr>
        <w:pPrChange w:id="145" w:author="Marina Cunquero" w:date="2025-05-19T13:49:00Z">
          <w:pPr>
            <w:pStyle w:val="Narration"/>
            <w:numPr>
              <w:ilvl w:val="2"/>
              <w:numId w:val="3"/>
            </w:numPr>
            <w:ind w:left="1627" w:hanging="720"/>
          </w:pPr>
        </w:pPrChange>
      </w:pPr>
      <w:ins w:id="146" w:author="Marina Cunquero" w:date="2025-05-19T13:49:00Z">
        <w:r w:rsidRPr="7A700764">
          <w:rPr>
            <w:lang w:val="en-IN"/>
          </w:rPr>
          <w:t>Talent positioning the dish containing the samples in the microscope stage while is modifyi</w:t>
        </w:r>
      </w:ins>
      <w:ins w:id="147" w:author="Marina Cunquero" w:date="2025-05-19T13:50:00Z">
        <w:r w:rsidRPr="7A700764">
          <w:rPr>
            <w:lang w:val="en-IN"/>
          </w:rPr>
          <w:t>ng the imaging settings</w:t>
        </w:r>
      </w:ins>
    </w:p>
    <w:p w14:paraId="4B4F6210" w14:textId="53D52459" w:rsidR="00DB5B64" w:rsidRPr="0023694A" w:rsidRDefault="00F75A14" w:rsidP="00F75A14">
      <w:pPr>
        <w:pStyle w:val="Narration"/>
        <w:numPr>
          <w:ilvl w:val="2"/>
          <w:numId w:val="3"/>
        </w:numPr>
        <w:rPr>
          <w:lang w:val="en-IN"/>
        </w:rPr>
      </w:pPr>
      <w:commentRangeStart w:id="148"/>
      <w:r w:rsidRPr="00F75A14">
        <w:rPr>
          <w:highlight w:val="yellow"/>
          <w:lang w:val="en-IN"/>
        </w:rPr>
        <w:t>SCREEN</w:t>
      </w:r>
      <w:r>
        <w:rPr>
          <w:lang w:val="en-IN"/>
        </w:rPr>
        <w:t xml:space="preserve">: The sample is being scanned and images are being acquired. </w:t>
      </w:r>
      <w:commentRangeEnd w:id="148"/>
      <w:r w:rsidR="00005C08">
        <w:rPr>
          <w:rStyle w:val="Marquedecommentaire"/>
          <w:rFonts w:asciiTheme="minorHAnsi" w:hAnsiTheme="minorHAnsi" w:cs="Calibri (Body)"/>
          <w:lang w:val="x-none" w:eastAsia="x-none"/>
        </w:rPr>
        <w:commentReference w:id="148"/>
      </w:r>
    </w:p>
    <w:p w14:paraId="2828D64E" w14:textId="77777777" w:rsidR="00F75A14" w:rsidRDefault="00DB5B64" w:rsidP="00DB5B64">
      <w:pPr>
        <w:pStyle w:val="Narration"/>
        <w:numPr>
          <w:ilvl w:val="1"/>
          <w:numId w:val="3"/>
        </w:numPr>
        <w:rPr>
          <w:lang w:val="en-IN"/>
        </w:rPr>
      </w:pPr>
      <w:r w:rsidRPr="0023694A">
        <w:rPr>
          <w:lang w:val="en-IN"/>
        </w:rPr>
        <w:t xml:space="preserve">Recalibrate the step size of the Z-stack acquisition by accounting for the refractive index mismatch between clearing solution and immersion media </w:t>
      </w:r>
      <w:r w:rsidRPr="0023694A">
        <w:rPr>
          <w:b/>
          <w:bCs/>
          <w:lang w:val="en-IN"/>
        </w:rPr>
        <w:t>[1]</w:t>
      </w:r>
      <w:r w:rsidRPr="0023694A">
        <w:rPr>
          <w:lang w:val="en-IN"/>
        </w:rPr>
        <w:t xml:space="preserve">. </w:t>
      </w:r>
    </w:p>
    <w:p w14:paraId="3F71F048" w14:textId="7F35BA0E" w:rsidR="00DB5B64" w:rsidRPr="00F75A14" w:rsidRDefault="00DB5B64" w:rsidP="7A700764">
      <w:pPr>
        <w:pStyle w:val="Narration"/>
        <w:numPr>
          <w:ilvl w:val="2"/>
          <w:numId w:val="3"/>
        </w:numPr>
        <w:jc w:val="center"/>
        <w:rPr>
          <w:lang w:val="en-IN"/>
        </w:rPr>
      </w:pPr>
      <w:r w:rsidRPr="00F75A14">
        <w:rPr>
          <w:highlight w:val="yellow"/>
          <w:lang w:val="en-IN"/>
        </w:rPr>
        <w:t>SCREEN</w:t>
      </w:r>
      <w:r w:rsidRPr="0023694A">
        <w:rPr>
          <w:lang w:val="en-IN"/>
        </w:rPr>
        <w:t xml:space="preserve">: </w:t>
      </w:r>
      <w:r w:rsidR="00F75A14">
        <w:rPr>
          <w:lang w:val="en-IN"/>
        </w:rPr>
        <w:t xml:space="preserve">The step size is being recalibrated. </w:t>
      </w:r>
      <w:r w:rsidR="00F75A14">
        <w:rPr>
          <w:lang w:val="en-IN"/>
        </w:rPr>
        <w:br/>
      </w:r>
      <w:r w:rsidR="00F75A14">
        <w:rPr>
          <w:b/>
          <w:bCs/>
          <w:lang w:val="en-IN"/>
        </w:rPr>
        <w:t>AND</w:t>
      </w:r>
      <w:r w:rsidRPr="0023694A">
        <w:rPr>
          <w:lang w:val="en-IN"/>
        </w:rPr>
        <w:br/>
      </w:r>
      <w:r w:rsidR="00F75A14">
        <w:rPr>
          <w:lang w:val="en-IN"/>
        </w:rPr>
        <w:t>TEXT ON PLAIN BACKGROUND:</w:t>
      </w:r>
      <w:r w:rsidR="00F75A14">
        <w:rPr>
          <w:lang w:val="en-IN"/>
        </w:rPr>
        <w:br/>
      </w:r>
      <m:oMathPara>
        <m:oMath>
          <m:r>
            <w:rPr>
              <w:rFonts w:ascii="Cambria Math" w:hAnsi="Cambria Math"/>
            </w:rPr>
            <m:t xml:space="preserve">Recalibrated step size = </m:t>
          </m:r>
          <m:f>
            <m:fPr>
              <m:ctrlPr>
                <w:rPr>
                  <w:rFonts w:ascii="Cambria Math" w:hAnsi="Cambria Math"/>
                  <w:i/>
                  <w:iCs/>
                </w:rPr>
              </m:ctrlPr>
            </m:fPr>
            <m:num>
              <m:sSub>
                <m:sSubPr>
                  <m:ctrlPr>
                    <w:rPr>
                      <w:rFonts w:ascii="Cambria Math" w:hAnsi="Cambria Math"/>
                      <w:i/>
                      <w:iCs/>
                    </w:rPr>
                  </m:ctrlPr>
                </m:sSubPr>
                <m:e>
                  <m:r>
                    <w:rPr>
                      <w:rFonts w:ascii="Cambria Math" w:hAnsi="Cambria Math"/>
                    </w:rPr>
                    <m:t>RI</m:t>
                  </m:r>
                </m:e>
                <m:sub>
                  <m:r>
                    <w:rPr>
                      <w:rFonts w:ascii="Cambria Math" w:hAnsi="Cambria Math"/>
                      <w:vertAlign w:val="subscript"/>
                    </w:rPr>
                    <m:t>clearing sol.</m:t>
                  </m:r>
                </m:sub>
              </m:sSub>
            </m:num>
            <m:den>
              <m:sSub>
                <m:sSubPr>
                  <m:ctrlPr>
                    <w:rPr>
                      <w:rFonts w:ascii="Cambria Math" w:hAnsi="Cambria Math"/>
                      <w:i/>
                      <w:iCs/>
                      <w:vertAlign w:val="subscript"/>
                    </w:rPr>
                  </m:ctrlPr>
                </m:sSubPr>
                <m:e>
                  <m:r>
                    <w:rPr>
                      <w:rFonts w:ascii="Cambria Math" w:hAnsi="Cambria Math"/>
                    </w:rPr>
                    <m:t>RI</m:t>
                  </m:r>
                </m:e>
                <m:sub>
                  <m:r>
                    <w:rPr>
                      <w:rFonts w:ascii="Cambria Math" w:hAnsi="Cambria Math"/>
                      <w:vertAlign w:val="subscript"/>
                    </w:rPr>
                    <m:t>immersion media</m:t>
                  </m:r>
                </m:sub>
              </m:sSub>
            </m:den>
          </m:f>
          <m:r>
            <w:rPr>
              <w:rFonts w:ascii="Cambria Math" w:hAnsi="Cambria Math"/>
            </w:rPr>
            <m:t>×step size</m:t>
          </m:r>
        </m:oMath>
      </m:oMathPara>
    </w:p>
    <w:p w14:paraId="72F0FB36" w14:textId="5642EDBD" w:rsidR="00F75A14" w:rsidRPr="00F75A14" w:rsidRDefault="00F75A14" w:rsidP="00F75A14">
      <w:pPr>
        <w:pStyle w:val="Narration"/>
        <w:ind w:left="1627" w:firstLine="0"/>
        <w:rPr>
          <w:i/>
          <w:iCs/>
          <w:color w:val="0000FF"/>
          <w:lang w:val="en-IN"/>
        </w:rPr>
      </w:pPr>
      <w:r w:rsidRPr="00F75A14">
        <w:rPr>
          <w:i/>
          <w:iCs/>
          <w:color w:val="0000FF"/>
          <w:lang w:val="en-IN"/>
        </w:rPr>
        <w:t>Video Editor: Please play both shots side by side</w:t>
      </w:r>
    </w:p>
    <w:p w14:paraId="3164B0C8" w14:textId="77777777" w:rsidR="00F75A14" w:rsidRDefault="00F75A14" w:rsidP="00DB5B64">
      <w:pPr>
        <w:pStyle w:val="Narration"/>
        <w:numPr>
          <w:ilvl w:val="1"/>
          <w:numId w:val="3"/>
        </w:numPr>
        <w:rPr>
          <w:lang w:val="en-IN"/>
        </w:rPr>
      </w:pPr>
      <w:r>
        <w:rPr>
          <w:lang w:val="en-IN"/>
        </w:rPr>
        <w:t>Now launch</w:t>
      </w:r>
      <w:r w:rsidR="00DB5B64" w:rsidRPr="0023694A">
        <w:rPr>
          <w:lang w:val="en-IN"/>
        </w:rPr>
        <w:t xml:space="preserve"> ImageJ</w:t>
      </w:r>
      <w:r>
        <w:rPr>
          <w:lang w:val="en-IN"/>
        </w:rPr>
        <w:t xml:space="preserve"> </w:t>
      </w:r>
      <w:r w:rsidRPr="00F75A14">
        <w:rPr>
          <w:i/>
          <w:iCs/>
          <w:color w:val="FF0000"/>
          <w:lang w:val="en-IN"/>
        </w:rPr>
        <w:t>(Image-J)</w:t>
      </w:r>
      <w:r w:rsidR="00DB5B64" w:rsidRPr="0023694A">
        <w:rPr>
          <w:lang w:val="en-IN"/>
        </w:rPr>
        <w:t xml:space="preserve">, update the voxel depth by selecting </w:t>
      </w:r>
      <w:r w:rsidR="00DB5B64" w:rsidRPr="0023694A">
        <w:rPr>
          <w:b/>
          <w:bCs/>
          <w:lang w:val="en-IN"/>
        </w:rPr>
        <w:t>Image</w:t>
      </w:r>
      <w:r w:rsidR="00DB5B64" w:rsidRPr="0023694A">
        <w:rPr>
          <w:lang w:val="en-IN"/>
        </w:rPr>
        <w:t xml:space="preserve"> and clicking on </w:t>
      </w:r>
      <w:r w:rsidR="00DB5B64" w:rsidRPr="0023694A">
        <w:rPr>
          <w:b/>
          <w:bCs/>
          <w:lang w:val="en-IN"/>
        </w:rPr>
        <w:t>Properties</w:t>
      </w:r>
      <w:r w:rsidR="00DB5B64" w:rsidRPr="0023694A">
        <w:rPr>
          <w:lang w:val="en-IN"/>
        </w:rPr>
        <w:t xml:space="preserve"> </w:t>
      </w:r>
      <w:r w:rsidR="00DB5B64" w:rsidRPr="0023694A">
        <w:rPr>
          <w:b/>
          <w:bCs/>
          <w:lang w:val="en-IN"/>
        </w:rPr>
        <w:t>[1]</w:t>
      </w:r>
      <w:r w:rsidR="00DB5B64" w:rsidRPr="0023694A">
        <w:rPr>
          <w:lang w:val="en-IN"/>
        </w:rPr>
        <w:t xml:space="preserve">. Then create image projections of the Z-stack </w:t>
      </w:r>
      <w:r w:rsidR="00DB5B64" w:rsidRPr="0023694A">
        <w:rPr>
          <w:b/>
          <w:bCs/>
          <w:lang w:val="en-IN"/>
        </w:rPr>
        <w:t>[2]</w:t>
      </w:r>
      <w:r w:rsidR="00DB5B64" w:rsidRPr="0023694A">
        <w:rPr>
          <w:lang w:val="en-IN"/>
        </w:rPr>
        <w:t>.</w:t>
      </w:r>
    </w:p>
    <w:p w14:paraId="15D4CF3C" w14:textId="0FC16AFE" w:rsidR="00F75A14" w:rsidRDefault="00DB5B64" w:rsidP="00F75A14">
      <w:pPr>
        <w:pStyle w:val="Narration"/>
        <w:numPr>
          <w:ilvl w:val="2"/>
          <w:numId w:val="3"/>
        </w:numPr>
        <w:rPr>
          <w:lang w:val="en-IN"/>
        </w:rPr>
      </w:pPr>
      <w:r w:rsidRPr="00F75A14">
        <w:rPr>
          <w:highlight w:val="yellow"/>
          <w:lang w:val="en-IN"/>
        </w:rPr>
        <w:t>SCREEN</w:t>
      </w:r>
      <w:r w:rsidR="00F75A14">
        <w:rPr>
          <w:lang w:val="en-IN"/>
        </w:rPr>
        <w:t>:</w:t>
      </w:r>
      <w:r w:rsidRPr="0023694A">
        <w:rPr>
          <w:lang w:val="en-IN"/>
        </w:rPr>
        <w:t xml:space="preserve"> ImageJ </w:t>
      </w:r>
      <w:r w:rsidR="00F75A14">
        <w:rPr>
          <w:lang w:val="en-IN"/>
        </w:rPr>
        <w:t>is being launched</w:t>
      </w:r>
      <w:r w:rsidRPr="0023694A">
        <w:rPr>
          <w:lang w:val="en-IN"/>
        </w:rPr>
        <w:t xml:space="preserve"> and </w:t>
      </w:r>
      <w:r w:rsidRPr="0023694A">
        <w:rPr>
          <w:b/>
          <w:bCs/>
          <w:lang w:val="en-IN"/>
        </w:rPr>
        <w:t>Image | Propertie</w:t>
      </w:r>
      <w:r w:rsidR="00F75A14">
        <w:rPr>
          <w:b/>
          <w:bCs/>
          <w:lang w:val="en-IN"/>
        </w:rPr>
        <w:t xml:space="preserve">s </w:t>
      </w:r>
      <w:r w:rsidR="00F75A14">
        <w:rPr>
          <w:lang w:val="en-IN"/>
        </w:rPr>
        <w:t>is being clicked</w:t>
      </w:r>
    </w:p>
    <w:p w14:paraId="111BC649" w14:textId="545A0BF7" w:rsidR="00DB5B64" w:rsidRPr="0023694A" w:rsidRDefault="00DB5B64" w:rsidP="00F75A14">
      <w:pPr>
        <w:pStyle w:val="Narration"/>
        <w:numPr>
          <w:ilvl w:val="2"/>
          <w:numId w:val="3"/>
        </w:numPr>
        <w:rPr>
          <w:lang w:val="en-IN"/>
        </w:rPr>
      </w:pPr>
      <w:r w:rsidRPr="00F75A14">
        <w:rPr>
          <w:highlight w:val="yellow"/>
          <w:lang w:val="en-IN"/>
        </w:rPr>
        <w:t>SCREEN</w:t>
      </w:r>
      <w:r w:rsidRPr="0023694A">
        <w:rPr>
          <w:lang w:val="en-IN"/>
        </w:rPr>
        <w:t xml:space="preserve">: </w:t>
      </w:r>
      <w:commentRangeStart w:id="149"/>
      <w:r w:rsidRPr="0023694A">
        <w:rPr>
          <w:lang w:val="en-IN"/>
        </w:rPr>
        <w:t>Z-stack image projections</w:t>
      </w:r>
      <w:r w:rsidR="00F75A14">
        <w:rPr>
          <w:lang w:val="en-IN"/>
        </w:rPr>
        <w:t xml:space="preserve"> is being created</w:t>
      </w:r>
      <w:r w:rsidRPr="0023694A">
        <w:rPr>
          <w:lang w:val="en-IN"/>
        </w:rPr>
        <w:t>.</w:t>
      </w:r>
      <w:commentRangeEnd w:id="149"/>
      <w:r w:rsidR="0060074F">
        <w:rPr>
          <w:rStyle w:val="Marquedecommentaire"/>
          <w:rFonts w:asciiTheme="minorHAnsi" w:hAnsiTheme="minorHAnsi" w:cs="Calibri (Body)"/>
          <w:lang w:val="x-none" w:eastAsia="x-none"/>
        </w:rPr>
        <w:commentReference w:id="149"/>
      </w:r>
    </w:p>
    <w:p w14:paraId="6102A5F7" w14:textId="22612B8D" w:rsidR="00F75A14" w:rsidRDefault="00F75A14" w:rsidP="00DB5B64">
      <w:pPr>
        <w:pStyle w:val="Narration"/>
        <w:numPr>
          <w:ilvl w:val="1"/>
          <w:numId w:val="3"/>
        </w:numPr>
        <w:rPr>
          <w:lang w:val="en-IN"/>
        </w:rPr>
      </w:pPr>
      <w:r>
        <w:rPr>
          <w:lang w:val="en-IN"/>
        </w:rPr>
        <w:t>I</w:t>
      </w:r>
      <w:r w:rsidR="00DB5B64" w:rsidRPr="0023694A">
        <w:rPr>
          <w:lang w:val="en-IN"/>
        </w:rPr>
        <w:t xml:space="preserve">nspect the Z-stack depth by selecting </w:t>
      </w:r>
      <w:r w:rsidR="00DB5B64" w:rsidRPr="0023694A">
        <w:rPr>
          <w:b/>
          <w:bCs/>
          <w:lang w:val="en-IN"/>
        </w:rPr>
        <w:t>Image</w:t>
      </w:r>
      <w:r w:rsidR="00DB5B64" w:rsidRPr="0023694A">
        <w:rPr>
          <w:lang w:val="en-IN"/>
        </w:rPr>
        <w:t xml:space="preserve">, then </w:t>
      </w:r>
      <w:r w:rsidR="00DB5B64" w:rsidRPr="0023694A">
        <w:rPr>
          <w:b/>
          <w:bCs/>
          <w:lang w:val="en-IN"/>
        </w:rPr>
        <w:t>Stacks</w:t>
      </w:r>
      <w:r w:rsidR="00DB5B64" w:rsidRPr="0023694A">
        <w:rPr>
          <w:lang w:val="en-IN"/>
        </w:rPr>
        <w:t xml:space="preserve">, and choosing </w:t>
      </w:r>
      <w:r w:rsidR="00DB5B64" w:rsidRPr="0023694A">
        <w:rPr>
          <w:b/>
          <w:bCs/>
          <w:lang w:val="en-IN"/>
        </w:rPr>
        <w:t xml:space="preserve">Orthogonal </w:t>
      </w:r>
      <w:r w:rsidR="00DB5B64" w:rsidRPr="0023694A">
        <w:rPr>
          <w:b/>
          <w:bCs/>
          <w:lang w:val="en-IN"/>
        </w:rPr>
        <w:lastRenderedPageBreak/>
        <w:t>views</w:t>
      </w:r>
      <w:r w:rsidR="00DB5B64" w:rsidRPr="0023694A">
        <w:rPr>
          <w:lang w:val="en-IN"/>
        </w:rPr>
        <w:t xml:space="preserve"> to display XY</w:t>
      </w:r>
      <w:r w:rsidRPr="00F75A14">
        <w:rPr>
          <w:i/>
          <w:iCs/>
          <w:color w:val="FF0000"/>
          <w:lang w:val="en-IN"/>
        </w:rPr>
        <w:t>(</w:t>
      </w:r>
      <w:r>
        <w:rPr>
          <w:i/>
          <w:iCs/>
          <w:color w:val="FF0000"/>
          <w:lang w:val="en-IN"/>
        </w:rPr>
        <w:t>X-Y)</w:t>
      </w:r>
      <w:r w:rsidR="00DB5B64" w:rsidRPr="0023694A">
        <w:rPr>
          <w:lang w:val="en-IN"/>
        </w:rPr>
        <w:t>, XZ</w:t>
      </w:r>
      <w:r w:rsidRPr="00F75A14">
        <w:rPr>
          <w:i/>
          <w:iCs/>
          <w:color w:val="FF0000"/>
          <w:lang w:val="en-IN"/>
        </w:rPr>
        <w:t>(</w:t>
      </w:r>
      <w:r>
        <w:rPr>
          <w:i/>
          <w:iCs/>
          <w:color w:val="FF0000"/>
          <w:lang w:val="en-IN"/>
        </w:rPr>
        <w:t>X-Z)</w:t>
      </w:r>
      <w:r w:rsidR="00DB5B64" w:rsidRPr="0023694A">
        <w:rPr>
          <w:lang w:val="en-IN"/>
        </w:rPr>
        <w:t xml:space="preserve">, and YZ </w:t>
      </w:r>
      <w:r w:rsidRPr="00F75A14">
        <w:rPr>
          <w:i/>
          <w:iCs/>
          <w:color w:val="FF0000"/>
          <w:lang w:val="en-IN"/>
        </w:rPr>
        <w:t>(</w:t>
      </w:r>
      <w:r>
        <w:rPr>
          <w:i/>
          <w:iCs/>
          <w:color w:val="FF0000"/>
          <w:lang w:val="en-IN"/>
        </w:rPr>
        <w:t xml:space="preserve">Y-Z) </w:t>
      </w:r>
      <w:r w:rsidR="00DB5B64" w:rsidRPr="0023694A">
        <w:rPr>
          <w:lang w:val="en-IN"/>
        </w:rPr>
        <w:t xml:space="preserve">views of the retinal organoid </w:t>
      </w:r>
      <w:r w:rsidR="00DB5B64" w:rsidRPr="0023694A">
        <w:rPr>
          <w:b/>
          <w:bCs/>
          <w:lang w:val="en-IN"/>
        </w:rPr>
        <w:t>[1]</w:t>
      </w:r>
      <w:r w:rsidR="00DB5B64" w:rsidRPr="0023694A">
        <w:rPr>
          <w:lang w:val="en-IN"/>
        </w:rPr>
        <w:t xml:space="preserve">. Save the desired regions by clicking on </w:t>
      </w:r>
      <w:r w:rsidR="00DB5B64" w:rsidRPr="0023694A">
        <w:rPr>
          <w:b/>
          <w:bCs/>
          <w:lang w:val="en-IN"/>
        </w:rPr>
        <w:t>File</w:t>
      </w:r>
      <w:r w:rsidR="00DB5B64" w:rsidRPr="0023694A">
        <w:rPr>
          <w:lang w:val="en-IN"/>
        </w:rPr>
        <w:t xml:space="preserve"> and selecting </w:t>
      </w:r>
      <w:r w:rsidR="00DB5B64" w:rsidRPr="0023694A">
        <w:rPr>
          <w:b/>
          <w:bCs/>
          <w:lang w:val="en-IN"/>
        </w:rPr>
        <w:t>Save as</w:t>
      </w:r>
      <w:r w:rsidR="00DB5B64" w:rsidRPr="0023694A">
        <w:rPr>
          <w:lang w:val="en-IN"/>
        </w:rPr>
        <w:t xml:space="preserve"> </w:t>
      </w:r>
      <w:r w:rsidR="00DB5B64" w:rsidRPr="0023694A">
        <w:rPr>
          <w:b/>
          <w:bCs/>
          <w:lang w:val="en-IN"/>
        </w:rPr>
        <w:t>[2]</w:t>
      </w:r>
      <w:r w:rsidR="00DB5B64" w:rsidRPr="0023694A">
        <w:rPr>
          <w:lang w:val="en-IN"/>
        </w:rPr>
        <w:t>.</w:t>
      </w:r>
      <w:r w:rsidR="00C9280F" w:rsidRPr="00C9280F">
        <w:rPr>
          <w:lang w:val="en-IN"/>
        </w:rPr>
        <w:t xml:space="preserve"> </w:t>
      </w:r>
      <w:r w:rsidR="00C9280F">
        <w:rPr>
          <w:lang w:val="en-IN"/>
        </w:rPr>
        <w:t>Lastly, c</w:t>
      </w:r>
      <w:r w:rsidR="00C9280F" w:rsidRPr="0023694A">
        <w:rPr>
          <w:lang w:val="en-IN"/>
        </w:rPr>
        <w:t xml:space="preserve">reate an animation of the 3D render of the Z-stack using processing software </w:t>
      </w:r>
      <w:r w:rsidR="00C9280F" w:rsidRPr="0023694A">
        <w:rPr>
          <w:b/>
          <w:bCs/>
          <w:lang w:val="en-IN"/>
        </w:rPr>
        <w:t>[</w:t>
      </w:r>
      <w:r w:rsidR="00C9280F">
        <w:rPr>
          <w:b/>
          <w:bCs/>
          <w:lang w:val="en-IN"/>
        </w:rPr>
        <w:t>3</w:t>
      </w:r>
      <w:r w:rsidR="00C9280F" w:rsidRPr="0023694A">
        <w:rPr>
          <w:b/>
          <w:bCs/>
          <w:lang w:val="en-IN"/>
        </w:rPr>
        <w:t>]</w:t>
      </w:r>
      <w:r w:rsidR="00C9280F" w:rsidRPr="0023694A">
        <w:rPr>
          <w:lang w:val="en-IN"/>
        </w:rPr>
        <w:t>.</w:t>
      </w:r>
    </w:p>
    <w:p w14:paraId="3F3B4342" w14:textId="77777777" w:rsidR="00F75A14" w:rsidRDefault="00DB5B64" w:rsidP="00F75A14">
      <w:pPr>
        <w:pStyle w:val="Narration"/>
        <w:numPr>
          <w:ilvl w:val="2"/>
          <w:numId w:val="3"/>
        </w:numPr>
        <w:rPr>
          <w:lang w:val="en-IN"/>
        </w:rPr>
      </w:pPr>
      <w:r w:rsidRPr="00F75A14">
        <w:rPr>
          <w:highlight w:val="yellow"/>
          <w:lang w:val="en-IN"/>
        </w:rPr>
        <w:t>SCREEN</w:t>
      </w:r>
      <w:r w:rsidRPr="0023694A">
        <w:rPr>
          <w:lang w:val="en-IN"/>
        </w:rPr>
        <w:t xml:space="preserve">: </w:t>
      </w:r>
      <w:r w:rsidR="00F75A14">
        <w:rPr>
          <w:lang w:val="en-IN"/>
        </w:rPr>
        <w:t xml:space="preserve">Image, Stacks and Orthogonal views are being clicked and the XY. XZ, YZ views are being seen. </w:t>
      </w:r>
    </w:p>
    <w:p w14:paraId="7192A6F9" w14:textId="32A7CC9D" w:rsidR="00DB5B64" w:rsidRPr="0023694A" w:rsidRDefault="00F75A14" w:rsidP="00F75A14">
      <w:pPr>
        <w:pStyle w:val="Narration"/>
        <w:numPr>
          <w:ilvl w:val="2"/>
          <w:numId w:val="3"/>
        </w:numPr>
        <w:rPr>
          <w:lang w:val="en-IN"/>
        </w:rPr>
      </w:pPr>
      <w:r w:rsidRPr="00F75A14">
        <w:rPr>
          <w:highlight w:val="yellow"/>
          <w:lang w:val="en-IN"/>
        </w:rPr>
        <w:t>SCREEN</w:t>
      </w:r>
      <w:r w:rsidRPr="0023694A">
        <w:rPr>
          <w:lang w:val="en-IN"/>
        </w:rPr>
        <w:t>:</w:t>
      </w:r>
      <w:r w:rsidR="00C9280F">
        <w:rPr>
          <w:lang w:val="en-IN"/>
        </w:rPr>
        <w:t xml:space="preserve"> File and Save As is being used to save </w:t>
      </w:r>
      <w:r w:rsidR="00C9280F" w:rsidRPr="0023694A">
        <w:rPr>
          <w:lang w:val="en-IN"/>
        </w:rPr>
        <w:t>selected regions of interest.</w:t>
      </w:r>
      <w:r w:rsidR="00DB5B64" w:rsidRPr="0023694A">
        <w:rPr>
          <w:lang w:val="en-IN"/>
        </w:rPr>
        <w:br/>
        <w:t xml:space="preserve"> </w:t>
      </w:r>
    </w:p>
    <w:p w14:paraId="221C9119" w14:textId="10FDAA23" w:rsidR="00DB5B64" w:rsidRPr="0023694A" w:rsidRDefault="00C9280F" w:rsidP="00C9280F">
      <w:pPr>
        <w:pStyle w:val="Narration"/>
        <w:numPr>
          <w:ilvl w:val="2"/>
          <w:numId w:val="3"/>
        </w:numPr>
        <w:rPr>
          <w:lang w:val="en-IN"/>
        </w:rPr>
      </w:pPr>
      <w:commentRangeStart w:id="150"/>
      <w:r w:rsidRPr="00F75A14">
        <w:rPr>
          <w:highlight w:val="yellow"/>
          <w:lang w:val="en-IN"/>
        </w:rPr>
        <w:t>SCREEN</w:t>
      </w:r>
      <w:r w:rsidRPr="0023694A">
        <w:rPr>
          <w:lang w:val="en-IN"/>
        </w:rPr>
        <w:t>:</w:t>
      </w:r>
      <w:r w:rsidR="00DB5B64" w:rsidRPr="0023694A">
        <w:rPr>
          <w:lang w:val="en-IN"/>
        </w:rPr>
        <w:t xml:space="preserve"> Show 3D rendering and animation process in the chosen software.</w:t>
      </w:r>
      <w:commentRangeEnd w:id="150"/>
      <w:r w:rsidR="00F82F7C">
        <w:rPr>
          <w:rStyle w:val="Marquedecommentaire"/>
          <w:rFonts w:asciiTheme="minorHAnsi" w:hAnsiTheme="minorHAnsi" w:cs="Calibri (Body)"/>
          <w:lang w:val="x-none" w:eastAsia="x-none"/>
        </w:rPr>
        <w:commentReference w:id="150"/>
      </w:r>
    </w:p>
    <w:p w14:paraId="3CF742A0" w14:textId="77777777" w:rsidR="00DB5B64" w:rsidRPr="0023694A" w:rsidRDefault="00DB5B64" w:rsidP="00DB5B64"/>
    <w:p w14:paraId="1C00C140" w14:textId="77777777" w:rsidR="00C9280F" w:rsidRDefault="00C9280F">
      <w:pPr>
        <w:rPr>
          <w:rFonts w:eastAsia="Times New Roman" w:cstheme="minorHAnsi"/>
          <w:sz w:val="52"/>
        </w:rPr>
      </w:pPr>
      <w:r>
        <w:rPr>
          <w:rFonts w:cstheme="minorHAnsi"/>
        </w:rPr>
        <w:br w:type="page"/>
      </w:r>
    </w:p>
    <w:p w14:paraId="12FDC79E" w14:textId="2FE269C7" w:rsidR="00495959" w:rsidRPr="00B07A3B" w:rsidRDefault="00495959" w:rsidP="00495959">
      <w:pPr>
        <w:pStyle w:val="Titre1"/>
        <w:rPr>
          <w:rFonts w:cstheme="minorHAnsi"/>
        </w:rPr>
      </w:pPr>
      <w:r w:rsidRPr="00B07A3B">
        <w:rPr>
          <w:rFonts w:cstheme="minorHAnsi"/>
        </w:rPr>
        <w:lastRenderedPageBreak/>
        <w:t>Results</w:t>
      </w:r>
    </w:p>
    <w:p w14:paraId="2CDFC666" w14:textId="77777777" w:rsidR="00495959" w:rsidRPr="00B07A3B" w:rsidRDefault="00495959" w:rsidP="00495959">
      <w:pPr>
        <w:pBdr>
          <w:top w:val="single" w:sz="4" w:space="1" w:color="auto"/>
          <w:left w:val="single" w:sz="4" w:space="4" w:color="auto"/>
          <w:bottom w:val="single" w:sz="4" w:space="1" w:color="auto"/>
          <w:right w:val="single" w:sz="4" w:space="4" w:color="auto"/>
        </w:pBdr>
        <w:shd w:val="clear" w:color="auto" w:fill="FFFF99"/>
        <w:ind w:left="86" w:right="86"/>
        <w:rPr>
          <w:rFonts w:eastAsia="Times New Roman" w:cstheme="minorHAnsi"/>
          <w:b/>
        </w:rPr>
      </w:pPr>
      <w:r w:rsidRPr="00B07A3B">
        <w:rPr>
          <w:rFonts w:eastAsia="Times New Roman" w:cstheme="minorHAnsi"/>
          <w:b/>
        </w:rPr>
        <w:t>Please review this section to make sure that it accurately reflects your findings.</w:t>
      </w:r>
    </w:p>
    <w:p w14:paraId="2344A4C9" w14:textId="3EDC8CE0" w:rsidR="005E27DD" w:rsidRPr="005E27DD" w:rsidRDefault="005E27DD" w:rsidP="005E27DD">
      <w:pPr>
        <w:pStyle w:val="Paragraphedeliste"/>
        <w:keepLines/>
        <w:numPr>
          <w:ilvl w:val="0"/>
          <w:numId w:val="5"/>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rPr>
      </w:pPr>
      <w:r>
        <w:rPr>
          <w:rFonts w:eastAsia="Times New Roman" w:cstheme="minorHAnsi"/>
        </w:rPr>
        <w:t xml:space="preserve">This section </w:t>
      </w:r>
      <w:r w:rsidRPr="00815020">
        <w:rPr>
          <w:rFonts w:eastAsia="Times New Roman" w:cstheme="minorHAnsi"/>
          <w:b/>
          <w:bCs/>
        </w:rPr>
        <w:t>will not be recorded</w:t>
      </w:r>
      <w:r>
        <w:rPr>
          <w:rFonts w:eastAsia="Times New Roman" w:cstheme="minorHAnsi"/>
        </w:rPr>
        <w:t xml:space="preserve"> by the videographer. It only </w:t>
      </w:r>
      <w:r w:rsidRPr="005E27DD">
        <w:rPr>
          <w:rFonts w:eastAsia="Times New Roman" w:cstheme="minorHAnsi"/>
        </w:rPr>
        <w:t xml:space="preserve">includes </w:t>
      </w:r>
      <w:r w:rsidR="00495959" w:rsidRPr="005E27DD">
        <w:rPr>
          <w:rFonts w:eastAsia="Times New Roman" w:cstheme="minorHAnsi"/>
        </w:rPr>
        <w:t>the figures/tables from your manuscript</w:t>
      </w:r>
      <w:r>
        <w:rPr>
          <w:rFonts w:eastAsia="Times New Roman" w:cstheme="minorHAnsi"/>
        </w:rPr>
        <w:t xml:space="preserve"> (called LAB MEDIA). </w:t>
      </w:r>
    </w:p>
    <w:p w14:paraId="0031E7AF" w14:textId="2F4985C8" w:rsidR="00495959" w:rsidRPr="00495959" w:rsidRDefault="00495959" w:rsidP="00495959">
      <w:pPr>
        <w:pStyle w:val="Paragraphedeliste"/>
        <w:keepLines/>
        <w:numPr>
          <w:ilvl w:val="0"/>
          <w:numId w:val="5"/>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rPr>
      </w:pPr>
      <w:r w:rsidRPr="00495959">
        <w:rPr>
          <w:rFonts w:eastAsia="Times New Roman" w:cstheme="minorHAnsi"/>
          <w:bCs/>
        </w:rPr>
        <w:t>Use Track Changes when making edits or revisions.</w:t>
      </w:r>
      <w:r>
        <w:rPr>
          <w:rFonts w:eastAsia="Times New Roman" w:cstheme="minorHAnsi"/>
          <w:bCs/>
        </w:rPr>
        <w:t xml:space="preserve"> Ensure </w:t>
      </w:r>
      <w:r w:rsidRPr="00495959">
        <w:rPr>
          <w:rFonts w:eastAsia="Times New Roman" w:cstheme="minorHAnsi"/>
          <w:bCs/>
        </w:rPr>
        <w:t xml:space="preserve">the voiceover </w:t>
      </w:r>
      <w:r>
        <w:rPr>
          <w:rFonts w:eastAsia="Times New Roman" w:cstheme="minorHAnsi"/>
          <w:bCs/>
        </w:rPr>
        <w:t xml:space="preserve">length is </w:t>
      </w:r>
      <w:r w:rsidRPr="00495959">
        <w:rPr>
          <w:rFonts w:eastAsia="Times New Roman" w:cstheme="minorHAnsi"/>
          <w:bCs/>
        </w:rPr>
        <w:t xml:space="preserve">below 200 words. Current word count: </w:t>
      </w:r>
      <w:r w:rsidR="00E2219E">
        <w:rPr>
          <w:rFonts w:eastAsia="Times New Roman" w:cstheme="minorHAnsi"/>
          <w:bCs/>
        </w:rPr>
        <w:t>210</w:t>
      </w:r>
    </w:p>
    <w:p w14:paraId="51EE59F9" w14:textId="77777777" w:rsidR="00495959" w:rsidRPr="000F0F14" w:rsidRDefault="00495959" w:rsidP="00495959">
      <w:pPr>
        <w:pStyle w:val="Paragraphedeliste"/>
        <w:keepLines/>
        <w:numPr>
          <w:ilvl w:val="0"/>
          <w:numId w:val="5"/>
        </w:numPr>
        <w:pBdr>
          <w:top w:val="single" w:sz="4" w:space="1" w:color="auto"/>
          <w:left w:val="single" w:sz="4" w:space="4" w:color="auto"/>
          <w:bottom w:val="single" w:sz="4" w:space="1" w:color="auto"/>
          <w:right w:val="single" w:sz="4" w:space="4" w:color="auto"/>
        </w:pBdr>
        <w:shd w:val="clear" w:color="auto" w:fill="FFFF99"/>
        <w:ind w:left="331" w:right="86" w:hanging="245"/>
        <w:rPr>
          <w:rFonts w:eastAsia="Times New Roman" w:cstheme="minorHAnsi"/>
        </w:rPr>
      </w:pPr>
      <w:r w:rsidRPr="00B07A3B">
        <w:rPr>
          <w:rFonts w:eastAsia="Times New Roman" w:cstheme="minorHAnsi"/>
          <w:bCs/>
        </w:rPr>
        <w:t xml:space="preserve">Please note that the video </w:t>
      </w:r>
      <w:r w:rsidRPr="00815020">
        <w:rPr>
          <w:rFonts w:eastAsia="Times New Roman" w:cstheme="minorHAnsi"/>
          <w:b/>
        </w:rPr>
        <w:t xml:space="preserve">cannot </w:t>
      </w:r>
      <w:r w:rsidRPr="00B07A3B">
        <w:rPr>
          <w:rFonts w:eastAsia="Times New Roman" w:cstheme="minorHAnsi"/>
          <w:bCs/>
        </w:rPr>
        <w:t xml:space="preserve">include </w:t>
      </w:r>
      <w:r w:rsidRPr="00815020">
        <w:rPr>
          <w:rFonts w:eastAsia="Times New Roman" w:cstheme="minorHAnsi"/>
          <w:bCs/>
          <w:u w:val="single"/>
        </w:rPr>
        <w:t>voiceover without an accompanying visual</w:t>
      </w:r>
      <w:r w:rsidRPr="00B07A3B">
        <w:rPr>
          <w:rFonts w:eastAsia="Times New Roman" w:cstheme="minorHAnsi"/>
          <w:bCs/>
        </w:rPr>
        <w:t>.</w:t>
      </w:r>
    </w:p>
    <w:p w14:paraId="7A4F1842" w14:textId="77777777" w:rsidR="00495959" w:rsidRPr="00B07A3B" w:rsidRDefault="00495959" w:rsidP="00495959">
      <w:pPr>
        <w:ind w:left="360"/>
        <w:outlineLvl w:val="0"/>
        <w:rPr>
          <w:rFonts w:cstheme="minorHAnsi"/>
          <w:lang w:eastAsia="zh-TW"/>
        </w:rPr>
      </w:pPr>
    </w:p>
    <w:p w14:paraId="476287CC" w14:textId="75FE1477" w:rsidR="00495959" w:rsidRPr="00985FE6" w:rsidRDefault="00EE6470" w:rsidP="00495959">
      <w:pPr>
        <w:pStyle w:val="Paragraphedeliste"/>
        <w:numPr>
          <w:ilvl w:val="0"/>
          <w:numId w:val="3"/>
        </w:numPr>
        <w:spacing w:before="240"/>
        <w:outlineLvl w:val="0"/>
        <w:rPr>
          <w:rFonts w:cstheme="minorHAnsi"/>
          <w:lang w:eastAsia="zh-TW"/>
        </w:rPr>
      </w:pPr>
      <w:r>
        <w:rPr>
          <w:rFonts w:cstheme="minorHAnsi"/>
          <w:b/>
        </w:rPr>
        <w:t xml:space="preserve">Results </w:t>
      </w:r>
      <w:r w:rsidR="00E2219E">
        <w:rPr>
          <w:rFonts w:cstheme="minorHAnsi"/>
          <w:b/>
        </w:rPr>
        <w:br/>
      </w:r>
      <w:r w:rsidR="00E2219E" w:rsidRPr="00E2219E">
        <w:rPr>
          <w:rFonts w:cstheme="minorHAnsi"/>
          <w:b/>
          <w:highlight w:val="yellow"/>
        </w:rPr>
        <w:t>AUTHORS: Please confirm that the results have been accurately summarized. If you wish to add any specific results, please substitute the existing content since the results section is limited to 200 words</w:t>
      </w:r>
    </w:p>
    <w:p w14:paraId="1C654D1D" w14:textId="77777777" w:rsidR="00985FE6" w:rsidRPr="00985FE6" w:rsidRDefault="00985FE6" w:rsidP="00985FE6">
      <w:pPr>
        <w:pStyle w:val="Paragraphedeliste"/>
        <w:spacing w:before="240"/>
        <w:ind w:left="360"/>
        <w:outlineLvl w:val="0"/>
        <w:rPr>
          <w:rFonts w:cstheme="minorHAnsi"/>
          <w:lang w:eastAsia="zh-TW"/>
        </w:rPr>
      </w:pPr>
    </w:p>
    <w:p w14:paraId="35BA2D29" w14:textId="094D0565" w:rsidR="009C4193" w:rsidRPr="009C4193" w:rsidRDefault="009C4193" w:rsidP="009C4193">
      <w:pPr>
        <w:pStyle w:val="Paragraphedeliste"/>
        <w:numPr>
          <w:ilvl w:val="1"/>
          <w:numId w:val="3"/>
        </w:numPr>
        <w:spacing w:before="120"/>
        <w:outlineLvl w:val="0"/>
        <w:rPr>
          <w:rFonts w:cstheme="minorHAnsi"/>
        </w:rPr>
      </w:pPr>
      <w:r w:rsidRPr="009C4193">
        <w:rPr>
          <w:rFonts w:cstheme="minorHAnsi"/>
        </w:rPr>
        <w:t>Fructose</w:t>
      </w:r>
      <w:r>
        <w:rPr>
          <w:rFonts w:cstheme="minorHAnsi"/>
        </w:rPr>
        <w:t>-</w:t>
      </w:r>
      <w:r w:rsidRPr="009C4193">
        <w:rPr>
          <w:rFonts w:cstheme="minorHAnsi"/>
        </w:rPr>
        <w:t xml:space="preserve">glycerol-cleared retinal organoids showed the least improvement in transparency, hindering visualization of the organoid core </w:t>
      </w:r>
      <w:r w:rsidR="00732916" w:rsidRPr="00732916">
        <w:rPr>
          <w:rFonts w:cstheme="minorHAnsi"/>
          <w:b/>
          <w:bCs/>
        </w:rPr>
        <w:t>[1]</w:t>
      </w:r>
      <w:r w:rsidRPr="009C4193">
        <w:rPr>
          <w:rFonts w:cstheme="minorHAnsi"/>
        </w:rPr>
        <w:t xml:space="preserve">. </w:t>
      </w:r>
      <w:proofErr w:type="spellStart"/>
      <w:r w:rsidRPr="009C4193">
        <w:rPr>
          <w:rFonts w:cstheme="minorHAnsi"/>
        </w:rPr>
        <w:t>ECi</w:t>
      </w:r>
      <w:proofErr w:type="spellEnd"/>
      <w:r w:rsidRPr="009C4193">
        <w:rPr>
          <w:rFonts w:cstheme="minorHAnsi"/>
        </w:rPr>
        <w:t xml:space="preserve"> </w:t>
      </w:r>
      <w:r w:rsidRPr="009C4193">
        <w:rPr>
          <w:rFonts w:cstheme="minorHAnsi"/>
          <w:i/>
          <w:iCs/>
          <w:color w:val="FF0000"/>
        </w:rPr>
        <w:t xml:space="preserve">(E-C-I) </w:t>
      </w:r>
      <w:r w:rsidRPr="009C4193">
        <w:rPr>
          <w:rFonts w:cstheme="minorHAnsi"/>
        </w:rPr>
        <w:t xml:space="preserve">clearing improved visualization of retinal layers but still failed to reveal the organoid core due to persistent light scattering </w:t>
      </w:r>
      <w:r w:rsidR="00732916" w:rsidRPr="00732916">
        <w:rPr>
          <w:rFonts w:cstheme="minorHAnsi"/>
          <w:b/>
          <w:bCs/>
        </w:rPr>
        <w:t>[2-TXT]</w:t>
      </w:r>
      <w:r w:rsidRPr="009C4193">
        <w:rPr>
          <w:rFonts w:cstheme="minorHAnsi"/>
        </w:rPr>
        <w:t xml:space="preserve">. </w:t>
      </w:r>
    </w:p>
    <w:p w14:paraId="42633FD5" w14:textId="679EB59D" w:rsidR="009C4193" w:rsidRPr="009C4193" w:rsidRDefault="009C4193" w:rsidP="009C4193">
      <w:pPr>
        <w:pStyle w:val="Paragraphedeliste"/>
        <w:numPr>
          <w:ilvl w:val="2"/>
          <w:numId w:val="3"/>
        </w:numPr>
        <w:spacing w:before="120"/>
        <w:outlineLvl w:val="0"/>
        <w:rPr>
          <w:rFonts w:cstheme="minorHAnsi"/>
        </w:rPr>
      </w:pPr>
      <w:r w:rsidRPr="009C4193">
        <w:rPr>
          <w:rFonts w:cstheme="minorHAnsi"/>
        </w:rPr>
        <w:t>LAB MEDIA: Figure 1</w:t>
      </w:r>
      <w:r w:rsidR="00E2219E">
        <w:rPr>
          <w:rFonts w:cstheme="minorHAnsi"/>
        </w:rPr>
        <w:t>B</w:t>
      </w:r>
      <w:r w:rsidRPr="009C4193">
        <w:rPr>
          <w:rFonts w:cstheme="minorHAnsi"/>
        </w:rPr>
        <w:t xml:space="preserve">. </w:t>
      </w:r>
      <w:r w:rsidRPr="00E2219E">
        <w:rPr>
          <w:rFonts w:cstheme="minorHAnsi"/>
          <w:i/>
          <w:iCs/>
          <w:color w:val="0000FF"/>
        </w:rPr>
        <w:t xml:space="preserve">Video editor: </w:t>
      </w:r>
      <w:r w:rsidR="00E2219E" w:rsidRPr="00E2219E">
        <w:rPr>
          <w:rFonts w:cstheme="minorHAnsi"/>
          <w:i/>
          <w:iCs/>
          <w:color w:val="0000FF"/>
        </w:rPr>
        <w:t>Please highlight the CLSM image</w:t>
      </w:r>
    </w:p>
    <w:p w14:paraId="4284E1BD" w14:textId="52470C5D" w:rsidR="009C4193" w:rsidRDefault="009C4193" w:rsidP="009C4193">
      <w:pPr>
        <w:pStyle w:val="Paragraphedeliste"/>
        <w:numPr>
          <w:ilvl w:val="2"/>
          <w:numId w:val="3"/>
        </w:numPr>
        <w:spacing w:before="120"/>
        <w:outlineLvl w:val="0"/>
        <w:rPr>
          <w:rFonts w:cstheme="minorHAnsi"/>
        </w:rPr>
      </w:pPr>
      <w:r w:rsidRPr="009C4193">
        <w:rPr>
          <w:rFonts w:cstheme="minorHAnsi"/>
        </w:rPr>
        <w:t>LAB MEDIA: Figure 1</w:t>
      </w:r>
      <w:r w:rsidR="00E2219E">
        <w:rPr>
          <w:rFonts w:cstheme="minorHAnsi"/>
        </w:rPr>
        <w:t>C</w:t>
      </w:r>
      <w:r w:rsidRPr="009C4193">
        <w:rPr>
          <w:rFonts w:cstheme="minorHAnsi"/>
        </w:rPr>
        <w:t xml:space="preserve">. </w:t>
      </w:r>
      <w:r>
        <w:rPr>
          <w:rFonts w:cstheme="minorHAnsi"/>
          <w:b/>
          <w:bCs/>
        </w:rPr>
        <w:t xml:space="preserve">TXT: </w:t>
      </w:r>
      <w:proofErr w:type="spellStart"/>
      <w:r>
        <w:rPr>
          <w:rFonts w:cstheme="minorHAnsi"/>
          <w:b/>
          <w:bCs/>
        </w:rPr>
        <w:t>Eci</w:t>
      </w:r>
      <w:proofErr w:type="spellEnd"/>
      <w:r>
        <w:rPr>
          <w:rFonts w:cstheme="minorHAnsi"/>
          <w:b/>
          <w:bCs/>
        </w:rPr>
        <w:t xml:space="preserve">: </w:t>
      </w:r>
      <w:r w:rsidRPr="009C4193">
        <w:rPr>
          <w:rFonts w:cstheme="minorHAnsi"/>
          <w:b/>
          <w:bCs/>
        </w:rPr>
        <w:t xml:space="preserve">Ethyl Cinnamate </w:t>
      </w:r>
      <w:r w:rsidR="00E2219E" w:rsidRPr="00E2219E">
        <w:rPr>
          <w:rFonts w:cstheme="minorHAnsi"/>
          <w:i/>
          <w:iCs/>
          <w:color w:val="0000FF"/>
        </w:rPr>
        <w:t>Video editor: Please highlight the CLSM image</w:t>
      </w:r>
    </w:p>
    <w:p w14:paraId="5DE385F0" w14:textId="7B600B51" w:rsidR="009C4193" w:rsidRPr="009C4193" w:rsidRDefault="009C4193" w:rsidP="009C4193">
      <w:pPr>
        <w:pStyle w:val="Paragraphedeliste"/>
        <w:numPr>
          <w:ilvl w:val="1"/>
          <w:numId w:val="3"/>
        </w:numPr>
        <w:spacing w:before="120"/>
        <w:outlineLvl w:val="0"/>
        <w:rPr>
          <w:rFonts w:cstheme="minorHAnsi"/>
        </w:rPr>
      </w:pPr>
      <w:proofErr w:type="spellStart"/>
      <w:r w:rsidRPr="009C4193">
        <w:rPr>
          <w:rFonts w:cstheme="minorHAnsi"/>
        </w:rPr>
        <w:t>FluoClear</w:t>
      </w:r>
      <w:proofErr w:type="spellEnd"/>
      <w:r w:rsidRPr="009C4193">
        <w:rPr>
          <w:rFonts w:cstheme="minorHAnsi"/>
        </w:rPr>
        <w:t xml:space="preserve"> BABB-cleared organoids exhibited the highest transparency, clearly revealing both the cortex and core with consistent fluorescence </w:t>
      </w:r>
      <w:r w:rsidR="00732916" w:rsidRPr="00732916">
        <w:rPr>
          <w:rFonts w:cstheme="minorHAnsi"/>
          <w:b/>
          <w:bCs/>
        </w:rPr>
        <w:t>[1]</w:t>
      </w:r>
      <w:r>
        <w:rPr>
          <w:rFonts w:cstheme="minorHAnsi"/>
        </w:rPr>
        <w:t>.</w:t>
      </w:r>
      <w:r w:rsidRPr="009C4193">
        <w:rPr>
          <w:rFonts w:cstheme="minorHAnsi"/>
        </w:rPr>
        <w:t xml:space="preserve"> Both </w:t>
      </w:r>
      <w:proofErr w:type="spellStart"/>
      <w:r w:rsidRPr="009C4193">
        <w:rPr>
          <w:rFonts w:cstheme="minorHAnsi"/>
        </w:rPr>
        <w:t>ECi</w:t>
      </w:r>
      <w:proofErr w:type="spellEnd"/>
      <w:r w:rsidRPr="009C4193">
        <w:rPr>
          <w:rFonts w:cstheme="minorHAnsi"/>
        </w:rPr>
        <w:t xml:space="preserve"> and </w:t>
      </w:r>
      <w:proofErr w:type="spellStart"/>
      <w:r w:rsidRPr="009C4193">
        <w:rPr>
          <w:rFonts w:cstheme="minorHAnsi"/>
        </w:rPr>
        <w:t>FluoClear</w:t>
      </w:r>
      <w:proofErr w:type="spellEnd"/>
      <w:r w:rsidRPr="009C4193">
        <w:rPr>
          <w:rFonts w:cstheme="minorHAnsi"/>
        </w:rPr>
        <w:t xml:space="preserve"> BABB-cleared organoids exhibited visible shrinkage in brightfield images due to dehydration steps </w:t>
      </w:r>
      <w:r w:rsidR="00732916" w:rsidRPr="00732916">
        <w:rPr>
          <w:rFonts w:cstheme="minorHAnsi"/>
          <w:b/>
          <w:bCs/>
        </w:rPr>
        <w:t>[2]</w:t>
      </w:r>
      <w:r w:rsidRPr="009C4193">
        <w:rPr>
          <w:rFonts w:cstheme="minorHAnsi"/>
        </w:rPr>
        <w:t>.</w:t>
      </w:r>
    </w:p>
    <w:p w14:paraId="6B3888D0" w14:textId="4A84A073" w:rsidR="009C4193" w:rsidRPr="009C4193" w:rsidRDefault="009C4193" w:rsidP="009C4193">
      <w:pPr>
        <w:pStyle w:val="Paragraphedeliste"/>
        <w:numPr>
          <w:ilvl w:val="2"/>
          <w:numId w:val="3"/>
        </w:numPr>
        <w:spacing w:before="120"/>
        <w:outlineLvl w:val="0"/>
        <w:rPr>
          <w:rFonts w:cstheme="minorHAnsi"/>
        </w:rPr>
      </w:pPr>
      <w:r w:rsidRPr="009C4193">
        <w:rPr>
          <w:rFonts w:cstheme="minorHAnsi"/>
        </w:rPr>
        <w:t>LAB MEDIA: Figure 1</w:t>
      </w:r>
      <w:r w:rsidR="00E2219E">
        <w:rPr>
          <w:rFonts w:cstheme="minorHAnsi"/>
        </w:rPr>
        <w:t>D</w:t>
      </w:r>
      <w:r w:rsidRPr="009C4193">
        <w:rPr>
          <w:rFonts w:cstheme="minorHAnsi"/>
        </w:rPr>
        <w:t xml:space="preserve">. </w:t>
      </w:r>
      <w:r w:rsidR="00E2219E" w:rsidRPr="00E2219E">
        <w:rPr>
          <w:rFonts w:cstheme="minorHAnsi"/>
          <w:i/>
          <w:iCs/>
          <w:color w:val="0000FF"/>
        </w:rPr>
        <w:t>Video editor: Please highlight the CLSM image</w:t>
      </w:r>
    </w:p>
    <w:p w14:paraId="2310E313" w14:textId="3FC03794" w:rsidR="009C4193" w:rsidRPr="009C4193" w:rsidRDefault="009C4193" w:rsidP="009C4193">
      <w:pPr>
        <w:pStyle w:val="Paragraphedeliste"/>
        <w:numPr>
          <w:ilvl w:val="2"/>
          <w:numId w:val="3"/>
        </w:numPr>
        <w:spacing w:before="120"/>
        <w:outlineLvl w:val="0"/>
        <w:rPr>
          <w:rFonts w:cstheme="minorHAnsi"/>
        </w:rPr>
      </w:pPr>
      <w:r w:rsidRPr="009C4193">
        <w:rPr>
          <w:rFonts w:cstheme="minorHAnsi"/>
        </w:rPr>
        <w:t>LAB MEDIA: Figure 1</w:t>
      </w:r>
      <w:r w:rsidR="00E2219E">
        <w:rPr>
          <w:rFonts w:cstheme="minorHAnsi"/>
        </w:rPr>
        <w:t>C and D</w:t>
      </w:r>
      <w:r w:rsidRPr="009C4193">
        <w:rPr>
          <w:rFonts w:cstheme="minorHAnsi"/>
        </w:rPr>
        <w:t xml:space="preserve">. </w:t>
      </w:r>
      <w:r w:rsidR="00E2219E" w:rsidRPr="00E2219E">
        <w:rPr>
          <w:rFonts w:cstheme="minorHAnsi"/>
          <w:i/>
          <w:iCs/>
          <w:color w:val="0000FF"/>
        </w:rPr>
        <w:t xml:space="preserve">Video editor: Please highlight the </w:t>
      </w:r>
      <w:r w:rsidR="00E2219E">
        <w:rPr>
          <w:rFonts w:cstheme="minorHAnsi"/>
          <w:i/>
          <w:iCs/>
          <w:color w:val="0000FF"/>
        </w:rPr>
        <w:t>BF</w:t>
      </w:r>
      <w:r w:rsidR="00E2219E" w:rsidRPr="00E2219E">
        <w:rPr>
          <w:rFonts w:cstheme="minorHAnsi"/>
          <w:i/>
          <w:iCs/>
          <w:color w:val="0000FF"/>
        </w:rPr>
        <w:t xml:space="preserve"> image</w:t>
      </w:r>
      <w:r w:rsidR="00E2219E">
        <w:rPr>
          <w:rFonts w:cstheme="minorHAnsi"/>
          <w:i/>
          <w:iCs/>
          <w:color w:val="0000FF"/>
        </w:rPr>
        <w:t>s in both 1C and 1D</w:t>
      </w:r>
      <w:r>
        <w:rPr>
          <w:rFonts w:cstheme="minorHAnsi"/>
        </w:rPr>
        <w:br/>
      </w:r>
    </w:p>
    <w:p w14:paraId="3BE633ED" w14:textId="1720A773" w:rsidR="009C4193" w:rsidRPr="009C4193" w:rsidRDefault="009C4193" w:rsidP="009C4193">
      <w:pPr>
        <w:pStyle w:val="Paragraphedeliste"/>
        <w:numPr>
          <w:ilvl w:val="1"/>
          <w:numId w:val="3"/>
        </w:numPr>
        <w:spacing w:before="120"/>
        <w:outlineLvl w:val="0"/>
        <w:rPr>
          <w:rFonts w:cstheme="minorHAnsi"/>
        </w:rPr>
      </w:pPr>
      <w:r>
        <w:rPr>
          <w:rFonts w:cstheme="minorHAnsi"/>
        </w:rPr>
        <w:t>B</w:t>
      </w:r>
      <w:r w:rsidRPr="009C4193">
        <w:rPr>
          <w:rFonts w:cstheme="minorHAnsi"/>
        </w:rPr>
        <w:t xml:space="preserve">ABB-induced shrinkage increased sample compactness, enabling the use of high magnification objectives to image deeper structures </w:t>
      </w:r>
      <w:r w:rsidR="00732916" w:rsidRPr="00732916">
        <w:rPr>
          <w:rFonts w:cstheme="minorHAnsi"/>
          <w:b/>
          <w:bCs/>
        </w:rPr>
        <w:t>[1]</w:t>
      </w:r>
      <w:r w:rsidRPr="009C4193">
        <w:rPr>
          <w:rFonts w:cstheme="minorHAnsi"/>
        </w:rPr>
        <w:t>.</w:t>
      </w:r>
    </w:p>
    <w:p w14:paraId="0962DAC0" w14:textId="126458AB" w:rsidR="009C4193" w:rsidRPr="009C4193" w:rsidRDefault="009C4193" w:rsidP="009C4193">
      <w:pPr>
        <w:pStyle w:val="Paragraphedeliste"/>
        <w:numPr>
          <w:ilvl w:val="2"/>
          <w:numId w:val="3"/>
        </w:numPr>
        <w:spacing w:before="120"/>
        <w:outlineLvl w:val="0"/>
        <w:rPr>
          <w:rFonts w:cstheme="minorHAnsi"/>
        </w:rPr>
      </w:pPr>
      <w:r w:rsidRPr="009C4193">
        <w:rPr>
          <w:rFonts w:cstheme="minorHAnsi"/>
        </w:rPr>
        <w:t xml:space="preserve"> LAB MEDIA: Figure 2. </w:t>
      </w:r>
      <w:r w:rsidR="00E2219E" w:rsidRPr="00E2219E">
        <w:rPr>
          <w:rFonts w:cstheme="minorHAnsi"/>
          <w:i/>
          <w:iCs/>
          <w:color w:val="0000FF"/>
        </w:rPr>
        <w:t xml:space="preserve">Video editor: </w:t>
      </w:r>
      <w:r w:rsidR="00E2219E">
        <w:rPr>
          <w:rFonts w:cstheme="minorHAnsi"/>
          <w:i/>
          <w:iCs/>
          <w:color w:val="0000FF"/>
        </w:rPr>
        <w:t>If possible, please show figure 2A first then zoom out to 2B</w:t>
      </w:r>
    </w:p>
    <w:p w14:paraId="46B3D046" w14:textId="273D2C0D" w:rsidR="009C4193" w:rsidRPr="009C4193" w:rsidRDefault="009C4193" w:rsidP="009C4193">
      <w:pPr>
        <w:pStyle w:val="Paragraphedeliste"/>
        <w:numPr>
          <w:ilvl w:val="1"/>
          <w:numId w:val="3"/>
        </w:numPr>
        <w:spacing w:before="120"/>
        <w:outlineLvl w:val="0"/>
        <w:rPr>
          <w:rFonts w:cstheme="minorHAnsi"/>
        </w:rPr>
      </w:pPr>
      <w:r w:rsidRPr="009C4193">
        <w:rPr>
          <w:rFonts w:cstheme="minorHAnsi"/>
        </w:rPr>
        <w:t xml:space="preserve">TUJ1 </w:t>
      </w:r>
      <w:r w:rsidRPr="009C4193">
        <w:rPr>
          <w:rFonts w:cstheme="minorHAnsi"/>
          <w:i/>
          <w:iCs/>
          <w:color w:val="FF0000"/>
        </w:rPr>
        <w:t xml:space="preserve">(T-U-J-One) </w:t>
      </w:r>
      <w:r>
        <w:rPr>
          <w:rFonts w:cstheme="minorHAnsi"/>
        </w:rPr>
        <w:t>immunolabelling</w:t>
      </w:r>
      <w:r w:rsidRPr="009C4193">
        <w:rPr>
          <w:rFonts w:cstheme="minorHAnsi"/>
        </w:rPr>
        <w:t xml:space="preserve"> at 40 days </w:t>
      </w:r>
      <w:r w:rsidRPr="009C4193">
        <w:rPr>
          <w:rFonts w:cstheme="minorHAnsi"/>
          <w:i/>
          <w:iCs/>
        </w:rPr>
        <w:t>in vitro</w:t>
      </w:r>
      <w:r w:rsidRPr="009C4193">
        <w:rPr>
          <w:rFonts w:cstheme="minorHAnsi"/>
        </w:rPr>
        <w:t xml:space="preserve"> showed a single, thin neuronal layer without visible stratification </w:t>
      </w:r>
      <w:r w:rsidR="00732916" w:rsidRPr="00732916">
        <w:rPr>
          <w:rFonts w:cstheme="minorHAnsi"/>
          <w:b/>
          <w:bCs/>
        </w:rPr>
        <w:t>[1]</w:t>
      </w:r>
      <w:r w:rsidRPr="009C4193">
        <w:rPr>
          <w:rFonts w:cstheme="minorHAnsi"/>
        </w:rPr>
        <w:t xml:space="preserve">. By 90 </w:t>
      </w:r>
      <w:r w:rsidR="00732916" w:rsidRPr="009C4193">
        <w:rPr>
          <w:rFonts w:cstheme="minorHAnsi"/>
        </w:rPr>
        <w:t>days,</w:t>
      </w:r>
      <w:r w:rsidR="00732916">
        <w:rPr>
          <w:rFonts w:cstheme="minorHAnsi"/>
        </w:rPr>
        <w:t xml:space="preserve"> the</w:t>
      </w:r>
      <w:r w:rsidRPr="009C4193">
        <w:rPr>
          <w:rFonts w:cstheme="minorHAnsi"/>
        </w:rPr>
        <w:t xml:space="preserve"> cells densely populated the apical region</w:t>
      </w:r>
      <w:r>
        <w:rPr>
          <w:rFonts w:cstheme="minorHAnsi"/>
        </w:rPr>
        <w:t xml:space="preserve"> and at </w:t>
      </w:r>
      <w:r w:rsidRPr="009C4193">
        <w:rPr>
          <w:rFonts w:cstheme="minorHAnsi"/>
        </w:rPr>
        <w:t>170 days</w:t>
      </w:r>
      <w:r>
        <w:rPr>
          <w:rFonts w:cstheme="minorHAnsi"/>
        </w:rPr>
        <w:t xml:space="preserve">, </w:t>
      </w:r>
      <w:r w:rsidRPr="009C4193">
        <w:rPr>
          <w:rFonts w:cstheme="minorHAnsi"/>
        </w:rPr>
        <w:t>the organoid exhibited clear signs of layered organization with a defined apical zone</w:t>
      </w:r>
      <w:r>
        <w:rPr>
          <w:rFonts w:cstheme="minorHAnsi"/>
        </w:rPr>
        <w:t xml:space="preserve"> </w:t>
      </w:r>
      <w:r w:rsidR="00732916" w:rsidRPr="00732916">
        <w:rPr>
          <w:rFonts w:cstheme="minorHAnsi"/>
          <w:b/>
          <w:bCs/>
        </w:rPr>
        <w:t>[2]</w:t>
      </w:r>
      <w:r>
        <w:rPr>
          <w:rFonts w:cstheme="minorHAnsi"/>
        </w:rPr>
        <w:t xml:space="preserve">. </w:t>
      </w:r>
    </w:p>
    <w:p w14:paraId="5E95E417" w14:textId="0A30365F" w:rsidR="009C4193" w:rsidRPr="009C4193" w:rsidRDefault="009C4193" w:rsidP="009C4193">
      <w:pPr>
        <w:pStyle w:val="Paragraphedeliste"/>
        <w:numPr>
          <w:ilvl w:val="2"/>
          <w:numId w:val="3"/>
        </w:numPr>
        <w:spacing w:before="120"/>
        <w:outlineLvl w:val="0"/>
        <w:rPr>
          <w:rFonts w:cstheme="minorHAnsi"/>
        </w:rPr>
      </w:pPr>
      <w:r w:rsidRPr="009C4193">
        <w:rPr>
          <w:rFonts w:cstheme="minorHAnsi"/>
        </w:rPr>
        <w:t xml:space="preserve">LAB MEDIA: Figure 3. </w:t>
      </w:r>
      <w:r w:rsidRPr="00732916">
        <w:rPr>
          <w:rFonts w:cstheme="minorHAnsi"/>
          <w:i/>
          <w:iCs/>
          <w:color w:val="0000FF"/>
        </w:rPr>
        <w:t>Video editor:</w:t>
      </w:r>
      <w:r w:rsidR="00E2219E" w:rsidRPr="00732916">
        <w:rPr>
          <w:rFonts w:cstheme="minorHAnsi"/>
          <w:i/>
          <w:iCs/>
          <w:color w:val="0000FF"/>
        </w:rPr>
        <w:t xml:space="preserve"> Please</w:t>
      </w:r>
      <w:r w:rsidRPr="00732916">
        <w:rPr>
          <w:rFonts w:cstheme="minorHAnsi"/>
          <w:i/>
          <w:iCs/>
          <w:color w:val="0000FF"/>
        </w:rPr>
        <w:t xml:space="preserve"> </w:t>
      </w:r>
      <w:r w:rsidR="00E2219E" w:rsidRPr="00732916">
        <w:rPr>
          <w:rFonts w:cstheme="minorHAnsi"/>
          <w:i/>
          <w:iCs/>
          <w:color w:val="0000FF"/>
        </w:rPr>
        <w:t>h</w:t>
      </w:r>
      <w:r w:rsidRPr="00732916">
        <w:rPr>
          <w:rFonts w:cstheme="minorHAnsi"/>
          <w:i/>
          <w:iCs/>
          <w:color w:val="0000FF"/>
        </w:rPr>
        <w:t xml:space="preserve">ighlight the 40 DIV panel on the left and </w:t>
      </w:r>
      <w:r w:rsidR="00E2219E" w:rsidRPr="00732916">
        <w:rPr>
          <w:rFonts w:cstheme="minorHAnsi"/>
          <w:i/>
          <w:iCs/>
          <w:color w:val="0000FF"/>
        </w:rPr>
        <w:t>show the “neuroretina</w:t>
      </w:r>
      <w:r w:rsidR="00732916" w:rsidRPr="00732916">
        <w:rPr>
          <w:rFonts w:cstheme="minorHAnsi"/>
          <w:i/>
          <w:iCs/>
          <w:color w:val="0000FF"/>
        </w:rPr>
        <w:t>”</w:t>
      </w:r>
      <w:r w:rsidR="00E2219E" w:rsidRPr="00732916">
        <w:rPr>
          <w:rFonts w:cstheme="minorHAnsi"/>
          <w:i/>
          <w:iCs/>
          <w:color w:val="0000FF"/>
        </w:rPr>
        <w:t xml:space="preserve"> image</w:t>
      </w:r>
    </w:p>
    <w:p w14:paraId="6440705A" w14:textId="178B4667" w:rsidR="009C4193" w:rsidRPr="009C4193" w:rsidRDefault="009C4193" w:rsidP="009C4193">
      <w:pPr>
        <w:pStyle w:val="Paragraphedeliste"/>
        <w:numPr>
          <w:ilvl w:val="2"/>
          <w:numId w:val="3"/>
        </w:numPr>
        <w:spacing w:before="120"/>
        <w:outlineLvl w:val="0"/>
        <w:rPr>
          <w:rFonts w:cstheme="minorHAnsi"/>
        </w:rPr>
      </w:pPr>
      <w:r w:rsidRPr="009C4193">
        <w:rPr>
          <w:rFonts w:cstheme="minorHAnsi"/>
        </w:rPr>
        <w:lastRenderedPageBreak/>
        <w:t>LAB MEDIA: Figure 3</w:t>
      </w:r>
      <w:r w:rsidRPr="00732916">
        <w:rPr>
          <w:rFonts w:cstheme="minorHAnsi"/>
          <w:i/>
          <w:iCs/>
          <w:color w:val="0000FF"/>
        </w:rPr>
        <w:t xml:space="preserve">. Video editor: Sequentially highlight the 90 DIV image and then the170 DIV </w:t>
      </w:r>
      <w:proofErr w:type="gramStart"/>
      <w:r w:rsidRPr="00732916">
        <w:rPr>
          <w:rFonts w:cstheme="minorHAnsi"/>
          <w:i/>
          <w:iCs/>
          <w:color w:val="0000FF"/>
        </w:rPr>
        <w:t>image .</w:t>
      </w:r>
      <w:proofErr w:type="gramEnd"/>
    </w:p>
    <w:p w14:paraId="37AD6FAB" w14:textId="77777777" w:rsidR="009C4193" w:rsidRPr="009C4193" w:rsidRDefault="009C4193" w:rsidP="009C4193">
      <w:pPr>
        <w:pStyle w:val="Paragraphedeliste"/>
        <w:spacing w:before="120"/>
        <w:ind w:left="907"/>
        <w:outlineLvl w:val="0"/>
        <w:rPr>
          <w:rFonts w:cstheme="minorHAnsi"/>
        </w:rPr>
      </w:pPr>
    </w:p>
    <w:p w14:paraId="13A1CC83" w14:textId="7D10E002" w:rsidR="009C4193" w:rsidRPr="009C4193" w:rsidRDefault="009C4193" w:rsidP="009C4193">
      <w:pPr>
        <w:pStyle w:val="Paragraphedeliste"/>
        <w:numPr>
          <w:ilvl w:val="1"/>
          <w:numId w:val="3"/>
        </w:numPr>
        <w:spacing w:before="120"/>
        <w:outlineLvl w:val="0"/>
        <w:rPr>
          <w:rFonts w:cstheme="minorHAnsi"/>
        </w:rPr>
      </w:pPr>
      <w:r>
        <w:rPr>
          <w:rFonts w:cstheme="minorHAnsi"/>
        </w:rPr>
        <w:t>At</w:t>
      </w:r>
      <w:r w:rsidRPr="009C4193">
        <w:rPr>
          <w:rFonts w:cstheme="minorHAnsi"/>
        </w:rPr>
        <w:t xml:space="preserve"> 200 days, elongated cell projections extended inward from the surface into the core</w:t>
      </w:r>
      <w:r>
        <w:rPr>
          <w:rFonts w:cstheme="minorHAnsi"/>
        </w:rPr>
        <w:t xml:space="preserve"> and the</w:t>
      </w:r>
      <w:r w:rsidRPr="009C4193">
        <w:rPr>
          <w:rFonts w:cstheme="minorHAnsi"/>
        </w:rPr>
        <w:t xml:space="preserve"> organoid developed into three distinct retinal layers</w:t>
      </w:r>
      <w:r>
        <w:rPr>
          <w:rFonts w:cstheme="minorHAnsi"/>
        </w:rPr>
        <w:t xml:space="preserve"> at 250 days</w:t>
      </w:r>
      <w:r w:rsidRPr="009C4193">
        <w:rPr>
          <w:rFonts w:cstheme="minorHAnsi"/>
        </w:rPr>
        <w:t xml:space="preserve"> </w:t>
      </w:r>
      <w:r w:rsidR="00732916" w:rsidRPr="00732916">
        <w:rPr>
          <w:rFonts w:cstheme="minorHAnsi"/>
          <w:b/>
          <w:bCs/>
        </w:rPr>
        <w:t>[1]</w:t>
      </w:r>
      <w:r w:rsidRPr="009C4193">
        <w:rPr>
          <w:rFonts w:cstheme="minorHAnsi"/>
        </w:rPr>
        <w:t>.</w:t>
      </w:r>
    </w:p>
    <w:p w14:paraId="412F8BD1" w14:textId="2281A4F3" w:rsidR="009C4193" w:rsidRPr="009C4193" w:rsidRDefault="009C4193" w:rsidP="009C4193">
      <w:pPr>
        <w:pStyle w:val="Paragraphedeliste"/>
        <w:numPr>
          <w:ilvl w:val="2"/>
          <w:numId w:val="3"/>
        </w:numPr>
        <w:spacing w:before="120"/>
        <w:outlineLvl w:val="0"/>
        <w:rPr>
          <w:rFonts w:cstheme="minorHAnsi"/>
        </w:rPr>
      </w:pPr>
      <w:r w:rsidRPr="009C4193">
        <w:rPr>
          <w:rFonts w:cstheme="minorHAnsi"/>
        </w:rPr>
        <w:t xml:space="preserve">LAB MEDIA: Figure 3. </w:t>
      </w:r>
      <w:r w:rsidRPr="00732916">
        <w:rPr>
          <w:rFonts w:cstheme="minorHAnsi"/>
          <w:i/>
          <w:iCs/>
          <w:color w:val="0000FF"/>
        </w:rPr>
        <w:t>Video editor: Highlight the 200 DIV panel and 250 DIV panel.</w:t>
      </w:r>
      <w:r w:rsidR="00732916">
        <w:rPr>
          <w:rFonts w:cstheme="minorHAnsi"/>
          <w:i/>
          <w:iCs/>
          <w:color w:val="0000FF"/>
        </w:rPr>
        <w:t xml:space="preserve"> For 250 DIV, please show zoomed out image labeled “Stratified Neuroretina”. </w:t>
      </w:r>
    </w:p>
    <w:p w14:paraId="3A0317D6" w14:textId="315CE7A8" w:rsidR="009C4193" w:rsidRPr="009C4193" w:rsidRDefault="009C4193" w:rsidP="009C4193">
      <w:pPr>
        <w:pStyle w:val="Paragraphedeliste"/>
        <w:numPr>
          <w:ilvl w:val="1"/>
          <w:numId w:val="3"/>
        </w:numPr>
        <w:spacing w:before="120"/>
        <w:outlineLvl w:val="0"/>
        <w:rPr>
          <w:rFonts w:cstheme="minorHAnsi"/>
        </w:rPr>
      </w:pPr>
      <w:r w:rsidRPr="009C4193">
        <w:rPr>
          <w:rFonts w:cstheme="minorHAnsi"/>
        </w:rPr>
        <w:t xml:space="preserve">Neuronal fibers extended from the organoid center toward the periphery across maturation, becoming thicker and more complex by 250 days </w:t>
      </w:r>
      <w:r w:rsidRPr="009C4193">
        <w:rPr>
          <w:rFonts w:cstheme="minorHAnsi"/>
          <w:i/>
          <w:iCs/>
        </w:rPr>
        <w:t>in vitro</w:t>
      </w:r>
      <w:r w:rsidRPr="009C4193">
        <w:rPr>
          <w:rFonts w:cstheme="minorHAnsi"/>
        </w:rPr>
        <w:t xml:space="preserve"> </w:t>
      </w:r>
      <w:r w:rsidR="00732916" w:rsidRPr="00732916">
        <w:rPr>
          <w:rFonts w:cstheme="minorHAnsi"/>
          <w:b/>
          <w:bCs/>
        </w:rPr>
        <w:t>[1]</w:t>
      </w:r>
      <w:r w:rsidRPr="009C4193">
        <w:rPr>
          <w:rFonts w:cstheme="minorHAnsi"/>
        </w:rPr>
        <w:t>.</w:t>
      </w:r>
    </w:p>
    <w:p w14:paraId="1F323CAC" w14:textId="7C51B47F" w:rsidR="009C4193" w:rsidRPr="009C4193" w:rsidRDefault="009C4193" w:rsidP="009C4193">
      <w:pPr>
        <w:pStyle w:val="Paragraphedeliste"/>
        <w:numPr>
          <w:ilvl w:val="2"/>
          <w:numId w:val="3"/>
        </w:numPr>
        <w:spacing w:before="120"/>
        <w:outlineLvl w:val="0"/>
        <w:rPr>
          <w:rFonts w:cstheme="minorHAnsi"/>
        </w:rPr>
      </w:pPr>
      <w:r w:rsidRPr="009C4193">
        <w:rPr>
          <w:rFonts w:cstheme="minorHAnsi"/>
        </w:rPr>
        <w:t xml:space="preserve">LAB MEDIA: Figure 4. </w:t>
      </w:r>
      <w:r w:rsidRPr="00732916">
        <w:rPr>
          <w:rFonts w:cstheme="minorHAnsi"/>
          <w:i/>
          <w:iCs/>
          <w:color w:val="0000FF"/>
        </w:rPr>
        <w:t xml:space="preserve">Video editor: Sequentially </w:t>
      </w:r>
      <w:r w:rsidR="00732916" w:rsidRPr="00732916">
        <w:rPr>
          <w:rFonts w:cstheme="minorHAnsi"/>
          <w:i/>
          <w:iCs/>
          <w:color w:val="0000FF"/>
        </w:rPr>
        <w:t>show</w:t>
      </w:r>
      <w:r w:rsidRPr="00732916">
        <w:rPr>
          <w:rFonts w:cstheme="minorHAnsi"/>
          <w:i/>
          <w:iCs/>
          <w:color w:val="0000FF"/>
        </w:rPr>
        <w:t xml:space="preserve"> the images from 40 DIV to 250 </w:t>
      </w:r>
      <w:proofErr w:type="gramStart"/>
      <w:r w:rsidRPr="00732916">
        <w:rPr>
          <w:rFonts w:cstheme="minorHAnsi"/>
          <w:i/>
          <w:iCs/>
          <w:color w:val="0000FF"/>
        </w:rPr>
        <w:t xml:space="preserve">DIV  </w:t>
      </w:r>
      <w:r w:rsidR="00732916" w:rsidRPr="00732916">
        <w:rPr>
          <w:rFonts w:cstheme="minorHAnsi"/>
          <w:i/>
          <w:iCs/>
          <w:color w:val="0000FF"/>
        </w:rPr>
        <w:t>(</w:t>
      </w:r>
      <w:proofErr w:type="gramEnd"/>
      <w:r w:rsidR="00732916" w:rsidRPr="00732916">
        <w:rPr>
          <w:rFonts w:cstheme="minorHAnsi"/>
          <w:i/>
          <w:iCs/>
          <w:color w:val="0000FF"/>
        </w:rPr>
        <w:t>with the zoomed in top images)</w:t>
      </w:r>
      <w:r w:rsidR="00732916" w:rsidRPr="00732916">
        <w:rPr>
          <w:rFonts w:cstheme="minorHAnsi"/>
          <w:color w:val="0000FF"/>
        </w:rPr>
        <w:t xml:space="preserve"> </w:t>
      </w:r>
    </w:p>
    <w:p w14:paraId="654E4369" w14:textId="77777777" w:rsidR="009C4193" w:rsidRPr="009C4193" w:rsidRDefault="009C4193" w:rsidP="00E2219E">
      <w:pPr>
        <w:pStyle w:val="Paragraphedeliste"/>
        <w:spacing w:before="120"/>
        <w:ind w:left="907"/>
        <w:outlineLvl w:val="0"/>
        <w:rPr>
          <w:rFonts w:cstheme="minorHAnsi"/>
        </w:rPr>
      </w:pPr>
    </w:p>
    <w:p w14:paraId="067D0471" w14:textId="6BFB08C1" w:rsidR="009C4193" w:rsidRPr="00E2219E" w:rsidRDefault="009C4193" w:rsidP="00E2219E">
      <w:pPr>
        <w:pStyle w:val="Paragraphedeliste"/>
        <w:numPr>
          <w:ilvl w:val="1"/>
          <w:numId w:val="3"/>
        </w:numPr>
        <w:spacing w:before="120"/>
        <w:outlineLvl w:val="0"/>
        <w:rPr>
          <w:rFonts w:cstheme="minorHAnsi"/>
        </w:rPr>
      </w:pPr>
      <w:r w:rsidRPr="009C4193">
        <w:rPr>
          <w:rFonts w:cstheme="minorHAnsi"/>
        </w:rPr>
        <w:t>Cone photoreceptors expressing blue and green</w:t>
      </w:r>
      <w:r w:rsidR="00E2219E">
        <w:rPr>
          <w:rFonts w:cstheme="minorHAnsi"/>
        </w:rPr>
        <w:t>-</w:t>
      </w:r>
      <w:r w:rsidRPr="009C4193">
        <w:rPr>
          <w:rFonts w:cstheme="minorHAnsi"/>
        </w:rPr>
        <w:t xml:space="preserve">red opsins appeared at late stages and showed elongated morphologies with bright tips </w:t>
      </w:r>
      <w:r w:rsidR="00732916" w:rsidRPr="00732916">
        <w:rPr>
          <w:rFonts w:cstheme="minorHAnsi"/>
          <w:b/>
          <w:bCs/>
        </w:rPr>
        <w:t>[1]</w:t>
      </w:r>
      <w:r w:rsidRPr="009C4193">
        <w:rPr>
          <w:rFonts w:cstheme="minorHAnsi"/>
        </w:rPr>
        <w:t>.</w:t>
      </w:r>
      <w:r w:rsidR="00E2219E" w:rsidRPr="00E2219E">
        <w:rPr>
          <w:rFonts w:cstheme="minorHAnsi"/>
        </w:rPr>
        <w:t xml:space="preserve"> </w:t>
      </w:r>
      <w:r w:rsidR="00E2219E" w:rsidRPr="009C4193">
        <w:rPr>
          <w:rFonts w:cstheme="minorHAnsi"/>
        </w:rPr>
        <w:t xml:space="preserve">Rod photoreceptors expressing rhodopsin were identified by their central nuclei and peripheral opsin distribution </w:t>
      </w:r>
      <w:r w:rsidR="00732916" w:rsidRPr="00732916">
        <w:rPr>
          <w:rFonts w:cstheme="minorHAnsi"/>
          <w:b/>
          <w:bCs/>
        </w:rPr>
        <w:t>[2]</w:t>
      </w:r>
      <w:r w:rsidR="00E2219E" w:rsidRPr="009C4193">
        <w:rPr>
          <w:rFonts w:cstheme="minorHAnsi"/>
        </w:rPr>
        <w:t>.</w:t>
      </w:r>
    </w:p>
    <w:p w14:paraId="052008BE" w14:textId="1F3FC344" w:rsidR="009C4193" w:rsidRPr="009C4193" w:rsidRDefault="009C4193" w:rsidP="00E2219E">
      <w:pPr>
        <w:pStyle w:val="Paragraphedeliste"/>
        <w:numPr>
          <w:ilvl w:val="2"/>
          <w:numId w:val="3"/>
        </w:numPr>
        <w:spacing w:before="120"/>
        <w:outlineLvl w:val="0"/>
        <w:rPr>
          <w:rFonts w:cstheme="minorHAnsi"/>
        </w:rPr>
      </w:pPr>
      <w:r w:rsidRPr="009C4193">
        <w:rPr>
          <w:rFonts w:cstheme="minorHAnsi"/>
        </w:rPr>
        <w:t xml:space="preserve">LAB MEDIA: Figure 5. </w:t>
      </w:r>
      <w:r w:rsidRPr="00732916">
        <w:rPr>
          <w:rFonts w:cstheme="minorHAnsi"/>
          <w:i/>
          <w:iCs/>
          <w:color w:val="0000FF"/>
        </w:rPr>
        <w:t xml:space="preserve">Video editor: Highlight the top image </w:t>
      </w:r>
      <w:r w:rsidR="00732916" w:rsidRPr="00732916">
        <w:rPr>
          <w:rFonts w:cstheme="minorHAnsi"/>
          <w:i/>
          <w:iCs/>
          <w:color w:val="0000FF"/>
        </w:rPr>
        <w:t>row</w:t>
      </w:r>
    </w:p>
    <w:p w14:paraId="07D27EEE" w14:textId="59AB9AF0" w:rsidR="009C4193" w:rsidRPr="00732916" w:rsidRDefault="009C4193" w:rsidP="00E2219E">
      <w:pPr>
        <w:pStyle w:val="Paragraphedeliste"/>
        <w:numPr>
          <w:ilvl w:val="2"/>
          <w:numId w:val="3"/>
        </w:numPr>
        <w:spacing w:before="120"/>
        <w:outlineLvl w:val="0"/>
        <w:rPr>
          <w:rFonts w:cstheme="minorHAnsi"/>
          <w:i/>
          <w:iCs/>
          <w:color w:val="0000FF"/>
        </w:rPr>
      </w:pPr>
      <w:r w:rsidRPr="009C4193">
        <w:rPr>
          <w:rFonts w:cstheme="minorHAnsi"/>
        </w:rPr>
        <w:t xml:space="preserve">LAB MEDIA: Figure 5. </w:t>
      </w:r>
      <w:r w:rsidRPr="00732916">
        <w:rPr>
          <w:rFonts w:cstheme="minorHAnsi"/>
          <w:i/>
          <w:iCs/>
          <w:color w:val="0000FF"/>
        </w:rPr>
        <w:t xml:space="preserve">Video editor: Highlight the bottom image </w:t>
      </w:r>
      <w:r w:rsidR="00732916" w:rsidRPr="00732916">
        <w:rPr>
          <w:rFonts w:cstheme="minorHAnsi"/>
          <w:i/>
          <w:iCs/>
          <w:color w:val="0000FF"/>
        </w:rPr>
        <w:t xml:space="preserve">row </w:t>
      </w:r>
    </w:p>
    <w:p w14:paraId="315C3805" w14:textId="77777777" w:rsidR="009C4193" w:rsidRPr="009C4193" w:rsidRDefault="009C4193" w:rsidP="00E2219E">
      <w:pPr>
        <w:pStyle w:val="Paragraphedeliste"/>
        <w:spacing w:before="120"/>
        <w:ind w:left="907"/>
        <w:outlineLvl w:val="0"/>
        <w:rPr>
          <w:rFonts w:cstheme="minorHAnsi"/>
        </w:rPr>
      </w:pPr>
    </w:p>
    <w:p w14:paraId="39DDDD33" w14:textId="47E76DB3" w:rsidR="009C4193" w:rsidRPr="00E2219E" w:rsidRDefault="009C4193" w:rsidP="7A700764">
      <w:pPr>
        <w:pStyle w:val="Paragraphedeliste"/>
        <w:numPr>
          <w:ilvl w:val="1"/>
          <w:numId w:val="3"/>
        </w:numPr>
        <w:spacing w:before="120"/>
        <w:outlineLvl w:val="0"/>
        <w:rPr>
          <w:rFonts w:cstheme="minorBidi"/>
        </w:rPr>
      </w:pPr>
      <w:r w:rsidRPr="7A700764">
        <w:rPr>
          <w:rFonts w:cstheme="minorBidi"/>
        </w:rPr>
        <w:t>Chx10</w:t>
      </w:r>
      <w:r w:rsidR="00E2219E" w:rsidRPr="7A700764">
        <w:rPr>
          <w:rFonts w:cstheme="minorBidi"/>
        </w:rPr>
        <w:t xml:space="preserve"> </w:t>
      </w:r>
      <w:r w:rsidR="00E2219E" w:rsidRPr="7A700764">
        <w:rPr>
          <w:rFonts w:cstheme="minorBidi"/>
          <w:i/>
          <w:iCs/>
          <w:color w:val="FF0000"/>
        </w:rPr>
        <w:t>(C-H-X-Ten)</w:t>
      </w:r>
      <w:r w:rsidRPr="7A700764">
        <w:rPr>
          <w:rFonts w:cstheme="minorBidi"/>
        </w:rPr>
        <w:t xml:space="preserve">-positive cells </w:t>
      </w:r>
      <w:r w:rsidR="00E2219E" w:rsidRPr="7A700764">
        <w:rPr>
          <w:rFonts w:cstheme="minorBidi"/>
        </w:rPr>
        <w:t xml:space="preserve">were </w:t>
      </w:r>
      <w:r w:rsidRPr="7A700764">
        <w:rPr>
          <w:rFonts w:cstheme="minorBidi"/>
        </w:rPr>
        <w:t xml:space="preserve">initially distributed widely but later localized specifically to the inner nuclear layer during organoid maturation </w:t>
      </w:r>
      <w:r w:rsidR="00732916" w:rsidRPr="7A700764">
        <w:rPr>
          <w:rFonts w:cstheme="minorBidi"/>
          <w:b/>
          <w:bCs/>
        </w:rPr>
        <w:t>[1]</w:t>
      </w:r>
      <w:r w:rsidRPr="7A700764">
        <w:rPr>
          <w:rFonts w:cstheme="minorBidi"/>
        </w:rPr>
        <w:t>.</w:t>
      </w:r>
      <w:r w:rsidR="00E2219E" w:rsidRPr="7A700764">
        <w:rPr>
          <w:rFonts w:cstheme="minorBidi"/>
        </w:rPr>
        <w:t xml:space="preserve"> Endogenous GCaMP6s </w:t>
      </w:r>
      <w:r w:rsidR="00E2219E" w:rsidRPr="7A700764">
        <w:rPr>
          <w:rFonts w:cstheme="minorBidi"/>
          <w:i/>
          <w:iCs/>
          <w:color w:val="FF0000"/>
        </w:rPr>
        <w:t>(G-Camp-</w:t>
      </w:r>
      <w:proofErr w:type="spellStart"/>
      <w:r w:rsidR="00E2219E" w:rsidRPr="7A700764">
        <w:rPr>
          <w:rFonts w:cstheme="minorBidi"/>
          <w:i/>
          <w:iCs/>
          <w:color w:val="FF0000"/>
        </w:rPr>
        <w:t>Sixe</w:t>
      </w:r>
      <w:proofErr w:type="spellEnd"/>
      <w:ins w:id="151" w:author="Marina Cunquero" w:date="2025-05-19T14:11:00Z">
        <w:r w:rsidR="6F06D38C" w:rsidRPr="7A700764">
          <w:rPr>
            <w:rFonts w:cstheme="minorBidi"/>
            <w:i/>
            <w:iCs/>
            <w:color w:val="FF0000"/>
          </w:rPr>
          <w:t>-</w:t>
        </w:r>
      </w:ins>
      <w:del w:id="152" w:author="Marina Cunquero" w:date="2025-05-19T14:11:00Z">
        <w:r w:rsidRPr="7A700764" w:rsidDel="00E2219E">
          <w:rPr>
            <w:rFonts w:cstheme="minorBidi"/>
            <w:i/>
            <w:iCs/>
            <w:color w:val="FF0000"/>
          </w:rPr>
          <w:delText>s</w:delText>
        </w:r>
      </w:del>
      <w:ins w:id="153" w:author="Marina Cunquero" w:date="2025-05-19T14:11:00Z">
        <w:r w:rsidR="2B080F4E" w:rsidRPr="7A700764">
          <w:rPr>
            <w:rFonts w:cstheme="minorBidi"/>
            <w:i/>
            <w:iCs/>
            <w:color w:val="FF0000"/>
          </w:rPr>
          <w:t>S</w:t>
        </w:r>
      </w:ins>
      <w:r w:rsidR="00E2219E" w:rsidRPr="7A700764">
        <w:rPr>
          <w:rFonts w:cstheme="minorBidi"/>
          <w:i/>
          <w:iCs/>
          <w:color w:val="FF0000"/>
        </w:rPr>
        <w:t>)</w:t>
      </w:r>
      <w:r w:rsidR="00E2219E" w:rsidRPr="7A700764">
        <w:rPr>
          <w:rFonts w:cstheme="minorBidi"/>
        </w:rPr>
        <w:t xml:space="preserve"> expression was preserved following BABB clearing, with GFP </w:t>
      </w:r>
      <w:r w:rsidR="00E2219E" w:rsidRPr="7A700764">
        <w:rPr>
          <w:rFonts w:cstheme="minorBidi"/>
          <w:i/>
          <w:iCs/>
          <w:color w:val="FF0000"/>
        </w:rPr>
        <w:t>(G-F-P)</w:t>
      </w:r>
      <w:r w:rsidR="00E2219E" w:rsidRPr="7A700764">
        <w:rPr>
          <w:rFonts w:cstheme="minorBidi"/>
        </w:rPr>
        <w:t xml:space="preserve"> signal detectable in the neuroretina after long-term fixation </w:t>
      </w:r>
      <w:r w:rsidR="00732916" w:rsidRPr="7A700764">
        <w:rPr>
          <w:rFonts w:cstheme="minorBidi"/>
          <w:b/>
          <w:bCs/>
        </w:rPr>
        <w:t>[2]</w:t>
      </w:r>
      <w:r w:rsidR="00E2219E" w:rsidRPr="7A700764">
        <w:rPr>
          <w:rFonts w:cstheme="minorBidi"/>
        </w:rPr>
        <w:t>.</w:t>
      </w:r>
    </w:p>
    <w:p w14:paraId="1BC165A2" w14:textId="32BBC848" w:rsidR="009C4193" w:rsidRPr="00E2219E" w:rsidRDefault="009C4193" w:rsidP="00E2219E">
      <w:pPr>
        <w:pStyle w:val="Paragraphedeliste"/>
        <w:numPr>
          <w:ilvl w:val="2"/>
          <w:numId w:val="3"/>
        </w:numPr>
        <w:spacing w:before="120"/>
        <w:outlineLvl w:val="0"/>
        <w:rPr>
          <w:rFonts w:cstheme="minorHAnsi"/>
        </w:rPr>
      </w:pPr>
      <w:r w:rsidRPr="009C4193">
        <w:rPr>
          <w:rFonts w:cstheme="minorHAnsi"/>
        </w:rPr>
        <w:t xml:space="preserve">LAB MEDIA: Figure 6. </w:t>
      </w:r>
      <w:r w:rsidRPr="00732916">
        <w:rPr>
          <w:rFonts w:cstheme="minorHAnsi"/>
          <w:i/>
          <w:iCs/>
          <w:color w:val="0000FF"/>
        </w:rPr>
        <w:t xml:space="preserve">Video editor: </w:t>
      </w:r>
      <w:r w:rsidR="00732916" w:rsidRPr="00732916">
        <w:rPr>
          <w:rFonts w:cstheme="minorHAnsi"/>
          <w:i/>
          <w:iCs/>
          <w:color w:val="0000FF"/>
        </w:rPr>
        <w:t>Please sequentially highlight the images from 40 DIV to 250 DIV (along with top zoomed in images)</w:t>
      </w:r>
    </w:p>
    <w:p w14:paraId="623B851E" w14:textId="68FF2E8C" w:rsidR="009C4193" w:rsidRPr="009C4193" w:rsidRDefault="009C4193" w:rsidP="00E2219E">
      <w:pPr>
        <w:pStyle w:val="Paragraphedeliste"/>
        <w:numPr>
          <w:ilvl w:val="2"/>
          <w:numId w:val="3"/>
        </w:numPr>
        <w:spacing w:before="120"/>
        <w:outlineLvl w:val="0"/>
        <w:rPr>
          <w:rFonts w:cstheme="minorHAnsi"/>
        </w:rPr>
      </w:pPr>
      <w:r w:rsidRPr="009C4193">
        <w:rPr>
          <w:rFonts w:cstheme="minorHAnsi"/>
        </w:rPr>
        <w:t xml:space="preserve">LAB MEDIA: Figure 7. </w:t>
      </w:r>
    </w:p>
    <w:p w14:paraId="4D98F447" w14:textId="77777777" w:rsidR="00495959" w:rsidRPr="00B07A3B" w:rsidRDefault="00495959" w:rsidP="00495959">
      <w:pPr>
        <w:pStyle w:val="Paragraphedeliste"/>
        <w:spacing w:before="120"/>
        <w:ind w:left="360"/>
        <w:contextualSpacing w:val="0"/>
        <w:outlineLvl w:val="0"/>
        <w:rPr>
          <w:rFonts w:cstheme="minorHAnsi"/>
        </w:rPr>
      </w:pPr>
    </w:p>
    <w:p w14:paraId="00E4DD89" w14:textId="3E7F5C61" w:rsidR="00AD3B41" w:rsidRPr="00495959" w:rsidRDefault="00AD3B41" w:rsidP="00012B08">
      <w:pPr>
        <w:rPr>
          <w:rFonts w:eastAsia="Times New Roman" w:cstheme="minorHAnsi"/>
          <w:sz w:val="52"/>
        </w:rPr>
      </w:pPr>
    </w:p>
    <w:sectPr w:rsidR="00AD3B41" w:rsidRPr="00495959" w:rsidSect="005F0509">
      <w:headerReference w:type="default" r:id="rId20"/>
      <w:footerReference w:type="even" r:id="rId21"/>
      <w:footerReference w:type="default" r:id="rId22"/>
      <w:pgSz w:w="12240" w:h="15840" w:code="1"/>
      <w:pgMar w:top="1800" w:right="1440" w:bottom="1440" w:left="1440" w:header="720" w:footer="576"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8" w:author="Marina Cunquero [2]" w:date="2025-05-30T14:14:00Z" w:initials="MC">
    <w:p w14:paraId="474BCCC7" w14:textId="3317C1FF" w:rsidR="00005C08" w:rsidRPr="00005C08" w:rsidRDefault="00005C08">
      <w:pPr>
        <w:pStyle w:val="Commentaire"/>
        <w:rPr>
          <w:lang w:val="en-GB"/>
        </w:rPr>
      </w:pPr>
      <w:r>
        <w:rPr>
          <w:rStyle w:val="Marquedecommentaire"/>
        </w:rPr>
        <w:annotationRef/>
      </w:r>
      <w:r>
        <w:rPr>
          <w:rStyle w:val="Marquedecommentaire"/>
        </w:rPr>
        <w:annotationRef/>
      </w:r>
      <w:proofErr w:type="spellStart"/>
      <w:r>
        <w:rPr>
          <w:lang w:val="en-GB"/>
        </w:rPr>
        <w:t>Missing_to</w:t>
      </w:r>
      <w:proofErr w:type="spellEnd"/>
      <w:r>
        <w:rPr>
          <w:lang w:val="en-GB"/>
        </w:rPr>
        <w:t xml:space="preserve"> be delivered on the 06/25/2025</w:t>
      </w:r>
    </w:p>
  </w:comment>
  <w:comment w:id="149" w:author="Marina Cunquero [2]" w:date="2025-05-30T14:12:00Z" w:initials="MC">
    <w:p w14:paraId="208ABA27" w14:textId="7568DF0A" w:rsidR="0060074F" w:rsidRPr="0060074F" w:rsidRDefault="0060074F">
      <w:pPr>
        <w:pStyle w:val="Commentaire"/>
        <w:rPr>
          <w:lang w:val="en-GB"/>
        </w:rPr>
      </w:pPr>
      <w:r>
        <w:rPr>
          <w:rStyle w:val="Marquedecommentaire"/>
        </w:rPr>
        <w:annotationRef/>
      </w:r>
      <w:r>
        <w:rPr>
          <w:lang w:val="en-GB"/>
        </w:rPr>
        <w:t xml:space="preserve">This is automatic. As soon as you click save </w:t>
      </w:r>
      <w:r w:rsidR="00005C08">
        <w:rPr>
          <w:lang w:val="en-GB"/>
        </w:rPr>
        <w:t>on the properties, it re-writes the properties from the file metadata.</w:t>
      </w:r>
    </w:p>
  </w:comment>
  <w:comment w:id="150" w:author="Marina Cunquero [2]" w:date="2025-05-30T14:11:00Z" w:initials="MC">
    <w:p w14:paraId="26A78B5F" w14:textId="244CC9E0" w:rsidR="00F82F7C" w:rsidRPr="00F82F7C" w:rsidRDefault="00F82F7C">
      <w:pPr>
        <w:pStyle w:val="Commentaire"/>
        <w:rPr>
          <w:lang w:val="en-GB"/>
        </w:rPr>
      </w:pPr>
      <w:r>
        <w:rPr>
          <w:rStyle w:val="Marquedecommentaire"/>
        </w:rPr>
        <w:annotationRef/>
      </w:r>
      <w:proofErr w:type="spellStart"/>
      <w:r>
        <w:rPr>
          <w:lang w:val="en-GB"/>
        </w:rPr>
        <w:t>Missing_to</w:t>
      </w:r>
      <w:proofErr w:type="spellEnd"/>
      <w:r>
        <w:rPr>
          <w:lang w:val="en-GB"/>
        </w:rPr>
        <w:t xml:space="preserve"> be delivered on the </w:t>
      </w:r>
      <w:r w:rsidR="008D7CDA">
        <w:rPr>
          <w:lang w:val="en-GB"/>
        </w:rPr>
        <w:t>06/25/2025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4BCCC7" w15:done="0"/>
  <w15:commentEx w15:paraId="208ABA27" w15:done="0"/>
  <w15:commentEx w15:paraId="26A78B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E43BB4" w16cex:dateUtc="2025-05-30T12:14:00Z"/>
  <w16cex:commentExtensible w16cex:durableId="2BE43B58" w16cex:dateUtc="2025-05-30T12:12:00Z"/>
  <w16cex:commentExtensible w16cex:durableId="2BE43B00" w16cex:dateUtc="2025-05-30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4BCCC7" w16cid:durableId="2BE43BB4"/>
  <w16cid:commentId w16cid:paraId="208ABA27" w16cid:durableId="2BE43B58"/>
  <w16cid:commentId w16cid:paraId="26A78B5F" w16cid:durableId="2BE43B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57AD8" w14:textId="77777777" w:rsidR="005962D6" w:rsidRDefault="005962D6">
      <w:r>
        <w:separator/>
      </w:r>
    </w:p>
    <w:p w14:paraId="2936733B" w14:textId="77777777" w:rsidR="005962D6" w:rsidRDefault="005962D6"/>
  </w:endnote>
  <w:endnote w:type="continuationSeparator" w:id="0">
    <w:p w14:paraId="04FD1195" w14:textId="77777777" w:rsidR="005962D6" w:rsidRDefault="005962D6">
      <w:r>
        <w:continuationSeparator/>
      </w:r>
    </w:p>
    <w:p w14:paraId="7B9828B0" w14:textId="77777777" w:rsidR="005962D6" w:rsidRDefault="00596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
    <w:panose1 w:val="02020603050405020304"/>
    <w:charset w:val="00"/>
    <w:family w:val="roman"/>
    <w:pitch w:val="variable"/>
    <w:sig w:usb0="E0002EFF" w:usb1="C000785B" w:usb2="00000009" w:usb3="00000000" w:csb0="000001FF" w:csb1="00000000"/>
  </w:font>
  <w:font w:name="Calibri (Body)">
    <w:altName w:val="Calibri"/>
    <w:panose1 w:val="00000000000000000000"/>
    <w:charset w:val="00"/>
    <w:family w:val="roman"/>
    <w:notTrueType/>
    <w:pitch w:val="default"/>
  </w:font>
  <w:font w:name="Lucida Grande">
    <w:altName w:val="Segoe UI"/>
    <w:charset w:val="00"/>
    <w:family w:val="swiss"/>
    <w:pitch w:val="variable"/>
    <w:sig w:usb0="E1000AEF" w:usb1="5000A1FF" w:usb2="00000000" w:usb3="00000000" w:csb0="000001BF" w:csb1="00000000"/>
  </w:font>
  <w:font w:name="GJKHG F+ Helvetic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eiryo">
    <w:altName w:val="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26840063"/>
      <w:docPartObj>
        <w:docPartGallery w:val="Page Numbers (Bottom of Page)"/>
        <w:docPartUnique/>
      </w:docPartObj>
    </w:sdtPr>
    <w:sdtEndPr>
      <w:rPr>
        <w:rStyle w:val="Numrodepage"/>
      </w:rPr>
    </w:sdtEndPr>
    <w:sdtContent>
      <w:p w14:paraId="5A938141" w14:textId="77777777" w:rsidR="00336C61" w:rsidRDefault="00336C61" w:rsidP="00184EF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7D27EA4" w14:textId="77777777" w:rsidR="00336C61" w:rsidRDefault="00336C61" w:rsidP="001E230F">
    <w:pPr>
      <w:pStyle w:val="Pieddepage"/>
      <w:ind w:right="360"/>
    </w:pPr>
  </w:p>
  <w:p w14:paraId="1151463A" w14:textId="77777777" w:rsidR="00ED23F4" w:rsidRDefault="00ED23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ABD70" w14:textId="2710249A" w:rsidR="00ED23F4" w:rsidRPr="00790E8C" w:rsidRDefault="00336C61" w:rsidP="00790E8C">
    <w:pPr>
      <w:pStyle w:val="Pieddepage"/>
      <w:tabs>
        <w:tab w:val="clear" w:pos="8640"/>
        <w:tab w:val="right" w:pos="9360"/>
      </w:tabs>
      <w:rPr>
        <w:rFonts w:cstheme="minorHAnsi"/>
      </w:rPr>
    </w:pPr>
    <w:r w:rsidRPr="000E236A">
      <w:rPr>
        <w:rFonts w:ascii="Symbol" w:eastAsia="Symbol" w:hAnsi="Symbol" w:cstheme="minorHAnsi"/>
      </w:rPr>
      <w:t>Ó</w:t>
    </w:r>
    <w:r w:rsidR="000E236A" w:rsidRPr="000E236A">
      <w:rPr>
        <w:rFonts w:cstheme="minorHAnsi"/>
        <w:lang w:val="en-US"/>
      </w:rPr>
      <w:t xml:space="preserve"> </w:t>
    </w:r>
    <w:r w:rsidR="000E236A" w:rsidRPr="000E236A">
      <w:rPr>
        <w:rFonts w:cstheme="minorHAnsi"/>
        <w:lang w:val="en-US"/>
      </w:rPr>
      <w:fldChar w:fldCharType="begin"/>
    </w:r>
    <w:r w:rsidR="000E236A" w:rsidRPr="000E236A">
      <w:rPr>
        <w:rFonts w:cstheme="minorHAnsi"/>
        <w:lang w:val="en-US"/>
      </w:rPr>
      <w:instrText xml:space="preserve"> DATE \@ "YYYY" </w:instrText>
    </w:r>
    <w:r w:rsidR="000E236A" w:rsidRPr="000E236A">
      <w:rPr>
        <w:rFonts w:cstheme="minorHAnsi"/>
        <w:lang w:val="en-US"/>
      </w:rPr>
      <w:fldChar w:fldCharType="separate"/>
    </w:r>
    <w:r w:rsidR="00F82F7C">
      <w:rPr>
        <w:rFonts w:cstheme="minorHAnsi"/>
        <w:noProof/>
        <w:lang w:val="en-US"/>
      </w:rPr>
      <w:t>2025</w:t>
    </w:r>
    <w:r w:rsidR="000E236A" w:rsidRPr="000E236A">
      <w:rPr>
        <w:rFonts w:cstheme="minorHAnsi"/>
        <w:lang w:val="en-US"/>
      </w:rPr>
      <w:fldChar w:fldCharType="end"/>
    </w:r>
    <w:r w:rsidRPr="000E236A">
      <w:rPr>
        <w:rFonts w:cstheme="minorHAnsi"/>
      </w:rPr>
      <w:t>, Journal of Visualized Experiments</w:t>
    </w:r>
    <w:r w:rsidRPr="000E236A">
      <w:rPr>
        <w:rFonts w:cstheme="minorHAnsi"/>
      </w:rPr>
      <w:tab/>
    </w:r>
    <w:r w:rsidR="00176D6F" w:rsidRPr="000E236A">
      <w:rPr>
        <w:rFonts w:cstheme="minorHAnsi"/>
      </w:rPr>
      <w:tab/>
    </w:r>
    <w:r w:rsidRPr="000E236A">
      <w:rPr>
        <w:rFonts w:cstheme="minorHAnsi"/>
      </w:rPr>
      <w:t xml:space="preserve">Page </w:t>
    </w:r>
    <w:r w:rsidRPr="000E236A">
      <w:rPr>
        <w:rFonts w:cstheme="minorHAnsi"/>
      </w:rPr>
      <w:fldChar w:fldCharType="begin"/>
    </w:r>
    <w:r w:rsidRPr="000E236A">
      <w:rPr>
        <w:rFonts w:cstheme="minorHAnsi"/>
      </w:rPr>
      <w:instrText xml:space="preserve"> PAGE  \* Arabic  \* MERGEFORMAT </w:instrText>
    </w:r>
    <w:r w:rsidRPr="000E236A">
      <w:rPr>
        <w:rFonts w:cstheme="minorHAnsi"/>
      </w:rPr>
      <w:fldChar w:fldCharType="separate"/>
    </w:r>
    <w:r w:rsidR="00FA1A9D" w:rsidRPr="000E236A">
      <w:rPr>
        <w:rFonts w:cstheme="minorHAnsi"/>
        <w:noProof/>
      </w:rPr>
      <w:t>9</w:t>
    </w:r>
    <w:r w:rsidRPr="000E236A">
      <w:rPr>
        <w:rFonts w:cstheme="minorHAnsi"/>
      </w:rPr>
      <w:fldChar w:fldCharType="end"/>
    </w:r>
    <w:r w:rsidRPr="000E236A">
      <w:rPr>
        <w:rFonts w:cstheme="minorHAnsi"/>
      </w:rPr>
      <w:t xml:space="preserve"> of </w:t>
    </w:r>
    <w:r w:rsidRPr="000E236A">
      <w:rPr>
        <w:rFonts w:cstheme="minorHAnsi"/>
      </w:rPr>
      <w:fldChar w:fldCharType="begin"/>
    </w:r>
    <w:r w:rsidRPr="000E236A">
      <w:rPr>
        <w:rFonts w:cstheme="minorHAnsi"/>
      </w:rPr>
      <w:instrText xml:space="preserve"> NUMPAGES  \* Arabic  \* MERGEFORMAT </w:instrText>
    </w:r>
    <w:r w:rsidRPr="000E236A">
      <w:rPr>
        <w:rFonts w:cstheme="minorHAnsi"/>
      </w:rPr>
      <w:fldChar w:fldCharType="separate"/>
    </w:r>
    <w:r w:rsidR="00FA1A9D" w:rsidRPr="000E236A">
      <w:rPr>
        <w:rFonts w:cstheme="minorHAnsi"/>
        <w:noProof/>
      </w:rPr>
      <w:t>9</w:t>
    </w:r>
    <w:r w:rsidRPr="000E236A">
      <w:rPr>
        <w:rFonts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48C4B" w14:textId="77777777" w:rsidR="005962D6" w:rsidRDefault="005962D6">
      <w:r>
        <w:separator/>
      </w:r>
    </w:p>
    <w:p w14:paraId="6B570AAF" w14:textId="77777777" w:rsidR="005962D6" w:rsidRDefault="005962D6"/>
  </w:footnote>
  <w:footnote w:type="continuationSeparator" w:id="0">
    <w:p w14:paraId="4AA4B286" w14:textId="77777777" w:rsidR="005962D6" w:rsidRDefault="005962D6">
      <w:r>
        <w:continuationSeparator/>
      </w:r>
    </w:p>
    <w:p w14:paraId="2B618E8E" w14:textId="77777777" w:rsidR="005962D6" w:rsidRDefault="005962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24144" w14:textId="77777777" w:rsidR="00336C61" w:rsidRPr="006D3AC7" w:rsidRDefault="00336C61" w:rsidP="00790E8C">
    <w:pPr>
      <w:pStyle w:val="En-tte"/>
      <w:tabs>
        <w:tab w:val="clear" w:pos="4320"/>
        <w:tab w:val="clear" w:pos="8640"/>
        <w:tab w:val="center" w:pos="4680"/>
      </w:tabs>
      <w:spacing w:before="240"/>
      <w:ind w:firstLine="2880"/>
      <w:rPr>
        <w:rFonts w:cstheme="minorHAnsi"/>
        <w:b/>
        <w:color w:val="FF0000"/>
        <w:sz w:val="28"/>
        <w:szCs w:val="28"/>
        <w:u w:val="single"/>
      </w:rPr>
    </w:pPr>
    <w:r w:rsidRPr="004E0C5A">
      <w:rPr>
        <w:rFonts w:cstheme="minorHAnsi"/>
        <w:b/>
        <w:noProof/>
        <w:color w:val="FF0000"/>
        <w:sz w:val="28"/>
        <w:szCs w:val="28"/>
        <w:u w:val="single"/>
      </w:rPr>
      <w:drawing>
        <wp:anchor distT="0" distB="0" distL="114300" distR="114300" simplePos="0" relativeHeight="251658240" behindDoc="0" locked="0" layoutInCell="1" allowOverlap="1" wp14:anchorId="214B9C74" wp14:editId="6CBDCE5A">
          <wp:simplePos x="0" y="0"/>
          <wp:positionH relativeFrom="margin">
            <wp:posOffset>4852670</wp:posOffset>
          </wp:positionH>
          <wp:positionV relativeFrom="paragraph">
            <wp:posOffset>19685</wp:posOffset>
          </wp:positionV>
          <wp:extent cx="1110174" cy="545285"/>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ve_Logo.png"/>
                  <pic:cNvPicPr/>
                </pic:nvPicPr>
                <pic:blipFill>
                  <a:blip r:embed="rId1"/>
                  <a:stretch>
                    <a:fillRect/>
                  </a:stretch>
                </pic:blipFill>
                <pic:spPr>
                  <a:xfrm>
                    <a:off x="0" y="0"/>
                    <a:ext cx="1110174" cy="545285"/>
                  </a:xfrm>
                  <a:prstGeom prst="rect">
                    <a:avLst/>
                  </a:prstGeom>
                </pic:spPr>
              </pic:pic>
            </a:graphicData>
          </a:graphic>
          <wp14:sizeRelH relativeFrom="page">
            <wp14:pctWidth>0</wp14:pctWidth>
          </wp14:sizeRelH>
          <wp14:sizeRelV relativeFrom="page">
            <wp14:pctHeight>0</wp14:pctHeight>
          </wp14:sizeRelV>
        </wp:anchor>
      </w:drawing>
    </w:r>
    <w:r w:rsidRPr="004E0C5A">
      <w:rPr>
        <w:rFonts w:cstheme="minorHAnsi"/>
        <w:b/>
        <w:color w:val="FF0000"/>
        <w:sz w:val="28"/>
        <w:szCs w:val="28"/>
        <w:u w:val="single"/>
      </w:rPr>
      <w:t>DRAFT: DO NOT USE FOR FILMING</w:t>
    </w:r>
  </w:p>
  <w:p w14:paraId="398EBB40" w14:textId="77777777" w:rsidR="00ED23F4" w:rsidRDefault="00ED23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A096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B84AD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18086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F7AB2B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8349F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37CBD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16A7B5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46B6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944F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B0DD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91E62"/>
    <w:multiLevelType w:val="multilevel"/>
    <w:tmpl w:val="6BE229F8"/>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ADE0E0C"/>
    <w:multiLevelType w:val="multilevel"/>
    <w:tmpl w:val="2FECF728"/>
    <w:lvl w:ilvl="0">
      <w:start w:val="1"/>
      <w:numFmt w:val="bullet"/>
      <w:lvlText w:val=""/>
      <w:lvlJc w:val="left"/>
      <w:pPr>
        <w:tabs>
          <w:tab w:val="num" w:pos="360"/>
        </w:tabs>
        <w:ind w:left="360" w:hanging="360"/>
      </w:pPr>
      <w:rPr>
        <w:rFonts w:ascii="Symbol" w:hAnsi="Symbol" w:hint="default"/>
        <w:b/>
        <w:i w:val="0"/>
        <w:color w:val="auto"/>
      </w:rPr>
    </w:lvl>
    <w:lvl w:ilvl="1">
      <w:start w:val="1"/>
      <w:numFmt w:val="decimal"/>
      <w:lvlText w:val="%1.%2."/>
      <w:lvlJc w:val="left"/>
      <w:pPr>
        <w:tabs>
          <w:tab w:val="num" w:pos="864"/>
        </w:tabs>
        <w:ind w:left="864" w:hanging="504"/>
      </w:pPr>
      <w:rPr>
        <w:rFonts w:hint="default"/>
        <w:b w:val="0"/>
        <w:bCs/>
      </w:rPr>
    </w:lvl>
    <w:lvl w:ilvl="2">
      <w:start w:val="1"/>
      <w:numFmt w:val="decimal"/>
      <w:lvlText w:val="%1.%2.%3."/>
      <w:lvlJc w:val="left"/>
      <w:pPr>
        <w:tabs>
          <w:tab w:val="num" w:pos="1584"/>
        </w:tabs>
        <w:ind w:left="1584" w:hanging="720"/>
      </w:pPr>
      <w:rPr>
        <w:rFonts w:ascii="Helvetica" w:hAnsi="Helvetica" w:cs="Helvetica" w:hint="default"/>
        <w:b w:val="0"/>
        <w:bCs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16240D52"/>
    <w:multiLevelType w:val="hybridMultilevel"/>
    <w:tmpl w:val="683AE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D94BE8"/>
    <w:multiLevelType w:val="hybridMultilevel"/>
    <w:tmpl w:val="B3565BC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16664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27032AD"/>
    <w:multiLevelType w:val="multilevel"/>
    <w:tmpl w:val="6BE229F8"/>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AF065A"/>
    <w:multiLevelType w:val="multilevel"/>
    <w:tmpl w:val="6BE229F8"/>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40119A"/>
    <w:multiLevelType w:val="multilevel"/>
    <w:tmpl w:val="FD4C07C0"/>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b w:val="0"/>
        <w:bCs w:val="0"/>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0645FC"/>
    <w:multiLevelType w:val="multilevel"/>
    <w:tmpl w:val="6BE229F8"/>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064A5F"/>
    <w:multiLevelType w:val="multilevel"/>
    <w:tmpl w:val="6BE229F8"/>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926F4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4B0543F"/>
    <w:multiLevelType w:val="hybridMultilevel"/>
    <w:tmpl w:val="53BCC51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45F86CB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B6F2667"/>
    <w:multiLevelType w:val="multilevel"/>
    <w:tmpl w:val="046AD9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EA26AD0"/>
    <w:multiLevelType w:val="hybridMultilevel"/>
    <w:tmpl w:val="E3C6D474"/>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5" w15:restartNumberingAfterBreak="0">
    <w:nsid w:val="51FA278D"/>
    <w:multiLevelType w:val="multilevel"/>
    <w:tmpl w:val="6BE229F8"/>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A15847"/>
    <w:multiLevelType w:val="hybridMultilevel"/>
    <w:tmpl w:val="E5E66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F01DC5"/>
    <w:multiLevelType w:val="multilevel"/>
    <w:tmpl w:val="6BE229F8"/>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6914CC5"/>
    <w:multiLevelType w:val="hybridMultilevel"/>
    <w:tmpl w:val="B3C879E2"/>
    <w:lvl w:ilvl="0" w:tplc="5466328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341597"/>
    <w:multiLevelType w:val="multilevel"/>
    <w:tmpl w:val="1736E994"/>
    <w:lvl w:ilvl="0">
      <w:start w:val="2"/>
      <w:numFmt w:val="decimal"/>
      <w:lvlText w:val="%1."/>
      <w:lvlJc w:val="left"/>
      <w:pPr>
        <w:tabs>
          <w:tab w:val="num" w:pos="360"/>
        </w:tabs>
        <w:ind w:left="360" w:hanging="360"/>
      </w:pPr>
      <w:rPr>
        <w:rFonts w:ascii="Calibri" w:hAnsi="Calibri" w:hint="default"/>
        <w:b/>
        <w:i w:val="0"/>
        <w:color w:val="auto"/>
        <w:sz w:val="24"/>
      </w:rPr>
    </w:lvl>
    <w:lvl w:ilvl="1">
      <w:start w:val="1"/>
      <w:numFmt w:val="decimal"/>
      <w:lvlText w:val="%1.%2."/>
      <w:lvlJc w:val="left"/>
      <w:pPr>
        <w:ind w:left="907" w:hanging="547"/>
      </w:pPr>
      <w:rPr>
        <w:rFonts w:hint="default"/>
      </w:rPr>
    </w:lvl>
    <w:lvl w:ilvl="2">
      <w:start w:val="1"/>
      <w:numFmt w:val="decimal"/>
      <w:lvlText w:val="%1.%2.%3."/>
      <w:lvlJc w:val="left"/>
      <w:pPr>
        <w:ind w:left="1627"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5B245011"/>
    <w:multiLevelType w:val="multilevel"/>
    <w:tmpl w:val="6BE229F8"/>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BD05B6B"/>
    <w:multiLevelType w:val="hybridMultilevel"/>
    <w:tmpl w:val="DCD21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E8794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687795"/>
    <w:multiLevelType w:val="multilevel"/>
    <w:tmpl w:val="FD4C07C0"/>
    <w:lvl w:ilvl="0">
      <w:start w:val="1"/>
      <w:numFmt w:val="decimal"/>
      <w:lvlText w:val="%1."/>
      <w:lvlJc w:val="left"/>
      <w:pPr>
        <w:ind w:left="360" w:hanging="360"/>
      </w:pPr>
      <w:rPr>
        <w:rFonts w:ascii="Calibri" w:hAnsi="Calibri" w:hint="default"/>
        <w:b/>
        <w:i w:val="0"/>
        <w:sz w:val="24"/>
      </w:rPr>
    </w:lvl>
    <w:lvl w:ilvl="1">
      <w:start w:val="1"/>
      <w:numFmt w:val="decimal"/>
      <w:lvlText w:val="%1.%2."/>
      <w:lvlJc w:val="left"/>
      <w:pPr>
        <w:ind w:left="907" w:hanging="547"/>
      </w:pPr>
      <w:rPr>
        <w:rFonts w:ascii="Calibri" w:hAnsi="Calibri" w:hint="default"/>
        <w:b w:val="0"/>
        <w:bCs w:val="0"/>
        <w:sz w:val="24"/>
      </w:rPr>
    </w:lvl>
    <w:lvl w:ilvl="2">
      <w:start w:val="1"/>
      <w:numFmt w:val="decimal"/>
      <w:lvlText w:val="%1.%2.%3."/>
      <w:lvlJc w:val="left"/>
      <w:pPr>
        <w:ind w:left="1627" w:hanging="720"/>
      </w:pPr>
      <w:rPr>
        <w:rFonts w:ascii="Calibri" w:hAnsi="Calibri"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449656A"/>
    <w:multiLevelType w:val="hybridMultilevel"/>
    <w:tmpl w:val="AC084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6352E84"/>
    <w:multiLevelType w:val="multilevel"/>
    <w:tmpl w:val="6776B66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BF369E7"/>
    <w:multiLevelType w:val="hybridMultilevel"/>
    <w:tmpl w:val="1BF4E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4"/>
  </w:num>
  <w:num w:numId="3">
    <w:abstractNumId w:val="33"/>
  </w:num>
  <w:num w:numId="4">
    <w:abstractNumId w:val="26"/>
  </w:num>
  <w:num w:numId="5">
    <w:abstractNumId w:val="13"/>
  </w:num>
  <w:num w:numId="6">
    <w:abstractNumId w:val="29"/>
  </w:num>
  <w:num w:numId="7">
    <w:abstractNumId w:val="36"/>
  </w:num>
  <w:num w:numId="8">
    <w:abstractNumId w:val="11"/>
  </w:num>
  <w:num w:numId="9">
    <w:abstractNumId w:val="16"/>
  </w:num>
  <w:num w:numId="10">
    <w:abstractNumId w:val="23"/>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7"/>
  </w:num>
  <w:num w:numId="19">
    <w:abstractNumId w:val="25"/>
  </w:num>
  <w:num w:numId="20">
    <w:abstractNumId w:val="19"/>
  </w:num>
  <w:num w:numId="21">
    <w:abstractNumId w:val="18"/>
  </w:num>
  <w:num w:numId="22">
    <w:abstractNumId w:val="10"/>
  </w:num>
  <w:num w:numId="23">
    <w:abstractNumId w:val="15"/>
  </w:num>
  <w:num w:numId="24">
    <w:abstractNumId w:val="30"/>
  </w:num>
  <w:num w:numId="25">
    <w:abstractNumId w:val="12"/>
  </w:num>
  <w:num w:numId="26">
    <w:abstractNumId w:val="24"/>
  </w:num>
  <w:num w:numId="27">
    <w:abstractNumId w:val="21"/>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4"/>
  </w:num>
  <w:num w:numId="39">
    <w:abstractNumId w:val="35"/>
  </w:num>
  <w:num w:numId="40">
    <w:abstractNumId w:val="20"/>
  </w:num>
  <w:num w:numId="41">
    <w:abstractNumId w:val="22"/>
  </w:num>
  <w:num w:numId="42">
    <w:abstractNumId w:val="28"/>
  </w:num>
  <w:num w:numId="43">
    <w:abstractNumId w:val="1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na Cunquero">
    <w15:presenceInfo w15:providerId="AD" w15:userId="S::mcunquero@icfo.net::bc621261-9da8-4761-b974-fa2637af8716"/>
  </w15:person>
  <w15:person w15:author="Marina Cunquero [2]">
    <w15:presenceInfo w15:providerId="None" w15:userId="Marina Cunqu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C04" w:allStyles="0" w:customStyles="0" w:latentStyles="1" w:stylesInUse="0" w:headingStyles="0" w:numberingStyles="0" w:tableStyles="0" w:directFormattingOnRuns="0" w:directFormattingOnParagraphs="0"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Q3MDAyNjYzMzM1t7BU0lEKTi0uzszPAykwNqoFAANcq+MtAAAA"/>
  </w:docVars>
  <w:rsids>
    <w:rsidRoot w:val="00BF2674"/>
    <w:rsid w:val="00000E22"/>
    <w:rsid w:val="000033EF"/>
    <w:rsid w:val="00003438"/>
    <w:rsid w:val="00003C8B"/>
    <w:rsid w:val="000051DE"/>
    <w:rsid w:val="00005C08"/>
    <w:rsid w:val="0000605D"/>
    <w:rsid w:val="00010DD0"/>
    <w:rsid w:val="0001266D"/>
    <w:rsid w:val="00012B08"/>
    <w:rsid w:val="00013862"/>
    <w:rsid w:val="00023E22"/>
    <w:rsid w:val="00024282"/>
    <w:rsid w:val="00024322"/>
    <w:rsid w:val="00025DE9"/>
    <w:rsid w:val="000326C8"/>
    <w:rsid w:val="000326F7"/>
    <w:rsid w:val="0003279B"/>
    <w:rsid w:val="00037828"/>
    <w:rsid w:val="0004142D"/>
    <w:rsid w:val="00043807"/>
    <w:rsid w:val="00044D36"/>
    <w:rsid w:val="00045112"/>
    <w:rsid w:val="00055137"/>
    <w:rsid w:val="00074929"/>
    <w:rsid w:val="00083792"/>
    <w:rsid w:val="00085F90"/>
    <w:rsid w:val="0008613B"/>
    <w:rsid w:val="00090BAC"/>
    <w:rsid w:val="0009624C"/>
    <w:rsid w:val="000A2498"/>
    <w:rsid w:val="000B0B1A"/>
    <w:rsid w:val="000B2085"/>
    <w:rsid w:val="000B387A"/>
    <w:rsid w:val="000B4E9A"/>
    <w:rsid w:val="000C27AE"/>
    <w:rsid w:val="000C39AF"/>
    <w:rsid w:val="000C6AEE"/>
    <w:rsid w:val="000D065F"/>
    <w:rsid w:val="000D0D24"/>
    <w:rsid w:val="000D17E8"/>
    <w:rsid w:val="000D2C59"/>
    <w:rsid w:val="000D35D9"/>
    <w:rsid w:val="000D63BB"/>
    <w:rsid w:val="000D67E3"/>
    <w:rsid w:val="000E1C29"/>
    <w:rsid w:val="000E236A"/>
    <w:rsid w:val="000E4676"/>
    <w:rsid w:val="000E5459"/>
    <w:rsid w:val="000E6166"/>
    <w:rsid w:val="000F05F6"/>
    <w:rsid w:val="000F0F14"/>
    <w:rsid w:val="000F1A61"/>
    <w:rsid w:val="000F326F"/>
    <w:rsid w:val="000F46E1"/>
    <w:rsid w:val="001016BD"/>
    <w:rsid w:val="001026D1"/>
    <w:rsid w:val="001052C8"/>
    <w:rsid w:val="00106F46"/>
    <w:rsid w:val="0010730C"/>
    <w:rsid w:val="001115D1"/>
    <w:rsid w:val="00113F3E"/>
    <w:rsid w:val="00116759"/>
    <w:rsid w:val="00125924"/>
    <w:rsid w:val="00126973"/>
    <w:rsid w:val="001302B1"/>
    <w:rsid w:val="001331E3"/>
    <w:rsid w:val="00135714"/>
    <w:rsid w:val="0013719F"/>
    <w:rsid w:val="00142D32"/>
    <w:rsid w:val="00143557"/>
    <w:rsid w:val="001469E6"/>
    <w:rsid w:val="00151824"/>
    <w:rsid w:val="001528A5"/>
    <w:rsid w:val="00162D51"/>
    <w:rsid w:val="0016471F"/>
    <w:rsid w:val="00164C08"/>
    <w:rsid w:val="00166634"/>
    <w:rsid w:val="00176D6F"/>
    <w:rsid w:val="00177B33"/>
    <w:rsid w:val="001819E3"/>
    <w:rsid w:val="00184EF9"/>
    <w:rsid w:val="00191A77"/>
    <w:rsid w:val="00194DBB"/>
    <w:rsid w:val="0019607C"/>
    <w:rsid w:val="001B3024"/>
    <w:rsid w:val="001B5C46"/>
    <w:rsid w:val="001C3C85"/>
    <w:rsid w:val="001C5DB5"/>
    <w:rsid w:val="001C7BBC"/>
    <w:rsid w:val="001D621E"/>
    <w:rsid w:val="001D66A5"/>
    <w:rsid w:val="001E2225"/>
    <w:rsid w:val="001E230F"/>
    <w:rsid w:val="001E52A3"/>
    <w:rsid w:val="001F0890"/>
    <w:rsid w:val="001F615E"/>
    <w:rsid w:val="00214268"/>
    <w:rsid w:val="00226FE0"/>
    <w:rsid w:val="002422D6"/>
    <w:rsid w:val="00244CDB"/>
    <w:rsid w:val="00247BFF"/>
    <w:rsid w:val="0025310D"/>
    <w:rsid w:val="002544F1"/>
    <w:rsid w:val="002553AE"/>
    <w:rsid w:val="002617AD"/>
    <w:rsid w:val="00264483"/>
    <w:rsid w:val="00264B3C"/>
    <w:rsid w:val="00265C44"/>
    <w:rsid w:val="00265EAD"/>
    <w:rsid w:val="00265F76"/>
    <w:rsid w:val="00271999"/>
    <w:rsid w:val="002773BA"/>
    <w:rsid w:val="00277C90"/>
    <w:rsid w:val="00277F11"/>
    <w:rsid w:val="00281B41"/>
    <w:rsid w:val="00283E3E"/>
    <w:rsid w:val="002851C5"/>
    <w:rsid w:val="00287206"/>
    <w:rsid w:val="00292508"/>
    <w:rsid w:val="002929B8"/>
    <w:rsid w:val="00294464"/>
    <w:rsid w:val="002A6FCF"/>
    <w:rsid w:val="002A7F8B"/>
    <w:rsid w:val="002B009A"/>
    <w:rsid w:val="002B025E"/>
    <w:rsid w:val="002B0D88"/>
    <w:rsid w:val="002B26D4"/>
    <w:rsid w:val="002B55D9"/>
    <w:rsid w:val="002B7584"/>
    <w:rsid w:val="002C54DB"/>
    <w:rsid w:val="002D52A1"/>
    <w:rsid w:val="002E7521"/>
    <w:rsid w:val="002F0D42"/>
    <w:rsid w:val="002F3829"/>
    <w:rsid w:val="002F38CF"/>
    <w:rsid w:val="003036C1"/>
    <w:rsid w:val="00305187"/>
    <w:rsid w:val="0030618C"/>
    <w:rsid w:val="00311FBF"/>
    <w:rsid w:val="003138D4"/>
    <w:rsid w:val="003176C4"/>
    <w:rsid w:val="00320715"/>
    <w:rsid w:val="00322C71"/>
    <w:rsid w:val="00330494"/>
    <w:rsid w:val="00330F1B"/>
    <w:rsid w:val="003326AD"/>
    <w:rsid w:val="00333FA4"/>
    <w:rsid w:val="003355A8"/>
    <w:rsid w:val="00336C61"/>
    <w:rsid w:val="003374BD"/>
    <w:rsid w:val="0034182F"/>
    <w:rsid w:val="00342D7B"/>
    <w:rsid w:val="0034684D"/>
    <w:rsid w:val="00347FE0"/>
    <w:rsid w:val="003513A5"/>
    <w:rsid w:val="00355D9B"/>
    <w:rsid w:val="00357FB7"/>
    <w:rsid w:val="00363153"/>
    <w:rsid w:val="00363848"/>
    <w:rsid w:val="00364249"/>
    <w:rsid w:val="003672FC"/>
    <w:rsid w:val="003754A7"/>
    <w:rsid w:val="003843DA"/>
    <w:rsid w:val="0038502C"/>
    <w:rsid w:val="00386777"/>
    <w:rsid w:val="003867FA"/>
    <w:rsid w:val="003951F3"/>
    <w:rsid w:val="00395684"/>
    <w:rsid w:val="003A1109"/>
    <w:rsid w:val="003A1FCD"/>
    <w:rsid w:val="003A49C2"/>
    <w:rsid w:val="003B00BE"/>
    <w:rsid w:val="003B3E2A"/>
    <w:rsid w:val="003B5E26"/>
    <w:rsid w:val="003C1044"/>
    <w:rsid w:val="003C2AEF"/>
    <w:rsid w:val="003C32EC"/>
    <w:rsid w:val="003D0847"/>
    <w:rsid w:val="003D0FD6"/>
    <w:rsid w:val="003D40E8"/>
    <w:rsid w:val="003E2BC9"/>
    <w:rsid w:val="003F2572"/>
    <w:rsid w:val="003F4B52"/>
    <w:rsid w:val="004034B6"/>
    <w:rsid w:val="004114EA"/>
    <w:rsid w:val="00414B4F"/>
    <w:rsid w:val="00420A1E"/>
    <w:rsid w:val="00421271"/>
    <w:rsid w:val="004232DB"/>
    <w:rsid w:val="00426350"/>
    <w:rsid w:val="00440FFA"/>
    <w:rsid w:val="004425EC"/>
    <w:rsid w:val="00443E8B"/>
    <w:rsid w:val="00450B27"/>
    <w:rsid w:val="00453116"/>
    <w:rsid w:val="00455510"/>
    <w:rsid w:val="00455638"/>
    <w:rsid w:val="004566CC"/>
    <w:rsid w:val="00456A5D"/>
    <w:rsid w:val="004572ED"/>
    <w:rsid w:val="0046452A"/>
    <w:rsid w:val="00464D72"/>
    <w:rsid w:val="00464DE1"/>
    <w:rsid w:val="00472752"/>
    <w:rsid w:val="0047306D"/>
    <w:rsid w:val="00473C27"/>
    <w:rsid w:val="00473E1C"/>
    <w:rsid w:val="00476BBC"/>
    <w:rsid w:val="0048283A"/>
    <w:rsid w:val="00482D4C"/>
    <w:rsid w:val="00483E1B"/>
    <w:rsid w:val="00491B01"/>
    <w:rsid w:val="00493A57"/>
    <w:rsid w:val="00495959"/>
    <w:rsid w:val="004A72BD"/>
    <w:rsid w:val="004B05B9"/>
    <w:rsid w:val="004C1095"/>
    <w:rsid w:val="004C2495"/>
    <w:rsid w:val="004C2DAD"/>
    <w:rsid w:val="004C4FAE"/>
    <w:rsid w:val="004C6ED2"/>
    <w:rsid w:val="004D1E0E"/>
    <w:rsid w:val="004D4A4F"/>
    <w:rsid w:val="004D5C8C"/>
    <w:rsid w:val="004E0C5A"/>
    <w:rsid w:val="004E2BE1"/>
    <w:rsid w:val="004E35F1"/>
    <w:rsid w:val="004E3F8E"/>
    <w:rsid w:val="004E4801"/>
    <w:rsid w:val="004E5008"/>
    <w:rsid w:val="004F664D"/>
    <w:rsid w:val="0050522C"/>
    <w:rsid w:val="0051075A"/>
    <w:rsid w:val="00511F52"/>
    <w:rsid w:val="00513853"/>
    <w:rsid w:val="0052184A"/>
    <w:rsid w:val="005223A8"/>
    <w:rsid w:val="00524258"/>
    <w:rsid w:val="00530DD9"/>
    <w:rsid w:val="005320E4"/>
    <w:rsid w:val="00534B83"/>
    <w:rsid w:val="005363E2"/>
    <w:rsid w:val="00536D89"/>
    <w:rsid w:val="00544E06"/>
    <w:rsid w:val="005463CB"/>
    <w:rsid w:val="00547699"/>
    <w:rsid w:val="00557116"/>
    <w:rsid w:val="0055763A"/>
    <w:rsid w:val="005611F3"/>
    <w:rsid w:val="00565757"/>
    <w:rsid w:val="0058214E"/>
    <w:rsid w:val="005829FA"/>
    <w:rsid w:val="00585ECC"/>
    <w:rsid w:val="005925C3"/>
    <w:rsid w:val="00594A84"/>
    <w:rsid w:val="005962D6"/>
    <w:rsid w:val="0059767C"/>
    <w:rsid w:val="005A02B6"/>
    <w:rsid w:val="005A09D8"/>
    <w:rsid w:val="005A1F5E"/>
    <w:rsid w:val="005A33C6"/>
    <w:rsid w:val="005A3F8F"/>
    <w:rsid w:val="005B0866"/>
    <w:rsid w:val="005B0CE9"/>
    <w:rsid w:val="005B4717"/>
    <w:rsid w:val="005B6859"/>
    <w:rsid w:val="005C2915"/>
    <w:rsid w:val="005C6D1E"/>
    <w:rsid w:val="005D0E9C"/>
    <w:rsid w:val="005D0F8B"/>
    <w:rsid w:val="005D783F"/>
    <w:rsid w:val="005E27DD"/>
    <w:rsid w:val="005E2B7E"/>
    <w:rsid w:val="005F0509"/>
    <w:rsid w:val="005F18A3"/>
    <w:rsid w:val="005F1ADF"/>
    <w:rsid w:val="0060074F"/>
    <w:rsid w:val="00604177"/>
    <w:rsid w:val="006137EC"/>
    <w:rsid w:val="00622BE8"/>
    <w:rsid w:val="00626AF2"/>
    <w:rsid w:val="006346FE"/>
    <w:rsid w:val="00637544"/>
    <w:rsid w:val="006402D4"/>
    <w:rsid w:val="006446A3"/>
    <w:rsid w:val="00645A61"/>
    <w:rsid w:val="00645B93"/>
    <w:rsid w:val="00646050"/>
    <w:rsid w:val="00652165"/>
    <w:rsid w:val="00654735"/>
    <w:rsid w:val="006556DE"/>
    <w:rsid w:val="006565A0"/>
    <w:rsid w:val="006579DD"/>
    <w:rsid w:val="00660315"/>
    <w:rsid w:val="0066127A"/>
    <w:rsid w:val="006617AB"/>
    <w:rsid w:val="00663E85"/>
    <w:rsid w:val="00664850"/>
    <w:rsid w:val="0067274F"/>
    <w:rsid w:val="006801B1"/>
    <w:rsid w:val="00681C47"/>
    <w:rsid w:val="0069665E"/>
    <w:rsid w:val="006A0250"/>
    <w:rsid w:val="006A0AFD"/>
    <w:rsid w:val="006A14A2"/>
    <w:rsid w:val="006A1B4F"/>
    <w:rsid w:val="006A21CB"/>
    <w:rsid w:val="006A6324"/>
    <w:rsid w:val="006B2573"/>
    <w:rsid w:val="006C08AE"/>
    <w:rsid w:val="006C0E87"/>
    <w:rsid w:val="006C1A3B"/>
    <w:rsid w:val="006C4093"/>
    <w:rsid w:val="006D023F"/>
    <w:rsid w:val="006D1F9B"/>
    <w:rsid w:val="006D3AC7"/>
    <w:rsid w:val="006D7676"/>
    <w:rsid w:val="006E16D4"/>
    <w:rsid w:val="006F06AF"/>
    <w:rsid w:val="006F2681"/>
    <w:rsid w:val="007035DB"/>
    <w:rsid w:val="00710EA3"/>
    <w:rsid w:val="0071156C"/>
    <w:rsid w:val="0071294C"/>
    <w:rsid w:val="00714703"/>
    <w:rsid w:val="00724E3B"/>
    <w:rsid w:val="00730D4A"/>
    <w:rsid w:val="00731E5D"/>
    <w:rsid w:val="00732916"/>
    <w:rsid w:val="00736CF8"/>
    <w:rsid w:val="007458C6"/>
    <w:rsid w:val="00745D4B"/>
    <w:rsid w:val="00746865"/>
    <w:rsid w:val="007474E4"/>
    <w:rsid w:val="007548F3"/>
    <w:rsid w:val="007574EC"/>
    <w:rsid w:val="0076691B"/>
    <w:rsid w:val="0077071A"/>
    <w:rsid w:val="00772380"/>
    <w:rsid w:val="00772548"/>
    <w:rsid w:val="00777388"/>
    <w:rsid w:val="00785075"/>
    <w:rsid w:val="00790E8C"/>
    <w:rsid w:val="007A149A"/>
    <w:rsid w:val="007A4E1D"/>
    <w:rsid w:val="007B0FBB"/>
    <w:rsid w:val="007B3E0E"/>
    <w:rsid w:val="007B72C5"/>
    <w:rsid w:val="007C6639"/>
    <w:rsid w:val="007D4222"/>
    <w:rsid w:val="007D61A8"/>
    <w:rsid w:val="007F48D4"/>
    <w:rsid w:val="00802635"/>
    <w:rsid w:val="00804C75"/>
    <w:rsid w:val="008068F0"/>
    <w:rsid w:val="00806B1B"/>
    <w:rsid w:val="00806BC9"/>
    <w:rsid w:val="008123C3"/>
    <w:rsid w:val="00816F53"/>
    <w:rsid w:val="00817D9F"/>
    <w:rsid w:val="00831E2A"/>
    <w:rsid w:val="00831FBF"/>
    <w:rsid w:val="00832FA5"/>
    <w:rsid w:val="00833C0A"/>
    <w:rsid w:val="0083566C"/>
    <w:rsid w:val="00836659"/>
    <w:rsid w:val="008373A7"/>
    <w:rsid w:val="008379A2"/>
    <w:rsid w:val="008459FC"/>
    <w:rsid w:val="00851B3E"/>
    <w:rsid w:val="00851C4B"/>
    <w:rsid w:val="00854994"/>
    <w:rsid w:val="00860BC3"/>
    <w:rsid w:val="008672DA"/>
    <w:rsid w:val="00871F2E"/>
    <w:rsid w:val="00873D1A"/>
    <w:rsid w:val="00875BE8"/>
    <w:rsid w:val="00877B88"/>
    <w:rsid w:val="0088113B"/>
    <w:rsid w:val="00891231"/>
    <w:rsid w:val="008A0177"/>
    <w:rsid w:val="008A413E"/>
    <w:rsid w:val="008A7A3E"/>
    <w:rsid w:val="008C642C"/>
    <w:rsid w:val="008C7E4B"/>
    <w:rsid w:val="008D0E4A"/>
    <w:rsid w:val="008D2A6A"/>
    <w:rsid w:val="008D52FB"/>
    <w:rsid w:val="008D5443"/>
    <w:rsid w:val="008D58EC"/>
    <w:rsid w:val="008D7CDA"/>
    <w:rsid w:val="008E206C"/>
    <w:rsid w:val="008E74F7"/>
    <w:rsid w:val="008F239E"/>
    <w:rsid w:val="008F7754"/>
    <w:rsid w:val="0090117D"/>
    <w:rsid w:val="009055DD"/>
    <w:rsid w:val="00906EFB"/>
    <w:rsid w:val="009114D8"/>
    <w:rsid w:val="009149A4"/>
    <w:rsid w:val="009212DD"/>
    <w:rsid w:val="00921AB9"/>
    <w:rsid w:val="00927B12"/>
    <w:rsid w:val="009301B8"/>
    <w:rsid w:val="00931D78"/>
    <w:rsid w:val="00941F06"/>
    <w:rsid w:val="009431F3"/>
    <w:rsid w:val="00947092"/>
    <w:rsid w:val="009470DC"/>
    <w:rsid w:val="00951A8E"/>
    <w:rsid w:val="009538A4"/>
    <w:rsid w:val="00954870"/>
    <w:rsid w:val="00954BDD"/>
    <w:rsid w:val="00962168"/>
    <w:rsid w:val="009625B1"/>
    <w:rsid w:val="00966F67"/>
    <w:rsid w:val="009670EA"/>
    <w:rsid w:val="009809C5"/>
    <w:rsid w:val="00985868"/>
    <w:rsid w:val="00985F44"/>
    <w:rsid w:val="00985FE6"/>
    <w:rsid w:val="00987081"/>
    <w:rsid w:val="00992857"/>
    <w:rsid w:val="00997611"/>
    <w:rsid w:val="009A0E7C"/>
    <w:rsid w:val="009A2C33"/>
    <w:rsid w:val="009A3CBD"/>
    <w:rsid w:val="009B2183"/>
    <w:rsid w:val="009B3807"/>
    <w:rsid w:val="009B4EE3"/>
    <w:rsid w:val="009B671E"/>
    <w:rsid w:val="009C041E"/>
    <w:rsid w:val="009C2062"/>
    <w:rsid w:val="009C4193"/>
    <w:rsid w:val="009C7B9A"/>
    <w:rsid w:val="009D21B9"/>
    <w:rsid w:val="009E4241"/>
    <w:rsid w:val="009E7BDA"/>
    <w:rsid w:val="009F0554"/>
    <w:rsid w:val="009F356C"/>
    <w:rsid w:val="009F51F2"/>
    <w:rsid w:val="00A07468"/>
    <w:rsid w:val="00A13CC3"/>
    <w:rsid w:val="00A164F5"/>
    <w:rsid w:val="00A20DA8"/>
    <w:rsid w:val="00A218EC"/>
    <w:rsid w:val="00A310D7"/>
    <w:rsid w:val="00A3138F"/>
    <w:rsid w:val="00A319BE"/>
    <w:rsid w:val="00A31F9A"/>
    <w:rsid w:val="00A40760"/>
    <w:rsid w:val="00A4233A"/>
    <w:rsid w:val="00A44EFB"/>
    <w:rsid w:val="00A50DAE"/>
    <w:rsid w:val="00A5213D"/>
    <w:rsid w:val="00A5222C"/>
    <w:rsid w:val="00A60320"/>
    <w:rsid w:val="00A622CC"/>
    <w:rsid w:val="00A64D8E"/>
    <w:rsid w:val="00A72FC5"/>
    <w:rsid w:val="00A730E3"/>
    <w:rsid w:val="00A74210"/>
    <w:rsid w:val="00A77CF6"/>
    <w:rsid w:val="00A84BA8"/>
    <w:rsid w:val="00A84C50"/>
    <w:rsid w:val="00A85B12"/>
    <w:rsid w:val="00A91283"/>
    <w:rsid w:val="00AA132F"/>
    <w:rsid w:val="00AB3338"/>
    <w:rsid w:val="00AC16C3"/>
    <w:rsid w:val="00AC597A"/>
    <w:rsid w:val="00AC5EF4"/>
    <w:rsid w:val="00AC63FC"/>
    <w:rsid w:val="00AD3B12"/>
    <w:rsid w:val="00AD3B41"/>
    <w:rsid w:val="00AD4F04"/>
    <w:rsid w:val="00AE11E8"/>
    <w:rsid w:val="00AE2480"/>
    <w:rsid w:val="00AF3977"/>
    <w:rsid w:val="00AF623F"/>
    <w:rsid w:val="00B00969"/>
    <w:rsid w:val="00B0143B"/>
    <w:rsid w:val="00B025DC"/>
    <w:rsid w:val="00B0378C"/>
    <w:rsid w:val="00B0394A"/>
    <w:rsid w:val="00B03E54"/>
    <w:rsid w:val="00B04340"/>
    <w:rsid w:val="00B07A3B"/>
    <w:rsid w:val="00B13941"/>
    <w:rsid w:val="00B33E59"/>
    <w:rsid w:val="00B340A8"/>
    <w:rsid w:val="00B3428E"/>
    <w:rsid w:val="00B36993"/>
    <w:rsid w:val="00B40E12"/>
    <w:rsid w:val="00B435B8"/>
    <w:rsid w:val="00B4499C"/>
    <w:rsid w:val="00B5116D"/>
    <w:rsid w:val="00B534BA"/>
    <w:rsid w:val="00B60E0A"/>
    <w:rsid w:val="00B614C0"/>
    <w:rsid w:val="00B6201D"/>
    <w:rsid w:val="00B653B7"/>
    <w:rsid w:val="00B66A14"/>
    <w:rsid w:val="00B7250F"/>
    <w:rsid w:val="00B807E5"/>
    <w:rsid w:val="00B847A0"/>
    <w:rsid w:val="00B87BC5"/>
    <w:rsid w:val="00B87D12"/>
    <w:rsid w:val="00BA0371"/>
    <w:rsid w:val="00BA2EF5"/>
    <w:rsid w:val="00BC01E5"/>
    <w:rsid w:val="00BC3F28"/>
    <w:rsid w:val="00BC6DA7"/>
    <w:rsid w:val="00BC7E90"/>
    <w:rsid w:val="00BD2716"/>
    <w:rsid w:val="00BD4346"/>
    <w:rsid w:val="00BE051D"/>
    <w:rsid w:val="00BE756D"/>
    <w:rsid w:val="00BF2674"/>
    <w:rsid w:val="00BF2B34"/>
    <w:rsid w:val="00BF3754"/>
    <w:rsid w:val="00C00F3F"/>
    <w:rsid w:val="00C035C7"/>
    <w:rsid w:val="00C058AE"/>
    <w:rsid w:val="00C12062"/>
    <w:rsid w:val="00C2620F"/>
    <w:rsid w:val="00C34F4C"/>
    <w:rsid w:val="00C428F1"/>
    <w:rsid w:val="00C50118"/>
    <w:rsid w:val="00C602B2"/>
    <w:rsid w:val="00C70C90"/>
    <w:rsid w:val="00C7374B"/>
    <w:rsid w:val="00C766A8"/>
    <w:rsid w:val="00C8109F"/>
    <w:rsid w:val="00C82679"/>
    <w:rsid w:val="00C836F3"/>
    <w:rsid w:val="00C9250E"/>
    <w:rsid w:val="00C9280F"/>
    <w:rsid w:val="00C96FC6"/>
    <w:rsid w:val="00C97B11"/>
    <w:rsid w:val="00CB039A"/>
    <w:rsid w:val="00CB0B79"/>
    <w:rsid w:val="00CB5DE5"/>
    <w:rsid w:val="00CC0C58"/>
    <w:rsid w:val="00CC1850"/>
    <w:rsid w:val="00CC29BF"/>
    <w:rsid w:val="00CC52BE"/>
    <w:rsid w:val="00CD515D"/>
    <w:rsid w:val="00CD63B8"/>
    <w:rsid w:val="00CD7F92"/>
    <w:rsid w:val="00CE0665"/>
    <w:rsid w:val="00CE10F2"/>
    <w:rsid w:val="00CE4904"/>
    <w:rsid w:val="00CE696A"/>
    <w:rsid w:val="00CF2130"/>
    <w:rsid w:val="00CF22F6"/>
    <w:rsid w:val="00CF6830"/>
    <w:rsid w:val="00CF771C"/>
    <w:rsid w:val="00D00EF4"/>
    <w:rsid w:val="00D103FE"/>
    <w:rsid w:val="00D10BFA"/>
    <w:rsid w:val="00D10F00"/>
    <w:rsid w:val="00D13549"/>
    <w:rsid w:val="00D150D8"/>
    <w:rsid w:val="00D30007"/>
    <w:rsid w:val="00D300CE"/>
    <w:rsid w:val="00D342B2"/>
    <w:rsid w:val="00D37C1A"/>
    <w:rsid w:val="00D406D6"/>
    <w:rsid w:val="00D45AF7"/>
    <w:rsid w:val="00D466AF"/>
    <w:rsid w:val="00D473BF"/>
    <w:rsid w:val="00D47642"/>
    <w:rsid w:val="00D5169F"/>
    <w:rsid w:val="00D53725"/>
    <w:rsid w:val="00D6314B"/>
    <w:rsid w:val="00D654B4"/>
    <w:rsid w:val="00D662C7"/>
    <w:rsid w:val="00D712A3"/>
    <w:rsid w:val="00D71731"/>
    <w:rsid w:val="00D75084"/>
    <w:rsid w:val="00D75193"/>
    <w:rsid w:val="00D7547B"/>
    <w:rsid w:val="00D760FA"/>
    <w:rsid w:val="00D80DEB"/>
    <w:rsid w:val="00D83D6D"/>
    <w:rsid w:val="00D87F73"/>
    <w:rsid w:val="00D95C4C"/>
    <w:rsid w:val="00DA117F"/>
    <w:rsid w:val="00DA17FB"/>
    <w:rsid w:val="00DB16A4"/>
    <w:rsid w:val="00DB3580"/>
    <w:rsid w:val="00DB5B64"/>
    <w:rsid w:val="00DB7EBA"/>
    <w:rsid w:val="00DC058D"/>
    <w:rsid w:val="00DC0F13"/>
    <w:rsid w:val="00DC1E10"/>
    <w:rsid w:val="00DC2504"/>
    <w:rsid w:val="00DC311D"/>
    <w:rsid w:val="00DC7C84"/>
    <w:rsid w:val="00DC7D3A"/>
    <w:rsid w:val="00DD1839"/>
    <w:rsid w:val="00DD231A"/>
    <w:rsid w:val="00DD2CF9"/>
    <w:rsid w:val="00DE0E89"/>
    <w:rsid w:val="00DE2554"/>
    <w:rsid w:val="00DE2882"/>
    <w:rsid w:val="00DE46DB"/>
    <w:rsid w:val="00DE66F3"/>
    <w:rsid w:val="00DF0865"/>
    <w:rsid w:val="00DF1693"/>
    <w:rsid w:val="00DF307B"/>
    <w:rsid w:val="00DF6EE3"/>
    <w:rsid w:val="00E04EFB"/>
    <w:rsid w:val="00E072C2"/>
    <w:rsid w:val="00E2219E"/>
    <w:rsid w:val="00E24673"/>
    <w:rsid w:val="00E24898"/>
    <w:rsid w:val="00E27EF5"/>
    <w:rsid w:val="00E311CD"/>
    <w:rsid w:val="00E355EE"/>
    <w:rsid w:val="00E35FB3"/>
    <w:rsid w:val="00E44C46"/>
    <w:rsid w:val="00E55496"/>
    <w:rsid w:val="00E65758"/>
    <w:rsid w:val="00E662CA"/>
    <w:rsid w:val="00E8076C"/>
    <w:rsid w:val="00E86E4B"/>
    <w:rsid w:val="00E87DA4"/>
    <w:rsid w:val="00E95820"/>
    <w:rsid w:val="00EA15F6"/>
    <w:rsid w:val="00EA20E5"/>
    <w:rsid w:val="00EA2756"/>
    <w:rsid w:val="00EA341C"/>
    <w:rsid w:val="00EA4B94"/>
    <w:rsid w:val="00EA60D4"/>
    <w:rsid w:val="00EC098C"/>
    <w:rsid w:val="00EC3C46"/>
    <w:rsid w:val="00EC46F0"/>
    <w:rsid w:val="00EC69FF"/>
    <w:rsid w:val="00ED00F1"/>
    <w:rsid w:val="00ED23F4"/>
    <w:rsid w:val="00ED2FBA"/>
    <w:rsid w:val="00ED592D"/>
    <w:rsid w:val="00ED6438"/>
    <w:rsid w:val="00EE00CF"/>
    <w:rsid w:val="00EE1E2F"/>
    <w:rsid w:val="00EE39ED"/>
    <w:rsid w:val="00EE4460"/>
    <w:rsid w:val="00EE4DBC"/>
    <w:rsid w:val="00EE6470"/>
    <w:rsid w:val="00EF4E2B"/>
    <w:rsid w:val="00F0293A"/>
    <w:rsid w:val="00F045D1"/>
    <w:rsid w:val="00F04E9E"/>
    <w:rsid w:val="00F10CF8"/>
    <w:rsid w:val="00F10FAD"/>
    <w:rsid w:val="00F146E3"/>
    <w:rsid w:val="00F153F4"/>
    <w:rsid w:val="00F22F5E"/>
    <w:rsid w:val="00F3061E"/>
    <w:rsid w:val="00F35094"/>
    <w:rsid w:val="00F3618A"/>
    <w:rsid w:val="00F42603"/>
    <w:rsid w:val="00F44028"/>
    <w:rsid w:val="00F4412A"/>
    <w:rsid w:val="00F563AC"/>
    <w:rsid w:val="00F56A75"/>
    <w:rsid w:val="00F60B45"/>
    <w:rsid w:val="00F60C18"/>
    <w:rsid w:val="00F64FB6"/>
    <w:rsid w:val="00F728FB"/>
    <w:rsid w:val="00F734E7"/>
    <w:rsid w:val="00F7561F"/>
    <w:rsid w:val="00F75A14"/>
    <w:rsid w:val="00F76A1C"/>
    <w:rsid w:val="00F80FD0"/>
    <w:rsid w:val="00F8149F"/>
    <w:rsid w:val="00F82F7C"/>
    <w:rsid w:val="00F83448"/>
    <w:rsid w:val="00F917CF"/>
    <w:rsid w:val="00F958B1"/>
    <w:rsid w:val="00F95E8D"/>
    <w:rsid w:val="00FA1A9D"/>
    <w:rsid w:val="00FA532D"/>
    <w:rsid w:val="00FA7A79"/>
    <w:rsid w:val="00FA7D51"/>
    <w:rsid w:val="00FC5752"/>
    <w:rsid w:val="00FD00B1"/>
    <w:rsid w:val="00FD1497"/>
    <w:rsid w:val="00FE059A"/>
    <w:rsid w:val="00FE56A1"/>
    <w:rsid w:val="00FF25E5"/>
    <w:rsid w:val="00FF34BC"/>
    <w:rsid w:val="00FF6C56"/>
    <w:rsid w:val="00FF754B"/>
    <w:rsid w:val="0154F395"/>
    <w:rsid w:val="05EEA472"/>
    <w:rsid w:val="0851466C"/>
    <w:rsid w:val="0915C850"/>
    <w:rsid w:val="0D501829"/>
    <w:rsid w:val="13D3EF97"/>
    <w:rsid w:val="162938A5"/>
    <w:rsid w:val="19091FD6"/>
    <w:rsid w:val="1A064076"/>
    <w:rsid w:val="1C69165F"/>
    <w:rsid w:val="1E314878"/>
    <w:rsid w:val="20F247D8"/>
    <w:rsid w:val="24A102EA"/>
    <w:rsid w:val="2A6E0216"/>
    <w:rsid w:val="2B080F4E"/>
    <w:rsid w:val="2C75A234"/>
    <w:rsid w:val="2D2D75E2"/>
    <w:rsid w:val="375B97BE"/>
    <w:rsid w:val="37F19BE2"/>
    <w:rsid w:val="383C4409"/>
    <w:rsid w:val="39360F0C"/>
    <w:rsid w:val="3966A701"/>
    <w:rsid w:val="3A296BB0"/>
    <w:rsid w:val="40ADA3C1"/>
    <w:rsid w:val="44CF4916"/>
    <w:rsid w:val="476AB9BC"/>
    <w:rsid w:val="4965B02B"/>
    <w:rsid w:val="4D62D56D"/>
    <w:rsid w:val="50F04405"/>
    <w:rsid w:val="5A4E7075"/>
    <w:rsid w:val="5BC91371"/>
    <w:rsid w:val="5CB971C6"/>
    <w:rsid w:val="6121AAB8"/>
    <w:rsid w:val="62001EBC"/>
    <w:rsid w:val="6822E688"/>
    <w:rsid w:val="6F06D38C"/>
    <w:rsid w:val="7546A9F0"/>
    <w:rsid w:val="77B78FBA"/>
    <w:rsid w:val="7A700764"/>
    <w:rsid w:val="7D307075"/>
    <w:rsid w:val="7E96B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4678958"/>
  <w14:defaultImageDpi w14:val="330"/>
  <w15:docId w15:val="{19C0085F-39A8-9D44-B46E-255FBE37B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w:hAnsiTheme="minorHAnsi" w:cs="Calibri (Body)"/>
        <w:color w:val="000000" w:themeColor="text1"/>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03FE"/>
  </w:style>
  <w:style w:type="paragraph" w:styleId="Titre1">
    <w:name w:val="heading 1"/>
    <w:basedOn w:val="Normal"/>
    <w:next w:val="Normal"/>
    <w:link w:val="Titre1Car"/>
    <w:qFormat/>
    <w:rsid w:val="00C82679"/>
    <w:pPr>
      <w:keepNext/>
      <w:pBdr>
        <w:bottom w:val="single" w:sz="4" w:space="1" w:color="auto"/>
      </w:pBdr>
      <w:spacing w:after="240"/>
      <w:jc w:val="center"/>
      <w:outlineLvl w:val="0"/>
    </w:pPr>
    <w:rPr>
      <w:rFonts w:eastAsia="Times New Roman"/>
      <w:sz w:val="52"/>
    </w:rPr>
  </w:style>
  <w:style w:type="paragraph" w:styleId="Titre2">
    <w:name w:val="heading 2"/>
    <w:basedOn w:val="Normal"/>
    <w:next w:val="Normal"/>
    <w:qFormat/>
    <w:rsid w:val="00C82679"/>
    <w:pPr>
      <w:outlineLvl w:val="1"/>
    </w:pPr>
    <w:rPr>
      <w:rFonts w:eastAsia="Times New Roman" w:cs="Calibri"/>
      <w:bCs/>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Pr>
      <w:i/>
    </w:rPr>
  </w:style>
  <w:style w:type="paragraph" w:styleId="Retraitcorpsdetexte">
    <w:name w:val="Body Text Indent"/>
    <w:basedOn w:val="Normal"/>
    <w:link w:val="RetraitcorpsdetexteCar"/>
    <w:rsid w:val="00D103FE"/>
    <w:pPr>
      <w:ind w:left="360"/>
      <w:jc w:val="both"/>
    </w:pPr>
  </w:style>
  <w:style w:type="paragraph" w:styleId="Retraitcorpsdetexte2">
    <w:name w:val="Body Text Indent 2"/>
    <w:basedOn w:val="Normal"/>
    <w:rsid w:val="00D103FE"/>
    <w:pPr>
      <w:ind w:left="720"/>
      <w:jc w:val="both"/>
    </w:pPr>
  </w:style>
  <w:style w:type="paragraph" w:styleId="En-tte">
    <w:name w:val="header"/>
    <w:basedOn w:val="Normal"/>
    <w:pPr>
      <w:tabs>
        <w:tab w:val="center" w:pos="4320"/>
        <w:tab w:val="right" w:pos="8640"/>
      </w:tabs>
    </w:pPr>
  </w:style>
  <w:style w:type="paragraph" w:styleId="Corpsdetexte2">
    <w:name w:val="Body Text 2"/>
    <w:basedOn w:val="Normal"/>
    <w:rPr>
      <w:sz w:val="32"/>
      <w:lang w:eastAsia="zh-TW"/>
    </w:rPr>
  </w:style>
  <w:style w:type="paragraph" w:styleId="Corpsdetexte3">
    <w:name w:val="Body Text 3"/>
    <w:basedOn w:val="Normal"/>
    <w:link w:val="Corpsdetexte3Car"/>
    <w:uiPriority w:val="99"/>
    <w:semiHidden/>
    <w:unhideWhenUsed/>
    <w:rsid w:val="008D58EC"/>
    <w:pPr>
      <w:spacing w:after="120"/>
    </w:pPr>
    <w:rPr>
      <w:sz w:val="16"/>
      <w:szCs w:val="16"/>
      <w:lang w:val="x-none" w:eastAsia="x-none"/>
    </w:rPr>
  </w:style>
  <w:style w:type="character" w:customStyle="1" w:styleId="Corpsdetexte3Car">
    <w:name w:val="Corps de texte 3 Car"/>
    <w:link w:val="Corpsdetexte3"/>
    <w:uiPriority w:val="99"/>
    <w:semiHidden/>
    <w:rsid w:val="008D58EC"/>
    <w:rPr>
      <w:sz w:val="16"/>
      <w:szCs w:val="16"/>
    </w:rPr>
  </w:style>
  <w:style w:type="paragraph" w:styleId="Pieddepage">
    <w:name w:val="footer"/>
    <w:basedOn w:val="Normal"/>
    <w:link w:val="PieddepageCar"/>
    <w:uiPriority w:val="99"/>
    <w:unhideWhenUsed/>
    <w:rsid w:val="007D1CA5"/>
    <w:pPr>
      <w:tabs>
        <w:tab w:val="center" w:pos="4320"/>
        <w:tab w:val="right" w:pos="8640"/>
      </w:tabs>
    </w:pPr>
    <w:rPr>
      <w:lang w:val="x-none" w:eastAsia="x-none"/>
    </w:rPr>
  </w:style>
  <w:style w:type="character" w:customStyle="1" w:styleId="PieddepageCar">
    <w:name w:val="Pied de page Car"/>
    <w:link w:val="Pieddepage"/>
    <w:uiPriority w:val="99"/>
    <w:rsid w:val="007D1CA5"/>
    <w:rPr>
      <w:sz w:val="24"/>
    </w:rPr>
  </w:style>
  <w:style w:type="character" w:styleId="Lienhypertexte">
    <w:name w:val="Hyperlink"/>
    <w:uiPriority w:val="99"/>
    <w:unhideWhenUsed/>
    <w:rsid w:val="002B38EA"/>
    <w:rPr>
      <w:color w:val="0000FF"/>
      <w:u w:val="single"/>
    </w:rPr>
  </w:style>
  <w:style w:type="character" w:styleId="Lienhypertextesuivivisit">
    <w:name w:val="FollowedHyperlink"/>
    <w:uiPriority w:val="99"/>
    <w:semiHidden/>
    <w:unhideWhenUsed/>
    <w:rsid w:val="007B5B27"/>
    <w:rPr>
      <w:color w:val="800080"/>
      <w:u w:val="single"/>
    </w:rPr>
  </w:style>
  <w:style w:type="paragraph" w:styleId="Textedebulles">
    <w:name w:val="Balloon Text"/>
    <w:basedOn w:val="Normal"/>
    <w:semiHidden/>
    <w:rsid w:val="00672CE8"/>
    <w:rPr>
      <w:rFonts w:ascii="Lucida Grande" w:hAnsi="Lucida Grande"/>
      <w:sz w:val="18"/>
      <w:szCs w:val="18"/>
    </w:rPr>
  </w:style>
  <w:style w:type="paragraph" w:customStyle="1" w:styleId="Default">
    <w:name w:val="Default"/>
    <w:rsid w:val="00D103FE"/>
    <w:pPr>
      <w:widowControl w:val="0"/>
      <w:autoSpaceDE w:val="0"/>
      <w:autoSpaceDN w:val="0"/>
      <w:adjustRightInd w:val="0"/>
    </w:pPr>
    <w:rPr>
      <w:rFonts w:ascii="Calibri" w:eastAsia="Times New Roman" w:hAnsi="Calibri" w:cs="GJKHG F+ Helvetica"/>
      <w:color w:val="000000"/>
    </w:rPr>
  </w:style>
  <w:style w:type="character" w:customStyle="1" w:styleId="HeaderChar">
    <w:name w:val="Header Char"/>
    <w:basedOn w:val="Policepardfaut"/>
    <w:rsid w:val="007D5B83"/>
  </w:style>
  <w:style w:type="character" w:styleId="Titredulivre">
    <w:name w:val="Book Title"/>
    <w:basedOn w:val="Policepardfaut"/>
    <w:qFormat/>
    <w:rsid w:val="00D103FE"/>
    <w:rPr>
      <w:rFonts w:ascii="Calibri" w:hAnsi="Calibri"/>
      <w:b/>
      <w:bCs/>
      <w:i/>
      <w:iCs/>
      <w:spacing w:val="5"/>
    </w:rPr>
  </w:style>
  <w:style w:type="character" w:styleId="Accentuation">
    <w:name w:val="Emphasis"/>
    <w:qFormat/>
    <w:rsid w:val="00FE6CC9"/>
    <w:rPr>
      <w:i/>
    </w:rPr>
  </w:style>
  <w:style w:type="paragraph" w:customStyle="1" w:styleId="TEXTOVERVIDEO">
    <w:name w:val="TEXT OVER VIDEO"/>
    <w:basedOn w:val="Normal"/>
    <w:rsid w:val="00D51A11"/>
    <w:pPr>
      <w:spacing w:before="40"/>
      <w:ind w:left="1368"/>
      <w:jc w:val="both"/>
      <w:outlineLvl w:val="0"/>
    </w:pPr>
    <w:rPr>
      <w:rFonts w:ascii="Arial" w:hAnsi="Arial" w:cs="Arial"/>
      <w:sz w:val="22"/>
    </w:rPr>
  </w:style>
  <w:style w:type="character" w:styleId="Marquedecommentaire">
    <w:name w:val="annotation reference"/>
    <w:uiPriority w:val="99"/>
    <w:semiHidden/>
    <w:unhideWhenUsed/>
    <w:rsid w:val="004060E5"/>
    <w:rPr>
      <w:sz w:val="18"/>
      <w:szCs w:val="18"/>
    </w:rPr>
  </w:style>
  <w:style w:type="paragraph" w:styleId="Commentaire">
    <w:name w:val="annotation text"/>
    <w:basedOn w:val="Normal"/>
    <w:link w:val="CommentaireCar"/>
    <w:uiPriority w:val="99"/>
    <w:unhideWhenUsed/>
    <w:rsid w:val="004060E5"/>
    <w:rPr>
      <w:lang w:val="x-none" w:eastAsia="x-none"/>
    </w:rPr>
  </w:style>
  <w:style w:type="character" w:customStyle="1" w:styleId="CommentaireCar">
    <w:name w:val="Commentaire Car"/>
    <w:link w:val="Commentaire"/>
    <w:uiPriority w:val="99"/>
    <w:rsid w:val="004060E5"/>
    <w:rPr>
      <w:sz w:val="24"/>
      <w:szCs w:val="24"/>
    </w:rPr>
  </w:style>
  <w:style w:type="paragraph" w:styleId="Objetducommentaire">
    <w:name w:val="annotation subject"/>
    <w:basedOn w:val="Commentaire"/>
    <w:next w:val="Commentaire"/>
    <w:link w:val="ObjetducommentaireCar"/>
    <w:uiPriority w:val="99"/>
    <w:semiHidden/>
    <w:unhideWhenUsed/>
    <w:rsid w:val="004060E5"/>
    <w:rPr>
      <w:b/>
      <w:bCs/>
    </w:rPr>
  </w:style>
  <w:style w:type="character" w:customStyle="1" w:styleId="ObjetducommentaireCar">
    <w:name w:val="Objet du commentaire Car"/>
    <w:link w:val="Objetducommentaire"/>
    <w:uiPriority w:val="99"/>
    <w:semiHidden/>
    <w:rsid w:val="004060E5"/>
    <w:rPr>
      <w:b/>
      <w:bCs/>
      <w:sz w:val="24"/>
      <w:szCs w:val="24"/>
    </w:rPr>
  </w:style>
  <w:style w:type="character" w:styleId="Numrodepage">
    <w:name w:val="page number"/>
    <w:basedOn w:val="Policepardfaut"/>
    <w:rsid w:val="00985F44"/>
  </w:style>
  <w:style w:type="paragraph" w:styleId="Paragraphedeliste">
    <w:name w:val="List Paragraph"/>
    <w:basedOn w:val="Normal"/>
    <w:uiPriority w:val="34"/>
    <w:qFormat/>
    <w:rsid w:val="00985F44"/>
    <w:pPr>
      <w:ind w:left="720"/>
      <w:contextualSpacing/>
    </w:pPr>
  </w:style>
  <w:style w:type="paragraph" w:styleId="Rvision">
    <w:name w:val="Revision"/>
    <w:hidden/>
    <w:semiHidden/>
    <w:rsid w:val="002D52A1"/>
  </w:style>
  <w:style w:type="character" w:styleId="Mentionnonrsolue">
    <w:name w:val="Unresolved Mention"/>
    <w:basedOn w:val="Policepardfaut"/>
    <w:uiPriority w:val="99"/>
    <w:semiHidden/>
    <w:unhideWhenUsed/>
    <w:rsid w:val="001C3C85"/>
    <w:rPr>
      <w:color w:val="605E5C"/>
      <w:shd w:val="clear" w:color="auto" w:fill="E1DFDD"/>
    </w:rPr>
  </w:style>
  <w:style w:type="numbering" w:styleId="111111">
    <w:name w:val="Outline List 2"/>
    <w:basedOn w:val="Aucuneliste"/>
    <w:semiHidden/>
    <w:unhideWhenUsed/>
    <w:rsid w:val="00CE4904"/>
    <w:pPr>
      <w:numPr>
        <w:numId w:val="1"/>
      </w:numPr>
    </w:pPr>
  </w:style>
  <w:style w:type="character" w:customStyle="1" w:styleId="ArticleTitle">
    <w:name w:val="ArticleTitle"/>
    <w:basedOn w:val="Policepardfaut"/>
    <w:uiPriority w:val="1"/>
    <w:qFormat/>
    <w:rsid w:val="004E0C5A"/>
    <w:rPr>
      <w:rFonts w:asciiTheme="minorHAnsi" w:hAnsiTheme="minorHAnsi"/>
      <w:b/>
      <w:sz w:val="32"/>
    </w:rPr>
  </w:style>
  <w:style w:type="character" w:styleId="Textedelespacerserv">
    <w:name w:val="Placeholder Text"/>
    <w:basedOn w:val="Policepardfaut"/>
    <w:semiHidden/>
    <w:rsid w:val="004E0C5A"/>
    <w:rPr>
      <w:color w:val="808080"/>
    </w:rPr>
  </w:style>
  <w:style w:type="character" w:customStyle="1" w:styleId="QuestionAnswer">
    <w:name w:val="QuestionAnswer"/>
    <w:basedOn w:val="Policepardfaut"/>
    <w:uiPriority w:val="1"/>
    <w:qFormat/>
    <w:rsid w:val="005C6D1E"/>
    <w:rPr>
      <w:rFonts w:ascii="Calibri" w:hAnsi="Calibri"/>
      <w:b/>
      <w:sz w:val="24"/>
    </w:rPr>
  </w:style>
  <w:style w:type="character" w:customStyle="1" w:styleId="BoldAnswer">
    <w:name w:val="BoldAnswer"/>
    <w:basedOn w:val="Policepardfaut"/>
    <w:uiPriority w:val="1"/>
    <w:qFormat/>
    <w:rsid w:val="00143557"/>
    <w:rPr>
      <w:rFonts w:ascii="Calibri" w:hAnsi="Calibri"/>
      <w:b/>
      <w:sz w:val="24"/>
    </w:rPr>
  </w:style>
  <w:style w:type="character" w:customStyle="1" w:styleId="Vid">
    <w:name w:val="Vid"/>
    <w:basedOn w:val="Policepardfaut"/>
    <w:uiPriority w:val="1"/>
    <w:qFormat/>
    <w:rsid w:val="00A319BE"/>
    <w:rPr>
      <w:rFonts w:asciiTheme="minorHAnsi" w:hAnsiTheme="minorHAnsi" w:cstheme="minorHAnsi"/>
      <w:i/>
      <w:iCs/>
      <w:color w:val="0070C0"/>
    </w:rPr>
  </w:style>
  <w:style w:type="character" w:customStyle="1" w:styleId="Titre1Car">
    <w:name w:val="Titre 1 Car"/>
    <w:basedOn w:val="Policepardfaut"/>
    <w:link w:val="Titre1"/>
    <w:rsid w:val="00473E1C"/>
    <w:rPr>
      <w:rFonts w:ascii="Calibri" w:eastAsia="Times New Roman" w:hAnsi="Calibri"/>
      <w:sz w:val="52"/>
      <w:szCs w:val="24"/>
    </w:rPr>
  </w:style>
  <w:style w:type="character" w:customStyle="1" w:styleId="AuthorName">
    <w:name w:val="AuthorName"/>
    <w:basedOn w:val="Policepardfaut"/>
    <w:uiPriority w:val="1"/>
    <w:qFormat/>
    <w:rsid w:val="0052184A"/>
    <w:rPr>
      <w:rFonts w:ascii="Calibri" w:eastAsia="Times New Roman" w:hAnsi="Calibri" w:cs="Calibri"/>
      <w:b/>
      <w:szCs w:val="24"/>
      <w:u w:val="single"/>
    </w:rPr>
  </w:style>
  <w:style w:type="character" w:customStyle="1" w:styleId="CorpsdetexteCar">
    <w:name w:val="Corps de texte Car"/>
    <w:basedOn w:val="Policepardfaut"/>
    <w:link w:val="Corpsdetexte"/>
    <w:rsid w:val="00D103FE"/>
    <w:rPr>
      <w:rFonts w:ascii="Calibri" w:hAnsi="Calibri"/>
      <w:i/>
      <w:sz w:val="24"/>
    </w:rPr>
  </w:style>
  <w:style w:type="character" w:customStyle="1" w:styleId="RetraitcorpsdetexteCar">
    <w:name w:val="Retrait corps de texte Car"/>
    <w:basedOn w:val="Policepardfaut"/>
    <w:link w:val="Retraitcorpsdetexte"/>
    <w:rsid w:val="00D103FE"/>
    <w:rPr>
      <w:rFonts w:asciiTheme="minorHAnsi" w:hAnsiTheme="minorHAnsi"/>
      <w:sz w:val="24"/>
    </w:rPr>
  </w:style>
  <w:style w:type="paragraph" w:customStyle="1" w:styleId="Narration">
    <w:name w:val="Narration"/>
    <w:basedOn w:val="TemplateNarration"/>
    <w:link w:val="NarrationChar"/>
    <w:qFormat/>
    <w:rsid w:val="00DB5B64"/>
    <w:rPr>
      <w:rFonts w:cs="Calibri"/>
    </w:rPr>
  </w:style>
  <w:style w:type="character" w:customStyle="1" w:styleId="NarrationChar">
    <w:name w:val="Narration Char"/>
    <w:basedOn w:val="Policepardfaut"/>
    <w:link w:val="Narration"/>
    <w:rsid w:val="00DB5B64"/>
    <w:rPr>
      <w:rFonts w:ascii="Calibri" w:hAnsi="Calibri" w:cs="Calibri"/>
    </w:rPr>
  </w:style>
  <w:style w:type="paragraph" w:customStyle="1" w:styleId="TemplateNarration">
    <w:name w:val="Template Narration"/>
    <w:basedOn w:val="Paragraphedeliste"/>
    <w:rsid w:val="00DB5B64"/>
    <w:pPr>
      <w:widowControl w:val="0"/>
      <w:spacing w:before="120"/>
      <w:ind w:left="907" w:hanging="547"/>
      <w:contextualSpacing w:val="0"/>
      <w:jc w:val="both"/>
    </w:pPr>
    <w:rPr>
      <w:rFonts w:ascii="Calibri" w:hAnsi="Calibri"/>
    </w:rPr>
  </w:style>
  <w:style w:type="paragraph" w:customStyle="1" w:styleId="TemplateShot">
    <w:name w:val="Template Shot"/>
    <w:basedOn w:val="Paragraphedeliste"/>
    <w:qFormat/>
    <w:rsid w:val="00DB5B64"/>
    <w:pPr>
      <w:widowControl w:val="0"/>
      <w:tabs>
        <w:tab w:val="num" w:pos="360"/>
      </w:tabs>
      <w:spacing w:before="120"/>
      <w:contextualSpacing w:val="0"/>
      <w:jc w:val="both"/>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56379">
      <w:bodyDiv w:val="1"/>
      <w:marLeft w:val="0"/>
      <w:marRight w:val="0"/>
      <w:marTop w:val="0"/>
      <w:marBottom w:val="0"/>
      <w:divBdr>
        <w:top w:val="none" w:sz="0" w:space="0" w:color="auto"/>
        <w:left w:val="none" w:sz="0" w:space="0" w:color="auto"/>
        <w:bottom w:val="none" w:sz="0" w:space="0" w:color="auto"/>
        <w:right w:val="none" w:sz="0" w:space="0" w:color="auto"/>
      </w:divBdr>
    </w:div>
    <w:div w:id="462846141">
      <w:bodyDiv w:val="1"/>
      <w:marLeft w:val="0"/>
      <w:marRight w:val="0"/>
      <w:marTop w:val="0"/>
      <w:marBottom w:val="0"/>
      <w:divBdr>
        <w:top w:val="none" w:sz="0" w:space="0" w:color="auto"/>
        <w:left w:val="none" w:sz="0" w:space="0" w:color="auto"/>
        <w:bottom w:val="none" w:sz="0" w:space="0" w:color="auto"/>
        <w:right w:val="none" w:sz="0" w:space="0" w:color="auto"/>
      </w:divBdr>
    </w:div>
    <w:div w:id="539324335">
      <w:bodyDiv w:val="1"/>
      <w:marLeft w:val="0"/>
      <w:marRight w:val="0"/>
      <w:marTop w:val="0"/>
      <w:marBottom w:val="0"/>
      <w:divBdr>
        <w:top w:val="none" w:sz="0" w:space="0" w:color="auto"/>
        <w:left w:val="none" w:sz="0" w:space="0" w:color="auto"/>
        <w:bottom w:val="none" w:sz="0" w:space="0" w:color="auto"/>
        <w:right w:val="none" w:sz="0" w:space="0" w:color="auto"/>
      </w:divBdr>
      <w:divsChild>
        <w:div w:id="1120878729">
          <w:marLeft w:val="0"/>
          <w:marRight w:val="0"/>
          <w:marTop w:val="0"/>
          <w:marBottom w:val="0"/>
          <w:divBdr>
            <w:top w:val="none" w:sz="0" w:space="0" w:color="auto"/>
            <w:left w:val="none" w:sz="0" w:space="0" w:color="auto"/>
            <w:bottom w:val="none" w:sz="0" w:space="0" w:color="auto"/>
            <w:right w:val="none" w:sz="0" w:space="0" w:color="auto"/>
          </w:divBdr>
        </w:div>
        <w:div w:id="1283073091">
          <w:marLeft w:val="0"/>
          <w:marRight w:val="0"/>
          <w:marTop w:val="0"/>
          <w:marBottom w:val="0"/>
          <w:divBdr>
            <w:top w:val="none" w:sz="0" w:space="0" w:color="auto"/>
            <w:left w:val="none" w:sz="0" w:space="0" w:color="auto"/>
            <w:bottom w:val="none" w:sz="0" w:space="0" w:color="auto"/>
            <w:right w:val="none" w:sz="0" w:space="0" w:color="auto"/>
          </w:divBdr>
          <w:divsChild>
            <w:div w:id="1690790250">
              <w:marLeft w:val="0"/>
              <w:marRight w:val="0"/>
              <w:marTop w:val="0"/>
              <w:marBottom w:val="0"/>
              <w:divBdr>
                <w:top w:val="none" w:sz="0" w:space="0" w:color="auto"/>
                <w:left w:val="none" w:sz="0" w:space="0" w:color="auto"/>
                <w:bottom w:val="none" w:sz="0" w:space="0" w:color="auto"/>
                <w:right w:val="none" w:sz="0" w:space="0" w:color="auto"/>
              </w:divBdr>
            </w:div>
            <w:div w:id="1037583384">
              <w:marLeft w:val="0"/>
              <w:marRight w:val="0"/>
              <w:marTop w:val="0"/>
              <w:marBottom w:val="0"/>
              <w:divBdr>
                <w:top w:val="none" w:sz="0" w:space="0" w:color="auto"/>
                <w:left w:val="none" w:sz="0" w:space="0" w:color="auto"/>
                <w:bottom w:val="none" w:sz="0" w:space="0" w:color="auto"/>
                <w:right w:val="none" w:sz="0" w:space="0" w:color="auto"/>
              </w:divBdr>
            </w:div>
            <w:div w:id="1998340477">
              <w:marLeft w:val="0"/>
              <w:marRight w:val="0"/>
              <w:marTop w:val="0"/>
              <w:marBottom w:val="0"/>
              <w:divBdr>
                <w:top w:val="none" w:sz="0" w:space="0" w:color="auto"/>
                <w:left w:val="none" w:sz="0" w:space="0" w:color="auto"/>
                <w:bottom w:val="none" w:sz="0" w:space="0" w:color="auto"/>
                <w:right w:val="none" w:sz="0" w:space="0" w:color="auto"/>
              </w:divBdr>
            </w:div>
            <w:div w:id="2051492107">
              <w:marLeft w:val="0"/>
              <w:marRight w:val="0"/>
              <w:marTop w:val="0"/>
              <w:marBottom w:val="0"/>
              <w:divBdr>
                <w:top w:val="none" w:sz="0" w:space="0" w:color="auto"/>
                <w:left w:val="none" w:sz="0" w:space="0" w:color="auto"/>
                <w:bottom w:val="none" w:sz="0" w:space="0" w:color="auto"/>
                <w:right w:val="none" w:sz="0" w:space="0" w:color="auto"/>
              </w:divBdr>
            </w:div>
            <w:div w:id="1157499669">
              <w:marLeft w:val="0"/>
              <w:marRight w:val="0"/>
              <w:marTop w:val="0"/>
              <w:marBottom w:val="0"/>
              <w:divBdr>
                <w:top w:val="none" w:sz="0" w:space="0" w:color="auto"/>
                <w:left w:val="none" w:sz="0" w:space="0" w:color="auto"/>
                <w:bottom w:val="none" w:sz="0" w:space="0" w:color="auto"/>
                <w:right w:val="none" w:sz="0" w:space="0" w:color="auto"/>
              </w:divBdr>
            </w:div>
            <w:div w:id="52968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37622">
      <w:bodyDiv w:val="1"/>
      <w:marLeft w:val="0"/>
      <w:marRight w:val="0"/>
      <w:marTop w:val="0"/>
      <w:marBottom w:val="0"/>
      <w:divBdr>
        <w:top w:val="none" w:sz="0" w:space="0" w:color="auto"/>
        <w:left w:val="none" w:sz="0" w:space="0" w:color="auto"/>
        <w:bottom w:val="none" w:sz="0" w:space="0" w:color="auto"/>
        <w:right w:val="none" w:sz="0" w:space="0" w:color="auto"/>
      </w:divBdr>
      <w:divsChild>
        <w:div w:id="1186795095">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649598142">
      <w:bodyDiv w:val="1"/>
      <w:marLeft w:val="0"/>
      <w:marRight w:val="0"/>
      <w:marTop w:val="0"/>
      <w:marBottom w:val="0"/>
      <w:divBdr>
        <w:top w:val="none" w:sz="0" w:space="0" w:color="auto"/>
        <w:left w:val="none" w:sz="0" w:space="0" w:color="auto"/>
        <w:bottom w:val="none" w:sz="0" w:space="0" w:color="auto"/>
        <w:right w:val="none" w:sz="0" w:space="0" w:color="auto"/>
      </w:divBdr>
    </w:div>
    <w:div w:id="1166286450">
      <w:bodyDiv w:val="1"/>
      <w:marLeft w:val="0"/>
      <w:marRight w:val="0"/>
      <w:marTop w:val="0"/>
      <w:marBottom w:val="0"/>
      <w:divBdr>
        <w:top w:val="none" w:sz="0" w:space="0" w:color="auto"/>
        <w:left w:val="none" w:sz="0" w:space="0" w:color="auto"/>
        <w:bottom w:val="none" w:sz="0" w:space="0" w:color="auto"/>
        <w:right w:val="none" w:sz="0" w:space="0" w:color="auto"/>
      </w:divBdr>
    </w:div>
    <w:div w:id="1202212587">
      <w:bodyDiv w:val="1"/>
      <w:marLeft w:val="0"/>
      <w:marRight w:val="0"/>
      <w:marTop w:val="0"/>
      <w:marBottom w:val="0"/>
      <w:divBdr>
        <w:top w:val="none" w:sz="0" w:space="0" w:color="auto"/>
        <w:left w:val="none" w:sz="0" w:space="0" w:color="auto"/>
        <w:bottom w:val="none" w:sz="0" w:space="0" w:color="auto"/>
        <w:right w:val="none" w:sz="0" w:space="0" w:color="auto"/>
      </w:divBdr>
    </w:div>
    <w:div w:id="1207258549">
      <w:bodyDiv w:val="1"/>
      <w:marLeft w:val="0"/>
      <w:marRight w:val="0"/>
      <w:marTop w:val="0"/>
      <w:marBottom w:val="0"/>
      <w:divBdr>
        <w:top w:val="none" w:sz="0" w:space="0" w:color="auto"/>
        <w:left w:val="none" w:sz="0" w:space="0" w:color="auto"/>
        <w:bottom w:val="none" w:sz="0" w:space="0" w:color="auto"/>
        <w:right w:val="none" w:sz="0" w:space="0" w:color="auto"/>
      </w:divBdr>
      <w:divsChild>
        <w:div w:id="934897830">
          <w:marLeft w:val="0"/>
          <w:marRight w:val="0"/>
          <w:marTop w:val="0"/>
          <w:marBottom w:val="0"/>
          <w:divBdr>
            <w:top w:val="none" w:sz="0" w:space="0" w:color="auto"/>
            <w:left w:val="none" w:sz="0" w:space="0" w:color="auto"/>
            <w:bottom w:val="none" w:sz="0" w:space="0" w:color="auto"/>
            <w:right w:val="none" w:sz="0" w:space="0" w:color="auto"/>
          </w:divBdr>
        </w:div>
        <w:div w:id="1546018888">
          <w:marLeft w:val="0"/>
          <w:marRight w:val="0"/>
          <w:marTop w:val="0"/>
          <w:marBottom w:val="0"/>
          <w:divBdr>
            <w:top w:val="none" w:sz="0" w:space="0" w:color="auto"/>
            <w:left w:val="none" w:sz="0" w:space="0" w:color="auto"/>
            <w:bottom w:val="none" w:sz="0" w:space="0" w:color="auto"/>
            <w:right w:val="none" w:sz="0" w:space="0" w:color="auto"/>
          </w:divBdr>
        </w:div>
      </w:divsChild>
    </w:div>
    <w:div w:id="1426414382">
      <w:bodyDiv w:val="1"/>
      <w:marLeft w:val="0"/>
      <w:marRight w:val="0"/>
      <w:marTop w:val="0"/>
      <w:marBottom w:val="0"/>
      <w:divBdr>
        <w:top w:val="none" w:sz="0" w:space="0" w:color="auto"/>
        <w:left w:val="none" w:sz="0" w:space="0" w:color="auto"/>
        <w:bottom w:val="none" w:sz="0" w:space="0" w:color="auto"/>
        <w:right w:val="none" w:sz="0" w:space="0" w:color="auto"/>
      </w:divBdr>
    </w:div>
    <w:div w:id="1509296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view.jove.com/v/5848/screen-capture-instructions-for-authors?status=a7854k" TargetMode="Externa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obsproject.com/" TargetMode="External"/><Relationship Id="rId17" Type="http://schemas.microsoft.com/office/2011/relationships/commentsExtended" Target="commentsExtended.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view.jove.com/account/file-uploader?src=20857168"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review.jove.com/account/file-uploader?src=20857168" TargetMode="External"/><Relationship Id="rId23"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view.jove.com/account/file-uploader?src=20857168"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26871413AF9243AF4034C5BA7F3A38"/>
        <w:category>
          <w:name w:val="General"/>
          <w:gallery w:val="placeholder"/>
        </w:category>
        <w:types>
          <w:type w:val="bbPlcHdr"/>
        </w:types>
        <w:behaviors>
          <w:behavior w:val="content"/>
        </w:behaviors>
        <w:guid w:val="{C450A5A6-5BB2-9D4C-A138-165B49035626}"/>
      </w:docPartPr>
      <w:docPartBody>
        <w:p w:rsidR="00344E88" w:rsidRDefault="00C863C5" w:rsidP="00C863C5">
          <w:pPr>
            <w:pStyle w:val="CC26871413AF9243AF4034C5BA7F3A381"/>
          </w:pPr>
          <w:r w:rsidRPr="00B07A3B">
            <w:rPr>
              <w:rFonts w:eastAsia="Times New Roman" w:cstheme="minorHAnsi"/>
              <w:color w:val="808080"/>
              <w:shd w:val="clear" w:color="auto" w:fill="FFFF00"/>
            </w:rPr>
            <w:t>Enter author name</w:t>
          </w:r>
        </w:p>
      </w:docPartBody>
    </w:docPart>
    <w:docPart>
      <w:docPartPr>
        <w:name w:val="B01347F9C431734082D700ADBD60CE5C"/>
        <w:category>
          <w:name w:val="General"/>
          <w:gallery w:val="placeholder"/>
        </w:category>
        <w:types>
          <w:type w:val="bbPlcHdr"/>
        </w:types>
        <w:behaviors>
          <w:behavior w:val="content"/>
        </w:behaviors>
        <w:guid w:val="{92294A51-0D73-8247-9E5B-86BDBAEA78B8}"/>
      </w:docPartPr>
      <w:docPartBody>
        <w:p w:rsidR="00344E88" w:rsidRDefault="00C863C5" w:rsidP="00C863C5">
          <w:pPr>
            <w:pStyle w:val="B01347F9C431734082D700ADBD60CE5C1"/>
          </w:pPr>
          <w:r w:rsidRPr="00B07A3B">
            <w:rPr>
              <w:rFonts w:eastAsia="Times New Roman" w:cstheme="minorHAnsi"/>
              <w:color w:val="808080"/>
              <w:shd w:val="clear" w:color="auto" w:fill="FFFF00"/>
            </w:rPr>
            <w:t xml:space="preserve">Click here to answer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30</w:t>
          </w:r>
          <w:r w:rsidRPr="00B07A3B">
            <w:rPr>
              <w:rFonts w:eastAsia="Times New Roman" w:cstheme="minorHAnsi"/>
              <w:color w:val="808080"/>
              <w:shd w:val="clear" w:color="auto" w:fill="FFFF00"/>
            </w:rPr>
            <w:t xml:space="preserve"> or fewer words.</w:t>
          </w:r>
        </w:p>
      </w:docPartBody>
    </w:docPart>
    <w:docPart>
      <w:docPartPr>
        <w:name w:val="CF9F3A2530826D419E54CEF60DEF39E6"/>
        <w:category>
          <w:name w:val="General"/>
          <w:gallery w:val="placeholder"/>
        </w:category>
        <w:types>
          <w:type w:val="bbPlcHdr"/>
        </w:types>
        <w:behaviors>
          <w:behavior w:val="content"/>
        </w:behaviors>
        <w:guid w:val="{BFA13955-1186-9643-9547-137C6E3EE162}"/>
      </w:docPartPr>
      <w:docPartBody>
        <w:p w:rsidR="00344E88" w:rsidRDefault="00C863C5" w:rsidP="00C863C5">
          <w:pPr>
            <w:pStyle w:val="CF9F3A2530826D419E54CEF60DEF39E61"/>
          </w:pPr>
          <w:r w:rsidRPr="00B07A3B">
            <w:rPr>
              <w:rFonts w:eastAsia="Times New Roman" w:cstheme="minorHAnsi"/>
              <w:color w:val="808080"/>
              <w:shd w:val="clear" w:color="auto" w:fill="FFFF00"/>
            </w:rPr>
            <w:t>Enter author name</w:t>
          </w:r>
        </w:p>
      </w:docPartBody>
    </w:docPart>
    <w:docPart>
      <w:docPartPr>
        <w:name w:val="7EFAB539D92D134BA74BF41D437B3227"/>
        <w:category>
          <w:name w:val="General"/>
          <w:gallery w:val="placeholder"/>
        </w:category>
        <w:types>
          <w:type w:val="bbPlcHdr"/>
        </w:types>
        <w:behaviors>
          <w:behavior w:val="content"/>
        </w:behaviors>
        <w:guid w:val="{F9D90A23-CB2D-0F4E-8D8F-F924925008C5}"/>
      </w:docPartPr>
      <w:docPartBody>
        <w:p w:rsidR="00344E88" w:rsidRDefault="00C863C5" w:rsidP="00C863C5">
          <w:pPr>
            <w:pStyle w:val="7EFAB539D92D134BA74BF41D437B32271"/>
          </w:pPr>
          <w:r w:rsidRPr="00B07A3B">
            <w:rPr>
              <w:rFonts w:eastAsia="Times New Roman" w:cstheme="minorHAnsi"/>
              <w:color w:val="808080"/>
              <w:shd w:val="clear" w:color="auto" w:fill="FFFF00"/>
            </w:rPr>
            <w:t xml:space="preserve">Click here if you choose this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30</w:t>
          </w:r>
          <w:r w:rsidRPr="00B07A3B">
            <w:rPr>
              <w:rFonts w:eastAsia="Times New Roman" w:cstheme="minorHAnsi"/>
              <w:color w:val="808080"/>
              <w:shd w:val="clear" w:color="auto" w:fill="FFFF00"/>
            </w:rPr>
            <w:t xml:space="preserve"> or fewer words.</w:t>
          </w:r>
        </w:p>
      </w:docPartBody>
    </w:docPart>
    <w:docPart>
      <w:docPartPr>
        <w:name w:val="FA4302C47376B64EB37F5EF54228B8FA"/>
        <w:category>
          <w:name w:val="General"/>
          <w:gallery w:val="placeholder"/>
        </w:category>
        <w:types>
          <w:type w:val="bbPlcHdr"/>
        </w:types>
        <w:behaviors>
          <w:behavior w:val="content"/>
        </w:behaviors>
        <w:guid w:val="{F85D7284-A98B-B348-97B3-92BC20690366}"/>
      </w:docPartPr>
      <w:docPartBody>
        <w:p w:rsidR="00344E88" w:rsidRDefault="00C863C5" w:rsidP="00C863C5">
          <w:pPr>
            <w:pStyle w:val="FA4302C47376B64EB37F5EF54228B8FA1"/>
          </w:pPr>
          <w:r w:rsidRPr="00B07A3B">
            <w:rPr>
              <w:rFonts w:eastAsia="Times New Roman" w:cstheme="minorHAnsi"/>
              <w:color w:val="808080"/>
              <w:shd w:val="clear" w:color="auto" w:fill="FFFF00"/>
            </w:rPr>
            <w:t>Enter author name</w:t>
          </w:r>
        </w:p>
      </w:docPartBody>
    </w:docPart>
    <w:docPart>
      <w:docPartPr>
        <w:name w:val="47D8E4CF72CC01468E7AA31A2CAAE059"/>
        <w:category>
          <w:name w:val="General"/>
          <w:gallery w:val="placeholder"/>
        </w:category>
        <w:types>
          <w:type w:val="bbPlcHdr"/>
        </w:types>
        <w:behaviors>
          <w:behavior w:val="content"/>
        </w:behaviors>
        <w:guid w:val="{EF6099E8-F820-D64B-A574-DDF0313E0716}"/>
      </w:docPartPr>
      <w:docPartBody>
        <w:p w:rsidR="00344E88" w:rsidRDefault="00C863C5" w:rsidP="00C863C5">
          <w:pPr>
            <w:pStyle w:val="47D8E4CF72CC01468E7AA31A2CAAE0591"/>
          </w:pPr>
          <w:r w:rsidRPr="00B07A3B">
            <w:rPr>
              <w:rFonts w:eastAsia="Times New Roman" w:cstheme="minorHAnsi"/>
              <w:color w:val="808080"/>
              <w:shd w:val="clear" w:color="auto" w:fill="FFFF00"/>
            </w:rPr>
            <w:t xml:space="preserve">Click here if you choose this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30</w:t>
          </w:r>
          <w:r w:rsidRPr="00B07A3B">
            <w:rPr>
              <w:rFonts w:eastAsia="Times New Roman" w:cstheme="minorHAnsi"/>
              <w:color w:val="808080"/>
              <w:shd w:val="clear" w:color="auto" w:fill="FFFF00"/>
            </w:rPr>
            <w:t xml:space="preserve"> or fewer words.</w:t>
          </w:r>
        </w:p>
      </w:docPartBody>
    </w:docPart>
    <w:docPart>
      <w:docPartPr>
        <w:name w:val="C58687ABA6B85E46980DA5895C64F3E3"/>
        <w:category>
          <w:name w:val="General"/>
          <w:gallery w:val="placeholder"/>
        </w:category>
        <w:types>
          <w:type w:val="bbPlcHdr"/>
        </w:types>
        <w:behaviors>
          <w:behavior w:val="content"/>
        </w:behaviors>
        <w:guid w:val="{F4FA6950-8565-624E-9C3B-5D60ED79B6B5}"/>
      </w:docPartPr>
      <w:docPartBody>
        <w:p w:rsidR="00344E88" w:rsidRDefault="00C863C5" w:rsidP="00C863C5">
          <w:pPr>
            <w:pStyle w:val="C58687ABA6B85E46980DA5895C64F3E31"/>
          </w:pPr>
          <w:r w:rsidRPr="00B07A3B">
            <w:rPr>
              <w:rFonts w:eastAsia="Times New Roman" w:cstheme="minorHAnsi"/>
              <w:color w:val="808080"/>
              <w:shd w:val="clear" w:color="auto" w:fill="FFFF00"/>
            </w:rPr>
            <w:t xml:space="preserve">Click here if you choose this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30</w:t>
          </w:r>
          <w:r w:rsidRPr="00B07A3B">
            <w:rPr>
              <w:rFonts w:eastAsia="Times New Roman" w:cstheme="minorHAnsi"/>
              <w:color w:val="808080"/>
              <w:shd w:val="clear" w:color="auto" w:fill="FFFF00"/>
            </w:rPr>
            <w:t xml:space="preserve"> or fewer words.</w:t>
          </w:r>
        </w:p>
      </w:docPartBody>
    </w:docPart>
    <w:docPart>
      <w:docPartPr>
        <w:name w:val="8B43F7D2A7D2418FA8D6DC848A78EECB"/>
        <w:category>
          <w:name w:val="General"/>
          <w:gallery w:val="placeholder"/>
        </w:category>
        <w:types>
          <w:type w:val="bbPlcHdr"/>
        </w:types>
        <w:behaviors>
          <w:behavior w:val="content"/>
        </w:behaviors>
        <w:guid w:val="{CC31B565-C477-43AB-A024-6F85A3934DF7}"/>
      </w:docPartPr>
      <w:docPartBody>
        <w:p w:rsidR="00251E04" w:rsidRDefault="00C863C5" w:rsidP="00C863C5">
          <w:pPr>
            <w:pStyle w:val="8B43F7D2A7D2418FA8D6DC848A78EECB1"/>
          </w:pPr>
          <w:r w:rsidRPr="00B07A3B">
            <w:rPr>
              <w:rFonts w:eastAsia="Times New Roman" w:cstheme="minorHAnsi"/>
              <w:color w:val="808080"/>
              <w:shd w:val="clear" w:color="auto" w:fill="FFFF00"/>
            </w:rPr>
            <w:t xml:space="preserve">Click here to answer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30</w:t>
          </w:r>
          <w:r w:rsidRPr="00B07A3B">
            <w:rPr>
              <w:rFonts w:eastAsia="Times New Roman" w:cstheme="minorHAnsi"/>
              <w:color w:val="808080"/>
              <w:shd w:val="clear" w:color="auto" w:fill="FFFF00"/>
            </w:rPr>
            <w:t xml:space="preserve"> or fewer words.</w:t>
          </w:r>
        </w:p>
      </w:docPartBody>
    </w:docPart>
    <w:docPart>
      <w:docPartPr>
        <w:name w:val="237DE9C4808C493F8DB9A918A729B5C4"/>
        <w:category>
          <w:name w:val="General"/>
          <w:gallery w:val="placeholder"/>
        </w:category>
        <w:types>
          <w:type w:val="bbPlcHdr"/>
        </w:types>
        <w:behaviors>
          <w:behavior w:val="content"/>
        </w:behaviors>
        <w:guid w:val="{53E3F422-7B7D-44A4-B936-4258F7ED8D45}"/>
      </w:docPartPr>
      <w:docPartBody>
        <w:p w:rsidR="00251E04" w:rsidRDefault="00C863C5" w:rsidP="00C863C5">
          <w:pPr>
            <w:pStyle w:val="237DE9C4808C493F8DB9A918A729B5C41"/>
          </w:pPr>
          <w:r w:rsidRPr="00B07A3B">
            <w:rPr>
              <w:rFonts w:eastAsia="Times New Roman" w:cstheme="minorHAnsi"/>
              <w:color w:val="808080"/>
              <w:shd w:val="clear" w:color="auto" w:fill="FFFF00"/>
            </w:rPr>
            <w:t>Enter author name</w:t>
          </w:r>
        </w:p>
      </w:docPartBody>
    </w:docPart>
    <w:docPart>
      <w:docPartPr>
        <w:name w:val="1ACF53D3930F4D08AA4ABE6964A754B8"/>
        <w:category>
          <w:name w:val="General"/>
          <w:gallery w:val="placeholder"/>
        </w:category>
        <w:types>
          <w:type w:val="bbPlcHdr"/>
        </w:types>
        <w:behaviors>
          <w:behavior w:val="content"/>
        </w:behaviors>
        <w:guid w:val="{FC856EF1-E1E6-4001-99E0-B43834879457}"/>
      </w:docPartPr>
      <w:docPartBody>
        <w:p w:rsidR="00251E04" w:rsidRDefault="00C863C5" w:rsidP="00C863C5">
          <w:pPr>
            <w:pStyle w:val="1ACF53D3930F4D08AA4ABE6964A754B81"/>
          </w:pPr>
          <w:r w:rsidRPr="00B07A3B">
            <w:rPr>
              <w:rFonts w:eastAsia="Times New Roman" w:cstheme="minorHAnsi"/>
              <w:color w:val="808080"/>
              <w:shd w:val="clear" w:color="auto" w:fill="FFFF00"/>
            </w:rPr>
            <w:t xml:space="preserve">Click here if you choose this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3</w:t>
          </w:r>
          <w:r w:rsidRPr="00B07A3B">
            <w:rPr>
              <w:rFonts w:eastAsia="Times New Roman" w:cstheme="minorHAnsi"/>
              <w:color w:val="808080"/>
              <w:shd w:val="clear" w:color="auto" w:fill="FFFF00"/>
            </w:rPr>
            <w:t>0 or fewer words.</w:t>
          </w:r>
        </w:p>
      </w:docPartBody>
    </w:docPart>
    <w:docPart>
      <w:docPartPr>
        <w:name w:val="48E3176420874747B75BE7F0DA763C21"/>
        <w:category>
          <w:name w:val="General"/>
          <w:gallery w:val="placeholder"/>
        </w:category>
        <w:types>
          <w:type w:val="bbPlcHdr"/>
        </w:types>
        <w:behaviors>
          <w:behavior w:val="content"/>
        </w:behaviors>
        <w:guid w:val="{E426B4AE-AF8D-4C64-9D32-D2727D925232}"/>
      </w:docPartPr>
      <w:docPartBody>
        <w:p w:rsidR="00251E04" w:rsidRDefault="00C863C5" w:rsidP="00C863C5">
          <w:pPr>
            <w:pStyle w:val="48E3176420874747B75BE7F0DA763C211"/>
          </w:pPr>
          <w:r w:rsidRPr="00B07A3B">
            <w:rPr>
              <w:rFonts w:eastAsia="Times New Roman" w:cstheme="minorHAnsi"/>
              <w:color w:val="808080"/>
              <w:shd w:val="clear" w:color="auto" w:fill="FFFF00"/>
            </w:rPr>
            <w:t>Enter author name</w:t>
          </w:r>
        </w:p>
      </w:docPartBody>
    </w:docPart>
    <w:docPart>
      <w:docPartPr>
        <w:name w:val="046AF88CEBB94847BB1BF1F04F72D2CA"/>
        <w:category>
          <w:name w:val="General"/>
          <w:gallery w:val="placeholder"/>
        </w:category>
        <w:types>
          <w:type w:val="bbPlcHdr"/>
        </w:types>
        <w:behaviors>
          <w:behavior w:val="content"/>
        </w:behaviors>
        <w:guid w:val="{1AA48CBD-3C61-42F3-9853-53A21C85639A}"/>
      </w:docPartPr>
      <w:docPartBody>
        <w:p w:rsidR="00251E04" w:rsidRDefault="00C863C5" w:rsidP="00C863C5">
          <w:pPr>
            <w:pStyle w:val="046AF88CEBB94847BB1BF1F04F72D2CA1"/>
          </w:pPr>
          <w:r w:rsidRPr="00B07A3B">
            <w:rPr>
              <w:rFonts w:eastAsia="Times New Roman" w:cstheme="minorHAnsi"/>
              <w:color w:val="808080"/>
              <w:shd w:val="clear" w:color="auto" w:fill="FFFF00"/>
            </w:rPr>
            <w:t xml:space="preserve">Click here if you choose this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3</w:t>
          </w:r>
          <w:r w:rsidRPr="00B07A3B">
            <w:rPr>
              <w:rFonts w:eastAsia="Times New Roman" w:cstheme="minorHAnsi"/>
              <w:color w:val="808080"/>
              <w:shd w:val="clear" w:color="auto" w:fill="FFFF00"/>
            </w:rPr>
            <w:t>0 or fewer words.</w:t>
          </w:r>
        </w:p>
      </w:docPartBody>
    </w:docPart>
    <w:docPart>
      <w:docPartPr>
        <w:name w:val="DC73D6CB02494B16B23B4DF65A32265B"/>
        <w:category>
          <w:name w:val="General"/>
          <w:gallery w:val="placeholder"/>
        </w:category>
        <w:types>
          <w:type w:val="bbPlcHdr"/>
        </w:types>
        <w:behaviors>
          <w:behavior w:val="content"/>
        </w:behaviors>
        <w:guid w:val="{79D368FD-9367-4378-9DE0-F5DD6DB0459E}"/>
      </w:docPartPr>
      <w:docPartBody>
        <w:p w:rsidR="00251E04" w:rsidRDefault="00C863C5" w:rsidP="00C863C5">
          <w:pPr>
            <w:pStyle w:val="DC73D6CB02494B16B23B4DF65A32265B1"/>
          </w:pPr>
          <w:r w:rsidRPr="00B07A3B">
            <w:rPr>
              <w:rFonts w:eastAsia="Times New Roman" w:cstheme="minorHAnsi"/>
              <w:color w:val="808080"/>
              <w:shd w:val="clear" w:color="auto" w:fill="FFFF00"/>
            </w:rPr>
            <w:t>Enter author name</w:t>
          </w:r>
        </w:p>
      </w:docPartBody>
    </w:docPart>
    <w:docPart>
      <w:docPartPr>
        <w:name w:val="1568C5218DBC45DDAB9E28A2682A4011"/>
        <w:category>
          <w:name w:val="General"/>
          <w:gallery w:val="placeholder"/>
        </w:category>
        <w:types>
          <w:type w:val="bbPlcHdr"/>
        </w:types>
        <w:behaviors>
          <w:behavior w:val="content"/>
        </w:behaviors>
        <w:guid w:val="{DD292B8A-85C7-4F37-9CAE-25F990BA6B9E}"/>
      </w:docPartPr>
      <w:docPartBody>
        <w:p w:rsidR="00251E04" w:rsidRDefault="00C863C5" w:rsidP="00C863C5">
          <w:pPr>
            <w:pStyle w:val="1568C5218DBC45DDAB9E28A2682A40111"/>
          </w:pPr>
          <w:r w:rsidRPr="00B07A3B">
            <w:rPr>
              <w:rFonts w:eastAsia="Times New Roman" w:cstheme="minorHAnsi"/>
              <w:color w:val="808080"/>
              <w:shd w:val="clear" w:color="auto" w:fill="FFFF00"/>
            </w:rPr>
            <w:t xml:space="preserve">Click here if you choose this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3</w:t>
          </w:r>
          <w:r w:rsidRPr="00B07A3B">
            <w:rPr>
              <w:rFonts w:eastAsia="Times New Roman" w:cstheme="minorHAnsi"/>
              <w:color w:val="808080"/>
              <w:shd w:val="clear" w:color="auto" w:fill="FFFF00"/>
            </w:rPr>
            <w:t>0 or fewer words.</w:t>
          </w:r>
        </w:p>
      </w:docPartBody>
    </w:docPart>
    <w:docPart>
      <w:docPartPr>
        <w:name w:val="174FF9DDB326436CBBF209A4E846C455"/>
        <w:category>
          <w:name w:val="General"/>
          <w:gallery w:val="placeholder"/>
        </w:category>
        <w:types>
          <w:type w:val="bbPlcHdr"/>
        </w:types>
        <w:behaviors>
          <w:behavior w:val="content"/>
        </w:behaviors>
        <w:guid w:val="{4E91DA6B-FBCC-43D7-84D5-031E7C4034FF}"/>
      </w:docPartPr>
      <w:docPartBody>
        <w:p w:rsidR="00691751" w:rsidRDefault="00C863C5" w:rsidP="00C863C5">
          <w:pPr>
            <w:pStyle w:val="174FF9DDB326436CBBF209A4E846C4551"/>
          </w:pPr>
          <w:r w:rsidRPr="00B07A3B">
            <w:rPr>
              <w:rFonts w:eastAsia="Times New Roman" w:cstheme="minorHAnsi"/>
              <w:color w:val="808080"/>
              <w:shd w:val="clear" w:color="auto" w:fill="FFFF00"/>
            </w:rPr>
            <w:t xml:space="preserve">Click here to answer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30</w:t>
          </w:r>
          <w:r w:rsidRPr="00B07A3B">
            <w:rPr>
              <w:rFonts w:eastAsia="Times New Roman" w:cstheme="minorHAnsi"/>
              <w:color w:val="808080"/>
              <w:shd w:val="clear" w:color="auto" w:fill="FFFF00"/>
            </w:rPr>
            <w:t xml:space="preserve"> or fewer words.</w:t>
          </w:r>
        </w:p>
        <w:bookmarkStart w:id="0" w:name="_Hlk132129840"/>
        <w:bookmarkEnd w:id="0"/>
      </w:docPartBody>
    </w:docPart>
    <w:docPart>
      <w:docPartPr>
        <w:name w:val="03FB08F915BF433A8C4EE8448B185C62"/>
        <w:category>
          <w:name w:val="General"/>
          <w:gallery w:val="placeholder"/>
        </w:category>
        <w:types>
          <w:type w:val="bbPlcHdr"/>
        </w:types>
        <w:behaviors>
          <w:behavior w:val="content"/>
        </w:behaviors>
        <w:guid w:val="{16C84D5A-775B-444F-BDE4-ADCFDEA1BF91}"/>
      </w:docPartPr>
      <w:docPartBody>
        <w:p w:rsidR="00D12DDA" w:rsidRDefault="00C863C5" w:rsidP="00C863C5">
          <w:pPr>
            <w:pStyle w:val="03FB08F915BF433A8C4EE8448B185C621"/>
          </w:pPr>
          <w:r w:rsidRPr="00B07A3B">
            <w:rPr>
              <w:rFonts w:eastAsia="Times New Roman" w:cstheme="minorHAnsi"/>
              <w:color w:val="808080"/>
              <w:shd w:val="clear" w:color="auto" w:fill="FFFF00"/>
            </w:rPr>
            <w:t>Enter author name</w:t>
          </w:r>
        </w:p>
      </w:docPartBody>
    </w:docPart>
    <w:docPart>
      <w:docPartPr>
        <w:name w:val="5DA9282D5C95411FB80A881637CD848A"/>
        <w:category>
          <w:name w:val="General"/>
          <w:gallery w:val="placeholder"/>
        </w:category>
        <w:types>
          <w:type w:val="bbPlcHdr"/>
        </w:types>
        <w:behaviors>
          <w:behavior w:val="content"/>
        </w:behaviors>
        <w:guid w:val="{79BE8DD9-20A4-4E6D-A533-DC9F580477E3}"/>
      </w:docPartPr>
      <w:docPartBody>
        <w:p w:rsidR="00D12DDA" w:rsidRDefault="00C863C5" w:rsidP="00C863C5">
          <w:pPr>
            <w:pStyle w:val="5DA9282D5C95411FB80A881637CD848A1"/>
          </w:pPr>
          <w:r w:rsidRPr="00B07A3B">
            <w:rPr>
              <w:rFonts w:eastAsia="Times New Roman" w:cstheme="minorHAnsi"/>
              <w:color w:val="808080"/>
              <w:shd w:val="clear" w:color="auto" w:fill="FFFF00"/>
            </w:rPr>
            <w:t xml:space="preserve">Click here if you choose this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5</w:t>
          </w:r>
          <w:r w:rsidRPr="00B07A3B">
            <w:rPr>
              <w:rFonts w:eastAsia="Times New Roman" w:cstheme="minorHAnsi"/>
              <w:color w:val="808080"/>
              <w:shd w:val="clear" w:color="auto" w:fill="FFFF00"/>
            </w:rPr>
            <w:t>0 or fewer words.</w:t>
          </w:r>
        </w:p>
      </w:docPartBody>
    </w:docPart>
    <w:docPart>
      <w:docPartPr>
        <w:name w:val="C3C3BAC10F5C4E67824D0F9D0592E775"/>
        <w:category>
          <w:name w:val="General"/>
          <w:gallery w:val="placeholder"/>
        </w:category>
        <w:types>
          <w:type w:val="bbPlcHdr"/>
        </w:types>
        <w:behaviors>
          <w:behavior w:val="content"/>
        </w:behaviors>
        <w:guid w:val="{1915322D-FC94-4F90-90DB-16BE5BC1CFDF}"/>
      </w:docPartPr>
      <w:docPartBody>
        <w:p w:rsidR="00D12DDA" w:rsidRDefault="00C863C5" w:rsidP="00C863C5">
          <w:pPr>
            <w:pStyle w:val="C3C3BAC10F5C4E67824D0F9D0592E7751"/>
          </w:pPr>
          <w:r w:rsidRPr="00B07A3B">
            <w:rPr>
              <w:rFonts w:eastAsia="Times New Roman" w:cstheme="minorHAnsi"/>
              <w:color w:val="808080"/>
              <w:shd w:val="clear" w:color="auto" w:fill="FFFF00"/>
            </w:rPr>
            <w:t>Enter author name</w:t>
          </w:r>
        </w:p>
      </w:docPartBody>
    </w:docPart>
    <w:docPart>
      <w:docPartPr>
        <w:name w:val="7E7497A9BAB74A028E383F28AC37DCAF"/>
        <w:category>
          <w:name w:val="General"/>
          <w:gallery w:val="placeholder"/>
        </w:category>
        <w:types>
          <w:type w:val="bbPlcHdr"/>
        </w:types>
        <w:behaviors>
          <w:behavior w:val="content"/>
        </w:behaviors>
        <w:guid w:val="{DC62F7C2-A76E-4F1B-9DAD-A9F855ED4983}"/>
      </w:docPartPr>
      <w:docPartBody>
        <w:p w:rsidR="00D12DDA" w:rsidRDefault="00C863C5" w:rsidP="00C863C5">
          <w:pPr>
            <w:pStyle w:val="7E7497A9BAB74A028E383F28AC37DCAF1"/>
          </w:pPr>
          <w:r w:rsidRPr="00B07A3B">
            <w:rPr>
              <w:rFonts w:eastAsia="Times New Roman" w:cstheme="minorHAnsi"/>
              <w:color w:val="808080"/>
              <w:shd w:val="clear" w:color="auto" w:fill="FFFF00"/>
            </w:rPr>
            <w:t xml:space="preserve">Click here if you choose this question. Please </w:t>
          </w:r>
          <w:r>
            <w:rPr>
              <w:rFonts w:eastAsia="Times New Roman" w:cstheme="minorHAnsi"/>
              <w:color w:val="808080"/>
              <w:shd w:val="clear" w:color="auto" w:fill="FFFF00"/>
            </w:rPr>
            <w:t>write in a style</w:t>
          </w:r>
          <w:r w:rsidRPr="00B07A3B">
            <w:rPr>
              <w:rFonts w:eastAsia="Times New Roman" w:cstheme="minorHAnsi"/>
              <w:color w:val="808080"/>
              <w:shd w:val="clear" w:color="auto" w:fill="FFFF00"/>
            </w:rPr>
            <w:t xml:space="preserve"> that you will be comfortable memorizing and speaking aloud. Limit length to </w:t>
          </w:r>
          <w:r>
            <w:rPr>
              <w:rFonts w:eastAsia="Times New Roman" w:cstheme="minorHAnsi"/>
              <w:color w:val="808080"/>
              <w:shd w:val="clear" w:color="auto" w:fill="FFFF00"/>
            </w:rPr>
            <w:t>5</w:t>
          </w:r>
          <w:r w:rsidRPr="00B07A3B">
            <w:rPr>
              <w:rFonts w:eastAsia="Times New Roman" w:cstheme="minorHAnsi"/>
              <w:color w:val="808080"/>
              <w:shd w:val="clear" w:color="auto" w:fill="FFFF00"/>
            </w:rPr>
            <w:t>0 or fewer words.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
    <w:panose1 w:val="02020603050405020304"/>
    <w:charset w:val="00"/>
    <w:family w:val="roman"/>
    <w:pitch w:val="variable"/>
    <w:sig w:usb0="E0002EFF" w:usb1="C000785B" w:usb2="00000009" w:usb3="00000000" w:csb0="000001FF" w:csb1="00000000"/>
  </w:font>
  <w:font w:name="Calibri (Body)">
    <w:altName w:val="Calibri"/>
    <w:panose1 w:val="00000000000000000000"/>
    <w:charset w:val="00"/>
    <w:family w:val="roman"/>
    <w:notTrueType/>
    <w:pitch w:val="default"/>
  </w:font>
  <w:font w:name="Lucida Grande">
    <w:altName w:val="Segoe UI"/>
    <w:charset w:val="00"/>
    <w:family w:val="swiss"/>
    <w:pitch w:val="variable"/>
    <w:sig w:usb0="E1000AEF" w:usb1="5000A1FF" w:usb2="00000000" w:usb3="00000000" w:csb0="000001BF" w:csb1="00000000"/>
  </w:font>
  <w:font w:name="GJKHG F+ Helvetic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eiryo">
    <w:altName w:val="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E67"/>
    <w:rsid w:val="000300AB"/>
    <w:rsid w:val="00031997"/>
    <w:rsid w:val="00070497"/>
    <w:rsid w:val="00071F6C"/>
    <w:rsid w:val="00077BDA"/>
    <w:rsid w:val="00094D84"/>
    <w:rsid w:val="000C2304"/>
    <w:rsid w:val="0010269D"/>
    <w:rsid w:val="00113F3E"/>
    <w:rsid w:val="00116759"/>
    <w:rsid w:val="00142D32"/>
    <w:rsid w:val="00186680"/>
    <w:rsid w:val="001B047B"/>
    <w:rsid w:val="001B439B"/>
    <w:rsid w:val="001F6C86"/>
    <w:rsid w:val="002452FD"/>
    <w:rsid w:val="002470A6"/>
    <w:rsid w:val="00251E04"/>
    <w:rsid w:val="00257C3C"/>
    <w:rsid w:val="0027616B"/>
    <w:rsid w:val="00287B01"/>
    <w:rsid w:val="002F6418"/>
    <w:rsid w:val="002F76E2"/>
    <w:rsid w:val="00344E88"/>
    <w:rsid w:val="00356726"/>
    <w:rsid w:val="003951F3"/>
    <w:rsid w:val="003C2AEF"/>
    <w:rsid w:val="003C4629"/>
    <w:rsid w:val="003D5DD0"/>
    <w:rsid w:val="003E657A"/>
    <w:rsid w:val="003F25B4"/>
    <w:rsid w:val="004232DB"/>
    <w:rsid w:val="0045037E"/>
    <w:rsid w:val="004A526F"/>
    <w:rsid w:val="004C6401"/>
    <w:rsid w:val="0051075A"/>
    <w:rsid w:val="00510F54"/>
    <w:rsid w:val="0054238C"/>
    <w:rsid w:val="00542F31"/>
    <w:rsid w:val="005611F3"/>
    <w:rsid w:val="00565A22"/>
    <w:rsid w:val="005950B3"/>
    <w:rsid w:val="005B24C0"/>
    <w:rsid w:val="005C5ED4"/>
    <w:rsid w:val="005D0815"/>
    <w:rsid w:val="00627CAF"/>
    <w:rsid w:val="00691751"/>
    <w:rsid w:val="006A568E"/>
    <w:rsid w:val="006A7088"/>
    <w:rsid w:val="006B2B83"/>
    <w:rsid w:val="00706CE8"/>
    <w:rsid w:val="00716A63"/>
    <w:rsid w:val="00741C3F"/>
    <w:rsid w:val="00753425"/>
    <w:rsid w:val="007571D3"/>
    <w:rsid w:val="007575BF"/>
    <w:rsid w:val="0077793F"/>
    <w:rsid w:val="00792E1F"/>
    <w:rsid w:val="007B72C5"/>
    <w:rsid w:val="007F1F0B"/>
    <w:rsid w:val="00801C92"/>
    <w:rsid w:val="00886687"/>
    <w:rsid w:val="008A06BD"/>
    <w:rsid w:val="008B20C7"/>
    <w:rsid w:val="008E296E"/>
    <w:rsid w:val="008F498E"/>
    <w:rsid w:val="009333F9"/>
    <w:rsid w:val="00937B16"/>
    <w:rsid w:val="009670EA"/>
    <w:rsid w:val="009E354D"/>
    <w:rsid w:val="00A12489"/>
    <w:rsid w:val="00A128CE"/>
    <w:rsid w:val="00A3565A"/>
    <w:rsid w:val="00A439E7"/>
    <w:rsid w:val="00A464FD"/>
    <w:rsid w:val="00A4768E"/>
    <w:rsid w:val="00A5699C"/>
    <w:rsid w:val="00A62F99"/>
    <w:rsid w:val="00A74D32"/>
    <w:rsid w:val="00A867C2"/>
    <w:rsid w:val="00AC597A"/>
    <w:rsid w:val="00AD061B"/>
    <w:rsid w:val="00AE1BA8"/>
    <w:rsid w:val="00AE42DD"/>
    <w:rsid w:val="00B04933"/>
    <w:rsid w:val="00B1083B"/>
    <w:rsid w:val="00B87D12"/>
    <w:rsid w:val="00BA0371"/>
    <w:rsid w:val="00BA79A4"/>
    <w:rsid w:val="00BB3236"/>
    <w:rsid w:val="00BB5C5B"/>
    <w:rsid w:val="00BC01E5"/>
    <w:rsid w:val="00BC07A2"/>
    <w:rsid w:val="00BC5F88"/>
    <w:rsid w:val="00BD547D"/>
    <w:rsid w:val="00BE41A6"/>
    <w:rsid w:val="00BE7565"/>
    <w:rsid w:val="00C26F24"/>
    <w:rsid w:val="00C30852"/>
    <w:rsid w:val="00C52B21"/>
    <w:rsid w:val="00C863C5"/>
    <w:rsid w:val="00CB5D71"/>
    <w:rsid w:val="00CB754D"/>
    <w:rsid w:val="00CE0665"/>
    <w:rsid w:val="00CE402E"/>
    <w:rsid w:val="00CF6F92"/>
    <w:rsid w:val="00D10D3E"/>
    <w:rsid w:val="00D12DDA"/>
    <w:rsid w:val="00D25AF9"/>
    <w:rsid w:val="00D42EDE"/>
    <w:rsid w:val="00D75ED4"/>
    <w:rsid w:val="00DA10A3"/>
    <w:rsid w:val="00DA55E8"/>
    <w:rsid w:val="00DF6EE3"/>
    <w:rsid w:val="00DF7A5A"/>
    <w:rsid w:val="00E2725C"/>
    <w:rsid w:val="00E36A89"/>
    <w:rsid w:val="00E63917"/>
    <w:rsid w:val="00E670C3"/>
    <w:rsid w:val="00E74A32"/>
    <w:rsid w:val="00E838FB"/>
    <w:rsid w:val="00EC183C"/>
    <w:rsid w:val="00EC38EE"/>
    <w:rsid w:val="00EC5ADC"/>
    <w:rsid w:val="00EF5E67"/>
    <w:rsid w:val="00EF7781"/>
    <w:rsid w:val="00F05EC7"/>
    <w:rsid w:val="00F11BF9"/>
    <w:rsid w:val="00F41115"/>
    <w:rsid w:val="00F4535C"/>
    <w:rsid w:val="00F7561F"/>
    <w:rsid w:val="00F75D98"/>
    <w:rsid w:val="00F93B93"/>
    <w:rsid w:val="00FD1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semiHidden/>
    <w:rsid w:val="00C863C5"/>
    <w:rPr>
      <w:color w:val="808080"/>
    </w:rPr>
  </w:style>
  <w:style w:type="paragraph" w:customStyle="1" w:styleId="ED42545D3E612540A099E35CCBECFED55">
    <w:name w:val="ED42545D3E612540A099E35CCBECFED55"/>
    <w:rsid w:val="0054238C"/>
    <w:rPr>
      <w:rFonts w:eastAsia="Times" w:cs="Calibri (Body)"/>
      <w:color w:val="000000" w:themeColor="text1"/>
    </w:rPr>
  </w:style>
  <w:style w:type="paragraph" w:customStyle="1" w:styleId="59F47C69DF64844CB1DBB3B0466B73125">
    <w:name w:val="59F47C69DF64844CB1DBB3B0466B73125"/>
    <w:rsid w:val="0054238C"/>
    <w:rPr>
      <w:rFonts w:eastAsia="Times" w:cs="Calibri (Body)"/>
      <w:color w:val="000000" w:themeColor="text1"/>
    </w:rPr>
  </w:style>
  <w:style w:type="paragraph" w:customStyle="1" w:styleId="DA230D639CC945B5B4F977B339A506665">
    <w:name w:val="DA230D639CC945B5B4F977B339A506665"/>
    <w:rsid w:val="0054238C"/>
    <w:rPr>
      <w:rFonts w:eastAsia="Times" w:cs="Calibri (Body)"/>
      <w:color w:val="000000" w:themeColor="text1"/>
    </w:rPr>
  </w:style>
  <w:style w:type="paragraph" w:customStyle="1" w:styleId="BB048746D6BD81428909D024E42FBF3F5">
    <w:name w:val="BB048746D6BD81428909D024E42FBF3F5"/>
    <w:rsid w:val="0054238C"/>
    <w:rPr>
      <w:rFonts w:eastAsia="Times" w:cs="Calibri (Body)"/>
      <w:color w:val="000000" w:themeColor="text1"/>
    </w:rPr>
  </w:style>
  <w:style w:type="paragraph" w:customStyle="1" w:styleId="2A50BCF205507E4AA16DA6F8BBB5CCFA5">
    <w:name w:val="2A50BCF205507E4AA16DA6F8BBB5CCFA5"/>
    <w:rsid w:val="0054238C"/>
    <w:rPr>
      <w:rFonts w:eastAsia="Times" w:cs="Calibri (Body)"/>
      <w:color w:val="000000" w:themeColor="text1"/>
    </w:rPr>
  </w:style>
  <w:style w:type="paragraph" w:customStyle="1" w:styleId="1B353BE30FA3E949A6A7E29DD5F9CA7C5">
    <w:name w:val="1B353BE30FA3E949A6A7E29DD5F9CA7C5"/>
    <w:rsid w:val="0054238C"/>
    <w:rPr>
      <w:rFonts w:eastAsia="Times" w:cs="Calibri (Body)"/>
      <w:color w:val="000000" w:themeColor="text1"/>
    </w:rPr>
  </w:style>
  <w:style w:type="paragraph" w:customStyle="1" w:styleId="337E7D2A29BC2847BE253001CC37ACE95">
    <w:name w:val="337E7D2A29BC2847BE253001CC37ACE95"/>
    <w:rsid w:val="0054238C"/>
    <w:rPr>
      <w:rFonts w:eastAsia="Times" w:cs="Calibri (Body)"/>
      <w:color w:val="000000" w:themeColor="text1"/>
    </w:rPr>
  </w:style>
  <w:style w:type="paragraph" w:customStyle="1" w:styleId="B9348AD095AC81449C592C2F0F676CB05">
    <w:name w:val="B9348AD095AC81449C592C2F0F676CB05"/>
    <w:rsid w:val="0054238C"/>
    <w:rPr>
      <w:rFonts w:eastAsia="Times" w:cs="Calibri (Body)"/>
      <w:color w:val="000000" w:themeColor="text1"/>
    </w:rPr>
  </w:style>
  <w:style w:type="paragraph" w:customStyle="1" w:styleId="8D0BC3EB8758784BB08FC591BF9EA44D5">
    <w:name w:val="8D0BC3EB8758784BB08FC591BF9EA44D5"/>
    <w:rsid w:val="0054238C"/>
    <w:rPr>
      <w:rFonts w:eastAsia="Times" w:cs="Calibri (Body)"/>
      <w:color w:val="000000" w:themeColor="text1"/>
    </w:rPr>
  </w:style>
  <w:style w:type="paragraph" w:customStyle="1" w:styleId="CEB560E61DA94D90ABFBA8173B36CF742">
    <w:name w:val="CEB560E61DA94D90ABFBA8173B36CF742"/>
    <w:rsid w:val="0054238C"/>
    <w:pPr>
      <w:ind w:left="720"/>
      <w:contextualSpacing/>
    </w:pPr>
    <w:rPr>
      <w:rFonts w:eastAsia="Times" w:cs="Calibri (Body)"/>
      <w:color w:val="000000" w:themeColor="text1"/>
    </w:rPr>
  </w:style>
  <w:style w:type="paragraph" w:customStyle="1" w:styleId="BA64A02CAC3F764D974B102CCBE080CD5">
    <w:name w:val="BA64A02CAC3F764D974B102CCBE080CD5"/>
    <w:rsid w:val="0054238C"/>
    <w:pPr>
      <w:ind w:left="720"/>
      <w:contextualSpacing/>
    </w:pPr>
    <w:rPr>
      <w:rFonts w:eastAsia="Times" w:cs="Calibri (Body)"/>
      <w:color w:val="000000" w:themeColor="text1"/>
    </w:rPr>
  </w:style>
  <w:style w:type="paragraph" w:customStyle="1" w:styleId="174FF9DDB326436CBBF209A4E846C4555">
    <w:name w:val="174FF9DDB326436CBBF209A4E846C4555"/>
    <w:rsid w:val="0054238C"/>
    <w:pPr>
      <w:ind w:left="720"/>
      <w:contextualSpacing/>
    </w:pPr>
    <w:rPr>
      <w:rFonts w:eastAsia="Times" w:cs="Calibri (Body)"/>
      <w:color w:val="000000" w:themeColor="text1"/>
    </w:rPr>
  </w:style>
  <w:style w:type="paragraph" w:customStyle="1" w:styleId="CC26871413AF9243AF4034C5BA7F3A385">
    <w:name w:val="CC26871413AF9243AF4034C5BA7F3A385"/>
    <w:rsid w:val="0054238C"/>
    <w:pPr>
      <w:ind w:left="720"/>
      <w:contextualSpacing/>
    </w:pPr>
    <w:rPr>
      <w:rFonts w:eastAsia="Times" w:cs="Calibri (Body)"/>
      <w:color w:val="000000" w:themeColor="text1"/>
    </w:rPr>
  </w:style>
  <w:style w:type="paragraph" w:customStyle="1" w:styleId="B01347F9C431734082D700ADBD60CE5C5">
    <w:name w:val="B01347F9C431734082D700ADBD60CE5C5"/>
    <w:rsid w:val="0054238C"/>
    <w:pPr>
      <w:ind w:left="720"/>
      <w:contextualSpacing/>
    </w:pPr>
    <w:rPr>
      <w:rFonts w:eastAsia="Times" w:cs="Calibri (Body)"/>
      <w:color w:val="000000" w:themeColor="text1"/>
    </w:rPr>
  </w:style>
  <w:style w:type="paragraph" w:customStyle="1" w:styleId="A81FA8D031154522A3945210687D81165">
    <w:name w:val="A81FA8D031154522A3945210687D81165"/>
    <w:rsid w:val="0054238C"/>
    <w:pPr>
      <w:ind w:left="720"/>
      <w:contextualSpacing/>
    </w:pPr>
    <w:rPr>
      <w:rFonts w:eastAsia="Times" w:cs="Calibri (Body)"/>
      <w:color w:val="000000" w:themeColor="text1"/>
    </w:rPr>
  </w:style>
  <w:style w:type="paragraph" w:customStyle="1" w:styleId="203FAB2D6D7C490DBE3BCCE371794D1D5">
    <w:name w:val="203FAB2D6D7C490DBE3BCCE371794D1D5"/>
    <w:rsid w:val="0054238C"/>
    <w:pPr>
      <w:ind w:left="720"/>
      <w:contextualSpacing/>
    </w:pPr>
    <w:rPr>
      <w:rFonts w:eastAsia="Times" w:cs="Calibri (Body)"/>
      <w:color w:val="000000" w:themeColor="text1"/>
    </w:rPr>
  </w:style>
  <w:style w:type="paragraph" w:customStyle="1" w:styleId="03EE3379A1BA445699EF6C14FCB2397A5">
    <w:name w:val="03EE3379A1BA445699EF6C14FCB2397A5"/>
    <w:rsid w:val="0054238C"/>
    <w:pPr>
      <w:ind w:left="720"/>
      <w:contextualSpacing/>
    </w:pPr>
    <w:rPr>
      <w:rFonts w:eastAsia="Times" w:cs="Calibri (Body)"/>
      <w:color w:val="000000" w:themeColor="text1"/>
    </w:rPr>
  </w:style>
  <w:style w:type="paragraph" w:customStyle="1" w:styleId="8B43F7D2A7D2418FA8D6DC848A78EECB5">
    <w:name w:val="8B43F7D2A7D2418FA8D6DC848A78EECB5"/>
    <w:rsid w:val="0054238C"/>
    <w:pPr>
      <w:ind w:left="720"/>
      <w:contextualSpacing/>
    </w:pPr>
    <w:rPr>
      <w:rFonts w:eastAsia="Times" w:cs="Calibri (Body)"/>
      <w:color w:val="000000" w:themeColor="text1"/>
    </w:rPr>
  </w:style>
  <w:style w:type="paragraph" w:customStyle="1" w:styleId="CF9F3A2530826D419E54CEF60DEF39E65">
    <w:name w:val="CF9F3A2530826D419E54CEF60DEF39E65"/>
    <w:rsid w:val="0054238C"/>
    <w:pPr>
      <w:ind w:left="720"/>
      <w:contextualSpacing/>
    </w:pPr>
    <w:rPr>
      <w:rFonts w:eastAsia="Times" w:cs="Calibri (Body)"/>
      <w:color w:val="000000" w:themeColor="text1"/>
    </w:rPr>
  </w:style>
  <w:style w:type="paragraph" w:customStyle="1" w:styleId="7EFAB539D92D134BA74BF41D437B32275">
    <w:name w:val="7EFAB539D92D134BA74BF41D437B32275"/>
    <w:rsid w:val="0054238C"/>
    <w:pPr>
      <w:ind w:left="720"/>
      <w:contextualSpacing/>
    </w:pPr>
    <w:rPr>
      <w:rFonts w:eastAsia="Times" w:cs="Calibri (Body)"/>
      <w:color w:val="000000" w:themeColor="text1"/>
    </w:rPr>
  </w:style>
  <w:style w:type="paragraph" w:customStyle="1" w:styleId="FA4302C47376B64EB37F5EF54228B8FA5">
    <w:name w:val="FA4302C47376B64EB37F5EF54228B8FA5"/>
    <w:rsid w:val="0054238C"/>
    <w:pPr>
      <w:ind w:left="720"/>
      <w:contextualSpacing/>
    </w:pPr>
    <w:rPr>
      <w:rFonts w:eastAsia="Times" w:cs="Calibri (Body)"/>
      <w:color w:val="000000" w:themeColor="text1"/>
    </w:rPr>
  </w:style>
  <w:style w:type="paragraph" w:customStyle="1" w:styleId="47D8E4CF72CC01468E7AA31A2CAAE0595">
    <w:name w:val="47D8E4CF72CC01468E7AA31A2CAAE0595"/>
    <w:rsid w:val="0054238C"/>
    <w:pPr>
      <w:ind w:left="720"/>
      <w:contextualSpacing/>
    </w:pPr>
    <w:rPr>
      <w:rFonts w:eastAsia="Times" w:cs="Calibri (Body)"/>
      <w:color w:val="000000" w:themeColor="text1"/>
    </w:rPr>
  </w:style>
  <w:style w:type="paragraph" w:customStyle="1" w:styleId="E8A37383A177F94A9426E4124A0D1F685">
    <w:name w:val="E8A37383A177F94A9426E4124A0D1F685"/>
    <w:rsid w:val="0054238C"/>
    <w:pPr>
      <w:ind w:left="720"/>
      <w:contextualSpacing/>
    </w:pPr>
    <w:rPr>
      <w:rFonts w:eastAsia="Times" w:cs="Calibri (Body)"/>
      <w:color w:val="000000" w:themeColor="text1"/>
    </w:rPr>
  </w:style>
  <w:style w:type="paragraph" w:customStyle="1" w:styleId="C58687ABA6B85E46980DA5895C64F3E35">
    <w:name w:val="C58687ABA6B85E46980DA5895C64F3E35"/>
    <w:rsid w:val="0054238C"/>
    <w:pPr>
      <w:ind w:left="720"/>
      <w:contextualSpacing/>
    </w:pPr>
    <w:rPr>
      <w:rFonts w:eastAsia="Times" w:cs="Calibri (Body)"/>
      <w:color w:val="000000" w:themeColor="text1"/>
    </w:rPr>
  </w:style>
  <w:style w:type="paragraph" w:customStyle="1" w:styleId="237DE9C4808C493F8DB9A918A729B5C45">
    <w:name w:val="237DE9C4808C493F8DB9A918A729B5C45"/>
    <w:rsid w:val="0054238C"/>
    <w:pPr>
      <w:ind w:left="720"/>
      <w:contextualSpacing/>
    </w:pPr>
    <w:rPr>
      <w:rFonts w:eastAsia="Times" w:cs="Calibri (Body)"/>
      <w:color w:val="000000" w:themeColor="text1"/>
    </w:rPr>
  </w:style>
  <w:style w:type="paragraph" w:customStyle="1" w:styleId="1ACF53D3930F4D08AA4ABE6964A754B85">
    <w:name w:val="1ACF53D3930F4D08AA4ABE6964A754B85"/>
    <w:rsid w:val="0054238C"/>
    <w:pPr>
      <w:ind w:left="720"/>
      <w:contextualSpacing/>
    </w:pPr>
    <w:rPr>
      <w:rFonts w:eastAsia="Times" w:cs="Calibri (Body)"/>
      <w:color w:val="000000" w:themeColor="text1"/>
    </w:rPr>
  </w:style>
  <w:style w:type="paragraph" w:customStyle="1" w:styleId="48E3176420874747B75BE7F0DA763C215">
    <w:name w:val="48E3176420874747B75BE7F0DA763C215"/>
    <w:rsid w:val="0054238C"/>
    <w:pPr>
      <w:ind w:left="720"/>
      <w:contextualSpacing/>
    </w:pPr>
    <w:rPr>
      <w:rFonts w:eastAsia="Times" w:cs="Calibri (Body)"/>
      <w:color w:val="000000" w:themeColor="text1"/>
    </w:rPr>
  </w:style>
  <w:style w:type="paragraph" w:customStyle="1" w:styleId="046AF88CEBB94847BB1BF1F04F72D2CA5">
    <w:name w:val="046AF88CEBB94847BB1BF1F04F72D2CA5"/>
    <w:rsid w:val="0054238C"/>
    <w:pPr>
      <w:ind w:left="720"/>
      <w:contextualSpacing/>
    </w:pPr>
    <w:rPr>
      <w:rFonts w:eastAsia="Times" w:cs="Calibri (Body)"/>
      <w:color w:val="000000" w:themeColor="text1"/>
    </w:rPr>
  </w:style>
  <w:style w:type="paragraph" w:customStyle="1" w:styleId="DC73D6CB02494B16B23B4DF65A32265B5">
    <w:name w:val="DC73D6CB02494B16B23B4DF65A32265B5"/>
    <w:rsid w:val="0054238C"/>
    <w:pPr>
      <w:ind w:left="720"/>
      <w:contextualSpacing/>
    </w:pPr>
    <w:rPr>
      <w:rFonts w:eastAsia="Times" w:cs="Calibri (Body)"/>
      <w:color w:val="000000" w:themeColor="text1"/>
    </w:rPr>
  </w:style>
  <w:style w:type="paragraph" w:customStyle="1" w:styleId="1568C5218DBC45DDAB9E28A2682A40115">
    <w:name w:val="1568C5218DBC45DDAB9E28A2682A40115"/>
    <w:rsid w:val="0054238C"/>
    <w:pPr>
      <w:ind w:left="720"/>
      <w:contextualSpacing/>
    </w:pPr>
    <w:rPr>
      <w:rFonts w:eastAsia="Times" w:cs="Calibri (Body)"/>
      <w:color w:val="000000" w:themeColor="text1"/>
    </w:rPr>
  </w:style>
  <w:style w:type="paragraph" w:customStyle="1" w:styleId="C759B202F388440E97FA0035A9B9EC602">
    <w:name w:val="C759B202F388440E97FA0035A9B9EC602"/>
    <w:rsid w:val="0054238C"/>
    <w:rPr>
      <w:rFonts w:eastAsia="Times" w:cs="Calibri (Body)"/>
      <w:color w:val="000000" w:themeColor="text1"/>
    </w:rPr>
  </w:style>
  <w:style w:type="paragraph" w:customStyle="1" w:styleId="FA3B8336382D449FA0A5B8AA3E36D9A25">
    <w:name w:val="FA3B8336382D449FA0A5B8AA3E36D9A25"/>
    <w:rsid w:val="0054238C"/>
    <w:pPr>
      <w:ind w:left="720"/>
      <w:contextualSpacing/>
    </w:pPr>
    <w:rPr>
      <w:rFonts w:eastAsia="Times" w:cs="Calibri (Body)"/>
      <w:color w:val="000000" w:themeColor="text1"/>
    </w:rPr>
  </w:style>
  <w:style w:type="paragraph" w:customStyle="1" w:styleId="88FE67F0035D4E5B89056B72FD6616C95">
    <w:name w:val="88FE67F0035D4E5B89056B72FD6616C95"/>
    <w:rsid w:val="0054238C"/>
    <w:pPr>
      <w:ind w:left="720"/>
      <w:contextualSpacing/>
    </w:pPr>
    <w:rPr>
      <w:rFonts w:eastAsia="Times" w:cs="Calibri (Body)"/>
      <w:color w:val="000000" w:themeColor="text1"/>
    </w:rPr>
  </w:style>
  <w:style w:type="paragraph" w:customStyle="1" w:styleId="0AC51D83DE7E41B8A481D5113DFCEAEE">
    <w:name w:val="0AC51D83DE7E41B8A481D5113DFCEAEE"/>
    <w:rsid w:val="00287B01"/>
    <w:pPr>
      <w:spacing w:after="160" w:line="278" w:lineRule="auto"/>
    </w:pPr>
    <w:rPr>
      <w:kern w:val="2"/>
      <w14:ligatures w14:val="standardContextual"/>
    </w:rPr>
  </w:style>
  <w:style w:type="paragraph" w:customStyle="1" w:styleId="CD24863D98E94C73A04930CB50682BFC">
    <w:name w:val="CD24863D98E94C73A04930CB50682BFC"/>
    <w:rsid w:val="00287B01"/>
    <w:pPr>
      <w:spacing w:after="160" w:line="278" w:lineRule="auto"/>
    </w:pPr>
    <w:rPr>
      <w:kern w:val="2"/>
      <w14:ligatures w14:val="standardContextual"/>
    </w:rPr>
  </w:style>
  <w:style w:type="paragraph" w:customStyle="1" w:styleId="160A71F5310A4FC4BBA75BE5DFA3D2BF">
    <w:name w:val="160A71F5310A4FC4BBA75BE5DFA3D2BF"/>
    <w:rsid w:val="00287B01"/>
    <w:pPr>
      <w:spacing w:after="160" w:line="278" w:lineRule="auto"/>
    </w:pPr>
    <w:rPr>
      <w:kern w:val="2"/>
      <w14:ligatures w14:val="standardContextual"/>
    </w:rPr>
  </w:style>
  <w:style w:type="paragraph" w:customStyle="1" w:styleId="AEA64C3F3E0946DB97E553C8992FD58C">
    <w:name w:val="AEA64C3F3E0946DB97E553C8992FD58C"/>
    <w:rsid w:val="00287B01"/>
    <w:pPr>
      <w:spacing w:after="160" w:line="278" w:lineRule="auto"/>
    </w:pPr>
    <w:rPr>
      <w:kern w:val="2"/>
      <w14:ligatures w14:val="standardContextual"/>
    </w:rPr>
  </w:style>
  <w:style w:type="paragraph" w:customStyle="1" w:styleId="B1857D1A601D4652A72F83F49472E164">
    <w:name w:val="B1857D1A601D4652A72F83F49472E164"/>
    <w:rsid w:val="00BB5C5B"/>
    <w:pPr>
      <w:spacing w:after="160" w:line="278" w:lineRule="auto"/>
    </w:pPr>
    <w:rPr>
      <w:kern w:val="2"/>
      <w:lang w:val="en-IN" w:eastAsia="en-IN"/>
      <w14:ligatures w14:val="standardContextual"/>
    </w:rPr>
  </w:style>
  <w:style w:type="paragraph" w:customStyle="1" w:styleId="35B4525CB1E44CE5980101DD4CCC2C4B">
    <w:name w:val="35B4525CB1E44CE5980101DD4CCC2C4B"/>
    <w:rsid w:val="00BB5C5B"/>
    <w:pPr>
      <w:spacing w:after="160" w:line="278" w:lineRule="auto"/>
    </w:pPr>
    <w:rPr>
      <w:kern w:val="2"/>
      <w:lang w:val="en-IN" w:eastAsia="en-IN"/>
      <w14:ligatures w14:val="standardContextual"/>
    </w:rPr>
  </w:style>
  <w:style w:type="paragraph" w:customStyle="1" w:styleId="43D87D4C64E44F35A9CC5CE7D943A514">
    <w:name w:val="43D87D4C64E44F35A9CC5CE7D943A514"/>
    <w:rsid w:val="00BB5C5B"/>
    <w:pPr>
      <w:spacing w:after="160" w:line="278" w:lineRule="auto"/>
    </w:pPr>
    <w:rPr>
      <w:kern w:val="2"/>
      <w:lang w:val="en-IN" w:eastAsia="en-IN"/>
      <w14:ligatures w14:val="standardContextual"/>
    </w:rPr>
  </w:style>
  <w:style w:type="paragraph" w:customStyle="1" w:styleId="89ECE3C7B867490D8F83D970E4850B4B">
    <w:name w:val="89ECE3C7B867490D8F83D970E4850B4B"/>
    <w:rsid w:val="00BB5C5B"/>
    <w:pPr>
      <w:spacing w:after="160" w:line="278" w:lineRule="auto"/>
    </w:pPr>
    <w:rPr>
      <w:kern w:val="2"/>
      <w:lang w:val="en-IN" w:eastAsia="en-IN"/>
      <w14:ligatures w14:val="standardContextual"/>
    </w:rPr>
  </w:style>
  <w:style w:type="paragraph" w:customStyle="1" w:styleId="5F963B374C8A4F5A999FF1A9D8118BFC">
    <w:name w:val="5F963B374C8A4F5A999FF1A9D8118BFC"/>
    <w:rsid w:val="00BB5C5B"/>
    <w:pPr>
      <w:spacing w:after="160" w:line="278" w:lineRule="auto"/>
    </w:pPr>
    <w:rPr>
      <w:kern w:val="2"/>
      <w:lang w:val="en-IN" w:eastAsia="en-IN"/>
      <w14:ligatures w14:val="standardContextual"/>
    </w:rPr>
  </w:style>
  <w:style w:type="paragraph" w:customStyle="1" w:styleId="ED42545D3E612540A099E35CCBECFED5">
    <w:name w:val="ED42545D3E612540A099E35CCBECFED5"/>
    <w:rsid w:val="00AE42DD"/>
    <w:rPr>
      <w:rFonts w:eastAsia="Times" w:cs="Calibri (Body)"/>
      <w:color w:val="000000" w:themeColor="text1"/>
    </w:rPr>
  </w:style>
  <w:style w:type="paragraph" w:customStyle="1" w:styleId="59F47C69DF64844CB1DBB3B0466B7312">
    <w:name w:val="59F47C69DF64844CB1DBB3B0466B7312"/>
    <w:rsid w:val="00AE42DD"/>
    <w:rPr>
      <w:rFonts w:eastAsia="Times" w:cs="Calibri (Body)"/>
      <w:color w:val="000000" w:themeColor="text1"/>
    </w:rPr>
  </w:style>
  <w:style w:type="paragraph" w:customStyle="1" w:styleId="BB048746D6BD81428909D024E42FBF3F">
    <w:name w:val="BB048746D6BD81428909D024E42FBF3F"/>
    <w:rsid w:val="00AE42DD"/>
    <w:rPr>
      <w:rFonts w:eastAsia="Times" w:cs="Calibri (Body)"/>
      <w:color w:val="000000" w:themeColor="text1"/>
    </w:rPr>
  </w:style>
  <w:style w:type="paragraph" w:customStyle="1" w:styleId="2A50BCF205507E4AA16DA6F8BBB5CCFA">
    <w:name w:val="2A50BCF205507E4AA16DA6F8BBB5CCFA"/>
    <w:rsid w:val="00AE42DD"/>
    <w:rPr>
      <w:rFonts w:eastAsia="Times" w:cs="Calibri (Body)"/>
      <w:color w:val="000000" w:themeColor="text1"/>
    </w:rPr>
  </w:style>
  <w:style w:type="paragraph" w:customStyle="1" w:styleId="1B353BE30FA3E949A6A7E29DD5F9CA7C">
    <w:name w:val="1B353BE30FA3E949A6A7E29DD5F9CA7C"/>
    <w:rsid w:val="00AE42DD"/>
    <w:rPr>
      <w:rFonts w:eastAsia="Times" w:cs="Calibri (Body)"/>
      <w:color w:val="000000" w:themeColor="text1"/>
    </w:rPr>
  </w:style>
  <w:style w:type="paragraph" w:customStyle="1" w:styleId="337E7D2A29BC2847BE253001CC37ACE9">
    <w:name w:val="337E7D2A29BC2847BE253001CC37ACE9"/>
    <w:rsid w:val="00AE42DD"/>
    <w:rPr>
      <w:rFonts w:eastAsia="Times" w:cs="Calibri (Body)"/>
      <w:color w:val="000000" w:themeColor="text1"/>
    </w:rPr>
  </w:style>
  <w:style w:type="paragraph" w:customStyle="1" w:styleId="B9348AD095AC81449C592C2F0F676CB0">
    <w:name w:val="B9348AD095AC81449C592C2F0F676CB0"/>
    <w:rsid w:val="00AE42DD"/>
    <w:rPr>
      <w:rFonts w:eastAsia="Times" w:cs="Calibri (Body)"/>
      <w:color w:val="000000" w:themeColor="text1"/>
    </w:rPr>
  </w:style>
  <w:style w:type="paragraph" w:customStyle="1" w:styleId="8D0BC3EB8758784BB08FC591BF9EA44D">
    <w:name w:val="8D0BC3EB8758784BB08FC591BF9EA44D"/>
    <w:rsid w:val="00AE42DD"/>
    <w:rPr>
      <w:rFonts w:eastAsia="Times" w:cs="Calibri (Body)"/>
      <w:color w:val="000000" w:themeColor="text1"/>
    </w:rPr>
  </w:style>
  <w:style w:type="paragraph" w:customStyle="1" w:styleId="BA64A02CAC3F764D974B102CCBE080CD">
    <w:name w:val="BA64A02CAC3F764D974B102CCBE080CD"/>
    <w:rsid w:val="00AE42DD"/>
    <w:pPr>
      <w:ind w:left="720"/>
      <w:contextualSpacing/>
    </w:pPr>
    <w:rPr>
      <w:rFonts w:eastAsia="Times" w:cs="Calibri (Body)"/>
      <w:color w:val="000000" w:themeColor="text1"/>
    </w:rPr>
  </w:style>
  <w:style w:type="paragraph" w:customStyle="1" w:styleId="174FF9DDB326436CBBF209A4E846C455">
    <w:name w:val="174FF9DDB326436CBBF209A4E846C455"/>
    <w:rsid w:val="00AE42DD"/>
    <w:pPr>
      <w:ind w:left="720"/>
      <w:contextualSpacing/>
    </w:pPr>
    <w:rPr>
      <w:rFonts w:eastAsia="Times" w:cs="Calibri (Body)"/>
      <w:color w:val="000000" w:themeColor="text1"/>
    </w:rPr>
  </w:style>
  <w:style w:type="paragraph" w:customStyle="1" w:styleId="CC26871413AF9243AF4034C5BA7F3A38">
    <w:name w:val="CC26871413AF9243AF4034C5BA7F3A38"/>
    <w:rsid w:val="00AE42DD"/>
    <w:pPr>
      <w:ind w:left="720"/>
      <w:contextualSpacing/>
    </w:pPr>
    <w:rPr>
      <w:rFonts w:eastAsia="Times" w:cs="Calibri (Body)"/>
      <w:color w:val="000000" w:themeColor="text1"/>
    </w:rPr>
  </w:style>
  <w:style w:type="paragraph" w:customStyle="1" w:styleId="B01347F9C431734082D700ADBD60CE5C">
    <w:name w:val="B01347F9C431734082D700ADBD60CE5C"/>
    <w:rsid w:val="00AE42DD"/>
    <w:pPr>
      <w:ind w:left="720"/>
      <w:contextualSpacing/>
    </w:pPr>
    <w:rPr>
      <w:rFonts w:eastAsia="Times" w:cs="Calibri (Body)"/>
      <w:color w:val="000000" w:themeColor="text1"/>
    </w:rPr>
  </w:style>
  <w:style w:type="paragraph" w:customStyle="1" w:styleId="A81FA8D031154522A3945210687D8116">
    <w:name w:val="A81FA8D031154522A3945210687D8116"/>
    <w:rsid w:val="00AE42DD"/>
    <w:pPr>
      <w:ind w:left="720"/>
      <w:contextualSpacing/>
    </w:pPr>
    <w:rPr>
      <w:rFonts w:eastAsia="Times" w:cs="Calibri (Body)"/>
      <w:color w:val="000000" w:themeColor="text1"/>
    </w:rPr>
  </w:style>
  <w:style w:type="paragraph" w:customStyle="1" w:styleId="203FAB2D6D7C490DBE3BCCE371794D1D">
    <w:name w:val="203FAB2D6D7C490DBE3BCCE371794D1D"/>
    <w:rsid w:val="00AE42DD"/>
    <w:pPr>
      <w:ind w:left="720"/>
      <w:contextualSpacing/>
    </w:pPr>
    <w:rPr>
      <w:rFonts w:eastAsia="Times" w:cs="Calibri (Body)"/>
      <w:color w:val="000000" w:themeColor="text1"/>
    </w:rPr>
  </w:style>
  <w:style w:type="paragraph" w:customStyle="1" w:styleId="03EE3379A1BA445699EF6C14FCB2397A">
    <w:name w:val="03EE3379A1BA445699EF6C14FCB2397A"/>
    <w:rsid w:val="00AE42DD"/>
    <w:pPr>
      <w:ind w:left="720"/>
      <w:contextualSpacing/>
    </w:pPr>
    <w:rPr>
      <w:rFonts w:eastAsia="Times" w:cs="Calibri (Body)"/>
      <w:color w:val="000000" w:themeColor="text1"/>
    </w:rPr>
  </w:style>
  <w:style w:type="paragraph" w:customStyle="1" w:styleId="8B43F7D2A7D2418FA8D6DC848A78EECB">
    <w:name w:val="8B43F7D2A7D2418FA8D6DC848A78EECB"/>
    <w:rsid w:val="00AE42DD"/>
    <w:pPr>
      <w:ind w:left="720"/>
      <w:contextualSpacing/>
    </w:pPr>
    <w:rPr>
      <w:rFonts w:eastAsia="Times" w:cs="Calibri (Body)"/>
      <w:color w:val="000000" w:themeColor="text1"/>
    </w:rPr>
  </w:style>
  <w:style w:type="paragraph" w:customStyle="1" w:styleId="CF9F3A2530826D419E54CEF60DEF39E6">
    <w:name w:val="CF9F3A2530826D419E54CEF60DEF39E6"/>
    <w:rsid w:val="00AE42DD"/>
    <w:pPr>
      <w:ind w:left="720"/>
      <w:contextualSpacing/>
    </w:pPr>
    <w:rPr>
      <w:rFonts w:eastAsia="Times" w:cs="Calibri (Body)"/>
      <w:color w:val="000000" w:themeColor="text1"/>
    </w:rPr>
  </w:style>
  <w:style w:type="paragraph" w:customStyle="1" w:styleId="7EFAB539D92D134BA74BF41D437B3227">
    <w:name w:val="7EFAB539D92D134BA74BF41D437B3227"/>
    <w:rsid w:val="00AE42DD"/>
    <w:pPr>
      <w:ind w:left="720"/>
      <w:contextualSpacing/>
    </w:pPr>
    <w:rPr>
      <w:rFonts w:eastAsia="Times" w:cs="Calibri (Body)"/>
      <w:color w:val="000000" w:themeColor="text1"/>
    </w:rPr>
  </w:style>
  <w:style w:type="paragraph" w:customStyle="1" w:styleId="FA4302C47376B64EB37F5EF54228B8FA">
    <w:name w:val="FA4302C47376B64EB37F5EF54228B8FA"/>
    <w:rsid w:val="00AE42DD"/>
    <w:pPr>
      <w:ind w:left="720"/>
      <w:contextualSpacing/>
    </w:pPr>
    <w:rPr>
      <w:rFonts w:eastAsia="Times" w:cs="Calibri (Body)"/>
      <w:color w:val="000000" w:themeColor="text1"/>
    </w:rPr>
  </w:style>
  <w:style w:type="paragraph" w:customStyle="1" w:styleId="47D8E4CF72CC01468E7AA31A2CAAE059">
    <w:name w:val="47D8E4CF72CC01468E7AA31A2CAAE059"/>
    <w:rsid w:val="00AE42DD"/>
    <w:pPr>
      <w:ind w:left="720"/>
      <w:contextualSpacing/>
    </w:pPr>
    <w:rPr>
      <w:rFonts w:eastAsia="Times" w:cs="Calibri (Body)"/>
      <w:color w:val="000000" w:themeColor="text1"/>
    </w:rPr>
  </w:style>
  <w:style w:type="paragraph" w:customStyle="1" w:styleId="E8A37383A177F94A9426E4124A0D1F68">
    <w:name w:val="E8A37383A177F94A9426E4124A0D1F68"/>
    <w:rsid w:val="00AE42DD"/>
    <w:pPr>
      <w:ind w:left="720"/>
      <w:contextualSpacing/>
    </w:pPr>
    <w:rPr>
      <w:rFonts w:eastAsia="Times" w:cs="Calibri (Body)"/>
      <w:color w:val="000000" w:themeColor="text1"/>
    </w:rPr>
  </w:style>
  <w:style w:type="paragraph" w:customStyle="1" w:styleId="C58687ABA6B85E46980DA5895C64F3E3">
    <w:name w:val="C58687ABA6B85E46980DA5895C64F3E3"/>
    <w:rsid w:val="00AE42DD"/>
    <w:pPr>
      <w:ind w:left="720"/>
      <w:contextualSpacing/>
    </w:pPr>
    <w:rPr>
      <w:rFonts w:eastAsia="Times" w:cs="Calibri (Body)"/>
      <w:color w:val="000000" w:themeColor="text1"/>
    </w:rPr>
  </w:style>
  <w:style w:type="paragraph" w:customStyle="1" w:styleId="237DE9C4808C493F8DB9A918A729B5C4">
    <w:name w:val="237DE9C4808C493F8DB9A918A729B5C4"/>
    <w:rsid w:val="00AE42DD"/>
    <w:pPr>
      <w:ind w:left="720"/>
      <w:contextualSpacing/>
    </w:pPr>
    <w:rPr>
      <w:rFonts w:eastAsia="Times" w:cs="Calibri (Body)"/>
      <w:color w:val="000000" w:themeColor="text1"/>
    </w:rPr>
  </w:style>
  <w:style w:type="paragraph" w:customStyle="1" w:styleId="1ACF53D3930F4D08AA4ABE6964A754B8">
    <w:name w:val="1ACF53D3930F4D08AA4ABE6964A754B8"/>
    <w:rsid w:val="00AE42DD"/>
    <w:pPr>
      <w:ind w:left="720"/>
      <w:contextualSpacing/>
    </w:pPr>
    <w:rPr>
      <w:rFonts w:eastAsia="Times" w:cs="Calibri (Body)"/>
      <w:color w:val="000000" w:themeColor="text1"/>
    </w:rPr>
  </w:style>
  <w:style w:type="paragraph" w:customStyle="1" w:styleId="48E3176420874747B75BE7F0DA763C21">
    <w:name w:val="48E3176420874747B75BE7F0DA763C21"/>
    <w:rsid w:val="00AE42DD"/>
    <w:pPr>
      <w:ind w:left="720"/>
      <w:contextualSpacing/>
    </w:pPr>
    <w:rPr>
      <w:rFonts w:eastAsia="Times" w:cs="Calibri (Body)"/>
      <w:color w:val="000000" w:themeColor="text1"/>
    </w:rPr>
  </w:style>
  <w:style w:type="paragraph" w:customStyle="1" w:styleId="046AF88CEBB94847BB1BF1F04F72D2CA">
    <w:name w:val="046AF88CEBB94847BB1BF1F04F72D2CA"/>
    <w:rsid w:val="00AE42DD"/>
    <w:pPr>
      <w:ind w:left="720"/>
      <w:contextualSpacing/>
    </w:pPr>
    <w:rPr>
      <w:rFonts w:eastAsia="Times" w:cs="Calibri (Body)"/>
      <w:color w:val="000000" w:themeColor="text1"/>
    </w:rPr>
  </w:style>
  <w:style w:type="paragraph" w:customStyle="1" w:styleId="DC73D6CB02494B16B23B4DF65A32265B">
    <w:name w:val="DC73D6CB02494B16B23B4DF65A32265B"/>
    <w:rsid w:val="00AE42DD"/>
    <w:pPr>
      <w:ind w:left="720"/>
      <w:contextualSpacing/>
    </w:pPr>
    <w:rPr>
      <w:rFonts w:eastAsia="Times" w:cs="Calibri (Body)"/>
      <w:color w:val="000000" w:themeColor="text1"/>
    </w:rPr>
  </w:style>
  <w:style w:type="paragraph" w:customStyle="1" w:styleId="1568C5218DBC45DDAB9E28A2682A4011">
    <w:name w:val="1568C5218DBC45DDAB9E28A2682A4011"/>
    <w:rsid w:val="00AE42DD"/>
    <w:pPr>
      <w:ind w:left="720"/>
      <w:contextualSpacing/>
    </w:pPr>
    <w:rPr>
      <w:rFonts w:eastAsia="Times" w:cs="Calibri (Body)"/>
      <w:color w:val="000000" w:themeColor="text1"/>
    </w:rPr>
  </w:style>
  <w:style w:type="paragraph" w:customStyle="1" w:styleId="0AC51D83DE7E41B8A481D5113DFCEAEE1">
    <w:name w:val="0AC51D83DE7E41B8A481D5113DFCEAEE1"/>
    <w:rsid w:val="00AE42DD"/>
    <w:pPr>
      <w:ind w:left="720"/>
      <w:contextualSpacing/>
    </w:pPr>
    <w:rPr>
      <w:rFonts w:eastAsia="Times" w:cs="Calibri (Body)"/>
      <w:color w:val="000000" w:themeColor="text1"/>
    </w:rPr>
  </w:style>
  <w:style w:type="paragraph" w:customStyle="1" w:styleId="CD24863D98E94C73A04930CB50682BFC1">
    <w:name w:val="CD24863D98E94C73A04930CB50682BFC1"/>
    <w:rsid w:val="00AE42DD"/>
    <w:pPr>
      <w:ind w:left="720"/>
      <w:contextualSpacing/>
    </w:pPr>
    <w:rPr>
      <w:rFonts w:eastAsia="Times" w:cs="Calibri (Body)"/>
      <w:color w:val="000000" w:themeColor="text1"/>
    </w:rPr>
  </w:style>
  <w:style w:type="paragraph" w:customStyle="1" w:styleId="160A71F5310A4FC4BBA75BE5DFA3D2BF1">
    <w:name w:val="160A71F5310A4FC4BBA75BE5DFA3D2BF1"/>
    <w:rsid w:val="00AE42DD"/>
    <w:pPr>
      <w:ind w:left="720"/>
      <w:contextualSpacing/>
    </w:pPr>
    <w:rPr>
      <w:rFonts w:eastAsia="Times" w:cs="Calibri (Body)"/>
      <w:color w:val="000000" w:themeColor="text1"/>
    </w:rPr>
  </w:style>
  <w:style w:type="paragraph" w:customStyle="1" w:styleId="AEA64C3F3E0946DB97E553C8992FD58C1">
    <w:name w:val="AEA64C3F3E0946DB97E553C8992FD58C1"/>
    <w:rsid w:val="00AE42DD"/>
    <w:pPr>
      <w:ind w:left="720"/>
      <w:contextualSpacing/>
    </w:pPr>
    <w:rPr>
      <w:rFonts w:eastAsia="Times" w:cs="Calibri (Body)"/>
      <w:color w:val="000000" w:themeColor="text1"/>
    </w:rPr>
  </w:style>
  <w:style w:type="paragraph" w:customStyle="1" w:styleId="5F963B374C8A4F5A999FF1A9D8118BFC1">
    <w:name w:val="5F963B374C8A4F5A999FF1A9D8118BFC1"/>
    <w:rsid w:val="00AE42DD"/>
    <w:rPr>
      <w:rFonts w:eastAsia="Times" w:cs="Calibri (Body)"/>
      <w:color w:val="000000" w:themeColor="text1"/>
    </w:rPr>
  </w:style>
  <w:style w:type="paragraph" w:customStyle="1" w:styleId="FA3B8336382D449FA0A5B8AA3E36D9A2">
    <w:name w:val="FA3B8336382D449FA0A5B8AA3E36D9A2"/>
    <w:rsid w:val="00AE42DD"/>
    <w:pPr>
      <w:ind w:left="720"/>
      <w:contextualSpacing/>
    </w:pPr>
    <w:rPr>
      <w:rFonts w:eastAsia="Times" w:cs="Calibri (Body)"/>
      <w:color w:val="000000" w:themeColor="text1"/>
    </w:rPr>
  </w:style>
  <w:style w:type="paragraph" w:customStyle="1" w:styleId="03FB08F915BF433A8C4EE8448B185C62">
    <w:name w:val="03FB08F915BF433A8C4EE8448B185C62"/>
    <w:rsid w:val="00C863C5"/>
    <w:pPr>
      <w:spacing w:after="160" w:line="278" w:lineRule="auto"/>
    </w:pPr>
    <w:rPr>
      <w:kern w:val="2"/>
      <w:lang w:val="en-IN" w:eastAsia="en-IN"/>
      <w14:ligatures w14:val="standardContextual"/>
    </w:rPr>
  </w:style>
  <w:style w:type="paragraph" w:customStyle="1" w:styleId="5DA9282D5C95411FB80A881637CD848A">
    <w:name w:val="5DA9282D5C95411FB80A881637CD848A"/>
    <w:rsid w:val="00C863C5"/>
    <w:pPr>
      <w:spacing w:after="160" w:line="278" w:lineRule="auto"/>
    </w:pPr>
    <w:rPr>
      <w:kern w:val="2"/>
      <w:lang w:val="en-IN" w:eastAsia="en-IN"/>
      <w14:ligatures w14:val="standardContextual"/>
    </w:rPr>
  </w:style>
  <w:style w:type="paragraph" w:customStyle="1" w:styleId="C3C3BAC10F5C4E67824D0F9D0592E775">
    <w:name w:val="C3C3BAC10F5C4E67824D0F9D0592E775"/>
    <w:rsid w:val="00C863C5"/>
    <w:pPr>
      <w:spacing w:after="160" w:line="278" w:lineRule="auto"/>
    </w:pPr>
    <w:rPr>
      <w:kern w:val="2"/>
      <w:lang w:val="en-IN" w:eastAsia="en-IN"/>
      <w14:ligatures w14:val="standardContextual"/>
    </w:rPr>
  </w:style>
  <w:style w:type="paragraph" w:customStyle="1" w:styleId="7E7497A9BAB74A028E383F28AC37DCAF">
    <w:name w:val="7E7497A9BAB74A028E383F28AC37DCAF"/>
    <w:rsid w:val="00C863C5"/>
    <w:pPr>
      <w:spacing w:after="160" w:line="278" w:lineRule="auto"/>
    </w:pPr>
    <w:rPr>
      <w:kern w:val="2"/>
      <w:lang w:val="en-IN" w:eastAsia="en-IN"/>
      <w14:ligatures w14:val="standardContextual"/>
    </w:rPr>
  </w:style>
  <w:style w:type="paragraph" w:customStyle="1" w:styleId="79B1DA29D4804E18B89EBA46381F7EED">
    <w:name w:val="79B1DA29D4804E18B89EBA46381F7EED"/>
    <w:rsid w:val="00C863C5"/>
    <w:pPr>
      <w:spacing w:after="160" w:line="278" w:lineRule="auto"/>
    </w:pPr>
    <w:rPr>
      <w:kern w:val="2"/>
      <w:lang w:val="en-IN" w:eastAsia="en-IN"/>
      <w14:ligatures w14:val="standardContextual"/>
    </w:rPr>
  </w:style>
  <w:style w:type="paragraph" w:customStyle="1" w:styleId="ED42545D3E612540A099E35CCBECFED51">
    <w:name w:val="ED42545D3E612540A099E35CCBECFED51"/>
    <w:rsid w:val="00C863C5"/>
    <w:rPr>
      <w:rFonts w:eastAsia="Times" w:cs="Calibri (Body)"/>
      <w:color w:val="000000" w:themeColor="text1"/>
    </w:rPr>
  </w:style>
  <w:style w:type="paragraph" w:customStyle="1" w:styleId="59F47C69DF64844CB1DBB3B0466B73121">
    <w:name w:val="59F47C69DF64844CB1DBB3B0466B73121"/>
    <w:rsid w:val="00C863C5"/>
    <w:rPr>
      <w:rFonts w:eastAsia="Times" w:cs="Calibri (Body)"/>
      <w:color w:val="000000" w:themeColor="text1"/>
    </w:rPr>
  </w:style>
  <w:style w:type="paragraph" w:customStyle="1" w:styleId="BB048746D6BD81428909D024E42FBF3F1">
    <w:name w:val="BB048746D6BD81428909D024E42FBF3F1"/>
    <w:rsid w:val="00C863C5"/>
    <w:rPr>
      <w:rFonts w:eastAsia="Times" w:cs="Calibri (Body)"/>
      <w:color w:val="000000" w:themeColor="text1"/>
    </w:rPr>
  </w:style>
  <w:style w:type="paragraph" w:customStyle="1" w:styleId="2A50BCF205507E4AA16DA6F8BBB5CCFA1">
    <w:name w:val="2A50BCF205507E4AA16DA6F8BBB5CCFA1"/>
    <w:rsid w:val="00C863C5"/>
    <w:rPr>
      <w:rFonts w:eastAsia="Times" w:cs="Calibri (Body)"/>
      <w:color w:val="000000" w:themeColor="text1"/>
    </w:rPr>
  </w:style>
  <w:style w:type="paragraph" w:customStyle="1" w:styleId="1B353BE30FA3E949A6A7E29DD5F9CA7C1">
    <w:name w:val="1B353BE30FA3E949A6A7E29DD5F9CA7C1"/>
    <w:rsid w:val="00C863C5"/>
    <w:rPr>
      <w:rFonts w:eastAsia="Times" w:cs="Calibri (Body)"/>
      <w:color w:val="000000" w:themeColor="text1"/>
    </w:rPr>
  </w:style>
  <w:style w:type="paragraph" w:customStyle="1" w:styleId="337E7D2A29BC2847BE253001CC37ACE91">
    <w:name w:val="337E7D2A29BC2847BE253001CC37ACE91"/>
    <w:rsid w:val="00C863C5"/>
    <w:rPr>
      <w:rFonts w:eastAsia="Times" w:cs="Calibri (Body)"/>
      <w:color w:val="000000" w:themeColor="text1"/>
    </w:rPr>
  </w:style>
  <w:style w:type="paragraph" w:customStyle="1" w:styleId="B9348AD095AC81449C592C2F0F676CB01">
    <w:name w:val="B9348AD095AC81449C592C2F0F676CB01"/>
    <w:rsid w:val="00C863C5"/>
    <w:rPr>
      <w:rFonts w:eastAsia="Times" w:cs="Calibri (Body)"/>
      <w:color w:val="000000" w:themeColor="text1"/>
    </w:rPr>
  </w:style>
  <w:style w:type="paragraph" w:customStyle="1" w:styleId="8D0BC3EB8758784BB08FC591BF9EA44D1">
    <w:name w:val="8D0BC3EB8758784BB08FC591BF9EA44D1"/>
    <w:rsid w:val="00C863C5"/>
    <w:rPr>
      <w:rFonts w:eastAsia="Times" w:cs="Calibri (Body)"/>
      <w:color w:val="000000" w:themeColor="text1"/>
    </w:rPr>
  </w:style>
  <w:style w:type="paragraph" w:customStyle="1" w:styleId="BA64A02CAC3F764D974B102CCBE080CD1">
    <w:name w:val="BA64A02CAC3F764D974B102CCBE080CD1"/>
    <w:rsid w:val="00C863C5"/>
    <w:pPr>
      <w:ind w:left="720"/>
      <w:contextualSpacing/>
    </w:pPr>
    <w:rPr>
      <w:rFonts w:eastAsia="Times" w:cs="Calibri (Body)"/>
      <w:color w:val="000000" w:themeColor="text1"/>
    </w:rPr>
  </w:style>
  <w:style w:type="paragraph" w:customStyle="1" w:styleId="174FF9DDB326436CBBF209A4E846C4551">
    <w:name w:val="174FF9DDB326436CBBF209A4E846C4551"/>
    <w:rsid w:val="00C863C5"/>
    <w:pPr>
      <w:ind w:left="720"/>
      <w:contextualSpacing/>
    </w:pPr>
    <w:rPr>
      <w:rFonts w:eastAsia="Times" w:cs="Calibri (Body)"/>
      <w:color w:val="000000" w:themeColor="text1"/>
    </w:rPr>
  </w:style>
  <w:style w:type="paragraph" w:customStyle="1" w:styleId="CC26871413AF9243AF4034C5BA7F3A381">
    <w:name w:val="CC26871413AF9243AF4034C5BA7F3A381"/>
    <w:rsid w:val="00C863C5"/>
    <w:pPr>
      <w:ind w:left="720"/>
      <w:contextualSpacing/>
    </w:pPr>
    <w:rPr>
      <w:rFonts w:eastAsia="Times" w:cs="Calibri (Body)"/>
      <w:color w:val="000000" w:themeColor="text1"/>
    </w:rPr>
  </w:style>
  <w:style w:type="paragraph" w:customStyle="1" w:styleId="B01347F9C431734082D700ADBD60CE5C1">
    <w:name w:val="B01347F9C431734082D700ADBD60CE5C1"/>
    <w:rsid w:val="00C863C5"/>
    <w:pPr>
      <w:ind w:left="720"/>
      <w:contextualSpacing/>
    </w:pPr>
    <w:rPr>
      <w:rFonts w:eastAsia="Times" w:cs="Calibri (Body)"/>
      <w:color w:val="000000" w:themeColor="text1"/>
    </w:rPr>
  </w:style>
  <w:style w:type="paragraph" w:customStyle="1" w:styleId="A81FA8D031154522A3945210687D81161">
    <w:name w:val="A81FA8D031154522A3945210687D81161"/>
    <w:rsid w:val="00C863C5"/>
    <w:pPr>
      <w:ind w:left="720"/>
      <w:contextualSpacing/>
    </w:pPr>
    <w:rPr>
      <w:rFonts w:eastAsia="Times" w:cs="Calibri (Body)"/>
      <w:color w:val="000000" w:themeColor="text1"/>
    </w:rPr>
  </w:style>
  <w:style w:type="paragraph" w:customStyle="1" w:styleId="203FAB2D6D7C490DBE3BCCE371794D1D1">
    <w:name w:val="203FAB2D6D7C490DBE3BCCE371794D1D1"/>
    <w:rsid w:val="00C863C5"/>
    <w:pPr>
      <w:ind w:left="720"/>
      <w:contextualSpacing/>
    </w:pPr>
    <w:rPr>
      <w:rFonts w:eastAsia="Times" w:cs="Calibri (Body)"/>
      <w:color w:val="000000" w:themeColor="text1"/>
    </w:rPr>
  </w:style>
  <w:style w:type="paragraph" w:customStyle="1" w:styleId="03EE3379A1BA445699EF6C14FCB2397A1">
    <w:name w:val="03EE3379A1BA445699EF6C14FCB2397A1"/>
    <w:rsid w:val="00C863C5"/>
    <w:pPr>
      <w:ind w:left="720"/>
      <w:contextualSpacing/>
    </w:pPr>
    <w:rPr>
      <w:rFonts w:eastAsia="Times" w:cs="Calibri (Body)"/>
      <w:color w:val="000000" w:themeColor="text1"/>
    </w:rPr>
  </w:style>
  <w:style w:type="paragraph" w:customStyle="1" w:styleId="8B43F7D2A7D2418FA8D6DC848A78EECB1">
    <w:name w:val="8B43F7D2A7D2418FA8D6DC848A78EECB1"/>
    <w:rsid w:val="00C863C5"/>
    <w:pPr>
      <w:ind w:left="720"/>
      <w:contextualSpacing/>
    </w:pPr>
    <w:rPr>
      <w:rFonts w:eastAsia="Times" w:cs="Calibri (Body)"/>
      <w:color w:val="000000" w:themeColor="text1"/>
    </w:rPr>
  </w:style>
  <w:style w:type="paragraph" w:customStyle="1" w:styleId="CF9F3A2530826D419E54CEF60DEF39E61">
    <w:name w:val="CF9F3A2530826D419E54CEF60DEF39E61"/>
    <w:rsid w:val="00C863C5"/>
    <w:pPr>
      <w:ind w:left="720"/>
      <w:contextualSpacing/>
    </w:pPr>
    <w:rPr>
      <w:rFonts w:eastAsia="Times" w:cs="Calibri (Body)"/>
      <w:color w:val="000000" w:themeColor="text1"/>
    </w:rPr>
  </w:style>
  <w:style w:type="paragraph" w:customStyle="1" w:styleId="7EFAB539D92D134BA74BF41D437B32271">
    <w:name w:val="7EFAB539D92D134BA74BF41D437B32271"/>
    <w:rsid w:val="00C863C5"/>
    <w:pPr>
      <w:ind w:left="720"/>
      <w:contextualSpacing/>
    </w:pPr>
    <w:rPr>
      <w:rFonts w:eastAsia="Times" w:cs="Calibri (Body)"/>
      <w:color w:val="000000" w:themeColor="text1"/>
    </w:rPr>
  </w:style>
  <w:style w:type="paragraph" w:customStyle="1" w:styleId="FA4302C47376B64EB37F5EF54228B8FA1">
    <w:name w:val="FA4302C47376B64EB37F5EF54228B8FA1"/>
    <w:rsid w:val="00C863C5"/>
    <w:pPr>
      <w:ind w:left="720"/>
      <w:contextualSpacing/>
    </w:pPr>
    <w:rPr>
      <w:rFonts w:eastAsia="Times" w:cs="Calibri (Body)"/>
      <w:color w:val="000000" w:themeColor="text1"/>
    </w:rPr>
  </w:style>
  <w:style w:type="paragraph" w:customStyle="1" w:styleId="47D8E4CF72CC01468E7AA31A2CAAE0591">
    <w:name w:val="47D8E4CF72CC01468E7AA31A2CAAE0591"/>
    <w:rsid w:val="00C863C5"/>
    <w:pPr>
      <w:ind w:left="720"/>
      <w:contextualSpacing/>
    </w:pPr>
    <w:rPr>
      <w:rFonts w:eastAsia="Times" w:cs="Calibri (Body)"/>
      <w:color w:val="000000" w:themeColor="text1"/>
    </w:rPr>
  </w:style>
  <w:style w:type="paragraph" w:customStyle="1" w:styleId="E8A37383A177F94A9426E4124A0D1F681">
    <w:name w:val="E8A37383A177F94A9426E4124A0D1F681"/>
    <w:rsid w:val="00C863C5"/>
    <w:pPr>
      <w:ind w:left="720"/>
      <w:contextualSpacing/>
    </w:pPr>
    <w:rPr>
      <w:rFonts w:eastAsia="Times" w:cs="Calibri (Body)"/>
      <w:color w:val="000000" w:themeColor="text1"/>
    </w:rPr>
  </w:style>
  <w:style w:type="paragraph" w:customStyle="1" w:styleId="C58687ABA6B85E46980DA5895C64F3E31">
    <w:name w:val="C58687ABA6B85E46980DA5895C64F3E31"/>
    <w:rsid w:val="00C863C5"/>
    <w:pPr>
      <w:ind w:left="720"/>
      <w:contextualSpacing/>
    </w:pPr>
    <w:rPr>
      <w:rFonts w:eastAsia="Times" w:cs="Calibri (Body)"/>
      <w:color w:val="000000" w:themeColor="text1"/>
    </w:rPr>
  </w:style>
  <w:style w:type="paragraph" w:customStyle="1" w:styleId="237DE9C4808C493F8DB9A918A729B5C41">
    <w:name w:val="237DE9C4808C493F8DB9A918A729B5C41"/>
    <w:rsid w:val="00C863C5"/>
    <w:pPr>
      <w:ind w:left="720"/>
      <w:contextualSpacing/>
    </w:pPr>
    <w:rPr>
      <w:rFonts w:eastAsia="Times" w:cs="Calibri (Body)"/>
      <w:color w:val="000000" w:themeColor="text1"/>
    </w:rPr>
  </w:style>
  <w:style w:type="paragraph" w:customStyle="1" w:styleId="1ACF53D3930F4D08AA4ABE6964A754B81">
    <w:name w:val="1ACF53D3930F4D08AA4ABE6964A754B81"/>
    <w:rsid w:val="00C863C5"/>
    <w:pPr>
      <w:ind w:left="720"/>
      <w:contextualSpacing/>
    </w:pPr>
    <w:rPr>
      <w:rFonts w:eastAsia="Times" w:cs="Calibri (Body)"/>
      <w:color w:val="000000" w:themeColor="text1"/>
    </w:rPr>
  </w:style>
  <w:style w:type="paragraph" w:customStyle="1" w:styleId="48E3176420874747B75BE7F0DA763C211">
    <w:name w:val="48E3176420874747B75BE7F0DA763C211"/>
    <w:rsid w:val="00C863C5"/>
    <w:pPr>
      <w:ind w:left="720"/>
      <w:contextualSpacing/>
    </w:pPr>
    <w:rPr>
      <w:rFonts w:eastAsia="Times" w:cs="Calibri (Body)"/>
      <w:color w:val="000000" w:themeColor="text1"/>
    </w:rPr>
  </w:style>
  <w:style w:type="paragraph" w:customStyle="1" w:styleId="046AF88CEBB94847BB1BF1F04F72D2CA1">
    <w:name w:val="046AF88CEBB94847BB1BF1F04F72D2CA1"/>
    <w:rsid w:val="00C863C5"/>
    <w:pPr>
      <w:ind w:left="720"/>
      <w:contextualSpacing/>
    </w:pPr>
    <w:rPr>
      <w:rFonts w:eastAsia="Times" w:cs="Calibri (Body)"/>
      <w:color w:val="000000" w:themeColor="text1"/>
    </w:rPr>
  </w:style>
  <w:style w:type="paragraph" w:customStyle="1" w:styleId="DC73D6CB02494B16B23B4DF65A32265B1">
    <w:name w:val="DC73D6CB02494B16B23B4DF65A32265B1"/>
    <w:rsid w:val="00C863C5"/>
    <w:pPr>
      <w:ind w:left="720"/>
      <w:contextualSpacing/>
    </w:pPr>
    <w:rPr>
      <w:rFonts w:eastAsia="Times" w:cs="Calibri (Body)"/>
      <w:color w:val="000000" w:themeColor="text1"/>
    </w:rPr>
  </w:style>
  <w:style w:type="paragraph" w:customStyle="1" w:styleId="1568C5218DBC45DDAB9E28A2682A40111">
    <w:name w:val="1568C5218DBC45DDAB9E28A2682A40111"/>
    <w:rsid w:val="00C863C5"/>
    <w:pPr>
      <w:ind w:left="720"/>
      <w:contextualSpacing/>
    </w:pPr>
    <w:rPr>
      <w:rFonts w:eastAsia="Times" w:cs="Calibri (Body)"/>
      <w:color w:val="000000" w:themeColor="text1"/>
    </w:rPr>
  </w:style>
  <w:style w:type="paragraph" w:customStyle="1" w:styleId="03FB08F915BF433A8C4EE8448B185C621">
    <w:name w:val="03FB08F915BF433A8C4EE8448B185C621"/>
    <w:rsid w:val="00C863C5"/>
    <w:pPr>
      <w:ind w:left="720"/>
      <w:contextualSpacing/>
    </w:pPr>
    <w:rPr>
      <w:rFonts w:eastAsia="Times" w:cs="Calibri (Body)"/>
      <w:color w:val="000000" w:themeColor="text1"/>
    </w:rPr>
  </w:style>
  <w:style w:type="paragraph" w:customStyle="1" w:styleId="5DA9282D5C95411FB80A881637CD848A1">
    <w:name w:val="5DA9282D5C95411FB80A881637CD848A1"/>
    <w:rsid w:val="00C863C5"/>
    <w:pPr>
      <w:ind w:left="720"/>
      <w:contextualSpacing/>
    </w:pPr>
    <w:rPr>
      <w:rFonts w:eastAsia="Times" w:cs="Calibri (Body)"/>
      <w:color w:val="000000" w:themeColor="text1"/>
    </w:rPr>
  </w:style>
  <w:style w:type="paragraph" w:customStyle="1" w:styleId="C3C3BAC10F5C4E67824D0F9D0592E7751">
    <w:name w:val="C3C3BAC10F5C4E67824D0F9D0592E7751"/>
    <w:rsid w:val="00C863C5"/>
    <w:pPr>
      <w:ind w:left="720"/>
      <w:contextualSpacing/>
    </w:pPr>
    <w:rPr>
      <w:rFonts w:eastAsia="Times" w:cs="Calibri (Body)"/>
      <w:color w:val="000000" w:themeColor="text1"/>
    </w:rPr>
  </w:style>
  <w:style w:type="paragraph" w:customStyle="1" w:styleId="7E7497A9BAB74A028E383F28AC37DCAF1">
    <w:name w:val="7E7497A9BAB74A028E383F28AC37DCAF1"/>
    <w:rsid w:val="00C863C5"/>
    <w:pPr>
      <w:ind w:left="720"/>
      <w:contextualSpacing/>
    </w:pPr>
    <w:rPr>
      <w:rFonts w:eastAsia="Times" w:cs="Calibri (Body)"/>
      <w:color w:val="000000" w:themeColor="text1"/>
    </w:rPr>
  </w:style>
  <w:style w:type="paragraph" w:customStyle="1" w:styleId="FA3B8336382D449FA0A5B8AA3E36D9A21">
    <w:name w:val="FA3B8336382D449FA0A5B8AA3E36D9A21"/>
    <w:rsid w:val="00C863C5"/>
    <w:pPr>
      <w:ind w:left="720"/>
      <w:contextualSpacing/>
    </w:pPr>
    <w:rPr>
      <w:rFonts w:eastAsia="Times" w:cs="Calibri (Body)"/>
      <w:color w:val="000000" w:themeColor="text1"/>
    </w:rPr>
  </w:style>
  <w:style w:type="paragraph" w:customStyle="1" w:styleId="79B1DA29D4804E18B89EBA46381F7EED1">
    <w:name w:val="79B1DA29D4804E18B89EBA46381F7EED1"/>
    <w:rsid w:val="00C863C5"/>
    <w:pPr>
      <w:ind w:left="720"/>
      <w:contextualSpacing/>
    </w:pPr>
    <w:rPr>
      <w:rFonts w:eastAsia="Times" w:cs="Calibri (Body)"/>
      <w:color w:val="000000" w:themeColor="text1"/>
    </w:rPr>
  </w:style>
  <w:style w:type="paragraph" w:customStyle="1" w:styleId="23565537EBC24BDEA5A1A0371C6A6F14">
    <w:name w:val="23565537EBC24BDEA5A1A0371C6A6F14"/>
    <w:rsid w:val="00AD061B"/>
    <w:pPr>
      <w:spacing w:after="160" w:line="278" w:lineRule="auto"/>
    </w:pPr>
    <w:rPr>
      <w:kern w:val="2"/>
      <w:lang w:val="en-IN" w:eastAsia="en-IN"/>
      <w14:ligatures w14:val="standardContextual"/>
    </w:rPr>
  </w:style>
  <w:style w:type="paragraph" w:customStyle="1" w:styleId="253762D46D3D4078B76E2A7A2FEEA9D5">
    <w:name w:val="253762D46D3D4078B76E2A7A2FEEA9D5"/>
    <w:rsid w:val="00AD061B"/>
    <w:pPr>
      <w:spacing w:after="160" w:line="278" w:lineRule="auto"/>
    </w:pPr>
    <w:rPr>
      <w:kern w:val="2"/>
      <w:lang w:val="en-IN" w:eastAsia="en-I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JournalScript">
  <a:themeElements>
    <a:clrScheme name="JournalScript">
      <a:dk1>
        <a:sysClr val="windowText" lastClr="000000"/>
      </a:dk1>
      <a:lt1>
        <a:srgbClr val="FFFF99"/>
      </a:lt1>
      <a:dk2>
        <a:srgbClr val="1F497D"/>
      </a:dk2>
      <a:lt2>
        <a:srgbClr val="CCFF99"/>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ct:contentTypeSchema xmlns:ct="http://schemas.microsoft.com/office/2006/metadata/contentType" xmlns:ma="http://schemas.microsoft.com/office/2006/metadata/properties/metaAttributes" ct:_="" ma:_="" ma:contentTypeName="Document" ma:contentTypeID="0x010100CA07543F792BD44CB55B1F914787B65D" ma:contentTypeVersion="19" ma:contentTypeDescription="Create a new document." ma:contentTypeScope="" ma:versionID="29fb2d0bfd4d45be9e1159a2d7e23bbf">
  <xsd:schema xmlns:xsd="http://www.w3.org/2001/XMLSchema" xmlns:xs="http://www.w3.org/2001/XMLSchema" xmlns:p="http://schemas.microsoft.com/office/2006/metadata/properties" xmlns:ns1="http://schemas.microsoft.com/sharepoint/v3" xmlns:ns2="d5159f0c-9bb8-4314-9033-066a3598dd2e" xmlns:ns3="447ae8a3-619c-4316-9d55-101d7a2e4e38" targetNamespace="http://schemas.microsoft.com/office/2006/metadata/properties" ma:root="true" ma:fieldsID="a5f2fef05299b9556377a7d335e8c5c2" ns1:_="" ns2:_="" ns3:_="">
    <xsd:import namespace="http://schemas.microsoft.com/sharepoint/v3"/>
    <xsd:import namespace="d5159f0c-9bb8-4314-9033-066a3598dd2e"/>
    <xsd:import namespace="447ae8a3-619c-4316-9d55-101d7a2e4e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159f0c-9bb8-4314-9033-066a3598d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1904d0a-61a1-4684-a764-9f6075688487"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7ae8a3-619c-4316-9d55-101d7a2e4e3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bc4da7-8f83-4cd4-b3eb-fe78ebc85ea4}" ma:internalName="TaxCatchAll" ma:showField="CatchAllData" ma:web="447ae8a3-619c-4316-9d55-101d7a2e4e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d5159f0c-9bb8-4314-9033-066a3598dd2e">
      <Terms xmlns="http://schemas.microsoft.com/office/infopath/2007/PartnerControls"/>
    </lcf76f155ced4ddcb4097134ff3c332f>
    <TaxCatchAll xmlns="447ae8a3-619c-4316-9d55-101d7a2e4e38" xsi:nil="true"/>
  </documentManagement>
</p:properties>
</file>

<file path=customXml/itemProps1.xml><?xml version="1.0" encoding="utf-8"?>
<ds:datastoreItem xmlns:ds="http://schemas.openxmlformats.org/officeDocument/2006/customXml" ds:itemID="{6B97F7C4-ABC5-4E41-BDA4-CF434D52E983}">
  <ds:schemaRefs>
    <ds:schemaRef ds:uri="http://schemas.openxmlformats.org/officeDocument/2006/bibliography"/>
  </ds:schemaRefs>
</ds:datastoreItem>
</file>

<file path=customXml/itemProps2.xml><?xml version="1.0" encoding="utf-8"?>
<ds:datastoreItem xmlns:ds="http://schemas.openxmlformats.org/officeDocument/2006/customXml" ds:itemID="{D305AA59-7570-4484-9656-E45B993C3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159f0c-9bb8-4314-9033-066a3598dd2e"/>
    <ds:schemaRef ds:uri="447ae8a3-619c-4316-9d55-101d7a2e4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95AC3F-B904-40A8-A9AF-36C84D6B24DD}">
  <ds:schemaRefs>
    <ds:schemaRef ds:uri="http://schemas.microsoft.com/sharepoint/v3/contenttype/forms"/>
  </ds:schemaRefs>
</ds:datastoreItem>
</file>

<file path=customXml/itemProps4.xml><?xml version="1.0" encoding="utf-8"?>
<ds:datastoreItem xmlns:ds="http://schemas.openxmlformats.org/officeDocument/2006/customXml" ds:itemID="{C12EB367-5EB0-457F-BAC8-A11B12F34941}">
  <ds:schemaRefs>
    <ds:schemaRef ds:uri="http://schemas.microsoft.com/office/2006/metadata/properties"/>
    <ds:schemaRef ds:uri="http://schemas.microsoft.com/office/infopath/2007/PartnerControls"/>
    <ds:schemaRef ds:uri="http://schemas.microsoft.com/sharepoint/v3"/>
    <ds:schemaRef ds:uri="d5159f0c-9bb8-4314-9033-066a3598dd2e"/>
    <ds:schemaRef ds:uri="447ae8a3-619c-4316-9d55-101d7a2e4e3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3281</Words>
  <Characters>18704</Characters>
  <Application>Microsoft Office Word</Application>
  <DocSecurity>0</DocSecurity>
  <Lines>155</Lines>
  <Paragraphs>43</Paragraphs>
  <ScaleCrop>false</ScaleCrop>
  <Company>UC Irvine</Company>
  <LinksUpToDate>false</LinksUpToDate>
  <CharactersWithSpaces>21942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Title of</dc:title>
  <dc:subject/>
  <dc:creator>Microsoft Office User</dc:creator>
  <cp:keywords/>
  <dc:description/>
  <cp:lastModifiedBy>Marina Cunquero</cp:lastModifiedBy>
  <cp:revision>2</cp:revision>
  <dcterms:created xsi:type="dcterms:W3CDTF">2025-05-30T12:16:00Z</dcterms:created>
  <dcterms:modified xsi:type="dcterms:W3CDTF">2025-05-30T12:16:00Z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ca3e8e9f14548a99eeeb5112a84d488dbdf38e00a0a7fb97592105a0f8f41cd1</vt:lpwstr>
  </property>
  <property fmtid="{D5CDD505-2E9C-101B-9397-08002B2CF9AE}" pid="3" name="ContentTypeId">
    <vt:lpwstr>0x010100CA07543F792BD44CB55B1F914787B65D</vt:lpwstr>
  </property>
  <property fmtid="{D5CDD505-2E9C-101B-9397-08002B2CF9AE}" pid="4" name="MediaServiceImageTags">
    <vt:lpwstr/>
  </property>
</Properties>
</file>