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055D2" w14:textId="32E735AB" w:rsidR="004E0C5A" w:rsidRPr="00B07A3B" w:rsidRDefault="004E0C5A" w:rsidP="004E0C5A">
      <w:pPr>
        <w:outlineLvl w:val="0"/>
        <w:rPr>
          <w:rFonts w:asciiTheme="minorHAnsi" w:eastAsia="Times New Roman" w:hAnsiTheme="minorHAnsi" w:cstheme="minorHAnsi"/>
          <w:b/>
          <w:szCs w:val="24"/>
        </w:rPr>
      </w:pPr>
      <w:r w:rsidRPr="00B07A3B">
        <w:rPr>
          <w:rFonts w:asciiTheme="minorHAnsi" w:eastAsia="Times New Roman" w:hAnsiTheme="minorHAnsi" w:cstheme="minorHAnsi"/>
          <w:b/>
          <w:szCs w:val="24"/>
        </w:rPr>
        <w:t xml:space="preserve">Submission ID #:  </w:t>
      </w:r>
      <w:r w:rsidR="0090176A">
        <w:rPr>
          <w:rFonts w:asciiTheme="minorHAnsi" w:eastAsia="Times New Roman" w:hAnsiTheme="minorHAnsi" w:cstheme="minorHAnsi"/>
          <w:b/>
          <w:szCs w:val="24"/>
        </w:rPr>
        <w:t>62547</w:t>
      </w:r>
    </w:p>
    <w:p w14:paraId="2F6924E5" w14:textId="66870ECB" w:rsidR="004E0C5A" w:rsidRDefault="004E0C5A" w:rsidP="004E0C5A">
      <w:pPr>
        <w:outlineLvl w:val="0"/>
        <w:rPr>
          <w:rFonts w:asciiTheme="minorHAnsi" w:eastAsia="Times New Roman" w:hAnsiTheme="minorHAnsi" w:cstheme="minorHAnsi"/>
          <w:b/>
          <w:szCs w:val="24"/>
        </w:rPr>
      </w:pPr>
      <w:r w:rsidRPr="00B07A3B">
        <w:rPr>
          <w:rFonts w:asciiTheme="minorHAnsi" w:eastAsia="Times New Roman" w:hAnsiTheme="minorHAnsi" w:cstheme="minorHAnsi"/>
          <w:b/>
          <w:szCs w:val="24"/>
        </w:rPr>
        <w:t xml:space="preserve">Scriptwriter Name: </w:t>
      </w:r>
      <w:proofErr w:type="spellStart"/>
      <w:r w:rsidR="00F4086C" w:rsidRPr="00F4086C">
        <w:rPr>
          <w:rFonts w:asciiTheme="minorHAnsi" w:eastAsia="Times New Roman" w:hAnsiTheme="minorHAnsi" w:cstheme="minorHAnsi"/>
          <w:b/>
          <w:szCs w:val="24"/>
        </w:rPr>
        <w:t>Domnic</w:t>
      </w:r>
      <w:proofErr w:type="spellEnd"/>
      <w:r w:rsidR="00F4086C" w:rsidRPr="00F4086C">
        <w:rPr>
          <w:rFonts w:asciiTheme="minorHAnsi" w:eastAsia="Times New Roman" w:hAnsiTheme="minorHAnsi" w:cstheme="minorHAnsi"/>
          <w:b/>
          <w:szCs w:val="24"/>
        </w:rPr>
        <w:t xml:space="preserve"> Colvin</w:t>
      </w:r>
    </w:p>
    <w:p w14:paraId="1B0645BB" w14:textId="638539F2" w:rsidR="005463CB" w:rsidRPr="00B07A3B" w:rsidDel="00A12F8F" w:rsidRDefault="005463CB" w:rsidP="004E0C5A">
      <w:pPr>
        <w:outlineLvl w:val="0"/>
        <w:rPr>
          <w:rFonts w:asciiTheme="minorHAnsi" w:eastAsia="Times New Roman" w:hAnsiTheme="minorHAnsi" w:cstheme="minorHAnsi"/>
          <w:b/>
          <w:szCs w:val="24"/>
        </w:rPr>
      </w:pPr>
      <w:r>
        <w:rPr>
          <w:rFonts w:asciiTheme="minorHAnsi" w:eastAsia="Times New Roman" w:hAnsiTheme="minorHAnsi" w:cstheme="minorHAnsi"/>
          <w:b/>
          <w:szCs w:val="24"/>
        </w:rPr>
        <w:t>Supervisor Name: Anastasia Gomez</w:t>
      </w:r>
    </w:p>
    <w:p w14:paraId="6FB9233B" w14:textId="501BD643" w:rsidR="004E0C5A" w:rsidRPr="00B07A3B" w:rsidRDefault="004E0C5A" w:rsidP="004E0C5A">
      <w:pPr>
        <w:outlineLvl w:val="0"/>
        <w:rPr>
          <w:rFonts w:asciiTheme="minorHAnsi" w:eastAsia="Times New Roman" w:hAnsiTheme="minorHAnsi" w:cstheme="minorHAnsi"/>
          <w:b/>
          <w:szCs w:val="24"/>
        </w:rPr>
      </w:pPr>
      <w:r w:rsidRPr="00B07A3B">
        <w:rPr>
          <w:rFonts w:asciiTheme="minorHAnsi" w:eastAsia="Times New Roman" w:hAnsiTheme="minorHAnsi" w:cstheme="minorHAnsi"/>
          <w:b/>
          <w:szCs w:val="24"/>
        </w:rPr>
        <w:t>Project Page Link:</w:t>
      </w:r>
      <w:r w:rsidR="00F60C18">
        <w:rPr>
          <w:rFonts w:asciiTheme="minorHAnsi" w:eastAsia="Times New Roman" w:hAnsiTheme="minorHAnsi" w:cstheme="minorHAnsi"/>
          <w:b/>
          <w:szCs w:val="24"/>
        </w:rPr>
        <w:t xml:space="preserve"> </w:t>
      </w:r>
      <w:hyperlink r:id="rId7" w:tgtFrame="_blank" w:history="1">
        <w:r w:rsidR="0090176A"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https://www.jove.com/account/file-uploader?src=19076883</w:t>
        </w:r>
      </w:hyperlink>
    </w:p>
    <w:p w14:paraId="2C89778F" w14:textId="77777777" w:rsidR="004E0C5A" w:rsidRPr="00B07A3B" w:rsidRDefault="004E0C5A" w:rsidP="004E0C5A">
      <w:pPr>
        <w:outlineLvl w:val="0"/>
        <w:rPr>
          <w:rFonts w:asciiTheme="minorHAnsi" w:eastAsia="Times New Roman" w:hAnsiTheme="minorHAnsi" w:cstheme="minorHAnsi"/>
          <w:b/>
          <w:szCs w:val="24"/>
        </w:rPr>
      </w:pPr>
    </w:p>
    <w:p w14:paraId="30BC7CCC" w14:textId="77FA0275" w:rsidR="004E0C5A" w:rsidRPr="00B07A3B" w:rsidRDefault="004E0C5A" w:rsidP="004E0C5A">
      <w:pPr>
        <w:outlineLvl w:val="0"/>
        <w:rPr>
          <w:rFonts w:asciiTheme="minorHAnsi" w:eastAsia="Times New Roman" w:hAnsiTheme="minorHAnsi" w:cstheme="minorHAnsi"/>
          <w:b/>
          <w:szCs w:val="24"/>
        </w:rPr>
      </w:pPr>
      <w:r w:rsidRPr="00B07A3B">
        <w:rPr>
          <w:rFonts w:asciiTheme="minorHAnsi" w:eastAsia="Times New Roman" w:hAnsiTheme="minorHAnsi" w:cstheme="minorHAnsi"/>
          <w:b/>
          <w:sz w:val="32"/>
          <w:szCs w:val="32"/>
        </w:rPr>
        <w:t>Title</w:t>
      </w:r>
      <w:r w:rsidRPr="0090176A">
        <w:rPr>
          <w:rFonts w:asciiTheme="minorHAnsi" w:eastAsia="Times New Roman" w:hAnsiTheme="minorHAnsi" w:cstheme="minorHAnsi"/>
          <w:b/>
          <w:sz w:val="32"/>
          <w:szCs w:val="32"/>
        </w:rPr>
        <w:t xml:space="preserve">:  </w:t>
      </w:r>
      <w:r w:rsidR="0090176A" w:rsidRPr="0090176A">
        <w:rPr>
          <w:rFonts w:asciiTheme="minorHAnsi" w:eastAsia="Times New Roman" w:hAnsiTheme="minorHAnsi" w:cstheme="minorHAnsi"/>
          <w:b/>
          <w:sz w:val="32"/>
          <w:szCs w:val="32"/>
        </w:rPr>
        <w:t xml:space="preserve">Capturing Actively Produced Microbial Volatile Organic Compounds from Human-associated Samples </w:t>
      </w:r>
      <w:r w:rsidR="00623D2A" w:rsidRPr="0090176A">
        <w:rPr>
          <w:rFonts w:asciiTheme="minorHAnsi" w:eastAsia="Times New Roman" w:hAnsiTheme="minorHAnsi" w:cstheme="minorHAnsi"/>
          <w:b/>
          <w:sz w:val="32"/>
          <w:szCs w:val="32"/>
        </w:rPr>
        <w:t>with</w:t>
      </w:r>
      <w:r w:rsidR="0090176A" w:rsidRPr="0090176A">
        <w:rPr>
          <w:rFonts w:asciiTheme="minorHAnsi" w:eastAsia="Times New Roman" w:hAnsiTheme="minorHAnsi" w:cstheme="minorHAnsi"/>
          <w:b/>
          <w:sz w:val="32"/>
          <w:szCs w:val="32"/>
        </w:rPr>
        <w:t xml:space="preserve"> Vacuum-assisted Sorbent Extraction</w:t>
      </w:r>
    </w:p>
    <w:p w14:paraId="4A0C5B67" w14:textId="77777777" w:rsidR="004E0C5A" w:rsidRPr="00B07A3B" w:rsidRDefault="004E0C5A" w:rsidP="004E0C5A">
      <w:pPr>
        <w:outlineLvl w:val="0"/>
        <w:rPr>
          <w:rFonts w:asciiTheme="minorHAnsi" w:eastAsia="Times New Roman" w:hAnsiTheme="minorHAnsi" w:cstheme="minorHAnsi"/>
          <w:b/>
          <w:szCs w:val="24"/>
        </w:rPr>
      </w:pPr>
    </w:p>
    <w:p w14:paraId="571B4839" w14:textId="7294C424" w:rsidR="00EC3C46" w:rsidRDefault="00EC3C46" w:rsidP="00EC3C46">
      <w:pPr>
        <w:outlineLvl w:val="0"/>
        <w:rPr>
          <w:rFonts w:asciiTheme="minorHAnsi" w:eastAsia="Times New Roman" w:hAnsiTheme="minorHAnsi" w:cstheme="minorHAnsi"/>
          <w:b/>
          <w:sz w:val="28"/>
          <w:szCs w:val="28"/>
        </w:rPr>
      </w:pPr>
      <w:r w:rsidRPr="00B07A3B">
        <w:rPr>
          <w:rFonts w:asciiTheme="minorHAnsi" w:eastAsia="Times New Roman" w:hAnsiTheme="minorHAnsi" w:cstheme="minorHAnsi"/>
          <w:b/>
          <w:sz w:val="28"/>
          <w:szCs w:val="28"/>
        </w:rPr>
        <w:t xml:space="preserve">Authors and Affiliations: </w:t>
      </w:r>
    </w:p>
    <w:p w14:paraId="29ACC912" w14:textId="77777777" w:rsidR="009023DC" w:rsidRPr="009023DC" w:rsidRDefault="009023DC" w:rsidP="009023DC">
      <w:pPr>
        <w:outlineLvl w:val="0"/>
        <w:rPr>
          <w:rFonts w:asciiTheme="minorHAnsi" w:eastAsia="Times New Roman" w:hAnsiTheme="minorHAnsi" w:cstheme="minorHAnsi"/>
          <w:bCs/>
          <w:szCs w:val="24"/>
        </w:rPr>
      </w:pPr>
      <w:r w:rsidRPr="009023DC">
        <w:rPr>
          <w:rFonts w:asciiTheme="minorHAnsi" w:eastAsia="Times New Roman" w:hAnsiTheme="minorHAnsi" w:cstheme="minorHAnsi"/>
          <w:bCs/>
          <w:szCs w:val="24"/>
        </w:rPr>
        <w:t>Joann Phan</w:t>
      </w:r>
      <w:r w:rsidRPr="009023DC">
        <w:rPr>
          <w:rFonts w:asciiTheme="minorHAnsi" w:eastAsia="Times New Roman" w:hAnsiTheme="minorHAnsi" w:cstheme="minorHAnsi"/>
          <w:bCs/>
          <w:szCs w:val="24"/>
          <w:vertAlign w:val="superscript"/>
        </w:rPr>
        <w:t>1</w:t>
      </w:r>
      <w:r w:rsidRPr="009023DC">
        <w:rPr>
          <w:rFonts w:asciiTheme="minorHAnsi" w:eastAsia="Times New Roman" w:hAnsiTheme="minorHAnsi" w:cstheme="minorHAnsi"/>
          <w:bCs/>
          <w:szCs w:val="24"/>
        </w:rPr>
        <w:t xml:space="preserve">, Joseph </w:t>
      </w:r>
      <w:proofErr w:type="spellStart"/>
      <w:r w:rsidRPr="009023DC">
        <w:rPr>
          <w:rFonts w:asciiTheme="minorHAnsi" w:eastAsia="Times New Roman" w:hAnsiTheme="minorHAnsi" w:cstheme="minorHAnsi"/>
          <w:bCs/>
          <w:szCs w:val="24"/>
        </w:rPr>
        <w:t>Kapcia</w:t>
      </w:r>
      <w:proofErr w:type="spellEnd"/>
      <w:r w:rsidRPr="009023DC">
        <w:rPr>
          <w:rFonts w:asciiTheme="minorHAnsi" w:eastAsia="Times New Roman" w:hAnsiTheme="minorHAnsi" w:cstheme="minorHAnsi"/>
          <w:bCs/>
          <w:szCs w:val="24"/>
        </w:rPr>
        <w:t xml:space="preserve"> III</w:t>
      </w:r>
      <w:r w:rsidRPr="009023DC">
        <w:rPr>
          <w:rFonts w:asciiTheme="minorHAnsi" w:eastAsia="Times New Roman" w:hAnsiTheme="minorHAnsi" w:cstheme="minorHAnsi"/>
          <w:bCs/>
          <w:szCs w:val="24"/>
          <w:vertAlign w:val="superscript"/>
        </w:rPr>
        <w:t>1</w:t>
      </w:r>
      <w:r w:rsidRPr="009023DC">
        <w:rPr>
          <w:rFonts w:asciiTheme="minorHAnsi" w:eastAsia="Times New Roman" w:hAnsiTheme="minorHAnsi" w:cstheme="minorHAnsi"/>
          <w:bCs/>
          <w:szCs w:val="24"/>
        </w:rPr>
        <w:t>, Cynthia I. Rodriguez</w:t>
      </w:r>
      <w:r w:rsidRPr="009023DC">
        <w:rPr>
          <w:rFonts w:asciiTheme="minorHAnsi" w:eastAsia="Times New Roman" w:hAnsiTheme="minorHAnsi" w:cstheme="minorHAnsi"/>
          <w:bCs/>
          <w:szCs w:val="24"/>
          <w:vertAlign w:val="superscript"/>
        </w:rPr>
        <w:t>2</w:t>
      </w:r>
      <w:r w:rsidRPr="009023DC">
        <w:rPr>
          <w:rFonts w:asciiTheme="minorHAnsi" w:eastAsia="Times New Roman" w:hAnsiTheme="minorHAnsi" w:cstheme="minorHAnsi"/>
          <w:bCs/>
          <w:szCs w:val="24"/>
        </w:rPr>
        <w:t>, Victoria L. Vogel</w:t>
      </w:r>
      <w:r w:rsidRPr="009023DC">
        <w:rPr>
          <w:rFonts w:asciiTheme="minorHAnsi" w:eastAsia="Times New Roman" w:hAnsiTheme="minorHAnsi" w:cstheme="minorHAnsi"/>
          <w:bCs/>
          <w:szCs w:val="24"/>
          <w:vertAlign w:val="superscript"/>
        </w:rPr>
        <w:t>3</w:t>
      </w:r>
      <w:r w:rsidRPr="009023DC">
        <w:rPr>
          <w:rFonts w:asciiTheme="minorHAnsi" w:eastAsia="Times New Roman" w:hAnsiTheme="minorHAnsi" w:cstheme="minorHAnsi"/>
          <w:bCs/>
          <w:szCs w:val="24"/>
        </w:rPr>
        <w:t>, Daniel B Cardin</w:t>
      </w:r>
      <w:r w:rsidRPr="009023DC">
        <w:rPr>
          <w:rFonts w:asciiTheme="minorHAnsi" w:eastAsia="Times New Roman" w:hAnsiTheme="minorHAnsi" w:cstheme="minorHAnsi"/>
          <w:bCs/>
          <w:szCs w:val="24"/>
          <w:vertAlign w:val="superscript"/>
        </w:rPr>
        <w:t>3</w:t>
      </w:r>
      <w:r w:rsidRPr="009023DC">
        <w:rPr>
          <w:rFonts w:asciiTheme="minorHAnsi" w:eastAsia="Times New Roman" w:hAnsiTheme="minorHAnsi" w:cstheme="minorHAnsi"/>
          <w:bCs/>
          <w:szCs w:val="24"/>
        </w:rPr>
        <w:t>, Sage J. B. Dunham</w:t>
      </w:r>
      <w:r w:rsidRPr="009023DC">
        <w:rPr>
          <w:rFonts w:asciiTheme="minorHAnsi" w:eastAsia="Times New Roman" w:hAnsiTheme="minorHAnsi" w:cstheme="minorHAnsi"/>
          <w:bCs/>
          <w:szCs w:val="24"/>
          <w:vertAlign w:val="superscript"/>
        </w:rPr>
        <w:t>3</w:t>
      </w:r>
      <w:r w:rsidRPr="009023DC">
        <w:rPr>
          <w:rFonts w:asciiTheme="minorHAnsi" w:eastAsia="Times New Roman" w:hAnsiTheme="minorHAnsi" w:cstheme="minorHAnsi"/>
          <w:bCs/>
          <w:szCs w:val="24"/>
        </w:rPr>
        <w:t>, Katrine Whiteson</w:t>
      </w:r>
      <w:r w:rsidRPr="009023DC">
        <w:rPr>
          <w:rFonts w:asciiTheme="minorHAnsi" w:eastAsia="Times New Roman" w:hAnsiTheme="minorHAnsi" w:cstheme="minorHAnsi"/>
          <w:bCs/>
          <w:szCs w:val="24"/>
          <w:vertAlign w:val="superscript"/>
        </w:rPr>
        <w:t>1</w:t>
      </w:r>
    </w:p>
    <w:p w14:paraId="5175C34D" w14:textId="2DD24202" w:rsidR="009023DC" w:rsidRDefault="009023DC" w:rsidP="009023DC">
      <w:pPr>
        <w:outlineLvl w:val="0"/>
        <w:rPr>
          <w:rFonts w:asciiTheme="minorHAnsi" w:eastAsia="Times New Roman" w:hAnsiTheme="minorHAnsi" w:cstheme="minorHAnsi"/>
          <w:bCs/>
          <w:szCs w:val="24"/>
        </w:rPr>
      </w:pPr>
      <w:r w:rsidRPr="009023DC">
        <w:rPr>
          <w:rFonts w:asciiTheme="minorHAnsi" w:eastAsia="Times New Roman" w:hAnsiTheme="minorHAnsi" w:cstheme="minorHAnsi"/>
          <w:bCs/>
          <w:szCs w:val="24"/>
          <w:vertAlign w:val="superscript"/>
        </w:rPr>
        <w:t>1</w:t>
      </w:r>
      <w:r w:rsidRPr="009023DC">
        <w:rPr>
          <w:rFonts w:asciiTheme="minorHAnsi" w:eastAsia="Times New Roman" w:hAnsiTheme="minorHAnsi" w:cstheme="minorHAnsi"/>
          <w:bCs/>
          <w:szCs w:val="24"/>
        </w:rPr>
        <w:t xml:space="preserve">Department of Molecular Biology and Biochemistry, University of California </w:t>
      </w:r>
    </w:p>
    <w:p w14:paraId="50E7FFB0" w14:textId="77777777" w:rsidR="009023DC" w:rsidRDefault="009023DC" w:rsidP="009023DC">
      <w:pPr>
        <w:outlineLvl w:val="0"/>
        <w:rPr>
          <w:rFonts w:asciiTheme="minorHAnsi" w:eastAsia="Times New Roman" w:hAnsiTheme="minorHAnsi" w:cstheme="minorHAnsi"/>
          <w:bCs/>
          <w:szCs w:val="24"/>
        </w:rPr>
      </w:pPr>
      <w:r w:rsidRPr="009023DC">
        <w:rPr>
          <w:rFonts w:asciiTheme="minorHAnsi" w:eastAsia="Times New Roman" w:hAnsiTheme="minorHAnsi" w:cstheme="minorHAnsi"/>
          <w:bCs/>
          <w:szCs w:val="24"/>
          <w:vertAlign w:val="superscript"/>
        </w:rPr>
        <w:t>2</w:t>
      </w:r>
      <w:r w:rsidRPr="009023DC">
        <w:rPr>
          <w:rFonts w:asciiTheme="minorHAnsi" w:eastAsia="Times New Roman" w:hAnsiTheme="minorHAnsi" w:cstheme="minorHAnsi"/>
          <w:bCs/>
          <w:szCs w:val="24"/>
        </w:rPr>
        <w:t>Department of Ecology and Evolutionary Biology, University of California</w:t>
      </w:r>
    </w:p>
    <w:p w14:paraId="5035899F" w14:textId="5CF3A5CE" w:rsidR="009023DC" w:rsidRDefault="009023DC" w:rsidP="009023DC">
      <w:pPr>
        <w:outlineLvl w:val="0"/>
        <w:rPr>
          <w:rFonts w:asciiTheme="minorHAnsi" w:eastAsia="Times New Roman" w:hAnsiTheme="minorHAnsi" w:cstheme="minorHAnsi"/>
          <w:bCs/>
          <w:szCs w:val="24"/>
        </w:rPr>
      </w:pPr>
      <w:r w:rsidRPr="009023DC">
        <w:rPr>
          <w:rFonts w:asciiTheme="minorHAnsi" w:eastAsia="Times New Roman" w:hAnsiTheme="minorHAnsi" w:cstheme="minorHAnsi"/>
          <w:bCs/>
          <w:szCs w:val="24"/>
          <w:vertAlign w:val="superscript"/>
        </w:rPr>
        <w:t>3</w:t>
      </w:r>
      <w:r w:rsidRPr="009023DC">
        <w:rPr>
          <w:rFonts w:asciiTheme="minorHAnsi" w:eastAsia="Times New Roman" w:hAnsiTheme="minorHAnsi" w:cstheme="minorHAnsi"/>
          <w:bCs/>
          <w:szCs w:val="24"/>
        </w:rPr>
        <w:t>Entech Instruments Inc.</w:t>
      </w:r>
    </w:p>
    <w:p w14:paraId="58518469" w14:textId="4A5189FC" w:rsidR="009023DC" w:rsidRDefault="009023DC" w:rsidP="009023DC">
      <w:pPr>
        <w:outlineLvl w:val="0"/>
        <w:rPr>
          <w:rFonts w:asciiTheme="minorHAnsi" w:eastAsia="Times New Roman" w:hAnsiTheme="minorHAnsi" w:cstheme="minorHAnsi"/>
          <w:bCs/>
          <w:szCs w:val="24"/>
        </w:rPr>
      </w:pPr>
    </w:p>
    <w:p w14:paraId="74288581" w14:textId="77777777" w:rsidR="004E0C5A" w:rsidRPr="00B07A3B" w:rsidRDefault="004E0C5A" w:rsidP="004E0C5A">
      <w:pPr>
        <w:outlineLvl w:val="0"/>
        <w:rPr>
          <w:rFonts w:asciiTheme="minorHAnsi" w:eastAsia="Times New Roman" w:hAnsiTheme="minorHAnsi" w:cstheme="minorHAnsi"/>
          <w:b/>
          <w:szCs w:val="24"/>
        </w:rPr>
      </w:pPr>
      <w:r w:rsidRPr="00B07A3B">
        <w:rPr>
          <w:rFonts w:asciiTheme="minorHAnsi" w:eastAsia="Times New Roman" w:hAnsiTheme="minorHAnsi" w:cstheme="minorHAnsi"/>
          <w:b/>
          <w:szCs w:val="24"/>
        </w:rPr>
        <w:t xml:space="preserve">Corresponding Authors: </w:t>
      </w:r>
    </w:p>
    <w:p w14:paraId="6C3501FB" w14:textId="6EF9C0FB" w:rsidR="0090176A" w:rsidRDefault="0090176A" w:rsidP="00EE089B">
      <w:bookmarkStart w:id="0" w:name="_Hlk25233958"/>
      <w:r>
        <w:t>Katrine Whiteson</w:t>
      </w:r>
      <w:r>
        <w:tab/>
        <w:t>(</w:t>
      </w:r>
      <w:r w:rsidRPr="0090176A">
        <w:t>katrine@uci.edu</w:t>
      </w:r>
      <w:r>
        <w:t xml:space="preserve">) </w:t>
      </w:r>
    </w:p>
    <w:p w14:paraId="1B4B2D7A" w14:textId="77777777" w:rsidR="004E0C5A" w:rsidRPr="00B07A3B" w:rsidRDefault="004E0C5A" w:rsidP="004E0C5A">
      <w:pPr>
        <w:outlineLvl w:val="0"/>
        <w:rPr>
          <w:rFonts w:asciiTheme="minorHAnsi" w:eastAsia="Times New Roman" w:hAnsiTheme="minorHAnsi" w:cstheme="minorHAnsi"/>
          <w:szCs w:val="24"/>
        </w:rPr>
      </w:pPr>
    </w:p>
    <w:p w14:paraId="2E1C6668" w14:textId="7663A19B" w:rsidR="004E0C5A" w:rsidRPr="00B07A3B" w:rsidRDefault="004E0C5A" w:rsidP="004E0C5A">
      <w:pPr>
        <w:outlineLvl w:val="0"/>
        <w:rPr>
          <w:rFonts w:asciiTheme="minorHAnsi" w:eastAsia="Times New Roman" w:hAnsiTheme="minorHAnsi" w:cstheme="minorHAnsi"/>
          <w:szCs w:val="24"/>
        </w:rPr>
      </w:pPr>
      <w:r w:rsidRPr="00B07A3B">
        <w:rPr>
          <w:rFonts w:asciiTheme="minorHAnsi" w:eastAsia="Times New Roman" w:hAnsiTheme="minorHAnsi" w:cstheme="minorHAnsi"/>
          <w:b/>
          <w:szCs w:val="24"/>
        </w:rPr>
        <w:t xml:space="preserve">Email Addresses for </w:t>
      </w:r>
      <w:r w:rsidR="006579DD">
        <w:rPr>
          <w:rFonts w:asciiTheme="minorHAnsi" w:eastAsia="Times New Roman" w:hAnsiTheme="minorHAnsi" w:cstheme="minorHAnsi"/>
          <w:b/>
          <w:szCs w:val="24"/>
        </w:rPr>
        <w:t>All A</w:t>
      </w:r>
      <w:r w:rsidRPr="00B07A3B">
        <w:rPr>
          <w:rFonts w:asciiTheme="minorHAnsi" w:eastAsia="Times New Roman" w:hAnsiTheme="minorHAnsi" w:cstheme="minorHAnsi"/>
          <w:b/>
          <w:szCs w:val="24"/>
        </w:rPr>
        <w:t>uthors:</w:t>
      </w:r>
      <w:r w:rsidRPr="00B07A3B">
        <w:rPr>
          <w:rFonts w:asciiTheme="minorHAnsi" w:eastAsia="Times New Roman" w:hAnsiTheme="minorHAnsi" w:cstheme="minorHAnsi"/>
          <w:szCs w:val="24"/>
        </w:rPr>
        <w:t xml:space="preserve"> </w:t>
      </w:r>
    </w:p>
    <w:bookmarkEnd w:id="0"/>
    <w:p w14:paraId="37AA433E" w14:textId="0A7F247F" w:rsidR="0090176A" w:rsidRDefault="0090176A" w:rsidP="0090176A">
      <w:pPr>
        <w:rPr>
          <w:rFonts w:asciiTheme="minorHAnsi" w:hAnsiTheme="minorHAnsi" w:cstheme="minorHAnsi"/>
        </w:rPr>
      </w:pPr>
      <w:r w:rsidRPr="0090176A">
        <w:rPr>
          <w:rFonts w:asciiTheme="minorHAnsi" w:hAnsiTheme="minorHAnsi" w:cstheme="minorHAnsi"/>
        </w:rPr>
        <w:t>joannlp@uci.edu</w:t>
      </w:r>
    </w:p>
    <w:p w14:paraId="19E2790B" w14:textId="4B393F80" w:rsidR="0090176A" w:rsidRDefault="0090176A" w:rsidP="0090176A">
      <w:pPr>
        <w:rPr>
          <w:rFonts w:asciiTheme="minorHAnsi" w:hAnsiTheme="minorHAnsi" w:cstheme="minorHAnsi"/>
        </w:rPr>
      </w:pPr>
      <w:r w:rsidRPr="0090176A">
        <w:rPr>
          <w:rFonts w:asciiTheme="minorHAnsi" w:hAnsiTheme="minorHAnsi" w:cstheme="minorHAnsi"/>
        </w:rPr>
        <w:t>jkapcia@uci.edu</w:t>
      </w:r>
    </w:p>
    <w:p w14:paraId="204A5478" w14:textId="5F243AE0" w:rsidR="0090176A" w:rsidRDefault="00FE1234" w:rsidP="0090176A">
      <w:pPr>
        <w:rPr>
          <w:rFonts w:asciiTheme="minorHAnsi" w:hAnsiTheme="minorHAnsi" w:cstheme="minorHAnsi"/>
        </w:rPr>
      </w:pPr>
      <w:r w:rsidRPr="00A45EAE">
        <w:rPr>
          <w:rFonts w:asciiTheme="minorHAnsi" w:hAnsiTheme="minorHAnsi" w:cstheme="minorHAnsi"/>
        </w:rPr>
        <w:t>cirodri1@uci.edu</w:t>
      </w:r>
    </w:p>
    <w:p w14:paraId="64B992CB" w14:textId="3A6AAD8B" w:rsidR="00FE1234" w:rsidRDefault="00FE1234" w:rsidP="0090176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dancardin@entechinst.com</w:t>
      </w:r>
    </w:p>
    <w:p w14:paraId="5E973F48" w14:textId="6C4BC22D" w:rsidR="0090176A" w:rsidRDefault="0090176A" w:rsidP="0090176A">
      <w:pPr>
        <w:rPr>
          <w:rFonts w:asciiTheme="minorHAnsi" w:hAnsiTheme="minorHAnsi" w:cstheme="minorHAnsi"/>
        </w:rPr>
      </w:pPr>
      <w:r w:rsidRPr="0090176A">
        <w:rPr>
          <w:rFonts w:asciiTheme="minorHAnsi" w:hAnsiTheme="minorHAnsi" w:cstheme="minorHAnsi"/>
        </w:rPr>
        <w:t>vvogel@wildsideofwater.com</w:t>
      </w:r>
      <w:r>
        <w:rPr>
          <w:rFonts w:asciiTheme="minorHAnsi" w:hAnsiTheme="minorHAnsi" w:cstheme="minorHAnsi"/>
        </w:rPr>
        <w:t xml:space="preserve"> </w:t>
      </w:r>
    </w:p>
    <w:p w14:paraId="6B639621" w14:textId="1A563348" w:rsidR="0090176A" w:rsidRDefault="006618D1" w:rsidP="0090176A">
      <w:pPr>
        <w:rPr>
          <w:rFonts w:asciiTheme="minorHAnsi" w:hAnsiTheme="minorHAnsi" w:cstheme="minorHAnsi"/>
        </w:rPr>
      </w:pPr>
      <w:r w:rsidRPr="00A45EAE">
        <w:rPr>
          <w:rFonts w:asciiTheme="minorHAnsi" w:hAnsiTheme="minorHAnsi" w:cstheme="minorHAnsi"/>
        </w:rPr>
        <w:t>sage.dunham@gmail.com</w:t>
      </w:r>
      <w:r w:rsidR="0090176A">
        <w:rPr>
          <w:rFonts w:asciiTheme="minorHAnsi" w:hAnsiTheme="minorHAnsi" w:cstheme="minorHAnsi"/>
        </w:rPr>
        <w:t xml:space="preserve"> </w:t>
      </w:r>
    </w:p>
    <w:p w14:paraId="12C49232" w14:textId="3F4F08DE" w:rsidR="006618D1" w:rsidRDefault="006618D1" w:rsidP="0090176A">
      <w:pPr>
        <w:rPr>
          <w:rFonts w:asciiTheme="minorHAnsi" w:hAnsiTheme="minorHAnsi" w:cstheme="minorHAnsi"/>
        </w:rPr>
      </w:pPr>
      <w:r w:rsidRPr="0090176A">
        <w:rPr>
          <w:rFonts w:asciiTheme="minorHAnsi" w:hAnsiTheme="minorHAnsi" w:cstheme="minorHAnsi"/>
        </w:rPr>
        <w:t>katrine@uci.edu</w:t>
      </w:r>
    </w:p>
    <w:p w14:paraId="12916965" w14:textId="77777777" w:rsidR="003B5E26" w:rsidRPr="00B07A3B" w:rsidRDefault="003B5E26" w:rsidP="009A0E7C">
      <w:pPr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F84F159" w14:textId="77777777" w:rsidR="003B5E26" w:rsidRPr="00B07A3B" w:rsidRDefault="003B5E26" w:rsidP="009A0E7C">
      <w:pPr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A2BE33C" w14:textId="77777777" w:rsidR="001E230F" w:rsidRPr="00B07A3B" w:rsidRDefault="001E230F" w:rsidP="009A0E7C">
      <w:pPr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0B95108" w14:textId="77777777" w:rsidR="00C70C90" w:rsidRPr="00B07A3B" w:rsidRDefault="00C70C90">
      <w:pPr>
        <w:rPr>
          <w:rFonts w:asciiTheme="minorHAnsi" w:hAnsiTheme="minorHAnsi" w:cstheme="minorHAnsi"/>
          <w:b/>
          <w:sz w:val="22"/>
          <w:szCs w:val="22"/>
        </w:rPr>
      </w:pPr>
      <w:r w:rsidRPr="00B07A3B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1667ADCD" w14:textId="77777777" w:rsidR="005F1ADF" w:rsidRPr="00673750" w:rsidRDefault="005F1ADF" w:rsidP="005F1ADF">
      <w:pPr>
        <w:pStyle w:val="Heading2"/>
        <w:rPr>
          <w:rFonts w:asciiTheme="minorHAnsi" w:hAnsiTheme="minorHAnsi" w:cstheme="minorHAnsi"/>
        </w:rPr>
      </w:pPr>
      <w:r w:rsidRPr="00B07A3B">
        <w:rPr>
          <w:rFonts w:asciiTheme="minorHAnsi" w:hAnsiTheme="minorHAnsi" w:cstheme="minorHAnsi"/>
        </w:rPr>
        <w:lastRenderedPageBreak/>
        <w:t xml:space="preserve">Author Questionnaire </w:t>
      </w:r>
    </w:p>
    <w:p w14:paraId="22834088" w14:textId="6059F0D1" w:rsidR="005F1ADF" w:rsidRPr="00B07A3B" w:rsidRDefault="005F1ADF" w:rsidP="005F1ADF">
      <w:pPr>
        <w:spacing w:before="120"/>
        <w:ind w:left="216" w:hanging="216"/>
        <w:rPr>
          <w:rFonts w:asciiTheme="minorHAnsi" w:eastAsia="Times New Roman" w:hAnsiTheme="minorHAnsi" w:cstheme="minorHAnsi"/>
          <w:b/>
          <w:szCs w:val="24"/>
        </w:rPr>
      </w:pPr>
      <w:r w:rsidRPr="00B07A3B">
        <w:rPr>
          <w:rFonts w:asciiTheme="minorHAnsi" w:eastAsia="Times New Roman" w:hAnsiTheme="minorHAnsi" w:cstheme="minorHAnsi"/>
          <w:b/>
          <w:szCs w:val="24"/>
        </w:rPr>
        <w:t xml:space="preserve">1. </w:t>
      </w:r>
      <w:r w:rsidRPr="00B07A3B">
        <w:rPr>
          <w:rFonts w:asciiTheme="minorHAnsi" w:eastAsia="Times New Roman" w:hAnsiTheme="minorHAnsi" w:cstheme="minorHAnsi"/>
          <w:b/>
          <w:bCs/>
          <w:szCs w:val="24"/>
        </w:rPr>
        <w:t>Microscopy</w:t>
      </w:r>
      <w:r w:rsidRPr="00B07A3B">
        <w:rPr>
          <w:rFonts w:asciiTheme="minorHAnsi" w:eastAsia="Times New Roman" w:hAnsiTheme="minorHAnsi" w:cstheme="minorHAnsi"/>
          <w:szCs w:val="24"/>
        </w:rPr>
        <w:t xml:space="preserve">: </w:t>
      </w:r>
      <w:r w:rsidRPr="004A2032">
        <w:rPr>
          <w:rFonts w:eastAsia="Times New Roman" w:cs="Calibri"/>
          <w:szCs w:val="24"/>
        </w:rPr>
        <w:t xml:space="preserve">Does your protocol require the use of a dissecting or stereomicroscope for performing a complex dissection, microinjection technique, or </w:t>
      </w:r>
      <w:r>
        <w:rPr>
          <w:rFonts w:eastAsia="Times New Roman" w:cs="Calibri"/>
          <w:szCs w:val="24"/>
        </w:rPr>
        <w:t xml:space="preserve">something </w:t>
      </w:r>
      <w:r w:rsidRPr="004A2032">
        <w:rPr>
          <w:rFonts w:eastAsia="Times New Roman" w:cs="Calibri"/>
          <w:szCs w:val="24"/>
        </w:rPr>
        <w:t>similar</w:t>
      </w:r>
      <w:r w:rsidRPr="00B07A3B">
        <w:rPr>
          <w:rFonts w:asciiTheme="minorHAnsi" w:eastAsia="Times New Roman" w:hAnsiTheme="minorHAnsi" w:cstheme="minorHAnsi"/>
          <w:szCs w:val="24"/>
        </w:rPr>
        <w:t>?</w:t>
      </w:r>
      <w:r w:rsidRPr="00B07A3B">
        <w:rPr>
          <w:rFonts w:asciiTheme="minorHAnsi" w:eastAsia="Times New Roman" w:hAnsiTheme="minorHAnsi" w:cstheme="minorHAnsi"/>
          <w:b/>
          <w:szCs w:val="24"/>
        </w:rPr>
        <w:t xml:space="preserve">  </w:t>
      </w:r>
      <w:r w:rsidR="00B056C0">
        <w:rPr>
          <w:rFonts w:asciiTheme="minorHAnsi" w:eastAsia="Times New Roman" w:hAnsiTheme="minorHAnsi" w:cstheme="minorHAnsi"/>
          <w:b/>
          <w:bCs/>
          <w:szCs w:val="24"/>
        </w:rPr>
        <w:t>No</w:t>
      </w:r>
      <w:r w:rsidRPr="00B07A3B">
        <w:rPr>
          <w:rFonts w:asciiTheme="minorHAnsi" w:eastAsia="Times New Roman" w:hAnsiTheme="minorHAnsi" w:cstheme="minorHAnsi"/>
          <w:szCs w:val="24"/>
        </w:rPr>
        <w:t xml:space="preserve">  </w:t>
      </w:r>
    </w:p>
    <w:p w14:paraId="181DD27E" w14:textId="77777777" w:rsidR="005F1ADF" w:rsidRPr="00B07A3B" w:rsidRDefault="005F1ADF" w:rsidP="005F1ADF">
      <w:pPr>
        <w:spacing w:before="120"/>
        <w:rPr>
          <w:rFonts w:asciiTheme="minorHAnsi" w:eastAsia="Times New Roman" w:hAnsiTheme="minorHAnsi" w:cstheme="minorHAnsi"/>
          <w:b/>
          <w:szCs w:val="24"/>
        </w:rPr>
      </w:pPr>
    </w:p>
    <w:p w14:paraId="4B20EAF0" w14:textId="7ADD0ECF" w:rsidR="005F1ADF" w:rsidRPr="00B07A3B" w:rsidRDefault="005F1ADF" w:rsidP="005F1ADF">
      <w:pPr>
        <w:spacing w:before="120"/>
        <w:ind w:left="216" w:hanging="216"/>
        <w:rPr>
          <w:rFonts w:asciiTheme="minorHAnsi" w:eastAsia="Times New Roman" w:hAnsiTheme="minorHAnsi" w:cstheme="minorHAnsi"/>
          <w:szCs w:val="24"/>
        </w:rPr>
      </w:pPr>
      <w:r w:rsidRPr="00B07A3B">
        <w:rPr>
          <w:rFonts w:asciiTheme="minorHAnsi" w:eastAsia="Times New Roman" w:hAnsiTheme="minorHAnsi" w:cstheme="minorHAnsi"/>
          <w:b/>
          <w:szCs w:val="24"/>
        </w:rPr>
        <w:t xml:space="preserve">2. Software: </w:t>
      </w:r>
      <w:r w:rsidRPr="00B07A3B">
        <w:rPr>
          <w:rFonts w:asciiTheme="minorHAnsi" w:eastAsia="Times New Roman" w:hAnsiTheme="minorHAnsi" w:cstheme="minorHAnsi"/>
          <w:szCs w:val="24"/>
        </w:rPr>
        <w:t xml:space="preserve">Does the part of your protocol being filmed include </w:t>
      </w:r>
      <w:r>
        <w:rPr>
          <w:rFonts w:asciiTheme="minorHAnsi" w:eastAsia="Times New Roman" w:hAnsiTheme="minorHAnsi" w:cstheme="minorHAnsi"/>
          <w:szCs w:val="24"/>
        </w:rPr>
        <w:t xml:space="preserve">step-by-step descriptions of </w:t>
      </w:r>
      <w:r w:rsidRPr="00B07A3B">
        <w:rPr>
          <w:rFonts w:asciiTheme="minorHAnsi" w:eastAsia="Times New Roman" w:hAnsiTheme="minorHAnsi" w:cstheme="minorHAnsi"/>
          <w:szCs w:val="24"/>
        </w:rPr>
        <w:t>software usage?</w:t>
      </w:r>
      <w:r w:rsidRPr="00B07A3B">
        <w:rPr>
          <w:rFonts w:asciiTheme="minorHAnsi" w:eastAsia="Times New Roman" w:hAnsiTheme="minorHAnsi" w:cstheme="minorHAnsi"/>
          <w:b/>
          <w:szCs w:val="24"/>
        </w:rPr>
        <w:t xml:space="preserve">  </w:t>
      </w:r>
      <w:r w:rsidR="00B056C0">
        <w:rPr>
          <w:rFonts w:asciiTheme="minorHAnsi" w:eastAsia="Times New Roman" w:hAnsiTheme="minorHAnsi" w:cstheme="minorHAnsi"/>
          <w:b/>
          <w:bCs/>
          <w:szCs w:val="24"/>
        </w:rPr>
        <w:t>Yes</w:t>
      </w:r>
      <w:r w:rsidR="00A45EAE">
        <w:rPr>
          <w:rFonts w:asciiTheme="minorHAnsi" w:eastAsia="Times New Roman" w:hAnsiTheme="minorHAnsi" w:cstheme="minorHAnsi"/>
          <w:b/>
          <w:bCs/>
          <w:szCs w:val="24"/>
        </w:rPr>
        <w:t>, all done</w:t>
      </w:r>
    </w:p>
    <w:p w14:paraId="1B1E9D12" w14:textId="77777777" w:rsidR="005F1ADF" w:rsidRDefault="005F1ADF" w:rsidP="005F1ADF">
      <w:pPr>
        <w:spacing w:before="120"/>
        <w:ind w:left="720"/>
        <w:rPr>
          <w:rFonts w:asciiTheme="minorHAnsi" w:eastAsia="Times New Roman" w:hAnsiTheme="minorHAnsi" w:cstheme="minorHAnsi"/>
          <w:szCs w:val="24"/>
        </w:rPr>
      </w:pPr>
    </w:p>
    <w:p w14:paraId="007C777C" w14:textId="77777777" w:rsidR="005F1ADF" w:rsidRDefault="005F1ADF" w:rsidP="005F1ADF">
      <w:pPr>
        <w:spacing w:before="120"/>
        <w:ind w:left="216" w:hanging="216"/>
        <w:rPr>
          <w:rFonts w:asciiTheme="majorHAnsi" w:eastAsia="Times New Roman" w:hAnsiTheme="majorHAnsi" w:cstheme="majorHAnsi"/>
          <w:szCs w:val="24"/>
        </w:rPr>
      </w:pPr>
      <w:r>
        <w:rPr>
          <w:rFonts w:asciiTheme="majorHAnsi" w:eastAsia="Times New Roman" w:hAnsiTheme="majorHAnsi" w:cstheme="majorHAnsi"/>
          <w:b/>
          <w:szCs w:val="24"/>
        </w:rPr>
        <w:t>3. Interview statements</w:t>
      </w:r>
      <w:r w:rsidRPr="00E6188D">
        <w:rPr>
          <w:rFonts w:asciiTheme="majorHAnsi" w:eastAsia="Times New Roman" w:hAnsiTheme="majorHAnsi" w:cstheme="majorHAnsi"/>
          <w:b/>
          <w:szCs w:val="24"/>
        </w:rPr>
        <w:t>:</w:t>
      </w:r>
      <w:r>
        <w:rPr>
          <w:rFonts w:asciiTheme="majorHAnsi" w:eastAsia="Times New Roman" w:hAnsiTheme="majorHAnsi" w:cstheme="majorHAnsi"/>
          <w:b/>
          <w:szCs w:val="24"/>
        </w:rPr>
        <w:t xml:space="preserve"> </w:t>
      </w:r>
      <w:r>
        <w:rPr>
          <w:rFonts w:asciiTheme="majorHAnsi" w:eastAsia="Times New Roman" w:hAnsiTheme="majorHAnsi" w:cstheme="majorHAnsi"/>
          <w:szCs w:val="24"/>
        </w:rPr>
        <w:t xml:space="preserve">Considering the COVID-19-imposed mask-wearing and social distancing recommendations, which interview statement filming option is the most appropriate for your group? </w:t>
      </w:r>
      <w:r w:rsidRPr="00680F08">
        <w:rPr>
          <w:rFonts w:asciiTheme="majorHAnsi" w:eastAsia="Times New Roman" w:hAnsiTheme="majorHAnsi" w:cstheme="majorHAnsi"/>
          <w:b/>
          <w:bCs/>
          <w:szCs w:val="24"/>
        </w:rPr>
        <w:t>Please select one</w:t>
      </w:r>
      <w:r>
        <w:rPr>
          <w:rFonts w:asciiTheme="majorHAnsi" w:eastAsia="Times New Roman" w:hAnsiTheme="majorHAnsi" w:cstheme="majorHAnsi"/>
          <w:szCs w:val="24"/>
        </w:rPr>
        <w:t>.</w:t>
      </w:r>
    </w:p>
    <w:p w14:paraId="42008F83" w14:textId="77777777" w:rsidR="005F1ADF" w:rsidRPr="00680F08" w:rsidRDefault="005F1ADF" w:rsidP="005F1ADF">
      <w:pPr>
        <w:spacing w:before="120"/>
        <w:rPr>
          <w:rFonts w:eastAsia="Times New Roman" w:cs="Calibri"/>
          <w:szCs w:val="24"/>
        </w:rPr>
      </w:pPr>
    </w:p>
    <w:p w14:paraId="2A8E68AA" w14:textId="092798F8" w:rsidR="005F1ADF" w:rsidRPr="006D3C9C" w:rsidRDefault="00E57360" w:rsidP="005F1ADF">
      <w:pPr>
        <w:ind w:left="720"/>
        <w:rPr>
          <w:rFonts w:eastAsia="Times New Roman" w:cs="Calibri"/>
          <w:color w:val="222222"/>
          <w:szCs w:val="24"/>
        </w:rPr>
      </w:pPr>
      <w:sdt>
        <w:sdtPr>
          <w:rPr>
            <w:rFonts w:asciiTheme="minorHAnsi" w:eastAsia="Times New Roman" w:hAnsiTheme="minorHAnsi" w:cstheme="minorHAnsi"/>
            <w:color w:val="000000"/>
            <w:szCs w:val="24"/>
            <w:highlight w:val="yellow"/>
          </w:rPr>
          <w:id w:val="-21004710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056C0">
            <w:rPr>
              <w:rFonts w:ascii="MS Gothic" w:eastAsia="MS Gothic" w:hAnsi="MS Gothic" w:cstheme="minorHAnsi" w:hint="eastAsia"/>
              <w:color w:val="000000"/>
              <w:szCs w:val="24"/>
              <w:highlight w:val="yellow"/>
            </w:rPr>
            <w:t>☒</w:t>
          </w:r>
        </w:sdtContent>
      </w:sdt>
      <w:r w:rsidR="005F1ADF" w:rsidRPr="006D3C9C">
        <w:rPr>
          <w:rFonts w:eastAsia="Times New Roman" w:cs="Calibri"/>
          <w:i/>
          <w:iCs/>
          <w:color w:val="222222"/>
          <w:szCs w:val="24"/>
        </w:rPr>
        <w:t> </w:t>
      </w:r>
      <w:r w:rsidR="005F1ADF">
        <w:rPr>
          <w:rFonts w:eastAsia="Times New Roman" w:cs="Calibri"/>
          <w:i/>
          <w:iCs/>
          <w:color w:val="222222"/>
          <w:szCs w:val="24"/>
        </w:rPr>
        <w:tab/>
      </w:r>
      <w:r w:rsidR="005F1ADF" w:rsidRPr="006D3C9C">
        <w:rPr>
          <w:rFonts w:eastAsia="Times New Roman" w:cs="Calibri"/>
          <w:color w:val="222222"/>
          <w:szCs w:val="24"/>
        </w:rPr>
        <w:t>Interviewees wear masks until videographer steps away (≥6 ft/2 m) and begins filming</w:t>
      </w:r>
      <w:r w:rsidR="005F1ADF">
        <w:rPr>
          <w:rFonts w:eastAsia="Times New Roman" w:cs="Calibri"/>
          <w:color w:val="222222"/>
          <w:szCs w:val="24"/>
        </w:rPr>
        <w:t>, then the</w:t>
      </w:r>
      <w:r w:rsidR="005F1ADF" w:rsidRPr="006D3C9C">
        <w:rPr>
          <w:rFonts w:eastAsia="Times New Roman" w:cs="Calibri"/>
          <w:color w:val="222222"/>
          <w:szCs w:val="24"/>
        </w:rPr>
        <w:t xml:space="preserve"> </w:t>
      </w:r>
      <w:r w:rsidR="005F1ADF">
        <w:rPr>
          <w:rFonts w:eastAsia="Times New Roman" w:cs="Calibri"/>
          <w:color w:val="222222"/>
          <w:szCs w:val="24"/>
        </w:rPr>
        <w:t>i</w:t>
      </w:r>
      <w:r w:rsidR="005F1ADF" w:rsidRPr="006D3C9C">
        <w:rPr>
          <w:rFonts w:eastAsia="Times New Roman" w:cs="Calibri"/>
          <w:color w:val="222222"/>
          <w:szCs w:val="24"/>
        </w:rPr>
        <w:t xml:space="preserve">nterviewee removes </w:t>
      </w:r>
      <w:r w:rsidR="005F1ADF">
        <w:rPr>
          <w:rFonts w:eastAsia="Times New Roman" w:cs="Calibri"/>
          <w:color w:val="222222"/>
          <w:szCs w:val="24"/>
        </w:rPr>
        <w:t xml:space="preserve">the </w:t>
      </w:r>
      <w:r w:rsidR="005F1ADF" w:rsidRPr="006D3C9C">
        <w:rPr>
          <w:rFonts w:eastAsia="Times New Roman" w:cs="Calibri"/>
          <w:color w:val="222222"/>
          <w:szCs w:val="24"/>
        </w:rPr>
        <w:t xml:space="preserve">mask for line delivery only. When take is captured, </w:t>
      </w:r>
      <w:r w:rsidR="005F1ADF">
        <w:rPr>
          <w:rFonts w:eastAsia="Times New Roman" w:cs="Calibri"/>
          <w:color w:val="222222"/>
          <w:szCs w:val="24"/>
        </w:rPr>
        <w:t xml:space="preserve">the </w:t>
      </w:r>
      <w:r w:rsidR="005F1ADF" w:rsidRPr="006D3C9C">
        <w:rPr>
          <w:rFonts w:eastAsia="Times New Roman" w:cs="Calibri"/>
          <w:color w:val="222222"/>
          <w:szCs w:val="24"/>
        </w:rPr>
        <w:t xml:space="preserve">interviewee </w:t>
      </w:r>
      <w:r w:rsidR="005F1ADF">
        <w:rPr>
          <w:rFonts w:eastAsia="Times New Roman" w:cs="Calibri"/>
          <w:color w:val="222222"/>
          <w:szCs w:val="24"/>
        </w:rPr>
        <w:t>puts the mask back on</w:t>
      </w:r>
      <w:r w:rsidR="005F1ADF" w:rsidRPr="006D3C9C">
        <w:rPr>
          <w:rFonts w:eastAsia="Times New Roman" w:cs="Calibri"/>
          <w:color w:val="222222"/>
          <w:szCs w:val="24"/>
        </w:rPr>
        <w:t>. Statements can be filmed outside if weather permits.</w:t>
      </w:r>
      <w:r w:rsidR="005F1ADF" w:rsidRPr="006D3C9C">
        <w:rPr>
          <w:rFonts w:asciiTheme="majorHAnsi" w:eastAsia="Times New Roman" w:hAnsiTheme="majorHAnsi" w:cstheme="majorHAnsi"/>
          <w:b/>
          <w:bCs/>
          <w:szCs w:val="24"/>
        </w:rPr>
        <w:t xml:space="preserve"> </w:t>
      </w:r>
    </w:p>
    <w:p w14:paraId="3451F90E" w14:textId="77777777" w:rsidR="005F1ADF" w:rsidRPr="006D3C9C" w:rsidRDefault="005F1ADF" w:rsidP="005F1ADF">
      <w:pPr>
        <w:ind w:firstLine="720"/>
        <w:rPr>
          <w:rFonts w:eastAsia="Times New Roman" w:cs="Calibri"/>
          <w:color w:val="222222"/>
          <w:szCs w:val="24"/>
        </w:rPr>
      </w:pPr>
    </w:p>
    <w:p w14:paraId="7A03162F" w14:textId="0FC289D7" w:rsidR="005F1ADF" w:rsidRPr="00B07A3B" w:rsidRDefault="005F1ADF" w:rsidP="005F1ADF">
      <w:pPr>
        <w:spacing w:before="120"/>
        <w:rPr>
          <w:rFonts w:asciiTheme="minorHAnsi" w:eastAsia="Times New Roman" w:hAnsiTheme="minorHAnsi" w:cstheme="minorHAnsi"/>
          <w:b/>
          <w:bCs/>
          <w:szCs w:val="24"/>
        </w:rPr>
      </w:pPr>
      <w:r>
        <w:rPr>
          <w:rFonts w:asciiTheme="minorHAnsi" w:eastAsia="Times New Roman" w:hAnsiTheme="minorHAnsi" w:cstheme="minorHAnsi"/>
          <w:b/>
          <w:szCs w:val="24"/>
        </w:rPr>
        <w:t>4</w:t>
      </w:r>
      <w:r w:rsidRPr="00B07A3B">
        <w:rPr>
          <w:rFonts w:asciiTheme="minorHAnsi" w:eastAsia="Times New Roman" w:hAnsiTheme="minorHAnsi" w:cstheme="minorHAnsi"/>
          <w:b/>
          <w:szCs w:val="24"/>
        </w:rPr>
        <w:t>. Filming location:</w:t>
      </w:r>
      <w:r w:rsidRPr="00B07A3B">
        <w:rPr>
          <w:rFonts w:asciiTheme="minorHAnsi" w:eastAsia="Times New Roman" w:hAnsiTheme="minorHAnsi" w:cstheme="minorHAnsi"/>
          <w:szCs w:val="24"/>
        </w:rPr>
        <w:t xml:space="preserve"> Will the filming need to take place in multiple locations? </w:t>
      </w:r>
      <w:r w:rsidRPr="00B07A3B">
        <w:rPr>
          <w:rFonts w:asciiTheme="minorHAnsi" w:eastAsia="Times New Roman" w:hAnsiTheme="minorHAnsi" w:cstheme="minorHAnsi"/>
          <w:b/>
          <w:szCs w:val="24"/>
        </w:rPr>
        <w:t xml:space="preserve">  </w:t>
      </w:r>
      <w:r w:rsidR="00B056C0">
        <w:rPr>
          <w:rFonts w:asciiTheme="minorHAnsi" w:eastAsia="Times New Roman" w:hAnsiTheme="minorHAnsi" w:cstheme="minorHAnsi"/>
          <w:b/>
          <w:bCs/>
          <w:szCs w:val="24"/>
        </w:rPr>
        <w:t>No</w:t>
      </w:r>
    </w:p>
    <w:p w14:paraId="67386C83" w14:textId="2BD3525D" w:rsidR="005F1ADF" w:rsidRDefault="005F1ADF" w:rsidP="005F1ADF">
      <w:pPr>
        <w:rPr>
          <w:rFonts w:asciiTheme="minorHAnsi" w:hAnsiTheme="minorHAnsi" w:cstheme="minorHAnsi"/>
          <w:b/>
          <w:sz w:val="22"/>
          <w:szCs w:val="22"/>
        </w:rPr>
      </w:pPr>
    </w:p>
    <w:p w14:paraId="650B7B6C" w14:textId="77777777" w:rsidR="001B6721" w:rsidRDefault="001B6721" w:rsidP="005F1ADF">
      <w:pPr>
        <w:rPr>
          <w:rFonts w:asciiTheme="minorHAnsi" w:hAnsiTheme="minorHAnsi" w:cstheme="minorHAnsi"/>
          <w:b/>
          <w:sz w:val="22"/>
          <w:szCs w:val="22"/>
        </w:rPr>
      </w:pPr>
    </w:p>
    <w:p w14:paraId="7AA7BBC5" w14:textId="77777777" w:rsidR="005F1ADF" w:rsidRDefault="005F1ADF" w:rsidP="005F1ADF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Current Protocol Length</w:t>
      </w:r>
    </w:p>
    <w:p w14:paraId="0FDB8123" w14:textId="77777777" w:rsidR="005F1ADF" w:rsidRDefault="005F1ADF" w:rsidP="005F1ADF">
      <w:pPr>
        <w:rPr>
          <w:rFonts w:asciiTheme="minorHAnsi" w:hAnsiTheme="minorHAnsi" w:cstheme="minorHAnsi"/>
          <w:b/>
          <w:sz w:val="22"/>
          <w:szCs w:val="22"/>
        </w:rPr>
      </w:pPr>
    </w:p>
    <w:p w14:paraId="72F5C5E6" w14:textId="3F31B8B2" w:rsidR="005F1ADF" w:rsidRPr="00B847A0" w:rsidRDefault="005F1ADF" w:rsidP="005F1ADF">
      <w:pPr>
        <w:rPr>
          <w:rFonts w:asciiTheme="minorHAnsi" w:hAnsiTheme="minorHAnsi" w:cstheme="minorHAnsi"/>
          <w:bCs/>
          <w:sz w:val="22"/>
          <w:szCs w:val="22"/>
        </w:rPr>
      </w:pPr>
      <w:r w:rsidRPr="00B847A0">
        <w:rPr>
          <w:rFonts w:asciiTheme="minorHAnsi" w:hAnsiTheme="minorHAnsi" w:cstheme="minorHAnsi"/>
          <w:bCs/>
          <w:sz w:val="22"/>
          <w:szCs w:val="22"/>
        </w:rPr>
        <w:t xml:space="preserve">Number of Steps:  </w:t>
      </w:r>
      <w:r w:rsidR="00B713C0">
        <w:rPr>
          <w:rFonts w:asciiTheme="minorHAnsi" w:hAnsiTheme="minorHAnsi" w:cstheme="minorHAnsi"/>
          <w:bCs/>
          <w:sz w:val="22"/>
          <w:szCs w:val="22"/>
        </w:rPr>
        <w:t>21</w:t>
      </w:r>
    </w:p>
    <w:p w14:paraId="5AAC9C6C" w14:textId="6BD5E57A" w:rsidR="00C2620F" w:rsidRPr="00B07A3B" w:rsidRDefault="005F1ADF" w:rsidP="005F1ADF">
      <w:pPr>
        <w:rPr>
          <w:rFonts w:asciiTheme="minorHAnsi" w:hAnsiTheme="minorHAnsi" w:cstheme="minorHAnsi"/>
          <w:b/>
          <w:sz w:val="22"/>
          <w:szCs w:val="22"/>
        </w:rPr>
      </w:pPr>
      <w:r w:rsidRPr="00B847A0">
        <w:rPr>
          <w:rFonts w:asciiTheme="minorHAnsi" w:hAnsiTheme="minorHAnsi" w:cstheme="minorHAnsi"/>
          <w:bCs/>
          <w:sz w:val="22"/>
          <w:szCs w:val="22"/>
        </w:rPr>
        <w:t xml:space="preserve">Number of Shots: 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D0B9B">
        <w:rPr>
          <w:rFonts w:asciiTheme="minorHAnsi" w:hAnsiTheme="minorHAnsi" w:cstheme="minorHAnsi"/>
          <w:bCs/>
          <w:sz w:val="22"/>
          <w:szCs w:val="22"/>
        </w:rPr>
        <w:t>49</w:t>
      </w:r>
      <w:r w:rsidR="00277C90" w:rsidRPr="00B07A3B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174924D5" w14:textId="77777777" w:rsidR="00143557" w:rsidRPr="00B07A3B" w:rsidRDefault="00143557" w:rsidP="005A02B6">
      <w:pPr>
        <w:pStyle w:val="Heading1"/>
        <w:rPr>
          <w:rFonts w:asciiTheme="minorHAnsi" w:hAnsiTheme="minorHAnsi" w:cstheme="minorHAnsi"/>
        </w:rPr>
      </w:pPr>
      <w:r w:rsidRPr="00B07A3B">
        <w:rPr>
          <w:rFonts w:asciiTheme="minorHAnsi" w:hAnsiTheme="minorHAnsi" w:cstheme="minorHAnsi"/>
        </w:rPr>
        <w:lastRenderedPageBreak/>
        <w:t>Introduction</w:t>
      </w:r>
    </w:p>
    <w:p w14:paraId="6C16C00A" w14:textId="77777777" w:rsidR="00FA1A9D" w:rsidRPr="00B07A3B" w:rsidRDefault="00FA1A9D" w:rsidP="00FA1A9D">
      <w:pPr>
        <w:pStyle w:val="ListParagraph"/>
        <w:ind w:left="270"/>
        <w:rPr>
          <w:rFonts w:asciiTheme="minorHAnsi" w:hAnsiTheme="minorHAnsi" w:cstheme="minorHAnsi"/>
          <w:b/>
          <w:sz w:val="22"/>
          <w:szCs w:val="22"/>
        </w:rPr>
      </w:pPr>
    </w:p>
    <w:p w14:paraId="3FD23678" w14:textId="77777777" w:rsidR="00D300CE" w:rsidRPr="00B07A3B" w:rsidRDefault="007D61A8" w:rsidP="009114D8">
      <w:pPr>
        <w:pStyle w:val="ListParagraph"/>
        <w:numPr>
          <w:ilvl w:val="0"/>
          <w:numId w:val="9"/>
        </w:numPr>
        <w:rPr>
          <w:rFonts w:asciiTheme="minorHAnsi" w:hAnsiTheme="minorHAnsi" w:cstheme="minorHAnsi"/>
          <w:b/>
          <w:szCs w:val="24"/>
        </w:rPr>
      </w:pPr>
      <w:r w:rsidRPr="00B07A3B">
        <w:rPr>
          <w:rFonts w:asciiTheme="minorHAnsi" w:hAnsiTheme="minorHAnsi" w:cstheme="minorHAnsi"/>
          <w:b/>
          <w:szCs w:val="24"/>
        </w:rPr>
        <w:t>Introductory Interview Statements</w:t>
      </w:r>
    </w:p>
    <w:p w14:paraId="7E8076BA" w14:textId="77777777" w:rsidR="007D61A8" w:rsidRPr="00B07A3B" w:rsidRDefault="007D61A8" w:rsidP="00731E5D">
      <w:pPr>
        <w:rPr>
          <w:rFonts w:asciiTheme="minorHAnsi" w:hAnsiTheme="minorHAnsi" w:cstheme="minorHAnsi"/>
          <w:b/>
          <w:szCs w:val="24"/>
        </w:rPr>
      </w:pPr>
    </w:p>
    <w:p w14:paraId="16F3E485" w14:textId="0F356724" w:rsidR="007D61A8" w:rsidRPr="00B07A3B" w:rsidRDefault="007D61A8" w:rsidP="007D61A8">
      <w:pPr>
        <w:rPr>
          <w:rFonts w:asciiTheme="minorHAnsi" w:eastAsia="Times New Roman" w:hAnsiTheme="minorHAnsi" w:cstheme="minorHAnsi"/>
          <w:szCs w:val="24"/>
        </w:rPr>
      </w:pPr>
      <w:r w:rsidRPr="00B07A3B">
        <w:rPr>
          <w:rFonts w:asciiTheme="minorHAnsi" w:eastAsia="Times New Roman" w:hAnsiTheme="minorHAnsi" w:cstheme="minorHAnsi"/>
          <w:b/>
          <w:szCs w:val="24"/>
        </w:rPr>
        <w:t>REQUIRED:</w:t>
      </w:r>
      <w:r w:rsidRPr="00B07A3B">
        <w:rPr>
          <w:rFonts w:asciiTheme="minorHAnsi" w:eastAsia="Times New Roman" w:hAnsiTheme="minorHAnsi" w:cstheme="minorHAnsi"/>
          <w:szCs w:val="24"/>
        </w:rPr>
        <w:t xml:space="preserve"> </w:t>
      </w:r>
    </w:p>
    <w:p w14:paraId="25928288" w14:textId="741892E1" w:rsidR="007D61A8" w:rsidRPr="000D500B" w:rsidRDefault="00B056C0" w:rsidP="00B807E5">
      <w:pPr>
        <w:pStyle w:val="ListParagraph"/>
        <w:numPr>
          <w:ilvl w:val="1"/>
          <w:numId w:val="3"/>
        </w:numPr>
        <w:spacing w:before="120"/>
        <w:contextualSpacing w:val="0"/>
        <w:rPr>
          <w:rFonts w:asciiTheme="minorHAnsi" w:eastAsia="Times New Roman" w:hAnsiTheme="minorHAnsi" w:cstheme="minorHAnsi"/>
          <w:szCs w:val="24"/>
        </w:rPr>
      </w:pPr>
      <w:r>
        <w:rPr>
          <w:rStyle w:val="AuthorName"/>
          <w:rFonts w:asciiTheme="minorHAnsi" w:eastAsia="Times" w:hAnsiTheme="minorHAnsi" w:cstheme="minorHAnsi"/>
        </w:rPr>
        <w:t>Joann</w:t>
      </w:r>
      <w:r w:rsidR="00641003">
        <w:rPr>
          <w:rStyle w:val="AuthorName"/>
          <w:rFonts w:asciiTheme="minorHAnsi" w:eastAsia="Times" w:hAnsiTheme="minorHAnsi" w:cstheme="minorHAnsi"/>
        </w:rPr>
        <w:t xml:space="preserve"> Phan</w:t>
      </w:r>
      <w:r w:rsidR="007D61A8" w:rsidRPr="00B07A3B">
        <w:rPr>
          <w:rFonts w:asciiTheme="minorHAnsi" w:eastAsia="Times New Roman" w:hAnsiTheme="minorHAnsi" w:cstheme="minorHAnsi"/>
          <w:b/>
          <w:bCs/>
          <w:szCs w:val="24"/>
          <w:u w:val="single"/>
        </w:rPr>
        <w:t>:</w:t>
      </w:r>
      <w:r w:rsidR="007D61A8" w:rsidRPr="00B07A3B">
        <w:rPr>
          <w:rFonts w:asciiTheme="minorHAnsi" w:eastAsia="Times New Roman" w:hAnsiTheme="minorHAnsi" w:cstheme="minorHAnsi"/>
          <w:szCs w:val="24"/>
        </w:rPr>
        <w:t xml:space="preserve"> </w:t>
      </w:r>
      <w:r w:rsidR="00767C28">
        <w:rPr>
          <w:rFonts w:asciiTheme="minorHAnsi" w:hAnsiTheme="minorHAnsi" w:cstheme="minorHAnsi"/>
        </w:rPr>
        <w:t xml:space="preserve">This </w:t>
      </w:r>
      <w:r w:rsidR="00827710">
        <w:rPr>
          <w:rFonts w:asciiTheme="minorHAnsi" w:hAnsiTheme="minorHAnsi" w:cstheme="minorHAnsi"/>
        </w:rPr>
        <w:t xml:space="preserve">protocol allows us to easily </w:t>
      </w:r>
      <w:r w:rsidR="00E57DC6">
        <w:rPr>
          <w:rFonts w:asciiTheme="minorHAnsi" w:hAnsiTheme="minorHAnsi" w:cstheme="minorHAnsi"/>
        </w:rPr>
        <w:t>concentrate and identify</w:t>
      </w:r>
      <w:r w:rsidR="00767C28">
        <w:rPr>
          <w:rFonts w:asciiTheme="minorHAnsi" w:hAnsiTheme="minorHAnsi" w:cstheme="minorHAnsi"/>
        </w:rPr>
        <w:t xml:space="preserve"> </w:t>
      </w:r>
      <w:r w:rsidR="00827710">
        <w:rPr>
          <w:rFonts w:asciiTheme="minorHAnsi" w:hAnsiTheme="minorHAnsi" w:cstheme="minorHAnsi"/>
        </w:rPr>
        <w:t>volatile</w:t>
      </w:r>
      <w:r w:rsidR="00767C28">
        <w:rPr>
          <w:rFonts w:asciiTheme="minorHAnsi" w:hAnsiTheme="minorHAnsi" w:cstheme="minorHAnsi"/>
        </w:rPr>
        <w:t xml:space="preserve"> </w:t>
      </w:r>
      <w:r w:rsidR="00534EE2">
        <w:rPr>
          <w:rFonts w:asciiTheme="minorHAnsi" w:hAnsiTheme="minorHAnsi" w:cstheme="minorHAnsi"/>
        </w:rPr>
        <w:t>metabolites and actively produc</w:t>
      </w:r>
      <w:r w:rsidR="008B34FA">
        <w:rPr>
          <w:rFonts w:asciiTheme="minorHAnsi" w:hAnsiTheme="minorHAnsi" w:cstheme="minorHAnsi"/>
        </w:rPr>
        <w:t>e</w:t>
      </w:r>
      <w:r w:rsidR="00A45EAE">
        <w:rPr>
          <w:rFonts w:asciiTheme="minorHAnsi" w:hAnsiTheme="minorHAnsi" w:cstheme="minorHAnsi"/>
        </w:rPr>
        <w:t>d</w:t>
      </w:r>
      <w:r w:rsidR="00534EE2">
        <w:rPr>
          <w:rFonts w:asciiTheme="minorHAnsi" w:hAnsiTheme="minorHAnsi" w:cstheme="minorHAnsi"/>
        </w:rPr>
        <w:t xml:space="preserve"> volatiles </w:t>
      </w:r>
      <w:r w:rsidR="00767C28">
        <w:rPr>
          <w:rFonts w:asciiTheme="minorHAnsi" w:hAnsiTheme="minorHAnsi" w:cstheme="minorHAnsi"/>
        </w:rPr>
        <w:t>from</w:t>
      </w:r>
      <w:r w:rsidR="00404C7D">
        <w:rPr>
          <w:rFonts w:asciiTheme="minorHAnsi" w:hAnsiTheme="minorHAnsi" w:cstheme="minorHAnsi"/>
        </w:rPr>
        <w:t xml:space="preserve"> </w:t>
      </w:r>
      <w:r w:rsidR="00767C28">
        <w:rPr>
          <w:rFonts w:asciiTheme="minorHAnsi" w:hAnsiTheme="minorHAnsi" w:cstheme="minorHAnsi"/>
        </w:rPr>
        <w:t>microbial organisms in a variety of biological samples</w:t>
      </w:r>
      <w:r w:rsidR="000D500B">
        <w:rPr>
          <w:rFonts w:asciiTheme="minorHAnsi" w:hAnsiTheme="minorHAnsi" w:cstheme="minorHAnsi"/>
        </w:rPr>
        <w:t xml:space="preserve"> </w:t>
      </w:r>
      <w:r w:rsidR="000D500B">
        <w:rPr>
          <w:rFonts w:asciiTheme="minorHAnsi" w:hAnsiTheme="minorHAnsi" w:cstheme="minorHAnsi"/>
          <w:b/>
          <w:bCs/>
        </w:rPr>
        <w:t>[1]</w:t>
      </w:r>
      <w:r w:rsidR="00827710">
        <w:rPr>
          <w:rFonts w:asciiTheme="minorHAnsi" w:hAnsiTheme="minorHAnsi" w:cstheme="minorHAnsi"/>
        </w:rPr>
        <w:t>.</w:t>
      </w:r>
    </w:p>
    <w:p w14:paraId="7A9221CD" w14:textId="5327A916" w:rsidR="000D500B" w:rsidRDefault="000D500B" w:rsidP="000D500B">
      <w:pPr>
        <w:pStyle w:val="ListParagraph"/>
        <w:spacing w:before="120"/>
        <w:ind w:left="907"/>
        <w:contextualSpacing w:val="0"/>
        <w:rPr>
          <w:rStyle w:val="AuthorName"/>
          <w:rFonts w:asciiTheme="minorHAnsi" w:eastAsia="Times" w:hAnsiTheme="minorHAnsi" w:cstheme="minorHAnsi"/>
        </w:rPr>
      </w:pPr>
    </w:p>
    <w:p w14:paraId="00034CF3" w14:textId="5FD18CB3" w:rsidR="000D500B" w:rsidRPr="009408A2" w:rsidRDefault="000D500B" w:rsidP="000D500B">
      <w:pPr>
        <w:pStyle w:val="ListParagraph"/>
        <w:numPr>
          <w:ilvl w:val="2"/>
          <w:numId w:val="3"/>
        </w:numPr>
        <w:outlineLvl w:val="0"/>
        <w:rPr>
          <w:rFonts w:asciiTheme="majorHAnsi" w:hAnsiTheme="majorHAnsi" w:cstheme="majorHAnsi"/>
          <w:color w:val="000000" w:themeColor="text1"/>
          <w:szCs w:val="24"/>
        </w:rPr>
      </w:pPr>
      <w:bookmarkStart w:id="1" w:name="_Hlk74262498"/>
      <w:r w:rsidRPr="009408A2">
        <w:rPr>
          <w:rFonts w:asciiTheme="majorHAnsi" w:hAnsiTheme="majorHAnsi" w:cstheme="majorHAnsi"/>
          <w:bCs/>
          <w:color w:val="000000" w:themeColor="text1"/>
          <w:szCs w:val="24"/>
        </w:rPr>
        <w:t>INTERVIEW: Named talent says the statement above in an interview-style shot, looking slightly off-camera.</w:t>
      </w:r>
      <w:r>
        <w:rPr>
          <w:rFonts w:asciiTheme="majorHAnsi" w:hAnsiTheme="majorHAnsi" w:cstheme="majorHAnsi"/>
          <w:bCs/>
          <w:color w:val="000000" w:themeColor="text1"/>
          <w:szCs w:val="24"/>
        </w:rPr>
        <w:t xml:space="preserve"> </w:t>
      </w:r>
      <w:r w:rsidRPr="002B64D7">
        <w:rPr>
          <w:rFonts w:asciiTheme="majorHAnsi" w:hAnsiTheme="majorHAnsi" w:cstheme="majorHAnsi"/>
          <w:bCs/>
          <w:i/>
          <w:iCs/>
          <w:color w:val="0000FF"/>
          <w:szCs w:val="24"/>
        </w:rPr>
        <w:t>Suggested B-roll:</w:t>
      </w:r>
      <w:r w:rsidR="00B12B36">
        <w:rPr>
          <w:rFonts w:asciiTheme="majorHAnsi" w:hAnsiTheme="majorHAnsi" w:cstheme="majorHAnsi"/>
          <w:bCs/>
          <w:i/>
          <w:iCs/>
          <w:color w:val="0000FF"/>
          <w:szCs w:val="24"/>
        </w:rPr>
        <w:t xml:space="preserve"> </w:t>
      </w:r>
      <w:r w:rsidR="00F151E7">
        <w:rPr>
          <w:rFonts w:asciiTheme="majorHAnsi" w:hAnsiTheme="majorHAnsi" w:cstheme="majorHAnsi"/>
          <w:bCs/>
          <w:i/>
          <w:iCs/>
          <w:color w:val="0000FF"/>
          <w:szCs w:val="24"/>
        </w:rPr>
        <w:t>Figure 1</w:t>
      </w:r>
      <w:r w:rsidR="00B12B36">
        <w:rPr>
          <w:rFonts w:asciiTheme="majorHAnsi" w:hAnsiTheme="majorHAnsi" w:cstheme="majorHAnsi"/>
          <w:bCs/>
          <w:i/>
          <w:iCs/>
          <w:color w:val="0000FF"/>
          <w:szCs w:val="24"/>
        </w:rPr>
        <w:t>.</w:t>
      </w:r>
      <w:r>
        <w:rPr>
          <w:rFonts w:asciiTheme="majorHAnsi" w:hAnsiTheme="majorHAnsi" w:cstheme="majorHAnsi"/>
          <w:bCs/>
          <w:i/>
          <w:iCs/>
          <w:color w:val="000000" w:themeColor="text1"/>
          <w:szCs w:val="24"/>
        </w:rPr>
        <w:t xml:space="preserve"> </w:t>
      </w:r>
    </w:p>
    <w:bookmarkEnd w:id="1"/>
    <w:p w14:paraId="00A66870" w14:textId="77777777" w:rsidR="007D61A8" w:rsidRPr="00B07A3B" w:rsidRDefault="007D61A8" w:rsidP="007D61A8">
      <w:pPr>
        <w:rPr>
          <w:rFonts w:asciiTheme="minorHAnsi" w:eastAsia="Times New Roman" w:hAnsiTheme="minorHAnsi" w:cstheme="minorHAnsi"/>
          <w:b/>
          <w:bCs/>
          <w:szCs w:val="24"/>
        </w:rPr>
      </w:pPr>
    </w:p>
    <w:p w14:paraId="490E6309" w14:textId="0CE89240" w:rsidR="007D61A8" w:rsidRPr="000D500B" w:rsidRDefault="00190D83" w:rsidP="00B807E5">
      <w:pPr>
        <w:pStyle w:val="ListParagraph"/>
        <w:numPr>
          <w:ilvl w:val="1"/>
          <w:numId w:val="3"/>
        </w:numPr>
        <w:spacing w:before="120"/>
        <w:contextualSpacing w:val="0"/>
        <w:rPr>
          <w:rFonts w:asciiTheme="minorHAnsi" w:eastAsia="Times New Roman" w:hAnsiTheme="minorHAnsi" w:cstheme="minorHAnsi"/>
          <w:szCs w:val="24"/>
        </w:rPr>
      </w:pPr>
      <w:r>
        <w:rPr>
          <w:rStyle w:val="AuthorName"/>
          <w:rFonts w:asciiTheme="minorHAnsi" w:eastAsia="Times" w:hAnsiTheme="minorHAnsi" w:cstheme="minorHAnsi"/>
        </w:rPr>
        <w:t xml:space="preserve">Joseph </w:t>
      </w:r>
      <w:proofErr w:type="spellStart"/>
      <w:r>
        <w:rPr>
          <w:rStyle w:val="AuthorName"/>
          <w:rFonts w:asciiTheme="minorHAnsi" w:eastAsia="Times" w:hAnsiTheme="minorHAnsi" w:cstheme="minorHAnsi"/>
        </w:rPr>
        <w:t>Kapcia</w:t>
      </w:r>
      <w:proofErr w:type="spellEnd"/>
      <w:r>
        <w:rPr>
          <w:rStyle w:val="AuthorName"/>
          <w:rFonts w:asciiTheme="minorHAnsi" w:eastAsia="Times" w:hAnsiTheme="minorHAnsi" w:cstheme="minorHAnsi"/>
        </w:rPr>
        <w:t xml:space="preserve"> III</w:t>
      </w:r>
      <w:r w:rsidR="007D61A8" w:rsidRPr="00B07A3B">
        <w:rPr>
          <w:rFonts w:asciiTheme="minorHAnsi" w:eastAsia="Times New Roman" w:hAnsiTheme="minorHAnsi" w:cstheme="minorHAnsi"/>
          <w:b/>
          <w:bCs/>
          <w:szCs w:val="24"/>
          <w:u w:val="single"/>
        </w:rPr>
        <w:t>:</w:t>
      </w:r>
      <w:r w:rsidR="007D61A8" w:rsidRPr="00B07A3B">
        <w:rPr>
          <w:rFonts w:asciiTheme="minorHAnsi" w:eastAsia="Times New Roman" w:hAnsiTheme="minorHAnsi" w:cstheme="minorHAnsi"/>
          <w:szCs w:val="24"/>
        </w:rPr>
        <w:t xml:space="preserve"> </w:t>
      </w:r>
      <w:r w:rsidR="00677340">
        <w:rPr>
          <w:rFonts w:asciiTheme="minorHAnsi" w:hAnsiTheme="minorHAnsi" w:cstheme="minorHAnsi"/>
        </w:rPr>
        <w:t xml:space="preserve">VASE </w:t>
      </w:r>
      <w:r w:rsidR="007247D1">
        <w:rPr>
          <w:rFonts w:asciiTheme="minorHAnsi" w:hAnsiTheme="minorHAnsi" w:cstheme="minorHAnsi"/>
        </w:rPr>
        <w:t xml:space="preserve">is a more user-friendly way of </w:t>
      </w:r>
      <w:r w:rsidR="00481553">
        <w:rPr>
          <w:rFonts w:asciiTheme="minorHAnsi" w:hAnsiTheme="minorHAnsi" w:cstheme="minorHAnsi"/>
        </w:rPr>
        <w:t>concentrating</w:t>
      </w:r>
      <w:r w:rsidR="007247D1">
        <w:rPr>
          <w:rFonts w:asciiTheme="minorHAnsi" w:hAnsiTheme="minorHAnsi" w:cstheme="minorHAnsi"/>
        </w:rPr>
        <w:t xml:space="preserve"> low abundance volatiles. All you need </w:t>
      </w:r>
      <w:r w:rsidR="00053BB1">
        <w:rPr>
          <w:rFonts w:asciiTheme="minorHAnsi" w:hAnsiTheme="minorHAnsi" w:cstheme="minorHAnsi"/>
        </w:rPr>
        <w:t>is</w:t>
      </w:r>
      <w:r w:rsidR="007247D1">
        <w:rPr>
          <w:rFonts w:asciiTheme="minorHAnsi" w:hAnsiTheme="minorHAnsi" w:cstheme="minorHAnsi"/>
        </w:rPr>
        <w:t xml:space="preserve"> a sample under near vacuum</w:t>
      </w:r>
      <w:r w:rsidR="00053BB1">
        <w:rPr>
          <w:rFonts w:asciiTheme="minorHAnsi" w:hAnsiTheme="minorHAnsi" w:cstheme="minorHAnsi"/>
        </w:rPr>
        <w:t>,</w:t>
      </w:r>
      <w:r w:rsidR="007247D1">
        <w:rPr>
          <w:rFonts w:asciiTheme="minorHAnsi" w:hAnsiTheme="minorHAnsi" w:cstheme="minorHAnsi"/>
        </w:rPr>
        <w:t xml:space="preserve"> and </w:t>
      </w:r>
      <w:r w:rsidR="00053BB1">
        <w:rPr>
          <w:rFonts w:asciiTheme="minorHAnsi" w:hAnsiTheme="minorHAnsi" w:cstheme="minorHAnsi"/>
        </w:rPr>
        <w:t>let</w:t>
      </w:r>
      <w:r w:rsidR="007247D1">
        <w:rPr>
          <w:rFonts w:asciiTheme="minorHAnsi" w:hAnsiTheme="minorHAnsi" w:cstheme="minorHAnsi"/>
        </w:rPr>
        <w:t xml:space="preserve"> physics do the rest</w:t>
      </w:r>
      <w:r w:rsidR="000D500B">
        <w:rPr>
          <w:rFonts w:asciiTheme="minorHAnsi" w:hAnsiTheme="minorHAnsi" w:cstheme="minorHAnsi"/>
        </w:rPr>
        <w:t xml:space="preserve"> </w:t>
      </w:r>
      <w:r w:rsidR="000D500B">
        <w:rPr>
          <w:rFonts w:asciiTheme="minorHAnsi" w:hAnsiTheme="minorHAnsi" w:cstheme="minorHAnsi"/>
          <w:b/>
          <w:bCs/>
        </w:rPr>
        <w:t>[1].</w:t>
      </w:r>
    </w:p>
    <w:p w14:paraId="513F521A" w14:textId="053D99C6" w:rsidR="000D500B" w:rsidRDefault="000D500B" w:rsidP="000D500B">
      <w:pPr>
        <w:pStyle w:val="ListParagraph"/>
        <w:spacing w:before="120"/>
        <w:ind w:left="907"/>
        <w:contextualSpacing w:val="0"/>
        <w:rPr>
          <w:rStyle w:val="AuthorName"/>
          <w:rFonts w:asciiTheme="minorHAnsi" w:eastAsia="Times" w:hAnsiTheme="minorHAnsi" w:cstheme="minorHAnsi"/>
        </w:rPr>
      </w:pPr>
    </w:p>
    <w:p w14:paraId="007A3C24" w14:textId="4970E96F" w:rsidR="000D500B" w:rsidRPr="009408A2" w:rsidRDefault="000D500B" w:rsidP="000D500B">
      <w:pPr>
        <w:pStyle w:val="ListParagraph"/>
        <w:numPr>
          <w:ilvl w:val="2"/>
          <w:numId w:val="3"/>
        </w:numPr>
        <w:outlineLvl w:val="0"/>
        <w:rPr>
          <w:rFonts w:asciiTheme="majorHAnsi" w:hAnsiTheme="majorHAnsi" w:cstheme="majorHAnsi"/>
          <w:color w:val="000000" w:themeColor="text1"/>
          <w:szCs w:val="24"/>
        </w:rPr>
      </w:pPr>
      <w:r w:rsidRPr="009408A2">
        <w:rPr>
          <w:rFonts w:asciiTheme="majorHAnsi" w:hAnsiTheme="majorHAnsi" w:cstheme="majorHAnsi"/>
          <w:bCs/>
          <w:color w:val="000000" w:themeColor="text1"/>
          <w:szCs w:val="24"/>
        </w:rPr>
        <w:t>INTERVIEW: Named talent says the statement above in an interview-style shot, looking slightly off-camera.</w:t>
      </w:r>
      <w:r>
        <w:rPr>
          <w:rFonts w:asciiTheme="majorHAnsi" w:hAnsiTheme="majorHAnsi" w:cstheme="majorHAnsi"/>
          <w:bCs/>
          <w:color w:val="000000" w:themeColor="text1"/>
          <w:szCs w:val="24"/>
        </w:rPr>
        <w:t xml:space="preserve"> </w:t>
      </w:r>
      <w:r w:rsidRPr="002B64D7">
        <w:rPr>
          <w:rFonts w:asciiTheme="majorHAnsi" w:hAnsiTheme="majorHAnsi" w:cstheme="majorHAnsi"/>
          <w:bCs/>
          <w:i/>
          <w:iCs/>
          <w:color w:val="0000FF"/>
          <w:szCs w:val="24"/>
        </w:rPr>
        <w:t>Suggested B-roll:</w:t>
      </w:r>
      <w:r w:rsidR="00B12B36">
        <w:rPr>
          <w:rFonts w:asciiTheme="majorHAnsi" w:hAnsiTheme="majorHAnsi" w:cstheme="majorHAnsi"/>
          <w:bCs/>
          <w:i/>
          <w:iCs/>
          <w:color w:val="0000FF"/>
          <w:szCs w:val="24"/>
        </w:rPr>
        <w:t xml:space="preserve"> 3.5.3.</w:t>
      </w:r>
      <w:r>
        <w:rPr>
          <w:rFonts w:asciiTheme="majorHAnsi" w:hAnsiTheme="majorHAnsi" w:cstheme="majorHAnsi"/>
          <w:bCs/>
          <w:i/>
          <w:iCs/>
          <w:color w:val="000000" w:themeColor="text1"/>
          <w:szCs w:val="24"/>
        </w:rPr>
        <w:t xml:space="preserve"> </w:t>
      </w:r>
    </w:p>
    <w:p w14:paraId="47FA36A9" w14:textId="77777777" w:rsidR="007D61A8" w:rsidRPr="00B07A3B" w:rsidRDefault="007D61A8" w:rsidP="007D61A8">
      <w:pPr>
        <w:rPr>
          <w:rFonts w:asciiTheme="minorHAnsi" w:eastAsia="Times New Roman" w:hAnsiTheme="minorHAnsi" w:cstheme="minorHAnsi"/>
          <w:b/>
          <w:bCs/>
          <w:szCs w:val="24"/>
        </w:rPr>
      </w:pPr>
    </w:p>
    <w:p w14:paraId="650FC038" w14:textId="755239FB" w:rsidR="007D61A8" w:rsidRPr="00B07A3B" w:rsidRDefault="007D61A8" w:rsidP="007D61A8">
      <w:pPr>
        <w:rPr>
          <w:rFonts w:asciiTheme="minorHAnsi" w:eastAsia="Times New Roman" w:hAnsiTheme="minorHAnsi" w:cstheme="minorHAnsi"/>
          <w:szCs w:val="24"/>
        </w:rPr>
      </w:pPr>
      <w:r w:rsidRPr="00B07A3B">
        <w:rPr>
          <w:rFonts w:asciiTheme="minorHAnsi" w:eastAsia="Times New Roman" w:hAnsiTheme="minorHAnsi" w:cstheme="minorHAnsi"/>
          <w:b/>
          <w:bCs/>
          <w:szCs w:val="24"/>
        </w:rPr>
        <w:t>OPTIONAL:</w:t>
      </w:r>
      <w:r w:rsidRPr="00B07A3B">
        <w:rPr>
          <w:rFonts w:asciiTheme="minorHAnsi" w:eastAsia="Times New Roman" w:hAnsiTheme="minorHAnsi" w:cstheme="minorHAnsi"/>
          <w:szCs w:val="24"/>
        </w:rPr>
        <w:t xml:space="preserve"> </w:t>
      </w:r>
    </w:p>
    <w:p w14:paraId="284E017B" w14:textId="08258BE3" w:rsidR="007D61A8" w:rsidRPr="000D500B" w:rsidRDefault="00FE1234" w:rsidP="00333FA4">
      <w:pPr>
        <w:pStyle w:val="ListParagraph"/>
        <w:numPr>
          <w:ilvl w:val="1"/>
          <w:numId w:val="3"/>
        </w:numPr>
        <w:spacing w:before="120"/>
        <w:contextualSpacing w:val="0"/>
        <w:rPr>
          <w:rFonts w:asciiTheme="minorHAnsi" w:eastAsia="Times New Roman" w:hAnsiTheme="minorHAnsi" w:cstheme="minorHAnsi"/>
          <w:szCs w:val="24"/>
        </w:rPr>
      </w:pPr>
      <w:r>
        <w:rPr>
          <w:rStyle w:val="AuthorName"/>
          <w:rFonts w:asciiTheme="minorHAnsi" w:eastAsia="Times" w:hAnsiTheme="minorHAnsi" w:cstheme="minorHAnsi"/>
        </w:rPr>
        <w:t>Katrine Whiteson</w:t>
      </w:r>
      <w:r w:rsidR="007D61A8" w:rsidRPr="00B07A3B">
        <w:rPr>
          <w:rFonts w:asciiTheme="minorHAnsi" w:eastAsia="Times New Roman" w:hAnsiTheme="minorHAnsi" w:cstheme="minorHAnsi"/>
          <w:b/>
          <w:bCs/>
          <w:szCs w:val="24"/>
          <w:u w:val="single"/>
        </w:rPr>
        <w:t>:</w:t>
      </w:r>
      <w:r w:rsidR="007D61A8" w:rsidRPr="00B07A3B">
        <w:rPr>
          <w:rFonts w:asciiTheme="minorHAnsi" w:eastAsia="Times New Roman" w:hAnsiTheme="minorHAnsi" w:cstheme="minorHAnsi"/>
          <w:szCs w:val="24"/>
        </w:rPr>
        <w:t xml:space="preserve"> </w:t>
      </w:r>
      <w:r w:rsidR="00767C28">
        <w:rPr>
          <w:rFonts w:asciiTheme="minorHAnsi" w:hAnsiTheme="minorHAnsi" w:cstheme="minorHAnsi"/>
        </w:rPr>
        <w:t xml:space="preserve">The implications of this technique </w:t>
      </w:r>
      <w:r>
        <w:rPr>
          <w:rFonts w:asciiTheme="minorHAnsi" w:hAnsiTheme="minorHAnsi" w:cstheme="minorHAnsi"/>
        </w:rPr>
        <w:t xml:space="preserve">include </w:t>
      </w:r>
      <w:r w:rsidR="00767C28">
        <w:rPr>
          <w:rFonts w:asciiTheme="minorHAnsi" w:hAnsiTheme="minorHAnsi" w:cstheme="minorHAnsi"/>
        </w:rPr>
        <w:t>the possibility of identifying metabolic biomarkers that may have importance in different diseases or phenotypes of interest.</w:t>
      </w:r>
      <w:r>
        <w:rPr>
          <w:rFonts w:asciiTheme="minorHAnsi" w:hAnsiTheme="minorHAnsi" w:cstheme="minorHAnsi"/>
        </w:rPr>
        <w:t xml:space="preserve"> The pathogen driving an airway infection or successful antibacterial treatment could be detected from sputum, saliva</w:t>
      </w:r>
      <w:r w:rsidR="000D500B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or breath </w:t>
      </w:r>
      <w:r w:rsidR="000D500B">
        <w:rPr>
          <w:rFonts w:asciiTheme="minorHAnsi" w:hAnsiTheme="minorHAnsi" w:cstheme="minorHAnsi"/>
          <w:b/>
          <w:bCs/>
        </w:rPr>
        <w:t>[1]</w:t>
      </w:r>
      <w:r>
        <w:rPr>
          <w:rFonts w:asciiTheme="minorHAnsi" w:hAnsiTheme="minorHAnsi" w:cstheme="minorHAnsi"/>
        </w:rPr>
        <w:t>.</w:t>
      </w:r>
    </w:p>
    <w:p w14:paraId="23742748" w14:textId="3A13C841" w:rsidR="000D500B" w:rsidRDefault="000D500B" w:rsidP="000D500B">
      <w:pPr>
        <w:pStyle w:val="ListParagraph"/>
        <w:spacing w:before="120"/>
        <w:ind w:left="907"/>
        <w:contextualSpacing w:val="0"/>
        <w:rPr>
          <w:rStyle w:val="AuthorName"/>
          <w:rFonts w:asciiTheme="minorHAnsi" w:eastAsia="Times" w:hAnsiTheme="minorHAnsi" w:cstheme="minorHAnsi"/>
        </w:rPr>
      </w:pPr>
    </w:p>
    <w:p w14:paraId="35B41BEE" w14:textId="08D5CABC" w:rsidR="000D500B" w:rsidRPr="00F151E7" w:rsidRDefault="000D500B" w:rsidP="000D500B">
      <w:pPr>
        <w:pStyle w:val="ListParagraph"/>
        <w:numPr>
          <w:ilvl w:val="2"/>
          <w:numId w:val="3"/>
        </w:numPr>
        <w:outlineLvl w:val="0"/>
        <w:rPr>
          <w:rFonts w:asciiTheme="majorHAnsi" w:hAnsiTheme="majorHAnsi" w:cstheme="majorHAnsi"/>
          <w:color w:val="000000" w:themeColor="text1"/>
          <w:szCs w:val="24"/>
        </w:rPr>
      </w:pPr>
      <w:r w:rsidRPr="009408A2">
        <w:rPr>
          <w:rFonts w:asciiTheme="majorHAnsi" w:hAnsiTheme="majorHAnsi" w:cstheme="majorHAnsi"/>
          <w:bCs/>
          <w:color w:val="000000" w:themeColor="text1"/>
          <w:szCs w:val="24"/>
        </w:rPr>
        <w:t>INTERVIEW: Named talent says the statement above in an interview-style shot, looking slightly off-camera.</w:t>
      </w:r>
      <w:r>
        <w:rPr>
          <w:rFonts w:asciiTheme="majorHAnsi" w:hAnsiTheme="majorHAnsi" w:cstheme="majorHAnsi"/>
          <w:bCs/>
          <w:color w:val="000000" w:themeColor="text1"/>
          <w:szCs w:val="24"/>
        </w:rPr>
        <w:t xml:space="preserve"> </w:t>
      </w:r>
      <w:r w:rsidRPr="002B64D7">
        <w:rPr>
          <w:rFonts w:asciiTheme="majorHAnsi" w:hAnsiTheme="majorHAnsi" w:cstheme="majorHAnsi"/>
          <w:bCs/>
          <w:i/>
          <w:iCs/>
          <w:color w:val="0000FF"/>
          <w:szCs w:val="24"/>
        </w:rPr>
        <w:t>Suggested B-roll:</w:t>
      </w:r>
      <w:r w:rsidR="00B12B36">
        <w:rPr>
          <w:rFonts w:asciiTheme="majorHAnsi" w:hAnsiTheme="majorHAnsi" w:cstheme="majorHAnsi"/>
          <w:bCs/>
          <w:i/>
          <w:iCs/>
          <w:color w:val="0000FF"/>
          <w:szCs w:val="24"/>
        </w:rPr>
        <w:t xml:space="preserve"> 6.7.</w:t>
      </w:r>
    </w:p>
    <w:p w14:paraId="0CCF502A" w14:textId="77777777" w:rsidR="00F151E7" w:rsidRPr="00F151E7" w:rsidRDefault="00F151E7" w:rsidP="00F151E7">
      <w:pPr>
        <w:outlineLvl w:val="0"/>
        <w:rPr>
          <w:rFonts w:asciiTheme="majorHAnsi" w:hAnsiTheme="majorHAnsi" w:cstheme="majorHAnsi"/>
          <w:color w:val="000000" w:themeColor="text1"/>
          <w:szCs w:val="24"/>
        </w:rPr>
      </w:pPr>
    </w:p>
    <w:p w14:paraId="539B9D0E" w14:textId="77777777" w:rsidR="007D61A8" w:rsidRPr="00B07A3B" w:rsidRDefault="007D61A8" w:rsidP="007D61A8">
      <w:pPr>
        <w:rPr>
          <w:rFonts w:asciiTheme="minorHAnsi" w:eastAsia="Times New Roman" w:hAnsiTheme="minorHAnsi" w:cstheme="minorHAnsi"/>
          <w:szCs w:val="24"/>
        </w:rPr>
      </w:pPr>
    </w:p>
    <w:p w14:paraId="4D4767AA" w14:textId="77777777" w:rsidR="00964F5B" w:rsidRPr="00B07A3B" w:rsidRDefault="00964F5B" w:rsidP="00964F5B">
      <w:pPr>
        <w:rPr>
          <w:rFonts w:eastAsia="Times New Roman" w:cstheme="minorHAnsi"/>
          <w:color w:val="FF0000"/>
        </w:rPr>
      </w:pPr>
      <w:r w:rsidRPr="00B07A3B">
        <w:rPr>
          <w:rFonts w:eastAsia="Times New Roman" w:cstheme="minorHAnsi"/>
          <w:b/>
        </w:rPr>
        <w:t>Ethics Title Card</w:t>
      </w:r>
    </w:p>
    <w:p w14:paraId="4BB81E8B" w14:textId="4AFE39C4" w:rsidR="00B12B36" w:rsidRPr="00F151E7" w:rsidRDefault="00F151E7" w:rsidP="00F151E7">
      <w:pPr>
        <w:pStyle w:val="ListParagraph"/>
        <w:numPr>
          <w:ilvl w:val="1"/>
          <w:numId w:val="3"/>
        </w:numPr>
        <w:spacing w:before="120"/>
        <w:contextualSpacing w:val="0"/>
        <w:rPr>
          <w:rStyle w:val="AuthorName"/>
          <w:rFonts w:asciiTheme="minorHAnsi" w:eastAsia="Times" w:hAnsiTheme="minorHAnsi" w:cstheme="minorHAnsi"/>
        </w:rPr>
      </w:pPr>
      <w:r w:rsidRPr="00F151E7">
        <w:rPr>
          <w:rFonts w:asciiTheme="minorHAnsi" w:hAnsiTheme="minorHAnsi" w:cstheme="minorHAnsi"/>
          <w:color w:val="000000"/>
          <w:shd w:val="clear" w:color="auto" w:fill="FFFFFF"/>
        </w:rPr>
        <w:t>The feces and saliva samples were donated from anonymous donors with approval from the University of California Irvine Institutional Review Board</w:t>
      </w:r>
      <w:r>
        <w:rPr>
          <w:rFonts w:asciiTheme="minorHAnsi" w:hAnsiTheme="minorHAnsi" w:cstheme="minorHAnsi"/>
          <w:color w:val="000000"/>
          <w:shd w:val="clear" w:color="auto" w:fill="FFFFFF"/>
        </w:rPr>
        <w:t>.</w:t>
      </w:r>
      <w:r w:rsidRPr="00F151E7">
        <w:rPr>
          <w:rFonts w:asciiTheme="minorHAnsi" w:hAnsiTheme="minorHAnsi" w:cstheme="minorHAnsi"/>
          <w:color w:val="000000"/>
          <w:shd w:val="clear" w:color="auto" w:fill="FFFFFF"/>
        </w:rPr>
        <w:t xml:space="preserve"> The sewage came from San Diego, CA. The sputum samples were collected from subjects with cystic fibrosis as part of a larger study approved by the University of Michigan Medical School Institutional Review Board</w:t>
      </w:r>
      <w:r>
        <w:rPr>
          <w:rFonts w:asciiTheme="minorHAnsi" w:hAnsiTheme="minorHAnsi" w:cstheme="minorHAnsi"/>
          <w:color w:val="000000"/>
          <w:shd w:val="clear" w:color="auto" w:fill="FFFFFF"/>
        </w:rPr>
        <w:t>.</w:t>
      </w:r>
      <w:r w:rsidRPr="00F151E7">
        <w:rPr>
          <w:rFonts w:asciiTheme="minorHAnsi" w:hAnsiTheme="minorHAnsi" w:cstheme="minorHAnsi"/>
          <w:color w:val="000000"/>
          <w:shd w:val="clear" w:color="auto" w:fill="FFFFFF"/>
        </w:rPr>
        <w:t> </w:t>
      </w:r>
    </w:p>
    <w:p w14:paraId="3935E08C" w14:textId="62F41AEC" w:rsidR="00B12B36" w:rsidRDefault="00B12B36" w:rsidP="000D500B">
      <w:pPr>
        <w:pStyle w:val="ListParagraph"/>
        <w:spacing w:before="120"/>
        <w:ind w:left="907"/>
        <w:contextualSpacing w:val="0"/>
        <w:rPr>
          <w:rStyle w:val="AuthorName"/>
          <w:rFonts w:asciiTheme="minorHAnsi" w:eastAsia="Times" w:hAnsiTheme="minorHAnsi" w:cstheme="minorHAnsi"/>
        </w:rPr>
      </w:pPr>
    </w:p>
    <w:p w14:paraId="49B9B530" w14:textId="77777777" w:rsidR="00B12B36" w:rsidRPr="00B07A3B" w:rsidRDefault="00B12B36" w:rsidP="000D500B">
      <w:pPr>
        <w:pStyle w:val="ListParagraph"/>
        <w:spacing w:before="120"/>
        <w:ind w:left="907"/>
        <w:contextualSpacing w:val="0"/>
        <w:rPr>
          <w:rFonts w:asciiTheme="minorHAnsi" w:eastAsia="Times New Roman" w:hAnsiTheme="minorHAnsi" w:cstheme="minorHAnsi"/>
          <w:szCs w:val="24"/>
        </w:rPr>
      </w:pPr>
    </w:p>
    <w:p w14:paraId="524AC04E" w14:textId="77777777" w:rsidR="007D61A8" w:rsidRPr="00B07A3B" w:rsidRDefault="007D61A8" w:rsidP="007D61A8">
      <w:pPr>
        <w:rPr>
          <w:rFonts w:asciiTheme="minorHAnsi" w:eastAsia="Times New Roman" w:hAnsiTheme="minorHAnsi" w:cstheme="minorHAnsi"/>
          <w:b/>
          <w:bCs/>
          <w:szCs w:val="24"/>
        </w:rPr>
      </w:pPr>
    </w:p>
    <w:p w14:paraId="1CEA460B" w14:textId="77777777" w:rsidR="00DC2504" w:rsidRPr="00B07A3B" w:rsidRDefault="00DC2504" w:rsidP="005A02B6">
      <w:pPr>
        <w:pStyle w:val="Heading1"/>
        <w:rPr>
          <w:rFonts w:asciiTheme="minorHAnsi" w:hAnsiTheme="minorHAnsi" w:cstheme="minorHAnsi"/>
          <w:lang w:eastAsia="zh-TW"/>
        </w:rPr>
      </w:pPr>
      <w:r w:rsidRPr="00B07A3B">
        <w:rPr>
          <w:rFonts w:asciiTheme="minorHAnsi" w:hAnsiTheme="minorHAnsi" w:cstheme="minorHAnsi"/>
        </w:rPr>
        <w:lastRenderedPageBreak/>
        <w:t>Protocol</w:t>
      </w:r>
    </w:p>
    <w:p w14:paraId="75DFC648" w14:textId="43F49DAE" w:rsidR="00CE10F2" w:rsidRPr="006D3410" w:rsidRDefault="006D3410" w:rsidP="007D3806">
      <w:pPr>
        <w:pStyle w:val="ListParagraph"/>
        <w:numPr>
          <w:ilvl w:val="0"/>
          <w:numId w:val="3"/>
        </w:numPr>
        <w:spacing w:before="120"/>
        <w:contextualSpacing w:val="0"/>
        <w:rPr>
          <w:rFonts w:asciiTheme="minorHAnsi" w:hAnsiTheme="minorHAnsi" w:cstheme="minorHAnsi"/>
          <w:b/>
          <w:bCs/>
        </w:rPr>
      </w:pPr>
      <w:r w:rsidRPr="006D3410">
        <w:rPr>
          <w:rFonts w:asciiTheme="minorHAnsi" w:hAnsiTheme="minorHAnsi" w:cstheme="minorHAnsi"/>
          <w:b/>
          <w:bCs/>
        </w:rPr>
        <w:t>Stable Isotope Probing in Biological Samples Preparation</w:t>
      </w:r>
    </w:p>
    <w:p w14:paraId="24C6B477" w14:textId="56AD0ACF" w:rsidR="00125924" w:rsidRPr="006D3410" w:rsidRDefault="006D3410" w:rsidP="007D3806">
      <w:pPr>
        <w:pStyle w:val="ListParagraph"/>
        <w:numPr>
          <w:ilvl w:val="1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6D3410">
        <w:rPr>
          <w:rFonts w:asciiTheme="minorHAnsi" w:hAnsiTheme="minorHAnsi" w:cstheme="minorHAnsi"/>
        </w:rPr>
        <w:t>To prepare fecal samples, add 1 milliliter of deionized water to 100 milligram</w:t>
      </w:r>
      <w:r w:rsidR="0077546B">
        <w:rPr>
          <w:rFonts w:asciiTheme="minorHAnsi" w:hAnsiTheme="minorHAnsi" w:cstheme="minorHAnsi"/>
        </w:rPr>
        <w:t>s</w:t>
      </w:r>
      <w:r w:rsidRPr="006D3410">
        <w:rPr>
          <w:rFonts w:asciiTheme="minorHAnsi" w:hAnsiTheme="minorHAnsi" w:cstheme="minorHAnsi"/>
        </w:rPr>
        <w:t xml:space="preserve"> of feces in a 1.5</w:t>
      </w:r>
      <w:r w:rsidR="0077546B">
        <w:rPr>
          <w:rFonts w:asciiTheme="minorHAnsi" w:hAnsiTheme="minorHAnsi" w:cstheme="minorHAnsi"/>
        </w:rPr>
        <w:t>-</w:t>
      </w:r>
      <w:r w:rsidRPr="006D3410">
        <w:rPr>
          <w:rFonts w:asciiTheme="minorHAnsi" w:hAnsiTheme="minorHAnsi" w:cstheme="minorHAnsi"/>
        </w:rPr>
        <w:t xml:space="preserve">milliliter microcentrifuge tube </w:t>
      </w:r>
      <w:r w:rsidRPr="006D3410">
        <w:rPr>
          <w:rFonts w:asciiTheme="minorHAnsi" w:hAnsiTheme="minorHAnsi" w:cstheme="minorHAnsi"/>
          <w:b/>
          <w:bCs/>
        </w:rPr>
        <w:t xml:space="preserve">[1] </w:t>
      </w:r>
      <w:r w:rsidRPr="006D3410">
        <w:rPr>
          <w:rFonts w:asciiTheme="minorHAnsi" w:hAnsiTheme="minorHAnsi" w:cstheme="minorHAnsi"/>
        </w:rPr>
        <w:t>and vortex for 3 minutes</w:t>
      </w:r>
      <w:r w:rsidR="00EF0F0C">
        <w:rPr>
          <w:rFonts w:asciiTheme="minorHAnsi" w:hAnsiTheme="minorHAnsi" w:cstheme="minorHAnsi"/>
        </w:rPr>
        <w:t>. Keep the samples on ice when not in use</w:t>
      </w:r>
      <w:r w:rsidRPr="006D3410">
        <w:rPr>
          <w:rFonts w:asciiTheme="minorHAnsi" w:hAnsiTheme="minorHAnsi" w:cstheme="minorHAnsi"/>
        </w:rPr>
        <w:t xml:space="preserve"> </w:t>
      </w:r>
      <w:r w:rsidRPr="006D3410">
        <w:rPr>
          <w:rFonts w:asciiTheme="minorHAnsi" w:hAnsiTheme="minorHAnsi" w:cstheme="minorHAnsi"/>
          <w:b/>
          <w:bCs/>
        </w:rPr>
        <w:t>[2]</w:t>
      </w:r>
      <w:r w:rsidRPr="006D3410">
        <w:rPr>
          <w:rFonts w:asciiTheme="minorHAnsi" w:hAnsiTheme="minorHAnsi" w:cstheme="minorHAnsi"/>
        </w:rPr>
        <w:t xml:space="preserve">. </w:t>
      </w:r>
    </w:p>
    <w:p w14:paraId="7605F9E4" w14:textId="0A7A6045" w:rsidR="00C34F4C" w:rsidRDefault="006D3410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6D3410">
        <w:rPr>
          <w:rFonts w:asciiTheme="minorHAnsi" w:hAnsiTheme="minorHAnsi" w:cstheme="minorHAnsi"/>
        </w:rPr>
        <w:t>Talent adding</w:t>
      </w:r>
      <w:r>
        <w:rPr>
          <w:rFonts w:asciiTheme="minorHAnsi" w:hAnsiTheme="minorHAnsi" w:cstheme="minorHAnsi"/>
        </w:rPr>
        <w:t xml:space="preserve"> deionized water to the feces sample in a microcentrifuge tube.</w:t>
      </w:r>
    </w:p>
    <w:p w14:paraId="0D50A25F" w14:textId="458BEBF2" w:rsidR="006D3410" w:rsidRPr="006D3410" w:rsidRDefault="006D3410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Talent </w:t>
      </w:r>
      <w:proofErr w:type="spellStart"/>
      <w:r>
        <w:rPr>
          <w:rFonts w:asciiTheme="minorHAnsi" w:hAnsiTheme="minorHAnsi" w:cstheme="minorHAnsi"/>
        </w:rPr>
        <w:t>vortexing</w:t>
      </w:r>
      <w:proofErr w:type="spellEnd"/>
      <w:r>
        <w:rPr>
          <w:rFonts w:asciiTheme="minorHAnsi" w:hAnsiTheme="minorHAnsi" w:cstheme="minorHAnsi"/>
        </w:rPr>
        <w:t xml:space="preserve"> the tube. </w:t>
      </w:r>
    </w:p>
    <w:p w14:paraId="6F59231F" w14:textId="77777777" w:rsidR="006D3410" w:rsidRPr="00B07A3B" w:rsidRDefault="006D3410" w:rsidP="006D3410">
      <w:pPr>
        <w:pStyle w:val="ListParagraph"/>
        <w:spacing w:before="120"/>
        <w:ind w:left="1627"/>
        <w:contextualSpacing w:val="0"/>
        <w:rPr>
          <w:rFonts w:asciiTheme="minorHAnsi" w:hAnsiTheme="minorHAnsi" w:cstheme="minorHAnsi"/>
        </w:rPr>
      </w:pPr>
    </w:p>
    <w:p w14:paraId="54B0D4E5" w14:textId="5240721D" w:rsidR="00CE10F2" w:rsidRPr="00B07A3B" w:rsidRDefault="003436F0" w:rsidP="007D3806">
      <w:pPr>
        <w:pStyle w:val="ListParagraph"/>
        <w:numPr>
          <w:ilvl w:val="1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6D3410" w:rsidRPr="006D3410">
        <w:rPr>
          <w:rFonts w:asciiTheme="minorHAnsi" w:hAnsiTheme="minorHAnsi" w:cstheme="minorHAnsi"/>
        </w:rPr>
        <w:t xml:space="preserve">dd 485 </w:t>
      </w:r>
      <w:r w:rsidR="006D3410">
        <w:rPr>
          <w:rFonts w:asciiTheme="minorHAnsi" w:hAnsiTheme="minorHAnsi" w:cstheme="minorHAnsi"/>
        </w:rPr>
        <w:t>microliters</w:t>
      </w:r>
      <w:r w:rsidR="006D3410" w:rsidRPr="006D3410">
        <w:rPr>
          <w:rFonts w:asciiTheme="minorHAnsi" w:hAnsiTheme="minorHAnsi" w:cstheme="minorHAnsi"/>
        </w:rPr>
        <w:t xml:space="preserve"> of BHI</w:t>
      </w:r>
      <w:r w:rsidR="0077546B">
        <w:rPr>
          <w:rFonts w:asciiTheme="minorHAnsi" w:hAnsiTheme="minorHAnsi" w:cstheme="minorHAnsi"/>
        </w:rPr>
        <w:t xml:space="preserve"> </w:t>
      </w:r>
      <w:r w:rsidR="0077546B" w:rsidRPr="003E6E72">
        <w:rPr>
          <w:rFonts w:asciiTheme="minorHAnsi" w:hAnsiTheme="minorHAnsi" w:cstheme="minorHAnsi"/>
          <w:i/>
          <w:iCs/>
          <w:color w:val="FF0000"/>
        </w:rPr>
        <w:t>(B-H-I)</w:t>
      </w:r>
      <w:r w:rsidR="006D3410" w:rsidRPr="006D3410">
        <w:rPr>
          <w:rFonts w:asciiTheme="minorHAnsi" w:hAnsiTheme="minorHAnsi" w:cstheme="minorHAnsi"/>
        </w:rPr>
        <w:t xml:space="preserve"> medium with 20 m</w:t>
      </w:r>
      <w:r w:rsidR="006D3410">
        <w:rPr>
          <w:rFonts w:asciiTheme="minorHAnsi" w:hAnsiTheme="minorHAnsi" w:cstheme="minorHAnsi"/>
        </w:rPr>
        <w:t xml:space="preserve">illimolar </w:t>
      </w:r>
      <w:r w:rsidR="006D3410" w:rsidRPr="00D64A0E">
        <w:rPr>
          <w:rFonts w:asciiTheme="minorHAnsi" w:hAnsiTheme="minorHAnsi" w:cstheme="minorHAnsi"/>
        </w:rPr>
        <w:t>13C</w:t>
      </w:r>
      <w:r w:rsidR="006D3410" w:rsidRPr="006D3410">
        <w:rPr>
          <w:rFonts w:asciiTheme="minorHAnsi" w:hAnsiTheme="minorHAnsi" w:cstheme="minorHAnsi"/>
        </w:rPr>
        <w:t xml:space="preserve"> </w:t>
      </w:r>
      <w:r w:rsidR="002419D3" w:rsidRPr="003E6E72">
        <w:rPr>
          <w:rFonts w:asciiTheme="minorHAnsi" w:hAnsiTheme="minorHAnsi" w:cstheme="minorHAnsi"/>
          <w:i/>
          <w:iCs/>
          <w:color w:val="FF0000"/>
        </w:rPr>
        <w:t>(</w:t>
      </w:r>
      <w:r w:rsidR="002419D3">
        <w:rPr>
          <w:rFonts w:asciiTheme="minorHAnsi" w:hAnsiTheme="minorHAnsi" w:cstheme="minorHAnsi"/>
          <w:i/>
          <w:iCs/>
          <w:color w:val="FF0000"/>
        </w:rPr>
        <w:t>13-C)</w:t>
      </w:r>
      <w:r w:rsidR="002419D3" w:rsidRPr="006D3410">
        <w:rPr>
          <w:rFonts w:asciiTheme="minorHAnsi" w:hAnsiTheme="minorHAnsi" w:cstheme="minorHAnsi"/>
        </w:rPr>
        <w:t xml:space="preserve"> </w:t>
      </w:r>
      <w:r w:rsidR="006D3410" w:rsidRPr="006D3410">
        <w:rPr>
          <w:rFonts w:asciiTheme="minorHAnsi" w:hAnsiTheme="minorHAnsi" w:cstheme="minorHAnsi"/>
        </w:rPr>
        <w:t xml:space="preserve">glucose or BHI with 30% deuterium </w:t>
      </w:r>
      <w:r>
        <w:rPr>
          <w:rFonts w:asciiTheme="minorHAnsi" w:hAnsiTheme="minorHAnsi" w:cstheme="minorHAnsi"/>
        </w:rPr>
        <w:t xml:space="preserve">to </w:t>
      </w:r>
      <w:r w:rsidRPr="006D3410">
        <w:rPr>
          <w:rFonts w:asciiTheme="minorHAnsi" w:hAnsiTheme="minorHAnsi" w:cstheme="minorHAnsi"/>
        </w:rPr>
        <w:t xml:space="preserve">15 </w:t>
      </w:r>
      <w:r>
        <w:rPr>
          <w:rFonts w:asciiTheme="minorHAnsi" w:hAnsiTheme="minorHAnsi" w:cstheme="minorHAnsi"/>
        </w:rPr>
        <w:t>microliters</w:t>
      </w:r>
      <w:r w:rsidRPr="006D3410">
        <w:rPr>
          <w:rFonts w:asciiTheme="minorHAnsi" w:hAnsiTheme="minorHAnsi" w:cstheme="minorHAnsi"/>
        </w:rPr>
        <w:t xml:space="preserve"> of fecal and water mixture</w:t>
      </w:r>
      <w:r>
        <w:rPr>
          <w:rFonts w:asciiTheme="minorHAnsi" w:hAnsiTheme="minorHAnsi" w:cstheme="minorHAnsi"/>
        </w:rPr>
        <w:t xml:space="preserve">, </w:t>
      </w:r>
      <w:r w:rsidR="00544064">
        <w:rPr>
          <w:rFonts w:asciiTheme="minorHAnsi" w:hAnsiTheme="minorHAnsi" w:cstheme="minorHAnsi"/>
        </w:rPr>
        <w:t xml:space="preserve">ensuring </w:t>
      </w:r>
      <w:r>
        <w:rPr>
          <w:rFonts w:asciiTheme="minorHAnsi" w:hAnsiTheme="minorHAnsi" w:cstheme="minorHAnsi"/>
        </w:rPr>
        <w:t>that the</w:t>
      </w:r>
      <w:r w:rsidR="00544064">
        <w:rPr>
          <w:rFonts w:asciiTheme="minorHAnsi" w:hAnsiTheme="minorHAnsi" w:cstheme="minorHAnsi"/>
        </w:rPr>
        <w:t xml:space="preserve"> final volume of the sample is 500 microliters </w:t>
      </w:r>
      <w:r w:rsidR="00544064">
        <w:rPr>
          <w:rFonts w:asciiTheme="minorHAnsi" w:hAnsiTheme="minorHAnsi" w:cstheme="minorHAnsi"/>
          <w:b/>
          <w:bCs/>
        </w:rPr>
        <w:t>[1-TXT]</w:t>
      </w:r>
      <w:r w:rsidR="00544064" w:rsidRPr="0077546B">
        <w:rPr>
          <w:rFonts w:asciiTheme="minorHAnsi" w:hAnsiTheme="minorHAnsi" w:cstheme="minorHAnsi"/>
        </w:rPr>
        <w:t>.</w:t>
      </w:r>
      <w:r w:rsidR="00544064">
        <w:rPr>
          <w:rFonts w:asciiTheme="minorHAnsi" w:hAnsiTheme="minorHAnsi" w:cstheme="minorHAnsi"/>
          <w:b/>
          <w:bCs/>
        </w:rPr>
        <w:t xml:space="preserve"> </w:t>
      </w:r>
      <w:r w:rsidR="00544064" w:rsidRPr="00544064">
        <w:rPr>
          <w:rFonts w:asciiTheme="minorHAnsi" w:hAnsiTheme="minorHAnsi" w:cstheme="minorHAnsi"/>
        </w:rPr>
        <w:t>Prepare samples in technical triplicates</w:t>
      </w:r>
      <w:r w:rsidR="00544064">
        <w:rPr>
          <w:rFonts w:asciiTheme="minorHAnsi" w:hAnsiTheme="minorHAnsi" w:cstheme="minorHAnsi"/>
          <w:b/>
          <w:bCs/>
        </w:rPr>
        <w:t xml:space="preserve"> </w:t>
      </w:r>
      <w:r w:rsidR="00544064" w:rsidRPr="00544064">
        <w:rPr>
          <w:rFonts w:asciiTheme="minorHAnsi" w:hAnsiTheme="minorHAnsi" w:cstheme="minorHAnsi"/>
          <w:b/>
          <w:bCs/>
        </w:rPr>
        <w:t>[2]</w:t>
      </w:r>
      <w:r w:rsidR="00544064" w:rsidRPr="00E618B5">
        <w:rPr>
          <w:rFonts w:asciiTheme="minorHAnsi" w:hAnsiTheme="minorHAnsi" w:cstheme="minorHAnsi"/>
        </w:rPr>
        <w:t>.</w:t>
      </w:r>
    </w:p>
    <w:p w14:paraId="073236A4" w14:textId="5F9F8C5C" w:rsidR="00544064" w:rsidRDefault="00544064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Talent adding BHI medium with 13C glucose or 30% deuterium to the sample. </w:t>
      </w:r>
      <w:r>
        <w:rPr>
          <w:rFonts w:asciiTheme="minorHAnsi" w:hAnsiTheme="minorHAnsi" w:cstheme="minorHAnsi"/>
          <w:b/>
          <w:bCs/>
        </w:rPr>
        <w:t>TEXT: BHI</w:t>
      </w:r>
      <w:r w:rsidR="0077546B">
        <w:rPr>
          <w:rFonts w:asciiTheme="minorHAnsi" w:hAnsiTheme="minorHAnsi" w:cstheme="minorHAnsi"/>
          <w:b/>
          <w:bCs/>
        </w:rPr>
        <w:t xml:space="preserve">: </w:t>
      </w:r>
      <w:r>
        <w:rPr>
          <w:rFonts w:asciiTheme="minorHAnsi" w:hAnsiTheme="minorHAnsi" w:cstheme="minorHAnsi"/>
          <w:b/>
          <w:bCs/>
        </w:rPr>
        <w:t>Brain Heart Infusion</w:t>
      </w:r>
      <w:r w:rsidR="003E6E72">
        <w:rPr>
          <w:rFonts w:asciiTheme="minorHAnsi" w:hAnsiTheme="minorHAnsi" w:cstheme="minorHAnsi"/>
          <w:b/>
          <w:bCs/>
        </w:rPr>
        <w:t xml:space="preserve"> </w:t>
      </w:r>
    </w:p>
    <w:p w14:paraId="1EE42691" w14:textId="040340B7" w:rsidR="00A319BE" w:rsidRDefault="00E618B5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Shot of</w:t>
      </w:r>
      <w:r w:rsidR="0054406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prepared </w:t>
      </w:r>
      <w:r w:rsidR="00544064">
        <w:rPr>
          <w:rFonts w:asciiTheme="minorHAnsi" w:hAnsiTheme="minorHAnsi" w:cstheme="minorHAnsi"/>
        </w:rPr>
        <w:t xml:space="preserve">samples in triplicates.  </w:t>
      </w:r>
    </w:p>
    <w:p w14:paraId="5B9E59BC" w14:textId="77777777" w:rsidR="00544064" w:rsidRPr="00B07A3B" w:rsidRDefault="00544064" w:rsidP="00544064">
      <w:pPr>
        <w:pStyle w:val="ListParagraph"/>
        <w:spacing w:before="120"/>
        <w:ind w:left="1627"/>
        <w:contextualSpacing w:val="0"/>
        <w:rPr>
          <w:rFonts w:asciiTheme="minorHAnsi" w:hAnsiTheme="minorHAnsi" w:cstheme="minorHAnsi"/>
        </w:rPr>
      </w:pPr>
    </w:p>
    <w:p w14:paraId="31A84631" w14:textId="737DB175" w:rsidR="00C7374B" w:rsidRDefault="00544064" w:rsidP="007D3806">
      <w:pPr>
        <w:pStyle w:val="ListParagraph"/>
        <w:numPr>
          <w:ilvl w:val="1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544064">
        <w:rPr>
          <w:rFonts w:asciiTheme="minorHAnsi" w:hAnsiTheme="minorHAnsi" w:cstheme="minorHAnsi"/>
        </w:rPr>
        <w:t xml:space="preserve">To prepare sewage samples, add 500 </w:t>
      </w:r>
      <w:r>
        <w:rPr>
          <w:rFonts w:asciiTheme="minorHAnsi" w:hAnsiTheme="minorHAnsi" w:cstheme="minorHAnsi"/>
        </w:rPr>
        <w:t>microliters</w:t>
      </w:r>
      <w:r w:rsidRPr="00544064">
        <w:rPr>
          <w:rFonts w:asciiTheme="minorHAnsi" w:hAnsiTheme="minorHAnsi" w:cstheme="minorHAnsi"/>
        </w:rPr>
        <w:t xml:space="preserve"> of sewage to 500 </w:t>
      </w:r>
      <w:r>
        <w:rPr>
          <w:rFonts w:asciiTheme="minorHAnsi" w:hAnsiTheme="minorHAnsi" w:cstheme="minorHAnsi"/>
        </w:rPr>
        <w:t>microliters</w:t>
      </w:r>
      <w:r w:rsidRPr="00544064">
        <w:rPr>
          <w:rFonts w:asciiTheme="minorHAnsi" w:hAnsiTheme="minorHAnsi" w:cstheme="minorHAnsi"/>
        </w:rPr>
        <w:t xml:space="preserve"> of BHI </w:t>
      </w:r>
      <w:r>
        <w:rPr>
          <w:rFonts w:asciiTheme="minorHAnsi" w:hAnsiTheme="minorHAnsi" w:cstheme="minorHAnsi"/>
        </w:rPr>
        <w:t xml:space="preserve">medium with 13C glucose or 30% deuterium </w:t>
      </w:r>
      <w:r w:rsidRPr="00544064">
        <w:rPr>
          <w:rFonts w:asciiTheme="minorHAnsi" w:hAnsiTheme="minorHAnsi" w:cstheme="minorHAnsi"/>
        </w:rPr>
        <w:t>for a total volume of 1 m</w:t>
      </w:r>
      <w:r>
        <w:rPr>
          <w:rFonts w:asciiTheme="minorHAnsi" w:hAnsiTheme="minorHAnsi" w:cstheme="minorHAnsi"/>
        </w:rPr>
        <w:t xml:space="preserve">illiliter </w:t>
      </w:r>
      <w:r>
        <w:rPr>
          <w:rFonts w:asciiTheme="minorHAnsi" w:hAnsiTheme="minorHAnsi" w:cstheme="minorHAnsi"/>
          <w:b/>
          <w:bCs/>
        </w:rPr>
        <w:t>[1]</w:t>
      </w:r>
      <w:r w:rsidRPr="00544064">
        <w:rPr>
          <w:rFonts w:asciiTheme="minorHAnsi" w:hAnsiTheme="minorHAnsi" w:cstheme="minorHAnsi"/>
        </w:rPr>
        <w:t>. Prepare samples in triplicate</w:t>
      </w:r>
      <w:r w:rsidR="003436F0">
        <w:rPr>
          <w:rFonts w:asciiTheme="minorHAnsi" w:hAnsiTheme="minorHAnsi" w:cstheme="minorHAnsi"/>
        </w:rPr>
        <w:t>s</w:t>
      </w:r>
      <w:r w:rsidR="00EF0F0C">
        <w:rPr>
          <w:rFonts w:asciiTheme="minorHAnsi" w:hAnsiTheme="minorHAnsi" w:cstheme="minorHAnsi"/>
        </w:rPr>
        <w:t xml:space="preserve"> and keep them on ice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>[2]</w:t>
      </w:r>
      <w:r w:rsidRPr="00544064">
        <w:rPr>
          <w:rFonts w:asciiTheme="minorHAnsi" w:hAnsiTheme="minorHAnsi" w:cstheme="minorHAnsi"/>
        </w:rPr>
        <w:t xml:space="preserve">. </w:t>
      </w:r>
    </w:p>
    <w:p w14:paraId="2ED8AA78" w14:textId="63D267A0" w:rsidR="00544064" w:rsidRDefault="00544064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Talent adding BHI to sewage sample.</w:t>
      </w:r>
    </w:p>
    <w:p w14:paraId="5736B907" w14:textId="3770DF77" w:rsidR="00F91B03" w:rsidRPr="00544064" w:rsidRDefault="00E618B5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Shot of prepared s</w:t>
      </w:r>
      <w:r w:rsidR="00F91B03">
        <w:rPr>
          <w:rFonts w:asciiTheme="minorHAnsi" w:hAnsiTheme="minorHAnsi" w:cstheme="minorHAnsi"/>
        </w:rPr>
        <w:t xml:space="preserve">amples on ice. </w:t>
      </w:r>
    </w:p>
    <w:p w14:paraId="47336D08" w14:textId="77777777" w:rsidR="00544064" w:rsidRPr="00544064" w:rsidRDefault="00544064" w:rsidP="00544064">
      <w:pPr>
        <w:pStyle w:val="ListParagraph"/>
        <w:spacing w:before="120"/>
        <w:ind w:left="1627"/>
        <w:contextualSpacing w:val="0"/>
        <w:rPr>
          <w:rFonts w:asciiTheme="minorHAnsi" w:hAnsiTheme="minorHAnsi" w:cstheme="minorHAnsi"/>
        </w:rPr>
      </w:pPr>
    </w:p>
    <w:p w14:paraId="06FE9D10" w14:textId="2514E289" w:rsidR="00544064" w:rsidRDefault="00544064" w:rsidP="007D3806">
      <w:pPr>
        <w:pStyle w:val="ListParagraph"/>
        <w:numPr>
          <w:ilvl w:val="1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544064">
        <w:rPr>
          <w:rFonts w:asciiTheme="minorHAnsi" w:hAnsiTheme="minorHAnsi" w:cstheme="minorHAnsi"/>
        </w:rPr>
        <w:t xml:space="preserve">To prepare saliva samples, add 50 </w:t>
      </w:r>
      <w:r>
        <w:rPr>
          <w:rFonts w:asciiTheme="minorHAnsi" w:hAnsiTheme="minorHAnsi" w:cstheme="minorHAnsi"/>
        </w:rPr>
        <w:t>microliters</w:t>
      </w:r>
      <w:r w:rsidRPr="00544064">
        <w:rPr>
          <w:rFonts w:asciiTheme="minorHAnsi" w:hAnsiTheme="minorHAnsi" w:cstheme="minorHAnsi"/>
        </w:rPr>
        <w:t xml:space="preserve"> of saliva to 500 </w:t>
      </w:r>
      <w:r>
        <w:rPr>
          <w:rFonts w:asciiTheme="minorHAnsi" w:hAnsiTheme="minorHAnsi" w:cstheme="minorHAnsi"/>
        </w:rPr>
        <w:t>microliters</w:t>
      </w:r>
      <w:r w:rsidRPr="00544064">
        <w:rPr>
          <w:rFonts w:asciiTheme="minorHAnsi" w:hAnsiTheme="minorHAnsi" w:cstheme="minorHAnsi"/>
        </w:rPr>
        <w:t xml:space="preserve"> of BHI </w:t>
      </w:r>
      <w:r>
        <w:rPr>
          <w:rFonts w:asciiTheme="minorHAnsi" w:hAnsiTheme="minorHAnsi" w:cstheme="minorHAnsi"/>
        </w:rPr>
        <w:t>medium with</w:t>
      </w:r>
      <w:r w:rsidRPr="00544064">
        <w:rPr>
          <w:rFonts w:asciiTheme="minorHAnsi" w:hAnsiTheme="minorHAnsi" w:cstheme="minorHAnsi"/>
        </w:rPr>
        <w:t xml:space="preserve"> 13C glucose or 30% </w:t>
      </w:r>
      <w:r>
        <w:rPr>
          <w:rFonts w:asciiTheme="minorHAnsi" w:hAnsiTheme="minorHAnsi" w:cstheme="minorHAnsi"/>
        </w:rPr>
        <w:t>deuterium</w:t>
      </w:r>
      <w:r w:rsidRPr="00544064">
        <w:rPr>
          <w:rFonts w:asciiTheme="minorHAnsi" w:hAnsiTheme="minorHAnsi" w:cstheme="minorHAnsi"/>
        </w:rPr>
        <w:t xml:space="preserve"> for a total volume of 550 </w:t>
      </w:r>
      <w:r>
        <w:rPr>
          <w:rFonts w:asciiTheme="minorHAnsi" w:hAnsiTheme="minorHAnsi" w:cstheme="minorHAnsi"/>
        </w:rPr>
        <w:t xml:space="preserve">microliters </w:t>
      </w:r>
      <w:r>
        <w:rPr>
          <w:rFonts w:asciiTheme="minorHAnsi" w:hAnsiTheme="minorHAnsi" w:cstheme="minorHAnsi"/>
          <w:b/>
          <w:bCs/>
        </w:rPr>
        <w:t>[1]</w:t>
      </w:r>
      <w:r w:rsidRPr="00544064">
        <w:rPr>
          <w:rFonts w:asciiTheme="minorHAnsi" w:hAnsiTheme="minorHAnsi" w:cstheme="minorHAnsi"/>
        </w:rPr>
        <w:t>. Prepare samples in triplicate</w:t>
      </w:r>
      <w:r w:rsidR="003436F0">
        <w:rPr>
          <w:rFonts w:asciiTheme="minorHAnsi" w:hAnsiTheme="minorHAnsi" w:cstheme="minorHAnsi"/>
        </w:rPr>
        <w:t>s and keep them on ice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>[2]</w:t>
      </w:r>
      <w:r w:rsidRPr="00544064">
        <w:rPr>
          <w:rFonts w:asciiTheme="minorHAnsi" w:hAnsiTheme="minorHAnsi" w:cstheme="minorHAnsi"/>
        </w:rPr>
        <w:t xml:space="preserve">. </w:t>
      </w:r>
    </w:p>
    <w:p w14:paraId="36CF65EE" w14:textId="6FB09665" w:rsidR="00544064" w:rsidRDefault="00544064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Talent adding BHI medium to saliva sample.</w:t>
      </w:r>
    </w:p>
    <w:p w14:paraId="6486858B" w14:textId="79DD9E3C" w:rsidR="00544064" w:rsidRPr="00544064" w:rsidRDefault="00E618B5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Shot of prepared s</w:t>
      </w:r>
      <w:r w:rsidR="003436F0">
        <w:rPr>
          <w:rFonts w:asciiTheme="minorHAnsi" w:hAnsiTheme="minorHAnsi" w:cstheme="minorHAnsi"/>
        </w:rPr>
        <w:t>amples on ice</w:t>
      </w:r>
      <w:r w:rsidR="00544064">
        <w:rPr>
          <w:rFonts w:asciiTheme="minorHAnsi" w:hAnsiTheme="minorHAnsi" w:cstheme="minorHAnsi"/>
        </w:rPr>
        <w:t xml:space="preserve">. </w:t>
      </w:r>
    </w:p>
    <w:p w14:paraId="03B057B2" w14:textId="77777777" w:rsidR="00544064" w:rsidRPr="00544064" w:rsidRDefault="00544064" w:rsidP="00544064">
      <w:pPr>
        <w:pStyle w:val="ListParagraph"/>
        <w:spacing w:before="120"/>
        <w:ind w:left="1627"/>
        <w:contextualSpacing w:val="0"/>
        <w:rPr>
          <w:rFonts w:asciiTheme="minorHAnsi" w:hAnsiTheme="minorHAnsi" w:cstheme="minorHAnsi"/>
        </w:rPr>
      </w:pPr>
    </w:p>
    <w:p w14:paraId="4C3F4880" w14:textId="13C49F6A" w:rsidR="00544064" w:rsidRPr="00544064" w:rsidRDefault="00544064" w:rsidP="007D3806">
      <w:pPr>
        <w:pStyle w:val="ListParagraph"/>
        <w:numPr>
          <w:ilvl w:val="1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544064">
        <w:rPr>
          <w:rFonts w:asciiTheme="minorHAnsi" w:hAnsiTheme="minorHAnsi" w:cstheme="minorHAnsi"/>
        </w:rPr>
        <w:t>To prepare sputum samples</w:t>
      </w:r>
      <w:r>
        <w:rPr>
          <w:rFonts w:asciiTheme="minorHAnsi" w:hAnsiTheme="minorHAnsi" w:cstheme="minorHAnsi"/>
        </w:rPr>
        <w:t>,</w:t>
      </w:r>
      <w:r w:rsidRPr="00544064">
        <w:rPr>
          <w:rFonts w:asciiTheme="minorHAnsi" w:hAnsiTheme="minorHAnsi" w:cstheme="minorHAnsi"/>
        </w:rPr>
        <w:t xml:space="preserve"> </w:t>
      </w:r>
      <w:r w:rsidR="00534EE2">
        <w:rPr>
          <w:rFonts w:asciiTheme="minorHAnsi" w:hAnsiTheme="minorHAnsi" w:cstheme="minorHAnsi"/>
        </w:rPr>
        <w:t>add</w:t>
      </w:r>
      <w:r w:rsidRPr="00544064">
        <w:rPr>
          <w:rFonts w:asciiTheme="minorHAnsi" w:hAnsiTheme="minorHAnsi" w:cstheme="minorHAnsi"/>
        </w:rPr>
        <w:t xml:space="preserve"> 15 </w:t>
      </w:r>
      <w:r>
        <w:rPr>
          <w:rFonts w:asciiTheme="minorHAnsi" w:hAnsiTheme="minorHAnsi" w:cstheme="minorHAnsi"/>
        </w:rPr>
        <w:t>microliters</w:t>
      </w:r>
      <w:r w:rsidRPr="00544064">
        <w:rPr>
          <w:rFonts w:asciiTheme="minorHAnsi" w:hAnsiTheme="minorHAnsi" w:cstheme="minorHAnsi"/>
        </w:rPr>
        <w:t xml:space="preserve"> of sputum</w:t>
      </w:r>
      <w:r w:rsidR="00534EE2">
        <w:rPr>
          <w:rFonts w:asciiTheme="minorHAnsi" w:hAnsiTheme="minorHAnsi" w:cstheme="minorHAnsi"/>
        </w:rPr>
        <w:t xml:space="preserve"> </w:t>
      </w:r>
      <w:r w:rsidR="0077546B">
        <w:rPr>
          <w:rFonts w:asciiTheme="minorHAnsi" w:hAnsiTheme="minorHAnsi" w:cstheme="minorHAnsi"/>
        </w:rPr>
        <w:t>in</w:t>
      </w:r>
      <w:r w:rsidR="00534EE2">
        <w:rPr>
          <w:rFonts w:asciiTheme="minorHAnsi" w:hAnsiTheme="minorHAnsi" w:cstheme="minorHAnsi"/>
        </w:rPr>
        <w:t xml:space="preserve">to </w:t>
      </w:r>
      <w:r w:rsidR="0077546B">
        <w:rPr>
          <w:rFonts w:asciiTheme="minorHAnsi" w:hAnsiTheme="minorHAnsi" w:cstheme="minorHAnsi"/>
        </w:rPr>
        <w:t xml:space="preserve">a </w:t>
      </w:r>
      <w:r w:rsidR="00534EE2">
        <w:rPr>
          <w:rFonts w:asciiTheme="minorHAnsi" w:hAnsiTheme="minorHAnsi" w:cstheme="minorHAnsi"/>
        </w:rPr>
        <w:t>vial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>[1]</w:t>
      </w:r>
      <w:r w:rsidRPr="00544064">
        <w:rPr>
          <w:rFonts w:asciiTheme="minorHAnsi" w:hAnsiTheme="minorHAnsi" w:cstheme="minorHAnsi"/>
        </w:rPr>
        <w:t>. Prepare samples in triplicate</w:t>
      </w:r>
      <w:r w:rsidR="003436F0">
        <w:rPr>
          <w:rFonts w:asciiTheme="minorHAnsi" w:hAnsiTheme="minorHAnsi" w:cstheme="minorHAnsi"/>
        </w:rPr>
        <w:t>s and keep them on ice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>[2]</w:t>
      </w:r>
      <w:r w:rsidRPr="00544064">
        <w:rPr>
          <w:rFonts w:asciiTheme="minorHAnsi" w:hAnsiTheme="minorHAnsi" w:cstheme="minorHAnsi"/>
        </w:rPr>
        <w:t xml:space="preserve">. </w:t>
      </w:r>
    </w:p>
    <w:p w14:paraId="02D1EF4F" w14:textId="0836CF43" w:rsidR="00544064" w:rsidRDefault="00544064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Talent </w:t>
      </w:r>
      <w:r w:rsidR="00BF16EA">
        <w:rPr>
          <w:rFonts w:asciiTheme="minorHAnsi" w:hAnsiTheme="minorHAnsi" w:cstheme="minorHAnsi"/>
        </w:rPr>
        <w:t>adding sputum</w:t>
      </w:r>
      <w:r w:rsidR="002137FC">
        <w:rPr>
          <w:rFonts w:asciiTheme="minorHAnsi" w:hAnsiTheme="minorHAnsi" w:cstheme="minorHAnsi"/>
        </w:rPr>
        <w:t xml:space="preserve"> sample</w:t>
      </w:r>
      <w:r w:rsidR="00443E31">
        <w:rPr>
          <w:rFonts w:asciiTheme="minorHAnsi" w:hAnsiTheme="minorHAnsi" w:cstheme="minorHAnsi"/>
        </w:rPr>
        <w:t xml:space="preserve"> to vial</w:t>
      </w:r>
      <w:r w:rsidR="002137FC">
        <w:rPr>
          <w:rFonts w:asciiTheme="minorHAnsi" w:hAnsiTheme="minorHAnsi" w:cstheme="minorHAnsi"/>
        </w:rPr>
        <w:t>.</w:t>
      </w:r>
    </w:p>
    <w:p w14:paraId="592C3194" w14:textId="61B6AF06" w:rsidR="002137FC" w:rsidRPr="002137FC" w:rsidRDefault="00E618B5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Shot of prepared s</w:t>
      </w:r>
      <w:r w:rsidR="003436F0">
        <w:rPr>
          <w:rFonts w:asciiTheme="minorHAnsi" w:hAnsiTheme="minorHAnsi" w:cstheme="minorHAnsi"/>
        </w:rPr>
        <w:t xml:space="preserve">amples </w:t>
      </w:r>
      <w:r w:rsidR="00BF16EA">
        <w:rPr>
          <w:rFonts w:asciiTheme="minorHAnsi" w:hAnsiTheme="minorHAnsi" w:cstheme="minorHAnsi"/>
        </w:rPr>
        <w:t>on ice</w:t>
      </w:r>
      <w:r w:rsidR="002137FC">
        <w:rPr>
          <w:rFonts w:asciiTheme="minorHAnsi" w:hAnsiTheme="minorHAnsi" w:cstheme="minorHAnsi"/>
        </w:rPr>
        <w:t xml:space="preserve">. </w:t>
      </w:r>
    </w:p>
    <w:p w14:paraId="1F99A483" w14:textId="278F1524" w:rsidR="00CE10F2" w:rsidRPr="00B07A3B" w:rsidRDefault="002137FC" w:rsidP="007D3806">
      <w:pPr>
        <w:pStyle w:val="ListParagraph"/>
        <w:numPr>
          <w:ilvl w:val="0"/>
          <w:numId w:val="3"/>
        </w:numPr>
        <w:spacing w:before="360"/>
        <w:contextualSpacing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Sample Extraction</w:t>
      </w:r>
    </w:p>
    <w:p w14:paraId="6448FFD8" w14:textId="66C5790D" w:rsidR="00CE10F2" w:rsidRPr="00B07A3B" w:rsidRDefault="002137FC" w:rsidP="007D3806">
      <w:pPr>
        <w:pStyle w:val="ListParagraph"/>
        <w:numPr>
          <w:ilvl w:val="1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2137FC">
        <w:rPr>
          <w:rFonts w:asciiTheme="minorHAnsi" w:hAnsiTheme="minorHAnsi" w:cstheme="minorHAnsi"/>
        </w:rPr>
        <w:t xml:space="preserve">Place empty VOA </w:t>
      </w:r>
      <w:r w:rsidR="003E6E72" w:rsidRPr="003E6E72">
        <w:rPr>
          <w:rFonts w:asciiTheme="minorHAnsi" w:hAnsiTheme="minorHAnsi" w:cstheme="minorHAnsi"/>
          <w:i/>
          <w:iCs/>
          <w:color w:val="FF0000"/>
        </w:rPr>
        <w:t>(V-O-A)</w:t>
      </w:r>
      <w:r w:rsidR="003E6E72">
        <w:rPr>
          <w:rFonts w:asciiTheme="minorHAnsi" w:hAnsiTheme="minorHAnsi" w:cstheme="minorHAnsi"/>
          <w:i/>
          <w:iCs/>
        </w:rPr>
        <w:t xml:space="preserve"> </w:t>
      </w:r>
      <w:r w:rsidRPr="002137FC">
        <w:rPr>
          <w:rFonts w:asciiTheme="minorHAnsi" w:hAnsiTheme="minorHAnsi" w:cstheme="minorHAnsi"/>
        </w:rPr>
        <w:t>vials on the cold plate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>[1-TXT]</w:t>
      </w:r>
      <w:r w:rsidRPr="002137FC">
        <w:rPr>
          <w:rFonts w:asciiTheme="minorHAnsi" w:hAnsiTheme="minorHAnsi" w:cstheme="minorHAnsi"/>
        </w:rPr>
        <w:t>, and place the cold plate on ice in the biosafety hood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>[2]</w:t>
      </w:r>
    </w:p>
    <w:p w14:paraId="5F8BDB88" w14:textId="3D6AE32C" w:rsidR="000B2085" w:rsidRPr="002137FC" w:rsidRDefault="002137FC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Talent placing the empty VOA vials on the cold plate. </w:t>
      </w:r>
      <w:r>
        <w:rPr>
          <w:rFonts w:asciiTheme="minorHAnsi" w:hAnsiTheme="minorHAnsi" w:cstheme="minorHAnsi"/>
          <w:b/>
          <w:bCs/>
        </w:rPr>
        <w:t>TEXT: VOA</w:t>
      </w:r>
      <w:r w:rsidR="0077546B">
        <w:rPr>
          <w:rFonts w:asciiTheme="minorHAnsi" w:hAnsiTheme="minorHAnsi" w:cstheme="minorHAnsi"/>
          <w:b/>
          <w:bCs/>
        </w:rPr>
        <w:t>: V</w:t>
      </w:r>
      <w:r w:rsidRPr="002137FC">
        <w:rPr>
          <w:rFonts w:asciiTheme="minorHAnsi" w:hAnsiTheme="minorHAnsi" w:cstheme="minorHAnsi"/>
          <w:b/>
          <w:bCs/>
        </w:rPr>
        <w:t>olatile organic analysis</w:t>
      </w:r>
    </w:p>
    <w:p w14:paraId="3124C022" w14:textId="74D8D7AB" w:rsidR="002137FC" w:rsidRDefault="002137FC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Talent placing the cold plate on ice in biosafety hood.</w:t>
      </w:r>
    </w:p>
    <w:p w14:paraId="3DD6A6A5" w14:textId="77777777" w:rsidR="002137FC" w:rsidRPr="00B07A3B" w:rsidRDefault="002137FC" w:rsidP="002137FC">
      <w:pPr>
        <w:pStyle w:val="ListParagraph"/>
        <w:spacing w:before="120"/>
        <w:ind w:left="1627"/>
        <w:contextualSpacing w:val="0"/>
        <w:rPr>
          <w:rFonts w:asciiTheme="minorHAnsi" w:hAnsiTheme="minorHAnsi" w:cstheme="minorHAnsi"/>
        </w:rPr>
      </w:pPr>
    </w:p>
    <w:p w14:paraId="1371D6FC" w14:textId="395D328F" w:rsidR="00CE10F2" w:rsidRPr="00B07A3B" w:rsidRDefault="002137FC" w:rsidP="007D3806">
      <w:pPr>
        <w:pStyle w:val="ListParagraph"/>
        <w:numPr>
          <w:ilvl w:val="1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2137FC">
        <w:rPr>
          <w:rFonts w:asciiTheme="minorHAnsi" w:hAnsiTheme="minorHAnsi" w:cstheme="minorHAnsi"/>
        </w:rPr>
        <w:t>Turn on the 5600</w:t>
      </w:r>
      <w:r>
        <w:rPr>
          <w:rFonts w:asciiTheme="minorHAnsi" w:hAnsiTheme="minorHAnsi" w:cstheme="minorHAnsi"/>
        </w:rPr>
        <w:t xml:space="preserve"> SPEU</w:t>
      </w:r>
      <w:r w:rsidR="003E6E72">
        <w:rPr>
          <w:rFonts w:asciiTheme="minorHAnsi" w:hAnsiTheme="minorHAnsi" w:cstheme="minorHAnsi"/>
        </w:rPr>
        <w:t xml:space="preserve"> </w:t>
      </w:r>
      <w:r w:rsidR="003E6E72" w:rsidRPr="003E6E72">
        <w:rPr>
          <w:rFonts w:asciiTheme="minorHAnsi" w:hAnsiTheme="minorHAnsi" w:cstheme="minorHAnsi"/>
          <w:i/>
          <w:iCs/>
          <w:color w:val="FF0000"/>
        </w:rPr>
        <w:t>(S-P-E-U)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>[1-TXT]</w:t>
      </w:r>
      <w:r w:rsidRPr="002137FC">
        <w:rPr>
          <w:rFonts w:asciiTheme="minorHAnsi" w:hAnsiTheme="minorHAnsi" w:cstheme="minorHAnsi"/>
        </w:rPr>
        <w:t xml:space="preserve"> and adjust </w:t>
      </w:r>
      <w:r w:rsidR="004B2D4B">
        <w:rPr>
          <w:rFonts w:asciiTheme="minorHAnsi" w:hAnsiTheme="minorHAnsi" w:cstheme="minorHAnsi"/>
        </w:rPr>
        <w:t xml:space="preserve">it </w:t>
      </w:r>
      <w:r w:rsidRPr="002137FC">
        <w:rPr>
          <w:rFonts w:asciiTheme="minorHAnsi" w:hAnsiTheme="minorHAnsi" w:cstheme="minorHAnsi"/>
        </w:rPr>
        <w:t xml:space="preserve">to the </w:t>
      </w:r>
      <w:r w:rsidR="004B2D4B">
        <w:rPr>
          <w:rFonts w:asciiTheme="minorHAnsi" w:hAnsiTheme="minorHAnsi" w:cstheme="minorHAnsi"/>
        </w:rPr>
        <w:t xml:space="preserve">required </w:t>
      </w:r>
      <w:r w:rsidRPr="002137FC">
        <w:rPr>
          <w:rFonts w:asciiTheme="minorHAnsi" w:hAnsiTheme="minorHAnsi" w:cstheme="minorHAnsi"/>
        </w:rPr>
        <w:t xml:space="preserve">temperature </w:t>
      </w:r>
      <w:r>
        <w:rPr>
          <w:rFonts w:asciiTheme="minorHAnsi" w:hAnsiTheme="minorHAnsi" w:cstheme="minorHAnsi"/>
          <w:b/>
          <w:bCs/>
        </w:rPr>
        <w:t>[2].</w:t>
      </w:r>
    </w:p>
    <w:p w14:paraId="11514E94" w14:textId="41C3C768" w:rsidR="00875BE8" w:rsidRPr="002137FC" w:rsidRDefault="002137FC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Talent turning on the SPEU. </w:t>
      </w:r>
      <w:r>
        <w:rPr>
          <w:rFonts w:asciiTheme="minorHAnsi" w:hAnsiTheme="minorHAnsi" w:cstheme="minorHAnsi"/>
          <w:b/>
          <w:bCs/>
        </w:rPr>
        <w:t>TEXT: SPEU</w:t>
      </w:r>
      <w:r w:rsidR="0077546B">
        <w:rPr>
          <w:rFonts w:asciiTheme="minorHAnsi" w:hAnsiTheme="minorHAnsi" w:cstheme="minorHAnsi"/>
          <w:b/>
          <w:bCs/>
        </w:rPr>
        <w:t>:</w:t>
      </w:r>
      <w:r w:rsidRPr="002137FC">
        <w:rPr>
          <w:rFonts w:asciiTheme="minorHAnsi" w:hAnsiTheme="minorHAnsi" w:cstheme="minorHAnsi"/>
        </w:rPr>
        <w:t xml:space="preserve"> </w:t>
      </w:r>
      <w:r w:rsidR="0077546B">
        <w:rPr>
          <w:rFonts w:asciiTheme="minorHAnsi" w:hAnsiTheme="minorHAnsi" w:cstheme="minorHAnsi"/>
        </w:rPr>
        <w:t>S</w:t>
      </w:r>
      <w:r w:rsidRPr="002137FC">
        <w:rPr>
          <w:rFonts w:asciiTheme="minorHAnsi" w:hAnsiTheme="minorHAnsi" w:cstheme="minorHAnsi"/>
          <w:b/>
          <w:bCs/>
        </w:rPr>
        <w:t>orbent pen extraction unit</w:t>
      </w:r>
    </w:p>
    <w:p w14:paraId="78FD6AFA" w14:textId="5E443DD3" w:rsidR="002137FC" w:rsidRDefault="002137FC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Talent adjusting the temperature.</w:t>
      </w:r>
    </w:p>
    <w:p w14:paraId="7B04BB0A" w14:textId="77777777" w:rsidR="002137FC" w:rsidRPr="00B07A3B" w:rsidRDefault="002137FC" w:rsidP="002137FC">
      <w:pPr>
        <w:pStyle w:val="ListParagraph"/>
        <w:spacing w:before="120"/>
        <w:ind w:left="1627"/>
        <w:contextualSpacing w:val="0"/>
        <w:rPr>
          <w:rFonts w:asciiTheme="minorHAnsi" w:hAnsiTheme="minorHAnsi" w:cstheme="minorHAnsi"/>
        </w:rPr>
      </w:pPr>
    </w:p>
    <w:p w14:paraId="77402CC0" w14:textId="3D3A809F" w:rsidR="00450B27" w:rsidRPr="00B07A3B" w:rsidRDefault="002137FC" w:rsidP="007D3806">
      <w:pPr>
        <w:pStyle w:val="ListParagraph"/>
        <w:numPr>
          <w:ilvl w:val="1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2137FC">
        <w:rPr>
          <w:rFonts w:asciiTheme="minorHAnsi" w:hAnsiTheme="minorHAnsi" w:cstheme="minorHAnsi"/>
        </w:rPr>
        <w:t>Label 20</w:t>
      </w:r>
      <w:r w:rsidR="0077546B">
        <w:rPr>
          <w:rFonts w:asciiTheme="minorHAnsi" w:hAnsiTheme="minorHAnsi" w:cstheme="minorHAnsi"/>
        </w:rPr>
        <w:t>-</w:t>
      </w:r>
      <w:r w:rsidRPr="002137FC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>illiliter</w:t>
      </w:r>
      <w:r w:rsidRPr="002137FC">
        <w:rPr>
          <w:rFonts w:asciiTheme="minorHAnsi" w:hAnsiTheme="minorHAnsi" w:cstheme="minorHAnsi"/>
        </w:rPr>
        <w:t xml:space="preserve"> VOA vials according to samples, replicates, and HSP IDs </w:t>
      </w:r>
      <w:r w:rsidR="003E6E72" w:rsidRPr="003E6E72">
        <w:rPr>
          <w:rFonts w:asciiTheme="minorHAnsi" w:hAnsiTheme="minorHAnsi" w:cstheme="minorHAnsi"/>
          <w:i/>
          <w:iCs/>
          <w:color w:val="FF0000"/>
        </w:rPr>
        <w:t>(H-S-P-eye-</w:t>
      </w:r>
      <w:proofErr w:type="spellStart"/>
      <w:r w:rsidR="003E6E72" w:rsidRPr="003E6E72">
        <w:rPr>
          <w:rFonts w:asciiTheme="minorHAnsi" w:hAnsiTheme="minorHAnsi" w:cstheme="minorHAnsi"/>
          <w:i/>
          <w:iCs/>
          <w:color w:val="FF0000"/>
        </w:rPr>
        <w:t>dees</w:t>
      </w:r>
      <w:proofErr w:type="spellEnd"/>
      <w:r w:rsidR="003E6E72" w:rsidRPr="003E6E72">
        <w:rPr>
          <w:rFonts w:asciiTheme="minorHAnsi" w:hAnsiTheme="minorHAnsi" w:cstheme="minorHAnsi"/>
          <w:i/>
          <w:iCs/>
          <w:color w:val="FF0000"/>
        </w:rPr>
        <w:t>)</w:t>
      </w:r>
      <w:r w:rsidR="003E6E72">
        <w:rPr>
          <w:rFonts w:asciiTheme="minorHAnsi" w:hAnsiTheme="minorHAnsi" w:cstheme="minorHAnsi"/>
          <w:i/>
          <w:iCs/>
        </w:rPr>
        <w:t xml:space="preserve"> </w:t>
      </w:r>
      <w:r>
        <w:rPr>
          <w:rFonts w:asciiTheme="minorHAnsi" w:hAnsiTheme="minorHAnsi" w:cstheme="minorHAnsi"/>
        </w:rPr>
        <w:t>using</w:t>
      </w:r>
      <w:r w:rsidRPr="002137FC">
        <w:rPr>
          <w:rFonts w:asciiTheme="minorHAnsi" w:hAnsiTheme="minorHAnsi" w:cstheme="minorHAnsi"/>
        </w:rPr>
        <w:t xml:space="preserve"> a</w:t>
      </w:r>
      <w:r w:rsidR="004B2D4B">
        <w:rPr>
          <w:rFonts w:asciiTheme="minorHAnsi" w:hAnsiTheme="minorHAnsi" w:cstheme="minorHAnsi"/>
        </w:rPr>
        <w:t xml:space="preserve"> water-resistant</w:t>
      </w:r>
      <w:r w:rsidRPr="002137FC">
        <w:rPr>
          <w:rFonts w:asciiTheme="minorHAnsi" w:hAnsiTheme="minorHAnsi" w:cstheme="minorHAnsi"/>
        </w:rPr>
        <w:t xml:space="preserve"> marker that resists water in case condensation forms on the outside of the vial while on ice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>[1-TXT].</w:t>
      </w:r>
    </w:p>
    <w:p w14:paraId="7401A94C" w14:textId="086523CA" w:rsidR="00875BE8" w:rsidRPr="002137FC" w:rsidRDefault="002137FC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Talent labeling the VOA vials. </w:t>
      </w:r>
      <w:r>
        <w:rPr>
          <w:rFonts w:asciiTheme="minorHAnsi" w:hAnsiTheme="minorHAnsi" w:cstheme="minorHAnsi"/>
          <w:b/>
          <w:bCs/>
        </w:rPr>
        <w:t>TEXT: HSP</w:t>
      </w:r>
      <w:r w:rsidR="0077546B">
        <w:rPr>
          <w:rFonts w:asciiTheme="minorHAnsi" w:hAnsiTheme="minorHAnsi" w:cstheme="minorHAnsi"/>
          <w:b/>
          <w:bCs/>
        </w:rPr>
        <w:t xml:space="preserve">: </w:t>
      </w:r>
      <w:r>
        <w:rPr>
          <w:rFonts w:asciiTheme="minorHAnsi" w:hAnsiTheme="minorHAnsi" w:cstheme="minorHAnsi"/>
          <w:b/>
          <w:bCs/>
        </w:rPr>
        <w:t>Headspace sorbent pen</w:t>
      </w:r>
    </w:p>
    <w:p w14:paraId="5B9A8690" w14:textId="77777777" w:rsidR="002137FC" w:rsidRPr="002137FC" w:rsidRDefault="002137FC" w:rsidP="002137FC">
      <w:pPr>
        <w:pStyle w:val="ListParagraph"/>
        <w:spacing w:before="120"/>
        <w:ind w:left="1627"/>
        <w:contextualSpacing w:val="0"/>
        <w:rPr>
          <w:rFonts w:asciiTheme="minorHAnsi" w:hAnsiTheme="minorHAnsi" w:cstheme="minorHAnsi"/>
        </w:rPr>
      </w:pPr>
    </w:p>
    <w:p w14:paraId="4159EFA4" w14:textId="3CE40723" w:rsidR="002137FC" w:rsidRPr="00F76E5B" w:rsidRDefault="002137FC" w:rsidP="007D3806">
      <w:pPr>
        <w:pStyle w:val="ListParagraph"/>
        <w:numPr>
          <w:ilvl w:val="1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F76E5B">
        <w:rPr>
          <w:rFonts w:asciiTheme="minorHAnsi" w:hAnsiTheme="minorHAnsi" w:cstheme="minorHAnsi"/>
        </w:rPr>
        <w:t>Inside the biosafety hood, unscrew the white cap on the vial</w:t>
      </w:r>
      <w:r w:rsidR="00F76E5B" w:rsidRPr="00F76E5B">
        <w:rPr>
          <w:rFonts w:asciiTheme="minorHAnsi" w:hAnsiTheme="minorHAnsi" w:cstheme="minorHAnsi"/>
        </w:rPr>
        <w:t xml:space="preserve"> </w:t>
      </w:r>
      <w:r w:rsidR="00F76E5B" w:rsidRPr="00F76E5B">
        <w:rPr>
          <w:rFonts w:asciiTheme="minorHAnsi" w:hAnsiTheme="minorHAnsi" w:cstheme="minorHAnsi"/>
          <w:b/>
          <w:bCs/>
        </w:rPr>
        <w:t>[1]</w:t>
      </w:r>
      <w:r w:rsidRPr="00F76E5B">
        <w:rPr>
          <w:rFonts w:asciiTheme="minorHAnsi" w:hAnsiTheme="minorHAnsi" w:cstheme="minorHAnsi"/>
        </w:rPr>
        <w:t>, quickly pip</w:t>
      </w:r>
      <w:r w:rsidR="00F76E5B" w:rsidRPr="00F76E5B">
        <w:rPr>
          <w:rFonts w:asciiTheme="minorHAnsi" w:hAnsiTheme="minorHAnsi" w:cstheme="minorHAnsi"/>
        </w:rPr>
        <w:t>e</w:t>
      </w:r>
      <w:r w:rsidRPr="00F76E5B">
        <w:rPr>
          <w:rFonts w:asciiTheme="minorHAnsi" w:hAnsiTheme="minorHAnsi" w:cstheme="minorHAnsi"/>
        </w:rPr>
        <w:t>t</w:t>
      </w:r>
      <w:r w:rsidR="00F76E5B" w:rsidRPr="00F76E5B">
        <w:rPr>
          <w:rFonts w:asciiTheme="minorHAnsi" w:hAnsiTheme="minorHAnsi" w:cstheme="minorHAnsi"/>
        </w:rPr>
        <w:t>te</w:t>
      </w:r>
      <w:r w:rsidRPr="00F76E5B">
        <w:rPr>
          <w:rFonts w:asciiTheme="minorHAnsi" w:hAnsiTheme="minorHAnsi" w:cstheme="minorHAnsi"/>
        </w:rPr>
        <w:t xml:space="preserve"> sample into the vial</w:t>
      </w:r>
      <w:r w:rsidR="00F76E5B" w:rsidRPr="00F76E5B">
        <w:rPr>
          <w:rFonts w:asciiTheme="minorHAnsi" w:hAnsiTheme="minorHAnsi" w:cstheme="minorHAnsi"/>
        </w:rPr>
        <w:t xml:space="preserve"> </w:t>
      </w:r>
      <w:r w:rsidR="00F76E5B" w:rsidRPr="00F76E5B">
        <w:rPr>
          <w:rFonts w:asciiTheme="minorHAnsi" w:hAnsiTheme="minorHAnsi" w:cstheme="minorHAnsi"/>
          <w:b/>
          <w:bCs/>
        </w:rPr>
        <w:t>[2]</w:t>
      </w:r>
      <w:r w:rsidRPr="00F76E5B">
        <w:rPr>
          <w:rFonts w:asciiTheme="minorHAnsi" w:hAnsiTheme="minorHAnsi" w:cstheme="minorHAnsi"/>
        </w:rPr>
        <w:t xml:space="preserve">, and assemble the </w:t>
      </w:r>
      <w:r w:rsidR="0016078E">
        <w:rPr>
          <w:rFonts w:asciiTheme="minorHAnsi" w:hAnsiTheme="minorHAnsi" w:cstheme="minorHAnsi"/>
        </w:rPr>
        <w:t>lid liner</w:t>
      </w:r>
      <w:r w:rsidR="00F76E5B" w:rsidRPr="00F76E5B">
        <w:rPr>
          <w:rFonts w:asciiTheme="minorHAnsi" w:hAnsiTheme="minorHAnsi" w:cstheme="minorHAnsi"/>
        </w:rPr>
        <w:t xml:space="preserve"> </w:t>
      </w:r>
      <w:r w:rsidR="00F76E5B" w:rsidRPr="00F76E5B">
        <w:rPr>
          <w:rFonts w:asciiTheme="minorHAnsi" w:hAnsiTheme="minorHAnsi" w:cstheme="minorHAnsi"/>
          <w:b/>
          <w:bCs/>
        </w:rPr>
        <w:t>[3]</w:t>
      </w:r>
      <w:r w:rsidRPr="00F76E5B">
        <w:rPr>
          <w:rFonts w:asciiTheme="minorHAnsi" w:hAnsiTheme="minorHAnsi" w:cstheme="minorHAnsi"/>
        </w:rPr>
        <w:t xml:space="preserve">, </w:t>
      </w:r>
      <w:r w:rsidR="0016078E">
        <w:rPr>
          <w:rFonts w:asciiTheme="minorHAnsi" w:hAnsiTheme="minorHAnsi" w:cstheme="minorHAnsi"/>
        </w:rPr>
        <w:t>black cap</w:t>
      </w:r>
      <w:r w:rsidR="00F76E5B" w:rsidRPr="00F76E5B">
        <w:rPr>
          <w:rFonts w:asciiTheme="minorHAnsi" w:hAnsiTheme="minorHAnsi" w:cstheme="minorHAnsi"/>
        </w:rPr>
        <w:t xml:space="preserve"> </w:t>
      </w:r>
      <w:r w:rsidR="00F76E5B" w:rsidRPr="00F76E5B">
        <w:rPr>
          <w:rFonts w:asciiTheme="minorHAnsi" w:hAnsiTheme="minorHAnsi" w:cstheme="minorHAnsi"/>
          <w:b/>
          <w:bCs/>
        </w:rPr>
        <w:t>[4]</w:t>
      </w:r>
      <w:r w:rsidRPr="00F76E5B">
        <w:rPr>
          <w:rFonts w:asciiTheme="minorHAnsi" w:hAnsiTheme="minorHAnsi" w:cstheme="minorHAnsi"/>
        </w:rPr>
        <w:t>, and HSP</w:t>
      </w:r>
      <w:r w:rsidR="00F76E5B" w:rsidRPr="00F76E5B">
        <w:rPr>
          <w:rFonts w:asciiTheme="minorHAnsi" w:hAnsiTheme="minorHAnsi" w:cstheme="minorHAnsi"/>
        </w:rPr>
        <w:t xml:space="preserve"> </w:t>
      </w:r>
      <w:r w:rsidR="00F76E5B" w:rsidRPr="00F76E5B">
        <w:rPr>
          <w:rFonts w:asciiTheme="minorHAnsi" w:hAnsiTheme="minorHAnsi" w:cstheme="minorHAnsi"/>
          <w:b/>
          <w:bCs/>
        </w:rPr>
        <w:t>[5].</w:t>
      </w:r>
    </w:p>
    <w:p w14:paraId="299F6E97" w14:textId="4FCB98D3" w:rsidR="00F76E5B" w:rsidRPr="00F76E5B" w:rsidRDefault="00F76E5B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F76E5B">
        <w:rPr>
          <w:rFonts w:asciiTheme="minorHAnsi" w:hAnsiTheme="minorHAnsi" w:cstheme="minorHAnsi"/>
        </w:rPr>
        <w:t>Talent unscrewing the white cap of the vial.</w:t>
      </w:r>
    </w:p>
    <w:p w14:paraId="50B2A939" w14:textId="07386E0F" w:rsidR="00F76E5B" w:rsidRDefault="00F76E5B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Talent pipetting the sample to the vial.</w:t>
      </w:r>
    </w:p>
    <w:p w14:paraId="1AE2EFF9" w14:textId="12F2AA86" w:rsidR="00F76E5B" w:rsidRDefault="00F76E5B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Talent assembling the </w:t>
      </w:r>
      <w:r w:rsidR="0016078E">
        <w:rPr>
          <w:rFonts w:asciiTheme="minorHAnsi" w:hAnsiTheme="minorHAnsi" w:cstheme="minorHAnsi"/>
        </w:rPr>
        <w:t>lid liner</w:t>
      </w:r>
      <w:r>
        <w:rPr>
          <w:rFonts w:asciiTheme="minorHAnsi" w:hAnsiTheme="minorHAnsi" w:cstheme="minorHAnsi"/>
        </w:rPr>
        <w:t>.</w:t>
      </w:r>
    </w:p>
    <w:p w14:paraId="3DE08332" w14:textId="0284A43C" w:rsidR="00F76E5B" w:rsidRPr="00B07A3B" w:rsidRDefault="00F76E5B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Talent assembling the </w:t>
      </w:r>
      <w:r w:rsidR="0016078E">
        <w:rPr>
          <w:rFonts w:asciiTheme="minorHAnsi" w:hAnsiTheme="minorHAnsi" w:cstheme="minorHAnsi"/>
        </w:rPr>
        <w:t>black cap</w:t>
      </w:r>
      <w:r>
        <w:rPr>
          <w:rFonts w:asciiTheme="minorHAnsi" w:hAnsiTheme="minorHAnsi" w:cstheme="minorHAnsi"/>
        </w:rPr>
        <w:t>.</w:t>
      </w:r>
    </w:p>
    <w:p w14:paraId="6915DBBF" w14:textId="287723DD" w:rsidR="00F76E5B" w:rsidRDefault="00F76E5B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Talent assembling the HSP.</w:t>
      </w:r>
    </w:p>
    <w:p w14:paraId="7DA79592" w14:textId="77777777" w:rsidR="00F76E5B" w:rsidRDefault="00F76E5B" w:rsidP="00F76E5B">
      <w:pPr>
        <w:pStyle w:val="ListParagraph"/>
        <w:spacing w:before="120"/>
        <w:ind w:left="1627"/>
        <w:contextualSpacing w:val="0"/>
        <w:rPr>
          <w:rFonts w:asciiTheme="minorHAnsi" w:hAnsiTheme="minorHAnsi" w:cstheme="minorHAnsi"/>
        </w:rPr>
      </w:pPr>
    </w:p>
    <w:p w14:paraId="3BE3AD2B" w14:textId="2B1AAF8F" w:rsidR="00F76E5B" w:rsidRPr="00F76E5B" w:rsidRDefault="00F76E5B" w:rsidP="007D3806">
      <w:pPr>
        <w:pStyle w:val="ListParagraph"/>
        <w:numPr>
          <w:ilvl w:val="1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F76E5B">
        <w:rPr>
          <w:rFonts w:asciiTheme="minorHAnsi" w:hAnsiTheme="minorHAnsi" w:cstheme="minorHAnsi"/>
        </w:rPr>
        <w:t xml:space="preserve">Place the vial containing the sample and HSP back on the cold plate </w:t>
      </w:r>
      <w:r w:rsidRPr="00F76E5B">
        <w:rPr>
          <w:rFonts w:asciiTheme="minorHAnsi" w:hAnsiTheme="minorHAnsi" w:cstheme="minorHAnsi"/>
          <w:b/>
          <w:bCs/>
        </w:rPr>
        <w:t xml:space="preserve">[1]. </w:t>
      </w:r>
      <w:r w:rsidRPr="00F76E5B">
        <w:rPr>
          <w:rFonts w:asciiTheme="minorHAnsi" w:hAnsiTheme="minorHAnsi" w:cstheme="minorHAnsi"/>
        </w:rPr>
        <w:t xml:space="preserve">Once all samples have been prepared in the glass vials, turn on the vacuum pump </w:t>
      </w:r>
      <w:r w:rsidRPr="00F76E5B">
        <w:rPr>
          <w:rFonts w:asciiTheme="minorHAnsi" w:hAnsiTheme="minorHAnsi" w:cstheme="minorHAnsi"/>
          <w:b/>
          <w:bCs/>
        </w:rPr>
        <w:t>[2]</w:t>
      </w:r>
      <w:r w:rsidRPr="0077546B">
        <w:rPr>
          <w:rFonts w:asciiTheme="minorHAnsi" w:hAnsiTheme="minorHAnsi" w:cstheme="minorHAnsi"/>
        </w:rPr>
        <w:t>,</w:t>
      </w:r>
      <w:r w:rsidRPr="00F76E5B">
        <w:rPr>
          <w:rFonts w:asciiTheme="minorHAnsi" w:hAnsiTheme="minorHAnsi" w:cstheme="minorHAnsi"/>
          <w:b/>
          <w:bCs/>
        </w:rPr>
        <w:t xml:space="preserve"> </w:t>
      </w:r>
      <w:r w:rsidRPr="00F76E5B">
        <w:rPr>
          <w:rFonts w:asciiTheme="minorHAnsi" w:hAnsiTheme="minorHAnsi" w:cstheme="minorHAnsi"/>
        </w:rPr>
        <w:t xml:space="preserve">place the vials under vacuum </w:t>
      </w:r>
      <w:r w:rsidRPr="00F76E5B">
        <w:rPr>
          <w:rFonts w:asciiTheme="minorHAnsi" w:hAnsiTheme="minorHAnsi" w:cstheme="minorHAnsi"/>
          <w:b/>
          <w:bCs/>
        </w:rPr>
        <w:t>[3</w:t>
      </w:r>
      <w:r>
        <w:rPr>
          <w:rFonts w:asciiTheme="minorHAnsi" w:hAnsiTheme="minorHAnsi" w:cstheme="minorHAnsi"/>
          <w:b/>
          <w:bCs/>
        </w:rPr>
        <w:t>-TXT</w:t>
      </w:r>
      <w:r w:rsidRPr="00F76E5B">
        <w:rPr>
          <w:rFonts w:asciiTheme="minorHAnsi" w:hAnsiTheme="minorHAnsi" w:cstheme="minorHAnsi"/>
          <w:b/>
          <w:bCs/>
        </w:rPr>
        <w:t>]</w:t>
      </w:r>
      <w:r w:rsidR="0077546B" w:rsidRPr="0077546B">
        <w:rPr>
          <w:rFonts w:asciiTheme="minorHAnsi" w:hAnsiTheme="minorHAnsi" w:cstheme="minorHAnsi"/>
        </w:rPr>
        <w:t>,</w:t>
      </w:r>
      <w:r w:rsidRPr="00F76E5B">
        <w:rPr>
          <w:rFonts w:asciiTheme="minorHAnsi" w:hAnsiTheme="minorHAnsi" w:cstheme="minorHAnsi"/>
          <w:b/>
          <w:bCs/>
        </w:rPr>
        <w:t xml:space="preserve"> </w:t>
      </w:r>
      <w:r w:rsidRPr="00F76E5B">
        <w:rPr>
          <w:rFonts w:asciiTheme="minorHAnsi" w:hAnsiTheme="minorHAnsi" w:cstheme="minorHAnsi"/>
        </w:rPr>
        <w:t>and remove</w:t>
      </w:r>
      <w:r>
        <w:rPr>
          <w:rFonts w:asciiTheme="minorHAnsi" w:hAnsiTheme="minorHAnsi" w:cstheme="minorHAnsi"/>
        </w:rPr>
        <w:t xml:space="preserve"> the vacuum </w:t>
      </w:r>
      <w:r w:rsidR="0016078E">
        <w:rPr>
          <w:rFonts w:asciiTheme="minorHAnsi" w:hAnsiTheme="minorHAnsi" w:cstheme="minorHAnsi"/>
        </w:rPr>
        <w:t xml:space="preserve">source </w:t>
      </w:r>
      <w:r w:rsidR="0016078E" w:rsidRPr="00F91B03">
        <w:rPr>
          <w:rFonts w:asciiTheme="minorHAnsi" w:hAnsiTheme="minorHAnsi" w:cstheme="minorHAnsi"/>
          <w:b/>
          <w:bCs/>
        </w:rPr>
        <w:t>[</w:t>
      </w:r>
      <w:r w:rsidRPr="0016078E">
        <w:rPr>
          <w:rFonts w:asciiTheme="minorHAnsi" w:hAnsiTheme="minorHAnsi" w:cstheme="minorHAnsi"/>
          <w:b/>
          <w:bCs/>
        </w:rPr>
        <w:t>4</w:t>
      </w:r>
      <w:r>
        <w:rPr>
          <w:rFonts w:asciiTheme="minorHAnsi" w:hAnsiTheme="minorHAnsi" w:cstheme="minorHAnsi"/>
          <w:b/>
          <w:bCs/>
        </w:rPr>
        <w:t>].</w:t>
      </w:r>
      <w:r w:rsidR="00684F61">
        <w:rPr>
          <w:rFonts w:asciiTheme="minorHAnsi" w:hAnsiTheme="minorHAnsi" w:cstheme="minorHAnsi"/>
          <w:b/>
          <w:bCs/>
        </w:rPr>
        <w:t xml:space="preserve"> </w:t>
      </w:r>
      <w:r w:rsidR="00684F61" w:rsidRPr="001640DA">
        <w:rPr>
          <w:rFonts w:asciiTheme="minorHAnsi" w:hAnsiTheme="minorHAnsi" w:cstheme="minorHAnsi"/>
          <w:i/>
          <w:iCs/>
          <w:color w:val="0432FF"/>
        </w:rPr>
        <w:t>Videographer: This step is important!</w:t>
      </w:r>
    </w:p>
    <w:p w14:paraId="3BF5B6FE" w14:textId="6D18F866" w:rsidR="00F76E5B" w:rsidRDefault="00F76E5B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Talent placing the vial containing sample on the cold plate.</w:t>
      </w:r>
    </w:p>
    <w:p w14:paraId="138058EF" w14:textId="3FD7E739" w:rsidR="00F76E5B" w:rsidRDefault="00F76E5B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Talent turning on the vacuum pump.</w:t>
      </w:r>
    </w:p>
    <w:p w14:paraId="58CE4461" w14:textId="5975ADE8" w:rsidR="00F76E5B" w:rsidRPr="00F76E5B" w:rsidRDefault="00F76E5B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Talent placing the vials under vacuum. </w:t>
      </w:r>
      <w:r>
        <w:rPr>
          <w:rFonts w:asciiTheme="minorHAnsi" w:hAnsiTheme="minorHAnsi" w:cstheme="minorHAnsi"/>
          <w:b/>
          <w:bCs/>
        </w:rPr>
        <w:t>TEXT:</w:t>
      </w:r>
      <w:r w:rsidRPr="00F76E5B">
        <w:rPr>
          <w:rFonts w:asciiTheme="minorHAnsi" w:hAnsiTheme="minorHAnsi" w:cstheme="minorHAnsi"/>
        </w:rPr>
        <w:t xml:space="preserve"> </w:t>
      </w:r>
      <w:r w:rsidRPr="00F76E5B">
        <w:rPr>
          <w:rFonts w:asciiTheme="minorHAnsi" w:hAnsiTheme="minorHAnsi" w:cstheme="minorHAnsi"/>
          <w:b/>
          <w:bCs/>
        </w:rPr>
        <w:t>30 mmHg</w:t>
      </w:r>
    </w:p>
    <w:p w14:paraId="6DE00739" w14:textId="2F6ADCDF" w:rsidR="00F76E5B" w:rsidRDefault="00F76E5B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Talent removing the vacuum </w:t>
      </w:r>
      <w:r w:rsidR="0016078E">
        <w:rPr>
          <w:rFonts w:asciiTheme="minorHAnsi" w:hAnsiTheme="minorHAnsi" w:cstheme="minorHAnsi"/>
        </w:rPr>
        <w:t>source.</w:t>
      </w:r>
    </w:p>
    <w:p w14:paraId="276CDD30" w14:textId="77777777" w:rsidR="00F76E5B" w:rsidRDefault="00F76E5B" w:rsidP="00F76E5B">
      <w:pPr>
        <w:pStyle w:val="ListParagraph"/>
        <w:spacing w:before="120"/>
        <w:ind w:left="1627"/>
        <w:contextualSpacing w:val="0"/>
        <w:rPr>
          <w:rFonts w:asciiTheme="minorHAnsi" w:hAnsiTheme="minorHAnsi" w:cstheme="minorHAnsi"/>
        </w:rPr>
      </w:pPr>
    </w:p>
    <w:p w14:paraId="4D19791F" w14:textId="7E978AC8" w:rsidR="00F76E5B" w:rsidRPr="00F76E5B" w:rsidRDefault="00F76E5B" w:rsidP="007D3806">
      <w:pPr>
        <w:pStyle w:val="ListParagraph"/>
        <w:numPr>
          <w:ilvl w:val="1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F76E5B">
        <w:rPr>
          <w:rFonts w:asciiTheme="minorHAnsi" w:hAnsiTheme="minorHAnsi" w:cstheme="minorHAnsi"/>
        </w:rPr>
        <w:lastRenderedPageBreak/>
        <w:t xml:space="preserve">Double-check the pressure after placing all samples under vacuum using the pressure gauge </w:t>
      </w:r>
      <w:r w:rsidRPr="00F76E5B">
        <w:rPr>
          <w:rFonts w:asciiTheme="minorHAnsi" w:hAnsiTheme="minorHAnsi" w:cstheme="minorHAnsi"/>
          <w:b/>
          <w:bCs/>
        </w:rPr>
        <w:t>[1]</w:t>
      </w:r>
      <w:r w:rsidRPr="00F76E5B">
        <w:rPr>
          <w:rFonts w:asciiTheme="minorHAnsi" w:hAnsiTheme="minorHAnsi" w:cstheme="minorHAnsi"/>
        </w:rPr>
        <w:t xml:space="preserve">. If a vial </w:t>
      </w:r>
      <w:r w:rsidR="0077546B">
        <w:rPr>
          <w:rFonts w:asciiTheme="minorHAnsi" w:hAnsiTheme="minorHAnsi" w:cstheme="minorHAnsi"/>
        </w:rPr>
        <w:t>is</w:t>
      </w:r>
      <w:r w:rsidRPr="00F76E5B">
        <w:rPr>
          <w:rFonts w:asciiTheme="minorHAnsi" w:hAnsiTheme="minorHAnsi" w:cstheme="minorHAnsi"/>
        </w:rPr>
        <w:t xml:space="preserve"> leak</w:t>
      </w:r>
      <w:r w:rsidR="0077546B">
        <w:rPr>
          <w:rFonts w:asciiTheme="minorHAnsi" w:hAnsiTheme="minorHAnsi" w:cstheme="minorHAnsi"/>
        </w:rPr>
        <w:t>ing</w:t>
      </w:r>
      <w:r w:rsidRPr="00F76E5B">
        <w:rPr>
          <w:rFonts w:asciiTheme="minorHAnsi" w:hAnsiTheme="minorHAnsi" w:cstheme="minorHAnsi"/>
        </w:rPr>
        <w:t xml:space="preserve">, ensure that the cap is screwed on tightly </w:t>
      </w:r>
      <w:r w:rsidRPr="00F76E5B">
        <w:rPr>
          <w:rFonts w:asciiTheme="minorHAnsi" w:hAnsiTheme="minorHAnsi" w:cstheme="minorHAnsi"/>
          <w:b/>
          <w:bCs/>
        </w:rPr>
        <w:t>[2]</w:t>
      </w:r>
      <w:r w:rsidRPr="00F76E5B">
        <w:rPr>
          <w:rFonts w:asciiTheme="minorHAnsi" w:hAnsiTheme="minorHAnsi" w:cstheme="minorHAnsi"/>
        </w:rPr>
        <w:t xml:space="preserve"> and that the white O-rings of the HSP and lid liners are </w:t>
      </w:r>
      <w:r w:rsidR="0077546B">
        <w:rPr>
          <w:rFonts w:asciiTheme="minorHAnsi" w:hAnsiTheme="minorHAnsi" w:cstheme="minorHAnsi"/>
        </w:rPr>
        <w:t>correct</w:t>
      </w:r>
      <w:r w:rsidRPr="00F76E5B">
        <w:rPr>
          <w:rFonts w:asciiTheme="minorHAnsi" w:hAnsiTheme="minorHAnsi" w:cstheme="minorHAnsi"/>
        </w:rPr>
        <w:t xml:space="preserve">ly in place </w:t>
      </w:r>
      <w:r w:rsidRPr="00F76E5B">
        <w:rPr>
          <w:rFonts w:asciiTheme="minorHAnsi" w:hAnsiTheme="minorHAnsi" w:cstheme="minorHAnsi"/>
          <w:b/>
          <w:bCs/>
        </w:rPr>
        <w:t>[3].</w:t>
      </w:r>
      <w:r w:rsidR="00684F61">
        <w:rPr>
          <w:rFonts w:asciiTheme="minorHAnsi" w:hAnsiTheme="minorHAnsi" w:cstheme="minorHAnsi"/>
          <w:b/>
          <w:bCs/>
        </w:rPr>
        <w:t xml:space="preserve"> </w:t>
      </w:r>
      <w:r w:rsidR="00684F61" w:rsidRPr="001640DA">
        <w:rPr>
          <w:rFonts w:asciiTheme="minorHAnsi" w:hAnsiTheme="minorHAnsi" w:cstheme="minorHAnsi"/>
          <w:i/>
          <w:iCs/>
          <w:color w:val="0432FF"/>
        </w:rPr>
        <w:t>Videographer: This step is important!</w:t>
      </w:r>
    </w:p>
    <w:p w14:paraId="5693815E" w14:textId="39CDDD1D" w:rsidR="00F76E5B" w:rsidRPr="00F76E5B" w:rsidRDefault="00F76E5B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F76E5B">
        <w:rPr>
          <w:rFonts w:asciiTheme="minorHAnsi" w:hAnsiTheme="minorHAnsi" w:cstheme="minorHAnsi"/>
        </w:rPr>
        <w:t xml:space="preserve">Talent checking the pressure of all samples using </w:t>
      </w:r>
      <w:r w:rsidR="0077546B">
        <w:rPr>
          <w:rFonts w:asciiTheme="minorHAnsi" w:hAnsiTheme="minorHAnsi" w:cstheme="minorHAnsi"/>
        </w:rPr>
        <w:t xml:space="preserve">a </w:t>
      </w:r>
      <w:r w:rsidRPr="00F76E5B">
        <w:rPr>
          <w:rFonts w:asciiTheme="minorHAnsi" w:hAnsiTheme="minorHAnsi" w:cstheme="minorHAnsi"/>
        </w:rPr>
        <w:t>pressure gauge.</w:t>
      </w:r>
    </w:p>
    <w:p w14:paraId="2893F375" w14:textId="04A21310" w:rsidR="00F76E5B" w:rsidRDefault="00F76E5B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Talent screwing the cap tightly.</w:t>
      </w:r>
    </w:p>
    <w:p w14:paraId="58C20010" w14:textId="1540C9A4" w:rsidR="00F76E5B" w:rsidRDefault="00F76E5B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Talent placing the HSP and lid liners </w:t>
      </w:r>
      <w:r w:rsidR="0077546B">
        <w:rPr>
          <w:rFonts w:asciiTheme="minorHAnsi" w:hAnsiTheme="minorHAnsi" w:cstheme="minorHAnsi"/>
        </w:rPr>
        <w:t>correct</w:t>
      </w:r>
      <w:r>
        <w:rPr>
          <w:rFonts w:asciiTheme="minorHAnsi" w:hAnsiTheme="minorHAnsi" w:cstheme="minorHAnsi"/>
        </w:rPr>
        <w:t>ly.</w:t>
      </w:r>
    </w:p>
    <w:p w14:paraId="4DDEF9F7" w14:textId="77777777" w:rsidR="00F76E5B" w:rsidRDefault="00F76E5B" w:rsidP="00F76E5B">
      <w:pPr>
        <w:pStyle w:val="ListParagraph"/>
        <w:spacing w:before="120"/>
        <w:ind w:left="1627"/>
        <w:contextualSpacing w:val="0"/>
        <w:rPr>
          <w:rFonts w:asciiTheme="minorHAnsi" w:hAnsiTheme="minorHAnsi" w:cstheme="minorHAnsi"/>
        </w:rPr>
      </w:pPr>
    </w:p>
    <w:p w14:paraId="2B545D39" w14:textId="0C9C38F8" w:rsidR="00F76E5B" w:rsidRPr="00D97714" w:rsidRDefault="00F76E5B" w:rsidP="007D3806">
      <w:pPr>
        <w:pStyle w:val="ListParagraph"/>
        <w:numPr>
          <w:ilvl w:val="1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D97714">
        <w:rPr>
          <w:rFonts w:asciiTheme="minorHAnsi" w:hAnsiTheme="minorHAnsi" w:cstheme="minorHAnsi"/>
        </w:rPr>
        <w:t xml:space="preserve">Place vials in the SPEU for the optimized time and temperature with agitation at 200 rpm </w:t>
      </w:r>
      <w:r w:rsidRPr="00D97714">
        <w:rPr>
          <w:rFonts w:asciiTheme="minorHAnsi" w:hAnsiTheme="minorHAnsi" w:cstheme="minorHAnsi"/>
          <w:b/>
          <w:bCs/>
        </w:rPr>
        <w:t>[1]</w:t>
      </w:r>
      <w:r w:rsidRPr="00D97714">
        <w:rPr>
          <w:rFonts w:asciiTheme="minorHAnsi" w:hAnsiTheme="minorHAnsi" w:cstheme="minorHAnsi"/>
        </w:rPr>
        <w:t>. Extract cultures for 1 hour at 70 degree</w:t>
      </w:r>
      <w:r w:rsidR="004B2D4B">
        <w:rPr>
          <w:rFonts w:asciiTheme="minorHAnsi" w:hAnsiTheme="minorHAnsi" w:cstheme="minorHAnsi"/>
        </w:rPr>
        <w:t>s</w:t>
      </w:r>
      <w:r w:rsidRPr="00D97714">
        <w:rPr>
          <w:rFonts w:asciiTheme="minorHAnsi" w:hAnsiTheme="minorHAnsi" w:cstheme="minorHAnsi"/>
        </w:rPr>
        <w:t xml:space="preserve"> Celsius, and extract stable isotope probing experiments with fecal, sewage, saliva, and sputum samples for 18 hours at 37 degree</w:t>
      </w:r>
      <w:r w:rsidR="004B2D4B">
        <w:rPr>
          <w:rFonts w:asciiTheme="minorHAnsi" w:hAnsiTheme="minorHAnsi" w:cstheme="minorHAnsi"/>
        </w:rPr>
        <w:t>s</w:t>
      </w:r>
      <w:r w:rsidRPr="00D97714">
        <w:rPr>
          <w:rFonts w:asciiTheme="minorHAnsi" w:hAnsiTheme="minorHAnsi" w:cstheme="minorHAnsi"/>
        </w:rPr>
        <w:t xml:space="preserve"> Celsius </w:t>
      </w:r>
      <w:r w:rsidRPr="00D97714">
        <w:rPr>
          <w:rFonts w:asciiTheme="minorHAnsi" w:hAnsiTheme="minorHAnsi" w:cstheme="minorHAnsi"/>
          <w:b/>
          <w:bCs/>
        </w:rPr>
        <w:t>[</w:t>
      </w:r>
      <w:r w:rsidR="00D65D9C">
        <w:rPr>
          <w:rFonts w:asciiTheme="minorHAnsi" w:hAnsiTheme="minorHAnsi" w:cstheme="minorHAnsi"/>
          <w:b/>
          <w:bCs/>
        </w:rPr>
        <w:t>2</w:t>
      </w:r>
      <w:r w:rsidRPr="00D97714">
        <w:rPr>
          <w:rFonts w:asciiTheme="minorHAnsi" w:hAnsiTheme="minorHAnsi" w:cstheme="minorHAnsi"/>
          <w:b/>
          <w:bCs/>
        </w:rPr>
        <w:t>]</w:t>
      </w:r>
      <w:r w:rsidRPr="00D97714">
        <w:rPr>
          <w:rFonts w:asciiTheme="minorHAnsi" w:hAnsiTheme="minorHAnsi" w:cstheme="minorHAnsi"/>
        </w:rPr>
        <w:t>.</w:t>
      </w:r>
    </w:p>
    <w:p w14:paraId="4CA57DA5" w14:textId="00877A18" w:rsidR="00F76E5B" w:rsidRDefault="00F76E5B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D97714">
        <w:rPr>
          <w:rFonts w:asciiTheme="minorHAnsi" w:hAnsiTheme="minorHAnsi" w:cstheme="minorHAnsi"/>
        </w:rPr>
        <w:t>Talent placing the vials in the SPEU with</w:t>
      </w:r>
      <w:r>
        <w:rPr>
          <w:rFonts w:asciiTheme="minorHAnsi" w:hAnsiTheme="minorHAnsi" w:cstheme="minorHAnsi"/>
        </w:rPr>
        <w:t xml:space="preserve"> agitation</w:t>
      </w:r>
      <w:r w:rsidR="007D741F">
        <w:rPr>
          <w:rFonts w:asciiTheme="minorHAnsi" w:hAnsiTheme="minorHAnsi" w:cstheme="minorHAnsi"/>
        </w:rPr>
        <w:t xml:space="preserve"> for extracting the culture and samples. </w:t>
      </w:r>
    </w:p>
    <w:p w14:paraId="68638D2F" w14:textId="62662222" w:rsidR="00D65D9C" w:rsidRDefault="00D65D9C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Talent setting the time and temperature.</w:t>
      </w:r>
    </w:p>
    <w:p w14:paraId="2A50397E" w14:textId="77777777" w:rsidR="00994B0A" w:rsidRPr="00994B0A" w:rsidRDefault="00994B0A" w:rsidP="00994B0A">
      <w:pPr>
        <w:pStyle w:val="ListParagraph"/>
        <w:spacing w:before="120"/>
        <w:ind w:left="1627"/>
        <w:contextualSpacing w:val="0"/>
        <w:rPr>
          <w:rFonts w:asciiTheme="minorHAnsi" w:hAnsiTheme="minorHAnsi" w:cstheme="minorHAnsi"/>
        </w:rPr>
      </w:pPr>
    </w:p>
    <w:p w14:paraId="4D21AEF8" w14:textId="5BE60DB5" w:rsidR="00994B0A" w:rsidRPr="00994B0A" w:rsidRDefault="00994B0A" w:rsidP="007D3806">
      <w:pPr>
        <w:pStyle w:val="ListParagraph"/>
        <w:numPr>
          <w:ilvl w:val="1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994B0A">
        <w:rPr>
          <w:rFonts w:asciiTheme="minorHAnsi" w:hAnsiTheme="minorHAnsi" w:cstheme="minorHAnsi"/>
        </w:rPr>
        <w:t xml:space="preserve">Place the cold plate at </w:t>
      </w:r>
      <w:r>
        <w:rPr>
          <w:rFonts w:asciiTheme="minorHAnsi" w:hAnsiTheme="minorHAnsi" w:cstheme="minorHAnsi"/>
        </w:rPr>
        <w:t xml:space="preserve">minus </w:t>
      </w:r>
      <w:r w:rsidRPr="00994B0A">
        <w:rPr>
          <w:rFonts w:asciiTheme="minorHAnsi" w:hAnsiTheme="minorHAnsi" w:cstheme="minorHAnsi"/>
        </w:rPr>
        <w:t xml:space="preserve">80 </w:t>
      </w:r>
      <w:r>
        <w:rPr>
          <w:rFonts w:asciiTheme="minorHAnsi" w:hAnsiTheme="minorHAnsi" w:cstheme="minorHAnsi"/>
        </w:rPr>
        <w:t>degree</w:t>
      </w:r>
      <w:r w:rsidR="004B2D4B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Celsius</w:t>
      </w:r>
      <w:r w:rsidRPr="00994B0A">
        <w:rPr>
          <w:rFonts w:asciiTheme="minorHAnsi" w:hAnsiTheme="minorHAnsi" w:cstheme="minorHAnsi"/>
        </w:rPr>
        <w:t xml:space="preserve"> for use after the extraction period is complete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 xml:space="preserve">[1]. </w:t>
      </w:r>
    </w:p>
    <w:p w14:paraId="7621CFC1" w14:textId="49F65A66" w:rsidR="00994B0A" w:rsidRPr="00994B0A" w:rsidRDefault="00994B0A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994B0A">
        <w:rPr>
          <w:rFonts w:asciiTheme="minorHAnsi" w:hAnsiTheme="minorHAnsi" w:cstheme="minorHAnsi"/>
        </w:rPr>
        <w:t>Talent placing the cold plate at minus 80 degrees.</w:t>
      </w:r>
    </w:p>
    <w:p w14:paraId="0AF6CFBA" w14:textId="77777777" w:rsidR="00994B0A" w:rsidRPr="00994B0A" w:rsidRDefault="00994B0A" w:rsidP="00994B0A">
      <w:pPr>
        <w:pStyle w:val="ListParagraph"/>
        <w:spacing w:before="120"/>
        <w:ind w:left="1627"/>
        <w:contextualSpacing w:val="0"/>
        <w:rPr>
          <w:rFonts w:asciiTheme="minorHAnsi" w:hAnsiTheme="minorHAnsi" w:cstheme="minorHAnsi"/>
        </w:rPr>
      </w:pPr>
    </w:p>
    <w:p w14:paraId="598994A6" w14:textId="2299C46A" w:rsidR="00994B0A" w:rsidRPr="00994B0A" w:rsidRDefault="00994B0A" w:rsidP="007D3806">
      <w:pPr>
        <w:pStyle w:val="ListParagraph"/>
        <w:numPr>
          <w:ilvl w:val="1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994B0A">
        <w:rPr>
          <w:rFonts w:asciiTheme="minorHAnsi" w:hAnsiTheme="minorHAnsi" w:cstheme="minorHAnsi"/>
        </w:rPr>
        <w:t xml:space="preserve">When extraction is complete, place samples on the cold plate for 15 minutes to draw out water vapor from the HSP and vial headspace </w:t>
      </w:r>
      <w:r w:rsidRPr="00994B0A">
        <w:rPr>
          <w:rFonts w:asciiTheme="minorHAnsi" w:hAnsiTheme="minorHAnsi" w:cstheme="minorHAnsi"/>
          <w:b/>
          <w:bCs/>
        </w:rPr>
        <w:t>[1]</w:t>
      </w:r>
      <w:r w:rsidR="004B2D4B">
        <w:rPr>
          <w:rFonts w:asciiTheme="minorHAnsi" w:hAnsiTheme="minorHAnsi" w:cstheme="minorHAnsi"/>
        </w:rPr>
        <w:t>, then</w:t>
      </w:r>
      <w:r w:rsidRPr="00994B0A">
        <w:rPr>
          <w:rFonts w:asciiTheme="minorHAnsi" w:hAnsiTheme="minorHAnsi" w:cstheme="minorHAnsi"/>
          <w:b/>
          <w:bCs/>
        </w:rPr>
        <w:t xml:space="preserve"> </w:t>
      </w:r>
      <w:r w:rsidR="004B2D4B">
        <w:rPr>
          <w:rFonts w:asciiTheme="minorHAnsi" w:hAnsiTheme="minorHAnsi" w:cstheme="minorHAnsi"/>
        </w:rPr>
        <w:t>t</w:t>
      </w:r>
      <w:r w:rsidRPr="00994B0A">
        <w:rPr>
          <w:rFonts w:asciiTheme="minorHAnsi" w:hAnsiTheme="minorHAnsi" w:cstheme="minorHAnsi"/>
        </w:rPr>
        <w:t>ransfer the HSPs</w:t>
      </w:r>
      <w:r w:rsidR="00FF7A63">
        <w:rPr>
          <w:rFonts w:asciiTheme="minorHAnsi" w:hAnsiTheme="minorHAnsi" w:cstheme="minorHAnsi"/>
        </w:rPr>
        <w:t xml:space="preserve"> </w:t>
      </w:r>
      <w:r w:rsidR="00FF7A63" w:rsidRPr="00FF7A63">
        <w:rPr>
          <w:rFonts w:asciiTheme="minorHAnsi" w:hAnsiTheme="minorHAnsi" w:cstheme="minorHAnsi"/>
          <w:i/>
          <w:iCs/>
          <w:color w:val="FF0000"/>
        </w:rPr>
        <w:t>(H-S-Pees)</w:t>
      </w:r>
      <w:r w:rsidRPr="00994B0A">
        <w:rPr>
          <w:rFonts w:asciiTheme="minorHAnsi" w:hAnsiTheme="minorHAnsi" w:cstheme="minorHAnsi"/>
        </w:rPr>
        <w:t xml:space="preserve"> to their sleeves </w:t>
      </w:r>
      <w:r w:rsidRPr="00994B0A">
        <w:rPr>
          <w:rFonts w:asciiTheme="minorHAnsi" w:hAnsiTheme="minorHAnsi" w:cstheme="minorHAnsi"/>
          <w:b/>
          <w:bCs/>
        </w:rPr>
        <w:t>[2].</w:t>
      </w:r>
      <w:r w:rsidR="00684F61">
        <w:rPr>
          <w:rFonts w:asciiTheme="minorHAnsi" w:hAnsiTheme="minorHAnsi" w:cstheme="minorHAnsi"/>
          <w:b/>
          <w:bCs/>
        </w:rPr>
        <w:t xml:space="preserve"> </w:t>
      </w:r>
      <w:r w:rsidR="00684F61" w:rsidRPr="001640DA">
        <w:rPr>
          <w:rFonts w:asciiTheme="minorHAnsi" w:hAnsiTheme="minorHAnsi" w:cstheme="minorHAnsi"/>
          <w:i/>
          <w:iCs/>
          <w:color w:val="0432FF"/>
        </w:rPr>
        <w:t>Videographer: This step is important!</w:t>
      </w:r>
    </w:p>
    <w:p w14:paraId="318222A6" w14:textId="6A79EC96" w:rsidR="00994B0A" w:rsidRDefault="00994B0A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994B0A">
        <w:rPr>
          <w:rFonts w:asciiTheme="minorHAnsi" w:hAnsiTheme="minorHAnsi" w:cstheme="minorHAnsi"/>
        </w:rPr>
        <w:t>Talent placing the samples on cold</w:t>
      </w:r>
      <w:r>
        <w:rPr>
          <w:rFonts w:asciiTheme="minorHAnsi" w:hAnsiTheme="minorHAnsi" w:cstheme="minorHAnsi"/>
        </w:rPr>
        <w:t xml:space="preserve"> plate.</w:t>
      </w:r>
    </w:p>
    <w:p w14:paraId="62763365" w14:textId="565919CA" w:rsidR="00994B0A" w:rsidRDefault="00994B0A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Talent transferring the HSPs to their sleeves.</w:t>
      </w:r>
    </w:p>
    <w:p w14:paraId="333F4FDF" w14:textId="77777777" w:rsidR="00994B0A" w:rsidRDefault="00994B0A" w:rsidP="00994B0A">
      <w:pPr>
        <w:pStyle w:val="ListParagraph"/>
        <w:spacing w:before="120"/>
        <w:ind w:left="1627"/>
        <w:contextualSpacing w:val="0"/>
        <w:rPr>
          <w:rFonts w:asciiTheme="minorHAnsi" w:hAnsiTheme="minorHAnsi" w:cstheme="minorHAnsi"/>
        </w:rPr>
      </w:pPr>
    </w:p>
    <w:p w14:paraId="3910D8C7" w14:textId="7A1635E3" w:rsidR="00994B0A" w:rsidRPr="00994B0A" w:rsidRDefault="00994B0A" w:rsidP="007D3806">
      <w:pPr>
        <w:pStyle w:val="ListParagraph"/>
        <w:numPr>
          <w:ilvl w:val="0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994B0A">
        <w:rPr>
          <w:rFonts w:asciiTheme="minorHAnsi" w:hAnsiTheme="minorHAnsi" w:cstheme="minorHAnsi"/>
          <w:b/>
        </w:rPr>
        <w:t>Analyze Samples on the Gas Chromatography–</w:t>
      </w:r>
      <w:r w:rsidR="0077546B">
        <w:rPr>
          <w:rFonts w:asciiTheme="minorHAnsi" w:hAnsiTheme="minorHAnsi" w:cstheme="minorHAnsi"/>
          <w:b/>
        </w:rPr>
        <w:t>M</w:t>
      </w:r>
      <w:r w:rsidRPr="00994B0A">
        <w:rPr>
          <w:rFonts w:asciiTheme="minorHAnsi" w:hAnsiTheme="minorHAnsi" w:cstheme="minorHAnsi"/>
          <w:b/>
        </w:rPr>
        <w:t>ass Spectrometer (GC-MS)</w:t>
      </w:r>
    </w:p>
    <w:p w14:paraId="1AB63C86" w14:textId="406C4F77" w:rsidR="00994B0A" w:rsidRPr="00994B0A" w:rsidRDefault="00994B0A" w:rsidP="007D3806">
      <w:pPr>
        <w:pStyle w:val="ListParagraph"/>
        <w:numPr>
          <w:ilvl w:val="1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994B0A">
        <w:rPr>
          <w:rFonts w:asciiTheme="minorHAnsi" w:eastAsia="MS Mincho" w:hAnsiTheme="minorHAnsi" w:cstheme="minorHAnsi"/>
        </w:rPr>
        <w:t xml:space="preserve">Set up the sequence of samples on the </w:t>
      </w:r>
      <w:proofErr w:type="spellStart"/>
      <w:r w:rsidRPr="00994B0A">
        <w:rPr>
          <w:rFonts w:asciiTheme="minorHAnsi" w:eastAsia="MS Mincho" w:hAnsiTheme="minorHAnsi" w:cstheme="minorHAnsi"/>
        </w:rPr>
        <w:t>Entech</w:t>
      </w:r>
      <w:proofErr w:type="spellEnd"/>
      <w:r w:rsidRPr="00994B0A">
        <w:rPr>
          <w:rFonts w:asciiTheme="minorHAnsi" w:eastAsia="MS Mincho" w:hAnsiTheme="minorHAnsi" w:cstheme="minorHAnsi"/>
        </w:rPr>
        <w:t xml:space="preserve"> Software</w:t>
      </w:r>
      <w:r w:rsidR="004B2D4B">
        <w:rPr>
          <w:rFonts w:asciiTheme="minorHAnsi" w:eastAsia="MS Mincho" w:hAnsiTheme="minorHAnsi" w:cstheme="minorHAnsi"/>
        </w:rPr>
        <w:t>.</w:t>
      </w:r>
      <w:r w:rsidRPr="00994B0A">
        <w:rPr>
          <w:rFonts w:asciiTheme="minorHAnsi" w:eastAsia="MS Mincho" w:hAnsiTheme="minorHAnsi" w:cstheme="minorHAnsi"/>
        </w:rPr>
        <w:t xml:space="preserve"> </w:t>
      </w:r>
      <w:r w:rsidR="004B2D4B">
        <w:rPr>
          <w:rFonts w:asciiTheme="minorHAnsi" w:eastAsia="MS Mincho" w:hAnsiTheme="minorHAnsi" w:cstheme="minorHAnsi"/>
        </w:rPr>
        <w:t>Open</w:t>
      </w:r>
      <w:r w:rsidRPr="00994B0A">
        <w:rPr>
          <w:rFonts w:asciiTheme="minorHAnsi" w:eastAsia="MS Mincho" w:hAnsiTheme="minorHAnsi" w:cstheme="minorHAnsi"/>
        </w:rPr>
        <w:t xml:space="preserve"> the program </w:t>
      </w:r>
      <w:r w:rsidRPr="00994B0A">
        <w:rPr>
          <w:rFonts w:asciiTheme="minorHAnsi" w:eastAsia="MS Mincho" w:hAnsiTheme="minorHAnsi" w:cstheme="minorHAnsi"/>
          <w:b/>
          <w:bCs/>
        </w:rPr>
        <w:t>[1]</w:t>
      </w:r>
      <w:r w:rsidR="004B2D4B">
        <w:rPr>
          <w:rFonts w:asciiTheme="minorHAnsi" w:eastAsia="MS Mincho" w:hAnsiTheme="minorHAnsi" w:cstheme="minorHAnsi"/>
        </w:rPr>
        <w:t xml:space="preserve"> and select</w:t>
      </w:r>
      <w:r w:rsidRPr="00994B0A">
        <w:rPr>
          <w:rFonts w:asciiTheme="minorHAnsi" w:eastAsia="MS Mincho" w:hAnsiTheme="minorHAnsi" w:cstheme="minorHAnsi"/>
        </w:rPr>
        <w:t xml:space="preserve"> </w:t>
      </w:r>
      <w:r w:rsidR="004B2D4B" w:rsidRPr="00994B0A">
        <w:rPr>
          <w:rFonts w:asciiTheme="minorHAnsi" w:eastAsia="MS Mincho" w:hAnsiTheme="minorHAnsi" w:cstheme="minorHAnsi"/>
          <w:b/>
          <w:bCs/>
        </w:rPr>
        <w:t xml:space="preserve">5800 </w:t>
      </w:r>
      <w:r w:rsidR="004B2D4B" w:rsidRPr="00994B0A">
        <w:rPr>
          <w:rFonts w:asciiTheme="minorHAnsi" w:eastAsia="MS Mincho" w:hAnsiTheme="minorHAnsi" w:cstheme="minorHAnsi"/>
        </w:rPr>
        <w:t>and</w:t>
      </w:r>
      <w:r w:rsidR="004B2D4B" w:rsidRPr="00994B0A">
        <w:rPr>
          <w:rFonts w:asciiTheme="minorHAnsi" w:eastAsia="MS Mincho" w:hAnsiTheme="minorHAnsi" w:cstheme="minorHAnsi"/>
          <w:b/>
          <w:bCs/>
        </w:rPr>
        <w:t xml:space="preserve"> Sequence</w:t>
      </w:r>
      <w:r w:rsidR="004B2D4B" w:rsidRPr="00994B0A">
        <w:rPr>
          <w:rFonts w:asciiTheme="minorHAnsi" w:eastAsia="MS Mincho" w:hAnsiTheme="minorHAnsi" w:cstheme="minorHAnsi"/>
        </w:rPr>
        <w:t xml:space="preserve"> </w:t>
      </w:r>
      <w:r w:rsidR="004B2D4B">
        <w:rPr>
          <w:rFonts w:asciiTheme="minorHAnsi" w:eastAsia="MS Mincho" w:hAnsiTheme="minorHAnsi" w:cstheme="minorHAnsi"/>
        </w:rPr>
        <w:t xml:space="preserve">in </w:t>
      </w:r>
      <w:r w:rsidRPr="00994B0A">
        <w:rPr>
          <w:rFonts w:asciiTheme="minorHAnsi" w:eastAsia="MS Mincho" w:hAnsiTheme="minorHAnsi" w:cstheme="minorHAnsi"/>
        </w:rPr>
        <w:t xml:space="preserve">the options to the right of the instrument dropdown menu </w:t>
      </w:r>
      <w:r w:rsidRPr="00994B0A">
        <w:rPr>
          <w:rFonts w:asciiTheme="minorHAnsi" w:eastAsia="MS Mincho" w:hAnsiTheme="minorHAnsi" w:cstheme="minorHAnsi"/>
          <w:b/>
          <w:bCs/>
        </w:rPr>
        <w:t>[2]</w:t>
      </w:r>
      <w:r>
        <w:rPr>
          <w:rFonts w:asciiTheme="minorHAnsi" w:eastAsia="MS Mincho" w:hAnsiTheme="minorHAnsi" w:cstheme="minorHAnsi"/>
          <w:b/>
          <w:bCs/>
        </w:rPr>
        <w:t>.</w:t>
      </w:r>
      <w:r w:rsidRPr="00994B0A">
        <w:rPr>
          <w:rFonts w:asciiTheme="minorHAnsi" w:eastAsia="MS Mincho" w:hAnsiTheme="minorHAnsi" w:cstheme="minorHAnsi"/>
        </w:rPr>
        <w:t xml:space="preserve"> </w:t>
      </w:r>
    </w:p>
    <w:p w14:paraId="046550BB" w14:textId="76F35DB6" w:rsidR="00994B0A" w:rsidRDefault="00994B0A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6E3F2B">
        <w:rPr>
          <w:rFonts w:asciiTheme="minorHAnsi" w:hAnsiTheme="minorHAnsi" w:cstheme="minorHAnsi"/>
        </w:rPr>
        <w:t xml:space="preserve">SCREEN: </w:t>
      </w:r>
      <w:r w:rsidR="006E3F2B" w:rsidRPr="006E3F2B">
        <w:rPr>
          <w:rFonts w:asciiTheme="minorHAnsi" w:hAnsiTheme="minorHAnsi" w:cstheme="minorHAnsi"/>
        </w:rPr>
        <w:t>4.1.1 edited.mov</w:t>
      </w:r>
      <w:r w:rsidRPr="00994B0A">
        <w:rPr>
          <w:rFonts w:asciiTheme="minorHAnsi" w:hAnsiTheme="minorHAnsi" w:cstheme="minorHAnsi"/>
        </w:rPr>
        <w:t>.</w:t>
      </w:r>
      <w:r w:rsidR="006E3F2B">
        <w:rPr>
          <w:rFonts w:asciiTheme="minorHAnsi" w:hAnsiTheme="minorHAnsi" w:cstheme="minorHAnsi"/>
        </w:rPr>
        <w:t xml:space="preserve"> 00:00-00:03.</w:t>
      </w:r>
      <w:r w:rsidR="00B713C0">
        <w:rPr>
          <w:rFonts w:asciiTheme="minorHAnsi" w:hAnsiTheme="minorHAnsi" w:cstheme="minorHAnsi"/>
        </w:rPr>
        <w:t xml:space="preserve"> </w:t>
      </w:r>
      <w:r w:rsidR="00B713C0" w:rsidRPr="00B713C0">
        <w:rPr>
          <w:rFonts w:asciiTheme="minorHAnsi" w:hAnsiTheme="minorHAnsi" w:cstheme="minorHAnsi"/>
          <w:i/>
          <w:iCs/>
          <w:color w:val="0000FF"/>
        </w:rPr>
        <w:t>Videographer: Obtain a few shots of talent clicking the mouse and typing on the keyboard to use as b-roll throughout the video.</w:t>
      </w:r>
    </w:p>
    <w:p w14:paraId="1C96362B" w14:textId="6FC1BA53" w:rsidR="00994B0A" w:rsidRPr="00994B0A" w:rsidRDefault="006E3F2B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6E3F2B">
        <w:rPr>
          <w:rFonts w:asciiTheme="minorHAnsi" w:hAnsiTheme="minorHAnsi" w:cstheme="minorHAnsi"/>
        </w:rPr>
        <w:t>SCREEN: 4.1.</w:t>
      </w:r>
      <w:r>
        <w:rPr>
          <w:rFonts w:asciiTheme="minorHAnsi" w:hAnsiTheme="minorHAnsi" w:cstheme="minorHAnsi"/>
        </w:rPr>
        <w:t>2</w:t>
      </w:r>
      <w:r w:rsidRPr="006E3F2B">
        <w:rPr>
          <w:rFonts w:asciiTheme="minorHAnsi" w:hAnsiTheme="minorHAnsi" w:cstheme="minorHAnsi"/>
        </w:rPr>
        <w:t xml:space="preserve"> edited.mov</w:t>
      </w:r>
      <w:r w:rsidRPr="00994B0A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00:00-00:28. </w:t>
      </w:r>
      <w:r w:rsidRPr="00B713C0">
        <w:rPr>
          <w:rFonts w:asciiTheme="minorHAnsi" w:hAnsiTheme="minorHAnsi" w:cstheme="minorHAnsi"/>
          <w:i/>
          <w:iCs/>
          <w:color w:val="0000FF"/>
        </w:rPr>
        <w:t>Video</w:t>
      </w:r>
      <w:r>
        <w:rPr>
          <w:rFonts w:asciiTheme="minorHAnsi" w:hAnsiTheme="minorHAnsi" w:cstheme="minorHAnsi"/>
          <w:i/>
          <w:iCs/>
          <w:color w:val="0000FF"/>
        </w:rPr>
        <w:t xml:space="preserve"> Edito</w:t>
      </w:r>
      <w:r w:rsidRPr="00B713C0">
        <w:rPr>
          <w:rFonts w:asciiTheme="minorHAnsi" w:hAnsiTheme="minorHAnsi" w:cstheme="minorHAnsi"/>
          <w:i/>
          <w:iCs/>
          <w:color w:val="0000FF"/>
        </w:rPr>
        <w:t xml:space="preserve">r: </w:t>
      </w:r>
      <w:r>
        <w:rPr>
          <w:rFonts w:asciiTheme="minorHAnsi" w:hAnsiTheme="minorHAnsi" w:cstheme="minorHAnsi"/>
          <w:i/>
          <w:iCs/>
          <w:color w:val="0000FF"/>
        </w:rPr>
        <w:t>Speedup and play.</w:t>
      </w:r>
    </w:p>
    <w:p w14:paraId="2E4A7F4D" w14:textId="77777777" w:rsidR="00994B0A" w:rsidRPr="00994B0A" w:rsidRDefault="00994B0A" w:rsidP="00994B0A">
      <w:pPr>
        <w:spacing w:before="120"/>
        <w:rPr>
          <w:rFonts w:asciiTheme="minorHAnsi" w:hAnsiTheme="minorHAnsi" w:cstheme="minorHAnsi"/>
        </w:rPr>
      </w:pPr>
    </w:p>
    <w:p w14:paraId="67B59859" w14:textId="1979D656" w:rsidR="00994B0A" w:rsidRPr="00F06FF5" w:rsidRDefault="00215363" w:rsidP="007D3806">
      <w:pPr>
        <w:pStyle w:val="ListParagraph"/>
        <w:numPr>
          <w:ilvl w:val="1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215363">
        <w:rPr>
          <w:rFonts w:asciiTheme="minorHAnsi" w:hAnsiTheme="minorHAnsi" w:cstheme="minorHAnsi"/>
        </w:rPr>
        <w:t>Save the sequence table</w:t>
      </w:r>
      <w:r w:rsidR="00F06FF5">
        <w:rPr>
          <w:rFonts w:asciiTheme="minorHAnsi" w:hAnsiTheme="minorHAnsi" w:cstheme="minorHAnsi"/>
        </w:rPr>
        <w:t xml:space="preserve"> </w:t>
      </w:r>
      <w:r w:rsidR="00F06FF5">
        <w:rPr>
          <w:rFonts w:asciiTheme="minorHAnsi" w:hAnsiTheme="minorHAnsi" w:cstheme="minorHAnsi"/>
          <w:b/>
          <w:bCs/>
        </w:rPr>
        <w:t>[1]</w:t>
      </w:r>
      <w:r w:rsidRPr="00215363">
        <w:rPr>
          <w:rFonts w:asciiTheme="minorHAnsi" w:hAnsiTheme="minorHAnsi" w:cstheme="minorHAnsi"/>
        </w:rPr>
        <w:t xml:space="preserve">, select </w:t>
      </w:r>
      <w:r w:rsidRPr="00215363">
        <w:rPr>
          <w:rFonts w:asciiTheme="minorHAnsi" w:hAnsiTheme="minorHAnsi" w:cstheme="minorHAnsi"/>
          <w:b/>
          <w:bCs/>
        </w:rPr>
        <w:t>Run</w:t>
      </w:r>
      <w:r w:rsidRPr="00215363">
        <w:rPr>
          <w:rFonts w:asciiTheme="minorHAnsi" w:hAnsiTheme="minorHAnsi" w:cstheme="minorHAnsi"/>
        </w:rPr>
        <w:t xml:space="preserve"> on the left-hand side</w:t>
      </w:r>
      <w:r w:rsidR="00F06FF5">
        <w:rPr>
          <w:rFonts w:asciiTheme="minorHAnsi" w:hAnsiTheme="minorHAnsi" w:cstheme="minorHAnsi"/>
        </w:rPr>
        <w:t>,</w:t>
      </w:r>
      <w:r w:rsidRPr="00215363">
        <w:rPr>
          <w:rFonts w:asciiTheme="minorHAnsi" w:hAnsiTheme="minorHAnsi" w:cstheme="minorHAnsi"/>
        </w:rPr>
        <w:t xml:space="preserve"> then </w:t>
      </w:r>
      <w:proofErr w:type="gramStart"/>
      <w:r w:rsidRPr="004B2D4B">
        <w:rPr>
          <w:rFonts w:asciiTheme="minorHAnsi" w:hAnsiTheme="minorHAnsi" w:cstheme="minorHAnsi"/>
          <w:b/>
          <w:bCs/>
        </w:rPr>
        <w:t>Start</w:t>
      </w:r>
      <w:proofErr w:type="gramEnd"/>
      <w:r w:rsidRPr="004B2D4B">
        <w:rPr>
          <w:rFonts w:asciiTheme="minorHAnsi" w:hAnsiTheme="minorHAnsi" w:cstheme="minorHAnsi"/>
          <w:b/>
          <w:bCs/>
        </w:rPr>
        <w:t xml:space="preserve"> with blank in </w:t>
      </w:r>
      <w:proofErr w:type="spellStart"/>
      <w:r w:rsidRPr="004B2D4B">
        <w:rPr>
          <w:rFonts w:asciiTheme="minorHAnsi" w:hAnsiTheme="minorHAnsi" w:cstheme="minorHAnsi"/>
          <w:b/>
          <w:bCs/>
        </w:rPr>
        <w:t>desorber</w:t>
      </w:r>
      <w:proofErr w:type="spellEnd"/>
      <w:r w:rsidRPr="00215363">
        <w:rPr>
          <w:rFonts w:asciiTheme="minorHAnsi" w:hAnsiTheme="minorHAnsi" w:cstheme="minorHAnsi"/>
        </w:rPr>
        <w:t xml:space="preserve"> if the blank HSP is in the </w:t>
      </w:r>
      <w:proofErr w:type="spellStart"/>
      <w:r w:rsidRPr="00215363">
        <w:rPr>
          <w:rFonts w:asciiTheme="minorHAnsi" w:hAnsiTheme="minorHAnsi" w:cstheme="minorHAnsi"/>
        </w:rPr>
        <w:t>desorbe</w:t>
      </w:r>
      <w:r w:rsidR="00F06FF5">
        <w:rPr>
          <w:rFonts w:asciiTheme="minorHAnsi" w:hAnsiTheme="minorHAnsi" w:cstheme="minorHAnsi"/>
        </w:rPr>
        <w:t>r</w:t>
      </w:r>
      <w:proofErr w:type="spellEnd"/>
      <w:r w:rsidR="00F06FF5">
        <w:rPr>
          <w:rFonts w:asciiTheme="minorHAnsi" w:hAnsiTheme="minorHAnsi" w:cstheme="minorHAnsi"/>
        </w:rPr>
        <w:t xml:space="preserve"> </w:t>
      </w:r>
      <w:r w:rsidR="00F06FF5">
        <w:rPr>
          <w:rFonts w:asciiTheme="minorHAnsi" w:hAnsiTheme="minorHAnsi" w:cstheme="minorHAnsi"/>
          <w:b/>
          <w:bCs/>
        </w:rPr>
        <w:t>[2].</w:t>
      </w:r>
    </w:p>
    <w:p w14:paraId="7CF0A725" w14:textId="50E0B743" w:rsidR="00F06FF5" w:rsidRDefault="006E3F2B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6E3F2B">
        <w:rPr>
          <w:rFonts w:asciiTheme="minorHAnsi" w:hAnsiTheme="minorHAnsi" w:cstheme="minorHAnsi"/>
        </w:rPr>
        <w:t>SCREEN: 4.</w:t>
      </w:r>
      <w:r>
        <w:rPr>
          <w:rFonts w:asciiTheme="minorHAnsi" w:hAnsiTheme="minorHAnsi" w:cstheme="minorHAnsi"/>
        </w:rPr>
        <w:t>2</w:t>
      </w:r>
      <w:r w:rsidRPr="006E3F2B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1</w:t>
      </w:r>
      <w:r w:rsidRPr="006E3F2B">
        <w:rPr>
          <w:rFonts w:asciiTheme="minorHAnsi" w:hAnsiTheme="minorHAnsi" w:cstheme="minorHAnsi"/>
        </w:rPr>
        <w:t xml:space="preserve"> edited.mov</w:t>
      </w:r>
      <w:r w:rsidRPr="00994B0A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00:00-00:15.</w:t>
      </w:r>
    </w:p>
    <w:p w14:paraId="7E6AC84F" w14:textId="2173E143" w:rsidR="00F06FF5" w:rsidRDefault="006E3F2B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6E3F2B">
        <w:rPr>
          <w:rFonts w:asciiTheme="minorHAnsi" w:hAnsiTheme="minorHAnsi" w:cstheme="minorHAnsi"/>
        </w:rPr>
        <w:t>SCREEN: 4.</w:t>
      </w:r>
      <w:r>
        <w:rPr>
          <w:rFonts w:asciiTheme="minorHAnsi" w:hAnsiTheme="minorHAnsi" w:cstheme="minorHAnsi"/>
        </w:rPr>
        <w:t>2</w:t>
      </w:r>
      <w:r w:rsidRPr="006E3F2B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2</w:t>
      </w:r>
      <w:r w:rsidRPr="006E3F2B">
        <w:rPr>
          <w:rFonts w:asciiTheme="minorHAnsi" w:hAnsiTheme="minorHAnsi" w:cstheme="minorHAnsi"/>
        </w:rPr>
        <w:t xml:space="preserve"> edited.mov</w:t>
      </w:r>
      <w:r w:rsidRPr="00994B0A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00:00-00:03.</w:t>
      </w:r>
    </w:p>
    <w:p w14:paraId="0A60A207" w14:textId="77777777" w:rsidR="00F06FF5" w:rsidRDefault="00F06FF5" w:rsidP="00F06FF5">
      <w:pPr>
        <w:pStyle w:val="ListParagraph"/>
        <w:spacing w:before="120"/>
        <w:ind w:left="1627"/>
        <w:contextualSpacing w:val="0"/>
        <w:rPr>
          <w:rFonts w:asciiTheme="minorHAnsi" w:hAnsiTheme="minorHAnsi" w:cstheme="minorHAnsi"/>
        </w:rPr>
      </w:pPr>
    </w:p>
    <w:p w14:paraId="1B7F425F" w14:textId="44D4F9BA" w:rsidR="004B2D4B" w:rsidRDefault="00F06FF5" w:rsidP="007D3806">
      <w:pPr>
        <w:pStyle w:val="ListParagraph"/>
        <w:numPr>
          <w:ilvl w:val="1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F06FF5">
        <w:rPr>
          <w:rFonts w:asciiTheme="minorHAnsi" w:eastAsia="MS Mincho" w:hAnsiTheme="minorHAnsi" w:cstheme="minorHAnsi"/>
        </w:rPr>
        <w:t xml:space="preserve">Note that HSPs will be handled by the SPR for each sample in the sequence. Let </w:t>
      </w:r>
      <w:r w:rsidRPr="00F06FF5">
        <w:rPr>
          <w:rFonts w:asciiTheme="minorHAnsi" w:hAnsiTheme="minorHAnsi" w:cstheme="minorHAnsi"/>
        </w:rPr>
        <w:t xml:space="preserve">the SPR warm up </w:t>
      </w:r>
      <w:r w:rsidRPr="00F06FF5">
        <w:rPr>
          <w:rFonts w:asciiTheme="minorHAnsi" w:hAnsiTheme="minorHAnsi" w:cstheme="minorHAnsi"/>
          <w:b/>
          <w:bCs/>
        </w:rPr>
        <w:t>[</w:t>
      </w:r>
      <w:r w:rsidR="00475824" w:rsidRPr="00F06FF5">
        <w:rPr>
          <w:rFonts w:asciiTheme="minorHAnsi" w:hAnsiTheme="minorHAnsi" w:cstheme="minorHAnsi"/>
          <w:b/>
          <w:bCs/>
        </w:rPr>
        <w:t>1-TXT]</w:t>
      </w:r>
      <w:r w:rsidRPr="00F06FF5">
        <w:rPr>
          <w:rFonts w:asciiTheme="minorHAnsi" w:hAnsiTheme="minorHAnsi" w:cstheme="minorHAnsi"/>
        </w:rPr>
        <w:t xml:space="preserve">. </w:t>
      </w:r>
    </w:p>
    <w:p w14:paraId="620B9D4E" w14:textId="4776E3B7" w:rsidR="004B2D4B" w:rsidRPr="00F06FF5" w:rsidRDefault="004B2D4B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5001CF">
        <w:rPr>
          <w:rFonts w:asciiTheme="minorHAnsi" w:hAnsiTheme="minorHAnsi" w:cstheme="minorHAnsi"/>
        </w:rPr>
        <w:t xml:space="preserve">SCREEN: </w:t>
      </w:r>
      <w:r w:rsidR="00475824" w:rsidRPr="005001CF">
        <w:rPr>
          <w:rFonts w:asciiTheme="minorHAnsi" w:hAnsiTheme="minorHAnsi" w:cstheme="minorHAnsi"/>
        </w:rPr>
        <w:t>4.3.1</w:t>
      </w:r>
      <w:r w:rsidR="00475824" w:rsidRPr="00475824">
        <w:rPr>
          <w:rFonts w:asciiTheme="minorHAnsi" w:hAnsiTheme="minorHAnsi" w:cstheme="minorHAnsi"/>
        </w:rPr>
        <w:t xml:space="preserve"> and 4.4.2 edited.mov</w:t>
      </w:r>
      <w:r>
        <w:rPr>
          <w:rFonts w:asciiTheme="minorHAnsi" w:hAnsiTheme="minorHAnsi" w:cstheme="minorHAnsi"/>
        </w:rPr>
        <w:t>.</w:t>
      </w:r>
      <w:r w:rsidR="00475824">
        <w:rPr>
          <w:rFonts w:asciiTheme="minorHAnsi" w:hAnsiTheme="minorHAnsi" w:cstheme="minorHAnsi"/>
        </w:rPr>
        <w:t xml:space="preserve"> 00:00-00:</w:t>
      </w:r>
      <w:r w:rsidR="005001CF">
        <w:rPr>
          <w:rFonts w:asciiTheme="minorHAnsi" w:hAnsiTheme="minorHAnsi" w:cstheme="minorHAnsi"/>
        </w:rPr>
        <w:t>08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 xml:space="preserve">TEXT: </w:t>
      </w:r>
      <w:r w:rsidRPr="00F06FF5">
        <w:rPr>
          <w:rFonts w:asciiTheme="minorHAnsi" w:hAnsiTheme="minorHAnsi" w:cstheme="minorHAnsi"/>
          <w:b/>
          <w:bCs/>
        </w:rPr>
        <w:t>SPR</w:t>
      </w:r>
      <w:r w:rsidR="0077546B">
        <w:rPr>
          <w:rFonts w:asciiTheme="minorHAnsi" w:hAnsiTheme="minorHAnsi" w:cstheme="minorHAnsi"/>
          <w:b/>
          <w:bCs/>
        </w:rPr>
        <w:t xml:space="preserve">: </w:t>
      </w:r>
      <w:r>
        <w:rPr>
          <w:rFonts w:asciiTheme="minorHAnsi" w:hAnsiTheme="minorHAnsi" w:cstheme="minorHAnsi"/>
          <w:b/>
          <w:bCs/>
        </w:rPr>
        <w:t>Sample Preparation Rail.</w:t>
      </w:r>
    </w:p>
    <w:p w14:paraId="3D8A5007" w14:textId="630CE9B9" w:rsidR="004B2D4B" w:rsidRPr="002419D3" w:rsidRDefault="004B2D4B" w:rsidP="002419D3">
      <w:pPr>
        <w:pStyle w:val="ListParagraph"/>
        <w:spacing w:before="120"/>
        <w:ind w:left="1627"/>
        <w:contextualSpacing w:val="0"/>
        <w:rPr>
          <w:rFonts w:asciiTheme="minorHAnsi" w:hAnsiTheme="minorHAnsi" w:cstheme="minorHAnsi"/>
        </w:rPr>
      </w:pPr>
    </w:p>
    <w:p w14:paraId="26945EB3" w14:textId="349F75B6" w:rsidR="00F06FF5" w:rsidRPr="00D64A0E" w:rsidRDefault="00F06FF5" w:rsidP="007D3806">
      <w:pPr>
        <w:pStyle w:val="ListParagraph"/>
        <w:numPr>
          <w:ilvl w:val="1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F06FF5">
        <w:rPr>
          <w:rFonts w:asciiTheme="minorHAnsi" w:hAnsiTheme="minorHAnsi" w:cstheme="minorHAnsi"/>
        </w:rPr>
        <w:t xml:space="preserve">Allow the </w:t>
      </w:r>
      <w:r w:rsidRPr="00F06FF5">
        <w:rPr>
          <w:rFonts w:asciiTheme="minorHAnsi" w:eastAsia="MS Mincho" w:hAnsiTheme="minorHAnsi" w:cstheme="minorHAnsi"/>
        </w:rPr>
        <w:t>SPR</w:t>
      </w:r>
      <w:r w:rsidRPr="00F06FF5">
        <w:rPr>
          <w:rFonts w:asciiTheme="minorHAnsi" w:hAnsiTheme="minorHAnsi" w:cstheme="minorHAnsi"/>
        </w:rPr>
        <w:t xml:space="preserve"> to run all samples automatically</w:t>
      </w:r>
      <w:r w:rsidR="004B2D4B">
        <w:rPr>
          <w:rFonts w:asciiTheme="minorHAnsi" w:hAnsiTheme="minorHAnsi" w:cstheme="minorHAnsi"/>
        </w:rPr>
        <w:t>.</w:t>
      </w:r>
      <w:r w:rsidRPr="00F06FF5">
        <w:rPr>
          <w:rFonts w:asciiTheme="minorHAnsi" w:hAnsiTheme="minorHAnsi" w:cstheme="minorHAnsi"/>
        </w:rPr>
        <w:t xml:space="preserve"> </w:t>
      </w:r>
      <w:r w:rsidR="004B2D4B">
        <w:rPr>
          <w:rFonts w:asciiTheme="minorHAnsi" w:hAnsiTheme="minorHAnsi" w:cstheme="minorHAnsi"/>
        </w:rPr>
        <w:t>T</w:t>
      </w:r>
      <w:r w:rsidRPr="00F06FF5">
        <w:rPr>
          <w:rFonts w:asciiTheme="minorHAnsi" w:hAnsiTheme="minorHAnsi" w:cstheme="minorHAnsi"/>
        </w:rPr>
        <w:t xml:space="preserve">he sequence on the GC-MS </w:t>
      </w:r>
      <w:r w:rsidR="00FF7A63" w:rsidRPr="00FF7A63">
        <w:rPr>
          <w:rFonts w:asciiTheme="minorHAnsi" w:hAnsiTheme="minorHAnsi" w:cstheme="minorHAnsi"/>
          <w:i/>
          <w:iCs/>
          <w:color w:val="FF0000"/>
        </w:rPr>
        <w:t>(</w:t>
      </w:r>
      <w:r w:rsidR="002C43C3">
        <w:rPr>
          <w:rFonts w:asciiTheme="minorHAnsi" w:hAnsiTheme="minorHAnsi" w:cstheme="minorHAnsi"/>
          <w:i/>
          <w:iCs/>
          <w:color w:val="FF0000"/>
        </w:rPr>
        <w:t>G-C-M-S</w:t>
      </w:r>
      <w:r w:rsidR="00FF7A63" w:rsidRPr="00FF7A63">
        <w:rPr>
          <w:rFonts w:asciiTheme="minorHAnsi" w:hAnsiTheme="minorHAnsi" w:cstheme="minorHAnsi"/>
          <w:i/>
          <w:iCs/>
          <w:color w:val="FF0000"/>
        </w:rPr>
        <w:t>)</w:t>
      </w:r>
      <w:r w:rsidR="00FF7A63">
        <w:rPr>
          <w:rFonts w:asciiTheme="minorHAnsi" w:hAnsiTheme="minorHAnsi" w:cstheme="minorHAnsi"/>
        </w:rPr>
        <w:t xml:space="preserve"> </w:t>
      </w:r>
      <w:r w:rsidRPr="00F06FF5">
        <w:rPr>
          <w:rFonts w:asciiTheme="minorHAnsi" w:hAnsiTheme="minorHAnsi" w:cstheme="minorHAnsi"/>
        </w:rPr>
        <w:t xml:space="preserve">side will automatically record the data in separate files </w:t>
      </w:r>
      <w:r w:rsidRPr="00F06FF5">
        <w:rPr>
          <w:rFonts w:asciiTheme="minorHAnsi" w:hAnsiTheme="minorHAnsi" w:cstheme="minorHAnsi"/>
          <w:b/>
          <w:bCs/>
        </w:rPr>
        <w:t>[</w:t>
      </w:r>
      <w:r w:rsidR="002419D3">
        <w:rPr>
          <w:rFonts w:asciiTheme="minorHAnsi" w:hAnsiTheme="minorHAnsi" w:cstheme="minorHAnsi"/>
          <w:b/>
          <w:bCs/>
        </w:rPr>
        <w:t>1</w:t>
      </w:r>
      <w:r w:rsidRPr="00F06FF5">
        <w:rPr>
          <w:rFonts w:asciiTheme="minorHAnsi" w:hAnsiTheme="minorHAnsi" w:cstheme="minorHAnsi"/>
          <w:b/>
          <w:bCs/>
        </w:rPr>
        <w:t>].</w:t>
      </w:r>
      <w:r w:rsidR="00684F61">
        <w:rPr>
          <w:rFonts w:asciiTheme="minorHAnsi" w:hAnsiTheme="minorHAnsi" w:cstheme="minorHAnsi"/>
          <w:b/>
          <w:bCs/>
        </w:rPr>
        <w:t xml:space="preserve"> </w:t>
      </w:r>
      <w:r w:rsidR="00684F61" w:rsidRPr="001640DA">
        <w:rPr>
          <w:rFonts w:asciiTheme="minorHAnsi" w:hAnsiTheme="minorHAnsi" w:cstheme="minorHAnsi"/>
          <w:i/>
          <w:iCs/>
          <w:color w:val="0432FF"/>
        </w:rPr>
        <w:t>Videographer: This step is important!</w:t>
      </w:r>
    </w:p>
    <w:p w14:paraId="242BA803" w14:textId="6EABFE43" w:rsidR="00F06FF5" w:rsidRDefault="005001CF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5001CF">
        <w:rPr>
          <w:rFonts w:asciiTheme="minorHAnsi" w:hAnsiTheme="minorHAnsi" w:cstheme="minorHAnsi"/>
        </w:rPr>
        <w:t>SCREEN: 4.3.1</w:t>
      </w:r>
      <w:r w:rsidRPr="00475824">
        <w:rPr>
          <w:rFonts w:asciiTheme="minorHAnsi" w:hAnsiTheme="minorHAnsi" w:cstheme="minorHAnsi"/>
        </w:rPr>
        <w:t xml:space="preserve"> and 4.4.2 edited.mov</w:t>
      </w:r>
      <w:r>
        <w:rPr>
          <w:rFonts w:asciiTheme="minorHAnsi" w:hAnsiTheme="minorHAnsi" w:cstheme="minorHAnsi"/>
        </w:rPr>
        <w:t>. 00:08-00:18</w:t>
      </w:r>
    </w:p>
    <w:p w14:paraId="03049964" w14:textId="77777777" w:rsidR="00B713C0" w:rsidRDefault="00B713C0" w:rsidP="00B713C0">
      <w:pPr>
        <w:pStyle w:val="ListParagraph"/>
        <w:spacing w:before="120"/>
        <w:ind w:left="1627"/>
        <w:contextualSpacing w:val="0"/>
        <w:rPr>
          <w:rFonts w:asciiTheme="minorHAnsi" w:hAnsiTheme="minorHAnsi" w:cstheme="minorHAnsi"/>
        </w:rPr>
      </w:pPr>
    </w:p>
    <w:p w14:paraId="0F14D183" w14:textId="2507CAEE" w:rsidR="00F06FF5" w:rsidRPr="00F06FF5" w:rsidRDefault="00F06FF5" w:rsidP="007D3806">
      <w:pPr>
        <w:pStyle w:val="ListParagraph"/>
        <w:numPr>
          <w:ilvl w:val="0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Data Analysis</w:t>
      </w:r>
    </w:p>
    <w:p w14:paraId="3700D90A" w14:textId="22AB4A0B" w:rsidR="00F06FF5" w:rsidRPr="00F06FF5" w:rsidRDefault="00F06FF5" w:rsidP="007D3806">
      <w:pPr>
        <w:pStyle w:val="ListParagraph"/>
        <w:numPr>
          <w:ilvl w:val="1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F06FF5">
        <w:rPr>
          <w:rFonts w:asciiTheme="minorHAnsi" w:hAnsiTheme="minorHAnsi" w:cstheme="minorHAnsi"/>
          <w:bCs/>
        </w:rPr>
        <w:t>Add</w:t>
      </w:r>
      <w:r w:rsidR="00F009B4">
        <w:rPr>
          <w:rFonts w:asciiTheme="minorHAnsi" w:hAnsiTheme="minorHAnsi" w:cstheme="minorHAnsi"/>
          <w:bCs/>
        </w:rPr>
        <w:t xml:space="preserve"> a peak to the processing method</w:t>
      </w:r>
      <w:r w:rsidR="00871906">
        <w:rPr>
          <w:rFonts w:asciiTheme="minorHAnsi" w:hAnsiTheme="minorHAnsi" w:cstheme="minorHAnsi"/>
          <w:bCs/>
        </w:rPr>
        <w:t xml:space="preserve"> </w:t>
      </w:r>
      <w:r w:rsidR="00871906" w:rsidRPr="00871906">
        <w:rPr>
          <w:rFonts w:asciiTheme="minorHAnsi" w:hAnsiTheme="minorHAnsi" w:cstheme="minorHAnsi"/>
          <w:bCs/>
        </w:rPr>
        <w:t>by selecting</w:t>
      </w:r>
      <w:r w:rsidR="00871906" w:rsidRPr="00871906">
        <w:rPr>
          <w:rFonts w:asciiTheme="minorHAnsi" w:hAnsiTheme="minorHAnsi" w:cstheme="minorHAnsi"/>
        </w:rPr>
        <w:t xml:space="preserve"> </w:t>
      </w:r>
      <w:r w:rsidR="00871906" w:rsidRPr="00871906">
        <w:rPr>
          <w:rFonts w:asciiTheme="minorHAnsi" w:hAnsiTheme="minorHAnsi" w:cstheme="minorHAnsi"/>
          <w:b/>
          <w:bCs/>
        </w:rPr>
        <w:t xml:space="preserve">Calibrate, </w:t>
      </w:r>
      <w:r w:rsidR="00871906" w:rsidRPr="00871906">
        <w:rPr>
          <w:rFonts w:asciiTheme="minorHAnsi" w:hAnsiTheme="minorHAnsi" w:cstheme="minorHAnsi"/>
        </w:rPr>
        <w:t>followed by</w:t>
      </w:r>
      <w:r w:rsidR="00871906" w:rsidRPr="00871906">
        <w:rPr>
          <w:rFonts w:asciiTheme="minorHAnsi" w:hAnsiTheme="minorHAnsi" w:cstheme="minorHAnsi"/>
          <w:b/>
          <w:bCs/>
        </w:rPr>
        <w:t xml:space="preserve"> Edit Compound, Name, </w:t>
      </w:r>
      <w:r w:rsidR="00871906" w:rsidRPr="00871906">
        <w:rPr>
          <w:rFonts w:asciiTheme="minorHAnsi" w:hAnsiTheme="minorHAnsi" w:cstheme="minorHAnsi"/>
        </w:rPr>
        <w:t>and</w:t>
      </w:r>
      <w:r w:rsidR="00871906" w:rsidRPr="00871906">
        <w:rPr>
          <w:rFonts w:asciiTheme="minorHAnsi" w:hAnsiTheme="minorHAnsi" w:cstheme="minorHAnsi"/>
          <w:b/>
          <w:bCs/>
        </w:rPr>
        <w:t xml:space="preserve"> insert compound</w:t>
      </w:r>
      <w:r w:rsidR="00871906" w:rsidRPr="00871906">
        <w:rPr>
          <w:rFonts w:asciiTheme="minorHAnsi" w:hAnsiTheme="minorHAnsi" w:cstheme="minorHAnsi"/>
        </w:rPr>
        <w:t xml:space="preserve"> under </w:t>
      </w:r>
      <w:r w:rsidR="00871906" w:rsidRPr="00871906">
        <w:rPr>
          <w:rFonts w:asciiTheme="minorHAnsi" w:hAnsiTheme="minorHAnsi" w:cstheme="minorHAnsi"/>
          <w:b/>
          <w:bCs/>
        </w:rPr>
        <w:t>External Standard Compound</w:t>
      </w:r>
      <w:r w:rsidRPr="00871906">
        <w:rPr>
          <w:rFonts w:asciiTheme="minorHAnsi" w:hAnsiTheme="minorHAnsi" w:cstheme="minorHAnsi"/>
          <w:bCs/>
        </w:rPr>
        <w:t>.</w:t>
      </w:r>
      <w:r w:rsidRPr="00F06FF5">
        <w:rPr>
          <w:rFonts w:asciiTheme="minorHAnsi" w:hAnsiTheme="minorHAnsi" w:cstheme="minorHAnsi"/>
          <w:bCs/>
        </w:rPr>
        <w:t xml:space="preserve"> </w:t>
      </w:r>
      <w:r w:rsidR="00871906" w:rsidRPr="00871906">
        <w:rPr>
          <w:rFonts w:asciiTheme="minorHAnsi" w:hAnsiTheme="minorHAnsi" w:cstheme="minorHAnsi"/>
          <w:bCs/>
        </w:rPr>
        <w:t>Add the name of the compound</w:t>
      </w:r>
      <w:r w:rsidR="00871906">
        <w:rPr>
          <w:rFonts w:asciiTheme="minorHAnsi" w:hAnsiTheme="minorHAnsi" w:cstheme="minorHAnsi"/>
          <w:bCs/>
        </w:rPr>
        <w:t>s</w:t>
      </w:r>
      <w:r w:rsidR="00871906" w:rsidRPr="00871906">
        <w:rPr>
          <w:rFonts w:asciiTheme="minorHAnsi" w:hAnsiTheme="minorHAnsi" w:cstheme="minorHAnsi"/>
          <w:bCs/>
        </w:rPr>
        <w:t xml:space="preserve">, </w:t>
      </w:r>
      <w:r w:rsidR="00871906" w:rsidRPr="00F009B4">
        <w:rPr>
          <w:rFonts w:asciiTheme="minorHAnsi" w:hAnsiTheme="minorHAnsi" w:cstheme="minorHAnsi"/>
          <w:bCs/>
        </w:rPr>
        <w:t xml:space="preserve">retention time, </w:t>
      </w:r>
      <w:r w:rsidR="004B2D4B">
        <w:rPr>
          <w:rFonts w:asciiTheme="minorHAnsi" w:hAnsiTheme="minorHAnsi" w:cstheme="minorHAnsi"/>
          <w:bCs/>
        </w:rPr>
        <w:t xml:space="preserve">and </w:t>
      </w:r>
      <w:r w:rsidR="00871906" w:rsidRPr="00F009B4">
        <w:rPr>
          <w:rFonts w:asciiTheme="minorHAnsi" w:hAnsiTheme="minorHAnsi" w:cstheme="minorHAnsi"/>
          <w:bCs/>
        </w:rPr>
        <w:t xml:space="preserve">Quant Signal </w:t>
      </w:r>
      <w:r w:rsidR="00871906" w:rsidRPr="00F009B4">
        <w:rPr>
          <w:rFonts w:asciiTheme="minorHAnsi" w:hAnsiTheme="minorHAnsi" w:cstheme="minorHAnsi"/>
          <w:b/>
        </w:rPr>
        <w:t>Target Ion</w:t>
      </w:r>
      <w:r w:rsidR="00871906" w:rsidRPr="00F009B4">
        <w:rPr>
          <w:rFonts w:asciiTheme="minorHAnsi" w:hAnsiTheme="minorHAnsi" w:cstheme="minorHAnsi"/>
          <w:bCs/>
        </w:rPr>
        <w:t xml:space="preserve"> </w:t>
      </w:r>
      <w:r w:rsidR="00871906" w:rsidRPr="00F009B4">
        <w:rPr>
          <w:rFonts w:asciiTheme="minorHAnsi" w:hAnsiTheme="minorHAnsi" w:cstheme="minorHAnsi"/>
          <w:b/>
        </w:rPr>
        <w:t>[1]</w:t>
      </w:r>
      <w:r w:rsidR="00871906" w:rsidRPr="00F009B4">
        <w:rPr>
          <w:rFonts w:asciiTheme="minorHAnsi" w:hAnsiTheme="minorHAnsi" w:cstheme="minorHAnsi"/>
          <w:bCs/>
        </w:rPr>
        <w:t xml:space="preserve">. </w:t>
      </w:r>
    </w:p>
    <w:p w14:paraId="1ACCDFCE" w14:textId="3F6095B3" w:rsidR="00F06FF5" w:rsidRDefault="00F06FF5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2C6A22">
        <w:rPr>
          <w:rFonts w:asciiTheme="minorHAnsi" w:hAnsiTheme="minorHAnsi" w:cstheme="minorHAnsi"/>
        </w:rPr>
        <w:t>SCREEN:</w:t>
      </w:r>
      <w:r>
        <w:rPr>
          <w:rFonts w:asciiTheme="minorHAnsi" w:hAnsiTheme="minorHAnsi" w:cstheme="minorHAnsi"/>
        </w:rPr>
        <w:t xml:space="preserve"> </w:t>
      </w:r>
      <w:r w:rsidR="002C6A22" w:rsidRPr="002C6A22">
        <w:rPr>
          <w:rFonts w:asciiTheme="minorHAnsi" w:hAnsiTheme="minorHAnsi" w:cstheme="minorHAnsi"/>
        </w:rPr>
        <w:t>5.1.1 edited.mov</w:t>
      </w:r>
      <w:r w:rsidR="002C6A22">
        <w:rPr>
          <w:rFonts w:asciiTheme="minorHAnsi" w:hAnsiTheme="minorHAnsi" w:cstheme="minorHAnsi"/>
        </w:rPr>
        <w:t xml:space="preserve"> 00:00-00:31.</w:t>
      </w:r>
      <w:r w:rsidR="00871906">
        <w:rPr>
          <w:rFonts w:asciiTheme="minorHAnsi" w:hAnsiTheme="minorHAnsi" w:cstheme="minorHAnsi"/>
        </w:rPr>
        <w:t xml:space="preserve"> </w:t>
      </w:r>
    </w:p>
    <w:p w14:paraId="6543B25A" w14:textId="77777777" w:rsidR="00F009B4" w:rsidRDefault="00F009B4" w:rsidP="00F009B4">
      <w:pPr>
        <w:pStyle w:val="ListParagraph"/>
        <w:spacing w:before="120"/>
        <w:ind w:left="1627"/>
        <w:contextualSpacing w:val="0"/>
        <w:rPr>
          <w:rFonts w:asciiTheme="minorHAnsi" w:hAnsiTheme="minorHAnsi" w:cstheme="minorHAnsi"/>
        </w:rPr>
      </w:pPr>
    </w:p>
    <w:p w14:paraId="0C65DC18" w14:textId="726ED1E3" w:rsidR="00F009B4" w:rsidRPr="00F009B4" w:rsidRDefault="00F009B4" w:rsidP="007D3806">
      <w:pPr>
        <w:pStyle w:val="ListParagraph"/>
        <w:numPr>
          <w:ilvl w:val="1"/>
          <w:numId w:val="3"/>
        </w:numPr>
        <w:spacing w:before="120"/>
        <w:rPr>
          <w:rFonts w:asciiTheme="minorHAnsi" w:hAnsiTheme="minorHAnsi" w:cstheme="minorHAnsi"/>
        </w:rPr>
      </w:pPr>
      <w:r w:rsidRPr="00F009B4">
        <w:rPr>
          <w:rFonts w:asciiTheme="minorHAnsi" w:hAnsiTheme="minorHAnsi" w:cstheme="minorHAnsi"/>
          <w:bCs/>
        </w:rPr>
        <w:t>Add the three largest peaks</w:t>
      </w:r>
      <w:r w:rsidR="00FC2248">
        <w:rPr>
          <w:rFonts w:asciiTheme="minorHAnsi" w:hAnsiTheme="minorHAnsi" w:cstheme="minorHAnsi"/>
          <w:bCs/>
        </w:rPr>
        <w:t>,</w:t>
      </w:r>
      <w:r w:rsidRPr="00F009B4">
        <w:rPr>
          <w:rFonts w:asciiTheme="minorHAnsi" w:hAnsiTheme="minorHAnsi" w:cstheme="minorHAnsi"/>
          <w:bCs/>
        </w:rPr>
        <w:t xml:space="preserve"> which include compounds with a greater than 75% probability</w:t>
      </w:r>
      <w:r>
        <w:rPr>
          <w:rFonts w:asciiTheme="minorHAnsi" w:hAnsiTheme="minorHAnsi" w:cstheme="minorHAnsi"/>
          <w:bCs/>
        </w:rPr>
        <w:t xml:space="preserve">, ensuring that the alignment of </w:t>
      </w:r>
      <w:r w:rsidRPr="00F009B4">
        <w:rPr>
          <w:rFonts w:asciiTheme="minorHAnsi" w:hAnsiTheme="minorHAnsi" w:cstheme="minorHAnsi"/>
          <w:bCs/>
        </w:rPr>
        <w:t xml:space="preserve">each identifying ion of the compound lies within the center of the peak </w:t>
      </w:r>
      <w:r>
        <w:rPr>
          <w:rFonts w:asciiTheme="minorHAnsi" w:hAnsiTheme="minorHAnsi" w:cstheme="minorHAnsi"/>
          <w:b/>
        </w:rPr>
        <w:t>[1].</w:t>
      </w:r>
      <w:r>
        <w:rPr>
          <w:rFonts w:asciiTheme="minorHAnsi" w:hAnsiTheme="minorHAnsi" w:cstheme="minorHAnsi"/>
          <w:bCs/>
        </w:rPr>
        <w:t xml:space="preserve"> Save it by </w:t>
      </w:r>
      <w:r w:rsidRPr="00871906">
        <w:rPr>
          <w:rFonts w:asciiTheme="minorHAnsi" w:hAnsiTheme="minorHAnsi" w:cstheme="minorHAnsi"/>
          <w:bCs/>
        </w:rPr>
        <w:t>select</w:t>
      </w:r>
      <w:r>
        <w:rPr>
          <w:rFonts w:asciiTheme="minorHAnsi" w:hAnsiTheme="minorHAnsi" w:cstheme="minorHAnsi"/>
          <w:bCs/>
        </w:rPr>
        <w:t>ing</w:t>
      </w:r>
      <w:r w:rsidRPr="00871906">
        <w:rPr>
          <w:rFonts w:asciiTheme="minorHAnsi" w:hAnsiTheme="minorHAnsi" w:cstheme="minorHAnsi"/>
          <w:bCs/>
        </w:rPr>
        <w:t xml:space="preserve"> </w:t>
      </w:r>
      <w:r w:rsidRPr="00871906">
        <w:rPr>
          <w:rFonts w:asciiTheme="minorHAnsi" w:hAnsiTheme="minorHAnsi" w:cstheme="minorHAnsi"/>
          <w:b/>
        </w:rPr>
        <w:t>ok</w:t>
      </w:r>
      <w:r>
        <w:rPr>
          <w:rFonts w:asciiTheme="minorHAnsi" w:hAnsiTheme="minorHAnsi" w:cstheme="minorHAnsi"/>
          <w:bCs/>
        </w:rPr>
        <w:t xml:space="preserve"> followed by</w:t>
      </w:r>
      <w:r w:rsidRPr="00871906">
        <w:rPr>
          <w:rFonts w:asciiTheme="minorHAnsi" w:hAnsiTheme="minorHAnsi" w:cstheme="minorHAnsi"/>
          <w:bCs/>
        </w:rPr>
        <w:t xml:space="preserve"> </w:t>
      </w:r>
      <w:r w:rsidRPr="00871906">
        <w:rPr>
          <w:rFonts w:asciiTheme="minorHAnsi" w:hAnsiTheme="minorHAnsi" w:cstheme="minorHAnsi"/>
          <w:b/>
        </w:rPr>
        <w:t>Method</w:t>
      </w:r>
      <w:r w:rsidRPr="00871906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and </w:t>
      </w:r>
      <w:r w:rsidRPr="00871906">
        <w:rPr>
          <w:rFonts w:asciiTheme="minorHAnsi" w:hAnsiTheme="minorHAnsi" w:cstheme="minorHAnsi"/>
          <w:b/>
        </w:rPr>
        <w:t>Save</w:t>
      </w:r>
      <w:r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/>
        </w:rPr>
        <w:t>[2].</w:t>
      </w:r>
    </w:p>
    <w:p w14:paraId="45AD871B" w14:textId="56D80AB2" w:rsidR="002C6A22" w:rsidRDefault="002C6A22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2C6A22">
        <w:rPr>
          <w:rFonts w:asciiTheme="minorHAnsi" w:hAnsiTheme="minorHAnsi" w:cstheme="minorHAnsi"/>
        </w:rPr>
        <w:t>SCREEN:</w:t>
      </w:r>
      <w:r>
        <w:rPr>
          <w:rFonts w:asciiTheme="minorHAnsi" w:hAnsiTheme="minorHAnsi" w:cstheme="minorHAnsi"/>
        </w:rPr>
        <w:t xml:space="preserve"> </w:t>
      </w:r>
      <w:r w:rsidRPr="002C6A22">
        <w:rPr>
          <w:rFonts w:asciiTheme="minorHAnsi" w:hAnsiTheme="minorHAnsi" w:cstheme="minorHAnsi"/>
        </w:rPr>
        <w:t>5.</w:t>
      </w:r>
      <w:r>
        <w:rPr>
          <w:rFonts w:asciiTheme="minorHAnsi" w:hAnsiTheme="minorHAnsi" w:cstheme="minorHAnsi"/>
        </w:rPr>
        <w:t>2</w:t>
      </w:r>
      <w:r w:rsidRPr="002C6A22">
        <w:rPr>
          <w:rFonts w:asciiTheme="minorHAnsi" w:hAnsiTheme="minorHAnsi" w:cstheme="minorHAnsi"/>
        </w:rPr>
        <w:t>.1 edited.mov</w:t>
      </w:r>
      <w:r>
        <w:rPr>
          <w:rFonts w:asciiTheme="minorHAnsi" w:hAnsiTheme="minorHAnsi" w:cstheme="minorHAnsi"/>
        </w:rPr>
        <w:t xml:space="preserve"> 00:00-00:34. </w:t>
      </w:r>
      <w:r w:rsidRPr="00B713C0">
        <w:rPr>
          <w:rFonts w:asciiTheme="minorHAnsi" w:hAnsiTheme="minorHAnsi" w:cstheme="minorHAnsi"/>
          <w:i/>
          <w:iCs/>
          <w:color w:val="0000FF"/>
        </w:rPr>
        <w:t>Video</w:t>
      </w:r>
      <w:r>
        <w:rPr>
          <w:rFonts w:asciiTheme="minorHAnsi" w:hAnsiTheme="minorHAnsi" w:cstheme="minorHAnsi"/>
          <w:i/>
          <w:iCs/>
          <w:color w:val="0000FF"/>
        </w:rPr>
        <w:t xml:space="preserve"> Edito</w:t>
      </w:r>
      <w:r w:rsidRPr="00B713C0">
        <w:rPr>
          <w:rFonts w:asciiTheme="minorHAnsi" w:hAnsiTheme="minorHAnsi" w:cstheme="minorHAnsi"/>
          <w:i/>
          <w:iCs/>
          <w:color w:val="0000FF"/>
        </w:rPr>
        <w:t xml:space="preserve">r: </w:t>
      </w:r>
      <w:r>
        <w:rPr>
          <w:rFonts w:asciiTheme="minorHAnsi" w:hAnsiTheme="minorHAnsi" w:cstheme="minorHAnsi"/>
          <w:i/>
          <w:iCs/>
          <w:color w:val="0000FF"/>
        </w:rPr>
        <w:t>Speedup and play.</w:t>
      </w:r>
    </w:p>
    <w:p w14:paraId="7A5BDEAC" w14:textId="391F42BB" w:rsidR="00871906" w:rsidRDefault="00871906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2C6A22">
        <w:rPr>
          <w:rFonts w:asciiTheme="minorHAnsi" w:hAnsiTheme="minorHAnsi" w:cstheme="minorHAnsi"/>
        </w:rPr>
        <w:t>SCREEN:</w:t>
      </w:r>
      <w:r>
        <w:rPr>
          <w:rFonts w:asciiTheme="minorHAnsi" w:hAnsiTheme="minorHAnsi" w:cstheme="minorHAnsi"/>
        </w:rPr>
        <w:t xml:space="preserve"> </w:t>
      </w:r>
      <w:r w:rsidR="002C6A22" w:rsidRPr="002C6A22">
        <w:rPr>
          <w:rFonts w:asciiTheme="minorHAnsi" w:hAnsiTheme="minorHAnsi" w:cstheme="minorHAnsi"/>
        </w:rPr>
        <w:t>5.2.2 edited.mov</w:t>
      </w:r>
      <w:r>
        <w:rPr>
          <w:rFonts w:asciiTheme="minorHAnsi" w:hAnsiTheme="minorHAnsi" w:cstheme="minorHAnsi"/>
        </w:rPr>
        <w:t>.</w:t>
      </w:r>
      <w:r w:rsidR="002C6A22">
        <w:rPr>
          <w:rFonts w:asciiTheme="minorHAnsi" w:hAnsiTheme="minorHAnsi" w:cstheme="minorHAnsi"/>
        </w:rPr>
        <w:t xml:space="preserve"> 00:00-00:18.</w:t>
      </w:r>
      <w:r w:rsidR="00F009B4">
        <w:rPr>
          <w:rFonts w:asciiTheme="minorHAnsi" w:hAnsiTheme="minorHAnsi" w:cstheme="minorHAnsi"/>
        </w:rPr>
        <w:t xml:space="preserve"> </w:t>
      </w:r>
    </w:p>
    <w:p w14:paraId="0F63BF4E" w14:textId="77777777" w:rsidR="00871906" w:rsidRDefault="00871906" w:rsidP="00871906">
      <w:pPr>
        <w:pStyle w:val="ListParagraph"/>
        <w:spacing w:before="120"/>
        <w:ind w:left="1627"/>
        <w:contextualSpacing w:val="0"/>
        <w:rPr>
          <w:rFonts w:asciiTheme="minorHAnsi" w:hAnsiTheme="minorHAnsi" w:cstheme="minorHAnsi"/>
        </w:rPr>
      </w:pPr>
    </w:p>
    <w:p w14:paraId="1964E7E2" w14:textId="354DECF5" w:rsidR="00871906" w:rsidRPr="00F009B4" w:rsidRDefault="00F009B4" w:rsidP="007D3806">
      <w:pPr>
        <w:pStyle w:val="ListParagraph"/>
        <w:numPr>
          <w:ilvl w:val="1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F009B4">
        <w:rPr>
          <w:rFonts w:asciiTheme="minorHAnsi" w:hAnsiTheme="minorHAnsi" w:cstheme="minorHAnsi"/>
          <w:bCs/>
        </w:rPr>
        <w:t xml:space="preserve">Once the process method is set up, proceed to </w:t>
      </w:r>
      <w:r w:rsidRPr="00F009B4">
        <w:rPr>
          <w:rFonts w:asciiTheme="minorHAnsi" w:hAnsiTheme="minorHAnsi" w:cstheme="minorHAnsi"/>
          <w:b/>
        </w:rPr>
        <w:t>Quantitate</w:t>
      </w:r>
      <w:r>
        <w:rPr>
          <w:rFonts w:asciiTheme="minorHAnsi" w:hAnsiTheme="minorHAnsi" w:cstheme="minorHAnsi"/>
          <w:b/>
        </w:rPr>
        <w:t xml:space="preserve"> </w:t>
      </w:r>
      <w:r w:rsidR="00FC2248">
        <w:rPr>
          <w:rFonts w:asciiTheme="minorHAnsi" w:hAnsiTheme="minorHAnsi" w:cstheme="minorHAnsi"/>
          <w:bCs/>
        </w:rPr>
        <w:t>and</w:t>
      </w:r>
      <w:r w:rsidRPr="00F009B4">
        <w:rPr>
          <w:rFonts w:asciiTheme="minorHAnsi" w:hAnsiTheme="minorHAnsi" w:cstheme="minorHAnsi"/>
          <w:b/>
        </w:rPr>
        <w:t xml:space="preserve"> Calculate</w:t>
      </w:r>
      <w:r w:rsidRPr="00F009B4">
        <w:rPr>
          <w:rFonts w:asciiTheme="minorHAnsi" w:hAnsiTheme="minorHAnsi" w:cstheme="minorHAnsi"/>
          <w:bCs/>
        </w:rPr>
        <w:t xml:space="preserve">, </w:t>
      </w:r>
      <w:r w:rsidR="00FC2248">
        <w:rPr>
          <w:rFonts w:asciiTheme="minorHAnsi" w:hAnsiTheme="minorHAnsi" w:cstheme="minorHAnsi"/>
          <w:bCs/>
        </w:rPr>
        <w:t>then</w:t>
      </w:r>
      <w:r w:rsidRPr="00F009B4">
        <w:rPr>
          <w:rFonts w:asciiTheme="minorHAnsi" w:hAnsiTheme="minorHAnsi" w:cstheme="minorHAnsi"/>
          <w:bCs/>
        </w:rPr>
        <w:t xml:space="preserve"> </w:t>
      </w:r>
      <w:r w:rsidRPr="00F009B4">
        <w:rPr>
          <w:rFonts w:asciiTheme="minorHAnsi" w:hAnsiTheme="minorHAnsi" w:cstheme="minorHAnsi"/>
          <w:b/>
        </w:rPr>
        <w:t>View</w:t>
      </w:r>
      <w:r w:rsidR="0077546B">
        <w:rPr>
          <w:rFonts w:asciiTheme="minorHAnsi" w:hAnsiTheme="minorHAnsi" w:cstheme="minorHAnsi"/>
          <w:b/>
        </w:rPr>
        <w:t xml:space="preserve"> </w:t>
      </w:r>
      <w:r w:rsidR="0077546B" w:rsidRPr="0077546B">
        <w:rPr>
          <w:rFonts w:asciiTheme="minorHAnsi" w:hAnsiTheme="minorHAnsi" w:cstheme="minorHAnsi"/>
          <w:bCs/>
        </w:rPr>
        <w:t>and</w:t>
      </w:r>
      <w:r w:rsidRPr="00F009B4">
        <w:rPr>
          <w:rFonts w:asciiTheme="minorHAnsi" w:hAnsiTheme="minorHAnsi" w:cstheme="minorHAnsi"/>
          <w:b/>
        </w:rPr>
        <w:t xml:space="preserve"> </w:t>
      </w:r>
      <w:proofErr w:type="spellStart"/>
      <w:r w:rsidRPr="00F009B4">
        <w:rPr>
          <w:rFonts w:asciiTheme="minorHAnsi" w:hAnsiTheme="minorHAnsi" w:cstheme="minorHAnsi"/>
          <w:b/>
        </w:rPr>
        <w:t>QEdit</w:t>
      </w:r>
      <w:proofErr w:type="spellEnd"/>
      <w:r w:rsidRPr="00F009B4">
        <w:rPr>
          <w:rFonts w:asciiTheme="minorHAnsi" w:hAnsiTheme="minorHAnsi" w:cstheme="minorHAnsi"/>
          <w:b/>
        </w:rPr>
        <w:t xml:space="preserve"> Quant Result</w:t>
      </w:r>
      <w:r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Cs/>
        </w:rPr>
        <w:t>to quantitate the data</w:t>
      </w:r>
      <w:r>
        <w:rPr>
          <w:rFonts w:asciiTheme="minorHAnsi" w:hAnsiTheme="minorHAnsi" w:cstheme="minorHAnsi"/>
          <w:b/>
        </w:rPr>
        <w:t xml:space="preserve"> [1</w:t>
      </w:r>
      <w:r w:rsidRPr="00F009B4">
        <w:rPr>
          <w:rFonts w:asciiTheme="minorHAnsi" w:hAnsiTheme="minorHAnsi" w:cstheme="minorHAnsi"/>
          <w:b/>
        </w:rPr>
        <w:t>]</w:t>
      </w:r>
      <w:r w:rsidRPr="0077546B">
        <w:rPr>
          <w:rFonts w:asciiTheme="minorHAnsi" w:hAnsiTheme="minorHAnsi" w:cstheme="minorHAnsi"/>
          <w:bCs/>
        </w:rPr>
        <w:t>.</w:t>
      </w:r>
      <w:r w:rsidRPr="00F009B4">
        <w:rPr>
          <w:rFonts w:asciiTheme="minorHAnsi" w:hAnsiTheme="minorHAnsi" w:cstheme="minorHAnsi"/>
          <w:b/>
        </w:rPr>
        <w:t xml:space="preserve"> </w:t>
      </w:r>
      <w:r w:rsidR="00684F61" w:rsidRPr="001640DA">
        <w:rPr>
          <w:rFonts w:asciiTheme="minorHAnsi" w:hAnsiTheme="minorHAnsi" w:cstheme="minorHAnsi"/>
          <w:i/>
          <w:iCs/>
          <w:color w:val="0432FF"/>
        </w:rPr>
        <w:t>Videographer: This step is important!</w:t>
      </w:r>
    </w:p>
    <w:p w14:paraId="6ED0607A" w14:textId="48833A44" w:rsidR="00F06FF5" w:rsidRDefault="00F06FF5" w:rsidP="007D3806">
      <w:pPr>
        <w:pStyle w:val="ListParagraph"/>
        <w:numPr>
          <w:ilvl w:val="2"/>
          <w:numId w:val="3"/>
        </w:numPr>
        <w:spacing w:before="120"/>
        <w:contextualSpacing w:val="0"/>
        <w:rPr>
          <w:rFonts w:asciiTheme="minorHAnsi" w:hAnsiTheme="minorHAnsi" w:cstheme="minorHAnsi"/>
        </w:rPr>
      </w:pPr>
      <w:r w:rsidRPr="00BB185C">
        <w:rPr>
          <w:rFonts w:asciiTheme="minorHAnsi" w:hAnsiTheme="minorHAnsi" w:cstheme="minorHAnsi"/>
        </w:rPr>
        <w:t xml:space="preserve">SCREEN: </w:t>
      </w:r>
      <w:r w:rsidR="00BB185C" w:rsidRPr="00BB185C">
        <w:rPr>
          <w:rFonts w:asciiTheme="minorHAnsi" w:hAnsiTheme="minorHAnsi" w:cstheme="minorHAnsi"/>
        </w:rPr>
        <w:t>5.3.1 edited.mov</w:t>
      </w:r>
      <w:r w:rsidR="00BB185C">
        <w:rPr>
          <w:rFonts w:asciiTheme="minorHAnsi" w:hAnsiTheme="minorHAnsi" w:cstheme="minorHAnsi"/>
        </w:rPr>
        <w:t>. 00:00-00:25.</w:t>
      </w:r>
    </w:p>
    <w:p w14:paraId="74004CAD" w14:textId="77777777" w:rsidR="00871906" w:rsidRPr="00F06FF5" w:rsidRDefault="00871906" w:rsidP="00B713C0">
      <w:pPr>
        <w:pStyle w:val="ListParagraph"/>
        <w:spacing w:before="120"/>
        <w:ind w:left="907"/>
        <w:contextualSpacing w:val="0"/>
        <w:rPr>
          <w:rFonts w:asciiTheme="minorHAnsi" w:hAnsiTheme="minorHAnsi" w:cstheme="minorHAnsi"/>
        </w:rPr>
      </w:pPr>
    </w:p>
    <w:p w14:paraId="01FAC9A9" w14:textId="77777777" w:rsidR="00873D1A" w:rsidRPr="00B07A3B" w:rsidRDefault="00873D1A" w:rsidP="00473E1C">
      <w:pPr>
        <w:pStyle w:val="Heading1"/>
        <w:rPr>
          <w:rFonts w:asciiTheme="minorHAnsi" w:hAnsiTheme="minorHAnsi" w:cstheme="minorHAnsi"/>
        </w:rPr>
      </w:pPr>
      <w:r w:rsidRPr="00B07A3B">
        <w:rPr>
          <w:rFonts w:asciiTheme="minorHAnsi" w:hAnsiTheme="minorHAnsi" w:cstheme="minorHAnsi"/>
        </w:rPr>
        <w:lastRenderedPageBreak/>
        <w:t>Results</w:t>
      </w:r>
    </w:p>
    <w:p w14:paraId="181581FC" w14:textId="3786B2B7" w:rsidR="00CE0F30" w:rsidRDefault="00CE0F30" w:rsidP="00CE0F30">
      <w:pPr>
        <w:pStyle w:val="ListParagraph"/>
        <w:spacing w:before="240"/>
        <w:ind w:left="360"/>
        <w:outlineLvl w:val="0"/>
        <w:rPr>
          <w:rFonts w:asciiTheme="minorHAnsi" w:hAnsiTheme="minorHAnsi" w:cstheme="minorHAnsi"/>
          <w:i/>
          <w:iCs/>
          <w:color w:val="0432FF"/>
        </w:rPr>
      </w:pPr>
      <w:r w:rsidRPr="001640DA">
        <w:rPr>
          <w:rFonts w:asciiTheme="minorHAnsi" w:hAnsiTheme="minorHAnsi" w:cstheme="minorHAnsi"/>
          <w:i/>
          <w:iCs/>
          <w:color w:val="0432FF"/>
        </w:rPr>
        <w:t>Videographer:</w:t>
      </w:r>
      <w:r>
        <w:rPr>
          <w:rFonts w:asciiTheme="minorHAnsi" w:hAnsiTheme="minorHAnsi" w:cstheme="minorHAnsi"/>
          <w:i/>
          <w:iCs/>
          <w:color w:val="0432FF"/>
        </w:rPr>
        <w:t xml:space="preserve"> </w:t>
      </w:r>
      <w:r w:rsidR="00055F0B">
        <w:rPr>
          <w:rFonts w:asciiTheme="minorHAnsi" w:hAnsiTheme="minorHAnsi" w:cstheme="minorHAnsi"/>
          <w:i/>
          <w:iCs/>
          <w:color w:val="0432FF"/>
        </w:rPr>
        <w:t>The a</w:t>
      </w:r>
      <w:r>
        <w:rPr>
          <w:rFonts w:asciiTheme="minorHAnsi" w:hAnsiTheme="minorHAnsi" w:cstheme="minorHAnsi"/>
          <w:i/>
          <w:iCs/>
          <w:color w:val="0432FF"/>
        </w:rPr>
        <w:t xml:space="preserve">uthors want to use their own voice for the Results section. Please </w:t>
      </w:r>
      <w:r w:rsidR="00055F0B">
        <w:rPr>
          <w:rFonts w:asciiTheme="minorHAnsi" w:hAnsiTheme="minorHAnsi" w:cstheme="minorHAnsi"/>
          <w:i/>
          <w:iCs/>
          <w:color w:val="0432FF"/>
        </w:rPr>
        <w:t>record the audio while the authors read the result statements below (6.1-6.9).</w:t>
      </w:r>
    </w:p>
    <w:p w14:paraId="6EC3BB6B" w14:textId="77777777" w:rsidR="00CE0F30" w:rsidRPr="00CE0F30" w:rsidRDefault="00CE0F30" w:rsidP="00CE0F30">
      <w:pPr>
        <w:pStyle w:val="ListParagraph"/>
        <w:spacing w:before="240"/>
        <w:ind w:left="360"/>
        <w:outlineLvl w:val="0"/>
        <w:rPr>
          <w:rFonts w:asciiTheme="minorHAnsi" w:hAnsiTheme="minorHAnsi" w:cstheme="minorHAnsi"/>
          <w:szCs w:val="24"/>
          <w:lang w:eastAsia="zh-TW"/>
        </w:rPr>
      </w:pPr>
    </w:p>
    <w:p w14:paraId="129E02E8" w14:textId="488CEB04" w:rsidR="00F22F5E" w:rsidRPr="00B07A3B" w:rsidRDefault="00A456D4" w:rsidP="007D3806">
      <w:pPr>
        <w:pStyle w:val="ListParagraph"/>
        <w:numPr>
          <w:ilvl w:val="0"/>
          <w:numId w:val="3"/>
        </w:numPr>
        <w:spacing w:before="240"/>
        <w:outlineLvl w:val="0"/>
        <w:rPr>
          <w:rFonts w:asciiTheme="minorHAnsi" w:hAnsiTheme="minorHAnsi" w:cstheme="minorHAnsi"/>
          <w:szCs w:val="24"/>
          <w:lang w:eastAsia="zh-TW"/>
        </w:rPr>
      </w:pPr>
      <w:r>
        <w:rPr>
          <w:rFonts w:asciiTheme="minorHAnsi" w:hAnsiTheme="minorHAnsi" w:cstheme="minorHAnsi"/>
          <w:b/>
          <w:szCs w:val="24"/>
        </w:rPr>
        <w:t>GC-MS</w:t>
      </w:r>
      <w:r w:rsidR="00F151E7">
        <w:rPr>
          <w:rFonts w:asciiTheme="minorHAnsi" w:hAnsiTheme="minorHAnsi" w:cstheme="minorHAnsi"/>
          <w:b/>
          <w:szCs w:val="24"/>
        </w:rPr>
        <w:t>,</w:t>
      </w:r>
      <w:r>
        <w:rPr>
          <w:rFonts w:asciiTheme="minorHAnsi" w:hAnsiTheme="minorHAnsi" w:cstheme="minorHAnsi"/>
          <w:b/>
          <w:szCs w:val="24"/>
        </w:rPr>
        <w:t xml:space="preserve"> </w:t>
      </w:r>
      <w:r w:rsidR="00F151E7">
        <w:rPr>
          <w:rFonts w:asciiTheme="minorHAnsi" w:hAnsiTheme="minorHAnsi" w:cstheme="minorHAnsi"/>
          <w:b/>
          <w:szCs w:val="24"/>
        </w:rPr>
        <w:t>H</w:t>
      </w:r>
      <w:r>
        <w:rPr>
          <w:rFonts w:asciiTheme="minorHAnsi" w:hAnsiTheme="minorHAnsi" w:cstheme="minorHAnsi"/>
          <w:b/>
          <w:szCs w:val="24"/>
        </w:rPr>
        <w:t>eatmap</w:t>
      </w:r>
      <w:r w:rsidR="00F151E7">
        <w:rPr>
          <w:rFonts w:asciiTheme="minorHAnsi" w:hAnsiTheme="minorHAnsi" w:cstheme="minorHAnsi"/>
          <w:b/>
          <w:szCs w:val="24"/>
        </w:rPr>
        <w:t>s,</w:t>
      </w:r>
      <w:r>
        <w:rPr>
          <w:rFonts w:asciiTheme="minorHAnsi" w:hAnsiTheme="minorHAnsi" w:cstheme="minorHAnsi"/>
          <w:b/>
          <w:szCs w:val="24"/>
        </w:rPr>
        <w:t xml:space="preserve"> and </w:t>
      </w:r>
      <w:r w:rsidR="00F151E7">
        <w:rPr>
          <w:rFonts w:asciiTheme="minorHAnsi" w:hAnsiTheme="minorHAnsi" w:cstheme="minorHAnsi"/>
          <w:b/>
          <w:szCs w:val="24"/>
        </w:rPr>
        <w:t>D</w:t>
      </w:r>
      <w:r>
        <w:rPr>
          <w:rFonts w:asciiTheme="minorHAnsi" w:hAnsiTheme="minorHAnsi" w:cstheme="minorHAnsi"/>
          <w:b/>
          <w:szCs w:val="24"/>
        </w:rPr>
        <w:t xml:space="preserve">ata </w:t>
      </w:r>
      <w:r w:rsidR="00F95A5E">
        <w:rPr>
          <w:rFonts w:asciiTheme="minorHAnsi" w:hAnsiTheme="minorHAnsi" w:cstheme="minorHAnsi"/>
          <w:b/>
          <w:szCs w:val="24"/>
        </w:rPr>
        <w:t xml:space="preserve">Analysis of </w:t>
      </w:r>
      <w:r>
        <w:rPr>
          <w:rFonts w:asciiTheme="minorHAnsi" w:hAnsiTheme="minorHAnsi" w:cstheme="minorHAnsi"/>
          <w:b/>
          <w:szCs w:val="24"/>
        </w:rPr>
        <w:t xml:space="preserve">the </w:t>
      </w:r>
      <w:r w:rsidR="00F95A5E">
        <w:rPr>
          <w:rFonts w:asciiTheme="minorHAnsi" w:hAnsiTheme="minorHAnsi" w:cstheme="minorHAnsi"/>
          <w:b/>
          <w:szCs w:val="24"/>
        </w:rPr>
        <w:t>13C-</w:t>
      </w:r>
      <w:r w:rsidR="00055F0B">
        <w:rPr>
          <w:rFonts w:asciiTheme="minorHAnsi" w:hAnsiTheme="minorHAnsi" w:cstheme="minorHAnsi"/>
          <w:b/>
          <w:szCs w:val="24"/>
        </w:rPr>
        <w:t>L</w:t>
      </w:r>
      <w:r w:rsidR="00F95A5E">
        <w:rPr>
          <w:rFonts w:asciiTheme="minorHAnsi" w:hAnsiTheme="minorHAnsi" w:cstheme="minorHAnsi"/>
          <w:b/>
          <w:szCs w:val="24"/>
        </w:rPr>
        <w:t>abeled Volatiles in Fecal, Saliva, Sewage, Cultured and Uncultured Sputum Samples</w:t>
      </w:r>
    </w:p>
    <w:p w14:paraId="348163BF" w14:textId="2A58052E" w:rsidR="00A456D4" w:rsidRDefault="00A456D4" w:rsidP="00CE0F30">
      <w:pPr>
        <w:pStyle w:val="ListParagraph"/>
        <w:numPr>
          <w:ilvl w:val="1"/>
          <w:numId w:val="3"/>
        </w:numPr>
        <w:spacing w:before="120" w:after="120"/>
        <w:ind w:left="901" w:hanging="544"/>
        <w:contextualSpacing w:val="0"/>
        <w:outlineLvl w:val="0"/>
      </w:pPr>
      <w:r w:rsidRPr="005F548B">
        <w:t xml:space="preserve">Here, </w:t>
      </w:r>
      <w:proofErr w:type="gramStart"/>
      <w:r w:rsidRPr="005F548B">
        <w:t>vacuum</w:t>
      </w:r>
      <w:proofErr w:type="gramEnd"/>
      <w:r w:rsidRPr="005F548B">
        <w:t xml:space="preserve"> assisted sorbent extraction</w:t>
      </w:r>
      <w:r w:rsidR="00CE0F30">
        <w:t xml:space="preserve"> was</w:t>
      </w:r>
      <w:r w:rsidRPr="005F548B">
        <w:t xml:space="preserve"> followed by thermal desorption on a GC-MS to survey the volatile profiles of bacterial mono</w:t>
      </w:r>
      <w:r>
        <w:t>-</w:t>
      </w:r>
      <w:r w:rsidRPr="005F548B">
        <w:t xml:space="preserve"> and co</w:t>
      </w:r>
      <w:r>
        <w:t>-</w:t>
      </w:r>
      <w:r w:rsidRPr="005F548B">
        <w:t>cultures and identify actively produced volatiles with stable isotope probing</w:t>
      </w:r>
      <w:r>
        <w:t xml:space="preserve"> from human feces, saliva, sewage and sputum samples</w:t>
      </w:r>
      <w:r w:rsidR="00CE0F30">
        <w:t>.</w:t>
      </w:r>
    </w:p>
    <w:p w14:paraId="49D897D3" w14:textId="77777777" w:rsidR="00CE0F30" w:rsidRPr="00CE0F30" w:rsidRDefault="00CE0F30" w:rsidP="00CE0F30">
      <w:pPr>
        <w:pStyle w:val="ListParagraph"/>
        <w:numPr>
          <w:ilvl w:val="2"/>
          <w:numId w:val="3"/>
        </w:numPr>
      </w:pPr>
      <w:r w:rsidRPr="00CE0F30">
        <w:t>LAB MEDIA: Figure 1</w:t>
      </w:r>
    </w:p>
    <w:p w14:paraId="096CA4EC" w14:textId="77777777" w:rsidR="00CE0F30" w:rsidRPr="00CE0F30" w:rsidRDefault="00CE0F30" w:rsidP="00CE0F30">
      <w:pPr>
        <w:pStyle w:val="ListParagraph"/>
        <w:spacing w:before="120"/>
        <w:ind w:left="1627"/>
        <w:contextualSpacing w:val="0"/>
        <w:outlineLvl w:val="0"/>
      </w:pPr>
    </w:p>
    <w:p w14:paraId="52E24B75" w14:textId="7C5AE884" w:rsidR="00395684" w:rsidRPr="00B07A3B" w:rsidRDefault="00A456D4" w:rsidP="007D3806">
      <w:pPr>
        <w:pStyle w:val="ListParagraph"/>
        <w:numPr>
          <w:ilvl w:val="1"/>
          <w:numId w:val="3"/>
        </w:numPr>
        <w:spacing w:before="120"/>
        <w:contextualSpacing w:val="0"/>
        <w:outlineLvl w:val="0"/>
        <w:rPr>
          <w:rFonts w:asciiTheme="minorHAnsi" w:hAnsiTheme="minorHAnsi" w:cstheme="minorHAnsi"/>
          <w:szCs w:val="24"/>
        </w:rPr>
      </w:pPr>
      <w:r w:rsidRPr="005F548B">
        <w:t>The mono- and co</w:t>
      </w:r>
      <w:r>
        <w:t>-</w:t>
      </w:r>
      <w:r w:rsidRPr="005F548B">
        <w:t xml:space="preserve">cultures consisted of the bacterial species </w:t>
      </w:r>
      <w:r w:rsidR="00CE0F30" w:rsidRPr="00CE0F30">
        <w:rPr>
          <w:i/>
          <w:iCs/>
        </w:rPr>
        <w:t>Staphylococcus aureus</w:t>
      </w:r>
      <w:r w:rsidR="00CE0F30">
        <w:rPr>
          <w:i/>
          <w:iCs/>
        </w:rPr>
        <w:t>,</w:t>
      </w:r>
      <w:r w:rsidR="00CE0F30" w:rsidRPr="00CE0F30">
        <w:rPr>
          <w:i/>
          <w:iCs/>
        </w:rPr>
        <w:t xml:space="preserve"> Pseudomonas aeruginosa,</w:t>
      </w:r>
      <w:r w:rsidRPr="005F548B">
        <w:rPr>
          <w:i/>
          <w:iCs/>
        </w:rPr>
        <w:t xml:space="preserve"> </w:t>
      </w:r>
      <w:r w:rsidRPr="005F548B">
        <w:t xml:space="preserve">and </w:t>
      </w:r>
      <w:r w:rsidRPr="005F548B">
        <w:rPr>
          <w:i/>
          <w:iCs/>
        </w:rPr>
        <w:t xml:space="preserve">Acinetobacter </w:t>
      </w:r>
      <w:proofErr w:type="spellStart"/>
      <w:r w:rsidRPr="005F548B">
        <w:rPr>
          <w:i/>
          <w:iCs/>
        </w:rPr>
        <w:t>baumannii</w:t>
      </w:r>
      <w:proofErr w:type="spellEnd"/>
      <w:r w:rsidRPr="005F548B">
        <w:t xml:space="preserve">. </w:t>
      </w:r>
      <w:r w:rsidR="00FF7A63">
        <w:rPr>
          <w:rFonts w:asciiTheme="minorHAnsi" w:hAnsiTheme="minorHAnsi" w:cstheme="minorHAnsi"/>
        </w:rPr>
        <w:t xml:space="preserve">43 annotated volatile molecules were detected from the mono- and co-cultures at 24- and 48-hour timepoints </w:t>
      </w:r>
      <w:r w:rsidR="00FF7A63">
        <w:rPr>
          <w:rFonts w:asciiTheme="minorHAnsi" w:hAnsiTheme="minorHAnsi" w:cstheme="minorHAnsi"/>
          <w:b/>
          <w:bCs/>
        </w:rPr>
        <w:t>[1].</w:t>
      </w:r>
    </w:p>
    <w:p w14:paraId="4E75A4CA" w14:textId="4D74C318" w:rsidR="009D21B9" w:rsidRDefault="007B0FBB" w:rsidP="007D3806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asciiTheme="minorHAnsi" w:hAnsiTheme="minorHAnsi" w:cstheme="minorHAnsi"/>
          <w:szCs w:val="24"/>
        </w:rPr>
      </w:pPr>
      <w:r w:rsidRPr="00B07A3B">
        <w:rPr>
          <w:rFonts w:asciiTheme="minorHAnsi" w:hAnsiTheme="minorHAnsi" w:cstheme="minorHAnsi"/>
          <w:szCs w:val="24"/>
        </w:rPr>
        <w:t>LAB MEDIA:</w:t>
      </w:r>
      <w:r w:rsidR="00FF7A63">
        <w:rPr>
          <w:rFonts w:asciiTheme="minorHAnsi" w:hAnsiTheme="minorHAnsi" w:cstheme="minorHAnsi"/>
          <w:szCs w:val="24"/>
        </w:rPr>
        <w:t xml:space="preserve"> Figure 2.</w:t>
      </w:r>
    </w:p>
    <w:p w14:paraId="136D4896" w14:textId="77777777" w:rsidR="00FF7A63" w:rsidRPr="00B07A3B" w:rsidRDefault="00FF7A63" w:rsidP="00FF7A63">
      <w:pPr>
        <w:pStyle w:val="ListParagraph"/>
        <w:spacing w:before="120"/>
        <w:ind w:left="1627"/>
        <w:contextualSpacing w:val="0"/>
        <w:outlineLvl w:val="0"/>
        <w:rPr>
          <w:rFonts w:asciiTheme="minorHAnsi" w:hAnsiTheme="minorHAnsi" w:cstheme="minorHAnsi"/>
          <w:szCs w:val="24"/>
        </w:rPr>
      </w:pPr>
    </w:p>
    <w:p w14:paraId="123FB8B2" w14:textId="72B44A3A" w:rsidR="00395684" w:rsidRPr="001B35E5" w:rsidRDefault="001B35E5" w:rsidP="007D3806">
      <w:pPr>
        <w:pStyle w:val="ListParagraph"/>
        <w:numPr>
          <w:ilvl w:val="1"/>
          <w:numId w:val="3"/>
        </w:numPr>
        <w:spacing w:before="120"/>
        <w:contextualSpacing w:val="0"/>
        <w:outlineLvl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 xml:space="preserve">There was more incorporation of 13C into fully labeled volatile molecules </w:t>
      </w:r>
      <w:r w:rsidRPr="001B35E5">
        <w:rPr>
          <w:rFonts w:asciiTheme="minorHAnsi" w:hAnsiTheme="minorHAnsi" w:cstheme="minorHAnsi"/>
          <w:b/>
          <w:bCs/>
        </w:rPr>
        <w:t>[</w:t>
      </w:r>
      <w:r>
        <w:rPr>
          <w:rFonts w:asciiTheme="minorHAnsi" w:hAnsiTheme="minorHAnsi" w:cstheme="minorHAnsi"/>
          <w:b/>
          <w:bCs/>
        </w:rPr>
        <w:t>1]</w:t>
      </w:r>
      <w:r>
        <w:rPr>
          <w:rFonts w:asciiTheme="minorHAnsi" w:hAnsiTheme="minorHAnsi" w:cstheme="minorHAnsi"/>
        </w:rPr>
        <w:t xml:space="preserve"> </w:t>
      </w:r>
      <w:r w:rsidR="0077546B">
        <w:rPr>
          <w:rFonts w:asciiTheme="minorHAnsi" w:hAnsiTheme="minorHAnsi" w:cstheme="minorHAnsi"/>
        </w:rPr>
        <w:t>than the</w:t>
      </w:r>
      <w:r>
        <w:rPr>
          <w:rFonts w:asciiTheme="minorHAnsi" w:hAnsiTheme="minorHAnsi" w:cstheme="minorHAnsi"/>
        </w:rPr>
        <w:t xml:space="preserve"> deuterium </w:t>
      </w:r>
      <w:r>
        <w:rPr>
          <w:rFonts w:asciiTheme="minorHAnsi" w:hAnsiTheme="minorHAnsi" w:cstheme="minorHAnsi"/>
          <w:b/>
          <w:bCs/>
        </w:rPr>
        <w:t xml:space="preserve">[2]. </w:t>
      </w:r>
      <w:r w:rsidRPr="001B35E5">
        <w:rPr>
          <w:rFonts w:asciiTheme="minorHAnsi" w:hAnsiTheme="minorHAnsi" w:cstheme="minorHAnsi"/>
        </w:rPr>
        <w:t>13</w:t>
      </w:r>
      <w:r>
        <w:rPr>
          <w:rFonts w:asciiTheme="minorHAnsi" w:hAnsiTheme="minorHAnsi" w:cstheme="minorHAnsi"/>
        </w:rPr>
        <w:t>C was incorporated into 2-butanone, 3-hydroxy</w:t>
      </w:r>
      <w:r w:rsidR="001B393E">
        <w:rPr>
          <w:rFonts w:asciiTheme="minorHAnsi" w:hAnsiTheme="minorHAnsi" w:cstheme="minorHAnsi"/>
        </w:rPr>
        <w:t>;</w:t>
      </w:r>
      <w:r>
        <w:rPr>
          <w:rFonts w:asciiTheme="minorHAnsi" w:hAnsiTheme="minorHAnsi" w:cstheme="minorHAnsi"/>
        </w:rPr>
        <w:t xml:space="preserve"> 2,3-butanedione; acetic acid; and phenol for all fecal, sewage, and saliva samples </w:t>
      </w:r>
      <w:r>
        <w:rPr>
          <w:rFonts w:asciiTheme="minorHAnsi" w:hAnsiTheme="minorHAnsi" w:cstheme="minorHAnsi"/>
          <w:b/>
          <w:bCs/>
        </w:rPr>
        <w:t>[3].</w:t>
      </w:r>
    </w:p>
    <w:p w14:paraId="409FE25A" w14:textId="0CB18711" w:rsidR="001B35E5" w:rsidRDefault="001B35E5" w:rsidP="007D3806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LAB MEDIA: Figure 3A-3D.</w:t>
      </w:r>
    </w:p>
    <w:p w14:paraId="11975E49" w14:textId="39B5BEC4" w:rsidR="001B35E5" w:rsidRDefault="001B35E5" w:rsidP="007D3806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LAB MEDIA: Figure 3E.</w:t>
      </w:r>
    </w:p>
    <w:p w14:paraId="0C6442A4" w14:textId="49911B36" w:rsidR="001B35E5" w:rsidRDefault="001B35E5" w:rsidP="007D3806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LAB MEDIA: Figure 3A.</w:t>
      </w:r>
    </w:p>
    <w:p w14:paraId="0F57755A" w14:textId="77777777" w:rsidR="001B35E5" w:rsidRPr="00B07A3B" w:rsidRDefault="001B35E5" w:rsidP="001B35E5">
      <w:pPr>
        <w:pStyle w:val="ListParagraph"/>
        <w:spacing w:before="120"/>
        <w:ind w:left="1627"/>
        <w:contextualSpacing w:val="0"/>
        <w:outlineLvl w:val="0"/>
        <w:rPr>
          <w:rFonts w:asciiTheme="minorHAnsi" w:hAnsiTheme="minorHAnsi" w:cstheme="minorHAnsi"/>
          <w:szCs w:val="24"/>
        </w:rPr>
      </w:pPr>
    </w:p>
    <w:p w14:paraId="319D39F0" w14:textId="3EBB450B" w:rsidR="00395684" w:rsidRPr="001B35E5" w:rsidRDefault="001B35E5" w:rsidP="007D3806">
      <w:pPr>
        <w:pStyle w:val="ListParagraph"/>
        <w:numPr>
          <w:ilvl w:val="1"/>
          <w:numId w:val="3"/>
        </w:numPr>
        <w:spacing w:before="120"/>
        <w:contextualSpacing w:val="0"/>
        <w:outlineLvl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 xml:space="preserve">Acetone, butanoic acid, and propanoic acid were detected as labeled in saliva and sewage </w:t>
      </w:r>
      <w:r>
        <w:rPr>
          <w:rFonts w:asciiTheme="minorHAnsi" w:hAnsiTheme="minorHAnsi" w:cstheme="minorHAnsi"/>
          <w:b/>
          <w:bCs/>
        </w:rPr>
        <w:t>[1]</w:t>
      </w:r>
      <w:r w:rsidR="0077546B" w:rsidRPr="0077546B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</w:rPr>
        <w:t xml:space="preserve">whereas dimethyl trisulfide and disulfide dimethyl were enriched in both fecal and saliva samples </w:t>
      </w:r>
      <w:r>
        <w:rPr>
          <w:rFonts w:asciiTheme="minorHAnsi" w:hAnsiTheme="minorHAnsi" w:cstheme="minorHAnsi"/>
          <w:b/>
          <w:bCs/>
        </w:rPr>
        <w:t>[2].</w:t>
      </w:r>
    </w:p>
    <w:p w14:paraId="693DEC09" w14:textId="66DDBDF9" w:rsidR="001B35E5" w:rsidRDefault="001B35E5" w:rsidP="007D3806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LAB MEDIA: Figure 3B.</w:t>
      </w:r>
    </w:p>
    <w:p w14:paraId="63CDF90F" w14:textId="6E9F6E67" w:rsidR="001B35E5" w:rsidRDefault="001B35E5" w:rsidP="007D3806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LAB MEDIA: Figure 3C.</w:t>
      </w:r>
    </w:p>
    <w:p w14:paraId="755B4BB1" w14:textId="77777777" w:rsidR="001B35E5" w:rsidRDefault="001B35E5" w:rsidP="001B35E5">
      <w:pPr>
        <w:pStyle w:val="ListParagraph"/>
        <w:spacing w:before="120"/>
        <w:ind w:left="1627"/>
        <w:contextualSpacing w:val="0"/>
        <w:outlineLvl w:val="0"/>
        <w:rPr>
          <w:rFonts w:asciiTheme="minorHAnsi" w:hAnsiTheme="minorHAnsi" w:cstheme="minorHAnsi"/>
          <w:szCs w:val="24"/>
        </w:rPr>
      </w:pPr>
    </w:p>
    <w:p w14:paraId="6AFC5D98" w14:textId="0C42B9B2" w:rsidR="001B35E5" w:rsidRPr="001B35E5" w:rsidRDefault="001B35E5" w:rsidP="007D3806">
      <w:pPr>
        <w:pStyle w:val="ListParagraph"/>
        <w:numPr>
          <w:ilvl w:val="1"/>
          <w:numId w:val="3"/>
        </w:numPr>
        <w:spacing w:before="120"/>
        <w:contextualSpacing w:val="0"/>
        <w:outlineLvl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 xml:space="preserve">Volatiles 1-propanol, 2-butanone, benzophenone, ethanol, and methyl </w:t>
      </w:r>
      <w:proofErr w:type="spellStart"/>
      <w:r>
        <w:rPr>
          <w:rFonts w:asciiTheme="minorHAnsi" w:hAnsiTheme="minorHAnsi" w:cstheme="minorHAnsi"/>
        </w:rPr>
        <w:t>thiolacetate</w:t>
      </w:r>
      <w:proofErr w:type="spellEnd"/>
      <w:r>
        <w:rPr>
          <w:rFonts w:asciiTheme="minorHAnsi" w:hAnsiTheme="minorHAnsi" w:cstheme="minorHAnsi"/>
        </w:rPr>
        <w:t xml:space="preserve">, were enriched only in sewage </w:t>
      </w:r>
      <w:r>
        <w:rPr>
          <w:rFonts w:asciiTheme="minorHAnsi" w:hAnsiTheme="minorHAnsi" w:cstheme="minorHAnsi"/>
          <w:b/>
          <w:bCs/>
        </w:rPr>
        <w:t xml:space="preserve">[1] </w:t>
      </w:r>
      <w:r>
        <w:rPr>
          <w:rFonts w:asciiTheme="minorHAnsi" w:hAnsiTheme="minorHAnsi" w:cstheme="minorHAnsi"/>
        </w:rPr>
        <w:t>and 2,3-pentaned</w:t>
      </w:r>
      <w:ins w:id="2" w:author="Katrine Whiteson" w:date="2022-02-19T14:49:00Z">
        <w:r w:rsidR="00F35D5A">
          <w:rPr>
            <w:rFonts w:asciiTheme="minorHAnsi" w:hAnsiTheme="minorHAnsi" w:cstheme="minorHAnsi"/>
          </w:rPr>
          <w:t>io</w:t>
        </w:r>
      </w:ins>
      <w:del w:id="3" w:author="Katrine Whiteson" w:date="2022-02-19T14:49:00Z">
        <w:r w:rsidDel="00F35D5A">
          <w:rPr>
            <w:rFonts w:asciiTheme="minorHAnsi" w:hAnsiTheme="minorHAnsi" w:cstheme="minorHAnsi"/>
          </w:rPr>
          <w:delText>oi</w:delText>
        </w:r>
      </w:del>
      <w:r>
        <w:rPr>
          <w:rFonts w:asciiTheme="minorHAnsi" w:hAnsiTheme="minorHAnsi" w:cstheme="minorHAnsi"/>
        </w:rPr>
        <w:t xml:space="preserve">ne in saliva </w:t>
      </w:r>
      <w:r>
        <w:rPr>
          <w:rFonts w:asciiTheme="minorHAnsi" w:hAnsiTheme="minorHAnsi" w:cstheme="minorHAnsi"/>
          <w:b/>
          <w:bCs/>
        </w:rPr>
        <w:t>[2].</w:t>
      </w:r>
    </w:p>
    <w:p w14:paraId="39AA9A6C" w14:textId="44558BBA" w:rsidR="001B35E5" w:rsidRPr="001B35E5" w:rsidRDefault="001B35E5" w:rsidP="007D3806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 xml:space="preserve">LAB MEDIA: Figure 3D. </w:t>
      </w:r>
      <w:r w:rsidRPr="001B35E5">
        <w:rPr>
          <w:rFonts w:asciiTheme="minorHAnsi" w:hAnsiTheme="minorHAnsi" w:cstheme="minorHAnsi"/>
          <w:i/>
          <w:iCs/>
          <w:color w:val="0000FF"/>
        </w:rPr>
        <w:t xml:space="preserve">Video editor: </w:t>
      </w:r>
      <w:r w:rsidR="00055F0B">
        <w:rPr>
          <w:rFonts w:asciiTheme="minorHAnsi" w:hAnsiTheme="minorHAnsi" w:cstheme="minorHAnsi"/>
          <w:i/>
          <w:iCs/>
          <w:color w:val="0000FF"/>
        </w:rPr>
        <w:t>F</w:t>
      </w:r>
      <w:r w:rsidRPr="001B35E5">
        <w:rPr>
          <w:rFonts w:asciiTheme="minorHAnsi" w:hAnsiTheme="minorHAnsi" w:cstheme="minorHAnsi"/>
          <w:i/>
          <w:iCs/>
          <w:color w:val="0000FF"/>
        </w:rPr>
        <w:t xml:space="preserve">ocus on </w:t>
      </w:r>
      <w:r>
        <w:rPr>
          <w:rFonts w:asciiTheme="minorHAnsi" w:hAnsiTheme="minorHAnsi" w:cstheme="minorHAnsi"/>
          <w:i/>
          <w:iCs/>
          <w:color w:val="0000FF"/>
        </w:rPr>
        <w:t xml:space="preserve">all </w:t>
      </w:r>
      <w:r w:rsidRPr="001B35E5">
        <w:rPr>
          <w:rFonts w:asciiTheme="minorHAnsi" w:hAnsiTheme="minorHAnsi" w:cstheme="minorHAnsi"/>
          <w:i/>
          <w:iCs/>
          <w:color w:val="0000FF"/>
        </w:rPr>
        <w:t>the graphs with green points.</w:t>
      </w:r>
    </w:p>
    <w:p w14:paraId="268F1158" w14:textId="0854E3C0" w:rsidR="001B35E5" w:rsidRPr="0077546B" w:rsidRDefault="001B35E5" w:rsidP="007D3806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LAB MEDIA: Figure 3D. </w:t>
      </w:r>
      <w:r w:rsidRPr="001B35E5">
        <w:rPr>
          <w:rFonts w:asciiTheme="minorHAnsi" w:hAnsiTheme="minorHAnsi" w:cstheme="minorHAnsi"/>
          <w:i/>
          <w:iCs/>
          <w:color w:val="0000FF"/>
        </w:rPr>
        <w:t xml:space="preserve">Video editor: </w:t>
      </w:r>
      <w:r w:rsidR="00055F0B">
        <w:rPr>
          <w:rFonts w:asciiTheme="minorHAnsi" w:hAnsiTheme="minorHAnsi" w:cstheme="minorHAnsi"/>
          <w:i/>
          <w:iCs/>
          <w:color w:val="0000FF"/>
        </w:rPr>
        <w:t>F</w:t>
      </w:r>
      <w:r w:rsidRPr="001B35E5">
        <w:rPr>
          <w:rFonts w:asciiTheme="minorHAnsi" w:hAnsiTheme="minorHAnsi" w:cstheme="minorHAnsi"/>
          <w:i/>
          <w:iCs/>
          <w:color w:val="0000FF"/>
        </w:rPr>
        <w:t xml:space="preserve">ocus on the </w:t>
      </w:r>
      <w:r>
        <w:rPr>
          <w:rFonts w:asciiTheme="minorHAnsi" w:hAnsiTheme="minorHAnsi" w:cstheme="minorHAnsi"/>
          <w:i/>
          <w:iCs/>
          <w:color w:val="0000FF"/>
        </w:rPr>
        <w:t xml:space="preserve">2,3-pentanedoine </w:t>
      </w:r>
      <w:r w:rsidRPr="001B35E5">
        <w:rPr>
          <w:rFonts w:asciiTheme="minorHAnsi" w:hAnsiTheme="minorHAnsi" w:cstheme="minorHAnsi"/>
          <w:i/>
          <w:iCs/>
          <w:color w:val="0000FF"/>
        </w:rPr>
        <w:t>graph with blue points.</w:t>
      </w:r>
    </w:p>
    <w:p w14:paraId="147BD0F6" w14:textId="77777777" w:rsidR="0077546B" w:rsidRPr="001B35E5" w:rsidRDefault="0077546B" w:rsidP="0077546B">
      <w:pPr>
        <w:pStyle w:val="ListParagraph"/>
        <w:spacing w:before="120"/>
        <w:ind w:left="1627"/>
        <w:contextualSpacing w:val="0"/>
        <w:outlineLvl w:val="0"/>
        <w:rPr>
          <w:rFonts w:asciiTheme="minorHAnsi" w:hAnsiTheme="minorHAnsi" w:cstheme="minorHAnsi"/>
          <w:szCs w:val="24"/>
        </w:rPr>
      </w:pPr>
    </w:p>
    <w:p w14:paraId="06D17570" w14:textId="050733A3" w:rsidR="001B35E5" w:rsidRPr="001B35E5" w:rsidRDefault="001B35E5" w:rsidP="007D3806">
      <w:pPr>
        <w:pStyle w:val="ListParagraph"/>
        <w:numPr>
          <w:ilvl w:val="1"/>
          <w:numId w:val="3"/>
        </w:numPr>
        <w:spacing w:before="120"/>
        <w:contextualSpacing w:val="0"/>
        <w:outlineLvl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Deuterium was incorporated into the volatiles</w:t>
      </w:r>
      <w:r w:rsidR="0077546B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acetic acid; benzaldehyde, 4-methyl; dimethyl trisulfide; and phenol, from either saliva or sewage samples </w:t>
      </w:r>
      <w:r>
        <w:rPr>
          <w:rFonts w:asciiTheme="minorHAnsi" w:hAnsiTheme="minorHAnsi" w:cstheme="minorHAnsi"/>
          <w:b/>
          <w:bCs/>
        </w:rPr>
        <w:t>[1].</w:t>
      </w:r>
    </w:p>
    <w:p w14:paraId="4536E812" w14:textId="71D69299" w:rsidR="001B35E5" w:rsidRDefault="001B35E5" w:rsidP="007D3806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LAB MEDIA: Figure 3E.</w:t>
      </w:r>
    </w:p>
    <w:p w14:paraId="4FC2DD09" w14:textId="77777777" w:rsidR="001B35E5" w:rsidRDefault="001B35E5" w:rsidP="001B35E5">
      <w:pPr>
        <w:pStyle w:val="ListParagraph"/>
        <w:spacing w:before="120"/>
        <w:ind w:left="1627"/>
        <w:contextualSpacing w:val="0"/>
        <w:outlineLvl w:val="0"/>
        <w:rPr>
          <w:rFonts w:asciiTheme="minorHAnsi" w:hAnsiTheme="minorHAnsi" w:cstheme="minorHAnsi"/>
          <w:szCs w:val="24"/>
        </w:rPr>
      </w:pPr>
    </w:p>
    <w:p w14:paraId="3F4FC21C" w14:textId="4A110A37" w:rsidR="001B35E5" w:rsidRPr="00182E32" w:rsidRDefault="001B35E5" w:rsidP="007D3806">
      <w:pPr>
        <w:pStyle w:val="ListParagraph"/>
        <w:numPr>
          <w:ilvl w:val="1"/>
          <w:numId w:val="3"/>
        </w:numPr>
        <w:spacing w:before="120"/>
        <w:contextualSpacing w:val="0"/>
        <w:outlineLvl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 xml:space="preserve">Acetic acid, dimethyl trisulfide, acetone, and </w:t>
      </w:r>
      <w:proofErr w:type="spellStart"/>
      <w:r>
        <w:rPr>
          <w:rFonts w:asciiTheme="minorHAnsi" w:hAnsiTheme="minorHAnsi" w:cstheme="minorHAnsi"/>
        </w:rPr>
        <w:t>propanal</w:t>
      </w:r>
      <w:proofErr w:type="spellEnd"/>
      <w:r>
        <w:rPr>
          <w:rFonts w:asciiTheme="minorHAnsi" w:hAnsiTheme="minorHAnsi" w:cstheme="minorHAnsi"/>
        </w:rPr>
        <w:t xml:space="preserve">, 2-methyl were more abundant in the cultured sputum samples </w:t>
      </w:r>
      <w:r w:rsidR="0077546B">
        <w:rPr>
          <w:rFonts w:asciiTheme="minorHAnsi" w:hAnsiTheme="minorHAnsi" w:cstheme="minorHAnsi"/>
        </w:rPr>
        <w:t>than</w:t>
      </w:r>
      <w:r>
        <w:rPr>
          <w:rFonts w:asciiTheme="minorHAnsi" w:hAnsiTheme="minorHAnsi" w:cstheme="minorHAnsi"/>
        </w:rPr>
        <w:t xml:space="preserve"> uncultured sputum samples</w:t>
      </w:r>
      <w:r w:rsidR="00182E32">
        <w:rPr>
          <w:rFonts w:asciiTheme="minorHAnsi" w:hAnsiTheme="minorHAnsi" w:cstheme="minorHAnsi"/>
        </w:rPr>
        <w:t xml:space="preserve"> </w:t>
      </w:r>
      <w:r w:rsidR="00182E32">
        <w:rPr>
          <w:rFonts w:asciiTheme="minorHAnsi" w:hAnsiTheme="minorHAnsi" w:cstheme="minorHAnsi"/>
          <w:b/>
          <w:bCs/>
        </w:rPr>
        <w:t>[1].</w:t>
      </w:r>
    </w:p>
    <w:p w14:paraId="61FD7F57" w14:textId="494DE687" w:rsidR="00182E32" w:rsidRDefault="00182E32" w:rsidP="007D3806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LAB MEDIA: Figure 4.</w:t>
      </w:r>
    </w:p>
    <w:p w14:paraId="4C91A461" w14:textId="77777777" w:rsidR="00182E32" w:rsidRDefault="00182E32" w:rsidP="00182E32">
      <w:pPr>
        <w:pStyle w:val="ListParagraph"/>
        <w:spacing w:before="120"/>
        <w:ind w:left="1627"/>
        <w:contextualSpacing w:val="0"/>
        <w:outlineLvl w:val="0"/>
        <w:rPr>
          <w:rFonts w:asciiTheme="minorHAnsi" w:hAnsiTheme="minorHAnsi" w:cstheme="minorHAnsi"/>
          <w:szCs w:val="24"/>
        </w:rPr>
      </w:pPr>
    </w:p>
    <w:p w14:paraId="68A7EA0D" w14:textId="72C33EB2" w:rsidR="00182E32" w:rsidRPr="000A1903" w:rsidRDefault="00E043EE" w:rsidP="007D3806">
      <w:pPr>
        <w:pStyle w:val="ListParagraph"/>
        <w:numPr>
          <w:ilvl w:val="1"/>
          <w:numId w:val="3"/>
        </w:numPr>
        <w:spacing w:before="120"/>
        <w:contextualSpacing w:val="0"/>
        <w:outlineLvl w:val="0"/>
        <w:rPr>
          <w:ins w:id="4" w:author="Katrine Whiteson" w:date="2022-02-19T15:25:00Z"/>
          <w:rFonts w:asciiTheme="minorHAnsi" w:hAnsiTheme="minorHAnsi" w:cstheme="minorHAnsi"/>
          <w:szCs w:val="24"/>
        </w:rPr>
      </w:pPr>
      <w:del w:id="5" w:author="Katrine Whiteson" w:date="2022-02-19T14:50:00Z">
        <w:r w:rsidDel="00F35D5A">
          <w:rPr>
            <w:rFonts w:asciiTheme="minorHAnsi" w:hAnsiTheme="minorHAnsi" w:cstheme="minorHAnsi"/>
            <w:szCs w:val="24"/>
          </w:rPr>
          <w:delText>On performing</w:delText>
        </w:r>
        <w:r w:rsidR="00A456D4" w:rsidDel="00F35D5A">
          <w:rPr>
            <w:rFonts w:asciiTheme="minorHAnsi" w:hAnsiTheme="minorHAnsi" w:cstheme="minorHAnsi"/>
            <w:szCs w:val="24"/>
          </w:rPr>
          <w:delText xml:space="preserve"> a</w:delText>
        </w:r>
      </w:del>
      <w:ins w:id="6" w:author="Katrine Whiteson" w:date="2022-02-19T15:23:00Z">
        <w:r w:rsidR="000A1903">
          <w:rPr>
            <w:rFonts w:asciiTheme="minorHAnsi" w:hAnsiTheme="minorHAnsi" w:cstheme="minorHAnsi"/>
            <w:szCs w:val="24"/>
          </w:rPr>
          <w:t>We</w:t>
        </w:r>
      </w:ins>
      <w:ins w:id="7" w:author="Katrine Whiteson" w:date="2022-02-19T14:51:00Z">
        <w:r w:rsidR="00F35D5A">
          <w:rPr>
            <w:rFonts w:asciiTheme="minorHAnsi" w:hAnsiTheme="minorHAnsi" w:cstheme="minorHAnsi"/>
            <w:szCs w:val="24"/>
          </w:rPr>
          <w:t xml:space="preserve"> </w:t>
        </w:r>
      </w:ins>
      <w:ins w:id="8" w:author="Katrine Whiteson" w:date="2022-02-19T15:22:00Z">
        <w:r w:rsidR="00B2388D">
          <w:rPr>
            <w:rFonts w:asciiTheme="minorHAnsi" w:hAnsiTheme="minorHAnsi" w:cstheme="minorHAnsi"/>
            <w:szCs w:val="24"/>
          </w:rPr>
          <w:t xml:space="preserve">conducted a </w:t>
        </w:r>
      </w:ins>
      <w:ins w:id="9" w:author="Katrine Whiteson" w:date="2022-02-19T14:51:00Z">
        <w:r w:rsidR="00F35D5A">
          <w:rPr>
            <w:rFonts w:asciiTheme="minorHAnsi" w:hAnsiTheme="minorHAnsi" w:cstheme="minorHAnsi"/>
            <w:szCs w:val="24"/>
          </w:rPr>
          <w:t>statist</w:t>
        </w:r>
      </w:ins>
      <w:ins w:id="10" w:author="Katrine Whiteson" w:date="2022-02-19T15:12:00Z">
        <w:r w:rsidR="004074B5">
          <w:rPr>
            <w:rFonts w:asciiTheme="minorHAnsi" w:hAnsiTheme="minorHAnsi" w:cstheme="minorHAnsi"/>
            <w:szCs w:val="24"/>
          </w:rPr>
          <w:t>ical test to ask how much variance is explained by diffe</w:t>
        </w:r>
      </w:ins>
      <w:ins w:id="11" w:author="Katrine Whiteson" w:date="2022-02-19T15:13:00Z">
        <w:r w:rsidR="004074B5">
          <w:rPr>
            <w:rFonts w:asciiTheme="minorHAnsi" w:hAnsiTheme="minorHAnsi" w:cstheme="minorHAnsi"/>
            <w:szCs w:val="24"/>
          </w:rPr>
          <w:t>rent factors describing our Cystic Fibrosis sputum samples. A</w:t>
        </w:r>
      </w:ins>
      <w:r w:rsidR="00A456D4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p</w:t>
      </w:r>
      <w:r w:rsidR="00A456D4">
        <w:t xml:space="preserve">ermutated multivariate analysis of variance </w:t>
      </w:r>
      <w:ins w:id="12" w:author="Katrine Whiteson" w:date="2022-02-19T14:50:00Z">
        <w:r w:rsidR="00F35D5A">
          <w:t xml:space="preserve">(a PERMANOVA) </w:t>
        </w:r>
      </w:ins>
      <w:ins w:id="13" w:author="Katrine Whiteson" w:date="2022-02-19T15:13:00Z">
        <w:r w:rsidR="004074B5">
          <w:t xml:space="preserve">was performed </w:t>
        </w:r>
      </w:ins>
      <w:ins w:id="14" w:author="Katrine Whiteson" w:date="2022-02-19T14:51:00Z">
        <w:r w:rsidR="00F35D5A">
          <w:t>on a bray-</w:t>
        </w:r>
        <w:proofErr w:type="spellStart"/>
        <w:r w:rsidR="00F35D5A">
          <w:t>curtis</w:t>
        </w:r>
        <w:proofErr w:type="spellEnd"/>
        <w:r w:rsidR="00F35D5A">
          <w:t xml:space="preserve"> distance matrix of the volatile abundances from</w:t>
        </w:r>
      </w:ins>
      <w:del w:id="15" w:author="Katrine Whiteson" w:date="2022-02-19T14:51:00Z">
        <w:r w:rsidDel="00F35D5A">
          <w:delText>on</w:delText>
        </w:r>
      </w:del>
      <w:r>
        <w:t xml:space="preserve"> the </w:t>
      </w:r>
      <w:ins w:id="16" w:author="Katrine Whiteson" w:date="2022-02-19T15:23:00Z">
        <w:r w:rsidR="000A1903">
          <w:t xml:space="preserve">cystic fibrosis </w:t>
        </w:r>
      </w:ins>
      <w:r w:rsidR="00A456D4">
        <w:t>sputum samples</w:t>
      </w:r>
      <w:ins w:id="17" w:author="Katrine Whiteson" w:date="2022-02-19T15:13:00Z">
        <w:r w:rsidR="00387A2D">
          <w:t>.</w:t>
        </w:r>
      </w:ins>
      <w:del w:id="18" w:author="Katrine Whiteson" w:date="2022-02-19T15:13:00Z">
        <w:r w:rsidR="00A456D4" w:rsidDel="00387A2D">
          <w:delText>,</w:delText>
        </w:r>
      </w:del>
      <w:r w:rsidR="00A456D4">
        <w:t xml:space="preserve"> </w:t>
      </w:r>
      <w:ins w:id="19" w:author="Katrine Whiteson" w:date="2022-02-19T15:13:00Z">
        <w:r w:rsidR="00387A2D">
          <w:t>W</w:t>
        </w:r>
      </w:ins>
      <w:del w:id="20" w:author="Katrine Whiteson" w:date="2022-02-19T15:13:00Z">
        <w:r w:rsidR="00A456D4" w:rsidDel="00387A2D">
          <w:delText>w</w:delText>
        </w:r>
      </w:del>
      <w:r w:rsidR="00A456D4">
        <w:t xml:space="preserve">e found that </w:t>
      </w:r>
      <w:ins w:id="21" w:author="Katrine Whiteson" w:date="2022-02-19T15:14:00Z">
        <w:r w:rsidR="00387A2D">
          <w:t xml:space="preserve">the subject who donated the sample explains </w:t>
        </w:r>
      </w:ins>
      <w:r w:rsidR="00182E32">
        <w:rPr>
          <w:rFonts w:asciiTheme="minorHAnsi" w:hAnsiTheme="minorHAnsi" w:cstheme="minorHAnsi"/>
          <w:szCs w:val="24"/>
        </w:rPr>
        <w:t xml:space="preserve">51% </w:t>
      </w:r>
      <w:ins w:id="22" w:author="Katrine Whiteson" w:date="2022-02-19T15:13:00Z">
        <w:r w:rsidR="00387A2D">
          <w:rPr>
            <w:rFonts w:asciiTheme="minorHAnsi" w:hAnsiTheme="minorHAnsi" w:cstheme="minorHAnsi"/>
            <w:szCs w:val="24"/>
          </w:rPr>
          <w:t xml:space="preserve">of the </w:t>
        </w:r>
      </w:ins>
      <w:r w:rsidR="00182E32">
        <w:rPr>
          <w:rFonts w:asciiTheme="minorHAnsi" w:hAnsiTheme="minorHAnsi" w:cstheme="minorHAnsi"/>
          <w:szCs w:val="24"/>
        </w:rPr>
        <w:t xml:space="preserve">variation in </w:t>
      </w:r>
      <w:r w:rsidR="00182E32" w:rsidRPr="00182E32">
        <w:rPr>
          <w:rFonts w:asciiTheme="minorHAnsi" w:hAnsiTheme="minorHAnsi" w:cstheme="minorHAnsi"/>
        </w:rPr>
        <w:t>13</w:t>
      </w:r>
      <w:r w:rsidR="00182E32">
        <w:rPr>
          <w:rFonts w:asciiTheme="minorHAnsi" w:hAnsiTheme="minorHAnsi" w:cstheme="minorHAnsi"/>
        </w:rPr>
        <w:t xml:space="preserve">C-labeled cultured sputum </w:t>
      </w:r>
      <w:del w:id="23" w:author="Katrine Whiteson" w:date="2022-02-19T15:14:00Z">
        <w:r w:rsidR="00223C4A" w:rsidDel="00387A2D">
          <w:rPr>
            <w:rFonts w:asciiTheme="minorHAnsi" w:hAnsiTheme="minorHAnsi" w:cstheme="minorHAnsi"/>
          </w:rPr>
          <w:delText xml:space="preserve">from an individual with </w:delText>
        </w:r>
        <w:r w:rsidR="0015675C" w:rsidDel="00387A2D">
          <w:rPr>
            <w:rFonts w:asciiTheme="minorHAnsi" w:hAnsiTheme="minorHAnsi" w:cstheme="minorHAnsi"/>
          </w:rPr>
          <w:delText>c</w:delText>
        </w:r>
        <w:r w:rsidR="00223C4A" w:rsidDel="00387A2D">
          <w:rPr>
            <w:rFonts w:asciiTheme="minorHAnsi" w:hAnsiTheme="minorHAnsi" w:cstheme="minorHAnsi"/>
          </w:rPr>
          <w:delText xml:space="preserve">ystic </w:delText>
        </w:r>
        <w:r w:rsidR="0015675C" w:rsidDel="00387A2D">
          <w:rPr>
            <w:rFonts w:asciiTheme="minorHAnsi" w:hAnsiTheme="minorHAnsi" w:cstheme="minorHAnsi"/>
          </w:rPr>
          <w:delText>f</w:delText>
        </w:r>
        <w:r w:rsidR="00223C4A" w:rsidDel="00387A2D">
          <w:rPr>
            <w:rFonts w:asciiTheme="minorHAnsi" w:hAnsiTheme="minorHAnsi" w:cstheme="minorHAnsi"/>
          </w:rPr>
          <w:delText xml:space="preserve">ibrosis </w:delText>
        </w:r>
      </w:del>
      <w:r w:rsidR="00182E32">
        <w:rPr>
          <w:rFonts w:asciiTheme="minorHAnsi" w:hAnsiTheme="minorHAnsi" w:cstheme="minorHAnsi"/>
        </w:rPr>
        <w:t xml:space="preserve">and 33% </w:t>
      </w:r>
      <w:ins w:id="24" w:author="Katrine Whiteson" w:date="2022-02-19T15:14:00Z">
        <w:r w:rsidR="00387A2D">
          <w:rPr>
            <w:rFonts w:asciiTheme="minorHAnsi" w:hAnsiTheme="minorHAnsi" w:cstheme="minorHAnsi"/>
          </w:rPr>
          <w:t xml:space="preserve">of the </w:t>
        </w:r>
      </w:ins>
      <w:r w:rsidR="00182E32">
        <w:rPr>
          <w:rFonts w:asciiTheme="minorHAnsi" w:hAnsiTheme="minorHAnsi" w:cstheme="minorHAnsi"/>
        </w:rPr>
        <w:t xml:space="preserve">variation in uncultured sputum </w:t>
      </w:r>
      <w:del w:id="25" w:author="Katrine Whiteson" w:date="2022-02-19T15:14:00Z">
        <w:r w:rsidR="00182E32" w:rsidDel="00387A2D">
          <w:rPr>
            <w:rFonts w:asciiTheme="minorHAnsi" w:hAnsiTheme="minorHAnsi" w:cstheme="minorHAnsi"/>
          </w:rPr>
          <w:delText xml:space="preserve">was explained by the subject </w:delText>
        </w:r>
      </w:del>
      <w:r w:rsidR="00182E32">
        <w:rPr>
          <w:rFonts w:asciiTheme="minorHAnsi" w:hAnsiTheme="minorHAnsi" w:cstheme="minorHAnsi"/>
          <w:b/>
          <w:bCs/>
        </w:rPr>
        <w:t>[1]</w:t>
      </w:r>
      <w:r w:rsidR="00182E32" w:rsidRPr="0077546B">
        <w:rPr>
          <w:rFonts w:asciiTheme="minorHAnsi" w:hAnsiTheme="minorHAnsi" w:cstheme="minorHAnsi"/>
        </w:rPr>
        <w:t>.</w:t>
      </w:r>
    </w:p>
    <w:p w14:paraId="4749350A" w14:textId="09C3813F" w:rsidR="000A1903" w:rsidRPr="00182E32" w:rsidRDefault="000A1903" w:rsidP="000A1903">
      <w:pPr>
        <w:pStyle w:val="ListParagraph"/>
        <w:spacing w:before="120"/>
        <w:ind w:left="907"/>
        <w:contextualSpacing w:val="0"/>
        <w:outlineLvl w:val="0"/>
        <w:rPr>
          <w:rFonts w:asciiTheme="minorHAnsi" w:hAnsiTheme="minorHAnsi" w:cstheme="minorHAnsi"/>
          <w:szCs w:val="24"/>
        </w:rPr>
        <w:pPrChange w:id="26" w:author="Katrine Whiteson" w:date="2022-02-19T15:25:00Z">
          <w:pPr>
            <w:pStyle w:val="ListParagraph"/>
            <w:numPr>
              <w:ilvl w:val="1"/>
              <w:numId w:val="3"/>
            </w:numPr>
            <w:spacing w:before="120"/>
            <w:ind w:left="907" w:hanging="547"/>
            <w:contextualSpacing w:val="0"/>
            <w:outlineLvl w:val="0"/>
          </w:pPr>
        </w:pPrChange>
      </w:pPr>
      <w:ins w:id="27" w:author="Katrine Whiteson" w:date="2022-02-19T15:25:00Z">
        <w:r>
          <w:rPr>
            <w:rFonts w:asciiTheme="minorHAnsi" w:hAnsiTheme="minorHAnsi" w:cstheme="minorHAnsi"/>
            <w:szCs w:val="24"/>
          </w:rPr>
          <w:t xml:space="preserve">Variation: </w:t>
        </w:r>
        <w:r>
          <w:rPr>
            <w:rFonts w:asciiTheme="minorHAnsi" w:hAnsiTheme="minorHAnsi" w:cstheme="minorHAnsi"/>
            <w:szCs w:val="24"/>
          </w:rPr>
          <w:t>A p</w:t>
        </w:r>
        <w:r>
          <w:t xml:space="preserve">ermutated multivariate analysis of variance (a PERMANOVA) was performed </w:t>
        </w:r>
      </w:ins>
      <w:ins w:id="28" w:author="Katrine Whiteson" w:date="2022-02-19T15:26:00Z">
        <w:r>
          <w:t xml:space="preserve">to ask how much variance in volatile abundance patterns is explained by </w:t>
        </w:r>
      </w:ins>
      <w:ins w:id="29" w:author="Katrine Whiteson" w:date="2022-02-19T15:27:00Z">
        <w:r>
          <w:t xml:space="preserve">the subject </w:t>
        </w:r>
      </w:ins>
      <w:ins w:id="30" w:author="Katrine Whiteson" w:date="2022-02-19T15:28:00Z">
        <w:r>
          <w:t xml:space="preserve">who donated the cystic fibrosis sample or their </w:t>
        </w:r>
      </w:ins>
      <w:ins w:id="31" w:author="Katrine Whiteson" w:date="2022-02-19T15:27:00Z">
        <w:r>
          <w:t>clinical state</w:t>
        </w:r>
      </w:ins>
      <w:ins w:id="32" w:author="Katrine Whiteson" w:date="2022-02-19T15:25:00Z">
        <w:r>
          <w:t xml:space="preserve">. We found that the subject who donated the sample explains </w:t>
        </w:r>
        <w:r>
          <w:rPr>
            <w:rFonts w:asciiTheme="minorHAnsi" w:hAnsiTheme="minorHAnsi" w:cstheme="minorHAnsi"/>
            <w:szCs w:val="24"/>
          </w:rPr>
          <w:t xml:space="preserve">51% of the variation in </w:t>
        </w:r>
        <w:r w:rsidRPr="00182E32">
          <w:rPr>
            <w:rFonts w:asciiTheme="minorHAnsi" w:hAnsiTheme="minorHAnsi" w:cstheme="minorHAnsi"/>
          </w:rPr>
          <w:t>13</w:t>
        </w:r>
        <w:r>
          <w:rPr>
            <w:rFonts w:asciiTheme="minorHAnsi" w:hAnsiTheme="minorHAnsi" w:cstheme="minorHAnsi"/>
          </w:rPr>
          <w:t>C-labeled cultured sputum and 33% of the variation in uncultured sputum</w:t>
        </w:r>
      </w:ins>
    </w:p>
    <w:p w14:paraId="393236F9" w14:textId="17BCA695" w:rsidR="00182E32" w:rsidRDefault="00182E32" w:rsidP="007D3806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LAB MEDIA: Table 1.</w:t>
      </w:r>
    </w:p>
    <w:p w14:paraId="3B4F6C3C" w14:textId="77777777" w:rsidR="00182E32" w:rsidRDefault="00182E32" w:rsidP="00182E32">
      <w:pPr>
        <w:pStyle w:val="ListParagraph"/>
        <w:spacing w:before="120"/>
        <w:ind w:left="1627"/>
        <w:contextualSpacing w:val="0"/>
        <w:outlineLvl w:val="0"/>
        <w:rPr>
          <w:rFonts w:asciiTheme="minorHAnsi" w:hAnsiTheme="minorHAnsi" w:cstheme="minorHAnsi"/>
          <w:szCs w:val="24"/>
        </w:rPr>
      </w:pPr>
    </w:p>
    <w:p w14:paraId="634E2005" w14:textId="64B4D682" w:rsidR="00182E32" w:rsidRPr="00C33BE1" w:rsidRDefault="00182E32" w:rsidP="007D3806">
      <w:pPr>
        <w:pStyle w:val="ListParagraph"/>
        <w:numPr>
          <w:ilvl w:val="1"/>
          <w:numId w:val="3"/>
        </w:numPr>
        <w:spacing w:before="120"/>
        <w:contextualSpacing w:val="0"/>
        <w:outlineLvl w:val="0"/>
        <w:rPr>
          <w:rFonts w:asciiTheme="minorHAnsi" w:hAnsiTheme="minorHAnsi" w:cstheme="minorHAnsi"/>
          <w:szCs w:val="24"/>
        </w:rPr>
      </w:pPr>
      <w:del w:id="33" w:author="Katrine Whiteson" w:date="2022-02-19T15:36:00Z">
        <w:r w:rsidDel="003629EF">
          <w:rPr>
            <w:rFonts w:asciiTheme="minorHAnsi" w:hAnsiTheme="minorHAnsi" w:cstheme="minorHAnsi"/>
          </w:rPr>
          <w:delText>The</w:delText>
        </w:r>
        <w:r w:rsidR="00C33BE1" w:rsidDel="003629EF">
          <w:rPr>
            <w:rFonts w:asciiTheme="minorHAnsi" w:hAnsiTheme="minorHAnsi" w:cstheme="minorHAnsi"/>
          </w:rPr>
          <w:delText xml:space="preserve"> </w:delText>
        </w:r>
      </w:del>
      <w:ins w:id="34" w:author="Katrine Whiteson" w:date="2022-02-19T15:36:00Z">
        <w:r w:rsidR="003629EF">
          <w:rPr>
            <w:rFonts w:asciiTheme="minorHAnsi" w:hAnsiTheme="minorHAnsi" w:cstheme="minorHAnsi"/>
          </w:rPr>
          <w:t xml:space="preserve">Here, </w:t>
        </w:r>
      </w:ins>
      <w:ins w:id="35" w:author="Katrine Whiteson" w:date="2022-02-19T15:41:00Z">
        <w:r w:rsidR="008E4021">
          <w:rPr>
            <w:rFonts w:asciiTheme="minorHAnsi" w:hAnsiTheme="minorHAnsi" w:cstheme="minorHAnsi"/>
          </w:rPr>
          <w:t xml:space="preserve">the success of stable isotope labeling with 13C glucose in </w:t>
        </w:r>
      </w:ins>
      <w:ins w:id="36" w:author="Katrine Whiteson" w:date="2022-02-19T15:36:00Z">
        <w:r w:rsidR="003629EF">
          <w:rPr>
            <w:rFonts w:asciiTheme="minorHAnsi" w:hAnsiTheme="minorHAnsi" w:cstheme="minorHAnsi"/>
          </w:rPr>
          <w:t xml:space="preserve">volatiles from </w:t>
        </w:r>
      </w:ins>
      <w:ins w:id="37" w:author="Katrine Whiteson" w:date="2022-02-19T15:42:00Z">
        <w:r w:rsidR="00A44C8E">
          <w:rPr>
            <w:rFonts w:asciiTheme="minorHAnsi" w:hAnsiTheme="minorHAnsi" w:cstheme="minorHAnsi"/>
          </w:rPr>
          <w:t xml:space="preserve">cultured </w:t>
        </w:r>
      </w:ins>
      <w:ins w:id="38" w:author="Katrine Whiteson" w:date="2022-02-19T15:36:00Z">
        <w:r w:rsidR="003629EF">
          <w:rPr>
            <w:rFonts w:asciiTheme="minorHAnsi" w:hAnsiTheme="minorHAnsi" w:cstheme="minorHAnsi"/>
          </w:rPr>
          <w:t xml:space="preserve">sputum samples collected from </w:t>
        </w:r>
        <w:r w:rsidR="003629EF">
          <w:rPr>
            <w:rFonts w:asciiTheme="minorHAnsi" w:hAnsiTheme="minorHAnsi" w:cstheme="minorHAnsi"/>
          </w:rPr>
          <w:t>7 people with cystic fibrosis</w:t>
        </w:r>
        <w:r w:rsidR="003629EF">
          <w:rPr>
            <w:rFonts w:asciiTheme="minorHAnsi" w:hAnsiTheme="minorHAnsi" w:cstheme="minorHAnsi"/>
          </w:rPr>
          <w:t xml:space="preserve"> </w:t>
        </w:r>
      </w:ins>
      <w:ins w:id="39" w:author="Katrine Whiteson" w:date="2022-02-19T15:41:00Z">
        <w:r w:rsidR="008E4021">
          <w:rPr>
            <w:rFonts w:asciiTheme="minorHAnsi" w:hAnsiTheme="minorHAnsi" w:cstheme="minorHAnsi"/>
          </w:rPr>
          <w:t>is</w:t>
        </w:r>
      </w:ins>
      <w:ins w:id="40" w:author="Katrine Whiteson" w:date="2022-02-19T15:36:00Z">
        <w:r w:rsidR="003629EF">
          <w:rPr>
            <w:rFonts w:asciiTheme="minorHAnsi" w:hAnsiTheme="minorHAnsi" w:cstheme="minorHAnsi"/>
          </w:rPr>
          <w:t xml:space="preserve"> shown</w:t>
        </w:r>
      </w:ins>
      <w:ins w:id="41" w:author="Katrine Whiteson" w:date="2022-02-19T15:39:00Z">
        <w:r w:rsidR="00E8752A">
          <w:rPr>
            <w:rFonts w:asciiTheme="minorHAnsi" w:hAnsiTheme="minorHAnsi" w:cstheme="minorHAnsi"/>
          </w:rPr>
          <w:t>.</w:t>
        </w:r>
      </w:ins>
      <w:ins w:id="42" w:author="Katrine Whiteson" w:date="2022-02-19T15:36:00Z">
        <w:r w:rsidR="003629EF">
          <w:rPr>
            <w:rFonts w:asciiTheme="minorHAnsi" w:hAnsiTheme="minorHAnsi" w:cstheme="minorHAnsi"/>
          </w:rPr>
          <w:t xml:space="preserve"> </w:t>
        </w:r>
      </w:ins>
      <w:ins w:id="43" w:author="Katrine Whiteson" w:date="2022-02-19T15:39:00Z">
        <w:r w:rsidR="00E8752A">
          <w:rPr>
            <w:rFonts w:asciiTheme="minorHAnsi" w:hAnsiTheme="minorHAnsi" w:cstheme="minorHAnsi"/>
          </w:rPr>
          <w:t>V</w:t>
        </w:r>
      </w:ins>
      <w:ins w:id="44" w:author="Katrine Whiteson" w:date="2022-02-19T15:36:00Z">
        <w:r w:rsidR="003629EF">
          <w:rPr>
            <w:rFonts w:asciiTheme="minorHAnsi" w:hAnsiTheme="minorHAnsi" w:cstheme="minorHAnsi"/>
          </w:rPr>
          <w:t xml:space="preserve">olatiles </w:t>
        </w:r>
      </w:ins>
      <w:ins w:id="45" w:author="Katrine Whiteson" w:date="2022-02-19T15:37:00Z">
        <w:r w:rsidR="003629EF">
          <w:rPr>
            <w:rFonts w:asciiTheme="minorHAnsi" w:hAnsiTheme="minorHAnsi" w:cstheme="minorHAnsi"/>
          </w:rPr>
          <w:t xml:space="preserve">that have </w:t>
        </w:r>
      </w:ins>
      <w:del w:id="46" w:author="Katrine Whiteson" w:date="2022-02-19T15:37:00Z">
        <w:r w:rsidR="00C33BE1" w:rsidDel="003629EF">
          <w:rPr>
            <w:rFonts w:asciiTheme="minorHAnsi" w:hAnsiTheme="minorHAnsi" w:cstheme="minorHAnsi"/>
          </w:rPr>
          <w:delText>13C-labeled</w:delText>
        </w:r>
        <w:r w:rsidDel="003629EF">
          <w:rPr>
            <w:rFonts w:asciiTheme="minorHAnsi" w:hAnsiTheme="minorHAnsi" w:cstheme="minorHAnsi"/>
          </w:rPr>
          <w:delText xml:space="preserve"> volatiles detected in the sputum samples from </w:delText>
        </w:r>
      </w:del>
      <w:del w:id="47" w:author="Katrine Whiteson" w:date="2022-02-19T15:36:00Z">
        <w:r w:rsidR="00C33BE1" w:rsidDel="003629EF">
          <w:rPr>
            <w:rFonts w:asciiTheme="minorHAnsi" w:hAnsiTheme="minorHAnsi" w:cstheme="minorHAnsi"/>
          </w:rPr>
          <w:delText xml:space="preserve">7 </w:delText>
        </w:r>
        <w:r w:rsidR="00223C4A" w:rsidDel="003629EF">
          <w:rPr>
            <w:rFonts w:asciiTheme="minorHAnsi" w:hAnsiTheme="minorHAnsi" w:cstheme="minorHAnsi"/>
          </w:rPr>
          <w:delText xml:space="preserve">people with </w:delText>
        </w:r>
        <w:r w:rsidR="0015675C" w:rsidDel="003629EF">
          <w:rPr>
            <w:rFonts w:asciiTheme="minorHAnsi" w:hAnsiTheme="minorHAnsi" w:cstheme="minorHAnsi"/>
          </w:rPr>
          <w:delText>c</w:delText>
        </w:r>
        <w:r w:rsidR="00223C4A" w:rsidDel="003629EF">
          <w:rPr>
            <w:rFonts w:asciiTheme="minorHAnsi" w:hAnsiTheme="minorHAnsi" w:cstheme="minorHAnsi"/>
          </w:rPr>
          <w:delText xml:space="preserve">ystic </w:delText>
        </w:r>
        <w:r w:rsidR="0015675C" w:rsidDel="003629EF">
          <w:rPr>
            <w:rFonts w:asciiTheme="minorHAnsi" w:hAnsiTheme="minorHAnsi" w:cstheme="minorHAnsi"/>
          </w:rPr>
          <w:delText>f</w:delText>
        </w:r>
        <w:r w:rsidR="00223C4A" w:rsidDel="003629EF">
          <w:rPr>
            <w:rFonts w:asciiTheme="minorHAnsi" w:hAnsiTheme="minorHAnsi" w:cstheme="minorHAnsi"/>
          </w:rPr>
          <w:delText xml:space="preserve">ibrosis </w:delText>
        </w:r>
      </w:del>
      <w:del w:id="48" w:author="Katrine Whiteson" w:date="2022-02-19T15:34:00Z">
        <w:r w:rsidR="00C33BE1" w:rsidDel="003629EF">
          <w:rPr>
            <w:rFonts w:asciiTheme="minorHAnsi" w:hAnsiTheme="minorHAnsi" w:cstheme="minorHAnsi"/>
          </w:rPr>
          <w:delText>at</w:delText>
        </w:r>
      </w:del>
      <w:del w:id="49" w:author="Katrine Whiteson" w:date="2022-02-19T15:37:00Z">
        <w:r w:rsidDel="003629EF">
          <w:rPr>
            <w:rFonts w:asciiTheme="minorHAnsi" w:hAnsiTheme="minorHAnsi" w:cstheme="minorHAnsi"/>
          </w:rPr>
          <w:delText xml:space="preserve"> </w:delText>
        </w:r>
      </w:del>
      <w:r>
        <w:rPr>
          <w:rFonts w:asciiTheme="minorHAnsi" w:hAnsiTheme="minorHAnsi" w:cstheme="minorHAnsi"/>
        </w:rPr>
        <w:t>higher</w:t>
      </w:r>
      <w:ins w:id="50" w:author="Katrine Whiteson" w:date="2022-02-19T15:34:00Z">
        <w:r w:rsidR="003629EF">
          <w:rPr>
            <w:rFonts w:asciiTheme="minorHAnsi" w:hAnsiTheme="minorHAnsi" w:cstheme="minorHAnsi"/>
          </w:rPr>
          <w:t xml:space="preserve"> </w:t>
        </w:r>
      </w:ins>
      <w:ins w:id="51" w:author="Katrine Whiteson" w:date="2022-02-19T15:37:00Z">
        <w:r w:rsidR="003629EF">
          <w:rPr>
            <w:rFonts w:asciiTheme="minorHAnsi" w:hAnsiTheme="minorHAnsi" w:cstheme="minorHAnsi"/>
          </w:rPr>
          <w:t>13C incorporation for the majority samples</w:t>
        </w:r>
      </w:ins>
      <w:ins w:id="52" w:author="Katrine Whiteson" w:date="2022-02-19T15:39:00Z">
        <w:r w:rsidR="00E8752A">
          <w:rPr>
            <w:rFonts w:asciiTheme="minorHAnsi" w:hAnsiTheme="minorHAnsi" w:cstheme="minorHAnsi"/>
          </w:rPr>
          <w:t xml:space="preserve"> are</w:t>
        </w:r>
      </w:ins>
      <w:ins w:id="53" w:author="Katrine Whiteson" w:date="2022-02-19T15:42:00Z">
        <w:r w:rsidR="00A44C8E">
          <w:rPr>
            <w:rFonts w:asciiTheme="minorHAnsi" w:hAnsiTheme="minorHAnsi" w:cstheme="minorHAnsi"/>
          </w:rPr>
          <w:t xml:space="preserve"> shown</w:t>
        </w:r>
      </w:ins>
      <w:ins w:id="54" w:author="Katrine Whiteson" w:date="2022-02-19T15:39:00Z">
        <w:r w:rsidR="00E8752A">
          <w:rPr>
            <w:rFonts w:asciiTheme="minorHAnsi" w:hAnsiTheme="minorHAnsi" w:cstheme="minorHAnsi"/>
          </w:rPr>
          <w:t xml:space="preserve"> in panel 5A</w:t>
        </w:r>
      </w:ins>
      <w:ins w:id="55" w:author="Katrine Whiteson" w:date="2022-02-19T15:37:00Z">
        <w:r w:rsidR="003629EF">
          <w:rPr>
            <w:rFonts w:asciiTheme="minorHAnsi" w:hAnsiTheme="minorHAnsi" w:cstheme="minorHAnsi"/>
          </w:rPr>
          <w:t xml:space="preserve">, </w:t>
        </w:r>
      </w:ins>
      <w:del w:id="56" w:author="Katrine Whiteson" w:date="2022-02-19T15:34:00Z">
        <w:r w:rsidR="00C33BE1" w:rsidDel="003629EF">
          <w:rPr>
            <w:rFonts w:asciiTheme="minorHAnsi" w:hAnsiTheme="minorHAnsi" w:cstheme="minorHAnsi"/>
          </w:rPr>
          <w:delText xml:space="preserve"> </w:delText>
        </w:r>
      </w:del>
      <w:r w:rsidR="00C33BE1">
        <w:rPr>
          <w:rFonts w:asciiTheme="minorHAnsi" w:hAnsiTheme="minorHAnsi" w:cstheme="minorHAnsi"/>
          <w:b/>
          <w:bCs/>
        </w:rPr>
        <w:t>[1]</w:t>
      </w:r>
      <w:del w:id="57" w:author="Katrine Whiteson" w:date="2022-02-19T15:37:00Z">
        <w:r w:rsidR="00C33BE1" w:rsidDel="003629EF">
          <w:rPr>
            <w:rFonts w:asciiTheme="minorHAnsi" w:hAnsiTheme="minorHAnsi" w:cstheme="minorHAnsi"/>
            <w:b/>
            <w:bCs/>
          </w:rPr>
          <w:delText xml:space="preserve"> </w:delText>
        </w:r>
        <w:r w:rsidR="00C33BE1" w:rsidDel="003629EF">
          <w:rPr>
            <w:rFonts w:asciiTheme="minorHAnsi" w:hAnsiTheme="minorHAnsi" w:cstheme="minorHAnsi"/>
          </w:rPr>
          <w:delText>and</w:delText>
        </w:r>
      </w:del>
      <w:r w:rsidR="00C33BE1">
        <w:rPr>
          <w:rFonts w:asciiTheme="minorHAnsi" w:hAnsiTheme="minorHAnsi" w:cstheme="minorHAnsi"/>
        </w:rPr>
        <w:t xml:space="preserve"> </w:t>
      </w:r>
      <w:ins w:id="58" w:author="Katrine Whiteson" w:date="2022-02-19T15:39:00Z">
        <w:r w:rsidR="00E8752A">
          <w:rPr>
            <w:rFonts w:asciiTheme="minorHAnsi" w:hAnsiTheme="minorHAnsi" w:cstheme="minorHAnsi"/>
          </w:rPr>
          <w:t xml:space="preserve">those with </w:t>
        </w:r>
      </w:ins>
      <w:r w:rsidR="00C33BE1">
        <w:rPr>
          <w:rFonts w:asciiTheme="minorHAnsi" w:hAnsiTheme="minorHAnsi" w:cstheme="minorHAnsi"/>
        </w:rPr>
        <w:t xml:space="preserve">lower percent </w:t>
      </w:r>
      <w:del w:id="59" w:author="Katrine Whiteson" w:date="2022-02-19T15:34:00Z">
        <w:r w:rsidR="00C33BE1" w:rsidDel="003629EF">
          <w:rPr>
            <w:rFonts w:asciiTheme="minorHAnsi" w:hAnsiTheme="minorHAnsi" w:cstheme="minorHAnsi"/>
          </w:rPr>
          <w:delText xml:space="preserve">conversion </w:delText>
        </w:r>
      </w:del>
      <w:ins w:id="60" w:author="Katrine Whiteson" w:date="2022-02-19T15:34:00Z">
        <w:r w:rsidR="003629EF">
          <w:rPr>
            <w:rFonts w:asciiTheme="minorHAnsi" w:hAnsiTheme="minorHAnsi" w:cstheme="minorHAnsi"/>
          </w:rPr>
          <w:t>13C incorporation</w:t>
        </w:r>
        <w:r w:rsidR="003629EF">
          <w:rPr>
            <w:rFonts w:asciiTheme="minorHAnsi" w:hAnsiTheme="minorHAnsi" w:cstheme="minorHAnsi"/>
          </w:rPr>
          <w:t xml:space="preserve"> </w:t>
        </w:r>
      </w:ins>
      <w:r w:rsidR="00C33BE1">
        <w:rPr>
          <w:rFonts w:asciiTheme="minorHAnsi" w:hAnsiTheme="minorHAnsi" w:cstheme="minorHAnsi"/>
        </w:rPr>
        <w:t xml:space="preserve">in </w:t>
      </w:r>
      <w:r w:rsidR="001B393E">
        <w:rPr>
          <w:rFonts w:asciiTheme="minorHAnsi" w:hAnsiTheme="minorHAnsi" w:cstheme="minorHAnsi"/>
        </w:rPr>
        <w:t xml:space="preserve">the </w:t>
      </w:r>
      <w:r w:rsidR="00C33BE1">
        <w:rPr>
          <w:rFonts w:asciiTheme="minorHAnsi" w:hAnsiTheme="minorHAnsi" w:cstheme="minorHAnsi"/>
        </w:rPr>
        <w:t>majority of sputum sample</w:t>
      </w:r>
      <w:ins w:id="61" w:author="Katrine Whiteson" w:date="2022-02-19T15:37:00Z">
        <w:r w:rsidR="003629EF">
          <w:rPr>
            <w:rFonts w:asciiTheme="minorHAnsi" w:hAnsiTheme="minorHAnsi" w:cstheme="minorHAnsi"/>
          </w:rPr>
          <w:t>s</w:t>
        </w:r>
      </w:ins>
      <w:r w:rsidR="00C33BE1">
        <w:rPr>
          <w:rFonts w:asciiTheme="minorHAnsi" w:hAnsiTheme="minorHAnsi" w:cstheme="minorHAnsi"/>
        </w:rPr>
        <w:t xml:space="preserve"> </w:t>
      </w:r>
      <w:ins w:id="62" w:author="Katrine Whiteson" w:date="2022-02-19T15:39:00Z">
        <w:r w:rsidR="00E8752A">
          <w:rPr>
            <w:rFonts w:asciiTheme="minorHAnsi" w:hAnsiTheme="minorHAnsi" w:cstheme="minorHAnsi"/>
          </w:rPr>
          <w:t xml:space="preserve">are in panel 5B, </w:t>
        </w:r>
      </w:ins>
      <w:r w:rsidR="00C33BE1">
        <w:rPr>
          <w:rFonts w:asciiTheme="minorHAnsi" w:hAnsiTheme="minorHAnsi" w:cstheme="minorHAnsi"/>
          <w:b/>
          <w:bCs/>
        </w:rPr>
        <w:t xml:space="preserve">[2] </w:t>
      </w:r>
      <w:r w:rsidR="00C33BE1">
        <w:rPr>
          <w:rFonts w:asciiTheme="minorHAnsi" w:hAnsiTheme="minorHAnsi" w:cstheme="minorHAnsi"/>
        </w:rPr>
        <w:t xml:space="preserve">and </w:t>
      </w:r>
      <w:ins w:id="63" w:author="Katrine Whiteson" w:date="2022-02-19T15:39:00Z">
        <w:r w:rsidR="00E8752A">
          <w:rPr>
            <w:rFonts w:asciiTheme="minorHAnsi" w:hAnsiTheme="minorHAnsi" w:cstheme="minorHAnsi"/>
          </w:rPr>
          <w:t>molecules with</w:t>
        </w:r>
      </w:ins>
      <w:del w:id="64" w:author="Katrine Whiteson" w:date="2022-02-19T15:39:00Z">
        <w:r w:rsidR="00C33BE1" w:rsidDel="00E8752A">
          <w:rPr>
            <w:rFonts w:asciiTheme="minorHAnsi" w:hAnsiTheme="minorHAnsi" w:cstheme="minorHAnsi"/>
          </w:rPr>
          <w:delText>a</w:delText>
        </w:r>
      </w:del>
      <w:r w:rsidR="00C33BE1">
        <w:rPr>
          <w:rFonts w:asciiTheme="minorHAnsi" w:hAnsiTheme="minorHAnsi" w:cstheme="minorHAnsi"/>
        </w:rPr>
        <w:t xml:space="preserve"> lower </w:t>
      </w:r>
      <w:ins w:id="65" w:author="Katrine Whiteson" w:date="2022-02-19T15:39:00Z">
        <w:r w:rsidR="00E8752A">
          <w:rPr>
            <w:rFonts w:asciiTheme="minorHAnsi" w:hAnsiTheme="minorHAnsi" w:cstheme="minorHAnsi"/>
          </w:rPr>
          <w:t xml:space="preserve">13C </w:t>
        </w:r>
      </w:ins>
      <w:r w:rsidR="00C33BE1">
        <w:rPr>
          <w:rFonts w:asciiTheme="minorHAnsi" w:hAnsiTheme="minorHAnsi" w:cstheme="minorHAnsi"/>
        </w:rPr>
        <w:t xml:space="preserve">percent conversion in a minority of the sputum samples are shown </w:t>
      </w:r>
      <w:ins w:id="66" w:author="Katrine Whiteson" w:date="2022-02-19T15:40:00Z">
        <w:r w:rsidR="00E8752A">
          <w:rPr>
            <w:rFonts w:asciiTheme="minorHAnsi" w:hAnsiTheme="minorHAnsi" w:cstheme="minorHAnsi"/>
          </w:rPr>
          <w:t>in panel 5C</w:t>
        </w:r>
      </w:ins>
      <w:del w:id="67" w:author="Katrine Whiteson" w:date="2022-02-19T15:40:00Z">
        <w:r w:rsidR="00C33BE1" w:rsidDel="00E8752A">
          <w:rPr>
            <w:rFonts w:asciiTheme="minorHAnsi" w:hAnsiTheme="minorHAnsi" w:cstheme="minorHAnsi"/>
          </w:rPr>
          <w:delText>here</w:delText>
        </w:r>
      </w:del>
      <w:r w:rsidR="00C33BE1">
        <w:rPr>
          <w:rFonts w:asciiTheme="minorHAnsi" w:hAnsiTheme="minorHAnsi" w:cstheme="minorHAnsi"/>
        </w:rPr>
        <w:t xml:space="preserve"> </w:t>
      </w:r>
      <w:r w:rsidR="00C33BE1">
        <w:rPr>
          <w:rFonts w:asciiTheme="minorHAnsi" w:hAnsiTheme="minorHAnsi" w:cstheme="minorHAnsi"/>
          <w:b/>
          <w:bCs/>
        </w:rPr>
        <w:t>[3]</w:t>
      </w:r>
      <w:r w:rsidR="00C33BE1" w:rsidRPr="0077546B">
        <w:rPr>
          <w:rFonts w:asciiTheme="minorHAnsi" w:hAnsiTheme="minorHAnsi" w:cstheme="minorHAnsi"/>
        </w:rPr>
        <w:t>.</w:t>
      </w:r>
    </w:p>
    <w:p w14:paraId="167B4847" w14:textId="1B37D00F" w:rsidR="00C33BE1" w:rsidRDefault="00C33BE1" w:rsidP="007D3806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LAB MEDIA: Figure 5A.</w:t>
      </w:r>
    </w:p>
    <w:p w14:paraId="6CD259E9" w14:textId="37057A4A" w:rsidR="00C33BE1" w:rsidRPr="00B07A3B" w:rsidRDefault="00C33BE1" w:rsidP="007D3806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LAB MEDIA: Figure 5B.</w:t>
      </w:r>
    </w:p>
    <w:p w14:paraId="35945FF1" w14:textId="485CE46C" w:rsidR="00FB76C2" w:rsidRPr="00055F0B" w:rsidRDefault="00C33BE1" w:rsidP="00055F0B">
      <w:pPr>
        <w:pStyle w:val="ListParagraph"/>
        <w:numPr>
          <w:ilvl w:val="2"/>
          <w:numId w:val="3"/>
        </w:numPr>
        <w:spacing w:before="120"/>
        <w:contextualSpacing w:val="0"/>
        <w:outlineLvl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LAB MEDIA: Figure 5C.</w:t>
      </w:r>
    </w:p>
    <w:p w14:paraId="47358F96" w14:textId="77777777" w:rsidR="00C33BE1" w:rsidRPr="00B07A3B" w:rsidRDefault="00C33BE1" w:rsidP="00C33BE1">
      <w:pPr>
        <w:pStyle w:val="ListParagraph"/>
        <w:spacing w:before="120"/>
        <w:ind w:left="1627"/>
        <w:contextualSpacing w:val="0"/>
        <w:outlineLvl w:val="0"/>
        <w:rPr>
          <w:rFonts w:asciiTheme="minorHAnsi" w:hAnsiTheme="minorHAnsi" w:cstheme="minorHAnsi"/>
          <w:szCs w:val="24"/>
        </w:rPr>
      </w:pPr>
    </w:p>
    <w:p w14:paraId="77C48BA5" w14:textId="77777777" w:rsidR="00473E1C" w:rsidRPr="00B07A3B" w:rsidRDefault="00473E1C" w:rsidP="00473E1C">
      <w:pPr>
        <w:pStyle w:val="ListParagraph"/>
        <w:spacing w:before="120"/>
        <w:ind w:left="360"/>
        <w:contextualSpacing w:val="0"/>
        <w:outlineLvl w:val="0"/>
        <w:rPr>
          <w:rFonts w:asciiTheme="minorHAnsi" w:hAnsiTheme="minorHAnsi" w:cstheme="minorHAnsi"/>
          <w:szCs w:val="24"/>
        </w:rPr>
      </w:pPr>
    </w:p>
    <w:p w14:paraId="4A2E2284" w14:textId="77777777" w:rsidR="00473E1C" w:rsidRPr="00B07A3B" w:rsidRDefault="00473E1C">
      <w:pPr>
        <w:rPr>
          <w:rFonts w:asciiTheme="minorHAnsi" w:eastAsia="Times New Roman" w:hAnsiTheme="minorHAnsi" w:cstheme="minorHAnsi"/>
          <w:sz w:val="52"/>
          <w:szCs w:val="24"/>
        </w:rPr>
      </w:pPr>
      <w:r w:rsidRPr="00B07A3B">
        <w:rPr>
          <w:rFonts w:asciiTheme="minorHAnsi" w:hAnsiTheme="minorHAnsi" w:cstheme="minorHAnsi"/>
        </w:rPr>
        <w:br w:type="page"/>
      </w:r>
    </w:p>
    <w:p w14:paraId="66EEF93E" w14:textId="77777777" w:rsidR="00473E1C" w:rsidRPr="00B07A3B" w:rsidRDefault="00473E1C" w:rsidP="00473E1C">
      <w:pPr>
        <w:pStyle w:val="Heading1"/>
        <w:rPr>
          <w:rFonts w:asciiTheme="minorHAnsi" w:hAnsiTheme="minorHAnsi" w:cstheme="minorHAnsi"/>
        </w:rPr>
      </w:pPr>
      <w:r w:rsidRPr="00B07A3B">
        <w:rPr>
          <w:rFonts w:asciiTheme="minorHAnsi" w:hAnsiTheme="minorHAnsi" w:cstheme="minorHAnsi"/>
        </w:rPr>
        <w:lastRenderedPageBreak/>
        <w:t>Conclusion</w:t>
      </w:r>
    </w:p>
    <w:p w14:paraId="78DCB0D0" w14:textId="77777777" w:rsidR="00473E1C" w:rsidRPr="00B07A3B" w:rsidRDefault="00473E1C" w:rsidP="007D3806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  <w:bCs/>
          <w:szCs w:val="24"/>
          <w:lang w:eastAsia="zh-TW"/>
        </w:rPr>
      </w:pPr>
      <w:bookmarkStart w:id="68" w:name="_Hlk27388131"/>
      <w:r w:rsidRPr="00B07A3B">
        <w:rPr>
          <w:rFonts w:asciiTheme="minorHAnsi" w:hAnsiTheme="minorHAnsi" w:cstheme="minorHAnsi"/>
          <w:b/>
          <w:bCs/>
          <w:szCs w:val="24"/>
        </w:rPr>
        <w:t>Conclusion Interview Statements</w:t>
      </w:r>
    </w:p>
    <w:p w14:paraId="45780DFA" w14:textId="77777777" w:rsidR="00473E1C" w:rsidRPr="00B07A3B" w:rsidRDefault="00473E1C" w:rsidP="00473E1C">
      <w:pPr>
        <w:outlineLvl w:val="0"/>
        <w:rPr>
          <w:rFonts w:asciiTheme="minorHAnsi" w:hAnsiTheme="minorHAnsi" w:cstheme="minorHAnsi"/>
          <w:b/>
        </w:rPr>
      </w:pPr>
    </w:p>
    <w:bookmarkEnd w:id="68"/>
    <w:p w14:paraId="217033D1" w14:textId="7743F72C" w:rsidR="00B07A3B" w:rsidRPr="007D3806" w:rsidRDefault="00D45893" w:rsidP="007D3806">
      <w:pPr>
        <w:pStyle w:val="ListParagraph"/>
        <w:numPr>
          <w:ilvl w:val="1"/>
          <w:numId w:val="3"/>
        </w:numPr>
        <w:spacing w:before="240"/>
        <w:outlineLvl w:val="0"/>
        <w:rPr>
          <w:rFonts w:asciiTheme="minorHAnsi" w:eastAsia="Times New Roman" w:hAnsiTheme="minorHAnsi" w:cstheme="minorHAnsi"/>
          <w:szCs w:val="24"/>
        </w:rPr>
      </w:pPr>
      <w:r>
        <w:rPr>
          <w:rStyle w:val="AuthorName"/>
          <w:rFonts w:asciiTheme="minorHAnsi" w:eastAsia="Times" w:hAnsiTheme="minorHAnsi" w:cstheme="minorHAnsi"/>
        </w:rPr>
        <w:t xml:space="preserve">Joseph </w:t>
      </w:r>
      <w:proofErr w:type="spellStart"/>
      <w:r>
        <w:rPr>
          <w:rStyle w:val="AuthorName"/>
          <w:rFonts w:asciiTheme="minorHAnsi" w:eastAsia="Times" w:hAnsiTheme="minorHAnsi" w:cstheme="minorHAnsi"/>
        </w:rPr>
        <w:t>Kapcia</w:t>
      </w:r>
      <w:proofErr w:type="spellEnd"/>
      <w:r>
        <w:rPr>
          <w:rStyle w:val="AuthorName"/>
          <w:rFonts w:asciiTheme="minorHAnsi" w:eastAsia="Times" w:hAnsiTheme="minorHAnsi" w:cstheme="minorHAnsi"/>
        </w:rPr>
        <w:t xml:space="preserve"> III</w:t>
      </w:r>
      <w:r w:rsidR="00473E1C" w:rsidRPr="00B07A3B">
        <w:rPr>
          <w:rFonts w:asciiTheme="minorHAnsi" w:eastAsia="Times New Roman" w:hAnsiTheme="minorHAnsi" w:cstheme="minorHAnsi"/>
          <w:b/>
          <w:bCs/>
          <w:szCs w:val="24"/>
          <w:u w:val="single"/>
        </w:rPr>
        <w:t>:</w:t>
      </w:r>
      <w:r w:rsidR="00473E1C" w:rsidRPr="00B07A3B">
        <w:rPr>
          <w:rFonts w:asciiTheme="minorHAnsi" w:eastAsia="Times New Roman" w:hAnsiTheme="minorHAnsi" w:cstheme="minorHAnsi"/>
          <w:szCs w:val="24"/>
        </w:rPr>
        <w:t xml:space="preserve"> </w:t>
      </w:r>
      <w:r w:rsidR="008F661F">
        <w:rPr>
          <w:rFonts w:asciiTheme="minorHAnsi" w:hAnsiTheme="minorHAnsi" w:cstheme="minorHAnsi"/>
        </w:rPr>
        <w:t xml:space="preserve">Always double check your vial pressures after about a minute. A broken vacuum defeats the sensitivity and speed of the VASE </w:t>
      </w:r>
      <w:r w:rsidR="00873830">
        <w:rPr>
          <w:rFonts w:asciiTheme="minorHAnsi" w:hAnsiTheme="minorHAnsi" w:cstheme="minorHAnsi"/>
        </w:rPr>
        <w:t>method</w:t>
      </w:r>
      <w:r w:rsidR="007D3806">
        <w:rPr>
          <w:rFonts w:asciiTheme="minorHAnsi" w:hAnsiTheme="minorHAnsi" w:cstheme="minorHAnsi"/>
        </w:rPr>
        <w:t xml:space="preserve"> </w:t>
      </w:r>
      <w:r w:rsidR="007D3806">
        <w:rPr>
          <w:rFonts w:asciiTheme="minorHAnsi" w:hAnsiTheme="minorHAnsi" w:cstheme="minorHAnsi"/>
          <w:b/>
          <w:bCs/>
        </w:rPr>
        <w:t>[1]</w:t>
      </w:r>
      <w:r w:rsidR="008F661F">
        <w:rPr>
          <w:rFonts w:asciiTheme="minorHAnsi" w:hAnsiTheme="minorHAnsi" w:cstheme="minorHAnsi"/>
        </w:rPr>
        <w:t>.</w:t>
      </w:r>
    </w:p>
    <w:p w14:paraId="73075DCF" w14:textId="61791F77" w:rsidR="007D3806" w:rsidRDefault="007D3806" w:rsidP="007D3806">
      <w:pPr>
        <w:pStyle w:val="ListParagraph"/>
        <w:spacing w:before="240"/>
        <w:ind w:left="907"/>
        <w:outlineLvl w:val="0"/>
        <w:rPr>
          <w:rStyle w:val="AuthorName"/>
          <w:rFonts w:asciiTheme="minorHAnsi" w:eastAsia="Times" w:hAnsiTheme="minorHAnsi" w:cstheme="minorHAnsi"/>
        </w:rPr>
      </w:pPr>
    </w:p>
    <w:p w14:paraId="1A11385C" w14:textId="52D5E657" w:rsidR="007D3806" w:rsidRPr="009408A2" w:rsidRDefault="007D3806" w:rsidP="007D3806">
      <w:pPr>
        <w:pStyle w:val="ListParagraph"/>
        <w:numPr>
          <w:ilvl w:val="2"/>
          <w:numId w:val="3"/>
        </w:numPr>
        <w:outlineLvl w:val="0"/>
        <w:rPr>
          <w:rFonts w:asciiTheme="majorHAnsi" w:hAnsiTheme="majorHAnsi" w:cstheme="majorHAnsi"/>
          <w:color w:val="000000" w:themeColor="text1"/>
          <w:szCs w:val="24"/>
        </w:rPr>
      </w:pPr>
      <w:r w:rsidRPr="009408A2">
        <w:rPr>
          <w:rFonts w:asciiTheme="majorHAnsi" w:hAnsiTheme="majorHAnsi" w:cstheme="majorHAnsi"/>
          <w:bCs/>
          <w:color w:val="000000" w:themeColor="text1"/>
          <w:szCs w:val="24"/>
        </w:rPr>
        <w:t>INTERVIEW: Named talent says the statement above in an interview-style shot, looking slightly off-camera.</w:t>
      </w:r>
      <w:r>
        <w:rPr>
          <w:rFonts w:asciiTheme="majorHAnsi" w:hAnsiTheme="majorHAnsi" w:cstheme="majorHAnsi"/>
          <w:bCs/>
          <w:color w:val="000000" w:themeColor="text1"/>
          <w:szCs w:val="24"/>
        </w:rPr>
        <w:t xml:space="preserve"> </w:t>
      </w:r>
      <w:r w:rsidRPr="000B5D1B">
        <w:rPr>
          <w:rFonts w:asciiTheme="majorHAnsi" w:hAnsiTheme="majorHAnsi" w:cstheme="majorHAnsi"/>
          <w:bCs/>
          <w:i/>
          <w:iCs/>
          <w:color w:val="0432FF"/>
          <w:szCs w:val="24"/>
        </w:rPr>
        <w:t>Suggested B-roll: 3.</w:t>
      </w:r>
      <w:r>
        <w:rPr>
          <w:rFonts w:asciiTheme="majorHAnsi" w:hAnsiTheme="majorHAnsi" w:cstheme="majorHAnsi"/>
          <w:bCs/>
          <w:i/>
          <w:iCs/>
          <w:color w:val="0432FF"/>
          <w:szCs w:val="24"/>
        </w:rPr>
        <w:t>6</w:t>
      </w:r>
      <w:r w:rsidRPr="000B5D1B">
        <w:rPr>
          <w:rFonts w:asciiTheme="majorHAnsi" w:hAnsiTheme="majorHAnsi" w:cstheme="majorHAnsi"/>
          <w:bCs/>
          <w:i/>
          <w:iCs/>
          <w:color w:val="0432FF"/>
          <w:szCs w:val="24"/>
        </w:rPr>
        <w:t>.</w:t>
      </w:r>
    </w:p>
    <w:p w14:paraId="07A4EBFF" w14:textId="3AC13663" w:rsidR="007D3806" w:rsidRDefault="007D3806" w:rsidP="007D3806">
      <w:pPr>
        <w:pStyle w:val="ListParagraph"/>
        <w:spacing w:before="240"/>
        <w:ind w:left="907"/>
        <w:outlineLvl w:val="0"/>
        <w:rPr>
          <w:rStyle w:val="AuthorName"/>
          <w:rFonts w:asciiTheme="minorHAnsi" w:eastAsia="Times" w:hAnsiTheme="minorHAnsi" w:cstheme="minorHAnsi"/>
        </w:rPr>
      </w:pPr>
    </w:p>
    <w:p w14:paraId="327CBCA0" w14:textId="6A8237B5" w:rsidR="007D3806" w:rsidRDefault="00D45893" w:rsidP="007D3806">
      <w:pPr>
        <w:pStyle w:val="ListParagraph"/>
        <w:numPr>
          <w:ilvl w:val="1"/>
          <w:numId w:val="3"/>
        </w:numPr>
        <w:spacing w:before="240"/>
        <w:outlineLvl w:val="0"/>
        <w:rPr>
          <w:rFonts w:asciiTheme="minorHAnsi" w:eastAsia="Times New Roman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2"/>
          <w:u w:val="single"/>
          <w:lang w:eastAsia="zh-TW"/>
        </w:rPr>
        <w:t>Joann Phan</w:t>
      </w:r>
      <w:r w:rsidR="00473E1C" w:rsidRPr="00B07A3B">
        <w:rPr>
          <w:rFonts w:asciiTheme="minorHAnsi" w:eastAsia="Times New Roman" w:hAnsiTheme="minorHAnsi" w:cstheme="minorHAnsi"/>
          <w:b/>
          <w:bCs/>
          <w:szCs w:val="24"/>
          <w:u w:val="single"/>
        </w:rPr>
        <w:t>:</w:t>
      </w:r>
      <w:r w:rsidR="00473E1C" w:rsidRPr="00B07A3B">
        <w:rPr>
          <w:rFonts w:asciiTheme="minorHAnsi" w:eastAsia="Times New Roman" w:hAnsiTheme="minorHAnsi" w:cstheme="minorHAnsi"/>
          <w:szCs w:val="24"/>
        </w:rPr>
        <w:t xml:space="preserve"> </w:t>
      </w:r>
      <w:r w:rsidR="00767C28">
        <w:rPr>
          <w:rFonts w:asciiTheme="minorHAnsi" w:eastAsia="Times New Roman" w:hAnsiTheme="minorHAnsi" w:cstheme="minorHAnsi"/>
          <w:szCs w:val="24"/>
        </w:rPr>
        <w:t>Following this procedure</w:t>
      </w:r>
      <w:r w:rsidR="0077546B">
        <w:rPr>
          <w:rFonts w:asciiTheme="minorHAnsi" w:eastAsia="Times New Roman" w:hAnsiTheme="minorHAnsi" w:cstheme="minorHAnsi"/>
          <w:szCs w:val="24"/>
        </w:rPr>
        <w:t>,</w:t>
      </w:r>
      <w:r w:rsidR="00534EE2">
        <w:rPr>
          <w:rFonts w:asciiTheme="minorHAnsi" w:eastAsia="Times New Roman" w:hAnsiTheme="minorHAnsi" w:cstheme="minorHAnsi"/>
          <w:szCs w:val="24"/>
        </w:rPr>
        <w:t xml:space="preserve"> if stable isotope probing was performed,</w:t>
      </w:r>
      <w:r w:rsidR="00767C28">
        <w:rPr>
          <w:rFonts w:asciiTheme="minorHAnsi" w:eastAsia="Times New Roman" w:hAnsiTheme="minorHAnsi" w:cstheme="minorHAnsi"/>
          <w:szCs w:val="24"/>
        </w:rPr>
        <w:t xml:space="preserve"> DNA can be extracted from the remaining material to identify the microbial community or species that may have contributed to the production of the volatile molecules</w:t>
      </w:r>
      <w:r w:rsidR="007D3806">
        <w:rPr>
          <w:rFonts w:asciiTheme="minorHAnsi" w:eastAsia="Times New Roman" w:hAnsiTheme="minorHAnsi" w:cstheme="minorHAnsi"/>
          <w:szCs w:val="24"/>
        </w:rPr>
        <w:t xml:space="preserve"> </w:t>
      </w:r>
      <w:r w:rsidR="007D3806">
        <w:rPr>
          <w:rFonts w:asciiTheme="minorHAnsi" w:eastAsia="Times New Roman" w:hAnsiTheme="minorHAnsi" w:cstheme="minorHAnsi"/>
          <w:b/>
          <w:bCs/>
          <w:szCs w:val="24"/>
        </w:rPr>
        <w:t>[1]</w:t>
      </w:r>
      <w:r w:rsidR="00767C28">
        <w:rPr>
          <w:rFonts w:asciiTheme="minorHAnsi" w:eastAsia="Times New Roman" w:hAnsiTheme="minorHAnsi" w:cstheme="minorHAnsi"/>
          <w:szCs w:val="24"/>
        </w:rPr>
        <w:t>.</w:t>
      </w:r>
    </w:p>
    <w:p w14:paraId="3E675C78" w14:textId="77777777" w:rsidR="007D3806" w:rsidRDefault="007D3806" w:rsidP="007D3806">
      <w:pPr>
        <w:pStyle w:val="ListParagraph"/>
        <w:spacing w:before="240"/>
        <w:ind w:left="907"/>
        <w:outlineLvl w:val="0"/>
        <w:rPr>
          <w:rFonts w:asciiTheme="minorHAnsi" w:hAnsiTheme="minorHAnsi" w:cstheme="minorHAnsi"/>
          <w:b/>
          <w:szCs w:val="22"/>
          <w:u w:val="single"/>
          <w:lang w:eastAsia="zh-TW"/>
        </w:rPr>
      </w:pPr>
    </w:p>
    <w:p w14:paraId="1E533BD1" w14:textId="23831181" w:rsidR="007D3806" w:rsidRPr="009408A2" w:rsidRDefault="007D3806" w:rsidP="007D3806">
      <w:pPr>
        <w:pStyle w:val="ListParagraph"/>
        <w:numPr>
          <w:ilvl w:val="2"/>
          <w:numId w:val="3"/>
        </w:numPr>
        <w:outlineLvl w:val="0"/>
        <w:rPr>
          <w:rFonts w:asciiTheme="majorHAnsi" w:hAnsiTheme="majorHAnsi" w:cstheme="majorHAnsi"/>
          <w:color w:val="000000" w:themeColor="text1"/>
          <w:szCs w:val="24"/>
        </w:rPr>
      </w:pPr>
      <w:r w:rsidRPr="009408A2">
        <w:rPr>
          <w:rFonts w:asciiTheme="majorHAnsi" w:hAnsiTheme="majorHAnsi" w:cstheme="majorHAnsi"/>
          <w:bCs/>
          <w:color w:val="000000" w:themeColor="text1"/>
          <w:szCs w:val="24"/>
        </w:rPr>
        <w:t>INTERVIEW: Named talent says the statement above in an interview-style shot, looking slightly off-camera.</w:t>
      </w:r>
      <w:r>
        <w:rPr>
          <w:rFonts w:asciiTheme="majorHAnsi" w:hAnsiTheme="majorHAnsi" w:cstheme="majorHAnsi"/>
          <w:bCs/>
          <w:color w:val="000000" w:themeColor="text1"/>
          <w:szCs w:val="24"/>
        </w:rPr>
        <w:t xml:space="preserve"> </w:t>
      </w:r>
      <w:r w:rsidRPr="000B5D1B">
        <w:rPr>
          <w:rFonts w:asciiTheme="majorHAnsi" w:hAnsiTheme="majorHAnsi" w:cstheme="majorHAnsi"/>
          <w:bCs/>
          <w:i/>
          <w:iCs/>
          <w:color w:val="0432FF"/>
          <w:szCs w:val="24"/>
        </w:rPr>
        <w:t>Suggested B-roll:</w:t>
      </w:r>
      <w:r w:rsidR="005A5243">
        <w:rPr>
          <w:rFonts w:asciiTheme="majorHAnsi" w:hAnsiTheme="majorHAnsi" w:cstheme="majorHAnsi"/>
          <w:bCs/>
          <w:i/>
          <w:iCs/>
          <w:color w:val="0432FF"/>
          <w:szCs w:val="24"/>
        </w:rPr>
        <w:t xml:space="preserve"> 6.1.</w:t>
      </w:r>
    </w:p>
    <w:p w14:paraId="2B0969E1" w14:textId="267700D3" w:rsidR="00B07A3B" w:rsidRPr="00B07A3B" w:rsidRDefault="00767C28" w:rsidP="007D3806">
      <w:pPr>
        <w:pStyle w:val="ListParagraph"/>
        <w:spacing w:before="240"/>
        <w:ind w:left="907"/>
        <w:outlineLvl w:val="0"/>
        <w:rPr>
          <w:rFonts w:asciiTheme="minorHAnsi" w:eastAsia="Times New Roman" w:hAnsiTheme="minorHAnsi" w:cstheme="minorHAnsi"/>
          <w:szCs w:val="24"/>
        </w:rPr>
      </w:pPr>
      <w:r>
        <w:rPr>
          <w:rFonts w:asciiTheme="minorHAnsi" w:eastAsia="Times New Roman" w:hAnsiTheme="minorHAnsi" w:cstheme="minorHAnsi"/>
          <w:szCs w:val="24"/>
        </w:rPr>
        <w:t xml:space="preserve"> </w:t>
      </w:r>
    </w:p>
    <w:p w14:paraId="36CCB36D" w14:textId="33FE56D0" w:rsidR="007D3806" w:rsidRPr="007D3806" w:rsidRDefault="00767C28" w:rsidP="007D3806">
      <w:pPr>
        <w:pStyle w:val="ListParagraph"/>
        <w:numPr>
          <w:ilvl w:val="1"/>
          <w:numId w:val="3"/>
        </w:numPr>
        <w:spacing w:before="240"/>
        <w:outlineLvl w:val="0"/>
        <w:rPr>
          <w:rFonts w:asciiTheme="minorHAnsi" w:eastAsia="Times New Roman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2"/>
          <w:u w:val="single"/>
          <w:lang w:eastAsia="zh-TW"/>
        </w:rPr>
        <w:t>Joann Phan</w:t>
      </w:r>
      <w:r w:rsidR="00473E1C" w:rsidRPr="00B07A3B">
        <w:rPr>
          <w:rFonts w:asciiTheme="minorHAnsi" w:eastAsia="Times New Roman" w:hAnsiTheme="minorHAnsi" w:cstheme="minorHAnsi"/>
          <w:b/>
          <w:bCs/>
          <w:szCs w:val="24"/>
          <w:u w:val="single"/>
        </w:rPr>
        <w:t>:</w:t>
      </w:r>
      <w:r w:rsidR="00473E1C" w:rsidRPr="00B07A3B">
        <w:rPr>
          <w:rFonts w:asciiTheme="minorHAnsi" w:eastAsia="Times New Roman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</w:rPr>
        <w:t>This method also applies to detecting volatiles</w:t>
      </w:r>
      <w:r w:rsidR="00534EE2">
        <w:rPr>
          <w:rFonts w:asciiTheme="minorHAnsi" w:hAnsiTheme="minorHAnsi" w:cstheme="minorHAnsi"/>
        </w:rPr>
        <w:t xml:space="preserve"> from any sample type</w:t>
      </w:r>
      <w:r>
        <w:rPr>
          <w:rFonts w:asciiTheme="minorHAnsi" w:hAnsiTheme="minorHAnsi" w:cstheme="minorHAnsi"/>
        </w:rPr>
        <w:t xml:space="preserve"> without isotope labeling. With the advantages of sensitivity and low sample volume, many applications can benefit </w:t>
      </w:r>
      <w:r w:rsidR="0077546B">
        <w:rPr>
          <w:rFonts w:asciiTheme="minorHAnsi" w:hAnsiTheme="minorHAnsi" w:cstheme="minorHAnsi"/>
        </w:rPr>
        <w:t>from</w:t>
      </w:r>
      <w:r>
        <w:rPr>
          <w:rFonts w:asciiTheme="minorHAnsi" w:hAnsiTheme="minorHAnsi" w:cstheme="minorHAnsi"/>
        </w:rPr>
        <w:t xml:space="preserve"> this technique</w:t>
      </w:r>
      <w:r w:rsidR="007D3806">
        <w:rPr>
          <w:rFonts w:asciiTheme="minorHAnsi" w:hAnsiTheme="minorHAnsi" w:cstheme="minorHAnsi"/>
        </w:rPr>
        <w:t xml:space="preserve"> </w:t>
      </w:r>
      <w:r w:rsidR="007D3806">
        <w:rPr>
          <w:rFonts w:asciiTheme="minorHAnsi" w:hAnsiTheme="minorHAnsi" w:cstheme="minorHAnsi"/>
          <w:b/>
          <w:bCs/>
        </w:rPr>
        <w:t>[1]</w:t>
      </w:r>
      <w:r>
        <w:rPr>
          <w:rFonts w:asciiTheme="minorHAnsi" w:hAnsiTheme="minorHAnsi" w:cstheme="minorHAnsi"/>
        </w:rPr>
        <w:t>.</w:t>
      </w:r>
    </w:p>
    <w:p w14:paraId="7AB71934" w14:textId="77777777" w:rsidR="007D3806" w:rsidRDefault="007D3806" w:rsidP="007D3806">
      <w:pPr>
        <w:pStyle w:val="ListParagraph"/>
        <w:spacing w:before="240"/>
        <w:ind w:left="907"/>
        <w:outlineLvl w:val="0"/>
        <w:rPr>
          <w:rFonts w:asciiTheme="minorHAnsi" w:hAnsiTheme="minorHAnsi" w:cstheme="minorHAnsi"/>
          <w:b/>
          <w:szCs w:val="22"/>
          <w:u w:val="single"/>
          <w:lang w:eastAsia="zh-TW"/>
        </w:rPr>
      </w:pPr>
    </w:p>
    <w:p w14:paraId="5D4EEA95" w14:textId="4D490871" w:rsidR="007D3806" w:rsidRPr="00F151E7" w:rsidRDefault="007D3806" w:rsidP="007D3806">
      <w:pPr>
        <w:pStyle w:val="ListParagraph"/>
        <w:numPr>
          <w:ilvl w:val="2"/>
          <w:numId w:val="3"/>
        </w:numPr>
        <w:outlineLvl w:val="0"/>
        <w:rPr>
          <w:rFonts w:asciiTheme="majorHAnsi" w:hAnsiTheme="majorHAnsi" w:cstheme="majorHAnsi"/>
          <w:color w:val="000000" w:themeColor="text1"/>
          <w:szCs w:val="24"/>
        </w:rPr>
      </w:pPr>
      <w:r w:rsidRPr="009408A2">
        <w:rPr>
          <w:rFonts w:asciiTheme="majorHAnsi" w:hAnsiTheme="majorHAnsi" w:cstheme="majorHAnsi"/>
          <w:bCs/>
          <w:color w:val="000000" w:themeColor="text1"/>
          <w:szCs w:val="24"/>
        </w:rPr>
        <w:t>INTERVIEW: Named talent says the statement above in an interview-style shot, looking slightly off-camera.</w:t>
      </w:r>
      <w:r>
        <w:rPr>
          <w:rFonts w:asciiTheme="majorHAnsi" w:hAnsiTheme="majorHAnsi" w:cstheme="majorHAnsi"/>
          <w:bCs/>
          <w:color w:val="000000" w:themeColor="text1"/>
          <w:szCs w:val="24"/>
        </w:rPr>
        <w:t xml:space="preserve"> </w:t>
      </w:r>
    </w:p>
    <w:p w14:paraId="1C823184" w14:textId="77777777" w:rsidR="00B84003" w:rsidRPr="00F151E7" w:rsidRDefault="00B84003" w:rsidP="00F151E7">
      <w:pPr>
        <w:ind w:left="907"/>
        <w:outlineLvl w:val="0"/>
        <w:rPr>
          <w:rFonts w:asciiTheme="majorHAnsi" w:hAnsiTheme="majorHAnsi" w:cstheme="majorHAnsi"/>
          <w:color w:val="000000" w:themeColor="text1"/>
          <w:szCs w:val="24"/>
        </w:rPr>
      </w:pPr>
    </w:p>
    <w:p w14:paraId="755181E8" w14:textId="660C2367" w:rsidR="00B07A3B" w:rsidRPr="00B07A3B" w:rsidRDefault="00767C28" w:rsidP="007D3806">
      <w:pPr>
        <w:pStyle w:val="ListParagraph"/>
        <w:spacing w:before="240"/>
        <w:ind w:left="907"/>
        <w:outlineLvl w:val="0"/>
        <w:rPr>
          <w:rFonts w:asciiTheme="minorHAnsi" w:eastAsia="Times New Roman" w:hAnsiTheme="minorHAnsi" w:cstheme="minorHAnsi"/>
          <w:szCs w:val="24"/>
        </w:rPr>
      </w:pPr>
      <w:r>
        <w:rPr>
          <w:rFonts w:asciiTheme="minorHAnsi" w:hAnsiTheme="minorHAnsi" w:cstheme="minorHAnsi"/>
        </w:rPr>
        <w:t xml:space="preserve"> </w:t>
      </w:r>
    </w:p>
    <w:p w14:paraId="6F96DE25" w14:textId="77777777" w:rsidR="00622BE8" w:rsidRDefault="00622BE8" w:rsidP="00622BE8">
      <w:pPr>
        <w:pStyle w:val="ListParagraph"/>
        <w:spacing w:before="120"/>
        <w:ind w:left="360"/>
        <w:rPr>
          <w:rFonts w:asciiTheme="minorHAnsi" w:eastAsia="Times New Roman" w:hAnsiTheme="minorHAnsi" w:cstheme="minorHAnsi"/>
          <w:szCs w:val="24"/>
        </w:rPr>
      </w:pPr>
    </w:p>
    <w:sectPr w:rsidR="00622BE8" w:rsidSect="00652165">
      <w:headerReference w:type="default" r:id="rId8"/>
      <w:footerReference w:type="even" r:id="rId9"/>
      <w:footerReference w:type="default" r:id="rId10"/>
      <w:pgSz w:w="12240" w:h="15840" w:code="1"/>
      <w:pgMar w:top="1800" w:right="1440" w:bottom="1440" w:left="1440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D0988" w14:textId="77777777" w:rsidR="00E57360" w:rsidRDefault="00E57360">
      <w:r>
        <w:separator/>
      </w:r>
    </w:p>
    <w:p w14:paraId="44F38591" w14:textId="77777777" w:rsidR="00E57360" w:rsidRDefault="00E57360"/>
  </w:endnote>
  <w:endnote w:type="continuationSeparator" w:id="0">
    <w:p w14:paraId="3E3B1F94" w14:textId="77777777" w:rsidR="00E57360" w:rsidRDefault="00E57360">
      <w:r>
        <w:continuationSeparator/>
      </w:r>
    </w:p>
    <w:p w14:paraId="7D373339" w14:textId="77777777" w:rsidR="00E57360" w:rsidRDefault="00E573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JKHG F+ Helvetica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2684006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A938141" w14:textId="77777777" w:rsidR="003E6E72" w:rsidRDefault="003E6E72" w:rsidP="00184EF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7D27EA4" w14:textId="77777777" w:rsidR="003E6E72" w:rsidRDefault="003E6E72" w:rsidP="001E230F">
    <w:pPr>
      <w:pStyle w:val="Footer"/>
      <w:ind w:right="360"/>
    </w:pPr>
  </w:p>
  <w:p w14:paraId="1151463A" w14:textId="77777777" w:rsidR="003E6E72" w:rsidRDefault="003E6E7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ABD70" w14:textId="76F192E8" w:rsidR="003E6E72" w:rsidRPr="00790E8C" w:rsidRDefault="003E6E72" w:rsidP="00790E8C">
    <w:pPr>
      <w:pStyle w:val="Footer"/>
      <w:tabs>
        <w:tab w:val="clear" w:pos="8640"/>
        <w:tab w:val="right" w:pos="9360"/>
      </w:tabs>
      <w:rPr>
        <w:rFonts w:asciiTheme="minorHAnsi" w:hAnsiTheme="minorHAnsi" w:cstheme="minorHAnsi"/>
        <w:color w:val="000000" w:themeColor="text1"/>
        <w:szCs w:val="24"/>
      </w:rPr>
    </w:pPr>
    <w:r w:rsidRPr="000E236A">
      <w:rPr>
        <w:rFonts w:asciiTheme="minorHAnsi" w:hAnsiTheme="minorHAnsi" w:cstheme="minorHAnsi"/>
        <w:szCs w:val="24"/>
      </w:rPr>
      <w:sym w:font="Symbol" w:char="F0D3"/>
    </w:r>
    <w:r w:rsidRPr="000E236A">
      <w:rPr>
        <w:rFonts w:asciiTheme="minorHAnsi" w:hAnsiTheme="minorHAnsi" w:cstheme="minorHAnsi"/>
        <w:szCs w:val="24"/>
        <w:lang w:val="en-US"/>
      </w:rPr>
      <w:t xml:space="preserve"> </w:t>
    </w:r>
    <w:r w:rsidRPr="000E236A">
      <w:rPr>
        <w:rFonts w:asciiTheme="minorHAnsi" w:hAnsiTheme="minorHAnsi" w:cstheme="minorHAnsi"/>
        <w:szCs w:val="24"/>
        <w:lang w:val="en-US"/>
      </w:rPr>
      <w:fldChar w:fldCharType="begin"/>
    </w:r>
    <w:r w:rsidRPr="000E236A">
      <w:rPr>
        <w:rFonts w:asciiTheme="minorHAnsi" w:hAnsiTheme="minorHAnsi" w:cstheme="minorHAnsi"/>
        <w:szCs w:val="24"/>
        <w:lang w:val="en-US"/>
      </w:rPr>
      <w:instrText xml:space="preserve"> DATE \@ "YYYY" </w:instrText>
    </w:r>
    <w:r w:rsidRPr="000E236A">
      <w:rPr>
        <w:rFonts w:asciiTheme="minorHAnsi" w:hAnsiTheme="minorHAnsi" w:cstheme="minorHAnsi"/>
        <w:szCs w:val="24"/>
        <w:lang w:val="en-US"/>
      </w:rPr>
      <w:fldChar w:fldCharType="separate"/>
    </w:r>
    <w:r w:rsidR="001B217C">
      <w:rPr>
        <w:rFonts w:asciiTheme="minorHAnsi" w:hAnsiTheme="minorHAnsi" w:cstheme="minorHAnsi"/>
        <w:noProof/>
        <w:szCs w:val="24"/>
        <w:lang w:val="en-US"/>
      </w:rPr>
      <w:t>2022</w:t>
    </w:r>
    <w:r w:rsidRPr="000E236A">
      <w:rPr>
        <w:rFonts w:asciiTheme="minorHAnsi" w:hAnsiTheme="minorHAnsi" w:cstheme="minorHAnsi"/>
        <w:szCs w:val="24"/>
        <w:lang w:val="en-US"/>
      </w:rPr>
      <w:fldChar w:fldCharType="end"/>
    </w:r>
    <w:r w:rsidRPr="000E236A">
      <w:rPr>
        <w:rFonts w:asciiTheme="minorHAnsi" w:hAnsiTheme="minorHAnsi" w:cstheme="minorHAnsi"/>
        <w:szCs w:val="24"/>
      </w:rPr>
      <w:t>, Journal of Visualized Experiments</w:t>
    </w:r>
    <w:r w:rsidRPr="000E236A">
      <w:rPr>
        <w:rFonts w:asciiTheme="minorHAnsi" w:hAnsiTheme="minorHAnsi" w:cstheme="minorHAnsi"/>
        <w:szCs w:val="24"/>
      </w:rPr>
      <w:tab/>
    </w:r>
    <w:r w:rsidR="00623D2A">
      <w:rPr>
        <w:rFonts w:asciiTheme="minorHAnsi" w:hAnsiTheme="minorHAnsi" w:cstheme="minorHAnsi"/>
        <w:szCs w:val="24"/>
        <w:lang w:val="en-IN"/>
      </w:rPr>
      <w:t xml:space="preserve">                 February </w:t>
    </w:r>
    <w:r w:rsidR="00464642">
      <w:rPr>
        <w:rFonts w:asciiTheme="minorHAnsi" w:hAnsiTheme="minorHAnsi" w:cstheme="minorHAnsi"/>
        <w:szCs w:val="24"/>
        <w:lang w:val="en-IN"/>
      </w:rPr>
      <w:t>16</w:t>
    </w:r>
    <w:r w:rsidR="00623D2A">
      <w:rPr>
        <w:rFonts w:asciiTheme="minorHAnsi" w:hAnsiTheme="minorHAnsi" w:cstheme="minorHAnsi"/>
        <w:szCs w:val="24"/>
        <w:lang w:val="en-IN"/>
      </w:rPr>
      <w:t>, 2022</w:t>
    </w:r>
    <w:r w:rsidR="001B217C">
      <w:rPr>
        <w:rFonts w:asciiTheme="minorHAnsi" w:hAnsiTheme="minorHAnsi" w:cstheme="minorHAnsi"/>
        <w:szCs w:val="24"/>
        <w:lang w:val="en-IN"/>
      </w:rPr>
      <w:t>-real deal</w:t>
    </w:r>
    <w:r w:rsidRPr="000E236A">
      <w:rPr>
        <w:rFonts w:asciiTheme="minorHAnsi" w:hAnsiTheme="minorHAnsi" w:cstheme="minorHAnsi"/>
        <w:szCs w:val="24"/>
      </w:rPr>
      <w:tab/>
    </w:r>
    <w:r w:rsidRPr="000E236A">
      <w:rPr>
        <w:rFonts w:asciiTheme="minorHAnsi" w:hAnsiTheme="minorHAnsi" w:cstheme="minorHAnsi"/>
        <w:color w:val="000000" w:themeColor="text1"/>
        <w:szCs w:val="24"/>
      </w:rPr>
      <w:t xml:space="preserve">Page </w:t>
    </w:r>
    <w:r w:rsidRPr="000E236A">
      <w:rPr>
        <w:rFonts w:asciiTheme="minorHAnsi" w:hAnsiTheme="minorHAnsi" w:cstheme="minorHAnsi"/>
        <w:color w:val="000000" w:themeColor="text1"/>
        <w:szCs w:val="24"/>
      </w:rPr>
      <w:fldChar w:fldCharType="begin"/>
    </w:r>
    <w:r w:rsidRPr="000E236A">
      <w:rPr>
        <w:rFonts w:asciiTheme="minorHAnsi" w:hAnsiTheme="minorHAnsi" w:cstheme="minorHAnsi"/>
        <w:color w:val="000000" w:themeColor="text1"/>
        <w:szCs w:val="24"/>
      </w:rPr>
      <w:instrText xml:space="preserve"> PAGE  \* Arabic  \* MERGEFORMAT </w:instrText>
    </w:r>
    <w:r w:rsidRPr="000E236A">
      <w:rPr>
        <w:rFonts w:asciiTheme="minorHAnsi" w:hAnsiTheme="minorHAnsi" w:cstheme="minorHAnsi"/>
        <w:color w:val="000000" w:themeColor="text1"/>
        <w:szCs w:val="24"/>
      </w:rPr>
      <w:fldChar w:fldCharType="separate"/>
    </w:r>
    <w:r w:rsidRPr="000E236A">
      <w:rPr>
        <w:rFonts w:asciiTheme="minorHAnsi" w:hAnsiTheme="minorHAnsi" w:cstheme="minorHAnsi"/>
        <w:noProof/>
        <w:color w:val="000000" w:themeColor="text1"/>
        <w:szCs w:val="24"/>
      </w:rPr>
      <w:t>9</w:t>
    </w:r>
    <w:r w:rsidRPr="000E236A">
      <w:rPr>
        <w:rFonts w:asciiTheme="minorHAnsi" w:hAnsiTheme="minorHAnsi" w:cstheme="minorHAnsi"/>
        <w:color w:val="000000" w:themeColor="text1"/>
        <w:szCs w:val="24"/>
      </w:rPr>
      <w:fldChar w:fldCharType="end"/>
    </w:r>
    <w:r w:rsidRPr="000E236A">
      <w:rPr>
        <w:rFonts w:asciiTheme="minorHAnsi" w:hAnsiTheme="minorHAnsi" w:cstheme="minorHAnsi"/>
        <w:color w:val="000000" w:themeColor="text1"/>
        <w:szCs w:val="24"/>
      </w:rPr>
      <w:t xml:space="preserve"> of </w:t>
    </w:r>
    <w:r w:rsidRPr="000E236A">
      <w:rPr>
        <w:rFonts w:asciiTheme="minorHAnsi" w:hAnsiTheme="minorHAnsi" w:cstheme="minorHAnsi"/>
        <w:color w:val="000000" w:themeColor="text1"/>
        <w:szCs w:val="24"/>
      </w:rPr>
      <w:fldChar w:fldCharType="begin"/>
    </w:r>
    <w:r w:rsidRPr="000E236A">
      <w:rPr>
        <w:rFonts w:asciiTheme="minorHAnsi" w:hAnsiTheme="minorHAnsi" w:cstheme="minorHAnsi"/>
        <w:color w:val="000000" w:themeColor="text1"/>
        <w:szCs w:val="24"/>
      </w:rPr>
      <w:instrText xml:space="preserve"> NUMPAGES  \* Arabic  \* MERGEFORMAT </w:instrText>
    </w:r>
    <w:r w:rsidRPr="000E236A">
      <w:rPr>
        <w:rFonts w:asciiTheme="minorHAnsi" w:hAnsiTheme="minorHAnsi" w:cstheme="minorHAnsi"/>
        <w:color w:val="000000" w:themeColor="text1"/>
        <w:szCs w:val="24"/>
      </w:rPr>
      <w:fldChar w:fldCharType="separate"/>
    </w:r>
    <w:r w:rsidRPr="000E236A">
      <w:rPr>
        <w:rFonts w:asciiTheme="minorHAnsi" w:hAnsiTheme="minorHAnsi" w:cstheme="minorHAnsi"/>
        <w:noProof/>
        <w:color w:val="000000" w:themeColor="text1"/>
        <w:szCs w:val="24"/>
      </w:rPr>
      <w:t>9</w:t>
    </w:r>
    <w:r w:rsidRPr="000E236A">
      <w:rPr>
        <w:rFonts w:asciiTheme="minorHAnsi" w:hAnsiTheme="minorHAnsi" w:cstheme="minorHAnsi"/>
        <w:color w:val="000000" w:themeColor="text1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D12A1" w14:textId="77777777" w:rsidR="00E57360" w:rsidRDefault="00E57360">
      <w:r>
        <w:separator/>
      </w:r>
    </w:p>
    <w:p w14:paraId="4C908B38" w14:textId="77777777" w:rsidR="00E57360" w:rsidRDefault="00E57360"/>
  </w:footnote>
  <w:footnote w:type="continuationSeparator" w:id="0">
    <w:p w14:paraId="24FB64A4" w14:textId="77777777" w:rsidR="00E57360" w:rsidRDefault="00E57360">
      <w:r>
        <w:continuationSeparator/>
      </w:r>
    </w:p>
    <w:p w14:paraId="5B50ADC9" w14:textId="77777777" w:rsidR="00E57360" w:rsidRDefault="00E573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24144" w14:textId="50D924C3" w:rsidR="003E6E72" w:rsidRPr="006D3AC7" w:rsidRDefault="003E6E72" w:rsidP="00F151E7">
    <w:pPr>
      <w:pStyle w:val="Header"/>
      <w:tabs>
        <w:tab w:val="clear" w:pos="4320"/>
        <w:tab w:val="clear" w:pos="8640"/>
        <w:tab w:val="center" w:pos="4680"/>
      </w:tabs>
      <w:spacing w:before="240"/>
      <w:rPr>
        <w:rFonts w:asciiTheme="minorHAnsi" w:hAnsiTheme="minorHAnsi" w:cstheme="minorHAnsi"/>
        <w:b/>
        <w:color w:val="FF0000"/>
        <w:sz w:val="28"/>
        <w:szCs w:val="28"/>
        <w:u w:val="single"/>
      </w:rPr>
    </w:pPr>
    <w:r w:rsidRPr="00623D2A">
      <w:rPr>
        <w:rFonts w:asciiTheme="minorHAnsi" w:hAnsiTheme="minorHAnsi" w:cstheme="minorHAnsi"/>
        <w:b/>
        <w:noProof/>
        <w:color w:val="00B050"/>
        <w:sz w:val="28"/>
        <w:szCs w:val="28"/>
        <w:u w:val="single"/>
      </w:rPr>
      <w:drawing>
        <wp:anchor distT="0" distB="0" distL="114300" distR="114300" simplePos="0" relativeHeight="251658240" behindDoc="0" locked="0" layoutInCell="1" allowOverlap="1" wp14:anchorId="214B9C74" wp14:editId="6CBDCE5A">
          <wp:simplePos x="0" y="0"/>
          <wp:positionH relativeFrom="margin">
            <wp:posOffset>4852670</wp:posOffset>
          </wp:positionH>
          <wp:positionV relativeFrom="paragraph">
            <wp:posOffset>19685</wp:posOffset>
          </wp:positionV>
          <wp:extent cx="1110174" cy="545285"/>
          <wp:effectExtent l="0" t="0" r="0" b="762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Jove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10174" cy="545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3D2A" w:rsidRPr="00623D2A">
      <w:rPr>
        <w:rFonts w:asciiTheme="minorHAnsi" w:hAnsiTheme="minorHAnsi" w:cstheme="minorHAnsi"/>
        <w:b/>
        <w:color w:val="00B050"/>
        <w:sz w:val="28"/>
        <w:szCs w:val="28"/>
        <w:u w:val="single"/>
      </w:rPr>
      <w:t>FINAL SCRIPT: APPROVED</w:t>
    </w:r>
    <w:r w:rsidRPr="00623D2A">
      <w:rPr>
        <w:rFonts w:asciiTheme="minorHAnsi" w:hAnsiTheme="minorHAnsi" w:cstheme="minorHAnsi"/>
        <w:b/>
        <w:color w:val="00B050"/>
        <w:sz w:val="28"/>
        <w:szCs w:val="28"/>
        <w:u w:val="single"/>
      </w:rPr>
      <w:t xml:space="preserve"> FOR FILMING</w:t>
    </w:r>
  </w:p>
  <w:p w14:paraId="398EBB40" w14:textId="77777777" w:rsidR="003E6E72" w:rsidRDefault="003E6E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A096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B84AD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18086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7AB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8349F3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37CBD9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16A7B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46B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B944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B0DD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91E62"/>
    <w:multiLevelType w:val="multilevel"/>
    <w:tmpl w:val="6BE229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ADE0E0C"/>
    <w:multiLevelType w:val="multilevel"/>
    <w:tmpl w:val="2FECF7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64"/>
        </w:tabs>
        <w:ind w:left="864" w:hanging="50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720"/>
      </w:pPr>
      <w:rPr>
        <w:rFonts w:ascii="Helvetica" w:hAnsi="Helvetica" w:cs="Helvetica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2" w15:restartNumberingAfterBreak="0">
    <w:nsid w:val="16240D52"/>
    <w:multiLevelType w:val="hybridMultilevel"/>
    <w:tmpl w:val="683AE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94BE8"/>
    <w:multiLevelType w:val="hybridMultilevel"/>
    <w:tmpl w:val="B3565BC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240D3DE6"/>
    <w:multiLevelType w:val="multilevel"/>
    <w:tmpl w:val="6BE229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16664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27032AD"/>
    <w:multiLevelType w:val="multilevel"/>
    <w:tmpl w:val="6BE229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7AF065A"/>
    <w:multiLevelType w:val="multilevel"/>
    <w:tmpl w:val="6BE229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A0645FC"/>
    <w:multiLevelType w:val="multilevel"/>
    <w:tmpl w:val="6BE229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D064A5F"/>
    <w:multiLevelType w:val="multilevel"/>
    <w:tmpl w:val="6BE229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0926F4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44B0543F"/>
    <w:multiLevelType w:val="hybridMultilevel"/>
    <w:tmpl w:val="53BCC51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45F86CB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86B6962"/>
    <w:multiLevelType w:val="multilevel"/>
    <w:tmpl w:val="6BE229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B6F2667"/>
    <w:multiLevelType w:val="multilevel"/>
    <w:tmpl w:val="046AD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4EA26AD0"/>
    <w:multiLevelType w:val="hybridMultilevel"/>
    <w:tmpl w:val="E3C6D474"/>
    <w:lvl w:ilvl="0" w:tplc="040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6" w15:restartNumberingAfterBreak="0">
    <w:nsid w:val="51FA278D"/>
    <w:multiLevelType w:val="multilevel"/>
    <w:tmpl w:val="6BE229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5A15847"/>
    <w:multiLevelType w:val="hybridMultilevel"/>
    <w:tmpl w:val="E5E66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01DC5"/>
    <w:multiLevelType w:val="multilevel"/>
    <w:tmpl w:val="6BE229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7937C24"/>
    <w:multiLevelType w:val="multilevel"/>
    <w:tmpl w:val="6BE229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8341597"/>
    <w:multiLevelType w:val="multilevel"/>
    <w:tmpl w:val="1736E99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1" w15:restartNumberingAfterBreak="0">
    <w:nsid w:val="5B245011"/>
    <w:multiLevelType w:val="multilevel"/>
    <w:tmpl w:val="6BE229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8600152"/>
    <w:multiLevelType w:val="multilevel"/>
    <w:tmpl w:val="6BE229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BD05B6B"/>
    <w:multiLevelType w:val="hybridMultilevel"/>
    <w:tmpl w:val="DCD21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8794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D687795"/>
    <w:multiLevelType w:val="multilevel"/>
    <w:tmpl w:val="647A0F5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Calibri" w:hAnsi="Calibri" w:hint="default"/>
        <w:b w:val="0"/>
        <w:bCs/>
        <w:sz w:val="24"/>
      </w:rPr>
    </w:lvl>
    <w:lvl w:ilvl="2">
      <w:start w:val="1"/>
      <w:numFmt w:val="decimal"/>
      <w:lvlText w:val="%1.%2.%3."/>
      <w:lvlJc w:val="left"/>
      <w:pPr>
        <w:ind w:left="1627" w:hanging="720"/>
      </w:pPr>
      <w:rPr>
        <w:rFonts w:ascii="Calibri" w:hAnsi="Calibri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449656A"/>
    <w:multiLevelType w:val="hybridMultilevel"/>
    <w:tmpl w:val="AC084C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6352E84"/>
    <w:multiLevelType w:val="multilevel"/>
    <w:tmpl w:val="6776B66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8" w15:restartNumberingAfterBreak="0">
    <w:nsid w:val="7BF369E7"/>
    <w:multiLevelType w:val="hybridMultilevel"/>
    <w:tmpl w:val="1BF4E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6"/>
  </w:num>
  <w:num w:numId="3">
    <w:abstractNumId w:val="35"/>
  </w:num>
  <w:num w:numId="4">
    <w:abstractNumId w:val="27"/>
  </w:num>
  <w:num w:numId="5">
    <w:abstractNumId w:val="13"/>
  </w:num>
  <w:num w:numId="6">
    <w:abstractNumId w:val="30"/>
  </w:num>
  <w:num w:numId="7">
    <w:abstractNumId w:val="38"/>
  </w:num>
  <w:num w:numId="8">
    <w:abstractNumId w:val="11"/>
  </w:num>
  <w:num w:numId="9">
    <w:abstractNumId w:val="17"/>
  </w:num>
  <w:num w:numId="10">
    <w:abstractNumId w:val="24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28"/>
  </w:num>
  <w:num w:numId="19">
    <w:abstractNumId w:val="26"/>
  </w:num>
  <w:num w:numId="20">
    <w:abstractNumId w:val="19"/>
  </w:num>
  <w:num w:numId="21">
    <w:abstractNumId w:val="18"/>
  </w:num>
  <w:num w:numId="22">
    <w:abstractNumId w:val="10"/>
  </w:num>
  <w:num w:numId="23">
    <w:abstractNumId w:val="16"/>
  </w:num>
  <w:num w:numId="24">
    <w:abstractNumId w:val="31"/>
  </w:num>
  <w:num w:numId="25">
    <w:abstractNumId w:val="12"/>
  </w:num>
  <w:num w:numId="26">
    <w:abstractNumId w:val="25"/>
  </w:num>
  <w:num w:numId="27">
    <w:abstractNumId w:val="21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15"/>
  </w:num>
  <w:num w:numId="39">
    <w:abstractNumId w:val="37"/>
  </w:num>
  <w:num w:numId="40">
    <w:abstractNumId w:val="20"/>
  </w:num>
  <w:num w:numId="41">
    <w:abstractNumId w:val="22"/>
  </w:num>
  <w:num w:numId="42">
    <w:abstractNumId w:val="32"/>
  </w:num>
  <w:num w:numId="43">
    <w:abstractNumId w:val="23"/>
  </w:num>
  <w:num w:numId="44">
    <w:abstractNumId w:val="14"/>
  </w:num>
  <w:num w:numId="45">
    <w:abstractNumId w:val="29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rine Whiteson">
    <w15:presenceInfo w15:providerId="AD" w15:userId="S::katrine@ad.uci.edu::2cd753ac-8c09-4baf-8579-ab7775fa67a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embedSystemFonts/>
  <w:proofState w:spelling="clean" w:grammar="clean"/>
  <w:stylePaneFormatFilter w:val="1C04" w:allStyles="0" w:customStyles="0" w:latentStyles="1" w:stylesInUse="0" w:headingStyles="0" w:numberingStyles="0" w:tableStyles="0" w:directFormattingOnRuns="0" w:directFormattingOnParagraphs="0" w:directFormattingOnNumbering="1" w:directFormattingOnTables="1" w:clearFormatting="1" w:top3HeadingStyles="0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2BWIjQ0MgYWahpKMUnFpcnJmfB1JgWgsA3nipoywAAAA="/>
  </w:docVars>
  <w:rsids>
    <w:rsidRoot w:val="00BF2674"/>
    <w:rsid w:val="00003C8B"/>
    <w:rsid w:val="000051DE"/>
    <w:rsid w:val="0000605D"/>
    <w:rsid w:val="00010DD0"/>
    <w:rsid w:val="0001266D"/>
    <w:rsid w:val="00013862"/>
    <w:rsid w:val="00023E22"/>
    <w:rsid w:val="00025DE9"/>
    <w:rsid w:val="000326C8"/>
    <w:rsid w:val="00037828"/>
    <w:rsid w:val="00043807"/>
    <w:rsid w:val="00053BB1"/>
    <w:rsid w:val="00055F0B"/>
    <w:rsid w:val="00065FEA"/>
    <w:rsid w:val="00074929"/>
    <w:rsid w:val="00075BED"/>
    <w:rsid w:val="000817E8"/>
    <w:rsid w:val="00083792"/>
    <w:rsid w:val="0008613B"/>
    <w:rsid w:val="00090BAC"/>
    <w:rsid w:val="000A1903"/>
    <w:rsid w:val="000B0B1A"/>
    <w:rsid w:val="000B2085"/>
    <w:rsid w:val="000B387A"/>
    <w:rsid w:val="000B4E9A"/>
    <w:rsid w:val="000C39AF"/>
    <w:rsid w:val="000D065F"/>
    <w:rsid w:val="000D17E8"/>
    <w:rsid w:val="000D28FF"/>
    <w:rsid w:val="000D2C59"/>
    <w:rsid w:val="000D35D9"/>
    <w:rsid w:val="000D500B"/>
    <w:rsid w:val="000D67E3"/>
    <w:rsid w:val="000E1C29"/>
    <w:rsid w:val="000E236A"/>
    <w:rsid w:val="000E6166"/>
    <w:rsid w:val="000F05F6"/>
    <w:rsid w:val="001016BD"/>
    <w:rsid w:val="00101DA4"/>
    <w:rsid w:val="00106F46"/>
    <w:rsid w:val="001115D1"/>
    <w:rsid w:val="00125924"/>
    <w:rsid w:val="00126973"/>
    <w:rsid w:val="001324AE"/>
    <w:rsid w:val="00143557"/>
    <w:rsid w:val="001469E6"/>
    <w:rsid w:val="00151824"/>
    <w:rsid w:val="001528A5"/>
    <w:rsid w:val="0015675C"/>
    <w:rsid w:val="0016078E"/>
    <w:rsid w:val="00162D51"/>
    <w:rsid w:val="00176D6F"/>
    <w:rsid w:val="00177B33"/>
    <w:rsid w:val="001819E3"/>
    <w:rsid w:val="00182E32"/>
    <w:rsid w:val="00184EF9"/>
    <w:rsid w:val="00190D83"/>
    <w:rsid w:val="00191A77"/>
    <w:rsid w:val="001A38C3"/>
    <w:rsid w:val="001B217C"/>
    <w:rsid w:val="001B3024"/>
    <w:rsid w:val="001B35E5"/>
    <w:rsid w:val="001B393E"/>
    <w:rsid w:val="001B4A34"/>
    <w:rsid w:val="001B5C46"/>
    <w:rsid w:val="001B6721"/>
    <w:rsid w:val="001C3C85"/>
    <w:rsid w:val="001C5DB5"/>
    <w:rsid w:val="001C7BBC"/>
    <w:rsid w:val="001D66A5"/>
    <w:rsid w:val="001E2225"/>
    <w:rsid w:val="001E230F"/>
    <w:rsid w:val="001E52A3"/>
    <w:rsid w:val="001F0890"/>
    <w:rsid w:val="002137FC"/>
    <w:rsid w:val="00214268"/>
    <w:rsid w:val="00215363"/>
    <w:rsid w:val="00223C4A"/>
    <w:rsid w:val="002419D3"/>
    <w:rsid w:val="002422D6"/>
    <w:rsid w:val="00244CDB"/>
    <w:rsid w:val="00247BFF"/>
    <w:rsid w:val="0025310D"/>
    <w:rsid w:val="002544F1"/>
    <w:rsid w:val="002553AE"/>
    <w:rsid w:val="002617AD"/>
    <w:rsid w:val="00264483"/>
    <w:rsid w:val="00264B3C"/>
    <w:rsid w:val="00265C44"/>
    <w:rsid w:val="00265EAD"/>
    <w:rsid w:val="00265F76"/>
    <w:rsid w:val="00277C90"/>
    <w:rsid w:val="00283E3E"/>
    <w:rsid w:val="00286001"/>
    <w:rsid w:val="00287206"/>
    <w:rsid w:val="002929B8"/>
    <w:rsid w:val="002A7F8B"/>
    <w:rsid w:val="002B009A"/>
    <w:rsid w:val="002B025E"/>
    <w:rsid w:val="002B0D88"/>
    <w:rsid w:val="002B26D4"/>
    <w:rsid w:val="002B55D9"/>
    <w:rsid w:val="002C43C3"/>
    <w:rsid w:val="002C54DB"/>
    <w:rsid w:val="002C6A22"/>
    <w:rsid w:val="002D52A1"/>
    <w:rsid w:val="002E7521"/>
    <w:rsid w:val="002F0D42"/>
    <w:rsid w:val="002F3829"/>
    <w:rsid w:val="002F38CF"/>
    <w:rsid w:val="003036C1"/>
    <w:rsid w:val="00305187"/>
    <w:rsid w:val="0030618C"/>
    <w:rsid w:val="003138D4"/>
    <w:rsid w:val="003176C4"/>
    <w:rsid w:val="00320715"/>
    <w:rsid w:val="00322C71"/>
    <w:rsid w:val="00330F1B"/>
    <w:rsid w:val="00333FA4"/>
    <w:rsid w:val="00334F28"/>
    <w:rsid w:val="00336C61"/>
    <w:rsid w:val="00342D7B"/>
    <w:rsid w:val="00343642"/>
    <w:rsid w:val="003436F0"/>
    <w:rsid w:val="00345322"/>
    <w:rsid w:val="0034684D"/>
    <w:rsid w:val="003513A5"/>
    <w:rsid w:val="00355D9B"/>
    <w:rsid w:val="003629EF"/>
    <w:rsid w:val="00363153"/>
    <w:rsid w:val="00364249"/>
    <w:rsid w:val="0038502C"/>
    <w:rsid w:val="00386777"/>
    <w:rsid w:val="00387A2D"/>
    <w:rsid w:val="00395684"/>
    <w:rsid w:val="003A1109"/>
    <w:rsid w:val="003A49C2"/>
    <w:rsid w:val="003B5E26"/>
    <w:rsid w:val="003C1044"/>
    <w:rsid w:val="003C32EC"/>
    <w:rsid w:val="003D0847"/>
    <w:rsid w:val="003D2A88"/>
    <w:rsid w:val="003E2BC9"/>
    <w:rsid w:val="003E6E72"/>
    <w:rsid w:val="003F4B52"/>
    <w:rsid w:val="00400368"/>
    <w:rsid w:val="004034B6"/>
    <w:rsid w:val="00404C7D"/>
    <w:rsid w:val="004074B5"/>
    <w:rsid w:val="004114EA"/>
    <w:rsid w:val="00414B4F"/>
    <w:rsid w:val="00426350"/>
    <w:rsid w:val="00440FFA"/>
    <w:rsid w:val="004425EC"/>
    <w:rsid w:val="00443E31"/>
    <w:rsid w:val="00450B27"/>
    <w:rsid w:val="00452432"/>
    <w:rsid w:val="00453116"/>
    <w:rsid w:val="00455510"/>
    <w:rsid w:val="00456A5D"/>
    <w:rsid w:val="00464642"/>
    <w:rsid w:val="00464D72"/>
    <w:rsid w:val="00472752"/>
    <w:rsid w:val="0047306D"/>
    <w:rsid w:val="00473E1C"/>
    <w:rsid w:val="00475824"/>
    <w:rsid w:val="00481553"/>
    <w:rsid w:val="0048283A"/>
    <w:rsid w:val="00482D4C"/>
    <w:rsid w:val="00483E1B"/>
    <w:rsid w:val="00492B38"/>
    <w:rsid w:val="00493A57"/>
    <w:rsid w:val="004B2D4B"/>
    <w:rsid w:val="004B6BD4"/>
    <w:rsid w:val="004C1095"/>
    <w:rsid w:val="004C2DAD"/>
    <w:rsid w:val="004D4A4F"/>
    <w:rsid w:val="004D5C8C"/>
    <w:rsid w:val="004E0C5A"/>
    <w:rsid w:val="004E2BE1"/>
    <w:rsid w:val="004E35F1"/>
    <w:rsid w:val="004E3F8E"/>
    <w:rsid w:val="004E4801"/>
    <w:rsid w:val="004E5008"/>
    <w:rsid w:val="004F664D"/>
    <w:rsid w:val="005001CF"/>
    <w:rsid w:val="00511F52"/>
    <w:rsid w:val="00513853"/>
    <w:rsid w:val="0052184A"/>
    <w:rsid w:val="00530DD9"/>
    <w:rsid w:val="005320E4"/>
    <w:rsid w:val="00534B83"/>
    <w:rsid w:val="00534EE2"/>
    <w:rsid w:val="005363E2"/>
    <w:rsid w:val="00536D89"/>
    <w:rsid w:val="00544064"/>
    <w:rsid w:val="005463CB"/>
    <w:rsid w:val="0054718B"/>
    <w:rsid w:val="00557116"/>
    <w:rsid w:val="0055763A"/>
    <w:rsid w:val="00565757"/>
    <w:rsid w:val="005829FA"/>
    <w:rsid w:val="00585ECC"/>
    <w:rsid w:val="005A02B6"/>
    <w:rsid w:val="005A09D8"/>
    <w:rsid w:val="005A1F5E"/>
    <w:rsid w:val="005A244D"/>
    <w:rsid w:val="005A3F8F"/>
    <w:rsid w:val="005A5243"/>
    <w:rsid w:val="005B6859"/>
    <w:rsid w:val="005C6D1E"/>
    <w:rsid w:val="005D6455"/>
    <w:rsid w:val="005D783F"/>
    <w:rsid w:val="005E2B7E"/>
    <w:rsid w:val="005F18A3"/>
    <w:rsid w:val="005F1ADF"/>
    <w:rsid w:val="00604177"/>
    <w:rsid w:val="006137EC"/>
    <w:rsid w:val="00622BE8"/>
    <w:rsid w:val="00623D2A"/>
    <w:rsid w:val="006346FE"/>
    <w:rsid w:val="00637544"/>
    <w:rsid w:val="006402D4"/>
    <w:rsid w:val="00641003"/>
    <w:rsid w:val="00645A61"/>
    <w:rsid w:val="00645B93"/>
    <w:rsid w:val="00646050"/>
    <w:rsid w:val="00652165"/>
    <w:rsid w:val="00654735"/>
    <w:rsid w:val="006556DE"/>
    <w:rsid w:val="006565A0"/>
    <w:rsid w:val="006579DD"/>
    <w:rsid w:val="00660315"/>
    <w:rsid w:val="006617AB"/>
    <w:rsid w:val="006618D1"/>
    <w:rsid w:val="00663E85"/>
    <w:rsid w:val="00664850"/>
    <w:rsid w:val="0067274F"/>
    <w:rsid w:val="00677340"/>
    <w:rsid w:val="006801B1"/>
    <w:rsid w:val="00684F61"/>
    <w:rsid w:val="006869AC"/>
    <w:rsid w:val="00694D82"/>
    <w:rsid w:val="0069665E"/>
    <w:rsid w:val="006A0250"/>
    <w:rsid w:val="006A14A2"/>
    <w:rsid w:val="006A21CB"/>
    <w:rsid w:val="006A6324"/>
    <w:rsid w:val="006B2573"/>
    <w:rsid w:val="006C08AE"/>
    <w:rsid w:val="006C0E87"/>
    <w:rsid w:val="006C1A3B"/>
    <w:rsid w:val="006D1F9B"/>
    <w:rsid w:val="006D3410"/>
    <w:rsid w:val="006D3AC7"/>
    <w:rsid w:val="006D7676"/>
    <w:rsid w:val="006E2246"/>
    <w:rsid w:val="006E3F2B"/>
    <w:rsid w:val="0071294C"/>
    <w:rsid w:val="00716D83"/>
    <w:rsid w:val="007247D1"/>
    <w:rsid w:val="00724E3B"/>
    <w:rsid w:val="00731E5D"/>
    <w:rsid w:val="00745D4B"/>
    <w:rsid w:val="00746865"/>
    <w:rsid w:val="007548F3"/>
    <w:rsid w:val="007574EC"/>
    <w:rsid w:val="00767C28"/>
    <w:rsid w:val="0077071A"/>
    <w:rsid w:val="0077546B"/>
    <w:rsid w:val="00777388"/>
    <w:rsid w:val="00790E8C"/>
    <w:rsid w:val="007A4E1D"/>
    <w:rsid w:val="007A7112"/>
    <w:rsid w:val="007B0FBB"/>
    <w:rsid w:val="007B3E0E"/>
    <w:rsid w:val="007C7CD0"/>
    <w:rsid w:val="007D3806"/>
    <w:rsid w:val="007D4222"/>
    <w:rsid w:val="007D61A8"/>
    <w:rsid w:val="007D741F"/>
    <w:rsid w:val="007F48D4"/>
    <w:rsid w:val="00802635"/>
    <w:rsid w:val="00804C75"/>
    <w:rsid w:val="00806B1B"/>
    <w:rsid w:val="00817D9F"/>
    <w:rsid w:val="00827710"/>
    <w:rsid w:val="00832FA5"/>
    <w:rsid w:val="0083566C"/>
    <w:rsid w:val="00836659"/>
    <w:rsid w:val="008373A7"/>
    <w:rsid w:val="008459FC"/>
    <w:rsid w:val="00846C2D"/>
    <w:rsid w:val="00851B3E"/>
    <w:rsid w:val="00851C4B"/>
    <w:rsid w:val="00854994"/>
    <w:rsid w:val="00856075"/>
    <w:rsid w:val="00860BC3"/>
    <w:rsid w:val="00871906"/>
    <w:rsid w:val="00873830"/>
    <w:rsid w:val="00873D1A"/>
    <w:rsid w:val="00875BE8"/>
    <w:rsid w:val="00877B88"/>
    <w:rsid w:val="0088113B"/>
    <w:rsid w:val="008A0177"/>
    <w:rsid w:val="008B34FA"/>
    <w:rsid w:val="008D13ED"/>
    <w:rsid w:val="008D2A6A"/>
    <w:rsid w:val="008D58EC"/>
    <w:rsid w:val="008E4021"/>
    <w:rsid w:val="008E74F7"/>
    <w:rsid w:val="008F661F"/>
    <w:rsid w:val="008F7754"/>
    <w:rsid w:val="0090117D"/>
    <w:rsid w:val="0090176A"/>
    <w:rsid w:val="009023DC"/>
    <w:rsid w:val="009055DD"/>
    <w:rsid w:val="009114D8"/>
    <w:rsid w:val="009149A4"/>
    <w:rsid w:val="009212DD"/>
    <w:rsid w:val="00921AB9"/>
    <w:rsid w:val="009301B8"/>
    <w:rsid w:val="00931D78"/>
    <w:rsid w:val="00941F06"/>
    <w:rsid w:val="009431F3"/>
    <w:rsid w:val="00947092"/>
    <w:rsid w:val="00951A8E"/>
    <w:rsid w:val="00954870"/>
    <w:rsid w:val="009625B1"/>
    <w:rsid w:val="00964F5B"/>
    <w:rsid w:val="00983A1C"/>
    <w:rsid w:val="00985F44"/>
    <w:rsid w:val="00987081"/>
    <w:rsid w:val="00994B0A"/>
    <w:rsid w:val="00997611"/>
    <w:rsid w:val="009A0E7C"/>
    <w:rsid w:val="009A3CBD"/>
    <w:rsid w:val="009B2183"/>
    <w:rsid w:val="009B4EE3"/>
    <w:rsid w:val="009C041E"/>
    <w:rsid w:val="009C2062"/>
    <w:rsid w:val="009C7B9A"/>
    <w:rsid w:val="009D21B9"/>
    <w:rsid w:val="009E05D0"/>
    <w:rsid w:val="009E4241"/>
    <w:rsid w:val="009F194E"/>
    <w:rsid w:val="009F356C"/>
    <w:rsid w:val="009F51F2"/>
    <w:rsid w:val="00A07468"/>
    <w:rsid w:val="00A20DA8"/>
    <w:rsid w:val="00A218EC"/>
    <w:rsid w:val="00A310D7"/>
    <w:rsid w:val="00A3138F"/>
    <w:rsid w:val="00A319BE"/>
    <w:rsid w:val="00A31F9A"/>
    <w:rsid w:val="00A40760"/>
    <w:rsid w:val="00A44C8E"/>
    <w:rsid w:val="00A44EFB"/>
    <w:rsid w:val="00A456D4"/>
    <w:rsid w:val="00A45EAE"/>
    <w:rsid w:val="00A60320"/>
    <w:rsid w:val="00A659DB"/>
    <w:rsid w:val="00A72FC5"/>
    <w:rsid w:val="00A730E3"/>
    <w:rsid w:val="00A77CF6"/>
    <w:rsid w:val="00A84BA8"/>
    <w:rsid w:val="00A91283"/>
    <w:rsid w:val="00A92AC9"/>
    <w:rsid w:val="00AA132F"/>
    <w:rsid w:val="00AB3338"/>
    <w:rsid w:val="00AC5EF4"/>
    <w:rsid w:val="00AC63FC"/>
    <w:rsid w:val="00AC7CC1"/>
    <w:rsid w:val="00AD4F04"/>
    <w:rsid w:val="00AE11E8"/>
    <w:rsid w:val="00AF3602"/>
    <w:rsid w:val="00B00969"/>
    <w:rsid w:val="00B04340"/>
    <w:rsid w:val="00B056C0"/>
    <w:rsid w:val="00B07A3B"/>
    <w:rsid w:val="00B12B36"/>
    <w:rsid w:val="00B13941"/>
    <w:rsid w:val="00B2388D"/>
    <w:rsid w:val="00B340A8"/>
    <w:rsid w:val="00B40E12"/>
    <w:rsid w:val="00B435B8"/>
    <w:rsid w:val="00B4499C"/>
    <w:rsid w:val="00B5116D"/>
    <w:rsid w:val="00B6201D"/>
    <w:rsid w:val="00B653B7"/>
    <w:rsid w:val="00B66A14"/>
    <w:rsid w:val="00B713C0"/>
    <w:rsid w:val="00B7250F"/>
    <w:rsid w:val="00B807E5"/>
    <w:rsid w:val="00B84003"/>
    <w:rsid w:val="00B847A0"/>
    <w:rsid w:val="00B87BC5"/>
    <w:rsid w:val="00BA79D8"/>
    <w:rsid w:val="00BB185C"/>
    <w:rsid w:val="00BC6DA7"/>
    <w:rsid w:val="00BD4346"/>
    <w:rsid w:val="00BE051D"/>
    <w:rsid w:val="00BE756D"/>
    <w:rsid w:val="00BF16EA"/>
    <w:rsid w:val="00BF2674"/>
    <w:rsid w:val="00C00F3F"/>
    <w:rsid w:val="00C035C7"/>
    <w:rsid w:val="00C12062"/>
    <w:rsid w:val="00C13D04"/>
    <w:rsid w:val="00C2620F"/>
    <w:rsid w:val="00C33BE1"/>
    <w:rsid w:val="00C34F4C"/>
    <w:rsid w:val="00C46D5A"/>
    <w:rsid w:val="00C602B2"/>
    <w:rsid w:val="00C70C90"/>
    <w:rsid w:val="00C7374B"/>
    <w:rsid w:val="00C8109F"/>
    <w:rsid w:val="00C82679"/>
    <w:rsid w:val="00C836F3"/>
    <w:rsid w:val="00C9250E"/>
    <w:rsid w:val="00C97B11"/>
    <w:rsid w:val="00CA0DCD"/>
    <w:rsid w:val="00CA2BE1"/>
    <w:rsid w:val="00CB039A"/>
    <w:rsid w:val="00CB5DE5"/>
    <w:rsid w:val="00CC0C58"/>
    <w:rsid w:val="00CC2135"/>
    <w:rsid w:val="00CC29BF"/>
    <w:rsid w:val="00CD0B9B"/>
    <w:rsid w:val="00CD515D"/>
    <w:rsid w:val="00CD63B8"/>
    <w:rsid w:val="00CD7F92"/>
    <w:rsid w:val="00CE0F30"/>
    <w:rsid w:val="00CE10F2"/>
    <w:rsid w:val="00CE4904"/>
    <w:rsid w:val="00CF22F6"/>
    <w:rsid w:val="00CF6830"/>
    <w:rsid w:val="00CF771C"/>
    <w:rsid w:val="00D00EF4"/>
    <w:rsid w:val="00D103FE"/>
    <w:rsid w:val="00D10BFA"/>
    <w:rsid w:val="00D10F00"/>
    <w:rsid w:val="00D150D8"/>
    <w:rsid w:val="00D30007"/>
    <w:rsid w:val="00D300CE"/>
    <w:rsid w:val="00D37C1A"/>
    <w:rsid w:val="00D406D6"/>
    <w:rsid w:val="00D45893"/>
    <w:rsid w:val="00D45AF7"/>
    <w:rsid w:val="00D466AF"/>
    <w:rsid w:val="00D473BF"/>
    <w:rsid w:val="00D474B8"/>
    <w:rsid w:val="00D47642"/>
    <w:rsid w:val="00D64A0E"/>
    <w:rsid w:val="00D65D9C"/>
    <w:rsid w:val="00D712A3"/>
    <w:rsid w:val="00D778ED"/>
    <w:rsid w:val="00D95C4C"/>
    <w:rsid w:val="00D97714"/>
    <w:rsid w:val="00DA117F"/>
    <w:rsid w:val="00DA17FB"/>
    <w:rsid w:val="00DB5E43"/>
    <w:rsid w:val="00DB7EBA"/>
    <w:rsid w:val="00DC058D"/>
    <w:rsid w:val="00DC1E10"/>
    <w:rsid w:val="00DC2504"/>
    <w:rsid w:val="00DC311D"/>
    <w:rsid w:val="00DC7C84"/>
    <w:rsid w:val="00DC7D3A"/>
    <w:rsid w:val="00DD2CF9"/>
    <w:rsid w:val="00DE2554"/>
    <w:rsid w:val="00DE2882"/>
    <w:rsid w:val="00DE3CDA"/>
    <w:rsid w:val="00DE46DB"/>
    <w:rsid w:val="00DE66F3"/>
    <w:rsid w:val="00DF0865"/>
    <w:rsid w:val="00DF307B"/>
    <w:rsid w:val="00E043EE"/>
    <w:rsid w:val="00E24673"/>
    <w:rsid w:val="00E24898"/>
    <w:rsid w:val="00E32F6F"/>
    <w:rsid w:val="00E355EE"/>
    <w:rsid w:val="00E35FB3"/>
    <w:rsid w:val="00E44C46"/>
    <w:rsid w:val="00E57360"/>
    <w:rsid w:val="00E57DC6"/>
    <w:rsid w:val="00E618B5"/>
    <w:rsid w:val="00E662CA"/>
    <w:rsid w:val="00E8076C"/>
    <w:rsid w:val="00E8752A"/>
    <w:rsid w:val="00E87DA4"/>
    <w:rsid w:val="00EA15F6"/>
    <w:rsid w:val="00EA20E5"/>
    <w:rsid w:val="00EA2756"/>
    <w:rsid w:val="00EA4B94"/>
    <w:rsid w:val="00EA60D4"/>
    <w:rsid w:val="00EA62B6"/>
    <w:rsid w:val="00EC098C"/>
    <w:rsid w:val="00EC3C46"/>
    <w:rsid w:val="00EC69FF"/>
    <w:rsid w:val="00ED00F1"/>
    <w:rsid w:val="00ED23F4"/>
    <w:rsid w:val="00ED592D"/>
    <w:rsid w:val="00EE089B"/>
    <w:rsid w:val="00EE1E2F"/>
    <w:rsid w:val="00EE39ED"/>
    <w:rsid w:val="00EE4460"/>
    <w:rsid w:val="00EF0F0C"/>
    <w:rsid w:val="00EF4E2B"/>
    <w:rsid w:val="00F009B4"/>
    <w:rsid w:val="00F0293A"/>
    <w:rsid w:val="00F04E9E"/>
    <w:rsid w:val="00F06FF5"/>
    <w:rsid w:val="00F10CF8"/>
    <w:rsid w:val="00F10FAD"/>
    <w:rsid w:val="00F146E3"/>
    <w:rsid w:val="00F151E7"/>
    <w:rsid w:val="00F153F4"/>
    <w:rsid w:val="00F22F5E"/>
    <w:rsid w:val="00F27FC7"/>
    <w:rsid w:val="00F3061E"/>
    <w:rsid w:val="00F35094"/>
    <w:rsid w:val="00F35D5A"/>
    <w:rsid w:val="00F4086C"/>
    <w:rsid w:val="00F56A75"/>
    <w:rsid w:val="00F60B45"/>
    <w:rsid w:val="00F60C18"/>
    <w:rsid w:val="00F64FB6"/>
    <w:rsid w:val="00F76E5B"/>
    <w:rsid w:val="00F80FD0"/>
    <w:rsid w:val="00F91B03"/>
    <w:rsid w:val="00F937D6"/>
    <w:rsid w:val="00F95A5E"/>
    <w:rsid w:val="00F95E8D"/>
    <w:rsid w:val="00FA1A9D"/>
    <w:rsid w:val="00FA532D"/>
    <w:rsid w:val="00FA7A79"/>
    <w:rsid w:val="00FA7D51"/>
    <w:rsid w:val="00FB582D"/>
    <w:rsid w:val="00FB75AB"/>
    <w:rsid w:val="00FB76C2"/>
    <w:rsid w:val="00FC2248"/>
    <w:rsid w:val="00FC6463"/>
    <w:rsid w:val="00FD1497"/>
    <w:rsid w:val="00FE059A"/>
    <w:rsid w:val="00FE1234"/>
    <w:rsid w:val="00FF6C56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4678958"/>
  <w14:defaultImageDpi w14:val="330"/>
  <w15:docId w15:val="{19C0085F-39A8-9D44-B46E-255FBE37B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03FE"/>
    <w:rPr>
      <w:rFonts w:ascii="Calibri" w:hAnsi="Calibri"/>
      <w:sz w:val="24"/>
    </w:rPr>
  </w:style>
  <w:style w:type="paragraph" w:styleId="Heading1">
    <w:name w:val="heading 1"/>
    <w:basedOn w:val="Normal"/>
    <w:next w:val="Normal"/>
    <w:link w:val="Heading1Char"/>
    <w:qFormat/>
    <w:rsid w:val="00C82679"/>
    <w:pPr>
      <w:keepNext/>
      <w:pBdr>
        <w:bottom w:val="single" w:sz="4" w:space="1" w:color="auto"/>
      </w:pBdr>
      <w:spacing w:after="240"/>
      <w:jc w:val="center"/>
      <w:outlineLvl w:val="0"/>
    </w:pPr>
    <w:rPr>
      <w:rFonts w:eastAsia="Times New Roman"/>
      <w:sz w:val="52"/>
      <w:szCs w:val="24"/>
    </w:rPr>
  </w:style>
  <w:style w:type="paragraph" w:styleId="Heading2">
    <w:name w:val="heading 2"/>
    <w:basedOn w:val="Normal"/>
    <w:next w:val="Normal"/>
    <w:qFormat/>
    <w:rsid w:val="00C82679"/>
    <w:pPr>
      <w:outlineLvl w:val="1"/>
    </w:pPr>
    <w:rPr>
      <w:rFonts w:eastAsia="Times New Roman" w:cs="Calibri"/>
      <w:bCs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i/>
    </w:rPr>
  </w:style>
  <w:style w:type="paragraph" w:styleId="BodyTextIndent">
    <w:name w:val="Body Text Indent"/>
    <w:basedOn w:val="Normal"/>
    <w:link w:val="BodyTextIndentChar"/>
    <w:rsid w:val="00D103FE"/>
    <w:pPr>
      <w:ind w:left="360"/>
      <w:jc w:val="both"/>
    </w:pPr>
    <w:rPr>
      <w:rFonts w:asciiTheme="minorHAnsi" w:hAnsiTheme="minorHAnsi"/>
    </w:rPr>
  </w:style>
  <w:style w:type="paragraph" w:styleId="BodyTextIndent2">
    <w:name w:val="Body Text Indent 2"/>
    <w:basedOn w:val="Normal"/>
    <w:rsid w:val="00D103FE"/>
    <w:pPr>
      <w:ind w:left="720"/>
      <w:jc w:val="both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Pr>
      <w:sz w:val="32"/>
      <w:lang w:eastAsia="zh-TW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D58EC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semiHidden/>
    <w:rsid w:val="008D58EC"/>
    <w:rPr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7D1CA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D1CA5"/>
    <w:rPr>
      <w:sz w:val="24"/>
    </w:rPr>
  </w:style>
  <w:style w:type="character" w:styleId="Hyperlink">
    <w:name w:val="Hyperlink"/>
    <w:uiPriority w:val="99"/>
    <w:unhideWhenUsed/>
    <w:rsid w:val="002B38E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7B5B27"/>
    <w:rPr>
      <w:color w:val="800080"/>
      <w:u w:val="single"/>
    </w:rPr>
  </w:style>
  <w:style w:type="paragraph" w:styleId="BalloonText">
    <w:name w:val="Balloon Text"/>
    <w:basedOn w:val="Normal"/>
    <w:semiHidden/>
    <w:rsid w:val="00672CE8"/>
    <w:rPr>
      <w:rFonts w:ascii="Lucida Grande" w:hAnsi="Lucida Grande"/>
      <w:sz w:val="18"/>
      <w:szCs w:val="18"/>
    </w:rPr>
  </w:style>
  <w:style w:type="paragraph" w:customStyle="1" w:styleId="Default">
    <w:name w:val="Default"/>
    <w:rsid w:val="00D103FE"/>
    <w:pPr>
      <w:widowControl w:val="0"/>
      <w:autoSpaceDE w:val="0"/>
      <w:autoSpaceDN w:val="0"/>
      <w:adjustRightInd w:val="0"/>
    </w:pPr>
    <w:rPr>
      <w:rFonts w:ascii="Calibri" w:eastAsia="Times New Roman" w:hAnsi="Calibri" w:cs="GJKHG F+ Helvetica"/>
      <w:color w:val="000000"/>
      <w:sz w:val="24"/>
      <w:szCs w:val="24"/>
    </w:rPr>
  </w:style>
  <w:style w:type="character" w:customStyle="1" w:styleId="HeaderChar">
    <w:name w:val="Header Char"/>
    <w:basedOn w:val="DefaultParagraphFont"/>
    <w:rsid w:val="007D5B83"/>
  </w:style>
  <w:style w:type="character" w:styleId="BookTitle">
    <w:name w:val="Book Title"/>
    <w:basedOn w:val="DefaultParagraphFont"/>
    <w:qFormat/>
    <w:rsid w:val="00D103FE"/>
    <w:rPr>
      <w:rFonts w:ascii="Calibri" w:hAnsi="Calibri"/>
      <w:b/>
      <w:bCs/>
      <w:i/>
      <w:iCs/>
      <w:spacing w:val="5"/>
    </w:rPr>
  </w:style>
  <w:style w:type="character" w:styleId="Emphasis">
    <w:name w:val="Emphasis"/>
    <w:qFormat/>
    <w:rsid w:val="00FE6CC9"/>
    <w:rPr>
      <w:i/>
    </w:rPr>
  </w:style>
  <w:style w:type="paragraph" w:customStyle="1" w:styleId="TEXTOVERVIDEO">
    <w:name w:val="TEXT OVER VIDEO"/>
    <w:basedOn w:val="Normal"/>
    <w:rsid w:val="00D51A11"/>
    <w:pPr>
      <w:spacing w:before="40"/>
      <w:ind w:left="1368"/>
      <w:jc w:val="both"/>
      <w:outlineLvl w:val="0"/>
    </w:pPr>
    <w:rPr>
      <w:rFonts w:ascii="Arial" w:hAnsi="Arial" w:cs="Arial"/>
      <w:sz w:val="22"/>
      <w:szCs w:val="24"/>
    </w:rPr>
  </w:style>
  <w:style w:type="character" w:styleId="CommentReference">
    <w:name w:val="annotation reference"/>
    <w:uiPriority w:val="99"/>
    <w:semiHidden/>
    <w:unhideWhenUsed/>
    <w:rsid w:val="004060E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4060E5"/>
    <w:rPr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4060E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0E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060E5"/>
    <w:rPr>
      <w:b/>
      <w:bCs/>
      <w:sz w:val="24"/>
      <w:szCs w:val="24"/>
    </w:rPr>
  </w:style>
  <w:style w:type="character" w:styleId="PageNumber">
    <w:name w:val="page number"/>
    <w:basedOn w:val="DefaultParagraphFont"/>
    <w:rsid w:val="00985F44"/>
  </w:style>
  <w:style w:type="paragraph" w:styleId="ListParagraph">
    <w:name w:val="List Paragraph"/>
    <w:basedOn w:val="Normal"/>
    <w:qFormat/>
    <w:rsid w:val="00985F44"/>
    <w:pPr>
      <w:ind w:left="720"/>
      <w:contextualSpacing/>
    </w:pPr>
  </w:style>
  <w:style w:type="paragraph" w:styleId="Revision">
    <w:name w:val="Revision"/>
    <w:hidden/>
    <w:semiHidden/>
    <w:rsid w:val="002D52A1"/>
    <w:rPr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C3C85"/>
    <w:rPr>
      <w:color w:val="605E5C"/>
      <w:shd w:val="clear" w:color="auto" w:fill="E1DFDD"/>
    </w:rPr>
  </w:style>
  <w:style w:type="numbering" w:styleId="111111">
    <w:name w:val="Outline List 2"/>
    <w:basedOn w:val="NoList"/>
    <w:semiHidden/>
    <w:unhideWhenUsed/>
    <w:rsid w:val="00CE4904"/>
    <w:pPr>
      <w:numPr>
        <w:numId w:val="1"/>
      </w:numPr>
    </w:pPr>
  </w:style>
  <w:style w:type="character" w:customStyle="1" w:styleId="ArticleTitle">
    <w:name w:val="ArticleTitle"/>
    <w:basedOn w:val="DefaultParagraphFont"/>
    <w:uiPriority w:val="1"/>
    <w:qFormat/>
    <w:rsid w:val="004E0C5A"/>
    <w:rPr>
      <w:rFonts w:asciiTheme="minorHAnsi" w:hAnsiTheme="minorHAnsi"/>
      <w:b/>
      <w:sz w:val="32"/>
    </w:rPr>
  </w:style>
  <w:style w:type="character" w:styleId="PlaceholderText">
    <w:name w:val="Placeholder Text"/>
    <w:basedOn w:val="DefaultParagraphFont"/>
    <w:semiHidden/>
    <w:rsid w:val="004E0C5A"/>
    <w:rPr>
      <w:color w:val="808080"/>
    </w:rPr>
  </w:style>
  <w:style w:type="character" w:customStyle="1" w:styleId="QuestionAnswer">
    <w:name w:val="QuestionAnswer"/>
    <w:basedOn w:val="DefaultParagraphFont"/>
    <w:uiPriority w:val="1"/>
    <w:qFormat/>
    <w:rsid w:val="005C6D1E"/>
    <w:rPr>
      <w:rFonts w:ascii="Calibri" w:hAnsi="Calibri"/>
      <w:b/>
      <w:sz w:val="24"/>
    </w:rPr>
  </w:style>
  <w:style w:type="character" w:customStyle="1" w:styleId="BoldAnswer">
    <w:name w:val="BoldAnswer"/>
    <w:basedOn w:val="DefaultParagraphFont"/>
    <w:uiPriority w:val="1"/>
    <w:qFormat/>
    <w:rsid w:val="00143557"/>
    <w:rPr>
      <w:rFonts w:ascii="Calibri" w:hAnsi="Calibri"/>
      <w:b/>
      <w:sz w:val="24"/>
    </w:rPr>
  </w:style>
  <w:style w:type="character" w:customStyle="1" w:styleId="Vid">
    <w:name w:val="Vid"/>
    <w:basedOn w:val="DefaultParagraphFont"/>
    <w:uiPriority w:val="1"/>
    <w:qFormat/>
    <w:rsid w:val="00A319BE"/>
    <w:rPr>
      <w:rFonts w:asciiTheme="minorHAnsi" w:hAnsiTheme="minorHAnsi" w:cstheme="minorHAnsi"/>
      <w:i/>
      <w:iCs/>
      <w:color w:val="0070C0"/>
    </w:rPr>
  </w:style>
  <w:style w:type="character" w:customStyle="1" w:styleId="Heading1Char">
    <w:name w:val="Heading 1 Char"/>
    <w:basedOn w:val="DefaultParagraphFont"/>
    <w:link w:val="Heading1"/>
    <w:rsid w:val="00473E1C"/>
    <w:rPr>
      <w:rFonts w:ascii="Calibri" w:eastAsia="Times New Roman" w:hAnsi="Calibri"/>
      <w:sz w:val="52"/>
      <w:szCs w:val="24"/>
    </w:rPr>
  </w:style>
  <w:style w:type="character" w:customStyle="1" w:styleId="AuthorName">
    <w:name w:val="AuthorName"/>
    <w:basedOn w:val="DefaultParagraphFont"/>
    <w:uiPriority w:val="1"/>
    <w:qFormat/>
    <w:rsid w:val="0052184A"/>
    <w:rPr>
      <w:rFonts w:ascii="Calibri" w:eastAsia="Times New Roman" w:hAnsi="Calibri" w:cs="Calibri"/>
      <w:b/>
      <w:szCs w:val="24"/>
      <w:u w:val="single"/>
    </w:rPr>
  </w:style>
  <w:style w:type="character" w:customStyle="1" w:styleId="BodyTextChar">
    <w:name w:val="Body Text Char"/>
    <w:basedOn w:val="DefaultParagraphFont"/>
    <w:link w:val="BodyText"/>
    <w:rsid w:val="00D103FE"/>
    <w:rPr>
      <w:rFonts w:ascii="Calibri" w:hAnsi="Calibri"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D103FE"/>
    <w:rPr>
      <w:rFonts w:asciiTheme="minorHAnsi" w:hAnsiTheme="min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9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3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9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9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8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0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5095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</w:div>
      </w:divsChild>
    </w:div>
    <w:div w:id="6495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jove.com/account/file-uploader?src=19076883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JournalScript">
  <a:themeElements>
    <a:clrScheme name="JournalScript">
      <a:dk1>
        <a:sysClr val="windowText" lastClr="000000"/>
      </a:dk1>
      <a:lt1>
        <a:srgbClr val="FFFF99"/>
      </a:lt1>
      <a:dk2>
        <a:srgbClr val="1F497D"/>
      </a:dk2>
      <a:lt2>
        <a:srgbClr val="CCFF99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0000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11</Pages>
  <Words>2192</Words>
  <Characters>12501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                                                                                                                Title of </vt:lpstr>
    </vt:vector>
  </TitlesOfParts>
  <Company>UC Irvine</Company>
  <LinksUpToDate>false</LinksUpToDate>
  <CharactersWithSpaces>14664</CharactersWithSpaces>
  <SharedDoc>false</SharedDoc>
  <HLinks>
    <vt:vector size="6" baseType="variant">
      <vt:variant>
        <vt:i4>3342390</vt:i4>
      </vt:variant>
      <vt:variant>
        <vt:i4>0</vt:i4>
      </vt:variant>
      <vt:variant>
        <vt:i4>0</vt:i4>
      </vt:variant>
      <vt:variant>
        <vt:i4>5</vt:i4>
      </vt:variant>
      <vt:variant>
        <vt:lpwstr>http://www.jove.com/video/1597/results-example-mably?status=a3603k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                                                                                                                Title of </dc:title>
  <dc:subject/>
  <dc:creator>Microsoft Office User</dc:creator>
  <cp:keywords/>
  <dc:description/>
  <cp:lastModifiedBy>Katrine Whiteson</cp:lastModifiedBy>
  <cp:revision>11</cp:revision>
  <cp:lastPrinted>2022-02-19T17:26:00Z</cp:lastPrinted>
  <dcterms:created xsi:type="dcterms:W3CDTF">2022-02-19T23:13:00Z</dcterms:created>
  <dcterms:modified xsi:type="dcterms:W3CDTF">2022-02-19T23:42:00Z</dcterms:modified>
</cp:coreProperties>
</file>