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28C16" w14:textId="66D556B2" w:rsidR="006305D7" w:rsidRPr="001B1519" w:rsidRDefault="006305D7" w:rsidP="00B542E1">
      <w:pPr>
        <w:pStyle w:val="Heading1"/>
      </w:pPr>
      <w:r w:rsidRPr="001B1519">
        <w:t xml:space="preserve">TITLE </w:t>
      </w:r>
    </w:p>
    <w:p w14:paraId="2E300B21" w14:textId="577CDB16" w:rsidR="007A4DD6" w:rsidRDefault="00034064" w:rsidP="001B1519">
      <w:r>
        <w:t>Supplementary Material of “R</w:t>
      </w:r>
      <w:r w:rsidR="005C0F79">
        <w:t>eal-</w:t>
      </w:r>
      <w:r w:rsidR="00FD516C">
        <w:t>T</w:t>
      </w:r>
      <w:r w:rsidR="005C0F79">
        <w:t xml:space="preserve">ime </w:t>
      </w:r>
      <w:r w:rsidR="00FD516C">
        <w:t>P</w:t>
      </w:r>
      <w:r w:rsidR="005C0F79">
        <w:t>roxy-</w:t>
      </w:r>
      <w:r w:rsidR="00FD516C">
        <w:t>C</w:t>
      </w:r>
      <w:r w:rsidR="005C0F79">
        <w:t xml:space="preserve">ontrol of </w:t>
      </w:r>
      <w:r w:rsidR="00FD516C">
        <w:t>R</w:t>
      </w:r>
      <w:r w:rsidR="005C0F79">
        <w:t>e-</w:t>
      </w:r>
      <w:r w:rsidR="00FD516C">
        <w:t>P</w:t>
      </w:r>
      <w:r w:rsidR="005C0F79">
        <w:t xml:space="preserve">arameterized </w:t>
      </w:r>
      <w:r w:rsidR="00FD516C">
        <w:t>P</w:t>
      </w:r>
      <w:r w:rsidR="005C0F79">
        <w:t xml:space="preserve">eripheral </w:t>
      </w:r>
      <w:r w:rsidR="00FD516C">
        <w:t>S</w:t>
      </w:r>
      <w:r w:rsidR="005C0F79">
        <w:t xml:space="preserve">ignals </w:t>
      </w:r>
      <w:r w:rsidR="00FD516C">
        <w:t>U</w:t>
      </w:r>
      <w:r w:rsidR="005C0F79">
        <w:t xml:space="preserve">sing </w:t>
      </w:r>
      <w:r w:rsidR="00F1579C">
        <w:t xml:space="preserve">a </w:t>
      </w:r>
      <w:r w:rsidR="00FD516C">
        <w:t>C</w:t>
      </w:r>
      <w:r w:rsidR="005C0F79">
        <w:t>lose-</w:t>
      </w:r>
      <w:r w:rsidR="00FD516C">
        <w:t>L</w:t>
      </w:r>
      <w:r w:rsidR="005C0F79">
        <w:t xml:space="preserve">oop </w:t>
      </w:r>
      <w:r w:rsidR="00FD516C">
        <w:t>I</w:t>
      </w:r>
      <w:r w:rsidR="005C0F79">
        <w:t>nterface</w:t>
      </w:r>
      <w:r>
        <w:t>”</w:t>
      </w:r>
    </w:p>
    <w:p w14:paraId="73324532" w14:textId="77777777" w:rsidR="005C0F79" w:rsidRDefault="005C0F79" w:rsidP="001B1519">
      <w:pPr>
        <w:rPr>
          <w:rFonts w:asciiTheme="minorHAnsi" w:hAnsiTheme="minorHAnsi" w:cstheme="minorHAnsi"/>
          <w:b/>
          <w:bCs/>
        </w:rPr>
      </w:pPr>
    </w:p>
    <w:p w14:paraId="71BA5CBD" w14:textId="0756C51B" w:rsidR="00EA30A8" w:rsidRPr="00EA30A8" w:rsidRDefault="006305D7" w:rsidP="00B542E1">
      <w:pPr>
        <w:pStyle w:val="Heading1"/>
        <w:rPr>
          <w:color w:val="808080"/>
        </w:rPr>
      </w:pPr>
      <w:r w:rsidRPr="001B1519">
        <w:t>AUTHORS</w:t>
      </w:r>
      <w:r w:rsidR="000B662E" w:rsidRPr="001B1519">
        <w:t xml:space="preserve"> </w:t>
      </w:r>
      <w:r w:rsidR="00086FF5">
        <w:t>AND</w:t>
      </w:r>
      <w:r w:rsidR="00086FF5" w:rsidRPr="001B1519">
        <w:t xml:space="preserve"> </w:t>
      </w:r>
      <w:r w:rsidR="000B662E" w:rsidRPr="001B1519">
        <w:t>AFFILIATIONS</w:t>
      </w:r>
      <w:r w:rsidRPr="001B1519">
        <w:t xml:space="preserve"> </w:t>
      </w:r>
    </w:p>
    <w:p w14:paraId="32B171D0" w14:textId="17D516C0" w:rsidR="007A4DD6" w:rsidRPr="007029C1" w:rsidRDefault="007029C1" w:rsidP="00EA30A8">
      <w:pPr>
        <w:rPr>
          <w:vertAlign w:val="superscript"/>
        </w:rPr>
      </w:pPr>
      <w:r>
        <w:t>Vilelmini Kalampratsidou</w:t>
      </w:r>
      <w:r>
        <w:rPr>
          <w:vertAlign w:val="superscript"/>
        </w:rPr>
        <w:t xml:space="preserve">1, </w:t>
      </w:r>
      <w:proofErr w:type="gramStart"/>
      <w:r>
        <w:rPr>
          <w:vertAlign w:val="superscript"/>
        </w:rPr>
        <w:t>2</w:t>
      </w:r>
      <w:r w:rsidR="00034064">
        <w:rPr>
          <w:vertAlign w:val="superscript"/>
        </w:rPr>
        <w:t>,</w:t>
      </w:r>
      <w:r w:rsidR="00034064">
        <w:t>,</w:t>
      </w:r>
      <w:proofErr w:type="gramEnd"/>
      <w:r w:rsidR="00034064">
        <w:t xml:space="preserve"> </w:t>
      </w:r>
      <w:r w:rsidR="00767365">
        <w:t>Steven Kemper</w:t>
      </w:r>
      <w:r w:rsidR="00F75858">
        <w:rPr>
          <w:vertAlign w:val="superscript"/>
        </w:rPr>
        <w:t>3</w:t>
      </w:r>
    </w:p>
    <w:p w14:paraId="59BE3962" w14:textId="4B3FBEA8" w:rsidR="007029C1" w:rsidRDefault="007029C1" w:rsidP="00EA30A8"/>
    <w:p w14:paraId="02FB66A9" w14:textId="736BB477" w:rsidR="007029C1" w:rsidRDefault="007029C1" w:rsidP="00F75858">
      <w:r>
        <w:rPr>
          <w:vertAlign w:val="superscript"/>
        </w:rPr>
        <w:t>1</w:t>
      </w:r>
      <w:r>
        <w:t>Center for Cognitive Science, Rutgers University, New Brunswick, NJ, USA</w:t>
      </w:r>
    </w:p>
    <w:p w14:paraId="1AD7A888" w14:textId="39E96537" w:rsidR="007029C1" w:rsidRDefault="00F75858" w:rsidP="00EA30A8">
      <w:r>
        <w:rPr>
          <w:vertAlign w:val="superscript"/>
        </w:rPr>
        <w:t>2</w:t>
      </w:r>
      <w:r w:rsidR="007029C1">
        <w:t>Department of Computer Science, Rutgers University, New Brunswick, NJ, USA</w:t>
      </w:r>
    </w:p>
    <w:p w14:paraId="68D12D7A" w14:textId="36B3615A" w:rsidR="00767365" w:rsidRPr="00767365" w:rsidRDefault="00F75858" w:rsidP="00EA30A8">
      <w:r>
        <w:rPr>
          <w:vertAlign w:val="superscript"/>
        </w:rPr>
        <w:t>3</w:t>
      </w:r>
      <w:r w:rsidR="00767365">
        <w:t>Music Department, Mason Gross School of the Arts, Rutgers University, New Brunswick, NJ, USA</w:t>
      </w:r>
    </w:p>
    <w:p w14:paraId="6FF2E6E4" w14:textId="4913E975" w:rsidR="00FD516C" w:rsidRPr="00FD516C" w:rsidRDefault="00FD516C" w:rsidP="00FD516C">
      <w:pPr>
        <w:rPr>
          <w:ins w:id="0" w:author="Vilmi Kalampratsidou" w:date="2020-01-13T15:10:00Z"/>
          <w:rStyle w:val="IntenseEmphasis"/>
          <w:b w:val="0"/>
          <w:bCs w:val="0"/>
          <w:i w:val="0"/>
          <w:iCs w:val="0"/>
          <w:color w:val="000000" w:themeColor="text1"/>
        </w:rPr>
      </w:pPr>
    </w:p>
    <w:p w14:paraId="50C71B24" w14:textId="1C9D1D22" w:rsidR="00FD516C" w:rsidRDefault="00FD516C" w:rsidP="00FD516C">
      <w:pPr>
        <w:rPr>
          <w:rStyle w:val="IntenseEmphasis"/>
          <w:b w:val="0"/>
          <w:bCs w:val="0"/>
          <w:i w:val="0"/>
          <w:iCs w:val="0"/>
          <w:color w:val="000000" w:themeColor="text1"/>
        </w:rPr>
      </w:pPr>
      <w:r>
        <w:rPr>
          <w:rStyle w:val="IntenseEmphasis"/>
          <w:b w:val="0"/>
          <w:bCs w:val="0"/>
          <w:i w:val="0"/>
          <w:iCs w:val="0"/>
          <w:color w:val="000000" w:themeColor="text1"/>
        </w:rPr>
        <w:t>Email Addresses of Authors:</w:t>
      </w:r>
    </w:p>
    <w:p w14:paraId="527366CF" w14:textId="127B1A37" w:rsidR="00FD516C" w:rsidRDefault="00FD516C" w:rsidP="00FD516C">
      <w:pPr>
        <w:rPr>
          <w:rStyle w:val="IntenseEmphasis"/>
          <w:b w:val="0"/>
          <w:bCs w:val="0"/>
          <w:i w:val="0"/>
          <w:iCs w:val="0"/>
          <w:color w:val="000000" w:themeColor="text1"/>
        </w:rPr>
      </w:pPr>
      <w:r>
        <w:rPr>
          <w:rStyle w:val="IntenseEmphasis"/>
          <w:b w:val="0"/>
          <w:bCs w:val="0"/>
          <w:i w:val="0"/>
          <w:iCs w:val="0"/>
          <w:color w:val="000000" w:themeColor="text1"/>
        </w:rPr>
        <w:t xml:space="preserve">Vilelmini Kalampratsidou, </w:t>
      </w:r>
      <w:hyperlink r:id="rId8" w:history="1">
        <w:r w:rsidRPr="0095473A">
          <w:rPr>
            <w:rStyle w:val="Hyperlink"/>
          </w:rPr>
          <w:t>vilelmini.kalabratsidou@gmail.com</w:t>
        </w:r>
      </w:hyperlink>
    </w:p>
    <w:p w14:paraId="0671006F" w14:textId="610B94D8" w:rsidR="004169FD" w:rsidRPr="00FD516C" w:rsidRDefault="00FD516C" w:rsidP="001B1519">
      <w:pPr>
        <w:rPr>
          <w:color w:val="000000" w:themeColor="text1"/>
        </w:rPr>
      </w:pPr>
      <w:r>
        <w:rPr>
          <w:rStyle w:val="IntenseEmphasis"/>
          <w:b w:val="0"/>
          <w:bCs w:val="0"/>
          <w:i w:val="0"/>
          <w:iCs w:val="0"/>
          <w:color w:val="000000" w:themeColor="text1"/>
        </w:rPr>
        <w:t xml:space="preserve">Steven Kemper, </w:t>
      </w:r>
      <w:hyperlink r:id="rId9" w:history="1">
        <w:r w:rsidRPr="0095473A">
          <w:rPr>
            <w:rStyle w:val="Hyperlink"/>
          </w:rPr>
          <w:t>skemper@mgsa.rutgers.edu</w:t>
        </w:r>
      </w:hyperlink>
    </w:p>
    <w:p w14:paraId="63E90B15" w14:textId="1036FFA7" w:rsidR="001E0F1B" w:rsidRDefault="00474DA3" w:rsidP="00034064">
      <w:pPr>
        <w:pStyle w:val="Heading1"/>
      </w:pPr>
      <w:bookmarkStart w:id="1" w:name="_Hlk47644712"/>
      <w:r>
        <w:t>VARIATIONS OF THE PRESENTED CLOSE-LOOP INTERFACE</w:t>
      </w:r>
    </w:p>
    <w:bookmarkEnd w:id="1"/>
    <w:p w14:paraId="0F5588A1" w14:textId="5E15A9BB" w:rsidR="001E0F1B" w:rsidRPr="004A39E6" w:rsidRDefault="001E0F1B" w:rsidP="00034064">
      <w:r>
        <w:t>The design of the</w:t>
      </w:r>
      <w:r w:rsidR="003824ED">
        <w:t xml:space="preserve"> generic</w:t>
      </w:r>
      <w:r>
        <w:t xml:space="preserve"> interface presented </w:t>
      </w:r>
      <w:r w:rsidR="00EF4B12" w:rsidRPr="00C93AAF">
        <w:t xml:space="preserve">in the </w:t>
      </w:r>
      <w:r w:rsidR="00411B09" w:rsidRPr="00C93AAF">
        <w:t>main text</w:t>
      </w:r>
      <w:r w:rsidR="00EF4B12" w:rsidRPr="00C93AAF">
        <w:t xml:space="preserve"> </w:t>
      </w:r>
      <w:r w:rsidRPr="00C93AAF">
        <w:t>is</w:t>
      </w:r>
      <w:r>
        <w:t xml:space="preserve"> </w:t>
      </w:r>
      <w:r w:rsidR="003824ED">
        <w:t>based</w:t>
      </w:r>
      <w:r w:rsidR="00DA6E90">
        <w:t xml:space="preserve"> on the equipment </w:t>
      </w:r>
      <w:r w:rsidR="006E5701">
        <w:t>provided</w:t>
      </w:r>
      <w:r w:rsidR="00DA6E90">
        <w:t>. However,</w:t>
      </w:r>
      <w:r>
        <w:t xml:space="preserve"> several instruments can be used to register the biophysical signals</w:t>
      </w:r>
      <w:r w:rsidR="00EA3152">
        <w:t xml:space="preserve"> and replace the </w:t>
      </w:r>
      <w:r w:rsidR="00A238FE">
        <w:t>sample</w:t>
      </w:r>
      <w:r w:rsidR="00EA3152">
        <w:t xml:space="preserve"> equipment</w:t>
      </w:r>
      <w:r w:rsidR="00A238FE">
        <w:t xml:space="preserve"> described above</w:t>
      </w:r>
      <w:r>
        <w:t>. We acquire brain (</w:t>
      </w:r>
      <w:r w:rsidR="009A25C1">
        <w:t xml:space="preserve">Central Nervous System, </w:t>
      </w:r>
      <w:r>
        <w:t>CNS) signals, bodily kinematics (</w:t>
      </w:r>
      <w:r w:rsidR="009A25C1">
        <w:t xml:space="preserve">Peripheral Nervous System, </w:t>
      </w:r>
      <w:r>
        <w:t>PNS) signals and heart (</w:t>
      </w:r>
      <w:r w:rsidR="009A25C1">
        <w:t xml:space="preserve">Autonomic Nervous System, </w:t>
      </w:r>
      <w:r>
        <w:t>ANS) signals.</w:t>
      </w:r>
    </w:p>
    <w:p w14:paraId="5F673CB6" w14:textId="26D74C28" w:rsidR="001E0F1B" w:rsidRDefault="001E0F1B" w:rsidP="00034064">
      <w:pPr>
        <w:rPr>
          <w:color w:val="auto"/>
        </w:rPr>
      </w:pPr>
    </w:p>
    <w:p w14:paraId="7BFB804C" w14:textId="29C5ABA6" w:rsidR="001E0F1B" w:rsidRPr="00591F15" w:rsidRDefault="0029761D" w:rsidP="00034064">
      <w:r>
        <w:t>Furthermore</w:t>
      </w:r>
      <w:r w:rsidR="006F5DEE">
        <w:t xml:space="preserve">, </w:t>
      </w:r>
      <w:r w:rsidR="001E0F1B">
        <w:t>LSL</w:t>
      </w:r>
      <w:r w:rsidR="009A25C1">
        <w:t xml:space="preserve"> (LabStreamingLayer,</w:t>
      </w:r>
      <w:r w:rsidR="009A25C1" w:rsidRPr="009A25C1">
        <w:t xml:space="preserve"> </w:t>
      </w:r>
      <w:hyperlink r:id="rId10" w:history="1">
        <w:r w:rsidR="009A25C1" w:rsidRPr="009742F8">
          <w:rPr>
            <w:rStyle w:val="Hyperlink"/>
          </w:rPr>
          <w:t>https://github.com/sccn/labstreaminglayer</w:t>
        </w:r>
      </w:hyperlink>
      <w:r w:rsidR="009A25C1" w:rsidRPr="009742F8">
        <w:t>)</w:t>
      </w:r>
      <w:r w:rsidR="001E0F1B">
        <w:t xml:space="preserve"> is a</w:t>
      </w:r>
      <w:r w:rsidR="008E5A1D">
        <w:t>n open access</w:t>
      </w:r>
      <w:r w:rsidR="001E0F1B">
        <w:t xml:space="preserve"> platform that allows the synchronized collection of data that is streaming from various </w:t>
      </w:r>
      <w:r w:rsidR="00D94E09">
        <w:t>equipment</w:t>
      </w:r>
      <w:r w:rsidR="001E0F1B">
        <w:t xml:space="preserve"> in near real-time. Although in our design the use of LSL is considered vital for </w:t>
      </w:r>
      <w:r w:rsidR="00A32E7F">
        <w:t xml:space="preserve">the </w:t>
      </w:r>
      <w:r w:rsidR="001E0F1B" w:rsidRPr="009A10D3">
        <w:t>synchronous recording of data</w:t>
      </w:r>
      <w:r w:rsidR="001E0F1B">
        <w:t xml:space="preserve">, other designs </w:t>
      </w:r>
      <w:r w:rsidR="00F02AE8">
        <w:t>may satisfy</w:t>
      </w:r>
      <w:r w:rsidR="001E0F1B">
        <w:t xml:space="preserve"> the same principle. Instances of such designs could be the direct streaming of the data to a python interface, </w:t>
      </w:r>
      <w:r w:rsidR="001E0F1B" w:rsidRPr="00591F15">
        <w:t>whereby the synchronization could take place hand in hand with the</w:t>
      </w:r>
      <w:r w:rsidR="006E5701">
        <w:t xml:space="preserve"> data</w:t>
      </w:r>
      <w:r w:rsidR="001E0F1B" w:rsidRPr="00591F15">
        <w:t xml:space="preserve"> analysis (</w:t>
      </w:r>
      <w:r w:rsidR="00D94E09">
        <w:t xml:space="preserve">in such case, </w:t>
      </w:r>
      <w:r w:rsidR="00474DA3">
        <w:t xml:space="preserve">we would have </w:t>
      </w:r>
      <w:r w:rsidR="001E0F1B" w:rsidRPr="00591F15">
        <w:t>step</w:t>
      </w:r>
      <w:r w:rsidR="00705DE7">
        <w:t>s</w:t>
      </w:r>
      <w:r w:rsidR="001E0F1B" w:rsidRPr="00591F15">
        <w:t xml:space="preserve"> </w:t>
      </w:r>
      <w:r w:rsidR="00FA6925">
        <w:t>1, 3,</w:t>
      </w:r>
      <w:r w:rsidR="001E0F1B" w:rsidRPr="00591F15">
        <w:t xml:space="preserve"> and </w:t>
      </w:r>
      <w:r w:rsidR="00FA6925">
        <w:t>4</w:t>
      </w:r>
      <w:r w:rsidR="006E5701">
        <w:t xml:space="preserve"> of</w:t>
      </w:r>
      <w:r w:rsidR="001E0F1B" w:rsidRPr="00591F15">
        <w:t xml:space="preserve"> </w:t>
      </w:r>
      <w:r w:rsidR="001E0F1B" w:rsidRPr="00034064">
        <w:rPr>
          <w:b/>
        </w:rPr>
        <w:t>Figure</w:t>
      </w:r>
      <w:r w:rsidR="001E0F1B" w:rsidRPr="00591F15">
        <w:rPr>
          <w:b/>
        </w:rPr>
        <w:t xml:space="preserve"> 3</w:t>
      </w:r>
      <w:r w:rsidR="006E5701">
        <w:rPr>
          <w:b/>
        </w:rPr>
        <w:t xml:space="preserve"> </w:t>
      </w:r>
      <w:r w:rsidR="006E5701">
        <w:rPr>
          <w:bCs/>
        </w:rPr>
        <w:t>of the main text</w:t>
      </w:r>
      <w:r w:rsidR="004C5A24">
        <w:rPr>
          <w:b/>
        </w:rPr>
        <w:t xml:space="preserve">, </w:t>
      </w:r>
      <w:r w:rsidR="00FA6925" w:rsidRPr="00705DE7">
        <w:rPr>
          <w:bCs/>
        </w:rPr>
        <w:t>step</w:t>
      </w:r>
      <w:r w:rsidR="00FA6925">
        <w:rPr>
          <w:bCs/>
        </w:rPr>
        <w:t xml:space="preserve"> 2</w:t>
      </w:r>
      <w:r w:rsidR="006E5701">
        <w:rPr>
          <w:bCs/>
        </w:rPr>
        <w:t xml:space="preserve"> </w:t>
      </w:r>
      <w:r w:rsidR="00474DA3">
        <w:rPr>
          <w:bCs/>
        </w:rPr>
        <w:t>would</w:t>
      </w:r>
      <w:r w:rsidR="00FA6925">
        <w:rPr>
          <w:bCs/>
        </w:rPr>
        <w:t xml:space="preserve"> not </w:t>
      </w:r>
      <w:r w:rsidR="00474DA3">
        <w:rPr>
          <w:bCs/>
        </w:rPr>
        <w:t xml:space="preserve">be </w:t>
      </w:r>
      <w:r w:rsidR="00FA6925">
        <w:rPr>
          <w:bCs/>
        </w:rPr>
        <w:t>needed</w:t>
      </w:r>
      <w:r w:rsidR="001E0F1B" w:rsidRPr="00591F15">
        <w:t>).</w:t>
      </w:r>
    </w:p>
    <w:p w14:paraId="7A75CD08" w14:textId="77777777" w:rsidR="001E0F1B" w:rsidRPr="00591F15" w:rsidRDefault="001E0F1B" w:rsidP="00034064"/>
    <w:p w14:paraId="683177BD" w14:textId="0B86413B" w:rsidR="00C367FC" w:rsidRDefault="005F6CF2" w:rsidP="00034064">
      <w:r>
        <w:t>Other possible variations are that</w:t>
      </w:r>
      <w:r w:rsidR="00C367FC">
        <w:t xml:space="preserve"> someone could create </w:t>
      </w:r>
      <w:r>
        <w:t>different</w:t>
      </w:r>
      <w:r w:rsidR="00C367FC">
        <w:t xml:space="preserve"> experimental concepts and procedures, applied </w:t>
      </w:r>
      <w:r w:rsidR="008E5A1D">
        <w:t>to</w:t>
      </w:r>
      <w:r w:rsidR="00C367FC">
        <w:t xml:space="preserve"> different populations,</w:t>
      </w:r>
      <w:r>
        <w:t xml:space="preserve"> or</w:t>
      </w:r>
      <w:r w:rsidR="005C77F7">
        <w:t xml:space="preserve"> use different devices and methods to create sensory augmentation</w:t>
      </w:r>
      <w:r w:rsidR="008E5A1D">
        <w:t>/substitution</w:t>
      </w:r>
      <w:r w:rsidR="005C77F7">
        <w:t>.</w:t>
      </w:r>
      <w:r w:rsidR="00D94E09">
        <w:t xml:space="preserve"> </w:t>
      </w:r>
    </w:p>
    <w:p w14:paraId="70F3B83F" w14:textId="77777777" w:rsidR="00705DE7" w:rsidRDefault="00705DE7" w:rsidP="00034064"/>
    <w:p w14:paraId="59725D56" w14:textId="0C21E83E" w:rsidR="00627A6A" w:rsidRDefault="008805A8" w:rsidP="00034064">
      <w:pPr>
        <w:pStyle w:val="Heading2"/>
      </w:pPr>
      <w:r>
        <w:t>Sensory Feedback Augmentation</w:t>
      </w:r>
    </w:p>
    <w:p w14:paraId="2F32E7C8" w14:textId="6A75FCA2" w:rsidR="008F0049" w:rsidRDefault="00474DA3" w:rsidP="008805A8">
      <w:r>
        <w:t>Numerous variation</w:t>
      </w:r>
      <w:r w:rsidR="008F0049">
        <w:t>s</w:t>
      </w:r>
      <w:r>
        <w:t xml:space="preserve"> could </w:t>
      </w:r>
      <w:r w:rsidR="008F0049">
        <w:t xml:space="preserve">be </w:t>
      </w:r>
      <w:r>
        <w:t>appl</w:t>
      </w:r>
      <w:r w:rsidR="008F0049">
        <w:t xml:space="preserve">ied </w:t>
      </w:r>
      <w:r>
        <w:t xml:space="preserve">on the </w:t>
      </w:r>
      <w:r w:rsidR="00AC168B">
        <w:t>way</w:t>
      </w:r>
      <w:r w:rsidR="008F0049">
        <w:t xml:space="preserve"> that</w:t>
      </w:r>
      <w:r w:rsidR="00AC168B">
        <w:t xml:space="preserve"> sensory</w:t>
      </w:r>
      <w:r w:rsidR="008F0049">
        <w:t>-</w:t>
      </w:r>
      <w:r w:rsidR="00AC168B">
        <w:t xml:space="preserve">feedback augmentation is </w:t>
      </w:r>
      <w:r w:rsidR="008F0049">
        <w:t>created</w:t>
      </w:r>
      <w:r w:rsidR="00AC168B">
        <w:t xml:space="preserve">. </w:t>
      </w:r>
      <w:r w:rsidR="008F0049">
        <w:t>In the interface example 1 (see section “EXAMPLE 1, Supplementary File)</w:t>
      </w:r>
      <w:r w:rsidR="008F0049" w:rsidRPr="008805A8">
        <w:t>,</w:t>
      </w:r>
      <w:r w:rsidR="008F0049">
        <w:t xml:space="preserve"> </w:t>
      </w:r>
      <w:r w:rsidR="008F0049" w:rsidRPr="008805A8">
        <w:t xml:space="preserve">we </w:t>
      </w:r>
      <w:r w:rsidR="008F0049" w:rsidRPr="00474DA3">
        <w:t xml:space="preserve">take the </w:t>
      </w:r>
      <w:r w:rsidR="008F0049">
        <w:t>inter-peak-interval (IPI) times of the heartbeats</w:t>
      </w:r>
      <w:r w:rsidR="008F0049" w:rsidRPr="00474DA3">
        <w:t xml:space="preserve"> and </w:t>
      </w:r>
      <w:r w:rsidR="008F0049">
        <w:t>use their length to define the speed of the played song</w:t>
      </w:r>
      <w:r w:rsidR="008F0049" w:rsidRPr="008805A8">
        <w:t>.</w:t>
      </w:r>
      <w:r w:rsidR="008F0049">
        <w:t xml:space="preserve"> This process is happening in real-time and the updates of the song are taking place continuously </w:t>
      </w:r>
      <w:r w:rsidR="00A60ED6">
        <w:t xml:space="preserve">during the experiment. As a </w:t>
      </w:r>
      <w:r w:rsidR="00DB105B">
        <w:t>result,</w:t>
      </w:r>
      <w:r w:rsidR="00A60ED6">
        <w:t xml:space="preserve"> the song is changing speed</w:t>
      </w:r>
      <w:r w:rsidR="00D81B8A">
        <w:t xml:space="preserve"> constantly. </w:t>
      </w:r>
      <w:r w:rsidR="008F0049">
        <w:lastRenderedPageBreak/>
        <w:t xml:space="preserve">Alternatively, we could extract audio </w:t>
      </w:r>
      <w:r w:rsidR="008805A8" w:rsidRPr="008805A8">
        <w:t>features from the MMS trains</w:t>
      </w:r>
      <w:r w:rsidR="008F0049">
        <w:t xml:space="preserve"> or the original signal</w:t>
      </w:r>
      <w:r w:rsidR="008805A8" w:rsidRPr="008805A8">
        <w:t>, using the MATLAB MIR toolbox</w:t>
      </w:r>
      <w:r w:rsidR="008F0049">
        <w:t xml:space="preserve"> or other methods</w:t>
      </w:r>
      <w:r w:rsidR="008805A8" w:rsidRPr="008805A8">
        <w:t xml:space="preserve">, and use them to alter </w:t>
      </w:r>
      <w:r w:rsidR="00A60ED6">
        <w:t xml:space="preserve">different </w:t>
      </w:r>
      <w:r w:rsidR="00DB105B">
        <w:t>features</w:t>
      </w:r>
      <w:r w:rsidR="008805A8" w:rsidRPr="008805A8">
        <w:t xml:space="preserve"> of </w:t>
      </w:r>
      <w:r w:rsidR="008F0049">
        <w:t xml:space="preserve">the </w:t>
      </w:r>
      <w:r w:rsidR="008805A8" w:rsidRPr="008805A8">
        <w:t>sound.</w:t>
      </w:r>
    </w:p>
    <w:p w14:paraId="24689535" w14:textId="77777777" w:rsidR="008F0049" w:rsidRDefault="008F0049" w:rsidP="008805A8"/>
    <w:p w14:paraId="3D256CAC" w14:textId="29551736" w:rsidR="008805A8" w:rsidRDefault="008805A8" w:rsidP="008805A8">
      <w:r w:rsidRPr="008805A8">
        <w:t>Likewise, with the visual feedback (</w:t>
      </w:r>
      <w:r w:rsidRPr="00487C12">
        <w:rPr>
          <w:i/>
          <w:iCs/>
        </w:rPr>
        <w:t>e.g.</w:t>
      </w:r>
      <w:r w:rsidRPr="008805A8">
        <w:t xml:space="preserve"> provided by the avatar</w:t>
      </w:r>
      <w:r w:rsidR="00DB105B">
        <w:t xml:space="preserve">, see section “Example 2”, Supplementary </w:t>
      </w:r>
      <w:r w:rsidR="00DD4350">
        <w:t>File</w:t>
      </w:r>
      <w:r w:rsidRPr="008805A8">
        <w:t xml:space="preserve">) we </w:t>
      </w:r>
      <w:r w:rsidR="00A66A08">
        <w:t xml:space="preserve">can </w:t>
      </w:r>
      <w:r w:rsidRPr="008805A8">
        <w:t>alter the real</w:t>
      </w:r>
      <w:r w:rsidR="006F06F3">
        <w:t>-</w:t>
      </w:r>
      <w:r w:rsidRPr="008805A8">
        <w:t>time motions that we endow the avatar with, using noise portrays extracted from databanks of motion data collected from the person. We can also endow the avatar with the veridical motions from the user, while delaying them to test the person’s limits in gaining awareness of the delays. We can manipulate other properties such as color, brightness, and contrast of the 3D rendering, and</w:t>
      </w:r>
      <w:r w:rsidR="00487C12">
        <w:t xml:space="preserve"> as in this example,</w:t>
      </w:r>
      <w:r w:rsidRPr="008805A8">
        <w:t xml:space="preserve"> add audio to enhance the visuo-motor experience.</w:t>
      </w:r>
      <w:r>
        <w:t xml:space="preserve"> </w:t>
      </w:r>
    </w:p>
    <w:p w14:paraId="56302ABD" w14:textId="144C5E99" w:rsidR="00B072FB" w:rsidRDefault="00B072FB" w:rsidP="008805A8"/>
    <w:p w14:paraId="50D5CFC0" w14:textId="42DE763D" w:rsidR="00B072FB" w:rsidRDefault="00A1627A" w:rsidP="008805A8">
      <w:r>
        <w:t>Other</w:t>
      </w:r>
      <w:r w:rsidR="00B072FB">
        <w:t xml:space="preserve"> sensory modalities could be used as </w:t>
      </w:r>
      <w:r w:rsidR="0099726E">
        <w:t xml:space="preserve">a </w:t>
      </w:r>
      <w:r w:rsidR="00B072FB">
        <w:t xml:space="preserve">means of feedback in similar interfaces. </w:t>
      </w:r>
      <w:r w:rsidR="0099726E">
        <w:t xml:space="preserve">Modern technology allows us to generate sensations such as haptic, olfactory, to name </w:t>
      </w:r>
      <w:r w:rsidR="0029761D">
        <w:t>a few</w:t>
      </w:r>
      <w:r w:rsidR="0099726E">
        <w:t>, which could be incorporated in a co-adaptive interface</w:t>
      </w:r>
    </w:p>
    <w:p w14:paraId="3C202281" w14:textId="77777777" w:rsidR="008805A8" w:rsidRPr="008805A8" w:rsidRDefault="008805A8" w:rsidP="008805A8"/>
    <w:p w14:paraId="54504E7B" w14:textId="0C9D6078" w:rsidR="00F23786" w:rsidRDefault="00474DA3" w:rsidP="00034064">
      <w:pPr>
        <w:pStyle w:val="Heading1"/>
      </w:pPr>
      <w:bookmarkStart w:id="2" w:name="_Hlk47641343"/>
      <w:r>
        <w:t>EXAMPLE 1: AUDIO CLOSE-LOOP INTERFACE OF A REAL DYADIC INTERACTION</w:t>
      </w:r>
    </w:p>
    <w:p w14:paraId="3315406C" w14:textId="77777777" w:rsidR="0071531C" w:rsidRDefault="0071531C" w:rsidP="0071531C">
      <w:pPr>
        <w:rPr>
          <w:lang w:val="en-GB"/>
        </w:rPr>
      </w:pPr>
      <w:r w:rsidRPr="0071531C">
        <w:rPr>
          <w:lang w:val="en-GB"/>
        </w:rPr>
        <w:t>Two salsa dancers performed a well-rehearsed routine staging a choreography and a spontaneously improvised dance. The dancers had to perform the original version of the song and a version blended with the real-time speed of the heartbeat stream.</w:t>
      </w:r>
    </w:p>
    <w:p w14:paraId="0C8A98F7" w14:textId="77777777" w:rsidR="0071531C" w:rsidRPr="0071531C" w:rsidRDefault="0071531C" w:rsidP="0071531C">
      <w:pPr>
        <w:rPr>
          <w:lang w:val="en-GB"/>
        </w:rPr>
      </w:pPr>
    </w:p>
    <w:p w14:paraId="0A85C786" w14:textId="3D35D0FC" w:rsidR="00CD23E8" w:rsidRDefault="00CD23E8" w:rsidP="00034064">
      <w:bookmarkStart w:id="3" w:name="_Hlk47640246"/>
      <w:bookmarkEnd w:id="2"/>
      <w:r w:rsidRPr="00034064">
        <w:t>The proxy control interface</w:t>
      </w:r>
      <w:r w:rsidR="00C15CD0">
        <w:t xml:space="preserve"> used</w:t>
      </w:r>
      <w:r w:rsidR="001C07F7">
        <w:t xml:space="preserve"> to blend the </w:t>
      </w:r>
      <w:r w:rsidR="008A1C45">
        <w:t>speed of the heartbeat with the speed of the song</w:t>
      </w:r>
      <w:r w:rsidRPr="00034064">
        <w:t xml:space="preserve"> is illustrated in </w:t>
      </w:r>
      <w:r w:rsidRPr="00034064">
        <w:rPr>
          <w:b/>
        </w:rPr>
        <w:t xml:space="preserve">Figure </w:t>
      </w:r>
      <w:r w:rsidR="00A22D85">
        <w:rPr>
          <w:b/>
        </w:rPr>
        <w:t xml:space="preserve">4 </w:t>
      </w:r>
      <w:r w:rsidR="00C15CD0">
        <w:rPr>
          <w:bCs/>
        </w:rPr>
        <w:t xml:space="preserve">of the </w:t>
      </w:r>
      <w:r w:rsidR="00A22D85">
        <w:rPr>
          <w:bCs/>
        </w:rPr>
        <w:t>main text</w:t>
      </w:r>
      <w:r w:rsidRPr="00034064">
        <w:t>. W</w:t>
      </w:r>
      <w:r w:rsidRPr="00591F15">
        <w:t xml:space="preserve">e used the female dancer’s heart signals to </w:t>
      </w:r>
      <w:r w:rsidR="00C15CD0">
        <w:t xml:space="preserve">extract the </w:t>
      </w:r>
      <w:r w:rsidR="0071531C">
        <w:t>heartbeat times</w:t>
      </w:r>
      <w:r w:rsidRPr="00591F15">
        <w:t xml:space="preserve"> and alter</w:t>
      </w:r>
      <w:r w:rsidR="00C15CD0">
        <w:t xml:space="preserve"> the music</w:t>
      </w:r>
      <w:r w:rsidRPr="00591F15">
        <w:t>. In real</w:t>
      </w:r>
      <w:r w:rsidR="00A526B7">
        <w:t xml:space="preserve"> t</w:t>
      </w:r>
      <w:r w:rsidRPr="00591F15">
        <w:t>ime, we performed signal processing</w:t>
      </w:r>
      <w:r w:rsidR="0071531C">
        <w:t xml:space="preserve"> of the ECG signal to extract </w:t>
      </w:r>
      <w:r w:rsidRPr="00591F15">
        <w:t>the</w:t>
      </w:r>
      <w:r w:rsidR="0071531C">
        <w:t xml:space="preserve"> times of the</w:t>
      </w:r>
      <w:r w:rsidRPr="00591F15">
        <w:t xml:space="preserve"> </w:t>
      </w:r>
      <w:r w:rsidR="0071531C">
        <w:t xml:space="preserve">R peaks and estimate their </w:t>
      </w:r>
      <w:r w:rsidR="00160D86">
        <w:t xml:space="preserve">IBI </w:t>
      </w:r>
      <w:r w:rsidRPr="00591F15">
        <w:t>timings</w:t>
      </w:r>
      <w:r w:rsidR="0071531C">
        <w:t xml:space="preserve">. Then, we streamed this information to MAX where it </w:t>
      </w:r>
      <w:r w:rsidR="00C15CD0">
        <w:t>define</w:t>
      </w:r>
      <w:r w:rsidR="008A1C45">
        <w:t>d</w:t>
      </w:r>
      <w:r w:rsidR="00C15CD0">
        <w:t xml:space="preserve"> the speed of the played song.</w:t>
      </w:r>
      <w:r w:rsidRPr="00591F15">
        <w:t xml:space="preserve"> </w:t>
      </w:r>
      <w:r>
        <w:t>Th</w:t>
      </w:r>
      <w:r w:rsidR="008A1C45">
        <w:t>is way, th</w:t>
      </w:r>
      <w:r>
        <w:t>e played song</w:t>
      </w:r>
      <w:r w:rsidR="008A1C45">
        <w:t xml:space="preserve"> was</w:t>
      </w:r>
      <w:r>
        <w:t xml:space="preserve"> altered by the biophysical signals. This process led to further alterations of the motions and heartbeat signals, which we</w:t>
      </w:r>
      <w:r w:rsidR="008A1C45">
        <w:t xml:space="preserve"> were continuously</w:t>
      </w:r>
      <w:r>
        <w:t xml:space="preserve"> re-parameteriz</w:t>
      </w:r>
      <w:r w:rsidR="008A1C45">
        <w:t>ing</w:t>
      </w:r>
      <w:r>
        <w:t>.</w:t>
      </w:r>
    </w:p>
    <w:bookmarkEnd w:id="3"/>
    <w:p w14:paraId="3DB7C212" w14:textId="4E850ED6" w:rsidR="00C15CD0" w:rsidRPr="00C15CD0" w:rsidRDefault="00C15CD0" w:rsidP="00034064">
      <w:pPr>
        <w:rPr>
          <w:lang w:val="en-GB"/>
        </w:rPr>
      </w:pPr>
    </w:p>
    <w:p w14:paraId="49F13B65" w14:textId="1DC37462" w:rsidR="00F23786" w:rsidRPr="009742F8" w:rsidRDefault="00F23786" w:rsidP="00034064">
      <w:pPr>
        <w:pStyle w:val="Heading2"/>
      </w:pPr>
      <w:r>
        <w:t>Participants</w:t>
      </w:r>
    </w:p>
    <w:p w14:paraId="78579365" w14:textId="3942C68D" w:rsidR="00F23786" w:rsidRDefault="00643CB8" w:rsidP="00034064">
      <w:pPr>
        <w:rPr>
          <w:lang w:val="en-GB"/>
        </w:rPr>
      </w:pPr>
      <w:r>
        <w:rPr>
          <w:lang w:val="en-GB"/>
        </w:rPr>
        <w:t xml:space="preserve">Two experienced salsa dancers (a male and </w:t>
      </w:r>
      <w:r w:rsidR="0007105D">
        <w:rPr>
          <w:lang w:val="en-GB"/>
        </w:rPr>
        <w:t xml:space="preserve">a </w:t>
      </w:r>
      <w:r>
        <w:rPr>
          <w:lang w:val="en-GB"/>
        </w:rPr>
        <w:t xml:space="preserve">female, 30 years old) participated in the experiment which was approved by the Rutgers University Institutional Review Board in accordance with the Helsinki Act. </w:t>
      </w:r>
    </w:p>
    <w:p w14:paraId="51C7E06F" w14:textId="77777777" w:rsidR="0071531C" w:rsidRDefault="0071531C" w:rsidP="00034064">
      <w:pPr>
        <w:rPr>
          <w:lang w:val="en-GB"/>
        </w:rPr>
      </w:pPr>
    </w:p>
    <w:p w14:paraId="5ADC9606" w14:textId="45419C3C" w:rsidR="00643CB8" w:rsidRDefault="006A0116" w:rsidP="00034064">
      <w:pPr>
        <w:pStyle w:val="Heading2"/>
        <w:rPr>
          <w:lang w:val="en-GB"/>
        </w:rPr>
      </w:pPr>
      <w:r>
        <w:rPr>
          <w:lang w:val="en-GB"/>
        </w:rPr>
        <w:t>Set-up of</w:t>
      </w:r>
      <w:r w:rsidR="005C77F7">
        <w:rPr>
          <w:lang w:val="en-GB"/>
        </w:rPr>
        <w:t xml:space="preserve"> the</w:t>
      </w:r>
      <w:r>
        <w:rPr>
          <w:lang w:val="en-GB"/>
        </w:rPr>
        <w:t xml:space="preserve"> </w:t>
      </w:r>
      <w:r w:rsidR="00F23786">
        <w:rPr>
          <w:lang w:val="en-GB"/>
        </w:rPr>
        <w:t>Audio Close-loop Interface</w:t>
      </w:r>
    </w:p>
    <w:p w14:paraId="35C92241" w14:textId="69EEB789" w:rsidR="00C95B47" w:rsidRDefault="00C95B47" w:rsidP="00034064">
      <w:pPr>
        <w:rPr>
          <w:color w:val="000000" w:themeColor="text1"/>
          <w:lang w:val="en-GB"/>
        </w:rPr>
      </w:pPr>
    </w:p>
    <w:p w14:paraId="080E5013" w14:textId="16E4F3BB" w:rsidR="00C95B47" w:rsidRPr="008A570D" w:rsidRDefault="006C0245" w:rsidP="00034064">
      <w:pPr>
        <w:rPr>
          <w:rStyle w:val="IntenseEmphasis"/>
          <w:lang w:val="en-GB"/>
        </w:rPr>
      </w:pPr>
      <w:r>
        <w:rPr>
          <w:rStyle w:val="IntenseEmphasis"/>
          <w:lang w:val="en-GB"/>
        </w:rPr>
        <w:t>S</w:t>
      </w:r>
      <w:r w:rsidR="00C95B47" w:rsidRPr="008A570D">
        <w:rPr>
          <w:rStyle w:val="IntenseEmphasis"/>
          <w:lang w:val="en-GB"/>
        </w:rPr>
        <w:t>et-up</w:t>
      </w:r>
      <w:r>
        <w:rPr>
          <w:rStyle w:val="IntenseEmphasis"/>
          <w:lang w:val="en-GB"/>
        </w:rPr>
        <w:t xml:space="preserve"> kinematic and EEG </w:t>
      </w:r>
      <w:r w:rsidRPr="008A570D">
        <w:rPr>
          <w:rStyle w:val="IntenseEmphasis"/>
          <w:lang w:val="en-GB"/>
        </w:rPr>
        <w:t>equipment</w:t>
      </w:r>
      <w:r>
        <w:rPr>
          <w:rStyle w:val="IntenseEmphasis"/>
          <w:lang w:val="en-GB"/>
        </w:rPr>
        <w:t xml:space="preserve"> -</w:t>
      </w:r>
      <w:r w:rsidR="00C95B47" w:rsidRPr="008A570D">
        <w:rPr>
          <w:rStyle w:val="IntenseEmphasis"/>
          <w:lang w:val="en-GB"/>
        </w:rPr>
        <w:t>ANS, PNS, and CNS</w:t>
      </w:r>
    </w:p>
    <w:p w14:paraId="28A56865" w14:textId="79F23ABE" w:rsidR="00C95B47" w:rsidRPr="00D4305F" w:rsidRDefault="007C15BC" w:rsidP="00034064">
      <w:pPr>
        <w:pStyle w:val="ListParagraph"/>
        <w:ind w:left="0"/>
      </w:pPr>
      <w:r w:rsidRPr="009742F8">
        <w:rPr>
          <w:lang w:val="en-GB"/>
        </w:rPr>
        <w:t>A 32-channel EEG system</w:t>
      </w:r>
      <w:r w:rsidR="00F23786" w:rsidRPr="009742F8">
        <w:rPr>
          <w:lang w:val="en-GB"/>
        </w:rPr>
        <w:t xml:space="preserve"> was used to record brain activity as well as the HR of the female dancer. Twelve inertial </w:t>
      </w:r>
      <w:r w:rsidR="00F23786" w:rsidRPr="0031359A">
        <w:rPr>
          <w:lang w:val="en-GB"/>
        </w:rPr>
        <w:t xml:space="preserve">measurement units (IMU) were also used to record bodily activity. </w:t>
      </w:r>
      <w:r w:rsidR="00F23786" w:rsidRPr="00307B11">
        <w:rPr>
          <w:lang w:val="en-GB"/>
        </w:rPr>
        <w:t>The</w:t>
      </w:r>
      <w:r w:rsidR="002A7A39">
        <w:rPr>
          <w:lang w:val="en-GB"/>
        </w:rPr>
        <w:t xml:space="preserve"> latter</w:t>
      </w:r>
      <w:r w:rsidR="00F23786" w:rsidRPr="00307B11">
        <w:rPr>
          <w:lang w:val="en-GB"/>
        </w:rPr>
        <w:t xml:space="preserve"> signals are used offline </w:t>
      </w:r>
      <w:r w:rsidR="00F23786" w:rsidRPr="00D4305F">
        <w:rPr>
          <w:lang w:val="en-GB"/>
        </w:rPr>
        <w:t xml:space="preserve">and </w:t>
      </w:r>
      <w:r w:rsidR="00594C09">
        <w:rPr>
          <w:lang w:val="en-GB"/>
        </w:rPr>
        <w:t xml:space="preserve">currently </w:t>
      </w:r>
      <w:r w:rsidR="00F23786" w:rsidRPr="00D4305F">
        <w:rPr>
          <w:lang w:val="en-GB"/>
        </w:rPr>
        <w:t>are not part of our</w:t>
      </w:r>
      <w:r w:rsidR="002A7A39">
        <w:rPr>
          <w:lang w:val="en-GB"/>
        </w:rPr>
        <w:t xml:space="preserve"> online streaming and analyses described in our</w:t>
      </w:r>
      <w:r w:rsidR="00F23786" w:rsidRPr="00D4305F">
        <w:rPr>
          <w:lang w:val="en-GB"/>
        </w:rPr>
        <w:t xml:space="preserve"> interface. The</w:t>
      </w:r>
      <w:r w:rsidR="002A7A39">
        <w:rPr>
          <w:lang w:val="en-GB"/>
        </w:rPr>
        <w:t xml:space="preserve">ir analysis is presented in </w:t>
      </w:r>
      <w:r w:rsidR="002A7A39">
        <w:rPr>
          <w:lang w:val="en-GB"/>
        </w:rPr>
        <w:fldChar w:fldCharType="begin"/>
      </w:r>
      <w:r w:rsidR="009F5516">
        <w:rPr>
          <w:lang w:val="en-GB"/>
        </w:rPr>
        <w:instrText xml:space="preserve"> ADDIN EN.CITE &lt;EndNote&gt;&lt;Cite&gt;&lt;Author&gt;Kalampratsidou&lt;/Author&gt;&lt;Year&gt;2020&lt;/Year&gt;&lt;RecNum&gt;148&lt;/RecNum&gt;&lt;DisplayText&gt;&lt;style face="superscript"&gt;1&lt;/style&gt;&lt;/DisplayText&gt;&lt;record&gt;&lt;rec-number&gt;148&lt;/rec-number&gt;&lt;foreign-keys&gt;&lt;key app="EN" db-id="psdvdvrfzsarz9e02aspd2voxxxdpvwsa2ft" timestamp="1597097078"&gt;148&lt;/key&gt;&lt;/foreign-keys&gt;&lt;ref-type name="Journal Article"&gt;17&lt;/ref-type&gt;&lt;contributors&gt;&lt;authors&gt;&lt;author&gt;Vilelmini Kalampratsidou&lt;/author&gt;&lt;author&gt;Elizabeth B. Torres&lt;/author&gt;&lt;/authors&gt;&lt;/contributors&gt;&lt;titles&gt;&lt;title&gt;Sonification of heart rate variability can entrain bodies in motion&lt;/title&gt;&lt;secondary-title&gt;Proceedings of the 7th International Conference on Movement and Computing&lt;/secondary-title&gt;&lt;/titles&gt;&lt;pages&gt;Article 2&lt;/pages&gt;&lt;keywords&gt;&lt;keyword&gt;Salsa, Heart sonification, Bodily signal entrainment, Cross-correlation, Audio augmentation, Stochastic signatures, Dancers, Musical feature extraction, Heart rate, Movement, Partnering, Autocorrelation&lt;/keyword&gt;&lt;/keywords&gt;&lt;dates&gt;&lt;year&gt;2020&lt;/year&gt;&lt;/dates&gt;&lt;pub-location&gt;Jersey City/Virtual, NJ, USA&lt;/pub-location&gt;&lt;publisher&gt;Association for Computing Machinery&lt;/publisher&gt;&lt;urls&gt;&lt;related-urls&gt;&lt;url&gt;https://doi.org/10.1145/3401956.3404186&lt;/url&gt;&lt;/related-urls&gt;&lt;/urls&gt;&lt;electronic-resource-num&gt;10.1145/3401956.3404186&lt;/electronic-resource-num&gt;&lt;/record&gt;&lt;/Cite&gt;&lt;/EndNote&gt;</w:instrText>
      </w:r>
      <w:r w:rsidR="002A7A39">
        <w:rPr>
          <w:lang w:val="en-GB"/>
        </w:rPr>
        <w:fldChar w:fldCharType="separate"/>
      </w:r>
      <w:r w:rsidR="002A7A39" w:rsidRPr="002A7A39">
        <w:rPr>
          <w:noProof/>
          <w:vertAlign w:val="superscript"/>
          <w:lang w:val="en-GB"/>
        </w:rPr>
        <w:t>1</w:t>
      </w:r>
      <w:r w:rsidR="002A7A39">
        <w:rPr>
          <w:lang w:val="en-GB"/>
        </w:rPr>
        <w:fldChar w:fldCharType="end"/>
      </w:r>
      <w:r w:rsidR="0050140F">
        <w:rPr>
          <w:lang w:val="en-GB"/>
        </w:rPr>
        <w:t>.</w:t>
      </w:r>
    </w:p>
    <w:p w14:paraId="6FFCD729" w14:textId="77777777" w:rsidR="00C95B47" w:rsidRDefault="00C95B47" w:rsidP="00034064">
      <w:pPr>
        <w:pStyle w:val="ListParagraph"/>
        <w:ind w:left="0"/>
      </w:pPr>
    </w:p>
    <w:p w14:paraId="53065443" w14:textId="42F68FC3" w:rsidR="00F23786" w:rsidRDefault="00F23786" w:rsidP="00034064">
      <w:pPr>
        <w:pStyle w:val="ListParagraph"/>
        <w:ind w:left="0"/>
      </w:pPr>
      <w:r>
        <w:lastRenderedPageBreak/>
        <w:t xml:space="preserve">To prepare the </w:t>
      </w:r>
      <w:r w:rsidR="00FD67E6">
        <w:t xml:space="preserve">EEG </w:t>
      </w:r>
      <w:r>
        <w:t>system, follow the steps presented in section</w:t>
      </w:r>
      <w:r w:rsidR="002A7A39">
        <w:t>s</w:t>
      </w:r>
      <w:r w:rsidR="0023018C">
        <w:t xml:space="preserve"> </w:t>
      </w:r>
      <w:r w:rsidR="00A534BC">
        <w:t>2.</w:t>
      </w:r>
      <w:r w:rsidR="002A7A39">
        <w:t>2 and 2.3</w:t>
      </w:r>
      <w:r w:rsidR="00B230DE">
        <w:t xml:space="preserve"> </w:t>
      </w:r>
      <w:r>
        <w:t xml:space="preserve">of </w:t>
      </w:r>
      <w:r w:rsidRPr="002A7A39">
        <w:t>“</w:t>
      </w:r>
      <w:r w:rsidR="00F76D17" w:rsidRPr="002A7A39">
        <w:t>Set-up of the Close-Loop Interface</w:t>
      </w:r>
      <w:r w:rsidRPr="002A7A39">
        <w:t>”</w:t>
      </w:r>
      <w:r w:rsidR="002A7A39" w:rsidRPr="002A7A39">
        <w:t xml:space="preserve"> </w:t>
      </w:r>
      <w:r w:rsidR="002A7A39">
        <w:t>of the main text</w:t>
      </w:r>
      <w:r w:rsidRPr="002A7A39">
        <w:t>.</w:t>
      </w:r>
    </w:p>
    <w:p w14:paraId="69A78350" w14:textId="77777777" w:rsidR="00C95B47" w:rsidRPr="00D4305F" w:rsidRDefault="00C95B47" w:rsidP="00034064">
      <w:pPr>
        <w:pStyle w:val="ListParagraph"/>
        <w:ind w:left="0"/>
        <w:rPr>
          <w:rStyle w:val="IntenseEmphasis"/>
          <w:b w:val="0"/>
          <w:bCs w:val="0"/>
          <w:i w:val="0"/>
          <w:iCs w:val="0"/>
          <w:color w:val="000000"/>
        </w:rPr>
      </w:pPr>
    </w:p>
    <w:p w14:paraId="086783B2" w14:textId="25A0CFC5" w:rsidR="00C95B47" w:rsidRPr="008A570D" w:rsidRDefault="00F23786" w:rsidP="00034064">
      <w:pPr>
        <w:pStyle w:val="ListParagraph"/>
        <w:ind w:left="0"/>
        <w:rPr>
          <w:rStyle w:val="IntenseEmphasis"/>
        </w:rPr>
      </w:pPr>
      <w:r w:rsidRPr="008A570D">
        <w:rPr>
          <w:rStyle w:val="IntenseEmphasis"/>
        </w:rPr>
        <w:t xml:space="preserve">Preparation </w:t>
      </w:r>
      <w:r w:rsidR="002A7A39">
        <w:rPr>
          <w:rStyle w:val="IntenseEmphasis"/>
        </w:rPr>
        <w:t xml:space="preserve">and set-up </w:t>
      </w:r>
      <w:r w:rsidRPr="008A570D">
        <w:rPr>
          <w:rStyle w:val="IntenseEmphasis"/>
        </w:rPr>
        <w:t>of LSL for synchronized data recording and streaming</w:t>
      </w:r>
      <w:r w:rsidR="006C0245">
        <w:rPr>
          <w:rStyle w:val="IntenseEmphasis"/>
        </w:rPr>
        <w:t xml:space="preserve"> of data</w:t>
      </w:r>
    </w:p>
    <w:p w14:paraId="5AE70CB0" w14:textId="3E459AA4" w:rsidR="00F23786" w:rsidRDefault="00F23786" w:rsidP="00034064">
      <w:pPr>
        <w:pStyle w:val="ListParagraph"/>
        <w:ind w:left="0"/>
      </w:pPr>
      <w:r>
        <w:t>For the synchronous recording of the data in LSL, we followed the step presented in section</w:t>
      </w:r>
      <w:r w:rsidR="002A7A39">
        <w:t>s</w:t>
      </w:r>
      <w:r>
        <w:t xml:space="preserve"> </w:t>
      </w:r>
      <w:r w:rsidR="00A534BC">
        <w:t>2.</w:t>
      </w:r>
      <w:r w:rsidR="002A7A39">
        <w:t>5</w:t>
      </w:r>
      <w:r>
        <w:t xml:space="preserve"> and </w:t>
      </w:r>
      <w:r w:rsidR="00A534BC">
        <w:t>2.</w:t>
      </w:r>
      <w:r w:rsidR="002A7A39">
        <w:t>6</w:t>
      </w:r>
      <w:r>
        <w:t xml:space="preserve"> of “</w:t>
      </w:r>
      <w:r w:rsidR="00D4305F" w:rsidRPr="002A7A39">
        <w:t>Set-up of the</w:t>
      </w:r>
      <w:r w:rsidRPr="002A7A39">
        <w:t xml:space="preserve"> Close-</w:t>
      </w:r>
      <w:r w:rsidR="00D4305F" w:rsidRPr="002A7A39">
        <w:t>L</w:t>
      </w:r>
      <w:r w:rsidRPr="002A7A39">
        <w:t xml:space="preserve">oop </w:t>
      </w:r>
      <w:r w:rsidR="0023018C" w:rsidRPr="002A7A39">
        <w:t>Interface</w:t>
      </w:r>
      <w:r w:rsidRPr="002A7A39">
        <w:t>”</w:t>
      </w:r>
      <w:r w:rsidR="002A7A39">
        <w:t xml:space="preserve"> of the main text</w:t>
      </w:r>
      <w:r w:rsidRPr="002A7A39">
        <w:t>.</w:t>
      </w:r>
    </w:p>
    <w:p w14:paraId="6CDEAECD" w14:textId="77777777" w:rsidR="00F23786" w:rsidRDefault="00F23786" w:rsidP="00034064"/>
    <w:p w14:paraId="35E4D9C5" w14:textId="233F8309" w:rsidR="00F23786" w:rsidRPr="008A570D" w:rsidRDefault="00F23786" w:rsidP="00034064">
      <w:pPr>
        <w:pStyle w:val="ListParagraph"/>
        <w:ind w:left="0"/>
        <w:rPr>
          <w:rStyle w:val="IntenseEmphasis"/>
        </w:rPr>
      </w:pPr>
      <w:r w:rsidRPr="008A570D">
        <w:rPr>
          <w:rStyle w:val="IntenseEmphasis"/>
        </w:rPr>
        <w:t>The real-time analyses of data and monitoring of the human system</w:t>
      </w:r>
    </w:p>
    <w:p w14:paraId="7C06CC65" w14:textId="56357F14" w:rsidR="000A6F2F" w:rsidRDefault="00F23786" w:rsidP="00034064">
      <w:pPr>
        <w:pStyle w:val="ListParagraph"/>
        <w:ind w:left="0"/>
        <w:rPr>
          <w:lang w:val="en-GB"/>
        </w:rPr>
      </w:pPr>
      <w:r w:rsidRPr="00F23786">
        <w:rPr>
          <w:lang w:val="en-GB"/>
        </w:rPr>
        <w:t xml:space="preserve">A Python interface is designed to continuously receive chunks of data streamed by the LSL at a frequency of 500Hz. </w:t>
      </w:r>
      <w:r w:rsidR="007C15BC">
        <w:rPr>
          <w:lang w:val="en-GB"/>
        </w:rPr>
        <w:t>Once the interface receives the first chunk</w:t>
      </w:r>
      <w:r w:rsidR="00063FB0">
        <w:rPr>
          <w:lang w:val="en-GB"/>
        </w:rPr>
        <w:t>,</w:t>
      </w:r>
      <w:r w:rsidR="007C15BC">
        <w:rPr>
          <w:lang w:val="en-GB"/>
        </w:rPr>
        <w:t xml:space="preserve"> it </w:t>
      </w:r>
      <w:r w:rsidR="007C15BC" w:rsidRPr="00F23786">
        <w:rPr>
          <w:lang w:val="en-GB"/>
        </w:rPr>
        <w:t>sends a signal to start the Max interface</w:t>
      </w:r>
      <w:r w:rsidR="007C15BC">
        <w:rPr>
          <w:lang w:val="en-GB"/>
        </w:rPr>
        <w:t>.</w:t>
      </w:r>
      <w:r w:rsidR="007C15BC" w:rsidRPr="00F23786">
        <w:rPr>
          <w:lang w:val="en-GB"/>
        </w:rPr>
        <w:t xml:space="preserve"> </w:t>
      </w:r>
      <w:r w:rsidRPr="00F23786">
        <w:rPr>
          <w:lang w:val="en-GB"/>
        </w:rPr>
        <w:t xml:space="preserve">At the beginning of the recording, </w:t>
      </w:r>
      <w:r w:rsidR="007C15BC">
        <w:rPr>
          <w:lang w:val="en-GB"/>
        </w:rPr>
        <w:t>the interface</w:t>
      </w:r>
      <w:r w:rsidRPr="00F23786">
        <w:rPr>
          <w:lang w:val="en-GB"/>
        </w:rPr>
        <w:t xml:space="preserve"> buffers </w:t>
      </w:r>
      <w:r w:rsidR="00B30741">
        <w:rPr>
          <w:lang w:val="en-GB"/>
        </w:rPr>
        <w:t>2000</w:t>
      </w:r>
      <w:r w:rsidR="00C94D86">
        <w:rPr>
          <w:lang w:val="en-GB"/>
        </w:rPr>
        <w:t>-</w:t>
      </w:r>
      <w:r w:rsidR="00B30741">
        <w:rPr>
          <w:lang w:val="en-GB"/>
        </w:rPr>
        <w:t>frame</w:t>
      </w:r>
      <w:r w:rsidRPr="00F23786">
        <w:rPr>
          <w:lang w:val="en-GB"/>
        </w:rPr>
        <w:t>-long data (</w:t>
      </w:r>
      <w:r w:rsidR="005B52C8">
        <w:rPr>
          <w:lang w:val="en-GB"/>
        </w:rPr>
        <w:t xml:space="preserve">equal to 4sec, </w:t>
      </w:r>
      <w:r w:rsidR="00B30741">
        <w:rPr>
          <w:lang w:val="en-GB"/>
        </w:rPr>
        <w:t>enough to detect R-peaks of the ECG signal</w:t>
      </w:r>
      <w:r w:rsidRPr="00F23786">
        <w:rPr>
          <w:lang w:val="en-GB"/>
        </w:rPr>
        <w:t xml:space="preserve">), which </w:t>
      </w:r>
      <w:r w:rsidR="007C15BC">
        <w:rPr>
          <w:lang w:val="en-GB"/>
        </w:rPr>
        <w:t xml:space="preserve">is </w:t>
      </w:r>
      <w:r w:rsidRPr="00F23786">
        <w:rPr>
          <w:lang w:val="en-GB"/>
        </w:rPr>
        <w:t>utilize</w:t>
      </w:r>
      <w:r w:rsidR="007C15BC">
        <w:rPr>
          <w:lang w:val="en-GB"/>
        </w:rPr>
        <w:t>d</w:t>
      </w:r>
      <w:r w:rsidRPr="00F23786">
        <w:rPr>
          <w:lang w:val="en-GB"/>
        </w:rPr>
        <w:t xml:space="preserve"> as an assistive vector. Once </w:t>
      </w:r>
      <w:r w:rsidR="005D38B6">
        <w:rPr>
          <w:lang w:val="en-GB"/>
        </w:rPr>
        <w:t xml:space="preserve">it </w:t>
      </w:r>
      <w:r w:rsidRPr="00F23786">
        <w:rPr>
          <w:lang w:val="en-GB"/>
        </w:rPr>
        <w:t xml:space="preserve">collects those frames, </w:t>
      </w:r>
      <w:r w:rsidR="000A6F2F">
        <w:rPr>
          <w:lang w:val="en-GB"/>
        </w:rPr>
        <w:t>it starts processing the data to detect peaks and stream those to Max.</w:t>
      </w:r>
    </w:p>
    <w:p w14:paraId="12BA2DD3" w14:textId="77777777" w:rsidR="00C94D86" w:rsidRDefault="00C94D86" w:rsidP="00034064">
      <w:pPr>
        <w:pStyle w:val="ListParagraph"/>
        <w:ind w:left="0"/>
        <w:rPr>
          <w:lang w:val="en-GB"/>
        </w:rPr>
      </w:pPr>
    </w:p>
    <w:p w14:paraId="18FA9243" w14:textId="04007304" w:rsidR="000A6F2F" w:rsidRPr="00F23786" w:rsidRDefault="00C94D86" w:rsidP="00034064">
      <w:pPr>
        <w:pStyle w:val="ListParagraph"/>
        <w:ind w:left="0"/>
        <w:rPr>
          <w:lang w:val="en-GB"/>
        </w:rPr>
      </w:pPr>
      <w:r>
        <w:rPr>
          <w:lang w:val="en-GB"/>
        </w:rPr>
        <w:t>Specifically, on e</w:t>
      </w:r>
      <w:r w:rsidR="00F23786" w:rsidRPr="00F23786">
        <w:rPr>
          <w:lang w:val="en-GB"/>
        </w:rPr>
        <w:t>ach frame, the system add</w:t>
      </w:r>
      <w:r w:rsidR="009D455C">
        <w:rPr>
          <w:lang w:val="en-GB"/>
        </w:rPr>
        <w:t>s</w:t>
      </w:r>
      <w:r w:rsidR="00F23786" w:rsidRPr="00F23786">
        <w:rPr>
          <w:lang w:val="en-GB"/>
        </w:rPr>
        <w:t xml:space="preserve"> the new value to the end of the buffer and </w:t>
      </w:r>
      <w:r w:rsidR="009D455C" w:rsidRPr="00F23786">
        <w:rPr>
          <w:lang w:val="en-GB"/>
        </w:rPr>
        <w:t>dismiss</w:t>
      </w:r>
      <w:r w:rsidR="009D455C">
        <w:rPr>
          <w:lang w:val="en-GB"/>
        </w:rPr>
        <w:t>es</w:t>
      </w:r>
      <w:r w:rsidR="009D455C" w:rsidRPr="00F23786">
        <w:rPr>
          <w:lang w:val="en-GB"/>
        </w:rPr>
        <w:t xml:space="preserve"> </w:t>
      </w:r>
      <w:r w:rsidR="00F23786" w:rsidRPr="00F23786">
        <w:rPr>
          <w:lang w:val="en-GB"/>
        </w:rPr>
        <w:t xml:space="preserve">the oldest value. </w:t>
      </w:r>
      <w:bookmarkStart w:id="4" w:name="_Hlk30175886"/>
      <w:r>
        <w:t xml:space="preserve"> </w:t>
      </w:r>
      <w:r w:rsidR="000A6F2F">
        <w:rPr>
          <w:lang w:val="en-GB"/>
        </w:rPr>
        <w:t>T</w:t>
      </w:r>
      <w:r w:rsidR="00F23786" w:rsidRPr="00F23786">
        <w:rPr>
          <w:lang w:val="en-GB"/>
        </w:rPr>
        <w:t xml:space="preserve">he </w:t>
      </w:r>
      <w:r w:rsidR="000A6F2F">
        <w:rPr>
          <w:lang w:val="en-GB"/>
        </w:rPr>
        <w:t xml:space="preserve">updated </w:t>
      </w:r>
      <w:r w:rsidR="00F23786" w:rsidRPr="00F23786">
        <w:rPr>
          <w:lang w:val="en-GB"/>
        </w:rPr>
        <w:t xml:space="preserve">buffer with the ECG data </w:t>
      </w:r>
      <w:r w:rsidR="00C1468A">
        <w:rPr>
          <w:lang w:val="en-GB"/>
        </w:rPr>
        <w:t>is</w:t>
      </w:r>
      <w:r w:rsidR="00F23786" w:rsidRPr="00F23786">
        <w:rPr>
          <w:lang w:val="en-GB"/>
        </w:rPr>
        <w:t xml:space="preserve"> filtered using the Butterworth IIR band pass filter for 5-30Hz at 2nd order. The range of the band pass filter </w:t>
      </w:r>
      <w:r w:rsidR="00C1468A">
        <w:rPr>
          <w:lang w:val="en-GB"/>
        </w:rPr>
        <w:t>is</w:t>
      </w:r>
      <w:r w:rsidR="00F23786" w:rsidRPr="00F23786">
        <w:rPr>
          <w:lang w:val="en-GB"/>
        </w:rPr>
        <w:t xml:space="preserve"> selected based on the finding that a QRS complex is present in the frequency range of 5-30Hz. Then, we use </w:t>
      </w:r>
      <w:r w:rsidR="00497311">
        <w:rPr>
          <w:lang w:val="en-GB"/>
        </w:rPr>
        <w:t>the</w:t>
      </w:r>
      <w:r w:rsidR="00F23786" w:rsidRPr="00F23786">
        <w:rPr>
          <w:lang w:val="en-GB"/>
        </w:rPr>
        <w:t xml:space="preserve"> </w:t>
      </w:r>
      <w:proofErr w:type="spellStart"/>
      <w:proofErr w:type="gramStart"/>
      <w:r w:rsidR="00497311" w:rsidRPr="00497311">
        <w:rPr>
          <w:i/>
          <w:lang w:val="en-GB"/>
        </w:rPr>
        <w:t>peakutils.indexes</w:t>
      </w:r>
      <w:proofErr w:type="spellEnd"/>
      <w:proofErr w:type="gramEnd"/>
      <w:r w:rsidR="00497311">
        <w:rPr>
          <w:i/>
          <w:lang w:val="en-GB"/>
        </w:rPr>
        <w:t xml:space="preserve"> Python</w:t>
      </w:r>
      <w:r w:rsidR="00F23786" w:rsidRPr="00F23786">
        <w:rPr>
          <w:lang w:val="en-GB"/>
        </w:rPr>
        <w:t xml:space="preserve"> function</w:t>
      </w:r>
      <w:r w:rsidR="00497311">
        <w:rPr>
          <w:lang w:val="en-GB"/>
        </w:rPr>
        <w:t xml:space="preserve"> (threshold </w:t>
      </w:r>
      <w:r w:rsidR="00C1468A">
        <w:rPr>
          <w:lang w:val="en-GB"/>
        </w:rPr>
        <w:t xml:space="preserve">is set </w:t>
      </w:r>
      <w:r w:rsidR="00497311">
        <w:rPr>
          <w:lang w:val="en-GB"/>
        </w:rPr>
        <w:t xml:space="preserve">0.7 and minimum distance </w:t>
      </w:r>
      <w:r w:rsidR="00C1468A">
        <w:rPr>
          <w:lang w:val="en-GB"/>
        </w:rPr>
        <w:t xml:space="preserve">is equal to </w:t>
      </w:r>
      <w:r w:rsidR="00497311">
        <w:rPr>
          <w:lang w:val="en-GB"/>
        </w:rPr>
        <w:t>110)</w:t>
      </w:r>
      <w:r w:rsidR="00F23786" w:rsidRPr="00F23786">
        <w:rPr>
          <w:lang w:val="en-GB"/>
        </w:rPr>
        <w:t xml:space="preserve"> to detect the R peaks’ amplitude values and their times of occurrence. </w:t>
      </w:r>
      <w:r w:rsidR="00CF0E72">
        <w:rPr>
          <w:lang w:val="en-GB"/>
        </w:rPr>
        <w:t>Each time</w:t>
      </w:r>
      <w:r w:rsidR="000A6F2F" w:rsidRPr="00F23786">
        <w:rPr>
          <w:lang w:val="en-GB"/>
        </w:rPr>
        <w:t xml:space="preserve"> </w:t>
      </w:r>
      <w:r w:rsidR="000A6F2F">
        <w:rPr>
          <w:lang w:val="en-GB"/>
        </w:rPr>
        <w:t>the interface detects</w:t>
      </w:r>
      <w:r w:rsidR="000A6F2F" w:rsidRPr="00F23786">
        <w:rPr>
          <w:lang w:val="en-GB"/>
        </w:rPr>
        <w:t xml:space="preserve"> a</w:t>
      </w:r>
      <w:r w:rsidR="00CF0E72">
        <w:rPr>
          <w:lang w:val="en-GB"/>
        </w:rPr>
        <w:t xml:space="preserve"> new</w:t>
      </w:r>
      <w:r w:rsidR="000A6F2F" w:rsidRPr="00F23786">
        <w:rPr>
          <w:lang w:val="en-GB"/>
        </w:rPr>
        <w:t xml:space="preserve"> </w:t>
      </w:r>
      <w:r w:rsidR="000A6F2F">
        <w:rPr>
          <w:lang w:val="en-GB"/>
        </w:rPr>
        <w:t>peak</w:t>
      </w:r>
      <w:r w:rsidR="00CF0E72">
        <w:rPr>
          <w:lang w:val="en-GB"/>
        </w:rPr>
        <w:t xml:space="preserve"> in the buffer</w:t>
      </w:r>
      <w:r w:rsidR="006454AF">
        <w:rPr>
          <w:lang w:val="en-GB"/>
        </w:rPr>
        <w:t>,</w:t>
      </w:r>
      <w:r w:rsidR="000A6F2F">
        <w:rPr>
          <w:lang w:val="en-GB"/>
        </w:rPr>
        <w:t xml:space="preserve"> it send</w:t>
      </w:r>
      <w:r w:rsidR="006454AF">
        <w:rPr>
          <w:lang w:val="en-GB"/>
        </w:rPr>
        <w:t>s</w:t>
      </w:r>
      <w:r w:rsidR="000A6F2F" w:rsidRPr="00F23786">
        <w:rPr>
          <w:lang w:val="en-GB"/>
        </w:rPr>
        <w:t xml:space="preserve"> 1</w:t>
      </w:r>
      <w:r w:rsidR="000A6F2F">
        <w:rPr>
          <w:lang w:val="en-GB"/>
        </w:rPr>
        <w:t xml:space="preserve"> to Max</w:t>
      </w:r>
      <w:r w:rsidR="000A6F2F" w:rsidRPr="00F23786">
        <w:rPr>
          <w:lang w:val="en-GB"/>
        </w:rPr>
        <w:t xml:space="preserve">, </w:t>
      </w:r>
      <w:r w:rsidR="000A6F2F">
        <w:rPr>
          <w:lang w:val="en-GB"/>
        </w:rPr>
        <w:t>otherwise it sends 0</w:t>
      </w:r>
      <w:r w:rsidR="000A6F2F" w:rsidRPr="00F23786">
        <w:rPr>
          <w:lang w:val="en-GB"/>
        </w:rPr>
        <w:t>.</w:t>
      </w:r>
    </w:p>
    <w:bookmarkEnd w:id="4"/>
    <w:p w14:paraId="67180D0F" w14:textId="77777777" w:rsidR="00F23786" w:rsidRPr="00F23786" w:rsidRDefault="00F23786" w:rsidP="00034064">
      <w:pPr>
        <w:pStyle w:val="ListParagraph"/>
        <w:ind w:left="0"/>
        <w:rPr>
          <w:lang w:val="en-GB"/>
        </w:rPr>
      </w:pPr>
    </w:p>
    <w:p w14:paraId="20B9EC37" w14:textId="3A077355" w:rsidR="00F23786" w:rsidRDefault="00F23786" w:rsidP="00034064">
      <w:pPr>
        <w:pStyle w:val="ListParagraph"/>
        <w:ind w:left="0"/>
      </w:pPr>
      <w:r w:rsidRPr="00F23786">
        <w:rPr>
          <w:lang w:val="en-GB"/>
        </w:rPr>
        <w:t>To achieve the closest to real-time streaming, we designed our algorithm to stream 1 when detecting a peak at the most recently added frame, the last one, while accounting for the time it takes to filter and process these values. Such time periods are variable because they require forecasting the future trend of the signal. As a result, we had to detect peaks at a consistent</w:t>
      </w:r>
      <w:r w:rsidR="00063FB0">
        <w:rPr>
          <w:lang w:val="en-GB"/>
        </w:rPr>
        <w:t>ly</w:t>
      </w:r>
      <w:r w:rsidRPr="00F23786">
        <w:rPr>
          <w:lang w:val="en-GB"/>
        </w:rPr>
        <w:t xml:space="preserve"> earlier frame and estimate forward. To that end, we empirically examined different values of</w:t>
      </w:r>
      <w:r w:rsidR="006454AF">
        <w:rPr>
          <w:lang w:val="en-GB"/>
        </w:rPr>
        <w:t xml:space="preserve"> n</w:t>
      </w:r>
      <w:r w:rsidRPr="00F23786">
        <w:rPr>
          <w:rFonts w:ascii="LinLibertineI" w:eastAsia="LinLibertineI" w:cs="LinLibertineI"/>
          <w:lang w:val="en-GB"/>
        </w:rPr>
        <w:t xml:space="preserve"> </w:t>
      </w:r>
      <w:r w:rsidRPr="00F23786">
        <w:rPr>
          <w:lang w:val="en-GB"/>
        </w:rPr>
        <w:t xml:space="preserve">number of earlier frames and investigated the limiting cases, so that n had the smallest possible value (be as recent as possible) and the corresponding ECG value had enough neighbour values to be filtered and be processed properly for reliable forward estimation. Initial stages to build the interface took extensive experimentation, upon which we settled on n = 10. Clearly, this choice will depend on sampling resolution and needs to be individualized. In the present examples, this value provides good buffering while delaying 1/50 sec. Future work will involve researching other methods of time series forecasting </w:t>
      </w:r>
      <w:r w:rsidR="00DC70FE">
        <w:rPr>
          <w:lang w:val="en-GB"/>
        </w:rPr>
        <w:t xml:space="preserve">and quick detection methods, </w:t>
      </w:r>
      <w:r w:rsidRPr="00F23786">
        <w:rPr>
          <w:lang w:val="en-GB"/>
        </w:rPr>
        <w:t>to optimize the buffering-window size. The interface can also save the raw data collected during a session for later</w:t>
      </w:r>
      <w:r w:rsidRPr="00375E2F">
        <w:t xml:space="preserve"> analysis. These data were used to </w:t>
      </w:r>
      <w:r>
        <w:t xml:space="preserve">aid </w:t>
      </w:r>
      <w:r w:rsidRPr="00375E2F">
        <w:t>calibrate the buffering time</w:t>
      </w:r>
      <w:r>
        <w:t xml:space="preserve"> in a personalized manner.</w:t>
      </w:r>
    </w:p>
    <w:p w14:paraId="0DEE4FD4" w14:textId="5448CAFF" w:rsidR="00727656" w:rsidRDefault="00727656" w:rsidP="00034064">
      <w:pPr>
        <w:pStyle w:val="ListParagraph"/>
        <w:ind w:left="0"/>
      </w:pPr>
    </w:p>
    <w:p w14:paraId="07A08D4E" w14:textId="13DF6007" w:rsidR="00727656" w:rsidRDefault="00727656" w:rsidP="00034064">
      <w:pPr>
        <w:pStyle w:val="ListParagraph"/>
        <w:ind w:left="0"/>
      </w:pPr>
      <w:r>
        <w:t xml:space="preserve">Finally, once the recording is complete the interface </w:t>
      </w:r>
      <w:r w:rsidRPr="00F23786">
        <w:rPr>
          <w:lang w:val="en-GB"/>
        </w:rPr>
        <w:t xml:space="preserve">sends a signal to </w:t>
      </w:r>
      <w:r>
        <w:rPr>
          <w:lang w:val="en-GB"/>
        </w:rPr>
        <w:t>stop</w:t>
      </w:r>
      <w:r w:rsidRPr="00F23786">
        <w:rPr>
          <w:lang w:val="en-GB"/>
        </w:rPr>
        <w:t xml:space="preserve"> the Max interface</w:t>
      </w:r>
      <w:r>
        <w:rPr>
          <w:lang w:val="en-GB"/>
        </w:rPr>
        <w:t>.</w:t>
      </w:r>
    </w:p>
    <w:p w14:paraId="379D1A84" w14:textId="2CE4B542" w:rsidR="00277EE9" w:rsidRDefault="00277EE9" w:rsidP="00034064">
      <w:pPr>
        <w:pStyle w:val="ListParagraph"/>
        <w:ind w:left="0"/>
        <w:jc w:val="left"/>
      </w:pPr>
    </w:p>
    <w:p w14:paraId="57A569E6" w14:textId="77777777" w:rsidR="00183EF0" w:rsidRDefault="00277EE9" w:rsidP="00034064">
      <w:pPr>
        <w:pStyle w:val="ListParagraph"/>
        <w:ind w:left="0"/>
        <w:jc w:val="left"/>
      </w:pPr>
      <w:r>
        <w:t>The code th</w:t>
      </w:r>
      <w:r w:rsidR="006F06F3">
        <w:t>at</w:t>
      </w:r>
      <w:r>
        <w:t xml:space="preserve"> performs this analysis can be f</w:t>
      </w:r>
      <w:r w:rsidR="00183EF0">
        <w:t>ound at</w:t>
      </w:r>
      <w:r>
        <w:t xml:space="preserve"> </w:t>
      </w:r>
    </w:p>
    <w:p w14:paraId="17A7C5D0" w14:textId="11D59833" w:rsidR="00F23786" w:rsidRDefault="002F3A80" w:rsidP="00034064">
      <w:pPr>
        <w:pStyle w:val="ListParagraph"/>
        <w:ind w:left="0"/>
      </w:pPr>
      <w:hyperlink r:id="rId11" w:history="1">
        <w:r w:rsidR="001F4F7E">
          <w:rPr>
            <w:rStyle w:val="Hyperlink"/>
          </w:rPr>
          <w:t>https://github.com/VilelminiKala/CloseLoopInterfaceJOVE</w:t>
        </w:r>
      </w:hyperlink>
      <w:r w:rsidR="001F4F7E">
        <w:t>.</w:t>
      </w:r>
    </w:p>
    <w:p w14:paraId="4A3CA80E" w14:textId="77777777" w:rsidR="001F4F7E" w:rsidRDefault="001F4F7E" w:rsidP="00034064">
      <w:pPr>
        <w:pStyle w:val="ListParagraph"/>
        <w:ind w:left="0"/>
      </w:pPr>
    </w:p>
    <w:p w14:paraId="3322908E" w14:textId="55C425FA" w:rsidR="00DA6E90" w:rsidRPr="008A570D" w:rsidRDefault="00F23786" w:rsidP="00034064">
      <w:pPr>
        <w:pStyle w:val="ListParagraph"/>
        <w:ind w:left="0"/>
        <w:rPr>
          <w:rStyle w:val="IntenseEmphasis"/>
        </w:rPr>
      </w:pPr>
      <w:bookmarkStart w:id="5" w:name="_Hlk30266254"/>
      <w:r w:rsidRPr="008A570D">
        <w:rPr>
          <w:rStyle w:val="IntenseEmphasis"/>
        </w:rPr>
        <w:t>Generation of the sensory feedback</w:t>
      </w:r>
    </w:p>
    <w:p w14:paraId="4111B47D" w14:textId="494349E3" w:rsidR="006F06F3" w:rsidRDefault="001E265E" w:rsidP="00034064">
      <w:pPr>
        <w:pStyle w:val="ListParagraph"/>
        <w:ind w:left="0"/>
      </w:pPr>
      <w:r w:rsidRPr="001E265E">
        <w:rPr>
          <w:shd w:val="clear" w:color="auto" w:fill="FFFFFF"/>
        </w:rPr>
        <w:t>The peaks detected</w:t>
      </w:r>
      <w:r>
        <w:rPr>
          <w:shd w:val="clear" w:color="auto" w:fill="FFFFFF"/>
        </w:rPr>
        <w:t xml:space="preserve"> by</w:t>
      </w:r>
      <w:r w:rsidRPr="001E265E">
        <w:rPr>
          <w:shd w:val="clear" w:color="auto" w:fill="FFFFFF"/>
        </w:rPr>
        <w:t xml:space="preserve"> the Python interface are sent to the playback interface</w:t>
      </w:r>
      <w:r w:rsidR="0062469E">
        <w:rPr>
          <w:shd w:val="clear" w:color="auto" w:fill="FFFFFF"/>
        </w:rPr>
        <w:t xml:space="preserve">. Specifically, </w:t>
      </w:r>
      <w:r w:rsidRPr="001E265E">
        <w:rPr>
          <w:shd w:val="clear" w:color="auto" w:fill="FFFFFF"/>
        </w:rPr>
        <w:t xml:space="preserve">we </w:t>
      </w:r>
      <w:r w:rsidRPr="001E265E">
        <w:rPr>
          <w:shd w:val="clear" w:color="auto" w:fill="FFFFFF"/>
        </w:rPr>
        <w:lastRenderedPageBreak/>
        <w:t xml:space="preserve">sent 1 </w:t>
      </w:r>
      <w:r>
        <w:rPr>
          <w:shd w:val="clear" w:color="auto" w:fill="FFFFFF"/>
        </w:rPr>
        <w:t xml:space="preserve">each frame </w:t>
      </w:r>
      <w:r w:rsidRPr="001E265E">
        <w:rPr>
          <w:shd w:val="clear" w:color="auto" w:fill="FFFFFF"/>
        </w:rPr>
        <w:t xml:space="preserve">a heartbeat </w:t>
      </w:r>
      <w:r>
        <w:rPr>
          <w:shd w:val="clear" w:color="auto" w:fill="FFFFFF"/>
        </w:rPr>
        <w:t xml:space="preserve">is </w:t>
      </w:r>
      <w:r w:rsidRPr="001E265E">
        <w:rPr>
          <w:shd w:val="clear" w:color="auto" w:fill="FFFFFF"/>
        </w:rPr>
        <w:t xml:space="preserve">detected, and </w:t>
      </w:r>
      <w:r>
        <w:rPr>
          <w:shd w:val="clear" w:color="auto" w:fill="FFFFFF"/>
        </w:rPr>
        <w:t xml:space="preserve">we sent </w:t>
      </w:r>
      <w:r w:rsidRPr="001E265E">
        <w:rPr>
          <w:shd w:val="clear" w:color="auto" w:fill="FFFFFF"/>
        </w:rPr>
        <w:t>0 otherwise</w:t>
      </w:r>
      <w:r>
        <w:rPr>
          <w:shd w:val="clear" w:color="auto" w:fill="FFFFFF"/>
        </w:rPr>
        <w:t>. This is done with</w:t>
      </w:r>
      <w:r w:rsidRPr="001E265E">
        <w:rPr>
          <w:shd w:val="clear" w:color="auto" w:fill="FFFFFF"/>
        </w:rPr>
        <w:t xml:space="preserve"> software designed using the musical programming language</w:t>
      </w:r>
      <w:r>
        <w:rPr>
          <w:i/>
          <w:iCs/>
          <w:shd w:val="clear" w:color="auto" w:fill="FFFFFF"/>
        </w:rPr>
        <w:t xml:space="preserve"> </w:t>
      </w:r>
      <w:r w:rsidR="00813867" w:rsidRPr="00813867">
        <w:t>(cycling74.com). Filtered heart R peaks are transmitted in real time to Max from the Python script via Open Sound Control (OSC) (</w:t>
      </w:r>
      <w:hyperlink r:id="rId12" w:history="1">
        <w:r w:rsidR="00E61C29" w:rsidRPr="00524540">
          <w:rPr>
            <w:rStyle w:val="Hyperlink"/>
          </w:rPr>
          <w:t>http://opensoundcontrol.org/</w:t>
        </w:r>
      </w:hyperlink>
      <w:r w:rsidR="00813867" w:rsidRPr="00813867">
        <w:t xml:space="preserve">). Additionally, signals to start and stop playback, as well as an index value of peak numbers used for testing the system are also transmitted to Max via OSC. Within the playback interface, the inter-peak intervals are measured and converted to beats per minute. This data is scaled to create a playback speed scaling factor between 0 (slowest possible playback) and maximum playback speed (fastest possible playback). On this continuum, 1 </w:t>
      </w:r>
      <w:proofErr w:type="gramStart"/>
      <w:r w:rsidR="00813867" w:rsidRPr="00813867">
        <w:t>equals</w:t>
      </w:r>
      <w:proofErr w:type="gramEnd"/>
      <w:r w:rsidR="00813867" w:rsidRPr="00813867">
        <w:t xml:space="preserve"> "normal" playback speed, 0.5 equals half speed, and 2 equals double playback speed. There are two modes for data scaling, a</w:t>
      </w:r>
      <w:r w:rsidR="001D2315">
        <w:t xml:space="preserve"> </w:t>
      </w:r>
      <w:bookmarkStart w:id="6" w:name="_Hlk34823091"/>
      <w:r w:rsidR="001D2315">
        <w:t>positive correlation</w:t>
      </w:r>
      <w:r w:rsidR="00813867" w:rsidRPr="00813867">
        <w:t xml:space="preserve"> </w:t>
      </w:r>
      <w:bookmarkEnd w:id="6"/>
      <w:r w:rsidR="00813867" w:rsidRPr="00813867">
        <w:t>linear scale, where an increase in the dancers’ heart</w:t>
      </w:r>
      <w:r w:rsidR="00070144">
        <w:t xml:space="preserve"> </w:t>
      </w:r>
      <w:r w:rsidR="00813867" w:rsidRPr="00813867">
        <w:t xml:space="preserve">rate will produce faster playback, and </w:t>
      </w:r>
      <w:r w:rsidR="001D2315">
        <w:t>a negative correlation</w:t>
      </w:r>
      <w:r w:rsidR="001D2315" w:rsidRPr="00813867">
        <w:t xml:space="preserve"> </w:t>
      </w:r>
      <w:r w:rsidR="001D2315">
        <w:t xml:space="preserve">linear </w:t>
      </w:r>
      <w:r w:rsidR="00813867" w:rsidRPr="00813867">
        <w:t>scale, where an increase in the dancers’ heart</w:t>
      </w:r>
      <w:r w:rsidR="00070144">
        <w:t xml:space="preserve"> </w:t>
      </w:r>
      <w:r w:rsidR="00813867" w:rsidRPr="00813867">
        <w:t xml:space="preserve">rate will produce slower playback. The playback speed scaling factor is continuously adjusted in real time based on the incoming heart rate data. </w:t>
      </w:r>
      <w:r w:rsidR="009F5516" w:rsidRPr="009F5516">
        <w:rPr>
          <w:b/>
          <w:bCs/>
        </w:rPr>
        <w:t>Supplementary</w:t>
      </w:r>
      <w:r w:rsidR="009F5516">
        <w:t xml:space="preserve"> </w:t>
      </w:r>
      <w:r w:rsidR="00813867" w:rsidRPr="004F1C68">
        <w:rPr>
          <w:b/>
          <w:bCs/>
        </w:rPr>
        <w:t>Table 1</w:t>
      </w:r>
      <w:r w:rsidR="00813867">
        <w:t xml:space="preserve"> shows how the duration of the songs varies from repetition to repetition. </w:t>
      </w:r>
      <w:r w:rsidR="00813867" w:rsidRPr="00813867">
        <w:t xml:space="preserve">Using Max’s </w:t>
      </w:r>
      <w:proofErr w:type="spellStart"/>
      <w:r w:rsidR="00813867" w:rsidRPr="00813867">
        <w:t>sfplay</w:t>
      </w:r>
      <w:proofErr w:type="spellEnd"/>
      <w:r w:rsidR="00813867" w:rsidRPr="00813867">
        <w:t>~ object, any audio file may be loaded into the software</w:t>
      </w:r>
      <w:r w:rsidR="00070144">
        <w:t>. P</w:t>
      </w:r>
      <w:r w:rsidR="00813867" w:rsidRPr="00813867">
        <w:t xml:space="preserve">layback is controlled in one of two modes: playback speed, where slower playback speed produces a lower pitch, as in the playback of analog recordings, or time-stretch mode, where playback speed and pitch are decoupled. The latter is what was used in the </w:t>
      </w:r>
      <w:r w:rsidR="00070144">
        <w:t>current</w:t>
      </w:r>
      <w:r w:rsidR="00813867" w:rsidRPr="00813867">
        <w:t xml:space="preserve"> experimental procedure.</w:t>
      </w:r>
    </w:p>
    <w:p w14:paraId="4595B138" w14:textId="0C4F9BEA" w:rsidR="00813867" w:rsidRDefault="00813867" w:rsidP="00034064">
      <w:pPr>
        <w:pStyle w:val="ListParagraph"/>
        <w:ind w:left="0"/>
      </w:pPr>
    </w:p>
    <w:p w14:paraId="651D138E" w14:textId="1053E8D5" w:rsidR="00F92A86" w:rsidRDefault="00F92A86" w:rsidP="00034064">
      <w:pPr>
        <w:pStyle w:val="ListParagraph"/>
        <w:ind w:left="0"/>
        <w:rPr>
          <w:b/>
          <w:bCs/>
        </w:rPr>
      </w:pPr>
      <w:r w:rsidRPr="006B10D9">
        <w:rPr>
          <w:b/>
          <w:bCs/>
        </w:rPr>
        <w:t xml:space="preserve">[Place </w:t>
      </w:r>
      <w:r w:rsidR="009F5516">
        <w:rPr>
          <w:b/>
          <w:bCs/>
        </w:rPr>
        <w:t>s</w:t>
      </w:r>
      <w:r>
        <w:rPr>
          <w:b/>
          <w:bCs/>
        </w:rPr>
        <w:t>upplementary Table 1</w:t>
      </w:r>
      <w:r w:rsidRPr="006B10D9">
        <w:rPr>
          <w:b/>
          <w:bCs/>
        </w:rPr>
        <w:t xml:space="preserve"> here</w:t>
      </w:r>
      <w:r>
        <w:rPr>
          <w:b/>
          <w:bCs/>
        </w:rPr>
        <w:t>]</w:t>
      </w:r>
    </w:p>
    <w:p w14:paraId="14B64116" w14:textId="77777777" w:rsidR="0096017B" w:rsidRDefault="0096017B" w:rsidP="00034064">
      <w:pPr>
        <w:pStyle w:val="ListParagraph"/>
        <w:ind w:left="0"/>
      </w:pPr>
    </w:p>
    <w:bookmarkEnd w:id="5"/>
    <w:p w14:paraId="77010D0E" w14:textId="2867940A" w:rsidR="00F23786" w:rsidRPr="009742F8" w:rsidRDefault="00F23786" w:rsidP="00034064">
      <w:pPr>
        <w:pStyle w:val="Heading2"/>
        <w:rPr>
          <w:lang w:val="en-GB"/>
        </w:rPr>
      </w:pPr>
      <w:r>
        <w:rPr>
          <w:lang w:val="en-GB"/>
        </w:rPr>
        <w:t>Experimental Procedure</w:t>
      </w:r>
    </w:p>
    <w:p w14:paraId="3AB670D6" w14:textId="06981C78" w:rsidR="005712AD" w:rsidRDefault="00643CB8" w:rsidP="00643CB8">
      <w:pPr>
        <w:rPr>
          <w:lang w:val="en-GB"/>
        </w:rPr>
      </w:pPr>
      <w:r>
        <w:rPr>
          <w:lang w:val="en-GB"/>
        </w:rPr>
        <w:t xml:space="preserve">The task consisted of two parts. Part 1 was to perform a well-rehearsed routine staging a choreography. Part 2 was to spontaneously improvise. The dancers had to perform each song at each original version (baseline) and then </w:t>
      </w:r>
      <w:r w:rsidR="0007105D">
        <w:rPr>
          <w:lang w:val="en-GB"/>
        </w:rPr>
        <w:t>do so two more consecutive times, while the song was</w:t>
      </w:r>
      <w:r>
        <w:rPr>
          <w:lang w:val="en-GB"/>
        </w:rPr>
        <w:t xml:space="preserve"> blended with the</w:t>
      </w:r>
      <w:r w:rsidR="0007105D">
        <w:rPr>
          <w:lang w:val="en-GB"/>
        </w:rPr>
        <w:t xml:space="preserve"> real-time</w:t>
      </w:r>
      <w:r>
        <w:rPr>
          <w:lang w:val="en-GB"/>
        </w:rPr>
        <w:t xml:space="preserve"> speed of </w:t>
      </w:r>
      <w:r w:rsidR="0007105D">
        <w:rPr>
          <w:lang w:val="en-GB"/>
        </w:rPr>
        <w:t xml:space="preserve">the </w:t>
      </w:r>
      <w:r>
        <w:rPr>
          <w:lang w:val="en-GB"/>
        </w:rPr>
        <w:t>heartbeat</w:t>
      </w:r>
      <w:r w:rsidR="0007105D">
        <w:rPr>
          <w:lang w:val="en-GB"/>
        </w:rPr>
        <w:t xml:space="preserve"> stream</w:t>
      </w:r>
      <w:r>
        <w:rPr>
          <w:lang w:val="en-GB"/>
        </w:rPr>
        <w:t>.</w:t>
      </w:r>
    </w:p>
    <w:p w14:paraId="1488DEF8" w14:textId="2C6EFC98" w:rsidR="00F431B0" w:rsidRDefault="00F431B0" w:rsidP="00643CB8">
      <w:pPr>
        <w:rPr>
          <w:lang w:val="en-GB"/>
        </w:rPr>
      </w:pPr>
    </w:p>
    <w:p w14:paraId="38DD3095" w14:textId="249BA2CF" w:rsidR="00F431B0" w:rsidRDefault="00F431B0" w:rsidP="00643CB8">
      <w:pPr>
        <w:rPr>
          <w:lang w:val="en-GB"/>
        </w:rPr>
      </w:pPr>
      <w:r>
        <w:rPr>
          <w:lang w:val="en-GB"/>
        </w:rPr>
        <w:t xml:space="preserve">The design of this experiment was </w:t>
      </w:r>
      <w:r w:rsidR="0062469E">
        <w:rPr>
          <w:lang w:val="en-GB"/>
        </w:rPr>
        <w:t>extended to works</w:t>
      </w:r>
      <w:r w:rsidR="00517352">
        <w:rPr>
          <w:lang w:val="en-GB"/>
        </w:rPr>
        <w:t xml:space="preserve"> </w:t>
      </w:r>
      <w:r>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Pr>
          <w:lang w:val="en-GB"/>
        </w:rPr>
        <w:instrText xml:space="preserve"> ADDIN EN.CITE </w:instrText>
      </w:r>
      <w:r w:rsidR="009F5516">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Pr>
          <w:lang w:val="en-GB"/>
        </w:rPr>
        <w:instrText xml:space="preserve"> ADDIN EN.CITE.DATA </w:instrText>
      </w:r>
      <w:r w:rsidR="009F5516">
        <w:rPr>
          <w:lang w:val="en-GB"/>
        </w:rPr>
      </w:r>
      <w:r w:rsidR="009F5516">
        <w:rPr>
          <w:lang w:val="en-GB"/>
        </w:rPr>
        <w:fldChar w:fldCharType="end"/>
      </w:r>
      <w:r>
        <w:rPr>
          <w:lang w:val="en-GB"/>
        </w:rPr>
      </w:r>
      <w:r>
        <w:rPr>
          <w:lang w:val="en-GB"/>
        </w:rPr>
        <w:fldChar w:fldCharType="separate"/>
      </w:r>
      <w:r w:rsidR="009F5516" w:rsidRPr="009F5516">
        <w:rPr>
          <w:noProof/>
          <w:vertAlign w:val="superscript"/>
          <w:lang w:val="en-GB"/>
        </w:rPr>
        <w:t>1-5</w:t>
      </w:r>
      <w:r>
        <w:rPr>
          <w:lang w:val="en-GB"/>
        </w:rPr>
        <w:fldChar w:fldCharType="end"/>
      </w:r>
    </w:p>
    <w:p w14:paraId="1E7B1073" w14:textId="2CDA0D7D" w:rsidR="009742F8" w:rsidRDefault="00474DA3" w:rsidP="00034064">
      <w:pPr>
        <w:pStyle w:val="Heading1"/>
      </w:pPr>
      <w:bookmarkStart w:id="7" w:name="_Hlk47644855"/>
      <w:r>
        <w:t>EXAMPLE 2: AUDIO-VISUAL CLOSE-LOOP INTERFACE OF AN ARTIFICIAL DYADIC INTERACTION</w:t>
      </w:r>
    </w:p>
    <w:bookmarkEnd w:id="7"/>
    <w:p w14:paraId="662B3DD2" w14:textId="3C1A0F9A" w:rsidR="008B0BEF" w:rsidRDefault="00187BCE" w:rsidP="00034064">
      <w:r>
        <w:t>The participant faces a large screen monitor and sees the 3D rendered image</w:t>
      </w:r>
      <w:r w:rsidR="00517352">
        <w:t xml:space="preserve"> of the moving avatar</w:t>
      </w:r>
      <w:r>
        <w:t xml:space="preserve"> (as </w:t>
      </w:r>
      <w:r w:rsidRPr="00034064">
        <w:t xml:space="preserve">in </w:t>
      </w:r>
      <w:r w:rsidRPr="00034064">
        <w:rPr>
          <w:b/>
        </w:rPr>
        <w:t>Figure 2B</w:t>
      </w:r>
      <w:r w:rsidR="00B766E8">
        <w:rPr>
          <w:b/>
        </w:rPr>
        <w:t xml:space="preserve"> </w:t>
      </w:r>
      <w:r w:rsidR="00B766E8">
        <w:rPr>
          <w:bCs/>
        </w:rPr>
        <w:t>of the main text</w:t>
      </w:r>
      <w:r w:rsidRPr="00034064">
        <w:t>) endowed</w:t>
      </w:r>
      <w:r w:rsidRPr="00591F15">
        <w:t xml:space="preserve"> with the real</w:t>
      </w:r>
      <w:r w:rsidR="006F06F3">
        <w:t>-</w:t>
      </w:r>
      <w:r w:rsidRPr="00591F15">
        <w:t>time mo</w:t>
      </w:r>
      <w:r w:rsidR="00DF374F">
        <w:t>vements’</w:t>
      </w:r>
      <w:r w:rsidRPr="00591F15">
        <w:t xml:space="preserve"> </w:t>
      </w:r>
      <w:r w:rsidR="008B0BEF">
        <w:t xml:space="preserve">output </w:t>
      </w:r>
      <w:r w:rsidR="00DF374F">
        <w:t xml:space="preserve">registered </w:t>
      </w:r>
      <w:r w:rsidR="008B0BEF">
        <w:t>by the</w:t>
      </w:r>
      <w:r w:rsidRPr="00591F15">
        <w:t xml:space="preserve"> </w:t>
      </w:r>
      <w:r w:rsidR="003836EF">
        <w:t>motion</w:t>
      </w:r>
      <w:r w:rsidR="004D735B">
        <w:t>-</w:t>
      </w:r>
      <w:r w:rsidR="003836EF">
        <w:t>capture</w:t>
      </w:r>
      <w:r w:rsidR="003836EF" w:rsidRPr="00591F15">
        <w:t xml:space="preserve"> </w:t>
      </w:r>
      <w:r w:rsidRPr="00591F15">
        <w:t xml:space="preserve">system </w:t>
      </w:r>
      <w:r w:rsidR="008B0BEF">
        <w:t xml:space="preserve">using </w:t>
      </w:r>
      <w:r w:rsidRPr="00591F15">
        <w:t>active LEDS. As the person moves mirroring the avatar, we manipulate the environment by embedding</w:t>
      </w:r>
      <w:r>
        <w:t xml:space="preserve"> position-dependent sounds within the region surrounding the person.</w:t>
      </w:r>
      <w:r w:rsidR="008B0BEF">
        <w:t xml:space="preserve"> The person is not aware of these sound-triggering positions</w:t>
      </w:r>
      <w:r w:rsidR="00D7265E">
        <w:t>,</w:t>
      </w:r>
      <w:r w:rsidR="008B0BEF">
        <w:t xml:space="preserve"> denoted </w:t>
      </w:r>
      <w:bookmarkStart w:id="8" w:name="_Hlk47646636"/>
      <w:r w:rsidR="008B0BEF">
        <w:t>regions of interest</w:t>
      </w:r>
      <w:bookmarkEnd w:id="8"/>
      <w:r w:rsidR="008B0BEF">
        <w:t xml:space="preserve">, </w:t>
      </w:r>
      <w:proofErr w:type="spellStart"/>
      <w:r w:rsidR="008B0BEF">
        <w:t>RoI</w:t>
      </w:r>
      <w:proofErr w:type="spellEnd"/>
      <w:r w:rsidR="008B0BEF">
        <w:t xml:space="preserve">. </w:t>
      </w:r>
      <w:r>
        <w:t xml:space="preserve"> We define such </w:t>
      </w:r>
      <w:proofErr w:type="spellStart"/>
      <w:r w:rsidR="008B0BEF">
        <w:t>RoIs</w:t>
      </w:r>
      <w:proofErr w:type="spellEnd"/>
      <w:r>
        <w:t xml:space="preserve"> across the space where the person moves</w:t>
      </w:r>
      <w:r w:rsidR="008B0BEF">
        <w:t>. As</w:t>
      </w:r>
      <w:r>
        <w:t xml:space="preserve"> some body part (e.g. the hip) passes through </w:t>
      </w:r>
      <w:r w:rsidR="008B0BEF">
        <w:t xml:space="preserve">a </w:t>
      </w:r>
      <w:proofErr w:type="spellStart"/>
      <w:r w:rsidR="008B0BEF">
        <w:t>RoI</w:t>
      </w:r>
      <w:proofErr w:type="spellEnd"/>
      <w:r>
        <w:t xml:space="preserve">, </w:t>
      </w:r>
      <w:r w:rsidR="00F40D37">
        <w:t xml:space="preserve">the computer program toggles </w:t>
      </w:r>
      <w:r>
        <w:t>music play</w:t>
      </w:r>
      <w:r w:rsidR="008B0BEF">
        <w:t xml:space="preserve">. If the person sustains the pose with the body part in that </w:t>
      </w:r>
      <w:proofErr w:type="spellStart"/>
      <w:r w:rsidR="008B0BEF">
        <w:t>RoI</w:t>
      </w:r>
      <w:proofErr w:type="spellEnd"/>
      <w:r w:rsidR="008B0BEF">
        <w:t xml:space="preserve">, </w:t>
      </w:r>
      <w:r w:rsidR="00F40D37">
        <w:t xml:space="preserve">the computer program </w:t>
      </w:r>
      <w:r w:rsidR="00081E17">
        <w:t xml:space="preserve">continuous </w:t>
      </w:r>
      <w:r w:rsidR="008B0BEF">
        <w:t>play</w:t>
      </w:r>
      <w:r w:rsidR="00081E17">
        <w:t>ing</w:t>
      </w:r>
      <w:r w:rsidR="00F40D37">
        <w:t xml:space="preserve"> the music</w:t>
      </w:r>
      <w:r w:rsidR="008B0BEF">
        <w:t xml:space="preserve">, but if the person moves the body part away from the </w:t>
      </w:r>
      <w:proofErr w:type="spellStart"/>
      <w:r w:rsidR="008B0BEF">
        <w:t>RoI</w:t>
      </w:r>
      <w:proofErr w:type="spellEnd"/>
      <w:r w:rsidR="008B0BEF">
        <w:t xml:space="preserve">, </w:t>
      </w:r>
      <w:r w:rsidR="00F40D37">
        <w:t xml:space="preserve">then the </w:t>
      </w:r>
      <w:r w:rsidR="008B0BEF">
        <w:t>music stops playing</w:t>
      </w:r>
      <w:r>
        <w:t>.</w:t>
      </w:r>
      <w:r w:rsidR="008B0BEF">
        <w:t xml:space="preserve"> This can turn the search for </w:t>
      </w:r>
      <w:proofErr w:type="spellStart"/>
      <w:r w:rsidR="008B0BEF">
        <w:t>RoIs</w:t>
      </w:r>
      <w:proofErr w:type="spellEnd"/>
      <w:r w:rsidR="008B0BEF">
        <w:t xml:space="preserve"> denoting musical spots into a game</w:t>
      </w:r>
      <w:r w:rsidR="00F40D37">
        <w:t xml:space="preserve"> across space</w:t>
      </w:r>
      <w:r w:rsidR="008B0BEF">
        <w:t>.</w:t>
      </w:r>
      <w:r>
        <w:t xml:space="preserve"> </w:t>
      </w:r>
      <w:r w:rsidR="00F40D37">
        <w:t>The idea is to raise awareness about several aspects of actions and environmental cues that we automatically process beneath awareness.</w:t>
      </w:r>
    </w:p>
    <w:p w14:paraId="1CBDFDC4" w14:textId="77777777" w:rsidR="008B0BEF" w:rsidRDefault="008B0BEF" w:rsidP="00034064"/>
    <w:p w14:paraId="4E7C8EAF" w14:textId="6D46B410" w:rsidR="00187BCE" w:rsidRDefault="008B0BEF" w:rsidP="00034064">
      <w:r>
        <w:t xml:space="preserve">To further play with the person’s ability to build maps between body poses and musical bits, we </w:t>
      </w:r>
      <w:r w:rsidR="00F40D37">
        <w:t xml:space="preserve">also may </w:t>
      </w:r>
      <w:r>
        <w:t xml:space="preserve">anchor the </w:t>
      </w:r>
      <w:proofErr w:type="spellStart"/>
      <w:r>
        <w:t>RoI</w:t>
      </w:r>
      <w:proofErr w:type="spellEnd"/>
      <w:r>
        <w:t xml:space="preserve"> to a specific body part and play the music faster or louder, etc. as a function of the person’s movement. </w:t>
      </w:r>
      <w:r w:rsidR="00187BCE">
        <w:t>For example, we can play</w:t>
      </w:r>
      <w:r w:rsidR="00081E17">
        <w:t xml:space="preserve"> the music</w:t>
      </w:r>
      <w:r w:rsidR="00187BCE">
        <w:t xml:space="preserve"> </w:t>
      </w:r>
      <w:r w:rsidR="00DC0F54">
        <w:t>faster or slower</w:t>
      </w:r>
      <w:r w:rsidR="00F40D37">
        <w:t>,</w:t>
      </w:r>
      <w:r w:rsidR="00187BCE">
        <w:t xml:space="preserve"> depending on </w:t>
      </w:r>
      <w:r w:rsidR="00DC0F54">
        <w:t>how close or far</w:t>
      </w:r>
      <w:r w:rsidR="00187BCE">
        <w:t xml:space="preserve"> </w:t>
      </w:r>
      <w:r w:rsidR="00DC0F54">
        <w:t>the hand is</w:t>
      </w:r>
      <w:r w:rsidR="00081E17">
        <w:t xml:space="preserve"> by the center of the </w:t>
      </w:r>
      <w:proofErr w:type="spellStart"/>
      <w:r w:rsidR="00081E17">
        <w:t>RoI</w:t>
      </w:r>
      <w:proofErr w:type="spellEnd"/>
      <w:r w:rsidR="00081E17">
        <w:t xml:space="preserve">. </w:t>
      </w:r>
      <w:r w:rsidR="00187BCE">
        <w:t xml:space="preserve">Once the person finds the </w:t>
      </w:r>
      <w:proofErr w:type="spellStart"/>
      <w:r w:rsidR="00187BCE">
        <w:t>RoI</w:t>
      </w:r>
      <w:proofErr w:type="spellEnd"/>
      <w:r w:rsidR="00187BCE">
        <w:t xml:space="preserve">, we can shift its location in space and define a new </w:t>
      </w:r>
      <w:proofErr w:type="spellStart"/>
      <w:r w:rsidR="00187BCE">
        <w:t>RoI</w:t>
      </w:r>
      <w:proofErr w:type="spellEnd"/>
      <w:r w:rsidR="00187BCE">
        <w:t xml:space="preserve"> to gamify the session and evoke curiosity. Importantly the person is naïve to these experimental goals and has to figure them out by self-discovering what the goals are (as </w:t>
      </w:r>
      <w:r w:rsidR="00D7265E">
        <w:t>autistic children did in</w:t>
      </w:r>
      <w:r w:rsidR="00187BCE">
        <w:t xml:space="preserve"> </w:t>
      </w:r>
      <w:r w:rsidR="00187BCE">
        <w:fldChar w:fldCharType="begin"/>
      </w:r>
      <w:r w:rsidR="002A7A39">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187BCE">
        <w:fldChar w:fldCharType="separate"/>
      </w:r>
      <w:r w:rsidR="002A7A39" w:rsidRPr="002A7A39">
        <w:rPr>
          <w:noProof/>
          <w:vertAlign w:val="superscript"/>
        </w:rPr>
        <w:t>6</w:t>
      </w:r>
      <w:r w:rsidR="00187BCE">
        <w:fldChar w:fldCharType="end"/>
      </w:r>
      <w:r w:rsidR="00187BCE">
        <w:t xml:space="preserve">). </w:t>
      </w:r>
    </w:p>
    <w:p w14:paraId="125D0D4F" w14:textId="77777777" w:rsidR="00C222CE" w:rsidRPr="00187BCE" w:rsidRDefault="00C222CE" w:rsidP="00034064"/>
    <w:p w14:paraId="55A0FCCC" w14:textId="752D6F9D" w:rsidR="009742F8" w:rsidRDefault="009742F8" w:rsidP="00034064">
      <w:pPr>
        <w:pStyle w:val="Heading2"/>
      </w:pPr>
      <w:r w:rsidRPr="009742F8">
        <w:t>Parti</w:t>
      </w:r>
      <w:r w:rsidRPr="0031359A">
        <w:t>cip</w:t>
      </w:r>
      <w:r w:rsidRPr="00307B11">
        <w:t>a</w:t>
      </w:r>
      <w:r w:rsidRPr="00D4305F">
        <w:t>nts</w:t>
      </w:r>
    </w:p>
    <w:p w14:paraId="31FC9792" w14:textId="05CC4EB3" w:rsidR="006A0116" w:rsidRDefault="006A0116" w:rsidP="00034064">
      <w:pPr>
        <w:rPr>
          <w:lang w:val="en-GB"/>
        </w:rPr>
      </w:pPr>
      <w:r w:rsidRPr="00D4305F">
        <w:rPr>
          <w:lang w:val="en-GB"/>
        </w:rPr>
        <w:t>Six young adults participated in this experiment. They signed the consent form approved by the IRB of Rutgers University, in compliance with the Helsinki act.</w:t>
      </w:r>
    </w:p>
    <w:p w14:paraId="09F3CC19" w14:textId="77777777" w:rsidR="00C222CE" w:rsidRDefault="00C222CE" w:rsidP="00034064">
      <w:pPr>
        <w:rPr>
          <w:lang w:val="en-GB"/>
        </w:rPr>
      </w:pPr>
    </w:p>
    <w:p w14:paraId="29BA8823" w14:textId="4F46FBC0" w:rsidR="009742F8" w:rsidRDefault="009742F8" w:rsidP="00034064">
      <w:pPr>
        <w:pStyle w:val="Heading2"/>
      </w:pPr>
      <w:r w:rsidRPr="009742F8">
        <w:t>Set-u</w:t>
      </w:r>
      <w:r w:rsidRPr="0031359A">
        <w:t>p Audio-Visual Close-Loop Interface</w:t>
      </w:r>
    </w:p>
    <w:p w14:paraId="0ACCAE45" w14:textId="6C600FFA" w:rsidR="009742F8" w:rsidRDefault="009742F8" w:rsidP="00034064"/>
    <w:p w14:paraId="7E9BA835" w14:textId="77777777" w:rsidR="0079031E" w:rsidRPr="008A570D" w:rsidRDefault="0079031E" w:rsidP="0079031E">
      <w:pPr>
        <w:rPr>
          <w:rStyle w:val="IntenseEmphasis"/>
          <w:lang w:val="en-GB"/>
        </w:rPr>
      </w:pPr>
      <w:r>
        <w:rPr>
          <w:rStyle w:val="IntenseEmphasis"/>
          <w:lang w:val="en-GB"/>
        </w:rPr>
        <w:t>S</w:t>
      </w:r>
      <w:r w:rsidRPr="008A570D">
        <w:rPr>
          <w:rStyle w:val="IntenseEmphasis"/>
          <w:lang w:val="en-GB"/>
        </w:rPr>
        <w:t>et-up</w:t>
      </w:r>
      <w:r>
        <w:rPr>
          <w:rStyle w:val="IntenseEmphasis"/>
          <w:lang w:val="en-GB"/>
        </w:rPr>
        <w:t xml:space="preserve"> kinematic and EEG </w:t>
      </w:r>
      <w:r w:rsidRPr="008A570D">
        <w:rPr>
          <w:rStyle w:val="IntenseEmphasis"/>
          <w:lang w:val="en-GB"/>
        </w:rPr>
        <w:t>equipment</w:t>
      </w:r>
      <w:r>
        <w:rPr>
          <w:rStyle w:val="IntenseEmphasis"/>
          <w:lang w:val="en-GB"/>
        </w:rPr>
        <w:t xml:space="preserve"> -</w:t>
      </w:r>
      <w:r w:rsidRPr="008A570D">
        <w:rPr>
          <w:rStyle w:val="IntenseEmphasis"/>
          <w:lang w:val="en-GB"/>
        </w:rPr>
        <w:t>ANS, PNS, and CNS</w:t>
      </w:r>
    </w:p>
    <w:p w14:paraId="1CA68A17" w14:textId="4A7C3312" w:rsidR="00AB2F66" w:rsidRDefault="003836EF" w:rsidP="00034064">
      <w:pPr>
        <w:tabs>
          <w:tab w:val="left" w:pos="1170"/>
        </w:tabs>
      </w:pPr>
      <w:r>
        <w:rPr>
          <w:lang w:val="en-GB"/>
        </w:rPr>
        <w:t>A motion</w:t>
      </w:r>
      <w:r w:rsidR="004D735B">
        <w:rPr>
          <w:lang w:val="en-GB"/>
        </w:rPr>
        <w:t>-</w:t>
      </w:r>
      <w:r>
        <w:rPr>
          <w:lang w:val="en-GB"/>
        </w:rPr>
        <w:t xml:space="preserve">capture system </w:t>
      </w:r>
      <w:r w:rsidR="00012FFF">
        <w:rPr>
          <w:lang w:val="en-GB"/>
        </w:rPr>
        <w:t xml:space="preserve">was used to record bodily positions using </w:t>
      </w:r>
      <w:r w:rsidR="00283565">
        <w:rPr>
          <w:lang w:val="en-GB"/>
        </w:rPr>
        <w:t>an LED based motion-tracking system</w:t>
      </w:r>
      <w:r w:rsidR="00012FFF">
        <w:rPr>
          <w:lang w:val="en-GB"/>
        </w:rPr>
        <w:t xml:space="preserve">. The EEG was used to record the </w:t>
      </w:r>
      <w:r w:rsidR="009F18EC">
        <w:rPr>
          <w:lang w:val="en-GB"/>
        </w:rPr>
        <w:t xml:space="preserve">brain activity and </w:t>
      </w:r>
      <w:r w:rsidR="00012FFF">
        <w:rPr>
          <w:lang w:val="en-GB"/>
        </w:rPr>
        <w:t xml:space="preserve">heart signal. </w:t>
      </w:r>
      <w:r w:rsidR="00503EEB">
        <w:t>To prepare the equipment, we followed all the steps presented in section</w:t>
      </w:r>
      <w:r w:rsidR="00C222CE">
        <w:t>s</w:t>
      </w:r>
      <w:r w:rsidR="00503EEB">
        <w:t xml:space="preserve"> </w:t>
      </w:r>
      <w:r w:rsidR="00702059">
        <w:t>2.</w:t>
      </w:r>
      <w:r w:rsidR="00503EEB">
        <w:t>1</w:t>
      </w:r>
      <w:r w:rsidR="00C222CE">
        <w:t>, 2.2</w:t>
      </w:r>
      <w:r w:rsidR="0079031E">
        <w:t>, and 2.3</w:t>
      </w:r>
      <w:r w:rsidR="00503EEB">
        <w:t xml:space="preserve"> </w:t>
      </w:r>
      <w:r w:rsidR="00503EEB" w:rsidRPr="00C222CE">
        <w:t>of “</w:t>
      </w:r>
      <w:r w:rsidR="0023018C" w:rsidRPr="00C222CE">
        <w:t xml:space="preserve">Set-up of the Close-loop </w:t>
      </w:r>
      <w:r w:rsidR="0079031E">
        <w:t>Interface</w:t>
      </w:r>
      <w:r w:rsidR="00503EEB" w:rsidRPr="00C222CE">
        <w:t>”</w:t>
      </w:r>
      <w:r w:rsidR="0079031E">
        <w:t xml:space="preserve"> of the main text</w:t>
      </w:r>
      <w:r w:rsidR="00503EEB" w:rsidRPr="00C222CE">
        <w:t>.</w:t>
      </w:r>
    </w:p>
    <w:p w14:paraId="0DF68C50" w14:textId="77777777" w:rsidR="00AB2F66" w:rsidRDefault="00AB2F66" w:rsidP="00034064"/>
    <w:p w14:paraId="6BBB90B0" w14:textId="77777777" w:rsidR="0079031E" w:rsidRPr="008A570D" w:rsidRDefault="0079031E" w:rsidP="0079031E">
      <w:pPr>
        <w:pStyle w:val="ListParagraph"/>
        <w:ind w:left="0"/>
        <w:rPr>
          <w:rStyle w:val="IntenseEmphasis"/>
        </w:rPr>
      </w:pPr>
      <w:r w:rsidRPr="008A570D">
        <w:rPr>
          <w:rStyle w:val="IntenseEmphasis"/>
        </w:rPr>
        <w:t xml:space="preserve">Preparation </w:t>
      </w:r>
      <w:r>
        <w:rPr>
          <w:rStyle w:val="IntenseEmphasis"/>
        </w:rPr>
        <w:t xml:space="preserve">and set-up </w:t>
      </w:r>
      <w:r w:rsidRPr="008A570D">
        <w:rPr>
          <w:rStyle w:val="IntenseEmphasis"/>
        </w:rPr>
        <w:t>of LSL for synchronized data recording and streaming</w:t>
      </w:r>
      <w:r>
        <w:rPr>
          <w:rStyle w:val="IntenseEmphasis"/>
        </w:rPr>
        <w:t xml:space="preserve"> of data</w:t>
      </w:r>
    </w:p>
    <w:p w14:paraId="0DD7A143" w14:textId="2C5F68B4" w:rsidR="00083D85" w:rsidRDefault="00503EEB" w:rsidP="00083D85">
      <w:pPr>
        <w:pStyle w:val="ListParagraph"/>
        <w:ind w:left="0"/>
      </w:pPr>
      <w:r>
        <w:t>For the synchronous recording of the data in LSL, we followed the step</w:t>
      </w:r>
      <w:r w:rsidR="00283565">
        <w:t>s</w:t>
      </w:r>
      <w:r>
        <w:t xml:space="preserve"> presented in section </w:t>
      </w:r>
      <w:r w:rsidR="00083D85">
        <w:t>2.4, 2.5, and 2.6 of “</w:t>
      </w:r>
      <w:r w:rsidR="00083D85" w:rsidRPr="002A7A39">
        <w:t>Set-up of the Close-Loop Interface”</w:t>
      </w:r>
      <w:r w:rsidR="00083D85">
        <w:t xml:space="preserve"> of the main text</w:t>
      </w:r>
      <w:r w:rsidR="00083D85" w:rsidRPr="002A7A39">
        <w:t>.</w:t>
      </w:r>
    </w:p>
    <w:p w14:paraId="1892E441" w14:textId="24524CCD" w:rsidR="00AB2F66" w:rsidRDefault="00AB2F66" w:rsidP="00083D85">
      <w:pPr>
        <w:tabs>
          <w:tab w:val="left" w:pos="1170"/>
        </w:tabs>
      </w:pPr>
    </w:p>
    <w:p w14:paraId="4A49D44A" w14:textId="44CB1F28" w:rsidR="00EB69EA" w:rsidRPr="00D44963" w:rsidRDefault="00012FFF" w:rsidP="00034064">
      <w:pPr>
        <w:rPr>
          <w:rStyle w:val="IntenseEmphasis"/>
        </w:rPr>
      </w:pPr>
      <w:r w:rsidRPr="00D44963">
        <w:rPr>
          <w:rStyle w:val="IntenseEmphasis"/>
        </w:rPr>
        <w:t>The real-time analyses of data and monitoring of the human system</w:t>
      </w:r>
    </w:p>
    <w:p w14:paraId="5A8D3E56" w14:textId="3510157F" w:rsidR="00AB2F66" w:rsidRDefault="00A05910" w:rsidP="00034064">
      <w:r>
        <w:t>We developed our methods to parameterize the fluctuations in the efferent motor output</w:t>
      </w:r>
    </w:p>
    <w:p w14:paraId="44FE4E5A" w14:textId="46176901" w:rsidR="006C0DF6" w:rsidRDefault="006C0DF6" w:rsidP="00034064"/>
    <w:p w14:paraId="727BD0E9" w14:textId="07959896" w:rsidR="00ED2BCB" w:rsidRPr="00AB2F66" w:rsidRDefault="00ED2BCB" w:rsidP="00034064">
      <w:pPr>
        <w:rPr>
          <w:rStyle w:val="Emphasis"/>
        </w:rPr>
      </w:pPr>
      <w:r w:rsidRPr="00AB2F66">
        <w:rPr>
          <w:rStyle w:val="Emphasis"/>
        </w:rPr>
        <w:t>Visual 3D representation of the human body</w:t>
      </w:r>
    </w:p>
    <w:p w14:paraId="56590226" w14:textId="64273659" w:rsidR="00A05910" w:rsidRPr="00591F15" w:rsidRDefault="00A05910" w:rsidP="00034064">
      <w:pPr>
        <w:pStyle w:val="BodyText"/>
      </w:pPr>
      <w:r>
        <w:t>To represent the human body in 3D</w:t>
      </w:r>
      <w:r w:rsidR="00A0779E">
        <w:t xml:space="preserve">, we developed an avatar </w:t>
      </w:r>
      <w:r>
        <w:t>using</w:t>
      </w:r>
      <w:r w:rsidR="00A0779E">
        <w:t xml:space="preserve"> MATLAB</w:t>
      </w:r>
      <w:r>
        <w:t xml:space="preserve"> graphics</w:t>
      </w:r>
      <w:r w:rsidR="00A0779E">
        <w:t xml:space="preserve">. To that end, we </w:t>
      </w:r>
      <w:r>
        <w:t>obtained</w:t>
      </w:r>
      <w:r w:rsidR="00A0779E">
        <w:t xml:space="preserve"> the positions o</w:t>
      </w:r>
      <w:r w:rsidR="00BA0B1C">
        <w:t>f 23-</w:t>
      </w:r>
      <w:r w:rsidR="00A0779E" w:rsidRPr="00591F15">
        <w:t xml:space="preserve">body-part skeleton streamed from </w:t>
      </w:r>
      <w:r w:rsidR="003836EF">
        <w:t>motion</w:t>
      </w:r>
      <w:r w:rsidR="004D735B">
        <w:t>-</w:t>
      </w:r>
      <w:r w:rsidR="003836EF">
        <w:t>capture system</w:t>
      </w:r>
      <w:r w:rsidR="003836EF" w:rsidRPr="00591F15">
        <w:t xml:space="preserve"> </w:t>
      </w:r>
      <w:r w:rsidR="008D0A18" w:rsidRPr="00591F15">
        <w:t>(</w:t>
      </w:r>
      <w:r w:rsidR="008D0A18" w:rsidRPr="00034064">
        <w:rPr>
          <w:b/>
        </w:rPr>
        <w:t xml:space="preserve">Figure </w:t>
      </w:r>
      <w:r w:rsidR="00B766E8">
        <w:rPr>
          <w:b/>
        </w:rPr>
        <w:t>8</w:t>
      </w:r>
      <w:r w:rsidR="008D0A18" w:rsidRPr="00034064">
        <w:t xml:space="preserve"> step 2</w:t>
      </w:r>
      <w:r w:rsidR="00B766E8">
        <w:t xml:space="preserve"> of the main text</w:t>
      </w:r>
      <w:r w:rsidR="008D0A18" w:rsidRPr="00034064">
        <w:t>)</w:t>
      </w:r>
      <w:r w:rsidR="00A0779E" w:rsidRPr="00034064">
        <w:t xml:space="preserve"> to LSL and then from LSL to MATLAB</w:t>
      </w:r>
      <w:r w:rsidR="008D0A18" w:rsidRPr="00034064">
        <w:t xml:space="preserve"> (</w:t>
      </w:r>
      <w:r w:rsidR="008D0A18" w:rsidRPr="00034064">
        <w:rPr>
          <w:b/>
        </w:rPr>
        <w:t xml:space="preserve">Figure </w:t>
      </w:r>
      <w:r w:rsidR="00B766E8">
        <w:rPr>
          <w:b/>
        </w:rPr>
        <w:t>8</w:t>
      </w:r>
      <w:r w:rsidR="008D0A18" w:rsidRPr="00034064">
        <w:t xml:space="preserve"> step 3</w:t>
      </w:r>
      <w:r w:rsidR="00B766E8">
        <w:t xml:space="preserve"> of the main text</w:t>
      </w:r>
      <w:r w:rsidR="008D0A18" w:rsidRPr="00034064">
        <w:t>)</w:t>
      </w:r>
      <w:r w:rsidR="00A0779E" w:rsidRPr="00034064">
        <w:t xml:space="preserve">. The </w:t>
      </w:r>
      <w:r w:rsidR="00CC1AE8" w:rsidRPr="00034064">
        <w:t xml:space="preserve">position </w:t>
      </w:r>
      <w:r w:rsidR="00A0779E" w:rsidRPr="00034064">
        <w:t xml:space="preserve">data </w:t>
      </w:r>
      <w:r w:rsidR="00CC1AE8" w:rsidRPr="00034064">
        <w:t xml:space="preserve">of the skeleton </w:t>
      </w:r>
      <w:r w:rsidR="00A0779E" w:rsidRPr="00034064">
        <w:t xml:space="preserve">coming in </w:t>
      </w:r>
      <w:r w:rsidR="000E77CF" w:rsidRPr="00034064">
        <w:t>chunks were used to estimate the rotations between the body-parts</w:t>
      </w:r>
      <w:r w:rsidR="008D0A18" w:rsidRPr="00034064">
        <w:t xml:space="preserve"> and build a forward kinematic map.</w:t>
      </w:r>
      <w:r w:rsidR="000E77CF" w:rsidRPr="00034064">
        <w:t xml:space="preserve"> </w:t>
      </w:r>
      <w:r w:rsidR="008D0A18" w:rsidRPr="00034064">
        <w:t>The full</w:t>
      </w:r>
      <w:r w:rsidR="0079149C" w:rsidRPr="00034064">
        <w:t>-</w:t>
      </w:r>
      <w:r w:rsidR="008D0A18" w:rsidRPr="00034064">
        <w:t xml:space="preserve">body forward kinematic map was developed based on the arm model described in </w:t>
      </w:r>
      <w:r w:rsidRPr="00034064">
        <w:fldChar w:fldCharType="begin"/>
      </w:r>
      <w:r w:rsidR="002A7A3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Pr="00034064">
        <w:fldChar w:fldCharType="separate"/>
      </w:r>
      <w:r w:rsidR="002A7A39" w:rsidRPr="002A7A39">
        <w:rPr>
          <w:noProof/>
          <w:vertAlign w:val="superscript"/>
        </w:rPr>
        <w:t>7</w:t>
      </w:r>
      <w:r w:rsidRPr="00034064">
        <w:fldChar w:fldCharType="end"/>
      </w:r>
      <w:r w:rsidR="00DA5472" w:rsidRPr="00034064">
        <w:t>. Using the h</w:t>
      </w:r>
      <w:r w:rsidR="00A65F80" w:rsidRPr="00034064">
        <w:t>i</w:t>
      </w:r>
      <w:r w:rsidRPr="00034064">
        <w:t>p</w:t>
      </w:r>
      <w:r w:rsidR="00DA5472" w:rsidRPr="00034064">
        <w:t xml:space="preserve"> as the </w:t>
      </w:r>
      <w:r w:rsidRPr="00034064">
        <w:t>origin</w:t>
      </w:r>
      <w:r w:rsidR="008D0A18" w:rsidRPr="00034064">
        <w:t xml:space="preserve"> of</w:t>
      </w:r>
      <w:r w:rsidRPr="00034064">
        <w:t xml:space="preserve"> the reference frame to build</w:t>
      </w:r>
      <w:r w:rsidR="008D0A18" w:rsidRPr="00034064">
        <w:t xml:space="preserve"> the skeleton (</w:t>
      </w:r>
      <w:r w:rsidR="002B5F37" w:rsidRPr="00034064">
        <w:t>bone</w:t>
      </w:r>
      <w:r w:rsidR="008D0A18" w:rsidRPr="00034064">
        <w:t xml:space="preserve"> 0, </w:t>
      </w:r>
      <w:r w:rsidR="008D0A18" w:rsidRPr="00034064">
        <w:rPr>
          <w:b/>
        </w:rPr>
        <w:t>Figure</w:t>
      </w:r>
      <w:r w:rsidR="00A65F80" w:rsidRPr="00034064">
        <w:rPr>
          <w:b/>
        </w:rPr>
        <w:t xml:space="preserve"> </w:t>
      </w:r>
      <w:r w:rsidR="00B766E8">
        <w:rPr>
          <w:b/>
        </w:rPr>
        <w:t>8</w:t>
      </w:r>
      <w:r w:rsidR="008D0A18" w:rsidRPr="00034064">
        <w:t xml:space="preserve"> step 3</w:t>
      </w:r>
      <w:r w:rsidR="00B766E8" w:rsidRPr="00B766E8">
        <w:t xml:space="preserve"> </w:t>
      </w:r>
      <w:r w:rsidR="00B766E8">
        <w:t>of the main text</w:t>
      </w:r>
      <w:r w:rsidR="008D0A18" w:rsidRPr="00034064">
        <w:t>), we developed 5 kinematic chains spine-head, right arm, left arm, right leg, left leg. The left and right</w:t>
      </w:r>
      <w:r w:rsidR="00DA5472" w:rsidRPr="00034064">
        <w:t xml:space="preserve"> arms were initiated by the </w:t>
      </w:r>
      <w:r w:rsidR="002B5F37" w:rsidRPr="00034064">
        <w:t>bone 2 (</w:t>
      </w:r>
      <w:r w:rsidR="002B5F37" w:rsidRPr="00034064">
        <w:rPr>
          <w:b/>
        </w:rPr>
        <w:t xml:space="preserve">Figure </w:t>
      </w:r>
      <w:r w:rsidR="00B766E8">
        <w:rPr>
          <w:b/>
        </w:rPr>
        <w:t>8</w:t>
      </w:r>
      <w:r w:rsidR="002B5F37" w:rsidRPr="00034064">
        <w:t xml:space="preserve"> </w:t>
      </w:r>
      <w:r w:rsidR="00DA5472" w:rsidRPr="00034064">
        <w:t>step 3 and 4</w:t>
      </w:r>
      <w:r w:rsidR="00B766E8" w:rsidRPr="00B766E8">
        <w:t xml:space="preserve"> </w:t>
      </w:r>
      <w:r w:rsidR="00B766E8">
        <w:t>of the main text</w:t>
      </w:r>
      <w:r w:rsidR="00DA5472" w:rsidRPr="00034064">
        <w:t>), whereas the rest of the chains were initiated by the h</w:t>
      </w:r>
      <w:r w:rsidR="00A65F80" w:rsidRPr="00034064">
        <w:t>ip</w:t>
      </w:r>
      <w:r w:rsidR="00DA5472" w:rsidRPr="00034064">
        <w:t>s (</w:t>
      </w:r>
      <w:r w:rsidR="002B5F37" w:rsidRPr="00034064">
        <w:t>bone</w:t>
      </w:r>
      <w:r w:rsidR="00DA5472" w:rsidRPr="00034064">
        <w:t xml:space="preserve"> 0, </w:t>
      </w:r>
      <w:r w:rsidR="00DA5472" w:rsidRPr="00034064">
        <w:rPr>
          <w:b/>
        </w:rPr>
        <w:t xml:space="preserve">Figure </w:t>
      </w:r>
      <w:r w:rsidR="004C720E">
        <w:rPr>
          <w:b/>
        </w:rPr>
        <w:t>8</w:t>
      </w:r>
      <w:r w:rsidR="00DA5472" w:rsidRPr="00034064">
        <w:t xml:space="preserve"> step 3</w:t>
      </w:r>
      <w:r w:rsidR="00B766E8" w:rsidRPr="00B766E8">
        <w:t xml:space="preserve"> </w:t>
      </w:r>
      <w:r w:rsidR="00B766E8">
        <w:t>of the main text</w:t>
      </w:r>
      <w:r w:rsidR="00DA5472" w:rsidRPr="00034064">
        <w:t>).</w:t>
      </w:r>
      <w:r w:rsidR="00D371E5" w:rsidRPr="00591F15">
        <w:t xml:space="preserve"> </w:t>
      </w:r>
    </w:p>
    <w:p w14:paraId="4AAD97A7" w14:textId="6167B20E" w:rsidR="00A05910" w:rsidRDefault="00A05910" w:rsidP="00034064">
      <w:pPr>
        <w:pStyle w:val="BodyText"/>
      </w:pPr>
    </w:p>
    <w:p w14:paraId="4EC39F7F" w14:textId="27AD6137" w:rsidR="00D31CA3" w:rsidRPr="00591F15" w:rsidRDefault="00D371E5" w:rsidP="00034064">
      <w:pPr>
        <w:pStyle w:val="BodyText"/>
      </w:pPr>
      <w:r w:rsidRPr="00591F15">
        <w:t>To estimate the positions of the rigid bodies</w:t>
      </w:r>
      <w:r w:rsidR="00EA5984" w:rsidRPr="00591F15">
        <w:t xml:space="preserve"> in MATLAB</w:t>
      </w:r>
      <w:r w:rsidRPr="00591F15">
        <w:t xml:space="preserve">, we set the </w:t>
      </w:r>
      <w:r w:rsidR="00EA5984" w:rsidRPr="00591F15">
        <w:t>position</w:t>
      </w:r>
      <w:r w:rsidRPr="00591F15">
        <w:t xml:space="preserve"> of the </w:t>
      </w:r>
      <w:r w:rsidR="00A05910" w:rsidRPr="00591F15">
        <w:t>origin</w:t>
      </w:r>
      <w:r w:rsidRPr="00591F15">
        <w:t xml:space="preserve"> rigid body equal to the position of </w:t>
      </w:r>
      <w:r w:rsidR="002B5F37" w:rsidRPr="00591F15">
        <w:t>bone</w:t>
      </w:r>
      <w:r w:rsidRPr="00591F15">
        <w:t xml:space="preserve"> 0</w:t>
      </w:r>
      <w:r w:rsidR="002B5F37" w:rsidRPr="00591F15">
        <w:t xml:space="preserve">, </w:t>
      </w:r>
      <w:r w:rsidR="00A05910" w:rsidRPr="00591F15">
        <w:t xml:space="preserve">at the </w:t>
      </w:r>
      <w:r w:rsidR="002B5F37" w:rsidRPr="00591F15">
        <w:t>h</w:t>
      </w:r>
      <w:r w:rsidR="00A65F80" w:rsidRPr="00591F15">
        <w:t>i</w:t>
      </w:r>
      <w:r w:rsidR="002B5F37" w:rsidRPr="00591F15">
        <w:t>ps</w:t>
      </w:r>
      <w:r w:rsidRPr="00591F15">
        <w:t xml:space="preserve">. Thus, </w:t>
      </w:r>
      <w:proofErr w:type="spellStart"/>
      <w:r w:rsidRPr="00591F15">
        <w:rPr>
          <w:rFonts w:ascii="Century" w:hAnsi="Century"/>
          <w:i/>
        </w:rPr>
        <w:t>RB</w:t>
      </w:r>
      <w:r w:rsidRPr="00591F15">
        <w:rPr>
          <w:rFonts w:ascii="Century" w:hAnsi="Century"/>
          <w:i/>
          <w:vertAlign w:val="subscript"/>
        </w:rPr>
        <w:t>o</w:t>
      </w:r>
      <w:proofErr w:type="spellEnd"/>
      <w:r w:rsidRPr="00591F15">
        <w:rPr>
          <w:rFonts w:ascii="Century" w:hAnsi="Century"/>
          <w:i/>
        </w:rPr>
        <w:t>=</w:t>
      </w:r>
      <w:r w:rsidR="00EA5984" w:rsidRPr="00591F15">
        <w:rPr>
          <w:rFonts w:ascii="Century" w:hAnsi="Century"/>
          <w:i/>
        </w:rPr>
        <w:t>B</w:t>
      </w:r>
      <w:r w:rsidRPr="00591F15">
        <w:rPr>
          <w:rFonts w:ascii="Century" w:hAnsi="Century"/>
          <w:i/>
          <w:vertAlign w:val="subscript"/>
        </w:rPr>
        <w:t>0</w:t>
      </w:r>
      <w:r w:rsidR="00EA5984" w:rsidRPr="00591F15">
        <w:rPr>
          <w:rFonts w:ascii="Century" w:hAnsi="Century"/>
          <w:i/>
        </w:rPr>
        <w:t xml:space="preserve">, </w:t>
      </w:r>
      <w:r w:rsidR="00EA5984" w:rsidRPr="00591F15">
        <w:rPr>
          <w:rFonts w:asciiTheme="minorHAnsi" w:hAnsiTheme="minorHAnsi"/>
        </w:rPr>
        <w:t>where</w:t>
      </w:r>
      <w:r w:rsidR="00EA5984" w:rsidRPr="00591F15">
        <w:rPr>
          <w:rFonts w:ascii="Century" w:hAnsi="Century"/>
          <w:i/>
        </w:rPr>
        <w:t xml:space="preserve"> </w:t>
      </w:r>
      <w:proofErr w:type="spellStart"/>
      <w:r w:rsidR="00EA5984" w:rsidRPr="00591F15">
        <w:rPr>
          <w:rFonts w:ascii="Century" w:hAnsi="Century"/>
          <w:i/>
        </w:rPr>
        <w:t>RB</w:t>
      </w:r>
      <w:r w:rsidR="00EA5984" w:rsidRPr="00591F15">
        <w:rPr>
          <w:rFonts w:ascii="Century" w:hAnsi="Century"/>
          <w:i/>
          <w:vertAlign w:val="subscript"/>
        </w:rPr>
        <w:t>n</w:t>
      </w:r>
      <w:proofErr w:type="spellEnd"/>
      <w:r w:rsidR="00EA5984" w:rsidRPr="00591F15">
        <w:rPr>
          <w:rFonts w:ascii="Century" w:hAnsi="Century"/>
          <w:i/>
        </w:rPr>
        <w:t xml:space="preserve"> </w:t>
      </w:r>
      <w:r w:rsidR="00EA5984" w:rsidRPr="00591F15">
        <w:t>is the position of rigid body</w:t>
      </w:r>
      <w:r w:rsidR="00A05910" w:rsidRPr="00591F15">
        <w:t xml:space="preserve"> part</w:t>
      </w:r>
      <w:r w:rsidR="00EA5984" w:rsidRPr="00591F15">
        <w:t xml:space="preserve"> </w:t>
      </w:r>
      <w:r w:rsidR="00EA5984" w:rsidRPr="00591F15">
        <w:rPr>
          <w:rFonts w:ascii="Century" w:hAnsi="Century"/>
          <w:i/>
        </w:rPr>
        <w:t xml:space="preserve">n </w:t>
      </w:r>
      <w:r w:rsidR="00EA5984" w:rsidRPr="00591F15">
        <w:rPr>
          <w:rFonts w:ascii="Century" w:hAnsi="Century"/>
        </w:rPr>
        <w:t xml:space="preserve">and </w:t>
      </w:r>
      <w:proofErr w:type="gramStart"/>
      <w:r w:rsidR="00EA5984" w:rsidRPr="00591F15">
        <w:rPr>
          <w:rFonts w:ascii="Century" w:hAnsi="Century"/>
          <w:i/>
        </w:rPr>
        <w:t>B</w:t>
      </w:r>
      <w:r w:rsidR="00EA5984" w:rsidRPr="00591F15">
        <w:rPr>
          <w:rFonts w:ascii="Century" w:hAnsi="Century"/>
          <w:i/>
          <w:vertAlign w:val="subscript"/>
        </w:rPr>
        <w:t xml:space="preserve">n  </w:t>
      </w:r>
      <w:r w:rsidR="00EA5984" w:rsidRPr="00591F15">
        <w:t>is</w:t>
      </w:r>
      <w:proofErr w:type="gramEnd"/>
      <w:r w:rsidR="00EA5984" w:rsidRPr="00591F15">
        <w:t xml:space="preserve"> the position of </w:t>
      </w:r>
      <w:r w:rsidR="002B5F37" w:rsidRPr="00591F15">
        <w:t>bone</w:t>
      </w:r>
      <w:r w:rsidR="00EA5984" w:rsidRPr="00591F15">
        <w:t xml:space="preserve"> </w:t>
      </w:r>
      <w:r w:rsidR="00EA5984" w:rsidRPr="00591F15">
        <w:rPr>
          <w:rFonts w:ascii="Century" w:hAnsi="Century"/>
          <w:i/>
        </w:rPr>
        <w:t>n</w:t>
      </w:r>
      <w:r w:rsidR="00EA5984" w:rsidRPr="00591F15">
        <w:t xml:space="preserve"> as it </w:t>
      </w:r>
      <w:r w:rsidR="00392C3B" w:rsidRPr="00591F15">
        <w:t>is originally</w:t>
      </w:r>
      <w:r w:rsidR="00EA5984" w:rsidRPr="00591F15">
        <w:t xml:space="preserve"> streamed from LSL. To </w:t>
      </w:r>
      <w:r w:rsidR="00EA5984" w:rsidRPr="00591F15">
        <w:lastRenderedPageBreak/>
        <w:t>estimate the positions of the rest of the ri</w:t>
      </w:r>
      <w:r w:rsidR="002B5F37" w:rsidRPr="00591F15">
        <w:t xml:space="preserve">gid bodies we used Equation </w:t>
      </w:r>
      <w:r w:rsidR="008A7511">
        <w:t>(</w:t>
      </w:r>
      <w:r w:rsidR="005502F3" w:rsidRPr="00591F15">
        <w:t>2</w:t>
      </w:r>
      <w:r w:rsidR="008A7511">
        <w:t>)</w:t>
      </w:r>
      <w:r w:rsidR="00B6468D" w:rsidRPr="00591F15">
        <w:t>.</w:t>
      </w:r>
    </w:p>
    <w:p w14:paraId="6DAEBC07" w14:textId="5E543235" w:rsidR="00000D8E" w:rsidRPr="00591F15" w:rsidRDefault="00000D8E" w:rsidP="00034064">
      <w:pPr>
        <w:pStyle w:val="BodyText"/>
      </w:pPr>
      <w:r w:rsidRPr="00591F15">
        <w:rPr>
          <w:noProof/>
          <w:lang w:val="en-GB" w:eastAsia="en-GB"/>
        </w:rPr>
        <w:drawing>
          <wp:anchor distT="0" distB="0" distL="114300" distR="114300" simplePos="0" relativeHeight="251658240" behindDoc="0" locked="0" layoutInCell="1" allowOverlap="1" wp14:anchorId="494DD092" wp14:editId="0B59BB2C">
            <wp:simplePos x="0" y="0"/>
            <wp:positionH relativeFrom="margin">
              <wp:align>left</wp:align>
            </wp:positionH>
            <wp:positionV relativeFrom="paragraph">
              <wp:posOffset>113835</wp:posOffset>
            </wp:positionV>
            <wp:extent cx="3841845" cy="379095"/>
            <wp:effectExtent l="0" t="0" r="6350" b="19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 (SMIL)\papers\JOVE-Close Loop Interface\general_km_liz.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15899"/>
                    <a:stretch/>
                  </pic:blipFill>
                  <pic:spPr bwMode="auto">
                    <a:xfrm>
                      <a:off x="0" y="0"/>
                      <a:ext cx="3841845" cy="379095"/>
                    </a:xfrm>
                    <a:prstGeom prst="rect">
                      <a:avLst/>
                    </a:prstGeom>
                    <a:noFill/>
                    <a:ln>
                      <a:noFill/>
                    </a:ln>
                    <a:extLst>
                      <a:ext uri="{53640926-AAD7-44D8-BBD7-CCE9431645EC}">
                        <a14:shadowObscured xmlns:a14="http://schemas.microsoft.com/office/drawing/2010/main"/>
                      </a:ext>
                    </a:extLst>
                  </pic:spPr>
                </pic:pic>
              </a:graphicData>
            </a:graphic>
          </wp:anchor>
        </w:drawing>
      </w:r>
    </w:p>
    <w:p w14:paraId="452F8B9E" w14:textId="2B61B472" w:rsidR="00EA5984" w:rsidRPr="00591F15" w:rsidRDefault="00000D8E" w:rsidP="00034064">
      <w:pPr>
        <w:pStyle w:val="BodyText"/>
      </w:pPr>
      <w:r w:rsidRPr="00591F15">
        <w:tab/>
      </w:r>
      <w:r w:rsidRPr="00591F15">
        <w:tab/>
        <w:t>(2)</w:t>
      </w:r>
    </w:p>
    <w:p w14:paraId="59FE51FF" w14:textId="77777777" w:rsidR="00000D8E" w:rsidRPr="00591F15" w:rsidRDefault="00000D8E" w:rsidP="00034064">
      <w:pPr>
        <w:pStyle w:val="BodyText"/>
      </w:pPr>
    </w:p>
    <w:p w14:paraId="37A3073D" w14:textId="338A13B5" w:rsidR="00AB2F66" w:rsidRPr="00034064" w:rsidRDefault="00392C3B" w:rsidP="00034064">
      <w:pPr>
        <w:pStyle w:val="BodyText"/>
      </w:pPr>
      <w:r w:rsidRPr="00591F15">
        <w:t>w</w:t>
      </w:r>
      <w:r w:rsidR="00EA5984" w:rsidRPr="00591F15">
        <w:t xml:space="preserve">here </w:t>
      </w:r>
      <w:proofErr w:type="spellStart"/>
      <w:r w:rsidR="00EA5984" w:rsidRPr="00591F15">
        <w:rPr>
          <w:rFonts w:ascii="Century" w:hAnsi="Century"/>
          <w:i/>
        </w:rPr>
        <w:t>BL</w:t>
      </w:r>
      <w:r w:rsidR="00EA5984" w:rsidRPr="00591F15">
        <w:rPr>
          <w:rFonts w:ascii="Century" w:hAnsi="Century"/>
          <w:i/>
          <w:vertAlign w:val="subscript"/>
        </w:rPr>
        <w:t>n</w:t>
      </w:r>
      <w:proofErr w:type="spellEnd"/>
      <w:r w:rsidR="00EA5984" w:rsidRPr="00591F15">
        <w:t xml:space="preserve"> </w:t>
      </w:r>
      <w:r w:rsidR="00AB448F">
        <w:t xml:space="preserve">in the 3x1 vector </w:t>
      </w:r>
      <w:r w:rsidR="00EA5984" w:rsidRPr="00591F15">
        <w:t xml:space="preserve">is the bone length of bone </w:t>
      </w:r>
      <w:r w:rsidR="00EA5984" w:rsidRPr="00591F15">
        <w:rPr>
          <w:rFonts w:ascii="Century" w:hAnsi="Century"/>
          <w:i/>
        </w:rPr>
        <w:t>n</w:t>
      </w:r>
      <w:r w:rsidR="002B5F37" w:rsidRPr="00591F15">
        <w:t xml:space="preserve"> and</w:t>
      </w:r>
      <w:r w:rsidR="00AB448F">
        <w:t xml:space="preserve"> the 3x3 matrix</w:t>
      </w:r>
      <w:r w:rsidR="002B5F37" w:rsidRPr="00591F15">
        <w:rPr>
          <w:rFonts w:ascii="Century" w:hAnsi="Century"/>
          <w:i/>
        </w:rPr>
        <w:t xml:space="preserve"> </w:t>
      </w:r>
      <w:proofErr w:type="spellStart"/>
      <w:r w:rsidR="002B5F37" w:rsidRPr="00591F15">
        <w:rPr>
          <w:rFonts w:ascii="Century" w:hAnsi="Century"/>
          <w:i/>
        </w:rPr>
        <w:t>Rot</w:t>
      </w:r>
      <w:r w:rsidR="002B5F37" w:rsidRPr="00591F15">
        <w:rPr>
          <w:rFonts w:ascii="Century" w:hAnsi="Century"/>
          <w:i/>
          <w:vertAlign w:val="subscript"/>
        </w:rPr>
        <w:t>n</w:t>
      </w:r>
      <w:proofErr w:type="spellEnd"/>
      <w:r w:rsidR="002B5F37" w:rsidRPr="00591F15">
        <w:rPr>
          <w:rFonts w:ascii="Century" w:hAnsi="Century"/>
          <w:i/>
          <w:vertAlign w:val="subscript"/>
        </w:rPr>
        <w:t xml:space="preserve">  </w:t>
      </w:r>
      <w:r w:rsidR="002B5F37" w:rsidRPr="00591F15">
        <w:t xml:space="preserve">is the rotation matrix of bone </w:t>
      </w:r>
      <w:r w:rsidR="002B5F37" w:rsidRPr="00591F15">
        <w:rPr>
          <w:rFonts w:ascii="Century" w:hAnsi="Century"/>
          <w:i/>
        </w:rPr>
        <w:t>n.</w:t>
      </w:r>
      <w:r w:rsidR="00BA0B1C" w:rsidRPr="00591F15">
        <w:rPr>
          <w:rFonts w:ascii="Century" w:hAnsi="Century"/>
          <w:i/>
        </w:rPr>
        <w:t xml:space="preserve"> </w:t>
      </w:r>
      <w:r w:rsidR="00BA0B1C" w:rsidRPr="00591F15">
        <w:t>Equation</w:t>
      </w:r>
      <w:r w:rsidRPr="00591F15">
        <w:t xml:space="preserve"> </w:t>
      </w:r>
      <w:r w:rsidR="008A7511">
        <w:t>(</w:t>
      </w:r>
      <w:r w:rsidR="005502F3" w:rsidRPr="00591F15">
        <w:t>2</w:t>
      </w:r>
      <w:r w:rsidR="008A7511">
        <w:t>)</w:t>
      </w:r>
      <w:r w:rsidR="00BA0B1C" w:rsidRPr="00591F15">
        <w:t xml:space="preserve"> is the generalized model of the forward-kinematic map presented in </w:t>
      </w:r>
      <w:r w:rsidR="00A05910" w:rsidRPr="00591F15">
        <w:fldChar w:fldCharType="begin"/>
      </w:r>
      <w:r w:rsidR="002A7A3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00A05910" w:rsidRPr="00591F15">
        <w:fldChar w:fldCharType="separate"/>
      </w:r>
      <w:r w:rsidR="002A7A39" w:rsidRPr="002A7A39">
        <w:rPr>
          <w:noProof/>
          <w:vertAlign w:val="superscript"/>
        </w:rPr>
        <w:t>7</w:t>
      </w:r>
      <w:r w:rsidR="00A05910" w:rsidRPr="00591F15">
        <w:fldChar w:fldCharType="end"/>
      </w:r>
      <w:r w:rsidR="00BA0B1C" w:rsidRPr="00591F15">
        <w:t xml:space="preserve"> </w:t>
      </w:r>
      <w:r w:rsidR="00034A7F">
        <w:t xml:space="preserve">which was designed </w:t>
      </w:r>
      <w:r w:rsidR="00A3229D" w:rsidRPr="00591F15">
        <w:t xml:space="preserve">to model </w:t>
      </w:r>
      <w:r w:rsidRPr="00591F15">
        <w:t>human</w:t>
      </w:r>
      <w:r w:rsidR="00BA0B1C" w:rsidRPr="00591F15">
        <w:t xml:space="preserve"> arm</w:t>
      </w:r>
      <w:r w:rsidRPr="00591F15">
        <w:t xml:space="preserve"> </w:t>
      </w:r>
      <w:r w:rsidR="00A3229D" w:rsidRPr="00591F15">
        <w:t xml:space="preserve">motions </w:t>
      </w:r>
      <w:r w:rsidR="00034A7F">
        <w:t>only</w:t>
      </w:r>
      <w:r w:rsidR="00A3229D" w:rsidRPr="00591F15">
        <w:t xml:space="preserve">. </w:t>
      </w:r>
      <w:r w:rsidR="00034A7F">
        <w:t xml:space="preserve">We here extend the previous work to a full-body model. </w:t>
      </w:r>
      <w:r w:rsidR="00AB448F">
        <w:t>In the arm model the</w:t>
      </w:r>
      <w:r w:rsidR="00BA0B1C" w:rsidRPr="00591F15">
        <w:t xml:space="preserve"> kinematic chain start</w:t>
      </w:r>
      <w:r w:rsidR="00E139B9">
        <w:t>s</w:t>
      </w:r>
      <w:r w:rsidR="00BA0B1C" w:rsidRPr="00591F15">
        <w:t xml:space="preserve"> from shoulder, whereas our full body version has 5 kinematic chains, three of which start from the h</w:t>
      </w:r>
      <w:r w:rsidR="002C73E0" w:rsidRPr="00591F15">
        <w:t>ip</w:t>
      </w:r>
      <w:r w:rsidR="00BA0B1C" w:rsidRPr="00591F15">
        <w:t>s</w:t>
      </w:r>
      <w:r w:rsidR="001552F1">
        <w:t>, bone 0,</w:t>
      </w:r>
      <w:r w:rsidR="00BA0B1C" w:rsidRPr="00591F15">
        <w:t xml:space="preserve"> and 2 start from the bone 2</w:t>
      </w:r>
      <w:r w:rsidR="001552F1">
        <w:t>. Shown in</w:t>
      </w:r>
      <w:r w:rsidR="00BA0B1C" w:rsidRPr="00591F15">
        <w:t xml:space="preserve"> </w:t>
      </w:r>
      <w:r w:rsidR="00BA0B1C" w:rsidRPr="00034064">
        <w:rPr>
          <w:b/>
        </w:rPr>
        <w:t xml:space="preserve">Figure </w:t>
      </w:r>
      <w:r w:rsidR="00B766E8">
        <w:rPr>
          <w:b/>
        </w:rPr>
        <w:t>8</w:t>
      </w:r>
      <w:r w:rsidR="00BA0B1C" w:rsidRPr="00034064">
        <w:t xml:space="preserve"> </w:t>
      </w:r>
      <w:r w:rsidR="001552F1" w:rsidRPr="00034064">
        <w:t>step 4</w:t>
      </w:r>
      <w:r w:rsidR="00B766E8">
        <w:t xml:space="preserve"> (of the main text)</w:t>
      </w:r>
      <w:r w:rsidR="001552F1" w:rsidRPr="00034064">
        <w:t xml:space="preserve"> </w:t>
      </w:r>
      <w:r w:rsidR="00BA0B1C" w:rsidRPr="00034064">
        <w:t xml:space="preserve">after the kinematic chain of spine-head is estimated. </w:t>
      </w:r>
    </w:p>
    <w:p w14:paraId="5953F7F0" w14:textId="2647FF42" w:rsidR="00164959" w:rsidRDefault="00164959" w:rsidP="00034064">
      <w:pPr>
        <w:pStyle w:val="BodyText"/>
      </w:pPr>
    </w:p>
    <w:p w14:paraId="30BB3448" w14:textId="77777777" w:rsidR="001F3595" w:rsidRDefault="001F3595" w:rsidP="001F3595">
      <w:pPr>
        <w:pStyle w:val="ListParagraph"/>
        <w:ind w:left="0"/>
        <w:jc w:val="left"/>
        <w:rPr>
          <w:lang w:val="en-GB"/>
        </w:rPr>
      </w:pPr>
      <w:r>
        <w:t>We developed the forward kinematic map of the Avatar in MATLAB (</w:t>
      </w:r>
      <w:r w:rsidRPr="009F18EC">
        <w:rPr>
          <w:lang w:val="en-GB"/>
        </w:rPr>
        <w:t>version 2016b, The MathWorks, Inc., Natick MA, USA.)</w:t>
      </w:r>
      <w:r>
        <w:rPr>
          <w:lang w:val="en-GB"/>
        </w:rPr>
        <w:t xml:space="preserve">. The code can be found here: </w:t>
      </w:r>
    </w:p>
    <w:p w14:paraId="18D1811B" w14:textId="77777777" w:rsidR="001F3595" w:rsidRDefault="002F3A80" w:rsidP="001F3595">
      <w:pPr>
        <w:pStyle w:val="ListParagraph"/>
        <w:ind w:left="0"/>
        <w:jc w:val="left"/>
      </w:pPr>
      <w:hyperlink r:id="rId14" w:history="1">
        <w:r w:rsidR="001F3595">
          <w:rPr>
            <w:rStyle w:val="Hyperlink"/>
          </w:rPr>
          <w:t>https://github.com/VilelminiKala/CloseLoopInterfaceJOVE</w:t>
        </w:r>
      </w:hyperlink>
    </w:p>
    <w:p w14:paraId="33184B63" w14:textId="77777777" w:rsidR="001F3595" w:rsidRPr="00034064" w:rsidRDefault="001F3595" w:rsidP="00034064">
      <w:pPr>
        <w:pStyle w:val="BodyText"/>
      </w:pPr>
    </w:p>
    <w:p w14:paraId="2ACA1D2E" w14:textId="4CAD2FC9" w:rsidR="00ED2BCB" w:rsidRPr="00034064" w:rsidRDefault="00ED2BCB" w:rsidP="00034064">
      <w:pPr>
        <w:pStyle w:val="BodyText"/>
        <w:rPr>
          <w:rStyle w:val="Emphasis"/>
        </w:rPr>
      </w:pPr>
      <w:r w:rsidRPr="00034064">
        <w:rPr>
          <w:rStyle w:val="Emphasis"/>
        </w:rPr>
        <w:t>Audio parameterization</w:t>
      </w:r>
    </w:p>
    <w:p w14:paraId="6247B0A1" w14:textId="5D1362F3" w:rsidR="00C2083D" w:rsidRDefault="009061A8" w:rsidP="00034064">
      <w:r w:rsidRPr="00034064">
        <w:t>The parameterization of the audio feedback was different across condition</w:t>
      </w:r>
      <w:r w:rsidR="00D33841" w:rsidRPr="00034064">
        <w:t>s</w:t>
      </w:r>
      <w:r w:rsidR="00A3229D" w:rsidRPr="00034064">
        <w:t xml:space="preserve">. These are listed in </w:t>
      </w:r>
      <w:r w:rsidR="00553954">
        <w:rPr>
          <w:b/>
          <w:bCs/>
        </w:rPr>
        <w:t>S</w:t>
      </w:r>
      <w:r w:rsidR="001F3595">
        <w:rPr>
          <w:b/>
          <w:bCs/>
        </w:rPr>
        <w:t xml:space="preserve">upplementary </w:t>
      </w:r>
      <w:r w:rsidR="00A3229D" w:rsidRPr="00034064">
        <w:rPr>
          <w:b/>
        </w:rPr>
        <w:t xml:space="preserve">Figure </w:t>
      </w:r>
      <w:r w:rsidR="001F3595">
        <w:rPr>
          <w:b/>
        </w:rPr>
        <w:t>1</w:t>
      </w:r>
      <w:r w:rsidR="00006398" w:rsidRPr="00034064">
        <w:t>.</w:t>
      </w:r>
    </w:p>
    <w:p w14:paraId="378D2358" w14:textId="48634026" w:rsidR="001F3595" w:rsidRDefault="001F3595" w:rsidP="00034064"/>
    <w:p w14:paraId="22A0BD85" w14:textId="2569C194" w:rsidR="001F3595" w:rsidRDefault="001F3595" w:rsidP="00034064">
      <w:r w:rsidRPr="006B10D9">
        <w:rPr>
          <w:b/>
          <w:bCs/>
        </w:rPr>
        <w:t xml:space="preserve">[Place </w:t>
      </w:r>
      <w:r>
        <w:rPr>
          <w:b/>
          <w:bCs/>
        </w:rPr>
        <w:t>supplementary F</w:t>
      </w:r>
      <w:r w:rsidRPr="006B10D9">
        <w:rPr>
          <w:b/>
          <w:bCs/>
        </w:rPr>
        <w:t xml:space="preserve">igure </w:t>
      </w:r>
      <w:r>
        <w:rPr>
          <w:b/>
          <w:bCs/>
        </w:rPr>
        <w:t>1</w:t>
      </w:r>
      <w:r w:rsidRPr="006B10D9">
        <w:rPr>
          <w:b/>
          <w:bCs/>
        </w:rPr>
        <w:t xml:space="preserve"> here</w:t>
      </w:r>
      <w:r>
        <w:rPr>
          <w:b/>
          <w:bCs/>
        </w:rPr>
        <w:t>]</w:t>
      </w:r>
    </w:p>
    <w:p w14:paraId="1C626D38" w14:textId="77777777" w:rsidR="00C2083D" w:rsidRDefault="00C2083D" w:rsidP="00034064"/>
    <w:p w14:paraId="72BED08A" w14:textId="36C95644" w:rsidR="00C2083D" w:rsidRDefault="003E555E" w:rsidP="00034064">
      <w:r>
        <w:t>In</w:t>
      </w:r>
      <w:r w:rsidR="00C2083D">
        <w:t xml:space="preserve"> the</w:t>
      </w:r>
      <w:r>
        <w:t xml:space="preserve"> </w:t>
      </w:r>
      <w:r w:rsidR="00BA54D0">
        <w:t>1</w:t>
      </w:r>
      <w:r w:rsidR="00BA54D0" w:rsidRPr="00BA54D0">
        <w:rPr>
          <w:vertAlign w:val="superscript"/>
        </w:rPr>
        <w:t>st</w:t>
      </w:r>
      <w:r w:rsidR="00BA54D0">
        <w:t xml:space="preserve"> </w:t>
      </w:r>
      <w:r>
        <w:t>condition</w:t>
      </w:r>
      <w:r w:rsidR="00BA54D0">
        <w:t>,</w:t>
      </w:r>
      <w:r>
        <w:t xml:space="preserve"> the sound was activated when the participant </w:t>
      </w:r>
      <w:r w:rsidR="0029357D">
        <w:t>walk</w:t>
      </w:r>
      <w:r w:rsidR="00A3229D">
        <w:t>ed</w:t>
      </w:r>
      <w:r w:rsidR="0029357D">
        <w:t xml:space="preserve"> through a specific area</w:t>
      </w:r>
      <w:r w:rsidR="00A3229D">
        <w:t xml:space="preserve"> defined by the proxy controller</w:t>
      </w:r>
      <w:r w:rsidR="0029357D">
        <w:t xml:space="preserve">. The </w:t>
      </w:r>
      <w:r w:rsidR="00BE15C2">
        <w:t xml:space="preserve">3D </w:t>
      </w:r>
      <w:r w:rsidR="0029357D">
        <w:t xml:space="preserve">center </w:t>
      </w:r>
      <w:r w:rsidR="00A3229D">
        <w:t xml:space="preserve">position </w:t>
      </w:r>
      <w:r w:rsidR="0029357D">
        <w:t>of this area was</w:t>
      </w:r>
      <w:r w:rsidR="00A3229D">
        <w:t xml:space="preserve"> entered</w:t>
      </w:r>
      <w:r w:rsidR="0029357D">
        <w:t xml:space="preserve"> by the researcher by clicking the proper button on the </w:t>
      </w:r>
      <w:r w:rsidR="00C2083D">
        <w:t>proxy controller (</w:t>
      </w:r>
      <w:r w:rsidR="0029357D">
        <w:t>user interface</w:t>
      </w:r>
      <w:r w:rsidR="00C2083D">
        <w:t>)</w:t>
      </w:r>
      <w:r w:rsidR="0029357D">
        <w:t xml:space="preserve"> during the </w:t>
      </w:r>
      <w:r w:rsidR="00BA54D0">
        <w:t>recording</w:t>
      </w:r>
      <w:r w:rsidR="0029357D">
        <w:t xml:space="preserve"> </w:t>
      </w:r>
      <w:r w:rsidR="00A3229D">
        <w:t>setting</w:t>
      </w:r>
      <w:r w:rsidR="00585B33">
        <w:t>. T</w:t>
      </w:r>
      <w:r w:rsidR="0029357D">
        <w:t xml:space="preserve">he </w:t>
      </w:r>
      <w:r w:rsidR="00CF01B5">
        <w:t>instant</w:t>
      </w:r>
      <w:r w:rsidR="0029357D">
        <w:t xml:space="preserve"> position of the h</w:t>
      </w:r>
      <w:r w:rsidR="00C2083D">
        <w:t>ip</w:t>
      </w:r>
      <w:r w:rsidR="0029357D">
        <w:t xml:space="preserve">s </w:t>
      </w:r>
      <w:r w:rsidR="00CF01B5">
        <w:t xml:space="preserve">of the moving participant </w:t>
      </w:r>
      <w:r w:rsidR="001127CE">
        <w:t xml:space="preserve">was </w:t>
      </w:r>
      <w:r w:rsidR="00585B33">
        <w:t xml:space="preserve">then </w:t>
      </w:r>
      <w:r w:rsidR="001127CE">
        <w:t xml:space="preserve">set </w:t>
      </w:r>
      <w:r w:rsidR="0029357D">
        <w:t xml:space="preserve">as the center of the song-activation </w:t>
      </w:r>
      <w:r w:rsidR="00A3229D">
        <w:t>body part</w:t>
      </w:r>
      <w:r w:rsidR="00CF01B5">
        <w:t xml:space="preserve">. </w:t>
      </w:r>
      <w:r w:rsidR="00585B33">
        <w:t>The</w:t>
      </w:r>
      <w:r w:rsidR="00CF01B5">
        <w:t xml:space="preserve"> system could </w:t>
      </w:r>
      <w:r w:rsidR="00585B33">
        <w:t xml:space="preserve">also </w:t>
      </w:r>
      <w:r w:rsidR="00AA466F">
        <w:t>use other body parts as the anchor to manipulate the music</w:t>
      </w:r>
      <w:r w:rsidR="00CF01B5">
        <w:t>.</w:t>
      </w:r>
      <w:r w:rsidR="0029357D">
        <w:t xml:space="preserve"> </w:t>
      </w:r>
      <w:r w:rsidR="00C2083D">
        <w:t>T</w:t>
      </w:r>
      <w:r w:rsidR="0029357D">
        <w:t>he researchers could</w:t>
      </w:r>
      <w:r w:rsidR="00C2083D">
        <w:t xml:space="preserve"> also</w:t>
      </w:r>
      <w:r w:rsidR="0029357D">
        <w:t xml:space="preserve"> manually set the radius of that </w:t>
      </w:r>
      <w:proofErr w:type="spellStart"/>
      <w:r w:rsidR="00C2083D">
        <w:t>RoI</w:t>
      </w:r>
      <w:proofErr w:type="spellEnd"/>
      <w:r w:rsidR="0029357D">
        <w:t xml:space="preserve"> before start</w:t>
      </w:r>
      <w:r w:rsidR="00BA54D0">
        <w:t>ing the</w:t>
      </w:r>
      <w:r w:rsidR="0029357D">
        <w:t xml:space="preserve"> recording</w:t>
      </w:r>
      <w:r w:rsidR="00A3229D">
        <w:t xml:space="preserve"> to define a volume </w:t>
      </w:r>
      <w:r w:rsidR="00164959">
        <w:t>between</w:t>
      </w:r>
      <w:r w:rsidR="00A3229D">
        <w:t xml:space="preserve"> the desired position and the position of the body part</w:t>
      </w:r>
      <w:r w:rsidR="00BA54D0">
        <w:t xml:space="preserve">. </w:t>
      </w:r>
      <w:r w:rsidR="001127CE">
        <w:t xml:space="preserve">In our example, </w:t>
      </w:r>
      <w:r w:rsidR="00F91A7C">
        <w:t xml:space="preserve">the </w:t>
      </w:r>
      <w:r w:rsidR="001127CE">
        <w:t>r</w:t>
      </w:r>
      <w:r w:rsidR="00BA54D0">
        <w:t xml:space="preserve">adius was set </w:t>
      </w:r>
      <w:r w:rsidR="00C2083D">
        <w:t xml:space="preserve">to </w:t>
      </w:r>
      <w:r w:rsidR="00166672">
        <w:t>5</w:t>
      </w:r>
      <w:r w:rsidR="00BA54D0">
        <w:t>0cm</w:t>
      </w:r>
      <w:r w:rsidR="0029357D">
        <w:t>.</w:t>
      </w:r>
      <w:r w:rsidR="00BA54D0">
        <w:t xml:space="preserve"> </w:t>
      </w:r>
      <w:r w:rsidR="00C2083D">
        <w:t xml:space="preserve">As the participant found </w:t>
      </w:r>
      <w:r w:rsidR="00164959">
        <w:t xml:space="preserve">and maintained their position </w:t>
      </w:r>
      <w:r w:rsidR="00D61A6F">
        <w:t>with</w:t>
      </w:r>
      <w:r w:rsidR="00164959">
        <w:t>in</w:t>
      </w:r>
      <w:r w:rsidR="00D61A6F">
        <w:t xml:space="preserve"> the</w:t>
      </w:r>
      <w:r w:rsidR="00C2083D">
        <w:t xml:space="preserve"> </w:t>
      </w:r>
      <w:proofErr w:type="spellStart"/>
      <w:r w:rsidR="00C2083D">
        <w:t>RoI</w:t>
      </w:r>
      <w:proofErr w:type="spellEnd"/>
      <w:r w:rsidR="00C2083D">
        <w:t xml:space="preserve">, </w:t>
      </w:r>
      <w:r w:rsidR="00BA54D0">
        <w:t>the song would</w:t>
      </w:r>
      <w:r w:rsidR="00C2083D">
        <w:t xml:space="preserve"> play for as</w:t>
      </w:r>
      <w:r w:rsidR="00BA54D0">
        <w:t xml:space="preserve"> long as the participant stay</w:t>
      </w:r>
      <w:r w:rsidR="00C2083D">
        <w:t>ed</w:t>
      </w:r>
      <w:r w:rsidR="00BA54D0">
        <w:t xml:space="preserve"> within that volume. </w:t>
      </w:r>
    </w:p>
    <w:p w14:paraId="2EEF384B" w14:textId="77777777" w:rsidR="00C2083D" w:rsidRDefault="00C2083D" w:rsidP="00034064"/>
    <w:p w14:paraId="17995454" w14:textId="0024998C" w:rsidR="00C2083D" w:rsidRDefault="00BA54D0" w:rsidP="00034064">
      <w:r>
        <w:t>In</w:t>
      </w:r>
      <w:r w:rsidR="00C2083D">
        <w:t xml:space="preserve"> the</w:t>
      </w:r>
      <w:r>
        <w:t xml:space="preserve"> 2</w:t>
      </w:r>
      <w:r w:rsidRPr="00BA54D0">
        <w:rPr>
          <w:vertAlign w:val="superscript"/>
        </w:rPr>
        <w:t>nd</w:t>
      </w:r>
      <w:r>
        <w:t xml:space="preserve"> condition, the h</w:t>
      </w:r>
      <w:r w:rsidR="00C2083D">
        <w:t>i</w:t>
      </w:r>
      <w:r>
        <w:t xml:space="preserve">ps </w:t>
      </w:r>
      <w:r w:rsidR="00C2083D">
        <w:t>once again controlled</w:t>
      </w:r>
      <w:r>
        <w:t xml:space="preserve"> the activation of the song, but the sampling rate of </w:t>
      </w:r>
      <w:r w:rsidR="00C2083D">
        <w:t>the song’s playback was</w:t>
      </w:r>
      <w:r>
        <w:t xml:space="preserve"> define</w:t>
      </w:r>
      <w:r w:rsidR="00320FF6">
        <w:t>d</w:t>
      </w:r>
      <w:r>
        <w:t xml:space="preserve"> by the distance between the center of the </w:t>
      </w:r>
      <w:r w:rsidR="00DF591C">
        <w:t xml:space="preserve">activation </w:t>
      </w:r>
      <w:r>
        <w:t xml:space="preserve">area and the hand. Specifically, </w:t>
      </w:r>
      <w:r w:rsidR="00DF591C">
        <w:t xml:space="preserve">we created </w:t>
      </w:r>
      <w:r w:rsidR="00A3229D">
        <w:t xml:space="preserve">a grid of </w:t>
      </w:r>
      <w:r w:rsidR="00DF591C">
        <w:t xml:space="preserve">zones </w:t>
      </w:r>
      <w:r w:rsidR="00A3229D">
        <w:t>using</w:t>
      </w:r>
      <w:r w:rsidR="00DF591C">
        <w:t xml:space="preserve"> distance</w:t>
      </w:r>
      <w:r w:rsidR="00A3229D">
        <w:t>s</w:t>
      </w:r>
      <w:r w:rsidR="00DF591C">
        <w:t xml:space="preserve"> </w:t>
      </w:r>
      <w:r w:rsidR="00A3229D">
        <w:t>at</w:t>
      </w:r>
      <w:r w:rsidR="00DF591C">
        <w:t xml:space="preserve"> every 10cm. </w:t>
      </w:r>
      <w:r w:rsidR="00A3229D">
        <w:t>In</w:t>
      </w:r>
      <w:r w:rsidR="00DF591C">
        <w:t xml:space="preserve"> the case </w:t>
      </w:r>
      <w:r w:rsidR="00DF591C" w:rsidRPr="005A519A">
        <w:t>of radius</w:t>
      </w:r>
      <w:r w:rsidR="00C2083D" w:rsidRPr="005A519A">
        <w:t xml:space="preserve"> </w:t>
      </w:r>
      <w:r w:rsidR="00DF591C" w:rsidRPr="005A519A">
        <w:t>=</w:t>
      </w:r>
      <w:r w:rsidR="00C2083D" w:rsidRPr="005A519A">
        <w:t xml:space="preserve"> </w:t>
      </w:r>
      <w:r w:rsidR="005A519A" w:rsidRPr="005A519A">
        <w:t>5</w:t>
      </w:r>
      <w:r w:rsidR="00DF591C" w:rsidRPr="005A519A">
        <w:t xml:space="preserve">0cm, there were </w:t>
      </w:r>
      <w:r w:rsidR="005A519A" w:rsidRPr="005A519A">
        <w:t>5</w:t>
      </w:r>
      <w:r w:rsidR="00DF591C" w:rsidRPr="005A519A">
        <w:t xml:space="preserve"> zones of distance. The min sampling rate was set to</w:t>
      </w:r>
      <w:r w:rsidR="00C2083D" w:rsidRPr="005A519A">
        <w:t xml:space="preserve"> a minimum </w:t>
      </w:r>
      <w:r w:rsidR="00C2083D" w:rsidRPr="005A519A">
        <w:rPr>
          <w:rFonts w:asciiTheme="minorHAnsi" w:hAnsiTheme="minorHAnsi" w:cstheme="minorHAnsi"/>
        </w:rPr>
        <w:t xml:space="preserve">of </w:t>
      </w:r>
      <w:r w:rsidR="00DF591C" w:rsidRPr="005A519A">
        <w:rPr>
          <w:rFonts w:asciiTheme="minorHAnsi" w:hAnsiTheme="minorHAnsi" w:cstheme="minorHAnsi"/>
        </w:rPr>
        <w:t>95</w:t>
      </w:r>
      <w:r w:rsidR="00C2083D" w:rsidRPr="005A519A">
        <w:rPr>
          <w:rFonts w:asciiTheme="minorHAnsi" w:hAnsiTheme="minorHAnsi" w:cstheme="minorHAnsi"/>
        </w:rPr>
        <w:t xml:space="preserve"> frames per second</w:t>
      </w:r>
      <w:r w:rsidR="00DF591C" w:rsidRPr="005A519A">
        <w:rPr>
          <w:rFonts w:ascii="Century" w:hAnsi="Century"/>
        </w:rPr>
        <w:t xml:space="preserve"> </w:t>
      </w:r>
      <w:r w:rsidR="00DF591C" w:rsidRPr="005A519A">
        <w:t>and</w:t>
      </w:r>
      <w:r w:rsidR="00C2083D" w:rsidRPr="005A519A">
        <w:t xml:space="preserve"> the</w:t>
      </w:r>
      <w:r w:rsidR="00DF591C" w:rsidRPr="005A519A">
        <w:t xml:space="preserve"> max</w:t>
      </w:r>
      <w:r w:rsidR="00C2083D" w:rsidRPr="005A519A">
        <w:t>imum sampling rate was set</w:t>
      </w:r>
      <w:r w:rsidR="00DF591C" w:rsidRPr="005A519A">
        <w:t xml:space="preserve"> to the original sampling rate. </w:t>
      </w:r>
      <w:r w:rsidR="00C2083D" w:rsidRPr="005A519A">
        <w:t>The interface could create a grid of n zones around the hip,</w:t>
      </w:r>
      <w:r w:rsidR="00DF591C" w:rsidRPr="005A519A">
        <w:t xml:space="preserve"> </w:t>
      </w:r>
      <w:r w:rsidR="005A519A" w:rsidRPr="005A519A">
        <w:t>5</w:t>
      </w:r>
      <w:r w:rsidR="00DF591C" w:rsidRPr="005A519A">
        <w:t xml:space="preserve"> in our example</w:t>
      </w:r>
      <w:r w:rsidR="00C2083D" w:rsidRPr="005A519A">
        <w:t>, based on hand-to-</w:t>
      </w:r>
      <w:r w:rsidR="005A519A" w:rsidRPr="005A519A">
        <w:t>activation-point</w:t>
      </w:r>
      <w:r w:rsidR="00C2083D" w:rsidRPr="005A519A">
        <w:t xml:space="preserve"> distance</w:t>
      </w:r>
      <w:r w:rsidR="00A3229D" w:rsidRPr="005A519A">
        <w:t xml:space="preserve"> of each person</w:t>
      </w:r>
      <w:r w:rsidR="00C2083D" w:rsidRPr="005A519A">
        <w:t xml:space="preserve">, and accordingly, modulate the </w:t>
      </w:r>
      <w:r w:rsidR="005A519A" w:rsidRPr="005A519A">
        <w:t>sampling rate</w:t>
      </w:r>
      <w:r w:rsidR="00C2083D" w:rsidRPr="005A519A">
        <w:t xml:space="preserve"> of the music playback</w:t>
      </w:r>
      <w:r w:rsidR="00A3229D" w:rsidRPr="005A519A">
        <w:t>.</w:t>
      </w:r>
    </w:p>
    <w:p w14:paraId="7E03332A" w14:textId="77777777" w:rsidR="00C2083D" w:rsidRDefault="00C2083D" w:rsidP="00034064"/>
    <w:p w14:paraId="243749EC" w14:textId="64B9CBCF" w:rsidR="008F108C" w:rsidRDefault="00807B69" w:rsidP="00034064">
      <w:pPr>
        <w:rPr>
          <w:rFonts w:asciiTheme="minorHAnsi" w:hAnsiTheme="minorHAnsi" w:cstheme="minorHAnsi"/>
        </w:rPr>
      </w:pPr>
      <w:r w:rsidRPr="00A3229D">
        <w:rPr>
          <w:rFonts w:asciiTheme="minorHAnsi" w:hAnsiTheme="minorHAnsi" w:cstheme="minorHAnsi"/>
        </w:rPr>
        <w:t>In</w:t>
      </w:r>
      <w:r w:rsidR="00C2083D" w:rsidRPr="00A3229D">
        <w:rPr>
          <w:rFonts w:asciiTheme="minorHAnsi" w:hAnsiTheme="minorHAnsi" w:cstheme="minorHAnsi"/>
        </w:rPr>
        <w:t xml:space="preserve"> </w:t>
      </w:r>
      <w:bookmarkStart w:id="9" w:name="_Hlk30254208"/>
      <w:r w:rsidR="005D62F9" w:rsidRPr="00A3229D">
        <w:rPr>
          <w:rFonts w:asciiTheme="minorHAnsi" w:hAnsiTheme="minorHAnsi" w:cstheme="minorHAnsi"/>
        </w:rPr>
        <w:t>the 3</w:t>
      </w:r>
      <w:r w:rsidR="005D62F9" w:rsidRPr="00A3229D">
        <w:rPr>
          <w:rFonts w:asciiTheme="minorHAnsi" w:hAnsiTheme="minorHAnsi" w:cstheme="minorHAnsi"/>
          <w:vertAlign w:val="superscript"/>
        </w:rPr>
        <w:t>rd</w:t>
      </w:r>
      <w:r w:rsidR="005D62F9" w:rsidRPr="00A3229D">
        <w:rPr>
          <w:rFonts w:asciiTheme="minorHAnsi" w:hAnsiTheme="minorHAnsi" w:cstheme="minorHAnsi"/>
        </w:rPr>
        <w:t xml:space="preserve"> condition, the speed of the </w:t>
      </w:r>
      <w:r w:rsidR="005D62F9">
        <w:rPr>
          <w:rFonts w:cstheme="minorHAnsi"/>
        </w:rPr>
        <w:t>participant’s hips</w:t>
      </w:r>
      <w:r w:rsidR="005D62F9" w:rsidRPr="00A3229D">
        <w:rPr>
          <w:rFonts w:asciiTheme="minorHAnsi" w:hAnsiTheme="minorHAnsi" w:cstheme="minorHAnsi"/>
        </w:rPr>
        <w:t xml:space="preserve">, was used to control the sampling rate of the song. In this condition, the interface created 5 zones of sampling rate ranging from a minimum of 1000 frames per second to the maximum set as the original sampling rate. The </w:t>
      </w:r>
      <w:r w:rsidR="005D62F9">
        <w:rPr>
          <w:rFonts w:asciiTheme="minorHAnsi" w:hAnsiTheme="minorHAnsi" w:cstheme="minorHAnsi"/>
        </w:rPr>
        <w:lastRenderedPageBreak/>
        <w:t>sampling rate</w:t>
      </w:r>
      <w:r w:rsidR="005D62F9" w:rsidRPr="00A3229D">
        <w:rPr>
          <w:rFonts w:asciiTheme="minorHAnsi" w:hAnsiTheme="minorHAnsi" w:cstheme="minorHAnsi"/>
        </w:rPr>
        <w:t xml:space="preserve"> was set </w:t>
      </w:r>
      <w:r w:rsidR="005D62F9">
        <w:rPr>
          <w:rFonts w:asciiTheme="minorHAnsi" w:hAnsiTheme="minorHAnsi" w:cstheme="minorHAnsi"/>
        </w:rPr>
        <w:t>to minimum when speed was smaller than</w:t>
      </w:r>
      <w:r w:rsidR="005D62F9" w:rsidRPr="00A3229D">
        <w:rPr>
          <w:rFonts w:asciiTheme="minorHAnsi" w:hAnsiTheme="minorHAnsi" w:cstheme="minorHAnsi"/>
        </w:rPr>
        <w:t xml:space="preserve"> </w:t>
      </w:r>
      <w:proofErr w:type="spellStart"/>
      <w:r w:rsidR="005D62F9">
        <w:rPr>
          <w:rFonts w:asciiTheme="minorHAnsi" w:hAnsiTheme="minorHAnsi" w:cstheme="minorHAnsi"/>
        </w:rPr>
        <w:t>V</w:t>
      </w:r>
      <w:r w:rsidR="005D62F9">
        <w:rPr>
          <w:rFonts w:asciiTheme="minorHAnsi" w:hAnsiTheme="minorHAnsi" w:cstheme="minorHAnsi"/>
          <w:vertAlign w:val="subscript"/>
        </w:rPr>
        <w:t>min</w:t>
      </w:r>
      <w:proofErr w:type="spellEnd"/>
      <w:r w:rsidR="005D62F9">
        <w:rPr>
          <w:rFonts w:asciiTheme="minorHAnsi" w:hAnsiTheme="minorHAnsi" w:cstheme="minorHAnsi"/>
        </w:rPr>
        <w:t xml:space="preserve"> value </w:t>
      </w:r>
      <w:r w:rsidR="005D62F9" w:rsidRPr="00A3229D">
        <w:rPr>
          <w:rFonts w:asciiTheme="minorHAnsi" w:hAnsiTheme="minorHAnsi" w:cstheme="minorHAnsi"/>
        </w:rPr>
        <w:t>and</w:t>
      </w:r>
      <w:r w:rsidR="005D62F9">
        <w:rPr>
          <w:rFonts w:asciiTheme="minorHAnsi" w:hAnsiTheme="minorHAnsi" w:cstheme="minorHAnsi"/>
        </w:rPr>
        <w:t xml:space="preserve"> to maximum</w:t>
      </w:r>
      <w:r w:rsidR="005D62F9" w:rsidRPr="00A3229D">
        <w:rPr>
          <w:rFonts w:asciiTheme="minorHAnsi" w:hAnsiTheme="minorHAnsi" w:cstheme="minorHAnsi"/>
        </w:rPr>
        <w:t xml:space="preserve"> </w:t>
      </w:r>
      <w:r w:rsidR="005D62F9">
        <w:rPr>
          <w:rFonts w:asciiTheme="minorHAnsi" w:hAnsiTheme="minorHAnsi" w:cstheme="minorHAnsi"/>
        </w:rPr>
        <w:t>when speed was greater than V</w:t>
      </w:r>
      <w:r w:rsidR="005D62F9" w:rsidRPr="006D75CF">
        <w:rPr>
          <w:rFonts w:asciiTheme="minorHAnsi" w:hAnsiTheme="minorHAnsi" w:cstheme="minorHAnsi"/>
          <w:vertAlign w:val="subscript"/>
        </w:rPr>
        <w:t>max</w:t>
      </w:r>
      <w:r w:rsidR="005D62F9">
        <w:rPr>
          <w:rFonts w:asciiTheme="minorHAnsi" w:hAnsiTheme="minorHAnsi" w:cstheme="minorHAnsi"/>
        </w:rPr>
        <w:t xml:space="preserve">. </w:t>
      </w:r>
      <w:r w:rsidR="005D62F9">
        <w:rPr>
          <w:rFonts w:cstheme="minorHAnsi"/>
        </w:rPr>
        <w:t>To define these two parameters, t</w:t>
      </w:r>
      <w:r w:rsidR="005D62F9" w:rsidRPr="00A3229D">
        <w:rPr>
          <w:rFonts w:asciiTheme="minorHAnsi" w:hAnsiTheme="minorHAnsi" w:cstheme="minorHAnsi"/>
        </w:rPr>
        <w:t>he speed range</w:t>
      </w:r>
      <w:r w:rsidR="005D62F9">
        <w:rPr>
          <w:rFonts w:asciiTheme="minorHAnsi" w:hAnsiTheme="minorHAnsi" w:cstheme="minorHAnsi"/>
        </w:rPr>
        <w:t>s</w:t>
      </w:r>
      <w:r w:rsidR="005D62F9" w:rsidRPr="00A3229D">
        <w:rPr>
          <w:rFonts w:asciiTheme="minorHAnsi" w:hAnsiTheme="minorHAnsi" w:cstheme="minorHAnsi"/>
        </w:rPr>
        <w:t xml:space="preserve"> </w:t>
      </w:r>
      <w:r w:rsidR="005D62F9">
        <w:rPr>
          <w:rFonts w:asciiTheme="minorHAnsi" w:hAnsiTheme="minorHAnsi" w:cstheme="minorHAnsi"/>
        </w:rPr>
        <w:t>of</w:t>
      </w:r>
      <w:r w:rsidR="005D62F9" w:rsidRPr="00A3229D">
        <w:rPr>
          <w:rFonts w:asciiTheme="minorHAnsi" w:hAnsiTheme="minorHAnsi" w:cstheme="minorHAnsi"/>
        </w:rPr>
        <w:t xml:space="preserve"> the hip</w:t>
      </w:r>
      <w:r w:rsidR="005D62F9">
        <w:rPr>
          <w:rFonts w:asciiTheme="minorHAnsi" w:hAnsiTheme="minorHAnsi" w:cstheme="minorHAnsi"/>
        </w:rPr>
        <w:t xml:space="preserve"> of each participant</w:t>
      </w:r>
      <w:r w:rsidR="005D62F9" w:rsidRPr="00A3229D">
        <w:rPr>
          <w:rFonts w:asciiTheme="minorHAnsi" w:hAnsiTheme="minorHAnsi" w:cstheme="minorHAnsi"/>
        </w:rPr>
        <w:t xml:space="preserve"> were </w:t>
      </w:r>
      <w:r w:rsidR="005D62F9">
        <w:rPr>
          <w:rFonts w:asciiTheme="minorHAnsi" w:hAnsiTheme="minorHAnsi" w:cstheme="minorHAnsi"/>
        </w:rPr>
        <w:t>previously recorded and</w:t>
      </w:r>
      <w:r w:rsidR="005D62F9" w:rsidRPr="00A3229D">
        <w:rPr>
          <w:rFonts w:asciiTheme="minorHAnsi" w:hAnsiTheme="minorHAnsi" w:cstheme="minorHAnsi"/>
        </w:rPr>
        <w:t xml:space="preserve"> extracted from </w:t>
      </w:r>
      <w:r w:rsidR="005D62F9">
        <w:rPr>
          <w:rFonts w:asciiTheme="minorHAnsi" w:hAnsiTheme="minorHAnsi" w:cstheme="minorHAnsi"/>
        </w:rPr>
        <w:t>their</w:t>
      </w:r>
      <w:r w:rsidR="005D62F9" w:rsidRPr="00A3229D">
        <w:rPr>
          <w:rFonts w:asciiTheme="minorHAnsi" w:hAnsiTheme="minorHAnsi" w:cstheme="minorHAnsi"/>
        </w:rPr>
        <w:t xml:space="preserve"> walking pattern. </w:t>
      </w:r>
      <w:r w:rsidR="005D62F9">
        <w:rPr>
          <w:rFonts w:cstheme="minorHAnsi"/>
        </w:rPr>
        <w:t xml:space="preserve">Thus, </w:t>
      </w:r>
      <w:proofErr w:type="spellStart"/>
      <w:r w:rsidR="005D62F9">
        <w:rPr>
          <w:rFonts w:asciiTheme="minorHAnsi" w:hAnsiTheme="minorHAnsi" w:cstheme="minorHAnsi"/>
        </w:rPr>
        <w:t>V</w:t>
      </w:r>
      <w:r w:rsidR="005D62F9">
        <w:rPr>
          <w:rFonts w:asciiTheme="minorHAnsi" w:hAnsiTheme="minorHAnsi" w:cstheme="minorHAnsi"/>
          <w:vertAlign w:val="subscript"/>
        </w:rPr>
        <w:t>min</w:t>
      </w:r>
      <w:proofErr w:type="spellEnd"/>
      <w:r w:rsidR="005D62F9">
        <w:rPr>
          <w:rFonts w:asciiTheme="minorHAnsi" w:hAnsiTheme="minorHAnsi" w:cstheme="minorHAnsi"/>
          <w:vertAlign w:val="subscript"/>
        </w:rPr>
        <w:t xml:space="preserve"> </w:t>
      </w:r>
      <w:r w:rsidR="005D62F9">
        <w:rPr>
          <w:rFonts w:asciiTheme="minorHAnsi" w:hAnsiTheme="minorHAnsi" w:cstheme="minorHAnsi"/>
        </w:rPr>
        <w:t>and V</w:t>
      </w:r>
      <w:r w:rsidR="005D62F9" w:rsidRPr="006D75CF">
        <w:rPr>
          <w:rFonts w:asciiTheme="minorHAnsi" w:hAnsiTheme="minorHAnsi" w:cstheme="minorHAnsi"/>
          <w:vertAlign w:val="subscript"/>
        </w:rPr>
        <w:t>max</w:t>
      </w:r>
      <w:r w:rsidR="005D62F9">
        <w:rPr>
          <w:rFonts w:asciiTheme="minorHAnsi" w:hAnsiTheme="minorHAnsi" w:cstheme="minorHAnsi"/>
          <w:vertAlign w:val="subscript"/>
        </w:rPr>
        <w:t xml:space="preserve"> </w:t>
      </w:r>
      <w:r w:rsidR="005D62F9">
        <w:rPr>
          <w:rFonts w:asciiTheme="minorHAnsi" w:hAnsiTheme="minorHAnsi" w:cstheme="minorHAnsi"/>
        </w:rPr>
        <w:t xml:space="preserve">was chosen </w:t>
      </w:r>
      <w:r w:rsidR="005D62F9">
        <w:rPr>
          <w:rFonts w:cstheme="minorHAnsi"/>
        </w:rPr>
        <w:t>(by the researchers) to</w:t>
      </w:r>
      <w:r w:rsidR="005D62F9">
        <w:rPr>
          <w:rFonts w:asciiTheme="minorHAnsi" w:hAnsiTheme="minorHAnsi" w:cstheme="minorHAnsi"/>
        </w:rPr>
        <w:t xml:space="preserve"> belong in the individuals speed range but also based on how sensitive or stable the system should be</w:t>
      </w:r>
      <w:r w:rsidR="005D62F9">
        <w:rPr>
          <w:rFonts w:cstheme="minorHAnsi"/>
        </w:rPr>
        <w:t>, depending on its use</w:t>
      </w:r>
      <w:r w:rsidR="005D62F9">
        <w:rPr>
          <w:rFonts w:asciiTheme="minorHAnsi" w:hAnsiTheme="minorHAnsi" w:cstheme="minorHAnsi"/>
        </w:rPr>
        <w:t xml:space="preserve">. </w:t>
      </w:r>
      <w:r w:rsidR="005D62F9" w:rsidRPr="00A3229D">
        <w:rPr>
          <w:rFonts w:asciiTheme="minorHAnsi" w:hAnsiTheme="minorHAnsi" w:cstheme="minorHAnsi"/>
        </w:rPr>
        <w:t>The completion of each task was defined by the participant’s self-discovery of the interaction rules, while maintaining their speed steady, to be able to listen to the song.</w:t>
      </w:r>
      <w:r w:rsidR="005D62F9">
        <w:rPr>
          <w:rFonts w:asciiTheme="minorHAnsi" w:hAnsiTheme="minorHAnsi" w:cstheme="minorHAnsi"/>
        </w:rPr>
        <w:t xml:space="preserve"> We underscore that the participants were naïve to what they needed to</w:t>
      </w:r>
      <w:bookmarkEnd w:id="9"/>
      <w:r w:rsidR="005D62F9">
        <w:rPr>
          <w:rFonts w:asciiTheme="minorHAnsi" w:hAnsiTheme="minorHAnsi" w:cstheme="minorHAnsi"/>
        </w:rPr>
        <w:t xml:space="preserve"> </w:t>
      </w:r>
      <w:r w:rsidR="00A3229D">
        <w:rPr>
          <w:rFonts w:asciiTheme="minorHAnsi" w:hAnsiTheme="minorHAnsi" w:cstheme="minorHAnsi"/>
        </w:rPr>
        <w:t>self-discover.</w:t>
      </w:r>
    </w:p>
    <w:p w14:paraId="24C95BA0" w14:textId="77777777" w:rsidR="003355C0" w:rsidRDefault="003355C0" w:rsidP="00034064">
      <w:pPr>
        <w:keepNext/>
      </w:pPr>
    </w:p>
    <w:p w14:paraId="3965FD21" w14:textId="0CC41000" w:rsidR="009D68DD" w:rsidRDefault="00012FFF" w:rsidP="00034064">
      <w:pPr>
        <w:rPr>
          <w:rStyle w:val="IntenseEmphasis"/>
        </w:rPr>
      </w:pPr>
      <w:r w:rsidRPr="00D44963">
        <w:rPr>
          <w:rStyle w:val="IntenseEmphasis"/>
        </w:rPr>
        <w:t xml:space="preserve">Generation of the </w:t>
      </w:r>
      <w:r w:rsidR="000D4BDE" w:rsidRPr="00D44963">
        <w:rPr>
          <w:rStyle w:val="IntenseEmphasis"/>
        </w:rPr>
        <w:t>S</w:t>
      </w:r>
      <w:r w:rsidRPr="00D44963">
        <w:rPr>
          <w:rStyle w:val="IntenseEmphasis"/>
        </w:rPr>
        <w:t xml:space="preserve">ensory </w:t>
      </w:r>
      <w:r w:rsidR="000D4BDE" w:rsidRPr="00D44963">
        <w:rPr>
          <w:rStyle w:val="IntenseEmphasis"/>
        </w:rPr>
        <w:t>F</w:t>
      </w:r>
      <w:r w:rsidRPr="00D44963">
        <w:rPr>
          <w:rStyle w:val="IntenseEmphasis"/>
        </w:rPr>
        <w:t>eedback</w:t>
      </w:r>
    </w:p>
    <w:p w14:paraId="58A698D4" w14:textId="77777777" w:rsidR="00D44963" w:rsidRPr="00D44963" w:rsidRDefault="00D44963" w:rsidP="00034064">
      <w:pPr>
        <w:rPr>
          <w:rStyle w:val="IntenseEmphasis"/>
        </w:rPr>
      </w:pPr>
    </w:p>
    <w:p w14:paraId="65EC2C4C" w14:textId="7A6E9C90" w:rsidR="000D4BDE" w:rsidRPr="00D44963" w:rsidRDefault="009D68DD" w:rsidP="00034064">
      <w:pPr>
        <w:rPr>
          <w:rStyle w:val="Emphasis"/>
        </w:rPr>
      </w:pPr>
      <w:r w:rsidRPr="00D44963">
        <w:rPr>
          <w:rStyle w:val="Emphasis"/>
        </w:rPr>
        <w:t>Visual Feedback</w:t>
      </w:r>
    </w:p>
    <w:p w14:paraId="2F50F5F9" w14:textId="2A207389" w:rsidR="00460640" w:rsidRDefault="00460640" w:rsidP="00034064">
      <w:r>
        <w:t>The proxy controller generates a real-time 3D representation of the participant</w:t>
      </w:r>
      <w:r w:rsidRPr="00591F15">
        <w:t>, an avatar, which is used as a mirror, with the purpose of enhancing the person’s kinesthetic feedback</w:t>
      </w:r>
      <w:r w:rsidR="00D61A6F">
        <w:t xml:space="preserve"> and self-</w:t>
      </w:r>
      <w:r w:rsidR="00D61A6F" w:rsidRPr="00034064">
        <w:t>awareness</w:t>
      </w:r>
      <w:r w:rsidRPr="00034064">
        <w:t xml:space="preserve">. </w:t>
      </w:r>
      <w:r w:rsidR="009F5516">
        <w:rPr>
          <w:b/>
          <w:bCs/>
        </w:rPr>
        <w:t xml:space="preserve">Supplementary </w:t>
      </w:r>
      <w:r w:rsidRPr="00034064">
        <w:rPr>
          <w:b/>
        </w:rPr>
        <w:t xml:space="preserve">Figure </w:t>
      </w:r>
      <w:r w:rsidR="001F3595">
        <w:rPr>
          <w:b/>
        </w:rPr>
        <w:t>1</w:t>
      </w:r>
      <w:r w:rsidRPr="00034064">
        <w:t xml:space="preserve"> shows the setup</w:t>
      </w:r>
      <w:r w:rsidRPr="00591F15">
        <w:t xml:space="preserve"> of the </w:t>
      </w:r>
      <w:r w:rsidR="001F3595" w:rsidRPr="00591F15">
        <w:t>visually driven</w:t>
      </w:r>
      <w:r w:rsidRPr="00591F15">
        <w:t xml:space="preserve"> proxy control.</w:t>
      </w:r>
    </w:p>
    <w:p w14:paraId="654D5051" w14:textId="77777777" w:rsidR="006C4B19" w:rsidRDefault="006C4B19" w:rsidP="00034064">
      <w:pPr>
        <w:rPr>
          <w:rStyle w:val="IntenseEmphasis"/>
          <w:b w:val="0"/>
          <w:i w:val="0"/>
          <w:color w:val="000000" w:themeColor="text1"/>
        </w:rPr>
      </w:pPr>
    </w:p>
    <w:p w14:paraId="3BCBC32E" w14:textId="4738473E" w:rsidR="001F3595" w:rsidRPr="00034064" w:rsidRDefault="001F3595" w:rsidP="001F3595">
      <w:pPr>
        <w:pStyle w:val="ListParagraph"/>
        <w:ind w:left="0"/>
        <w:jc w:val="left"/>
      </w:pPr>
      <w:r w:rsidRPr="00034064">
        <w:t>The MATLAB code</w:t>
      </w:r>
      <w:r>
        <w:t xml:space="preserve"> (</w:t>
      </w:r>
      <w:r w:rsidRPr="009F18EC">
        <w:rPr>
          <w:lang w:val="en-GB"/>
        </w:rPr>
        <w:t>version 2016b, The MathWorks, Inc., Natick MA, USA.)</w:t>
      </w:r>
      <w:r w:rsidRPr="00034064">
        <w:t xml:space="preserve"> that uses the presented forwards kinematic map and generates the avatar presented in</w:t>
      </w:r>
      <w:r>
        <w:t xml:space="preserve"> </w:t>
      </w:r>
      <w:r>
        <w:rPr>
          <w:b/>
          <w:bCs/>
        </w:rPr>
        <w:t xml:space="preserve">Supplementary </w:t>
      </w:r>
      <w:r w:rsidRPr="00034064">
        <w:rPr>
          <w:b/>
        </w:rPr>
        <w:t xml:space="preserve">Figure </w:t>
      </w:r>
      <w:r>
        <w:rPr>
          <w:b/>
        </w:rPr>
        <w:t>1</w:t>
      </w:r>
      <w:r w:rsidRPr="00034064">
        <w:t xml:space="preserve"> </w:t>
      </w:r>
      <w:r>
        <w:t>and</w:t>
      </w:r>
      <w:r w:rsidRPr="00034064">
        <w:t xml:space="preserve"> </w:t>
      </w:r>
      <w:r w:rsidRPr="004C720E">
        <w:rPr>
          <w:b/>
          <w:bCs/>
        </w:rPr>
        <w:t>Figure 8</w:t>
      </w:r>
      <w:r w:rsidRPr="00034064">
        <w:t xml:space="preserve"> </w:t>
      </w:r>
      <w:r>
        <w:t xml:space="preserve">of the main text </w:t>
      </w:r>
      <w:r w:rsidRPr="00034064">
        <w:t xml:space="preserve">can be located in </w:t>
      </w:r>
      <w:hyperlink r:id="rId15" w:history="1">
        <w:r>
          <w:rPr>
            <w:rStyle w:val="Hyperlink"/>
          </w:rPr>
          <w:t>https://github.com/VilelminiKala/CloseLoopInterfaceJOVE</w:t>
        </w:r>
      </w:hyperlink>
    </w:p>
    <w:p w14:paraId="127BFB9D" w14:textId="77777777" w:rsidR="009D68DD" w:rsidRDefault="009D68DD" w:rsidP="00034064">
      <w:pPr>
        <w:rPr>
          <w:rStyle w:val="IntenseEmphasis"/>
          <w:b w:val="0"/>
          <w:i w:val="0"/>
          <w:color w:val="000000" w:themeColor="text1"/>
        </w:rPr>
      </w:pPr>
    </w:p>
    <w:p w14:paraId="73962C43" w14:textId="5534F285" w:rsidR="000D4BDE" w:rsidRPr="00D44963" w:rsidRDefault="000D4BDE" w:rsidP="00034064">
      <w:pPr>
        <w:rPr>
          <w:rStyle w:val="Emphasis"/>
        </w:rPr>
      </w:pPr>
      <w:r w:rsidRPr="00D44963">
        <w:rPr>
          <w:rStyle w:val="Emphasis"/>
        </w:rPr>
        <w:t>Audio Feedback</w:t>
      </w:r>
    </w:p>
    <w:p w14:paraId="04BF53FB" w14:textId="60CB12B3" w:rsidR="009F18EC" w:rsidRDefault="009F18EC" w:rsidP="00034064">
      <w:pPr>
        <w:rPr>
          <w:lang w:val="en-GB"/>
        </w:rPr>
      </w:pPr>
      <w:r w:rsidRPr="009F18EC">
        <w:rPr>
          <w:lang w:val="en-GB"/>
        </w:rPr>
        <w:t xml:space="preserve">The music was played back through the </w:t>
      </w:r>
      <w:proofErr w:type="spellStart"/>
      <w:r w:rsidRPr="009F18EC">
        <w:rPr>
          <w:lang w:val="en-GB"/>
        </w:rPr>
        <w:t>Matlab</w:t>
      </w:r>
      <w:proofErr w:type="spellEnd"/>
      <w:r w:rsidRPr="009F18EC">
        <w:rPr>
          <w:lang w:val="en-GB"/>
        </w:rPr>
        <w:t xml:space="preserve"> interface (</w:t>
      </w:r>
      <w:proofErr w:type="spellStart"/>
      <w:r w:rsidRPr="009F18EC">
        <w:rPr>
          <w:lang w:val="en-GB"/>
        </w:rPr>
        <w:t>Matlab</w:t>
      </w:r>
      <w:proofErr w:type="spellEnd"/>
      <w:r>
        <w:rPr>
          <w:lang w:val="en-GB"/>
        </w:rPr>
        <w:t xml:space="preserve"> </w:t>
      </w:r>
      <w:r w:rsidRPr="009F18EC">
        <w:rPr>
          <w:lang w:val="en-GB"/>
        </w:rPr>
        <w:t>version 2016b, The MathWorks, Inc., Natick MA, USA.)</w:t>
      </w:r>
      <w:r w:rsidR="00BE15C2">
        <w:rPr>
          <w:lang w:val="en-GB"/>
        </w:rPr>
        <w:t xml:space="preserve">. The MATLAB function used for playing the song was: </w:t>
      </w:r>
      <w:proofErr w:type="spellStart"/>
      <w:proofErr w:type="gramStart"/>
      <w:r w:rsidR="00BE15C2" w:rsidRPr="00E77CCD">
        <w:rPr>
          <w:i/>
        </w:rPr>
        <w:t>audioplayer</w:t>
      </w:r>
      <w:proofErr w:type="spellEnd"/>
      <w:r w:rsidR="00BE15C2" w:rsidRPr="00E77CCD">
        <w:rPr>
          <w:i/>
        </w:rPr>
        <w:t>(</w:t>
      </w:r>
      <w:proofErr w:type="gramEnd"/>
      <w:r w:rsidR="00BE15C2" w:rsidRPr="00E77CCD">
        <w:rPr>
          <w:i/>
        </w:rPr>
        <w:t>Y, Fs)</w:t>
      </w:r>
      <w:r w:rsidR="00BE18BE">
        <w:t xml:space="preserve">, where Y is the time series </w:t>
      </w:r>
      <w:r w:rsidR="00CB1AC9">
        <w:t xml:space="preserve">song </w:t>
      </w:r>
      <w:r w:rsidR="00BE18BE">
        <w:t>signal and Fs is the sampling frequency</w:t>
      </w:r>
      <w:r w:rsidR="00BE15C2">
        <w:t>.</w:t>
      </w:r>
    </w:p>
    <w:p w14:paraId="730D5DBF" w14:textId="45D465D9" w:rsidR="009F18EC" w:rsidRDefault="009F18EC" w:rsidP="00034064"/>
    <w:p w14:paraId="06D7162E" w14:textId="696AEF35" w:rsidR="006A0116" w:rsidRDefault="006A0116" w:rsidP="00034064">
      <w:pPr>
        <w:pStyle w:val="Heading2"/>
      </w:pPr>
      <w:r>
        <w:t>Experimental Procedure</w:t>
      </w:r>
    </w:p>
    <w:p w14:paraId="5FB441CA" w14:textId="6FC0EA07" w:rsidR="006A0116" w:rsidRDefault="006A0116" w:rsidP="006A0116">
      <w:bookmarkStart w:id="10" w:name="_Hlk47646579"/>
      <w:r>
        <w:t xml:space="preserve">The participants were naïve </w:t>
      </w:r>
      <w:r w:rsidR="00D61A6F">
        <w:t xml:space="preserve">as </w:t>
      </w:r>
      <w:r>
        <w:t xml:space="preserve">to the purpose of the study. They had to walk around the room and figure out how to control the sound that would surprisingly emerge as they passed by a </w:t>
      </w:r>
      <w:proofErr w:type="spellStart"/>
      <w:r>
        <w:t>RoI</w:t>
      </w:r>
      <w:proofErr w:type="spellEnd"/>
      <w:r>
        <w:t xml:space="preserve"> that the proxy controller defined. </w:t>
      </w:r>
    </w:p>
    <w:bookmarkEnd w:id="10"/>
    <w:p w14:paraId="214CC118" w14:textId="77777777" w:rsidR="006A0116" w:rsidRDefault="006A0116" w:rsidP="006A0116"/>
    <w:p w14:paraId="18987FFA" w14:textId="4C2BD608" w:rsidR="006A0116" w:rsidRDefault="006A0116" w:rsidP="006A0116">
      <w:r>
        <w:t xml:space="preserve">In </w:t>
      </w:r>
      <w:r w:rsidRPr="00BA54D0">
        <w:t>condition 1, the position of the h</w:t>
      </w:r>
      <w:r>
        <w:t>ips</w:t>
      </w:r>
      <w:r w:rsidRPr="00BA54D0">
        <w:t xml:space="preserve"> controls the activation of the music. </w:t>
      </w:r>
      <w:r>
        <w:t xml:space="preserve">As the participant’s hips entered a </w:t>
      </w:r>
      <w:proofErr w:type="spellStart"/>
      <w:r>
        <w:t>RoI</w:t>
      </w:r>
      <w:proofErr w:type="spellEnd"/>
      <w:r>
        <w:t xml:space="preserve"> that the proxy controller defined, the music played</w:t>
      </w:r>
      <w:r w:rsidR="00470B50">
        <w:t xml:space="preserve">. The music playing occurred as a </w:t>
      </w:r>
      <w:r w:rsidR="00D61A6F">
        <w:t xml:space="preserve">direct </w:t>
      </w:r>
      <w:r w:rsidR="00470B50">
        <w:t xml:space="preserve">consequence of the person’s action (i.e. moving into the </w:t>
      </w:r>
      <w:proofErr w:type="spellStart"/>
      <w:r w:rsidR="00470B50">
        <w:t>RoI</w:t>
      </w:r>
      <w:proofErr w:type="spellEnd"/>
      <w:r w:rsidR="00470B50">
        <w:t>). Since</w:t>
      </w:r>
      <w:r>
        <w:t xml:space="preserve"> this</w:t>
      </w:r>
      <w:r w:rsidR="00470B50">
        <w:t xml:space="preserve"> action’s consequence</w:t>
      </w:r>
      <w:r>
        <w:t xml:space="preserve"> surprised the participant, she initiated the search for the “magic” position that played music</w:t>
      </w:r>
      <w:r w:rsidR="00470B50">
        <w:t xml:space="preserve"> (i.e. the antecedent to the consequence.)</w:t>
      </w:r>
      <w:r w:rsidRPr="00BA54D0">
        <w:t xml:space="preserve"> </w:t>
      </w:r>
      <w:r>
        <w:t xml:space="preserve">During this exploratory motion, the activity </w:t>
      </w:r>
      <w:r w:rsidR="00470B50">
        <w:t xml:space="preserve">corresponding to the search in the space outside the </w:t>
      </w:r>
      <w:proofErr w:type="spellStart"/>
      <w:r w:rsidR="00470B50">
        <w:t>RoI</w:t>
      </w:r>
      <w:proofErr w:type="spellEnd"/>
      <w:r>
        <w:t xml:space="preserve"> was processed and compared to the activity harnessed while </w:t>
      </w:r>
      <w:r w:rsidR="00470B50">
        <w:t xml:space="preserve">being </w:t>
      </w:r>
      <w:r>
        <w:t xml:space="preserve">inside the </w:t>
      </w:r>
      <w:proofErr w:type="spellStart"/>
      <w:r>
        <w:t>RoI</w:t>
      </w:r>
      <w:proofErr w:type="spellEnd"/>
      <w:r w:rsidR="00470B50">
        <w:t xml:space="preserve">. The exploratory </w:t>
      </w:r>
      <w:r w:rsidR="00470B50" w:rsidRPr="00D61A6F">
        <w:rPr>
          <w:i/>
          <w:iCs/>
        </w:rPr>
        <w:t>vs.</w:t>
      </w:r>
      <w:r w:rsidR="00470B50">
        <w:t xml:space="preserve"> target activity bear different contextual signatures of motor-based feedback. As such</w:t>
      </w:r>
      <w:r w:rsidR="00D61A6F">
        <w:t>,</w:t>
      </w:r>
      <w:r w:rsidR="00470B50">
        <w:t xml:space="preserve"> it was important to characterize them for each person.</w:t>
      </w:r>
    </w:p>
    <w:p w14:paraId="2D724D86" w14:textId="77777777" w:rsidR="006A0116" w:rsidRDefault="006A0116" w:rsidP="006A0116"/>
    <w:p w14:paraId="1514CDE5" w14:textId="04891597" w:rsidR="006A0116" w:rsidRDefault="006A0116" w:rsidP="006A0116">
      <w:r w:rsidRPr="00BA54D0">
        <w:t>In condition 2,</w:t>
      </w:r>
      <w:r w:rsidR="001C787D">
        <w:t xml:space="preserve"> </w:t>
      </w:r>
      <w:r w:rsidR="001C787D" w:rsidRPr="00BA54D0">
        <w:t>the position of the h</w:t>
      </w:r>
      <w:r w:rsidR="001C787D">
        <w:t>ips</w:t>
      </w:r>
      <w:r w:rsidR="001C787D" w:rsidRPr="00BA54D0">
        <w:t xml:space="preserve"> controls the activation of the music</w:t>
      </w:r>
      <w:r w:rsidR="001C787D">
        <w:t>, as in condition 1,</w:t>
      </w:r>
      <w:r>
        <w:t xml:space="preserve"> </w:t>
      </w:r>
      <w:r w:rsidR="001C787D">
        <w:t>but now t</w:t>
      </w:r>
      <w:r>
        <w:t>he</w:t>
      </w:r>
      <w:r w:rsidRPr="00BA54D0">
        <w:t xml:space="preserve"> distance </w:t>
      </w:r>
      <w:r w:rsidR="001C787D">
        <w:t>of</w:t>
      </w:r>
      <w:r w:rsidRPr="00BA54D0">
        <w:t xml:space="preserve"> the right hand </w:t>
      </w:r>
      <w:r w:rsidR="001C787D">
        <w:t>from</w:t>
      </w:r>
      <w:r w:rsidRPr="00BA54D0">
        <w:t xml:space="preserve"> the center of the</w:t>
      </w:r>
      <w:r>
        <w:t xml:space="preserve"> hip-anchored</w:t>
      </w:r>
      <w:r w:rsidRPr="00BA54D0">
        <w:t xml:space="preserve"> </w:t>
      </w:r>
      <w:proofErr w:type="spellStart"/>
      <w:r>
        <w:t>RoI</w:t>
      </w:r>
      <w:proofErr w:type="spellEnd"/>
      <w:r>
        <w:t xml:space="preserve"> served to set the</w:t>
      </w:r>
      <w:r w:rsidRPr="00BA54D0">
        <w:t xml:space="preserve"> control</w:t>
      </w:r>
      <w:r>
        <w:t xml:space="preserve"> of </w:t>
      </w:r>
      <w:r w:rsidRPr="00BA54D0">
        <w:t xml:space="preserve">the sampling rate </w:t>
      </w:r>
      <w:r>
        <w:t>to</w:t>
      </w:r>
      <w:r w:rsidRPr="00BA54D0">
        <w:t xml:space="preserve"> play the song</w:t>
      </w:r>
      <w:r>
        <w:t xml:space="preserve"> back faster or slower</w:t>
      </w:r>
      <w:r w:rsidRPr="00BA54D0">
        <w:t xml:space="preserve">. </w:t>
      </w:r>
    </w:p>
    <w:p w14:paraId="5A2B9737" w14:textId="77777777" w:rsidR="006A0116" w:rsidRDefault="006A0116" w:rsidP="006A0116"/>
    <w:p w14:paraId="27FD1A7F" w14:textId="77777777" w:rsidR="001C787D" w:rsidRDefault="006A0116" w:rsidP="006A0116">
      <w:r w:rsidRPr="001C787D">
        <w:t xml:space="preserve">In condition 3, the walking speed at the </w:t>
      </w:r>
      <w:r w:rsidR="00641BF7" w:rsidRPr="001C787D">
        <w:t>hips</w:t>
      </w:r>
      <w:r w:rsidRPr="001C787D">
        <w:t xml:space="preserve"> was used to control the sampling rate of the music playback: faster speed led to faster song playback. </w:t>
      </w:r>
    </w:p>
    <w:p w14:paraId="2A3AB457" w14:textId="1D41AC58" w:rsidR="001C787D" w:rsidRDefault="001C787D" w:rsidP="006A0116"/>
    <w:p w14:paraId="651F4A08" w14:textId="7270E900" w:rsidR="003B3C39" w:rsidRPr="00FF6B18" w:rsidRDefault="00FF6B18" w:rsidP="006A0116">
      <w:r>
        <w:t>The design of the interface was developed as part o</w:t>
      </w:r>
      <w:r w:rsidRPr="001C787D">
        <w:t xml:space="preserve">f the first author’s PhD Thesis </w:t>
      </w:r>
      <w:r w:rsidRPr="001C787D">
        <w:fldChar w:fldCharType="begin"/>
      </w:r>
      <w:r w:rsidRPr="001C787D">
        <w:instrText xml:space="preserve"> ADDIN EN.CITE &lt;EndNote&gt;&lt;Cite&gt;&lt;Author&gt;Kalampratsidou&lt;/Author&gt;&lt;Year&gt;2018&lt;/Year&gt;&lt;RecNum&gt;31&lt;/RecNum&gt;&lt;DisplayText&gt;&lt;style face="superscript"&gt;2&lt;/style&gt;&lt;/DisplayText&gt;&lt;record&gt;&lt;rec-number&gt;31&lt;/rec-number&gt;&lt;foreign-keys&gt;&lt;key app="EN" db-id="epfsarw0cpxsr9e9fd6p592zaeazex5rz02z" timestamp="1554742422"&gt;31&lt;/key&gt;&lt;/foreign-keys&gt;&lt;ref-type name="Thesis"&gt;32&lt;/ref-type&gt;&lt;contributors&gt;&lt;authors&gt;&lt;author&gt;Kalampratsidou, Vilelmini&lt;/author&gt;&lt;/authors&gt;&lt;/contributors&gt;&lt;titles&gt;&lt;title&gt;Co-adaptive multimodal interface guided by real-time multisensory stochastic feedback&lt;/title&gt;&lt;/titles&gt;&lt;dates&gt;&lt;year&gt;2018&lt;/year&gt;&lt;/dates&gt;&lt;publisher&gt;Rutgers University-School of Graduate Studies&lt;/publisher&gt;&lt;urls&gt;&lt;/urls&gt;&lt;/record&gt;&lt;/Cite&gt;&lt;/EndNote&gt;</w:instrText>
      </w:r>
      <w:r w:rsidRPr="001C787D">
        <w:fldChar w:fldCharType="separate"/>
      </w:r>
      <w:r w:rsidRPr="001C787D">
        <w:rPr>
          <w:noProof/>
          <w:vertAlign w:val="superscript"/>
        </w:rPr>
        <w:t>2</w:t>
      </w:r>
      <w:r w:rsidRPr="001C787D">
        <w:fldChar w:fldCharType="end"/>
      </w:r>
      <w:r w:rsidRPr="001C787D">
        <w:t xml:space="preserve">, </w:t>
      </w:r>
      <w:r>
        <w:t xml:space="preserve"> and it is also </w:t>
      </w:r>
      <w:r w:rsidRPr="001C787D">
        <w:t xml:space="preserve">presented also in </w:t>
      </w:r>
      <w:r w:rsidRPr="001C787D">
        <w:fldChar w:fldCharType="begin"/>
      </w:r>
      <w:r w:rsidR="00A51251">
        <w:instrText xml:space="preserve"> ADDIN EN.CITE &lt;EndNote&gt;&lt;Cite&gt;&lt;Author&gt;Kalampratsidou&lt;/Author&gt;&lt;Year&gt;2018&lt;/Year&gt;&lt;RecNum&gt;25&lt;/RecNum&gt;&lt;DisplayText&gt;&lt;style face="superscript"&gt;3,8&lt;/style&gt;&lt;/DisplayText&gt;&lt;record&gt;&lt;rec-number&gt;25&lt;/rec-number&gt;&lt;foreign-keys&gt;&lt;key app="EN" db-id="psdvdvrfzsarz9e02aspd2voxxxdpvwsa2ft" timestamp="1558038608"&gt;25&lt;/key&gt;&lt;/foreign-keys&gt;&lt;ref-type name="Journal Article"&gt;17&lt;/ref-type&gt;&lt;contributors&gt;&lt;authors&gt;&lt;author&gt;Kalampratsidou, Vilelmini&lt;/author&gt;&lt;author&gt;Kemper, Steven&lt;/author&gt;&lt;author&gt;Torres, B., Elizabeth&lt;/author&gt;&lt;/authors&gt;&lt;/contributors&gt;&lt;titles&gt;&lt;title&gt;Real time streaming and closed loop co-adaptive interface to steer multi-layered nervous systems performance&lt;/title&gt;&lt;secondary-title&gt;48th Annual Meeting of Society for Neuroscience&lt;/secondary-title&gt;&lt;/titles&gt;&lt;periodical&gt;&lt;full-title&gt;48th Annual Meeting of Society for Neuroscience&lt;/full-title&gt;&lt;/periodical&gt;&lt;dates&gt;&lt;year&gt;2018&lt;/year&gt;&lt;/dates&gt;&lt;urls&gt;&lt;/urls&gt;&lt;/record&gt;&lt;/Cite&gt;&lt;Cite&gt;&lt;Author&gt;Kalampratsidou&lt;/Author&gt;&lt;Year&gt;2017&lt;/Year&gt;&lt;RecNum&gt;26&lt;/RecNum&gt;&lt;record&gt;&lt;rec-number&gt;26&lt;/rec-number&gt;&lt;foreign-keys&gt;&lt;key app="EN" db-id="psdvdvrfzsarz9e02aspd2voxxxdpvwsa2ft" timestamp="1558038608"&gt;26&lt;/key&gt;&lt;/foreign-keys&gt;&lt;ref-type name="Journal Article"&gt;17&lt;/ref-type&gt;&lt;contributors&gt;&lt;authors&gt;&lt;author&gt;Kalampratsidou, Vilelmini&lt;/author&gt;&lt;author&gt;Torres, Elizabeth B&lt;/author&gt;&lt;/authors&gt;&lt;/contributors&gt;&lt;titles&gt;&lt;title&gt;Body-brain-avatar interface: a tool to study sensory-motor integration and neuroplasticity&lt;/title&gt;&lt;secondary-title&gt;Fourth International Symposium on Movement and Computing, MOCO&lt;/secondary-title&gt;&lt;/titles&gt;&lt;periodical&gt;&lt;full-title&gt;Fourth International Symposium on Movement and Computing, MOCO&lt;/full-title&gt;&lt;/periodical&gt;&lt;volume&gt;17&lt;/volume&gt;&lt;dates&gt;&lt;year&gt;2017&lt;/year&gt;&lt;/dates&gt;&lt;urls&gt;&lt;/urls&gt;&lt;/record&gt;&lt;/Cite&gt;&lt;/EndNote&gt;</w:instrText>
      </w:r>
      <w:r w:rsidRPr="001C787D">
        <w:fldChar w:fldCharType="separate"/>
      </w:r>
      <w:r w:rsidR="00A51251" w:rsidRPr="00A51251">
        <w:rPr>
          <w:noProof/>
          <w:vertAlign w:val="superscript"/>
        </w:rPr>
        <w:t>3,8</w:t>
      </w:r>
      <w:r w:rsidRPr="001C787D">
        <w:fldChar w:fldCharType="end"/>
      </w:r>
      <w:r w:rsidR="00A91EAD">
        <w:t>. It</w:t>
      </w:r>
      <w:r w:rsidR="006A0116" w:rsidRPr="00FF6B18">
        <w:t xml:space="preserve"> </w:t>
      </w:r>
      <w:r w:rsidR="00CC6998" w:rsidRPr="00FF6B18">
        <w:t>stems from</w:t>
      </w:r>
      <w:r w:rsidR="00402C7E" w:rsidRPr="00FF6B18">
        <w:t xml:space="preserve"> </w:t>
      </w:r>
      <w:r w:rsidR="00760C40" w:rsidRPr="00FF6B18">
        <w:t>US patented technology</w:t>
      </w:r>
      <w:r w:rsidR="003B3C39" w:rsidRPr="00FF6B18">
        <w:t xml:space="preserve"> found at</w:t>
      </w:r>
    </w:p>
    <w:p w14:paraId="52715D25" w14:textId="6387D8DD" w:rsidR="0057698C" w:rsidRDefault="002F3A80" w:rsidP="006A0116">
      <w:hyperlink r:id="rId16" w:history="1">
        <w:r w:rsidR="003B3C39" w:rsidRPr="00FF6B18">
          <w:rPr>
            <w:rStyle w:val="Hyperlink"/>
          </w:rPr>
          <w:t>https://patents.google.com/patent/US10176299B2/en?inventor=Elizabeth+B.+TORRES</w:t>
        </w:r>
      </w:hyperlink>
      <w:r w:rsidR="00A91EAD">
        <w:t>, which</w:t>
      </w:r>
      <w:r w:rsidR="003B3C39" w:rsidRPr="001C787D">
        <w:t xml:space="preserve"> was </w:t>
      </w:r>
      <w:r w:rsidR="00FF6B18">
        <w:t>initially</w:t>
      </w:r>
      <w:r w:rsidR="003B3C39" w:rsidRPr="001C787D">
        <w:t xml:space="preserve"> </w:t>
      </w:r>
      <w:r w:rsidR="00402C7E" w:rsidRPr="001C787D">
        <w:t xml:space="preserve">applied to new </w:t>
      </w:r>
      <w:r w:rsidR="00760C40" w:rsidRPr="001C787D">
        <w:t xml:space="preserve">sensory-motor based </w:t>
      </w:r>
      <w:r w:rsidR="00402C7E" w:rsidRPr="001C787D">
        <w:t>interventions for autism</w:t>
      </w:r>
      <w:r w:rsidR="00CC6998" w:rsidRPr="001C787D">
        <w:t xml:space="preserve"> </w:t>
      </w:r>
      <w:r w:rsidR="00CC6998" w:rsidRPr="001C787D">
        <w:fldChar w:fldCharType="begin"/>
      </w:r>
      <w:r w:rsidR="002A7A39" w:rsidRPr="001C787D">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CC6998" w:rsidRPr="001C787D">
        <w:fldChar w:fldCharType="separate"/>
      </w:r>
      <w:r w:rsidR="002A7A39" w:rsidRPr="001C787D">
        <w:rPr>
          <w:noProof/>
          <w:vertAlign w:val="superscript"/>
        </w:rPr>
        <w:t>6</w:t>
      </w:r>
      <w:r w:rsidR="00CC6998" w:rsidRPr="001C787D">
        <w:fldChar w:fldCharType="end"/>
      </w:r>
      <w:r w:rsidR="00760C40" w:rsidRPr="001C787D">
        <w:t xml:space="preserve">. </w:t>
      </w:r>
    </w:p>
    <w:p w14:paraId="55BEE2CA" w14:textId="56FD9569" w:rsidR="00C15CD0" w:rsidRDefault="00C15CD0" w:rsidP="00C15CD0">
      <w:pPr>
        <w:pStyle w:val="Heading1"/>
      </w:pPr>
      <w:r>
        <w:t>DATA TYPES AND ANALYSES</w:t>
      </w:r>
    </w:p>
    <w:p w14:paraId="170F3986" w14:textId="712ACCD8" w:rsidR="00C15CD0" w:rsidRDefault="00C15CD0" w:rsidP="00C15CD0">
      <w:r>
        <w:t>In our representative examples, t</w:t>
      </w:r>
      <w:r w:rsidRPr="00D4305F">
        <w:t xml:space="preserve">he signal analyses </w:t>
      </w:r>
      <w:r w:rsidR="00BE0A59">
        <w:t xml:space="preserve">(the results of which are presented in section “Representative Results” of the main text) </w:t>
      </w:r>
      <w:r w:rsidRPr="00D4305F">
        <w:t>consist of two main steps: first we create a data type called the micro-movement spikes</w:t>
      </w:r>
      <w:r>
        <w:t xml:space="preserve"> (</w:t>
      </w:r>
      <w:r w:rsidRPr="00D4305F">
        <w:t>MMS trains</w:t>
      </w:r>
      <w:r>
        <w:t>)</w:t>
      </w:r>
      <w:r w:rsidRPr="00D4305F">
        <w:t xml:space="preserve"> and second, we use the spikes as input to a Gamma process. We use this process to update the stochastic signatures denoting the evolution of the noise-to-signal ratio and track the changes in the shape </w:t>
      </w:r>
      <w:r>
        <w:t xml:space="preserve">and the scale </w:t>
      </w:r>
      <w:r w:rsidRPr="00D4305F">
        <w:t xml:space="preserve">of the empirically defined family of </w:t>
      </w:r>
      <w:r>
        <w:t xml:space="preserve">continuous </w:t>
      </w:r>
      <w:r w:rsidRPr="00D4305F">
        <w:t>probability distribution functions (PDFs).</w:t>
      </w:r>
    </w:p>
    <w:p w14:paraId="3E1E90DD" w14:textId="75719BF2" w:rsidR="00C15CD0" w:rsidRDefault="00C15CD0" w:rsidP="00C15CD0"/>
    <w:p w14:paraId="22788C3A" w14:textId="5D0E9A98" w:rsidR="008A7511" w:rsidRDefault="008A7511" w:rsidP="008A7511">
      <w:pPr>
        <w:pStyle w:val="Heading2"/>
      </w:pPr>
      <w:r>
        <w:t>M</w:t>
      </w:r>
      <w:r w:rsidRPr="00D4305F">
        <w:t xml:space="preserve">icro-movement </w:t>
      </w:r>
      <w:r>
        <w:t>S</w:t>
      </w:r>
      <w:r w:rsidRPr="00D4305F">
        <w:t>pikes</w:t>
      </w:r>
    </w:p>
    <w:p w14:paraId="35A83731" w14:textId="37020960" w:rsidR="00C15CD0" w:rsidRDefault="00C15CD0" w:rsidP="00C15CD0">
      <w:r>
        <w:t xml:space="preserve">The MMS are derived from the fluctuations in the amplitude of the peaks of the time series signal. They can also be derived from the fluctuations in the inter-peak interval times. In this work, we use the MMS trains derived from the fluctuations in both amplitude and timing related signals. For example, the raw peak amplitude is normalized using equation (1) </w:t>
      </w:r>
      <w:r>
        <w:fldChar w:fldCharType="begin"/>
      </w:r>
      <w:r w:rsidR="002A7A39">
        <w:instrText xml:space="preserve"> ADDIN EN.CITE &lt;EndNote&gt;&lt;Cite&gt;&lt;Author&gt;Lleonart&lt;/Author&gt;&lt;Year&gt;2000&lt;/Year&gt;&lt;RecNum&gt;26&lt;/RecNum&gt;&lt;DisplayText&gt;&lt;style face="superscript"&gt;9&lt;/style&gt;&lt;/DisplayText&gt;&lt;record&gt;&lt;rec-number&gt;26&lt;/rec-number&gt;&lt;foreign-keys&gt;&lt;key app="EN" db-id="epfsarw0cpxsr9e9fd6p592zaeazex5rz02z" timestamp="1554742307"&gt;26&lt;/key&gt;&lt;/foreign-keys&gt;&lt;ref-type name="Journal Article"&gt;17&lt;/ref-type&gt;&lt;contributors&gt;&lt;authors&gt;&lt;author&gt;Lleonart, J.&lt;/author&gt;&lt;author&gt;Salat, J.&lt;/author&gt;&lt;author&gt;Torres, G. J.&lt;/author&gt;&lt;/authors&gt;&lt;/contributors&gt;&lt;auth-address&gt;Institut de Ciencies del Mar, CSIC, Passeig Joan de Borbo, s/n, Barcelona, 08039, Spain. lleonart@icm.csic.es&lt;/auth-address&gt;&lt;titles&gt;&lt;title&gt;Removing allometric effects of body size in morphological analysis&lt;/title&gt;&lt;secondary-title&gt;J Theor Biol&lt;/secondary-title&gt;&lt;/titles&gt;&lt;periodical&gt;&lt;full-title&gt;J Theor Biol&lt;/full-title&gt;&lt;/periodical&gt;&lt;pages&gt;85-93&lt;/pages&gt;&lt;volume&gt;205&lt;/volume&gt;&lt;number&gt;1&lt;/number&gt;&lt;keywords&gt;&lt;keyword&gt;Animals&lt;/keyword&gt;&lt;keyword&gt;*Body Constitution&lt;/keyword&gt;&lt;keyword&gt;Growth/*physiology&lt;/keyword&gt;&lt;keyword&gt;Models, Biological&lt;/keyword&gt;&lt;keyword&gt;Models, Statistical&lt;/keyword&gt;&lt;/keywords&gt;&lt;dates&gt;&lt;year&gt;2000&lt;/year&gt;&lt;pub-dates&gt;&lt;date&gt;Jul 7&lt;/date&gt;&lt;/pub-dates&gt;&lt;/dates&gt;&lt;isbn&gt;0022-5193 (Print)&amp;#xD;0022-5193 (Linking)&lt;/isbn&gt;&lt;accession-num&gt;10860702&lt;/accession-num&gt;&lt;urls&gt;&lt;related-urls&gt;&lt;url&gt;https://www.ncbi.nlm.nih.gov/pubmed/10860702&lt;/url&gt;&lt;/related-urls&gt;&lt;/urls&gt;&lt;electronic-resource-num&gt;10.1006/jtbi.2000.2043&lt;/electronic-resource-num&gt;&lt;/record&gt;&lt;/Cite&gt;&lt;/EndNote&gt;</w:instrText>
      </w:r>
      <w:r>
        <w:fldChar w:fldCharType="separate"/>
      </w:r>
      <w:r w:rsidR="002A7A39" w:rsidRPr="002A7A39">
        <w:rPr>
          <w:noProof/>
          <w:vertAlign w:val="superscript"/>
        </w:rPr>
        <w:t>9</w:t>
      </w:r>
      <w:r>
        <w:fldChar w:fldCharType="end"/>
      </w:r>
      <w:r>
        <w:t>:</w:t>
      </w:r>
    </w:p>
    <w:p w14:paraId="115A2287" w14:textId="77777777" w:rsidR="00C15CD0" w:rsidRDefault="00C15CD0" w:rsidP="00C15CD0"/>
    <w:p w14:paraId="49EB52B5" w14:textId="77777777" w:rsidR="00C15CD0" w:rsidRDefault="00C15CD0" w:rsidP="00C15CD0">
      <w:pPr>
        <w:jc w:val="center"/>
      </w:pPr>
      <m:oMath>
        <m:r>
          <w:rPr>
            <w:rFonts w:ascii="Cambria Math" w:hAnsi="Cambria Math"/>
          </w:rPr>
          <m:t xml:space="preserve">Normalized Peak Amplitude= </m:t>
        </m:r>
        <m:f>
          <m:fPr>
            <m:ctrlPr>
              <w:rPr>
                <w:rFonts w:ascii="Cambria Math" w:hAnsi="Cambria Math"/>
                <w:i/>
              </w:rPr>
            </m:ctrlPr>
          </m:fPr>
          <m:num>
            <m:r>
              <w:rPr>
                <w:rFonts w:ascii="Cambria Math" w:hAnsi="Cambria Math"/>
              </w:rPr>
              <m:t xml:space="preserve">Peak Amplitude </m:t>
            </m:r>
          </m:num>
          <m:den>
            <m:r>
              <w:rPr>
                <w:rFonts w:ascii="Cambria Math" w:hAnsi="Cambria Math"/>
              </w:rPr>
              <m:t>Peak Amplitude+</m:t>
            </m:r>
            <m:sSub>
              <m:sSubPr>
                <m:ctrlPr>
                  <w:rPr>
                    <w:rFonts w:ascii="Cambria Math" w:hAnsi="Cambria Math"/>
                    <w:i/>
                  </w:rPr>
                </m:ctrlPr>
              </m:sSubPr>
              <m:e>
                <m:r>
                  <w:rPr>
                    <w:rFonts w:ascii="Cambria Math" w:hAnsi="Cambria Math"/>
                  </w:rPr>
                  <m:t>Average</m:t>
                </m:r>
              </m:e>
              <m:sub>
                <m:r>
                  <w:rPr>
                    <w:rFonts w:ascii="Cambria Math" w:hAnsi="Cambria Math"/>
                  </w:rPr>
                  <m:t>Min to Min</m:t>
                </m:r>
              </m:sub>
            </m:sSub>
            <m:r>
              <w:rPr>
                <w:rFonts w:ascii="Cambria Math" w:hAnsi="Cambria Math"/>
              </w:rPr>
              <m:t xml:space="preserve"> </m:t>
            </m:r>
          </m:den>
        </m:f>
      </m:oMath>
      <w:r>
        <w:tab/>
      </w:r>
      <w:r>
        <w:tab/>
        <w:t>(1)</w:t>
      </w:r>
    </w:p>
    <w:p w14:paraId="63D0D666" w14:textId="77777777" w:rsidR="00C15CD0" w:rsidRDefault="00C15CD0" w:rsidP="00C15CD0">
      <w:pPr>
        <w:jc w:val="center"/>
      </w:pPr>
    </w:p>
    <w:p w14:paraId="5DBDEF6E" w14:textId="77777777" w:rsidR="00C15CD0" w:rsidRDefault="00C15CD0" w:rsidP="00C15CD0">
      <w:pPr>
        <w:jc w:val="left"/>
      </w:pPr>
      <w:r>
        <w:t xml:space="preserve">Here the Peak refers to the amplitude of the local peak and min to min refers to the two neighboring minima surrounding the local peak. All points sampled between these local minima (including the local peak) are averaged and added to the local peak, to build the denominator term. Importantly, the fluctuations are computed relative to the empirically derived overall mean of each window of data (under independent identically distributed </w:t>
      </w:r>
      <w:proofErr w:type="spellStart"/>
      <w:r>
        <w:t>iid</w:t>
      </w:r>
      <w:proofErr w:type="spellEnd"/>
      <w:r>
        <w:t xml:space="preserve"> assumption.)</w:t>
      </w:r>
    </w:p>
    <w:p w14:paraId="5A9729C6" w14:textId="77777777" w:rsidR="00C15CD0" w:rsidRDefault="00C15CD0" w:rsidP="00C15CD0">
      <w:pPr>
        <w:jc w:val="center"/>
      </w:pPr>
    </w:p>
    <w:p w14:paraId="742A7076" w14:textId="3CFBD083" w:rsidR="00C15CD0" w:rsidRDefault="00C15CD0" w:rsidP="00C15CD0">
      <w:pPr>
        <w:jc w:val="left"/>
      </w:pPr>
      <w:r>
        <w:t>The MMS, which are real numbers ranging in the [0,1] real interval maintain the information of the peak timing and/or amplitude. At the same time, they enable us to treat the time series as a random process. We use a Gamma process under the general rubric of Poisson random processes. Poisson-based analyses are commonly used in the field of computational neuroscience aiming to analyze binary spikes (</w:t>
      </w:r>
      <w:r w:rsidRPr="00452B55">
        <w:rPr>
          <w:i/>
          <w:iCs/>
        </w:rPr>
        <w:t>e.g.</w:t>
      </w:r>
      <w:r>
        <w:t xml:space="preserve"> from cortical signals.) We have adapted this approach to study continuous </w:t>
      </w:r>
      <w:bookmarkStart w:id="11" w:name="_Hlk30939973"/>
      <w:r>
        <w:t>MMS</w:t>
      </w:r>
      <w:bookmarkEnd w:id="11"/>
      <w:r>
        <w:t xml:space="preserve"> trains derived from peripheral signals </w:t>
      </w:r>
      <w:r>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instrText xml:space="preserve"> ADDIN EN.CITE </w:instrText>
      </w:r>
      <w:r w:rsidR="002A7A39">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instrText xml:space="preserve"> ADDIN EN.CITE.DATA </w:instrText>
      </w:r>
      <w:r w:rsidR="002A7A39">
        <w:fldChar w:fldCharType="end"/>
      </w:r>
      <w:r>
        <w:fldChar w:fldCharType="separate"/>
      </w:r>
      <w:r w:rsidR="002A7A39" w:rsidRPr="002A7A39">
        <w:rPr>
          <w:noProof/>
          <w:vertAlign w:val="superscript"/>
        </w:rPr>
        <w:t>10-14</w:t>
      </w:r>
      <w:r>
        <w:fldChar w:fldCharType="end"/>
      </w:r>
    </w:p>
    <w:p w14:paraId="1B294F69" w14:textId="77777777" w:rsidR="00C15CD0" w:rsidRDefault="00C15CD0" w:rsidP="00C15CD0">
      <w:pPr>
        <w:jc w:val="left"/>
      </w:pPr>
    </w:p>
    <w:p w14:paraId="1AD84264" w14:textId="77777777" w:rsidR="00C15CD0" w:rsidRPr="00F66EAD" w:rsidRDefault="00C15CD0" w:rsidP="00C15CD0">
      <w:pPr>
        <w:pStyle w:val="Heading2"/>
        <w:rPr>
          <w:rStyle w:val="Strong"/>
          <w:b/>
          <w:bCs/>
        </w:rPr>
      </w:pPr>
      <w:r w:rsidRPr="00F66EAD">
        <w:rPr>
          <w:rStyle w:val="Strong"/>
          <w:b/>
          <w:bCs/>
        </w:rPr>
        <w:t>Gamma Distribution</w:t>
      </w:r>
    </w:p>
    <w:p w14:paraId="7577C899" w14:textId="77777777" w:rsidR="00C15CD0" w:rsidRPr="00D72705" w:rsidRDefault="00C15CD0" w:rsidP="00C15CD0">
      <w:pPr>
        <w:rPr>
          <w:rFonts w:asciiTheme="minorHAnsi" w:hAnsiTheme="minorHAnsi" w:cstheme="minorHAnsi"/>
          <w:lang w:val="en-GB"/>
        </w:rPr>
      </w:pPr>
      <w:r w:rsidRPr="00D72705">
        <w:rPr>
          <w:rFonts w:asciiTheme="minorHAnsi" w:hAnsiTheme="minorHAnsi" w:cstheme="minorHAnsi"/>
          <w:lang w:val="en-GB"/>
        </w:rPr>
        <w:t xml:space="preserve">A random variable </w:t>
      </w:r>
      <w:r w:rsidRPr="00D72705">
        <w:rPr>
          <w:rFonts w:asciiTheme="minorHAnsi" w:hAnsiTheme="minorHAnsi" w:cstheme="minorHAnsi"/>
          <w:i/>
          <w:lang w:val="en-GB"/>
        </w:rPr>
        <w:t>X</w:t>
      </w:r>
      <w:r w:rsidRPr="00D72705">
        <w:rPr>
          <w:rFonts w:asciiTheme="minorHAnsi" w:hAnsiTheme="minorHAnsi" w:cstheme="minorHAnsi"/>
          <w:lang w:val="en-GB"/>
        </w:rPr>
        <w:t xml:space="preserve"> that is Gamma distributed with shape </w:t>
      </w:r>
      <w:r w:rsidRPr="00D72705">
        <w:rPr>
          <w:rFonts w:asciiTheme="minorHAnsi" w:eastAsia="LinLibertineI" w:hAnsiTheme="minorHAnsi" w:cstheme="minorHAnsi"/>
          <w:i/>
          <w:lang w:val="en-GB"/>
        </w:rPr>
        <w:t>a</w:t>
      </w:r>
      <w:r w:rsidRPr="00D72705">
        <w:rPr>
          <w:rFonts w:asciiTheme="minorHAnsi" w:eastAsia="LinLibertineI" w:hAnsiTheme="minorHAnsi" w:cstheme="minorHAnsi"/>
          <w:lang w:val="en-GB"/>
        </w:rPr>
        <w:t xml:space="preserve"> </w:t>
      </w:r>
      <w:r w:rsidRPr="00D72705">
        <w:rPr>
          <w:rFonts w:asciiTheme="minorHAnsi" w:hAnsiTheme="minorHAnsi" w:cstheme="minorHAnsi"/>
          <w:lang w:val="en-GB"/>
        </w:rPr>
        <w:t xml:space="preserve">and scale </w:t>
      </w:r>
      <w:r w:rsidRPr="00D72705">
        <w:rPr>
          <w:rFonts w:asciiTheme="minorHAnsi" w:hAnsiTheme="minorHAnsi" w:cstheme="minorHAnsi"/>
          <w:i/>
          <w:lang w:val="en-GB"/>
        </w:rPr>
        <w:t>b</w:t>
      </w:r>
      <w:r w:rsidRPr="00D72705">
        <w:rPr>
          <w:rFonts w:asciiTheme="minorHAnsi" w:hAnsiTheme="minorHAnsi" w:cstheme="minorHAnsi"/>
          <w:lang w:val="en-GB"/>
        </w:rPr>
        <w:t xml:space="preserve"> is denoted</w:t>
      </w:r>
      <w:r>
        <w:rPr>
          <w:rFonts w:asciiTheme="minorHAnsi" w:hAnsiTheme="minorHAnsi" w:cstheme="minorHAnsi"/>
          <w:lang w:val="en-GB"/>
        </w:rPr>
        <w:t xml:space="preserve"> </w:t>
      </w:r>
      <w:proofErr w:type="gramStart"/>
      <w:r>
        <w:rPr>
          <w:rFonts w:asciiTheme="minorHAnsi" w:hAnsiTheme="minorHAnsi" w:cstheme="minorHAnsi"/>
          <w:lang w:val="en-GB"/>
        </w:rPr>
        <w:t>b</w:t>
      </w:r>
      <w:r w:rsidRPr="00D72705">
        <w:rPr>
          <w:rFonts w:asciiTheme="minorHAnsi" w:hAnsiTheme="minorHAnsi" w:cstheme="minorHAnsi"/>
          <w:lang w:val="en-GB"/>
        </w:rPr>
        <w:t>y</w:t>
      </w:r>
      <w:r>
        <w:rPr>
          <w:rFonts w:asciiTheme="minorHAnsi" w:hAnsiTheme="minorHAnsi" w:cstheme="minorHAnsi"/>
          <w:lang w:val="en-GB"/>
        </w:rPr>
        <w:t xml:space="preserve"> </w:t>
      </w:r>
      <w:r w:rsidRPr="00D72705">
        <w:rPr>
          <w:rFonts w:asciiTheme="minorHAnsi" w:hAnsiTheme="minorHAnsi" w:cstheme="minorHAnsi"/>
          <w:lang w:val="en-GB"/>
        </w:rPr>
        <w:t xml:space="preserve"> </w:t>
      </w:r>
      <w:r w:rsidRPr="00D72705">
        <w:rPr>
          <w:rFonts w:asciiTheme="minorHAnsi" w:eastAsia="LinLibertineI" w:hAnsiTheme="minorHAnsi" w:cstheme="minorHAnsi"/>
          <w:i/>
          <w:lang w:val="en-GB"/>
        </w:rPr>
        <w:t>X</w:t>
      </w:r>
      <w:proofErr w:type="gramEnd"/>
      <w:r w:rsidRPr="00D72705">
        <w:rPr>
          <w:rFonts w:asciiTheme="minorHAnsi" w:hAnsiTheme="minorHAnsi" w:cstheme="minorHAnsi"/>
          <w:i/>
          <w:lang w:val="en-GB"/>
        </w:rPr>
        <w:t>~Γ</w:t>
      </w:r>
      <w:r w:rsidRPr="00D72705">
        <w:rPr>
          <w:rFonts w:asciiTheme="minorHAnsi" w:eastAsia="txsys" w:hAnsiTheme="minorHAnsi" w:cstheme="minorHAnsi"/>
          <w:i/>
          <w:lang w:val="en-GB"/>
        </w:rPr>
        <w:t>(</w:t>
      </w:r>
      <w:proofErr w:type="spellStart"/>
      <w:r w:rsidRPr="00D72705">
        <w:rPr>
          <w:rFonts w:asciiTheme="minorHAnsi" w:eastAsia="LinLibertineI" w:hAnsiTheme="minorHAnsi" w:cstheme="minorHAnsi"/>
          <w:i/>
          <w:lang w:val="en-GB"/>
        </w:rPr>
        <w:t>a</w:t>
      </w:r>
      <w:r w:rsidRPr="00D72705">
        <w:rPr>
          <w:rFonts w:asciiTheme="minorHAnsi" w:eastAsia="rtxmi" w:hAnsiTheme="minorHAnsi" w:cstheme="minorHAnsi"/>
          <w:i/>
          <w:lang w:val="en-GB"/>
        </w:rPr>
        <w:t>,</w:t>
      </w:r>
      <w:r w:rsidRPr="00D72705">
        <w:rPr>
          <w:rFonts w:asciiTheme="minorHAnsi" w:eastAsia="LinLibertineI" w:hAnsiTheme="minorHAnsi" w:cstheme="minorHAnsi"/>
          <w:i/>
          <w:lang w:val="en-GB"/>
        </w:rPr>
        <w:t>b</w:t>
      </w:r>
      <w:proofErr w:type="spellEnd"/>
      <w:r w:rsidRPr="00D72705">
        <w:rPr>
          <w:rFonts w:asciiTheme="minorHAnsi" w:eastAsia="txsys" w:hAnsiTheme="minorHAnsi" w:cstheme="minorHAnsi"/>
          <w:i/>
          <w:lang w:val="en-GB"/>
        </w:rPr>
        <w:t xml:space="preserve">) </w:t>
      </w:r>
      <w:r w:rsidRPr="00D72705">
        <w:rPr>
          <w:rFonts w:asciiTheme="minorHAnsi" w:hAnsiTheme="minorHAnsi" w:cstheme="minorHAnsi"/>
          <w:i/>
          <w:lang w:val="en-GB"/>
        </w:rPr>
        <w:t xml:space="preserve">= </w:t>
      </w:r>
      <w:r w:rsidRPr="00D72705">
        <w:rPr>
          <w:rFonts w:asciiTheme="minorHAnsi" w:eastAsia="LinLibertineI" w:hAnsiTheme="minorHAnsi" w:cstheme="minorHAnsi"/>
          <w:i/>
          <w:lang w:val="en-GB"/>
        </w:rPr>
        <w:t>Gamma</w:t>
      </w:r>
      <w:r w:rsidRPr="00D72705">
        <w:rPr>
          <w:rFonts w:asciiTheme="minorHAnsi" w:eastAsia="txsys" w:hAnsiTheme="minorHAnsi" w:cstheme="minorHAnsi"/>
          <w:i/>
          <w:lang w:val="en-GB"/>
        </w:rPr>
        <w:t>(</w:t>
      </w:r>
      <w:proofErr w:type="spellStart"/>
      <w:r w:rsidRPr="00D72705">
        <w:rPr>
          <w:rFonts w:asciiTheme="minorHAnsi" w:eastAsia="LinLibertineI" w:hAnsiTheme="minorHAnsi" w:cstheme="minorHAnsi"/>
          <w:i/>
          <w:lang w:val="en-GB"/>
        </w:rPr>
        <w:t>a</w:t>
      </w:r>
      <w:r w:rsidRPr="00D72705">
        <w:rPr>
          <w:rFonts w:asciiTheme="minorHAnsi" w:eastAsia="rtxmi" w:hAnsiTheme="minorHAnsi" w:cstheme="minorHAnsi"/>
          <w:i/>
          <w:lang w:val="en-GB"/>
        </w:rPr>
        <w:t>,</w:t>
      </w:r>
      <w:r w:rsidRPr="00D72705">
        <w:rPr>
          <w:rFonts w:asciiTheme="minorHAnsi" w:eastAsia="LinLibertineI" w:hAnsiTheme="minorHAnsi" w:cstheme="minorHAnsi"/>
          <w:i/>
          <w:lang w:val="en-GB"/>
        </w:rPr>
        <w:t>b</w:t>
      </w:r>
      <w:proofErr w:type="spellEnd"/>
      <w:r w:rsidRPr="00D72705">
        <w:rPr>
          <w:rFonts w:asciiTheme="minorHAnsi" w:eastAsia="txsys" w:hAnsiTheme="minorHAnsi" w:cstheme="minorHAnsi"/>
          <w:i/>
          <w:lang w:val="en-GB"/>
        </w:rPr>
        <w:t>)</w:t>
      </w:r>
      <w:r w:rsidRPr="00D72705">
        <w:rPr>
          <w:rFonts w:asciiTheme="minorHAnsi" w:eastAsia="txsys" w:hAnsiTheme="minorHAnsi" w:cstheme="minorHAnsi"/>
          <w:lang w:val="en-GB"/>
        </w:rPr>
        <w:t xml:space="preserve"> </w:t>
      </w:r>
      <w:r w:rsidRPr="00D72705">
        <w:rPr>
          <w:rFonts w:asciiTheme="minorHAnsi" w:hAnsiTheme="minorHAnsi" w:cstheme="minorHAnsi"/>
          <w:lang w:val="en-GB"/>
        </w:rPr>
        <w:t>with probability density function:</w:t>
      </w:r>
    </w:p>
    <w:p w14:paraId="0F57805C" w14:textId="77777777" w:rsidR="00C15CD0" w:rsidRPr="00D72705" w:rsidRDefault="00C15CD0" w:rsidP="00C15CD0">
      <w:pPr>
        <w:rPr>
          <w:rFonts w:asciiTheme="minorHAnsi" w:hAnsiTheme="minorHAnsi" w:cstheme="minorHAnsi"/>
          <w:lang w:val="en-GB"/>
        </w:rPr>
      </w:pPr>
    </w:p>
    <w:p w14:paraId="2AE3F6C1" w14:textId="77777777" w:rsidR="00C15CD0" w:rsidRPr="00D72705" w:rsidRDefault="00C15CD0" w:rsidP="00C15CD0">
      <w:pPr>
        <w:rPr>
          <w:rFonts w:asciiTheme="minorHAnsi" w:hAnsiTheme="minorHAnsi" w:cstheme="minorHAnsi"/>
          <w:color w:val="808080" w:themeColor="background1" w:themeShade="80"/>
        </w:rPr>
      </w:pPr>
      <w:r w:rsidRPr="00D72705">
        <w:rPr>
          <w:rFonts w:asciiTheme="minorHAnsi" w:hAnsiTheme="minorHAnsi" w:cstheme="minorHAnsi"/>
          <w:noProof/>
          <w:color w:val="808080" w:themeColor="background1" w:themeShade="80"/>
          <w:lang w:val="en-GB" w:eastAsia="en-GB"/>
        </w:rPr>
        <w:lastRenderedPageBreak/>
        <w:drawing>
          <wp:inline distT="0" distB="0" distL="0" distR="0" wp14:anchorId="29999559" wp14:editId="04033693">
            <wp:extent cx="4114800" cy="50225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q2.PNG"/>
                    <pic:cNvPicPr/>
                  </pic:nvPicPr>
                  <pic:blipFill>
                    <a:blip r:embed="rId17">
                      <a:extLst>
                        <a:ext uri="{28A0092B-C50C-407E-A947-70E740481C1C}">
                          <a14:useLocalDpi xmlns:a14="http://schemas.microsoft.com/office/drawing/2010/main" val="0"/>
                        </a:ext>
                      </a:extLst>
                    </a:blip>
                    <a:stretch>
                      <a:fillRect/>
                    </a:stretch>
                  </pic:blipFill>
                  <pic:spPr>
                    <a:xfrm>
                      <a:off x="0" y="0"/>
                      <a:ext cx="4114800" cy="502254"/>
                    </a:xfrm>
                    <a:prstGeom prst="rect">
                      <a:avLst/>
                    </a:prstGeom>
                  </pic:spPr>
                </pic:pic>
              </a:graphicData>
            </a:graphic>
          </wp:inline>
        </w:drawing>
      </w:r>
    </w:p>
    <w:p w14:paraId="067E1FD6" w14:textId="77777777" w:rsidR="00C15CD0" w:rsidRPr="00D72705" w:rsidRDefault="00C15CD0" w:rsidP="00C15CD0">
      <w:pPr>
        <w:rPr>
          <w:rFonts w:asciiTheme="minorHAnsi" w:hAnsiTheme="minorHAnsi" w:cstheme="minorHAnsi"/>
          <w:lang w:val="en-GB"/>
        </w:rPr>
      </w:pPr>
    </w:p>
    <w:p w14:paraId="2F98006D" w14:textId="77777777" w:rsidR="00C15CD0" w:rsidRPr="00D72705" w:rsidRDefault="00C15CD0" w:rsidP="00C15CD0">
      <w:pPr>
        <w:rPr>
          <w:rFonts w:asciiTheme="minorHAnsi" w:hAnsiTheme="minorHAnsi" w:cstheme="minorHAnsi"/>
          <w:lang w:val="en-GB"/>
        </w:rPr>
      </w:pPr>
      <w:r w:rsidRPr="000923BC">
        <w:rPr>
          <w:rFonts w:asciiTheme="minorHAnsi" w:hAnsiTheme="minorHAnsi" w:cstheme="minorHAnsi"/>
          <w:lang w:val="en-GB"/>
        </w:rPr>
        <w:t>Here x is the random variable of interest and Г is the Gamma function.</w:t>
      </w:r>
      <w:r>
        <w:rPr>
          <w:rFonts w:asciiTheme="minorHAnsi" w:hAnsiTheme="minorHAnsi" w:cstheme="minorHAnsi"/>
          <w:lang w:val="en-GB"/>
        </w:rPr>
        <w:t xml:space="preserve"> </w:t>
      </w:r>
      <w:r w:rsidRPr="00D72705">
        <w:rPr>
          <w:rFonts w:asciiTheme="minorHAnsi" w:hAnsiTheme="minorHAnsi" w:cstheme="minorHAnsi"/>
          <w:lang w:val="en-GB"/>
        </w:rPr>
        <w:t xml:space="preserve">The Gamma mean </w:t>
      </w:r>
      <w:r w:rsidRPr="00D72705">
        <w:rPr>
          <w:rFonts w:asciiTheme="minorHAnsi" w:eastAsia="LinLibertineI" w:hAnsiTheme="minorHAnsi" w:cstheme="minorHAnsi"/>
          <w:i/>
          <w:lang w:val="en-GB"/>
        </w:rPr>
        <w:t xml:space="preserve">μ </w:t>
      </w:r>
      <w:r w:rsidRPr="00D72705">
        <w:rPr>
          <w:rFonts w:asciiTheme="minorHAnsi" w:hAnsiTheme="minorHAnsi" w:cstheme="minorHAnsi"/>
          <w:i/>
          <w:lang w:val="en-GB"/>
        </w:rPr>
        <w:t xml:space="preserve">= </w:t>
      </w:r>
      <w:r w:rsidRPr="00D72705">
        <w:rPr>
          <w:rFonts w:asciiTheme="minorHAnsi" w:eastAsia="LinLibertineI" w:hAnsiTheme="minorHAnsi" w:cstheme="minorHAnsi"/>
          <w:i/>
          <w:lang w:val="en-GB"/>
        </w:rPr>
        <w:t>a</w:t>
      </w:r>
      <w:r>
        <w:rPr>
          <w:rFonts w:asciiTheme="minorHAnsi" w:eastAsia="LinLibertineI" w:hAnsiTheme="minorHAnsi" w:cstheme="minorHAnsi"/>
          <w:i/>
          <w:lang w:val="en-GB"/>
        </w:rPr>
        <w:t>*</w:t>
      </w:r>
      <w:r w:rsidRPr="00D72705">
        <w:rPr>
          <w:rFonts w:asciiTheme="minorHAnsi" w:eastAsia="LinLibertineI" w:hAnsiTheme="minorHAnsi" w:cstheme="minorHAnsi"/>
          <w:i/>
          <w:lang w:val="en-GB"/>
        </w:rPr>
        <w:t>b</w:t>
      </w:r>
      <w:r w:rsidRPr="00D72705">
        <w:rPr>
          <w:rFonts w:asciiTheme="minorHAnsi" w:eastAsia="LinLibertineI" w:hAnsiTheme="minorHAnsi" w:cstheme="minorHAnsi"/>
          <w:lang w:val="en-GB"/>
        </w:rPr>
        <w:t xml:space="preserve"> </w:t>
      </w:r>
      <w:r w:rsidRPr="00D72705">
        <w:rPr>
          <w:rFonts w:asciiTheme="minorHAnsi" w:hAnsiTheme="minorHAnsi" w:cstheme="minorHAnsi"/>
          <w:lang w:val="en-GB"/>
        </w:rPr>
        <w:t xml:space="preserve">and the variance </w:t>
      </w:r>
      <m:oMath>
        <m:r>
          <w:rPr>
            <w:rFonts w:ascii="Cambria Math" w:eastAsia="LinLibertineI" w:hAnsi="Cambria Math" w:cstheme="minorHAnsi"/>
            <w:lang w:val="el-GR"/>
          </w:rPr>
          <m:t>σ</m:t>
        </m:r>
        <m:r>
          <w:rPr>
            <w:rFonts w:ascii="Cambria Math" w:eastAsia="LinLibertineI" w:hAnsi="Cambria Math" w:cstheme="minorHAnsi"/>
            <w:lang w:val="en-GB"/>
          </w:rPr>
          <m:t>=a</m:t>
        </m:r>
        <m:sSup>
          <m:sSupPr>
            <m:ctrlPr>
              <w:rPr>
                <w:rFonts w:ascii="Cambria Math" w:eastAsia="LinLibertineI" w:hAnsi="Cambria Math" w:cstheme="minorHAnsi"/>
                <w:i/>
                <w:lang w:val="en-GB"/>
              </w:rPr>
            </m:ctrlPr>
          </m:sSupPr>
          <m:e>
            <m:r>
              <w:rPr>
                <w:rFonts w:ascii="Cambria Math" w:eastAsia="LinLibertineI" w:hAnsi="Cambria Math" w:cstheme="minorHAnsi"/>
                <w:lang w:val="en-GB"/>
              </w:rPr>
              <m:t>*b</m:t>
            </m:r>
          </m:e>
          <m:sup>
            <m:r>
              <w:rPr>
                <w:rFonts w:ascii="Cambria Math" w:eastAsia="LinLibertineI" w:hAnsi="Cambria Math" w:cstheme="minorHAnsi"/>
                <w:lang w:val="en-GB"/>
              </w:rPr>
              <m:t>2</m:t>
            </m:r>
          </m:sup>
        </m:sSup>
      </m:oMath>
      <w:r w:rsidRPr="00D72705">
        <w:rPr>
          <w:rFonts w:asciiTheme="minorHAnsi" w:hAnsiTheme="minorHAnsi" w:cstheme="minorHAnsi"/>
          <w:sz w:val="15"/>
          <w:szCs w:val="15"/>
          <w:lang w:val="en-GB"/>
        </w:rPr>
        <w:t xml:space="preserve"> </w:t>
      </w:r>
      <w:r w:rsidRPr="00D72705">
        <w:rPr>
          <w:rFonts w:asciiTheme="minorHAnsi" w:hAnsiTheme="minorHAnsi" w:cstheme="minorHAnsi"/>
          <w:lang w:val="en-GB"/>
        </w:rPr>
        <w:t>with the noise to signal ratio given by</w:t>
      </w:r>
      <w:r>
        <w:rPr>
          <w:lang w:val="en-GB"/>
        </w:rPr>
        <w:t xml:space="preserve"> </w:t>
      </w:r>
      <w:r w:rsidRPr="00D72705">
        <w:rPr>
          <w:rFonts w:asciiTheme="minorHAnsi" w:hAnsiTheme="minorHAnsi" w:cstheme="minorHAnsi"/>
          <w:lang w:val="en-GB"/>
        </w:rPr>
        <w:t xml:space="preserve">equation (4) </w:t>
      </w:r>
    </w:p>
    <w:p w14:paraId="75552B76" w14:textId="77777777" w:rsidR="00C15CD0" w:rsidRPr="00D72705" w:rsidRDefault="00C15CD0" w:rsidP="00C15CD0">
      <w:pPr>
        <w:rPr>
          <w:rFonts w:asciiTheme="minorHAnsi" w:eastAsia="LinLibertineI" w:hAnsiTheme="minorHAnsi" w:cstheme="minorHAnsi"/>
          <w:i/>
          <w:lang w:val="en-GB"/>
        </w:rPr>
      </w:pPr>
    </w:p>
    <w:p w14:paraId="5F715436" w14:textId="77777777" w:rsidR="00C15CD0" w:rsidRPr="00D72705" w:rsidRDefault="00C15CD0" w:rsidP="00C15CD0">
      <w:pPr>
        <w:rPr>
          <w:rFonts w:asciiTheme="minorHAnsi" w:hAnsiTheme="minorHAnsi" w:cstheme="minorHAnsi"/>
          <w:lang w:val="en-GB"/>
        </w:rPr>
      </w:pPr>
      <w:r w:rsidRPr="00D72705">
        <w:rPr>
          <w:rFonts w:asciiTheme="minorHAnsi" w:eastAsia="LinLibertineI" w:hAnsiTheme="minorHAnsi" w:cstheme="minorHAnsi"/>
          <w:i/>
          <w:lang w:val="en-GB"/>
        </w:rPr>
        <w:t xml:space="preserve">NSR </w:t>
      </w:r>
      <w:r w:rsidRPr="00D72705">
        <w:rPr>
          <w:rFonts w:asciiTheme="minorHAnsi" w:hAnsiTheme="minorHAnsi" w:cstheme="minorHAnsi"/>
          <w:i/>
          <w:lang w:val="en-GB"/>
        </w:rPr>
        <w:t xml:space="preserve">= σ/μ = </w:t>
      </w:r>
      <w:r w:rsidRPr="00D72705">
        <w:rPr>
          <w:rFonts w:asciiTheme="minorHAnsi" w:eastAsia="LinLibertineI" w:hAnsiTheme="minorHAnsi" w:cstheme="minorHAnsi"/>
          <w:i/>
          <w:lang w:val="en-GB"/>
        </w:rPr>
        <w:t>b</w:t>
      </w:r>
      <w:r w:rsidRPr="00D72705">
        <w:rPr>
          <w:rFonts w:asciiTheme="minorHAnsi" w:eastAsia="LinLibertineI" w:hAnsiTheme="minorHAnsi" w:cstheme="minorHAnsi"/>
          <w:lang w:val="en-GB"/>
        </w:rPr>
        <w:tab/>
      </w:r>
      <w:r w:rsidRPr="00D72705">
        <w:rPr>
          <w:rFonts w:asciiTheme="minorHAnsi" w:eastAsia="LinLibertineI" w:hAnsiTheme="minorHAnsi" w:cstheme="minorHAnsi"/>
          <w:lang w:val="en-GB"/>
        </w:rPr>
        <w:tab/>
        <w:t>(4)</w:t>
      </w:r>
    </w:p>
    <w:p w14:paraId="19B88FAF" w14:textId="77777777" w:rsidR="00C15CD0" w:rsidRPr="00D72705" w:rsidRDefault="00C15CD0" w:rsidP="00C15CD0">
      <w:pPr>
        <w:rPr>
          <w:rFonts w:asciiTheme="minorHAnsi" w:hAnsiTheme="minorHAnsi" w:cstheme="minorHAnsi"/>
          <w:lang w:val="en-GB"/>
        </w:rPr>
      </w:pPr>
    </w:p>
    <w:p w14:paraId="586CEDE9"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The NSR is thus the scale parameter in the continuous Gamma family. In this work, we use the</w:t>
      </w:r>
    </w:p>
    <w:p w14:paraId="65EFEC78"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continuous data stream of normalized peak values derived from the fluctuations in the heart</w:t>
      </w:r>
    </w:p>
    <w:p w14:paraId="404F95DB"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signal amplitude and the music to estimate the Gamma mean for each block of data buffered (as explained above) and to obtain the Gamma moments.</w:t>
      </w:r>
    </w:p>
    <w:p w14:paraId="4834B95E" w14:textId="77777777" w:rsidR="00C15CD0" w:rsidRDefault="00C15CD0" w:rsidP="00C15CD0">
      <w:pPr>
        <w:rPr>
          <w:rFonts w:asciiTheme="minorHAnsi" w:hAnsiTheme="minorHAnsi" w:cstheme="minorHAnsi"/>
          <w:lang w:val="en-GB"/>
        </w:rPr>
      </w:pPr>
    </w:p>
    <w:p w14:paraId="29B81794" w14:textId="77777777" w:rsidR="00C15CD0" w:rsidRDefault="00C15CD0" w:rsidP="00C15CD0">
      <w:pPr>
        <w:rPr>
          <w:rFonts w:asciiTheme="minorHAnsi" w:hAnsiTheme="minorHAnsi" w:cstheme="minorHAnsi"/>
          <w:lang w:val="en-GB"/>
        </w:rPr>
      </w:pPr>
      <w:r w:rsidRPr="00591F15">
        <w:rPr>
          <w:rFonts w:asciiTheme="minorHAnsi" w:hAnsiTheme="minorHAnsi" w:cstheme="minorHAnsi"/>
          <w:lang w:val="en-GB"/>
        </w:rPr>
        <w:t>We track the shape and scale parameters empirically estimated each time step, using MLE with 95% confidence intervals.</w:t>
      </w:r>
    </w:p>
    <w:p w14:paraId="166D46BC" w14:textId="77777777" w:rsidR="00C15CD0" w:rsidRDefault="00C15CD0" w:rsidP="00C15CD0">
      <w:pPr>
        <w:rPr>
          <w:rFonts w:asciiTheme="minorHAnsi" w:hAnsiTheme="minorHAnsi" w:cstheme="minorHAnsi"/>
          <w:lang w:val="en-GB"/>
        </w:rPr>
      </w:pPr>
    </w:p>
    <w:p w14:paraId="793F5616" w14:textId="77777777" w:rsidR="00C15CD0" w:rsidRPr="000923BC" w:rsidRDefault="00C15CD0" w:rsidP="00C15CD0">
      <w:pPr>
        <w:rPr>
          <w:rFonts w:asciiTheme="minorHAnsi" w:hAnsiTheme="minorHAnsi" w:cstheme="minorHAnsi"/>
          <w:lang w:val="en-GB"/>
        </w:rPr>
      </w:pPr>
      <w:r w:rsidRPr="000923BC">
        <w:rPr>
          <w:rFonts w:asciiTheme="minorHAnsi" w:hAnsiTheme="minorHAnsi" w:cstheme="minorHAnsi"/>
          <w:lang w:val="en-GB"/>
        </w:rPr>
        <w:t>Maximum Likelihood Estimation for each condition shows best fitting for the continuous Gamma</w:t>
      </w:r>
    </w:p>
    <w:p w14:paraId="7A35B545" w14:textId="24CE35F5" w:rsidR="00C15CD0" w:rsidRDefault="00C15CD0" w:rsidP="00C15CD0">
      <w:pPr>
        <w:rPr>
          <w:rFonts w:asciiTheme="minorHAnsi" w:hAnsiTheme="minorHAnsi" w:cstheme="minorHAnsi"/>
          <w:lang w:val="en-GB"/>
        </w:rPr>
      </w:pPr>
      <w:r w:rsidRPr="000923BC">
        <w:rPr>
          <w:rFonts w:asciiTheme="minorHAnsi" w:hAnsiTheme="minorHAnsi" w:cstheme="minorHAnsi"/>
          <w:lang w:val="en-GB"/>
        </w:rPr>
        <w:t>distribution with maximum value at 0 gradient convergence</w:t>
      </w:r>
      <w:r w:rsidR="0015552A">
        <w:rPr>
          <w:rFonts w:asciiTheme="minorHAnsi" w:hAnsiTheme="minorHAnsi" w:cstheme="minorHAnsi"/>
          <w:lang w:val="en-GB"/>
        </w:rPr>
        <w:t xml:space="preserve">, see </w:t>
      </w:r>
      <w:r w:rsidR="00553954">
        <w:rPr>
          <w:b/>
          <w:bCs/>
        </w:rPr>
        <w:t>S</w:t>
      </w:r>
      <w:r w:rsidR="0015552A">
        <w:rPr>
          <w:b/>
          <w:bCs/>
        </w:rPr>
        <w:t>upplementary F</w:t>
      </w:r>
      <w:r w:rsidR="0015552A" w:rsidRPr="006B10D9">
        <w:rPr>
          <w:b/>
          <w:bCs/>
        </w:rPr>
        <w:t xml:space="preserve">igure </w:t>
      </w:r>
      <w:r w:rsidR="0015552A">
        <w:rPr>
          <w:b/>
          <w:bCs/>
        </w:rPr>
        <w:t>2</w:t>
      </w:r>
      <w:r w:rsidRPr="000923BC">
        <w:rPr>
          <w:rFonts w:asciiTheme="minorHAnsi" w:hAnsiTheme="minorHAnsi" w:cstheme="minorHAnsi"/>
          <w:lang w:val="en-GB"/>
        </w:rPr>
        <w:t>. Frequency histograms of the MMS</w:t>
      </w:r>
      <w:r w:rsidR="0015552A">
        <w:rPr>
          <w:rFonts w:asciiTheme="minorHAnsi" w:hAnsiTheme="minorHAnsi" w:cstheme="minorHAnsi"/>
          <w:lang w:val="en-GB"/>
        </w:rPr>
        <w:t xml:space="preserve"> </w:t>
      </w:r>
      <w:r w:rsidRPr="000923BC">
        <w:rPr>
          <w:rFonts w:asciiTheme="minorHAnsi" w:hAnsiTheme="minorHAnsi" w:cstheme="minorHAnsi"/>
          <w:lang w:val="en-GB"/>
        </w:rPr>
        <w:t>are shown as insets with fitted distributions using the MATLAB distribution fitting app.</w:t>
      </w:r>
    </w:p>
    <w:p w14:paraId="797816D8" w14:textId="77777777" w:rsidR="00C15CD0" w:rsidRDefault="00C15CD0" w:rsidP="00C15CD0">
      <w:pPr>
        <w:rPr>
          <w:rFonts w:asciiTheme="minorHAnsi" w:hAnsiTheme="minorHAnsi" w:cstheme="minorHAnsi"/>
          <w:lang w:val="en-GB"/>
        </w:rPr>
      </w:pPr>
    </w:p>
    <w:p w14:paraId="0F114333" w14:textId="03FCACA0" w:rsidR="00C15CD0" w:rsidRPr="006B10D9" w:rsidRDefault="00C15CD0" w:rsidP="00C15CD0">
      <w:pPr>
        <w:rPr>
          <w:b/>
          <w:bCs/>
        </w:rPr>
      </w:pPr>
      <w:r w:rsidRPr="006B10D9">
        <w:rPr>
          <w:b/>
          <w:bCs/>
        </w:rPr>
        <w:t xml:space="preserve">[Place </w:t>
      </w:r>
      <w:r>
        <w:rPr>
          <w:b/>
          <w:bCs/>
        </w:rPr>
        <w:t>supplementary F</w:t>
      </w:r>
      <w:r w:rsidRPr="006B10D9">
        <w:rPr>
          <w:b/>
          <w:bCs/>
        </w:rPr>
        <w:t xml:space="preserve">igure </w:t>
      </w:r>
      <w:r w:rsidR="0015552A">
        <w:rPr>
          <w:b/>
          <w:bCs/>
        </w:rPr>
        <w:t>2</w:t>
      </w:r>
      <w:r w:rsidRPr="006B10D9">
        <w:rPr>
          <w:b/>
          <w:bCs/>
        </w:rPr>
        <w:t xml:space="preserve"> here</w:t>
      </w:r>
      <w:r>
        <w:rPr>
          <w:b/>
          <w:bCs/>
        </w:rPr>
        <w:t>]</w:t>
      </w:r>
    </w:p>
    <w:p w14:paraId="244BB034" w14:textId="77777777" w:rsidR="00C15CD0" w:rsidRDefault="00C15CD0" w:rsidP="00C15CD0"/>
    <w:p w14:paraId="06B388F8" w14:textId="77777777" w:rsidR="00C15CD0" w:rsidRPr="008A7511" w:rsidRDefault="00C15CD0" w:rsidP="008A7511">
      <w:pPr>
        <w:pStyle w:val="Heading2"/>
      </w:pPr>
      <w:r w:rsidRPr="008A7511">
        <w:t>Stochastic Analyses</w:t>
      </w:r>
    </w:p>
    <w:p w14:paraId="309A4FE9" w14:textId="0C490FA8" w:rsidR="00C15CD0" w:rsidRDefault="00C15CD0" w:rsidP="00C15CD0">
      <w:r>
        <w:t>These methods have been explained in previous work</w:t>
      </w:r>
      <w:r>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instrText xml:space="preserve"> ADDIN EN.CITE </w:instrText>
      </w:r>
      <w:r w:rsidR="00A51251">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instrText xml:space="preserve"> ADDIN EN.CITE.DATA </w:instrText>
      </w:r>
      <w:r w:rsidR="00A51251">
        <w:fldChar w:fldCharType="end"/>
      </w:r>
      <w:r>
        <w:fldChar w:fldCharType="separate"/>
      </w:r>
      <w:r w:rsidR="00A51251" w:rsidRPr="00A51251">
        <w:rPr>
          <w:noProof/>
          <w:vertAlign w:val="superscript"/>
        </w:rPr>
        <w:t>4,8,10,11,13-18</w:t>
      </w:r>
      <w:r>
        <w:fldChar w:fldCharType="end"/>
      </w:r>
      <w:r>
        <w:t xml:space="preserve"> We define the Gamma parameter plane with axes described by the shape and scale parameters of the Gamma probability density functions (PDFs) that we empirically estimate using the MMS</w:t>
      </w:r>
      <w:r w:rsidR="005D67A3">
        <w:t xml:space="preserve"> (see </w:t>
      </w:r>
      <w:r w:rsidR="005D67A3">
        <w:rPr>
          <w:b/>
          <w:bCs/>
        </w:rPr>
        <w:t xml:space="preserve">Figure 9 </w:t>
      </w:r>
      <w:r w:rsidR="005D67A3">
        <w:t xml:space="preserve"> of the main text)</w:t>
      </w:r>
      <w:r>
        <w:t>. We also plot the corresponding Gamma moments because in our experience, they offer good visualization and automatic clustering of various populations and/or contexts, parameters, etc. Specifically, on a four-dimensional graph, we plot the mean, variance and skewness along the X, Y, Z dimensions respectively</w:t>
      </w:r>
      <w:r w:rsidR="005D67A3">
        <w:t xml:space="preserve"> (see </w:t>
      </w:r>
      <w:r w:rsidR="005D67A3">
        <w:rPr>
          <w:b/>
          <w:bCs/>
        </w:rPr>
        <w:t>Figure 6C</w:t>
      </w:r>
      <w:r w:rsidR="005D67A3">
        <w:t xml:space="preserve"> of the main text)</w:t>
      </w:r>
      <w:r>
        <w:t xml:space="preserve">. We represent the point by a marker and scale the size of the marker proportional to the kurtosis, as the fourth dimension. We may also color the marker’s face and edge using raw data </w:t>
      </w:r>
      <w:r w:rsidR="005D67A3">
        <w:t>ranges and</w:t>
      </w:r>
      <w:r>
        <w:t xml:space="preserve"> derive other indexes to represent the phenomena in more compact formats using other parameter spaces.</w:t>
      </w:r>
    </w:p>
    <w:p w14:paraId="2AF871DE" w14:textId="77777777" w:rsidR="00C15CD0" w:rsidRDefault="00C15CD0" w:rsidP="00C15CD0"/>
    <w:p w14:paraId="18350B6C" w14:textId="36505E6D" w:rsidR="00C15CD0" w:rsidRDefault="00C15CD0" w:rsidP="00C15CD0">
      <w:r>
        <w:t>For each case, the MMS trains are gathered in a frequency histogram. Then empirical distribution fitting is performed using maximum likelihood estimation (MLE) with 95% confidence intervals. We estimate the best continuous family of PDFs for the data at hand. In MMS derived from human biorhythms, the continuous Gamma family of PDFs has been adequate to fit these frequency histograms</w:t>
      </w:r>
      <w:r w:rsidR="005D67A3">
        <w:t xml:space="preserve">, </w:t>
      </w:r>
      <w:r w:rsidR="00553954">
        <w:t xml:space="preserve">see </w:t>
      </w:r>
      <w:r w:rsidR="00553954">
        <w:rPr>
          <w:b/>
          <w:bCs/>
        </w:rPr>
        <w:t>S</w:t>
      </w:r>
      <w:r w:rsidR="005D67A3">
        <w:rPr>
          <w:b/>
          <w:bCs/>
        </w:rPr>
        <w:t>upplementary F</w:t>
      </w:r>
      <w:r w:rsidR="005D67A3" w:rsidRPr="006B10D9">
        <w:rPr>
          <w:b/>
          <w:bCs/>
        </w:rPr>
        <w:t xml:space="preserve">igure </w:t>
      </w:r>
      <w:r w:rsidR="005D67A3">
        <w:rPr>
          <w:b/>
          <w:bCs/>
        </w:rPr>
        <w:t>2</w:t>
      </w:r>
      <w:r w:rsidR="00764D04">
        <w:rPr>
          <w:b/>
          <w:bCs/>
        </w:rPr>
        <w:t xml:space="preserve"> and 3</w:t>
      </w:r>
      <w:r>
        <w:t>. Then we represent the Gamma parameters in a parameter plane: the shape denoting the distribution’s shape, and the scale denoting the dispersion (noise to signal ratio)</w:t>
      </w:r>
      <w:r w:rsidR="000A2050">
        <w:t xml:space="preserve">, </w:t>
      </w:r>
      <w:r w:rsidR="00553954">
        <w:t xml:space="preserve">see </w:t>
      </w:r>
      <w:r w:rsidR="00553954">
        <w:rPr>
          <w:b/>
          <w:bCs/>
        </w:rPr>
        <w:t>S</w:t>
      </w:r>
      <w:r w:rsidR="000A2050">
        <w:rPr>
          <w:b/>
          <w:bCs/>
        </w:rPr>
        <w:t>upplementary F</w:t>
      </w:r>
      <w:r w:rsidR="000A2050" w:rsidRPr="006B10D9">
        <w:rPr>
          <w:b/>
          <w:bCs/>
        </w:rPr>
        <w:t xml:space="preserve">igure </w:t>
      </w:r>
      <w:r w:rsidR="00764D04">
        <w:rPr>
          <w:b/>
          <w:bCs/>
        </w:rPr>
        <w:t>3</w:t>
      </w:r>
      <w:r>
        <w:t xml:space="preserve">. </w:t>
      </w:r>
    </w:p>
    <w:p w14:paraId="4603E36F" w14:textId="77777777" w:rsidR="00C15CD0" w:rsidRDefault="00C15CD0" w:rsidP="00C15CD0"/>
    <w:p w14:paraId="1E38F1D1" w14:textId="08B423E0" w:rsidR="00C15CD0" w:rsidRDefault="00C15CD0" w:rsidP="00C15CD0">
      <w:r>
        <w:lastRenderedPageBreak/>
        <w:t xml:space="preserve">This empirical estimation captures the signatures of biorhythmic fluctuations of the person’s nervous systems for each of the signals that each of the instruments registers. This approach contrasts with traditional methods assuming </w:t>
      </w:r>
      <w:r w:rsidRPr="00452B55">
        <w:rPr>
          <w:i/>
          <w:iCs/>
        </w:rPr>
        <w:t>a priori</w:t>
      </w:r>
      <w:r>
        <w:t xml:space="preserve"> some theoretical distribution. In human data, it has been our experience that a log-log transform of the data aligns the points along a line of unity across multiple decades of the shape parameter values (a power law) with tight fit. In such cases, we reduce the parameters of interest to one (the noise to signal ratio, or Gamma scale) since, knowing the noise, we can safely infer the shape of the distribution </w:t>
      </w:r>
      <w:r>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instrText xml:space="preserve"> ADDIN EN.CITE </w:instrText>
      </w:r>
      <w:r w:rsidR="002A7A39">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instrText xml:space="preserve"> ADDIN EN.CITE.DATA </w:instrText>
      </w:r>
      <w:r w:rsidR="002A7A39">
        <w:fldChar w:fldCharType="end"/>
      </w:r>
      <w:r>
        <w:fldChar w:fldCharType="separate"/>
      </w:r>
      <w:r w:rsidR="002A7A39" w:rsidRPr="002A7A39">
        <w:rPr>
          <w:noProof/>
          <w:vertAlign w:val="superscript"/>
        </w:rPr>
        <w:t>19,20</w:t>
      </w:r>
      <w:r>
        <w:fldChar w:fldCharType="end"/>
      </w:r>
      <w:r>
        <w:t xml:space="preserve">. These estimations are performed for each context and condition and tracked in real time across the experimental </w:t>
      </w:r>
      <w:r w:rsidRPr="00591F15">
        <w:t xml:space="preserve">session. </w:t>
      </w:r>
      <w:r w:rsidR="00553954">
        <w:rPr>
          <w:b/>
          <w:bCs/>
        </w:rPr>
        <w:t xml:space="preserve">Supplementary </w:t>
      </w:r>
      <w:r w:rsidRPr="00034064">
        <w:rPr>
          <w:b/>
        </w:rPr>
        <w:t xml:space="preserve">Figure </w:t>
      </w:r>
      <w:r w:rsidR="0015552A">
        <w:rPr>
          <w:b/>
        </w:rPr>
        <w:t>3</w:t>
      </w:r>
      <w:r w:rsidRPr="00591F15">
        <w:t xml:space="preserve"> shows the pipeline of these analyses</w:t>
      </w:r>
      <w:r>
        <w:t xml:space="preserve"> using traces from the hip’s motions as an example</w:t>
      </w:r>
      <w:r w:rsidRPr="00591F15">
        <w:t>.</w:t>
      </w:r>
      <w:r>
        <w:t xml:space="preserve"> We have characterized across disorders of the nervous systems the healthy regimes of noise and identified phase </w:t>
      </w:r>
      <w:r w:rsidRPr="00034064">
        <w:t>transitions denoting learning and adaptation regimes differentiating novice- from expert-like signatures (</w:t>
      </w:r>
      <w:r w:rsidR="00553954">
        <w:t xml:space="preserve">see </w:t>
      </w:r>
      <w:r w:rsidR="00553954" w:rsidRPr="00553954">
        <w:rPr>
          <w:b/>
          <w:bCs/>
        </w:rPr>
        <w:t>Supplementary</w:t>
      </w:r>
      <w:r w:rsidR="00553954">
        <w:rPr>
          <w:b/>
          <w:bCs/>
        </w:rPr>
        <w:t xml:space="preserve"> </w:t>
      </w:r>
      <w:r w:rsidRPr="00034064">
        <w:rPr>
          <w:b/>
          <w:bCs/>
        </w:rPr>
        <w:t xml:space="preserve">Figure </w:t>
      </w:r>
      <w:r w:rsidR="0015552A">
        <w:rPr>
          <w:b/>
          <w:bCs/>
        </w:rPr>
        <w:t>3</w:t>
      </w:r>
      <w:r w:rsidRPr="00034064">
        <w:rPr>
          <w:b/>
          <w:bCs/>
        </w:rPr>
        <w:t>F</w:t>
      </w:r>
      <w:r w:rsidRPr="00034064">
        <w:t xml:space="preserve"> and </w:t>
      </w:r>
      <w:r w:rsidRPr="00034064">
        <w:fldChar w:fldCharType="begin"/>
      </w:r>
      <w:r w:rsidR="002A7A39">
        <w:instrText xml:space="preserve"> ADDIN EN.CITE &lt;EndNote&gt;&lt;Cite&gt;&lt;Author&gt;Torres&lt;/Author&gt;&lt;Year&gt;2013&lt;/Year&gt;&lt;RecNum&gt;594&lt;/RecNum&gt;&lt;DisplayText&gt;&lt;style face="superscript"&gt;19&lt;/style&gt;&lt;/DisplayText&gt;&lt;record&gt;&lt;rec-number&gt;594&lt;/rec-number&gt;&lt;foreign-keys&gt;&lt;key app="EN" db-id="dpzvd29epv9wx3er20nvww2p2tvdtw502d0t" timestamp="1580001265"&gt;594&lt;/key&gt;&lt;/foreign-keys&gt;&lt;ref-type name="Journal Article"&gt;17&lt;/ref-type&gt;&lt;contributors&gt;&lt;authors&gt;&lt;author&gt;Torres, E. B.&lt;/author&gt;&lt;/authors&gt;&lt;/contributors&gt;&lt;auth-address&gt;Psychology Department, Rutgers Center for Cognitive Science, Rutgers Computational Biomedicine Imaging and Modeling Center, Rutgers University, 152 Frelinghuysen Rd, Piscataway, NJ 08854, USA. ebtorres@rci.rutgers.edu&lt;/auth-address&gt;&lt;titles&gt;&lt;title&gt;Signatures of movement variability anticipate hand speed according to levels of intent&lt;/title&gt;&lt;secondary-title&gt;Behav Brain Funct&lt;/secondary-title&gt;&lt;/titles&gt;&lt;periodical&gt;&lt;full-title&gt;Behav Brain Funct&lt;/full-title&gt;&lt;/periodical&gt;&lt;pages&gt;10&lt;/pages&gt;&lt;volume&gt;9&lt;/volume&gt;&lt;edition&gt;2013/03/19&lt;/edition&gt;&lt;keywords&gt;&lt;keyword&gt;Adult&lt;/keyword&gt;&lt;keyword&gt;Algorithms&lt;/keyword&gt;&lt;keyword&gt;Anticipation, Psychological&lt;/keyword&gt;&lt;keyword&gt;Biomechanical Phenomena&lt;/keyword&gt;&lt;keyword&gt;Computer Simulation&lt;/keyword&gt;&lt;keyword&gt;Electromyography&lt;/keyword&gt;&lt;keyword&gt;Fatigue/psychology&lt;/keyword&gt;&lt;keyword&gt;Female&lt;/keyword&gt;&lt;keyword&gt;Hand/*physiology&lt;/keyword&gt;&lt;keyword&gt;Humans&lt;/keyword&gt;&lt;keyword&gt;Intention&lt;/keyword&gt;&lt;keyword&gt;Male&lt;/keyword&gt;&lt;keyword&gt;Martial Arts/*psychology&lt;/keyword&gt;&lt;keyword&gt;Motor Skills&lt;/keyword&gt;&lt;keyword&gt;Movement/*physiology&lt;/keyword&gt;&lt;keyword&gt;Psychomotor Performance&lt;/keyword&gt;&lt;keyword&gt;Stochastic Processes&lt;/keyword&gt;&lt;keyword&gt;Young Adult&lt;/keyword&gt;&lt;/keywords&gt;&lt;dates&gt;&lt;year&gt;2013&lt;/year&gt;&lt;pub-dates&gt;&lt;date&gt;Mar 6&lt;/date&gt;&lt;/pub-dates&gt;&lt;/dates&gt;&lt;isbn&gt;1744-9081 (Electronic)&amp;#xD;1744-9081 (Linking)&lt;/isbn&gt;&lt;accession-num&gt;23497360&lt;/accession-num&gt;&lt;urls&gt;&lt;related-urls&gt;&lt;url&gt;https://www.ncbi.nlm.nih.gov/pubmed/23497360&lt;/url&gt;&lt;/related-urls&gt;&lt;/urls&gt;&lt;custom2&gt;PMC3635904&lt;/custom2&gt;&lt;electronic-resource-num&gt;10.1186/1744-9081-9-10&lt;/electronic-resource-num&gt;&lt;/record&gt;&lt;/Cite&gt;&lt;/EndNote&gt;</w:instrText>
      </w:r>
      <w:r w:rsidRPr="00034064">
        <w:fldChar w:fldCharType="separate"/>
      </w:r>
      <w:r w:rsidR="002A7A39" w:rsidRPr="002A7A39">
        <w:rPr>
          <w:noProof/>
          <w:vertAlign w:val="superscript"/>
        </w:rPr>
        <w:t>19</w:t>
      </w:r>
      <w:r w:rsidRPr="00034064">
        <w:fldChar w:fldCharType="end"/>
      </w:r>
      <w:r w:rsidRPr="00034064">
        <w:t>).</w:t>
      </w:r>
    </w:p>
    <w:p w14:paraId="09A1A643" w14:textId="77777777" w:rsidR="00C15CD0" w:rsidRDefault="00C15CD0" w:rsidP="00C15CD0"/>
    <w:p w14:paraId="32B6A94C" w14:textId="22B0B13E" w:rsidR="00385208" w:rsidRDefault="00C15CD0" w:rsidP="00C15CD0">
      <w:pPr>
        <w:rPr>
          <w:b/>
          <w:bCs/>
        </w:rPr>
      </w:pPr>
      <w:r w:rsidRPr="006B10D9">
        <w:rPr>
          <w:b/>
          <w:bCs/>
        </w:rPr>
        <w:t xml:space="preserve">[Place </w:t>
      </w:r>
      <w:r>
        <w:rPr>
          <w:b/>
          <w:bCs/>
        </w:rPr>
        <w:t>supplementary F</w:t>
      </w:r>
      <w:r w:rsidRPr="006B10D9">
        <w:rPr>
          <w:b/>
          <w:bCs/>
        </w:rPr>
        <w:t xml:space="preserve">igure </w:t>
      </w:r>
      <w:r w:rsidR="0015552A">
        <w:rPr>
          <w:b/>
          <w:bCs/>
        </w:rPr>
        <w:t>3</w:t>
      </w:r>
      <w:r w:rsidRPr="006B10D9">
        <w:rPr>
          <w:b/>
          <w:bCs/>
        </w:rPr>
        <w:t xml:space="preserve"> here</w:t>
      </w:r>
      <w:r>
        <w:rPr>
          <w:b/>
          <w:bCs/>
        </w:rPr>
        <w:t>]</w:t>
      </w:r>
    </w:p>
    <w:p w14:paraId="6F8C6453" w14:textId="77777777" w:rsidR="00385208" w:rsidRPr="006B10D9" w:rsidRDefault="00385208" w:rsidP="00C15CD0">
      <w:pPr>
        <w:rPr>
          <w:b/>
          <w:bCs/>
        </w:rPr>
      </w:pPr>
    </w:p>
    <w:p w14:paraId="0BEC480D" w14:textId="667C7DF8" w:rsidR="0057698C" w:rsidRDefault="00474DA3" w:rsidP="0057698C">
      <w:pPr>
        <w:pStyle w:val="Heading1"/>
      </w:pPr>
      <w:r>
        <w:t>FIGURES AND TABLES</w:t>
      </w:r>
    </w:p>
    <w:p w14:paraId="0294E01C" w14:textId="39133A82" w:rsidR="0057698C" w:rsidRDefault="00170591" w:rsidP="0057698C">
      <w:bookmarkStart w:id="12" w:name="_Hlk2957178"/>
      <w:r>
        <w:rPr>
          <w:b/>
        </w:rPr>
        <w:t xml:space="preserve">Supplementary </w:t>
      </w:r>
      <w:r w:rsidRPr="00EF2A1B">
        <w:rPr>
          <w:b/>
          <w:bCs/>
        </w:rPr>
        <w:t xml:space="preserve">Table </w:t>
      </w:r>
      <w:r w:rsidRPr="00EF2A1B">
        <w:rPr>
          <w:b/>
          <w:bCs/>
        </w:rPr>
        <w:fldChar w:fldCharType="begin"/>
      </w:r>
      <w:r w:rsidRPr="00EF2A1B">
        <w:rPr>
          <w:b/>
          <w:bCs/>
        </w:rPr>
        <w:instrText xml:space="preserve"> SEQ Table \* ARABIC </w:instrText>
      </w:r>
      <w:r w:rsidRPr="00EF2A1B">
        <w:rPr>
          <w:b/>
          <w:bCs/>
        </w:rPr>
        <w:fldChar w:fldCharType="separate"/>
      </w:r>
      <w:r w:rsidRPr="00EF2A1B">
        <w:rPr>
          <w:b/>
          <w:bCs/>
          <w:noProof/>
        </w:rPr>
        <w:t>1</w:t>
      </w:r>
      <w:r w:rsidRPr="00EF2A1B">
        <w:rPr>
          <w:b/>
          <w:bCs/>
          <w:noProof/>
        </w:rPr>
        <w:fldChar w:fldCharType="end"/>
      </w:r>
      <w:r w:rsidRPr="00EF2A1B">
        <w:rPr>
          <w:b/>
          <w:bCs/>
        </w:rPr>
        <w:t>: The duration of the original and the altered songs.</w:t>
      </w:r>
      <w:r>
        <w:t xml:space="preserve"> The speed of the altered songs is continuously updated during the experiment based on the ongoing speed of the heartbeat. Therefore, none of the altered recording matches neither with the original song nor with other altered versions of the same song</w:t>
      </w:r>
    </w:p>
    <w:p w14:paraId="31B86EEF" w14:textId="298AE0C5" w:rsidR="00170591" w:rsidRDefault="00170591" w:rsidP="0057698C"/>
    <w:p w14:paraId="4FDDA495" w14:textId="67352E0D" w:rsidR="00170591" w:rsidRDefault="00170591" w:rsidP="0057698C">
      <w:r>
        <w:rPr>
          <w:b/>
        </w:rPr>
        <w:t xml:space="preserve">Supplementary </w:t>
      </w:r>
      <w:r w:rsidRPr="00C04488">
        <w:rPr>
          <w:b/>
          <w:bCs/>
        </w:rPr>
        <w:t xml:space="preserve">Figure </w:t>
      </w:r>
      <w:r>
        <w:rPr>
          <w:b/>
          <w:bCs/>
        </w:rPr>
        <w:t>1</w:t>
      </w:r>
      <w:r w:rsidRPr="00C04488">
        <w:rPr>
          <w:b/>
          <w:bCs/>
        </w:rPr>
        <w:t>:</w:t>
      </w:r>
      <w:r w:rsidRPr="006C4B19">
        <w:t xml:space="preserve"> </w:t>
      </w:r>
      <w:r>
        <w:rPr>
          <w:b/>
          <w:bCs/>
        </w:rPr>
        <w:t>Conditions</w:t>
      </w:r>
      <w:r w:rsidRPr="00CE3F58">
        <w:rPr>
          <w:b/>
          <w:bCs/>
        </w:rPr>
        <w:t xml:space="preserve"> of the audio-visual interface</w:t>
      </w:r>
      <w:r w:rsidRPr="006C4B19">
        <w:t>. In the first condition, the position of hips activates the music when they are in a spher</w:t>
      </w:r>
      <w:r>
        <w:t xml:space="preserve">ical </w:t>
      </w:r>
      <w:proofErr w:type="spellStart"/>
      <w:r>
        <w:t>RoI</w:t>
      </w:r>
      <w:proofErr w:type="spellEnd"/>
      <w:r w:rsidRPr="006C4B19">
        <w:t xml:space="preserve"> (radius </w:t>
      </w:r>
      <w:r>
        <w:t>5</w:t>
      </w:r>
      <w:r w:rsidRPr="006C4B19">
        <w:t>0cm around the hip which is set as the origin). In the second condition, the position of hips activates the music</w:t>
      </w:r>
      <w:r>
        <w:t xml:space="preserve"> as in condition 1 and the distance of the </w:t>
      </w:r>
      <w:r w:rsidRPr="006C4B19">
        <w:t>right hand</w:t>
      </w:r>
      <w:r>
        <w:t xml:space="preserve"> from the center of the </w:t>
      </w:r>
      <w:proofErr w:type="spellStart"/>
      <w:r>
        <w:t>RoI</w:t>
      </w:r>
      <w:proofErr w:type="spellEnd"/>
      <w:r>
        <w:t xml:space="preserve"> defines</w:t>
      </w:r>
      <w:r w:rsidRPr="006C4B19">
        <w:t xml:space="preserve"> the sampling rate </w:t>
      </w:r>
      <w:r>
        <w:t>that</w:t>
      </w:r>
      <w:r w:rsidRPr="006C4B19">
        <w:t xml:space="preserve"> play</w:t>
      </w:r>
      <w:r>
        <w:t>s</w:t>
      </w:r>
      <w:r w:rsidRPr="006C4B19">
        <w:t xml:space="preserve"> the son</w:t>
      </w:r>
      <w:r>
        <w:t>g</w:t>
      </w:r>
      <w:r w:rsidRPr="006C4B19">
        <w:t>. In the third condition, the speed of the hips</w:t>
      </w:r>
      <w:r>
        <w:t xml:space="preserve"> walking around the room</w:t>
      </w:r>
      <w:r w:rsidRPr="006C4B19">
        <w:t xml:space="preserve"> sets the sampling rate of</w:t>
      </w:r>
      <w:r>
        <w:t xml:space="preserve"> the</w:t>
      </w:r>
      <w:r w:rsidRPr="006C4B19">
        <w:t xml:space="preserve"> song playback.</w:t>
      </w:r>
    </w:p>
    <w:p w14:paraId="2571E34A" w14:textId="77777777" w:rsidR="00170591" w:rsidRDefault="00170591" w:rsidP="0057698C"/>
    <w:bookmarkEnd w:id="12"/>
    <w:p w14:paraId="46CB8B91" w14:textId="58ED73E1" w:rsidR="0057698C" w:rsidRDefault="00A60ED6" w:rsidP="0057698C">
      <w:r>
        <w:rPr>
          <w:b/>
        </w:rPr>
        <w:t xml:space="preserve">Supplementary </w:t>
      </w:r>
      <w:r w:rsidR="0057698C" w:rsidRPr="00796CB9">
        <w:rPr>
          <w:b/>
        </w:rPr>
        <w:t xml:space="preserve">Figure </w:t>
      </w:r>
      <w:r w:rsidR="00115F85">
        <w:rPr>
          <w:b/>
        </w:rPr>
        <w:t>3</w:t>
      </w:r>
      <w:r w:rsidR="0057698C" w:rsidRPr="00796CB9">
        <w:rPr>
          <w:b/>
        </w:rPr>
        <w:t>: Standardized MM</w:t>
      </w:r>
      <w:r w:rsidR="0057698C">
        <w:rPr>
          <w:b/>
        </w:rPr>
        <w:t xml:space="preserve">S </w:t>
      </w:r>
      <w:r w:rsidR="0057698C" w:rsidRPr="00796CB9">
        <w:rPr>
          <w:b/>
        </w:rPr>
        <w:t>data type and analytical pipeline.</w:t>
      </w:r>
      <w:r w:rsidR="0057698C" w:rsidRPr="00796CB9">
        <w:t xml:space="preserve"> (A) Sample 3D trajectory from a light emitting diode (LED) located on one of the hips, harnessing motion as the person dances to music. Red dots indicate the peaks of the linear speed. (B) Linear speed profiles with peaks signaling </w:t>
      </w:r>
      <w:r w:rsidR="0057698C">
        <w:t xml:space="preserve">maxima, </w:t>
      </w:r>
      <w:r w:rsidR="0057698C" w:rsidRPr="00796CB9">
        <w:t xml:space="preserve">change in slope (positive to negative) as the body moves (accelerates and decelerates) for 166.66 seconds (2.77 minutes, sampling at 480Hz with the </w:t>
      </w:r>
      <w:r w:rsidR="0057698C">
        <w:t>motion-capture system</w:t>
      </w:r>
      <w:r w:rsidR="0057698C" w:rsidRPr="00796CB9">
        <w:t xml:space="preserve"> active LED-camera system). (C) Micro-movement</w:t>
      </w:r>
      <w:r w:rsidR="0057698C">
        <w:t xml:space="preserve"> spikes</w:t>
      </w:r>
      <w:r w:rsidR="0057698C" w:rsidRPr="00796CB9">
        <w:t xml:space="preserve"> (normalized peaks extracted from the linear speed, marked in red in (B) using equation </w:t>
      </w:r>
      <w:r w:rsidR="008A7511">
        <w:t>(</w:t>
      </w:r>
      <w:r w:rsidR="0057698C">
        <w:t>1</w:t>
      </w:r>
      <w:r w:rsidR="0057698C" w:rsidRPr="00796CB9">
        <w:t>) and obtaining the absolute deviations from the mean</w:t>
      </w:r>
      <w:r w:rsidR="0057698C">
        <w:t xml:space="preserve"> amplitude</w:t>
      </w:r>
      <w:r w:rsidR="0057698C" w:rsidRPr="00796CB9">
        <w:t xml:space="preserve">. Full MMS trains including all peaks and pauses of the </w:t>
      </w:r>
      <w:r w:rsidR="00DF77CA">
        <w:t>4.5</w:t>
      </w:r>
      <w:r w:rsidR="0057698C" w:rsidRPr="00796CB9">
        <w:t>x10</w:t>
      </w:r>
      <w:r w:rsidR="0057698C" w:rsidRPr="00796CB9">
        <w:rPr>
          <w:vertAlign w:val="superscript"/>
        </w:rPr>
        <w:t>4</w:t>
      </w:r>
      <w:r w:rsidR="0057698C" w:rsidRPr="00796CB9">
        <w:t xml:space="preserve"> frames. (D) Frequency histograms of the raw (cm/frame) and normalized (unitless) </w:t>
      </w:r>
      <w:r w:rsidR="0057698C">
        <w:t>MMS</w:t>
      </w:r>
      <w:r w:rsidR="0057698C" w:rsidRPr="00796CB9">
        <w:t xml:space="preserve">. </w:t>
      </w:r>
      <w:r w:rsidR="0057698C">
        <w:t xml:space="preserve"> The bin size of the histograms is defined by the Scott’s rule. </w:t>
      </w:r>
      <w:r w:rsidR="0057698C" w:rsidRPr="00796CB9">
        <w:t>(E) Best fitting Gamma PDFs using MLE and 95% confidence intervals to estimate the shape and scale parameters</w:t>
      </w:r>
      <w:r w:rsidR="0057698C">
        <w:t xml:space="preserve"> and the corresponding histograms of two extreme case</w:t>
      </w:r>
      <w:r w:rsidR="00DF77CA">
        <w:t>s</w:t>
      </w:r>
      <w:r w:rsidR="0057698C" w:rsidRPr="00796CB9">
        <w:t xml:space="preserve">. </w:t>
      </w:r>
      <w:r w:rsidR="0057698C">
        <w:t xml:space="preserve">The bin size of the graphs has been estimated by Scott’s rule </w:t>
      </w:r>
      <w:r w:rsidR="0057698C" w:rsidRPr="00796CB9">
        <w:t xml:space="preserve">(F) Gamma parameter plane showing the three corresponding (shape, scale) points </w:t>
      </w:r>
      <w:r w:rsidR="0057698C" w:rsidRPr="00796CB9">
        <w:lastRenderedPageBreak/>
        <w:t>and their empirical determined interpretation along the color scale.</w:t>
      </w:r>
    </w:p>
    <w:p w14:paraId="43CBEAEF" w14:textId="77777777" w:rsidR="00170591" w:rsidRDefault="00170591" w:rsidP="0057698C"/>
    <w:p w14:paraId="315B4FAD" w14:textId="0D0CEC4F" w:rsidR="00B32616" w:rsidRDefault="009726EE" w:rsidP="0060221F">
      <w:pPr>
        <w:pStyle w:val="Heading1"/>
      </w:pPr>
      <w:r w:rsidRPr="001B1519">
        <w:t>REFERENCES</w:t>
      </w:r>
    </w:p>
    <w:p w14:paraId="720E79B1" w14:textId="77777777" w:rsidR="00A51251" w:rsidRPr="00A51251" w:rsidRDefault="00EA3923" w:rsidP="00A51251">
      <w:pPr>
        <w:pStyle w:val="EndNoteBibliography"/>
        <w:ind w:left="720" w:hanging="720"/>
      </w:pPr>
      <w:r>
        <w:fldChar w:fldCharType="begin"/>
      </w:r>
      <w:r>
        <w:instrText xml:space="preserve"> ADDIN EN.REFLIST </w:instrText>
      </w:r>
      <w:r>
        <w:fldChar w:fldCharType="separate"/>
      </w:r>
      <w:r w:rsidR="00A51251" w:rsidRPr="00A51251">
        <w:t>1</w:t>
      </w:r>
      <w:r w:rsidR="00A51251" w:rsidRPr="00A51251">
        <w:tab/>
        <w:t xml:space="preserve">Kalampratsidou, V. &amp; Torres, E. B. Sonification of heart rate variability can entrain bodies in motion. </w:t>
      </w:r>
      <w:r w:rsidR="00A51251" w:rsidRPr="00A51251">
        <w:rPr>
          <w:i/>
        </w:rPr>
        <w:t>Proceedings of the 7th International Conference on Movement and Computing.</w:t>
      </w:r>
      <w:r w:rsidR="00A51251" w:rsidRPr="00A51251">
        <w:t xml:space="preserve"> 10.1145/3401956.3404186 Article 2, (2020).</w:t>
      </w:r>
    </w:p>
    <w:p w14:paraId="3E968DDB" w14:textId="77777777" w:rsidR="00A51251" w:rsidRPr="00A51251" w:rsidRDefault="00A51251" w:rsidP="00A51251">
      <w:pPr>
        <w:pStyle w:val="EndNoteBibliography"/>
        <w:ind w:left="720" w:hanging="720"/>
      </w:pPr>
      <w:r w:rsidRPr="00A51251">
        <w:t>2</w:t>
      </w:r>
      <w:r w:rsidRPr="00A51251">
        <w:tab/>
        <w:t xml:space="preserve">Kalampratsidou, V. </w:t>
      </w:r>
      <w:r w:rsidRPr="00A51251">
        <w:rPr>
          <w:i/>
        </w:rPr>
        <w:t>Co-adaptive multimodal interface guided by real-time multisensory stochastic feedback</w:t>
      </w:r>
      <w:r w:rsidRPr="00A51251">
        <w:t>, Rutgers University-School of Graduate Studies, (2018).</w:t>
      </w:r>
    </w:p>
    <w:p w14:paraId="01429C6C" w14:textId="77777777" w:rsidR="00A51251" w:rsidRPr="00A51251" w:rsidRDefault="00A51251" w:rsidP="00A51251">
      <w:pPr>
        <w:pStyle w:val="EndNoteBibliography"/>
        <w:ind w:left="720" w:hanging="720"/>
      </w:pPr>
      <w:r w:rsidRPr="00A51251">
        <w:t>3</w:t>
      </w:r>
      <w:r w:rsidRPr="00A51251">
        <w:tab/>
        <w:t xml:space="preserve">Kalampratsidou, V., Kemper, S. &amp; Torres, B., Elizabeth. Real time streaming and closed loop co-adaptive interface to steer multi-layered nervous systems performance. </w:t>
      </w:r>
      <w:r w:rsidRPr="00A51251">
        <w:rPr>
          <w:i/>
        </w:rPr>
        <w:t>48th Annual Meeting of Society for Neuroscience.</w:t>
      </w:r>
      <w:r w:rsidRPr="00A51251">
        <w:t xml:space="preserve"> (2018).</w:t>
      </w:r>
    </w:p>
    <w:p w14:paraId="1BDE61AE" w14:textId="77777777" w:rsidR="00A51251" w:rsidRPr="00A51251" w:rsidRDefault="00A51251" w:rsidP="00A51251">
      <w:pPr>
        <w:pStyle w:val="EndNoteBibliography"/>
        <w:ind w:left="720" w:hanging="720"/>
      </w:pPr>
      <w:r w:rsidRPr="00A51251">
        <w:t>4</w:t>
      </w:r>
      <w:r w:rsidRPr="00A51251">
        <w:tab/>
        <w:t xml:space="preserve">Kalampratsidou, V. &amp; Torres, E. B. Bodily Signals Entrainment in the Presence of Music. </w:t>
      </w:r>
      <w:r w:rsidRPr="00A51251">
        <w:rPr>
          <w:i/>
        </w:rPr>
        <w:t>Proceedings of the 6th International Conference on Movement and Computing.</w:t>
      </w:r>
      <w:r w:rsidRPr="00A51251">
        <w:t xml:space="preserve"> 3, (2019).</w:t>
      </w:r>
    </w:p>
    <w:p w14:paraId="2A1FCE5C" w14:textId="77777777" w:rsidR="00A51251" w:rsidRPr="00A51251" w:rsidRDefault="00A51251" w:rsidP="00A51251">
      <w:pPr>
        <w:pStyle w:val="EndNoteBibliography"/>
        <w:ind w:left="720" w:hanging="720"/>
      </w:pPr>
      <w:r w:rsidRPr="00A51251">
        <w:t>5</w:t>
      </w:r>
      <w:r w:rsidRPr="00A51251">
        <w:tab/>
        <w:t xml:space="preserve">Kalampratsidou, V., Zavorskas, M., Albano, J., Kemper, S. &amp; Torres, E. B. Dance from the heart: A dance performance of sounds led by the dancer's heart. </w:t>
      </w:r>
      <w:r w:rsidRPr="00A51251">
        <w:rPr>
          <w:i/>
        </w:rPr>
        <w:t>Sixth International Symposium on Movement and Computing.</w:t>
      </w:r>
      <w:r w:rsidRPr="00A51251">
        <w:t xml:space="preserve"> (2019).</w:t>
      </w:r>
    </w:p>
    <w:p w14:paraId="5E93E94A" w14:textId="35BC1B70" w:rsidR="00A51251" w:rsidRPr="00A51251" w:rsidRDefault="00A51251" w:rsidP="00A51251">
      <w:pPr>
        <w:pStyle w:val="EndNoteBibliography"/>
        <w:ind w:left="720" w:hanging="720"/>
      </w:pPr>
      <w:r w:rsidRPr="00A51251">
        <w:t>6</w:t>
      </w:r>
      <w:r w:rsidRPr="00A51251">
        <w:tab/>
        <w:t xml:space="preserve">Torres, E. B., Yanovich, P. &amp; Metaxas, D. N. Give spontaneity and self-discovery a chance in ASD: spontaneous peripheral limb variability as a proxy to evoke centrally driven intentional acts. </w:t>
      </w:r>
      <w:r w:rsidRPr="00893775">
        <w:rPr>
          <w:i/>
        </w:rPr>
        <w:t>Frontiers in integrative neuroscience</w:t>
      </w:r>
      <w:r w:rsidRPr="00A51251">
        <w:rPr>
          <w:i/>
        </w:rPr>
        <w:t>.</w:t>
      </w:r>
      <w:r w:rsidRPr="00A51251">
        <w:t xml:space="preserve"> </w:t>
      </w:r>
      <w:r w:rsidRPr="00A51251">
        <w:rPr>
          <w:b/>
        </w:rPr>
        <w:t>7</w:t>
      </w:r>
      <w:r w:rsidRPr="00A51251">
        <w:t xml:space="preserve"> 46, (2013).</w:t>
      </w:r>
    </w:p>
    <w:p w14:paraId="7A8FEA3B" w14:textId="77777777" w:rsidR="00A51251" w:rsidRPr="00A51251" w:rsidRDefault="00A51251" w:rsidP="00A51251">
      <w:pPr>
        <w:pStyle w:val="EndNoteBibliography"/>
        <w:ind w:left="720" w:hanging="720"/>
      </w:pPr>
      <w:r w:rsidRPr="00A51251">
        <w:t>7</w:t>
      </w:r>
      <w:r w:rsidRPr="00A51251">
        <w:tab/>
        <w:t xml:space="preserve">Torres, E. B. </w:t>
      </w:r>
      <w:r w:rsidRPr="00A51251">
        <w:rPr>
          <w:i/>
        </w:rPr>
        <w:t>Theoretical Framework for the Study of Sensori-motor Integration.</w:t>
      </w:r>
      <w:r w:rsidRPr="00A51251">
        <w:t>, University of California, San Diego, (2001).</w:t>
      </w:r>
    </w:p>
    <w:p w14:paraId="40A83216" w14:textId="77777777" w:rsidR="00A51251" w:rsidRPr="00A51251" w:rsidRDefault="00A51251" w:rsidP="00A51251">
      <w:pPr>
        <w:pStyle w:val="EndNoteBibliography"/>
        <w:ind w:left="720" w:hanging="720"/>
      </w:pPr>
      <w:r w:rsidRPr="00A51251">
        <w:t>8</w:t>
      </w:r>
      <w:r w:rsidRPr="00A51251">
        <w:tab/>
        <w:t xml:space="preserve">Kalampratsidou, V. &amp; Torres, E. B. Body-brain-avatar interface: a tool to study sensory-motor integration and neuroplasticity. </w:t>
      </w:r>
      <w:r w:rsidRPr="00A51251">
        <w:rPr>
          <w:i/>
        </w:rPr>
        <w:t>Fourth International Symposium on Movement and Computing, MOCO.</w:t>
      </w:r>
      <w:r w:rsidRPr="00A51251">
        <w:t xml:space="preserve"> </w:t>
      </w:r>
      <w:r w:rsidRPr="00A51251">
        <w:rPr>
          <w:b/>
        </w:rPr>
        <w:t>17</w:t>
      </w:r>
      <w:r w:rsidRPr="00A51251">
        <w:t>, (2017).</w:t>
      </w:r>
    </w:p>
    <w:p w14:paraId="1627FD0B" w14:textId="77777777" w:rsidR="00A51251" w:rsidRPr="00A51251" w:rsidRDefault="00A51251" w:rsidP="00A51251">
      <w:pPr>
        <w:pStyle w:val="EndNoteBibliography"/>
        <w:ind w:left="720" w:hanging="720"/>
      </w:pPr>
      <w:r w:rsidRPr="00A51251">
        <w:t>9</w:t>
      </w:r>
      <w:r w:rsidRPr="00A51251">
        <w:tab/>
        <w:t xml:space="preserve">Lleonart, J., Salat, J. &amp; Torres, G. J. Removing allometric effects of body size in morphological analysis. </w:t>
      </w:r>
      <w:r w:rsidRPr="00A51251">
        <w:rPr>
          <w:i/>
        </w:rPr>
        <w:t>J Theor Biol.</w:t>
      </w:r>
      <w:r w:rsidRPr="00A51251">
        <w:t xml:space="preserve"> </w:t>
      </w:r>
      <w:r w:rsidRPr="00A51251">
        <w:rPr>
          <w:b/>
        </w:rPr>
        <w:t>205</w:t>
      </w:r>
      <w:r w:rsidRPr="00A51251">
        <w:t xml:space="preserve"> (1), 85-93, (2000).</w:t>
      </w:r>
    </w:p>
    <w:p w14:paraId="7FA5D9D5" w14:textId="77777777" w:rsidR="00A51251" w:rsidRPr="00A51251" w:rsidRDefault="00A51251" w:rsidP="00A51251">
      <w:pPr>
        <w:pStyle w:val="EndNoteBibliography"/>
        <w:ind w:left="720" w:hanging="720"/>
      </w:pPr>
      <w:r w:rsidRPr="00A51251">
        <w:t>10</w:t>
      </w:r>
      <w:r w:rsidRPr="00A51251">
        <w:tab/>
        <w:t xml:space="preserve">Torres, E. B., Vero, J. &amp; Rai, R. Statistical Platform for Individualized Behavioral Analyses Using Biophysical Micro-Movement Spikes. </w:t>
      </w:r>
      <w:r w:rsidRPr="00A51251">
        <w:rPr>
          <w:i/>
        </w:rPr>
        <w:t>Sensors (Basel).</w:t>
      </w:r>
      <w:r w:rsidRPr="00A51251">
        <w:t xml:space="preserve"> </w:t>
      </w:r>
      <w:r w:rsidRPr="00A51251">
        <w:rPr>
          <w:b/>
        </w:rPr>
        <w:t>18</w:t>
      </w:r>
      <w:r w:rsidRPr="00A51251">
        <w:t xml:space="preserve"> (4), (2018).</w:t>
      </w:r>
    </w:p>
    <w:p w14:paraId="34F13AD4" w14:textId="27A05CEE" w:rsidR="00A51251" w:rsidRPr="00A51251" w:rsidRDefault="00A51251" w:rsidP="00A51251">
      <w:pPr>
        <w:pStyle w:val="EndNoteBibliography"/>
        <w:ind w:left="720" w:hanging="720"/>
      </w:pPr>
      <w:r w:rsidRPr="00A51251">
        <w:t>11</w:t>
      </w:r>
      <w:r w:rsidRPr="00A51251">
        <w:tab/>
        <w:t xml:space="preserve">Torres, E. B. &amp; Denisova, K. Motor noise is rich signal in autism research and pharmacological treatments. </w:t>
      </w:r>
      <w:r w:rsidRPr="00A51251">
        <w:rPr>
          <w:i/>
        </w:rPr>
        <w:t>Sci</w:t>
      </w:r>
      <w:r>
        <w:rPr>
          <w:i/>
        </w:rPr>
        <w:t>entific</w:t>
      </w:r>
      <w:r w:rsidRPr="00A51251">
        <w:rPr>
          <w:i/>
        </w:rPr>
        <w:t xml:space="preserve"> Rep</w:t>
      </w:r>
      <w:r>
        <w:rPr>
          <w:i/>
        </w:rPr>
        <w:t>orts</w:t>
      </w:r>
      <w:r w:rsidRPr="00A51251">
        <w:rPr>
          <w:i/>
        </w:rPr>
        <w:t>.</w:t>
      </w:r>
      <w:r w:rsidRPr="00A51251">
        <w:t xml:space="preserve"> </w:t>
      </w:r>
      <w:r w:rsidRPr="00A51251">
        <w:rPr>
          <w:b/>
        </w:rPr>
        <w:t>6</w:t>
      </w:r>
      <w:r w:rsidRPr="00A51251">
        <w:t xml:space="preserve"> 37422, (2016).</w:t>
      </w:r>
    </w:p>
    <w:p w14:paraId="5F5381C4" w14:textId="562B3AB3" w:rsidR="00A51251" w:rsidRPr="00A51251" w:rsidRDefault="00A51251" w:rsidP="00A51251">
      <w:pPr>
        <w:pStyle w:val="EndNoteBibliography"/>
        <w:ind w:left="720" w:hanging="720"/>
      </w:pPr>
      <w:r w:rsidRPr="00A51251">
        <w:t>12</w:t>
      </w:r>
      <w:r w:rsidRPr="00A51251">
        <w:tab/>
        <w:t xml:space="preserve">Torres, E. B. Two classes of movements in motor control. </w:t>
      </w:r>
      <w:r w:rsidRPr="00A51251">
        <w:rPr>
          <w:i/>
        </w:rPr>
        <w:t>Exp</w:t>
      </w:r>
      <w:r>
        <w:rPr>
          <w:i/>
        </w:rPr>
        <w:t>erimental</w:t>
      </w:r>
      <w:r w:rsidRPr="00A51251">
        <w:rPr>
          <w:i/>
        </w:rPr>
        <w:t xml:space="preserve"> Brain Res</w:t>
      </w:r>
      <w:r>
        <w:rPr>
          <w:i/>
        </w:rPr>
        <w:t>earch</w:t>
      </w:r>
      <w:r w:rsidRPr="00A51251">
        <w:rPr>
          <w:i/>
        </w:rPr>
        <w:t>.</w:t>
      </w:r>
      <w:r w:rsidRPr="00A51251">
        <w:t xml:space="preserve"> </w:t>
      </w:r>
      <w:r w:rsidRPr="00A51251">
        <w:rPr>
          <w:b/>
        </w:rPr>
        <w:t>215</w:t>
      </w:r>
      <w:r w:rsidRPr="00A51251">
        <w:t xml:space="preserve"> (3-4), 269-283, (2011).</w:t>
      </w:r>
    </w:p>
    <w:p w14:paraId="3B61473E" w14:textId="77777777" w:rsidR="00A51251" w:rsidRPr="00A51251" w:rsidRDefault="00A51251" w:rsidP="00A51251">
      <w:pPr>
        <w:pStyle w:val="EndNoteBibliography"/>
        <w:ind w:left="720" w:hanging="720"/>
      </w:pPr>
      <w:r w:rsidRPr="00A51251">
        <w:t>13</w:t>
      </w:r>
      <w:r w:rsidRPr="00A51251">
        <w:tab/>
        <w:t>Torres, E. B.</w:t>
      </w:r>
      <w:r w:rsidRPr="00A51251">
        <w:rPr>
          <w:i/>
        </w:rPr>
        <w:t xml:space="preserve"> et al.</w:t>
      </w:r>
      <w:r w:rsidRPr="00A51251">
        <w:t xml:space="preserve"> Characterization of the statistical signatures of micro-movements underlying natural gait patterns in children with Phelan McDermid syndrome: towards precision-phenotyping of behavior in ASD. </w:t>
      </w:r>
      <w:r w:rsidRPr="00A51251">
        <w:rPr>
          <w:i/>
        </w:rPr>
        <w:t>Frontiers in integrative neuroscience.</w:t>
      </w:r>
      <w:r w:rsidRPr="00A51251">
        <w:t xml:space="preserve"> </w:t>
      </w:r>
      <w:r w:rsidRPr="00A51251">
        <w:rPr>
          <w:b/>
        </w:rPr>
        <w:t>10</w:t>
      </w:r>
      <w:r w:rsidRPr="00A51251">
        <w:t xml:space="preserve"> 22, (2016).</w:t>
      </w:r>
    </w:p>
    <w:p w14:paraId="225E3615" w14:textId="77777777" w:rsidR="00A51251" w:rsidRPr="00A51251" w:rsidRDefault="00A51251" w:rsidP="00A51251">
      <w:pPr>
        <w:pStyle w:val="EndNoteBibliography"/>
        <w:ind w:left="720" w:hanging="720"/>
        <w:rPr>
          <w:i/>
        </w:rPr>
      </w:pPr>
      <w:r w:rsidRPr="00A51251">
        <w:t>14</w:t>
      </w:r>
      <w:r w:rsidRPr="00A51251">
        <w:tab/>
        <w:t>Wu, D.</w:t>
      </w:r>
      <w:r w:rsidRPr="00A51251">
        <w:rPr>
          <w:i/>
        </w:rPr>
        <w:t xml:space="preserve"> et al.</w:t>
      </w:r>
      <w:r w:rsidRPr="00A51251">
        <w:t xml:space="preserve"> in </w:t>
      </w:r>
      <w:r w:rsidRPr="00A51251">
        <w:rPr>
          <w:i/>
        </w:rPr>
        <w:t>APS March Meeting Abstracts.</w:t>
      </w:r>
    </w:p>
    <w:p w14:paraId="080168B0" w14:textId="77777777" w:rsidR="00A51251" w:rsidRPr="00A51251" w:rsidRDefault="00A51251" w:rsidP="00A51251">
      <w:pPr>
        <w:pStyle w:val="EndNoteBibliography"/>
        <w:ind w:left="720" w:hanging="720"/>
      </w:pPr>
      <w:r w:rsidRPr="00A51251">
        <w:t>15</w:t>
      </w:r>
      <w:r w:rsidRPr="00A51251">
        <w:tab/>
        <w:t xml:space="preserve">Torres, E. B. </w:t>
      </w:r>
      <w:r w:rsidRPr="00A51251">
        <w:rPr>
          <w:i/>
        </w:rPr>
        <w:t>Objective Biometric Methods for the Diagnosis and Treatment of Nervous System Disorders</w:t>
      </w:r>
      <w:r w:rsidRPr="00A51251">
        <w:t>.  (Academic Press, Elsevier, 2018).</w:t>
      </w:r>
    </w:p>
    <w:p w14:paraId="31A9D02C" w14:textId="26B62EF8" w:rsidR="00A51251" w:rsidRPr="00A51251" w:rsidRDefault="00A51251" w:rsidP="00A51251">
      <w:pPr>
        <w:pStyle w:val="EndNoteBibliography"/>
        <w:ind w:left="720" w:hanging="720"/>
      </w:pPr>
      <w:r w:rsidRPr="00A51251">
        <w:t>16</w:t>
      </w:r>
      <w:r w:rsidRPr="00A51251">
        <w:tab/>
        <w:t>Torres, E. B.</w:t>
      </w:r>
      <w:r w:rsidRPr="00A51251">
        <w:rPr>
          <w:i/>
        </w:rPr>
        <w:t xml:space="preserve"> et al.</w:t>
      </w:r>
      <w:r w:rsidRPr="00A51251">
        <w:t xml:space="preserve"> Toward Precision Psychiatry: Statistical Platform for the Personalized Characterization of Natural Behaviors. </w:t>
      </w:r>
      <w:r w:rsidR="00391856" w:rsidRPr="00391856">
        <w:rPr>
          <w:i/>
        </w:rPr>
        <w:t>Frontiers in neurology</w:t>
      </w:r>
      <w:r w:rsidRPr="00A51251">
        <w:rPr>
          <w:i/>
        </w:rPr>
        <w:t>.</w:t>
      </w:r>
      <w:r w:rsidRPr="00A51251">
        <w:t xml:space="preserve"> </w:t>
      </w:r>
      <w:r w:rsidRPr="00A51251">
        <w:rPr>
          <w:b/>
        </w:rPr>
        <w:t>7</w:t>
      </w:r>
      <w:r w:rsidRPr="00A51251">
        <w:t xml:space="preserve"> 8, (2016).</w:t>
      </w:r>
    </w:p>
    <w:p w14:paraId="0653C17C" w14:textId="77777777" w:rsidR="00A51251" w:rsidRPr="00A51251" w:rsidRDefault="00A51251" w:rsidP="00A51251">
      <w:pPr>
        <w:pStyle w:val="EndNoteBibliography"/>
        <w:ind w:left="720" w:hanging="720"/>
      </w:pPr>
      <w:r w:rsidRPr="00A51251">
        <w:t>17</w:t>
      </w:r>
      <w:r w:rsidRPr="00A51251">
        <w:tab/>
        <w:t xml:space="preserve">Kalampratsidou, V. &amp; Torres, E. B. Outcome measures of deliberate and spontaneous </w:t>
      </w:r>
      <w:r w:rsidRPr="00A51251">
        <w:lastRenderedPageBreak/>
        <w:t xml:space="preserve">motions. </w:t>
      </w:r>
      <w:r w:rsidRPr="00A51251">
        <w:rPr>
          <w:i/>
        </w:rPr>
        <w:t>Proceedings of the 3rd International Symposium on Movement and Computing.</w:t>
      </w:r>
      <w:r w:rsidRPr="00A51251">
        <w:t xml:space="preserve"> 9, (2016).</w:t>
      </w:r>
    </w:p>
    <w:p w14:paraId="4CC52ECC" w14:textId="77777777" w:rsidR="00A51251" w:rsidRPr="00A51251" w:rsidRDefault="00A51251" w:rsidP="00A51251">
      <w:pPr>
        <w:pStyle w:val="EndNoteBibliography"/>
        <w:ind w:left="720" w:hanging="720"/>
      </w:pPr>
      <w:r w:rsidRPr="00A51251">
        <w:t>18</w:t>
      </w:r>
      <w:r w:rsidRPr="00A51251">
        <w:tab/>
        <w:t xml:space="preserve">Kalabratsidou, V. &amp; Torres, E. B. Invariant and variable relations emerge with degrees of difficulty within habitual and surprise touch-pointing motions. </w:t>
      </w:r>
      <w:r w:rsidRPr="00A51251">
        <w:rPr>
          <w:i/>
        </w:rPr>
        <w:t>Journal of Vision.</w:t>
      </w:r>
      <w:r w:rsidRPr="00A51251">
        <w:t xml:space="preserve"> </w:t>
      </w:r>
      <w:r w:rsidRPr="00A51251">
        <w:rPr>
          <w:b/>
        </w:rPr>
        <w:t>14</w:t>
      </w:r>
      <w:r w:rsidRPr="00A51251">
        <w:t xml:space="preserve"> (10), 418-418, (2014).</w:t>
      </w:r>
    </w:p>
    <w:p w14:paraId="1849D152" w14:textId="23D118EC" w:rsidR="00A51251" w:rsidRPr="00A51251" w:rsidRDefault="00A51251" w:rsidP="00A51251">
      <w:pPr>
        <w:pStyle w:val="EndNoteBibliography"/>
        <w:ind w:left="720" w:hanging="720"/>
      </w:pPr>
      <w:r w:rsidRPr="00A51251">
        <w:t>19</w:t>
      </w:r>
      <w:r w:rsidRPr="00A51251">
        <w:tab/>
        <w:t xml:space="preserve">Torres, E. B. Signatures of movement variability anticipate hand speed according to levels of intent. </w:t>
      </w:r>
      <w:r w:rsidR="00391856" w:rsidRPr="00391856">
        <w:rPr>
          <w:i/>
        </w:rPr>
        <w:t>Behavioral and Brain Functions</w:t>
      </w:r>
      <w:r w:rsidRPr="00A51251">
        <w:rPr>
          <w:i/>
        </w:rPr>
        <w:t>.</w:t>
      </w:r>
      <w:r w:rsidRPr="00A51251">
        <w:t xml:space="preserve"> </w:t>
      </w:r>
      <w:r w:rsidRPr="00A51251">
        <w:rPr>
          <w:b/>
        </w:rPr>
        <w:t>9</w:t>
      </w:r>
      <w:r w:rsidRPr="00A51251">
        <w:t xml:space="preserve"> 10, (2013).</w:t>
      </w:r>
    </w:p>
    <w:p w14:paraId="327B6DDB" w14:textId="43793EDB" w:rsidR="00A51251" w:rsidRPr="00A51251" w:rsidRDefault="00A51251" w:rsidP="00A51251">
      <w:pPr>
        <w:pStyle w:val="EndNoteBibliography"/>
        <w:ind w:left="720" w:hanging="720"/>
      </w:pPr>
      <w:r w:rsidRPr="00A51251">
        <w:t>20</w:t>
      </w:r>
      <w:r w:rsidRPr="00A51251">
        <w:tab/>
        <w:t>Torres, E. B.</w:t>
      </w:r>
      <w:r w:rsidRPr="00A51251">
        <w:rPr>
          <w:i/>
        </w:rPr>
        <w:t xml:space="preserve"> et al.</w:t>
      </w:r>
      <w:r w:rsidRPr="00A51251">
        <w:t xml:space="preserve"> Autism: the micro-movement perspective. </w:t>
      </w:r>
      <w:r w:rsidR="008511FD" w:rsidRPr="00893775">
        <w:rPr>
          <w:i/>
        </w:rPr>
        <w:t>Frontiers in integrative neuroscience</w:t>
      </w:r>
      <w:r w:rsidRPr="00A51251">
        <w:rPr>
          <w:i/>
        </w:rPr>
        <w:t>.</w:t>
      </w:r>
      <w:r w:rsidRPr="00A51251">
        <w:t xml:space="preserve"> </w:t>
      </w:r>
      <w:r w:rsidRPr="00A51251">
        <w:rPr>
          <w:b/>
        </w:rPr>
        <w:t>7</w:t>
      </w:r>
      <w:r w:rsidRPr="00A51251">
        <w:t xml:space="preserve"> 32, (2013).</w:t>
      </w:r>
    </w:p>
    <w:p w14:paraId="21B83D54" w14:textId="2CB83950" w:rsidR="00796CB9" w:rsidRDefault="00EA3923" w:rsidP="005D4C25">
      <w:r>
        <w:fldChar w:fldCharType="end"/>
      </w:r>
    </w:p>
    <w:sectPr w:rsidR="00796CB9" w:rsidSect="00B81B15">
      <w:headerReference w:type="default" r:id="rId18"/>
      <w:footerReference w:type="default" r:id="rId19"/>
      <w:headerReference w:type="first" r:id="rId2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63608" w14:textId="77777777" w:rsidR="002F3A80" w:rsidRDefault="002F3A80" w:rsidP="00621C4E">
      <w:r>
        <w:separator/>
      </w:r>
    </w:p>
  </w:endnote>
  <w:endnote w:type="continuationSeparator" w:id="0">
    <w:p w14:paraId="33B10AEB" w14:textId="77777777" w:rsidR="002F3A80" w:rsidRDefault="002F3A8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LinLibertineI">
    <w:altName w:val="MS Mincho"/>
    <w:panose1 w:val="00000000000000000000"/>
    <w:charset w:val="80"/>
    <w:family w:val="auto"/>
    <w:notTrueType/>
    <w:pitch w:val="default"/>
    <w:sig w:usb0="00000081" w:usb1="08070000" w:usb2="00000010" w:usb3="00000000" w:csb0="00020008" w:csb1="00000000"/>
  </w:font>
  <w:font w:name="Century">
    <w:panose1 w:val="020406030507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xsys">
    <w:altName w:val="Yu Gothic UI"/>
    <w:panose1 w:val="00000000000000000000"/>
    <w:charset w:val="80"/>
    <w:family w:val="auto"/>
    <w:notTrueType/>
    <w:pitch w:val="default"/>
    <w:sig w:usb0="00000001" w:usb1="08070000" w:usb2="00000010" w:usb3="00000000" w:csb0="00020000" w:csb1="00000000"/>
  </w:font>
  <w:font w:name="rtxmi">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7314223"/>
      <w:docPartObj>
        <w:docPartGallery w:val="Page Numbers (Bottom of Page)"/>
        <w:docPartUnique/>
      </w:docPartObj>
    </w:sdtPr>
    <w:sdtEndPr>
      <w:rPr>
        <w:noProof/>
      </w:rPr>
    </w:sdtEndPr>
    <w:sdtContent>
      <w:p w14:paraId="4E9E8BE6" w14:textId="02B53C0E" w:rsidR="005B52C8" w:rsidRDefault="005B52C8">
        <w:pPr>
          <w:pStyle w:val="Footer"/>
        </w:pPr>
        <w:r>
          <w:t xml:space="preserve">Page </w:t>
        </w:r>
        <w:r>
          <w:fldChar w:fldCharType="begin"/>
        </w:r>
        <w:r>
          <w:instrText xml:space="preserve"> PAGE   \* MERGEFORMAT </w:instrText>
        </w:r>
        <w:r>
          <w:fldChar w:fldCharType="separate"/>
        </w:r>
        <w:r>
          <w:rPr>
            <w:noProof/>
          </w:rPr>
          <w:t>16</w:t>
        </w:r>
        <w:r>
          <w:rPr>
            <w:noProof/>
          </w:rPr>
          <w:fldChar w:fldCharType="end"/>
        </w:r>
        <w:r>
          <w:rPr>
            <w:noProof/>
          </w:rPr>
          <w:tab/>
        </w:r>
        <w:r>
          <w:rPr>
            <w:noProof/>
          </w:rPr>
          <w:tab/>
        </w:r>
      </w:p>
    </w:sdtContent>
  </w:sdt>
  <w:p w14:paraId="39947363" w14:textId="71AB2B06" w:rsidR="005B52C8" w:rsidRPr="00494F77" w:rsidRDefault="005B52C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BCDF" w14:textId="45605190" w:rsidR="005B52C8" w:rsidRDefault="005B52C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16E09" w14:textId="77777777" w:rsidR="002F3A80" w:rsidRDefault="002F3A80" w:rsidP="00621C4E">
      <w:r>
        <w:separator/>
      </w:r>
    </w:p>
  </w:footnote>
  <w:footnote w:type="continuationSeparator" w:id="0">
    <w:p w14:paraId="73986EBD" w14:textId="77777777" w:rsidR="002F3A80" w:rsidRDefault="002F3A8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9A9C9" w14:textId="158B9F37" w:rsidR="005B52C8" w:rsidRPr="006F06E4" w:rsidRDefault="005B52C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FDB2F" w14:textId="2A786A51" w:rsidR="005B52C8" w:rsidRPr="006F06E4" w:rsidRDefault="005B52C8" w:rsidP="006F06E4">
    <w:pPr>
      <w:pStyle w:val="Header"/>
      <w:jc w:val="right"/>
      <w:rPr>
        <w:b/>
        <w:color w:val="1F497D"/>
        <w:sz w:val="32"/>
        <w:szCs w:val="32"/>
      </w:rPr>
    </w:pPr>
    <w:r>
      <w:rPr>
        <w:b/>
        <w:noProof/>
        <w:color w:val="1F497D"/>
        <w:sz w:val="32"/>
        <w:szCs w:val="32"/>
        <w:lang w:val="en-GB" w:eastAsia="en-GB"/>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0AB3"/>
    <w:multiLevelType w:val="multilevel"/>
    <w:tmpl w:val="053E724A"/>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D46231"/>
    <w:multiLevelType w:val="hybridMultilevel"/>
    <w:tmpl w:val="74F6A3D6"/>
    <w:lvl w:ilvl="0" w:tplc="33826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E49F3"/>
    <w:multiLevelType w:val="hybridMultilevel"/>
    <w:tmpl w:val="88DA9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BE7571"/>
    <w:multiLevelType w:val="multilevel"/>
    <w:tmpl w:val="DB1AFCFC"/>
    <w:lvl w:ilvl="0">
      <w:start w:val="3"/>
      <w:numFmt w:val="upperLetter"/>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BA100C"/>
    <w:multiLevelType w:val="multilevel"/>
    <w:tmpl w:val="0409001F"/>
    <w:lvl w:ilvl="0">
      <w:start w:val="1"/>
      <w:numFmt w:val="decimal"/>
      <w:lvlText w:val="%1."/>
      <w:lvlJc w:val="left"/>
      <w:pPr>
        <w:ind w:left="7560" w:hanging="360"/>
      </w:pPr>
      <w:rPr>
        <w:rFonts w:hint="default"/>
      </w:rPr>
    </w:lvl>
    <w:lvl w:ilvl="1">
      <w:start w:val="1"/>
      <w:numFmt w:val="decimal"/>
      <w:lvlText w:val="%1.%2."/>
      <w:lvlJc w:val="left"/>
      <w:pPr>
        <w:ind w:left="7992" w:hanging="432"/>
      </w:pPr>
      <w:rPr>
        <w:rFonts w:hint="default"/>
      </w:rPr>
    </w:lvl>
    <w:lvl w:ilvl="2">
      <w:start w:val="1"/>
      <w:numFmt w:val="decimal"/>
      <w:lvlText w:val="%1.%2.%3."/>
      <w:lvlJc w:val="left"/>
      <w:pPr>
        <w:ind w:left="8424" w:hanging="504"/>
      </w:pPr>
      <w:rPr>
        <w:rFonts w:hint="default"/>
      </w:rPr>
    </w:lvl>
    <w:lvl w:ilvl="3">
      <w:start w:val="1"/>
      <w:numFmt w:val="decimal"/>
      <w:lvlText w:val="%1.%2.%3.%4."/>
      <w:lvlJc w:val="left"/>
      <w:pPr>
        <w:ind w:left="8928" w:hanging="648"/>
      </w:pPr>
      <w:rPr>
        <w:rFonts w:hint="default"/>
      </w:rPr>
    </w:lvl>
    <w:lvl w:ilvl="4">
      <w:start w:val="1"/>
      <w:numFmt w:val="decimal"/>
      <w:lvlText w:val="%1.%2.%3.%4.%5."/>
      <w:lvlJc w:val="left"/>
      <w:pPr>
        <w:ind w:left="9432" w:hanging="792"/>
      </w:pPr>
      <w:rPr>
        <w:rFonts w:hint="default"/>
      </w:rPr>
    </w:lvl>
    <w:lvl w:ilvl="5">
      <w:start w:val="1"/>
      <w:numFmt w:val="decimal"/>
      <w:lvlText w:val="%1.%2.%3.%4.%5.%6."/>
      <w:lvlJc w:val="left"/>
      <w:pPr>
        <w:ind w:left="9936" w:hanging="936"/>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0944" w:hanging="1224"/>
      </w:pPr>
      <w:rPr>
        <w:rFonts w:hint="default"/>
      </w:rPr>
    </w:lvl>
    <w:lvl w:ilvl="8">
      <w:start w:val="1"/>
      <w:numFmt w:val="decimal"/>
      <w:lvlText w:val="%1.%2.%3.%4.%5.%6.%7.%8.%9."/>
      <w:lvlJc w:val="left"/>
      <w:pPr>
        <w:ind w:left="11520" w:hanging="1440"/>
      </w:pPr>
      <w:rPr>
        <w:rFonts w:hint="default"/>
      </w:rPr>
    </w:lvl>
  </w:abstractNum>
  <w:abstractNum w:abstractNumId="5" w15:restartNumberingAfterBreak="0">
    <w:nsid w:val="366A3091"/>
    <w:multiLevelType w:val="multilevel"/>
    <w:tmpl w:val="4DE81AA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EB1A5E"/>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6D4104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E533BAB"/>
    <w:multiLevelType w:val="hybridMultilevel"/>
    <w:tmpl w:val="5C2C573C"/>
    <w:lvl w:ilvl="0" w:tplc="8FE6FC8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EF058A"/>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490919"/>
    <w:multiLevelType w:val="multilevel"/>
    <w:tmpl w:val="8EE4275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46474BC"/>
    <w:multiLevelType w:val="hybridMultilevel"/>
    <w:tmpl w:val="4FA863E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7747C6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12"/>
  </w:num>
  <w:num w:numId="4">
    <w:abstractNumId w:val="4"/>
  </w:num>
  <w:num w:numId="5">
    <w:abstractNumId w:val="7"/>
  </w:num>
  <w:num w:numId="6">
    <w:abstractNumId w:val="8"/>
  </w:num>
  <w:num w:numId="7">
    <w:abstractNumId w:val="5"/>
  </w:num>
  <w:num w:numId="8">
    <w:abstractNumId w:val="0"/>
  </w:num>
  <w:num w:numId="9">
    <w:abstractNumId w:val="3"/>
  </w:num>
  <w:num w:numId="10">
    <w:abstractNumId w:val="11"/>
  </w:num>
  <w:num w:numId="11">
    <w:abstractNumId w:val="10"/>
  </w:num>
  <w:num w:numId="12">
    <w:abstractNumId w:val="6"/>
  </w:num>
  <w:num w:numId="13">
    <w:abstractNumId w:val="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lmi Kalampratsidou">
    <w15:presenceInfo w15:providerId="Windows Live" w15:userId="58ee9e69c65a3b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0szQwMjA3NzcztjBW0lEKTi0uzszPAykwrAUAhbbEri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D8E"/>
    <w:rsid w:val="00001169"/>
    <w:rsid w:val="00001806"/>
    <w:rsid w:val="00001E0D"/>
    <w:rsid w:val="000037AD"/>
    <w:rsid w:val="00004090"/>
    <w:rsid w:val="00004E48"/>
    <w:rsid w:val="000053CE"/>
    <w:rsid w:val="00005815"/>
    <w:rsid w:val="00006398"/>
    <w:rsid w:val="00007DBC"/>
    <w:rsid w:val="00007EA1"/>
    <w:rsid w:val="000100F0"/>
    <w:rsid w:val="00011236"/>
    <w:rsid w:val="0001174D"/>
    <w:rsid w:val="000129B2"/>
    <w:rsid w:val="00012FF9"/>
    <w:rsid w:val="00012FFF"/>
    <w:rsid w:val="000133E4"/>
    <w:rsid w:val="0001389C"/>
    <w:rsid w:val="00013B07"/>
    <w:rsid w:val="00014046"/>
    <w:rsid w:val="00014314"/>
    <w:rsid w:val="000144B7"/>
    <w:rsid w:val="000156E6"/>
    <w:rsid w:val="00015A4D"/>
    <w:rsid w:val="00016B9A"/>
    <w:rsid w:val="00021434"/>
    <w:rsid w:val="00021774"/>
    <w:rsid w:val="00021DF3"/>
    <w:rsid w:val="00023869"/>
    <w:rsid w:val="00024598"/>
    <w:rsid w:val="00024CB5"/>
    <w:rsid w:val="000263DB"/>
    <w:rsid w:val="000279B0"/>
    <w:rsid w:val="00032069"/>
    <w:rsid w:val="00032769"/>
    <w:rsid w:val="0003311E"/>
    <w:rsid w:val="00033DCB"/>
    <w:rsid w:val="00034064"/>
    <w:rsid w:val="00034A7F"/>
    <w:rsid w:val="000363E6"/>
    <w:rsid w:val="00037593"/>
    <w:rsid w:val="00037919"/>
    <w:rsid w:val="00037B58"/>
    <w:rsid w:val="00041005"/>
    <w:rsid w:val="00041082"/>
    <w:rsid w:val="000420B8"/>
    <w:rsid w:val="000451BF"/>
    <w:rsid w:val="000462C6"/>
    <w:rsid w:val="00046653"/>
    <w:rsid w:val="00047249"/>
    <w:rsid w:val="00051B73"/>
    <w:rsid w:val="0005752D"/>
    <w:rsid w:val="00060ABE"/>
    <w:rsid w:val="00060E29"/>
    <w:rsid w:val="00061A50"/>
    <w:rsid w:val="0006361B"/>
    <w:rsid w:val="00063FB0"/>
    <w:rsid w:val="00064104"/>
    <w:rsid w:val="000652E3"/>
    <w:rsid w:val="00066025"/>
    <w:rsid w:val="00066A8A"/>
    <w:rsid w:val="00067A8F"/>
    <w:rsid w:val="00070144"/>
    <w:rsid w:val="000701D1"/>
    <w:rsid w:val="0007105D"/>
    <w:rsid w:val="00074EB6"/>
    <w:rsid w:val="00080A20"/>
    <w:rsid w:val="00081E17"/>
    <w:rsid w:val="00081E65"/>
    <w:rsid w:val="00082796"/>
    <w:rsid w:val="00082DF4"/>
    <w:rsid w:val="00083D85"/>
    <w:rsid w:val="00086FF5"/>
    <w:rsid w:val="00087A29"/>
    <w:rsid w:val="00087C0A"/>
    <w:rsid w:val="00087CA1"/>
    <w:rsid w:val="00091753"/>
    <w:rsid w:val="0009219E"/>
    <w:rsid w:val="000923BC"/>
    <w:rsid w:val="00092546"/>
    <w:rsid w:val="00092EA0"/>
    <w:rsid w:val="00093BC4"/>
    <w:rsid w:val="000943E6"/>
    <w:rsid w:val="00097929"/>
    <w:rsid w:val="000A1E80"/>
    <w:rsid w:val="000A2050"/>
    <w:rsid w:val="000A3B70"/>
    <w:rsid w:val="000A4280"/>
    <w:rsid w:val="000A4D74"/>
    <w:rsid w:val="000A5153"/>
    <w:rsid w:val="000A6202"/>
    <w:rsid w:val="000A6F2F"/>
    <w:rsid w:val="000B0E4D"/>
    <w:rsid w:val="000B10AE"/>
    <w:rsid w:val="000B2C0B"/>
    <w:rsid w:val="000B30BF"/>
    <w:rsid w:val="000B36A9"/>
    <w:rsid w:val="000B505D"/>
    <w:rsid w:val="000B566B"/>
    <w:rsid w:val="000B662E"/>
    <w:rsid w:val="000B727D"/>
    <w:rsid w:val="000B7294"/>
    <w:rsid w:val="000B75D0"/>
    <w:rsid w:val="000C1CF8"/>
    <w:rsid w:val="000C231E"/>
    <w:rsid w:val="000C2EDB"/>
    <w:rsid w:val="000C49CF"/>
    <w:rsid w:val="000C52E9"/>
    <w:rsid w:val="000C5CDC"/>
    <w:rsid w:val="000C65DC"/>
    <w:rsid w:val="000C66F3"/>
    <w:rsid w:val="000C6900"/>
    <w:rsid w:val="000D31E8"/>
    <w:rsid w:val="000D3570"/>
    <w:rsid w:val="000D4BDE"/>
    <w:rsid w:val="000D4E88"/>
    <w:rsid w:val="000D76E4"/>
    <w:rsid w:val="000D7EF5"/>
    <w:rsid w:val="000E172C"/>
    <w:rsid w:val="000E266D"/>
    <w:rsid w:val="000E3816"/>
    <w:rsid w:val="000E4F77"/>
    <w:rsid w:val="000E70E3"/>
    <w:rsid w:val="000E77CF"/>
    <w:rsid w:val="000F1914"/>
    <w:rsid w:val="000F1DFD"/>
    <w:rsid w:val="000F1F91"/>
    <w:rsid w:val="000F2328"/>
    <w:rsid w:val="000F265C"/>
    <w:rsid w:val="000F3AFA"/>
    <w:rsid w:val="000F4FBF"/>
    <w:rsid w:val="000F5712"/>
    <w:rsid w:val="000F6611"/>
    <w:rsid w:val="000F7B04"/>
    <w:rsid w:val="000F7E22"/>
    <w:rsid w:val="001004BC"/>
    <w:rsid w:val="001017F0"/>
    <w:rsid w:val="001104F3"/>
    <w:rsid w:val="001127CE"/>
    <w:rsid w:val="00112EEB"/>
    <w:rsid w:val="00113A73"/>
    <w:rsid w:val="0011440C"/>
    <w:rsid w:val="0011516F"/>
    <w:rsid w:val="00115F85"/>
    <w:rsid w:val="00116C51"/>
    <w:rsid w:val="00116ED3"/>
    <w:rsid w:val="001173FF"/>
    <w:rsid w:val="0012062B"/>
    <w:rsid w:val="00121AE6"/>
    <w:rsid w:val="00123208"/>
    <w:rsid w:val="0012563A"/>
    <w:rsid w:val="001264DE"/>
    <w:rsid w:val="00130411"/>
    <w:rsid w:val="001313A7"/>
    <w:rsid w:val="0013276F"/>
    <w:rsid w:val="001328C8"/>
    <w:rsid w:val="00133085"/>
    <w:rsid w:val="0013621E"/>
    <w:rsid w:val="0013642E"/>
    <w:rsid w:val="00142EFE"/>
    <w:rsid w:val="001435EB"/>
    <w:rsid w:val="0014436A"/>
    <w:rsid w:val="001511CD"/>
    <w:rsid w:val="001526C0"/>
    <w:rsid w:val="00152762"/>
    <w:rsid w:val="00152A23"/>
    <w:rsid w:val="00153B3E"/>
    <w:rsid w:val="001552F1"/>
    <w:rsid w:val="0015552A"/>
    <w:rsid w:val="00160D86"/>
    <w:rsid w:val="001618E8"/>
    <w:rsid w:val="00162CB7"/>
    <w:rsid w:val="00164959"/>
    <w:rsid w:val="001659E2"/>
    <w:rsid w:val="001665C9"/>
    <w:rsid w:val="00166672"/>
    <w:rsid w:val="00166F32"/>
    <w:rsid w:val="00167BB7"/>
    <w:rsid w:val="001701DF"/>
    <w:rsid w:val="00170591"/>
    <w:rsid w:val="00171E5B"/>
    <w:rsid w:val="00171F94"/>
    <w:rsid w:val="001741B2"/>
    <w:rsid w:val="00175D4E"/>
    <w:rsid w:val="0017668A"/>
    <w:rsid w:val="001766FE"/>
    <w:rsid w:val="001771E7"/>
    <w:rsid w:val="001809F9"/>
    <w:rsid w:val="00183EF0"/>
    <w:rsid w:val="00185207"/>
    <w:rsid w:val="00187BCE"/>
    <w:rsid w:val="001911FF"/>
    <w:rsid w:val="00192006"/>
    <w:rsid w:val="0019293F"/>
    <w:rsid w:val="00192AE1"/>
    <w:rsid w:val="00193180"/>
    <w:rsid w:val="00194F7C"/>
    <w:rsid w:val="00195CCB"/>
    <w:rsid w:val="00195FD5"/>
    <w:rsid w:val="00196792"/>
    <w:rsid w:val="001A1943"/>
    <w:rsid w:val="001A3777"/>
    <w:rsid w:val="001A38CA"/>
    <w:rsid w:val="001A76B5"/>
    <w:rsid w:val="001B1519"/>
    <w:rsid w:val="001B2E2D"/>
    <w:rsid w:val="001B5CD2"/>
    <w:rsid w:val="001C07F7"/>
    <w:rsid w:val="001C0BEE"/>
    <w:rsid w:val="001C0CA1"/>
    <w:rsid w:val="001C1987"/>
    <w:rsid w:val="001C1E49"/>
    <w:rsid w:val="001C27C1"/>
    <w:rsid w:val="001C2A98"/>
    <w:rsid w:val="001C3379"/>
    <w:rsid w:val="001C4D95"/>
    <w:rsid w:val="001C652C"/>
    <w:rsid w:val="001C787D"/>
    <w:rsid w:val="001D2315"/>
    <w:rsid w:val="001D3D7D"/>
    <w:rsid w:val="001D3FFF"/>
    <w:rsid w:val="001D51B0"/>
    <w:rsid w:val="001D5547"/>
    <w:rsid w:val="001D625F"/>
    <w:rsid w:val="001D68A4"/>
    <w:rsid w:val="001D7576"/>
    <w:rsid w:val="001D7BAA"/>
    <w:rsid w:val="001E0726"/>
    <w:rsid w:val="001E0D80"/>
    <w:rsid w:val="001E0E3F"/>
    <w:rsid w:val="001E0F1B"/>
    <w:rsid w:val="001E14A0"/>
    <w:rsid w:val="001E220C"/>
    <w:rsid w:val="001E265E"/>
    <w:rsid w:val="001E27F9"/>
    <w:rsid w:val="001E32BD"/>
    <w:rsid w:val="001E5EAF"/>
    <w:rsid w:val="001E697B"/>
    <w:rsid w:val="001E7376"/>
    <w:rsid w:val="001F225C"/>
    <w:rsid w:val="001F3595"/>
    <w:rsid w:val="001F4F7E"/>
    <w:rsid w:val="002003A5"/>
    <w:rsid w:val="00201CFA"/>
    <w:rsid w:val="0020220D"/>
    <w:rsid w:val="00202448"/>
    <w:rsid w:val="00202D15"/>
    <w:rsid w:val="002031EC"/>
    <w:rsid w:val="0020358B"/>
    <w:rsid w:val="0020378E"/>
    <w:rsid w:val="00203E71"/>
    <w:rsid w:val="00205B3F"/>
    <w:rsid w:val="00205FA8"/>
    <w:rsid w:val="00206574"/>
    <w:rsid w:val="00212243"/>
    <w:rsid w:val="00212EAE"/>
    <w:rsid w:val="00213285"/>
    <w:rsid w:val="00214BEE"/>
    <w:rsid w:val="002152E8"/>
    <w:rsid w:val="002160C4"/>
    <w:rsid w:val="002177EF"/>
    <w:rsid w:val="002205B8"/>
    <w:rsid w:val="00223AD9"/>
    <w:rsid w:val="00223B93"/>
    <w:rsid w:val="00225547"/>
    <w:rsid w:val="00225720"/>
    <w:rsid w:val="002259E5"/>
    <w:rsid w:val="00225A24"/>
    <w:rsid w:val="00226140"/>
    <w:rsid w:val="0022644D"/>
    <w:rsid w:val="00226F96"/>
    <w:rsid w:val="002274F3"/>
    <w:rsid w:val="0023018C"/>
    <w:rsid w:val="0023094C"/>
    <w:rsid w:val="00234BE3"/>
    <w:rsid w:val="00235A90"/>
    <w:rsid w:val="00236C8B"/>
    <w:rsid w:val="00237521"/>
    <w:rsid w:val="002418AA"/>
    <w:rsid w:val="00241E48"/>
    <w:rsid w:val="0024214E"/>
    <w:rsid w:val="00242623"/>
    <w:rsid w:val="002442B9"/>
    <w:rsid w:val="00247AB5"/>
    <w:rsid w:val="00250558"/>
    <w:rsid w:val="00251F7E"/>
    <w:rsid w:val="00252C7A"/>
    <w:rsid w:val="00253BD5"/>
    <w:rsid w:val="00255CED"/>
    <w:rsid w:val="002605D1"/>
    <w:rsid w:val="00260652"/>
    <w:rsid w:val="00261F25"/>
    <w:rsid w:val="002648A9"/>
    <w:rsid w:val="0026536F"/>
    <w:rsid w:val="0026553C"/>
    <w:rsid w:val="00267DD5"/>
    <w:rsid w:val="002700FE"/>
    <w:rsid w:val="002710B9"/>
    <w:rsid w:val="002730F5"/>
    <w:rsid w:val="00273AD1"/>
    <w:rsid w:val="00274A0A"/>
    <w:rsid w:val="002760FD"/>
    <w:rsid w:val="00277593"/>
    <w:rsid w:val="00277EE9"/>
    <w:rsid w:val="00280909"/>
    <w:rsid w:val="00280918"/>
    <w:rsid w:val="002821A1"/>
    <w:rsid w:val="00282AF6"/>
    <w:rsid w:val="00282FEE"/>
    <w:rsid w:val="00283565"/>
    <w:rsid w:val="002857DD"/>
    <w:rsid w:val="0028596A"/>
    <w:rsid w:val="00287085"/>
    <w:rsid w:val="002875E2"/>
    <w:rsid w:val="00290AF9"/>
    <w:rsid w:val="0029357D"/>
    <w:rsid w:val="00293783"/>
    <w:rsid w:val="00294677"/>
    <w:rsid w:val="002967CF"/>
    <w:rsid w:val="0029761D"/>
    <w:rsid w:val="00297788"/>
    <w:rsid w:val="002A13BF"/>
    <w:rsid w:val="002A3285"/>
    <w:rsid w:val="002A484B"/>
    <w:rsid w:val="002A57D7"/>
    <w:rsid w:val="002A5E48"/>
    <w:rsid w:val="002A64A6"/>
    <w:rsid w:val="002A7A39"/>
    <w:rsid w:val="002B1235"/>
    <w:rsid w:val="002B1C01"/>
    <w:rsid w:val="002B27DB"/>
    <w:rsid w:val="002B295D"/>
    <w:rsid w:val="002B2A85"/>
    <w:rsid w:val="002B3229"/>
    <w:rsid w:val="002B3301"/>
    <w:rsid w:val="002B420D"/>
    <w:rsid w:val="002B5F37"/>
    <w:rsid w:val="002C1FA8"/>
    <w:rsid w:val="002C47D4"/>
    <w:rsid w:val="002C5245"/>
    <w:rsid w:val="002C5B62"/>
    <w:rsid w:val="002C6FB1"/>
    <w:rsid w:val="002C7346"/>
    <w:rsid w:val="002C73E0"/>
    <w:rsid w:val="002C7B52"/>
    <w:rsid w:val="002D0F38"/>
    <w:rsid w:val="002D2CED"/>
    <w:rsid w:val="002D71A3"/>
    <w:rsid w:val="002D77E3"/>
    <w:rsid w:val="002D7FE3"/>
    <w:rsid w:val="002E036E"/>
    <w:rsid w:val="002E11F3"/>
    <w:rsid w:val="002E2F1D"/>
    <w:rsid w:val="002E4248"/>
    <w:rsid w:val="002F2859"/>
    <w:rsid w:val="002F3A80"/>
    <w:rsid w:val="002F3FED"/>
    <w:rsid w:val="002F4B87"/>
    <w:rsid w:val="002F6E3C"/>
    <w:rsid w:val="002F6F63"/>
    <w:rsid w:val="00300613"/>
    <w:rsid w:val="0030117D"/>
    <w:rsid w:val="00301810"/>
    <w:rsid w:val="0030186C"/>
    <w:rsid w:val="00301CCA"/>
    <w:rsid w:val="00301F30"/>
    <w:rsid w:val="00302063"/>
    <w:rsid w:val="00302578"/>
    <w:rsid w:val="003038FD"/>
    <w:rsid w:val="00303C87"/>
    <w:rsid w:val="00304C0F"/>
    <w:rsid w:val="00305081"/>
    <w:rsid w:val="00306C96"/>
    <w:rsid w:val="00307B11"/>
    <w:rsid w:val="003108E5"/>
    <w:rsid w:val="00310F40"/>
    <w:rsid w:val="003120CB"/>
    <w:rsid w:val="0031359A"/>
    <w:rsid w:val="0031458B"/>
    <w:rsid w:val="00320153"/>
    <w:rsid w:val="00320367"/>
    <w:rsid w:val="00320FF6"/>
    <w:rsid w:val="00322871"/>
    <w:rsid w:val="00326FB3"/>
    <w:rsid w:val="00327786"/>
    <w:rsid w:val="003316D4"/>
    <w:rsid w:val="00331947"/>
    <w:rsid w:val="00333822"/>
    <w:rsid w:val="00333FF2"/>
    <w:rsid w:val="003355C0"/>
    <w:rsid w:val="00336119"/>
    <w:rsid w:val="00336715"/>
    <w:rsid w:val="003370D3"/>
    <w:rsid w:val="003401EC"/>
    <w:rsid w:val="00340DFD"/>
    <w:rsid w:val="003425C8"/>
    <w:rsid w:val="00344954"/>
    <w:rsid w:val="00344B71"/>
    <w:rsid w:val="003452A4"/>
    <w:rsid w:val="00346BF1"/>
    <w:rsid w:val="00350CD7"/>
    <w:rsid w:val="0035139D"/>
    <w:rsid w:val="00351A3B"/>
    <w:rsid w:val="00352761"/>
    <w:rsid w:val="00353E71"/>
    <w:rsid w:val="00355E00"/>
    <w:rsid w:val="00356E78"/>
    <w:rsid w:val="00360C17"/>
    <w:rsid w:val="003621C6"/>
    <w:rsid w:val="003622B8"/>
    <w:rsid w:val="00362DED"/>
    <w:rsid w:val="00366B76"/>
    <w:rsid w:val="00367E5D"/>
    <w:rsid w:val="00370A6E"/>
    <w:rsid w:val="00373051"/>
    <w:rsid w:val="00373B8F"/>
    <w:rsid w:val="003755BA"/>
    <w:rsid w:val="00375E2F"/>
    <w:rsid w:val="00376D95"/>
    <w:rsid w:val="00377FBB"/>
    <w:rsid w:val="003824ED"/>
    <w:rsid w:val="003836EF"/>
    <w:rsid w:val="00385140"/>
    <w:rsid w:val="00385208"/>
    <w:rsid w:val="00391856"/>
    <w:rsid w:val="00391FD8"/>
    <w:rsid w:val="00392502"/>
    <w:rsid w:val="00392C3B"/>
    <w:rsid w:val="00393CC7"/>
    <w:rsid w:val="0039554F"/>
    <w:rsid w:val="003971F7"/>
    <w:rsid w:val="003A16FC"/>
    <w:rsid w:val="003A1E41"/>
    <w:rsid w:val="003A23E7"/>
    <w:rsid w:val="003A4FCD"/>
    <w:rsid w:val="003A796D"/>
    <w:rsid w:val="003B0944"/>
    <w:rsid w:val="003B129C"/>
    <w:rsid w:val="003B1593"/>
    <w:rsid w:val="003B15DB"/>
    <w:rsid w:val="003B2AD9"/>
    <w:rsid w:val="003B3C39"/>
    <w:rsid w:val="003B4381"/>
    <w:rsid w:val="003B6868"/>
    <w:rsid w:val="003C1043"/>
    <w:rsid w:val="003C1A30"/>
    <w:rsid w:val="003C1B5E"/>
    <w:rsid w:val="003C3269"/>
    <w:rsid w:val="003C6779"/>
    <w:rsid w:val="003C6DD9"/>
    <w:rsid w:val="003C73F3"/>
    <w:rsid w:val="003D24B5"/>
    <w:rsid w:val="003D2998"/>
    <w:rsid w:val="003D2F0A"/>
    <w:rsid w:val="003D376D"/>
    <w:rsid w:val="003D3891"/>
    <w:rsid w:val="003D4F2D"/>
    <w:rsid w:val="003D566A"/>
    <w:rsid w:val="003D5D84"/>
    <w:rsid w:val="003E0F4F"/>
    <w:rsid w:val="003E18AC"/>
    <w:rsid w:val="003E210B"/>
    <w:rsid w:val="003E2A12"/>
    <w:rsid w:val="003E2F2F"/>
    <w:rsid w:val="003E3384"/>
    <w:rsid w:val="003E3CA4"/>
    <w:rsid w:val="003E548E"/>
    <w:rsid w:val="003E555E"/>
    <w:rsid w:val="003E72DB"/>
    <w:rsid w:val="003E7845"/>
    <w:rsid w:val="003E791C"/>
    <w:rsid w:val="003E7D81"/>
    <w:rsid w:val="003E7F97"/>
    <w:rsid w:val="003F03FA"/>
    <w:rsid w:val="003F4C40"/>
    <w:rsid w:val="003F6EAE"/>
    <w:rsid w:val="00401BF5"/>
    <w:rsid w:val="00401D76"/>
    <w:rsid w:val="00402C7E"/>
    <w:rsid w:val="00402EC3"/>
    <w:rsid w:val="00406C48"/>
    <w:rsid w:val="00407EC8"/>
    <w:rsid w:val="00410DB5"/>
    <w:rsid w:val="0041110A"/>
    <w:rsid w:val="00411624"/>
    <w:rsid w:val="004118F3"/>
    <w:rsid w:val="00411B09"/>
    <w:rsid w:val="00411E66"/>
    <w:rsid w:val="004148E1"/>
    <w:rsid w:val="00414C46"/>
    <w:rsid w:val="00414CFA"/>
    <w:rsid w:val="00415EC0"/>
    <w:rsid w:val="004165DA"/>
    <w:rsid w:val="004169FD"/>
    <w:rsid w:val="004207DE"/>
    <w:rsid w:val="00420BE9"/>
    <w:rsid w:val="00420E86"/>
    <w:rsid w:val="00423AD8"/>
    <w:rsid w:val="00423FDD"/>
    <w:rsid w:val="00424C85"/>
    <w:rsid w:val="004260BD"/>
    <w:rsid w:val="00426BD3"/>
    <w:rsid w:val="0043012F"/>
    <w:rsid w:val="00430F1F"/>
    <w:rsid w:val="004326EA"/>
    <w:rsid w:val="00437E4E"/>
    <w:rsid w:val="004402D1"/>
    <w:rsid w:val="00442B90"/>
    <w:rsid w:val="0044434C"/>
    <w:rsid w:val="0044456B"/>
    <w:rsid w:val="00447BD1"/>
    <w:rsid w:val="00447D80"/>
    <w:rsid w:val="004507F3"/>
    <w:rsid w:val="00450AF4"/>
    <w:rsid w:val="00450EF2"/>
    <w:rsid w:val="00452B55"/>
    <w:rsid w:val="00455154"/>
    <w:rsid w:val="00456A57"/>
    <w:rsid w:val="00457E16"/>
    <w:rsid w:val="00460640"/>
    <w:rsid w:val="004607DE"/>
    <w:rsid w:val="004625FA"/>
    <w:rsid w:val="004671C7"/>
    <w:rsid w:val="0047013B"/>
    <w:rsid w:val="00470B50"/>
    <w:rsid w:val="00472175"/>
    <w:rsid w:val="00472F4D"/>
    <w:rsid w:val="004730BF"/>
    <w:rsid w:val="00473E20"/>
    <w:rsid w:val="00474DA3"/>
    <w:rsid w:val="00474DCB"/>
    <w:rsid w:val="0047535C"/>
    <w:rsid w:val="00475BEE"/>
    <w:rsid w:val="0047604C"/>
    <w:rsid w:val="004762F6"/>
    <w:rsid w:val="00477FC4"/>
    <w:rsid w:val="0048002D"/>
    <w:rsid w:val="00484190"/>
    <w:rsid w:val="00484DF8"/>
    <w:rsid w:val="00485870"/>
    <w:rsid w:val="00485FE8"/>
    <w:rsid w:val="00487C12"/>
    <w:rsid w:val="004910F4"/>
    <w:rsid w:val="00492473"/>
    <w:rsid w:val="00492EB5"/>
    <w:rsid w:val="00493A1B"/>
    <w:rsid w:val="00494B77"/>
    <w:rsid w:val="00494F77"/>
    <w:rsid w:val="00497311"/>
    <w:rsid w:val="00497721"/>
    <w:rsid w:val="004A0229"/>
    <w:rsid w:val="004A184D"/>
    <w:rsid w:val="004A2242"/>
    <w:rsid w:val="004A35D2"/>
    <w:rsid w:val="004A39E6"/>
    <w:rsid w:val="004A4921"/>
    <w:rsid w:val="004A71E4"/>
    <w:rsid w:val="004A7871"/>
    <w:rsid w:val="004B14DB"/>
    <w:rsid w:val="004B1F44"/>
    <w:rsid w:val="004B2E26"/>
    <w:rsid w:val="004B2F00"/>
    <w:rsid w:val="004B40FD"/>
    <w:rsid w:val="004B5871"/>
    <w:rsid w:val="004B6E31"/>
    <w:rsid w:val="004B7258"/>
    <w:rsid w:val="004C1D66"/>
    <w:rsid w:val="004C28B3"/>
    <w:rsid w:val="004C31D7"/>
    <w:rsid w:val="004C4AD2"/>
    <w:rsid w:val="004C4D6A"/>
    <w:rsid w:val="004C5A24"/>
    <w:rsid w:val="004C5CB7"/>
    <w:rsid w:val="004C6981"/>
    <w:rsid w:val="004C720E"/>
    <w:rsid w:val="004C75FB"/>
    <w:rsid w:val="004D001C"/>
    <w:rsid w:val="004D1F21"/>
    <w:rsid w:val="004D268C"/>
    <w:rsid w:val="004D59D8"/>
    <w:rsid w:val="004D5DA1"/>
    <w:rsid w:val="004D735B"/>
    <w:rsid w:val="004D77B9"/>
    <w:rsid w:val="004E016D"/>
    <w:rsid w:val="004E150F"/>
    <w:rsid w:val="004E1DCA"/>
    <w:rsid w:val="004E23A1"/>
    <w:rsid w:val="004E2EE6"/>
    <w:rsid w:val="004E3489"/>
    <w:rsid w:val="004E358A"/>
    <w:rsid w:val="004E3AFA"/>
    <w:rsid w:val="004E430D"/>
    <w:rsid w:val="004E6229"/>
    <w:rsid w:val="004E6588"/>
    <w:rsid w:val="004F0219"/>
    <w:rsid w:val="004F1C68"/>
    <w:rsid w:val="004F2742"/>
    <w:rsid w:val="004F2B53"/>
    <w:rsid w:val="004F33EC"/>
    <w:rsid w:val="004F6AD1"/>
    <w:rsid w:val="004F7801"/>
    <w:rsid w:val="0050140F"/>
    <w:rsid w:val="0050163B"/>
    <w:rsid w:val="00501A52"/>
    <w:rsid w:val="00501EC2"/>
    <w:rsid w:val="00502A0A"/>
    <w:rsid w:val="0050390F"/>
    <w:rsid w:val="00503EEB"/>
    <w:rsid w:val="00504FAD"/>
    <w:rsid w:val="00505B96"/>
    <w:rsid w:val="005068DC"/>
    <w:rsid w:val="00506F80"/>
    <w:rsid w:val="00507C50"/>
    <w:rsid w:val="00513EEF"/>
    <w:rsid w:val="0051400B"/>
    <w:rsid w:val="00514D40"/>
    <w:rsid w:val="00516228"/>
    <w:rsid w:val="00517352"/>
    <w:rsid w:val="00517C3A"/>
    <w:rsid w:val="00521307"/>
    <w:rsid w:val="005228E2"/>
    <w:rsid w:val="00523711"/>
    <w:rsid w:val="00524AB5"/>
    <w:rsid w:val="00527BF4"/>
    <w:rsid w:val="005317E9"/>
    <w:rsid w:val="00531EF9"/>
    <w:rsid w:val="005324BE"/>
    <w:rsid w:val="0053344C"/>
    <w:rsid w:val="005336CB"/>
    <w:rsid w:val="005349EC"/>
    <w:rsid w:val="00534F6C"/>
    <w:rsid w:val="00535994"/>
    <w:rsid w:val="0053646D"/>
    <w:rsid w:val="00540AAD"/>
    <w:rsid w:val="00541A99"/>
    <w:rsid w:val="0054365E"/>
    <w:rsid w:val="00543EC1"/>
    <w:rsid w:val="00546311"/>
    <w:rsid w:val="00546458"/>
    <w:rsid w:val="005502F3"/>
    <w:rsid w:val="0055087C"/>
    <w:rsid w:val="00553413"/>
    <w:rsid w:val="00553954"/>
    <w:rsid w:val="005541C6"/>
    <w:rsid w:val="00554E9F"/>
    <w:rsid w:val="00555983"/>
    <w:rsid w:val="00556BF1"/>
    <w:rsid w:val="005571DD"/>
    <w:rsid w:val="00557586"/>
    <w:rsid w:val="00557C94"/>
    <w:rsid w:val="00560038"/>
    <w:rsid w:val="00560E31"/>
    <w:rsid w:val="00561BDA"/>
    <w:rsid w:val="00561BF8"/>
    <w:rsid w:val="00562270"/>
    <w:rsid w:val="00563881"/>
    <w:rsid w:val="005712AD"/>
    <w:rsid w:val="00571494"/>
    <w:rsid w:val="0057180B"/>
    <w:rsid w:val="005722A6"/>
    <w:rsid w:val="005751D0"/>
    <w:rsid w:val="00575568"/>
    <w:rsid w:val="0057698C"/>
    <w:rsid w:val="00576E3D"/>
    <w:rsid w:val="005810EE"/>
    <w:rsid w:val="005813A5"/>
    <w:rsid w:val="005818DD"/>
    <w:rsid w:val="00581B23"/>
    <w:rsid w:val="00581F8B"/>
    <w:rsid w:val="0058219C"/>
    <w:rsid w:val="0058544C"/>
    <w:rsid w:val="00585615"/>
    <w:rsid w:val="00585B33"/>
    <w:rsid w:val="00586925"/>
    <w:rsid w:val="0058707F"/>
    <w:rsid w:val="005870E8"/>
    <w:rsid w:val="0058743A"/>
    <w:rsid w:val="0059133A"/>
    <w:rsid w:val="00591DBD"/>
    <w:rsid w:val="00591F15"/>
    <w:rsid w:val="005920B6"/>
    <w:rsid w:val="005931FE"/>
    <w:rsid w:val="00594C09"/>
    <w:rsid w:val="005970D1"/>
    <w:rsid w:val="005A0028"/>
    <w:rsid w:val="005A0ACC"/>
    <w:rsid w:val="005A519A"/>
    <w:rsid w:val="005B0072"/>
    <w:rsid w:val="005B0732"/>
    <w:rsid w:val="005B38A0"/>
    <w:rsid w:val="005B38B5"/>
    <w:rsid w:val="005B42D1"/>
    <w:rsid w:val="005B491C"/>
    <w:rsid w:val="005B4DBF"/>
    <w:rsid w:val="005B52C8"/>
    <w:rsid w:val="005B5DE2"/>
    <w:rsid w:val="005B674C"/>
    <w:rsid w:val="005B740F"/>
    <w:rsid w:val="005B788A"/>
    <w:rsid w:val="005C0F79"/>
    <w:rsid w:val="005C24F2"/>
    <w:rsid w:val="005C56E1"/>
    <w:rsid w:val="005C7561"/>
    <w:rsid w:val="005C77F7"/>
    <w:rsid w:val="005C7B32"/>
    <w:rsid w:val="005D02AD"/>
    <w:rsid w:val="005D11FA"/>
    <w:rsid w:val="005D1E57"/>
    <w:rsid w:val="005D2914"/>
    <w:rsid w:val="005D2F57"/>
    <w:rsid w:val="005D33D5"/>
    <w:rsid w:val="005D34F6"/>
    <w:rsid w:val="005D38B6"/>
    <w:rsid w:val="005D44FC"/>
    <w:rsid w:val="005D4C25"/>
    <w:rsid w:val="005D4F1A"/>
    <w:rsid w:val="005D570C"/>
    <w:rsid w:val="005D62F9"/>
    <w:rsid w:val="005D67A3"/>
    <w:rsid w:val="005E0F4E"/>
    <w:rsid w:val="005E1274"/>
    <w:rsid w:val="005E1884"/>
    <w:rsid w:val="005E3AAB"/>
    <w:rsid w:val="005E5C22"/>
    <w:rsid w:val="005E765D"/>
    <w:rsid w:val="005F2243"/>
    <w:rsid w:val="005F229B"/>
    <w:rsid w:val="005F373A"/>
    <w:rsid w:val="005F4F87"/>
    <w:rsid w:val="005F5ABE"/>
    <w:rsid w:val="005F6B0E"/>
    <w:rsid w:val="005F6CF2"/>
    <w:rsid w:val="005F760E"/>
    <w:rsid w:val="005F7B1D"/>
    <w:rsid w:val="00600952"/>
    <w:rsid w:val="0060221F"/>
    <w:rsid w:val="0060222A"/>
    <w:rsid w:val="006070C4"/>
    <w:rsid w:val="00610C21"/>
    <w:rsid w:val="00611907"/>
    <w:rsid w:val="006126CF"/>
    <w:rsid w:val="00612AEC"/>
    <w:rsid w:val="00613116"/>
    <w:rsid w:val="006156B8"/>
    <w:rsid w:val="00615FDA"/>
    <w:rsid w:val="0061765C"/>
    <w:rsid w:val="006202A6"/>
    <w:rsid w:val="006203E7"/>
    <w:rsid w:val="0062054B"/>
    <w:rsid w:val="00621549"/>
    <w:rsid w:val="00621C4E"/>
    <w:rsid w:val="0062469E"/>
    <w:rsid w:val="00624741"/>
    <w:rsid w:val="00624EAE"/>
    <w:rsid w:val="00627A6A"/>
    <w:rsid w:val="00630286"/>
    <w:rsid w:val="006305D7"/>
    <w:rsid w:val="00630A92"/>
    <w:rsid w:val="00631B71"/>
    <w:rsid w:val="00632F63"/>
    <w:rsid w:val="00633A01"/>
    <w:rsid w:val="00633B97"/>
    <w:rsid w:val="006341F7"/>
    <w:rsid w:val="00634585"/>
    <w:rsid w:val="00635014"/>
    <w:rsid w:val="006369CE"/>
    <w:rsid w:val="00640E7B"/>
    <w:rsid w:val="006411CA"/>
    <w:rsid w:val="00641843"/>
    <w:rsid w:val="00641BF7"/>
    <w:rsid w:val="00643CB8"/>
    <w:rsid w:val="00643DDF"/>
    <w:rsid w:val="00643E73"/>
    <w:rsid w:val="00644529"/>
    <w:rsid w:val="006454AF"/>
    <w:rsid w:val="0064605E"/>
    <w:rsid w:val="00651CBF"/>
    <w:rsid w:val="00655B83"/>
    <w:rsid w:val="00655DC9"/>
    <w:rsid w:val="006619C8"/>
    <w:rsid w:val="00667696"/>
    <w:rsid w:val="00671710"/>
    <w:rsid w:val="00673414"/>
    <w:rsid w:val="006755E1"/>
    <w:rsid w:val="00676079"/>
    <w:rsid w:val="00676E26"/>
    <w:rsid w:val="00676ECD"/>
    <w:rsid w:val="00677D0A"/>
    <w:rsid w:val="00677E92"/>
    <w:rsid w:val="00680083"/>
    <w:rsid w:val="0068076E"/>
    <w:rsid w:val="0068185F"/>
    <w:rsid w:val="00681A5F"/>
    <w:rsid w:val="00681F0D"/>
    <w:rsid w:val="006879DF"/>
    <w:rsid w:val="006932BF"/>
    <w:rsid w:val="0069345B"/>
    <w:rsid w:val="0069391B"/>
    <w:rsid w:val="00694AE7"/>
    <w:rsid w:val="00694BCE"/>
    <w:rsid w:val="006954AB"/>
    <w:rsid w:val="00695AD5"/>
    <w:rsid w:val="00696220"/>
    <w:rsid w:val="006970DA"/>
    <w:rsid w:val="006A0116"/>
    <w:rsid w:val="006A01CF"/>
    <w:rsid w:val="006A082E"/>
    <w:rsid w:val="006A0BF1"/>
    <w:rsid w:val="006A1B92"/>
    <w:rsid w:val="006A20EF"/>
    <w:rsid w:val="006A242A"/>
    <w:rsid w:val="006A3544"/>
    <w:rsid w:val="006A37F7"/>
    <w:rsid w:val="006A4F46"/>
    <w:rsid w:val="006A595C"/>
    <w:rsid w:val="006A60DD"/>
    <w:rsid w:val="006A66DA"/>
    <w:rsid w:val="006A7000"/>
    <w:rsid w:val="006B0679"/>
    <w:rsid w:val="006B074C"/>
    <w:rsid w:val="006B10D9"/>
    <w:rsid w:val="006B3B84"/>
    <w:rsid w:val="006B424B"/>
    <w:rsid w:val="006B4E7C"/>
    <w:rsid w:val="006B5D8C"/>
    <w:rsid w:val="006B6C22"/>
    <w:rsid w:val="006B72D4"/>
    <w:rsid w:val="006C0245"/>
    <w:rsid w:val="006C0DF6"/>
    <w:rsid w:val="006C11AC"/>
    <w:rsid w:val="006C11CC"/>
    <w:rsid w:val="006C1AEB"/>
    <w:rsid w:val="006C4B19"/>
    <w:rsid w:val="006C57FE"/>
    <w:rsid w:val="006C590F"/>
    <w:rsid w:val="006C668E"/>
    <w:rsid w:val="006C7B84"/>
    <w:rsid w:val="006D0B06"/>
    <w:rsid w:val="006D2180"/>
    <w:rsid w:val="006D2B97"/>
    <w:rsid w:val="006D45DA"/>
    <w:rsid w:val="006D75CF"/>
    <w:rsid w:val="006D7A60"/>
    <w:rsid w:val="006E0913"/>
    <w:rsid w:val="006E4B63"/>
    <w:rsid w:val="006E5701"/>
    <w:rsid w:val="006E7E11"/>
    <w:rsid w:val="006F06BA"/>
    <w:rsid w:val="006F06E4"/>
    <w:rsid w:val="006F06F3"/>
    <w:rsid w:val="006F4E44"/>
    <w:rsid w:val="006F5A24"/>
    <w:rsid w:val="006F5DEE"/>
    <w:rsid w:val="006F6AB7"/>
    <w:rsid w:val="006F7B41"/>
    <w:rsid w:val="00702059"/>
    <w:rsid w:val="007029C1"/>
    <w:rsid w:val="00702B5D"/>
    <w:rsid w:val="007037BF"/>
    <w:rsid w:val="00703C8D"/>
    <w:rsid w:val="00703ED2"/>
    <w:rsid w:val="007043B0"/>
    <w:rsid w:val="00705DE7"/>
    <w:rsid w:val="00707B8D"/>
    <w:rsid w:val="00710165"/>
    <w:rsid w:val="0071074E"/>
    <w:rsid w:val="00710E8A"/>
    <w:rsid w:val="00711312"/>
    <w:rsid w:val="00711976"/>
    <w:rsid w:val="00713636"/>
    <w:rsid w:val="00713791"/>
    <w:rsid w:val="00714B8C"/>
    <w:rsid w:val="00714EC7"/>
    <w:rsid w:val="0071531C"/>
    <w:rsid w:val="0071675D"/>
    <w:rsid w:val="00716ECA"/>
    <w:rsid w:val="00717736"/>
    <w:rsid w:val="007178A4"/>
    <w:rsid w:val="00720A7B"/>
    <w:rsid w:val="00720D17"/>
    <w:rsid w:val="00724D94"/>
    <w:rsid w:val="00725AD8"/>
    <w:rsid w:val="00726DD0"/>
    <w:rsid w:val="00727656"/>
    <w:rsid w:val="00732B47"/>
    <w:rsid w:val="00734192"/>
    <w:rsid w:val="00735CF5"/>
    <w:rsid w:val="00736A5B"/>
    <w:rsid w:val="00736EF0"/>
    <w:rsid w:val="0074063A"/>
    <w:rsid w:val="00741BF2"/>
    <w:rsid w:val="00742AA4"/>
    <w:rsid w:val="00743BA1"/>
    <w:rsid w:val="0074525E"/>
    <w:rsid w:val="00745F1E"/>
    <w:rsid w:val="0074730B"/>
    <w:rsid w:val="007515FE"/>
    <w:rsid w:val="00752EFB"/>
    <w:rsid w:val="00755467"/>
    <w:rsid w:val="0075755F"/>
    <w:rsid w:val="00757BB7"/>
    <w:rsid w:val="007601D0"/>
    <w:rsid w:val="007603BB"/>
    <w:rsid w:val="00760C40"/>
    <w:rsid w:val="00760C8D"/>
    <w:rsid w:val="0076109D"/>
    <w:rsid w:val="00761865"/>
    <w:rsid w:val="00764D04"/>
    <w:rsid w:val="007656D7"/>
    <w:rsid w:val="00767107"/>
    <w:rsid w:val="00767365"/>
    <w:rsid w:val="007702BC"/>
    <w:rsid w:val="00772B8D"/>
    <w:rsid w:val="00773617"/>
    <w:rsid w:val="00773BFD"/>
    <w:rsid w:val="00773D36"/>
    <w:rsid w:val="007743B3"/>
    <w:rsid w:val="00774490"/>
    <w:rsid w:val="007757C3"/>
    <w:rsid w:val="007765E2"/>
    <w:rsid w:val="0077686B"/>
    <w:rsid w:val="00776A43"/>
    <w:rsid w:val="007801E7"/>
    <w:rsid w:val="0078198B"/>
    <w:rsid w:val="007819FF"/>
    <w:rsid w:val="00781BE4"/>
    <w:rsid w:val="007826CF"/>
    <w:rsid w:val="00782C42"/>
    <w:rsid w:val="0078360C"/>
    <w:rsid w:val="00784A4C"/>
    <w:rsid w:val="00784BC6"/>
    <w:rsid w:val="0078507A"/>
    <w:rsid w:val="0078523D"/>
    <w:rsid w:val="00787708"/>
    <w:rsid w:val="0079031E"/>
    <w:rsid w:val="007908B0"/>
    <w:rsid w:val="0079149C"/>
    <w:rsid w:val="007931DF"/>
    <w:rsid w:val="00796CB9"/>
    <w:rsid w:val="007973BF"/>
    <w:rsid w:val="0079776A"/>
    <w:rsid w:val="00797C59"/>
    <w:rsid w:val="007A0172"/>
    <w:rsid w:val="007A1804"/>
    <w:rsid w:val="007A2511"/>
    <w:rsid w:val="007A260E"/>
    <w:rsid w:val="007A2CE8"/>
    <w:rsid w:val="007A34A2"/>
    <w:rsid w:val="007A4D4C"/>
    <w:rsid w:val="007A4DD6"/>
    <w:rsid w:val="007A511E"/>
    <w:rsid w:val="007A5CB9"/>
    <w:rsid w:val="007B12AE"/>
    <w:rsid w:val="007B20AE"/>
    <w:rsid w:val="007B4EAC"/>
    <w:rsid w:val="007B5035"/>
    <w:rsid w:val="007B642E"/>
    <w:rsid w:val="007B6B07"/>
    <w:rsid w:val="007B6D43"/>
    <w:rsid w:val="007B749A"/>
    <w:rsid w:val="007B7B60"/>
    <w:rsid w:val="007B7C6E"/>
    <w:rsid w:val="007C15BC"/>
    <w:rsid w:val="007C35FF"/>
    <w:rsid w:val="007C563B"/>
    <w:rsid w:val="007C62B9"/>
    <w:rsid w:val="007C7A2F"/>
    <w:rsid w:val="007D017C"/>
    <w:rsid w:val="007D06AF"/>
    <w:rsid w:val="007D0E1B"/>
    <w:rsid w:val="007D1055"/>
    <w:rsid w:val="007D41CD"/>
    <w:rsid w:val="007D44D7"/>
    <w:rsid w:val="007D621A"/>
    <w:rsid w:val="007D7314"/>
    <w:rsid w:val="007E058A"/>
    <w:rsid w:val="007E2887"/>
    <w:rsid w:val="007E5278"/>
    <w:rsid w:val="007E5A28"/>
    <w:rsid w:val="007E5A92"/>
    <w:rsid w:val="007E600C"/>
    <w:rsid w:val="007E749C"/>
    <w:rsid w:val="007E7835"/>
    <w:rsid w:val="007F0E36"/>
    <w:rsid w:val="007F1B5C"/>
    <w:rsid w:val="007F4DAE"/>
    <w:rsid w:val="008003D4"/>
    <w:rsid w:val="00801257"/>
    <w:rsid w:val="00803742"/>
    <w:rsid w:val="008039F6"/>
    <w:rsid w:val="00803B0A"/>
    <w:rsid w:val="00804DED"/>
    <w:rsid w:val="00805B96"/>
    <w:rsid w:val="00806D90"/>
    <w:rsid w:val="00807B69"/>
    <w:rsid w:val="008105BE"/>
    <w:rsid w:val="008115A5"/>
    <w:rsid w:val="00811D46"/>
    <w:rsid w:val="00811E6D"/>
    <w:rsid w:val="008123AC"/>
    <w:rsid w:val="00813867"/>
    <w:rsid w:val="0081415D"/>
    <w:rsid w:val="00820229"/>
    <w:rsid w:val="00822448"/>
    <w:rsid w:val="00822ABE"/>
    <w:rsid w:val="00822F8F"/>
    <w:rsid w:val="00823090"/>
    <w:rsid w:val="008244D1"/>
    <w:rsid w:val="0082725A"/>
    <w:rsid w:val="00827B9C"/>
    <w:rsid w:val="00827F51"/>
    <w:rsid w:val="0083104E"/>
    <w:rsid w:val="008331D6"/>
    <w:rsid w:val="008343BE"/>
    <w:rsid w:val="008352C2"/>
    <w:rsid w:val="00836535"/>
    <w:rsid w:val="00837ADD"/>
    <w:rsid w:val="00840C54"/>
    <w:rsid w:val="00840FB4"/>
    <w:rsid w:val="008410B2"/>
    <w:rsid w:val="00843244"/>
    <w:rsid w:val="0084327D"/>
    <w:rsid w:val="0084357F"/>
    <w:rsid w:val="00843933"/>
    <w:rsid w:val="00844B1A"/>
    <w:rsid w:val="00846A97"/>
    <w:rsid w:val="008500A0"/>
    <w:rsid w:val="008511FD"/>
    <w:rsid w:val="008524E5"/>
    <w:rsid w:val="0085351C"/>
    <w:rsid w:val="0085435A"/>
    <w:rsid w:val="008549CA"/>
    <w:rsid w:val="008556C3"/>
    <w:rsid w:val="00856490"/>
    <w:rsid w:val="0085687C"/>
    <w:rsid w:val="008649FE"/>
    <w:rsid w:val="00864B92"/>
    <w:rsid w:val="00866EDD"/>
    <w:rsid w:val="00870342"/>
    <w:rsid w:val="008706C5"/>
    <w:rsid w:val="00871472"/>
    <w:rsid w:val="008736AB"/>
    <w:rsid w:val="00873707"/>
    <w:rsid w:val="00874B20"/>
    <w:rsid w:val="008756BD"/>
    <w:rsid w:val="008757C6"/>
    <w:rsid w:val="008763E1"/>
    <w:rsid w:val="00877262"/>
    <w:rsid w:val="0087775C"/>
    <w:rsid w:val="00877EC8"/>
    <w:rsid w:val="008805A8"/>
    <w:rsid w:val="00880F36"/>
    <w:rsid w:val="00882D86"/>
    <w:rsid w:val="00883AE9"/>
    <w:rsid w:val="0088531A"/>
    <w:rsid w:val="00885530"/>
    <w:rsid w:val="00886F4B"/>
    <w:rsid w:val="008910D1"/>
    <w:rsid w:val="0089289A"/>
    <w:rsid w:val="0089296C"/>
    <w:rsid w:val="008933C0"/>
    <w:rsid w:val="00895675"/>
    <w:rsid w:val="00896ABD"/>
    <w:rsid w:val="00896E9E"/>
    <w:rsid w:val="00897AB6"/>
    <w:rsid w:val="008A10D7"/>
    <w:rsid w:val="008A1842"/>
    <w:rsid w:val="008A1C45"/>
    <w:rsid w:val="008A3380"/>
    <w:rsid w:val="008A3DAB"/>
    <w:rsid w:val="008A442F"/>
    <w:rsid w:val="008A570D"/>
    <w:rsid w:val="008A7191"/>
    <w:rsid w:val="008A7511"/>
    <w:rsid w:val="008A7A9C"/>
    <w:rsid w:val="008B0527"/>
    <w:rsid w:val="008B0BEF"/>
    <w:rsid w:val="008B30BD"/>
    <w:rsid w:val="008B4617"/>
    <w:rsid w:val="008B5218"/>
    <w:rsid w:val="008B566F"/>
    <w:rsid w:val="008B5A50"/>
    <w:rsid w:val="008B7102"/>
    <w:rsid w:val="008C0021"/>
    <w:rsid w:val="008C2713"/>
    <w:rsid w:val="008C3B7D"/>
    <w:rsid w:val="008C3CDD"/>
    <w:rsid w:val="008C454C"/>
    <w:rsid w:val="008C66B2"/>
    <w:rsid w:val="008C6850"/>
    <w:rsid w:val="008D0A18"/>
    <w:rsid w:val="008D0A9C"/>
    <w:rsid w:val="008D0F90"/>
    <w:rsid w:val="008D3715"/>
    <w:rsid w:val="008D5465"/>
    <w:rsid w:val="008D5E61"/>
    <w:rsid w:val="008D64E7"/>
    <w:rsid w:val="008D7E4D"/>
    <w:rsid w:val="008D7EB7"/>
    <w:rsid w:val="008D7EC5"/>
    <w:rsid w:val="008E0491"/>
    <w:rsid w:val="008E0C51"/>
    <w:rsid w:val="008E3684"/>
    <w:rsid w:val="008E4482"/>
    <w:rsid w:val="008E4F7C"/>
    <w:rsid w:val="008E57F5"/>
    <w:rsid w:val="008E5A1D"/>
    <w:rsid w:val="008E7606"/>
    <w:rsid w:val="008F0049"/>
    <w:rsid w:val="008F042F"/>
    <w:rsid w:val="008F0B28"/>
    <w:rsid w:val="008F108C"/>
    <w:rsid w:val="008F1DAA"/>
    <w:rsid w:val="008F2C05"/>
    <w:rsid w:val="008F306F"/>
    <w:rsid w:val="008F3EBD"/>
    <w:rsid w:val="008F4DD2"/>
    <w:rsid w:val="008F4DF6"/>
    <w:rsid w:val="008F60B2"/>
    <w:rsid w:val="008F6124"/>
    <w:rsid w:val="008F65BB"/>
    <w:rsid w:val="008F7C41"/>
    <w:rsid w:val="009005CA"/>
    <w:rsid w:val="009010D0"/>
    <w:rsid w:val="0090253D"/>
    <w:rsid w:val="009031E2"/>
    <w:rsid w:val="00903B06"/>
    <w:rsid w:val="009061A8"/>
    <w:rsid w:val="00906FFB"/>
    <w:rsid w:val="00907AE0"/>
    <w:rsid w:val="00911937"/>
    <w:rsid w:val="00911F4D"/>
    <w:rsid w:val="0091276C"/>
    <w:rsid w:val="00915810"/>
    <w:rsid w:val="009165AC"/>
    <w:rsid w:val="00916FFC"/>
    <w:rsid w:val="00917689"/>
    <w:rsid w:val="0092053F"/>
    <w:rsid w:val="0092340A"/>
    <w:rsid w:val="00924217"/>
    <w:rsid w:val="00924A3F"/>
    <w:rsid w:val="00930A9F"/>
    <w:rsid w:val="009313D9"/>
    <w:rsid w:val="0093376A"/>
    <w:rsid w:val="00933926"/>
    <w:rsid w:val="009346FD"/>
    <w:rsid w:val="00934A61"/>
    <w:rsid w:val="009356D0"/>
    <w:rsid w:val="00935954"/>
    <w:rsid w:val="00935B7F"/>
    <w:rsid w:val="0093798A"/>
    <w:rsid w:val="009405C3"/>
    <w:rsid w:val="00941293"/>
    <w:rsid w:val="00942D18"/>
    <w:rsid w:val="009440BD"/>
    <w:rsid w:val="00944E6A"/>
    <w:rsid w:val="00946372"/>
    <w:rsid w:val="00946416"/>
    <w:rsid w:val="009477BF"/>
    <w:rsid w:val="00950C17"/>
    <w:rsid w:val="00951FAF"/>
    <w:rsid w:val="00954740"/>
    <w:rsid w:val="009553BF"/>
    <w:rsid w:val="00955AE5"/>
    <w:rsid w:val="00957D42"/>
    <w:rsid w:val="0096017B"/>
    <w:rsid w:val="00962E71"/>
    <w:rsid w:val="00963ABC"/>
    <w:rsid w:val="00964430"/>
    <w:rsid w:val="00964958"/>
    <w:rsid w:val="00965D21"/>
    <w:rsid w:val="00967764"/>
    <w:rsid w:val="00970A77"/>
    <w:rsid w:val="00970B0E"/>
    <w:rsid w:val="00970BB9"/>
    <w:rsid w:val="009723E5"/>
    <w:rsid w:val="009726EE"/>
    <w:rsid w:val="00972CDE"/>
    <w:rsid w:val="009733DD"/>
    <w:rsid w:val="009736EE"/>
    <w:rsid w:val="009742F8"/>
    <w:rsid w:val="00974E8C"/>
    <w:rsid w:val="00975573"/>
    <w:rsid w:val="00976D03"/>
    <w:rsid w:val="00977B30"/>
    <w:rsid w:val="009802CC"/>
    <w:rsid w:val="0098253E"/>
    <w:rsid w:val="00982F41"/>
    <w:rsid w:val="00985090"/>
    <w:rsid w:val="00985AEF"/>
    <w:rsid w:val="009861B3"/>
    <w:rsid w:val="00987710"/>
    <w:rsid w:val="009904AB"/>
    <w:rsid w:val="00995688"/>
    <w:rsid w:val="009958A6"/>
    <w:rsid w:val="00996456"/>
    <w:rsid w:val="009965D6"/>
    <w:rsid w:val="0099726E"/>
    <w:rsid w:val="009A01DB"/>
    <w:rsid w:val="009A04F5"/>
    <w:rsid w:val="009A10D3"/>
    <w:rsid w:val="009A15EF"/>
    <w:rsid w:val="009A25C1"/>
    <w:rsid w:val="009A38A5"/>
    <w:rsid w:val="009A45C0"/>
    <w:rsid w:val="009A5B4B"/>
    <w:rsid w:val="009A5B73"/>
    <w:rsid w:val="009A7BC8"/>
    <w:rsid w:val="009B0605"/>
    <w:rsid w:val="009B0DAB"/>
    <w:rsid w:val="009B118B"/>
    <w:rsid w:val="009B1737"/>
    <w:rsid w:val="009B1BEE"/>
    <w:rsid w:val="009B2FE3"/>
    <w:rsid w:val="009B3457"/>
    <w:rsid w:val="009B35C7"/>
    <w:rsid w:val="009B38D3"/>
    <w:rsid w:val="009B3D27"/>
    <w:rsid w:val="009B3D4B"/>
    <w:rsid w:val="009B5B99"/>
    <w:rsid w:val="009B608D"/>
    <w:rsid w:val="009B6EFC"/>
    <w:rsid w:val="009C12A1"/>
    <w:rsid w:val="009C1FD0"/>
    <w:rsid w:val="009C2DF8"/>
    <w:rsid w:val="009C308D"/>
    <w:rsid w:val="009C31BF"/>
    <w:rsid w:val="009C526B"/>
    <w:rsid w:val="009C63D2"/>
    <w:rsid w:val="009C68B7"/>
    <w:rsid w:val="009C75B0"/>
    <w:rsid w:val="009C7BB9"/>
    <w:rsid w:val="009D0427"/>
    <w:rsid w:val="009D06F6"/>
    <w:rsid w:val="009D0834"/>
    <w:rsid w:val="009D0A1E"/>
    <w:rsid w:val="009D17B8"/>
    <w:rsid w:val="009D1D93"/>
    <w:rsid w:val="009D1EBE"/>
    <w:rsid w:val="009D2AE3"/>
    <w:rsid w:val="009D455C"/>
    <w:rsid w:val="009D52BC"/>
    <w:rsid w:val="009D68DD"/>
    <w:rsid w:val="009D7D0A"/>
    <w:rsid w:val="009E03A5"/>
    <w:rsid w:val="009E09D9"/>
    <w:rsid w:val="009E1753"/>
    <w:rsid w:val="009E1ABD"/>
    <w:rsid w:val="009E20B9"/>
    <w:rsid w:val="009E218E"/>
    <w:rsid w:val="009E2AFE"/>
    <w:rsid w:val="009E50B2"/>
    <w:rsid w:val="009F01B1"/>
    <w:rsid w:val="009F0DBB"/>
    <w:rsid w:val="009F0F64"/>
    <w:rsid w:val="009F18EC"/>
    <w:rsid w:val="009F3887"/>
    <w:rsid w:val="009F4310"/>
    <w:rsid w:val="009F4EB4"/>
    <w:rsid w:val="009F5516"/>
    <w:rsid w:val="009F659A"/>
    <w:rsid w:val="009F661E"/>
    <w:rsid w:val="009F732B"/>
    <w:rsid w:val="00A018E1"/>
    <w:rsid w:val="00A01FE0"/>
    <w:rsid w:val="00A02E34"/>
    <w:rsid w:val="00A05910"/>
    <w:rsid w:val="00A06945"/>
    <w:rsid w:val="00A0779E"/>
    <w:rsid w:val="00A100BE"/>
    <w:rsid w:val="00A10656"/>
    <w:rsid w:val="00A10EA4"/>
    <w:rsid w:val="00A113C0"/>
    <w:rsid w:val="00A11495"/>
    <w:rsid w:val="00A12FA6"/>
    <w:rsid w:val="00A1339B"/>
    <w:rsid w:val="00A144F9"/>
    <w:rsid w:val="00A14ABA"/>
    <w:rsid w:val="00A1627A"/>
    <w:rsid w:val="00A166DA"/>
    <w:rsid w:val="00A17B14"/>
    <w:rsid w:val="00A207FE"/>
    <w:rsid w:val="00A22D85"/>
    <w:rsid w:val="00A238FE"/>
    <w:rsid w:val="00A24CB6"/>
    <w:rsid w:val="00A26CD2"/>
    <w:rsid w:val="00A26CF2"/>
    <w:rsid w:val="00A27667"/>
    <w:rsid w:val="00A3229D"/>
    <w:rsid w:val="00A32792"/>
    <w:rsid w:val="00A32979"/>
    <w:rsid w:val="00A32E7F"/>
    <w:rsid w:val="00A32F31"/>
    <w:rsid w:val="00A33A1C"/>
    <w:rsid w:val="00A34A67"/>
    <w:rsid w:val="00A3653F"/>
    <w:rsid w:val="00A37462"/>
    <w:rsid w:val="00A4176A"/>
    <w:rsid w:val="00A41B16"/>
    <w:rsid w:val="00A41C49"/>
    <w:rsid w:val="00A42BAC"/>
    <w:rsid w:val="00A44707"/>
    <w:rsid w:val="00A455B2"/>
    <w:rsid w:val="00A459E1"/>
    <w:rsid w:val="00A45D11"/>
    <w:rsid w:val="00A45FD3"/>
    <w:rsid w:val="00A4619D"/>
    <w:rsid w:val="00A46369"/>
    <w:rsid w:val="00A46AC4"/>
    <w:rsid w:val="00A51251"/>
    <w:rsid w:val="00A52296"/>
    <w:rsid w:val="00A526B7"/>
    <w:rsid w:val="00A534BC"/>
    <w:rsid w:val="00A55661"/>
    <w:rsid w:val="00A5613F"/>
    <w:rsid w:val="00A60ED6"/>
    <w:rsid w:val="00A616A2"/>
    <w:rsid w:val="00A61B70"/>
    <w:rsid w:val="00A61FA8"/>
    <w:rsid w:val="00A6288E"/>
    <w:rsid w:val="00A637F4"/>
    <w:rsid w:val="00A6416E"/>
    <w:rsid w:val="00A64B20"/>
    <w:rsid w:val="00A64DF2"/>
    <w:rsid w:val="00A65485"/>
    <w:rsid w:val="00A65F80"/>
    <w:rsid w:val="00A664BD"/>
    <w:rsid w:val="00A66A08"/>
    <w:rsid w:val="00A66E05"/>
    <w:rsid w:val="00A70753"/>
    <w:rsid w:val="00A7096A"/>
    <w:rsid w:val="00A712D2"/>
    <w:rsid w:val="00A72DBB"/>
    <w:rsid w:val="00A734AA"/>
    <w:rsid w:val="00A73BA5"/>
    <w:rsid w:val="00A779BA"/>
    <w:rsid w:val="00A77ABF"/>
    <w:rsid w:val="00A8135B"/>
    <w:rsid w:val="00A81A75"/>
    <w:rsid w:val="00A81FC2"/>
    <w:rsid w:val="00A82AF3"/>
    <w:rsid w:val="00A82C8A"/>
    <w:rsid w:val="00A8346B"/>
    <w:rsid w:val="00A852FF"/>
    <w:rsid w:val="00A867B0"/>
    <w:rsid w:val="00A8688C"/>
    <w:rsid w:val="00A86F71"/>
    <w:rsid w:val="00A87337"/>
    <w:rsid w:val="00A90C97"/>
    <w:rsid w:val="00A91EAD"/>
    <w:rsid w:val="00A91F54"/>
    <w:rsid w:val="00A92DDC"/>
    <w:rsid w:val="00A94B61"/>
    <w:rsid w:val="00A960C8"/>
    <w:rsid w:val="00A96604"/>
    <w:rsid w:val="00A96BD0"/>
    <w:rsid w:val="00AA03DF"/>
    <w:rsid w:val="00AA1B4F"/>
    <w:rsid w:val="00AA1FB4"/>
    <w:rsid w:val="00AA215D"/>
    <w:rsid w:val="00AA21D8"/>
    <w:rsid w:val="00AA271A"/>
    <w:rsid w:val="00AA3270"/>
    <w:rsid w:val="00AA4403"/>
    <w:rsid w:val="00AA466F"/>
    <w:rsid w:val="00AA54F3"/>
    <w:rsid w:val="00AA6B43"/>
    <w:rsid w:val="00AA720D"/>
    <w:rsid w:val="00AA7489"/>
    <w:rsid w:val="00AB11A0"/>
    <w:rsid w:val="00AB2F66"/>
    <w:rsid w:val="00AB307A"/>
    <w:rsid w:val="00AB367A"/>
    <w:rsid w:val="00AB448F"/>
    <w:rsid w:val="00AB5134"/>
    <w:rsid w:val="00AB548A"/>
    <w:rsid w:val="00AB63A2"/>
    <w:rsid w:val="00AC01D1"/>
    <w:rsid w:val="00AC0AB2"/>
    <w:rsid w:val="00AC0E9F"/>
    <w:rsid w:val="00AC1198"/>
    <w:rsid w:val="00AC168B"/>
    <w:rsid w:val="00AC52A5"/>
    <w:rsid w:val="00AC5B49"/>
    <w:rsid w:val="00AC6CF8"/>
    <w:rsid w:val="00AC6EFD"/>
    <w:rsid w:val="00AC7151"/>
    <w:rsid w:val="00AC7A2C"/>
    <w:rsid w:val="00AD167D"/>
    <w:rsid w:val="00AD2694"/>
    <w:rsid w:val="00AD460A"/>
    <w:rsid w:val="00AD6A05"/>
    <w:rsid w:val="00AD7516"/>
    <w:rsid w:val="00AE118B"/>
    <w:rsid w:val="00AE272B"/>
    <w:rsid w:val="00AE37A4"/>
    <w:rsid w:val="00AE3E3A"/>
    <w:rsid w:val="00AE6E19"/>
    <w:rsid w:val="00AE77B4"/>
    <w:rsid w:val="00AE7C1A"/>
    <w:rsid w:val="00AE7DF8"/>
    <w:rsid w:val="00AF0D9C"/>
    <w:rsid w:val="00AF13AB"/>
    <w:rsid w:val="00AF1D36"/>
    <w:rsid w:val="00AF280B"/>
    <w:rsid w:val="00AF5D99"/>
    <w:rsid w:val="00AF5F6A"/>
    <w:rsid w:val="00AF5F75"/>
    <w:rsid w:val="00AF6001"/>
    <w:rsid w:val="00AF64AD"/>
    <w:rsid w:val="00AF7751"/>
    <w:rsid w:val="00B00BDB"/>
    <w:rsid w:val="00B01A16"/>
    <w:rsid w:val="00B05753"/>
    <w:rsid w:val="00B072FB"/>
    <w:rsid w:val="00B07D4D"/>
    <w:rsid w:val="00B07F45"/>
    <w:rsid w:val="00B1021A"/>
    <w:rsid w:val="00B104A3"/>
    <w:rsid w:val="00B1481A"/>
    <w:rsid w:val="00B15869"/>
    <w:rsid w:val="00B15A1F"/>
    <w:rsid w:val="00B15FE9"/>
    <w:rsid w:val="00B2148A"/>
    <w:rsid w:val="00B220C2"/>
    <w:rsid w:val="00B2295E"/>
    <w:rsid w:val="00B22AEB"/>
    <w:rsid w:val="00B230DE"/>
    <w:rsid w:val="00B23633"/>
    <w:rsid w:val="00B25B32"/>
    <w:rsid w:val="00B26D93"/>
    <w:rsid w:val="00B30741"/>
    <w:rsid w:val="00B324C8"/>
    <w:rsid w:val="00B32616"/>
    <w:rsid w:val="00B36C42"/>
    <w:rsid w:val="00B402F3"/>
    <w:rsid w:val="00B42EA7"/>
    <w:rsid w:val="00B43976"/>
    <w:rsid w:val="00B453D9"/>
    <w:rsid w:val="00B46F94"/>
    <w:rsid w:val="00B4763D"/>
    <w:rsid w:val="00B51845"/>
    <w:rsid w:val="00B51923"/>
    <w:rsid w:val="00B5337C"/>
    <w:rsid w:val="00B53FDE"/>
    <w:rsid w:val="00B542E1"/>
    <w:rsid w:val="00B54C9C"/>
    <w:rsid w:val="00B56397"/>
    <w:rsid w:val="00B56A62"/>
    <w:rsid w:val="00B571DA"/>
    <w:rsid w:val="00B6027B"/>
    <w:rsid w:val="00B617A6"/>
    <w:rsid w:val="00B636C8"/>
    <w:rsid w:val="00B640B8"/>
    <w:rsid w:val="00B6468D"/>
    <w:rsid w:val="00B6554E"/>
    <w:rsid w:val="00B65EDB"/>
    <w:rsid w:val="00B66503"/>
    <w:rsid w:val="00B67AFF"/>
    <w:rsid w:val="00B70B59"/>
    <w:rsid w:val="00B73657"/>
    <w:rsid w:val="00B739B3"/>
    <w:rsid w:val="00B73F79"/>
    <w:rsid w:val="00B753F4"/>
    <w:rsid w:val="00B766E8"/>
    <w:rsid w:val="00B81379"/>
    <w:rsid w:val="00B81B15"/>
    <w:rsid w:val="00B82D6E"/>
    <w:rsid w:val="00B900DC"/>
    <w:rsid w:val="00B90218"/>
    <w:rsid w:val="00B915AE"/>
    <w:rsid w:val="00B9333C"/>
    <w:rsid w:val="00B94B85"/>
    <w:rsid w:val="00B96FE3"/>
    <w:rsid w:val="00BA0B1C"/>
    <w:rsid w:val="00BA1173"/>
    <w:rsid w:val="00BA1735"/>
    <w:rsid w:val="00BA19FA"/>
    <w:rsid w:val="00BA2D31"/>
    <w:rsid w:val="00BA3F07"/>
    <w:rsid w:val="00BA4288"/>
    <w:rsid w:val="00BA54D0"/>
    <w:rsid w:val="00BB0636"/>
    <w:rsid w:val="00BB0902"/>
    <w:rsid w:val="00BB1914"/>
    <w:rsid w:val="00BB1F9C"/>
    <w:rsid w:val="00BB48E5"/>
    <w:rsid w:val="00BB4BBE"/>
    <w:rsid w:val="00BB5607"/>
    <w:rsid w:val="00BB5ACA"/>
    <w:rsid w:val="00BB627F"/>
    <w:rsid w:val="00BB6689"/>
    <w:rsid w:val="00BB67C0"/>
    <w:rsid w:val="00BB6E77"/>
    <w:rsid w:val="00BB7201"/>
    <w:rsid w:val="00BC0C17"/>
    <w:rsid w:val="00BC131A"/>
    <w:rsid w:val="00BC20C6"/>
    <w:rsid w:val="00BC2A34"/>
    <w:rsid w:val="00BC2F3C"/>
    <w:rsid w:val="00BC30E8"/>
    <w:rsid w:val="00BC3823"/>
    <w:rsid w:val="00BC577A"/>
    <w:rsid w:val="00BC5841"/>
    <w:rsid w:val="00BC5DAC"/>
    <w:rsid w:val="00BC668A"/>
    <w:rsid w:val="00BD2B08"/>
    <w:rsid w:val="00BD2EF0"/>
    <w:rsid w:val="00BD4598"/>
    <w:rsid w:val="00BD463B"/>
    <w:rsid w:val="00BD4E7C"/>
    <w:rsid w:val="00BD60B4"/>
    <w:rsid w:val="00BD796B"/>
    <w:rsid w:val="00BE0A59"/>
    <w:rsid w:val="00BE116E"/>
    <w:rsid w:val="00BE15C2"/>
    <w:rsid w:val="00BE18BE"/>
    <w:rsid w:val="00BE28CB"/>
    <w:rsid w:val="00BE40C0"/>
    <w:rsid w:val="00BE5F4A"/>
    <w:rsid w:val="00BE65F8"/>
    <w:rsid w:val="00BE6A8A"/>
    <w:rsid w:val="00BE6B9D"/>
    <w:rsid w:val="00BE7AEF"/>
    <w:rsid w:val="00BF09B0"/>
    <w:rsid w:val="00BF1544"/>
    <w:rsid w:val="00BF1B53"/>
    <w:rsid w:val="00BF246D"/>
    <w:rsid w:val="00BF2682"/>
    <w:rsid w:val="00BF3B52"/>
    <w:rsid w:val="00C0008E"/>
    <w:rsid w:val="00C002B9"/>
    <w:rsid w:val="00C04488"/>
    <w:rsid w:val="00C0634B"/>
    <w:rsid w:val="00C06CAD"/>
    <w:rsid w:val="00C06E75"/>
    <w:rsid w:val="00C06F06"/>
    <w:rsid w:val="00C10846"/>
    <w:rsid w:val="00C1468A"/>
    <w:rsid w:val="00C15B14"/>
    <w:rsid w:val="00C15CD0"/>
    <w:rsid w:val="00C178B0"/>
    <w:rsid w:val="00C2083D"/>
    <w:rsid w:val="00C20B44"/>
    <w:rsid w:val="00C20FAD"/>
    <w:rsid w:val="00C222CE"/>
    <w:rsid w:val="00C22AB8"/>
    <w:rsid w:val="00C22ADF"/>
    <w:rsid w:val="00C2375F"/>
    <w:rsid w:val="00C247CB"/>
    <w:rsid w:val="00C247F1"/>
    <w:rsid w:val="00C25111"/>
    <w:rsid w:val="00C25FFC"/>
    <w:rsid w:val="00C263E0"/>
    <w:rsid w:val="00C3070E"/>
    <w:rsid w:val="00C32E66"/>
    <w:rsid w:val="00C3355F"/>
    <w:rsid w:val="00C33582"/>
    <w:rsid w:val="00C33A04"/>
    <w:rsid w:val="00C3508E"/>
    <w:rsid w:val="00C3569A"/>
    <w:rsid w:val="00C367FC"/>
    <w:rsid w:val="00C37A15"/>
    <w:rsid w:val="00C410ED"/>
    <w:rsid w:val="00C43F48"/>
    <w:rsid w:val="00C448FF"/>
    <w:rsid w:val="00C45E57"/>
    <w:rsid w:val="00C46D65"/>
    <w:rsid w:val="00C50071"/>
    <w:rsid w:val="00C50167"/>
    <w:rsid w:val="00C52B18"/>
    <w:rsid w:val="00C52F29"/>
    <w:rsid w:val="00C54CBD"/>
    <w:rsid w:val="00C56B80"/>
    <w:rsid w:val="00C56CE6"/>
    <w:rsid w:val="00C5745F"/>
    <w:rsid w:val="00C60005"/>
    <w:rsid w:val="00C60535"/>
    <w:rsid w:val="00C61941"/>
    <w:rsid w:val="00C61A98"/>
    <w:rsid w:val="00C62F69"/>
    <w:rsid w:val="00C63201"/>
    <w:rsid w:val="00C64E62"/>
    <w:rsid w:val="00C651D5"/>
    <w:rsid w:val="00C65CCC"/>
    <w:rsid w:val="00C66440"/>
    <w:rsid w:val="00C7127E"/>
    <w:rsid w:val="00C721F8"/>
    <w:rsid w:val="00C7221D"/>
    <w:rsid w:val="00C73538"/>
    <w:rsid w:val="00C75EBA"/>
    <w:rsid w:val="00C7618F"/>
    <w:rsid w:val="00C765A9"/>
    <w:rsid w:val="00C81157"/>
    <w:rsid w:val="00C8162D"/>
    <w:rsid w:val="00C822EF"/>
    <w:rsid w:val="00C830BB"/>
    <w:rsid w:val="00C83A0B"/>
    <w:rsid w:val="00C842D0"/>
    <w:rsid w:val="00C84ED1"/>
    <w:rsid w:val="00C85179"/>
    <w:rsid w:val="00C85720"/>
    <w:rsid w:val="00C863CC"/>
    <w:rsid w:val="00C87489"/>
    <w:rsid w:val="00C9038F"/>
    <w:rsid w:val="00C913BC"/>
    <w:rsid w:val="00C92AAB"/>
    <w:rsid w:val="00C93AAF"/>
    <w:rsid w:val="00C94A16"/>
    <w:rsid w:val="00C94D86"/>
    <w:rsid w:val="00C95116"/>
    <w:rsid w:val="00C956E5"/>
    <w:rsid w:val="00C95B47"/>
    <w:rsid w:val="00C95D4C"/>
    <w:rsid w:val="00C9637F"/>
    <w:rsid w:val="00C9708A"/>
    <w:rsid w:val="00C976A5"/>
    <w:rsid w:val="00CA19F9"/>
    <w:rsid w:val="00CA1B10"/>
    <w:rsid w:val="00CA2435"/>
    <w:rsid w:val="00CA3AED"/>
    <w:rsid w:val="00CA4068"/>
    <w:rsid w:val="00CA41CB"/>
    <w:rsid w:val="00CA67F4"/>
    <w:rsid w:val="00CB05EF"/>
    <w:rsid w:val="00CB0F6E"/>
    <w:rsid w:val="00CB124F"/>
    <w:rsid w:val="00CB12F9"/>
    <w:rsid w:val="00CB1AC9"/>
    <w:rsid w:val="00CB20B0"/>
    <w:rsid w:val="00CB37F8"/>
    <w:rsid w:val="00CB40B3"/>
    <w:rsid w:val="00CB4AA5"/>
    <w:rsid w:val="00CB58C9"/>
    <w:rsid w:val="00CB7360"/>
    <w:rsid w:val="00CB7DC3"/>
    <w:rsid w:val="00CC059A"/>
    <w:rsid w:val="00CC199E"/>
    <w:rsid w:val="00CC19C0"/>
    <w:rsid w:val="00CC1AE8"/>
    <w:rsid w:val="00CC1C5A"/>
    <w:rsid w:val="00CC1E42"/>
    <w:rsid w:val="00CC1FCF"/>
    <w:rsid w:val="00CC2B2E"/>
    <w:rsid w:val="00CC5B89"/>
    <w:rsid w:val="00CC5BE1"/>
    <w:rsid w:val="00CC6998"/>
    <w:rsid w:val="00CC6FF6"/>
    <w:rsid w:val="00CC75A2"/>
    <w:rsid w:val="00CC7A18"/>
    <w:rsid w:val="00CD07CB"/>
    <w:rsid w:val="00CD0E2F"/>
    <w:rsid w:val="00CD1D49"/>
    <w:rsid w:val="00CD23E8"/>
    <w:rsid w:val="00CD2C73"/>
    <w:rsid w:val="00CD2DF5"/>
    <w:rsid w:val="00CD2F20"/>
    <w:rsid w:val="00CD4EFE"/>
    <w:rsid w:val="00CD541D"/>
    <w:rsid w:val="00CD6B20"/>
    <w:rsid w:val="00CE1339"/>
    <w:rsid w:val="00CE3F58"/>
    <w:rsid w:val="00CE61CC"/>
    <w:rsid w:val="00CE67BA"/>
    <w:rsid w:val="00CE6E42"/>
    <w:rsid w:val="00CF01B5"/>
    <w:rsid w:val="00CF0E72"/>
    <w:rsid w:val="00CF20B1"/>
    <w:rsid w:val="00CF20B7"/>
    <w:rsid w:val="00CF35A2"/>
    <w:rsid w:val="00CF6692"/>
    <w:rsid w:val="00CF7441"/>
    <w:rsid w:val="00D00D16"/>
    <w:rsid w:val="00D00DF9"/>
    <w:rsid w:val="00D01E6F"/>
    <w:rsid w:val="00D0370B"/>
    <w:rsid w:val="00D03C6C"/>
    <w:rsid w:val="00D04760"/>
    <w:rsid w:val="00D04A95"/>
    <w:rsid w:val="00D06288"/>
    <w:rsid w:val="00D068C7"/>
    <w:rsid w:val="00D06B54"/>
    <w:rsid w:val="00D06F2E"/>
    <w:rsid w:val="00D10201"/>
    <w:rsid w:val="00D128A4"/>
    <w:rsid w:val="00D13E2F"/>
    <w:rsid w:val="00D147C8"/>
    <w:rsid w:val="00D15131"/>
    <w:rsid w:val="00D15CDA"/>
    <w:rsid w:val="00D16FA2"/>
    <w:rsid w:val="00D20258"/>
    <w:rsid w:val="00D20402"/>
    <w:rsid w:val="00D20954"/>
    <w:rsid w:val="00D209D7"/>
    <w:rsid w:val="00D21C39"/>
    <w:rsid w:val="00D21FC6"/>
    <w:rsid w:val="00D2243A"/>
    <w:rsid w:val="00D2303B"/>
    <w:rsid w:val="00D31CA3"/>
    <w:rsid w:val="00D32B37"/>
    <w:rsid w:val="00D33393"/>
    <w:rsid w:val="00D33841"/>
    <w:rsid w:val="00D33D36"/>
    <w:rsid w:val="00D34D94"/>
    <w:rsid w:val="00D365E4"/>
    <w:rsid w:val="00D371E5"/>
    <w:rsid w:val="00D3741B"/>
    <w:rsid w:val="00D409E2"/>
    <w:rsid w:val="00D40D75"/>
    <w:rsid w:val="00D410FA"/>
    <w:rsid w:val="00D42618"/>
    <w:rsid w:val="00D427D7"/>
    <w:rsid w:val="00D4305F"/>
    <w:rsid w:val="00D44963"/>
    <w:rsid w:val="00D44C42"/>
    <w:rsid w:val="00D44E62"/>
    <w:rsid w:val="00D44FC1"/>
    <w:rsid w:val="00D50921"/>
    <w:rsid w:val="00D51570"/>
    <w:rsid w:val="00D5195D"/>
    <w:rsid w:val="00D522B0"/>
    <w:rsid w:val="00D5566B"/>
    <w:rsid w:val="00D556AD"/>
    <w:rsid w:val="00D55E6A"/>
    <w:rsid w:val="00D60381"/>
    <w:rsid w:val="00D60CA8"/>
    <w:rsid w:val="00D616DE"/>
    <w:rsid w:val="00D61A6F"/>
    <w:rsid w:val="00D62201"/>
    <w:rsid w:val="00D6245B"/>
    <w:rsid w:val="00D62EDF"/>
    <w:rsid w:val="00D651D1"/>
    <w:rsid w:val="00D657CA"/>
    <w:rsid w:val="00D717BB"/>
    <w:rsid w:val="00D7226B"/>
    <w:rsid w:val="00D7265E"/>
    <w:rsid w:val="00D72705"/>
    <w:rsid w:val="00D72707"/>
    <w:rsid w:val="00D72B36"/>
    <w:rsid w:val="00D75A9C"/>
    <w:rsid w:val="00D7627D"/>
    <w:rsid w:val="00D81B8A"/>
    <w:rsid w:val="00D8208C"/>
    <w:rsid w:val="00D829C8"/>
    <w:rsid w:val="00D867D7"/>
    <w:rsid w:val="00D869F9"/>
    <w:rsid w:val="00D90871"/>
    <w:rsid w:val="00D9155F"/>
    <w:rsid w:val="00D92E18"/>
    <w:rsid w:val="00D9403F"/>
    <w:rsid w:val="00D94E09"/>
    <w:rsid w:val="00D959B4"/>
    <w:rsid w:val="00D97CF7"/>
    <w:rsid w:val="00DA1602"/>
    <w:rsid w:val="00DA2263"/>
    <w:rsid w:val="00DA3B6B"/>
    <w:rsid w:val="00DA44DE"/>
    <w:rsid w:val="00DA5472"/>
    <w:rsid w:val="00DA6E90"/>
    <w:rsid w:val="00DA7CEE"/>
    <w:rsid w:val="00DB105B"/>
    <w:rsid w:val="00DB1542"/>
    <w:rsid w:val="00DB5C58"/>
    <w:rsid w:val="00DB620A"/>
    <w:rsid w:val="00DC04FF"/>
    <w:rsid w:val="00DC0F54"/>
    <w:rsid w:val="00DC1308"/>
    <w:rsid w:val="00DC3832"/>
    <w:rsid w:val="00DC70FE"/>
    <w:rsid w:val="00DC772C"/>
    <w:rsid w:val="00DC7A51"/>
    <w:rsid w:val="00DD0782"/>
    <w:rsid w:val="00DD3B1E"/>
    <w:rsid w:val="00DD4350"/>
    <w:rsid w:val="00DD504F"/>
    <w:rsid w:val="00DE1E14"/>
    <w:rsid w:val="00DE5B5F"/>
    <w:rsid w:val="00DF374F"/>
    <w:rsid w:val="00DF591C"/>
    <w:rsid w:val="00DF614E"/>
    <w:rsid w:val="00DF621F"/>
    <w:rsid w:val="00DF77CA"/>
    <w:rsid w:val="00E00696"/>
    <w:rsid w:val="00E02334"/>
    <w:rsid w:val="00E03651"/>
    <w:rsid w:val="00E03808"/>
    <w:rsid w:val="00E060C2"/>
    <w:rsid w:val="00E06324"/>
    <w:rsid w:val="00E07B81"/>
    <w:rsid w:val="00E10AFD"/>
    <w:rsid w:val="00E10E49"/>
    <w:rsid w:val="00E11D06"/>
    <w:rsid w:val="00E11E8D"/>
    <w:rsid w:val="00E12B11"/>
    <w:rsid w:val="00E12FB0"/>
    <w:rsid w:val="00E139B9"/>
    <w:rsid w:val="00E14814"/>
    <w:rsid w:val="00E1591B"/>
    <w:rsid w:val="00E16A50"/>
    <w:rsid w:val="00E171AB"/>
    <w:rsid w:val="00E20339"/>
    <w:rsid w:val="00E205DC"/>
    <w:rsid w:val="00E213DD"/>
    <w:rsid w:val="00E21AD6"/>
    <w:rsid w:val="00E249D5"/>
    <w:rsid w:val="00E25017"/>
    <w:rsid w:val="00E2628C"/>
    <w:rsid w:val="00E2659D"/>
    <w:rsid w:val="00E26F73"/>
    <w:rsid w:val="00E301A5"/>
    <w:rsid w:val="00E30A34"/>
    <w:rsid w:val="00E3279A"/>
    <w:rsid w:val="00E33C68"/>
    <w:rsid w:val="00E34EEB"/>
    <w:rsid w:val="00E3687C"/>
    <w:rsid w:val="00E42573"/>
    <w:rsid w:val="00E43EC4"/>
    <w:rsid w:val="00E444D2"/>
    <w:rsid w:val="00E44EB9"/>
    <w:rsid w:val="00E45BDC"/>
    <w:rsid w:val="00E46358"/>
    <w:rsid w:val="00E471DC"/>
    <w:rsid w:val="00E477C3"/>
    <w:rsid w:val="00E50EB4"/>
    <w:rsid w:val="00E51EA8"/>
    <w:rsid w:val="00E532FC"/>
    <w:rsid w:val="00E5481B"/>
    <w:rsid w:val="00E55323"/>
    <w:rsid w:val="00E559B4"/>
    <w:rsid w:val="00E55BB0"/>
    <w:rsid w:val="00E55FA8"/>
    <w:rsid w:val="00E56CC9"/>
    <w:rsid w:val="00E609E5"/>
    <w:rsid w:val="00E60F27"/>
    <w:rsid w:val="00E61C29"/>
    <w:rsid w:val="00E63DD6"/>
    <w:rsid w:val="00E64D93"/>
    <w:rsid w:val="00E65304"/>
    <w:rsid w:val="00E65EDB"/>
    <w:rsid w:val="00E66927"/>
    <w:rsid w:val="00E677B8"/>
    <w:rsid w:val="00E67FA1"/>
    <w:rsid w:val="00E70023"/>
    <w:rsid w:val="00E70F3E"/>
    <w:rsid w:val="00E71FF4"/>
    <w:rsid w:val="00E7387D"/>
    <w:rsid w:val="00E73D53"/>
    <w:rsid w:val="00E75111"/>
    <w:rsid w:val="00E7511F"/>
    <w:rsid w:val="00E75F8E"/>
    <w:rsid w:val="00E76D3B"/>
    <w:rsid w:val="00E77296"/>
    <w:rsid w:val="00E77CCD"/>
    <w:rsid w:val="00E8274F"/>
    <w:rsid w:val="00E829EC"/>
    <w:rsid w:val="00E82C29"/>
    <w:rsid w:val="00E87527"/>
    <w:rsid w:val="00E87EF7"/>
    <w:rsid w:val="00E900CA"/>
    <w:rsid w:val="00E913CB"/>
    <w:rsid w:val="00E93763"/>
    <w:rsid w:val="00E95C00"/>
    <w:rsid w:val="00E96C4C"/>
    <w:rsid w:val="00EA1A97"/>
    <w:rsid w:val="00EA2AAE"/>
    <w:rsid w:val="00EA2EC0"/>
    <w:rsid w:val="00EA30A8"/>
    <w:rsid w:val="00EA3152"/>
    <w:rsid w:val="00EA3923"/>
    <w:rsid w:val="00EA427A"/>
    <w:rsid w:val="00EA4335"/>
    <w:rsid w:val="00EA5984"/>
    <w:rsid w:val="00EA6A50"/>
    <w:rsid w:val="00EA723B"/>
    <w:rsid w:val="00EB0B04"/>
    <w:rsid w:val="00EB1AFC"/>
    <w:rsid w:val="00EB2745"/>
    <w:rsid w:val="00EB2B89"/>
    <w:rsid w:val="00EB3AA4"/>
    <w:rsid w:val="00EB4992"/>
    <w:rsid w:val="00EB4CF2"/>
    <w:rsid w:val="00EB6350"/>
    <w:rsid w:val="00EB66A4"/>
    <w:rsid w:val="00EB687A"/>
    <w:rsid w:val="00EB69EA"/>
    <w:rsid w:val="00EC162C"/>
    <w:rsid w:val="00EC1F5F"/>
    <w:rsid w:val="00EC2F62"/>
    <w:rsid w:val="00EC5E5C"/>
    <w:rsid w:val="00EC62EB"/>
    <w:rsid w:val="00EC6E9F"/>
    <w:rsid w:val="00ED2BCB"/>
    <w:rsid w:val="00ED44F0"/>
    <w:rsid w:val="00ED4B33"/>
    <w:rsid w:val="00ED5993"/>
    <w:rsid w:val="00ED67BE"/>
    <w:rsid w:val="00ED7DD6"/>
    <w:rsid w:val="00EE060B"/>
    <w:rsid w:val="00EE15A1"/>
    <w:rsid w:val="00EE2A7C"/>
    <w:rsid w:val="00EE2C42"/>
    <w:rsid w:val="00EE341B"/>
    <w:rsid w:val="00EE4265"/>
    <w:rsid w:val="00EE4453"/>
    <w:rsid w:val="00EE5FCE"/>
    <w:rsid w:val="00EE6BBD"/>
    <w:rsid w:val="00EE6E1E"/>
    <w:rsid w:val="00EE705F"/>
    <w:rsid w:val="00EE7B46"/>
    <w:rsid w:val="00EE7B7D"/>
    <w:rsid w:val="00EF0353"/>
    <w:rsid w:val="00EF1462"/>
    <w:rsid w:val="00EF2A1B"/>
    <w:rsid w:val="00EF3D6A"/>
    <w:rsid w:val="00EF4B12"/>
    <w:rsid w:val="00EF53A5"/>
    <w:rsid w:val="00EF54FD"/>
    <w:rsid w:val="00EF70C2"/>
    <w:rsid w:val="00F01E4B"/>
    <w:rsid w:val="00F02AE8"/>
    <w:rsid w:val="00F039D5"/>
    <w:rsid w:val="00F04DD8"/>
    <w:rsid w:val="00F07F0D"/>
    <w:rsid w:val="00F10E93"/>
    <w:rsid w:val="00F12143"/>
    <w:rsid w:val="00F13112"/>
    <w:rsid w:val="00F13875"/>
    <w:rsid w:val="00F1579C"/>
    <w:rsid w:val="00F16035"/>
    <w:rsid w:val="00F16FE6"/>
    <w:rsid w:val="00F1758E"/>
    <w:rsid w:val="00F21357"/>
    <w:rsid w:val="00F23786"/>
    <w:rsid w:val="00F238BD"/>
    <w:rsid w:val="00F24992"/>
    <w:rsid w:val="00F26B67"/>
    <w:rsid w:val="00F26F7A"/>
    <w:rsid w:val="00F27029"/>
    <w:rsid w:val="00F270C7"/>
    <w:rsid w:val="00F32F2F"/>
    <w:rsid w:val="00F33F3F"/>
    <w:rsid w:val="00F35BDD"/>
    <w:rsid w:val="00F35EF0"/>
    <w:rsid w:val="00F361DA"/>
    <w:rsid w:val="00F375EC"/>
    <w:rsid w:val="00F3781F"/>
    <w:rsid w:val="00F403FD"/>
    <w:rsid w:val="00F40D37"/>
    <w:rsid w:val="00F41051"/>
    <w:rsid w:val="00F41E72"/>
    <w:rsid w:val="00F42E13"/>
    <w:rsid w:val="00F431B0"/>
    <w:rsid w:val="00F45BDF"/>
    <w:rsid w:val="00F47E05"/>
    <w:rsid w:val="00F502D5"/>
    <w:rsid w:val="00F50300"/>
    <w:rsid w:val="00F50686"/>
    <w:rsid w:val="00F513AD"/>
    <w:rsid w:val="00F52C71"/>
    <w:rsid w:val="00F53234"/>
    <w:rsid w:val="00F5414B"/>
    <w:rsid w:val="00F5486B"/>
    <w:rsid w:val="00F56E39"/>
    <w:rsid w:val="00F60E2D"/>
    <w:rsid w:val="00F6184A"/>
    <w:rsid w:val="00F623E9"/>
    <w:rsid w:val="00F63951"/>
    <w:rsid w:val="00F63C86"/>
    <w:rsid w:val="00F66EAD"/>
    <w:rsid w:val="00F66FF5"/>
    <w:rsid w:val="00F703E8"/>
    <w:rsid w:val="00F75858"/>
    <w:rsid w:val="00F766BE"/>
    <w:rsid w:val="00F76D17"/>
    <w:rsid w:val="00F77EB9"/>
    <w:rsid w:val="00F80635"/>
    <w:rsid w:val="00F8115F"/>
    <w:rsid w:val="00F81368"/>
    <w:rsid w:val="00F815D1"/>
    <w:rsid w:val="00F81E7E"/>
    <w:rsid w:val="00F81F0F"/>
    <w:rsid w:val="00F821DD"/>
    <w:rsid w:val="00F825F4"/>
    <w:rsid w:val="00F91A7C"/>
    <w:rsid w:val="00F92A86"/>
    <w:rsid w:val="00F92AA1"/>
    <w:rsid w:val="00F932DE"/>
    <w:rsid w:val="00F936AB"/>
    <w:rsid w:val="00F952AB"/>
    <w:rsid w:val="00F96137"/>
    <w:rsid w:val="00F963DD"/>
    <w:rsid w:val="00F9641A"/>
    <w:rsid w:val="00F96A5E"/>
    <w:rsid w:val="00F97004"/>
    <w:rsid w:val="00F97B39"/>
    <w:rsid w:val="00FA1343"/>
    <w:rsid w:val="00FA2045"/>
    <w:rsid w:val="00FA25B6"/>
    <w:rsid w:val="00FA57F5"/>
    <w:rsid w:val="00FA5B4C"/>
    <w:rsid w:val="00FA6925"/>
    <w:rsid w:val="00FA7A66"/>
    <w:rsid w:val="00FB057E"/>
    <w:rsid w:val="00FB1AA9"/>
    <w:rsid w:val="00FB4B5A"/>
    <w:rsid w:val="00FB50E1"/>
    <w:rsid w:val="00FB5963"/>
    <w:rsid w:val="00FB5D06"/>
    <w:rsid w:val="00FB5D75"/>
    <w:rsid w:val="00FB5DAA"/>
    <w:rsid w:val="00FB72B4"/>
    <w:rsid w:val="00FC0086"/>
    <w:rsid w:val="00FC04B9"/>
    <w:rsid w:val="00FC161A"/>
    <w:rsid w:val="00FC1AB9"/>
    <w:rsid w:val="00FC23D5"/>
    <w:rsid w:val="00FC36D2"/>
    <w:rsid w:val="00FC3CD9"/>
    <w:rsid w:val="00FC4337"/>
    <w:rsid w:val="00FC4C1A"/>
    <w:rsid w:val="00FC628F"/>
    <w:rsid w:val="00FC6468"/>
    <w:rsid w:val="00FC6D49"/>
    <w:rsid w:val="00FD011F"/>
    <w:rsid w:val="00FD14C0"/>
    <w:rsid w:val="00FD1BAF"/>
    <w:rsid w:val="00FD32E5"/>
    <w:rsid w:val="00FD402E"/>
    <w:rsid w:val="00FD4716"/>
    <w:rsid w:val="00FD4922"/>
    <w:rsid w:val="00FD516C"/>
    <w:rsid w:val="00FD588C"/>
    <w:rsid w:val="00FD5DDC"/>
    <w:rsid w:val="00FD6461"/>
    <w:rsid w:val="00FD67E6"/>
    <w:rsid w:val="00FE0281"/>
    <w:rsid w:val="00FE3070"/>
    <w:rsid w:val="00FE467E"/>
    <w:rsid w:val="00FE5897"/>
    <w:rsid w:val="00FE7083"/>
    <w:rsid w:val="00FF019F"/>
    <w:rsid w:val="00FF166D"/>
    <w:rsid w:val="00FF1A56"/>
    <w:rsid w:val="00FF1B2A"/>
    <w:rsid w:val="00FF2160"/>
    <w:rsid w:val="00FF2340"/>
    <w:rsid w:val="00FF30DE"/>
    <w:rsid w:val="00FF362F"/>
    <w:rsid w:val="00FF5EE7"/>
    <w:rsid w:val="00FF644B"/>
    <w:rsid w:val="00FF6B18"/>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60221F"/>
    <w:pPr>
      <w:keepNext/>
      <w:spacing w:before="240" w:after="60"/>
      <w:outlineLvl w:val="0"/>
    </w:pPr>
    <w:rPr>
      <w:rFonts w:cs="Times New Roman"/>
      <w:b/>
      <w:bCs/>
      <w:kern w:val="32"/>
      <w:sz w:val="32"/>
      <w:szCs w:val="32"/>
    </w:rPr>
  </w:style>
  <w:style w:type="paragraph" w:styleId="Heading2">
    <w:name w:val="heading 2"/>
    <w:basedOn w:val="Normal"/>
    <w:next w:val="Normal"/>
    <w:link w:val="Heading2Char"/>
    <w:qFormat/>
    <w:rsid w:val="0060221F"/>
    <w:pPr>
      <w:keepNext/>
      <w:outlineLvl w:val="1"/>
    </w:pPr>
    <w:rPr>
      <w:rFonts w:cs="Times New Roman"/>
      <w:b/>
      <w:bCs/>
      <w:iCs/>
      <w:sz w:val="28"/>
      <w:szCs w:val="28"/>
    </w:rPr>
  </w:style>
  <w:style w:type="paragraph" w:styleId="Heading3">
    <w:name w:val="heading 3"/>
    <w:basedOn w:val="Normal"/>
    <w:next w:val="Normal"/>
    <w:link w:val="Heading3Char"/>
    <w:uiPriority w:val="9"/>
    <w:unhideWhenUsed/>
    <w:qFormat/>
    <w:rsid w:val="0060221F"/>
    <w:pPr>
      <w:keepNext/>
      <w:keepLines/>
      <w:spacing w:before="20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60221F"/>
    <w:rPr>
      <w:rFonts w:ascii="Calibri" w:hAnsi="Calibri"/>
      <w:b/>
      <w:bCs/>
      <w:color w:val="000000"/>
      <w:kern w:val="32"/>
      <w:sz w:val="32"/>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60221F"/>
    <w:rPr>
      <w:rFonts w:ascii="Calibri" w:hAnsi="Calibri"/>
      <w:b/>
      <w:bCs/>
      <w:iCs/>
      <w:color w:val="000000"/>
      <w:sz w:val="28"/>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60221F"/>
    <w:rPr>
      <w:rFonts w:asciiTheme="minorHAnsi" w:eastAsiaTheme="majorEastAsia" w:hAnsiTheme="minorHAnsi" w:cstheme="majorBidi"/>
      <w:b/>
      <w:bCs/>
      <w:color w:val="000000" w:themeColor="tex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C46D65"/>
    <w:pPr>
      <w:spacing w:after="200"/>
    </w:pPr>
    <w:rPr>
      <w:i/>
      <w:iCs/>
      <w:color w:val="1F497D" w:themeColor="text2"/>
      <w:sz w:val="18"/>
      <w:szCs w:val="18"/>
    </w:rPr>
  </w:style>
  <w:style w:type="character" w:customStyle="1" w:styleId="UnresolvedMention2">
    <w:name w:val="Unresolved Mention2"/>
    <w:basedOn w:val="DefaultParagraphFont"/>
    <w:uiPriority w:val="99"/>
    <w:semiHidden/>
    <w:unhideWhenUsed/>
    <w:rsid w:val="00946416"/>
    <w:rPr>
      <w:color w:val="605E5C"/>
      <w:shd w:val="clear" w:color="auto" w:fill="E1DFDD"/>
    </w:rPr>
  </w:style>
  <w:style w:type="paragraph" w:customStyle="1" w:styleId="EndNoteBibliographyTitle">
    <w:name w:val="EndNote Bibliography Title"/>
    <w:basedOn w:val="Normal"/>
    <w:link w:val="EndNoteBibliographyTitleChar"/>
    <w:rsid w:val="002C7B52"/>
    <w:pPr>
      <w:jc w:val="center"/>
    </w:pPr>
    <w:rPr>
      <w:noProof/>
    </w:rPr>
  </w:style>
  <w:style w:type="character" w:customStyle="1" w:styleId="EndNoteBibliographyTitleChar">
    <w:name w:val="EndNote Bibliography Title Char"/>
    <w:basedOn w:val="DefaultParagraphFont"/>
    <w:link w:val="EndNoteBibliographyTitle"/>
    <w:rsid w:val="002C7B52"/>
    <w:rPr>
      <w:rFonts w:ascii="Calibri" w:hAnsi="Calibri" w:cs="Calibri"/>
      <w:noProof/>
      <w:color w:val="000000"/>
      <w:sz w:val="24"/>
      <w:szCs w:val="24"/>
    </w:rPr>
  </w:style>
  <w:style w:type="paragraph" w:customStyle="1" w:styleId="EndNoteBibliography">
    <w:name w:val="EndNote Bibliography"/>
    <w:basedOn w:val="Normal"/>
    <w:link w:val="EndNoteBibliographyChar"/>
    <w:rsid w:val="002C7B52"/>
    <w:rPr>
      <w:noProof/>
    </w:rPr>
  </w:style>
  <w:style w:type="character" w:customStyle="1" w:styleId="EndNoteBibliographyChar">
    <w:name w:val="EndNote Bibliography Char"/>
    <w:basedOn w:val="DefaultParagraphFont"/>
    <w:link w:val="EndNoteBibliography"/>
    <w:rsid w:val="002C7B52"/>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6A4F46"/>
    <w:rPr>
      <w:color w:val="605E5C"/>
      <w:shd w:val="clear" w:color="auto" w:fill="E1DFDD"/>
    </w:rPr>
  </w:style>
  <w:style w:type="table" w:styleId="TableGrid">
    <w:name w:val="Table Grid"/>
    <w:basedOn w:val="TableNormal"/>
    <w:uiPriority w:val="59"/>
    <w:rsid w:val="0081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99"/>
    <w:rsid w:val="008138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164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65963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0662717">
      <w:bodyDiv w:val="1"/>
      <w:marLeft w:val="0"/>
      <w:marRight w:val="0"/>
      <w:marTop w:val="0"/>
      <w:marBottom w:val="0"/>
      <w:divBdr>
        <w:top w:val="none" w:sz="0" w:space="0" w:color="auto"/>
        <w:left w:val="none" w:sz="0" w:space="0" w:color="auto"/>
        <w:bottom w:val="none" w:sz="0" w:space="0" w:color="auto"/>
        <w:right w:val="none" w:sz="0" w:space="0" w:color="auto"/>
      </w:divBdr>
      <w:divsChild>
        <w:div w:id="434983852">
          <w:marLeft w:val="225"/>
          <w:marRight w:val="225"/>
          <w:marTop w:val="150"/>
          <w:marBottom w:val="0"/>
          <w:divBdr>
            <w:top w:val="none" w:sz="0" w:space="0" w:color="auto"/>
            <w:left w:val="none" w:sz="0" w:space="0" w:color="auto"/>
            <w:bottom w:val="none" w:sz="0" w:space="0" w:color="auto"/>
            <w:right w:val="none" w:sz="0" w:space="0" w:color="auto"/>
          </w:divBdr>
        </w:div>
        <w:div w:id="157623787">
          <w:marLeft w:val="225"/>
          <w:marRight w:val="225"/>
          <w:marTop w:val="150"/>
          <w:marBottom w:val="0"/>
          <w:divBdr>
            <w:top w:val="none" w:sz="0" w:space="0" w:color="auto"/>
            <w:left w:val="none" w:sz="0" w:space="0" w:color="auto"/>
            <w:bottom w:val="none" w:sz="0" w:space="0" w:color="auto"/>
            <w:right w:val="none" w:sz="0" w:space="0" w:color="auto"/>
          </w:divBdr>
        </w:div>
        <w:div w:id="848831866">
          <w:marLeft w:val="225"/>
          <w:marRight w:val="225"/>
          <w:marTop w:val="150"/>
          <w:marBottom w:val="0"/>
          <w:divBdr>
            <w:top w:val="none" w:sz="0" w:space="0" w:color="auto"/>
            <w:left w:val="none" w:sz="0" w:space="0" w:color="auto"/>
            <w:bottom w:val="none" w:sz="0" w:space="0" w:color="auto"/>
            <w:right w:val="none" w:sz="0" w:space="0" w:color="auto"/>
          </w:divBdr>
        </w:div>
        <w:div w:id="1458333620">
          <w:marLeft w:val="225"/>
          <w:marRight w:val="225"/>
          <w:marTop w:val="150"/>
          <w:marBottom w:val="0"/>
          <w:divBdr>
            <w:top w:val="none" w:sz="0" w:space="0" w:color="auto"/>
            <w:left w:val="none" w:sz="0" w:space="0" w:color="auto"/>
            <w:bottom w:val="none" w:sz="0" w:space="0" w:color="auto"/>
            <w:right w:val="none" w:sz="0" w:space="0" w:color="auto"/>
          </w:divBdr>
        </w:div>
        <w:div w:id="46683472">
          <w:marLeft w:val="225"/>
          <w:marRight w:val="225"/>
          <w:marTop w:val="15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elmini.kalabratsidou@gmail.com"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ensoundcontrol.org/"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patents.google.com/patent/US10176299B2/en?inventor=Elizabeth+B.+TORR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VilelminiKala/CloseLoopInterfaceJOV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ithub.com/VilelminiKala/CloseLoopInterfaceJOVE" TargetMode="External"/><Relationship Id="rId23" Type="http://schemas.microsoft.com/office/2011/relationships/people" Target="people.xml"/><Relationship Id="rId10" Type="http://schemas.openxmlformats.org/officeDocument/2006/relationships/hyperlink" Target="https://github.com/sccn/labstreaminglay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kemper@mgsa.rutgers.edu" TargetMode="External"/><Relationship Id="rId14" Type="http://schemas.openxmlformats.org/officeDocument/2006/relationships/hyperlink" Target="https://github.com/VilelminiKala/CloseLoopInterfaceJOV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1E65A-4E92-4F27-ABBD-3473789D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6774</Words>
  <Characters>38614</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45298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Vilmi Kalampratsidou</cp:lastModifiedBy>
  <cp:revision>25</cp:revision>
  <cp:lastPrinted>2013-05-29T14:32:00Z</cp:lastPrinted>
  <dcterms:created xsi:type="dcterms:W3CDTF">2020-08-11T09:51:00Z</dcterms:created>
  <dcterms:modified xsi:type="dcterms:W3CDTF">2020-08-20T16:06:00Z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