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comments.xml" ContentType="application/vnd.openxmlformats-officedocument.wordprocessingml.comments+xml"/>
  <Override PartName="/word/fontTable.xml" ContentType="application/vnd.openxmlformats-officedocument.wordprocessingml.fontTabl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numPr>
          <w:ilvl w:val="0"/>
          <w:numId w:val="0"/>
        </w:numPr>
        <w:outlineLvl w:val="0"/>
        <w:rPr>
          <w:rFonts w:ascii="Helvetica" w:hAnsi="Helvetica" w:cs="Arial"/>
          <w:b/>
          <w:b/>
          <w:i w:val="false"/>
          <w:i w:val="false"/>
          <w:sz w:val="22"/>
          <w:szCs w:val="22"/>
        </w:rPr>
      </w:pPr>
      <w:r>
        <w:rPr>
          <w:rFonts w:cs="Arial" w:ascii="Helvetica" w:hAnsi="Helvetica"/>
          <w:b/>
          <w:i w:val="false"/>
          <w:sz w:val="22"/>
          <w:szCs w:val="22"/>
        </w:rPr>
      </w:r>
    </w:p>
    <w:p>
      <w:pPr>
        <w:pStyle w:val="TextBody"/>
        <w:numPr>
          <w:ilvl w:val="0"/>
          <w:numId w:val="0"/>
        </w:numPr>
        <w:outlineLvl w:val="0"/>
        <w:rPr>
          <w:rFonts w:ascii="Helvetica" w:hAnsi="Helvetica" w:cs="Arial"/>
          <w:b/>
          <w:b/>
          <w:i w:val="false"/>
          <w:i w:val="false"/>
          <w:sz w:val="22"/>
          <w:szCs w:val="22"/>
        </w:rPr>
      </w:pPr>
      <w:r>
        <w:rPr>
          <w:rFonts w:cs="Arial" w:ascii="Helvetica" w:hAnsi="Helvetica"/>
          <w:b/>
          <w:i w:val="false"/>
          <w:sz w:val="22"/>
          <w:szCs w:val="22"/>
        </w:rPr>
        <w:t>Submission ID #:  59356</w:t>
      </w:r>
    </w:p>
    <w:p>
      <w:pPr>
        <w:pStyle w:val="TextBody"/>
        <w:numPr>
          <w:ilvl w:val="0"/>
          <w:numId w:val="0"/>
        </w:numPr>
        <w:outlineLvl w:val="0"/>
        <w:rPr>
          <w:rFonts w:ascii="Helvetica" w:hAnsi="Helvetica" w:cs="Arial"/>
          <w:b/>
          <w:b/>
          <w:i w:val="false"/>
          <w:i w:val="false"/>
          <w:sz w:val="22"/>
          <w:szCs w:val="22"/>
        </w:rPr>
      </w:pPr>
      <w:r>
        <w:rPr>
          <w:rFonts w:cs="Arial" w:ascii="Helvetica" w:hAnsi="Helvetica"/>
          <w:b/>
          <w:i w:val="false"/>
          <w:sz w:val="22"/>
          <w:szCs w:val="22"/>
        </w:rPr>
        <w:t>Scriptwriter Name: Michael Linnes</w:t>
      </w:r>
    </w:p>
    <w:p>
      <w:pPr>
        <w:pStyle w:val="TextBody"/>
        <w:numPr>
          <w:ilvl w:val="0"/>
          <w:numId w:val="0"/>
        </w:numPr>
        <w:outlineLvl w:val="0"/>
        <w:rPr/>
      </w:pPr>
      <w:r>
        <w:rPr>
          <w:rFonts w:cs="Arial" w:ascii="Helvetica" w:hAnsi="Helvetica"/>
          <w:b/>
          <w:i w:val="false"/>
          <w:sz w:val="22"/>
          <w:szCs w:val="22"/>
          <w:highlight w:val="yellow"/>
        </w:rPr>
        <w:t>Project Page Link</w:t>
      </w:r>
      <w:r>
        <w:rPr>
          <w:rFonts w:cs="Arial" w:ascii="Helvetica" w:hAnsi="Helvetica"/>
          <w:b/>
          <w:i w:val="false"/>
          <w:sz w:val="22"/>
          <w:szCs w:val="22"/>
        </w:rPr>
        <w:t>:</w:t>
      </w:r>
      <w:r>
        <w:rPr/>
        <w:t xml:space="preserve"> </w:t>
      </w:r>
      <w:r>
        <w:rPr>
          <w:rFonts w:cs="Arial" w:ascii="Helvetica" w:hAnsi="Helvetica"/>
          <w:b/>
          <w:i w:val="false"/>
          <w:sz w:val="22"/>
          <w:szCs w:val="22"/>
        </w:rPr>
        <w:t xml:space="preserve"> </w:t>
      </w:r>
      <w:hyperlink r:id="rId2">
        <w:r>
          <w:rPr>
            <w:rStyle w:val="InternetLink"/>
            <w:rFonts w:cs="Arial" w:ascii="Helvetica" w:hAnsi="Helvetica"/>
            <w:b/>
            <w:i w:val="false"/>
            <w:sz w:val="22"/>
            <w:szCs w:val="22"/>
          </w:rPr>
          <w:t>http://www.jove.com/files_upload.php?src=18103628</w:t>
        </w:r>
      </w:hyperlink>
      <w:r>
        <w:rPr>
          <w:rFonts w:cs="Arial" w:ascii="Helvetica" w:hAnsi="Helvetica"/>
          <w:b/>
          <w:i w:val="false"/>
          <w:sz w:val="22"/>
          <w:szCs w:val="22"/>
        </w:rPr>
        <w:t xml:space="preserve"> </w:t>
      </w:r>
    </w:p>
    <w:p>
      <w:pPr>
        <w:pStyle w:val="TextBody"/>
        <w:numPr>
          <w:ilvl w:val="0"/>
          <w:numId w:val="0"/>
        </w:numPr>
        <w:outlineLvl w:val="0"/>
        <w:rPr>
          <w:rFonts w:ascii="Helvetica" w:hAnsi="Helvetica" w:cs="Arial"/>
          <w:b/>
          <w:b/>
          <w:i w:val="false"/>
          <w:i w:val="false"/>
          <w:sz w:val="28"/>
          <w:szCs w:val="28"/>
        </w:rPr>
      </w:pPr>
      <w:r>
        <w:rPr>
          <w:rFonts w:cs="Arial" w:ascii="Helvetica" w:hAnsi="Helvetica"/>
          <w:b/>
          <w:i w:val="false"/>
          <w:sz w:val="28"/>
          <w:szCs w:val="28"/>
        </w:rPr>
      </w:r>
    </w:p>
    <w:p>
      <w:pPr>
        <w:pStyle w:val="Normal"/>
        <w:numPr>
          <w:ilvl w:val="0"/>
          <w:numId w:val="0"/>
        </w:numPr>
        <w:outlineLvl w:val="0"/>
        <w:rPr>
          <w:rFonts w:ascii="Helvetica" w:hAnsi="Helvetica" w:cs="Arial"/>
          <w:b/>
          <w:b/>
          <w:sz w:val="28"/>
          <w:szCs w:val="28"/>
        </w:rPr>
      </w:pPr>
      <w:r>
        <w:rPr>
          <w:rFonts w:cs="Arial" w:ascii="Helvetica" w:hAnsi="Helvetica"/>
          <w:b/>
          <w:sz w:val="28"/>
          <w:szCs w:val="28"/>
        </w:rPr>
        <w:t>Title:</w:t>
      </w:r>
      <w:r>
        <w:rPr>
          <w:rFonts w:eastAsia="Times New Roman" w:cs="Calibri" w:ascii="Calibri" w:hAnsi="Calibri"/>
          <w:color w:val="000000" w:themeColor="text1"/>
          <w:szCs w:val="24"/>
        </w:rPr>
        <w:t xml:space="preserve"> </w:t>
      </w:r>
      <w:r>
        <w:rPr>
          <w:rFonts w:cs="Arial" w:ascii="Helvetica" w:hAnsi="Helvetica"/>
          <w:b/>
          <w:sz w:val="28"/>
          <w:szCs w:val="28"/>
        </w:rPr>
        <w:t>Automated 3D Optical Coherence Tomography to Elucidate Biofilm Morphogenesis over Large Spatial Scales</w:t>
      </w:r>
    </w:p>
    <w:p>
      <w:pPr>
        <w:pStyle w:val="Normal"/>
        <w:numPr>
          <w:ilvl w:val="0"/>
          <w:numId w:val="0"/>
        </w:numPr>
        <w:outlineLvl w:val="0"/>
        <w:rPr>
          <w:rFonts w:ascii="Helvetica" w:hAnsi="Helvetica" w:cs="Arial"/>
          <w:b/>
          <w:b/>
          <w:sz w:val="28"/>
          <w:szCs w:val="28"/>
        </w:rPr>
      </w:pPr>
      <w:r>
        <w:rPr>
          <w:rFonts w:cs="Arial" w:ascii="Helvetica" w:hAnsi="Helvetica"/>
          <w:b/>
          <w:sz w:val="28"/>
          <w:szCs w:val="28"/>
        </w:rPr>
      </w:r>
    </w:p>
    <w:p>
      <w:pPr>
        <w:pStyle w:val="CM10"/>
        <w:numPr>
          <w:ilvl w:val="0"/>
          <w:numId w:val="0"/>
        </w:numPr>
        <w:outlineLvl w:val="0"/>
        <w:rPr>
          <w:rFonts w:ascii="Helvetica" w:hAnsi="Helvetica" w:cs="Arial"/>
          <w:b/>
          <w:b/>
          <w:sz w:val="28"/>
          <w:szCs w:val="28"/>
        </w:rPr>
      </w:pPr>
      <w:r>
        <w:rPr>
          <w:rFonts w:cs="Arial" w:ascii="Helvetica" w:hAnsi="Helvetica"/>
          <w:b/>
          <w:sz w:val="28"/>
          <w:szCs w:val="28"/>
        </w:rPr>
      </w:r>
    </w:p>
    <w:p>
      <w:pPr>
        <w:pStyle w:val="CM10"/>
        <w:numPr>
          <w:ilvl w:val="0"/>
          <w:numId w:val="0"/>
        </w:numPr>
        <w:outlineLvl w:val="0"/>
        <w:rPr>
          <w:rFonts w:ascii="Helvetica" w:hAnsi="Helvetica" w:cs="Arial"/>
          <w:b/>
          <w:b/>
          <w:bCs/>
          <w:sz w:val="28"/>
          <w:szCs w:val="28"/>
        </w:rPr>
      </w:pPr>
      <w:r>
        <w:rPr>
          <w:rFonts w:cs="Arial" w:ascii="Helvetica" w:hAnsi="Helvetica"/>
          <w:b/>
          <w:sz w:val="28"/>
          <w:szCs w:val="28"/>
        </w:rPr>
        <w:t xml:space="preserve">Authors and Affiliations:  </w:t>
      </w:r>
      <w:r>
        <w:rPr>
          <w:rFonts w:cs="Arial" w:ascii="Helvetica" w:hAnsi="Helvetica"/>
          <w:b/>
          <w:bCs/>
          <w:sz w:val="28"/>
          <w:szCs w:val="28"/>
        </w:rPr>
        <w:t xml:space="preserve"> Anna Depetris</w:t>
      </w:r>
      <w:r>
        <w:rPr>
          <w:rFonts w:cs="Arial" w:ascii="Helvetica" w:hAnsi="Helvetica"/>
          <w:b/>
          <w:bCs/>
          <w:sz w:val="28"/>
          <w:szCs w:val="28"/>
          <w:vertAlign w:val="superscript"/>
        </w:rPr>
        <w:t>1</w:t>
      </w:r>
      <w:r>
        <w:rPr>
          <w:rFonts w:cs="Arial" w:ascii="Helvetica" w:hAnsi="Helvetica"/>
          <w:b/>
          <w:bCs/>
          <w:sz w:val="28"/>
          <w:szCs w:val="28"/>
        </w:rPr>
        <w:t>, Antoine Wiedmer</w:t>
      </w:r>
      <w:r>
        <w:rPr>
          <w:rFonts w:cs="Arial" w:ascii="Helvetica" w:hAnsi="Helvetica"/>
          <w:b/>
          <w:bCs/>
          <w:sz w:val="28"/>
          <w:szCs w:val="28"/>
          <w:vertAlign w:val="superscript"/>
        </w:rPr>
        <w:t>2</w:t>
      </w:r>
      <w:r>
        <w:rPr>
          <w:rFonts w:cs="Arial" w:ascii="Helvetica" w:hAnsi="Helvetica"/>
          <w:b/>
          <w:bCs/>
          <w:sz w:val="28"/>
          <w:szCs w:val="28"/>
        </w:rPr>
        <w:t>, Michael Wagner</w:t>
      </w:r>
      <w:r>
        <w:rPr>
          <w:rFonts w:cs="Arial" w:ascii="Helvetica" w:hAnsi="Helvetica"/>
          <w:b/>
          <w:bCs/>
          <w:sz w:val="28"/>
          <w:szCs w:val="28"/>
          <w:vertAlign w:val="superscript"/>
        </w:rPr>
        <w:t>3</w:t>
      </w:r>
      <w:r>
        <w:rPr>
          <w:rFonts w:cs="Arial" w:ascii="Helvetica" w:hAnsi="Helvetica"/>
          <w:b/>
          <w:bCs/>
          <w:sz w:val="28"/>
          <w:szCs w:val="28"/>
        </w:rPr>
        <w:t>, Sebastian Schäfer</w:t>
      </w:r>
      <w:r>
        <w:rPr>
          <w:rFonts w:cs="Arial" w:ascii="Helvetica" w:hAnsi="Helvetica"/>
          <w:b/>
          <w:bCs/>
          <w:sz w:val="28"/>
          <w:szCs w:val="28"/>
          <w:vertAlign w:val="superscript"/>
        </w:rPr>
        <w:t>4</w:t>
      </w:r>
      <w:r>
        <w:rPr>
          <w:rFonts w:cs="Arial" w:ascii="Helvetica" w:hAnsi="Helvetica"/>
          <w:b/>
          <w:bCs/>
          <w:sz w:val="28"/>
          <w:szCs w:val="28"/>
        </w:rPr>
        <w:t>, Tom J. Battin</w:t>
      </w:r>
      <w:r>
        <w:rPr>
          <w:rFonts w:cs="Arial" w:ascii="Helvetica" w:hAnsi="Helvetica"/>
          <w:b/>
          <w:bCs/>
          <w:sz w:val="28"/>
          <w:szCs w:val="28"/>
          <w:vertAlign w:val="superscript"/>
        </w:rPr>
        <w:t>1</w:t>
      </w:r>
      <w:r>
        <w:rPr>
          <w:rFonts w:cs="Arial" w:ascii="Helvetica" w:hAnsi="Helvetica"/>
          <w:b/>
          <w:bCs/>
          <w:sz w:val="28"/>
          <w:szCs w:val="28"/>
        </w:rPr>
        <w:t>, Hannes Peter</w:t>
      </w:r>
      <w:r>
        <w:rPr>
          <w:rFonts w:cs="Arial" w:ascii="Helvetica" w:hAnsi="Helvetica"/>
          <w:b/>
          <w:bCs/>
          <w:sz w:val="28"/>
          <w:szCs w:val="28"/>
          <w:vertAlign w:val="superscript"/>
        </w:rPr>
        <w:t>1</w:t>
      </w:r>
    </w:p>
    <w:p>
      <w:pPr>
        <w:pStyle w:val="Default"/>
        <w:rPr>
          <w:rFonts w:ascii="Helvetica" w:hAnsi="Helvetica" w:cs="Arial"/>
          <w:sz w:val="28"/>
          <w:szCs w:val="28"/>
        </w:rPr>
      </w:pPr>
      <w:r>
        <w:rPr>
          <w:rFonts w:cs="Arial" w:ascii="Helvetica" w:hAnsi="Helvetica"/>
          <w:sz w:val="28"/>
          <w:szCs w:val="28"/>
        </w:rPr>
      </w:r>
    </w:p>
    <w:p>
      <w:pPr>
        <w:pStyle w:val="Normal"/>
        <w:numPr>
          <w:ilvl w:val="0"/>
          <w:numId w:val="0"/>
        </w:numPr>
        <w:outlineLvl w:val="0"/>
        <w:rPr>
          <w:rFonts w:ascii="Helvetica" w:hAnsi="Helvetica" w:cs="Arial"/>
          <w:sz w:val="22"/>
          <w:szCs w:val="22"/>
        </w:rPr>
      </w:pPr>
      <w:r>
        <w:rPr>
          <w:rFonts w:cs="Arial" w:ascii="Helvetica" w:hAnsi="Helvetica"/>
          <w:sz w:val="22"/>
          <w:szCs w:val="22"/>
          <w:vertAlign w:val="superscript"/>
        </w:rPr>
        <w:t>1</w:t>
      </w:r>
      <w:r>
        <w:rPr>
          <w:rFonts w:cs="Arial" w:ascii="Helvetica" w:hAnsi="Helvetica"/>
          <w:sz w:val="22"/>
          <w:szCs w:val="22"/>
        </w:rPr>
        <w:t xml:space="preserve">Stream Biofilm and Ecosystem Research Laboratory, School of Architecture, Civil and Environmental Engineering, Ecole Polytechnique Fédérale de Lausanne, Lausanne, Switzerland </w:t>
      </w:r>
      <w:r>
        <w:rPr>
          <w:rFonts w:cs="Arial" w:ascii="Helvetica" w:hAnsi="Helvetica"/>
          <w:bCs/>
          <w:iCs/>
          <w:sz w:val="22"/>
          <w:szCs w:val="22"/>
          <w:vertAlign w:val="superscript"/>
        </w:rPr>
        <w:t>2</w:t>
      </w:r>
      <w:r>
        <w:rPr>
          <w:rFonts w:cs="Arial" w:ascii="Helvetica" w:hAnsi="Helvetica"/>
          <w:bCs/>
          <w:iCs/>
          <w:sz w:val="22"/>
          <w:szCs w:val="22"/>
        </w:rPr>
        <w:t xml:space="preserve">Plateforme technique, School of Architecture, Civil and Environmental Engineering, Ecole Polytechnique Fédérale de Lausanne, Lausanne, Switzerland </w:t>
      </w:r>
      <w:r>
        <w:rPr>
          <w:rFonts w:cs="Arial" w:ascii="Helvetica" w:hAnsi="Helvetica"/>
          <w:sz w:val="22"/>
          <w:szCs w:val="22"/>
          <w:vertAlign w:val="superscript"/>
        </w:rPr>
        <w:t>3</w:t>
      </w:r>
      <w:r>
        <w:rPr>
          <w:rFonts w:cs="Arial" w:ascii="Helvetica" w:hAnsi="Helvetica"/>
          <w:sz w:val="22"/>
          <w:szCs w:val="22"/>
        </w:rPr>
        <w:t xml:space="preserve">Water Chemistry and Water Technology, Engler-Bunte-Institut, Karlsruhe Institute of Technology, Karlsruhe, Germany </w:t>
      </w:r>
      <w:r>
        <w:rPr>
          <w:rFonts w:cs="Arial" w:ascii="Helvetica" w:hAnsi="Helvetica"/>
          <w:sz w:val="22"/>
          <w:szCs w:val="22"/>
          <w:vertAlign w:val="superscript"/>
        </w:rPr>
        <w:t xml:space="preserve">4 </w:t>
      </w:r>
      <w:r>
        <w:rPr>
          <w:rFonts w:cs="Arial" w:ascii="Helvetica" w:hAnsi="Helvetica"/>
          <w:sz w:val="22"/>
          <w:szCs w:val="22"/>
        </w:rPr>
        <w:t>Thorlabs GmbH, Lübeck, Germany</w:t>
      </w:r>
    </w:p>
    <w:p>
      <w:pPr>
        <w:pStyle w:val="Normal"/>
        <w:numPr>
          <w:ilvl w:val="0"/>
          <w:numId w:val="0"/>
        </w:numPr>
        <w:outlineLvl w:val="0"/>
        <w:rPr>
          <w:rFonts w:ascii="Helvetica" w:hAnsi="Helvetica" w:cs="Arial"/>
          <w:sz w:val="22"/>
          <w:szCs w:val="22"/>
        </w:rPr>
      </w:pPr>
      <w:r>
        <w:rPr>
          <w:rFonts w:cs="Arial" w:ascii="Helvetica" w:hAnsi="Helvetica"/>
          <w:sz w:val="22"/>
          <w:szCs w:val="22"/>
        </w:rPr>
      </w:r>
    </w:p>
    <w:p>
      <w:pPr>
        <w:pStyle w:val="Normal"/>
        <w:numPr>
          <w:ilvl w:val="0"/>
          <w:numId w:val="0"/>
        </w:numPr>
        <w:outlineLvl w:val="0"/>
        <w:rPr>
          <w:rFonts w:ascii="Helvetica" w:hAnsi="Helvetica" w:cs="Arial"/>
          <w:sz w:val="22"/>
          <w:szCs w:val="22"/>
        </w:rPr>
      </w:pPr>
      <w:r>
        <w:rPr>
          <w:rFonts w:cs="Arial" w:ascii="Helvetica" w:hAnsi="Helvetica"/>
          <w:sz w:val="22"/>
          <w:szCs w:val="22"/>
        </w:rPr>
      </w:r>
    </w:p>
    <w:p>
      <w:pPr>
        <w:pStyle w:val="Normal"/>
        <w:numPr>
          <w:ilvl w:val="0"/>
          <w:numId w:val="0"/>
        </w:numPr>
        <w:outlineLvl w:val="0"/>
        <w:rPr>
          <w:rFonts w:ascii="Helvetica" w:hAnsi="Helvetica" w:cs="Arial"/>
          <w:sz w:val="22"/>
          <w:szCs w:val="22"/>
        </w:rPr>
      </w:pPr>
      <w:r>
        <w:rPr>
          <w:rFonts w:cs="Arial" w:ascii="Helvetica" w:hAnsi="Helvetica"/>
          <w:sz w:val="22"/>
          <w:szCs w:val="22"/>
        </w:rPr>
      </w:r>
    </w:p>
    <w:p>
      <w:pPr>
        <w:pStyle w:val="Normal"/>
        <w:numPr>
          <w:ilvl w:val="0"/>
          <w:numId w:val="0"/>
        </w:numPr>
        <w:outlineLvl w:val="0"/>
        <w:rPr>
          <w:rFonts w:ascii="Calibri" w:hAnsi="Calibri" w:cs="Calibri" w:asciiTheme="minorHAnsi" w:cstheme="minorHAnsi" w:hAnsiTheme="minorHAnsi"/>
          <w:bCs/>
          <w:color w:val="000000" w:themeColor="text1"/>
        </w:rPr>
      </w:pPr>
      <w:r>
        <w:rPr>
          <w:rFonts w:cs="Arial" w:ascii="Helvetica" w:hAnsi="Helvetica"/>
          <w:b/>
          <w:sz w:val="22"/>
          <w:szCs w:val="22"/>
        </w:rPr>
        <w:t xml:space="preserve">Corresponding Author:  </w:t>
      </w:r>
      <w:r>
        <w:rPr/>
        <w:t xml:space="preserve"> </w:t>
      </w:r>
    </w:p>
    <w:p>
      <w:pPr>
        <w:pStyle w:val="Normal"/>
        <w:numPr>
          <w:ilvl w:val="0"/>
          <w:numId w:val="0"/>
        </w:numPr>
        <w:outlineLvl w:val="0"/>
        <w:rPr>
          <w:rFonts w:ascii="Arial" w:hAnsi="Arial" w:cs="Arial"/>
          <w:sz w:val="20"/>
        </w:rPr>
      </w:pPr>
      <w:r>
        <w:rPr>
          <w:rFonts w:cs="Arial" w:ascii="Arial" w:hAnsi="Arial"/>
          <w:sz w:val="20"/>
        </w:rPr>
        <w:t>Hannes Peter</w:t>
      </w:r>
    </w:p>
    <w:p>
      <w:pPr>
        <w:pStyle w:val="Normal"/>
        <w:numPr>
          <w:ilvl w:val="0"/>
          <w:numId w:val="0"/>
        </w:numPr>
        <w:outlineLvl w:val="0"/>
        <w:rPr>
          <w:rFonts w:ascii="Helvetica" w:hAnsi="Helvetica" w:cs="Arial"/>
          <w:sz w:val="22"/>
          <w:szCs w:val="22"/>
        </w:rPr>
      </w:pPr>
      <w:r>
        <w:rPr>
          <w:rFonts w:cs="Arial" w:ascii="Arial" w:hAnsi="Arial"/>
          <w:sz w:val="20"/>
        </w:rPr>
        <w:t>hannes.peter@epfl.ch</w:t>
      </w:r>
    </w:p>
    <w:p>
      <w:pPr>
        <w:pStyle w:val="Normal"/>
        <w:numPr>
          <w:ilvl w:val="0"/>
          <w:numId w:val="0"/>
        </w:numPr>
        <w:outlineLvl w:val="0"/>
        <w:rPr>
          <w:rFonts w:ascii="Helvetica" w:hAnsi="Helvetica" w:cs="Arial"/>
          <w:sz w:val="22"/>
          <w:szCs w:val="22"/>
        </w:rPr>
      </w:pPr>
      <w:r>
        <w:rPr>
          <w:rFonts w:cs="Arial" w:ascii="Helvetica" w:hAnsi="Helvetica"/>
          <w:sz w:val="22"/>
          <w:szCs w:val="22"/>
        </w:rPr>
      </w:r>
    </w:p>
    <w:p>
      <w:pPr>
        <w:pStyle w:val="Normal"/>
        <w:numPr>
          <w:ilvl w:val="0"/>
          <w:numId w:val="0"/>
        </w:numPr>
        <w:outlineLvl w:val="0"/>
        <w:rPr>
          <w:rFonts w:ascii="Helvetica" w:hAnsi="Helvetica" w:cs="Arial"/>
          <w:b/>
          <w:b/>
          <w:sz w:val="22"/>
          <w:szCs w:val="22"/>
        </w:rPr>
      </w:pPr>
      <w:r>
        <w:rPr>
          <w:rFonts w:cs="Arial" w:ascii="Helvetica" w:hAnsi="Helvetica"/>
          <w:b/>
          <w:sz w:val="22"/>
          <w:szCs w:val="22"/>
          <w:highlight w:val="yellow"/>
        </w:rPr>
        <w:t>Email addresses for Co-authors:</w:t>
      </w:r>
      <w:r>
        <w:rPr>
          <w:rFonts w:cs="Arial" w:ascii="Helvetica" w:hAnsi="Helvetica"/>
          <w:sz w:val="22"/>
          <w:szCs w:val="22"/>
        </w:rPr>
        <w:t xml:space="preserve">  </w:t>
      </w:r>
      <w:r>
        <w:rPr>
          <w:rFonts w:cs="Arial" w:ascii="Helvetica" w:hAnsi="Helvetica"/>
          <w:b/>
          <w:sz w:val="22"/>
          <w:szCs w:val="22"/>
        </w:rPr>
        <w:t xml:space="preserve"> </w:t>
      </w:r>
    </w:p>
    <w:p>
      <w:pPr>
        <w:pStyle w:val="Normal"/>
        <w:numPr>
          <w:ilvl w:val="0"/>
          <w:numId w:val="0"/>
        </w:numPr>
        <w:outlineLvl w:val="0"/>
        <w:rPr/>
      </w:pPr>
      <w:hyperlink r:id="rId3">
        <w:r>
          <w:rPr>
            <w:rStyle w:val="InternetLink"/>
            <w:rFonts w:cs="Arial" w:ascii="Helvetica" w:hAnsi="Helvetica"/>
            <w:b/>
            <w:sz w:val="22"/>
            <w:szCs w:val="22"/>
          </w:rPr>
          <w:t>anna.depetris@epfl.ch</w:t>
        </w:r>
      </w:hyperlink>
    </w:p>
    <w:p>
      <w:pPr>
        <w:pStyle w:val="Normal"/>
        <w:numPr>
          <w:ilvl w:val="0"/>
          <w:numId w:val="0"/>
        </w:numPr>
        <w:outlineLvl w:val="0"/>
        <w:rPr/>
      </w:pPr>
      <w:hyperlink r:id="rId4">
        <w:r>
          <w:rPr>
            <w:rStyle w:val="InternetLink"/>
            <w:rFonts w:cs="Arial" w:ascii="Helvetica" w:hAnsi="Helvetica"/>
            <w:b/>
            <w:sz w:val="22"/>
            <w:szCs w:val="22"/>
          </w:rPr>
          <w:t>antoine.wiedmer@epfl.ch</w:t>
        </w:r>
      </w:hyperlink>
    </w:p>
    <w:p>
      <w:pPr>
        <w:pStyle w:val="Normal"/>
        <w:numPr>
          <w:ilvl w:val="0"/>
          <w:numId w:val="0"/>
        </w:numPr>
        <w:outlineLvl w:val="0"/>
        <w:rPr/>
      </w:pPr>
      <w:hyperlink r:id="rId5">
        <w:r>
          <w:rPr>
            <w:rStyle w:val="InternetLink"/>
            <w:rFonts w:cs="Arial" w:ascii="Helvetica" w:hAnsi="Helvetica"/>
            <w:b/>
            <w:sz w:val="22"/>
            <w:szCs w:val="22"/>
          </w:rPr>
          <w:t>michael.wagner@kit.edu</w:t>
        </w:r>
      </w:hyperlink>
    </w:p>
    <w:p>
      <w:pPr>
        <w:pStyle w:val="Normal"/>
        <w:numPr>
          <w:ilvl w:val="0"/>
          <w:numId w:val="0"/>
        </w:numPr>
        <w:outlineLvl w:val="0"/>
        <w:rPr/>
      </w:pPr>
      <w:hyperlink r:id="rId6">
        <w:r>
          <w:rPr>
            <w:rStyle w:val="InternetLink"/>
            <w:rFonts w:cs="Arial" w:ascii="Helvetica" w:hAnsi="Helvetica"/>
            <w:b/>
            <w:sz w:val="22"/>
            <w:szCs w:val="22"/>
          </w:rPr>
          <w:t>SSchaefer@thorlabs.com</w:t>
        </w:r>
      </w:hyperlink>
    </w:p>
    <w:p>
      <w:pPr>
        <w:pStyle w:val="Normal"/>
        <w:numPr>
          <w:ilvl w:val="0"/>
          <w:numId w:val="0"/>
        </w:numPr>
        <w:outlineLvl w:val="0"/>
        <w:rPr/>
      </w:pPr>
      <w:hyperlink r:id="rId7">
        <w:r>
          <w:rPr>
            <w:rStyle w:val="InternetLink"/>
            <w:rFonts w:cs="Arial" w:ascii="Helvetica" w:hAnsi="Helvetica"/>
            <w:b/>
            <w:sz w:val="22"/>
            <w:szCs w:val="22"/>
          </w:rPr>
          <w:t>tom.battin@epfl.ch</w:t>
        </w:r>
      </w:hyperlink>
    </w:p>
    <w:p>
      <w:pPr>
        <w:pStyle w:val="Normal"/>
        <w:numPr>
          <w:ilvl w:val="0"/>
          <w:numId w:val="0"/>
        </w:numPr>
        <w:outlineLvl w:val="0"/>
        <w:rPr>
          <w:rFonts w:ascii="Helvetica" w:hAnsi="Helvetica" w:cs="Arial"/>
          <w:b/>
          <w:b/>
          <w:sz w:val="22"/>
          <w:szCs w:val="22"/>
        </w:rPr>
      </w:pPr>
      <w:r>
        <w:rPr>
          <w:rFonts w:cs="Arial" w:ascii="Helvetica" w:hAnsi="Helvetica"/>
          <w:b/>
          <w:sz w:val="22"/>
          <w:szCs w:val="22"/>
        </w:rPr>
      </w:r>
    </w:p>
    <w:p>
      <w:pPr>
        <w:pStyle w:val="Normal"/>
        <w:rPr>
          <w:rFonts w:ascii="Helvetica" w:hAnsi="Helvetica" w:cs="Arial"/>
          <w:b/>
          <w:b/>
          <w:sz w:val="22"/>
          <w:szCs w:val="22"/>
        </w:rPr>
      </w:pPr>
      <w:r>
        <w:rPr>
          <w:rFonts w:cs="Arial" w:ascii="Helvetica" w:hAnsi="Helvetica"/>
          <w:b/>
          <w:sz w:val="22"/>
          <w:szCs w:val="22"/>
        </w:rPr>
      </w:r>
      <w:r>
        <w:br w:type="page"/>
      </w:r>
    </w:p>
    <w:p>
      <w:pPr>
        <w:pStyle w:val="Normal"/>
        <w:rPr>
          <w:rFonts w:ascii="Helvetica" w:hAnsi="Helvetica"/>
          <w:sz w:val="22"/>
        </w:rPr>
      </w:pPr>
      <w:r>
        <w:rPr>
          <w:rFonts w:ascii="Helvetica" w:hAnsi="Helvetica"/>
          <w:b/>
          <w:sz w:val="22"/>
        </w:rPr>
        <w:t>Author Questionnaire:</w:t>
      </w:r>
      <w:r>
        <w:rPr>
          <w:rFonts w:ascii="Helvetica" w:hAnsi="Helvetica"/>
          <w:sz w:val="22"/>
        </w:rPr>
        <w:t xml:space="preserve"> </w:t>
      </w:r>
    </w:p>
    <w:p>
      <w:pPr>
        <w:pStyle w:val="Normal"/>
        <w:spacing w:before="120" w:after="0"/>
        <w:rPr>
          <w:rFonts w:ascii="Helvetica" w:hAnsi="Helvetica"/>
          <w:b/>
          <w:b/>
          <w:sz w:val="22"/>
        </w:rPr>
      </w:pPr>
      <w:r>
        <w:rPr>
          <w:rFonts w:ascii="Helvetica" w:hAnsi="Helvetica"/>
          <w:b/>
          <w:sz w:val="22"/>
        </w:rPr>
        <w:t xml:space="preserve">1. </w:t>
      </w:r>
      <w:r>
        <w:rPr>
          <w:rFonts w:ascii="Helvetica" w:hAnsi="Helvetica"/>
          <w:sz w:val="22"/>
        </w:rPr>
        <w:t>Microscopy: Does your protocol involve video microscopy, such as filming a complex dissection or microinjection technique?</w:t>
      </w:r>
      <w:r>
        <w:rPr>
          <w:rFonts w:ascii="Helvetica" w:hAnsi="Helvetica"/>
          <w:b/>
          <w:sz w:val="22"/>
        </w:rPr>
        <w:t xml:space="preserve"> (Y/N)  No. But we present a system which acquires “microscopy” images (optical coherence tomography). </w:t>
      </w:r>
    </w:p>
    <w:p>
      <w:pPr>
        <w:pStyle w:val="Normal"/>
        <w:spacing w:before="120" w:after="0"/>
        <w:rPr>
          <w:rFonts w:ascii="Helvetica" w:hAnsi="Helvetica"/>
          <w:b/>
          <w:b/>
          <w:sz w:val="22"/>
        </w:rPr>
      </w:pPr>
      <w:r>
        <w:rPr>
          <w:rFonts w:ascii="Helvetica" w:hAnsi="Helvetica"/>
          <w:sz w:val="22"/>
        </w:rPr>
        <w:t>Can you record movies/images using your own microscope camera?</w:t>
      </w:r>
      <w:r>
        <w:rPr>
          <w:rFonts w:ascii="Helvetica" w:hAnsi="Helvetica"/>
          <w:b/>
          <w:sz w:val="22"/>
        </w:rPr>
        <w:t xml:space="preserve"> (Y/N) No</w:t>
      </w:r>
    </w:p>
    <w:p>
      <w:pPr>
        <w:pStyle w:val="Normal"/>
        <w:spacing w:lineRule="auto" w:line="360" w:before="120" w:after="0"/>
        <w:rPr>
          <w:rFonts w:ascii="Helvetica" w:hAnsi="Helvetica"/>
          <w:sz w:val="22"/>
        </w:rPr>
      </w:pPr>
      <w:r>
        <w:rPr>
          <w:rFonts w:ascii="Helvetica" w:hAnsi="Helvetica"/>
          <w:sz w:val="22"/>
        </w:rPr>
      </w:r>
    </w:p>
    <w:p>
      <w:pPr>
        <w:pStyle w:val="Normal"/>
        <w:spacing w:before="120" w:after="0"/>
        <w:rPr>
          <w:rFonts w:ascii="Helvetica" w:hAnsi="Helvetica"/>
          <w:sz w:val="22"/>
        </w:rPr>
      </w:pPr>
      <w:r>
        <w:rPr>
          <w:rFonts w:ascii="Helvetica" w:hAnsi="Helvetica"/>
          <w:b/>
          <w:sz w:val="22"/>
        </w:rPr>
        <w:t xml:space="preserve">2. </w:t>
      </w:r>
      <w:r>
        <w:rPr>
          <w:rFonts w:ascii="Helvetica" w:hAnsi="Helvetica"/>
          <w:sz w:val="22"/>
        </w:rPr>
        <w:t xml:space="preserve">Does your protocol include software usage? </w:t>
      </w:r>
      <w:r>
        <w:rPr>
          <w:rFonts w:ascii="Helvetica" w:hAnsi="Helvetica"/>
          <w:b/>
          <w:sz w:val="22"/>
        </w:rPr>
        <w:t>(Y/N) Yes</w:t>
      </w:r>
    </w:p>
    <w:p>
      <w:pPr>
        <w:pStyle w:val="Normal"/>
        <w:spacing w:before="120" w:after="0"/>
        <w:rPr/>
      </w:pPr>
      <w:r>
        <w:rPr>
          <w:rFonts w:ascii="Helvetica" w:hAnsi="Helvetica"/>
          <w:sz w:val="22"/>
        </w:rPr>
        <w:t xml:space="preserve">If yes, we will need you to record using </w:t>
      </w:r>
      <w:hyperlink r:id="rId8">
        <w:r>
          <w:rPr>
            <w:rStyle w:val="InternetLink"/>
            <w:rFonts w:ascii="Helvetica" w:hAnsi="Helvetica"/>
            <w:sz w:val="22"/>
          </w:rPr>
          <w:t>screen recording software</w:t>
        </w:r>
      </w:hyperlink>
      <w:r>
        <w:rPr>
          <w:rFonts w:ascii="Helvetica" w:hAnsi="Helvetica"/>
          <w:color w:val="3366FF"/>
          <w:sz w:val="22"/>
        </w:rPr>
        <w:t xml:space="preserve"> </w:t>
      </w:r>
      <w:r>
        <w:rPr>
          <w:rFonts w:ascii="Helvetica" w:hAnsi="Helvetica"/>
          <w:sz w:val="22"/>
        </w:rPr>
        <w:t xml:space="preserve">to capture the steps. If you use a Mac, </w:t>
      </w:r>
      <w:hyperlink r:id="rId9">
        <w:r>
          <w:rPr>
            <w:rStyle w:val="InternetLink"/>
            <w:rFonts w:ascii="Helvetica" w:hAnsi="Helvetica"/>
            <w:sz w:val="22"/>
          </w:rPr>
          <w:t>QuickTime X</w:t>
        </w:r>
      </w:hyperlink>
      <w:r>
        <w:rPr>
          <w:rFonts w:ascii="Helvetica" w:hAnsi="Helvetica"/>
          <w:sz w:val="22"/>
        </w:rPr>
        <w:t xml:space="preserve"> also has the ability to record the steps.</w:t>
      </w:r>
    </w:p>
    <w:p>
      <w:pPr>
        <w:pStyle w:val="Normal"/>
        <w:spacing w:lineRule="auto" w:line="360" w:before="120" w:after="0"/>
        <w:rPr>
          <w:rFonts w:ascii="Helvetica" w:hAnsi="Helvetica"/>
          <w:sz w:val="22"/>
        </w:rPr>
      </w:pPr>
      <w:r>
        <w:rPr>
          <w:rFonts w:ascii="Helvetica" w:hAnsi="Helvetica"/>
          <w:sz w:val="22"/>
        </w:rPr>
      </w:r>
    </w:p>
    <w:p>
      <w:pPr>
        <w:pStyle w:val="Normal"/>
        <w:spacing w:before="120" w:after="0"/>
        <w:rPr>
          <w:rFonts w:ascii="Helvetica" w:hAnsi="Helvetica"/>
          <w:sz w:val="22"/>
        </w:rPr>
      </w:pPr>
      <w:r>
        <w:rPr>
          <w:rFonts w:ascii="Helvetica" w:hAnsi="Helvetica"/>
          <w:b/>
          <w:sz w:val="22"/>
        </w:rPr>
        <w:t>3.</w:t>
      </w:r>
      <w:r>
        <w:rPr>
          <w:rFonts w:ascii="Helvetica" w:hAnsi="Helvetica"/>
          <w:sz w:val="22"/>
        </w:rPr>
        <w:t xml:space="preserve"> Which steps from the protocol section below are the most important for viewers to see? Please list 4-6 individual steps using the step numbers listed in this document. This information is important to prepare your Videographer for your shoot.  </w:t>
      </w:r>
    </w:p>
    <w:p>
      <w:pPr>
        <w:pStyle w:val="Normal"/>
        <w:spacing w:before="120" w:after="0"/>
        <w:rPr>
          <w:rFonts w:ascii="Helvetica" w:hAnsi="Helvetica"/>
          <w:i/>
          <w:i/>
          <w:sz w:val="22"/>
        </w:rPr>
      </w:pPr>
      <w:r>
        <w:rPr>
          <w:rFonts w:ascii="Helvetica" w:hAnsi="Helvetica"/>
          <w:i/>
          <w:sz w:val="22"/>
          <w:highlight w:val="yellow"/>
        </w:rPr>
        <w:t>Authors, please answer this question with the steps listed here in the Protocol section below for use by the videographer.</w:t>
      </w:r>
    </w:p>
    <w:p>
      <w:pPr>
        <w:pStyle w:val="Normal"/>
        <w:spacing w:lineRule="auto" w:line="360" w:before="120" w:after="0"/>
        <w:rPr>
          <w:rFonts w:ascii="Helvetica" w:hAnsi="Helvetica"/>
          <w:color w:val="3366FF"/>
          <w:sz w:val="22"/>
        </w:rPr>
      </w:pPr>
      <w:r>
        <w:rPr>
          <w:rFonts w:ascii="Helvetica" w:hAnsi="Helvetica"/>
          <w:color w:val="3366FF"/>
          <w:sz w:val="22"/>
        </w:rPr>
      </w:r>
    </w:p>
    <w:p>
      <w:pPr>
        <w:pStyle w:val="Normal"/>
        <w:spacing w:before="120" w:after="0"/>
        <w:rPr>
          <w:rFonts w:ascii="Helvetica" w:hAnsi="Helvetica"/>
          <w:sz w:val="22"/>
        </w:rPr>
      </w:pPr>
      <w:r>
        <w:rPr>
          <w:rFonts w:ascii="Helvetica" w:hAnsi="Helvetica"/>
          <w:b/>
          <w:sz w:val="22"/>
        </w:rPr>
        <w:t>4.</w:t>
      </w:r>
      <w:r>
        <w:rPr>
          <w:rFonts w:ascii="Helvetica" w:hAnsi="Helvetica"/>
          <w:sz w:val="22"/>
        </w:rPr>
        <w:t xml:space="preserve"> What is the single most difficult aspect of this procedure and what do you do to ensure success? Please list 1-2 individual steps using the step numbers listed in this document.  </w:t>
      </w:r>
    </w:p>
    <w:p>
      <w:pPr>
        <w:pStyle w:val="Normal"/>
        <w:spacing w:before="120" w:after="0"/>
        <w:rPr>
          <w:rFonts w:ascii="Helvetica" w:hAnsi="Helvetica"/>
          <w:i/>
          <w:i/>
          <w:sz w:val="22"/>
        </w:rPr>
      </w:pPr>
      <w:r>
        <w:rPr>
          <w:rFonts w:ascii="Helvetica" w:hAnsi="Helvetica"/>
          <w:i/>
          <w:sz w:val="22"/>
          <w:highlight w:val="yellow"/>
        </w:rPr>
        <w:t>Authors, please answer this question with the steps listed here in the Protocol section below for use by the videographer.</w:t>
      </w:r>
    </w:p>
    <w:p>
      <w:pPr>
        <w:pStyle w:val="Normal"/>
        <w:spacing w:lineRule="auto" w:line="360" w:before="120" w:after="0"/>
        <w:rPr>
          <w:rFonts w:ascii="Helvetica" w:hAnsi="Helvetica"/>
          <w:color w:val="3366FF"/>
          <w:sz w:val="22"/>
        </w:rPr>
      </w:pPr>
      <w:r>
        <w:rPr>
          <w:rFonts w:ascii="Helvetica" w:hAnsi="Helvetica"/>
          <w:color w:val="3366FF"/>
          <w:sz w:val="22"/>
        </w:rPr>
      </w:r>
    </w:p>
    <w:p>
      <w:pPr>
        <w:pStyle w:val="Normal"/>
        <w:spacing w:before="120" w:after="0"/>
        <w:rPr>
          <w:rFonts w:ascii="Helvetica" w:hAnsi="Helvetica"/>
          <w:sz w:val="22"/>
          <w:szCs w:val="22"/>
        </w:rPr>
      </w:pPr>
      <w:r>
        <w:rPr>
          <w:rFonts w:ascii="Helvetica" w:hAnsi="Helvetica"/>
          <w:b/>
          <w:sz w:val="22"/>
        </w:rPr>
        <w:t>5.</w:t>
      </w:r>
      <w:r>
        <w:rPr>
          <w:rFonts w:ascii="Helvetica" w:hAnsi="Helvetica"/>
          <w:sz w:val="22"/>
        </w:rPr>
        <w:t xml:space="preserve"> Will the filming </w:t>
      </w:r>
      <w:r>
        <w:rPr>
          <w:rFonts w:ascii="Helvetica" w:hAnsi="Helvetica"/>
          <w:sz w:val="22"/>
          <w:szCs w:val="22"/>
        </w:rPr>
        <w:t xml:space="preserve">need to take place in multiple locations? </w:t>
      </w:r>
      <w:r>
        <w:rPr>
          <w:rFonts w:ascii="Helvetica" w:hAnsi="Helvetica"/>
          <w:b/>
          <w:sz w:val="22"/>
          <w:szCs w:val="22"/>
        </w:rPr>
        <w:t>(Y/N) No.</w:t>
      </w:r>
      <w:r>
        <w:rPr>
          <w:rFonts w:ascii="Helvetica" w:hAnsi="Helvetica"/>
          <w:sz w:val="22"/>
          <w:szCs w:val="22"/>
        </w:rPr>
        <w:t xml:space="preserve"> </w:t>
      </w:r>
    </w:p>
    <w:p>
      <w:pPr>
        <w:pStyle w:val="Normal"/>
        <w:rPr>
          <w:rFonts w:ascii="Helvetica" w:hAnsi="Helvetica" w:cs="Arial"/>
          <w:b/>
          <w:b/>
          <w:sz w:val="22"/>
          <w:szCs w:val="22"/>
        </w:rPr>
      </w:pPr>
      <w:r>
        <w:rPr>
          <w:rFonts w:cs="Arial" w:ascii="Helvetica" w:hAnsi="Helvetica"/>
          <w:b/>
          <w:sz w:val="22"/>
          <w:szCs w:val="22"/>
        </w:rPr>
      </w:r>
      <w:r>
        <w:br w:type="page"/>
      </w:r>
    </w:p>
    <w:p>
      <w:pPr>
        <w:pStyle w:val="Title"/>
        <w:jc w:val="center"/>
        <w:rPr>
          <w:rFonts w:ascii="Helvetica" w:hAnsi="Helvetica"/>
        </w:rPr>
      </w:pPr>
      <w:r>
        <w:rPr>
          <w:rFonts w:ascii="Helvetica" w:hAnsi="Helvetica"/>
        </w:rPr>
        <w:t>Section - Introduction</w:t>
      </w:r>
    </w:p>
    <w:p>
      <w:pPr>
        <w:pStyle w:val="Normal"/>
        <w:rPr>
          <w:rFonts w:ascii="Helvetica" w:hAnsi="Helvetica" w:cs="Arial"/>
          <w:b/>
          <w:b/>
          <w:i/>
          <w:i/>
          <w:color w:val="2F5496" w:themeColor="accent1" w:themeShade="bf"/>
          <w:szCs w:val="24"/>
        </w:rPr>
      </w:pPr>
      <w:r>
        <w:rPr>
          <w:rFonts w:cs="Arial" w:ascii="Helvetica" w:hAnsi="Helvetica"/>
          <w:b/>
          <w:bCs/>
          <w:i/>
          <w:color w:val="2F5496" w:themeColor="accent1" w:themeShade="bf"/>
          <w:szCs w:val="24"/>
        </w:rPr>
        <w:t xml:space="preserve">Videographer: Interviewee Headshots are </w:t>
      </w:r>
      <w:r>
        <w:rPr>
          <w:rFonts w:cs="Arial" w:ascii="Helvetica" w:hAnsi="Helvetica"/>
          <w:b/>
          <w:bCs/>
          <w:i/>
          <w:color w:val="2F5496" w:themeColor="accent1" w:themeShade="bf"/>
          <w:szCs w:val="24"/>
          <w:u w:val="single"/>
        </w:rPr>
        <w:t>required</w:t>
      </w:r>
      <w:r>
        <w:rPr>
          <w:rFonts w:cs="Arial" w:ascii="Helvetica" w:hAnsi="Helvetica"/>
          <w:b/>
          <w:bCs/>
          <w:i/>
          <w:color w:val="2F5496" w:themeColor="accent1" w:themeShade="bf"/>
          <w:szCs w:val="24"/>
        </w:rPr>
        <w:t>. Take a headshot for each interviewee.</w:t>
      </w:r>
    </w:p>
    <w:p>
      <w:pPr>
        <w:pStyle w:val="ListParagraph"/>
        <w:ind w:left="270" w:hanging="0"/>
        <w:rPr>
          <w:rFonts w:ascii="Helvetica" w:hAnsi="Helvetica" w:cs="Arial"/>
          <w:b/>
          <w:b/>
          <w:sz w:val="22"/>
          <w:szCs w:val="22"/>
        </w:rPr>
      </w:pPr>
      <w:r>
        <w:rPr>
          <w:rFonts w:cs="Arial" w:ascii="Helvetica" w:hAnsi="Helvetica"/>
          <w:b/>
          <w:sz w:val="22"/>
          <w:szCs w:val="22"/>
        </w:rPr>
      </w:r>
    </w:p>
    <w:p>
      <w:pPr>
        <w:pStyle w:val="ListParagraph"/>
        <w:numPr>
          <w:ilvl w:val="0"/>
          <w:numId w:val="3"/>
        </w:numPr>
        <w:ind w:left="270" w:hanging="270"/>
        <w:rPr>
          <w:rFonts w:ascii="Helvetica" w:hAnsi="Helvetica" w:cs="Arial"/>
          <w:sz w:val="22"/>
          <w:szCs w:val="22"/>
        </w:rPr>
      </w:pPr>
      <w:r>
        <w:rPr>
          <w:rFonts w:cs="Arial" w:ascii="Helvetica" w:hAnsi="Helvetica"/>
          <w:b/>
          <w:sz w:val="22"/>
          <w:szCs w:val="22"/>
        </w:rPr>
        <w:t xml:space="preserve">REQUIRED Interview Statements: </w:t>
      </w:r>
    </w:p>
    <w:p>
      <w:pPr>
        <w:pStyle w:val="Normal"/>
        <w:numPr>
          <w:ilvl w:val="0"/>
          <w:numId w:val="0"/>
        </w:numPr>
        <w:spacing w:before="0" w:after="0"/>
        <w:contextualSpacing/>
        <w:outlineLvl w:val="0"/>
        <w:rPr>
          <w:rFonts w:ascii="Helvetica" w:hAnsi="Helvetica" w:cs="Arial"/>
          <w:sz w:val="22"/>
          <w:szCs w:val="22"/>
        </w:rPr>
      </w:pPr>
      <w:r>
        <w:rPr>
          <w:rFonts w:cs="Arial" w:ascii="Helvetica" w:hAnsi="Helvetica"/>
          <w:sz w:val="22"/>
          <w:szCs w:val="22"/>
        </w:rPr>
        <w:t xml:space="preserve">Why is your protocol significant? </w:t>
      </w:r>
      <w:r>
        <w:rPr>
          <w:rFonts w:cs="Arial" w:ascii="Helvetica" w:hAnsi="Helvetica"/>
          <w:i/>
          <w:sz w:val="22"/>
          <w:szCs w:val="22"/>
        </w:rPr>
        <w:t>OR</w:t>
      </w:r>
      <w:r>
        <w:rPr>
          <w:rFonts w:cs="Arial" w:ascii="Helvetica" w:hAnsi="Helvetica"/>
          <w:sz w:val="22"/>
          <w:szCs w:val="22"/>
        </w:rPr>
        <w:t xml:space="preserve"> What key questions can this method help answer? </w:t>
      </w:r>
    </w:p>
    <w:p>
      <w:pPr>
        <w:pStyle w:val="Normal"/>
        <w:numPr>
          <w:ilvl w:val="0"/>
          <w:numId w:val="0"/>
        </w:numPr>
        <w:spacing w:before="0" w:after="0"/>
        <w:ind w:left="1080" w:hanging="0"/>
        <w:contextualSpacing/>
        <w:outlineLvl w:val="0"/>
        <w:rPr>
          <w:rFonts w:ascii="Helvetica" w:hAnsi="Helvetica" w:cs="Arial"/>
          <w:sz w:val="22"/>
          <w:szCs w:val="22"/>
          <w:u w:val="single"/>
        </w:rPr>
      </w:pPr>
      <w:r>
        <w:rPr>
          <w:rFonts w:cs="Arial" w:ascii="Helvetica" w:hAnsi="Helvetica"/>
          <w:sz w:val="22"/>
          <w:szCs w:val="22"/>
          <w:u w:val="single"/>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Hannes Peter:</w:t>
      </w:r>
      <w:r>
        <w:rPr>
          <w:rFonts w:cs="Arial" w:ascii="Helvetica" w:hAnsi="Helvetica"/>
          <w:sz w:val="22"/>
          <w:szCs w:val="22"/>
        </w:rPr>
        <w:t xml:space="preserve"> Here we present an automated system based on optical coherence tomography – OCT - that allows us to monitor biofilm structure over large spatial scales and extended periods of time. </w:t>
      </w:r>
    </w:p>
    <w:p>
      <w:pPr>
        <w:pStyle w:val="ListParagraph"/>
        <w:numPr>
          <w:ilvl w:val="0"/>
          <w:numId w:val="0"/>
        </w:numPr>
        <w:ind w:left="1350" w:hanging="0"/>
        <w:outlineLvl w:val="0"/>
        <w:rPr>
          <w:rFonts w:ascii="Helvetica" w:hAnsi="Helvetica" w:cs="Arial"/>
          <w:sz w:val="22"/>
          <w:szCs w:val="22"/>
        </w:rPr>
      </w:pPr>
      <w:r>
        <w:rPr>
          <w:rFonts w:cs="Arial" w:ascii="Helvetica" w:hAnsi="Helvetica"/>
          <w:sz w:val="22"/>
          <w:szCs w:val="22"/>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Hannes Peter:</w:t>
      </w:r>
      <w:bookmarkStart w:id="0" w:name="__Fieldmark__131_1498183764"/>
      <w:bookmarkEnd w:id="0"/>
      <w:r>
        <w:rPr>
          <w:rFonts w:cs="Arial" w:ascii="Helvetica" w:hAnsi="Helvetica"/>
          <w:sz w:val="22"/>
          <w:szCs w:val="22"/>
        </w:rPr>
        <w:t xml:space="preserve"> OCT imaging is well suited to resolve structures in the micron range, but is currently limited to a maximum area of approximately 250 square millimeters. Biofilm structures often exceed this scale, especially when the differentiation is driven by large scale environmental gradients.</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Normal"/>
        <w:numPr>
          <w:ilvl w:val="0"/>
          <w:numId w:val="0"/>
        </w:numPr>
        <w:spacing w:before="0" w:after="0"/>
        <w:contextualSpacing/>
        <w:outlineLvl w:val="0"/>
        <w:rPr>
          <w:rFonts w:ascii="Helvetica" w:hAnsi="Helvetica" w:cs="Arial"/>
          <w:sz w:val="22"/>
          <w:szCs w:val="22"/>
        </w:rPr>
      </w:pPr>
      <w:r>
        <w:rPr>
          <w:rFonts w:cs="Arial" w:ascii="Helvetica" w:hAnsi="Helvetica"/>
          <w:sz w:val="22"/>
          <w:szCs w:val="22"/>
        </w:rPr>
        <w:t>What is the main advantage of this technique?</w:t>
      </w:r>
    </w:p>
    <w:p>
      <w:pPr>
        <w:pStyle w:val="Normal"/>
        <w:numPr>
          <w:ilvl w:val="0"/>
          <w:numId w:val="0"/>
        </w:numPr>
        <w:spacing w:before="0" w:after="0"/>
        <w:ind w:left="1080" w:hanging="0"/>
        <w:contextualSpacing/>
        <w:outlineLvl w:val="0"/>
        <w:rPr>
          <w:rFonts w:ascii="Helvetica" w:hAnsi="Helvetica" w:cs="Arial"/>
          <w:sz w:val="22"/>
          <w:szCs w:val="22"/>
          <w:u w:val="single"/>
        </w:rPr>
      </w:pPr>
      <w:r>
        <w:rPr>
          <w:rFonts w:cs="Arial" w:ascii="Helvetica" w:hAnsi="Helvetica"/>
          <w:sz w:val="22"/>
          <w:szCs w:val="22"/>
          <w:u w:val="single"/>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Anna Depetris</w:t>
      </w:r>
      <w:r>
        <w:rPr>
          <w:rFonts w:cs="Arial" w:ascii="Helvetica" w:hAnsi="Helvetica"/>
          <w:sz w:val="22"/>
          <w:szCs w:val="22"/>
          <w:u w:val="single"/>
        </w:rPr>
        <w:t>:</w:t>
      </w:r>
      <w:bookmarkStart w:id="1" w:name="__Fieldmark__570_1498183764"/>
      <w:bookmarkEnd w:id="1"/>
      <w:r>
        <w:rPr>
          <w:rFonts w:cs="Arial" w:ascii="Helvetica" w:hAnsi="Helvetica"/>
          <w:sz w:val="22"/>
          <w:szCs w:val="22"/>
        </w:rPr>
        <w:t xml:space="preserve"> The experimental setup allows us to monitor the 3-dimensional morphogenesis of biofilms over large spatial scales and extended periods of time. The system is precise, fast and works autonomously.  </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Normal"/>
        <w:spacing w:before="0" w:after="0"/>
        <w:contextualSpacing/>
        <w:rPr>
          <w:rFonts w:ascii="Helvetica" w:hAnsi="Helvetica" w:cs="Arial"/>
          <w:sz w:val="22"/>
          <w:szCs w:val="22"/>
        </w:rPr>
      </w:pPr>
      <w:r>
        <w:rPr>
          <w:rFonts w:cs="Arial" w:ascii="Helvetica" w:hAnsi="Helvetica"/>
          <w:b/>
          <w:sz w:val="22"/>
          <w:szCs w:val="22"/>
        </w:rPr>
        <w:t xml:space="preserve">OPTIONAL Interview Statements: </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Normal"/>
        <w:numPr>
          <w:ilvl w:val="0"/>
          <w:numId w:val="0"/>
        </w:numPr>
        <w:spacing w:before="0" w:after="0"/>
        <w:ind w:left="1080" w:hanging="1080"/>
        <w:contextualSpacing/>
        <w:outlineLvl w:val="0"/>
        <w:rPr>
          <w:rFonts w:ascii="Helvetica" w:hAnsi="Helvetica" w:cs="Arial"/>
          <w:sz w:val="22"/>
          <w:szCs w:val="22"/>
        </w:rPr>
      </w:pPr>
      <w:r>
        <w:rPr>
          <w:rFonts w:cs="Arial" w:ascii="Helvetica" w:hAnsi="Helvetica"/>
          <w:sz w:val="22"/>
          <w:szCs w:val="22"/>
        </w:rPr>
        <w:t>Can this method be applied to any other systems?</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 xml:space="preserve">Hannes Peter: </w:t>
      </w:r>
      <w:r>
        <w:rPr>
          <w:rFonts w:cs="Arial" w:ascii="Helvetica" w:hAnsi="Helvetica"/>
          <w:sz w:val="22"/>
          <w:szCs w:val="22"/>
        </w:rPr>
        <w:t>We study the morphogenesis of biofilms in streams where they drive important ecosystem processes, however, this system may be used to study biofilms in engineered environments or in other natural environments.</w:t>
      </w:r>
    </w:p>
    <w:p>
      <w:pPr>
        <w:pStyle w:val="ListParagraph"/>
        <w:numPr>
          <w:ilvl w:val="0"/>
          <w:numId w:val="0"/>
        </w:numPr>
        <w:ind w:left="1080" w:hanging="0"/>
        <w:outlineLvl w:val="0"/>
        <w:rPr>
          <w:rFonts w:ascii="Helvetica" w:hAnsi="Helvetica" w:cs="Arial"/>
          <w:sz w:val="22"/>
          <w:szCs w:val="22"/>
        </w:rPr>
      </w:pPr>
      <w:r>
        <w:rPr>
          <w:rFonts w:cs="Arial" w:ascii="Helvetica" w:hAnsi="Helvetica"/>
          <w:sz w:val="22"/>
          <w:szCs w:val="22"/>
        </w:rPr>
      </w:r>
    </w:p>
    <w:p>
      <w:pPr>
        <w:pStyle w:val="ListParagraph"/>
        <w:numPr>
          <w:ilvl w:val="0"/>
          <w:numId w:val="0"/>
        </w:numPr>
        <w:ind w:left="1080" w:hanging="1080"/>
        <w:outlineLvl w:val="0"/>
        <w:rPr>
          <w:rFonts w:ascii="Helvetica" w:hAnsi="Helvetica" w:cs="Arial"/>
          <w:sz w:val="22"/>
          <w:szCs w:val="22"/>
        </w:rPr>
      </w:pPr>
      <w:r>
        <w:rPr>
          <w:rFonts w:cs="Arial" w:ascii="Helvetica" w:hAnsi="Helvetica"/>
          <w:sz w:val="22"/>
          <w:szCs w:val="22"/>
        </w:rPr>
        <w:t>Do you have any advice to offer to somebody who is trying this technique for the first time?</w:t>
      </w:r>
    </w:p>
    <w:p>
      <w:pPr>
        <w:pStyle w:val="ListParagraph"/>
        <w:numPr>
          <w:ilvl w:val="0"/>
          <w:numId w:val="0"/>
        </w:numPr>
        <w:ind w:left="1350" w:hanging="0"/>
        <w:outlineLvl w:val="0"/>
        <w:rPr>
          <w:rFonts w:ascii="Helvetica" w:hAnsi="Helvetica" w:cs="Arial"/>
          <w:sz w:val="22"/>
          <w:szCs w:val="22"/>
        </w:rPr>
      </w:pPr>
      <w:r>
        <w:rPr>
          <w:rFonts w:cs="Arial" w:ascii="Helvetica" w:hAnsi="Helvetica"/>
          <w:sz w:val="22"/>
          <w:szCs w:val="22"/>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Antoine Wiedmer:</w:t>
      </w:r>
      <w:r>
        <w:rPr>
          <w:rFonts w:cs="Arial" w:ascii="Helvetica" w:hAnsi="Helvetica"/>
          <w:sz w:val="22"/>
          <w:szCs w:val="22"/>
        </w:rPr>
        <w:t xml:space="preserve"> The software for positioning, image processing, and analysis is written in Python and is available through Jupyter notebooks. These are user-friendly, freely available and flexible solutions.</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Normal"/>
        <w:numPr>
          <w:ilvl w:val="0"/>
          <w:numId w:val="0"/>
        </w:numPr>
        <w:spacing w:before="0" w:after="0"/>
        <w:contextualSpacing/>
        <w:outlineLvl w:val="0"/>
        <w:rPr>
          <w:rFonts w:ascii="Helvetica" w:hAnsi="Helvetica" w:cs="Arial"/>
          <w:sz w:val="22"/>
          <w:szCs w:val="22"/>
        </w:rPr>
      </w:pPr>
      <w:r>
        <w:rPr>
          <w:rFonts w:cs="Arial" w:ascii="Helvetica" w:hAnsi="Helvetica"/>
          <w:sz w:val="22"/>
          <w:szCs w:val="22"/>
        </w:rPr>
        <w:t>Why is visual demonstration of this method critical?</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Hannes Peter</w:t>
      </w:r>
      <w:r>
        <w:rPr>
          <w:rFonts w:cs="Arial" w:ascii="Helvetica" w:hAnsi="Helvetica"/>
          <w:sz w:val="22"/>
          <w:szCs w:val="22"/>
        </w:rPr>
        <w:t>: We believe that the visual demonstration of this setup will help potential users to reproduce the installation and to better understand the software. We hope that it inspires other researchers to adopt similar approaches.</w:t>
      </w:r>
    </w:p>
    <w:p>
      <w:pPr>
        <w:pStyle w:val="Normal"/>
        <w:numPr>
          <w:ilvl w:val="0"/>
          <w:numId w:val="0"/>
        </w:numPr>
        <w:spacing w:before="0" w:after="0"/>
        <w:ind w:left="1800" w:hanging="0"/>
        <w:contextualSpacing/>
        <w:outlineLvl w:val="0"/>
        <w:rPr>
          <w:rFonts w:ascii="Helvetica" w:hAnsi="Helvetica" w:cs="Arial"/>
          <w:sz w:val="22"/>
          <w:szCs w:val="22"/>
        </w:rPr>
      </w:pPr>
      <w:r>
        <w:rPr>
          <w:rFonts w:cs="Arial" w:ascii="Helvetica" w:hAnsi="Helvetica"/>
          <w:sz w:val="22"/>
          <w:szCs w:val="22"/>
        </w:rPr>
      </w:r>
    </w:p>
    <w:p>
      <w:pPr>
        <w:pStyle w:val="Normal"/>
        <w:spacing w:before="0" w:after="0"/>
        <w:contextualSpacing/>
        <w:rPr>
          <w:rFonts w:ascii="Helvetica" w:hAnsi="Helvetica" w:cs="Arial"/>
          <w:b/>
          <w:b/>
          <w:sz w:val="22"/>
          <w:szCs w:val="22"/>
        </w:rPr>
      </w:pPr>
      <w:r>
        <w:rPr>
          <w:rFonts w:cs="Arial" w:ascii="Helvetica" w:hAnsi="Helvetica"/>
          <w:b/>
          <w:sz w:val="22"/>
          <w:szCs w:val="22"/>
        </w:rPr>
      </w:r>
    </w:p>
    <w:p>
      <w:pPr>
        <w:pStyle w:val="Normal"/>
        <w:spacing w:before="0" w:after="0"/>
        <w:contextualSpacing/>
        <w:rPr>
          <w:rFonts w:ascii="Helvetica" w:hAnsi="Helvetica" w:cs="Arial"/>
          <w:b/>
          <w:b/>
          <w:sz w:val="22"/>
          <w:szCs w:val="22"/>
        </w:rPr>
      </w:pPr>
      <w:r>
        <w:rPr>
          <w:rFonts w:cs="Arial" w:ascii="Helvetica" w:hAnsi="Helvetica"/>
          <w:b/>
          <w:sz w:val="22"/>
          <w:szCs w:val="22"/>
        </w:rPr>
      </w:r>
    </w:p>
    <w:p>
      <w:pPr>
        <w:pStyle w:val="Normal"/>
        <w:spacing w:before="0" w:after="0"/>
        <w:contextualSpacing/>
        <w:rPr>
          <w:rFonts w:ascii="Helvetica" w:hAnsi="Helvetica" w:cs="Arial"/>
          <w:b/>
          <w:b/>
          <w:sz w:val="22"/>
          <w:szCs w:val="22"/>
        </w:rPr>
      </w:pPr>
      <w:r>
        <w:rPr>
          <w:rFonts w:cs="Arial" w:ascii="Helvetica" w:hAnsi="Helvetica"/>
          <w:b/>
          <w:sz w:val="22"/>
          <w:szCs w:val="22"/>
        </w:rPr>
      </w:r>
    </w:p>
    <w:p>
      <w:pPr>
        <w:pStyle w:val="Normal"/>
        <w:spacing w:before="0" w:after="0"/>
        <w:contextualSpacing/>
        <w:rPr>
          <w:rFonts w:ascii="Helvetica" w:hAnsi="Helvetica" w:cs="Arial"/>
          <w:b/>
          <w:b/>
          <w:sz w:val="22"/>
          <w:szCs w:val="22"/>
        </w:rPr>
      </w:pPr>
      <w:r>
        <w:rPr>
          <w:rFonts w:cs="Arial" w:ascii="Helvetica" w:hAnsi="Helvetica"/>
          <w:b/>
          <w:sz w:val="22"/>
          <w:szCs w:val="22"/>
        </w:rPr>
      </w:r>
    </w:p>
    <w:p>
      <w:pPr>
        <w:pStyle w:val="Normal"/>
        <w:spacing w:before="0" w:after="0"/>
        <w:contextualSpacing/>
        <w:rPr>
          <w:rFonts w:ascii="Helvetica" w:hAnsi="Helvetica" w:cs="Arial"/>
          <w:b/>
          <w:b/>
          <w:sz w:val="22"/>
          <w:szCs w:val="22"/>
        </w:rPr>
      </w:pPr>
      <w:r>
        <w:rPr>
          <w:rFonts w:cs="Arial" w:ascii="Helvetica" w:hAnsi="Helvetica"/>
          <w:b/>
          <w:sz w:val="22"/>
          <w:szCs w:val="22"/>
        </w:rPr>
      </w:r>
    </w:p>
    <w:p>
      <w:pPr>
        <w:pStyle w:val="Title"/>
        <w:jc w:val="center"/>
        <w:rPr>
          <w:rFonts w:ascii="Helvetica" w:hAnsi="Helvetica"/>
          <w:lang w:eastAsia="zh-TW"/>
        </w:rPr>
      </w:pPr>
      <w:r>
        <w:rPr>
          <w:rFonts w:ascii="Helvetica" w:hAnsi="Helvetica"/>
        </w:rPr>
        <w:t>Section - Protocol</w:t>
      </w:r>
    </w:p>
    <w:p>
      <w:pPr>
        <w:pStyle w:val="Normal"/>
        <w:numPr>
          <w:ilvl w:val="0"/>
          <w:numId w:val="2"/>
        </w:numPr>
        <w:spacing w:before="240" w:after="0"/>
        <w:outlineLvl w:val="0"/>
        <w:rPr>
          <w:rFonts w:ascii="Helvetica" w:hAnsi="Helvetica" w:cs="Arial"/>
          <w:color w:val="00000A"/>
          <w:sz w:val="22"/>
          <w:szCs w:val="22"/>
        </w:rPr>
      </w:pPr>
      <w:r>
        <w:rPr>
          <w:rFonts w:cs="Arial" w:ascii="Helvetica" w:hAnsi="Helvetica"/>
          <w:color w:val="00000A"/>
          <w:sz w:val="22"/>
          <w:szCs w:val="22"/>
        </w:rPr>
        <w:t>Overview of the experimental system</w:t>
      </w:r>
    </w:p>
    <w:p>
      <w:pPr>
        <w:pStyle w:val="Normal"/>
        <w:numPr>
          <w:ilvl w:val="1"/>
          <w:numId w:val="2"/>
        </w:numPr>
        <w:spacing w:before="240" w:after="0"/>
        <w:outlineLvl w:val="0"/>
        <w:rPr>
          <w:rFonts w:ascii="Helvetica" w:hAnsi="Helvetica" w:cs="Arial"/>
          <w:color w:val="00000A"/>
          <w:sz w:val="22"/>
          <w:szCs w:val="22"/>
        </w:rPr>
      </w:pPr>
      <w:r>
        <w:rPr>
          <w:rFonts w:cs="Helvetica Neue" w:ascii="Helvetica Neue" w:hAnsi="Helvetica Neue"/>
          <w:color w:val="00000A"/>
        </w:rPr>
        <w:t>Here is an overview of the installation. The system is composed of a precision positioning device, the OCT probe and the OCT base unit. The system is assembled around a plexiglass flume.</w:t>
      </w:r>
    </w:p>
    <w:p>
      <w:pPr>
        <w:pStyle w:val="Normal"/>
        <w:numPr>
          <w:ilvl w:val="2"/>
          <w:numId w:val="2"/>
        </w:numPr>
        <w:spacing w:before="240" w:after="0"/>
        <w:outlineLvl w:val="0"/>
        <w:rPr/>
      </w:pPr>
      <w:r>
        <w:rPr>
          <w:rFonts w:cs="Arial" w:ascii="Helvetica" w:hAnsi="Helvetica"/>
          <w:color w:val="00000A"/>
          <w:sz w:val="22"/>
          <w:szCs w:val="22"/>
        </w:rPr>
        <w:t>PH</w:t>
      </w:r>
      <w:r>
        <w:rPr>
          <w:rFonts w:cs="Arial" w:ascii="Helvetica" w:hAnsi="Helvetica"/>
          <w:color w:val="00000A"/>
          <w:sz w:val="22"/>
          <w:szCs w:val="22"/>
        </w:rPr>
        <w:t xml:space="preserve">OTO </w:t>
      </w:r>
      <w:r>
        <w:rPr>
          <w:rFonts w:cs="Arial" w:ascii="Helvetica" w:hAnsi="Helvetica"/>
          <w:color w:val="00000A"/>
          <w:sz w:val="22"/>
          <w:szCs w:val="22"/>
        </w:rPr>
        <w:t>2-1-1</w:t>
      </w:r>
      <w:r>
        <w:rPr>
          <w:rFonts w:cs="Arial" w:ascii="Helvetica" w:hAnsi="Helvetica"/>
          <w:color w:val="00000A"/>
          <w:sz w:val="22"/>
          <w:szCs w:val="22"/>
        </w:rPr>
        <w:t xml:space="preserve">: found in folder </w:t>
      </w:r>
      <w:r>
        <w:rPr>
          <w:rFonts w:cs="Arial" w:ascii="Helvetica" w:hAnsi="Helvetica"/>
          <w:b/>
          <w:bCs/>
          <w:color w:val="00000A"/>
          <w:sz w:val="22"/>
          <w:szCs w:val="22"/>
        </w:rPr>
        <w:t>“overview of experimental setup (</w:t>
      </w:r>
      <w:r>
        <w:rPr>
          <w:rFonts w:cs="Arial" w:ascii="Helvetica" w:hAnsi="Helvetica"/>
          <w:b/>
          <w:bCs/>
          <w:color w:val="00000A"/>
          <w:sz w:val="22"/>
          <w:szCs w:val="22"/>
        </w:rPr>
        <w:t>ph</w:t>
      </w:r>
      <w:r>
        <w:rPr>
          <w:rFonts w:cs="Arial" w:ascii="Helvetica" w:hAnsi="Helvetica"/>
          <w:b/>
          <w:bCs/>
          <w:color w:val="00000A"/>
          <w:sz w:val="22"/>
          <w:szCs w:val="22"/>
        </w:rPr>
        <w:t>oto 2.1.1</w:t>
      </w:r>
      <w:r>
        <w:rPr>
          <w:rFonts w:cs="Arial" w:ascii="Helvetica" w:hAnsi="Helvetica"/>
          <w:b/>
          <w:bCs/>
          <w:color w:val="00000A"/>
          <w:sz w:val="22"/>
          <w:szCs w:val="22"/>
        </w:rPr>
        <w:t>)</w:t>
      </w:r>
      <w:r>
        <w:rPr>
          <w:rFonts w:cs="Arial" w:ascii="Helvetica" w:hAnsi="Helvetica"/>
          <w:b/>
          <w:bCs/>
          <w:color w:val="00000A"/>
          <w:sz w:val="22"/>
          <w:szCs w:val="22"/>
        </w:rPr>
        <w:t xml:space="preserve"> “</w:t>
      </w:r>
      <w:r>
        <w:rPr>
          <w:rFonts w:cs="Arial" w:ascii="Helvetica" w:hAnsi="Helvetica"/>
          <w:color w:val="00000A"/>
          <w:sz w:val="22"/>
          <w:szCs w:val="22"/>
        </w:rPr>
        <w:t xml:space="preserve"> . Please add arrows appearing in sync with audio (OCT probe, precision positioning device etc) as shown in the annotated </w:t>
      </w:r>
      <w:r>
        <w:rPr>
          <w:rFonts w:cs="Arial" w:ascii="Helvetica" w:hAnsi="Helvetica"/>
          <w:color w:val="00000A"/>
          <w:sz w:val="22"/>
          <w:szCs w:val="22"/>
        </w:rPr>
        <w:t>picture</w:t>
      </w:r>
      <w:r>
        <w:rPr>
          <w:rFonts w:cs="Arial" w:ascii="Helvetica" w:hAnsi="Helvetica"/>
          <w:color w:val="00000A"/>
          <w:sz w:val="22"/>
          <w:szCs w:val="22"/>
        </w:rPr>
        <w:t xml:space="preserve"> (for reference only, </w:t>
      </w:r>
      <w:r>
        <w:rPr>
          <w:rFonts w:cs="Arial" w:ascii="Helvetica" w:hAnsi="Helvetica"/>
          <w:color w:val="00000A"/>
          <w:sz w:val="22"/>
          <w:szCs w:val="22"/>
        </w:rPr>
        <w:t>same folder</w:t>
      </w:r>
      <w:r>
        <w:rPr>
          <w:rFonts w:cs="Arial" w:ascii="Helvetica" w:hAnsi="Helvetica"/>
          <w:color w:val="00000A"/>
          <w:sz w:val="22"/>
          <w:szCs w:val="22"/>
        </w:rPr>
        <w:t>).</w:t>
      </w:r>
    </w:p>
    <w:p>
      <w:pPr>
        <w:pStyle w:val="Normal"/>
        <w:numPr>
          <w:ilvl w:val="0"/>
          <w:numId w:val="2"/>
        </w:numPr>
        <w:spacing w:before="240" w:after="0"/>
        <w:outlineLvl w:val="0"/>
        <w:rPr>
          <w:rFonts w:ascii="Helvetica" w:hAnsi="Helvetica" w:cs="Arial"/>
          <w:sz w:val="22"/>
          <w:szCs w:val="22"/>
        </w:rPr>
      </w:pPr>
      <w:r>
        <w:rPr>
          <w:rFonts w:cs="Arial" w:ascii="Helvetica" w:hAnsi="Helvetica"/>
          <w:b/>
          <w:sz w:val="22"/>
          <w:szCs w:val="22"/>
        </w:rPr>
        <w:t>Setup of the Positioning Device</w:t>
      </w:r>
    </w:p>
    <w:p>
      <w:pPr>
        <w:pStyle w:val="Normal"/>
        <w:numPr>
          <w:ilvl w:val="1"/>
          <w:numId w:val="2"/>
        </w:numPr>
        <w:spacing w:before="240" w:after="0"/>
        <w:outlineLvl w:val="0"/>
        <w:rPr>
          <w:rFonts w:ascii="Helvetica" w:hAnsi="Helvetica" w:cs="Arial"/>
          <w:b/>
          <w:b/>
          <w:sz w:val="22"/>
          <w:szCs w:val="22"/>
        </w:rPr>
      </w:pPr>
      <w:r>
        <w:rPr>
          <w:rFonts w:cs="Arial" w:ascii="Helvetica" w:hAnsi="Helvetica"/>
          <w:sz w:val="22"/>
          <w:szCs w:val="22"/>
        </w:rPr>
        <w:t>Begin by wiring the positioning device by following along with instructions posted on github.</w:t>
      </w:r>
      <w:r>
        <w:rPr>
          <w:rFonts w:cs="Arial" w:ascii="Helvetica" w:hAnsi="Helvetica"/>
          <w:b/>
          <w:sz w:val="22"/>
          <w:szCs w:val="22"/>
        </w:rPr>
        <w:t>[1-TXT]</w:t>
      </w:r>
      <w:r>
        <w:rPr>
          <w:rFonts w:cs="Arial" w:ascii="Helvetica" w:hAnsi="Helvetica"/>
          <w:sz w:val="22"/>
          <w:szCs w:val="22"/>
        </w:rPr>
        <w:t xml:space="preserve"> </w:t>
      </w:r>
    </w:p>
    <w:p>
      <w:pPr>
        <w:pStyle w:val="Normal"/>
        <w:numPr>
          <w:ilvl w:val="2"/>
          <w:numId w:val="2"/>
        </w:numPr>
        <w:spacing w:before="240" w:after="0"/>
        <w:outlineLvl w:val="0"/>
        <w:rPr>
          <w:rFonts w:ascii="Helvetica" w:hAnsi="Helvetica" w:cs="Arial"/>
          <w:b/>
          <w:b/>
          <w:sz w:val="22"/>
          <w:szCs w:val="22"/>
        </w:rPr>
      </w:pPr>
      <w:r>
        <w:rPr>
          <w:rFonts w:cs="Arial" w:ascii="Helvetica" w:hAnsi="Helvetica"/>
          <w:sz w:val="22"/>
          <w:szCs w:val="22"/>
        </w:rPr>
        <w:t>SCREEN: 3-1-1_GRBLpage.flv</w:t>
      </w:r>
    </w:p>
    <w:p>
      <w:pPr>
        <w:pStyle w:val="Normal"/>
        <w:numPr>
          <w:ilvl w:val="0"/>
          <w:numId w:val="0"/>
        </w:numPr>
        <w:spacing w:before="240" w:after="0"/>
        <w:ind w:left="1818" w:hanging="0"/>
        <w:outlineLvl w:val="0"/>
        <w:rPr>
          <w:rFonts w:ascii="Helvetica" w:hAnsi="Helvetica" w:cs="Arial"/>
          <w:b/>
          <w:b/>
          <w:sz w:val="22"/>
          <w:szCs w:val="22"/>
        </w:rPr>
      </w:pPr>
      <w:r>
        <w:rPr>
          <w:rFonts w:cs="Arial" w:ascii="Helvetica" w:hAnsi="Helvetica"/>
          <w:b/>
          <w:sz w:val="22"/>
          <w:szCs w:val="22"/>
        </w:rPr>
        <w:t>TEXT:</w:t>
      </w:r>
      <w:r>
        <w:rPr>
          <w:rFonts w:cs="Arial" w:ascii="Helvetica" w:hAnsi="Helvetica"/>
          <w:sz w:val="22"/>
          <w:szCs w:val="22"/>
        </w:rPr>
        <w:t xml:space="preserve"> </w:t>
      </w:r>
      <w:r>
        <w:rPr>
          <w:rFonts w:cs="Arial" w:ascii="Helvetica" w:hAnsi="Helvetica"/>
          <w:b/>
          <w:sz w:val="22"/>
          <w:szCs w:val="22"/>
        </w:rPr>
        <w:t>https://</w:t>
      </w:r>
      <w:r>
        <w:rPr>
          <w:rFonts w:cs="Arial" w:ascii="Helvetica" w:hAnsi="Helvetica"/>
          <w:b/>
          <w:color w:val="FF0000"/>
          <w:sz w:val="22"/>
          <w:szCs w:val="22"/>
        </w:rPr>
        <w:t>github</w:t>
      </w:r>
      <w:r>
        <w:rPr>
          <w:rFonts w:cs="Arial" w:ascii="Helvetica" w:hAnsi="Helvetica"/>
          <w:b/>
          <w:sz w:val="22"/>
          <w:szCs w:val="22"/>
        </w:rPr>
        <w:t>.com/ grbl/grbl/wiki/Connecting-Grbl</w:t>
      </w:r>
    </w:p>
    <w:p>
      <w:pPr>
        <w:pStyle w:val="Normal"/>
        <w:numPr>
          <w:ilvl w:val="1"/>
          <w:numId w:val="2"/>
        </w:numPr>
        <w:spacing w:before="240" w:after="0"/>
        <w:outlineLvl w:val="0"/>
        <w:rPr>
          <w:rFonts w:ascii="Helvetica" w:hAnsi="Helvetica" w:cs="Arial"/>
          <w:b/>
          <w:b/>
          <w:sz w:val="22"/>
          <w:szCs w:val="22"/>
        </w:rPr>
      </w:pPr>
      <w:r>
        <w:rPr>
          <w:rFonts w:cs="Arial" w:ascii="Helvetica" w:hAnsi="Helvetica"/>
          <w:sz w:val="22"/>
          <w:szCs w:val="22"/>
        </w:rPr>
        <w:t>Once connected, install the GRBL server as described in a separate git</w:t>
      </w:r>
      <w:r>
        <w:rPr>
          <w:rFonts w:cs="Arial" w:ascii="Helvetica" w:hAnsi="Helvetica"/>
          <w:color w:val="FF0000"/>
          <w:sz w:val="22"/>
          <w:szCs w:val="22"/>
        </w:rPr>
        <w:t>lab</w:t>
      </w:r>
      <w:r>
        <w:rPr>
          <w:rFonts w:cs="Arial" w:ascii="Helvetica" w:hAnsi="Helvetica"/>
          <w:sz w:val="22"/>
          <w:szCs w:val="22"/>
        </w:rPr>
        <w:t xml:space="preserve"> page.</w:t>
      </w:r>
      <w:r>
        <w:rPr>
          <w:rFonts w:cs="Arial" w:ascii="Helvetica" w:hAnsi="Helvetica"/>
          <w:b/>
          <w:sz w:val="22"/>
          <w:szCs w:val="22"/>
        </w:rPr>
        <w:t xml:space="preserve">[2-TXT] </w:t>
      </w:r>
    </w:p>
    <w:p>
      <w:pPr>
        <w:pStyle w:val="Normal"/>
        <w:numPr>
          <w:ilvl w:val="2"/>
          <w:numId w:val="2"/>
        </w:numPr>
        <w:spacing w:before="240" w:after="0"/>
        <w:outlineLvl w:val="0"/>
        <w:rPr/>
      </w:pPr>
      <w:r>
        <w:rPr>
          <w:rFonts w:cs="Arial" w:ascii="Helvetica" w:hAnsi="Helvetica"/>
          <w:sz w:val="22"/>
          <w:szCs w:val="22"/>
        </w:rPr>
        <w:t>SCREEN: 3-2-1_GRBLsrv_installation.flv</w:t>
      </w:r>
    </w:p>
    <w:p>
      <w:pPr>
        <w:pStyle w:val="Normal"/>
        <w:numPr>
          <w:ilvl w:val="0"/>
          <w:numId w:val="0"/>
        </w:numPr>
        <w:spacing w:before="240" w:after="0"/>
        <w:ind w:left="1818" w:hanging="0"/>
        <w:outlineLvl w:val="0"/>
        <w:rPr/>
      </w:pPr>
      <w:r>
        <w:rPr>
          <w:rFonts w:cs="Arial" w:ascii="Helvetica" w:hAnsi="Helvetica"/>
          <w:b/>
          <w:sz w:val="22"/>
          <w:szCs w:val="22"/>
        </w:rPr>
        <w:t>TEXT:</w:t>
      </w:r>
      <w:r>
        <w:rPr>
          <w:rFonts w:cs="Arial" w:ascii="Helvetica" w:hAnsi="Helvetica"/>
          <w:sz w:val="22"/>
          <w:szCs w:val="22"/>
        </w:rPr>
        <w:t xml:space="preserve"> </w:t>
      </w:r>
      <w:r>
        <w:rPr>
          <w:rFonts w:cs="Arial" w:ascii="Helvetica" w:hAnsi="Helvetica"/>
          <w:b/>
          <w:sz w:val="22"/>
          <w:szCs w:val="22"/>
        </w:rPr>
        <w:t>https://</w:t>
      </w:r>
      <w:r>
        <w:rPr>
          <w:rFonts w:cs="Arial" w:ascii="Helvetica" w:hAnsi="Helvetica"/>
          <w:b/>
          <w:color w:val="FF0000"/>
          <w:sz w:val="22"/>
          <w:szCs w:val="22"/>
        </w:rPr>
        <w:t>gitlab</w:t>
      </w:r>
      <w:r>
        <w:rPr>
          <w:rFonts w:cs="Arial" w:ascii="Helvetica" w:hAnsi="Helvetica"/>
          <w:b/>
          <w:sz w:val="22"/>
          <w:szCs w:val="22"/>
        </w:rPr>
        <w:t>.com/ FlumeAutomation/ GRBL_Server.git</w:t>
      </w:r>
    </w:p>
    <w:p>
      <w:pPr>
        <w:pStyle w:val="Normal"/>
        <w:numPr>
          <w:ilvl w:val="1"/>
          <w:numId w:val="2"/>
        </w:numPr>
        <w:spacing w:before="240" w:after="0"/>
        <w:outlineLvl w:val="0"/>
        <w:rPr>
          <w:rFonts w:ascii="Helvetica" w:hAnsi="Helvetica" w:cs="Arial"/>
          <w:sz w:val="22"/>
          <w:szCs w:val="22"/>
        </w:rPr>
      </w:pPr>
      <w:r>
        <w:rPr>
          <w:rFonts w:cs="Arial" w:ascii="Helvetica" w:hAnsi="Helvetica"/>
          <w:b/>
          <w:sz w:val="22"/>
          <w:szCs w:val="22"/>
          <w:u w:val="single"/>
        </w:rPr>
        <w:t>Antoine Wiedmer:</w:t>
      </w:r>
      <w:r>
        <w:rPr>
          <w:rFonts w:cs="Arial" w:ascii="Helvetica" w:hAnsi="Helvetica"/>
          <w:sz w:val="22"/>
          <w:szCs w:val="22"/>
        </w:rPr>
        <w:t xml:space="preserve"> “The positioning device should now be navigable from the webpage shown here.  Alternatively, the positioning device can be navigated with a Python script</w:t>
      </w:r>
      <w:r>
        <w:rPr>
          <w:rFonts w:cs="Arial" w:ascii="Helvetica" w:hAnsi="Helvetica"/>
          <w:i/>
          <w:sz w:val="22"/>
          <w:szCs w:val="22"/>
        </w:rPr>
        <w:t>,</w:t>
      </w:r>
      <w:r>
        <w:rPr>
          <w:rFonts w:cs="Arial" w:ascii="Helvetica" w:hAnsi="Helvetica"/>
          <w:sz w:val="22"/>
          <w:szCs w:val="22"/>
        </w:rPr>
        <w:t xml:space="preserve"> as demonstrated in the first part of the worked example supplied in this article’s supplementary files.</w:t>
      </w:r>
      <w:r>
        <w:rPr>
          <w:rFonts w:cs="Arial" w:ascii="Helvetica" w:hAnsi="Helvetica"/>
          <w:b/>
          <w:sz w:val="22"/>
          <w:szCs w:val="22"/>
        </w:rPr>
        <w:t>[1-TXT]</w:t>
      </w:r>
    </w:p>
    <w:p>
      <w:pPr>
        <w:pStyle w:val="Normal"/>
        <w:numPr>
          <w:ilvl w:val="2"/>
          <w:numId w:val="2"/>
        </w:numPr>
        <w:spacing w:before="240" w:after="0"/>
        <w:outlineLvl w:val="0"/>
        <w:rPr/>
      </w:pPr>
      <w:r>
        <w:rPr>
          <w:rFonts w:cs="Arial" w:ascii="Helvetica" w:hAnsi="Helvetica"/>
          <w:sz w:val="22"/>
          <w:szCs w:val="22"/>
        </w:rPr>
        <w:t xml:space="preserve">INTERVIEW: Author says the above statement interview style </w:t>
      </w:r>
      <w:r>
        <w:rPr>
          <w:rFonts w:cs="Arial" w:ascii="Helvetica" w:hAnsi="Helvetica"/>
          <w:b/>
          <w:sz w:val="22"/>
          <w:szCs w:val="22"/>
        </w:rPr>
        <w:t xml:space="preserve">TEXT: </w:t>
      </w:r>
      <w:hyperlink r:id="rId10">
        <w:r>
          <w:rPr>
            <w:rStyle w:val="InternetLink"/>
            <w:rFonts w:cs="Arial" w:ascii="Helvetica" w:hAnsi="Helvetica"/>
            <w:b/>
            <w:sz w:val="22"/>
            <w:szCs w:val="22"/>
          </w:rPr>
          <w:t>http://IP:5020/</w:t>
        </w:r>
      </w:hyperlink>
    </w:p>
    <w:p>
      <w:pPr>
        <w:pStyle w:val="Normal"/>
        <w:numPr>
          <w:ilvl w:val="2"/>
          <w:numId w:val="2"/>
        </w:numPr>
        <w:spacing w:before="240" w:after="0"/>
        <w:outlineLvl w:val="0"/>
        <w:rPr/>
      </w:pPr>
      <w:r>
        <w:rPr>
          <w:rFonts w:cs="Arial" w:ascii="Helvetica" w:hAnsi="Helvetica"/>
          <w:sz w:val="22"/>
          <w:szCs w:val="22"/>
        </w:rPr>
        <w:t xml:space="preserve">MED: insert here MED 1:26-1:30 of the first video version. In this MED you see a computer on a desk with a blue/greenish box close to it and a motor that turns. Of this media, please remove the part where a hand connects a cable and show just the following part, where you see the hand on the mouse and the motor rotating. </w:t>
      </w:r>
      <w:r>
        <w:rPr>
          <w:rFonts w:cs="Arial" w:ascii="Helvetica" w:hAnsi="Helvetica"/>
          <w:b/>
          <w:sz w:val="22"/>
          <w:szCs w:val="22"/>
        </w:rPr>
        <w:t xml:space="preserve">TEXT: </w:t>
      </w:r>
      <w:hyperlink r:id="rId11">
        <w:r>
          <w:rPr>
            <w:rStyle w:val="InternetLink"/>
            <w:rFonts w:cs="Arial" w:ascii="Helvetica" w:hAnsi="Helvetica"/>
            <w:b/>
            <w:sz w:val="22"/>
            <w:szCs w:val="22"/>
          </w:rPr>
          <w:t>http://IP:5020/</w:t>
        </w:r>
      </w:hyperlink>
    </w:p>
    <w:p>
      <w:pPr>
        <w:pStyle w:val="Normal"/>
        <w:numPr>
          <w:ilvl w:val="0"/>
          <w:numId w:val="0"/>
        </w:numPr>
        <w:spacing w:before="240" w:after="0"/>
        <w:ind w:left="360" w:hanging="0"/>
        <w:outlineLvl w:val="0"/>
        <w:rPr>
          <w:rFonts w:ascii="Helvetica" w:hAnsi="Helvetica" w:cs="Arial"/>
          <w:sz w:val="22"/>
          <w:szCs w:val="22"/>
        </w:rPr>
      </w:pPr>
      <w:r>
        <w:rPr>
          <w:rFonts w:cs="Arial" w:ascii="Helvetica" w:hAnsi="Helvetica"/>
          <w:sz w:val="22"/>
          <w:szCs w:val="22"/>
        </w:rPr>
      </w:r>
    </w:p>
    <w:p>
      <w:pPr>
        <w:pStyle w:val="Normal"/>
        <w:numPr>
          <w:ilvl w:val="0"/>
          <w:numId w:val="2"/>
        </w:numPr>
        <w:spacing w:before="240" w:after="0"/>
        <w:outlineLvl w:val="0"/>
        <w:rPr>
          <w:rFonts w:ascii="Helvetica" w:hAnsi="Helvetica" w:cs="Arial"/>
          <w:b/>
          <w:b/>
          <w:sz w:val="22"/>
          <w:szCs w:val="22"/>
        </w:rPr>
      </w:pPr>
      <w:r>
        <w:rPr>
          <w:rFonts w:cs="Arial" w:ascii="Helvetica" w:hAnsi="Helvetica"/>
          <w:b/>
          <w:sz w:val="22"/>
          <w:szCs w:val="22"/>
        </w:rPr>
        <w:t>Optical Coherence Tomography Setup</w:t>
      </w:r>
    </w:p>
    <w:p>
      <w:pPr>
        <w:pStyle w:val="Normal"/>
        <w:numPr>
          <w:ilvl w:val="1"/>
          <w:numId w:val="2"/>
        </w:numPr>
        <w:spacing w:before="240" w:after="0"/>
        <w:outlineLvl w:val="0"/>
        <w:rPr/>
      </w:pPr>
      <w:r>
        <w:rPr>
          <w:rFonts w:cs="Arial" w:ascii="Helvetica" w:hAnsi="Helvetica"/>
          <w:strike/>
          <w:color w:val="FF0000"/>
          <w:sz w:val="22"/>
          <w:szCs w:val="22"/>
        </w:rPr>
        <w:t>P</w:t>
      </w:r>
      <w:r>
        <w:rPr>
          <w:rFonts w:cs="Arial" w:ascii="Helvetica" w:hAnsi="Helvetica"/>
          <w:sz w:val="22"/>
          <w:szCs w:val="22"/>
        </w:rPr>
        <w:t xml:space="preserve">osition the computer and the OCT base unit on a bench next to the experimental setup containing microfluidic devices, flow chambers, flumes, </w:t>
      </w:r>
      <w:r>
        <w:rPr>
          <w:rFonts w:cs="Arial" w:ascii="Helvetica" w:hAnsi="Helvetica"/>
          <w:color w:val="FF0000"/>
          <w:sz w:val="22"/>
          <w:szCs w:val="22"/>
        </w:rPr>
        <w:t>or</w:t>
      </w:r>
      <w:r>
        <w:rPr>
          <w:rFonts w:cs="Arial" w:ascii="Helvetica" w:hAnsi="Helvetica"/>
          <w:sz w:val="22"/>
          <w:szCs w:val="22"/>
        </w:rPr>
        <w:t xml:space="preserve"> filtration systems. </w:t>
      </w:r>
      <w:r>
        <w:rPr>
          <w:rFonts w:cs="Arial" w:ascii="Helvetica" w:hAnsi="Helvetica"/>
          <w:b/>
          <w:sz w:val="22"/>
          <w:szCs w:val="22"/>
        </w:rPr>
        <w:t xml:space="preserve">[1] </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MED: Show the computer and OCT base unit next to the experimental setup</w:t>
      </w:r>
    </w:p>
    <w:p>
      <w:pPr>
        <w:pStyle w:val="Normal"/>
        <w:numPr>
          <w:ilvl w:val="0"/>
          <w:numId w:val="0"/>
        </w:numPr>
        <w:spacing w:before="240" w:after="0"/>
        <w:ind w:left="1278" w:hanging="0"/>
        <w:outlineLvl w:val="0"/>
        <w:rPr>
          <w:rFonts w:ascii="Helvetica" w:hAnsi="Helvetica" w:cs="Arial"/>
          <w:sz w:val="22"/>
          <w:szCs w:val="22"/>
        </w:rPr>
      </w:pPr>
      <w:r>
        <w:rPr/>
      </w:r>
    </w:p>
    <w:p>
      <w:pPr>
        <w:pStyle w:val="Normal"/>
        <w:numPr>
          <w:ilvl w:val="1"/>
          <w:numId w:val="2"/>
        </w:numPr>
        <w:spacing w:before="240" w:after="0"/>
        <w:outlineLvl w:val="0"/>
        <w:rPr>
          <w:rFonts w:ascii="Helvetica" w:hAnsi="Helvetica" w:cs="Arial"/>
          <w:b/>
          <w:b/>
          <w:sz w:val="22"/>
          <w:szCs w:val="22"/>
        </w:rPr>
      </w:pPr>
      <w:r>
        <w:rPr>
          <w:rFonts w:cs="Arial" w:ascii="Helvetica" w:hAnsi="Helvetica"/>
          <w:sz w:val="22"/>
          <w:szCs w:val="22"/>
        </w:rPr>
        <w:t>If not already installed, install the OCT system together with the available software as described by the manufacturer.</w:t>
      </w:r>
      <w:r>
        <w:rPr>
          <w:rFonts w:cs="Arial" w:ascii="Helvetica" w:hAnsi="Helvetica"/>
          <w:b/>
          <w:sz w:val="22"/>
          <w:szCs w:val="22"/>
        </w:rPr>
        <w:t>[1]</w:t>
      </w:r>
      <w:r>
        <w:rPr>
          <w:rFonts w:cs="Arial" w:ascii="Helvetica" w:hAnsi="Helvetica"/>
          <w:sz w:val="22"/>
          <w:szCs w:val="22"/>
        </w:rPr>
        <w:t xml:space="preserve">  </w:t>
      </w:r>
    </w:p>
    <w:p>
      <w:pPr>
        <w:pStyle w:val="Normal"/>
        <w:numPr>
          <w:ilvl w:val="2"/>
          <w:numId w:val="2"/>
        </w:numPr>
        <w:spacing w:before="240" w:after="0"/>
        <w:outlineLvl w:val="0"/>
        <w:rPr>
          <w:rFonts w:ascii="Helvetica" w:hAnsi="Helvetica" w:cs="Arial"/>
          <w:b/>
          <w:b/>
          <w:color w:val="FF0000"/>
          <w:sz w:val="22"/>
          <w:szCs w:val="22"/>
        </w:rPr>
      </w:pPr>
      <w:r>
        <w:rPr>
          <w:rFonts w:cs="Arial" w:ascii="Helvetica" w:hAnsi="Helvetica"/>
          <w:color w:val="000000"/>
          <w:sz w:val="22"/>
          <w:szCs w:val="22"/>
        </w:rPr>
        <w:t>MED Over the Shoulder: Talent opens OCT software at the computer</w:t>
      </w:r>
    </w:p>
    <w:p>
      <w:pPr>
        <w:pStyle w:val="Normal"/>
        <w:numPr>
          <w:ilvl w:val="1"/>
          <w:numId w:val="2"/>
        </w:numPr>
        <w:spacing w:before="240" w:after="0"/>
        <w:outlineLvl w:val="0"/>
        <w:rPr>
          <w:rFonts w:ascii="Helvetica" w:hAnsi="Helvetica" w:cs="Arial"/>
          <w:b/>
          <w:b/>
          <w:sz w:val="22"/>
          <w:szCs w:val="22"/>
        </w:rPr>
      </w:pPr>
      <w:r>
        <w:rPr>
          <w:rFonts w:cs="Arial" w:ascii="Helvetica" w:hAnsi="Helvetica"/>
          <w:sz w:val="22"/>
          <w:szCs w:val="22"/>
        </w:rPr>
        <w:t xml:space="preserve">Then, install the software packages for automated OCT scan acquisition as described in the gitlab documents linked to here. </w:t>
      </w:r>
      <w:r>
        <w:rPr>
          <w:rFonts w:cs="Arial" w:ascii="Helvetica" w:hAnsi="Helvetica"/>
          <w:b/>
          <w:sz w:val="22"/>
          <w:szCs w:val="22"/>
        </w:rPr>
        <w:t>[2-TXT]</w:t>
      </w:r>
    </w:p>
    <w:p>
      <w:pPr>
        <w:pStyle w:val="Normal"/>
        <w:numPr>
          <w:ilvl w:val="2"/>
          <w:numId w:val="2"/>
        </w:numPr>
        <w:spacing w:before="240" w:after="0"/>
        <w:outlineLvl w:val="0"/>
        <w:rPr/>
      </w:pPr>
      <w:r>
        <w:rPr>
          <w:rFonts w:cs="Arial" w:ascii="Helvetica" w:hAnsi="Helvetica"/>
          <w:sz w:val="22"/>
          <w:szCs w:val="22"/>
        </w:rPr>
        <w:t>SCREEN: 4-3-1_octautomated_installation.flv</w:t>
      </w:r>
    </w:p>
    <w:p>
      <w:pPr>
        <w:pStyle w:val="Normal"/>
        <w:numPr>
          <w:ilvl w:val="0"/>
          <w:numId w:val="0"/>
        </w:numPr>
        <w:spacing w:before="240" w:after="0"/>
        <w:ind w:left="1818" w:hanging="0"/>
        <w:outlineLvl w:val="0"/>
        <w:rPr/>
      </w:pPr>
      <w:r>
        <w:rPr>
          <w:rFonts w:cs="Arial" w:ascii="Helvetica" w:hAnsi="Helvetica"/>
          <w:b/>
          <w:sz w:val="22"/>
          <w:szCs w:val="22"/>
        </w:rPr>
        <w:t>TEXT: https://gitlab.com/FlumeAutomation/automated-oct-scans-acquisition.git</w:t>
      </w:r>
    </w:p>
    <w:p>
      <w:pPr>
        <w:pStyle w:val="Normal"/>
        <w:numPr>
          <w:ilvl w:val="0"/>
          <w:numId w:val="2"/>
        </w:numPr>
        <w:spacing w:before="240" w:after="0"/>
        <w:outlineLvl w:val="0"/>
        <w:rPr>
          <w:rFonts w:ascii="Helvetica" w:hAnsi="Helvetica" w:cs="Arial"/>
          <w:b/>
          <w:b/>
          <w:sz w:val="22"/>
          <w:szCs w:val="22"/>
        </w:rPr>
      </w:pPr>
      <w:r>
        <w:rPr>
          <w:rFonts w:cs="Arial" w:ascii="Helvetica" w:hAnsi="Helvetica"/>
          <w:b/>
          <w:sz w:val="22"/>
          <w:szCs w:val="22"/>
        </w:rPr>
        <w:t>Image Acquisition</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 xml:space="preserve">To begin image acquisition, mount the optical coherence tomography probe to the </w:t>
      </w:r>
      <w:r>
        <w:rPr>
          <w:rFonts w:cs="Arial" w:ascii="Helvetica" w:hAnsi="Helvetica"/>
          <w:color w:val="000000"/>
          <w:sz w:val="22"/>
          <w:szCs w:val="22"/>
        </w:rPr>
        <w:t>positioning device using a compatible dove-tail holder.</w:t>
      </w:r>
      <w:r>
        <w:rPr>
          <w:rFonts w:cs="Arial" w:ascii="Helvetica" w:hAnsi="Helvetica"/>
          <w:b/>
          <w:color w:val="000000"/>
          <w:sz w:val="22"/>
          <w:szCs w:val="22"/>
        </w:rPr>
        <w:t>[1]</w:t>
      </w:r>
      <w:r>
        <w:rPr>
          <w:rFonts w:cs="Arial" w:ascii="Helvetica" w:hAnsi="Helvetica"/>
          <w:color w:val="000000"/>
          <w:sz w:val="22"/>
          <w:szCs w:val="22"/>
        </w:rPr>
        <w:t xml:space="preserve"> If required, install an </w:t>
      </w:r>
      <w:commentRangeStart w:id="0"/>
      <w:r>
        <w:rPr>
          <w:rFonts w:cs="Arial" w:ascii="Helvetica" w:hAnsi="Helvetica"/>
          <w:color w:val="000000"/>
          <w:sz w:val="22"/>
          <w:szCs w:val="22"/>
        </w:rPr>
        <w:t>immersion adapter</w:t>
      </w:r>
      <w:r>
        <w:rPr>
          <w:rFonts w:cs="Arial" w:ascii="Helvetica" w:hAnsi="Helvetica"/>
          <w:color w:val="000000"/>
          <w:sz w:val="22"/>
          <w:szCs w:val="22"/>
        </w:rPr>
      </w:r>
      <w:commentRangeEnd w:id="0"/>
      <w:r>
        <w:commentReference w:id="0"/>
      </w:r>
      <w:r>
        <w:rPr>
          <w:rFonts w:cs="Arial" w:ascii="Helvetica" w:hAnsi="Helvetica"/>
          <w:color w:val="000000"/>
          <w:sz w:val="22"/>
          <w:szCs w:val="22"/>
        </w:rPr>
        <w:t xml:space="preserve"> on the objective lens</w:t>
      </w:r>
      <w:r>
        <w:rPr>
          <w:rFonts w:cs="Arial" w:ascii="Helvetica" w:hAnsi="Helvetica"/>
          <w:b/>
          <w:color w:val="000000"/>
          <w:sz w:val="22"/>
          <w:szCs w:val="22"/>
        </w:rPr>
        <w:t xml:space="preserve"> TEXT: Additional immersion adapters are available for individual setups</w:t>
      </w:r>
      <w:r>
        <w:rPr>
          <w:rFonts w:cs="Arial" w:ascii="Helvetica" w:hAnsi="Helvetica"/>
          <w:color w:val="000000"/>
          <w:sz w:val="22"/>
          <w:szCs w:val="22"/>
        </w:rPr>
        <w:t>.</w:t>
      </w:r>
      <w:r>
        <w:rPr>
          <w:rFonts w:cs="Arial" w:ascii="Helvetica" w:hAnsi="Helvetica"/>
          <w:b/>
          <w:color w:val="000000"/>
          <w:sz w:val="22"/>
          <w:szCs w:val="22"/>
        </w:rPr>
        <w:t>[2-T</w:t>
      </w:r>
      <w:r>
        <w:rPr>
          <w:rFonts w:cs="Arial" w:ascii="Helvetica" w:hAnsi="Helvetica"/>
          <w:b/>
          <w:sz w:val="22"/>
          <w:szCs w:val="22"/>
        </w:rPr>
        <w:t>XT]</w:t>
      </w:r>
      <w:r>
        <w:rPr>
          <w:rFonts w:cs="Arial" w:ascii="Helvetica" w:hAnsi="Helvetica"/>
          <w:sz w:val="22"/>
          <w:szCs w:val="22"/>
        </w:rPr>
        <w:t xml:space="preserve"> Power on the OCT system and the positioning device. Make sure that the device can move freely. </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MED: Talent mounts the OCT probe on the positioning device and turns on the instrument</w:t>
      </w:r>
    </w:p>
    <w:p>
      <w:pPr>
        <w:pStyle w:val="Normal"/>
        <w:numPr>
          <w:ilvl w:val="2"/>
          <w:numId w:val="2"/>
        </w:numPr>
        <w:spacing w:before="240" w:after="0"/>
        <w:outlineLvl w:val="0"/>
        <w:rPr/>
      </w:pPr>
      <w:r>
        <w:rPr>
          <w:rFonts w:cs="Arial" w:ascii="Helvetica" w:hAnsi="Helvetica"/>
          <w:sz w:val="22"/>
          <w:szCs w:val="22"/>
        </w:rPr>
        <w:t>MED: Talent test</w:t>
      </w:r>
      <w:r>
        <w:rPr>
          <w:rFonts w:cs="Arial" w:ascii="Helvetica" w:hAnsi="Helvetica"/>
          <w:sz w:val="22"/>
          <w:szCs w:val="22"/>
        </w:rPr>
        <w:t>s</w:t>
      </w:r>
      <w:r>
        <w:rPr>
          <w:rFonts w:cs="Arial" w:ascii="Helvetica" w:hAnsi="Helvetica"/>
          <w:sz w:val="22"/>
          <w:szCs w:val="22"/>
        </w:rPr>
        <w:t xml:space="preserve"> cord length</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 xml:space="preserve">Open the commercial OCT software, locate a site of interest, focus on the sample, and adjust the reference arm and light source intensity for optimal image quality. Note the coordinates and repeat this procedure for a number of positions while maintaining the same reference arm length and intensity. </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SCREEN 5-2-1_Thorimage.flv</w:t>
      </w:r>
      <w:bookmarkStart w:id="2" w:name="__DdeLink__1542_254817470"/>
      <w:r>
        <w:rPr>
          <w:rFonts w:cs="Arial" w:ascii="Helvetica" w:hAnsi="Helvetica"/>
          <w:i/>
          <w:sz w:val="22"/>
          <w:szCs w:val="22"/>
          <w:highlight w:val="yellow"/>
        </w:rPr>
        <w:t xml:space="preserve"> </w:t>
      </w:r>
      <w:ins w:id="0" w:author="Unknown Author" w:date="2019-05-22T14:54:00Z">
        <w:bookmarkEnd w:id="2"/>
        <w:r>
          <w:rPr>
            <w:rFonts w:cs="Arial" w:ascii="Helvetica" w:hAnsi="Helvetica"/>
            <w:i/>
            <w:sz w:val="22"/>
            <w:szCs w:val="22"/>
            <w:highlight w:val="yellow"/>
          </w:rPr>
          <w:t>(please gray out the IP address of our computer)</w:t>
        </w:r>
      </w:ins>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 xml:space="preserve">Next, open the </w:t>
      </w:r>
      <w:r>
        <w:rPr>
          <w:rFonts w:cs="Arial" w:ascii="Helvetica" w:hAnsi="Helvetica"/>
          <w:i/>
          <w:sz w:val="22"/>
          <w:szCs w:val="22"/>
        </w:rPr>
        <w:t>ImageAcquisition.ipynb</w:t>
      </w:r>
      <w:r>
        <w:rPr>
          <w:rFonts w:cs="Arial" w:ascii="Helvetica" w:hAnsi="Helvetica"/>
          <w:sz w:val="22"/>
          <w:szCs w:val="22"/>
        </w:rPr>
        <w:t xml:space="preserve"> file found in this article’s </w:t>
      </w:r>
      <w:r>
        <w:rPr>
          <w:rFonts w:cs="Arial" w:ascii="Helvetica" w:hAnsi="Helvetica"/>
          <w:b/>
          <w:sz w:val="22"/>
          <w:szCs w:val="22"/>
        </w:rPr>
        <w:t>supplementary file 2</w:t>
      </w:r>
      <w:r>
        <w:rPr>
          <w:rFonts w:cs="Arial" w:ascii="Helvetica" w:hAnsi="Helvetica"/>
          <w:sz w:val="22"/>
          <w:szCs w:val="22"/>
        </w:rPr>
        <w:t xml:space="preserve"> in Juypter Notebook. Each cell contains code to perform specific tasks and can be run separately via pressing </w:t>
      </w:r>
      <w:r>
        <w:rPr>
          <w:rFonts w:cs="Arial" w:ascii="Helvetica" w:hAnsi="Helvetica"/>
          <w:b/>
          <w:sz w:val="22"/>
          <w:szCs w:val="22"/>
        </w:rPr>
        <w:t xml:space="preserve">Cell </w:t>
      </w:r>
      <w:r>
        <w:rPr>
          <w:rFonts w:cs="Arial" w:ascii="Helvetica" w:hAnsi="Helvetica"/>
          <w:sz w:val="22"/>
          <w:szCs w:val="22"/>
        </w:rPr>
        <w:t>and then</w:t>
      </w:r>
      <w:r>
        <w:rPr>
          <w:rFonts w:cs="Arial" w:ascii="Helvetica" w:hAnsi="Helvetica"/>
          <w:b/>
          <w:sz w:val="22"/>
          <w:szCs w:val="22"/>
        </w:rPr>
        <w:t xml:space="preserve"> Run</w:t>
      </w:r>
      <w:r>
        <w:rPr>
          <w:rFonts w:cs="Arial" w:ascii="Helvetica" w:hAnsi="Helvetica"/>
          <w:sz w:val="22"/>
          <w:szCs w:val="22"/>
        </w:rPr>
        <w:t>, or</w:t>
      </w:r>
      <w:r>
        <w:rPr>
          <w:rFonts w:cs="Arial" w:ascii="Helvetica" w:hAnsi="Helvetica"/>
          <w:b/>
          <w:sz w:val="22"/>
          <w:szCs w:val="22"/>
        </w:rPr>
        <w:t xml:space="preserve"> Control and Enter </w:t>
      </w:r>
      <w:r>
        <w:rPr>
          <w:rFonts w:cs="Arial" w:ascii="Helvetica" w:hAnsi="Helvetica"/>
          <w:sz w:val="22"/>
          <w:szCs w:val="22"/>
        </w:rPr>
        <w:t>or</w:t>
      </w:r>
      <w:r>
        <w:rPr>
          <w:rFonts w:cs="Arial" w:ascii="Helvetica" w:hAnsi="Helvetica"/>
          <w:b/>
          <w:sz w:val="22"/>
          <w:szCs w:val="22"/>
        </w:rPr>
        <w:t xml:space="preserve"> Shift and Enter. [1]</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 xml:space="preserve">SCREEN </w:t>
      </w:r>
      <w:r>
        <w:rPr>
          <w:rFonts w:cs="Arial" w:ascii="Helvetica" w:hAnsi="Helvetica"/>
          <w:b/>
          <w:bCs/>
          <w:sz w:val="22"/>
          <w:szCs w:val="22"/>
        </w:rPr>
        <w:t>5.3.1_open_image_acquisition.fl</w:t>
      </w:r>
      <w:r>
        <w:rPr>
          <w:rFonts w:cs="Arial" w:ascii="Helvetica" w:hAnsi="Helvetica"/>
          <w:sz w:val="22"/>
          <w:szCs w:val="22"/>
        </w:rPr>
        <w:t>v (just from second 2 to second 21)</w:t>
      </w:r>
    </w:p>
    <w:p>
      <w:pPr>
        <w:pStyle w:val="Normal"/>
        <w:numPr>
          <w:ilvl w:val="1"/>
          <w:numId w:val="2"/>
        </w:numPr>
        <w:spacing w:before="240" w:after="0"/>
        <w:outlineLvl w:val="0"/>
        <w:rPr>
          <w:rFonts w:ascii="Helvetica" w:hAnsi="Helvetica" w:cs="Arial"/>
          <w:sz w:val="22"/>
          <w:szCs w:val="22"/>
        </w:rPr>
      </w:pPr>
      <w:r>
        <w:rPr>
          <w:rFonts w:cs="Helvetica" w:ascii="Helvetica" w:hAnsi="Helvetica"/>
        </w:rPr>
        <w:t xml:space="preserve">Follow the worked example to set the path to the required libraries… to connect the positioning device… to calibrate the positioning device … to initialize the OCT scanner… . </w:t>
      </w:r>
    </w:p>
    <w:p>
      <w:pPr>
        <w:pStyle w:val="Normal"/>
        <w:numPr>
          <w:ilvl w:val="2"/>
          <w:numId w:val="2"/>
        </w:numPr>
        <w:spacing w:before="240" w:after="0"/>
        <w:outlineLvl w:val="0"/>
        <w:rPr/>
      </w:pPr>
      <w:r>
        <w:rPr>
          <w:rFonts w:cs="Helvetica" w:ascii="Helvetica" w:hAnsi="Helvetica"/>
        </w:rPr>
        <w:t xml:space="preserve">SCREEN </w:t>
      </w:r>
      <w:r>
        <w:rPr>
          <w:rFonts w:cs="Helvetica" w:ascii="Helvetica" w:hAnsi="Helvetica"/>
          <w:b/>
          <w:bCs/>
        </w:rPr>
        <w:t>5-4-1_new_params.flv</w:t>
      </w:r>
      <w:r>
        <w:rPr>
          <w:rFonts w:cs="Helvetica" w:ascii="Helvetica" w:hAnsi="Helvetica"/>
        </w:rPr>
        <w:t xml:space="preserve"> (from second 1 to second 14), highlight cells in sync with voice (</w:t>
      </w:r>
      <w:r>
        <w:rPr>
          <w:rFonts w:cs="Helvetica" w:ascii="LM Mono 12" w:hAnsi="LM Mono 12"/>
        </w:rPr>
        <w:t>connect…calibrate…initialize</w:t>
      </w:r>
      <w:r>
        <w:rPr>
          <w:rFonts w:cs="Helvetica" w:ascii="Helvetica" w:hAnsi="Helvetica"/>
        </w:rPr>
        <w:t xml:space="preserve">), </w:t>
      </w:r>
      <w:r>
        <w:rPr>
          <w:rFonts w:cs="Helvetica" w:ascii="Helvetica" w:hAnsi="Helvetica"/>
        </w:rPr>
        <w:t>for instance by adding a red rectangle around the specific cell</w:t>
      </w:r>
      <w:r>
        <w:rPr>
          <w:rFonts w:cs="Arial" w:ascii="Helvetica" w:hAnsi="Helvetica"/>
          <w:sz w:val="22"/>
          <w:szCs w:val="22"/>
        </w:rPr>
        <w:t xml:space="preserve"> </w:t>
      </w:r>
      <w:r>
        <w:rPr>
          <w:rFonts w:cs="Arial" w:ascii="Helvetica" w:hAnsi="Helvetica"/>
          <w:i/>
          <w:sz w:val="22"/>
          <w:szCs w:val="22"/>
          <w:highlight w:val="yellow"/>
        </w:rPr>
        <w:t xml:space="preserve"> (please gray out the IP address of our computer)</w:t>
      </w:r>
    </w:p>
    <w:p>
      <w:pPr>
        <w:pStyle w:val="ListParagraph"/>
        <w:numPr>
          <w:ilvl w:val="1"/>
          <w:numId w:val="2"/>
        </w:numPr>
        <w:spacing w:before="240" w:after="0"/>
        <w:contextualSpacing/>
        <w:outlineLvl w:val="0"/>
        <w:rPr/>
      </w:pPr>
      <w:r>
        <w:rPr>
          <w:rFonts w:cs="Helvetica" w:ascii="Helvetica" w:hAnsi="Helvetica"/>
        </w:rPr>
        <w:t>Then, adjust the acquisition parameters including the refractive index, the size of the field-of-view and the number of A-scans per B-scan. Further set the signal boundaries of the OCT scan based on intensity histograms of preliminary scans and the destination folder for acquired data and metadata.</w:t>
      </w:r>
      <w:r>
        <w:rPr>
          <w:rFonts w:cs="Helvetica" w:ascii="Helvetica" w:hAnsi="Helvetica"/>
          <w:b/>
        </w:rPr>
        <w:t>[1]</w:t>
      </w:r>
      <w:r>
        <w:rPr>
          <w:rFonts w:cs="Helvetica" w:ascii="Helvetica" w:hAnsi="Helvetica"/>
        </w:rPr>
        <w:t xml:space="preserve"> Depending on the Field of View and resolution, the file size may reach up to 1.5 GB per OCT scan.</w:t>
      </w:r>
    </w:p>
    <w:p>
      <w:pPr>
        <w:pStyle w:val="Normal"/>
        <w:numPr>
          <w:ilvl w:val="2"/>
          <w:numId w:val="2"/>
        </w:numPr>
        <w:spacing w:before="240" w:after="0"/>
        <w:outlineLvl w:val="0"/>
        <w:rPr>
          <w:rFonts w:ascii="Helvetica" w:hAnsi="Helvetica" w:cs="Arial"/>
          <w:sz w:val="22"/>
          <w:szCs w:val="22"/>
        </w:rPr>
      </w:pPr>
      <w:r>
        <w:rPr>
          <w:rFonts w:cs="Helvetica" w:ascii="Helvetica" w:hAnsi="Helvetica"/>
        </w:rPr>
        <w:t xml:space="preserve">SCREEN </w:t>
      </w:r>
      <w:r>
        <w:rPr>
          <w:rFonts w:cs="Helvetica" w:ascii="Helvetica" w:hAnsi="Helvetica"/>
          <w:b/>
          <w:bCs/>
        </w:rPr>
        <w:t>5-4-1_new_params.flv</w:t>
      </w:r>
      <w:r>
        <w:rPr>
          <w:rFonts w:cs="Helvetica" w:ascii="Helvetica" w:hAnsi="Helvetica"/>
        </w:rPr>
        <w:t xml:space="preserve"> (from second 14 on)</w:t>
      </w:r>
    </w:p>
    <w:p>
      <w:pPr>
        <w:pStyle w:val="Normal"/>
        <w:numPr>
          <w:ilvl w:val="2"/>
          <w:numId w:val="2"/>
        </w:numPr>
        <w:spacing w:before="240" w:after="0"/>
        <w:outlineLvl w:val="0"/>
        <w:rPr/>
      </w:pPr>
      <w:r>
        <w:rPr>
          <w:rFonts w:cs="Arial" w:ascii="Helvetica" w:hAnsi="Helvetica"/>
          <w:b/>
          <w:sz w:val="22"/>
          <w:szCs w:val="22"/>
          <w:u w:val="single"/>
        </w:rPr>
        <w:t>Anna Depetris:</w:t>
      </w:r>
      <w:r>
        <w:rPr>
          <w:rFonts w:cs="Arial" w:ascii="Helvetica" w:hAnsi="Helvetica"/>
          <w:sz w:val="22"/>
          <w:szCs w:val="22"/>
        </w:rPr>
        <w:t xml:space="preserve"> “These two parameters determine the size of the voxels of the final dataset and the size of the output file and should match the optical resolution of the OCT probe. These parameters trade-off against the available disk space and computer processing power.”</w:t>
      </w:r>
      <w:r>
        <w:rPr>
          <w:rFonts w:cs="Arial" w:ascii="Helvetica" w:hAnsi="Helvetica"/>
          <w:b/>
          <w:sz w:val="22"/>
          <w:szCs w:val="22"/>
        </w:rPr>
        <w:t>[1]</w:t>
      </w:r>
    </w:p>
    <w:p>
      <w:pPr>
        <w:pStyle w:val="Normal"/>
        <w:numPr>
          <w:ilvl w:val="1"/>
          <w:numId w:val="2"/>
        </w:numPr>
        <w:spacing w:before="240" w:after="0"/>
        <w:outlineLvl w:val="0"/>
        <w:rPr/>
      </w:pPr>
      <w:r>
        <w:rPr/>
        <w:t>As highlighted in the worked example, you may acquire a single OCT scan with default parameters …. or acquire a single scan specifying a different set of parameters…..</w:t>
      </w:r>
      <w:bookmarkStart w:id="3" w:name="_GoBack"/>
      <w:bookmarkEnd w:id="3"/>
      <w:r>
        <w:rPr/>
        <w:t xml:space="preserve"> You may also provide specific coordinates to move the positioning device and acquire a single OCT scan. This feature allows you to repeatedly return to the exact same position in the experiment with high spatial accuracy.</w:t>
      </w:r>
    </w:p>
    <w:p>
      <w:pPr>
        <w:pStyle w:val="ListParagraph"/>
        <w:numPr>
          <w:ilvl w:val="2"/>
          <w:numId w:val="2"/>
        </w:numPr>
        <w:spacing w:before="240" w:after="0"/>
        <w:contextualSpacing/>
        <w:outlineLvl w:val="0"/>
        <w:rPr/>
      </w:pPr>
      <w:r>
        <w:rPr/>
        <w:t xml:space="preserve">SCREEN </w:t>
      </w:r>
      <w:r>
        <w:rPr>
          <w:b/>
          <w:bCs/>
        </w:rPr>
        <w:t>5-6-1_makeScan_metadata.flv</w:t>
      </w:r>
      <w:r>
        <w:rPr/>
        <w:t xml:space="preserve"> Freeze at second 5, and highlight cells in sync with audio (</w:t>
      </w:r>
      <w:r>
        <w:rPr>
          <w:rFonts w:ascii="LM Mono 12" w:hAnsi="LM Mono 12"/>
        </w:rPr>
        <w:t>makeScan...makeScan(params…</w:t>
      </w:r>
      <w:r>
        <w:rPr>
          <w:rFonts w:ascii="LM Mono 12" w:hAnsi="LM Mono 12"/>
        </w:rPr>
        <w:t>)..</w:t>
      </w:r>
      <w:r>
        <w:rPr>
          <w:rFonts w:ascii="LM Mono 12" w:hAnsi="LM Mono 12"/>
        </w:rPr>
        <w:t>.makeMoveScan</w:t>
      </w:r>
      <w:r>
        <w:rPr/>
        <w:t>)</w:t>
      </w:r>
    </w:p>
    <w:p>
      <w:pPr>
        <w:pStyle w:val="ListParagraph"/>
        <w:numPr>
          <w:ilvl w:val="2"/>
          <w:numId w:val="2"/>
        </w:numPr>
        <w:spacing w:before="240" w:after="0"/>
        <w:contextualSpacing/>
        <w:outlineLvl w:val="0"/>
        <w:rPr/>
      </w:pPr>
      <w:r>
        <w:rPr/>
        <w:t>MED: OCT probes moves and dips into the water</w:t>
      </w:r>
    </w:p>
    <w:p>
      <w:pPr>
        <w:pStyle w:val="ListParagraph"/>
        <w:numPr>
          <w:ilvl w:val="0"/>
          <w:numId w:val="0"/>
        </w:numPr>
        <w:spacing w:before="240" w:after="0"/>
        <w:ind w:left="1998" w:hanging="0"/>
        <w:contextualSpacing/>
        <w:outlineLvl w:val="0"/>
        <w:rPr/>
      </w:pPr>
      <w:r>
        <w:rPr/>
      </w:r>
    </w:p>
    <w:p>
      <w:pPr>
        <w:pStyle w:val="Normal"/>
        <w:numPr>
          <w:ilvl w:val="1"/>
          <w:numId w:val="2"/>
        </w:numPr>
        <w:spacing w:before="240" w:after="0"/>
        <w:outlineLvl w:val="0"/>
        <w:rPr/>
      </w:pPr>
      <w:r>
        <w:rPr>
          <w:rFonts w:cs="Arial" w:ascii="Helvetica" w:hAnsi="Helvetica"/>
          <w:sz w:val="22"/>
          <w:szCs w:val="22"/>
        </w:rPr>
        <w:t>Data is saved in 8 bits *</w:t>
      </w:r>
      <w:r>
        <w:rPr>
          <w:rFonts w:cs="Arial" w:ascii="Helvetica" w:hAnsi="Helvetica"/>
          <w:i/>
          <w:sz w:val="22"/>
          <w:szCs w:val="22"/>
        </w:rPr>
        <w:t>.raw</w:t>
      </w:r>
      <w:r>
        <w:rPr>
          <w:rFonts w:cs="Arial" w:ascii="Helvetica" w:hAnsi="Helvetica"/>
          <w:sz w:val="22"/>
          <w:szCs w:val="22"/>
        </w:rPr>
        <w:t xml:space="preserve"> format to save storage space.  Metadata including the OCT settings and coordinates are saved in the same folder in a *</w:t>
      </w:r>
      <w:r>
        <w:rPr>
          <w:rFonts w:cs="Arial" w:ascii="Helvetica" w:hAnsi="Helvetica"/>
          <w:i/>
          <w:sz w:val="22"/>
          <w:szCs w:val="22"/>
        </w:rPr>
        <w:t>.</w:t>
      </w:r>
      <w:bookmarkStart w:id="4" w:name="1fob9te"/>
      <w:bookmarkEnd w:id="4"/>
      <w:r>
        <w:rPr>
          <w:rFonts w:cs="Arial" w:ascii="Helvetica" w:hAnsi="Helvetica"/>
          <w:i/>
          <w:sz w:val="22"/>
          <w:szCs w:val="22"/>
        </w:rPr>
        <w:t>json</w:t>
      </w:r>
      <w:r>
        <w:rPr>
          <w:rFonts w:cs="Arial" w:ascii="Helvetica" w:hAnsi="Helvetica"/>
          <w:sz w:val="22"/>
          <w:szCs w:val="22"/>
        </w:rPr>
        <w:t xml:space="preserve"> file with the same naming convention. </w:t>
      </w:r>
    </w:p>
    <w:p>
      <w:pPr>
        <w:pStyle w:val="ListParagraph"/>
        <w:numPr>
          <w:ilvl w:val="2"/>
          <w:numId w:val="2"/>
        </w:numPr>
        <w:spacing w:before="240" w:after="0"/>
        <w:contextualSpacing/>
        <w:outlineLvl w:val="0"/>
        <w:rPr/>
      </w:pPr>
      <w:r>
        <w:rPr>
          <w:rFonts w:cs="Arial" w:ascii="Helvetica" w:hAnsi="Helvetica"/>
          <w:color w:val="00000A"/>
          <w:sz w:val="22"/>
          <w:szCs w:val="22"/>
        </w:rPr>
        <w:t xml:space="preserve">SCREEN </w:t>
      </w:r>
      <w:r>
        <w:rPr>
          <w:rFonts w:cs="Arial" w:ascii="Helvetica" w:hAnsi="Helvetica"/>
          <w:b/>
          <w:bCs/>
          <w:color w:val="00000A"/>
          <w:sz w:val="22"/>
          <w:szCs w:val="22"/>
        </w:rPr>
        <w:t>5-6-1_makeScan_metadata.flv</w:t>
      </w:r>
      <w:r>
        <w:rPr>
          <w:rFonts w:cs="Arial" w:ascii="Helvetica" w:hAnsi="Helvetica"/>
          <w:color w:val="00000A"/>
          <w:sz w:val="22"/>
          <w:szCs w:val="22"/>
        </w:rPr>
        <w:t xml:space="preserve"> Continue from second 5 to about second 120, please crop the part of the video where nothing is happening and accelerate or crop the part where the image is acquired. The final video should show the black box coming out and the numbers close to “Current image xxx/900” starting to increase, then the cursor opening the destination folder and then opening the </w:t>
      </w:r>
      <w:r>
        <w:rPr>
          <w:rFonts w:cs="Arial" w:ascii="Helvetica" w:hAnsi="Helvetica"/>
          <w:color w:val="00000A"/>
          <w:sz w:val="22"/>
          <w:szCs w:val="22"/>
        </w:rPr>
        <w:t>metadata MicrosoftW</w:t>
      </w:r>
      <w:r>
        <w:rPr>
          <w:rFonts w:cs="Arial" w:ascii="Helvetica" w:hAnsi="Helvetica"/>
          <w:color w:val="00000A"/>
          <w:sz w:val="22"/>
          <w:szCs w:val="22"/>
        </w:rPr>
        <w:t>ord file.</w:t>
      </w:r>
    </w:p>
    <w:p>
      <w:pPr>
        <w:pStyle w:val="Normal"/>
        <w:numPr>
          <w:ilvl w:val="1"/>
          <w:numId w:val="2"/>
        </w:numPr>
        <w:spacing w:before="240" w:after="0"/>
        <w:outlineLvl w:val="0"/>
        <w:rPr>
          <w:rFonts w:ascii="Helvetica" w:hAnsi="Helvetica" w:cs="Arial"/>
          <w:color w:val="00000A"/>
          <w:sz w:val="22"/>
          <w:szCs w:val="22"/>
        </w:rPr>
      </w:pPr>
      <w:r>
        <w:rPr>
          <w:rFonts w:cs="Arial" w:ascii="Helvetica" w:hAnsi="Helvetica"/>
          <w:color w:val="00000A"/>
          <w:sz w:val="22"/>
          <w:szCs w:val="22"/>
        </w:rPr>
        <w:t>You can also specify a list of positions of interest …… and acquire the respective scans automatically.</w:t>
      </w:r>
    </w:p>
    <w:p>
      <w:pPr>
        <w:pStyle w:val="Normal"/>
        <w:numPr>
          <w:ilvl w:val="2"/>
          <w:numId w:val="2"/>
        </w:numPr>
        <w:spacing w:before="240" w:after="0"/>
        <w:outlineLvl w:val="0"/>
        <w:rPr/>
      </w:pPr>
      <w:r>
        <w:rPr>
          <w:rFonts w:cs="Arial" w:ascii="Helvetica" w:hAnsi="Helvetica"/>
          <w:color w:val="00000A"/>
          <w:sz w:val="22"/>
          <w:szCs w:val="22"/>
        </w:rPr>
        <w:t xml:space="preserve">SCREEN – </w:t>
      </w:r>
      <w:r>
        <w:rPr>
          <w:rFonts w:cs="Arial" w:ascii="Helvetica" w:hAnsi="Helvetica"/>
          <w:b/>
          <w:bCs/>
          <w:color w:val="00000A"/>
          <w:sz w:val="22"/>
          <w:szCs w:val="22"/>
        </w:rPr>
        <w:t>5-8-1_listpositions.flv (</w:t>
      </w:r>
      <w:r>
        <w:rPr>
          <w:rFonts w:cs="Arial" w:ascii="Helvetica" w:hAnsi="Helvetica"/>
          <w:b w:val="false"/>
          <w:bCs w:val="false"/>
          <w:color w:val="00000A"/>
          <w:sz w:val="22"/>
          <w:szCs w:val="22"/>
        </w:rPr>
        <w:t>from second 1 to second 5)</w:t>
      </w:r>
      <w:r>
        <w:rPr>
          <w:rFonts w:cs="Arial" w:ascii="Helvetica" w:hAnsi="Helvetica"/>
          <w:color w:val="00000A"/>
          <w:sz w:val="22"/>
          <w:szCs w:val="22"/>
        </w:rPr>
        <w:t xml:space="preserve"> highlight: </w:t>
      </w:r>
      <w:r>
        <w:rPr>
          <w:rFonts w:cs="Arial" w:ascii="LM Mono 12" w:hAnsi="LM Mono 12"/>
          <w:color w:val="00000A"/>
          <w:sz w:val="22"/>
          <w:szCs w:val="22"/>
        </w:rPr>
        <w:t>positions = {…} …. ‘for p positions…’</w:t>
      </w:r>
      <w:r>
        <w:rPr>
          <w:rFonts w:cs="Arial" w:ascii="Helvetica" w:hAnsi="Helvetica"/>
          <w:color w:val="00000A"/>
          <w:sz w:val="22"/>
          <w:szCs w:val="22"/>
        </w:rPr>
        <w:t xml:space="preserve"> in sync with audio. </w:t>
      </w:r>
    </w:p>
    <w:p>
      <w:pPr>
        <w:pStyle w:val="Normal"/>
        <w:numPr>
          <w:ilvl w:val="2"/>
          <w:numId w:val="2"/>
        </w:numPr>
        <w:spacing w:before="240" w:after="0"/>
        <w:outlineLvl w:val="0"/>
        <w:rPr/>
      </w:pPr>
      <w:r>
        <w:rPr>
          <w:rFonts w:cs="Arial" w:ascii="Helvetica" w:hAnsi="Helvetica"/>
          <w:color w:val="00000A"/>
          <w:sz w:val="22"/>
          <w:szCs w:val="22"/>
        </w:rPr>
        <w:t>MED: OCT moves and dips into the water in different locations that are far apart from each others (in contrast with following MED where the locations are close to each other)</w:t>
      </w:r>
    </w:p>
    <w:p>
      <w:pPr>
        <w:pStyle w:val="Normal"/>
        <w:numPr>
          <w:ilvl w:val="2"/>
          <w:numId w:val="2"/>
        </w:numPr>
        <w:spacing w:before="240" w:after="0"/>
        <w:outlineLvl w:val="0"/>
        <w:rPr/>
      </w:pPr>
      <w:r>
        <w:rPr>
          <w:rFonts w:cs="Arial" w:ascii="Helvetica" w:hAnsi="Helvetica"/>
          <w:color w:val="00000A"/>
          <w:sz w:val="22"/>
          <w:szCs w:val="22"/>
        </w:rPr>
        <w:t xml:space="preserve">SCREEN – </w:t>
      </w:r>
      <w:r>
        <w:rPr>
          <w:rFonts w:cs="Arial" w:ascii="Helvetica" w:hAnsi="Helvetica"/>
          <w:b/>
          <w:bCs/>
          <w:color w:val="00000A"/>
          <w:sz w:val="22"/>
          <w:szCs w:val="22"/>
        </w:rPr>
        <w:t>5-8-1_listpositions.flv (</w:t>
      </w:r>
      <w:r>
        <w:rPr>
          <w:rFonts w:cs="Arial" w:ascii="Helvetica" w:hAnsi="Helvetica"/>
          <w:b w:val="false"/>
          <w:bCs w:val="false"/>
          <w:color w:val="00000A"/>
          <w:sz w:val="22"/>
          <w:szCs w:val="22"/>
        </w:rPr>
        <w:t>from second 33 on)</w:t>
      </w:r>
      <w:r>
        <w:rPr>
          <w:rFonts w:cs="Arial" w:ascii="Helvetica" w:hAnsi="Helvetica"/>
          <w:color w:val="00000A"/>
          <w:sz w:val="22"/>
          <w:szCs w:val="22"/>
        </w:rPr>
        <w:t xml:space="preserve"> Accelerate/crop as best but show the last part of the video where the destination folder is open and the two folders named “2019-06-07...pos1” “2019-06-07….pos2” are visible.</w:t>
      </w:r>
    </w:p>
    <w:p>
      <w:pPr>
        <w:pStyle w:val="Normal"/>
        <w:numPr>
          <w:ilvl w:val="1"/>
          <w:numId w:val="2"/>
        </w:numPr>
        <w:spacing w:before="240" w:after="0"/>
        <w:outlineLvl w:val="0"/>
        <w:rPr/>
      </w:pPr>
      <w:r>
        <w:rPr>
          <w:rFonts w:cs="Arial" w:ascii="Helvetica" w:hAnsi="Helvetica"/>
          <w:color w:val="00000A"/>
          <w:sz w:val="22"/>
          <w:szCs w:val="22"/>
        </w:rPr>
        <w:t>In order to characterize biofilm morphological structures across large environmental gradients you can acquire scans in a mosaic pattern. For this, specify the number of neighboring tiles with a default overlap of 30%.</w:t>
      </w:r>
    </w:p>
    <w:p>
      <w:pPr>
        <w:pStyle w:val="Normal"/>
        <w:numPr>
          <w:ilvl w:val="2"/>
          <w:numId w:val="2"/>
        </w:numPr>
        <w:spacing w:before="240" w:after="0"/>
        <w:outlineLvl w:val="0"/>
        <w:rPr/>
      </w:pPr>
      <w:r>
        <w:rPr/>
        <w:t xml:space="preserve">SCREEN – </w:t>
      </w:r>
      <w:r>
        <w:rPr>
          <w:b/>
          <w:bCs/>
        </w:rPr>
        <w:t xml:space="preserve">5-9-1_multiplescan.flv </w:t>
      </w:r>
      <w:r>
        <w:rPr>
          <w:b w:val="false"/>
          <w:bCs w:val="false"/>
        </w:rPr>
        <w:t>from second 1 to second 5,</w:t>
      </w:r>
      <w:r>
        <w:rPr>
          <w:b/>
          <w:bCs/>
        </w:rPr>
        <w:t xml:space="preserve"> </w:t>
      </w:r>
      <w:r>
        <w:rPr/>
        <w:t xml:space="preserve">highlight cell </w:t>
      </w:r>
      <w:r>
        <w:rPr>
          <w:rFonts w:ascii="LM Mono 12" w:hAnsi="LM Mono 12"/>
        </w:rPr>
        <w:t>multipleScan</w:t>
      </w:r>
    </w:p>
    <w:p>
      <w:pPr>
        <w:pStyle w:val="Normal"/>
        <w:numPr>
          <w:ilvl w:val="2"/>
          <w:numId w:val="2"/>
        </w:numPr>
        <w:spacing w:before="240" w:after="0"/>
        <w:outlineLvl w:val="0"/>
        <w:rPr/>
      </w:pPr>
      <w:r>
        <w:rPr/>
        <w:t xml:space="preserve">MED: </w:t>
      </w:r>
      <w:r>
        <w:rPr>
          <w:rFonts w:cs="Arial" w:ascii="Helvetica" w:hAnsi="Helvetica"/>
          <w:color w:val="00000A"/>
          <w:sz w:val="22"/>
          <w:szCs w:val="22"/>
        </w:rPr>
        <w:t>OCT moves and dips into the water in locations that are close to each others (in contrast with previous MED)</w:t>
      </w:r>
    </w:p>
    <w:p>
      <w:pPr>
        <w:pStyle w:val="Normal"/>
        <w:numPr>
          <w:ilvl w:val="2"/>
          <w:numId w:val="2"/>
        </w:numPr>
        <w:spacing w:before="240" w:after="0"/>
        <w:outlineLvl w:val="0"/>
        <w:rPr/>
      </w:pPr>
      <w:r>
        <w:rPr>
          <w:rFonts w:cs="Arial" w:ascii="Helvetica" w:hAnsi="Helvetica"/>
          <w:color w:val="00000A"/>
          <w:sz w:val="22"/>
          <w:szCs w:val="22"/>
        </w:rPr>
        <w:t xml:space="preserve">SCREEN – </w:t>
      </w:r>
      <w:r>
        <w:rPr>
          <w:rFonts w:cs="Arial" w:ascii="Helvetica" w:hAnsi="Helvetica"/>
          <w:b/>
          <w:bCs/>
          <w:color w:val="00000A"/>
          <w:sz w:val="22"/>
          <w:szCs w:val="22"/>
        </w:rPr>
        <w:t xml:space="preserve">5-9-1_multiplescan.flv  </w:t>
      </w:r>
      <w:r>
        <w:rPr>
          <w:rFonts w:cs="Arial" w:ascii="Helvetica" w:hAnsi="Helvetica"/>
          <w:b w:val="false"/>
          <w:bCs w:val="false"/>
          <w:color w:val="00000A"/>
          <w:sz w:val="22"/>
          <w:szCs w:val="22"/>
        </w:rPr>
        <w:t>from second 70 on, crop/accelerate as needed but folders named “…...pos1-0” to “…...pos1-9” at the end of the video should be visible.</w:t>
      </w:r>
    </w:p>
    <w:p>
      <w:pPr>
        <w:pStyle w:val="Normal"/>
        <w:numPr>
          <w:ilvl w:val="0"/>
          <w:numId w:val="0"/>
        </w:numPr>
        <w:spacing w:before="240" w:after="0"/>
        <w:ind w:left="1278" w:hanging="0"/>
        <w:outlineLvl w:val="0"/>
        <w:rPr>
          <w:rFonts w:ascii="Helvetica" w:hAnsi="Helvetica" w:cs="Arial"/>
          <w:color w:val="00000A"/>
          <w:sz w:val="22"/>
          <w:szCs w:val="22"/>
        </w:rPr>
      </w:pPr>
      <w:r>
        <w:rPr>
          <w:rFonts w:cs="Arial" w:ascii="Helvetica" w:hAnsi="Helvetica"/>
          <w:color w:val="00000A"/>
          <w:sz w:val="22"/>
          <w:szCs w:val="22"/>
        </w:rPr>
      </w:r>
    </w:p>
    <w:p>
      <w:pPr>
        <w:pStyle w:val="Normal"/>
        <w:numPr>
          <w:ilvl w:val="0"/>
          <w:numId w:val="0"/>
        </w:numPr>
        <w:spacing w:before="240" w:after="0"/>
        <w:ind w:left="720" w:hanging="0"/>
        <w:outlineLvl w:val="0"/>
        <w:rPr/>
      </w:pPr>
      <w:r>
        <w:rPr/>
      </w:r>
    </w:p>
    <w:p>
      <w:pPr>
        <w:pStyle w:val="Normal"/>
        <w:numPr>
          <w:ilvl w:val="0"/>
          <w:numId w:val="2"/>
        </w:numPr>
        <w:spacing w:before="240" w:after="0"/>
        <w:outlineLvl w:val="0"/>
        <w:rPr>
          <w:rFonts w:ascii="Helvetica" w:hAnsi="Helvetica" w:cs="Arial"/>
          <w:sz w:val="22"/>
          <w:szCs w:val="22"/>
        </w:rPr>
      </w:pPr>
      <w:r>
        <w:rPr>
          <w:rFonts w:cs="Arial" w:ascii="Helvetica" w:hAnsi="Helvetica"/>
          <w:b/>
          <w:sz w:val="22"/>
          <w:szCs w:val="22"/>
        </w:rPr>
        <w:t>Image Correction and Display</w:t>
      </w:r>
    </w:p>
    <w:p>
      <w:pPr>
        <w:pStyle w:val="Normal"/>
        <w:numPr>
          <w:ilvl w:val="1"/>
          <w:numId w:val="2"/>
        </w:numPr>
        <w:spacing w:before="240" w:after="0"/>
        <w:outlineLvl w:val="0"/>
        <w:rPr>
          <w:rFonts w:ascii="Helvetica" w:hAnsi="Helvetica" w:cs="Arial"/>
          <w:sz w:val="22"/>
          <w:szCs w:val="22"/>
        </w:rPr>
      </w:pPr>
      <w:r>
        <w:rPr>
          <w:rFonts w:cs="Arial" w:ascii="Helvetica" w:hAnsi="Helvetica"/>
          <w:b/>
          <w:sz w:val="22"/>
          <w:szCs w:val="22"/>
          <w:u w:val="single"/>
        </w:rPr>
        <w:t>Antoine Wiedmer</w:t>
      </w:r>
      <w:r>
        <w:rPr>
          <w:rFonts w:cs="Arial" w:ascii="Helvetica" w:hAnsi="Helvetica"/>
          <w:sz w:val="22"/>
          <w:szCs w:val="22"/>
          <w:u w:val="single"/>
        </w:rPr>
        <w:t>:</w:t>
      </w:r>
      <w:r>
        <w:rPr>
          <w:rFonts w:cs="Arial" w:ascii="Helvetica" w:hAnsi="Helvetica"/>
          <w:sz w:val="22"/>
          <w:szCs w:val="22"/>
        </w:rPr>
        <w:t xml:space="preserve">  The raw OCT images appear distorted due to differences in pathlength through the optical system. We have developed a set of algorithms that performs these corrections. A worked example for image correction is supplied with this article’s supplementary files. </w:t>
      </w:r>
      <w:r>
        <w:rPr>
          <w:rFonts w:cs="Arial" w:ascii="Helvetica" w:hAnsi="Helvetica"/>
          <w:b/>
          <w:sz w:val="22"/>
          <w:szCs w:val="22"/>
        </w:rPr>
        <w:t>[1]</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INTERVIEW: Author says the above statement interview style</w:t>
      </w:r>
    </w:p>
    <w:p>
      <w:pPr>
        <w:pStyle w:val="Normal"/>
        <w:numPr>
          <w:ilvl w:val="1"/>
          <w:numId w:val="2"/>
        </w:numPr>
        <w:spacing w:before="240" w:after="0"/>
        <w:outlineLvl w:val="0"/>
        <w:rPr/>
      </w:pPr>
      <w:r>
        <w:rPr>
          <w:rFonts w:cs="Arial" w:ascii="Helvetica" w:hAnsi="Helvetica"/>
          <w:sz w:val="22"/>
          <w:szCs w:val="22"/>
        </w:rPr>
        <w:t xml:space="preserve">To begin image correction, open the Jupyter notebook </w:t>
      </w:r>
      <w:r>
        <w:rPr>
          <w:rFonts w:cs="Arial" w:ascii="Helvetica" w:hAnsi="Helvetica"/>
          <w:i/>
          <w:sz w:val="22"/>
          <w:szCs w:val="22"/>
        </w:rPr>
        <w:t>ImageProcessing.ipynb</w:t>
      </w:r>
      <w:r>
        <w:rPr>
          <w:rFonts w:cs="Arial" w:ascii="Helvetica" w:hAnsi="Helvetica"/>
          <w:sz w:val="22"/>
          <w:szCs w:val="22"/>
        </w:rPr>
        <w:t>.</w:t>
      </w:r>
      <w:r>
        <w:rPr>
          <w:rFonts w:cs="Arial" w:ascii="Helvetica" w:hAnsi="Helvetica"/>
          <w:b/>
          <w:sz w:val="22"/>
          <w:szCs w:val="22"/>
        </w:rPr>
        <w:t xml:space="preserve"> </w:t>
      </w:r>
    </w:p>
    <w:p>
      <w:pPr>
        <w:pStyle w:val="Normal"/>
        <w:numPr>
          <w:ilvl w:val="2"/>
          <w:numId w:val="2"/>
        </w:numPr>
        <w:spacing w:before="240" w:after="0"/>
        <w:outlineLvl w:val="0"/>
        <w:rPr/>
      </w:pPr>
      <w:r>
        <w:rPr>
          <w:rFonts w:cs="Arial" w:ascii="Helvetica" w:hAnsi="Helvetica"/>
          <w:b/>
          <w:bCs w:val="false"/>
          <w:sz w:val="22"/>
          <w:szCs w:val="22"/>
        </w:rPr>
        <w:t>SCREEN 6-2-1_correctionpart1.flv (</w:t>
      </w:r>
      <w:r>
        <w:rPr>
          <w:rFonts w:cs="Arial" w:ascii="Helvetica" w:hAnsi="Helvetica"/>
          <w:b w:val="false"/>
          <w:bCs w:val="false"/>
          <w:sz w:val="22"/>
          <w:szCs w:val="22"/>
        </w:rPr>
        <w:t>from second 1 to about second 20)</w:t>
      </w:r>
    </w:p>
    <w:p>
      <w:pPr>
        <w:pStyle w:val="Normal"/>
        <w:numPr>
          <w:ilvl w:val="1"/>
          <w:numId w:val="2"/>
        </w:numPr>
        <w:spacing w:before="240" w:after="0"/>
        <w:outlineLvl w:val="0"/>
        <w:rPr/>
      </w:pPr>
      <w:r>
        <w:rPr>
          <w:rFonts w:cs="Arial" w:ascii="Helvetica" w:hAnsi="Helvetica"/>
          <w:b w:val="false"/>
          <w:bCs w:val="false"/>
          <w:sz w:val="22"/>
          <w:szCs w:val="22"/>
        </w:rPr>
        <w:t>Following this example, first crop the OCT scans in order to exclude spurious signals and reoriented the dataset so that the biofilm appears above the substratum.[1]</w:t>
      </w:r>
    </w:p>
    <w:p>
      <w:pPr>
        <w:pStyle w:val="Normal"/>
        <w:numPr>
          <w:ilvl w:val="2"/>
          <w:numId w:val="2"/>
        </w:numPr>
        <w:spacing w:before="240" w:after="0"/>
        <w:outlineLvl w:val="0"/>
        <w:rPr>
          <w:i w:val="false"/>
          <w:i w:val="false"/>
          <w:iCs w:val="false"/>
        </w:rPr>
      </w:pPr>
      <w:r>
        <w:rPr>
          <w:rFonts w:cs="Arial" w:ascii="Helvetica" w:hAnsi="Helvetica"/>
          <w:b/>
          <w:bCs w:val="false"/>
          <w:i w:val="false"/>
          <w:iCs w:val="false"/>
          <w:sz w:val="22"/>
          <w:szCs w:val="22"/>
        </w:rPr>
        <w:t xml:space="preserve">SCREEN 6-3-1_correctionpart2.flv </w:t>
      </w:r>
      <w:r>
        <w:rPr>
          <w:rFonts w:cs="Arial" w:ascii="Helvetica" w:hAnsi="Helvetica"/>
          <w:b w:val="false"/>
          <w:bCs w:val="false"/>
          <w:i w:val="false"/>
          <w:iCs w:val="false"/>
          <w:sz w:val="22"/>
          <w:szCs w:val="22"/>
        </w:rPr>
        <w:t>(accelerate/crop as needed)</w:t>
      </w:r>
    </w:p>
    <w:p>
      <w:pPr>
        <w:pStyle w:val="Normal"/>
        <w:numPr>
          <w:ilvl w:val="1"/>
          <w:numId w:val="2"/>
        </w:numPr>
        <w:spacing w:before="240" w:after="0"/>
        <w:outlineLvl w:val="0"/>
        <w:rPr>
          <w:color w:val="000000" w:themeColor="text1"/>
        </w:rPr>
      </w:pPr>
      <w:r>
        <w:rPr>
          <w:rFonts w:cs="Arial" w:ascii="Helvetica" w:hAnsi="Helvetica"/>
          <w:color w:val="000000" w:themeColor="text1"/>
          <w:sz w:val="22"/>
          <w:szCs w:val="22"/>
        </w:rPr>
        <w:t>Next, correct for spherical aberration. To accomplish this, we provide an algorithm which localizes a highly reflective flat surface in the OCT scan and uses this reference surface to flatten the scans. Across a 20 by 20 grid, the algorithm identifies local maxima in signal intensity to localize the reference surface. Then a 2</w:t>
      </w:r>
      <w:r>
        <w:rPr>
          <w:rFonts w:cs="Arial" w:ascii="Helvetica" w:hAnsi="Helvetica"/>
          <w:color w:val="000000" w:themeColor="text1"/>
          <w:sz w:val="22"/>
          <w:szCs w:val="22"/>
          <w:vertAlign w:val="superscript"/>
        </w:rPr>
        <w:t xml:space="preserve">nd </w:t>
      </w:r>
      <w:r>
        <w:rPr>
          <w:rFonts w:cs="Arial" w:ascii="Helvetica" w:hAnsi="Helvetica"/>
          <w:color w:val="000000" w:themeColor="text1"/>
          <w:sz w:val="22"/>
          <w:szCs w:val="22"/>
        </w:rPr>
        <w:t>order polynomial surface is fitted across these points and used to shift each pixel of the OCT scan in z-direction. The parameters of this algorithm should be adjusted to the characteristics of the OCT scan. This correction enable a homogeneous reference surface across multiple images and thus facilitates stitching of large-scale images.</w:t>
      </w:r>
    </w:p>
    <w:p>
      <w:pPr>
        <w:pStyle w:val="Normal"/>
        <w:numPr>
          <w:ilvl w:val="0"/>
          <w:numId w:val="0"/>
        </w:numPr>
        <w:spacing w:before="240" w:after="0"/>
        <w:ind w:left="1080" w:hanging="0"/>
        <w:outlineLvl w:val="0"/>
        <w:rPr>
          <w:rFonts w:ascii="Helvetica" w:hAnsi="Helvetica" w:cs="Arial"/>
          <w:color w:val="00000A"/>
          <w:sz w:val="22"/>
          <w:szCs w:val="22"/>
        </w:rPr>
      </w:pPr>
      <w:r>
        <w:rPr>
          <w:rFonts w:cs="Arial" w:ascii="Helvetica" w:hAnsi="Helvetica"/>
          <w:sz w:val="22"/>
          <w:szCs w:val="22"/>
        </w:rPr>
        <w:t xml:space="preserve">Once the image has been flattened, the images are corrected for background noise by identifying an empty area of the image above the biofilm and </w:t>
      </w:r>
      <w:r>
        <w:rPr>
          <w:rFonts w:cs="Arial" w:ascii="Helvetica" w:hAnsi="Helvetica"/>
          <w:color w:val="000000" w:themeColor="text1"/>
          <w:sz w:val="22"/>
          <w:szCs w:val="22"/>
        </w:rPr>
        <w:t xml:space="preserve">subtracting </w:t>
      </w:r>
      <w:r>
        <w:rPr>
          <w:rFonts w:cs="Arial" w:ascii="Helvetica" w:hAnsi="Helvetica"/>
          <w:sz w:val="22"/>
          <w:szCs w:val="22"/>
        </w:rPr>
        <w:t>average background intensity.</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 xml:space="preserve">SCREEN: </w:t>
      </w:r>
      <w:r>
        <w:rPr>
          <w:rFonts w:cs="Arial" w:ascii="Helvetica" w:hAnsi="Helvetica"/>
          <w:b/>
          <w:bCs/>
          <w:sz w:val="22"/>
          <w:szCs w:val="22"/>
        </w:rPr>
        <w:t xml:space="preserve">6-4-1_correctionpart3.flv </w:t>
      </w:r>
      <w:r>
        <w:rPr>
          <w:rFonts w:cs="Arial" w:ascii="Helvetica" w:hAnsi="Helvetica"/>
          <w:b w:val="false"/>
          <w:bCs w:val="false"/>
          <w:i w:val="false"/>
          <w:iCs w:val="false"/>
          <w:sz w:val="22"/>
          <w:szCs w:val="22"/>
        </w:rPr>
        <w:t>(accelerate/crop as needed)</w:t>
      </w:r>
    </w:p>
    <w:p>
      <w:pPr>
        <w:pStyle w:val="Normal"/>
        <w:numPr>
          <w:ilvl w:val="1"/>
          <w:numId w:val="2"/>
        </w:numPr>
        <w:spacing w:before="240" w:after="0"/>
        <w:outlineLvl w:val="0"/>
        <w:rPr>
          <w:color w:val="000000" w:themeColor="text1"/>
        </w:rPr>
      </w:pPr>
      <w:r>
        <w:rPr>
          <w:rFonts w:cs="Arial" w:ascii="Helvetica" w:hAnsi="Helvetica"/>
          <w:color w:val="000000" w:themeColor="text1"/>
          <w:sz w:val="22"/>
          <w:szCs w:val="22"/>
        </w:rPr>
        <w:t>Next, compute an elevation map from the 3D OCT dataset. In order to do so, define a reference surface such as the substratum and choose an appropriate intensity threshold. Then, an elevation map is rendered with the height of the biofilm reported as grayscale value. [1]</w:t>
      </w:r>
    </w:p>
    <w:p>
      <w:pPr>
        <w:pStyle w:val="Normal"/>
        <w:numPr>
          <w:ilvl w:val="2"/>
          <w:numId w:val="2"/>
        </w:numPr>
        <w:spacing w:before="240" w:after="0"/>
        <w:outlineLvl w:val="0"/>
        <w:rPr/>
      </w:pPr>
      <w:bookmarkStart w:id="5" w:name="__DdeLink__480_788420018"/>
      <w:r>
        <w:rPr>
          <w:rFonts w:cs="Arial" w:ascii="Helvetica" w:hAnsi="Helvetica"/>
          <w:sz w:val="22"/>
          <w:szCs w:val="22"/>
        </w:rPr>
        <w:t xml:space="preserve">SCREEN: </w:t>
      </w:r>
      <w:bookmarkEnd w:id="5"/>
      <w:r>
        <w:rPr>
          <w:rFonts w:cs="Arial" w:ascii="Helvetica" w:hAnsi="Helvetica"/>
          <w:b/>
          <w:bCs/>
          <w:sz w:val="22"/>
          <w:szCs w:val="22"/>
        </w:rPr>
        <w:t xml:space="preserve">6-5-1_elevmap.flv </w:t>
      </w:r>
      <w:r>
        <w:rPr>
          <w:rFonts w:cs="Arial" w:ascii="Helvetica" w:hAnsi="Helvetica"/>
          <w:b w:val="false"/>
          <w:bCs w:val="false"/>
          <w:sz w:val="22"/>
          <w:szCs w:val="22"/>
        </w:rPr>
        <w:t>(...)</w:t>
      </w:r>
    </w:p>
    <w:p>
      <w:pPr>
        <w:pStyle w:val="Normal"/>
        <w:numPr>
          <w:ilvl w:val="1"/>
          <w:numId w:val="2"/>
        </w:numPr>
        <w:spacing w:before="240" w:after="0"/>
        <w:outlineLvl w:val="0"/>
        <w:rPr>
          <w:color w:val="000000" w:themeColor="text1"/>
        </w:rPr>
      </w:pPr>
      <w:r>
        <w:rPr>
          <w:rFonts w:cs="Arial" w:ascii="Helvetica" w:hAnsi="Helvetica"/>
          <w:color w:val="000000" w:themeColor="text1"/>
          <w:sz w:val="22"/>
          <w:szCs w:val="22"/>
        </w:rPr>
        <w:t>If images were acquired in a mosaic pattern, stitch the respective elevation maps by applying the stitching algorithm.</w:t>
      </w:r>
    </w:p>
    <w:p>
      <w:pPr>
        <w:pStyle w:val="Normal"/>
        <w:numPr>
          <w:ilvl w:val="2"/>
          <w:numId w:val="2"/>
        </w:numPr>
        <w:spacing w:before="240" w:after="0"/>
        <w:outlineLvl w:val="0"/>
        <w:rPr/>
      </w:pPr>
      <w:ins w:id="1" w:author="Unknown Author" w:date="2019-05-22T14:54:00Z">
        <w:r>
          <w:rPr>
            <w:rFonts w:cs="Arial" w:ascii="Helvetica" w:hAnsi="Helvetica"/>
            <w:i/>
            <w:sz w:val="22"/>
            <w:szCs w:val="22"/>
          </w:rPr>
          <w:t xml:space="preserve">SCREEN: </w:t>
        </w:r>
      </w:ins>
      <w:r>
        <w:rPr>
          <w:rFonts w:cs="Arial" w:ascii="Helvetica" w:hAnsi="Helvetica"/>
          <w:b/>
          <w:bCs/>
          <w:i/>
          <w:sz w:val="22"/>
          <w:szCs w:val="22"/>
        </w:rPr>
        <w:t>6-6-1_stitching.flv</w:t>
      </w:r>
      <w:r>
        <w:rPr>
          <w:rFonts w:cs="Arial" w:ascii="Helvetica" w:hAnsi="Helvetica"/>
          <w:b w:val="false"/>
          <w:bCs w:val="false"/>
          <w:i/>
          <w:sz w:val="22"/>
          <w:szCs w:val="22"/>
        </w:rPr>
        <w:t xml:space="preserve"> </w:t>
        <w:tab/>
        <w:t>(accelerate/crop as needed, but make sure the final image is displayed, eg second 17)</w:t>
      </w:r>
    </w:p>
    <w:p>
      <w:pPr>
        <w:pStyle w:val="Normal"/>
        <w:numPr>
          <w:ilvl w:val="0"/>
          <w:numId w:val="0"/>
        </w:numPr>
        <w:spacing w:before="240" w:after="0"/>
        <w:outlineLvl w:val="0"/>
        <w:rPr>
          <w:rFonts w:ascii="Helvetica" w:hAnsi="Helvetica" w:cs="Arial"/>
          <w:i/>
          <w:i/>
          <w:sz w:val="22"/>
          <w:szCs w:val="22"/>
        </w:rPr>
      </w:pPr>
      <w:r>
        <w:rPr>
          <w:rFonts w:cs="Arial" w:ascii="Helvetica" w:hAnsi="Helvetica"/>
          <w:i/>
          <w:sz w:val="22"/>
          <w:szCs w:val="22"/>
        </w:rPr>
      </w:r>
    </w:p>
    <w:p>
      <w:pPr>
        <w:pStyle w:val="Normal"/>
        <w:numPr>
          <w:ilvl w:val="0"/>
          <w:numId w:val="0"/>
        </w:numPr>
        <w:spacing w:before="240" w:after="0"/>
        <w:outlineLvl w:val="0"/>
        <w:rPr>
          <w:rFonts w:ascii="Helvetica" w:hAnsi="Helvetica" w:cs="Arial"/>
          <w:b/>
          <w:b/>
          <w:color w:val="FF0000"/>
          <w:sz w:val="22"/>
          <w:szCs w:val="22"/>
        </w:rPr>
      </w:pPr>
      <w:r>
        <w:rPr>
          <w:rFonts w:cs="Arial" w:ascii="Helvetica" w:hAnsi="Helvetica"/>
          <w:b/>
          <w:color w:val="FF0000"/>
          <w:sz w:val="22"/>
          <w:szCs w:val="22"/>
        </w:rPr>
      </w:r>
    </w:p>
    <w:p>
      <w:pPr>
        <w:pStyle w:val="Normal"/>
        <w:numPr>
          <w:ilvl w:val="0"/>
          <w:numId w:val="0"/>
        </w:numPr>
        <w:spacing w:before="240" w:after="0"/>
        <w:outlineLvl w:val="0"/>
        <w:rPr>
          <w:rFonts w:ascii="Helvetica" w:hAnsi="Helvetica" w:eastAsia="游ゴシック Light" w:cs="" w:cstheme="majorBidi" w:eastAsiaTheme="majorEastAsia"/>
          <w:color w:val="323E4F" w:themeColor="text2" w:themeShade="bf"/>
          <w:spacing w:val="5"/>
          <w:sz w:val="52"/>
          <w:szCs w:val="52"/>
        </w:rPr>
      </w:pPr>
      <w:r>
        <w:rPr>
          <w:rFonts w:eastAsia="游ゴシック Light" w:cs="" w:cstheme="majorBidi" w:eastAsiaTheme="majorEastAsia" w:ascii="Helvetica" w:hAnsi="Helvetica"/>
          <w:color w:val="323E4F" w:themeColor="text2" w:themeShade="bf"/>
          <w:spacing w:val="5"/>
          <w:sz w:val="52"/>
          <w:szCs w:val="52"/>
        </w:rPr>
      </w:r>
    </w:p>
    <w:p>
      <w:pPr>
        <w:pStyle w:val="Title"/>
        <w:jc w:val="center"/>
        <w:rPr>
          <w:rFonts w:ascii="Helvetica" w:hAnsi="Helvetica"/>
        </w:rPr>
      </w:pPr>
      <w:r>
        <w:rPr>
          <w:rFonts w:ascii="Helvetica" w:hAnsi="Helvetica"/>
        </w:rPr>
        <w:t>Section – Results</w:t>
      </w:r>
    </w:p>
    <w:p>
      <w:pPr>
        <w:pStyle w:val="Normal"/>
        <w:numPr>
          <w:ilvl w:val="0"/>
          <w:numId w:val="2"/>
        </w:numPr>
        <w:spacing w:before="240" w:after="0"/>
        <w:outlineLvl w:val="0"/>
        <w:rPr>
          <w:rFonts w:ascii="Helvetica" w:hAnsi="Helvetica" w:cs="Arial"/>
          <w:b/>
          <w:b/>
          <w:sz w:val="22"/>
          <w:szCs w:val="22"/>
        </w:rPr>
      </w:pPr>
      <w:r>
        <w:rPr>
          <w:rFonts w:cs="Arial" w:ascii="Helvetica" w:hAnsi="Helvetica"/>
          <w:b/>
          <w:sz w:val="22"/>
          <w:szCs w:val="22"/>
        </w:rPr>
        <w:t>Results:  Effect of Flow Velocity on Biofilm Growth</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Using automated OCT imaging, the spatio-temporal morphogenesis of phototrophic strea</w:t>
      </w:r>
      <w:r>
        <w:rPr>
          <w:rFonts w:cs="Arial" w:ascii="Helvetica" w:hAnsi="Helvetica"/>
          <w:color w:val="FF0000"/>
          <w:sz w:val="22"/>
          <w:szCs w:val="22"/>
        </w:rPr>
        <w:t>m</w:t>
      </w:r>
      <w:r>
        <w:rPr>
          <w:rFonts w:cs="Arial" w:ascii="Helvetica" w:hAnsi="Helvetica"/>
          <w:sz w:val="22"/>
          <w:szCs w:val="22"/>
        </w:rPr>
        <w:t xml:space="preserve"> biofilms was examined using flume experiments. The flumes are made of plexiglass and gradually widen from the in- to the outflow. This results in a gradient in flow velocity.</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Video provided by authors showing the described Flume experiment (~20 sec in length) (videos uploaded in folder</w:t>
      </w:r>
      <w:r>
        <w:rPr>
          <w:rFonts w:cs="Arial" w:ascii="Helvetica" w:hAnsi="Helvetica"/>
          <w:b/>
          <w:bCs/>
          <w:sz w:val="22"/>
          <w:szCs w:val="22"/>
        </w:rPr>
        <w:t xml:space="preserve"> “missing media 7.1.1”)</w:t>
      </w:r>
    </w:p>
    <w:p>
      <w:pPr>
        <w:pStyle w:val="Normal"/>
        <w:numPr>
          <w:ilvl w:val="1"/>
          <w:numId w:val="2"/>
        </w:numPr>
        <w:spacing w:before="240" w:after="0"/>
        <w:outlineLvl w:val="0"/>
        <w:rPr/>
      </w:pPr>
      <w:r>
        <w:rPr/>
        <w:t xml:space="preserve">The high spatial accuracy allows us to follow the morphogenesis of biofilm features over time. </w:t>
      </w:r>
    </w:p>
    <w:p>
      <w:pPr>
        <w:pStyle w:val="Normal"/>
        <w:numPr>
          <w:ilvl w:val="2"/>
          <w:numId w:val="2"/>
        </w:numPr>
        <w:spacing w:before="240" w:after="0"/>
        <w:outlineLvl w:val="0"/>
        <w:rPr/>
      </w:pPr>
      <w:r>
        <w:rPr/>
        <w:t xml:space="preserve">LABMEDIA: </w:t>
      </w:r>
      <w:r>
        <w:rPr>
          <w:b/>
          <w:bCs/>
        </w:rPr>
        <w:t>Figure 4,</w:t>
      </w:r>
      <w:r>
        <w:rPr/>
        <w:t xml:space="preserve"> </w:t>
      </w:r>
      <w:r>
        <w:rPr/>
        <w:t xml:space="preserve">please </w:t>
      </w:r>
      <w:r>
        <w:rPr/>
        <w:t xml:space="preserve">show one panel at a time in a time-lapse fashion, rather than </w:t>
      </w:r>
      <w:r>
        <w:rPr/>
        <w:t xml:space="preserve">showing them in </w:t>
      </w:r>
      <w:r>
        <w:rPr/>
        <w:t xml:space="preserve">column </w:t>
      </w:r>
      <w:r>
        <w:rPr/>
        <w:t>one below the other</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Here is an elevation map of a biofilm growing along the entire flow velocity gradient.</w:t>
      </w:r>
      <w:r>
        <w:rPr>
          <w:rFonts w:cs="Arial" w:ascii="Helvetica" w:hAnsi="Helvetica"/>
          <w:b/>
          <w:sz w:val="22"/>
          <w:szCs w:val="22"/>
        </w:rPr>
        <w:t xml:space="preserve">[1] </w:t>
      </w:r>
    </w:p>
    <w:p>
      <w:pPr>
        <w:pStyle w:val="Normal"/>
        <w:numPr>
          <w:ilvl w:val="2"/>
          <w:numId w:val="2"/>
        </w:numPr>
        <w:spacing w:before="240" w:after="0"/>
        <w:outlineLvl w:val="0"/>
        <w:rPr/>
      </w:pPr>
      <w:r>
        <w:rPr>
          <w:rFonts w:cs="Arial" w:ascii="Helvetica" w:hAnsi="Helvetica"/>
          <w:sz w:val="22"/>
          <w:szCs w:val="22"/>
        </w:rPr>
        <w:t>LABMEDIA: Figure 5G</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Importantly, the automated OCT imaging system allows a continuous measurement of structural parameters such as biofilm thickness, roughness, and biovolume under differing flow conditions ranging from low flow velocity … to high flow velocity conditions.</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 xml:space="preserve">LABMEDIA: Figure 5G, 5A, 5B, and 5C </w:t>
      </w:r>
      <w:r>
        <w:rPr>
          <w:rFonts w:cs="Arial" w:ascii="Helvetica" w:hAnsi="Helvetica"/>
          <w:b/>
          <w:sz w:val="22"/>
          <w:szCs w:val="22"/>
        </w:rPr>
        <w:t xml:space="preserve">- </w:t>
      </w:r>
      <w:r>
        <w:rPr>
          <w:rFonts w:cs="Arial" w:ascii="Helvetica" w:hAnsi="Helvetica"/>
          <w:b/>
          <w:color w:val="2F5496" w:themeColor="accent1" w:themeShade="bf"/>
          <w:sz w:val="22"/>
          <w:szCs w:val="22"/>
        </w:rPr>
        <w:t>Video Editor: Label Figure 5g “Biofilm Morphogenesis”Start by showing Figure 5G. With the word “low</w:t>
      </w:r>
      <w:r>
        <w:rPr>
          <w:rFonts w:cs="Arial" w:ascii="Helvetica" w:hAnsi="Helvetica"/>
          <w:sz w:val="22"/>
          <w:szCs w:val="22"/>
        </w:rPr>
        <w:t xml:space="preserve"> </w:t>
      </w:r>
      <w:r>
        <w:rPr>
          <w:rFonts w:cs="Arial" w:ascii="Helvetica" w:hAnsi="Helvetica"/>
          <w:b/>
          <w:color w:val="2F5496" w:themeColor="accent1" w:themeShade="bf"/>
          <w:sz w:val="22"/>
          <w:szCs w:val="22"/>
        </w:rPr>
        <w:t xml:space="preserve">flow velocity”, show Figure 5a coming from the left side of Figure 5G and growing to take up a significant part of the screen before disappearing.  Then, with the words “high flow velocity conditions” show Figure 5c coming from the right side of Figure 5G and growing to take up a significant part of the screen before disappearing.  </w:t>
      </w:r>
    </w:p>
    <w:p>
      <w:pPr>
        <w:pStyle w:val="Normal"/>
        <w:numPr>
          <w:ilvl w:val="1"/>
          <w:numId w:val="2"/>
        </w:numPr>
        <w:spacing w:before="240" w:after="0"/>
        <w:outlineLvl w:val="0"/>
        <w:rPr>
          <w:rFonts w:ascii="Helvetica" w:hAnsi="Helvetica" w:cs="Arial"/>
          <w:sz w:val="22"/>
          <w:szCs w:val="22"/>
        </w:rPr>
      </w:pPr>
      <w:r>
        <w:rPr>
          <w:rFonts w:eastAsia="Times New Roman" w:cs="Calibri" w:ascii="Calibri" w:hAnsi="Calibri"/>
          <w:color w:val="000000" w:themeColor="text1"/>
          <w:szCs w:val="24"/>
        </w:rPr>
        <w:t>Along with morphological changes, a</w:t>
      </w:r>
      <w:r>
        <w:rPr>
          <w:rFonts w:cs="Arial" w:ascii="Helvetica" w:hAnsi="Helvetica"/>
          <w:sz w:val="22"/>
          <w:szCs w:val="22"/>
        </w:rPr>
        <w:t xml:space="preserve">verage biovolume significantly decreased as a function of distance from the inlet in the flume. </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 xml:space="preserve">LABMEDIA: Figure 5h/i  </w:t>
      </w:r>
      <w:r>
        <w:rPr>
          <w:rFonts w:cs="Arial" w:ascii="Helvetica" w:hAnsi="Helvetica"/>
          <w:b/>
          <w:sz w:val="22"/>
          <w:szCs w:val="22"/>
        </w:rPr>
        <w:t xml:space="preserve">- </w:t>
      </w:r>
      <w:r>
        <w:rPr>
          <w:rFonts w:cs="Arial" w:ascii="Helvetica" w:hAnsi="Helvetica"/>
          <w:b/>
          <w:color w:val="2F5496" w:themeColor="accent1" w:themeShade="bf"/>
          <w:sz w:val="22"/>
          <w:szCs w:val="22"/>
        </w:rPr>
        <w:t>Video Editor: Show Figure 5h above 5i as currently shown in the figure. Highlight the x-axis label of both figures with the words “distance from the inlet”</w:t>
      </w:r>
    </w:p>
    <w:p>
      <w:pPr>
        <w:pStyle w:val="Normal"/>
        <w:numPr>
          <w:ilvl w:val="0"/>
          <w:numId w:val="0"/>
        </w:numPr>
        <w:outlineLvl w:val="0"/>
        <w:rPr>
          <w:rFonts w:ascii="Helvetica" w:hAnsi="Helvetica" w:cs="Arial"/>
          <w:sz w:val="22"/>
          <w:szCs w:val="22"/>
        </w:rPr>
      </w:pPr>
      <w:r>
        <w:rPr>
          <w:rFonts w:cs="Arial" w:ascii="Helvetica" w:hAnsi="Helvetica"/>
          <w:sz w:val="22"/>
          <w:szCs w:val="22"/>
        </w:rPr>
      </w:r>
    </w:p>
    <w:p>
      <w:pPr>
        <w:pStyle w:val="Normal"/>
        <w:rPr>
          <w:rFonts w:ascii="Helvetica" w:hAnsi="Helvetica" w:cs="Arial"/>
          <w:sz w:val="22"/>
          <w:szCs w:val="22"/>
          <w:lang w:eastAsia="zh-TW"/>
        </w:rPr>
      </w:pPr>
      <w:r>
        <w:rPr>
          <w:rFonts w:cs="Arial" w:ascii="Helvetica" w:hAnsi="Helvetica"/>
          <w:sz w:val="22"/>
          <w:szCs w:val="22"/>
          <w:lang w:eastAsia="zh-TW"/>
        </w:rPr>
      </w:r>
    </w:p>
    <w:p>
      <w:pPr>
        <w:pStyle w:val="Title"/>
        <w:jc w:val="center"/>
        <w:rPr>
          <w:rFonts w:ascii="Helvetica" w:hAnsi="Helvetica"/>
        </w:rPr>
      </w:pPr>
      <w:r>
        <w:rPr>
          <w:rFonts w:ascii="Helvetica" w:hAnsi="Helvetica"/>
        </w:rPr>
        <w:t>Section - Conclusion</w:t>
      </w:r>
    </w:p>
    <w:p>
      <w:pPr>
        <w:pStyle w:val="Normal"/>
        <w:numPr>
          <w:ilvl w:val="0"/>
          <w:numId w:val="2"/>
        </w:numPr>
        <w:outlineLvl w:val="0"/>
        <w:rPr>
          <w:rFonts w:ascii="Helvetica" w:hAnsi="Helvetica" w:cs="Arial"/>
          <w:sz w:val="22"/>
          <w:szCs w:val="22"/>
        </w:rPr>
      </w:pPr>
      <w:r>
        <w:rPr>
          <w:rFonts w:cs="Arial" w:ascii="Helvetica" w:hAnsi="Helvetica"/>
          <w:b/>
          <w:sz w:val="22"/>
          <w:szCs w:val="22"/>
        </w:rPr>
        <w:t xml:space="preserve">Conclusion Interview Statements: </w:t>
      </w:r>
    </w:p>
    <w:p>
      <w:pPr>
        <w:pStyle w:val="Normal"/>
        <w:numPr>
          <w:ilvl w:val="0"/>
          <w:numId w:val="0"/>
        </w:numPr>
        <w:outlineLvl w:val="0"/>
        <w:rPr>
          <w:rFonts w:ascii="Helvetica" w:hAnsi="Helvetica" w:cs="Arial"/>
          <w:b/>
          <w:b/>
          <w:sz w:val="22"/>
          <w:szCs w:val="22"/>
        </w:rPr>
      </w:pPr>
      <w:r>
        <w:rPr>
          <w:rFonts w:cs="Arial" w:ascii="Helvetica" w:hAnsi="Helvetica"/>
          <w:b/>
          <w:sz w:val="22"/>
          <w:szCs w:val="22"/>
        </w:rPr>
      </w:r>
    </w:p>
    <w:p>
      <w:pPr>
        <w:pStyle w:val="Normal"/>
        <w:numPr>
          <w:ilvl w:val="0"/>
          <w:numId w:val="0"/>
        </w:numPr>
        <w:outlineLvl w:val="0"/>
        <w:rPr>
          <w:rFonts w:ascii="Helvetica" w:hAnsi="Helvetica" w:cs="Arial"/>
          <w:sz w:val="22"/>
          <w:szCs w:val="22"/>
        </w:rPr>
      </w:pPr>
      <w:r>
        <w:rPr>
          <w:rFonts w:cs="Arial" w:ascii="Helvetica" w:hAnsi="Helvetica"/>
          <w:sz w:val="22"/>
          <w:szCs w:val="22"/>
        </w:rPr>
        <w:t>What is most important thing to remember when attempting this procedure?</w:t>
      </w:r>
      <w:r>
        <w:rPr>
          <w:rFonts w:ascii="Helvetica" w:hAnsi="Helvetica"/>
        </w:rPr>
        <w:t xml:space="preserve"> </w:t>
      </w:r>
      <w:r>
        <w:rPr>
          <w:rFonts w:cs="Arial" w:ascii="Helvetica" w:hAnsi="Helvetica"/>
          <w:sz w:val="22"/>
          <w:szCs w:val="22"/>
        </w:rPr>
        <w:t>Please indicate the steps (</w:t>
      </w:r>
      <w:r>
        <w:rPr>
          <w:rFonts w:cs="Arial" w:ascii="Helvetica" w:hAnsi="Helvetica"/>
          <w:i/>
          <w:sz w:val="22"/>
          <w:szCs w:val="22"/>
        </w:rPr>
        <w:t>e.g.</w:t>
      </w:r>
      <w:r>
        <w:rPr>
          <w:rFonts w:cs="Arial" w:ascii="Helvetica" w:hAnsi="Helvetica"/>
          <w:sz w:val="22"/>
          <w:szCs w:val="22"/>
        </w:rPr>
        <w:t>, 2.4., 2.5.) in the Protocol section this advice correlates to.</w:t>
      </w:r>
    </w:p>
    <w:p>
      <w:pPr>
        <w:pStyle w:val="Normal"/>
        <w:numPr>
          <w:ilvl w:val="1"/>
          <w:numId w:val="2"/>
        </w:numPr>
        <w:spacing w:before="240" w:after="0"/>
        <w:outlineLvl w:val="0"/>
        <w:rPr>
          <w:rFonts w:ascii="Helvetica" w:hAnsi="Helvetica" w:cs="Arial"/>
          <w:sz w:val="22"/>
          <w:szCs w:val="22"/>
        </w:rPr>
      </w:pPr>
      <w:r>
        <w:rPr>
          <w:rFonts w:cs="Arial" w:ascii="Helvetica" w:hAnsi="Helvetica"/>
          <w:b/>
          <w:sz w:val="22"/>
          <w:szCs w:val="22"/>
          <w:u w:val="single"/>
        </w:rPr>
        <w:t>Anna Depetris</w:t>
      </w:r>
      <w:r>
        <w:rPr>
          <w:rFonts w:cs="Arial" w:ascii="Helvetica" w:hAnsi="Helvetica"/>
          <w:sz w:val="22"/>
          <w:szCs w:val="22"/>
        </w:rPr>
        <w:t>: The quality of the OCT scans critically depends on the focus distance and reference arm length. You may need to re-adjust these settings during experiments.</w:t>
      </w:r>
    </w:p>
    <w:p>
      <w:pPr>
        <w:pStyle w:val="Normal"/>
        <w:numPr>
          <w:ilvl w:val="1"/>
          <w:numId w:val="2"/>
        </w:numPr>
        <w:spacing w:before="240" w:after="0"/>
        <w:outlineLvl w:val="0"/>
        <w:rPr>
          <w:rFonts w:ascii="Helvetica" w:hAnsi="Helvetica" w:cs="Arial"/>
          <w:sz w:val="22"/>
          <w:szCs w:val="22"/>
        </w:rPr>
      </w:pPr>
      <w:r>
        <w:rPr>
          <w:rFonts w:cs="Arial" w:ascii="Helvetica" w:hAnsi="Helvetica"/>
          <w:b/>
          <w:sz w:val="22"/>
          <w:szCs w:val="22"/>
          <w:u w:val="single"/>
        </w:rPr>
        <w:t>Anna Depetris</w:t>
      </w:r>
      <w:r>
        <w:rPr>
          <w:rFonts w:cs="Arial" w:ascii="Helvetica" w:hAnsi="Helvetica"/>
          <w:sz w:val="22"/>
          <w:szCs w:val="22"/>
        </w:rPr>
        <w:t xml:space="preserve">: (step 3.6.3) To ensure the accuracy of the positioning device, remember to regularly perform homing operations. </w:t>
      </w:r>
    </w:p>
    <w:p>
      <w:pPr>
        <w:pStyle w:val="Normal"/>
        <w:numPr>
          <w:ilvl w:val="0"/>
          <w:numId w:val="0"/>
        </w:numPr>
        <w:spacing w:before="240" w:after="0"/>
        <w:outlineLvl w:val="0"/>
        <w:rPr>
          <w:rFonts w:ascii="Helvetica" w:hAnsi="Helvetica" w:cs="Arial"/>
          <w:sz w:val="22"/>
          <w:szCs w:val="22"/>
        </w:rPr>
      </w:pPr>
      <w:r>
        <w:rPr>
          <w:rFonts w:cs="Arial" w:ascii="Helvetica" w:hAnsi="Helvetica"/>
          <w:sz w:val="22"/>
          <w:szCs w:val="22"/>
        </w:rPr>
        <w:t>Following this procedure, what other methods can be performed? What questions would these additional methods answer?</w:t>
      </w:r>
    </w:p>
    <w:p>
      <w:pPr>
        <w:pStyle w:val="Normal"/>
        <w:numPr>
          <w:ilvl w:val="1"/>
          <w:numId w:val="2"/>
        </w:numPr>
        <w:spacing w:before="240" w:after="0"/>
        <w:outlineLvl w:val="0"/>
        <w:rPr>
          <w:rFonts w:ascii="Helvetica" w:hAnsi="Helvetica" w:cs="Arial"/>
          <w:sz w:val="22"/>
          <w:szCs w:val="22"/>
        </w:rPr>
      </w:pPr>
      <w:r>
        <w:rPr>
          <w:rFonts w:cs="Arial" w:ascii="Helvetica" w:hAnsi="Helvetica"/>
          <w:b/>
          <w:sz w:val="22"/>
          <w:szCs w:val="22"/>
          <w:u w:val="single"/>
        </w:rPr>
        <w:t>Anna Depetris</w:t>
      </w:r>
      <w:r>
        <w:rPr>
          <w:rFonts w:cs="Arial" w:ascii="Helvetica" w:hAnsi="Helvetica"/>
          <w:sz w:val="22"/>
          <w:szCs w:val="22"/>
        </w:rPr>
        <w:t>: In order to answer additional questions, this automated imaging device can be readily coupled with microsensors to profile functional parameter of biofilms.</w:t>
      </w:r>
    </w:p>
    <w:p>
      <w:pPr>
        <w:pStyle w:val="Normal"/>
        <w:numPr>
          <w:ilvl w:val="0"/>
          <w:numId w:val="0"/>
        </w:numPr>
        <w:spacing w:before="240" w:after="0"/>
        <w:outlineLvl w:val="0"/>
        <w:rPr>
          <w:rFonts w:ascii="Helvetica" w:hAnsi="Helvetica" w:cs="Arial"/>
          <w:sz w:val="22"/>
          <w:szCs w:val="22"/>
        </w:rPr>
      </w:pPr>
      <w:r>
        <w:rPr>
          <w:rFonts w:cs="Arial" w:ascii="Helvetica" w:hAnsi="Helvetica"/>
          <w:sz w:val="22"/>
          <w:szCs w:val="22"/>
        </w:rPr>
        <w:t>After its development, did this technique pave the way for researchers to explore new questions within a specific scientific field? If so, how?</w:t>
      </w:r>
    </w:p>
    <w:p>
      <w:pPr>
        <w:pStyle w:val="Normal"/>
        <w:numPr>
          <w:ilvl w:val="1"/>
          <w:numId w:val="2"/>
        </w:numPr>
        <w:spacing w:before="240" w:after="0"/>
        <w:outlineLvl w:val="0"/>
        <w:rPr/>
      </w:pPr>
      <w:r>
        <w:rPr>
          <w:rFonts w:cs="Arial" w:ascii="Helvetica" w:hAnsi="Helvetica"/>
          <w:b/>
          <w:sz w:val="22"/>
          <w:szCs w:val="22"/>
          <w:u w:val="single"/>
        </w:rPr>
        <w:t>Hannes Peter</w:t>
      </w:r>
      <w:r>
        <w:rPr>
          <w:rFonts w:cs="Arial" w:ascii="Helvetica" w:hAnsi="Helvetica"/>
          <w:sz w:val="22"/>
          <w:szCs w:val="22"/>
        </w:rPr>
        <w:t xml:space="preserve">: OCT is an emerging imaging technique and we anticipate that the system presented here stimulates research on biofilm structural properties. This maybe be relevant for technologies such as drinking water treatment or bioprocessing technologies. </w:t>
      </w:r>
    </w:p>
    <w:sectPr>
      <w:headerReference w:type="default" r:id="rId12"/>
      <w:footerReference w:type="default" r:id="rId13"/>
      <w:type w:val="nextPage"/>
      <w:pgSz w:w="12240" w:h="15840"/>
      <w:pgMar w:left="1440" w:right="1440" w:header="720" w:top="1440" w:footer="720" w:bottom="1440" w:gutter="0"/>
      <w:pgNumType w:fmt="decimal"/>
      <w:formProt w:val="false"/>
      <w:textDirection w:val="lrTb"/>
      <w:docGrid w:type="default" w:linePitch="326" w:charSpace="4294961151"/>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annes" w:date="2019-06-04T11:42:00Z" w:initials="H">
    <w:p>
      <w:r>
        <w:rPr>
          <w:rFonts w:ascii="Liberation Serif" w:hAnsi="Liberation Serif" w:eastAsia="DejaVu Sans" w:cs="DejaVu Sans"/>
          <w:color w:val="00000A"/>
          <w:szCs w:val="24"/>
          <w:lang w:val="de-CH" w:eastAsia="en-US" w:bidi="en-US"/>
        </w:rPr>
        <w:t>Add arrow to immersion adapter</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w:altName w:val="Times New Roman"/>
    <w:charset w:val="01"/>
    <w:family w:val="roman"/>
    <w:pitch w:val="variable"/>
  </w:font>
  <w:font w:name="Calibri Light">
    <w:charset w:val="01"/>
    <w:family w:val="roman"/>
    <w:pitch w:val="variable"/>
  </w:font>
  <w:font w:name="Verdana">
    <w:charset w:val="01"/>
    <w:family w:val="roman"/>
    <w:pitch w:val="variable"/>
  </w:font>
  <w:font w:name="Courier New">
    <w:charset w:val="01"/>
    <w:family w:val="roman"/>
    <w:pitch w:val="variable"/>
  </w:font>
  <w:font w:name="Helvetica">
    <w:altName w:val="Arial"/>
    <w:charset w:val="01"/>
    <w:family w:val="roman"/>
    <w:pitch w:val="variable"/>
  </w:font>
  <w:font w:name="Liberation Sans">
    <w:altName w:val="Arial"/>
    <w:charset w:val="01"/>
    <w:family w:val="roman"/>
    <w:pitch w:val="variable"/>
  </w:font>
  <w:font w:name="Times New Roman">
    <w:charset w:val="01"/>
    <w:family w:val="roman"/>
    <w:pitch w:val="variable"/>
  </w:font>
  <w:font w:name="Lucida Grande">
    <w:charset w:val="01"/>
    <w:family w:val="roman"/>
    <w:pitch w:val="variable"/>
  </w:font>
  <w:font w:name="GJKHG F+ Helvetica">
    <w:charset w:val="01"/>
    <w:family w:val="roman"/>
    <w:pitch w:val="variable"/>
  </w:font>
  <w:font w:name="Calibri">
    <w:charset w:val="01"/>
    <w:family w:val="roman"/>
    <w:pitch w:val="variable"/>
  </w:font>
  <w:font w:name="Arial">
    <w:charset w:val="01"/>
    <w:family w:val="roman"/>
    <w:pitch w:val="variable"/>
  </w:font>
  <w:font w:name="Helvetica Neue">
    <w:charset w:val="01"/>
    <w:family w:val="roman"/>
    <w:pitch w:val="variable"/>
  </w:font>
  <w:font w:name="LM Mono 12">
    <w:charset w:val="01"/>
    <w:family w:val="auto"/>
    <w:pitch w:val="fixed"/>
  </w:font>
  <w:font w:name="Symbo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jc w:val="center"/>
      <w:rPr/>
    </w:pPr>
    <w:r>
      <w:rPr>
        <w:rFonts w:eastAsia="Symbol" w:cs="Symbol" w:ascii="Symbol" w:hAnsi="Symbol"/>
      </w:rPr>
      <w:t></w:t>
    </w:r>
    <w:r>
      <w:rPr>
        <w:rFonts w:cs="Arial" w:ascii="Arial" w:hAnsi="Arial"/>
      </w:rPr>
      <w:t xml:space="preserve"> </w:t>
    </w:r>
    <w:r>
      <w:rPr>
        <w:rFonts w:cs="Arial" w:ascii="Arial" w:hAnsi="Arial"/>
      </w:rPr>
      <w:t>2018, Journal of Visualized Experiments</w:t>
      <w:tab/>
    </w:r>
    <w:r>
      <w:rPr>
        <w:rFonts w:cs="Arial" w:ascii="Arial" w:hAnsi="Arial"/>
        <w:color w:val="000000" w:themeColor="text1"/>
        <w:sz w:val="22"/>
        <w:szCs w:val="22"/>
      </w:rPr>
      <w:t xml:space="preserve">Page </w:t>
    </w:r>
    <w:r>
      <w:rPr>
        <w:rFonts w:cs="Arial" w:ascii="Arial" w:hAnsi="Arial"/>
        <w:color w:val="000000" w:themeColor="text1"/>
        <w:sz w:val="22"/>
        <w:szCs w:val="22"/>
      </w:rPr>
      <w:fldChar w:fldCharType="begin"/>
    </w:r>
    <w:r>
      <w:instrText> PAGE </w:instrText>
    </w:r>
    <w:r>
      <w:fldChar w:fldCharType="separate"/>
    </w:r>
    <w:r>
      <w:t>11</w:t>
    </w:r>
    <w:r>
      <w:fldChar w:fldCharType="end"/>
    </w:r>
    <w:r>
      <w:rPr>
        <w:rFonts w:cs="Arial" w:ascii="Arial" w:hAnsi="Arial"/>
        <w:color w:val="000000" w:themeColor="text1"/>
        <w:sz w:val="22"/>
        <w:szCs w:val="22"/>
      </w:rPr>
      <w:t xml:space="preserve"> of </w:t>
    </w:r>
    <w:r>
      <w:rPr>
        <w:rFonts w:cs="Arial" w:ascii="Arial" w:hAnsi="Arial"/>
        <w:color w:val="000000" w:themeColor="text1"/>
        <w:sz w:val="22"/>
        <w:szCs w:val="22"/>
      </w:rPr>
      <w:fldChar w:fldCharType="begin"/>
    </w:r>
    <w:r>
      <w:instrText> NUMPAGES </w:instrText>
    </w:r>
    <w:r>
      <w:fldChar w:fldCharType="separate"/>
    </w:r>
    <w:r>
      <w:t>11</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rFonts w:ascii="Helvetica" w:hAnsi="Helvetica" w:cs="Arial"/>
        <w:b/>
        <w:b/>
        <w:color w:val="FF0000"/>
        <w:sz w:val="28"/>
        <w:szCs w:val="28"/>
        <w:u w:val="single"/>
      </w:rPr>
    </w:pPr>
    <w:r>
      <w:drawing>
        <wp:anchor behindDoc="1" distT="0" distB="1270" distL="114300" distR="114300" simplePos="0" locked="0" layoutInCell="1" allowOverlap="1" relativeHeight="12">
          <wp:simplePos x="0" y="0"/>
          <wp:positionH relativeFrom="column">
            <wp:posOffset>-57150</wp:posOffset>
          </wp:positionH>
          <wp:positionV relativeFrom="paragraph">
            <wp:posOffset>-247650</wp:posOffset>
          </wp:positionV>
          <wp:extent cx="1109980" cy="545465"/>
          <wp:effectExtent l="0" t="0" r="0" b="0"/>
          <wp:wrapSquare wrapText="bothSides"/>
          <wp:docPr id="1"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descr=""/>
                  <pic:cNvPicPr>
                    <a:picLocks noChangeAspect="1" noChangeArrowheads="1"/>
                  </pic:cNvPicPr>
                </pic:nvPicPr>
                <pic:blipFill>
                  <a:blip r:embed="rId1"/>
                  <a:stretch>
                    <a:fillRect/>
                  </a:stretch>
                </pic:blipFill>
                <pic:spPr bwMode="auto">
                  <a:xfrm>
                    <a:off x="0" y="0"/>
                    <a:ext cx="1109980" cy="545465"/>
                  </a:xfrm>
                  <a:prstGeom prst="rect">
                    <a:avLst/>
                  </a:prstGeom>
                </pic:spPr>
              </pic:pic>
            </a:graphicData>
          </a:graphic>
        </wp:anchor>
      </w:drawing>
    </w:r>
    <w:r>
      <w:rPr>
        <w:rFonts w:cs="Arial" w:ascii="Helvetica" w:hAnsi="Helvetica"/>
        <w:b/>
        <w:color w:val="008000"/>
        <w:sz w:val="28"/>
        <w:szCs w:val="28"/>
        <w:u w:val="single"/>
      </w:rPr>
      <w:t xml:space="preserve"> </w:t>
    </w:r>
    <w:r>
      <w:rPr>
        <w:rFonts w:cs="Arial" w:ascii="Helvetica" w:hAnsi="Helvetica"/>
        <w:b/>
        <w:color w:val="008000"/>
        <w:sz w:val="28"/>
        <w:szCs w:val="28"/>
        <w:u w:val="single"/>
      </w:rPr>
      <w:t>FINAL SCRIPT: APPROVED FOR FILMING</w:t>
    </w:r>
  </w:p>
  <w:p>
    <w:pPr>
      <w:pStyle w:val="Header"/>
      <w:rPr>
        <w:rFonts w:ascii="Helvetica" w:hAnsi="Helvetica" w:cs="Arial"/>
        <w:b/>
        <w:b/>
        <w:color w:val="FF0000"/>
        <w:sz w:val="28"/>
        <w:szCs w:val="28"/>
        <w:u w:val="single"/>
      </w:rPr>
    </w:pPr>
    <w:r>
      <w:rPr>
        <w:rFonts w:cs="Arial" w:ascii="Helvetica" w:hAnsi="Helvetica"/>
        <w:b/>
        <w:color w:val="FF0000"/>
        <w:sz w:val="28"/>
        <w:szCs w:val="28"/>
        <w:u w:val="singl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60" w:hanging="360"/>
      </w:pPr>
      <w:rPr>
        <w:i w:val="false"/>
        <w:b/>
      </w:rPr>
    </w:lvl>
    <w:lvl w:ilvl="1">
      <w:start w:val="1"/>
      <w:numFmt w:val="decimal"/>
      <w:lvlText w:val="%1.%2."/>
      <w:lvlJc w:val="left"/>
      <w:pPr>
        <w:tabs>
          <w:tab w:val="num" w:pos="1350"/>
        </w:tabs>
        <w:ind w:left="1350" w:hanging="720"/>
      </w:pPr>
    </w:lvl>
    <w:lvl w:ilvl="2">
      <w:start w:val="1"/>
      <w:numFmt w:val="decimal"/>
      <w:lvlText w:val="%1.%2.%3."/>
      <w:lvlJc w:val="left"/>
      <w:pPr>
        <w:tabs>
          <w:tab w:val="num" w:pos="1800"/>
        </w:tabs>
        <w:ind w:left="1800" w:hanging="72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2"/>
      <w:numFmt w:val="decimal"/>
      <w:lvlText w:val="%1."/>
      <w:lvlJc w:val="left"/>
      <w:pPr>
        <w:tabs>
          <w:tab w:val="num" w:pos="360"/>
        </w:tabs>
        <w:ind w:left="360" w:hanging="360"/>
      </w:pPr>
      <w:rPr>
        <w:sz w:val="22"/>
        <w:i w:val="false"/>
        <w:b/>
        <w:rFonts w:ascii="Helvetica" w:hAnsi="Helvetica"/>
        <w:color w:val="00000A"/>
      </w:rPr>
    </w:lvl>
    <w:lvl w:ilvl="1">
      <w:start w:val="1"/>
      <w:numFmt w:val="decimal"/>
      <w:lvlText w:val="%1.%2."/>
      <w:lvlJc w:val="left"/>
      <w:pPr>
        <w:tabs>
          <w:tab w:val="num" w:pos="1080"/>
        </w:tabs>
        <w:ind w:left="1080" w:hanging="720"/>
      </w:pPr>
      <w:rPr>
        <w:dstrike w:val="false"/>
        <w:strike w:val="false"/>
        <w:sz w:val="22"/>
        <w:b/>
        <w:rFonts w:ascii="Helvetica" w:hAnsi="Helvetica"/>
      </w:rPr>
    </w:lvl>
    <w:lvl w:ilvl="2">
      <w:start w:val="1"/>
      <w:numFmt w:val="decimal"/>
      <w:lvlText w:val="%1.%2.%3."/>
      <w:lvlJc w:val="left"/>
      <w:pPr>
        <w:tabs>
          <w:tab w:val="num" w:pos="1278"/>
        </w:tabs>
        <w:ind w:left="1278" w:hanging="648"/>
      </w:pPr>
      <w:rPr>
        <w:sz w:val="22"/>
        <w:b/>
        <w:rFonts w:ascii="Helvetica" w:hAnsi="Helvetic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embedSystemFont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Times" w:cs="Times New Roman"/>
        <w:lang w:val="en-US" w:eastAsia="en-US"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9479b"/>
    <w:pPr>
      <w:widowControl/>
      <w:bidi w:val="0"/>
      <w:jc w:val="left"/>
    </w:pPr>
    <w:rPr>
      <w:rFonts w:ascii="Times" w:hAnsi="Times" w:eastAsia="Times" w:cs="Times New Roman"/>
      <w:color w:val="00000A"/>
      <w:sz w:val="24"/>
      <w:szCs w:val="20"/>
      <w:lang w:val="en-US" w:eastAsia="en-US" w:bidi="ar-SA"/>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sz w:val="32"/>
      <w:lang w:eastAsia="zh-TW"/>
    </w:rPr>
  </w:style>
  <w:style w:type="paragraph" w:styleId="Heading3">
    <w:name w:val="Heading 3"/>
    <w:basedOn w:val="Normal"/>
    <w:next w:val="Normal"/>
    <w:link w:val="Heading3Char"/>
    <w:semiHidden/>
    <w:unhideWhenUsed/>
    <w:qFormat/>
    <w:rsid w:val="00936774"/>
    <w:pPr>
      <w:keepNext/>
      <w:keepLines/>
      <w:spacing w:before="40" w:after="0"/>
      <w:outlineLvl w:val="2"/>
    </w:pPr>
    <w:rPr>
      <w:rFonts w:ascii="Calibri Light" w:hAnsi="Calibri Light" w:eastAsia="游ゴシック Light" w:cs="" w:asciiTheme="majorHAnsi" w:cstheme="majorBidi" w:eastAsiaTheme="majorEastAsia" w:hAnsiTheme="majorHAnsi"/>
      <w:color w:val="1F3763" w:themeColor="accent1" w:themeShade="7f"/>
      <w:szCs w:val="24"/>
    </w:rPr>
  </w:style>
  <w:style w:type="character" w:styleId="DefaultParagraphFont" w:default="1">
    <w:name w:val="Default Paragraph Font"/>
    <w:uiPriority w:val="1"/>
    <w:semiHidden/>
    <w:unhideWhenUsed/>
    <w:qFormat/>
    <w:rPr/>
  </w:style>
  <w:style w:type="character" w:styleId="BodyText3Char" w:customStyle="1">
    <w:name w:val="Body Text 3 Char"/>
    <w:link w:val="BodyText3"/>
    <w:uiPriority w:val="99"/>
    <w:semiHidden/>
    <w:qFormat/>
    <w:rsid w:val="008d58ec"/>
    <w:rPr>
      <w:sz w:val="16"/>
      <w:szCs w:val="16"/>
    </w:rPr>
  </w:style>
  <w:style w:type="character" w:styleId="FooterChar" w:customStyle="1">
    <w:name w:val="Footer Char"/>
    <w:link w:val="Footer"/>
    <w:uiPriority w:val="99"/>
    <w:qFormat/>
    <w:rsid w:val="007d1ca5"/>
    <w:rPr>
      <w:sz w:val="24"/>
    </w:rPr>
  </w:style>
  <w:style w:type="character" w:styleId="InternetLink">
    <w:name w:val="Internet Link"/>
    <w:basedOn w:val="DefaultParagraphFont"/>
    <w:uiPriority w:val="99"/>
    <w:unhideWhenUsed/>
    <w:rsid w:val="0017285d"/>
    <w:rPr>
      <w:color w:val="0563C1" w:themeColor="hyperlink"/>
      <w:u w:val="single"/>
    </w:rPr>
  </w:style>
  <w:style w:type="character" w:styleId="FollowedHyperlink">
    <w:name w:val="FollowedHyperlink"/>
    <w:uiPriority w:val="99"/>
    <w:semiHidden/>
    <w:unhideWhenUsed/>
    <w:qFormat/>
    <w:rsid w:val="007b5b27"/>
    <w:rPr>
      <w:color w:val="800080"/>
      <w:u w:val="single"/>
    </w:rPr>
  </w:style>
  <w:style w:type="character" w:styleId="V10pt1" w:customStyle="1">
    <w:name w:val="v10pt1"/>
    <w:qFormat/>
    <w:rsid w:val="007d5b83"/>
    <w:rPr>
      <w:rFonts w:ascii="Verdana" w:hAnsi="Verdana" w:cs="Times New Roman"/>
      <w:sz w:val="20"/>
      <w:szCs w:val="20"/>
    </w:rPr>
  </w:style>
  <w:style w:type="character" w:styleId="HeaderChar" w:customStyle="1">
    <w:name w:val="Header Char"/>
    <w:basedOn w:val="DefaultParagraphFont"/>
    <w:qFormat/>
    <w:rsid w:val="007d5b83"/>
    <w:rPr/>
  </w:style>
  <w:style w:type="character" w:styleId="Journalname" w:customStyle="1">
    <w:name w:val="journalname"/>
    <w:qFormat/>
    <w:rsid w:val="007d5b83"/>
    <w:rPr>
      <w:rFonts w:cs="Times New Roman"/>
    </w:rPr>
  </w:style>
  <w:style w:type="character" w:styleId="Applestylespan" w:customStyle="1">
    <w:name w:val="apple-style-span"/>
    <w:qFormat/>
    <w:rsid w:val="007d5b83"/>
    <w:rPr>
      <w:rFonts w:cs="Times New Roman"/>
    </w:rPr>
  </w:style>
  <w:style w:type="character" w:styleId="Appleconvertedspace" w:customStyle="1">
    <w:name w:val="apple-converted-space"/>
    <w:qFormat/>
    <w:rsid w:val="007d5b83"/>
    <w:rPr>
      <w:rFonts w:cs="Times New Roman"/>
    </w:rPr>
  </w:style>
  <w:style w:type="character" w:styleId="Ti2" w:customStyle="1">
    <w:name w:val="ti2"/>
    <w:qFormat/>
    <w:rsid w:val="007d5b83"/>
    <w:rPr>
      <w:sz w:val="22"/>
      <w:szCs w:val="22"/>
    </w:rPr>
  </w:style>
  <w:style w:type="character" w:styleId="Emphasis">
    <w:name w:val="Emphasis"/>
    <w:qFormat/>
    <w:rsid w:val="00fe6cc9"/>
    <w:rPr>
      <w:i/>
    </w:rPr>
  </w:style>
  <w:style w:type="character" w:styleId="Annotationreference">
    <w:name w:val="annotation reference"/>
    <w:uiPriority w:val="99"/>
    <w:semiHidden/>
    <w:unhideWhenUsed/>
    <w:qFormat/>
    <w:rsid w:val="004060e5"/>
    <w:rPr>
      <w:sz w:val="18"/>
      <w:szCs w:val="18"/>
    </w:rPr>
  </w:style>
  <w:style w:type="character" w:styleId="CommentTextChar" w:customStyle="1">
    <w:name w:val="Comment Text Char"/>
    <w:link w:val="CommentText"/>
    <w:uiPriority w:val="99"/>
    <w:semiHidden/>
    <w:qFormat/>
    <w:rsid w:val="004060e5"/>
    <w:rPr>
      <w:sz w:val="24"/>
      <w:szCs w:val="24"/>
    </w:rPr>
  </w:style>
  <w:style w:type="character" w:styleId="CommentSubjectChar" w:customStyle="1">
    <w:name w:val="Comment Subject Char"/>
    <w:link w:val="CommentSubject"/>
    <w:uiPriority w:val="99"/>
    <w:semiHidden/>
    <w:qFormat/>
    <w:rsid w:val="004060e5"/>
    <w:rPr>
      <w:b/>
      <w:bCs/>
      <w:sz w:val="24"/>
      <w:szCs w:val="24"/>
    </w:rPr>
  </w:style>
  <w:style w:type="character" w:styleId="Pagenumber">
    <w:name w:val="page number"/>
    <w:basedOn w:val="DefaultParagraphFont"/>
    <w:qFormat/>
    <w:rsid w:val="00985f44"/>
    <w:rPr/>
  </w:style>
  <w:style w:type="character" w:styleId="TitleChar" w:customStyle="1">
    <w:name w:val="Title Char"/>
    <w:basedOn w:val="DefaultParagraphFont"/>
    <w:link w:val="Title"/>
    <w:qFormat/>
    <w:rsid w:val="00450b27"/>
    <w:rPr>
      <w:rFonts w:ascii="Calibri Light" w:hAnsi="Calibri Light" w:eastAsia="游ゴシック Light" w:cs="" w:asciiTheme="majorHAnsi" w:cstheme="majorBidi" w:eastAsiaTheme="majorEastAsia" w:hAnsiTheme="majorHAnsi"/>
      <w:color w:val="323E4F" w:themeColor="text2" w:themeShade="bf"/>
      <w:spacing w:val="5"/>
      <w:sz w:val="52"/>
      <w:szCs w:val="52"/>
    </w:rPr>
  </w:style>
  <w:style w:type="character" w:styleId="Heading3Char" w:customStyle="1">
    <w:name w:val="Heading 3 Char"/>
    <w:basedOn w:val="DefaultParagraphFont"/>
    <w:link w:val="Heading3"/>
    <w:semiHidden/>
    <w:qFormat/>
    <w:rsid w:val="00936774"/>
    <w:rPr>
      <w:rFonts w:ascii="Calibri Light" w:hAnsi="Calibri Light" w:eastAsia="游ゴシック Light" w:cs="" w:asciiTheme="majorHAnsi" w:cstheme="majorBidi" w:eastAsiaTheme="majorEastAsia" w:hAnsiTheme="majorHAnsi"/>
      <w:color w:val="1F3763" w:themeColor="accent1" w:themeShade="7f"/>
      <w:sz w:val="24"/>
      <w:szCs w:val="24"/>
    </w:rPr>
  </w:style>
  <w:style w:type="character" w:styleId="HTMLPreformattedChar" w:customStyle="1">
    <w:name w:val="HTML Preformatted Char"/>
    <w:basedOn w:val="DefaultParagraphFont"/>
    <w:link w:val="HTMLPreformatted"/>
    <w:uiPriority w:val="99"/>
    <w:semiHidden/>
    <w:qFormat/>
    <w:rsid w:val="00936774"/>
    <w:rPr>
      <w:rFonts w:ascii="Courier New" w:hAnsi="Courier New" w:eastAsia="Times New Roman" w:cs="Courier New"/>
    </w:rPr>
  </w:style>
  <w:style w:type="character" w:styleId="ListLabel1" w:customStyle="1">
    <w:name w:val="ListLabel 1"/>
    <w:qFormat/>
    <w:rPr>
      <w:b/>
      <w:i w:val="false"/>
    </w:rPr>
  </w:style>
  <w:style w:type="character" w:styleId="ListLabel2" w:customStyle="1">
    <w:name w:val="ListLabel 2"/>
    <w:qFormat/>
    <w:rPr>
      <w:b/>
      <w:i w:val="false"/>
    </w:rPr>
  </w:style>
  <w:style w:type="character" w:styleId="ListLabel3" w:customStyle="1">
    <w:name w:val="ListLabel 3"/>
    <w:qFormat/>
    <w:rPr>
      <w:b/>
      <w:i w:val="false"/>
    </w:rPr>
  </w:style>
  <w:style w:type="character" w:styleId="ListLabel4" w:customStyle="1">
    <w:name w:val="ListLabel 4"/>
    <w:qFormat/>
    <w:rPr>
      <w:b/>
      <w:i w:val="false"/>
    </w:rPr>
  </w:style>
  <w:style w:type="character" w:styleId="ListLabel5" w:customStyle="1">
    <w:name w:val="ListLabel 5"/>
    <w:qFormat/>
    <w:rPr>
      <w:b/>
      <w:i w:val="false"/>
    </w:rPr>
  </w:style>
  <w:style w:type="character" w:styleId="ListLabel6" w:customStyle="1">
    <w:name w:val="ListLabel 6"/>
    <w:qFormat/>
    <w:rPr>
      <w:b/>
      <w:i w:val="false"/>
    </w:rPr>
  </w:style>
  <w:style w:type="character" w:styleId="ListLabel7" w:customStyle="1">
    <w:name w:val="ListLabel 7"/>
    <w:qFormat/>
    <w:rPr>
      <w:b/>
      <w:i w:val="false"/>
    </w:rPr>
  </w:style>
  <w:style w:type="character" w:styleId="ListLabel8" w:customStyle="1">
    <w:name w:val="ListLabel 8"/>
    <w:qFormat/>
    <w:rPr>
      <w:b/>
      <w:i w:val="false"/>
    </w:rPr>
  </w:style>
  <w:style w:type="character" w:styleId="ListLabel9" w:customStyle="1">
    <w:name w:val="ListLabel 9"/>
    <w:qFormat/>
    <w:rPr>
      <w:b/>
      <w:i w:val="false"/>
    </w:rPr>
  </w:style>
  <w:style w:type="character" w:styleId="ListLabel10" w:customStyle="1">
    <w:name w:val="ListLabel 10"/>
    <w:qFormat/>
    <w:rPr>
      <w:rFonts w:ascii="Helvetica" w:hAnsi="Helvetica"/>
      <w:b/>
      <w:i w:val="false"/>
      <w:color w:val="00000A"/>
      <w:sz w:val="22"/>
    </w:rPr>
  </w:style>
  <w:style w:type="character" w:styleId="ListLabel11" w:customStyle="1">
    <w:name w:val="ListLabel 11"/>
    <w:qFormat/>
    <w:rPr>
      <w:rFonts w:ascii="Helvetica" w:hAnsi="Helvetica"/>
      <w:b/>
      <w:sz w:val="22"/>
    </w:rPr>
  </w:style>
  <w:style w:type="character" w:styleId="ListLabel12" w:customStyle="1">
    <w:name w:val="ListLabel 12"/>
    <w:qFormat/>
    <w:rPr>
      <w:rFonts w:ascii="Helvetica" w:hAnsi="Helvetica"/>
      <w:b/>
      <w:sz w:val="22"/>
    </w:rPr>
  </w:style>
  <w:style w:type="character" w:styleId="ListLabel13" w:customStyle="1">
    <w:name w:val="ListLabel 13"/>
    <w:qFormat/>
    <w:rPr>
      <w:b/>
      <w:i w:val="false"/>
    </w:rPr>
  </w:style>
  <w:style w:type="character" w:styleId="ListLabel14" w:customStyle="1">
    <w:name w:val="ListLabel 14"/>
    <w:qFormat/>
    <w:rPr>
      <w:b/>
      <w:i w:val="false"/>
    </w:rPr>
  </w:style>
  <w:style w:type="character" w:styleId="ListLabel15" w:customStyle="1">
    <w:name w:val="ListLabel 15"/>
    <w:qFormat/>
    <w:rPr>
      <w:b/>
      <w:i w:val="false"/>
    </w:rPr>
  </w:style>
  <w:style w:type="character" w:styleId="ListLabel16" w:customStyle="1">
    <w:name w:val="ListLabel 16"/>
    <w:qFormat/>
    <w:rPr>
      <w:b/>
      <w:i w:val="false"/>
    </w:rPr>
  </w:style>
  <w:style w:type="character" w:styleId="ListLabel17" w:customStyle="1">
    <w:name w:val="ListLabel 17"/>
    <w:qFormat/>
    <w:rPr>
      <w:b w:val="false"/>
    </w:rPr>
  </w:style>
  <w:style w:type="character" w:styleId="ListLabel18" w:customStyle="1">
    <w:name w:val="ListLabel 18"/>
    <w:qFormat/>
    <w:rPr>
      <w:b w:val="false"/>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ListLabel25" w:customStyle="1">
    <w:name w:val="ListLabel 25"/>
    <w:qFormat/>
    <w:rPr>
      <w:rFonts w:cs="Courier New"/>
    </w:rPr>
  </w:style>
  <w:style w:type="character" w:styleId="ListLabel26" w:customStyle="1">
    <w:name w:val="ListLabel 26"/>
    <w:qFormat/>
    <w:rPr>
      <w:rFonts w:cs="Courier New"/>
    </w:rPr>
  </w:style>
  <w:style w:type="character" w:styleId="ListLabel27" w:customStyle="1">
    <w:name w:val="ListLabel 27"/>
    <w:qFormat/>
    <w:rPr>
      <w:rFonts w:cs="Courier New"/>
    </w:rPr>
  </w:style>
  <w:style w:type="character" w:styleId="ListLabel28" w:customStyle="1">
    <w:name w:val="ListLabel 28"/>
    <w:qFormat/>
    <w:rPr>
      <w:rFonts w:cs="Courier New"/>
    </w:rPr>
  </w:style>
  <w:style w:type="character" w:styleId="ListLabel29" w:customStyle="1">
    <w:name w:val="ListLabel 29"/>
    <w:qFormat/>
    <w:rPr>
      <w:rFonts w:cs="Courier New"/>
    </w:rPr>
  </w:style>
  <w:style w:type="character" w:styleId="ListLabel30" w:customStyle="1">
    <w:name w:val="ListLabel 30"/>
    <w:qFormat/>
    <w:rPr>
      <w:rFonts w:cs="Courier New"/>
    </w:rPr>
  </w:style>
  <w:style w:type="character" w:styleId="ListLabel31" w:customStyle="1">
    <w:name w:val="ListLabel 31"/>
    <w:qFormat/>
    <w:rPr>
      <w:rFonts w:cs="Courier New"/>
    </w:rPr>
  </w:style>
  <w:style w:type="character" w:styleId="ListLabel32" w:customStyle="1">
    <w:name w:val="ListLabel 32"/>
    <w:qFormat/>
    <w:rPr>
      <w:rFonts w:cs="Courier New"/>
    </w:rPr>
  </w:style>
  <w:style w:type="character" w:styleId="ListLabel33" w:customStyle="1">
    <w:name w:val="ListLabel 33"/>
    <w:qFormat/>
    <w:rPr>
      <w:rFonts w:cs="Courier New"/>
    </w:rPr>
  </w:style>
  <w:style w:type="character" w:styleId="ListLabel34" w:customStyle="1">
    <w:name w:val="ListLabel 34"/>
    <w:qFormat/>
    <w:rPr>
      <w:rFonts w:cs="Courier New"/>
    </w:rPr>
  </w:style>
  <w:style w:type="character" w:styleId="ListLabel35" w:customStyle="1">
    <w:name w:val="ListLabel 35"/>
    <w:qFormat/>
    <w:rPr>
      <w:rFonts w:cs="Courier New"/>
    </w:rPr>
  </w:style>
  <w:style w:type="character" w:styleId="ListLabel36" w:customStyle="1">
    <w:name w:val="ListLabel 36"/>
    <w:qFormat/>
    <w:rPr>
      <w:rFonts w:cs="Courier New"/>
    </w:rPr>
  </w:style>
  <w:style w:type="character" w:styleId="ListLabel37" w:customStyle="1">
    <w:name w:val="ListLabel 37"/>
    <w:qFormat/>
    <w:rPr>
      <w:rFonts w:cs="Courier New"/>
    </w:rPr>
  </w:style>
  <w:style w:type="character" w:styleId="ListLabel38" w:customStyle="1">
    <w:name w:val="ListLabel 38"/>
    <w:qFormat/>
    <w:rPr>
      <w:rFonts w:cs="Courier New"/>
    </w:rPr>
  </w:style>
  <w:style w:type="character" w:styleId="ListLabel39" w:customStyle="1">
    <w:name w:val="ListLabel 39"/>
    <w:qFormat/>
    <w:rPr>
      <w:rFonts w:cs="Courier New"/>
    </w:rPr>
  </w:style>
  <w:style w:type="character" w:styleId="ListLabel40" w:customStyle="1">
    <w:name w:val="ListLabel 40"/>
    <w:qFormat/>
    <w:rPr>
      <w:rFonts w:cs="Courier New"/>
    </w:rPr>
  </w:style>
  <w:style w:type="character" w:styleId="ListLabel41" w:customStyle="1">
    <w:name w:val="ListLabel 41"/>
    <w:qFormat/>
    <w:rPr>
      <w:rFonts w:cs="Courier New"/>
    </w:rPr>
  </w:style>
  <w:style w:type="character" w:styleId="ListLabel42" w:customStyle="1">
    <w:name w:val="ListLabel 42"/>
    <w:qFormat/>
    <w:rPr>
      <w:rFonts w:cs="Courier New"/>
    </w:rPr>
  </w:style>
  <w:style w:type="character" w:styleId="ListLabel43" w:customStyle="1">
    <w:name w:val="ListLabel 43"/>
    <w:qFormat/>
    <w:rPr>
      <w:rFonts w:cs="Courier New"/>
    </w:rPr>
  </w:style>
  <w:style w:type="character" w:styleId="ListLabel44" w:customStyle="1">
    <w:name w:val="ListLabel 44"/>
    <w:qFormat/>
    <w:rPr>
      <w:rFonts w:cs="Courier New"/>
    </w:rPr>
  </w:style>
  <w:style w:type="character" w:styleId="ListLabel45" w:customStyle="1">
    <w:name w:val="ListLabel 45"/>
    <w:qFormat/>
    <w:rPr>
      <w:b/>
      <w:i w:val="false"/>
    </w:rPr>
  </w:style>
  <w:style w:type="character" w:styleId="ListLabel46" w:customStyle="1">
    <w:name w:val="ListLabel 46"/>
    <w:qFormat/>
    <w:rPr>
      <w:rFonts w:ascii="Helvetica" w:hAnsi="Helvetica"/>
      <w:b/>
      <w:i w:val="false"/>
      <w:color w:val="00000A"/>
      <w:sz w:val="22"/>
    </w:rPr>
  </w:style>
  <w:style w:type="character" w:styleId="ListLabel47" w:customStyle="1">
    <w:name w:val="ListLabel 47"/>
    <w:qFormat/>
    <w:rPr>
      <w:rFonts w:ascii="Helvetica" w:hAnsi="Helvetica"/>
      <w:b/>
      <w:sz w:val="22"/>
    </w:rPr>
  </w:style>
  <w:style w:type="character" w:styleId="ListLabel48" w:customStyle="1">
    <w:name w:val="ListLabel 48"/>
    <w:qFormat/>
    <w:rPr>
      <w:rFonts w:ascii="Helvetica" w:hAnsi="Helvetica"/>
      <w:b/>
      <w:sz w:val="22"/>
    </w:rPr>
  </w:style>
  <w:style w:type="character" w:styleId="VisitedInternetLink" w:customStyle="1">
    <w:name w:val="Visited Internet Link"/>
    <w:rPr>
      <w:color w:val="800000"/>
      <w:u w:val="single"/>
    </w:rPr>
  </w:style>
  <w:style w:type="character" w:styleId="ListLabel49" w:customStyle="1">
    <w:name w:val="ListLabel 49"/>
    <w:qFormat/>
    <w:rPr>
      <w:b/>
      <w:i w:val="false"/>
    </w:rPr>
  </w:style>
  <w:style w:type="character" w:styleId="ListLabel50" w:customStyle="1">
    <w:name w:val="ListLabel 50"/>
    <w:qFormat/>
    <w:rPr>
      <w:rFonts w:ascii="Helvetica" w:hAnsi="Helvetica"/>
      <w:b/>
      <w:i w:val="false"/>
      <w:color w:val="00000A"/>
      <w:sz w:val="22"/>
    </w:rPr>
  </w:style>
  <w:style w:type="character" w:styleId="ListLabel51" w:customStyle="1">
    <w:name w:val="ListLabel 51"/>
    <w:qFormat/>
    <w:rPr>
      <w:rFonts w:ascii="Helvetica" w:hAnsi="Helvetica"/>
      <w:b/>
      <w:sz w:val="22"/>
    </w:rPr>
  </w:style>
  <w:style w:type="character" w:styleId="ListLabel52" w:customStyle="1">
    <w:name w:val="ListLabel 52"/>
    <w:qFormat/>
    <w:rPr>
      <w:rFonts w:ascii="Helvetica" w:hAnsi="Helvetica"/>
      <w:b/>
      <w:sz w:val="22"/>
    </w:rPr>
  </w:style>
  <w:style w:type="character" w:styleId="ListLabel53">
    <w:name w:val="ListLabel 53"/>
    <w:qFormat/>
    <w:rPr>
      <w:b/>
      <w:i w:val="false"/>
    </w:rPr>
  </w:style>
  <w:style w:type="character" w:styleId="ListLabel54">
    <w:name w:val="ListLabel 54"/>
    <w:qFormat/>
    <w:rPr>
      <w:rFonts w:ascii="Helvetica" w:hAnsi="Helvetica"/>
      <w:b/>
      <w:i w:val="false"/>
      <w:color w:val="00000A"/>
      <w:sz w:val="22"/>
    </w:rPr>
  </w:style>
  <w:style w:type="character" w:styleId="ListLabel55">
    <w:name w:val="ListLabel 55"/>
    <w:qFormat/>
    <w:rPr>
      <w:rFonts w:ascii="Helvetica" w:hAnsi="Helvetica"/>
      <w:b/>
      <w:strike w:val="false"/>
      <w:dstrike w:val="false"/>
      <w:sz w:val="22"/>
    </w:rPr>
  </w:style>
  <w:style w:type="character" w:styleId="ListLabel56">
    <w:name w:val="ListLabel 56"/>
    <w:qFormat/>
    <w:rPr>
      <w:rFonts w:ascii="Helvetica" w:hAnsi="Helvetica"/>
      <w:b/>
      <w:sz w:val="22"/>
    </w:rPr>
  </w:style>
  <w:style w:type="character" w:styleId="ListLabel57">
    <w:name w:val="ListLabel 57"/>
    <w:qFormat/>
    <w:rPr>
      <w:b/>
      <w:i w:val="false"/>
      <w:color w:val="00000A"/>
      <w:sz w:val="22"/>
    </w:rPr>
  </w:style>
  <w:style w:type="character" w:styleId="ListLabel58">
    <w:name w:val="ListLabel 58"/>
    <w:qFormat/>
    <w:rPr>
      <w:b/>
      <w:sz w:val="22"/>
    </w:rPr>
  </w:style>
  <w:style w:type="character" w:styleId="ListLabel59">
    <w:name w:val="ListLabel 59"/>
    <w:qFormat/>
    <w:rPr>
      <w:b/>
      <w:sz w:val="22"/>
    </w:rPr>
  </w:style>
  <w:style w:type="character" w:styleId="ListLabel60">
    <w:name w:val="ListLabel 60"/>
    <w:qFormat/>
    <w:rPr>
      <w:b/>
      <w:i w:val="false"/>
      <w:color w:val="00000A"/>
    </w:rPr>
  </w:style>
  <w:style w:type="character" w:styleId="ListLabel61">
    <w:name w:val="ListLabel 61"/>
    <w:qFormat/>
    <w:rPr>
      <w:b w:val="false"/>
    </w:rPr>
  </w:style>
  <w:style w:type="character" w:styleId="ListLabel62">
    <w:name w:val="ListLabel 62"/>
    <w:qFormat/>
    <w:rPr>
      <w:b w:val="false"/>
    </w:rPr>
  </w:style>
  <w:style w:type="character" w:styleId="ListLabel63">
    <w:name w:val="ListLabel 63"/>
    <w:qFormat/>
    <w:rPr>
      <w:b/>
      <w:i w:val="false"/>
    </w:rPr>
  </w:style>
  <w:style w:type="character" w:styleId="ListLabel64">
    <w:name w:val="ListLabel 64"/>
    <w:qFormat/>
    <w:rPr>
      <w:rFonts w:ascii="Helvetica" w:hAnsi="Helvetica"/>
      <w:b/>
      <w:i w:val="false"/>
      <w:color w:val="00000A"/>
      <w:sz w:val="22"/>
    </w:rPr>
  </w:style>
  <w:style w:type="character" w:styleId="ListLabel65">
    <w:name w:val="ListLabel 65"/>
    <w:qFormat/>
    <w:rPr>
      <w:rFonts w:ascii="Helvetica" w:hAnsi="Helvetica"/>
      <w:b/>
      <w:strike w:val="false"/>
      <w:dstrike w:val="false"/>
      <w:sz w:val="22"/>
    </w:rPr>
  </w:style>
  <w:style w:type="character" w:styleId="ListLabel66">
    <w:name w:val="ListLabel 66"/>
    <w:qFormat/>
    <w:rPr>
      <w:rFonts w:ascii="Helvetica" w:hAnsi="Helvetica"/>
      <w:b/>
      <w:sz w:val="22"/>
    </w:rPr>
  </w:style>
  <w:style w:type="character" w:styleId="ListLabel67">
    <w:name w:val="ListLabel 67"/>
    <w:qFormat/>
    <w:rPr>
      <w:b/>
      <w:i w:val="false"/>
    </w:rPr>
  </w:style>
  <w:style w:type="character" w:styleId="ListLabel68">
    <w:name w:val="ListLabel 68"/>
    <w:qFormat/>
    <w:rPr>
      <w:rFonts w:ascii="Helvetica" w:hAnsi="Helvetica"/>
      <w:b/>
      <w:i w:val="false"/>
      <w:color w:val="00000A"/>
      <w:sz w:val="22"/>
    </w:rPr>
  </w:style>
  <w:style w:type="character" w:styleId="ListLabel69">
    <w:name w:val="ListLabel 69"/>
    <w:qFormat/>
    <w:rPr>
      <w:rFonts w:ascii="Helvetica" w:hAnsi="Helvetica"/>
      <w:b/>
      <w:strike w:val="false"/>
      <w:dstrike w:val="false"/>
      <w:sz w:val="22"/>
    </w:rPr>
  </w:style>
  <w:style w:type="character" w:styleId="ListLabel70">
    <w:name w:val="ListLabel 70"/>
    <w:qFormat/>
    <w:rPr>
      <w:rFonts w:ascii="Helvetica" w:hAnsi="Helvetica"/>
      <w:b/>
      <w:sz w:val="22"/>
    </w:rPr>
  </w:style>
  <w:style w:type="paragraph" w:styleId="Heading" w:customStyle="1">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rPr>
      <w:i/>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uppressLineNumbers/>
      <w:spacing w:before="120" w:after="120"/>
    </w:pPr>
    <w:rPr>
      <w:rFonts w:cs="FreeSans"/>
      <w:i/>
      <w:iCs/>
      <w:szCs w:val="24"/>
    </w:rPr>
  </w:style>
  <w:style w:type="paragraph" w:styleId="TextBodyIndent">
    <w:name w:val="Body Text Indent"/>
    <w:basedOn w:val="Normal"/>
    <w:pPr>
      <w:ind w:left="360" w:hanging="0"/>
      <w:jc w:val="both"/>
    </w:pPr>
    <w:rPr>
      <w:rFonts w:ascii="Times New Roman" w:hAnsi="Times New Roman"/>
    </w:rPr>
  </w:style>
  <w:style w:type="paragraph" w:styleId="BodyTextIndent2">
    <w:name w:val="Body Text Indent 2"/>
    <w:basedOn w:val="Normal"/>
    <w:qFormat/>
    <w:pPr>
      <w:ind w:left="720" w:hanging="0"/>
      <w:jc w:val="both"/>
    </w:pPr>
    <w:rPr>
      <w:rFonts w:ascii="Times New Roman" w:hAnsi="Times New Roman"/>
    </w:rPr>
  </w:style>
  <w:style w:type="paragraph" w:styleId="Header">
    <w:name w:val="Header"/>
    <w:basedOn w:val="Normal"/>
    <w:pPr>
      <w:tabs>
        <w:tab w:val="center" w:pos="4320" w:leader="none"/>
        <w:tab w:val="right" w:pos="8640" w:leader="none"/>
      </w:tabs>
    </w:pPr>
    <w:rPr/>
  </w:style>
  <w:style w:type="paragraph" w:styleId="BodyText2">
    <w:name w:val="Body Text 2"/>
    <w:basedOn w:val="Normal"/>
    <w:qFormat/>
    <w:pPr/>
    <w:rPr>
      <w:sz w:val="32"/>
      <w:lang w:eastAsia="zh-TW"/>
    </w:rPr>
  </w:style>
  <w:style w:type="paragraph" w:styleId="BodyText3">
    <w:name w:val="Body Text 3"/>
    <w:basedOn w:val="Normal"/>
    <w:link w:val="BodyText3Char"/>
    <w:uiPriority w:val="99"/>
    <w:semiHidden/>
    <w:unhideWhenUsed/>
    <w:qFormat/>
    <w:rsid w:val="008d58ec"/>
    <w:pPr>
      <w:spacing w:before="0" w:after="120"/>
    </w:pPr>
    <w:rPr>
      <w:sz w:val="16"/>
      <w:szCs w:val="16"/>
      <w:lang w:val="x-none" w:eastAsia="x-none"/>
    </w:rPr>
  </w:style>
  <w:style w:type="paragraph" w:styleId="Footer">
    <w:name w:val="Footer"/>
    <w:basedOn w:val="Normal"/>
    <w:link w:val="FooterChar"/>
    <w:uiPriority w:val="99"/>
    <w:unhideWhenUsed/>
    <w:rsid w:val="007d1ca5"/>
    <w:pPr>
      <w:tabs>
        <w:tab w:val="center" w:pos="4320" w:leader="none"/>
        <w:tab w:val="right" w:pos="8640" w:leader="none"/>
      </w:tabs>
    </w:pPr>
    <w:rPr>
      <w:lang w:val="x-none" w:eastAsia="x-none"/>
    </w:rPr>
  </w:style>
  <w:style w:type="paragraph" w:styleId="BalloonText">
    <w:name w:val="Balloon Text"/>
    <w:basedOn w:val="Normal"/>
    <w:semiHidden/>
    <w:qFormat/>
    <w:rsid w:val="00672ce8"/>
    <w:pPr/>
    <w:rPr>
      <w:rFonts w:ascii="Lucida Grande" w:hAnsi="Lucida Grande"/>
      <w:sz w:val="18"/>
      <w:szCs w:val="18"/>
    </w:rPr>
  </w:style>
  <w:style w:type="paragraph" w:styleId="Default" w:customStyle="1">
    <w:name w:val="Default"/>
    <w:qFormat/>
    <w:rsid w:val="007d5b83"/>
    <w:pPr>
      <w:widowControl w:val="false"/>
      <w:bidi w:val="0"/>
      <w:jc w:val="left"/>
    </w:pPr>
    <w:rPr>
      <w:rFonts w:ascii="GJKHG F+ Helvetica" w:hAnsi="GJKHG F+ Helvetica" w:eastAsia="Times New Roman" w:cs="GJKHG F+ Helvetica"/>
      <w:color w:val="000000"/>
      <w:sz w:val="24"/>
      <w:szCs w:val="24"/>
      <w:lang w:val="en-US" w:eastAsia="en-US" w:bidi="ar-SA"/>
    </w:rPr>
  </w:style>
  <w:style w:type="paragraph" w:styleId="CM10" w:customStyle="1">
    <w:name w:val="CM10"/>
    <w:basedOn w:val="Default"/>
    <w:next w:val="Default"/>
    <w:qFormat/>
    <w:rsid w:val="007d5b83"/>
    <w:pPr/>
    <w:rPr>
      <w:rFonts w:cs="Times New Roman"/>
      <w:color w:val="00000A"/>
    </w:rPr>
  </w:style>
  <w:style w:type="paragraph" w:styleId="MediumGrid1Accent21" w:customStyle="1">
    <w:name w:val="Medium Grid 1 - Accent 21"/>
    <w:basedOn w:val="Normal"/>
    <w:qFormat/>
    <w:rsid w:val="007d5b83"/>
    <w:pPr>
      <w:spacing w:lineRule="auto" w:line="276" w:before="0" w:after="200"/>
      <w:ind w:left="720" w:hanging="0"/>
      <w:contextualSpacing/>
    </w:pPr>
    <w:rPr>
      <w:rFonts w:ascii="Calibri" w:hAnsi="Calibri" w:eastAsia="Calibri"/>
      <w:sz w:val="22"/>
      <w:szCs w:val="22"/>
    </w:rPr>
  </w:style>
  <w:style w:type="paragraph" w:styleId="CM3" w:customStyle="1">
    <w:name w:val="CM3"/>
    <w:basedOn w:val="Default"/>
    <w:next w:val="Default"/>
    <w:qFormat/>
    <w:rsid w:val="007d5b83"/>
    <w:pPr>
      <w:spacing w:lineRule="atLeast" w:line="243"/>
    </w:pPr>
    <w:rPr>
      <w:rFonts w:cs="Times New Roman"/>
      <w:color w:val="00000A"/>
    </w:rPr>
  </w:style>
  <w:style w:type="paragraph" w:styleId="Authors1" w:customStyle="1">
    <w:name w:val="authors1"/>
    <w:basedOn w:val="Normal"/>
    <w:qFormat/>
    <w:rsid w:val="007d5b83"/>
    <w:pPr>
      <w:spacing w:lineRule="atLeast" w:line="240" w:before="72" w:after="0"/>
      <w:ind w:left="574" w:hanging="0"/>
    </w:pPr>
    <w:rPr>
      <w:rFonts w:ascii="Times New Roman" w:hAnsi="Times New Roman" w:eastAsia="Times New Roman"/>
      <w:sz w:val="22"/>
      <w:szCs w:val="22"/>
    </w:rPr>
  </w:style>
  <w:style w:type="paragraph" w:styleId="CM4" w:customStyle="1">
    <w:name w:val="CM4"/>
    <w:basedOn w:val="Default"/>
    <w:next w:val="Default"/>
    <w:qFormat/>
    <w:rsid w:val="007d5b83"/>
    <w:pPr>
      <w:spacing w:lineRule="atLeast" w:line="243"/>
    </w:pPr>
    <w:rPr>
      <w:rFonts w:cs="Times New Roman"/>
      <w:color w:val="00000A"/>
    </w:rPr>
  </w:style>
  <w:style w:type="paragraph" w:styleId="TEXTOVERVIDEO" w:customStyle="1">
    <w:name w:val="TEXT OVER VIDEO"/>
    <w:basedOn w:val="Normal"/>
    <w:qFormat/>
    <w:rsid w:val="00d51a11"/>
    <w:pPr>
      <w:spacing w:before="40" w:after="0"/>
      <w:ind w:left="1368" w:hanging="0"/>
      <w:jc w:val="both"/>
      <w:outlineLvl w:val="0"/>
    </w:pPr>
    <w:rPr>
      <w:rFonts w:ascii="Arial" w:hAnsi="Arial" w:cs="Arial"/>
      <w:sz w:val="22"/>
      <w:szCs w:val="24"/>
    </w:rPr>
  </w:style>
  <w:style w:type="paragraph" w:styleId="Annotationtext">
    <w:name w:val="annotation text"/>
    <w:basedOn w:val="Normal"/>
    <w:link w:val="CommentTextChar"/>
    <w:uiPriority w:val="99"/>
    <w:semiHidden/>
    <w:unhideWhenUsed/>
    <w:qFormat/>
    <w:rsid w:val="004060e5"/>
    <w:pPr/>
    <w:rPr>
      <w:szCs w:val="24"/>
      <w:lang w:val="x-none" w:eastAsia="x-none"/>
    </w:rPr>
  </w:style>
  <w:style w:type="paragraph" w:styleId="Annotationsubject">
    <w:name w:val="annotation subject"/>
    <w:basedOn w:val="Annotationtext"/>
    <w:link w:val="CommentSubjectChar"/>
    <w:uiPriority w:val="99"/>
    <w:semiHidden/>
    <w:unhideWhenUsed/>
    <w:qFormat/>
    <w:rsid w:val="004060e5"/>
    <w:pPr/>
    <w:rPr>
      <w:b/>
      <w:bCs/>
    </w:rPr>
  </w:style>
  <w:style w:type="paragraph" w:styleId="ListParagraph">
    <w:name w:val="List Paragraph"/>
    <w:basedOn w:val="Normal"/>
    <w:qFormat/>
    <w:rsid w:val="00985f44"/>
    <w:pPr>
      <w:spacing w:before="0" w:after="0"/>
      <w:ind w:left="720" w:hanging="0"/>
      <w:contextualSpacing/>
    </w:pPr>
    <w:rPr/>
  </w:style>
  <w:style w:type="paragraph" w:styleId="Title">
    <w:name w:val="Title"/>
    <w:basedOn w:val="Normal"/>
    <w:next w:val="Normal"/>
    <w:link w:val="TitleChar"/>
    <w:qFormat/>
    <w:rsid w:val="00450b27"/>
    <w:pPr>
      <w:pBdr>
        <w:bottom w:val="single" w:sz="8" w:space="4" w:color="4472C4"/>
      </w:pBdr>
      <w:spacing w:before="0" w:after="300"/>
      <w:contextualSpacing/>
    </w:pPr>
    <w:rPr>
      <w:rFonts w:ascii="Calibri Light" w:hAnsi="Calibri Light" w:eastAsia="游ゴシック Light" w:cs="" w:asciiTheme="majorHAnsi" w:cstheme="majorBidi" w:eastAsiaTheme="majorEastAsia" w:hAnsiTheme="majorHAnsi"/>
      <w:color w:val="323E4F" w:themeColor="text2" w:themeShade="bf"/>
      <w:spacing w:val="5"/>
      <w:sz w:val="52"/>
      <w:szCs w:val="52"/>
    </w:rPr>
  </w:style>
  <w:style w:type="paragraph" w:styleId="Revision">
    <w:name w:val="Revision"/>
    <w:semiHidden/>
    <w:qFormat/>
    <w:rsid w:val="002d52a1"/>
    <w:pPr>
      <w:widowControl/>
      <w:bidi w:val="0"/>
      <w:jc w:val="left"/>
    </w:pPr>
    <w:rPr>
      <w:rFonts w:ascii="Times" w:hAnsi="Times" w:eastAsia="Times" w:cs="Times New Roman"/>
      <w:color w:val="00000A"/>
      <w:sz w:val="24"/>
      <w:szCs w:val="20"/>
      <w:lang w:val="en-US" w:eastAsia="en-US" w:bidi="ar-SA"/>
    </w:rPr>
  </w:style>
  <w:style w:type="paragraph" w:styleId="HTMLPreformatted">
    <w:name w:val="HTML Preformatted"/>
    <w:basedOn w:val="Normal"/>
    <w:link w:val="HTMLPreformattedChar"/>
    <w:uiPriority w:val="99"/>
    <w:semiHidden/>
    <w:unhideWhenUsed/>
    <w:qFormat/>
    <w:rsid w:val="00936774"/>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jove.com/files_upload.php?src=18103628" TargetMode="External"/><Relationship Id="rId3" Type="http://schemas.openxmlformats.org/officeDocument/2006/relationships/hyperlink" Target="mailto:anna.depetris@epfl.ch" TargetMode="External"/><Relationship Id="rId4" Type="http://schemas.openxmlformats.org/officeDocument/2006/relationships/hyperlink" Target="mailto:antoine.wiedmer@epfl.ch" TargetMode="External"/><Relationship Id="rId5" Type="http://schemas.openxmlformats.org/officeDocument/2006/relationships/hyperlink" Target="mailto:michael.wagner@kit.edu" TargetMode="External"/><Relationship Id="rId6" Type="http://schemas.openxmlformats.org/officeDocument/2006/relationships/hyperlink" Target="mailto:SSchaefer@thorlabs.com" TargetMode="External"/><Relationship Id="rId7" Type="http://schemas.openxmlformats.org/officeDocument/2006/relationships/hyperlink" Target="mailto:tom.battin@epfl.ch" TargetMode="External"/><Relationship Id="rId8" Type="http://schemas.openxmlformats.org/officeDocument/2006/relationships/hyperlink" Target="https://obsproject.com/" TargetMode="External"/><Relationship Id="rId9" Type="http://schemas.openxmlformats.org/officeDocument/2006/relationships/hyperlink" Target="https://www.apple.com/support/mac-apps/quicktime/" TargetMode="External"/><Relationship Id="rId10" Type="http://schemas.openxmlformats.org/officeDocument/2006/relationships/hyperlink" Target="http://IP:5020/" TargetMode="External"/><Relationship Id="rId11" Type="http://schemas.openxmlformats.org/officeDocument/2006/relationships/hyperlink" Target="http://IP:5020/"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comments" Target="comments.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C1C6B-9EB7-4725-95E0-461970033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Application>LibreOffice/5.1.6.2$Linux_X86_64 LibreOffice_project/10m0$Build-2</Application>
  <Pages>11</Pages>
  <Words>2568</Words>
  <Characters>14515</Characters>
  <CharactersWithSpaces>16935</CharactersWithSpaces>
  <Paragraphs>125</Paragraphs>
  <Company>UC Irvine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2019-06-21T12:48:00Z</dcterms:created>
  <dc:creator>Aaron Kolski-Andreaco</dc:creator>
  <dc:description/>
  <dc:language>en-US</dc:language>
  <cp:lastModifiedBy/>
  <cp:lastPrinted>2019-02-14T07:56:00Z</cp:lastPrinted>
  <dcterms:modified xsi:type="dcterms:W3CDTF">2019-06-24T10:52:55Z</dcterms:modified>
  <cp:revision>7</cp:revision>
  <dc:subject/>
  <dc:title>Name:                                                                                                                 Title of</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UC Irvine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