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7D23D7" w14:textId="77777777" w:rsidR="00A239A9" w:rsidRPr="00BC7B74" w:rsidRDefault="00E71F15" w:rsidP="00A239A9">
      <w:pPr>
        <w:pStyle w:val="Normal1"/>
        <w:rPr>
          <w:rFonts w:asciiTheme="majorHAnsi" w:hAnsiTheme="majorHAnsi" w:cstheme="majorHAnsi"/>
          <w:color w:val="0070C0"/>
          <w:lang w:val="en-US"/>
        </w:rPr>
      </w:pPr>
      <w:r w:rsidRPr="00BC7B74">
        <w:rPr>
          <w:rFonts w:asciiTheme="majorHAnsi" w:hAnsiTheme="majorHAnsi" w:cstheme="majorHAnsi"/>
          <w:color w:val="000000"/>
        </w:rPr>
        <w:br/>
      </w:r>
      <w:r w:rsidR="00A239A9" w:rsidRPr="00BC7B74">
        <w:rPr>
          <w:rFonts w:asciiTheme="majorHAnsi" w:hAnsiTheme="majorHAnsi" w:cstheme="majorHAnsi"/>
          <w:color w:val="0070C0"/>
          <w:lang w:val="en-US"/>
        </w:rPr>
        <w:t>Dear Editor,</w:t>
      </w:r>
    </w:p>
    <w:p w14:paraId="33D4B1DE" w14:textId="77777777" w:rsidR="00A239A9" w:rsidRPr="00BC7B74" w:rsidRDefault="00A239A9" w:rsidP="00A239A9">
      <w:pPr>
        <w:pStyle w:val="Normal1"/>
        <w:rPr>
          <w:rFonts w:asciiTheme="majorHAnsi" w:hAnsiTheme="majorHAnsi" w:cstheme="majorHAnsi"/>
          <w:color w:val="0070C0"/>
          <w:lang w:val="en-US"/>
        </w:rPr>
      </w:pPr>
    </w:p>
    <w:p w14:paraId="01B8656C" w14:textId="1B2F4FF0" w:rsidR="00A239A9" w:rsidRPr="00E711F3" w:rsidRDefault="00A239A9" w:rsidP="00A239A9">
      <w:pPr>
        <w:pStyle w:val="Normal1"/>
        <w:jc w:val="both"/>
        <w:rPr>
          <w:rFonts w:asciiTheme="majorHAnsi" w:hAnsiTheme="majorHAnsi" w:cstheme="majorHAnsi"/>
          <w:color w:val="0070C0"/>
          <w:lang w:val="en-GB"/>
        </w:rPr>
      </w:pPr>
      <w:r w:rsidRPr="00BC7B74">
        <w:rPr>
          <w:rFonts w:asciiTheme="majorHAnsi" w:hAnsiTheme="majorHAnsi" w:cstheme="majorHAnsi"/>
          <w:color w:val="0070C0"/>
          <w:lang w:val="en-US"/>
        </w:rPr>
        <w:t xml:space="preserve">We are hereby replying the comments raised by the Reviewers </w:t>
      </w:r>
      <w:r w:rsidR="001D1210" w:rsidRPr="00BC7B74">
        <w:rPr>
          <w:rFonts w:asciiTheme="majorHAnsi" w:hAnsiTheme="majorHAnsi" w:cstheme="majorHAnsi"/>
          <w:color w:val="0070C0"/>
          <w:lang w:val="en-US"/>
        </w:rPr>
        <w:t xml:space="preserve">(and the Editor) </w:t>
      </w:r>
      <w:r w:rsidRPr="00BC7B74">
        <w:rPr>
          <w:rFonts w:asciiTheme="majorHAnsi" w:hAnsiTheme="majorHAnsi" w:cstheme="majorHAnsi"/>
          <w:color w:val="0070C0"/>
          <w:lang w:val="en-US"/>
        </w:rPr>
        <w:t>for the manuscript JoVE59119 entitled: "</w:t>
      </w:r>
      <w:r w:rsidR="00E711F3" w:rsidRPr="00E711F3">
        <w:rPr>
          <w:rFonts w:asciiTheme="majorHAnsi" w:hAnsiTheme="majorHAnsi" w:cstheme="majorHAnsi"/>
          <w:i/>
          <w:color w:val="0070C0"/>
          <w:lang w:val="en-US"/>
        </w:rPr>
        <w:t>Agrobacterium tumefaciens</w:t>
      </w:r>
      <w:r w:rsidR="00E711F3" w:rsidRPr="00E711F3">
        <w:rPr>
          <w:rFonts w:asciiTheme="majorHAnsi" w:hAnsiTheme="majorHAnsi" w:cstheme="majorHAnsi"/>
          <w:color w:val="0070C0"/>
          <w:lang w:val="en-US"/>
        </w:rPr>
        <w:t xml:space="preserve"> and </w:t>
      </w:r>
      <w:r w:rsidR="00E711F3" w:rsidRPr="00E711F3">
        <w:rPr>
          <w:rFonts w:asciiTheme="majorHAnsi" w:hAnsiTheme="majorHAnsi" w:cstheme="majorHAnsi"/>
          <w:i/>
          <w:color w:val="0070C0"/>
          <w:lang w:val="en-US"/>
        </w:rPr>
        <w:t>Agrobacterium rhizogenes</w:t>
      </w:r>
      <w:r w:rsidR="00E711F3" w:rsidRPr="00E711F3">
        <w:rPr>
          <w:rFonts w:asciiTheme="majorHAnsi" w:hAnsiTheme="majorHAnsi" w:cstheme="majorHAnsi"/>
          <w:color w:val="0070C0"/>
          <w:lang w:val="en-US"/>
        </w:rPr>
        <w:t>-mediated transformation of potato and the promoter activity of a suberin gene by GUS staining</w:t>
      </w:r>
      <w:r w:rsidRPr="00E711F3">
        <w:rPr>
          <w:rFonts w:asciiTheme="majorHAnsi" w:hAnsiTheme="majorHAnsi" w:cstheme="majorHAnsi"/>
          <w:color w:val="0070C0"/>
          <w:lang w:val="en-GB"/>
        </w:rPr>
        <w:t>" by Sandra Fernández-Piñán, Jennifer López, Iker Armendariz, Pau Boher, Mercè Figueras</w:t>
      </w:r>
      <w:r w:rsidR="00D63FA7" w:rsidRPr="00E711F3">
        <w:rPr>
          <w:rFonts w:asciiTheme="majorHAnsi" w:hAnsiTheme="majorHAnsi" w:cstheme="majorHAnsi"/>
          <w:color w:val="0070C0"/>
          <w:lang w:val="en-GB"/>
        </w:rPr>
        <w:t xml:space="preserve"> and</w:t>
      </w:r>
      <w:r w:rsidRPr="00E711F3">
        <w:rPr>
          <w:rFonts w:asciiTheme="majorHAnsi" w:hAnsiTheme="majorHAnsi" w:cstheme="majorHAnsi"/>
          <w:color w:val="0070C0"/>
          <w:lang w:val="en-GB"/>
        </w:rPr>
        <w:t xml:space="preserve"> Olga Serra. </w:t>
      </w:r>
    </w:p>
    <w:p w14:paraId="1A17968F" w14:textId="77777777" w:rsidR="00A239A9" w:rsidRPr="00E711F3" w:rsidRDefault="00A239A9" w:rsidP="00A239A9">
      <w:pPr>
        <w:pStyle w:val="Normal1"/>
        <w:jc w:val="both"/>
        <w:rPr>
          <w:rFonts w:asciiTheme="majorHAnsi" w:hAnsiTheme="majorHAnsi" w:cstheme="majorHAnsi"/>
          <w:color w:val="0070C0"/>
          <w:lang w:val="en-GB"/>
        </w:rPr>
      </w:pPr>
    </w:p>
    <w:p w14:paraId="15F7B9E1" w14:textId="0F87A441" w:rsidR="00A239A9" w:rsidRPr="00BC7B74" w:rsidRDefault="00A239A9" w:rsidP="007C324C">
      <w:pPr>
        <w:pStyle w:val="Normal1"/>
        <w:jc w:val="both"/>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We have structured the Reviewers’ comments in a question and answer (</w:t>
      </w:r>
      <w:r w:rsidRPr="00BC7B74">
        <w:rPr>
          <w:rFonts w:asciiTheme="majorHAnsi" w:hAnsiTheme="majorHAnsi" w:cstheme="majorHAnsi"/>
          <w:color w:val="0070C0"/>
          <w:lang w:val="en-US"/>
        </w:rPr>
        <w:t>in blue</w:t>
      </w:r>
      <w:r w:rsidRPr="00BC7B74">
        <w:rPr>
          <w:rFonts w:asciiTheme="majorHAnsi" w:eastAsia="Calibri" w:hAnsiTheme="majorHAnsi" w:cstheme="majorHAnsi"/>
          <w:color w:val="0070C0"/>
          <w:lang w:val="en-US"/>
        </w:rPr>
        <w:t xml:space="preserve">) format in order to facilitate the identification of the points raised by them. </w:t>
      </w:r>
    </w:p>
    <w:p w14:paraId="5BA2B39E" w14:textId="6EB1F7A4" w:rsidR="00A239A9" w:rsidRPr="00BC7B74" w:rsidRDefault="00A239A9" w:rsidP="007C324C">
      <w:pPr>
        <w:pStyle w:val="Normal1"/>
        <w:jc w:val="both"/>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 xml:space="preserve">The original manuscript has been </w:t>
      </w:r>
      <w:r w:rsidR="00BC7B74">
        <w:rPr>
          <w:rFonts w:asciiTheme="majorHAnsi" w:eastAsia="Calibri" w:hAnsiTheme="majorHAnsi" w:cstheme="majorHAnsi"/>
          <w:color w:val="0070C0"/>
          <w:lang w:val="en-US"/>
        </w:rPr>
        <w:t xml:space="preserve">extensively revised and </w:t>
      </w:r>
      <w:r w:rsidRPr="00BC7B74">
        <w:rPr>
          <w:rFonts w:asciiTheme="majorHAnsi" w:eastAsia="Calibri" w:hAnsiTheme="majorHAnsi" w:cstheme="majorHAnsi"/>
          <w:color w:val="0070C0"/>
          <w:lang w:val="en-US"/>
        </w:rPr>
        <w:t>modified according to the reviewers’ comments in order to clarify their questions and to increase the general quality and readability of the manuscript. The authors express their gratitude to the Reviewers for their time and for providing helpful comments, which have clearly contributed to the improvement of our original submission. We are confident that, following this revision, the manuscript is clearer and we hope that it will be finally considered acceptable for publication.</w:t>
      </w:r>
    </w:p>
    <w:p w14:paraId="0BD1AE29" w14:textId="77777777" w:rsidR="00A239A9" w:rsidRPr="00BC7B74" w:rsidRDefault="00A239A9" w:rsidP="00A239A9">
      <w:pPr>
        <w:pStyle w:val="Normal1"/>
        <w:rPr>
          <w:rFonts w:asciiTheme="majorHAnsi" w:eastAsia="Calibri" w:hAnsiTheme="majorHAnsi" w:cstheme="majorHAnsi"/>
          <w:color w:val="0070C0"/>
          <w:lang w:val="en-US"/>
        </w:rPr>
      </w:pPr>
    </w:p>
    <w:p w14:paraId="061314BE" w14:textId="77777777" w:rsidR="00A239A9" w:rsidRPr="00BC7B74" w:rsidRDefault="00A239A9" w:rsidP="00A239A9">
      <w:pPr>
        <w:pStyle w:val="Normal1"/>
        <w:outlineLvl w:val="0"/>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Best regards,</w:t>
      </w:r>
    </w:p>
    <w:p w14:paraId="250F7931" w14:textId="77777777" w:rsidR="00A239A9" w:rsidRPr="00BC7B74" w:rsidRDefault="00A239A9" w:rsidP="00A239A9">
      <w:pPr>
        <w:pStyle w:val="Normal1"/>
        <w:outlineLvl w:val="0"/>
        <w:rPr>
          <w:rFonts w:asciiTheme="majorHAnsi" w:eastAsia="Calibri" w:hAnsiTheme="majorHAnsi" w:cstheme="majorHAnsi"/>
          <w:color w:val="0070C0"/>
          <w:lang w:val="en-US"/>
        </w:rPr>
      </w:pPr>
    </w:p>
    <w:p w14:paraId="5DA9212B" w14:textId="77777777" w:rsidR="00A239A9" w:rsidRPr="00BC7B74" w:rsidRDefault="00A239A9" w:rsidP="00A239A9">
      <w:pPr>
        <w:pStyle w:val="Normal1"/>
        <w:outlineLvl w:val="0"/>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Olga Serra</w:t>
      </w:r>
    </w:p>
    <w:p w14:paraId="3C6A5CB1" w14:textId="7BE6091B" w:rsidR="00A239A9" w:rsidRPr="00BC7B74" w:rsidRDefault="00A239A9" w:rsidP="00A239A9">
      <w:pPr>
        <w:pStyle w:val="Normal1"/>
        <w:outlineLvl w:val="0"/>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Universitat de Girona.</w:t>
      </w:r>
    </w:p>
    <w:p w14:paraId="5772C59F" w14:textId="77777777" w:rsidR="00A239A9" w:rsidRPr="00BC7B74" w:rsidRDefault="00A239A9" w:rsidP="00A239A9">
      <w:pPr>
        <w:pStyle w:val="Normal1"/>
        <w:outlineLvl w:val="0"/>
        <w:rPr>
          <w:rFonts w:asciiTheme="majorHAnsi" w:eastAsia="Calibri" w:hAnsiTheme="majorHAnsi" w:cstheme="majorHAnsi"/>
          <w:color w:val="0070C0"/>
          <w:lang w:val="en-US"/>
        </w:rPr>
      </w:pPr>
    </w:p>
    <w:p w14:paraId="69143E00" w14:textId="77777777" w:rsidR="00A239A9" w:rsidRPr="00BC7B74" w:rsidRDefault="00A239A9" w:rsidP="00A239A9">
      <w:pPr>
        <w:pStyle w:val="Normal1"/>
        <w:rPr>
          <w:rFonts w:asciiTheme="majorHAnsi" w:hAnsiTheme="majorHAnsi" w:cstheme="majorHAnsi"/>
          <w:b/>
          <w:lang w:val="en-US"/>
        </w:rPr>
      </w:pPr>
    </w:p>
    <w:p w14:paraId="2571E01F" w14:textId="77777777" w:rsidR="00A05564" w:rsidRPr="006D2558" w:rsidRDefault="00A05564" w:rsidP="00A05564">
      <w:pPr>
        <w:pBdr>
          <w:top w:val="nil"/>
          <w:left w:val="nil"/>
          <w:bottom w:val="nil"/>
          <w:right w:val="nil"/>
          <w:between w:val="nil"/>
        </w:pBdr>
        <w:jc w:val="both"/>
        <w:rPr>
          <w:color w:val="000000"/>
        </w:rPr>
      </w:pPr>
      <w:r w:rsidRPr="006D2558">
        <w:rPr>
          <w:color w:val="000000"/>
        </w:rPr>
        <w:t>TITLE:</w:t>
      </w:r>
    </w:p>
    <w:p w14:paraId="1CAFD331" w14:textId="77777777" w:rsidR="00A05564" w:rsidRPr="006D2558" w:rsidRDefault="00A05564" w:rsidP="00A05564">
      <w:pPr>
        <w:pBdr>
          <w:top w:val="nil"/>
          <w:left w:val="nil"/>
          <w:bottom w:val="nil"/>
          <w:right w:val="nil"/>
          <w:between w:val="nil"/>
        </w:pBdr>
        <w:jc w:val="both"/>
        <w:rPr>
          <w:ins w:id="0" w:author="Olga" w:date="2018-10-25T11:07:00Z"/>
          <w:color w:val="000000"/>
        </w:rPr>
      </w:pPr>
      <w:del w:id="1" w:author="Olga" w:date="2018-10-25T11:07:00Z">
        <w:r w:rsidRPr="006D2558">
          <w:rPr>
            <w:i/>
            <w:color w:val="000000"/>
          </w:rPr>
          <w:delText>Agrobacterium tumefaciens</w:delText>
        </w:r>
        <w:r w:rsidRPr="006D2558">
          <w:rPr>
            <w:color w:val="000000"/>
          </w:rPr>
          <w:delText xml:space="preserve"> and </w:delText>
        </w:r>
      </w:del>
      <w:ins w:id="2" w:author="Iker Armendariz Santamaria" w:date="2018-10-25T11:07:00Z">
        <w:del w:id="3" w:author="Olga" w:date="2018-10-25T11:07:00Z">
          <w:r w:rsidRPr="006D2558">
            <w:rPr>
              <w:i/>
              <w:color w:val="000000"/>
              <w:rPrChange w:id="4" w:author="Olga" w:date="2018-10-30T02:02:00Z">
                <w:rPr>
                  <w:color w:val="000000"/>
                </w:rPr>
              </w:rPrChange>
            </w:rPr>
            <w:delText>Agrobacterium</w:delText>
          </w:r>
        </w:del>
      </w:ins>
      <w:del w:id="5" w:author="Olga" w:date="2018-10-25T11:07:00Z">
        <w:r w:rsidRPr="006D2558">
          <w:rPr>
            <w:i/>
            <w:color w:val="000000"/>
            <w:rPrChange w:id="6" w:author="Olga" w:date="2018-10-30T02:02:00Z">
              <w:rPr>
                <w:color w:val="000000"/>
              </w:rPr>
            </w:rPrChange>
          </w:rPr>
          <w:delText>A.</w:delText>
        </w:r>
        <w:r w:rsidRPr="006D2558">
          <w:rPr>
            <w:color w:val="000000"/>
          </w:rPr>
          <w:delText xml:space="preserve"> </w:delText>
        </w:r>
        <w:r w:rsidRPr="006D2558">
          <w:rPr>
            <w:i/>
            <w:color w:val="000000"/>
          </w:rPr>
          <w:delText>rhizogenes-</w:delText>
        </w:r>
        <w:r w:rsidRPr="006D2558">
          <w:rPr>
            <w:color w:val="000000"/>
          </w:rPr>
          <w:delText>mediated transformation of potato: the promoter activity of a suberin gene as a proof of concept</w:delText>
        </w:r>
      </w:del>
    </w:p>
    <w:p w14:paraId="2045AEAF" w14:textId="77777777" w:rsidR="00A05564" w:rsidRPr="006D2558" w:rsidRDefault="00A05564" w:rsidP="00A05564">
      <w:pPr>
        <w:pBdr>
          <w:top w:val="nil"/>
          <w:left w:val="nil"/>
          <w:bottom w:val="nil"/>
          <w:right w:val="nil"/>
          <w:between w:val="nil"/>
        </w:pBdr>
        <w:jc w:val="both"/>
        <w:rPr>
          <w:ins w:id="7" w:author="Olga" w:date="2018-10-25T11:07:00Z"/>
          <w:color w:val="000000"/>
        </w:rPr>
      </w:pPr>
      <w:ins w:id="8" w:author="Olga" w:date="2018-10-31T09:26:00Z">
        <w:r w:rsidRPr="003D2222">
          <w:rPr>
            <w:i/>
            <w:color w:val="000000"/>
          </w:rPr>
          <w:t>Agrobacterium</w:t>
        </w:r>
      </w:ins>
      <w:ins w:id="9" w:author="Olga" w:date="2018-10-25T11:07:00Z">
        <w:r w:rsidRPr="006D2558">
          <w:rPr>
            <w:i/>
            <w:color w:val="000000"/>
          </w:rPr>
          <w:t xml:space="preserve"> tumefaciens</w:t>
        </w:r>
        <w:r w:rsidRPr="006D2558">
          <w:rPr>
            <w:color w:val="000000"/>
          </w:rPr>
          <w:t xml:space="preserve"> and </w:t>
        </w:r>
      </w:ins>
      <w:ins w:id="10" w:author="Olga" w:date="2018-10-31T09:26:00Z">
        <w:r w:rsidRPr="003D2222">
          <w:rPr>
            <w:i/>
            <w:color w:val="000000"/>
          </w:rPr>
          <w:t>A</w:t>
        </w:r>
      </w:ins>
      <w:r>
        <w:rPr>
          <w:i/>
          <w:color w:val="000000"/>
        </w:rPr>
        <w:t xml:space="preserve">grobacterium </w:t>
      </w:r>
      <w:ins w:id="11" w:author="Olga" w:date="2018-10-25T11:07:00Z">
        <w:r w:rsidRPr="006D2558">
          <w:rPr>
            <w:i/>
            <w:color w:val="000000"/>
          </w:rPr>
          <w:t>rhizogenes-</w:t>
        </w:r>
        <w:r w:rsidRPr="006D2558">
          <w:rPr>
            <w:color w:val="000000"/>
          </w:rPr>
          <w:t xml:space="preserve">mediated transformation of potato and the </w:t>
        </w:r>
      </w:ins>
      <w:r>
        <w:rPr>
          <w:color w:val="000000"/>
        </w:rPr>
        <w:t>promoter</w:t>
      </w:r>
      <w:r w:rsidRPr="006D2558">
        <w:rPr>
          <w:color w:val="000000"/>
        </w:rPr>
        <w:t xml:space="preserve"> </w:t>
      </w:r>
      <w:ins w:id="12" w:author="Olga" w:date="2018-10-25T11:07:00Z">
        <w:r w:rsidRPr="006D2558">
          <w:rPr>
            <w:color w:val="000000"/>
          </w:rPr>
          <w:t xml:space="preserve">activity of a suberin gene </w:t>
        </w:r>
      </w:ins>
      <w:r>
        <w:rPr>
          <w:color w:val="000000"/>
        </w:rPr>
        <w:t>by GUS staining</w:t>
      </w:r>
    </w:p>
    <w:p w14:paraId="2C4B25AD" w14:textId="77777777" w:rsidR="00A05564" w:rsidRPr="006D2558" w:rsidRDefault="00A05564" w:rsidP="00A05564">
      <w:pPr>
        <w:pBdr>
          <w:top w:val="nil"/>
          <w:left w:val="nil"/>
          <w:bottom w:val="nil"/>
          <w:right w:val="nil"/>
          <w:between w:val="nil"/>
        </w:pBdr>
        <w:jc w:val="both"/>
        <w:rPr>
          <w:color w:val="000000"/>
        </w:rPr>
      </w:pPr>
    </w:p>
    <w:p w14:paraId="59F116DE" w14:textId="77777777" w:rsidR="00A05564" w:rsidRPr="006D2558" w:rsidRDefault="00A05564" w:rsidP="00A05564">
      <w:pPr>
        <w:pBdr>
          <w:top w:val="nil"/>
          <w:left w:val="nil"/>
          <w:bottom w:val="nil"/>
          <w:right w:val="nil"/>
          <w:between w:val="nil"/>
        </w:pBdr>
        <w:jc w:val="both"/>
        <w:rPr>
          <w:color w:val="000000"/>
        </w:rPr>
      </w:pPr>
    </w:p>
    <w:p w14:paraId="11072542" w14:textId="77777777" w:rsidR="00A05564" w:rsidRPr="006D2558" w:rsidRDefault="00A05564" w:rsidP="00A05564">
      <w:pPr>
        <w:pBdr>
          <w:top w:val="nil"/>
          <w:left w:val="nil"/>
          <w:bottom w:val="nil"/>
          <w:right w:val="nil"/>
          <w:between w:val="nil"/>
        </w:pBdr>
        <w:jc w:val="both"/>
        <w:rPr>
          <w:color w:val="000000"/>
          <w:lang w:val="es-ES"/>
        </w:rPr>
      </w:pPr>
      <w:r w:rsidRPr="006D2558">
        <w:rPr>
          <w:color w:val="000000"/>
          <w:lang w:val="es-ES"/>
        </w:rPr>
        <w:t>AUTHORS &amp; AFFILIATIONS:</w:t>
      </w:r>
    </w:p>
    <w:p w14:paraId="5A2D09F3" w14:textId="77777777" w:rsidR="00A05564" w:rsidRPr="006D2558" w:rsidRDefault="00A05564" w:rsidP="00A05564">
      <w:pPr>
        <w:pBdr>
          <w:top w:val="nil"/>
          <w:left w:val="nil"/>
          <w:bottom w:val="nil"/>
          <w:right w:val="nil"/>
          <w:between w:val="nil"/>
        </w:pBdr>
        <w:jc w:val="both"/>
        <w:rPr>
          <w:color w:val="000000"/>
          <w:vertAlign w:val="superscript"/>
          <w:lang w:val="es-ES"/>
        </w:rPr>
      </w:pPr>
      <w:r w:rsidRPr="006D2558">
        <w:rPr>
          <w:color w:val="000000"/>
          <w:lang w:val="es-ES"/>
        </w:rPr>
        <w:t>Sandra Fernández-Piñán, Jennifer López, Iker Armendariz, Pau Boher, Mercè Figueras, Olga Serra</w:t>
      </w:r>
      <w:r w:rsidRPr="006D2558">
        <w:rPr>
          <w:color w:val="000000"/>
          <w:vertAlign w:val="superscript"/>
          <w:lang w:val="es-ES"/>
        </w:rPr>
        <w:t>1</w:t>
      </w:r>
    </w:p>
    <w:p w14:paraId="0CE3993B" w14:textId="77777777" w:rsidR="00A05564" w:rsidRPr="006D2558" w:rsidRDefault="00A05564" w:rsidP="00A05564">
      <w:pPr>
        <w:pBdr>
          <w:top w:val="nil"/>
          <w:left w:val="nil"/>
          <w:bottom w:val="nil"/>
          <w:right w:val="nil"/>
          <w:between w:val="nil"/>
        </w:pBdr>
        <w:jc w:val="both"/>
        <w:rPr>
          <w:color w:val="000000"/>
        </w:rPr>
      </w:pPr>
      <w:r w:rsidRPr="006D2558">
        <w:rPr>
          <w:color w:val="000000"/>
        </w:rPr>
        <w:t>Department of Biology, University of Girona, Girona, Spain</w:t>
      </w:r>
    </w:p>
    <w:p w14:paraId="127A19C5" w14:textId="77777777" w:rsidR="00A05564" w:rsidRPr="006D2558" w:rsidRDefault="00A05564" w:rsidP="00A05564">
      <w:pPr>
        <w:pBdr>
          <w:top w:val="nil"/>
          <w:left w:val="nil"/>
          <w:bottom w:val="nil"/>
          <w:right w:val="nil"/>
          <w:between w:val="nil"/>
        </w:pBdr>
        <w:jc w:val="both"/>
        <w:rPr>
          <w:color w:val="000000"/>
        </w:rPr>
      </w:pPr>
      <w:r w:rsidRPr="006D2558">
        <w:rPr>
          <w:color w:val="000000"/>
          <w:vertAlign w:val="superscript"/>
        </w:rPr>
        <w:t>1</w:t>
      </w:r>
      <w:r w:rsidRPr="006D2558">
        <w:rPr>
          <w:color w:val="000000"/>
        </w:rPr>
        <w:t>Corresponding Author: Olga Serra</w:t>
      </w:r>
    </w:p>
    <w:p w14:paraId="713B49EB" w14:textId="77777777" w:rsidR="00A05564" w:rsidRPr="006D2558" w:rsidRDefault="00A05564" w:rsidP="00A05564">
      <w:pPr>
        <w:pBdr>
          <w:top w:val="nil"/>
          <w:left w:val="nil"/>
          <w:bottom w:val="nil"/>
          <w:right w:val="nil"/>
          <w:between w:val="nil"/>
        </w:pBdr>
        <w:jc w:val="both"/>
        <w:rPr>
          <w:ins w:id="13" w:author="Olga" w:date="2018-10-25T11:07:00Z"/>
          <w:color w:val="000000"/>
        </w:rPr>
      </w:pPr>
      <w:ins w:id="14" w:author="Olga" w:date="2018-10-25T11:07:00Z">
        <w:r w:rsidRPr="006D2558">
          <w:rPr>
            <w:color w:val="000000"/>
          </w:rPr>
          <w:t xml:space="preserve">Email Addresses: </w:t>
        </w:r>
      </w:ins>
    </w:p>
    <w:p w14:paraId="0A8FB4C9" w14:textId="77777777" w:rsidR="00A05564" w:rsidRPr="006D2558" w:rsidRDefault="00A05564" w:rsidP="00A05564">
      <w:pPr>
        <w:pBdr>
          <w:top w:val="nil"/>
          <w:left w:val="nil"/>
          <w:bottom w:val="nil"/>
          <w:right w:val="nil"/>
          <w:between w:val="nil"/>
        </w:pBdr>
        <w:jc w:val="both"/>
        <w:rPr>
          <w:ins w:id="15" w:author="Olga" w:date="2018-10-25T11:07:00Z"/>
          <w:color w:val="000000"/>
          <w:lang w:val="es-ES"/>
        </w:rPr>
      </w:pPr>
      <w:ins w:id="16" w:author="Olga" w:date="2018-10-25T11:07:00Z">
        <w:r w:rsidRPr="006D2558">
          <w:rPr>
            <w:color w:val="000000"/>
            <w:lang w:val="es-ES"/>
          </w:rPr>
          <w:t xml:space="preserve">Olga Serra: </w:t>
        </w:r>
        <w:r w:rsidRPr="006D2558">
          <w:rPr>
            <w:color w:val="000000"/>
            <w:u w:val="single"/>
            <w:lang w:val="es-ES"/>
          </w:rPr>
          <w:t>olga.serra@udg.edu</w:t>
        </w:r>
      </w:ins>
    </w:p>
    <w:p w14:paraId="46173299" w14:textId="77777777" w:rsidR="00A05564" w:rsidRPr="008F25CB" w:rsidRDefault="00A05564" w:rsidP="00A05564">
      <w:pPr>
        <w:pBdr>
          <w:top w:val="nil"/>
          <w:left w:val="nil"/>
          <w:bottom w:val="nil"/>
          <w:right w:val="nil"/>
          <w:between w:val="nil"/>
        </w:pBdr>
        <w:jc w:val="both"/>
        <w:rPr>
          <w:ins w:id="17" w:author="Olga" w:date="2018-10-25T11:07:00Z"/>
          <w:lang w:val="es-ES"/>
        </w:rPr>
      </w:pPr>
      <w:ins w:id="18" w:author="Olga" w:date="2018-10-25T11:07:00Z">
        <w:r w:rsidRPr="006D2558">
          <w:rPr>
            <w:color w:val="000000"/>
            <w:lang w:val="es-ES"/>
          </w:rPr>
          <w:t xml:space="preserve">Sandra Fernández-Piñán: </w:t>
        </w:r>
        <w:r w:rsidRPr="008F25CB">
          <w:rPr>
            <w:u w:val="single"/>
            <w:lang w:val="es-ES"/>
          </w:rPr>
          <w:t>sandra.fernandez@udg.edu</w:t>
        </w:r>
      </w:ins>
    </w:p>
    <w:p w14:paraId="02FCFE8A" w14:textId="77777777" w:rsidR="00A05564" w:rsidRPr="006D2558" w:rsidRDefault="00A05564" w:rsidP="00A05564">
      <w:pPr>
        <w:pBdr>
          <w:top w:val="nil"/>
          <w:left w:val="nil"/>
          <w:bottom w:val="nil"/>
          <w:right w:val="nil"/>
          <w:between w:val="nil"/>
        </w:pBdr>
        <w:jc w:val="both"/>
        <w:rPr>
          <w:ins w:id="19" w:author="Olga" w:date="2018-10-25T11:07:00Z"/>
          <w:color w:val="000000"/>
          <w:lang w:val="es-ES"/>
        </w:rPr>
      </w:pPr>
      <w:ins w:id="20" w:author="Olga" w:date="2018-10-25T11:07:00Z">
        <w:r w:rsidRPr="006D2558">
          <w:rPr>
            <w:color w:val="000000"/>
            <w:lang w:val="es-ES"/>
          </w:rPr>
          <w:t xml:space="preserve">Jennifer López: </w:t>
        </w:r>
        <w:r w:rsidRPr="008F25CB">
          <w:rPr>
            <w:u w:val="single"/>
            <w:lang w:val="es-ES"/>
          </w:rPr>
          <w:t>jennifer.lopez@udg.edu</w:t>
        </w:r>
      </w:ins>
    </w:p>
    <w:p w14:paraId="3EBD9746" w14:textId="77777777" w:rsidR="00A05564" w:rsidRPr="006D2558" w:rsidRDefault="00A05564" w:rsidP="00A05564">
      <w:pPr>
        <w:pBdr>
          <w:top w:val="nil"/>
          <w:left w:val="nil"/>
          <w:bottom w:val="nil"/>
          <w:right w:val="nil"/>
          <w:between w:val="nil"/>
        </w:pBdr>
        <w:jc w:val="both"/>
        <w:rPr>
          <w:ins w:id="21" w:author="Olga" w:date="2018-10-25T11:07:00Z"/>
          <w:color w:val="000000"/>
          <w:lang w:val="es-ES"/>
        </w:rPr>
      </w:pPr>
      <w:ins w:id="22" w:author="Olga" w:date="2018-10-25T11:07:00Z">
        <w:r w:rsidRPr="006D2558">
          <w:rPr>
            <w:color w:val="000000"/>
            <w:lang w:val="es-ES"/>
          </w:rPr>
          <w:t xml:space="preserve">Iker Armendariz: </w:t>
        </w:r>
        <w:r w:rsidRPr="008F25CB">
          <w:rPr>
            <w:u w:val="single"/>
            <w:lang w:val="es-ES"/>
          </w:rPr>
          <w:t>iker.armendariz@udg.edu</w:t>
        </w:r>
      </w:ins>
    </w:p>
    <w:p w14:paraId="0A61398B" w14:textId="77777777" w:rsidR="00A05564" w:rsidRPr="008F25CB" w:rsidRDefault="00A05564" w:rsidP="00A05564">
      <w:pPr>
        <w:pBdr>
          <w:top w:val="nil"/>
          <w:left w:val="nil"/>
          <w:bottom w:val="nil"/>
          <w:right w:val="nil"/>
          <w:between w:val="nil"/>
        </w:pBdr>
        <w:jc w:val="both"/>
        <w:rPr>
          <w:ins w:id="23" w:author="Olga" w:date="2018-10-25T11:07:00Z"/>
          <w:lang w:val="es-ES"/>
        </w:rPr>
      </w:pPr>
      <w:ins w:id="24" w:author="Olga" w:date="2018-10-25T11:07:00Z">
        <w:r w:rsidRPr="006D2558">
          <w:rPr>
            <w:color w:val="000000"/>
            <w:lang w:val="es-ES"/>
          </w:rPr>
          <w:t>Pau Boher</w:t>
        </w:r>
        <w:r w:rsidRPr="008F25CB">
          <w:rPr>
            <w:lang w:val="es-ES"/>
          </w:rPr>
          <w:t xml:space="preserve">: </w:t>
        </w:r>
        <w:r w:rsidRPr="008F25CB">
          <w:rPr>
            <w:u w:val="single"/>
            <w:lang w:val="es-ES"/>
          </w:rPr>
          <w:t>pauboher@gmail.com</w:t>
        </w:r>
      </w:ins>
    </w:p>
    <w:p w14:paraId="4EE93D32" w14:textId="77777777" w:rsidR="00A05564" w:rsidRPr="008F25CB" w:rsidRDefault="00A05564" w:rsidP="00A05564">
      <w:pPr>
        <w:pBdr>
          <w:top w:val="nil"/>
          <w:left w:val="nil"/>
          <w:bottom w:val="nil"/>
          <w:right w:val="nil"/>
          <w:between w:val="nil"/>
        </w:pBdr>
        <w:jc w:val="both"/>
        <w:rPr>
          <w:ins w:id="25" w:author="Olga" w:date="2018-10-25T11:07:00Z"/>
          <w:lang w:val="es-ES"/>
        </w:rPr>
      </w:pPr>
      <w:ins w:id="26" w:author="Olga" w:date="2018-10-25T11:07:00Z">
        <w:r w:rsidRPr="008F25CB">
          <w:rPr>
            <w:lang w:val="es-ES"/>
          </w:rPr>
          <w:t xml:space="preserve">Mercè Figueras: </w:t>
        </w:r>
        <w:r w:rsidRPr="008F25CB">
          <w:rPr>
            <w:u w:val="single"/>
            <w:lang w:val="es-ES"/>
          </w:rPr>
          <w:t>merce.figueras@udg.edu</w:t>
        </w:r>
        <w:r w:rsidRPr="008F25CB">
          <w:rPr>
            <w:lang w:val="es-ES"/>
          </w:rPr>
          <w:t xml:space="preserve"> </w:t>
        </w:r>
      </w:ins>
    </w:p>
    <w:p w14:paraId="64DD8DBD" w14:textId="77777777" w:rsidR="00A05564" w:rsidRPr="006D2558" w:rsidRDefault="00A05564" w:rsidP="00A05564">
      <w:pPr>
        <w:pBdr>
          <w:top w:val="nil"/>
          <w:left w:val="nil"/>
          <w:bottom w:val="nil"/>
          <w:right w:val="nil"/>
          <w:between w:val="nil"/>
        </w:pBdr>
        <w:jc w:val="both"/>
        <w:rPr>
          <w:ins w:id="27" w:author="Olga" w:date="2018-10-25T11:07:00Z"/>
          <w:color w:val="000000"/>
          <w:lang w:val="es-ES"/>
        </w:rPr>
      </w:pPr>
    </w:p>
    <w:p w14:paraId="22937F0D" w14:textId="77777777" w:rsidR="00A05564" w:rsidRPr="006D2558" w:rsidRDefault="00A05564" w:rsidP="00A05564">
      <w:pPr>
        <w:pBdr>
          <w:top w:val="nil"/>
          <w:left w:val="nil"/>
          <w:bottom w:val="nil"/>
          <w:right w:val="nil"/>
          <w:between w:val="nil"/>
        </w:pBdr>
        <w:jc w:val="both"/>
        <w:rPr>
          <w:ins w:id="28" w:author="Olga" w:date="2018-10-25T11:07:00Z"/>
          <w:color w:val="000000"/>
        </w:rPr>
      </w:pPr>
      <w:ins w:id="29" w:author="Olga" w:date="2018-10-25T11:07:00Z">
        <w:r w:rsidRPr="006D2558">
          <w:rPr>
            <w:color w:val="000000"/>
          </w:rPr>
          <w:t>Tel: (+34) 972-41-81-68</w:t>
        </w:r>
      </w:ins>
    </w:p>
    <w:p w14:paraId="0F7DE513" w14:textId="77777777" w:rsidR="00A05564" w:rsidRPr="006D2558" w:rsidRDefault="00A05564" w:rsidP="00A05564">
      <w:pPr>
        <w:pBdr>
          <w:top w:val="nil"/>
          <w:left w:val="nil"/>
          <w:bottom w:val="nil"/>
          <w:right w:val="nil"/>
          <w:between w:val="nil"/>
        </w:pBdr>
        <w:jc w:val="both"/>
        <w:rPr>
          <w:del w:id="30" w:author="Olga" w:date="2018-10-25T11:07:00Z"/>
          <w:color w:val="000000"/>
        </w:rPr>
      </w:pPr>
      <w:del w:id="31" w:author="Olga" w:date="2018-10-25T11:07:00Z">
        <w:r w:rsidRPr="006D2558">
          <w:rPr>
            <w:color w:val="000000"/>
          </w:rPr>
          <w:delText xml:space="preserve">Email Address: </w:delText>
        </w:r>
        <w:r w:rsidRPr="004525E6">
          <w:fldChar w:fldCharType="begin"/>
        </w:r>
        <w:r w:rsidRPr="001755FD">
          <w:delInstrText>HYPERLINK "mailto:olga.serra@udg.edu"</w:delInstrText>
        </w:r>
        <w:r w:rsidRPr="004525E6">
          <w:fldChar w:fldCharType="separate"/>
        </w:r>
        <w:r w:rsidRPr="006D2558">
          <w:rPr>
            <w:color w:val="000000"/>
            <w:u w:val="single"/>
          </w:rPr>
          <w:delText>olga.serra@udg.edu</w:delText>
        </w:r>
        <w:r w:rsidRPr="004525E6">
          <w:fldChar w:fldCharType="end"/>
        </w:r>
      </w:del>
      <w:ins w:id="32" w:author="Iker Armendariz Santamaria" w:date="2018-10-25T11:07:00Z">
        <w:del w:id="33" w:author="Olga" w:date="2018-10-25T11:07:00Z">
          <w:r w:rsidRPr="006D2558">
            <w:rPr>
              <w:color w:val="000000"/>
            </w:rPr>
            <w:delText xml:space="preserve">; </w:delText>
          </w:r>
          <w:r w:rsidRPr="004525E6">
            <w:fldChar w:fldCharType="begin"/>
          </w:r>
          <w:r w:rsidRPr="006D2558">
            <w:delInstrText>HYPERLINK "mailto:sandra.fernandez@udg.edu"</w:delInstrText>
          </w:r>
          <w:r w:rsidRPr="004525E6">
            <w:fldChar w:fldCharType="separate"/>
          </w:r>
          <w:r w:rsidRPr="006D2558">
            <w:rPr>
              <w:color w:val="1155CC"/>
              <w:u w:val="single"/>
            </w:rPr>
            <w:delText>sandra.fernandez@udg.edu</w:delText>
          </w:r>
          <w:r w:rsidRPr="004525E6">
            <w:fldChar w:fldCharType="end"/>
          </w:r>
          <w:r w:rsidRPr="006D2558">
            <w:rPr>
              <w:color w:val="000000"/>
            </w:rPr>
            <w:delText xml:space="preserve">; </w:delText>
          </w:r>
          <w:r w:rsidRPr="004525E6">
            <w:fldChar w:fldCharType="begin"/>
          </w:r>
          <w:r w:rsidRPr="006D2558">
            <w:delInstrText>HYPERLINK "mailto:jennifer.lopez@udg.edu"</w:delInstrText>
          </w:r>
          <w:r w:rsidRPr="004525E6">
            <w:fldChar w:fldCharType="separate"/>
          </w:r>
          <w:r w:rsidRPr="006D2558">
            <w:rPr>
              <w:color w:val="1155CC"/>
              <w:u w:val="single"/>
            </w:rPr>
            <w:delText>jennifer.lopez@udg.edu</w:delText>
          </w:r>
          <w:r w:rsidRPr="004525E6">
            <w:fldChar w:fldCharType="end"/>
          </w:r>
          <w:r w:rsidRPr="006D2558">
            <w:rPr>
              <w:color w:val="000000"/>
            </w:rPr>
            <w:delText xml:space="preserve">; </w:delText>
          </w:r>
          <w:r w:rsidRPr="004525E6">
            <w:fldChar w:fldCharType="begin"/>
          </w:r>
          <w:r w:rsidRPr="006D2558">
            <w:delInstrText>HYPERLINK "mailto:iker.armendariz@udg.edu"</w:delInstrText>
          </w:r>
          <w:r w:rsidRPr="004525E6">
            <w:fldChar w:fldCharType="separate"/>
          </w:r>
          <w:r w:rsidRPr="006D2558">
            <w:rPr>
              <w:color w:val="1155CC"/>
              <w:u w:val="single"/>
            </w:rPr>
            <w:delText>iker.armendariz@udg.edu</w:delText>
          </w:r>
          <w:r w:rsidRPr="004525E6">
            <w:fldChar w:fldCharType="end"/>
          </w:r>
          <w:r w:rsidRPr="006D2558">
            <w:rPr>
              <w:color w:val="000000"/>
            </w:rPr>
            <w:delText xml:space="preserve">; </w:delText>
          </w:r>
          <w:r w:rsidRPr="004525E6">
            <w:fldChar w:fldCharType="begin"/>
          </w:r>
          <w:r w:rsidRPr="006D2558">
            <w:delInstrText>HYPERLINK "mailto:pauboher@gmail.com"</w:delInstrText>
          </w:r>
          <w:r w:rsidRPr="004525E6">
            <w:fldChar w:fldCharType="separate"/>
          </w:r>
          <w:r w:rsidRPr="006D2558">
            <w:rPr>
              <w:color w:val="1155CC"/>
              <w:u w:val="single"/>
            </w:rPr>
            <w:delText>pauboher@gmail.com</w:delText>
          </w:r>
          <w:r w:rsidRPr="004525E6">
            <w:fldChar w:fldCharType="end"/>
          </w:r>
          <w:r w:rsidRPr="006D2558">
            <w:rPr>
              <w:color w:val="000000"/>
            </w:rPr>
            <w:delText xml:space="preserve">; </w:delText>
          </w:r>
          <w:r w:rsidRPr="004525E6">
            <w:fldChar w:fldCharType="begin"/>
          </w:r>
          <w:r w:rsidRPr="006D2558">
            <w:delInstrText>HYPERLINK "mailto:merce.figueras@udg.edu"</w:delInstrText>
          </w:r>
          <w:r w:rsidRPr="004525E6">
            <w:fldChar w:fldCharType="separate"/>
          </w:r>
          <w:r w:rsidRPr="006D2558">
            <w:rPr>
              <w:color w:val="1155CC"/>
              <w:u w:val="single"/>
            </w:rPr>
            <w:delText>merce.figueras@udg.edu</w:delText>
          </w:r>
          <w:r w:rsidRPr="004525E6">
            <w:fldChar w:fldCharType="end"/>
          </w:r>
          <w:r w:rsidRPr="006D2558">
            <w:rPr>
              <w:color w:val="000000"/>
            </w:rPr>
            <w:delText xml:space="preserve"> </w:delText>
          </w:r>
        </w:del>
      </w:ins>
    </w:p>
    <w:p w14:paraId="6BC9CB16" w14:textId="77777777" w:rsidR="00A05564" w:rsidRPr="006D2558" w:rsidRDefault="00A05564" w:rsidP="00A05564">
      <w:pPr>
        <w:pBdr>
          <w:top w:val="nil"/>
          <w:left w:val="nil"/>
          <w:bottom w:val="nil"/>
          <w:right w:val="nil"/>
          <w:between w:val="nil"/>
        </w:pBdr>
        <w:jc w:val="both"/>
        <w:rPr>
          <w:del w:id="34" w:author="Olga" w:date="2018-10-25T11:07:00Z"/>
          <w:color w:val="000000"/>
        </w:rPr>
      </w:pPr>
      <w:del w:id="35" w:author="Olga" w:date="2018-10-25T11:07:00Z">
        <w:r w:rsidRPr="006D2558">
          <w:rPr>
            <w:color w:val="000000"/>
          </w:rPr>
          <w:delText>Tel: (+34) 972-40-81-68</w:delText>
        </w:r>
      </w:del>
    </w:p>
    <w:p w14:paraId="37810C3F" w14:textId="77777777" w:rsidR="00A05564" w:rsidRPr="006D2558" w:rsidRDefault="00A05564" w:rsidP="00A05564">
      <w:pPr>
        <w:pBdr>
          <w:top w:val="nil"/>
          <w:left w:val="nil"/>
          <w:bottom w:val="nil"/>
          <w:right w:val="nil"/>
          <w:between w:val="nil"/>
        </w:pBdr>
        <w:jc w:val="both"/>
        <w:rPr>
          <w:color w:val="000000"/>
        </w:rPr>
      </w:pPr>
    </w:p>
    <w:p w14:paraId="6CBF8D19" w14:textId="77777777" w:rsidR="00A05564" w:rsidRPr="006D2558" w:rsidRDefault="00A05564" w:rsidP="00A05564">
      <w:pPr>
        <w:pBdr>
          <w:top w:val="nil"/>
          <w:left w:val="nil"/>
          <w:bottom w:val="nil"/>
          <w:right w:val="nil"/>
          <w:between w:val="nil"/>
        </w:pBdr>
        <w:jc w:val="both"/>
        <w:rPr>
          <w:color w:val="000000"/>
        </w:rPr>
      </w:pPr>
      <w:r w:rsidRPr="006D2558">
        <w:rPr>
          <w:color w:val="000000"/>
        </w:rPr>
        <w:t xml:space="preserve">KEYWORDS: </w:t>
      </w:r>
    </w:p>
    <w:p w14:paraId="0B94EB7A" w14:textId="77777777" w:rsidR="00A05564" w:rsidRPr="006D2558" w:rsidRDefault="00A05564" w:rsidP="00A05564">
      <w:pPr>
        <w:pBdr>
          <w:top w:val="nil"/>
          <w:left w:val="nil"/>
          <w:bottom w:val="nil"/>
          <w:right w:val="nil"/>
          <w:between w:val="nil"/>
        </w:pBdr>
        <w:jc w:val="both"/>
        <w:rPr>
          <w:color w:val="000000"/>
        </w:rPr>
      </w:pPr>
      <w:del w:id="36" w:author="Olga" w:date="2018-10-31T09:26:00Z">
        <w:r w:rsidRPr="006D2558" w:rsidDel="003D2222">
          <w:rPr>
            <w:i/>
            <w:color w:val="000000"/>
          </w:rPr>
          <w:delText>Agrobacterium</w:delText>
        </w:r>
      </w:del>
      <w:ins w:id="37" w:author="Olga" w:date="2018-10-31T09:26:00Z">
        <w:r w:rsidRPr="003D2222">
          <w:rPr>
            <w:i/>
            <w:color w:val="000000"/>
          </w:rPr>
          <w:t>Agrobacterium</w:t>
        </w:r>
      </w:ins>
      <w:r w:rsidRPr="006D2558">
        <w:rPr>
          <w:i/>
          <w:color w:val="000000"/>
        </w:rPr>
        <w:t xml:space="preserve"> rhizogenes</w:t>
      </w:r>
      <w:r w:rsidRPr="006D2558">
        <w:rPr>
          <w:color w:val="000000"/>
        </w:rPr>
        <w:t xml:space="preserve">, </w:t>
      </w:r>
      <w:del w:id="38" w:author="Olga" w:date="2018-10-31T09:26:00Z">
        <w:r w:rsidRPr="006D2558" w:rsidDel="003D2222">
          <w:rPr>
            <w:i/>
            <w:color w:val="000000"/>
          </w:rPr>
          <w:delText>Agrobacterium</w:delText>
        </w:r>
      </w:del>
      <w:ins w:id="39" w:author="Olga" w:date="2018-10-31T09:26:00Z">
        <w:r w:rsidRPr="003D2222">
          <w:rPr>
            <w:i/>
            <w:color w:val="000000"/>
          </w:rPr>
          <w:t>Agrobacterium</w:t>
        </w:r>
      </w:ins>
      <w:r w:rsidRPr="006D2558">
        <w:rPr>
          <w:i/>
          <w:color w:val="000000"/>
        </w:rPr>
        <w:t xml:space="preserve"> tumefaciens</w:t>
      </w:r>
      <w:r w:rsidRPr="006D2558">
        <w:rPr>
          <w:color w:val="000000"/>
        </w:rPr>
        <w:t xml:space="preserve">, </w:t>
      </w:r>
      <w:r w:rsidRPr="006D2558">
        <w:rPr>
          <w:i/>
          <w:color w:val="000000"/>
        </w:rPr>
        <w:t>Solanum tuberosum</w:t>
      </w:r>
      <w:r w:rsidRPr="006D2558">
        <w:rPr>
          <w:color w:val="000000"/>
        </w:rPr>
        <w:t>, suberin, root, potato</w:t>
      </w:r>
    </w:p>
    <w:p w14:paraId="6B1A504E" w14:textId="77777777" w:rsidR="00A05564" w:rsidRPr="006D2558" w:rsidRDefault="00A05564" w:rsidP="00A05564">
      <w:pPr>
        <w:pBdr>
          <w:top w:val="nil"/>
          <w:left w:val="nil"/>
          <w:bottom w:val="nil"/>
          <w:right w:val="nil"/>
          <w:between w:val="nil"/>
        </w:pBdr>
        <w:jc w:val="both"/>
        <w:rPr>
          <w:color w:val="000000"/>
        </w:rPr>
      </w:pPr>
    </w:p>
    <w:p w14:paraId="6B87A7E2" w14:textId="77777777" w:rsidR="00A05564" w:rsidRPr="006D2558" w:rsidRDefault="00A05564" w:rsidP="00A05564">
      <w:pPr>
        <w:pBdr>
          <w:top w:val="nil"/>
          <w:left w:val="nil"/>
          <w:bottom w:val="nil"/>
          <w:right w:val="nil"/>
          <w:between w:val="nil"/>
        </w:pBdr>
        <w:jc w:val="both"/>
        <w:rPr>
          <w:ins w:id="40" w:author="Iker Armendariz Santamaria" w:date="2018-10-25T11:07:00Z"/>
          <w:color w:val="000000"/>
        </w:rPr>
      </w:pPr>
      <w:r w:rsidRPr="006D2558">
        <w:rPr>
          <w:color w:val="000000"/>
        </w:rPr>
        <w:t>SHORT ABSTRACT:</w:t>
      </w:r>
    </w:p>
    <w:p w14:paraId="4E408A81" w14:textId="77777777" w:rsidR="00A05564" w:rsidRPr="006D2558" w:rsidRDefault="00A05564" w:rsidP="00A05564">
      <w:pPr>
        <w:pBdr>
          <w:top w:val="nil"/>
          <w:left w:val="nil"/>
          <w:bottom w:val="nil"/>
          <w:right w:val="nil"/>
          <w:between w:val="nil"/>
        </w:pBdr>
        <w:jc w:val="both"/>
        <w:rPr>
          <w:ins w:id="41" w:author="Olga" w:date="2018-10-25T11:07:00Z"/>
          <w:color w:val="000000"/>
        </w:rPr>
      </w:pPr>
      <w:ins w:id="42" w:author="Olga" w:date="2018-10-25T11:07:00Z">
        <w:r w:rsidRPr="006D2558">
          <w:rPr>
            <w:color w:val="000000"/>
          </w:rPr>
          <w:t xml:space="preserve">Here we present two protocols to transform potato plants. The </w:t>
        </w:r>
      </w:ins>
      <w:ins w:id="43" w:author="Olga" w:date="2018-10-31T09:26:00Z">
        <w:r w:rsidRPr="003D2222">
          <w:rPr>
            <w:i/>
            <w:color w:val="000000"/>
          </w:rPr>
          <w:t>Agrobacterium</w:t>
        </w:r>
      </w:ins>
      <w:ins w:id="44" w:author="Olga" w:date="2018-10-25T11:07:00Z">
        <w:r w:rsidRPr="006D2558">
          <w:rPr>
            <w:i/>
            <w:color w:val="000000"/>
          </w:rPr>
          <w:t xml:space="preserve"> tumefaciens</w:t>
        </w:r>
        <w:r w:rsidRPr="006D2558">
          <w:rPr>
            <w:color w:val="000000"/>
          </w:rPr>
          <w:t xml:space="preserve"> transformation leads to a complete transgenic plant while the </w:t>
        </w:r>
        <w:del w:id="45" w:author="Olga" w:date="2018-10-30T01:45:00Z">
          <w:r w:rsidRPr="006D2558" w:rsidDel="00D26AB1">
            <w:rPr>
              <w:i/>
              <w:color w:val="000000"/>
            </w:rPr>
            <w:delText>A. rhizogenes</w:delText>
          </w:r>
        </w:del>
      </w:ins>
      <w:ins w:id="46" w:author="Olga" w:date="2018-10-30T01:45:00Z">
        <w:r w:rsidRPr="006D2558">
          <w:rPr>
            <w:i/>
            <w:color w:val="000000"/>
          </w:rPr>
          <w:t>A. rhizogenes</w:t>
        </w:r>
      </w:ins>
      <w:ins w:id="47" w:author="Olga" w:date="2018-10-25T11:07:00Z">
        <w:r w:rsidRPr="006D2558">
          <w:rPr>
            <w:color w:val="000000"/>
          </w:rPr>
          <w:t xml:space="preserve"> produces transgenic </w:t>
        </w:r>
      </w:ins>
      <w:ins w:id="48" w:author="Olga" w:date="2018-10-29T15:19:00Z">
        <w:r w:rsidRPr="006D2558">
          <w:rPr>
            <w:color w:val="000000"/>
          </w:rPr>
          <w:t xml:space="preserve">hairy </w:t>
        </w:r>
      </w:ins>
      <w:ins w:id="49" w:author="Olga" w:date="2018-10-25T11:07:00Z">
        <w:r w:rsidRPr="006D2558">
          <w:rPr>
            <w:color w:val="000000"/>
          </w:rPr>
          <w:t>roots in a wild type shoot that can be self-propagated. We then detect the promoter activity by GUS staining in the transformed roots.</w:t>
        </w:r>
      </w:ins>
    </w:p>
    <w:p w14:paraId="1D0E4504" w14:textId="77777777" w:rsidR="00A05564" w:rsidRPr="006D2558" w:rsidRDefault="00A05564" w:rsidP="00A05564">
      <w:pPr>
        <w:pBdr>
          <w:top w:val="nil"/>
          <w:left w:val="nil"/>
          <w:bottom w:val="nil"/>
          <w:right w:val="nil"/>
          <w:between w:val="nil"/>
        </w:pBdr>
        <w:jc w:val="both"/>
        <w:rPr>
          <w:del w:id="50" w:author="Olga" w:date="2018-10-25T11:07:00Z"/>
          <w:color w:val="000000"/>
        </w:rPr>
      </w:pPr>
      <w:ins w:id="51" w:author="Iker Armendariz Santamaria" w:date="2018-10-25T11:07:00Z">
        <w:del w:id="52" w:author="Olga" w:date="2018-10-25T11:07:00Z">
          <w:r w:rsidRPr="006D2558">
            <w:rPr>
              <w:color w:val="000000"/>
            </w:rPr>
            <w:delText xml:space="preserve">Here we present two different protocols to obtain </w:delText>
          </w:r>
          <w:r w:rsidRPr="006D2558">
            <w:rPr>
              <w:i/>
              <w:color w:val="000000"/>
              <w:rPrChange w:id="53" w:author="Olga" w:date="2018-10-30T02:02:00Z">
                <w:rPr>
                  <w:color w:val="000000"/>
                </w:rPr>
              </w:rPrChange>
            </w:rPr>
            <w:delText>Solanum tuberosum</w:delText>
          </w:r>
          <w:r w:rsidRPr="006D2558">
            <w:rPr>
              <w:color w:val="000000"/>
            </w:rPr>
            <w:delText xml:space="preserve"> </w:delText>
          </w:r>
        </w:del>
      </w:ins>
      <w:ins w:id="54" w:author="Jl. Odette" w:date="2018-10-25T11:07:00Z">
        <w:del w:id="55" w:author="Olga" w:date="2018-10-25T11:07:00Z">
          <w:r w:rsidRPr="006D2558">
            <w:rPr>
              <w:color w:val="000000"/>
            </w:rPr>
            <w:delText>transgenic</w:delText>
          </w:r>
        </w:del>
      </w:ins>
      <w:ins w:id="56" w:author="Iker Armendariz Santamaria" w:date="2018-10-25T11:07:00Z">
        <w:del w:id="57" w:author="Olga" w:date="2018-10-25T11:07:00Z">
          <w:r w:rsidRPr="006D2558">
            <w:rPr>
              <w:color w:val="000000"/>
            </w:rPr>
            <w:delText xml:space="preserve">mutant lines, using two </w:delText>
          </w:r>
        </w:del>
      </w:ins>
      <w:ins w:id="58" w:author="Jl. Odette" w:date="2018-10-25T11:07:00Z">
        <w:del w:id="59" w:author="Olga" w:date="2018-10-25T11:07:00Z">
          <w:r w:rsidRPr="006D2558">
            <w:rPr>
              <w:i/>
              <w:color w:val="000000"/>
            </w:rPr>
            <w:delText>A</w:delText>
          </w:r>
        </w:del>
      </w:ins>
      <w:ins w:id="60" w:author="Iker Armendariz Santamaria" w:date="2018-10-25T11:07:00Z">
        <w:del w:id="61" w:author="Olga" w:date="2018-10-25T11:07:00Z">
          <w:r w:rsidRPr="006D2558">
            <w:rPr>
              <w:color w:val="000000"/>
            </w:rPr>
            <w:delText>a</w:delText>
          </w:r>
          <w:r w:rsidRPr="006D2558">
            <w:rPr>
              <w:i/>
              <w:color w:val="000000"/>
            </w:rPr>
            <w:delText>grobacterium</w:delText>
          </w:r>
          <w:r w:rsidRPr="006D2558">
            <w:rPr>
              <w:color w:val="000000"/>
            </w:rPr>
            <w:delText xml:space="preserve"> strains. As an example, we perform GUS analysis to study </w:delText>
          </w:r>
        </w:del>
      </w:ins>
      <w:ins w:id="62" w:author="Jl. Odette" w:date="2018-10-25T11:07:00Z">
        <w:del w:id="63" w:author="Olga" w:date="2018-10-25T11:07:00Z">
          <w:r w:rsidRPr="006D2558">
            <w:rPr>
              <w:color w:val="000000"/>
            </w:rPr>
            <w:delText>tissue-specific activity of a</w:delText>
          </w:r>
        </w:del>
      </w:ins>
      <w:ins w:id="64" w:author="Iker Armendariz Santamaria" w:date="2018-10-25T11:07:00Z">
        <w:del w:id="65" w:author="Olga" w:date="2018-10-25T11:07:00Z">
          <w:r w:rsidRPr="006D2558">
            <w:rPr>
              <w:color w:val="000000"/>
            </w:rPr>
            <w:delText xml:space="preserve">the </w:delText>
          </w:r>
        </w:del>
      </w:ins>
      <w:ins w:id="66" w:author="Jl. Odette" w:date="2018-10-25T11:07:00Z">
        <w:del w:id="67" w:author="Olga" w:date="2018-10-25T11:07:00Z">
          <w:r w:rsidRPr="006D2558">
            <w:rPr>
              <w:color w:val="000000"/>
            </w:rPr>
            <w:delText>activity</w:delText>
          </w:r>
        </w:del>
      </w:ins>
      <w:ins w:id="68" w:author="Iker Armendariz Santamaria" w:date="2018-10-25T11:07:00Z">
        <w:del w:id="69" w:author="Olga" w:date="2018-10-25T11:07:00Z">
          <w:r w:rsidRPr="006D2558">
            <w:rPr>
              <w:color w:val="000000"/>
            </w:rPr>
            <w:delText>function of a concrete promoter, nevertheless this protocol allows to perform any analysis or procedure depending on the vector it is used.</w:delText>
          </w:r>
        </w:del>
      </w:ins>
    </w:p>
    <w:p w14:paraId="477A6F3D" w14:textId="77777777" w:rsidR="00A05564" w:rsidRPr="006D2558" w:rsidRDefault="00A05564" w:rsidP="00A05564">
      <w:pPr>
        <w:pBdr>
          <w:top w:val="nil"/>
          <w:left w:val="nil"/>
          <w:bottom w:val="nil"/>
          <w:right w:val="nil"/>
          <w:between w:val="nil"/>
        </w:pBdr>
        <w:jc w:val="both"/>
        <w:rPr>
          <w:color w:val="000000"/>
        </w:rPr>
      </w:pPr>
      <w:del w:id="70" w:author="Iker Armendariz Santamaria" w:date="2018-10-25T11:07:00Z">
        <w:r w:rsidRPr="006D2558">
          <w:rPr>
            <w:color w:val="000000"/>
          </w:rPr>
          <w:delText xml:space="preserve">Two systems of </w:delText>
        </w:r>
        <w:r w:rsidRPr="006D2558">
          <w:rPr>
            <w:i/>
            <w:color w:val="000000"/>
          </w:rPr>
          <w:delText>Agrobacterium</w:delText>
        </w:r>
        <w:r w:rsidRPr="006D2558">
          <w:rPr>
            <w:color w:val="000000"/>
          </w:rPr>
          <w:delText xml:space="preserve">-mediated plant transformation in potato are elucidated. Both </w:delText>
        </w:r>
        <w:r w:rsidRPr="006D2558">
          <w:rPr>
            <w:i/>
            <w:color w:val="000000"/>
          </w:rPr>
          <w:delText xml:space="preserve">Agrobacterium rhizogenes </w:delText>
        </w:r>
        <w:r w:rsidRPr="006D2558">
          <w:rPr>
            <w:color w:val="000000"/>
          </w:rPr>
          <w:delText xml:space="preserve">and </w:delText>
        </w:r>
        <w:r w:rsidRPr="006D2558">
          <w:rPr>
            <w:i/>
            <w:color w:val="000000"/>
          </w:rPr>
          <w:delText xml:space="preserve">Agrobacterium tumefaciens </w:delText>
        </w:r>
        <w:r w:rsidRPr="006D2558">
          <w:rPr>
            <w:color w:val="000000"/>
          </w:rPr>
          <w:delText xml:space="preserve">were transformed with the same binary vector to obtain roots with the </w:delText>
        </w:r>
        <w:r w:rsidRPr="006D2558">
          <w:rPr>
            <w:i/>
            <w:color w:val="000000"/>
          </w:rPr>
          <w:delText>FHT</w:delText>
        </w:r>
        <w:r w:rsidRPr="006D2558">
          <w:rPr>
            <w:color w:val="000000"/>
          </w:rPr>
          <w:delText xml:space="preserve"> (a suberin feruloyl transferase) promoter driving the </w:delText>
        </w:r>
        <w:r w:rsidRPr="006D2558">
          <w:rPr>
            <w:i/>
            <w:color w:val="000000"/>
          </w:rPr>
          <w:delText>GUS</w:delText>
        </w:r>
        <w:r w:rsidRPr="006D2558">
          <w:rPr>
            <w:color w:val="000000"/>
          </w:rPr>
          <w:delText xml:space="preserve"> reporter gene. GUS expression was detected in the suberized endodermis and exodermis in both cases.</w:delText>
        </w:r>
      </w:del>
    </w:p>
    <w:p w14:paraId="3F0A4742" w14:textId="77777777" w:rsidR="00A05564" w:rsidRPr="006D2558" w:rsidRDefault="00A05564" w:rsidP="00A05564">
      <w:pPr>
        <w:pBdr>
          <w:top w:val="nil"/>
          <w:left w:val="nil"/>
          <w:bottom w:val="nil"/>
          <w:right w:val="nil"/>
          <w:between w:val="nil"/>
        </w:pBdr>
        <w:jc w:val="both"/>
        <w:rPr>
          <w:color w:val="000000"/>
        </w:rPr>
      </w:pPr>
    </w:p>
    <w:p w14:paraId="085C8F7D" w14:textId="77777777" w:rsidR="00A05564" w:rsidRPr="006D2558" w:rsidRDefault="00A05564" w:rsidP="00A05564">
      <w:pPr>
        <w:pBdr>
          <w:top w:val="nil"/>
          <w:left w:val="nil"/>
          <w:bottom w:val="nil"/>
          <w:right w:val="nil"/>
          <w:between w:val="nil"/>
        </w:pBdr>
        <w:jc w:val="both"/>
        <w:rPr>
          <w:color w:val="000000"/>
        </w:rPr>
      </w:pPr>
      <w:r w:rsidRPr="006D2558">
        <w:rPr>
          <w:color w:val="000000"/>
        </w:rPr>
        <w:t>LONG ABSTRACT:</w:t>
      </w:r>
    </w:p>
    <w:p w14:paraId="61F96016" w14:textId="77777777" w:rsidR="00A05564" w:rsidRPr="006D2558" w:rsidRDefault="00A05564" w:rsidP="00A05564">
      <w:pPr>
        <w:pBdr>
          <w:top w:val="nil"/>
          <w:left w:val="nil"/>
          <w:bottom w:val="nil"/>
          <w:right w:val="nil"/>
          <w:between w:val="nil"/>
        </w:pBdr>
        <w:jc w:val="both"/>
        <w:rPr>
          <w:ins w:id="71" w:author="Olga" w:date="2018-10-25T11:07:00Z"/>
          <w:color w:val="000000"/>
        </w:rPr>
      </w:pPr>
      <w:ins w:id="72" w:author="Olga" w:date="2018-10-31T09:26:00Z">
        <w:r w:rsidRPr="003D2222">
          <w:rPr>
            <w:i/>
            <w:color w:val="000000"/>
          </w:rPr>
          <w:t>Agrobacterium</w:t>
        </w:r>
      </w:ins>
      <w:ins w:id="73" w:author="Olga" w:date="2018-10-25T11:07:00Z">
        <w:r w:rsidRPr="006D2558">
          <w:rPr>
            <w:color w:val="000000"/>
          </w:rPr>
          <w:t xml:space="preserve"> sp. is one of the most widely used methods to obtain transgenic plants as it has the ability to </w:t>
        </w:r>
        <w:del w:id="74" w:author="Olga" w:date="2018-10-29T15:20:00Z">
          <w:r w:rsidRPr="006D2558" w:rsidDel="00BD79EE">
            <w:rPr>
              <w:color w:val="000000"/>
            </w:rPr>
            <w:delText>insert</w:delText>
          </w:r>
        </w:del>
      </w:ins>
      <w:ins w:id="75" w:author="Olga" w:date="2018-10-29T15:20:00Z">
        <w:r w:rsidRPr="006D2558">
          <w:rPr>
            <w:color w:val="000000"/>
          </w:rPr>
          <w:t>transfer and integrate</w:t>
        </w:r>
      </w:ins>
      <w:ins w:id="76" w:author="Olga" w:date="2018-10-25T11:07:00Z">
        <w:r w:rsidRPr="006D2558">
          <w:rPr>
            <w:color w:val="000000"/>
          </w:rPr>
          <w:t xml:space="preserve"> its own </w:t>
        </w:r>
      </w:ins>
      <w:ins w:id="77" w:author="Olga" w:date="2018-10-29T15:21:00Z">
        <w:r w:rsidRPr="006D2558">
          <w:rPr>
            <w:color w:val="000000"/>
          </w:rPr>
          <w:t>T-</w:t>
        </w:r>
      </w:ins>
      <w:ins w:id="78" w:author="Olga" w:date="2018-10-25T11:07:00Z">
        <w:r w:rsidRPr="006D2558">
          <w:rPr>
            <w:color w:val="000000"/>
          </w:rPr>
          <w:t>DNA into the plant’s genome. Here, we present two transformation systems to genetically modif</w:t>
        </w:r>
      </w:ins>
      <w:ins w:id="79" w:author="Olga" w:date="2018-10-29T15:21:00Z">
        <w:r w:rsidRPr="006D2558">
          <w:rPr>
            <w:color w:val="000000"/>
          </w:rPr>
          <w:t xml:space="preserve">y </w:t>
        </w:r>
      </w:ins>
      <w:ins w:id="80" w:author="Olga" w:date="2018-10-25T11:07:00Z">
        <w:del w:id="81" w:author="Olga" w:date="2018-10-29T15:21:00Z">
          <w:r w:rsidRPr="006D2558" w:rsidDel="00BD79EE">
            <w:rPr>
              <w:color w:val="000000"/>
            </w:rPr>
            <w:delText xml:space="preserve">ied </w:delText>
          </w:r>
        </w:del>
        <w:r w:rsidRPr="006D2558">
          <w:rPr>
            <w:color w:val="000000"/>
          </w:rPr>
          <w:t>potato (</w:t>
        </w:r>
        <w:r w:rsidRPr="006D2558">
          <w:rPr>
            <w:i/>
            <w:color w:val="000000"/>
          </w:rPr>
          <w:t>Solanum tuberosum</w:t>
        </w:r>
        <w:r w:rsidRPr="006D2558">
          <w:rPr>
            <w:color w:val="000000"/>
          </w:rPr>
          <w:t>)</w:t>
        </w:r>
        <w:r w:rsidRPr="006D2558">
          <w:rPr>
            <w:i/>
            <w:color w:val="000000"/>
          </w:rPr>
          <w:t xml:space="preserve"> </w:t>
        </w:r>
        <w:r w:rsidRPr="006D2558">
          <w:rPr>
            <w:color w:val="000000"/>
          </w:rPr>
          <w:t xml:space="preserve">plants. In </w:t>
        </w:r>
        <w:del w:id="82" w:author="Olga" w:date="2018-10-30T01:45:00Z">
          <w:r w:rsidRPr="006D2558" w:rsidDel="00D26AB1">
            <w:rPr>
              <w:i/>
              <w:color w:val="000000"/>
            </w:rPr>
            <w:delText>A. tumefaciens</w:delText>
          </w:r>
        </w:del>
      </w:ins>
      <w:ins w:id="83" w:author="Olga" w:date="2018-10-30T01:45:00Z">
        <w:r w:rsidRPr="006D2558">
          <w:rPr>
            <w:i/>
            <w:color w:val="000000"/>
          </w:rPr>
          <w:t>A. tumefaciens</w:t>
        </w:r>
      </w:ins>
      <w:ins w:id="84" w:author="Olga" w:date="2018-10-25T11:07:00Z">
        <w:r w:rsidRPr="006D2558">
          <w:rPr>
            <w:i/>
            <w:color w:val="000000"/>
          </w:rPr>
          <w:t xml:space="preserve"> </w:t>
        </w:r>
        <w:r w:rsidRPr="006D2558">
          <w:rPr>
            <w:color w:val="000000"/>
          </w:rPr>
          <w:t>transformation, leaves are infected, the transformed cells selected and a new complete transformed plant is regenerated using phytohormones</w:t>
        </w:r>
      </w:ins>
      <w:ins w:id="85" w:author="Olga" w:date="2018-10-30T01:42:00Z">
        <w:r w:rsidRPr="006D2558">
          <w:rPr>
            <w:color w:val="000000"/>
          </w:rPr>
          <w:t xml:space="preserve"> in 18 weeks</w:t>
        </w:r>
      </w:ins>
      <w:ins w:id="86" w:author="Olga" w:date="2018-10-25T11:07:00Z">
        <w:r w:rsidRPr="006D2558">
          <w:rPr>
            <w:color w:val="000000"/>
          </w:rPr>
          <w:t xml:space="preserve">. In </w:t>
        </w:r>
        <w:del w:id="87" w:author="Olga" w:date="2018-10-30T01:45:00Z">
          <w:r w:rsidRPr="006D2558" w:rsidDel="00D26AB1">
            <w:rPr>
              <w:i/>
              <w:color w:val="000000"/>
            </w:rPr>
            <w:delText>A. rhizogenes</w:delText>
          </w:r>
        </w:del>
      </w:ins>
      <w:ins w:id="88" w:author="Olga" w:date="2018-10-30T01:45:00Z">
        <w:r w:rsidRPr="006D2558">
          <w:rPr>
            <w:i/>
            <w:color w:val="000000"/>
          </w:rPr>
          <w:t>A. rhizogenes</w:t>
        </w:r>
      </w:ins>
      <w:ins w:id="89" w:author="Olga" w:date="2018-10-25T11:07:00Z">
        <w:r w:rsidRPr="006D2558">
          <w:rPr>
            <w:i/>
            <w:color w:val="000000"/>
          </w:rPr>
          <w:t xml:space="preserve"> </w:t>
        </w:r>
        <w:r w:rsidRPr="006D2558">
          <w:rPr>
            <w:color w:val="000000"/>
          </w:rPr>
          <w:t xml:space="preserve">transformation, stems are infected by injecting the bacteria with a needle, the new emerged transformed hairy roots are detected using a red fluorescent marker and the non-transformed roots are removed. </w:t>
        </w:r>
      </w:ins>
      <w:ins w:id="90" w:author="Olga" w:date="2018-10-30T01:43:00Z">
        <w:r w:rsidRPr="006D2558">
          <w:rPr>
            <w:color w:val="000000"/>
          </w:rPr>
          <w:t>In 5-6 weeks</w:t>
        </w:r>
      </w:ins>
      <w:ins w:id="91" w:author="Olga" w:date="2018-10-25T11:07:00Z">
        <w:del w:id="92" w:author="Olga" w:date="2018-10-30T01:43:00Z">
          <w:r w:rsidRPr="006D2558" w:rsidDel="00D26AB1">
            <w:rPr>
              <w:color w:val="000000"/>
            </w:rPr>
            <w:delText>Thus</w:delText>
          </w:r>
        </w:del>
        <w:r w:rsidRPr="006D2558">
          <w:rPr>
            <w:color w:val="000000"/>
          </w:rPr>
          <w:t>, the resulting plant</w:t>
        </w:r>
      </w:ins>
      <w:ins w:id="93" w:author="Olga" w:date="2018-10-30T01:42:00Z">
        <w:r w:rsidRPr="006D2558">
          <w:rPr>
            <w:color w:val="000000"/>
          </w:rPr>
          <w:t xml:space="preserve"> </w:t>
        </w:r>
      </w:ins>
      <w:ins w:id="94" w:author="Olga" w:date="2018-10-25T11:07:00Z">
        <w:del w:id="95" w:author="Olga" w:date="2018-10-30T01:42:00Z">
          <w:r w:rsidRPr="006D2558" w:rsidDel="00D26AB1">
            <w:rPr>
              <w:color w:val="000000"/>
            </w:rPr>
            <w:delText xml:space="preserve"> </w:delText>
          </w:r>
        </w:del>
        <w:r w:rsidRPr="006D2558">
          <w:rPr>
            <w:color w:val="000000"/>
          </w:rPr>
          <w:t xml:space="preserve">is a composite of a wild type shoot with </w:t>
        </w:r>
      </w:ins>
      <w:ins w:id="96" w:author="Olga" w:date="2018-10-30T01:43:00Z">
        <w:r w:rsidRPr="006D2558">
          <w:rPr>
            <w:color w:val="000000"/>
          </w:rPr>
          <w:t xml:space="preserve">fully developed </w:t>
        </w:r>
      </w:ins>
      <w:ins w:id="97" w:author="Olga" w:date="2018-10-25T11:07:00Z">
        <w:r w:rsidRPr="006D2558">
          <w:rPr>
            <w:color w:val="000000"/>
          </w:rPr>
          <w:t xml:space="preserve">transformed hairy roots. To increase the biomass, the transformed hairy roots can be excised and self-propagated. We applied both </w:t>
        </w:r>
      </w:ins>
      <w:ins w:id="98" w:author="Olga" w:date="2018-10-31T09:26:00Z">
        <w:r w:rsidRPr="003D2222">
          <w:rPr>
            <w:i/>
            <w:color w:val="000000"/>
          </w:rPr>
          <w:t>Agrobacterium</w:t>
        </w:r>
      </w:ins>
      <w:ins w:id="99" w:author="Olga" w:date="2018-10-30T01:43:00Z">
        <w:r w:rsidRPr="006D2558">
          <w:rPr>
            <w:color w:val="000000"/>
          </w:rPr>
          <w:t xml:space="preserve"> mediated-transformation </w:t>
        </w:r>
      </w:ins>
      <w:ins w:id="100" w:author="Olga" w:date="2018-10-25T11:07:00Z">
        <w:r w:rsidRPr="006D2558">
          <w:rPr>
            <w:color w:val="000000"/>
          </w:rPr>
          <w:t xml:space="preserve">methods to obtain roots </w:t>
        </w:r>
        <w:del w:id="101" w:author="Olga" w:date="2018-10-30T01:44:00Z">
          <w:r w:rsidRPr="006D2558" w:rsidDel="00D26AB1">
            <w:rPr>
              <w:color w:val="000000"/>
            </w:rPr>
            <w:delText>transformed with</w:delText>
          </w:r>
        </w:del>
      </w:ins>
      <w:ins w:id="102" w:author="Olga" w:date="2018-10-30T01:44:00Z">
        <w:r w:rsidRPr="006D2558">
          <w:rPr>
            <w:color w:val="000000"/>
          </w:rPr>
          <w:t>expressing</w:t>
        </w:r>
      </w:ins>
      <w:ins w:id="103" w:author="Olga" w:date="2018-10-25T11:07:00Z">
        <w:r w:rsidRPr="006D2558">
          <w:rPr>
            <w:color w:val="000000"/>
          </w:rPr>
          <w:t xml:space="preserve"> the </w:t>
        </w:r>
        <w:r w:rsidRPr="003D2222">
          <w:rPr>
            <w:i/>
            <w:color w:val="000000"/>
            <w:rPrChange w:id="104" w:author="Olga" w:date="2018-10-31T09:26:00Z">
              <w:rPr>
                <w:color w:val="000000"/>
              </w:rPr>
            </w:rPrChange>
          </w:rPr>
          <w:t>GUS</w:t>
        </w:r>
        <w:r w:rsidRPr="006D2558">
          <w:rPr>
            <w:color w:val="000000"/>
          </w:rPr>
          <w:t xml:space="preserve"> reporter gene driven by a suberin biosynthetic gene promoter. The GUS staining procedure is provided and allows the cell localization of the promoter induction. In both methods the transformed potato roots showed GUS </w:t>
        </w:r>
      </w:ins>
      <w:ins w:id="105" w:author="Olga" w:date="2018-10-31T09:27:00Z">
        <w:r>
          <w:rPr>
            <w:color w:val="000000"/>
          </w:rPr>
          <w:t>staining</w:t>
        </w:r>
      </w:ins>
      <w:ins w:id="106" w:author="Olga" w:date="2018-10-25T11:07:00Z">
        <w:r w:rsidRPr="006D2558">
          <w:rPr>
            <w:color w:val="000000"/>
          </w:rPr>
          <w:t xml:space="preserve"> in the suberized endodermis and exodermis, and additionally, in </w:t>
        </w:r>
        <w:del w:id="107" w:author="Olga" w:date="2018-10-30T01:45:00Z">
          <w:r w:rsidRPr="006D2558" w:rsidDel="00D26AB1">
            <w:rPr>
              <w:i/>
              <w:color w:val="000000"/>
            </w:rPr>
            <w:delText>A. rhizogenes</w:delText>
          </w:r>
        </w:del>
      </w:ins>
      <w:ins w:id="108" w:author="Olga" w:date="2018-10-30T01:45:00Z">
        <w:r w:rsidRPr="006D2558">
          <w:rPr>
            <w:i/>
            <w:color w:val="000000"/>
          </w:rPr>
          <w:t>A. rhizogenes</w:t>
        </w:r>
      </w:ins>
      <w:ins w:id="109" w:author="Olga" w:date="2018-10-25T11:07:00Z">
        <w:r w:rsidRPr="006D2558">
          <w:rPr>
            <w:color w:val="000000"/>
          </w:rPr>
          <w:t xml:space="preserve"> transformed roots the GUS activity was also detected in the emergence of lateral roots. These results suggest that </w:t>
        </w:r>
        <w:del w:id="110" w:author="Olga" w:date="2018-10-30T01:45:00Z">
          <w:r w:rsidRPr="006D2558" w:rsidDel="00D26AB1">
            <w:rPr>
              <w:i/>
              <w:color w:val="000000"/>
            </w:rPr>
            <w:delText>A. rhizogenes</w:delText>
          </w:r>
        </w:del>
      </w:ins>
      <w:ins w:id="111" w:author="Olga" w:date="2018-10-30T01:45:00Z">
        <w:r w:rsidRPr="006D2558">
          <w:rPr>
            <w:i/>
            <w:color w:val="000000"/>
          </w:rPr>
          <w:t>A. rhizogenes</w:t>
        </w:r>
      </w:ins>
      <w:ins w:id="112" w:author="Olga" w:date="2018-10-25T11:07:00Z">
        <w:r w:rsidRPr="006D2558">
          <w:rPr>
            <w:i/>
            <w:color w:val="000000"/>
          </w:rPr>
          <w:t xml:space="preserve"> </w:t>
        </w:r>
        <w:r w:rsidRPr="006D2558">
          <w:rPr>
            <w:color w:val="000000"/>
          </w:rPr>
          <w:t>can be a fast alternative</w:t>
        </w:r>
      </w:ins>
      <w:ins w:id="113" w:author="Olga" w:date="2018-10-30T01:44:00Z">
        <w:r w:rsidRPr="006D2558">
          <w:rPr>
            <w:color w:val="000000"/>
          </w:rPr>
          <w:t xml:space="preserve"> tool</w:t>
        </w:r>
      </w:ins>
      <w:ins w:id="114" w:author="Olga" w:date="2018-10-25T11:07:00Z">
        <w:r w:rsidRPr="006D2558">
          <w:rPr>
            <w:color w:val="000000"/>
          </w:rPr>
          <w:t xml:space="preserve"> to study the genes that have a role in roots.</w:t>
        </w:r>
      </w:ins>
    </w:p>
    <w:p w14:paraId="36E8163E" w14:textId="77777777" w:rsidR="00A05564" w:rsidRPr="006D2558" w:rsidRDefault="00A05564" w:rsidP="00A05564">
      <w:pPr>
        <w:pBdr>
          <w:top w:val="nil"/>
          <w:left w:val="nil"/>
          <w:bottom w:val="nil"/>
          <w:right w:val="nil"/>
          <w:between w:val="nil"/>
        </w:pBdr>
        <w:jc w:val="both"/>
        <w:rPr>
          <w:del w:id="115" w:author="Olga" w:date="2018-10-25T11:07:00Z"/>
          <w:color w:val="000000"/>
        </w:rPr>
      </w:pPr>
      <w:del w:id="116" w:author="Olga" w:date="2018-10-25T11:07:00Z">
        <w:r w:rsidRPr="006D2558">
          <w:rPr>
            <w:i/>
            <w:color w:val="000000"/>
          </w:rPr>
          <w:delText>Agrobacterium</w:delText>
        </w:r>
        <w:r w:rsidRPr="006D2558">
          <w:rPr>
            <w:color w:val="000000"/>
          </w:rPr>
          <w:delText xml:space="preserve"> sp. is one of the most widely used methods to obtain transgenic plants as it has the ability to insert its own DNA into the plant’s genome. Here, we discuss two transformation systems</w:delText>
        </w:r>
      </w:del>
      <w:ins w:id="117" w:author="Iker Armendariz Santamaria" w:date="2018-10-25T11:07:00Z">
        <w:del w:id="118" w:author="Olga" w:date="2018-10-25T11:07:00Z">
          <w:r w:rsidRPr="006D2558">
            <w:rPr>
              <w:color w:val="000000"/>
            </w:rPr>
            <w:delText>, one</w:delText>
          </w:r>
        </w:del>
      </w:ins>
      <w:del w:id="119" w:author="Olga" w:date="2018-10-25T11:07:00Z">
        <w:r w:rsidRPr="006D2558">
          <w:rPr>
            <w:color w:val="000000"/>
          </w:rPr>
          <w:delText xml:space="preserve"> to obtain stable modified potato (</w:delText>
        </w:r>
        <w:r w:rsidRPr="006D2558">
          <w:rPr>
            <w:i/>
            <w:color w:val="000000"/>
          </w:rPr>
          <w:delText>Solanum tuberosum</w:delText>
        </w:r>
        <w:r w:rsidRPr="006D2558">
          <w:rPr>
            <w:color w:val="000000"/>
          </w:rPr>
          <w:delText>)</w:delText>
        </w:r>
        <w:r w:rsidRPr="006D2558">
          <w:rPr>
            <w:i/>
            <w:color w:val="000000"/>
          </w:rPr>
          <w:delText xml:space="preserve"> </w:delText>
        </w:r>
        <w:r w:rsidRPr="006D2558">
          <w:rPr>
            <w:color w:val="000000"/>
          </w:rPr>
          <w:delText xml:space="preserve">plants by </w:delText>
        </w:r>
        <w:r w:rsidRPr="006D2558">
          <w:rPr>
            <w:i/>
            <w:color w:val="000000"/>
          </w:rPr>
          <w:delText xml:space="preserve">A. tumefaciens </w:delText>
        </w:r>
        <w:r w:rsidRPr="006D2558">
          <w:rPr>
            <w:color w:val="000000"/>
          </w:rPr>
          <w:delText xml:space="preserve">and </w:delText>
        </w:r>
      </w:del>
      <w:ins w:id="120" w:author="Iker Armendariz Santamaria" w:date="2018-10-25T11:07:00Z">
        <w:del w:id="121" w:author="Olga" w:date="2018-10-25T11:07:00Z">
          <w:r w:rsidRPr="006D2558">
            <w:rPr>
              <w:color w:val="000000"/>
            </w:rPr>
            <w:delText xml:space="preserve">the other one to obtain transgenic </w:delText>
          </w:r>
        </w:del>
      </w:ins>
      <w:del w:id="122" w:author="Olga" w:date="2018-10-25T11:07:00Z">
        <w:r w:rsidRPr="006D2558">
          <w:rPr>
            <w:color w:val="000000"/>
          </w:rPr>
          <w:delText xml:space="preserve">hairy transgenic roots by </w:delText>
        </w:r>
        <w:r w:rsidRPr="006D2558">
          <w:rPr>
            <w:i/>
            <w:color w:val="000000"/>
          </w:rPr>
          <w:delText>A. rhizogenes</w:delText>
        </w:r>
        <w:r w:rsidRPr="006D2558">
          <w:rPr>
            <w:color w:val="000000"/>
          </w:rPr>
          <w:delText xml:space="preserve">. </w:delText>
        </w:r>
        <w:r w:rsidRPr="006D2558">
          <w:rPr>
            <w:i/>
            <w:color w:val="000000"/>
          </w:rPr>
          <w:delText>A. tumefaciens</w:delText>
        </w:r>
        <w:r w:rsidRPr="006D2558">
          <w:rPr>
            <w:color w:val="000000"/>
          </w:rPr>
          <w:delText xml:space="preserve"> helps achieve a complete transgenic potato plant. However, when the root is the target organ for </w:delText>
        </w:r>
      </w:del>
      <w:ins w:id="123" w:author="Iker Armendariz Santamaria" w:date="2018-10-25T11:07:00Z">
        <w:del w:id="124" w:author="Olga" w:date="2018-10-25T11:07:00Z">
          <w:r w:rsidRPr="006D2558">
            <w:rPr>
              <w:color w:val="000000"/>
            </w:rPr>
            <w:delText xml:space="preserve">the </w:delText>
          </w:r>
        </w:del>
      </w:ins>
      <w:del w:id="125" w:author="Olga" w:date="2018-10-25T11:07:00Z">
        <w:r w:rsidRPr="006D2558">
          <w:rPr>
            <w:color w:val="000000"/>
          </w:rPr>
          <w:delText>genetic modification, the</w:delText>
        </w:r>
        <w:r w:rsidRPr="006D2558">
          <w:rPr>
            <w:i/>
            <w:color w:val="000000"/>
          </w:rPr>
          <w:delText xml:space="preserve"> </w:delText>
        </w:r>
        <w:r w:rsidRPr="006D2558">
          <w:rPr>
            <w:color w:val="000000"/>
          </w:rPr>
          <w:delText xml:space="preserve">use of </w:delText>
        </w:r>
        <w:r w:rsidRPr="006D2558">
          <w:rPr>
            <w:i/>
            <w:color w:val="000000"/>
          </w:rPr>
          <w:delText>A. rhizogenes</w:delText>
        </w:r>
        <w:r w:rsidRPr="006D2558">
          <w:rPr>
            <w:color w:val="000000"/>
          </w:rPr>
          <w:delText xml:space="preserve"> gains relevance, because it is faster and </w:delText>
        </w:r>
      </w:del>
      <w:ins w:id="126" w:author="Iker Armendariz Santamaria" w:date="2018-10-25T11:07:00Z">
        <w:del w:id="127" w:author="Olga" w:date="2018-10-25T11:07:00Z">
          <w:r w:rsidRPr="006D2558">
            <w:rPr>
              <w:color w:val="000000"/>
            </w:rPr>
            <w:delText>cheaper</w:delText>
          </w:r>
        </w:del>
      </w:ins>
      <w:del w:id="128" w:author="Olga" w:date="2018-10-25T11:07:00Z">
        <w:r w:rsidRPr="006D2558">
          <w:rPr>
            <w:color w:val="000000"/>
          </w:rPr>
          <w:delText>less costly. This cost is reduced because hormone application is not necessary to regenerate the whole plant. Transformed potato hairy roots were easily identified in the composite plant using a red fluorescent transformation marker. Moreover, we describe how to increase the root biomass by growing them as composite plants in hydroponic media or autonomously in root growing media. We obtained GUS transcriptional reporter roots for a key suberin biosynthetic gene (</w:delText>
        </w:r>
        <w:r w:rsidRPr="006D2558">
          <w:rPr>
            <w:i/>
            <w:color w:val="000000"/>
          </w:rPr>
          <w:delText>FHT</w:delText>
        </w:r>
        <w:r w:rsidRPr="006D2558">
          <w:rPr>
            <w:color w:val="000000"/>
          </w:rPr>
          <w:delText xml:space="preserve">, a feruloyl transferase). In transformed potato roots using </w:delText>
        </w:r>
        <w:r w:rsidRPr="006D2558">
          <w:rPr>
            <w:i/>
            <w:color w:val="000000"/>
          </w:rPr>
          <w:delText>A. tumefaciens</w:delText>
        </w:r>
        <w:r w:rsidRPr="006D2558">
          <w:rPr>
            <w:color w:val="000000"/>
          </w:rPr>
          <w:delText xml:space="preserve">, GUS expression is detected in the suberized endodermis and exodermis, a comparable pattern obtained for transformed potato hairy roots using </w:delText>
        </w:r>
        <w:r w:rsidRPr="006D2558">
          <w:rPr>
            <w:i/>
            <w:color w:val="000000"/>
          </w:rPr>
          <w:delText>A. rhizogenes</w:delText>
        </w:r>
        <w:r w:rsidRPr="006D2558">
          <w:rPr>
            <w:color w:val="000000"/>
          </w:rPr>
          <w:delText xml:space="preserve"> that additionally presented GUS activity in the emergence of lateral roots. Thus, </w:delText>
        </w:r>
        <w:r w:rsidRPr="006D2558">
          <w:rPr>
            <w:i/>
            <w:color w:val="000000"/>
          </w:rPr>
          <w:delText>A. rhizogenes</w:delText>
        </w:r>
        <w:r w:rsidRPr="006D2558">
          <w:rPr>
            <w:color w:val="000000"/>
          </w:rPr>
          <w:delText>-mediated transformation is useful to study the activation of promoters of suberin related-genes, as well as other genes whose expression lies in root tissues.</w:delText>
        </w:r>
      </w:del>
    </w:p>
    <w:p w14:paraId="00AA11BC" w14:textId="77777777" w:rsidR="00A05564" w:rsidRPr="006D2558" w:rsidRDefault="00A05564" w:rsidP="00A05564">
      <w:pPr>
        <w:pBdr>
          <w:top w:val="nil"/>
          <w:left w:val="nil"/>
          <w:bottom w:val="nil"/>
          <w:right w:val="nil"/>
          <w:between w:val="nil"/>
        </w:pBdr>
        <w:jc w:val="both"/>
        <w:rPr>
          <w:color w:val="000000"/>
        </w:rPr>
      </w:pPr>
    </w:p>
    <w:p w14:paraId="1776F82C" w14:textId="77777777" w:rsidR="00A05564" w:rsidRPr="006D2558" w:rsidRDefault="00A05564" w:rsidP="00A05564">
      <w:pPr>
        <w:pBdr>
          <w:top w:val="nil"/>
          <w:left w:val="nil"/>
          <w:bottom w:val="nil"/>
          <w:right w:val="nil"/>
          <w:between w:val="nil"/>
        </w:pBdr>
        <w:jc w:val="both"/>
        <w:rPr>
          <w:color w:val="000000"/>
        </w:rPr>
      </w:pPr>
      <w:r w:rsidRPr="006D2558">
        <w:rPr>
          <w:color w:val="000000"/>
        </w:rPr>
        <w:t>INTRODUCTION:</w:t>
      </w:r>
    </w:p>
    <w:p w14:paraId="4A1B5D2B" w14:textId="77777777" w:rsidR="00A05564" w:rsidRPr="006D2558" w:rsidRDefault="00A05564" w:rsidP="00A05564">
      <w:pPr>
        <w:pBdr>
          <w:top w:val="nil"/>
          <w:left w:val="nil"/>
          <w:bottom w:val="nil"/>
          <w:right w:val="nil"/>
          <w:between w:val="nil"/>
        </w:pBdr>
        <w:jc w:val="both"/>
        <w:rPr>
          <w:strike/>
          <w:color w:val="000000"/>
        </w:rPr>
      </w:pPr>
      <w:r w:rsidRPr="006D2558">
        <w:rPr>
          <w:color w:val="000000"/>
        </w:rPr>
        <w:t xml:space="preserve">Aside from economic interest, the generation of transgenic plants has its own relevance in research to demonstrate the ultimate function of genes and to better understand plant physiology and development. The most widely used method for plant DNA insertion is </w:t>
      </w:r>
      <w:del w:id="129" w:author="Olga" w:date="2018-10-31T09:26:00Z">
        <w:r w:rsidRPr="006D2558" w:rsidDel="003D2222">
          <w:rPr>
            <w:i/>
            <w:color w:val="000000"/>
          </w:rPr>
          <w:delText>Agrobacterium</w:delText>
        </w:r>
      </w:del>
      <w:ins w:id="130" w:author="Olga" w:date="2018-10-31T09:26:00Z">
        <w:r w:rsidRPr="003D2222">
          <w:rPr>
            <w:i/>
            <w:color w:val="000000"/>
          </w:rPr>
          <w:t>Agrobacterium</w:t>
        </w:r>
      </w:ins>
      <w:r w:rsidRPr="006D2558">
        <w:rPr>
          <w:color w:val="000000"/>
        </w:rPr>
        <w:t xml:space="preserve">-mediated transformation. </w:t>
      </w:r>
      <w:del w:id="131" w:author="Olga" w:date="2018-10-31T09:26:00Z">
        <w:r w:rsidRPr="006D2558" w:rsidDel="003D2222">
          <w:rPr>
            <w:i/>
            <w:color w:val="000000"/>
          </w:rPr>
          <w:delText>Agrobacterium</w:delText>
        </w:r>
      </w:del>
      <w:ins w:id="132" w:author="Olga" w:date="2018-10-31T09:26:00Z">
        <w:r w:rsidRPr="003D2222">
          <w:rPr>
            <w:i/>
            <w:color w:val="000000"/>
          </w:rPr>
          <w:t>Agrobacterium</w:t>
        </w:r>
      </w:ins>
      <w:r w:rsidRPr="006D2558">
        <w:rPr>
          <w:i/>
          <w:color w:val="000000"/>
        </w:rPr>
        <w:t xml:space="preserve"> tumefaciens</w:t>
      </w:r>
      <w:r w:rsidRPr="006D2558">
        <w:rPr>
          <w:color w:val="000000"/>
        </w:rPr>
        <w:t xml:space="preserve"> is able to generate crown galls in the infected tissue of many plant species by the action of its tumour-inducing (Ti) plasmid. The plasmid contains a T-DNA region with a set of genes that will be </w:t>
      </w:r>
      <w:del w:id="133" w:author="Olga" w:date="2018-10-29T15:23:00Z">
        <w:r w:rsidRPr="006D2558" w:rsidDel="00044A97">
          <w:rPr>
            <w:color w:val="000000"/>
          </w:rPr>
          <w:delText xml:space="preserve">inserted </w:delText>
        </w:r>
      </w:del>
      <w:ins w:id="134" w:author="Olga" w:date="2018-10-29T15:23:00Z">
        <w:r w:rsidRPr="006D2558">
          <w:rPr>
            <w:color w:val="000000"/>
          </w:rPr>
          <w:t xml:space="preserve">integrated </w:t>
        </w:r>
      </w:ins>
      <w:r w:rsidRPr="006D2558">
        <w:rPr>
          <w:color w:val="000000"/>
        </w:rPr>
        <w:t>in the plant genome and induce tissue dedifferentiation</w:t>
      </w:r>
      <w:r>
        <w:rPr>
          <w:noProof/>
          <w:color w:val="000000"/>
          <w:vertAlign w:val="superscript"/>
        </w:rPr>
        <w:t>1,</w:t>
      </w:r>
      <w:r w:rsidRPr="00EA3C0A">
        <w:rPr>
          <w:noProof/>
          <w:color w:val="000000"/>
          <w:vertAlign w:val="superscript"/>
        </w:rPr>
        <w:t>2</w:t>
      </w:r>
      <w:r w:rsidRPr="006D2558">
        <w:rPr>
          <w:color w:val="000000"/>
        </w:rPr>
        <w:t>. The exchange of these genes within the T-DNA by the transgene has allowed the generation of specific plant modifications avoiding phenotypic effects</w:t>
      </w:r>
      <w:r w:rsidRPr="00DF1364">
        <w:rPr>
          <w:noProof/>
          <w:color w:val="000000"/>
          <w:vertAlign w:val="superscript"/>
        </w:rPr>
        <w:t>3</w:t>
      </w:r>
      <w:r w:rsidRPr="006D2558">
        <w:rPr>
          <w:color w:val="000000"/>
        </w:rPr>
        <w:t xml:space="preserve">. To promote the transgene cloning into the T-DNA, the T-DNA region has been excised in an independent plasmid called a binary plasmid, while the rest of the genes of the Ti plasmid (the virulence genes that allow the </w:t>
      </w:r>
      <w:ins w:id="135" w:author="Sandra Fernández" w:date="2018-10-25T11:07:00Z">
        <w:r w:rsidRPr="006D2558">
          <w:rPr>
            <w:color w:val="000000"/>
          </w:rPr>
          <w:t>T-</w:t>
        </w:r>
      </w:ins>
      <w:r w:rsidRPr="006D2558">
        <w:rPr>
          <w:color w:val="000000"/>
        </w:rPr>
        <w:t>DNA</w:t>
      </w:r>
      <w:ins w:id="136" w:author="Sandra Fernández" w:date="2018-10-25T11:07:00Z">
        <w:r w:rsidRPr="006D2558">
          <w:rPr>
            <w:color w:val="000000"/>
          </w:rPr>
          <w:t xml:space="preserve"> transfer and</w:t>
        </w:r>
      </w:ins>
      <w:r w:rsidRPr="006D2558">
        <w:rPr>
          <w:color w:val="000000"/>
        </w:rPr>
        <w:t xml:space="preserve"> insertion mechanism</w:t>
      </w:r>
      <w:ins w:id="137" w:author="merce.figueras" w:date="2018-10-26T12:30:00Z">
        <w:r w:rsidRPr="006D2558">
          <w:rPr>
            <w:color w:val="000000"/>
          </w:rPr>
          <w:t>s</w:t>
        </w:r>
      </w:ins>
      <w:r w:rsidRPr="006D2558">
        <w:rPr>
          <w:color w:val="000000"/>
        </w:rPr>
        <w:t xml:space="preserve">) have been placed in a helper plasmid. For plant biotechnology </w:t>
      </w:r>
      <w:del w:id="138" w:author="Sandra Fernández" w:date="2018-10-25T11:07:00Z">
        <w:r w:rsidRPr="006D2558">
          <w:rPr>
            <w:color w:val="000000"/>
          </w:rPr>
          <w:delText xml:space="preserve">and </w:delText>
        </w:r>
      </w:del>
      <w:r w:rsidRPr="006D2558">
        <w:rPr>
          <w:color w:val="000000"/>
        </w:rPr>
        <w:t xml:space="preserve">research, transformation by </w:t>
      </w:r>
      <w:del w:id="139" w:author="Usuari" w:date="2018-10-26T15:22:00Z">
        <w:r w:rsidRPr="006D2558" w:rsidDel="00880D55">
          <w:rPr>
            <w:i/>
            <w:color w:val="000000"/>
          </w:rPr>
          <w:delText>Agrobacterium</w:delText>
        </w:r>
        <w:r w:rsidRPr="006D2558" w:rsidDel="00880D55">
          <w:rPr>
            <w:color w:val="000000"/>
          </w:rPr>
          <w:delText xml:space="preserve"> </w:delText>
        </w:r>
      </w:del>
      <w:ins w:id="140" w:author="Usuari" w:date="2018-10-26T15:22:00Z">
        <w:del w:id="141" w:author="Olga" w:date="2018-10-30T01:45:00Z">
          <w:r w:rsidRPr="006D2558" w:rsidDel="00D26AB1">
            <w:rPr>
              <w:i/>
              <w:color w:val="000000"/>
            </w:rPr>
            <w:delText>A.</w:delText>
          </w:r>
          <w:r w:rsidRPr="006D2558" w:rsidDel="00D26AB1">
            <w:rPr>
              <w:color w:val="000000"/>
            </w:rPr>
            <w:delText xml:space="preserve"> </w:delText>
          </w:r>
        </w:del>
      </w:ins>
      <w:del w:id="142" w:author="Olga" w:date="2018-10-30T01:45:00Z">
        <w:r w:rsidRPr="006D2558" w:rsidDel="00D26AB1">
          <w:rPr>
            <w:i/>
            <w:color w:val="000000"/>
          </w:rPr>
          <w:delText>tumefaciens</w:delText>
        </w:r>
      </w:del>
      <w:ins w:id="143" w:author="Olga" w:date="2018-10-30T01:45:00Z">
        <w:r w:rsidRPr="006D2558">
          <w:rPr>
            <w:i/>
            <w:color w:val="000000"/>
          </w:rPr>
          <w:t>A. tumefaciens</w:t>
        </w:r>
      </w:ins>
      <w:r w:rsidRPr="006D2558">
        <w:rPr>
          <w:i/>
          <w:color w:val="000000"/>
        </w:rPr>
        <w:t xml:space="preserve"> </w:t>
      </w:r>
      <w:r w:rsidRPr="006D2558">
        <w:rPr>
          <w:color w:val="000000"/>
        </w:rPr>
        <w:t xml:space="preserve">has several advantages: it </w:t>
      </w:r>
      <w:ins w:id="144" w:author="Olga" w:date="2018-10-29T15:25:00Z">
        <w:r w:rsidRPr="006D2558">
          <w:rPr>
            <w:color w:val="000000"/>
          </w:rPr>
          <w:t xml:space="preserve">does not need </w:t>
        </w:r>
      </w:ins>
      <w:ins w:id="145" w:author="Olga" w:date="2018-10-29T15:26:00Z">
        <w:r w:rsidRPr="006D2558">
          <w:rPr>
            <w:color w:val="000000"/>
          </w:rPr>
          <w:t xml:space="preserve">expensive </w:t>
        </w:r>
      </w:ins>
      <w:ins w:id="146" w:author="Olga" w:date="2018-10-30T02:09:00Z">
        <w:r>
          <w:rPr>
            <w:color w:val="000000"/>
          </w:rPr>
          <w:t>devices,</w:t>
        </w:r>
      </w:ins>
      <w:ins w:id="147" w:author="Olga" w:date="2018-10-29T15:26:00Z">
        <w:r w:rsidRPr="006D2558">
          <w:rPr>
            <w:color w:val="000000"/>
          </w:rPr>
          <w:t xml:space="preserve"> </w:t>
        </w:r>
      </w:ins>
      <w:r w:rsidRPr="006D2558">
        <w:rPr>
          <w:color w:val="000000"/>
        </w:rPr>
        <w:t>is able to generate both stable and transient plant transformation</w:t>
      </w:r>
      <w:r>
        <w:rPr>
          <w:color w:val="000000"/>
        </w:rPr>
        <w:t xml:space="preserve">, </w:t>
      </w:r>
      <w:r w:rsidRPr="00515211">
        <w:rPr>
          <w:color w:val="000000"/>
        </w:rPr>
        <w:t xml:space="preserve">and </w:t>
      </w:r>
      <w:r>
        <w:rPr>
          <w:color w:val="000000"/>
        </w:rPr>
        <w:t>integration of low numbers of gene copies into the chromosome</w:t>
      </w:r>
      <w:r w:rsidRPr="00EA3C0A">
        <w:rPr>
          <w:noProof/>
          <w:color w:val="000000"/>
          <w:vertAlign w:val="superscript"/>
        </w:rPr>
        <w:t>4</w:t>
      </w:r>
      <w:r>
        <w:rPr>
          <w:color w:val="000000"/>
        </w:rPr>
        <w:t>.</w:t>
      </w:r>
      <w:r w:rsidRPr="00515211">
        <w:rPr>
          <w:color w:val="000000"/>
        </w:rPr>
        <w:t xml:space="preserve"> However, for most plants, but not </w:t>
      </w:r>
      <w:ins w:id="148" w:author="Jl. Odette" w:date="2018-10-25T11:07:00Z">
        <w:r w:rsidRPr="00515211">
          <w:rPr>
            <w:color w:val="000000"/>
          </w:rPr>
          <w:t>A</w:t>
        </w:r>
      </w:ins>
      <w:ins w:id="149" w:author="Iker Armendariz Santamaria" w:date="2018-10-25T11:07:00Z">
        <w:del w:id="150" w:author="Jl. Odette" w:date="2018-10-25T11:07:00Z">
          <w:r w:rsidRPr="00515211">
            <w:rPr>
              <w:color w:val="000000"/>
            </w:rPr>
            <w:delText>a</w:delText>
          </w:r>
        </w:del>
      </w:ins>
      <w:del w:id="151" w:author="Iker Armendariz Santamaria" w:date="2018-10-25T11:07:00Z">
        <w:r w:rsidRPr="00515211">
          <w:rPr>
            <w:color w:val="000000"/>
          </w:rPr>
          <w:delText>a</w:delText>
        </w:r>
      </w:del>
      <w:r w:rsidRPr="00515211">
        <w:rPr>
          <w:color w:val="000000"/>
        </w:rPr>
        <w:t>rabidopsis</w:t>
      </w:r>
      <w:r w:rsidRPr="00515211">
        <w:rPr>
          <w:i/>
          <w:color w:val="000000"/>
        </w:rPr>
        <w:t xml:space="preserve">, </w:t>
      </w:r>
      <w:r w:rsidRPr="00515211">
        <w:rPr>
          <w:color w:val="000000"/>
        </w:rPr>
        <w:t xml:space="preserve">the generation of stable transformants </w:t>
      </w:r>
      <w:r w:rsidRPr="006D2558">
        <w:rPr>
          <w:color w:val="000000"/>
        </w:rPr>
        <w:t xml:space="preserve">requires plant regeneration from a single or a few cells using exogenous phytohormones, making this process </w:t>
      </w:r>
      <w:del w:id="152" w:author="Olga" w:date="2018-10-29T15:27:00Z">
        <w:r w:rsidRPr="006D2558" w:rsidDel="00044A97">
          <w:rPr>
            <w:color w:val="000000"/>
          </w:rPr>
          <w:delText xml:space="preserve">expensive </w:delText>
        </w:r>
      </w:del>
      <w:ins w:id="153" w:author="Olga" w:date="2018-10-29T15:27:00Z">
        <w:r w:rsidRPr="006D2558">
          <w:rPr>
            <w:color w:val="000000"/>
          </w:rPr>
          <w:t xml:space="preserve">laborious </w:t>
        </w:r>
      </w:ins>
      <w:r w:rsidRPr="006D2558">
        <w:rPr>
          <w:color w:val="000000"/>
        </w:rPr>
        <w:t xml:space="preserve">and time consuming. </w:t>
      </w:r>
      <w:del w:id="154" w:author="Usuari" w:date="2018-10-26T15:22:00Z">
        <w:r w:rsidRPr="006D2558" w:rsidDel="00880D55">
          <w:rPr>
            <w:i/>
            <w:color w:val="000000"/>
          </w:rPr>
          <w:delText>Agrobacterium</w:delText>
        </w:r>
        <w:r w:rsidRPr="006D2558" w:rsidDel="00880D55">
          <w:rPr>
            <w:color w:val="000000"/>
          </w:rPr>
          <w:delText xml:space="preserve"> </w:delText>
        </w:r>
      </w:del>
      <w:ins w:id="155" w:author="Usuari" w:date="2018-10-26T15:22:00Z">
        <w:del w:id="156" w:author="Olga" w:date="2018-10-30T01:45:00Z">
          <w:r w:rsidRPr="006D2558" w:rsidDel="00D26AB1">
            <w:rPr>
              <w:i/>
              <w:color w:val="000000"/>
            </w:rPr>
            <w:delText>A.</w:delText>
          </w:r>
        </w:del>
      </w:ins>
      <w:ins w:id="157" w:author="Usuari" w:date="2018-10-26T15:23:00Z">
        <w:del w:id="158" w:author="Olga" w:date="2018-10-30T01:45:00Z">
          <w:r w:rsidRPr="006D2558" w:rsidDel="00D26AB1">
            <w:rPr>
              <w:i/>
              <w:color w:val="000000"/>
            </w:rPr>
            <w:delText xml:space="preserve"> </w:delText>
          </w:r>
        </w:del>
      </w:ins>
      <w:del w:id="159" w:author="Olga" w:date="2018-10-30T01:45:00Z">
        <w:r w:rsidRPr="006D2558" w:rsidDel="00D26AB1">
          <w:rPr>
            <w:i/>
            <w:color w:val="000000"/>
          </w:rPr>
          <w:delText>rhizogenes</w:delText>
        </w:r>
      </w:del>
      <w:ins w:id="160" w:author="Olga" w:date="2018-10-30T01:45:00Z">
        <w:r w:rsidRPr="006D2558">
          <w:rPr>
            <w:i/>
            <w:color w:val="000000"/>
          </w:rPr>
          <w:t>A. rhizogenes</w:t>
        </w:r>
      </w:ins>
      <w:r w:rsidRPr="006D2558">
        <w:rPr>
          <w:color w:val="000000"/>
        </w:rPr>
        <w:t xml:space="preserve"> is also able to modify the plant genome</w:t>
      </w:r>
      <w:ins w:id="161" w:author="Olga" w:date="2018-10-29T15:27:00Z">
        <w:r w:rsidRPr="006D2558">
          <w:rPr>
            <w:color w:val="000000"/>
          </w:rPr>
          <w:t>,</w:t>
        </w:r>
      </w:ins>
      <w:r w:rsidRPr="006D2558">
        <w:rPr>
          <w:color w:val="000000"/>
        </w:rPr>
        <w:t xml:space="preserve"> but in this case, it yields hairy roots or adventitious roo</w:t>
      </w:r>
      <w:del w:id="162" w:author="Iker Armendariz Santamaria" w:date="2018-10-25T11:07:00Z">
        <w:r w:rsidRPr="006D2558">
          <w:rPr>
            <w:color w:val="000000"/>
          </w:rPr>
          <w:delText>.</w:delText>
        </w:r>
      </w:del>
      <w:r w:rsidRPr="006D2558">
        <w:rPr>
          <w:color w:val="000000"/>
        </w:rPr>
        <w:t xml:space="preserve">ts due to the expression of </w:t>
      </w:r>
      <w:r w:rsidRPr="006D2558">
        <w:rPr>
          <w:i/>
          <w:color w:val="000000"/>
        </w:rPr>
        <w:t xml:space="preserve">rol </w:t>
      </w:r>
      <w:r w:rsidRPr="006D2558">
        <w:rPr>
          <w:color w:val="000000"/>
        </w:rPr>
        <w:t xml:space="preserve">(root </w:t>
      </w:r>
      <w:r w:rsidRPr="006D2558">
        <w:rPr>
          <w:i/>
          <w:color w:val="000000"/>
        </w:rPr>
        <w:t>loci</w:t>
      </w:r>
      <w:r w:rsidRPr="006D2558">
        <w:rPr>
          <w:color w:val="000000"/>
        </w:rPr>
        <w:t>) genes encoded in the root-inducing (Ri) plasmid</w:t>
      </w:r>
      <w:r w:rsidRPr="00DF1364">
        <w:rPr>
          <w:noProof/>
          <w:color w:val="000000"/>
          <w:vertAlign w:val="superscript"/>
        </w:rPr>
        <w:t>5</w:t>
      </w:r>
      <w:r w:rsidRPr="006D2558">
        <w:rPr>
          <w:color w:val="000000"/>
        </w:rPr>
        <w:t xml:space="preserve">. Although less studied than </w:t>
      </w:r>
      <w:del w:id="163" w:author="Olga" w:date="2018-10-30T01:45:00Z">
        <w:r w:rsidRPr="006D2558" w:rsidDel="00D26AB1">
          <w:rPr>
            <w:i/>
            <w:color w:val="000000"/>
          </w:rPr>
          <w:delText>A. tumefaciens</w:delText>
        </w:r>
      </w:del>
      <w:ins w:id="164" w:author="Olga" w:date="2018-10-30T01:45:00Z">
        <w:r w:rsidRPr="006D2558">
          <w:rPr>
            <w:i/>
            <w:color w:val="000000"/>
          </w:rPr>
          <w:t>A. tumefaciens</w:t>
        </w:r>
      </w:ins>
      <w:r w:rsidRPr="006D2558">
        <w:rPr>
          <w:color w:val="000000"/>
        </w:rPr>
        <w:t xml:space="preserve">, </w:t>
      </w:r>
      <w:del w:id="165" w:author="Olga" w:date="2018-10-30T01:45:00Z">
        <w:r w:rsidRPr="006D2558" w:rsidDel="00D26AB1">
          <w:rPr>
            <w:i/>
            <w:color w:val="000000"/>
          </w:rPr>
          <w:delText>A. rhizogenes</w:delText>
        </w:r>
      </w:del>
      <w:ins w:id="166" w:author="Olga" w:date="2018-10-30T01:45:00Z">
        <w:r w:rsidRPr="006D2558">
          <w:rPr>
            <w:i/>
            <w:color w:val="000000"/>
          </w:rPr>
          <w:t>A. rhizogenes</w:t>
        </w:r>
      </w:ins>
      <w:r w:rsidRPr="006D2558">
        <w:rPr>
          <w:color w:val="000000"/>
        </w:rPr>
        <w:t xml:space="preserve"> is also </w:t>
      </w:r>
      <w:r w:rsidRPr="006D2558">
        <w:rPr>
          <w:color w:val="000000"/>
        </w:rPr>
        <w:lastRenderedPageBreak/>
        <w:t xml:space="preserve">used for </w:t>
      </w:r>
      <w:ins w:id="167" w:author="Olga" w:date="2018-10-29T15:32:00Z">
        <w:r w:rsidRPr="006D2558">
          <w:rPr>
            <w:color w:val="000000"/>
          </w:rPr>
          <w:t>obtaining transgenic roots.</w:t>
        </w:r>
      </w:ins>
      <w:del w:id="168" w:author="Olga" w:date="2018-10-29T15:33:00Z">
        <w:r w:rsidRPr="006D2558" w:rsidDel="00563E80">
          <w:rPr>
            <w:color w:val="000000"/>
          </w:rPr>
          <w:delText>biotechnological and research approaches.</w:delText>
        </w:r>
      </w:del>
      <w:del w:id="169" w:author="Olga" w:date="2018-10-29T15:29:00Z">
        <w:r w:rsidRPr="006D2558" w:rsidDel="00044A97">
          <w:rPr>
            <w:color w:val="000000"/>
          </w:rPr>
          <w:delText xml:space="preserve"> However, i</w:delText>
        </w:r>
      </w:del>
      <w:ins w:id="170" w:author="Olga" w:date="2018-10-29T15:29:00Z">
        <w:r w:rsidRPr="006D2558">
          <w:rPr>
            <w:color w:val="000000"/>
          </w:rPr>
          <w:t xml:space="preserve"> I</w:t>
        </w:r>
      </w:ins>
      <w:r w:rsidRPr="006D2558">
        <w:rPr>
          <w:color w:val="000000"/>
        </w:rPr>
        <w:t>n this case</w:t>
      </w:r>
      <w:ins w:id="171" w:author="Olga" w:date="2018-10-29T15:31:00Z">
        <w:r w:rsidRPr="006D2558">
          <w:rPr>
            <w:color w:val="000000"/>
          </w:rPr>
          <w:t>,</w:t>
        </w:r>
      </w:ins>
      <w:r w:rsidRPr="006D2558">
        <w:rPr>
          <w:color w:val="000000"/>
        </w:rPr>
        <w:t xml:space="preserve"> the </w:t>
      </w:r>
      <w:del w:id="172" w:author="Olga" w:date="2018-10-30T01:45:00Z">
        <w:r w:rsidRPr="006D2558" w:rsidDel="00D26AB1">
          <w:rPr>
            <w:i/>
            <w:color w:val="000000"/>
          </w:rPr>
          <w:delText>A</w:delText>
        </w:r>
      </w:del>
      <w:ins w:id="173" w:author="Sandra Fernández" w:date="2018-10-25T11:07:00Z">
        <w:del w:id="174" w:author="Olga" w:date="2018-10-30T01:45:00Z">
          <w:r w:rsidRPr="006D2558" w:rsidDel="00D26AB1">
            <w:rPr>
              <w:i/>
              <w:color w:val="000000"/>
            </w:rPr>
            <w:delText>. rhizogenes</w:delText>
          </w:r>
        </w:del>
      </w:ins>
      <w:ins w:id="175" w:author="Olga" w:date="2018-10-30T01:45:00Z">
        <w:r w:rsidRPr="006D2558">
          <w:rPr>
            <w:i/>
            <w:color w:val="000000"/>
          </w:rPr>
          <w:t>A. rhizogenes</w:t>
        </w:r>
      </w:ins>
      <w:del w:id="176" w:author="Sandra Fernández" w:date="2018-10-25T11:07:00Z">
        <w:r w:rsidRPr="006D2558">
          <w:rPr>
            <w:i/>
            <w:color w:val="000000"/>
          </w:rPr>
          <w:delText>grobacterium</w:delText>
        </w:r>
      </w:del>
      <w:r w:rsidRPr="006D2558">
        <w:rPr>
          <w:color w:val="000000"/>
        </w:rPr>
        <w:t xml:space="preserve"> </w:t>
      </w:r>
      <w:del w:id="177" w:author="Olga" w:date="2018-10-29T15:31:00Z">
        <w:r w:rsidRPr="006D2558" w:rsidDel="00044A97">
          <w:rPr>
            <w:color w:val="000000"/>
          </w:rPr>
          <w:delText xml:space="preserve">used </w:delText>
        </w:r>
      </w:del>
      <w:del w:id="178" w:author="Olga" w:date="2018-10-29T15:33:00Z">
        <w:r w:rsidRPr="006D2558" w:rsidDel="00563E80">
          <w:rPr>
            <w:color w:val="000000"/>
          </w:rPr>
          <w:delText xml:space="preserve">still </w:delText>
        </w:r>
      </w:del>
      <w:r w:rsidRPr="006D2558">
        <w:rPr>
          <w:color w:val="000000"/>
        </w:rPr>
        <w:t>contains the original T-DNA in the Ri plasmid</w:t>
      </w:r>
      <w:ins w:id="179" w:author="Olga" w:date="2018-10-29T15:33:00Z">
        <w:r w:rsidRPr="006D2558">
          <w:rPr>
            <w:color w:val="000000"/>
          </w:rPr>
          <w:t xml:space="preserve"> and a </w:t>
        </w:r>
      </w:ins>
      <w:del w:id="180" w:author="Olga" w:date="2018-10-29T15:33:00Z">
        <w:r w:rsidRPr="006D2558" w:rsidDel="00563E80">
          <w:rPr>
            <w:color w:val="000000"/>
          </w:rPr>
          <w:delText xml:space="preserve">, but incorporates a </w:delText>
        </w:r>
      </w:del>
      <w:r w:rsidRPr="006D2558">
        <w:rPr>
          <w:color w:val="000000"/>
        </w:rPr>
        <w:t xml:space="preserve">binary plasmid with a second T-DNA </w:t>
      </w:r>
      <w:del w:id="181" w:author="Olga" w:date="2018-10-29T15:34:00Z">
        <w:r w:rsidRPr="006D2558" w:rsidDel="00563E80">
          <w:rPr>
            <w:color w:val="000000"/>
          </w:rPr>
          <w:delText xml:space="preserve">that </w:delText>
        </w:r>
      </w:del>
      <w:del w:id="182" w:author="Olga" w:date="2018-10-29T15:30:00Z">
        <w:r w:rsidRPr="006D2558" w:rsidDel="00044A97">
          <w:rPr>
            <w:color w:val="000000"/>
          </w:rPr>
          <w:delText xml:space="preserve">produces </w:delText>
        </w:r>
      </w:del>
      <w:ins w:id="183" w:author="Olga" w:date="2018-10-29T15:34:00Z">
        <w:r w:rsidRPr="006D2558">
          <w:rPr>
            <w:color w:val="000000"/>
          </w:rPr>
          <w:t>carrying</w:t>
        </w:r>
      </w:ins>
      <w:ins w:id="184" w:author="Olga" w:date="2018-10-29T15:30:00Z">
        <w:r w:rsidRPr="006D2558">
          <w:rPr>
            <w:color w:val="000000"/>
          </w:rPr>
          <w:t xml:space="preserve"> </w:t>
        </w:r>
      </w:ins>
      <w:r w:rsidRPr="006D2558">
        <w:rPr>
          <w:color w:val="000000"/>
        </w:rPr>
        <w:t xml:space="preserve">the transgene. When the infection site is in stems or hypocotyls, a composite plant can be obtained, with new hairy transgenic roots emerging from wild type shoots. Alternatively, hairy transformed roots can grow autonomously </w:t>
      </w:r>
      <w:del w:id="185" w:author="Olga" w:date="2018-10-30T02:07:00Z">
        <w:r w:rsidRPr="006D2558" w:rsidDel="006D2558">
          <w:rPr>
            <w:i/>
            <w:color w:val="000000"/>
          </w:rPr>
          <w:delText>in vitro</w:delText>
        </w:r>
      </w:del>
      <w:ins w:id="186" w:author="Olga" w:date="2018-10-30T02:07:00Z">
        <w:r w:rsidRPr="006D2558">
          <w:rPr>
            <w:i/>
            <w:color w:val="000000"/>
          </w:rPr>
          <w:t>in vitro</w:t>
        </w:r>
      </w:ins>
      <w:r w:rsidRPr="006D2558">
        <w:rPr>
          <w:color w:val="000000"/>
        </w:rPr>
        <w:t xml:space="preserve"> in media with carbon source inputs. The use of </w:t>
      </w:r>
      <w:del w:id="187" w:author="Olga" w:date="2018-10-30T01:45:00Z">
        <w:r w:rsidRPr="006D2558" w:rsidDel="00D26AB1">
          <w:rPr>
            <w:i/>
            <w:color w:val="000000"/>
          </w:rPr>
          <w:delText>A. rhizogenes</w:delText>
        </w:r>
      </w:del>
      <w:ins w:id="188" w:author="Olga" w:date="2018-10-30T01:45:00Z">
        <w:r w:rsidRPr="006D2558">
          <w:rPr>
            <w:i/>
            <w:color w:val="000000"/>
          </w:rPr>
          <w:t>A. rhizogenes</w:t>
        </w:r>
      </w:ins>
      <w:r w:rsidRPr="006D2558">
        <w:rPr>
          <w:color w:val="000000"/>
        </w:rPr>
        <w:t xml:space="preserve"> instead of </w:t>
      </w:r>
      <w:del w:id="189" w:author="Olga" w:date="2018-10-30T01:45:00Z">
        <w:r w:rsidRPr="006D2558" w:rsidDel="00D26AB1">
          <w:rPr>
            <w:i/>
            <w:color w:val="000000"/>
          </w:rPr>
          <w:delText>A. tumefaciens</w:delText>
        </w:r>
      </w:del>
      <w:ins w:id="190" w:author="Olga" w:date="2018-10-30T01:45:00Z">
        <w:r w:rsidRPr="006D2558">
          <w:rPr>
            <w:i/>
            <w:color w:val="000000"/>
          </w:rPr>
          <w:t>A. tumefaciens</w:t>
        </w:r>
      </w:ins>
      <w:r w:rsidRPr="006D2558">
        <w:rPr>
          <w:color w:val="000000"/>
        </w:rPr>
        <w:t xml:space="preserve"> to produce transgenic tissue is gaining relevance when the root is the target organ, because </w:t>
      </w:r>
      <w:ins w:id="191" w:author="Olga" w:date="2018-10-29T15:35:00Z">
        <w:r w:rsidRPr="006D2558">
          <w:rPr>
            <w:color w:val="000000"/>
          </w:rPr>
          <w:t xml:space="preserve">plant regeneration </w:t>
        </w:r>
      </w:ins>
      <w:del w:id="192" w:author="Olga" w:date="2018-10-29T15:35:00Z">
        <w:r w:rsidRPr="006D2558" w:rsidDel="00563E80">
          <w:rPr>
            <w:color w:val="000000"/>
          </w:rPr>
          <w:delText xml:space="preserve">hormone application </w:delText>
        </w:r>
      </w:del>
      <w:r w:rsidRPr="006D2558">
        <w:rPr>
          <w:color w:val="000000"/>
        </w:rPr>
        <w:t xml:space="preserve">is not required </w:t>
      </w:r>
      <w:del w:id="193" w:author="Olga" w:date="2018-10-29T15:35:00Z">
        <w:r w:rsidRPr="006D2558" w:rsidDel="00563E80">
          <w:rPr>
            <w:color w:val="000000"/>
          </w:rPr>
          <w:delText xml:space="preserve">for plant regeneration </w:delText>
        </w:r>
      </w:del>
      <w:r w:rsidRPr="006D2558">
        <w:rPr>
          <w:color w:val="000000"/>
        </w:rPr>
        <w:t xml:space="preserve">and hence it is faster and less costly. </w:t>
      </w:r>
      <w:ins w:id="194" w:author="Sandra Fernández" w:date="2018-10-25T11:07:00Z">
        <w:r w:rsidRPr="006D2558">
          <w:rPr>
            <w:color w:val="000000"/>
          </w:rPr>
          <w:t>Previous</w:t>
        </w:r>
      </w:ins>
      <w:del w:id="195" w:author="Sandra Fernández" w:date="2018-10-25T11:07:00Z">
        <w:r w:rsidRPr="006D2558">
          <w:rPr>
            <w:color w:val="000000"/>
          </w:rPr>
          <w:delText>Many</w:delText>
        </w:r>
      </w:del>
      <w:r w:rsidRPr="006D2558">
        <w:rPr>
          <w:color w:val="000000"/>
        </w:rPr>
        <w:t xml:space="preserve"> </w:t>
      </w:r>
      <w:ins w:id="196" w:author="Sandra Fernández" w:date="2018-10-25T11:07:00Z">
        <w:r w:rsidRPr="006D2558">
          <w:rPr>
            <w:color w:val="000000"/>
          </w:rPr>
          <w:t>studies</w:t>
        </w:r>
      </w:ins>
      <w:del w:id="197" w:author="Sandra Fernández" w:date="2018-10-25T11:07:00Z">
        <w:r w:rsidRPr="006D2558">
          <w:rPr>
            <w:color w:val="000000"/>
          </w:rPr>
          <w:delText>works</w:delText>
        </w:r>
      </w:del>
      <w:r w:rsidRPr="006D2558">
        <w:rPr>
          <w:color w:val="000000"/>
        </w:rPr>
        <w:t xml:space="preserve"> have demonstrated this methodology appropriated for the phenotypic characterization of root specific genes</w:t>
      </w:r>
      <w:r w:rsidRPr="00DF1364">
        <w:rPr>
          <w:noProof/>
          <w:color w:val="000000"/>
          <w:vertAlign w:val="superscript"/>
        </w:rPr>
        <w:t>6–9</w:t>
      </w:r>
      <w:r w:rsidRPr="006D2558">
        <w:rPr>
          <w:color w:val="000000"/>
        </w:rPr>
        <w:t>.</w:t>
      </w:r>
    </w:p>
    <w:p w14:paraId="16D20DE8" w14:textId="77777777" w:rsidR="00A05564" w:rsidRPr="006D2558" w:rsidRDefault="00A05564" w:rsidP="00A05564">
      <w:pPr>
        <w:pBdr>
          <w:top w:val="nil"/>
          <w:left w:val="nil"/>
          <w:bottom w:val="nil"/>
          <w:right w:val="nil"/>
          <w:between w:val="nil"/>
        </w:pBdr>
        <w:jc w:val="both"/>
        <w:rPr>
          <w:color w:val="000000"/>
        </w:rPr>
      </w:pPr>
      <w:r w:rsidRPr="006D2558">
        <w:rPr>
          <w:color w:val="000000"/>
        </w:rPr>
        <w:t xml:space="preserve">The potato </w:t>
      </w:r>
      <w:del w:id="198" w:author="Sandra Fernández" w:date="2018-10-25T11:07:00Z">
        <w:r w:rsidRPr="006D2558">
          <w:rPr>
            <w:color w:val="000000"/>
          </w:rPr>
          <w:delText xml:space="preserve">plant </w:delText>
        </w:r>
      </w:del>
      <w:r w:rsidRPr="006D2558">
        <w:rPr>
          <w:color w:val="000000"/>
        </w:rPr>
        <w:t>(</w:t>
      </w:r>
      <w:r w:rsidRPr="006D2558">
        <w:rPr>
          <w:i/>
          <w:color w:val="000000"/>
        </w:rPr>
        <w:t>Solanum tuberosum</w:t>
      </w:r>
      <w:r w:rsidRPr="006D2558">
        <w:rPr>
          <w:color w:val="000000"/>
        </w:rPr>
        <w:t xml:space="preserve">) is the fourth most important crop </w:t>
      </w:r>
      <w:del w:id="199" w:author="Usuari" w:date="2018-10-26T15:23:00Z">
        <w:r w:rsidRPr="006D2558" w:rsidDel="00880D55">
          <w:rPr>
            <w:color w:val="000000"/>
          </w:rPr>
          <w:delText xml:space="preserve">plant </w:delText>
        </w:r>
      </w:del>
      <w:r w:rsidRPr="006D2558">
        <w:rPr>
          <w:color w:val="000000"/>
        </w:rPr>
        <w:t>in the world according to the Food and Agriculture Organization of the United Nations (FAO)</w:t>
      </w:r>
      <w:del w:id="200" w:author="Olga" w:date="2018-11-06T11:20:00Z">
        <w:r w:rsidRPr="006D2558" w:rsidDel="0006485F">
          <w:rPr>
            <w:color w:val="000000"/>
          </w:rPr>
          <w:delText>,</w:delText>
        </w:r>
      </w:del>
      <w:ins w:id="201" w:author="Olga" w:date="2018-11-06T11:20:00Z">
        <w:r>
          <w:rPr>
            <w:color w:val="000000"/>
          </w:rPr>
          <w:t xml:space="preserve"> since</w:t>
        </w:r>
      </w:ins>
      <w:del w:id="202" w:author="Olga" w:date="2018-11-06T11:20:00Z">
        <w:r w:rsidRPr="006D2558" w:rsidDel="0006485F">
          <w:rPr>
            <w:color w:val="000000"/>
          </w:rPr>
          <w:delText xml:space="preserve"> and</w:delText>
        </w:r>
      </w:del>
      <w:r w:rsidRPr="006D2558">
        <w:rPr>
          <w:color w:val="000000"/>
        </w:rPr>
        <w:t xml:space="preserve"> the tuber has nutritional relevance</w:t>
      </w:r>
      <w:ins w:id="203" w:author="Jl. Odette" w:date="2018-10-25T11:07:00Z">
        <w:r w:rsidRPr="006D2558">
          <w:rPr>
            <w:color w:val="000000"/>
          </w:rPr>
          <w:t xml:space="preserve"> </w:t>
        </w:r>
        <w:del w:id="204" w:author="Usuari" w:date="2018-10-26T15:23:00Z">
          <w:r w:rsidRPr="006D2558" w:rsidDel="00880D55">
            <w:rPr>
              <w:color w:val="000000"/>
            </w:rPr>
            <w:delText>in</w:delText>
          </w:r>
        </w:del>
      </w:ins>
      <w:ins w:id="205" w:author="Usuari" w:date="2018-10-26T15:23:00Z">
        <w:r w:rsidRPr="006D2558">
          <w:rPr>
            <w:color w:val="000000"/>
          </w:rPr>
          <w:t>for</w:t>
        </w:r>
      </w:ins>
      <w:r w:rsidRPr="006D2558">
        <w:rPr>
          <w:color w:val="000000"/>
        </w:rPr>
        <w:t xml:space="preserve"> </w:t>
      </w:r>
      <w:ins w:id="206" w:author="Sandra Fernández" w:date="2018-10-25T11:07:00Z">
        <w:r w:rsidRPr="006D2558">
          <w:rPr>
            <w:color w:val="000000"/>
          </w:rPr>
          <w:t>human consumption</w:t>
        </w:r>
      </w:ins>
      <w:r w:rsidRPr="006D2558">
        <w:rPr>
          <w:color w:val="000000"/>
        </w:rPr>
        <w:t xml:space="preserve"> </w:t>
      </w:r>
      <w:del w:id="207" w:author="Olga" w:date="2018-11-06T11:21:00Z">
        <w:r w:rsidRPr="006D2558" w:rsidDel="0006485F">
          <w:rPr>
            <w:color w:val="000000"/>
          </w:rPr>
          <w:delText>because it</w:delText>
        </w:r>
      </w:del>
      <w:ins w:id="208" w:author="Olga" w:date="2018-11-06T11:21:00Z">
        <w:r>
          <w:rPr>
            <w:color w:val="000000"/>
          </w:rPr>
          <w:t>for being</w:t>
        </w:r>
      </w:ins>
      <w:del w:id="209" w:author="Olga" w:date="2018-11-06T11:21:00Z">
        <w:r w:rsidRPr="006D2558" w:rsidDel="0006485F">
          <w:rPr>
            <w:color w:val="000000"/>
          </w:rPr>
          <w:delText xml:space="preserve"> is</w:delText>
        </w:r>
      </w:del>
      <w:r w:rsidRPr="006D2558">
        <w:rPr>
          <w:color w:val="000000"/>
        </w:rPr>
        <w:t xml:space="preserve"> a good source of vitamins and minerals. </w:t>
      </w:r>
      <w:del w:id="210" w:author="Olga" w:date="2018-11-06T11:21:00Z">
        <w:r w:rsidRPr="006D2558" w:rsidDel="0006485F">
          <w:rPr>
            <w:color w:val="000000"/>
          </w:rPr>
          <w:delText>To that end</w:delText>
        </w:r>
      </w:del>
      <w:ins w:id="211" w:author="Olga" w:date="2018-11-06T11:21:00Z">
        <w:r>
          <w:rPr>
            <w:color w:val="000000"/>
          </w:rPr>
          <w:t>For that reason</w:t>
        </w:r>
      </w:ins>
      <w:r w:rsidRPr="006D2558">
        <w:rPr>
          <w:color w:val="000000"/>
        </w:rPr>
        <w:t>, potato has been placed in the spotlight of agricultural biotechnology and also is considered as a good biological model for genetic and developmental studies</w:t>
      </w:r>
      <w:r>
        <w:rPr>
          <w:noProof/>
          <w:color w:val="000000"/>
          <w:vertAlign w:val="superscript"/>
        </w:rPr>
        <w:t>10,</w:t>
      </w:r>
      <w:r w:rsidRPr="00EA3C0A">
        <w:rPr>
          <w:noProof/>
          <w:color w:val="000000"/>
          <w:vertAlign w:val="superscript"/>
        </w:rPr>
        <w:t>11</w:t>
      </w:r>
      <w:r w:rsidRPr="006D2558">
        <w:rPr>
          <w:color w:val="000000"/>
        </w:rPr>
        <w:t>. Potato transformation significantly contributed to the understanding of molecular mechanisms underlying suberized tissues through the characterization of genes involved in suberin and wax biosynthesis</w:t>
      </w:r>
      <w:r w:rsidRPr="007318A3">
        <w:rPr>
          <w:noProof/>
          <w:color w:val="000000"/>
          <w:vertAlign w:val="superscript"/>
        </w:rPr>
        <w:t>12–17</w:t>
      </w:r>
      <w:r w:rsidRPr="006D2558">
        <w:rPr>
          <w:color w:val="000000"/>
        </w:rPr>
        <w:t>, suberin monomer transport</w:t>
      </w:r>
      <w:r w:rsidRPr="007318A3">
        <w:rPr>
          <w:noProof/>
          <w:color w:val="000000"/>
          <w:vertAlign w:val="superscript"/>
        </w:rPr>
        <w:t>18</w:t>
      </w:r>
      <w:r w:rsidRPr="006D2558">
        <w:rPr>
          <w:color w:val="000000"/>
        </w:rPr>
        <w:t xml:space="preserve"> and transcription regulation</w:t>
      </w:r>
      <w:r w:rsidRPr="007318A3">
        <w:rPr>
          <w:noProof/>
          <w:color w:val="000000"/>
          <w:vertAlign w:val="superscript"/>
        </w:rPr>
        <w:t>19</w:t>
      </w:r>
      <w:r w:rsidRPr="006D2558">
        <w:rPr>
          <w:color w:val="000000"/>
        </w:rPr>
        <w:t xml:space="preserve">. The suberin feruloyl transferase gene, </w:t>
      </w:r>
      <w:r w:rsidRPr="006D2558">
        <w:rPr>
          <w:i/>
          <w:color w:val="000000"/>
        </w:rPr>
        <w:t>FHT</w:t>
      </w:r>
      <w:r w:rsidRPr="006D2558">
        <w:rPr>
          <w:color w:val="000000"/>
        </w:rPr>
        <w:t xml:space="preserve">, </w:t>
      </w:r>
      <w:r>
        <w:rPr>
          <w:color w:val="000000"/>
        </w:rPr>
        <w:t xml:space="preserve">is one of these </w:t>
      </w:r>
      <w:r w:rsidRPr="006D2558">
        <w:rPr>
          <w:color w:val="000000"/>
        </w:rPr>
        <w:t xml:space="preserve">characterized biosynthetic genes; its downregulation gives rise to </w:t>
      </w:r>
      <w:ins w:id="212" w:author="Olga" w:date="2018-10-29T15:37:00Z">
        <w:r w:rsidRPr="006D2558">
          <w:rPr>
            <w:color w:val="000000"/>
          </w:rPr>
          <w:t xml:space="preserve">a </w:t>
        </w:r>
      </w:ins>
      <w:r w:rsidRPr="006D2558">
        <w:rPr>
          <w:color w:val="000000"/>
        </w:rPr>
        <w:t xml:space="preserve">strong impairment of the </w:t>
      </w:r>
      <w:del w:id="213" w:author="Olga" w:date="2018-10-29T15:36:00Z">
        <w:r w:rsidRPr="006D2558" w:rsidDel="00563E80">
          <w:rPr>
            <w:color w:val="000000"/>
          </w:rPr>
          <w:delText xml:space="preserve">apoplastic </w:delText>
        </w:r>
      </w:del>
      <w:ins w:id="214" w:author="Olga" w:date="2018-10-29T15:36:00Z">
        <w:r w:rsidRPr="006D2558">
          <w:rPr>
            <w:color w:val="000000"/>
          </w:rPr>
          <w:t>periderm protection</w:t>
        </w:r>
      </w:ins>
      <w:del w:id="215" w:author="Olga" w:date="2018-10-29T15:37:00Z">
        <w:r w:rsidRPr="006D2558" w:rsidDel="00563E80">
          <w:rPr>
            <w:color w:val="000000"/>
          </w:rPr>
          <w:delText>barrier</w:delText>
        </w:r>
      </w:del>
      <w:r w:rsidRPr="006D2558">
        <w:rPr>
          <w:color w:val="000000"/>
        </w:rPr>
        <w:t>, which is correlated with a strong decrease in ferulate esters of suberin and waxes in potato tubers</w:t>
      </w:r>
      <w:r w:rsidRPr="007318A3">
        <w:rPr>
          <w:noProof/>
          <w:color w:val="000000"/>
          <w:vertAlign w:val="superscript"/>
        </w:rPr>
        <w:t>14</w:t>
      </w:r>
      <w:r w:rsidRPr="006D2558">
        <w:rPr>
          <w:color w:val="000000"/>
        </w:rPr>
        <w:t xml:space="preserve">. Concomitantly, in </w:t>
      </w:r>
      <w:del w:id="216" w:author="Iker Armendariz Santamaria" w:date="2018-10-25T11:07:00Z">
        <w:r w:rsidRPr="006D2558">
          <w:rPr>
            <w:color w:val="000000"/>
          </w:rPr>
          <w:delText>A</w:delText>
        </w:r>
      </w:del>
      <w:ins w:id="217" w:author="Jl. Odette" w:date="2018-10-25T11:07:00Z">
        <w:del w:id="218" w:author="Olga" w:date="2018-11-06T11:22:00Z">
          <w:r w:rsidRPr="006D2558" w:rsidDel="0006485F">
            <w:rPr>
              <w:color w:val="000000"/>
            </w:rPr>
            <w:delText>A</w:delText>
          </w:r>
        </w:del>
      </w:ins>
      <w:ins w:id="219" w:author="Iker Armendariz Santamaria" w:date="2018-10-25T11:07:00Z">
        <w:del w:id="220" w:author="Olga" w:date="2018-11-06T11:22:00Z">
          <w:r w:rsidRPr="006D2558" w:rsidDel="0006485F">
            <w:rPr>
              <w:color w:val="000000"/>
            </w:rPr>
            <w:delText>a</w:delText>
          </w:r>
        </w:del>
      </w:ins>
      <w:del w:id="221" w:author="Olga" w:date="2018-11-06T11:22:00Z">
        <w:r w:rsidRPr="006D2558" w:rsidDel="0006485F">
          <w:rPr>
            <w:color w:val="000000"/>
          </w:rPr>
          <w:delText xml:space="preserve">rabidopsis </w:delText>
        </w:r>
      </w:del>
      <w:r w:rsidRPr="006D2558">
        <w:rPr>
          <w:color w:val="000000"/>
        </w:rPr>
        <w:t>roots and seeds</w:t>
      </w:r>
      <w:ins w:id="222" w:author="Olga" w:date="2018-11-06T11:22:00Z">
        <w:r w:rsidRPr="0006485F">
          <w:rPr>
            <w:color w:val="000000"/>
          </w:rPr>
          <w:t xml:space="preserve"> </w:t>
        </w:r>
        <w:r>
          <w:rPr>
            <w:color w:val="000000"/>
          </w:rPr>
          <w:t xml:space="preserve">of </w:t>
        </w:r>
        <w:r w:rsidRPr="006D2558">
          <w:rPr>
            <w:color w:val="000000"/>
          </w:rPr>
          <w:t>Arabidopsis</w:t>
        </w:r>
      </w:ins>
      <w:r w:rsidRPr="006D2558">
        <w:rPr>
          <w:color w:val="000000"/>
        </w:rPr>
        <w:t>, the knockout of its putative orthologue (</w:t>
      </w:r>
      <w:r w:rsidRPr="006D2558">
        <w:rPr>
          <w:i/>
          <w:color w:val="000000"/>
        </w:rPr>
        <w:t>ASFT/RWP1</w:t>
      </w:r>
      <w:r w:rsidRPr="006D2558">
        <w:rPr>
          <w:color w:val="000000"/>
        </w:rPr>
        <w:t>) also demonstrated its role in producing alkyl ferulates in suberin</w:t>
      </w:r>
      <w:r>
        <w:rPr>
          <w:noProof/>
          <w:color w:val="000000"/>
          <w:vertAlign w:val="superscript"/>
        </w:rPr>
        <w:t>20,</w:t>
      </w:r>
      <w:r w:rsidRPr="00EA3C0A">
        <w:rPr>
          <w:noProof/>
          <w:color w:val="000000"/>
          <w:vertAlign w:val="superscript"/>
        </w:rPr>
        <w:t>21</w:t>
      </w:r>
      <w:r w:rsidRPr="006D2558">
        <w:rPr>
          <w:color w:val="000000"/>
        </w:rPr>
        <w:t xml:space="preserve">. In potato, the </w:t>
      </w:r>
      <w:r w:rsidRPr="006D2558">
        <w:rPr>
          <w:i/>
          <w:color w:val="000000"/>
        </w:rPr>
        <w:t>FHT</w:t>
      </w:r>
      <w:r w:rsidRPr="006D2558">
        <w:rPr>
          <w:color w:val="000000"/>
        </w:rPr>
        <w:t xml:space="preserve"> transcriptional reporter line and the FHT antibody showed that the promoter activity and the protein are located in </w:t>
      </w:r>
      <w:ins w:id="223" w:author="Olga" w:date="2018-10-29T15:37:00Z">
        <w:r w:rsidRPr="006D2558">
          <w:rPr>
            <w:color w:val="000000"/>
          </w:rPr>
          <w:t xml:space="preserve">the </w:t>
        </w:r>
      </w:ins>
      <w:r w:rsidRPr="006D2558">
        <w:rPr>
          <w:color w:val="000000"/>
        </w:rPr>
        <w:t xml:space="preserve">exodermis, </w:t>
      </w:r>
      <w:ins w:id="224" w:author="Olga" w:date="2018-10-29T15:37:00Z">
        <w:r w:rsidRPr="006D2558">
          <w:rPr>
            <w:color w:val="000000"/>
          </w:rPr>
          <w:t xml:space="preserve">the </w:t>
        </w:r>
      </w:ins>
      <w:r w:rsidRPr="006D2558">
        <w:rPr>
          <w:color w:val="000000"/>
        </w:rPr>
        <w:t>endodermis</w:t>
      </w:r>
      <w:ins w:id="225" w:author="Olga" w:date="2018-10-29T15:37:00Z">
        <w:r w:rsidRPr="006D2558">
          <w:rPr>
            <w:color w:val="000000"/>
          </w:rPr>
          <w:t xml:space="preserve">, </w:t>
        </w:r>
      </w:ins>
      <w:del w:id="226" w:author="Olga" w:date="2018-10-29T15:37:00Z">
        <w:r w:rsidRPr="006D2558" w:rsidDel="00563E80">
          <w:rPr>
            <w:color w:val="000000"/>
          </w:rPr>
          <w:delText xml:space="preserve"> and</w:delText>
        </w:r>
      </w:del>
      <w:del w:id="227" w:author="Olga" w:date="2018-11-06T11:22:00Z">
        <w:r w:rsidRPr="006D2558" w:rsidDel="0006485F">
          <w:rPr>
            <w:color w:val="000000"/>
          </w:rPr>
          <w:delText xml:space="preserve"> </w:delText>
        </w:r>
      </w:del>
      <w:ins w:id="228" w:author="Olga" w:date="2018-10-29T15:38:00Z">
        <w:r w:rsidRPr="006D2558">
          <w:rPr>
            <w:color w:val="000000"/>
          </w:rPr>
          <w:t xml:space="preserve">the </w:t>
        </w:r>
      </w:ins>
      <w:r w:rsidRPr="006D2558">
        <w:rPr>
          <w:color w:val="000000"/>
        </w:rPr>
        <w:t>phellogen</w:t>
      </w:r>
      <w:ins w:id="229" w:author="Olga" w:date="2018-10-29T15:38:00Z">
        <w:r w:rsidRPr="006D2558">
          <w:rPr>
            <w:color w:val="000000"/>
          </w:rPr>
          <w:t xml:space="preserve"> of the periderm and in wounded tissues</w:t>
        </w:r>
      </w:ins>
      <w:r w:rsidRPr="007318A3">
        <w:rPr>
          <w:noProof/>
          <w:color w:val="000000"/>
          <w:vertAlign w:val="superscript"/>
        </w:rPr>
        <w:t>15</w:t>
      </w:r>
      <w:r w:rsidRPr="006D2558">
        <w:rPr>
          <w:color w:val="000000"/>
        </w:rPr>
        <w:t xml:space="preserve">. </w:t>
      </w:r>
    </w:p>
    <w:p w14:paraId="136C3FD2" w14:textId="77777777" w:rsidR="00A05564" w:rsidRPr="006D2558" w:rsidRDefault="00A05564" w:rsidP="00A05564">
      <w:pPr>
        <w:pBdr>
          <w:top w:val="nil"/>
          <w:left w:val="nil"/>
          <w:bottom w:val="nil"/>
          <w:right w:val="nil"/>
          <w:between w:val="nil"/>
        </w:pBdr>
        <w:jc w:val="both"/>
        <w:rPr>
          <w:color w:val="000000"/>
        </w:rPr>
      </w:pPr>
      <w:r w:rsidRPr="006D2558">
        <w:rPr>
          <w:color w:val="000000"/>
        </w:rPr>
        <w:t xml:space="preserve">In this work, we </w:t>
      </w:r>
      <w:del w:id="230" w:author="Olga" w:date="2018-11-06T11:23:00Z">
        <w:r w:rsidRPr="006D2558" w:rsidDel="0006485F">
          <w:rPr>
            <w:color w:val="000000"/>
          </w:rPr>
          <w:delText xml:space="preserve">will </w:delText>
        </w:r>
      </w:del>
      <w:r w:rsidRPr="006D2558">
        <w:rPr>
          <w:color w:val="000000"/>
        </w:rPr>
        <w:t xml:space="preserve">detail a protocol using </w:t>
      </w:r>
      <w:del w:id="231" w:author="Olga" w:date="2018-10-30T01:45:00Z">
        <w:r w:rsidRPr="006D2558" w:rsidDel="00D26AB1">
          <w:rPr>
            <w:i/>
            <w:color w:val="000000"/>
          </w:rPr>
          <w:delText>A. rhizogenes</w:delText>
        </w:r>
      </w:del>
      <w:ins w:id="232" w:author="Olga" w:date="2018-10-30T01:45:00Z">
        <w:r w:rsidRPr="006D2558">
          <w:rPr>
            <w:i/>
            <w:color w:val="000000"/>
          </w:rPr>
          <w:t>A. rhizogenes</w:t>
        </w:r>
      </w:ins>
      <w:r w:rsidRPr="006D2558">
        <w:rPr>
          <w:i/>
          <w:color w:val="000000"/>
        </w:rPr>
        <w:t xml:space="preserve"> </w:t>
      </w:r>
      <w:r w:rsidRPr="006D2558">
        <w:rPr>
          <w:color w:val="000000"/>
        </w:rPr>
        <w:t xml:space="preserve">to produce transgenic hairy roots that </w:t>
      </w:r>
      <w:del w:id="233" w:author="Olga" w:date="2018-11-06T11:23:00Z">
        <w:r w:rsidRPr="006D2558" w:rsidDel="0006485F">
          <w:rPr>
            <w:color w:val="000000"/>
          </w:rPr>
          <w:delText>will be</w:delText>
        </w:r>
      </w:del>
      <w:ins w:id="234" w:author="Olga" w:date="2018-11-06T11:23:00Z">
        <w:r>
          <w:rPr>
            <w:color w:val="000000"/>
          </w:rPr>
          <w:t>are</w:t>
        </w:r>
      </w:ins>
      <w:r w:rsidRPr="006D2558">
        <w:rPr>
          <w:color w:val="000000"/>
        </w:rPr>
        <w:t xml:space="preserve"> maintained in a wild type stem, generating composite potato plants, or excised to grow autonomously </w:t>
      </w:r>
      <w:del w:id="235" w:author="Olga" w:date="2018-10-30T02:07:00Z">
        <w:r w:rsidRPr="006D2558" w:rsidDel="006D2558">
          <w:rPr>
            <w:i/>
            <w:color w:val="000000"/>
          </w:rPr>
          <w:delText>in vitro</w:delText>
        </w:r>
      </w:del>
      <w:ins w:id="236" w:author="Olga" w:date="2018-10-30T02:07:00Z">
        <w:r w:rsidRPr="006D2558">
          <w:rPr>
            <w:i/>
            <w:color w:val="000000"/>
          </w:rPr>
          <w:t>in vitro</w:t>
        </w:r>
      </w:ins>
      <w:r w:rsidRPr="006D2558">
        <w:rPr>
          <w:color w:val="000000"/>
        </w:rPr>
        <w:t xml:space="preserve">. We </w:t>
      </w:r>
      <w:del w:id="237" w:author="Olga" w:date="2018-11-06T11:23:00Z">
        <w:r w:rsidRPr="006D2558" w:rsidDel="0006485F">
          <w:rPr>
            <w:color w:val="000000"/>
          </w:rPr>
          <w:delText xml:space="preserve">will </w:delText>
        </w:r>
      </w:del>
      <w:r w:rsidRPr="006D2558">
        <w:rPr>
          <w:color w:val="000000"/>
        </w:rPr>
        <w:t xml:space="preserve">also provide the protocol using </w:t>
      </w:r>
      <w:del w:id="238" w:author="Olga" w:date="2018-10-30T01:45:00Z">
        <w:r w:rsidRPr="006D2558" w:rsidDel="00D26AB1">
          <w:rPr>
            <w:i/>
            <w:color w:val="000000"/>
          </w:rPr>
          <w:delText>A. tumefaciens</w:delText>
        </w:r>
      </w:del>
      <w:ins w:id="239" w:author="Olga" w:date="2018-10-30T01:45:00Z">
        <w:r w:rsidRPr="006D2558">
          <w:rPr>
            <w:i/>
            <w:color w:val="000000"/>
          </w:rPr>
          <w:t>A. tumefaciens</w:t>
        </w:r>
      </w:ins>
      <w:r w:rsidRPr="006D2558">
        <w:rPr>
          <w:color w:val="000000"/>
        </w:rPr>
        <w:t xml:space="preserve"> to obtain complete transgenic potato plants. As a case study, </w:t>
      </w:r>
      <w:del w:id="240" w:author="Olga" w:date="2018-10-30T01:45:00Z">
        <w:r w:rsidRPr="006D2558" w:rsidDel="00D26AB1">
          <w:rPr>
            <w:i/>
            <w:color w:val="000000"/>
          </w:rPr>
          <w:delText>A. rhizogenes</w:delText>
        </w:r>
      </w:del>
      <w:ins w:id="241" w:author="Olga" w:date="2018-10-30T01:45:00Z">
        <w:r w:rsidRPr="006D2558">
          <w:rPr>
            <w:i/>
            <w:color w:val="000000"/>
          </w:rPr>
          <w:t>A. rhizogenes</w:t>
        </w:r>
      </w:ins>
      <w:r w:rsidRPr="006D2558">
        <w:rPr>
          <w:i/>
          <w:color w:val="000000"/>
        </w:rPr>
        <w:t xml:space="preserve"> </w:t>
      </w:r>
      <w:r w:rsidRPr="006D2558">
        <w:rPr>
          <w:color w:val="000000"/>
        </w:rPr>
        <w:t xml:space="preserve">and </w:t>
      </w:r>
      <w:del w:id="242" w:author="Olga" w:date="2018-10-30T01:45:00Z">
        <w:r w:rsidRPr="006D2558" w:rsidDel="00D26AB1">
          <w:rPr>
            <w:i/>
            <w:color w:val="000000"/>
          </w:rPr>
          <w:delText>A. tumefaciens</w:delText>
        </w:r>
      </w:del>
      <w:ins w:id="243" w:author="Olga" w:date="2018-10-30T01:45:00Z">
        <w:r w:rsidRPr="006D2558">
          <w:rPr>
            <w:i/>
            <w:color w:val="000000"/>
          </w:rPr>
          <w:t>A. tumefaciens</w:t>
        </w:r>
      </w:ins>
      <w:r w:rsidRPr="006D2558">
        <w:rPr>
          <w:i/>
          <w:color w:val="000000"/>
        </w:rPr>
        <w:t xml:space="preserve"> </w:t>
      </w:r>
      <w:r w:rsidRPr="006D2558">
        <w:rPr>
          <w:color w:val="000000"/>
        </w:rPr>
        <w:t xml:space="preserve">transformed with the same binary vector </w:t>
      </w:r>
      <w:del w:id="244" w:author="Olga" w:date="2018-11-06T11:24:00Z">
        <w:r w:rsidRPr="006D2558" w:rsidDel="0006485F">
          <w:rPr>
            <w:color w:val="000000"/>
          </w:rPr>
          <w:delText xml:space="preserve">will </w:delText>
        </w:r>
      </w:del>
      <w:ins w:id="245" w:author="Olga" w:date="2018-11-06T11:24:00Z">
        <w:r>
          <w:rPr>
            <w:color w:val="000000"/>
          </w:rPr>
          <w:t>are</w:t>
        </w:r>
      </w:ins>
      <w:del w:id="246" w:author="Olga" w:date="2018-11-06T11:24:00Z">
        <w:r w:rsidRPr="006D2558" w:rsidDel="0006485F">
          <w:rPr>
            <w:color w:val="000000"/>
          </w:rPr>
          <w:delText>be</w:delText>
        </w:r>
      </w:del>
      <w:r w:rsidRPr="006D2558">
        <w:rPr>
          <w:color w:val="000000"/>
        </w:rPr>
        <w:t xml:space="preserve"> used to obtain roots with the </w:t>
      </w:r>
      <w:r w:rsidRPr="006D2558">
        <w:rPr>
          <w:i/>
          <w:color w:val="000000"/>
        </w:rPr>
        <w:t>FHT</w:t>
      </w:r>
      <w:r w:rsidRPr="006D2558">
        <w:rPr>
          <w:color w:val="000000"/>
        </w:rPr>
        <w:t xml:space="preserve"> promoter driving </w:t>
      </w:r>
      <w:r w:rsidRPr="006D2558">
        <w:rPr>
          <w:i/>
          <w:color w:val="000000"/>
        </w:rPr>
        <w:t>GUS</w:t>
      </w:r>
      <w:r w:rsidRPr="006D2558">
        <w:rPr>
          <w:color w:val="000000"/>
        </w:rPr>
        <w:t xml:space="preserve"> reporter gene expression. The results </w:t>
      </w:r>
      <w:del w:id="247" w:author="Olga" w:date="2018-11-06T11:24:00Z">
        <w:r w:rsidRPr="006D2558" w:rsidDel="0006485F">
          <w:rPr>
            <w:color w:val="000000"/>
          </w:rPr>
          <w:delText xml:space="preserve">will </w:delText>
        </w:r>
      </w:del>
      <w:ins w:id="248" w:author="Olga" w:date="2018-11-06T11:24:00Z">
        <w:r>
          <w:rPr>
            <w:color w:val="000000"/>
          </w:rPr>
          <w:t>are</w:t>
        </w:r>
      </w:ins>
      <w:del w:id="249" w:author="Olga" w:date="2018-11-06T11:24:00Z">
        <w:r w:rsidRPr="006D2558" w:rsidDel="0006485F">
          <w:rPr>
            <w:color w:val="000000"/>
          </w:rPr>
          <w:delText>be</w:delText>
        </w:r>
      </w:del>
      <w:r w:rsidRPr="006D2558">
        <w:rPr>
          <w:color w:val="000000"/>
        </w:rPr>
        <w:t xml:space="preserve"> reported and compared.</w:t>
      </w:r>
    </w:p>
    <w:p w14:paraId="3AD91A28" w14:textId="77777777" w:rsidR="00A05564" w:rsidRPr="006D2558" w:rsidRDefault="00A05564" w:rsidP="00A05564">
      <w:pPr>
        <w:pBdr>
          <w:top w:val="nil"/>
          <w:left w:val="nil"/>
          <w:bottom w:val="nil"/>
          <w:right w:val="nil"/>
          <w:between w:val="nil"/>
        </w:pBdr>
        <w:jc w:val="both"/>
        <w:rPr>
          <w:color w:val="000000"/>
        </w:rPr>
      </w:pPr>
    </w:p>
    <w:p w14:paraId="35CD3338" w14:textId="77777777" w:rsidR="00A05564" w:rsidRPr="006D2558" w:rsidRDefault="00A05564" w:rsidP="00A05564">
      <w:pPr>
        <w:pBdr>
          <w:top w:val="nil"/>
          <w:left w:val="nil"/>
          <w:bottom w:val="nil"/>
          <w:right w:val="nil"/>
          <w:between w:val="nil"/>
        </w:pBdr>
        <w:jc w:val="both"/>
        <w:rPr>
          <w:color w:val="000000"/>
        </w:rPr>
      </w:pPr>
      <w:r w:rsidRPr="006D2558">
        <w:rPr>
          <w:color w:val="000000"/>
        </w:rPr>
        <w:t>PROTOCOL:</w:t>
      </w:r>
    </w:p>
    <w:p w14:paraId="1C32B826" w14:textId="77777777" w:rsidR="00A05564" w:rsidRPr="006D2558" w:rsidRDefault="00A05564" w:rsidP="00A05564">
      <w:pPr>
        <w:pBdr>
          <w:top w:val="nil"/>
          <w:left w:val="nil"/>
          <w:bottom w:val="nil"/>
          <w:right w:val="nil"/>
          <w:between w:val="nil"/>
        </w:pBdr>
        <w:jc w:val="both"/>
        <w:rPr>
          <w:color w:val="000000"/>
        </w:rPr>
      </w:pPr>
      <w:r w:rsidRPr="006D2558">
        <w:rPr>
          <w:color w:val="000000"/>
        </w:rPr>
        <w:t xml:space="preserve">Note: The </w:t>
      </w:r>
      <w:del w:id="250" w:author="Olga" w:date="2018-10-30T01:45:00Z">
        <w:r w:rsidRPr="006D2558" w:rsidDel="00D26AB1">
          <w:rPr>
            <w:i/>
            <w:color w:val="000000"/>
          </w:rPr>
          <w:delText>A. rhizogenes</w:delText>
        </w:r>
      </w:del>
      <w:ins w:id="251" w:author="Olga" w:date="2018-10-30T01:45:00Z">
        <w:r w:rsidRPr="006D2558">
          <w:rPr>
            <w:i/>
            <w:color w:val="000000"/>
          </w:rPr>
          <w:t>A. rhizogenes</w:t>
        </w:r>
      </w:ins>
      <w:r w:rsidRPr="006D2558">
        <w:rPr>
          <w:color w:val="000000"/>
        </w:rPr>
        <w:t xml:space="preserve"> transformation protocol was adapted and modified from Horn </w:t>
      </w:r>
      <w:r>
        <w:rPr>
          <w:i/>
          <w:color w:val="000000"/>
        </w:rPr>
        <w:t>et al.</w:t>
      </w:r>
      <w:r w:rsidRPr="007318A3">
        <w:rPr>
          <w:noProof/>
          <w:color w:val="000000"/>
          <w:vertAlign w:val="superscript"/>
        </w:rPr>
        <w:t>7</w:t>
      </w:r>
      <w:r w:rsidRPr="006D2558">
        <w:rPr>
          <w:color w:val="000000"/>
        </w:rPr>
        <w:t xml:space="preserve"> </w:t>
      </w:r>
      <w:ins w:id="252" w:author="Olga" w:date="2018-10-25T11:07:00Z">
        <w:r w:rsidRPr="006D2558">
          <w:rPr>
            <w:color w:val="000000"/>
          </w:rPr>
          <w:t xml:space="preserve">and the genotype tested was </w:t>
        </w:r>
        <w:r w:rsidRPr="006D2558">
          <w:rPr>
            <w:i/>
            <w:color w:val="000000"/>
          </w:rPr>
          <w:t>S. tuberosum</w:t>
        </w:r>
        <w:r w:rsidRPr="006D2558">
          <w:rPr>
            <w:color w:val="000000"/>
          </w:rPr>
          <w:t xml:space="preserve"> ssp</w:t>
        </w:r>
        <w:r w:rsidRPr="006D2558">
          <w:rPr>
            <w:i/>
            <w:color w:val="000000"/>
          </w:rPr>
          <w:t>. tuberosum</w:t>
        </w:r>
        <w:r w:rsidRPr="006D2558">
          <w:rPr>
            <w:color w:val="000000"/>
          </w:rPr>
          <w:t xml:space="preserve"> (cv. Désirée).</w:t>
        </w:r>
      </w:ins>
      <w:del w:id="253" w:author="Olga" w:date="2018-10-25T11:07:00Z">
        <w:r w:rsidRPr="006D2558">
          <w:rPr>
            <w:color w:val="000000"/>
          </w:rPr>
          <w:delText>and t</w:delText>
        </w:r>
      </w:del>
      <w:ins w:id="254" w:author="Olga" w:date="2018-10-25T11:07:00Z">
        <w:r w:rsidRPr="006D2558">
          <w:rPr>
            <w:color w:val="000000"/>
          </w:rPr>
          <w:t xml:space="preserve"> T</w:t>
        </w:r>
      </w:ins>
      <w:r w:rsidRPr="006D2558">
        <w:rPr>
          <w:color w:val="000000"/>
        </w:rPr>
        <w:t xml:space="preserve">he </w:t>
      </w:r>
      <w:del w:id="255" w:author="Olga" w:date="2018-10-30T01:45:00Z">
        <w:r w:rsidRPr="006D2558" w:rsidDel="00D26AB1">
          <w:rPr>
            <w:i/>
            <w:color w:val="000000"/>
          </w:rPr>
          <w:delText>A. tumefaciens</w:delText>
        </w:r>
      </w:del>
      <w:ins w:id="256" w:author="Olga" w:date="2018-10-30T01:45:00Z">
        <w:r w:rsidRPr="006D2558">
          <w:rPr>
            <w:i/>
            <w:color w:val="000000"/>
          </w:rPr>
          <w:t>A. tumefaciens</w:t>
        </w:r>
      </w:ins>
      <w:r w:rsidRPr="006D2558">
        <w:rPr>
          <w:i/>
          <w:color w:val="000000"/>
        </w:rPr>
        <w:t xml:space="preserve"> </w:t>
      </w:r>
      <w:r w:rsidRPr="006D2558">
        <w:rPr>
          <w:color w:val="000000"/>
        </w:rPr>
        <w:t xml:space="preserve">transformation protocol was adapted and modified from Banerjee </w:t>
      </w:r>
      <w:r w:rsidRPr="006D2558">
        <w:rPr>
          <w:i/>
          <w:color w:val="000000"/>
        </w:rPr>
        <w:t>et al.</w:t>
      </w:r>
      <w:r w:rsidRPr="007318A3">
        <w:rPr>
          <w:noProof/>
          <w:color w:val="000000"/>
          <w:vertAlign w:val="superscript"/>
        </w:rPr>
        <w:t>22</w:t>
      </w:r>
      <w:ins w:id="257" w:author="Olga" w:date="2018-10-25T11:07:00Z">
        <w:r w:rsidRPr="006D2558">
          <w:rPr>
            <w:i/>
            <w:color w:val="000000"/>
          </w:rPr>
          <w:t xml:space="preserve"> </w:t>
        </w:r>
        <w:r w:rsidRPr="006D2558">
          <w:rPr>
            <w:color w:val="000000"/>
            <w:rPrChange w:id="258" w:author="Olga" w:date="2018-10-30T02:02:00Z">
              <w:rPr>
                <w:i/>
                <w:color w:val="000000"/>
              </w:rPr>
            </w:rPrChange>
          </w:rPr>
          <w:t xml:space="preserve">and the genotypes tested were </w:t>
        </w:r>
        <w:r w:rsidRPr="006D2558">
          <w:rPr>
            <w:i/>
            <w:color w:val="000000"/>
          </w:rPr>
          <w:t>S. tuberosum</w:t>
        </w:r>
        <w:r w:rsidRPr="006D2558">
          <w:rPr>
            <w:color w:val="000000"/>
          </w:rPr>
          <w:t xml:space="preserve"> ssp</w:t>
        </w:r>
        <w:r w:rsidRPr="006D2558">
          <w:rPr>
            <w:i/>
            <w:color w:val="000000"/>
            <w:rPrChange w:id="259" w:author="Olga" w:date="2018-10-30T02:02:00Z">
              <w:rPr>
                <w:color w:val="000000"/>
              </w:rPr>
            </w:rPrChange>
          </w:rPr>
          <w:t>. tuberosum</w:t>
        </w:r>
        <w:r w:rsidRPr="006D2558">
          <w:rPr>
            <w:color w:val="000000"/>
          </w:rPr>
          <w:t xml:space="preserve"> (cv. Désirée)</w:t>
        </w:r>
        <w:r w:rsidRPr="006D2558">
          <w:rPr>
            <w:i/>
            <w:color w:val="000000"/>
          </w:rPr>
          <w:t xml:space="preserve"> and S. tuberosum </w:t>
        </w:r>
        <w:r w:rsidRPr="006D2558">
          <w:rPr>
            <w:color w:val="000000"/>
          </w:rPr>
          <w:t xml:space="preserve">ssp. </w:t>
        </w:r>
        <w:r w:rsidRPr="006D2558">
          <w:rPr>
            <w:i/>
            <w:color w:val="000000"/>
            <w:rPrChange w:id="260" w:author="Olga" w:date="2018-10-30T02:02:00Z">
              <w:rPr>
                <w:color w:val="000000"/>
              </w:rPr>
            </w:rPrChange>
          </w:rPr>
          <w:t>andigena</w:t>
        </w:r>
      </w:ins>
      <w:r>
        <w:rPr>
          <w:color w:val="000000"/>
        </w:rPr>
        <w:t>. The main steps of</w:t>
      </w:r>
      <w:r w:rsidRPr="006D2558">
        <w:rPr>
          <w:color w:val="000000"/>
        </w:rPr>
        <w:t xml:space="preserve"> both procedures are summarised in </w:t>
      </w:r>
      <w:del w:id="261" w:author="Olga" w:date="2018-10-29T22:14:00Z">
        <w:r w:rsidRPr="006D2558" w:rsidDel="00FD56E6">
          <w:rPr>
            <w:color w:val="000000"/>
          </w:rPr>
          <w:delText>Figure</w:delText>
        </w:r>
      </w:del>
      <w:ins w:id="262" w:author="Olga" w:date="2018-10-29T22:14:00Z">
        <w:r w:rsidRPr="006D2558">
          <w:rPr>
            <w:color w:val="000000"/>
          </w:rPr>
          <w:t>Figure</w:t>
        </w:r>
      </w:ins>
      <w:r w:rsidRPr="006D2558">
        <w:rPr>
          <w:color w:val="000000"/>
        </w:rPr>
        <w:t>s 1 and 2, respectively.</w:t>
      </w:r>
    </w:p>
    <w:p w14:paraId="60CF443F" w14:textId="77777777" w:rsidR="00A05564" w:rsidRPr="006D2558" w:rsidRDefault="00A05564" w:rsidP="00A05564">
      <w:pPr>
        <w:pBdr>
          <w:top w:val="nil"/>
          <w:left w:val="nil"/>
          <w:bottom w:val="nil"/>
          <w:right w:val="nil"/>
          <w:between w:val="nil"/>
        </w:pBdr>
        <w:spacing w:before="60" w:after="60"/>
        <w:jc w:val="both"/>
        <w:rPr>
          <w:ins w:id="263" w:author="Olga" w:date="2018-10-29T15:40:00Z"/>
          <w:color w:val="000000"/>
        </w:rPr>
      </w:pPr>
      <w:ins w:id="264" w:author="Usuari" w:date="2018-10-26T16:09:00Z">
        <w:r w:rsidRPr="006D2558">
          <w:rPr>
            <w:color w:val="000000"/>
          </w:rPr>
          <w:t xml:space="preserve">Note: In all the steps of the procedure performing </w:t>
        </w:r>
        <w:del w:id="265" w:author="Olga" w:date="2018-10-30T02:07:00Z">
          <w:r w:rsidRPr="006D2558" w:rsidDel="006D2558">
            <w:rPr>
              <w:i/>
              <w:color w:val="000000"/>
              <w:rPrChange w:id="266" w:author="Olga" w:date="2018-10-30T02:02:00Z">
                <w:rPr>
                  <w:color w:val="000000"/>
                </w:rPr>
              </w:rPrChange>
            </w:rPr>
            <w:delText>in vitro</w:delText>
          </w:r>
        </w:del>
      </w:ins>
      <w:ins w:id="267" w:author="Olga" w:date="2018-10-30T02:07:00Z">
        <w:r w:rsidRPr="006D2558">
          <w:rPr>
            <w:i/>
            <w:color w:val="000000"/>
          </w:rPr>
          <w:t>in vitro</w:t>
        </w:r>
      </w:ins>
      <w:ins w:id="268" w:author="Usuari" w:date="2018-10-26T16:09:00Z">
        <w:r w:rsidRPr="006D2558">
          <w:rPr>
            <w:color w:val="000000"/>
          </w:rPr>
          <w:t xml:space="preserve"> transfers, do so rapidly, and when possible, maintain the plates or pots closed, thus minimizing plant exposure to the air to avoid wilting</w:t>
        </w:r>
      </w:ins>
      <w:ins w:id="269" w:author="Usuari" w:date="2018-10-26T16:34:00Z">
        <w:r w:rsidRPr="006D2558">
          <w:rPr>
            <w:color w:val="000000"/>
          </w:rPr>
          <w:t xml:space="preserve"> and contamination</w:t>
        </w:r>
      </w:ins>
      <w:ins w:id="270" w:author="Usuari" w:date="2018-10-26T16:09:00Z">
        <w:r w:rsidRPr="006D2558">
          <w:rPr>
            <w:color w:val="000000"/>
          </w:rPr>
          <w:t>.</w:t>
        </w:r>
      </w:ins>
      <w:ins w:id="271" w:author="Olga" w:date="2018-10-29T15:40:00Z">
        <w:r w:rsidRPr="006D2558">
          <w:rPr>
            <w:color w:val="000000"/>
          </w:rPr>
          <w:t xml:space="preserve"> </w:t>
        </w:r>
      </w:ins>
    </w:p>
    <w:p w14:paraId="0A7A18CE" w14:textId="77777777" w:rsidR="00A05564" w:rsidRPr="006D2558" w:rsidRDefault="00A05564" w:rsidP="00A05564">
      <w:pPr>
        <w:pBdr>
          <w:top w:val="nil"/>
          <w:left w:val="nil"/>
          <w:bottom w:val="nil"/>
          <w:right w:val="nil"/>
          <w:between w:val="nil"/>
        </w:pBdr>
        <w:spacing w:before="60" w:after="60"/>
        <w:jc w:val="both"/>
        <w:rPr>
          <w:ins w:id="272" w:author="Olga" w:date="2018-10-29T15:43:00Z"/>
          <w:color w:val="000000"/>
        </w:rPr>
      </w:pPr>
      <w:ins w:id="273" w:author="Olga" w:date="2018-10-29T15:41:00Z">
        <w:r w:rsidRPr="006D2558">
          <w:rPr>
            <w:color w:val="000000"/>
          </w:rPr>
          <w:t xml:space="preserve">Note: </w:t>
        </w:r>
      </w:ins>
      <w:ins w:id="274" w:author="Olga" w:date="2018-10-29T15:40:00Z">
        <w:r w:rsidRPr="006D2558">
          <w:rPr>
            <w:color w:val="000000"/>
          </w:rPr>
          <w:t xml:space="preserve">Otherwise stated, all the </w:t>
        </w:r>
      </w:ins>
      <w:ins w:id="275" w:author="Olga" w:date="2018-10-29T15:41:00Z">
        <w:r w:rsidRPr="006D2558">
          <w:rPr>
            <w:color w:val="000000"/>
          </w:rPr>
          <w:t xml:space="preserve">plant </w:t>
        </w:r>
      </w:ins>
      <w:ins w:id="276" w:author="Olga" w:date="2018-10-29T15:40:00Z">
        <w:r w:rsidRPr="006D2558">
          <w:rPr>
            <w:color w:val="000000"/>
          </w:rPr>
          <w:t>incubations were done in cabinets under long day conditions of 12 h 24 ºC light/ 12 h 20 ºC dark and 67 µmol m</w:t>
        </w:r>
        <w:r w:rsidRPr="006D2558">
          <w:rPr>
            <w:color w:val="000000"/>
            <w:vertAlign w:val="superscript"/>
          </w:rPr>
          <w:t>-1</w:t>
        </w:r>
        <w:r w:rsidRPr="006D2558">
          <w:rPr>
            <w:color w:val="000000"/>
          </w:rPr>
          <w:t xml:space="preserve"> sec</w:t>
        </w:r>
        <w:r w:rsidRPr="006D2558">
          <w:rPr>
            <w:color w:val="000000"/>
            <w:vertAlign w:val="superscript"/>
          </w:rPr>
          <w:t>-1</w:t>
        </w:r>
        <w:r w:rsidRPr="006D2558">
          <w:rPr>
            <w:color w:val="000000"/>
          </w:rPr>
          <w:t xml:space="preserve">.   </w:t>
        </w:r>
      </w:ins>
    </w:p>
    <w:p w14:paraId="09164A3E" w14:textId="77777777" w:rsidR="00A05564" w:rsidRPr="006D2558" w:rsidRDefault="00A05564" w:rsidP="00A05564">
      <w:pPr>
        <w:pBdr>
          <w:top w:val="nil"/>
          <w:left w:val="nil"/>
          <w:bottom w:val="nil"/>
          <w:right w:val="nil"/>
          <w:between w:val="nil"/>
        </w:pBdr>
        <w:spacing w:before="60" w:after="60"/>
        <w:jc w:val="both"/>
        <w:rPr>
          <w:ins w:id="277" w:author="Olga" w:date="2018-10-30T00:21:00Z"/>
          <w:color w:val="000000"/>
        </w:rPr>
        <w:pPrChange w:id="278" w:author="Olga" w:date="2018-10-29T15:45:00Z">
          <w:pPr>
            <w:numPr>
              <w:numId w:val="6"/>
            </w:numPr>
            <w:pBdr>
              <w:top w:val="nil"/>
              <w:left w:val="nil"/>
              <w:bottom w:val="nil"/>
              <w:right w:val="nil"/>
              <w:between w:val="nil"/>
            </w:pBdr>
            <w:spacing w:before="60" w:after="60"/>
            <w:ind w:left="720" w:hanging="360"/>
            <w:jc w:val="both"/>
          </w:pPr>
        </w:pPrChange>
      </w:pPr>
      <w:ins w:id="279" w:author="Olga" w:date="2018-10-29T15:43:00Z">
        <w:r w:rsidRPr="006D2558">
          <w:rPr>
            <w:color w:val="000000"/>
          </w:rPr>
          <w:t xml:space="preserve">Note: Otherwise stated, </w:t>
        </w:r>
      </w:ins>
      <w:ins w:id="280" w:author="Olga" w:date="2018-10-29T15:44:00Z">
        <w:r w:rsidRPr="006D2558">
          <w:rPr>
            <w:color w:val="000000"/>
          </w:rPr>
          <w:t xml:space="preserve">perform all the </w:t>
        </w:r>
      </w:ins>
      <w:ins w:id="281" w:author="Olga" w:date="2018-10-29T15:51:00Z">
        <w:r w:rsidRPr="006D2558">
          <w:rPr>
            <w:color w:val="000000"/>
          </w:rPr>
          <w:t xml:space="preserve">bacteria manipulation and </w:t>
        </w:r>
      </w:ins>
      <w:ins w:id="282" w:author="Olga" w:date="2018-10-30T02:07:00Z">
        <w:r w:rsidRPr="006D2558">
          <w:rPr>
            <w:i/>
            <w:color w:val="000000"/>
          </w:rPr>
          <w:t>in vitro</w:t>
        </w:r>
      </w:ins>
      <w:ins w:id="283" w:author="Olga" w:date="2018-10-29T15:45:00Z">
        <w:r w:rsidRPr="006D2558">
          <w:rPr>
            <w:color w:val="000000"/>
          </w:rPr>
          <w:t xml:space="preserve"> </w:t>
        </w:r>
      </w:ins>
      <w:ins w:id="284" w:author="Olga" w:date="2018-10-29T15:44:00Z">
        <w:r w:rsidRPr="006D2558">
          <w:rPr>
            <w:color w:val="000000"/>
          </w:rPr>
          <w:t>plant transfers in aseptic conditions</w:t>
        </w:r>
      </w:ins>
      <w:ins w:id="285" w:author="Olga" w:date="2018-10-29T15:49:00Z">
        <w:r w:rsidRPr="006D2558">
          <w:rPr>
            <w:color w:val="000000"/>
          </w:rPr>
          <w:t xml:space="preserve"> in</w:t>
        </w:r>
      </w:ins>
      <w:ins w:id="286" w:author="Olga" w:date="2018-10-29T15:44:00Z">
        <w:r w:rsidRPr="006D2558">
          <w:rPr>
            <w:color w:val="000000"/>
          </w:rPr>
          <w:t xml:space="preserve"> a</w:t>
        </w:r>
      </w:ins>
      <w:ins w:id="287" w:author="Olga" w:date="2018-10-29T15:47:00Z">
        <w:r w:rsidRPr="006D2558">
          <w:rPr>
            <w:color w:val="000000"/>
          </w:rPr>
          <w:t xml:space="preserve"> laminar </w:t>
        </w:r>
      </w:ins>
      <w:ins w:id="288" w:author="Olga" w:date="2018-10-29T15:44:00Z">
        <w:r w:rsidRPr="006D2558">
          <w:rPr>
            <w:color w:val="000000"/>
          </w:rPr>
          <w:t xml:space="preserve">flow </w:t>
        </w:r>
      </w:ins>
      <w:ins w:id="289" w:author="Olga" w:date="2018-10-29T15:47:00Z">
        <w:r w:rsidRPr="006D2558">
          <w:rPr>
            <w:color w:val="000000"/>
          </w:rPr>
          <w:t>hood</w:t>
        </w:r>
      </w:ins>
      <w:ins w:id="290" w:author="Olga" w:date="2018-10-29T15:44:00Z">
        <w:r w:rsidRPr="006D2558">
          <w:rPr>
            <w:color w:val="000000"/>
          </w:rPr>
          <w:t xml:space="preserve">. </w:t>
        </w:r>
      </w:ins>
    </w:p>
    <w:p w14:paraId="372AD0DD" w14:textId="77777777" w:rsidR="00A05564" w:rsidRPr="006D2558" w:rsidRDefault="00A05564" w:rsidP="00A05564">
      <w:pPr>
        <w:pBdr>
          <w:top w:val="nil"/>
          <w:left w:val="nil"/>
          <w:bottom w:val="nil"/>
          <w:right w:val="nil"/>
          <w:between w:val="nil"/>
        </w:pBdr>
        <w:spacing w:before="60" w:after="60"/>
        <w:jc w:val="both"/>
        <w:rPr>
          <w:ins w:id="291" w:author="Olga" w:date="2018-10-29T18:04:00Z"/>
          <w:color w:val="000000"/>
        </w:rPr>
        <w:pPrChange w:id="292" w:author="Olga" w:date="2018-10-29T15:45:00Z">
          <w:pPr>
            <w:numPr>
              <w:numId w:val="6"/>
            </w:numPr>
            <w:pBdr>
              <w:top w:val="nil"/>
              <w:left w:val="nil"/>
              <w:bottom w:val="nil"/>
              <w:right w:val="nil"/>
              <w:between w:val="nil"/>
            </w:pBdr>
            <w:spacing w:before="60" w:after="60"/>
            <w:ind w:left="720" w:hanging="360"/>
            <w:jc w:val="both"/>
          </w:pPr>
        </w:pPrChange>
      </w:pPr>
      <w:ins w:id="293" w:author="Olga" w:date="2018-10-30T00:21:00Z">
        <w:r w:rsidRPr="006D2558">
          <w:rPr>
            <w:color w:val="000000"/>
          </w:rPr>
          <w:lastRenderedPageBreak/>
          <w:t xml:space="preserve">Note: All the media </w:t>
        </w:r>
      </w:ins>
      <w:ins w:id="294" w:author="Olga" w:date="2018-10-30T00:22:00Z">
        <w:r w:rsidRPr="006D2558">
          <w:rPr>
            <w:color w:val="000000"/>
          </w:rPr>
          <w:t>recipes</w:t>
        </w:r>
      </w:ins>
      <w:ins w:id="295" w:author="Olga" w:date="2018-10-30T00:21:00Z">
        <w:r w:rsidRPr="006D2558">
          <w:rPr>
            <w:color w:val="000000"/>
          </w:rPr>
          <w:t xml:space="preserve"> for </w:t>
        </w:r>
      </w:ins>
      <w:ins w:id="296" w:author="Olga" w:date="2018-10-31T09:26:00Z">
        <w:r w:rsidRPr="003D2222">
          <w:rPr>
            <w:i/>
            <w:color w:val="000000"/>
          </w:rPr>
          <w:t>Agrobacterium</w:t>
        </w:r>
      </w:ins>
      <w:ins w:id="297" w:author="Olga" w:date="2018-10-30T00:21:00Z">
        <w:r w:rsidRPr="006D2558">
          <w:rPr>
            <w:color w:val="000000"/>
          </w:rPr>
          <w:t xml:space="preserve"> and </w:t>
        </w:r>
      </w:ins>
      <w:ins w:id="298" w:author="Olga" w:date="2018-10-30T02:07:00Z">
        <w:r w:rsidRPr="006D2558">
          <w:rPr>
            <w:i/>
            <w:color w:val="000000"/>
          </w:rPr>
          <w:t>in vitro</w:t>
        </w:r>
      </w:ins>
      <w:ins w:id="299" w:author="Olga" w:date="2018-10-30T00:21:00Z">
        <w:r w:rsidRPr="006D2558">
          <w:rPr>
            <w:i/>
            <w:color w:val="000000"/>
            <w:rPrChange w:id="300" w:author="Olga" w:date="2018-10-30T02:02:00Z">
              <w:rPr>
                <w:color w:val="000000"/>
              </w:rPr>
            </w:rPrChange>
          </w:rPr>
          <w:t xml:space="preserve"> </w:t>
        </w:r>
        <w:r w:rsidRPr="006D2558">
          <w:rPr>
            <w:color w:val="000000"/>
          </w:rPr>
          <w:t>plant cultures</w:t>
        </w:r>
      </w:ins>
      <w:ins w:id="301" w:author="Olga" w:date="2018-10-30T00:22:00Z">
        <w:r w:rsidRPr="006D2558">
          <w:rPr>
            <w:color w:val="000000"/>
          </w:rPr>
          <w:t xml:space="preserve"> are</w:t>
        </w:r>
      </w:ins>
      <w:ins w:id="302" w:author="Olga" w:date="2018-10-30T00:21:00Z">
        <w:r w:rsidRPr="006D2558">
          <w:rPr>
            <w:color w:val="000000"/>
          </w:rPr>
          <w:t xml:space="preserve"> provided in Table </w:t>
        </w:r>
      </w:ins>
      <w:ins w:id="303" w:author="Olga" w:date="2018-10-30T00:22:00Z">
        <w:r w:rsidRPr="006D2558">
          <w:rPr>
            <w:color w:val="000000"/>
          </w:rPr>
          <w:t>1.</w:t>
        </w:r>
      </w:ins>
    </w:p>
    <w:p w14:paraId="009B8BCD" w14:textId="77777777" w:rsidR="00A05564" w:rsidRPr="006D2558" w:rsidRDefault="00A05564" w:rsidP="00A05564">
      <w:pPr>
        <w:pBdr>
          <w:top w:val="nil"/>
          <w:left w:val="nil"/>
          <w:bottom w:val="nil"/>
          <w:right w:val="nil"/>
          <w:between w:val="nil"/>
        </w:pBdr>
        <w:shd w:val="clear" w:color="auto" w:fill="FFFFFF"/>
        <w:contextualSpacing/>
        <w:jc w:val="both"/>
        <w:rPr>
          <w:ins w:id="304" w:author="Olga" w:date="2018-10-29T18:04:00Z"/>
          <w:color w:val="000000"/>
        </w:rPr>
        <w:pPrChange w:id="305" w:author="Olga" w:date="2018-10-29T18:04:00Z">
          <w:pPr>
            <w:numPr>
              <w:numId w:val="6"/>
            </w:numPr>
            <w:pBdr>
              <w:top w:val="nil"/>
              <w:left w:val="nil"/>
              <w:bottom w:val="nil"/>
              <w:right w:val="nil"/>
              <w:between w:val="nil"/>
            </w:pBdr>
            <w:shd w:val="clear" w:color="auto" w:fill="FFFFFF"/>
            <w:ind w:left="720" w:hanging="360"/>
            <w:contextualSpacing/>
            <w:jc w:val="both"/>
          </w:pPr>
        </w:pPrChange>
      </w:pPr>
      <w:ins w:id="306" w:author="Olga" w:date="2018-10-29T18:04:00Z">
        <w:r w:rsidRPr="006D2558">
          <w:rPr>
            <w:color w:val="000000"/>
          </w:rPr>
          <w:t xml:space="preserve">Caution: </w:t>
        </w:r>
      </w:ins>
      <w:r>
        <w:rPr>
          <w:color w:val="000000"/>
        </w:rPr>
        <w:t>Deposit</w:t>
      </w:r>
      <w:ins w:id="307" w:author="Olga" w:date="2018-10-29T18:04:00Z">
        <w:r w:rsidRPr="006D2558">
          <w:rPr>
            <w:color w:val="000000"/>
          </w:rPr>
          <w:t xml:space="preserve"> </w:t>
        </w:r>
      </w:ins>
      <w:r>
        <w:rPr>
          <w:color w:val="000000"/>
        </w:rPr>
        <w:t>all material contaminated with genetic modified plants to the appropriated waste container</w:t>
      </w:r>
      <w:ins w:id="308" w:author="Olga" w:date="2018-10-29T18:04:00Z">
        <w:r w:rsidRPr="006D2558">
          <w:rPr>
            <w:color w:val="000000"/>
          </w:rPr>
          <w:t>.</w:t>
        </w:r>
      </w:ins>
    </w:p>
    <w:p w14:paraId="6A4EDEF5" w14:textId="77777777" w:rsidR="00A05564" w:rsidRDefault="00A05564" w:rsidP="00A05564">
      <w:pPr>
        <w:pBdr>
          <w:top w:val="nil"/>
          <w:left w:val="nil"/>
          <w:bottom w:val="nil"/>
          <w:right w:val="nil"/>
          <w:between w:val="nil"/>
        </w:pBdr>
        <w:spacing w:before="60" w:after="60"/>
        <w:jc w:val="both"/>
        <w:rPr>
          <w:ins w:id="309" w:author="Olga" w:date="2018-10-31T09:39:00Z"/>
          <w:color w:val="000000"/>
        </w:rPr>
        <w:pPrChange w:id="310" w:author="Olga" w:date="2018-10-29T15:45:00Z">
          <w:pPr>
            <w:numPr>
              <w:numId w:val="6"/>
            </w:numPr>
            <w:pBdr>
              <w:top w:val="nil"/>
              <w:left w:val="nil"/>
              <w:bottom w:val="nil"/>
              <w:right w:val="nil"/>
              <w:between w:val="nil"/>
            </w:pBdr>
            <w:spacing w:before="60" w:after="60"/>
            <w:ind w:left="720" w:hanging="360"/>
            <w:jc w:val="both"/>
          </w:pPr>
        </w:pPrChange>
      </w:pPr>
    </w:p>
    <w:p w14:paraId="6ECC52A4" w14:textId="77777777" w:rsidR="00A05564" w:rsidRPr="00A92ABC" w:rsidRDefault="00A05564" w:rsidP="00A05564">
      <w:pPr>
        <w:pBdr>
          <w:top w:val="nil"/>
          <w:left w:val="nil"/>
          <w:bottom w:val="nil"/>
          <w:right w:val="nil"/>
          <w:between w:val="nil"/>
        </w:pBdr>
        <w:jc w:val="both"/>
        <w:rPr>
          <w:ins w:id="311" w:author="Olga" w:date="2018-10-31T09:39:00Z"/>
          <w:b/>
          <w:color w:val="000000"/>
        </w:rPr>
      </w:pPr>
      <w:ins w:id="312" w:author="Olga" w:date="2018-10-31T09:39:00Z">
        <w:r w:rsidRPr="00A92ABC">
          <w:rPr>
            <w:b/>
            <w:color w:val="000000"/>
          </w:rPr>
          <w:t xml:space="preserve">[Place Table </w:t>
        </w:r>
        <w:del w:id="313" w:author="Olga" w:date="2018-10-31T09:39:00Z">
          <w:r w:rsidRPr="00A92ABC" w:rsidDel="003F7657">
            <w:rPr>
              <w:b/>
              <w:color w:val="000000"/>
            </w:rPr>
            <w:delText>2</w:delText>
          </w:r>
        </w:del>
        <w:r>
          <w:rPr>
            <w:b/>
            <w:color w:val="000000"/>
          </w:rPr>
          <w:t>1</w:t>
        </w:r>
        <w:r w:rsidRPr="00A92ABC">
          <w:rPr>
            <w:b/>
            <w:color w:val="000000"/>
          </w:rPr>
          <w:t xml:space="preserve"> here]</w:t>
        </w:r>
      </w:ins>
    </w:p>
    <w:p w14:paraId="2F8B49A0" w14:textId="77777777" w:rsidR="00A05564" w:rsidRPr="006D2558" w:rsidRDefault="00A05564" w:rsidP="00A05564">
      <w:pPr>
        <w:pBdr>
          <w:top w:val="nil"/>
          <w:left w:val="nil"/>
          <w:bottom w:val="nil"/>
          <w:right w:val="nil"/>
          <w:between w:val="nil"/>
        </w:pBdr>
        <w:spacing w:before="60" w:after="60"/>
        <w:jc w:val="both"/>
        <w:rPr>
          <w:ins w:id="314" w:author="Olga" w:date="2018-10-29T15:44:00Z"/>
        </w:rPr>
        <w:pPrChange w:id="315" w:author="Olga" w:date="2018-10-29T15:45:00Z">
          <w:pPr>
            <w:numPr>
              <w:numId w:val="6"/>
            </w:numPr>
            <w:pBdr>
              <w:top w:val="nil"/>
              <w:left w:val="nil"/>
              <w:bottom w:val="nil"/>
              <w:right w:val="nil"/>
              <w:between w:val="nil"/>
            </w:pBdr>
            <w:spacing w:before="60" w:after="60"/>
            <w:ind w:left="720" w:hanging="360"/>
            <w:jc w:val="both"/>
          </w:pPr>
        </w:pPrChange>
      </w:pPr>
    </w:p>
    <w:p w14:paraId="0D945645" w14:textId="77777777" w:rsidR="00A05564" w:rsidRPr="006D2558" w:rsidDel="00B131C0" w:rsidRDefault="00A05564" w:rsidP="00A05564">
      <w:pPr>
        <w:pBdr>
          <w:top w:val="nil"/>
          <w:left w:val="nil"/>
          <w:bottom w:val="nil"/>
          <w:right w:val="nil"/>
          <w:between w:val="nil"/>
        </w:pBdr>
        <w:spacing w:before="60" w:after="60"/>
        <w:ind w:left="720"/>
        <w:jc w:val="both"/>
        <w:rPr>
          <w:del w:id="316" w:author="Olga" w:date="2018-10-29T15:40:00Z"/>
          <w:b/>
          <w:i/>
          <w:color w:val="000000"/>
          <w:rPrChange w:id="317" w:author="Olga" w:date="2018-10-30T02:02:00Z">
            <w:rPr>
              <w:del w:id="318" w:author="Olga" w:date="2018-10-29T15:40:00Z"/>
              <w:color w:val="000000"/>
            </w:rPr>
          </w:rPrChange>
        </w:rPr>
        <w:pPrChange w:id="319" w:author="Olga" w:date="2018-10-25T11:07:00Z">
          <w:pPr>
            <w:numPr>
              <w:numId w:val="8"/>
            </w:numPr>
            <w:pBdr>
              <w:top w:val="nil"/>
              <w:left w:val="nil"/>
              <w:bottom w:val="nil"/>
              <w:right w:val="nil"/>
              <w:between w:val="nil"/>
            </w:pBdr>
            <w:spacing w:before="60" w:after="60"/>
            <w:ind w:left="720" w:hanging="360"/>
            <w:jc w:val="both"/>
          </w:pPr>
        </w:pPrChange>
      </w:pPr>
    </w:p>
    <w:p w14:paraId="0EBE5210" w14:textId="77777777" w:rsidR="00A05564" w:rsidRPr="0006485F" w:rsidRDefault="00A05564" w:rsidP="00A05564">
      <w:pPr>
        <w:pBdr>
          <w:top w:val="nil"/>
          <w:left w:val="nil"/>
          <w:bottom w:val="nil"/>
          <w:right w:val="nil"/>
          <w:between w:val="nil"/>
        </w:pBdr>
        <w:spacing w:before="60" w:after="60"/>
        <w:jc w:val="both"/>
        <w:rPr>
          <w:ins w:id="320" w:author="Olga" w:date="2018-10-29T16:29:00Z"/>
          <w:b/>
          <w:color w:val="000000"/>
        </w:rPr>
      </w:pPr>
      <w:ins w:id="321" w:author="Olga" w:date="2018-10-31T09:26:00Z">
        <w:r w:rsidRPr="0006485F">
          <w:rPr>
            <w:b/>
            <w:i/>
            <w:color w:val="000000"/>
            <w:highlight w:val="yellow"/>
            <w:rPrChange w:id="322" w:author="Olga" w:date="2018-11-06T11:24:00Z">
              <w:rPr>
                <w:b/>
                <w:i/>
                <w:color w:val="000000"/>
              </w:rPr>
            </w:rPrChange>
          </w:rPr>
          <w:t>Agrobacterium</w:t>
        </w:r>
      </w:ins>
      <w:ins w:id="323" w:author="Olga" w:date="2018-10-29T16:27:00Z">
        <w:r w:rsidRPr="0006485F">
          <w:rPr>
            <w:b/>
            <w:color w:val="000000"/>
            <w:highlight w:val="yellow"/>
            <w:rPrChange w:id="324" w:author="Olga" w:date="2018-11-06T11:24:00Z">
              <w:rPr>
                <w:color w:val="000000"/>
              </w:rPr>
            </w:rPrChange>
          </w:rPr>
          <w:t xml:space="preserve"> cultures </w:t>
        </w:r>
        <w:r w:rsidRPr="0006485F">
          <w:rPr>
            <w:b/>
            <w:color w:val="000000"/>
            <w:highlight w:val="yellow"/>
            <w:rPrChange w:id="325" w:author="Olga" w:date="2018-11-06T11:19:00Z">
              <w:rPr>
                <w:color w:val="000000"/>
              </w:rPr>
            </w:rPrChange>
          </w:rPr>
          <w:t>used for transformation</w:t>
        </w:r>
      </w:ins>
    </w:p>
    <w:p w14:paraId="365EDDBF" w14:textId="77777777" w:rsidR="00A05564" w:rsidRPr="006D2558" w:rsidRDefault="00A05564" w:rsidP="00A05564">
      <w:pPr>
        <w:pBdr>
          <w:top w:val="nil"/>
          <w:left w:val="nil"/>
          <w:bottom w:val="nil"/>
          <w:right w:val="nil"/>
          <w:between w:val="nil"/>
        </w:pBdr>
        <w:spacing w:before="60" w:after="60"/>
        <w:jc w:val="both"/>
        <w:rPr>
          <w:ins w:id="326" w:author="Olga" w:date="2018-10-29T16:27:00Z"/>
          <w:color w:val="000000"/>
        </w:rPr>
      </w:pPr>
      <w:ins w:id="327" w:author="Olga" w:date="2018-10-29T16:29:00Z">
        <w:r w:rsidRPr="006D2558">
          <w:rPr>
            <w:color w:val="000000"/>
            <w:rPrChange w:id="328" w:author="Olga" w:date="2018-10-30T02:02:00Z">
              <w:rPr>
                <w:b/>
                <w:color w:val="000000"/>
              </w:rPr>
            </w:rPrChange>
          </w:rPr>
          <w:t xml:space="preserve">Note: The strain used for </w:t>
        </w:r>
      </w:ins>
      <w:ins w:id="329" w:author="Olga" w:date="2018-10-30T01:45:00Z">
        <w:r w:rsidRPr="006D2558">
          <w:rPr>
            <w:i/>
            <w:color w:val="000000"/>
          </w:rPr>
          <w:t>A. rhizogenes</w:t>
        </w:r>
      </w:ins>
      <w:ins w:id="330" w:author="Olga" w:date="2018-10-29T16:29:00Z">
        <w:r w:rsidRPr="006D2558">
          <w:rPr>
            <w:i/>
            <w:color w:val="000000"/>
          </w:rPr>
          <w:t xml:space="preserve"> </w:t>
        </w:r>
        <w:r w:rsidRPr="006D2558">
          <w:rPr>
            <w:color w:val="000000"/>
          </w:rPr>
          <w:t xml:space="preserve">was </w:t>
        </w:r>
      </w:ins>
      <w:ins w:id="331" w:author="Olga" w:date="2018-10-29T16:30:00Z">
        <w:r w:rsidRPr="006D2558">
          <w:rPr>
            <w:color w:val="000000"/>
          </w:rPr>
          <w:t xml:space="preserve">the </w:t>
        </w:r>
      </w:ins>
      <w:ins w:id="332" w:author="Olga" w:date="2018-10-29T16:29:00Z">
        <w:r w:rsidRPr="006D2558">
          <w:rPr>
            <w:color w:val="000000"/>
          </w:rPr>
          <w:t>C58C1:Pri1583</w:t>
        </w:r>
      </w:ins>
      <w:r w:rsidRPr="007318A3">
        <w:rPr>
          <w:noProof/>
          <w:color w:val="000000"/>
          <w:vertAlign w:val="superscript"/>
        </w:rPr>
        <w:t>7</w:t>
      </w:r>
      <w:ins w:id="333" w:author="Olga" w:date="2018-10-29T16:29:00Z">
        <w:r w:rsidRPr="006D2558">
          <w:rPr>
            <w:color w:val="000000"/>
          </w:rPr>
          <w:t xml:space="preserve"> </w:t>
        </w:r>
      </w:ins>
      <w:ins w:id="334" w:author="Olga" w:date="2018-10-30T16:33:00Z">
        <w:r>
          <w:rPr>
            <w:color w:val="000000"/>
          </w:rPr>
          <w:t>(</w:t>
        </w:r>
      </w:ins>
      <w:r>
        <w:rPr>
          <w:color w:val="000000"/>
        </w:rPr>
        <w:t>kindly provided by</w:t>
      </w:r>
      <w:ins w:id="335" w:author="Olga" w:date="2018-10-30T16:33:00Z">
        <w:r>
          <w:rPr>
            <w:color w:val="000000"/>
          </w:rPr>
          <w:t xml:space="preserve"> </w:t>
        </w:r>
        <w:r w:rsidRPr="006D2558">
          <w:rPr>
            <w:color w:val="000000"/>
          </w:rPr>
          <w:t>Dr.</w:t>
        </w:r>
        <w:r>
          <w:rPr>
            <w:color w:val="000000"/>
          </w:rPr>
          <w:t xml:space="preserve"> Inge Broer) </w:t>
        </w:r>
      </w:ins>
      <w:ins w:id="336" w:author="Olga" w:date="2018-10-29T16:30:00Z">
        <w:r w:rsidRPr="006D2558">
          <w:rPr>
            <w:color w:val="000000"/>
          </w:rPr>
          <w:t xml:space="preserve">and that for the </w:t>
        </w:r>
      </w:ins>
      <w:ins w:id="337" w:author="Olga" w:date="2018-10-30T01:45:00Z">
        <w:r w:rsidRPr="006D2558">
          <w:rPr>
            <w:i/>
            <w:color w:val="000000"/>
          </w:rPr>
          <w:t>A. tumefaciens</w:t>
        </w:r>
      </w:ins>
      <w:ins w:id="338" w:author="Olga" w:date="2018-10-29T16:30:00Z">
        <w:r w:rsidRPr="006D2558">
          <w:rPr>
            <w:color w:val="000000"/>
          </w:rPr>
          <w:t xml:space="preserve"> was the GV2260. </w:t>
        </w:r>
      </w:ins>
      <w:ins w:id="339" w:author="Olga" w:date="2018-10-29T16:31:00Z">
        <w:r w:rsidRPr="006D2558">
          <w:rPr>
            <w:color w:val="000000"/>
          </w:rPr>
          <w:t xml:space="preserve">Both bacteria were transformed with the binary vector </w:t>
        </w:r>
      </w:ins>
      <w:ins w:id="340" w:author="Olga" w:date="2018-10-29T16:32:00Z">
        <w:r w:rsidRPr="006D2558">
          <w:rPr>
            <w:color w:val="000000"/>
          </w:rPr>
          <w:t>carrying</w:t>
        </w:r>
      </w:ins>
      <w:ins w:id="341" w:author="Olga" w:date="2018-10-29T16:31:00Z">
        <w:r w:rsidRPr="006D2558">
          <w:rPr>
            <w:color w:val="000000"/>
          </w:rPr>
          <w:t xml:space="preserve"> the transgene</w:t>
        </w:r>
      </w:ins>
      <w:ins w:id="342" w:author="Olga" w:date="2018-10-29T23:46:00Z">
        <w:r w:rsidRPr="006D2558">
          <w:rPr>
            <w:color w:val="000000"/>
          </w:rPr>
          <w:t xml:space="preserve">. </w:t>
        </w:r>
      </w:ins>
      <w:ins w:id="343" w:author="Olga" w:date="2018-10-30T01:45:00Z">
        <w:r w:rsidRPr="006D2558">
          <w:rPr>
            <w:i/>
            <w:color w:val="000000"/>
          </w:rPr>
          <w:t>A. rhizogenes</w:t>
        </w:r>
      </w:ins>
      <w:ins w:id="344" w:author="Olga" w:date="2018-10-29T23:46:00Z">
        <w:r w:rsidRPr="006D2558">
          <w:rPr>
            <w:color w:val="000000"/>
          </w:rPr>
          <w:t xml:space="preserve"> was transformed with</w:t>
        </w:r>
      </w:ins>
      <w:ins w:id="345" w:author="Olga" w:date="2018-10-29T23:45:00Z">
        <w:r w:rsidRPr="006D2558">
          <w:rPr>
            <w:color w:val="000000"/>
          </w:rPr>
          <w:t xml:space="preserve"> </w:t>
        </w:r>
        <w:r w:rsidRPr="006D2558">
          <w:rPr>
            <w:color w:val="000000"/>
            <w:rPrChange w:id="346" w:author="Olga" w:date="2018-10-30T02:02:00Z">
              <w:rPr>
                <w:color w:val="000000"/>
                <w:highlight w:val="white"/>
              </w:rPr>
            </w:rPrChange>
          </w:rPr>
          <w:t xml:space="preserve">PK7GWIWG2_II-RedRoot </w:t>
        </w:r>
      </w:ins>
      <w:ins w:id="347" w:author="Olga" w:date="2018-10-29T23:46:00Z">
        <w:r w:rsidRPr="006D2558">
          <w:rPr>
            <w:color w:val="000000"/>
            <w:rPrChange w:id="348" w:author="Olga" w:date="2018-10-30T02:02:00Z">
              <w:rPr>
                <w:color w:val="000000"/>
                <w:highlight w:val="white"/>
              </w:rPr>
            </w:rPrChange>
          </w:rPr>
          <w:t>(</w:t>
        </w:r>
      </w:ins>
      <w:ins w:id="349" w:author="Olga" w:date="2018-10-29T23:45:00Z">
        <w:r w:rsidRPr="006D2558">
          <w:rPr>
            <w:color w:val="000000"/>
            <w:rPrChange w:id="350" w:author="Olga" w:date="2018-10-30T02:02:00Z">
              <w:rPr>
                <w:color w:val="000000"/>
                <w:highlight w:val="white"/>
              </w:rPr>
            </w:rPrChange>
          </w:rPr>
          <w:t>VIB-Department of Plant Systems Biology at Universiteit Gent)</w:t>
        </w:r>
      </w:ins>
      <w:ins w:id="351" w:author="Olga" w:date="2018-10-29T23:46:00Z">
        <w:r w:rsidRPr="006D2558">
          <w:rPr>
            <w:color w:val="000000"/>
            <w:rPrChange w:id="352" w:author="Olga" w:date="2018-10-30T02:02:00Z">
              <w:rPr>
                <w:color w:val="000000"/>
                <w:highlight w:val="white"/>
              </w:rPr>
            </w:rPrChange>
          </w:rPr>
          <w:t xml:space="preserve"> </w:t>
        </w:r>
      </w:ins>
      <w:ins w:id="353" w:author="Olga" w:date="2018-10-29T23:52:00Z">
        <w:r w:rsidRPr="006D2558">
          <w:rPr>
            <w:color w:val="000000"/>
            <w:rPrChange w:id="354" w:author="Olga" w:date="2018-10-30T02:02:00Z">
              <w:rPr>
                <w:color w:val="000000"/>
                <w:highlight w:val="white"/>
              </w:rPr>
            </w:rPrChange>
          </w:rPr>
          <w:t>that contains a T-DNA carrying</w:t>
        </w:r>
      </w:ins>
      <w:ins w:id="355" w:author="Olga" w:date="2018-10-29T23:46:00Z">
        <w:r w:rsidRPr="006D2558">
          <w:rPr>
            <w:color w:val="000000"/>
            <w:rPrChange w:id="356" w:author="Olga" w:date="2018-10-30T02:02:00Z">
              <w:rPr>
                <w:color w:val="000000"/>
                <w:highlight w:val="white"/>
              </w:rPr>
            </w:rPrChange>
          </w:rPr>
          <w:t xml:space="preserve"> a selectable marker to monitor the hairy root formation</w:t>
        </w:r>
      </w:ins>
      <w:ins w:id="357" w:author="Olga" w:date="2018-10-29T23:45:00Z">
        <w:r w:rsidRPr="006D2558">
          <w:rPr>
            <w:color w:val="000000"/>
            <w:rPrChange w:id="358" w:author="Olga" w:date="2018-10-30T02:02:00Z">
              <w:rPr>
                <w:color w:val="000000"/>
                <w:highlight w:val="white"/>
              </w:rPr>
            </w:rPrChange>
          </w:rPr>
          <w:t>.</w:t>
        </w:r>
      </w:ins>
      <w:ins w:id="359" w:author="Olga" w:date="2018-10-29T23:47:00Z">
        <w:r w:rsidRPr="006D2558">
          <w:rPr>
            <w:color w:val="000000"/>
          </w:rPr>
          <w:t xml:space="preserve"> </w:t>
        </w:r>
      </w:ins>
      <w:ins w:id="360" w:author="Olga" w:date="2018-10-29T23:50:00Z">
        <w:r w:rsidRPr="006D2558">
          <w:rPr>
            <w:color w:val="000000"/>
          </w:rPr>
          <w:t xml:space="preserve">To compare the transformed roots generated by both </w:t>
        </w:r>
      </w:ins>
      <w:ins w:id="361" w:author="Olga" w:date="2018-10-31T09:26:00Z">
        <w:r w:rsidRPr="003D2222">
          <w:rPr>
            <w:i/>
            <w:color w:val="000000"/>
          </w:rPr>
          <w:t>Agrobacterium</w:t>
        </w:r>
      </w:ins>
      <w:ins w:id="362" w:author="Olga" w:date="2018-10-29T23:50:00Z">
        <w:r w:rsidRPr="006D2558">
          <w:rPr>
            <w:color w:val="000000"/>
          </w:rPr>
          <w:t xml:space="preserve">, </w:t>
        </w:r>
      </w:ins>
      <w:ins w:id="363" w:author="Olga" w:date="2018-10-30T01:45:00Z">
        <w:r w:rsidRPr="006D2558">
          <w:rPr>
            <w:i/>
            <w:color w:val="000000"/>
          </w:rPr>
          <w:t>A. rhizogenes</w:t>
        </w:r>
      </w:ins>
      <w:ins w:id="364" w:author="Olga" w:date="2018-10-29T23:53:00Z">
        <w:r w:rsidRPr="006D2558">
          <w:rPr>
            <w:color w:val="000000"/>
          </w:rPr>
          <w:t xml:space="preserve"> and </w:t>
        </w:r>
      </w:ins>
      <w:ins w:id="365" w:author="Olga" w:date="2018-10-30T01:45:00Z">
        <w:r w:rsidRPr="006D2558">
          <w:rPr>
            <w:i/>
            <w:color w:val="000000"/>
          </w:rPr>
          <w:t>A. tumefaciens</w:t>
        </w:r>
      </w:ins>
      <w:ins w:id="366" w:author="Olga" w:date="2018-10-29T23:53:00Z">
        <w:r w:rsidRPr="006D2558">
          <w:rPr>
            <w:color w:val="000000"/>
          </w:rPr>
          <w:t xml:space="preserve"> </w:t>
        </w:r>
      </w:ins>
      <w:ins w:id="367" w:author="Olga" w:date="2018-10-29T23:47:00Z">
        <w:r w:rsidRPr="006D2558">
          <w:rPr>
            <w:color w:val="000000"/>
          </w:rPr>
          <w:t>were transformed with</w:t>
        </w:r>
      </w:ins>
      <w:ins w:id="368" w:author="Olga" w:date="2018-10-29T23:50:00Z">
        <w:r w:rsidRPr="006D2558">
          <w:rPr>
            <w:color w:val="000000"/>
          </w:rPr>
          <w:t xml:space="preserve"> the</w:t>
        </w:r>
      </w:ins>
      <w:ins w:id="369" w:author="Olga" w:date="2018-10-29T23:47:00Z">
        <w:r w:rsidRPr="006D2558">
          <w:rPr>
            <w:color w:val="000000"/>
          </w:rPr>
          <w:t xml:space="preserve"> </w:t>
        </w:r>
      </w:ins>
      <w:ins w:id="370" w:author="Olga" w:date="2018-10-29T23:50:00Z">
        <w:r w:rsidRPr="006D2558">
          <w:rPr>
            <w:color w:val="000000"/>
          </w:rPr>
          <w:t xml:space="preserve">binary vector pKGWFS7 </w:t>
        </w:r>
      </w:ins>
      <w:ins w:id="371" w:author="Olga" w:date="2018-10-29T23:53:00Z">
        <w:r w:rsidRPr="006D2558">
          <w:rPr>
            <w:color w:val="000000"/>
          </w:rPr>
          <w:t xml:space="preserve">which contains a T-DNA carrying </w:t>
        </w:r>
      </w:ins>
      <w:ins w:id="372" w:author="Olga" w:date="2018-10-29T23:50:00Z">
        <w:r w:rsidRPr="006D2558">
          <w:rPr>
            <w:color w:val="000000"/>
          </w:rPr>
          <w:t xml:space="preserve">the </w:t>
        </w:r>
        <w:r w:rsidRPr="006D2558">
          <w:rPr>
            <w:i/>
            <w:color w:val="000000"/>
          </w:rPr>
          <w:t>FHT</w:t>
        </w:r>
        <w:r w:rsidRPr="006D2558">
          <w:rPr>
            <w:color w:val="000000"/>
          </w:rPr>
          <w:t xml:space="preserve"> promoter</w:t>
        </w:r>
      </w:ins>
      <w:ins w:id="373" w:author="Olga" w:date="2018-10-29T23:51:00Z">
        <w:r w:rsidRPr="006D2558">
          <w:rPr>
            <w:color w:val="000000"/>
          </w:rPr>
          <w:t xml:space="preserve"> driving the </w:t>
        </w:r>
      </w:ins>
      <w:ins w:id="374" w:author="Olga" w:date="2018-11-06T11:08:00Z">
        <w:r>
          <w:rPr>
            <w:i/>
            <w:color w:val="000000"/>
          </w:rPr>
          <w:t>β</w:t>
        </w:r>
      </w:ins>
      <w:ins w:id="375" w:author="Olga" w:date="2018-10-29T23:51:00Z">
        <w:r w:rsidRPr="003D2222">
          <w:rPr>
            <w:i/>
            <w:color w:val="000000"/>
            <w:rPrChange w:id="376" w:author="Olga" w:date="2018-10-31T09:27:00Z">
              <w:rPr>
                <w:color w:val="000000"/>
              </w:rPr>
            </w:rPrChange>
          </w:rPr>
          <w:t>-glucoronidase</w:t>
        </w:r>
      </w:ins>
      <w:ins w:id="377" w:author="Olga" w:date="2018-10-29T23:52:00Z">
        <w:r w:rsidRPr="006D2558">
          <w:rPr>
            <w:color w:val="000000"/>
          </w:rPr>
          <w:t xml:space="preserve"> (</w:t>
        </w:r>
        <w:r w:rsidRPr="003D2222">
          <w:rPr>
            <w:i/>
            <w:color w:val="000000"/>
            <w:rPrChange w:id="378" w:author="Olga" w:date="2018-10-31T09:27:00Z">
              <w:rPr>
                <w:color w:val="000000"/>
              </w:rPr>
            </w:rPrChange>
          </w:rPr>
          <w:t>GUS</w:t>
        </w:r>
        <w:r w:rsidRPr="006D2558">
          <w:rPr>
            <w:color w:val="000000"/>
          </w:rPr>
          <w:t>) reporter gene</w:t>
        </w:r>
      </w:ins>
      <w:ins w:id="379" w:author="Olga" w:date="2018-10-29T23:53:00Z">
        <w:r w:rsidRPr="006D2558">
          <w:rPr>
            <w:color w:val="000000"/>
          </w:rPr>
          <w:t xml:space="preserve"> and the Kanamycin resistan</w:t>
        </w:r>
      </w:ins>
      <w:ins w:id="380" w:author="Olga" w:date="2018-10-29T23:54:00Z">
        <w:r w:rsidRPr="006D2558">
          <w:rPr>
            <w:color w:val="000000"/>
          </w:rPr>
          <w:t>c</w:t>
        </w:r>
      </w:ins>
      <w:ins w:id="381" w:author="Olga" w:date="2018-10-29T23:53:00Z">
        <w:r w:rsidRPr="006D2558">
          <w:rPr>
            <w:color w:val="000000"/>
          </w:rPr>
          <w:t xml:space="preserve">e </w:t>
        </w:r>
      </w:ins>
      <w:ins w:id="382" w:author="Olga" w:date="2018-10-29T23:54:00Z">
        <w:r w:rsidRPr="006D2558">
          <w:rPr>
            <w:color w:val="000000"/>
          </w:rPr>
          <w:t xml:space="preserve">as a selective </w:t>
        </w:r>
      </w:ins>
      <w:ins w:id="383" w:author="Olga" w:date="2018-10-29T23:53:00Z">
        <w:r w:rsidRPr="006D2558">
          <w:rPr>
            <w:color w:val="000000"/>
          </w:rPr>
          <w:t>marker</w:t>
        </w:r>
      </w:ins>
      <w:r w:rsidRPr="007318A3">
        <w:rPr>
          <w:noProof/>
          <w:color w:val="000000"/>
          <w:vertAlign w:val="superscript"/>
        </w:rPr>
        <w:t>15</w:t>
      </w:r>
      <w:ins w:id="384" w:author="Olga" w:date="2018-10-29T23:51:00Z">
        <w:r w:rsidRPr="006D2558">
          <w:rPr>
            <w:color w:val="000000"/>
          </w:rPr>
          <w:t>.</w:t>
        </w:r>
      </w:ins>
    </w:p>
    <w:p w14:paraId="706DA91F" w14:textId="77777777" w:rsidR="00A05564" w:rsidRPr="00FD26F1" w:rsidRDefault="00A05564" w:rsidP="00A05564">
      <w:pPr>
        <w:numPr>
          <w:ilvl w:val="0"/>
          <w:numId w:val="6"/>
        </w:numPr>
        <w:pBdr>
          <w:top w:val="nil"/>
          <w:left w:val="nil"/>
          <w:bottom w:val="nil"/>
          <w:right w:val="nil"/>
          <w:between w:val="nil"/>
        </w:pBdr>
        <w:spacing w:before="60" w:after="60"/>
        <w:jc w:val="both"/>
        <w:rPr>
          <w:ins w:id="385" w:author="Olga" w:date="2018-10-29T16:28:00Z"/>
          <w:highlight w:val="yellow"/>
          <w:rPrChange w:id="386" w:author="Olga" w:date="2018-10-30T02:17:00Z">
            <w:rPr>
              <w:ins w:id="387" w:author="Olga" w:date="2018-10-29T16:28:00Z"/>
            </w:rPr>
          </w:rPrChange>
        </w:rPr>
      </w:pPr>
      <w:ins w:id="388" w:author="Olga" w:date="2018-10-29T16:28:00Z">
        <w:r w:rsidRPr="00FD26F1">
          <w:rPr>
            <w:color w:val="000000"/>
            <w:highlight w:val="yellow"/>
            <w:rPrChange w:id="389" w:author="Olga" w:date="2018-10-30T02:17:00Z">
              <w:rPr>
                <w:color w:val="000000"/>
              </w:rPr>
            </w:rPrChange>
          </w:rPr>
          <w:t xml:space="preserve">Pick a colony </w:t>
        </w:r>
        <w:r w:rsidRPr="003D2222">
          <w:rPr>
            <w:color w:val="000000"/>
            <w:highlight w:val="yellow"/>
            <w:rPrChange w:id="390" w:author="Olga" w:date="2018-10-31T09:27:00Z">
              <w:rPr>
                <w:color w:val="000000"/>
              </w:rPr>
            </w:rPrChange>
          </w:rPr>
          <w:t xml:space="preserve">of </w:t>
        </w:r>
      </w:ins>
      <w:ins w:id="391" w:author="Olga" w:date="2018-10-31T09:26:00Z">
        <w:r w:rsidRPr="003D2222">
          <w:rPr>
            <w:i/>
            <w:color w:val="000000"/>
            <w:highlight w:val="yellow"/>
            <w:rPrChange w:id="392" w:author="Olga" w:date="2018-10-31T09:27:00Z">
              <w:rPr>
                <w:i/>
                <w:color w:val="000000"/>
              </w:rPr>
            </w:rPrChange>
          </w:rPr>
          <w:t>Agrobacterium</w:t>
        </w:r>
      </w:ins>
      <w:ins w:id="393" w:author="Olga" w:date="2018-10-29T16:28:00Z">
        <w:r w:rsidRPr="003D2222">
          <w:rPr>
            <w:color w:val="000000"/>
            <w:highlight w:val="yellow"/>
            <w:rPrChange w:id="394" w:author="Olga" w:date="2018-10-31T09:27:00Z">
              <w:rPr>
                <w:color w:val="000000"/>
              </w:rPr>
            </w:rPrChange>
          </w:rPr>
          <w:t xml:space="preserve"> and grow </w:t>
        </w:r>
        <w:r w:rsidRPr="00FD26F1">
          <w:rPr>
            <w:color w:val="000000"/>
            <w:highlight w:val="yellow"/>
            <w:rPrChange w:id="395" w:author="Olga" w:date="2018-10-30T02:17:00Z">
              <w:rPr>
                <w:color w:val="000000"/>
              </w:rPr>
            </w:rPrChange>
          </w:rPr>
          <w:t xml:space="preserve">it overnight (O/N) in 5 mL of YEB medium supplemented with antibiotics (Table </w:t>
        </w:r>
      </w:ins>
      <w:ins w:id="396" w:author="Olga" w:date="2018-10-30T16:00:00Z">
        <w:r>
          <w:rPr>
            <w:color w:val="000000"/>
            <w:highlight w:val="yellow"/>
          </w:rPr>
          <w:t>1</w:t>
        </w:r>
      </w:ins>
      <w:ins w:id="397" w:author="Olga" w:date="2018-10-29T16:28:00Z">
        <w:r w:rsidRPr="00FD26F1">
          <w:rPr>
            <w:color w:val="000000"/>
            <w:highlight w:val="yellow"/>
            <w:rPrChange w:id="398" w:author="Olga" w:date="2018-10-30T02:17:00Z">
              <w:rPr>
                <w:color w:val="000000"/>
              </w:rPr>
            </w:rPrChange>
          </w:rPr>
          <w:t xml:space="preserve">) in a 50 mL centrifuge tube at 28 </w:t>
        </w:r>
        <w:r w:rsidRPr="00FD26F1">
          <w:rPr>
            <w:rFonts w:ascii="Cambria" w:eastAsia="Cambria" w:hAnsi="Cambria" w:cs="Cambria"/>
            <w:color w:val="000000"/>
            <w:highlight w:val="yellow"/>
            <w:rPrChange w:id="399" w:author="Olga" w:date="2018-10-30T02:17:00Z">
              <w:rPr>
                <w:rFonts w:ascii="Cambria" w:eastAsia="Cambria" w:hAnsi="Cambria" w:cs="Cambria"/>
                <w:color w:val="000000"/>
              </w:rPr>
            </w:rPrChange>
          </w:rPr>
          <w:t>°</w:t>
        </w:r>
        <w:r w:rsidRPr="00FD26F1">
          <w:rPr>
            <w:color w:val="000000"/>
            <w:highlight w:val="yellow"/>
            <w:rPrChange w:id="400" w:author="Olga" w:date="2018-10-30T02:17:00Z">
              <w:rPr>
                <w:color w:val="000000"/>
              </w:rPr>
            </w:rPrChange>
          </w:rPr>
          <w:t xml:space="preserve">C with shaking at 200 rpm. </w:t>
        </w:r>
      </w:ins>
    </w:p>
    <w:p w14:paraId="39FE0811"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401" w:author="Olga" w:date="2018-10-29T16:33:00Z"/>
          <w:highlight w:val="yellow"/>
          <w:rPrChange w:id="402" w:author="Olga" w:date="2018-10-30T02:17:00Z">
            <w:rPr>
              <w:ins w:id="403" w:author="Olga" w:date="2018-10-29T16:33:00Z"/>
            </w:rPr>
          </w:rPrChange>
        </w:rPr>
      </w:pPr>
      <w:ins w:id="404" w:author="Olga" w:date="2018-10-29T16:36:00Z">
        <w:r w:rsidRPr="00FD26F1">
          <w:rPr>
            <w:color w:val="000000"/>
            <w:highlight w:val="yellow"/>
            <w:rPrChange w:id="405" w:author="Olga" w:date="2018-10-30T02:17:00Z">
              <w:rPr>
                <w:color w:val="000000"/>
              </w:rPr>
            </w:rPrChange>
          </w:rPr>
          <w:t>F</w:t>
        </w:r>
      </w:ins>
      <w:ins w:id="406" w:author="Olga" w:date="2018-10-29T16:33:00Z">
        <w:r w:rsidRPr="00FD26F1">
          <w:rPr>
            <w:color w:val="000000"/>
            <w:highlight w:val="yellow"/>
            <w:rPrChange w:id="407" w:author="Olga" w:date="2018-10-30T02:17:00Z">
              <w:rPr>
                <w:color w:val="000000"/>
              </w:rPr>
            </w:rPrChange>
          </w:rPr>
          <w:t xml:space="preserve">or </w:t>
        </w:r>
      </w:ins>
      <w:ins w:id="408" w:author="Olga" w:date="2018-10-30T01:45:00Z">
        <w:r w:rsidRPr="00FD26F1">
          <w:rPr>
            <w:i/>
            <w:color w:val="000000"/>
            <w:highlight w:val="yellow"/>
            <w:rPrChange w:id="409" w:author="Olga" w:date="2018-10-30T02:17:00Z">
              <w:rPr>
                <w:i/>
                <w:color w:val="000000"/>
              </w:rPr>
            </w:rPrChange>
          </w:rPr>
          <w:t>A. tumefaciens</w:t>
        </w:r>
      </w:ins>
      <w:ins w:id="410" w:author="Olga" w:date="2018-10-29T16:33:00Z">
        <w:r w:rsidRPr="00FD26F1">
          <w:rPr>
            <w:color w:val="000000"/>
            <w:highlight w:val="yellow"/>
            <w:rPrChange w:id="411" w:author="Olga" w:date="2018-10-30T02:17:00Z">
              <w:rPr>
                <w:color w:val="000000"/>
              </w:rPr>
            </w:rPrChange>
          </w:rPr>
          <w:t xml:space="preserve"> transformation, measure the optical density, which must be OD</w:t>
        </w:r>
        <w:r w:rsidRPr="00FD26F1">
          <w:rPr>
            <w:color w:val="000000"/>
            <w:highlight w:val="yellow"/>
            <w:vertAlign w:val="subscript"/>
            <w:rPrChange w:id="412" w:author="Olga" w:date="2018-10-30T02:17:00Z">
              <w:rPr>
                <w:color w:val="000000"/>
                <w:vertAlign w:val="subscript"/>
              </w:rPr>
            </w:rPrChange>
          </w:rPr>
          <w:t>600</w:t>
        </w:r>
        <w:r w:rsidRPr="00FD26F1">
          <w:rPr>
            <w:color w:val="000000"/>
            <w:highlight w:val="yellow"/>
            <w:rPrChange w:id="413" w:author="Olga" w:date="2018-10-30T02:17:00Z">
              <w:rPr>
                <w:color w:val="000000"/>
              </w:rPr>
            </w:rPrChange>
          </w:rPr>
          <w:t xml:space="preserve"> = 0.6-1. </w:t>
        </w:r>
      </w:ins>
    </w:p>
    <w:p w14:paraId="61884D1D" w14:textId="77777777" w:rsidR="00A05564" w:rsidRPr="00FD26F1" w:rsidRDefault="00A05564" w:rsidP="00A05564">
      <w:pPr>
        <w:numPr>
          <w:ilvl w:val="1"/>
          <w:numId w:val="6"/>
        </w:numPr>
        <w:pBdr>
          <w:top w:val="nil"/>
          <w:left w:val="nil"/>
          <w:bottom w:val="nil"/>
          <w:right w:val="nil"/>
          <w:between w:val="nil"/>
        </w:pBdr>
        <w:shd w:val="clear" w:color="auto" w:fill="FFFFFF"/>
        <w:contextualSpacing/>
        <w:jc w:val="both"/>
        <w:rPr>
          <w:ins w:id="414" w:author="Olga" w:date="2018-10-29T16:33:00Z"/>
          <w:highlight w:val="yellow"/>
          <w:rPrChange w:id="415" w:author="Olga" w:date="2018-10-30T02:17:00Z">
            <w:rPr>
              <w:ins w:id="416" w:author="Olga" w:date="2018-10-29T16:33:00Z"/>
            </w:rPr>
          </w:rPrChange>
        </w:rPr>
      </w:pPr>
      <w:ins w:id="417" w:author="Olga" w:date="2018-10-29T16:33:00Z">
        <w:r w:rsidRPr="00FD26F1">
          <w:rPr>
            <w:color w:val="000000"/>
            <w:highlight w:val="yellow"/>
            <w:rPrChange w:id="418" w:author="Olga" w:date="2018-10-30T02:17:00Z">
              <w:rPr>
                <w:color w:val="000000"/>
              </w:rPr>
            </w:rPrChange>
          </w:rPr>
          <w:t>If the optical density is higher, make a subculture lowering it to OD</w:t>
        </w:r>
        <w:r w:rsidRPr="00FD26F1">
          <w:rPr>
            <w:color w:val="000000"/>
            <w:highlight w:val="yellow"/>
            <w:vertAlign w:val="subscript"/>
            <w:rPrChange w:id="419" w:author="Olga" w:date="2018-10-30T02:17:00Z">
              <w:rPr>
                <w:color w:val="000000"/>
                <w:vertAlign w:val="subscript"/>
              </w:rPr>
            </w:rPrChange>
          </w:rPr>
          <w:t>600</w:t>
        </w:r>
        <w:r w:rsidRPr="00FD26F1">
          <w:rPr>
            <w:color w:val="000000"/>
            <w:highlight w:val="yellow"/>
            <w:rPrChange w:id="420" w:author="Olga" w:date="2018-10-30T02:17:00Z">
              <w:rPr>
                <w:color w:val="000000"/>
              </w:rPr>
            </w:rPrChange>
          </w:rPr>
          <w:t xml:space="preserve"> = 0.3 with fresh media and wait until the culture reaches OD</w:t>
        </w:r>
        <w:r w:rsidRPr="00FD26F1">
          <w:rPr>
            <w:color w:val="000000"/>
            <w:highlight w:val="yellow"/>
            <w:vertAlign w:val="subscript"/>
            <w:rPrChange w:id="421" w:author="Olga" w:date="2018-10-30T02:17:00Z">
              <w:rPr>
                <w:color w:val="000000"/>
                <w:vertAlign w:val="subscript"/>
              </w:rPr>
            </w:rPrChange>
          </w:rPr>
          <w:t>600</w:t>
        </w:r>
        <w:r w:rsidRPr="00FD26F1">
          <w:rPr>
            <w:color w:val="000000"/>
            <w:highlight w:val="yellow"/>
            <w:rPrChange w:id="422" w:author="Olga" w:date="2018-10-30T02:17:00Z">
              <w:rPr>
                <w:color w:val="000000"/>
              </w:rPr>
            </w:rPrChange>
          </w:rPr>
          <w:t xml:space="preserve"> = 0.6-1.</w:t>
        </w:r>
      </w:ins>
    </w:p>
    <w:p w14:paraId="450342AD" w14:textId="77777777" w:rsidR="00A05564" w:rsidRPr="00FD26F1" w:rsidRDefault="00A05564" w:rsidP="00A05564">
      <w:pPr>
        <w:numPr>
          <w:ilvl w:val="0"/>
          <w:numId w:val="6"/>
        </w:numPr>
        <w:pBdr>
          <w:top w:val="nil"/>
          <w:left w:val="nil"/>
          <w:bottom w:val="nil"/>
          <w:right w:val="nil"/>
          <w:between w:val="nil"/>
        </w:pBdr>
        <w:spacing w:before="60" w:after="60"/>
        <w:jc w:val="both"/>
        <w:rPr>
          <w:ins w:id="423" w:author="Olga" w:date="2018-10-29T16:28:00Z"/>
          <w:highlight w:val="yellow"/>
          <w:rPrChange w:id="424" w:author="Olga" w:date="2018-10-30T02:17:00Z">
            <w:rPr>
              <w:ins w:id="425" w:author="Olga" w:date="2018-10-29T16:28:00Z"/>
            </w:rPr>
          </w:rPrChange>
        </w:rPr>
      </w:pPr>
      <w:ins w:id="426" w:author="Olga" w:date="2018-10-29T16:28:00Z">
        <w:r w:rsidRPr="00FD26F1">
          <w:rPr>
            <w:color w:val="000000"/>
            <w:highlight w:val="yellow"/>
            <w:rPrChange w:id="427" w:author="Olga" w:date="2018-10-30T02:17:00Z">
              <w:rPr>
                <w:color w:val="000000"/>
              </w:rPr>
            </w:rPrChange>
          </w:rPr>
          <w:t xml:space="preserve">Centrifuge </w:t>
        </w:r>
      </w:ins>
      <w:ins w:id="428" w:author="Olga" w:date="2018-10-29T16:34:00Z">
        <w:r w:rsidRPr="00FD26F1">
          <w:rPr>
            <w:color w:val="000000"/>
            <w:highlight w:val="yellow"/>
            <w:rPrChange w:id="429" w:author="Olga" w:date="2018-10-30T02:17:00Z">
              <w:rPr>
                <w:color w:val="000000"/>
              </w:rPr>
            </w:rPrChange>
          </w:rPr>
          <w:t>1</w:t>
        </w:r>
      </w:ins>
      <w:ins w:id="430" w:author="Olga" w:date="2018-10-29T16:28:00Z">
        <w:r w:rsidRPr="00FD26F1">
          <w:rPr>
            <w:color w:val="000000"/>
            <w:highlight w:val="yellow"/>
            <w:rPrChange w:id="431" w:author="Olga" w:date="2018-10-30T02:17:00Z">
              <w:rPr>
                <w:color w:val="000000"/>
              </w:rPr>
            </w:rPrChange>
          </w:rPr>
          <w:t xml:space="preserve"> </w:t>
        </w:r>
        <w:r w:rsidRPr="003D2222">
          <w:rPr>
            <w:color w:val="000000"/>
            <w:highlight w:val="yellow"/>
            <w:rPrChange w:id="432" w:author="Olga" w:date="2018-10-31T09:27:00Z">
              <w:rPr>
                <w:color w:val="000000"/>
              </w:rPr>
            </w:rPrChange>
          </w:rPr>
          <w:t xml:space="preserve">mL of </w:t>
        </w:r>
      </w:ins>
      <w:ins w:id="433" w:author="Olga" w:date="2018-10-31T09:26:00Z">
        <w:r w:rsidRPr="003D2222">
          <w:rPr>
            <w:i/>
            <w:color w:val="000000"/>
            <w:highlight w:val="yellow"/>
            <w:rPrChange w:id="434" w:author="Olga" w:date="2018-10-31T09:27:00Z">
              <w:rPr>
                <w:i/>
                <w:color w:val="000000"/>
              </w:rPr>
            </w:rPrChange>
          </w:rPr>
          <w:t>Agrobacterium</w:t>
        </w:r>
      </w:ins>
      <w:ins w:id="435" w:author="Olga" w:date="2018-10-29T16:28:00Z">
        <w:r w:rsidRPr="003D2222">
          <w:rPr>
            <w:color w:val="000000"/>
            <w:highlight w:val="yellow"/>
            <w:rPrChange w:id="436" w:author="Olga" w:date="2018-10-31T09:27:00Z">
              <w:rPr>
                <w:color w:val="000000"/>
              </w:rPr>
            </w:rPrChange>
          </w:rPr>
          <w:t xml:space="preserve"> culture </w:t>
        </w:r>
        <w:r w:rsidRPr="00FD26F1">
          <w:rPr>
            <w:color w:val="000000"/>
            <w:highlight w:val="yellow"/>
            <w:rPrChange w:id="437" w:author="Olga" w:date="2018-10-30T02:17:00Z">
              <w:rPr>
                <w:color w:val="000000"/>
              </w:rPr>
            </w:rPrChange>
          </w:rPr>
          <w:t>at 3,000 x g in a bench-top centrifuge for 10 min at room temperature.</w:t>
        </w:r>
      </w:ins>
    </w:p>
    <w:p w14:paraId="2921CB54" w14:textId="77777777" w:rsidR="00A05564" w:rsidRPr="00FD26F1" w:rsidRDefault="00A05564" w:rsidP="00A05564">
      <w:pPr>
        <w:numPr>
          <w:ilvl w:val="0"/>
          <w:numId w:val="6"/>
        </w:numPr>
        <w:pBdr>
          <w:top w:val="nil"/>
          <w:left w:val="nil"/>
          <w:bottom w:val="nil"/>
          <w:right w:val="nil"/>
          <w:between w:val="nil"/>
        </w:pBdr>
        <w:spacing w:before="60" w:after="60"/>
        <w:jc w:val="both"/>
        <w:rPr>
          <w:ins w:id="438" w:author="Olga" w:date="2018-10-29T16:35:00Z"/>
          <w:highlight w:val="yellow"/>
          <w:rPrChange w:id="439" w:author="Olga" w:date="2018-10-30T02:17:00Z">
            <w:rPr>
              <w:ins w:id="440" w:author="Olga" w:date="2018-10-29T16:35:00Z"/>
            </w:rPr>
          </w:rPrChange>
        </w:rPr>
        <w:pPrChange w:id="441" w:author="Olga" w:date="2018-10-29T16:35:00Z">
          <w:pPr>
            <w:pBdr>
              <w:top w:val="nil"/>
              <w:left w:val="nil"/>
              <w:bottom w:val="nil"/>
              <w:right w:val="nil"/>
              <w:between w:val="nil"/>
            </w:pBdr>
            <w:spacing w:before="60" w:after="60"/>
            <w:jc w:val="both"/>
          </w:pPr>
        </w:pPrChange>
      </w:pPr>
      <w:ins w:id="442" w:author="Olga" w:date="2018-10-29T16:28:00Z">
        <w:r w:rsidRPr="00FD26F1">
          <w:rPr>
            <w:color w:val="000000"/>
            <w:highlight w:val="yellow"/>
            <w:rPrChange w:id="443" w:author="Olga" w:date="2018-10-30T02:17:00Z">
              <w:rPr>
                <w:color w:val="000000"/>
              </w:rPr>
            </w:rPrChange>
          </w:rPr>
          <w:t xml:space="preserve">Remove the supernatant by pipetting, and resuspend cells in 1 mL of fresh YEB medium without antibiotics. Repeat this step twice to ensure the complete removal of antibiotics. </w:t>
        </w:r>
      </w:ins>
    </w:p>
    <w:p w14:paraId="10821F40" w14:textId="77777777" w:rsidR="00A05564" w:rsidRPr="00FD26F1" w:rsidRDefault="00A05564" w:rsidP="00A05564">
      <w:pPr>
        <w:numPr>
          <w:ilvl w:val="1"/>
          <w:numId w:val="6"/>
        </w:numPr>
        <w:pBdr>
          <w:top w:val="nil"/>
          <w:left w:val="nil"/>
          <w:bottom w:val="nil"/>
          <w:right w:val="nil"/>
          <w:between w:val="nil"/>
        </w:pBdr>
        <w:spacing w:before="60" w:after="60"/>
        <w:jc w:val="both"/>
        <w:rPr>
          <w:ins w:id="444" w:author="Olga" w:date="2018-10-29T16:29:00Z"/>
          <w:sz w:val="22"/>
          <w:szCs w:val="22"/>
          <w:highlight w:val="yellow"/>
          <w:rPrChange w:id="445" w:author="Olga" w:date="2018-10-30T02:17:00Z">
            <w:rPr>
              <w:ins w:id="446" w:author="Olga" w:date="2018-10-29T16:29:00Z"/>
              <w:color w:val="000000"/>
            </w:rPr>
          </w:rPrChange>
        </w:rPr>
        <w:pPrChange w:id="447" w:author="Olga" w:date="2018-10-29T16:35:00Z">
          <w:pPr>
            <w:pBdr>
              <w:top w:val="nil"/>
              <w:left w:val="nil"/>
              <w:bottom w:val="nil"/>
              <w:right w:val="nil"/>
              <w:between w:val="nil"/>
            </w:pBdr>
            <w:spacing w:before="60" w:after="60"/>
            <w:jc w:val="both"/>
          </w:pPr>
        </w:pPrChange>
      </w:pPr>
      <w:ins w:id="448" w:author="Olga" w:date="2018-10-29T16:35:00Z">
        <w:r w:rsidRPr="00FD26F1">
          <w:rPr>
            <w:color w:val="000000"/>
            <w:highlight w:val="yellow"/>
            <w:rPrChange w:id="449" w:author="Olga" w:date="2018-10-30T02:17:00Z">
              <w:rPr>
                <w:color w:val="000000"/>
              </w:rPr>
            </w:rPrChange>
          </w:rPr>
          <w:t xml:space="preserve">For </w:t>
        </w:r>
      </w:ins>
      <w:ins w:id="450" w:author="Olga" w:date="2018-10-30T01:45:00Z">
        <w:r w:rsidRPr="00FD26F1">
          <w:rPr>
            <w:i/>
            <w:color w:val="000000"/>
            <w:highlight w:val="yellow"/>
            <w:rPrChange w:id="451" w:author="Olga" w:date="2018-10-30T02:17:00Z">
              <w:rPr>
                <w:i/>
                <w:color w:val="000000"/>
              </w:rPr>
            </w:rPrChange>
          </w:rPr>
          <w:t>A. tumefaciens</w:t>
        </w:r>
      </w:ins>
      <w:ins w:id="452" w:author="Olga" w:date="2018-10-29T16:35:00Z">
        <w:r w:rsidRPr="00FD26F1">
          <w:rPr>
            <w:color w:val="000000"/>
            <w:highlight w:val="yellow"/>
            <w:rPrChange w:id="453" w:author="Olga" w:date="2018-10-30T02:17:00Z">
              <w:rPr>
                <w:color w:val="000000"/>
              </w:rPr>
            </w:rPrChange>
          </w:rPr>
          <w:t xml:space="preserve"> transformation, i</w:t>
        </w:r>
      </w:ins>
      <w:ins w:id="454" w:author="Olga" w:date="2018-10-29T16:29:00Z">
        <w:r w:rsidRPr="00FD26F1">
          <w:rPr>
            <w:color w:val="000000"/>
            <w:highlight w:val="yellow"/>
            <w:rPrChange w:id="455" w:author="Olga" w:date="2018-10-30T02:17:00Z">
              <w:rPr>
                <w:color w:val="000000"/>
              </w:rPr>
            </w:rPrChange>
          </w:rPr>
          <w:t xml:space="preserve">n the last </w:t>
        </w:r>
      </w:ins>
      <w:ins w:id="456" w:author="Olga" w:date="2018-10-29T16:36:00Z">
        <w:r w:rsidRPr="00FD26F1">
          <w:rPr>
            <w:color w:val="000000"/>
            <w:highlight w:val="yellow"/>
            <w:rPrChange w:id="457" w:author="Olga" w:date="2018-10-30T02:17:00Z">
              <w:rPr>
                <w:color w:val="000000"/>
              </w:rPr>
            </w:rPrChange>
          </w:rPr>
          <w:t>resuspension</w:t>
        </w:r>
      </w:ins>
      <w:ins w:id="458" w:author="Olga" w:date="2018-10-29T16:29:00Z">
        <w:r w:rsidRPr="00FD26F1">
          <w:rPr>
            <w:color w:val="000000"/>
            <w:highlight w:val="yellow"/>
            <w:rPrChange w:id="459" w:author="Olga" w:date="2018-10-30T02:17:00Z">
              <w:rPr>
                <w:color w:val="000000"/>
              </w:rPr>
            </w:rPrChange>
          </w:rPr>
          <w:t xml:space="preserve"> add the appropriate YEB volume to obtain a final optical density of OD</w:t>
        </w:r>
        <w:r w:rsidRPr="00B71625">
          <w:rPr>
            <w:color w:val="000000"/>
            <w:highlight w:val="yellow"/>
            <w:vertAlign w:val="subscript"/>
            <w:rPrChange w:id="460" w:author="Olga" w:date="2018-10-30T16:01:00Z">
              <w:rPr>
                <w:color w:val="000000"/>
              </w:rPr>
            </w:rPrChange>
          </w:rPr>
          <w:t>600</w:t>
        </w:r>
        <w:r w:rsidRPr="00FD26F1">
          <w:rPr>
            <w:color w:val="000000"/>
            <w:highlight w:val="yellow"/>
            <w:rPrChange w:id="461" w:author="Olga" w:date="2018-10-30T02:17:00Z">
              <w:rPr>
                <w:color w:val="000000"/>
              </w:rPr>
            </w:rPrChange>
          </w:rPr>
          <w:t xml:space="preserve"> = 0.8.</w:t>
        </w:r>
      </w:ins>
    </w:p>
    <w:p w14:paraId="6AF58388" w14:textId="77777777" w:rsidR="00A05564" w:rsidRPr="00FD26F1" w:rsidRDefault="00A05564" w:rsidP="00A05564">
      <w:pPr>
        <w:numPr>
          <w:ilvl w:val="0"/>
          <w:numId w:val="6"/>
        </w:numPr>
        <w:pBdr>
          <w:top w:val="nil"/>
          <w:left w:val="nil"/>
          <w:bottom w:val="nil"/>
          <w:right w:val="nil"/>
          <w:between w:val="nil"/>
        </w:pBdr>
        <w:spacing w:before="60" w:after="60"/>
        <w:jc w:val="both"/>
        <w:rPr>
          <w:ins w:id="462" w:author="Olga" w:date="2018-10-29T16:27:00Z"/>
          <w:sz w:val="22"/>
          <w:szCs w:val="22"/>
          <w:highlight w:val="yellow"/>
          <w:rPrChange w:id="463" w:author="Olga" w:date="2018-10-30T02:17:00Z">
            <w:rPr>
              <w:ins w:id="464" w:author="Olga" w:date="2018-10-29T16:27:00Z"/>
              <w:color w:val="000000"/>
            </w:rPr>
          </w:rPrChange>
        </w:rPr>
        <w:pPrChange w:id="465" w:author="Olga" w:date="2018-10-29T16:35:00Z">
          <w:pPr>
            <w:pBdr>
              <w:top w:val="nil"/>
              <w:left w:val="nil"/>
              <w:bottom w:val="nil"/>
              <w:right w:val="nil"/>
              <w:between w:val="nil"/>
            </w:pBdr>
            <w:spacing w:before="60" w:after="60"/>
            <w:jc w:val="both"/>
          </w:pPr>
        </w:pPrChange>
      </w:pPr>
      <w:ins w:id="466" w:author="Olga" w:date="2018-10-29T16:36:00Z">
        <w:r w:rsidRPr="00FD26F1">
          <w:rPr>
            <w:color w:val="000000"/>
            <w:highlight w:val="yellow"/>
            <w:rPrChange w:id="467" w:author="Olga" w:date="2018-10-30T02:17:00Z">
              <w:rPr>
                <w:color w:val="000000"/>
              </w:rPr>
            </w:rPrChange>
          </w:rPr>
          <w:t>K</w:t>
        </w:r>
      </w:ins>
      <w:ins w:id="468" w:author="Olga" w:date="2018-10-29T16:29:00Z">
        <w:r w:rsidRPr="00FD26F1">
          <w:rPr>
            <w:color w:val="000000"/>
            <w:highlight w:val="yellow"/>
            <w:rPrChange w:id="469" w:author="Olga" w:date="2018-10-30T02:17:00Z">
              <w:rPr>
                <w:color w:val="000000"/>
              </w:rPr>
            </w:rPrChange>
          </w:rPr>
          <w:t>eep cells on ice while preparing the plants to be infected.</w:t>
        </w:r>
      </w:ins>
    </w:p>
    <w:p w14:paraId="67C3FBD4" w14:textId="77777777" w:rsidR="00A05564" w:rsidRPr="006D2558" w:rsidDel="00D86C8D" w:rsidRDefault="00A05564" w:rsidP="00A05564">
      <w:pPr>
        <w:pBdr>
          <w:top w:val="nil"/>
          <w:left w:val="nil"/>
          <w:bottom w:val="nil"/>
          <w:right w:val="nil"/>
          <w:between w:val="nil"/>
        </w:pBdr>
        <w:spacing w:before="60" w:after="60"/>
        <w:ind w:left="720"/>
        <w:jc w:val="both"/>
        <w:rPr>
          <w:del w:id="470" w:author="Olga" w:date="2018-10-29T15:49:00Z"/>
          <w:color w:val="000000"/>
          <w:sz w:val="22"/>
          <w:szCs w:val="22"/>
          <w:rPrChange w:id="471" w:author="Olga" w:date="2018-10-30T02:02:00Z">
            <w:rPr>
              <w:del w:id="472" w:author="Olga" w:date="2018-10-29T15:49:00Z"/>
            </w:rPr>
          </w:rPrChange>
        </w:rPr>
        <w:pPrChange w:id="473" w:author="Olga" w:date="2018-10-25T11:07:00Z">
          <w:pPr>
            <w:numPr>
              <w:numId w:val="8"/>
            </w:numPr>
            <w:pBdr>
              <w:top w:val="nil"/>
              <w:left w:val="nil"/>
              <w:bottom w:val="nil"/>
              <w:right w:val="nil"/>
              <w:between w:val="nil"/>
            </w:pBdr>
            <w:spacing w:before="60" w:after="60"/>
            <w:ind w:left="720" w:hanging="360"/>
            <w:jc w:val="both"/>
          </w:pPr>
        </w:pPrChange>
      </w:pPr>
    </w:p>
    <w:p w14:paraId="64A0E4EE" w14:textId="77777777" w:rsidR="00A05564" w:rsidRPr="006D2558" w:rsidRDefault="00A05564" w:rsidP="00A05564">
      <w:pPr>
        <w:pBdr>
          <w:top w:val="nil"/>
          <w:left w:val="nil"/>
          <w:bottom w:val="nil"/>
          <w:right w:val="nil"/>
          <w:between w:val="nil"/>
        </w:pBdr>
        <w:spacing w:before="60" w:after="60"/>
        <w:ind w:left="720"/>
        <w:jc w:val="both"/>
        <w:rPr>
          <w:del w:id="474" w:author="Olga" w:date="2018-10-25T11:07:00Z"/>
          <w:color w:val="000000"/>
          <w:sz w:val="22"/>
          <w:szCs w:val="22"/>
          <w:rPrChange w:id="475" w:author="Olga" w:date="2018-10-30T02:02:00Z">
            <w:rPr>
              <w:del w:id="476" w:author="Olga" w:date="2018-10-25T11:07:00Z"/>
            </w:rPr>
          </w:rPrChange>
        </w:rPr>
        <w:pPrChange w:id="477" w:author="Olga" w:date="2018-10-25T11:07:00Z">
          <w:pPr>
            <w:numPr>
              <w:numId w:val="8"/>
            </w:numPr>
            <w:pBdr>
              <w:top w:val="nil"/>
              <w:left w:val="nil"/>
              <w:bottom w:val="nil"/>
              <w:right w:val="nil"/>
              <w:between w:val="nil"/>
            </w:pBdr>
            <w:spacing w:before="60" w:after="60"/>
            <w:ind w:left="720" w:hanging="360"/>
            <w:jc w:val="both"/>
          </w:pPr>
        </w:pPrChange>
      </w:pPr>
      <w:del w:id="478" w:author="Olga" w:date="2018-10-25T11:07:00Z">
        <w:r w:rsidRPr="006D2558">
          <w:rPr>
            <w:color w:val="000000"/>
          </w:rPr>
          <w:delText>Note: Before starting, 3-to-4-week old potato plants (</w:delText>
        </w:r>
        <w:r w:rsidRPr="006D2558">
          <w:rPr>
            <w:i/>
            <w:color w:val="000000"/>
          </w:rPr>
          <w:delText>S. tuberosum</w:delText>
        </w:r>
        <w:r w:rsidRPr="006D2558">
          <w:rPr>
            <w:color w:val="000000"/>
          </w:rPr>
          <w:delText xml:space="preserve"> cv. Désirée or </w:delText>
        </w:r>
        <w:r w:rsidRPr="006D2558">
          <w:rPr>
            <w:i/>
            <w:color w:val="000000"/>
          </w:rPr>
          <w:delText xml:space="preserve">S. tuberosum </w:delText>
        </w:r>
        <w:r w:rsidRPr="006D2558">
          <w:rPr>
            <w:color w:val="000000"/>
          </w:rPr>
          <w:delText xml:space="preserve">ssp. andigena), produced by stem cuttings and grown in solid 2MS medium, are required (Figure 1A). The </w:delText>
        </w:r>
        <w:r w:rsidRPr="006D2558">
          <w:rPr>
            <w:i/>
            <w:color w:val="000000"/>
          </w:rPr>
          <w:delText>in vitro</w:delText>
        </w:r>
        <w:r w:rsidRPr="006D2558">
          <w:rPr>
            <w:color w:val="000000"/>
          </w:rPr>
          <w:delText xml:space="preserve"> pots are grown in cabinets under a light/dark cycle of 12/12 h at 24/20 °C, respectively, and 67 µmol m</w:delText>
        </w:r>
        <w:r w:rsidRPr="006D2558">
          <w:rPr>
            <w:color w:val="000000"/>
            <w:vertAlign w:val="superscript"/>
          </w:rPr>
          <w:delText>-2</w:delText>
        </w:r>
        <w:r w:rsidRPr="006D2558">
          <w:rPr>
            <w:color w:val="000000"/>
          </w:rPr>
          <w:delText xml:space="preserve"> sec</w:delText>
        </w:r>
        <w:r w:rsidRPr="006D2558">
          <w:rPr>
            <w:color w:val="000000"/>
            <w:vertAlign w:val="superscript"/>
          </w:rPr>
          <w:delText>-1</w:delText>
        </w:r>
        <w:r w:rsidRPr="006D2558">
          <w:rPr>
            <w:color w:val="000000"/>
          </w:rPr>
          <w:delText>.</w:delText>
        </w:r>
      </w:del>
    </w:p>
    <w:p w14:paraId="0B7B7467" w14:textId="77777777" w:rsidR="00A05564" w:rsidRPr="006D2558" w:rsidRDefault="00A05564" w:rsidP="00A05564">
      <w:pPr>
        <w:pBdr>
          <w:top w:val="nil"/>
          <w:left w:val="nil"/>
          <w:bottom w:val="nil"/>
          <w:right w:val="nil"/>
          <w:between w:val="nil"/>
        </w:pBdr>
        <w:spacing w:before="60" w:after="60"/>
        <w:ind w:left="720"/>
        <w:jc w:val="both"/>
        <w:rPr>
          <w:color w:val="000000"/>
          <w:sz w:val="22"/>
          <w:szCs w:val="22"/>
          <w:rPrChange w:id="479" w:author="Olga" w:date="2018-10-30T02:02:00Z">
            <w:rPr/>
          </w:rPrChange>
        </w:rPr>
        <w:pPrChange w:id="480" w:author="Olga" w:date="2018-10-25T11:07:00Z">
          <w:pPr>
            <w:numPr>
              <w:numId w:val="8"/>
            </w:numPr>
            <w:pBdr>
              <w:top w:val="nil"/>
              <w:left w:val="nil"/>
              <w:bottom w:val="nil"/>
              <w:right w:val="nil"/>
              <w:between w:val="nil"/>
            </w:pBdr>
            <w:spacing w:before="60" w:after="60"/>
            <w:ind w:left="720" w:hanging="360"/>
            <w:jc w:val="both"/>
          </w:pPr>
        </w:pPrChange>
      </w:pPr>
      <w:del w:id="481" w:author="Iker Armendariz Santamaria" w:date="2018-10-25T11:07:00Z">
        <w:r w:rsidRPr="006D2558">
          <w:rPr>
            <w:color w:val="000000"/>
          </w:rPr>
          <w:delText xml:space="preserve">Note: When doing </w:delText>
        </w:r>
        <w:r w:rsidRPr="006D2558">
          <w:rPr>
            <w:i/>
            <w:color w:val="000000"/>
          </w:rPr>
          <w:delText>in vitro</w:delText>
        </w:r>
        <w:r w:rsidRPr="006D2558">
          <w:rPr>
            <w:color w:val="000000"/>
          </w:rPr>
          <w:delText xml:space="preserve"> transfers, do so rapidly, and when possible, maintain the plates or pots closed, thus minimizing plant exposure to the air to avoid wilting.</w:delText>
        </w:r>
      </w:del>
    </w:p>
    <w:p w14:paraId="1A2D4326" w14:textId="77777777" w:rsidR="00A05564" w:rsidRPr="0006485F" w:rsidRDefault="00A05564" w:rsidP="00A05564">
      <w:pPr>
        <w:pBdr>
          <w:top w:val="nil"/>
          <w:left w:val="nil"/>
          <w:bottom w:val="nil"/>
          <w:right w:val="nil"/>
          <w:between w:val="nil"/>
        </w:pBdr>
        <w:spacing w:before="60" w:after="60"/>
        <w:jc w:val="both"/>
        <w:rPr>
          <w:b/>
          <w:color w:val="000000"/>
          <w:rPrChange w:id="482" w:author="Olga" w:date="2018-11-06T11:19:00Z">
            <w:rPr>
              <w:b/>
              <w:i/>
              <w:color w:val="000000"/>
            </w:rPr>
          </w:rPrChange>
        </w:rPr>
      </w:pPr>
      <w:ins w:id="483" w:author="Iker Armendariz Santamaria" w:date="2018-10-25T11:07:00Z">
        <w:r w:rsidRPr="0006485F">
          <w:rPr>
            <w:b/>
            <w:color w:val="000000"/>
            <w:rPrChange w:id="484" w:author="Olga" w:date="2018-11-06T11:19:00Z">
              <w:rPr>
                <w:color w:val="000000"/>
              </w:rPr>
            </w:rPrChange>
          </w:rPr>
          <w:t xml:space="preserve">Plant </w:t>
        </w:r>
      </w:ins>
      <w:ins w:id="485" w:author="Olga" w:date="2018-10-25T11:07:00Z">
        <w:r w:rsidRPr="0006485F">
          <w:rPr>
            <w:b/>
            <w:color w:val="000000"/>
            <w:rPrChange w:id="486" w:author="Olga" w:date="2018-11-06T11:19:00Z">
              <w:rPr>
                <w:b/>
                <w:i/>
                <w:color w:val="000000"/>
              </w:rPr>
            </w:rPrChange>
          </w:rPr>
          <w:t xml:space="preserve">material </w:t>
        </w:r>
      </w:ins>
      <w:ins w:id="487" w:author="Iker Armendariz Santamaria" w:date="2018-10-25T11:07:00Z">
        <w:del w:id="488" w:author="Olga" w:date="2018-10-25T11:07:00Z">
          <w:r w:rsidRPr="0006485F">
            <w:rPr>
              <w:b/>
              <w:color w:val="000000"/>
              <w:rPrChange w:id="489" w:author="Olga" w:date="2018-11-06T11:19:00Z">
                <w:rPr>
                  <w:color w:val="000000"/>
                </w:rPr>
              </w:rPrChange>
            </w:rPr>
            <w:delText>preparation</w:delText>
          </w:r>
        </w:del>
      </w:ins>
      <w:ins w:id="490" w:author="Olga" w:date="2018-10-25T11:07:00Z">
        <w:r w:rsidRPr="0006485F">
          <w:rPr>
            <w:b/>
            <w:color w:val="000000"/>
            <w:rPrChange w:id="491" w:author="Olga" w:date="2018-11-06T11:19:00Z">
              <w:rPr>
                <w:b/>
                <w:i/>
                <w:color w:val="000000"/>
              </w:rPr>
            </w:rPrChange>
          </w:rPr>
          <w:t>for transformation</w:t>
        </w:r>
      </w:ins>
    </w:p>
    <w:p w14:paraId="5575D754" w14:textId="77777777" w:rsidR="00A05564" w:rsidRPr="006D2558" w:rsidRDefault="00A05564" w:rsidP="00A05564">
      <w:pPr>
        <w:numPr>
          <w:ilvl w:val="0"/>
          <w:numId w:val="6"/>
        </w:numPr>
        <w:pBdr>
          <w:top w:val="nil"/>
          <w:left w:val="nil"/>
          <w:bottom w:val="nil"/>
          <w:right w:val="nil"/>
          <w:between w:val="nil"/>
        </w:pBdr>
        <w:spacing w:before="60" w:after="60"/>
        <w:jc w:val="both"/>
        <w:rPr>
          <w:color w:val="000000"/>
        </w:rPr>
        <w:pPrChange w:id="492" w:author="Olga" w:date="2018-10-30T16:03:00Z">
          <w:pPr>
            <w:numPr>
              <w:numId w:val="7"/>
            </w:numPr>
            <w:pBdr>
              <w:top w:val="nil"/>
              <w:left w:val="nil"/>
              <w:bottom w:val="nil"/>
              <w:right w:val="nil"/>
              <w:between w:val="nil"/>
            </w:pBdr>
            <w:ind w:left="720" w:hanging="360"/>
            <w:contextualSpacing/>
            <w:jc w:val="both"/>
          </w:pPr>
        </w:pPrChange>
      </w:pPr>
      <w:ins w:id="493" w:author="Iker Armendariz Santamaria" w:date="2018-10-25T11:07:00Z">
        <w:del w:id="494" w:author="Olga" w:date="2018-10-25T11:07:00Z">
          <w:r w:rsidRPr="00B71625">
            <w:rPr>
              <w:color w:val="000000"/>
            </w:rPr>
            <w:delText xml:space="preserve">Produce </w:delText>
          </w:r>
        </w:del>
      </w:ins>
      <w:ins w:id="495" w:author="Olga" w:date="2018-10-25T11:07:00Z">
        <w:r w:rsidRPr="00B71625">
          <w:rPr>
            <w:color w:val="000000"/>
          </w:rPr>
          <w:t xml:space="preserve">Make </w:t>
        </w:r>
      </w:ins>
      <w:ins w:id="496" w:author="Usuari" w:date="2018-10-26T15:35:00Z">
        <w:r w:rsidRPr="00B71625">
          <w:rPr>
            <w:color w:val="000000"/>
          </w:rPr>
          <w:t xml:space="preserve">one or two node </w:t>
        </w:r>
      </w:ins>
      <w:ins w:id="497" w:author="Olga" w:date="2018-10-25T11:07:00Z">
        <w:r w:rsidRPr="00B71625">
          <w:rPr>
            <w:color w:val="000000"/>
          </w:rPr>
          <w:t xml:space="preserve">stem cuttings </w:t>
        </w:r>
      </w:ins>
      <w:ins w:id="498" w:author="Usuari" w:date="2018-10-26T15:36:00Z">
        <w:r w:rsidRPr="00B71625">
          <w:rPr>
            <w:color w:val="000000"/>
          </w:rPr>
          <w:t xml:space="preserve">either containing the apical or the auxiliary buds </w:t>
        </w:r>
      </w:ins>
      <w:ins w:id="499" w:author="Olga" w:date="2018-10-25T11:07:00Z">
        <w:r w:rsidRPr="00B71625">
          <w:rPr>
            <w:color w:val="000000"/>
          </w:rPr>
          <w:t xml:space="preserve">from </w:t>
        </w:r>
      </w:ins>
      <w:ins w:id="500" w:author="Usuari" w:date="2018-10-26T15:33:00Z">
        <w:r w:rsidRPr="00B71625">
          <w:rPr>
            <w:color w:val="000000"/>
          </w:rPr>
          <w:t xml:space="preserve">sterile </w:t>
        </w:r>
      </w:ins>
      <w:ins w:id="501" w:author="Iker Armendariz Santamaria" w:date="2018-10-25T11:07:00Z">
        <w:del w:id="502" w:author="Olga" w:date="2018-10-30T02:07:00Z">
          <w:r w:rsidRPr="0006485F" w:rsidDel="006D2558">
            <w:rPr>
              <w:i/>
              <w:color w:val="000000"/>
              <w:rPrChange w:id="503" w:author="Olga" w:date="2018-11-06T11:25:00Z">
                <w:rPr>
                  <w:color w:val="000000"/>
                </w:rPr>
              </w:rPrChange>
            </w:rPr>
            <w:delText>in vitro</w:delText>
          </w:r>
        </w:del>
      </w:ins>
      <w:ins w:id="504" w:author="Olga" w:date="2018-10-30T02:07:00Z">
        <w:r w:rsidRPr="0006485F">
          <w:rPr>
            <w:i/>
            <w:color w:val="000000"/>
          </w:rPr>
          <w:t>in vitro</w:t>
        </w:r>
      </w:ins>
      <w:ins w:id="505" w:author="Iker Armendariz Santamaria" w:date="2018-10-25T11:07:00Z">
        <w:r w:rsidRPr="00B71625">
          <w:rPr>
            <w:color w:val="000000"/>
          </w:rPr>
          <w:t xml:space="preserve"> </w:t>
        </w:r>
      </w:ins>
      <w:ins w:id="506" w:author="Usuari" w:date="2018-10-26T15:34:00Z">
        <w:r w:rsidRPr="00B71625">
          <w:rPr>
            <w:color w:val="000000"/>
          </w:rPr>
          <w:t xml:space="preserve">potato </w:t>
        </w:r>
      </w:ins>
      <w:ins w:id="507" w:author="Iker Armendariz Santamaria" w:date="2018-10-25T11:07:00Z">
        <w:r w:rsidRPr="00B71625">
          <w:rPr>
            <w:color w:val="000000"/>
          </w:rPr>
          <w:t xml:space="preserve">plants </w:t>
        </w:r>
      </w:ins>
      <w:ins w:id="508" w:author="Usuari" w:date="2018-10-26T15:34:00Z">
        <w:r w:rsidRPr="00B71625">
          <w:rPr>
            <w:color w:val="000000"/>
          </w:rPr>
          <w:t>(donor plants)</w:t>
        </w:r>
      </w:ins>
      <w:ins w:id="509" w:author="Usuari" w:date="2018-10-26T15:36:00Z">
        <w:r w:rsidRPr="00B71625">
          <w:rPr>
            <w:color w:val="000000"/>
          </w:rPr>
          <w:t xml:space="preserve">; </w:t>
        </w:r>
      </w:ins>
      <w:ins w:id="510" w:author="Iker Armendariz Santamaria" w:date="2018-10-25T11:07:00Z">
        <w:del w:id="511" w:author="Olga" w:date="2018-10-25T11:07:00Z">
          <w:r w:rsidRPr="00B71625">
            <w:rPr>
              <w:color w:val="000000"/>
            </w:rPr>
            <w:delText xml:space="preserve">by stem cuttings </w:delText>
          </w:r>
        </w:del>
        <w:del w:id="512" w:author="Usuari" w:date="2018-10-26T15:36:00Z">
          <w:r w:rsidRPr="00B71625" w:rsidDel="00A86BC1">
            <w:rPr>
              <w:color w:val="000000"/>
            </w:rPr>
            <w:delText>and</w:delText>
          </w:r>
        </w:del>
        <w:del w:id="513" w:author="Usuari" w:date="2018-10-26T17:11:00Z">
          <w:r w:rsidRPr="00B71625" w:rsidDel="00E4496C">
            <w:rPr>
              <w:color w:val="000000"/>
            </w:rPr>
            <w:delText xml:space="preserve"> </w:delText>
          </w:r>
        </w:del>
        <w:r w:rsidRPr="00B71625">
          <w:rPr>
            <w:color w:val="000000"/>
          </w:rPr>
          <w:t>grow</w:t>
        </w:r>
        <w:del w:id="514" w:author="Olga" w:date="2018-10-25T11:07:00Z">
          <w:r w:rsidRPr="00B71625">
            <w:rPr>
              <w:color w:val="000000"/>
            </w:rPr>
            <w:delText>n</w:delText>
          </w:r>
        </w:del>
        <w:r w:rsidRPr="00B71625">
          <w:rPr>
            <w:color w:val="000000"/>
          </w:rPr>
          <w:t xml:space="preserve"> </w:t>
        </w:r>
      </w:ins>
      <w:ins w:id="515" w:author="Olga" w:date="2018-10-25T11:07:00Z">
        <w:r w:rsidRPr="00B71625">
          <w:rPr>
            <w:color w:val="000000"/>
          </w:rPr>
          <w:t xml:space="preserve">them </w:t>
        </w:r>
      </w:ins>
      <w:ins w:id="516" w:author="Iker Armendariz Santamaria" w:date="2018-10-25T11:07:00Z">
        <w:r w:rsidRPr="00B71625">
          <w:rPr>
            <w:color w:val="000000"/>
          </w:rPr>
          <w:t>in solid 2MS medium in pots</w:t>
        </w:r>
      </w:ins>
      <w:ins w:id="517" w:author="Sandra Fernández" w:date="2018-10-25T11:07:00Z">
        <w:r w:rsidRPr="00B71625">
          <w:rPr>
            <w:color w:val="000000"/>
          </w:rPr>
          <w:t xml:space="preserve"> </w:t>
        </w:r>
        <w:del w:id="518" w:author="Olga" w:date="2018-10-30T00:10:00Z">
          <w:r w:rsidRPr="00B71625" w:rsidDel="00AA20F2">
            <w:rPr>
              <w:color w:val="000000"/>
            </w:rPr>
            <w:delText>(</w:delText>
          </w:r>
        </w:del>
        <w:del w:id="519" w:author="Olga" w:date="2018-10-29T22:14:00Z">
          <w:r w:rsidRPr="00B71625" w:rsidDel="00FD56E6">
            <w:rPr>
              <w:color w:val="000000"/>
            </w:rPr>
            <w:delText>Figure</w:delText>
          </w:r>
        </w:del>
        <w:del w:id="520" w:author="Olga" w:date="2018-10-30T00:10:00Z">
          <w:r w:rsidRPr="00B71625" w:rsidDel="00AA20F2">
            <w:rPr>
              <w:color w:val="000000"/>
            </w:rPr>
            <w:delText xml:space="preserve"> 1A)</w:delText>
          </w:r>
        </w:del>
      </w:ins>
      <w:ins w:id="521" w:author="Olga" w:date="2018-10-25T11:07:00Z">
        <w:del w:id="522" w:author="Olga" w:date="2018-10-30T00:10:00Z">
          <w:r w:rsidRPr="00B71625" w:rsidDel="00AA20F2">
            <w:rPr>
              <w:color w:val="000000"/>
            </w:rPr>
            <w:delText xml:space="preserve"> </w:delText>
          </w:r>
        </w:del>
        <w:r w:rsidRPr="00B71625">
          <w:rPr>
            <w:color w:val="000000"/>
          </w:rPr>
          <w:t>for 3 to 4 weeks</w:t>
        </w:r>
      </w:ins>
      <w:ins w:id="523" w:author="Olga" w:date="2018-10-30T00:11:00Z">
        <w:r w:rsidRPr="00B71625">
          <w:rPr>
            <w:color w:val="000000"/>
          </w:rPr>
          <w:t xml:space="preserve"> (Figure 1A and Figure 2A)</w:t>
        </w:r>
      </w:ins>
      <w:ins w:id="524" w:author="Usuari" w:date="2018-10-26T15:33:00Z">
        <w:del w:id="525" w:author="Olga" w:date="2018-10-29T15:41:00Z">
          <w:r w:rsidRPr="00B71625" w:rsidDel="00563E80">
            <w:rPr>
              <w:color w:val="000000"/>
            </w:rPr>
            <w:delText xml:space="preserve"> </w:delText>
          </w:r>
        </w:del>
      </w:ins>
      <w:ins w:id="526" w:author="Olga" w:date="2018-10-25T11:07:00Z">
        <w:del w:id="527" w:author="Olga" w:date="2018-10-29T15:41:00Z">
          <w:r w:rsidRPr="00B71625" w:rsidDel="00563E80">
            <w:rPr>
              <w:color w:val="000000"/>
            </w:rPr>
            <w:delText xml:space="preserve"> in cabinets under long day conditions of 12 h 24 ºC light/ 12 h 20 ºC dark, and 67 µmol m</w:delText>
          </w:r>
          <w:r w:rsidRPr="00B71625" w:rsidDel="00563E80">
            <w:rPr>
              <w:color w:val="000000"/>
              <w:rPrChange w:id="528" w:author="Olga" w:date="2018-10-30T16:03:00Z">
                <w:rPr>
                  <w:color w:val="000000"/>
                  <w:vertAlign w:val="superscript"/>
                </w:rPr>
              </w:rPrChange>
            </w:rPr>
            <w:delText>-1</w:delText>
          </w:r>
          <w:r w:rsidRPr="00B71625" w:rsidDel="00563E80">
            <w:rPr>
              <w:color w:val="000000"/>
            </w:rPr>
            <w:delText xml:space="preserve"> sec</w:delText>
          </w:r>
          <w:r w:rsidRPr="00B71625" w:rsidDel="00563E80">
            <w:rPr>
              <w:color w:val="000000"/>
              <w:rPrChange w:id="529" w:author="Olga" w:date="2018-10-30T16:03:00Z">
                <w:rPr>
                  <w:color w:val="000000"/>
                  <w:vertAlign w:val="superscript"/>
                </w:rPr>
              </w:rPrChange>
            </w:rPr>
            <w:delText>-1</w:delText>
          </w:r>
        </w:del>
        <w:r w:rsidRPr="00B71625">
          <w:rPr>
            <w:color w:val="000000"/>
          </w:rPr>
          <w:t>.</w:t>
        </w:r>
      </w:ins>
      <w:ins w:id="530" w:author="Iker Armendariz Santamaria" w:date="2018-10-25T11:07:00Z">
        <w:del w:id="531" w:author="Sandra Fernández" w:date="2018-10-25T11:07:00Z">
          <w:r w:rsidRPr="00B71625">
            <w:rPr>
              <w:color w:val="000000"/>
            </w:rPr>
            <w:delText xml:space="preserve">. </w:delText>
          </w:r>
        </w:del>
        <w:r w:rsidRPr="00B71625">
          <w:rPr>
            <w:color w:val="000000"/>
          </w:rPr>
          <w:t xml:space="preserve">   </w:t>
        </w:r>
        <w:del w:id="532" w:author="Sandra Fernández" w:date="2018-10-25T11:07:00Z">
          <w:r w:rsidRPr="006D2558">
            <w:rPr>
              <w:color w:val="000000"/>
            </w:rPr>
            <w:delText xml:space="preserve"> </w:delText>
          </w:r>
        </w:del>
      </w:ins>
    </w:p>
    <w:p w14:paraId="24D29925" w14:textId="77777777" w:rsidR="00A05564" w:rsidRPr="006D2558" w:rsidRDefault="00A05564" w:rsidP="00A05564">
      <w:pPr>
        <w:numPr>
          <w:ilvl w:val="0"/>
          <w:numId w:val="7"/>
        </w:numPr>
        <w:pBdr>
          <w:top w:val="nil"/>
          <w:left w:val="nil"/>
          <w:bottom w:val="nil"/>
          <w:right w:val="nil"/>
          <w:between w:val="nil"/>
        </w:pBdr>
        <w:contextualSpacing/>
        <w:jc w:val="both"/>
        <w:rPr>
          <w:del w:id="533" w:author="Olga" w:date="2018-10-25T11:07:00Z"/>
          <w:color w:val="000000"/>
        </w:rPr>
      </w:pPr>
      <w:ins w:id="534" w:author="Iker Armendariz Santamaria" w:date="2018-10-25T11:07:00Z">
        <w:del w:id="535" w:author="Olga" w:date="2018-10-25T11:07:00Z">
          <w:r w:rsidRPr="006D2558">
            <w:rPr>
              <w:color w:val="000000"/>
            </w:rPr>
            <w:delText xml:space="preserve">Grow </w:delText>
          </w:r>
          <w:r w:rsidRPr="006D2558">
            <w:rPr>
              <w:i/>
              <w:color w:val="000000"/>
              <w:rPrChange w:id="536" w:author="Olga" w:date="2018-10-30T02:02:00Z">
                <w:rPr>
                  <w:color w:val="000000"/>
                </w:rPr>
              </w:rPrChange>
            </w:rPr>
            <w:delText>in vitro</w:delText>
          </w:r>
          <w:r w:rsidRPr="006D2558">
            <w:rPr>
              <w:color w:val="000000"/>
            </w:rPr>
            <w:delText xml:space="preserve"> plants in cabinets under </w:delText>
          </w:r>
        </w:del>
      </w:ins>
      <w:ins w:id="537" w:author="Jl. Odette" w:date="2018-10-25T11:07:00Z">
        <w:del w:id="538" w:author="Olga" w:date="2018-10-25T11:07:00Z">
          <w:r w:rsidRPr="006D2558">
            <w:rPr>
              <w:color w:val="000000"/>
            </w:rPr>
            <w:delText>long day conditions of 12 h 24 ºC</w:delText>
          </w:r>
        </w:del>
      </w:ins>
      <w:ins w:id="539" w:author="Iker Armendariz Santamaria" w:date="2018-10-25T11:07:00Z">
        <w:del w:id="540" w:author="Olga" w:date="2018-10-25T11:07:00Z">
          <w:r w:rsidRPr="006D2558">
            <w:rPr>
              <w:color w:val="000000"/>
            </w:rPr>
            <w:delText>a light/</w:delText>
          </w:r>
        </w:del>
      </w:ins>
      <w:ins w:id="541" w:author="Jl. Odette" w:date="2018-10-25T11:07:00Z">
        <w:del w:id="542" w:author="Olga" w:date="2018-10-25T11:07:00Z">
          <w:r w:rsidRPr="006D2558">
            <w:rPr>
              <w:color w:val="000000"/>
            </w:rPr>
            <w:delText xml:space="preserve"> 12 h 20 ºC </w:delText>
          </w:r>
        </w:del>
      </w:ins>
      <w:ins w:id="543" w:author="Iker Armendariz Santamaria" w:date="2018-10-25T11:07:00Z">
        <w:del w:id="544" w:author="Olga" w:date="2018-10-25T11:07:00Z">
          <w:r w:rsidRPr="006D2558">
            <w:rPr>
              <w:color w:val="000000"/>
            </w:rPr>
            <w:delText>dark cycle of 12/12 h at 24/20 °C, respectively, and 67 µmol m</w:delText>
          </w:r>
          <w:r w:rsidRPr="006D2558">
            <w:rPr>
              <w:color w:val="000000"/>
              <w:vertAlign w:val="superscript"/>
              <w:rPrChange w:id="545" w:author="Olga" w:date="2018-10-30T02:02:00Z">
                <w:rPr>
                  <w:color w:val="000000"/>
                </w:rPr>
              </w:rPrChange>
            </w:rPr>
            <w:delText>-1</w:delText>
          </w:r>
          <w:r w:rsidRPr="006D2558">
            <w:rPr>
              <w:color w:val="000000"/>
            </w:rPr>
            <w:delText xml:space="preserve"> sec</w:delText>
          </w:r>
          <w:r w:rsidRPr="006D2558">
            <w:rPr>
              <w:color w:val="000000"/>
              <w:vertAlign w:val="superscript"/>
              <w:rPrChange w:id="546" w:author="Olga" w:date="2018-10-30T02:02:00Z">
                <w:rPr>
                  <w:color w:val="000000"/>
                </w:rPr>
              </w:rPrChange>
            </w:rPr>
            <w:delText xml:space="preserve">-1 </w:delText>
          </w:r>
          <w:r w:rsidRPr="006D2558">
            <w:rPr>
              <w:color w:val="000000"/>
            </w:rPr>
            <w:delText xml:space="preserve"> for 3-4 weeks.</w:delText>
          </w:r>
        </w:del>
      </w:ins>
    </w:p>
    <w:p w14:paraId="3E49DBEF" w14:textId="77777777" w:rsidR="00A05564" w:rsidRPr="006D2558" w:rsidDel="00D46037" w:rsidRDefault="00A05564" w:rsidP="00A05564">
      <w:pPr>
        <w:pBdr>
          <w:top w:val="nil"/>
          <w:left w:val="nil"/>
          <w:bottom w:val="nil"/>
          <w:right w:val="nil"/>
          <w:between w:val="nil"/>
        </w:pBdr>
        <w:spacing w:before="60" w:after="60"/>
        <w:jc w:val="both"/>
        <w:rPr>
          <w:del w:id="547" w:author="Usuari" w:date="2018-10-26T16:09:00Z"/>
          <w:color w:val="000000"/>
        </w:rPr>
      </w:pPr>
      <w:ins w:id="548" w:author="Iker Armendariz Santamaria" w:date="2018-10-25T11:07:00Z">
        <w:del w:id="549" w:author="Usuari" w:date="2018-10-26T16:09:00Z">
          <w:r w:rsidRPr="006D2558" w:rsidDel="00D46037">
            <w:rPr>
              <w:color w:val="000000"/>
            </w:rPr>
            <w:delText>Note: When performing in vitro transfers, do so rapidly, and when possible, maintain the plates or pots closed, thus minimizing plant exposure to the air to avoid wilting.</w:delText>
          </w:r>
        </w:del>
      </w:ins>
    </w:p>
    <w:p w14:paraId="32874235" w14:textId="77777777" w:rsidR="00A05564" w:rsidRPr="006D2558" w:rsidRDefault="00A05564" w:rsidP="00A05564">
      <w:pPr>
        <w:pBdr>
          <w:top w:val="nil"/>
          <w:left w:val="nil"/>
          <w:bottom w:val="nil"/>
          <w:right w:val="nil"/>
          <w:between w:val="nil"/>
        </w:pBdr>
        <w:spacing w:before="60" w:after="60"/>
        <w:jc w:val="both"/>
        <w:rPr>
          <w:sz w:val="22"/>
          <w:szCs w:val="22"/>
          <w:rPrChange w:id="550" w:author="Olga" w:date="2018-10-30T02:02:00Z">
            <w:rPr>
              <w:color w:val="000000"/>
            </w:rPr>
          </w:rPrChange>
        </w:rPr>
        <w:pPrChange w:id="551" w:author="Iker Armendariz Santamaria" w:date="2018-10-25T11:07:00Z">
          <w:pPr>
            <w:pBdr>
              <w:top w:val="nil"/>
              <w:left w:val="nil"/>
              <w:bottom w:val="nil"/>
              <w:right w:val="nil"/>
              <w:between w:val="nil"/>
            </w:pBdr>
          </w:pPr>
        </w:pPrChange>
      </w:pPr>
    </w:p>
    <w:p w14:paraId="0A03B1B1" w14:textId="77777777" w:rsidR="00A05564" w:rsidRPr="006D2558" w:rsidRDefault="00A05564" w:rsidP="00A05564">
      <w:pPr>
        <w:pBdr>
          <w:top w:val="nil"/>
          <w:left w:val="nil"/>
          <w:bottom w:val="nil"/>
          <w:right w:val="nil"/>
          <w:between w:val="nil"/>
        </w:pBdr>
        <w:rPr>
          <w:i/>
          <w:color w:val="000000"/>
        </w:rPr>
      </w:pPr>
      <w:r w:rsidRPr="0006485F">
        <w:rPr>
          <w:b/>
          <w:color w:val="000000"/>
          <w:highlight w:val="yellow"/>
          <w:rPrChange w:id="552" w:author="Olga" w:date="2018-11-06T11:19:00Z">
            <w:rPr>
              <w:b/>
              <w:i/>
              <w:color w:val="000000"/>
            </w:rPr>
          </w:rPrChange>
        </w:rPr>
        <w:t>Plant transformation using</w:t>
      </w:r>
      <w:r w:rsidRPr="00D6084A">
        <w:rPr>
          <w:b/>
          <w:i/>
          <w:color w:val="000000"/>
          <w:highlight w:val="yellow"/>
          <w:rPrChange w:id="553" w:author="Olga" w:date="2018-10-30T02:27:00Z">
            <w:rPr>
              <w:b/>
              <w:i/>
              <w:color w:val="000000"/>
            </w:rPr>
          </w:rPrChange>
        </w:rPr>
        <w:t xml:space="preserve"> </w:t>
      </w:r>
      <w:del w:id="554" w:author="Olga" w:date="2018-10-30T01:45:00Z">
        <w:r w:rsidRPr="00D6084A" w:rsidDel="00D26AB1">
          <w:rPr>
            <w:b/>
            <w:i/>
            <w:color w:val="000000"/>
            <w:highlight w:val="yellow"/>
            <w:rPrChange w:id="555" w:author="Olga" w:date="2018-10-30T02:27:00Z">
              <w:rPr>
                <w:b/>
                <w:i/>
                <w:color w:val="000000"/>
              </w:rPr>
            </w:rPrChange>
          </w:rPr>
          <w:delText>A. rhizogenes</w:delText>
        </w:r>
      </w:del>
      <w:ins w:id="556" w:author="Olga" w:date="2018-10-30T01:45:00Z">
        <w:r w:rsidRPr="00D6084A">
          <w:rPr>
            <w:b/>
            <w:i/>
            <w:color w:val="000000"/>
            <w:highlight w:val="yellow"/>
            <w:rPrChange w:id="557" w:author="Olga" w:date="2018-10-30T02:27:00Z">
              <w:rPr>
                <w:b/>
                <w:i/>
                <w:color w:val="000000"/>
              </w:rPr>
            </w:rPrChange>
          </w:rPr>
          <w:t>A. rhizogenes</w:t>
        </w:r>
      </w:ins>
      <w:r w:rsidRPr="00D6084A">
        <w:rPr>
          <w:i/>
          <w:color w:val="000000"/>
          <w:highlight w:val="yellow"/>
          <w:rPrChange w:id="558" w:author="Olga" w:date="2018-10-30T02:27:00Z">
            <w:rPr>
              <w:i/>
              <w:color w:val="000000"/>
            </w:rPr>
          </w:rPrChange>
        </w:rPr>
        <w:t xml:space="preserve"> (</w:t>
      </w:r>
      <w:del w:id="559" w:author="Olga" w:date="2018-10-29T22:14:00Z">
        <w:r w:rsidRPr="00D6084A" w:rsidDel="00FD56E6">
          <w:rPr>
            <w:i/>
            <w:color w:val="000000"/>
            <w:highlight w:val="yellow"/>
            <w:rPrChange w:id="560" w:author="Olga" w:date="2018-10-30T02:27:00Z">
              <w:rPr>
                <w:i/>
                <w:color w:val="000000"/>
              </w:rPr>
            </w:rPrChange>
          </w:rPr>
          <w:delText>Figure</w:delText>
        </w:r>
      </w:del>
      <w:ins w:id="561" w:author="Olga" w:date="2018-10-29T22:14:00Z">
        <w:r w:rsidRPr="00D6084A">
          <w:rPr>
            <w:i/>
            <w:color w:val="000000"/>
            <w:highlight w:val="yellow"/>
          </w:rPr>
          <w:t>Figure</w:t>
        </w:r>
      </w:ins>
      <w:r w:rsidRPr="00D6084A">
        <w:rPr>
          <w:i/>
          <w:color w:val="000000"/>
          <w:highlight w:val="yellow"/>
          <w:rPrChange w:id="562" w:author="Olga" w:date="2018-10-30T02:27:00Z">
            <w:rPr>
              <w:i/>
              <w:color w:val="000000"/>
            </w:rPr>
          </w:rPrChange>
        </w:rPr>
        <w:t xml:space="preserve"> 1)</w:t>
      </w:r>
    </w:p>
    <w:p w14:paraId="4AC47CE3" w14:textId="77777777" w:rsidR="00A05564" w:rsidRPr="006D2558" w:rsidRDefault="00A05564" w:rsidP="00A05564">
      <w:pPr>
        <w:pBdr>
          <w:top w:val="nil"/>
          <w:left w:val="nil"/>
          <w:bottom w:val="nil"/>
          <w:right w:val="nil"/>
          <w:between w:val="nil"/>
        </w:pBdr>
        <w:contextualSpacing/>
        <w:jc w:val="both"/>
        <w:rPr>
          <w:sz w:val="22"/>
          <w:szCs w:val="22"/>
          <w:rPrChange w:id="563" w:author="Olga" w:date="2018-10-30T02:02:00Z">
            <w:rPr/>
          </w:rPrChange>
        </w:rPr>
        <w:pPrChange w:id="564" w:author="Olga" w:date="2018-10-29T15:57:00Z">
          <w:pPr>
            <w:numPr>
              <w:numId w:val="8"/>
            </w:numPr>
            <w:pBdr>
              <w:top w:val="nil"/>
              <w:left w:val="nil"/>
              <w:bottom w:val="nil"/>
              <w:right w:val="nil"/>
              <w:between w:val="nil"/>
            </w:pBdr>
            <w:spacing w:before="60"/>
            <w:ind w:left="714" w:hanging="357"/>
            <w:contextualSpacing/>
            <w:jc w:val="both"/>
          </w:pPr>
        </w:pPrChange>
      </w:pPr>
      <w:r w:rsidRPr="006D2558">
        <w:rPr>
          <w:color w:val="000000"/>
        </w:rPr>
        <w:t xml:space="preserve">Note: </w:t>
      </w:r>
      <w:del w:id="565" w:author="Usuari" w:date="2018-10-26T16:37:00Z">
        <w:r w:rsidRPr="006D2558" w:rsidDel="00C0754F">
          <w:rPr>
            <w:color w:val="000000"/>
          </w:rPr>
          <w:delText>Always try to u</w:delText>
        </w:r>
      </w:del>
      <w:ins w:id="566" w:author="Usuari" w:date="2018-10-26T16:37:00Z">
        <w:r w:rsidRPr="006D2558">
          <w:rPr>
            <w:color w:val="000000"/>
          </w:rPr>
          <w:t>U</w:t>
        </w:r>
      </w:ins>
      <w:r w:rsidRPr="006D2558">
        <w:rPr>
          <w:color w:val="000000"/>
        </w:rPr>
        <w:t xml:space="preserve">se fresh </w:t>
      </w:r>
      <w:ins w:id="567" w:author="Usuari" w:date="2018-10-26T16:37:00Z">
        <w:r w:rsidRPr="006D2558">
          <w:rPr>
            <w:color w:val="000000"/>
          </w:rPr>
          <w:t xml:space="preserve">media </w:t>
        </w:r>
      </w:ins>
      <w:r w:rsidRPr="006D2558">
        <w:rPr>
          <w:color w:val="000000"/>
        </w:rPr>
        <w:t>plates, though alternatively, the plates can be kept at 4 °C with the lid side up, tightly sealed with transparent film to avoid media dehydration.</w:t>
      </w:r>
    </w:p>
    <w:p w14:paraId="6EF7E309" w14:textId="77777777" w:rsidR="00A05564" w:rsidRPr="006D2558" w:rsidRDefault="00A05564" w:rsidP="00A05564">
      <w:pPr>
        <w:pBdr>
          <w:top w:val="nil"/>
          <w:left w:val="nil"/>
          <w:bottom w:val="nil"/>
          <w:right w:val="nil"/>
          <w:between w:val="nil"/>
        </w:pBdr>
        <w:contextualSpacing/>
        <w:jc w:val="both"/>
        <w:rPr>
          <w:ins w:id="568" w:author="Olga" w:date="2018-10-29T16:09:00Z"/>
          <w:color w:val="000000"/>
        </w:rPr>
        <w:pPrChange w:id="569" w:author="Olga" w:date="2018-10-29T15:57:00Z">
          <w:pPr>
            <w:numPr>
              <w:numId w:val="8"/>
            </w:numPr>
            <w:pBdr>
              <w:top w:val="nil"/>
              <w:left w:val="nil"/>
              <w:bottom w:val="nil"/>
              <w:right w:val="nil"/>
              <w:between w:val="nil"/>
            </w:pBdr>
            <w:ind w:left="714" w:hanging="357"/>
            <w:contextualSpacing/>
            <w:jc w:val="both"/>
          </w:pPr>
        </w:pPrChange>
      </w:pPr>
      <w:r w:rsidRPr="006D2558">
        <w:rPr>
          <w:color w:val="000000"/>
        </w:rPr>
        <w:t xml:space="preserve">Note: To prepare the square </w:t>
      </w:r>
      <w:ins w:id="570" w:author="Usuari" w:date="2018-10-26T17:07:00Z">
        <w:r w:rsidRPr="006D2558">
          <w:rPr>
            <w:color w:val="000000"/>
          </w:rPr>
          <w:t xml:space="preserve">media </w:t>
        </w:r>
      </w:ins>
      <w:r w:rsidRPr="006D2558">
        <w:rPr>
          <w:color w:val="000000"/>
        </w:rPr>
        <w:t xml:space="preserve">plates, incline them ~15°, fill with 40 mL of MS, and let solidify. This will help the aerial part of the plant </w:t>
      </w:r>
      <w:ins w:id="571" w:author="Olga" w:date="2018-10-31T09:31:00Z">
        <w:r>
          <w:rPr>
            <w:color w:val="000000"/>
          </w:rPr>
          <w:t xml:space="preserve">to </w:t>
        </w:r>
      </w:ins>
      <w:r w:rsidRPr="006D2558">
        <w:rPr>
          <w:color w:val="000000"/>
        </w:rPr>
        <w:t>minimize</w:t>
      </w:r>
      <w:ins w:id="572" w:author="Olga" w:date="2018-10-31T09:31:00Z">
        <w:r>
          <w:rPr>
            <w:color w:val="000000"/>
          </w:rPr>
          <w:t xml:space="preserve"> the</w:t>
        </w:r>
      </w:ins>
      <w:r w:rsidRPr="006D2558">
        <w:rPr>
          <w:color w:val="000000"/>
        </w:rPr>
        <w:t xml:space="preserve"> contact with the medium.</w:t>
      </w:r>
    </w:p>
    <w:p w14:paraId="36CDB08E" w14:textId="77777777" w:rsidR="00A05564" w:rsidRPr="006D2558" w:rsidRDefault="00A05564" w:rsidP="00A05564">
      <w:pPr>
        <w:pBdr>
          <w:top w:val="nil"/>
          <w:left w:val="nil"/>
          <w:bottom w:val="nil"/>
          <w:right w:val="nil"/>
          <w:between w:val="nil"/>
        </w:pBdr>
        <w:spacing w:before="60" w:after="60"/>
        <w:jc w:val="both"/>
        <w:rPr>
          <w:ins w:id="573" w:author="Olga" w:date="2018-10-29T16:11:00Z"/>
        </w:rPr>
      </w:pPr>
      <w:ins w:id="574" w:author="Olga" w:date="2018-10-29T16:09:00Z">
        <w:r w:rsidRPr="006D2558">
          <w:rPr>
            <w:color w:val="000000"/>
          </w:rPr>
          <w:lastRenderedPageBreak/>
          <w:t>Note</w:t>
        </w:r>
      </w:ins>
      <w:ins w:id="575" w:author="Olga" w:date="2018-10-29T16:28:00Z">
        <w:r w:rsidRPr="006D2558">
          <w:rPr>
            <w:color w:val="000000"/>
          </w:rPr>
          <w:t xml:space="preserve">: </w:t>
        </w:r>
      </w:ins>
      <w:ins w:id="576" w:author="Olga" w:date="2018-10-29T16:10:00Z">
        <w:r w:rsidRPr="006D2558">
          <w:rPr>
            <w:color w:val="000000"/>
          </w:rPr>
          <w:t>This procedure allows the obtaining of transformed hairy roots. To evaluate the transgen</w:t>
        </w:r>
      </w:ins>
      <w:ins w:id="577" w:author="Olga" w:date="2018-10-29T16:37:00Z">
        <w:r w:rsidRPr="006D2558">
          <w:rPr>
            <w:color w:val="000000"/>
          </w:rPr>
          <w:t>e</w:t>
        </w:r>
      </w:ins>
      <w:ins w:id="578" w:author="Olga" w:date="2018-10-29T16:10:00Z">
        <w:r w:rsidRPr="006D2558">
          <w:rPr>
            <w:color w:val="000000"/>
          </w:rPr>
          <w:t xml:space="preserve"> expression, a negative control is needed. </w:t>
        </w:r>
      </w:ins>
      <w:ins w:id="579" w:author="Olga" w:date="2018-11-06T11:27:00Z">
        <w:r>
          <w:rPr>
            <w:color w:val="000000"/>
          </w:rPr>
          <w:t xml:space="preserve">To prepare the negative control, </w:t>
        </w:r>
      </w:ins>
      <w:ins w:id="580" w:author="Olga" w:date="2018-10-29T16:10:00Z">
        <w:r w:rsidRPr="006D2558">
          <w:rPr>
            <w:color w:val="000000"/>
          </w:rPr>
          <w:t xml:space="preserve">follow the procedure using an </w:t>
        </w:r>
      </w:ins>
      <w:ins w:id="581" w:author="Olga" w:date="2018-10-30T01:45:00Z">
        <w:r w:rsidRPr="006D2558">
          <w:rPr>
            <w:i/>
            <w:color w:val="000000"/>
          </w:rPr>
          <w:t>A. rhizogenes</w:t>
        </w:r>
      </w:ins>
      <w:ins w:id="582" w:author="Olga" w:date="2018-10-29T16:10:00Z">
        <w:r w:rsidRPr="006D2558">
          <w:rPr>
            <w:i/>
            <w:color w:val="000000"/>
          </w:rPr>
          <w:t xml:space="preserve"> </w:t>
        </w:r>
      </w:ins>
      <w:ins w:id="583" w:author="Olga" w:date="2018-10-29T16:11:00Z">
        <w:r w:rsidRPr="006D2558">
          <w:rPr>
            <w:color w:val="000000"/>
          </w:rPr>
          <w:t xml:space="preserve">strain </w:t>
        </w:r>
      </w:ins>
      <w:ins w:id="584" w:author="Olga" w:date="2018-11-06T11:28:00Z">
        <w:r>
          <w:rPr>
            <w:color w:val="000000"/>
          </w:rPr>
          <w:t xml:space="preserve">either </w:t>
        </w:r>
      </w:ins>
      <w:ins w:id="585" w:author="Olga" w:date="2018-10-29T16:11:00Z">
        <w:r w:rsidRPr="006D2558">
          <w:rPr>
            <w:color w:val="000000"/>
          </w:rPr>
          <w:t>untransformed or transformed with the empty vector that includes the transformation marker.</w:t>
        </w:r>
      </w:ins>
    </w:p>
    <w:p w14:paraId="0BFAFACD" w14:textId="77777777" w:rsidR="00A05564" w:rsidRPr="006D2558" w:rsidRDefault="00A05564" w:rsidP="00A05564">
      <w:pPr>
        <w:pBdr>
          <w:top w:val="nil"/>
          <w:left w:val="nil"/>
          <w:bottom w:val="nil"/>
          <w:right w:val="nil"/>
          <w:between w:val="nil"/>
        </w:pBdr>
        <w:contextualSpacing/>
        <w:jc w:val="both"/>
        <w:rPr>
          <w:sz w:val="22"/>
          <w:szCs w:val="22"/>
          <w:rPrChange w:id="586" w:author="Olga" w:date="2018-10-30T02:02:00Z">
            <w:rPr/>
          </w:rPrChange>
        </w:rPr>
        <w:pPrChange w:id="587" w:author="Olga" w:date="2018-10-29T15:57:00Z">
          <w:pPr>
            <w:numPr>
              <w:numId w:val="8"/>
            </w:numPr>
            <w:pBdr>
              <w:top w:val="nil"/>
              <w:left w:val="nil"/>
              <w:bottom w:val="nil"/>
              <w:right w:val="nil"/>
              <w:between w:val="nil"/>
            </w:pBdr>
            <w:ind w:left="714" w:hanging="357"/>
            <w:contextualSpacing/>
            <w:jc w:val="both"/>
          </w:pPr>
        </w:pPrChange>
      </w:pPr>
    </w:p>
    <w:p w14:paraId="36743B54" w14:textId="77777777" w:rsidR="00A05564" w:rsidRPr="006D2558" w:rsidRDefault="00A05564" w:rsidP="00A05564">
      <w:pPr>
        <w:numPr>
          <w:ilvl w:val="0"/>
          <w:numId w:val="6"/>
        </w:numPr>
        <w:pBdr>
          <w:top w:val="nil"/>
          <w:left w:val="nil"/>
          <w:bottom w:val="nil"/>
          <w:right w:val="nil"/>
          <w:between w:val="nil"/>
        </w:pBdr>
        <w:ind w:left="714" w:hanging="357"/>
        <w:contextualSpacing/>
        <w:jc w:val="both"/>
        <w:rPr>
          <w:del w:id="588" w:author="Olga" w:date="2018-10-25T11:07:00Z"/>
          <w:sz w:val="22"/>
          <w:szCs w:val="22"/>
          <w:rPrChange w:id="589" w:author="Olga" w:date="2018-10-30T02:02:00Z">
            <w:rPr>
              <w:del w:id="590" w:author="Olga" w:date="2018-10-25T11:07:00Z"/>
            </w:rPr>
          </w:rPrChange>
        </w:rPr>
        <w:pPrChange w:id="591" w:author="Iker Armendariz Santamaria" w:date="2018-10-25T11:07:00Z">
          <w:pPr>
            <w:numPr>
              <w:numId w:val="8"/>
            </w:numPr>
            <w:pBdr>
              <w:top w:val="nil"/>
              <w:left w:val="nil"/>
              <w:bottom w:val="nil"/>
              <w:right w:val="nil"/>
              <w:between w:val="nil"/>
            </w:pBdr>
            <w:ind w:left="714" w:hanging="357"/>
            <w:contextualSpacing/>
            <w:jc w:val="both"/>
          </w:pPr>
        </w:pPrChange>
      </w:pPr>
    </w:p>
    <w:p w14:paraId="2414C97A" w14:textId="77777777" w:rsidR="00A05564" w:rsidRPr="00FD26F1" w:rsidDel="00E3360C" w:rsidRDefault="00A05564" w:rsidP="00A05564">
      <w:pPr>
        <w:numPr>
          <w:ilvl w:val="1"/>
          <w:numId w:val="6"/>
        </w:numPr>
        <w:pBdr>
          <w:top w:val="nil"/>
          <w:left w:val="nil"/>
          <w:bottom w:val="nil"/>
          <w:right w:val="nil"/>
          <w:between w:val="nil"/>
        </w:pBdr>
        <w:spacing w:before="60" w:after="60"/>
        <w:jc w:val="both"/>
        <w:rPr>
          <w:ins w:id="592" w:author="Iker Armendariz Santamaria" w:date="2018-10-25T11:07:00Z"/>
          <w:del w:id="593" w:author="Olga" w:date="2018-10-29T16:09:00Z"/>
          <w:highlight w:val="yellow"/>
          <w:rPrChange w:id="594" w:author="Olga" w:date="2018-10-30T02:18:00Z">
            <w:rPr>
              <w:ins w:id="595" w:author="Iker Armendariz Santamaria" w:date="2018-10-25T11:07:00Z"/>
              <w:del w:id="596" w:author="Olga" w:date="2018-10-29T16:09:00Z"/>
            </w:rPr>
          </w:rPrChange>
        </w:rPr>
        <w:pPrChange w:id="597" w:author="Olga" w:date="2018-10-29T15:58:00Z">
          <w:pPr>
            <w:numPr>
              <w:numId w:val="8"/>
            </w:numPr>
            <w:pBdr>
              <w:top w:val="nil"/>
              <w:left w:val="nil"/>
              <w:bottom w:val="nil"/>
              <w:right w:val="nil"/>
              <w:between w:val="nil"/>
            </w:pBdr>
            <w:spacing w:before="60" w:after="60"/>
            <w:ind w:left="720" w:hanging="360"/>
            <w:jc w:val="both"/>
          </w:pPr>
        </w:pPrChange>
      </w:pPr>
      <w:ins w:id="598" w:author="Jl. Odette" w:date="2018-10-25T11:07:00Z">
        <w:del w:id="599" w:author="Olga" w:date="2018-10-29T16:28:00Z">
          <w:r w:rsidRPr="00FD26F1" w:rsidDel="00B131C0">
            <w:rPr>
              <w:color w:val="000000"/>
              <w:highlight w:val="yellow"/>
              <w:rPrChange w:id="600" w:author="Olga" w:date="2018-10-30T02:18:00Z">
                <w:rPr>
                  <w:color w:val="000000"/>
                </w:rPr>
              </w:rPrChange>
            </w:rPr>
            <w:delText xml:space="preserve">Pick a colony of </w:delText>
          </w:r>
        </w:del>
      </w:ins>
      <w:del w:id="601" w:author="Olga" w:date="2018-10-29T16:28:00Z">
        <w:r w:rsidRPr="00FD26F1" w:rsidDel="00B131C0">
          <w:rPr>
            <w:color w:val="000000"/>
            <w:highlight w:val="yellow"/>
            <w:rPrChange w:id="602" w:author="Olga" w:date="2018-10-30T02:18:00Z">
              <w:rPr>
                <w:b/>
                <w:color w:val="000000"/>
              </w:rPr>
            </w:rPrChange>
          </w:rPr>
          <w:delText xml:space="preserve">Grow transformed </w:delText>
        </w:r>
        <w:r w:rsidRPr="00FD26F1" w:rsidDel="00B131C0">
          <w:rPr>
            <w:i/>
            <w:color w:val="000000"/>
            <w:highlight w:val="yellow"/>
            <w:rPrChange w:id="603" w:author="Olga" w:date="2018-10-30T02:18:00Z">
              <w:rPr>
                <w:b/>
                <w:i/>
                <w:color w:val="000000"/>
              </w:rPr>
            </w:rPrChange>
          </w:rPr>
          <w:delText xml:space="preserve">A. rhizogenes </w:delText>
        </w:r>
        <w:r w:rsidRPr="00FD26F1" w:rsidDel="00B131C0">
          <w:rPr>
            <w:color w:val="000000"/>
            <w:highlight w:val="yellow"/>
            <w:rPrChange w:id="604" w:author="Olga" w:date="2018-10-30T02:18:00Z">
              <w:rPr>
                <w:b/>
                <w:color w:val="000000"/>
              </w:rPr>
            </w:rPrChange>
          </w:rPr>
          <w:delText>C58C1:Pri1583</w:delText>
        </w:r>
        <w:r w:rsidRPr="00FD26F1" w:rsidDel="00B131C0">
          <w:rPr>
            <w:color w:val="000000"/>
            <w:highlight w:val="yellow"/>
            <w:vertAlign w:val="superscript"/>
            <w:rPrChange w:id="605" w:author="Olga" w:date="2018-10-30T02:18:00Z">
              <w:rPr>
                <w:b/>
                <w:color w:val="000000"/>
                <w:vertAlign w:val="superscript"/>
              </w:rPr>
            </w:rPrChange>
          </w:rPr>
          <w:delText>6</w:delText>
        </w:r>
        <w:r w:rsidRPr="00FD26F1" w:rsidDel="00B131C0">
          <w:rPr>
            <w:color w:val="000000"/>
            <w:highlight w:val="yellow"/>
            <w:rPrChange w:id="606" w:author="Olga" w:date="2018-10-30T02:18:00Z">
              <w:rPr>
                <w:b/>
                <w:color w:val="000000"/>
              </w:rPr>
            </w:rPrChange>
          </w:rPr>
          <w:delText xml:space="preserve"> strain</w:delText>
        </w:r>
      </w:del>
      <w:ins w:id="607" w:author="Usuari" w:date="2018-10-26T17:16:00Z">
        <w:del w:id="608" w:author="Olga" w:date="2018-10-29T16:28:00Z">
          <w:r w:rsidRPr="00FD26F1" w:rsidDel="00B131C0">
            <w:rPr>
              <w:color w:val="000000"/>
              <w:highlight w:val="yellow"/>
              <w:rPrChange w:id="609" w:author="Olga" w:date="2018-10-30T02:18:00Z">
                <w:rPr>
                  <w:color w:val="000000"/>
                </w:rPr>
              </w:rPrChange>
            </w:rPr>
            <w:delText xml:space="preserve"> transformed</w:delText>
          </w:r>
        </w:del>
      </w:ins>
      <w:del w:id="610" w:author="Olga" w:date="2018-10-29T16:28:00Z">
        <w:r w:rsidRPr="00FD26F1" w:rsidDel="00B131C0">
          <w:rPr>
            <w:color w:val="000000"/>
            <w:highlight w:val="yellow"/>
            <w:rPrChange w:id="611" w:author="Olga" w:date="2018-10-30T02:18:00Z">
              <w:rPr>
                <w:b/>
                <w:color w:val="000000"/>
              </w:rPr>
            </w:rPrChange>
          </w:rPr>
          <w:delText xml:space="preserve"> </w:delText>
        </w:r>
      </w:del>
      <w:ins w:id="612" w:author="Usuari" w:date="2018-10-26T16:42:00Z">
        <w:del w:id="613" w:author="Olga" w:date="2018-10-29T16:28:00Z">
          <w:r w:rsidRPr="00FD26F1" w:rsidDel="00B131C0">
            <w:rPr>
              <w:color w:val="000000"/>
              <w:highlight w:val="yellow"/>
              <w:rPrChange w:id="614" w:author="Olga" w:date="2018-10-30T02:18:00Z">
                <w:rPr>
                  <w:color w:val="000000"/>
                </w:rPr>
              </w:rPrChange>
            </w:rPr>
            <w:delText xml:space="preserve">with the binary vector </w:delText>
          </w:r>
        </w:del>
      </w:ins>
      <w:ins w:id="615" w:author="Jl. Odette" w:date="2018-10-25T11:07:00Z">
        <w:del w:id="616" w:author="Olga" w:date="2018-10-29T16:28:00Z">
          <w:r w:rsidRPr="00FD26F1" w:rsidDel="00B131C0">
            <w:rPr>
              <w:color w:val="000000"/>
              <w:highlight w:val="yellow"/>
              <w:rPrChange w:id="617" w:author="Olga" w:date="2018-10-30T02:18:00Z">
                <w:rPr>
                  <w:b/>
                  <w:color w:val="000000"/>
                </w:rPr>
              </w:rPrChange>
            </w:rPr>
            <w:delText>and grow it</w:delText>
          </w:r>
        </w:del>
      </w:ins>
      <w:ins w:id="618" w:author="Sandra Fernández" w:date="2018-10-25T11:07:00Z">
        <w:del w:id="619" w:author="Olga" w:date="2018-10-29T16:28:00Z">
          <w:r w:rsidRPr="00FD26F1" w:rsidDel="00B131C0">
            <w:rPr>
              <w:color w:val="000000"/>
              <w:highlight w:val="yellow"/>
              <w:rPrChange w:id="620" w:author="Olga" w:date="2018-10-30T02:18:00Z">
                <w:rPr>
                  <w:b/>
                  <w:color w:val="000000"/>
                </w:rPr>
              </w:rPrChange>
            </w:rPr>
            <w:delText xml:space="preserve">(single colony) </w:delText>
          </w:r>
        </w:del>
      </w:ins>
      <w:del w:id="621" w:author="Olga" w:date="2018-10-29T16:28:00Z">
        <w:r w:rsidRPr="00FD26F1" w:rsidDel="00B131C0">
          <w:rPr>
            <w:color w:val="000000"/>
            <w:highlight w:val="yellow"/>
            <w:rPrChange w:id="622" w:author="Olga" w:date="2018-10-30T02:18:00Z">
              <w:rPr>
                <w:b/>
                <w:color w:val="000000"/>
              </w:rPr>
            </w:rPrChange>
          </w:rPr>
          <w:delText>overnight (O/N) in 5 mL of YEB medium</w:delText>
        </w:r>
        <w:r w:rsidRPr="00FD26F1" w:rsidDel="00B131C0">
          <w:rPr>
            <w:color w:val="000000"/>
            <w:highlight w:val="yellow"/>
            <w:rPrChange w:id="623" w:author="Olga" w:date="2018-10-30T02:18:00Z">
              <w:rPr>
                <w:color w:val="000000"/>
              </w:rPr>
            </w:rPrChange>
          </w:rPr>
          <w:delText xml:space="preserve"> </w:delText>
        </w:r>
        <w:r w:rsidRPr="00FD26F1" w:rsidDel="00B131C0">
          <w:rPr>
            <w:color w:val="000000"/>
            <w:highlight w:val="yellow"/>
            <w:rPrChange w:id="624" w:author="Olga" w:date="2018-10-30T02:18:00Z">
              <w:rPr>
                <w:b/>
                <w:color w:val="000000"/>
              </w:rPr>
            </w:rPrChange>
          </w:rPr>
          <w:delText xml:space="preserve">supplemented with </w:delText>
        </w:r>
      </w:del>
      <w:ins w:id="625" w:author="Iker Armendariz Santamaria" w:date="2018-10-25T11:07:00Z">
        <w:del w:id="626" w:author="Olga" w:date="2018-10-29T16:28:00Z">
          <w:r w:rsidRPr="00FD26F1" w:rsidDel="00B131C0">
            <w:rPr>
              <w:color w:val="000000"/>
              <w:highlight w:val="yellow"/>
              <w:rPrChange w:id="627" w:author="Olga" w:date="2018-10-30T02:18:00Z">
                <w:rPr>
                  <w:b/>
                  <w:color w:val="000000"/>
                </w:rPr>
              </w:rPrChange>
            </w:rPr>
            <w:delText xml:space="preserve">antibitotics (see Table 2) </w:delText>
          </w:r>
        </w:del>
      </w:ins>
      <w:del w:id="628" w:author="Olga" w:date="2018-10-29T16:28:00Z">
        <w:r w:rsidRPr="00FD26F1" w:rsidDel="00B131C0">
          <w:rPr>
            <w:color w:val="000000"/>
            <w:highlight w:val="yellow"/>
            <w:rPrChange w:id="629" w:author="Olga" w:date="2018-10-30T02:18:00Z">
              <w:rPr>
                <w:b/>
                <w:color w:val="000000"/>
              </w:rPr>
            </w:rPrChange>
          </w:rPr>
          <w:delText>rifampicin</w:delText>
        </w:r>
        <w:r w:rsidRPr="00FD26F1" w:rsidDel="00B131C0">
          <w:rPr>
            <w:color w:val="000000"/>
            <w:highlight w:val="yellow"/>
            <w:rPrChange w:id="630" w:author="Olga" w:date="2018-10-30T02:18:00Z">
              <w:rPr>
                <w:color w:val="000000"/>
              </w:rPr>
            </w:rPrChange>
          </w:rPr>
          <w:delText xml:space="preserve"> [50 µg/mL] (genomic resistance)</w:delText>
        </w:r>
        <w:r w:rsidRPr="00FD26F1" w:rsidDel="00B131C0">
          <w:rPr>
            <w:color w:val="000000"/>
            <w:highlight w:val="yellow"/>
            <w:rPrChange w:id="631" w:author="Olga" w:date="2018-10-30T02:18:00Z">
              <w:rPr>
                <w:b/>
                <w:color w:val="000000"/>
              </w:rPr>
            </w:rPrChange>
          </w:rPr>
          <w:delText>,</w:delText>
        </w:r>
        <w:r w:rsidRPr="00FD26F1" w:rsidDel="00B131C0">
          <w:rPr>
            <w:color w:val="000000"/>
            <w:highlight w:val="yellow"/>
            <w:rPrChange w:id="632" w:author="Olga" w:date="2018-10-30T02:18:00Z">
              <w:rPr>
                <w:color w:val="000000"/>
              </w:rPr>
            </w:rPrChange>
          </w:rPr>
          <w:delText xml:space="preserve"> kanamycin [50 µg/mL] (</w:delText>
        </w:r>
        <w:r w:rsidRPr="00FD26F1" w:rsidDel="00B131C0">
          <w:rPr>
            <w:color w:val="000000"/>
            <w:highlight w:val="yellow"/>
            <w:rPrChange w:id="633" w:author="Olga" w:date="2018-10-30T02:18:00Z">
              <w:rPr>
                <w:b/>
                <w:color w:val="000000"/>
              </w:rPr>
            </w:rPrChange>
          </w:rPr>
          <w:delText>Ri plasmid selection</w:delText>
        </w:r>
        <w:r w:rsidRPr="00FD26F1" w:rsidDel="00B131C0">
          <w:rPr>
            <w:color w:val="000000"/>
            <w:highlight w:val="yellow"/>
            <w:rPrChange w:id="634" w:author="Olga" w:date="2018-10-30T02:18:00Z">
              <w:rPr>
                <w:color w:val="000000"/>
              </w:rPr>
            </w:rPrChange>
          </w:rPr>
          <w:delText xml:space="preserve">), streptomycin [150 µg/mL] </w:delText>
        </w:r>
        <w:r w:rsidRPr="00FD26F1" w:rsidDel="00B131C0">
          <w:rPr>
            <w:color w:val="000000"/>
            <w:highlight w:val="yellow"/>
            <w:rPrChange w:id="635" w:author="Olga" w:date="2018-10-30T02:18:00Z">
              <w:rPr>
                <w:b/>
                <w:color w:val="000000"/>
              </w:rPr>
            </w:rPrChange>
          </w:rPr>
          <w:delText>and</w:delText>
        </w:r>
        <w:r w:rsidRPr="00FD26F1" w:rsidDel="00B131C0">
          <w:rPr>
            <w:color w:val="000000"/>
            <w:highlight w:val="yellow"/>
            <w:rPrChange w:id="636" w:author="Olga" w:date="2018-10-30T02:18:00Z">
              <w:rPr>
                <w:color w:val="000000"/>
              </w:rPr>
            </w:rPrChange>
          </w:rPr>
          <w:delText xml:space="preserve"> spectinomycin [50 µg/mL] (Prom</w:delText>
        </w:r>
        <w:r w:rsidRPr="00FD26F1" w:rsidDel="00B131C0">
          <w:rPr>
            <w:i/>
            <w:color w:val="000000"/>
            <w:highlight w:val="yellow"/>
            <w:rPrChange w:id="637" w:author="Olga" w:date="2018-10-30T02:18:00Z">
              <w:rPr>
                <w:i/>
                <w:color w:val="000000"/>
              </w:rPr>
            </w:rPrChange>
          </w:rPr>
          <w:delText>FHT</w:delText>
        </w:r>
        <w:r w:rsidRPr="00FD26F1" w:rsidDel="00B131C0">
          <w:rPr>
            <w:color w:val="000000"/>
            <w:highlight w:val="yellow"/>
            <w:rPrChange w:id="638" w:author="Olga" w:date="2018-10-30T02:18:00Z">
              <w:rPr>
                <w:color w:val="000000"/>
              </w:rPr>
            </w:rPrChange>
          </w:rPr>
          <w:delText>::</w:delText>
        </w:r>
        <w:r w:rsidRPr="00FD26F1" w:rsidDel="00B131C0">
          <w:rPr>
            <w:i/>
            <w:color w:val="000000"/>
            <w:highlight w:val="yellow"/>
            <w:rPrChange w:id="639" w:author="Olga" w:date="2018-10-30T02:18:00Z">
              <w:rPr>
                <w:i/>
                <w:color w:val="000000"/>
              </w:rPr>
            </w:rPrChange>
          </w:rPr>
          <w:delText>GUS</w:delText>
        </w:r>
        <w:r w:rsidRPr="00FD26F1" w:rsidDel="00B131C0">
          <w:rPr>
            <w:color w:val="000000"/>
            <w:highlight w:val="yellow"/>
            <w:rPrChange w:id="640" w:author="Olga" w:date="2018-10-30T02:18:00Z">
              <w:rPr>
                <w:color w:val="000000"/>
              </w:rPr>
            </w:rPrChange>
          </w:rPr>
          <w:delText xml:space="preserve"> </w:delText>
        </w:r>
        <w:r w:rsidRPr="00FD26F1" w:rsidDel="00B131C0">
          <w:rPr>
            <w:color w:val="000000"/>
            <w:highlight w:val="yellow"/>
            <w:rPrChange w:id="641" w:author="Olga" w:date="2018-10-30T02:18:00Z">
              <w:rPr>
                <w:b/>
                <w:color w:val="000000"/>
              </w:rPr>
            </w:rPrChange>
          </w:rPr>
          <w:delText>binary vector selection</w:delText>
        </w:r>
        <w:r w:rsidRPr="00FD26F1" w:rsidDel="00B131C0">
          <w:rPr>
            <w:color w:val="000000"/>
            <w:highlight w:val="yellow"/>
            <w:rPrChange w:id="642" w:author="Olga" w:date="2018-10-30T02:18:00Z">
              <w:rPr>
                <w:color w:val="000000"/>
              </w:rPr>
            </w:rPrChange>
          </w:rPr>
          <w:delText xml:space="preserve">) </w:delText>
        </w:r>
        <w:r w:rsidRPr="00FD26F1" w:rsidDel="00B131C0">
          <w:rPr>
            <w:color w:val="000000"/>
            <w:highlight w:val="yellow"/>
            <w:rPrChange w:id="643" w:author="Olga" w:date="2018-10-30T02:18:00Z">
              <w:rPr>
                <w:b/>
                <w:color w:val="000000"/>
              </w:rPr>
            </w:rPrChange>
          </w:rPr>
          <w:delText xml:space="preserve">in a 50 mL </w:delText>
        </w:r>
      </w:del>
      <w:ins w:id="644" w:author="Iker Armendariz Santamaria" w:date="2018-10-25T11:07:00Z">
        <w:del w:id="645" w:author="Olga" w:date="2018-10-29T16:28:00Z">
          <w:r w:rsidRPr="00FD26F1" w:rsidDel="00B131C0">
            <w:rPr>
              <w:color w:val="000000"/>
              <w:highlight w:val="yellow"/>
              <w:rPrChange w:id="646" w:author="Olga" w:date="2018-10-30T02:18:00Z">
                <w:rPr>
                  <w:b/>
                  <w:color w:val="000000"/>
                </w:rPr>
              </w:rPrChange>
            </w:rPr>
            <w:delText xml:space="preserve">centrifuge </w:delText>
          </w:r>
        </w:del>
      </w:ins>
      <w:del w:id="647" w:author="Olga" w:date="2018-10-29T16:28:00Z">
        <w:r w:rsidRPr="00FD26F1" w:rsidDel="00B131C0">
          <w:rPr>
            <w:color w:val="000000"/>
            <w:highlight w:val="yellow"/>
            <w:rPrChange w:id="648" w:author="Olga" w:date="2018-10-30T02:18:00Z">
              <w:rPr>
                <w:b/>
                <w:color w:val="000000"/>
              </w:rPr>
            </w:rPrChange>
          </w:rPr>
          <w:delText xml:space="preserve">Falcon tube at 28 </w:delText>
        </w:r>
        <w:r w:rsidRPr="00FD26F1" w:rsidDel="00B131C0">
          <w:rPr>
            <w:rFonts w:ascii="Cambria" w:eastAsia="Cambria" w:hAnsi="Cambria" w:cs="Cambria"/>
            <w:color w:val="000000"/>
            <w:highlight w:val="yellow"/>
            <w:rPrChange w:id="649" w:author="Olga" w:date="2018-10-30T02:18:00Z">
              <w:rPr>
                <w:rFonts w:ascii="Cambria" w:eastAsia="Cambria" w:hAnsi="Cambria" w:cs="Cambria"/>
                <w:b/>
                <w:color w:val="000000"/>
              </w:rPr>
            </w:rPrChange>
          </w:rPr>
          <w:delText>°</w:delText>
        </w:r>
        <w:r w:rsidRPr="00FD26F1" w:rsidDel="00B131C0">
          <w:rPr>
            <w:color w:val="000000"/>
            <w:highlight w:val="yellow"/>
            <w:rPrChange w:id="650" w:author="Olga" w:date="2018-10-30T02:18:00Z">
              <w:rPr>
                <w:b/>
                <w:color w:val="000000"/>
              </w:rPr>
            </w:rPrChange>
          </w:rPr>
          <w:delText xml:space="preserve">C with shaking at 200 rpm. </w:delText>
        </w:r>
      </w:del>
      <w:ins w:id="651" w:author="Olga" w:date="2018-10-29T15:58:00Z">
        <w:del w:id="652" w:author="Olga" w:date="2018-10-29T16:09:00Z">
          <w:r w:rsidRPr="00FD26F1" w:rsidDel="00E3360C">
            <w:rPr>
              <w:color w:val="000000"/>
              <w:highlight w:val="yellow"/>
              <w:rPrChange w:id="653" w:author="Olga" w:date="2018-10-30T02:18:00Z">
                <w:rPr>
                  <w:color w:val="000000"/>
                </w:rPr>
              </w:rPrChange>
            </w:rPr>
            <w:delText xml:space="preserve">Repeat this step to obtain </w:delText>
          </w:r>
        </w:del>
        <w:del w:id="654" w:author="Olga" w:date="2018-10-29T15:59:00Z">
          <w:r w:rsidRPr="00FD26F1" w:rsidDel="001C3962">
            <w:rPr>
              <w:color w:val="000000"/>
              <w:highlight w:val="yellow"/>
              <w:rPrChange w:id="655" w:author="Olga" w:date="2018-10-30T02:18:00Z">
                <w:rPr>
                  <w:color w:val="000000"/>
                </w:rPr>
              </w:rPrChange>
            </w:rPr>
            <w:delText>a</w:delText>
          </w:r>
        </w:del>
        <w:del w:id="656" w:author="Olga" w:date="2018-10-29T16:09:00Z">
          <w:r w:rsidRPr="00FD26F1" w:rsidDel="00E3360C">
            <w:rPr>
              <w:color w:val="000000"/>
              <w:highlight w:val="yellow"/>
              <w:rPrChange w:id="657" w:author="Olga" w:date="2018-10-30T02:18:00Z">
                <w:rPr>
                  <w:color w:val="000000"/>
                </w:rPr>
              </w:rPrChange>
            </w:rPr>
            <w:delText xml:space="preserve"> negative transformation control using the </w:delText>
          </w:r>
          <w:r w:rsidRPr="00FD26F1" w:rsidDel="00E3360C">
            <w:rPr>
              <w:i/>
              <w:color w:val="000000"/>
              <w:highlight w:val="yellow"/>
              <w:rPrChange w:id="658" w:author="Olga" w:date="2018-10-30T02:18:00Z">
                <w:rPr>
                  <w:i/>
                  <w:color w:val="000000"/>
                </w:rPr>
              </w:rPrChange>
            </w:rPr>
            <w:delText>A. rhizogenes</w:delText>
          </w:r>
          <w:r w:rsidRPr="00FD26F1" w:rsidDel="00E3360C">
            <w:rPr>
              <w:color w:val="000000"/>
              <w:highlight w:val="yellow"/>
              <w:rPrChange w:id="659" w:author="Olga" w:date="2018-10-30T02:18:00Z">
                <w:rPr>
                  <w:color w:val="000000"/>
                </w:rPr>
              </w:rPrChange>
            </w:rPr>
            <w:delText xml:space="preserve"> strain untransformed or transformed with the empty vector that includes the transformation marker.</w:delText>
          </w:r>
        </w:del>
      </w:ins>
    </w:p>
    <w:p w14:paraId="4C821D7E" w14:textId="77777777" w:rsidR="00A05564" w:rsidRPr="00FD26F1" w:rsidDel="00B131C0" w:rsidRDefault="00A05564" w:rsidP="00A05564">
      <w:pPr>
        <w:numPr>
          <w:ilvl w:val="0"/>
          <w:numId w:val="6"/>
        </w:numPr>
        <w:pBdr>
          <w:top w:val="nil"/>
          <w:left w:val="nil"/>
          <w:bottom w:val="nil"/>
          <w:right w:val="nil"/>
          <w:between w:val="nil"/>
        </w:pBdr>
        <w:spacing w:before="60" w:after="60"/>
        <w:jc w:val="both"/>
        <w:rPr>
          <w:del w:id="660" w:author="Olga" w:date="2018-10-29T16:28:00Z"/>
          <w:sz w:val="22"/>
          <w:szCs w:val="22"/>
          <w:highlight w:val="yellow"/>
          <w:rPrChange w:id="661" w:author="Olga" w:date="2018-10-30T02:18:00Z">
            <w:rPr>
              <w:del w:id="662" w:author="Olga" w:date="2018-10-29T16:28:00Z"/>
              <w:b/>
            </w:rPr>
          </w:rPrChange>
        </w:rPr>
        <w:pPrChange w:id="663" w:author="Iker Armendariz Santamaria" w:date="2018-10-25T11:07:00Z">
          <w:pPr>
            <w:numPr>
              <w:numId w:val="8"/>
            </w:numPr>
            <w:pBdr>
              <w:top w:val="nil"/>
              <w:left w:val="nil"/>
              <w:bottom w:val="nil"/>
              <w:right w:val="nil"/>
              <w:between w:val="nil"/>
            </w:pBdr>
            <w:spacing w:before="60" w:after="60"/>
            <w:ind w:left="720" w:hanging="360"/>
            <w:jc w:val="both"/>
          </w:pPr>
        </w:pPrChange>
      </w:pPr>
      <w:ins w:id="664" w:author="Iker Armendariz Santamaria" w:date="2018-10-25T11:07:00Z">
        <w:del w:id="665" w:author="Olga" w:date="2018-10-29T16:28:00Z">
          <w:r w:rsidRPr="00FD26F1" w:rsidDel="00B131C0">
            <w:rPr>
              <w:color w:val="000000"/>
              <w:highlight w:val="yellow"/>
              <w:rPrChange w:id="666" w:author="Olga" w:date="2018-10-30T02:18:00Z">
                <w:rPr>
                  <w:b/>
                  <w:color w:val="000000"/>
                </w:rPr>
              </w:rPrChange>
            </w:rPr>
            <w:delText xml:space="preserve">rifampicin [50 µg/mL] (genomic resistance), kanamycin [50 µg/mL] (Ri plasmid selection), streptomycin [150 µg/mL] and spectinomycin [50 µg/mL] (PromFHT::GUS binary vector selection)  </w:delText>
          </w:r>
        </w:del>
      </w:ins>
    </w:p>
    <w:p w14:paraId="36B25240" w14:textId="77777777" w:rsidR="00A05564" w:rsidRPr="00FD26F1" w:rsidDel="00E3360C" w:rsidRDefault="00A05564" w:rsidP="00A05564">
      <w:pPr>
        <w:numPr>
          <w:ilvl w:val="0"/>
          <w:numId w:val="6"/>
        </w:numPr>
        <w:pBdr>
          <w:top w:val="nil"/>
          <w:left w:val="nil"/>
          <w:bottom w:val="nil"/>
          <w:right w:val="nil"/>
          <w:between w:val="nil"/>
        </w:pBdr>
        <w:spacing w:before="60" w:after="60"/>
        <w:jc w:val="both"/>
        <w:rPr>
          <w:del w:id="667" w:author="Olga" w:date="2018-10-29T16:11:00Z"/>
          <w:sz w:val="22"/>
          <w:szCs w:val="22"/>
          <w:highlight w:val="yellow"/>
          <w:rPrChange w:id="668" w:author="Olga" w:date="2018-10-30T02:18:00Z">
            <w:rPr>
              <w:del w:id="669" w:author="Olga" w:date="2018-10-29T16:11:00Z"/>
              <w:color w:val="000000"/>
            </w:rPr>
          </w:rPrChange>
        </w:rPr>
        <w:pPrChange w:id="670" w:author="Iker Armendariz Santamaria" w:date="2018-10-25T11:07:00Z">
          <w:pPr>
            <w:numPr>
              <w:numId w:val="8"/>
            </w:numPr>
            <w:pBdr>
              <w:top w:val="nil"/>
              <w:left w:val="nil"/>
              <w:bottom w:val="nil"/>
              <w:right w:val="nil"/>
              <w:between w:val="nil"/>
            </w:pBdr>
            <w:spacing w:before="60" w:after="60"/>
            <w:ind w:left="720" w:hanging="360"/>
            <w:jc w:val="both"/>
          </w:pPr>
        </w:pPrChange>
      </w:pPr>
      <w:del w:id="671" w:author="Olga" w:date="2018-10-29T16:28:00Z">
        <w:r w:rsidRPr="00FD26F1" w:rsidDel="00B131C0">
          <w:rPr>
            <w:color w:val="000000"/>
            <w:highlight w:val="yellow"/>
            <w:rPrChange w:id="672" w:author="Olga" w:date="2018-10-30T02:18:00Z">
              <w:rPr>
                <w:b/>
                <w:color w:val="000000"/>
              </w:rPr>
            </w:rPrChange>
          </w:rPr>
          <w:delText xml:space="preserve">Centrifuge 2 mL of </w:delText>
        </w:r>
        <w:r w:rsidRPr="00FD26F1" w:rsidDel="00B131C0">
          <w:rPr>
            <w:i/>
            <w:color w:val="000000"/>
            <w:highlight w:val="yellow"/>
            <w:rPrChange w:id="673" w:author="Olga" w:date="2018-10-30T02:18:00Z">
              <w:rPr>
                <w:b/>
                <w:i/>
                <w:color w:val="000000"/>
              </w:rPr>
            </w:rPrChange>
          </w:rPr>
          <w:delText>A. rhizogenes</w:delText>
        </w:r>
        <w:r w:rsidRPr="00FD26F1" w:rsidDel="00B131C0">
          <w:rPr>
            <w:color w:val="000000"/>
            <w:highlight w:val="yellow"/>
            <w:rPrChange w:id="674" w:author="Olga" w:date="2018-10-30T02:18:00Z">
              <w:rPr>
                <w:b/>
                <w:color w:val="000000"/>
              </w:rPr>
            </w:rPrChange>
          </w:rPr>
          <w:delText xml:space="preserve"> culture at 3,000 x g in a bench-top centrifuge for 10 min at room temperature</w:delText>
        </w:r>
      </w:del>
      <w:ins w:id="675" w:author="Iker Armendariz Santamaria" w:date="2018-10-25T11:07:00Z">
        <w:del w:id="676" w:author="Olga" w:date="2018-10-29T16:28:00Z">
          <w:r w:rsidRPr="00FD26F1" w:rsidDel="00B131C0">
            <w:rPr>
              <w:color w:val="000000"/>
              <w:highlight w:val="yellow"/>
              <w:rPrChange w:id="677" w:author="Olga" w:date="2018-10-30T02:18:00Z">
                <w:rPr>
                  <w:b/>
                  <w:color w:val="000000"/>
                </w:rPr>
              </w:rPrChange>
            </w:rPr>
            <w:delText xml:space="preserve"> (RT).</w:delText>
          </w:r>
        </w:del>
      </w:ins>
    </w:p>
    <w:p w14:paraId="720A352B" w14:textId="77777777" w:rsidR="00A05564" w:rsidRPr="00FD26F1" w:rsidDel="00B131C0" w:rsidRDefault="00A05564" w:rsidP="00A05564">
      <w:pPr>
        <w:numPr>
          <w:ilvl w:val="0"/>
          <w:numId w:val="6"/>
        </w:numPr>
        <w:pBdr>
          <w:top w:val="nil"/>
          <w:left w:val="nil"/>
          <w:bottom w:val="nil"/>
          <w:right w:val="nil"/>
          <w:between w:val="nil"/>
        </w:pBdr>
        <w:spacing w:before="60" w:after="60"/>
        <w:jc w:val="both"/>
        <w:rPr>
          <w:ins w:id="678" w:author="Iker Armendariz Santamaria" w:date="2018-10-25T11:07:00Z"/>
          <w:del w:id="679" w:author="Olga" w:date="2018-10-29T16:28:00Z"/>
          <w:highlight w:val="yellow"/>
          <w:rPrChange w:id="680" w:author="Olga" w:date="2018-10-30T02:18:00Z">
            <w:rPr>
              <w:ins w:id="681" w:author="Iker Armendariz Santamaria" w:date="2018-10-25T11:07:00Z"/>
              <w:del w:id="682" w:author="Olga" w:date="2018-10-29T16:28:00Z"/>
            </w:rPr>
          </w:rPrChange>
        </w:rPr>
        <w:pPrChange w:id="683" w:author="Iker Armendariz Santamaria" w:date="2018-10-25T11:07:00Z">
          <w:pPr>
            <w:numPr>
              <w:numId w:val="8"/>
            </w:numPr>
            <w:pBdr>
              <w:top w:val="nil"/>
              <w:left w:val="nil"/>
              <w:bottom w:val="nil"/>
              <w:right w:val="nil"/>
              <w:between w:val="nil"/>
            </w:pBdr>
            <w:spacing w:before="60" w:after="60"/>
            <w:ind w:left="720" w:hanging="360"/>
            <w:jc w:val="both"/>
          </w:pPr>
        </w:pPrChange>
      </w:pPr>
      <w:del w:id="684" w:author="Olga" w:date="2018-10-29T16:28:00Z">
        <w:r w:rsidRPr="00FD26F1" w:rsidDel="00B131C0">
          <w:rPr>
            <w:color w:val="000000"/>
            <w:highlight w:val="yellow"/>
            <w:rPrChange w:id="685" w:author="Olga" w:date="2018-10-30T02:18:00Z">
              <w:rPr>
                <w:b/>
                <w:color w:val="000000"/>
              </w:rPr>
            </w:rPrChange>
          </w:rPr>
          <w:delText>, r</w:delText>
        </w:r>
      </w:del>
      <w:ins w:id="686" w:author="Iker Armendariz Santamaria" w:date="2018-10-25T11:07:00Z">
        <w:del w:id="687" w:author="Olga" w:date="2018-10-29T16:28:00Z">
          <w:r w:rsidRPr="00FD26F1" w:rsidDel="00B131C0">
            <w:rPr>
              <w:color w:val="000000"/>
              <w:highlight w:val="yellow"/>
              <w:rPrChange w:id="688" w:author="Olga" w:date="2018-10-30T02:18:00Z">
                <w:rPr>
                  <w:b/>
                  <w:color w:val="000000"/>
                </w:rPr>
              </w:rPrChange>
            </w:rPr>
            <w:delText>R</w:delText>
          </w:r>
        </w:del>
      </w:ins>
      <w:del w:id="689" w:author="Olga" w:date="2018-10-29T16:28:00Z">
        <w:r w:rsidRPr="00FD26F1" w:rsidDel="00B131C0">
          <w:rPr>
            <w:color w:val="000000"/>
            <w:highlight w:val="yellow"/>
            <w:rPrChange w:id="690" w:author="Olga" w:date="2018-10-30T02:18:00Z">
              <w:rPr>
                <w:b/>
                <w:color w:val="000000"/>
              </w:rPr>
            </w:rPrChange>
          </w:rPr>
          <w:delText xml:space="preserve">emove the supernatant by pipetting, and re-suspend cells in </w:delText>
        </w:r>
      </w:del>
      <w:ins w:id="691" w:author="Iker Armendariz Santamaria" w:date="2018-10-25T11:07:00Z">
        <w:del w:id="692" w:author="Olga" w:date="2018-10-29T16:28:00Z">
          <w:r w:rsidRPr="00FD26F1" w:rsidDel="00B131C0">
            <w:rPr>
              <w:color w:val="000000"/>
              <w:highlight w:val="yellow"/>
              <w:rPrChange w:id="693" w:author="Olga" w:date="2018-10-30T02:18:00Z">
                <w:rPr>
                  <w:b/>
                  <w:color w:val="000000"/>
                </w:rPr>
              </w:rPrChange>
            </w:rPr>
            <w:delText xml:space="preserve">1 mL of </w:delText>
          </w:r>
        </w:del>
      </w:ins>
      <w:del w:id="694" w:author="Olga" w:date="2018-10-29T16:28:00Z">
        <w:r w:rsidRPr="00FD26F1" w:rsidDel="00B131C0">
          <w:rPr>
            <w:color w:val="000000"/>
            <w:highlight w:val="yellow"/>
            <w:rPrChange w:id="695" w:author="Olga" w:date="2018-10-30T02:18:00Z">
              <w:rPr>
                <w:b/>
                <w:color w:val="000000"/>
              </w:rPr>
            </w:rPrChange>
          </w:rPr>
          <w:delText xml:space="preserve">fresh YEB medium without antibiotics. Repeat this step </w:delText>
        </w:r>
      </w:del>
      <w:ins w:id="696" w:author="Iker Armendariz Santamaria" w:date="2018-10-25T11:07:00Z">
        <w:del w:id="697" w:author="Olga" w:date="2018-10-29T16:28:00Z">
          <w:r w:rsidRPr="00FD26F1" w:rsidDel="00B131C0">
            <w:rPr>
              <w:color w:val="000000"/>
              <w:highlight w:val="yellow"/>
              <w:rPrChange w:id="698" w:author="Olga" w:date="2018-10-30T02:18:00Z">
                <w:rPr>
                  <w:b/>
                  <w:color w:val="000000"/>
                </w:rPr>
              </w:rPrChange>
            </w:rPr>
            <w:delText>twice</w:delText>
          </w:r>
        </w:del>
      </w:ins>
      <w:del w:id="699" w:author="Olga" w:date="2018-10-29T16:28:00Z">
        <w:r w:rsidRPr="00FD26F1" w:rsidDel="00B131C0">
          <w:rPr>
            <w:color w:val="000000"/>
            <w:highlight w:val="yellow"/>
            <w:rPrChange w:id="700" w:author="Olga" w:date="2018-10-30T02:18:00Z">
              <w:rPr>
                <w:b/>
                <w:color w:val="000000"/>
              </w:rPr>
            </w:rPrChange>
          </w:rPr>
          <w:delText xml:space="preserve">again to </w:delText>
        </w:r>
      </w:del>
      <w:ins w:id="701" w:author="Iker Armendariz Santamaria" w:date="2018-10-25T11:07:00Z">
        <w:del w:id="702" w:author="Olga" w:date="2018-10-29T16:28:00Z">
          <w:r w:rsidRPr="00FD26F1" w:rsidDel="00B131C0">
            <w:rPr>
              <w:color w:val="000000"/>
              <w:highlight w:val="yellow"/>
              <w:rPrChange w:id="703" w:author="Olga" w:date="2018-10-30T02:18:00Z">
                <w:rPr>
                  <w:b/>
                  <w:color w:val="000000"/>
                </w:rPr>
              </w:rPrChange>
            </w:rPr>
            <w:delText xml:space="preserve">ensure the </w:delText>
          </w:r>
        </w:del>
      </w:ins>
      <w:del w:id="704" w:author="Olga" w:date="2018-10-29T16:28:00Z">
        <w:r w:rsidRPr="00FD26F1" w:rsidDel="00B131C0">
          <w:rPr>
            <w:color w:val="000000"/>
            <w:highlight w:val="yellow"/>
            <w:rPrChange w:id="705" w:author="Olga" w:date="2018-10-30T02:18:00Z">
              <w:rPr>
                <w:b/>
                <w:color w:val="000000"/>
              </w:rPr>
            </w:rPrChange>
          </w:rPr>
          <w:delText>be sure to complet</w:delText>
        </w:r>
      </w:del>
      <w:ins w:id="706" w:author="Iker Armendariz Santamaria" w:date="2018-10-25T11:07:00Z">
        <w:del w:id="707" w:author="Olga" w:date="2018-10-29T16:28:00Z">
          <w:r w:rsidRPr="00FD26F1" w:rsidDel="00B131C0">
            <w:rPr>
              <w:color w:val="000000"/>
              <w:highlight w:val="yellow"/>
              <w:rPrChange w:id="708" w:author="Olga" w:date="2018-10-30T02:18:00Z">
                <w:rPr>
                  <w:b/>
                  <w:color w:val="000000"/>
                </w:rPr>
              </w:rPrChange>
            </w:rPr>
            <w:delText>e</w:delText>
          </w:r>
        </w:del>
      </w:ins>
      <w:del w:id="709" w:author="Olga" w:date="2018-10-29T16:28:00Z">
        <w:r w:rsidRPr="00FD26F1" w:rsidDel="00B131C0">
          <w:rPr>
            <w:color w:val="000000"/>
            <w:highlight w:val="yellow"/>
            <w:rPrChange w:id="710" w:author="Olga" w:date="2018-10-30T02:18:00Z">
              <w:rPr>
                <w:b/>
                <w:color w:val="000000"/>
              </w:rPr>
            </w:rPrChange>
          </w:rPr>
          <w:delText>ely remov</w:delText>
        </w:r>
      </w:del>
      <w:ins w:id="711" w:author="Iker Armendariz Santamaria" w:date="2018-10-25T11:07:00Z">
        <w:del w:id="712" w:author="Olga" w:date="2018-10-29T16:28:00Z">
          <w:r w:rsidRPr="00FD26F1" w:rsidDel="00B131C0">
            <w:rPr>
              <w:color w:val="000000"/>
              <w:highlight w:val="yellow"/>
              <w:rPrChange w:id="713" w:author="Olga" w:date="2018-10-30T02:18:00Z">
                <w:rPr>
                  <w:b/>
                  <w:color w:val="000000"/>
                </w:rPr>
              </w:rPrChange>
            </w:rPr>
            <w:delText>al</w:delText>
          </w:r>
        </w:del>
      </w:ins>
      <w:del w:id="714" w:author="Olga" w:date="2018-10-29T16:28:00Z">
        <w:r w:rsidRPr="00FD26F1" w:rsidDel="00B131C0">
          <w:rPr>
            <w:color w:val="000000"/>
            <w:highlight w:val="yellow"/>
            <w:rPrChange w:id="715" w:author="Olga" w:date="2018-10-30T02:18:00Z">
              <w:rPr>
                <w:b/>
                <w:color w:val="000000"/>
              </w:rPr>
            </w:rPrChange>
          </w:rPr>
          <w:delText xml:space="preserve">e </w:delText>
        </w:r>
      </w:del>
      <w:ins w:id="716" w:author="Iker Armendariz Santamaria" w:date="2018-10-25T11:07:00Z">
        <w:del w:id="717" w:author="Olga" w:date="2018-10-29T16:28:00Z">
          <w:r w:rsidRPr="00FD26F1" w:rsidDel="00B131C0">
            <w:rPr>
              <w:color w:val="000000"/>
              <w:highlight w:val="yellow"/>
              <w:rPrChange w:id="718" w:author="Olga" w:date="2018-10-30T02:18:00Z">
                <w:rPr>
                  <w:b/>
                  <w:color w:val="000000"/>
                </w:rPr>
              </w:rPrChange>
            </w:rPr>
            <w:delText xml:space="preserve">of </w:delText>
          </w:r>
        </w:del>
      </w:ins>
      <w:del w:id="719" w:author="Olga" w:date="2018-10-29T16:28:00Z">
        <w:r w:rsidRPr="00FD26F1" w:rsidDel="00B131C0">
          <w:rPr>
            <w:color w:val="000000"/>
            <w:highlight w:val="yellow"/>
            <w:rPrChange w:id="720" w:author="Olga" w:date="2018-10-30T02:18:00Z">
              <w:rPr>
                <w:b/>
                <w:color w:val="000000"/>
              </w:rPr>
            </w:rPrChange>
          </w:rPr>
          <w:delText xml:space="preserve">the antibiotics. </w:delText>
        </w:r>
      </w:del>
    </w:p>
    <w:p w14:paraId="0CA69D3F" w14:textId="77777777" w:rsidR="00A05564" w:rsidRPr="00FD26F1" w:rsidRDefault="00A05564" w:rsidP="00A05564">
      <w:pPr>
        <w:numPr>
          <w:ilvl w:val="0"/>
          <w:numId w:val="6"/>
        </w:numPr>
        <w:pBdr>
          <w:top w:val="nil"/>
          <w:left w:val="nil"/>
          <w:bottom w:val="nil"/>
          <w:right w:val="nil"/>
          <w:between w:val="nil"/>
        </w:pBdr>
        <w:spacing w:before="60" w:after="60"/>
        <w:jc w:val="both"/>
        <w:rPr>
          <w:ins w:id="721" w:author="Iker Armendariz Santamaria" w:date="2018-10-25T11:07:00Z"/>
          <w:highlight w:val="yellow"/>
          <w:rPrChange w:id="722" w:author="Olga" w:date="2018-10-30T02:18:00Z">
            <w:rPr>
              <w:ins w:id="723" w:author="Iker Armendariz Santamaria" w:date="2018-10-25T11:07:00Z"/>
            </w:rPr>
          </w:rPrChange>
        </w:rPr>
        <w:pPrChange w:id="724" w:author="Iker Armendariz Santamaria" w:date="2018-10-25T11:07:00Z">
          <w:pPr>
            <w:numPr>
              <w:numId w:val="8"/>
            </w:numPr>
            <w:pBdr>
              <w:top w:val="nil"/>
              <w:left w:val="nil"/>
              <w:bottom w:val="nil"/>
              <w:right w:val="nil"/>
              <w:between w:val="nil"/>
            </w:pBdr>
            <w:spacing w:before="60" w:after="60"/>
            <w:ind w:left="720" w:hanging="360"/>
            <w:jc w:val="both"/>
          </w:pPr>
        </w:pPrChange>
      </w:pPr>
      <w:ins w:id="725" w:author="Jl. Odette" w:date="2018-10-25T11:07:00Z">
        <w:r w:rsidRPr="00FD26F1">
          <w:rPr>
            <w:color w:val="000000"/>
            <w:highlight w:val="yellow"/>
            <w:rPrChange w:id="726" w:author="Olga" w:date="2018-10-30T02:18:00Z">
              <w:rPr>
                <w:b/>
                <w:color w:val="000000"/>
              </w:rPr>
            </w:rPrChange>
          </w:rPr>
          <w:t>Transfer</w:t>
        </w:r>
      </w:ins>
      <w:ins w:id="727" w:author="Iker Armendariz Santamaria" w:date="2018-10-25T11:07:00Z">
        <w:del w:id="728" w:author="Jl. Odette" w:date="2018-10-25T11:07:00Z">
          <w:r w:rsidRPr="00FD26F1">
            <w:rPr>
              <w:color w:val="000000"/>
              <w:highlight w:val="yellow"/>
              <w:rPrChange w:id="729" w:author="Olga" w:date="2018-10-30T02:18:00Z">
                <w:rPr>
                  <w:b/>
                  <w:color w:val="000000"/>
                </w:rPr>
              </w:rPrChange>
            </w:rPr>
            <w:delText>Remove</w:delText>
          </w:r>
        </w:del>
        <w:r w:rsidRPr="00FD26F1">
          <w:rPr>
            <w:color w:val="000000"/>
            <w:highlight w:val="yellow"/>
            <w:rPrChange w:id="730" w:author="Olga" w:date="2018-10-30T02:18:00Z">
              <w:rPr>
                <w:b/>
                <w:color w:val="000000"/>
              </w:rPr>
            </w:rPrChange>
          </w:rPr>
          <w:t xml:space="preserve"> </w:t>
        </w:r>
      </w:ins>
      <w:ins w:id="731" w:author="Usuari" w:date="2018-10-26T17:07:00Z">
        <w:r w:rsidRPr="00FD26F1">
          <w:rPr>
            <w:color w:val="000000"/>
            <w:highlight w:val="yellow"/>
            <w:rPrChange w:id="732" w:author="Olga" w:date="2018-10-30T02:18:00Z">
              <w:rPr>
                <w:color w:val="000000"/>
              </w:rPr>
            </w:rPrChange>
          </w:rPr>
          <w:t xml:space="preserve">very carefully </w:t>
        </w:r>
      </w:ins>
      <w:ins w:id="733" w:author="Iker Armendariz Santamaria" w:date="2018-10-25T11:07:00Z">
        <w:r w:rsidRPr="00FD26F1">
          <w:rPr>
            <w:color w:val="000000"/>
            <w:highlight w:val="yellow"/>
            <w:rPrChange w:id="734" w:author="Olga" w:date="2018-10-30T02:18:00Z">
              <w:rPr>
                <w:b/>
                <w:color w:val="000000"/>
              </w:rPr>
            </w:rPrChange>
          </w:rPr>
          <w:t xml:space="preserve">a </w:t>
        </w:r>
      </w:ins>
      <w:ins w:id="735" w:author="Olga" w:date="2018-10-30T00:11:00Z">
        <w:r w:rsidRPr="00FD26F1">
          <w:rPr>
            <w:color w:val="000000"/>
            <w:highlight w:val="yellow"/>
            <w:rPrChange w:id="736" w:author="Olga" w:date="2018-10-30T02:18:00Z">
              <w:rPr>
                <w:color w:val="000000"/>
              </w:rPr>
            </w:rPrChange>
          </w:rPr>
          <w:t xml:space="preserve">donor </w:t>
        </w:r>
      </w:ins>
      <w:ins w:id="737" w:author="Iker Armendariz Santamaria" w:date="2018-10-25T11:07:00Z">
        <w:del w:id="738" w:author="Usuari" w:date="2018-10-26T17:07:00Z">
          <w:r w:rsidRPr="00FD26F1" w:rsidDel="00351605">
            <w:rPr>
              <w:color w:val="000000"/>
              <w:highlight w:val="yellow"/>
              <w:rPrChange w:id="739" w:author="Olga" w:date="2018-10-30T02:18:00Z">
                <w:rPr>
                  <w:b/>
                  <w:color w:val="000000"/>
                </w:rPr>
              </w:rPrChange>
            </w:rPr>
            <w:delText xml:space="preserve">whole </w:delText>
          </w:r>
        </w:del>
        <w:r w:rsidRPr="00FD26F1">
          <w:rPr>
            <w:color w:val="000000"/>
            <w:highlight w:val="yellow"/>
            <w:rPrChange w:id="740" w:author="Olga" w:date="2018-10-30T02:18:00Z">
              <w:rPr>
                <w:b/>
                <w:color w:val="000000"/>
              </w:rPr>
            </w:rPrChange>
          </w:rPr>
          <w:t xml:space="preserve">plant </w:t>
        </w:r>
        <w:del w:id="741" w:author="Usuari" w:date="2018-10-26T17:07:00Z">
          <w:r w:rsidRPr="00FD26F1" w:rsidDel="00351605">
            <w:rPr>
              <w:color w:val="000000"/>
              <w:highlight w:val="yellow"/>
              <w:rPrChange w:id="742" w:author="Olga" w:date="2018-10-30T02:18:00Z">
                <w:rPr>
                  <w:b/>
                  <w:color w:val="000000"/>
                </w:rPr>
              </w:rPrChange>
            </w:rPr>
            <w:delText xml:space="preserve">very carefully </w:delText>
          </w:r>
        </w:del>
        <w:r w:rsidRPr="00FD26F1">
          <w:rPr>
            <w:color w:val="000000"/>
            <w:highlight w:val="yellow"/>
            <w:rPrChange w:id="743" w:author="Olga" w:date="2018-10-30T02:18:00Z">
              <w:rPr>
                <w:b/>
                <w:color w:val="000000"/>
              </w:rPr>
            </w:rPrChange>
          </w:rPr>
          <w:t xml:space="preserve">from the </w:t>
        </w:r>
      </w:ins>
      <w:ins w:id="744" w:author="Jl. Odette" w:date="2018-10-25T11:07:00Z">
        <w:r w:rsidRPr="00FD26F1">
          <w:rPr>
            <w:color w:val="000000"/>
            <w:highlight w:val="yellow"/>
            <w:rPrChange w:id="745" w:author="Olga" w:date="2018-10-30T02:18:00Z">
              <w:rPr>
                <w:b/>
                <w:color w:val="000000"/>
              </w:rPr>
            </w:rPrChange>
          </w:rPr>
          <w:t>2MS</w:t>
        </w:r>
      </w:ins>
      <w:ins w:id="746" w:author="Iker Armendariz Santamaria" w:date="2018-10-25T11:07:00Z">
        <w:del w:id="747" w:author="Jl. Odette" w:date="2018-10-25T11:07:00Z">
          <w:r w:rsidRPr="00FD26F1">
            <w:rPr>
              <w:color w:val="000000"/>
              <w:highlight w:val="yellow"/>
              <w:rPrChange w:id="748" w:author="Olga" w:date="2018-10-30T02:18:00Z">
                <w:rPr>
                  <w:b/>
                  <w:color w:val="000000"/>
                </w:rPr>
              </w:rPrChange>
            </w:rPr>
            <w:delText>solid</w:delText>
          </w:r>
        </w:del>
        <w:r w:rsidRPr="00FD26F1">
          <w:rPr>
            <w:color w:val="000000"/>
            <w:highlight w:val="yellow"/>
            <w:rPrChange w:id="749" w:author="Olga" w:date="2018-10-30T02:18:00Z">
              <w:rPr>
                <w:b/>
                <w:color w:val="000000"/>
              </w:rPr>
            </w:rPrChange>
          </w:rPr>
          <w:t xml:space="preserve"> medium </w:t>
        </w:r>
      </w:ins>
      <w:ins w:id="750" w:author="Jl. Odette" w:date="2018-10-25T11:07:00Z">
        <w:r w:rsidRPr="00FD26F1">
          <w:rPr>
            <w:color w:val="000000"/>
            <w:highlight w:val="yellow"/>
            <w:rPrChange w:id="751" w:author="Olga" w:date="2018-10-30T02:18:00Z">
              <w:rPr>
                <w:b/>
                <w:color w:val="000000"/>
              </w:rPr>
            </w:rPrChange>
          </w:rPr>
          <w:t>to</w:t>
        </w:r>
      </w:ins>
      <w:ins w:id="752" w:author="Iker Armendariz Santamaria" w:date="2018-10-25T11:07:00Z">
        <w:del w:id="753" w:author="Jl. Odette" w:date="2018-10-25T11:07:00Z">
          <w:r w:rsidRPr="00FD26F1">
            <w:rPr>
              <w:color w:val="000000"/>
              <w:highlight w:val="yellow"/>
              <w:rPrChange w:id="754" w:author="Olga" w:date="2018-10-30T02:18:00Z">
                <w:rPr>
                  <w:b/>
                  <w:color w:val="000000"/>
                </w:rPr>
              </w:rPrChange>
            </w:rPr>
            <w:delText>and place it on</w:delText>
          </w:r>
        </w:del>
        <w:r w:rsidRPr="00FD26F1">
          <w:rPr>
            <w:color w:val="000000"/>
            <w:highlight w:val="yellow"/>
            <w:rPrChange w:id="755" w:author="Olga" w:date="2018-10-30T02:18:00Z">
              <w:rPr>
                <w:b/>
                <w:color w:val="000000"/>
              </w:rPr>
            </w:rPrChange>
          </w:rPr>
          <w:t xml:space="preserve"> a 120 mm x 120 mm square plate</w:t>
        </w:r>
      </w:ins>
      <w:ins w:id="756" w:author="Olga" w:date="2018-10-29T15:43:00Z">
        <w:r w:rsidRPr="00FD26F1">
          <w:rPr>
            <w:color w:val="000000"/>
            <w:highlight w:val="yellow"/>
            <w:rPrChange w:id="757" w:author="Olga" w:date="2018-10-30T02:18:00Z">
              <w:rPr>
                <w:color w:val="000000"/>
              </w:rPr>
            </w:rPrChange>
          </w:rPr>
          <w:t xml:space="preserve">. </w:t>
        </w:r>
      </w:ins>
      <w:ins w:id="758" w:author="Iker Armendariz Santamaria" w:date="2018-10-25T11:07:00Z">
        <w:del w:id="759" w:author="Olga" w:date="2018-10-29T15:43:00Z">
          <w:r w:rsidRPr="00FD26F1" w:rsidDel="00D86C8D">
            <w:rPr>
              <w:color w:val="000000"/>
              <w:highlight w:val="yellow"/>
              <w:rPrChange w:id="760" w:author="Olga" w:date="2018-10-30T02:18:00Z">
                <w:rPr>
                  <w:b/>
                  <w:color w:val="000000"/>
                </w:rPr>
              </w:rPrChange>
            </w:rPr>
            <w:delText xml:space="preserve"> in sterile conditions. </w:delText>
          </w:r>
        </w:del>
      </w:ins>
    </w:p>
    <w:p w14:paraId="6EEB3FA4" w14:textId="77777777" w:rsidR="00A05564" w:rsidRDefault="00A05564" w:rsidP="00A05564">
      <w:pPr>
        <w:numPr>
          <w:ilvl w:val="0"/>
          <w:numId w:val="6"/>
        </w:numPr>
        <w:pBdr>
          <w:top w:val="nil"/>
          <w:left w:val="nil"/>
          <w:bottom w:val="nil"/>
          <w:right w:val="nil"/>
          <w:between w:val="nil"/>
        </w:pBdr>
        <w:spacing w:before="60" w:after="60"/>
        <w:jc w:val="both"/>
        <w:rPr>
          <w:ins w:id="761" w:author="Olga" w:date="2018-11-06T11:31:00Z"/>
          <w:color w:val="000000"/>
          <w:highlight w:val="yellow"/>
        </w:rPr>
        <w:pPrChange w:id="762" w:author="Olga" w:date="2018-10-29T15:59:00Z">
          <w:pPr>
            <w:numPr>
              <w:numId w:val="8"/>
            </w:numPr>
            <w:pBdr>
              <w:top w:val="nil"/>
              <w:left w:val="nil"/>
              <w:bottom w:val="nil"/>
              <w:right w:val="nil"/>
              <w:between w:val="nil"/>
            </w:pBdr>
            <w:spacing w:before="60" w:after="60"/>
            <w:ind w:left="720" w:hanging="360"/>
            <w:jc w:val="both"/>
          </w:pPr>
        </w:pPrChange>
      </w:pPr>
      <w:ins w:id="763" w:author="Iker Armendariz Santamaria" w:date="2018-10-25T11:07:00Z">
        <w:del w:id="764" w:author="Usuari" w:date="2018-10-26T17:06:00Z">
          <w:r w:rsidRPr="00FD26F1" w:rsidDel="00351605">
            <w:rPr>
              <w:color w:val="000000"/>
              <w:highlight w:val="yellow"/>
              <w:rPrChange w:id="765" w:author="Olga" w:date="2018-10-30T02:18:00Z">
                <w:rPr>
                  <w:b/>
                  <w:color w:val="000000"/>
                </w:rPr>
              </w:rPrChange>
            </w:rPr>
            <w:delText>Inoculate</w:delText>
          </w:r>
        </w:del>
      </w:ins>
      <w:ins w:id="766" w:author="Usuari" w:date="2018-10-26T17:06:00Z">
        <w:r w:rsidRPr="00FD26F1">
          <w:rPr>
            <w:color w:val="000000"/>
            <w:highlight w:val="yellow"/>
            <w:rPrChange w:id="767" w:author="Olga" w:date="2018-10-30T02:18:00Z">
              <w:rPr>
                <w:color w:val="000000"/>
              </w:rPr>
            </w:rPrChange>
          </w:rPr>
          <w:t>Inject</w:t>
        </w:r>
      </w:ins>
      <w:ins w:id="768" w:author="Iker Armendariz Santamaria" w:date="2018-10-25T11:07:00Z">
        <w:r w:rsidRPr="00FD26F1">
          <w:rPr>
            <w:color w:val="000000"/>
            <w:highlight w:val="yellow"/>
            <w:rPrChange w:id="769" w:author="Olga" w:date="2018-10-30T02:18:00Z">
              <w:rPr>
                <w:b/>
                <w:color w:val="000000"/>
              </w:rPr>
            </w:rPrChange>
          </w:rPr>
          <w:t xml:space="preserve"> </w:t>
        </w:r>
      </w:ins>
      <w:ins w:id="770" w:author="Olga" w:date="2018-10-29T15:54:00Z">
        <w:r w:rsidRPr="00FD26F1">
          <w:rPr>
            <w:color w:val="000000"/>
            <w:highlight w:val="yellow"/>
            <w:rPrChange w:id="771" w:author="Olga" w:date="2018-10-30T02:18:00Z">
              <w:rPr>
                <w:color w:val="000000"/>
              </w:rPr>
            </w:rPrChange>
          </w:rPr>
          <w:t xml:space="preserve">to one stem internode </w:t>
        </w:r>
      </w:ins>
      <w:ins w:id="772" w:author="Iker Armendariz Santamaria" w:date="2018-10-25T11:07:00Z">
        <w:r w:rsidRPr="00FD26F1">
          <w:rPr>
            <w:color w:val="000000"/>
            <w:highlight w:val="yellow"/>
            <w:rPrChange w:id="773" w:author="Olga" w:date="2018-10-30T02:18:00Z">
              <w:rPr>
                <w:b/>
                <w:color w:val="000000"/>
              </w:rPr>
            </w:rPrChange>
          </w:rPr>
          <w:t xml:space="preserve">5 μL of </w:t>
        </w:r>
      </w:ins>
      <w:ins w:id="774" w:author="Usuari" w:date="2018-10-26T17:06:00Z">
        <w:r w:rsidRPr="00FD26F1">
          <w:rPr>
            <w:color w:val="000000"/>
            <w:highlight w:val="yellow"/>
            <w:rPrChange w:id="775" w:author="Olga" w:date="2018-10-30T02:18:00Z">
              <w:rPr>
                <w:color w:val="000000"/>
              </w:rPr>
            </w:rPrChange>
          </w:rPr>
          <w:t xml:space="preserve">the </w:t>
        </w:r>
      </w:ins>
      <w:ins w:id="776" w:author="Iker Armendariz Santamaria" w:date="2018-10-25T11:07:00Z">
        <w:del w:id="777" w:author="Olga" w:date="2018-10-30T01:45:00Z">
          <w:r w:rsidRPr="00FD26F1" w:rsidDel="00D26AB1">
            <w:rPr>
              <w:i/>
              <w:color w:val="000000"/>
              <w:highlight w:val="yellow"/>
              <w:rPrChange w:id="778" w:author="Olga" w:date="2018-10-30T02:18:00Z">
                <w:rPr>
                  <w:b/>
                  <w:color w:val="000000"/>
                </w:rPr>
              </w:rPrChange>
            </w:rPr>
            <w:delText>A. rhizogenes</w:delText>
          </w:r>
        </w:del>
      </w:ins>
      <w:ins w:id="779" w:author="Olga" w:date="2018-10-30T01:45:00Z">
        <w:r w:rsidRPr="00FD26F1">
          <w:rPr>
            <w:i/>
            <w:color w:val="000000"/>
            <w:highlight w:val="yellow"/>
            <w:rPrChange w:id="780" w:author="Olga" w:date="2018-10-30T02:18:00Z">
              <w:rPr>
                <w:i/>
                <w:color w:val="000000"/>
              </w:rPr>
            </w:rPrChange>
          </w:rPr>
          <w:t>A. rhizogenes</w:t>
        </w:r>
      </w:ins>
      <w:ins w:id="781" w:author="Iker Armendariz Santamaria" w:date="2018-10-25T11:07:00Z">
        <w:r w:rsidRPr="00FD26F1">
          <w:rPr>
            <w:color w:val="000000"/>
            <w:highlight w:val="yellow"/>
            <w:rPrChange w:id="782" w:author="Olga" w:date="2018-10-30T02:18:00Z">
              <w:rPr>
                <w:b/>
                <w:color w:val="000000"/>
              </w:rPr>
            </w:rPrChange>
          </w:rPr>
          <w:t xml:space="preserve"> culture </w:t>
        </w:r>
        <w:del w:id="783" w:author="Usuari" w:date="2018-10-26T17:07:00Z">
          <w:r w:rsidRPr="00FD26F1" w:rsidDel="00351605">
            <w:rPr>
              <w:color w:val="000000"/>
              <w:highlight w:val="yellow"/>
              <w:rPrChange w:id="784" w:author="Olga" w:date="2018-10-30T02:18:00Z">
                <w:rPr>
                  <w:b/>
                  <w:color w:val="000000"/>
                </w:rPr>
              </w:rPrChange>
            </w:rPr>
            <w:delText>by means of a puncture with a</w:delText>
          </w:r>
        </w:del>
      </w:ins>
      <w:ins w:id="785" w:author="Usuari" w:date="2018-10-26T17:07:00Z">
        <w:r w:rsidRPr="00FD26F1">
          <w:rPr>
            <w:color w:val="000000"/>
            <w:highlight w:val="yellow"/>
            <w:rPrChange w:id="786" w:author="Olga" w:date="2018-10-30T02:18:00Z">
              <w:rPr>
                <w:color w:val="000000"/>
              </w:rPr>
            </w:rPrChange>
          </w:rPr>
          <w:t>using a</w:t>
        </w:r>
      </w:ins>
      <w:ins w:id="787" w:author="Iker Armendariz Santamaria" w:date="2018-10-25T11:07:00Z">
        <w:r w:rsidRPr="00FD26F1">
          <w:rPr>
            <w:color w:val="000000"/>
            <w:highlight w:val="yellow"/>
            <w:rPrChange w:id="788" w:author="Olga" w:date="2018-10-30T02:18:00Z">
              <w:rPr>
                <w:b/>
                <w:color w:val="000000"/>
              </w:rPr>
            </w:rPrChange>
          </w:rPr>
          <w:t xml:space="preserve"> surgical needle</w:t>
        </w:r>
        <w:del w:id="789" w:author="Olga" w:date="2018-10-29T15:55:00Z">
          <w:r w:rsidRPr="00FD26F1" w:rsidDel="001C3962">
            <w:rPr>
              <w:color w:val="000000"/>
              <w:highlight w:val="yellow"/>
              <w:rPrChange w:id="790" w:author="Olga" w:date="2018-10-30T02:18:00Z">
                <w:rPr>
                  <w:b/>
                  <w:color w:val="000000"/>
                </w:rPr>
              </w:rPrChange>
            </w:rPr>
            <w:delText xml:space="preserve"> into the</w:delText>
          </w:r>
        </w:del>
      </w:ins>
      <w:ins w:id="791" w:author="Usuari" w:date="2018-10-26T17:09:00Z">
        <w:del w:id="792" w:author="Olga" w:date="2018-10-29T15:54:00Z">
          <w:r w:rsidRPr="00FD26F1" w:rsidDel="001C3962">
            <w:rPr>
              <w:color w:val="000000"/>
              <w:highlight w:val="yellow"/>
              <w:rPrChange w:id="793" w:author="Olga" w:date="2018-10-30T02:18:00Z">
                <w:rPr>
                  <w:color w:val="000000"/>
                </w:rPr>
              </w:rPrChange>
            </w:rPr>
            <w:delText>a</w:delText>
          </w:r>
        </w:del>
      </w:ins>
      <w:ins w:id="794" w:author="Iker Armendariz Santamaria" w:date="2018-10-25T11:07:00Z">
        <w:del w:id="795" w:author="Olga" w:date="2018-10-29T15:54:00Z">
          <w:r w:rsidRPr="00FD26F1" w:rsidDel="001C3962">
            <w:rPr>
              <w:color w:val="000000"/>
              <w:highlight w:val="yellow"/>
              <w:rPrChange w:id="796" w:author="Olga" w:date="2018-10-30T02:18:00Z">
                <w:rPr>
                  <w:b/>
                  <w:color w:val="000000"/>
                </w:rPr>
              </w:rPrChange>
            </w:rPr>
            <w:delText xml:space="preserve"> </w:delText>
          </w:r>
        </w:del>
        <w:del w:id="797" w:author="Olga" w:date="2018-10-29T15:55:00Z">
          <w:r w:rsidRPr="00FD26F1" w:rsidDel="001C3962">
            <w:rPr>
              <w:color w:val="000000"/>
              <w:highlight w:val="yellow"/>
              <w:rPrChange w:id="798" w:author="Olga" w:date="2018-10-30T02:18:00Z">
                <w:rPr>
                  <w:b/>
                  <w:color w:val="000000"/>
                </w:rPr>
              </w:rPrChange>
            </w:rPr>
            <w:delText>stem internodes</w:delText>
          </w:r>
        </w:del>
      </w:ins>
      <w:ins w:id="799" w:author="Usuari" w:date="2018-10-26T17:30:00Z">
        <w:del w:id="800" w:author="Olga" w:date="2018-10-29T15:55:00Z">
          <w:r w:rsidRPr="00FD26F1" w:rsidDel="001C3962">
            <w:rPr>
              <w:color w:val="000000"/>
              <w:highlight w:val="yellow"/>
              <w:rPrChange w:id="801" w:author="Olga" w:date="2018-10-30T02:18:00Z">
                <w:rPr>
                  <w:color w:val="000000"/>
                </w:rPr>
              </w:rPrChange>
            </w:rPr>
            <w:delText xml:space="preserve"> using a 120 mm x 120 mm square plate as a support</w:delText>
          </w:r>
        </w:del>
      </w:ins>
      <w:ins w:id="802" w:author="Olga" w:date="2018-10-29T15:56:00Z">
        <w:r w:rsidRPr="00FD26F1">
          <w:rPr>
            <w:color w:val="000000"/>
            <w:highlight w:val="yellow"/>
            <w:rPrChange w:id="803" w:author="Olga" w:date="2018-10-30T02:18:00Z">
              <w:rPr/>
            </w:rPrChange>
          </w:rPr>
          <w:t xml:space="preserve"> and r</w:t>
        </w:r>
      </w:ins>
      <w:ins w:id="804" w:author="Iker Armendariz Santamaria" w:date="2018-10-25T11:07:00Z">
        <w:del w:id="805" w:author="Olga" w:date="2018-10-29T15:56:00Z">
          <w:r w:rsidRPr="00FD26F1" w:rsidDel="001C3962">
            <w:rPr>
              <w:color w:val="000000"/>
              <w:highlight w:val="yellow"/>
              <w:rPrChange w:id="806" w:author="Olga" w:date="2018-10-30T02:18:00Z">
                <w:rPr>
                  <w:b/>
                  <w:color w:val="000000"/>
                </w:rPr>
              </w:rPrChange>
            </w:rPr>
            <w:delText>.</w:delText>
          </w:r>
        </w:del>
        <w:del w:id="807" w:author="Olga" w:date="2018-10-29T15:55:00Z">
          <w:r w:rsidRPr="00FD26F1" w:rsidDel="001C3962">
            <w:rPr>
              <w:color w:val="000000"/>
              <w:highlight w:val="yellow"/>
              <w:rPrChange w:id="808" w:author="Olga" w:date="2018-10-30T02:18:00Z">
                <w:rPr>
                  <w:b/>
                  <w:color w:val="000000"/>
                </w:rPr>
              </w:rPrChange>
            </w:rPr>
            <w:delText xml:space="preserve"> </w:delText>
          </w:r>
        </w:del>
        <w:del w:id="809" w:author="Olga" w:date="2018-10-29T15:56:00Z">
          <w:r w:rsidRPr="00FD26F1" w:rsidDel="001C3962">
            <w:rPr>
              <w:color w:val="000000"/>
              <w:highlight w:val="yellow"/>
              <w:rPrChange w:id="810" w:author="Olga" w:date="2018-10-30T02:18:00Z">
                <w:rPr>
                  <w:b/>
                  <w:color w:val="000000"/>
                </w:rPr>
              </w:rPrChange>
            </w:rPr>
            <w:delText>R</w:delText>
          </w:r>
        </w:del>
        <w:r w:rsidRPr="00FD26F1">
          <w:rPr>
            <w:color w:val="000000"/>
            <w:highlight w:val="yellow"/>
            <w:rPrChange w:id="811" w:author="Olga" w:date="2018-10-30T02:18:00Z">
              <w:rPr>
                <w:b/>
                <w:color w:val="000000"/>
              </w:rPr>
            </w:rPrChange>
          </w:rPr>
          <w:t xml:space="preserve">epeat </w:t>
        </w:r>
      </w:ins>
      <w:ins w:id="812" w:author="Olga" w:date="2018-11-06T11:29:00Z">
        <w:r>
          <w:rPr>
            <w:color w:val="000000"/>
            <w:highlight w:val="yellow"/>
          </w:rPr>
          <w:t xml:space="preserve">it </w:t>
        </w:r>
      </w:ins>
      <w:ins w:id="813" w:author="Iker Armendariz Santamaria" w:date="2018-10-25T11:07:00Z">
        <w:r w:rsidRPr="00FD26F1">
          <w:rPr>
            <w:color w:val="000000"/>
            <w:highlight w:val="yellow"/>
            <w:rPrChange w:id="814" w:author="Olga" w:date="2018-10-30T02:18:00Z">
              <w:rPr>
                <w:b/>
                <w:color w:val="000000"/>
              </w:rPr>
            </w:rPrChange>
          </w:rPr>
          <w:t xml:space="preserve">twice per plant in different internodes. </w:t>
        </w:r>
      </w:ins>
    </w:p>
    <w:p w14:paraId="51F57AE7" w14:textId="77777777" w:rsidR="00A05564" w:rsidRPr="00FD26F1" w:rsidRDefault="00A05564" w:rsidP="00A05564">
      <w:pPr>
        <w:pBdr>
          <w:top w:val="nil"/>
          <w:left w:val="nil"/>
          <w:bottom w:val="nil"/>
          <w:right w:val="nil"/>
          <w:between w:val="nil"/>
        </w:pBdr>
        <w:spacing w:before="60" w:after="60"/>
        <w:ind w:left="720"/>
        <w:jc w:val="both"/>
        <w:rPr>
          <w:ins w:id="815" w:author="Olga" w:date="2018-10-29T15:59:00Z"/>
          <w:color w:val="000000"/>
          <w:highlight w:val="yellow"/>
          <w:rPrChange w:id="816" w:author="Olga" w:date="2018-10-30T02:18:00Z">
            <w:rPr>
              <w:ins w:id="817" w:author="Olga" w:date="2018-10-29T15:59:00Z"/>
              <w:color w:val="000000"/>
            </w:rPr>
          </w:rPrChange>
        </w:rPr>
        <w:pPrChange w:id="818" w:author="Olga" w:date="2018-11-06T11:31:00Z">
          <w:pPr>
            <w:numPr>
              <w:numId w:val="8"/>
            </w:numPr>
            <w:pBdr>
              <w:top w:val="nil"/>
              <w:left w:val="nil"/>
              <w:bottom w:val="nil"/>
              <w:right w:val="nil"/>
              <w:between w:val="nil"/>
            </w:pBdr>
            <w:spacing w:before="60" w:after="60"/>
            <w:ind w:left="720" w:hanging="360"/>
            <w:jc w:val="both"/>
          </w:pPr>
        </w:pPrChange>
      </w:pPr>
      <w:ins w:id="819" w:author="Iker Armendariz Santamaria" w:date="2018-10-25T11:07:00Z">
        <w:r w:rsidRPr="00FD26F1">
          <w:rPr>
            <w:color w:val="000000"/>
            <w:highlight w:val="yellow"/>
            <w:rPrChange w:id="820" w:author="Olga" w:date="2018-10-30T02:18:00Z">
              <w:rPr>
                <w:b/>
                <w:color w:val="000000"/>
              </w:rPr>
            </w:rPrChange>
          </w:rPr>
          <w:t xml:space="preserve">Note: </w:t>
        </w:r>
        <w:del w:id="821" w:author="Usuari" w:date="2018-10-26T17:09:00Z">
          <w:r w:rsidRPr="00FD26F1" w:rsidDel="00E4496C">
            <w:rPr>
              <w:color w:val="000000"/>
              <w:highlight w:val="yellow"/>
              <w:rPrChange w:id="822" w:author="Olga" w:date="2018-10-30T02:18:00Z">
                <w:rPr>
                  <w:b/>
                  <w:color w:val="000000"/>
                </w:rPr>
              </w:rPrChange>
            </w:rPr>
            <w:delText xml:space="preserve"> </w:delText>
          </w:r>
        </w:del>
        <w:r w:rsidRPr="00FD26F1">
          <w:rPr>
            <w:color w:val="000000"/>
            <w:highlight w:val="yellow"/>
            <w:rPrChange w:id="823" w:author="Olga" w:date="2018-10-30T02:18:00Z">
              <w:rPr>
                <w:b/>
                <w:color w:val="000000"/>
              </w:rPr>
            </w:rPrChange>
          </w:rPr>
          <w:t xml:space="preserve">Consider each </w:t>
        </w:r>
        <w:del w:id="824" w:author="Usuari" w:date="2018-10-26T17:09:00Z">
          <w:r w:rsidRPr="00FD26F1" w:rsidDel="00E4496C">
            <w:rPr>
              <w:color w:val="000000"/>
              <w:highlight w:val="yellow"/>
              <w:rPrChange w:id="825" w:author="Olga" w:date="2018-10-30T02:18:00Z">
                <w:rPr>
                  <w:b/>
                  <w:color w:val="000000"/>
                </w:rPr>
              </w:rPrChange>
            </w:rPr>
            <w:delText>puncture</w:delText>
          </w:r>
        </w:del>
      </w:ins>
      <w:ins w:id="826" w:author="Usuari" w:date="2018-10-26T17:09:00Z">
        <w:r w:rsidRPr="00FD26F1">
          <w:rPr>
            <w:color w:val="000000"/>
            <w:highlight w:val="yellow"/>
            <w:rPrChange w:id="827" w:author="Olga" w:date="2018-10-30T02:18:00Z">
              <w:rPr>
                <w:color w:val="000000"/>
              </w:rPr>
            </w:rPrChange>
          </w:rPr>
          <w:t>injection</w:t>
        </w:r>
      </w:ins>
      <w:ins w:id="828" w:author="Iker Armendariz Santamaria" w:date="2018-10-25T11:07:00Z">
        <w:r w:rsidRPr="00FD26F1">
          <w:rPr>
            <w:color w:val="000000"/>
            <w:highlight w:val="yellow"/>
            <w:rPrChange w:id="829" w:author="Olga" w:date="2018-10-30T02:18:00Z">
              <w:rPr>
                <w:b/>
                <w:color w:val="000000"/>
              </w:rPr>
            </w:rPrChange>
          </w:rPr>
          <w:t xml:space="preserve"> as </w:t>
        </w:r>
      </w:ins>
      <w:ins w:id="830" w:author="Usuari" w:date="2018-10-26T17:09:00Z">
        <w:r w:rsidRPr="00FD26F1">
          <w:rPr>
            <w:color w:val="000000"/>
            <w:highlight w:val="yellow"/>
            <w:rPrChange w:id="831" w:author="Olga" w:date="2018-10-30T02:18:00Z">
              <w:rPr>
                <w:color w:val="000000"/>
              </w:rPr>
            </w:rPrChange>
          </w:rPr>
          <w:t xml:space="preserve">an </w:t>
        </w:r>
      </w:ins>
      <w:ins w:id="832" w:author="Iker Armendariz Santamaria" w:date="2018-10-25T11:07:00Z">
        <w:r w:rsidRPr="00FD26F1">
          <w:rPr>
            <w:color w:val="000000"/>
            <w:highlight w:val="yellow"/>
            <w:rPrChange w:id="833" w:author="Olga" w:date="2018-10-30T02:18:00Z">
              <w:rPr>
                <w:b/>
                <w:color w:val="000000"/>
              </w:rPr>
            </w:rPrChange>
          </w:rPr>
          <w:t>independent transformation event</w:t>
        </w:r>
      </w:ins>
      <w:ins w:id="834" w:author="Sandra Fernández" w:date="2018-10-25T11:07:00Z">
        <w:r w:rsidRPr="00FD26F1">
          <w:rPr>
            <w:color w:val="000000"/>
            <w:highlight w:val="yellow"/>
            <w:rPrChange w:id="835" w:author="Olga" w:date="2018-10-30T02:18:00Z">
              <w:rPr>
                <w:b/>
                <w:color w:val="000000"/>
              </w:rPr>
            </w:rPrChange>
          </w:rPr>
          <w:t xml:space="preserve"> (</w:t>
        </w:r>
        <w:del w:id="836" w:author="Olga" w:date="2018-10-29T22:14:00Z">
          <w:r w:rsidRPr="00FD26F1" w:rsidDel="00FD56E6">
            <w:rPr>
              <w:color w:val="000000"/>
              <w:highlight w:val="yellow"/>
              <w:rPrChange w:id="837" w:author="Olga" w:date="2018-10-30T02:18:00Z">
                <w:rPr>
                  <w:b/>
                  <w:color w:val="000000"/>
                </w:rPr>
              </w:rPrChange>
            </w:rPr>
            <w:delText>Figure</w:delText>
          </w:r>
        </w:del>
      </w:ins>
      <w:ins w:id="838" w:author="Olga" w:date="2018-10-29T22:14:00Z">
        <w:r w:rsidRPr="00FD26F1">
          <w:rPr>
            <w:color w:val="000000"/>
            <w:highlight w:val="yellow"/>
            <w:rPrChange w:id="839" w:author="Olga" w:date="2018-10-30T02:18:00Z">
              <w:rPr>
                <w:color w:val="000000"/>
              </w:rPr>
            </w:rPrChange>
          </w:rPr>
          <w:t>Figure</w:t>
        </w:r>
      </w:ins>
      <w:ins w:id="840" w:author="Sandra Fernández" w:date="2018-10-25T11:07:00Z">
        <w:r w:rsidRPr="00FD26F1">
          <w:rPr>
            <w:color w:val="000000"/>
            <w:highlight w:val="yellow"/>
            <w:rPrChange w:id="841" w:author="Olga" w:date="2018-10-30T02:18:00Z">
              <w:rPr>
                <w:b/>
                <w:color w:val="000000"/>
              </w:rPr>
            </w:rPrChange>
          </w:rPr>
          <w:t xml:space="preserve"> 1B)</w:t>
        </w:r>
      </w:ins>
      <w:ins w:id="842" w:author="Olga" w:date="2018-10-25T11:07:00Z">
        <w:r w:rsidRPr="00FD26F1">
          <w:rPr>
            <w:color w:val="000000"/>
            <w:highlight w:val="yellow"/>
            <w:rPrChange w:id="843" w:author="Olga" w:date="2018-10-30T02:18:00Z">
              <w:rPr>
                <w:color w:val="000000"/>
              </w:rPr>
            </w:rPrChange>
          </w:rPr>
          <w:t>.</w:t>
        </w:r>
      </w:ins>
    </w:p>
    <w:p w14:paraId="5178C15D" w14:textId="77777777" w:rsidR="00A05564" w:rsidRPr="00FD26F1" w:rsidDel="001C3962" w:rsidRDefault="00A05564" w:rsidP="00A05564">
      <w:pPr>
        <w:numPr>
          <w:ilvl w:val="0"/>
          <w:numId w:val="6"/>
        </w:numPr>
        <w:pBdr>
          <w:top w:val="nil"/>
          <w:left w:val="nil"/>
          <w:bottom w:val="nil"/>
          <w:right w:val="nil"/>
          <w:between w:val="nil"/>
        </w:pBdr>
        <w:spacing w:before="60" w:after="60"/>
        <w:jc w:val="both"/>
        <w:rPr>
          <w:del w:id="844" w:author="Olga" w:date="2018-10-29T15:59:00Z"/>
          <w:color w:val="000000"/>
          <w:highlight w:val="yellow"/>
          <w:rPrChange w:id="845" w:author="Olga" w:date="2018-10-30T02:18:00Z">
            <w:rPr>
              <w:del w:id="846" w:author="Olga" w:date="2018-10-29T15:59:00Z"/>
              <w:b/>
            </w:rPr>
          </w:rPrChange>
        </w:rPr>
        <w:pPrChange w:id="847" w:author="Olga" w:date="2018-10-29T15:59:00Z">
          <w:pPr>
            <w:numPr>
              <w:numId w:val="8"/>
            </w:numPr>
            <w:pBdr>
              <w:top w:val="nil"/>
              <w:left w:val="nil"/>
              <w:bottom w:val="nil"/>
              <w:right w:val="nil"/>
              <w:between w:val="nil"/>
            </w:pBdr>
            <w:spacing w:before="60" w:after="60"/>
            <w:ind w:left="720" w:hanging="360"/>
            <w:jc w:val="both"/>
          </w:pPr>
        </w:pPrChange>
      </w:pPr>
      <w:ins w:id="848" w:author="Olga" w:date="2018-10-25T11:07:00Z">
        <w:del w:id="849" w:author="Olga" w:date="2018-10-29T15:58:00Z">
          <w:r w:rsidRPr="00FD26F1" w:rsidDel="001C3962">
            <w:rPr>
              <w:color w:val="000000"/>
              <w:highlight w:val="yellow"/>
              <w:rPrChange w:id="850" w:author="Olga" w:date="2018-10-30T02:18:00Z">
                <w:rPr>
                  <w:color w:val="000000"/>
                </w:rPr>
              </w:rPrChange>
            </w:rPr>
            <w:delText xml:space="preserve"> Repeat this step to obtain a negative transformation control using the A. rhizogenes strain untransformed or transformed with the empty vector that includes the transformation marker.</w:delText>
          </w:r>
        </w:del>
      </w:ins>
      <w:ins w:id="851" w:author="Iker Armendariz Santamaria" w:date="2018-10-25T11:07:00Z">
        <w:del w:id="852" w:author="Sandra Fernández" w:date="2018-10-25T11:07:00Z">
          <w:r w:rsidRPr="00FD26F1">
            <w:rPr>
              <w:color w:val="000000"/>
              <w:highlight w:val="yellow"/>
              <w:rPrChange w:id="853" w:author="Olga" w:date="2018-10-30T02:18:00Z">
                <w:rPr>
                  <w:b/>
                  <w:color w:val="000000"/>
                </w:rPr>
              </w:rPrChange>
            </w:rPr>
            <w:delText>.</w:delText>
          </w:r>
        </w:del>
      </w:ins>
    </w:p>
    <w:p w14:paraId="209EF7A3" w14:textId="77777777" w:rsidR="00A05564" w:rsidRPr="00FD26F1" w:rsidRDefault="00A05564" w:rsidP="00A05564">
      <w:pPr>
        <w:numPr>
          <w:ilvl w:val="0"/>
          <w:numId w:val="6"/>
        </w:numPr>
        <w:pBdr>
          <w:top w:val="nil"/>
          <w:left w:val="nil"/>
          <w:bottom w:val="nil"/>
          <w:right w:val="nil"/>
          <w:between w:val="nil"/>
        </w:pBdr>
        <w:spacing w:before="60" w:after="60"/>
        <w:jc w:val="both"/>
        <w:rPr>
          <w:del w:id="854" w:author="Olga" w:date="2018-10-25T11:07:00Z"/>
          <w:color w:val="000000"/>
          <w:highlight w:val="yellow"/>
          <w:rPrChange w:id="855" w:author="Olga" w:date="2018-10-30T02:18:00Z">
            <w:rPr>
              <w:del w:id="856" w:author="Olga" w:date="2018-10-25T11:07:00Z"/>
            </w:rPr>
          </w:rPrChange>
        </w:rPr>
        <w:pPrChange w:id="857" w:author="Olga" w:date="2018-10-29T15:59:00Z">
          <w:pPr>
            <w:numPr>
              <w:numId w:val="8"/>
            </w:numPr>
            <w:pBdr>
              <w:top w:val="nil"/>
              <w:left w:val="nil"/>
              <w:bottom w:val="nil"/>
              <w:right w:val="nil"/>
              <w:between w:val="nil"/>
            </w:pBdr>
            <w:spacing w:before="60" w:after="60"/>
            <w:ind w:left="720" w:hanging="360"/>
            <w:jc w:val="both"/>
          </w:pPr>
        </w:pPrChange>
      </w:pPr>
      <w:del w:id="858" w:author="Iker Armendariz Santamaria" w:date="2018-10-25T11:07:00Z">
        <w:r w:rsidRPr="00FD26F1">
          <w:rPr>
            <w:color w:val="000000"/>
            <w:highlight w:val="yellow"/>
            <w:rPrChange w:id="859" w:author="Olga" w:date="2018-10-30T02:18:00Z">
              <w:rPr>
                <w:b/>
                <w:color w:val="000000"/>
              </w:rPr>
            </w:rPrChange>
          </w:rPr>
          <w:delText>In sterile conditions and</w:delText>
        </w:r>
      </w:del>
      <w:del w:id="860" w:author="Usuari" w:date="2018-10-26T17:30:00Z">
        <w:r w:rsidRPr="00FD26F1" w:rsidDel="00521399">
          <w:rPr>
            <w:color w:val="000000"/>
            <w:highlight w:val="yellow"/>
            <w:rPrChange w:id="861" w:author="Olga" w:date="2018-10-30T02:18:00Z">
              <w:rPr>
                <w:b/>
                <w:color w:val="000000"/>
              </w:rPr>
            </w:rPrChange>
          </w:rPr>
          <w:delText xml:space="preserve"> using a 120 mm x 120 mm square plate as a support</w:delText>
        </w:r>
      </w:del>
      <w:del w:id="862" w:author="Iker Armendariz Santamaria" w:date="2018-10-25T11:07:00Z">
        <w:r w:rsidRPr="00FD26F1">
          <w:rPr>
            <w:color w:val="000000"/>
            <w:highlight w:val="yellow"/>
            <w:rPrChange w:id="863" w:author="Olga" w:date="2018-10-30T02:18:00Z">
              <w:rPr>
                <w:b/>
                <w:color w:val="000000"/>
              </w:rPr>
            </w:rPrChange>
          </w:rPr>
          <w:delText xml:space="preserve">, remove a </w:delText>
        </w:r>
      </w:del>
      <w:ins w:id="864" w:author="Iker Armendariz Santamaria" w:date="2018-10-25T11:07:00Z">
        <w:del w:id="865" w:author="Iker Armendariz Santamaria" w:date="2018-10-25T11:07:00Z">
          <w:r w:rsidRPr="00FD26F1">
            <w:rPr>
              <w:color w:val="000000"/>
              <w:highlight w:val="yellow"/>
              <w:rPrChange w:id="866" w:author="Olga" w:date="2018-10-30T02:18:00Z">
                <w:rPr>
                  <w:b/>
                  <w:color w:val="000000"/>
                </w:rPr>
              </w:rPrChange>
            </w:rPr>
            <w:delText xml:space="preserve">whole </w:delText>
          </w:r>
        </w:del>
      </w:ins>
      <w:del w:id="867" w:author="Iker Armendariz Santamaria" w:date="2018-10-25T11:07:00Z">
        <w:r w:rsidRPr="00FD26F1">
          <w:rPr>
            <w:color w:val="000000"/>
            <w:highlight w:val="yellow"/>
            <w:rPrChange w:id="868" w:author="Olga" w:date="2018-10-30T02:18:00Z">
              <w:rPr>
                <w:b/>
                <w:color w:val="000000"/>
              </w:rPr>
            </w:rPrChange>
          </w:rPr>
          <w:delText xml:space="preserve">potato plant carefully from the medium and inoculate with 5 μL of </w:delText>
        </w:r>
        <w:r w:rsidRPr="00FD26F1">
          <w:rPr>
            <w:color w:val="000000"/>
            <w:highlight w:val="yellow"/>
            <w:rPrChange w:id="869" w:author="Olga" w:date="2018-10-30T02:18:00Z">
              <w:rPr>
                <w:b/>
                <w:i/>
                <w:color w:val="000000"/>
              </w:rPr>
            </w:rPrChange>
          </w:rPr>
          <w:delText>A. rhizogenes</w:delText>
        </w:r>
        <w:r w:rsidRPr="00FD26F1">
          <w:rPr>
            <w:color w:val="000000"/>
            <w:highlight w:val="yellow"/>
            <w:rPrChange w:id="870" w:author="Olga" w:date="2018-10-30T02:18:00Z">
              <w:rPr>
                <w:b/>
                <w:color w:val="000000"/>
              </w:rPr>
            </w:rPrChange>
          </w:rPr>
          <w:delText xml:space="preserve"> culture by means of a puncture with a surgical needle into the stem internode of the 3-week old potato plant (Figure 1B). Repeat </w:delText>
        </w:r>
      </w:del>
      <w:ins w:id="871" w:author="Iker Armendariz Santamaria" w:date="2018-10-25T11:07:00Z">
        <w:del w:id="872" w:author="Iker Armendariz Santamaria" w:date="2018-10-25T11:07:00Z">
          <w:r w:rsidRPr="00FD26F1">
            <w:rPr>
              <w:color w:val="000000"/>
              <w:highlight w:val="yellow"/>
              <w:rPrChange w:id="873" w:author="Olga" w:date="2018-10-30T02:18:00Z">
                <w:rPr>
                  <w:b/>
                  <w:color w:val="000000"/>
                </w:rPr>
              </w:rPrChange>
            </w:rPr>
            <w:delText>twice</w:delText>
          </w:r>
        </w:del>
      </w:ins>
      <w:del w:id="874" w:author="Iker Armendariz Santamaria" w:date="2018-10-25T11:07:00Z">
        <w:r w:rsidRPr="00FD26F1">
          <w:rPr>
            <w:color w:val="000000"/>
            <w:highlight w:val="yellow"/>
            <w:rPrChange w:id="875" w:author="Olga" w:date="2018-10-30T02:18:00Z">
              <w:rPr>
                <w:b/>
                <w:color w:val="000000"/>
              </w:rPr>
            </w:rPrChange>
          </w:rPr>
          <w:delText xml:space="preserve">2 times per plant </w:delText>
        </w:r>
      </w:del>
      <w:ins w:id="876" w:author="Iker Armendariz Santamaria" w:date="2018-10-25T11:07:00Z">
        <w:del w:id="877" w:author="Iker Armendariz Santamaria" w:date="2018-10-25T11:07:00Z">
          <w:r w:rsidRPr="00FD26F1">
            <w:rPr>
              <w:color w:val="000000"/>
              <w:highlight w:val="yellow"/>
              <w:rPrChange w:id="878" w:author="Olga" w:date="2018-10-30T02:18:00Z">
                <w:rPr>
                  <w:b/>
                  <w:color w:val="000000"/>
                </w:rPr>
              </w:rPrChange>
            </w:rPr>
            <w:delText>and</w:delText>
          </w:r>
        </w:del>
      </w:ins>
      <w:del w:id="879" w:author="Iker Armendariz Santamaria" w:date="2018-10-25T11:07:00Z">
        <w:r w:rsidRPr="00FD26F1">
          <w:rPr>
            <w:color w:val="000000"/>
            <w:highlight w:val="yellow"/>
            <w:rPrChange w:id="880" w:author="Olga" w:date="2018-10-30T02:18:00Z">
              <w:rPr>
                <w:b/>
                <w:color w:val="000000"/>
              </w:rPr>
            </w:rPrChange>
          </w:rPr>
          <w:delText>in different internodes. Note: Each puncture is considered a different independent transformation event.</w:delText>
        </w:r>
      </w:del>
    </w:p>
    <w:p w14:paraId="0D8EDC71" w14:textId="77777777" w:rsidR="00A05564" w:rsidRPr="00A501F0" w:rsidRDefault="00A05564" w:rsidP="00A05564">
      <w:pPr>
        <w:numPr>
          <w:ilvl w:val="0"/>
          <w:numId w:val="6"/>
        </w:numPr>
        <w:pBdr>
          <w:top w:val="nil"/>
          <w:left w:val="nil"/>
          <w:bottom w:val="nil"/>
          <w:right w:val="nil"/>
          <w:between w:val="nil"/>
        </w:pBdr>
        <w:spacing w:before="60" w:after="60"/>
        <w:jc w:val="both"/>
        <w:rPr>
          <w:ins w:id="881" w:author="Olga" w:date="2018-11-06T11:32:00Z"/>
          <w:sz w:val="22"/>
          <w:szCs w:val="22"/>
          <w:highlight w:val="yellow"/>
          <w:rPrChange w:id="882" w:author="Olga" w:date="2018-11-06T11:32:00Z">
            <w:rPr>
              <w:ins w:id="883" w:author="Olga" w:date="2018-11-06T11:32:00Z"/>
              <w:color w:val="000000"/>
              <w:highlight w:val="yellow"/>
            </w:rPr>
          </w:rPrChange>
        </w:rPr>
        <w:pPrChange w:id="884" w:author="Olga" w:date="2018-10-29T15:59:00Z">
          <w:pPr>
            <w:numPr>
              <w:numId w:val="8"/>
            </w:numPr>
            <w:pBdr>
              <w:top w:val="nil"/>
              <w:left w:val="nil"/>
              <w:bottom w:val="nil"/>
              <w:right w:val="nil"/>
              <w:between w:val="nil"/>
            </w:pBdr>
            <w:spacing w:before="60" w:after="60"/>
            <w:ind w:left="720" w:hanging="360"/>
            <w:jc w:val="both"/>
          </w:pPr>
        </w:pPrChange>
      </w:pPr>
      <w:r w:rsidRPr="00FD26F1">
        <w:rPr>
          <w:color w:val="000000"/>
          <w:highlight w:val="yellow"/>
          <w:rPrChange w:id="885" w:author="Olga" w:date="2018-10-30T02:18:00Z">
            <w:rPr>
              <w:b/>
              <w:color w:val="000000"/>
            </w:rPr>
          </w:rPrChange>
        </w:rPr>
        <w:t xml:space="preserve">Transfer </w:t>
      </w:r>
      <w:ins w:id="886" w:author="Jl. Odette" w:date="2018-10-25T11:07:00Z">
        <w:r w:rsidRPr="00FD26F1">
          <w:rPr>
            <w:color w:val="000000"/>
            <w:highlight w:val="yellow"/>
            <w:rPrChange w:id="887" w:author="Olga" w:date="2018-10-30T02:18:00Z">
              <w:rPr>
                <w:b/>
                <w:color w:val="000000"/>
              </w:rPr>
            </w:rPrChange>
          </w:rPr>
          <w:t xml:space="preserve">immediately </w:t>
        </w:r>
      </w:ins>
      <w:r w:rsidRPr="00FD26F1">
        <w:rPr>
          <w:color w:val="000000"/>
          <w:highlight w:val="yellow"/>
          <w:rPrChange w:id="888" w:author="Olga" w:date="2018-10-30T02:18:00Z">
            <w:rPr>
              <w:b/>
              <w:color w:val="000000"/>
            </w:rPr>
          </w:rPrChange>
        </w:rPr>
        <w:t>the entire plant to a square plate with solid MS medium supplemented with 0.1 mM acetosyringone</w:t>
      </w:r>
      <w:del w:id="889" w:author="Olga" w:date="2018-10-29T22:47:00Z">
        <w:r w:rsidRPr="00FD26F1" w:rsidDel="00FC575F">
          <w:rPr>
            <w:color w:val="000000"/>
            <w:highlight w:val="yellow"/>
            <w:rPrChange w:id="890" w:author="Olga" w:date="2018-10-30T02:18:00Z">
              <w:rPr>
                <w:b/>
                <w:color w:val="000000"/>
              </w:rPr>
            </w:rPrChange>
          </w:rPr>
          <w:delText xml:space="preserve"> </w:delText>
        </w:r>
        <w:r w:rsidRPr="00FD26F1" w:rsidDel="00FC575F">
          <w:rPr>
            <w:color w:val="000000"/>
            <w:highlight w:val="yellow"/>
            <w:rPrChange w:id="891" w:author="Olga" w:date="2018-10-30T02:18:00Z">
              <w:rPr>
                <w:color w:val="000000"/>
              </w:rPr>
            </w:rPrChange>
          </w:rPr>
          <w:delText>for two weeks</w:delText>
        </w:r>
      </w:del>
      <w:r w:rsidRPr="00FD26F1">
        <w:rPr>
          <w:color w:val="000000"/>
          <w:highlight w:val="yellow"/>
          <w:rPrChange w:id="892" w:author="Olga" w:date="2018-10-30T02:18:00Z">
            <w:rPr>
              <w:color w:val="000000"/>
            </w:rPr>
          </w:rPrChange>
        </w:rPr>
        <w:t xml:space="preserve">. </w:t>
      </w:r>
      <w:ins w:id="893" w:author="Usuari" w:date="2018-10-26T17:35:00Z">
        <w:r w:rsidRPr="00FD26F1">
          <w:rPr>
            <w:color w:val="000000"/>
            <w:highlight w:val="yellow"/>
            <w:rPrChange w:id="894" w:author="Olga" w:date="2018-10-30T02:18:00Z">
              <w:rPr>
                <w:color w:val="000000"/>
              </w:rPr>
            </w:rPrChange>
          </w:rPr>
          <w:t xml:space="preserve">Accommodate 2 plants per plate. </w:t>
        </w:r>
      </w:ins>
    </w:p>
    <w:p w14:paraId="3CABA5AE" w14:textId="77777777" w:rsidR="00A05564" w:rsidRPr="00FD26F1" w:rsidRDefault="00A05564" w:rsidP="00A05564">
      <w:pPr>
        <w:pBdr>
          <w:top w:val="nil"/>
          <w:left w:val="nil"/>
          <w:bottom w:val="nil"/>
          <w:right w:val="nil"/>
          <w:between w:val="nil"/>
        </w:pBdr>
        <w:spacing w:before="60" w:after="60"/>
        <w:ind w:left="720"/>
        <w:jc w:val="both"/>
        <w:rPr>
          <w:sz w:val="22"/>
          <w:szCs w:val="22"/>
          <w:highlight w:val="yellow"/>
          <w:rPrChange w:id="895" w:author="Olga" w:date="2018-10-30T02:18:00Z">
            <w:rPr/>
          </w:rPrChange>
        </w:rPr>
        <w:pPrChange w:id="896" w:author="Olga" w:date="2018-11-06T11:32:00Z">
          <w:pPr>
            <w:numPr>
              <w:numId w:val="8"/>
            </w:numPr>
            <w:pBdr>
              <w:top w:val="nil"/>
              <w:left w:val="nil"/>
              <w:bottom w:val="nil"/>
              <w:right w:val="nil"/>
              <w:between w:val="nil"/>
            </w:pBdr>
            <w:spacing w:before="60" w:after="60"/>
            <w:ind w:left="720" w:hanging="360"/>
            <w:jc w:val="both"/>
          </w:pPr>
        </w:pPrChange>
      </w:pPr>
      <w:r w:rsidRPr="00FD26F1">
        <w:rPr>
          <w:color w:val="000000"/>
          <w:highlight w:val="yellow"/>
          <w:rPrChange w:id="897" w:author="Olga" w:date="2018-10-30T02:18:00Z">
            <w:rPr>
              <w:color w:val="000000"/>
            </w:rPr>
          </w:rPrChange>
        </w:rPr>
        <w:t>Note: The 1 M stock of acetosyringone is prepared in DMSO and can be stored at -20 °C.</w:t>
      </w:r>
    </w:p>
    <w:p w14:paraId="1FFFDAC1" w14:textId="77777777" w:rsidR="00A05564" w:rsidRPr="00FD26F1" w:rsidRDefault="00A05564" w:rsidP="00A05564">
      <w:pPr>
        <w:numPr>
          <w:ilvl w:val="0"/>
          <w:numId w:val="6"/>
        </w:numPr>
        <w:pBdr>
          <w:top w:val="nil"/>
          <w:left w:val="nil"/>
          <w:bottom w:val="nil"/>
          <w:right w:val="nil"/>
          <w:between w:val="nil"/>
        </w:pBdr>
        <w:contextualSpacing/>
        <w:jc w:val="both"/>
        <w:rPr>
          <w:del w:id="898" w:author="Olga" w:date="2018-10-25T11:07:00Z"/>
          <w:sz w:val="22"/>
          <w:szCs w:val="22"/>
          <w:highlight w:val="yellow"/>
          <w:rPrChange w:id="899" w:author="Olga" w:date="2018-10-30T02:18:00Z">
            <w:rPr>
              <w:del w:id="900" w:author="Olga" w:date="2018-10-25T11:07:00Z"/>
            </w:rPr>
          </w:rPrChange>
        </w:rPr>
        <w:pPrChange w:id="901" w:author="Iker Armendariz Santamaria" w:date="2018-10-25T11:07:00Z">
          <w:pPr>
            <w:numPr>
              <w:numId w:val="8"/>
            </w:numPr>
            <w:pBdr>
              <w:top w:val="nil"/>
              <w:left w:val="nil"/>
              <w:bottom w:val="nil"/>
              <w:right w:val="nil"/>
              <w:between w:val="nil"/>
            </w:pBdr>
            <w:ind w:left="720" w:hanging="360"/>
            <w:contextualSpacing/>
            <w:jc w:val="both"/>
          </w:pPr>
        </w:pPrChange>
      </w:pPr>
      <w:del w:id="902" w:author="Iker Armendariz Santamaria" w:date="2018-10-25T11:07:00Z">
        <w:r w:rsidRPr="00FD26F1">
          <w:rPr>
            <w:color w:val="000000"/>
            <w:highlight w:val="yellow"/>
            <w:rPrChange w:id="903" w:author="Olga" w:date="2018-10-30T02:18:00Z">
              <w:rPr>
                <w:color w:val="000000"/>
              </w:rPr>
            </w:rPrChange>
          </w:rPr>
          <w:delText>Repeat step 3 with a new plant and place the second punctuated plant in the plate used in step 4.</w:delText>
        </w:r>
      </w:del>
    </w:p>
    <w:p w14:paraId="3577F016" w14:textId="77777777" w:rsidR="00A05564" w:rsidRPr="00FD26F1" w:rsidRDefault="00A05564" w:rsidP="00A05564">
      <w:pPr>
        <w:numPr>
          <w:ilvl w:val="0"/>
          <w:numId w:val="6"/>
        </w:numPr>
        <w:pBdr>
          <w:top w:val="nil"/>
          <w:left w:val="nil"/>
          <w:bottom w:val="nil"/>
          <w:right w:val="nil"/>
          <w:between w:val="nil"/>
        </w:pBdr>
        <w:contextualSpacing/>
        <w:jc w:val="both"/>
        <w:rPr>
          <w:sz w:val="22"/>
          <w:szCs w:val="22"/>
          <w:highlight w:val="yellow"/>
          <w:rPrChange w:id="904" w:author="Olga" w:date="2018-10-30T02:18:00Z">
            <w:rPr/>
          </w:rPrChange>
        </w:rPr>
        <w:pPrChange w:id="905" w:author="Iker Armendariz Santamaria" w:date="2018-10-25T11:07:00Z">
          <w:pPr>
            <w:numPr>
              <w:numId w:val="8"/>
            </w:numPr>
            <w:pBdr>
              <w:top w:val="nil"/>
              <w:left w:val="nil"/>
              <w:bottom w:val="nil"/>
              <w:right w:val="nil"/>
              <w:between w:val="nil"/>
            </w:pBdr>
            <w:ind w:left="720" w:hanging="360"/>
            <w:contextualSpacing/>
            <w:jc w:val="both"/>
          </w:pPr>
        </w:pPrChange>
      </w:pPr>
      <w:r w:rsidRPr="00FD26F1">
        <w:rPr>
          <w:color w:val="000000"/>
          <w:highlight w:val="yellow"/>
          <w:rPrChange w:id="906" w:author="Olga" w:date="2018-10-30T02:18:00Z">
            <w:rPr>
              <w:b/>
              <w:color w:val="000000"/>
            </w:rPr>
          </w:rPrChange>
        </w:rPr>
        <w:t xml:space="preserve">Seal the plate using </w:t>
      </w:r>
      <w:ins w:id="907" w:author="Iker Armendariz Santamaria" w:date="2018-10-25T11:07:00Z">
        <w:r w:rsidRPr="00FD26F1">
          <w:rPr>
            <w:color w:val="000000"/>
            <w:highlight w:val="yellow"/>
            <w:rPrChange w:id="908" w:author="Olga" w:date="2018-10-30T02:18:00Z">
              <w:rPr>
                <w:b/>
                <w:color w:val="000000"/>
              </w:rPr>
            </w:rPrChange>
          </w:rPr>
          <w:t xml:space="preserve">surgical </w:t>
        </w:r>
      </w:ins>
      <w:del w:id="909" w:author="Iker Armendariz Santamaria" w:date="2018-10-25T11:07:00Z">
        <w:r w:rsidRPr="00FD26F1">
          <w:rPr>
            <w:color w:val="000000"/>
            <w:highlight w:val="yellow"/>
            <w:rPrChange w:id="910" w:author="Olga" w:date="2018-10-30T02:18:00Z">
              <w:rPr>
                <w:b/>
                <w:color w:val="000000"/>
              </w:rPr>
            </w:rPrChange>
          </w:rPr>
          <w:delText>Leukopor</w:delText>
        </w:r>
      </w:del>
      <w:del w:id="911" w:author="Olga" w:date="2018-10-31T09:32:00Z">
        <w:r w:rsidRPr="00FD26F1" w:rsidDel="003D2222">
          <w:rPr>
            <w:color w:val="000000"/>
            <w:highlight w:val="yellow"/>
            <w:rPrChange w:id="912" w:author="Olga" w:date="2018-10-30T02:18:00Z">
              <w:rPr>
                <w:b/>
                <w:color w:val="000000"/>
              </w:rPr>
            </w:rPrChange>
          </w:rPr>
          <w:delText xml:space="preserve"> </w:delText>
        </w:r>
      </w:del>
      <w:r w:rsidRPr="00FD26F1">
        <w:rPr>
          <w:color w:val="000000"/>
          <w:highlight w:val="yellow"/>
          <w:rPrChange w:id="913" w:author="Olga" w:date="2018-10-30T02:18:00Z">
            <w:rPr>
              <w:b/>
              <w:color w:val="000000"/>
            </w:rPr>
          </w:rPrChange>
        </w:rPr>
        <w:t xml:space="preserve">tape and arrange </w:t>
      </w:r>
      <w:del w:id="914" w:author="Olga" w:date="2018-11-06T11:30:00Z">
        <w:r w:rsidRPr="00FD26F1" w:rsidDel="00A501F0">
          <w:rPr>
            <w:color w:val="000000"/>
            <w:highlight w:val="yellow"/>
            <w:rPrChange w:id="915" w:author="Olga" w:date="2018-10-30T02:18:00Z">
              <w:rPr>
                <w:b/>
                <w:color w:val="000000"/>
              </w:rPr>
            </w:rPrChange>
          </w:rPr>
          <w:delText>the petri dish</w:delText>
        </w:r>
      </w:del>
      <w:ins w:id="916" w:author="Olga" w:date="2018-11-06T11:30:00Z">
        <w:r>
          <w:rPr>
            <w:color w:val="000000"/>
            <w:highlight w:val="yellow"/>
          </w:rPr>
          <w:t>it</w:t>
        </w:r>
      </w:ins>
      <w:r w:rsidRPr="00FD26F1">
        <w:rPr>
          <w:color w:val="000000"/>
          <w:highlight w:val="yellow"/>
          <w:rPrChange w:id="917" w:author="Olga" w:date="2018-10-30T02:18:00Z">
            <w:rPr>
              <w:b/>
              <w:color w:val="000000"/>
            </w:rPr>
          </w:rPrChange>
        </w:rPr>
        <w:t xml:space="preserve"> vertically inside a growth cabinet</w:t>
      </w:r>
      <w:ins w:id="918" w:author="Olga" w:date="2018-10-29T22:47:00Z">
        <w:r w:rsidRPr="00FD26F1">
          <w:rPr>
            <w:color w:val="000000"/>
            <w:highlight w:val="yellow"/>
            <w:rPrChange w:id="919" w:author="Olga" w:date="2018-10-30T02:18:00Z">
              <w:rPr>
                <w:color w:val="000000"/>
              </w:rPr>
            </w:rPrChange>
          </w:rPr>
          <w:t xml:space="preserve"> for 2 weeks</w:t>
        </w:r>
      </w:ins>
      <w:del w:id="920" w:author="Olga" w:date="2018-10-29T16:00:00Z">
        <w:r w:rsidRPr="00FD26F1" w:rsidDel="001C3962">
          <w:rPr>
            <w:color w:val="000000"/>
            <w:highlight w:val="yellow"/>
            <w:rPrChange w:id="921" w:author="Olga" w:date="2018-10-30T02:18:00Z">
              <w:rPr>
                <w:b/>
                <w:color w:val="000000"/>
              </w:rPr>
            </w:rPrChange>
          </w:rPr>
          <w:delText xml:space="preserve"> under</w:delText>
        </w:r>
      </w:del>
      <w:ins w:id="922" w:author="Jl. Odette" w:date="2018-10-25T11:07:00Z">
        <w:del w:id="923" w:author="Olga" w:date="2018-10-29T16:00:00Z">
          <w:r w:rsidRPr="00FD26F1" w:rsidDel="001C3962">
            <w:rPr>
              <w:color w:val="000000"/>
              <w:highlight w:val="yellow"/>
              <w:rPrChange w:id="924" w:author="Olga" w:date="2018-10-30T02:18:00Z">
                <w:rPr>
                  <w:b/>
                  <w:color w:val="000000"/>
                </w:rPr>
              </w:rPrChange>
            </w:rPr>
            <w:delText xml:space="preserve"> long day conditions of 12 h 24 ºC light/ 12 h 20 ºC dark</w:delText>
          </w:r>
        </w:del>
      </w:ins>
      <w:del w:id="925" w:author="Olga" w:date="2018-10-29T16:00:00Z">
        <w:r w:rsidRPr="00FD26F1" w:rsidDel="001C3962">
          <w:rPr>
            <w:color w:val="000000"/>
            <w:highlight w:val="yellow"/>
            <w:rPrChange w:id="926" w:author="Olga" w:date="2018-10-30T02:18:00Z">
              <w:rPr>
                <w:b/>
                <w:color w:val="000000"/>
              </w:rPr>
            </w:rPrChange>
          </w:rPr>
          <w:delText xml:space="preserve"> a light/dark cycle of 12/12 h at 2</w:delText>
        </w:r>
      </w:del>
      <w:ins w:id="927" w:author="Iker Armendariz Santamaria" w:date="2018-10-25T11:07:00Z">
        <w:del w:id="928" w:author="Olga" w:date="2018-10-29T16:00:00Z">
          <w:r w:rsidRPr="00FD26F1" w:rsidDel="001C3962">
            <w:rPr>
              <w:color w:val="000000"/>
              <w:highlight w:val="yellow"/>
              <w:rPrChange w:id="929" w:author="Olga" w:date="2018-10-30T02:18:00Z">
                <w:rPr>
                  <w:b/>
                  <w:color w:val="000000"/>
                </w:rPr>
              </w:rPrChange>
            </w:rPr>
            <w:delText>4</w:delText>
          </w:r>
        </w:del>
      </w:ins>
      <w:del w:id="930" w:author="Olga" w:date="2018-10-29T16:00:00Z">
        <w:r w:rsidRPr="00FD26F1" w:rsidDel="001C3962">
          <w:rPr>
            <w:color w:val="000000"/>
            <w:highlight w:val="yellow"/>
            <w:rPrChange w:id="931" w:author="Olga" w:date="2018-10-30T02:18:00Z">
              <w:rPr>
                <w:b/>
                <w:color w:val="000000"/>
              </w:rPr>
            </w:rPrChange>
          </w:rPr>
          <w:delText>2/20 °C, respectively, and 67 µ</w:delText>
        </w:r>
        <w:r w:rsidRPr="00FD26F1" w:rsidDel="001C3962">
          <w:rPr>
            <w:color w:val="000000"/>
            <w:highlight w:val="yellow"/>
            <w:rPrChange w:id="932" w:author="Olga" w:date="2018-10-30T02:18:00Z">
              <w:rPr>
                <w:color w:val="000000"/>
              </w:rPr>
            </w:rPrChange>
          </w:rPr>
          <w:delText>mol m</w:delText>
        </w:r>
        <w:r w:rsidRPr="00FD26F1" w:rsidDel="001C3962">
          <w:rPr>
            <w:color w:val="000000"/>
            <w:highlight w:val="yellow"/>
            <w:vertAlign w:val="superscript"/>
            <w:rPrChange w:id="933" w:author="Olga" w:date="2018-10-30T02:18:00Z">
              <w:rPr>
                <w:color w:val="000000"/>
                <w:vertAlign w:val="superscript"/>
              </w:rPr>
            </w:rPrChange>
          </w:rPr>
          <w:delText>-2</w:delText>
        </w:r>
        <w:r w:rsidRPr="00FD26F1" w:rsidDel="001C3962">
          <w:rPr>
            <w:color w:val="000000"/>
            <w:highlight w:val="yellow"/>
            <w:rPrChange w:id="934" w:author="Olga" w:date="2018-10-30T02:18:00Z">
              <w:rPr>
                <w:color w:val="000000"/>
              </w:rPr>
            </w:rPrChange>
          </w:rPr>
          <w:delText xml:space="preserve"> sec</w:delText>
        </w:r>
        <w:r w:rsidRPr="00FD26F1" w:rsidDel="001C3962">
          <w:rPr>
            <w:color w:val="000000"/>
            <w:highlight w:val="yellow"/>
            <w:vertAlign w:val="superscript"/>
            <w:rPrChange w:id="935" w:author="Olga" w:date="2018-10-30T02:18:00Z">
              <w:rPr>
                <w:color w:val="000000"/>
                <w:vertAlign w:val="superscript"/>
              </w:rPr>
            </w:rPrChange>
          </w:rPr>
          <w:delText>-1</w:delText>
        </w:r>
      </w:del>
      <w:ins w:id="936" w:author="Olga" w:date="2018-10-29T16:00:00Z">
        <w:r w:rsidRPr="00FD26F1">
          <w:rPr>
            <w:color w:val="000000"/>
            <w:highlight w:val="yellow"/>
            <w:rPrChange w:id="937" w:author="Olga" w:date="2018-10-30T02:18:00Z">
              <w:rPr>
                <w:color w:val="000000"/>
              </w:rPr>
            </w:rPrChange>
          </w:rPr>
          <w:t>.</w:t>
        </w:r>
      </w:ins>
      <w:del w:id="938" w:author="Olga" w:date="2018-10-29T16:00:00Z">
        <w:r w:rsidRPr="00FD26F1" w:rsidDel="001C3962">
          <w:rPr>
            <w:color w:val="000000"/>
            <w:highlight w:val="yellow"/>
            <w:rPrChange w:id="939" w:author="Olga" w:date="2018-10-30T02:18:00Z">
              <w:rPr>
                <w:color w:val="000000"/>
              </w:rPr>
            </w:rPrChange>
          </w:rPr>
          <w:delText>.</w:delText>
        </w:r>
      </w:del>
    </w:p>
    <w:p w14:paraId="55424AE4" w14:textId="77777777" w:rsidR="00A05564" w:rsidRPr="00FD26F1" w:rsidDel="001C3962" w:rsidRDefault="00A05564" w:rsidP="00A05564">
      <w:pPr>
        <w:numPr>
          <w:ilvl w:val="0"/>
          <w:numId w:val="6"/>
        </w:numPr>
        <w:pBdr>
          <w:top w:val="nil"/>
          <w:left w:val="nil"/>
          <w:bottom w:val="nil"/>
          <w:right w:val="nil"/>
          <w:between w:val="nil"/>
        </w:pBdr>
        <w:contextualSpacing/>
        <w:jc w:val="both"/>
        <w:rPr>
          <w:ins w:id="940" w:author="Iker Armendariz Santamaria" w:date="2018-10-25T11:07:00Z"/>
          <w:del w:id="941" w:author="Olga" w:date="2018-10-29T16:01:00Z"/>
          <w:color w:val="000000"/>
          <w:highlight w:val="yellow"/>
          <w:rPrChange w:id="942" w:author="Olga" w:date="2018-10-30T02:23:00Z">
            <w:rPr>
              <w:ins w:id="943" w:author="Iker Armendariz Santamaria" w:date="2018-10-25T11:07:00Z"/>
              <w:del w:id="944" w:author="Olga" w:date="2018-10-29T16:01:00Z"/>
            </w:rPr>
          </w:rPrChange>
        </w:rPr>
        <w:pPrChange w:id="945" w:author="Olga" w:date="2018-10-30T02:23:00Z">
          <w:pPr>
            <w:numPr>
              <w:numId w:val="8"/>
            </w:numPr>
            <w:pBdr>
              <w:top w:val="nil"/>
              <w:left w:val="nil"/>
              <w:bottom w:val="nil"/>
              <w:right w:val="nil"/>
              <w:between w:val="nil"/>
            </w:pBdr>
            <w:shd w:val="clear" w:color="auto" w:fill="FFFFFF"/>
            <w:ind w:left="720" w:hanging="360"/>
            <w:contextualSpacing/>
            <w:jc w:val="both"/>
          </w:pPr>
        </w:pPrChange>
      </w:pPr>
      <w:del w:id="946" w:author="Olga" w:date="2018-10-29T22:47:00Z">
        <w:r w:rsidRPr="00FD26F1" w:rsidDel="00FC575F">
          <w:rPr>
            <w:color w:val="000000"/>
            <w:highlight w:val="yellow"/>
            <w:rPrChange w:id="947" w:author="Olga" w:date="2018-10-30T02:18:00Z">
              <w:rPr>
                <w:b/>
                <w:color w:val="000000"/>
              </w:rPr>
            </w:rPrChange>
          </w:rPr>
          <w:delText>After 2 weeks, e</w:delText>
        </w:r>
      </w:del>
      <w:ins w:id="948" w:author="Olga" w:date="2018-10-29T22:47:00Z">
        <w:r w:rsidRPr="00FD26F1">
          <w:rPr>
            <w:color w:val="000000"/>
            <w:highlight w:val="yellow"/>
            <w:rPrChange w:id="949" w:author="Olga" w:date="2018-10-30T02:18:00Z">
              <w:rPr>
                <w:color w:val="000000"/>
              </w:rPr>
            </w:rPrChange>
          </w:rPr>
          <w:t>E</w:t>
        </w:r>
      </w:ins>
      <w:r w:rsidRPr="00FD26F1">
        <w:rPr>
          <w:color w:val="000000"/>
          <w:highlight w:val="yellow"/>
          <w:rPrChange w:id="950" w:author="Olga" w:date="2018-10-30T02:18:00Z">
            <w:rPr>
              <w:b/>
              <w:color w:val="000000"/>
            </w:rPr>
          </w:rPrChange>
        </w:rPr>
        <w:t>xcise the native roots of the plant, and transfer the plant to a new square plate with MS medium supplemented with cefotaxime sodium</w:t>
      </w:r>
      <w:r w:rsidRPr="00FD26F1">
        <w:rPr>
          <w:color w:val="000000"/>
          <w:highlight w:val="yellow"/>
          <w:rPrChange w:id="951" w:author="Olga" w:date="2018-10-30T02:18:00Z">
            <w:rPr>
              <w:color w:val="000000"/>
            </w:rPr>
          </w:rPrChange>
        </w:rPr>
        <w:t xml:space="preserve"> </w:t>
      </w:r>
      <w:ins w:id="952" w:author="Iker Armendariz Santamaria" w:date="2018-10-25T11:07:00Z">
        <w:r w:rsidRPr="00FD26F1">
          <w:rPr>
            <w:color w:val="000000"/>
            <w:highlight w:val="yellow"/>
            <w:rPrChange w:id="953" w:author="Olga" w:date="2018-10-30T02:18:00Z">
              <w:rPr>
                <w:color w:val="000000"/>
              </w:rPr>
            </w:rPrChange>
          </w:rPr>
          <w:t>[</w:t>
        </w:r>
      </w:ins>
      <w:del w:id="954" w:author="Iker Armendariz Santamaria" w:date="2018-10-25T11:07:00Z">
        <w:r w:rsidRPr="00FD26F1">
          <w:rPr>
            <w:color w:val="000000"/>
            <w:highlight w:val="yellow"/>
            <w:rPrChange w:id="955" w:author="Olga" w:date="2018-10-30T02:18:00Z">
              <w:rPr>
                <w:color w:val="000000"/>
              </w:rPr>
            </w:rPrChange>
          </w:rPr>
          <w:delText>(</w:delText>
        </w:r>
      </w:del>
      <w:r w:rsidRPr="00FD26F1">
        <w:rPr>
          <w:color w:val="000000"/>
          <w:highlight w:val="yellow"/>
          <w:rPrChange w:id="956" w:author="Olga" w:date="2018-10-30T02:18:00Z">
            <w:rPr>
              <w:color w:val="000000"/>
            </w:rPr>
          </w:rPrChange>
        </w:rPr>
        <w:t>500 µg/mL</w:t>
      </w:r>
      <w:ins w:id="957" w:author="Iker Armendariz Santamaria" w:date="2018-10-25T11:07:00Z">
        <w:r w:rsidRPr="00FD26F1">
          <w:rPr>
            <w:color w:val="000000"/>
            <w:highlight w:val="yellow"/>
            <w:rPrChange w:id="958" w:author="Olga" w:date="2018-10-30T02:18:00Z">
              <w:rPr>
                <w:color w:val="000000"/>
              </w:rPr>
            </w:rPrChange>
          </w:rPr>
          <w:t>]</w:t>
        </w:r>
      </w:ins>
      <w:del w:id="959" w:author="Iker Armendariz Santamaria" w:date="2018-10-25T11:07:00Z">
        <w:r w:rsidRPr="00FD26F1">
          <w:rPr>
            <w:color w:val="000000"/>
            <w:highlight w:val="yellow"/>
            <w:rPrChange w:id="960" w:author="Olga" w:date="2018-10-30T02:18:00Z">
              <w:rPr>
                <w:color w:val="000000"/>
              </w:rPr>
            </w:rPrChange>
          </w:rPr>
          <w:delText>)</w:delText>
        </w:r>
      </w:del>
      <w:r w:rsidRPr="00FD26F1">
        <w:rPr>
          <w:color w:val="000000"/>
          <w:highlight w:val="yellow"/>
          <w:rPrChange w:id="961" w:author="Olga" w:date="2018-10-30T02:18:00Z">
            <w:rPr>
              <w:color w:val="000000"/>
            </w:rPr>
          </w:rPrChange>
        </w:rPr>
        <w:t xml:space="preserve"> </w:t>
      </w:r>
      <w:r w:rsidRPr="00FD26F1">
        <w:rPr>
          <w:color w:val="000000"/>
          <w:highlight w:val="yellow"/>
          <w:rPrChange w:id="962" w:author="Olga" w:date="2018-10-30T02:18:00Z">
            <w:rPr>
              <w:b/>
              <w:color w:val="000000"/>
            </w:rPr>
          </w:rPrChange>
        </w:rPr>
        <w:t xml:space="preserve">to kill </w:t>
      </w:r>
      <w:del w:id="963" w:author="Olga" w:date="2018-10-30T01:45:00Z">
        <w:r w:rsidRPr="00FD26F1" w:rsidDel="00D26AB1">
          <w:rPr>
            <w:i/>
            <w:color w:val="000000"/>
            <w:highlight w:val="yellow"/>
            <w:rPrChange w:id="964" w:author="Olga" w:date="2018-10-30T02:23:00Z">
              <w:rPr>
                <w:b/>
                <w:i/>
                <w:color w:val="000000"/>
              </w:rPr>
            </w:rPrChange>
          </w:rPr>
          <w:delText>A.</w:delText>
        </w:r>
        <w:r w:rsidRPr="00FD26F1" w:rsidDel="00D26AB1">
          <w:rPr>
            <w:i/>
            <w:color w:val="000000"/>
            <w:highlight w:val="yellow"/>
            <w:rPrChange w:id="965" w:author="Olga" w:date="2018-10-30T02:23:00Z">
              <w:rPr>
                <w:b/>
                <w:color w:val="000000"/>
              </w:rPr>
            </w:rPrChange>
          </w:rPr>
          <w:delText xml:space="preserve"> </w:delText>
        </w:r>
        <w:r w:rsidRPr="00FD26F1" w:rsidDel="00D26AB1">
          <w:rPr>
            <w:i/>
            <w:color w:val="000000"/>
            <w:highlight w:val="yellow"/>
            <w:rPrChange w:id="966" w:author="Olga" w:date="2018-10-30T02:23:00Z">
              <w:rPr>
                <w:b/>
                <w:i/>
                <w:color w:val="000000"/>
              </w:rPr>
            </w:rPrChange>
          </w:rPr>
          <w:delText>rhizogenes</w:delText>
        </w:r>
      </w:del>
      <w:ins w:id="967" w:author="Olga" w:date="2018-10-30T01:45:00Z">
        <w:r w:rsidRPr="00FD26F1">
          <w:rPr>
            <w:i/>
            <w:color w:val="000000"/>
            <w:highlight w:val="yellow"/>
            <w:rPrChange w:id="968" w:author="Olga" w:date="2018-10-30T02:23:00Z">
              <w:rPr>
                <w:i/>
                <w:color w:val="000000"/>
              </w:rPr>
            </w:rPrChange>
          </w:rPr>
          <w:t>A. rhizogenes</w:t>
        </w:r>
      </w:ins>
      <w:r w:rsidRPr="00FD26F1">
        <w:rPr>
          <w:color w:val="000000"/>
          <w:highlight w:val="yellow"/>
          <w:rPrChange w:id="969" w:author="Olga" w:date="2018-10-30T02:18:00Z">
            <w:rPr>
              <w:color w:val="000000"/>
            </w:rPr>
          </w:rPrChange>
        </w:rPr>
        <w:t xml:space="preserve">. </w:t>
      </w:r>
    </w:p>
    <w:p w14:paraId="6B3FF0EE" w14:textId="77777777" w:rsidR="00A05564" w:rsidRPr="00DD3E26" w:rsidRDefault="00A05564" w:rsidP="00A05564">
      <w:pPr>
        <w:numPr>
          <w:ilvl w:val="0"/>
          <w:numId w:val="6"/>
        </w:numPr>
        <w:pBdr>
          <w:top w:val="nil"/>
          <w:left w:val="nil"/>
          <w:bottom w:val="nil"/>
          <w:right w:val="nil"/>
          <w:between w:val="nil"/>
        </w:pBdr>
        <w:contextualSpacing/>
        <w:jc w:val="both"/>
        <w:rPr>
          <w:ins w:id="970" w:author="Olga" w:date="2018-10-30T02:23:00Z"/>
          <w:color w:val="000000"/>
        </w:rPr>
        <w:pPrChange w:id="971" w:author="Olga" w:date="2018-10-30T02:23:00Z">
          <w:pPr>
            <w:numPr>
              <w:ilvl w:val="1"/>
              <w:numId w:val="6"/>
            </w:numPr>
            <w:pBdr>
              <w:top w:val="nil"/>
              <w:left w:val="nil"/>
              <w:bottom w:val="nil"/>
              <w:right w:val="nil"/>
              <w:between w:val="nil"/>
            </w:pBdr>
            <w:shd w:val="clear" w:color="auto" w:fill="FFFFFF"/>
            <w:ind w:left="1440" w:hanging="360"/>
            <w:contextualSpacing/>
            <w:jc w:val="both"/>
          </w:pPr>
        </w:pPrChange>
      </w:pPr>
      <w:del w:id="972" w:author="Olga" w:date="2018-10-29T16:01:00Z">
        <w:r w:rsidRPr="00FD26F1" w:rsidDel="001C3962">
          <w:rPr>
            <w:color w:val="000000"/>
            <w:highlight w:val="yellow"/>
            <w:rPrChange w:id="973" w:author="Olga" w:date="2018-10-30T02:18:00Z">
              <w:rPr>
                <w:b/>
                <w:color w:val="000000"/>
              </w:rPr>
            </w:rPrChange>
          </w:rPr>
          <w:delText>Note:</w:delText>
        </w:r>
        <w:r w:rsidRPr="00FD26F1" w:rsidDel="001C3962">
          <w:rPr>
            <w:color w:val="000000"/>
            <w:highlight w:val="yellow"/>
            <w:rPrChange w:id="974" w:author="Olga" w:date="2018-10-30T02:18:00Z">
              <w:rPr>
                <w:color w:val="000000"/>
              </w:rPr>
            </w:rPrChange>
          </w:rPr>
          <w:delText xml:space="preserve"> </w:delText>
        </w:r>
      </w:del>
      <w:r w:rsidRPr="00FD26F1">
        <w:rPr>
          <w:color w:val="000000"/>
          <w:highlight w:val="yellow"/>
          <w:rPrChange w:id="975" w:author="Olga" w:date="2018-10-30T02:18:00Z">
            <w:rPr>
              <w:b/>
              <w:color w:val="000000"/>
            </w:rPr>
          </w:rPrChange>
        </w:rPr>
        <w:t>The new hairy roots</w:t>
      </w:r>
      <w:r w:rsidRPr="00FD26F1">
        <w:rPr>
          <w:color w:val="000000"/>
          <w:highlight w:val="yellow"/>
          <w:rPrChange w:id="976" w:author="Olga" w:date="2018-10-30T02:18:00Z">
            <w:rPr>
              <w:color w:val="000000"/>
            </w:rPr>
          </w:rPrChange>
        </w:rPr>
        <w:t xml:space="preserve"> will start to appear at this time (</w:t>
      </w:r>
      <w:del w:id="977" w:author="Olga" w:date="2018-10-29T22:14:00Z">
        <w:r w:rsidRPr="00FD26F1" w:rsidDel="00FD56E6">
          <w:rPr>
            <w:color w:val="000000"/>
            <w:highlight w:val="yellow"/>
            <w:rPrChange w:id="978" w:author="Olga" w:date="2018-10-30T02:18:00Z">
              <w:rPr>
                <w:color w:val="000000"/>
              </w:rPr>
            </w:rPrChange>
          </w:rPr>
          <w:delText>Figure</w:delText>
        </w:r>
      </w:del>
      <w:ins w:id="979" w:author="Olga" w:date="2018-10-29T22:14:00Z">
        <w:r w:rsidRPr="00FD26F1">
          <w:rPr>
            <w:color w:val="000000"/>
            <w:highlight w:val="yellow"/>
            <w:rPrChange w:id="980" w:author="Olga" w:date="2018-10-30T02:18:00Z">
              <w:rPr>
                <w:color w:val="000000"/>
              </w:rPr>
            </w:rPrChange>
          </w:rPr>
          <w:t>Figure</w:t>
        </w:r>
      </w:ins>
      <w:r w:rsidRPr="00FD26F1">
        <w:rPr>
          <w:color w:val="000000"/>
          <w:highlight w:val="yellow"/>
          <w:rPrChange w:id="981" w:author="Olga" w:date="2018-10-30T02:18:00Z">
            <w:rPr>
              <w:color w:val="000000"/>
            </w:rPr>
          </w:rPrChange>
        </w:rPr>
        <w:t xml:space="preserve"> 1C</w:t>
      </w:r>
      <w:ins w:id="982" w:author="Olga" w:date="2018-10-30T00:13:00Z">
        <w:r w:rsidRPr="00FD26F1">
          <w:rPr>
            <w:color w:val="000000"/>
            <w:highlight w:val="yellow"/>
            <w:rPrChange w:id="983" w:author="Olga" w:date="2018-10-30T02:18:00Z">
              <w:rPr>
                <w:color w:val="000000"/>
              </w:rPr>
            </w:rPrChange>
          </w:rPr>
          <w:t>, 1D</w:t>
        </w:r>
      </w:ins>
      <w:r w:rsidRPr="00FD26F1">
        <w:rPr>
          <w:color w:val="000000"/>
          <w:highlight w:val="yellow"/>
          <w:rPrChange w:id="984" w:author="Olga" w:date="2018-10-30T02:18:00Z">
            <w:rPr>
              <w:color w:val="000000"/>
            </w:rPr>
          </w:rPrChange>
        </w:rPr>
        <w:t xml:space="preserve">). They </w:t>
      </w:r>
      <w:r w:rsidRPr="00FD26F1">
        <w:rPr>
          <w:color w:val="000000"/>
          <w:highlight w:val="yellow"/>
          <w:rPrChange w:id="985" w:author="Olga" w:date="2018-10-30T02:18:00Z">
            <w:rPr>
              <w:b/>
              <w:color w:val="000000"/>
            </w:rPr>
          </w:rPrChange>
        </w:rPr>
        <w:t xml:space="preserve">can be </w:t>
      </w:r>
      <w:ins w:id="986" w:author="Iker Armendariz Santamaria" w:date="2018-10-25T11:07:00Z">
        <w:r w:rsidRPr="00FD26F1">
          <w:rPr>
            <w:color w:val="000000"/>
            <w:highlight w:val="yellow"/>
            <w:rPrChange w:id="987" w:author="Olga" w:date="2018-10-30T02:18:00Z">
              <w:rPr>
                <w:b/>
                <w:color w:val="000000"/>
              </w:rPr>
            </w:rPrChange>
          </w:rPr>
          <w:t xml:space="preserve">checked </w:t>
        </w:r>
      </w:ins>
      <w:del w:id="988" w:author="Iker Armendariz Santamaria" w:date="2018-10-25T11:07:00Z">
        <w:r w:rsidRPr="00FD26F1">
          <w:rPr>
            <w:color w:val="000000"/>
            <w:highlight w:val="yellow"/>
            <w:rPrChange w:id="989" w:author="Olga" w:date="2018-10-30T02:18:00Z">
              <w:rPr>
                <w:b/>
                <w:color w:val="000000"/>
              </w:rPr>
            </w:rPrChange>
          </w:rPr>
          <w:delText xml:space="preserve">visualized </w:delText>
        </w:r>
      </w:del>
      <w:r w:rsidRPr="00FD26F1">
        <w:rPr>
          <w:color w:val="000000"/>
          <w:highlight w:val="yellow"/>
          <w:rPrChange w:id="990" w:author="Olga" w:date="2018-10-30T02:18:00Z">
            <w:rPr>
              <w:b/>
              <w:color w:val="000000"/>
            </w:rPr>
          </w:rPrChange>
        </w:rPr>
        <w:t xml:space="preserve">by red fluorescence when using a </w:t>
      </w:r>
      <w:del w:id="991" w:author="Olga" w:date="2018-10-30T16:10:00Z">
        <w:r w:rsidRPr="00FD26F1" w:rsidDel="00B71625">
          <w:rPr>
            <w:color w:val="000000"/>
            <w:highlight w:val="yellow"/>
            <w:rPrChange w:id="992" w:author="Olga" w:date="2018-10-30T02:18:00Z">
              <w:rPr>
                <w:b/>
                <w:color w:val="000000"/>
              </w:rPr>
            </w:rPrChange>
          </w:rPr>
          <w:delText>DsRed2</w:delText>
        </w:r>
      </w:del>
      <w:ins w:id="993" w:author="Olga" w:date="2018-10-30T16:10:00Z">
        <w:r>
          <w:rPr>
            <w:color w:val="000000"/>
            <w:highlight w:val="yellow"/>
          </w:rPr>
          <w:t>DsRed</w:t>
        </w:r>
      </w:ins>
      <w:r w:rsidRPr="00FD26F1">
        <w:rPr>
          <w:color w:val="000000"/>
          <w:highlight w:val="yellow"/>
          <w:rPrChange w:id="994" w:author="Olga" w:date="2018-10-30T02:18:00Z">
            <w:rPr>
              <w:b/>
              <w:color w:val="000000"/>
            </w:rPr>
          </w:rPrChange>
        </w:rPr>
        <w:t xml:space="preserve"> transformation marker</w:t>
      </w:r>
      <w:r w:rsidRPr="00FD26F1">
        <w:rPr>
          <w:color w:val="000000"/>
          <w:highlight w:val="yellow"/>
          <w:rPrChange w:id="995" w:author="Olga" w:date="2018-10-30T02:18:00Z">
            <w:rPr>
              <w:color w:val="000000"/>
            </w:rPr>
          </w:rPrChange>
        </w:rPr>
        <w:t xml:space="preserve"> (</w:t>
      </w:r>
      <w:del w:id="996" w:author="Olga" w:date="2018-10-29T22:14:00Z">
        <w:r w:rsidRPr="00FD26F1" w:rsidDel="00FD56E6">
          <w:rPr>
            <w:color w:val="000000"/>
            <w:highlight w:val="yellow"/>
            <w:rPrChange w:id="997" w:author="Olga" w:date="2018-10-30T02:18:00Z">
              <w:rPr>
                <w:color w:val="000000"/>
              </w:rPr>
            </w:rPrChange>
          </w:rPr>
          <w:delText>Figure</w:delText>
        </w:r>
      </w:del>
      <w:ins w:id="998" w:author="Olga" w:date="2018-10-29T22:14:00Z">
        <w:r w:rsidRPr="00FD26F1">
          <w:rPr>
            <w:color w:val="000000"/>
            <w:highlight w:val="yellow"/>
          </w:rPr>
          <w:t>Figure</w:t>
        </w:r>
      </w:ins>
      <w:r w:rsidRPr="00FD26F1">
        <w:rPr>
          <w:color w:val="000000"/>
          <w:highlight w:val="yellow"/>
          <w:rPrChange w:id="999" w:author="Olga" w:date="2018-10-30T02:18:00Z">
            <w:rPr>
              <w:color w:val="000000"/>
            </w:rPr>
          </w:rPrChange>
        </w:rPr>
        <w:t xml:space="preserve"> </w:t>
      </w:r>
      <w:del w:id="1000" w:author="Olga" w:date="2018-10-30T00:13:00Z">
        <w:r w:rsidRPr="00FD26F1" w:rsidDel="00AA20F2">
          <w:rPr>
            <w:color w:val="000000"/>
            <w:highlight w:val="yellow"/>
            <w:rPrChange w:id="1001" w:author="Olga" w:date="2018-10-30T02:18:00Z">
              <w:rPr>
                <w:color w:val="000000"/>
              </w:rPr>
            </w:rPrChange>
          </w:rPr>
          <w:delText xml:space="preserve">1 </w:delText>
        </w:r>
      </w:del>
      <w:ins w:id="1002" w:author="Olga" w:date="2018-10-30T00:13:00Z">
        <w:r w:rsidRPr="00FD26F1">
          <w:rPr>
            <w:color w:val="000000"/>
            <w:highlight w:val="yellow"/>
          </w:rPr>
          <w:t>3</w:t>
        </w:r>
        <w:r w:rsidRPr="00FD26F1">
          <w:rPr>
            <w:color w:val="000000"/>
            <w:highlight w:val="yellow"/>
            <w:rPrChange w:id="1003" w:author="Olga" w:date="2018-10-30T02:18:00Z">
              <w:rPr>
                <w:color w:val="000000"/>
              </w:rPr>
            </w:rPrChange>
          </w:rPr>
          <w:t xml:space="preserve"> </w:t>
        </w:r>
      </w:ins>
      <w:r w:rsidRPr="00FD26F1">
        <w:rPr>
          <w:color w:val="000000"/>
          <w:highlight w:val="yellow"/>
          <w:rPrChange w:id="1004" w:author="Olga" w:date="2018-10-30T02:18:00Z">
            <w:rPr>
              <w:color w:val="000000"/>
            </w:rPr>
          </w:rPrChange>
        </w:rPr>
        <w:t>D).</w:t>
      </w:r>
      <w:ins w:id="1005" w:author="Olga" w:date="2018-10-30T02:23:00Z">
        <w:r w:rsidRPr="00FD26F1">
          <w:rPr>
            <w:color w:val="000000"/>
            <w:highlight w:val="yellow"/>
            <w:rPrChange w:id="1006" w:author="Olga" w:date="2018-10-30T02:23:00Z">
              <w:rPr>
                <w:color w:val="000000"/>
              </w:rPr>
            </w:rPrChange>
          </w:rPr>
          <w:t xml:space="preserve"> </w:t>
        </w:r>
      </w:ins>
    </w:p>
    <w:p w14:paraId="0F0ACE14" w14:textId="77777777" w:rsidR="00A05564" w:rsidRPr="00FD26F1" w:rsidDel="00FD26F1" w:rsidRDefault="00A05564" w:rsidP="00A05564">
      <w:pPr>
        <w:numPr>
          <w:ilvl w:val="0"/>
          <w:numId w:val="6"/>
        </w:numPr>
        <w:pBdr>
          <w:top w:val="nil"/>
          <w:left w:val="nil"/>
          <w:bottom w:val="nil"/>
          <w:right w:val="nil"/>
          <w:between w:val="nil"/>
        </w:pBdr>
        <w:shd w:val="clear" w:color="auto" w:fill="FFFFFF"/>
        <w:contextualSpacing/>
        <w:jc w:val="both"/>
        <w:rPr>
          <w:del w:id="1007" w:author="Olga" w:date="2018-10-30T02:23:00Z"/>
          <w:highlight w:val="yellow"/>
          <w:rPrChange w:id="1008" w:author="Olga" w:date="2018-10-30T02:25:00Z">
            <w:rPr>
              <w:del w:id="1009" w:author="Olga" w:date="2018-10-30T02:23:00Z"/>
            </w:rPr>
          </w:rPrChange>
        </w:rPr>
        <w:pPrChange w:id="1010" w:author="Iker Armendariz Santamaria" w:date="2018-10-25T11:07:00Z">
          <w:pPr>
            <w:numPr>
              <w:numId w:val="8"/>
            </w:numPr>
            <w:pBdr>
              <w:top w:val="nil"/>
              <w:left w:val="nil"/>
              <w:bottom w:val="nil"/>
              <w:right w:val="nil"/>
              <w:between w:val="nil"/>
            </w:pBdr>
            <w:shd w:val="clear" w:color="auto" w:fill="FFFFFF"/>
            <w:ind w:left="720" w:hanging="360"/>
            <w:contextualSpacing/>
            <w:jc w:val="both"/>
          </w:pPr>
        </w:pPrChange>
      </w:pPr>
      <w:del w:id="1011" w:author="Olga" w:date="2018-10-30T02:22:00Z">
        <w:r w:rsidRPr="00FD26F1" w:rsidDel="00FD26F1">
          <w:rPr>
            <w:color w:val="000000"/>
            <w:highlight w:val="yellow"/>
            <w:rPrChange w:id="1012" w:author="Olga" w:date="2018-10-30T02:25:00Z">
              <w:rPr>
                <w:color w:val="000000"/>
              </w:rPr>
            </w:rPrChange>
          </w:rPr>
          <w:delText xml:space="preserve"> </w:delText>
        </w:r>
      </w:del>
    </w:p>
    <w:p w14:paraId="2C90933C"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1013" w:author="Olga" w:date="2018-10-30T02:21:00Z"/>
          <w:sz w:val="22"/>
          <w:szCs w:val="22"/>
          <w:highlight w:val="yellow"/>
          <w:rPrChange w:id="1014" w:author="Olga" w:date="2018-10-30T02:25:00Z">
            <w:rPr>
              <w:ins w:id="1015" w:author="Olga" w:date="2018-10-30T02:21:00Z"/>
              <w:color w:val="000000"/>
            </w:rPr>
          </w:rPrChange>
        </w:rPr>
        <w:pPrChange w:id="1016" w:author="Iker Armendariz Santamaria" w:date="2018-10-25T11:07:00Z">
          <w:pPr>
            <w:numPr>
              <w:numId w:val="8"/>
            </w:numPr>
            <w:pBdr>
              <w:top w:val="nil"/>
              <w:left w:val="nil"/>
              <w:bottom w:val="nil"/>
              <w:right w:val="nil"/>
              <w:between w:val="nil"/>
            </w:pBdr>
            <w:ind w:left="720" w:hanging="360"/>
            <w:contextualSpacing/>
            <w:jc w:val="both"/>
          </w:pPr>
        </w:pPrChange>
      </w:pPr>
      <w:ins w:id="1017" w:author="Olga" w:date="2018-10-30T02:22:00Z">
        <w:r w:rsidRPr="00FD26F1">
          <w:rPr>
            <w:color w:val="000000"/>
            <w:highlight w:val="yellow"/>
            <w:rPrChange w:id="1018" w:author="Olga" w:date="2018-10-30T02:25:00Z">
              <w:rPr>
                <w:color w:val="000000"/>
              </w:rPr>
            </w:rPrChange>
          </w:rPr>
          <w:t xml:space="preserve">To obtain a composite plant (Figure 1E), let the transgenic hairy roots grow for 3-4 weeks in MS medium </w:t>
        </w:r>
      </w:ins>
      <w:ins w:id="1019" w:author="Olga" w:date="2018-10-30T02:25:00Z">
        <w:r w:rsidRPr="00FD26F1">
          <w:rPr>
            <w:color w:val="000000"/>
            <w:highlight w:val="yellow"/>
            <w:rPrChange w:id="1020" w:author="Olga" w:date="2018-10-30T02:25:00Z">
              <w:rPr>
                <w:color w:val="000000"/>
              </w:rPr>
            </w:rPrChange>
          </w:rPr>
          <w:t xml:space="preserve">supplemented with cefotaxime sodium [500 mg/mL] </w:t>
        </w:r>
      </w:ins>
      <w:ins w:id="1021" w:author="Olga" w:date="2018-10-30T02:22:00Z">
        <w:r w:rsidRPr="00FD26F1">
          <w:rPr>
            <w:color w:val="000000"/>
            <w:highlight w:val="yellow"/>
            <w:rPrChange w:id="1022" w:author="Olga" w:date="2018-10-30T02:25:00Z">
              <w:rPr>
                <w:color w:val="000000"/>
              </w:rPr>
            </w:rPrChange>
          </w:rPr>
          <w:t>(change the medium every week).</w:t>
        </w:r>
      </w:ins>
    </w:p>
    <w:p w14:paraId="416D2097" w14:textId="77777777" w:rsidR="00A05564" w:rsidRPr="006D2558" w:rsidRDefault="00A05564" w:rsidP="00A05564">
      <w:pPr>
        <w:numPr>
          <w:ilvl w:val="0"/>
          <w:numId w:val="6"/>
        </w:numPr>
        <w:pBdr>
          <w:top w:val="nil"/>
          <w:left w:val="nil"/>
          <w:bottom w:val="nil"/>
          <w:right w:val="nil"/>
          <w:between w:val="nil"/>
        </w:pBdr>
        <w:contextualSpacing/>
        <w:jc w:val="both"/>
        <w:pPrChange w:id="1023" w:author="Iker Armendariz Santamaria" w:date="2018-10-25T11:07:00Z">
          <w:pPr>
            <w:numPr>
              <w:numId w:val="8"/>
            </w:numPr>
            <w:pBdr>
              <w:top w:val="nil"/>
              <w:left w:val="nil"/>
              <w:bottom w:val="nil"/>
              <w:right w:val="nil"/>
              <w:between w:val="nil"/>
            </w:pBdr>
            <w:ind w:left="720" w:hanging="360"/>
            <w:contextualSpacing/>
            <w:jc w:val="both"/>
          </w:pPr>
        </w:pPrChange>
      </w:pPr>
      <w:ins w:id="1024" w:author="Olga" w:date="2018-10-30T02:24:00Z">
        <w:r>
          <w:rPr>
            <w:color w:val="000000"/>
          </w:rPr>
          <w:t>D</w:t>
        </w:r>
        <w:r w:rsidRPr="006D2558">
          <w:rPr>
            <w:color w:val="000000"/>
          </w:rPr>
          <w:t>epending on the purpose</w:t>
        </w:r>
        <w:r>
          <w:rPr>
            <w:color w:val="000000"/>
          </w:rPr>
          <w:t>, p</w:t>
        </w:r>
      </w:ins>
      <w:ins w:id="1025" w:author="Jl. Odette" w:date="2018-10-25T11:07:00Z">
        <w:del w:id="1026" w:author="Olga" w:date="2018-10-30T02:24:00Z">
          <w:r w:rsidRPr="006D2558" w:rsidDel="00FD26F1">
            <w:rPr>
              <w:color w:val="000000"/>
              <w:rPrChange w:id="1027" w:author="Olga" w:date="2018-10-30T02:02:00Z">
                <w:rPr>
                  <w:color w:val="000000"/>
                  <w:highlight w:val="magenta"/>
                </w:rPr>
              </w:rPrChange>
            </w:rPr>
            <w:delText>P</w:delText>
          </w:r>
        </w:del>
        <w:r w:rsidRPr="006D2558">
          <w:rPr>
            <w:color w:val="000000"/>
            <w:rPrChange w:id="1028" w:author="Olga" w:date="2018-10-30T02:02:00Z">
              <w:rPr>
                <w:color w:val="000000"/>
                <w:highlight w:val="magenta"/>
              </w:rPr>
            </w:rPrChange>
          </w:rPr>
          <w:t>ropag</w:t>
        </w:r>
      </w:ins>
      <w:ins w:id="1029" w:author="Olga" w:date="2018-10-25T11:07:00Z">
        <w:r w:rsidRPr="006D2558">
          <w:rPr>
            <w:color w:val="000000"/>
            <w:rPrChange w:id="1030" w:author="Olga" w:date="2018-10-30T02:02:00Z">
              <w:rPr>
                <w:color w:val="000000"/>
                <w:highlight w:val="magenta"/>
              </w:rPr>
            </w:rPrChange>
          </w:rPr>
          <w:t>at</w:t>
        </w:r>
      </w:ins>
      <w:ins w:id="1031" w:author="Jl. Odette" w:date="2018-10-25T11:07:00Z">
        <w:r w:rsidRPr="006D2558">
          <w:rPr>
            <w:color w:val="000000"/>
            <w:rPrChange w:id="1032" w:author="Olga" w:date="2018-10-30T02:02:00Z">
              <w:rPr>
                <w:color w:val="000000"/>
                <w:highlight w:val="magenta"/>
              </w:rPr>
            </w:rPrChange>
          </w:rPr>
          <w:t>e</w:t>
        </w:r>
        <w:r w:rsidRPr="006D2558">
          <w:rPr>
            <w:color w:val="000000"/>
          </w:rPr>
          <w:t xml:space="preserve"> the transgenic hairy roots</w:t>
        </w:r>
      </w:ins>
      <w:ins w:id="1033" w:author="Olga" w:date="2018-10-25T11:07:00Z">
        <w:r w:rsidRPr="006D2558">
          <w:rPr>
            <w:color w:val="000000"/>
          </w:rPr>
          <w:t xml:space="preserve"> and the negative controls</w:t>
        </w:r>
      </w:ins>
      <w:ins w:id="1034" w:author="Jl. Odette" w:date="2018-10-25T11:07:00Z">
        <w:del w:id="1035" w:author="Olga" w:date="2018-10-30T02:24:00Z">
          <w:r w:rsidRPr="006D2558" w:rsidDel="00FD26F1">
            <w:rPr>
              <w:color w:val="000000"/>
            </w:rPr>
            <w:delText xml:space="preserve">, </w:delText>
          </w:r>
        </w:del>
      </w:ins>
      <w:del w:id="1036" w:author="Olga" w:date="2018-10-30T02:24:00Z">
        <w:r w:rsidRPr="006D2558" w:rsidDel="00FD26F1">
          <w:rPr>
            <w:color w:val="000000"/>
          </w:rPr>
          <w:delText>D</w:delText>
        </w:r>
      </w:del>
      <w:ins w:id="1037" w:author="Jl. Odette" w:date="2018-10-25T11:07:00Z">
        <w:del w:id="1038" w:author="Olga" w:date="2018-10-30T02:24:00Z">
          <w:r w:rsidRPr="006D2558" w:rsidDel="00FD26F1">
            <w:rPr>
              <w:color w:val="000000"/>
            </w:rPr>
            <w:delText>d</w:delText>
          </w:r>
        </w:del>
      </w:ins>
      <w:del w:id="1039" w:author="Olga" w:date="2018-10-30T02:24:00Z">
        <w:r w:rsidRPr="006D2558" w:rsidDel="00FD26F1">
          <w:rPr>
            <w:color w:val="000000"/>
          </w:rPr>
          <w:delText>epending on the purpose, follow the different options</w:delText>
        </w:r>
      </w:del>
      <w:ins w:id="1040" w:author="Olga" w:date="2018-10-30T02:24:00Z">
        <w:r>
          <w:rPr>
            <w:color w:val="000000"/>
          </w:rPr>
          <w:t xml:space="preserve"> as follow</w:t>
        </w:r>
      </w:ins>
      <w:r w:rsidRPr="006D2558">
        <w:rPr>
          <w:color w:val="000000"/>
        </w:rPr>
        <w:t>:</w:t>
      </w:r>
    </w:p>
    <w:p w14:paraId="128818C0" w14:textId="77777777" w:rsidR="00A05564" w:rsidRPr="006D2558" w:rsidRDefault="00A05564" w:rsidP="00A05564">
      <w:pPr>
        <w:numPr>
          <w:ilvl w:val="1"/>
          <w:numId w:val="6"/>
        </w:numPr>
        <w:pBdr>
          <w:top w:val="nil"/>
          <w:left w:val="nil"/>
          <w:bottom w:val="nil"/>
          <w:right w:val="nil"/>
          <w:between w:val="nil"/>
        </w:pBdr>
        <w:shd w:val="clear" w:color="auto" w:fill="FFFFFF"/>
        <w:contextualSpacing/>
        <w:jc w:val="both"/>
        <w:rPr>
          <w:color w:val="000000"/>
          <w:rPrChange w:id="1041" w:author="Olga" w:date="2018-10-30T02:02:00Z">
            <w:rPr/>
          </w:rPrChange>
        </w:rPr>
        <w:pPrChange w:id="1042" w:author="Iker Armendariz Santamaria" w:date="2018-10-25T11:07:00Z">
          <w:pPr>
            <w:numPr>
              <w:ilvl w:val="1"/>
              <w:numId w:val="8"/>
            </w:numPr>
            <w:pBdr>
              <w:top w:val="nil"/>
              <w:left w:val="nil"/>
              <w:bottom w:val="nil"/>
              <w:right w:val="nil"/>
              <w:between w:val="nil"/>
            </w:pBdr>
            <w:shd w:val="clear" w:color="auto" w:fill="FFFFFF"/>
            <w:ind w:left="1440" w:hanging="360"/>
            <w:contextualSpacing/>
            <w:jc w:val="both"/>
          </w:pPr>
        </w:pPrChange>
      </w:pPr>
      <w:del w:id="1043" w:author="Olga" w:date="2018-10-30T02:22:00Z">
        <w:r w:rsidRPr="006D2558" w:rsidDel="00FD26F1">
          <w:rPr>
            <w:color w:val="000000"/>
          </w:rPr>
          <w:delText>To obtain a composite plant, let the transgenic hairy roots grow for 3-4 weeks in MS medium (change the medium every week). After that, t</w:delText>
        </w:r>
      </w:del>
      <w:ins w:id="1044" w:author="Olga" w:date="2018-10-30T02:22:00Z">
        <w:r>
          <w:rPr>
            <w:color w:val="000000"/>
          </w:rPr>
          <w:t>T</w:t>
        </w:r>
      </w:ins>
      <w:r w:rsidRPr="006D2558">
        <w:rPr>
          <w:color w:val="000000"/>
        </w:rPr>
        <w:t xml:space="preserve">ransfer the whole </w:t>
      </w:r>
      <w:ins w:id="1045" w:author="Olga" w:date="2018-10-30T02:23:00Z">
        <w:r>
          <w:rPr>
            <w:color w:val="000000"/>
          </w:rPr>
          <w:t xml:space="preserve">composite </w:t>
        </w:r>
      </w:ins>
      <w:r w:rsidRPr="006D2558">
        <w:rPr>
          <w:color w:val="000000"/>
        </w:rPr>
        <w:t xml:space="preserve">plant to a hydroponic (Table </w:t>
      </w:r>
      <w:del w:id="1046" w:author="Olga" w:date="2018-10-30T00:23:00Z">
        <w:r w:rsidRPr="006D2558" w:rsidDel="00220EB5">
          <w:rPr>
            <w:color w:val="000000"/>
          </w:rPr>
          <w:delText>1</w:delText>
        </w:r>
      </w:del>
      <w:ins w:id="1047" w:author="Olga" w:date="2018-10-30T00:23:00Z">
        <w:r w:rsidRPr="006D2558">
          <w:rPr>
            <w:color w:val="000000"/>
          </w:rPr>
          <w:t>2</w:t>
        </w:r>
      </w:ins>
      <w:r w:rsidRPr="006D2558">
        <w:rPr>
          <w:color w:val="000000"/>
        </w:rPr>
        <w:t xml:space="preserve">) or soil medium to allow for massive development. </w:t>
      </w:r>
      <w:del w:id="1048" w:author="merce.figueras" w:date="2018-10-25T12:00:00Z">
        <w:r w:rsidRPr="006D2558">
          <w:rPr>
            <w:color w:val="000000"/>
          </w:rPr>
          <w:delText>Cau</w:delText>
        </w:r>
      </w:del>
      <w:ins w:id="1049" w:author="merce.figueras" w:date="2018-10-25T12:00:00Z">
        <w:del w:id="1050" w:author="Olga" w:date="2018-10-30T02:23:00Z">
          <w:r w:rsidRPr="006D2558" w:rsidDel="00FD26F1">
            <w:rPr>
              <w:color w:val="000000"/>
            </w:rPr>
            <w:delText>Critical step</w:delText>
          </w:r>
        </w:del>
      </w:ins>
      <w:del w:id="1051" w:author="Olga" w:date="2018-10-30T02:23:00Z">
        <w:r w:rsidRPr="006D2558" w:rsidDel="00FD26F1">
          <w:rPr>
            <w:color w:val="000000"/>
          </w:rPr>
          <w:delText xml:space="preserve">tion: </w:delText>
        </w:r>
      </w:del>
      <w:ins w:id="1052" w:author="Iker Armendariz Santamaria" w:date="2018-10-25T11:07:00Z">
        <w:del w:id="1053" w:author="Olga" w:date="2018-10-30T02:23:00Z">
          <w:r w:rsidRPr="006D2558" w:rsidDel="00FD26F1">
            <w:rPr>
              <w:color w:val="000000"/>
            </w:rPr>
            <w:delText>En</w:delText>
          </w:r>
        </w:del>
      </w:ins>
      <w:del w:id="1054" w:author="Olga" w:date="2018-10-30T02:23:00Z">
        <w:r w:rsidRPr="006D2558" w:rsidDel="00FD26F1">
          <w:rPr>
            <w:color w:val="000000"/>
          </w:rPr>
          <w:delText xml:space="preserve">It is very important to be sure </w:delText>
        </w:r>
      </w:del>
      <w:ins w:id="1055" w:author="Jl. Odette" w:date="2018-10-25T11:07:00Z">
        <w:del w:id="1056" w:author="Olga" w:date="2018-10-30T02:23:00Z">
          <w:r w:rsidRPr="006D2558" w:rsidDel="00FD26F1">
            <w:rPr>
              <w:color w:val="000000"/>
            </w:rPr>
            <w:delText xml:space="preserve">to completely remove </w:delText>
          </w:r>
        </w:del>
      </w:ins>
      <w:del w:id="1057" w:author="Olga" w:date="2018-10-30T02:23:00Z">
        <w:r w:rsidRPr="006D2558" w:rsidDel="00FD26F1">
          <w:rPr>
            <w:color w:val="000000"/>
          </w:rPr>
          <w:delText>that the native roots have been completely excised to reduce the amount of non-transgenic material.</w:delText>
        </w:r>
      </w:del>
      <w:r w:rsidRPr="006D2558">
        <w:rPr>
          <w:color w:val="000000"/>
        </w:rPr>
        <w:t xml:space="preserve"> </w:t>
      </w:r>
    </w:p>
    <w:p w14:paraId="0A2A33B4" w14:textId="77777777" w:rsidR="00A05564" w:rsidRDefault="00A05564" w:rsidP="00A05564">
      <w:pPr>
        <w:numPr>
          <w:ilvl w:val="1"/>
          <w:numId w:val="6"/>
        </w:numPr>
        <w:pBdr>
          <w:top w:val="nil"/>
          <w:left w:val="nil"/>
          <w:bottom w:val="nil"/>
          <w:right w:val="nil"/>
          <w:between w:val="nil"/>
        </w:pBdr>
        <w:shd w:val="clear" w:color="auto" w:fill="FFFFFF"/>
        <w:contextualSpacing/>
        <w:jc w:val="both"/>
        <w:rPr>
          <w:ins w:id="1058" w:author="Olga" w:date="2018-11-06T11:32:00Z"/>
          <w:color w:val="000000"/>
        </w:rPr>
        <w:pPrChange w:id="1059" w:author="Olga" w:date="2018-10-29T16:02:00Z">
          <w:pPr>
            <w:numPr>
              <w:ilvl w:val="1"/>
              <w:numId w:val="8"/>
            </w:numPr>
            <w:pBdr>
              <w:top w:val="nil"/>
              <w:left w:val="nil"/>
              <w:bottom w:val="nil"/>
              <w:right w:val="nil"/>
              <w:between w:val="nil"/>
            </w:pBdr>
            <w:ind w:left="1440" w:hanging="360"/>
            <w:contextualSpacing/>
            <w:jc w:val="both"/>
          </w:pPr>
        </w:pPrChange>
      </w:pPr>
      <w:r w:rsidRPr="006D2558">
        <w:rPr>
          <w:color w:val="000000"/>
        </w:rPr>
        <w:t xml:space="preserve">To individually propagate the transformed hairy roots, </w:t>
      </w:r>
      <w:ins w:id="1060" w:author="Olga" w:date="2018-10-29T16:04:00Z">
        <w:r w:rsidRPr="006D2558">
          <w:rPr>
            <w:color w:val="000000"/>
          </w:rPr>
          <w:t>using a scalpel</w:t>
        </w:r>
        <w:r w:rsidRPr="006D2558" w:rsidDel="00E3360C">
          <w:rPr>
            <w:color w:val="000000"/>
          </w:rPr>
          <w:t xml:space="preserve"> </w:t>
        </w:r>
      </w:ins>
      <w:del w:id="1061" w:author="Olga" w:date="2018-10-29T16:04:00Z">
        <w:r w:rsidRPr="006D2558" w:rsidDel="00E3360C">
          <w:rPr>
            <w:color w:val="000000"/>
          </w:rPr>
          <w:delText xml:space="preserve">select and </w:delText>
        </w:r>
      </w:del>
      <w:r w:rsidRPr="006D2558">
        <w:rPr>
          <w:color w:val="000000"/>
        </w:rPr>
        <w:t>cut</w:t>
      </w:r>
      <w:del w:id="1062" w:author="Olga" w:date="2018-10-29T16:04:00Z">
        <w:r w:rsidRPr="006D2558" w:rsidDel="00E3360C">
          <w:rPr>
            <w:color w:val="000000"/>
          </w:rPr>
          <w:delText>, using a scalpel under sterile conditions,</w:delText>
        </w:r>
      </w:del>
      <w:r w:rsidRPr="006D2558">
        <w:rPr>
          <w:color w:val="000000"/>
        </w:rPr>
        <w:t xml:space="preserve"> the roots expressing the red fluorescent transformation marker (</w:t>
      </w:r>
      <w:del w:id="1063" w:author="Olga" w:date="2018-10-30T16:10:00Z">
        <w:r w:rsidRPr="006D2558" w:rsidDel="00B71625">
          <w:rPr>
            <w:color w:val="000000"/>
          </w:rPr>
          <w:delText>DsRed2</w:delText>
        </w:r>
      </w:del>
      <w:ins w:id="1064" w:author="Olga" w:date="2018-10-30T16:10:00Z">
        <w:r>
          <w:rPr>
            <w:color w:val="000000"/>
          </w:rPr>
          <w:t>DsRed</w:t>
        </w:r>
      </w:ins>
      <w:r w:rsidRPr="006D2558">
        <w:rPr>
          <w:color w:val="000000"/>
        </w:rPr>
        <w:t xml:space="preserve"> protein)</w:t>
      </w:r>
      <w:ins w:id="1065" w:author="Olga" w:date="2018-10-29T16:05:00Z">
        <w:r w:rsidRPr="006D2558">
          <w:rPr>
            <w:color w:val="000000"/>
          </w:rPr>
          <w:t xml:space="preserve"> </w:t>
        </w:r>
      </w:ins>
      <w:ins w:id="1066" w:author="Olga" w:date="2018-10-29T16:06:00Z">
        <w:r w:rsidRPr="006D2558">
          <w:rPr>
            <w:color w:val="000000"/>
          </w:rPr>
          <w:t xml:space="preserve">when they are 4-8 cm long </w:t>
        </w:r>
      </w:ins>
      <w:ins w:id="1067" w:author="Olga" w:date="2018-10-30T00:18:00Z">
        <w:r w:rsidRPr="006D2558">
          <w:rPr>
            <w:color w:val="000000"/>
          </w:rPr>
          <w:t xml:space="preserve">(Figure 1E) </w:t>
        </w:r>
      </w:ins>
      <w:ins w:id="1068" w:author="Olga" w:date="2018-10-29T16:05:00Z">
        <w:r w:rsidRPr="006D2558">
          <w:rPr>
            <w:color w:val="000000"/>
          </w:rPr>
          <w:t>and</w:t>
        </w:r>
      </w:ins>
      <w:del w:id="1069" w:author="Olga" w:date="2018-10-29T16:05:00Z">
        <w:r w:rsidRPr="006D2558" w:rsidDel="00E3360C">
          <w:rPr>
            <w:color w:val="000000"/>
          </w:rPr>
          <w:delText>.</w:delText>
        </w:r>
      </w:del>
      <w:r w:rsidRPr="006D2558">
        <w:rPr>
          <w:color w:val="000000"/>
        </w:rPr>
        <w:t xml:space="preserve"> </w:t>
      </w:r>
      <w:del w:id="1070" w:author="Olga" w:date="2018-10-29T16:05:00Z">
        <w:r w:rsidRPr="006D2558" w:rsidDel="00E3360C">
          <w:rPr>
            <w:color w:val="000000"/>
          </w:rPr>
          <w:delText xml:space="preserve">Transfer </w:delText>
        </w:r>
      </w:del>
      <w:ins w:id="1071" w:author="Olga" w:date="2018-10-29T16:05:00Z">
        <w:r w:rsidRPr="006D2558">
          <w:rPr>
            <w:color w:val="000000"/>
          </w:rPr>
          <w:t xml:space="preserve">transfer </w:t>
        </w:r>
      </w:ins>
      <w:r w:rsidRPr="006D2558">
        <w:rPr>
          <w:color w:val="000000"/>
        </w:rPr>
        <w:t xml:space="preserve">them into a petri dish with Gamborg B5 solid medium supplemented with 2% sucrose and cefotaxime sodium </w:t>
      </w:r>
      <w:del w:id="1072" w:author="Iker Armendariz Santamaria" w:date="2018-10-25T11:07:00Z">
        <w:r w:rsidRPr="006D2558">
          <w:rPr>
            <w:color w:val="000000"/>
          </w:rPr>
          <w:delText>(</w:delText>
        </w:r>
      </w:del>
      <w:ins w:id="1073" w:author="Iker Armendariz Santamaria" w:date="2018-10-25T11:07:00Z">
        <w:r w:rsidRPr="006D2558">
          <w:rPr>
            <w:color w:val="000000"/>
          </w:rPr>
          <w:t>[</w:t>
        </w:r>
      </w:ins>
      <w:r w:rsidRPr="006D2558">
        <w:rPr>
          <w:color w:val="000000"/>
        </w:rPr>
        <w:t>500 mg/mL</w:t>
      </w:r>
      <w:ins w:id="1074" w:author="Iker Armendariz Santamaria" w:date="2018-10-25T11:07:00Z">
        <w:r w:rsidRPr="006D2558">
          <w:rPr>
            <w:color w:val="000000"/>
          </w:rPr>
          <w:t>]</w:t>
        </w:r>
      </w:ins>
      <w:del w:id="1075" w:author="Iker Armendariz Santamaria" w:date="2018-10-25T11:07:00Z">
        <w:r w:rsidRPr="006D2558">
          <w:rPr>
            <w:color w:val="000000"/>
          </w:rPr>
          <w:delText>)</w:delText>
        </w:r>
      </w:del>
      <w:ins w:id="1076" w:author="Olga" w:date="2018-10-29T16:05:00Z">
        <w:r w:rsidRPr="006D2558">
          <w:rPr>
            <w:color w:val="000000"/>
          </w:rPr>
          <w:t>. S</w:t>
        </w:r>
      </w:ins>
      <w:del w:id="1077" w:author="Olga" w:date="2018-10-29T16:05:00Z">
        <w:r w:rsidRPr="006D2558" w:rsidDel="00E3360C">
          <w:rPr>
            <w:color w:val="000000"/>
          </w:rPr>
          <w:delText>, s</w:delText>
        </w:r>
      </w:del>
      <w:r w:rsidRPr="006D2558">
        <w:rPr>
          <w:color w:val="000000"/>
        </w:rPr>
        <w:t xml:space="preserve">eal the plates with </w:t>
      </w:r>
      <w:ins w:id="1078" w:author="Iker Armendariz Santamaria" w:date="2018-10-25T11:07:00Z">
        <w:r w:rsidRPr="006D2558">
          <w:rPr>
            <w:color w:val="000000"/>
          </w:rPr>
          <w:t>laboratory film</w:t>
        </w:r>
      </w:ins>
      <w:del w:id="1079" w:author="Iker Armendariz Santamaria" w:date="2018-10-25T11:07:00Z">
        <w:r w:rsidRPr="006D2558">
          <w:rPr>
            <w:color w:val="000000"/>
          </w:rPr>
          <w:delText>Parafilm</w:delText>
        </w:r>
      </w:del>
      <w:r w:rsidRPr="006D2558">
        <w:rPr>
          <w:color w:val="000000"/>
        </w:rPr>
        <w:t xml:space="preserve"> and grow them in the dark at 20 °C. </w:t>
      </w:r>
    </w:p>
    <w:p w14:paraId="100E2B7A" w14:textId="77777777" w:rsidR="00A05564" w:rsidRPr="006D2558" w:rsidRDefault="00A05564" w:rsidP="00A05564">
      <w:pPr>
        <w:pBdr>
          <w:top w:val="nil"/>
          <w:left w:val="nil"/>
          <w:bottom w:val="nil"/>
          <w:right w:val="nil"/>
          <w:between w:val="nil"/>
        </w:pBdr>
        <w:shd w:val="clear" w:color="auto" w:fill="FFFFFF"/>
        <w:ind w:left="1440"/>
        <w:contextualSpacing/>
        <w:jc w:val="both"/>
        <w:rPr>
          <w:color w:val="000000"/>
        </w:rPr>
        <w:pPrChange w:id="1080" w:author="Olga" w:date="2018-11-06T11:32:00Z">
          <w:pPr>
            <w:numPr>
              <w:ilvl w:val="1"/>
              <w:numId w:val="8"/>
            </w:numPr>
            <w:pBdr>
              <w:top w:val="nil"/>
              <w:left w:val="nil"/>
              <w:bottom w:val="nil"/>
              <w:right w:val="nil"/>
              <w:between w:val="nil"/>
            </w:pBdr>
            <w:ind w:left="1440" w:hanging="360"/>
            <w:contextualSpacing/>
            <w:jc w:val="both"/>
          </w:pPr>
        </w:pPrChange>
      </w:pPr>
      <w:r w:rsidRPr="006D2558">
        <w:rPr>
          <w:color w:val="000000"/>
        </w:rPr>
        <w:t>Note: The roots can be manipulated under a stereomicroscope equipped</w:t>
      </w:r>
      <w:ins w:id="1081" w:author="Olga" w:date="2018-10-29T16:06:00Z">
        <w:r w:rsidRPr="006D2558">
          <w:rPr>
            <w:color w:val="000000"/>
          </w:rPr>
          <w:t xml:space="preserve"> to detect the fluorescence</w:t>
        </w:r>
      </w:ins>
      <w:ins w:id="1082" w:author="Iker Armendariz Santamaria" w:date="2018-10-25T11:07:00Z">
        <w:del w:id="1083" w:author="Olga" w:date="2018-10-29T16:06:00Z">
          <w:r w:rsidRPr="006D2558" w:rsidDel="00E3360C">
            <w:rPr>
              <w:color w:val="000000"/>
            </w:rPr>
            <w:delText xml:space="preserve"> with</w:delText>
          </w:r>
        </w:del>
        <w:r w:rsidRPr="006D2558">
          <w:rPr>
            <w:color w:val="000000"/>
          </w:rPr>
          <w:t xml:space="preserve"> </w:t>
        </w:r>
        <w:del w:id="1084" w:author="Olga" w:date="2018-10-29T16:06:00Z">
          <w:r w:rsidRPr="006D2558" w:rsidDel="00E3360C">
            <w:rPr>
              <w:color w:val="000000"/>
            </w:rPr>
            <w:delText>an adapter</w:delText>
          </w:r>
        </w:del>
        <w:del w:id="1085" w:author="Olga" w:date="2018-10-29T16:07:00Z">
          <w:r w:rsidRPr="006D2558" w:rsidDel="00E3360C">
            <w:rPr>
              <w:color w:val="000000"/>
            </w:rPr>
            <w:delText xml:space="preserve"> </w:delText>
          </w:r>
        </w:del>
        <w:r w:rsidRPr="006D2558">
          <w:rPr>
            <w:color w:val="000000"/>
          </w:rPr>
          <w:t>(see table of materials)</w:t>
        </w:r>
        <w:del w:id="1086" w:author="Olga" w:date="2018-10-29T16:06:00Z">
          <w:r w:rsidRPr="006D2558" w:rsidDel="00E3360C">
            <w:rPr>
              <w:color w:val="000000"/>
            </w:rPr>
            <w:delText xml:space="preserve"> </w:delText>
          </w:r>
        </w:del>
      </w:ins>
      <w:del w:id="1087" w:author="Sandra Fernández" w:date="2018-10-25T11:07:00Z">
        <w:r w:rsidRPr="006D2558">
          <w:rPr>
            <w:color w:val="000000"/>
          </w:rPr>
          <w:delText xml:space="preserve"> </w:delText>
        </w:r>
      </w:del>
      <w:del w:id="1088" w:author="Olga" w:date="2018-10-29T16:06:00Z">
        <w:r w:rsidRPr="006D2558" w:rsidDel="00E3360C">
          <w:rPr>
            <w:color w:val="000000"/>
          </w:rPr>
          <w:delText>to detect the fluorescence</w:delText>
        </w:r>
      </w:del>
      <w:r w:rsidRPr="006D2558">
        <w:rPr>
          <w:color w:val="000000"/>
        </w:rPr>
        <w:t>.</w:t>
      </w:r>
      <w:del w:id="1089" w:author="Iker Armendariz Santamaria" w:date="2018-10-25T11:07:00Z">
        <w:r w:rsidRPr="006D2558">
          <w:rPr>
            <w:color w:val="000000"/>
          </w:rPr>
          <w:delText xml:space="preserve"> Alternatively, the NightSea Stereo Microscope Fluorescence Adapter (Model SFA) can be used</w:delText>
        </w:r>
      </w:del>
      <w:del w:id="1090" w:author="Olga" w:date="2018-10-25T11:07:00Z">
        <w:r w:rsidRPr="006D2558">
          <w:rPr>
            <w:color w:val="000000"/>
          </w:rPr>
          <w:delText>.</w:delText>
        </w:r>
      </w:del>
      <w:r w:rsidRPr="006D2558">
        <w:rPr>
          <w:color w:val="000000"/>
        </w:rPr>
        <w:t xml:space="preserve"> </w:t>
      </w:r>
      <w:del w:id="1091" w:author="Olga" w:date="2018-10-29T16:07:00Z">
        <w:r w:rsidRPr="006D2558" w:rsidDel="00E3360C">
          <w:rPr>
            <w:color w:val="000000"/>
          </w:rPr>
          <w:delText>To better propagate the roots, cut and transfer them when they are</w:delText>
        </w:r>
      </w:del>
      <w:del w:id="1092" w:author="Olga" w:date="2018-10-29T16:06:00Z">
        <w:r w:rsidRPr="006D2558" w:rsidDel="00E3360C">
          <w:rPr>
            <w:color w:val="000000"/>
          </w:rPr>
          <w:delText xml:space="preserve"> 4-8 cm long</w:delText>
        </w:r>
      </w:del>
      <w:del w:id="1093" w:author="Olga" w:date="2018-10-29T16:07:00Z">
        <w:r w:rsidRPr="006D2558" w:rsidDel="00E3360C">
          <w:rPr>
            <w:color w:val="000000"/>
          </w:rPr>
          <w:delText>.</w:delText>
        </w:r>
      </w:del>
      <w:ins w:id="1094" w:author="Usuari" w:date="2018-10-26T17:44:00Z">
        <w:del w:id="1095" w:author="Olga" w:date="2018-10-29T16:07:00Z">
          <w:r w:rsidRPr="00A05564" w:rsidDel="00E3360C">
            <w:rPr>
              <w:color w:val="000000"/>
            </w:rPr>
            <w:delText xml:space="preserve"> </w:delText>
          </w:r>
        </w:del>
      </w:ins>
      <w:ins w:id="1096" w:author="merce.figueras" w:date="2018-10-25T12:04:00Z">
        <w:del w:id="1097" w:author="Usuari" w:date="2018-10-26T17:51:00Z">
          <w:r w:rsidRPr="006D2558" w:rsidDel="007703CC">
            <w:rPr>
              <w:color w:val="000000"/>
            </w:rPr>
            <w:delText>Critical step</w:delText>
          </w:r>
        </w:del>
      </w:ins>
      <w:del w:id="1098" w:author="Usuari" w:date="2018-10-26T17:51:00Z">
        <w:r w:rsidRPr="006D2558" w:rsidDel="007703CC">
          <w:rPr>
            <w:color w:val="000000"/>
          </w:rPr>
          <w:delText xml:space="preserve"> Caution:</w:delText>
        </w:r>
        <w:r w:rsidRPr="006D2558" w:rsidDel="007703CC">
          <w:rPr>
            <w:color w:val="000000"/>
            <w:rPrChange w:id="1099" w:author="Olga" w:date="2018-10-30T02:02:00Z">
              <w:rPr>
                <w:b/>
                <w:color w:val="000000"/>
              </w:rPr>
            </w:rPrChange>
          </w:rPr>
          <w:delText xml:space="preserve"> </w:delText>
        </w:r>
        <w:r w:rsidRPr="006D2558" w:rsidDel="007703CC">
          <w:rPr>
            <w:color w:val="000000"/>
          </w:rPr>
          <w:delText xml:space="preserve">The Gamborg B5 media is prone to contamination, so cut and transfer the roots to fresh media every 4-6 weeks and have at least two replicates. </w:delText>
        </w:r>
      </w:del>
    </w:p>
    <w:p w14:paraId="0AA6ABCF" w14:textId="77777777" w:rsidR="00A05564" w:rsidRPr="006D2558" w:rsidRDefault="00A05564" w:rsidP="00A05564">
      <w:pPr>
        <w:numPr>
          <w:ilvl w:val="2"/>
          <w:numId w:val="6"/>
        </w:numPr>
        <w:pBdr>
          <w:top w:val="nil"/>
          <w:left w:val="nil"/>
          <w:bottom w:val="nil"/>
          <w:right w:val="nil"/>
          <w:between w:val="nil"/>
        </w:pBdr>
        <w:shd w:val="clear" w:color="auto" w:fill="FFFFFF"/>
        <w:contextualSpacing/>
        <w:jc w:val="both"/>
        <w:rPr>
          <w:color w:val="000000"/>
        </w:rPr>
        <w:pPrChange w:id="1100" w:author="Olga" w:date="2018-10-29T16:07:00Z">
          <w:pPr>
            <w:numPr>
              <w:ilvl w:val="1"/>
              <w:numId w:val="8"/>
            </w:numPr>
            <w:pBdr>
              <w:top w:val="nil"/>
              <w:left w:val="nil"/>
              <w:bottom w:val="nil"/>
              <w:right w:val="nil"/>
              <w:between w:val="nil"/>
            </w:pBdr>
            <w:spacing w:after="60"/>
            <w:ind w:left="1440" w:hanging="360"/>
            <w:contextualSpacing/>
            <w:jc w:val="both"/>
          </w:pPr>
        </w:pPrChange>
      </w:pPr>
      <w:r w:rsidRPr="006D2558">
        <w:rPr>
          <w:color w:val="000000"/>
        </w:rPr>
        <w:t xml:space="preserve">For biomass production (i.e. gene expression analysis), cut a 5 cm long hairy root and propagate it in a 150 mL Erlenmeyer flask with 20 mL of Gamborg B5 liquid medium supplemented with 2% sucrose and cefotaxime sodium </w:t>
      </w:r>
      <w:ins w:id="1101" w:author="Iker Armendariz Santamaria" w:date="2018-10-25T11:07:00Z">
        <w:r w:rsidRPr="006D2558">
          <w:rPr>
            <w:color w:val="000000"/>
          </w:rPr>
          <w:t>[</w:t>
        </w:r>
      </w:ins>
      <w:del w:id="1102" w:author="Iker Armendariz Santamaria" w:date="2018-10-25T11:07:00Z">
        <w:r w:rsidRPr="006D2558">
          <w:rPr>
            <w:color w:val="000000"/>
          </w:rPr>
          <w:delText>(</w:delText>
        </w:r>
      </w:del>
      <w:r w:rsidRPr="006D2558">
        <w:rPr>
          <w:color w:val="000000"/>
        </w:rPr>
        <w:t>500 µg/mL</w:t>
      </w:r>
      <w:ins w:id="1103" w:author="Iker Armendariz Santamaria" w:date="2018-10-25T11:07:00Z">
        <w:r w:rsidRPr="006D2558">
          <w:rPr>
            <w:color w:val="000000"/>
          </w:rPr>
          <w:t>]</w:t>
        </w:r>
      </w:ins>
      <w:del w:id="1104" w:author="Iker Armendariz Santamaria" w:date="2018-10-25T11:07:00Z">
        <w:r w:rsidRPr="006D2558">
          <w:rPr>
            <w:color w:val="000000"/>
          </w:rPr>
          <w:delText>)</w:delText>
        </w:r>
      </w:del>
      <w:r w:rsidRPr="006D2558">
        <w:rPr>
          <w:color w:val="000000"/>
        </w:rPr>
        <w:t xml:space="preserve">. Grow it for 6 weeks in the dark at 20 °C and 60 rpm. </w:t>
      </w:r>
    </w:p>
    <w:p w14:paraId="3719D86D" w14:textId="77777777" w:rsidR="00A05564" w:rsidRPr="006D2558" w:rsidRDefault="00A05564" w:rsidP="00A05564">
      <w:pPr>
        <w:pBdr>
          <w:top w:val="nil"/>
          <w:left w:val="nil"/>
          <w:bottom w:val="nil"/>
          <w:right w:val="nil"/>
          <w:between w:val="nil"/>
        </w:pBdr>
        <w:jc w:val="both"/>
        <w:rPr>
          <w:b/>
          <w:color w:val="000000"/>
          <w:rPrChange w:id="1105" w:author="Olga" w:date="2018-10-30T02:02:00Z">
            <w:rPr>
              <w:color w:val="000000"/>
            </w:rPr>
          </w:rPrChange>
        </w:rPr>
      </w:pPr>
    </w:p>
    <w:p w14:paraId="75909839" w14:textId="77777777" w:rsidR="00A05564" w:rsidRPr="006D2558" w:rsidRDefault="00A05564" w:rsidP="00A05564">
      <w:pPr>
        <w:pBdr>
          <w:top w:val="nil"/>
          <w:left w:val="nil"/>
          <w:bottom w:val="nil"/>
          <w:right w:val="nil"/>
          <w:between w:val="nil"/>
        </w:pBdr>
        <w:jc w:val="both"/>
        <w:rPr>
          <w:b/>
          <w:color w:val="000000"/>
          <w:rPrChange w:id="1106" w:author="Olga" w:date="2018-10-30T02:02:00Z">
            <w:rPr>
              <w:color w:val="000000"/>
            </w:rPr>
          </w:rPrChange>
        </w:rPr>
      </w:pPr>
      <w:r w:rsidRPr="006D2558">
        <w:rPr>
          <w:b/>
          <w:color w:val="000000"/>
          <w:rPrChange w:id="1107" w:author="Olga" w:date="2018-10-30T02:02:00Z">
            <w:rPr>
              <w:color w:val="000000"/>
            </w:rPr>
          </w:rPrChange>
        </w:rPr>
        <w:t xml:space="preserve">[Place </w:t>
      </w:r>
      <w:del w:id="1108" w:author="Olga" w:date="2018-10-29T22:14:00Z">
        <w:r w:rsidRPr="006D2558" w:rsidDel="00FD56E6">
          <w:rPr>
            <w:b/>
            <w:color w:val="000000"/>
            <w:rPrChange w:id="1109" w:author="Olga" w:date="2018-10-30T02:02:00Z">
              <w:rPr>
                <w:color w:val="000000"/>
              </w:rPr>
            </w:rPrChange>
          </w:rPr>
          <w:delText>Figure</w:delText>
        </w:r>
      </w:del>
      <w:ins w:id="1110" w:author="Olga" w:date="2018-10-29T22:14:00Z">
        <w:r w:rsidRPr="006D2558">
          <w:rPr>
            <w:b/>
            <w:color w:val="000000"/>
          </w:rPr>
          <w:t>Figure</w:t>
        </w:r>
      </w:ins>
      <w:r w:rsidRPr="006D2558">
        <w:rPr>
          <w:b/>
          <w:color w:val="000000"/>
          <w:rPrChange w:id="1111" w:author="Olga" w:date="2018-10-30T02:02:00Z">
            <w:rPr>
              <w:color w:val="000000"/>
            </w:rPr>
          </w:rPrChange>
        </w:rPr>
        <w:t xml:space="preserve"> 1 here]</w:t>
      </w:r>
    </w:p>
    <w:p w14:paraId="472CBF9D" w14:textId="77777777" w:rsidR="00A05564" w:rsidRPr="006D2558" w:rsidRDefault="00A05564" w:rsidP="00A05564">
      <w:pPr>
        <w:pBdr>
          <w:top w:val="nil"/>
          <w:left w:val="nil"/>
          <w:bottom w:val="nil"/>
          <w:right w:val="nil"/>
          <w:between w:val="nil"/>
        </w:pBdr>
        <w:jc w:val="both"/>
        <w:rPr>
          <w:b/>
          <w:color w:val="000000"/>
          <w:rPrChange w:id="1112" w:author="Olga" w:date="2018-10-30T02:02:00Z">
            <w:rPr>
              <w:color w:val="000000"/>
            </w:rPr>
          </w:rPrChange>
        </w:rPr>
      </w:pPr>
    </w:p>
    <w:p w14:paraId="1ABFBC16" w14:textId="77777777" w:rsidR="00A05564" w:rsidRPr="006D2558" w:rsidRDefault="00A05564" w:rsidP="00A05564">
      <w:pPr>
        <w:pBdr>
          <w:top w:val="nil"/>
          <w:left w:val="nil"/>
          <w:bottom w:val="nil"/>
          <w:right w:val="nil"/>
          <w:between w:val="nil"/>
        </w:pBdr>
        <w:rPr>
          <w:ins w:id="1113" w:author="Olga" w:date="2018-10-25T11:07:00Z"/>
          <w:b/>
          <w:i/>
          <w:color w:val="000000"/>
        </w:rPr>
      </w:pPr>
      <w:r w:rsidRPr="0006485F">
        <w:rPr>
          <w:b/>
          <w:color w:val="000000"/>
          <w:highlight w:val="yellow"/>
          <w:rPrChange w:id="1114" w:author="Olga" w:date="2018-11-06T11:19:00Z">
            <w:rPr>
              <w:b/>
              <w:i/>
              <w:color w:val="000000"/>
            </w:rPr>
          </w:rPrChange>
        </w:rPr>
        <w:t>Plant transformation using</w:t>
      </w:r>
      <w:r w:rsidRPr="00D6084A">
        <w:rPr>
          <w:b/>
          <w:i/>
          <w:color w:val="000000"/>
          <w:highlight w:val="yellow"/>
          <w:rPrChange w:id="1115" w:author="Olga" w:date="2018-10-30T02:27:00Z">
            <w:rPr>
              <w:b/>
              <w:i/>
              <w:color w:val="000000"/>
            </w:rPr>
          </w:rPrChange>
        </w:rPr>
        <w:t xml:space="preserve"> </w:t>
      </w:r>
      <w:del w:id="1116" w:author="Olga" w:date="2018-10-30T01:45:00Z">
        <w:r w:rsidRPr="00D6084A" w:rsidDel="00D26AB1">
          <w:rPr>
            <w:b/>
            <w:i/>
            <w:color w:val="000000"/>
            <w:highlight w:val="yellow"/>
            <w:rPrChange w:id="1117" w:author="Olga" w:date="2018-10-30T02:27:00Z">
              <w:rPr>
                <w:b/>
                <w:i/>
                <w:color w:val="000000"/>
              </w:rPr>
            </w:rPrChange>
          </w:rPr>
          <w:delText>A. tumefaciens</w:delText>
        </w:r>
      </w:del>
      <w:ins w:id="1118" w:author="Olga" w:date="2018-10-30T01:45:00Z">
        <w:r w:rsidRPr="00D6084A">
          <w:rPr>
            <w:b/>
            <w:i/>
            <w:color w:val="000000"/>
            <w:highlight w:val="yellow"/>
            <w:rPrChange w:id="1119" w:author="Olga" w:date="2018-10-30T02:27:00Z">
              <w:rPr>
                <w:b/>
                <w:i/>
                <w:color w:val="000000"/>
              </w:rPr>
            </w:rPrChange>
          </w:rPr>
          <w:t>A. tumefaciens</w:t>
        </w:r>
      </w:ins>
      <w:r w:rsidRPr="00D6084A">
        <w:rPr>
          <w:b/>
          <w:i/>
          <w:color w:val="000000"/>
          <w:highlight w:val="yellow"/>
          <w:rPrChange w:id="1120" w:author="Olga" w:date="2018-10-30T02:27:00Z">
            <w:rPr>
              <w:i/>
              <w:color w:val="000000"/>
            </w:rPr>
          </w:rPrChange>
        </w:rPr>
        <w:t xml:space="preserve"> </w:t>
      </w:r>
      <w:r w:rsidRPr="00D6084A">
        <w:rPr>
          <w:i/>
          <w:color w:val="000000"/>
          <w:highlight w:val="yellow"/>
          <w:rPrChange w:id="1121" w:author="Olga" w:date="2018-10-30T02:27:00Z">
            <w:rPr>
              <w:i/>
              <w:color w:val="000000"/>
            </w:rPr>
          </w:rPrChange>
        </w:rPr>
        <w:t>(</w:t>
      </w:r>
      <w:del w:id="1122" w:author="Olga" w:date="2018-10-29T22:14:00Z">
        <w:r w:rsidRPr="00D6084A" w:rsidDel="00FD56E6">
          <w:rPr>
            <w:i/>
            <w:color w:val="000000"/>
            <w:highlight w:val="yellow"/>
            <w:rPrChange w:id="1123" w:author="Olga" w:date="2018-10-30T02:27:00Z">
              <w:rPr>
                <w:i/>
                <w:color w:val="000000"/>
              </w:rPr>
            </w:rPrChange>
          </w:rPr>
          <w:delText>Figure</w:delText>
        </w:r>
      </w:del>
      <w:ins w:id="1124" w:author="Olga" w:date="2018-10-29T22:14:00Z">
        <w:r w:rsidRPr="00D6084A">
          <w:rPr>
            <w:i/>
            <w:color w:val="000000"/>
            <w:highlight w:val="yellow"/>
          </w:rPr>
          <w:t>Figure</w:t>
        </w:r>
      </w:ins>
      <w:r w:rsidRPr="00D6084A">
        <w:rPr>
          <w:i/>
          <w:color w:val="000000"/>
          <w:highlight w:val="yellow"/>
          <w:rPrChange w:id="1125" w:author="Olga" w:date="2018-10-30T02:27:00Z">
            <w:rPr>
              <w:i/>
              <w:color w:val="000000"/>
            </w:rPr>
          </w:rPrChange>
        </w:rPr>
        <w:t xml:space="preserve"> 2)</w:t>
      </w:r>
    </w:p>
    <w:p w14:paraId="489F477F" w14:textId="77777777" w:rsidR="00A05564" w:rsidRPr="006D2558" w:rsidRDefault="00A05564" w:rsidP="00A05564">
      <w:pPr>
        <w:pBdr>
          <w:top w:val="nil"/>
          <w:left w:val="nil"/>
          <w:bottom w:val="nil"/>
          <w:right w:val="nil"/>
          <w:between w:val="nil"/>
        </w:pBdr>
        <w:rPr>
          <w:color w:val="000000"/>
          <w:rPrChange w:id="1126" w:author="Olga" w:date="2018-10-30T02:02:00Z">
            <w:rPr>
              <w:i/>
              <w:color w:val="000000"/>
            </w:rPr>
          </w:rPrChange>
        </w:rPr>
      </w:pPr>
      <w:ins w:id="1127" w:author="Olga" w:date="2018-10-25T11:07:00Z">
        <w:r w:rsidRPr="006D2558">
          <w:rPr>
            <w:color w:val="000000"/>
            <w:rPrChange w:id="1128" w:author="Olga" w:date="2018-10-30T02:02:00Z">
              <w:rPr>
                <w:b/>
                <w:i/>
                <w:color w:val="000000"/>
              </w:rPr>
            </w:rPrChange>
          </w:rPr>
          <w:t>Note: This procedure allows the obtaining of transformed plants. To evaluate the transgen</w:t>
        </w:r>
      </w:ins>
      <w:ins w:id="1129" w:author="Olga" w:date="2018-10-29T16:37:00Z">
        <w:r w:rsidRPr="006D2558">
          <w:rPr>
            <w:color w:val="000000"/>
          </w:rPr>
          <w:t>e</w:t>
        </w:r>
      </w:ins>
      <w:r>
        <w:rPr>
          <w:color w:val="000000"/>
        </w:rPr>
        <w:t>’s</w:t>
      </w:r>
      <w:ins w:id="1130" w:author="Olga" w:date="2018-10-25T11:07:00Z">
        <w:r w:rsidRPr="006D2558">
          <w:rPr>
            <w:color w:val="000000"/>
            <w:rPrChange w:id="1131" w:author="Olga" w:date="2018-10-30T02:02:00Z">
              <w:rPr>
                <w:b/>
                <w:i/>
                <w:color w:val="000000"/>
              </w:rPr>
            </w:rPrChange>
          </w:rPr>
          <w:t xml:space="preserve"> effect, a negative control is needed. One option is to follow the procedure </w:t>
        </w:r>
        <w:r w:rsidRPr="006D2558">
          <w:rPr>
            <w:color w:val="000000"/>
            <w:rPrChange w:id="1132" w:author="Olga" w:date="2018-10-30T02:02:00Z">
              <w:rPr>
                <w:b/>
                <w:i/>
                <w:color w:val="000000"/>
              </w:rPr>
            </w:rPrChange>
          </w:rPr>
          <w:lastRenderedPageBreak/>
          <w:t xml:space="preserve">using an </w:t>
        </w:r>
        <w:del w:id="1133" w:author="Olga" w:date="2018-10-30T01:45:00Z">
          <w:r w:rsidRPr="006D2558" w:rsidDel="00D26AB1">
            <w:rPr>
              <w:i/>
              <w:color w:val="000000"/>
              <w:rPrChange w:id="1134" w:author="Olga" w:date="2018-10-30T02:02:00Z">
                <w:rPr>
                  <w:b/>
                  <w:i/>
                  <w:color w:val="000000"/>
                </w:rPr>
              </w:rPrChange>
            </w:rPr>
            <w:delText>A. tumefaciens</w:delText>
          </w:r>
        </w:del>
      </w:ins>
      <w:ins w:id="1135" w:author="Olga" w:date="2018-10-30T01:45:00Z">
        <w:r w:rsidRPr="006D2558">
          <w:rPr>
            <w:i/>
            <w:color w:val="000000"/>
          </w:rPr>
          <w:t>A. tumefaciens</w:t>
        </w:r>
      </w:ins>
      <w:ins w:id="1136" w:author="Olga" w:date="2018-10-25T11:07:00Z">
        <w:r w:rsidRPr="006D2558">
          <w:rPr>
            <w:i/>
            <w:color w:val="000000"/>
            <w:rPrChange w:id="1137" w:author="Olga" w:date="2018-10-30T02:02:00Z">
              <w:rPr>
                <w:b/>
                <w:i/>
                <w:color w:val="000000"/>
              </w:rPr>
            </w:rPrChange>
          </w:rPr>
          <w:t xml:space="preserve"> </w:t>
        </w:r>
        <w:r w:rsidRPr="006D2558">
          <w:rPr>
            <w:color w:val="000000"/>
            <w:rPrChange w:id="1138" w:author="Olga" w:date="2018-10-30T02:02:00Z">
              <w:rPr>
                <w:b/>
                <w:i/>
                <w:color w:val="000000"/>
              </w:rPr>
            </w:rPrChange>
          </w:rPr>
          <w:t>transformed with the empty vector. Alternatively, wild type plants can be used.</w:t>
        </w:r>
      </w:ins>
    </w:p>
    <w:p w14:paraId="2186B31F" w14:textId="77777777" w:rsidR="00A05564" w:rsidRPr="00FD26F1" w:rsidRDefault="00A05564" w:rsidP="00A05564">
      <w:pPr>
        <w:numPr>
          <w:ilvl w:val="0"/>
          <w:numId w:val="6"/>
        </w:numPr>
        <w:pBdr>
          <w:top w:val="nil"/>
          <w:left w:val="nil"/>
          <w:bottom w:val="nil"/>
          <w:right w:val="nil"/>
          <w:between w:val="nil"/>
        </w:pBdr>
        <w:shd w:val="clear" w:color="auto" w:fill="FFFFFF"/>
        <w:spacing w:before="60"/>
        <w:jc w:val="both"/>
        <w:rPr>
          <w:del w:id="1139" w:author="Iker Armendariz Santamaria" w:date="2018-10-25T11:07:00Z"/>
          <w:sz w:val="22"/>
          <w:szCs w:val="22"/>
          <w:highlight w:val="yellow"/>
          <w:rPrChange w:id="1140" w:author="Olga" w:date="2018-10-30T02:20:00Z">
            <w:rPr>
              <w:del w:id="1141" w:author="Iker Armendariz Santamaria" w:date="2018-10-25T11:07:00Z"/>
            </w:rPr>
          </w:rPrChange>
        </w:rPr>
        <w:pPrChange w:id="1142" w:author="Olga" w:date="2018-10-25T11:07:00Z">
          <w:pPr>
            <w:numPr>
              <w:numId w:val="8"/>
            </w:numPr>
            <w:pBdr>
              <w:top w:val="nil"/>
              <w:left w:val="nil"/>
              <w:bottom w:val="nil"/>
              <w:right w:val="nil"/>
              <w:between w:val="nil"/>
            </w:pBdr>
            <w:spacing w:before="60"/>
            <w:ind w:left="720" w:hanging="360"/>
            <w:contextualSpacing/>
            <w:jc w:val="both"/>
          </w:pPr>
        </w:pPrChange>
      </w:pPr>
      <w:del w:id="1143" w:author="Jl. Odette" w:date="2018-10-25T11:07:00Z">
        <w:r w:rsidRPr="00FD26F1">
          <w:rPr>
            <w:color w:val="000000"/>
            <w:highlight w:val="yellow"/>
            <w:rPrChange w:id="1144" w:author="Olga" w:date="2018-10-30T02:20:00Z">
              <w:rPr>
                <w:color w:val="000000"/>
              </w:rPr>
            </w:rPrChange>
          </w:rPr>
          <w:delText>Note: The MG medium is MS medium supplemented with 1.6% glucose and solidified with 0.6% of plant agar (Duchefa). 2MS medium is MS medium supplemented with 2% sucrose and, when solidified, with 0.23% of</w:delText>
        </w:r>
      </w:del>
      <w:ins w:id="1145" w:author="Iker Armendariz Santamaria" w:date="2018-10-25T11:07:00Z">
        <w:del w:id="1146" w:author="Jl. Odette" w:date="2018-10-25T11:07:00Z">
          <w:r w:rsidRPr="00FD26F1">
            <w:rPr>
              <w:color w:val="000000"/>
              <w:highlight w:val="yellow"/>
              <w:rPrChange w:id="1147" w:author="Olga" w:date="2018-10-30T02:20:00Z">
                <w:rPr>
                  <w:color w:val="000000"/>
                </w:rPr>
              </w:rPrChange>
            </w:rPr>
            <w:delText xml:space="preserve"> gellan gum</w:delText>
          </w:r>
        </w:del>
      </w:ins>
      <w:del w:id="1148" w:author="Jl. Odette" w:date="2018-10-25T11:07:00Z">
        <w:r w:rsidRPr="00FD26F1">
          <w:rPr>
            <w:color w:val="000000"/>
            <w:highlight w:val="yellow"/>
            <w:rPrChange w:id="1149" w:author="Olga" w:date="2018-10-30T02:20:00Z">
              <w:rPr>
                <w:color w:val="000000"/>
              </w:rPr>
            </w:rPrChange>
          </w:rPr>
          <w:delText xml:space="preserve"> Gelrite (Duchefa), as stated before. Try to u</w:delText>
        </w:r>
      </w:del>
      <w:ins w:id="1150" w:author="Iker Armendariz Santamaria" w:date="2018-10-25T11:07:00Z">
        <w:del w:id="1151" w:author="Jl. Odette" w:date="2018-10-25T11:07:00Z">
          <w:r w:rsidRPr="00FD26F1">
            <w:rPr>
              <w:color w:val="000000"/>
              <w:highlight w:val="yellow"/>
              <w:rPrChange w:id="1152" w:author="Olga" w:date="2018-10-30T02:20:00Z">
                <w:rPr>
                  <w:color w:val="000000"/>
                </w:rPr>
              </w:rPrChange>
            </w:rPr>
            <w:delText>U</w:delText>
          </w:r>
        </w:del>
      </w:ins>
      <w:del w:id="1153" w:author="Jl. Odette" w:date="2018-10-25T11:07:00Z">
        <w:r w:rsidRPr="00FD26F1">
          <w:rPr>
            <w:color w:val="000000"/>
            <w:highlight w:val="yellow"/>
            <w:rPrChange w:id="1154" w:author="Olga" w:date="2018-10-30T02:20:00Z">
              <w:rPr>
                <w:color w:val="000000"/>
              </w:rPr>
            </w:rPrChange>
          </w:rPr>
          <w:delText>se fresh plates with media containing phytohormones; alternatively, you can keep them with the lid side up at 4 °C, tightly closed with a film or a bag for a maximum of 10 days.</w:delText>
        </w:r>
      </w:del>
    </w:p>
    <w:p w14:paraId="479279E3" w14:textId="77777777" w:rsidR="00A05564" w:rsidRPr="00FD26F1" w:rsidRDefault="00A05564" w:rsidP="00A05564">
      <w:pPr>
        <w:numPr>
          <w:ilvl w:val="0"/>
          <w:numId w:val="6"/>
        </w:numPr>
        <w:pBdr>
          <w:top w:val="nil"/>
          <w:left w:val="nil"/>
          <w:bottom w:val="nil"/>
          <w:right w:val="nil"/>
          <w:between w:val="nil"/>
        </w:pBdr>
        <w:shd w:val="clear" w:color="auto" w:fill="FFFFFF"/>
        <w:spacing w:before="60" w:after="60"/>
        <w:jc w:val="both"/>
        <w:rPr>
          <w:del w:id="1155" w:author="Iker Armendariz Santamaria" w:date="2018-10-25T11:07:00Z"/>
          <w:sz w:val="22"/>
          <w:szCs w:val="22"/>
          <w:highlight w:val="yellow"/>
          <w:rPrChange w:id="1156" w:author="Olga" w:date="2018-10-30T02:20:00Z">
            <w:rPr>
              <w:del w:id="1157" w:author="Iker Armendariz Santamaria" w:date="2018-10-25T11:07:00Z"/>
            </w:rPr>
          </w:rPrChange>
        </w:rPr>
        <w:pPrChange w:id="1158" w:author="Olga" w:date="2018-10-25T11:07:00Z">
          <w:pPr>
            <w:numPr>
              <w:numId w:val="8"/>
            </w:numPr>
            <w:pBdr>
              <w:top w:val="nil"/>
              <w:left w:val="nil"/>
              <w:bottom w:val="nil"/>
              <w:right w:val="nil"/>
              <w:between w:val="nil"/>
            </w:pBdr>
            <w:spacing w:before="60" w:after="60"/>
            <w:ind w:left="714" w:hanging="357"/>
            <w:jc w:val="both"/>
          </w:pPr>
        </w:pPrChange>
      </w:pPr>
    </w:p>
    <w:p w14:paraId="595ADA32" w14:textId="77777777" w:rsidR="00A05564" w:rsidRPr="00FD26F1" w:rsidDel="00B131C0" w:rsidRDefault="00A05564" w:rsidP="00A05564">
      <w:pPr>
        <w:numPr>
          <w:ilvl w:val="0"/>
          <w:numId w:val="6"/>
        </w:numPr>
        <w:pBdr>
          <w:top w:val="nil"/>
          <w:left w:val="nil"/>
          <w:bottom w:val="nil"/>
          <w:right w:val="nil"/>
          <w:between w:val="nil"/>
        </w:pBdr>
        <w:shd w:val="clear" w:color="auto" w:fill="FFFFFF"/>
        <w:contextualSpacing/>
        <w:jc w:val="both"/>
        <w:rPr>
          <w:del w:id="1159" w:author="Olga" w:date="2018-10-29T16:28:00Z"/>
          <w:sz w:val="22"/>
          <w:szCs w:val="22"/>
          <w:highlight w:val="yellow"/>
          <w:rPrChange w:id="1160" w:author="Olga" w:date="2018-10-30T02:20:00Z">
            <w:rPr>
              <w:del w:id="1161" w:author="Olga" w:date="2018-10-29T16:28:00Z"/>
              <w:color w:val="000000"/>
            </w:rPr>
          </w:rPrChange>
        </w:rPr>
        <w:pPrChange w:id="1162" w:author="Olga" w:date="2018-10-25T11:07:00Z">
          <w:pPr>
            <w:numPr>
              <w:numId w:val="5"/>
            </w:numPr>
            <w:pBdr>
              <w:top w:val="nil"/>
              <w:left w:val="nil"/>
              <w:bottom w:val="nil"/>
              <w:right w:val="nil"/>
              <w:between w:val="nil"/>
            </w:pBdr>
            <w:ind w:left="720" w:hanging="360"/>
            <w:contextualSpacing/>
            <w:jc w:val="both"/>
          </w:pPr>
        </w:pPrChange>
      </w:pPr>
      <w:ins w:id="1163" w:author="Jl. Odette" w:date="2018-10-25T11:07:00Z">
        <w:del w:id="1164" w:author="Olga" w:date="2018-10-29T16:28:00Z">
          <w:r w:rsidRPr="00FD26F1" w:rsidDel="00B131C0">
            <w:rPr>
              <w:color w:val="000000"/>
              <w:highlight w:val="yellow"/>
              <w:rPrChange w:id="1165" w:author="Olga" w:date="2018-10-30T02:20:00Z">
                <w:rPr>
                  <w:color w:val="000000"/>
                </w:rPr>
              </w:rPrChange>
            </w:rPr>
            <w:delText>Pick a colony of</w:delText>
          </w:r>
        </w:del>
      </w:ins>
      <w:ins w:id="1166" w:author="Olga" w:date="2018-10-25T11:07:00Z">
        <w:del w:id="1167" w:author="Olga" w:date="2018-10-29T16:28:00Z">
          <w:r w:rsidRPr="00FD26F1" w:rsidDel="00B131C0">
            <w:rPr>
              <w:color w:val="000000"/>
              <w:highlight w:val="yellow"/>
              <w:rPrChange w:id="1168" w:author="Olga" w:date="2018-10-30T02:20:00Z">
                <w:rPr>
                  <w:color w:val="000000"/>
                </w:rPr>
              </w:rPrChange>
            </w:rPr>
            <w:delText xml:space="preserve"> </w:delText>
          </w:r>
        </w:del>
      </w:ins>
      <w:del w:id="1169" w:author="Olga" w:date="2018-10-29T16:28:00Z">
        <w:r w:rsidRPr="00FD26F1" w:rsidDel="00B131C0">
          <w:rPr>
            <w:color w:val="000000"/>
            <w:highlight w:val="yellow"/>
            <w:rPrChange w:id="1170" w:author="Olga" w:date="2018-10-30T02:20:00Z">
              <w:rPr>
                <w:color w:val="000000"/>
              </w:rPr>
            </w:rPrChange>
          </w:rPr>
          <w:delText xml:space="preserve">Grow transformed </w:delText>
        </w:r>
        <w:r w:rsidRPr="00FD26F1" w:rsidDel="00B131C0">
          <w:rPr>
            <w:i/>
            <w:color w:val="000000"/>
            <w:highlight w:val="yellow"/>
            <w:rPrChange w:id="1171" w:author="Olga" w:date="2018-10-30T02:20:00Z">
              <w:rPr>
                <w:i/>
                <w:color w:val="000000"/>
              </w:rPr>
            </w:rPrChange>
          </w:rPr>
          <w:delText>A. tumefaciens</w:delText>
        </w:r>
        <w:r w:rsidRPr="00FD26F1" w:rsidDel="00B131C0">
          <w:rPr>
            <w:color w:val="000000"/>
            <w:highlight w:val="yellow"/>
            <w:rPrChange w:id="1172" w:author="Olga" w:date="2018-10-30T02:20:00Z">
              <w:rPr>
                <w:i/>
                <w:color w:val="000000"/>
              </w:rPr>
            </w:rPrChange>
          </w:rPr>
          <w:delText xml:space="preserve"> </w:delText>
        </w:r>
        <w:r w:rsidRPr="00FD26F1" w:rsidDel="00B131C0">
          <w:rPr>
            <w:color w:val="000000"/>
            <w:highlight w:val="yellow"/>
            <w:rPrChange w:id="1173" w:author="Olga" w:date="2018-10-30T02:20:00Z">
              <w:rPr>
                <w:color w:val="000000"/>
              </w:rPr>
            </w:rPrChange>
          </w:rPr>
          <w:delText xml:space="preserve">GV2260 strain </w:delText>
        </w:r>
      </w:del>
      <w:ins w:id="1174" w:author="Sandra Fernández" w:date="2018-10-25T11:07:00Z">
        <w:del w:id="1175" w:author="Olga" w:date="2018-10-29T16:28:00Z">
          <w:r w:rsidRPr="00FD26F1" w:rsidDel="00B131C0">
            <w:rPr>
              <w:color w:val="000000"/>
              <w:highlight w:val="yellow"/>
              <w:rPrChange w:id="1176" w:author="Olga" w:date="2018-10-30T02:20:00Z">
                <w:rPr>
                  <w:color w:val="000000"/>
                </w:rPr>
              </w:rPrChange>
            </w:rPr>
            <w:delText>(single colony)</w:delText>
          </w:r>
        </w:del>
      </w:ins>
      <w:ins w:id="1177" w:author="Jl. Odette" w:date="2018-10-25T11:07:00Z">
        <w:del w:id="1178" w:author="Olga" w:date="2018-10-29T16:28:00Z">
          <w:r w:rsidRPr="00FD26F1" w:rsidDel="00B131C0">
            <w:rPr>
              <w:color w:val="000000"/>
              <w:highlight w:val="yellow"/>
              <w:rPrChange w:id="1179" w:author="Olga" w:date="2018-10-30T02:20:00Z">
                <w:rPr>
                  <w:color w:val="000000"/>
                </w:rPr>
              </w:rPrChange>
            </w:rPr>
            <w:delText xml:space="preserve"> </w:delText>
          </w:r>
        </w:del>
      </w:ins>
      <w:ins w:id="1180" w:author="Sandra Fernández" w:date="2018-10-25T11:07:00Z">
        <w:del w:id="1181" w:author="Olga" w:date="2018-10-29T16:28:00Z">
          <w:r w:rsidRPr="00FD26F1" w:rsidDel="00B131C0">
            <w:rPr>
              <w:color w:val="000000"/>
              <w:highlight w:val="yellow"/>
              <w:rPrChange w:id="1182" w:author="Olga" w:date="2018-10-30T02:20:00Z">
                <w:rPr>
                  <w:color w:val="000000"/>
                </w:rPr>
              </w:rPrChange>
            </w:rPr>
            <w:delText xml:space="preserve"> </w:delText>
          </w:r>
        </w:del>
      </w:ins>
      <w:ins w:id="1183" w:author="Iker Armendariz Santamaria" w:date="2018-10-25T11:07:00Z">
        <w:del w:id="1184" w:author="Olga" w:date="2018-10-29T16:28:00Z">
          <w:r w:rsidRPr="00FD26F1" w:rsidDel="00B131C0">
            <w:rPr>
              <w:color w:val="000000"/>
              <w:highlight w:val="yellow"/>
              <w:rPrChange w:id="1185" w:author="Olga" w:date="2018-10-30T02:20:00Z">
                <w:rPr>
                  <w:color w:val="000000"/>
                </w:rPr>
              </w:rPrChange>
            </w:rPr>
            <w:delText>O/N</w:delText>
          </w:r>
        </w:del>
      </w:ins>
      <w:del w:id="1186" w:author="Olga" w:date="2018-10-29T16:28:00Z">
        <w:r w:rsidRPr="00FD26F1" w:rsidDel="00B131C0">
          <w:rPr>
            <w:color w:val="000000"/>
            <w:highlight w:val="yellow"/>
            <w:rPrChange w:id="1187" w:author="Olga" w:date="2018-10-30T02:20:00Z">
              <w:rPr>
                <w:color w:val="000000"/>
              </w:rPr>
            </w:rPrChange>
          </w:rPr>
          <w:delText>overnight</w:delText>
        </w:r>
      </w:del>
      <w:ins w:id="1188" w:author="Jl. Odette" w:date="2018-10-25T11:07:00Z">
        <w:del w:id="1189" w:author="Olga" w:date="2018-10-29T16:28:00Z">
          <w:r w:rsidRPr="00FD26F1" w:rsidDel="00B131C0">
            <w:rPr>
              <w:color w:val="000000"/>
              <w:highlight w:val="yellow"/>
              <w:rPrChange w:id="1190" w:author="Olga" w:date="2018-10-30T02:20:00Z">
                <w:rPr>
                  <w:color w:val="000000"/>
                </w:rPr>
              </w:rPrChange>
            </w:rPr>
            <w:delText xml:space="preserve"> and grow it</w:delText>
          </w:r>
        </w:del>
      </w:ins>
      <w:del w:id="1191" w:author="Olga" w:date="2018-10-29T16:28:00Z">
        <w:r w:rsidRPr="00FD26F1" w:rsidDel="00B131C0">
          <w:rPr>
            <w:color w:val="000000"/>
            <w:highlight w:val="yellow"/>
            <w:rPrChange w:id="1192" w:author="Olga" w:date="2018-10-30T02:20:00Z">
              <w:rPr>
                <w:color w:val="000000"/>
              </w:rPr>
            </w:rPrChange>
          </w:rPr>
          <w:delText xml:space="preserve"> </w:delText>
        </w:r>
      </w:del>
      <w:ins w:id="1193" w:author="Jl. Odette" w:date="2018-10-25T11:07:00Z">
        <w:del w:id="1194" w:author="Olga" w:date="2018-10-29T16:28:00Z">
          <w:r w:rsidRPr="00FD26F1" w:rsidDel="00B131C0">
            <w:rPr>
              <w:color w:val="000000"/>
              <w:highlight w:val="yellow"/>
              <w:rPrChange w:id="1195" w:author="Olga" w:date="2018-10-30T02:20:00Z">
                <w:rPr>
                  <w:color w:val="000000"/>
                </w:rPr>
              </w:rPrChange>
            </w:rPr>
            <w:delText xml:space="preserve">O/N </w:delText>
          </w:r>
        </w:del>
      </w:ins>
      <w:del w:id="1196" w:author="Olga" w:date="2018-10-29T16:28:00Z">
        <w:r w:rsidRPr="00FD26F1" w:rsidDel="00B131C0">
          <w:rPr>
            <w:color w:val="000000"/>
            <w:highlight w:val="yellow"/>
            <w:rPrChange w:id="1197" w:author="Olga" w:date="2018-10-30T02:20:00Z">
              <w:rPr>
                <w:color w:val="000000"/>
              </w:rPr>
            </w:rPrChange>
          </w:rPr>
          <w:delText xml:space="preserve">in </w:delText>
        </w:r>
      </w:del>
      <w:ins w:id="1198" w:author="Sandra Fernández" w:date="2018-10-25T11:07:00Z">
        <w:del w:id="1199" w:author="Olga" w:date="2018-10-29T16:28:00Z">
          <w:r w:rsidRPr="00FD26F1" w:rsidDel="00B131C0">
            <w:rPr>
              <w:color w:val="000000"/>
              <w:highlight w:val="yellow"/>
              <w:rPrChange w:id="1200" w:author="Olga" w:date="2018-10-30T02:20:00Z">
                <w:rPr>
                  <w:color w:val="000000"/>
                </w:rPr>
              </w:rPrChange>
            </w:rPr>
            <w:delText>5</w:delText>
          </w:r>
        </w:del>
      </w:ins>
      <w:del w:id="1201" w:author="Olga" w:date="2018-10-29T16:28:00Z">
        <w:r w:rsidRPr="00FD26F1" w:rsidDel="00B131C0">
          <w:rPr>
            <w:color w:val="000000"/>
            <w:highlight w:val="yellow"/>
            <w:rPrChange w:id="1202" w:author="Olga" w:date="2018-10-30T02:20:00Z">
              <w:rPr>
                <w:color w:val="000000"/>
              </w:rPr>
            </w:rPrChange>
          </w:rPr>
          <w:delText xml:space="preserve">10 mL of YEB medium supplemented with </w:delText>
        </w:r>
      </w:del>
      <w:ins w:id="1203" w:author="Iker Armendariz Santamaria" w:date="2018-10-25T11:07:00Z">
        <w:del w:id="1204" w:author="Olga" w:date="2018-10-29T16:28:00Z">
          <w:r w:rsidRPr="00FD26F1" w:rsidDel="00B131C0">
            <w:rPr>
              <w:color w:val="000000"/>
              <w:highlight w:val="yellow"/>
              <w:rPrChange w:id="1205" w:author="Olga" w:date="2018-10-30T02:20:00Z">
                <w:rPr>
                  <w:color w:val="000000"/>
                </w:rPr>
              </w:rPrChange>
            </w:rPr>
            <w:delText xml:space="preserve">antibiotics (see Table 2) </w:delText>
          </w:r>
        </w:del>
      </w:ins>
      <w:del w:id="1206" w:author="Olga" w:date="2018-10-29T16:28:00Z">
        <w:r w:rsidRPr="00FD26F1" w:rsidDel="00B131C0">
          <w:rPr>
            <w:color w:val="000000"/>
            <w:highlight w:val="yellow"/>
            <w:rPrChange w:id="1207" w:author="Olga" w:date="2018-10-30T02:20:00Z">
              <w:rPr>
                <w:color w:val="000000"/>
              </w:rPr>
            </w:rPrChange>
          </w:rPr>
          <w:delText>rifampicin [50 µg/mL] (genomic resistance), carbenicillin [50 µg/mL] (helper plasmid selection), streptomycin [150 µg/mL] and spectinomycin [50 µg/mL]) (Prom</w:delText>
        </w:r>
        <w:r w:rsidRPr="00FD26F1" w:rsidDel="00B131C0">
          <w:rPr>
            <w:color w:val="000000"/>
            <w:highlight w:val="yellow"/>
            <w:rPrChange w:id="1208" w:author="Olga" w:date="2018-10-30T02:20:00Z">
              <w:rPr>
                <w:i/>
                <w:color w:val="000000"/>
              </w:rPr>
            </w:rPrChange>
          </w:rPr>
          <w:delText>FHT::GUS</w:delText>
        </w:r>
        <w:r w:rsidRPr="00FD26F1" w:rsidDel="00B131C0">
          <w:rPr>
            <w:color w:val="000000"/>
            <w:highlight w:val="yellow"/>
            <w:rPrChange w:id="1209" w:author="Olga" w:date="2018-10-30T02:20:00Z">
              <w:rPr>
                <w:color w:val="000000"/>
              </w:rPr>
            </w:rPrChange>
          </w:rPr>
          <w:delText xml:space="preserve"> binary plasmid selection) into a 50 mL </w:delText>
        </w:r>
      </w:del>
      <w:ins w:id="1210" w:author="Iker Armendariz Santamaria" w:date="2018-10-25T11:07:00Z">
        <w:del w:id="1211" w:author="Olga" w:date="2018-10-29T16:28:00Z">
          <w:r w:rsidRPr="00FD26F1" w:rsidDel="00B131C0">
            <w:rPr>
              <w:color w:val="000000"/>
              <w:highlight w:val="yellow"/>
              <w:rPrChange w:id="1212" w:author="Olga" w:date="2018-10-30T02:20:00Z">
                <w:rPr>
                  <w:color w:val="000000"/>
                </w:rPr>
              </w:rPrChange>
            </w:rPr>
            <w:delText xml:space="preserve">centrifuge </w:delText>
          </w:r>
        </w:del>
      </w:ins>
      <w:del w:id="1213" w:author="Olga" w:date="2018-10-29T16:28:00Z">
        <w:r w:rsidRPr="00FD26F1" w:rsidDel="00B131C0">
          <w:rPr>
            <w:color w:val="000000"/>
            <w:highlight w:val="yellow"/>
            <w:rPrChange w:id="1214" w:author="Olga" w:date="2018-10-30T02:20:00Z">
              <w:rPr>
                <w:color w:val="000000"/>
              </w:rPr>
            </w:rPrChange>
          </w:rPr>
          <w:delText xml:space="preserve">Falcon tube at 28 °C with shaking at 200 rpm </w:delText>
        </w:r>
      </w:del>
      <w:ins w:id="1215" w:author="Iker Armendariz Santamaria" w:date="2018-10-25T11:07:00Z">
        <w:del w:id="1216" w:author="Olga" w:date="2018-10-29T16:28:00Z">
          <w:r w:rsidRPr="00FD26F1" w:rsidDel="00B131C0">
            <w:rPr>
              <w:color w:val="000000"/>
              <w:highlight w:val="yellow"/>
              <w:rPrChange w:id="1217" w:author="Olga" w:date="2018-10-30T02:20:00Z">
                <w:rPr>
                  <w:color w:val="000000"/>
                </w:rPr>
              </w:rPrChange>
            </w:rPr>
            <w:delText>O/N</w:delText>
          </w:r>
        </w:del>
      </w:ins>
      <w:del w:id="1218" w:author="Olga" w:date="2018-10-29T16:28:00Z">
        <w:r w:rsidRPr="00FD26F1" w:rsidDel="00B131C0">
          <w:rPr>
            <w:color w:val="000000"/>
            <w:highlight w:val="yellow"/>
            <w:rPrChange w:id="1219" w:author="Olga" w:date="2018-10-30T02:20:00Z">
              <w:rPr>
                <w:color w:val="000000"/>
              </w:rPr>
            </w:rPrChange>
          </w:rPr>
          <w:delText xml:space="preserve">overnight. </w:delText>
        </w:r>
      </w:del>
    </w:p>
    <w:p w14:paraId="0D719D1D" w14:textId="77777777" w:rsidR="00A05564" w:rsidRPr="00FD26F1" w:rsidDel="00B131C0" w:rsidRDefault="00A05564" w:rsidP="00A05564">
      <w:pPr>
        <w:numPr>
          <w:ilvl w:val="1"/>
          <w:numId w:val="6"/>
        </w:numPr>
        <w:pBdr>
          <w:top w:val="nil"/>
          <w:left w:val="nil"/>
          <w:bottom w:val="nil"/>
          <w:right w:val="nil"/>
          <w:between w:val="nil"/>
        </w:pBdr>
        <w:shd w:val="clear" w:color="auto" w:fill="FFFFFF"/>
        <w:contextualSpacing/>
        <w:jc w:val="both"/>
        <w:rPr>
          <w:del w:id="1220" w:author="Olga" w:date="2018-10-29T16:28:00Z"/>
          <w:sz w:val="22"/>
          <w:szCs w:val="22"/>
          <w:highlight w:val="yellow"/>
          <w:rPrChange w:id="1221" w:author="Olga" w:date="2018-10-30T02:20:00Z">
            <w:rPr>
              <w:del w:id="1222" w:author="Olga" w:date="2018-10-29T16:28:00Z"/>
              <w:color w:val="000000"/>
            </w:rPr>
          </w:rPrChange>
        </w:rPr>
        <w:pPrChange w:id="1223" w:author="Olga" w:date="2018-10-29T16:12:00Z">
          <w:pPr>
            <w:numPr>
              <w:numId w:val="5"/>
            </w:numPr>
            <w:pBdr>
              <w:top w:val="nil"/>
              <w:left w:val="nil"/>
              <w:bottom w:val="nil"/>
              <w:right w:val="nil"/>
              <w:between w:val="nil"/>
            </w:pBdr>
            <w:ind w:left="720" w:hanging="360"/>
            <w:contextualSpacing/>
            <w:jc w:val="both"/>
          </w:pPr>
        </w:pPrChange>
      </w:pPr>
      <w:del w:id="1224" w:author="Olga" w:date="2018-10-29T16:28:00Z">
        <w:r w:rsidRPr="00FD26F1" w:rsidDel="00B131C0">
          <w:rPr>
            <w:color w:val="000000"/>
            <w:highlight w:val="yellow"/>
            <w:rPrChange w:id="1225" w:author="Olga" w:date="2018-10-30T02:20:00Z">
              <w:rPr>
                <w:color w:val="000000"/>
              </w:rPr>
            </w:rPrChange>
          </w:rPr>
          <w:delText xml:space="preserve">Measure the optical density, which must be </w:delText>
        </w:r>
      </w:del>
      <w:ins w:id="1226" w:author="Iker Armendariz Santamaria" w:date="2018-10-25T11:07:00Z">
        <w:del w:id="1227" w:author="Olga" w:date="2018-10-29T16:28:00Z">
          <w:r w:rsidRPr="00FD26F1" w:rsidDel="00B131C0">
            <w:rPr>
              <w:color w:val="000000"/>
              <w:highlight w:val="yellow"/>
              <w:rPrChange w:id="1228" w:author="Olga" w:date="2018-10-30T02:20:00Z">
                <w:rPr>
                  <w:color w:val="000000"/>
                </w:rPr>
              </w:rPrChange>
            </w:rPr>
            <w:delText>OD</w:delText>
          </w:r>
          <w:r w:rsidRPr="00FD26F1" w:rsidDel="00B131C0">
            <w:rPr>
              <w:color w:val="000000"/>
              <w:highlight w:val="yellow"/>
              <w:vertAlign w:val="subscript"/>
              <w:rPrChange w:id="1229" w:author="Olga" w:date="2018-10-30T02:20:00Z">
                <w:rPr>
                  <w:color w:val="000000"/>
                </w:rPr>
              </w:rPrChange>
            </w:rPr>
            <w:delText>600</w:delText>
          </w:r>
          <w:r w:rsidRPr="00FD26F1" w:rsidDel="00B131C0">
            <w:rPr>
              <w:color w:val="000000"/>
              <w:highlight w:val="yellow"/>
              <w:rPrChange w:id="1230" w:author="Olga" w:date="2018-10-30T02:20:00Z">
                <w:rPr>
                  <w:color w:val="000000"/>
                </w:rPr>
              </w:rPrChange>
            </w:rPr>
            <w:delText xml:space="preserve"> = 0.6-1</w:delText>
          </w:r>
        </w:del>
      </w:ins>
      <w:del w:id="1231" w:author="Olga" w:date="2018-10-29T16:28:00Z">
        <w:r w:rsidRPr="00FD26F1" w:rsidDel="00B131C0">
          <w:rPr>
            <w:color w:val="000000"/>
            <w:highlight w:val="yellow"/>
            <w:rPrChange w:id="1232" w:author="Olga" w:date="2018-10-30T02:20:00Z">
              <w:rPr>
                <w:color w:val="000000"/>
              </w:rPr>
            </w:rPrChange>
          </w:rPr>
          <w:delText>lower than 0.6-1 UA.</w:delText>
        </w:r>
      </w:del>
      <w:ins w:id="1233" w:author="Jl. Odette" w:date="2018-10-25T11:07:00Z">
        <w:del w:id="1234" w:author="Olga" w:date="2018-10-29T16:28:00Z">
          <w:r w:rsidRPr="00FD26F1" w:rsidDel="00B131C0">
            <w:rPr>
              <w:color w:val="000000"/>
              <w:highlight w:val="yellow"/>
              <w:rPrChange w:id="1235" w:author="Olga" w:date="2018-10-30T02:20:00Z">
                <w:rPr>
                  <w:color w:val="000000"/>
                </w:rPr>
              </w:rPrChange>
            </w:rPr>
            <w:delText xml:space="preserve"> </w:delText>
          </w:r>
        </w:del>
        <w:del w:id="1236" w:author="Olga" w:date="2018-10-29T16:12:00Z">
          <w:r w:rsidRPr="00FD26F1" w:rsidDel="00FB4980">
            <w:rPr>
              <w:color w:val="000000"/>
              <w:highlight w:val="yellow"/>
              <w:rPrChange w:id="1237" w:author="Olga" w:date="2018-10-30T02:20:00Z">
                <w:rPr>
                  <w:color w:val="000000"/>
                </w:rPr>
              </w:rPrChange>
            </w:rPr>
            <w:delText>Note:</w:delText>
          </w:r>
        </w:del>
      </w:ins>
      <w:del w:id="1238" w:author="Olga" w:date="2018-10-29T16:12:00Z">
        <w:r w:rsidRPr="00FD26F1" w:rsidDel="00FB4980">
          <w:rPr>
            <w:color w:val="000000"/>
            <w:highlight w:val="yellow"/>
            <w:rPrChange w:id="1239" w:author="Olga" w:date="2018-10-30T02:20:00Z">
              <w:rPr>
                <w:color w:val="000000"/>
              </w:rPr>
            </w:rPrChange>
          </w:rPr>
          <w:delText xml:space="preserve"> </w:delText>
        </w:r>
      </w:del>
      <w:del w:id="1240" w:author="Olga" w:date="2018-10-29T16:28:00Z">
        <w:r w:rsidRPr="00FD26F1" w:rsidDel="00B131C0">
          <w:rPr>
            <w:color w:val="000000"/>
            <w:highlight w:val="yellow"/>
            <w:rPrChange w:id="1241" w:author="Olga" w:date="2018-10-30T02:20:00Z">
              <w:rPr>
                <w:color w:val="000000"/>
              </w:rPr>
            </w:rPrChange>
          </w:rPr>
          <w:delText xml:space="preserve">If higher, make a subculture lowering it to </w:delText>
        </w:r>
      </w:del>
      <w:ins w:id="1242" w:author="Iker Armendariz Santamaria" w:date="2018-10-25T11:07:00Z">
        <w:del w:id="1243" w:author="Olga" w:date="2018-10-29T16:28:00Z">
          <w:r w:rsidRPr="00FD26F1" w:rsidDel="00B131C0">
            <w:rPr>
              <w:color w:val="000000"/>
              <w:highlight w:val="yellow"/>
              <w:rPrChange w:id="1244" w:author="Olga" w:date="2018-10-30T02:20:00Z">
                <w:rPr>
                  <w:color w:val="000000"/>
                </w:rPr>
              </w:rPrChange>
            </w:rPr>
            <w:delText>OD</w:delText>
          </w:r>
          <w:r w:rsidRPr="00FD26F1" w:rsidDel="00B131C0">
            <w:rPr>
              <w:color w:val="000000"/>
              <w:highlight w:val="yellow"/>
              <w:vertAlign w:val="subscript"/>
              <w:rPrChange w:id="1245" w:author="Olga" w:date="2018-10-30T02:20:00Z">
                <w:rPr>
                  <w:color w:val="000000"/>
                </w:rPr>
              </w:rPrChange>
            </w:rPr>
            <w:delText>600</w:delText>
          </w:r>
          <w:r w:rsidRPr="00FD26F1" w:rsidDel="00B131C0">
            <w:rPr>
              <w:color w:val="000000"/>
              <w:highlight w:val="yellow"/>
              <w:rPrChange w:id="1246" w:author="Olga" w:date="2018-10-30T02:20:00Z">
                <w:rPr>
                  <w:color w:val="000000"/>
                </w:rPr>
              </w:rPrChange>
            </w:rPr>
            <w:delText xml:space="preserve"> = 0.3 </w:delText>
          </w:r>
        </w:del>
      </w:ins>
      <w:del w:id="1247" w:author="Olga" w:date="2018-10-29T16:28:00Z">
        <w:r w:rsidRPr="00FD26F1" w:rsidDel="00B131C0">
          <w:rPr>
            <w:color w:val="000000"/>
            <w:highlight w:val="yellow"/>
            <w:rPrChange w:id="1248" w:author="Olga" w:date="2018-10-30T02:20:00Z">
              <w:rPr>
                <w:color w:val="000000"/>
              </w:rPr>
            </w:rPrChange>
          </w:rPr>
          <w:delText xml:space="preserve">0.3 UA with </w:delText>
        </w:r>
      </w:del>
      <w:ins w:id="1249" w:author="Sandra Fernández" w:date="2018-10-25T11:07:00Z">
        <w:del w:id="1250" w:author="Olga" w:date="2018-10-29T16:28:00Z">
          <w:r w:rsidRPr="00FD26F1" w:rsidDel="00B131C0">
            <w:rPr>
              <w:color w:val="000000"/>
              <w:highlight w:val="yellow"/>
              <w:rPrChange w:id="1251" w:author="Olga" w:date="2018-10-30T02:20:00Z">
                <w:rPr>
                  <w:color w:val="000000"/>
                </w:rPr>
              </w:rPrChange>
            </w:rPr>
            <w:delText>fresh</w:delText>
          </w:r>
        </w:del>
      </w:ins>
      <w:del w:id="1252" w:author="Olga" w:date="2018-10-29T16:28:00Z">
        <w:r w:rsidRPr="00FD26F1" w:rsidDel="00B131C0">
          <w:rPr>
            <w:color w:val="000000"/>
            <w:highlight w:val="yellow"/>
            <w:rPrChange w:id="1253" w:author="Olga" w:date="2018-10-30T02:20:00Z">
              <w:rPr>
                <w:color w:val="000000"/>
              </w:rPr>
            </w:rPrChange>
          </w:rPr>
          <w:delText xml:space="preserve">new media and wait until the culture reaches </w:delText>
        </w:r>
      </w:del>
      <w:ins w:id="1254" w:author="Iker Armendariz Santamaria" w:date="2018-10-25T11:07:00Z">
        <w:del w:id="1255" w:author="Olga" w:date="2018-10-29T16:28:00Z">
          <w:r w:rsidRPr="00FD26F1" w:rsidDel="00B131C0">
            <w:rPr>
              <w:color w:val="000000"/>
              <w:highlight w:val="yellow"/>
              <w:rPrChange w:id="1256" w:author="Olga" w:date="2018-10-30T02:20:00Z">
                <w:rPr>
                  <w:color w:val="000000"/>
                </w:rPr>
              </w:rPrChange>
            </w:rPr>
            <w:delText>OD</w:delText>
          </w:r>
          <w:r w:rsidRPr="00FD26F1" w:rsidDel="00B131C0">
            <w:rPr>
              <w:color w:val="000000"/>
              <w:highlight w:val="yellow"/>
              <w:vertAlign w:val="subscript"/>
              <w:rPrChange w:id="1257" w:author="Olga" w:date="2018-10-30T02:20:00Z">
                <w:rPr>
                  <w:color w:val="000000"/>
                </w:rPr>
              </w:rPrChange>
            </w:rPr>
            <w:delText>600</w:delText>
          </w:r>
          <w:r w:rsidRPr="00FD26F1" w:rsidDel="00B131C0">
            <w:rPr>
              <w:color w:val="000000"/>
              <w:highlight w:val="yellow"/>
              <w:rPrChange w:id="1258" w:author="Olga" w:date="2018-10-30T02:20:00Z">
                <w:rPr>
                  <w:color w:val="000000"/>
                </w:rPr>
              </w:rPrChange>
            </w:rPr>
            <w:delText xml:space="preserve"> = 0.6-1.</w:delText>
          </w:r>
        </w:del>
      </w:ins>
      <w:del w:id="1259" w:author="Olga" w:date="2018-10-29T16:28:00Z">
        <w:r w:rsidRPr="00FD26F1" w:rsidDel="00B131C0">
          <w:rPr>
            <w:color w:val="000000"/>
            <w:highlight w:val="yellow"/>
            <w:rPrChange w:id="1260" w:author="Olga" w:date="2018-10-30T02:20:00Z">
              <w:rPr>
                <w:color w:val="000000"/>
              </w:rPr>
            </w:rPrChange>
          </w:rPr>
          <w:delText>0.6-1 UA.</w:delText>
        </w:r>
      </w:del>
    </w:p>
    <w:p w14:paraId="5AA5190E" w14:textId="77777777" w:rsidR="00A05564" w:rsidRPr="00FD26F1" w:rsidDel="00B131C0" w:rsidRDefault="00A05564" w:rsidP="00A05564">
      <w:pPr>
        <w:numPr>
          <w:ilvl w:val="0"/>
          <w:numId w:val="6"/>
        </w:numPr>
        <w:pBdr>
          <w:top w:val="nil"/>
          <w:left w:val="nil"/>
          <w:bottom w:val="nil"/>
          <w:right w:val="nil"/>
          <w:between w:val="nil"/>
        </w:pBdr>
        <w:shd w:val="clear" w:color="auto" w:fill="FFFFFF"/>
        <w:contextualSpacing/>
        <w:jc w:val="both"/>
        <w:rPr>
          <w:ins w:id="1261" w:author="Iker Armendariz Santamaria" w:date="2018-10-25T11:07:00Z"/>
          <w:del w:id="1262" w:author="Olga" w:date="2018-10-29T16:28:00Z"/>
          <w:sz w:val="22"/>
          <w:szCs w:val="22"/>
          <w:highlight w:val="yellow"/>
          <w:rPrChange w:id="1263" w:author="Olga" w:date="2018-10-30T02:20:00Z">
            <w:rPr>
              <w:ins w:id="1264" w:author="Iker Armendariz Santamaria" w:date="2018-10-25T11:07:00Z"/>
              <w:del w:id="1265" w:author="Olga" w:date="2018-10-29T16:28:00Z"/>
              <w:color w:val="000000"/>
            </w:rPr>
          </w:rPrChange>
        </w:rPr>
        <w:pPrChange w:id="1266" w:author="Olga" w:date="2018-10-25T11:07:00Z">
          <w:pPr>
            <w:numPr>
              <w:numId w:val="5"/>
            </w:numPr>
            <w:pBdr>
              <w:top w:val="nil"/>
              <w:left w:val="nil"/>
              <w:bottom w:val="nil"/>
              <w:right w:val="nil"/>
              <w:between w:val="nil"/>
            </w:pBdr>
            <w:ind w:left="720" w:hanging="360"/>
            <w:contextualSpacing/>
            <w:jc w:val="both"/>
          </w:pPr>
        </w:pPrChange>
      </w:pPr>
      <w:del w:id="1267" w:author="Olga" w:date="2018-10-29T16:28:00Z">
        <w:r w:rsidRPr="00FD26F1" w:rsidDel="00B131C0">
          <w:rPr>
            <w:color w:val="000000"/>
            <w:highlight w:val="yellow"/>
            <w:rPrChange w:id="1268" w:author="Olga" w:date="2018-10-30T02:20:00Z">
              <w:rPr>
                <w:b/>
                <w:color w:val="000000"/>
              </w:rPr>
            </w:rPrChange>
          </w:rPr>
          <w:delText>Take 1 mL of culture and centrifuge</w:delText>
        </w:r>
      </w:del>
      <w:ins w:id="1269" w:author="Iker Armendariz Santamaria" w:date="2018-10-25T11:07:00Z">
        <w:del w:id="1270" w:author="Olga" w:date="2018-10-29T16:28:00Z">
          <w:r w:rsidRPr="00FD26F1" w:rsidDel="00B131C0">
            <w:rPr>
              <w:color w:val="000000"/>
              <w:highlight w:val="yellow"/>
              <w:rPrChange w:id="1271" w:author="Olga" w:date="2018-10-30T02:20:00Z">
                <w:rPr>
                  <w:b/>
                  <w:color w:val="000000"/>
                </w:rPr>
              </w:rPrChange>
            </w:rPr>
            <w:delText xml:space="preserve"> it</w:delText>
          </w:r>
        </w:del>
      </w:ins>
      <w:del w:id="1272" w:author="Olga" w:date="2018-10-29T16:28:00Z">
        <w:r w:rsidRPr="00FD26F1" w:rsidDel="00B131C0">
          <w:rPr>
            <w:color w:val="000000"/>
            <w:highlight w:val="yellow"/>
            <w:rPrChange w:id="1273" w:author="Olga" w:date="2018-10-30T02:20:00Z">
              <w:rPr>
                <w:b/>
                <w:color w:val="000000"/>
              </w:rPr>
            </w:rPrChange>
          </w:rPr>
          <w:delText xml:space="preserve"> for 10 min at 3,000 x g in a bench</w:delText>
        </w:r>
      </w:del>
      <w:ins w:id="1274" w:author="Iker Armendariz Santamaria" w:date="2018-10-25T11:07:00Z">
        <w:del w:id="1275" w:author="Olga" w:date="2018-10-29T16:28:00Z">
          <w:r w:rsidRPr="00FD26F1" w:rsidDel="00B131C0">
            <w:rPr>
              <w:color w:val="000000"/>
              <w:highlight w:val="yellow"/>
              <w:rPrChange w:id="1276" w:author="Olga" w:date="2018-10-30T02:20:00Z">
                <w:rPr>
                  <w:b/>
                  <w:color w:val="000000"/>
                </w:rPr>
              </w:rPrChange>
            </w:rPr>
            <w:delText>-</w:delText>
          </w:r>
        </w:del>
      </w:ins>
      <w:del w:id="1277" w:author="Olga" w:date="2018-10-29T16:28:00Z">
        <w:r w:rsidRPr="00FD26F1" w:rsidDel="00B131C0">
          <w:rPr>
            <w:color w:val="000000"/>
            <w:highlight w:val="yellow"/>
            <w:rPrChange w:id="1278" w:author="Olga" w:date="2018-10-30T02:20:00Z">
              <w:rPr>
                <w:b/>
                <w:color w:val="000000"/>
              </w:rPr>
            </w:rPrChange>
          </w:rPr>
          <w:delText xml:space="preserve"> top centrifuge at </w:delText>
        </w:r>
      </w:del>
      <w:ins w:id="1279" w:author="Iker Armendariz Santamaria" w:date="2018-10-25T11:07:00Z">
        <w:del w:id="1280" w:author="Olga" w:date="2018-10-29T16:28:00Z">
          <w:r w:rsidRPr="00FD26F1" w:rsidDel="00B131C0">
            <w:rPr>
              <w:color w:val="000000"/>
              <w:highlight w:val="yellow"/>
              <w:rPrChange w:id="1281" w:author="Olga" w:date="2018-10-30T02:20:00Z">
                <w:rPr>
                  <w:b/>
                  <w:color w:val="000000"/>
                </w:rPr>
              </w:rPrChange>
            </w:rPr>
            <w:delText>RT</w:delText>
          </w:r>
        </w:del>
      </w:ins>
      <w:ins w:id="1282" w:author="Jl. Odette" w:date="2018-10-25T11:07:00Z">
        <w:del w:id="1283" w:author="Olga" w:date="2018-10-29T16:28:00Z">
          <w:r w:rsidRPr="00FD26F1" w:rsidDel="00B131C0">
            <w:rPr>
              <w:color w:val="000000"/>
              <w:highlight w:val="yellow"/>
              <w:rPrChange w:id="1284" w:author="Olga" w:date="2018-10-30T02:20:00Z">
                <w:rPr>
                  <w:b/>
                  <w:color w:val="000000"/>
                </w:rPr>
              </w:rPrChange>
            </w:rPr>
            <w:delText>.</w:delText>
          </w:r>
        </w:del>
      </w:ins>
      <w:del w:id="1285" w:author="Olga" w:date="2018-10-29T16:28:00Z">
        <w:r w:rsidRPr="00FD26F1" w:rsidDel="00B131C0">
          <w:rPr>
            <w:color w:val="000000"/>
            <w:highlight w:val="yellow"/>
            <w:rPrChange w:id="1286" w:author="Olga" w:date="2018-10-30T02:20:00Z">
              <w:rPr>
                <w:b/>
                <w:color w:val="000000"/>
              </w:rPr>
            </w:rPrChange>
          </w:rPr>
          <w:delText>room temperature</w:delText>
        </w:r>
      </w:del>
      <w:ins w:id="1287" w:author="Iker Armendariz Santamaria" w:date="2018-10-25T11:07:00Z">
        <w:del w:id="1288" w:author="Olga" w:date="2018-10-29T16:28:00Z">
          <w:r w:rsidRPr="00FD26F1" w:rsidDel="00B131C0">
            <w:rPr>
              <w:color w:val="000000"/>
              <w:highlight w:val="yellow"/>
              <w:rPrChange w:id="1289" w:author="Olga" w:date="2018-10-30T02:20:00Z">
                <w:rPr>
                  <w:b/>
                  <w:color w:val="000000"/>
                </w:rPr>
              </w:rPrChange>
            </w:rPr>
            <w:delText>.</w:delText>
          </w:r>
        </w:del>
      </w:ins>
      <w:del w:id="1290" w:author="Olga" w:date="2018-10-29T16:28:00Z">
        <w:r w:rsidRPr="00FD26F1" w:rsidDel="00B131C0">
          <w:rPr>
            <w:color w:val="000000"/>
            <w:highlight w:val="yellow"/>
            <w:rPrChange w:id="1291" w:author="Olga" w:date="2018-10-30T02:20:00Z">
              <w:rPr>
                <w:b/>
                <w:color w:val="000000"/>
              </w:rPr>
            </w:rPrChange>
          </w:rPr>
          <w:delText xml:space="preserve">, </w:delText>
        </w:r>
      </w:del>
    </w:p>
    <w:p w14:paraId="0ABF1EC8" w14:textId="77777777" w:rsidR="00A05564" w:rsidRPr="00FD26F1" w:rsidDel="00FB4980" w:rsidRDefault="00A05564" w:rsidP="00A05564">
      <w:pPr>
        <w:numPr>
          <w:ilvl w:val="0"/>
          <w:numId w:val="6"/>
        </w:numPr>
        <w:pBdr>
          <w:top w:val="nil"/>
          <w:left w:val="nil"/>
          <w:bottom w:val="nil"/>
          <w:right w:val="nil"/>
          <w:between w:val="nil"/>
        </w:pBdr>
        <w:shd w:val="clear" w:color="auto" w:fill="FFFFFF"/>
        <w:contextualSpacing/>
        <w:jc w:val="both"/>
        <w:rPr>
          <w:ins w:id="1292" w:author="Iker Armendariz Santamaria" w:date="2018-10-25T11:07:00Z"/>
          <w:del w:id="1293" w:author="Olga" w:date="2018-10-29T16:13:00Z"/>
          <w:color w:val="000000"/>
          <w:highlight w:val="yellow"/>
          <w:rPrChange w:id="1294" w:author="Olga" w:date="2018-10-30T02:20:00Z">
            <w:rPr>
              <w:ins w:id="1295" w:author="Iker Armendariz Santamaria" w:date="2018-10-25T11:07:00Z"/>
              <w:del w:id="1296" w:author="Olga" w:date="2018-10-29T16:13:00Z"/>
              <w:color w:val="000000"/>
            </w:rPr>
          </w:rPrChange>
        </w:rPr>
        <w:pPrChange w:id="1297" w:author="Olga" w:date="2018-10-29T16:24:00Z">
          <w:pPr>
            <w:numPr>
              <w:numId w:val="5"/>
            </w:numPr>
            <w:pBdr>
              <w:top w:val="nil"/>
              <w:left w:val="nil"/>
              <w:bottom w:val="nil"/>
              <w:right w:val="nil"/>
              <w:between w:val="nil"/>
            </w:pBdr>
            <w:ind w:left="720" w:hanging="360"/>
            <w:contextualSpacing/>
            <w:jc w:val="both"/>
          </w:pPr>
        </w:pPrChange>
      </w:pPr>
      <w:ins w:id="1298" w:author="Iker Armendariz Santamaria" w:date="2018-10-25T11:07:00Z">
        <w:del w:id="1299" w:author="Olga" w:date="2018-10-29T16:28:00Z">
          <w:r w:rsidRPr="00FD26F1" w:rsidDel="00B131C0">
            <w:rPr>
              <w:color w:val="000000"/>
              <w:highlight w:val="yellow"/>
              <w:rPrChange w:id="1300" w:author="Olga" w:date="2018-10-30T02:20:00Z">
                <w:rPr>
                  <w:b/>
                  <w:color w:val="000000"/>
                </w:rPr>
              </w:rPrChange>
            </w:rPr>
            <w:delText>R</w:delText>
          </w:r>
        </w:del>
      </w:ins>
      <w:del w:id="1301" w:author="Olga" w:date="2018-10-29T16:28:00Z">
        <w:r w:rsidRPr="00FD26F1" w:rsidDel="00B131C0">
          <w:rPr>
            <w:color w:val="000000"/>
            <w:highlight w:val="yellow"/>
            <w:rPrChange w:id="1302" w:author="Olga" w:date="2018-10-30T02:20:00Z">
              <w:rPr>
                <w:b/>
                <w:color w:val="000000"/>
              </w:rPr>
            </w:rPrChange>
          </w:rPr>
          <w:delText>r</w:delText>
        </w:r>
      </w:del>
      <w:ins w:id="1303" w:author="Jl. Odette" w:date="2018-10-25T11:07:00Z">
        <w:del w:id="1304" w:author="Olga" w:date="2018-10-29T16:28:00Z">
          <w:r w:rsidRPr="00FD26F1" w:rsidDel="00B131C0">
            <w:rPr>
              <w:color w:val="000000"/>
              <w:highlight w:val="yellow"/>
              <w:rPrChange w:id="1305" w:author="Olga" w:date="2018-10-30T02:20:00Z">
                <w:rPr>
                  <w:b/>
                  <w:color w:val="000000"/>
                </w:rPr>
              </w:rPrChange>
            </w:rPr>
            <w:delText>R</w:delText>
          </w:r>
        </w:del>
      </w:ins>
      <w:del w:id="1306" w:author="Olga" w:date="2018-10-29T16:28:00Z">
        <w:r w:rsidRPr="00FD26F1" w:rsidDel="00B131C0">
          <w:rPr>
            <w:color w:val="000000"/>
            <w:highlight w:val="yellow"/>
            <w:rPrChange w:id="1307" w:author="Olga" w:date="2018-10-30T02:20:00Z">
              <w:rPr>
                <w:b/>
                <w:color w:val="000000"/>
              </w:rPr>
            </w:rPrChange>
          </w:rPr>
          <w:delText>emove the supernatant by pipetting, and re-suspend cells in</w:delText>
        </w:r>
      </w:del>
      <w:ins w:id="1308" w:author="Iker Armendariz Santamaria" w:date="2018-10-25T11:07:00Z">
        <w:del w:id="1309" w:author="Olga" w:date="2018-10-29T16:28:00Z">
          <w:r w:rsidRPr="00FD26F1" w:rsidDel="00B131C0">
            <w:rPr>
              <w:color w:val="000000"/>
              <w:highlight w:val="yellow"/>
              <w:rPrChange w:id="1310" w:author="Olga" w:date="2018-10-30T02:20:00Z">
                <w:rPr>
                  <w:b/>
                  <w:color w:val="000000"/>
                </w:rPr>
              </w:rPrChange>
            </w:rPr>
            <w:delText xml:space="preserve"> 1</w:delText>
          </w:r>
        </w:del>
      </w:ins>
      <w:ins w:id="1311" w:author="Jl. Odette" w:date="2018-10-25T11:07:00Z">
        <w:del w:id="1312" w:author="Olga" w:date="2018-10-29T16:28:00Z">
          <w:r w:rsidRPr="00FD26F1" w:rsidDel="00B131C0">
            <w:rPr>
              <w:color w:val="000000"/>
              <w:highlight w:val="yellow"/>
              <w:rPrChange w:id="1313" w:author="Olga" w:date="2018-10-30T02:20:00Z">
                <w:rPr>
                  <w:b/>
                  <w:color w:val="000000"/>
                </w:rPr>
              </w:rPrChange>
            </w:rPr>
            <w:delText xml:space="preserve"> mL of</w:delText>
          </w:r>
        </w:del>
      </w:ins>
      <w:ins w:id="1314" w:author="Iker Armendariz Santamaria" w:date="2018-10-25T11:07:00Z">
        <w:del w:id="1315" w:author="Olga" w:date="2018-10-29T16:28:00Z">
          <w:r w:rsidRPr="00FD26F1" w:rsidDel="00B131C0">
            <w:rPr>
              <w:color w:val="000000"/>
              <w:highlight w:val="yellow"/>
              <w:rPrChange w:id="1316" w:author="Olga" w:date="2018-10-30T02:20:00Z">
                <w:rPr>
                  <w:b/>
                  <w:color w:val="000000"/>
                </w:rPr>
              </w:rPrChange>
            </w:rPr>
            <w:delText xml:space="preserve"> mL of</w:delText>
          </w:r>
        </w:del>
      </w:ins>
      <w:del w:id="1317" w:author="Olga" w:date="2018-10-29T16:28:00Z">
        <w:r w:rsidRPr="00FD26F1" w:rsidDel="00B131C0">
          <w:rPr>
            <w:color w:val="000000"/>
            <w:highlight w:val="yellow"/>
            <w:rPrChange w:id="1318" w:author="Olga" w:date="2018-10-30T02:20:00Z">
              <w:rPr>
                <w:b/>
                <w:color w:val="000000"/>
              </w:rPr>
            </w:rPrChange>
          </w:rPr>
          <w:delText xml:space="preserve"> fresh YEB medium without antibiotics. </w:delText>
        </w:r>
      </w:del>
      <w:ins w:id="1319" w:author="Iker Armendariz Santamaria" w:date="2018-10-25T11:07:00Z">
        <w:del w:id="1320" w:author="Olga" w:date="2018-10-29T16:28:00Z">
          <w:r w:rsidRPr="00FD26F1" w:rsidDel="00B131C0">
            <w:rPr>
              <w:color w:val="000000"/>
              <w:highlight w:val="yellow"/>
              <w:rPrChange w:id="1321" w:author="Olga" w:date="2018-10-30T02:20:00Z">
                <w:rPr>
                  <w:color w:val="000000"/>
                </w:rPr>
              </w:rPrChange>
            </w:rPr>
            <w:delText>Repeat this step twice to ensure complete removal of antibiotics.</w:delText>
          </w:r>
        </w:del>
      </w:ins>
      <w:del w:id="1322" w:author="Olga" w:date="2018-10-29T16:28:00Z">
        <w:r w:rsidRPr="00FD26F1" w:rsidDel="00B131C0">
          <w:rPr>
            <w:color w:val="000000"/>
            <w:highlight w:val="yellow"/>
            <w:rPrChange w:id="1323" w:author="Olga" w:date="2018-10-30T02:20:00Z">
              <w:rPr>
                <w:b/>
                <w:color w:val="000000"/>
              </w:rPr>
            </w:rPrChange>
          </w:rPr>
          <w:delText xml:space="preserve">Repeat this step </w:delText>
        </w:r>
      </w:del>
      <w:ins w:id="1324" w:author="Iker Armendariz Santamaria" w:date="2018-10-25T11:07:00Z">
        <w:del w:id="1325" w:author="Olga" w:date="2018-10-29T16:28:00Z">
          <w:r w:rsidRPr="00FD26F1" w:rsidDel="00B131C0">
            <w:rPr>
              <w:color w:val="000000"/>
              <w:highlight w:val="yellow"/>
              <w:rPrChange w:id="1326" w:author="Olga" w:date="2018-10-30T02:20:00Z">
                <w:rPr>
                  <w:b/>
                  <w:color w:val="000000"/>
                </w:rPr>
              </w:rPrChange>
            </w:rPr>
            <w:delText>twice</w:delText>
          </w:r>
        </w:del>
      </w:ins>
      <w:del w:id="1327" w:author="Olga" w:date="2018-10-29T16:28:00Z">
        <w:r w:rsidRPr="00FD26F1" w:rsidDel="00B131C0">
          <w:rPr>
            <w:color w:val="000000"/>
            <w:highlight w:val="yellow"/>
            <w:rPrChange w:id="1328" w:author="Olga" w:date="2018-10-30T02:20:00Z">
              <w:rPr>
                <w:b/>
                <w:color w:val="000000"/>
              </w:rPr>
            </w:rPrChange>
          </w:rPr>
          <w:delText>again to be sure to completely remove the antibiotics from the medium.</w:delText>
        </w:r>
        <w:r w:rsidRPr="00FD26F1" w:rsidDel="00B131C0">
          <w:rPr>
            <w:color w:val="000000"/>
            <w:highlight w:val="yellow"/>
            <w:rPrChange w:id="1329" w:author="Olga" w:date="2018-10-30T02:20:00Z">
              <w:rPr>
                <w:color w:val="000000"/>
              </w:rPr>
            </w:rPrChange>
          </w:rPr>
          <w:delText xml:space="preserve"> </w:delText>
        </w:r>
        <w:r w:rsidRPr="00FD26F1" w:rsidDel="00B131C0">
          <w:rPr>
            <w:color w:val="000000"/>
            <w:highlight w:val="yellow"/>
            <w:rPrChange w:id="1330" w:author="Olga" w:date="2018-10-30T02:20:00Z">
              <w:rPr>
                <w:b/>
                <w:color w:val="000000"/>
              </w:rPr>
            </w:rPrChange>
          </w:rPr>
          <w:delText>In the last step, add the appropriate YEB volume to obtain a final optical density of</w:delText>
        </w:r>
      </w:del>
      <w:ins w:id="1331" w:author="Iker Armendariz Santamaria" w:date="2018-10-25T11:07:00Z">
        <w:del w:id="1332" w:author="Olga" w:date="2018-10-29T16:28:00Z">
          <w:r w:rsidRPr="00FD26F1" w:rsidDel="00B131C0">
            <w:rPr>
              <w:color w:val="000000"/>
              <w:highlight w:val="yellow"/>
              <w:rPrChange w:id="1333" w:author="Olga" w:date="2018-10-30T02:20:00Z">
                <w:rPr>
                  <w:b/>
                  <w:color w:val="000000"/>
                </w:rPr>
              </w:rPrChange>
            </w:rPr>
            <w:delText xml:space="preserve"> OD600</w:delText>
          </w:r>
        </w:del>
      </w:ins>
      <w:ins w:id="1334" w:author="Olga" w:date="2018-10-25T11:07:00Z">
        <w:del w:id="1335" w:author="Olga" w:date="2018-10-29T16:28:00Z">
          <w:r w:rsidRPr="00FD26F1" w:rsidDel="00B131C0">
            <w:rPr>
              <w:color w:val="000000"/>
              <w:highlight w:val="yellow"/>
              <w:rPrChange w:id="1336" w:author="Olga" w:date="2018-10-30T02:20:00Z">
                <w:rPr>
                  <w:color w:val="000000"/>
                  <w:vertAlign w:val="subscript"/>
                </w:rPr>
              </w:rPrChange>
            </w:rPr>
            <w:delText xml:space="preserve"> </w:delText>
          </w:r>
        </w:del>
      </w:ins>
      <w:ins w:id="1337" w:author="Iker Armendariz Santamaria" w:date="2018-10-25T11:07:00Z">
        <w:del w:id="1338" w:author="Olga" w:date="2018-10-29T16:28:00Z">
          <w:r w:rsidRPr="00FD26F1" w:rsidDel="00B131C0">
            <w:rPr>
              <w:color w:val="000000"/>
              <w:highlight w:val="yellow"/>
              <w:rPrChange w:id="1339" w:author="Olga" w:date="2018-10-30T02:20:00Z">
                <w:rPr>
                  <w:b/>
                  <w:color w:val="000000"/>
                </w:rPr>
              </w:rPrChange>
            </w:rPr>
            <w:delText>=</w:delText>
          </w:r>
        </w:del>
      </w:ins>
      <w:del w:id="1340" w:author="Olga" w:date="2018-10-29T16:28:00Z">
        <w:r w:rsidRPr="00FD26F1" w:rsidDel="00B131C0">
          <w:rPr>
            <w:color w:val="000000"/>
            <w:highlight w:val="yellow"/>
            <w:rPrChange w:id="1341" w:author="Olga" w:date="2018-10-30T02:20:00Z">
              <w:rPr>
                <w:b/>
                <w:color w:val="000000"/>
              </w:rPr>
            </w:rPrChange>
          </w:rPr>
          <w:delText xml:space="preserve"> </w:delText>
        </w:r>
      </w:del>
      <w:ins w:id="1342" w:author="Iker Armendariz Santamaria" w:date="2018-10-25T11:07:00Z">
        <w:del w:id="1343" w:author="Olga" w:date="2018-10-29T16:28:00Z">
          <w:r w:rsidRPr="00FD26F1" w:rsidDel="00B131C0">
            <w:rPr>
              <w:color w:val="000000"/>
              <w:highlight w:val="yellow"/>
              <w:rPrChange w:id="1344" w:author="Olga" w:date="2018-10-30T02:20:00Z">
                <w:rPr>
                  <w:b/>
                  <w:color w:val="000000"/>
                </w:rPr>
              </w:rPrChange>
            </w:rPr>
            <w:delText xml:space="preserve"> </w:delText>
          </w:r>
        </w:del>
      </w:ins>
      <w:del w:id="1345" w:author="Olga" w:date="2018-10-29T16:28:00Z">
        <w:r w:rsidRPr="00FD26F1" w:rsidDel="00B131C0">
          <w:rPr>
            <w:color w:val="000000"/>
            <w:highlight w:val="yellow"/>
            <w:rPrChange w:id="1346" w:author="Olga" w:date="2018-10-30T02:20:00Z">
              <w:rPr>
                <w:b/>
                <w:color w:val="000000"/>
              </w:rPr>
            </w:rPrChange>
          </w:rPr>
          <w:delText>0.</w:delText>
        </w:r>
      </w:del>
      <w:ins w:id="1347" w:author="Iker Armendariz Santamaria" w:date="2018-10-25T11:07:00Z">
        <w:del w:id="1348" w:author="Olga" w:date="2018-10-29T16:28:00Z">
          <w:r w:rsidRPr="00FD26F1" w:rsidDel="00B131C0">
            <w:rPr>
              <w:color w:val="000000"/>
              <w:highlight w:val="yellow"/>
              <w:rPrChange w:id="1349" w:author="Olga" w:date="2018-10-30T02:20:00Z">
                <w:rPr>
                  <w:b/>
                  <w:color w:val="000000"/>
                </w:rPr>
              </w:rPrChange>
            </w:rPr>
            <w:delText>8</w:delText>
          </w:r>
        </w:del>
      </w:ins>
      <w:del w:id="1350" w:author="Olga" w:date="2018-10-29T16:28:00Z">
        <w:r w:rsidRPr="00FD26F1" w:rsidDel="00B131C0">
          <w:rPr>
            <w:color w:val="000000"/>
            <w:highlight w:val="yellow"/>
            <w:rPrChange w:id="1351" w:author="Olga" w:date="2018-10-30T02:20:00Z">
              <w:rPr>
                <w:b/>
                <w:color w:val="000000"/>
              </w:rPr>
            </w:rPrChange>
          </w:rPr>
          <w:delText>8 UA.</w:delText>
        </w:r>
        <w:r w:rsidRPr="00FD26F1" w:rsidDel="00B131C0">
          <w:rPr>
            <w:color w:val="000000"/>
            <w:highlight w:val="yellow"/>
            <w:rPrChange w:id="1352" w:author="Olga" w:date="2018-10-30T02:20:00Z">
              <w:rPr>
                <w:color w:val="000000"/>
              </w:rPr>
            </w:rPrChange>
          </w:rPr>
          <w:delText xml:space="preserve"> </w:delText>
        </w:r>
      </w:del>
    </w:p>
    <w:p w14:paraId="610C9953" w14:textId="77777777" w:rsidR="00A05564" w:rsidRPr="00FD26F1" w:rsidDel="00B131C0" w:rsidRDefault="00A05564" w:rsidP="00A05564">
      <w:pPr>
        <w:numPr>
          <w:ilvl w:val="0"/>
          <w:numId w:val="6"/>
        </w:numPr>
        <w:pBdr>
          <w:top w:val="nil"/>
          <w:left w:val="nil"/>
          <w:bottom w:val="nil"/>
          <w:right w:val="nil"/>
          <w:between w:val="nil"/>
        </w:pBdr>
        <w:shd w:val="clear" w:color="auto" w:fill="FFFFFF"/>
        <w:contextualSpacing/>
        <w:jc w:val="both"/>
        <w:rPr>
          <w:del w:id="1353" w:author="Olga" w:date="2018-10-29T16:23:00Z"/>
          <w:color w:val="000000"/>
          <w:highlight w:val="yellow"/>
          <w:rPrChange w:id="1354" w:author="Olga" w:date="2018-10-30T02:20:00Z">
            <w:rPr>
              <w:del w:id="1355" w:author="Olga" w:date="2018-10-29T16:23:00Z"/>
              <w:color w:val="000000"/>
            </w:rPr>
          </w:rPrChange>
        </w:rPr>
        <w:pPrChange w:id="1356" w:author="Olga" w:date="2018-10-29T16:24:00Z">
          <w:pPr>
            <w:numPr>
              <w:numId w:val="5"/>
            </w:numPr>
            <w:pBdr>
              <w:top w:val="nil"/>
              <w:left w:val="nil"/>
              <w:bottom w:val="nil"/>
              <w:right w:val="nil"/>
              <w:between w:val="nil"/>
            </w:pBdr>
            <w:ind w:left="720" w:hanging="360"/>
            <w:contextualSpacing/>
            <w:jc w:val="both"/>
          </w:pPr>
        </w:pPrChange>
      </w:pPr>
      <w:del w:id="1357" w:author="Olga" w:date="2018-10-29T16:23:00Z">
        <w:r w:rsidRPr="00FD26F1" w:rsidDel="00B131C0">
          <w:rPr>
            <w:color w:val="000000"/>
            <w:highlight w:val="yellow"/>
            <w:rPrChange w:id="1358" w:author="Olga" w:date="2018-10-30T02:20:00Z">
              <w:rPr>
                <w:color w:val="000000"/>
              </w:rPr>
            </w:rPrChange>
          </w:rPr>
          <w:delText xml:space="preserve">Note: Keep cells on ice and infect the potato explants immediately. </w:delText>
        </w:r>
      </w:del>
    </w:p>
    <w:p w14:paraId="3B62E79C" w14:textId="77777777" w:rsidR="00A05564" w:rsidRPr="00FD26F1" w:rsidDel="00FB1773" w:rsidRDefault="00A05564" w:rsidP="00A05564">
      <w:pPr>
        <w:numPr>
          <w:ilvl w:val="0"/>
          <w:numId w:val="6"/>
        </w:numPr>
        <w:pBdr>
          <w:top w:val="nil"/>
          <w:left w:val="nil"/>
          <w:bottom w:val="nil"/>
          <w:right w:val="nil"/>
          <w:between w:val="nil"/>
        </w:pBdr>
        <w:shd w:val="clear" w:color="auto" w:fill="FFFFFF"/>
        <w:contextualSpacing/>
        <w:jc w:val="both"/>
        <w:rPr>
          <w:ins w:id="1359" w:author="Iker Armendariz Santamaria" w:date="2018-10-25T11:07:00Z"/>
          <w:del w:id="1360" w:author="Olga" w:date="2018-10-29T16:39:00Z"/>
          <w:color w:val="000000"/>
          <w:sz w:val="22"/>
          <w:szCs w:val="22"/>
          <w:highlight w:val="yellow"/>
          <w:rPrChange w:id="1361" w:author="Olga" w:date="2018-10-30T02:20:00Z">
            <w:rPr>
              <w:ins w:id="1362" w:author="Iker Armendariz Santamaria" w:date="2018-10-25T11:07:00Z"/>
              <w:del w:id="1363" w:author="Olga" w:date="2018-10-29T16:39:00Z"/>
              <w:color w:val="000000"/>
            </w:rPr>
          </w:rPrChange>
        </w:rPr>
        <w:pPrChange w:id="1364" w:author="Olga" w:date="2018-10-29T16:39:00Z">
          <w:pPr>
            <w:numPr>
              <w:numId w:val="5"/>
            </w:numPr>
            <w:pBdr>
              <w:top w:val="nil"/>
              <w:left w:val="nil"/>
              <w:bottom w:val="nil"/>
              <w:right w:val="nil"/>
              <w:between w:val="nil"/>
            </w:pBdr>
            <w:ind w:left="720" w:hanging="360"/>
            <w:contextualSpacing/>
            <w:jc w:val="both"/>
          </w:pPr>
        </w:pPrChange>
      </w:pPr>
      <w:del w:id="1365" w:author="Olga" w:date="2018-10-29T16:24:00Z">
        <w:r w:rsidRPr="00FD26F1" w:rsidDel="00B131C0">
          <w:rPr>
            <w:color w:val="000000"/>
            <w:highlight w:val="yellow"/>
            <w:rPrChange w:id="1366" w:author="Olga" w:date="2018-10-30T02:20:00Z">
              <w:rPr>
                <w:b/>
                <w:color w:val="000000"/>
              </w:rPr>
            </w:rPrChange>
          </w:rPr>
          <w:delText xml:space="preserve">In sterile conditions, </w:delText>
        </w:r>
      </w:del>
      <w:ins w:id="1367" w:author="Iker Armendariz Santamaria" w:date="2018-10-25T11:07:00Z">
        <w:del w:id="1368" w:author="Olga" w:date="2018-10-29T16:24:00Z">
          <w:r w:rsidRPr="00FD26F1" w:rsidDel="00B131C0">
            <w:rPr>
              <w:color w:val="000000"/>
              <w:highlight w:val="yellow"/>
              <w:rPrChange w:id="1369" w:author="Olga" w:date="2018-10-30T02:20:00Z">
                <w:rPr>
                  <w:b/>
                  <w:color w:val="000000"/>
                </w:rPr>
              </w:rPrChange>
            </w:rPr>
            <w:delText xml:space="preserve">use </w:delText>
          </w:r>
        </w:del>
      </w:ins>
      <w:del w:id="1370" w:author="Olga" w:date="2018-10-29T16:24:00Z">
        <w:r w:rsidRPr="00FD26F1" w:rsidDel="00B131C0">
          <w:rPr>
            <w:color w:val="000000"/>
            <w:highlight w:val="yellow"/>
            <w:rPrChange w:id="1371" w:author="Olga" w:date="2018-10-30T02:20:00Z">
              <w:rPr>
                <w:b/>
                <w:color w:val="000000"/>
              </w:rPr>
            </w:rPrChange>
          </w:rPr>
          <w:delText>cut one</w:delText>
        </w:r>
      </w:del>
      <w:ins w:id="1372" w:author="Olga" w:date="2018-10-29T16:24:00Z">
        <w:r w:rsidRPr="00FD26F1">
          <w:rPr>
            <w:color w:val="000000"/>
            <w:highlight w:val="yellow"/>
            <w:rPrChange w:id="1373" w:author="Olga" w:date="2018-10-30T02:20:00Z">
              <w:rPr>
                <w:color w:val="000000"/>
              </w:rPr>
            </w:rPrChange>
          </w:rPr>
          <w:t>Place a</w:t>
        </w:r>
      </w:ins>
      <w:r w:rsidRPr="00FD26F1">
        <w:rPr>
          <w:color w:val="000000"/>
          <w:highlight w:val="yellow"/>
          <w:rPrChange w:id="1374" w:author="Olga" w:date="2018-10-30T02:20:00Z">
            <w:rPr>
              <w:b/>
              <w:color w:val="000000"/>
            </w:rPr>
          </w:rPrChange>
        </w:rPr>
        <w:t xml:space="preserve"> leaf from the 3-4-week old </w:t>
      </w:r>
      <w:del w:id="1375" w:author="Olga" w:date="2018-10-29T16:38:00Z">
        <w:r w:rsidRPr="00FD26F1" w:rsidDel="00FB1773">
          <w:rPr>
            <w:color w:val="000000"/>
            <w:highlight w:val="yellow"/>
            <w:rPrChange w:id="1376" w:author="Olga" w:date="2018-10-30T02:20:00Z">
              <w:rPr>
                <w:b/>
                <w:color w:val="000000"/>
              </w:rPr>
            </w:rPrChange>
          </w:rPr>
          <w:delText xml:space="preserve">potato </w:delText>
        </w:r>
      </w:del>
      <w:r w:rsidRPr="00FD26F1">
        <w:rPr>
          <w:color w:val="000000"/>
          <w:highlight w:val="yellow"/>
          <w:rPrChange w:id="1377" w:author="Olga" w:date="2018-10-30T02:20:00Z">
            <w:rPr>
              <w:b/>
              <w:color w:val="000000"/>
            </w:rPr>
          </w:rPrChange>
        </w:rPr>
        <w:t>plants</w:t>
      </w:r>
      <w:r w:rsidRPr="00FD26F1">
        <w:rPr>
          <w:color w:val="000000"/>
          <w:highlight w:val="yellow"/>
          <w:rPrChange w:id="1378" w:author="Olga" w:date="2018-10-30T02:20:00Z">
            <w:rPr>
              <w:color w:val="000000"/>
            </w:rPr>
          </w:rPrChange>
        </w:rPr>
        <w:t xml:space="preserve"> </w:t>
      </w:r>
      <w:del w:id="1379" w:author="Olga" w:date="2018-10-29T16:38:00Z">
        <w:r w:rsidRPr="00FD26F1" w:rsidDel="00FB1773">
          <w:rPr>
            <w:color w:val="000000"/>
            <w:highlight w:val="yellow"/>
            <w:rPrChange w:id="1380" w:author="Olga" w:date="2018-10-30T02:20:00Z">
              <w:rPr>
                <w:color w:val="000000"/>
              </w:rPr>
            </w:rPrChange>
          </w:rPr>
          <w:delText xml:space="preserve">(Figure 2A), </w:delText>
        </w:r>
      </w:del>
      <w:del w:id="1381" w:author="Olga" w:date="2018-10-29T16:39:00Z">
        <w:r w:rsidRPr="00FD26F1" w:rsidDel="00FB1773">
          <w:rPr>
            <w:color w:val="000000"/>
            <w:highlight w:val="yellow"/>
            <w:rPrChange w:id="1382" w:author="Olga" w:date="2018-10-30T02:20:00Z">
              <w:rPr>
                <w:b/>
                <w:color w:val="000000"/>
              </w:rPr>
            </w:rPrChange>
          </w:rPr>
          <w:delText>place</w:delText>
        </w:r>
      </w:del>
      <w:del w:id="1383" w:author="Olga" w:date="2018-10-29T16:38:00Z">
        <w:r w:rsidRPr="00FD26F1" w:rsidDel="00FB1773">
          <w:rPr>
            <w:color w:val="000000"/>
            <w:highlight w:val="yellow"/>
            <w:rPrChange w:id="1384" w:author="Olga" w:date="2018-10-30T02:20:00Z">
              <w:rPr>
                <w:b/>
                <w:color w:val="000000"/>
              </w:rPr>
            </w:rPrChange>
          </w:rPr>
          <w:delText xml:space="preserve"> it </w:delText>
        </w:r>
      </w:del>
      <w:del w:id="1385" w:author="Olga" w:date="2018-10-29T16:39:00Z">
        <w:r w:rsidRPr="00FD26F1" w:rsidDel="00FB1773">
          <w:rPr>
            <w:color w:val="000000"/>
            <w:highlight w:val="yellow"/>
            <w:rPrChange w:id="1386" w:author="Olga" w:date="2018-10-30T02:20:00Z">
              <w:rPr>
                <w:b/>
                <w:color w:val="000000"/>
              </w:rPr>
            </w:rPrChange>
          </w:rPr>
          <w:delText>in</w:delText>
        </w:r>
      </w:del>
      <w:ins w:id="1387" w:author="Olga" w:date="2018-10-29T16:39:00Z">
        <w:r w:rsidRPr="00FD26F1">
          <w:rPr>
            <w:color w:val="000000"/>
            <w:highlight w:val="yellow"/>
            <w:rPrChange w:id="1388" w:author="Olga" w:date="2018-10-30T02:20:00Z">
              <w:rPr>
                <w:color w:val="000000"/>
              </w:rPr>
            </w:rPrChange>
          </w:rPr>
          <w:t>in</w:t>
        </w:r>
      </w:ins>
      <w:r w:rsidRPr="00FD26F1">
        <w:rPr>
          <w:color w:val="000000"/>
          <w:highlight w:val="yellow"/>
          <w:rPrChange w:id="1389" w:author="Olga" w:date="2018-10-30T02:20:00Z">
            <w:rPr>
              <w:b/>
              <w:color w:val="000000"/>
            </w:rPr>
          </w:rPrChange>
        </w:rPr>
        <w:t xml:space="preserve"> a petri dish</w:t>
      </w:r>
      <w:ins w:id="1390" w:author="Olga" w:date="2018-10-29T16:39:00Z">
        <w:r w:rsidRPr="00FD26F1">
          <w:rPr>
            <w:color w:val="000000"/>
            <w:highlight w:val="yellow"/>
            <w:rPrChange w:id="1391" w:author="Olga" w:date="2018-10-30T02:20:00Z">
              <w:rPr>
                <w:color w:val="000000"/>
              </w:rPr>
            </w:rPrChange>
          </w:rPr>
          <w:t>. Using a scalpel</w:t>
        </w:r>
      </w:ins>
      <w:del w:id="1392" w:author="Olga" w:date="2018-10-29T16:39:00Z">
        <w:r w:rsidRPr="00FD26F1" w:rsidDel="00FB1773">
          <w:rPr>
            <w:color w:val="000000"/>
            <w:highlight w:val="yellow"/>
            <w:rPrChange w:id="1393" w:author="Olga" w:date="2018-10-30T02:20:00Z">
              <w:rPr>
                <w:b/>
                <w:color w:val="000000"/>
              </w:rPr>
            </w:rPrChange>
          </w:rPr>
          <w:delText xml:space="preserve"> </w:delText>
        </w:r>
      </w:del>
      <w:ins w:id="1394" w:author="Iker Armendariz Santamaria" w:date="2018-10-25T11:07:00Z">
        <w:del w:id="1395" w:author="Olga" w:date="2018-10-29T16:38:00Z">
          <w:r w:rsidRPr="00FD26F1" w:rsidDel="00FB1773">
            <w:rPr>
              <w:color w:val="000000"/>
              <w:highlight w:val="yellow"/>
              <w:rPrChange w:id="1396" w:author="Olga" w:date="2018-10-30T02:20:00Z">
                <w:rPr>
                  <w:b/>
                  <w:color w:val="000000"/>
                </w:rPr>
              </w:rPrChange>
            </w:rPr>
            <w:delText>to</w:delText>
          </w:r>
        </w:del>
        <w:del w:id="1397" w:author="Olga" w:date="2018-10-29T16:39:00Z">
          <w:r w:rsidRPr="00FD26F1" w:rsidDel="00FB1773">
            <w:rPr>
              <w:color w:val="000000"/>
              <w:highlight w:val="yellow"/>
              <w:rPrChange w:id="1398" w:author="Olga" w:date="2018-10-30T02:20:00Z">
                <w:rPr>
                  <w:b/>
                  <w:color w:val="000000"/>
                </w:rPr>
              </w:rPrChange>
            </w:rPr>
            <w:delText xml:space="preserve"> proceed with the cut.</w:delText>
          </w:r>
        </w:del>
      </w:ins>
    </w:p>
    <w:p w14:paraId="5C5C1912"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1399" w:author="Iker Armendariz Santamaria" w:date="2018-10-25T11:07:00Z"/>
          <w:sz w:val="22"/>
          <w:szCs w:val="22"/>
          <w:highlight w:val="yellow"/>
          <w:rPrChange w:id="1400" w:author="Olga" w:date="2018-10-30T02:20:00Z">
            <w:rPr>
              <w:ins w:id="1401" w:author="Iker Armendariz Santamaria" w:date="2018-10-25T11:07:00Z"/>
              <w:color w:val="000000"/>
            </w:rPr>
          </w:rPrChange>
        </w:rPr>
        <w:pPrChange w:id="1402" w:author="Olga" w:date="2018-10-29T16:39:00Z">
          <w:pPr>
            <w:numPr>
              <w:ilvl w:val="1"/>
              <w:numId w:val="5"/>
            </w:numPr>
            <w:pBdr>
              <w:top w:val="nil"/>
              <w:left w:val="nil"/>
              <w:bottom w:val="nil"/>
              <w:right w:val="nil"/>
              <w:between w:val="nil"/>
            </w:pBdr>
            <w:ind w:left="1440" w:hanging="360"/>
            <w:contextualSpacing/>
            <w:jc w:val="both"/>
          </w:pPr>
        </w:pPrChange>
      </w:pPr>
      <w:del w:id="1403" w:author="Olga" w:date="2018-10-29T16:39:00Z">
        <w:r w:rsidRPr="00FD26F1" w:rsidDel="00FB1773">
          <w:rPr>
            <w:color w:val="000000"/>
            <w:highlight w:val="yellow"/>
            <w:rPrChange w:id="1404" w:author="Olga" w:date="2018-10-30T02:20:00Z">
              <w:rPr>
                <w:b/>
                <w:color w:val="000000"/>
              </w:rPr>
            </w:rPrChange>
          </w:rPr>
          <w:delText>and using</w:delText>
        </w:r>
      </w:del>
      <w:ins w:id="1405" w:author="Iker Armendariz Santamaria" w:date="2018-10-25T11:07:00Z">
        <w:del w:id="1406" w:author="Olga" w:date="2018-10-29T16:39:00Z">
          <w:r w:rsidRPr="00FD26F1" w:rsidDel="00FB1773">
            <w:rPr>
              <w:color w:val="000000"/>
              <w:highlight w:val="yellow"/>
              <w:rPrChange w:id="1407" w:author="Olga" w:date="2018-10-30T02:20:00Z">
                <w:rPr>
                  <w:b/>
                  <w:color w:val="000000"/>
                </w:rPr>
              </w:rPrChange>
            </w:rPr>
            <w:delText xml:space="preserve"> Use</w:delText>
          </w:r>
        </w:del>
      </w:ins>
      <w:del w:id="1408" w:author="Olga" w:date="2018-10-29T16:39:00Z">
        <w:r w:rsidRPr="00FD26F1" w:rsidDel="00FB1773">
          <w:rPr>
            <w:color w:val="000000"/>
            <w:highlight w:val="yellow"/>
            <w:rPrChange w:id="1409" w:author="Olga" w:date="2018-10-30T02:20:00Z">
              <w:rPr>
                <w:b/>
                <w:color w:val="000000"/>
              </w:rPr>
            </w:rPrChange>
          </w:rPr>
          <w:delText xml:space="preserve"> a scalpel, cut and </w:delText>
        </w:r>
      </w:del>
      <w:ins w:id="1410" w:author="Iker Armendariz Santamaria" w:date="2018-10-25T11:07:00Z">
        <w:del w:id="1411" w:author="Olga" w:date="2018-10-29T16:39:00Z">
          <w:r w:rsidRPr="00FD26F1" w:rsidDel="00FB1773">
            <w:rPr>
              <w:color w:val="000000"/>
              <w:highlight w:val="yellow"/>
              <w:rPrChange w:id="1412" w:author="Olga" w:date="2018-10-30T02:20:00Z">
                <w:rPr>
                  <w:b/>
                  <w:color w:val="000000"/>
                </w:rPr>
              </w:rPrChange>
            </w:rPr>
            <w:delText xml:space="preserve"> to </w:delText>
          </w:r>
        </w:del>
      </w:ins>
      <w:ins w:id="1413" w:author="Olga" w:date="2018-10-29T16:39:00Z">
        <w:r w:rsidRPr="00FD26F1">
          <w:rPr>
            <w:color w:val="000000"/>
            <w:highlight w:val="yellow"/>
            <w:rPrChange w:id="1414" w:author="Olga" w:date="2018-10-30T02:20:00Z">
              <w:rPr>
                <w:color w:val="000000"/>
              </w:rPr>
            </w:rPrChange>
          </w:rPr>
          <w:t xml:space="preserve"> </w:t>
        </w:r>
      </w:ins>
      <w:r w:rsidRPr="00FD26F1">
        <w:rPr>
          <w:color w:val="000000"/>
          <w:highlight w:val="yellow"/>
          <w:rPrChange w:id="1415" w:author="Olga" w:date="2018-10-30T02:20:00Z">
            <w:rPr>
              <w:b/>
              <w:color w:val="000000"/>
            </w:rPr>
          </w:rPrChange>
        </w:rPr>
        <w:t xml:space="preserve">exclude the petiole and make transverse </w:t>
      </w:r>
      <w:del w:id="1416" w:author="Olga" w:date="2018-10-29T16:40:00Z">
        <w:r w:rsidRPr="00FD26F1" w:rsidDel="00FB1773">
          <w:rPr>
            <w:color w:val="000000"/>
            <w:highlight w:val="yellow"/>
            <w:rPrChange w:id="1417" w:author="Olga" w:date="2018-10-30T02:20:00Z">
              <w:rPr>
                <w:b/>
                <w:color w:val="000000"/>
              </w:rPr>
            </w:rPrChange>
          </w:rPr>
          <w:delText xml:space="preserve">sections </w:delText>
        </w:r>
      </w:del>
      <w:ins w:id="1418" w:author="Olga" w:date="2018-10-29T16:41:00Z">
        <w:r w:rsidRPr="00FD26F1">
          <w:rPr>
            <w:color w:val="000000"/>
            <w:highlight w:val="yellow"/>
            <w:rPrChange w:id="1419" w:author="Olga" w:date="2018-10-30T02:20:00Z">
              <w:rPr>
                <w:color w:val="000000"/>
              </w:rPr>
            </w:rPrChange>
          </w:rPr>
          <w:t>cuts</w:t>
        </w:r>
      </w:ins>
      <w:ins w:id="1420" w:author="Olga" w:date="2018-10-29T16:40:00Z">
        <w:r w:rsidRPr="00FD26F1">
          <w:rPr>
            <w:color w:val="000000"/>
            <w:highlight w:val="yellow"/>
            <w:rPrChange w:id="1421" w:author="Olga" w:date="2018-10-30T02:20:00Z">
              <w:rPr>
                <w:b/>
                <w:color w:val="000000"/>
              </w:rPr>
            </w:rPrChange>
          </w:rPr>
          <w:t xml:space="preserve"> </w:t>
        </w:r>
      </w:ins>
      <w:r w:rsidRPr="00FD26F1">
        <w:rPr>
          <w:color w:val="000000"/>
          <w:highlight w:val="yellow"/>
          <w:rPrChange w:id="1422" w:author="Olga" w:date="2018-10-30T02:20:00Z">
            <w:rPr>
              <w:b/>
              <w:color w:val="000000"/>
            </w:rPr>
          </w:rPrChange>
        </w:rPr>
        <w:t xml:space="preserve">(1-3 depending on the leaf size) </w:t>
      </w:r>
      <w:ins w:id="1423" w:author="Iker Armendariz Santamaria" w:date="2018-10-25T11:07:00Z">
        <w:del w:id="1424" w:author="Olga" w:date="2018-10-29T16:41:00Z">
          <w:r w:rsidRPr="00FD26F1" w:rsidDel="00FB1773">
            <w:rPr>
              <w:color w:val="000000"/>
              <w:highlight w:val="yellow"/>
              <w:rPrChange w:id="1425" w:author="Olga" w:date="2018-10-30T02:20:00Z">
                <w:rPr>
                  <w:b/>
                  <w:color w:val="000000"/>
                </w:rPr>
              </w:rPrChange>
            </w:rPr>
            <w:delText>on</w:delText>
          </w:r>
        </w:del>
      </w:ins>
      <w:del w:id="1426" w:author="Olga" w:date="2018-10-29T16:41:00Z">
        <w:r w:rsidRPr="00FD26F1" w:rsidDel="00FB1773">
          <w:rPr>
            <w:color w:val="000000"/>
            <w:highlight w:val="yellow"/>
            <w:rPrChange w:id="1427" w:author="Olga" w:date="2018-10-30T02:20:00Z">
              <w:rPr>
                <w:b/>
                <w:color w:val="000000"/>
              </w:rPr>
            </w:rPrChange>
          </w:rPr>
          <w:delText>in</w:delText>
        </w:r>
      </w:del>
      <w:ins w:id="1428" w:author="Olga" w:date="2018-10-29T16:41:00Z">
        <w:r w:rsidRPr="00FD26F1">
          <w:rPr>
            <w:color w:val="000000"/>
            <w:highlight w:val="yellow"/>
            <w:rPrChange w:id="1429" w:author="Olga" w:date="2018-10-30T02:20:00Z">
              <w:rPr>
                <w:color w:val="000000"/>
              </w:rPr>
            </w:rPrChange>
          </w:rPr>
          <w:t>from the c</w:t>
        </w:r>
      </w:ins>
      <w:del w:id="1430" w:author="Olga" w:date="2018-10-29T16:41:00Z">
        <w:r w:rsidRPr="00FD26F1" w:rsidDel="00FB1773">
          <w:rPr>
            <w:color w:val="000000"/>
            <w:highlight w:val="yellow"/>
            <w:rPrChange w:id="1431" w:author="Olga" w:date="2018-10-30T02:20:00Z">
              <w:rPr>
                <w:b/>
                <w:color w:val="000000"/>
              </w:rPr>
            </w:rPrChange>
          </w:rPr>
          <w:delText xml:space="preserve"> the c</w:delText>
        </w:r>
      </w:del>
      <w:r w:rsidRPr="00FD26F1">
        <w:rPr>
          <w:color w:val="000000"/>
          <w:highlight w:val="yellow"/>
          <w:rPrChange w:id="1432" w:author="Olga" w:date="2018-10-30T02:20:00Z">
            <w:rPr>
              <w:b/>
              <w:color w:val="000000"/>
            </w:rPr>
          </w:rPrChange>
        </w:rPr>
        <w:t xml:space="preserve">entre of the leaf </w:t>
      </w:r>
      <w:del w:id="1433" w:author="Olga" w:date="2018-10-29T16:41:00Z">
        <w:r w:rsidRPr="00FD26F1" w:rsidDel="00FB1773">
          <w:rPr>
            <w:color w:val="000000"/>
            <w:highlight w:val="yellow"/>
            <w:rPrChange w:id="1434" w:author="Olga" w:date="2018-10-30T02:20:00Z">
              <w:rPr>
                <w:b/>
                <w:color w:val="000000"/>
              </w:rPr>
            </w:rPrChange>
          </w:rPr>
          <w:delText xml:space="preserve">and extend it </w:delText>
        </w:r>
      </w:del>
      <w:r w:rsidRPr="00FD26F1">
        <w:rPr>
          <w:color w:val="000000"/>
          <w:highlight w:val="yellow"/>
          <w:rPrChange w:id="1435" w:author="Olga" w:date="2018-10-30T02:20:00Z">
            <w:rPr>
              <w:b/>
              <w:color w:val="000000"/>
            </w:rPr>
          </w:rPrChange>
        </w:rPr>
        <w:t>to the edges avoiding cutting them off</w:t>
      </w:r>
      <w:ins w:id="1436" w:author="Olga" w:date="2018-10-30T00:20:00Z">
        <w:r w:rsidRPr="00FD26F1">
          <w:rPr>
            <w:color w:val="000000"/>
            <w:highlight w:val="yellow"/>
            <w:rPrChange w:id="1437" w:author="Olga" w:date="2018-10-30T02:20:00Z">
              <w:rPr>
                <w:color w:val="000000"/>
              </w:rPr>
            </w:rPrChange>
          </w:rPr>
          <w:t xml:space="preserve"> (Figure </w:t>
        </w:r>
      </w:ins>
      <w:ins w:id="1438" w:author="Olga" w:date="2018-10-31T09:33:00Z">
        <w:r>
          <w:rPr>
            <w:color w:val="000000"/>
            <w:highlight w:val="yellow"/>
          </w:rPr>
          <w:t>2</w:t>
        </w:r>
      </w:ins>
      <w:ins w:id="1439" w:author="Olga" w:date="2018-10-30T00:20:00Z">
        <w:r w:rsidRPr="00FD26F1">
          <w:rPr>
            <w:color w:val="000000"/>
            <w:highlight w:val="yellow"/>
            <w:rPrChange w:id="1440" w:author="Olga" w:date="2018-10-30T02:20:00Z">
              <w:rPr>
                <w:color w:val="000000"/>
              </w:rPr>
            </w:rPrChange>
          </w:rPr>
          <w:t>B)</w:t>
        </w:r>
      </w:ins>
      <w:ins w:id="1441" w:author="Sandra Fernández" w:date="2018-10-25T15:25:00Z">
        <w:r w:rsidRPr="00FD26F1">
          <w:rPr>
            <w:highlight w:val="yellow"/>
            <w:rPrChange w:id="1442" w:author="Olga" w:date="2018-10-30T02:20:00Z">
              <w:rPr>
                <w:b/>
                <w:color w:val="000000"/>
              </w:rPr>
            </w:rPrChange>
          </w:rPr>
          <w:t>.</w:t>
        </w:r>
      </w:ins>
      <w:ins w:id="1443" w:author="Olga" w:date="2018-10-29T16:49:00Z">
        <w:r w:rsidRPr="00FD26F1">
          <w:rPr>
            <w:highlight w:val="yellow"/>
            <w:rPrChange w:id="1444" w:author="Olga" w:date="2018-10-30T02:20:00Z">
              <w:rPr/>
            </w:rPrChange>
          </w:rPr>
          <w:t xml:space="preserve"> </w:t>
        </w:r>
      </w:ins>
      <w:del w:id="1445" w:author="Sandra Fernández" w:date="2018-10-25T15:25:00Z">
        <w:r w:rsidRPr="00FD26F1">
          <w:rPr>
            <w:color w:val="000000"/>
            <w:highlight w:val="yellow"/>
            <w:rPrChange w:id="1446" w:author="Olga" w:date="2018-10-30T02:20:00Z">
              <w:rPr>
                <w:color w:val="000000"/>
              </w:rPr>
            </w:rPrChange>
          </w:rPr>
          <w:delText xml:space="preserve"> (Figure 2B)</w:delText>
        </w:r>
      </w:del>
      <w:del w:id="1447" w:author="Usuari" w:date="2018-10-26T18:12:00Z">
        <w:r w:rsidRPr="00FD26F1" w:rsidDel="00526548">
          <w:rPr>
            <w:color w:val="000000"/>
            <w:highlight w:val="yellow"/>
            <w:rPrChange w:id="1448" w:author="Olga" w:date="2018-10-30T02:20:00Z">
              <w:rPr>
                <w:b/>
                <w:color w:val="000000"/>
              </w:rPr>
            </w:rPrChange>
          </w:rPr>
          <w:delText>.</w:delText>
        </w:r>
      </w:del>
      <w:del w:id="1449" w:author="Iker Armendariz Santamaria" w:date="2018-10-25T11:07:00Z">
        <w:r w:rsidRPr="00FD26F1">
          <w:rPr>
            <w:color w:val="000000"/>
            <w:highlight w:val="yellow"/>
            <w:rPrChange w:id="1450" w:author="Olga" w:date="2018-10-30T02:20:00Z">
              <w:rPr>
                <w:color w:val="000000"/>
              </w:rPr>
            </w:rPrChange>
          </w:rPr>
          <w:delText xml:space="preserve"> Caution: From the cuttings to the leaf, transfer to 2 MS medium, proceeding immediately to avoid wound healing that may prevent the </w:delText>
        </w:r>
        <w:r w:rsidRPr="00FD26F1">
          <w:rPr>
            <w:color w:val="000000"/>
            <w:highlight w:val="yellow"/>
            <w:rPrChange w:id="1451" w:author="Olga" w:date="2018-10-30T02:20:00Z">
              <w:rPr>
                <w:i/>
                <w:color w:val="000000"/>
              </w:rPr>
            </w:rPrChange>
          </w:rPr>
          <w:delText>A. tumefaciens</w:delText>
        </w:r>
        <w:r w:rsidRPr="00FD26F1">
          <w:rPr>
            <w:color w:val="000000"/>
            <w:highlight w:val="yellow"/>
            <w:rPrChange w:id="1452" w:author="Olga" w:date="2018-10-30T02:20:00Z">
              <w:rPr>
                <w:color w:val="000000"/>
              </w:rPr>
            </w:rPrChange>
          </w:rPr>
          <w:delText xml:space="preserve"> infection</w:delText>
        </w:r>
      </w:del>
      <w:del w:id="1453" w:author="Olga" w:date="2018-10-25T11:07:00Z">
        <w:r w:rsidRPr="00FD26F1">
          <w:rPr>
            <w:color w:val="000000"/>
            <w:highlight w:val="yellow"/>
            <w:rPrChange w:id="1454" w:author="Olga" w:date="2018-10-30T02:20:00Z">
              <w:rPr>
                <w:color w:val="000000"/>
              </w:rPr>
            </w:rPrChange>
          </w:rPr>
          <w:delText>.</w:delText>
        </w:r>
      </w:del>
      <w:ins w:id="1455" w:author="Iker Armendariz Santamaria" w:date="2018-10-25T11:07:00Z">
        <w:r w:rsidRPr="00FD26F1">
          <w:rPr>
            <w:color w:val="000000"/>
            <w:highlight w:val="yellow"/>
            <w:rPrChange w:id="1456" w:author="Olga" w:date="2018-10-30T02:20:00Z">
              <w:rPr>
                <w:color w:val="000000"/>
              </w:rPr>
            </w:rPrChange>
          </w:rPr>
          <w:tab/>
        </w:r>
      </w:ins>
    </w:p>
    <w:p w14:paraId="543AB9BB"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del w:id="1457" w:author="Iker Armendariz Santamaria" w:date="2018-10-25T11:07:00Z"/>
          <w:sz w:val="22"/>
          <w:szCs w:val="22"/>
          <w:highlight w:val="yellow"/>
          <w:rPrChange w:id="1458" w:author="Olga" w:date="2018-10-30T02:20:00Z">
            <w:rPr>
              <w:del w:id="1459" w:author="Iker Armendariz Santamaria" w:date="2018-10-25T11:07:00Z"/>
              <w:color w:val="000000"/>
            </w:rPr>
          </w:rPrChange>
        </w:rPr>
        <w:pPrChange w:id="1460" w:author="Olga" w:date="2018-10-25T11:07:00Z">
          <w:pPr>
            <w:numPr>
              <w:numId w:val="5"/>
            </w:numPr>
            <w:pBdr>
              <w:top w:val="nil"/>
              <w:left w:val="nil"/>
              <w:bottom w:val="nil"/>
              <w:right w:val="nil"/>
              <w:between w:val="nil"/>
            </w:pBdr>
            <w:ind w:left="720" w:hanging="360"/>
            <w:contextualSpacing/>
            <w:jc w:val="both"/>
          </w:pPr>
        </w:pPrChange>
      </w:pPr>
    </w:p>
    <w:p w14:paraId="6BF40DE0"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1461" w:author="Olga" w:date="2018-10-25T11:07:00Z"/>
          <w:sz w:val="22"/>
          <w:szCs w:val="22"/>
          <w:highlight w:val="yellow"/>
          <w:rPrChange w:id="1462" w:author="Olga" w:date="2018-10-30T02:20:00Z">
            <w:rPr>
              <w:ins w:id="1463" w:author="Olga" w:date="2018-10-25T11:07:00Z"/>
              <w:color w:val="000000"/>
            </w:rPr>
          </w:rPrChange>
        </w:rPr>
        <w:pPrChange w:id="1464" w:author="Olga" w:date="2018-10-25T11:07:00Z">
          <w:pPr>
            <w:numPr>
              <w:numId w:val="5"/>
            </w:numPr>
            <w:pBdr>
              <w:top w:val="nil"/>
              <w:left w:val="nil"/>
              <w:bottom w:val="nil"/>
              <w:right w:val="nil"/>
              <w:between w:val="nil"/>
            </w:pBdr>
            <w:ind w:left="720" w:hanging="360"/>
            <w:contextualSpacing/>
            <w:jc w:val="both"/>
          </w:pPr>
        </w:pPrChange>
      </w:pPr>
      <w:r w:rsidRPr="00FD26F1">
        <w:rPr>
          <w:color w:val="000000"/>
          <w:highlight w:val="yellow"/>
          <w:rPrChange w:id="1465" w:author="Olga" w:date="2018-10-30T02:20:00Z">
            <w:rPr>
              <w:b/>
              <w:color w:val="000000"/>
            </w:rPr>
          </w:rPrChange>
        </w:rPr>
        <w:t>Imm</w:t>
      </w:r>
      <w:del w:id="1466" w:author="Usuari" w:date="2018-10-26T18:12:00Z">
        <w:r w:rsidRPr="00FD26F1" w:rsidDel="00526548">
          <w:rPr>
            <w:color w:val="000000"/>
            <w:highlight w:val="yellow"/>
            <w:rPrChange w:id="1467" w:author="Olga" w:date="2018-10-30T02:20:00Z">
              <w:rPr>
                <w:b/>
                <w:color w:val="000000"/>
              </w:rPr>
            </w:rPrChange>
          </w:rPr>
          <w:delText>e</w:delText>
        </w:r>
      </w:del>
      <w:ins w:id="1468" w:author="Usuari" w:date="2018-10-26T18:12:00Z">
        <w:r w:rsidRPr="00FD26F1">
          <w:rPr>
            <w:color w:val="000000"/>
            <w:highlight w:val="yellow"/>
            <w:rPrChange w:id="1469" w:author="Olga" w:date="2018-10-30T02:20:00Z">
              <w:rPr>
                <w:color w:val="000000"/>
              </w:rPr>
            </w:rPrChange>
          </w:rPr>
          <w:t>e</w:t>
        </w:r>
      </w:ins>
      <w:r w:rsidRPr="00FD26F1">
        <w:rPr>
          <w:color w:val="000000"/>
          <w:highlight w:val="yellow"/>
          <w:rPrChange w:id="1470" w:author="Olga" w:date="2018-10-30T02:20:00Z">
            <w:rPr>
              <w:b/>
              <w:color w:val="000000"/>
            </w:rPr>
          </w:rPrChange>
        </w:rPr>
        <w:t xml:space="preserve">diately place the leaf floating on 10 mL of fresh </w:t>
      </w:r>
      <w:del w:id="1471" w:author="Olga" w:date="2018-10-29T16:42:00Z">
        <w:r w:rsidRPr="00FD26F1" w:rsidDel="004F30D1">
          <w:rPr>
            <w:color w:val="000000"/>
            <w:highlight w:val="yellow"/>
            <w:rPrChange w:id="1472" w:author="Olga" w:date="2018-10-30T02:20:00Z">
              <w:rPr>
                <w:b/>
                <w:color w:val="000000"/>
              </w:rPr>
            </w:rPrChange>
          </w:rPr>
          <w:delText xml:space="preserve">and </w:delText>
        </w:r>
        <w:r w:rsidRPr="00FD26F1" w:rsidDel="00FB1773">
          <w:rPr>
            <w:color w:val="000000"/>
            <w:highlight w:val="yellow"/>
            <w:rPrChange w:id="1473" w:author="Olga" w:date="2018-10-30T02:20:00Z">
              <w:rPr>
                <w:b/>
                <w:color w:val="000000"/>
              </w:rPr>
            </w:rPrChange>
          </w:rPr>
          <w:delText xml:space="preserve">sterile </w:delText>
        </w:r>
      </w:del>
      <w:r w:rsidRPr="00FD26F1">
        <w:rPr>
          <w:color w:val="000000"/>
          <w:highlight w:val="yellow"/>
          <w:rPrChange w:id="1474" w:author="Olga" w:date="2018-10-30T02:20:00Z">
            <w:rPr>
              <w:b/>
              <w:color w:val="000000"/>
            </w:rPr>
          </w:rPrChange>
        </w:rPr>
        <w:t>2</w:t>
      </w:r>
      <w:del w:id="1475" w:author="Sandra Fernández" w:date="2018-10-25T11:07:00Z">
        <w:r w:rsidRPr="00FD26F1">
          <w:rPr>
            <w:color w:val="000000"/>
            <w:highlight w:val="yellow"/>
            <w:rPrChange w:id="1476" w:author="Olga" w:date="2018-10-30T02:20:00Z">
              <w:rPr>
                <w:b/>
                <w:color w:val="000000"/>
              </w:rPr>
            </w:rPrChange>
          </w:rPr>
          <w:delText xml:space="preserve"> </w:delText>
        </w:r>
      </w:del>
      <w:r w:rsidRPr="00FD26F1">
        <w:rPr>
          <w:color w:val="000000"/>
          <w:highlight w:val="yellow"/>
          <w:rPrChange w:id="1477" w:author="Olga" w:date="2018-10-30T02:20:00Z">
            <w:rPr>
              <w:b/>
              <w:color w:val="000000"/>
            </w:rPr>
          </w:rPrChange>
        </w:rPr>
        <w:t xml:space="preserve">MS liquid media in a petri dish with the abaxial side up and close the plate. Repeat the step </w:t>
      </w:r>
      <w:del w:id="1478" w:author="Usuari" w:date="2018-10-26T18:13:00Z">
        <w:r w:rsidRPr="00FD26F1" w:rsidDel="00EA2C7B">
          <w:rPr>
            <w:color w:val="000000"/>
            <w:highlight w:val="yellow"/>
            <w:rPrChange w:id="1479" w:author="Olga" w:date="2018-10-30T02:20:00Z">
              <w:rPr>
                <w:b/>
                <w:color w:val="000000"/>
              </w:rPr>
            </w:rPrChange>
          </w:rPr>
          <w:delText xml:space="preserve">with as many leaves as can be </w:delText>
        </w:r>
      </w:del>
      <w:r w:rsidRPr="00FD26F1">
        <w:rPr>
          <w:color w:val="000000"/>
          <w:highlight w:val="yellow"/>
          <w:rPrChange w:id="1480" w:author="Olga" w:date="2018-10-30T02:20:00Z">
            <w:rPr>
              <w:b/>
              <w:color w:val="000000"/>
            </w:rPr>
          </w:rPrChange>
        </w:rPr>
        <w:t>accommodat</w:t>
      </w:r>
      <w:ins w:id="1481" w:author="Usuari" w:date="2018-10-26T18:13:00Z">
        <w:r w:rsidRPr="00FD26F1">
          <w:rPr>
            <w:color w:val="000000"/>
            <w:highlight w:val="yellow"/>
            <w:rPrChange w:id="1482" w:author="Olga" w:date="2018-10-30T02:20:00Z">
              <w:rPr>
                <w:color w:val="000000"/>
              </w:rPr>
            </w:rPrChange>
          </w:rPr>
          <w:t>ing</w:t>
        </w:r>
      </w:ins>
      <w:del w:id="1483" w:author="Usuari" w:date="2018-10-26T18:13:00Z">
        <w:r w:rsidRPr="00FD26F1" w:rsidDel="00EA2C7B">
          <w:rPr>
            <w:color w:val="000000"/>
            <w:highlight w:val="yellow"/>
            <w:rPrChange w:id="1484" w:author="Olga" w:date="2018-10-30T02:20:00Z">
              <w:rPr>
                <w:b/>
                <w:color w:val="000000"/>
              </w:rPr>
            </w:rPrChange>
          </w:rPr>
          <w:delText>ed</w:delText>
        </w:r>
      </w:del>
      <w:r w:rsidRPr="00FD26F1">
        <w:rPr>
          <w:color w:val="000000"/>
          <w:highlight w:val="yellow"/>
          <w:rPrChange w:id="1485" w:author="Olga" w:date="2018-10-30T02:20:00Z">
            <w:rPr>
              <w:b/>
              <w:color w:val="000000"/>
            </w:rPr>
          </w:rPrChange>
        </w:rPr>
        <w:t xml:space="preserve"> </w:t>
      </w:r>
      <w:ins w:id="1486" w:author="Usuari" w:date="2018-10-26T18:17:00Z">
        <w:r w:rsidRPr="00FD26F1">
          <w:rPr>
            <w:color w:val="000000"/>
            <w:highlight w:val="yellow"/>
            <w:rPrChange w:id="1487" w:author="Olga" w:date="2018-10-30T02:20:00Z">
              <w:rPr>
                <w:color w:val="000000"/>
              </w:rPr>
            </w:rPrChange>
          </w:rPr>
          <w:t xml:space="preserve">up to </w:t>
        </w:r>
      </w:ins>
      <w:del w:id="1488" w:author="Usuari" w:date="2018-10-26T18:14:00Z">
        <w:r w:rsidRPr="00FD26F1" w:rsidDel="00EA2C7B">
          <w:rPr>
            <w:color w:val="000000"/>
            <w:highlight w:val="yellow"/>
            <w:rPrChange w:id="1489" w:author="Olga" w:date="2018-10-30T02:20:00Z">
              <w:rPr>
                <w:b/>
                <w:color w:val="000000"/>
              </w:rPr>
            </w:rPrChange>
          </w:rPr>
          <w:delText>in the petri dish</w:delText>
        </w:r>
      </w:del>
      <w:ins w:id="1490" w:author="Sandra Fernández" w:date="2018-10-25T11:07:00Z">
        <w:del w:id="1491" w:author="Usuari" w:date="2018-10-26T18:14:00Z">
          <w:r w:rsidRPr="00FD26F1" w:rsidDel="00EA2C7B">
            <w:rPr>
              <w:color w:val="000000"/>
              <w:highlight w:val="yellow"/>
              <w:rPrChange w:id="1492" w:author="Olga" w:date="2018-10-30T02:20:00Z">
                <w:rPr>
                  <w:b/>
                  <w:color w:val="000000"/>
                </w:rPr>
              </w:rPrChange>
            </w:rPr>
            <w:delText xml:space="preserve"> (8</w:delText>
          </w:r>
        </w:del>
      </w:ins>
      <w:ins w:id="1493" w:author="Usuari" w:date="2018-10-26T18:14:00Z">
        <w:r w:rsidRPr="00FD26F1">
          <w:rPr>
            <w:color w:val="000000"/>
            <w:highlight w:val="yellow"/>
            <w:rPrChange w:id="1494" w:author="Olga" w:date="2018-10-30T02:20:00Z">
              <w:rPr>
                <w:color w:val="000000"/>
              </w:rPr>
            </w:rPrChange>
          </w:rPr>
          <w:t>1</w:t>
        </w:r>
        <w:del w:id="1495" w:author="Olga" w:date="2018-10-30T00:20:00Z">
          <w:r w:rsidRPr="00FD26F1" w:rsidDel="00220EB5">
            <w:rPr>
              <w:color w:val="000000"/>
              <w:highlight w:val="yellow"/>
              <w:rPrChange w:id="1496" w:author="Olga" w:date="2018-10-30T02:20:00Z">
                <w:rPr>
                  <w:color w:val="000000"/>
                </w:rPr>
              </w:rPrChange>
            </w:rPr>
            <w:delText>0</w:delText>
          </w:r>
        </w:del>
      </w:ins>
      <w:ins w:id="1497" w:author="Olga" w:date="2018-10-30T00:20:00Z">
        <w:r w:rsidRPr="00FD26F1">
          <w:rPr>
            <w:color w:val="000000"/>
            <w:highlight w:val="yellow"/>
            <w:rPrChange w:id="1498" w:author="Olga" w:date="2018-10-30T02:20:00Z">
              <w:rPr>
                <w:color w:val="000000"/>
              </w:rPr>
            </w:rPrChange>
          </w:rPr>
          <w:t>5</w:t>
        </w:r>
      </w:ins>
      <w:ins w:id="1499" w:author="Sandra Fernández" w:date="2018-10-25T11:07:00Z">
        <w:r w:rsidRPr="00FD26F1">
          <w:rPr>
            <w:color w:val="000000"/>
            <w:highlight w:val="yellow"/>
            <w:rPrChange w:id="1500" w:author="Olga" w:date="2018-10-30T02:20:00Z">
              <w:rPr>
                <w:b/>
                <w:color w:val="000000"/>
              </w:rPr>
            </w:rPrChange>
          </w:rPr>
          <w:t xml:space="preserve"> leaves</w:t>
        </w:r>
      </w:ins>
      <w:ins w:id="1501" w:author="Usuari" w:date="2018-10-26T18:14:00Z">
        <w:r w:rsidRPr="00FD26F1">
          <w:rPr>
            <w:color w:val="000000"/>
            <w:highlight w:val="yellow"/>
            <w:rPrChange w:id="1502" w:author="Olga" w:date="2018-10-30T02:20:00Z">
              <w:rPr>
                <w:color w:val="000000"/>
              </w:rPr>
            </w:rPrChange>
          </w:rPr>
          <w:t xml:space="preserve"> for cv. Désirée and 2</w:t>
        </w:r>
        <w:del w:id="1503" w:author="Olga" w:date="2018-10-30T00:20:00Z">
          <w:r w:rsidRPr="00FD26F1" w:rsidDel="00220EB5">
            <w:rPr>
              <w:color w:val="000000"/>
              <w:highlight w:val="yellow"/>
              <w:rPrChange w:id="1504" w:author="Olga" w:date="2018-10-30T02:20:00Z">
                <w:rPr>
                  <w:color w:val="000000"/>
                </w:rPr>
              </w:rPrChange>
            </w:rPr>
            <w:delText>0</w:delText>
          </w:r>
        </w:del>
      </w:ins>
      <w:ins w:id="1505" w:author="Olga" w:date="2018-10-30T00:20:00Z">
        <w:r w:rsidRPr="00FD26F1">
          <w:rPr>
            <w:color w:val="000000"/>
            <w:highlight w:val="yellow"/>
            <w:rPrChange w:id="1506" w:author="Olga" w:date="2018-10-30T02:20:00Z">
              <w:rPr>
                <w:color w:val="000000"/>
              </w:rPr>
            </w:rPrChange>
          </w:rPr>
          <w:t>5</w:t>
        </w:r>
      </w:ins>
      <w:ins w:id="1507" w:author="Usuari" w:date="2018-10-26T18:14:00Z">
        <w:r w:rsidRPr="00FD26F1">
          <w:rPr>
            <w:color w:val="000000"/>
            <w:highlight w:val="yellow"/>
            <w:rPrChange w:id="1508" w:author="Olga" w:date="2018-10-30T02:20:00Z">
              <w:rPr>
                <w:color w:val="000000"/>
              </w:rPr>
            </w:rPrChange>
          </w:rPr>
          <w:t xml:space="preserve"> leaves for ssp. </w:t>
        </w:r>
      </w:ins>
      <w:ins w:id="1509" w:author="Usuari" w:date="2018-10-26T18:15:00Z">
        <w:r w:rsidRPr="00FD26F1">
          <w:rPr>
            <w:color w:val="000000"/>
            <w:highlight w:val="yellow"/>
            <w:rPrChange w:id="1510" w:author="Olga" w:date="2018-10-30T02:20:00Z">
              <w:rPr>
                <w:color w:val="000000"/>
              </w:rPr>
            </w:rPrChange>
          </w:rPr>
          <w:t>a</w:t>
        </w:r>
      </w:ins>
      <w:ins w:id="1511" w:author="Usuari" w:date="2018-10-26T18:14:00Z">
        <w:r w:rsidRPr="00FD26F1">
          <w:rPr>
            <w:i/>
            <w:color w:val="000000"/>
            <w:highlight w:val="yellow"/>
            <w:rPrChange w:id="1512" w:author="Olga" w:date="2018-10-30T02:20:00Z">
              <w:rPr>
                <w:color w:val="000000"/>
              </w:rPr>
            </w:rPrChange>
          </w:rPr>
          <w:t>ndigena</w:t>
        </w:r>
      </w:ins>
      <w:ins w:id="1513" w:author="Usuari" w:date="2018-10-26T18:15:00Z">
        <w:r w:rsidRPr="00FD26F1">
          <w:rPr>
            <w:color w:val="000000"/>
            <w:highlight w:val="yellow"/>
            <w:rPrChange w:id="1514" w:author="Olga" w:date="2018-10-30T02:20:00Z">
              <w:rPr>
                <w:color w:val="000000"/>
              </w:rPr>
            </w:rPrChange>
          </w:rPr>
          <w:t xml:space="preserve"> (depending on the leaf size)</w:t>
        </w:r>
      </w:ins>
      <w:ins w:id="1515" w:author="Sandra Fernández" w:date="2018-10-25T11:07:00Z">
        <w:del w:id="1516" w:author="Usuari" w:date="2018-10-26T18:14:00Z">
          <w:r w:rsidRPr="00FD26F1" w:rsidDel="00EA2C7B">
            <w:rPr>
              <w:color w:val="000000"/>
              <w:highlight w:val="yellow"/>
              <w:rPrChange w:id="1517" w:author="Olga" w:date="2018-10-30T02:20:00Z">
                <w:rPr>
                  <w:b/>
                  <w:color w:val="000000"/>
                </w:rPr>
              </w:rPrChange>
            </w:rPr>
            <w:delText xml:space="preserve"> maximum)</w:delText>
          </w:r>
        </w:del>
      </w:ins>
      <w:ins w:id="1518" w:author="Olga" w:date="2018-10-25T11:07:00Z">
        <w:r w:rsidRPr="00FD26F1">
          <w:rPr>
            <w:color w:val="000000"/>
            <w:highlight w:val="yellow"/>
            <w:rPrChange w:id="1519" w:author="Olga" w:date="2018-10-30T02:20:00Z">
              <w:rPr>
                <w:color w:val="000000"/>
              </w:rPr>
            </w:rPrChange>
          </w:rPr>
          <w:t xml:space="preserve">. </w:t>
        </w:r>
      </w:ins>
    </w:p>
    <w:p w14:paraId="0CC54D81"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del w:id="1520" w:author="Olga" w:date="2018-10-25T11:07:00Z"/>
          <w:sz w:val="22"/>
          <w:szCs w:val="22"/>
          <w:highlight w:val="yellow"/>
          <w:rPrChange w:id="1521" w:author="Olga" w:date="2018-10-30T02:20:00Z">
            <w:rPr>
              <w:del w:id="1522" w:author="Olga" w:date="2018-10-25T11:07:00Z"/>
              <w:b/>
              <w:color w:val="000000"/>
            </w:rPr>
          </w:rPrChange>
        </w:rPr>
        <w:pPrChange w:id="1523" w:author="Olga" w:date="2018-10-25T11:07:00Z">
          <w:pPr>
            <w:numPr>
              <w:numId w:val="5"/>
            </w:numPr>
            <w:pBdr>
              <w:top w:val="nil"/>
              <w:left w:val="nil"/>
              <w:bottom w:val="nil"/>
              <w:right w:val="nil"/>
              <w:between w:val="nil"/>
            </w:pBdr>
            <w:ind w:left="720" w:hanging="360"/>
            <w:contextualSpacing/>
            <w:jc w:val="both"/>
          </w:pPr>
        </w:pPrChange>
      </w:pPr>
      <w:ins w:id="1524" w:author="Olga" w:date="2018-10-27T16:28:00Z">
        <w:r w:rsidRPr="00FD26F1">
          <w:rPr>
            <w:color w:val="000000"/>
            <w:highlight w:val="yellow"/>
            <w:rPrChange w:id="1525" w:author="Olga" w:date="2018-10-30T02:20:00Z">
              <w:rPr>
                <w:color w:val="000000"/>
              </w:rPr>
            </w:rPrChange>
          </w:rPr>
          <w:t>Immediately</w:t>
        </w:r>
      </w:ins>
      <w:ins w:id="1526" w:author="Olga" w:date="2018-10-27T16:29:00Z">
        <w:r w:rsidRPr="00FD26F1">
          <w:rPr>
            <w:color w:val="000000"/>
            <w:highlight w:val="yellow"/>
            <w:rPrChange w:id="1527" w:author="Olga" w:date="2018-10-30T02:20:00Z">
              <w:rPr>
                <w:color w:val="000000"/>
              </w:rPr>
            </w:rPrChange>
          </w:rPr>
          <w:t xml:space="preserve"> a</w:t>
        </w:r>
      </w:ins>
      <w:del w:id="1528" w:author="Olga" w:date="2018-10-25T11:07:00Z">
        <w:r w:rsidRPr="00FD26F1">
          <w:rPr>
            <w:color w:val="000000"/>
            <w:highlight w:val="yellow"/>
            <w:rPrChange w:id="1529" w:author="Olga" w:date="2018-10-30T02:20:00Z">
              <w:rPr>
                <w:b/>
                <w:color w:val="000000"/>
              </w:rPr>
            </w:rPrChange>
          </w:rPr>
          <w:delText xml:space="preserve">. </w:delText>
        </w:r>
      </w:del>
    </w:p>
    <w:p w14:paraId="083AFC8C"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1530" w:author="Iker Armendariz Santamaria" w:date="2018-10-25T11:07:00Z"/>
          <w:sz w:val="22"/>
          <w:szCs w:val="22"/>
          <w:highlight w:val="yellow"/>
          <w:rPrChange w:id="1531" w:author="Olga" w:date="2018-10-30T02:20:00Z">
            <w:rPr>
              <w:ins w:id="1532" w:author="Iker Armendariz Santamaria" w:date="2018-10-25T11:07:00Z"/>
              <w:color w:val="000000"/>
            </w:rPr>
          </w:rPrChange>
        </w:rPr>
        <w:pPrChange w:id="1533" w:author="Olga" w:date="2018-10-25T11:07:00Z">
          <w:pPr>
            <w:numPr>
              <w:numId w:val="5"/>
            </w:numPr>
            <w:pBdr>
              <w:top w:val="nil"/>
              <w:left w:val="nil"/>
              <w:bottom w:val="nil"/>
              <w:right w:val="nil"/>
              <w:between w:val="nil"/>
            </w:pBdr>
            <w:ind w:left="720" w:hanging="360"/>
            <w:contextualSpacing/>
            <w:jc w:val="both"/>
          </w:pPr>
        </w:pPrChange>
      </w:pPr>
      <w:ins w:id="1534" w:author="Iker Armendariz Santamaria" w:date="2018-10-25T11:07:00Z">
        <w:del w:id="1535" w:author="Olga" w:date="2018-10-27T15:57:00Z">
          <w:r w:rsidRPr="00FD26F1" w:rsidDel="00332665">
            <w:rPr>
              <w:color w:val="000000"/>
              <w:highlight w:val="yellow"/>
              <w:rPrChange w:id="1536" w:author="Olga" w:date="2018-10-30T02:20:00Z">
                <w:rPr>
                  <w:b/>
                  <w:color w:val="000000"/>
                </w:rPr>
              </w:rPrChange>
            </w:rPr>
            <w:delText>Inoculate</w:delText>
          </w:r>
        </w:del>
      </w:ins>
      <w:del w:id="1537" w:author="Olga" w:date="2018-10-27T15:57:00Z">
        <w:r w:rsidRPr="00FD26F1" w:rsidDel="00332665">
          <w:rPr>
            <w:color w:val="000000"/>
            <w:highlight w:val="yellow"/>
            <w:rPrChange w:id="1538" w:author="Olga" w:date="2018-10-30T02:20:00Z">
              <w:rPr>
                <w:b/>
                <w:color w:val="000000"/>
              </w:rPr>
            </w:rPrChange>
          </w:rPr>
          <w:delText>Add</w:delText>
        </w:r>
      </w:del>
      <w:ins w:id="1539" w:author="Olga" w:date="2018-10-27T15:57:00Z">
        <w:r w:rsidRPr="00FD26F1">
          <w:rPr>
            <w:color w:val="000000"/>
            <w:highlight w:val="yellow"/>
            <w:rPrChange w:id="1540" w:author="Olga" w:date="2018-10-30T02:20:00Z">
              <w:rPr>
                <w:color w:val="000000"/>
              </w:rPr>
            </w:rPrChange>
          </w:rPr>
          <w:t>dd</w:t>
        </w:r>
      </w:ins>
      <w:r w:rsidRPr="00FD26F1">
        <w:rPr>
          <w:color w:val="000000"/>
          <w:highlight w:val="yellow"/>
          <w:rPrChange w:id="1541" w:author="Olga" w:date="2018-10-30T02:20:00Z">
            <w:rPr>
              <w:b/>
              <w:color w:val="000000"/>
            </w:rPr>
          </w:rPrChange>
        </w:rPr>
        <w:t xml:space="preserve"> 80 µL of </w:t>
      </w:r>
      <w:del w:id="1542" w:author="Iker Armendariz Santamaria" w:date="2018-10-25T11:07:00Z">
        <w:r w:rsidRPr="00FD26F1">
          <w:rPr>
            <w:i/>
            <w:color w:val="000000"/>
            <w:highlight w:val="yellow"/>
            <w:rPrChange w:id="1543" w:author="Olga" w:date="2018-10-30T02:20:00Z">
              <w:rPr>
                <w:b/>
                <w:color w:val="000000"/>
              </w:rPr>
            </w:rPrChange>
          </w:rPr>
          <w:delText xml:space="preserve">0.8 UA </w:delText>
        </w:r>
      </w:del>
      <w:del w:id="1544" w:author="Olga" w:date="2018-10-30T01:45:00Z">
        <w:r w:rsidRPr="00FD26F1" w:rsidDel="00D26AB1">
          <w:rPr>
            <w:i/>
            <w:color w:val="000000"/>
            <w:highlight w:val="yellow"/>
            <w:rPrChange w:id="1545" w:author="Olga" w:date="2018-10-30T02:20:00Z">
              <w:rPr>
                <w:b/>
                <w:i/>
                <w:color w:val="000000"/>
              </w:rPr>
            </w:rPrChange>
          </w:rPr>
          <w:delText>A. tumefaciens</w:delText>
        </w:r>
      </w:del>
      <w:ins w:id="1546" w:author="Olga" w:date="2018-10-30T01:45:00Z">
        <w:r w:rsidRPr="00FD26F1">
          <w:rPr>
            <w:i/>
            <w:color w:val="000000"/>
            <w:highlight w:val="yellow"/>
            <w:rPrChange w:id="1547" w:author="Olga" w:date="2018-10-30T02:20:00Z">
              <w:rPr>
                <w:i/>
                <w:color w:val="000000"/>
              </w:rPr>
            </w:rPrChange>
          </w:rPr>
          <w:t>A. tumefaciens</w:t>
        </w:r>
      </w:ins>
      <w:r w:rsidRPr="00FD26F1">
        <w:rPr>
          <w:color w:val="000000"/>
          <w:highlight w:val="yellow"/>
          <w:rPrChange w:id="1548" w:author="Olga" w:date="2018-10-30T02:20:00Z">
            <w:rPr>
              <w:b/>
              <w:color w:val="000000"/>
            </w:rPr>
          </w:rPrChange>
        </w:rPr>
        <w:t xml:space="preserve"> culture </w:t>
      </w:r>
      <w:ins w:id="1549" w:author="Olga" w:date="2018-10-27T15:57:00Z">
        <w:r w:rsidRPr="00FD26F1">
          <w:rPr>
            <w:color w:val="000000"/>
            <w:highlight w:val="yellow"/>
            <w:rPrChange w:id="1550" w:author="Olga" w:date="2018-10-30T02:20:00Z">
              <w:rPr>
                <w:color w:val="000000"/>
              </w:rPr>
            </w:rPrChange>
          </w:rPr>
          <w:t xml:space="preserve">at </w:t>
        </w:r>
      </w:ins>
      <w:ins w:id="1551" w:author="Iker Armendariz Santamaria" w:date="2018-10-25T11:07:00Z">
        <w:r w:rsidRPr="00FD26F1">
          <w:rPr>
            <w:color w:val="000000"/>
            <w:highlight w:val="yellow"/>
            <w:rPrChange w:id="1552" w:author="Olga" w:date="2018-10-30T02:20:00Z">
              <w:rPr>
                <w:b/>
                <w:color w:val="000000"/>
              </w:rPr>
            </w:rPrChange>
          </w:rPr>
          <w:t>OD</w:t>
        </w:r>
        <w:r w:rsidRPr="00FD26F1">
          <w:rPr>
            <w:color w:val="000000"/>
            <w:highlight w:val="yellow"/>
            <w:vertAlign w:val="subscript"/>
            <w:rPrChange w:id="1553" w:author="Olga" w:date="2018-10-30T02:20:00Z">
              <w:rPr>
                <w:b/>
                <w:color w:val="000000"/>
              </w:rPr>
            </w:rPrChange>
          </w:rPr>
          <w:t xml:space="preserve">600 </w:t>
        </w:r>
        <w:r w:rsidRPr="00FD26F1">
          <w:rPr>
            <w:color w:val="000000"/>
            <w:highlight w:val="yellow"/>
            <w:rPrChange w:id="1554" w:author="Olga" w:date="2018-10-30T02:20:00Z">
              <w:rPr>
                <w:b/>
                <w:color w:val="000000"/>
              </w:rPr>
            </w:rPrChange>
          </w:rPr>
          <w:t xml:space="preserve">= 0.8 </w:t>
        </w:r>
      </w:ins>
      <w:ins w:id="1555" w:author="Usuari" w:date="2018-10-26T18:17:00Z">
        <w:r w:rsidRPr="00FD26F1">
          <w:rPr>
            <w:color w:val="000000"/>
            <w:highlight w:val="yellow"/>
            <w:rPrChange w:id="1556" w:author="Olga" w:date="2018-10-30T02:20:00Z">
              <w:rPr>
                <w:color w:val="000000"/>
              </w:rPr>
            </w:rPrChange>
          </w:rPr>
          <w:t>in the liquid media</w:t>
        </w:r>
      </w:ins>
      <w:ins w:id="1557" w:author="Olga" w:date="2018-10-27T15:58:00Z">
        <w:r w:rsidRPr="00FD26F1">
          <w:rPr>
            <w:color w:val="000000"/>
            <w:highlight w:val="yellow"/>
            <w:rPrChange w:id="1558" w:author="Olga" w:date="2018-10-30T02:20:00Z">
              <w:rPr>
                <w:color w:val="000000"/>
              </w:rPr>
            </w:rPrChange>
          </w:rPr>
          <w:t xml:space="preserve"> and</w:t>
        </w:r>
      </w:ins>
      <w:ins w:id="1559" w:author="Olga" w:date="2018-10-27T16:29:00Z">
        <w:r w:rsidRPr="00FD26F1">
          <w:rPr>
            <w:color w:val="000000"/>
            <w:highlight w:val="yellow"/>
            <w:rPrChange w:id="1560" w:author="Olga" w:date="2018-10-30T02:20:00Z">
              <w:rPr>
                <w:color w:val="000000"/>
              </w:rPr>
            </w:rPrChange>
          </w:rPr>
          <w:t xml:space="preserve"> </w:t>
        </w:r>
      </w:ins>
      <w:ins w:id="1561" w:author="Usuari" w:date="2018-10-26T18:17:00Z">
        <w:del w:id="1562" w:author="Olga" w:date="2018-10-27T15:58:00Z">
          <w:r w:rsidRPr="00FD26F1" w:rsidDel="00332665">
            <w:rPr>
              <w:color w:val="000000"/>
              <w:highlight w:val="yellow"/>
              <w:rPrChange w:id="1563" w:author="Olga" w:date="2018-10-30T02:20:00Z">
                <w:rPr>
                  <w:color w:val="000000"/>
                </w:rPr>
              </w:rPrChange>
            </w:rPr>
            <w:delText xml:space="preserve"> </w:delText>
          </w:r>
        </w:del>
      </w:ins>
      <w:del w:id="1564" w:author="Olga" w:date="2018-10-27T15:58:00Z">
        <w:r w:rsidRPr="00FD26F1" w:rsidDel="00332665">
          <w:rPr>
            <w:color w:val="000000"/>
            <w:highlight w:val="yellow"/>
            <w:rPrChange w:id="1565" w:author="Olga" w:date="2018-10-30T02:20:00Z">
              <w:rPr>
                <w:b/>
                <w:color w:val="000000"/>
              </w:rPr>
            </w:rPrChange>
          </w:rPr>
          <w:delText>to the plate with the le</w:delText>
        </w:r>
      </w:del>
      <w:del w:id="1566" w:author="Olga" w:date="2018-10-27T15:59:00Z">
        <w:r w:rsidRPr="00FD26F1" w:rsidDel="00332665">
          <w:rPr>
            <w:color w:val="000000"/>
            <w:highlight w:val="yellow"/>
            <w:rPrChange w:id="1567" w:author="Olga" w:date="2018-10-30T02:20:00Z">
              <w:rPr>
                <w:b/>
                <w:color w:val="000000"/>
              </w:rPr>
            </w:rPrChange>
          </w:rPr>
          <w:delText>av</w:delText>
        </w:r>
      </w:del>
      <w:del w:id="1568" w:author="Olga" w:date="2018-10-27T15:58:00Z">
        <w:r w:rsidRPr="00FD26F1" w:rsidDel="00332665">
          <w:rPr>
            <w:color w:val="000000"/>
            <w:highlight w:val="yellow"/>
            <w:rPrChange w:id="1569" w:author="Olga" w:date="2018-10-30T02:20:00Z">
              <w:rPr>
                <w:b/>
                <w:color w:val="000000"/>
              </w:rPr>
            </w:rPrChange>
          </w:rPr>
          <w:delText>es</w:delText>
        </w:r>
      </w:del>
      <w:ins w:id="1570" w:author="Iker Armendariz Santamaria" w:date="2018-10-25T11:07:00Z">
        <w:del w:id="1571" w:author="Olga" w:date="2018-10-27T15:58:00Z">
          <w:r w:rsidRPr="00FD26F1" w:rsidDel="00332665">
            <w:rPr>
              <w:color w:val="000000"/>
              <w:highlight w:val="yellow"/>
              <w:rPrChange w:id="1572" w:author="Olga" w:date="2018-10-30T02:20:00Z">
                <w:rPr>
                  <w:b/>
                  <w:color w:val="000000"/>
                </w:rPr>
              </w:rPrChange>
            </w:rPr>
            <w:delText>.</w:delText>
          </w:r>
        </w:del>
      </w:ins>
      <w:del w:id="1573" w:author="Iker Armendariz Santamaria" w:date="2018-10-25T11:07:00Z">
        <w:r w:rsidRPr="00FD26F1">
          <w:rPr>
            <w:color w:val="000000"/>
            <w:highlight w:val="yellow"/>
            <w:rPrChange w:id="1574" w:author="Olga" w:date="2018-10-30T02:20:00Z">
              <w:rPr>
                <w:b/>
                <w:color w:val="000000"/>
              </w:rPr>
            </w:rPrChange>
          </w:rPr>
          <w:delText xml:space="preserve"> </w:delText>
        </w:r>
      </w:del>
      <w:del w:id="1575" w:author="Olga" w:date="2018-10-27T15:58:00Z">
        <w:r w:rsidRPr="00FD26F1" w:rsidDel="00332665">
          <w:rPr>
            <w:color w:val="000000"/>
            <w:highlight w:val="yellow"/>
            <w:rPrChange w:id="1576" w:author="Olga" w:date="2018-10-30T02:20:00Z">
              <w:rPr>
                <w:b/>
                <w:color w:val="000000"/>
              </w:rPr>
            </w:rPrChange>
          </w:rPr>
          <w:delText xml:space="preserve">and </w:delText>
        </w:r>
      </w:del>
      <w:ins w:id="1577" w:author="Olga" w:date="2018-10-27T15:59:00Z">
        <w:r w:rsidRPr="00FD26F1">
          <w:rPr>
            <w:color w:val="000000"/>
            <w:highlight w:val="yellow"/>
            <w:rPrChange w:id="1578" w:author="Olga" w:date="2018-10-30T02:20:00Z">
              <w:rPr>
                <w:color w:val="000000"/>
              </w:rPr>
            </w:rPrChange>
          </w:rPr>
          <w:t>h</w:t>
        </w:r>
      </w:ins>
      <w:ins w:id="1579" w:author="Iker Armendariz Santamaria" w:date="2018-10-25T11:07:00Z">
        <w:del w:id="1580" w:author="Olga" w:date="2018-10-27T15:59:00Z">
          <w:r w:rsidRPr="00FD26F1" w:rsidDel="009F5E83">
            <w:rPr>
              <w:color w:val="000000"/>
              <w:highlight w:val="yellow"/>
              <w:rPrChange w:id="1581" w:author="Olga" w:date="2018-10-30T02:20:00Z">
                <w:rPr>
                  <w:b/>
                  <w:color w:val="000000"/>
                </w:rPr>
              </w:rPrChange>
            </w:rPr>
            <w:delText>H</w:delText>
          </w:r>
        </w:del>
      </w:ins>
      <w:del w:id="1582" w:author="Iker Armendariz Santamaria" w:date="2018-10-25T11:07:00Z">
        <w:r w:rsidRPr="00FD26F1">
          <w:rPr>
            <w:color w:val="000000"/>
            <w:highlight w:val="yellow"/>
            <w:rPrChange w:id="1583" w:author="Olga" w:date="2018-10-30T02:20:00Z">
              <w:rPr>
                <w:b/>
                <w:color w:val="000000"/>
              </w:rPr>
            </w:rPrChange>
          </w:rPr>
          <w:delText>h</w:delText>
        </w:r>
      </w:del>
      <w:r w:rsidRPr="00FD26F1">
        <w:rPr>
          <w:color w:val="000000"/>
          <w:highlight w:val="yellow"/>
          <w:rPrChange w:id="1584" w:author="Olga" w:date="2018-10-30T02:20:00Z">
            <w:rPr>
              <w:b/>
              <w:color w:val="000000"/>
            </w:rPr>
          </w:rPrChange>
        </w:rPr>
        <w:t xml:space="preserve">omogenise the plate manually for 1 min to distribute the bacterial solution. </w:t>
      </w:r>
    </w:p>
    <w:p w14:paraId="59F7408E"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sz w:val="22"/>
          <w:szCs w:val="22"/>
          <w:highlight w:val="yellow"/>
          <w:rPrChange w:id="1585" w:author="Olga" w:date="2018-10-30T02:20:00Z">
            <w:rPr>
              <w:color w:val="000000"/>
            </w:rPr>
          </w:rPrChange>
        </w:rPr>
        <w:pPrChange w:id="1586" w:author="Olga" w:date="2018-10-25T11:07:00Z">
          <w:pPr>
            <w:numPr>
              <w:numId w:val="5"/>
            </w:numPr>
            <w:pBdr>
              <w:top w:val="nil"/>
              <w:left w:val="nil"/>
              <w:bottom w:val="nil"/>
              <w:right w:val="nil"/>
              <w:between w:val="nil"/>
            </w:pBdr>
            <w:ind w:left="720" w:hanging="360"/>
            <w:contextualSpacing/>
            <w:jc w:val="both"/>
          </w:pPr>
        </w:pPrChange>
      </w:pPr>
      <w:r w:rsidRPr="00FD26F1">
        <w:rPr>
          <w:color w:val="000000"/>
          <w:highlight w:val="yellow"/>
          <w:rPrChange w:id="1587" w:author="Olga" w:date="2018-10-30T02:20:00Z">
            <w:rPr>
              <w:b/>
              <w:color w:val="000000"/>
            </w:rPr>
          </w:rPrChange>
        </w:rPr>
        <w:t xml:space="preserve">Carefully seal with </w:t>
      </w:r>
      <w:del w:id="1588" w:author="Iker Armendariz Santamaria" w:date="2018-10-25T11:07:00Z">
        <w:r w:rsidRPr="00FD26F1">
          <w:rPr>
            <w:color w:val="000000"/>
            <w:highlight w:val="yellow"/>
            <w:rPrChange w:id="1589" w:author="Olga" w:date="2018-10-30T02:20:00Z">
              <w:rPr>
                <w:b/>
                <w:color w:val="000000"/>
              </w:rPr>
            </w:rPrChange>
          </w:rPr>
          <w:delText xml:space="preserve">laboratory </w:delText>
        </w:r>
      </w:del>
      <w:r w:rsidRPr="00FD26F1">
        <w:rPr>
          <w:color w:val="000000"/>
          <w:highlight w:val="yellow"/>
          <w:rPrChange w:id="1590" w:author="Olga" w:date="2018-10-30T02:20:00Z">
            <w:rPr>
              <w:b/>
              <w:color w:val="000000"/>
            </w:rPr>
          </w:rPrChange>
        </w:rPr>
        <w:t xml:space="preserve">sealing film, cover with aluminium foil and incubate for 2 days in a dark chamber at 24 °C to let the </w:t>
      </w:r>
      <w:ins w:id="1591" w:author="Jl. Odette" w:date="2018-10-25T11:07:00Z">
        <w:del w:id="1592" w:author="Olga" w:date="2018-10-27T16:34:00Z">
          <w:r w:rsidRPr="00FD26F1" w:rsidDel="00093AC1">
            <w:rPr>
              <w:color w:val="000000"/>
              <w:highlight w:val="yellow"/>
              <w:rPrChange w:id="1593" w:author="Olga" w:date="2018-10-30T02:20:00Z">
                <w:rPr>
                  <w:b/>
                  <w:color w:val="000000"/>
                </w:rPr>
              </w:rPrChange>
            </w:rPr>
            <w:delText>transfection</w:delText>
          </w:r>
        </w:del>
      </w:ins>
      <w:del w:id="1594" w:author="Olga" w:date="2018-10-27T16:34:00Z">
        <w:r w:rsidRPr="00FD26F1" w:rsidDel="00093AC1">
          <w:rPr>
            <w:color w:val="000000"/>
            <w:highlight w:val="yellow"/>
            <w:rPrChange w:id="1595" w:author="Olga" w:date="2018-10-30T02:20:00Z">
              <w:rPr>
                <w:b/>
                <w:color w:val="000000"/>
              </w:rPr>
            </w:rPrChange>
          </w:rPr>
          <w:delText>infection</w:delText>
        </w:r>
      </w:del>
      <w:ins w:id="1596" w:author="Olga" w:date="2018-10-27T16:34:00Z">
        <w:r w:rsidRPr="00FD26F1">
          <w:rPr>
            <w:color w:val="000000"/>
            <w:highlight w:val="yellow"/>
            <w:rPrChange w:id="1597" w:author="Olga" w:date="2018-10-30T02:20:00Z">
              <w:rPr>
                <w:color w:val="000000"/>
              </w:rPr>
            </w:rPrChange>
          </w:rPr>
          <w:t>transformation</w:t>
        </w:r>
      </w:ins>
      <w:r w:rsidRPr="00FD26F1">
        <w:rPr>
          <w:color w:val="000000"/>
          <w:highlight w:val="yellow"/>
          <w:rPrChange w:id="1598" w:author="Olga" w:date="2018-10-30T02:20:00Z">
            <w:rPr>
              <w:b/>
              <w:color w:val="000000"/>
            </w:rPr>
          </w:rPrChange>
        </w:rPr>
        <w:t xml:space="preserve"> occur.</w:t>
      </w:r>
      <w:r w:rsidRPr="00FD26F1">
        <w:rPr>
          <w:color w:val="000000"/>
          <w:highlight w:val="yellow"/>
          <w:rPrChange w:id="1599" w:author="Olga" w:date="2018-10-30T02:20:00Z">
            <w:rPr>
              <w:color w:val="000000"/>
            </w:rPr>
          </w:rPrChange>
        </w:rPr>
        <w:t xml:space="preserve"> </w:t>
      </w:r>
      <w:del w:id="1600" w:author="Iker Armendariz Santamaria" w:date="2018-10-25T11:07:00Z">
        <w:r w:rsidRPr="00FD26F1">
          <w:rPr>
            <w:color w:val="000000"/>
            <w:highlight w:val="yellow"/>
            <w:rPrChange w:id="1601" w:author="Olga" w:date="2018-10-30T02:20:00Z">
              <w:rPr>
                <w:color w:val="000000"/>
              </w:rPr>
            </w:rPrChange>
          </w:rPr>
          <w:delText xml:space="preserve">Caution: Do not leave the wounded leaves for a long time without </w:delText>
        </w:r>
        <w:r w:rsidRPr="00FD26F1">
          <w:rPr>
            <w:color w:val="000000"/>
            <w:highlight w:val="yellow"/>
            <w:rPrChange w:id="1602" w:author="Olga" w:date="2018-10-30T02:20:00Z">
              <w:rPr>
                <w:i/>
                <w:color w:val="000000"/>
              </w:rPr>
            </w:rPrChange>
          </w:rPr>
          <w:delText>A. tumefaciens</w:delText>
        </w:r>
        <w:r w:rsidRPr="00FD26F1">
          <w:rPr>
            <w:color w:val="000000"/>
            <w:highlight w:val="yellow"/>
            <w:rPrChange w:id="1603" w:author="Olga" w:date="2018-10-30T02:20:00Z">
              <w:rPr>
                <w:color w:val="000000"/>
              </w:rPr>
            </w:rPrChange>
          </w:rPr>
          <w:delText xml:space="preserve"> since it can heal before the infection and then the transformation of the plants will not take place.</w:delText>
        </w:r>
      </w:del>
    </w:p>
    <w:p w14:paraId="7D745C2D"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1604" w:author="Iker Armendariz Santamaria" w:date="2018-10-25T11:07:00Z"/>
          <w:sz w:val="22"/>
          <w:szCs w:val="22"/>
          <w:highlight w:val="yellow"/>
          <w:rPrChange w:id="1605" w:author="Olga" w:date="2018-10-30T02:20:00Z">
            <w:rPr>
              <w:ins w:id="1606" w:author="Iker Armendariz Santamaria" w:date="2018-10-25T11:07:00Z"/>
              <w:color w:val="000000"/>
            </w:rPr>
          </w:rPrChange>
        </w:rPr>
        <w:pPrChange w:id="1607" w:author="Olga" w:date="2018-10-25T11:07:00Z">
          <w:pPr>
            <w:numPr>
              <w:numId w:val="5"/>
            </w:numPr>
            <w:pBdr>
              <w:top w:val="nil"/>
              <w:left w:val="nil"/>
              <w:bottom w:val="nil"/>
              <w:right w:val="nil"/>
              <w:between w:val="nil"/>
            </w:pBdr>
            <w:ind w:left="720" w:hanging="360"/>
            <w:contextualSpacing/>
            <w:jc w:val="both"/>
          </w:pPr>
        </w:pPrChange>
      </w:pPr>
      <w:r w:rsidRPr="00FD26F1">
        <w:rPr>
          <w:color w:val="000000"/>
          <w:highlight w:val="yellow"/>
          <w:rPrChange w:id="1608" w:author="Olga" w:date="2018-10-30T02:20:00Z">
            <w:rPr>
              <w:b/>
              <w:color w:val="000000"/>
            </w:rPr>
          </w:rPrChange>
        </w:rPr>
        <w:t xml:space="preserve">Transfer the leaves </w:t>
      </w:r>
      <w:ins w:id="1609" w:author="Iker Armendariz Santamaria" w:date="2018-10-25T11:07:00Z">
        <w:r w:rsidRPr="00FD26F1">
          <w:rPr>
            <w:color w:val="000000"/>
            <w:highlight w:val="yellow"/>
            <w:rPrChange w:id="1610" w:author="Olga" w:date="2018-10-30T02:20:00Z">
              <w:rPr>
                <w:b/>
                <w:color w:val="000000"/>
              </w:rPr>
            </w:rPrChange>
          </w:rPr>
          <w:t>keeping abaxial side up</w:t>
        </w:r>
      </w:ins>
      <w:del w:id="1611" w:author="Iker Armendariz Santamaria" w:date="2018-10-25T11:07:00Z">
        <w:r w:rsidRPr="00FD26F1">
          <w:rPr>
            <w:color w:val="000000"/>
            <w:highlight w:val="yellow"/>
            <w:rPrChange w:id="1612" w:author="Olga" w:date="2018-10-30T02:20:00Z">
              <w:rPr>
                <w:color w:val="000000"/>
              </w:rPr>
            </w:rPrChange>
          </w:rPr>
          <w:delText>(again with the abaxial side up)</w:delText>
        </w:r>
      </w:del>
      <w:r w:rsidRPr="00FD26F1">
        <w:rPr>
          <w:color w:val="000000"/>
          <w:highlight w:val="yellow"/>
          <w:rPrChange w:id="1613" w:author="Olga" w:date="2018-10-30T02:20:00Z">
            <w:rPr>
              <w:b/>
              <w:color w:val="000000"/>
            </w:rPr>
          </w:rPrChange>
        </w:rPr>
        <w:t xml:space="preserve"> to </w:t>
      </w:r>
      <w:ins w:id="1614" w:author="Iker Armendariz Santamaria" w:date="2018-10-25T11:07:00Z">
        <w:r w:rsidRPr="00FD26F1">
          <w:rPr>
            <w:color w:val="000000"/>
            <w:highlight w:val="yellow"/>
            <w:rPrChange w:id="1615" w:author="Olga" w:date="2018-10-30T02:20:00Z">
              <w:rPr>
                <w:b/>
                <w:color w:val="000000"/>
              </w:rPr>
            </w:rPrChange>
          </w:rPr>
          <w:t xml:space="preserve">CIM medium </w:t>
        </w:r>
        <w:del w:id="1616" w:author="Olga" w:date="2018-10-29T16:44:00Z">
          <w:r w:rsidRPr="00FD26F1" w:rsidDel="004F30D1">
            <w:rPr>
              <w:color w:val="000000"/>
              <w:highlight w:val="yellow"/>
              <w:rPrChange w:id="1617" w:author="Olga" w:date="2018-10-30T02:20:00Z">
                <w:rPr>
                  <w:b/>
                  <w:color w:val="000000"/>
                </w:rPr>
              </w:rPrChange>
            </w:rPr>
            <w:delText xml:space="preserve">supplemented </w:delText>
          </w:r>
        </w:del>
        <w:del w:id="1618" w:author="Olga" w:date="2018-10-27T16:35:00Z">
          <w:r w:rsidRPr="00FD26F1" w:rsidDel="00093AC1">
            <w:rPr>
              <w:color w:val="000000"/>
              <w:highlight w:val="yellow"/>
              <w:rPrChange w:id="1619" w:author="Olga" w:date="2018-10-30T02:20:00Z">
                <w:rPr>
                  <w:b/>
                  <w:color w:val="000000"/>
                </w:rPr>
              </w:rPrChange>
            </w:rPr>
            <w:delText>with antibiotics</w:delText>
          </w:r>
        </w:del>
        <w:del w:id="1620" w:author="Olga" w:date="2018-10-29T16:44:00Z">
          <w:r w:rsidRPr="00FD26F1" w:rsidDel="004F30D1">
            <w:rPr>
              <w:color w:val="000000"/>
              <w:highlight w:val="yellow"/>
              <w:rPrChange w:id="1621" w:author="Olga" w:date="2018-10-30T02:20:00Z">
                <w:rPr>
                  <w:b/>
                  <w:color w:val="000000"/>
                </w:rPr>
              </w:rPrChange>
            </w:rPr>
            <w:delText xml:space="preserve"> </w:delText>
          </w:r>
        </w:del>
        <w:del w:id="1622" w:author="Olga" w:date="2018-10-30T00:20:00Z">
          <w:r w:rsidRPr="00FD26F1" w:rsidDel="00220EB5">
            <w:rPr>
              <w:color w:val="000000"/>
              <w:highlight w:val="yellow"/>
              <w:rPrChange w:id="1623" w:author="Olga" w:date="2018-10-30T02:20:00Z">
                <w:rPr>
                  <w:b/>
                  <w:color w:val="000000"/>
                </w:rPr>
              </w:rPrChange>
            </w:rPr>
            <w:delText>(see Table 2)</w:delText>
          </w:r>
        </w:del>
      </w:ins>
      <w:ins w:id="1624" w:author="Jl. Odette" w:date="2018-10-25T11:07:00Z">
        <w:del w:id="1625" w:author="Olga" w:date="2018-10-30T00:20:00Z">
          <w:r w:rsidRPr="00FD26F1" w:rsidDel="00220EB5">
            <w:rPr>
              <w:color w:val="000000"/>
              <w:highlight w:val="yellow"/>
              <w:rPrChange w:id="1626" w:author="Olga" w:date="2018-10-30T02:20:00Z">
                <w:rPr>
                  <w:b/>
                  <w:color w:val="000000"/>
                </w:rPr>
              </w:rPrChange>
            </w:rPr>
            <w:delText xml:space="preserve"> </w:delText>
          </w:r>
        </w:del>
        <w:r w:rsidRPr="00FD26F1">
          <w:rPr>
            <w:color w:val="000000"/>
            <w:highlight w:val="yellow"/>
            <w:rPrChange w:id="1627" w:author="Olga" w:date="2018-10-30T02:20:00Z">
              <w:rPr>
                <w:b/>
                <w:color w:val="000000"/>
              </w:rPr>
            </w:rPrChange>
          </w:rPr>
          <w:t>(</w:t>
        </w:r>
        <w:del w:id="1628" w:author="Olga" w:date="2018-10-29T22:14:00Z">
          <w:r w:rsidRPr="00FD26F1" w:rsidDel="00FD56E6">
            <w:rPr>
              <w:color w:val="000000"/>
              <w:highlight w:val="yellow"/>
              <w:rPrChange w:id="1629" w:author="Olga" w:date="2018-10-30T02:20:00Z">
                <w:rPr>
                  <w:b/>
                  <w:color w:val="000000"/>
                </w:rPr>
              </w:rPrChange>
            </w:rPr>
            <w:delText>Figure</w:delText>
          </w:r>
        </w:del>
      </w:ins>
      <w:ins w:id="1630" w:author="Olga" w:date="2018-10-29T22:14:00Z">
        <w:r w:rsidRPr="00FD26F1">
          <w:rPr>
            <w:color w:val="000000"/>
            <w:highlight w:val="yellow"/>
          </w:rPr>
          <w:t>Figure</w:t>
        </w:r>
      </w:ins>
      <w:ins w:id="1631" w:author="Jl. Odette" w:date="2018-10-25T11:07:00Z">
        <w:r w:rsidRPr="00FD26F1">
          <w:rPr>
            <w:color w:val="000000"/>
            <w:highlight w:val="yellow"/>
            <w:rPrChange w:id="1632" w:author="Olga" w:date="2018-10-30T02:20:00Z">
              <w:rPr>
                <w:b/>
                <w:color w:val="000000"/>
              </w:rPr>
            </w:rPrChange>
          </w:rPr>
          <w:t xml:space="preserve"> 2</w:t>
        </w:r>
      </w:ins>
      <w:ins w:id="1633" w:author="Sandra Fernández" w:date="2018-10-25T15:25:00Z">
        <w:r w:rsidRPr="00FD26F1">
          <w:rPr>
            <w:color w:val="000000"/>
            <w:highlight w:val="yellow"/>
            <w:rPrChange w:id="1634" w:author="Olga" w:date="2018-10-30T02:20:00Z">
              <w:rPr>
                <w:b/>
                <w:color w:val="000000"/>
              </w:rPr>
            </w:rPrChange>
          </w:rPr>
          <w:t>B</w:t>
        </w:r>
      </w:ins>
      <w:ins w:id="1635" w:author="Jl. Odette" w:date="2018-10-25T11:07:00Z">
        <w:del w:id="1636" w:author="Sandra Fernández" w:date="2018-10-25T15:25:00Z">
          <w:r w:rsidRPr="00FD26F1">
            <w:rPr>
              <w:color w:val="000000"/>
              <w:highlight w:val="yellow"/>
              <w:rPrChange w:id="1637" w:author="Olga" w:date="2018-10-30T02:20:00Z">
                <w:rPr>
                  <w:b/>
                  <w:color w:val="000000"/>
                </w:rPr>
              </w:rPrChange>
            </w:rPr>
            <w:delText>C</w:delText>
          </w:r>
        </w:del>
        <w:r w:rsidRPr="00FD26F1">
          <w:rPr>
            <w:color w:val="000000"/>
            <w:highlight w:val="yellow"/>
            <w:rPrChange w:id="1638" w:author="Olga" w:date="2018-10-30T02:20:00Z">
              <w:rPr>
                <w:b/>
                <w:color w:val="000000"/>
              </w:rPr>
            </w:rPrChange>
          </w:rPr>
          <w:t>)</w:t>
        </w:r>
      </w:ins>
      <w:ins w:id="1639" w:author="Olga" w:date="2018-10-29T17:15:00Z">
        <w:r w:rsidRPr="00FD26F1">
          <w:rPr>
            <w:color w:val="000000"/>
            <w:highlight w:val="yellow"/>
            <w:rPrChange w:id="1640" w:author="Olga" w:date="2018-10-30T02:20:00Z">
              <w:rPr>
                <w:color w:val="000000"/>
              </w:rPr>
            </w:rPrChange>
          </w:rPr>
          <w:t xml:space="preserve"> and</w:t>
        </w:r>
      </w:ins>
      <w:ins w:id="1641" w:author="Iker Armendariz Santamaria" w:date="2018-10-25T11:07:00Z">
        <w:del w:id="1642" w:author="Olga" w:date="2018-10-29T17:15:00Z">
          <w:r w:rsidRPr="00FD26F1" w:rsidDel="00CB0F18">
            <w:rPr>
              <w:color w:val="000000"/>
              <w:highlight w:val="yellow"/>
              <w:rPrChange w:id="1643" w:author="Olga" w:date="2018-10-30T02:20:00Z">
                <w:rPr>
                  <w:b/>
                  <w:color w:val="000000"/>
                </w:rPr>
              </w:rPrChange>
            </w:rPr>
            <w:delText xml:space="preserve">. </w:delText>
          </w:r>
        </w:del>
      </w:ins>
      <w:del w:id="1644" w:author="Iker Armendariz Santamaria" w:date="2018-10-25T11:07:00Z">
        <w:r w:rsidRPr="00FD26F1">
          <w:rPr>
            <w:color w:val="000000"/>
            <w:highlight w:val="yellow"/>
            <w:rPrChange w:id="1645" w:author="Olga" w:date="2018-10-30T02:20:00Z">
              <w:rPr>
                <w:b/>
                <w:color w:val="000000"/>
              </w:rPr>
            </w:rPrChange>
          </w:rPr>
          <w:delText>Callus Induction Medium</w:delText>
        </w:r>
        <w:r w:rsidRPr="00FD26F1">
          <w:rPr>
            <w:color w:val="000000"/>
            <w:highlight w:val="yellow"/>
            <w:rPrChange w:id="1646" w:author="Olga" w:date="2018-10-30T02:20:00Z">
              <w:rPr>
                <w:color w:val="000000"/>
              </w:rPr>
            </w:rPrChange>
          </w:rPr>
          <w:delText xml:space="preserve"> (CIM: MG medium with naphthalene acetic acid (NAA) [5 mg/L], 6-benzylaminopurine (BAP) [0.1 mg/L]), </w:delText>
        </w:r>
        <w:r w:rsidRPr="00FD26F1">
          <w:rPr>
            <w:color w:val="000000"/>
            <w:highlight w:val="yellow"/>
            <w:rPrChange w:id="1647" w:author="Olga" w:date="2018-10-30T02:20:00Z">
              <w:rPr>
                <w:b/>
                <w:color w:val="000000"/>
              </w:rPr>
            </w:rPrChange>
          </w:rPr>
          <w:delText xml:space="preserve">supplemented with cefotaxime sodium </w:delText>
        </w:r>
        <w:r w:rsidRPr="00FD26F1">
          <w:rPr>
            <w:color w:val="000000"/>
            <w:highlight w:val="yellow"/>
            <w:rPrChange w:id="1648" w:author="Olga" w:date="2018-10-30T02:20:00Z">
              <w:rPr>
                <w:color w:val="000000"/>
              </w:rPr>
            </w:rPrChange>
          </w:rPr>
          <w:delText xml:space="preserve">[250 mg/L] to kill the </w:delText>
        </w:r>
      </w:del>
      <w:ins w:id="1649" w:author="Iker Armendariz Santamaria" w:date="2018-10-25T11:07:00Z">
        <w:del w:id="1650" w:author="Iker Armendariz Santamaria" w:date="2018-10-25T11:07:00Z">
          <w:r w:rsidRPr="00FD26F1">
            <w:rPr>
              <w:color w:val="000000"/>
              <w:highlight w:val="yellow"/>
              <w:rPrChange w:id="1651" w:author="Olga" w:date="2018-10-30T02:20:00Z">
                <w:rPr>
                  <w:color w:val="000000"/>
                </w:rPr>
              </w:rPrChange>
            </w:rPr>
            <w:delText>a</w:delText>
          </w:r>
        </w:del>
      </w:ins>
      <w:del w:id="1652" w:author="Iker Armendariz Santamaria" w:date="2018-10-25T11:07:00Z">
        <w:r w:rsidRPr="00FD26F1">
          <w:rPr>
            <w:color w:val="000000"/>
            <w:highlight w:val="yellow"/>
            <w:rPrChange w:id="1653" w:author="Olga" w:date="2018-10-30T02:20:00Z">
              <w:rPr>
                <w:color w:val="000000"/>
              </w:rPr>
            </w:rPrChange>
          </w:rPr>
          <w:delText>Agrobacter</w:delText>
        </w:r>
      </w:del>
      <w:ins w:id="1654" w:author="Iker Armendariz Santamaria" w:date="2018-10-25T11:07:00Z">
        <w:del w:id="1655" w:author="Iker Armendariz Santamaria" w:date="2018-10-25T11:07:00Z">
          <w:r w:rsidRPr="00FD26F1">
            <w:rPr>
              <w:color w:val="000000"/>
              <w:highlight w:val="yellow"/>
              <w:rPrChange w:id="1656" w:author="Olga" w:date="2018-10-30T02:20:00Z">
                <w:rPr>
                  <w:color w:val="000000"/>
                </w:rPr>
              </w:rPrChange>
            </w:rPr>
            <w:delText>ium</w:delText>
          </w:r>
        </w:del>
      </w:ins>
      <w:del w:id="1657" w:author="Iker Armendariz Santamaria" w:date="2018-10-25T11:07:00Z">
        <w:r w:rsidRPr="00FD26F1">
          <w:rPr>
            <w:color w:val="000000"/>
            <w:highlight w:val="yellow"/>
            <w:rPrChange w:id="1658" w:author="Olga" w:date="2018-10-30T02:20:00Z">
              <w:rPr>
                <w:color w:val="000000"/>
              </w:rPr>
            </w:rPrChange>
          </w:rPr>
          <w:delText xml:space="preserve">ia) </w:delText>
        </w:r>
        <w:r w:rsidRPr="00FD26F1">
          <w:rPr>
            <w:color w:val="000000"/>
            <w:highlight w:val="yellow"/>
            <w:rPrChange w:id="1659" w:author="Olga" w:date="2018-10-30T02:20:00Z">
              <w:rPr>
                <w:b/>
                <w:color w:val="000000"/>
              </w:rPr>
            </w:rPrChange>
          </w:rPr>
          <w:delText xml:space="preserve">and </w:delText>
        </w:r>
        <w:r w:rsidRPr="00FD26F1">
          <w:rPr>
            <w:color w:val="000000"/>
            <w:highlight w:val="yellow"/>
            <w:rPrChange w:id="1660" w:author="Olga" w:date="2018-10-30T02:20:00Z">
              <w:rPr>
                <w:color w:val="000000"/>
              </w:rPr>
            </w:rPrChange>
          </w:rPr>
          <w:delText xml:space="preserve">kanamycin [50 mg/L] or </w:delText>
        </w:r>
        <w:r w:rsidRPr="00FD26F1">
          <w:rPr>
            <w:color w:val="000000"/>
            <w:highlight w:val="yellow"/>
            <w:rPrChange w:id="1661" w:author="Olga" w:date="2018-10-30T02:20:00Z">
              <w:rPr>
                <w:b/>
                <w:color w:val="000000"/>
              </w:rPr>
            </w:rPrChange>
          </w:rPr>
          <w:delText>the corresponding binary vector selective marker</w:delText>
        </w:r>
        <w:r w:rsidRPr="00FD26F1">
          <w:rPr>
            <w:color w:val="000000"/>
            <w:highlight w:val="yellow"/>
            <w:rPrChange w:id="1662" w:author="Olga" w:date="2018-10-30T02:20:00Z">
              <w:rPr>
                <w:color w:val="000000"/>
              </w:rPr>
            </w:rPrChange>
          </w:rPr>
          <w:delText xml:space="preserve"> (Figure 2C)</w:delText>
        </w:r>
        <w:r w:rsidRPr="00FD26F1">
          <w:rPr>
            <w:color w:val="000000"/>
            <w:highlight w:val="yellow"/>
            <w:rPrChange w:id="1663" w:author="Olga" w:date="2018-10-30T02:20:00Z">
              <w:rPr>
                <w:b/>
                <w:color w:val="000000"/>
              </w:rPr>
            </w:rPrChange>
          </w:rPr>
          <w:delText>.</w:delText>
        </w:r>
      </w:del>
      <w:del w:id="1664" w:author="Olga" w:date="2018-10-27T16:37:00Z">
        <w:r w:rsidRPr="00FD26F1" w:rsidDel="00093AC1">
          <w:rPr>
            <w:color w:val="000000"/>
            <w:highlight w:val="yellow"/>
            <w:rPrChange w:id="1665" w:author="Olga" w:date="2018-10-30T02:20:00Z">
              <w:rPr>
                <w:color w:val="000000"/>
              </w:rPr>
            </w:rPrChange>
          </w:rPr>
          <w:delText xml:space="preserve"> </w:delText>
        </w:r>
      </w:del>
      <w:ins w:id="1666" w:author="Olga" w:date="2018-10-29T17:15:00Z">
        <w:r w:rsidRPr="00FD26F1">
          <w:rPr>
            <w:color w:val="000000"/>
            <w:highlight w:val="yellow"/>
            <w:rPrChange w:id="1667" w:author="Olga" w:date="2018-10-30T02:20:00Z">
              <w:rPr>
                <w:color w:val="000000"/>
              </w:rPr>
            </w:rPrChange>
          </w:rPr>
          <w:t xml:space="preserve"> i</w:t>
        </w:r>
      </w:ins>
      <w:ins w:id="1668" w:author="Olga" w:date="2018-10-27T16:37:00Z">
        <w:r w:rsidRPr="00FD26F1">
          <w:rPr>
            <w:color w:val="000000"/>
            <w:highlight w:val="yellow"/>
            <w:rPrChange w:id="1669" w:author="Olga" w:date="2018-10-30T02:20:00Z">
              <w:rPr>
                <w:color w:val="000000"/>
              </w:rPr>
            </w:rPrChange>
          </w:rPr>
          <w:t xml:space="preserve">ncubate </w:t>
        </w:r>
      </w:ins>
      <w:ins w:id="1670" w:author="Olga" w:date="2018-11-06T11:34:00Z">
        <w:r>
          <w:rPr>
            <w:color w:val="000000"/>
            <w:highlight w:val="yellow"/>
          </w:rPr>
          <w:t xml:space="preserve">them </w:t>
        </w:r>
      </w:ins>
      <w:ins w:id="1671" w:author="Olga" w:date="2018-10-27T16:37:00Z">
        <w:r w:rsidRPr="00FD26F1">
          <w:rPr>
            <w:color w:val="000000"/>
            <w:highlight w:val="yellow"/>
            <w:rPrChange w:id="1672" w:author="Olga" w:date="2018-10-30T02:20:00Z">
              <w:rPr>
                <w:color w:val="000000"/>
              </w:rPr>
            </w:rPrChange>
          </w:rPr>
          <w:t xml:space="preserve">for one week in </w:t>
        </w:r>
      </w:ins>
      <w:ins w:id="1673" w:author="Olga" w:date="2018-10-29T17:16:00Z">
        <w:r w:rsidRPr="00FD26F1">
          <w:rPr>
            <w:color w:val="000000"/>
            <w:highlight w:val="yellow"/>
            <w:rPrChange w:id="1674" w:author="Olga" w:date="2018-10-30T02:20:00Z">
              <w:rPr>
                <w:color w:val="000000"/>
              </w:rPr>
            </w:rPrChange>
          </w:rPr>
          <w:t xml:space="preserve">a </w:t>
        </w:r>
      </w:ins>
      <w:ins w:id="1675" w:author="Olga" w:date="2018-10-27T16:37:00Z">
        <w:r w:rsidRPr="00FD26F1">
          <w:rPr>
            <w:color w:val="000000"/>
            <w:highlight w:val="yellow"/>
            <w:rPrChange w:id="1676" w:author="Olga" w:date="2018-10-30T02:20:00Z">
              <w:rPr>
                <w:color w:val="000000"/>
              </w:rPr>
            </w:rPrChange>
          </w:rPr>
          <w:t>growth cabinet.</w:t>
        </w:r>
      </w:ins>
    </w:p>
    <w:p w14:paraId="74012D52" w14:textId="77777777" w:rsidR="00A05564" w:rsidRPr="00FD26F1" w:rsidRDefault="00A05564" w:rsidP="00A05564">
      <w:pPr>
        <w:pBdr>
          <w:top w:val="nil"/>
          <w:left w:val="nil"/>
          <w:bottom w:val="nil"/>
          <w:right w:val="nil"/>
          <w:between w:val="nil"/>
        </w:pBdr>
        <w:shd w:val="clear" w:color="auto" w:fill="FFFFFF"/>
        <w:ind w:left="720"/>
        <w:jc w:val="both"/>
        <w:rPr>
          <w:ins w:id="1677" w:author="Iker Armendariz Santamaria" w:date="2018-10-25T11:07:00Z"/>
          <w:sz w:val="22"/>
          <w:szCs w:val="22"/>
          <w:highlight w:val="yellow"/>
          <w:rPrChange w:id="1678" w:author="Olga" w:date="2018-10-30T02:20:00Z">
            <w:rPr>
              <w:ins w:id="1679" w:author="Iker Armendariz Santamaria" w:date="2018-10-25T11:07:00Z"/>
              <w:color w:val="000000"/>
            </w:rPr>
          </w:rPrChange>
        </w:rPr>
        <w:pPrChange w:id="1680" w:author="Olga" w:date="2018-10-25T11:07:00Z">
          <w:pPr>
            <w:pBdr>
              <w:top w:val="nil"/>
              <w:left w:val="nil"/>
              <w:bottom w:val="nil"/>
              <w:right w:val="nil"/>
              <w:between w:val="nil"/>
            </w:pBdr>
            <w:ind w:left="720"/>
            <w:jc w:val="both"/>
          </w:pPr>
        </w:pPrChange>
      </w:pPr>
      <w:r w:rsidRPr="00FD26F1">
        <w:rPr>
          <w:color w:val="000000"/>
          <w:highlight w:val="yellow"/>
          <w:rPrChange w:id="1681" w:author="Olga" w:date="2018-10-30T02:20:00Z">
            <w:rPr>
              <w:color w:val="000000"/>
            </w:rPr>
          </w:rPrChange>
        </w:rPr>
        <w:t>Note: Scrape the CIM medium with the tweezers so that the leaves can be better accommodated on the media</w:t>
      </w:r>
      <w:ins w:id="1682" w:author="Iker Armendariz Santamaria" w:date="2018-10-25T11:07:00Z">
        <w:r w:rsidRPr="00FD26F1">
          <w:rPr>
            <w:color w:val="000000"/>
            <w:highlight w:val="yellow"/>
            <w:rPrChange w:id="1683" w:author="Olga" w:date="2018-10-30T02:20:00Z">
              <w:rPr>
                <w:color w:val="000000"/>
              </w:rPr>
            </w:rPrChange>
          </w:rPr>
          <w:t>.</w:t>
        </w:r>
      </w:ins>
    </w:p>
    <w:p w14:paraId="6C34901B" w14:textId="77777777" w:rsidR="00A05564" w:rsidRPr="00FD26F1" w:rsidRDefault="00A05564" w:rsidP="00A05564">
      <w:pPr>
        <w:numPr>
          <w:ilvl w:val="0"/>
          <w:numId w:val="1"/>
        </w:numPr>
        <w:pBdr>
          <w:top w:val="nil"/>
          <w:left w:val="nil"/>
          <w:bottom w:val="nil"/>
          <w:right w:val="nil"/>
          <w:between w:val="nil"/>
        </w:pBdr>
        <w:contextualSpacing/>
        <w:jc w:val="both"/>
        <w:rPr>
          <w:del w:id="1684" w:author="Jl. Odette" w:date="2018-10-25T11:07:00Z"/>
          <w:color w:val="000000"/>
          <w:sz w:val="22"/>
          <w:szCs w:val="22"/>
          <w:highlight w:val="yellow"/>
          <w:rPrChange w:id="1685" w:author="Olga" w:date="2018-10-30T02:20:00Z">
            <w:rPr>
              <w:del w:id="1686" w:author="Jl. Odette" w:date="2018-10-25T11:07:00Z"/>
              <w:color w:val="000000"/>
            </w:rPr>
          </w:rPrChange>
        </w:rPr>
        <w:pPrChange w:id="1687" w:author="Iker Armendariz Santamaria" w:date="2018-10-25T11:07:00Z">
          <w:pPr>
            <w:numPr>
              <w:numId w:val="5"/>
            </w:numPr>
            <w:pBdr>
              <w:top w:val="nil"/>
              <w:left w:val="nil"/>
              <w:bottom w:val="nil"/>
              <w:right w:val="nil"/>
              <w:between w:val="nil"/>
            </w:pBdr>
            <w:ind w:left="720" w:hanging="360"/>
            <w:contextualSpacing/>
            <w:jc w:val="both"/>
          </w:pPr>
        </w:pPrChange>
      </w:pPr>
      <w:ins w:id="1688" w:author="Iker Armendariz Santamaria" w:date="2018-10-25T11:07:00Z">
        <w:del w:id="1689" w:author="Jl. Odette" w:date="2018-10-25T11:07:00Z">
          <w:r w:rsidRPr="00FD26F1">
            <w:rPr>
              <w:color w:val="000000"/>
              <w:highlight w:val="yellow"/>
              <w:rPrChange w:id="1690" w:author="Olga" w:date="2018-10-30T02:20:00Z">
                <w:rPr>
                  <w:color w:val="000000"/>
                </w:rPr>
              </w:rPrChange>
            </w:rPr>
            <w:delText>Callus Induction Medium (CIM: MG medium with naphthalene acetic acid (NAA) [5 mg/L], 6-benzylaminopurine (BAP) [0.1 mg/L]), supplemented with cefotaxime sodium [250 mg/L] to kill agrobacterium) and kanamycin [50 mg/L] or the corresponding binary vector selective marker (Figure 2C). (pa la tabla)</w:delText>
          </w:r>
        </w:del>
      </w:ins>
    </w:p>
    <w:p w14:paraId="37895C9C" w14:textId="77777777" w:rsidR="00A05564" w:rsidRPr="00FD26F1" w:rsidDel="00093AC1" w:rsidRDefault="00A05564" w:rsidP="00A05564">
      <w:pPr>
        <w:numPr>
          <w:ilvl w:val="0"/>
          <w:numId w:val="6"/>
        </w:numPr>
        <w:pBdr>
          <w:top w:val="nil"/>
          <w:left w:val="nil"/>
          <w:bottom w:val="nil"/>
          <w:right w:val="nil"/>
          <w:between w:val="nil"/>
        </w:pBdr>
        <w:shd w:val="clear" w:color="auto" w:fill="FFFFFF"/>
        <w:contextualSpacing/>
        <w:jc w:val="both"/>
        <w:rPr>
          <w:del w:id="1691" w:author="Olga" w:date="2018-10-27T16:37:00Z"/>
          <w:sz w:val="22"/>
          <w:szCs w:val="22"/>
          <w:highlight w:val="yellow"/>
          <w:rPrChange w:id="1692" w:author="Olga" w:date="2018-10-30T02:20:00Z">
            <w:rPr>
              <w:del w:id="1693" w:author="Olga" w:date="2018-10-27T16:37:00Z"/>
              <w:color w:val="000000"/>
            </w:rPr>
          </w:rPrChange>
        </w:rPr>
        <w:pPrChange w:id="1694" w:author="Olga" w:date="2018-10-25T11:07:00Z">
          <w:pPr>
            <w:numPr>
              <w:numId w:val="5"/>
            </w:numPr>
            <w:pBdr>
              <w:top w:val="nil"/>
              <w:left w:val="nil"/>
              <w:bottom w:val="nil"/>
              <w:right w:val="nil"/>
              <w:between w:val="nil"/>
            </w:pBdr>
            <w:ind w:left="720" w:hanging="360"/>
            <w:contextualSpacing/>
            <w:jc w:val="both"/>
          </w:pPr>
        </w:pPrChange>
      </w:pPr>
      <w:del w:id="1695" w:author="Olga" w:date="2018-10-27T16:37:00Z">
        <w:r w:rsidRPr="00FD26F1" w:rsidDel="00093AC1">
          <w:rPr>
            <w:color w:val="000000"/>
            <w:highlight w:val="yellow"/>
            <w:rPrChange w:id="1696" w:author="Olga" w:date="2018-10-30T02:20:00Z">
              <w:rPr>
                <w:b/>
                <w:color w:val="000000"/>
              </w:rPr>
            </w:rPrChange>
          </w:rPr>
          <w:delText>Incubate for one week in growth cabinets under</w:delText>
        </w:r>
      </w:del>
      <w:ins w:id="1697" w:author="Jl. Odette" w:date="2018-10-25T11:07:00Z">
        <w:del w:id="1698" w:author="Olga" w:date="2018-10-27T16:37:00Z">
          <w:r w:rsidRPr="00FD26F1" w:rsidDel="00093AC1">
            <w:rPr>
              <w:color w:val="000000"/>
              <w:highlight w:val="yellow"/>
              <w:rPrChange w:id="1699" w:author="Olga" w:date="2018-10-30T02:20:00Z">
                <w:rPr>
                  <w:b/>
                  <w:color w:val="000000"/>
                </w:rPr>
              </w:rPrChange>
            </w:rPr>
            <w:delText xml:space="preserve"> long day conditions of 12 h 24 ºC light/ 12 h 20 ºC dark cycle</w:delText>
          </w:r>
        </w:del>
      </w:ins>
      <w:del w:id="1700" w:author="Olga" w:date="2018-10-27T16:37:00Z">
        <w:r w:rsidRPr="00FD26F1" w:rsidDel="00093AC1">
          <w:rPr>
            <w:color w:val="000000"/>
            <w:highlight w:val="yellow"/>
            <w:rPrChange w:id="1701" w:author="Olga" w:date="2018-10-30T02:20:00Z">
              <w:rPr>
                <w:b/>
                <w:color w:val="000000"/>
              </w:rPr>
            </w:rPrChange>
          </w:rPr>
          <w:delText xml:space="preserve"> a light/dark cycle of 12/12 h at 24/20 °C, respectively, and 67 µmol m-2 sec-1. </w:delText>
        </w:r>
      </w:del>
      <w:ins w:id="1702" w:author="Jl. Odette" w:date="2018-10-25T11:07:00Z">
        <w:del w:id="1703" w:author="Olga" w:date="2018-10-27T16:32:00Z">
          <w:r w:rsidRPr="00FD26F1" w:rsidDel="004D7DA8">
            <w:rPr>
              <w:color w:val="000000"/>
              <w:highlight w:val="yellow"/>
              <w:rPrChange w:id="1704" w:author="Olga" w:date="2018-10-30T02:20:00Z">
                <w:rPr>
                  <w:color w:val="000000"/>
                </w:rPr>
              </w:rPrChange>
            </w:rPr>
            <w:delText>Note: Appreciate the callus formation after a week incubation.</w:delText>
          </w:r>
        </w:del>
      </w:ins>
    </w:p>
    <w:p w14:paraId="2BB2AFCE"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1705" w:author="Olga" w:date="2018-10-29T17:16:00Z"/>
          <w:highlight w:val="yellow"/>
          <w:rPrChange w:id="1706" w:author="Olga" w:date="2018-10-30T02:20:00Z">
            <w:rPr>
              <w:ins w:id="1707" w:author="Olga" w:date="2018-10-29T17:16:00Z"/>
            </w:rPr>
          </w:rPrChange>
        </w:rPr>
      </w:pPr>
      <w:r w:rsidRPr="00FD26F1">
        <w:rPr>
          <w:color w:val="000000"/>
          <w:highlight w:val="yellow"/>
          <w:rPrChange w:id="1708" w:author="Olga" w:date="2018-10-30T02:20:00Z">
            <w:rPr>
              <w:b/>
              <w:color w:val="000000"/>
            </w:rPr>
          </w:rPrChange>
        </w:rPr>
        <w:t>Transfer the leaves</w:t>
      </w:r>
      <w:r w:rsidRPr="00FD26F1">
        <w:rPr>
          <w:color w:val="000000"/>
          <w:highlight w:val="yellow"/>
          <w:rPrChange w:id="1709" w:author="Olga" w:date="2018-10-30T02:20:00Z">
            <w:rPr>
              <w:color w:val="000000"/>
            </w:rPr>
          </w:rPrChange>
        </w:rPr>
        <w:t xml:space="preserve"> </w:t>
      </w:r>
      <w:ins w:id="1710" w:author="Iker Armendariz Santamaria" w:date="2018-10-25T11:07:00Z">
        <w:r w:rsidRPr="00FD26F1">
          <w:rPr>
            <w:color w:val="000000"/>
            <w:highlight w:val="yellow"/>
            <w:rPrChange w:id="1711" w:author="Olga" w:date="2018-10-30T02:20:00Z">
              <w:rPr>
                <w:color w:val="000000"/>
              </w:rPr>
            </w:rPrChange>
          </w:rPr>
          <w:t>keeping abaxial side up</w:t>
        </w:r>
      </w:ins>
      <w:del w:id="1712" w:author="Iker Armendariz Santamaria" w:date="2018-10-25T11:07:00Z">
        <w:r w:rsidRPr="00FD26F1">
          <w:rPr>
            <w:color w:val="000000"/>
            <w:highlight w:val="yellow"/>
            <w:rPrChange w:id="1713" w:author="Olga" w:date="2018-10-30T02:20:00Z">
              <w:rPr>
                <w:color w:val="000000"/>
              </w:rPr>
            </w:rPrChange>
          </w:rPr>
          <w:delText>(again with the abaxial side up)</w:delText>
        </w:r>
      </w:del>
      <w:r w:rsidRPr="00FD26F1">
        <w:rPr>
          <w:color w:val="000000"/>
          <w:highlight w:val="yellow"/>
          <w:rPrChange w:id="1714" w:author="Olga" w:date="2018-10-30T02:20:00Z">
            <w:rPr>
              <w:b/>
              <w:color w:val="000000"/>
            </w:rPr>
          </w:rPrChange>
        </w:rPr>
        <w:t xml:space="preserve"> to </w:t>
      </w:r>
      <w:ins w:id="1715" w:author="Iker Armendariz Santamaria" w:date="2018-10-25T11:07:00Z">
        <w:r w:rsidRPr="00FD26F1">
          <w:rPr>
            <w:color w:val="000000"/>
            <w:highlight w:val="yellow"/>
            <w:rPrChange w:id="1716" w:author="Olga" w:date="2018-10-30T02:20:00Z">
              <w:rPr>
                <w:b/>
                <w:color w:val="000000"/>
              </w:rPr>
            </w:rPrChange>
          </w:rPr>
          <w:t xml:space="preserve">SIM medium </w:t>
        </w:r>
        <w:del w:id="1717" w:author="Olga" w:date="2018-10-29T16:49:00Z">
          <w:r w:rsidRPr="00FD26F1" w:rsidDel="004F30D1">
            <w:rPr>
              <w:color w:val="000000"/>
              <w:highlight w:val="yellow"/>
              <w:rPrChange w:id="1718" w:author="Olga" w:date="2018-10-30T02:20:00Z">
                <w:rPr>
                  <w:b/>
                  <w:color w:val="000000"/>
                </w:rPr>
              </w:rPrChange>
            </w:rPr>
            <w:delText xml:space="preserve">supplemented with </w:delText>
          </w:r>
        </w:del>
        <w:del w:id="1719" w:author="Olga" w:date="2018-10-27T16:30:00Z">
          <w:r w:rsidRPr="00FD26F1" w:rsidDel="004D7DA8">
            <w:rPr>
              <w:color w:val="000000"/>
              <w:highlight w:val="yellow"/>
              <w:rPrChange w:id="1720" w:author="Olga" w:date="2018-10-30T02:20:00Z">
                <w:rPr>
                  <w:b/>
                  <w:color w:val="000000"/>
                </w:rPr>
              </w:rPrChange>
            </w:rPr>
            <w:delText>antibiotics</w:delText>
          </w:r>
        </w:del>
        <w:del w:id="1721" w:author="Olga" w:date="2018-10-29T16:49:00Z">
          <w:r w:rsidRPr="00FD26F1" w:rsidDel="004F30D1">
            <w:rPr>
              <w:color w:val="000000"/>
              <w:highlight w:val="yellow"/>
              <w:rPrChange w:id="1722" w:author="Olga" w:date="2018-10-30T02:20:00Z">
                <w:rPr>
                  <w:b/>
                  <w:color w:val="000000"/>
                </w:rPr>
              </w:rPrChange>
            </w:rPr>
            <w:delText xml:space="preserve"> </w:delText>
          </w:r>
        </w:del>
        <w:del w:id="1723" w:author="Olga" w:date="2018-10-30T00:23:00Z">
          <w:r w:rsidRPr="00FD26F1" w:rsidDel="00220EB5">
            <w:rPr>
              <w:color w:val="000000"/>
              <w:highlight w:val="yellow"/>
              <w:rPrChange w:id="1724" w:author="Olga" w:date="2018-10-30T02:20:00Z">
                <w:rPr>
                  <w:b/>
                  <w:color w:val="000000"/>
                </w:rPr>
              </w:rPrChange>
            </w:rPr>
            <w:delText>(see Table 2)</w:delText>
          </w:r>
        </w:del>
      </w:ins>
      <w:ins w:id="1725" w:author="Jl. Odette" w:date="2018-10-25T11:07:00Z">
        <w:del w:id="1726" w:author="Olga" w:date="2018-10-30T00:23:00Z">
          <w:r w:rsidRPr="00FD26F1" w:rsidDel="00220EB5">
            <w:rPr>
              <w:color w:val="000000"/>
              <w:highlight w:val="yellow"/>
              <w:rPrChange w:id="1727" w:author="Olga" w:date="2018-10-30T02:20:00Z">
                <w:rPr>
                  <w:b/>
                  <w:color w:val="000000"/>
                </w:rPr>
              </w:rPrChange>
            </w:rPr>
            <w:delText xml:space="preserve"> </w:delText>
          </w:r>
        </w:del>
        <w:r w:rsidRPr="00FD26F1">
          <w:rPr>
            <w:color w:val="000000"/>
            <w:highlight w:val="yellow"/>
            <w:rPrChange w:id="1728" w:author="Olga" w:date="2018-10-30T02:20:00Z">
              <w:rPr>
                <w:b/>
                <w:color w:val="000000"/>
              </w:rPr>
            </w:rPrChange>
          </w:rPr>
          <w:t>(</w:t>
        </w:r>
        <w:del w:id="1729" w:author="Olga" w:date="2018-10-29T22:14:00Z">
          <w:r w:rsidRPr="00FD26F1" w:rsidDel="00FD56E6">
            <w:rPr>
              <w:color w:val="000000"/>
              <w:highlight w:val="yellow"/>
              <w:rPrChange w:id="1730" w:author="Olga" w:date="2018-10-30T02:20:00Z">
                <w:rPr>
                  <w:b/>
                  <w:color w:val="000000"/>
                </w:rPr>
              </w:rPrChange>
            </w:rPr>
            <w:delText>Figure</w:delText>
          </w:r>
        </w:del>
      </w:ins>
      <w:ins w:id="1731" w:author="Olga" w:date="2018-10-29T22:14:00Z">
        <w:r w:rsidRPr="00FD26F1">
          <w:rPr>
            <w:color w:val="000000"/>
            <w:highlight w:val="yellow"/>
          </w:rPr>
          <w:t>Figure</w:t>
        </w:r>
      </w:ins>
      <w:ins w:id="1732" w:author="Jl. Odette" w:date="2018-10-25T11:07:00Z">
        <w:r w:rsidRPr="00FD26F1">
          <w:rPr>
            <w:color w:val="000000"/>
            <w:highlight w:val="yellow"/>
            <w:rPrChange w:id="1733" w:author="Olga" w:date="2018-10-30T02:20:00Z">
              <w:rPr>
                <w:b/>
                <w:color w:val="000000"/>
              </w:rPr>
            </w:rPrChange>
          </w:rPr>
          <w:t xml:space="preserve"> 2</w:t>
        </w:r>
      </w:ins>
      <w:ins w:id="1734" w:author="Sandra Fernández" w:date="2018-10-25T15:26:00Z">
        <w:r w:rsidRPr="00FD26F1">
          <w:rPr>
            <w:color w:val="000000"/>
            <w:highlight w:val="yellow"/>
            <w:rPrChange w:id="1735" w:author="Olga" w:date="2018-10-30T02:20:00Z">
              <w:rPr>
                <w:b/>
                <w:color w:val="000000"/>
              </w:rPr>
            </w:rPrChange>
          </w:rPr>
          <w:t>C</w:t>
        </w:r>
      </w:ins>
      <w:ins w:id="1736" w:author="Jl. Odette" w:date="2018-10-25T11:07:00Z">
        <w:del w:id="1737" w:author="Sandra Fernández" w:date="2018-10-25T15:26:00Z">
          <w:r w:rsidRPr="00FD26F1">
            <w:rPr>
              <w:color w:val="000000"/>
              <w:highlight w:val="yellow"/>
              <w:rPrChange w:id="1738" w:author="Olga" w:date="2018-10-30T02:20:00Z">
                <w:rPr>
                  <w:b/>
                  <w:color w:val="000000"/>
                </w:rPr>
              </w:rPrChange>
            </w:rPr>
            <w:delText>D</w:delText>
          </w:r>
        </w:del>
        <w:r w:rsidRPr="00FD26F1">
          <w:rPr>
            <w:color w:val="000000"/>
            <w:highlight w:val="yellow"/>
            <w:rPrChange w:id="1739" w:author="Olga" w:date="2018-10-30T02:20:00Z">
              <w:rPr>
                <w:b/>
                <w:color w:val="000000"/>
              </w:rPr>
            </w:rPrChange>
          </w:rPr>
          <w:t>)</w:t>
        </w:r>
      </w:ins>
      <w:ins w:id="1740" w:author="Iker Armendariz Santamaria" w:date="2018-10-25T11:07:00Z">
        <w:del w:id="1741" w:author="Olga" w:date="2018-10-29T17:16:00Z">
          <w:r w:rsidRPr="00FD26F1" w:rsidDel="00CB0F18">
            <w:rPr>
              <w:color w:val="000000"/>
              <w:highlight w:val="yellow"/>
              <w:rPrChange w:id="1742" w:author="Olga" w:date="2018-10-30T02:20:00Z">
                <w:rPr>
                  <w:b/>
                  <w:color w:val="000000"/>
                </w:rPr>
              </w:rPrChange>
            </w:rPr>
            <w:delText>.</w:delText>
          </w:r>
        </w:del>
        <w:r w:rsidRPr="00FD26F1">
          <w:rPr>
            <w:color w:val="000000"/>
            <w:highlight w:val="yellow"/>
            <w:rPrChange w:id="1743" w:author="Olga" w:date="2018-10-30T02:20:00Z">
              <w:rPr>
                <w:b/>
                <w:color w:val="000000"/>
              </w:rPr>
            </w:rPrChange>
          </w:rPr>
          <w:t xml:space="preserve"> </w:t>
        </w:r>
      </w:ins>
      <w:ins w:id="1744" w:author="Olga" w:date="2018-10-29T17:16:00Z">
        <w:r w:rsidRPr="00FD26F1">
          <w:rPr>
            <w:color w:val="000000"/>
            <w:highlight w:val="yellow"/>
            <w:rPrChange w:id="1745" w:author="Olga" w:date="2018-10-30T02:20:00Z">
              <w:rPr>
                <w:color w:val="000000"/>
              </w:rPr>
            </w:rPrChange>
          </w:rPr>
          <w:t xml:space="preserve">and incubate </w:t>
        </w:r>
      </w:ins>
      <w:ins w:id="1746" w:author="Olga" w:date="2018-11-06T11:34:00Z">
        <w:r>
          <w:rPr>
            <w:color w:val="000000"/>
            <w:highlight w:val="yellow"/>
          </w:rPr>
          <w:t xml:space="preserve">them </w:t>
        </w:r>
      </w:ins>
      <w:ins w:id="1747" w:author="Olga" w:date="2018-10-29T17:16:00Z">
        <w:r w:rsidRPr="00FD26F1">
          <w:rPr>
            <w:color w:val="000000"/>
            <w:highlight w:val="yellow"/>
            <w:rPrChange w:id="1748" w:author="Olga" w:date="2018-10-30T02:20:00Z">
              <w:rPr>
                <w:color w:val="000000"/>
              </w:rPr>
            </w:rPrChange>
          </w:rPr>
          <w:t xml:space="preserve">in </w:t>
        </w:r>
      </w:ins>
      <w:ins w:id="1749" w:author="Olga" w:date="2018-10-29T17:17:00Z">
        <w:r w:rsidRPr="00FD26F1">
          <w:rPr>
            <w:color w:val="000000"/>
            <w:highlight w:val="yellow"/>
            <w:rPrChange w:id="1750" w:author="Olga" w:date="2018-10-30T02:20:00Z">
              <w:rPr>
                <w:color w:val="000000"/>
              </w:rPr>
            </w:rPrChange>
          </w:rPr>
          <w:t xml:space="preserve">a </w:t>
        </w:r>
      </w:ins>
      <w:ins w:id="1751" w:author="Olga" w:date="2018-10-29T17:16:00Z">
        <w:r w:rsidRPr="00FD26F1">
          <w:rPr>
            <w:color w:val="000000"/>
            <w:highlight w:val="yellow"/>
            <w:rPrChange w:id="1752" w:author="Olga" w:date="2018-10-30T02:20:00Z">
              <w:rPr>
                <w:color w:val="000000"/>
              </w:rPr>
            </w:rPrChange>
          </w:rPr>
          <w:t xml:space="preserve">growth cabinet, refreshing the medium every 7-10 days, until the shoots are about 2 cm </w:t>
        </w:r>
      </w:ins>
      <w:ins w:id="1753" w:author="Olga" w:date="2018-11-06T11:14:00Z">
        <w:r>
          <w:rPr>
            <w:color w:val="000000"/>
            <w:highlight w:val="yellow"/>
          </w:rPr>
          <w:t>tall</w:t>
        </w:r>
      </w:ins>
      <w:ins w:id="1754" w:author="Olga" w:date="2018-11-06T11:13:00Z">
        <w:r>
          <w:rPr>
            <w:color w:val="000000"/>
            <w:highlight w:val="yellow"/>
          </w:rPr>
          <w:t xml:space="preserve"> (Figure 2E)</w:t>
        </w:r>
      </w:ins>
      <w:ins w:id="1755" w:author="Olga" w:date="2018-10-29T17:16:00Z">
        <w:r w:rsidRPr="00FD26F1">
          <w:rPr>
            <w:color w:val="000000"/>
            <w:highlight w:val="yellow"/>
            <w:rPrChange w:id="1756" w:author="Olga" w:date="2018-10-30T02:20:00Z">
              <w:rPr>
                <w:color w:val="000000"/>
              </w:rPr>
            </w:rPrChange>
          </w:rPr>
          <w:t xml:space="preserve">. </w:t>
        </w:r>
      </w:ins>
    </w:p>
    <w:p w14:paraId="010F313B" w14:textId="77777777" w:rsidR="00A05564" w:rsidRPr="00FD26F1" w:rsidDel="00093AC1" w:rsidRDefault="00A05564" w:rsidP="00A05564">
      <w:pPr>
        <w:pBdr>
          <w:top w:val="nil"/>
          <w:left w:val="nil"/>
          <w:bottom w:val="nil"/>
          <w:right w:val="nil"/>
          <w:between w:val="nil"/>
        </w:pBdr>
        <w:shd w:val="clear" w:color="auto" w:fill="FFFFFF"/>
        <w:ind w:left="720"/>
        <w:contextualSpacing/>
        <w:jc w:val="both"/>
        <w:rPr>
          <w:ins w:id="1757" w:author="Iker Armendariz Santamaria" w:date="2018-10-25T11:07:00Z"/>
          <w:del w:id="1758" w:author="Olga" w:date="2018-10-27T16:39:00Z"/>
          <w:sz w:val="22"/>
          <w:szCs w:val="22"/>
          <w:highlight w:val="yellow"/>
          <w:rPrChange w:id="1759" w:author="Olga" w:date="2018-10-30T02:20:00Z">
            <w:rPr>
              <w:ins w:id="1760" w:author="Iker Armendariz Santamaria" w:date="2018-10-25T11:07:00Z"/>
              <w:del w:id="1761" w:author="Olga" w:date="2018-10-27T16:39:00Z"/>
              <w:color w:val="000000"/>
            </w:rPr>
          </w:rPrChange>
        </w:rPr>
        <w:pPrChange w:id="1762" w:author="Olga" w:date="2018-10-29T17:16:00Z">
          <w:pPr>
            <w:numPr>
              <w:numId w:val="5"/>
            </w:numPr>
            <w:pBdr>
              <w:top w:val="nil"/>
              <w:left w:val="nil"/>
              <w:bottom w:val="nil"/>
              <w:right w:val="nil"/>
              <w:between w:val="nil"/>
            </w:pBdr>
            <w:ind w:left="720" w:hanging="360"/>
            <w:contextualSpacing/>
            <w:jc w:val="both"/>
          </w:pPr>
        </w:pPrChange>
      </w:pPr>
      <w:del w:id="1763" w:author="Iker Armendariz Santamaria" w:date="2018-10-25T11:07:00Z">
        <w:r w:rsidRPr="00FD26F1">
          <w:rPr>
            <w:color w:val="000000"/>
            <w:highlight w:val="yellow"/>
            <w:rPrChange w:id="1764" w:author="Olga" w:date="2018-10-30T02:20:00Z">
              <w:rPr>
                <w:b/>
                <w:color w:val="000000"/>
              </w:rPr>
            </w:rPrChange>
          </w:rPr>
          <w:delText xml:space="preserve">Shoot Induction Medium </w:delText>
        </w:r>
        <w:r w:rsidRPr="00FD26F1">
          <w:rPr>
            <w:color w:val="000000"/>
            <w:highlight w:val="yellow"/>
            <w:rPrChange w:id="1765" w:author="Olga" w:date="2018-10-30T02:20:00Z">
              <w:rPr>
                <w:color w:val="000000"/>
              </w:rPr>
            </w:rPrChange>
          </w:rPr>
          <w:delText>(SIM: MG media with zeatin riboside [2 mg/L], NAA [0.02 mg/L] and gibberellic acid (GA</w:delText>
        </w:r>
        <w:r w:rsidRPr="00FD26F1">
          <w:rPr>
            <w:color w:val="000000"/>
            <w:highlight w:val="yellow"/>
            <w:rPrChange w:id="1766" w:author="Olga" w:date="2018-10-30T02:20:00Z">
              <w:rPr>
                <w:color w:val="000000"/>
                <w:vertAlign w:val="subscript"/>
              </w:rPr>
            </w:rPrChange>
          </w:rPr>
          <w:delText>3</w:delText>
        </w:r>
        <w:r w:rsidRPr="00FD26F1">
          <w:rPr>
            <w:color w:val="000000"/>
            <w:highlight w:val="yellow"/>
            <w:rPrChange w:id="1767" w:author="Olga" w:date="2018-10-30T02:20:00Z">
              <w:rPr>
                <w:color w:val="000000"/>
              </w:rPr>
            </w:rPrChange>
          </w:rPr>
          <w:delText xml:space="preserve">) [0.02 mg/L]), </w:delText>
        </w:r>
        <w:r w:rsidRPr="00FD26F1">
          <w:rPr>
            <w:color w:val="000000"/>
            <w:highlight w:val="yellow"/>
            <w:rPrChange w:id="1768" w:author="Olga" w:date="2018-10-30T02:20:00Z">
              <w:rPr>
                <w:b/>
                <w:color w:val="000000"/>
              </w:rPr>
            </w:rPrChange>
          </w:rPr>
          <w:delText xml:space="preserve">supplemented with cefotaxime sodium </w:delText>
        </w:r>
        <w:r w:rsidRPr="00FD26F1">
          <w:rPr>
            <w:color w:val="000000"/>
            <w:highlight w:val="yellow"/>
            <w:rPrChange w:id="1769" w:author="Olga" w:date="2018-10-30T02:20:00Z">
              <w:rPr>
                <w:color w:val="000000"/>
              </w:rPr>
            </w:rPrChange>
          </w:rPr>
          <w:delText xml:space="preserve">[250 mg/L] to kill the Agrobacteria) and kanamycin [50 mg/L] or </w:delText>
        </w:r>
        <w:r w:rsidRPr="00FD26F1">
          <w:rPr>
            <w:color w:val="000000"/>
            <w:highlight w:val="yellow"/>
            <w:rPrChange w:id="1770" w:author="Olga" w:date="2018-10-30T02:20:00Z">
              <w:rPr>
                <w:b/>
                <w:color w:val="000000"/>
              </w:rPr>
            </w:rPrChange>
          </w:rPr>
          <w:delText xml:space="preserve">the corresponding binary vector selective marker </w:delText>
        </w:r>
        <w:r w:rsidRPr="00FD26F1">
          <w:rPr>
            <w:color w:val="000000"/>
            <w:highlight w:val="yellow"/>
            <w:rPrChange w:id="1771" w:author="Olga" w:date="2018-10-30T02:20:00Z">
              <w:rPr>
                <w:color w:val="000000"/>
              </w:rPr>
            </w:rPrChange>
          </w:rPr>
          <w:delText>(Figure 2D)</w:delText>
        </w:r>
        <w:r w:rsidRPr="00FD26F1">
          <w:rPr>
            <w:color w:val="000000"/>
            <w:highlight w:val="yellow"/>
            <w:rPrChange w:id="1772" w:author="Olga" w:date="2018-10-30T02:20:00Z">
              <w:rPr>
                <w:b/>
                <w:color w:val="000000"/>
              </w:rPr>
            </w:rPrChange>
          </w:rPr>
          <w:delText>.</w:delText>
        </w:r>
        <w:r w:rsidRPr="00FD26F1">
          <w:rPr>
            <w:color w:val="000000"/>
            <w:highlight w:val="yellow"/>
            <w:rPrChange w:id="1773" w:author="Olga" w:date="2018-10-30T02:20:00Z">
              <w:rPr>
                <w:color w:val="000000"/>
              </w:rPr>
            </w:rPrChange>
          </w:rPr>
          <w:delText xml:space="preserve"> </w:delText>
        </w:r>
      </w:del>
    </w:p>
    <w:p w14:paraId="3EE04B2C" w14:textId="77777777" w:rsidR="00A05564" w:rsidRPr="00FD26F1" w:rsidRDefault="00A05564" w:rsidP="00A05564">
      <w:pPr>
        <w:pBdr>
          <w:top w:val="nil"/>
          <w:left w:val="nil"/>
          <w:bottom w:val="nil"/>
          <w:right w:val="nil"/>
          <w:between w:val="nil"/>
        </w:pBdr>
        <w:shd w:val="clear" w:color="auto" w:fill="FFFFFF"/>
        <w:ind w:left="720"/>
        <w:contextualSpacing/>
        <w:jc w:val="both"/>
        <w:rPr>
          <w:ins w:id="1774" w:author="Olga" w:date="2018-10-27T16:39:00Z"/>
          <w:sz w:val="22"/>
          <w:szCs w:val="22"/>
          <w:highlight w:val="yellow"/>
          <w:rPrChange w:id="1775" w:author="Olga" w:date="2018-10-30T02:20:00Z">
            <w:rPr>
              <w:ins w:id="1776" w:author="Olga" w:date="2018-10-27T16:39:00Z"/>
              <w:color w:val="000000"/>
            </w:rPr>
          </w:rPrChange>
        </w:rPr>
        <w:pPrChange w:id="1777" w:author="Olga" w:date="2018-10-29T17:16:00Z">
          <w:pPr>
            <w:numPr>
              <w:numId w:val="5"/>
            </w:numPr>
            <w:pBdr>
              <w:top w:val="nil"/>
              <w:left w:val="nil"/>
              <w:bottom w:val="nil"/>
              <w:right w:val="nil"/>
              <w:between w:val="nil"/>
            </w:pBdr>
            <w:ind w:left="720" w:hanging="360"/>
            <w:contextualSpacing/>
            <w:jc w:val="both"/>
          </w:pPr>
        </w:pPrChange>
      </w:pPr>
      <w:r w:rsidRPr="00FD26F1">
        <w:rPr>
          <w:color w:val="000000"/>
          <w:highlight w:val="yellow"/>
          <w:rPrChange w:id="1778" w:author="Olga" w:date="2018-10-30T02:20:00Z">
            <w:rPr>
              <w:color w:val="000000"/>
            </w:rPr>
          </w:rPrChange>
        </w:rPr>
        <w:t>Note:</w:t>
      </w:r>
      <w:ins w:id="1779" w:author="Olga" w:date="2018-10-25T11:07:00Z">
        <w:r w:rsidRPr="00FD26F1">
          <w:rPr>
            <w:color w:val="000000"/>
            <w:highlight w:val="yellow"/>
            <w:rPrChange w:id="1780" w:author="Olga" w:date="2018-10-30T02:20:00Z">
              <w:rPr>
                <w:color w:val="000000"/>
              </w:rPr>
            </w:rPrChange>
          </w:rPr>
          <w:t xml:space="preserve"> </w:t>
        </w:r>
      </w:ins>
      <w:del w:id="1781" w:author="Jl. Odette" w:date="2018-10-25T11:07:00Z">
        <w:r w:rsidRPr="00FD26F1">
          <w:rPr>
            <w:color w:val="000000"/>
            <w:highlight w:val="yellow"/>
            <w:rPrChange w:id="1782" w:author="Olga" w:date="2018-10-30T02:20:00Z">
              <w:rPr>
                <w:color w:val="000000"/>
              </w:rPr>
            </w:rPrChange>
          </w:rPr>
          <w:delText xml:space="preserve"> </w:delText>
        </w:r>
      </w:del>
      <w:r w:rsidRPr="00FD26F1">
        <w:rPr>
          <w:color w:val="000000"/>
          <w:highlight w:val="yellow"/>
          <w:rPrChange w:id="1783" w:author="Olga" w:date="2018-10-30T02:20:00Z">
            <w:rPr>
              <w:color w:val="000000"/>
            </w:rPr>
          </w:rPrChange>
        </w:rPr>
        <w:t>Scrape the SIM medium with the tweezers so that the leaves can be fully surrounded by the media. When the emerged shoots reach the lid, work with tall petri dishes.</w:t>
      </w:r>
      <w:ins w:id="1784" w:author="Olga" w:date="2018-10-27T16:32:00Z">
        <w:r w:rsidRPr="00FD26F1">
          <w:rPr>
            <w:color w:val="000000"/>
            <w:highlight w:val="yellow"/>
            <w:rPrChange w:id="1785" w:author="Olga" w:date="2018-10-30T02:20:00Z">
              <w:rPr>
                <w:color w:val="000000"/>
              </w:rPr>
            </w:rPrChange>
          </w:rPr>
          <w:t xml:space="preserve"> </w:t>
        </w:r>
      </w:ins>
    </w:p>
    <w:p w14:paraId="3DB0AD4E" w14:textId="77777777" w:rsidR="00A05564" w:rsidRPr="00FD26F1" w:rsidDel="00093AC1" w:rsidRDefault="00A05564" w:rsidP="00A05564">
      <w:pPr>
        <w:pBdr>
          <w:top w:val="nil"/>
          <w:left w:val="nil"/>
          <w:bottom w:val="nil"/>
          <w:right w:val="nil"/>
          <w:between w:val="nil"/>
        </w:pBdr>
        <w:shd w:val="clear" w:color="auto" w:fill="FFFFFF"/>
        <w:ind w:left="720"/>
        <w:contextualSpacing/>
        <w:jc w:val="both"/>
        <w:rPr>
          <w:ins w:id="1786" w:author="Olga" w:date="2018-10-27T16:32:00Z"/>
          <w:del w:id="1787" w:author="Olga" w:date="2018-10-27T16:39:00Z"/>
          <w:highlight w:val="yellow"/>
          <w:rPrChange w:id="1788" w:author="Olga" w:date="2018-10-30T02:20:00Z">
            <w:rPr>
              <w:ins w:id="1789" w:author="Olga" w:date="2018-10-27T16:32:00Z"/>
              <w:del w:id="1790" w:author="Olga" w:date="2018-10-27T16:39:00Z"/>
            </w:rPr>
          </w:rPrChange>
        </w:rPr>
        <w:pPrChange w:id="1791" w:author="Olga" w:date="2018-10-27T16:38:00Z">
          <w:pPr>
            <w:numPr>
              <w:numId w:val="6"/>
            </w:numPr>
            <w:pBdr>
              <w:top w:val="nil"/>
              <w:left w:val="nil"/>
              <w:bottom w:val="nil"/>
              <w:right w:val="nil"/>
              <w:between w:val="nil"/>
            </w:pBdr>
            <w:shd w:val="clear" w:color="auto" w:fill="FFFFFF"/>
            <w:ind w:left="720" w:hanging="360"/>
            <w:contextualSpacing/>
            <w:jc w:val="both"/>
          </w:pPr>
        </w:pPrChange>
      </w:pPr>
      <w:ins w:id="1792" w:author="Olga" w:date="2018-10-27T16:32:00Z">
        <w:del w:id="1793" w:author="Olga" w:date="2018-10-27T16:39:00Z">
          <w:r w:rsidRPr="00FD26F1" w:rsidDel="00093AC1">
            <w:rPr>
              <w:color w:val="000000"/>
              <w:highlight w:val="yellow"/>
              <w:rPrChange w:id="1794" w:author="Olga" w:date="2018-10-30T02:20:00Z">
                <w:rPr>
                  <w:color w:val="000000"/>
                </w:rPr>
              </w:rPrChange>
            </w:rPr>
            <w:delText>Note: Appreciate the callus formation after a week</w:delText>
          </w:r>
        </w:del>
        <w:del w:id="1795" w:author="Olga" w:date="2018-10-27T16:38:00Z">
          <w:r w:rsidRPr="00FD26F1" w:rsidDel="00093AC1">
            <w:rPr>
              <w:color w:val="000000"/>
              <w:highlight w:val="yellow"/>
              <w:rPrChange w:id="1796" w:author="Olga" w:date="2018-10-30T02:20:00Z">
                <w:rPr>
                  <w:color w:val="000000"/>
                </w:rPr>
              </w:rPrChange>
            </w:rPr>
            <w:delText xml:space="preserve"> incubation</w:delText>
          </w:r>
        </w:del>
        <w:del w:id="1797" w:author="Olga" w:date="2018-10-27T16:39:00Z">
          <w:r w:rsidRPr="00FD26F1" w:rsidDel="00093AC1">
            <w:rPr>
              <w:color w:val="000000"/>
              <w:highlight w:val="yellow"/>
              <w:rPrChange w:id="1798" w:author="Olga" w:date="2018-10-30T02:20:00Z">
                <w:rPr>
                  <w:color w:val="000000"/>
                </w:rPr>
              </w:rPrChange>
            </w:rPr>
            <w:delText>.</w:delText>
          </w:r>
        </w:del>
      </w:ins>
    </w:p>
    <w:p w14:paraId="3DF551DE" w14:textId="77777777" w:rsidR="00A05564" w:rsidRPr="00FD26F1" w:rsidDel="00093AC1" w:rsidRDefault="00A05564" w:rsidP="00A05564">
      <w:pPr>
        <w:pBdr>
          <w:top w:val="nil"/>
          <w:left w:val="nil"/>
          <w:bottom w:val="nil"/>
          <w:right w:val="nil"/>
          <w:between w:val="nil"/>
        </w:pBdr>
        <w:shd w:val="clear" w:color="auto" w:fill="FFFFFF"/>
        <w:ind w:left="720"/>
        <w:jc w:val="both"/>
        <w:rPr>
          <w:ins w:id="1799" w:author="Iker Armendariz Santamaria" w:date="2018-10-25T11:07:00Z"/>
          <w:del w:id="1800" w:author="Olga" w:date="2018-10-27T16:39:00Z"/>
          <w:sz w:val="22"/>
          <w:szCs w:val="22"/>
          <w:highlight w:val="yellow"/>
          <w:rPrChange w:id="1801" w:author="Olga" w:date="2018-10-30T02:20:00Z">
            <w:rPr>
              <w:ins w:id="1802" w:author="Iker Armendariz Santamaria" w:date="2018-10-25T11:07:00Z"/>
              <w:del w:id="1803" w:author="Olga" w:date="2018-10-27T16:39:00Z"/>
              <w:color w:val="000000"/>
            </w:rPr>
          </w:rPrChange>
        </w:rPr>
        <w:pPrChange w:id="1804" w:author="Olga" w:date="2018-10-25T11:07:00Z">
          <w:pPr>
            <w:pBdr>
              <w:top w:val="nil"/>
              <w:left w:val="nil"/>
              <w:bottom w:val="nil"/>
              <w:right w:val="nil"/>
              <w:between w:val="nil"/>
            </w:pBdr>
            <w:ind w:left="720"/>
            <w:jc w:val="both"/>
          </w:pPr>
        </w:pPrChange>
      </w:pPr>
    </w:p>
    <w:p w14:paraId="075284E6" w14:textId="77777777" w:rsidR="00A05564" w:rsidRPr="00FD26F1" w:rsidDel="00CB0F18" w:rsidRDefault="00A05564" w:rsidP="00A05564">
      <w:pPr>
        <w:pBdr>
          <w:top w:val="nil"/>
          <w:left w:val="nil"/>
          <w:bottom w:val="nil"/>
          <w:right w:val="nil"/>
          <w:between w:val="nil"/>
        </w:pBdr>
        <w:shd w:val="clear" w:color="auto" w:fill="FFFFFF"/>
        <w:ind w:left="720"/>
        <w:contextualSpacing/>
        <w:jc w:val="both"/>
        <w:rPr>
          <w:del w:id="1805" w:author="Olga" w:date="2018-10-29T17:16:00Z"/>
          <w:sz w:val="22"/>
          <w:szCs w:val="22"/>
          <w:highlight w:val="yellow"/>
          <w:rPrChange w:id="1806" w:author="Olga" w:date="2018-10-30T02:20:00Z">
            <w:rPr>
              <w:del w:id="1807" w:author="Olga" w:date="2018-10-29T17:16:00Z"/>
              <w:color w:val="000000"/>
            </w:rPr>
          </w:rPrChange>
        </w:rPr>
        <w:pPrChange w:id="1808" w:author="Olga" w:date="2018-10-27T16:39:00Z">
          <w:pPr>
            <w:numPr>
              <w:numId w:val="5"/>
            </w:numPr>
            <w:pBdr>
              <w:top w:val="nil"/>
              <w:left w:val="nil"/>
              <w:bottom w:val="nil"/>
              <w:right w:val="nil"/>
              <w:between w:val="nil"/>
            </w:pBdr>
            <w:ind w:left="720" w:hanging="360"/>
            <w:contextualSpacing/>
            <w:jc w:val="both"/>
          </w:pPr>
        </w:pPrChange>
      </w:pPr>
      <w:ins w:id="1809" w:author="Iker Armendariz Santamaria" w:date="2018-10-25T11:07:00Z">
        <w:del w:id="1810" w:author="Olga" w:date="2018-10-29T17:16:00Z">
          <w:r w:rsidRPr="00FD26F1" w:rsidDel="00CB0F18">
            <w:rPr>
              <w:color w:val="000000"/>
              <w:highlight w:val="yellow"/>
              <w:rPrChange w:id="1811" w:author="Olga" w:date="2018-10-30T02:20:00Z">
                <w:rPr>
                  <w:color w:val="000000"/>
                </w:rPr>
              </w:rPrChange>
            </w:rPr>
            <w:delText>Shoot Induction Medium (SIM: MG media with zeatin riboside [2 mg/L], NAA [0.02 mg/L] and gibberellic acid (GA3) [0.02 mg/L]), supplemented with cefotaxime sodium [250 mg/L] to kill agrobacterium) and kanamycin [50 mg/L] or the corresponding binary vector selective marker (Figure 2D).</w:delText>
          </w:r>
        </w:del>
      </w:ins>
    </w:p>
    <w:p w14:paraId="03C11777" w14:textId="77777777" w:rsidR="00A05564" w:rsidRPr="00FD26F1" w:rsidDel="00CB0F18" w:rsidRDefault="00A05564" w:rsidP="00A05564">
      <w:pPr>
        <w:numPr>
          <w:ilvl w:val="0"/>
          <w:numId w:val="6"/>
        </w:numPr>
        <w:pBdr>
          <w:top w:val="nil"/>
          <w:left w:val="nil"/>
          <w:bottom w:val="nil"/>
          <w:right w:val="nil"/>
          <w:between w:val="nil"/>
        </w:pBdr>
        <w:shd w:val="clear" w:color="auto" w:fill="FFFFFF"/>
        <w:contextualSpacing/>
        <w:jc w:val="both"/>
        <w:rPr>
          <w:ins w:id="1812" w:author="Iker Armendariz Santamaria" w:date="2018-10-25T11:07:00Z"/>
          <w:del w:id="1813" w:author="Olga" w:date="2018-10-29T17:16:00Z"/>
          <w:sz w:val="22"/>
          <w:szCs w:val="22"/>
          <w:highlight w:val="yellow"/>
          <w:rPrChange w:id="1814" w:author="Olga" w:date="2018-10-30T02:20:00Z">
            <w:rPr>
              <w:ins w:id="1815" w:author="Iker Armendariz Santamaria" w:date="2018-10-25T11:07:00Z"/>
              <w:del w:id="1816" w:author="Olga" w:date="2018-10-29T17:16:00Z"/>
              <w:color w:val="000000"/>
            </w:rPr>
          </w:rPrChange>
        </w:rPr>
        <w:pPrChange w:id="1817" w:author="Olga" w:date="2018-10-25T11:07:00Z">
          <w:pPr>
            <w:numPr>
              <w:numId w:val="5"/>
            </w:numPr>
            <w:pBdr>
              <w:top w:val="nil"/>
              <w:left w:val="nil"/>
              <w:bottom w:val="nil"/>
              <w:right w:val="nil"/>
              <w:between w:val="nil"/>
            </w:pBdr>
            <w:ind w:left="720" w:hanging="360"/>
            <w:contextualSpacing/>
            <w:jc w:val="both"/>
          </w:pPr>
        </w:pPrChange>
      </w:pPr>
      <w:del w:id="1818" w:author="Olga" w:date="2018-10-29T17:15:00Z">
        <w:r w:rsidRPr="00FD26F1" w:rsidDel="00CB0F18">
          <w:rPr>
            <w:color w:val="000000"/>
            <w:highlight w:val="yellow"/>
            <w:rPrChange w:id="1819" w:author="Olga" w:date="2018-10-30T02:20:00Z">
              <w:rPr>
                <w:b/>
                <w:color w:val="000000"/>
              </w:rPr>
            </w:rPrChange>
          </w:rPr>
          <w:delText>I</w:delText>
        </w:r>
      </w:del>
      <w:del w:id="1820" w:author="Olga" w:date="2018-10-29T17:16:00Z">
        <w:r w:rsidRPr="00FD26F1" w:rsidDel="00CB0F18">
          <w:rPr>
            <w:color w:val="000000"/>
            <w:highlight w:val="yellow"/>
            <w:rPrChange w:id="1821" w:author="Olga" w:date="2018-10-30T02:20:00Z">
              <w:rPr>
                <w:b/>
                <w:color w:val="000000"/>
              </w:rPr>
            </w:rPrChange>
          </w:rPr>
          <w:delText>ncubate for 3-8 weeks</w:delText>
        </w:r>
      </w:del>
      <w:ins w:id="1822" w:author="Iker Armendariz Santamaria" w:date="2018-10-25T11:07:00Z">
        <w:del w:id="1823" w:author="Olga" w:date="2018-10-29T17:16:00Z">
          <w:r w:rsidRPr="00FD26F1" w:rsidDel="00CB0F18">
            <w:rPr>
              <w:color w:val="000000"/>
              <w:highlight w:val="yellow"/>
              <w:rPrChange w:id="1824" w:author="Olga" w:date="2018-10-30T02:20:00Z">
                <w:rPr>
                  <w:b/>
                  <w:color w:val="000000"/>
                </w:rPr>
              </w:rPrChange>
            </w:rPr>
            <w:delText>,</w:delText>
          </w:r>
        </w:del>
      </w:ins>
      <w:del w:id="1825" w:author="Olga" w:date="2018-10-29T17:16:00Z">
        <w:r w:rsidRPr="00FD26F1" w:rsidDel="00CB0F18">
          <w:rPr>
            <w:color w:val="000000"/>
            <w:highlight w:val="yellow"/>
            <w:rPrChange w:id="1826" w:author="Olga" w:date="2018-10-30T02:20:00Z">
              <w:rPr>
                <w:b/>
                <w:color w:val="000000"/>
              </w:rPr>
            </w:rPrChange>
          </w:rPr>
          <w:delText xml:space="preserve"> </w:delText>
        </w:r>
      </w:del>
      <w:ins w:id="1827" w:author="Iker Armendariz Santamaria" w:date="2018-10-25T11:07:00Z">
        <w:del w:id="1828" w:author="Olga" w:date="2018-10-29T17:16:00Z">
          <w:r w:rsidRPr="00FD26F1" w:rsidDel="00CB0F18">
            <w:rPr>
              <w:color w:val="000000"/>
              <w:highlight w:val="yellow"/>
              <w:rPrChange w:id="1829" w:author="Olga" w:date="2018-10-30T02:20:00Z">
                <w:rPr>
                  <w:b/>
                  <w:color w:val="000000"/>
                </w:rPr>
              </w:rPrChange>
            </w:rPr>
            <w:delText xml:space="preserve">refreshing the medium every 7-10 days, </w:delText>
          </w:r>
        </w:del>
      </w:ins>
      <w:del w:id="1830" w:author="Olga" w:date="2018-10-29T17:16:00Z">
        <w:r w:rsidRPr="00FD26F1" w:rsidDel="00CB0F18">
          <w:rPr>
            <w:color w:val="000000"/>
            <w:highlight w:val="yellow"/>
            <w:rPrChange w:id="1831" w:author="Olga" w:date="2018-10-30T02:20:00Z">
              <w:rPr>
                <w:b/>
                <w:color w:val="000000"/>
              </w:rPr>
            </w:rPrChange>
          </w:rPr>
          <w:delText xml:space="preserve">until the shoots are about 2 cm long. Transfer the leaves to fresh SIM media every 7-10 days. </w:delText>
        </w:r>
      </w:del>
    </w:p>
    <w:p w14:paraId="21ADF4A4" w14:textId="77777777" w:rsidR="00A05564" w:rsidRDefault="00A05564" w:rsidP="00A05564">
      <w:pPr>
        <w:pBdr>
          <w:top w:val="nil"/>
          <w:left w:val="nil"/>
          <w:bottom w:val="nil"/>
          <w:right w:val="nil"/>
          <w:between w:val="nil"/>
        </w:pBdr>
        <w:shd w:val="clear" w:color="auto" w:fill="FFFFFF"/>
        <w:ind w:left="720"/>
        <w:contextualSpacing/>
        <w:jc w:val="both"/>
        <w:rPr>
          <w:ins w:id="1832" w:author="Olga" w:date="2018-11-07T10:46:00Z"/>
          <w:color w:val="000000"/>
          <w:highlight w:val="yellow"/>
        </w:rPr>
        <w:pPrChange w:id="1833" w:author="Olga" w:date="2018-10-25T11:07:00Z">
          <w:pPr>
            <w:numPr>
              <w:numId w:val="5"/>
            </w:numPr>
            <w:pBdr>
              <w:top w:val="nil"/>
              <w:left w:val="nil"/>
              <w:bottom w:val="nil"/>
              <w:right w:val="nil"/>
              <w:between w:val="nil"/>
            </w:pBdr>
            <w:ind w:left="720" w:hanging="360"/>
            <w:contextualSpacing/>
            <w:jc w:val="both"/>
          </w:pPr>
        </w:pPrChange>
      </w:pPr>
      <w:ins w:id="1834" w:author="Iker Armendariz Santamaria" w:date="2018-10-25T11:07:00Z">
        <w:r w:rsidRPr="00FD26F1">
          <w:rPr>
            <w:color w:val="000000"/>
            <w:highlight w:val="yellow"/>
            <w:rPrChange w:id="1835" w:author="Olga" w:date="2018-10-30T02:20:00Z">
              <w:rPr>
                <w:b/>
                <w:color w:val="000000"/>
              </w:rPr>
            </w:rPrChange>
          </w:rPr>
          <w:t>Note:</w:t>
        </w:r>
        <w:del w:id="1836" w:author="Olga" w:date="2018-10-27T16:39:00Z">
          <w:r w:rsidRPr="00FD26F1" w:rsidDel="00093AC1">
            <w:rPr>
              <w:color w:val="000000"/>
              <w:highlight w:val="yellow"/>
              <w:rPrChange w:id="1837" w:author="Olga" w:date="2018-10-30T02:20:00Z">
                <w:rPr>
                  <w:b/>
                  <w:color w:val="000000"/>
                </w:rPr>
              </w:rPrChange>
            </w:rPr>
            <w:delText xml:space="preserve"> </w:delText>
          </w:r>
        </w:del>
      </w:ins>
      <w:ins w:id="1838" w:author="Olga" w:date="2018-10-27T16:39:00Z">
        <w:r w:rsidRPr="00FD26F1">
          <w:rPr>
            <w:color w:val="000000"/>
            <w:highlight w:val="yellow"/>
            <w:rPrChange w:id="1839" w:author="Olga" w:date="2018-10-30T02:20:00Z">
              <w:rPr>
                <w:color w:val="000000"/>
              </w:rPr>
            </w:rPrChange>
          </w:rPr>
          <w:t xml:space="preserve"> </w:t>
        </w:r>
      </w:ins>
      <w:ins w:id="1840" w:author="Olga" w:date="2018-10-29T16:50:00Z">
        <w:r w:rsidRPr="00FD26F1">
          <w:rPr>
            <w:color w:val="000000"/>
            <w:highlight w:val="yellow"/>
            <w:rPrChange w:id="1841" w:author="Olga" w:date="2018-10-30T02:20:00Z">
              <w:rPr>
                <w:color w:val="000000"/>
              </w:rPr>
            </w:rPrChange>
          </w:rPr>
          <w:t xml:space="preserve">The callus will form </w:t>
        </w:r>
      </w:ins>
      <w:ins w:id="1842" w:author="Olga" w:date="2018-10-29T16:51:00Z">
        <w:r w:rsidRPr="00FD26F1">
          <w:rPr>
            <w:color w:val="000000"/>
            <w:highlight w:val="yellow"/>
            <w:rPrChange w:id="1843" w:author="Olga" w:date="2018-10-30T02:20:00Z">
              <w:rPr>
                <w:color w:val="000000"/>
              </w:rPr>
            </w:rPrChange>
          </w:rPr>
          <w:t>a</w:t>
        </w:r>
      </w:ins>
      <w:ins w:id="1844" w:author="Olga" w:date="2018-10-27T16:39:00Z">
        <w:r w:rsidRPr="00FD26F1">
          <w:rPr>
            <w:color w:val="000000"/>
            <w:highlight w:val="yellow"/>
            <w:rPrChange w:id="1845" w:author="Olga" w:date="2018-10-30T02:20:00Z">
              <w:rPr>
                <w:color w:val="000000"/>
              </w:rPr>
            </w:rPrChange>
          </w:rPr>
          <w:t>fter 2-3 weeks in SIM medium</w:t>
        </w:r>
      </w:ins>
      <w:ins w:id="1846" w:author="Olga" w:date="2018-10-30T00:25:00Z">
        <w:r w:rsidRPr="00FD26F1">
          <w:rPr>
            <w:color w:val="000000"/>
            <w:highlight w:val="yellow"/>
            <w:rPrChange w:id="1847" w:author="Olga" w:date="2018-10-30T02:20:00Z">
              <w:rPr>
                <w:color w:val="000000"/>
              </w:rPr>
            </w:rPrChange>
          </w:rPr>
          <w:t xml:space="preserve"> (Figure 2D)</w:t>
        </w:r>
      </w:ins>
      <w:ins w:id="1848" w:author="Olga" w:date="2018-11-07T10:48:00Z">
        <w:r>
          <w:rPr>
            <w:color w:val="000000"/>
            <w:highlight w:val="yellow"/>
          </w:rPr>
          <w:t xml:space="preserve"> and the shoots after 6-7 weeks</w:t>
        </w:r>
      </w:ins>
      <w:ins w:id="1849" w:author="Olga" w:date="2018-10-27T16:39:00Z">
        <w:r w:rsidRPr="00FD26F1">
          <w:rPr>
            <w:color w:val="000000"/>
            <w:highlight w:val="yellow"/>
            <w:rPrChange w:id="1850" w:author="Olga" w:date="2018-10-30T02:20:00Z">
              <w:rPr>
                <w:color w:val="000000"/>
              </w:rPr>
            </w:rPrChange>
          </w:rPr>
          <w:t xml:space="preserve">. </w:t>
        </w:r>
      </w:ins>
      <w:ins w:id="1851" w:author="Olga" w:date="2018-11-07T10:49:00Z">
        <w:r>
          <w:rPr>
            <w:color w:val="000000"/>
            <w:highlight w:val="yellow"/>
          </w:rPr>
          <w:t xml:space="preserve">The shoots will be considered as independent transformation events when they emerge from </w:t>
        </w:r>
      </w:ins>
      <w:ins w:id="1852" w:author="Olga" w:date="2018-11-07T10:50:00Z">
        <w:r>
          <w:rPr>
            <w:color w:val="000000"/>
            <w:highlight w:val="yellow"/>
          </w:rPr>
          <w:t>callus</w:t>
        </w:r>
      </w:ins>
      <w:ins w:id="1853" w:author="Olga" w:date="2018-11-07T10:49:00Z">
        <w:r>
          <w:rPr>
            <w:color w:val="000000"/>
            <w:highlight w:val="yellow"/>
          </w:rPr>
          <w:t xml:space="preserve"> formed from </w:t>
        </w:r>
      </w:ins>
      <w:ins w:id="1854" w:author="Olga" w:date="2018-11-07T10:50:00Z">
        <w:r>
          <w:rPr>
            <w:color w:val="000000"/>
            <w:highlight w:val="yellow"/>
          </w:rPr>
          <w:t>independent</w:t>
        </w:r>
      </w:ins>
      <w:ins w:id="1855" w:author="Olga" w:date="2018-11-07T10:49:00Z">
        <w:r>
          <w:rPr>
            <w:color w:val="000000"/>
            <w:highlight w:val="yellow"/>
          </w:rPr>
          <w:t xml:space="preserve"> wounds. </w:t>
        </w:r>
      </w:ins>
      <w:ins w:id="1856" w:author="Iker Armendariz Santamaria" w:date="2018-10-25T11:07:00Z">
        <w:del w:id="1857" w:author="Olga" w:date="2018-10-27T16:39:00Z">
          <w:r w:rsidRPr="00FD26F1" w:rsidDel="00093AC1">
            <w:rPr>
              <w:color w:val="000000"/>
              <w:highlight w:val="yellow"/>
              <w:rPrChange w:id="1858" w:author="Olga" w:date="2018-10-30T02:20:00Z">
                <w:rPr>
                  <w:b/>
                  <w:color w:val="000000"/>
                </w:rPr>
              </w:rPrChange>
            </w:rPr>
            <w:delText>e</w:delText>
          </w:r>
        </w:del>
        <w:del w:id="1859" w:author="Olga" w:date="2018-11-07T10:49:00Z">
          <w:r w:rsidRPr="00FD26F1" w:rsidDel="00F63B4D">
            <w:rPr>
              <w:color w:val="000000"/>
              <w:highlight w:val="yellow"/>
              <w:rPrChange w:id="1860" w:author="Olga" w:date="2018-10-30T02:20:00Z">
                <w:rPr>
                  <w:b/>
                  <w:color w:val="000000"/>
                </w:rPr>
              </w:rPrChange>
            </w:rPr>
            <w:delText xml:space="preserve">very </w:delText>
          </w:r>
        </w:del>
        <w:del w:id="1861" w:author="Olga" w:date="2018-11-07T10:48:00Z">
          <w:r w:rsidRPr="00FD26F1" w:rsidDel="00F63B4D">
            <w:rPr>
              <w:color w:val="000000"/>
              <w:highlight w:val="yellow"/>
              <w:rPrChange w:id="1862" w:author="Olga" w:date="2018-10-30T02:20:00Z">
                <w:rPr>
                  <w:b/>
                  <w:color w:val="000000"/>
                </w:rPr>
              </w:rPrChange>
            </w:rPr>
            <w:delText>callus</w:delText>
          </w:r>
        </w:del>
        <w:del w:id="1863" w:author="Olga" w:date="2018-11-07T10:49:00Z">
          <w:r w:rsidRPr="00FD26F1" w:rsidDel="00F63B4D">
            <w:rPr>
              <w:color w:val="000000"/>
              <w:highlight w:val="yellow"/>
              <w:rPrChange w:id="1864" w:author="Olga" w:date="2018-10-30T02:20:00Z">
                <w:rPr>
                  <w:b/>
                  <w:color w:val="000000"/>
                </w:rPr>
              </w:rPrChange>
            </w:rPr>
            <w:delText xml:space="preserve"> that came out from a single wound is considered as a </w:delText>
          </w:r>
        </w:del>
        <w:del w:id="1865" w:author="Olga" w:date="2018-10-27T16:40:00Z">
          <w:r w:rsidRPr="00FD26F1" w:rsidDel="00093AC1">
            <w:rPr>
              <w:color w:val="000000"/>
              <w:highlight w:val="yellow"/>
              <w:rPrChange w:id="1866" w:author="Olga" w:date="2018-10-30T02:20:00Z">
                <w:rPr>
                  <w:b/>
                  <w:color w:val="000000"/>
                </w:rPr>
              </w:rPrChange>
            </w:rPr>
            <w:delText>single</w:delText>
          </w:r>
        </w:del>
        <w:del w:id="1867" w:author="Olga" w:date="2018-11-07T10:49:00Z">
          <w:r w:rsidRPr="00FD26F1" w:rsidDel="00F63B4D">
            <w:rPr>
              <w:color w:val="000000"/>
              <w:highlight w:val="yellow"/>
              <w:rPrChange w:id="1868" w:author="Olga" w:date="2018-10-30T02:20:00Z">
                <w:rPr>
                  <w:b/>
                  <w:color w:val="000000"/>
                </w:rPr>
              </w:rPrChange>
            </w:rPr>
            <w:delText xml:space="preserve"> transformation event. </w:delText>
          </w:r>
        </w:del>
      </w:ins>
    </w:p>
    <w:p w14:paraId="298F0B33" w14:textId="77777777" w:rsidR="00A05564" w:rsidRPr="00F63B4D" w:rsidRDefault="00A05564" w:rsidP="00A05564">
      <w:pPr>
        <w:pBdr>
          <w:top w:val="nil"/>
          <w:left w:val="nil"/>
          <w:bottom w:val="nil"/>
          <w:right w:val="nil"/>
          <w:between w:val="nil"/>
        </w:pBdr>
        <w:shd w:val="clear" w:color="auto" w:fill="FFFFFF"/>
        <w:ind w:left="720"/>
        <w:contextualSpacing/>
        <w:jc w:val="both"/>
        <w:rPr>
          <w:color w:val="000000"/>
          <w:sz w:val="22"/>
          <w:szCs w:val="22"/>
          <w:highlight w:val="yellow"/>
          <w:rPrChange w:id="1869" w:author="Olga" w:date="2018-11-07T10:47:00Z">
            <w:rPr>
              <w:b/>
              <w:color w:val="000000"/>
            </w:rPr>
          </w:rPrChange>
        </w:rPr>
        <w:pPrChange w:id="1870" w:author="Olga" w:date="2018-10-25T11:07:00Z">
          <w:pPr>
            <w:numPr>
              <w:numId w:val="5"/>
            </w:numPr>
            <w:pBdr>
              <w:top w:val="nil"/>
              <w:left w:val="nil"/>
              <w:bottom w:val="nil"/>
              <w:right w:val="nil"/>
              <w:between w:val="nil"/>
            </w:pBdr>
            <w:ind w:left="720" w:hanging="360"/>
            <w:contextualSpacing/>
            <w:jc w:val="both"/>
          </w:pPr>
        </w:pPrChange>
      </w:pPr>
      <w:ins w:id="1871" w:author="Olga" w:date="2018-11-07T10:46:00Z">
        <w:r w:rsidRPr="00F63B4D">
          <w:rPr>
            <w:color w:val="000000"/>
            <w:highlight w:val="yellow"/>
            <w:rPrChange w:id="1872" w:author="Olga" w:date="2018-11-07T10:47:00Z">
              <w:rPr>
                <w:b/>
                <w:color w:val="000000"/>
                <w:highlight w:val="yellow"/>
              </w:rPr>
            </w:rPrChange>
          </w:rPr>
          <w:t>Note: The</w:t>
        </w:r>
        <w:r>
          <w:rPr>
            <w:color w:val="000000"/>
            <w:highlight w:val="yellow"/>
          </w:rPr>
          <w:t xml:space="preserve"> shoots</w:t>
        </w:r>
      </w:ins>
      <w:ins w:id="1873" w:author="Olga" w:date="2018-11-07T10:47:00Z">
        <w:r>
          <w:rPr>
            <w:color w:val="000000"/>
            <w:highlight w:val="yellow"/>
          </w:rPr>
          <w:t xml:space="preserve"> will form after 6-7 weeks in SIM medium (Figure 2E)</w:t>
        </w:r>
      </w:ins>
      <w:ins w:id="1874" w:author="Olga" w:date="2018-11-07T10:48:00Z">
        <w:r>
          <w:rPr>
            <w:color w:val="000000"/>
            <w:highlight w:val="yellow"/>
          </w:rPr>
          <w:t>.</w:t>
        </w:r>
      </w:ins>
    </w:p>
    <w:p w14:paraId="6FAD7246" w14:textId="77777777" w:rsidR="00A05564" w:rsidRPr="00A501F0" w:rsidRDefault="00A05564" w:rsidP="00A05564">
      <w:pPr>
        <w:numPr>
          <w:ilvl w:val="0"/>
          <w:numId w:val="6"/>
        </w:numPr>
        <w:pBdr>
          <w:top w:val="nil"/>
          <w:left w:val="nil"/>
          <w:bottom w:val="nil"/>
          <w:right w:val="nil"/>
          <w:between w:val="nil"/>
        </w:pBdr>
        <w:shd w:val="clear" w:color="auto" w:fill="FFFFFF"/>
        <w:contextualSpacing/>
        <w:jc w:val="both"/>
        <w:rPr>
          <w:ins w:id="1875" w:author="Olga" w:date="2018-11-06T11:33:00Z"/>
          <w:color w:val="000000"/>
          <w:sz w:val="22"/>
          <w:szCs w:val="22"/>
          <w:highlight w:val="yellow"/>
          <w:rPrChange w:id="1876" w:author="Olga" w:date="2018-11-06T11:33:00Z">
            <w:rPr>
              <w:ins w:id="1877" w:author="Olga" w:date="2018-11-06T11:33:00Z"/>
              <w:color w:val="000000"/>
              <w:highlight w:val="yellow"/>
            </w:rPr>
          </w:rPrChange>
        </w:rPr>
        <w:pPrChange w:id="1878" w:author="Olga" w:date="2018-10-29T17:02:00Z">
          <w:pPr>
            <w:pBdr>
              <w:top w:val="nil"/>
              <w:left w:val="nil"/>
              <w:bottom w:val="nil"/>
              <w:right w:val="nil"/>
              <w:between w:val="nil"/>
            </w:pBdr>
            <w:shd w:val="clear" w:color="auto" w:fill="FFFFFF"/>
            <w:ind w:left="720"/>
            <w:jc w:val="both"/>
          </w:pPr>
        </w:pPrChange>
      </w:pPr>
      <w:del w:id="1879" w:author="Olga" w:date="2018-10-29T16:53:00Z">
        <w:r w:rsidRPr="00FD26F1" w:rsidDel="00D40CAB">
          <w:rPr>
            <w:color w:val="000000"/>
            <w:highlight w:val="yellow"/>
            <w:rPrChange w:id="1880" w:author="Olga" w:date="2018-10-30T02:20:00Z">
              <w:rPr>
                <w:b/>
                <w:color w:val="000000"/>
              </w:rPr>
            </w:rPrChange>
          </w:rPr>
          <w:delText xml:space="preserve">Take </w:delText>
        </w:r>
      </w:del>
      <w:ins w:id="1881" w:author="Olga" w:date="2018-10-29T16:53:00Z">
        <w:r w:rsidRPr="00FD26F1">
          <w:rPr>
            <w:color w:val="000000"/>
            <w:highlight w:val="yellow"/>
            <w:rPrChange w:id="1882" w:author="Olga" w:date="2018-10-30T02:20:00Z">
              <w:rPr>
                <w:color w:val="000000"/>
              </w:rPr>
            </w:rPrChange>
          </w:rPr>
          <w:t>Cut</w:t>
        </w:r>
        <w:r w:rsidRPr="00FD26F1">
          <w:rPr>
            <w:color w:val="000000"/>
            <w:highlight w:val="yellow"/>
            <w:rPrChange w:id="1883" w:author="Olga" w:date="2018-10-30T02:20:00Z">
              <w:rPr>
                <w:b/>
                <w:color w:val="000000"/>
              </w:rPr>
            </w:rPrChange>
          </w:rPr>
          <w:t xml:space="preserve"> </w:t>
        </w:r>
      </w:ins>
      <w:r w:rsidRPr="00FD26F1">
        <w:rPr>
          <w:color w:val="000000"/>
          <w:highlight w:val="yellow"/>
          <w:rPrChange w:id="1884" w:author="Olga" w:date="2018-10-30T02:20:00Z">
            <w:rPr>
              <w:b/>
              <w:color w:val="000000"/>
            </w:rPr>
          </w:rPrChange>
        </w:rPr>
        <w:t xml:space="preserve">three shoots </w:t>
      </w:r>
      <w:del w:id="1885" w:author="Olga" w:date="2018-10-29T16:53:00Z">
        <w:r w:rsidRPr="00FD26F1" w:rsidDel="00D40CAB">
          <w:rPr>
            <w:color w:val="000000"/>
            <w:highlight w:val="yellow"/>
            <w:rPrChange w:id="1886" w:author="Olga" w:date="2018-10-30T02:20:00Z">
              <w:rPr>
                <w:b/>
                <w:color w:val="000000"/>
              </w:rPr>
            </w:rPrChange>
          </w:rPr>
          <w:delText xml:space="preserve">of </w:delText>
        </w:r>
      </w:del>
      <w:ins w:id="1887" w:author="Olga" w:date="2018-10-29T16:53:00Z">
        <w:r w:rsidRPr="00FD26F1">
          <w:rPr>
            <w:color w:val="000000"/>
            <w:highlight w:val="yellow"/>
            <w:rPrChange w:id="1888" w:author="Olga" w:date="2018-10-30T02:20:00Z">
              <w:rPr>
                <w:color w:val="000000"/>
              </w:rPr>
            </w:rPrChange>
          </w:rPr>
          <w:t>emerged from</w:t>
        </w:r>
        <w:r w:rsidRPr="00FD26F1">
          <w:rPr>
            <w:color w:val="000000"/>
            <w:highlight w:val="yellow"/>
            <w:rPrChange w:id="1889" w:author="Olga" w:date="2018-10-30T02:20:00Z">
              <w:rPr>
                <w:b/>
                <w:color w:val="000000"/>
              </w:rPr>
            </w:rPrChange>
          </w:rPr>
          <w:t xml:space="preserve"> </w:t>
        </w:r>
      </w:ins>
      <w:r w:rsidRPr="00FD26F1">
        <w:rPr>
          <w:color w:val="000000"/>
          <w:highlight w:val="yellow"/>
          <w:rPrChange w:id="1890" w:author="Olga" w:date="2018-10-30T02:20:00Z">
            <w:rPr>
              <w:b/>
              <w:color w:val="000000"/>
            </w:rPr>
          </w:rPrChange>
        </w:rPr>
        <w:t xml:space="preserve">each </w:t>
      </w:r>
      <w:del w:id="1891" w:author="Olga" w:date="2018-10-29T16:53:00Z">
        <w:r w:rsidRPr="00FD26F1" w:rsidDel="00D40CAB">
          <w:rPr>
            <w:color w:val="000000"/>
            <w:highlight w:val="yellow"/>
            <w:rPrChange w:id="1892" w:author="Olga" w:date="2018-10-30T02:20:00Z">
              <w:rPr>
                <w:b/>
                <w:color w:val="000000"/>
              </w:rPr>
            </w:rPrChange>
          </w:rPr>
          <w:delText>callus</w:delText>
        </w:r>
        <w:r w:rsidRPr="00FD26F1" w:rsidDel="00D40CAB">
          <w:rPr>
            <w:color w:val="000000"/>
            <w:highlight w:val="yellow"/>
            <w:rPrChange w:id="1893" w:author="Olga" w:date="2018-10-30T02:20:00Z">
              <w:rPr>
                <w:color w:val="000000"/>
              </w:rPr>
            </w:rPrChange>
          </w:rPr>
          <w:delText xml:space="preserve"> </w:delText>
        </w:r>
      </w:del>
      <w:ins w:id="1894" w:author="Olga" w:date="2018-10-29T16:53:00Z">
        <w:r w:rsidRPr="00FD26F1">
          <w:rPr>
            <w:color w:val="000000"/>
            <w:highlight w:val="yellow"/>
            <w:rPrChange w:id="1895" w:author="Olga" w:date="2018-10-30T02:20:00Z">
              <w:rPr>
                <w:b/>
                <w:color w:val="000000"/>
              </w:rPr>
            </w:rPrChange>
          </w:rPr>
          <w:t>call</w:t>
        </w:r>
      </w:ins>
      <w:ins w:id="1896" w:author="Olga" w:date="2018-10-30T02:20:00Z">
        <w:r>
          <w:rPr>
            <w:color w:val="000000"/>
            <w:highlight w:val="yellow"/>
          </w:rPr>
          <w:t>us</w:t>
        </w:r>
      </w:ins>
      <w:ins w:id="1897" w:author="Olga" w:date="2018-10-29T16:53:00Z">
        <w:r w:rsidRPr="00FD26F1">
          <w:rPr>
            <w:color w:val="000000"/>
            <w:highlight w:val="yellow"/>
            <w:rPrChange w:id="1898" w:author="Olga" w:date="2018-10-30T02:20:00Z">
              <w:rPr>
                <w:color w:val="000000"/>
              </w:rPr>
            </w:rPrChange>
          </w:rPr>
          <w:t xml:space="preserve"> </w:t>
        </w:r>
      </w:ins>
      <w:ins w:id="1899" w:author="Olga" w:date="2018-10-29T17:00:00Z">
        <w:r w:rsidRPr="00FD26F1">
          <w:rPr>
            <w:color w:val="000000"/>
            <w:highlight w:val="yellow"/>
            <w:rPrChange w:id="1900" w:author="Olga" w:date="2018-10-30T02:20:00Z">
              <w:rPr>
                <w:color w:val="000000"/>
              </w:rPr>
            </w:rPrChange>
          </w:rPr>
          <w:t>(</w:t>
        </w:r>
      </w:ins>
      <w:ins w:id="1901" w:author="Olga" w:date="2018-10-29T16:58:00Z">
        <w:r w:rsidRPr="00FD26F1">
          <w:rPr>
            <w:color w:val="000000"/>
            <w:highlight w:val="yellow"/>
            <w:rPrChange w:id="1902" w:author="Olga" w:date="2018-10-30T02:20:00Z">
              <w:rPr>
                <w:color w:val="000000"/>
              </w:rPr>
            </w:rPrChange>
          </w:rPr>
          <w:t>consider</w:t>
        </w:r>
      </w:ins>
      <w:ins w:id="1903" w:author="Olga" w:date="2018-10-29T17:00:00Z">
        <w:r w:rsidRPr="00FD26F1">
          <w:rPr>
            <w:color w:val="000000"/>
            <w:highlight w:val="yellow"/>
            <w:rPrChange w:id="1904" w:author="Olga" w:date="2018-10-30T02:20:00Z">
              <w:rPr>
                <w:color w:val="000000"/>
              </w:rPr>
            </w:rPrChange>
          </w:rPr>
          <w:t>ed</w:t>
        </w:r>
      </w:ins>
      <w:ins w:id="1905" w:author="Olga" w:date="2018-10-29T16:58:00Z">
        <w:r w:rsidRPr="00FD26F1">
          <w:rPr>
            <w:color w:val="000000"/>
            <w:highlight w:val="yellow"/>
            <w:rPrChange w:id="1906" w:author="Olga" w:date="2018-10-30T02:20:00Z">
              <w:rPr>
                <w:color w:val="000000"/>
              </w:rPr>
            </w:rPrChange>
          </w:rPr>
          <w:t xml:space="preserve"> the same transformation event</w:t>
        </w:r>
      </w:ins>
      <w:ins w:id="1907" w:author="Olga" w:date="2018-10-29T17:00:00Z">
        <w:r w:rsidRPr="00FD26F1">
          <w:rPr>
            <w:color w:val="000000"/>
            <w:highlight w:val="yellow"/>
            <w:rPrChange w:id="1908" w:author="Olga" w:date="2018-10-30T02:20:00Z">
              <w:rPr>
                <w:color w:val="000000"/>
              </w:rPr>
            </w:rPrChange>
          </w:rPr>
          <w:t>)</w:t>
        </w:r>
      </w:ins>
      <w:ins w:id="1909" w:author="Olga" w:date="2018-10-30T00:25:00Z">
        <w:r w:rsidRPr="00FD26F1">
          <w:rPr>
            <w:color w:val="000000"/>
            <w:highlight w:val="yellow"/>
            <w:rPrChange w:id="1910" w:author="Olga" w:date="2018-10-30T02:20:00Z">
              <w:rPr>
                <w:color w:val="000000"/>
              </w:rPr>
            </w:rPrChange>
          </w:rPr>
          <w:t xml:space="preserve"> (Figure 2E)</w:t>
        </w:r>
      </w:ins>
      <w:ins w:id="1911" w:author="Olga" w:date="2018-10-29T16:59:00Z">
        <w:r w:rsidRPr="00FD26F1">
          <w:rPr>
            <w:color w:val="000000"/>
            <w:highlight w:val="yellow"/>
            <w:rPrChange w:id="1912" w:author="Olga" w:date="2018-10-30T02:20:00Z">
              <w:rPr>
                <w:color w:val="000000"/>
              </w:rPr>
            </w:rPrChange>
          </w:rPr>
          <w:t>,</w:t>
        </w:r>
      </w:ins>
      <w:del w:id="1913" w:author="Iker Armendariz Santamaria" w:date="2018-10-25T11:07:00Z">
        <w:r w:rsidRPr="00FD26F1">
          <w:rPr>
            <w:color w:val="000000"/>
            <w:highlight w:val="yellow"/>
            <w:rPrChange w:id="1914" w:author="Olga" w:date="2018-10-30T02:20:00Z">
              <w:rPr>
                <w:color w:val="000000"/>
              </w:rPr>
            </w:rPrChange>
          </w:rPr>
          <w:delText xml:space="preserve">(same transformation event) </w:delText>
        </w:r>
      </w:del>
      <w:del w:id="1915" w:author="Olga" w:date="2018-10-29T16:59:00Z">
        <w:r w:rsidRPr="00FD26F1" w:rsidDel="00D40CAB">
          <w:rPr>
            <w:color w:val="000000"/>
            <w:highlight w:val="yellow"/>
            <w:rPrChange w:id="1916" w:author="Olga" w:date="2018-10-30T02:20:00Z">
              <w:rPr>
                <w:b/>
                <w:color w:val="000000"/>
              </w:rPr>
            </w:rPrChange>
          </w:rPr>
          <w:delText xml:space="preserve">and </w:delText>
        </w:r>
      </w:del>
      <w:ins w:id="1917" w:author="Olga" w:date="2018-10-29T16:59:00Z">
        <w:r w:rsidRPr="00FD26F1">
          <w:rPr>
            <w:color w:val="000000"/>
            <w:highlight w:val="yellow"/>
            <w:rPrChange w:id="1918" w:author="Olga" w:date="2018-10-30T02:20:00Z">
              <w:rPr>
                <w:color w:val="000000"/>
              </w:rPr>
            </w:rPrChange>
          </w:rPr>
          <w:t xml:space="preserve"> </w:t>
        </w:r>
      </w:ins>
      <w:r w:rsidRPr="00FD26F1">
        <w:rPr>
          <w:color w:val="000000"/>
          <w:highlight w:val="yellow"/>
          <w:rPrChange w:id="1919" w:author="Olga" w:date="2018-10-30T02:20:00Z">
            <w:rPr>
              <w:b/>
              <w:color w:val="000000"/>
            </w:rPr>
          </w:rPrChange>
        </w:rPr>
        <w:t xml:space="preserve">transfer them to culture flasks with MG medium </w:t>
      </w:r>
      <w:ins w:id="1920" w:author="Olga" w:date="2018-11-06T12:29:00Z">
        <w:r w:rsidRPr="00560BAA">
          <w:rPr>
            <w:color w:val="000000"/>
            <w:highlight w:val="yellow"/>
          </w:rPr>
          <w:t>supplemented with cefotaxime sodium [</w:t>
        </w:r>
      </w:ins>
      <w:r>
        <w:rPr>
          <w:color w:val="000000"/>
          <w:highlight w:val="yellow"/>
        </w:rPr>
        <w:t>25</w:t>
      </w:r>
      <w:ins w:id="1921" w:author="Olga" w:date="2018-11-06T12:29:00Z">
        <w:r w:rsidRPr="00560BAA">
          <w:rPr>
            <w:color w:val="000000"/>
            <w:highlight w:val="yellow"/>
          </w:rPr>
          <w:t>0 mg/L]</w:t>
        </w:r>
        <w:r w:rsidRPr="00FD26F1" w:rsidDel="00220EB5">
          <w:rPr>
            <w:color w:val="000000"/>
            <w:highlight w:val="yellow"/>
          </w:rPr>
          <w:t xml:space="preserve"> </w:t>
        </w:r>
      </w:ins>
      <w:ins w:id="1922" w:author="Sandra Fernández" w:date="2018-10-25T15:26:00Z">
        <w:del w:id="1923" w:author="Olga" w:date="2018-10-30T00:26:00Z">
          <w:r w:rsidRPr="00FD26F1" w:rsidDel="00220EB5">
            <w:rPr>
              <w:color w:val="000000"/>
              <w:highlight w:val="yellow"/>
              <w:rPrChange w:id="1924" w:author="Olga" w:date="2018-10-30T02:20:00Z">
                <w:rPr>
                  <w:b/>
                  <w:color w:val="000000"/>
                </w:rPr>
              </w:rPrChange>
            </w:rPr>
            <w:delText>(</w:delText>
          </w:r>
        </w:del>
        <w:del w:id="1925" w:author="Olga" w:date="2018-10-29T22:14:00Z">
          <w:r w:rsidRPr="00FD26F1" w:rsidDel="00FD56E6">
            <w:rPr>
              <w:color w:val="000000"/>
              <w:highlight w:val="yellow"/>
              <w:rPrChange w:id="1926" w:author="Olga" w:date="2018-10-30T02:20:00Z">
                <w:rPr>
                  <w:b/>
                  <w:color w:val="000000"/>
                </w:rPr>
              </w:rPrChange>
            </w:rPr>
            <w:delText>Figure</w:delText>
          </w:r>
        </w:del>
        <w:del w:id="1927" w:author="Olga" w:date="2018-10-30T00:26:00Z">
          <w:r w:rsidRPr="00FD26F1" w:rsidDel="00220EB5">
            <w:rPr>
              <w:color w:val="000000"/>
              <w:highlight w:val="yellow"/>
              <w:rPrChange w:id="1928" w:author="Olga" w:date="2018-10-30T02:20:00Z">
                <w:rPr>
                  <w:b/>
                  <w:color w:val="000000"/>
                </w:rPr>
              </w:rPrChange>
            </w:rPr>
            <w:delText xml:space="preserve"> 2D)</w:delText>
          </w:r>
        </w:del>
      </w:ins>
      <w:ins w:id="1929" w:author="Olga" w:date="2018-10-29T16:59:00Z">
        <w:r w:rsidRPr="00FD26F1">
          <w:rPr>
            <w:color w:val="000000"/>
            <w:highlight w:val="yellow"/>
            <w:rPrChange w:id="1930" w:author="Olga" w:date="2018-10-30T02:20:00Z">
              <w:rPr>
                <w:color w:val="000000"/>
              </w:rPr>
            </w:rPrChange>
          </w:rPr>
          <w:t>to allow rooting</w:t>
        </w:r>
      </w:ins>
      <w:ins w:id="1931" w:author="Olga" w:date="2018-10-29T17:17:00Z">
        <w:r w:rsidRPr="00FD26F1">
          <w:rPr>
            <w:color w:val="000000"/>
            <w:highlight w:val="yellow"/>
            <w:rPrChange w:id="1932" w:author="Olga" w:date="2018-10-30T02:20:00Z">
              <w:rPr>
                <w:color w:val="000000"/>
              </w:rPr>
            </w:rPrChange>
          </w:rPr>
          <w:t>,</w:t>
        </w:r>
      </w:ins>
      <w:ins w:id="1933" w:author="Olga" w:date="2018-10-29T16:59:00Z">
        <w:r w:rsidRPr="00FD26F1">
          <w:rPr>
            <w:color w:val="000000"/>
            <w:highlight w:val="yellow"/>
            <w:rPrChange w:id="1934" w:author="Olga" w:date="2018-10-30T02:20:00Z">
              <w:rPr>
                <w:color w:val="000000"/>
              </w:rPr>
            </w:rPrChange>
          </w:rPr>
          <w:t xml:space="preserve"> </w:t>
        </w:r>
      </w:ins>
      <w:ins w:id="1935" w:author="Olga" w:date="2018-10-29T17:00:00Z">
        <w:r w:rsidRPr="00FD26F1">
          <w:rPr>
            <w:color w:val="000000"/>
            <w:highlight w:val="yellow"/>
            <w:rPrChange w:id="1936" w:author="Olga" w:date="2018-10-30T02:20:00Z">
              <w:rPr>
                <w:color w:val="000000"/>
              </w:rPr>
            </w:rPrChange>
          </w:rPr>
          <w:t>label the subset with a number</w:t>
        </w:r>
      </w:ins>
      <w:ins w:id="1937" w:author="Olga" w:date="2018-10-29T17:17:00Z">
        <w:r w:rsidRPr="00FD26F1">
          <w:rPr>
            <w:color w:val="000000"/>
            <w:highlight w:val="yellow"/>
            <w:rPrChange w:id="1938" w:author="Olga" w:date="2018-10-30T02:20:00Z">
              <w:rPr>
                <w:color w:val="000000"/>
              </w:rPr>
            </w:rPrChange>
          </w:rPr>
          <w:t xml:space="preserve"> and incubate </w:t>
        </w:r>
      </w:ins>
      <w:ins w:id="1939" w:author="Olga" w:date="2018-10-29T17:18:00Z">
        <w:r w:rsidRPr="00FD26F1">
          <w:rPr>
            <w:color w:val="000000"/>
            <w:highlight w:val="yellow"/>
            <w:rPrChange w:id="1940" w:author="Olga" w:date="2018-10-30T02:20:00Z">
              <w:rPr>
                <w:color w:val="000000"/>
              </w:rPr>
            </w:rPrChange>
          </w:rPr>
          <w:t xml:space="preserve">in a growth cabinet </w:t>
        </w:r>
      </w:ins>
      <w:ins w:id="1941" w:author="Olga" w:date="2018-10-29T17:17:00Z">
        <w:r w:rsidRPr="00FD26F1">
          <w:rPr>
            <w:color w:val="000000"/>
            <w:highlight w:val="yellow"/>
            <w:rPrChange w:id="1942" w:author="Olga" w:date="2018-10-30T02:20:00Z">
              <w:rPr>
                <w:color w:val="000000"/>
              </w:rPr>
            </w:rPrChange>
          </w:rPr>
          <w:t>for 3-</w:t>
        </w:r>
      </w:ins>
      <w:ins w:id="1943" w:author="Olga" w:date="2018-10-29T17:18:00Z">
        <w:r w:rsidRPr="00FD26F1">
          <w:rPr>
            <w:color w:val="000000"/>
            <w:highlight w:val="yellow"/>
            <w:rPrChange w:id="1944" w:author="Olga" w:date="2018-10-30T02:20:00Z">
              <w:rPr>
                <w:color w:val="000000"/>
              </w:rPr>
            </w:rPrChange>
          </w:rPr>
          <w:t>4</w:t>
        </w:r>
      </w:ins>
      <w:ins w:id="1945" w:author="Olga" w:date="2018-10-29T17:17:00Z">
        <w:r w:rsidRPr="00FD26F1">
          <w:rPr>
            <w:color w:val="000000"/>
            <w:highlight w:val="yellow"/>
            <w:rPrChange w:id="1946" w:author="Olga" w:date="2018-10-30T02:20:00Z">
              <w:rPr>
                <w:color w:val="000000"/>
              </w:rPr>
            </w:rPrChange>
          </w:rPr>
          <w:t xml:space="preserve"> weeks or until the shoots are vigorous</w:t>
        </w:r>
      </w:ins>
      <w:ins w:id="1947" w:author="Olga" w:date="2018-10-30T00:26:00Z">
        <w:r w:rsidRPr="00FD26F1">
          <w:rPr>
            <w:color w:val="000000"/>
            <w:highlight w:val="yellow"/>
            <w:rPrChange w:id="1948" w:author="Olga" w:date="2018-10-30T02:20:00Z">
              <w:rPr>
                <w:color w:val="000000"/>
              </w:rPr>
            </w:rPrChange>
          </w:rPr>
          <w:t xml:space="preserve"> (Figure 2F)</w:t>
        </w:r>
      </w:ins>
      <w:ins w:id="1949" w:author="Olga" w:date="2018-10-29T17:00:00Z">
        <w:r w:rsidRPr="00FD26F1">
          <w:rPr>
            <w:color w:val="000000"/>
            <w:highlight w:val="yellow"/>
            <w:rPrChange w:id="1950" w:author="Olga" w:date="2018-10-30T02:20:00Z">
              <w:rPr>
                <w:color w:val="000000"/>
              </w:rPr>
            </w:rPrChange>
          </w:rPr>
          <w:t xml:space="preserve">. </w:t>
        </w:r>
      </w:ins>
    </w:p>
    <w:p w14:paraId="6C05E3F5" w14:textId="77777777" w:rsidR="00A05564" w:rsidRPr="00FD26F1" w:rsidRDefault="00A05564" w:rsidP="00A05564">
      <w:pPr>
        <w:pBdr>
          <w:top w:val="nil"/>
          <w:left w:val="nil"/>
          <w:bottom w:val="nil"/>
          <w:right w:val="nil"/>
          <w:between w:val="nil"/>
        </w:pBdr>
        <w:shd w:val="clear" w:color="auto" w:fill="FFFFFF"/>
        <w:ind w:left="720"/>
        <w:contextualSpacing/>
        <w:jc w:val="both"/>
        <w:rPr>
          <w:ins w:id="1951" w:author="Olga" w:date="2018-10-29T17:03:00Z"/>
          <w:color w:val="000000"/>
          <w:sz w:val="22"/>
          <w:szCs w:val="22"/>
          <w:highlight w:val="yellow"/>
          <w:rPrChange w:id="1952" w:author="Olga" w:date="2018-10-30T02:20:00Z">
            <w:rPr>
              <w:ins w:id="1953" w:author="Olga" w:date="2018-10-29T17:03:00Z"/>
              <w:color w:val="000000"/>
            </w:rPr>
          </w:rPrChange>
        </w:rPr>
        <w:pPrChange w:id="1954" w:author="Olga" w:date="2018-11-06T11:33:00Z">
          <w:pPr>
            <w:pBdr>
              <w:top w:val="nil"/>
              <w:left w:val="nil"/>
              <w:bottom w:val="nil"/>
              <w:right w:val="nil"/>
              <w:between w:val="nil"/>
            </w:pBdr>
            <w:shd w:val="clear" w:color="auto" w:fill="FFFFFF"/>
            <w:ind w:left="720"/>
            <w:jc w:val="both"/>
          </w:pPr>
        </w:pPrChange>
      </w:pPr>
      <w:del w:id="1955" w:author="Olga" w:date="2018-10-29T16:51:00Z">
        <w:r w:rsidRPr="00FD26F1" w:rsidDel="004F30D1">
          <w:rPr>
            <w:color w:val="000000"/>
            <w:highlight w:val="yellow"/>
            <w:rPrChange w:id="1956" w:author="Olga" w:date="2018-10-30T02:20:00Z">
              <w:rPr>
                <w:b/>
                <w:color w:val="000000"/>
              </w:rPr>
            </w:rPrChange>
          </w:rPr>
          <w:delText>supplemented with cefotaxime sodium</w:delText>
        </w:r>
        <w:r w:rsidRPr="00FD26F1" w:rsidDel="004F30D1">
          <w:rPr>
            <w:color w:val="000000"/>
            <w:highlight w:val="yellow"/>
            <w:rPrChange w:id="1957" w:author="Olga" w:date="2018-10-30T02:20:00Z">
              <w:rPr>
                <w:color w:val="000000"/>
              </w:rPr>
            </w:rPrChange>
          </w:rPr>
          <w:delText xml:space="preserve"> [500 mg/L]</w:delText>
        </w:r>
      </w:del>
      <w:del w:id="1958" w:author="Olga" w:date="2018-10-29T17:00:00Z">
        <w:r w:rsidRPr="00FD26F1" w:rsidDel="00D40CAB">
          <w:rPr>
            <w:color w:val="000000"/>
            <w:highlight w:val="yellow"/>
            <w:rPrChange w:id="1959" w:author="Olga" w:date="2018-10-30T02:20:00Z">
              <w:rPr>
                <w:b/>
                <w:color w:val="000000"/>
              </w:rPr>
            </w:rPrChange>
          </w:rPr>
          <w:delText>. Number each independent</w:delText>
        </w:r>
      </w:del>
      <w:ins w:id="1960" w:author="Iker Armendariz Santamaria" w:date="2018-10-25T11:07:00Z">
        <w:del w:id="1961" w:author="Olga" w:date="2018-10-29T17:00:00Z">
          <w:r w:rsidRPr="00FD26F1" w:rsidDel="00D40CAB">
            <w:rPr>
              <w:color w:val="000000"/>
              <w:highlight w:val="yellow"/>
              <w:rPrChange w:id="1962" w:author="Olga" w:date="2018-10-30T02:20:00Z">
                <w:rPr>
                  <w:b/>
                  <w:color w:val="000000"/>
                </w:rPr>
              </w:rPrChange>
            </w:rPr>
            <w:delText xml:space="preserve"> transformation</w:delText>
          </w:r>
        </w:del>
      </w:ins>
      <w:del w:id="1963" w:author="Olga" w:date="2018-10-29T17:00:00Z">
        <w:r w:rsidRPr="00FD26F1" w:rsidDel="00D40CAB">
          <w:rPr>
            <w:color w:val="000000"/>
            <w:highlight w:val="yellow"/>
            <w:rPrChange w:id="1964" w:author="Olga" w:date="2018-10-30T02:20:00Z">
              <w:rPr>
                <w:b/>
                <w:color w:val="000000"/>
              </w:rPr>
            </w:rPrChange>
          </w:rPr>
          <w:delText xml:space="preserve"> event separately. </w:delText>
        </w:r>
      </w:del>
      <w:ins w:id="1965" w:author="Olga" w:date="2018-10-29T16:56:00Z">
        <w:r w:rsidRPr="00FD26F1">
          <w:rPr>
            <w:color w:val="000000"/>
            <w:highlight w:val="yellow"/>
            <w:rPrChange w:id="1966" w:author="Olga" w:date="2018-10-30T02:20:00Z">
              <w:rPr>
                <w:color w:val="000000"/>
              </w:rPr>
            </w:rPrChange>
          </w:rPr>
          <w:t>C</w:t>
        </w:r>
        <w:r w:rsidRPr="00FD26F1">
          <w:rPr>
            <w:highlight w:val="yellow"/>
            <w:rPrChange w:id="1967" w:author="Olga" w:date="2018-10-30T02:20:00Z">
              <w:rPr/>
            </w:rPrChange>
          </w:rPr>
          <w:t>ritical step</w:t>
        </w:r>
        <w:r w:rsidRPr="00FD26F1">
          <w:rPr>
            <w:color w:val="000000"/>
            <w:highlight w:val="yellow"/>
            <w:rPrChange w:id="1968" w:author="Olga" w:date="2018-10-30T02:20:00Z">
              <w:rPr>
                <w:color w:val="000000"/>
              </w:rPr>
            </w:rPrChange>
          </w:rPr>
          <w:t>: When cutting the shoots, remove well the callus otherwise the root will not form.</w:t>
        </w:r>
      </w:ins>
      <w:ins w:id="1969" w:author="Olga" w:date="2018-10-29T17:02:00Z">
        <w:r w:rsidRPr="00FD26F1">
          <w:rPr>
            <w:color w:val="000000"/>
            <w:highlight w:val="yellow"/>
            <w:rPrChange w:id="1970" w:author="Olga" w:date="2018-10-30T02:20:00Z">
              <w:rPr>
                <w:color w:val="000000"/>
              </w:rPr>
            </w:rPrChange>
          </w:rPr>
          <w:t xml:space="preserve"> </w:t>
        </w:r>
      </w:ins>
    </w:p>
    <w:p w14:paraId="39072A03" w14:textId="77777777" w:rsidR="00A05564" w:rsidRPr="00FD26F1" w:rsidRDefault="00A05564" w:rsidP="00A05564">
      <w:pPr>
        <w:numPr>
          <w:ilvl w:val="1"/>
          <w:numId w:val="6"/>
        </w:numPr>
        <w:pBdr>
          <w:top w:val="nil"/>
          <w:left w:val="nil"/>
          <w:bottom w:val="nil"/>
          <w:right w:val="nil"/>
          <w:between w:val="nil"/>
        </w:pBdr>
        <w:shd w:val="clear" w:color="auto" w:fill="FFFFFF"/>
        <w:contextualSpacing/>
        <w:jc w:val="both"/>
        <w:rPr>
          <w:ins w:id="1971" w:author="Olga" w:date="2018-10-29T17:03:00Z"/>
          <w:color w:val="000000"/>
          <w:sz w:val="22"/>
          <w:szCs w:val="22"/>
          <w:highlight w:val="yellow"/>
          <w:rPrChange w:id="1972" w:author="Olga" w:date="2018-10-30T02:20:00Z">
            <w:rPr>
              <w:ins w:id="1973" w:author="Olga" w:date="2018-10-29T17:03:00Z"/>
              <w:color w:val="000000"/>
            </w:rPr>
          </w:rPrChange>
        </w:rPr>
        <w:pPrChange w:id="1974" w:author="Olga" w:date="2018-10-29T17:03:00Z">
          <w:pPr>
            <w:pBdr>
              <w:top w:val="nil"/>
              <w:left w:val="nil"/>
              <w:bottom w:val="nil"/>
              <w:right w:val="nil"/>
              <w:between w:val="nil"/>
            </w:pBdr>
            <w:shd w:val="clear" w:color="auto" w:fill="FFFFFF"/>
            <w:ind w:left="720"/>
            <w:jc w:val="both"/>
          </w:pPr>
        </w:pPrChange>
      </w:pPr>
      <w:ins w:id="1975" w:author="Olga" w:date="2018-10-29T17:01:00Z">
        <w:r w:rsidRPr="00FD26F1">
          <w:rPr>
            <w:color w:val="000000"/>
            <w:highlight w:val="yellow"/>
            <w:rPrChange w:id="1976" w:author="Olga" w:date="2018-10-30T02:20:00Z">
              <w:rPr>
                <w:color w:val="000000"/>
              </w:rPr>
            </w:rPrChange>
          </w:rPr>
          <w:t xml:space="preserve">Repeat the step as many </w:t>
        </w:r>
      </w:ins>
      <w:ins w:id="1977" w:author="Olga" w:date="2018-11-06T11:34:00Z">
        <w:r>
          <w:rPr>
            <w:color w:val="000000"/>
            <w:highlight w:val="yellow"/>
          </w:rPr>
          <w:t xml:space="preserve">times as </w:t>
        </w:r>
      </w:ins>
      <w:ins w:id="1978" w:author="Olga" w:date="2018-10-29T17:01:00Z">
        <w:r w:rsidRPr="00FD26F1">
          <w:rPr>
            <w:color w:val="000000"/>
            <w:highlight w:val="yellow"/>
            <w:rPrChange w:id="1979" w:author="Olga" w:date="2018-10-30T02:20:00Z">
              <w:rPr>
                <w:color w:val="000000"/>
              </w:rPr>
            </w:rPrChange>
          </w:rPr>
          <w:t>independent lin</w:t>
        </w:r>
      </w:ins>
      <w:ins w:id="1980" w:author="Olga" w:date="2018-10-29T17:02:00Z">
        <w:r w:rsidRPr="00FD26F1">
          <w:rPr>
            <w:color w:val="000000"/>
            <w:highlight w:val="yellow"/>
            <w:rPrChange w:id="1981" w:author="Olga" w:date="2018-10-30T02:20:00Z">
              <w:rPr>
                <w:color w:val="000000"/>
              </w:rPr>
            </w:rPrChange>
          </w:rPr>
          <w:t xml:space="preserve">es </w:t>
        </w:r>
      </w:ins>
      <w:ins w:id="1982" w:author="Olga" w:date="2018-11-06T11:35:00Z">
        <w:r>
          <w:rPr>
            <w:color w:val="000000"/>
            <w:highlight w:val="yellow"/>
          </w:rPr>
          <w:t xml:space="preserve">are </w:t>
        </w:r>
      </w:ins>
      <w:ins w:id="1983" w:author="Olga" w:date="2018-10-29T17:02:00Z">
        <w:r w:rsidRPr="00FD26F1">
          <w:rPr>
            <w:color w:val="000000"/>
            <w:highlight w:val="yellow"/>
            <w:rPrChange w:id="1984" w:author="Olga" w:date="2018-10-30T02:20:00Z">
              <w:rPr>
                <w:color w:val="000000"/>
              </w:rPr>
            </w:rPrChange>
          </w:rPr>
          <w:t xml:space="preserve">needed. </w:t>
        </w:r>
      </w:ins>
    </w:p>
    <w:p w14:paraId="62E3803E" w14:textId="77777777" w:rsidR="00A05564" w:rsidRPr="00FD26F1" w:rsidRDefault="00A05564" w:rsidP="00A05564">
      <w:pPr>
        <w:numPr>
          <w:ilvl w:val="1"/>
          <w:numId w:val="6"/>
        </w:numPr>
        <w:pBdr>
          <w:top w:val="nil"/>
          <w:left w:val="nil"/>
          <w:bottom w:val="nil"/>
          <w:right w:val="nil"/>
          <w:between w:val="nil"/>
        </w:pBdr>
        <w:shd w:val="clear" w:color="auto" w:fill="FFFFFF"/>
        <w:contextualSpacing/>
        <w:jc w:val="both"/>
        <w:rPr>
          <w:ins w:id="1985" w:author="Olga" w:date="2018-10-29T16:56:00Z"/>
          <w:color w:val="000000"/>
          <w:highlight w:val="yellow"/>
          <w:rPrChange w:id="1986" w:author="Olga" w:date="2018-10-30T02:20:00Z">
            <w:rPr>
              <w:ins w:id="1987" w:author="Olga" w:date="2018-10-29T16:56:00Z"/>
              <w:color w:val="000000"/>
            </w:rPr>
          </w:rPrChange>
        </w:rPr>
        <w:pPrChange w:id="1988" w:author="Olga" w:date="2018-10-29T17:03:00Z">
          <w:pPr>
            <w:pBdr>
              <w:top w:val="nil"/>
              <w:left w:val="nil"/>
              <w:bottom w:val="nil"/>
              <w:right w:val="nil"/>
              <w:between w:val="nil"/>
            </w:pBdr>
            <w:shd w:val="clear" w:color="auto" w:fill="FFFFFF"/>
            <w:ind w:left="720"/>
            <w:jc w:val="both"/>
          </w:pPr>
        </w:pPrChange>
      </w:pPr>
      <w:ins w:id="1989" w:author="Olga" w:date="2018-10-29T17:01:00Z">
        <w:r w:rsidRPr="00FD26F1">
          <w:rPr>
            <w:color w:val="000000"/>
            <w:highlight w:val="yellow"/>
            <w:rPrChange w:id="1990" w:author="Olga" w:date="2018-10-30T02:20:00Z">
              <w:rPr>
                <w:color w:val="000000"/>
              </w:rPr>
            </w:rPrChange>
          </w:rPr>
          <w:t>Up to 5 different transformation events can be placed in a cul</w:t>
        </w:r>
        <w:r>
          <w:rPr>
            <w:color w:val="000000"/>
            <w:highlight w:val="yellow"/>
          </w:rPr>
          <w:t>ture flask with a diameter of 8</w:t>
        </w:r>
        <w:r w:rsidRPr="00FD26F1">
          <w:rPr>
            <w:color w:val="000000"/>
            <w:highlight w:val="yellow"/>
            <w:rPrChange w:id="1991" w:author="Olga" w:date="2018-10-30T02:20:00Z">
              <w:rPr>
                <w:color w:val="000000"/>
              </w:rPr>
            </w:rPrChange>
          </w:rPr>
          <w:t xml:space="preserve"> cm</w:t>
        </w:r>
      </w:ins>
      <w:ins w:id="1992" w:author="Olga" w:date="2018-10-29T17:03:00Z">
        <w:r w:rsidRPr="00FD26F1">
          <w:rPr>
            <w:color w:val="000000"/>
            <w:highlight w:val="yellow"/>
            <w:rPrChange w:id="1993" w:author="Olga" w:date="2018-10-30T02:20:00Z">
              <w:rPr>
                <w:color w:val="000000"/>
              </w:rPr>
            </w:rPrChange>
          </w:rPr>
          <w:t xml:space="preserve"> to work </w:t>
        </w:r>
      </w:ins>
      <w:ins w:id="1994" w:author="Olga" w:date="2018-10-29T17:07:00Z">
        <w:r w:rsidRPr="00FD26F1">
          <w:rPr>
            <w:color w:val="000000"/>
            <w:highlight w:val="yellow"/>
            <w:rPrChange w:id="1995" w:author="Olga" w:date="2018-10-30T02:20:00Z">
              <w:rPr>
                <w:color w:val="000000"/>
              </w:rPr>
            </w:rPrChange>
          </w:rPr>
          <w:t>in full confidence that the plants from different events are not mixed</w:t>
        </w:r>
      </w:ins>
      <w:ins w:id="1996" w:author="Olga" w:date="2018-10-29T17:03:00Z">
        <w:r w:rsidRPr="00FD26F1">
          <w:rPr>
            <w:color w:val="000000"/>
            <w:highlight w:val="yellow"/>
            <w:rPrChange w:id="1997" w:author="Olga" w:date="2018-10-30T02:20:00Z">
              <w:rPr>
                <w:color w:val="000000"/>
              </w:rPr>
            </w:rPrChange>
          </w:rPr>
          <w:t>.</w:t>
        </w:r>
      </w:ins>
    </w:p>
    <w:p w14:paraId="4CBBAB7B" w14:textId="77777777" w:rsidR="00A05564" w:rsidRPr="00FD26F1" w:rsidDel="00D40CAB" w:rsidRDefault="00A05564" w:rsidP="00A05564">
      <w:pPr>
        <w:numPr>
          <w:ilvl w:val="0"/>
          <w:numId w:val="6"/>
        </w:numPr>
        <w:pBdr>
          <w:top w:val="nil"/>
          <w:left w:val="nil"/>
          <w:bottom w:val="nil"/>
          <w:right w:val="nil"/>
          <w:between w:val="nil"/>
        </w:pBdr>
        <w:shd w:val="clear" w:color="auto" w:fill="FFFFFF"/>
        <w:contextualSpacing/>
        <w:jc w:val="both"/>
        <w:rPr>
          <w:ins w:id="1998" w:author="Iker Armendariz Santamaria" w:date="2018-10-25T11:07:00Z"/>
          <w:del w:id="1999" w:author="Olga" w:date="2018-10-29T16:56:00Z"/>
          <w:sz w:val="22"/>
          <w:szCs w:val="22"/>
          <w:highlight w:val="yellow"/>
          <w:rPrChange w:id="2000" w:author="Olga" w:date="2018-10-30T02:20:00Z">
            <w:rPr>
              <w:ins w:id="2001" w:author="Iker Armendariz Santamaria" w:date="2018-10-25T11:07:00Z"/>
              <w:del w:id="2002" w:author="Olga" w:date="2018-10-29T16:56:00Z"/>
              <w:color w:val="000000"/>
            </w:rPr>
          </w:rPrChange>
        </w:rPr>
        <w:pPrChange w:id="2003" w:author="Olga" w:date="2018-10-25T11:07:00Z">
          <w:pPr>
            <w:numPr>
              <w:numId w:val="5"/>
            </w:numPr>
            <w:pBdr>
              <w:top w:val="nil"/>
              <w:left w:val="nil"/>
              <w:bottom w:val="nil"/>
              <w:right w:val="nil"/>
              <w:between w:val="nil"/>
            </w:pBdr>
            <w:ind w:left="720" w:hanging="360"/>
            <w:contextualSpacing/>
            <w:jc w:val="both"/>
          </w:pPr>
        </w:pPrChange>
      </w:pPr>
    </w:p>
    <w:p w14:paraId="56AE692C" w14:textId="77777777" w:rsidR="00A05564" w:rsidRPr="00FD26F1" w:rsidDel="00CF11CD" w:rsidRDefault="00A05564" w:rsidP="00A05564">
      <w:pPr>
        <w:numPr>
          <w:ilvl w:val="0"/>
          <w:numId w:val="6"/>
        </w:numPr>
        <w:pBdr>
          <w:top w:val="nil"/>
          <w:left w:val="nil"/>
          <w:bottom w:val="nil"/>
          <w:right w:val="nil"/>
          <w:between w:val="nil"/>
        </w:pBdr>
        <w:shd w:val="clear" w:color="auto" w:fill="FFFFFF"/>
        <w:contextualSpacing/>
        <w:jc w:val="both"/>
        <w:rPr>
          <w:ins w:id="2004" w:author="Iker Armendariz Santamaria" w:date="2018-10-25T11:07:00Z"/>
          <w:del w:id="2005" w:author="Olga" w:date="2018-10-29T17:07:00Z"/>
          <w:sz w:val="22"/>
          <w:szCs w:val="22"/>
          <w:highlight w:val="yellow"/>
          <w:rPrChange w:id="2006" w:author="Olga" w:date="2018-10-30T02:20:00Z">
            <w:rPr>
              <w:ins w:id="2007" w:author="Iker Armendariz Santamaria" w:date="2018-10-25T11:07:00Z"/>
              <w:del w:id="2008" w:author="Olga" w:date="2018-10-29T17:07:00Z"/>
              <w:color w:val="000000"/>
            </w:rPr>
          </w:rPrChange>
        </w:rPr>
        <w:pPrChange w:id="2009" w:author="Olga" w:date="2018-10-29T17:18:00Z">
          <w:pPr>
            <w:numPr>
              <w:numId w:val="5"/>
            </w:numPr>
            <w:pBdr>
              <w:top w:val="nil"/>
              <w:left w:val="nil"/>
              <w:bottom w:val="nil"/>
              <w:right w:val="nil"/>
              <w:between w:val="nil"/>
            </w:pBdr>
            <w:ind w:left="720" w:hanging="360"/>
            <w:contextualSpacing/>
            <w:jc w:val="both"/>
          </w:pPr>
        </w:pPrChange>
      </w:pPr>
      <w:del w:id="2010" w:author="Olga" w:date="2018-10-29T17:18:00Z">
        <w:r w:rsidRPr="00FD26F1" w:rsidDel="00CB0F18">
          <w:rPr>
            <w:color w:val="000000"/>
            <w:highlight w:val="yellow"/>
            <w:rPrChange w:id="2011" w:author="Olga" w:date="2018-10-30T02:20:00Z">
              <w:rPr>
                <w:b/>
                <w:color w:val="000000"/>
              </w:rPr>
            </w:rPrChange>
          </w:rPr>
          <w:delText xml:space="preserve">Incubate the shoots </w:delText>
        </w:r>
      </w:del>
      <w:ins w:id="2012" w:author="Iker Armendariz Santamaria" w:date="2018-10-25T11:07:00Z">
        <w:del w:id="2013" w:author="Olga" w:date="2018-10-29T17:18:00Z">
          <w:r w:rsidRPr="00FD26F1" w:rsidDel="00CB0F18">
            <w:rPr>
              <w:color w:val="000000"/>
              <w:highlight w:val="yellow"/>
              <w:rPrChange w:id="2014" w:author="Olga" w:date="2018-10-30T02:20:00Z">
                <w:rPr>
                  <w:b/>
                  <w:color w:val="000000"/>
                </w:rPr>
              </w:rPrChange>
            </w:rPr>
            <w:delText xml:space="preserve">for 3-4 weeks or </w:delText>
          </w:r>
        </w:del>
      </w:ins>
      <w:del w:id="2015" w:author="Olga" w:date="2018-10-29T17:18:00Z">
        <w:r w:rsidRPr="00FD26F1" w:rsidDel="00CB0F18">
          <w:rPr>
            <w:color w:val="000000"/>
            <w:highlight w:val="yellow"/>
            <w:rPrChange w:id="2016" w:author="Olga" w:date="2018-10-30T02:20:00Z">
              <w:rPr>
                <w:b/>
                <w:color w:val="000000"/>
              </w:rPr>
            </w:rPrChange>
          </w:rPr>
          <w:delText>until the</w:delText>
        </w:r>
      </w:del>
      <w:ins w:id="2017" w:author="Jl. Odette" w:date="2018-10-25T11:07:00Z">
        <w:del w:id="2018" w:author="Olga" w:date="2018-10-29T17:18:00Z">
          <w:r w:rsidRPr="00FD26F1" w:rsidDel="00CB0F18">
            <w:rPr>
              <w:color w:val="000000"/>
              <w:highlight w:val="yellow"/>
              <w:rPrChange w:id="2019" w:author="Olga" w:date="2018-10-30T02:20:00Z">
                <w:rPr>
                  <w:b/>
                  <w:color w:val="000000"/>
                </w:rPr>
              </w:rPrChange>
            </w:rPr>
            <w:delText xml:space="preserve"> shoots</w:delText>
          </w:r>
        </w:del>
      </w:ins>
      <w:del w:id="2020" w:author="Olga" w:date="2018-10-29T17:18:00Z">
        <w:r w:rsidRPr="00FD26F1" w:rsidDel="00CB0F18">
          <w:rPr>
            <w:color w:val="000000"/>
            <w:highlight w:val="yellow"/>
            <w:rPrChange w:id="2021" w:author="Olga" w:date="2018-10-30T02:20:00Z">
              <w:rPr>
                <w:b/>
                <w:color w:val="000000"/>
              </w:rPr>
            </w:rPrChange>
          </w:rPr>
          <w:delText xml:space="preserve"> plants are vigorous, approximately 3-4 weeks.</w:delText>
        </w:r>
        <w:r w:rsidRPr="00FD26F1" w:rsidDel="00CB0F18">
          <w:rPr>
            <w:color w:val="000000"/>
            <w:highlight w:val="yellow"/>
            <w:rPrChange w:id="2022" w:author="Olga" w:date="2018-10-30T02:20:00Z">
              <w:rPr>
                <w:color w:val="000000"/>
              </w:rPr>
            </w:rPrChange>
          </w:rPr>
          <w:delText xml:space="preserve"> </w:delText>
        </w:r>
      </w:del>
    </w:p>
    <w:p w14:paraId="7C058E81" w14:textId="77777777" w:rsidR="00A05564" w:rsidRPr="00FD26F1" w:rsidDel="00CB0F18" w:rsidRDefault="00A05564" w:rsidP="00A05564">
      <w:pPr>
        <w:numPr>
          <w:ilvl w:val="0"/>
          <w:numId w:val="6"/>
        </w:numPr>
        <w:pBdr>
          <w:top w:val="nil"/>
          <w:left w:val="nil"/>
          <w:bottom w:val="nil"/>
          <w:right w:val="nil"/>
          <w:between w:val="nil"/>
        </w:pBdr>
        <w:shd w:val="clear" w:color="auto" w:fill="FFFFFF"/>
        <w:contextualSpacing/>
        <w:jc w:val="both"/>
        <w:rPr>
          <w:ins w:id="2023" w:author="Iker Armendariz Santamaria" w:date="2018-10-25T11:07:00Z"/>
          <w:del w:id="2024" w:author="Olga" w:date="2018-10-29T17:18:00Z"/>
          <w:sz w:val="22"/>
          <w:szCs w:val="22"/>
          <w:highlight w:val="yellow"/>
          <w:rPrChange w:id="2025" w:author="Olga" w:date="2018-10-30T02:20:00Z">
            <w:rPr>
              <w:ins w:id="2026" w:author="Iker Armendariz Santamaria" w:date="2018-10-25T11:07:00Z"/>
              <w:del w:id="2027" w:author="Olga" w:date="2018-10-29T17:18:00Z"/>
              <w:color w:val="000000"/>
            </w:rPr>
          </w:rPrChange>
        </w:rPr>
        <w:pPrChange w:id="2028" w:author="Olga" w:date="2018-10-29T17:18:00Z">
          <w:pPr>
            <w:pBdr>
              <w:top w:val="nil"/>
              <w:left w:val="nil"/>
              <w:bottom w:val="nil"/>
              <w:right w:val="nil"/>
              <w:between w:val="nil"/>
            </w:pBdr>
            <w:ind w:left="720"/>
            <w:jc w:val="both"/>
          </w:pPr>
        </w:pPrChange>
      </w:pPr>
      <w:del w:id="2029" w:author="Olga" w:date="2018-10-29T17:01:00Z">
        <w:r w:rsidRPr="00FD26F1" w:rsidDel="00D40CAB">
          <w:rPr>
            <w:color w:val="000000"/>
            <w:highlight w:val="yellow"/>
            <w:rPrChange w:id="2030" w:author="Olga" w:date="2018-10-30T02:20:00Z">
              <w:rPr>
                <w:color w:val="000000"/>
              </w:rPr>
            </w:rPrChange>
          </w:rPr>
          <w:delText>Note: Up to 5 different transformation events can be placed in a culture flask with a diameter of 8.2 cm</w:delText>
        </w:r>
      </w:del>
      <w:del w:id="2031" w:author="Olga" w:date="2018-10-29T17:07:00Z">
        <w:r w:rsidRPr="00FD26F1" w:rsidDel="00CF11CD">
          <w:rPr>
            <w:color w:val="000000"/>
            <w:highlight w:val="yellow"/>
            <w:rPrChange w:id="2032" w:author="Olga" w:date="2018-10-30T02:20:00Z">
              <w:rPr>
                <w:color w:val="000000"/>
              </w:rPr>
            </w:rPrChange>
          </w:rPr>
          <w:delText>.</w:delText>
        </w:r>
      </w:del>
    </w:p>
    <w:p w14:paraId="7C38DCAD" w14:textId="77777777" w:rsidR="00A05564" w:rsidRPr="00FD26F1" w:rsidDel="00D40CAB" w:rsidRDefault="00A05564" w:rsidP="00A05564">
      <w:pPr>
        <w:pBdr>
          <w:top w:val="nil"/>
          <w:left w:val="nil"/>
          <w:bottom w:val="nil"/>
          <w:right w:val="nil"/>
          <w:between w:val="nil"/>
        </w:pBdr>
        <w:shd w:val="clear" w:color="auto" w:fill="FFFFFF"/>
        <w:ind w:left="720"/>
        <w:jc w:val="both"/>
        <w:rPr>
          <w:del w:id="2033" w:author="Olga" w:date="2018-10-29T16:56:00Z"/>
          <w:color w:val="000000"/>
          <w:sz w:val="22"/>
          <w:szCs w:val="22"/>
          <w:highlight w:val="yellow"/>
          <w:rPrChange w:id="2034" w:author="Olga" w:date="2018-10-30T02:20:00Z">
            <w:rPr>
              <w:del w:id="2035" w:author="Olga" w:date="2018-10-29T16:56:00Z"/>
              <w:color w:val="000000"/>
            </w:rPr>
          </w:rPrChange>
        </w:rPr>
        <w:pPrChange w:id="2036" w:author="Olga" w:date="2018-10-25T11:07:00Z">
          <w:pPr>
            <w:numPr>
              <w:numId w:val="5"/>
            </w:numPr>
            <w:pBdr>
              <w:top w:val="nil"/>
              <w:left w:val="nil"/>
              <w:bottom w:val="nil"/>
              <w:right w:val="nil"/>
              <w:between w:val="nil"/>
            </w:pBdr>
            <w:ind w:left="720" w:hanging="360"/>
            <w:contextualSpacing/>
            <w:jc w:val="both"/>
          </w:pPr>
        </w:pPrChange>
      </w:pPr>
      <w:ins w:id="2037" w:author="Iker Armendariz Santamaria" w:date="2018-10-25T11:07:00Z">
        <w:del w:id="2038" w:author="Olga" w:date="2018-10-29T16:56:00Z">
          <w:r w:rsidRPr="00FD26F1" w:rsidDel="00D40CAB">
            <w:rPr>
              <w:color w:val="000000"/>
              <w:highlight w:val="yellow"/>
              <w:rPrChange w:id="2039" w:author="Olga" w:date="2018-10-30T02:20:00Z">
                <w:rPr>
                  <w:color w:val="000000"/>
                </w:rPr>
              </w:rPrChange>
            </w:rPr>
            <w:delText>C</w:delText>
          </w:r>
        </w:del>
      </w:ins>
      <w:ins w:id="2040" w:author="merce.figueras" w:date="2018-10-25T12:09:00Z">
        <w:del w:id="2041" w:author="Olga" w:date="2018-10-29T16:56:00Z">
          <w:r w:rsidRPr="00FD26F1" w:rsidDel="00D40CAB">
            <w:rPr>
              <w:highlight w:val="yellow"/>
              <w:rPrChange w:id="2042" w:author="Olga" w:date="2018-10-30T02:20:00Z">
                <w:rPr>
                  <w:color w:val="000000"/>
                </w:rPr>
              </w:rPrChange>
            </w:rPr>
            <w:delText>ritical step</w:delText>
          </w:r>
        </w:del>
      </w:ins>
      <w:ins w:id="2043" w:author="Iker Armendariz Santamaria" w:date="2018-10-25T11:07:00Z">
        <w:del w:id="2044" w:author="Olga" w:date="2018-10-29T16:56:00Z">
          <w:r w:rsidRPr="00FD26F1" w:rsidDel="00D40CAB">
            <w:rPr>
              <w:highlight w:val="yellow"/>
              <w:rPrChange w:id="2045" w:author="Olga" w:date="2018-10-30T02:20:00Z">
                <w:rPr>
                  <w:color w:val="000000"/>
                </w:rPr>
              </w:rPrChange>
            </w:rPr>
            <w:delText>aution</w:delText>
          </w:r>
          <w:r w:rsidRPr="00FD26F1" w:rsidDel="00D40CAB">
            <w:rPr>
              <w:color w:val="000000"/>
              <w:highlight w:val="yellow"/>
              <w:rPrChange w:id="2046" w:author="Olga" w:date="2018-10-30T02:20:00Z">
                <w:rPr>
                  <w:color w:val="000000"/>
                </w:rPr>
              </w:rPrChange>
            </w:rPr>
            <w:delText xml:space="preserve">: When cutting the shoots, be aware of not taking part of the callus, in the case that </w:delText>
          </w:r>
        </w:del>
      </w:ins>
      <w:ins w:id="2047" w:author="Jl. Odette" w:date="2018-10-25T11:07:00Z">
        <w:del w:id="2048" w:author="Olga" w:date="2018-10-29T16:56:00Z">
          <w:r w:rsidRPr="00FD26F1" w:rsidDel="00D40CAB">
            <w:rPr>
              <w:color w:val="000000"/>
              <w:highlight w:val="yellow"/>
              <w:rPrChange w:id="2049" w:author="Olga" w:date="2018-10-30T02:20:00Z">
                <w:rPr>
                  <w:color w:val="000000"/>
                </w:rPr>
              </w:rPrChange>
            </w:rPr>
            <w:delText>it</w:delText>
          </w:r>
        </w:del>
      </w:ins>
      <w:ins w:id="2050" w:author="Iker Armendariz Santamaria" w:date="2018-10-25T11:07:00Z">
        <w:del w:id="2051" w:author="Olga" w:date="2018-10-29T16:56:00Z">
          <w:r w:rsidRPr="00FD26F1" w:rsidDel="00D40CAB">
            <w:rPr>
              <w:color w:val="000000"/>
              <w:highlight w:val="yellow"/>
              <w:rPrChange w:id="2052" w:author="Olga" w:date="2018-10-30T02:20:00Z">
                <w:rPr>
                  <w:color w:val="000000"/>
                </w:rPr>
              </w:rPrChange>
            </w:rPr>
            <w:delText xml:space="preserve">that occurs, roots will not grow.       </w:delText>
          </w:r>
        </w:del>
      </w:ins>
    </w:p>
    <w:p w14:paraId="2C76D5C1"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053" w:author="Iker Armendariz Santamaria" w:date="2018-10-25T11:07:00Z"/>
          <w:sz w:val="22"/>
          <w:szCs w:val="22"/>
          <w:highlight w:val="yellow"/>
          <w:rPrChange w:id="2054" w:author="Olga" w:date="2018-10-30T02:20:00Z">
            <w:rPr>
              <w:ins w:id="2055" w:author="Iker Armendariz Santamaria" w:date="2018-10-25T11:07:00Z"/>
              <w:color w:val="000000"/>
            </w:rPr>
          </w:rPrChange>
        </w:rPr>
        <w:pPrChange w:id="2056" w:author="Olga" w:date="2018-10-25T11:07:00Z">
          <w:pPr>
            <w:numPr>
              <w:numId w:val="5"/>
            </w:numPr>
            <w:pBdr>
              <w:top w:val="nil"/>
              <w:left w:val="nil"/>
              <w:bottom w:val="nil"/>
              <w:right w:val="nil"/>
              <w:between w:val="nil"/>
            </w:pBdr>
            <w:ind w:left="720" w:hanging="360"/>
            <w:contextualSpacing/>
            <w:jc w:val="both"/>
          </w:pPr>
        </w:pPrChange>
      </w:pPr>
      <w:r w:rsidRPr="00FD26F1">
        <w:rPr>
          <w:color w:val="000000"/>
          <w:highlight w:val="yellow"/>
          <w:rPrChange w:id="2057" w:author="Olga" w:date="2018-10-30T02:20:00Z">
            <w:rPr>
              <w:b/>
              <w:color w:val="000000"/>
            </w:rPr>
          </w:rPrChange>
        </w:rPr>
        <w:t>Select the most vigorous plant of each event</w:t>
      </w:r>
      <w:ins w:id="2058" w:author="Iker Armendariz Santamaria" w:date="2018-10-25T11:07:00Z">
        <w:r w:rsidRPr="00FD26F1">
          <w:rPr>
            <w:color w:val="000000"/>
            <w:highlight w:val="yellow"/>
            <w:rPrChange w:id="2059" w:author="Olga" w:date="2018-10-30T02:20:00Z">
              <w:rPr>
                <w:b/>
                <w:color w:val="000000"/>
              </w:rPr>
            </w:rPrChange>
          </w:rPr>
          <w:t>,</w:t>
        </w:r>
      </w:ins>
      <w:r w:rsidRPr="00FD26F1">
        <w:rPr>
          <w:color w:val="000000"/>
          <w:highlight w:val="yellow"/>
          <w:rPrChange w:id="2060" w:author="Olga" w:date="2018-10-30T02:20:00Z">
            <w:rPr>
              <w:b/>
              <w:color w:val="000000"/>
            </w:rPr>
          </w:rPrChange>
        </w:rPr>
        <w:t xml:space="preserve"> cut</w:t>
      </w:r>
      <w:ins w:id="2061" w:author="Iker Armendariz Santamaria" w:date="2018-10-25T11:07:00Z">
        <w:r w:rsidRPr="00FD26F1">
          <w:rPr>
            <w:color w:val="000000"/>
            <w:highlight w:val="yellow"/>
            <w:rPrChange w:id="2062" w:author="Olga" w:date="2018-10-30T02:20:00Z">
              <w:rPr>
                <w:b/>
                <w:color w:val="000000"/>
              </w:rPr>
            </w:rPrChange>
          </w:rPr>
          <w:t xml:space="preserve"> </w:t>
        </w:r>
        <w:del w:id="2063" w:author="Olga" w:date="2018-10-29T17:12:00Z">
          <w:r w:rsidRPr="00FD26F1" w:rsidDel="00CF11CD">
            <w:rPr>
              <w:color w:val="000000"/>
              <w:highlight w:val="yellow"/>
              <w:rPrChange w:id="2064" w:author="Olga" w:date="2018-10-30T02:20:00Z">
                <w:rPr>
                  <w:b/>
                  <w:color w:val="000000"/>
                </w:rPr>
              </w:rPrChange>
            </w:rPr>
            <w:delText>it</w:delText>
          </w:r>
        </w:del>
      </w:ins>
      <w:ins w:id="2065" w:author="Olga" w:date="2018-10-29T17:14:00Z">
        <w:r w:rsidRPr="00FD26F1">
          <w:rPr>
            <w:color w:val="000000"/>
            <w:highlight w:val="yellow"/>
            <w:rPrChange w:id="2066" w:author="Olga" w:date="2018-10-30T02:20:00Z">
              <w:rPr>
                <w:color w:val="000000"/>
              </w:rPr>
            </w:rPrChange>
          </w:rPr>
          <w:t>the</w:t>
        </w:r>
      </w:ins>
      <w:ins w:id="2067" w:author="Olga" w:date="2018-10-29T17:12:00Z">
        <w:r w:rsidRPr="00FD26F1">
          <w:rPr>
            <w:color w:val="000000"/>
            <w:highlight w:val="yellow"/>
            <w:rPrChange w:id="2068" w:author="Olga" w:date="2018-10-30T02:20:00Z">
              <w:rPr>
                <w:color w:val="000000"/>
              </w:rPr>
            </w:rPrChange>
          </w:rPr>
          <w:t xml:space="preserve"> </w:t>
        </w:r>
      </w:ins>
      <w:ins w:id="2069" w:author="Olga" w:date="2018-10-29T17:14:00Z">
        <w:r w:rsidRPr="00FD26F1">
          <w:rPr>
            <w:color w:val="000000"/>
            <w:highlight w:val="yellow"/>
            <w:rPrChange w:id="2070" w:author="Olga" w:date="2018-10-30T02:20:00Z">
              <w:rPr>
                <w:color w:val="000000"/>
              </w:rPr>
            </w:rPrChange>
          </w:rPr>
          <w:t xml:space="preserve">apical </w:t>
        </w:r>
      </w:ins>
      <w:ins w:id="2071" w:author="Olga" w:date="2018-10-29T17:12:00Z">
        <w:r w:rsidRPr="00FD26F1">
          <w:rPr>
            <w:color w:val="000000"/>
            <w:highlight w:val="yellow"/>
            <w:rPrChange w:id="2072" w:author="Olga" w:date="2018-10-30T02:20:00Z">
              <w:rPr>
                <w:color w:val="000000"/>
              </w:rPr>
            </w:rPrChange>
          </w:rPr>
          <w:t xml:space="preserve">segment of the shoot with 3-4 internodes </w:t>
        </w:r>
      </w:ins>
      <w:del w:id="2073" w:author="Olga" w:date="2018-10-29T17:13:00Z">
        <w:r w:rsidRPr="00FD26F1" w:rsidDel="00CB0F18">
          <w:rPr>
            <w:color w:val="000000"/>
            <w:highlight w:val="yellow"/>
            <w:rPrChange w:id="2074" w:author="Olga" w:date="2018-10-30T02:20:00Z">
              <w:rPr>
                <w:b/>
                <w:color w:val="000000"/>
              </w:rPr>
            </w:rPrChange>
          </w:rPr>
          <w:delText xml:space="preserve"> </w:delText>
        </w:r>
      </w:del>
      <w:r w:rsidRPr="00FD26F1">
        <w:rPr>
          <w:color w:val="000000"/>
          <w:highlight w:val="yellow"/>
          <w:rPrChange w:id="2075" w:author="Olga" w:date="2018-10-30T02:20:00Z">
            <w:rPr>
              <w:b/>
              <w:color w:val="000000"/>
            </w:rPr>
          </w:rPrChange>
        </w:rPr>
        <w:t xml:space="preserve">and place it in a new culture </w:t>
      </w:r>
      <w:ins w:id="2076" w:author="Iker Armendariz Santamaria" w:date="2018-10-25T11:07:00Z">
        <w:del w:id="2077" w:author="Olga" w:date="2018-10-29T17:08:00Z">
          <w:r w:rsidRPr="00FD26F1" w:rsidDel="00CF11CD">
            <w:rPr>
              <w:color w:val="000000"/>
              <w:highlight w:val="yellow"/>
              <w:rPrChange w:id="2078" w:author="Olga" w:date="2018-10-30T02:20:00Z">
                <w:rPr>
                  <w:b/>
                  <w:color w:val="000000"/>
                </w:rPr>
              </w:rPrChange>
            </w:rPr>
            <w:delText>dish</w:delText>
          </w:r>
        </w:del>
      </w:ins>
      <w:del w:id="2079" w:author="Olga" w:date="2018-10-29T17:08:00Z">
        <w:r w:rsidRPr="00FD26F1" w:rsidDel="00CF11CD">
          <w:rPr>
            <w:color w:val="000000"/>
            <w:highlight w:val="yellow"/>
            <w:rPrChange w:id="2080" w:author="Olga" w:date="2018-10-30T02:20:00Z">
              <w:rPr>
                <w:b/>
                <w:color w:val="000000"/>
              </w:rPr>
            </w:rPrChange>
          </w:rPr>
          <w:delText xml:space="preserve">flask </w:delText>
        </w:r>
      </w:del>
      <w:ins w:id="2081" w:author="Olga" w:date="2018-10-29T17:08:00Z">
        <w:r w:rsidRPr="00FD26F1">
          <w:rPr>
            <w:color w:val="000000"/>
            <w:highlight w:val="yellow"/>
            <w:rPrChange w:id="2082" w:author="Olga" w:date="2018-10-30T02:20:00Z">
              <w:rPr>
                <w:color w:val="000000"/>
              </w:rPr>
            </w:rPrChange>
          </w:rPr>
          <w:t>flask</w:t>
        </w:r>
      </w:ins>
      <w:ins w:id="2083" w:author="Iker Armendariz Santamaria" w:date="2018-10-25T11:07:00Z">
        <w:r w:rsidRPr="00FD26F1">
          <w:rPr>
            <w:color w:val="000000"/>
            <w:highlight w:val="yellow"/>
            <w:rPrChange w:id="2084" w:author="Olga" w:date="2018-10-30T02:20:00Z">
              <w:rPr>
                <w:b/>
                <w:color w:val="000000"/>
              </w:rPr>
            </w:rPrChange>
          </w:rPr>
          <w:t xml:space="preserve"> </w:t>
        </w:r>
      </w:ins>
      <w:r w:rsidRPr="00FD26F1">
        <w:rPr>
          <w:color w:val="000000"/>
          <w:highlight w:val="yellow"/>
          <w:rPrChange w:id="2085" w:author="Olga" w:date="2018-10-30T02:20:00Z">
            <w:rPr>
              <w:b/>
              <w:color w:val="000000"/>
            </w:rPr>
          </w:rPrChange>
        </w:rPr>
        <w:t>with 2</w:t>
      </w:r>
      <w:del w:id="2086" w:author="Sandra Fernández" w:date="2018-10-25T11:07:00Z">
        <w:r w:rsidRPr="00FD26F1">
          <w:rPr>
            <w:color w:val="000000"/>
            <w:highlight w:val="yellow"/>
            <w:rPrChange w:id="2087" w:author="Olga" w:date="2018-10-30T02:20:00Z">
              <w:rPr>
                <w:b/>
                <w:color w:val="000000"/>
              </w:rPr>
            </w:rPrChange>
          </w:rPr>
          <w:delText xml:space="preserve"> </w:delText>
        </w:r>
      </w:del>
      <w:r w:rsidRPr="00FD26F1">
        <w:rPr>
          <w:color w:val="000000"/>
          <w:highlight w:val="yellow"/>
          <w:rPrChange w:id="2088" w:author="Olga" w:date="2018-10-30T02:20:00Z">
            <w:rPr>
              <w:b/>
              <w:color w:val="000000"/>
            </w:rPr>
          </w:rPrChange>
        </w:rPr>
        <w:t>MS medium supplemented with cefotaxime sodium [</w:t>
      </w:r>
      <w:r>
        <w:rPr>
          <w:color w:val="000000"/>
          <w:highlight w:val="yellow"/>
        </w:rPr>
        <w:t>250</w:t>
      </w:r>
      <w:r w:rsidRPr="00FD26F1">
        <w:rPr>
          <w:color w:val="000000"/>
          <w:highlight w:val="yellow"/>
          <w:rPrChange w:id="2089" w:author="Olga" w:date="2018-10-30T02:20:00Z">
            <w:rPr>
              <w:color w:val="000000"/>
            </w:rPr>
          </w:rPrChange>
        </w:rPr>
        <w:t xml:space="preserve"> mg/L]</w:t>
      </w:r>
      <w:ins w:id="2090" w:author="Sandra Fernández" w:date="2018-10-25T15:27:00Z">
        <w:del w:id="2091" w:author="Olga" w:date="2018-10-30T00:28:00Z">
          <w:r w:rsidRPr="00FD26F1" w:rsidDel="00220EB5">
            <w:rPr>
              <w:color w:val="000000"/>
              <w:highlight w:val="yellow"/>
              <w:rPrChange w:id="2092" w:author="Olga" w:date="2018-10-30T02:20:00Z">
                <w:rPr>
                  <w:color w:val="000000"/>
                </w:rPr>
              </w:rPrChange>
            </w:rPr>
            <w:delText xml:space="preserve"> (</w:delText>
          </w:r>
        </w:del>
        <w:del w:id="2093" w:author="Olga" w:date="2018-10-29T22:14:00Z">
          <w:r w:rsidRPr="00FD26F1" w:rsidDel="00FD56E6">
            <w:rPr>
              <w:highlight w:val="yellow"/>
              <w:rPrChange w:id="2094" w:author="Olga" w:date="2018-10-30T02:20:00Z">
                <w:rPr>
                  <w:color w:val="000000"/>
                </w:rPr>
              </w:rPrChange>
            </w:rPr>
            <w:delText>Figure</w:delText>
          </w:r>
        </w:del>
        <w:del w:id="2095" w:author="Olga" w:date="2018-10-30T00:28:00Z">
          <w:r w:rsidRPr="00FD26F1" w:rsidDel="00220EB5">
            <w:rPr>
              <w:highlight w:val="yellow"/>
              <w:rPrChange w:id="2096" w:author="Olga" w:date="2018-10-30T02:20:00Z">
                <w:rPr>
                  <w:color w:val="000000"/>
                </w:rPr>
              </w:rPrChange>
            </w:rPr>
            <w:delText xml:space="preserve"> 2E)</w:delText>
          </w:r>
        </w:del>
        <w:r w:rsidRPr="00FD26F1">
          <w:rPr>
            <w:highlight w:val="yellow"/>
            <w:rPrChange w:id="2097" w:author="Olga" w:date="2018-10-30T02:20:00Z">
              <w:rPr>
                <w:color w:val="000000"/>
              </w:rPr>
            </w:rPrChange>
          </w:rPr>
          <w:t>.</w:t>
        </w:r>
      </w:ins>
      <w:del w:id="2098" w:author="Olga" w:date="2018-10-29T17:08:00Z">
        <w:r w:rsidRPr="00FD26F1" w:rsidDel="00CF11CD">
          <w:rPr>
            <w:color w:val="000000"/>
            <w:highlight w:val="yellow"/>
            <w:rPrChange w:id="2099" w:author="Olga" w:date="2018-10-30T02:20:00Z">
              <w:rPr>
                <w:color w:val="000000"/>
              </w:rPr>
            </w:rPrChange>
          </w:rPr>
          <w:delText>.</w:delText>
        </w:r>
      </w:del>
      <w:r w:rsidRPr="00FD26F1">
        <w:rPr>
          <w:color w:val="000000"/>
          <w:highlight w:val="yellow"/>
          <w:rPrChange w:id="2100" w:author="Olga" w:date="2018-10-30T02:20:00Z">
            <w:rPr>
              <w:color w:val="000000"/>
            </w:rPr>
          </w:rPrChange>
        </w:rPr>
        <w:t xml:space="preserve">  </w:t>
      </w:r>
    </w:p>
    <w:p w14:paraId="65F31F28" w14:textId="77777777" w:rsidR="00A05564" w:rsidRPr="00FD26F1" w:rsidRDefault="00A05564" w:rsidP="00A05564">
      <w:pPr>
        <w:pBdr>
          <w:top w:val="nil"/>
          <w:left w:val="nil"/>
          <w:bottom w:val="nil"/>
          <w:right w:val="nil"/>
          <w:between w:val="nil"/>
        </w:pBdr>
        <w:shd w:val="clear" w:color="auto" w:fill="FFFFFF"/>
        <w:ind w:left="720"/>
        <w:jc w:val="both"/>
        <w:rPr>
          <w:ins w:id="2101" w:author="Iker Armendariz Santamaria" w:date="2018-10-25T11:07:00Z"/>
          <w:sz w:val="22"/>
          <w:szCs w:val="22"/>
          <w:highlight w:val="yellow"/>
          <w:rPrChange w:id="2102" w:author="Olga" w:date="2018-10-30T02:20:00Z">
            <w:rPr>
              <w:ins w:id="2103" w:author="Iker Armendariz Santamaria" w:date="2018-10-25T11:07:00Z"/>
              <w:color w:val="000000"/>
            </w:rPr>
          </w:rPrChange>
        </w:rPr>
        <w:pPrChange w:id="2104" w:author="Olga" w:date="2018-10-25T11:07:00Z">
          <w:pPr>
            <w:pBdr>
              <w:top w:val="nil"/>
              <w:left w:val="nil"/>
              <w:bottom w:val="nil"/>
              <w:right w:val="nil"/>
              <w:between w:val="nil"/>
            </w:pBdr>
            <w:ind w:left="720"/>
            <w:jc w:val="both"/>
          </w:pPr>
        </w:pPrChange>
      </w:pPr>
      <w:del w:id="2105" w:author="Olga" w:date="2018-10-29T17:19:00Z">
        <w:r w:rsidRPr="00FD26F1" w:rsidDel="00CB0F18">
          <w:rPr>
            <w:color w:val="000000"/>
            <w:highlight w:val="yellow"/>
            <w:rPrChange w:id="2106" w:author="Olga" w:date="2018-10-30T02:20:00Z">
              <w:rPr>
                <w:color w:val="000000"/>
              </w:rPr>
            </w:rPrChange>
          </w:rPr>
          <w:delText>Note</w:delText>
        </w:r>
      </w:del>
      <w:ins w:id="2107" w:author="Olga" w:date="2018-10-29T17:19:00Z">
        <w:r w:rsidRPr="00FD26F1">
          <w:rPr>
            <w:color w:val="000000"/>
            <w:highlight w:val="yellow"/>
            <w:rPrChange w:id="2108" w:author="Olga" w:date="2018-10-30T02:20:00Z">
              <w:rPr>
                <w:color w:val="000000"/>
              </w:rPr>
            </w:rPrChange>
          </w:rPr>
          <w:t>Note</w:t>
        </w:r>
      </w:ins>
      <w:r w:rsidRPr="00FD26F1">
        <w:rPr>
          <w:color w:val="000000"/>
          <w:highlight w:val="yellow"/>
          <w:rPrChange w:id="2109" w:author="Olga" w:date="2018-10-30T02:20:00Z">
            <w:rPr>
              <w:color w:val="000000"/>
            </w:rPr>
          </w:rPrChange>
        </w:rPr>
        <w:t xml:space="preserve">: </w:t>
      </w:r>
      <w:del w:id="2110" w:author="Olga" w:date="2018-10-29T17:18:00Z">
        <w:r w:rsidRPr="00FD26F1" w:rsidDel="00CB0F18">
          <w:rPr>
            <w:color w:val="000000"/>
            <w:highlight w:val="yellow"/>
            <w:rPrChange w:id="2111" w:author="Olga" w:date="2018-10-30T02:20:00Z">
              <w:rPr>
                <w:color w:val="000000"/>
              </w:rPr>
            </w:rPrChange>
          </w:rPr>
          <w:delText>In this medium, i</w:delText>
        </w:r>
      </w:del>
      <w:ins w:id="2112" w:author="Olga" w:date="2018-10-29T17:18:00Z">
        <w:r w:rsidRPr="00FD26F1">
          <w:rPr>
            <w:color w:val="000000"/>
            <w:highlight w:val="yellow"/>
            <w:rPrChange w:id="2113" w:author="Olga" w:date="2018-10-30T02:20:00Z">
              <w:rPr>
                <w:color w:val="000000"/>
              </w:rPr>
            </w:rPrChange>
          </w:rPr>
          <w:t>I</w:t>
        </w:r>
      </w:ins>
      <w:r w:rsidRPr="00FD26F1">
        <w:rPr>
          <w:color w:val="000000"/>
          <w:highlight w:val="yellow"/>
          <w:rPrChange w:id="2114" w:author="Olga" w:date="2018-10-30T02:20:00Z">
            <w:rPr>
              <w:color w:val="000000"/>
            </w:rPr>
          </w:rPrChange>
        </w:rPr>
        <w:t>n 3-</w:t>
      </w:r>
      <w:del w:id="2115" w:author="Olga" w:date="2018-10-29T17:09:00Z">
        <w:r w:rsidRPr="00FD26F1" w:rsidDel="00CF11CD">
          <w:rPr>
            <w:color w:val="000000"/>
            <w:highlight w:val="yellow"/>
            <w:rPrChange w:id="2116" w:author="Olga" w:date="2018-10-30T02:20:00Z">
              <w:rPr>
                <w:color w:val="000000"/>
              </w:rPr>
            </w:rPrChange>
          </w:rPr>
          <w:delText xml:space="preserve">4 </w:delText>
        </w:r>
      </w:del>
      <w:ins w:id="2117" w:author="Olga" w:date="2018-10-29T17:09:00Z">
        <w:r w:rsidRPr="00FD26F1">
          <w:rPr>
            <w:color w:val="000000"/>
            <w:highlight w:val="yellow"/>
            <w:rPrChange w:id="2118" w:author="Olga" w:date="2018-10-30T02:20:00Z">
              <w:rPr>
                <w:color w:val="000000"/>
              </w:rPr>
            </w:rPrChange>
          </w:rPr>
          <w:t xml:space="preserve">6 </w:t>
        </w:r>
      </w:ins>
      <w:r w:rsidRPr="00FD26F1">
        <w:rPr>
          <w:color w:val="000000"/>
          <w:highlight w:val="yellow"/>
          <w:rPrChange w:id="2119" w:author="Olga" w:date="2018-10-30T02:20:00Z">
            <w:rPr>
              <w:color w:val="000000"/>
            </w:rPr>
          </w:rPrChange>
        </w:rPr>
        <w:t>weeks</w:t>
      </w:r>
      <w:del w:id="2120" w:author="Olga" w:date="2018-10-29T17:18:00Z">
        <w:r w:rsidRPr="00FD26F1" w:rsidDel="00CB0F18">
          <w:rPr>
            <w:color w:val="000000"/>
            <w:highlight w:val="yellow"/>
            <w:rPrChange w:id="2121" w:author="Olga" w:date="2018-10-30T02:20:00Z">
              <w:rPr>
                <w:color w:val="000000"/>
              </w:rPr>
            </w:rPrChange>
          </w:rPr>
          <w:delText>,</w:delText>
        </w:r>
      </w:del>
      <w:r w:rsidRPr="00FD26F1">
        <w:rPr>
          <w:color w:val="000000"/>
          <w:highlight w:val="yellow"/>
          <w:rPrChange w:id="2122" w:author="Olga" w:date="2018-10-30T02:20:00Z">
            <w:rPr>
              <w:color w:val="000000"/>
            </w:rPr>
          </w:rPrChange>
        </w:rPr>
        <w:t xml:space="preserve"> the plant will grow efficiently, developing </w:t>
      </w:r>
      <w:del w:id="2123" w:author="Olga" w:date="2018-10-29T17:10:00Z">
        <w:r w:rsidRPr="00FD26F1" w:rsidDel="00CF11CD">
          <w:rPr>
            <w:color w:val="000000"/>
            <w:highlight w:val="yellow"/>
            <w:rPrChange w:id="2124" w:author="Olga" w:date="2018-10-30T02:20:00Z">
              <w:rPr>
                <w:color w:val="000000"/>
              </w:rPr>
            </w:rPrChange>
          </w:rPr>
          <w:delText xml:space="preserve">the </w:delText>
        </w:r>
      </w:del>
      <w:ins w:id="2125" w:author="Olga" w:date="2018-10-29T17:10:00Z">
        <w:r w:rsidRPr="00FD26F1">
          <w:rPr>
            <w:color w:val="000000"/>
            <w:highlight w:val="yellow"/>
            <w:rPrChange w:id="2126" w:author="Olga" w:date="2018-10-30T02:20:00Z">
              <w:rPr>
                <w:color w:val="000000"/>
              </w:rPr>
            </w:rPrChange>
          </w:rPr>
          <w:t>a vigorous</w:t>
        </w:r>
      </w:ins>
      <w:del w:id="2127" w:author="Olga" w:date="2018-10-29T17:10:00Z">
        <w:r w:rsidRPr="00FD26F1" w:rsidDel="00CF11CD">
          <w:rPr>
            <w:color w:val="000000"/>
            <w:highlight w:val="yellow"/>
            <w:rPrChange w:id="2128" w:author="Olga" w:date="2018-10-30T02:20:00Z">
              <w:rPr>
                <w:color w:val="000000"/>
              </w:rPr>
            </w:rPrChange>
          </w:rPr>
          <w:delText>complete</w:delText>
        </w:r>
      </w:del>
      <w:r w:rsidRPr="00FD26F1">
        <w:rPr>
          <w:color w:val="000000"/>
          <w:highlight w:val="yellow"/>
          <w:rPrChange w:id="2129" w:author="Olga" w:date="2018-10-30T02:20:00Z">
            <w:rPr>
              <w:color w:val="000000"/>
            </w:rPr>
          </w:rPrChange>
        </w:rPr>
        <w:t xml:space="preserve"> shoot and root</w:t>
      </w:r>
      <w:ins w:id="2130" w:author="Olga" w:date="2018-10-29T17:10:00Z">
        <w:r w:rsidRPr="00FD26F1">
          <w:rPr>
            <w:color w:val="000000"/>
            <w:highlight w:val="yellow"/>
            <w:rPrChange w:id="2131" w:author="Olga" w:date="2018-10-30T02:20:00Z">
              <w:rPr>
                <w:color w:val="000000"/>
              </w:rPr>
            </w:rPrChange>
          </w:rPr>
          <w:t>s</w:t>
        </w:r>
      </w:ins>
      <w:del w:id="2132" w:author="Olga" w:date="2018-10-29T17:10:00Z">
        <w:r w:rsidRPr="00FD26F1" w:rsidDel="00CF11CD">
          <w:rPr>
            <w:color w:val="000000"/>
            <w:highlight w:val="yellow"/>
            <w:rPrChange w:id="2133" w:author="Olga" w:date="2018-10-30T02:20:00Z">
              <w:rPr>
                <w:color w:val="000000"/>
              </w:rPr>
            </w:rPrChange>
          </w:rPr>
          <w:delText xml:space="preserve"> organs</w:delText>
        </w:r>
      </w:del>
      <w:del w:id="2134" w:author="Olga" w:date="2018-10-29T17:09:00Z">
        <w:r w:rsidRPr="00FD26F1" w:rsidDel="00CF11CD">
          <w:rPr>
            <w:color w:val="000000"/>
            <w:highlight w:val="yellow"/>
            <w:rPrChange w:id="2135" w:author="Olga" w:date="2018-10-30T02:20:00Z">
              <w:rPr>
                <w:color w:val="000000"/>
              </w:rPr>
            </w:rPrChange>
          </w:rPr>
          <w:delText xml:space="preserve"> (it could take up to 6 weeks)</w:delText>
        </w:r>
      </w:del>
      <w:r w:rsidRPr="00FD26F1">
        <w:rPr>
          <w:color w:val="000000"/>
          <w:highlight w:val="yellow"/>
          <w:rPrChange w:id="2136" w:author="Olga" w:date="2018-10-30T02:20:00Z">
            <w:rPr>
              <w:color w:val="000000"/>
            </w:rPr>
          </w:rPrChange>
        </w:rPr>
        <w:t xml:space="preserve">. </w:t>
      </w:r>
    </w:p>
    <w:p w14:paraId="3AFF3DC3" w14:textId="77777777" w:rsidR="00A05564" w:rsidRPr="00FD26F1" w:rsidRDefault="00A05564" w:rsidP="00A05564">
      <w:pPr>
        <w:pBdr>
          <w:top w:val="nil"/>
          <w:left w:val="nil"/>
          <w:bottom w:val="nil"/>
          <w:right w:val="nil"/>
          <w:between w:val="nil"/>
        </w:pBdr>
        <w:shd w:val="clear" w:color="auto" w:fill="FFFFFF"/>
        <w:ind w:left="720"/>
        <w:jc w:val="both"/>
        <w:rPr>
          <w:color w:val="000000"/>
          <w:sz w:val="22"/>
          <w:szCs w:val="22"/>
          <w:highlight w:val="yellow"/>
          <w:rPrChange w:id="2137" w:author="Olga" w:date="2018-10-30T02:20:00Z">
            <w:rPr>
              <w:color w:val="000000"/>
            </w:rPr>
          </w:rPrChange>
        </w:rPr>
        <w:pPrChange w:id="2138" w:author="Olga" w:date="2018-10-25T11:07:00Z">
          <w:pPr>
            <w:numPr>
              <w:numId w:val="5"/>
            </w:numPr>
            <w:pBdr>
              <w:top w:val="nil"/>
              <w:left w:val="nil"/>
              <w:bottom w:val="nil"/>
              <w:right w:val="nil"/>
              <w:between w:val="nil"/>
            </w:pBdr>
            <w:ind w:left="720" w:hanging="360"/>
            <w:contextualSpacing/>
            <w:jc w:val="both"/>
          </w:pPr>
        </w:pPrChange>
      </w:pPr>
      <w:ins w:id="2139" w:author="Iker Armendariz Santamaria" w:date="2018-10-25T11:07:00Z">
        <w:del w:id="2140" w:author="Olga" w:date="2018-10-29T17:19:00Z">
          <w:r w:rsidRPr="00FD26F1" w:rsidDel="00CB0F18">
            <w:rPr>
              <w:color w:val="000000"/>
              <w:highlight w:val="yellow"/>
              <w:rPrChange w:id="2141" w:author="Olga" w:date="2018-10-30T02:20:00Z">
                <w:rPr>
                  <w:color w:val="000000"/>
                </w:rPr>
              </w:rPrChange>
            </w:rPr>
            <w:delText>C</w:delText>
          </w:r>
        </w:del>
      </w:ins>
      <w:ins w:id="2142" w:author="merce.figueras" w:date="2018-10-25T12:06:00Z">
        <w:del w:id="2143" w:author="Olga" w:date="2018-10-29T17:19:00Z">
          <w:r w:rsidRPr="00FD26F1" w:rsidDel="00CB0F18">
            <w:rPr>
              <w:highlight w:val="yellow"/>
              <w:rPrChange w:id="2144" w:author="Olga" w:date="2018-10-30T02:20:00Z">
                <w:rPr>
                  <w:color w:val="000000"/>
                </w:rPr>
              </w:rPrChange>
            </w:rPr>
            <w:delText>ritical step</w:delText>
          </w:r>
        </w:del>
      </w:ins>
      <w:ins w:id="2145" w:author="Olga" w:date="2018-10-29T17:19:00Z">
        <w:r w:rsidRPr="00FD26F1">
          <w:rPr>
            <w:color w:val="000000"/>
            <w:highlight w:val="yellow"/>
            <w:rPrChange w:id="2146" w:author="Olga" w:date="2018-10-30T02:20:00Z">
              <w:rPr>
                <w:color w:val="000000"/>
              </w:rPr>
            </w:rPrChange>
          </w:rPr>
          <w:t>Note</w:t>
        </w:r>
      </w:ins>
      <w:ins w:id="2147" w:author="Iker Armendariz Santamaria" w:date="2018-10-25T11:07:00Z">
        <w:del w:id="2148" w:author="merce.figueras" w:date="2018-10-25T12:06:00Z">
          <w:r w:rsidRPr="00FD26F1">
            <w:rPr>
              <w:color w:val="000000"/>
              <w:highlight w:val="yellow"/>
              <w:rPrChange w:id="2149" w:author="Olga" w:date="2018-10-30T02:20:00Z">
                <w:rPr>
                  <w:color w:val="000000"/>
                </w:rPr>
              </w:rPrChange>
            </w:rPr>
            <w:delText>aution</w:delText>
          </w:r>
        </w:del>
      </w:ins>
      <w:del w:id="2150" w:author="Iker Armendariz Santamaria" w:date="2018-10-25T11:07:00Z">
        <w:r w:rsidRPr="00FD26F1">
          <w:rPr>
            <w:color w:val="000000"/>
            <w:highlight w:val="yellow"/>
            <w:rPrChange w:id="2151" w:author="Olga" w:date="2018-10-30T02:20:00Z">
              <w:rPr>
                <w:color w:val="000000"/>
              </w:rPr>
            </w:rPrChange>
          </w:rPr>
          <w:delText>Note</w:delText>
        </w:r>
      </w:del>
      <w:r w:rsidRPr="00FD26F1">
        <w:rPr>
          <w:color w:val="000000"/>
          <w:highlight w:val="yellow"/>
          <w:rPrChange w:id="2152" w:author="Olga" w:date="2018-10-30T02:20:00Z">
            <w:rPr>
              <w:color w:val="000000"/>
            </w:rPr>
          </w:rPrChange>
        </w:rPr>
        <w:t xml:space="preserve">: </w:t>
      </w:r>
      <w:del w:id="2153" w:author="Olga" w:date="2018-10-29T17:14:00Z">
        <w:r w:rsidRPr="00FD26F1" w:rsidDel="00CB0F18">
          <w:rPr>
            <w:color w:val="000000"/>
            <w:highlight w:val="yellow"/>
            <w:rPrChange w:id="2154" w:author="Olga" w:date="2018-10-30T02:20:00Z">
              <w:rPr>
                <w:color w:val="000000"/>
              </w:rPr>
            </w:rPrChange>
          </w:rPr>
          <w:delText xml:space="preserve">Save </w:delText>
        </w:r>
      </w:del>
      <w:ins w:id="2155" w:author="Olga" w:date="2018-10-29T17:14:00Z">
        <w:r w:rsidRPr="00FD26F1">
          <w:rPr>
            <w:color w:val="000000"/>
            <w:highlight w:val="yellow"/>
            <w:rPrChange w:id="2156" w:author="Olga" w:date="2018-10-30T02:20:00Z">
              <w:rPr>
                <w:color w:val="000000"/>
              </w:rPr>
            </w:rPrChange>
          </w:rPr>
          <w:t xml:space="preserve">Bring back to the chamber </w:t>
        </w:r>
      </w:ins>
      <w:r w:rsidRPr="00FD26F1">
        <w:rPr>
          <w:color w:val="000000"/>
          <w:highlight w:val="yellow"/>
          <w:rPrChange w:id="2157" w:author="Olga" w:date="2018-10-30T02:20:00Z">
            <w:rPr>
              <w:color w:val="000000"/>
            </w:rPr>
          </w:rPrChange>
        </w:rPr>
        <w:t xml:space="preserve">the </w:t>
      </w:r>
      <w:del w:id="2158" w:author="Olga" w:date="2018-10-29T17:10:00Z">
        <w:r w:rsidRPr="00FD26F1" w:rsidDel="00CF11CD">
          <w:rPr>
            <w:color w:val="000000"/>
            <w:highlight w:val="yellow"/>
            <w:rPrChange w:id="2159" w:author="Olga" w:date="2018-10-30T02:20:00Z">
              <w:rPr>
                <w:color w:val="000000"/>
              </w:rPr>
            </w:rPrChange>
          </w:rPr>
          <w:delText xml:space="preserve">remaining </w:delText>
        </w:r>
      </w:del>
      <w:ins w:id="2160" w:author="Olga" w:date="2018-10-29T17:10:00Z">
        <w:r w:rsidRPr="00FD26F1">
          <w:rPr>
            <w:color w:val="000000"/>
            <w:highlight w:val="yellow"/>
            <w:rPrChange w:id="2161" w:author="Olga" w:date="2018-10-30T02:20:00Z">
              <w:rPr>
                <w:color w:val="000000"/>
              </w:rPr>
            </w:rPrChange>
          </w:rPr>
          <w:t xml:space="preserve">non-selected </w:t>
        </w:r>
      </w:ins>
      <w:r w:rsidRPr="00FD26F1">
        <w:rPr>
          <w:color w:val="000000"/>
          <w:highlight w:val="yellow"/>
          <w:rPrChange w:id="2162" w:author="Olga" w:date="2018-10-30T02:20:00Z">
            <w:rPr>
              <w:color w:val="000000"/>
            </w:rPr>
          </w:rPrChange>
        </w:rPr>
        <w:t xml:space="preserve">shoots until </w:t>
      </w:r>
      <w:del w:id="2163" w:author="Olga" w:date="2018-10-29T17:10:00Z">
        <w:r w:rsidRPr="00FD26F1" w:rsidDel="00CF11CD">
          <w:rPr>
            <w:color w:val="000000"/>
            <w:highlight w:val="yellow"/>
            <w:rPrChange w:id="2164" w:author="Olga" w:date="2018-10-30T02:20:00Z">
              <w:rPr>
                <w:color w:val="000000"/>
              </w:rPr>
            </w:rPrChange>
          </w:rPr>
          <w:delText>the one selected</w:delText>
        </w:r>
      </w:del>
      <w:ins w:id="2165" w:author="Olga" w:date="2018-10-29T17:10:00Z">
        <w:r w:rsidRPr="00FD26F1">
          <w:rPr>
            <w:color w:val="000000"/>
            <w:highlight w:val="yellow"/>
            <w:rPrChange w:id="2166" w:author="Olga" w:date="2018-10-30T02:20:00Z">
              <w:rPr>
                <w:color w:val="000000"/>
              </w:rPr>
            </w:rPrChange>
          </w:rPr>
          <w:t xml:space="preserve">the plant </w:t>
        </w:r>
      </w:ins>
      <w:ins w:id="2167" w:author="Olga" w:date="2018-10-29T17:11:00Z">
        <w:r w:rsidRPr="00FD26F1">
          <w:rPr>
            <w:color w:val="000000"/>
            <w:highlight w:val="yellow"/>
            <w:rPrChange w:id="2168" w:author="Olga" w:date="2018-10-30T02:20:00Z">
              <w:rPr>
                <w:color w:val="000000"/>
              </w:rPr>
            </w:rPrChange>
          </w:rPr>
          <w:t xml:space="preserve">selected </w:t>
        </w:r>
      </w:ins>
      <w:del w:id="2169" w:author="Olga" w:date="2018-10-29T17:11:00Z">
        <w:r w:rsidRPr="00FD26F1" w:rsidDel="00CF11CD">
          <w:rPr>
            <w:color w:val="000000"/>
            <w:highlight w:val="yellow"/>
            <w:rPrChange w:id="2170" w:author="Olga" w:date="2018-10-30T02:20:00Z">
              <w:rPr>
                <w:color w:val="000000"/>
              </w:rPr>
            </w:rPrChange>
          </w:rPr>
          <w:delText xml:space="preserve"> </w:delText>
        </w:r>
      </w:del>
      <w:r w:rsidRPr="00FD26F1">
        <w:rPr>
          <w:color w:val="000000"/>
          <w:highlight w:val="yellow"/>
          <w:rPrChange w:id="2171" w:author="Olga" w:date="2018-10-30T02:20:00Z">
            <w:rPr>
              <w:color w:val="000000"/>
            </w:rPr>
          </w:rPrChange>
        </w:rPr>
        <w:t xml:space="preserve">has </w:t>
      </w:r>
      <w:del w:id="2172" w:author="Olga" w:date="2018-10-29T17:11:00Z">
        <w:r w:rsidRPr="00FD26F1" w:rsidDel="00CF11CD">
          <w:rPr>
            <w:color w:val="000000"/>
            <w:highlight w:val="yellow"/>
            <w:rPrChange w:id="2173" w:author="Olga" w:date="2018-10-30T02:20:00Z">
              <w:rPr>
                <w:color w:val="000000"/>
              </w:rPr>
            </w:rPrChange>
          </w:rPr>
          <w:delText>developed roots</w:delText>
        </w:r>
      </w:del>
      <w:ins w:id="2174" w:author="Olga" w:date="2018-10-29T17:11:00Z">
        <w:r w:rsidRPr="00FD26F1">
          <w:rPr>
            <w:color w:val="000000"/>
            <w:highlight w:val="yellow"/>
            <w:rPrChange w:id="2175" w:author="Olga" w:date="2018-10-30T02:20:00Z">
              <w:rPr>
                <w:color w:val="000000"/>
              </w:rPr>
            </w:rPrChange>
          </w:rPr>
          <w:t>fully developed</w:t>
        </w:r>
      </w:ins>
      <w:r w:rsidRPr="00FD26F1">
        <w:rPr>
          <w:color w:val="000000"/>
          <w:highlight w:val="yellow"/>
          <w:rPrChange w:id="2176" w:author="Olga" w:date="2018-10-30T02:20:00Z">
            <w:rPr>
              <w:color w:val="000000"/>
            </w:rPr>
          </w:rPrChange>
        </w:rPr>
        <w:t xml:space="preserve">. </w:t>
      </w:r>
    </w:p>
    <w:p w14:paraId="6CF141D2"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177" w:author="Iker Armendariz Santamaria" w:date="2018-10-25T11:07:00Z"/>
          <w:sz w:val="22"/>
          <w:szCs w:val="22"/>
          <w:highlight w:val="yellow"/>
          <w:rPrChange w:id="2178" w:author="Olga" w:date="2018-10-30T02:20:00Z">
            <w:rPr>
              <w:ins w:id="2179" w:author="Iker Armendariz Santamaria" w:date="2018-10-25T11:07:00Z"/>
              <w:color w:val="000000"/>
            </w:rPr>
          </w:rPrChange>
        </w:rPr>
        <w:pPrChange w:id="2180" w:author="Olga" w:date="2018-10-25T11:07:00Z">
          <w:pPr>
            <w:numPr>
              <w:numId w:val="5"/>
            </w:numPr>
            <w:pBdr>
              <w:top w:val="nil"/>
              <w:left w:val="nil"/>
              <w:bottom w:val="nil"/>
              <w:right w:val="nil"/>
              <w:between w:val="nil"/>
            </w:pBdr>
            <w:ind w:left="720" w:hanging="360"/>
            <w:contextualSpacing/>
            <w:jc w:val="both"/>
          </w:pPr>
        </w:pPrChange>
      </w:pPr>
      <w:r w:rsidRPr="00FD26F1">
        <w:rPr>
          <w:color w:val="000000"/>
          <w:highlight w:val="yellow"/>
          <w:rPrChange w:id="2181" w:author="Olga" w:date="2018-10-30T02:20:00Z">
            <w:rPr>
              <w:b/>
              <w:color w:val="000000"/>
            </w:rPr>
          </w:rPrChange>
        </w:rPr>
        <w:t>Mak</w:t>
      </w:r>
      <w:ins w:id="2182" w:author="Iker Armendariz Santamaria" w:date="2018-10-25T11:07:00Z">
        <w:r w:rsidRPr="00FD26F1">
          <w:rPr>
            <w:color w:val="000000"/>
            <w:highlight w:val="yellow"/>
            <w:rPrChange w:id="2183" w:author="Olga" w:date="2018-10-30T02:20:00Z">
              <w:rPr>
                <w:b/>
                <w:color w:val="000000"/>
              </w:rPr>
            </w:rPrChange>
          </w:rPr>
          <w:t xml:space="preserve">e stem </w:t>
        </w:r>
      </w:ins>
      <w:del w:id="2184" w:author="Iker Armendariz Santamaria" w:date="2018-10-25T11:07:00Z">
        <w:r w:rsidRPr="00FD26F1">
          <w:rPr>
            <w:color w:val="000000"/>
            <w:highlight w:val="yellow"/>
            <w:rPrChange w:id="2185" w:author="Olga" w:date="2018-10-30T02:20:00Z">
              <w:rPr>
                <w:b/>
                <w:color w:val="000000"/>
              </w:rPr>
            </w:rPrChange>
          </w:rPr>
          <w:delText xml:space="preserve">e </w:delText>
        </w:r>
      </w:del>
      <w:del w:id="2186" w:author="Olga" w:date="2018-10-29T17:19:00Z">
        <w:r w:rsidRPr="00FD26F1" w:rsidDel="00CB0F18">
          <w:rPr>
            <w:color w:val="000000"/>
            <w:highlight w:val="yellow"/>
            <w:rPrChange w:id="2187" w:author="Olga" w:date="2018-10-30T02:20:00Z">
              <w:rPr>
                <w:b/>
                <w:color w:val="000000"/>
              </w:rPr>
            </w:rPrChange>
          </w:rPr>
          <w:delText>cuts</w:delText>
        </w:r>
      </w:del>
      <w:ins w:id="2188" w:author="Olga" w:date="2018-10-29T17:19:00Z">
        <w:r w:rsidRPr="00FD26F1">
          <w:rPr>
            <w:color w:val="000000"/>
            <w:highlight w:val="yellow"/>
            <w:rPrChange w:id="2189" w:author="Olga" w:date="2018-10-30T02:20:00Z">
              <w:rPr>
                <w:color w:val="000000"/>
              </w:rPr>
            </w:rPrChange>
          </w:rPr>
          <w:t>segments</w:t>
        </w:r>
      </w:ins>
      <w:r w:rsidRPr="00FD26F1">
        <w:rPr>
          <w:color w:val="000000"/>
          <w:highlight w:val="yellow"/>
          <w:rPrChange w:id="2190" w:author="Olga" w:date="2018-10-30T02:20:00Z">
            <w:rPr>
              <w:b/>
              <w:color w:val="000000"/>
            </w:rPr>
          </w:rPrChange>
        </w:rPr>
        <w:t xml:space="preserve"> from the </w:t>
      </w:r>
      <w:del w:id="2191" w:author="Olga" w:date="2018-10-29T17:19:00Z">
        <w:r w:rsidRPr="00FD26F1" w:rsidDel="00CB0F18">
          <w:rPr>
            <w:color w:val="000000"/>
            <w:highlight w:val="yellow"/>
            <w:rPrChange w:id="2192" w:author="Olga" w:date="2018-10-30T02:20:00Z">
              <w:rPr>
                <w:b/>
                <w:color w:val="000000"/>
              </w:rPr>
            </w:rPrChange>
          </w:rPr>
          <w:delText xml:space="preserve">fully developed </w:delText>
        </w:r>
      </w:del>
      <w:r w:rsidRPr="00FD26F1">
        <w:rPr>
          <w:color w:val="000000"/>
          <w:highlight w:val="yellow"/>
          <w:rPrChange w:id="2193" w:author="Olga" w:date="2018-10-30T02:20:00Z">
            <w:rPr>
              <w:b/>
              <w:color w:val="000000"/>
            </w:rPr>
          </w:rPrChange>
        </w:rPr>
        <w:t xml:space="preserve">plant with at least one internode </w:t>
      </w:r>
      <w:ins w:id="2194" w:author="Olga" w:date="2018-10-29T17:19:00Z">
        <w:r w:rsidRPr="00FD26F1">
          <w:rPr>
            <w:color w:val="000000"/>
            <w:highlight w:val="yellow"/>
            <w:rPrChange w:id="2195" w:author="Olga" w:date="2018-10-30T02:20:00Z">
              <w:rPr>
                <w:color w:val="000000"/>
              </w:rPr>
            </w:rPrChange>
          </w:rPr>
          <w:t xml:space="preserve">or with the apical bud </w:t>
        </w:r>
      </w:ins>
      <w:r w:rsidRPr="00FD26F1">
        <w:rPr>
          <w:color w:val="000000"/>
          <w:highlight w:val="yellow"/>
          <w:rPrChange w:id="2196" w:author="Olga" w:date="2018-10-30T02:20:00Z">
            <w:rPr>
              <w:b/>
              <w:color w:val="000000"/>
            </w:rPr>
          </w:rPrChange>
        </w:rPr>
        <w:t xml:space="preserve">and transfer </w:t>
      </w:r>
      <w:del w:id="2197" w:author="Olga" w:date="2018-11-06T11:35:00Z">
        <w:r w:rsidRPr="00FD26F1" w:rsidDel="00A501F0">
          <w:rPr>
            <w:color w:val="000000"/>
            <w:highlight w:val="yellow"/>
            <w:rPrChange w:id="2198" w:author="Olga" w:date="2018-10-30T02:20:00Z">
              <w:rPr>
                <w:b/>
                <w:color w:val="000000"/>
              </w:rPr>
            </w:rPrChange>
          </w:rPr>
          <w:delText xml:space="preserve">it </w:delText>
        </w:r>
      </w:del>
      <w:ins w:id="2199" w:author="Olga" w:date="2018-11-06T11:35:00Z">
        <w:r>
          <w:rPr>
            <w:color w:val="000000"/>
            <w:highlight w:val="yellow"/>
          </w:rPr>
          <w:t>them</w:t>
        </w:r>
        <w:r w:rsidRPr="00FD26F1">
          <w:rPr>
            <w:color w:val="000000"/>
            <w:highlight w:val="yellow"/>
            <w:rPrChange w:id="2200" w:author="Olga" w:date="2018-10-30T02:20:00Z">
              <w:rPr>
                <w:b/>
                <w:color w:val="000000"/>
              </w:rPr>
            </w:rPrChange>
          </w:rPr>
          <w:t xml:space="preserve"> </w:t>
        </w:r>
      </w:ins>
      <w:r w:rsidRPr="00FD26F1">
        <w:rPr>
          <w:color w:val="000000"/>
          <w:highlight w:val="yellow"/>
          <w:rPrChange w:id="2201" w:author="Olga" w:date="2018-10-30T02:20:00Z">
            <w:rPr>
              <w:b/>
              <w:color w:val="000000"/>
            </w:rPr>
          </w:rPrChange>
        </w:rPr>
        <w:t>to new</w:t>
      </w:r>
      <w:del w:id="2202" w:author="Sandra Fernández" w:date="2018-10-25T11:07:00Z">
        <w:r w:rsidRPr="00FD26F1">
          <w:rPr>
            <w:color w:val="000000"/>
            <w:highlight w:val="yellow"/>
            <w:rPrChange w:id="2203" w:author="Olga" w:date="2018-10-30T02:20:00Z">
              <w:rPr>
                <w:b/>
                <w:color w:val="000000"/>
              </w:rPr>
            </w:rPrChange>
          </w:rPr>
          <w:delText xml:space="preserve"> </w:delText>
        </w:r>
      </w:del>
      <w:ins w:id="2204" w:author="Jl. Odette" w:date="2018-10-25T11:07:00Z">
        <w:r w:rsidRPr="00FD26F1">
          <w:rPr>
            <w:color w:val="000000"/>
            <w:highlight w:val="yellow"/>
            <w:rPrChange w:id="2205" w:author="Olga" w:date="2018-10-30T02:20:00Z">
              <w:rPr>
                <w:b/>
                <w:color w:val="000000"/>
              </w:rPr>
            </w:rPrChange>
          </w:rPr>
          <w:t xml:space="preserve"> </w:t>
        </w:r>
      </w:ins>
      <w:r w:rsidRPr="00FD26F1">
        <w:rPr>
          <w:color w:val="000000"/>
          <w:highlight w:val="yellow"/>
          <w:rPrChange w:id="2206" w:author="Olga" w:date="2018-10-30T02:20:00Z">
            <w:rPr>
              <w:b/>
              <w:color w:val="000000"/>
            </w:rPr>
          </w:rPrChange>
        </w:rPr>
        <w:t>2</w:t>
      </w:r>
      <w:del w:id="2207" w:author="Jl. Odette" w:date="2018-10-25T11:07:00Z">
        <w:r w:rsidRPr="00FD26F1">
          <w:rPr>
            <w:color w:val="000000"/>
            <w:highlight w:val="yellow"/>
            <w:rPrChange w:id="2208" w:author="Olga" w:date="2018-10-30T02:20:00Z">
              <w:rPr>
                <w:b/>
                <w:color w:val="000000"/>
              </w:rPr>
            </w:rPrChange>
          </w:rPr>
          <w:delText xml:space="preserve"> </w:delText>
        </w:r>
      </w:del>
      <w:r w:rsidRPr="00FD26F1">
        <w:rPr>
          <w:color w:val="000000"/>
          <w:highlight w:val="yellow"/>
          <w:rPrChange w:id="2209" w:author="Olga" w:date="2018-10-30T02:20:00Z">
            <w:rPr>
              <w:b/>
              <w:color w:val="000000"/>
            </w:rPr>
          </w:rPrChange>
        </w:rPr>
        <w:t>MS medi</w:t>
      </w:r>
      <w:r>
        <w:rPr>
          <w:color w:val="000000"/>
          <w:highlight w:val="yellow"/>
        </w:rPr>
        <w:t>um</w:t>
      </w:r>
      <w:del w:id="2210" w:author="Sandra Fernández" w:date="2018-10-25T15:27:00Z">
        <w:r w:rsidRPr="00FD26F1">
          <w:rPr>
            <w:color w:val="000000"/>
            <w:highlight w:val="yellow"/>
            <w:rPrChange w:id="2211" w:author="Olga" w:date="2018-10-30T02:20:00Z">
              <w:rPr>
                <w:b/>
                <w:color w:val="000000"/>
              </w:rPr>
            </w:rPrChange>
          </w:rPr>
          <w:delText xml:space="preserve"> </w:delText>
        </w:r>
        <w:r w:rsidRPr="00FD26F1">
          <w:rPr>
            <w:color w:val="000000"/>
            <w:highlight w:val="yellow"/>
            <w:rPrChange w:id="2212" w:author="Olga" w:date="2018-10-30T02:20:00Z">
              <w:rPr>
                <w:color w:val="000000"/>
              </w:rPr>
            </w:rPrChange>
          </w:rPr>
          <w:delText>(Figure 2E)</w:delText>
        </w:r>
      </w:del>
      <w:ins w:id="2213" w:author="Iker Armendariz Santamaria" w:date="2018-10-25T11:07:00Z">
        <w:r w:rsidRPr="00FD26F1">
          <w:rPr>
            <w:color w:val="000000"/>
            <w:highlight w:val="yellow"/>
            <w:rPrChange w:id="2214" w:author="Olga" w:date="2018-10-30T02:20:00Z">
              <w:rPr>
                <w:color w:val="000000"/>
              </w:rPr>
            </w:rPrChange>
          </w:rPr>
          <w:t xml:space="preserve"> supplemented with cefotaxime [</w:t>
        </w:r>
      </w:ins>
      <w:r>
        <w:rPr>
          <w:color w:val="000000"/>
          <w:highlight w:val="yellow"/>
        </w:rPr>
        <w:t>250</w:t>
      </w:r>
      <w:ins w:id="2215" w:author="Iker Armendariz Santamaria" w:date="2018-10-25T11:07:00Z">
        <w:r w:rsidRPr="00FD26F1">
          <w:rPr>
            <w:color w:val="000000"/>
            <w:highlight w:val="yellow"/>
            <w:rPrChange w:id="2216" w:author="Olga" w:date="2018-10-30T02:20:00Z">
              <w:rPr>
                <w:color w:val="000000"/>
              </w:rPr>
            </w:rPrChange>
          </w:rPr>
          <w:t xml:space="preserve"> mg/L]</w:t>
        </w:r>
      </w:ins>
      <w:r w:rsidRPr="00FD26F1">
        <w:rPr>
          <w:color w:val="000000"/>
          <w:highlight w:val="yellow"/>
          <w:rPrChange w:id="2217" w:author="Olga" w:date="2018-10-30T02:20:00Z">
            <w:rPr>
              <w:b/>
              <w:color w:val="000000"/>
            </w:rPr>
          </w:rPrChange>
        </w:rPr>
        <w:t xml:space="preserve">. </w:t>
      </w:r>
      <w:ins w:id="2218" w:author="Olga" w:date="2018-10-29T17:20:00Z">
        <w:r w:rsidRPr="00FD26F1">
          <w:rPr>
            <w:color w:val="000000"/>
            <w:highlight w:val="yellow"/>
            <w:rPrChange w:id="2219" w:author="Olga" w:date="2018-10-30T02:20:00Z">
              <w:rPr>
                <w:color w:val="000000"/>
              </w:rPr>
            </w:rPrChange>
          </w:rPr>
          <w:t xml:space="preserve">Incubate </w:t>
        </w:r>
      </w:ins>
      <w:ins w:id="2220" w:author="Olga" w:date="2018-11-06T11:35:00Z">
        <w:r>
          <w:rPr>
            <w:color w:val="000000"/>
            <w:highlight w:val="yellow"/>
          </w:rPr>
          <w:t xml:space="preserve">them </w:t>
        </w:r>
      </w:ins>
      <w:ins w:id="2221" w:author="Olga" w:date="2018-10-29T17:20:00Z">
        <w:r w:rsidRPr="00FD26F1">
          <w:rPr>
            <w:color w:val="000000"/>
            <w:highlight w:val="yellow"/>
            <w:rPrChange w:id="2222" w:author="Olga" w:date="2018-10-30T02:20:00Z">
              <w:rPr>
                <w:color w:val="000000"/>
              </w:rPr>
            </w:rPrChange>
          </w:rPr>
          <w:t>in the growth cabinet.</w:t>
        </w:r>
      </w:ins>
    </w:p>
    <w:p w14:paraId="7E770946" w14:textId="77777777" w:rsidR="00A05564" w:rsidRPr="00A501F0" w:rsidRDefault="00A05564" w:rsidP="00A05564">
      <w:pPr>
        <w:numPr>
          <w:ilvl w:val="1"/>
          <w:numId w:val="6"/>
        </w:numPr>
        <w:pBdr>
          <w:top w:val="nil"/>
          <w:left w:val="nil"/>
          <w:bottom w:val="nil"/>
          <w:right w:val="nil"/>
          <w:between w:val="nil"/>
        </w:pBdr>
        <w:shd w:val="clear" w:color="auto" w:fill="FFFFFF"/>
        <w:contextualSpacing/>
        <w:jc w:val="both"/>
        <w:rPr>
          <w:ins w:id="2223" w:author="Olga" w:date="2018-11-06T11:32:00Z"/>
          <w:sz w:val="22"/>
          <w:szCs w:val="22"/>
          <w:highlight w:val="yellow"/>
          <w:rPrChange w:id="2224" w:author="Olga" w:date="2018-11-06T11:32:00Z">
            <w:rPr>
              <w:ins w:id="2225" w:author="Olga" w:date="2018-11-06T11:32:00Z"/>
              <w:color w:val="000000"/>
              <w:highlight w:val="yellow"/>
            </w:rPr>
          </w:rPrChange>
        </w:rPr>
        <w:pPrChange w:id="2226" w:author="Olga" w:date="2018-10-29T17:20:00Z">
          <w:pPr>
            <w:numPr>
              <w:numId w:val="5"/>
            </w:numPr>
            <w:pBdr>
              <w:top w:val="nil"/>
              <w:left w:val="nil"/>
              <w:bottom w:val="nil"/>
              <w:right w:val="nil"/>
              <w:between w:val="nil"/>
            </w:pBdr>
            <w:ind w:left="720" w:hanging="360"/>
            <w:contextualSpacing/>
            <w:jc w:val="both"/>
          </w:pPr>
        </w:pPrChange>
      </w:pPr>
      <w:ins w:id="2227" w:author="Iker Armendariz Santamaria" w:date="2018-10-25T11:07:00Z">
        <w:r w:rsidRPr="00FD26F1">
          <w:rPr>
            <w:color w:val="000000"/>
            <w:highlight w:val="yellow"/>
            <w:rPrChange w:id="2228" w:author="Olga" w:date="2018-10-30T02:20:00Z">
              <w:rPr>
                <w:b/>
                <w:color w:val="000000"/>
              </w:rPr>
            </w:rPrChange>
          </w:rPr>
          <w:lastRenderedPageBreak/>
          <w:t xml:space="preserve">Replicate every 3-4 weeks to establish </w:t>
        </w:r>
      </w:ins>
      <w:ins w:id="2229" w:author="Olga" w:date="2018-10-29T17:20:00Z">
        <w:r w:rsidRPr="00FD26F1">
          <w:rPr>
            <w:color w:val="000000"/>
            <w:highlight w:val="yellow"/>
            <w:rPrChange w:id="2230" w:author="Olga" w:date="2018-10-30T02:20:00Z">
              <w:rPr>
                <w:color w:val="000000"/>
              </w:rPr>
            </w:rPrChange>
          </w:rPr>
          <w:t xml:space="preserve">the </w:t>
        </w:r>
      </w:ins>
      <w:ins w:id="2231" w:author="Iker Armendariz Santamaria" w:date="2018-10-25T11:07:00Z">
        <w:del w:id="2232" w:author="Olga" w:date="2018-10-30T02:07:00Z">
          <w:r w:rsidRPr="00FD26F1" w:rsidDel="006D2558">
            <w:rPr>
              <w:i/>
              <w:color w:val="000000"/>
              <w:highlight w:val="yellow"/>
              <w:rPrChange w:id="2233" w:author="Olga" w:date="2018-10-30T02:20:00Z">
                <w:rPr>
                  <w:b/>
                  <w:color w:val="000000"/>
                </w:rPr>
              </w:rPrChange>
            </w:rPr>
            <w:delText>in vitro</w:delText>
          </w:r>
        </w:del>
      </w:ins>
      <w:ins w:id="2234" w:author="Olga" w:date="2018-10-30T02:07:00Z">
        <w:r w:rsidRPr="00FD26F1">
          <w:rPr>
            <w:i/>
            <w:color w:val="000000"/>
            <w:highlight w:val="yellow"/>
            <w:rPrChange w:id="2235" w:author="Olga" w:date="2018-10-30T02:20:00Z">
              <w:rPr>
                <w:i/>
                <w:color w:val="000000"/>
              </w:rPr>
            </w:rPrChange>
          </w:rPr>
          <w:t>in vitro</w:t>
        </w:r>
      </w:ins>
      <w:ins w:id="2236" w:author="Iker Armendariz Santamaria" w:date="2018-10-25T11:07:00Z">
        <w:r w:rsidRPr="00FD26F1">
          <w:rPr>
            <w:color w:val="000000"/>
            <w:highlight w:val="yellow"/>
            <w:rPrChange w:id="2237" w:author="Olga" w:date="2018-10-30T02:20:00Z">
              <w:rPr>
                <w:b/>
                <w:color w:val="000000"/>
              </w:rPr>
            </w:rPrChange>
          </w:rPr>
          <w:t xml:space="preserve"> </w:t>
        </w:r>
      </w:ins>
      <w:ins w:id="2238" w:author="Olga" w:date="2018-10-25T11:07:00Z">
        <w:r w:rsidRPr="00FD26F1">
          <w:rPr>
            <w:color w:val="000000"/>
            <w:highlight w:val="yellow"/>
            <w:rPrChange w:id="2239" w:author="Olga" w:date="2018-10-30T02:20:00Z">
              <w:rPr>
                <w:color w:val="000000"/>
              </w:rPr>
            </w:rPrChange>
          </w:rPr>
          <w:t xml:space="preserve">transformed </w:t>
        </w:r>
      </w:ins>
      <w:ins w:id="2240" w:author="Iker Armendariz Santamaria" w:date="2018-10-25T11:07:00Z">
        <w:r w:rsidRPr="00FD26F1">
          <w:rPr>
            <w:color w:val="000000"/>
            <w:highlight w:val="yellow"/>
            <w:rPrChange w:id="2241" w:author="Olga" w:date="2018-10-30T02:20:00Z">
              <w:rPr>
                <w:b/>
                <w:color w:val="000000"/>
              </w:rPr>
            </w:rPrChange>
          </w:rPr>
          <w:t>lines</w:t>
        </w:r>
      </w:ins>
      <w:ins w:id="2242" w:author="Olga" w:date="2018-10-25T11:07:00Z">
        <w:del w:id="2243" w:author="Olga" w:date="2018-10-29T17:20:00Z">
          <w:r w:rsidRPr="00FD26F1" w:rsidDel="00CB0F18">
            <w:rPr>
              <w:color w:val="000000"/>
              <w:highlight w:val="yellow"/>
              <w:rPrChange w:id="2244" w:author="Olga" w:date="2018-10-30T02:20:00Z">
                <w:rPr>
                  <w:color w:val="000000"/>
                </w:rPr>
              </w:rPrChange>
            </w:rPr>
            <w:delText xml:space="preserve"> and grow in parallel the negative control plants</w:delText>
          </w:r>
        </w:del>
      </w:ins>
      <w:ins w:id="2245" w:author="Iker Armendariz Santamaria" w:date="2018-10-25T11:07:00Z">
        <w:r w:rsidRPr="00FD26F1">
          <w:rPr>
            <w:color w:val="000000"/>
            <w:highlight w:val="yellow"/>
            <w:rPrChange w:id="2246" w:author="Olga" w:date="2018-10-30T02:20:00Z">
              <w:rPr>
                <w:b/>
                <w:color w:val="000000"/>
              </w:rPr>
            </w:rPrChange>
          </w:rPr>
          <w:t xml:space="preserve">. </w:t>
        </w:r>
      </w:ins>
    </w:p>
    <w:p w14:paraId="37ABC987" w14:textId="77777777" w:rsidR="00A05564" w:rsidRPr="00FD26F1" w:rsidRDefault="00A05564" w:rsidP="00A05564">
      <w:pPr>
        <w:pBdr>
          <w:top w:val="nil"/>
          <w:left w:val="nil"/>
          <w:bottom w:val="nil"/>
          <w:right w:val="nil"/>
          <w:between w:val="nil"/>
        </w:pBdr>
        <w:shd w:val="clear" w:color="auto" w:fill="FFFFFF"/>
        <w:ind w:left="1440"/>
        <w:contextualSpacing/>
        <w:jc w:val="both"/>
        <w:rPr>
          <w:sz w:val="22"/>
          <w:szCs w:val="22"/>
          <w:highlight w:val="yellow"/>
          <w:rPrChange w:id="2247" w:author="Olga" w:date="2018-10-30T02:20:00Z">
            <w:rPr>
              <w:color w:val="000000"/>
            </w:rPr>
          </w:rPrChange>
        </w:rPr>
        <w:pPrChange w:id="2248" w:author="Olga" w:date="2018-11-06T11:32:00Z">
          <w:pPr>
            <w:numPr>
              <w:numId w:val="5"/>
            </w:numPr>
            <w:pBdr>
              <w:top w:val="nil"/>
              <w:left w:val="nil"/>
              <w:bottom w:val="nil"/>
              <w:right w:val="nil"/>
              <w:between w:val="nil"/>
            </w:pBdr>
            <w:ind w:left="720" w:hanging="360"/>
            <w:contextualSpacing/>
            <w:jc w:val="both"/>
          </w:pPr>
        </w:pPrChange>
      </w:pPr>
      <w:del w:id="2249" w:author="Iker Armendariz Santamaria" w:date="2018-10-25T11:07:00Z">
        <w:r w:rsidRPr="00FD26F1">
          <w:rPr>
            <w:color w:val="000000"/>
            <w:highlight w:val="yellow"/>
            <w:rPrChange w:id="2250" w:author="Olga" w:date="2018-10-30T02:20:00Z">
              <w:rPr>
                <w:b/>
                <w:color w:val="000000"/>
              </w:rPr>
            </w:rPrChange>
          </w:rPr>
          <w:delText>Let it grow for 3-</w:delText>
        </w:r>
      </w:del>
      <w:ins w:id="2251" w:author="Iker Armendariz Santamaria" w:date="2018-10-25T11:07:00Z">
        <w:del w:id="2252" w:author="Iker Armendariz Santamaria" w:date="2018-10-25T11:07:00Z">
          <w:r w:rsidRPr="00FD26F1">
            <w:rPr>
              <w:color w:val="000000"/>
              <w:highlight w:val="yellow"/>
              <w:rPrChange w:id="2253" w:author="Olga" w:date="2018-10-30T02:20:00Z">
                <w:rPr>
                  <w:b/>
                  <w:color w:val="000000"/>
                </w:rPr>
              </w:rPrChange>
            </w:rPr>
            <w:delText>4</w:delText>
          </w:r>
        </w:del>
      </w:ins>
      <w:del w:id="2254" w:author="Iker Armendariz Santamaria" w:date="2018-10-25T11:07:00Z">
        <w:r w:rsidRPr="00FD26F1">
          <w:rPr>
            <w:color w:val="000000"/>
            <w:highlight w:val="yellow"/>
            <w:rPrChange w:id="2255" w:author="Olga" w:date="2018-10-30T02:20:00Z">
              <w:rPr>
                <w:b/>
                <w:color w:val="000000"/>
              </w:rPr>
            </w:rPrChange>
          </w:rPr>
          <w:delText>5 weeks and replicate it again. Repeat this step every 3-</w:delText>
        </w:r>
      </w:del>
      <w:ins w:id="2256" w:author="Iker Armendariz Santamaria" w:date="2018-10-25T11:07:00Z">
        <w:del w:id="2257" w:author="Iker Armendariz Santamaria" w:date="2018-10-25T11:07:00Z">
          <w:r w:rsidRPr="00FD26F1">
            <w:rPr>
              <w:color w:val="000000"/>
              <w:highlight w:val="yellow"/>
              <w:rPrChange w:id="2258" w:author="Olga" w:date="2018-10-30T02:20:00Z">
                <w:rPr>
                  <w:b/>
                  <w:color w:val="000000"/>
                </w:rPr>
              </w:rPrChange>
            </w:rPr>
            <w:delText>4</w:delText>
          </w:r>
        </w:del>
      </w:ins>
      <w:del w:id="2259" w:author="Iker Armendariz Santamaria" w:date="2018-10-25T11:07:00Z">
        <w:r w:rsidRPr="00FD26F1">
          <w:rPr>
            <w:color w:val="000000"/>
            <w:highlight w:val="yellow"/>
            <w:rPrChange w:id="2260" w:author="Olga" w:date="2018-10-30T02:20:00Z">
              <w:rPr>
                <w:b/>
                <w:color w:val="000000"/>
              </w:rPr>
            </w:rPrChange>
          </w:rPr>
          <w:delText xml:space="preserve">5 weeks to maintain </w:delText>
        </w:r>
        <w:r w:rsidRPr="00FD26F1">
          <w:rPr>
            <w:color w:val="000000"/>
            <w:highlight w:val="yellow"/>
            <w:rPrChange w:id="2261" w:author="Olga" w:date="2018-10-30T02:20:00Z">
              <w:rPr>
                <w:b/>
                <w:i/>
                <w:color w:val="000000"/>
              </w:rPr>
            </w:rPrChange>
          </w:rPr>
          <w:delText>in vitro</w:delText>
        </w:r>
        <w:r w:rsidRPr="00FD26F1">
          <w:rPr>
            <w:color w:val="000000"/>
            <w:highlight w:val="yellow"/>
            <w:rPrChange w:id="2262" w:author="Olga" w:date="2018-10-30T02:20:00Z">
              <w:rPr>
                <w:b/>
                <w:color w:val="000000"/>
              </w:rPr>
            </w:rPrChange>
          </w:rPr>
          <w:delText xml:space="preserve"> lines. </w:delText>
        </w:r>
      </w:del>
      <w:r w:rsidRPr="00FD26F1">
        <w:rPr>
          <w:color w:val="000000"/>
          <w:highlight w:val="yellow"/>
          <w:rPrChange w:id="2263" w:author="Olga" w:date="2018-10-30T02:20:00Z">
            <w:rPr>
              <w:color w:val="000000"/>
            </w:rPr>
          </w:rPrChange>
        </w:rPr>
        <w:t xml:space="preserve">Note: The </w:t>
      </w:r>
      <w:del w:id="2264" w:author="Olga" w:date="2018-10-29T17:21:00Z">
        <w:r w:rsidRPr="00FD26F1" w:rsidDel="00CB0F18">
          <w:rPr>
            <w:color w:val="000000"/>
            <w:highlight w:val="yellow"/>
            <w:rPrChange w:id="2265" w:author="Olga" w:date="2018-10-30T02:20:00Z">
              <w:rPr>
                <w:color w:val="000000"/>
              </w:rPr>
            </w:rPrChange>
          </w:rPr>
          <w:delText xml:space="preserve">medium has to be supplemented with </w:delText>
        </w:r>
      </w:del>
      <w:r w:rsidRPr="00FD26F1">
        <w:rPr>
          <w:color w:val="000000"/>
          <w:highlight w:val="yellow"/>
          <w:rPrChange w:id="2266" w:author="Olga" w:date="2018-10-30T02:20:00Z">
            <w:rPr>
              <w:color w:val="000000"/>
            </w:rPr>
          </w:rPrChange>
        </w:rPr>
        <w:t xml:space="preserve">cefotaxime sodium </w:t>
      </w:r>
      <w:ins w:id="2267" w:author="Olga" w:date="2018-10-29T17:21:00Z">
        <w:r w:rsidRPr="00FD26F1">
          <w:rPr>
            <w:color w:val="000000"/>
            <w:highlight w:val="yellow"/>
            <w:rPrChange w:id="2268" w:author="Olga" w:date="2018-10-30T02:20:00Z">
              <w:rPr>
                <w:color w:val="000000"/>
              </w:rPr>
            </w:rPrChange>
          </w:rPr>
          <w:t xml:space="preserve">is needed </w:t>
        </w:r>
      </w:ins>
      <w:r w:rsidRPr="00FD26F1">
        <w:rPr>
          <w:color w:val="000000"/>
          <w:highlight w:val="yellow"/>
          <w:rPrChange w:id="2269" w:author="Olga" w:date="2018-10-30T02:20:00Z">
            <w:rPr>
              <w:color w:val="000000"/>
            </w:rPr>
          </w:rPrChange>
        </w:rPr>
        <w:t>in at least three subsequent transfers to 2</w:t>
      </w:r>
      <w:del w:id="2270" w:author="Sandra Fernández" w:date="2018-10-25T11:07:00Z">
        <w:r w:rsidRPr="00FD26F1">
          <w:rPr>
            <w:color w:val="000000"/>
            <w:highlight w:val="yellow"/>
            <w:rPrChange w:id="2271" w:author="Olga" w:date="2018-10-30T02:20:00Z">
              <w:rPr>
                <w:color w:val="000000"/>
              </w:rPr>
            </w:rPrChange>
          </w:rPr>
          <w:delText xml:space="preserve"> </w:delText>
        </w:r>
      </w:del>
      <w:r w:rsidRPr="00FD26F1">
        <w:rPr>
          <w:color w:val="000000"/>
          <w:highlight w:val="yellow"/>
          <w:rPrChange w:id="2272" w:author="Olga" w:date="2018-10-30T02:20:00Z">
            <w:rPr>
              <w:color w:val="000000"/>
            </w:rPr>
          </w:rPrChange>
        </w:rPr>
        <w:t xml:space="preserve">MS medium to be sure to kill the </w:t>
      </w:r>
      <w:del w:id="2273" w:author="Olga" w:date="2018-10-30T01:45:00Z">
        <w:r w:rsidRPr="00FD26F1" w:rsidDel="00D26AB1">
          <w:rPr>
            <w:i/>
            <w:color w:val="000000"/>
            <w:highlight w:val="yellow"/>
            <w:rPrChange w:id="2274" w:author="Olga" w:date="2018-10-30T02:20:00Z">
              <w:rPr>
                <w:i/>
                <w:color w:val="000000"/>
              </w:rPr>
            </w:rPrChange>
          </w:rPr>
          <w:delText>A. tumefaciens</w:delText>
        </w:r>
      </w:del>
      <w:ins w:id="2275" w:author="Olga" w:date="2018-10-30T01:45:00Z">
        <w:r w:rsidRPr="00FD26F1">
          <w:rPr>
            <w:i/>
            <w:color w:val="000000"/>
            <w:highlight w:val="yellow"/>
            <w:rPrChange w:id="2276" w:author="Olga" w:date="2018-10-30T02:20:00Z">
              <w:rPr>
                <w:i/>
                <w:color w:val="000000"/>
              </w:rPr>
            </w:rPrChange>
          </w:rPr>
          <w:t>A. tumefaciens</w:t>
        </w:r>
      </w:ins>
      <w:r w:rsidRPr="00FD26F1">
        <w:rPr>
          <w:color w:val="000000"/>
          <w:highlight w:val="yellow"/>
          <w:rPrChange w:id="2277" w:author="Olga" w:date="2018-10-30T02:20:00Z">
            <w:rPr>
              <w:color w:val="000000"/>
            </w:rPr>
          </w:rPrChange>
        </w:rPr>
        <w:t xml:space="preserve">; afterwards, if </w:t>
      </w:r>
      <w:del w:id="2278" w:author="Olga" w:date="2018-10-30T01:45:00Z">
        <w:r w:rsidRPr="00FD26F1" w:rsidDel="00D26AB1">
          <w:rPr>
            <w:i/>
            <w:color w:val="000000"/>
            <w:highlight w:val="yellow"/>
            <w:rPrChange w:id="2279" w:author="Olga" w:date="2018-10-30T02:20:00Z">
              <w:rPr>
                <w:i/>
                <w:color w:val="000000"/>
              </w:rPr>
            </w:rPrChange>
          </w:rPr>
          <w:delText>A. tumefaciens</w:delText>
        </w:r>
      </w:del>
      <w:ins w:id="2280" w:author="Olga" w:date="2018-10-30T01:45:00Z">
        <w:r w:rsidRPr="00FD26F1">
          <w:rPr>
            <w:i/>
            <w:color w:val="000000"/>
            <w:highlight w:val="yellow"/>
            <w:rPrChange w:id="2281" w:author="Olga" w:date="2018-10-30T02:20:00Z">
              <w:rPr>
                <w:i/>
                <w:color w:val="000000"/>
              </w:rPr>
            </w:rPrChange>
          </w:rPr>
          <w:t>A. tumefaciens</w:t>
        </w:r>
      </w:ins>
      <w:r w:rsidRPr="00FD26F1">
        <w:rPr>
          <w:color w:val="000000"/>
          <w:highlight w:val="yellow"/>
          <w:rPrChange w:id="2282" w:author="Olga" w:date="2018-10-30T02:20:00Z">
            <w:rPr>
              <w:color w:val="000000"/>
            </w:rPr>
          </w:rPrChange>
        </w:rPr>
        <w:t xml:space="preserve"> overgrowth is observed, transfer plant lines again to </w:t>
      </w:r>
      <w:del w:id="2283" w:author="Olga" w:date="2018-10-29T17:21:00Z">
        <w:r w:rsidRPr="00FD26F1" w:rsidDel="00CB0F18">
          <w:rPr>
            <w:color w:val="000000"/>
            <w:highlight w:val="yellow"/>
            <w:rPrChange w:id="2284" w:author="Olga" w:date="2018-10-30T02:20:00Z">
              <w:rPr>
                <w:color w:val="000000"/>
              </w:rPr>
            </w:rPrChange>
          </w:rPr>
          <w:delText xml:space="preserve">fresh </w:delText>
        </w:r>
      </w:del>
      <w:r w:rsidRPr="00FD26F1">
        <w:rPr>
          <w:color w:val="000000"/>
          <w:highlight w:val="yellow"/>
          <w:rPrChange w:id="2285" w:author="Olga" w:date="2018-10-30T02:20:00Z">
            <w:rPr>
              <w:color w:val="000000"/>
            </w:rPr>
          </w:rPrChange>
        </w:rPr>
        <w:t>2</w:t>
      </w:r>
      <w:del w:id="2286" w:author="Sandra Fernández" w:date="2018-10-25T11:07:00Z">
        <w:r w:rsidRPr="00FD26F1">
          <w:rPr>
            <w:color w:val="000000"/>
            <w:highlight w:val="yellow"/>
            <w:rPrChange w:id="2287" w:author="Olga" w:date="2018-10-30T02:20:00Z">
              <w:rPr>
                <w:color w:val="000000"/>
              </w:rPr>
            </w:rPrChange>
          </w:rPr>
          <w:delText xml:space="preserve"> </w:delText>
        </w:r>
      </w:del>
      <w:r w:rsidRPr="00FD26F1">
        <w:rPr>
          <w:color w:val="000000"/>
          <w:highlight w:val="yellow"/>
          <w:rPrChange w:id="2288" w:author="Olga" w:date="2018-10-30T02:20:00Z">
            <w:rPr>
              <w:color w:val="000000"/>
            </w:rPr>
          </w:rPrChange>
        </w:rPr>
        <w:t>MS media supplemented with cefotaxime sodium</w:t>
      </w:r>
      <w:ins w:id="2289" w:author="Iker Armendariz Santamaria" w:date="2018-10-25T11:07:00Z">
        <w:del w:id="2290" w:author="Jl. Odette" w:date="2018-10-25T11:07:00Z">
          <w:r w:rsidRPr="00FD26F1">
            <w:rPr>
              <w:color w:val="000000"/>
              <w:highlight w:val="yellow"/>
              <w:rPrChange w:id="2291" w:author="Olga" w:date="2018-10-30T02:20:00Z">
                <w:rPr>
                  <w:color w:val="000000"/>
                </w:rPr>
              </w:rPrChange>
            </w:rPr>
            <w:delText xml:space="preserve"> [500 mg/L]</w:delText>
          </w:r>
        </w:del>
      </w:ins>
      <w:r w:rsidRPr="00FD26F1">
        <w:rPr>
          <w:color w:val="000000"/>
          <w:highlight w:val="yellow"/>
          <w:rPrChange w:id="2292" w:author="Olga" w:date="2018-10-30T02:20:00Z">
            <w:rPr>
              <w:color w:val="000000"/>
            </w:rPr>
          </w:rPrChange>
        </w:rPr>
        <w:t xml:space="preserve">. </w:t>
      </w:r>
    </w:p>
    <w:p w14:paraId="545F06B3"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293" w:author="Olga" w:date="2018-10-30T01:17:00Z"/>
          <w:sz w:val="22"/>
          <w:szCs w:val="22"/>
          <w:highlight w:val="yellow"/>
          <w:rPrChange w:id="2294" w:author="Olga" w:date="2018-10-30T02:20:00Z">
            <w:rPr>
              <w:ins w:id="2295" w:author="Olga" w:date="2018-10-30T01:17:00Z"/>
              <w:b/>
              <w:color w:val="000000"/>
            </w:rPr>
          </w:rPrChange>
        </w:rPr>
        <w:pPrChange w:id="2296" w:author="Olga" w:date="2018-10-25T11:07:00Z">
          <w:pPr>
            <w:numPr>
              <w:numId w:val="5"/>
            </w:numPr>
            <w:pBdr>
              <w:top w:val="nil"/>
              <w:left w:val="nil"/>
              <w:bottom w:val="nil"/>
              <w:right w:val="nil"/>
              <w:between w:val="nil"/>
            </w:pBdr>
            <w:spacing w:after="60"/>
            <w:ind w:left="720" w:hanging="360"/>
            <w:contextualSpacing/>
            <w:jc w:val="both"/>
          </w:pPr>
        </w:pPrChange>
      </w:pPr>
      <w:ins w:id="2297" w:author="Olga" w:date="2018-10-29T17:22:00Z">
        <w:r w:rsidRPr="00FD26F1">
          <w:rPr>
            <w:color w:val="000000"/>
            <w:highlight w:val="yellow"/>
            <w:rPrChange w:id="2298" w:author="Olga" w:date="2018-10-30T02:20:00Z">
              <w:rPr>
                <w:color w:val="000000"/>
              </w:rPr>
            </w:rPrChange>
          </w:rPr>
          <w:t>To characterize the plant phenotype</w:t>
        </w:r>
      </w:ins>
      <w:ins w:id="2299" w:author="Olga" w:date="2018-10-29T17:23:00Z">
        <w:r w:rsidRPr="00FD26F1">
          <w:rPr>
            <w:color w:val="000000"/>
            <w:highlight w:val="yellow"/>
            <w:rPrChange w:id="2300" w:author="Olga" w:date="2018-10-30T02:20:00Z">
              <w:rPr>
                <w:color w:val="000000"/>
              </w:rPr>
            </w:rPrChange>
          </w:rPr>
          <w:t xml:space="preserve">, </w:t>
        </w:r>
      </w:ins>
      <w:ins w:id="2301" w:author="Iker Armendariz Santamaria" w:date="2018-10-25T11:07:00Z">
        <w:del w:id="2302" w:author="Olga" w:date="2018-10-29T17:22:00Z">
          <w:r w:rsidRPr="00FD26F1" w:rsidDel="00CB0F18">
            <w:rPr>
              <w:color w:val="000000"/>
              <w:highlight w:val="yellow"/>
              <w:rPrChange w:id="2303" w:author="Olga" w:date="2018-10-30T02:20:00Z">
                <w:rPr>
                  <w:color w:val="000000"/>
                </w:rPr>
              </w:rPrChange>
            </w:rPr>
            <w:delText xml:space="preserve">If the objective is to massively develop plants, </w:delText>
          </w:r>
        </w:del>
        <w:del w:id="2304" w:author="Olga" w:date="2018-10-29T17:21:00Z">
          <w:r w:rsidRPr="00FD26F1" w:rsidDel="00CB0F18">
            <w:rPr>
              <w:color w:val="000000"/>
              <w:highlight w:val="yellow"/>
              <w:rPrChange w:id="2305" w:author="Olga" w:date="2018-10-30T02:20:00Z">
                <w:rPr>
                  <w:color w:val="000000"/>
                </w:rPr>
              </w:rPrChange>
            </w:rPr>
            <w:delText xml:space="preserve">then </w:delText>
          </w:r>
        </w:del>
        <w:r w:rsidRPr="00FD26F1">
          <w:rPr>
            <w:color w:val="000000"/>
            <w:highlight w:val="yellow"/>
            <w:rPrChange w:id="2306" w:author="Olga" w:date="2018-10-30T02:20:00Z">
              <w:rPr>
                <w:color w:val="000000"/>
              </w:rPr>
            </w:rPrChange>
          </w:rPr>
          <w:t xml:space="preserve">transfer </w:t>
        </w:r>
        <w:del w:id="2307" w:author="Olga" w:date="2018-10-29T17:22:00Z">
          <w:r w:rsidRPr="00FD26F1" w:rsidDel="00CB0F18">
            <w:rPr>
              <w:color w:val="000000"/>
              <w:highlight w:val="yellow"/>
              <w:rPrChange w:id="2308" w:author="Olga" w:date="2018-10-30T02:20:00Z">
                <w:rPr>
                  <w:color w:val="000000"/>
                </w:rPr>
              </w:rPrChange>
            </w:rPr>
            <w:delText>the plants</w:delText>
          </w:r>
        </w:del>
      </w:ins>
      <w:r>
        <w:rPr>
          <w:color w:val="000000"/>
          <w:highlight w:val="yellow"/>
        </w:rPr>
        <w:t>plants</w:t>
      </w:r>
      <w:ins w:id="2309" w:author="Iker Armendariz Santamaria" w:date="2018-10-25T11:07:00Z">
        <w:r w:rsidRPr="00FD26F1">
          <w:rPr>
            <w:color w:val="000000"/>
            <w:highlight w:val="yellow"/>
            <w:rPrChange w:id="2310" w:author="Olga" w:date="2018-10-30T02:20:00Z">
              <w:rPr>
                <w:color w:val="000000"/>
              </w:rPr>
            </w:rPrChange>
          </w:rPr>
          <w:t xml:space="preserve"> to </w:t>
        </w:r>
        <w:del w:id="2311" w:author="Olga" w:date="2018-10-29T17:22:00Z">
          <w:r w:rsidRPr="00FD26F1" w:rsidDel="00CB0F18">
            <w:rPr>
              <w:color w:val="000000"/>
              <w:highlight w:val="yellow"/>
              <w:rPrChange w:id="2312" w:author="Olga" w:date="2018-10-30T02:20:00Z">
                <w:rPr>
                  <w:color w:val="000000"/>
                </w:rPr>
              </w:rPrChange>
            </w:rPr>
            <w:delText xml:space="preserve">an hydroponic culture or to </w:delText>
          </w:r>
        </w:del>
        <w:r w:rsidRPr="00FD26F1">
          <w:rPr>
            <w:color w:val="000000"/>
            <w:highlight w:val="yellow"/>
            <w:rPrChange w:id="2313" w:author="Olga" w:date="2018-10-30T02:20:00Z">
              <w:rPr>
                <w:color w:val="000000"/>
              </w:rPr>
            </w:rPrChange>
          </w:rPr>
          <w:t>soil</w:t>
        </w:r>
      </w:ins>
      <w:ins w:id="2314" w:author="Olga" w:date="2018-10-29T17:23:00Z">
        <w:r w:rsidRPr="00FD26F1">
          <w:rPr>
            <w:color w:val="000000"/>
            <w:highlight w:val="yellow"/>
            <w:rPrChange w:id="2315" w:author="Olga" w:date="2018-10-30T02:20:00Z">
              <w:rPr>
                <w:b/>
                <w:color w:val="000000"/>
              </w:rPr>
            </w:rPrChange>
          </w:rPr>
          <w:t xml:space="preserve"> </w:t>
        </w:r>
      </w:ins>
      <w:ins w:id="2316" w:author="Olga" w:date="2018-10-29T17:24:00Z">
        <w:r w:rsidRPr="00FD26F1">
          <w:rPr>
            <w:color w:val="000000"/>
            <w:highlight w:val="yellow"/>
            <w:rPrChange w:id="2317" w:author="Olga" w:date="2018-10-30T02:20:00Z">
              <w:rPr>
                <w:color w:val="000000"/>
              </w:rPr>
            </w:rPrChange>
          </w:rPr>
          <w:t xml:space="preserve">for </w:t>
        </w:r>
      </w:ins>
      <w:r>
        <w:rPr>
          <w:color w:val="000000"/>
          <w:highlight w:val="yellow"/>
        </w:rPr>
        <w:t>their</w:t>
      </w:r>
      <w:ins w:id="2318" w:author="Olga" w:date="2018-10-29T17:24:00Z">
        <w:r w:rsidRPr="00FD26F1">
          <w:rPr>
            <w:color w:val="000000"/>
            <w:highlight w:val="yellow"/>
            <w:rPrChange w:id="2319" w:author="Olga" w:date="2018-10-30T02:20:00Z">
              <w:rPr>
                <w:color w:val="000000"/>
              </w:rPr>
            </w:rPrChange>
          </w:rPr>
          <w:t xml:space="preserve"> full characterization </w:t>
        </w:r>
      </w:ins>
      <w:ins w:id="2320" w:author="Olga" w:date="2018-10-29T17:23:00Z">
        <w:r w:rsidRPr="00FD26F1">
          <w:rPr>
            <w:color w:val="000000"/>
            <w:highlight w:val="yellow"/>
            <w:rPrChange w:id="2321" w:author="Olga" w:date="2018-10-30T02:20:00Z">
              <w:rPr>
                <w:b/>
                <w:color w:val="000000"/>
              </w:rPr>
            </w:rPrChange>
          </w:rPr>
          <w:t>or</w:t>
        </w:r>
      </w:ins>
      <w:ins w:id="2322" w:author="Olga" w:date="2018-10-29T17:24:00Z">
        <w:r w:rsidRPr="00FD26F1">
          <w:rPr>
            <w:color w:val="000000"/>
            <w:highlight w:val="yellow"/>
            <w:rPrChange w:id="2323" w:author="Olga" w:date="2018-10-30T02:20:00Z">
              <w:rPr>
                <w:b/>
                <w:color w:val="000000"/>
              </w:rPr>
            </w:rPrChange>
          </w:rPr>
          <w:t xml:space="preserve"> to</w:t>
        </w:r>
      </w:ins>
      <w:ins w:id="2324" w:author="Olga" w:date="2018-10-29T17:23:00Z">
        <w:r w:rsidRPr="00FD26F1">
          <w:rPr>
            <w:color w:val="000000"/>
            <w:highlight w:val="yellow"/>
            <w:rPrChange w:id="2325" w:author="Olga" w:date="2018-10-30T02:20:00Z">
              <w:rPr>
                <w:b/>
                <w:color w:val="000000"/>
              </w:rPr>
            </w:rPrChange>
          </w:rPr>
          <w:t xml:space="preserve"> </w:t>
        </w:r>
      </w:ins>
      <w:ins w:id="2326" w:author="Olga" w:date="2018-10-29T17:24:00Z">
        <w:r w:rsidRPr="00FD26F1">
          <w:rPr>
            <w:color w:val="000000"/>
            <w:highlight w:val="yellow"/>
            <w:rPrChange w:id="2327" w:author="Olga" w:date="2018-10-30T02:20:00Z">
              <w:rPr>
                <w:b/>
                <w:color w:val="000000"/>
              </w:rPr>
            </w:rPrChange>
          </w:rPr>
          <w:t>h</w:t>
        </w:r>
      </w:ins>
      <w:ins w:id="2328" w:author="Olga" w:date="2018-10-29T17:23:00Z">
        <w:r w:rsidRPr="00FD26F1">
          <w:rPr>
            <w:color w:val="000000"/>
            <w:highlight w:val="yellow"/>
            <w:rPrChange w:id="2329" w:author="Olga" w:date="2018-10-30T02:20:00Z">
              <w:rPr>
                <w:b/>
                <w:color w:val="000000"/>
              </w:rPr>
            </w:rPrChange>
          </w:rPr>
          <w:t>ydrop</w:t>
        </w:r>
      </w:ins>
      <w:ins w:id="2330" w:author="Olga" w:date="2018-10-29T17:24:00Z">
        <w:r w:rsidRPr="00FD26F1">
          <w:rPr>
            <w:color w:val="000000"/>
            <w:highlight w:val="yellow"/>
            <w:rPrChange w:id="2331" w:author="Olga" w:date="2018-10-30T02:20:00Z">
              <w:rPr>
                <w:b/>
                <w:color w:val="000000"/>
              </w:rPr>
            </w:rPrChange>
          </w:rPr>
          <w:t>o</w:t>
        </w:r>
      </w:ins>
      <w:ins w:id="2332" w:author="Olga" w:date="2018-10-29T17:23:00Z">
        <w:r w:rsidRPr="00FD26F1">
          <w:rPr>
            <w:color w:val="000000"/>
            <w:highlight w:val="yellow"/>
            <w:rPrChange w:id="2333" w:author="Olga" w:date="2018-10-30T02:20:00Z">
              <w:rPr>
                <w:b/>
                <w:color w:val="000000"/>
              </w:rPr>
            </w:rPrChange>
          </w:rPr>
          <w:t>nics</w:t>
        </w:r>
      </w:ins>
      <w:ins w:id="2334" w:author="Olga" w:date="2018-10-29T17:24:00Z">
        <w:r w:rsidRPr="00FD26F1">
          <w:rPr>
            <w:color w:val="000000"/>
            <w:highlight w:val="yellow"/>
            <w:rPrChange w:id="2335" w:author="Olga" w:date="2018-10-30T02:20:00Z">
              <w:rPr>
                <w:b/>
                <w:color w:val="000000"/>
              </w:rPr>
            </w:rPrChange>
          </w:rPr>
          <w:t xml:space="preserve"> for root inspection</w:t>
        </w:r>
      </w:ins>
      <w:ins w:id="2336" w:author="Iker Armendariz Santamaria" w:date="2018-10-25T11:07:00Z">
        <w:del w:id="2337" w:author="Olga" w:date="2018-10-29T17:23:00Z">
          <w:r w:rsidRPr="00FD26F1" w:rsidDel="00CB0F18">
            <w:rPr>
              <w:color w:val="000000"/>
              <w:highlight w:val="yellow"/>
              <w:rPrChange w:id="2338" w:author="Olga" w:date="2018-10-30T02:20:00Z">
                <w:rPr>
                  <w:color w:val="000000"/>
                </w:rPr>
              </w:rPrChange>
            </w:rPr>
            <w:delText xml:space="preserve"> </w:delText>
          </w:r>
        </w:del>
        <w:del w:id="2339" w:author="Olga" w:date="2018-10-29T17:22:00Z">
          <w:r w:rsidRPr="00FD26F1" w:rsidDel="00CB0F18">
            <w:rPr>
              <w:color w:val="000000"/>
              <w:highlight w:val="yellow"/>
              <w:rPrChange w:id="2340" w:author="Olga" w:date="2018-10-30T02:20:00Z">
                <w:rPr>
                  <w:color w:val="000000"/>
                </w:rPr>
              </w:rPrChange>
            </w:rPr>
            <w:delText>media</w:delText>
          </w:r>
        </w:del>
        <w:r w:rsidRPr="00FD26F1">
          <w:rPr>
            <w:color w:val="000000"/>
            <w:highlight w:val="yellow"/>
            <w:rPrChange w:id="2341" w:author="Olga" w:date="2018-10-30T02:20:00Z">
              <w:rPr>
                <w:color w:val="000000"/>
              </w:rPr>
            </w:rPrChange>
          </w:rPr>
          <w:t>.</w:t>
        </w:r>
        <w:r w:rsidRPr="00FD26F1">
          <w:rPr>
            <w:b/>
            <w:color w:val="000000"/>
            <w:highlight w:val="yellow"/>
            <w:rPrChange w:id="2342" w:author="Olga" w:date="2018-10-30T02:20:00Z">
              <w:rPr>
                <w:color w:val="000000"/>
              </w:rPr>
            </w:rPrChange>
          </w:rPr>
          <w:t xml:space="preserve"> </w:t>
        </w:r>
      </w:ins>
    </w:p>
    <w:p w14:paraId="5C90E5E1" w14:textId="77777777" w:rsidR="00A05564" w:rsidRPr="00FD26F1" w:rsidRDefault="00A05564" w:rsidP="00A05564">
      <w:pPr>
        <w:numPr>
          <w:ilvl w:val="1"/>
          <w:numId w:val="6"/>
        </w:numPr>
        <w:pBdr>
          <w:top w:val="nil"/>
          <w:left w:val="nil"/>
          <w:bottom w:val="nil"/>
          <w:right w:val="nil"/>
          <w:between w:val="nil"/>
        </w:pBdr>
        <w:shd w:val="clear" w:color="auto" w:fill="FFFFFF"/>
        <w:contextualSpacing/>
        <w:jc w:val="both"/>
        <w:rPr>
          <w:sz w:val="22"/>
          <w:szCs w:val="22"/>
          <w:highlight w:val="yellow"/>
          <w:rPrChange w:id="2343" w:author="Olga" w:date="2018-10-30T02:20:00Z">
            <w:rPr>
              <w:color w:val="000000"/>
            </w:rPr>
          </w:rPrChange>
        </w:rPr>
        <w:pPrChange w:id="2344" w:author="Olga" w:date="2018-10-30T01:17:00Z">
          <w:pPr>
            <w:numPr>
              <w:numId w:val="5"/>
            </w:numPr>
            <w:pBdr>
              <w:top w:val="nil"/>
              <w:left w:val="nil"/>
              <w:bottom w:val="nil"/>
              <w:right w:val="nil"/>
              <w:between w:val="nil"/>
            </w:pBdr>
            <w:spacing w:after="60"/>
            <w:ind w:left="720" w:hanging="360"/>
            <w:contextualSpacing/>
            <w:jc w:val="both"/>
          </w:pPr>
        </w:pPrChange>
      </w:pPr>
      <w:ins w:id="2345" w:author="Olga" w:date="2018-10-30T01:17:00Z">
        <w:r w:rsidRPr="00FD26F1">
          <w:rPr>
            <w:color w:val="000000"/>
            <w:highlight w:val="yellow"/>
            <w:rPrChange w:id="2346" w:author="Olga" w:date="2018-10-30T02:20:00Z">
              <w:rPr>
                <w:color w:val="000000"/>
              </w:rPr>
            </w:rPrChange>
          </w:rPr>
          <w:t xml:space="preserve">Keep the tubers produced in soil to </w:t>
        </w:r>
      </w:ins>
      <w:ins w:id="2347" w:author="Olga" w:date="2018-10-30T01:18:00Z">
        <w:r w:rsidRPr="00FD26F1">
          <w:rPr>
            <w:color w:val="000000"/>
            <w:highlight w:val="yellow"/>
            <w:rPrChange w:id="2348" w:author="Olga" w:date="2018-10-30T02:20:00Z">
              <w:rPr>
                <w:color w:val="000000"/>
              </w:rPr>
            </w:rPrChange>
          </w:rPr>
          <w:t xml:space="preserve">propagate and </w:t>
        </w:r>
      </w:ins>
      <w:ins w:id="2349" w:author="Olga" w:date="2018-10-30T01:17:00Z">
        <w:r w:rsidRPr="00FD26F1">
          <w:rPr>
            <w:color w:val="000000"/>
            <w:highlight w:val="yellow"/>
            <w:rPrChange w:id="2350" w:author="Olga" w:date="2018-10-30T02:20:00Z">
              <w:rPr>
                <w:color w:val="000000"/>
              </w:rPr>
            </w:rPrChange>
          </w:rPr>
          <w:t xml:space="preserve">maintain the </w:t>
        </w:r>
      </w:ins>
      <w:ins w:id="2351" w:author="Olga" w:date="2018-10-30T01:18:00Z">
        <w:r w:rsidRPr="00FD26F1">
          <w:rPr>
            <w:color w:val="000000"/>
            <w:highlight w:val="yellow"/>
            <w:rPrChange w:id="2352" w:author="Olga" w:date="2018-10-30T02:20:00Z">
              <w:rPr>
                <w:color w:val="000000"/>
              </w:rPr>
            </w:rPrChange>
          </w:rPr>
          <w:t xml:space="preserve">established </w:t>
        </w:r>
      </w:ins>
      <w:ins w:id="2353" w:author="Olga" w:date="2018-10-30T01:17:00Z">
        <w:r w:rsidRPr="00FD26F1">
          <w:rPr>
            <w:color w:val="000000"/>
            <w:highlight w:val="yellow"/>
            <w:rPrChange w:id="2354" w:author="Olga" w:date="2018-10-30T02:20:00Z">
              <w:rPr>
                <w:color w:val="000000"/>
              </w:rPr>
            </w:rPrChange>
          </w:rPr>
          <w:t>lines.</w:t>
        </w:r>
      </w:ins>
      <w:del w:id="2355" w:author="Iker Armendariz Santamaria" w:date="2018-10-25T11:07:00Z">
        <w:r w:rsidRPr="00FD26F1">
          <w:rPr>
            <w:b/>
            <w:color w:val="000000"/>
            <w:highlight w:val="yellow"/>
            <w:rPrChange w:id="2356" w:author="Olga" w:date="2018-10-30T02:20:00Z">
              <w:rPr>
                <w:color w:val="000000"/>
              </w:rPr>
            </w:rPrChange>
          </w:rPr>
          <w:delText xml:space="preserve">The plants can be transferred to a hydroponic medium or soil to allow for massive development. </w:delText>
        </w:r>
      </w:del>
    </w:p>
    <w:p w14:paraId="3DCFD54F" w14:textId="77777777" w:rsidR="00A05564" w:rsidRPr="006D2558" w:rsidRDefault="00A05564" w:rsidP="00A05564">
      <w:pPr>
        <w:pBdr>
          <w:top w:val="nil"/>
          <w:left w:val="nil"/>
          <w:bottom w:val="nil"/>
          <w:right w:val="nil"/>
          <w:between w:val="nil"/>
        </w:pBdr>
        <w:ind w:left="360"/>
        <w:jc w:val="both"/>
        <w:rPr>
          <w:b/>
          <w:color w:val="000000"/>
          <w:rPrChange w:id="2357" w:author="Olga" w:date="2018-10-30T02:02:00Z">
            <w:rPr>
              <w:color w:val="000000"/>
            </w:rPr>
          </w:rPrChange>
        </w:rPr>
      </w:pPr>
    </w:p>
    <w:p w14:paraId="6937191B" w14:textId="77777777" w:rsidR="00A05564" w:rsidRPr="006D2558" w:rsidRDefault="00A05564" w:rsidP="00A05564">
      <w:pPr>
        <w:pBdr>
          <w:top w:val="nil"/>
          <w:left w:val="nil"/>
          <w:bottom w:val="nil"/>
          <w:right w:val="nil"/>
          <w:between w:val="nil"/>
        </w:pBdr>
        <w:jc w:val="both"/>
        <w:rPr>
          <w:b/>
          <w:color w:val="000000"/>
          <w:rPrChange w:id="2358" w:author="Olga" w:date="2018-10-30T02:02:00Z">
            <w:rPr>
              <w:color w:val="000000"/>
            </w:rPr>
          </w:rPrChange>
        </w:rPr>
      </w:pPr>
      <w:r w:rsidRPr="006D2558">
        <w:rPr>
          <w:b/>
          <w:color w:val="000000"/>
          <w:rPrChange w:id="2359" w:author="Olga" w:date="2018-10-30T02:02:00Z">
            <w:rPr>
              <w:color w:val="000000"/>
            </w:rPr>
          </w:rPrChange>
        </w:rPr>
        <w:t xml:space="preserve">[Place </w:t>
      </w:r>
      <w:del w:id="2360" w:author="Olga" w:date="2018-10-29T22:14:00Z">
        <w:r w:rsidRPr="006D2558" w:rsidDel="00FD56E6">
          <w:rPr>
            <w:b/>
            <w:color w:val="000000"/>
            <w:rPrChange w:id="2361" w:author="Olga" w:date="2018-10-30T02:02:00Z">
              <w:rPr>
                <w:color w:val="000000"/>
              </w:rPr>
            </w:rPrChange>
          </w:rPr>
          <w:delText>Figure</w:delText>
        </w:r>
      </w:del>
      <w:ins w:id="2362" w:author="Olga" w:date="2018-10-29T22:14:00Z">
        <w:r w:rsidRPr="006D2558">
          <w:rPr>
            <w:b/>
            <w:color w:val="000000"/>
          </w:rPr>
          <w:t>Figure</w:t>
        </w:r>
      </w:ins>
      <w:r w:rsidRPr="006D2558">
        <w:rPr>
          <w:b/>
          <w:color w:val="000000"/>
          <w:rPrChange w:id="2363" w:author="Olga" w:date="2018-10-30T02:02:00Z">
            <w:rPr>
              <w:color w:val="000000"/>
            </w:rPr>
          </w:rPrChange>
        </w:rPr>
        <w:t xml:space="preserve"> 2 here]</w:t>
      </w:r>
    </w:p>
    <w:p w14:paraId="01CAFFBF" w14:textId="77777777" w:rsidR="00A05564" w:rsidRPr="006D2558" w:rsidRDefault="00A05564" w:rsidP="00A05564">
      <w:pPr>
        <w:pBdr>
          <w:top w:val="nil"/>
          <w:left w:val="nil"/>
          <w:bottom w:val="nil"/>
          <w:right w:val="nil"/>
          <w:between w:val="nil"/>
        </w:pBdr>
        <w:jc w:val="both"/>
        <w:rPr>
          <w:b/>
          <w:color w:val="000000"/>
          <w:rPrChange w:id="2364" w:author="Olga" w:date="2018-10-30T02:02:00Z">
            <w:rPr>
              <w:color w:val="000000"/>
            </w:rPr>
          </w:rPrChange>
        </w:rPr>
      </w:pPr>
    </w:p>
    <w:p w14:paraId="63C1FB2E" w14:textId="77777777" w:rsidR="00A05564" w:rsidRPr="0006485F" w:rsidRDefault="00A05564" w:rsidP="00A05564">
      <w:pPr>
        <w:pBdr>
          <w:top w:val="nil"/>
          <w:left w:val="nil"/>
          <w:bottom w:val="nil"/>
          <w:right w:val="nil"/>
          <w:between w:val="nil"/>
        </w:pBdr>
        <w:jc w:val="both"/>
        <w:rPr>
          <w:b/>
          <w:color w:val="000000"/>
          <w:rPrChange w:id="2365" w:author="Olga" w:date="2018-11-06T11:19:00Z">
            <w:rPr>
              <w:i/>
              <w:color w:val="000000"/>
            </w:rPr>
          </w:rPrChange>
        </w:rPr>
      </w:pPr>
      <w:r w:rsidRPr="0006485F">
        <w:rPr>
          <w:b/>
          <w:color w:val="000000"/>
          <w:rPrChange w:id="2366" w:author="Olga" w:date="2018-11-06T11:19:00Z">
            <w:rPr>
              <w:i/>
              <w:color w:val="000000"/>
            </w:rPr>
          </w:rPrChange>
        </w:rPr>
        <w:t xml:space="preserve">Hydroponic culture </w:t>
      </w:r>
    </w:p>
    <w:p w14:paraId="23CE07C7"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367" w:author="Olga" w:date="2018-10-25T11:07:00Z"/>
          <w:color w:val="000000"/>
          <w:rPrChange w:id="2368" w:author="Olga" w:date="2018-10-30T02:02:00Z">
            <w:rPr>
              <w:ins w:id="2369" w:author="Olga" w:date="2018-10-25T11:07:00Z"/>
            </w:rPr>
          </w:rPrChange>
        </w:rPr>
        <w:pPrChange w:id="2370" w:author="Olga" w:date="2018-10-29T17:26:00Z">
          <w:pPr>
            <w:numPr>
              <w:numId w:val="4"/>
            </w:numPr>
            <w:pBdr>
              <w:top w:val="nil"/>
              <w:left w:val="nil"/>
              <w:bottom w:val="nil"/>
              <w:right w:val="nil"/>
              <w:between w:val="nil"/>
            </w:pBdr>
            <w:ind w:left="720" w:hanging="360"/>
            <w:contextualSpacing/>
            <w:jc w:val="both"/>
          </w:pPr>
        </w:pPrChange>
      </w:pPr>
      <w:ins w:id="2371" w:author="Olga" w:date="2018-10-25T11:07:00Z">
        <w:r w:rsidRPr="006D2558">
          <w:rPr>
            <w:color w:val="000000"/>
            <w:rPrChange w:id="2372" w:author="Olga" w:date="2018-10-30T02:02:00Z">
              <w:rPr>
                <w:b/>
                <w:color w:val="000000"/>
                <w:highlight w:val="white"/>
              </w:rPr>
            </w:rPrChange>
          </w:rPr>
          <w:t xml:space="preserve">Prepare the Hoagland’s solution to a half strength (0.5X) (Table </w:t>
        </w:r>
        <w:del w:id="2373" w:author="Olga" w:date="2018-10-30T00:29:00Z">
          <w:r w:rsidRPr="006D2558" w:rsidDel="00220EB5">
            <w:rPr>
              <w:color w:val="000000"/>
              <w:rPrChange w:id="2374" w:author="Olga" w:date="2018-10-30T02:02:00Z">
                <w:rPr>
                  <w:b/>
                  <w:color w:val="000000"/>
                  <w:highlight w:val="white"/>
                </w:rPr>
              </w:rPrChange>
            </w:rPr>
            <w:delText>1</w:delText>
          </w:r>
        </w:del>
      </w:ins>
      <w:ins w:id="2375" w:author="Olga" w:date="2018-10-30T00:29:00Z">
        <w:r w:rsidRPr="006D2558">
          <w:rPr>
            <w:color w:val="000000"/>
          </w:rPr>
          <w:t>2</w:t>
        </w:r>
      </w:ins>
      <w:ins w:id="2376" w:author="Olga" w:date="2018-10-25T11:07:00Z">
        <w:r w:rsidRPr="006D2558">
          <w:rPr>
            <w:color w:val="000000"/>
            <w:rPrChange w:id="2377" w:author="Olga" w:date="2018-10-30T02:02:00Z">
              <w:rPr>
                <w:b/>
                <w:color w:val="000000"/>
                <w:highlight w:val="white"/>
              </w:rPr>
            </w:rPrChange>
          </w:rPr>
          <w:t>) in a 10 L bucket.</w:t>
        </w:r>
      </w:ins>
    </w:p>
    <w:p w14:paraId="320D35A2"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378" w:author="Iker Armendariz Santamaria" w:date="2018-10-25T11:07:00Z"/>
          <w:del w:id="2379" w:author="Olga" w:date="2018-10-25T11:07:00Z"/>
          <w:color w:val="000000"/>
          <w:rPrChange w:id="2380" w:author="Olga" w:date="2018-10-30T02:02:00Z">
            <w:rPr>
              <w:ins w:id="2381" w:author="Iker Armendariz Santamaria" w:date="2018-10-25T11:07:00Z"/>
              <w:del w:id="2382" w:author="Olga" w:date="2018-10-25T11:07:00Z"/>
            </w:rPr>
          </w:rPrChange>
        </w:rPr>
        <w:pPrChange w:id="2383" w:author="Olga" w:date="2018-10-29T17:26:00Z">
          <w:pPr>
            <w:numPr>
              <w:numId w:val="2"/>
            </w:numPr>
            <w:pBdr>
              <w:top w:val="nil"/>
              <w:left w:val="nil"/>
              <w:bottom w:val="nil"/>
              <w:right w:val="nil"/>
              <w:between w:val="nil"/>
            </w:pBdr>
            <w:spacing w:before="60"/>
            <w:ind w:left="720" w:hanging="360"/>
            <w:contextualSpacing/>
            <w:jc w:val="both"/>
          </w:pPr>
        </w:pPrChange>
      </w:pPr>
      <w:del w:id="2384" w:author="Olga" w:date="2018-10-25T11:07:00Z">
        <w:r w:rsidRPr="006D2558">
          <w:rPr>
            <w:color w:val="000000"/>
            <w:rPrChange w:id="2385" w:author="Olga" w:date="2018-10-30T02:02:00Z">
              <w:rPr>
                <w:color w:val="000000"/>
                <w:highlight w:val="white"/>
              </w:rPr>
            </w:rPrChange>
          </w:rPr>
          <w:delText>Place the components</w:delText>
        </w:r>
      </w:del>
      <w:ins w:id="2386" w:author="Iker Armendariz Santamaria" w:date="2018-10-25T11:07:00Z">
        <w:del w:id="2387" w:author="Olga" w:date="2018-10-25T11:07:00Z">
          <w:r w:rsidRPr="006D2558">
            <w:rPr>
              <w:color w:val="000000"/>
              <w:rPrChange w:id="2388" w:author="Olga" w:date="2018-10-30T02:02:00Z">
                <w:rPr>
                  <w:color w:val="000000"/>
                  <w:highlight w:val="white"/>
                </w:rPr>
              </w:rPrChange>
            </w:rPr>
            <w:delText xml:space="preserve"> of Table 1</w:delText>
          </w:r>
        </w:del>
      </w:ins>
      <w:del w:id="2389" w:author="Olga" w:date="2018-10-25T11:07:00Z">
        <w:r w:rsidRPr="006D2558">
          <w:rPr>
            <w:color w:val="000000"/>
            <w:rPrChange w:id="2390" w:author="Olga" w:date="2018-10-30T02:02:00Z">
              <w:rPr>
                <w:color w:val="000000"/>
                <w:highlight w:val="white"/>
              </w:rPr>
            </w:rPrChange>
          </w:rPr>
          <w:delText xml:space="preserve"> to get 0.5X Hoagland’s solution (Table 1) in a bucket and fill it up to 10 L of distilled water</w:delText>
        </w:r>
      </w:del>
      <w:ins w:id="2391" w:author="Iker Armendariz Santamaria" w:date="2018-10-25T11:07:00Z">
        <w:del w:id="2392" w:author="Olga" w:date="2018-10-25T11:07:00Z">
          <w:r w:rsidRPr="006D2558">
            <w:rPr>
              <w:color w:val="000000"/>
              <w:rPrChange w:id="2393" w:author="Olga" w:date="2018-10-30T02:02:00Z">
                <w:rPr>
                  <w:color w:val="000000"/>
                  <w:highlight w:val="white"/>
                </w:rPr>
              </w:rPrChange>
            </w:rPr>
            <w:delText>.</w:delText>
          </w:r>
        </w:del>
      </w:ins>
    </w:p>
    <w:p w14:paraId="3FCF679C"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394" w:author="Iker Armendariz Santamaria" w:date="2018-10-25T11:07:00Z"/>
          <w:color w:val="000000"/>
          <w:rPrChange w:id="2395" w:author="Olga" w:date="2018-10-30T02:02:00Z">
            <w:rPr>
              <w:ins w:id="2396" w:author="Iker Armendariz Santamaria" w:date="2018-10-25T11:07:00Z"/>
            </w:rPr>
          </w:rPrChange>
        </w:rPr>
        <w:pPrChange w:id="2397" w:author="Olga" w:date="2018-10-29T17:26:00Z">
          <w:pPr>
            <w:numPr>
              <w:numId w:val="2"/>
            </w:numPr>
            <w:pBdr>
              <w:top w:val="nil"/>
              <w:left w:val="nil"/>
              <w:bottom w:val="nil"/>
              <w:right w:val="nil"/>
              <w:between w:val="nil"/>
            </w:pBdr>
            <w:spacing w:before="60"/>
            <w:ind w:left="720" w:hanging="360"/>
            <w:contextualSpacing/>
            <w:jc w:val="both"/>
          </w:pPr>
        </w:pPrChange>
      </w:pPr>
      <w:del w:id="2398" w:author="Iker Armendariz Santamaria" w:date="2018-10-25T11:07:00Z">
        <w:r w:rsidRPr="006D2558">
          <w:rPr>
            <w:color w:val="000000"/>
            <w:rPrChange w:id="2399" w:author="Olga" w:date="2018-10-30T02:02:00Z">
              <w:rPr>
                <w:color w:val="000000"/>
                <w:highlight w:val="white"/>
              </w:rPr>
            </w:rPrChange>
          </w:rPr>
          <w:delText>, i</w:delText>
        </w:r>
      </w:del>
      <w:ins w:id="2400" w:author="Iker Armendariz Santamaria" w:date="2018-10-25T11:07:00Z">
        <w:r w:rsidRPr="006D2558">
          <w:rPr>
            <w:color w:val="000000"/>
            <w:rPrChange w:id="2401" w:author="Olga" w:date="2018-10-30T02:02:00Z">
              <w:rPr>
                <w:color w:val="000000"/>
                <w:highlight w:val="white"/>
              </w:rPr>
            </w:rPrChange>
          </w:rPr>
          <w:t>I</w:t>
        </w:r>
      </w:ins>
      <w:r w:rsidRPr="006D2558">
        <w:rPr>
          <w:color w:val="000000"/>
          <w:rPrChange w:id="2402" w:author="Olga" w:date="2018-10-30T02:02:00Z">
            <w:rPr>
              <w:color w:val="000000"/>
              <w:highlight w:val="white"/>
            </w:rPr>
          </w:rPrChange>
        </w:rPr>
        <w:t xml:space="preserve">mmerse an aquarium pump to maintain </w:t>
      </w:r>
      <w:ins w:id="2403" w:author="Olga" w:date="2018-10-29T17:25:00Z">
        <w:r w:rsidRPr="006D2558">
          <w:rPr>
            <w:color w:val="000000"/>
            <w:rPrChange w:id="2404" w:author="Olga" w:date="2018-10-30T02:02:00Z">
              <w:rPr>
                <w:color w:val="000000"/>
                <w:highlight w:val="white"/>
              </w:rPr>
            </w:rPrChange>
          </w:rPr>
          <w:t xml:space="preserve">homogeneity and </w:t>
        </w:r>
      </w:ins>
      <w:r w:rsidRPr="006D2558">
        <w:rPr>
          <w:color w:val="000000"/>
          <w:rPrChange w:id="2405" w:author="Olga" w:date="2018-10-30T02:02:00Z">
            <w:rPr>
              <w:color w:val="000000"/>
              <w:highlight w:val="white"/>
            </w:rPr>
          </w:rPrChange>
        </w:rPr>
        <w:t>proper oxygen conditions</w:t>
      </w:r>
      <w:ins w:id="2406" w:author="Olga" w:date="2018-10-29T17:25:00Z">
        <w:r w:rsidRPr="006D2558">
          <w:rPr>
            <w:color w:val="000000"/>
            <w:rPrChange w:id="2407" w:author="Olga" w:date="2018-10-30T02:02:00Z">
              <w:rPr>
                <w:color w:val="000000"/>
                <w:highlight w:val="white"/>
              </w:rPr>
            </w:rPrChange>
          </w:rPr>
          <w:t>.</w:t>
        </w:r>
      </w:ins>
      <w:del w:id="2408" w:author="Olga" w:date="2018-10-29T17:25:00Z">
        <w:r w:rsidRPr="006D2558" w:rsidDel="00971CD6">
          <w:rPr>
            <w:color w:val="000000"/>
            <w:rPrChange w:id="2409" w:author="Olga" w:date="2018-10-30T02:02:00Z">
              <w:rPr>
                <w:color w:val="000000"/>
                <w:highlight w:val="white"/>
              </w:rPr>
            </w:rPrChange>
          </w:rPr>
          <w:delText xml:space="preserve"> and homogeneity in the medium</w:delText>
        </w:r>
      </w:del>
      <w:ins w:id="2410" w:author="Iker Armendariz Santamaria" w:date="2018-10-25T11:07:00Z">
        <w:del w:id="2411" w:author="Olga" w:date="2018-10-29T17:25:00Z">
          <w:r w:rsidRPr="006D2558" w:rsidDel="00971CD6">
            <w:rPr>
              <w:color w:val="000000"/>
              <w:rPrChange w:id="2412" w:author="Olga" w:date="2018-10-30T02:02:00Z">
                <w:rPr>
                  <w:color w:val="000000"/>
                  <w:highlight w:val="white"/>
                </w:rPr>
              </w:rPrChange>
            </w:rPr>
            <w:delText>.</w:delText>
          </w:r>
        </w:del>
      </w:ins>
      <w:del w:id="2413" w:author="Olga" w:date="2018-10-29T17:25:00Z">
        <w:r w:rsidRPr="006D2558" w:rsidDel="00971CD6">
          <w:rPr>
            <w:color w:val="000000"/>
            <w:rPrChange w:id="2414" w:author="Olga" w:date="2018-10-30T02:02:00Z">
              <w:rPr>
                <w:color w:val="000000"/>
                <w:highlight w:val="white"/>
              </w:rPr>
            </w:rPrChange>
          </w:rPr>
          <w:delText xml:space="preserve"> and </w:delText>
        </w:r>
      </w:del>
      <w:ins w:id="2415" w:author="Iker Armendariz Santamaria" w:date="2018-10-25T11:07:00Z">
        <w:del w:id="2416" w:author="Olga" w:date="2018-10-29T17:25:00Z">
          <w:r w:rsidRPr="006D2558" w:rsidDel="00971CD6">
            <w:rPr>
              <w:color w:val="000000"/>
              <w:rPrChange w:id="2417" w:author="Olga" w:date="2018-10-30T02:02:00Z">
                <w:rPr>
                  <w:color w:val="000000"/>
                  <w:highlight w:val="white"/>
                </w:rPr>
              </w:rPrChange>
            </w:rPr>
            <w:delText xml:space="preserve"> </w:delText>
          </w:r>
        </w:del>
      </w:ins>
      <w:del w:id="2418" w:author="Olga" w:date="2018-10-29T17:25:00Z">
        <w:r w:rsidRPr="006D2558" w:rsidDel="00971CD6">
          <w:rPr>
            <w:color w:val="000000"/>
            <w:rPrChange w:id="2419" w:author="Olga" w:date="2018-10-30T02:02:00Z">
              <w:rPr>
                <w:color w:val="000000"/>
                <w:highlight w:val="white"/>
              </w:rPr>
            </w:rPrChange>
          </w:rPr>
          <w:delText>c</w:delText>
        </w:r>
      </w:del>
      <w:ins w:id="2420" w:author="Iker Armendariz Santamaria" w:date="2018-10-25T11:07:00Z">
        <w:del w:id="2421" w:author="Olga" w:date="2018-10-29T17:25:00Z">
          <w:r w:rsidRPr="006D2558" w:rsidDel="00971CD6">
            <w:rPr>
              <w:color w:val="000000"/>
              <w:rPrChange w:id="2422" w:author="Olga" w:date="2018-10-30T02:02:00Z">
                <w:rPr>
                  <w:color w:val="000000"/>
                  <w:highlight w:val="white"/>
                </w:rPr>
              </w:rPrChange>
            </w:rPr>
            <w:delText xml:space="preserve"> </w:delText>
          </w:r>
        </w:del>
      </w:ins>
    </w:p>
    <w:p w14:paraId="12C6AAC2"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color w:val="000000"/>
          <w:rPrChange w:id="2423" w:author="Olga" w:date="2018-10-30T02:02:00Z">
            <w:rPr/>
          </w:rPrChange>
        </w:rPr>
        <w:pPrChange w:id="2424" w:author="Olga" w:date="2018-10-29T17:26:00Z">
          <w:pPr>
            <w:numPr>
              <w:numId w:val="2"/>
            </w:numPr>
            <w:pBdr>
              <w:top w:val="nil"/>
              <w:left w:val="nil"/>
              <w:bottom w:val="nil"/>
              <w:right w:val="nil"/>
              <w:between w:val="nil"/>
            </w:pBdr>
            <w:spacing w:before="60"/>
            <w:ind w:left="720" w:hanging="360"/>
            <w:contextualSpacing/>
            <w:jc w:val="both"/>
          </w:pPr>
        </w:pPrChange>
      </w:pPr>
      <w:ins w:id="2425" w:author="Iker Armendariz Santamaria" w:date="2018-10-25T11:07:00Z">
        <w:r w:rsidRPr="006D2558">
          <w:rPr>
            <w:color w:val="000000"/>
            <w:rPrChange w:id="2426" w:author="Olga" w:date="2018-10-30T02:02:00Z">
              <w:rPr>
                <w:color w:val="000000"/>
                <w:highlight w:val="white"/>
              </w:rPr>
            </w:rPrChange>
          </w:rPr>
          <w:t>C</w:t>
        </w:r>
      </w:ins>
      <w:r w:rsidRPr="006D2558">
        <w:rPr>
          <w:color w:val="000000"/>
          <w:rPrChange w:id="2427" w:author="Olga" w:date="2018-10-30T02:02:00Z">
            <w:rPr>
              <w:color w:val="000000"/>
              <w:highlight w:val="white"/>
            </w:rPr>
          </w:rPrChange>
        </w:rPr>
        <w:t>over the</w:t>
      </w:r>
      <w:ins w:id="2428" w:author="Iker Armendariz Santamaria" w:date="2018-10-25T11:07:00Z">
        <w:r w:rsidRPr="006D2558">
          <w:rPr>
            <w:color w:val="000000"/>
            <w:rPrChange w:id="2429" w:author="Olga" w:date="2018-10-30T02:02:00Z">
              <w:rPr>
                <w:color w:val="000000"/>
                <w:highlight w:val="white"/>
              </w:rPr>
            </w:rPrChange>
          </w:rPr>
          <w:t xml:space="preserve"> walls of the </w:t>
        </w:r>
      </w:ins>
      <w:del w:id="2430" w:author="Iker Armendariz Santamaria" w:date="2018-10-25T11:07:00Z">
        <w:r w:rsidRPr="006D2558">
          <w:rPr>
            <w:color w:val="000000"/>
            <w:rPrChange w:id="2431" w:author="Olga" w:date="2018-10-30T02:02:00Z">
              <w:rPr>
                <w:color w:val="000000"/>
                <w:highlight w:val="white"/>
              </w:rPr>
            </w:rPrChange>
          </w:rPr>
          <w:delText xml:space="preserve"> </w:delText>
        </w:r>
      </w:del>
      <w:r w:rsidRPr="006D2558">
        <w:rPr>
          <w:color w:val="000000"/>
          <w:rPrChange w:id="2432" w:author="Olga" w:date="2018-10-30T02:02:00Z">
            <w:rPr>
              <w:color w:val="000000"/>
              <w:highlight w:val="white"/>
            </w:rPr>
          </w:rPrChange>
        </w:rPr>
        <w:t xml:space="preserve">bucket with aluminium foil to </w:t>
      </w:r>
      <w:del w:id="2433" w:author="Jl. Odette" w:date="2018-10-25T11:07:00Z">
        <w:r w:rsidRPr="006D2558">
          <w:rPr>
            <w:color w:val="000000"/>
            <w:rPrChange w:id="2434" w:author="Olga" w:date="2018-10-30T02:02:00Z">
              <w:rPr>
                <w:color w:val="000000"/>
                <w:highlight w:val="white"/>
              </w:rPr>
            </w:rPrChange>
          </w:rPr>
          <w:delText xml:space="preserve">allow the roots to </w:delText>
        </w:r>
      </w:del>
      <w:r w:rsidRPr="006D2558">
        <w:rPr>
          <w:color w:val="000000"/>
          <w:rPrChange w:id="2435" w:author="Olga" w:date="2018-10-30T02:02:00Z">
            <w:rPr>
              <w:color w:val="000000"/>
              <w:highlight w:val="white"/>
            </w:rPr>
          </w:rPrChange>
        </w:rPr>
        <w:t>grow</w:t>
      </w:r>
      <w:ins w:id="2436" w:author="Jl. Odette" w:date="2018-10-25T11:07:00Z">
        <w:r w:rsidRPr="006D2558">
          <w:rPr>
            <w:color w:val="000000"/>
            <w:rPrChange w:id="2437" w:author="Olga" w:date="2018-10-30T02:02:00Z">
              <w:rPr>
                <w:color w:val="000000"/>
                <w:highlight w:val="white"/>
              </w:rPr>
            </w:rPrChange>
          </w:rPr>
          <w:t xml:space="preserve"> roots</w:t>
        </w:r>
      </w:ins>
      <w:r w:rsidRPr="006D2558">
        <w:rPr>
          <w:color w:val="000000"/>
          <w:rPrChange w:id="2438" w:author="Olga" w:date="2018-10-30T02:02:00Z">
            <w:rPr>
              <w:color w:val="000000"/>
              <w:highlight w:val="white"/>
            </w:rPr>
          </w:rPrChange>
        </w:rPr>
        <w:t xml:space="preserve"> in</w:t>
      </w:r>
      <w:del w:id="2439" w:author="Iker Armendariz Santamaria" w:date="2018-10-25T11:07:00Z">
        <w:r w:rsidRPr="006D2558">
          <w:rPr>
            <w:color w:val="000000"/>
            <w:rPrChange w:id="2440" w:author="Olga" w:date="2018-10-30T02:02:00Z">
              <w:rPr>
                <w:color w:val="000000"/>
                <w:highlight w:val="white"/>
              </w:rPr>
            </w:rPrChange>
          </w:rPr>
          <w:delText xml:space="preserve"> the</w:delText>
        </w:r>
      </w:del>
      <w:r w:rsidRPr="006D2558">
        <w:rPr>
          <w:color w:val="000000"/>
          <w:rPrChange w:id="2441" w:author="Olga" w:date="2018-10-30T02:02:00Z">
            <w:rPr>
              <w:color w:val="000000"/>
              <w:highlight w:val="white"/>
            </w:rPr>
          </w:rPrChange>
        </w:rPr>
        <w:t xml:space="preserve"> dark</w:t>
      </w:r>
      <w:ins w:id="2442" w:author="Jl. Odette" w:date="2018-10-25T11:07:00Z">
        <w:r w:rsidRPr="006D2558">
          <w:rPr>
            <w:color w:val="000000"/>
            <w:rPrChange w:id="2443" w:author="Olga" w:date="2018-10-30T02:02:00Z">
              <w:rPr>
                <w:color w:val="000000"/>
                <w:highlight w:val="white"/>
              </w:rPr>
            </w:rPrChange>
          </w:rPr>
          <w:t xml:space="preserve"> conditions</w:t>
        </w:r>
      </w:ins>
      <w:r w:rsidRPr="006D2558">
        <w:rPr>
          <w:color w:val="000000"/>
          <w:rPrChange w:id="2444" w:author="Olga" w:date="2018-10-30T02:02:00Z">
            <w:rPr>
              <w:color w:val="000000"/>
              <w:highlight w:val="white"/>
            </w:rPr>
          </w:rPrChange>
        </w:rPr>
        <w:t xml:space="preserve">. </w:t>
      </w:r>
    </w:p>
    <w:p w14:paraId="6A919B35" w14:textId="77777777" w:rsidR="00A05564" w:rsidRDefault="00A05564" w:rsidP="00A05564">
      <w:pPr>
        <w:numPr>
          <w:ilvl w:val="0"/>
          <w:numId w:val="6"/>
        </w:numPr>
        <w:pBdr>
          <w:top w:val="nil"/>
          <w:left w:val="nil"/>
          <w:bottom w:val="nil"/>
          <w:right w:val="nil"/>
          <w:between w:val="nil"/>
        </w:pBdr>
        <w:shd w:val="clear" w:color="auto" w:fill="FFFFFF"/>
        <w:contextualSpacing/>
        <w:jc w:val="both"/>
        <w:rPr>
          <w:ins w:id="2445" w:author="Olga" w:date="2018-11-06T11:32:00Z"/>
          <w:color w:val="000000"/>
        </w:rPr>
      </w:pPr>
      <w:ins w:id="2446" w:author="Olga" w:date="2018-10-30T02:06:00Z">
        <w:r>
          <w:rPr>
            <w:color w:val="000000"/>
          </w:rPr>
          <w:t>A</w:t>
        </w:r>
        <w:r w:rsidRPr="00D47F70">
          <w:rPr>
            <w:color w:val="000000"/>
          </w:rPr>
          <w:t>voiding root damage</w:t>
        </w:r>
        <w:r>
          <w:rPr>
            <w:color w:val="000000"/>
          </w:rPr>
          <w:t>,</w:t>
        </w:r>
      </w:ins>
      <w:ins w:id="2447" w:author="Iker Armendariz Santamaria" w:date="2018-10-25T11:07:00Z">
        <w:del w:id="2448" w:author="Olga" w:date="2018-10-30T02:06:00Z">
          <w:r w:rsidRPr="006D2558" w:rsidDel="006D2558">
            <w:rPr>
              <w:color w:val="000000"/>
            </w:rPr>
            <w:delText>Take</w:delText>
          </w:r>
        </w:del>
      </w:ins>
      <w:ins w:id="2449" w:author="Olga" w:date="2018-10-30T02:06:00Z">
        <w:r>
          <w:rPr>
            <w:color w:val="000000"/>
          </w:rPr>
          <w:t xml:space="preserve"> transfer</w:t>
        </w:r>
      </w:ins>
      <w:ins w:id="2450" w:author="Iker Armendariz Santamaria" w:date="2018-10-25T11:07:00Z">
        <w:r w:rsidRPr="006D2558">
          <w:rPr>
            <w:color w:val="000000"/>
          </w:rPr>
          <w:t xml:space="preserve"> </w:t>
        </w:r>
        <w:del w:id="2451" w:author="Olga" w:date="2018-10-30T02:07:00Z">
          <w:r w:rsidRPr="006D2558" w:rsidDel="006D2558">
            <w:rPr>
              <w:i/>
              <w:color w:val="000000"/>
              <w:rPrChange w:id="2452" w:author="Olga" w:date="2018-10-30T02:05:00Z">
                <w:rPr>
                  <w:color w:val="000000"/>
                </w:rPr>
              </w:rPrChange>
            </w:rPr>
            <w:delText>in vitro</w:delText>
          </w:r>
        </w:del>
      </w:ins>
      <w:ins w:id="2453" w:author="Olga" w:date="2018-10-30T02:07:00Z">
        <w:r w:rsidRPr="006D2558">
          <w:rPr>
            <w:i/>
            <w:color w:val="000000"/>
          </w:rPr>
          <w:t>in vitro</w:t>
        </w:r>
      </w:ins>
      <w:ins w:id="2454" w:author="Iker Armendariz Santamaria" w:date="2018-10-25T11:07:00Z">
        <w:r w:rsidRPr="006D2558">
          <w:rPr>
            <w:color w:val="000000"/>
          </w:rPr>
          <w:t xml:space="preserve"> plants </w:t>
        </w:r>
        <w:del w:id="2455" w:author="Olga" w:date="2018-10-30T02:06:00Z">
          <w:r w:rsidRPr="006D2558" w:rsidDel="006D2558">
            <w:rPr>
              <w:color w:val="000000"/>
            </w:rPr>
            <w:delText xml:space="preserve">and </w:delText>
          </w:r>
        </w:del>
      </w:ins>
      <w:ins w:id="2456" w:author="Jl. Odette" w:date="2018-10-25T11:07:00Z">
        <w:del w:id="2457" w:author="Olga" w:date="2018-10-30T02:06:00Z">
          <w:r w:rsidRPr="006D2558" w:rsidDel="006D2558">
            <w:rPr>
              <w:color w:val="000000"/>
            </w:rPr>
            <w:delText xml:space="preserve">transfer them </w:delText>
          </w:r>
        </w:del>
        <w:r w:rsidRPr="006D2558">
          <w:rPr>
            <w:color w:val="000000"/>
          </w:rPr>
          <w:t xml:space="preserve">to hydroponic culture. </w:t>
        </w:r>
      </w:ins>
    </w:p>
    <w:p w14:paraId="6EFC2C13" w14:textId="77777777" w:rsidR="00A05564" w:rsidRPr="006D2558" w:rsidRDefault="00A05564" w:rsidP="00A05564">
      <w:pPr>
        <w:pBdr>
          <w:top w:val="nil"/>
          <w:left w:val="nil"/>
          <w:bottom w:val="nil"/>
          <w:right w:val="nil"/>
          <w:between w:val="nil"/>
        </w:pBdr>
        <w:shd w:val="clear" w:color="auto" w:fill="FFFFFF"/>
        <w:ind w:left="720"/>
        <w:contextualSpacing/>
        <w:jc w:val="both"/>
        <w:rPr>
          <w:ins w:id="2458" w:author="Olga" w:date="2018-10-29T17:32:00Z"/>
          <w:color w:val="000000"/>
        </w:rPr>
        <w:pPrChange w:id="2459" w:author="Olga" w:date="2018-11-06T11:32:00Z">
          <w:pPr>
            <w:numPr>
              <w:numId w:val="6"/>
            </w:numPr>
            <w:pBdr>
              <w:top w:val="nil"/>
              <w:left w:val="nil"/>
              <w:bottom w:val="nil"/>
              <w:right w:val="nil"/>
              <w:between w:val="nil"/>
            </w:pBdr>
            <w:shd w:val="clear" w:color="auto" w:fill="FFFFFF"/>
            <w:ind w:left="720" w:hanging="360"/>
            <w:contextualSpacing/>
            <w:jc w:val="both"/>
          </w:pPr>
        </w:pPrChange>
      </w:pPr>
      <w:ins w:id="2460" w:author="Jl. Odette" w:date="2018-10-25T11:07:00Z">
        <w:r w:rsidRPr="006D2558">
          <w:rPr>
            <w:color w:val="000000"/>
          </w:rPr>
          <w:t>Note: R</w:t>
        </w:r>
      </w:ins>
      <w:ins w:id="2461" w:author="Iker Armendariz Santamaria" w:date="2018-10-25T11:07:00Z">
        <w:del w:id="2462" w:author="Jl. Odette" w:date="2018-10-25T11:07:00Z">
          <w:r w:rsidRPr="006D2558">
            <w:rPr>
              <w:color w:val="000000"/>
            </w:rPr>
            <w:delText>r</w:delText>
          </w:r>
        </w:del>
        <w:r w:rsidRPr="006D2558">
          <w:rPr>
            <w:color w:val="000000"/>
          </w:rPr>
          <w:t xml:space="preserve">emove any remaining </w:t>
        </w:r>
      </w:ins>
      <w:ins w:id="2463" w:author="Olga" w:date="2018-10-30T02:07:00Z">
        <w:r w:rsidRPr="006D2558">
          <w:rPr>
            <w:i/>
            <w:color w:val="000000"/>
          </w:rPr>
          <w:t>in vitro</w:t>
        </w:r>
      </w:ins>
      <w:ins w:id="2464" w:author="Jl. Odette" w:date="2018-10-25T11:07:00Z">
        <w:del w:id="2465" w:author="Olga" w:date="2018-10-29T17:26:00Z">
          <w:r w:rsidRPr="006D2558" w:rsidDel="00971CD6">
            <w:rPr>
              <w:i/>
              <w:color w:val="000000"/>
              <w:rPrChange w:id="2466" w:author="Olga" w:date="2018-10-30T02:06:00Z">
                <w:rPr>
                  <w:color w:val="000000"/>
                </w:rPr>
              </w:rPrChange>
            </w:rPr>
            <w:delText>MS</w:delText>
          </w:r>
        </w:del>
        <w:r w:rsidRPr="006D2558">
          <w:rPr>
            <w:color w:val="000000"/>
          </w:rPr>
          <w:t xml:space="preserve"> </w:t>
        </w:r>
      </w:ins>
      <w:ins w:id="2467" w:author="Iker Armendariz Santamaria" w:date="2018-10-25T11:07:00Z">
        <w:r w:rsidRPr="006D2558">
          <w:rPr>
            <w:color w:val="000000"/>
          </w:rPr>
          <w:t>medium from roots</w:t>
        </w:r>
      </w:ins>
      <w:ins w:id="2468" w:author="Olga" w:date="2018-10-29T17:27:00Z">
        <w:r w:rsidRPr="006D2558">
          <w:rPr>
            <w:color w:val="000000"/>
          </w:rPr>
          <w:t xml:space="preserve"> to avoid microorganism proliferation during incubation by</w:t>
        </w:r>
      </w:ins>
      <w:ins w:id="2469" w:author="Iker Armendariz Santamaria" w:date="2018-10-25T11:07:00Z">
        <w:r w:rsidRPr="006D2558">
          <w:rPr>
            <w:color w:val="000000"/>
          </w:rPr>
          <w:t xml:space="preserve"> </w:t>
        </w:r>
        <w:del w:id="2470" w:author="Olga" w:date="2018-10-29T17:28:00Z">
          <w:r w:rsidRPr="006D2558" w:rsidDel="00971CD6">
            <w:rPr>
              <w:color w:val="000000"/>
            </w:rPr>
            <w:delText>i</w:delText>
          </w:r>
        </w:del>
      </w:ins>
      <w:ins w:id="2471" w:author="Jl. Odette" w:date="2018-10-25T11:07:00Z">
        <w:del w:id="2472" w:author="Olga" w:date="2018-10-29T17:28:00Z">
          <w:r w:rsidRPr="006D2558" w:rsidDel="00971CD6">
            <w:rPr>
              <w:color w:val="000000"/>
            </w:rPr>
            <w:delText>m</w:delText>
          </w:r>
        </w:del>
      </w:ins>
      <w:ins w:id="2473" w:author="Iker Armendariz Santamaria" w:date="2018-10-25T11:07:00Z">
        <w:del w:id="2474" w:author="Olga" w:date="2018-10-29T17:28:00Z">
          <w:r w:rsidRPr="006D2558" w:rsidDel="00971CD6">
            <w:rPr>
              <w:color w:val="000000"/>
            </w:rPr>
            <w:delText>nmersing</w:delText>
          </w:r>
        </w:del>
      </w:ins>
      <w:ins w:id="2475" w:author="Olga" w:date="2018-10-29T17:28:00Z">
        <w:r w:rsidRPr="006D2558">
          <w:rPr>
            <w:color w:val="000000"/>
          </w:rPr>
          <w:t>shaking carefully the</w:t>
        </w:r>
      </w:ins>
      <w:ins w:id="2476" w:author="Iker Armendariz Santamaria" w:date="2018-10-25T11:07:00Z">
        <w:r w:rsidRPr="006D2558">
          <w:rPr>
            <w:color w:val="000000"/>
          </w:rPr>
          <w:t xml:space="preserve"> </w:t>
        </w:r>
        <w:del w:id="2477" w:author="Olga" w:date="2018-10-29T17:27:00Z">
          <w:r w:rsidRPr="006D2558" w:rsidDel="00971CD6">
            <w:rPr>
              <w:color w:val="000000"/>
            </w:rPr>
            <w:delText>roots</w:delText>
          </w:r>
        </w:del>
      </w:ins>
      <w:ins w:id="2478" w:author="Olga" w:date="2018-10-29T17:27:00Z">
        <w:r w:rsidRPr="006D2558">
          <w:rPr>
            <w:color w:val="000000"/>
          </w:rPr>
          <w:t>roots</w:t>
        </w:r>
      </w:ins>
      <w:ins w:id="2479" w:author="Iker Armendariz Santamaria" w:date="2018-10-25T11:07:00Z">
        <w:r w:rsidRPr="006D2558">
          <w:rPr>
            <w:color w:val="000000"/>
          </w:rPr>
          <w:t xml:space="preserve"> </w:t>
        </w:r>
        <w:del w:id="2480" w:author="Olga" w:date="2018-10-29T17:28:00Z">
          <w:r w:rsidRPr="006D2558" w:rsidDel="00971CD6">
            <w:rPr>
              <w:color w:val="000000"/>
            </w:rPr>
            <w:delText>in</w:delText>
          </w:r>
        </w:del>
      </w:ins>
      <w:ins w:id="2481" w:author="Olga" w:date="2018-10-29T17:28:00Z">
        <w:r w:rsidRPr="006D2558">
          <w:rPr>
            <w:color w:val="000000"/>
          </w:rPr>
          <w:t>immersed in</w:t>
        </w:r>
      </w:ins>
      <w:ins w:id="2482" w:author="Iker Armendariz Santamaria" w:date="2018-10-25T11:07:00Z">
        <w:r w:rsidRPr="006D2558">
          <w:rPr>
            <w:color w:val="000000"/>
          </w:rPr>
          <w:t xml:space="preserve"> water</w:t>
        </w:r>
      </w:ins>
      <w:ins w:id="2483" w:author="Jl. Odette" w:date="2018-10-25T11:07:00Z">
        <w:r w:rsidRPr="006D2558">
          <w:rPr>
            <w:color w:val="000000"/>
          </w:rPr>
          <w:t>.</w:t>
        </w:r>
      </w:ins>
      <w:ins w:id="2484" w:author="Olga" w:date="2018-10-29T17:26:00Z">
        <w:r w:rsidRPr="006D2558">
          <w:rPr>
            <w:color w:val="000000"/>
          </w:rPr>
          <w:t xml:space="preserve"> </w:t>
        </w:r>
      </w:ins>
    </w:p>
    <w:p w14:paraId="5B33BD5A"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485" w:author="Iker Armendariz Santamaria" w:date="2018-10-25T11:07:00Z"/>
          <w:del w:id="2486" w:author="Jl. Odette" w:date="2018-10-25T11:07:00Z"/>
          <w:color w:val="000000"/>
          <w:rPrChange w:id="2487" w:author="Olga" w:date="2018-10-30T02:02:00Z">
            <w:rPr>
              <w:ins w:id="2488" w:author="Iker Armendariz Santamaria" w:date="2018-10-25T11:07:00Z"/>
              <w:del w:id="2489" w:author="Jl. Odette" w:date="2018-10-25T11:07:00Z"/>
              <w:highlight w:val="white"/>
            </w:rPr>
          </w:rPrChange>
        </w:rPr>
        <w:pPrChange w:id="2490" w:author="Olga" w:date="2018-10-29T17:26:00Z">
          <w:pPr>
            <w:numPr>
              <w:numId w:val="2"/>
            </w:numPr>
            <w:pBdr>
              <w:top w:val="nil"/>
              <w:left w:val="nil"/>
              <w:bottom w:val="nil"/>
              <w:right w:val="nil"/>
              <w:between w:val="nil"/>
            </w:pBdr>
            <w:ind w:left="720" w:hanging="360"/>
            <w:contextualSpacing/>
            <w:jc w:val="both"/>
          </w:pPr>
        </w:pPrChange>
      </w:pPr>
      <w:ins w:id="2491" w:author="Iker Armendariz Santamaria" w:date="2018-10-25T11:07:00Z">
        <w:del w:id="2492" w:author="Jl. Odette" w:date="2018-10-25T11:07:00Z">
          <w:r w:rsidRPr="006D2558">
            <w:rPr>
              <w:color w:val="000000"/>
            </w:rPr>
            <w:delText xml:space="preserve"> and transfer them to the hydroponic culture. </w:delText>
          </w:r>
        </w:del>
      </w:ins>
    </w:p>
    <w:p w14:paraId="6AF407A0"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493" w:author="Olga" w:date="2018-10-29T17:31:00Z"/>
          <w:color w:val="000000"/>
        </w:rPr>
      </w:pPr>
      <w:del w:id="2494" w:author="Iker Armendariz Santamaria" w:date="2018-10-25T11:07:00Z">
        <w:r w:rsidRPr="006D2558">
          <w:rPr>
            <w:color w:val="000000"/>
            <w:rPrChange w:id="2495" w:author="Olga" w:date="2018-10-30T02:02:00Z">
              <w:rPr>
                <w:color w:val="000000"/>
                <w:highlight w:val="white"/>
              </w:rPr>
            </w:rPrChange>
          </w:rPr>
          <w:delText xml:space="preserve">Remove the plants from the solid </w:delText>
        </w:r>
        <w:r w:rsidRPr="006D2558">
          <w:rPr>
            <w:color w:val="000000"/>
            <w:rPrChange w:id="2496" w:author="Olga" w:date="2018-10-30T02:02:00Z">
              <w:rPr>
                <w:i/>
                <w:color w:val="000000"/>
                <w:highlight w:val="white"/>
              </w:rPr>
            </w:rPrChange>
          </w:rPr>
          <w:delText>in vitro</w:delText>
        </w:r>
        <w:r w:rsidRPr="006D2558">
          <w:rPr>
            <w:color w:val="000000"/>
            <w:rPrChange w:id="2497" w:author="Olga" w:date="2018-10-30T02:02:00Z">
              <w:rPr>
                <w:color w:val="000000"/>
                <w:highlight w:val="white"/>
              </w:rPr>
            </w:rPrChange>
          </w:rPr>
          <w:delText xml:space="preserve"> medium and carefully transfer them (avoiding root damage) to the hydroponic culture. </w:delText>
        </w:r>
      </w:del>
      <w:r w:rsidRPr="006D2558">
        <w:rPr>
          <w:color w:val="000000"/>
          <w:rPrChange w:id="2498" w:author="Olga" w:date="2018-10-30T02:02:00Z">
            <w:rPr>
              <w:color w:val="000000"/>
              <w:highlight w:val="white"/>
            </w:rPr>
          </w:rPrChange>
        </w:rPr>
        <w:t xml:space="preserve">Cover the plants with transparent film like a glasshouse </w:t>
      </w:r>
      <w:ins w:id="2499" w:author="Iker Armendariz Santamaria" w:date="2018-10-25T11:07:00Z">
        <w:r w:rsidRPr="006D2558">
          <w:rPr>
            <w:color w:val="000000"/>
            <w:rPrChange w:id="2500" w:author="Olga" w:date="2018-10-30T02:02:00Z">
              <w:rPr>
                <w:color w:val="000000"/>
                <w:highlight w:val="white"/>
              </w:rPr>
            </w:rPrChange>
          </w:rPr>
          <w:t>to allow adequate acclimatization</w:t>
        </w:r>
      </w:ins>
      <w:ins w:id="2501" w:author="Olga" w:date="2018-10-29T17:31:00Z">
        <w:r w:rsidRPr="006D2558">
          <w:rPr>
            <w:color w:val="000000"/>
            <w:rPrChange w:id="2502" w:author="Olga" w:date="2018-10-30T02:02:00Z">
              <w:rPr>
                <w:color w:val="000000"/>
                <w:highlight w:val="white"/>
              </w:rPr>
            </w:rPrChange>
          </w:rPr>
          <w:t xml:space="preserve"> </w:t>
        </w:r>
      </w:ins>
      <w:ins w:id="2503" w:author="Olga" w:date="2018-10-29T17:32:00Z">
        <w:r w:rsidRPr="006D2558">
          <w:rPr>
            <w:color w:val="000000"/>
            <w:rPrChange w:id="2504" w:author="Olga" w:date="2018-10-30T02:02:00Z">
              <w:rPr>
                <w:color w:val="000000"/>
                <w:highlight w:val="white"/>
              </w:rPr>
            </w:rPrChange>
          </w:rPr>
          <w:t xml:space="preserve">and incubate in the </w:t>
        </w:r>
      </w:ins>
      <w:del w:id="2505" w:author="Iker Armendariz Santamaria" w:date="2018-10-25T11:07:00Z">
        <w:r w:rsidRPr="006D2558">
          <w:rPr>
            <w:color w:val="000000"/>
            <w:rPrChange w:id="2506" w:author="Olga" w:date="2018-10-30T02:02:00Z">
              <w:rPr>
                <w:color w:val="000000"/>
                <w:highlight w:val="white"/>
              </w:rPr>
            </w:rPrChange>
          </w:rPr>
          <w:delText>to allow for proper acclimation</w:delText>
        </w:r>
      </w:del>
      <w:del w:id="2507" w:author="Olga" w:date="2018-10-29T17:32:00Z">
        <w:r w:rsidRPr="006D2558" w:rsidDel="00971CD6">
          <w:rPr>
            <w:color w:val="000000"/>
            <w:rPrChange w:id="2508" w:author="Olga" w:date="2018-10-30T02:02:00Z">
              <w:rPr>
                <w:color w:val="000000"/>
                <w:highlight w:val="white"/>
              </w:rPr>
            </w:rPrChange>
          </w:rPr>
          <w:delText xml:space="preserve">. </w:delText>
        </w:r>
      </w:del>
      <w:ins w:id="2509" w:author="Olga" w:date="2018-10-29T17:31:00Z">
        <w:r w:rsidRPr="006D2558">
          <w:rPr>
            <w:color w:val="000000"/>
          </w:rPr>
          <w:t xml:space="preserve">growing chamber. </w:t>
        </w:r>
      </w:ins>
    </w:p>
    <w:p w14:paraId="2ED56E7A" w14:textId="77777777" w:rsidR="00A05564" w:rsidRPr="006D2558" w:rsidDel="00971CD6" w:rsidRDefault="00A05564" w:rsidP="00A05564">
      <w:pPr>
        <w:numPr>
          <w:ilvl w:val="0"/>
          <w:numId w:val="6"/>
        </w:numPr>
        <w:pBdr>
          <w:top w:val="nil"/>
          <w:left w:val="nil"/>
          <w:bottom w:val="nil"/>
          <w:right w:val="nil"/>
          <w:between w:val="nil"/>
        </w:pBdr>
        <w:shd w:val="clear" w:color="auto" w:fill="FFFFFF"/>
        <w:contextualSpacing/>
        <w:jc w:val="both"/>
        <w:rPr>
          <w:ins w:id="2510" w:author="Iker Armendariz Santamaria" w:date="2018-10-25T11:07:00Z"/>
          <w:del w:id="2511" w:author="Olga" w:date="2018-10-29T17:33:00Z"/>
          <w:color w:val="000000"/>
          <w:rPrChange w:id="2512" w:author="Olga" w:date="2018-10-30T02:02:00Z">
            <w:rPr>
              <w:ins w:id="2513" w:author="Iker Armendariz Santamaria" w:date="2018-10-25T11:07:00Z"/>
              <w:del w:id="2514" w:author="Olga" w:date="2018-10-29T17:33:00Z"/>
              <w:highlight w:val="white"/>
            </w:rPr>
          </w:rPrChange>
        </w:rPr>
        <w:pPrChange w:id="2515" w:author="Olga" w:date="2018-10-29T17:26:00Z">
          <w:pPr>
            <w:numPr>
              <w:numId w:val="2"/>
            </w:numPr>
            <w:pBdr>
              <w:top w:val="nil"/>
              <w:left w:val="nil"/>
              <w:bottom w:val="nil"/>
              <w:right w:val="nil"/>
              <w:between w:val="nil"/>
            </w:pBdr>
            <w:ind w:left="720" w:hanging="360"/>
            <w:contextualSpacing/>
            <w:jc w:val="both"/>
          </w:pPr>
        </w:pPrChange>
      </w:pPr>
    </w:p>
    <w:p w14:paraId="4CFC00C8"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516" w:author="Iker Armendariz Santamaria" w:date="2018-10-25T11:07:00Z"/>
          <w:color w:val="000000"/>
          <w:rPrChange w:id="2517" w:author="Olga" w:date="2018-10-30T02:02:00Z">
            <w:rPr>
              <w:ins w:id="2518" w:author="Iker Armendariz Santamaria" w:date="2018-10-25T11:07:00Z"/>
              <w:highlight w:val="white"/>
            </w:rPr>
          </w:rPrChange>
        </w:rPr>
        <w:pPrChange w:id="2519" w:author="Olga" w:date="2018-10-29T17:29:00Z">
          <w:pPr>
            <w:numPr>
              <w:numId w:val="2"/>
            </w:numPr>
            <w:pBdr>
              <w:top w:val="nil"/>
              <w:left w:val="nil"/>
              <w:bottom w:val="nil"/>
              <w:right w:val="nil"/>
              <w:between w:val="nil"/>
            </w:pBdr>
            <w:ind w:left="720" w:hanging="360"/>
            <w:contextualSpacing/>
            <w:jc w:val="both"/>
          </w:pPr>
        </w:pPrChange>
      </w:pPr>
      <w:r w:rsidRPr="006D2558">
        <w:rPr>
          <w:color w:val="000000"/>
          <w:rPrChange w:id="2520" w:author="Olga" w:date="2018-10-30T02:02:00Z">
            <w:rPr>
              <w:color w:val="000000"/>
              <w:highlight w:val="white"/>
            </w:rPr>
          </w:rPrChange>
        </w:rPr>
        <w:t>Make holes in the film after 3 days and remove it</w:t>
      </w:r>
      <w:ins w:id="2521" w:author="Iker Armendariz Santamaria" w:date="2018-10-25T11:07:00Z">
        <w:r w:rsidRPr="006D2558">
          <w:rPr>
            <w:color w:val="000000"/>
            <w:rPrChange w:id="2522" w:author="Olga" w:date="2018-10-30T02:02:00Z">
              <w:rPr>
                <w:color w:val="000000"/>
                <w:highlight w:val="white"/>
              </w:rPr>
            </w:rPrChange>
          </w:rPr>
          <w:t xml:space="preserve"> completely </w:t>
        </w:r>
        <w:del w:id="2523" w:author="Jl. Odette" w:date="2018-10-25T11:07:00Z">
          <w:r w:rsidRPr="006D2558">
            <w:rPr>
              <w:color w:val="000000"/>
              <w:rPrChange w:id="2524" w:author="Olga" w:date="2018-10-30T02:02:00Z">
                <w:rPr>
                  <w:color w:val="000000"/>
                  <w:highlight w:val="white"/>
                </w:rPr>
              </w:rPrChange>
            </w:rPr>
            <w:delText xml:space="preserve">remove it </w:delText>
          </w:r>
        </w:del>
        <w:r w:rsidRPr="006D2558">
          <w:rPr>
            <w:color w:val="000000"/>
            <w:rPrChange w:id="2525" w:author="Olga" w:date="2018-10-30T02:02:00Z">
              <w:rPr>
                <w:color w:val="000000"/>
                <w:highlight w:val="white"/>
              </w:rPr>
            </w:rPrChange>
          </w:rPr>
          <w:t>one week after.</w:t>
        </w:r>
        <w:del w:id="2526" w:author="Olga" w:date="2018-10-29T17:30:00Z">
          <w:r w:rsidRPr="006D2558" w:rsidDel="00971CD6">
            <w:rPr>
              <w:color w:val="000000"/>
              <w:rPrChange w:id="2527" w:author="Olga" w:date="2018-10-30T02:02:00Z">
                <w:rPr>
                  <w:color w:val="000000"/>
                  <w:highlight w:val="white"/>
                </w:rPr>
              </w:rPrChange>
            </w:rPr>
            <w:delText xml:space="preserve"> </w:delText>
          </w:r>
        </w:del>
      </w:ins>
      <w:del w:id="2528" w:author="Iker Armendariz Santamaria" w:date="2018-10-25T11:07:00Z">
        <w:r w:rsidRPr="006D2558">
          <w:rPr>
            <w:color w:val="000000"/>
            <w:rPrChange w:id="2529" w:author="Olga" w:date="2018-10-30T02:02:00Z">
              <w:rPr>
                <w:color w:val="000000"/>
                <w:highlight w:val="white"/>
              </w:rPr>
            </w:rPrChange>
          </w:rPr>
          <w:delText xml:space="preserve"> </w:delText>
        </w:r>
      </w:del>
      <w:ins w:id="2530" w:author="Iker Armendariz Santamaria" w:date="2018-10-25T11:07:00Z">
        <w:del w:id="2531" w:author="Iker Armendariz Santamaria" w:date="2018-10-25T11:07:00Z">
          <w:r w:rsidRPr="006D2558">
            <w:rPr>
              <w:color w:val="000000"/>
              <w:rPrChange w:id="2532" w:author="Olga" w:date="2018-10-30T02:02:00Z">
                <w:rPr>
                  <w:color w:val="000000"/>
                  <w:highlight w:val="white"/>
                </w:rPr>
              </w:rPrChange>
            </w:rPr>
            <w:delText xml:space="preserve">remove it a week after </w:delText>
          </w:r>
        </w:del>
      </w:ins>
      <w:del w:id="2533" w:author="Iker Armendariz Santamaria" w:date="2018-10-25T11:07:00Z">
        <w:r w:rsidRPr="006D2558">
          <w:rPr>
            <w:color w:val="000000"/>
            <w:rPrChange w:id="2534" w:author="Olga" w:date="2018-10-30T02:02:00Z">
              <w:rPr>
                <w:color w:val="000000"/>
                <w:highlight w:val="white"/>
              </w:rPr>
            </w:rPrChange>
          </w:rPr>
          <w:delText>after a week</w:delText>
        </w:r>
      </w:del>
      <w:del w:id="2535" w:author="Olga" w:date="2018-10-29T17:30:00Z">
        <w:r w:rsidRPr="006D2558" w:rsidDel="00971CD6">
          <w:rPr>
            <w:color w:val="000000"/>
            <w:rPrChange w:id="2536" w:author="Olga" w:date="2018-10-30T02:02:00Z">
              <w:rPr>
                <w:color w:val="000000"/>
                <w:highlight w:val="white"/>
              </w:rPr>
            </w:rPrChange>
          </w:rPr>
          <w:delText>.</w:delText>
        </w:r>
      </w:del>
      <w:r w:rsidRPr="006D2558">
        <w:rPr>
          <w:color w:val="000000"/>
          <w:rPrChange w:id="2537" w:author="Olga" w:date="2018-10-30T02:02:00Z">
            <w:rPr>
              <w:color w:val="000000"/>
              <w:highlight w:val="white"/>
            </w:rPr>
          </w:rPrChange>
        </w:rPr>
        <w:t xml:space="preserve"> </w:t>
      </w:r>
    </w:p>
    <w:p w14:paraId="7AB6D6EA" w14:textId="77777777" w:rsidR="00A05564" w:rsidRPr="006D2558" w:rsidRDefault="00A05564" w:rsidP="00A05564">
      <w:pPr>
        <w:numPr>
          <w:ilvl w:val="0"/>
          <w:numId w:val="6"/>
        </w:numPr>
        <w:pBdr>
          <w:top w:val="nil"/>
          <w:left w:val="nil"/>
          <w:bottom w:val="nil"/>
          <w:right w:val="nil"/>
          <w:between w:val="nil"/>
        </w:pBdr>
        <w:shd w:val="clear" w:color="auto" w:fill="FFFFFF"/>
        <w:contextualSpacing/>
        <w:jc w:val="both"/>
        <w:rPr>
          <w:ins w:id="2538" w:author="Olga" w:date="2018-10-29T17:34:00Z"/>
          <w:color w:val="000000"/>
        </w:rPr>
        <w:pPrChange w:id="2539" w:author="Olga" w:date="2018-10-29T17:29:00Z">
          <w:pPr>
            <w:numPr>
              <w:numId w:val="2"/>
            </w:numPr>
            <w:pBdr>
              <w:top w:val="nil"/>
              <w:left w:val="nil"/>
              <w:bottom w:val="nil"/>
              <w:right w:val="nil"/>
              <w:between w:val="nil"/>
            </w:pBdr>
            <w:ind w:left="720" w:hanging="360"/>
            <w:contextualSpacing/>
            <w:jc w:val="both"/>
          </w:pPr>
        </w:pPrChange>
      </w:pPr>
      <w:ins w:id="2540" w:author="Olga" w:date="2018-10-29T17:30:00Z">
        <w:r w:rsidRPr="006D2558">
          <w:rPr>
            <w:color w:val="000000"/>
          </w:rPr>
          <w:t>Replace with fresh media every 10 days.</w:t>
        </w:r>
      </w:ins>
    </w:p>
    <w:p w14:paraId="535FBC2D" w14:textId="77777777" w:rsidR="00A05564" w:rsidRPr="006D2558" w:rsidDel="00971CD6" w:rsidRDefault="00A05564" w:rsidP="00A05564">
      <w:pPr>
        <w:pBdr>
          <w:top w:val="nil"/>
          <w:left w:val="nil"/>
          <w:bottom w:val="nil"/>
          <w:right w:val="nil"/>
          <w:between w:val="nil"/>
        </w:pBdr>
        <w:shd w:val="clear" w:color="auto" w:fill="FFFFFF"/>
        <w:contextualSpacing/>
        <w:jc w:val="both"/>
        <w:rPr>
          <w:del w:id="2541" w:author="Olga" w:date="2018-10-29T17:31:00Z"/>
          <w:color w:val="000000"/>
          <w:rPrChange w:id="2542" w:author="Olga" w:date="2018-10-30T02:02:00Z">
            <w:rPr>
              <w:del w:id="2543" w:author="Olga" w:date="2018-10-29T17:31:00Z"/>
              <w:highlight w:val="white"/>
            </w:rPr>
          </w:rPrChange>
        </w:rPr>
        <w:pPrChange w:id="2544" w:author="Olga" w:date="2018-10-29T17:36:00Z">
          <w:pPr>
            <w:numPr>
              <w:numId w:val="2"/>
            </w:numPr>
            <w:pBdr>
              <w:top w:val="nil"/>
              <w:left w:val="nil"/>
              <w:bottom w:val="nil"/>
              <w:right w:val="nil"/>
              <w:between w:val="nil"/>
            </w:pBdr>
            <w:ind w:left="720" w:hanging="360"/>
            <w:contextualSpacing/>
            <w:jc w:val="both"/>
          </w:pPr>
        </w:pPrChange>
      </w:pPr>
      <w:del w:id="2545" w:author="Olga" w:date="2018-10-29T17:31:00Z">
        <w:r w:rsidRPr="006D2558" w:rsidDel="00971CD6">
          <w:rPr>
            <w:color w:val="000000"/>
            <w:rPrChange w:id="2546" w:author="Olga" w:date="2018-10-30T02:02:00Z">
              <w:rPr>
                <w:color w:val="000000"/>
                <w:highlight w:val="white"/>
              </w:rPr>
            </w:rPrChange>
          </w:rPr>
          <w:delText xml:space="preserve">Maintain the culture in the growing chamber to keep the photoperiod (dark/light 8/16 h), temperature (20 °C) and </w:delText>
        </w:r>
      </w:del>
      <w:ins w:id="2547" w:author="Iker Armendariz Santamaria" w:date="2018-10-25T11:07:00Z">
        <w:del w:id="2548" w:author="Olga" w:date="2018-10-29T17:31:00Z">
          <w:r w:rsidRPr="006D2558" w:rsidDel="00971CD6">
            <w:rPr>
              <w:color w:val="000000"/>
              <w:rPrChange w:id="2549" w:author="Olga" w:date="2018-10-30T02:02:00Z">
                <w:rPr>
                  <w:color w:val="000000"/>
                  <w:highlight w:val="white"/>
                </w:rPr>
              </w:rPrChange>
            </w:rPr>
            <w:delText xml:space="preserve">optimal </w:delText>
          </w:r>
        </w:del>
      </w:ins>
      <w:del w:id="2550" w:author="Olga" w:date="2018-10-29T17:31:00Z">
        <w:r w:rsidRPr="006D2558" w:rsidDel="00971CD6">
          <w:rPr>
            <w:color w:val="000000"/>
            <w:rPrChange w:id="2551" w:author="Olga" w:date="2018-10-30T02:02:00Z">
              <w:rPr>
                <w:color w:val="000000"/>
                <w:highlight w:val="white"/>
              </w:rPr>
            </w:rPrChange>
          </w:rPr>
          <w:delText>humidity optimal (63</w:delText>
        </w:r>
      </w:del>
      <w:ins w:id="2552" w:author="Iker Armendariz Santamaria" w:date="2018-10-25T11:07:00Z">
        <w:del w:id="2553" w:author="Olga" w:date="2018-10-29T17:31:00Z">
          <w:r w:rsidRPr="006D2558" w:rsidDel="00971CD6">
            <w:rPr>
              <w:color w:val="000000"/>
              <w:rPrChange w:id="2554" w:author="Olga" w:date="2018-10-30T02:02:00Z">
                <w:rPr>
                  <w:color w:val="000000"/>
                  <w:highlight w:val="white"/>
                </w:rPr>
              </w:rPrChange>
            </w:rPr>
            <w:delText xml:space="preserve"> </w:delText>
          </w:r>
        </w:del>
      </w:ins>
      <w:del w:id="2555" w:author="Olga" w:date="2018-10-29T17:31:00Z">
        <w:r w:rsidRPr="006D2558" w:rsidDel="00971CD6">
          <w:rPr>
            <w:color w:val="000000"/>
            <w:rPrChange w:id="2556" w:author="Olga" w:date="2018-10-30T02:02:00Z">
              <w:rPr>
                <w:color w:val="000000"/>
                <w:highlight w:val="white"/>
              </w:rPr>
            </w:rPrChange>
          </w:rPr>
          <w:delText xml:space="preserve">%) for growing. </w:delText>
        </w:r>
      </w:del>
    </w:p>
    <w:p w14:paraId="1AC2FD37" w14:textId="77777777" w:rsidR="00A05564" w:rsidRPr="006D2558" w:rsidDel="00140E5C" w:rsidRDefault="00A05564" w:rsidP="00A05564">
      <w:pPr>
        <w:pBdr>
          <w:top w:val="nil"/>
          <w:left w:val="nil"/>
          <w:bottom w:val="nil"/>
          <w:right w:val="nil"/>
          <w:between w:val="nil"/>
        </w:pBdr>
        <w:shd w:val="clear" w:color="auto" w:fill="FFFFFF"/>
        <w:contextualSpacing/>
        <w:jc w:val="both"/>
        <w:rPr>
          <w:del w:id="2557" w:author="Olga" w:date="2018-10-29T17:35:00Z"/>
          <w:sz w:val="22"/>
          <w:szCs w:val="22"/>
          <w:rPrChange w:id="2558" w:author="Olga" w:date="2018-10-30T02:02:00Z">
            <w:rPr>
              <w:del w:id="2559" w:author="Olga" w:date="2018-10-29T17:35:00Z"/>
              <w:highlight w:val="white"/>
            </w:rPr>
          </w:rPrChange>
        </w:rPr>
        <w:pPrChange w:id="2560" w:author="Olga" w:date="2018-10-29T17:36:00Z">
          <w:pPr>
            <w:numPr>
              <w:numId w:val="2"/>
            </w:numPr>
            <w:pBdr>
              <w:top w:val="nil"/>
              <w:left w:val="nil"/>
              <w:bottom w:val="nil"/>
              <w:right w:val="nil"/>
              <w:between w:val="nil"/>
            </w:pBdr>
            <w:ind w:left="720" w:hanging="360"/>
            <w:contextualSpacing/>
            <w:jc w:val="both"/>
          </w:pPr>
        </w:pPrChange>
      </w:pPr>
      <w:del w:id="2561" w:author="Olga" w:date="2018-10-29T17:34:00Z">
        <w:r w:rsidRPr="006D2558" w:rsidDel="00140E5C">
          <w:rPr>
            <w:color w:val="000000"/>
            <w:rPrChange w:id="2562" w:author="Olga" w:date="2018-10-30T02:02:00Z">
              <w:rPr>
                <w:color w:val="000000"/>
                <w:highlight w:val="white"/>
              </w:rPr>
            </w:rPrChange>
          </w:rPr>
          <w:delText xml:space="preserve">Let the plants grow 2-3 weeks to allow the full development of the root system. </w:delText>
        </w:r>
      </w:del>
      <w:del w:id="2563" w:author="Olga" w:date="2018-10-29T17:35:00Z">
        <w:r w:rsidRPr="006D2558" w:rsidDel="00140E5C">
          <w:rPr>
            <w:color w:val="000000"/>
            <w:rPrChange w:id="2564" w:author="Olga" w:date="2018-10-30T02:02:00Z">
              <w:rPr>
                <w:b/>
                <w:color w:val="000000"/>
                <w:highlight w:val="white"/>
              </w:rPr>
            </w:rPrChange>
          </w:rPr>
          <w:delText>Note:</w:delText>
        </w:r>
        <w:r w:rsidRPr="006D2558" w:rsidDel="00140E5C">
          <w:rPr>
            <w:color w:val="000000"/>
            <w:rPrChange w:id="2565" w:author="Olga" w:date="2018-10-30T02:02:00Z">
              <w:rPr>
                <w:color w:val="000000"/>
                <w:highlight w:val="white"/>
              </w:rPr>
            </w:rPrChange>
          </w:rPr>
          <w:delText xml:space="preserve"> At this step, different analyses can be performed</w:delText>
        </w:r>
      </w:del>
      <w:ins w:id="2566" w:author="Iker Armendariz Santamaria" w:date="2018-10-25T11:07:00Z">
        <w:del w:id="2567" w:author="Olga" w:date="2018-10-29T17:35:00Z">
          <w:r w:rsidRPr="006D2558" w:rsidDel="00140E5C">
            <w:rPr>
              <w:color w:val="000000"/>
              <w:rPrChange w:id="2568" w:author="Olga" w:date="2018-10-30T02:02:00Z">
                <w:rPr>
                  <w:color w:val="000000"/>
                  <w:highlight w:val="white"/>
                </w:rPr>
              </w:rPrChange>
            </w:rPr>
            <w:delText xml:space="preserve">, as in this same example, GUS assay. </w:delText>
          </w:r>
        </w:del>
      </w:ins>
      <w:del w:id="2569" w:author="Olga" w:date="2018-10-29T17:35:00Z">
        <w:r w:rsidRPr="006D2558" w:rsidDel="00140E5C">
          <w:rPr>
            <w:color w:val="000000"/>
            <w:rPrChange w:id="2570" w:author="Olga" w:date="2018-10-30T02:02:00Z">
              <w:rPr>
                <w:color w:val="000000"/>
                <w:highlight w:val="white"/>
              </w:rPr>
            </w:rPrChange>
          </w:rPr>
          <w:delText>. In our case, we proceed with the GUS assay.</w:delText>
        </w:r>
      </w:del>
    </w:p>
    <w:p w14:paraId="4578EBEA" w14:textId="77777777" w:rsidR="00A05564" w:rsidRPr="006D2558" w:rsidRDefault="00A05564" w:rsidP="00A05564">
      <w:pPr>
        <w:pBdr>
          <w:top w:val="nil"/>
          <w:left w:val="nil"/>
          <w:bottom w:val="nil"/>
          <w:right w:val="nil"/>
          <w:between w:val="nil"/>
        </w:pBdr>
        <w:spacing w:after="60"/>
        <w:jc w:val="both"/>
        <w:rPr>
          <w:sz w:val="22"/>
          <w:szCs w:val="22"/>
          <w:rPrChange w:id="2571" w:author="Olga" w:date="2018-10-30T02:02:00Z">
            <w:rPr>
              <w:highlight w:val="white"/>
            </w:rPr>
          </w:rPrChange>
        </w:rPr>
        <w:pPrChange w:id="2572" w:author="Olga" w:date="2018-10-29T17:36:00Z">
          <w:pPr>
            <w:numPr>
              <w:numId w:val="8"/>
            </w:numPr>
            <w:pBdr>
              <w:top w:val="nil"/>
              <w:left w:val="nil"/>
              <w:bottom w:val="nil"/>
              <w:right w:val="nil"/>
              <w:between w:val="nil"/>
            </w:pBdr>
            <w:spacing w:after="60"/>
            <w:ind w:left="360" w:hanging="360"/>
            <w:contextualSpacing/>
            <w:jc w:val="both"/>
          </w:pPr>
        </w:pPrChange>
      </w:pPr>
    </w:p>
    <w:p w14:paraId="4AFF4E0B" w14:textId="77777777" w:rsidR="00A05564" w:rsidRPr="006D2558" w:rsidRDefault="00A05564" w:rsidP="00A05564">
      <w:pPr>
        <w:pBdr>
          <w:top w:val="nil"/>
          <w:left w:val="nil"/>
          <w:bottom w:val="nil"/>
          <w:right w:val="nil"/>
          <w:between w:val="nil"/>
        </w:pBdr>
        <w:jc w:val="both"/>
        <w:rPr>
          <w:ins w:id="2573" w:author="Sandra Fernández" w:date="2018-10-25T11:07:00Z"/>
          <w:b/>
          <w:color w:val="000000"/>
          <w:rPrChange w:id="2574" w:author="Olga" w:date="2018-10-30T02:02:00Z">
            <w:rPr>
              <w:ins w:id="2575" w:author="Sandra Fernández" w:date="2018-10-25T11:07:00Z"/>
              <w:color w:val="000000"/>
            </w:rPr>
          </w:rPrChange>
        </w:rPr>
      </w:pPr>
      <w:r w:rsidRPr="006D2558">
        <w:rPr>
          <w:b/>
          <w:color w:val="000000"/>
          <w:rPrChange w:id="2576" w:author="Olga" w:date="2018-10-30T02:02:00Z">
            <w:rPr>
              <w:color w:val="000000"/>
            </w:rPr>
          </w:rPrChange>
        </w:rPr>
        <w:t xml:space="preserve">[Place Table </w:t>
      </w:r>
      <w:del w:id="2577" w:author="Olga" w:date="2018-10-31T09:39:00Z">
        <w:r w:rsidRPr="006D2558" w:rsidDel="003F7657">
          <w:rPr>
            <w:b/>
            <w:color w:val="000000"/>
            <w:rPrChange w:id="2578" w:author="Olga" w:date="2018-10-30T02:02:00Z">
              <w:rPr>
                <w:color w:val="000000"/>
              </w:rPr>
            </w:rPrChange>
          </w:rPr>
          <w:delText xml:space="preserve">1 </w:delText>
        </w:r>
      </w:del>
      <w:ins w:id="2579" w:author="Olga" w:date="2018-10-31T09:39:00Z">
        <w:r>
          <w:rPr>
            <w:b/>
            <w:color w:val="000000"/>
          </w:rPr>
          <w:t>2</w:t>
        </w:r>
        <w:r w:rsidRPr="006D2558">
          <w:rPr>
            <w:b/>
            <w:color w:val="000000"/>
            <w:rPrChange w:id="2580" w:author="Olga" w:date="2018-10-30T02:02:00Z">
              <w:rPr>
                <w:color w:val="000000"/>
              </w:rPr>
            </w:rPrChange>
          </w:rPr>
          <w:t xml:space="preserve"> </w:t>
        </w:r>
      </w:ins>
      <w:r w:rsidRPr="006D2558">
        <w:rPr>
          <w:b/>
          <w:color w:val="000000"/>
          <w:rPrChange w:id="2581" w:author="Olga" w:date="2018-10-30T02:02:00Z">
            <w:rPr>
              <w:color w:val="000000"/>
            </w:rPr>
          </w:rPrChange>
        </w:rPr>
        <w:t>here]</w:t>
      </w:r>
    </w:p>
    <w:p w14:paraId="3F61D443" w14:textId="77777777" w:rsidR="00A05564" w:rsidRPr="006D2558" w:rsidDel="003F7657" w:rsidRDefault="00A05564" w:rsidP="00A05564">
      <w:pPr>
        <w:pBdr>
          <w:top w:val="nil"/>
          <w:left w:val="nil"/>
          <w:bottom w:val="nil"/>
          <w:right w:val="nil"/>
          <w:between w:val="nil"/>
        </w:pBdr>
        <w:jc w:val="both"/>
        <w:rPr>
          <w:del w:id="2582" w:author="Olga" w:date="2018-10-31T09:39:00Z"/>
          <w:b/>
          <w:color w:val="000000"/>
          <w:rPrChange w:id="2583" w:author="Olga" w:date="2018-10-30T02:02:00Z">
            <w:rPr>
              <w:del w:id="2584" w:author="Olga" w:date="2018-10-31T09:39:00Z"/>
              <w:color w:val="000000"/>
            </w:rPr>
          </w:rPrChange>
        </w:rPr>
      </w:pPr>
      <w:ins w:id="2585" w:author="Sandra Fernández" w:date="2018-10-25T11:07:00Z">
        <w:del w:id="2586" w:author="Olga" w:date="2018-10-31T09:39:00Z">
          <w:r w:rsidRPr="006D2558" w:rsidDel="003F7657">
            <w:rPr>
              <w:b/>
              <w:color w:val="000000"/>
              <w:rPrChange w:id="2587" w:author="Olga" w:date="2018-10-30T02:02:00Z">
                <w:rPr>
                  <w:color w:val="000000"/>
                </w:rPr>
              </w:rPrChange>
            </w:rPr>
            <w:delText>[Place Table 2 here]</w:delText>
          </w:r>
        </w:del>
      </w:ins>
    </w:p>
    <w:p w14:paraId="2718E722" w14:textId="77777777" w:rsidR="00A05564" w:rsidRPr="006D2558" w:rsidRDefault="00A05564" w:rsidP="00A05564">
      <w:pPr>
        <w:pBdr>
          <w:top w:val="nil"/>
          <w:left w:val="nil"/>
          <w:bottom w:val="nil"/>
          <w:right w:val="nil"/>
          <w:between w:val="nil"/>
        </w:pBdr>
        <w:jc w:val="both"/>
        <w:rPr>
          <w:b/>
          <w:color w:val="000000"/>
          <w:rPrChange w:id="2588" w:author="Olga" w:date="2018-10-30T02:02:00Z">
            <w:rPr>
              <w:color w:val="000000"/>
            </w:rPr>
          </w:rPrChange>
        </w:rPr>
      </w:pPr>
    </w:p>
    <w:p w14:paraId="0167C033" w14:textId="77777777" w:rsidR="00A05564" w:rsidRPr="0006485F" w:rsidRDefault="00A05564" w:rsidP="00A05564">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ns w:id="2589" w:author="Olga" w:date="2018-10-29T17:35:00Z"/>
          <w:b/>
          <w:color w:val="000000"/>
          <w:rPrChange w:id="2590" w:author="Olga" w:date="2018-11-06T11:19:00Z">
            <w:rPr>
              <w:ins w:id="2591" w:author="Olga" w:date="2018-10-29T17:35:00Z"/>
              <w:b/>
              <w:i/>
              <w:color w:val="000000"/>
            </w:rPr>
          </w:rPrChange>
        </w:rPr>
        <w:pPrChange w:id="2592" w:author="Olga" w:date="2018-10-30T02:29:00Z">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pPrChange>
      </w:pPr>
      <w:r w:rsidRPr="0006485F">
        <w:rPr>
          <w:b/>
          <w:color w:val="000000"/>
          <w:highlight w:val="yellow"/>
          <w:rPrChange w:id="2593" w:author="Olga" w:date="2018-11-06T11:19:00Z">
            <w:rPr>
              <w:b/>
              <w:i/>
              <w:color w:val="000000"/>
            </w:rPr>
          </w:rPrChange>
        </w:rPr>
        <w:t xml:space="preserve">GUS </w:t>
      </w:r>
      <w:ins w:id="2594" w:author="Olga" w:date="2018-10-29T17:36:00Z">
        <w:r w:rsidRPr="0006485F">
          <w:rPr>
            <w:b/>
            <w:color w:val="000000"/>
            <w:highlight w:val="yellow"/>
            <w:rPrChange w:id="2595" w:author="Olga" w:date="2018-11-06T11:19:00Z">
              <w:rPr>
                <w:b/>
                <w:i/>
                <w:color w:val="000000"/>
              </w:rPr>
            </w:rPrChange>
          </w:rPr>
          <w:t xml:space="preserve">histochemical </w:t>
        </w:r>
      </w:ins>
      <w:r w:rsidRPr="0006485F">
        <w:rPr>
          <w:b/>
          <w:color w:val="000000"/>
          <w:highlight w:val="yellow"/>
          <w:rPrChange w:id="2596" w:author="Olga" w:date="2018-11-06T11:19:00Z">
            <w:rPr>
              <w:b/>
              <w:i/>
              <w:color w:val="000000"/>
            </w:rPr>
          </w:rPrChange>
        </w:rPr>
        <w:t>reporter gene assay</w:t>
      </w:r>
    </w:p>
    <w:p w14:paraId="04450487" w14:textId="77777777" w:rsidR="00A05564" w:rsidRPr="006D2558" w:rsidRDefault="00A05564" w:rsidP="00A05564">
      <w:pPr>
        <w:pBdr>
          <w:top w:val="nil"/>
          <w:left w:val="nil"/>
          <w:bottom w:val="nil"/>
          <w:right w:val="nil"/>
          <w:between w:val="nil"/>
        </w:pBdr>
        <w:shd w:val="clear" w:color="auto" w:fill="FFFFFF"/>
        <w:contextualSpacing/>
        <w:jc w:val="both"/>
        <w:rPr>
          <w:ins w:id="2597" w:author="Olga" w:date="2018-10-29T17:35:00Z"/>
        </w:rPr>
        <w:pPrChange w:id="2598" w:author="Olga" w:date="2018-10-29T17:35:00Z">
          <w:pPr>
            <w:pBdr>
              <w:top w:val="nil"/>
              <w:left w:val="nil"/>
              <w:bottom w:val="nil"/>
              <w:right w:val="nil"/>
              <w:between w:val="nil"/>
            </w:pBdr>
            <w:shd w:val="clear" w:color="auto" w:fill="FFFFFF"/>
            <w:ind w:left="720"/>
            <w:contextualSpacing/>
            <w:jc w:val="both"/>
          </w:pPr>
        </w:pPrChange>
      </w:pPr>
      <w:ins w:id="2599" w:author="Olga" w:date="2018-10-29T17:35:00Z">
        <w:r w:rsidRPr="006D2558">
          <w:rPr>
            <w:color w:val="000000"/>
          </w:rPr>
          <w:t xml:space="preserve">Note: In our case the GUS analysis was performed with roots </w:t>
        </w:r>
      </w:ins>
      <w:ins w:id="2600" w:author="Olga" w:date="2018-10-29T17:36:00Z">
        <w:r w:rsidRPr="006D2558">
          <w:rPr>
            <w:color w:val="000000"/>
          </w:rPr>
          <w:t>of</w:t>
        </w:r>
      </w:ins>
      <w:ins w:id="2601" w:author="Olga" w:date="2018-10-29T17:35:00Z">
        <w:r w:rsidRPr="006D2558">
          <w:rPr>
            <w:color w:val="000000"/>
          </w:rPr>
          <w:t xml:space="preserve"> 2-3 weeks </w:t>
        </w:r>
      </w:ins>
      <w:ins w:id="2602" w:author="Olga" w:date="2018-10-29T17:36:00Z">
        <w:r w:rsidRPr="006D2558">
          <w:rPr>
            <w:color w:val="000000"/>
          </w:rPr>
          <w:t xml:space="preserve">grown in hydroponics. </w:t>
        </w:r>
      </w:ins>
      <w:ins w:id="2603" w:author="Olga" w:date="2018-10-29T17:35:00Z">
        <w:r w:rsidRPr="006D2558">
          <w:rPr>
            <w:color w:val="000000"/>
          </w:rPr>
          <w:t xml:space="preserve"> </w:t>
        </w:r>
      </w:ins>
    </w:p>
    <w:p w14:paraId="66CB51A9" w14:textId="77777777" w:rsidR="00A05564" w:rsidRPr="006D2558" w:rsidDel="00B02EB9" w:rsidRDefault="00A05564" w:rsidP="00A05564">
      <w:pPr>
        <w:numPr>
          <w:ilvl w:val="0"/>
          <w:numId w:val="6"/>
        </w:num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del w:id="2604" w:author="Olga" w:date="2018-10-29T17:36:00Z"/>
          <w:color w:val="000000"/>
          <w:rPrChange w:id="2605" w:author="Olga" w:date="2018-10-30T02:02:00Z">
            <w:rPr>
              <w:del w:id="2606" w:author="Olga" w:date="2018-10-29T17:36:00Z"/>
              <w:b/>
              <w:i/>
              <w:color w:val="000000"/>
            </w:rPr>
          </w:rPrChange>
        </w:rPr>
        <w:pPrChange w:id="2607" w:author="Olga" w:date="2018-10-29T17:37:00Z">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pPr>
        </w:pPrChange>
      </w:pPr>
    </w:p>
    <w:p w14:paraId="2108A296"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608" w:author="Olga" w:date="2018-10-29T17:53:00Z"/>
          <w:color w:val="000000"/>
          <w:highlight w:val="yellow"/>
          <w:rPrChange w:id="2609" w:author="Olga" w:date="2018-10-30T02:20:00Z">
            <w:rPr>
              <w:ins w:id="2610" w:author="Olga" w:date="2018-10-29T17:53:00Z"/>
              <w:color w:val="000000"/>
            </w:rPr>
          </w:rPrChange>
        </w:rPr>
        <w:pPrChange w:id="2611" w:author="Olga" w:date="2018-10-29T17:37:00Z">
          <w:pPr>
            <w:numPr>
              <w:numId w:val="3"/>
            </w:numPr>
            <w:pBdr>
              <w:top w:val="nil"/>
              <w:left w:val="nil"/>
              <w:bottom w:val="nil"/>
              <w:right w:val="nil"/>
              <w:between w:val="nil"/>
            </w:pBdr>
            <w:ind w:left="720" w:hanging="360"/>
            <w:contextualSpacing/>
            <w:jc w:val="both"/>
          </w:pPr>
        </w:pPrChange>
      </w:pPr>
      <w:r w:rsidRPr="00FD26F1">
        <w:rPr>
          <w:color w:val="000000"/>
          <w:highlight w:val="yellow"/>
          <w:rPrChange w:id="2612" w:author="Olga" w:date="2018-10-30T02:20:00Z">
            <w:rPr>
              <w:b/>
              <w:color w:val="000000"/>
            </w:rPr>
          </w:rPrChange>
        </w:rPr>
        <w:t>Fix the root</w:t>
      </w:r>
      <w:ins w:id="2613" w:author="Iker Armendariz Santamaria" w:date="2018-10-25T11:07:00Z">
        <w:r w:rsidRPr="00FD26F1">
          <w:rPr>
            <w:color w:val="000000"/>
            <w:highlight w:val="yellow"/>
            <w:rPrChange w:id="2614" w:author="Olga" w:date="2018-10-30T02:20:00Z">
              <w:rPr>
                <w:b/>
                <w:color w:val="000000"/>
              </w:rPr>
            </w:rPrChange>
          </w:rPr>
          <w:t xml:space="preserve">s </w:t>
        </w:r>
      </w:ins>
      <w:del w:id="2615" w:author="Iker Armendariz Santamaria" w:date="2018-10-25T11:07:00Z">
        <w:r w:rsidRPr="00FD26F1">
          <w:rPr>
            <w:color w:val="000000"/>
            <w:highlight w:val="yellow"/>
            <w:rPrChange w:id="2616" w:author="Olga" w:date="2018-10-30T02:20:00Z">
              <w:rPr>
                <w:b/>
                <w:color w:val="000000"/>
              </w:rPr>
            </w:rPrChange>
          </w:rPr>
          <w:delText xml:space="preserve"> tissue </w:delText>
        </w:r>
      </w:del>
      <w:r w:rsidRPr="00FD26F1">
        <w:rPr>
          <w:color w:val="000000"/>
          <w:highlight w:val="yellow"/>
          <w:rPrChange w:id="2617" w:author="Olga" w:date="2018-10-30T02:20:00Z">
            <w:rPr>
              <w:b/>
              <w:color w:val="000000"/>
            </w:rPr>
          </w:rPrChange>
        </w:rPr>
        <w:t>with 90</w:t>
      </w:r>
      <w:ins w:id="2618" w:author="Iker Armendariz Santamaria" w:date="2018-10-25T11:07:00Z">
        <w:r w:rsidRPr="00FD26F1">
          <w:rPr>
            <w:color w:val="000000"/>
            <w:highlight w:val="yellow"/>
            <w:rPrChange w:id="2619" w:author="Olga" w:date="2018-10-30T02:20:00Z">
              <w:rPr>
                <w:b/>
                <w:color w:val="000000"/>
              </w:rPr>
            </w:rPrChange>
          </w:rPr>
          <w:t xml:space="preserve"> </w:t>
        </w:r>
      </w:ins>
      <w:r w:rsidRPr="00FD26F1">
        <w:rPr>
          <w:color w:val="000000"/>
          <w:highlight w:val="yellow"/>
          <w:rPrChange w:id="2620" w:author="Olga" w:date="2018-10-30T02:20:00Z">
            <w:rPr>
              <w:b/>
              <w:color w:val="000000"/>
            </w:rPr>
          </w:rPrChange>
        </w:rPr>
        <w:t xml:space="preserve">% chilled acetone (v/v) and incubate it for 20 minutes </w:t>
      </w:r>
      <w:ins w:id="2621" w:author="Sandra Fernández" w:date="2018-10-25T11:07:00Z">
        <w:r w:rsidRPr="00FD26F1">
          <w:rPr>
            <w:color w:val="000000"/>
            <w:highlight w:val="yellow"/>
            <w:rPrChange w:id="2622" w:author="Olga" w:date="2018-10-30T02:20:00Z">
              <w:rPr>
                <w:b/>
                <w:color w:val="000000"/>
              </w:rPr>
            </w:rPrChange>
          </w:rPr>
          <w:t>on</w:t>
        </w:r>
      </w:ins>
      <w:del w:id="2623" w:author="Sandra Fernández" w:date="2018-10-25T11:07:00Z">
        <w:r w:rsidRPr="00FD26F1">
          <w:rPr>
            <w:color w:val="000000"/>
            <w:highlight w:val="yellow"/>
            <w:rPrChange w:id="2624" w:author="Olga" w:date="2018-10-30T02:20:00Z">
              <w:rPr>
                <w:b/>
                <w:color w:val="000000"/>
              </w:rPr>
            </w:rPrChange>
          </w:rPr>
          <w:delText>in</w:delText>
        </w:r>
      </w:del>
      <w:r w:rsidRPr="00FD26F1">
        <w:rPr>
          <w:color w:val="000000"/>
          <w:highlight w:val="yellow"/>
          <w:rPrChange w:id="2625" w:author="Olga" w:date="2018-10-30T02:20:00Z">
            <w:rPr>
              <w:b/>
              <w:color w:val="000000"/>
            </w:rPr>
          </w:rPrChange>
        </w:rPr>
        <w:t xml:space="preserve"> ice. </w:t>
      </w:r>
    </w:p>
    <w:p w14:paraId="63521514"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626" w:author="Olga" w:date="2018-10-29T17:54:00Z"/>
          <w:color w:val="000000"/>
          <w:highlight w:val="yellow"/>
          <w:rPrChange w:id="2627" w:author="Olga" w:date="2018-10-30T02:20:00Z">
            <w:rPr>
              <w:ins w:id="2628" w:author="Olga" w:date="2018-10-29T17:54:00Z"/>
              <w:color w:val="000000"/>
            </w:rPr>
          </w:rPrChange>
        </w:rPr>
        <w:pPrChange w:id="2629" w:author="Olga" w:date="2018-10-29T17:37:00Z">
          <w:pPr>
            <w:numPr>
              <w:numId w:val="3"/>
            </w:numPr>
            <w:pBdr>
              <w:top w:val="nil"/>
              <w:left w:val="nil"/>
              <w:bottom w:val="nil"/>
              <w:right w:val="nil"/>
              <w:between w:val="nil"/>
            </w:pBdr>
            <w:ind w:left="720" w:hanging="360"/>
            <w:contextualSpacing/>
            <w:jc w:val="both"/>
          </w:pPr>
        </w:pPrChange>
      </w:pPr>
      <w:r w:rsidRPr="00FD26F1">
        <w:rPr>
          <w:color w:val="000000"/>
          <w:highlight w:val="yellow"/>
          <w:rPrChange w:id="2630" w:author="Olga" w:date="2018-10-30T02:20:00Z">
            <w:rPr>
              <w:b/>
              <w:color w:val="000000"/>
            </w:rPr>
          </w:rPrChange>
        </w:rPr>
        <w:t>Perform two washings with distilled water</w:t>
      </w:r>
      <w:ins w:id="2631" w:author="Olga" w:date="2018-10-29T17:54:00Z">
        <w:r w:rsidRPr="00FD26F1">
          <w:rPr>
            <w:color w:val="000000"/>
            <w:highlight w:val="yellow"/>
            <w:rPrChange w:id="2632" w:author="Olga" w:date="2018-10-30T02:20:00Z">
              <w:rPr>
                <w:color w:val="000000"/>
              </w:rPr>
            </w:rPrChange>
          </w:rPr>
          <w:t>.</w:t>
        </w:r>
      </w:ins>
    </w:p>
    <w:p w14:paraId="5EFF9022"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633" w:author="Olga" w:date="2018-10-29T17:54:00Z"/>
          <w:color w:val="000000"/>
          <w:highlight w:val="yellow"/>
          <w:rPrChange w:id="2634" w:author="Olga" w:date="2018-10-30T02:20:00Z">
            <w:rPr>
              <w:ins w:id="2635" w:author="Olga" w:date="2018-10-29T17:54:00Z"/>
              <w:color w:val="000000"/>
            </w:rPr>
          </w:rPrChange>
        </w:rPr>
        <w:pPrChange w:id="2636" w:author="Olga" w:date="2018-10-29T17:37:00Z">
          <w:pPr>
            <w:numPr>
              <w:numId w:val="3"/>
            </w:numPr>
            <w:pBdr>
              <w:top w:val="nil"/>
              <w:left w:val="nil"/>
              <w:bottom w:val="nil"/>
              <w:right w:val="nil"/>
              <w:between w:val="nil"/>
            </w:pBdr>
            <w:ind w:left="720" w:hanging="360"/>
            <w:contextualSpacing/>
            <w:jc w:val="both"/>
          </w:pPr>
        </w:pPrChange>
      </w:pPr>
      <w:del w:id="2637" w:author="Olga" w:date="2018-10-29T17:53:00Z">
        <w:r w:rsidRPr="00FD26F1" w:rsidDel="008219CE">
          <w:rPr>
            <w:color w:val="000000"/>
            <w:highlight w:val="yellow"/>
            <w:rPrChange w:id="2638" w:author="Olga" w:date="2018-10-30T02:20:00Z">
              <w:rPr>
                <w:b/>
                <w:color w:val="000000"/>
              </w:rPr>
            </w:rPrChange>
          </w:rPr>
          <w:delText xml:space="preserve"> and </w:delText>
        </w:r>
      </w:del>
      <w:del w:id="2639" w:author="Olga" w:date="2018-10-29T17:54:00Z">
        <w:r w:rsidRPr="00FD26F1" w:rsidDel="008219CE">
          <w:rPr>
            <w:color w:val="000000"/>
            <w:highlight w:val="yellow"/>
            <w:rPrChange w:id="2640" w:author="Olga" w:date="2018-10-30T02:20:00Z">
              <w:rPr>
                <w:b/>
                <w:color w:val="000000"/>
              </w:rPr>
            </w:rPrChange>
          </w:rPr>
          <w:delText>a</w:delText>
        </w:r>
      </w:del>
      <w:ins w:id="2641" w:author="Olga" w:date="2018-10-29T17:54:00Z">
        <w:r w:rsidRPr="00FD26F1">
          <w:rPr>
            <w:color w:val="000000"/>
            <w:highlight w:val="yellow"/>
            <w:rPrChange w:id="2642" w:author="Olga" w:date="2018-10-30T02:20:00Z">
              <w:rPr>
                <w:color w:val="000000"/>
              </w:rPr>
            </w:rPrChange>
          </w:rPr>
          <w:t>A</w:t>
        </w:r>
      </w:ins>
      <w:r w:rsidRPr="00FD26F1">
        <w:rPr>
          <w:color w:val="000000"/>
          <w:highlight w:val="yellow"/>
          <w:rPrChange w:id="2643" w:author="Olga" w:date="2018-10-30T02:20:00Z">
            <w:rPr>
              <w:b/>
              <w:color w:val="000000"/>
            </w:rPr>
          </w:rPrChange>
        </w:rPr>
        <w:t>dd fresh GUS staining solution</w:t>
      </w:r>
      <w:del w:id="2644" w:author="Olga" w:date="2018-10-29T17:54:00Z">
        <w:r w:rsidRPr="00FD26F1" w:rsidDel="008219CE">
          <w:rPr>
            <w:color w:val="000000"/>
            <w:highlight w:val="yellow"/>
            <w:rPrChange w:id="2645" w:author="Olga" w:date="2018-10-30T02:20:00Z">
              <w:rPr>
                <w:b/>
                <w:color w:val="000000"/>
              </w:rPr>
            </w:rPrChange>
          </w:rPr>
          <w:delText xml:space="preserve"> </w:delText>
        </w:r>
      </w:del>
      <w:ins w:id="2646" w:author="Olga" w:date="2018-10-29T17:54:00Z">
        <w:r w:rsidRPr="00FD26F1">
          <w:rPr>
            <w:color w:val="000000"/>
            <w:highlight w:val="yellow"/>
            <w:rPrChange w:id="2647" w:author="Olga" w:date="2018-10-30T02:20:00Z">
              <w:rPr>
                <w:color w:val="000000"/>
              </w:rPr>
            </w:rPrChange>
          </w:rPr>
          <w:t xml:space="preserve"> </w:t>
        </w:r>
      </w:ins>
      <w:ins w:id="2648" w:author="Olga" w:date="2018-10-29T17:52:00Z">
        <w:r w:rsidRPr="00FD26F1">
          <w:rPr>
            <w:color w:val="000000"/>
            <w:highlight w:val="yellow"/>
            <w:rPrChange w:id="2649" w:author="Olga" w:date="2018-10-30T02:20:00Z">
              <w:rPr>
                <w:color w:val="000000"/>
              </w:rPr>
            </w:rPrChange>
          </w:rPr>
          <w:t xml:space="preserve">(Table </w:t>
        </w:r>
      </w:ins>
      <w:ins w:id="2650" w:author="Olga" w:date="2018-10-30T00:30:00Z">
        <w:r w:rsidRPr="00FD26F1">
          <w:rPr>
            <w:color w:val="000000"/>
            <w:highlight w:val="yellow"/>
            <w:rPrChange w:id="2651" w:author="Olga" w:date="2018-10-30T02:20:00Z">
              <w:rPr>
                <w:color w:val="000000"/>
              </w:rPr>
            </w:rPrChange>
          </w:rPr>
          <w:t>3</w:t>
        </w:r>
      </w:ins>
      <w:ins w:id="2652" w:author="Olga" w:date="2018-10-29T17:52:00Z">
        <w:r w:rsidRPr="00FD26F1">
          <w:rPr>
            <w:color w:val="000000"/>
            <w:highlight w:val="yellow"/>
            <w:rPrChange w:id="2653" w:author="Olga" w:date="2018-10-30T02:20:00Z">
              <w:rPr>
                <w:color w:val="000000"/>
              </w:rPr>
            </w:rPrChange>
          </w:rPr>
          <w:t>)</w:t>
        </w:r>
      </w:ins>
      <w:ins w:id="2654" w:author="Olga" w:date="2018-10-29T17:54:00Z">
        <w:r w:rsidRPr="00FD26F1">
          <w:rPr>
            <w:color w:val="000000"/>
            <w:highlight w:val="yellow"/>
            <w:rPrChange w:id="2655" w:author="Olga" w:date="2018-10-30T02:20:00Z">
              <w:rPr>
                <w:color w:val="000000"/>
              </w:rPr>
            </w:rPrChange>
          </w:rPr>
          <w:t xml:space="preserve"> and a</w:t>
        </w:r>
      </w:ins>
      <w:del w:id="2656" w:author="Olga" w:date="2018-10-29T17:53:00Z">
        <w:r w:rsidRPr="00FD26F1" w:rsidDel="008219CE">
          <w:rPr>
            <w:color w:val="000000"/>
            <w:highlight w:val="yellow"/>
            <w:rPrChange w:id="2657" w:author="Olga" w:date="2018-10-30T02:20:00Z">
              <w:rPr>
                <w:color w:val="000000"/>
              </w:rPr>
            </w:rPrChange>
          </w:rPr>
          <w:delText>(1 mM X-GlcA (</w:delText>
        </w:r>
        <w:r w:rsidRPr="00FD26F1" w:rsidDel="008219CE">
          <w:rPr>
            <w:color w:val="000000"/>
            <w:highlight w:val="yellow"/>
            <w:rPrChange w:id="2658" w:author="Olga" w:date="2018-10-30T02:20:00Z">
              <w:rPr>
                <w:color w:val="000000"/>
                <w:highlight w:val="white"/>
              </w:rPr>
            </w:rPrChange>
          </w:rPr>
          <w:delText>5-Bromo-4-chloro-3-indolyl β-</w:delText>
        </w:r>
        <w:r w:rsidRPr="00FD26F1" w:rsidDel="008219CE">
          <w:rPr>
            <w:color w:val="000000"/>
            <w:highlight w:val="yellow"/>
            <w:rPrChange w:id="2659" w:author="Olga" w:date="2018-10-30T02:20:00Z">
              <w:rPr>
                <w:color w:val="000000"/>
              </w:rPr>
            </w:rPrChange>
          </w:rPr>
          <w:delText>D</w:delText>
        </w:r>
        <w:r w:rsidRPr="00FD26F1" w:rsidDel="008219CE">
          <w:rPr>
            <w:color w:val="000000"/>
            <w:highlight w:val="yellow"/>
            <w:rPrChange w:id="2660" w:author="Olga" w:date="2018-10-30T02:20:00Z">
              <w:rPr>
                <w:color w:val="000000"/>
                <w:highlight w:val="white"/>
              </w:rPr>
            </w:rPrChange>
          </w:rPr>
          <w:delText>-glucuronide cyclohexylammonium salt)</w:delText>
        </w:r>
        <w:r w:rsidRPr="00FD26F1" w:rsidDel="008219CE">
          <w:rPr>
            <w:color w:val="000000"/>
            <w:highlight w:val="yellow"/>
            <w:rPrChange w:id="2661" w:author="Olga" w:date="2018-10-30T02:20:00Z">
              <w:rPr>
                <w:color w:val="000000"/>
              </w:rPr>
            </w:rPrChange>
          </w:rPr>
          <w:delText xml:space="preserve"> from a stock of 1 mg / 100 μL of methanol, 50 mM sodium phosphate buffer 2X pH7, 1 mM potassium ferricyanide, 1</w:delText>
        </w:r>
      </w:del>
      <w:ins w:id="2662" w:author="Iker Armendariz Santamaria" w:date="2018-10-25T11:07:00Z">
        <w:del w:id="2663" w:author="Olga" w:date="2018-10-29T17:53:00Z">
          <w:r w:rsidRPr="00FD26F1" w:rsidDel="008219CE">
            <w:rPr>
              <w:color w:val="000000"/>
              <w:highlight w:val="yellow"/>
              <w:rPrChange w:id="2664" w:author="Olga" w:date="2018-10-30T02:20:00Z">
                <w:rPr>
                  <w:color w:val="000000"/>
                </w:rPr>
              </w:rPrChange>
            </w:rPr>
            <w:delText xml:space="preserve"> </w:delText>
          </w:r>
        </w:del>
      </w:ins>
      <w:ins w:id="2665" w:author="Sandra Fernández" w:date="2018-10-25T11:07:00Z">
        <w:del w:id="2666" w:author="Olga" w:date="2018-10-29T17:53:00Z">
          <w:r w:rsidRPr="00FD26F1" w:rsidDel="008219CE">
            <w:rPr>
              <w:color w:val="000000"/>
              <w:highlight w:val="yellow"/>
              <w:rPrChange w:id="2667" w:author="Olga" w:date="2018-10-30T02:20:00Z">
                <w:rPr>
                  <w:color w:val="000000"/>
                </w:rPr>
              </w:rPrChange>
            </w:rPr>
            <w:delText>mM</w:delText>
          </w:r>
        </w:del>
      </w:ins>
      <w:del w:id="2668" w:author="Olga" w:date="2018-10-29T17:53:00Z">
        <w:r w:rsidRPr="00FD26F1" w:rsidDel="008219CE">
          <w:rPr>
            <w:color w:val="000000"/>
            <w:highlight w:val="yellow"/>
            <w:rPrChange w:id="2669" w:author="Olga" w:date="2018-10-30T02:20:00Z">
              <w:rPr>
                <w:color w:val="000000"/>
              </w:rPr>
            </w:rPrChange>
          </w:rPr>
          <w:delText>Mm potassium ferrocyanide, 10 mM EDTA and 0.05% (v/v) triton X-100)</w:delText>
        </w:r>
        <w:r w:rsidRPr="00FD26F1" w:rsidDel="008219CE">
          <w:rPr>
            <w:color w:val="000000"/>
            <w:highlight w:val="yellow"/>
            <w:rPrChange w:id="2670" w:author="Olga" w:date="2018-10-30T02:20:00Z">
              <w:rPr>
                <w:b/>
                <w:color w:val="000000"/>
              </w:rPr>
            </w:rPrChange>
          </w:rPr>
          <w:delText xml:space="preserve">. </w:delText>
        </w:r>
      </w:del>
      <w:del w:id="2671" w:author="Olga" w:date="2018-10-29T17:54:00Z">
        <w:r w:rsidRPr="00FD26F1" w:rsidDel="008219CE">
          <w:rPr>
            <w:color w:val="000000"/>
            <w:highlight w:val="yellow"/>
            <w:rPrChange w:id="2672" w:author="Olga" w:date="2018-10-30T02:20:00Z">
              <w:rPr>
                <w:b/>
                <w:color w:val="000000"/>
              </w:rPr>
            </w:rPrChange>
          </w:rPr>
          <w:delText>A</w:delText>
        </w:r>
      </w:del>
      <w:r w:rsidRPr="00FD26F1">
        <w:rPr>
          <w:color w:val="000000"/>
          <w:highlight w:val="yellow"/>
          <w:rPrChange w:id="2673" w:author="Olga" w:date="2018-10-30T02:20:00Z">
            <w:rPr>
              <w:b/>
              <w:color w:val="000000"/>
            </w:rPr>
          </w:rPrChange>
        </w:rPr>
        <w:t>pply vacuum (-70 Pa) for 20 min</w:t>
      </w:r>
      <w:ins w:id="2674" w:author="Olga" w:date="2018-10-29T17:54:00Z">
        <w:r w:rsidRPr="00FD26F1">
          <w:rPr>
            <w:color w:val="000000"/>
            <w:highlight w:val="yellow"/>
            <w:rPrChange w:id="2675" w:author="Olga" w:date="2018-10-30T02:20:00Z">
              <w:rPr>
                <w:color w:val="000000"/>
              </w:rPr>
            </w:rPrChange>
          </w:rPr>
          <w:t>.</w:t>
        </w:r>
      </w:ins>
    </w:p>
    <w:p w14:paraId="0D494976" w14:textId="77777777" w:rsidR="00A05564" w:rsidRDefault="00A05564" w:rsidP="00A05564">
      <w:pPr>
        <w:numPr>
          <w:ilvl w:val="0"/>
          <w:numId w:val="6"/>
        </w:numPr>
        <w:pBdr>
          <w:top w:val="nil"/>
          <w:left w:val="nil"/>
          <w:bottom w:val="nil"/>
          <w:right w:val="nil"/>
          <w:between w:val="nil"/>
        </w:pBdr>
        <w:shd w:val="clear" w:color="auto" w:fill="FFFFFF"/>
        <w:contextualSpacing/>
        <w:jc w:val="both"/>
        <w:rPr>
          <w:ins w:id="2676" w:author="Olga" w:date="2018-11-06T11:32:00Z"/>
          <w:color w:val="000000"/>
          <w:highlight w:val="yellow"/>
        </w:rPr>
        <w:pPrChange w:id="2677" w:author="Olga" w:date="2018-10-29T18:02:00Z">
          <w:pPr>
            <w:pBdr>
              <w:top w:val="nil"/>
              <w:left w:val="nil"/>
              <w:bottom w:val="nil"/>
              <w:right w:val="nil"/>
              <w:between w:val="nil"/>
            </w:pBdr>
            <w:spacing w:before="60"/>
            <w:ind w:left="720"/>
            <w:jc w:val="both"/>
          </w:pPr>
        </w:pPrChange>
      </w:pPr>
      <w:del w:id="2678" w:author="Olga" w:date="2018-10-29T17:54:00Z">
        <w:r w:rsidRPr="00FD26F1" w:rsidDel="008219CE">
          <w:rPr>
            <w:color w:val="000000"/>
            <w:highlight w:val="yellow"/>
            <w:rPrChange w:id="2679" w:author="Olga" w:date="2018-10-30T02:20:00Z">
              <w:rPr>
                <w:b/>
                <w:color w:val="000000"/>
              </w:rPr>
            </w:rPrChange>
          </w:rPr>
          <w:delText xml:space="preserve"> and i</w:delText>
        </w:r>
      </w:del>
      <w:ins w:id="2680" w:author="Olga" w:date="2018-10-29T17:54:00Z">
        <w:r w:rsidRPr="00FD26F1">
          <w:rPr>
            <w:color w:val="000000"/>
            <w:highlight w:val="yellow"/>
            <w:rPrChange w:id="2681" w:author="Olga" w:date="2018-10-30T02:20:00Z">
              <w:rPr>
                <w:color w:val="000000"/>
              </w:rPr>
            </w:rPrChange>
          </w:rPr>
          <w:t>I</w:t>
        </w:r>
      </w:ins>
      <w:r w:rsidRPr="00FD26F1">
        <w:rPr>
          <w:color w:val="000000"/>
          <w:highlight w:val="yellow"/>
          <w:rPrChange w:id="2682" w:author="Olga" w:date="2018-10-30T02:20:00Z">
            <w:rPr>
              <w:b/>
              <w:color w:val="000000"/>
            </w:rPr>
          </w:rPrChange>
        </w:rPr>
        <w:t>ncubate at 37 °C in</w:t>
      </w:r>
      <w:del w:id="2683" w:author="Iker Armendariz Santamaria" w:date="2018-10-25T11:07:00Z">
        <w:r w:rsidRPr="00FD26F1">
          <w:rPr>
            <w:color w:val="000000"/>
            <w:highlight w:val="yellow"/>
            <w:rPrChange w:id="2684" w:author="Olga" w:date="2018-10-30T02:20:00Z">
              <w:rPr>
                <w:b/>
                <w:color w:val="000000"/>
              </w:rPr>
            </w:rPrChange>
          </w:rPr>
          <w:delText xml:space="preserve"> the</w:delText>
        </w:r>
      </w:del>
      <w:r w:rsidRPr="00FD26F1">
        <w:rPr>
          <w:color w:val="000000"/>
          <w:highlight w:val="yellow"/>
          <w:rPrChange w:id="2685" w:author="Olga" w:date="2018-10-30T02:20:00Z">
            <w:rPr>
              <w:b/>
              <w:color w:val="000000"/>
            </w:rPr>
          </w:rPrChange>
        </w:rPr>
        <w:t xml:space="preserve"> dark</w:t>
      </w:r>
      <w:r w:rsidRPr="00FD26F1">
        <w:rPr>
          <w:color w:val="000000"/>
          <w:highlight w:val="yellow"/>
          <w:rPrChange w:id="2686" w:author="Olga" w:date="2018-10-30T02:20:00Z">
            <w:rPr>
              <w:color w:val="000000"/>
            </w:rPr>
          </w:rPrChange>
        </w:rPr>
        <w:t xml:space="preserve"> </w:t>
      </w:r>
      <w:ins w:id="2687" w:author="Olga" w:date="2018-10-29T17:56:00Z">
        <w:r w:rsidRPr="00FD26F1">
          <w:rPr>
            <w:color w:val="000000"/>
            <w:highlight w:val="yellow"/>
            <w:rPrChange w:id="2688" w:author="Olga" w:date="2018-10-30T02:20:00Z">
              <w:rPr>
                <w:color w:val="000000"/>
              </w:rPr>
            </w:rPrChange>
          </w:rPr>
          <w:t xml:space="preserve">to protect the photosensitive GUS </w:t>
        </w:r>
      </w:ins>
      <w:del w:id="2689" w:author="Jl. Odette" w:date="2018-10-25T11:07:00Z">
        <w:r w:rsidRPr="00FD26F1">
          <w:rPr>
            <w:color w:val="000000"/>
            <w:highlight w:val="yellow"/>
            <w:rPrChange w:id="2690" w:author="Olga" w:date="2018-10-30T02:20:00Z">
              <w:rPr>
                <w:color w:val="000000"/>
              </w:rPr>
            </w:rPrChange>
          </w:rPr>
          <w:delText xml:space="preserve">(X-Glc photosensitivity) </w:delText>
        </w:r>
      </w:del>
      <w:r w:rsidRPr="00FD26F1">
        <w:rPr>
          <w:color w:val="000000"/>
          <w:highlight w:val="yellow"/>
          <w:rPrChange w:id="2691" w:author="Olga" w:date="2018-10-30T02:20:00Z">
            <w:rPr>
              <w:b/>
              <w:color w:val="000000"/>
            </w:rPr>
          </w:rPrChange>
        </w:rPr>
        <w:t>for 4 h</w:t>
      </w:r>
      <w:del w:id="2692" w:author="Olga" w:date="2018-10-29T17:54:00Z">
        <w:r w:rsidRPr="00FD26F1" w:rsidDel="008219CE">
          <w:rPr>
            <w:color w:val="000000"/>
            <w:highlight w:val="yellow"/>
            <w:rPrChange w:id="2693" w:author="Olga" w:date="2018-10-30T02:20:00Z">
              <w:rPr>
                <w:b/>
                <w:color w:val="000000"/>
              </w:rPr>
            </w:rPrChange>
          </w:rPr>
          <w:delText>ours</w:delText>
        </w:r>
      </w:del>
      <w:r w:rsidRPr="00FD26F1">
        <w:rPr>
          <w:color w:val="000000"/>
          <w:highlight w:val="yellow"/>
          <w:rPrChange w:id="2694" w:author="Olga" w:date="2018-10-30T02:20:00Z">
            <w:rPr>
              <w:b/>
              <w:color w:val="000000"/>
            </w:rPr>
          </w:rPrChange>
        </w:rPr>
        <w:t xml:space="preserve"> or until a blue colour is visible. </w:t>
      </w:r>
    </w:p>
    <w:p w14:paraId="4F93F6ED" w14:textId="77777777" w:rsidR="00A05564" w:rsidRPr="00FD26F1" w:rsidDel="0078145C" w:rsidRDefault="00A05564" w:rsidP="00A05564">
      <w:pPr>
        <w:pBdr>
          <w:top w:val="nil"/>
          <w:left w:val="nil"/>
          <w:bottom w:val="nil"/>
          <w:right w:val="nil"/>
          <w:between w:val="nil"/>
        </w:pBdr>
        <w:shd w:val="clear" w:color="auto" w:fill="FFFFFF"/>
        <w:spacing w:before="60"/>
        <w:ind w:left="720"/>
        <w:contextualSpacing/>
        <w:jc w:val="both"/>
        <w:rPr>
          <w:ins w:id="2695" w:author="Iker Armendariz Santamaria" w:date="2018-10-25T11:07:00Z"/>
          <w:del w:id="2696" w:author="Olga" w:date="2018-10-29T17:57:00Z"/>
          <w:color w:val="000000"/>
          <w:highlight w:val="yellow"/>
          <w:rPrChange w:id="2697" w:author="Olga" w:date="2018-10-30T02:20:00Z">
            <w:rPr>
              <w:ins w:id="2698" w:author="Iker Armendariz Santamaria" w:date="2018-10-25T11:07:00Z"/>
              <w:del w:id="2699" w:author="Olga" w:date="2018-10-29T17:57:00Z"/>
            </w:rPr>
          </w:rPrChange>
        </w:rPr>
        <w:pPrChange w:id="2700" w:author="Olga" w:date="2018-11-06T11:32:00Z">
          <w:pPr>
            <w:numPr>
              <w:numId w:val="3"/>
            </w:numPr>
            <w:pBdr>
              <w:top w:val="nil"/>
              <w:left w:val="nil"/>
              <w:bottom w:val="nil"/>
              <w:right w:val="nil"/>
              <w:between w:val="nil"/>
            </w:pBdr>
            <w:ind w:left="720" w:hanging="360"/>
            <w:contextualSpacing/>
            <w:jc w:val="both"/>
          </w:pPr>
        </w:pPrChange>
      </w:pPr>
      <w:ins w:id="2701" w:author="Olga" w:date="2018-10-29T17:56:00Z">
        <w:r w:rsidRPr="00FD26F1">
          <w:rPr>
            <w:color w:val="000000"/>
            <w:highlight w:val="yellow"/>
            <w:rPrChange w:id="2702" w:author="Olga" w:date="2018-10-30T02:20:00Z">
              <w:rPr>
                <w:color w:val="000000"/>
              </w:rPr>
            </w:rPrChange>
          </w:rPr>
          <w:t xml:space="preserve">Note: </w:t>
        </w:r>
      </w:ins>
    </w:p>
    <w:p w14:paraId="7A74D1BD" w14:textId="77777777" w:rsidR="00A05564" w:rsidRPr="00FD26F1" w:rsidRDefault="00A05564" w:rsidP="00A05564">
      <w:pPr>
        <w:pBdr>
          <w:top w:val="nil"/>
          <w:left w:val="nil"/>
          <w:bottom w:val="nil"/>
          <w:right w:val="nil"/>
          <w:between w:val="nil"/>
        </w:pBdr>
        <w:shd w:val="clear" w:color="auto" w:fill="FFFFFF"/>
        <w:spacing w:before="60"/>
        <w:ind w:left="720"/>
        <w:contextualSpacing/>
        <w:jc w:val="both"/>
        <w:rPr>
          <w:ins w:id="2703" w:author="Iker Armendariz Santamaria" w:date="2018-10-25T11:07:00Z"/>
          <w:del w:id="2704" w:author="Jl. Odette" w:date="2018-10-25T11:07:00Z"/>
          <w:color w:val="000000"/>
          <w:highlight w:val="yellow"/>
          <w:rPrChange w:id="2705" w:author="Olga" w:date="2018-10-30T02:20:00Z">
            <w:rPr>
              <w:ins w:id="2706" w:author="Iker Armendariz Santamaria" w:date="2018-10-25T11:07:00Z"/>
              <w:del w:id="2707" w:author="Jl. Odette" w:date="2018-10-25T11:07:00Z"/>
              <w:color w:val="000000"/>
            </w:rPr>
          </w:rPrChange>
        </w:rPr>
        <w:pPrChange w:id="2708" w:author="Olga" w:date="2018-11-06T11:32:00Z">
          <w:pPr>
            <w:pBdr>
              <w:top w:val="nil"/>
              <w:left w:val="nil"/>
              <w:bottom w:val="nil"/>
              <w:right w:val="nil"/>
              <w:between w:val="nil"/>
            </w:pBdr>
            <w:spacing w:before="60"/>
            <w:ind w:left="720"/>
            <w:jc w:val="both"/>
          </w:pPr>
        </w:pPrChange>
      </w:pPr>
      <w:del w:id="2709" w:author="Olga" w:date="2018-10-27T17:57:00Z">
        <w:r w:rsidRPr="00FD26F1" w:rsidDel="00E4003F">
          <w:rPr>
            <w:color w:val="000000"/>
            <w:highlight w:val="yellow"/>
            <w:rPrChange w:id="2710" w:author="Olga" w:date="2018-10-30T02:20:00Z">
              <w:rPr>
                <w:color w:val="000000"/>
              </w:rPr>
            </w:rPrChange>
          </w:rPr>
          <w:delText>Note</w:delText>
        </w:r>
      </w:del>
      <w:del w:id="2711" w:author="Olga" w:date="2018-10-29T17:57:00Z">
        <w:r w:rsidRPr="00FD26F1" w:rsidDel="0078145C">
          <w:rPr>
            <w:color w:val="000000"/>
            <w:highlight w:val="yellow"/>
            <w:rPrChange w:id="2712" w:author="Olga" w:date="2018-10-30T02:20:00Z">
              <w:rPr>
                <w:color w:val="000000"/>
              </w:rPr>
            </w:rPrChange>
          </w:rPr>
          <w:delText xml:space="preserve">: </w:delText>
        </w:r>
      </w:del>
      <w:r w:rsidRPr="00FD26F1">
        <w:rPr>
          <w:color w:val="000000"/>
          <w:highlight w:val="yellow"/>
          <w:rPrChange w:id="2713" w:author="Olga" w:date="2018-10-30T02:20:00Z">
            <w:rPr>
              <w:color w:val="000000"/>
            </w:rPr>
          </w:rPrChange>
        </w:rPr>
        <w:t xml:space="preserve">The presence of ferri- and ferrocyanide in </w:t>
      </w:r>
      <w:ins w:id="2714" w:author="Sandra Fernández" w:date="2018-10-25T11:07:00Z">
        <w:r w:rsidRPr="00FD26F1">
          <w:rPr>
            <w:color w:val="000000"/>
            <w:highlight w:val="yellow"/>
            <w:rPrChange w:id="2715" w:author="Olga" w:date="2018-10-30T02:20:00Z">
              <w:rPr>
                <w:color w:val="000000"/>
              </w:rPr>
            </w:rPrChange>
          </w:rPr>
          <w:t>GUS solution</w:t>
        </w:r>
      </w:ins>
      <w:del w:id="2716" w:author="Sandra Fernández" w:date="2018-10-25T11:07:00Z">
        <w:r w:rsidRPr="00FD26F1">
          <w:rPr>
            <w:color w:val="000000"/>
            <w:highlight w:val="yellow"/>
            <w:rPrChange w:id="2717" w:author="Olga" w:date="2018-10-30T02:20:00Z">
              <w:rPr>
                <w:color w:val="000000"/>
              </w:rPr>
            </w:rPrChange>
          </w:rPr>
          <w:delText>the incubation media</w:delText>
        </w:r>
      </w:del>
      <w:r w:rsidRPr="00FD26F1">
        <w:rPr>
          <w:color w:val="000000"/>
          <w:highlight w:val="yellow"/>
          <w:rPrChange w:id="2718" w:author="Olga" w:date="2018-10-30T02:20:00Z">
            <w:rPr>
              <w:color w:val="000000"/>
            </w:rPr>
          </w:rPrChange>
        </w:rPr>
        <w:t xml:space="preserve"> </w:t>
      </w:r>
      <w:del w:id="2719" w:author="Olga" w:date="2018-10-29T17:54:00Z">
        <w:r w:rsidRPr="00FD26F1" w:rsidDel="008219CE">
          <w:rPr>
            <w:color w:val="000000"/>
            <w:highlight w:val="yellow"/>
            <w:rPrChange w:id="2720" w:author="Olga" w:date="2018-10-30T02:20:00Z">
              <w:rPr>
                <w:color w:val="000000"/>
              </w:rPr>
            </w:rPrChange>
          </w:rPr>
          <w:delText xml:space="preserve">is a critical point for the visualization reaction; they </w:delText>
        </w:r>
      </w:del>
      <w:r w:rsidRPr="00FD26F1">
        <w:rPr>
          <w:color w:val="000000"/>
          <w:highlight w:val="yellow"/>
          <w:rPrChange w:id="2721" w:author="Olga" w:date="2018-10-30T02:20:00Z">
            <w:rPr>
              <w:color w:val="000000"/>
            </w:rPr>
          </w:rPrChange>
        </w:rPr>
        <w:t xml:space="preserve">minimize the diffusion of </w:t>
      </w:r>
      <w:del w:id="2722" w:author="Olga" w:date="2018-10-29T17:55:00Z">
        <w:r w:rsidRPr="00FD26F1" w:rsidDel="008219CE">
          <w:rPr>
            <w:color w:val="000000"/>
            <w:highlight w:val="yellow"/>
            <w:rPrChange w:id="2723" w:author="Olga" w:date="2018-10-30T02:20:00Z">
              <w:rPr>
                <w:color w:val="000000"/>
              </w:rPr>
            </w:rPrChange>
          </w:rPr>
          <w:delText xml:space="preserve">primary </w:delText>
        </w:r>
      </w:del>
      <w:r w:rsidRPr="00FD26F1">
        <w:rPr>
          <w:color w:val="000000"/>
          <w:highlight w:val="yellow"/>
          <w:rPrChange w:id="2724" w:author="Olga" w:date="2018-10-30T02:20:00Z">
            <w:rPr>
              <w:color w:val="000000"/>
            </w:rPr>
          </w:rPrChange>
        </w:rPr>
        <w:t xml:space="preserve">reaction products and provide more precise localization. </w:t>
      </w:r>
      <w:ins w:id="2725" w:author="Jl. Odette" w:date="2018-10-25T11:07:00Z">
        <w:del w:id="2726" w:author="merce.figueras" w:date="2018-10-25T12:08:00Z">
          <w:r w:rsidRPr="00FD26F1">
            <w:rPr>
              <w:color w:val="000000"/>
              <w:highlight w:val="yellow"/>
              <w:rPrChange w:id="2727" w:author="Olga" w:date="2018-10-30T02:20:00Z">
                <w:rPr>
                  <w:color w:val="000000"/>
                </w:rPr>
              </w:rPrChange>
            </w:rPr>
            <w:delText xml:space="preserve">Caution: </w:delText>
          </w:r>
        </w:del>
      </w:ins>
      <w:ins w:id="2728" w:author="Iker Armendariz Santamaria" w:date="2018-10-25T11:07:00Z">
        <w:del w:id="2729" w:author="Olga" w:date="2018-10-29T17:56:00Z">
          <w:r w:rsidRPr="00FD26F1" w:rsidDel="0078145C">
            <w:rPr>
              <w:color w:val="000000"/>
              <w:highlight w:val="yellow"/>
              <w:rPrChange w:id="2730" w:author="Olga" w:date="2018-10-30T02:20:00Z">
                <w:rPr>
                  <w:color w:val="000000"/>
                </w:rPr>
              </w:rPrChange>
            </w:rPr>
            <w:delText>Protect GUS solution</w:delText>
          </w:r>
        </w:del>
      </w:ins>
      <w:del w:id="2731" w:author="Olga" w:date="2018-10-29T17:56:00Z">
        <w:r w:rsidRPr="00FD26F1" w:rsidDel="0078145C">
          <w:rPr>
            <w:color w:val="000000"/>
            <w:highlight w:val="yellow"/>
            <w:rPrChange w:id="2732" w:author="Olga" w:date="2018-10-30T02:20:00Z">
              <w:rPr>
                <w:color w:val="000000"/>
              </w:rPr>
            </w:rPrChange>
          </w:rPr>
          <w:delText>The GUS solution needs to be protected from light because it contains</w:delText>
        </w:r>
      </w:del>
      <w:ins w:id="2733" w:author="Jl. Odette" w:date="2018-10-25T11:07:00Z">
        <w:del w:id="2734" w:author="Olga" w:date="2018-10-29T17:56:00Z">
          <w:r w:rsidRPr="00FD26F1" w:rsidDel="0078145C">
            <w:rPr>
              <w:color w:val="000000"/>
              <w:highlight w:val="yellow"/>
              <w:rPrChange w:id="2735" w:author="Olga" w:date="2018-10-30T02:20:00Z">
                <w:rPr>
                  <w:color w:val="000000"/>
                </w:rPr>
              </w:rPrChange>
            </w:rPr>
            <w:delText xml:space="preserve"> photosensitive</w:delText>
          </w:r>
        </w:del>
      </w:ins>
      <w:del w:id="2736" w:author="Olga" w:date="2018-10-29T17:56:00Z">
        <w:r w:rsidRPr="00FD26F1" w:rsidDel="0078145C">
          <w:rPr>
            <w:color w:val="000000"/>
            <w:highlight w:val="yellow"/>
            <w:rPrChange w:id="2737" w:author="Olga" w:date="2018-10-30T02:20:00Z">
              <w:rPr>
                <w:color w:val="000000"/>
              </w:rPr>
            </w:rPrChange>
          </w:rPr>
          <w:delText xml:space="preserve"> X-GlcA, ferri- and ferrocyanide reagents. </w:delText>
        </w:r>
      </w:del>
      <w:del w:id="2738" w:author="Jl. Odette" w:date="2018-10-25T11:07:00Z">
        <w:r w:rsidRPr="00FD26F1">
          <w:rPr>
            <w:color w:val="000000"/>
            <w:highlight w:val="yellow"/>
            <w:rPrChange w:id="2739" w:author="Olga" w:date="2018-10-30T02:20:00Z">
              <w:rPr>
                <w:color w:val="000000"/>
              </w:rPr>
            </w:rPrChange>
          </w:rPr>
          <w:delText xml:space="preserve">It can be stored in the dark at 4 °C. </w:delText>
        </w:r>
      </w:del>
    </w:p>
    <w:p w14:paraId="6E9F3239" w14:textId="77777777" w:rsidR="00A05564" w:rsidRPr="00FD26F1" w:rsidRDefault="00A05564" w:rsidP="00A05564">
      <w:pPr>
        <w:pBdr>
          <w:top w:val="nil"/>
          <w:left w:val="nil"/>
          <w:bottom w:val="nil"/>
          <w:right w:val="nil"/>
          <w:between w:val="nil"/>
        </w:pBdr>
        <w:shd w:val="clear" w:color="auto" w:fill="FFFFFF"/>
        <w:ind w:left="720"/>
        <w:contextualSpacing/>
        <w:jc w:val="both"/>
        <w:rPr>
          <w:ins w:id="2740" w:author="Olga" w:date="2018-10-29T18:02:00Z"/>
          <w:color w:val="000000"/>
          <w:highlight w:val="yellow"/>
          <w:rPrChange w:id="2741" w:author="Olga" w:date="2018-10-30T02:20:00Z">
            <w:rPr>
              <w:ins w:id="2742" w:author="Olga" w:date="2018-10-29T18:02:00Z"/>
              <w:color w:val="000000"/>
            </w:rPr>
          </w:rPrChange>
        </w:rPr>
        <w:pPrChange w:id="2743" w:author="Olga" w:date="2018-11-06T11:32:00Z">
          <w:pPr>
            <w:pBdr>
              <w:top w:val="nil"/>
              <w:left w:val="nil"/>
              <w:bottom w:val="nil"/>
              <w:right w:val="nil"/>
              <w:between w:val="nil"/>
            </w:pBdr>
            <w:spacing w:before="60"/>
            <w:ind w:left="720"/>
            <w:jc w:val="both"/>
          </w:pPr>
        </w:pPrChange>
      </w:pPr>
      <w:del w:id="2744" w:author="Jl. Odette" w:date="2018-10-25T11:07:00Z">
        <w:r w:rsidRPr="00FD26F1">
          <w:rPr>
            <w:color w:val="000000"/>
            <w:highlight w:val="yellow"/>
            <w:rPrChange w:id="2745" w:author="Olga" w:date="2018-10-30T02:20:00Z">
              <w:rPr>
                <w:color w:val="000000"/>
              </w:rPr>
            </w:rPrChange>
          </w:rPr>
          <w:delText xml:space="preserve">Caution: </w:delText>
        </w:r>
      </w:del>
      <w:ins w:id="2746" w:author="merce.figueras" w:date="2018-10-25T12:21:00Z">
        <w:r w:rsidRPr="00FD26F1">
          <w:rPr>
            <w:color w:val="000000"/>
            <w:highlight w:val="yellow"/>
            <w:rPrChange w:id="2747" w:author="Olga" w:date="2018-10-30T02:20:00Z">
              <w:rPr>
                <w:color w:val="000000"/>
              </w:rPr>
            </w:rPrChange>
          </w:rPr>
          <w:t xml:space="preserve">Caution: </w:t>
        </w:r>
      </w:ins>
      <w:ins w:id="2748" w:author="Olga" w:date="2018-10-29T17:58:00Z">
        <w:r w:rsidRPr="00FD26F1">
          <w:rPr>
            <w:color w:val="000000"/>
            <w:highlight w:val="yellow"/>
            <w:rPrChange w:id="2749" w:author="Olga" w:date="2018-10-30T02:20:00Z">
              <w:rPr>
                <w:color w:val="000000"/>
              </w:rPr>
            </w:rPrChange>
          </w:rPr>
          <w:t>Use a fume hood</w:t>
        </w:r>
      </w:ins>
      <w:ins w:id="2750" w:author="Olga" w:date="2018-10-29T17:59:00Z">
        <w:r w:rsidRPr="00FD26F1">
          <w:rPr>
            <w:color w:val="000000"/>
            <w:highlight w:val="yellow"/>
            <w:rPrChange w:id="2751" w:author="Olga" w:date="2018-10-30T02:20:00Z">
              <w:rPr>
                <w:color w:val="000000"/>
              </w:rPr>
            </w:rPrChange>
          </w:rPr>
          <w:t xml:space="preserve"> and</w:t>
        </w:r>
      </w:ins>
      <w:ins w:id="2752" w:author="Olga" w:date="2018-10-29T17:58:00Z">
        <w:r w:rsidRPr="00FD26F1">
          <w:rPr>
            <w:color w:val="000000"/>
            <w:highlight w:val="yellow"/>
            <w:rPrChange w:id="2753" w:author="Olga" w:date="2018-10-30T02:20:00Z">
              <w:rPr>
                <w:color w:val="000000"/>
              </w:rPr>
            </w:rPrChange>
          </w:rPr>
          <w:t xml:space="preserve"> w</w:t>
        </w:r>
      </w:ins>
      <w:del w:id="2754" w:author="Olga" w:date="2018-10-29T17:58:00Z">
        <w:r w:rsidRPr="00FD26F1" w:rsidDel="0078145C">
          <w:rPr>
            <w:color w:val="000000"/>
            <w:highlight w:val="yellow"/>
            <w:rPrChange w:id="2755" w:author="Olga" w:date="2018-10-30T02:20:00Z">
              <w:rPr>
                <w:color w:val="000000"/>
              </w:rPr>
            </w:rPrChange>
          </w:rPr>
          <w:delText>W</w:delText>
        </w:r>
      </w:del>
      <w:r w:rsidRPr="00FD26F1">
        <w:rPr>
          <w:color w:val="000000"/>
          <w:highlight w:val="yellow"/>
          <w:rPrChange w:id="2756" w:author="Olga" w:date="2018-10-30T02:20:00Z">
            <w:rPr>
              <w:color w:val="000000"/>
            </w:rPr>
          </w:rPrChange>
        </w:rPr>
        <w:t xml:space="preserve">ear </w:t>
      </w:r>
      <w:del w:id="2757" w:author="Olga" w:date="2018-10-29T17:57:00Z">
        <w:r w:rsidRPr="00FD26F1" w:rsidDel="0078145C">
          <w:rPr>
            <w:color w:val="000000"/>
            <w:highlight w:val="yellow"/>
            <w:rPrChange w:id="2758" w:author="Olga" w:date="2018-10-30T02:20:00Z">
              <w:rPr>
                <w:color w:val="000000"/>
              </w:rPr>
            </w:rPrChange>
          </w:rPr>
          <w:delText>gloves</w:delText>
        </w:r>
      </w:del>
      <w:ins w:id="2759" w:author="Olga" w:date="2018-10-31T09:38:00Z">
        <w:r>
          <w:rPr>
            <w:color w:val="000000"/>
            <w:highlight w:val="yellow"/>
          </w:rPr>
          <w:t>protective</w:t>
        </w:r>
      </w:ins>
      <w:ins w:id="2760" w:author="Olga" w:date="2018-10-29T17:57:00Z">
        <w:r w:rsidRPr="00FD26F1">
          <w:rPr>
            <w:color w:val="000000"/>
            <w:highlight w:val="yellow"/>
            <w:rPrChange w:id="2761" w:author="Olga" w:date="2018-10-30T02:20:00Z">
              <w:rPr>
                <w:color w:val="000000"/>
              </w:rPr>
            </w:rPrChange>
          </w:rPr>
          <w:t xml:space="preserve"> clothing</w:t>
        </w:r>
      </w:ins>
      <w:ins w:id="2762" w:author="Olga" w:date="2018-10-29T17:58:00Z">
        <w:r w:rsidRPr="00FD26F1">
          <w:rPr>
            <w:color w:val="000000"/>
            <w:highlight w:val="yellow"/>
            <w:rPrChange w:id="2763" w:author="Olga" w:date="2018-10-30T02:20:00Z">
              <w:rPr>
                <w:color w:val="000000"/>
              </w:rPr>
            </w:rPrChange>
          </w:rPr>
          <w:t xml:space="preserve"> when handling the</w:t>
        </w:r>
      </w:ins>
      <w:ins w:id="2764" w:author="Olga" w:date="2018-10-29T17:59:00Z">
        <w:r w:rsidRPr="00FD26F1">
          <w:rPr>
            <w:color w:val="000000"/>
            <w:highlight w:val="yellow"/>
            <w:rPrChange w:id="2765" w:author="Olga" w:date="2018-10-30T02:20:00Z">
              <w:rPr>
                <w:color w:val="000000"/>
              </w:rPr>
            </w:rPrChange>
          </w:rPr>
          <w:t xml:space="preserve"> toxic cyanide derivatives in GUS solution (</w:t>
        </w:r>
      </w:ins>
      <w:del w:id="2766" w:author="Olga" w:date="2018-10-29T17:58:00Z">
        <w:r w:rsidRPr="00FD26F1" w:rsidDel="0078145C">
          <w:rPr>
            <w:color w:val="000000"/>
            <w:highlight w:val="yellow"/>
            <w:rPrChange w:id="2767" w:author="Olga" w:date="2018-10-30T02:20:00Z">
              <w:rPr>
                <w:color w:val="000000"/>
              </w:rPr>
            </w:rPrChange>
          </w:rPr>
          <w:delText xml:space="preserve">, as </w:delText>
        </w:r>
      </w:del>
      <w:r w:rsidRPr="00FD26F1">
        <w:rPr>
          <w:color w:val="000000"/>
          <w:highlight w:val="yellow"/>
          <w:rPrChange w:id="2768" w:author="Olga" w:date="2018-10-30T02:20:00Z">
            <w:rPr>
              <w:color w:val="000000"/>
            </w:rPr>
          </w:rPrChange>
        </w:rPr>
        <w:t>the potassium ferricyanide and potassium ferrocyanide</w:t>
      </w:r>
      <w:ins w:id="2769" w:author="Olga" w:date="2018-10-29T17:59:00Z">
        <w:r w:rsidRPr="00FD26F1">
          <w:rPr>
            <w:color w:val="000000"/>
            <w:highlight w:val="yellow"/>
            <w:rPrChange w:id="2770" w:author="Olga" w:date="2018-10-30T02:20:00Z">
              <w:rPr>
                <w:color w:val="000000"/>
              </w:rPr>
            </w:rPrChange>
          </w:rPr>
          <w:t>).</w:t>
        </w:r>
      </w:ins>
      <w:ins w:id="2771" w:author="Olga" w:date="2018-10-29T17:58:00Z">
        <w:r w:rsidRPr="00FD26F1">
          <w:rPr>
            <w:color w:val="000000"/>
            <w:highlight w:val="yellow"/>
            <w:rPrChange w:id="2772" w:author="Olga" w:date="2018-10-30T02:20:00Z">
              <w:rPr>
                <w:color w:val="000000"/>
              </w:rPr>
            </w:rPrChange>
          </w:rPr>
          <w:t xml:space="preserve"> </w:t>
        </w:r>
      </w:ins>
      <w:del w:id="2773" w:author="Olga" w:date="2018-10-29T18:00:00Z">
        <w:r w:rsidRPr="00FD26F1" w:rsidDel="0078145C">
          <w:rPr>
            <w:color w:val="000000"/>
            <w:highlight w:val="yellow"/>
            <w:rPrChange w:id="2774" w:author="Olga" w:date="2018-10-30T02:20:00Z">
              <w:rPr>
                <w:color w:val="000000"/>
              </w:rPr>
            </w:rPrChange>
          </w:rPr>
          <w:delText xml:space="preserve"> contain toxic cyanide that should be handled in an </w:delText>
        </w:r>
      </w:del>
      <w:del w:id="2775" w:author="Olga" w:date="2018-10-29T17:58:00Z">
        <w:r w:rsidRPr="00FD26F1" w:rsidDel="0078145C">
          <w:rPr>
            <w:color w:val="000000"/>
            <w:highlight w:val="yellow"/>
            <w:rPrChange w:id="2776" w:author="Olga" w:date="2018-10-30T02:20:00Z">
              <w:rPr>
                <w:color w:val="000000"/>
              </w:rPr>
            </w:rPrChange>
          </w:rPr>
          <w:delText>extraction cabinet</w:delText>
        </w:r>
      </w:del>
      <w:del w:id="2777" w:author="Olga" w:date="2018-10-29T18:00:00Z">
        <w:r w:rsidRPr="00FD26F1" w:rsidDel="0078145C">
          <w:rPr>
            <w:color w:val="000000"/>
            <w:highlight w:val="yellow"/>
            <w:rPrChange w:id="2778" w:author="Olga" w:date="2018-10-30T02:20:00Z">
              <w:rPr>
                <w:color w:val="000000"/>
              </w:rPr>
            </w:rPrChange>
          </w:rPr>
          <w:delText xml:space="preserve">. </w:delText>
        </w:r>
      </w:del>
      <w:ins w:id="2779" w:author="Olga" w:date="2018-10-29T18:02:00Z">
        <w:r w:rsidRPr="00FD26F1">
          <w:rPr>
            <w:color w:val="000000"/>
            <w:highlight w:val="yellow"/>
            <w:rPrChange w:id="2780" w:author="Olga" w:date="2018-10-30T02:20:00Z">
              <w:rPr>
                <w:color w:val="000000"/>
              </w:rPr>
            </w:rPrChange>
          </w:rPr>
          <w:t xml:space="preserve">The GUS </w:t>
        </w:r>
      </w:ins>
      <w:ins w:id="2781" w:author="Olga" w:date="2018-10-31T09:37:00Z">
        <w:r>
          <w:rPr>
            <w:color w:val="000000"/>
            <w:highlight w:val="yellow"/>
          </w:rPr>
          <w:t xml:space="preserve">substrate </w:t>
        </w:r>
      </w:ins>
      <w:ins w:id="2782" w:author="Olga" w:date="2018-10-29T18:02:00Z">
        <w:r w:rsidRPr="00FD26F1">
          <w:rPr>
            <w:color w:val="000000"/>
            <w:highlight w:val="yellow"/>
            <w:rPrChange w:id="2783" w:author="Olga" w:date="2018-10-30T02:20:00Z">
              <w:rPr>
                <w:color w:val="000000"/>
              </w:rPr>
            </w:rPrChange>
          </w:rPr>
          <w:t>and the disposal material should be disposed safely.</w:t>
        </w:r>
      </w:ins>
    </w:p>
    <w:p w14:paraId="6C56AA91" w14:textId="77777777" w:rsidR="00A05564" w:rsidRPr="00FD26F1" w:rsidDel="0078145C" w:rsidRDefault="00A05564" w:rsidP="00A05564">
      <w:pPr>
        <w:numPr>
          <w:ilvl w:val="0"/>
          <w:numId w:val="6"/>
        </w:numPr>
        <w:pBdr>
          <w:top w:val="nil"/>
          <w:left w:val="nil"/>
          <w:bottom w:val="nil"/>
          <w:right w:val="nil"/>
          <w:between w:val="nil"/>
        </w:pBdr>
        <w:shd w:val="clear" w:color="auto" w:fill="FFFFFF"/>
        <w:contextualSpacing/>
        <w:jc w:val="both"/>
        <w:rPr>
          <w:del w:id="2784" w:author="Olga" w:date="2018-10-29T18:01:00Z"/>
          <w:color w:val="000000"/>
          <w:highlight w:val="yellow"/>
          <w:rPrChange w:id="2785" w:author="Olga" w:date="2018-10-30T02:20:00Z">
            <w:rPr>
              <w:del w:id="2786" w:author="Olga" w:date="2018-10-29T18:01:00Z"/>
            </w:rPr>
          </w:rPrChange>
        </w:rPr>
        <w:pPrChange w:id="2787" w:author="Olga" w:date="2018-10-29T18:02:00Z">
          <w:pPr>
            <w:numPr>
              <w:numId w:val="3"/>
            </w:numPr>
            <w:pBdr>
              <w:top w:val="nil"/>
              <w:left w:val="nil"/>
              <w:bottom w:val="nil"/>
              <w:right w:val="nil"/>
              <w:between w:val="nil"/>
            </w:pBdr>
            <w:spacing w:before="60"/>
            <w:ind w:left="720" w:hanging="360"/>
            <w:contextualSpacing/>
            <w:jc w:val="both"/>
          </w:pPr>
        </w:pPrChange>
      </w:pPr>
      <w:ins w:id="2788" w:author="Iker Armendariz Santamaria" w:date="2018-10-25T11:07:00Z">
        <w:del w:id="2789" w:author="Olga" w:date="2018-10-29T18:02:00Z">
          <w:r w:rsidRPr="00FD26F1" w:rsidDel="0078145C">
            <w:rPr>
              <w:color w:val="000000"/>
              <w:highlight w:val="yellow"/>
              <w:rPrChange w:id="2790" w:author="Olga" w:date="2018-10-30T02:20:00Z">
                <w:rPr>
                  <w:color w:val="000000"/>
                </w:rPr>
              </w:rPrChange>
            </w:rPr>
            <w:delText>Dispose t</w:delText>
          </w:r>
        </w:del>
      </w:ins>
      <w:del w:id="2791" w:author="Olga" w:date="2018-10-29T18:02:00Z">
        <w:r w:rsidRPr="00FD26F1" w:rsidDel="0078145C">
          <w:rPr>
            <w:color w:val="000000"/>
            <w:highlight w:val="yellow"/>
            <w:rPrChange w:id="2792" w:author="Olga" w:date="2018-10-30T02:20:00Z">
              <w:rPr>
                <w:color w:val="000000"/>
              </w:rPr>
            </w:rPrChange>
          </w:rPr>
          <w:delText xml:space="preserve">The disposable material that has been in contact with the solution must be disposed of </w:delText>
        </w:r>
      </w:del>
      <w:ins w:id="2793" w:author="Iker Armendariz Santamaria" w:date="2018-10-25T11:07:00Z">
        <w:del w:id="2794" w:author="Olga" w:date="2018-10-29T18:02:00Z">
          <w:r w:rsidRPr="00FD26F1" w:rsidDel="0078145C">
            <w:rPr>
              <w:color w:val="000000"/>
              <w:highlight w:val="yellow"/>
              <w:rPrChange w:id="2795" w:author="Olga" w:date="2018-10-30T02:20:00Z">
                <w:rPr>
                  <w:color w:val="000000"/>
                </w:rPr>
              </w:rPrChange>
            </w:rPr>
            <w:delText xml:space="preserve"> </w:delText>
          </w:r>
        </w:del>
      </w:ins>
      <w:del w:id="2796" w:author="Olga" w:date="2018-10-29T18:02:00Z">
        <w:r w:rsidRPr="00FD26F1" w:rsidDel="0078145C">
          <w:rPr>
            <w:color w:val="000000"/>
            <w:highlight w:val="yellow"/>
            <w:rPrChange w:id="2797" w:author="Olga" w:date="2018-10-30T02:20:00Z">
              <w:rPr>
                <w:color w:val="000000"/>
              </w:rPr>
            </w:rPrChange>
          </w:rPr>
          <w:delText xml:space="preserve">in </w:delText>
        </w:r>
      </w:del>
      <w:ins w:id="2798" w:author="Jl. Odette" w:date="2018-10-25T11:07:00Z">
        <w:del w:id="2799" w:author="Olga" w:date="2018-10-29T18:02:00Z">
          <w:r w:rsidRPr="00FD26F1" w:rsidDel="0078145C">
            <w:rPr>
              <w:color w:val="000000"/>
              <w:highlight w:val="yellow"/>
              <w:rPrChange w:id="2800" w:author="Olga" w:date="2018-10-30T02:20:00Z">
                <w:rPr>
                  <w:color w:val="000000"/>
                </w:rPr>
              </w:rPrChange>
            </w:rPr>
            <w:delText>appropriate containers</w:delText>
          </w:r>
        </w:del>
      </w:ins>
      <w:ins w:id="2801" w:author="Sandra Fernández" w:date="2018-10-25T11:07:00Z">
        <w:del w:id="2802" w:author="Olga" w:date="2018-10-29T18:02:00Z">
          <w:r w:rsidRPr="00FD26F1" w:rsidDel="0078145C">
            <w:rPr>
              <w:color w:val="000000"/>
              <w:highlight w:val="yellow"/>
              <w:rPrChange w:id="2803" w:author="Olga" w:date="2018-10-30T02:20:00Z">
                <w:rPr>
                  <w:color w:val="000000"/>
                </w:rPr>
              </w:rPrChange>
            </w:rPr>
            <w:delText xml:space="preserve">. </w:delText>
          </w:r>
        </w:del>
        <w:del w:id="2804" w:author="Olga" w:date="2018-10-29T18:01:00Z">
          <w:r w:rsidRPr="00FD26F1" w:rsidDel="0078145C">
            <w:rPr>
              <w:color w:val="000000"/>
              <w:highlight w:val="yellow"/>
              <w:rPrChange w:id="2805" w:author="Olga" w:date="2018-10-30T02:20:00Z">
                <w:rPr>
                  <w:color w:val="000000"/>
                </w:rPr>
              </w:rPrChange>
            </w:rPr>
            <w:delText xml:space="preserve">The GUS substrate should be disposed safely. </w:delText>
          </w:r>
        </w:del>
      </w:ins>
      <w:del w:id="2806" w:author="Olga" w:date="2018-10-29T18:01:00Z">
        <w:r w:rsidRPr="00FD26F1" w:rsidDel="0078145C">
          <w:rPr>
            <w:color w:val="000000"/>
            <w:highlight w:val="yellow"/>
            <w:rPrChange w:id="2807" w:author="Olga" w:date="2018-10-30T02:20:00Z">
              <w:rPr>
                <w:color w:val="000000"/>
              </w:rPr>
            </w:rPrChange>
          </w:rPr>
          <w:delText>a temporary container in an extraction cabinet to facilitate its subsequent treatment</w:delText>
        </w:r>
      </w:del>
      <w:del w:id="2808" w:author="Olga" w:date="2018-10-27T17:57:00Z">
        <w:r w:rsidRPr="00FD26F1" w:rsidDel="00E4003F">
          <w:rPr>
            <w:color w:val="000000"/>
            <w:highlight w:val="yellow"/>
            <w:rPrChange w:id="2809" w:author="Olga" w:date="2018-10-30T02:20:00Z">
              <w:rPr>
                <w:color w:val="000000"/>
              </w:rPr>
            </w:rPrChange>
          </w:rPr>
          <w:delText>.</w:delText>
        </w:r>
      </w:del>
      <w:del w:id="2810" w:author="Olga" w:date="2018-10-29T18:01:00Z">
        <w:r w:rsidRPr="00FD26F1" w:rsidDel="0078145C">
          <w:rPr>
            <w:color w:val="000000"/>
            <w:highlight w:val="yellow"/>
            <w:rPrChange w:id="2811" w:author="Olga" w:date="2018-10-30T02:20:00Z">
              <w:rPr>
                <w:color w:val="000000"/>
              </w:rPr>
            </w:rPrChange>
          </w:rPr>
          <w:delText xml:space="preserve"> </w:delText>
        </w:r>
      </w:del>
    </w:p>
    <w:p w14:paraId="53DA723D"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812" w:author="Olga" w:date="2018-10-29T18:02:00Z"/>
          <w:color w:val="000000"/>
          <w:highlight w:val="yellow"/>
          <w:rPrChange w:id="2813" w:author="Olga" w:date="2018-10-30T02:20:00Z">
            <w:rPr>
              <w:ins w:id="2814" w:author="Olga" w:date="2018-10-29T18:02:00Z"/>
              <w:color w:val="000000"/>
            </w:rPr>
          </w:rPrChange>
        </w:rPr>
        <w:pPrChange w:id="2815" w:author="Olga" w:date="2018-10-29T18:02:00Z">
          <w:pPr>
            <w:pBdr>
              <w:top w:val="nil"/>
              <w:left w:val="nil"/>
              <w:bottom w:val="nil"/>
              <w:right w:val="nil"/>
              <w:between w:val="nil"/>
            </w:pBdr>
            <w:spacing w:before="60"/>
            <w:ind w:left="720"/>
            <w:jc w:val="both"/>
          </w:pPr>
        </w:pPrChange>
      </w:pPr>
      <w:r w:rsidRPr="00FD26F1">
        <w:rPr>
          <w:color w:val="000000"/>
          <w:highlight w:val="yellow"/>
          <w:rPrChange w:id="2816" w:author="Olga" w:date="2018-10-30T02:20:00Z">
            <w:rPr>
              <w:b/>
              <w:color w:val="000000"/>
            </w:rPr>
          </w:rPrChange>
        </w:rPr>
        <w:t xml:space="preserve">Remove </w:t>
      </w:r>
      <w:del w:id="2817" w:author="Iker Armendariz Santamaria" w:date="2018-10-25T11:07:00Z">
        <w:r w:rsidRPr="00FD26F1">
          <w:rPr>
            <w:color w:val="000000"/>
            <w:highlight w:val="yellow"/>
            <w:rPrChange w:id="2818" w:author="Olga" w:date="2018-10-30T02:20:00Z">
              <w:rPr>
                <w:b/>
                <w:color w:val="000000"/>
              </w:rPr>
            </w:rPrChange>
          </w:rPr>
          <w:delText xml:space="preserve">the </w:delText>
        </w:r>
      </w:del>
      <w:r w:rsidRPr="00FD26F1">
        <w:rPr>
          <w:color w:val="000000"/>
          <w:highlight w:val="yellow"/>
          <w:rPrChange w:id="2819" w:author="Olga" w:date="2018-10-30T02:20:00Z">
            <w:rPr>
              <w:b/>
              <w:color w:val="000000"/>
            </w:rPr>
          </w:rPrChange>
        </w:rPr>
        <w:t>GUS staining solution and discard</w:t>
      </w:r>
      <w:ins w:id="2820" w:author="Iker Armendariz Santamaria" w:date="2018-10-25T11:07:00Z">
        <w:r w:rsidRPr="00FD26F1">
          <w:rPr>
            <w:color w:val="000000"/>
            <w:highlight w:val="yellow"/>
            <w:rPrChange w:id="2821" w:author="Olga" w:date="2018-10-30T02:20:00Z">
              <w:rPr>
                <w:b/>
                <w:color w:val="000000"/>
              </w:rPr>
            </w:rPrChange>
          </w:rPr>
          <w:t xml:space="preserve"> it</w:t>
        </w:r>
      </w:ins>
      <w:r w:rsidRPr="00FD26F1">
        <w:rPr>
          <w:color w:val="000000"/>
          <w:highlight w:val="yellow"/>
          <w:rPrChange w:id="2822" w:author="Olga" w:date="2018-10-30T02:20:00Z">
            <w:rPr>
              <w:b/>
              <w:color w:val="000000"/>
            </w:rPr>
          </w:rPrChange>
        </w:rPr>
        <w:t xml:space="preserve"> in appropriate containers. </w:t>
      </w:r>
    </w:p>
    <w:p w14:paraId="7E5D67D9"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823" w:author="Olga" w:date="2018-10-29T18:03:00Z"/>
          <w:color w:val="000000"/>
          <w:highlight w:val="yellow"/>
          <w:rPrChange w:id="2824" w:author="Olga" w:date="2018-10-30T02:20:00Z">
            <w:rPr>
              <w:ins w:id="2825" w:author="Olga" w:date="2018-10-29T18:03:00Z"/>
              <w:color w:val="000000"/>
            </w:rPr>
          </w:rPrChange>
        </w:rPr>
        <w:pPrChange w:id="2826" w:author="Olga" w:date="2018-10-29T18:03:00Z">
          <w:pPr>
            <w:numPr>
              <w:numId w:val="3"/>
            </w:numPr>
            <w:pBdr>
              <w:top w:val="nil"/>
              <w:left w:val="nil"/>
              <w:bottom w:val="nil"/>
              <w:right w:val="nil"/>
              <w:between w:val="nil"/>
            </w:pBdr>
            <w:spacing w:after="60"/>
            <w:ind w:left="720" w:hanging="360"/>
            <w:contextualSpacing/>
            <w:jc w:val="both"/>
          </w:pPr>
        </w:pPrChange>
      </w:pPr>
      <w:r w:rsidRPr="00FD26F1">
        <w:rPr>
          <w:color w:val="000000"/>
          <w:highlight w:val="yellow"/>
          <w:rPrChange w:id="2827" w:author="Olga" w:date="2018-10-30T02:20:00Z">
            <w:rPr>
              <w:b/>
              <w:color w:val="000000"/>
            </w:rPr>
          </w:rPrChange>
        </w:rPr>
        <w:t>Perform two washings with ethanol 70% (v/v)</w:t>
      </w:r>
      <w:ins w:id="2828" w:author="Olga" w:date="2018-10-27T18:17:00Z">
        <w:r w:rsidRPr="00FD26F1">
          <w:rPr>
            <w:color w:val="000000"/>
            <w:highlight w:val="yellow"/>
            <w:rPrChange w:id="2829" w:author="Olga" w:date="2018-10-30T02:20:00Z">
              <w:rPr>
                <w:color w:val="000000"/>
              </w:rPr>
            </w:rPrChange>
          </w:rPr>
          <w:t>.</w:t>
        </w:r>
      </w:ins>
    </w:p>
    <w:p w14:paraId="6065D9EE" w14:textId="77777777" w:rsidR="00A05564" w:rsidDel="00A501F0" w:rsidRDefault="00A05564" w:rsidP="00A05564">
      <w:pPr>
        <w:numPr>
          <w:ilvl w:val="0"/>
          <w:numId w:val="6"/>
        </w:numPr>
        <w:pBdr>
          <w:top w:val="nil"/>
          <w:left w:val="nil"/>
          <w:bottom w:val="nil"/>
          <w:right w:val="nil"/>
          <w:between w:val="nil"/>
        </w:pBdr>
        <w:shd w:val="clear" w:color="auto" w:fill="FFFFFF"/>
        <w:contextualSpacing/>
        <w:jc w:val="both"/>
        <w:rPr>
          <w:del w:id="2830" w:author="Olga" w:date="2018-10-29T18:02:00Z"/>
          <w:color w:val="000000"/>
          <w:highlight w:val="yellow"/>
        </w:rPr>
        <w:pPrChange w:id="2831" w:author="Olga" w:date="2018-10-29T18:03:00Z">
          <w:pPr>
            <w:numPr>
              <w:numId w:val="3"/>
            </w:numPr>
            <w:pBdr>
              <w:top w:val="nil"/>
              <w:left w:val="nil"/>
              <w:bottom w:val="nil"/>
              <w:right w:val="nil"/>
              <w:between w:val="nil"/>
            </w:pBdr>
            <w:spacing w:after="60"/>
            <w:ind w:left="720" w:hanging="360"/>
            <w:contextualSpacing/>
            <w:jc w:val="both"/>
          </w:pPr>
        </w:pPrChange>
      </w:pPr>
      <w:ins w:id="2832" w:author="Olga" w:date="2018-10-29T18:02:00Z">
        <w:r w:rsidRPr="00FD26F1">
          <w:rPr>
            <w:color w:val="000000"/>
            <w:highlight w:val="yellow"/>
            <w:rPrChange w:id="2833" w:author="Olga" w:date="2018-10-30T02:20:00Z">
              <w:rPr>
                <w:color w:val="000000"/>
              </w:rPr>
            </w:rPrChange>
          </w:rPr>
          <w:t>O</w:t>
        </w:r>
      </w:ins>
      <w:ins w:id="2834" w:author="Olga" w:date="2018-10-27T18:17:00Z">
        <w:r w:rsidRPr="00FD26F1">
          <w:rPr>
            <w:color w:val="000000"/>
            <w:highlight w:val="yellow"/>
            <w:rPrChange w:id="2835" w:author="Olga" w:date="2018-10-30T02:20:00Z">
              <w:rPr>
                <w:b/>
                <w:color w:val="000000"/>
              </w:rPr>
            </w:rPrChange>
          </w:rPr>
          <w:t>bserve under a</w:t>
        </w:r>
      </w:ins>
      <w:del w:id="2836" w:author="Olga" w:date="2018-10-27T18:17:00Z">
        <w:r w:rsidRPr="00FD26F1" w:rsidDel="00F6484C">
          <w:rPr>
            <w:color w:val="000000"/>
            <w:highlight w:val="yellow"/>
            <w:rPrChange w:id="2837" w:author="Olga" w:date="2018-10-30T02:20:00Z">
              <w:rPr>
                <w:b/>
                <w:color w:val="000000"/>
              </w:rPr>
            </w:rPrChange>
          </w:rPr>
          <w:delText xml:space="preserve"> and keep the sample in this solvent at 4 °C until observation under a</w:delText>
        </w:r>
      </w:del>
      <w:r w:rsidRPr="00FD26F1">
        <w:rPr>
          <w:color w:val="000000"/>
          <w:highlight w:val="yellow"/>
          <w:rPrChange w:id="2838" w:author="Olga" w:date="2018-10-30T02:20:00Z">
            <w:rPr>
              <w:b/>
              <w:color w:val="000000"/>
            </w:rPr>
          </w:rPrChange>
        </w:rPr>
        <w:t xml:space="preserve"> bright field microscope. </w:t>
      </w:r>
      <w:ins w:id="2839" w:author="Olga" w:date="2018-10-29T18:01:00Z">
        <w:r w:rsidRPr="00FD26F1">
          <w:rPr>
            <w:color w:val="000000"/>
            <w:highlight w:val="yellow"/>
            <w:rPrChange w:id="2840" w:author="Olga" w:date="2018-10-30T02:20:00Z">
              <w:rPr>
                <w:b/>
                <w:color w:val="000000"/>
              </w:rPr>
            </w:rPrChange>
          </w:rPr>
          <w:t xml:space="preserve"> </w:t>
        </w:r>
      </w:ins>
    </w:p>
    <w:p w14:paraId="3E666118" w14:textId="77777777" w:rsidR="00A05564" w:rsidRPr="00FD26F1" w:rsidRDefault="00A05564" w:rsidP="00A05564">
      <w:pPr>
        <w:numPr>
          <w:ilvl w:val="0"/>
          <w:numId w:val="6"/>
        </w:numPr>
        <w:pBdr>
          <w:top w:val="nil"/>
          <w:left w:val="nil"/>
          <w:bottom w:val="nil"/>
          <w:right w:val="nil"/>
          <w:between w:val="nil"/>
        </w:pBdr>
        <w:shd w:val="clear" w:color="auto" w:fill="FFFFFF"/>
        <w:contextualSpacing/>
        <w:jc w:val="both"/>
        <w:rPr>
          <w:ins w:id="2841" w:author="Olga" w:date="2018-11-06T11:32:00Z"/>
          <w:color w:val="000000"/>
          <w:highlight w:val="yellow"/>
          <w:rPrChange w:id="2842" w:author="Olga" w:date="2018-10-30T02:20:00Z">
            <w:rPr>
              <w:ins w:id="2843" w:author="Olga" w:date="2018-11-06T11:32:00Z"/>
            </w:rPr>
          </w:rPrChange>
        </w:rPr>
        <w:pPrChange w:id="2844" w:author="Olga" w:date="2018-10-29T18:03:00Z">
          <w:pPr>
            <w:numPr>
              <w:numId w:val="3"/>
            </w:numPr>
            <w:pBdr>
              <w:top w:val="nil"/>
              <w:left w:val="nil"/>
              <w:bottom w:val="nil"/>
              <w:right w:val="nil"/>
              <w:between w:val="nil"/>
            </w:pBdr>
            <w:ind w:left="720" w:hanging="360"/>
            <w:contextualSpacing/>
            <w:jc w:val="both"/>
          </w:pPr>
        </w:pPrChange>
      </w:pPr>
    </w:p>
    <w:p w14:paraId="78A7A331" w14:textId="77777777" w:rsidR="00A05564" w:rsidRPr="00FD26F1" w:rsidRDefault="00A05564" w:rsidP="00A05564">
      <w:pPr>
        <w:pBdr>
          <w:top w:val="nil"/>
          <w:left w:val="nil"/>
          <w:bottom w:val="nil"/>
          <w:right w:val="nil"/>
          <w:between w:val="nil"/>
        </w:pBdr>
        <w:shd w:val="clear" w:color="auto" w:fill="FFFFFF"/>
        <w:ind w:left="720"/>
        <w:contextualSpacing/>
        <w:jc w:val="both"/>
        <w:rPr>
          <w:color w:val="000000"/>
          <w:highlight w:val="yellow"/>
          <w:rPrChange w:id="2845" w:author="Olga" w:date="2018-10-30T02:20:00Z">
            <w:rPr/>
          </w:rPrChange>
        </w:rPr>
        <w:pPrChange w:id="2846" w:author="Olga" w:date="2018-11-06T11:32:00Z">
          <w:pPr>
            <w:numPr>
              <w:numId w:val="3"/>
            </w:numPr>
            <w:pBdr>
              <w:top w:val="nil"/>
              <w:left w:val="nil"/>
              <w:bottom w:val="nil"/>
              <w:right w:val="nil"/>
              <w:between w:val="nil"/>
            </w:pBdr>
            <w:spacing w:after="60"/>
            <w:ind w:left="720" w:hanging="360"/>
            <w:contextualSpacing/>
            <w:jc w:val="both"/>
          </w:pPr>
        </w:pPrChange>
      </w:pPr>
      <w:r w:rsidRPr="00FD26F1">
        <w:rPr>
          <w:color w:val="000000"/>
          <w:highlight w:val="yellow"/>
          <w:rPrChange w:id="2847" w:author="Olga" w:date="2018-10-30T02:20:00Z">
            <w:rPr>
              <w:color w:val="000000"/>
            </w:rPr>
          </w:rPrChange>
        </w:rPr>
        <w:lastRenderedPageBreak/>
        <w:t xml:space="preserve">Note: </w:t>
      </w:r>
      <w:ins w:id="2848" w:author="Olga" w:date="2018-10-27T18:19:00Z">
        <w:r w:rsidRPr="00FD26F1">
          <w:rPr>
            <w:color w:val="000000"/>
            <w:highlight w:val="yellow"/>
            <w:rPrChange w:id="2849" w:author="Olga" w:date="2018-10-30T02:20:00Z">
              <w:rPr>
                <w:b/>
                <w:color w:val="000000"/>
              </w:rPr>
            </w:rPrChange>
          </w:rPr>
          <w:t xml:space="preserve"> </w:t>
        </w:r>
      </w:ins>
      <w:r w:rsidRPr="00FD26F1">
        <w:rPr>
          <w:color w:val="000000"/>
          <w:highlight w:val="yellow"/>
          <w:rPrChange w:id="2850" w:author="Olga" w:date="2018-10-30T02:20:00Z">
            <w:rPr>
              <w:color w:val="000000"/>
            </w:rPr>
          </w:rPrChange>
        </w:rPr>
        <w:t xml:space="preserve">GUS staining is stable for a few weeks; however, during the first week, the GUS signal is clear and diffuses less into neighbouring cells. </w:t>
      </w:r>
      <w:ins w:id="2851" w:author="Olga" w:date="2018-10-29T18:04:00Z">
        <w:r w:rsidRPr="00FD26F1">
          <w:rPr>
            <w:color w:val="000000"/>
            <w:highlight w:val="yellow"/>
            <w:rPrChange w:id="2852" w:author="Olga" w:date="2018-10-30T02:20:00Z">
              <w:rPr>
                <w:color w:val="000000"/>
              </w:rPr>
            </w:rPrChange>
          </w:rPr>
          <w:t xml:space="preserve">For longer storage, seal the tube and store it at 4 °C. </w:t>
        </w:r>
      </w:ins>
      <w:ins w:id="2853" w:author="merce.figueras" w:date="2018-10-25T12:06:00Z">
        <w:del w:id="2854" w:author="Olga" w:date="2018-10-29T18:04:00Z">
          <w:r w:rsidRPr="00FD26F1" w:rsidDel="0078145C">
            <w:rPr>
              <w:color w:val="000000"/>
              <w:highlight w:val="yellow"/>
              <w:rPrChange w:id="2855" w:author="Olga" w:date="2018-10-30T02:20:00Z">
                <w:rPr>
                  <w:color w:val="000000"/>
                </w:rPr>
              </w:rPrChange>
            </w:rPr>
            <w:delText>Caution</w:delText>
          </w:r>
        </w:del>
      </w:ins>
      <w:del w:id="2856" w:author="Olga" w:date="2018-10-29T18:04:00Z">
        <w:r w:rsidRPr="00FD26F1" w:rsidDel="0078145C">
          <w:rPr>
            <w:color w:val="000000"/>
            <w:highlight w:val="yellow"/>
            <w:rPrChange w:id="2857" w:author="Olga" w:date="2018-10-30T02:20:00Z">
              <w:rPr>
                <w:color w:val="000000"/>
              </w:rPr>
            </w:rPrChange>
          </w:rPr>
          <w:delText xml:space="preserve">Caution: Discard the GUS solution in an appropriate container. </w:delText>
        </w:r>
      </w:del>
      <w:ins w:id="2858" w:author="Iker Armendariz Santamaria" w:date="2018-10-25T11:07:00Z">
        <w:del w:id="2859" w:author="Olga" w:date="2018-10-29T18:04:00Z">
          <w:r w:rsidRPr="00FD26F1" w:rsidDel="0078145C">
            <w:rPr>
              <w:color w:val="000000"/>
              <w:highlight w:val="yellow"/>
              <w:rPrChange w:id="2860" w:author="Olga" w:date="2018-10-30T02:20:00Z">
                <w:rPr>
                  <w:color w:val="000000"/>
                </w:rPr>
              </w:rPrChange>
            </w:rPr>
            <w:delText>Collect t</w:delText>
          </w:r>
        </w:del>
      </w:ins>
      <w:del w:id="2861" w:author="Olga" w:date="2018-10-29T18:04:00Z">
        <w:r w:rsidRPr="00FD26F1" w:rsidDel="0078145C">
          <w:rPr>
            <w:color w:val="000000"/>
            <w:highlight w:val="yellow"/>
            <w:rPrChange w:id="2862" w:author="Olga" w:date="2018-10-30T02:20:00Z">
              <w:rPr>
                <w:color w:val="000000"/>
              </w:rPr>
            </w:rPrChange>
          </w:rPr>
          <w:delText xml:space="preserve">Transgenic plants must be collected </w:delText>
        </w:r>
      </w:del>
      <w:del w:id="2863" w:author="Olga" w:date="2018-10-27T18:21:00Z">
        <w:r w:rsidRPr="00FD26F1" w:rsidDel="00F6484C">
          <w:rPr>
            <w:color w:val="000000"/>
            <w:highlight w:val="yellow"/>
            <w:rPrChange w:id="2864" w:author="Olga" w:date="2018-10-30T02:20:00Z">
              <w:rPr>
                <w:color w:val="000000"/>
              </w:rPr>
            </w:rPrChange>
          </w:rPr>
          <w:delText>and disposed inside</w:delText>
        </w:r>
      </w:del>
      <w:ins w:id="2865" w:author="Iker Armendariz Santamaria" w:date="2018-10-25T11:07:00Z">
        <w:del w:id="2866" w:author="Olga" w:date="2018-10-27T18:21:00Z">
          <w:r w:rsidRPr="00FD26F1" w:rsidDel="00F6484C">
            <w:rPr>
              <w:color w:val="000000"/>
              <w:highlight w:val="yellow"/>
              <w:rPrChange w:id="2867" w:author="Olga" w:date="2018-10-30T02:20:00Z">
                <w:rPr>
                  <w:color w:val="000000"/>
                </w:rPr>
              </w:rPrChange>
            </w:rPr>
            <w:delText xml:space="preserve"> them into</w:delText>
          </w:r>
        </w:del>
      </w:ins>
      <w:del w:id="2868" w:author="Olga" w:date="2018-10-27T18:20:00Z">
        <w:r w:rsidRPr="00FD26F1" w:rsidDel="00F6484C">
          <w:rPr>
            <w:color w:val="000000"/>
            <w:highlight w:val="yellow"/>
            <w:rPrChange w:id="2869" w:author="Olga" w:date="2018-10-30T02:20:00Z">
              <w:rPr>
                <w:color w:val="000000"/>
              </w:rPr>
            </w:rPrChange>
          </w:rPr>
          <w:delText xml:space="preserve"> </w:delText>
        </w:r>
      </w:del>
      <w:del w:id="2870" w:author="Olga" w:date="2018-10-27T18:21:00Z">
        <w:r w:rsidRPr="00FD26F1" w:rsidDel="00F6484C">
          <w:rPr>
            <w:color w:val="000000"/>
            <w:highlight w:val="yellow"/>
            <w:rPrChange w:id="2871" w:author="Olga" w:date="2018-10-30T02:20:00Z">
              <w:rPr>
                <w:color w:val="000000"/>
              </w:rPr>
            </w:rPrChange>
          </w:rPr>
          <w:delText xml:space="preserve">biological containers </w:delText>
        </w:r>
      </w:del>
      <w:del w:id="2872" w:author="Olga" w:date="2018-10-29T18:04:00Z">
        <w:r w:rsidRPr="00FD26F1" w:rsidDel="0078145C">
          <w:rPr>
            <w:color w:val="000000"/>
            <w:highlight w:val="yellow"/>
            <w:rPrChange w:id="2873" w:author="Olga" w:date="2018-10-30T02:20:00Z">
              <w:rPr>
                <w:color w:val="000000"/>
              </w:rPr>
            </w:rPrChange>
          </w:rPr>
          <w:delText xml:space="preserve">to be </w:delText>
        </w:r>
      </w:del>
      <w:ins w:id="2874" w:author="Iker Armendariz Santamaria" w:date="2018-10-25T11:07:00Z">
        <w:del w:id="2875" w:author="Olga" w:date="2018-10-27T18:21:00Z">
          <w:r w:rsidRPr="00FD26F1" w:rsidDel="00F6484C">
            <w:rPr>
              <w:color w:val="000000"/>
              <w:highlight w:val="yellow"/>
              <w:rPrChange w:id="2876" w:author="Olga" w:date="2018-10-30T02:20:00Z">
                <w:rPr>
                  <w:color w:val="000000"/>
                </w:rPr>
              </w:rPrChange>
            </w:rPr>
            <w:delText>duly</w:delText>
          </w:r>
        </w:del>
        <w:del w:id="2877" w:author="Olga" w:date="2018-10-29T18:04:00Z">
          <w:r w:rsidRPr="00FD26F1" w:rsidDel="0078145C">
            <w:rPr>
              <w:color w:val="000000"/>
              <w:highlight w:val="yellow"/>
              <w:rPrChange w:id="2878" w:author="Olga" w:date="2018-10-30T02:20:00Z">
                <w:rPr>
                  <w:color w:val="000000"/>
                </w:rPr>
              </w:rPrChange>
            </w:rPr>
            <w:delText xml:space="preserve"> </w:delText>
          </w:r>
        </w:del>
      </w:ins>
      <w:del w:id="2879" w:author="Olga" w:date="2018-10-29T18:04:00Z">
        <w:r w:rsidRPr="00FD26F1" w:rsidDel="0078145C">
          <w:rPr>
            <w:color w:val="000000"/>
            <w:highlight w:val="yellow"/>
            <w:rPrChange w:id="2880" w:author="Olga" w:date="2018-10-30T02:20:00Z">
              <w:rPr>
                <w:color w:val="000000"/>
              </w:rPr>
            </w:rPrChange>
          </w:rPr>
          <w:delText>processed.</w:delText>
        </w:r>
      </w:del>
    </w:p>
    <w:p w14:paraId="522C87F6" w14:textId="77777777" w:rsidR="00A05564" w:rsidRPr="006D2558" w:rsidRDefault="00A05564" w:rsidP="00A05564">
      <w:pPr>
        <w:pBdr>
          <w:top w:val="nil"/>
          <w:left w:val="nil"/>
          <w:bottom w:val="nil"/>
          <w:right w:val="nil"/>
          <w:between w:val="nil"/>
        </w:pBdr>
        <w:shd w:val="clear" w:color="auto" w:fill="FFFFFF"/>
        <w:contextualSpacing/>
        <w:jc w:val="both"/>
        <w:rPr>
          <w:ins w:id="2881" w:author="Olga" w:date="2018-10-29T18:05:00Z"/>
          <w:color w:val="000000"/>
        </w:rPr>
        <w:pPrChange w:id="2882" w:author="Olga" w:date="2018-10-29T18:05:00Z">
          <w:pPr>
            <w:pBdr>
              <w:top w:val="nil"/>
              <w:left w:val="nil"/>
              <w:bottom w:val="nil"/>
              <w:right w:val="nil"/>
              <w:between w:val="nil"/>
            </w:pBdr>
            <w:jc w:val="both"/>
          </w:pPr>
        </w:pPrChange>
      </w:pPr>
    </w:p>
    <w:p w14:paraId="1168B745" w14:textId="77777777" w:rsidR="00A05564" w:rsidRDefault="00A05564" w:rsidP="00A05564">
      <w:pPr>
        <w:pBdr>
          <w:top w:val="nil"/>
          <w:left w:val="nil"/>
          <w:bottom w:val="nil"/>
          <w:right w:val="nil"/>
          <w:between w:val="nil"/>
        </w:pBdr>
        <w:shd w:val="clear" w:color="auto" w:fill="FFFFFF"/>
        <w:contextualSpacing/>
        <w:jc w:val="both"/>
        <w:rPr>
          <w:ins w:id="2883" w:author="Olga" w:date="2018-10-31T09:38:00Z"/>
        </w:rPr>
        <w:pPrChange w:id="2884" w:author="Olga" w:date="2018-10-29T18:05:00Z">
          <w:pPr>
            <w:pBdr>
              <w:top w:val="nil"/>
              <w:left w:val="nil"/>
              <w:bottom w:val="nil"/>
              <w:right w:val="nil"/>
              <w:between w:val="nil"/>
            </w:pBdr>
            <w:jc w:val="both"/>
          </w:pPr>
        </w:pPrChange>
      </w:pPr>
      <w:ins w:id="2885" w:author="Olga" w:date="2018-10-31T09:38:00Z">
        <w:r w:rsidRPr="008E69E6">
          <w:rPr>
            <w:b/>
          </w:rPr>
          <w:t>[Place Table 3 here]</w:t>
        </w:r>
      </w:ins>
    </w:p>
    <w:p w14:paraId="794B8FCE" w14:textId="77777777" w:rsidR="00A05564" w:rsidRPr="006D2558" w:rsidRDefault="00A05564" w:rsidP="00A05564">
      <w:pPr>
        <w:pBdr>
          <w:top w:val="nil"/>
          <w:left w:val="nil"/>
          <w:bottom w:val="nil"/>
          <w:right w:val="nil"/>
          <w:between w:val="nil"/>
        </w:pBdr>
        <w:shd w:val="clear" w:color="auto" w:fill="FFFFFF"/>
        <w:contextualSpacing/>
        <w:jc w:val="both"/>
        <w:rPr>
          <w:color w:val="000000"/>
        </w:rPr>
        <w:pPrChange w:id="2886" w:author="Olga" w:date="2018-10-29T18:05:00Z">
          <w:pPr>
            <w:pBdr>
              <w:top w:val="nil"/>
              <w:left w:val="nil"/>
              <w:bottom w:val="nil"/>
              <w:right w:val="nil"/>
              <w:between w:val="nil"/>
            </w:pBdr>
            <w:jc w:val="both"/>
          </w:pPr>
        </w:pPrChange>
      </w:pPr>
    </w:p>
    <w:p w14:paraId="62D8C573" w14:textId="77777777" w:rsidR="00A05564" w:rsidRPr="006D2558" w:rsidRDefault="00A05564" w:rsidP="00A05564">
      <w:pPr>
        <w:pBdr>
          <w:top w:val="nil"/>
          <w:left w:val="nil"/>
          <w:bottom w:val="nil"/>
          <w:right w:val="nil"/>
          <w:between w:val="nil"/>
        </w:pBdr>
        <w:jc w:val="both"/>
        <w:rPr>
          <w:color w:val="000000"/>
        </w:rPr>
      </w:pPr>
      <w:r w:rsidRPr="006D2558">
        <w:rPr>
          <w:color w:val="000000"/>
        </w:rPr>
        <w:t>REPRESENTATIVE RESULTS:</w:t>
      </w:r>
    </w:p>
    <w:p w14:paraId="311BB11C" w14:textId="77777777" w:rsidR="00A05564" w:rsidRPr="006D2558" w:rsidRDefault="00A05564" w:rsidP="00A05564">
      <w:pPr>
        <w:pBdr>
          <w:top w:val="nil"/>
          <w:left w:val="nil"/>
          <w:bottom w:val="nil"/>
          <w:right w:val="nil"/>
          <w:between w:val="nil"/>
        </w:pBdr>
        <w:jc w:val="both"/>
        <w:rPr>
          <w:b/>
          <w:color w:val="000000"/>
        </w:rPr>
      </w:pPr>
      <w:del w:id="2887" w:author="Olga" w:date="2018-10-31T09:26:00Z">
        <w:r w:rsidRPr="006D2558" w:rsidDel="003D2222">
          <w:rPr>
            <w:b/>
            <w:i/>
            <w:color w:val="000000"/>
          </w:rPr>
          <w:delText>Agrobacterium</w:delText>
        </w:r>
      </w:del>
      <w:ins w:id="2888" w:author="Olga" w:date="2018-10-31T09:26:00Z">
        <w:r w:rsidRPr="003D2222">
          <w:rPr>
            <w:b/>
            <w:i/>
            <w:color w:val="000000"/>
          </w:rPr>
          <w:t>Agrobacterium</w:t>
        </w:r>
      </w:ins>
      <w:r w:rsidRPr="006D2558">
        <w:rPr>
          <w:b/>
          <w:i/>
          <w:color w:val="000000"/>
        </w:rPr>
        <w:t xml:space="preserve"> rhizogenes</w:t>
      </w:r>
      <w:r w:rsidRPr="006D2558">
        <w:rPr>
          <w:b/>
          <w:color w:val="000000"/>
        </w:rPr>
        <w:t xml:space="preserve">-mediated potato transformation </w:t>
      </w:r>
    </w:p>
    <w:p w14:paraId="0E663AF8" w14:textId="77777777" w:rsidR="00A05564" w:rsidRPr="006D2558" w:rsidRDefault="00A05564" w:rsidP="00A05564">
      <w:pPr>
        <w:pBdr>
          <w:top w:val="nil"/>
          <w:left w:val="nil"/>
          <w:bottom w:val="nil"/>
          <w:right w:val="nil"/>
          <w:between w:val="nil"/>
        </w:pBdr>
        <w:jc w:val="both"/>
        <w:rPr>
          <w:color w:val="000000"/>
          <w:rPrChange w:id="2889" w:author="Olga" w:date="2018-10-30T02:02:00Z">
            <w:rPr>
              <w:color w:val="000000"/>
              <w:highlight w:val="white"/>
            </w:rPr>
          </w:rPrChange>
        </w:rPr>
      </w:pPr>
      <w:del w:id="2890" w:author="Olga" w:date="2018-10-29T18:15:00Z">
        <w:r w:rsidRPr="006D2558" w:rsidDel="00CD62B3">
          <w:rPr>
            <w:color w:val="000000"/>
            <w:rPrChange w:id="2891" w:author="Olga" w:date="2018-10-30T02:02:00Z">
              <w:rPr>
                <w:color w:val="000000"/>
                <w:highlight w:val="white"/>
              </w:rPr>
            </w:rPrChange>
          </w:rPr>
          <w:delText>The first protocol described i</w:delText>
        </w:r>
      </w:del>
      <w:ins w:id="2892" w:author="Olga" w:date="2018-10-29T18:15:00Z">
        <w:r w:rsidRPr="006D2558">
          <w:rPr>
            <w:color w:val="000000"/>
            <w:rPrChange w:id="2893" w:author="Olga" w:date="2018-10-30T02:02:00Z">
              <w:rPr>
                <w:color w:val="000000"/>
                <w:highlight w:val="white"/>
              </w:rPr>
            </w:rPrChange>
          </w:rPr>
          <w:t>I</w:t>
        </w:r>
      </w:ins>
      <w:r w:rsidRPr="006D2558">
        <w:rPr>
          <w:color w:val="000000"/>
          <w:rPrChange w:id="2894" w:author="Olga" w:date="2018-10-30T02:02:00Z">
            <w:rPr>
              <w:color w:val="000000"/>
              <w:highlight w:val="white"/>
            </w:rPr>
          </w:rPrChange>
        </w:rPr>
        <w:t xml:space="preserve">n this manuscript </w:t>
      </w:r>
      <w:ins w:id="2895" w:author="Olga" w:date="2018-10-29T18:15:00Z">
        <w:r w:rsidRPr="006D2558">
          <w:rPr>
            <w:color w:val="000000"/>
            <w:rPrChange w:id="2896" w:author="Olga" w:date="2018-10-30T02:02:00Z">
              <w:rPr>
                <w:color w:val="000000"/>
                <w:highlight w:val="white"/>
              </w:rPr>
            </w:rPrChange>
          </w:rPr>
          <w:t xml:space="preserve">the step-by-step procedure </w:t>
        </w:r>
      </w:ins>
      <w:del w:id="2897" w:author="Olga" w:date="2018-10-29T18:15:00Z">
        <w:r w:rsidRPr="006D2558" w:rsidDel="00CD62B3">
          <w:rPr>
            <w:color w:val="000000"/>
            <w:rPrChange w:id="2898" w:author="Olga" w:date="2018-10-30T02:02:00Z">
              <w:rPr>
                <w:color w:val="000000"/>
                <w:highlight w:val="white"/>
              </w:rPr>
            </w:rPrChange>
          </w:rPr>
          <w:delText xml:space="preserve">is </w:delText>
        </w:r>
      </w:del>
      <w:r w:rsidRPr="006D2558">
        <w:rPr>
          <w:color w:val="000000"/>
          <w:rPrChange w:id="2899" w:author="Olga" w:date="2018-10-30T02:02:00Z">
            <w:rPr>
              <w:color w:val="000000"/>
              <w:highlight w:val="white"/>
            </w:rPr>
          </w:rPrChange>
        </w:rPr>
        <w:t>set up to obtain</w:t>
      </w:r>
      <w:del w:id="2900" w:author="Olga" w:date="2018-10-29T18:15:00Z">
        <w:r w:rsidRPr="006D2558" w:rsidDel="00CD62B3">
          <w:rPr>
            <w:color w:val="000000"/>
            <w:rPrChange w:id="2901" w:author="Olga" w:date="2018-10-30T02:02:00Z">
              <w:rPr>
                <w:color w:val="000000"/>
                <w:highlight w:val="white"/>
              </w:rPr>
            </w:rPrChange>
          </w:rPr>
          <w:delText>, step-by-step,</w:delText>
        </w:r>
      </w:del>
      <w:r w:rsidRPr="006D2558">
        <w:rPr>
          <w:color w:val="000000"/>
          <w:rPrChange w:id="2902" w:author="Olga" w:date="2018-10-30T02:02:00Z">
            <w:rPr>
              <w:color w:val="000000"/>
              <w:highlight w:val="white"/>
            </w:rPr>
          </w:rPrChange>
        </w:rPr>
        <w:t xml:space="preserve"> </w:t>
      </w:r>
      <w:ins w:id="2903" w:author="Olga" w:date="2018-10-27T18:25:00Z">
        <w:r w:rsidRPr="006D2558">
          <w:rPr>
            <w:color w:val="000000"/>
            <w:rPrChange w:id="2904" w:author="Olga" w:date="2018-10-30T02:02:00Z">
              <w:rPr>
                <w:color w:val="000000"/>
                <w:highlight w:val="white"/>
              </w:rPr>
            </w:rPrChange>
          </w:rPr>
          <w:t xml:space="preserve">transformed </w:t>
        </w:r>
      </w:ins>
      <w:r w:rsidRPr="006D2558">
        <w:rPr>
          <w:color w:val="000000"/>
          <w:rPrChange w:id="2905" w:author="Olga" w:date="2018-10-30T02:02:00Z">
            <w:rPr>
              <w:color w:val="000000"/>
              <w:highlight w:val="white"/>
            </w:rPr>
          </w:rPrChange>
        </w:rPr>
        <w:t xml:space="preserve">root </w:t>
      </w:r>
      <w:del w:id="2906" w:author="Olga" w:date="2018-10-27T18:25:00Z">
        <w:r w:rsidRPr="006D2558" w:rsidDel="00F9793E">
          <w:rPr>
            <w:color w:val="000000"/>
            <w:rPrChange w:id="2907" w:author="Olga" w:date="2018-10-30T02:02:00Z">
              <w:rPr>
                <w:color w:val="000000"/>
                <w:highlight w:val="white"/>
              </w:rPr>
            </w:rPrChange>
          </w:rPr>
          <w:delText xml:space="preserve">transformation </w:delText>
        </w:r>
      </w:del>
      <w:del w:id="2908" w:author="Olga" w:date="2018-10-27T18:26:00Z">
        <w:r w:rsidRPr="006D2558" w:rsidDel="00F9793E">
          <w:rPr>
            <w:color w:val="000000"/>
            <w:rPrChange w:id="2909" w:author="Olga" w:date="2018-10-30T02:02:00Z">
              <w:rPr>
                <w:color w:val="000000"/>
                <w:highlight w:val="white"/>
              </w:rPr>
            </w:rPrChange>
          </w:rPr>
          <w:delText>w</w:delText>
        </w:r>
      </w:del>
      <w:ins w:id="2910" w:author="Olga" w:date="2018-10-27T18:26:00Z">
        <w:r w:rsidRPr="006D2558">
          <w:rPr>
            <w:color w:val="000000"/>
            <w:rPrChange w:id="2911" w:author="Olga" w:date="2018-10-30T02:02:00Z">
              <w:rPr>
                <w:color w:val="000000"/>
                <w:highlight w:val="white"/>
              </w:rPr>
            </w:rPrChange>
          </w:rPr>
          <w:t>w</w:t>
        </w:r>
      </w:ins>
      <w:r w:rsidRPr="006D2558">
        <w:rPr>
          <w:color w:val="000000"/>
          <w:rPrChange w:id="2912" w:author="Olga" w:date="2018-10-30T02:02:00Z">
            <w:rPr>
              <w:color w:val="000000"/>
              <w:highlight w:val="white"/>
            </w:rPr>
          </w:rPrChange>
        </w:rPr>
        <w:t xml:space="preserve">ith </w:t>
      </w:r>
      <w:del w:id="2913" w:author="Olga" w:date="2018-10-30T01:45:00Z">
        <w:r w:rsidRPr="006D2558" w:rsidDel="00D26AB1">
          <w:rPr>
            <w:i/>
            <w:color w:val="000000"/>
            <w:rPrChange w:id="2914" w:author="Olga" w:date="2018-10-30T02:02:00Z">
              <w:rPr>
                <w:i/>
                <w:color w:val="000000"/>
                <w:highlight w:val="white"/>
              </w:rPr>
            </w:rPrChange>
          </w:rPr>
          <w:delText>A. rhizogenes</w:delText>
        </w:r>
      </w:del>
      <w:ins w:id="2915" w:author="Olga" w:date="2018-10-30T01:45:00Z">
        <w:r w:rsidRPr="006D2558">
          <w:rPr>
            <w:i/>
            <w:color w:val="000000"/>
          </w:rPr>
          <w:t>A. rhizogenes</w:t>
        </w:r>
      </w:ins>
      <w:del w:id="2916" w:author="Olga" w:date="2018-10-27T18:26:00Z">
        <w:r w:rsidRPr="006D2558" w:rsidDel="00F9793E">
          <w:rPr>
            <w:color w:val="000000"/>
            <w:rPrChange w:id="2917" w:author="Olga" w:date="2018-10-30T02:02:00Z">
              <w:rPr>
                <w:i/>
                <w:color w:val="000000"/>
                <w:highlight w:val="white"/>
              </w:rPr>
            </w:rPrChange>
          </w:rPr>
          <w:delText xml:space="preserve"> </w:delText>
        </w:r>
        <w:r w:rsidRPr="006D2558" w:rsidDel="00F9793E">
          <w:rPr>
            <w:color w:val="000000"/>
            <w:rPrChange w:id="2918" w:author="Olga" w:date="2018-10-30T02:02:00Z">
              <w:rPr>
                <w:color w:val="000000"/>
                <w:highlight w:val="white"/>
              </w:rPr>
            </w:rPrChange>
          </w:rPr>
          <w:delText xml:space="preserve">from </w:delText>
        </w:r>
      </w:del>
      <w:del w:id="2919" w:author="Usuari" w:date="2018-10-26T16:54:00Z">
        <w:r w:rsidRPr="006D2558" w:rsidDel="005C18CC">
          <w:rPr>
            <w:color w:val="000000"/>
            <w:rPrChange w:id="2920" w:author="Olga" w:date="2018-10-30T02:02:00Z">
              <w:rPr>
                <w:color w:val="000000"/>
                <w:highlight w:val="white"/>
              </w:rPr>
            </w:rPrChange>
          </w:rPr>
          <w:delText xml:space="preserve">native </w:delText>
        </w:r>
      </w:del>
      <w:ins w:id="2921" w:author="Usuari" w:date="2018-10-26T16:54:00Z">
        <w:del w:id="2922" w:author="Olga" w:date="2018-10-27T18:26:00Z">
          <w:r w:rsidRPr="006D2558" w:rsidDel="00F9793E">
            <w:rPr>
              <w:color w:val="000000"/>
              <w:rPrChange w:id="2923" w:author="Olga" w:date="2018-10-30T02:02:00Z">
                <w:rPr>
                  <w:color w:val="000000"/>
                  <w:highlight w:val="white"/>
                </w:rPr>
              </w:rPrChange>
            </w:rPr>
            <w:delText xml:space="preserve">wild-type </w:delText>
          </w:r>
        </w:del>
      </w:ins>
      <w:del w:id="2924" w:author="Olga" w:date="2018-10-27T18:26:00Z">
        <w:r w:rsidRPr="006D2558" w:rsidDel="00F9793E">
          <w:rPr>
            <w:color w:val="000000"/>
            <w:rPrChange w:id="2925" w:author="Olga" w:date="2018-10-30T02:02:00Z">
              <w:rPr>
                <w:color w:val="000000"/>
                <w:highlight w:val="white"/>
              </w:rPr>
            </w:rPrChange>
          </w:rPr>
          <w:delText>plants</w:delText>
        </w:r>
      </w:del>
      <w:ins w:id="2926" w:author="Olga" w:date="2018-10-29T18:15:00Z">
        <w:r w:rsidRPr="006D2558">
          <w:rPr>
            <w:color w:val="000000"/>
            <w:rPrChange w:id="2927" w:author="Olga" w:date="2018-10-30T02:02:00Z">
              <w:rPr>
                <w:color w:val="000000"/>
                <w:highlight w:val="white"/>
              </w:rPr>
            </w:rPrChange>
          </w:rPr>
          <w:t xml:space="preserve"> is presented.</w:t>
        </w:r>
      </w:ins>
      <w:del w:id="2928" w:author="Olga" w:date="2018-10-29T18:15:00Z">
        <w:r w:rsidRPr="006D2558" w:rsidDel="00CD62B3">
          <w:rPr>
            <w:color w:val="000000"/>
            <w:rPrChange w:id="2929" w:author="Olga" w:date="2018-10-30T02:02:00Z">
              <w:rPr>
                <w:color w:val="000000"/>
                <w:highlight w:val="white"/>
              </w:rPr>
            </w:rPrChange>
          </w:rPr>
          <w:delText>.</w:delText>
        </w:r>
      </w:del>
      <w:r w:rsidRPr="006D2558">
        <w:rPr>
          <w:color w:val="000000"/>
          <w:rPrChange w:id="2930" w:author="Olga" w:date="2018-10-30T02:02:00Z">
            <w:rPr>
              <w:color w:val="000000"/>
              <w:highlight w:val="white"/>
            </w:rPr>
          </w:rPrChange>
        </w:rPr>
        <w:t xml:space="preserve"> </w:t>
      </w:r>
      <w:del w:id="2931" w:author="Olga" w:date="2018-10-29T22:14:00Z">
        <w:r w:rsidRPr="006D2558" w:rsidDel="00FD56E6">
          <w:rPr>
            <w:color w:val="000000"/>
            <w:rPrChange w:id="2932" w:author="Olga" w:date="2018-10-30T02:02:00Z">
              <w:rPr>
                <w:color w:val="000000"/>
                <w:highlight w:val="white"/>
              </w:rPr>
            </w:rPrChange>
          </w:rPr>
          <w:delText>Figure</w:delText>
        </w:r>
      </w:del>
      <w:ins w:id="2933" w:author="Olga" w:date="2018-10-29T22:14:00Z">
        <w:r w:rsidRPr="006D2558">
          <w:rPr>
            <w:color w:val="000000"/>
            <w:rPrChange w:id="2934" w:author="Olga" w:date="2018-10-30T02:02:00Z">
              <w:rPr>
                <w:color w:val="000000"/>
                <w:highlight w:val="yellow"/>
              </w:rPr>
            </w:rPrChange>
          </w:rPr>
          <w:t>Figure</w:t>
        </w:r>
      </w:ins>
      <w:r w:rsidRPr="006D2558">
        <w:rPr>
          <w:color w:val="000000"/>
          <w:rPrChange w:id="2935" w:author="Olga" w:date="2018-10-30T02:02:00Z">
            <w:rPr>
              <w:color w:val="000000"/>
              <w:highlight w:val="white"/>
            </w:rPr>
          </w:rPrChange>
        </w:rPr>
        <w:t xml:space="preserve"> 1</w:t>
      </w:r>
      <w:r w:rsidRPr="006D2558">
        <w:rPr>
          <w:color w:val="000000"/>
          <w:rPrChange w:id="2936" w:author="Olga" w:date="2018-10-30T02:02:00Z">
            <w:rPr>
              <w:b/>
              <w:color w:val="000000"/>
              <w:highlight w:val="white"/>
            </w:rPr>
          </w:rPrChange>
        </w:rPr>
        <w:t> </w:t>
      </w:r>
      <w:r w:rsidRPr="006D2558">
        <w:rPr>
          <w:color w:val="000000"/>
          <w:rPrChange w:id="2937" w:author="Olga" w:date="2018-10-30T02:02:00Z">
            <w:rPr>
              <w:color w:val="000000"/>
              <w:highlight w:val="white"/>
            </w:rPr>
          </w:rPrChange>
        </w:rPr>
        <w:t xml:space="preserve">presents an overview of the assay, which altogether takes around </w:t>
      </w:r>
      <w:del w:id="2938" w:author="Olga" w:date="2018-10-29T18:16:00Z">
        <w:r w:rsidRPr="006D2558" w:rsidDel="00CD62B3">
          <w:rPr>
            <w:color w:val="000000"/>
            <w:rPrChange w:id="2939" w:author="Olga" w:date="2018-10-30T02:02:00Z">
              <w:rPr>
                <w:color w:val="000000"/>
                <w:highlight w:val="white"/>
              </w:rPr>
            </w:rPrChange>
          </w:rPr>
          <w:delText>21 days</w:delText>
        </w:r>
      </w:del>
      <w:ins w:id="2940" w:author="Olga" w:date="2018-10-30T00:43:00Z">
        <w:r w:rsidRPr="006D2558">
          <w:rPr>
            <w:color w:val="000000"/>
            <w:rPrChange w:id="2941" w:author="Olga" w:date="2018-10-30T02:02:00Z">
              <w:rPr>
                <w:color w:val="000000"/>
                <w:highlight w:val="white"/>
              </w:rPr>
            </w:rPrChange>
          </w:rPr>
          <w:t>5-6</w:t>
        </w:r>
      </w:ins>
      <w:ins w:id="2942" w:author="Olga" w:date="2018-10-29T18:16:00Z">
        <w:r w:rsidRPr="006D2558">
          <w:rPr>
            <w:color w:val="000000"/>
            <w:rPrChange w:id="2943" w:author="Olga" w:date="2018-10-30T02:02:00Z">
              <w:rPr>
                <w:color w:val="000000"/>
                <w:highlight w:val="white"/>
              </w:rPr>
            </w:rPrChange>
          </w:rPr>
          <w:t xml:space="preserve"> weeks</w:t>
        </w:r>
      </w:ins>
      <w:r w:rsidRPr="006D2558">
        <w:rPr>
          <w:color w:val="000000"/>
          <w:rPrChange w:id="2944" w:author="Olga" w:date="2018-10-30T02:02:00Z">
            <w:rPr>
              <w:color w:val="000000"/>
              <w:highlight w:val="white"/>
            </w:rPr>
          </w:rPrChange>
        </w:rPr>
        <w:t xml:space="preserve"> (from injection of </w:t>
      </w:r>
      <w:del w:id="2945" w:author="Olga" w:date="2018-10-30T01:45:00Z">
        <w:r w:rsidRPr="006D2558" w:rsidDel="00D26AB1">
          <w:rPr>
            <w:i/>
            <w:color w:val="000000"/>
            <w:rPrChange w:id="2946" w:author="Olga" w:date="2018-10-30T02:02:00Z">
              <w:rPr>
                <w:i/>
                <w:color w:val="000000"/>
                <w:highlight w:val="white"/>
              </w:rPr>
            </w:rPrChange>
          </w:rPr>
          <w:delText>A. rhizogenes</w:delText>
        </w:r>
      </w:del>
      <w:ins w:id="2947" w:author="Olga" w:date="2018-10-30T01:45:00Z">
        <w:r w:rsidRPr="006D2558">
          <w:rPr>
            <w:i/>
            <w:color w:val="000000"/>
          </w:rPr>
          <w:t>A. rhizogenes</w:t>
        </w:r>
      </w:ins>
      <w:r w:rsidRPr="006D2558">
        <w:rPr>
          <w:color w:val="000000"/>
          <w:rPrChange w:id="2948" w:author="Olga" w:date="2018-10-30T02:02:00Z">
            <w:rPr>
              <w:color w:val="000000"/>
              <w:highlight w:val="white"/>
            </w:rPr>
          </w:rPrChange>
        </w:rPr>
        <w:t xml:space="preserve"> to </w:t>
      </w:r>
      <w:del w:id="2949" w:author="Olga" w:date="2018-10-30T00:43:00Z">
        <w:r w:rsidRPr="006D2558" w:rsidDel="00EF0F9A">
          <w:rPr>
            <w:color w:val="000000"/>
            <w:rPrChange w:id="2950" w:author="Olga" w:date="2018-10-30T02:02:00Z">
              <w:rPr>
                <w:color w:val="000000"/>
                <w:highlight w:val="white"/>
              </w:rPr>
            </w:rPrChange>
          </w:rPr>
          <w:delText>selection of fluorescent roots). Once the hairy roots are</w:delText>
        </w:r>
      </w:del>
      <w:ins w:id="2951" w:author="Olga" w:date="2018-10-30T00:43:00Z">
        <w:r w:rsidRPr="006D2558">
          <w:rPr>
            <w:color w:val="000000"/>
            <w:rPrChange w:id="2952" w:author="Olga" w:date="2018-10-30T02:02:00Z">
              <w:rPr>
                <w:color w:val="000000"/>
                <w:highlight w:val="white"/>
              </w:rPr>
            </w:rPrChange>
          </w:rPr>
          <w:t>obtain</w:t>
        </w:r>
      </w:ins>
      <w:r w:rsidRPr="006D2558">
        <w:rPr>
          <w:color w:val="000000"/>
          <w:rPrChange w:id="2953" w:author="Olga" w:date="2018-10-30T02:02:00Z">
            <w:rPr>
              <w:color w:val="000000"/>
              <w:highlight w:val="white"/>
            </w:rPr>
          </w:rPrChange>
        </w:rPr>
        <w:t xml:space="preserve"> </w:t>
      </w:r>
      <w:del w:id="2954" w:author="Olga" w:date="2018-10-30T00:35:00Z">
        <w:r w:rsidRPr="006D2558" w:rsidDel="00CF66EC">
          <w:rPr>
            <w:color w:val="000000"/>
            <w:rPrChange w:id="2955" w:author="Olga" w:date="2018-10-30T02:02:00Z">
              <w:rPr>
                <w:color w:val="000000"/>
                <w:highlight w:val="white"/>
              </w:rPr>
            </w:rPrChange>
          </w:rPr>
          <w:delText>obtained</w:delText>
        </w:r>
      </w:del>
      <w:ins w:id="2956" w:author="Olga" w:date="2018-10-30T00:35:00Z">
        <w:r w:rsidRPr="006D2558">
          <w:rPr>
            <w:color w:val="000000"/>
            <w:rPrChange w:id="2957" w:author="Olga" w:date="2018-10-30T02:02:00Z">
              <w:rPr>
                <w:color w:val="000000"/>
                <w:highlight w:val="white"/>
              </w:rPr>
            </w:rPrChange>
          </w:rPr>
          <w:t>fully developed</w:t>
        </w:r>
      </w:ins>
      <w:ins w:id="2958" w:author="Olga" w:date="2018-10-30T00:43:00Z">
        <w:r w:rsidRPr="006D2558">
          <w:rPr>
            <w:color w:val="000000"/>
            <w:rPrChange w:id="2959" w:author="Olga" w:date="2018-10-30T02:02:00Z">
              <w:rPr>
                <w:color w:val="000000"/>
                <w:highlight w:val="white"/>
              </w:rPr>
            </w:rPrChange>
          </w:rPr>
          <w:t xml:space="preserve"> hairy roots). Then</w:t>
        </w:r>
      </w:ins>
      <w:r w:rsidRPr="006D2558">
        <w:rPr>
          <w:color w:val="000000"/>
          <w:rPrChange w:id="2960" w:author="Olga" w:date="2018-10-30T02:02:00Z">
            <w:rPr>
              <w:color w:val="000000"/>
              <w:highlight w:val="white"/>
            </w:rPr>
          </w:rPrChange>
        </w:rPr>
        <w:t>, the plant can be studied as a composite (wild type shoot, transgenic root) or the transgenic hairy root</w:t>
      </w:r>
      <w:ins w:id="2961" w:author="Olga" w:date="2018-10-30T00:44:00Z">
        <w:r w:rsidRPr="006D2558">
          <w:rPr>
            <w:color w:val="000000"/>
            <w:rPrChange w:id="2962" w:author="Olga" w:date="2018-10-30T02:02:00Z">
              <w:rPr>
                <w:color w:val="000000"/>
                <w:highlight w:val="white"/>
              </w:rPr>
            </w:rPrChange>
          </w:rPr>
          <w:t xml:space="preserve"> clones</w:t>
        </w:r>
      </w:ins>
      <w:del w:id="2963" w:author="Olga" w:date="2018-10-30T00:44:00Z">
        <w:r w:rsidRPr="006D2558" w:rsidDel="00EF0F9A">
          <w:rPr>
            <w:color w:val="000000"/>
            <w:rPrChange w:id="2964" w:author="Olga" w:date="2018-10-30T02:02:00Z">
              <w:rPr>
                <w:color w:val="000000"/>
                <w:highlight w:val="white"/>
              </w:rPr>
            </w:rPrChange>
          </w:rPr>
          <w:delText>s</w:delText>
        </w:r>
      </w:del>
      <w:r w:rsidRPr="006D2558">
        <w:rPr>
          <w:color w:val="000000"/>
          <w:rPrChange w:id="2965" w:author="Olga" w:date="2018-10-30T02:02:00Z">
            <w:rPr>
              <w:color w:val="000000"/>
              <w:highlight w:val="white"/>
            </w:rPr>
          </w:rPrChange>
        </w:rPr>
        <w:t xml:space="preserve"> can be excised </w:t>
      </w:r>
      <w:ins w:id="2966" w:author="Olga" w:date="2018-10-30T00:44:00Z">
        <w:r w:rsidRPr="006D2558">
          <w:rPr>
            <w:color w:val="000000"/>
            <w:rPrChange w:id="2967" w:author="Olga" w:date="2018-10-30T02:02:00Z">
              <w:rPr>
                <w:color w:val="000000"/>
                <w:highlight w:val="white"/>
              </w:rPr>
            </w:rPrChange>
          </w:rPr>
          <w:t>and</w:t>
        </w:r>
      </w:ins>
      <w:del w:id="2968" w:author="Olga" w:date="2018-10-30T00:44:00Z">
        <w:r w:rsidRPr="006D2558" w:rsidDel="00EF0F9A">
          <w:rPr>
            <w:color w:val="000000"/>
            <w:rPrChange w:id="2969" w:author="Olga" w:date="2018-10-30T02:02:00Z">
              <w:rPr>
                <w:color w:val="000000"/>
                <w:highlight w:val="white"/>
              </w:rPr>
            </w:rPrChange>
          </w:rPr>
          <w:delText xml:space="preserve">to let them </w:delText>
        </w:r>
      </w:del>
      <w:ins w:id="2970" w:author="Olga" w:date="2018-10-30T00:44:00Z">
        <w:r w:rsidRPr="006D2558">
          <w:rPr>
            <w:color w:val="000000"/>
            <w:rPrChange w:id="2971" w:author="Olga" w:date="2018-10-30T02:02:00Z">
              <w:rPr>
                <w:color w:val="000000"/>
                <w:highlight w:val="white"/>
              </w:rPr>
            </w:rPrChange>
          </w:rPr>
          <w:t xml:space="preserve"> </w:t>
        </w:r>
      </w:ins>
      <w:r w:rsidRPr="006D2558">
        <w:rPr>
          <w:color w:val="000000"/>
          <w:rPrChange w:id="2972" w:author="Olga" w:date="2018-10-30T02:02:00Z">
            <w:rPr>
              <w:color w:val="000000"/>
              <w:highlight w:val="white"/>
            </w:rPr>
          </w:rPrChange>
        </w:rPr>
        <w:t>grow</w:t>
      </w:r>
      <w:ins w:id="2973" w:author="Olga" w:date="2018-10-30T00:44:00Z">
        <w:r w:rsidRPr="006D2558">
          <w:rPr>
            <w:color w:val="000000"/>
            <w:rPrChange w:id="2974" w:author="Olga" w:date="2018-10-30T02:02:00Z">
              <w:rPr>
                <w:color w:val="000000"/>
                <w:highlight w:val="white"/>
              </w:rPr>
            </w:rPrChange>
          </w:rPr>
          <w:t>n</w:t>
        </w:r>
      </w:ins>
      <w:r w:rsidRPr="006D2558">
        <w:rPr>
          <w:color w:val="000000"/>
          <w:rPrChange w:id="2975" w:author="Olga" w:date="2018-10-30T02:02:00Z">
            <w:rPr>
              <w:color w:val="000000"/>
              <w:highlight w:val="white"/>
            </w:rPr>
          </w:rPrChange>
        </w:rPr>
        <w:t xml:space="preserve"> autonomously in </w:t>
      </w:r>
      <w:ins w:id="2976" w:author="Olga" w:date="2018-10-30T00:44:00Z">
        <w:r w:rsidRPr="006D2558">
          <w:rPr>
            <w:color w:val="000000"/>
            <w:rPrChange w:id="2977" w:author="Olga" w:date="2018-10-30T02:02:00Z">
              <w:rPr>
                <w:color w:val="000000"/>
                <w:highlight w:val="white"/>
              </w:rPr>
            </w:rPrChange>
          </w:rPr>
          <w:t xml:space="preserve">solid </w:t>
        </w:r>
      </w:ins>
      <w:r w:rsidRPr="006D2558">
        <w:rPr>
          <w:color w:val="000000"/>
          <w:rPrChange w:id="2978" w:author="Olga" w:date="2018-10-30T02:02:00Z">
            <w:rPr>
              <w:color w:val="000000"/>
              <w:highlight w:val="white"/>
            </w:rPr>
          </w:rPrChange>
        </w:rPr>
        <w:t>Gamborg B5 medium</w:t>
      </w:r>
      <w:ins w:id="2979" w:author="Olga" w:date="2018-10-30T00:36:00Z">
        <w:r w:rsidRPr="006D2558">
          <w:rPr>
            <w:color w:val="000000"/>
            <w:rPrChange w:id="2980" w:author="Olga" w:date="2018-10-30T02:02:00Z">
              <w:rPr>
                <w:color w:val="000000"/>
                <w:highlight w:val="white"/>
              </w:rPr>
            </w:rPrChange>
          </w:rPr>
          <w:t xml:space="preserve"> supplemented with 2% sucrose</w:t>
        </w:r>
      </w:ins>
      <w:r w:rsidRPr="006D2558">
        <w:rPr>
          <w:color w:val="000000"/>
          <w:rPrChange w:id="2981" w:author="Olga" w:date="2018-10-30T02:02:00Z">
            <w:rPr>
              <w:color w:val="000000"/>
              <w:highlight w:val="white"/>
            </w:rPr>
          </w:rPrChange>
        </w:rPr>
        <w:t xml:space="preserve">. </w:t>
      </w:r>
      <w:ins w:id="2982" w:author="Olga" w:date="2018-10-30T00:45:00Z">
        <w:r w:rsidRPr="006D2558">
          <w:rPr>
            <w:color w:val="000000"/>
            <w:rPrChange w:id="2983" w:author="Olga" w:date="2018-10-30T02:02:00Z">
              <w:rPr>
                <w:color w:val="000000"/>
                <w:highlight w:val="white"/>
              </w:rPr>
            </w:rPrChange>
          </w:rPr>
          <w:t xml:space="preserve">Alternatively, the hairy roots can be massively propagated using the liquid Gamborg B5 media. </w:t>
        </w:r>
      </w:ins>
      <w:r w:rsidRPr="006D2558">
        <w:rPr>
          <w:color w:val="000000"/>
          <w:rPrChange w:id="2984" w:author="Olga" w:date="2018-10-30T02:02:00Z">
            <w:rPr>
              <w:color w:val="000000"/>
              <w:highlight w:val="white"/>
            </w:rPr>
          </w:rPrChange>
        </w:rPr>
        <w:t xml:space="preserve">The procedure </w:t>
      </w:r>
      <w:ins w:id="2985" w:author="Olga" w:date="2018-10-30T00:36:00Z">
        <w:r w:rsidRPr="006D2558">
          <w:rPr>
            <w:color w:val="000000"/>
            <w:rPrChange w:id="2986" w:author="Olga" w:date="2018-10-30T02:02:00Z">
              <w:rPr>
                <w:color w:val="000000"/>
                <w:highlight w:val="white"/>
              </w:rPr>
            </w:rPrChange>
          </w:rPr>
          <w:t xml:space="preserve">presented </w:t>
        </w:r>
      </w:ins>
      <w:r w:rsidRPr="006D2558">
        <w:rPr>
          <w:color w:val="000000"/>
          <w:rPrChange w:id="2987" w:author="Olga" w:date="2018-10-30T02:02:00Z">
            <w:rPr>
              <w:color w:val="000000"/>
              <w:highlight w:val="white"/>
            </w:rPr>
          </w:rPrChange>
        </w:rPr>
        <w:t xml:space="preserve">has been carried out with </w:t>
      </w:r>
      <w:r w:rsidRPr="006D2558">
        <w:rPr>
          <w:i/>
          <w:color w:val="000000"/>
          <w:rPrChange w:id="2988" w:author="Olga" w:date="2018-10-30T02:02:00Z">
            <w:rPr>
              <w:i/>
              <w:color w:val="000000"/>
              <w:highlight w:val="white"/>
            </w:rPr>
          </w:rPrChange>
        </w:rPr>
        <w:t>S. tuberosum</w:t>
      </w:r>
      <w:r w:rsidRPr="006D2558">
        <w:rPr>
          <w:color w:val="000000"/>
          <w:rPrChange w:id="2989" w:author="Olga" w:date="2018-10-30T02:02:00Z">
            <w:rPr>
              <w:color w:val="000000"/>
              <w:highlight w:val="white"/>
            </w:rPr>
          </w:rPrChange>
        </w:rPr>
        <w:t xml:space="preserve"> spp. </w:t>
      </w:r>
      <w:r w:rsidRPr="006D2558">
        <w:rPr>
          <w:i/>
          <w:color w:val="000000"/>
          <w:rPrChange w:id="2990" w:author="Olga" w:date="2018-10-30T02:02:00Z">
            <w:rPr>
              <w:i/>
              <w:color w:val="000000"/>
              <w:highlight w:val="white"/>
            </w:rPr>
          </w:rPrChange>
        </w:rPr>
        <w:t xml:space="preserve">tuberosum </w:t>
      </w:r>
      <w:r w:rsidRPr="006D2558">
        <w:rPr>
          <w:color w:val="000000"/>
          <w:rPrChange w:id="2991" w:author="Olga" w:date="2018-10-30T02:02:00Z">
            <w:rPr>
              <w:color w:val="000000"/>
              <w:highlight w:val="white"/>
            </w:rPr>
          </w:rPrChange>
        </w:rPr>
        <w:t>(cv. Désirée).</w:t>
      </w:r>
    </w:p>
    <w:p w14:paraId="02F0EDA0" w14:textId="77777777" w:rsidR="00A05564" w:rsidRPr="006D2558" w:rsidRDefault="00A05564" w:rsidP="00A05564">
      <w:pPr>
        <w:pBdr>
          <w:top w:val="nil"/>
          <w:left w:val="nil"/>
          <w:bottom w:val="nil"/>
          <w:right w:val="nil"/>
          <w:between w:val="nil"/>
        </w:pBdr>
        <w:jc w:val="both"/>
        <w:rPr>
          <w:color w:val="000000"/>
          <w:rPrChange w:id="2992" w:author="Olga" w:date="2018-10-30T02:02:00Z">
            <w:rPr>
              <w:strike/>
              <w:color w:val="000000"/>
              <w:highlight w:val="white"/>
            </w:rPr>
          </w:rPrChange>
        </w:rPr>
      </w:pPr>
      <w:r w:rsidRPr="006D2558">
        <w:rPr>
          <w:color w:val="000000"/>
          <w:rPrChange w:id="2993" w:author="Olga" w:date="2018-10-30T02:02:00Z">
            <w:rPr>
              <w:color w:val="000000"/>
              <w:highlight w:val="white"/>
            </w:rPr>
          </w:rPrChange>
        </w:rPr>
        <w:t xml:space="preserve">The method to monitor the procedure and </w:t>
      </w:r>
      <w:ins w:id="2994" w:author="Olga" w:date="2018-11-06T11:37:00Z">
        <w:r>
          <w:rPr>
            <w:color w:val="000000"/>
          </w:rPr>
          <w:t xml:space="preserve">to </w:t>
        </w:r>
      </w:ins>
      <w:r w:rsidRPr="006D2558">
        <w:rPr>
          <w:color w:val="000000"/>
          <w:rPrChange w:id="2995" w:author="Olga" w:date="2018-10-30T02:02:00Z">
            <w:rPr>
              <w:color w:val="000000"/>
              <w:highlight w:val="white"/>
            </w:rPr>
          </w:rPrChange>
        </w:rPr>
        <w:t xml:space="preserve">obtain potato transgenic hairy roots has been validated </w:t>
      </w:r>
      <w:del w:id="2996" w:author="Olga" w:date="2018-10-29T23:44:00Z">
        <w:r w:rsidRPr="006D2558" w:rsidDel="008C78C2">
          <w:rPr>
            <w:color w:val="000000"/>
            <w:rPrChange w:id="2997" w:author="Olga" w:date="2018-10-30T02:02:00Z">
              <w:rPr>
                <w:color w:val="000000"/>
                <w:highlight w:val="white"/>
              </w:rPr>
            </w:rPrChange>
          </w:rPr>
          <w:delText xml:space="preserve">using the DsRed2 transformation marker </w:delText>
        </w:r>
      </w:del>
      <w:ins w:id="2998" w:author="Usuari" w:date="2018-10-26T16:56:00Z">
        <w:r w:rsidRPr="006D2558">
          <w:rPr>
            <w:color w:val="000000"/>
            <w:rPrChange w:id="2999" w:author="Olga" w:date="2018-10-30T02:02:00Z">
              <w:rPr>
                <w:color w:val="000000"/>
                <w:highlight w:val="white"/>
              </w:rPr>
            </w:rPrChange>
          </w:rPr>
          <w:t xml:space="preserve">using a binary vector with the </w:t>
        </w:r>
        <w:del w:id="3000" w:author="Olga" w:date="2018-10-30T16:10:00Z">
          <w:r w:rsidRPr="006D2558" w:rsidDel="00B71625">
            <w:rPr>
              <w:color w:val="000000"/>
              <w:rPrChange w:id="3001" w:author="Olga" w:date="2018-10-30T02:02:00Z">
                <w:rPr>
                  <w:color w:val="000000"/>
                  <w:highlight w:val="white"/>
                </w:rPr>
              </w:rPrChange>
            </w:rPr>
            <w:delText>DsRed</w:delText>
          </w:r>
        </w:del>
      </w:ins>
      <w:ins w:id="3002" w:author="Usuari" w:date="2018-10-26T16:57:00Z">
        <w:del w:id="3003" w:author="Olga" w:date="2018-10-30T16:10:00Z">
          <w:r w:rsidRPr="006D2558" w:rsidDel="00B71625">
            <w:rPr>
              <w:color w:val="000000"/>
              <w:rPrChange w:id="3004" w:author="Olga" w:date="2018-10-30T02:02:00Z">
                <w:rPr>
                  <w:color w:val="000000"/>
                  <w:highlight w:val="white"/>
                </w:rPr>
              </w:rPrChange>
            </w:rPr>
            <w:delText>2</w:delText>
          </w:r>
        </w:del>
      </w:ins>
      <w:ins w:id="3005" w:author="Olga" w:date="2018-10-30T16:10:00Z">
        <w:r>
          <w:rPr>
            <w:color w:val="000000"/>
          </w:rPr>
          <w:t>DsRed</w:t>
        </w:r>
      </w:ins>
      <w:ins w:id="3006" w:author="Usuari" w:date="2018-10-26T16:56:00Z">
        <w:r w:rsidRPr="006D2558">
          <w:rPr>
            <w:color w:val="000000"/>
            <w:rPrChange w:id="3007" w:author="Olga" w:date="2018-10-30T02:02:00Z">
              <w:rPr>
                <w:color w:val="000000"/>
                <w:highlight w:val="white"/>
              </w:rPr>
            </w:rPrChange>
          </w:rPr>
          <w:t xml:space="preserve"> as a transformation marker (</w:t>
        </w:r>
        <w:del w:id="3008" w:author="Olga" w:date="2018-10-30T00:37:00Z">
          <w:r w:rsidRPr="006D2558" w:rsidDel="00CF66EC">
            <w:rPr>
              <w:color w:val="000000"/>
              <w:rPrChange w:id="3009" w:author="Olga" w:date="2018-10-30T02:02:00Z">
                <w:rPr>
                  <w:color w:val="000000"/>
                  <w:highlight w:val="white"/>
                </w:rPr>
              </w:rPrChange>
            </w:rPr>
            <w:delText xml:space="preserve">i.e. pKGW_RedRoot or </w:delText>
          </w:r>
        </w:del>
        <w:r w:rsidRPr="006D2558">
          <w:rPr>
            <w:color w:val="000000"/>
            <w:rPrChange w:id="3010" w:author="Olga" w:date="2018-10-30T02:02:00Z">
              <w:rPr>
                <w:color w:val="000000"/>
                <w:highlight w:val="white"/>
              </w:rPr>
            </w:rPrChange>
          </w:rPr>
          <w:t>PK7GWIWG2_II-RedRo</w:t>
        </w:r>
      </w:ins>
      <w:ins w:id="3011" w:author="Olga" w:date="2018-10-30T00:37:00Z">
        <w:r w:rsidRPr="006D2558">
          <w:rPr>
            <w:color w:val="000000"/>
            <w:rPrChange w:id="3012" w:author="Olga" w:date="2018-10-30T02:02:00Z">
              <w:rPr>
                <w:color w:val="000000"/>
                <w:highlight w:val="white"/>
              </w:rPr>
            </w:rPrChange>
          </w:rPr>
          <w:t>o</w:t>
        </w:r>
      </w:ins>
      <w:ins w:id="3013" w:author="Usuari" w:date="2018-10-26T16:56:00Z">
        <w:del w:id="3014" w:author="Olga" w:date="2018-10-30T00:37:00Z">
          <w:r w:rsidRPr="006D2558" w:rsidDel="00CF66EC">
            <w:rPr>
              <w:color w:val="000000"/>
              <w:rPrChange w:id="3015" w:author="Olga" w:date="2018-10-30T02:02:00Z">
                <w:rPr>
                  <w:color w:val="000000"/>
                  <w:highlight w:val="white"/>
                </w:rPr>
              </w:rPrChange>
            </w:rPr>
            <w:delText>o</w:delText>
          </w:r>
        </w:del>
        <w:r w:rsidRPr="006D2558">
          <w:rPr>
            <w:color w:val="000000"/>
            <w:rPrChange w:id="3016" w:author="Olga" w:date="2018-10-30T02:02:00Z">
              <w:rPr>
                <w:color w:val="000000"/>
                <w:highlight w:val="white"/>
              </w:rPr>
            </w:rPrChange>
          </w:rPr>
          <w:t xml:space="preserve">t from VIB-Department of Plant Systems Biology </w:t>
        </w:r>
      </w:ins>
      <w:ins w:id="3017" w:author="Usuari" w:date="2018-10-26T17:17:00Z">
        <w:r w:rsidRPr="006D2558">
          <w:rPr>
            <w:color w:val="000000"/>
            <w:rPrChange w:id="3018" w:author="Olga" w:date="2018-10-30T02:02:00Z">
              <w:rPr>
                <w:color w:val="000000"/>
                <w:highlight w:val="white"/>
              </w:rPr>
            </w:rPrChange>
          </w:rPr>
          <w:t>at</w:t>
        </w:r>
      </w:ins>
      <w:ins w:id="3019" w:author="Usuari" w:date="2018-10-26T16:56:00Z">
        <w:r w:rsidRPr="006D2558">
          <w:rPr>
            <w:color w:val="000000"/>
            <w:rPrChange w:id="3020" w:author="Olga" w:date="2018-10-30T02:02:00Z">
              <w:rPr>
                <w:color w:val="000000"/>
                <w:highlight w:val="white"/>
              </w:rPr>
            </w:rPrChange>
          </w:rPr>
          <w:t xml:space="preserve"> Universiteit Gent). This</w:t>
        </w:r>
      </w:ins>
      <w:del w:id="3021" w:author="Usuari" w:date="2018-10-26T16:56:00Z">
        <w:r w:rsidRPr="006D2558" w:rsidDel="005C18CC">
          <w:rPr>
            <w:color w:val="000000"/>
            <w:rPrChange w:id="3022" w:author="Olga" w:date="2018-10-30T02:02:00Z">
              <w:rPr>
                <w:color w:val="000000"/>
                <w:highlight w:val="white"/>
              </w:rPr>
            </w:rPrChange>
          </w:rPr>
          <w:delText>that</w:delText>
        </w:r>
      </w:del>
      <w:r w:rsidRPr="006D2558">
        <w:rPr>
          <w:color w:val="000000"/>
          <w:rPrChange w:id="3023" w:author="Olga" w:date="2018-10-30T02:02:00Z">
            <w:rPr>
              <w:color w:val="000000"/>
              <w:highlight w:val="white"/>
            </w:rPr>
          </w:rPrChange>
        </w:rPr>
        <w:t xml:space="preserve"> allow</w:t>
      </w:r>
      <w:ins w:id="3024" w:author="Usuari" w:date="2018-10-26T16:56:00Z">
        <w:r w:rsidRPr="006D2558">
          <w:rPr>
            <w:color w:val="000000"/>
            <w:rPrChange w:id="3025" w:author="Olga" w:date="2018-10-30T02:02:00Z">
              <w:rPr>
                <w:color w:val="000000"/>
                <w:highlight w:val="white"/>
              </w:rPr>
            </w:rPrChange>
          </w:rPr>
          <w:t>ed</w:t>
        </w:r>
      </w:ins>
      <w:del w:id="3026" w:author="Usuari" w:date="2018-10-26T16:56:00Z">
        <w:r w:rsidRPr="006D2558" w:rsidDel="005C18CC">
          <w:rPr>
            <w:color w:val="000000"/>
            <w:rPrChange w:id="3027" w:author="Olga" w:date="2018-10-30T02:02:00Z">
              <w:rPr>
                <w:color w:val="000000"/>
                <w:highlight w:val="white"/>
              </w:rPr>
            </w:rPrChange>
          </w:rPr>
          <w:delText>s</w:delText>
        </w:r>
      </w:del>
      <w:r w:rsidRPr="006D2558">
        <w:rPr>
          <w:color w:val="000000"/>
          <w:rPrChange w:id="3028" w:author="Olga" w:date="2018-10-30T02:02:00Z">
            <w:rPr>
              <w:color w:val="000000"/>
              <w:highlight w:val="white"/>
            </w:rPr>
          </w:rPrChange>
        </w:rPr>
        <w:t xml:space="preserve"> the easy</w:t>
      </w:r>
      <w:ins w:id="3029" w:author="Jl. Odette" w:date="2018-10-25T11:07:00Z">
        <w:r w:rsidRPr="006D2558">
          <w:rPr>
            <w:color w:val="000000"/>
            <w:rPrChange w:id="3030" w:author="Olga" w:date="2018-10-30T02:02:00Z">
              <w:rPr>
                <w:color w:val="000000"/>
                <w:highlight w:val="white"/>
              </w:rPr>
            </w:rPrChange>
          </w:rPr>
          <w:t xml:space="preserve"> distinction </w:t>
        </w:r>
      </w:ins>
      <w:del w:id="3031" w:author="Jl. Odette" w:date="2018-10-25T11:07:00Z">
        <w:r w:rsidRPr="006D2558">
          <w:rPr>
            <w:color w:val="000000"/>
            <w:rPrChange w:id="3032" w:author="Olga" w:date="2018-10-30T02:02:00Z">
              <w:rPr>
                <w:color w:val="000000"/>
                <w:highlight w:val="white"/>
              </w:rPr>
            </w:rPrChange>
          </w:rPr>
          <w:delText xml:space="preserve"> identification</w:delText>
        </w:r>
      </w:del>
      <w:del w:id="3033" w:author="Olga" w:date="2018-10-30T00:45:00Z">
        <w:r w:rsidRPr="006D2558" w:rsidDel="00EF0F9A">
          <w:rPr>
            <w:color w:val="000000"/>
            <w:rPrChange w:id="3034" w:author="Olga" w:date="2018-10-30T02:02:00Z">
              <w:rPr>
                <w:color w:val="000000"/>
                <w:highlight w:val="white"/>
              </w:rPr>
            </w:rPrChange>
          </w:rPr>
          <w:delText xml:space="preserve"> </w:delText>
        </w:r>
      </w:del>
      <w:r w:rsidRPr="006D2558">
        <w:rPr>
          <w:color w:val="000000"/>
          <w:rPrChange w:id="3035" w:author="Olga" w:date="2018-10-30T02:02:00Z">
            <w:rPr>
              <w:color w:val="000000"/>
              <w:highlight w:val="white"/>
            </w:rPr>
          </w:rPrChange>
        </w:rPr>
        <w:t xml:space="preserve">of </w:t>
      </w:r>
      <w:del w:id="3036" w:author="Jl. Odette" w:date="2018-10-25T11:07:00Z">
        <w:r w:rsidRPr="006D2558">
          <w:rPr>
            <w:color w:val="000000"/>
            <w:rPrChange w:id="3037" w:author="Olga" w:date="2018-10-30T02:02:00Z">
              <w:rPr>
                <w:color w:val="000000"/>
                <w:highlight w:val="white"/>
              </w:rPr>
            </w:rPrChange>
          </w:rPr>
          <w:delText xml:space="preserve">the </w:delText>
        </w:r>
      </w:del>
      <w:r w:rsidRPr="006D2558">
        <w:rPr>
          <w:color w:val="000000"/>
          <w:rPrChange w:id="3038" w:author="Olga" w:date="2018-10-30T02:02:00Z">
            <w:rPr>
              <w:color w:val="000000"/>
              <w:highlight w:val="white"/>
            </w:rPr>
          </w:rPrChange>
        </w:rPr>
        <w:t xml:space="preserve">transgenic hairy roots from </w:t>
      </w:r>
      <w:ins w:id="3039" w:author="Jl. Odette" w:date="2018-10-25T11:07:00Z">
        <w:r w:rsidRPr="006D2558">
          <w:rPr>
            <w:color w:val="000000"/>
            <w:rPrChange w:id="3040" w:author="Olga" w:date="2018-10-30T02:02:00Z">
              <w:rPr>
                <w:color w:val="000000"/>
                <w:highlight w:val="white"/>
              </w:rPr>
            </w:rPrChange>
          </w:rPr>
          <w:t>non-</w:t>
        </w:r>
      </w:ins>
      <w:del w:id="3041" w:author="Jl. Odette" w:date="2018-10-25T11:07:00Z">
        <w:r w:rsidRPr="006D2558">
          <w:rPr>
            <w:color w:val="000000"/>
            <w:rPrChange w:id="3042" w:author="Olga" w:date="2018-10-30T02:02:00Z">
              <w:rPr>
                <w:color w:val="000000"/>
                <w:highlight w:val="white"/>
              </w:rPr>
            </w:rPrChange>
          </w:rPr>
          <w:delText xml:space="preserve">those that are not </w:delText>
        </w:r>
      </w:del>
      <w:r w:rsidRPr="006D2558">
        <w:rPr>
          <w:color w:val="000000"/>
          <w:rPrChange w:id="3043" w:author="Olga" w:date="2018-10-30T02:02:00Z">
            <w:rPr>
              <w:color w:val="000000"/>
              <w:highlight w:val="white"/>
            </w:rPr>
          </w:rPrChange>
        </w:rPr>
        <w:t xml:space="preserve">transgenic </w:t>
      </w:r>
      <w:ins w:id="3044" w:author="Jl. Odette" w:date="2018-10-25T11:07:00Z">
        <w:r w:rsidRPr="006D2558">
          <w:rPr>
            <w:color w:val="000000"/>
            <w:rPrChange w:id="3045" w:author="Olga" w:date="2018-10-30T02:02:00Z">
              <w:rPr>
                <w:color w:val="000000"/>
                <w:highlight w:val="white"/>
              </w:rPr>
            </w:rPrChange>
          </w:rPr>
          <w:t>by the</w:t>
        </w:r>
      </w:ins>
      <w:del w:id="3046" w:author="Jl. Odette" w:date="2018-10-25T11:07:00Z">
        <w:r w:rsidRPr="006D2558">
          <w:rPr>
            <w:color w:val="000000"/>
            <w:rPrChange w:id="3047" w:author="Olga" w:date="2018-10-30T02:02:00Z">
              <w:rPr>
                <w:color w:val="000000"/>
                <w:highlight w:val="white"/>
              </w:rPr>
            </w:rPrChange>
          </w:rPr>
          <w:delText>using</w:delText>
        </w:r>
      </w:del>
      <w:r w:rsidRPr="006D2558">
        <w:rPr>
          <w:color w:val="000000"/>
          <w:rPrChange w:id="3048" w:author="Olga" w:date="2018-10-30T02:02:00Z">
            <w:rPr>
              <w:color w:val="000000"/>
              <w:highlight w:val="white"/>
            </w:rPr>
          </w:rPrChange>
        </w:rPr>
        <w:t xml:space="preserve"> red fluorescence. </w:t>
      </w:r>
      <w:ins w:id="3049" w:author="Olga" w:date="2018-10-30T00:40:00Z">
        <w:r w:rsidRPr="006D2558">
          <w:rPr>
            <w:color w:val="000000"/>
            <w:rPrChange w:id="3050" w:author="Olga" w:date="2018-10-30T02:02:00Z">
              <w:rPr>
                <w:color w:val="000000"/>
                <w:highlight w:val="white"/>
              </w:rPr>
            </w:rPrChange>
          </w:rPr>
          <w:t>According to that, i</w:t>
        </w:r>
      </w:ins>
      <w:del w:id="3051" w:author="Olga" w:date="2018-10-30T00:40:00Z">
        <w:r w:rsidRPr="006D2558" w:rsidDel="00EF0F9A">
          <w:rPr>
            <w:color w:val="000000"/>
            <w:rPrChange w:id="3052" w:author="Olga" w:date="2018-10-30T02:02:00Z">
              <w:rPr>
                <w:color w:val="000000"/>
                <w:highlight w:val="white"/>
              </w:rPr>
            </w:rPrChange>
          </w:rPr>
          <w:delText>I</w:delText>
        </w:r>
      </w:del>
      <w:r w:rsidRPr="006D2558">
        <w:rPr>
          <w:color w:val="000000"/>
          <w:rPrChange w:id="3053" w:author="Olga" w:date="2018-10-30T02:02:00Z">
            <w:rPr>
              <w:color w:val="000000"/>
              <w:highlight w:val="white"/>
            </w:rPr>
          </w:rPrChange>
        </w:rPr>
        <w:t xml:space="preserve">n </w:t>
      </w:r>
      <w:del w:id="3054" w:author="Olga" w:date="2018-10-29T22:14:00Z">
        <w:r w:rsidRPr="006D2558" w:rsidDel="00FD56E6">
          <w:rPr>
            <w:color w:val="000000"/>
            <w:rPrChange w:id="3055" w:author="Olga" w:date="2018-10-30T02:02:00Z">
              <w:rPr>
                <w:color w:val="000000"/>
                <w:highlight w:val="white"/>
              </w:rPr>
            </w:rPrChange>
          </w:rPr>
          <w:delText>Figure</w:delText>
        </w:r>
      </w:del>
      <w:ins w:id="3056" w:author="Olga" w:date="2018-10-29T22:14:00Z">
        <w:r w:rsidRPr="006D2558">
          <w:rPr>
            <w:color w:val="000000"/>
            <w:rPrChange w:id="3057" w:author="Olga" w:date="2018-10-30T02:02:00Z">
              <w:rPr>
                <w:color w:val="000000"/>
                <w:highlight w:val="yellow"/>
              </w:rPr>
            </w:rPrChange>
          </w:rPr>
          <w:t>Figure</w:t>
        </w:r>
      </w:ins>
      <w:r w:rsidRPr="006D2558">
        <w:rPr>
          <w:color w:val="000000"/>
          <w:rPrChange w:id="3058" w:author="Olga" w:date="2018-10-30T02:02:00Z">
            <w:rPr>
              <w:color w:val="000000"/>
              <w:highlight w:val="white"/>
            </w:rPr>
          </w:rPrChange>
        </w:rPr>
        <w:t xml:space="preserve"> 3</w:t>
      </w:r>
      <w:del w:id="3059" w:author="Olga" w:date="2018-10-30T00:40:00Z">
        <w:r w:rsidRPr="006D2558" w:rsidDel="00EF0F9A">
          <w:rPr>
            <w:color w:val="000000"/>
            <w:rPrChange w:id="3060" w:author="Olga" w:date="2018-10-30T02:02:00Z">
              <w:rPr>
                <w:color w:val="000000"/>
                <w:highlight w:val="white"/>
              </w:rPr>
            </w:rPrChange>
          </w:rPr>
          <w:delText>,</w:delText>
        </w:r>
      </w:del>
      <w:r w:rsidRPr="006D2558">
        <w:rPr>
          <w:color w:val="000000"/>
          <w:rPrChange w:id="3061" w:author="Olga" w:date="2018-10-30T02:02:00Z">
            <w:rPr>
              <w:color w:val="000000"/>
              <w:highlight w:val="white"/>
            </w:rPr>
          </w:rPrChange>
        </w:rPr>
        <w:t xml:space="preserve"> the </w:t>
      </w:r>
      <w:ins w:id="3062" w:author="Olga" w:date="2018-10-30T00:38:00Z">
        <w:r w:rsidRPr="006D2558">
          <w:rPr>
            <w:color w:val="000000"/>
            <w:rPrChange w:id="3063" w:author="Olga" w:date="2018-10-30T02:02:00Z">
              <w:rPr>
                <w:color w:val="000000"/>
                <w:highlight w:val="white"/>
              </w:rPr>
            </w:rPrChange>
          </w:rPr>
          <w:t xml:space="preserve">transformed </w:t>
        </w:r>
      </w:ins>
      <w:r w:rsidRPr="006D2558">
        <w:rPr>
          <w:color w:val="000000"/>
          <w:rPrChange w:id="3064" w:author="Olga" w:date="2018-10-30T02:02:00Z">
            <w:rPr>
              <w:color w:val="000000"/>
              <w:highlight w:val="white"/>
            </w:rPr>
          </w:rPrChange>
        </w:rPr>
        <w:t xml:space="preserve">hairy roots </w:t>
      </w:r>
      <w:del w:id="3065" w:author="Olga" w:date="2018-10-30T00:38:00Z">
        <w:r w:rsidRPr="006D2558" w:rsidDel="00CF66EC">
          <w:rPr>
            <w:color w:val="000000"/>
            <w:rPrChange w:id="3066" w:author="Olga" w:date="2018-10-30T02:02:00Z">
              <w:rPr>
                <w:color w:val="000000"/>
                <w:highlight w:val="white"/>
              </w:rPr>
            </w:rPrChange>
          </w:rPr>
          <w:delText xml:space="preserve">that contains the T-DNA from the binary vector </w:delText>
        </w:r>
      </w:del>
      <w:r w:rsidRPr="006D2558">
        <w:rPr>
          <w:color w:val="000000"/>
          <w:rPrChange w:id="3067" w:author="Olga" w:date="2018-10-30T02:02:00Z">
            <w:rPr>
              <w:color w:val="000000"/>
              <w:highlight w:val="white"/>
            </w:rPr>
          </w:rPrChange>
        </w:rPr>
        <w:t>exhibited red fluorescence when</w:t>
      </w:r>
      <w:ins w:id="3068" w:author="Jl. Odette" w:date="2018-10-25T11:07:00Z">
        <w:r w:rsidRPr="006D2558">
          <w:rPr>
            <w:color w:val="000000"/>
            <w:rPrChange w:id="3069" w:author="Olga" w:date="2018-10-30T02:02:00Z">
              <w:rPr>
                <w:color w:val="000000"/>
                <w:highlight w:val="white"/>
              </w:rPr>
            </w:rPrChange>
          </w:rPr>
          <w:t xml:space="preserve"> </w:t>
        </w:r>
        <w:del w:id="3070" w:author="Jl. Odette" w:date="2018-10-25T11:07:00Z">
          <w:r w:rsidRPr="006D2558">
            <w:rPr>
              <w:color w:val="000000"/>
              <w:rPrChange w:id="3071" w:author="Olga" w:date="2018-10-30T02:02:00Z">
                <w:rPr>
                  <w:color w:val="000000"/>
                  <w:highlight w:val="white"/>
                </w:rPr>
              </w:rPrChange>
            </w:rPr>
            <w:delText>they were</w:delText>
          </w:r>
        </w:del>
      </w:ins>
      <w:del w:id="3072" w:author="Jl. Odette" w:date="2018-10-25T11:07:00Z">
        <w:r w:rsidRPr="006D2558">
          <w:rPr>
            <w:color w:val="000000"/>
            <w:rPrChange w:id="3073" w:author="Olga" w:date="2018-10-30T02:02:00Z">
              <w:rPr>
                <w:color w:val="000000"/>
                <w:highlight w:val="white"/>
              </w:rPr>
            </w:rPrChange>
          </w:rPr>
          <w:delText xml:space="preserve"> </w:delText>
        </w:r>
      </w:del>
      <w:r w:rsidRPr="006D2558">
        <w:rPr>
          <w:color w:val="000000"/>
          <w:rPrChange w:id="3074" w:author="Olga" w:date="2018-10-30T02:02:00Z">
            <w:rPr>
              <w:color w:val="000000"/>
              <w:highlight w:val="white"/>
            </w:rPr>
          </w:rPrChange>
        </w:rPr>
        <w:t xml:space="preserve">illuminated </w:t>
      </w:r>
      <w:ins w:id="3075" w:author="Jl. Odette" w:date="2018-10-25T11:07:00Z">
        <w:del w:id="3076" w:author="Olga" w:date="2018-10-30T00:37:00Z">
          <w:r w:rsidRPr="006D2558" w:rsidDel="00CF66EC">
            <w:rPr>
              <w:color w:val="000000"/>
              <w:rPrChange w:id="3077" w:author="Olga" w:date="2018-10-30T02:02:00Z">
                <w:rPr>
                  <w:color w:val="000000"/>
                  <w:highlight w:val="white"/>
                </w:rPr>
              </w:rPrChange>
            </w:rPr>
            <w:delText xml:space="preserve">them </w:delText>
          </w:r>
        </w:del>
      </w:ins>
      <w:r w:rsidRPr="006D2558">
        <w:rPr>
          <w:color w:val="000000"/>
          <w:rPrChange w:id="3078" w:author="Olga" w:date="2018-10-30T02:02:00Z">
            <w:rPr>
              <w:color w:val="000000"/>
              <w:highlight w:val="white"/>
            </w:rPr>
          </w:rPrChange>
        </w:rPr>
        <w:t xml:space="preserve">with green light. </w:t>
      </w:r>
      <w:del w:id="3079" w:author="Usuari" w:date="2018-10-26T16:56:00Z">
        <w:r w:rsidRPr="006D2558" w:rsidDel="005C18CC">
          <w:rPr>
            <w:color w:val="000000"/>
            <w:rPrChange w:id="3080" w:author="Olga" w:date="2018-10-30T02:02:00Z">
              <w:rPr>
                <w:color w:val="000000"/>
                <w:highlight w:val="white"/>
              </w:rPr>
            </w:rPrChange>
          </w:rPr>
          <w:delText xml:space="preserve">A </w:delText>
        </w:r>
      </w:del>
      <w:ins w:id="3081" w:author="Usuari" w:date="2018-10-26T16:56:00Z">
        <w:r w:rsidRPr="006D2558">
          <w:rPr>
            <w:color w:val="000000"/>
            <w:rPrChange w:id="3082" w:author="Olga" w:date="2018-10-30T02:02:00Z">
              <w:rPr>
                <w:color w:val="000000"/>
                <w:highlight w:val="white"/>
              </w:rPr>
            </w:rPrChange>
          </w:rPr>
          <w:t>T</w:t>
        </w:r>
      </w:ins>
      <w:ins w:id="3083" w:author="Usuari" w:date="2018-10-26T16:57:00Z">
        <w:r w:rsidRPr="006D2558">
          <w:rPr>
            <w:color w:val="000000"/>
            <w:rPrChange w:id="3084" w:author="Olga" w:date="2018-10-30T02:02:00Z">
              <w:rPr>
                <w:color w:val="000000"/>
                <w:highlight w:val="white"/>
              </w:rPr>
            </w:rPrChange>
          </w:rPr>
          <w:t>he</w:t>
        </w:r>
      </w:ins>
      <w:ins w:id="3085" w:author="Usuari" w:date="2018-10-26T16:56:00Z">
        <w:r w:rsidRPr="006D2558">
          <w:rPr>
            <w:color w:val="000000"/>
            <w:rPrChange w:id="3086" w:author="Olga" w:date="2018-10-30T02:02:00Z">
              <w:rPr>
                <w:color w:val="000000"/>
                <w:highlight w:val="white"/>
              </w:rPr>
            </w:rPrChange>
          </w:rPr>
          <w:t xml:space="preserve"> </w:t>
        </w:r>
      </w:ins>
      <w:r w:rsidRPr="006D2558">
        <w:rPr>
          <w:color w:val="000000"/>
          <w:rPrChange w:id="3087" w:author="Olga" w:date="2018-10-30T02:02:00Z">
            <w:rPr>
              <w:color w:val="000000"/>
              <w:highlight w:val="white"/>
            </w:rPr>
          </w:rPrChange>
        </w:rPr>
        <w:t xml:space="preserve">negative control using the untransformed </w:t>
      </w:r>
      <w:ins w:id="3088" w:author="Jl. Odette" w:date="2018-10-25T11:07:00Z">
        <w:r w:rsidRPr="006D2558">
          <w:rPr>
            <w:i/>
            <w:color w:val="000000"/>
            <w:rPrChange w:id="3089" w:author="Olga" w:date="2018-10-30T02:02:00Z">
              <w:rPr>
                <w:color w:val="000000"/>
                <w:highlight w:val="white"/>
              </w:rPr>
            </w:rPrChange>
          </w:rPr>
          <w:t>A</w:t>
        </w:r>
      </w:ins>
      <w:ins w:id="3090" w:author="Iker Armendariz Santamaria" w:date="2018-10-25T11:07:00Z">
        <w:del w:id="3091" w:author="Jl. Odette" w:date="2018-10-25T11:07:00Z">
          <w:r w:rsidRPr="006D2558">
            <w:rPr>
              <w:color w:val="000000"/>
              <w:rPrChange w:id="3092" w:author="Olga" w:date="2018-10-30T02:02:00Z">
                <w:rPr>
                  <w:color w:val="000000"/>
                  <w:highlight w:val="white"/>
                </w:rPr>
              </w:rPrChange>
            </w:rPr>
            <w:delText>a</w:delText>
          </w:r>
        </w:del>
      </w:ins>
      <w:del w:id="3093" w:author="Iker Armendariz Santamaria" w:date="2018-10-25T11:07:00Z">
        <w:r w:rsidRPr="006D2558">
          <w:rPr>
            <w:i/>
            <w:color w:val="000000"/>
            <w:rPrChange w:id="3094" w:author="Olga" w:date="2018-10-30T02:02:00Z">
              <w:rPr>
                <w:color w:val="000000"/>
                <w:highlight w:val="white"/>
              </w:rPr>
            </w:rPrChange>
          </w:rPr>
          <w:delText>A</w:delText>
        </w:r>
      </w:del>
      <w:r w:rsidRPr="006D2558">
        <w:rPr>
          <w:i/>
          <w:color w:val="000000"/>
          <w:rPrChange w:id="3095" w:author="Olga" w:date="2018-10-30T02:02:00Z">
            <w:rPr>
              <w:color w:val="000000"/>
              <w:highlight w:val="white"/>
            </w:rPr>
          </w:rPrChange>
        </w:rPr>
        <w:t>grobacterium</w:t>
      </w:r>
      <w:r w:rsidRPr="006D2558">
        <w:rPr>
          <w:color w:val="000000"/>
          <w:rPrChange w:id="3096" w:author="Olga" w:date="2018-10-30T02:02:00Z">
            <w:rPr>
              <w:color w:val="000000"/>
              <w:highlight w:val="white"/>
            </w:rPr>
          </w:rPrChange>
        </w:rPr>
        <w:t xml:space="preserve"> showed no red fluorescence (</w:t>
      </w:r>
      <w:del w:id="3097" w:author="Olga" w:date="2018-10-29T22:14:00Z">
        <w:r w:rsidRPr="006D2558" w:rsidDel="00FD56E6">
          <w:rPr>
            <w:color w:val="000000"/>
            <w:rPrChange w:id="3098" w:author="Olga" w:date="2018-10-30T02:02:00Z">
              <w:rPr>
                <w:color w:val="000000"/>
                <w:highlight w:val="white"/>
              </w:rPr>
            </w:rPrChange>
          </w:rPr>
          <w:delText>Figure</w:delText>
        </w:r>
      </w:del>
      <w:ins w:id="3099" w:author="Olga" w:date="2018-10-29T22:14:00Z">
        <w:r w:rsidRPr="006D2558">
          <w:rPr>
            <w:color w:val="000000"/>
            <w:rPrChange w:id="3100" w:author="Olga" w:date="2018-10-30T02:02:00Z">
              <w:rPr>
                <w:color w:val="000000"/>
                <w:highlight w:val="yellow"/>
              </w:rPr>
            </w:rPrChange>
          </w:rPr>
          <w:t>Figure</w:t>
        </w:r>
      </w:ins>
      <w:r w:rsidRPr="006D2558">
        <w:rPr>
          <w:color w:val="000000"/>
          <w:rPrChange w:id="3101" w:author="Olga" w:date="2018-10-30T02:02:00Z">
            <w:rPr>
              <w:color w:val="000000"/>
              <w:highlight w:val="white"/>
            </w:rPr>
          </w:rPrChange>
        </w:rPr>
        <w:t xml:space="preserve"> 3C), overall indicating the suitability of the </w:t>
      </w:r>
      <w:del w:id="3102" w:author="Olga" w:date="2018-10-30T16:10:00Z">
        <w:r w:rsidRPr="006D2558" w:rsidDel="00B71625">
          <w:rPr>
            <w:color w:val="000000"/>
            <w:rPrChange w:id="3103" w:author="Olga" w:date="2018-10-30T02:02:00Z">
              <w:rPr>
                <w:color w:val="000000"/>
                <w:highlight w:val="white"/>
              </w:rPr>
            </w:rPrChange>
          </w:rPr>
          <w:delText>DsRed2</w:delText>
        </w:r>
      </w:del>
      <w:ins w:id="3104" w:author="Olga" w:date="2018-10-30T16:10:00Z">
        <w:r>
          <w:rPr>
            <w:color w:val="000000"/>
          </w:rPr>
          <w:t>DsRed</w:t>
        </w:r>
      </w:ins>
      <w:r w:rsidRPr="006D2558">
        <w:rPr>
          <w:color w:val="000000"/>
          <w:rPrChange w:id="3105" w:author="Olga" w:date="2018-10-30T02:02:00Z">
            <w:rPr>
              <w:color w:val="000000"/>
              <w:highlight w:val="white"/>
            </w:rPr>
          </w:rPrChange>
        </w:rPr>
        <w:t xml:space="preserve"> transformation marker to </w:t>
      </w:r>
      <w:del w:id="3106" w:author="Olga" w:date="2018-10-30T00:41:00Z">
        <w:r w:rsidRPr="006D2558" w:rsidDel="00EF0F9A">
          <w:rPr>
            <w:color w:val="000000"/>
            <w:rPrChange w:id="3107" w:author="Olga" w:date="2018-10-30T02:02:00Z">
              <w:rPr>
                <w:color w:val="000000"/>
                <w:highlight w:val="white"/>
              </w:rPr>
            </w:rPrChange>
          </w:rPr>
          <w:delText xml:space="preserve">show </w:delText>
        </w:r>
      </w:del>
      <w:ins w:id="3108" w:author="Olga" w:date="2018-10-30T00:41:00Z">
        <w:r w:rsidRPr="006D2558">
          <w:rPr>
            <w:color w:val="000000"/>
            <w:rPrChange w:id="3109" w:author="Olga" w:date="2018-10-30T02:02:00Z">
              <w:rPr>
                <w:color w:val="000000"/>
                <w:highlight w:val="white"/>
              </w:rPr>
            </w:rPrChange>
          </w:rPr>
          <w:t xml:space="preserve">identify </w:t>
        </w:r>
      </w:ins>
      <w:r w:rsidRPr="006D2558">
        <w:rPr>
          <w:color w:val="000000"/>
          <w:rPrChange w:id="3110" w:author="Olga" w:date="2018-10-30T02:02:00Z">
            <w:rPr>
              <w:color w:val="000000"/>
              <w:highlight w:val="white"/>
            </w:rPr>
          </w:rPrChange>
        </w:rPr>
        <w:t>the transgenic hairy roots (</w:t>
      </w:r>
      <w:del w:id="3111" w:author="Olga" w:date="2018-10-29T22:14:00Z">
        <w:r w:rsidRPr="006D2558" w:rsidDel="00FD56E6">
          <w:rPr>
            <w:color w:val="000000"/>
            <w:rPrChange w:id="3112" w:author="Olga" w:date="2018-10-30T02:02:00Z">
              <w:rPr>
                <w:color w:val="000000"/>
                <w:highlight w:val="white"/>
              </w:rPr>
            </w:rPrChange>
          </w:rPr>
          <w:delText>Figure</w:delText>
        </w:r>
      </w:del>
      <w:ins w:id="3113" w:author="Olga" w:date="2018-10-29T22:14:00Z">
        <w:r w:rsidRPr="006D2558">
          <w:rPr>
            <w:color w:val="000000"/>
            <w:rPrChange w:id="3114" w:author="Olga" w:date="2018-10-30T02:02:00Z">
              <w:rPr>
                <w:color w:val="000000"/>
                <w:highlight w:val="yellow"/>
              </w:rPr>
            </w:rPrChange>
          </w:rPr>
          <w:t>Figure</w:t>
        </w:r>
      </w:ins>
      <w:r w:rsidRPr="006D2558">
        <w:rPr>
          <w:color w:val="000000"/>
          <w:rPrChange w:id="3115" w:author="Olga" w:date="2018-10-30T02:02:00Z">
            <w:rPr>
              <w:color w:val="000000"/>
              <w:highlight w:val="white"/>
            </w:rPr>
          </w:rPrChange>
        </w:rPr>
        <w:t xml:space="preserve"> 3D). Other transformation markers such as antibiotic resistance can be used as described by other authors</w:t>
      </w:r>
      <w:r>
        <w:rPr>
          <w:noProof/>
          <w:color w:val="000000"/>
          <w:vertAlign w:val="superscript"/>
        </w:rPr>
        <w:t>23, 24</w:t>
      </w:r>
      <w:r w:rsidRPr="006D2558">
        <w:rPr>
          <w:color w:val="000000"/>
          <w:rPrChange w:id="3116" w:author="Olga" w:date="2018-10-30T02:02:00Z">
            <w:rPr>
              <w:color w:val="000000"/>
              <w:highlight w:val="white"/>
            </w:rPr>
          </w:rPrChange>
        </w:rPr>
        <w:t xml:space="preserve">, however, the antibiotics in the media can produce a growth delay in transgenic roots containing the marker. </w:t>
      </w:r>
    </w:p>
    <w:p w14:paraId="6FD8C912" w14:textId="77777777" w:rsidR="00A05564" w:rsidRPr="003F7657" w:rsidRDefault="00A05564" w:rsidP="00A05564">
      <w:pPr>
        <w:pBdr>
          <w:top w:val="nil"/>
          <w:left w:val="nil"/>
          <w:bottom w:val="nil"/>
          <w:right w:val="nil"/>
          <w:between w:val="nil"/>
        </w:pBdr>
        <w:jc w:val="both"/>
        <w:rPr>
          <w:b/>
          <w:color w:val="000000"/>
          <w:rPrChange w:id="3117" w:author="Olga" w:date="2018-10-31T09:39:00Z">
            <w:rPr>
              <w:color w:val="000000"/>
            </w:rPr>
          </w:rPrChange>
        </w:rPr>
      </w:pPr>
      <w:r w:rsidRPr="003F7657">
        <w:rPr>
          <w:b/>
          <w:color w:val="000000"/>
        </w:rPr>
        <w:t xml:space="preserve"> </w:t>
      </w:r>
      <w:r w:rsidRPr="003F7657">
        <w:rPr>
          <w:b/>
          <w:color w:val="000000"/>
          <w:rPrChange w:id="3118" w:author="Olga" w:date="2018-10-31T09:39:00Z">
            <w:rPr>
              <w:color w:val="000000"/>
            </w:rPr>
          </w:rPrChange>
        </w:rPr>
        <w:t xml:space="preserve">[Place </w:t>
      </w:r>
      <w:del w:id="3119" w:author="Olga" w:date="2018-10-29T22:14:00Z">
        <w:r w:rsidRPr="003F7657" w:rsidDel="00FD56E6">
          <w:rPr>
            <w:b/>
            <w:color w:val="000000"/>
            <w:rPrChange w:id="3120" w:author="Olga" w:date="2018-10-31T09:39:00Z">
              <w:rPr>
                <w:color w:val="000000"/>
              </w:rPr>
            </w:rPrChange>
          </w:rPr>
          <w:delText>Figure</w:delText>
        </w:r>
      </w:del>
      <w:ins w:id="3121" w:author="Olga" w:date="2018-10-29T22:14:00Z">
        <w:r w:rsidRPr="003F7657">
          <w:rPr>
            <w:b/>
            <w:color w:val="000000"/>
            <w:rPrChange w:id="3122" w:author="Olga" w:date="2018-10-31T09:39:00Z">
              <w:rPr>
                <w:color w:val="000000"/>
              </w:rPr>
            </w:rPrChange>
          </w:rPr>
          <w:t>Figure</w:t>
        </w:r>
      </w:ins>
      <w:r w:rsidRPr="003F7657">
        <w:rPr>
          <w:b/>
          <w:color w:val="000000"/>
          <w:rPrChange w:id="3123" w:author="Olga" w:date="2018-10-31T09:39:00Z">
            <w:rPr>
              <w:color w:val="000000"/>
            </w:rPr>
          </w:rPrChange>
        </w:rPr>
        <w:t xml:space="preserve"> 3 here]</w:t>
      </w:r>
    </w:p>
    <w:p w14:paraId="6AA6AF59" w14:textId="77777777" w:rsidR="00A05564" w:rsidRPr="006D2558" w:rsidRDefault="00A05564" w:rsidP="00A05564">
      <w:pPr>
        <w:pBdr>
          <w:top w:val="nil"/>
          <w:left w:val="nil"/>
          <w:bottom w:val="nil"/>
          <w:right w:val="nil"/>
          <w:between w:val="nil"/>
        </w:pBdr>
        <w:jc w:val="both"/>
        <w:rPr>
          <w:color w:val="000000"/>
        </w:rPr>
      </w:pPr>
    </w:p>
    <w:p w14:paraId="17A1EB2F" w14:textId="77777777" w:rsidR="00A05564" w:rsidRPr="006D2558" w:rsidRDefault="00A05564" w:rsidP="00A05564">
      <w:pPr>
        <w:pBdr>
          <w:top w:val="nil"/>
          <w:left w:val="nil"/>
          <w:bottom w:val="nil"/>
          <w:right w:val="nil"/>
          <w:between w:val="nil"/>
        </w:pBdr>
        <w:jc w:val="both"/>
        <w:rPr>
          <w:b/>
          <w:color w:val="000000"/>
        </w:rPr>
      </w:pPr>
      <w:del w:id="3124" w:author="Olga" w:date="2018-10-31T09:26:00Z">
        <w:r w:rsidRPr="006D2558" w:rsidDel="003D2222">
          <w:rPr>
            <w:b/>
            <w:i/>
            <w:color w:val="000000"/>
          </w:rPr>
          <w:delText>Agrobacterium</w:delText>
        </w:r>
      </w:del>
      <w:ins w:id="3125" w:author="Olga" w:date="2018-10-31T09:26:00Z">
        <w:r w:rsidRPr="003D2222">
          <w:rPr>
            <w:b/>
            <w:i/>
            <w:color w:val="000000"/>
          </w:rPr>
          <w:t>Agrobacterium</w:t>
        </w:r>
      </w:ins>
      <w:r w:rsidRPr="006D2558">
        <w:rPr>
          <w:b/>
          <w:i/>
          <w:color w:val="000000"/>
        </w:rPr>
        <w:t xml:space="preserve"> tumefaciens</w:t>
      </w:r>
      <w:r w:rsidRPr="006D2558">
        <w:rPr>
          <w:b/>
          <w:color w:val="000000"/>
        </w:rPr>
        <w:t>-mediated potato transformation</w:t>
      </w:r>
    </w:p>
    <w:p w14:paraId="39C83B99" w14:textId="77777777" w:rsidR="00A05564" w:rsidRPr="006D2558" w:rsidRDefault="00A05564" w:rsidP="00A05564">
      <w:pPr>
        <w:pBdr>
          <w:top w:val="nil"/>
          <w:left w:val="nil"/>
          <w:bottom w:val="nil"/>
          <w:right w:val="nil"/>
          <w:between w:val="nil"/>
        </w:pBdr>
        <w:jc w:val="both"/>
        <w:rPr>
          <w:color w:val="000000"/>
        </w:rPr>
      </w:pPr>
      <w:r w:rsidRPr="006D2558">
        <w:rPr>
          <w:color w:val="000000"/>
        </w:rPr>
        <w:t xml:space="preserve">The second protocol described in this manuscript is set up to obtain, step-by-step, </w:t>
      </w:r>
      <w:ins w:id="3126" w:author="Olga" w:date="2018-10-30T00:42:00Z">
        <w:r w:rsidRPr="006D2558">
          <w:rPr>
            <w:color w:val="000000"/>
          </w:rPr>
          <w:t xml:space="preserve">a </w:t>
        </w:r>
      </w:ins>
      <w:r w:rsidRPr="006D2558">
        <w:rPr>
          <w:color w:val="000000"/>
        </w:rPr>
        <w:t xml:space="preserve">complete potato plant </w:t>
      </w:r>
      <w:del w:id="3127" w:author="Olga" w:date="2018-10-27T18:26:00Z">
        <w:r w:rsidRPr="006D2558" w:rsidDel="00F9793E">
          <w:rPr>
            <w:color w:val="000000"/>
          </w:rPr>
          <w:delText xml:space="preserve">transformation </w:delText>
        </w:r>
      </w:del>
      <w:ins w:id="3128" w:author="Olga" w:date="2018-10-27T18:26:00Z">
        <w:r w:rsidRPr="006D2558">
          <w:rPr>
            <w:color w:val="000000"/>
          </w:rPr>
          <w:t xml:space="preserve">transformed </w:t>
        </w:r>
      </w:ins>
      <w:r w:rsidRPr="006D2558">
        <w:rPr>
          <w:color w:val="000000"/>
        </w:rPr>
        <w:t xml:space="preserve">with </w:t>
      </w:r>
      <w:del w:id="3129" w:author="Olga" w:date="2018-10-30T01:45:00Z">
        <w:r w:rsidRPr="006D2558" w:rsidDel="00D26AB1">
          <w:rPr>
            <w:i/>
            <w:color w:val="000000"/>
          </w:rPr>
          <w:delText>A. tumefaciens</w:delText>
        </w:r>
      </w:del>
      <w:ins w:id="3130" w:author="Olga" w:date="2018-10-30T01:45:00Z">
        <w:r w:rsidRPr="006D2558">
          <w:rPr>
            <w:i/>
            <w:color w:val="000000"/>
          </w:rPr>
          <w:t>A. tumefaciens</w:t>
        </w:r>
      </w:ins>
      <w:r w:rsidRPr="006D2558">
        <w:rPr>
          <w:i/>
          <w:color w:val="000000"/>
        </w:rPr>
        <w:t>.</w:t>
      </w:r>
      <w:r w:rsidRPr="006D2558">
        <w:rPr>
          <w:color w:val="000000"/>
        </w:rPr>
        <w:t xml:space="preserve"> </w:t>
      </w:r>
      <w:del w:id="3131" w:author="Olga" w:date="2018-10-29T22:14:00Z">
        <w:r w:rsidRPr="006D2558" w:rsidDel="00FD56E6">
          <w:rPr>
            <w:color w:val="000000"/>
            <w:rPrChange w:id="3132" w:author="Olga" w:date="2018-10-30T02:02:00Z">
              <w:rPr>
                <w:b/>
                <w:color w:val="000000"/>
              </w:rPr>
            </w:rPrChange>
          </w:rPr>
          <w:delText>Figure</w:delText>
        </w:r>
      </w:del>
      <w:ins w:id="3133" w:author="Olga" w:date="2018-10-29T22:14:00Z">
        <w:r w:rsidRPr="006D2558">
          <w:rPr>
            <w:color w:val="000000"/>
          </w:rPr>
          <w:t>Figure</w:t>
        </w:r>
      </w:ins>
      <w:r w:rsidRPr="006D2558">
        <w:rPr>
          <w:color w:val="000000"/>
          <w:rPrChange w:id="3134" w:author="Olga" w:date="2018-10-30T02:02:00Z">
            <w:rPr>
              <w:b/>
              <w:color w:val="000000"/>
            </w:rPr>
          </w:rPrChange>
        </w:rPr>
        <w:t xml:space="preserve"> 2</w:t>
      </w:r>
      <w:r w:rsidRPr="006D2558">
        <w:rPr>
          <w:color w:val="000000"/>
        </w:rPr>
        <w:t> presents an overview of the procedure, which altogether takes between 1</w:t>
      </w:r>
      <w:del w:id="3135" w:author="Olga" w:date="2018-11-07T10:52:00Z">
        <w:r w:rsidRPr="006D2558" w:rsidDel="00F63B4D">
          <w:rPr>
            <w:color w:val="000000"/>
          </w:rPr>
          <w:delText>5</w:delText>
        </w:r>
      </w:del>
      <w:ins w:id="3136" w:author="Olga" w:date="2018-11-07T10:56:00Z">
        <w:r>
          <w:rPr>
            <w:color w:val="000000"/>
          </w:rPr>
          <w:t>5</w:t>
        </w:r>
      </w:ins>
      <w:r w:rsidRPr="006D2558">
        <w:rPr>
          <w:color w:val="000000"/>
        </w:rPr>
        <w:t>-1</w:t>
      </w:r>
      <w:ins w:id="3137" w:author="Olga" w:date="2018-11-07T10:56:00Z">
        <w:r>
          <w:rPr>
            <w:color w:val="000000"/>
          </w:rPr>
          <w:t>8</w:t>
        </w:r>
      </w:ins>
      <w:del w:id="3138" w:author="Olga" w:date="2018-11-07T10:52:00Z">
        <w:r w:rsidRPr="006D2558" w:rsidDel="00F63B4D">
          <w:rPr>
            <w:color w:val="000000"/>
          </w:rPr>
          <w:delText>8</w:delText>
        </w:r>
      </w:del>
      <w:r w:rsidRPr="006D2558">
        <w:rPr>
          <w:color w:val="000000"/>
        </w:rPr>
        <w:t xml:space="preserve"> weeks (from leaf infection with </w:t>
      </w:r>
      <w:del w:id="3139" w:author="Olga" w:date="2018-10-30T01:45:00Z">
        <w:r w:rsidRPr="006D2558" w:rsidDel="00D26AB1">
          <w:rPr>
            <w:i/>
            <w:color w:val="000000"/>
          </w:rPr>
          <w:delText>A. tumefaciens</w:delText>
        </w:r>
      </w:del>
      <w:ins w:id="3140" w:author="Olga" w:date="2018-10-30T01:45:00Z">
        <w:r w:rsidRPr="006D2558">
          <w:rPr>
            <w:i/>
            <w:color w:val="000000"/>
          </w:rPr>
          <w:t>A. tumefaciens</w:t>
        </w:r>
      </w:ins>
      <w:r w:rsidRPr="006D2558">
        <w:rPr>
          <w:color w:val="000000"/>
        </w:rPr>
        <w:t xml:space="preserve"> to obtaining fully regenerated plants). The most time-consuming part of the procedure is the plant regeneration by organogenesis</w:t>
      </w:r>
      <w:del w:id="3141" w:author="Olga" w:date="2018-11-07T10:56:00Z">
        <w:r w:rsidRPr="006D2558" w:rsidDel="00695A03">
          <w:rPr>
            <w:color w:val="000000"/>
          </w:rPr>
          <w:delText>, which takes around 5-6 weeks</w:delText>
        </w:r>
      </w:del>
      <w:r w:rsidRPr="006D2558">
        <w:rPr>
          <w:color w:val="000000"/>
        </w:rPr>
        <w:t xml:space="preserve">. This particular step </w:t>
      </w:r>
      <w:del w:id="3142" w:author="Olga" w:date="2018-10-30T00:48:00Z">
        <w:r w:rsidRPr="006D2558" w:rsidDel="00EF0F9A">
          <w:rPr>
            <w:color w:val="000000"/>
          </w:rPr>
          <w:delText xml:space="preserve">is the one that </w:delText>
        </w:r>
      </w:del>
      <w:r w:rsidRPr="006D2558">
        <w:rPr>
          <w:color w:val="000000"/>
        </w:rPr>
        <w:t xml:space="preserve">makes this method more laborious than </w:t>
      </w:r>
      <w:del w:id="3143" w:author="Olga" w:date="2018-10-30T00:48:00Z">
        <w:r w:rsidRPr="006D2558" w:rsidDel="00EF0F9A">
          <w:rPr>
            <w:color w:val="000000"/>
          </w:rPr>
          <w:delText xml:space="preserve">that </w:delText>
        </w:r>
      </w:del>
      <w:r w:rsidRPr="006D2558">
        <w:rPr>
          <w:color w:val="000000"/>
        </w:rPr>
        <w:t xml:space="preserve">using </w:t>
      </w:r>
      <w:del w:id="3144" w:author="Olga" w:date="2018-10-30T01:45:00Z">
        <w:r w:rsidRPr="006D2558" w:rsidDel="00D26AB1">
          <w:rPr>
            <w:i/>
            <w:color w:val="000000"/>
          </w:rPr>
          <w:delText>A. rhizogenes</w:delText>
        </w:r>
      </w:del>
      <w:ins w:id="3145" w:author="Olga" w:date="2018-10-30T01:45:00Z">
        <w:r w:rsidRPr="006D2558">
          <w:rPr>
            <w:i/>
            <w:color w:val="000000"/>
          </w:rPr>
          <w:t>A. rhizogenes</w:t>
        </w:r>
      </w:ins>
      <w:r w:rsidRPr="006D2558">
        <w:rPr>
          <w:color w:val="000000"/>
        </w:rPr>
        <w:t xml:space="preserve">. The procedure has been carried out with </w:t>
      </w:r>
      <w:r w:rsidRPr="006D2558">
        <w:rPr>
          <w:i/>
          <w:rPrChange w:id="3146" w:author="Olga" w:date="2018-10-30T02:02:00Z">
            <w:rPr>
              <w:i/>
              <w:highlight w:val="white"/>
            </w:rPr>
          </w:rPrChange>
        </w:rPr>
        <w:t>S. tuberosum</w:t>
      </w:r>
      <w:r w:rsidRPr="006D2558">
        <w:rPr>
          <w:rPrChange w:id="3147" w:author="Olga" w:date="2018-10-30T02:02:00Z">
            <w:rPr>
              <w:highlight w:val="white"/>
            </w:rPr>
          </w:rPrChange>
        </w:rPr>
        <w:t xml:space="preserve"> spp. </w:t>
      </w:r>
      <w:r w:rsidRPr="006D2558">
        <w:rPr>
          <w:i/>
          <w:rPrChange w:id="3148" w:author="Olga" w:date="2018-10-30T02:02:00Z">
            <w:rPr>
              <w:i/>
              <w:highlight w:val="white"/>
            </w:rPr>
          </w:rPrChange>
        </w:rPr>
        <w:t xml:space="preserve">tuberosum </w:t>
      </w:r>
      <w:r w:rsidRPr="006D2558">
        <w:rPr>
          <w:rPrChange w:id="3149" w:author="Olga" w:date="2018-10-30T02:02:00Z">
            <w:rPr>
              <w:highlight w:val="white"/>
            </w:rPr>
          </w:rPrChange>
        </w:rPr>
        <w:t>(cv. Désirée)</w:t>
      </w:r>
      <w:r w:rsidRPr="006D2558">
        <w:rPr>
          <w:color w:val="000000"/>
        </w:rPr>
        <w:t xml:space="preserve"> and </w:t>
      </w:r>
      <w:r w:rsidRPr="006D2558">
        <w:rPr>
          <w:i/>
          <w:color w:val="000000"/>
        </w:rPr>
        <w:t>S. tuberosum</w:t>
      </w:r>
      <w:r w:rsidRPr="006D2558">
        <w:rPr>
          <w:color w:val="000000"/>
        </w:rPr>
        <w:t xml:space="preserve"> ssp. </w:t>
      </w:r>
      <w:r w:rsidRPr="006D2558">
        <w:rPr>
          <w:i/>
          <w:color w:val="000000"/>
        </w:rPr>
        <w:t>andigena</w:t>
      </w:r>
      <w:r w:rsidRPr="006D2558">
        <w:rPr>
          <w:color w:val="000000"/>
        </w:rPr>
        <w:t>, the former being less dependent on short-day conditions to induce tuberization</w:t>
      </w:r>
      <w:r w:rsidRPr="006D2558">
        <w:rPr>
          <w:i/>
          <w:color w:val="000000"/>
        </w:rPr>
        <w:t>.</w:t>
      </w:r>
    </w:p>
    <w:p w14:paraId="51A32809" w14:textId="77777777" w:rsidR="00A05564" w:rsidRPr="006D2558" w:rsidRDefault="00A05564" w:rsidP="00A05564">
      <w:pPr>
        <w:pBdr>
          <w:top w:val="nil"/>
          <w:left w:val="nil"/>
          <w:bottom w:val="nil"/>
          <w:right w:val="nil"/>
          <w:between w:val="nil"/>
        </w:pBdr>
        <w:jc w:val="both"/>
        <w:rPr>
          <w:strike/>
          <w:color w:val="000000"/>
        </w:rPr>
      </w:pPr>
      <w:r w:rsidRPr="006D2558">
        <w:rPr>
          <w:color w:val="000000"/>
        </w:rPr>
        <w:t xml:space="preserve">In the </w:t>
      </w:r>
      <w:del w:id="3150" w:author="Olga" w:date="2018-10-30T01:45:00Z">
        <w:r w:rsidRPr="006D2558" w:rsidDel="00D26AB1">
          <w:rPr>
            <w:i/>
            <w:color w:val="000000"/>
          </w:rPr>
          <w:delText>A. tumefaciens</w:delText>
        </w:r>
      </w:del>
      <w:ins w:id="3151" w:author="Olga" w:date="2018-10-30T01:45:00Z">
        <w:r w:rsidRPr="006D2558">
          <w:rPr>
            <w:i/>
            <w:color w:val="000000"/>
          </w:rPr>
          <w:t>A. tumefaciens</w:t>
        </w:r>
      </w:ins>
      <w:r w:rsidRPr="006D2558">
        <w:rPr>
          <w:color w:val="000000"/>
        </w:rPr>
        <w:t xml:space="preserve">-mediated transformation, in contrast to the </w:t>
      </w:r>
      <w:del w:id="3152" w:author="Olga" w:date="2018-10-30T01:45:00Z">
        <w:r w:rsidRPr="006D2558" w:rsidDel="00D26AB1">
          <w:rPr>
            <w:i/>
            <w:color w:val="000000"/>
          </w:rPr>
          <w:delText>A. rhizogenes</w:delText>
        </w:r>
      </w:del>
      <w:ins w:id="3153" w:author="Olga" w:date="2018-10-30T01:45:00Z">
        <w:r w:rsidRPr="006D2558">
          <w:rPr>
            <w:i/>
            <w:color w:val="000000"/>
          </w:rPr>
          <w:t>A. rhizogenes</w:t>
        </w:r>
      </w:ins>
      <w:r w:rsidRPr="006D2558">
        <w:rPr>
          <w:i/>
          <w:color w:val="000000"/>
        </w:rPr>
        <w:t>-</w:t>
      </w:r>
      <w:r w:rsidRPr="006D2558">
        <w:rPr>
          <w:color w:val="000000"/>
        </w:rPr>
        <w:t>mediated transformation, the regenerated plants are completely transgenic organisms. However, though the transgenic plants are regenerated in a kanamycin selective media, not all the lines efficiently express the transgene. Hence, validation of the transgene expression is needed.</w:t>
      </w:r>
    </w:p>
    <w:p w14:paraId="7B43B7BC" w14:textId="77777777" w:rsidR="00A05564" w:rsidRPr="006D2558" w:rsidRDefault="00A05564" w:rsidP="00A05564">
      <w:pPr>
        <w:pBdr>
          <w:top w:val="nil"/>
          <w:left w:val="nil"/>
          <w:bottom w:val="nil"/>
          <w:right w:val="nil"/>
          <w:between w:val="nil"/>
        </w:pBdr>
        <w:jc w:val="both"/>
        <w:rPr>
          <w:color w:val="000000"/>
        </w:rPr>
      </w:pPr>
    </w:p>
    <w:p w14:paraId="6FEC98A9" w14:textId="77777777" w:rsidR="00A05564" w:rsidRPr="006D2558" w:rsidRDefault="00A05564" w:rsidP="00A05564">
      <w:pPr>
        <w:pBdr>
          <w:top w:val="nil"/>
          <w:left w:val="nil"/>
          <w:bottom w:val="nil"/>
          <w:right w:val="nil"/>
          <w:between w:val="nil"/>
        </w:pBdr>
        <w:jc w:val="both"/>
        <w:rPr>
          <w:b/>
          <w:i/>
          <w:color w:val="000000"/>
        </w:rPr>
      </w:pPr>
      <w:r w:rsidRPr="006D2558">
        <w:rPr>
          <w:b/>
          <w:color w:val="000000"/>
        </w:rPr>
        <w:t xml:space="preserve">Comparison of the promoter </w:t>
      </w:r>
      <w:r w:rsidRPr="006D2558">
        <w:rPr>
          <w:b/>
          <w:i/>
          <w:color w:val="000000"/>
        </w:rPr>
        <w:t>FHT</w:t>
      </w:r>
      <w:r w:rsidRPr="006D2558">
        <w:rPr>
          <w:b/>
          <w:color w:val="000000"/>
        </w:rPr>
        <w:t xml:space="preserve"> activity in roots obtained using </w:t>
      </w:r>
      <w:del w:id="3154" w:author="Olga" w:date="2018-10-30T01:45:00Z">
        <w:r w:rsidRPr="006D2558" w:rsidDel="00D26AB1">
          <w:rPr>
            <w:b/>
            <w:i/>
            <w:color w:val="000000"/>
          </w:rPr>
          <w:delText>A. tumefaciens</w:delText>
        </w:r>
      </w:del>
      <w:ins w:id="3155" w:author="Olga" w:date="2018-10-30T01:45:00Z">
        <w:r w:rsidRPr="006D2558">
          <w:rPr>
            <w:b/>
            <w:i/>
            <w:color w:val="000000"/>
          </w:rPr>
          <w:t>A. tumefaciens</w:t>
        </w:r>
      </w:ins>
      <w:r w:rsidRPr="006D2558">
        <w:rPr>
          <w:b/>
          <w:i/>
          <w:color w:val="000000"/>
        </w:rPr>
        <w:t xml:space="preserve"> </w:t>
      </w:r>
      <w:r w:rsidRPr="006D2558">
        <w:rPr>
          <w:b/>
          <w:color w:val="000000"/>
        </w:rPr>
        <w:t xml:space="preserve">and </w:t>
      </w:r>
      <w:del w:id="3156" w:author="Olga" w:date="2018-10-30T01:45:00Z">
        <w:r w:rsidRPr="006D2558" w:rsidDel="00D26AB1">
          <w:rPr>
            <w:b/>
            <w:i/>
            <w:color w:val="000000"/>
          </w:rPr>
          <w:delText>A. rhizogenes</w:delText>
        </w:r>
      </w:del>
      <w:ins w:id="3157" w:author="Olga" w:date="2018-10-30T01:45:00Z">
        <w:r w:rsidRPr="006D2558">
          <w:rPr>
            <w:b/>
            <w:i/>
            <w:color w:val="000000"/>
          </w:rPr>
          <w:t>A. rhizogenes</w:t>
        </w:r>
      </w:ins>
    </w:p>
    <w:p w14:paraId="62A984DA" w14:textId="77777777" w:rsidR="00A05564" w:rsidRPr="006D2558" w:rsidRDefault="00A05564" w:rsidP="00A05564">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3158" w:author="Olga Serra" w:date="2018-10-25T22:32:00Z"/>
          <w:rPrChange w:id="3159" w:author="Olga" w:date="2018-10-30T02:02:00Z">
            <w:rPr>
              <w:ins w:id="3160" w:author="Olga Serra" w:date="2018-10-25T22:32:00Z"/>
              <w:color w:val="000000"/>
            </w:rPr>
          </w:rPrChange>
        </w:rPr>
      </w:pPr>
      <w:r w:rsidRPr="006D2558">
        <w:rPr>
          <w:color w:val="000000"/>
        </w:rPr>
        <w:t xml:space="preserve">The aforementioned procedures were applied to produce roots expressing the </w:t>
      </w:r>
      <w:r w:rsidRPr="006D2558">
        <w:rPr>
          <w:i/>
          <w:color w:val="000000"/>
        </w:rPr>
        <w:t>GUS</w:t>
      </w:r>
      <w:r w:rsidRPr="006D2558">
        <w:rPr>
          <w:color w:val="000000"/>
        </w:rPr>
        <w:t xml:space="preserve"> gene under the promoter of </w:t>
      </w:r>
      <w:r w:rsidRPr="006D2558">
        <w:rPr>
          <w:i/>
          <w:color w:val="000000"/>
        </w:rPr>
        <w:t>FHT</w:t>
      </w:r>
      <w:r w:rsidRPr="006D2558">
        <w:rPr>
          <w:color w:val="000000"/>
        </w:rPr>
        <w:t xml:space="preserve"> gene. The complete transformed plants with </w:t>
      </w:r>
      <w:del w:id="3161" w:author="Olga" w:date="2018-10-30T01:45:00Z">
        <w:r w:rsidRPr="006D2558" w:rsidDel="00D26AB1">
          <w:rPr>
            <w:i/>
            <w:color w:val="000000"/>
          </w:rPr>
          <w:delText>A. tumefaciens</w:delText>
        </w:r>
      </w:del>
      <w:ins w:id="3162" w:author="Olga" w:date="2018-10-30T01:45:00Z">
        <w:r w:rsidRPr="006D2558">
          <w:rPr>
            <w:i/>
            <w:color w:val="000000"/>
          </w:rPr>
          <w:t>A. tumefaciens</w:t>
        </w:r>
      </w:ins>
      <w:r w:rsidRPr="006D2558">
        <w:rPr>
          <w:i/>
          <w:color w:val="000000"/>
        </w:rPr>
        <w:t xml:space="preserve"> </w:t>
      </w:r>
      <w:r w:rsidRPr="006D2558">
        <w:rPr>
          <w:color w:val="000000"/>
        </w:rPr>
        <w:t>were previously reported</w:t>
      </w:r>
      <w:r w:rsidRPr="00CC6B6A">
        <w:rPr>
          <w:noProof/>
          <w:color w:val="000000"/>
          <w:vertAlign w:val="superscript"/>
        </w:rPr>
        <w:t>15</w:t>
      </w:r>
      <w:r w:rsidRPr="006D2558">
        <w:rPr>
          <w:color w:val="000000"/>
        </w:rPr>
        <w:t xml:space="preserve">, using the binary vector pKGWFS7 containing the </w:t>
      </w:r>
      <w:r w:rsidRPr="006D2558">
        <w:rPr>
          <w:i/>
          <w:color w:val="000000"/>
        </w:rPr>
        <w:t>FHT</w:t>
      </w:r>
      <w:r w:rsidRPr="006D2558">
        <w:rPr>
          <w:color w:val="000000"/>
        </w:rPr>
        <w:t xml:space="preserve"> promoter. </w:t>
      </w:r>
      <w:ins w:id="3163" w:author="Olga Serra" w:date="2018-10-25T22:31:00Z">
        <w:r w:rsidRPr="006D2558">
          <w:rPr>
            <w:rPrChange w:id="3164" w:author="Olga" w:date="2018-10-30T02:02:00Z">
              <w:rPr>
                <w:color w:val="000000"/>
              </w:rPr>
            </w:rPrChange>
          </w:rPr>
          <w:t>Now, t</w:t>
        </w:r>
        <w:r w:rsidRPr="006D2558">
          <w:rPr>
            <w:color w:val="212121"/>
            <w:rPrChange w:id="3165" w:author="Olga" w:date="2018-10-30T02:02:00Z">
              <w:rPr>
                <w:color w:val="000000"/>
              </w:rPr>
            </w:rPrChange>
          </w:rPr>
          <w:t xml:space="preserve">his binary vector </w:t>
        </w:r>
      </w:ins>
      <w:r>
        <w:rPr>
          <w:color w:val="212121"/>
        </w:rPr>
        <w:t>has been</w:t>
      </w:r>
      <w:ins w:id="3166" w:author="Olga Serra" w:date="2018-10-25T22:31:00Z">
        <w:r w:rsidRPr="006D2558">
          <w:rPr>
            <w:color w:val="212121"/>
            <w:rPrChange w:id="3167" w:author="Olga" w:date="2018-10-30T02:02:00Z">
              <w:rPr>
                <w:color w:val="000000"/>
              </w:rPr>
            </w:rPrChange>
          </w:rPr>
          <w:t xml:space="preserve"> used to produce new transformed hairy </w:t>
        </w:r>
        <w:r w:rsidRPr="006D2558">
          <w:rPr>
            <w:color w:val="212121"/>
            <w:rPrChange w:id="3168" w:author="Olga" w:date="2018-10-30T02:02:00Z">
              <w:rPr>
                <w:color w:val="000000"/>
              </w:rPr>
            </w:rPrChange>
          </w:rPr>
          <w:lastRenderedPageBreak/>
          <w:t xml:space="preserve">roots to compare the tissues where the promoter </w:t>
        </w:r>
      </w:ins>
      <w:r>
        <w:rPr>
          <w:color w:val="212121"/>
        </w:rPr>
        <w:t>is</w:t>
      </w:r>
      <w:ins w:id="3169" w:author="Olga Serra" w:date="2018-10-25T22:31:00Z">
        <w:r w:rsidRPr="006D2558">
          <w:rPr>
            <w:color w:val="212121"/>
            <w:rPrChange w:id="3170" w:author="Olga" w:date="2018-10-30T02:02:00Z">
              <w:rPr>
                <w:color w:val="000000"/>
              </w:rPr>
            </w:rPrChange>
          </w:rPr>
          <w:t xml:space="preserve"> active and therefore to test the hairy root system </w:t>
        </w:r>
      </w:ins>
      <w:ins w:id="3171" w:author="Olga" w:date="2018-10-30T00:50:00Z">
        <w:r w:rsidRPr="006D2558">
          <w:rPr>
            <w:color w:val="212121"/>
            <w:rPrChange w:id="3172" w:author="Olga" w:date="2018-10-30T02:02:00Z">
              <w:rPr>
                <w:color w:val="212121"/>
                <w:highlight w:val="white"/>
              </w:rPr>
            </w:rPrChange>
          </w:rPr>
          <w:t xml:space="preserve">as a tool </w:t>
        </w:r>
      </w:ins>
      <w:ins w:id="3173" w:author="Olga Serra" w:date="2018-10-25T22:31:00Z">
        <w:r w:rsidRPr="006D2558">
          <w:rPr>
            <w:color w:val="212121"/>
            <w:rPrChange w:id="3174" w:author="Olga" w:date="2018-10-30T02:02:00Z">
              <w:rPr>
                <w:color w:val="000000"/>
              </w:rPr>
            </w:rPrChange>
          </w:rPr>
          <w:t xml:space="preserve">to </w:t>
        </w:r>
        <w:del w:id="3175" w:author="Olga" w:date="2018-10-30T00:50:00Z">
          <w:r w:rsidRPr="006D2558" w:rsidDel="00C20B14">
            <w:rPr>
              <w:color w:val="212121"/>
              <w:rPrChange w:id="3176" w:author="Olga" w:date="2018-10-30T02:02:00Z">
                <w:rPr>
                  <w:color w:val="000000"/>
                </w:rPr>
              </w:rPrChange>
            </w:rPr>
            <w:delText>test</w:delText>
          </w:r>
        </w:del>
      </w:ins>
      <w:ins w:id="3177" w:author="Olga" w:date="2018-10-30T00:50:00Z">
        <w:r w:rsidRPr="006D2558">
          <w:rPr>
            <w:color w:val="212121"/>
            <w:rPrChange w:id="3178" w:author="Olga" w:date="2018-10-30T02:02:00Z">
              <w:rPr>
                <w:color w:val="212121"/>
                <w:highlight w:val="white"/>
              </w:rPr>
            </w:rPrChange>
          </w:rPr>
          <w:t>study</w:t>
        </w:r>
      </w:ins>
      <w:ins w:id="3179" w:author="Olga Serra" w:date="2018-10-25T22:31:00Z">
        <w:r w:rsidRPr="006D2558">
          <w:rPr>
            <w:color w:val="212121"/>
            <w:rPrChange w:id="3180" w:author="Olga" w:date="2018-10-30T02:02:00Z">
              <w:rPr>
                <w:color w:val="000000"/>
              </w:rPr>
            </w:rPrChange>
          </w:rPr>
          <w:t xml:space="preserve"> promoter activation. </w:t>
        </w:r>
        <w:del w:id="3181" w:author="Olga" w:date="2018-10-30T01:33:00Z">
          <w:r w:rsidRPr="006D2558" w:rsidDel="00C20B14">
            <w:rPr>
              <w:color w:val="212121"/>
              <w:rPrChange w:id="3182" w:author="Olga" w:date="2018-10-30T02:02:00Z">
                <w:rPr>
                  <w:color w:val="000000"/>
                </w:rPr>
              </w:rPrChange>
            </w:rPr>
            <w:delText>Potato transformed hairy roots to express the GUS gene under a suberin biosynthetic promoter (</w:delText>
          </w:r>
          <w:r w:rsidRPr="006D2558" w:rsidDel="00C20B14">
            <w:rPr>
              <w:i/>
              <w:color w:val="212121"/>
              <w:rPrChange w:id="3183" w:author="Olga" w:date="2018-10-30T02:02:00Z">
                <w:rPr>
                  <w:color w:val="000000"/>
                </w:rPr>
              </w:rPrChange>
            </w:rPr>
            <w:delText>CYP86A33</w:delText>
          </w:r>
          <w:r w:rsidRPr="006D2558" w:rsidDel="00C20B14">
            <w:rPr>
              <w:color w:val="212121"/>
              <w:rPrChange w:id="3184" w:author="Olga" w:date="2018-10-30T02:02:00Z">
                <w:rPr>
                  <w:color w:val="000000"/>
                </w:rPr>
              </w:rPrChange>
            </w:rPr>
            <w:delText>) were previously reported (Bjelica et al.,2016), however the GUS expression in roots was bulk quantified using a fluorometric assay, hence the expression in suberized tissues was only presumed.</w:delText>
          </w:r>
        </w:del>
      </w:ins>
      <w:del w:id="3185" w:author="Olga" w:date="2018-10-30T01:33:00Z">
        <w:r w:rsidRPr="006D2558" w:rsidDel="00C20B14">
          <w:rPr>
            <w:color w:val="000000"/>
          </w:rPr>
          <w:delText xml:space="preserve"> </w:delText>
        </w:r>
      </w:del>
    </w:p>
    <w:p w14:paraId="1C5A89F8" w14:textId="77777777" w:rsidR="00A05564" w:rsidRPr="006D2558" w:rsidRDefault="00A05564" w:rsidP="00A05564">
      <w:pPr>
        <w:pBdr>
          <w:top w:val="nil"/>
          <w:left w:val="nil"/>
          <w:bottom w:val="nil"/>
          <w:right w:val="nil"/>
          <w:between w:val="nil"/>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color w:val="000000"/>
        </w:rPr>
      </w:pPr>
      <w:del w:id="3186" w:author="Olga" w:date="2018-10-29T22:14:00Z">
        <w:r w:rsidRPr="006D2558" w:rsidDel="00FD56E6">
          <w:rPr>
            <w:color w:val="000000"/>
          </w:rPr>
          <w:delText>Figure</w:delText>
        </w:r>
      </w:del>
      <w:ins w:id="3187" w:author="Olga" w:date="2018-10-29T22:14:00Z">
        <w:r w:rsidRPr="006D2558">
          <w:rPr>
            <w:color w:val="000000"/>
          </w:rPr>
          <w:t>Figure</w:t>
        </w:r>
      </w:ins>
      <w:r w:rsidRPr="006D2558">
        <w:rPr>
          <w:color w:val="000000"/>
        </w:rPr>
        <w:t xml:space="preserve"> 4 shows GUS </w:t>
      </w:r>
      <w:del w:id="3188" w:author="Olga" w:date="2018-10-31T09:28:00Z">
        <w:r w:rsidRPr="006D2558" w:rsidDel="003D2222">
          <w:rPr>
            <w:color w:val="000000"/>
          </w:rPr>
          <w:delText xml:space="preserve">expression </w:delText>
        </w:r>
      </w:del>
      <w:ins w:id="3189" w:author="Olga" w:date="2018-10-31T09:28:00Z">
        <w:r>
          <w:rPr>
            <w:color w:val="000000"/>
          </w:rPr>
          <w:t>staining</w:t>
        </w:r>
        <w:r w:rsidRPr="006D2558">
          <w:rPr>
            <w:color w:val="000000"/>
          </w:rPr>
          <w:t xml:space="preserve"> </w:t>
        </w:r>
      </w:ins>
      <w:r w:rsidRPr="006D2558">
        <w:rPr>
          <w:color w:val="000000"/>
        </w:rPr>
        <w:t xml:space="preserve">in </w:t>
      </w:r>
      <w:ins w:id="3190" w:author="Olga" w:date="2018-10-31T09:41:00Z">
        <w:r>
          <w:rPr>
            <w:color w:val="000000"/>
          </w:rPr>
          <w:t xml:space="preserve">roots of transgenic plants obtained </w:t>
        </w:r>
        <w:r w:rsidRPr="006D2558">
          <w:rPr>
            <w:color w:val="000000"/>
          </w:rPr>
          <w:t xml:space="preserve">by </w:t>
        </w:r>
        <w:r w:rsidRPr="006D2558">
          <w:rPr>
            <w:i/>
            <w:color w:val="000000"/>
          </w:rPr>
          <w:t xml:space="preserve">A. tumefaciens </w:t>
        </w:r>
        <w:r w:rsidRPr="006D2558">
          <w:rPr>
            <w:color w:val="000000"/>
          </w:rPr>
          <w:t>(Figure 4A-B)</w:t>
        </w:r>
        <w:r>
          <w:rPr>
            <w:color w:val="000000"/>
          </w:rPr>
          <w:t xml:space="preserve"> and </w:t>
        </w:r>
      </w:ins>
      <w:r w:rsidRPr="006D2558">
        <w:rPr>
          <w:color w:val="000000"/>
        </w:rPr>
        <w:t xml:space="preserve">transgenic hairy roots obtained by </w:t>
      </w:r>
      <w:del w:id="3191" w:author="Olga" w:date="2018-10-30T01:45:00Z">
        <w:r w:rsidRPr="006D2558" w:rsidDel="00D26AB1">
          <w:rPr>
            <w:i/>
            <w:color w:val="000000"/>
          </w:rPr>
          <w:delText>A. tumefaciens</w:delText>
        </w:r>
      </w:del>
      <w:del w:id="3192" w:author="Olga" w:date="2018-10-31T09:42:00Z">
        <w:r w:rsidRPr="006D2558" w:rsidDel="003F7657">
          <w:rPr>
            <w:i/>
            <w:color w:val="000000"/>
          </w:rPr>
          <w:delText xml:space="preserve"> </w:delText>
        </w:r>
        <w:r w:rsidRPr="006D2558" w:rsidDel="003F7657">
          <w:rPr>
            <w:color w:val="000000"/>
          </w:rPr>
          <w:delText>and roots of transgenic plants obtained by</w:delText>
        </w:r>
      </w:del>
      <w:del w:id="3193" w:author="Olga" w:date="2018-11-06T11:39:00Z">
        <w:r w:rsidRPr="006D2558" w:rsidDel="001039FA">
          <w:rPr>
            <w:color w:val="000000"/>
          </w:rPr>
          <w:delText xml:space="preserve"> </w:delText>
        </w:r>
      </w:del>
      <w:del w:id="3194" w:author="Olga" w:date="2018-10-30T01:45:00Z">
        <w:r w:rsidRPr="006D2558" w:rsidDel="00D26AB1">
          <w:rPr>
            <w:i/>
            <w:color w:val="000000"/>
          </w:rPr>
          <w:delText>A. rhizogenes</w:delText>
        </w:r>
      </w:del>
      <w:ins w:id="3195" w:author="Olga" w:date="2018-10-30T01:45:00Z">
        <w:r w:rsidRPr="006D2558">
          <w:rPr>
            <w:i/>
            <w:color w:val="000000"/>
          </w:rPr>
          <w:t>A. rhizogenes</w:t>
        </w:r>
      </w:ins>
      <w:ins w:id="3196" w:author="Olga" w:date="2018-10-30T00:52:00Z">
        <w:r w:rsidRPr="006D2558">
          <w:rPr>
            <w:color w:val="000000"/>
          </w:rPr>
          <w:t xml:space="preserve"> (Figure 4C-F)</w:t>
        </w:r>
      </w:ins>
      <w:r w:rsidRPr="006D2558">
        <w:rPr>
          <w:i/>
          <w:color w:val="000000"/>
        </w:rPr>
        <w:t xml:space="preserve">, </w:t>
      </w:r>
      <w:r w:rsidRPr="006D2558">
        <w:rPr>
          <w:color w:val="000000"/>
        </w:rPr>
        <w:t xml:space="preserve">respectively. As can be seen, roots transformed with </w:t>
      </w:r>
      <w:del w:id="3197" w:author="Olga" w:date="2018-10-30T01:45:00Z">
        <w:r w:rsidRPr="006D2558" w:rsidDel="00D26AB1">
          <w:rPr>
            <w:i/>
            <w:color w:val="000000"/>
          </w:rPr>
          <w:delText>A. tumefaciens</w:delText>
        </w:r>
      </w:del>
      <w:ins w:id="3198" w:author="Olga" w:date="2018-10-30T01:45:00Z">
        <w:r w:rsidRPr="006D2558">
          <w:rPr>
            <w:i/>
            <w:color w:val="000000"/>
          </w:rPr>
          <w:t>A. tumefaciens</w:t>
        </w:r>
      </w:ins>
      <w:r w:rsidRPr="006D2558">
        <w:rPr>
          <w:color w:val="000000"/>
        </w:rPr>
        <w:t xml:space="preserve"> and grown </w:t>
      </w:r>
      <w:del w:id="3199" w:author="Olga" w:date="2018-10-30T02:07:00Z">
        <w:r w:rsidRPr="006D2558" w:rsidDel="006D2558">
          <w:rPr>
            <w:i/>
            <w:color w:val="000000"/>
          </w:rPr>
          <w:delText>in vitro</w:delText>
        </w:r>
      </w:del>
      <w:ins w:id="3200" w:author="Olga" w:date="2018-10-30T02:07:00Z">
        <w:r w:rsidRPr="006D2558">
          <w:rPr>
            <w:i/>
            <w:color w:val="000000"/>
          </w:rPr>
          <w:t>in vitro</w:t>
        </w:r>
      </w:ins>
      <w:r w:rsidRPr="006D2558">
        <w:rPr>
          <w:color w:val="000000"/>
        </w:rPr>
        <w:t xml:space="preserve"> show blue staining in the endodermis (</w:t>
      </w:r>
      <w:del w:id="3201" w:author="Olga" w:date="2018-10-29T22:14:00Z">
        <w:r w:rsidRPr="006D2558" w:rsidDel="00FD56E6">
          <w:rPr>
            <w:color w:val="000000"/>
          </w:rPr>
          <w:delText>Figure</w:delText>
        </w:r>
      </w:del>
      <w:ins w:id="3202" w:author="Olga" w:date="2018-10-29T22:14:00Z">
        <w:r w:rsidRPr="006D2558">
          <w:rPr>
            <w:color w:val="000000"/>
          </w:rPr>
          <w:t>Figure</w:t>
        </w:r>
      </w:ins>
      <w:r w:rsidRPr="006D2558">
        <w:rPr>
          <w:color w:val="000000"/>
        </w:rPr>
        <w:t xml:space="preserve"> 4A), a cell layer between the cortex and the stele. In more developed roots, the blue labelling is patchy in the external layer corresponding to the exodermis (</w:t>
      </w:r>
      <w:del w:id="3203" w:author="Olga" w:date="2018-10-29T22:14:00Z">
        <w:r w:rsidRPr="006D2558" w:rsidDel="00FD56E6">
          <w:rPr>
            <w:color w:val="000000"/>
          </w:rPr>
          <w:delText>Figure</w:delText>
        </w:r>
      </w:del>
      <w:ins w:id="3204" w:author="Olga" w:date="2018-10-29T22:14:00Z">
        <w:r w:rsidRPr="006D2558">
          <w:rPr>
            <w:color w:val="000000"/>
          </w:rPr>
          <w:t>Figure</w:t>
        </w:r>
      </w:ins>
      <w:r w:rsidRPr="006D2558">
        <w:rPr>
          <w:color w:val="000000"/>
        </w:rPr>
        <w:t xml:space="preserve"> 4B). </w:t>
      </w:r>
      <w:del w:id="3205" w:author="Olga Serra" w:date="2018-10-25T22:33:00Z">
        <w:r w:rsidRPr="006D2558">
          <w:rPr>
            <w:color w:val="000000"/>
          </w:rPr>
          <w:delText xml:space="preserve">This binary vector was used to produce new transgenic hairy roots to determine the tissues where the </w:delText>
        </w:r>
        <w:r w:rsidRPr="006D2558">
          <w:rPr>
            <w:i/>
            <w:color w:val="000000"/>
          </w:rPr>
          <w:delText>FHT</w:delText>
        </w:r>
        <w:r w:rsidRPr="006D2558">
          <w:rPr>
            <w:color w:val="000000"/>
          </w:rPr>
          <w:delText xml:space="preserve"> promoter was active and compare it with roots obtained using </w:delText>
        </w:r>
        <w:r w:rsidRPr="006D2558">
          <w:rPr>
            <w:i/>
            <w:color w:val="000000"/>
          </w:rPr>
          <w:delText>A. tumefaciens</w:delText>
        </w:r>
        <w:r w:rsidRPr="006D2558">
          <w:rPr>
            <w:color w:val="000000"/>
          </w:rPr>
          <w:delText xml:space="preserve">. </w:delText>
        </w:r>
      </w:del>
      <w:r w:rsidRPr="006D2558">
        <w:rPr>
          <w:color w:val="000000"/>
        </w:rPr>
        <w:t>In transformed hairy roots grown in hydroponics, the GUS marker was specifically located in the endodermis (</w:t>
      </w:r>
      <w:del w:id="3206" w:author="Olga" w:date="2018-10-29T22:14:00Z">
        <w:r w:rsidRPr="006D2558" w:rsidDel="00FD56E6">
          <w:rPr>
            <w:color w:val="000000"/>
          </w:rPr>
          <w:delText>Figure</w:delText>
        </w:r>
      </w:del>
      <w:ins w:id="3207" w:author="Olga" w:date="2018-10-29T22:14:00Z">
        <w:r w:rsidRPr="006D2558">
          <w:rPr>
            <w:color w:val="000000"/>
          </w:rPr>
          <w:t>Figure</w:t>
        </w:r>
      </w:ins>
      <w:r w:rsidRPr="006D2558">
        <w:rPr>
          <w:color w:val="000000"/>
        </w:rPr>
        <w:t xml:space="preserve"> 4C, 4E), in the emergence of lateral roots (</w:t>
      </w:r>
      <w:del w:id="3208" w:author="Olga" w:date="2018-10-29T22:14:00Z">
        <w:r w:rsidRPr="006D2558" w:rsidDel="00FD56E6">
          <w:rPr>
            <w:color w:val="000000"/>
          </w:rPr>
          <w:delText>Figure</w:delText>
        </w:r>
      </w:del>
      <w:ins w:id="3209" w:author="Olga" w:date="2018-10-29T22:14:00Z">
        <w:r w:rsidRPr="006D2558">
          <w:rPr>
            <w:color w:val="000000"/>
          </w:rPr>
          <w:t>Figure</w:t>
        </w:r>
      </w:ins>
      <w:r w:rsidRPr="006D2558">
        <w:rPr>
          <w:color w:val="000000"/>
        </w:rPr>
        <w:t xml:space="preserve"> 4D</w:t>
      </w:r>
      <w:ins w:id="3210" w:author="Olga" w:date="2018-10-30T00:56:00Z">
        <w:r w:rsidRPr="006D2558">
          <w:rPr>
            <w:color w:val="000000"/>
          </w:rPr>
          <w:t>, 4E</w:t>
        </w:r>
      </w:ins>
      <w:r w:rsidRPr="006D2558">
        <w:rPr>
          <w:color w:val="000000"/>
        </w:rPr>
        <w:t xml:space="preserve">), in </w:t>
      </w:r>
      <w:ins w:id="3211" w:author="merce.figueras" w:date="2018-10-26T12:21:00Z">
        <w:r w:rsidRPr="006D2558">
          <w:rPr>
            <w:color w:val="000000"/>
          </w:rPr>
          <w:t xml:space="preserve">the wounded </w:t>
        </w:r>
      </w:ins>
      <w:r w:rsidRPr="006D2558">
        <w:rPr>
          <w:color w:val="000000"/>
        </w:rPr>
        <w:t>areas</w:t>
      </w:r>
      <w:del w:id="3212" w:author="merce.figueras" w:date="2018-10-26T12:20:00Z">
        <w:r w:rsidRPr="006D2558">
          <w:rPr>
            <w:color w:val="000000"/>
          </w:rPr>
          <w:delText xml:space="preserve"> where the root </w:delText>
        </w:r>
      </w:del>
      <w:ins w:id="3213" w:author="merce.figueras" w:date="2018-10-26T12:20:00Z">
        <w:del w:id="3214" w:author="merce.figueras" w:date="2018-10-26T12:20:00Z">
          <w:r w:rsidRPr="006D2558">
            <w:rPr>
              <w:rPrChange w:id="3215" w:author="Olga" w:date="2018-10-30T02:02:00Z">
                <w:rPr>
                  <w:color w:val="000000"/>
                </w:rPr>
              </w:rPrChange>
            </w:rPr>
            <w:delText>presented wounded areas</w:delText>
          </w:r>
        </w:del>
      </w:ins>
      <w:ins w:id="3216" w:author="Olga Serra" w:date="2018-10-25T22:33:00Z">
        <w:del w:id="3217" w:author="merce.figueras" w:date="2018-10-26T12:20:00Z">
          <w:r w:rsidRPr="006D2558">
            <w:rPr>
              <w:rPrChange w:id="3218" w:author="Olga" w:date="2018-10-30T02:02:00Z">
                <w:rPr>
                  <w:color w:val="000000"/>
                </w:rPr>
              </w:rPrChange>
            </w:rPr>
            <w:delText>was probably wound heal</w:delText>
          </w:r>
        </w:del>
      </w:ins>
      <w:ins w:id="3219" w:author="merce.figueras" w:date="2018-10-26T12:19:00Z">
        <w:del w:id="3220" w:author="merce.figueras" w:date="2018-10-26T12:20:00Z">
          <w:r w:rsidRPr="006D2558">
            <w:rPr>
              <w:rPrChange w:id="3221" w:author="Olga" w:date="2018-10-30T02:02:00Z">
                <w:rPr>
                  <w:color w:val="000000"/>
                </w:rPr>
              </w:rPrChange>
            </w:rPr>
            <w:delText>ing</w:delText>
          </w:r>
        </w:del>
      </w:ins>
      <w:ins w:id="3222" w:author="Olga Serra" w:date="2018-10-25T22:33:00Z">
        <w:del w:id="3223" w:author="merce.figueras" w:date="2018-10-26T12:20:00Z">
          <w:r w:rsidRPr="006D2558">
            <w:rPr>
              <w:rPrChange w:id="3224" w:author="Olga" w:date="2018-10-30T02:02:00Z">
                <w:rPr>
                  <w:color w:val="000000"/>
                </w:rPr>
              </w:rPrChange>
            </w:rPr>
            <w:delText>ing the damaged tissue and</w:delText>
          </w:r>
        </w:del>
      </w:ins>
      <w:del w:id="3225" w:author="merce.figueras" w:date="2018-10-26T12:20:00Z">
        <w:r w:rsidRPr="006D2558">
          <w:rPr>
            <w:rPrChange w:id="3226" w:author="Olga" w:date="2018-10-30T02:02:00Z">
              <w:rPr>
                <w:color w:val="000000"/>
              </w:rPr>
            </w:rPrChange>
          </w:rPr>
          <w:delText>broke</w:delText>
        </w:r>
        <w:r w:rsidRPr="006D2558">
          <w:rPr>
            <w:color w:val="000000"/>
          </w:rPr>
          <w:delText>, hence in the wound heal</w:delText>
        </w:r>
      </w:del>
      <w:del w:id="3227" w:author="Olga Serra" w:date="2018-10-25T22:33:00Z">
        <w:r w:rsidRPr="006D2558">
          <w:rPr>
            <w:color w:val="000000"/>
          </w:rPr>
          <w:delText>ing areas</w:delText>
        </w:r>
      </w:del>
      <w:r w:rsidRPr="006D2558">
        <w:rPr>
          <w:color w:val="000000"/>
        </w:rPr>
        <w:t xml:space="preserve"> (</w:t>
      </w:r>
      <w:del w:id="3228" w:author="Olga" w:date="2018-10-29T22:14:00Z">
        <w:r w:rsidRPr="006D2558" w:rsidDel="00FD56E6">
          <w:rPr>
            <w:color w:val="000000"/>
          </w:rPr>
          <w:delText>Figure</w:delText>
        </w:r>
      </w:del>
      <w:ins w:id="3229" w:author="Olga" w:date="2018-10-29T22:14:00Z">
        <w:r w:rsidRPr="006D2558">
          <w:rPr>
            <w:color w:val="000000"/>
          </w:rPr>
          <w:t>Figure</w:t>
        </w:r>
      </w:ins>
      <w:r w:rsidRPr="006D2558">
        <w:rPr>
          <w:color w:val="000000"/>
        </w:rPr>
        <w:t xml:space="preserve"> 4E)</w:t>
      </w:r>
      <w:del w:id="3230" w:author="Olga Serra" w:date="2018-10-25T22:35:00Z">
        <w:r w:rsidRPr="006D2558">
          <w:rPr>
            <w:color w:val="000000"/>
          </w:rPr>
          <w:delText>,</w:delText>
        </w:r>
      </w:del>
      <w:r w:rsidRPr="006D2558">
        <w:rPr>
          <w:color w:val="000000"/>
        </w:rPr>
        <w:t xml:space="preserve"> and in the exodermis (</w:t>
      </w:r>
      <w:del w:id="3231" w:author="Olga" w:date="2018-10-29T22:14:00Z">
        <w:r w:rsidRPr="006D2558" w:rsidDel="00FD56E6">
          <w:rPr>
            <w:color w:val="000000"/>
          </w:rPr>
          <w:delText>Figure</w:delText>
        </w:r>
      </w:del>
      <w:ins w:id="3232" w:author="Olga" w:date="2018-10-29T22:14:00Z">
        <w:r w:rsidRPr="006D2558">
          <w:rPr>
            <w:color w:val="000000"/>
          </w:rPr>
          <w:t>Figure</w:t>
        </w:r>
      </w:ins>
      <w:r w:rsidRPr="006D2558">
        <w:rPr>
          <w:color w:val="000000"/>
        </w:rPr>
        <w:t xml:space="preserve"> 4F).</w:t>
      </w:r>
      <w:ins w:id="3233" w:author="Olga" w:date="2018-10-27T18:31:00Z">
        <w:r w:rsidRPr="006D2558">
          <w:rPr>
            <w:color w:val="000000"/>
          </w:rPr>
          <w:t xml:space="preserve"> </w:t>
        </w:r>
      </w:ins>
      <w:ins w:id="3234" w:author="Olga" w:date="2018-10-29T10:33:00Z">
        <w:r w:rsidRPr="006D2558">
          <w:rPr>
            <w:color w:val="000000"/>
          </w:rPr>
          <w:t>The roots showed no GUS stain i</w:t>
        </w:r>
      </w:ins>
      <w:ins w:id="3235" w:author="Olga" w:date="2018-10-27T18:31:00Z">
        <w:r w:rsidRPr="006D2558">
          <w:rPr>
            <w:color w:val="000000"/>
          </w:rPr>
          <w:t>n negative controls</w:t>
        </w:r>
      </w:ins>
      <w:ins w:id="3236" w:author="Olga" w:date="2018-10-27T18:33:00Z">
        <w:r w:rsidRPr="006D2558">
          <w:rPr>
            <w:color w:val="000000"/>
          </w:rPr>
          <w:t xml:space="preserve"> that were</w:t>
        </w:r>
      </w:ins>
      <w:ins w:id="3237" w:author="Olga" w:date="2018-10-29T10:34:00Z">
        <w:r w:rsidRPr="006D2558">
          <w:rPr>
            <w:color w:val="000000"/>
          </w:rPr>
          <w:t xml:space="preserve"> either</w:t>
        </w:r>
      </w:ins>
      <w:ins w:id="3238" w:author="Olga" w:date="2018-10-27T18:33:00Z">
        <w:r w:rsidRPr="006D2558">
          <w:rPr>
            <w:color w:val="000000"/>
          </w:rPr>
          <w:t xml:space="preserve"> hairy roots</w:t>
        </w:r>
      </w:ins>
      <w:ins w:id="3239" w:author="Olga" w:date="2018-10-27T18:32:00Z">
        <w:r w:rsidRPr="006D2558">
          <w:rPr>
            <w:color w:val="000000"/>
          </w:rPr>
          <w:t xml:space="preserve"> </w:t>
        </w:r>
      </w:ins>
      <w:ins w:id="3240" w:author="Olga" w:date="2018-10-29T10:34:00Z">
        <w:r w:rsidRPr="006D2558">
          <w:rPr>
            <w:color w:val="000000"/>
          </w:rPr>
          <w:t>without the</w:t>
        </w:r>
      </w:ins>
      <w:ins w:id="3241" w:author="Olga" w:date="2018-10-27T18:32:00Z">
        <w:r w:rsidRPr="006D2558">
          <w:rPr>
            <w:color w:val="000000"/>
          </w:rPr>
          <w:t xml:space="preserve"> </w:t>
        </w:r>
        <w:r w:rsidRPr="003F7657">
          <w:rPr>
            <w:i/>
            <w:color w:val="000000"/>
            <w:rPrChange w:id="3242" w:author="Olga" w:date="2018-10-31T09:43:00Z">
              <w:rPr>
                <w:color w:val="000000"/>
              </w:rPr>
            </w:rPrChange>
          </w:rPr>
          <w:t>PromFHT:GUS</w:t>
        </w:r>
      </w:ins>
      <w:ins w:id="3243" w:author="Olga" w:date="2018-10-29T10:34:00Z">
        <w:r w:rsidRPr="006D2558">
          <w:rPr>
            <w:color w:val="000000"/>
          </w:rPr>
          <w:t xml:space="preserve"> T-DNA</w:t>
        </w:r>
      </w:ins>
      <w:ins w:id="3244" w:author="Olga" w:date="2018-10-27T18:32:00Z">
        <w:r w:rsidRPr="006D2558">
          <w:rPr>
            <w:color w:val="000000"/>
          </w:rPr>
          <w:t xml:space="preserve"> cassette</w:t>
        </w:r>
      </w:ins>
      <w:ins w:id="3245" w:author="Olga" w:date="2018-10-27T18:34:00Z">
        <w:r w:rsidRPr="006D2558">
          <w:rPr>
            <w:color w:val="000000"/>
          </w:rPr>
          <w:t xml:space="preserve"> or wild type roots</w:t>
        </w:r>
      </w:ins>
      <w:ins w:id="3246" w:author="Olga" w:date="2018-10-27T18:31:00Z">
        <w:r w:rsidRPr="006D2558">
          <w:rPr>
            <w:color w:val="000000"/>
          </w:rPr>
          <w:t>.</w:t>
        </w:r>
      </w:ins>
    </w:p>
    <w:p w14:paraId="586BC2B6" w14:textId="77777777" w:rsidR="00A05564" w:rsidRPr="006D2558" w:rsidRDefault="00A05564" w:rsidP="00A05564">
      <w:pPr>
        <w:pBdr>
          <w:top w:val="nil"/>
          <w:left w:val="nil"/>
          <w:bottom w:val="nil"/>
          <w:right w:val="nil"/>
          <w:between w:val="nil"/>
        </w:pBdr>
        <w:jc w:val="both"/>
        <w:rPr>
          <w:b/>
          <w:color w:val="000000"/>
        </w:rPr>
      </w:pPr>
    </w:p>
    <w:p w14:paraId="3919B53B" w14:textId="77777777" w:rsidR="00A05564" w:rsidRPr="003F7657" w:rsidRDefault="00A05564" w:rsidP="00A05564">
      <w:pPr>
        <w:pBdr>
          <w:top w:val="nil"/>
          <w:left w:val="nil"/>
          <w:bottom w:val="nil"/>
          <w:right w:val="nil"/>
          <w:between w:val="nil"/>
        </w:pBdr>
        <w:jc w:val="both"/>
        <w:rPr>
          <w:b/>
          <w:color w:val="000000"/>
          <w:rPrChange w:id="3247" w:author="Olga" w:date="2018-10-31T09:39:00Z">
            <w:rPr>
              <w:color w:val="000000"/>
            </w:rPr>
          </w:rPrChange>
        </w:rPr>
      </w:pPr>
      <w:r w:rsidRPr="003F7657">
        <w:rPr>
          <w:b/>
          <w:color w:val="000000"/>
          <w:rPrChange w:id="3248" w:author="Olga" w:date="2018-10-31T09:39:00Z">
            <w:rPr>
              <w:color w:val="000000"/>
            </w:rPr>
          </w:rPrChange>
        </w:rPr>
        <w:t xml:space="preserve">[Place </w:t>
      </w:r>
      <w:del w:id="3249" w:author="Olga" w:date="2018-10-29T22:14:00Z">
        <w:r w:rsidRPr="003F7657" w:rsidDel="00FD56E6">
          <w:rPr>
            <w:b/>
            <w:color w:val="000000"/>
            <w:rPrChange w:id="3250" w:author="Olga" w:date="2018-10-31T09:39:00Z">
              <w:rPr>
                <w:color w:val="000000"/>
              </w:rPr>
            </w:rPrChange>
          </w:rPr>
          <w:delText>Figure</w:delText>
        </w:r>
      </w:del>
      <w:ins w:id="3251" w:author="Olga" w:date="2018-10-29T22:14:00Z">
        <w:r w:rsidRPr="003F7657">
          <w:rPr>
            <w:b/>
            <w:color w:val="000000"/>
            <w:rPrChange w:id="3252" w:author="Olga" w:date="2018-10-31T09:39:00Z">
              <w:rPr>
                <w:color w:val="000000"/>
              </w:rPr>
            </w:rPrChange>
          </w:rPr>
          <w:t>Figure</w:t>
        </w:r>
      </w:ins>
      <w:r w:rsidRPr="003F7657">
        <w:rPr>
          <w:b/>
          <w:color w:val="000000"/>
          <w:rPrChange w:id="3253" w:author="Olga" w:date="2018-10-31T09:39:00Z">
            <w:rPr>
              <w:color w:val="000000"/>
            </w:rPr>
          </w:rPrChange>
        </w:rPr>
        <w:t xml:space="preserve"> 4 here]</w:t>
      </w:r>
    </w:p>
    <w:p w14:paraId="2A4A6E9A" w14:textId="77777777" w:rsidR="00A05564" w:rsidRPr="006D2558" w:rsidRDefault="00A05564" w:rsidP="00A05564">
      <w:pPr>
        <w:pBdr>
          <w:top w:val="nil"/>
          <w:left w:val="nil"/>
          <w:bottom w:val="nil"/>
          <w:right w:val="nil"/>
          <w:between w:val="nil"/>
        </w:pBdr>
        <w:jc w:val="both"/>
        <w:rPr>
          <w:b/>
          <w:color w:val="000000"/>
        </w:rPr>
      </w:pPr>
    </w:p>
    <w:p w14:paraId="0481DF71" w14:textId="77777777" w:rsidR="00A05564" w:rsidRPr="006D2558" w:rsidRDefault="00A05564" w:rsidP="00A05564">
      <w:pPr>
        <w:pBdr>
          <w:top w:val="nil"/>
          <w:left w:val="nil"/>
          <w:bottom w:val="nil"/>
          <w:right w:val="nil"/>
          <w:between w:val="nil"/>
        </w:pBdr>
        <w:jc w:val="both"/>
        <w:rPr>
          <w:color w:val="000000"/>
        </w:rPr>
      </w:pPr>
      <w:del w:id="3254" w:author="Olga" w:date="2018-10-29T22:14:00Z">
        <w:r w:rsidRPr="006D2558" w:rsidDel="00FD56E6">
          <w:rPr>
            <w:color w:val="000000"/>
          </w:rPr>
          <w:delText>FIGURE</w:delText>
        </w:r>
      </w:del>
      <w:ins w:id="3255" w:author="Olga" w:date="2018-10-29T22:14:00Z">
        <w:r w:rsidRPr="006D2558">
          <w:rPr>
            <w:color w:val="000000"/>
          </w:rPr>
          <w:t>FIGURE</w:t>
        </w:r>
      </w:ins>
      <w:r w:rsidRPr="006D2558">
        <w:rPr>
          <w:color w:val="000000"/>
        </w:rPr>
        <w:t xml:space="preserve"> AND TABLE LEGEND: </w:t>
      </w:r>
    </w:p>
    <w:p w14:paraId="0565AF32" w14:textId="77777777" w:rsidR="00A05564" w:rsidRPr="006D2558" w:rsidRDefault="00A05564" w:rsidP="00A05564">
      <w:pPr>
        <w:pBdr>
          <w:top w:val="nil"/>
          <w:left w:val="nil"/>
          <w:bottom w:val="nil"/>
          <w:right w:val="nil"/>
          <w:between w:val="nil"/>
        </w:pBdr>
        <w:jc w:val="both"/>
        <w:rPr>
          <w:color w:val="000000"/>
        </w:rPr>
      </w:pPr>
      <w:del w:id="3256" w:author="Olga" w:date="2018-10-29T22:14:00Z">
        <w:r w:rsidRPr="006D2558" w:rsidDel="00FD56E6">
          <w:rPr>
            <w:color w:val="000000"/>
          </w:rPr>
          <w:delText>Figure</w:delText>
        </w:r>
      </w:del>
      <w:ins w:id="3257" w:author="Olga" w:date="2018-10-29T22:14:00Z">
        <w:r w:rsidRPr="006D2558">
          <w:rPr>
            <w:color w:val="000000"/>
          </w:rPr>
          <w:t>Figure</w:t>
        </w:r>
      </w:ins>
      <w:r w:rsidRPr="006D2558">
        <w:rPr>
          <w:color w:val="000000"/>
        </w:rPr>
        <w:t xml:space="preserve"> 1: Timeline to obtain potato transgenic </w:t>
      </w:r>
      <w:ins w:id="3258" w:author="Olga" w:date="2018-10-30T00:56:00Z">
        <w:r w:rsidRPr="006D2558">
          <w:rPr>
            <w:color w:val="000000"/>
          </w:rPr>
          <w:t xml:space="preserve">hairy </w:t>
        </w:r>
      </w:ins>
      <w:r w:rsidRPr="006D2558">
        <w:rPr>
          <w:color w:val="000000"/>
        </w:rPr>
        <w:t xml:space="preserve">roots using </w:t>
      </w:r>
      <w:del w:id="3259" w:author="Olga" w:date="2018-10-30T01:45:00Z">
        <w:r w:rsidRPr="006D2558" w:rsidDel="00D26AB1">
          <w:rPr>
            <w:i/>
            <w:color w:val="000000"/>
          </w:rPr>
          <w:delText>A. rhizogenes</w:delText>
        </w:r>
      </w:del>
      <w:ins w:id="3260" w:author="Olga" w:date="2018-10-30T01:45:00Z">
        <w:r w:rsidRPr="006D2558">
          <w:rPr>
            <w:i/>
            <w:color w:val="000000"/>
          </w:rPr>
          <w:t>A. rhizogenes</w:t>
        </w:r>
      </w:ins>
      <w:r w:rsidRPr="006D2558">
        <w:rPr>
          <w:color w:val="000000"/>
        </w:rPr>
        <w:t xml:space="preserve">. </w:t>
      </w:r>
      <w:del w:id="3261" w:author="Olga" w:date="2018-10-30T00:57:00Z">
        <w:r w:rsidRPr="006D2558" w:rsidDel="00C75E74">
          <w:rPr>
            <w:color w:val="000000"/>
          </w:rPr>
          <w:delText xml:space="preserve">The lower part of the </w:delText>
        </w:r>
      </w:del>
      <w:del w:id="3262" w:author="Olga" w:date="2018-10-29T22:14:00Z">
        <w:r w:rsidRPr="006D2558" w:rsidDel="00FD56E6">
          <w:rPr>
            <w:color w:val="000000"/>
          </w:rPr>
          <w:delText>figure</w:delText>
        </w:r>
      </w:del>
      <w:del w:id="3263" w:author="Olga" w:date="2018-10-30T00:57:00Z">
        <w:r w:rsidRPr="006D2558" w:rsidDel="00C75E74">
          <w:rPr>
            <w:color w:val="000000"/>
          </w:rPr>
          <w:delText xml:space="preserve"> shows t</w:delText>
        </w:r>
      </w:del>
      <w:ins w:id="3264" w:author="Olga" w:date="2018-10-30T00:57:00Z">
        <w:r w:rsidRPr="006D2558">
          <w:rPr>
            <w:color w:val="000000"/>
          </w:rPr>
          <w:t>T</w:t>
        </w:r>
      </w:ins>
      <w:r w:rsidRPr="006D2558">
        <w:rPr>
          <w:color w:val="000000"/>
        </w:rPr>
        <w:t xml:space="preserve">he cumulative weeks to reach each stage of the </w:t>
      </w:r>
      <w:del w:id="3265" w:author="Olga" w:date="2018-10-30T01:04:00Z">
        <w:r w:rsidRPr="006D2558" w:rsidDel="0056482D">
          <w:rPr>
            <w:color w:val="000000"/>
          </w:rPr>
          <w:delText>proces</w:delText>
        </w:r>
      </w:del>
      <w:ins w:id="3266" w:author="Olga" w:date="2018-10-30T01:04:00Z">
        <w:r w:rsidRPr="006D2558">
          <w:rPr>
            <w:color w:val="000000"/>
          </w:rPr>
          <w:t xml:space="preserve">transformation process </w:t>
        </w:r>
      </w:ins>
      <w:ins w:id="3267" w:author="Olga" w:date="2018-10-30T01:02:00Z">
        <w:r w:rsidRPr="006D2558">
          <w:rPr>
            <w:color w:val="000000"/>
          </w:rPr>
          <w:t>and the subsequent steps to grow the hairy roots are shown</w:t>
        </w:r>
      </w:ins>
      <w:del w:id="3268" w:author="Olga" w:date="2018-10-30T01:02:00Z">
        <w:r w:rsidRPr="006D2558" w:rsidDel="0056482D">
          <w:rPr>
            <w:color w:val="000000"/>
          </w:rPr>
          <w:delText xml:space="preserve">s </w:delText>
        </w:r>
      </w:del>
      <w:del w:id="3269" w:author="Olga" w:date="2018-10-30T00:57:00Z">
        <w:r w:rsidRPr="006D2558" w:rsidDel="00C75E74">
          <w:rPr>
            <w:color w:val="000000"/>
          </w:rPr>
          <w:delText>and its brief description</w:delText>
        </w:r>
      </w:del>
      <w:r w:rsidRPr="006D2558">
        <w:rPr>
          <w:color w:val="000000"/>
        </w:rPr>
        <w:t xml:space="preserve">. </w:t>
      </w:r>
      <w:ins w:id="3270" w:author="Olga" w:date="2018-10-30T01:04:00Z">
        <w:r w:rsidRPr="006D2558">
          <w:rPr>
            <w:color w:val="000000"/>
          </w:rPr>
          <w:t>Representative i</w:t>
        </w:r>
      </w:ins>
      <w:del w:id="3271" w:author="Olga" w:date="2018-10-30T00:58:00Z">
        <w:r w:rsidRPr="006D2558" w:rsidDel="00C75E74">
          <w:rPr>
            <w:color w:val="000000"/>
          </w:rPr>
          <w:delText>The upper part depicts i</w:delText>
        </w:r>
      </w:del>
      <w:r w:rsidRPr="006D2558">
        <w:rPr>
          <w:color w:val="000000"/>
        </w:rPr>
        <w:t>mages of different stages</w:t>
      </w:r>
      <w:ins w:id="3272" w:author="Olga" w:date="2018-10-30T00:58:00Z">
        <w:r w:rsidRPr="006D2558">
          <w:rPr>
            <w:color w:val="000000"/>
          </w:rPr>
          <w:t xml:space="preserve"> are depicted: </w:t>
        </w:r>
      </w:ins>
      <w:del w:id="3273" w:author="Olga" w:date="2018-10-30T00:58:00Z">
        <w:r w:rsidRPr="006D2558" w:rsidDel="00C75E74">
          <w:rPr>
            <w:color w:val="000000"/>
          </w:rPr>
          <w:delText>. First,</w:delText>
        </w:r>
      </w:del>
      <w:del w:id="3274" w:author="Olga" w:date="2018-10-30T01:06:00Z">
        <w:r w:rsidRPr="006D2558" w:rsidDel="0056482D">
          <w:rPr>
            <w:color w:val="000000"/>
          </w:rPr>
          <w:delText xml:space="preserve"> </w:delText>
        </w:r>
      </w:del>
      <w:r w:rsidRPr="006D2558">
        <w:rPr>
          <w:color w:val="000000"/>
        </w:rPr>
        <w:t xml:space="preserve">the initiation of the process using 3-week-old </w:t>
      </w:r>
      <w:del w:id="3275" w:author="Olga" w:date="2018-10-30T02:07:00Z">
        <w:r w:rsidRPr="006D2558" w:rsidDel="006D2558">
          <w:rPr>
            <w:i/>
            <w:color w:val="000000"/>
          </w:rPr>
          <w:delText>in vitro</w:delText>
        </w:r>
      </w:del>
      <w:ins w:id="3276" w:author="Olga" w:date="2018-10-30T02:07:00Z">
        <w:r w:rsidRPr="006D2558">
          <w:rPr>
            <w:i/>
            <w:color w:val="000000"/>
          </w:rPr>
          <w:t>in vitro</w:t>
        </w:r>
      </w:ins>
      <w:r w:rsidRPr="006D2558">
        <w:rPr>
          <w:color w:val="000000"/>
        </w:rPr>
        <w:t xml:space="preserve"> plants (A), then infection of the plants by </w:t>
      </w:r>
      <w:del w:id="3277" w:author="Olga" w:date="2018-10-30T00:59:00Z">
        <w:r w:rsidRPr="006D2558" w:rsidDel="00C75E74">
          <w:rPr>
            <w:color w:val="000000"/>
          </w:rPr>
          <w:delText xml:space="preserve">puncture </w:delText>
        </w:r>
      </w:del>
      <w:ins w:id="3278" w:author="Olga" w:date="2018-10-30T00:59:00Z">
        <w:r w:rsidRPr="006D2558">
          <w:rPr>
            <w:color w:val="000000"/>
          </w:rPr>
          <w:t>injecting</w:t>
        </w:r>
      </w:ins>
      <w:del w:id="3279" w:author="Olga" w:date="2018-10-30T00:59:00Z">
        <w:r w:rsidRPr="006D2558" w:rsidDel="00C75E74">
          <w:rPr>
            <w:color w:val="000000"/>
          </w:rPr>
          <w:delText>with</w:delText>
        </w:r>
      </w:del>
      <w:r w:rsidRPr="006D2558">
        <w:rPr>
          <w:color w:val="000000"/>
        </w:rPr>
        <w:t xml:space="preserve"> </w:t>
      </w:r>
      <w:del w:id="3280" w:author="Olga" w:date="2018-10-30T01:45:00Z">
        <w:r w:rsidRPr="006D2558" w:rsidDel="00D26AB1">
          <w:rPr>
            <w:i/>
            <w:color w:val="000000"/>
          </w:rPr>
          <w:delText>A. rhizogenes</w:delText>
        </w:r>
      </w:del>
      <w:ins w:id="3281" w:author="Olga" w:date="2018-10-30T01:45:00Z">
        <w:r w:rsidRPr="006D2558">
          <w:rPr>
            <w:i/>
            <w:color w:val="000000"/>
          </w:rPr>
          <w:t>A. rhizogenes</w:t>
        </w:r>
      </w:ins>
      <w:r w:rsidRPr="006D2558">
        <w:rPr>
          <w:color w:val="000000"/>
        </w:rPr>
        <w:t xml:space="preserve"> (B), </w:t>
      </w:r>
      <w:ins w:id="3282" w:author="Olga" w:date="2018-10-30T00:59:00Z">
        <w:r w:rsidRPr="006D2558">
          <w:rPr>
            <w:color w:val="000000"/>
          </w:rPr>
          <w:t xml:space="preserve">the </w:t>
        </w:r>
      </w:ins>
      <w:r w:rsidRPr="006D2558">
        <w:rPr>
          <w:color w:val="000000"/>
        </w:rPr>
        <w:t xml:space="preserve">formation of the </w:t>
      </w:r>
      <w:del w:id="3283" w:author="Olga" w:date="2018-10-30T01:00:00Z">
        <w:r w:rsidRPr="006D2558" w:rsidDel="0056482D">
          <w:rPr>
            <w:color w:val="000000"/>
          </w:rPr>
          <w:delText xml:space="preserve">callus </w:delText>
        </w:r>
      </w:del>
      <w:ins w:id="3284" w:author="Olga" w:date="2018-10-30T01:00:00Z">
        <w:r w:rsidRPr="006D2558">
          <w:rPr>
            <w:color w:val="000000"/>
          </w:rPr>
          <w:t>proliferative tissue (C,</w:t>
        </w:r>
      </w:ins>
      <w:del w:id="3285" w:author="Olga" w:date="2018-10-30T01:00:00Z">
        <w:r w:rsidRPr="006D2558" w:rsidDel="0056482D">
          <w:rPr>
            <w:color w:val="000000"/>
          </w:rPr>
          <w:delText>(</w:delText>
        </w:r>
      </w:del>
      <w:ins w:id="3286" w:author="Olga" w:date="2018-10-30T01:00:00Z">
        <w:r w:rsidRPr="006D2558">
          <w:rPr>
            <w:color w:val="000000"/>
          </w:rPr>
          <w:t xml:space="preserve"> </w:t>
        </w:r>
      </w:ins>
      <w:r w:rsidRPr="006D2558">
        <w:rPr>
          <w:color w:val="000000"/>
        </w:rPr>
        <w:t>arrows)</w:t>
      </w:r>
      <w:ins w:id="3287" w:author="Olga" w:date="2018-10-30T01:00:00Z">
        <w:r w:rsidRPr="006D2558">
          <w:rPr>
            <w:color w:val="000000"/>
          </w:rPr>
          <w:t xml:space="preserve"> with emerging hairy roots</w:t>
        </w:r>
      </w:ins>
      <w:r w:rsidRPr="006D2558">
        <w:rPr>
          <w:color w:val="000000"/>
        </w:rPr>
        <w:t xml:space="preserve"> (</w:t>
      </w:r>
      <w:ins w:id="3288" w:author="Olga" w:date="2018-10-30T01:00:00Z">
        <w:r w:rsidRPr="006D2558">
          <w:rPr>
            <w:color w:val="000000"/>
          </w:rPr>
          <w:t>D</w:t>
        </w:r>
      </w:ins>
      <w:del w:id="3289" w:author="Olga" w:date="2018-10-30T01:00:00Z">
        <w:r w:rsidRPr="006D2558" w:rsidDel="0056482D">
          <w:rPr>
            <w:color w:val="000000"/>
          </w:rPr>
          <w:delText>C</w:delText>
        </w:r>
      </w:del>
      <w:r w:rsidRPr="006D2558">
        <w:rPr>
          <w:color w:val="000000"/>
        </w:rPr>
        <w:t>)</w:t>
      </w:r>
      <w:ins w:id="3290" w:author="Olga" w:date="2018-10-30T01:00:00Z">
        <w:r w:rsidRPr="006D2558">
          <w:rPr>
            <w:color w:val="000000"/>
          </w:rPr>
          <w:t>,</w:t>
        </w:r>
      </w:ins>
      <w:r w:rsidRPr="006D2558">
        <w:rPr>
          <w:color w:val="000000"/>
        </w:rPr>
        <w:t xml:space="preserve"> and the </w:t>
      </w:r>
      <w:del w:id="3291" w:author="Olga" w:date="2018-10-30T01:00:00Z">
        <w:r w:rsidRPr="006D2558" w:rsidDel="0056482D">
          <w:rPr>
            <w:color w:val="000000"/>
          </w:rPr>
          <w:delText xml:space="preserve">transgenic </w:delText>
        </w:r>
      </w:del>
      <w:ins w:id="3292" w:author="Olga" w:date="2018-10-30T01:00:00Z">
        <w:r w:rsidRPr="006D2558">
          <w:rPr>
            <w:color w:val="000000"/>
          </w:rPr>
          <w:t xml:space="preserve">developed </w:t>
        </w:r>
      </w:ins>
      <w:r w:rsidRPr="006D2558">
        <w:rPr>
          <w:color w:val="000000"/>
        </w:rPr>
        <w:t xml:space="preserve">hairy roots expressing the red fluorescent transformation marker </w:t>
      </w:r>
      <w:del w:id="3293" w:author="Olga" w:date="2018-10-30T16:10:00Z">
        <w:r w:rsidRPr="006D2558" w:rsidDel="00B71625">
          <w:rPr>
            <w:color w:val="000000"/>
          </w:rPr>
          <w:delText>DsRed2</w:delText>
        </w:r>
      </w:del>
      <w:ins w:id="3294" w:author="Olga" w:date="2018-10-30T16:10:00Z">
        <w:r>
          <w:rPr>
            <w:color w:val="000000"/>
          </w:rPr>
          <w:t>DsRed</w:t>
        </w:r>
      </w:ins>
      <w:r w:rsidRPr="006D2558">
        <w:rPr>
          <w:color w:val="000000"/>
        </w:rPr>
        <w:t xml:space="preserve"> </w:t>
      </w:r>
      <w:del w:id="3295" w:author="Olga" w:date="2018-10-30T01:01:00Z">
        <w:r w:rsidRPr="006D2558" w:rsidDel="0056482D">
          <w:rPr>
            <w:color w:val="000000"/>
          </w:rPr>
          <w:delText>(D)</w:delText>
        </w:r>
      </w:del>
      <w:r w:rsidRPr="006D2558">
        <w:rPr>
          <w:color w:val="000000"/>
        </w:rPr>
        <w:t>(E).</w:t>
      </w:r>
      <w:ins w:id="3296" w:author="Olga" w:date="2018-10-30T01:02:00Z">
        <w:r w:rsidRPr="006D2558">
          <w:rPr>
            <w:color w:val="000000"/>
          </w:rPr>
          <w:t xml:space="preserve"> </w:t>
        </w:r>
      </w:ins>
    </w:p>
    <w:p w14:paraId="28FECD09" w14:textId="77777777" w:rsidR="00A05564" w:rsidRPr="006D2558" w:rsidRDefault="00A05564" w:rsidP="00A05564">
      <w:pPr>
        <w:pBdr>
          <w:top w:val="nil"/>
          <w:left w:val="nil"/>
          <w:bottom w:val="nil"/>
          <w:right w:val="nil"/>
          <w:between w:val="nil"/>
        </w:pBdr>
        <w:jc w:val="both"/>
        <w:rPr>
          <w:color w:val="000000"/>
        </w:rPr>
      </w:pPr>
      <w:del w:id="3297" w:author="Olga" w:date="2018-10-29T22:14:00Z">
        <w:r w:rsidRPr="006D2558" w:rsidDel="00FD56E6">
          <w:rPr>
            <w:color w:val="000000"/>
          </w:rPr>
          <w:delText>Figure</w:delText>
        </w:r>
      </w:del>
      <w:ins w:id="3298" w:author="Olga" w:date="2018-10-29T22:14:00Z">
        <w:r w:rsidRPr="006D2558">
          <w:rPr>
            <w:color w:val="000000"/>
          </w:rPr>
          <w:t>Figure</w:t>
        </w:r>
      </w:ins>
      <w:r w:rsidRPr="006D2558">
        <w:rPr>
          <w:color w:val="000000"/>
        </w:rPr>
        <w:t xml:space="preserve"> 2: Timeline to obtain potato transformed plants using </w:t>
      </w:r>
      <w:del w:id="3299" w:author="Olga" w:date="2018-10-30T01:45:00Z">
        <w:r w:rsidRPr="006D2558" w:rsidDel="00D26AB1">
          <w:rPr>
            <w:i/>
            <w:color w:val="000000"/>
          </w:rPr>
          <w:delText>A. tumefaciens</w:delText>
        </w:r>
      </w:del>
      <w:ins w:id="3300" w:author="Olga" w:date="2018-10-30T01:45:00Z">
        <w:r w:rsidRPr="006D2558">
          <w:rPr>
            <w:i/>
            <w:color w:val="000000"/>
          </w:rPr>
          <w:t>A. tumefaciens</w:t>
        </w:r>
      </w:ins>
      <w:r w:rsidRPr="006D2558">
        <w:rPr>
          <w:color w:val="000000"/>
        </w:rPr>
        <w:t>.</w:t>
      </w:r>
      <w:del w:id="3301" w:author="Olga" w:date="2018-10-30T01:05:00Z">
        <w:r w:rsidRPr="006D2558" w:rsidDel="0056482D">
          <w:rPr>
            <w:color w:val="000000"/>
          </w:rPr>
          <w:delText xml:space="preserve"> </w:delText>
        </w:r>
      </w:del>
      <w:ins w:id="3302" w:author="Olga" w:date="2018-10-30T01:05:00Z">
        <w:r w:rsidRPr="006D2558">
          <w:rPr>
            <w:color w:val="000000"/>
          </w:rPr>
          <w:t xml:space="preserve"> The cumulative weeks to reach each stage of the transformation process and the subsequent steps to grow the plants are shown. </w:t>
        </w:r>
      </w:ins>
      <w:del w:id="3303" w:author="Olga" w:date="2018-10-30T01:05:00Z">
        <w:r w:rsidRPr="006D2558" w:rsidDel="0056482D">
          <w:rPr>
            <w:color w:val="000000"/>
          </w:rPr>
          <w:delText xml:space="preserve">The lower part of the </w:delText>
        </w:r>
      </w:del>
      <w:del w:id="3304" w:author="Olga" w:date="2018-10-29T22:14:00Z">
        <w:r w:rsidRPr="006D2558" w:rsidDel="00FD56E6">
          <w:rPr>
            <w:color w:val="000000"/>
          </w:rPr>
          <w:delText>figure</w:delText>
        </w:r>
      </w:del>
      <w:del w:id="3305" w:author="Olga" w:date="2018-10-30T01:05:00Z">
        <w:r w:rsidRPr="006D2558" w:rsidDel="0056482D">
          <w:rPr>
            <w:color w:val="000000"/>
          </w:rPr>
          <w:delText xml:space="preserve"> shows the cumulative weeks to reach each stage of the process and its brief description. </w:delText>
        </w:r>
      </w:del>
      <w:ins w:id="3306" w:author="Olga" w:date="2018-10-30T01:06:00Z">
        <w:r w:rsidRPr="006D2558">
          <w:rPr>
            <w:color w:val="000000"/>
          </w:rPr>
          <w:t xml:space="preserve">Representative images of different stages are depicted: </w:t>
        </w:r>
      </w:ins>
      <w:del w:id="3307" w:author="Olga" w:date="2018-10-30T01:06:00Z">
        <w:r w:rsidRPr="006D2558" w:rsidDel="0056482D">
          <w:rPr>
            <w:color w:val="000000"/>
          </w:rPr>
          <w:delText xml:space="preserve">The upper part depicts images of different stages. First, </w:delText>
        </w:r>
      </w:del>
      <w:r w:rsidRPr="006D2558">
        <w:rPr>
          <w:color w:val="000000"/>
        </w:rPr>
        <w:t xml:space="preserve">the initiation of the process using </w:t>
      </w:r>
      <w:ins w:id="3308" w:author="Olga" w:date="2018-10-30T01:06:00Z">
        <w:r w:rsidRPr="006D2558">
          <w:rPr>
            <w:color w:val="000000"/>
          </w:rPr>
          <w:t xml:space="preserve">leaves from </w:t>
        </w:r>
      </w:ins>
      <w:r w:rsidRPr="006D2558">
        <w:rPr>
          <w:color w:val="000000"/>
        </w:rPr>
        <w:t>3-week</w:t>
      </w:r>
      <w:ins w:id="3309" w:author="Olga" w:date="2018-10-30T01:06:00Z">
        <w:r w:rsidRPr="006D2558">
          <w:rPr>
            <w:color w:val="000000"/>
          </w:rPr>
          <w:t xml:space="preserve"> </w:t>
        </w:r>
      </w:ins>
      <w:del w:id="3310" w:author="Olga" w:date="2018-10-30T01:06:00Z">
        <w:r w:rsidRPr="006D2558" w:rsidDel="0056482D">
          <w:rPr>
            <w:color w:val="000000"/>
          </w:rPr>
          <w:delText>-</w:delText>
        </w:r>
      </w:del>
      <w:r w:rsidRPr="006D2558">
        <w:rPr>
          <w:color w:val="000000"/>
        </w:rPr>
        <w:t xml:space="preserve">old </w:t>
      </w:r>
      <w:del w:id="3311" w:author="Olga" w:date="2018-10-30T02:07:00Z">
        <w:r w:rsidRPr="006D2558" w:rsidDel="006D2558">
          <w:rPr>
            <w:i/>
            <w:color w:val="000000"/>
          </w:rPr>
          <w:delText>in vitro</w:delText>
        </w:r>
      </w:del>
      <w:ins w:id="3312" w:author="Olga" w:date="2018-10-30T02:07:00Z">
        <w:r w:rsidRPr="006D2558">
          <w:rPr>
            <w:i/>
            <w:color w:val="000000"/>
          </w:rPr>
          <w:t>in vitro</w:t>
        </w:r>
      </w:ins>
      <w:r w:rsidRPr="006D2558">
        <w:rPr>
          <w:color w:val="000000"/>
        </w:rPr>
        <w:t xml:space="preserve"> plants (A)</w:t>
      </w:r>
      <w:del w:id="3313" w:author="Jl. Odette" w:date="2018-10-25T12:42:00Z">
        <w:r w:rsidRPr="006D2558">
          <w:rPr>
            <w:color w:val="000000"/>
          </w:rPr>
          <w:delText xml:space="preserve">, then potato leaf cutting patterns to infect with </w:delText>
        </w:r>
        <w:r w:rsidRPr="006D2558">
          <w:rPr>
            <w:i/>
            <w:color w:val="000000"/>
          </w:rPr>
          <w:delText>A. tumefaciens</w:delText>
        </w:r>
        <w:r w:rsidRPr="006D2558">
          <w:rPr>
            <w:color w:val="000000"/>
          </w:rPr>
          <w:delText> (B)</w:delText>
        </w:r>
      </w:del>
      <w:r w:rsidRPr="006D2558">
        <w:rPr>
          <w:color w:val="000000"/>
        </w:rPr>
        <w:t>,</w:t>
      </w:r>
      <w:ins w:id="3314" w:author="Sandra Fernández" w:date="2018-10-25T15:21:00Z">
        <w:r w:rsidRPr="006D2558">
          <w:rPr>
            <w:color w:val="000000"/>
          </w:rPr>
          <w:t xml:space="preserve"> </w:t>
        </w:r>
      </w:ins>
      <w:del w:id="3315" w:author="Olga" w:date="2018-10-30T01:10:00Z">
        <w:r w:rsidRPr="006D2558" w:rsidDel="000910E9">
          <w:rPr>
            <w:color w:val="000000"/>
          </w:rPr>
          <w:delText xml:space="preserve"> </w:delText>
        </w:r>
      </w:del>
      <w:ins w:id="3316" w:author="Olga" w:date="2018-10-30T01:06:00Z">
        <w:r w:rsidRPr="006D2558">
          <w:rPr>
            <w:color w:val="000000"/>
          </w:rPr>
          <w:t xml:space="preserve">the transfer of the wounded </w:t>
        </w:r>
      </w:ins>
      <w:ins w:id="3317" w:author="Olga" w:date="2018-10-30T01:07:00Z">
        <w:r w:rsidRPr="006D2558">
          <w:rPr>
            <w:color w:val="000000"/>
          </w:rPr>
          <w:t xml:space="preserve">and infected </w:t>
        </w:r>
      </w:ins>
      <w:ins w:id="3318" w:author="Olga" w:date="2018-10-30T01:06:00Z">
        <w:r w:rsidRPr="006D2558">
          <w:rPr>
            <w:color w:val="000000"/>
          </w:rPr>
          <w:t>lea</w:t>
        </w:r>
      </w:ins>
      <w:ins w:id="3319" w:author="Olga" w:date="2018-10-30T01:10:00Z">
        <w:r w:rsidRPr="006D2558">
          <w:rPr>
            <w:color w:val="000000"/>
          </w:rPr>
          <w:t>ves</w:t>
        </w:r>
      </w:ins>
      <w:ins w:id="3320" w:author="Olga" w:date="2018-10-30T01:06:00Z">
        <w:r w:rsidRPr="006D2558">
          <w:rPr>
            <w:color w:val="000000"/>
          </w:rPr>
          <w:t xml:space="preserve"> to </w:t>
        </w:r>
      </w:ins>
      <w:ins w:id="3321" w:author="Olga" w:date="2018-10-30T01:07:00Z">
        <w:r w:rsidRPr="006D2558">
          <w:rPr>
            <w:color w:val="000000"/>
          </w:rPr>
          <w:t>the</w:t>
        </w:r>
      </w:ins>
      <w:ins w:id="3322" w:author="Olga" w:date="2018-10-30T01:06:00Z">
        <w:r w:rsidRPr="006D2558">
          <w:rPr>
            <w:color w:val="000000"/>
          </w:rPr>
          <w:t xml:space="preserve"> </w:t>
        </w:r>
      </w:ins>
      <w:del w:id="3323" w:author="Olga" w:date="2018-10-30T01:07:00Z">
        <w:r w:rsidRPr="006D2558" w:rsidDel="0056482D">
          <w:rPr>
            <w:color w:val="000000"/>
          </w:rPr>
          <w:delText xml:space="preserve">effect of callus generation by </w:delText>
        </w:r>
      </w:del>
      <w:r w:rsidRPr="006D2558">
        <w:rPr>
          <w:color w:val="000000"/>
        </w:rPr>
        <w:t>CIM</w:t>
      </w:r>
      <w:ins w:id="3324" w:author="Olga" w:date="2018-10-30T01:07:00Z">
        <w:r w:rsidRPr="006D2558">
          <w:rPr>
            <w:color w:val="000000"/>
          </w:rPr>
          <w:t xml:space="preserve"> media</w:t>
        </w:r>
      </w:ins>
      <w:r w:rsidRPr="006D2558">
        <w:rPr>
          <w:color w:val="000000"/>
        </w:rPr>
        <w:t xml:space="preserve"> (</w:t>
      </w:r>
      <w:ins w:id="3325" w:author="Jl. Odette" w:date="2018-10-25T12:42:00Z">
        <w:r w:rsidRPr="006D2558">
          <w:rPr>
            <w:rPrChange w:id="3326" w:author="Olga" w:date="2018-10-30T02:02:00Z">
              <w:rPr>
                <w:color w:val="000000"/>
              </w:rPr>
            </w:rPrChange>
          </w:rPr>
          <w:t>B</w:t>
        </w:r>
      </w:ins>
      <w:del w:id="3327" w:author="Jl. Odette" w:date="2018-10-25T12:42:00Z">
        <w:r w:rsidRPr="006D2558">
          <w:rPr>
            <w:color w:val="000000"/>
          </w:rPr>
          <w:delText>C</w:delText>
        </w:r>
      </w:del>
      <w:r w:rsidRPr="006D2558">
        <w:rPr>
          <w:color w:val="000000"/>
        </w:rPr>
        <w:t xml:space="preserve">), </w:t>
      </w:r>
      <w:ins w:id="3328" w:author="Olga" w:date="2018-10-30T01:10:00Z">
        <w:r w:rsidRPr="006D2558">
          <w:rPr>
            <w:color w:val="000000"/>
          </w:rPr>
          <w:t xml:space="preserve">the leaves when transferred to SIM media (C), </w:t>
        </w:r>
      </w:ins>
      <w:ins w:id="3329" w:author="Olga" w:date="2018-10-30T01:07:00Z">
        <w:r w:rsidRPr="006D2558">
          <w:rPr>
            <w:color w:val="000000"/>
          </w:rPr>
          <w:t xml:space="preserve">the visualization of the callus around the wounded areas </w:t>
        </w:r>
      </w:ins>
      <w:ins w:id="3330" w:author="Olga" w:date="2018-10-30T01:11:00Z">
        <w:r w:rsidRPr="006D2558">
          <w:rPr>
            <w:color w:val="000000"/>
          </w:rPr>
          <w:t xml:space="preserve">after </w:t>
        </w:r>
      </w:ins>
      <w:ins w:id="3331" w:author="Olga" w:date="2018-10-30T01:07:00Z">
        <w:r w:rsidRPr="006D2558">
          <w:rPr>
            <w:color w:val="000000"/>
          </w:rPr>
          <w:t>2-3 weeks</w:t>
        </w:r>
      </w:ins>
      <w:ins w:id="3332" w:author="Olga" w:date="2018-10-30T01:09:00Z">
        <w:r w:rsidRPr="006D2558">
          <w:rPr>
            <w:color w:val="000000"/>
          </w:rPr>
          <w:t xml:space="preserve"> </w:t>
        </w:r>
      </w:ins>
      <w:ins w:id="3333" w:author="Olga" w:date="2018-10-30T01:11:00Z">
        <w:r w:rsidRPr="006D2558">
          <w:rPr>
            <w:color w:val="000000"/>
          </w:rPr>
          <w:t xml:space="preserve">in SIM media </w:t>
        </w:r>
      </w:ins>
      <w:ins w:id="3334" w:author="Olga" w:date="2018-10-30T01:09:00Z">
        <w:r w:rsidRPr="006D2558">
          <w:rPr>
            <w:color w:val="000000"/>
          </w:rPr>
          <w:t>(D)</w:t>
        </w:r>
      </w:ins>
      <w:ins w:id="3335" w:author="Olga" w:date="2018-10-30T01:11:00Z">
        <w:r w:rsidRPr="006D2558">
          <w:rPr>
            <w:color w:val="000000"/>
          </w:rPr>
          <w:t xml:space="preserve">, the shoot formation after </w:t>
        </w:r>
      </w:ins>
      <w:ins w:id="3336" w:author="Olga" w:date="2018-10-30T01:12:00Z">
        <w:r w:rsidRPr="006D2558">
          <w:rPr>
            <w:color w:val="000000"/>
          </w:rPr>
          <w:t>9</w:t>
        </w:r>
      </w:ins>
      <w:ins w:id="3337" w:author="Olga" w:date="2018-10-30T01:11:00Z">
        <w:r w:rsidRPr="006D2558">
          <w:rPr>
            <w:color w:val="000000"/>
          </w:rPr>
          <w:t>-</w:t>
        </w:r>
      </w:ins>
      <w:ins w:id="3338" w:author="Olga" w:date="2018-10-30T01:12:00Z">
        <w:r w:rsidRPr="006D2558">
          <w:rPr>
            <w:color w:val="000000"/>
          </w:rPr>
          <w:t>1</w:t>
        </w:r>
      </w:ins>
      <w:ins w:id="3339" w:author="Olga" w:date="2018-10-30T01:13:00Z">
        <w:r w:rsidRPr="006D2558">
          <w:rPr>
            <w:color w:val="000000"/>
          </w:rPr>
          <w:t>1</w:t>
        </w:r>
      </w:ins>
      <w:ins w:id="3340" w:author="Olga" w:date="2018-10-30T01:12:00Z">
        <w:r w:rsidRPr="006D2558">
          <w:rPr>
            <w:color w:val="000000"/>
          </w:rPr>
          <w:t xml:space="preserve"> weeks </w:t>
        </w:r>
      </w:ins>
      <w:ins w:id="3341" w:author="Olga" w:date="2018-10-30T01:13:00Z">
        <w:r w:rsidRPr="006D2558">
          <w:rPr>
            <w:color w:val="000000"/>
          </w:rPr>
          <w:t xml:space="preserve">in SIM media (E), and the shoots after being transferred to MG media (F). </w:t>
        </w:r>
      </w:ins>
      <w:del w:id="3342" w:author="Olga" w:date="2018-10-30T01:08:00Z">
        <w:r w:rsidRPr="006D2558" w:rsidDel="0056482D">
          <w:rPr>
            <w:color w:val="000000"/>
          </w:rPr>
          <w:delText>effect of shoot generation by SIM</w:delText>
        </w:r>
      </w:del>
      <w:del w:id="3343" w:author="Olga" w:date="2018-10-30T01:11:00Z">
        <w:r w:rsidRPr="006D2558" w:rsidDel="000910E9">
          <w:rPr>
            <w:color w:val="000000"/>
          </w:rPr>
          <w:delText xml:space="preserve"> (</w:delText>
        </w:r>
      </w:del>
      <w:ins w:id="3344" w:author="Jl. Odette" w:date="2018-10-25T12:42:00Z">
        <w:del w:id="3345" w:author="Olga" w:date="2018-10-30T01:11:00Z">
          <w:r w:rsidRPr="006D2558" w:rsidDel="000910E9">
            <w:rPr>
              <w:rPrChange w:id="3346" w:author="Olga" w:date="2018-10-30T02:02:00Z">
                <w:rPr>
                  <w:color w:val="000000"/>
                </w:rPr>
              </w:rPrChange>
            </w:rPr>
            <w:delText>C</w:delText>
          </w:r>
        </w:del>
      </w:ins>
      <w:del w:id="3347" w:author="Jl. Odette" w:date="2018-10-25T12:42:00Z">
        <w:r w:rsidRPr="006D2558">
          <w:rPr>
            <w:color w:val="000000"/>
          </w:rPr>
          <w:delText>D</w:delText>
        </w:r>
      </w:del>
      <w:del w:id="3348" w:author="Olga" w:date="2018-10-30T01:11:00Z">
        <w:r w:rsidRPr="006D2558" w:rsidDel="000910E9">
          <w:rPr>
            <w:color w:val="000000"/>
          </w:rPr>
          <w:delText>),</w:delText>
        </w:r>
      </w:del>
      <w:ins w:id="3349" w:author="Sandra Fernández" w:date="2018-10-25T15:22:00Z">
        <w:del w:id="3350" w:author="Olga" w:date="2018-10-30T01:14:00Z">
          <w:r w:rsidRPr="006D2558" w:rsidDel="000910E9">
            <w:rPr>
              <w:color w:val="000000"/>
            </w:rPr>
            <w:delText>shoot p</w:delText>
          </w:r>
          <w:r w:rsidRPr="006D2558" w:rsidDel="000910E9">
            <w:rPr>
              <w:rPrChange w:id="3351" w:author="Olga" w:date="2018-10-30T02:02:00Z">
                <w:rPr>
                  <w:color w:val="000000"/>
                </w:rPr>
              </w:rPrChange>
            </w:rPr>
            <w:delText xml:space="preserve">ropagation in MG medium (D), </w:delText>
          </w:r>
        </w:del>
      </w:ins>
      <w:del w:id="3352" w:author="Olga" w:date="2018-10-30T01:14:00Z">
        <w:r w:rsidRPr="006D2558" w:rsidDel="000910E9">
          <w:rPr>
            <w:color w:val="000000"/>
          </w:rPr>
          <w:delText xml:space="preserve">and plant propagation </w:delText>
        </w:r>
      </w:del>
      <w:ins w:id="3353" w:author="Sandra Fernández" w:date="2018-10-25T15:23:00Z">
        <w:del w:id="3354" w:author="Olga" w:date="2018-10-30T01:14:00Z">
          <w:r w:rsidRPr="006D2558" w:rsidDel="000910E9">
            <w:rPr>
              <w:rPrChange w:id="3355" w:author="Olga" w:date="2018-10-30T02:02:00Z">
                <w:rPr>
                  <w:color w:val="000000"/>
                </w:rPr>
              </w:rPrChange>
            </w:rPr>
            <w:delText xml:space="preserve">in 2MS medium (D) </w:delText>
          </w:r>
        </w:del>
      </w:ins>
      <w:del w:id="3356" w:author="Olga" w:date="2018-10-30T01:14:00Z">
        <w:r w:rsidRPr="006D2558" w:rsidDel="000910E9">
          <w:rPr>
            <w:color w:val="000000"/>
          </w:rPr>
          <w:delText>once they are self-sufficient enough to maintain the generated lines and perform different analyses</w:delText>
        </w:r>
      </w:del>
      <w:ins w:id="3357" w:author="Sandra Fernández" w:date="2018-10-25T15:23:00Z">
        <w:del w:id="3358" w:author="Olga" w:date="2018-10-30T01:14:00Z">
          <w:r w:rsidRPr="006D2558" w:rsidDel="000910E9">
            <w:rPr>
              <w:rPrChange w:id="3359" w:author="Olga" w:date="2018-10-30T02:02:00Z">
                <w:rPr>
                  <w:color w:val="000000"/>
                </w:rPr>
              </w:rPrChange>
            </w:rPr>
            <w:delText>.</w:delText>
          </w:r>
        </w:del>
      </w:ins>
      <w:del w:id="3360" w:author="Olga" w:date="2018-10-30T01:14:00Z">
        <w:r w:rsidRPr="006D2558" w:rsidDel="000910E9">
          <w:rPr>
            <w:color w:val="000000"/>
          </w:rPr>
          <w:delText xml:space="preserve"> (</w:delText>
        </w:r>
      </w:del>
      <w:ins w:id="3361" w:author="Jl. Odette" w:date="2018-10-25T12:42:00Z">
        <w:del w:id="3362" w:author="Olga" w:date="2018-10-30T01:14:00Z">
          <w:r w:rsidRPr="006D2558" w:rsidDel="000910E9">
            <w:rPr>
              <w:rPrChange w:id="3363" w:author="Olga" w:date="2018-10-30T02:02:00Z">
                <w:rPr>
                  <w:color w:val="000000"/>
                </w:rPr>
              </w:rPrChange>
            </w:rPr>
            <w:delText>D</w:delText>
          </w:r>
        </w:del>
      </w:ins>
      <w:del w:id="3364" w:author="Olga" w:date="2018-10-30T01:14:00Z">
        <w:r w:rsidRPr="006D2558" w:rsidDel="000910E9">
          <w:rPr>
            <w:color w:val="000000"/>
          </w:rPr>
          <w:delText>E).</w:delText>
        </w:r>
      </w:del>
    </w:p>
    <w:p w14:paraId="520C8AC4" w14:textId="77777777" w:rsidR="00A05564" w:rsidRPr="006D2558" w:rsidRDefault="00A05564" w:rsidP="00A05564">
      <w:pPr>
        <w:pBdr>
          <w:top w:val="nil"/>
          <w:left w:val="nil"/>
          <w:bottom w:val="nil"/>
          <w:right w:val="nil"/>
          <w:between w:val="nil"/>
        </w:pBdr>
        <w:jc w:val="both"/>
        <w:rPr>
          <w:color w:val="000000"/>
        </w:rPr>
      </w:pPr>
      <w:del w:id="3365" w:author="Olga" w:date="2018-10-29T22:14:00Z">
        <w:r w:rsidRPr="006D2558" w:rsidDel="00FD56E6">
          <w:rPr>
            <w:color w:val="000000"/>
          </w:rPr>
          <w:delText>Figure</w:delText>
        </w:r>
      </w:del>
      <w:ins w:id="3366" w:author="Olga" w:date="2018-10-29T22:14:00Z">
        <w:r w:rsidRPr="006D2558">
          <w:rPr>
            <w:color w:val="000000"/>
          </w:rPr>
          <w:t>Figure</w:t>
        </w:r>
      </w:ins>
      <w:r w:rsidRPr="006D2558">
        <w:rPr>
          <w:color w:val="000000"/>
        </w:rPr>
        <w:t xml:space="preserve"> 3: Fluorescent transgenic hairy roots of potato </w:t>
      </w:r>
      <w:ins w:id="3367" w:author="Olga" w:date="2018-10-30T01:22:00Z">
        <w:r w:rsidRPr="006D2558">
          <w:rPr>
            <w:color w:val="000000"/>
          </w:rPr>
          <w:t>(cv. Désiré</w:t>
        </w:r>
      </w:ins>
      <w:ins w:id="3368" w:author="Olga" w:date="2018-10-30T16:10:00Z">
        <w:r>
          <w:rPr>
            <w:color w:val="000000"/>
          </w:rPr>
          <w:t>e</w:t>
        </w:r>
      </w:ins>
      <w:ins w:id="3369" w:author="Olga" w:date="2018-10-30T01:22:00Z">
        <w:r w:rsidRPr="006D2558">
          <w:rPr>
            <w:color w:val="000000"/>
          </w:rPr>
          <w:t xml:space="preserve">) </w:t>
        </w:r>
      </w:ins>
      <w:r w:rsidRPr="006D2558">
        <w:rPr>
          <w:color w:val="000000"/>
        </w:rPr>
        <w:t xml:space="preserve">transformed by </w:t>
      </w:r>
      <w:del w:id="3370" w:author="Olga" w:date="2018-10-30T01:45:00Z">
        <w:r w:rsidRPr="006D2558" w:rsidDel="00D26AB1">
          <w:rPr>
            <w:i/>
            <w:color w:val="000000"/>
          </w:rPr>
          <w:delText>A. rhizogenes</w:delText>
        </w:r>
      </w:del>
      <w:ins w:id="3371" w:author="Olga" w:date="2018-10-30T01:45:00Z">
        <w:r w:rsidRPr="006D2558">
          <w:rPr>
            <w:i/>
            <w:color w:val="000000"/>
          </w:rPr>
          <w:t>A. rhizogenes</w:t>
        </w:r>
      </w:ins>
      <w:r w:rsidRPr="006D2558">
        <w:rPr>
          <w:color w:val="000000"/>
        </w:rPr>
        <w:t xml:space="preserve">. The hairy roots were obtained using a </w:t>
      </w:r>
      <w:r>
        <w:rPr>
          <w:color w:val="000000"/>
        </w:rPr>
        <w:t>non-transformed</w:t>
      </w:r>
      <w:r w:rsidRPr="006D2558">
        <w:rPr>
          <w:color w:val="000000"/>
        </w:rPr>
        <w:t xml:space="preserve"> </w:t>
      </w:r>
      <w:del w:id="3372" w:author="Olga" w:date="2018-10-30T01:45:00Z">
        <w:r w:rsidRPr="006D2558" w:rsidDel="00D26AB1">
          <w:rPr>
            <w:i/>
            <w:color w:val="000000"/>
          </w:rPr>
          <w:delText>A. rhizogenes</w:delText>
        </w:r>
      </w:del>
      <w:ins w:id="3373" w:author="Olga" w:date="2018-10-30T01:45:00Z">
        <w:r w:rsidRPr="006D2558">
          <w:rPr>
            <w:i/>
            <w:color w:val="000000"/>
          </w:rPr>
          <w:t>A. rhizogenes</w:t>
        </w:r>
      </w:ins>
      <w:r w:rsidRPr="006D2558">
        <w:rPr>
          <w:i/>
          <w:color w:val="000000"/>
        </w:rPr>
        <w:t xml:space="preserve"> </w:t>
      </w:r>
      <w:r w:rsidRPr="006D2558">
        <w:rPr>
          <w:color w:val="000000"/>
        </w:rPr>
        <w:t xml:space="preserve">(strain C58C1: pRI1583) (A and C) and with </w:t>
      </w:r>
      <w:del w:id="3374" w:author="Olga" w:date="2018-10-30T01:45:00Z">
        <w:r w:rsidRPr="006D2558" w:rsidDel="00D26AB1">
          <w:rPr>
            <w:i/>
            <w:color w:val="000000"/>
          </w:rPr>
          <w:delText>A. rhizogenes</w:delText>
        </w:r>
      </w:del>
      <w:ins w:id="3375" w:author="Olga" w:date="2018-10-30T01:45:00Z">
        <w:r w:rsidRPr="006D2558">
          <w:rPr>
            <w:i/>
            <w:color w:val="000000"/>
          </w:rPr>
          <w:t>A. rhizogenes</w:t>
        </w:r>
      </w:ins>
      <w:r w:rsidRPr="006D2558">
        <w:rPr>
          <w:i/>
          <w:color w:val="000000"/>
        </w:rPr>
        <w:t xml:space="preserve"> </w:t>
      </w:r>
      <w:r w:rsidRPr="006D2558">
        <w:rPr>
          <w:color w:val="000000"/>
        </w:rPr>
        <w:t>(strain C58C1:</w:t>
      </w:r>
      <w:del w:id="3376" w:author="Olga" w:date="2018-10-31T09:44:00Z">
        <w:r w:rsidRPr="006D2558" w:rsidDel="003F7657">
          <w:rPr>
            <w:color w:val="000000"/>
          </w:rPr>
          <w:delText xml:space="preserve"> </w:delText>
        </w:r>
      </w:del>
      <w:r w:rsidRPr="006D2558">
        <w:rPr>
          <w:color w:val="000000"/>
        </w:rPr>
        <w:t xml:space="preserve">pRI1583) transformed with the empty </w:t>
      </w:r>
      <w:del w:id="3377" w:author="Sandra Fernández" w:date="2018-10-25T15:18:00Z">
        <w:r w:rsidRPr="006D2558">
          <w:rPr>
            <w:color w:val="000000"/>
          </w:rPr>
          <w:delText>binary</w:delText>
        </w:r>
      </w:del>
      <w:r w:rsidRPr="006D2558">
        <w:rPr>
          <w:color w:val="000000"/>
        </w:rPr>
        <w:t xml:space="preserve">vector pK7GWIWG2- (II) Red-Root carrying a </w:t>
      </w:r>
      <w:del w:id="3378" w:author="Olga" w:date="2018-10-30T16:10:00Z">
        <w:r w:rsidRPr="006D2558" w:rsidDel="00B71625">
          <w:rPr>
            <w:color w:val="000000"/>
          </w:rPr>
          <w:delText>DsRed2</w:delText>
        </w:r>
      </w:del>
      <w:ins w:id="3379" w:author="Olga" w:date="2018-10-30T16:10:00Z">
        <w:r>
          <w:rPr>
            <w:color w:val="000000"/>
          </w:rPr>
          <w:t>DsRed</w:t>
        </w:r>
      </w:ins>
      <w:r w:rsidRPr="006D2558">
        <w:rPr>
          <w:color w:val="000000"/>
        </w:rPr>
        <w:t xml:space="preserve"> transformation marker (B and D). </w:t>
      </w:r>
      <w:del w:id="3380" w:author="Olga" w:date="2018-10-30T01:20:00Z">
        <w:r w:rsidRPr="006D2558" w:rsidDel="000910E9">
          <w:rPr>
            <w:color w:val="000000"/>
          </w:rPr>
          <w:delText>T</w:delText>
        </w:r>
      </w:del>
      <w:ins w:id="3381" w:author="Olga" w:date="2018-10-30T01:20:00Z">
        <w:r w:rsidRPr="006D2558">
          <w:rPr>
            <w:color w:val="000000"/>
          </w:rPr>
          <w:t>T</w:t>
        </w:r>
      </w:ins>
      <w:r w:rsidRPr="006D2558">
        <w:rPr>
          <w:color w:val="000000"/>
        </w:rPr>
        <w:t xml:space="preserve">he hairy roots are </w:t>
      </w:r>
      <w:del w:id="3382" w:author="Olga" w:date="2018-10-30T01:20:00Z">
        <w:r w:rsidRPr="006D2558" w:rsidDel="000910E9">
          <w:rPr>
            <w:color w:val="000000"/>
          </w:rPr>
          <w:delText xml:space="preserve">observed </w:delText>
        </w:r>
      </w:del>
      <w:ins w:id="3383" w:author="Olga" w:date="2018-10-30T01:20:00Z">
        <w:r w:rsidRPr="006D2558">
          <w:rPr>
            <w:color w:val="000000"/>
          </w:rPr>
          <w:t xml:space="preserve">formed </w:t>
        </w:r>
      </w:ins>
      <w:del w:id="3384" w:author="Olga" w:date="2018-10-30T01:20:00Z">
        <w:r w:rsidRPr="006D2558" w:rsidDel="000910E9">
          <w:rPr>
            <w:color w:val="000000"/>
          </w:rPr>
          <w:delText xml:space="preserve">under a stereomicroscope </w:delText>
        </w:r>
      </w:del>
      <w:r w:rsidRPr="006D2558">
        <w:rPr>
          <w:color w:val="000000"/>
        </w:rPr>
        <w:t xml:space="preserve">in both infections (A, B) but </w:t>
      </w:r>
      <w:del w:id="3385" w:author="Olga" w:date="2018-10-30T01:20:00Z">
        <w:r w:rsidRPr="006D2558" w:rsidDel="000910E9">
          <w:rPr>
            <w:color w:val="000000"/>
          </w:rPr>
          <w:delText xml:space="preserve">only </w:delText>
        </w:r>
      </w:del>
      <w:r w:rsidRPr="006D2558">
        <w:rPr>
          <w:color w:val="000000"/>
        </w:rPr>
        <w:t>red fluorescen</w:t>
      </w:r>
      <w:r>
        <w:rPr>
          <w:color w:val="000000"/>
        </w:rPr>
        <w:t>ce</w:t>
      </w:r>
      <w:r w:rsidRPr="006D2558">
        <w:rPr>
          <w:color w:val="000000"/>
        </w:rPr>
        <w:t xml:space="preserve"> </w:t>
      </w:r>
      <w:ins w:id="3386" w:author="Olga" w:date="2018-10-30T01:20:00Z">
        <w:r w:rsidRPr="006D2558">
          <w:rPr>
            <w:color w:val="000000"/>
          </w:rPr>
          <w:t xml:space="preserve">is only observed in </w:t>
        </w:r>
      </w:ins>
      <w:ins w:id="3387" w:author="Olga" w:date="2018-10-30T01:21:00Z">
        <w:r w:rsidRPr="006D2558">
          <w:rPr>
            <w:color w:val="000000"/>
          </w:rPr>
          <w:t xml:space="preserve">hairy roots transformed with the </w:t>
        </w:r>
      </w:ins>
      <w:ins w:id="3388" w:author="Olga" w:date="2018-10-30T01:45:00Z">
        <w:r w:rsidRPr="006D2558">
          <w:rPr>
            <w:i/>
            <w:color w:val="000000"/>
          </w:rPr>
          <w:t>A. rhizogenes</w:t>
        </w:r>
      </w:ins>
      <w:ins w:id="3389" w:author="Olga" w:date="2018-10-30T01:21:00Z">
        <w:r w:rsidRPr="006D2558">
          <w:rPr>
            <w:i/>
            <w:color w:val="000000"/>
          </w:rPr>
          <w:t xml:space="preserve"> </w:t>
        </w:r>
      </w:ins>
      <w:r>
        <w:rPr>
          <w:color w:val="000000"/>
        </w:rPr>
        <w:t>containing</w:t>
      </w:r>
      <w:ins w:id="3390" w:author="Olga" w:date="2018-10-30T01:21:00Z">
        <w:r w:rsidRPr="006D2558">
          <w:rPr>
            <w:color w:val="000000"/>
          </w:rPr>
          <w:t xml:space="preserve"> the binary vector. The images were taken with a stereomicroscope equipped with a lamp and a specific filter to visualize the red fluorescence.</w:t>
        </w:r>
      </w:ins>
      <w:ins w:id="3391" w:author="Olga" w:date="2018-10-30T01:22:00Z">
        <w:r w:rsidRPr="006D2558">
          <w:rPr>
            <w:color w:val="000000"/>
          </w:rPr>
          <w:t xml:space="preserve"> </w:t>
        </w:r>
      </w:ins>
      <w:ins w:id="3392" w:author="Olga" w:date="2018-10-30T01:21:00Z">
        <w:r w:rsidRPr="006D2558" w:rsidDel="00EC4613">
          <w:rPr>
            <w:color w:val="000000"/>
          </w:rPr>
          <w:t xml:space="preserve"> </w:t>
        </w:r>
      </w:ins>
      <w:del w:id="3393" w:author="Olga" w:date="2018-10-30T01:21:00Z">
        <w:r w:rsidRPr="006D2558" w:rsidDel="00EC4613">
          <w:rPr>
            <w:color w:val="000000"/>
          </w:rPr>
          <w:delText>roots</w:delText>
        </w:r>
      </w:del>
      <w:del w:id="3394" w:author="Olga" w:date="2018-10-30T01:20:00Z">
        <w:r w:rsidRPr="006D2558" w:rsidDel="00EC4613">
          <w:rPr>
            <w:color w:val="000000"/>
          </w:rPr>
          <w:delText xml:space="preserve"> </w:delText>
        </w:r>
      </w:del>
      <w:del w:id="3395" w:author="Olga" w:date="2018-10-30T01:22:00Z">
        <w:r w:rsidRPr="006D2558" w:rsidDel="00EC4613">
          <w:rPr>
            <w:color w:val="000000"/>
          </w:rPr>
          <w:delText xml:space="preserve">are observed </w:delText>
        </w:r>
      </w:del>
      <w:del w:id="3396" w:author="Olga" w:date="2018-10-30T01:19:00Z">
        <w:r w:rsidRPr="006D2558" w:rsidDel="000910E9">
          <w:rPr>
            <w:color w:val="000000"/>
          </w:rPr>
          <w:delText>in the epifluorescence microscope</w:delText>
        </w:r>
      </w:del>
      <w:del w:id="3397" w:author="Olga" w:date="2018-10-30T01:22:00Z">
        <w:r w:rsidRPr="006D2558" w:rsidDel="00EC4613">
          <w:rPr>
            <w:color w:val="000000"/>
          </w:rPr>
          <w:delText xml:space="preserve"> when using </w:delText>
        </w:r>
      </w:del>
      <w:del w:id="3398" w:author="Olga" w:date="2018-10-30T01:21:00Z">
        <w:r w:rsidRPr="006D2558" w:rsidDel="00EC4613">
          <w:rPr>
            <w:i/>
            <w:color w:val="000000"/>
          </w:rPr>
          <w:delText xml:space="preserve">A. rhizogenes </w:delText>
        </w:r>
        <w:r w:rsidRPr="006D2558" w:rsidDel="00EC4613">
          <w:rPr>
            <w:color w:val="000000"/>
          </w:rPr>
          <w:delText xml:space="preserve">transformed with the binary vector </w:delText>
        </w:r>
      </w:del>
      <w:del w:id="3399" w:author="Olga" w:date="2018-10-30T01:22:00Z">
        <w:r w:rsidRPr="006D2558" w:rsidDel="00EC4613">
          <w:rPr>
            <w:color w:val="000000"/>
          </w:rPr>
          <w:delText xml:space="preserve">(C, D). </w:delText>
        </w:r>
      </w:del>
      <w:ins w:id="3400" w:author="Sandra Fernández" w:date="2018-10-25T11:07:00Z">
        <w:del w:id="3401" w:author="Olga" w:date="2018-10-31T09:44:00Z">
          <w:r w:rsidRPr="006D2558" w:rsidDel="003F7657">
            <w:rPr>
              <w:color w:val="000000"/>
            </w:rPr>
            <w:delText xml:space="preserve">Scale bar: </w:delText>
          </w:r>
          <w:r w:rsidRPr="0073572D" w:rsidDel="003F7657">
            <w:rPr>
              <w:color w:val="000000"/>
              <w:highlight w:val="red"/>
              <w:rPrChange w:id="3402" w:author="Olga" w:date="2018-10-30T02:12:00Z">
                <w:rPr>
                  <w:color w:val="000000"/>
                </w:rPr>
              </w:rPrChange>
            </w:rPr>
            <w:delText>X</w:delText>
          </w:r>
          <w:r w:rsidRPr="006D2558" w:rsidDel="003F7657">
            <w:rPr>
              <w:color w:val="FF0000"/>
              <w:rPrChange w:id="3403" w:author="Olga" w:date="2018-10-30T02:02:00Z">
                <w:rPr>
                  <w:color w:val="000000"/>
                </w:rPr>
              </w:rPrChange>
            </w:rPr>
            <w:delText xml:space="preserve"> </w:delText>
          </w:r>
          <w:r w:rsidRPr="006D2558" w:rsidDel="003F7657">
            <w:rPr>
              <w:color w:val="000000"/>
            </w:rPr>
            <w:delText>µm</w:delText>
          </w:r>
        </w:del>
      </w:ins>
    </w:p>
    <w:p w14:paraId="46345965" w14:textId="77777777" w:rsidR="00A05564" w:rsidRPr="006D2558" w:rsidRDefault="00A05564" w:rsidP="00A05564">
      <w:pPr>
        <w:pBdr>
          <w:top w:val="nil"/>
          <w:left w:val="nil"/>
          <w:bottom w:val="nil"/>
          <w:right w:val="nil"/>
          <w:between w:val="nil"/>
        </w:pBdr>
        <w:jc w:val="both"/>
        <w:rPr>
          <w:color w:val="000000"/>
        </w:rPr>
      </w:pPr>
      <w:del w:id="3404" w:author="Olga" w:date="2018-10-29T22:14:00Z">
        <w:r w:rsidRPr="006D2558" w:rsidDel="00FD56E6">
          <w:rPr>
            <w:color w:val="000000"/>
          </w:rPr>
          <w:delText>Figure</w:delText>
        </w:r>
      </w:del>
      <w:ins w:id="3405" w:author="Olga" w:date="2018-10-29T22:14:00Z">
        <w:r w:rsidRPr="006D2558">
          <w:rPr>
            <w:color w:val="000000"/>
          </w:rPr>
          <w:t>Figure</w:t>
        </w:r>
      </w:ins>
      <w:r w:rsidRPr="006D2558">
        <w:rPr>
          <w:color w:val="000000"/>
        </w:rPr>
        <w:t xml:space="preserve"> 4:</w:t>
      </w:r>
      <w:ins w:id="3406" w:author="Olga" w:date="2018-10-30T01:24:00Z">
        <w:r w:rsidRPr="006D2558">
          <w:rPr>
            <w:color w:val="000000"/>
          </w:rPr>
          <w:t xml:space="preserve"> Histochemical observation of</w:t>
        </w:r>
      </w:ins>
      <w:ins w:id="3407" w:author="Olga" w:date="2018-10-30T01:25:00Z">
        <w:r w:rsidRPr="006D2558">
          <w:rPr>
            <w:color w:val="000000"/>
          </w:rPr>
          <w:t xml:space="preserve"> </w:t>
        </w:r>
      </w:ins>
      <w:ins w:id="3408" w:author="Olga" w:date="2018-10-30T01:24:00Z">
        <w:r w:rsidRPr="006D2558">
          <w:rPr>
            <w:color w:val="000000"/>
          </w:rPr>
          <w:t xml:space="preserve">transgenic </w:t>
        </w:r>
      </w:ins>
      <w:ins w:id="3409" w:author="Olga" w:date="2018-10-30T01:25:00Z">
        <w:r w:rsidRPr="006D2558">
          <w:rPr>
            <w:color w:val="000000"/>
          </w:rPr>
          <w:t>potato</w:t>
        </w:r>
      </w:ins>
      <w:r w:rsidRPr="006D2558">
        <w:rPr>
          <w:color w:val="000000"/>
        </w:rPr>
        <w:t xml:space="preserve"> </w:t>
      </w:r>
      <w:ins w:id="3410" w:author="Olga" w:date="2018-10-30T01:24:00Z">
        <w:r w:rsidRPr="006D2558">
          <w:rPr>
            <w:color w:val="000000"/>
          </w:rPr>
          <w:t xml:space="preserve">roots expressing the </w:t>
        </w:r>
      </w:ins>
      <w:r w:rsidRPr="003D2222">
        <w:rPr>
          <w:i/>
          <w:color w:val="000000"/>
          <w:rPrChange w:id="3411" w:author="Olga" w:date="2018-10-31T09:29:00Z">
            <w:rPr>
              <w:color w:val="000000"/>
            </w:rPr>
          </w:rPrChange>
        </w:rPr>
        <w:t>GUS</w:t>
      </w:r>
      <w:r w:rsidRPr="006D2558">
        <w:rPr>
          <w:color w:val="000000"/>
        </w:rPr>
        <w:t xml:space="preserve"> </w:t>
      </w:r>
      <w:del w:id="3412" w:author="Olga" w:date="2018-10-30T01:24:00Z">
        <w:r w:rsidRPr="006D2558" w:rsidDel="00EC4613">
          <w:rPr>
            <w:color w:val="000000"/>
          </w:rPr>
          <w:delText xml:space="preserve">expression </w:delText>
        </w:r>
      </w:del>
      <w:ins w:id="3413" w:author="Olga" w:date="2018-10-30T01:24:00Z">
        <w:r w:rsidRPr="006D2558">
          <w:rPr>
            <w:color w:val="000000"/>
          </w:rPr>
          <w:t xml:space="preserve">reporter gene </w:t>
        </w:r>
      </w:ins>
      <w:r w:rsidRPr="006D2558">
        <w:rPr>
          <w:color w:val="000000"/>
        </w:rPr>
        <w:t xml:space="preserve">driven by the promoter of </w:t>
      </w:r>
      <w:r w:rsidRPr="006D2558">
        <w:rPr>
          <w:i/>
          <w:color w:val="000000"/>
        </w:rPr>
        <w:t>FHT</w:t>
      </w:r>
      <w:del w:id="3414" w:author="Olga" w:date="2018-10-30T01:25:00Z">
        <w:r w:rsidRPr="006D2558" w:rsidDel="00EC4613">
          <w:rPr>
            <w:i/>
            <w:color w:val="000000"/>
          </w:rPr>
          <w:delText xml:space="preserve"> </w:delText>
        </w:r>
        <w:r w:rsidRPr="006D2558" w:rsidDel="00EC4613">
          <w:rPr>
            <w:color w:val="000000"/>
          </w:rPr>
          <w:delText>in potato</w:delText>
        </w:r>
      </w:del>
      <w:ins w:id="3415" w:author="Olga" w:date="2018-10-30T01:23:00Z">
        <w:r w:rsidRPr="006D2558">
          <w:rPr>
            <w:color w:val="000000"/>
          </w:rPr>
          <w:t xml:space="preserve">. </w:t>
        </w:r>
      </w:ins>
      <w:del w:id="3416" w:author="Olga" w:date="2018-10-30T16:18:00Z">
        <w:r w:rsidRPr="006D2558" w:rsidDel="00A861EC">
          <w:rPr>
            <w:color w:val="000000"/>
          </w:rPr>
          <w:delText xml:space="preserve"> </w:delText>
        </w:r>
      </w:del>
      <w:del w:id="3417" w:author="Olga" w:date="2018-10-30T01:23:00Z">
        <w:r w:rsidRPr="006D2558" w:rsidDel="00EC4613">
          <w:rPr>
            <w:color w:val="000000"/>
          </w:rPr>
          <w:delText xml:space="preserve">(cv. Désirée) </w:delText>
        </w:r>
      </w:del>
      <w:del w:id="3418" w:author="Olga" w:date="2018-10-30T16:18:00Z">
        <w:r w:rsidRPr="006D2558" w:rsidDel="00A861EC">
          <w:rPr>
            <w:color w:val="000000"/>
          </w:rPr>
          <w:delText xml:space="preserve">transgenic plants </w:delText>
        </w:r>
      </w:del>
      <w:del w:id="3419" w:author="Olga" w:date="2018-10-30T01:25:00Z">
        <w:r w:rsidRPr="006D2558" w:rsidDel="00EC4613">
          <w:rPr>
            <w:color w:val="000000"/>
          </w:rPr>
          <w:delText xml:space="preserve">and transgenic hairy roots obtained </w:delText>
        </w:r>
      </w:del>
      <w:del w:id="3420" w:author="Olga" w:date="2018-10-30T16:18:00Z">
        <w:r w:rsidRPr="006D2558" w:rsidDel="00A861EC">
          <w:rPr>
            <w:color w:val="000000"/>
          </w:rPr>
          <w:delText xml:space="preserve">with </w:delText>
        </w:r>
      </w:del>
      <w:del w:id="3421" w:author="Olga" w:date="2018-10-30T01:45:00Z">
        <w:r w:rsidRPr="006D2558" w:rsidDel="00D26AB1">
          <w:rPr>
            <w:i/>
            <w:color w:val="000000"/>
          </w:rPr>
          <w:delText>A. tumefaciens</w:delText>
        </w:r>
      </w:del>
      <w:del w:id="3422" w:author="Olga" w:date="2018-10-30T16:18:00Z">
        <w:r w:rsidRPr="006D2558" w:rsidDel="00A861EC">
          <w:rPr>
            <w:color w:val="000000"/>
          </w:rPr>
          <w:delText xml:space="preserve"> (</w:delText>
        </w:r>
        <w:r w:rsidRPr="006D2558" w:rsidDel="00A861EC">
          <w:rPr>
            <w:i/>
            <w:color w:val="000000"/>
          </w:rPr>
          <w:delText>S. tuberosum</w:delText>
        </w:r>
        <w:r w:rsidRPr="006D2558" w:rsidDel="00A861EC">
          <w:rPr>
            <w:color w:val="000000"/>
          </w:rPr>
          <w:delText xml:space="preserve"> ssp. </w:delText>
        </w:r>
        <w:r w:rsidRPr="006D2558" w:rsidDel="00A861EC">
          <w:rPr>
            <w:i/>
          </w:rPr>
          <w:delText>a</w:delText>
        </w:r>
        <w:r w:rsidRPr="006D2558" w:rsidDel="00A861EC">
          <w:rPr>
            <w:i/>
            <w:color w:val="000000"/>
          </w:rPr>
          <w:delText>ndigena</w:delText>
        </w:r>
        <w:r w:rsidRPr="006D2558" w:rsidDel="00A861EC">
          <w:rPr>
            <w:color w:val="000000"/>
          </w:rPr>
          <w:delText>) and</w:delText>
        </w:r>
      </w:del>
      <w:del w:id="3423" w:author="Olga" w:date="2018-10-30T01:27:00Z">
        <w:r w:rsidRPr="006D2558" w:rsidDel="00EC4613">
          <w:rPr>
            <w:color w:val="000000"/>
          </w:rPr>
          <w:delText xml:space="preserve"> </w:delText>
        </w:r>
        <w:r w:rsidRPr="006D2558" w:rsidDel="00EC4613">
          <w:rPr>
            <w:i/>
            <w:color w:val="000000"/>
          </w:rPr>
          <w:delText xml:space="preserve">A. </w:delText>
        </w:r>
      </w:del>
      <w:del w:id="3424" w:author="Olga" w:date="2018-10-30T01:25:00Z">
        <w:r w:rsidRPr="006D2558" w:rsidDel="00EC4613">
          <w:rPr>
            <w:i/>
            <w:color w:val="000000"/>
          </w:rPr>
          <w:delText>R</w:delText>
        </w:r>
      </w:del>
      <w:del w:id="3425" w:author="Olga" w:date="2018-10-30T01:27:00Z">
        <w:r w:rsidRPr="006D2558" w:rsidDel="00EC4613">
          <w:rPr>
            <w:i/>
            <w:color w:val="000000"/>
          </w:rPr>
          <w:delText>hizogenes</w:delText>
        </w:r>
        <w:r w:rsidRPr="006D2558" w:rsidDel="00EC4613">
          <w:rPr>
            <w:color w:val="000000"/>
          </w:rPr>
          <w:delText xml:space="preserve"> (</w:delText>
        </w:r>
        <w:r w:rsidRPr="006D2558" w:rsidDel="00EC4613">
          <w:rPr>
            <w:i/>
            <w:color w:val="000000"/>
          </w:rPr>
          <w:delText>S. tuberosum</w:delText>
        </w:r>
        <w:r w:rsidRPr="006D2558" w:rsidDel="00EC4613">
          <w:rPr>
            <w:color w:val="000000"/>
          </w:rPr>
          <w:delText xml:space="preserve"> ssp. </w:delText>
        </w:r>
        <w:r w:rsidRPr="006D2558" w:rsidDel="00EC4613">
          <w:rPr>
            <w:i/>
            <w:color w:val="000000"/>
          </w:rPr>
          <w:delText xml:space="preserve">tuberosum </w:delText>
        </w:r>
        <w:r w:rsidRPr="006D2558" w:rsidDel="00EC4613">
          <w:rPr>
            <w:color w:val="000000"/>
          </w:rPr>
          <w:delText xml:space="preserve">cv. Désirée) </w:delText>
        </w:r>
      </w:del>
      <w:del w:id="3426" w:author="Olga" w:date="2018-10-30T01:26:00Z">
        <w:r w:rsidRPr="006D2558" w:rsidDel="00EC4613">
          <w:rPr>
            <w:color w:val="000000"/>
          </w:rPr>
          <w:delText>respectively</w:delText>
        </w:r>
      </w:del>
      <w:del w:id="3427" w:author="Olga" w:date="2018-10-30T16:18:00Z">
        <w:r w:rsidRPr="006D2558" w:rsidDel="00A861EC">
          <w:rPr>
            <w:color w:val="000000"/>
          </w:rPr>
          <w:delText xml:space="preserve">. </w:delText>
        </w:r>
      </w:del>
      <w:ins w:id="3428" w:author="Olga" w:date="2018-10-30T01:26:00Z">
        <w:r w:rsidRPr="006D2558">
          <w:rPr>
            <w:color w:val="000000"/>
          </w:rPr>
          <w:t xml:space="preserve">The roots from complete transgenic plants obtained </w:t>
        </w:r>
      </w:ins>
      <w:ins w:id="3429" w:author="Olga" w:date="2018-10-31T09:46:00Z">
        <w:r>
          <w:rPr>
            <w:color w:val="000000"/>
          </w:rPr>
          <w:t>by</w:t>
        </w:r>
      </w:ins>
      <w:ins w:id="3430" w:author="Olga" w:date="2018-10-30T01:26:00Z">
        <w:r w:rsidRPr="006D2558">
          <w:rPr>
            <w:color w:val="000000"/>
          </w:rPr>
          <w:t xml:space="preserve"> </w:t>
        </w:r>
      </w:ins>
      <w:ins w:id="3431" w:author="Olga" w:date="2018-10-30T01:45:00Z">
        <w:r w:rsidRPr="006D2558">
          <w:rPr>
            <w:i/>
            <w:color w:val="000000"/>
          </w:rPr>
          <w:t>A. tumefaciens</w:t>
        </w:r>
      </w:ins>
      <w:ins w:id="3432" w:author="Olga" w:date="2018-10-30T01:26:00Z">
        <w:r w:rsidRPr="006D2558">
          <w:rPr>
            <w:color w:val="000000"/>
          </w:rPr>
          <w:t xml:space="preserve"> (</w:t>
        </w:r>
        <w:r w:rsidRPr="006D2558">
          <w:rPr>
            <w:i/>
            <w:color w:val="000000"/>
          </w:rPr>
          <w:t>S. tuberosum</w:t>
        </w:r>
        <w:r w:rsidRPr="006D2558">
          <w:rPr>
            <w:color w:val="000000"/>
          </w:rPr>
          <w:t xml:space="preserve"> ssp. </w:t>
        </w:r>
        <w:r w:rsidRPr="006D2558">
          <w:rPr>
            <w:i/>
          </w:rPr>
          <w:t>a</w:t>
        </w:r>
        <w:r w:rsidRPr="006D2558">
          <w:rPr>
            <w:i/>
            <w:color w:val="000000"/>
          </w:rPr>
          <w:t>ndigena</w:t>
        </w:r>
        <w:r w:rsidRPr="006D2558">
          <w:rPr>
            <w:color w:val="000000"/>
          </w:rPr>
          <w:t>)</w:t>
        </w:r>
      </w:ins>
      <w:ins w:id="3433" w:author="Olga" w:date="2018-10-31T09:46:00Z">
        <w:r>
          <w:rPr>
            <w:color w:val="000000"/>
          </w:rPr>
          <w:t xml:space="preserve"> transformation</w:t>
        </w:r>
      </w:ins>
      <w:ins w:id="3434" w:author="Olga" w:date="2018-10-30T01:26:00Z">
        <w:r w:rsidRPr="006D2558">
          <w:rPr>
            <w:color w:val="000000"/>
          </w:rPr>
          <w:t xml:space="preserve"> (A-B) </w:t>
        </w:r>
      </w:ins>
      <w:del w:id="3435" w:author="Olga" w:date="2018-10-30T01:26:00Z">
        <w:r w:rsidRPr="006D2558" w:rsidDel="00EC4613">
          <w:rPr>
            <w:color w:val="000000"/>
          </w:rPr>
          <w:delText xml:space="preserve">The roots transformed with </w:delText>
        </w:r>
        <w:r w:rsidRPr="006D2558" w:rsidDel="00EC4613">
          <w:rPr>
            <w:i/>
            <w:color w:val="000000"/>
          </w:rPr>
          <w:delText xml:space="preserve">A. tumefaciens </w:delText>
        </w:r>
        <w:r w:rsidRPr="006D2558" w:rsidDel="00EC4613">
          <w:rPr>
            <w:color w:val="000000"/>
          </w:rPr>
          <w:delText xml:space="preserve">(A and B) </w:delText>
        </w:r>
      </w:del>
      <w:r w:rsidRPr="006D2558">
        <w:rPr>
          <w:color w:val="000000"/>
        </w:rPr>
        <w:t xml:space="preserve">show blue staining in the endodermis (A) and exodermis (B). </w:t>
      </w:r>
      <w:ins w:id="3436" w:author="Olga" w:date="2018-10-30T01:27:00Z">
        <w:r w:rsidRPr="006D2558">
          <w:rPr>
            <w:color w:val="000000"/>
          </w:rPr>
          <w:t xml:space="preserve">The transgenic hairy roots obtained </w:t>
        </w:r>
      </w:ins>
      <w:ins w:id="3437" w:author="Olga" w:date="2018-10-31T09:45:00Z">
        <w:r>
          <w:rPr>
            <w:color w:val="000000"/>
          </w:rPr>
          <w:t>by</w:t>
        </w:r>
      </w:ins>
      <w:ins w:id="3438" w:author="Olga" w:date="2018-10-30T01:27:00Z">
        <w:r w:rsidRPr="006D2558">
          <w:rPr>
            <w:color w:val="000000"/>
          </w:rPr>
          <w:t xml:space="preserve"> </w:t>
        </w:r>
      </w:ins>
      <w:ins w:id="3439" w:author="Olga" w:date="2018-10-30T01:45:00Z">
        <w:r w:rsidRPr="006D2558">
          <w:rPr>
            <w:i/>
            <w:color w:val="000000"/>
          </w:rPr>
          <w:t>A. rhizogenes</w:t>
        </w:r>
      </w:ins>
      <w:ins w:id="3440" w:author="Olga" w:date="2018-10-30T01:27:00Z">
        <w:r w:rsidRPr="006D2558">
          <w:rPr>
            <w:color w:val="000000"/>
          </w:rPr>
          <w:t xml:space="preserve"> (</w:t>
        </w:r>
        <w:r w:rsidRPr="006D2558">
          <w:rPr>
            <w:i/>
            <w:color w:val="000000"/>
          </w:rPr>
          <w:t>S. tuberosum</w:t>
        </w:r>
        <w:r w:rsidRPr="006D2558">
          <w:rPr>
            <w:color w:val="000000"/>
          </w:rPr>
          <w:t xml:space="preserve"> ssp. </w:t>
        </w:r>
        <w:r w:rsidRPr="006D2558">
          <w:rPr>
            <w:i/>
            <w:color w:val="000000"/>
          </w:rPr>
          <w:t xml:space="preserve">tuberosum </w:t>
        </w:r>
        <w:r w:rsidRPr="006D2558">
          <w:rPr>
            <w:color w:val="000000"/>
          </w:rPr>
          <w:t>cv. Désirée)</w:t>
        </w:r>
      </w:ins>
      <w:ins w:id="3441" w:author="Olga" w:date="2018-10-31T09:45:00Z">
        <w:r>
          <w:rPr>
            <w:color w:val="000000"/>
          </w:rPr>
          <w:t xml:space="preserve"> tra</w:t>
        </w:r>
      </w:ins>
      <w:r>
        <w:rPr>
          <w:color w:val="000000"/>
        </w:rPr>
        <w:t>ns</w:t>
      </w:r>
      <w:ins w:id="3442" w:author="Olga" w:date="2018-10-31T09:45:00Z">
        <w:r>
          <w:rPr>
            <w:color w:val="000000"/>
          </w:rPr>
          <w:t>formation</w:t>
        </w:r>
      </w:ins>
      <w:ins w:id="3443" w:author="Olga" w:date="2018-10-30T01:27:00Z">
        <w:r w:rsidRPr="006D2558">
          <w:rPr>
            <w:color w:val="000000"/>
          </w:rPr>
          <w:t xml:space="preserve"> (C-F) </w:t>
        </w:r>
      </w:ins>
      <w:del w:id="3444" w:author="Olga" w:date="2018-10-30T01:27:00Z">
        <w:r w:rsidRPr="006D2558" w:rsidDel="00EC4613">
          <w:rPr>
            <w:color w:val="000000"/>
          </w:rPr>
          <w:delText xml:space="preserve">The roots transformed with </w:delText>
        </w:r>
        <w:r w:rsidRPr="006D2558" w:rsidDel="00EC4613">
          <w:rPr>
            <w:i/>
            <w:color w:val="000000"/>
          </w:rPr>
          <w:delText>A. rhizogenes</w:delText>
        </w:r>
        <w:r w:rsidRPr="006D2558" w:rsidDel="00EC4613">
          <w:rPr>
            <w:color w:val="000000"/>
          </w:rPr>
          <w:delText xml:space="preserve"> (C-F) </w:delText>
        </w:r>
      </w:del>
      <w:r w:rsidRPr="006D2558">
        <w:rPr>
          <w:color w:val="000000"/>
        </w:rPr>
        <w:t xml:space="preserve">display GUS </w:t>
      </w:r>
      <w:del w:id="3445" w:author="Olga" w:date="2018-10-30T16:18:00Z">
        <w:r w:rsidRPr="006D2558" w:rsidDel="00A861EC">
          <w:rPr>
            <w:color w:val="000000"/>
          </w:rPr>
          <w:delText xml:space="preserve">labelling </w:delText>
        </w:r>
      </w:del>
      <w:ins w:id="3446" w:author="Olga" w:date="2018-10-30T16:18:00Z">
        <w:r>
          <w:rPr>
            <w:color w:val="000000"/>
          </w:rPr>
          <w:t>staining</w:t>
        </w:r>
        <w:r w:rsidRPr="006D2558">
          <w:rPr>
            <w:color w:val="000000"/>
          </w:rPr>
          <w:t xml:space="preserve"> </w:t>
        </w:r>
      </w:ins>
      <w:r w:rsidRPr="006D2558">
        <w:rPr>
          <w:color w:val="000000"/>
        </w:rPr>
        <w:t xml:space="preserve">in </w:t>
      </w:r>
      <w:ins w:id="3447" w:author="Olga" w:date="2018-10-30T16:19:00Z">
        <w:r>
          <w:rPr>
            <w:color w:val="000000"/>
          </w:rPr>
          <w:t xml:space="preserve">the </w:t>
        </w:r>
      </w:ins>
      <w:del w:id="3448" w:author="Olga" w:date="2018-10-30T16:19:00Z">
        <w:r w:rsidRPr="006D2558" w:rsidDel="00A861EC">
          <w:rPr>
            <w:color w:val="000000"/>
          </w:rPr>
          <w:delText>endodermal cells</w:delText>
        </w:r>
      </w:del>
      <w:ins w:id="3449" w:author="Olga" w:date="2018-10-30T16:19:00Z">
        <w:r>
          <w:rPr>
            <w:color w:val="000000"/>
          </w:rPr>
          <w:t>endodermis</w:t>
        </w:r>
      </w:ins>
      <w:r w:rsidRPr="006D2558">
        <w:rPr>
          <w:color w:val="000000"/>
        </w:rPr>
        <w:t xml:space="preserve"> (C and E), in</w:t>
      </w:r>
      <w:ins w:id="3450" w:author="Olga" w:date="2018-10-30T16:19:00Z">
        <w:r>
          <w:rPr>
            <w:color w:val="000000"/>
          </w:rPr>
          <w:t xml:space="preserve"> the</w:t>
        </w:r>
      </w:ins>
      <w:r w:rsidRPr="006D2558">
        <w:rPr>
          <w:color w:val="000000"/>
        </w:rPr>
        <w:t xml:space="preserve"> lateral root emergence (D</w:t>
      </w:r>
      <w:ins w:id="3451" w:author="Olga" w:date="2018-10-31T09:46:00Z">
        <w:r>
          <w:rPr>
            <w:color w:val="000000"/>
          </w:rPr>
          <w:t xml:space="preserve"> and E</w:t>
        </w:r>
      </w:ins>
      <w:r w:rsidRPr="006D2558">
        <w:rPr>
          <w:color w:val="000000"/>
        </w:rPr>
        <w:t xml:space="preserve">), in </w:t>
      </w:r>
      <w:ins w:id="3452" w:author="Olga" w:date="2018-10-30T16:19:00Z">
        <w:r>
          <w:rPr>
            <w:color w:val="000000"/>
          </w:rPr>
          <w:t xml:space="preserve">the </w:t>
        </w:r>
      </w:ins>
      <w:del w:id="3453" w:author="Olga" w:date="2018-10-30T16:19:00Z">
        <w:r w:rsidRPr="006D2558" w:rsidDel="00A861EC">
          <w:rPr>
            <w:color w:val="000000"/>
          </w:rPr>
          <w:delText xml:space="preserve">the </w:delText>
        </w:r>
      </w:del>
      <w:r w:rsidRPr="006D2558">
        <w:rPr>
          <w:color w:val="000000"/>
        </w:rPr>
        <w:t xml:space="preserve">wound-healing zone (E) and </w:t>
      </w:r>
      <w:ins w:id="3454" w:author="Olga" w:date="2018-10-30T01:28:00Z">
        <w:r w:rsidRPr="006D2558">
          <w:rPr>
            <w:color w:val="000000"/>
          </w:rPr>
          <w:t xml:space="preserve">in the </w:t>
        </w:r>
      </w:ins>
      <w:r w:rsidRPr="006D2558">
        <w:rPr>
          <w:color w:val="000000"/>
        </w:rPr>
        <w:t xml:space="preserve">exodermis (F). Endodermis (EN); Exodermis (EX); Xylem (XL); </w:t>
      </w:r>
      <w:del w:id="3455" w:author="Olga" w:date="2018-10-31T09:47:00Z">
        <w:r w:rsidRPr="006D2558" w:rsidDel="00A90CDE">
          <w:rPr>
            <w:color w:val="000000"/>
          </w:rPr>
          <w:delText xml:space="preserve">(LR) </w:delText>
        </w:r>
      </w:del>
      <w:r w:rsidRPr="006D2558">
        <w:rPr>
          <w:color w:val="000000"/>
        </w:rPr>
        <w:t>Primordia of a lateral root</w:t>
      </w:r>
      <w:ins w:id="3456" w:author="Olga" w:date="2018-10-31T09:48:00Z">
        <w:r>
          <w:rPr>
            <w:color w:val="000000"/>
          </w:rPr>
          <w:t xml:space="preserve"> </w:t>
        </w:r>
        <w:r w:rsidRPr="006D2558">
          <w:rPr>
            <w:color w:val="000000"/>
          </w:rPr>
          <w:t>(LR)</w:t>
        </w:r>
      </w:ins>
      <w:r w:rsidRPr="006D2558">
        <w:rPr>
          <w:color w:val="000000"/>
        </w:rPr>
        <w:t>. The red arrow indicates the wound</w:t>
      </w:r>
      <w:ins w:id="3457" w:author="Olga" w:date="2018-10-30T01:28:00Z">
        <w:r w:rsidRPr="006D2558">
          <w:rPr>
            <w:color w:val="000000"/>
          </w:rPr>
          <w:t>ed area</w:t>
        </w:r>
      </w:ins>
      <w:del w:id="3458" w:author="Olga" w:date="2018-10-30T01:28:00Z">
        <w:r w:rsidRPr="006D2558" w:rsidDel="00EC4613">
          <w:rPr>
            <w:color w:val="000000"/>
          </w:rPr>
          <w:delText xml:space="preserve"> zone</w:delText>
        </w:r>
      </w:del>
      <w:del w:id="3459" w:author="Olga" w:date="2018-10-30T01:30:00Z">
        <w:r w:rsidRPr="006D2558" w:rsidDel="00EC4613">
          <w:rPr>
            <w:color w:val="000000"/>
          </w:rPr>
          <w:delText>,</w:delText>
        </w:r>
      </w:del>
      <w:del w:id="3460" w:author="Olga" w:date="2018-10-30T01:31:00Z">
        <w:r w:rsidRPr="006D2558" w:rsidDel="00997707">
          <w:rPr>
            <w:color w:val="000000"/>
          </w:rPr>
          <w:delText xml:space="preserve"> </w:delText>
        </w:r>
      </w:del>
      <w:del w:id="3461" w:author="Olga" w:date="2018-10-30T01:30:00Z">
        <w:r w:rsidRPr="006D2558" w:rsidDel="00EC4613">
          <w:rPr>
            <w:color w:val="000000"/>
          </w:rPr>
          <w:delText xml:space="preserve">while </w:delText>
        </w:r>
      </w:del>
      <w:del w:id="3462" w:author="Olga" w:date="2018-10-30T01:31:00Z">
        <w:r w:rsidRPr="006D2558" w:rsidDel="00997707">
          <w:rPr>
            <w:color w:val="000000"/>
          </w:rPr>
          <w:delText>black arrows indicate only cells</w:delText>
        </w:r>
      </w:del>
      <w:r w:rsidRPr="006D2558">
        <w:rPr>
          <w:color w:val="000000"/>
        </w:rPr>
        <w:t>.</w:t>
      </w:r>
    </w:p>
    <w:p w14:paraId="61564983" w14:textId="77777777" w:rsidR="00A05564" w:rsidRPr="006D2558" w:rsidRDefault="00A05564" w:rsidP="00A05564">
      <w:pPr>
        <w:pBdr>
          <w:top w:val="nil"/>
          <w:left w:val="nil"/>
          <w:bottom w:val="nil"/>
          <w:right w:val="nil"/>
          <w:between w:val="nil"/>
        </w:pBdr>
        <w:jc w:val="both"/>
        <w:rPr>
          <w:ins w:id="3463" w:author="Olga" w:date="2018-10-30T02:46:00Z"/>
          <w:color w:val="000000"/>
        </w:rPr>
      </w:pPr>
      <w:ins w:id="3464" w:author="Olga" w:date="2018-10-30T02:46:00Z">
        <w:r w:rsidRPr="006D2558">
          <w:rPr>
            <w:color w:val="000000"/>
          </w:rPr>
          <w:t>Tab</w:t>
        </w:r>
        <w:r>
          <w:rPr>
            <w:color w:val="000000"/>
          </w:rPr>
          <w:t>l</w:t>
        </w:r>
        <w:r w:rsidRPr="006D2558">
          <w:rPr>
            <w:color w:val="000000"/>
          </w:rPr>
          <w:t xml:space="preserve">e </w:t>
        </w:r>
        <w:r>
          <w:rPr>
            <w:color w:val="000000"/>
          </w:rPr>
          <w:t>1</w:t>
        </w:r>
        <w:r w:rsidRPr="006D2558">
          <w:rPr>
            <w:color w:val="000000"/>
          </w:rPr>
          <w:t xml:space="preserve">:  Media recipes used for growing bacteria and </w:t>
        </w:r>
        <w:r w:rsidRPr="006D2558">
          <w:rPr>
            <w:i/>
            <w:color w:val="000000"/>
          </w:rPr>
          <w:t>in vitro</w:t>
        </w:r>
        <w:r w:rsidRPr="00447D51">
          <w:rPr>
            <w:i/>
            <w:color w:val="000000"/>
          </w:rPr>
          <w:t xml:space="preserve"> </w:t>
        </w:r>
        <w:r w:rsidRPr="006D2558">
          <w:rPr>
            <w:color w:val="000000"/>
          </w:rPr>
          <w:t xml:space="preserve">plants.  </w:t>
        </w:r>
      </w:ins>
    </w:p>
    <w:p w14:paraId="464F0DEA" w14:textId="77777777" w:rsidR="00A05564" w:rsidRPr="006D2558" w:rsidRDefault="00A05564" w:rsidP="00A05564">
      <w:pPr>
        <w:pBdr>
          <w:top w:val="nil"/>
          <w:left w:val="nil"/>
          <w:bottom w:val="nil"/>
          <w:right w:val="nil"/>
          <w:between w:val="nil"/>
        </w:pBdr>
        <w:jc w:val="both"/>
        <w:rPr>
          <w:ins w:id="3465" w:author="Iker Armendariz Santamaria" w:date="2018-10-25T11:07:00Z"/>
          <w:color w:val="000000"/>
        </w:rPr>
      </w:pPr>
      <w:r w:rsidRPr="006D2558">
        <w:rPr>
          <w:color w:val="000000"/>
        </w:rPr>
        <w:lastRenderedPageBreak/>
        <w:t>Table</w:t>
      </w:r>
      <w:ins w:id="3466" w:author="Sandra Fernández" w:date="2018-10-25T11:07:00Z">
        <w:r w:rsidRPr="006D2558">
          <w:rPr>
            <w:color w:val="000000"/>
          </w:rPr>
          <w:t xml:space="preserve"> </w:t>
        </w:r>
      </w:ins>
      <w:del w:id="3467" w:author="Sandra Fernández" w:date="2018-10-25T11:07:00Z">
        <w:r w:rsidRPr="006D2558">
          <w:rPr>
            <w:color w:val="000000"/>
          </w:rPr>
          <w:delText xml:space="preserve"> </w:delText>
        </w:r>
      </w:del>
      <w:del w:id="3468" w:author="Olga" w:date="2018-10-30T02:46:00Z">
        <w:r w:rsidRPr="006D2558" w:rsidDel="00C051FA">
          <w:rPr>
            <w:color w:val="000000"/>
          </w:rPr>
          <w:delText>1</w:delText>
        </w:r>
      </w:del>
      <w:ins w:id="3469" w:author="Olga" w:date="2018-10-30T02:46:00Z">
        <w:r>
          <w:rPr>
            <w:color w:val="000000"/>
          </w:rPr>
          <w:t>2</w:t>
        </w:r>
      </w:ins>
      <w:r w:rsidRPr="006D2558">
        <w:rPr>
          <w:color w:val="000000"/>
        </w:rPr>
        <w:t xml:space="preserve">: </w:t>
      </w:r>
      <w:ins w:id="3470" w:author="Olga" w:date="2018-10-27T18:53:00Z">
        <w:r w:rsidRPr="006D2558">
          <w:rPr>
            <w:color w:val="000000"/>
          </w:rPr>
          <w:t>H</w:t>
        </w:r>
      </w:ins>
      <w:ins w:id="3471" w:author="Olga" w:date="2018-10-27T18:52:00Z">
        <w:r w:rsidRPr="006D2558">
          <w:rPr>
            <w:color w:val="000000"/>
          </w:rPr>
          <w:t xml:space="preserve">alf strength </w:t>
        </w:r>
      </w:ins>
      <w:ins w:id="3472" w:author="Jl. Odette" w:date="2018-10-25T11:07:00Z">
        <w:del w:id="3473" w:author="Jl. Odette" w:date="2018-10-25T11:07:00Z">
          <w:r w:rsidRPr="006D2558">
            <w:rPr>
              <w:color w:val="000000"/>
            </w:rPr>
            <w:delText xml:space="preserve">Nutrient for Solutions in </w:delText>
          </w:r>
        </w:del>
      </w:ins>
      <w:del w:id="3474" w:author="Jl. Odette" w:date="2018-10-25T11:07:00Z">
        <w:r w:rsidRPr="006D2558">
          <w:rPr>
            <w:color w:val="000000"/>
          </w:rPr>
          <w:delText xml:space="preserve">Components for </w:delText>
        </w:r>
      </w:del>
      <w:del w:id="3475" w:author="Olga" w:date="2018-10-27T18:51:00Z">
        <w:r w:rsidRPr="006D2558" w:rsidDel="00286D90">
          <w:rPr>
            <w:color w:val="000000"/>
          </w:rPr>
          <w:delText>H</w:delText>
        </w:r>
      </w:del>
      <w:ins w:id="3476" w:author="Olga" w:date="2018-10-27T18:51:00Z">
        <w:r w:rsidRPr="006D2558">
          <w:rPr>
            <w:color w:val="000000"/>
          </w:rPr>
          <w:t>H</w:t>
        </w:r>
      </w:ins>
      <w:r w:rsidRPr="006D2558">
        <w:rPr>
          <w:color w:val="000000"/>
        </w:rPr>
        <w:t xml:space="preserve">oagland’s </w:t>
      </w:r>
      <w:ins w:id="3477" w:author="Olga" w:date="2018-10-30T01:31:00Z">
        <w:r w:rsidRPr="006D2558">
          <w:rPr>
            <w:color w:val="000000"/>
          </w:rPr>
          <w:t>s</w:t>
        </w:r>
      </w:ins>
      <w:del w:id="3478" w:author="Olga" w:date="2018-10-30T01:31:00Z">
        <w:r w:rsidRPr="006D2558" w:rsidDel="00997707">
          <w:rPr>
            <w:color w:val="000000"/>
          </w:rPr>
          <w:delText>S</w:delText>
        </w:r>
      </w:del>
      <w:r w:rsidRPr="006D2558">
        <w:rPr>
          <w:color w:val="000000"/>
        </w:rPr>
        <w:t xml:space="preserve">olution </w:t>
      </w:r>
      <w:ins w:id="3479" w:author="Olga" w:date="2018-10-27T18:53:00Z">
        <w:r w:rsidRPr="006D2558">
          <w:rPr>
            <w:color w:val="000000"/>
          </w:rPr>
          <w:t>for growing potato plants in hydroponics.</w:t>
        </w:r>
      </w:ins>
      <w:ins w:id="3480" w:author="Jl. Odette" w:date="2018-10-25T11:07:00Z">
        <w:del w:id="3481" w:author="Olga" w:date="2018-10-27T18:53:00Z">
          <w:r w:rsidRPr="006D2558" w:rsidDel="00286D90">
            <w:rPr>
              <w:color w:val="000000"/>
            </w:rPr>
            <w:delText>components</w:delText>
          </w:r>
        </w:del>
      </w:ins>
      <w:del w:id="3482" w:author="Olga" w:date="2018-10-27T18:53:00Z">
        <w:r w:rsidRPr="006D2558" w:rsidDel="00286D90">
          <w:rPr>
            <w:color w:val="000000"/>
          </w:rPr>
          <w:delText>preparation,</w:delText>
        </w:r>
      </w:del>
      <w:ins w:id="3483" w:author="Jl. Odette" w:date="2018-10-25T11:07:00Z">
        <w:del w:id="3484" w:author="Olga" w:date="2018-10-27T18:53:00Z">
          <w:r w:rsidRPr="006D2558" w:rsidDel="00286D90">
            <w:rPr>
              <w:color w:val="000000"/>
            </w:rPr>
            <w:delText xml:space="preserve"> specifying their stock solution and and the required volume of each one in 0.5X Hoagland’s solution (10 L)</w:delText>
          </w:r>
        </w:del>
        <w:del w:id="3485" w:author="Jl. Odette" w:date="2018-10-25T11:07:00Z">
          <w:r w:rsidRPr="006D2558">
            <w:rPr>
              <w:color w:val="000000"/>
            </w:rPr>
            <w:delText xml:space="preserve">  </w:delText>
          </w:r>
        </w:del>
      </w:ins>
      <w:del w:id="3486" w:author="Jl. Odette" w:date="2018-10-25T11:07:00Z">
        <w:r w:rsidRPr="006D2558">
          <w:rPr>
            <w:color w:val="000000"/>
          </w:rPr>
          <w:delText xml:space="preserve"> stock concentrations and mL needed for 1 L and 10 L</w:delText>
        </w:r>
      </w:del>
      <w:del w:id="3487" w:author="Olga" w:date="2018-10-27T18:53:00Z">
        <w:r w:rsidRPr="006D2558" w:rsidDel="00286D90">
          <w:rPr>
            <w:color w:val="000000"/>
          </w:rPr>
          <w:delText>.</w:delText>
        </w:r>
      </w:del>
    </w:p>
    <w:p w14:paraId="61D5B65A" w14:textId="77777777" w:rsidR="00A05564" w:rsidRPr="006D2558" w:rsidRDefault="00A05564" w:rsidP="00A05564">
      <w:pPr>
        <w:pBdr>
          <w:top w:val="nil"/>
          <w:left w:val="nil"/>
          <w:bottom w:val="nil"/>
          <w:right w:val="nil"/>
          <w:between w:val="nil"/>
        </w:pBdr>
        <w:jc w:val="both"/>
        <w:rPr>
          <w:color w:val="000000"/>
        </w:rPr>
      </w:pPr>
      <w:ins w:id="3488" w:author="Iker Armendariz Santamaria" w:date="2018-10-25T11:07:00Z">
        <w:del w:id="3489" w:author="Olga" w:date="2018-10-30T02:46:00Z">
          <w:r w:rsidRPr="006D2558" w:rsidDel="00C051FA">
            <w:rPr>
              <w:color w:val="000000"/>
            </w:rPr>
            <w:delText>Tabe</w:delText>
          </w:r>
        </w:del>
      </w:ins>
      <w:ins w:id="3490" w:author="Sandra Fernández" w:date="2018-10-25T11:07:00Z">
        <w:del w:id="3491" w:author="Olga" w:date="2018-10-30T02:46:00Z">
          <w:r w:rsidRPr="006D2558" w:rsidDel="00C051FA">
            <w:rPr>
              <w:color w:val="000000"/>
            </w:rPr>
            <w:delText xml:space="preserve"> </w:delText>
          </w:r>
        </w:del>
      </w:ins>
      <w:ins w:id="3492" w:author="Iker Armendariz Santamaria" w:date="2018-10-25T11:07:00Z">
        <w:del w:id="3493" w:author="Olga" w:date="2018-10-30T02:46:00Z">
          <w:r w:rsidRPr="006D2558" w:rsidDel="00C051FA">
            <w:rPr>
              <w:color w:val="000000"/>
            </w:rPr>
            <w:delText xml:space="preserve">    2:  </w:delText>
          </w:r>
        </w:del>
      </w:ins>
      <w:ins w:id="3494" w:author="Sandra Fernández" w:date="2018-10-25T11:07:00Z">
        <w:del w:id="3495" w:author="Olga" w:date="2018-10-27T18:54:00Z">
          <w:r w:rsidRPr="006D2558" w:rsidDel="00286D90">
            <w:rPr>
              <w:color w:val="000000"/>
            </w:rPr>
            <w:delText>Components for the preparation of p</w:delText>
          </w:r>
        </w:del>
      </w:ins>
      <w:ins w:id="3496" w:author="Olga" w:date="2018-10-30T01:31:00Z">
        <w:r w:rsidRPr="006D2558">
          <w:rPr>
            <w:color w:val="000000"/>
          </w:rPr>
          <w:t>Table 3: GUS staining solution recipe.</w:t>
        </w:r>
      </w:ins>
      <w:ins w:id="3497" w:author="Sandra Fernández" w:date="2018-10-25T11:07:00Z">
        <w:del w:id="3498" w:author="Olga" w:date="2018-10-27T18:55:00Z">
          <w:r w:rsidRPr="006D2558" w:rsidDel="00286D90">
            <w:rPr>
              <w:color w:val="000000"/>
            </w:rPr>
            <w:delText>lant media and bacteria media. The hormones, vitamins and antibiotics are specified for each one of them</w:delText>
          </w:r>
        </w:del>
      </w:ins>
    </w:p>
    <w:p w14:paraId="5EC18D8F" w14:textId="77777777" w:rsidR="00A05564" w:rsidRPr="006D2558" w:rsidRDefault="00A05564" w:rsidP="00A05564">
      <w:pPr>
        <w:pBdr>
          <w:top w:val="nil"/>
          <w:left w:val="nil"/>
          <w:bottom w:val="nil"/>
          <w:right w:val="nil"/>
          <w:between w:val="nil"/>
        </w:pBdr>
        <w:jc w:val="both"/>
        <w:rPr>
          <w:b/>
          <w:color w:val="000000"/>
        </w:rPr>
      </w:pPr>
    </w:p>
    <w:p w14:paraId="4260923F" w14:textId="77777777" w:rsidR="00A05564" w:rsidRPr="006D2558" w:rsidRDefault="00A05564" w:rsidP="00A05564">
      <w:pPr>
        <w:pBdr>
          <w:top w:val="nil"/>
          <w:left w:val="nil"/>
          <w:bottom w:val="nil"/>
          <w:right w:val="nil"/>
          <w:between w:val="nil"/>
        </w:pBdr>
        <w:jc w:val="both"/>
        <w:rPr>
          <w:ins w:id="3499" w:author="Olga" w:date="2018-10-29T13:49:00Z"/>
          <w:color w:val="000000"/>
        </w:rPr>
      </w:pPr>
      <w:r w:rsidRPr="006D2558">
        <w:rPr>
          <w:color w:val="000000"/>
        </w:rPr>
        <w:t>DISCUSSION:</w:t>
      </w:r>
    </w:p>
    <w:p w14:paraId="0DD758ED" w14:textId="77777777" w:rsidR="00A05564" w:rsidRPr="006D2558" w:rsidDel="00997707" w:rsidRDefault="00A05564" w:rsidP="00A05564">
      <w:pPr>
        <w:pBdr>
          <w:top w:val="nil"/>
          <w:left w:val="nil"/>
          <w:bottom w:val="nil"/>
          <w:right w:val="nil"/>
          <w:between w:val="nil"/>
        </w:pBdr>
        <w:jc w:val="both"/>
        <w:rPr>
          <w:del w:id="3500" w:author="Olga" w:date="2018-10-30T01:32:00Z"/>
          <w:color w:val="000000"/>
        </w:rPr>
      </w:pPr>
    </w:p>
    <w:p w14:paraId="197B2E01" w14:textId="77777777" w:rsidR="00A05564" w:rsidRPr="006D2558" w:rsidRDefault="00A05564" w:rsidP="00A05564">
      <w:pPr>
        <w:pBdr>
          <w:top w:val="nil"/>
          <w:left w:val="nil"/>
          <w:bottom w:val="nil"/>
          <w:right w:val="nil"/>
          <w:between w:val="nil"/>
        </w:pBdr>
        <w:jc w:val="both"/>
        <w:rPr>
          <w:ins w:id="3501" w:author="Olga" w:date="2018-10-29T15:05:00Z"/>
          <w:color w:val="000000"/>
          <w:rPrChange w:id="3502" w:author="Olga" w:date="2018-10-30T02:02:00Z">
            <w:rPr>
              <w:ins w:id="3503" w:author="Olga" w:date="2018-10-29T15:05:00Z"/>
              <w:color w:val="000000"/>
              <w:highlight w:val="white"/>
            </w:rPr>
          </w:rPrChange>
        </w:rPr>
      </w:pPr>
      <w:r w:rsidRPr="006D2558">
        <w:rPr>
          <w:color w:val="000000"/>
          <w:rPrChange w:id="3504" w:author="Olga" w:date="2018-10-30T02:02:00Z">
            <w:rPr>
              <w:color w:val="000000"/>
              <w:highlight w:val="white"/>
            </w:rPr>
          </w:rPrChange>
        </w:rPr>
        <w:t xml:space="preserve">In potato, the most common system to obtain stable </w:t>
      </w:r>
      <w:ins w:id="3505" w:author="Olga" w:date="2018-10-29T11:07:00Z">
        <w:r w:rsidRPr="006D2558">
          <w:rPr>
            <w:color w:val="000000"/>
            <w:rPrChange w:id="3506" w:author="Olga" w:date="2018-10-30T02:02:00Z">
              <w:rPr>
                <w:color w:val="000000"/>
                <w:highlight w:val="white"/>
              </w:rPr>
            </w:rPrChange>
          </w:rPr>
          <w:t xml:space="preserve">complete </w:t>
        </w:r>
      </w:ins>
      <w:r w:rsidRPr="006D2558">
        <w:rPr>
          <w:color w:val="000000"/>
          <w:rPrChange w:id="3507" w:author="Olga" w:date="2018-10-30T02:02:00Z">
            <w:rPr>
              <w:color w:val="000000"/>
              <w:highlight w:val="white"/>
            </w:rPr>
          </w:rPrChange>
        </w:rPr>
        <w:t xml:space="preserve">transgenic plants uses </w:t>
      </w:r>
      <w:ins w:id="3508" w:author="Olga" w:date="2018-10-29T10:41:00Z">
        <w:r w:rsidRPr="006D2558">
          <w:rPr>
            <w:color w:val="000000"/>
            <w:rPrChange w:id="3509" w:author="Olga" w:date="2018-10-30T02:02:00Z">
              <w:rPr>
                <w:color w:val="000000"/>
                <w:highlight w:val="white"/>
              </w:rPr>
            </w:rPrChange>
          </w:rPr>
          <w:t xml:space="preserve">the </w:t>
        </w:r>
      </w:ins>
      <w:r w:rsidRPr="006D2558">
        <w:rPr>
          <w:color w:val="000000"/>
          <w:rPrChange w:id="3510" w:author="Olga" w:date="2018-10-30T02:02:00Z">
            <w:rPr>
              <w:color w:val="000000"/>
              <w:highlight w:val="white"/>
            </w:rPr>
          </w:rPrChange>
        </w:rPr>
        <w:t xml:space="preserve">transformation </w:t>
      </w:r>
      <w:r>
        <w:rPr>
          <w:color w:val="000000"/>
        </w:rPr>
        <w:t>by</w:t>
      </w:r>
      <w:r w:rsidRPr="006D2558">
        <w:rPr>
          <w:color w:val="000000"/>
          <w:rPrChange w:id="3511" w:author="Olga" w:date="2018-10-30T02:02:00Z">
            <w:rPr>
              <w:color w:val="000000"/>
              <w:highlight w:val="white"/>
            </w:rPr>
          </w:rPrChange>
        </w:rPr>
        <w:t xml:space="preserve"> </w:t>
      </w:r>
      <w:del w:id="3512" w:author="Olga" w:date="2018-10-31T09:26:00Z">
        <w:r w:rsidRPr="006D2558" w:rsidDel="003D2222">
          <w:rPr>
            <w:color w:val="000000"/>
            <w:rPrChange w:id="3513" w:author="Olga" w:date="2018-10-30T02:02:00Z">
              <w:rPr>
                <w:color w:val="000000"/>
                <w:highlight w:val="white"/>
              </w:rPr>
            </w:rPrChange>
          </w:rPr>
          <w:delText>Agrobacterium</w:delText>
        </w:r>
      </w:del>
      <w:ins w:id="3514" w:author="Olga" w:date="2018-10-31T09:26:00Z">
        <w:r w:rsidRPr="003D2222">
          <w:rPr>
            <w:i/>
            <w:color w:val="000000"/>
          </w:rPr>
          <w:t>Agrobacterium</w:t>
        </w:r>
      </w:ins>
      <w:r w:rsidRPr="006D2558">
        <w:rPr>
          <w:color w:val="000000"/>
          <w:rPrChange w:id="3515" w:author="Olga" w:date="2018-10-30T02:02:00Z">
            <w:rPr>
              <w:color w:val="000000"/>
              <w:highlight w:val="white"/>
            </w:rPr>
          </w:rPrChange>
        </w:rPr>
        <w:t xml:space="preserve"> </w:t>
      </w:r>
      <w:r w:rsidRPr="00A90CDE">
        <w:rPr>
          <w:i/>
          <w:color w:val="000000"/>
          <w:rPrChange w:id="3516" w:author="Olga" w:date="2018-10-31T09:48:00Z">
            <w:rPr>
              <w:i/>
              <w:color w:val="000000"/>
              <w:highlight w:val="white"/>
            </w:rPr>
          </w:rPrChange>
        </w:rPr>
        <w:t>tumefaciens</w:t>
      </w:r>
      <w:r w:rsidRPr="006D2558">
        <w:rPr>
          <w:color w:val="000000"/>
          <w:rPrChange w:id="3517" w:author="Olga" w:date="2018-10-30T02:02:00Z">
            <w:rPr>
              <w:i/>
              <w:color w:val="000000"/>
              <w:highlight w:val="white"/>
            </w:rPr>
          </w:rPrChange>
        </w:rPr>
        <w:t xml:space="preserve"> </w:t>
      </w:r>
      <w:r w:rsidRPr="006D2558">
        <w:rPr>
          <w:color w:val="000000"/>
          <w:rPrChange w:id="3518" w:author="Olga" w:date="2018-10-30T02:02:00Z">
            <w:rPr>
              <w:color w:val="000000"/>
              <w:highlight w:val="white"/>
            </w:rPr>
          </w:rPrChange>
        </w:rPr>
        <w:t>strains</w:t>
      </w:r>
      <w:ins w:id="3519" w:author="Olga" w:date="2018-10-29T11:07:00Z">
        <w:r w:rsidRPr="006D2558">
          <w:rPr>
            <w:color w:val="000000"/>
            <w:rPrChange w:id="3520" w:author="Olga" w:date="2018-10-30T02:02:00Z">
              <w:rPr>
                <w:color w:val="000000"/>
                <w:highlight w:val="white"/>
              </w:rPr>
            </w:rPrChange>
          </w:rPr>
          <w:t xml:space="preserve"> </w:t>
        </w:r>
      </w:ins>
      <w:r>
        <w:rPr>
          <w:color w:val="000000"/>
        </w:rPr>
        <w:t>that</w:t>
      </w:r>
      <w:ins w:id="3521" w:author="Olga" w:date="2018-10-29T11:07:00Z">
        <w:r w:rsidRPr="006D2558">
          <w:rPr>
            <w:color w:val="000000"/>
            <w:rPrChange w:id="3522" w:author="Olga" w:date="2018-10-30T02:02:00Z">
              <w:rPr>
                <w:color w:val="000000"/>
                <w:highlight w:val="white"/>
              </w:rPr>
            </w:rPrChange>
          </w:rPr>
          <w:t xml:space="preserve"> require </w:t>
        </w:r>
      </w:ins>
      <w:r>
        <w:rPr>
          <w:color w:val="000000"/>
        </w:rPr>
        <w:t>organogenesis</w:t>
      </w:r>
      <w:ins w:id="3523" w:author="Olga" w:date="2018-10-29T11:07:00Z">
        <w:r w:rsidRPr="006D2558">
          <w:rPr>
            <w:color w:val="000000"/>
            <w:rPrChange w:id="3524" w:author="Olga" w:date="2018-10-30T02:02:00Z">
              <w:rPr>
                <w:color w:val="000000"/>
                <w:highlight w:val="white"/>
              </w:rPr>
            </w:rPrChange>
          </w:rPr>
          <w:t xml:space="preserve"> using exogenous phytohormones</w:t>
        </w:r>
      </w:ins>
      <w:ins w:id="3525" w:author="Olga" w:date="2018-10-27T19:01:00Z">
        <w:r w:rsidRPr="006D2558">
          <w:rPr>
            <w:color w:val="000000"/>
            <w:rPrChange w:id="3526" w:author="Olga" w:date="2018-10-30T02:02:00Z">
              <w:rPr>
                <w:color w:val="000000"/>
                <w:highlight w:val="white"/>
              </w:rPr>
            </w:rPrChange>
          </w:rPr>
          <w:t>.</w:t>
        </w:r>
      </w:ins>
      <w:ins w:id="3527" w:author="Olga" w:date="2018-10-27T19:02:00Z">
        <w:r w:rsidRPr="006D2558">
          <w:rPr>
            <w:color w:val="000000"/>
            <w:rPrChange w:id="3528" w:author="Olga" w:date="2018-10-30T02:02:00Z">
              <w:rPr>
                <w:color w:val="000000"/>
                <w:highlight w:val="white"/>
              </w:rPr>
            </w:rPrChange>
          </w:rPr>
          <w:t xml:space="preserve"> </w:t>
        </w:r>
      </w:ins>
      <w:ins w:id="3529" w:author="Olga" w:date="2018-10-29T14:59:00Z">
        <w:r w:rsidRPr="006D2558">
          <w:rPr>
            <w:color w:val="000000"/>
            <w:rPrChange w:id="3530" w:author="Olga" w:date="2018-10-30T02:02:00Z">
              <w:rPr>
                <w:color w:val="000000"/>
                <w:highlight w:val="white"/>
              </w:rPr>
            </w:rPrChange>
          </w:rPr>
          <w:t xml:space="preserve">Although the </w:t>
        </w:r>
      </w:ins>
      <w:ins w:id="3531" w:author="Olga" w:date="2018-10-31T09:26:00Z">
        <w:r w:rsidRPr="003D2222">
          <w:rPr>
            <w:i/>
            <w:color w:val="000000"/>
          </w:rPr>
          <w:t>Agrobacterium</w:t>
        </w:r>
      </w:ins>
      <w:ins w:id="3532" w:author="Olga" w:date="2018-10-29T14:59:00Z">
        <w:r w:rsidRPr="006D2558">
          <w:rPr>
            <w:color w:val="000000"/>
            <w:rPrChange w:id="3533" w:author="Olga" w:date="2018-10-30T02:02:00Z">
              <w:rPr>
                <w:color w:val="000000"/>
                <w:highlight w:val="white"/>
              </w:rPr>
            </w:rPrChange>
          </w:rPr>
          <w:t xml:space="preserve"> based protocols has the potential to integrate non-T-DNA vector sequence</w:t>
        </w:r>
      </w:ins>
      <w:r w:rsidRPr="00CC6B6A">
        <w:rPr>
          <w:noProof/>
          <w:color w:val="000000"/>
          <w:vertAlign w:val="superscript"/>
        </w:rPr>
        <w:t>25</w:t>
      </w:r>
      <w:ins w:id="3534" w:author="Olga" w:date="2018-10-29T14:59:00Z">
        <w:r w:rsidRPr="006D2558">
          <w:rPr>
            <w:color w:val="000000"/>
            <w:rPrChange w:id="3535" w:author="Olga" w:date="2018-10-30T02:02:00Z">
              <w:rPr>
                <w:color w:val="000000"/>
                <w:highlight w:val="white"/>
              </w:rPr>
            </w:rPrChange>
          </w:rPr>
          <w:t xml:space="preserve">, this methodology is still the </w:t>
        </w:r>
      </w:ins>
      <w:ins w:id="3536" w:author="Olga" w:date="2018-11-06T11:40:00Z">
        <w:r>
          <w:rPr>
            <w:color w:val="000000"/>
          </w:rPr>
          <w:t>easiest</w:t>
        </w:r>
      </w:ins>
      <w:ins w:id="3537" w:author="Olga" w:date="2018-10-29T14:59:00Z">
        <w:r w:rsidRPr="006D2558">
          <w:rPr>
            <w:color w:val="000000"/>
            <w:rPrChange w:id="3538" w:author="Olga" w:date="2018-10-30T02:02:00Z">
              <w:rPr>
                <w:color w:val="000000"/>
                <w:highlight w:val="white"/>
              </w:rPr>
            </w:rPrChange>
          </w:rPr>
          <w:t xml:space="preserve"> and less expensive available to transform potato plants</w:t>
        </w:r>
      </w:ins>
      <w:ins w:id="3539" w:author="Olga" w:date="2018-10-29T15:00:00Z">
        <w:r w:rsidRPr="006D2558">
          <w:rPr>
            <w:color w:val="000000"/>
            <w:rPrChange w:id="3540" w:author="Olga" w:date="2018-10-30T02:02:00Z">
              <w:rPr>
                <w:color w:val="000000"/>
                <w:highlight w:val="white"/>
              </w:rPr>
            </w:rPrChange>
          </w:rPr>
          <w:t>. D</w:t>
        </w:r>
      </w:ins>
      <w:ins w:id="3541" w:author="Olga" w:date="2018-10-27T19:02:00Z">
        <w:r w:rsidRPr="006D2558">
          <w:rPr>
            <w:color w:val="000000"/>
            <w:rPrChange w:id="3542" w:author="Olga" w:date="2018-10-30T02:02:00Z">
              <w:rPr>
                <w:color w:val="000000"/>
                <w:highlight w:val="white"/>
              </w:rPr>
            </w:rPrChange>
          </w:rPr>
          <w:t xml:space="preserve">uring last years, the interest in </w:t>
        </w:r>
      </w:ins>
      <w:ins w:id="3543" w:author="Olga" w:date="2018-10-30T01:45:00Z">
        <w:r w:rsidRPr="006D2558">
          <w:rPr>
            <w:i/>
            <w:color w:val="000000"/>
          </w:rPr>
          <w:t>A. rhizogenes</w:t>
        </w:r>
      </w:ins>
      <w:ins w:id="3544" w:author="Olga" w:date="2018-10-27T19:02:00Z">
        <w:r w:rsidRPr="006D2558">
          <w:rPr>
            <w:color w:val="000000"/>
            <w:rPrChange w:id="3545" w:author="Olga" w:date="2018-10-30T02:02:00Z">
              <w:rPr>
                <w:color w:val="000000"/>
                <w:highlight w:val="white"/>
              </w:rPr>
            </w:rPrChange>
          </w:rPr>
          <w:t xml:space="preserve">-mediated transformation has </w:t>
        </w:r>
      </w:ins>
      <w:ins w:id="3546" w:author="Olga" w:date="2018-10-27T19:04:00Z">
        <w:r w:rsidRPr="006D2558">
          <w:rPr>
            <w:color w:val="000000"/>
            <w:rPrChange w:id="3547" w:author="Olga" w:date="2018-10-30T02:02:00Z">
              <w:rPr>
                <w:color w:val="000000"/>
                <w:highlight w:val="white"/>
              </w:rPr>
            </w:rPrChange>
          </w:rPr>
          <w:t>got the</w:t>
        </w:r>
      </w:ins>
      <w:ins w:id="3548" w:author="Olga" w:date="2018-10-27T19:02:00Z">
        <w:r w:rsidRPr="006D2558">
          <w:rPr>
            <w:color w:val="000000"/>
            <w:rPrChange w:id="3549" w:author="Olga" w:date="2018-10-30T02:02:00Z">
              <w:rPr>
                <w:color w:val="000000"/>
                <w:highlight w:val="white"/>
              </w:rPr>
            </w:rPrChange>
          </w:rPr>
          <w:t xml:space="preserve"> attention of researchers for </w:t>
        </w:r>
      </w:ins>
      <w:ins w:id="3550" w:author="Olga" w:date="2018-10-27T19:06:00Z">
        <w:r w:rsidRPr="006D2558">
          <w:rPr>
            <w:color w:val="000000"/>
            <w:rPrChange w:id="3551" w:author="Olga" w:date="2018-10-30T02:02:00Z">
              <w:rPr>
                <w:color w:val="000000"/>
                <w:highlight w:val="white"/>
              </w:rPr>
            </w:rPrChange>
          </w:rPr>
          <w:t>allowing</w:t>
        </w:r>
      </w:ins>
      <w:ins w:id="3552" w:author="Olga" w:date="2018-10-27T19:02:00Z">
        <w:r w:rsidRPr="006D2558">
          <w:rPr>
            <w:color w:val="000000"/>
            <w:rPrChange w:id="3553" w:author="Olga" w:date="2018-10-30T02:02:00Z">
              <w:rPr>
                <w:color w:val="000000"/>
                <w:highlight w:val="white"/>
              </w:rPr>
            </w:rPrChange>
          </w:rPr>
          <w:t xml:space="preserve"> to obtain transgenic roots in shorter period</w:t>
        </w:r>
      </w:ins>
      <w:ins w:id="3554" w:author="Olga" w:date="2018-10-27T19:04:00Z">
        <w:r w:rsidRPr="006D2558">
          <w:rPr>
            <w:color w:val="000000"/>
            <w:rPrChange w:id="3555" w:author="Olga" w:date="2018-10-30T02:02:00Z">
              <w:rPr>
                <w:color w:val="000000"/>
                <w:highlight w:val="white"/>
              </w:rPr>
            </w:rPrChange>
          </w:rPr>
          <w:t>s</w:t>
        </w:r>
      </w:ins>
      <w:ins w:id="3556" w:author="Olga" w:date="2018-10-27T19:07:00Z">
        <w:r w:rsidRPr="006D2558">
          <w:rPr>
            <w:color w:val="000000"/>
            <w:rPrChange w:id="3557" w:author="Olga" w:date="2018-10-30T02:02:00Z">
              <w:rPr>
                <w:color w:val="000000"/>
                <w:highlight w:val="white"/>
              </w:rPr>
            </w:rPrChange>
          </w:rPr>
          <w:t xml:space="preserve"> than using </w:t>
        </w:r>
      </w:ins>
      <w:ins w:id="3558" w:author="Olga" w:date="2018-10-30T01:45:00Z">
        <w:r w:rsidRPr="006D2558">
          <w:rPr>
            <w:i/>
            <w:color w:val="000000"/>
          </w:rPr>
          <w:t>A. tumefaciens</w:t>
        </w:r>
      </w:ins>
      <w:ins w:id="3559" w:author="Olga" w:date="2018-10-27T19:02:00Z">
        <w:r w:rsidRPr="006D2558">
          <w:rPr>
            <w:color w:val="000000"/>
            <w:rPrChange w:id="3560" w:author="Olga" w:date="2018-10-30T02:02:00Z">
              <w:rPr>
                <w:color w:val="000000"/>
                <w:highlight w:val="white"/>
              </w:rPr>
            </w:rPrChange>
          </w:rPr>
          <w:t>.</w:t>
        </w:r>
      </w:ins>
      <w:ins w:id="3561" w:author="Olga" w:date="2018-10-27T19:03:00Z">
        <w:r w:rsidRPr="006D2558">
          <w:rPr>
            <w:color w:val="000000"/>
            <w:rPrChange w:id="3562" w:author="Olga" w:date="2018-10-30T02:02:00Z">
              <w:rPr>
                <w:color w:val="000000"/>
                <w:highlight w:val="white"/>
              </w:rPr>
            </w:rPrChange>
          </w:rPr>
          <w:t xml:space="preserve"> </w:t>
        </w:r>
      </w:ins>
      <w:ins w:id="3563" w:author="Olga" w:date="2018-10-29T15:00:00Z">
        <w:r w:rsidRPr="006D2558">
          <w:rPr>
            <w:color w:val="000000"/>
            <w:rPrChange w:id="3564" w:author="Olga" w:date="2018-10-30T02:02:00Z">
              <w:rPr>
                <w:color w:val="000000"/>
                <w:highlight w:val="white"/>
              </w:rPr>
            </w:rPrChange>
          </w:rPr>
          <w:t xml:space="preserve">The </w:t>
        </w:r>
      </w:ins>
      <w:ins w:id="3565" w:author="Olga" w:date="2018-10-30T01:45:00Z">
        <w:r w:rsidRPr="006D2558">
          <w:rPr>
            <w:i/>
            <w:color w:val="000000"/>
          </w:rPr>
          <w:t>A. rhizogenes</w:t>
        </w:r>
      </w:ins>
      <w:ins w:id="3566" w:author="Olga" w:date="2018-10-29T10:42:00Z">
        <w:r w:rsidRPr="006D2558">
          <w:rPr>
            <w:color w:val="000000"/>
            <w:rPrChange w:id="3567" w:author="Olga" w:date="2018-10-30T02:02:00Z">
              <w:rPr>
                <w:color w:val="000000"/>
                <w:highlight w:val="white"/>
              </w:rPr>
            </w:rPrChange>
          </w:rPr>
          <w:t xml:space="preserve"> still preserves </w:t>
        </w:r>
      </w:ins>
      <w:ins w:id="3568" w:author="Olga" w:date="2018-10-31T09:53:00Z">
        <w:r>
          <w:rPr>
            <w:color w:val="000000"/>
          </w:rPr>
          <w:t>the root-inducing</w:t>
        </w:r>
      </w:ins>
      <w:ins w:id="3569" w:author="Olga" w:date="2018-10-31T09:54:00Z">
        <w:r>
          <w:rPr>
            <w:color w:val="000000"/>
          </w:rPr>
          <w:t xml:space="preserve"> (Ri)</w:t>
        </w:r>
      </w:ins>
      <w:ins w:id="3570" w:author="Olga" w:date="2018-10-29T10:42:00Z">
        <w:r w:rsidRPr="006D2558">
          <w:rPr>
            <w:color w:val="000000"/>
            <w:rPrChange w:id="3571" w:author="Olga" w:date="2018-10-30T02:02:00Z">
              <w:rPr>
                <w:color w:val="000000"/>
                <w:highlight w:val="white"/>
              </w:rPr>
            </w:rPrChange>
          </w:rPr>
          <w:t xml:space="preserve"> plasmid </w:t>
        </w:r>
      </w:ins>
      <w:ins w:id="3572" w:author="Olga" w:date="2018-10-29T12:42:00Z">
        <w:r w:rsidRPr="006D2558">
          <w:rPr>
            <w:color w:val="000000"/>
            <w:rPrChange w:id="3573" w:author="Olga" w:date="2018-10-30T02:02:00Z">
              <w:rPr>
                <w:color w:val="000000"/>
                <w:highlight w:val="white"/>
              </w:rPr>
            </w:rPrChange>
          </w:rPr>
          <w:t xml:space="preserve">that </w:t>
        </w:r>
      </w:ins>
      <w:ins w:id="3574" w:author="Olga" w:date="2018-10-29T13:50:00Z">
        <w:r w:rsidRPr="006D2558">
          <w:rPr>
            <w:color w:val="000000"/>
            <w:rPrChange w:id="3575" w:author="Olga" w:date="2018-10-30T02:02:00Z">
              <w:rPr>
                <w:color w:val="000000"/>
                <w:highlight w:val="white"/>
              </w:rPr>
            </w:rPrChange>
          </w:rPr>
          <w:t xml:space="preserve">carries a set </w:t>
        </w:r>
        <w:r w:rsidRPr="006D2558">
          <w:rPr>
            <w:color w:val="000000"/>
            <w:rPrChange w:id="3576" w:author="Olga" w:date="2018-10-30T02:02:00Z">
              <w:rPr/>
            </w:rPrChange>
          </w:rPr>
          <w:t xml:space="preserve">of genes </w:t>
        </w:r>
      </w:ins>
      <w:ins w:id="3577" w:author="Olga" w:date="2018-10-29T15:01:00Z">
        <w:r w:rsidRPr="006D2558">
          <w:rPr>
            <w:color w:val="000000"/>
            <w:rPrChange w:id="3578" w:author="Olga" w:date="2018-10-30T02:02:00Z">
              <w:rPr>
                <w:color w:val="000000"/>
                <w:highlight w:val="white"/>
              </w:rPr>
            </w:rPrChange>
          </w:rPr>
          <w:t>encoding</w:t>
        </w:r>
      </w:ins>
      <w:ins w:id="3579" w:author="Olga" w:date="2018-10-29T13:50:00Z">
        <w:r w:rsidRPr="006D2558">
          <w:rPr>
            <w:color w:val="000000"/>
            <w:rPrChange w:id="3580" w:author="Olga" w:date="2018-10-30T02:02:00Z">
              <w:rPr/>
            </w:rPrChange>
          </w:rPr>
          <w:t xml:space="preserve"> enzymes for the phytohormone auxin control and cytokinin biosynthesis</w:t>
        </w:r>
      </w:ins>
      <w:ins w:id="3581" w:author="Olga" w:date="2018-10-29T15:01:00Z">
        <w:r w:rsidRPr="006D2558">
          <w:rPr>
            <w:color w:val="000000"/>
            <w:rPrChange w:id="3582" w:author="Olga" w:date="2018-10-30T02:02:00Z">
              <w:rPr>
                <w:color w:val="000000"/>
                <w:highlight w:val="white"/>
              </w:rPr>
            </w:rPrChange>
          </w:rPr>
          <w:t>,</w:t>
        </w:r>
      </w:ins>
      <w:ins w:id="3583" w:author="Olga" w:date="2018-10-29T13:50:00Z">
        <w:r w:rsidRPr="006D2558">
          <w:rPr>
            <w:color w:val="000000"/>
            <w:rPrChange w:id="3584" w:author="Olga" w:date="2018-10-30T02:02:00Z">
              <w:rPr/>
            </w:rPrChange>
          </w:rPr>
          <w:t xml:space="preserve"> and </w:t>
        </w:r>
      </w:ins>
      <w:ins w:id="3585" w:author="Olga" w:date="2018-10-29T15:01:00Z">
        <w:r w:rsidRPr="006D2558">
          <w:rPr>
            <w:color w:val="000000"/>
            <w:rPrChange w:id="3586" w:author="Olga" w:date="2018-10-30T02:02:00Z">
              <w:rPr>
                <w:color w:val="000000"/>
                <w:highlight w:val="white"/>
              </w:rPr>
            </w:rPrChange>
          </w:rPr>
          <w:t>encoding</w:t>
        </w:r>
      </w:ins>
      <w:ins w:id="3587" w:author="Olga" w:date="2018-10-29T13:50:00Z">
        <w:r w:rsidRPr="006D2558">
          <w:rPr>
            <w:color w:val="000000"/>
            <w:rPrChange w:id="3588" w:author="Olga" w:date="2018-10-30T02:02:00Z">
              <w:rPr/>
            </w:rPrChange>
          </w:rPr>
          <w:t xml:space="preserve"> for opines</w:t>
        </w:r>
      </w:ins>
      <w:r w:rsidRPr="00632EAE">
        <w:rPr>
          <w:noProof/>
          <w:color w:val="000000"/>
          <w:vertAlign w:val="superscript"/>
        </w:rPr>
        <w:t>26</w:t>
      </w:r>
      <w:ins w:id="3589" w:author="Olga" w:date="2018-10-29T13:50:00Z">
        <w:r w:rsidRPr="006D2558">
          <w:rPr>
            <w:color w:val="000000"/>
            <w:rPrChange w:id="3590" w:author="Olga" w:date="2018-10-30T02:02:00Z">
              <w:rPr/>
            </w:rPrChange>
          </w:rPr>
          <w:t xml:space="preserve">. </w:t>
        </w:r>
      </w:ins>
      <w:ins w:id="3591" w:author="Olga" w:date="2018-10-29T13:53:00Z">
        <w:r w:rsidRPr="006D2558">
          <w:rPr>
            <w:color w:val="000000"/>
            <w:rPrChange w:id="3592" w:author="Olga" w:date="2018-10-30T02:02:00Z">
              <w:rPr>
                <w:color w:val="000000"/>
                <w:highlight w:val="white"/>
              </w:rPr>
            </w:rPrChange>
          </w:rPr>
          <w:t>Once the Ri T-DNA is inserted into the host genomic DNA, the new hormonal balance</w:t>
        </w:r>
      </w:ins>
      <w:ins w:id="3593" w:author="Olga" w:date="2018-10-29T12:42:00Z">
        <w:r w:rsidRPr="006D2558">
          <w:rPr>
            <w:color w:val="000000"/>
            <w:rPrChange w:id="3594" w:author="Olga" w:date="2018-10-30T02:02:00Z">
              <w:rPr>
                <w:color w:val="000000"/>
                <w:highlight w:val="white"/>
              </w:rPr>
            </w:rPrChange>
          </w:rPr>
          <w:t xml:space="preserve"> </w:t>
        </w:r>
      </w:ins>
      <w:ins w:id="3595" w:author="Olga" w:date="2018-10-29T13:58:00Z">
        <w:r w:rsidRPr="006D2558">
          <w:rPr>
            <w:color w:val="000000"/>
            <w:rPrChange w:id="3596" w:author="Olga" w:date="2018-10-30T02:02:00Z">
              <w:rPr>
                <w:color w:val="000000"/>
                <w:highlight w:val="white"/>
              </w:rPr>
            </w:rPrChange>
          </w:rPr>
          <w:t>deregulates</w:t>
        </w:r>
      </w:ins>
      <w:ins w:id="3597" w:author="Olga" w:date="2018-10-29T12:42:00Z">
        <w:r w:rsidRPr="006D2558">
          <w:rPr>
            <w:color w:val="000000"/>
            <w:rPrChange w:id="3598" w:author="Olga" w:date="2018-10-30T02:02:00Z">
              <w:rPr>
                <w:color w:val="000000"/>
                <w:highlight w:val="white"/>
              </w:rPr>
            </w:rPrChange>
          </w:rPr>
          <w:t xml:space="preserve"> the infected cells</w:t>
        </w:r>
      </w:ins>
      <w:ins w:id="3599" w:author="Olga" w:date="2018-10-29T13:55:00Z">
        <w:r w:rsidRPr="006D2558">
          <w:rPr>
            <w:color w:val="000000"/>
            <w:rPrChange w:id="3600" w:author="Olga" w:date="2018-10-30T02:02:00Z">
              <w:rPr>
                <w:color w:val="000000"/>
                <w:highlight w:val="white"/>
              </w:rPr>
            </w:rPrChange>
          </w:rPr>
          <w:t xml:space="preserve"> inducing the formation of proliferating roots, called hairy roots,</w:t>
        </w:r>
      </w:ins>
      <w:ins w:id="3601" w:author="Olga" w:date="2018-10-29T12:42:00Z">
        <w:r w:rsidRPr="006D2558">
          <w:rPr>
            <w:color w:val="000000"/>
            <w:rPrChange w:id="3602" w:author="Olga" w:date="2018-10-30T02:02:00Z">
              <w:rPr>
                <w:color w:val="000000"/>
                <w:highlight w:val="white"/>
              </w:rPr>
            </w:rPrChange>
          </w:rPr>
          <w:t xml:space="preserve"> </w:t>
        </w:r>
      </w:ins>
      <w:ins w:id="3603" w:author="Olga" w:date="2018-10-29T13:56:00Z">
        <w:r w:rsidRPr="006D2558">
          <w:rPr>
            <w:color w:val="000000"/>
            <w:rPrChange w:id="3604" w:author="Olga" w:date="2018-10-30T02:02:00Z">
              <w:rPr>
                <w:color w:val="000000"/>
                <w:highlight w:val="white"/>
              </w:rPr>
            </w:rPrChange>
          </w:rPr>
          <w:t>emerging</w:t>
        </w:r>
      </w:ins>
      <w:ins w:id="3605" w:author="Olga" w:date="2018-10-29T12:42:00Z">
        <w:r w:rsidRPr="006D2558">
          <w:rPr>
            <w:color w:val="000000"/>
            <w:rPrChange w:id="3606" w:author="Olga" w:date="2018-10-30T02:02:00Z">
              <w:rPr>
                <w:color w:val="000000"/>
                <w:highlight w:val="white"/>
              </w:rPr>
            </w:rPrChange>
          </w:rPr>
          <w:t xml:space="preserve"> at the points of infection</w:t>
        </w:r>
      </w:ins>
      <w:r w:rsidRPr="00632EAE">
        <w:rPr>
          <w:noProof/>
          <w:color w:val="000000"/>
          <w:vertAlign w:val="superscript"/>
        </w:rPr>
        <w:t>27</w:t>
      </w:r>
      <w:ins w:id="3607" w:author="Olga" w:date="2018-10-29T12:42:00Z">
        <w:r w:rsidRPr="006D2558">
          <w:rPr>
            <w:color w:val="000000"/>
            <w:rPrChange w:id="3608" w:author="Olga" w:date="2018-10-30T02:02:00Z">
              <w:rPr>
                <w:color w:val="000000"/>
                <w:highlight w:val="white"/>
              </w:rPr>
            </w:rPrChange>
          </w:rPr>
          <w:t>.</w:t>
        </w:r>
      </w:ins>
      <w:ins w:id="3609" w:author="Olga" w:date="2018-10-29T12:46:00Z">
        <w:r w:rsidRPr="006D2558">
          <w:rPr>
            <w:color w:val="000000"/>
            <w:rPrChange w:id="3610" w:author="Olga" w:date="2018-10-30T02:02:00Z">
              <w:rPr>
                <w:color w:val="000000"/>
                <w:highlight w:val="white"/>
              </w:rPr>
            </w:rPrChange>
          </w:rPr>
          <w:t xml:space="preserve"> </w:t>
        </w:r>
      </w:ins>
      <w:ins w:id="3611" w:author="Olga" w:date="2018-10-29T15:04:00Z">
        <w:r w:rsidRPr="006D2558">
          <w:rPr>
            <w:color w:val="000000"/>
            <w:rPrChange w:id="3612" w:author="Olga" w:date="2018-10-30T02:02:00Z">
              <w:rPr>
                <w:color w:val="000000"/>
                <w:highlight w:val="white"/>
              </w:rPr>
            </w:rPrChange>
          </w:rPr>
          <w:t>When an additional binary vector is used for integrating a foreign DNA, t</w:t>
        </w:r>
      </w:ins>
      <w:ins w:id="3613" w:author="Olga" w:date="2018-10-29T12:46:00Z">
        <w:r w:rsidRPr="006D2558">
          <w:rPr>
            <w:color w:val="000000"/>
            <w:rPrChange w:id="3614" w:author="Olga" w:date="2018-10-30T02:02:00Z">
              <w:rPr>
                <w:color w:val="000000"/>
                <w:highlight w:val="white"/>
              </w:rPr>
            </w:rPrChange>
          </w:rPr>
          <w:t>he preservation of the Ri plasmid</w:t>
        </w:r>
      </w:ins>
      <w:ins w:id="3615" w:author="Olga" w:date="2018-10-29T11:04:00Z">
        <w:r w:rsidRPr="006D2558">
          <w:rPr>
            <w:color w:val="000000"/>
            <w:rPrChange w:id="3616" w:author="Olga" w:date="2018-10-30T02:02:00Z">
              <w:rPr>
                <w:color w:val="000000"/>
                <w:highlight w:val="white"/>
              </w:rPr>
            </w:rPrChange>
          </w:rPr>
          <w:t xml:space="preserve"> confers the </w:t>
        </w:r>
      </w:ins>
      <w:ins w:id="3617" w:author="Olga" w:date="2018-10-29T11:06:00Z">
        <w:r w:rsidRPr="006D2558">
          <w:rPr>
            <w:color w:val="000000"/>
            <w:rPrChange w:id="3618" w:author="Olga" w:date="2018-10-30T02:02:00Z">
              <w:rPr>
                <w:color w:val="000000"/>
                <w:highlight w:val="white"/>
              </w:rPr>
            </w:rPrChange>
          </w:rPr>
          <w:t>possibility</w:t>
        </w:r>
      </w:ins>
      <w:ins w:id="3619" w:author="Olga" w:date="2018-10-29T10:53:00Z">
        <w:r w:rsidRPr="006D2558">
          <w:rPr>
            <w:color w:val="000000"/>
            <w:rPrChange w:id="3620" w:author="Olga" w:date="2018-10-30T02:02:00Z">
              <w:rPr>
                <w:color w:val="000000"/>
                <w:highlight w:val="white"/>
              </w:rPr>
            </w:rPrChange>
          </w:rPr>
          <w:t xml:space="preserve"> to obtain transformed hairy roots with no need of </w:t>
        </w:r>
      </w:ins>
      <w:ins w:id="3621" w:author="Olga" w:date="2018-10-29T10:54:00Z">
        <w:r w:rsidRPr="006D2558">
          <w:rPr>
            <w:color w:val="000000"/>
            <w:rPrChange w:id="3622" w:author="Olga" w:date="2018-10-30T02:02:00Z">
              <w:rPr>
                <w:color w:val="000000"/>
                <w:highlight w:val="white"/>
              </w:rPr>
            </w:rPrChange>
          </w:rPr>
          <w:t xml:space="preserve">organogenesis </w:t>
        </w:r>
      </w:ins>
      <w:ins w:id="3623" w:author="Olga" w:date="2018-10-29T11:03:00Z">
        <w:r w:rsidRPr="006D2558">
          <w:rPr>
            <w:color w:val="000000"/>
            <w:rPrChange w:id="3624" w:author="Olga" w:date="2018-10-30T02:02:00Z">
              <w:rPr>
                <w:color w:val="000000"/>
                <w:highlight w:val="white"/>
              </w:rPr>
            </w:rPrChange>
          </w:rPr>
          <w:t>using</w:t>
        </w:r>
      </w:ins>
      <w:ins w:id="3625" w:author="Olga" w:date="2018-10-29T10:54:00Z">
        <w:r w:rsidRPr="006D2558">
          <w:rPr>
            <w:color w:val="000000"/>
            <w:rPrChange w:id="3626" w:author="Olga" w:date="2018-10-30T02:02:00Z">
              <w:rPr>
                <w:color w:val="000000"/>
                <w:highlight w:val="white"/>
              </w:rPr>
            </w:rPrChange>
          </w:rPr>
          <w:t xml:space="preserve"> exogenously applied phytohormones</w:t>
        </w:r>
      </w:ins>
      <w:r w:rsidRPr="00632EAE">
        <w:rPr>
          <w:noProof/>
          <w:color w:val="000000"/>
          <w:vertAlign w:val="superscript"/>
        </w:rPr>
        <w:t>28</w:t>
      </w:r>
      <w:ins w:id="3627" w:author="Olga" w:date="2018-10-29T10:53:00Z">
        <w:r w:rsidRPr="006D2558">
          <w:rPr>
            <w:color w:val="000000"/>
            <w:rPrChange w:id="3628" w:author="Olga" w:date="2018-10-30T02:02:00Z">
              <w:rPr>
                <w:color w:val="000000"/>
                <w:highlight w:val="white"/>
              </w:rPr>
            </w:rPrChange>
          </w:rPr>
          <w:t xml:space="preserve">. </w:t>
        </w:r>
      </w:ins>
      <w:ins w:id="3629" w:author="Olga" w:date="2018-10-29T15:17:00Z">
        <w:r w:rsidRPr="006D2558">
          <w:rPr>
            <w:color w:val="000000"/>
            <w:rPrChange w:id="3630" w:author="Olga" w:date="2018-10-30T02:02:00Z">
              <w:rPr>
                <w:color w:val="000000"/>
                <w:highlight w:val="white"/>
              </w:rPr>
            </w:rPrChange>
          </w:rPr>
          <w:t xml:space="preserve">The hairy roots can be maintained attached to the wild type shoot generating a composite plant or can be self-propagated. </w:t>
        </w:r>
        <w:r w:rsidRPr="006D2558">
          <w:rPr>
            <w:color w:val="000000"/>
            <w:rPrChange w:id="3631" w:author="Olga" w:date="2018-10-30T02:02:00Z">
              <w:rPr>
                <w:color w:val="000000"/>
                <w:highlight w:val="green"/>
              </w:rPr>
            </w:rPrChange>
          </w:rPr>
          <w:t>This ability of hairy roots to self-propagate is being exploited to produce in several plants hairy roots as a biological system for mass-producing valuable metabolites or foreign proteins, generating interests in pharmaceutics and even phytoremediation areas (see for review</w:t>
        </w:r>
      </w:ins>
      <w:r>
        <w:rPr>
          <w:noProof/>
          <w:color w:val="000000"/>
          <w:vertAlign w:val="superscript"/>
        </w:rPr>
        <w:t>29,</w:t>
      </w:r>
      <w:r w:rsidRPr="00EA3C0A">
        <w:rPr>
          <w:noProof/>
          <w:color w:val="000000"/>
          <w:vertAlign w:val="superscript"/>
        </w:rPr>
        <w:t>30</w:t>
      </w:r>
      <w:r>
        <w:rPr>
          <w:color w:val="000000"/>
        </w:rPr>
        <w:t>)</w:t>
      </w:r>
      <w:ins w:id="3632" w:author="Olga" w:date="2018-10-29T15:17:00Z">
        <w:r w:rsidRPr="006D2558">
          <w:rPr>
            <w:color w:val="000000"/>
            <w:rPrChange w:id="3633" w:author="Olga" w:date="2018-10-30T02:02:00Z">
              <w:rPr>
                <w:color w:val="000000"/>
                <w:highlight w:val="green"/>
              </w:rPr>
            </w:rPrChange>
          </w:rPr>
          <w:t>. In potato (var. Kufri Bahar)</w:t>
        </w:r>
      </w:ins>
      <w:r>
        <w:rPr>
          <w:color w:val="000000"/>
        </w:rPr>
        <w:t>,</w:t>
      </w:r>
      <w:ins w:id="3634" w:author="Olga" w:date="2018-10-29T15:17:00Z">
        <w:r w:rsidRPr="006D2558">
          <w:rPr>
            <w:color w:val="000000"/>
            <w:rPrChange w:id="3635" w:author="Olga" w:date="2018-10-30T02:02:00Z">
              <w:rPr>
                <w:color w:val="000000"/>
                <w:highlight w:val="green"/>
              </w:rPr>
            </w:rPrChange>
          </w:rPr>
          <w:t xml:space="preserve"> transgenic complete plants were infected with wild type </w:t>
        </w:r>
      </w:ins>
      <w:ins w:id="3636" w:author="Olga" w:date="2018-10-30T01:45:00Z">
        <w:r w:rsidRPr="006D2558">
          <w:rPr>
            <w:i/>
            <w:color w:val="000000"/>
          </w:rPr>
          <w:t>A. rhizogenes</w:t>
        </w:r>
      </w:ins>
      <w:ins w:id="3637" w:author="Olga" w:date="2018-10-29T15:17:00Z">
        <w:r w:rsidRPr="006D2558">
          <w:rPr>
            <w:color w:val="000000"/>
            <w:rPrChange w:id="3638" w:author="Olga" w:date="2018-10-30T02:02:00Z">
              <w:rPr>
                <w:color w:val="000000"/>
                <w:highlight w:val="green"/>
              </w:rPr>
            </w:rPrChange>
          </w:rPr>
          <w:t xml:space="preserve"> strain to produce hairy roots expressing the Hepatitis B surface antigens (HBsAg)</w:t>
        </w:r>
      </w:ins>
      <w:r w:rsidRPr="00632EAE">
        <w:rPr>
          <w:noProof/>
          <w:color w:val="000000"/>
          <w:vertAlign w:val="superscript"/>
        </w:rPr>
        <w:t>23</w:t>
      </w:r>
      <w:ins w:id="3639" w:author="Olga" w:date="2018-10-29T15:17:00Z">
        <w:r w:rsidRPr="006D2558">
          <w:rPr>
            <w:color w:val="000000"/>
            <w:rPrChange w:id="3640" w:author="Olga" w:date="2018-10-30T02:02:00Z">
              <w:rPr>
                <w:color w:val="000000"/>
                <w:highlight w:val="green"/>
              </w:rPr>
            </w:rPrChange>
          </w:rPr>
          <w:t>.</w:t>
        </w:r>
        <w:r w:rsidRPr="006D2558">
          <w:rPr>
            <w:color w:val="000000"/>
          </w:rPr>
          <w:t xml:space="preserve"> </w:t>
        </w:r>
      </w:ins>
      <w:ins w:id="3641" w:author="Olga" w:date="2018-10-29T15:05:00Z">
        <w:r w:rsidRPr="006D2558">
          <w:rPr>
            <w:color w:val="000000"/>
            <w:rPrChange w:id="3642" w:author="Olga" w:date="2018-10-30T02:02:00Z">
              <w:rPr>
                <w:color w:val="000000"/>
                <w:highlight w:val="white"/>
              </w:rPr>
            </w:rPrChange>
          </w:rPr>
          <w:t>Alternatively, a complete transgenic plant regenerated from hairy roots can be obtained</w:t>
        </w:r>
      </w:ins>
      <w:r>
        <w:rPr>
          <w:color w:val="000000"/>
        </w:rPr>
        <w:t>,</w:t>
      </w:r>
      <w:ins w:id="3643" w:author="Olga" w:date="2018-10-29T15:05:00Z">
        <w:r w:rsidRPr="006D2558">
          <w:rPr>
            <w:color w:val="000000"/>
            <w:rPrChange w:id="3644" w:author="Olga" w:date="2018-10-30T02:02:00Z">
              <w:rPr>
                <w:color w:val="000000"/>
                <w:highlight w:val="white"/>
              </w:rPr>
            </w:rPrChange>
          </w:rPr>
          <w:t xml:space="preserve"> but potato plant and tubers showed distinct development compared to the untransformed controls</w:t>
        </w:r>
      </w:ins>
      <w:r>
        <w:rPr>
          <w:color w:val="000000"/>
        </w:rPr>
        <w:t xml:space="preserve">. These differences in the phenotype are </w:t>
      </w:r>
      <w:ins w:id="3645" w:author="Olga" w:date="2018-10-29T15:05:00Z">
        <w:r w:rsidRPr="006D2558">
          <w:rPr>
            <w:color w:val="000000"/>
            <w:rPrChange w:id="3646" w:author="Olga" w:date="2018-10-30T02:02:00Z">
              <w:rPr>
                <w:color w:val="000000"/>
                <w:highlight w:val="white"/>
              </w:rPr>
            </w:rPrChange>
          </w:rPr>
          <w:t>due to the original Ri T-DNA integrated within the genome</w:t>
        </w:r>
      </w:ins>
      <w:r w:rsidRPr="00EA3C0A">
        <w:rPr>
          <w:noProof/>
          <w:color w:val="000000"/>
          <w:vertAlign w:val="superscript"/>
        </w:rPr>
        <w:t>31, 32</w:t>
      </w:r>
      <w:ins w:id="3647" w:author="Olga" w:date="2018-10-29T15:05:00Z">
        <w:r w:rsidRPr="006D2558">
          <w:rPr>
            <w:color w:val="000000"/>
            <w:rPrChange w:id="3648" w:author="Olga" w:date="2018-10-30T02:02:00Z">
              <w:rPr>
                <w:color w:val="000000"/>
                <w:highlight w:val="white"/>
              </w:rPr>
            </w:rPrChange>
          </w:rPr>
          <w:t>.</w:t>
        </w:r>
      </w:ins>
    </w:p>
    <w:p w14:paraId="25A08ECB" w14:textId="77777777" w:rsidR="00A05564" w:rsidRPr="006D2558" w:rsidDel="00C7431E" w:rsidRDefault="00A05564" w:rsidP="00A05564">
      <w:pPr>
        <w:pBdr>
          <w:top w:val="nil"/>
          <w:left w:val="nil"/>
          <w:bottom w:val="nil"/>
          <w:right w:val="nil"/>
          <w:between w:val="nil"/>
        </w:pBdr>
        <w:jc w:val="both"/>
        <w:rPr>
          <w:ins w:id="3649" w:author="Olga" w:date="2018-10-29T12:31:00Z"/>
          <w:del w:id="3650" w:author="Olga" w:date="2018-10-29T13:12:00Z"/>
          <w:color w:val="000000"/>
          <w:rPrChange w:id="3651" w:author="Olga" w:date="2018-10-30T02:02:00Z">
            <w:rPr>
              <w:ins w:id="3652" w:author="Olga" w:date="2018-10-29T12:31:00Z"/>
              <w:del w:id="3653" w:author="Olga" w:date="2018-10-29T13:12:00Z"/>
              <w:color w:val="000000"/>
              <w:highlight w:val="white"/>
            </w:rPr>
          </w:rPrChange>
        </w:rPr>
      </w:pPr>
      <w:ins w:id="3654" w:author="Olga" w:date="2018-10-29T12:31:00Z">
        <w:del w:id="3655" w:author="Olga" w:date="2018-10-29T13:09:00Z">
          <w:r w:rsidRPr="006D2558" w:rsidDel="00C7431E">
            <w:rPr>
              <w:color w:val="000000"/>
              <w:rPrChange w:id="3656" w:author="Olga" w:date="2018-10-30T02:02:00Z">
                <w:rPr>
                  <w:color w:val="000000"/>
                  <w:highlight w:val="white"/>
                </w:rPr>
              </w:rPrChange>
            </w:rPr>
            <w:delText>However, though potato plants developed from hairy roots have been proven to develop normally</w:delText>
          </w:r>
          <w:r w:rsidRPr="006D2558" w:rsidDel="00C7431E">
            <w:rPr>
              <w:color w:val="000000"/>
              <w:rPrChange w:id="3657" w:author="Olga" w:date="2018-10-30T02:02:00Z">
                <w:rPr>
                  <w:color w:val="000000"/>
                  <w:highlight w:val="white"/>
                  <w:vertAlign w:val="superscript"/>
                </w:rPr>
              </w:rPrChange>
            </w:rPr>
            <w:delText>28</w:delText>
          </w:r>
          <w:r w:rsidRPr="006D2558" w:rsidDel="00C7431E">
            <w:rPr>
              <w:color w:val="000000"/>
              <w:rPrChange w:id="3658" w:author="Olga" w:date="2018-10-30T02:02:00Z">
                <w:rPr>
                  <w:color w:val="000000"/>
                  <w:highlight w:val="white"/>
                </w:rPr>
              </w:rPrChange>
            </w:rPr>
            <w:delText xml:space="preserve">, this strategy may present limitations, especially when studying tightly-controlled developmental processes, </w:delText>
          </w:r>
        </w:del>
        <w:del w:id="3659" w:author="Olga" w:date="2018-10-29T13:06:00Z">
          <w:r w:rsidRPr="006D2558" w:rsidDel="00C7431E">
            <w:rPr>
              <w:color w:val="000000"/>
              <w:rPrChange w:id="3660" w:author="Olga" w:date="2018-10-30T02:02:00Z">
                <w:rPr>
                  <w:color w:val="000000"/>
                  <w:highlight w:val="white"/>
                </w:rPr>
              </w:rPrChange>
            </w:rPr>
            <w:delText xml:space="preserve">because </w:delText>
          </w:r>
        </w:del>
        <w:del w:id="3661" w:author="Olga" w:date="2018-10-29T12:40:00Z">
          <w:r w:rsidRPr="006D2558" w:rsidDel="00866EBC">
            <w:rPr>
              <w:color w:val="000000"/>
              <w:rPrChange w:id="3662" w:author="Olga" w:date="2018-10-30T02:02:00Z">
                <w:rPr>
                  <w:color w:val="000000"/>
                  <w:highlight w:val="white"/>
                </w:rPr>
              </w:rPrChange>
            </w:rPr>
            <w:delText xml:space="preserve">the Ri plasmid still contains the T-DNA genes responsible for the induction of hairy roots (rol </w:delText>
          </w:r>
          <w:r w:rsidRPr="006D2558" w:rsidDel="00866EBC">
            <w:rPr>
              <w:color w:val="000000"/>
              <w:rPrChange w:id="3663" w:author="Olga" w:date="2018-10-30T02:02:00Z">
                <w:rPr>
                  <w:i/>
                  <w:color w:val="000000"/>
                  <w:highlight w:val="white"/>
                </w:rPr>
              </w:rPrChange>
            </w:rPr>
            <w:delText>A</w:delText>
          </w:r>
          <w:r w:rsidRPr="006D2558" w:rsidDel="00866EBC">
            <w:rPr>
              <w:color w:val="000000"/>
              <w:rPrChange w:id="3664" w:author="Olga" w:date="2018-10-30T02:02:00Z">
                <w:rPr>
                  <w:color w:val="000000"/>
                  <w:highlight w:val="white"/>
                </w:rPr>
              </w:rPrChange>
            </w:rPr>
            <w:delText>,</w:delText>
          </w:r>
          <w:r w:rsidRPr="006D2558" w:rsidDel="00866EBC">
            <w:rPr>
              <w:color w:val="000000"/>
              <w:rPrChange w:id="3665" w:author="Olga" w:date="2018-10-30T02:02:00Z">
                <w:rPr>
                  <w:i/>
                  <w:color w:val="000000"/>
                  <w:highlight w:val="white"/>
                </w:rPr>
              </w:rPrChange>
            </w:rPr>
            <w:delText xml:space="preserve"> B</w:delText>
          </w:r>
          <w:r w:rsidRPr="006D2558" w:rsidDel="00866EBC">
            <w:rPr>
              <w:color w:val="000000"/>
              <w:rPrChange w:id="3666" w:author="Olga" w:date="2018-10-30T02:02:00Z">
                <w:rPr>
                  <w:color w:val="000000"/>
                  <w:highlight w:val="white"/>
                </w:rPr>
              </w:rPrChange>
            </w:rPr>
            <w:delText xml:space="preserve">, </w:delText>
          </w:r>
          <w:r w:rsidRPr="006D2558" w:rsidDel="00866EBC">
            <w:rPr>
              <w:color w:val="000000"/>
              <w:rPrChange w:id="3667" w:author="Olga" w:date="2018-10-30T02:02:00Z">
                <w:rPr>
                  <w:i/>
                  <w:color w:val="000000"/>
                  <w:highlight w:val="white"/>
                </w:rPr>
              </w:rPrChange>
            </w:rPr>
            <w:delText>C</w:delText>
          </w:r>
          <w:r w:rsidRPr="006D2558" w:rsidDel="00866EBC">
            <w:rPr>
              <w:color w:val="000000"/>
              <w:rPrChange w:id="3668" w:author="Olga" w:date="2018-10-30T02:02:00Z">
                <w:rPr>
                  <w:color w:val="000000"/>
                  <w:highlight w:val="white"/>
                </w:rPr>
              </w:rPrChange>
            </w:rPr>
            <w:delText xml:space="preserve"> and </w:delText>
          </w:r>
          <w:r w:rsidRPr="006D2558" w:rsidDel="00866EBC">
            <w:rPr>
              <w:color w:val="000000"/>
              <w:rPrChange w:id="3669" w:author="Olga" w:date="2018-10-30T02:02:00Z">
                <w:rPr>
                  <w:i/>
                  <w:color w:val="000000"/>
                  <w:highlight w:val="white"/>
                </w:rPr>
              </w:rPrChange>
            </w:rPr>
            <w:delText>D</w:delText>
          </w:r>
          <w:r w:rsidRPr="006D2558" w:rsidDel="00866EBC">
            <w:rPr>
              <w:color w:val="000000"/>
              <w:rPrChange w:id="3670" w:author="Olga" w:date="2018-10-30T02:02:00Z">
                <w:rPr>
                  <w:color w:val="000000"/>
                  <w:highlight w:val="white"/>
                </w:rPr>
              </w:rPrChange>
            </w:rPr>
            <w:delText>) and the synthesis of opines and auxin genes (necessary for the maintenance of these roots). Once the T-DNA is inserted into the host genomic DNA, it will hormonally deregulate the infected cells, leading to root-like proliferation and cellular organization, generating hairy roots at the points of infection</w:delText>
          </w:r>
          <w:r w:rsidRPr="006D2558" w:rsidDel="00866EBC">
            <w:rPr>
              <w:color w:val="000000"/>
              <w:rPrChange w:id="3671" w:author="Olga" w:date="2018-10-30T02:02:00Z">
                <w:rPr>
                  <w:color w:val="000000"/>
                  <w:highlight w:val="white"/>
                  <w:vertAlign w:val="superscript"/>
                </w:rPr>
              </w:rPrChange>
            </w:rPr>
            <w:delText>29</w:delText>
          </w:r>
          <w:r w:rsidRPr="006D2558" w:rsidDel="00866EBC">
            <w:rPr>
              <w:color w:val="000000"/>
              <w:rPrChange w:id="3672" w:author="Olga" w:date="2018-10-30T02:02:00Z">
                <w:rPr>
                  <w:color w:val="000000"/>
                  <w:highlight w:val="white"/>
                </w:rPr>
              </w:rPrChange>
            </w:rPr>
            <w:delText xml:space="preserve">. </w:delText>
          </w:r>
        </w:del>
        <w:del w:id="3673" w:author="Olga" w:date="2018-10-29T12:46:00Z">
          <w:r w:rsidRPr="006D2558" w:rsidDel="002A5BE2">
            <w:rPr>
              <w:color w:val="000000"/>
              <w:rPrChange w:id="3674" w:author="Olga" w:date="2018-10-30T02:02:00Z">
                <w:rPr>
                  <w:color w:val="000000"/>
                  <w:highlight w:val="white"/>
                </w:rPr>
              </w:rPrChange>
            </w:rPr>
            <w:delText xml:space="preserve">The </w:delText>
          </w:r>
          <w:r w:rsidRPr="006D2558" w:rsidDel="002A5BE2">
            <w:rPr>
              <w:i/>
              <w:color w:val="000000"/>
              <w:rPrChange w:id="3675" w:author="Olga" w:date="2018-10-30T02:02:00Z">
                <w:rPr>
                  <w:i/>
                  <w:color w:val="000000"/>
                  <w:highlight w:val="white"/>
                </w:rPr>
              </w:rPrChange>
            </w:rPr>
            <w:delText>A. tumefaciens</w:delText>
          </w:r>
          <w:r w:rsidRPr="006D2558" w:rsidDel="002A5BE2">
            <w:rPr>
              <w:color w:val="000000"/>
              <w:rPrChange w:id="3676" w:author="Olga" w:date="2018-10-30T02:02:00Z">
                <w:rPr>
                  <w:color w:val="000000"/>
                  <w:highlight w:val="white"/>
                </w:rPr>
              </w:rPrChange>
            </w:rPr>
            <w:delText xml:space="preserve"> system does not present this limitation since the original T-DNA, responsible for inducing the tumour, is completely removed. </w:delText>
          </w:r>
        </w:del>
        <w:del w:id="3677" w:author="Olga" w:date="2018-10-29T13:12:00Z">
          <w:r w:rsidRPr="006D2558" w:rsidDel="00C7431E">
            <w:rPr>
              <w:color w:val="000000"/>
              <w:rPrChange w:id="3678" w:author="Olga" w:date="2018-10-30T02:02:00Z">
                <w:rPr>
                  <w:color w:val="000000"/>
                  <w:highlight w:val="white"/>
                </w:rPr>
              </w:rPrChange>
            </w:rPr>
            <w:delText xml:space="preserve">Another limitation of generating composite plants using </w:delText>
          </w:r>
          <w:r w:rsidRPr="006D2558" w:rsidDel="00C7431E">
            <w:rPr>
              <w:i/>
              <w:color w:val="000000"/>
              <w:rPrChange w:id="3679" w:author="Olga" w:date="2018-10-30T02:02:00Z">
                <w:rPr>
                  <w:i/>
                  <w:color w:val="000000"/>
                  <w:highlight w:val="white"/>
                </w:rPr>
              </w:rPrChange>
            </w:rPr>
            <w:delText xml:space="preserve">A. rhizogenes </w:delText>
          </w:r>
          <w:r w:rsidRPr="006D2558" w:rsidDel="00C7431E">
            <w:rPr>
              <w:color w:val="000000"/>
              <w:rPrChange w:id="3680" w:author="Olga" w:date="2018-10-30T02:02:00Z">
                <w:rPr>
                  <w:color w:val="000000"/>
                  <w:highlight w:val="white"/>
                </w:rPr>
              </w:rPrChange>
            </w:rPr>
            <w:delText xml:space="preserve">with a native scion is that the system is not stable between generations, as the tuber or floral organs are still wild-type. However, some examples of functional genetic studies have been successful using </w:delText>
          </w:r>
          <w:r w:rsidRPr="006D2558" w:rsidDel="00C7431E">
            <w:rPr>
              <w:i/>
              <w:color w:val="000000"/>
              <w:rPrChange w:id="3681" w:author="Olga" w:date="2018-10-30T02:02:00Z">
                <w:rPr>
                  <w:i/>
                  <w:color w:val="000000"/>
                  <w:highlight w:val="white"/>
                </w:rPr>
              </w:rPrChange>
            </w:rPr>
            <w:delText>A. rhizogenes</w:delText>
          </w:r>
          <w:r w:rsidRPr="006D2558" w:rsidDel="00C7431E">
            <w:rPr>
              <w:color w:val="000000"/>
              <w:rPrChange w:id="3682" w:author="Olga" w:date="2018-10-30T02:02:00Z">
                <w:rPr>
                  <w:color w:val="000000"/>
                  <w:highlight w:val="white"/>
                </w:rPr>
              </w:rPrChange>
            </w:rPr>
            <w:delText xml:space="preserve"> in potato, tomato and eucalyptus to demonstrate gene function</w:delText>
          </w:r>
          <w:r w:rsidRPr="006D2558" w:rsidDel="00C7431E">
            <w:rPr>
              <w:color w:val="000000"/>
              <w:vertAlign w:val="superscript"/>
              <w:rPrChange w:id="3683" w:author="Olga" w:date="2018-10-30T02:02:00Z">
                <w:rPr>
                  <w:color w:val="000000"/>
                  <w:highlight w:val="white"/>
                  <w:vertAlign w:val="superscript"/>
                </w:rPr>
              </w:rPrChange>
            </w:rPr>
            <w:delText>5–8</w:delText>
          </w:r>
          <w:r w:rsidRPr="006D2558" w:rsidDel="00C7431E">
            <w:rPr>
              <w:color w:val="000000"/>
              <w:rPrChange w:id="3684" w:author="Olga" w:date="2018-10-30T02:02:00Z">
                <w:rPr>
                  <w:color w:val="000000"/>
                  <w:highlight w:val="white"/>
                </w:rPr>
              </w:rPrChange>
            </w:rPr>
            <w:delText>, and to study the hormonal response</w:delText>
          </w:r>
          <w:r w:rsidRPr="006D2558" w:rsidDel="00C7431E">
            <w:rPr>
              <w:color w:val="000000"/>
              <w:vertAlign w:val="superscript"/>
              <w:rPrChange w:id="3685" w:author="Olga" w:date="2018-10-30T02:02:00Z">
                <w:rPr>
                  <w:color w:val="000000"/>
                  <w:highlight w:val="white"/>
                  <w:vertAlign w:val="superscript"/>
                </w:rPr>
              </w:rPrChange>
            </w:rPr>
            <w:delText>30,31</w:delText>
          </w:r>
          <w:r w:rsidRPr="006D2558" w:rsidDel="00C7431E">
            <w:rPr>
              <w:color w:val="000000"/>
              <w:rPrChange w:id="3686" w:author="Olga" w:date="2018-10-30T02:02:00Z">
                <w:rPr>
                  <w:color w:val="000000"/>
                  <w:highlight w:val="white"/>
                </w:rPr>
              </w:rPrChange>
            </w:rPr>
            <w:delText xml:space="preserve"> and promoter activity</w:delText>
          </w:r>
          <w:r w:rsidRPr="006D2558" w:rsidDel="00C7431E">
            <w:rPr>
              <w:color w:val="000000"/>
              <w:vertAlign w:val="superscript"/>
              <w:rPrChange w:id="3687" w:author="Olga" w:date="2018-10-30T02:02:00Z">
                <w:rPr>
                  <w:color w:val="000000"/>
                  <w:highlight w:val="white"/>
                  <w:vertAlign w:val="superscript"/>
                </w:rPr>
              </w:rPrChange>
            </w:rPr>
            <w:delText>32,33</w:delText>
          </w:r>
          <w:r w:rsidRPr="006D2558" w:rsidDel="00C7431E">
            <w:rPr>
              <w:color w:val="000000"/>
              <w:rPrChange w:id="3688" w:author="Olga" w:date="2018-10-30T02:02:00Z">
                <w:rPr>
                  <w:color w:val="000000"/>
                  <w:highlight w:val="white"/>
                </w:rPr>
              </w:rPrChange>
            </w:rPr>
            <w:delText>.</w:delText>
          </w:r>
        </w:del>
      </w:ins>
    </w:p>
    <w:p w14:paraId="1B92BE97" w14:textId="77777777" w:rsidR="00A05564" w:rsidRPr="006D2558" w:rsidRDefault="00A05564" w:rsidP="00A05564">
      <w:pPr>
        <w:pBdr>
          <w:top w:val="nil"/>
          <w:left w:val="nil"/>
          <w:bottom w:val="nil"/>
          <w:right w:val="nil"/>
          <w:between w:val="nil"/>
        </w:pBdr>
        <w:jc w:val="both"/>
        <w:rPr>
          <w:ins w:id="3689" w:author="Olga" w:date="2018-10-29T13:24:00Z"/>
        </w:rPr>
      </w:pPr>
      <w:del w:id="3690" w:author="Olga" w:date="2018-10-27T19:03:00Z">
        <w:r w:rsidRPr="006D2558" w:rsidDel="00286D90">
          <w:rPr>
            <w:color w:val="000000"/>
            <w:rPrChange w:id="3691" w:author="Olga" w:date="2018-10-30T02:02:00Z">
              <w:rPr>
                <w:color w:val="000000"/>
                <w:highlight w:val="white"/>
              </w:rPr>
            </w:rPrChange>
          </w:rPr>
          <w:delText xml:space="preserve">, but this system is costly in terms of time and money, since it is necessary to regenerate a whole plant using phytohormones. </w:delText>
        </w:r>
      </w:del>
      <w:del w:id="3692" w:author="Olga" w:date="2018-10-27T19:07:00Z">
        <w:r w:rsidRPr="006D2558" w:rsidDel="00286D90">
          <w:rPr>
            <w:color w:val="000000"/>
            <w:rPrChange w:id="3693" w:author="Olga" w:date="2018-10-30T02:02:00Z">
              <w:rPr>
                <w:color w:val="000000"/>
                <w:highlight w:val="white"/>
              </w:rPr>
            </w:rPrChange>
          </w:rPr>
          <w:delText xml:space="preserve">This has contributed to the development of alternative methods that can overcome these limitations. The use of </w:delText>
        </w:r>
        <w:r w:rsidRPr="006D2558" w:rsidDel="00286D90">
          <w:rPr>
            <w:i/>
            <w:color w:val="000000"/>
            <w:rPrChange w:id="3694" w:author="Olga" w:date="2018-10-30T02:02:00Z">
              <w:rPr>
                <w:i/>
                <w:color w:val="000000"/>
                <w:highlight w:val="white"/>
              </w:rPr>
            </w:rPrChange>
          </w:rPr>
          <w:delText>Agrobacterium rhizogenes</w:delText>
        </w:r>
        <w:r w:rsidRPr="006D2558" w:rsidDel="00286D90">
          <w:rPr>
            <w:color w:val="000000"/>
            <w:rPrChange w:id="3695" w:author="Olga" w:date="2018-10-30T02:02:00Z">
              <w:rPr>
                <w:color w:val="000000"/>
                <w:highlight w:val="white"/>
              </w:rPr>
            </w:rPrChange>
          </w:rPr>
          <w:delText xml:space="preserve"> to achieve transformed hairy roots is an example. </w:delText>
        </w:r>
      </w:del>
      <w:r w:rsidRPr="006D2558">
        <w:rPr>
          <w:color w:val="000000"/>
          <w:rPrChange w:id="3696" w:author="Olga" w:date="2018-10-30T02:02:00Z">
            <w:rPr>
              <w:color w:val="000000"/>
              <w:highlight w:val="white"/>
            </w:rPr>
          </w:rPrChange>
        </w:rPr>
        <w:t xml:space="preserve">In this work, the detailed procedures to obtain transgenic stable hairy roots using </w:t>
      </w:r>
      <w:del w:id="3697" w:author="Olga" w:date="2018-10-30T01:45:00Z">
        <w:r w:rsidRPr="006D2558" w:rsidDel="00D26AB1">
          <w:rPr>
            <w:i/>
            <w:color w:val="000000"/>
            <w:rPrChange w:id="3698" w:author="Olga" w:date="2018-10-30T02:02:00Z">
              <w:rPr>
                <w:i/>
                <w:color w:val="000000"/>
                <w:highlight w:val="white"/>
              </w:rPr>
            </w:rPrChange>
          </w:rPr>
          <w:delText>A. rhizogenes</w:delText>
        </w:r>
      </w:del>
      <w:ins w:id="3699" w:author="Olga" w:date="2018-10-30T01:45:00Z">
        <w:r w:rsidRPr="006D2558">
          <w:rPr>
            <w:i/>
            <w:color w:val="000000"/>
          </w:rPr>
          <w:t>A. rhizogenes</w:t>
        </w:r>
      </w:ins>
      <w:r w:rsidRPr="006D2558">
        <w:rPr>
          <w:color w:val="000000"/>
          <w:rPrChange w:id="3700" w:author="Olga" w:date="2018-10-30T02:02:00Z">
            <w:rPr>
              <w:color w:val="000000"/>
              <w:highlight w:val="white"/>
            </w:rPr>
          </w:rPrChange>
        </w:rPr>
        <w:t xml:space="preserve"> and transgenic stable plants using </w:t>
      </w:r>
      <w:del w:id="3701" w:author="Olga" w:date="2018-10-30T01:45:00Z">
        <w:r w:rsidRPr="006D2558" w:rsidDel="00D26AB1">
          <w:rPr>
            <w:i/>
            <w:color w:val="000000"/>
            <w:rPrChange w:id="3702" w:author="Olga" w:date="2018-10-30T02:02:00Z">
              <w:rPr>
                <w:i/>
                <w:color w:val="000000"/>
                <w:highlight w:val="white"/>
              </w:rPr>
            </w:rPrChange>
          </w:rPr>
          <w:delText>A. tumefaciens</w:delText>
        </w:r>
      </w:del>
      <w:ins w:id="3703" w:author="Olga" w:date="2018-10-30T01:45:00Z">
        <w:r w:rsidRPr="006D2558">
          <w:rPr>
            <w:i/>
            <w:color w:val="000000"/>
          </w:rPr>
          <w:t>A. tumefaciens</w:t>
        </w:r>
      </w:ins>
      <w:r w:rsidRPr="006D2558">
        <w:rPr>
          <w:color w:val="000000"/>
          <w:rPrChange w:id="3704" w:author="Olga" w:date="2018-10-30T02:02:00Z">
            <w:rPr>
              <w:color w:val="000000"/>
              <w:highlight w:val="white"/>
            </w:rPr>
          </w:rPrChange>
        </w:rPr>
        <w:t xml:space="preserve"> are presented</w:t>
      </w:r>
      <w:ins w:id="3705" w:author="Olga" w:date="2018-10-30T01:37:00Z">
        <w:r w:rsidRPr="006D2558">
          <w:rPr>
            <w:color w:val="000000"/>
            <w:rPrChange w:id="3706" w:author="Olga" w:date="2018-10-30T02:02:00Z">
              <w:rPr>
                <w:color w:val="000000"/>
                <w:highlight w:val="white"/>
              </w:rPr>
            </w:rPrChange>
          </w:rPr>
          <w:t xml:space="preserve"> (Figure 1 and 2)</w:t>
        </w:r>
      </w:ins>
      <w:r w:rsidRPr="006D2558">
        <w:rPr>
          <w:color w:val="000000"/>
          <w:rPrChange w:id="3707" w:author="Olga" w:date="2018-10-30T02:02:00Z">
            <w:rPr>
              <w:color w:val="000000"/>
              <w:highlight w:val="white"/>
            </w:rPr>
          </w:rPrChange>
        </w:rPr>
        <w:t>. The</w:t>
      </w:r>
      <w:ins w:id="3708" w:author="Olga" w:date="2018-10-30T01:41:00Z">
        <w:r w:rsidRPr="006D2558">
          <w:rPr>
            <w:color w:val="000000"/>
            <w:rPrChange w:id="3709" w:author="Olga" w:date="2018-10-30T02:02:00Z">
              <w:rPr>
                <w:color w:val="000000"/>
                <w:highlight w:val="white"/>
              </w:rPr>
            </w:rPrChange>
          </w:rPr>
          <w:t xml:space="preserve"> fully developed</w:t>
        </w:r>
      </w:ins>
      <w:r w:rsidRPr="006D2558">
        <w:rPr>
          <w:color w:val="000000"/>
          <w:rPrChange w:id="3710" w:author="Olga" w:date="2018-10-30T02:02:00Z">
            <w:rPr>
              <w:color w:val="000000"/>
              <w:highlight w:val="white"/>
            </w:rPr>
          </w:rPrChange>
        </w:rPr>
        <w:t xml:space="preserve"> transgenic hairy roots were obtained in </w:t>
      </w:r>
      <w:del w:id="3711" w:author="Olga" w:date="2018-10-30T01:37:00Z">
        <w:r w:rsidRPr="006D2558" w:rsidDel="007F32B3">
          <w:rPr>
            <w:color w:val="000000"/>
            <w:rPrChange w:id="3712" w:author="Olga" w:date="2018-10-30T02:02:00Z">
              <w:rPr>
                <w:color w:val="000000"/>
                <w:highlight w:val="white"/>
              </w:rPr>
            </w:rPrChange>
          </w:rPr>
          <w:delText>3-4</w:delText>
        </w:r>
      </w:del>
      <w:ins w:id="3713" w:author="Olga" w:date="2018-10-30T01:41:00Z">
        <w:r w:rsidRPr="006D2558">
          <w:rPr>
            <w:color w:val="000000"/>
            <w:rPrChange w:id="3714" w:author="Olga" w:date="2018-10-30T02:02:00Z">
              <w:rPr>
                <w:color w:val="000000"/>
                <w:highlight w:val="white"/>
              </w:rPr>
            </w:rPrChange>
          </w:rPr>
          <w:t>5</w:t>
        </w:r>
      </w:ins>
      <w:ins w:id="3715" w:author="Olga" w:date="2018-10-31T09:54:00Z">
        <w:r>
          <w:rPr>
            <w:color w:val="000000"/>
          </w:rPr>
          <w:t>-6</w:t>
        </w:r>
      </w:ins>
      <w:r w:rsidRPr="006D2558">
        <w:rPr>
          <w:color w:val="000000"/>
          <w:rPrChange w:id="3716" w:author="Olga" w:date="2018-10-30T02:02:00Z">
            <w:rPr>
              <w:color w:val="000000"/>
              <w:highlight w:val="white"/>
            </w:rPr>
          </w:rPrChange>
        </w:rPr>
        <w:t xml:space="preserve"> weeks, while transgenic roots using </w:t>
      </w:r>
      <w:del w:id="3717" w:author="Olga" w:date="2018-10-30T01:45:00Z">
        <w:r w:rsidRPr="006D2558" w:rsidDel="00D26AB1">
          <w:rPr>
            <w:i/>
            <w:color w:val="000000"/>
            <w:rPrChange w:id="3718" w:author="Olga" w:date="2018-10-30T02:02:00Z">
              <w:rPr>
                <w:i/>
                <w:color w:val="000000"/>
                <w:highlight w:val="white"/>
              </w:rPr>
            </w:rPrChange>
          </w:rPr>
          <w:delText>A. tumefaciens</w:delText>
        </w:r>
      </w:del>
      <w:ins w:id="3719" w:author="Olga" w:date="2018-10-30T01:45:00Z">
        <w:r w:rsidRPr="006D2558">
          <w:rPr>
            <w:i/>
            <w:color w:val="000000"/>
          </w:rPr>
          <w:t>A. tumefaciens</w:t>
        </w:r>
      </w:ins>
      <w:r w:rsidRPr="006D2558">
        <w:rPr>
          <w:color w:val="000000"/>
          <w:rPrChange w:id="3720" w:author="Olga" w:date="2018-10-30T02:02:00Z">
            <w:rPr>
              <w:color w:val="000000"/>
              <w:highlight w:val="white"/>
            </w:rPr>
          </w:rPrChange>
        </w:rPr>
        <w:t xml:space="preserve"> needed 15-18 weeks due to the organogenesis requirement from transformed cells, and the selection and propagation of transformed plants. </w:t>
      </w:r>
      <w:ins w:id="3721" w:author="merce.figueras" w:date="2018-10-25T14:37:00Z">
        <w:r w:rsidRPr="006D2558">
          <w:rPr>
            <w:color w:val="000000"/>
            <w:rPrChange w:id="3722" w:author="Olga" w:date="2018-10-30T02:02:00Z">
              <w:rPr>
                <w:color w:val="000000"/>
                <w:highlight w:val="white"/>
              </w:rPr>
            </w:rPrChange>
          </w:rPr>
          <w:t xml:space="preserve">In </w:t>
        </w:r>
        <w:r w:rsidRPr="006D2558">
          <w:rPr>
            <w:rPrChange w:id="3723" w:author="Olga" w:date="2018-10-30T02:02:00Z">
              <w:rPr>
                <w:color w:val="000000"/>
                <w:highlight w:val="white"/>
              </w:rPr>
            </w:rPrChange>
          </w:rPr>
          <w:t xml:space="preserve">our hands, the </w:t>
        </w:r>
        <w:del w:id="3724" w:author="Olga" w:date="2018-10-30T01:45:00Z">
          <w:r w:rsidRPr="006D2558" w:rsidDel="00D26AB1">
            <w:rPr>
              <w:i/>
              <w:rPrChange w:id="3725" w:author="Olga" w:date="2018-10-30T02:02:00Z">
                <w:rPr>
                  <w:color w:val="000000"/>
                  <w:highlight w:val="white"/>
                </w:rPr>
              </w:rPrChange>
            </w:rPr>
            <w:delText>A. tumefaciens</w:delText>
          </w:r>
        </w:del>
      </w:ins>
      <w:ins w:id="3726" w:author="Olga" w:date="2018-10-30T01:45:00Z">
        <w:r w:rsidRPr="006D2558">
          <w:rPr>
            <w:i/>
          </w:rPr>
          <w:t>A. tumefaciens</w:t>
        </w:r>
      </w:ins>
      <w:ins w:id="3727" w:author="merce.figueras" w:date="2018-10-25T14:37:00Z">
        <w:r w:rsidRPr="006D2558">
          <w:rPr>
            <w:rPrChange w:id="3728" w:author="Olga" w:date="2018-10-30T02:02:00Z">
              <w:rPr>
                <w:color w:val="000000"/>
                <w:highlight w:val="white"/>
              </w:rPr>
            </w:rPrChange>
          </w:rPr>
          <w:t xml:space="preserve"> transformation procedure works efficiently in </w:t>
        </w:r>
        <w:r w:rsidRPr="006D2558">
          <w:rPr>
            <w:i/>
            <w:rPrChange w:id="3729" w:author="Olga" w:date="2018-10-30T02:02:00Z">
              <w:rPr>
                <w:color w:val="000000"/>
                <w:highlight w:val="white"/>
              </w:rPr>
            </w:rPrChange>
          </w:rPr>
          <w:t>S. tuberosum</w:t>
        </w:r>
        <w:r w:rsidRPr="006D2558">
          <w:rPr>
            <w:rPrChange w:id="3730" w:author="Olga" w:date="2018-10-30T02:02:00Z">
              <w:rPr>
                <w:color w:val="000000"/>
                <w:highlight w:val="white"/>
              </w:rPr>
            </w:rPrChange>
          </w:rPr>
          <w:t xml:space="preserve"> ssp. </w:t>
        </w:r>
        <w:r w:rsidRPr="006D2558">
          <w:rPr>
            <w:i/>
            <w:rPrChange w:id="3731" w:author="Olga" w:date="2018-10-30T02:02:00Z">
              <w:rPr>
                <w:color w:val="000000"/>
                <w:highlight w:val="white"/>
              </w:rPr>
            </w:rPrChange>
          </w:rPr>
          <w:t xml:space="preserve">andigena </w:t>
        </w:r>
        <w:r w:rsidRPr="006D2558">
          <w:rPr>
            <w:rPrChange w:id="3732" w:author="Olga" w:date="2018-10-30T02:02:00Z">
              <w:rPr>
                <w:color w:val="000000"/>
                <w:highlight w:val="white"/>
              </w:rPr>
            </w:rPrChange>
          </w:rPr>
          <w:t xml:space="preserve">and ssp. </w:t>
        </w:r>
        <w:r w:rsidRPr="006D2558">
          <w:rPr>
            <w:i/>
            <w:rPrChange w:id="3733" w:author="Olga" w:date="2018-10-30T02:02:00Z">
              <w:rPr>
                <w:color w:val="000000"/>
                <w:highlight w:val="white"/>
              </w:rPr>
            </w:rPrChange>
          </w:rPr>
          <w:t xml:space="preserve">tuberosum </w:t>
        </w:r>
        <w:r w:rsidRPr="006D2558">
          <w:rPr>
            <w:rPrChange w:id="3734" w:author="Olga" w:date="2018-10-30T02:02:00Z">
              <w:rPr>
                <w:color w:val="000000"/>
                <w:highlight w:val="white"/>
              </w:rPr>
            </w:rPrChange>
          </w:rPr>
          <w:t>(cv. Désirée), with a reported transformation efficiency around 35 %</w:t>
        </w:r>
      </w:ins>
      <w:r w:rsidRPr="002446DC">
        <w:rPr>
          <w:noProof/>
          <w:vertAlign w:val="superscript"/>
        </w:rPr>
        <w:t>22</w:t>
      </w:r>
      <w:ins w:id="3735" w:author="merce.figueras" w:date="2018-10-25T14:37:00Z">
        <w:r w:rsidRPr="006D2558">
          <w:rPr>
            <w:rPrChange w:id="3736" w:author="Olga" w:date="2018-10-30T02:02:00Z">
              <w:rPr>
                <w:color w:val="000000"/>
                <w:highlight w:val="white"/>
              </w:rPr>
            </w:rPrChange>
          </w:rPr>
          <w:t xml:space="preserve"> and 48 %</w:t>
        </w:r>
      </w:ins>
      <w:r w:rsidRPr="002446DC">
        <w:rPr>
          <w:noProof/>
          <w:vertAlign w:val="superscript"/>
        </w:rPr>
        <w:t>12</w:t>
      </w:r>
      <w:ins w:id="3737" w:author="merce.figueras" w:date="2018-10-25T14:37:00Z">
        <w:r w:rsidRPr="006D2558">
          <w:rPr>
            <w:rPrChange w:id="3738" w:author="Olga" w:date="2018-10-30T02:02:00Z">
              <w:rPr>
                <w:color w:val="000000"/>
                <w:highlight w:val="white"/>
              </w:rPr>
            </w:rPrChange>
          </w:rPr>
          <w:t xml:space="preserve">, respectively. The described </w:t>
        </w:r>
        <w:del w:id="3739" w:author="Olga" w:date="2018-10-30T01:45:00Z">
          <w:r w:rsidRPr="006D2558" w:rsidDel="00D26AB1">
            <w:rPr>
              <w:i/>
              <w:rPrChange w:id="3740" w:author="Olga" w:date="2018-10-30T02:02:00Z">
                <w:rPr>
                  <w:color w:val="000000"/>
                  <w:highlight w:val="white"/>
                </w:rPr>
              </w:rPrChange>
            </w:rPr>
            <w:delText>A. rhizogenes</w:delText>
          </w:r>
        </w:del>
      </w:ins>
      <w:ins w:id="3741" w:author="Olga" w:date="2018-10-30T01:45:00Z">
        <w:r w:rsidRPr="006D2558">
          <w:rPr>
            <w:i/>
          </w:rPr>
          <w:t>A. rhizogenes</w:t>
        </w:r>
      </w:ins>
      <w:ins w:id="3742" w:author="merce.figueras" w:date="2018-10-25T14:37:00Z">
        <w:r w:rsidRPr="006D2558">
          <w:rPr>
            <w:rPrChange w:id="3743" w:author="Olga" w:date="2018-10-30T02:02:00Z">
              <w:rPr>
                <w:color w:val="000000"/>
                <w:highlight w:val="white"/>
              </w:rPr>
            </w:rPrChange>
          </w:rPr>
          <w:t xml:space="preserve"> transformation procedure is based on that reported by Horn</w:t>
        </w:r>
      </w:ins>
      <w:r w:rsidRPr="002446DC">
        <w:rPr>
          <w:noProof/>
          <w:vertAlign w:val="superscript"/>
        </w:rPr>
        <w:t>7</w:t>
      </w:r>
      <w:ins w:id="3744" w:author="merce.figueras" w:date="2018-10-25T14:37:00Z">
        <w:r w:rsidRPr="006D2558">
          <w:rPr>
            <w:rPrChange w:id="3745" w:author="Olga" w:date="2018-10-30T02:02:00Z">
              <w:rPr>
                <w:color w:val="000000"/>
                <w:highlight w:val="white"/>
              </w:rPr>
            </w:rPrChange>
          </w:rPr>
          <w:t>, which showed a high (80–100 %) transformation efficiency in cv. D</w:t>
        </w:r>
        <w:del w:id="3746" w:author="Olga" w:date="2018-10-31T09:54:00Z">
          <w:r w:rsidRPr="006D2558" w:rsidDel="00A90CDE">
            <w:rPr>
              <w:rPrChange w:id="3747" w:author="Olga" w:date="2018-10-30T02:02:00Z">
                <w:rPr>
                  <w:color w:val="000000"/>
                  <w:highlight w:val="white"/>
                </w:rPr>
              </w:rPrChange>
            </w:rPr>
            <w:delText>e</w:delText>
          </w:r>
        </w:del>
      </w:ins>
      <w:ins w:id="3748" w:author="Olga" w:date="2018-10-31T09:54:00Z">
        <w:r>
          <w:t>é</w:t>
        </w:r>
      </w:ins>
      <w:ins w:id="3749" w:author="merce.figueras" w:date="2018-10-25T14:37:00Z">
        <w:r w:rsidRPr="006D2558">
          <w:rPr>
            <w:rPrChange w:id="3750" w:author="Olga" w:date="2018-10-30T02:02:00Z">
              <w:rPr>
                <w:color w:val="000000"/>
                <w:highlight w:val="white"/>
              </w:rPr>
            </w:rPrChange>
          </w:rPr>
          <w:t>sirée and other three potato cultivars (Albatros, D</w:t>
        </w:r>
        <w:del w:id="3751" w:author="Olga" w:date="2018-11-06T11:41:00Z">
          <w:r w:rsidRPr="006D2558" w:rsidDel="001039FA">
            <w:rPr>
              <w:rPrChange w:id="3752" w:author="Olga" w:date="2018-10-30T02:02:00Z">
                <w:rPr>
                  <w:color w:val="000000"/>
                  <w:highlight w:val="white"/>
                </w:rPr>
              </w:rPrChange>
            </w:rPr>
            <w:delText>e</w:delText>
          </w:r>
        </w:del>
      </w:ins>
      <w:ins w:id="3753" w:author="Olga" w:date="2018-11-06T11:41:00Z">
        <w:r>
          <w:t>é</w:t>
        </w:r>
      </w:ins>
      <w:ins w:id="3754" w:author="merce.figueras" w:date="2018-10-25T14:37:00Z">
        <w:r w:rsidRPr="006D2558">
          <w:rPr>
            <w:rPrChange w:id="3755" w:author="Olga" w:date="2018-10-30T02:02:00Z">
              <w:rPr>
                <w:color w:val="000000"/>
                <w:highlight w:val="white"/>
              </w:rPr>
            </w:rPrChange>
          </w:rPr>
          <w:t xml:space="preserve">sirée, Sabina and Saturna). </w:t>
        </w:r>
      </w:ins>
    </w:p>
    <w:p w14:paraId="67A66D36" w14:textId="77777777" w:rsidR="00A05564" w:rsidRPr="006D2558" w:rsidDel="002E040B" w:rsidRDefault="00A05564" w:rsidP="00A05564">
      <w:pPr>
        <w:pBdr>
          <w:top w:val="nil"/>
          <w:left w:val="nil"/>
          <w:bottom w:val="nil"/>
          <w:right w:val="nil"/>
          <w:between w:val="nil"/>
        </w:pBdr>
        <w:jc w:val="both"/>
        <w:rPr>
          <w:del w:id="3756" w:author="Olga" w:date="2018-10-29T12:00:00Z"/>
          <w:rPrChange w:id="3757" w:author="Olga" w:date="2018-10-30T02:02:00Z">
            <w:rPr>
              <w:del w:id="3758" w:author="Olga" w:date="2018-10-29T12:00:00Z"/>
              <w:highlight w:val="white"/>
            </w:rPr>
          </w:rPrChange>
        </w:rPr>
      </w:pPr>
      <w:ins w:id="3759" w:author="Olga" w:date="2018-10-29T11:59:00Z">
        <w:r w:rsidRPr="006D2558">
          <w:rPr>
            <w:color w:val="000000"/>
          </w:rPr>
          <w:t xml:space="preserve">To present </w:t>
        </w:r>
      </w:ins>
      <w:ins w:id="3760" w:author="Olga" w:date="2018-10-30T01:45:00Z">
        <w:r w:rsidRPr="006D2558">
          <w:rPr>
            <w:i/>
            <w:color w:val="000000"/>
          </w:rPr>
          <w:t>A. rhizogenes</w:t>
        </w:r>
      </w:ins>
      <w:ins w:id="3761" w:author="Olga" w:date="2018-10-29T11:59:00Z">
        <w:r w:rsidRPr="006D2558">
          <w:rPr>
            <w:color w:val="000000"/>
          </w:rPr>
          <w:t xml:space="preserve"> as an </w:t>
        </w:r>
      </w:ins>
      <w:ins w:id="3762" w:author="Olga" w:date="2018-10-29T11:58:00Z">
        <w:r w:rsidRPr="006D2558">
          <w:rPr>
            <w:color w:val="000000"/>
          </w:rPr>
          <w:t xml:space="preserve">alternative transformation system for potato </w:t>
        </w:r>
      </w:ins>
      <w:ins w:id="3763" w:author="Olga" w:date="2018-10-29T13:27:00Z">
        <w:r w:rsidRPr="006D2558">
          <w:rPr>
            <w:color w:val="000000"/>
          </w:rPr>
          <w:t xml:space="preserve">functional studies </w:t>
        </w:r>
      </w:ins>
      <w:ins w:id="3764" w:author="Olga" w:date="2018-10-29T11:58:00Z">
        <w:r w:rsidRPr="006D2558">
          <w:rPr>
            <w:color w:val="000000"/>
          </w:rPr>
          <w:t xml:space="preserve">and to </w:t>
        </w:r>
      </w:ins>
      <w:ins w:id="3765" w:author="Olga" w:date="2018-10-29T12:13:00Z">
        <w:r w:rsidRPr="006D2558">
          <w:rPr>
            <w:color w:val="000000"/>
          </w:rPr>
          <w:t>indicate</w:t>
        </w:r>
      </w:ins>
      <w:ins w:id="3766" w:author="Olga" w:date="2018-10-29T11:58:00Z">
        <w:r w:rsidRPr="006D2558">
          <w:rPr>
            <w:color w:val="000000"/>
          </w:rPr>
          <w:t xml:space="preserve"> </w:t>
        </w:r>
      </w:ins>
      <w:ins w:id="3767" w:author="Olga" w:date="2018-10-29T12:13:00Z">
        <w:r w:rsidRPr="006D2558">
          <w:rPr>
            <w:color w:val="000000"/>
          </w:rPr>
          <w:t>whether the</w:t>
        </w:r>
      </w:ins>
      <w:ins w:id="3768" w:author="Olga" w:date="2018-10-29T11:58:00Z">
        <w:r w:rsidRPr="006D2558">
          <w:rPr>
            <w:color w:val="000000"/>
          </w:rPr>
          <w:t xml:space="preserve"> initial presence of Ri T-DNA </w:t>
        </w:r>
      </w:ins>
      <w:ins w:id="3769" w:author="Olga" w:date="2018-10-29T11:59:00Z">
        <w:r w:rsidRPr="006D2558">
          <w:rPr>
            <w:color w:val="000000"/>
          </w:rPr>
          <w:t>was</w:t>
        </w:r>
      </w:ins>
      <w:ins w:id="3770" w:author="Olga" w:date="2018-10-29T11:58:00Z">
        <w:r w:rsidRPr="006D2558">
          <w:rPr>
            <w:color w:val="000000"/>
          </w:rPr>
          <w:t xml:space="preserve"> </w:t>
        </w:r>
      </w:ins>
      <w:r>
        <w:rPr>
          <w:color w:val="000000"/>
        </w:rPr>
        <w:t xml:space="preserve">matter </w:t>
      </w:r>
      <w:ins w:id="3771" w:author="Olga" w:date="2018-10-29T11:58:00Z">
        <w:r w:rsidRPr="006D2558">
          <w:rPr>
            <w:color w:val="000000"/>
          </w:rPr>
          <w:t>of concern</w:t>
        </w:r>
      </w:ins>
      <w:ins w:id="3772" w:author="Olga" w:date="2018-10-29T11:59:00Z">
        <w:r w:rsidRPr="006D2558">
          <w:rPr>
            <w:color w:val="000000"/>
          </w:rPr>
          <w:t>, we use</w:t>
        </w:r>
      </w:ins>
      <w:r>
        <w:rPr>
          <w:color w:val="000000"/>
        </w:rPr>
        <w:t>d</w:t>
      </w:r>
      <w:ins w:id="3773" w:author="Olga" w:date="2018-10-29T11:59:00Z">
        <w:r w:rsidRPr="006D2558">
          <w:rPr>
            <w:color w:val="000000"/>
          </w:rPr>
          <w:t xml:space="preserve"> both systems to transform potato roots with the same binary vector </w:t>
        </w:r>
      </w:ins>
      <w:ins w:id="3774" w:author="Olga" w:date="2018-10-29T12:04:00Z">
        <w:r w:rsidRPr="006D2558">
          <w:rPr>
            <w:color w:val="000000"/>
          </w:rPr>
          <w:t>that contained a</w:t>
        </w:r>
      </w:ins>
      <w:ins w:id="3775" w:author="Olga" w:date="2018-10-29T12:02:00Z">
        <w:r w:rsidRPr="006D2558">
          <w:rPr>
            <w:color w:val="000000"/>
          </w:rPr>
          <w:t xml:space="preserve"> T-DNA </w:t>
        </w:r>
      </w:ins>
      <w:ins w:id="3776" w:author="Olga" w:date="2018-10-29T12:04:00Z">
        <w:r w:rsidRPr="006D2558">
          <w:rPr>
            <w:color w:val="000000"/>
          </w:rPr>
          <w:t xml:space="preserve">with </w:t>
        </w:r>
      </w:ins>
      <w:ins w:id="3777" w:author="Olga" w:date="2018-10-29T12:02:00Z">
        <w:r w:rsidRPr="006D2558">
          <w:rPr>
            <w:color w:val="000000"/>
          </w:rPr>
          <w:t>a promoter of</w:t>
        </w:r>
      </w:ins>
    </w:p>
    <w:p w14:paraId="76B89FF5" w14:textId="77777777" w:rsidR="00A05564" w:rsidRPr="006D2558" w:rsidRDefault="00A05564" w:rsidP="00A05564">
      <w:pPr>
        <w:pBdr>
          <w:top w:val="nil"/>
          <w:left w:val="nil"/>
          <w:bottom w:val="nil"/>
          <w:right w:val="nil"/>
          <w:between w:val="nil"/>
        </w:pBdr>
        <w:jc w:val="both"/>
        <w:rPr>
          <w:ins w:id="3778" w:author="Olga" w:date="2018-10-30T01:33:00Z"/>
          <w:color w:val="000000"/>
        </w:rPr>
      </w:pPr>
      <w:del w:id="3779" w:author="merce.figueras" w:date="2018-10-25T14:37:00Z">
        <w:r w:rsidRPr="006D2558">
          <w:rPr>
            <w:color w:val="000000"/>
            <w:rPrChange w:id="3780" w:author="Olga" w:date="2018-10-30T02:02:00Z">
              <w:rPr>
                <w:color w:val="000000"/>
                <w:highlight w:val="white"/>
              </w:rPr>
            </w:rPrChange>
          </w:rPr>
          <w:delText>Moreover, t</w:delText>
        </w:r>
      </w:del>
      <w:ins w:id="3781" w:author="merce.figueras" w:date="2018-10-25T14:37:00Z">
        <w:del w:id="3782" w:author="Olga" w:date="2018-10-29T12:01:00Z">
          <w:r w:rsidRPr="006D2558" w:rsidDel="002E040B">
            <w:rPr>
              <w:rPrChange w:id="3783" w:author="Olga" w:date="2018-10-30T02:02:00Z">
                <w:rPr>
                  <w:color w:val="000000"/>
                  <w:highlight w:val="white"/>
                </w:rPr>
              </w:rPrChange>
            </w:rPr>
            <w:delText>T</w:delText>
          </w:r>
        </w:del>
      </w:ins>
      <w:del w:id="3784" w:author="Olga" w:date="2018-10-29T12:01:00Z">
        <w:r w:rsidRPr="006D2558" w:rsidDel="003559C4">
          <w:rPr>
            <w:color w:val="000000"/>
            <w:rPrChange w:id="3785" w:author="Olga" w:date="2018-10-30T02:02:00Z">
              <w:rPr>
                <w:color w:val="000000"/>
                <w:highlight w:val="white"/>
              </w:rPr>
            </w:rPrChange>
          </w:rPr>
          <w:delText xml:space="preserve">he roots </w:delText>
        </w:r>
        <w:r w:rsidRPr="006D2558" w:rsidDel="002E040B">
          <w:rPr>
            <w:color w:val="000000"/>
            <w:rPrChange w:id="3786" w:author="Olga" w:date="2018-10-30T02:02:00Z">
              <w:rPr>
                <w:color w:val="000000"/>
                <w:highlight w:val="white"/>
              </w:rPr>
            </w:rPrChange>
          </w:rPr>
          <w:delText xml:space="preserve">transformed using both </w:delText>
        </w:r>
      </w:del>
      <w:ins w:id="3787" w:author="merce.figueras" w:date="2018-10-25T15:14:00Z">
        <w:del w:id="3788" w:author="Olga" w:date="2018-10-29T12:01:00Z">
          <w:r w:rsidRPr="006D2558" w:rsidDel="002E040B">
            <w:rPr>
              <w:color w:val="000000"/>
              <w:rPrChange w:id="3789" w:author="Olga" w:date="2018-10-30T02:02:00Z">
                <w:rPr>
                  <w:color w:val="000000"/>
                  <w:highlight w:val="white"/>
                </w:rPr>
              </w:rPrChange>
            </w:rPr>
            <w:delText xml:space="preserve">Agrobacterium </w:delText>
          </w:r>
        </w:del>
      </w:ins>
      <w:del w:id="3790" w:author="Olga" w:date="2018-10-29T12:01:00Z">
        <w:r w:rsidRPr="006D2558" w:rsidDel="002E040B">
          <w:rPr>
            <w:color w:val="000000"/>
            <w:rPrChange w:id="3791" w:author="Olga" w:date="2018-10-30T02:02:00Z">
              <w:rPr>
                <w:color w:val="000000"/>
                <w:highlight w:val="white"/>
              </w:rPr>
            </w:rPrChange>
          </w:rPr>
          <w:delText xml:space="preserve">systems </w:delText>
        </w:r>
        <w:r w:rsidRPr="006D2558" w:rsidDel="003559C4">
          <w:rPr>
            <w:color w:val="000000"/>
            <w:rPrChange w:id="3792" w:author="Olga" w:date="2018-10-30T02:02:00Z">
              <w:rPr>
                <w:color w:val="000000"/>
                <w:highlight w:val="white"/>
              </w:rPr>
            </w:rPrChange>
          </w:rPr>
          <w:delText>were compared to determine t</w:delText>
        </w:r>
      </w:del>
      <w:del w:id="3793" w:author="Olga" w:date="2018-10-29T12:02:00Z">
        <w:r w:rsidRPr="006D2558" w:rsidDel="003559C4">
          <w:rPr>
            <w:color w:val="000000"/>
            <w:rPrChange w:id="3794" w:author="Olga" w:date="2018-10-30T02:02:00Z">
              <w:rPr>
                <w:color w:val="000000"/>
                <w:highlight w:val="white"/>
              </w:rPr>
            </w:rPrChange>
          </w:rPr>
          <w:delText>he activity of a promoter of</w:delText>
        </w:r>
      </w:del>
      <w:r w:rsidRPr="006D2558">
        <w:rPr>
          <w:color w:val="000000"/>
          <w:rPrChange w:id="3795" w:author="Olga" w:date="2018-10-30T02:02:00Z">
            <w:rPr>
              <w:color w:val="000000"/>
              <w:highlight w:val="white"/>
            </w:rPr>
          </w:rPrChange>
        </w:rPr>
        <w:t xml:space="preserve"> a suberin biosynthetic gene (</w:t>
      </w:r>
      <w:r w:rsidRPr="006D2558">
        <w:rPr>
          <w:i/>
          <w:color w:val="000000"/>
          <w:rPrChange w:id="3796" w:author="Olga" w:date="2018-10-30T02:02:00Z">
            <w:rPr>
              <w:i/>
              <w:color w:val="000000"/>
              <w:highlight w:val="white"/>
            </w:rPr>
          </w:rPrChange>
        </w:rPr>
        <w:t>FHT</w:t>
      </w:r>
      <w:r w:rsidRPr="006D2558">
        <w:rPr>
          <w:color w:val="000000"/>
          <w:rPrChange w:id="3797" w:author="Olga" w:date="2018-10-30T02:02:00Z">
            <w:rPr>
              <w:color w:val="000000"/>
              <w:highlight w:val="white"/>
            </w:rPr>
          </w:rPrChange>
        </w:rPr>
        <w:t xml:space="preserve">) </w:t>
      </w:r>
      <w:ins w:id="3798" w:author="Olga" w:date="2018-10-29T12:02:00Z">
        <w:r w:rsidRPr="006D2558">
          <w:rPr>
            <w:color w:val="000000"/>
            <w:rPrChange w:id="3799" w:author="Olga" w:date="2018-10-30T02:02:00Z">
              <w:rPr>
                <w:color w:val="000000"/>
                <w:highlight w:val="white"/>
              </w:rPr>
            </w:rPrChange>
          </w:rPr>
          <w:t xml:space="preserve">driving the expression of the </w:t>
        </w:r>
        <w:r w:rsidRPr="003D2222">
          <w:rPr>
            <w:i/>
            <w:color w:val="000000"/>
            <w:rPrChange w:id="3800" w:author="Olga" w:date="2018-10-31T09:30:00Z">
              <w:rPr>
                <w:color w:val="000000"/>
                <w:highlight w:val="white"/>
              </w:rPr>
            </w:rPrChange>
          </w:rPr>
          <w:t>GUS</w:t>
        </w:r>
        <w:r w:rsidRPr="006D2558">
          <w:rPr>
            <w:color w:val="000000"/>
            <w:rPrChange w:id="3801" w:author="Olga" w:date="2018-10-30T02:02:00Z">
              <w:rPr>
                <w:color w:val="000000"/>
                <w:highlight w:val="white"/>
              </w:rPr>
            </w:rPrChange>
          </w:rPr>
          <w:t xml:space="preserve"> </w:t>
        </w:r>
      </w:ins>
      <w:ins w:id="3802" w:author="Olga" w:date="2018-10-29T12:03:00Z">
        <w:r w:rsidRPr="006D2558">
          <w:rPr>
            <w:color w:val="000000"/>
            <w:rPrChange w:id="3803" w:author="Olga" w:date="2018-10-30T02:02:00Z">
              <w:rPr>
                <w:color w:val="000000"/>
                <w:highlight w:val="white"/>
              </w:rPr>
            </w:rPrChange>
          </w:rPr>
          <w:t xml:space="preserve">reporter </w:t>
        </w:r>
      </w:ins>
      <w:ins w:id="3804" w:author="Olga" w:date="2018-10-29T12:02:00Z">
        <w:r w:rsidRPr="006D2558">
          <w:rPr>
            <w:color w:val="000000"/>
            <w:rPrChange w:id="3805" w:author="Olga" w:date="2018-10-30T02:02:00Z">
              <w:rPr>
                <w:color w:val="000000"/>
                <w:highlight w:val="white"/>
              </w:rPr>
            </w:rPrChange>
          </w:rPr>
          <w:t>gene</w:t>
        </w:r>
      </w:ins>
      <w:ins w:id="3806" w:author="Olga" w:date="2018-10-29T12:04:00Z">
        <w:r w:rsidRPr="006D2558">
          <w:rPr>
            <w:color w:val="000000"/>
            <w:rPrChange w:id="3807" w:author="Olga" w:date="2018-10-30T02:02:00Z">
              <w:rPr>
                <w:color w:val="000000"/>
                <w:highlight w:val="white"/>
              </w:rPr>
            </w:rPrChange>
          </w:rPr>
          <w:t>.</w:t>
        </w:r>
      </w:ins>
      <w:ins w:id="3808" w:author="Olga" w:date="2018-10-29T12:16:00Z">
        <w:r w:rsidRPr="006D2558">
          <w:rPr>
            <w:color w:val="000000"/>
            <w:rPrChange w:id="3809" w:author="Olga" w:date="2018-10-30T02:02:00Z">
              <w:rPr>
                <w:color w:val="000000"/>
                <w:highlight w:val="white"/>
              </w:rPr>
            </w:rPrChange>
          </w:rPr>
          <w:t xml:space="preserve"> The histochemical analysis revealed</w:t>
        </w:r>
      </w:ins>
      <w:ins w:id="3810" w:author="Olga" w:date="2018-10-29T12:15:00Z">
        <w:r w:rsidRPr="006D2558">
          <w:rPr>
            <w:color w:val="000000"/>
            <w:rPrChange w:id="3811" w:author="Olga" w:date="2018-10-30T02:02:00Z">
              <w:rPr>
                <w:color w:val="000000"/>
                <w:highlight w:val="white"/>
              </w:rPr>
            </w:rPrChange>
          </w:rPr>
          <w:t xml:space="preserve"> </w:t>
        </w:r>
      </w:ins>
      <w:ins w:id="3812" w:author="Olga" w:date="2018-10-29T12:16:00Z">
        <w:r w:rsidRPr="006D2558">
          <w:rPr>
            <w:color w:val="000000"/>
            <w:rPrChange w:id="3813" w:author="Olga" w:date="2018-10-30T02:02:00Z">
              <w:rPr>
                <w:color w:val="000000"/>
                <w:highlight w:val="white"/>
              </w:rPr>
            </w:rPrChange>
          </w:rPr>
          <w:t>that in</w:t>
        </w:r>
      </w:ins>
      <w:ins w:id="3814" w:author="Olga" w:date="2018-10-29T12:14:00Z">
        <w:r w:rsidRPr="006D2558">
          <w:rPr>
            <w:color w:val="000000"/>
            <w:rPrChange w:id="3815" w:author="Olga" w:date="2018-10-30T02:02:00Z">
              <w:rPr>
                <w:color w:val="000000"/>
                <w:highlight w:val="white"/>
              </w:rPr>
            </w:rPrChange>
          </w:rPr>
          <w:t xml:space="preserve"> </w:t>
        </w:r>
      </w:ins>
      <w:ins w:id="3816" w:author="Olga" w:date="2018-10-30T01:45:00Z">
        <w:r w:rsidRPr="006D2558">
          <w:rPr>
            <w:i/>
            <w:color w:val="000000"/>
          </w:rPr>
          <w:t>A. tumefaciens</w:t>
        </w:r>
      </w:ins>
      <w:ins w:id="3817" w:author="Olga" w:date="2018-10-29T12:14:00Z">
        <w:r w:rsidRPr="006D2558">
          <w:rPr>
            <w:i/>
            <w:color w:val="000000"/>
            <w:rPrChange w:id="3818" w:author="Olga" w:date="2018-10-30T02:02:00Z">
              <w:rPr>
                <w:color w:val="000000"/>
                <w:highlight w:val="white"/>
              </w:rPr>
            </w:rPrChange>
          </w:rPr>
          <w:t xml:space="preserve"> </w:t>
        </w:r>
      </w:ins>
      <w:ins w:id="3819" w:author="Olga" w:date="2018-10-29T12:15:00Z">
        <w:r w:rsidRPr="006D2558">
          <w:rPr>
            <w:color w:val="000000"/>
            <w:rPrChange w:id="3820" w:author="Olga" w:date="2018-10-30T02:02:00Z">
              <w:rPr>
                <w:color w:val="000000"/>
                <w:highlight w:val="white"/>
              </w:rPr>
            </w:rPrChange>
          </w:rPr>
          <w:t xml:space="preserve">transformed </w:t>
        </w:r>
      </w:ins>
      <w:ins w:id="3821" w:author="Olga" w:date="2018-10-29T12:18:00Z">
        <w:r w:rsidRPr="006D2558">
          <w:rPr>
            <w:color w:val="000000"/>
            <w:rPrChange w:id="3822" w:author="Olga" w:date="2018-10-30T02:02:00Z">
              <w:rPr>
                <w:color w:val="000000"/>
                <w:highlight w:val="white"/>
              </w:rPr>
            </w:rPrChange>
          </w:rPr>
          <w:t>plants</w:t>
        </w:r>
      </w:ins>
      <w:ins w:id="3823" w:author="Olga" w:date="2018-10-29T12:15:00Z">
        <w:r w:rsidRPr="006D2558">
          <w:rPr>
            <w:color w:val="000000"/>
            <w:rPrChange w:id="3824" w:author="Olga" w:date="2018-10-30T02:02:00Z">
              <w:rPr>
                <w:color w:val="000000"/>
                <w:highlight w:val="white"/>
              </w:rPr>
            </w:rPrChange>
          </w:rPr>
          <w:t xml:space="preserve">, </w:t>
        </w:r>
      </w:ins>
      <w:ins w:id="3825" w:author="Olga" w:date="2018-10-29T12:14:00Z">
        <w:del w:id="3826" w:author="Olga" w:date="2018-10-29T12:14:00Z">
          <w:r w:rsidRPr="006D2558" w:rsidDel="00DB1BD0">
            <w:rPr>
              <w:i/>
              <w:color w:val="000000"/>
              <w:rPrChange w:id="3827" w:author="Olga" w:date="2018-10-30T02:02:00Z">
                <w:rPr>
                  <w:color w:val="000000"/>
                  <w:highlight w:val="white"/>
                </w:rPr>
              </w:rPrChange>
            </w:rPr>
            <w:delText xml:space="preserve">have proven to be useful for the study of the promoter’s activity. </w:delText>
          </w:r>
        </w:del>
        <w:del w:id="3828" w:author="Olga" w:date="2018-10-29T12:15:00Z">
          <w:r w:rsidRPr="006D2558" w:rsidDel="00DB1BD0">
            <w:rPr>
              <w:i/>
              <w:color w:val="000000"/>
              <w:rPrChange w:id="3829" w:author="Olga" w:date="2018-10-30T02:02:00Z">
                <w:rPr>
                  <w:color w:val="000000"/>
                  <w:highlight w:val="white"/>
                </w:rPr>
              </w:rPrChange>
            </w:rPr>
            <w:delText>I</w:delText>
          </w:r>
          <w:r w:rsidRPr="006D2558" w:rsidDel="00DB1BD0">
            <w:rPr>
              <w:color w:val="000000"/>
              <w:rPrChange w:id="3830" w:author="Olga" w:date="2018-10-30T02:02:00Z">
                <w:rPr>
                  <w:color w:val="000000"/>
                  <w:highlight w:val="white"/>
                </w:rPr>
              </w:rPrChange>
            </w:rPr>
            <w:delText xml:space="preserve">n detail, </w:delText>
          </w:r>
        </w:del>
        <w:r w:rsidRPr="006D2558">
          <w:rPr>
            <w:color w:val="000000"/>
          </w:rPr>
          <w:t xml:space="preserve">the activity of the </w:t>
        </w:r>
        <w:r w:rsidRPr="006D2558">
          <w:rPr>
            <w:i/>
            <w:color w:val="000000"/>
          </w:rPr>
          <w:t>FHT</w:t>
        </w:r>
        <w:r w:rsidRPr="006D2558">
          <w:rPr>
            <w:color w:val="000000"/>
          </w:rPr>
          <w:t xml:space="preserve"> promoter was in the inner and outer suberized layers of the roots (endodermis and exodermis, respectively)</w:t>
        </w:r>
      </w:ins>
      <w:ins w:id="3831" w:author="Olga" w:date="2018-10-29T12:15:00Z">
        <w:r w:rsidRPr="006D2558">
          <w:rPr>
            <w:color w:val="000000"/>
            <w:vertAlign w:val="superscript"/>
          </w:rPr>
          <w:t xml:space="preserve"> </w:t>
        </w:r>
      </w:ins>
      <w:ins w:id="3832" w:author="Olga" w:date="2018-10-29T12:16:00Z">
        <w:r w:rsidRPr="006D2558">
          <w:rPr>
            <w:color w:val="000000"/>
          </w:rPr>
          <w:t>(</w:t>
        </w:r>
      </w:ins>
      <w:ins w:id="3833" w:author="Olga" w:date="2018-10-29T22:14:00Z">
        <w:r w:rsidRPr="006D2558">
          <w:rPr>
            <w:color w:val="000000"/>
          </w:rPr>
          <w:t>Figure</w:t>
        </w:r>
      </w:ins>
      <w:ins w:id="3834" w:author="Olga" w:date="2018-10-29T12:16:00Z">
        <w:r w:rsidRPr="006D2558">
          <w:rPr>
            <w:color w:val="000000"/>
          </w:rPr>
          <w:t xml:space="preserve"> </w:t>
        </w:r>
      </w:ins>
      <w:ins w:id="3835" w:author="Olga" w:date="2018-10-30T01:38:00Z">
        <w:r w:rsidRPr="006D2558">
          <w:rPr>
            <w:color w:val="000000"/>
          </w:rPr>
          <w:t>4A-B</w:t>
        </w:r>
      </w:ins>
      <w:ins w:id="3836" w:author="Olga" w:date="2018-10-29T12:16:00Z">
        <w:r w:rsidRPr="006D2558">
          <w:rPr>
            <w:color w:val="000000"/>
          </w:rPr>
          <w:t>)</w:t>
        </w:r>
      </w:ins>
      <w:ins w:id="3837" w:author="Olga" w:date="2018-10-29T12:18:00Z">
        <w:r w:rsidRPr="006D2558">
          <w:rPr>
            <w:color w:val="000000"/>
          </w:rPr>
          <w:t xml:space="preserve"> and also in the wounded areas of the leaf, stem and tuber</w:t>
        </w:r>
      </w:ins>
      <w:r w:rsidRPr="001F03FF">
        <w:rPr>
          <w:noProof/>
          <w:color w:val="000000"/>
          <w:vertAlign w:val="superscript"/>
        </w:rPr>
        <w:t>15</w:t>
      </w:r>
      <w:ins w:id="3838" w:author="Olga" w:date="2018-10-29T12:15:00Z">
        <w:r w:rsidRPr="006D2558">
          <w:rPr>
            <w:color w:val="000000"/>
          </w:rPr>
          <w:t>.</w:t>
        </w:r>
      </w:ins>
      <w:ins w:id="3839" w:author="Olga" w:date="2018-10-29T12:14:00Z">
        <w:r w:rsidRPr="006D2558">
          <w:rPr>
            <w:color w:val="000000"/>
          </w:rPr>
          <w:t xml:space="preserve"> </w:t>
        </w:r>
      </w:ins>
      <w:ins w:id="3840" w:author="Olga" w:date="2018-10-29T12:16:00Z">
        <w:r w:rsidRPr="006D2558">
          <w:rPr>
            <w:color w:val="000000"/>
          </w:rPr>
          <w:t xml:space="preserve">In </w:t>
        </w:r>
      </w:ins>
      <w:ins w:id="3841" w:author="Olga" w:date="2018-10-30T01:45:00Z">
        <w:r w:rsidRPr="006D2558">
          <w:rPr>
            <w:i/>
            <w:color w:val="000000"/>
          </w:rPr>
          <w:t>A. rhizogenes</w:t>
        </w:r>
      </w:ins>
      <w:ins w:id="3842" w:author="Olga" w:date="2018-10-29T12:16:00Z">
        <w:r w:rsidRPr="006D2558">
          <w:rPr>
            <w:i/>
            <w:color w:val="000000"/>
            <w:rPrChange w:id="3843" w:author="Olga" w:date="2018-10-30T02:02:00Z">
              <w:rPr>
                <w:color w:val="000000"/>
              </w:rPr>
            </w:rPrChange>
          </w:rPr>
          <w:t xml:space="preserve"> </w:t>
        </w:r>
        <w:r w:rsidRPr="006D2558">
          <w:rPr>
            <w:color w:val="000000"/>
          </w:rPr>
          <w:t xml:space="preserve">transformed hairy roots, the activity was also detected in </w:t>
        </w:r>
      </w:ins>
      <w:ins w:id="3844" w:author="Olga" w:date="2018-10-29T12:18:00Z">
        <w:r w:rsidRPr="006D2558">
          <w:rPr>
            <w:color w:val="000000"/>
          </w:rPr>
          <w:t>endodermis and exodermis</w:t>
        </w:r>
      </w:ins>
      <w:ins w:id="3845" w:author="Olga" w:date="2018-10-29T12:16:00Z">
        <w:r w:rsidRPr="006D2558">
          <w:rPr>
            <w:color w:val="000000"/>
          </w:rPr>
          <w:t xml:space="preserve"> and </w:t>
        </w:r>
        <w:r w:rsidRPr="006D2558">
          <w:rPr>
            <w:color w:val="000000"/>
          </w:rPr>
          <w:lastRenderedPageBreak/>
          <w:t>in the wounded root areas (</w:t>
        </w:r>
      </w:ins>
      <w:ins w:id="3846" w:author="Olga" w:date="2018-10-29T22:14:00Z">
        <w:r w:rsidRPr="006D2558">
          <w:rPr>
            <w:color w:val="000000"/>
          </w:rPr>
          <w:t>Figure</w:t>
        </w:r>
      </w:ins>
      <w:ins w:id="3847" w:author="Olga" w:date="2018-10-29T12:16:00Z">
        <w:r w:rsidRPr="006D2558">
          <w:rPr>
            <w:color w:val="000000"/>
          </w:rPr>
          <w:t xml:space="preserve"> </w:t>
        </w:r>
      </w:ins>
      <w:ins w:id="3848" w:author="Olga" w:date="2018-10-30T16:31:00Z">
        <w:r>
          <w:rPr>
            <w:color w:val="000000"/>
          </w:rPr>
          <w:t>4</w:t>
        </w:r>
      </w:ins>
      <w:ins w:id="3849" w:author="Olga" w:date="2018-10-31T09:55:00Z">
        <w:r>
          <w:rPr>
            <w:color w:val="000000"/>
          </w:rPr>
          <w:t>E</w:t>
        </w:r>
      </w:ins>
      <w:ins w:id="3850" w:author="Olga" w:date="2018-10-29T12:16:00Z">
        <w:r w:rsidRPr="006D2558">
          <w:rPr>
            <w:color w:val="000000"/>
          </w:rPr>
          <w:t xml:space="preserve">). </w:t>
        </w:r>
      </w:ins>
      <w:ins w:id="3851" w:author="Olga" w:date="2018-10-29T12:17:00Z">
        <w:r w:rsidRPr="006D2558">
          <w:rPr>
            <w:color w:val="000000"/>
          </w:rPr>
          <w:t xml:space="preserve">The </w:t>
        </w:r>
      </w:ins>
      <w:ins w:id="3852" w:author="Olga" w:date="2018-10-29T12:27:00Z">
        <w:r w:rsidRPr="006D2558">
          <w:rPr>
            <w:color w:val="000000"/>
          </w:rPr>
          <w:t>co-occurrence of the suberin promoter activity in</w:t>
        </w:r>
      </w:ins>
      <w:ins w:id="3853" w:author="Olga" w:date="2018-10-29T12:15:00Z">
        <w:r w:rsidRPr="006D2558">
          <w:rPr>
            <w:color w:val="000000"/>
            <w:rPrChange w:id="3854" w:author="Olga" w:date="2018-10-30T02:02:00Z">
              <w:rPr>
                <w:color w:val="000000"/>
                <w:highlight w:val="white"/>
              </w:rPr>
            </w:rPrChange>
          </w:rPr>
          <w:t xml:space="preserve"> both types of transformed roots </w:t>
        </w:r>
        <w:r w:rsidRPr="006D2558">
          <w:rPr>
            <w:color w:val="000000"/>
          </w:rPr>
          <w:t>indicat</w:t>
        </w:r>
      </w:ins>
      <w:ins w:id="3855" w:author="Olga" w:date="2018-10-29T12:20:00Z">
        <w:r w:rsidRPr="006D2558">
          <w:rPr>
            <w:color w:val="000000"/>
          </w:rPr>
          <w:t>es</w:t>
        </w:r>
      </w:ins>
      <w:ins w:id="3856" w:author="Olga" w:date="2018-10-29T12:15:00Z">
        <w:r w:rsidRPr="006D2558">
          <w:rPr>
            <w:color w:val="000000"/>
          </w:rPr>
          <w:t xml:space="preserve"> that the Ri integrated T-DNA is not affecting the </w:t>
        </w:r>
      </w:ins>
      <w:ins w:id="3857" w:author="Olga" w:date="2018-10-29T12:25:00Z">
        <w:r w:rsidRPr="006D2558">
          <w:rPr>
            <w:color w:val="000000"/>
          </w:rPr>
          <w:t>developmental processe</w:t>
        </w:r>
      </w:ins>
      <w:ins w:id="3858" w:author="Olga" w:date="2018-10-30T01:40:00Z">
        <w:r w:rsidRPr="006D2558">
          <w:rPr>
            <w:color w:val="000000"/>
          </w:rPr>
          <w:t>s</w:t>
        </w:r>
      </w:ins>
      <w:ins w:id="3859" w:author="Olga" w:date="2018-10-29T12:25:00Z">
        <w:r w:rsidRPr="006D2558">
          <w:rPr>
            <w:color w:val="000000"/>
          </w:rPr>
          <w:t xml:space="preserve"> related to suberization </w:t>
        </w:r>
      </w:ins>
      <w:ins w:id="3860" w:author="Olga" w:date="2018-10-29T12:15:00Z">
        <w:r w:rsidRPr="006D2558">
          <w:rPr>
            <w:color w:val="000000"/>
          </w:rPr>
          <w:t xml:space="preserve">at least </w:t>
        </w:r>
      </w:ins>
      <w:ins w:id="3861" w:author="Olga" w:date="2018-10-30T01:40:00Z">
        <w:r w:rsidRPr="006D2558">
          <w:rPr>
            <w:color w:val="000000"/>
          </w:rPr>
          <w:t xml:space="preserve">in </w:t>
        </w:r>
      </w:ins>
      <w:ins w:id="3862" w:author="Olga" w:date="2018-10-29T12:15:00Z">
        <w:r w:rsidRPr="006D2558">
          <w:rPr>
            <w:color w:val="000000"/>
          </w:rPr>
          <w:t>these root tissues.</w:t>
        </w:r>
      </w:ins>
      <w:ins w:id="3863" w:author="Olga" w:date="2018-10-29T12:26:00Z">
        <w:r w:rsidRPr="006D2558">
          <w:rPr>
            <w:color w:val="000000"/>
          </w:rPr>
          <w:t xml:space="preserve"> </w:t>
        </w:r>
      </w:ins>
      <w:ins w:id="3864" w:author="Olga" w:date="2018-10-29T12:21:00Z">
        <w:r w:rsidRPr="006D2558">
          <w:rPr>
            <w:color w:val="000000"/>
          </w:rPr>
          <w:t xml:space="preserve">In </w:t>
        </w:r>
      </w:ins>
      <w:ins w:id="3865" w:author="Olga" w:date="2018-10-29T12:22:00Z">
        <w:r w:rsidRPr="006D2558">
          <w:rPr>
            <w:color w:val="000000"/>
          </w:rPr>
          <w:t xml:space="preserve">transformed hairy roots </w:t>
        </w:r>
        <w:r w:rsidRPr="006D2558">
          <w:rPr>
            <w:rPrChange w:id="3866" w:author="Olga" w:date="2018-10-30T02:02:00Z">
              <w:rPr>
                <w:color w:val="000000"/>
              </w:rPr>
            </w:rPrChange>
          </w:rPr>
          <w:t xml:space="preserve">we also detected </w:t>
        </w:r>
      </w:ins>
      <w:ins w:id="3867" w:author="Olga" w:date="2018-10-29T12:14:00Z">
        <w:del w:id="3868" w:author="Olga" w:date="2018-10-29T12:20:00Z">
          <w:r w:rsidRPr="006D2558" w:rsidDel="00DB1BD0">
            <w:rPr>
              <w:rPrChange w:id="3869" w:author="Olga" w:date="2018-10-30T02:02:00Z">
                <w:rPr>
                  <w:color w:val="000000"/>
                </w:rPr>
              </w:rPrChange>
            </w:rPr>
            <w:delText xml:space="preserve">and </w:delText>
          </w:r>
        </w:del>
        <w:del w:id="3870" w:author="Olga" w:date="2018-10-29T12:18:00Z">
          <w:r w:rsidRPr="006D2558" w:rsidDel="00DB1BD0">
            <w:rPr>
              <w:rPrChange w:id="3871" w:author="Olga" w:date="2018-10-30T02:02:00Z">
                <w:rPr>
                  <w:color w:val="000000"/>
                </w:rPr>
              </w:rPrChange>
            </w:rPr>
            <w:delText>in the wounded areas of the leaf, stem and tuber</w:delText>
          </w:r>
        </w:del>
        <w:del w:id="3872" w:author="Olga" w:date="2018-10-29T12:15:00Z">
          <w:r w:rsidRPr="006D2558" w:rsidDel="00DB1BD0">
            <w:rPr>
              <w:vertAlign w:val="superscript"/>
              <w:rPrChange w:id="3873" w:author="Olga" w:date="2018-10-30T02:02:00Z">
                <w:rPr>
                  <w:color w:val="000000"/>
                  <w:vertAlign w:val="superscript"/>
                </w:rPr>
              </w:rPrChange>
            </w:rPr>
            <w:delText>14</w:delText>
          </w:r>
        </w:del>
        <w:del w:id="3874" w:author="Olga" w:date="2018-10-29T12:20:00Z">
          <w:r w:rsidRPr="006D2558" w:rsidDel="00DB1BD0">
            <w:rPr>
              <w:rPrChange w:id="3875" w:author="Olga" w:date="2018-10-30T02:02:00Z">
                <w:rPr>
                  <w:color w:val="000000"/>
                </w:rPr>
              </w:rPrChange>
            </w:rPr>
            <w:delText>.</w:delText>
          </w:r>
        </w:del>
      </w:ins>
      <w:del w:id="3876" w:author="Olga" w:date="2018-10-29T12:04:00Z">
        <w:r w:rsidRPr="006D2558" w:rsidDel="003559C4">
          <w:rPr>
            <w:rPrChange w:id="3877" w:author="Olga" w:date="2018-10-30T02:02:00Z">
              <w:rPr>
                <w:color w:val="000000"/>
                <w:highlight w:val="white"/>
              </w:rPr>
            </w:rPrChange>
          </w:rPr>
          <w:delText>an</w:delText>
        </w:r>
      </w:del>
      <w:del w:id="3878" w:author="Olga" w:date="2018-10-29T12:05:00Z">
        <w:r w:rsidRPr="006D2558" w:rsidDel="003559C4">
          <w:rPr>
            <w:rPrChange w:id="3879" w:author="Olga" w:date="2018-10-30T02:02:00Z">
              <w:rPr>
                <w:color w:val="000000"/>
                <w:highlight w:val="white"/>
              </w:rPr>
            </w:rPrChange>
          </w:rPr>
          <w:delText xml:space="preserve">d the results indicated that </w:delText>
        </w:r>
      </w:del>
      <w:del w:id="3880" w:author="Olga" w:date="2018-10-29T12:20:00Z">
        <w:r w:rsidRPr="006D2558" w:rsidDel="00DB1BD0">
          <w:rPr>
            <w:rPrChange w:id="3881" w:author="Olga" w:date="2018-10-30T02:02:00Z">
              <w:rPr>
                <w:color w:val="000000"/>
                <w:highlight w:val="white"/>
              </w:rPr>
            </w:rPrChange>
          </w:rPr>
          <w:delText xml:space="preserve">both systems </w:delText>
        </w:r>
      </w:del>
      <w:del w:id="3882" w:author="Olga" w:date="2018-10-29T12:14:00Z">
        <w:r w:rsidRPr="006D2558" w:rsidDel="00DB1BD0">
          <w:rPr>
            <w:rPrChange w:id="3883" w:author="Olga" w:date="2018-10-30T02:02:00Z">
              <w:rPr>
                <w:color w:val="000000"/>
                <w:highlight w:val="white"/>
              </w:rPr>
            </w:rPrChange>
          </w:rPr>
          <w:delText xml:space="preserve">have proven to be useful for the study of the promoter’s activity. In detail, </w:delText>
        </w:r>
        <w:r w:rsidRPr="006D2558" w:rsidDel="00DB1BD0">
          <w:rPr>
            <w:rPrChange w:id="3884" w:author="Olga" w:date="2018-10-30T02:02:00Z">
              <w:rPr>
                <w:color w:val="000000"/>
              </w:rPr>
            </w:rPrChange>
          </w:rPr>
          <w:delText xml:space="preserve">the activity of the </w:delText>
        </w:r>
        <w:r w:rsidRPr="006D2558" w:rsidDel="00DB1BD0">
          <w:rPr>
            <w:i/>
            <w:rPrChange w:id="3885" w:author="Olga" w:date="2018-10-30T02:02:00Z">
              <w:rPr>
                <w:i/>
                <w:color w:val="000000"/>
              </w:rPr>
            </w:rPrChange>
          </w:rPr>
          <w:delText>FHT</w:delText>
        </w:r>
        <w:r w:rsidRPr="006D2558" w:rsidDel="00DB1BD0">
          <w:rPr>
            <w:rPrChange w:id="3886" w:author="Olga" w:date="2018-10-30T02:02:00Z">
              <w:rPr>
                <w:color w:val="000000"/>
              </w:rPr>
            </w:rPrChange>
          </w:rPr>
          <w:delText xml:space="preserve"> promoter was in the inner and outer suberized layers of the roots (endodermis and exodermis, respectively) and in the wounded areas of the leaf, stem and tuber</w:delText>
        </w:r>
        <w:r w:rsidRPr="006D2558" w:rsidDel="00DB1BD0">
          <w:rPr>
            <w:vertAlign w:val="superscript"/>
            <w:rPrChange w:id="3887" w:author="Olga" w:date="2018-10-30T02:02:00Z">
              <w:rPr>
                <w:color w:val="000000"/>
                <w:vertAlign w:val="superscript"/>
              </w:rPr>
            </w:rPrChange>
          </w:rPr>
          <w:delText>14</w:delText>
        </w:r>
        <w:r w:rsidRPr="006D2558" w:rsidDel="00DB1BD0">
          <w:rPr>
            <w:rPrChange w:id="3888" w:author="Olga" w:date="2018-10-30T02:02:00Z">
              <w:rPr>
                <w:color w:val="000000"/>
              </w:rPr>
            </w:rPrChange>
          </w:rPr>
          <w:delText xml:space="preserve">. </w:delText>
        </w:r>
      </w:del>
      <w:del w:id="3889" w:author="Olga" w:date="2018-10-29T12:21:00Z">
        <w:r w:rsidRPr="006D2558" w:rsidDel="00F94484">
          <w:rPr>
            <w:rPrChange w:id="3890" w:author="Olga" w:date="2018-10-30T02:02:00Z">
              <w:rPr>
                <w:color w:val="000000"/>
              </w:rPr>
            </w:rPrChange>
          </w:rPr>
          <w:delText xml:space="preserve">The transformation with </w:delText>
        </w:r>
        <w:r w:rsidRPr="006D2558" w:rsidDel="00F94484">
          <w:rPr>
            <w:i/>
            <w:rPrChange w:id="3891" w:author="Olga" w:date="2018-10-30T02:02:00Z">
              <w:rPr>
                <w:i/>
                <w:color w:val="000000"/>
              </w:rPr>
            </w:rPrChange>
          </w:rPr>
          <w:delText>A</w:delText>
        </w:r>
      </w:del>
      <w:del w:id="3892" w:author="Olga" w:date="2018-10-29T12:22:00Z">
        <w:r w:rsidRPr="006D2558" w:rsidDel="00F94484">
          <w:rPr>
            <w:i/>
            <w:rPrChange w:id="3893" w:author="Olga" w:date="2018-10-30T02:02:00Z">
              <w:rPr>
                <w:i/>
                <w:color w:val="000000"/>
              </w:rPr>
            </w:rPrChange>
          </w:rPr>
          <w:delText>. rhizogenes</w:delText>
        </w:r>
        <w:r w:rsidRPr="006D2558" w:rsidDel="00F94484">
          <w:rPr>
            <w:rPrChange w:id="3894" w:author="Olga" w:date="2018-10-30T02:02:00Z">
              <w:rPr>
                <w:color w:val="000000"/>
              </w:rPr>
            </w:rPrChange>
          </w:rPr>
          <w:delText xml:space="preserve"> confirmed the tissue-spe</w:delText>
        </w:r>
      </w:del>
      <w:del w:id="3895" w:author="Olga" w:date="2018-10-29T12:23:00Z">
        <w:r w:rsidRPr="006D2558" w:rsidDel="00F94484">
          <w:rPr>
            <w:rPrChange w:id="3896" w:author="Olga" w:date="2018-10-30T02:02:00Z">
              <w:rPr>
                <w:color w:val="000000"/>
              </w:rPr>
            </w:rPrChange>
          </w:rPr>
          <w:delText xml:space="preserve">cific </w:delText>
        </w:r>
      </w:del>
      <w:r w:rsidRPr="006D2558">
        <w:rPr>
          <w:rPrChange w:id="3897" w:author="Olga" w:date="2018-10-30T02:02:00Z">
            <w:rPr>
              <w:color w:val="000000"/>
            </w:rPr>
          </w:rPrChange>
        </w:rPr>
        <w:t xml:space="preserve">activity of the </w:t>
      </w:r>
      <w:r w:rsidRPr="006D2558">
        <w:rPr>
          <w:i/>
          <w:rPrChange w:id="3898" w:author="Olga" w:date="2018-10-30T02:02:00Z">
            <w:rPr>
              <w:i/>
              <w:color w:val="000000"/>
            </w:rPr>
          </w:rPrChange>
        </w:rPr>
        <w:t>FHT</w:t>
      </w:r>
      <w:r w:rsidRPr="006D2558">
        <w:rPr>
          <w:rPrChange w:id="3899" w:author="Olga" w:date="2018-10-30T02:02:00Z">
            <w:rPr>
              <w:color w:val="000000"/>
            </w:rPr>
          </w:rPrChange>
        </w:rPr>
        <w:t xml:space="preserve"> promoter </w:t>
      </w:r>
      <w:del w:id="3900" w:author="Olga" w:date="2018-10-29T12:23:00Z">
        <w:r w:rsidRPr="006D2558" w:rsidDel="00F94484">
          <w:rPr>
            <w:rPrChange w:id="3901" w:author="Olga" w:date="2018-10-30T02:02:00Z">
              <w:rPr>
                <w:color w:val="000000"/>
              </w:rPr>
            </w:rPrChange>
          </w:rPr>
          <w:delText xml:space="preserve">found with </w:delText>
        </w:r>
        <w:r w:rsidRPr="006D2558" w:rsidDel="00F94484">
          <w:rPr>
            <w:i/>
            <w:rPrChange w:id="3902" w:author="Olga" w:date="2018-10-30T02:02:00Z">
              <w:rPr>
                <w:i/>
                <w:color w:val="000000"/>
              </w:rPr>
            </w:rPrChange>
          </w:rPr>
          <w:delText>A.</w:delText>
        </w:r>
        <w:r w:rsidRPr="006D2558" w:rsidDel="00F94484">
          <w:rPr>
            <w:rPrChange w:id="3903" w:author="Olga" w:date="2018-10-30T02:02:00Z">
              <w:rPr>
                <w:color w:val="000000"/>
              </w:rPr>
            </w:rPrChange>
          </w:rPr>
          <w:delText xml:space="preserve"> </w:delText>
        </w:r>
        <w:r w:rsidRPr="006D2558" w:rsidDel="00F94484">
          <w:rPr>
            <w:i/>
            <w:rPrChange w:id="3904" w:author="Olga" w:date="2018-10-30T02:02:00Z">
              <w:rPr>
                <w:i/>
                <w:color w:val="000000"/>
              </w:rPr>
            </w:rPrChange>
          </w:rPr>
          <w:delText>tumefaciens</w:delText>
        </w:r>
        <w:r w:rsidRPr="006D2558" w:rsidDel="00F94484">
          <w:rPr>
            <w:rPrChange w:id="3905" w:author="Olga" w:date="2018-10-30T02:02:00Z">
              <w:rPr>
                <w:color w:val="000000"/>
              </w:rPr>
            </w:rPrChange>
          </w:rPr>
          <w:delText xml:space="preserve"> transformation, but also showed induction of the </w:delText>
        </w:r>
        <w:r w:rsidRPr="006D2558" w:rsidDel="00F94484">
          <w:rPr>
            <w:i/>
            <w:rPrChange w:id="3906" w:author="Olga" w:date="2018-10-30T02:02:00Z">
              <w:rPr>
                <w:i/>
                <w:color w:val="000000"/>
              </w:rPr>
            </w:rPrChange>
          </w:rPr>
          <w:delText>FHT</w:delText>
        </w:r>
        <w:r w:rsidRPr="006D2558" w:rsidDel="00F94484">
          <w:rPr>
            <w:rPrChange w:id="3907" w:author="Olga" w:date="2018-10-30T02:02:00Z">
              <w:rPr>
                <w:color w:val="000000"/>
              </w:rPr>
            </w:rPrChange>
          </w:rPr>
          <w:delText xml:space="preserve"> promoter </w:delText>
        </w:r>
      </w:del>
      <w:del w:id="3908" w:author="Olga" w:date="2018-10-29T12:21:00Z">
        <w:r w:rsidRPr="006D2558" w:rsidDel="00DB1BD0">
          <w:rPr>
            <w:rPrChange w:id="3909" w:author="Olga" w:date="2018-10-30T02:02:00Z">
              <w:rPr>
                <w:color w:val="000000"/>
              </w:rPr>
            </w:rPrChange>
          </w:rPr>
          <w:delText xml:space="preserve">in the wounded root and </w:delText>
        </w:r>
      </w:del>
      <w:del w:id="3910" w:author="Olga" w:date="2018-10-29T12:23:00Z">
        <w:r w:rsidRPr="006D2558" w:rsidDel="00F94484">
          <w:rPr>
            <w:rPrChange w:id="3911" w:author="Olga" w:date="2018-10-30T02:02:00Z">
              <w:rPr>
                <w:color w:val="000000"/>
              </w:rPr>
            </w:rPrChange>
          </w:rPr>
          <w:delText xml:space="preserve">in </w:delText>
        </w:r>
      </w:del>
      <w:ins w:id="3912" w:author="Olga" w:date="2018-10-29T12:23:00Z">
        <w:r w:rsidRPr="006D2558">
          <w:rPr>
            <w:rPrChange w:id="3913" w:author="Olga" w:date="2018-10-30T02:02:00Z">
              <w:rPr>
                <w:color w:val="000000"/>
              </w:rPr>
            </w:rPrChange>
          </w:rPr>
          <w:t xml:space="preserve">in </w:t>
        </w:r>
      </w:ins>
      <w:r w:rsidRPr="006D2558">
        <w:rPr>
          <w:rPrChange w:id="3914" w:author="Olga" w:date="2018-10-30T02:02:00Z">
            <w:rPr>
              <w:color w:val="000000"/>
            </w:rPr>
          </w:rPrChange>
        </w:rPr>
        <w:t>the areas surrounding the emergence of lateral roots</w:t>
      </w:r>
      <w:ins w:id="3915" w:author="Olga" w:date="2018-10-30T01:40:00Z">
        <w:r w:rsidRPr="006D2558">
          <w:t xml:space="preserve"> (Figure 4D, 4E)</w:t>
        </w:r>
      </w:ins>
      <w:r w:rsidRPr="006D2558">
        <w:rPr>
          <w:rPrChange w:id="3916" w:author="Olga" w:date="2018-10-30T02:02:00Z">
            <w:rPr>
              <w:color w:val="000000"/>
            </w:rPr>
          </w:rPrChange>
        </w:rPr>
        <w:t xml:space="preserve">. </w:t>
      </w:r>
      <w:del w:id="3917" w:author="Olga" w:date="2018-10-29T12:24:00Z">
        <w:r w:rsidRPr="006D2558" w:rsidDel="00F94484">
          <w:rPr>
            <w:rPrChange w:id="3918" w:author="Olga" w:date="2018-10-30T02:02:00Z">
              <w:rPr>
                <w:color w:val="000000"/>
              </w:rPr>
            </w:rPrChange>
          </w:rPr>
          <w:delText xml:space="preserve">The induction of the </w:delText>
        </w:r>
        <w:r w:rsidRPr="006D2558" w:rsidDel="00F94484">
          <w:rPr>
            <w:i/>
            <w:rPrChange w:id="3919" w:author="Olga" w:date="2018-10-30T02:02:00Z">
              <w:rPr>
                <w:i/>
                <w:color w:val="000000"/>
              </w:rPr>
            </w:rPrChange>
          </w:rPr>
          <w:delText>FHT</w:delText>
        </w:r>
        <w:r w:rsidRPr="006D2558" w:rsidDel="00F94484">
          <w:rPr>
            <w:rPrChange w:id="3920" w:author="Olga" w:date="2018-10-30T02:02:00Z">
              <w:rPr>
                <w:color w:val="000000"/>
              </w:rPr>
            </w:rPrChange>
          </w:rPr>
          <w:delText xml:space="preserve"> promoter closer to the lateral root emergence </w:delText>
        </w:r>
      </w:del>
      <w:ins w:id="3921" w:author="Olga" w:date="2018-10-29T12:24:00Z">
        <w:r w:rsidRPr="006D2558">
          <w:rPr>
            <w:rPrChange w:id="3922" w:author="Olga" w:date="2018-10-30T02:02:00Z">
              <w:rPr>
                <w:color w:val="000000"/>
              </w:rPr>
            </w:rPrChange>
          </w:rPr>
          <w:t xml:space="preserve">This </w:t>
        </w:r>
      </w:ins>
      <w:r w:rsidRPr="006D2558">
        <w:rPr>
          <w:rPrChange w:id="3923" w:author="Olga" w:date="2018-10-30T02:02:00Z">
            <w:rPr>
              <w:color w:val="000000"/>
            </w:rPr>
          </w:rPrChange>
        </w:rPr>
        <w:t xml:space="preserve">agrees with the promoter activity reported by other genes involved in the transport of suberin monomers such as </w:t>
      </w:r>
      <w:r w:rsidRPr="006D2558">
        <w:rPr>
          <w:i/>
          <w:rPrChange w:id="3924" w:author="Olga" w:date="2018-10-30T02:02:00Z">
            <w:rPr>
              <w:i/>
              <w:color w:val="000000"/>
            </w:rPr>
          </w:rPrChange>
        </w:rPr>
        <w:t>ABCG11 / WBC11</w:t>
      </w:r>
      <w:r w:rsidRPr="001F03FF">
        <w:rPr>
          <w:noProof/>
          <w:vertAlign w:val="superscript"/>
        </w:rPr>
        <w:t>33–36</w:t>
      </w:r>
      <w:r w:rsidRPr="006D2558">
        <w:rPr>
          <w:rPrChange w:id="3925" w:author="Olga" w:date="2018-10-30T02:02:00Z">
            <w:rPr>
              <w:color w:val="000000"/>
            </w:rPr>
          </w:rPrChange>
        </w:rPr>
        <w:t xml:space="preserve"> or the regulator </w:t>
      </w:r>
      <w:r w:rsidRPr="006D2558">
        <w:rPr>
          <w:i/>
          <w:rPrChange w:id="3926" w:author="Olga" w:date="2018-10-30T02:02:00Z">
            <w:rPr>
              <w:i/>
              <w:color w:val="000000"/>
            </w:rPr>
          </w:rPrChange>
        </w:rPr>
        <w:t>StNAC103</w:t>
      </w:r>
      <w:r w:rsidRPr="001F03FF">
        <w:rPr>
          <w:noProof/>
          <w:vertAlign w:val="superscript"/>
        </w:rPr>
        <w:t>19</w:t>
      </w:r>
      <w:r w:rsidRPr="006D2558">
        <w:rPr>
          <w:rPrChange w:id="3927" w:author="Olga" w:date="2018-10-30T02:02:00Z">
            <w:rPr>
              <w:color w:val="000000"/>
            </w:rPr>
          </w:rPrChange>
        </w:rPr>
        <w:t>.</w:t>
      </w:r>
      <w:ins w:id="3928" w:author="Olga" w:date="2018-10-29T12:28:00Z">
        <w:r w:rsidRPr="006D2558">
          <w:rPr>
            <w:rPrChange w:id="3929" w:author="Olga" w:date="2018-10-30T02:02:00Z">
              <w:rPr>
                <w:color w:val="000000"/>
              </w:rPr>
            </w:rPrChange>
          </w:rPr>
          <w:t xml:space="preserve"> </w:t>
        </w:r>
      </w:ins>
      <w:del w:id="3930" w:author="Olga" w:date="2018-10-29T12:28:00Z">
        <w:r w:rsidRPr="006D2558" w:rsidDel="00F94484">
          <w:rPr>
            <w:rPrChange w:id="3931" w:author="Olga" w:date="2018-10-30T02:02:00Z">
              <w:rPr>
                <w:color w:val="000000"/>
              </w:rPr>
            </w:rPrChange>
          </w:rPr>
          <w:delText xml:space="preserve"> The co-occurrence of the expression of </w:delText>
        </w:r>
        <w:r w:rsidRPr="006D2558" w:rsidDel="00F94484">
          <w:rPr>
            <w:i/>
            <w:rPrChange w:id="3932" w:author="Olga" w:date="2018-10-30T02:02:00Z">
              <w:rPr>
                <w:i/>
                <w:color w:val="000000"/>
              </w:rPr>
            </w:rPrChange>
          </w:rPr>
          <w:delText>FHT</w:delText>
        </w:r>
        <w:r w:rsidRPr="006D2558" w:rsidDel="00F94484">
          <w:rPr>
            <w:rPrChange w:id="3933" w:author="Olga" w:date="2018-10-30T02:02:00Z">
              <w:rPr>
                <w:color w:val="000000"/>
              </w:rPr>
            </w:rPrChange>
          </w:rPr>
          <w:delText xml:space="preserve"> in roots of potato plants transformed with </w:delText>
        </w:r>
        <w:r w:rsidRPr="006D2558" w:rsidDel="00F94484">
          <w:rPr>
            <w:i/>
            <w:rPrChange w:id="3934" w:author="Olga" w:date="2018-10-30T02:02:00Z">
              <w:rPr>
                <w:i/>
                <w:color w:val="000000"/>
              </w:rPr>
            </w:rPrChange>
          </w:rPr>
          <w:delText>A. tumefaciens</w:delText>
        </w:r>
        <w:r w:rsidRPr="006D2558" w:rsidDel="00F94484">
          <w:rPr>
            <w:rPrChange w:id="3935" w:author="Olga" w:date="2018-10-30T02:02:00Z">
              <w:rPr>
                <w:color w:val="000000"/>
              </w:rPr>
            </w:rPrChange>
          </w:rPr>
          <w:delText xml:space="preserve"> and </w:delText>
        </w:r>
        <w:r w:rsidRPr="006D2558" w:rsidDel="00F94484">
          <w:rPr>
            <w:i/>
            <w:rPrChange w:id="3936" w:author="Olga" w:date="2018-10-30T02:02:00Z">
              <w:rPr>
                <w:i/>
                <w:color w:val="000000"/>
              </w:rPr>
            </w:rPrChange>
          </w:rPr>
          <w:delText xml:space="preserve">A. rhizogenes </w:delText>
        </w:r>
        <w:r w:rsidRPr="006D2558" w:rsidDel="00F94484">
          <w:rPr>
            <w:rPrChange w:id="3937" w:author="Olga" w:date="2018-10-30T02:02:00Z">
              <w:rPr>
                <w:color w:val="000000"/>
              </w:rPr>
            </w:rPrChange>
          </w:rPr>
          <w:delText xml:space="preserve">indicates that the appearance of adventitious roots does not affect plant development, at least those development processes related to suberization. </w:delText>
        </w:r>
      </w:del>
      <w:r w:rsidRPr="006D2558">
        <w:rPr>
          <w:rPrChange w:id="3938" w:author="Olga" w:date="2018-10-30T02:02:00Z">
            <w:rPr>
              <w:color w:val="000000"/>
            </w:rPr>
          </w:rPrChange>
        </w:rPr>
        <w:t>T</w:t>
      </w:r>
      <w:r w:rsidRPr="006D2558">
        <w:t xml:space="preserve">he potato transformation by </w:t>
      </w:r>
      <w:del w:id="3939" w:author="Olga" w:date="2018-10-30T01:45:00Z">
        <w:r w:rsidRPr="006D2558" w:rsidDel="00D26AB1">
          <w:rPr>
            <w:i/>
          </w:rPr>
          <w:delText>A. rhizogenes</w:delText>
        </w:r>
      </w:del>
      <w:ins w:id="3940" w:author="Olga" w:date="2018-10-30T01:45:00Z">
        <w:r w:rsidRPr="006D2558">
          <w:rPr>
            <w:i/>
          </w:rPr>
          <w:t>A. rhizogenes</w:t>
        </w:r>
      </w:ins>
      <w:r w:rsidRPr="006D2558">
        <w:t xml:space="preserve"> to study a suberin gene</w:t>
      </w:r>
      <w:del w:id="3941" w:author="Olga" w:date="2018-10-30T01:33:00Z">
        <w:r w:rsidRPr="006D2558" w:rsidDel="00997707">
          <w:delText>,</w:delText>
        </w:r>
      </w:del>
      <w:r w:rsidRPr="006D2558">
        <w:t xml:space="preserve"> has</w:t>
      </w:r>
      <w:ins w:id="3942" w:author="Olga" w:date="2018-10-30T01:33:00Z">
        <w:r w:rsidRPr="006D2558">
          <w:t xml:space="preserve"> already</w:t>
        </w:r>
      </w:ins>
      <w:r w:rsidRPr="006D2558">
        <w:t xml:space="preserve"> been </w:t>
      </w:r>
      <w:del w:id="3943" w:author="Olga" w:date="2018-10-30T01:33:00Z">
        <w:r w:rsidRPr="006D2558" w:rsidDel="00997707">
          <w:delText xml:space="preserve">yet </w:delText>
        </w:r>
      </w:del>
      <w:r w:rsidRPr="006D2558">
        <w:t xml:space="preserve">reported </w:t>
      </w:r>
      <w:del w:id="3944" w:author="Olga" w:date="2018-10-30T01:33:00Z">
        <w:r w:rsidRPr="006D2558" w:rsidDel="00997707">
          <w:delText>in the past</w:delText>
        </w:r>
      </w:del>
      <w:ins w:id="3945" w:author="Olga" w:date="2018-10-30T01:33:00Z">
        <w:r w:rsidRPr="006D2558">
          <w:t>recently</w:t>
        </w:r>
      </w:ins>
      <w:r w:rsidRPr="001F03FF">
        <w:rPr>
          <w:noProof/>
          <w:vertAlign w:val="superscript"/>
        </w:rPr>
        <w:t>37</w:t>
      </w:r>
      <w:r w:rsidRPr="006D2558">
        <w:rPr>
          <w:rPrChange w:id="3946" w:author="Olga" w:date="2018-10-30T02:02:00Z">
            <w:rPr>
              <w:color w:val="0000FF"/>
              <w:highlight w:val="white"/>
            </w:rPr>
          </w:rPrChange>
        </w:rPr>
        <w:t xml:space="preserve"> and also in that case hairy roots have allowed to show the promoter activation of </w:t>
      </w:r>
      <w:r w:rsidRPr="001039FA">
        <w:rPr>
          <w:i/>
          <w:rPrChange w:id="3947" w:author="Olga" w:date="2018-11-06T11:41:00Z">
            <w:rPr>
              <w:color w:val="0000FF"/>
              <w:highlight w:val="white"/>
            </w:rPr>
          </w:rPrChange>
        </w:rPr>
        <w:t>CYP86A33</w:t>
      </w:r>
      <w:r w:rsidRPr="006D2558">
        <w:rPr>
          <w:rPrChange w:id="3948" w:author="Olga" w:date="2018-10-30T02:02:00Z">
            <w:rPr>
              <w:color w:val="0000FF"/>
              <w:highlight w:val="white"/>
            </w:rPr>
          </w:rPrChange>
        </w:rPr>
        <w:t xml:space="preserve">, a fatty acid </w:t>
      </w:r>
      <w:ins w:id="3949" w:author="merce.figueras" w:date="2018-10-26T12:14:00Z">
        <w:r w:rsidRPr="006D2558">
          <w:rPr>
            <w:rPrChange w:id="3950" w:author="Olga" w:date="2018-10-30T02:02:00Z">
              <w:rPr>
                <w:color w:val="0000FF"/>
                <w:highlight w:val="white"/>
              </w:rPr>
            </w:rPrChange>
          </w:rPr>
          <w:t>ω</w:t>
        </w:r>
      </w:ins>
      <w:del w:id="3951" w:author="merce.figueras" w:date="2018-10-26T12:14:00Z">
        <w:r w:rsidRPr="006D2558">
          <w:rPr>
            <w:rPrChange w:id="3952" w:author="Olga" w:date="2018-10-30T02:02:00Z">
              <w:rPr>
                <w:color w:val="0000FF"/>
                <w:highlight w:val="white"/>
              </w:rPr>
            </w:rPrChange>
          </w:rPr>
          <w:delText>w</w:delText>
        </w:r>
      </w:del>
      <w:r w:rsidRPr="006D2558">
        <w:rPr>
          <w:rPrChange w:id="3953" w:author="Olga" w:date="2018-10-30T02:02:00Z">
            <w:rPr>
              <w:color w:val="0000FF"/>
              <w:highlight w:val="white"/>
            </w:rPr>
          </w:rPrChange>
        </w:rPr>
        <w:t xml:space="preserve">-hydroxylase. </w:t>
      </w:r>
      <w:ins w:id="3954" w:author="Olga" w:date="2018-10-30T01:33:00Z">
        <w:r w:rsidRPr="006D2558">
          <w:rPr>
            <w:rPrChange w:id="3955" w:author="Olga" w:date="2018-10-30T02:02:00Z">
              <w:rPr>
                <w:highlight w:val="white"/>
              </w:rPr>
            </w:rPrChange>
          </w:rPr>
          <w:t xml:space="preserve">However, </w:t>
        </w:r>
        <w:del w:id="3956" w:author="Olga" w:date="2018-10-30T01:34:00Z">
          <w:r w:rsidRPr="006D2558" w:rsidDel="00997707">
            <w:rPr>
              <w:color w:val="212121"/>
              <w:rPrChange w:id="3957" w:author="Olga" w:date="2018-10-30T02:02:00Z">
                <w:rPr>
                  <w:color w:val="212121"/>
                  <w:highlight w:val="white"/>
                </w:rPr>
              </w:rPrChange>
            </w:rPr>
            <w:delText>Potato transformed hairy roots to express the GUS gene under a suberin biosynthetic promoter (</w:delText>
          </w:r>
          <w:r w:rsidRPr="006D2558" w:rsidDel="00997707">
            <w:rPr>
              <w:i/>
              <w:color w:val="212121"/>
              <w:rPrChange w:id="3958" w:author="Olga" w:date="2018-10-30T02:02:00Z">
                <w:rPr>
                  <w:i/>
                  <w:color w:val="212121"/>
                  <w:highlight w:val="white"/>
                </w:rPr>
              </w:rPrChange>
            </w:rPr>
            <w:delText>CYP86A33</w:delText>
          </w:r>
          <w:r w:rsidRPr="006D2558" w:rsidDel="00997707">
            <w:rPr>
              <w:color w:val="212121"/>
              <w:rPrChange w:id="3959" w:author="Olga" w:date="2018-10-30T02:02:00Z">
                <w:rPr>
                  <w:color w:val="212121"/>
                  <w:highlight w:val="white"/>
                </w:rPr>
              </w:rPrChange>
            </w:rPr>
            <w:delText xml:space="preserve">) were previously reported (Bjelica et al.,2016), however </w:delText>
          </w:r>
        </w:del>
        <w:r w:rsidRPr="006D2558">
          <w:rPr>
            <w:color w:val="212121"/>
            <w:rPrChange w:id="3960" w:author="Olga" w:date="2018-10-30T02:02:00Z">
              <w:rPr>
                <w:color w:val="212121"/>
                <w:highlight w:val="white"/>
              </w:rPr>
            </w:rPrChange>
          </w:rPr>
          <w:t xml:space="preserve">the GUS </w:t>
        </w:r>
        <w:del w:id="3961" w:author="Olga" w:date="2018-10-31T09:30:00Z">
          <w:r w:rsidRPr="006D2558" w:rsidDel="003D2222">
            <w:rPr>
              <w:color w:val="212121"/>
              <w:rPrChange w:id="3962" w:author="Olga" w:date="2018-10-30T02:02:00Z">
                <w:rPr>
                  <w:color w:val="212121"/>
                  <w:highlight w:val="white"/>
                </w:rPr>
              </w:rPrChange>
            </w:rPr>
            <w:delText>expression</w:delText>
          </w:r>
        </w:del>
      </w:ins>
      <w:ins w:id="3963" w:author="Olga" w:date="2018-10-31T09:30:00Z">
        <w:r>
          <w:rPr>
            <w:color w:val="212121"/>
          </w:rPr>
          <w:t>staining</w:t>
        </w:r>
      </w:ins>
      <w:ins w:id="3964" w:author="Olga" w:date="2018-10-30T01:33:00Z">
        <w:r w:rsidRPr="006D2558">
          <w:rPr>
            <w:color w:val="212121"/>
            <w:rPrChange w:id="3965" w:author="Olga" w:date="2018-10-30T02:02:00Z">
              <w:rPr>
                <w:color w:val="212121"/>
                <w:highlight w:val="white"/>
              </w:rPr>
            </w:rPrChange>
          </w:rPr>
          <w:t xml:space="preserve"> in roots was bulk quantified using a fluorometric assay, hence the</w:t>
        </w:r>
      </w:ins>
      <w:ins w:id="3966" w:author="Olga" w:date="2018-10-30T01:34:00Z">
        <w:r w:rsidRPr="006D2558">
          <w:rPr>
            <w:color w:val="212121"/>
            <w:rPrChange w:id="3967" w:author="Olga" w:date="2018-10-30T02:02:00Z">
              <w:rPr>
                <w:color w:val="212121"/>
                <w:highlight w:val="white"/>
              </w:rPr>
            </w:rPrChange>
          </w:rPr>
          <w:t xml:space="preserve"> specific</w:t>
        </w:r>
      </w:ins>
      <w:ins w:id="3968" w:author="Olga" w:date="2018-10-30T01:33:00Z">
        <w:r w:rsidRPr="006D2558">
          <w:rPr>
            <w:color w:val="212121"/>
            <w:rPrChange w:id="3969" w:author="Olga" w:date="2018-10-30T02:02:00Z">
              <w:rPr>
                <w:color w:val="212121"/>
                <w:highlight w:val="white"/>
              </w:rPr>
            </w:rPrChange>
          </w:rPr>
          <w:t xml:space="preserve"> expression in suberized tissues was only presumed.</w:t>
        </w:r>
      </w:ins>
    </w:p>
    <w:p w14:paraId="23DD7710" w14:textId="77777777" w:rsidR="00A05564" w:rsidRPr="006D2558" w:rsidRDefault="00A05564" w:rsidP="00A05564">
      <w:pPr>
        <w:pBdr>
          <w:top w:val="nil"/>
          <w:left w:val="nil"/>
          <w:bottom w:val="nil"/>
          <w:right w:val="nil"/>
          <w:between w:val="nil"/>
        </w:pBdr>
        <w:jc w:val="both"/>
        <w:rPr>
          <w:ins w:id="3970" w:author="Olga" w:date="2018-10-29T13:13:00Z"/>
          <w:color w:val="000000"/>
          <w:rPrChange w:id="3971" w:author="Olga" w:date="2018-10-30T02:02:00Z">
            <w:rPr>
              <w:ins w:id="3972" w:author="Olga" w:date="2018-10-29T13:13:00Z"/>
              <w:color w:val="000000"/>
              <w:highlight w:val="white"/>
            </w:rPr>
          </w:rPrChange>
        </w:rPr>
      </w:pPr>
      <w:r w:rsidRPr="006D2558">
        <w:rPr>
          <w:rPrChange w:id="3973" w:author="Olga" w:date="2018-10-30T02:02:00Z">
            <w:rPr>
              <w:color w:val="0000FF"/>
              <w:highlight w:val="white"/>
            </w:rPr>
          </w:rPrChange>
        </w:rPr>
        <w:t xml:space="preserve">Altogether </w:t>
      </w:r>
      <w:r w:rsidRPr="006D2558">
        <w:t>these</w:t>
      </w:r>
      <w:r w:rsidRPr="006D2558">
        <w:rPr>
          <w:rPrChange w:id="3974" w:author="Olga" w:date="2018-10-30T02:02:00Z">
            <w:rPr>
              <w:color w:val="000000"/>
            </w:rPr>
          </w:rPrChange>
        </w:rPr>
        <w:t xml:space="preserve"> results </w:t>
      </w:r>
      <w:del w:id="3975" w:author="merce.figueras" w:date="2018-10-26T12:14:00Z">
        <w:r w:rsidRPr="006D2558">
          <w:rPr>
            <w:rPrChange w:id="3976" w:author="Olga" w:date="2018-10-30T02:02:00Z">
              <w:rPr>
                <w:color w:val="000000"/>
              </w:rPr>
            </w:rPrChange>
          </w:rPr>
          <w:delText xml:space="preserve">demonstrated </w:delText>
        </w:r>
      </w:del>
      <w:r w:rsidRPr="006D2558">
        <w:rPr>
          <w:rPrChange w:id="3977" w:author="Olga" w:date="2018-10-30T02:02:00Z">
            <w:rPr>
              <w:color w:val="000000"/>
            </w:rPr>
          </w:rPrChange>
        </w:rPr>
        <w:t xml:space="preserve">evidence that </w:t>
      </w:r>
      <w:del w:id="3978" w:author="Olga" w:date="2018-10-30T01:45:00Z">
        <w:r w:rsidRPr="006D2558" w:rsidDel="00D26AB1">
          <w:rPr>
            <w:i/>
            <w:rPrChange w:id="3979" w:author="Olga" w:date="2018-10-30T02:02:00Z">
              <w:rPr>
                <w:i/>
                <w:color w:val="000000"/>
              </w:rPr>
            </w:rPrChange>
          </w:rPr>
          <w:delText>A. rhizogenes</w:delText>
        </w:r>
      </w:del>
      <w:ins w:id="3980" w:author="Olga" w:date="2018-10-30T01:45:00Z">
        <w:r w:rsidRPr="006D2558">
          <w:rPr>
            <w:i/>
          </w:rPr>
          <w:t>A. rhizogenes</w:t>
        </w:r>
      </w:ins>
      <w:r w:rsidRPr="006D2558">
        <w:rPr>
          <w:rPrChange w:id="3981" w:author="Olga" w:date="2018-10-30T02:02:00Z">
            <w:rPr>
              <w:color w:val="000000"/>
            </w:rPr>
          </w:rPrChange>
        </w:rPr>
        <w:t xml:space="preserve"> </w:t>
      </w:r>
      <w:r w:rsidRPr="006D2558">
        <w:rPr>
          <w:color w:val="000000"/>
        </w:rPr>
        <w:t xml:space="preserve">transformation is </w:t>
      </w:r>
      <w:ins w:id="3982" w:author="Olga" w:date="2018-10-29T12:28:00Z">
        <w:r w:rsidRPr="006D2558">
          <w:rPr>
            <w:color w:val="000000"/>
          </w:rPr>
          <w:t xml:space="preserve">a faster alternative </w:t>
        </w:r>
      </w:ins>
      <w:ins w:id="3983" w:author="Olga" w:date="2018-10-29T13:33:00Z">
        <w:r w:rsidRPr="006D2558">
          <w:rPr>
            <w:color w:val="000000"/>
          </w:rPr>
          <w:t>tool to</w:t>
        </w:r>
      </w:ins>
      <w:ins w:id="3984" w:author="Olga" w:date="2018-10-29T12:28:00Z">
        <w:r w:rsidRPr="006D2558">
          <w:rPr>
            <w:color w:val="000000"/>
          </w:rPr>
          <w:t xml:space="preserve"> </w:t>
        </w:r>
      </w:ins>
      <w:del w:id="3985" w:author="Olga" w:date="2018-10-29T12:29:00Z">
        <w:r w:rsidRPr="006D2558" w:rsidDel="00F94484">
          <w:rPr>
            <w:rPrChange w:id="3986" w:author="Olga" w:date="2018-10-30T02:02:00Z">
              <w:rPr>
                <w:color w:val="000000"/>
              </w:rPr>
            </w:rPrChange>
          </w:rPr>
          <w:delText>a suitable an</w:delText>
        </w:r>
      </w:del>
      <w:del w:id="3987" w:author="Olga" w:date="2018-10-29T12:30:00Z">
        <w:r w:rsidRPr="006D2558" w:rsidDel="000F0C18">
          <w:rPr>
            <w:rPrChange w:id="3988" w:author="Olga" w:date="2018-10-30T02:02:00Z">
              <w:rPr>
                <w:color w:val="000000"/>
              </w:rPr>
            </w:rPrChange>
          </w:rPr>
          <w:delText xml:space="preserve">d faster method </w:delText>
        </w:r>
      </w:del>
      <w:del w:id="3989" w:author="Olga" w:date="2018-10-29T13:34:00Z">
        <w:r w:rsidRPr="006D2558" w:rsidDel="00D301FF">
          <w:rPr>
            <w:rPrChange w:id="3990" w:author="Olga" w:date="2018-10-30T02:02:00Z">
              <w:rPr>
                <w:color w:val="000000"/>
              </w:rPr>
            </w:rPrChange>
          </w:rPr>
          <w:delText xml:space="preserve">to </w:delText>
        </w:r>
      </w:del>
      <w:del w:id="3991" w:author="Olga" w:date="2018-10-29T13:31:00Z">
        <w:r w:rsidRPr="006D2558" w:rsidDel="00D301FF">
          <w:rPr>
            <w:rPrChange w:id="3992" w:author="Olga" w:date="2018-10-30T02:02:00Z">
              <w:rPr>
                <w:color w:val="000000"/>
              </w:rPr>
            </w:rPrChange>
          </w:rPr>
          <w:delText>study</w:delText>
        </w:r>
      </w:del>
      <w:ins w:id="3993" w:author="Olga" w:date="2018-10-29T13:31:00Z">
        <w:r w:rsidRPr="006D2558">
          <w:rPr>
            <w:rPrChange w:id="3994" w:author="Olga" w:date="2018-10-30T02:02:00Z">
              <w:rPr>
                <w:color w:val="000000"/>
              </w:rPr>
            </w:rPrChange>
          </w:rPr>
          <w:t xml:space="preserve">explore the </w:t>
        </w:r>
        <w:r w:rsidRPr="00A05564">
          <w:t xml:space="preserve">cell type-specific </w:t>
        </w:r>
      </w:ins>
      <w:ins w:id="3995" w:author="Olga" w:date="2018-10-29T13:32:00Z">
        <w:r w:rsidRPr="006D2558">
          <w:rPr>
            <w:rPrChange w:id="3996" w:author="Olga" w:date="2018-10-30T02:02:00Z">
              <w:rPr/>
            </w:rPrChange>
          </w:rPr>
          <w:t xml:space="preserve">promoter activation </w:t>
        </w:r>
      </w:ins>
      <w:ins w:id="3997" w:author="Olga" w:date="2018-10-29T13:31:00Z">
        <w:r w:rsidRPr="006D2558">
          <w:rPr>
            <w:rPrChange w:id="3998" w:author="Olga" w:date="2018-10-30T02:02:00Z">
              <w:rPr/>
            </w:rPrChange>
          </w:rPr>
          <w:t>of</w:t>
        </w:r>
      </w:ins>
      <w:ins w:id="3999" w:author="Olga" w:date="2018-10-29T13:32:00Z">
        <w:r w:rsidRPr="006D2558">
          <w:t xml:space="preserve"> </w:t>
        </w:r>
      </w:ins>
      <w:del w:id="4000" w:author="Olga" w:date="2018-10-29T13:32:00Z">
        <w:r w:rsidRPr="006D2558" w:rsidDel="00D301FF">
          <w:rPr>
            <w:rPrChange w:id="4001" w:author="Olga" w:date="2018-10-30T02:02:00Z">
              <w:rPr>
                <w:color w:val="000000"/>
              </w:rPr>
            </w:rPrChange>
          </w:rPr>
          <w:delText xml:space="preserve"> </w:delText>
        </w:r>
      </w:del>
      <w:del w:id="4002" w:author="Olga" w:date="2018-10-29T13:30:00Z">
        <w:r w:rsidRPr="006D2558" w:rsidDel="00D301FF">
          <w:rPr>
            <w:rPrChange w:id="4003" w:author="Olga" w:date="2018-10-30T02:02:00Z">
              <w:rPr>
                <w:color w:val="000000"/>
              </w:rPr>
            </w:rPrChange>
          </w:rPr>
          <w:delText xml:space="preserve"> </w:delText>
        </w:r>
      </w:del>
      <w:del w:id="4004" w:author="Olga" w:date="2018-10-29T13:32:00Z">
        <w:r w:rsidRPr="006D2558" w:rsidDel="00D301FF">
          <w:rPr>
            <w:rPrChange w:id="4005" w:author="Olga" w:date="2018-10-30T02:02:00Z">
              <w:rPr>
                <w:color w:val="000000"/>
              </w:rPr>
            </w:rPrChange>
          </w:rPr>
          <w:delText>suberin</w:delText>
        </w:r>
      </w:del>
      <w:ins w:id="4006" w:author="Olga" w:date="2018-10-29T13:32:00Z">
        <w:r w:rsidRPr="006D2558">
          <w:t>suberin-related genes</w:t>
        </w:r>
      </w:ins>
      <w:ins w:id="4007" w:author="Olga" w:date="2018-10-29T13:34:00Z">
        <w:r w:rsidRPr="006D2558">
          <w:t xml:space="preserve"> in roots</w:t>
        </w:r>
      </w:ins>
      <w:ins w:id="4008" w:author="Olga" w:date="2018-10-29T13:33:00Z">
        <w:r w:rsidRPr="006D2558">
          <w:t xml:space="preserve">, </w:t>
        </w:r>
      </w:ins>
      <w:del w:id="4009" w:author="Olga" w:date="2018-10-29T13:32:00Z">
        <w:r w:rsidRPr="006D2558" w:rsidDel="00D301FF">
          <w:rPr>
            <w:rPrChange w:id="4010" w:author="Olga" w:date="2018-10-30T02:02:00Z">
              <w:rPr>
                <w:color w:val="000000"/>
              </w:rPr>
            </w:rPrChange>
          </w:rPr>
          <w:delText>-related promoters</w:delText>
        </w:r>
      </w:del>
      <w:del w:id="4011" w:author="Olga" w:date="2018-10-29T13:33:00Z">
        <w:r w:rsidRPr="006D2558" w:rsidDel="00D301FF">
          <w:rPr>
            <w:color w:val="000000"/>
          </w:rPr>
          <w:delText xml:space="preserve"> an</w:delText>
        </w:r>
      </w:del>
      <w:ins w:id="4012" w:author="Olga" w:date="2018-10-29T13:34:00Z">
        <w:r w:rsidRPr="006D2558">
          <w:t>which</w:t>
        </w:r>
      </w:ins>
      <w:ins w:id="4013" w:author="Olga" w:date="2018-10-29T13:33:00Z">
        <w:r w:rsidRPr="006D2558">
          <w:rPr>
            <w:color w:val="000000"/>
          </w:rPr>
          <w:t xml:space="preserve"> may be extended to</w:t>
        </w:r>
      </w:ins>
      <w:del w:id="4014" w:author="Olga" w:date="2018-10-29T13:33:00Z">
        <w:r w:rsidRPr="006D2558" w:rsidDel="00D301FF">
          <w:rPr>
            <w:color w:val="000000"/>
          </w:rPr>
          <w:delText xml:space="preserve">d </w:delText>
        </w:r>
      </w:del>
      <w:ins w:id="4015" w:author="Olga" w:date="2018-10-29T13:33:00Z">
        <w:r w:rsidRPr="006D2558">
          <w:rPr>
            <w:color w:val="000000"/>
          </w:rPr>
          <w:t xml:space="preserve"> </w:t>
        </w:r>
      </w:ins>
      <w:ins w:id="4016" w:author="Olga" w:date="2018-10-29T13:34:00Z">
        <w:r w:rsidRPr="006D2558">
          <w:rPr>
            <w:color w:val="000000"/>
          </w:rPr>
          <w:t xml:space="preserve">studies based on </w:t>
        </w:r>
      </w:ins>
      <w:r w:rsidRPr="006D2558">
        <w:rPr>
          <w:color w:val="000000"/>
        </w:rPr>
        <w:t>other processes that occur in roots.</w:t>
      </w:r>
      <w:ins w:id="4017" w:author="Olga" w:date="2018-10-29T13:10:00Z">
        <w:r w:rsidRPr="006D2558">
          <w:rPr>
            <w:color w:val="000000"/>
          </w:rPr>
          <w:t xml:space="preserve"> </w:t>
        </w:r>
      </w:ins>
      <w:ins w:id="4018" w:author="Olga" w:date="2018-10-29T13:14:00Z">
        <w:r w:rsidRPr="006D2558">
          <w:rPr>
            <w:color w:val="000000"/>
            <w:rPrChange w:id="4019" w:author="Olga" w:date="2018-10-30T02:02:00Z">
              <w:rPr>
                <w:color w:val="000000"/>
                <w:highlight w:val="white"/>
              </w:rPr>
            </w:rPrChange>
          </w:rPr>
          <w:t>In agreement, s</w:t>
        </w:r>
      </w:ins>
      <w:ins w:id="4020" w:author="Olga" w:date="2018-10-29T13:13:00Z">
        <w:r w:rsidRPr="006D2558">
          <w:rPr>
            <w:color w:val="000000"/>
            <w:rPrChange w:id="4021" w:author="Olga" w:date="2018-10-30T02:02:00Z">
              <w:rPr>
                <w:color w:val="000000"/>
                <w:highlight w:val="white"/>
              </w:rPr>
            </w:rPrChange>
          </w:rPr>
          <w:t xml:space="preserve">ome other functional genetic studies have been successful using </w:t>
        </w:r>
      </w:ins>
      <w:ins w:id="4022" w:author="Olga" w:date="2018-10-30T01:45:00Z">
        <w:r w:rsidRPr="006D2558">
          <w:rPr>
            <w:i/>
            <w:color w:val="000000"/>
          </w:rPr>
          <w:t>A. rhizogenes</w:t>
        </w:r>
      </w:ins>
      <w:ins w:id="4023" w:author="Olga" w:date="2018-10-29T13:13:00Z">
        <w:r w:rsidRPr="006D2558">
          <w:rPr>
            <w:color w:val="000000"/>
            <w:rPrChange w:id="4024" w:author="Olga" w:date="2018-10-30T02:02:00Z">
              <w:rPr>
                <w:color w:val="000000"/>
                <w:highlight w:val="white"/>
              </w:rPr>
            </w:rPrChange>
          </w:rPr>
          <w:t xml:space="preserve"> in potato, tomato and eucalyptus to demonstrate </w:t>
        </w:r>
      </w:ins>
      <w:ins w:id="4025" w:author="Olga" w:date="2018-10-29T13:15:00Z">
        <w:r w:rsidRPr="006D2558">
          <w:rPr>
            <w:color w:val="000000"/>
            <w:rPrChange w:id="4026" w:author="Olga" w:date="2018-10-30T02:02:00Z">
              <w:rPr>
                <w:color w:val="000000"/>
                <w:highlight w:val="white"/>
              </w:rPr>
            </w:rPrChange>
          </w:rPr>
          <w:t xml:space="preserve">the </w:t>
        </w:r>
      </w:ins>
      <w:ins w:id="4027" w:author="Olga" w:date="2018-10-29T13:13:00Z">
        <w:r w:rsidRPr="006D2558">
          <w:rPr>
            <w:color w:val="000000"/>
            <w:rPrChange w:id="4028" w:author="Olga" w:date="2018-10-30T02:02:00Z">
              <w:rPr>
                <w:color w:val="000000"/>
                <w:highlight w:val="white"/>
              </w:rPr>
            </w:rPrChange>
          </w:rPr>
          <w:t>gene function</w:t>
        </w:r>
      </w:ins>
      <w:r w:rsidRPr="001F03FF">
        <w:rPr>
          <w:noProof/>
          <w:color w:val="000000"/>
          <w:vertAlign w:val="superscript"/>
        </w:rPr>
        <w:t>6–9</w:t>
      </w:r>
      <w:ins w:id="4029" w:author="Olga" w:date="2018-10-29T13:13:00Z">
        <w:r w:rsidRPr="006D2558">
          <w:rPr>
            <w:color w:val="000000"/>
            <w:rPrChange w:id="4030" w:author="Olga" w:date="2018-10-30T02:02:00Z">
              <w:rPr>
                <w:color w:val="000000"/>
                <w:highlight w:val="white"/>
              </w:rPr>
            </w:rPrChange>
          </w:rPr>
          <w:t>, to study the hormonal response</w:t>
        </w:r>
      </w:ins>
      <w:r>
        <w:rPr>
          <w:noProof/>
          <w:color w:val="000000"/>
          <w:vertAlign w:val="superscript"/>
        </w:rPr>
        <w:t>38,</w:t>
      </w:r>
      <w:r w:rsidRPr="00EA3C0A">
        <w:rPr>
          <w:noProof/>
          <w:color w:val="000000"/>
          <w:vertAlign w:val="superscript"/>
        </w:rPr>
        <w:t>39</w:t>
      </w:r>
      <w:ins w:id="4031" w:author="Olga" w:date="2018-10-29T13:13:00Z">
        <w:r w:rsidRPr="006D2558">
          <w:rPr>
            <w:color w:val="000000"/>
            <w:rPrChange w:id="4032" w:author="Olga" w:date="2018-10-30T02:02:00Z">
              <w:rPr>
                <w:color w:val="000000"/>
                <w:highlight w:val="white"/>
              </w:rPr>
            </w:rPrChange>
          </w:rPr>
          <w:t xml:space="preserve"> </w:t>
        </w:r>
      </w:ins>
      <w:ins w:id="4033" w:author="Olga" w:date="2018-10-29T13:15:00Z">
        <w:r w:rsidRPr="006D2558">
          <w:rPr>
            <w:color w:val="000000"/>
            <w:rPrChange w:id="4034" w:author="Olga" w:date="2018-10-30T02:02:00Z">
              <w:rPr>
                <w:color w:val="000000"/>
                <w:highlight w:val="white"/>
              </w:rPr>
            </w:rPrChange>
          </w:rPr>
          <w:t>or the</w:t>
        </w:r>
      </w:ins>
      <w:ins w:id="4035" w:author="Olga" w:date="2018-10-29T13:13:00Z">
        <w:r w:rsidRPr="006D2558">
          <w:rPr>
            <w:color w:val="000000"/>
            <w:rPrChange w:id="4036" w:author="Olga" w:date="2018-10-30T02:02:00Z">
              <w:rPr>
                <w:color w:val="000000"/>
                <w:highlight w:val="white"/>
              </w:rPr>
            </w:rPrChange>
          </w:rPr>
          <w:t xml:space="preserve"> promoter activity</w:t>
        </w:r>
      </w:ins>
      <w:r>
        <w:rPr>
          <w:noProof/>
          <w:color w:val="000000"/>
          <w:vertAlign w:val="superscript"/>
        </w:rPr>
        <w:t>40,</w:t>
      </w:r>
      <w:r w:rsidRPr="00EA3C0A">
        <w:rPr>
          <w:noProof/>
          <w:color w:val="000000"/>
          <w:vertAlign w:val="superscript"/>
        </w:rPr>
        <w:t>41</w:t>
      </w:r>
      <w:ins w:id="4037" w:author="Olga" w:date="2018-10-29T13:13:00Z">
        <w:r w:rsidRPr="006D2558">
          <w:rPr>
            <w:color w:val="000000"/>
            <w:rPrChange w:id="4038" w:author="Olga" w:date="2018-10-30T02:02:00Z">
              <w:rPr>
                <w:color w:val="000000"/>
                <w:highlight w:val="white"/>
              </w:rPr>
            </w:rPrChange>
          </w:rPr>
          <w:t>.</w:t>
        </w:r>
      </w:ins>
      <w:ins w:id="4039" w:author="Olga" w:date="2018-10-29T13:14:00Z">
        <w:r w:rsidRPr="006D2558">
          <w:rPr>
            <w:color w:val="000000"/>
            <w:rPrChange w:id="4040" w:author="Olga" w:date="2018-10-30T02:02:00Z">
              <w:rPr>
                <w:color w:val="000000"/>
                <w:highlight w:val="white"/>
              </w:rPr>
            </w:rPrChange>
          </w:rPr>
          <w:t xml:space="preserve"> However, this strategy still may present limitations, </w:t>
        </w:r>
      </w:ins>
      <w:ins w:id="4041" w:author="Olga" w:date="2018-10-29T13:10:00Z">
        <w:r w:rsidRPr="006D2558">
          <w:rPr>
            <w:color w:val="000000"/>
            <w:rPrChange w:id="4042" w:author="Olga" w:date="2018-10-30T02:02:00Z">
              <w:rPr>
                <w:color w:val="000000"/>
                <w:highlight w:val="white"/>
              </w:rPr>
            </w:rPrChange>
          </w:rPr>
          <w:t>especially when studying tightly-controlled developmental processes</w:t>
        </w:r>
      </w:ins>
      <w:ins w:id="4043" w:author="Olga" w:date="2018-10-29T13:22:00Z">
        <w:r w:rsidRPr="006D2558">
          <w:rPr>
            <w:color w:val="000000"/>
            <w:rPrChange w:id="4044" w:author="Olga" w:date="2018-10-30T02:02:00Z">
              <w:rPr>
                <w:color w:val="000000"/>
                <w:highlight w:val="white"/>
              </w:rPr>
            </w:rPrChange>
          </w:rPr>
          <w:t xml:space="preserve"> </w:t>
        </w:r>
      </w:ins>
      <w:ins w:id="4045" w:author="Olga" w:date="2018-10-29T13:34:00Z">
        <w:r w:rsidRPr="006D2558">
          <w:rPr>
            <w:color w:val="000000"/>
            <w:rPrChange w:id="4046" w:author="Olga" w:date="2018-10-30T02:02:00Z">
              <w:rPr>
                <w:color w:val="000000"/>
                <w:highlight w:val="white"/>
              </w:rPr>
            </w:rPrChange>
          </w:rPr>
          <w:t xml:space="preserve">that may be deregulated by the Ri T-DNA </w:t>
        </w:r>
      </w:ins>
      <w:ins w:id="4047" w:author="Olga" w:date="2018-10-29T13:22:00Z">
        <w:r w:rsidRPr="006D2558">
          <w:rPr>
            <w:color w:val="000000"/>
            <w:rPrChange w:id="4048" w:author="Olga" w:date="2018-10-30T02:02:00Z">
              <w:rPr>
                <w:color w:val="000000"/>
                <w:highlight w:val="white"/>
              </w:rPr>
            </w:rPrChange>
          </w:rPr>
          <w:t xml:space="preserve">or when </w:t>
        </w:r>
      </w:ins>
      <w:ins w:id="4049" w:author="Olga" w:date="2018-10-29T13:35:00Z">
        <w:r w:rsidRPr="006D2558">
          <w:rPr>
            <w:color w:val="000000"/>
            <w:rPrChange w:id="4050" w:author="Olga" w:date="2018-10-30T02:02:00Z">
              <w:rPr>
                <w:color w:val="000000"/>
                <w:highlight w:val="white"/>
              </w:rPr>
            </w:rPrChange>
          </w:rPr>
          <w:t xml:space="preserve">the whole plant or </w:t>
        </w:r>
      </w:ins>
      <w:ins w:id="4051" w:author="Olga" w:date="2018-10-29T13:23:00Z">
        <w:r w:rsidRPr="006D2558">
          <w:rPr>
            <w:color w:val="000000"/>
            <w:rPrChange w:id="4052" w:author="Olga" w:date="2018-10-30T02:02:00Z">
              <w:rPr>
                <w:color w:val="000000"/>
                <w:highlight w:val="white"/>
              </w:rPr>
            </w:rPrChange>
          </w:rPr>
          <w:t xml:space="preserve">the tubers or </w:t>
        </w:r>
      </w:ins>
      <w:ins w:id="4053" w:author="Olga" w:date="2018-10-29T13:22:00Z">
        <w:r w:rsidRPr="006D2558">
          <w:rPr>
            <w:color w:val="000000"/>
            <w:rPrChange w:id="4054" w:author="Olga" w:date="2018-10-30T02:02:00Z">
              <w:rPr>
                <w:color w:val="000000"/>
                <w:highlight w:val="white"/>
              </w:rPr>
            </w:rPrChange>
          </w:rPr>
          <w:t>other organs different from roots want to be studied.</w:t>
        </w:r>
      </w:ins>
      <w:ins w:id="4055" w:author="Olga" w:date="2018-10-29T13:35:00Z">
        <w:r w:rsidRPr="006D2558">
          <w:rPr>
            <w:color w:val="000000"/>
            <w:rPrChange w:id="4056" w:author="Olga" w:date="2018-10-30T02:02:00Z">
              <w:rPr>
                <w:color w:val="000000"/>
                <w:highlight w:val="white"/>
              </w:rPr>
            </w:rPrChange>
          </w:rPr>
          <w:t xml:space="preserve"> In these situations, the </w:t>
        </w:r>
      </w:ins>
      <w:ins w:id="4057" w:author="Olga" w:date="2018-10-30T01:45:00Z">
        <w:r w:rsidRPr="006D2558">
          <w:rPr>
            <w:i/>
            <w:color w:val="000000"/>
          </w:rPr>
          <w:t>A. tumefaciens</w:t>
        </w:r>
      </w:ins>
      <w:ins w:id="4058" w:author="Olga" w:date="2018-10-29T13:22:00Z">
        <w:r w:rsidRPr="006D2558">
          <w:rPr>
            <w:color w:val="000000"/>
            <w:rPrChange w:id="4059" w:author="Olga" w:date="2018-10-30T02:02:00Z">
              <w:rPr>
                <w:color w:val="000000"/>
                <w:highlight w:val="white"/>
              </w:rPr>
            </w:rPrChange>
          </w:rPr>
          <w:t xml:space="preserve"> </w:t>
        </w:r>
      </w:ins>
      <w:ins w:id="4060" w:author="Olga" w:date="2018-10-29T13:35:00Z">
        <w:r w:rsidRPr="006D2558">
          <w:rPr>
            <w:color w:val="000000"/>
            <w:rPrChange w:id="4061" w:author="Olga" w:date="2018-10-30T02:02:00Z">
              <w:rPr>
                <w:color w:val="000000"/>
                <w:highlight w:val="white"/>
              </w:rPr>
            </w:rPrChange>
          </w:rPr>
          <w:t xml:space="preserve">transformation system </w:t>
        </w:r>
      </w:ins>
      <w:ins w:id="4062" w:author="Olga" w:date="2018-10-29T13:22:00Z">
        <w:r w:rsidRPr="006D2558">
          <w:rPr>
            <w:color w:val="000000"/>
            <w:rPrChange w:id="4063" w:author="Olga" w:date="2018-10-30T02:02:00Z">
              <w:rPr>
                <w:color w:val="000000"/>
                <w:highlight w:val="white"/>
              </w:rPr>
            </w:rPrChange>
          </w:rPr>
          <w:t xml:space="preserve">is </w:t>
        </w:r>
      </w:ins>
      <w:ins w:id="4064" w:author="Olga" w:date="2018-10-29T13:35:00Z">
        <w:r w:rsidRPr="006D2558">
          <w:rPr>
            <w:color w:val="000000"/>
            <w:rPrChange w:id="4065" w:author="Olga" w:date="2018-10-30T02:02:00Z">
              <w:rPr>
                <w:color w:val="000000"/>
                <w:highlight w:val="white"/>
              </w:rPr>
            </w:rPrChange>
          </w:rPr>
          <w:t xml:space="preserve">still </w:t>
        </w:r>
      </w:ins>
      <w:ins w:id="4066" w:author="Olga" w:date="2018-10-29T13:22:00Z">
        <w:r w:rsidRPr="006D2558">
          <w:rPr>
            <w:color w:val="000000"/>
            <w:rPrChange w:id="4067" w:author="Olga" w:date="2018-10-30T02:02:00Z">
              <w:rPr>
                <w:color w:val="000000"/>
                <w:highlight w:val="white"/>
              </w:rPr>
            </w:rPrChange>
          </w:rPr>
          <w:t>preferred</w:t>
        </w:r>
      </w:ins>
      <w:ins w:id="4068" w:author="Olga" w:date="2018-10-29T13:10:00Z">
        <w:r w:rsidRPr="006D2558">
          <w:rPr>
            <w:color w:val="000000"/>
            <w:rPrChange w:id="4069" w:author="Olga" w:date="2018-10-30T02:02:00Z">
              <w:rPr>
                <w:color w:val="000000"/>
                <w:highlight w:val="white"/>
              </w:rPr>
            </w:rPrChange>
          </w:rPr>
          <w:t xml:space="preserve">. </w:t>
        </w:r>
      </w:ins>
    </w:p>
    <w:p w14:paraId="022D5A70" w14:textId="77777777" w:rsidR="00A05564" w:rsidRPr="006D2558" w:rsidRDefault="00A05564" w:rsidP="00A05564">
      <w:pPr>
        <w:pBdr>
          <w:top w:val="nil"/>
          <w:left w:val="nil"/>
          <w:bottom w:val="nil"/>
          <w:right w:val="nil"/>
          <w:between w:val="nil"/>
        </w:pBdr>
        <w:jc w:val="both"/>
        <w:rPr>
          <w:ins w:id="4070" w:author="Olga" w:date="2018-10-29T13:10:00Z"/>
          <w:color w:val="000000"/>
          <w:rPrChange w:id="4071" w:author="Olga" w:date="2018-10-30T02:02:00Z">
            <w:rPr>
              <w:ins w:id="4072" w:author="Olga" w:date="2018-10-29T13:10:00Z"/>
              <w:color w:val="000000"/>
              <w:highlight w:val="white"/>
            </w:rPr>
          </w:rPrChange>
        </w:rPr>
      </w:pPr>
    </w:p>
    <w:p w14:paraId="20F321F4" w14:textId="77777777" w:rsidR="00A05564" w:rsidRPr="006D2558" w:rsidDel="000F0C18" w:rsidRDefault="00A05564" w:rsidP="00A05564">
      <w:pPr>
        <w:pBdr>
          <w:top w:val="nil"/>
          <w:left w:val="nil"/>
          <w:bottom w:val="nil"/>
          <w:right w:val="nil"/>
          <w:between w:val="nil"/>
        </w:pBdr>
        <w:jc w:val="both"/>
        <w:rPr>
          <w:del w:id="4073" w:author="Olga" w:date="2018-10-29T12:30:00Z"/>
          <w:color w:val="000000"/>
        </w:rPr>
      </w:pPr>
    </w:p>
    <w:p w14:paraId="2A6A4804" w14:textId="77777777" w:rsidR="00A05564" w:rsidRPr="006D2558" w:rsidRDefault="00A05564" w:rsidP="00A05564">
      <w:pPr>
        <w:pBdr>
          <w:top w:val="nil"/>
          <w:left w:val="nil"/>
          <w:bottom w:val="nil"/>
          <w:right w:val="nil"/>
          <w:between w:val="nil"/>
        </w:pBdr>
        <w:jc w:val="both"/>
        <w:rPr>
          <w:color w:val="000000"/>
        </w:rPr>
      </w:pPr>
    </w:p>
    <w:p w14:paraId="4A5978AD" w14:textId="77777777" w:rsidR="00A05564" w:rsidRPr="006D2558" w:rsidDel="000F0C18" w:rsidRDefault="00A05564" w:rsidP="00A05564">
      <w:pPr>
        <w:pBdr>
          <w:top w:val="nil"/>
          <w:left w:val="nil"/>
          <w:bottom w:val="nil"/>
          <w:right w:val="nil"/>
          <w:between w:val="nil"/>
        </w:pBdr>
        <w:jc w:val="both"/>
        <w:rPr>
          <w:del w:id="4074" w:author="Olga" w:date="2018-10-29T12:31:00Z"/>
          <w:color w:val="000000"/>
          <w:rPrChange w:id="4075" w:author="Olga" w:date="2018-10-30T02:02:00Z">
            <w:rPr>
              <w:del w:id="4076" w:author="Olga" w:date="2018-10-29T12:31:00Z"/>
              <w:color w:val="000000"/>
              <w:highlight w:val="white"/>
            </w:rPr>
          </w:rPrChange>
        </w:rPr>
      </w:pPr>
      <w:del w:id="4077" w:author="Olga" w:date="2018-10-29T12:31:00Z">
        <w:r w:rsidRPr="006D2558" w:rsidDel="000F0C18">
          <w:rPr>
            <w:color w:val="000000"/>
            <w:rPrChange w:id="4078" w:author="Olga" w:date="2018-10-30T02:02:00Z">
              <w:rPr>
                <w:color w:val="000000"/>
                <w:highlight w:val="white"/>
              </w:rPr>
            </w:rPrChange>
          </w:rPr>
          <w:delText>However, though potato plants developed from hairy roots have been proven to develop normally</w:delText>
        </w:r>
        <w:r w:rsidRPr="006D2558" w:rsidDel="000F0C18">
          <w:rPr>
            <w:color w:val="000000"/>
            <w:vertAlign w:val="superscript"/>
            <w:rPrChange w:id="4079" w:author="Olga" w:date="2018-10-30T02:02:00Z">
              <w:rPr>
                <w:color w:val="000000"/>
                <w:highlight w:val="white"/>
                <w:vertAlign w:val="superscript"/>
              </w:rPr>
            </w:rPrChange>
          </w:rPr>
          <w:delText>28</w:delText>
        </w:r>
        <w:r w:rsidRPr="006D2558" w:rsidDel="000F0C18">
          <w:rPr>
            <w:color w:val="000000"/>
            <w:rPrChange w:id="4080" w:author="Olga" w:date="2018-10-30T02:02:00Z">
              <w:rPr>
                <w:color w:val="000000"/>
                <w:highlight w:val="white"/>
              </w:rPr>
            </w:rPrChange>
          </w:rPr>
          <w:delText xml:space="preserve">, this strategy may present limitations, especially when studying tightly-controlled developmental processes, because the Ri plasmid still contains the T-DNA genes responsible for the induction of hairy roots (rol </w:delText>
        </w:r>
        <w:r w:rsidRPr="006D2558" w:rsidDel="000F0C18">
          <w:rPr>
            <w:i/>
            <w:color w:val="000000"/>
            <w:rPrChange w:id="4081" w:author="Olga" w:date="2018-10-30T02:02:00Z">
              <w:rPr>
                <w:i/>
                <w:color w:val="000000"/>
                <w:highlight w:val="white"/>
              </w:rPr>
            </w:rPrChange>
          </w:rPr>
          <w:delText>A</w:delText>
        </w:r>
        <w:r w:rsidRPr="006D2558" w:rsidDel="000F0C18">
          <w:rPr>
            <w:color w:val="000000"/>
            <w:rPrChange w:id="4082" w:author="Olga" w:date="2018-10-30T02:02:00Z">
              <w:rPr>
                <w:color w:val="000000"/>
                <w:highlight w:val="white"/>
              </w:rPr>
            </w:rPrChange>
          </w:rPr>
          <w:delText>,</w:delText>
        </w:r>
        <w:r w:rsidRPr="006D2558" w:rsidDel="000F0C18">
          <w:rPr>
            <w:i/>
            <w:color w:val="000000"/>
            <w:rPrChange w:id="4083" w:author="Olga" w:date="2018-10-30T02:02:00Z">
              <w:rPr>
                <w:i/>
                <w:color w:val="000000"/>
                <w:highlight w:val="white"/>
              </w:rPr>
            </w:rPrChange>
          </w:rPr>
          <w:delText xml:space="preserve"> B</w:delText>
        </w:r>
        <w:r w:rsidRPr="006D2558" w:rsidDel="000F0C18">
          <w:rPr>
            <w:color w:val="000000"/>
            <w:rPrChange w:id="4084" w:author="Olga" w:date="2018-10-30T02:02:00Z">
              <w:rPr>
                <w:color w:val="000000"/>
                <w:highlight w:val="white"/>
              </w:rPr>
            </w:rPrChange>
          </w:rPr>
          <w:delText xml:space="preserve">, </w:delText>
        </w:r>
        <w:r w:rsidRPr="006D2558" w:rsidDel="000F0C18">
          <w:rPr>
            <w:i/>
            <w:color w:val="000000"/>
            <w:rPrChange w:id="4085" w:author="Olga" w:date="2018-10-30T02:02:00Z">
              <w:rPr>
                <w:i/>
                <w:color w:val="000000"/>
                <w:highlight w:val="white"/>
              </w:rPr>
            </w:rPrChange>
          </w:rPr>
          <w:delText>C</w:delText>
        </w:r>
        <w:r w:rsidRPr="006D2558" w:rsidDel="000F0C18">
          <w:rPr>
            <w:color w:val="000000"/>
            <w:rPrChange w:id="4086" w:author="Olga" w:date="2018-10-30T02:02:00Z">
              <w:rPr>
                <w:color w:val="000000"/>
                <w:highlight w:val="white"/>
              </w:rPr>
            </w:rPrChange>
          </w:rPr>
          <w:delText xml:space="preserve"> and </w:delText>
        </w:r>
        <w:r w:rsidRPr="006D2558" w:rsidDel="000F0C18">
          <w:rPr>
            <w:i/>
            <w:color w:val="000000"/>
            <w:rPrChange w:id="4087" w:author="Olga" w:date="2018-10-30T02:02:00Z">
              <w:rPr>
                <w:i/>
                <w:color w:val="000000"/>
                <w:highlight w:val="white"/>
              </w:rPr>
            </w:rPrChange>
          </w:rPr>
          <w:delText>D</w:delText>
        </w:r>
        <w:r w:rsidRPr="006D2558" w:rsidDel="000F0C18">
          <w:rPr>
            <w:color w:val="000000"/>
            <w:rPrChange w:id="4088" w:author="Olga" w:date="2018-10-30T02:02:00Z">
              <w:rPr>
                <w:color w:val="000000"/>
                <w:highlight w:val="white"/>
              </w:rPr>
            </w:rPrChange>
          </w:rPr>
          <w:delText>) and the synthesis of opines and auxin genes (necessary for the maintenance of these roots). Once the T-DNA is inserted into the host genomic DNA, it will hormonally deregulate the infected cells, leading to root-like proliferation and cellular organization, generating hairy roots at the points of infection</w:delText>
        </w:r>
        <w:r w:rsidRPr="006D2558" w:rsidDel="000F0C18">
          <w:rPr>
            <w:color w:val="000000"/>
            <w:vertAlign w:val="superscript"/>
            <w:rPrChange w:id="4089" w:author="Olga" w:date="2018-10-30T02:02:00Z">
              <w:rPr>
                <w:color w:val="000000"/>
                <w:highlight w:val="white"/>
                <w:vertAlign w:val="superscript"/>
              </w:rPr>
            </w:rPrChange>
          </w:rPr>
          <w:delText>29</w:delText>
        </w:r>
        <w:r w:rsidRPr="006D2558" w:rsidDel="000F0C18">
          <w:rPr>
            <w:color w:val="000000"/>
            <w:rPrChange w:id="4090" w:author="Olga" w:date="2018-10-30T02:02:00Z">
              <w:rPr>
                <w:color w:val="000000"/>
                <w:highlight w:val="white"/>
              </w:rPr>
            </w:rPrChange>
          </w:rPr>
          <w:delText xml:space="preserve">. The </w:delText>
        </w:r>
        <w:r w:rsidRPr="006D2558" w:rsidDel="000F0C18">
          <w:rPr>
            <w:i/>
            <w:color w:val="000000"/>
            <w:rPrChange w:id="4091" w:author="Olga" w:date="2018-10-30T02:02:00Z">
              <w:rPr>
                <w:i/>
                <w:color w:val="000000"/>
                <w:highlight w:val="white"/>
              </w:rPr>
            </w:rPrChange>
          </w:rPr>
          <w:delText>A. tumefaciens</w:delText>
        </w:r>
        <w:r w:rsidRPr="006D2558" w:rsidDel="000F0C18">
          <w:rPr>
            <w:color w:val="000000"/>
            <w:rPrChange w:id="4092" w:author="Olga" w:date="2018-10-30T02:02:00Z">
              <w:rPr>
                <w:color w:val="000000"/>
                <w:highlight w:val="white"/>
              </w:rPr>
            </w:rPrChange>
          </w:rPr>
          <w:delText xml:space="preserve"> system does not present this limitation since the original T-DNA, responsible for inducing the tumour, is completely removed. Another limitation of generating composite plants using </w:delText>
        </w:r>
        <w:r w:rsidRPr="006D2558" w:rsidDel="000F0C18">
          <w:rPr>
            <w:i/>
            <w:color w:val="000000"/>
            <w:rPrChange w:id="4093" w:author="Olga" w:date="2018-10-30T02:02:00Z">
              <w:rPr>
                <w:i/>
                <w:color w:val="000000"/>
                <w:highlight w:val="white"/>
              </w:rPr>
            </w:rPrChange>
          </w:rPr>
          <w:delText xml:space="preserve">A. rhizogenes </w:delText>
        </w:r>
        <w:r w:rsidRPr="006D2558" w:rsidDel="000F0C18">
          <w:rPr>
            <w:color w:val="000000"/>
            <w:rPrChange w:id="4094" w:author="Olga" w:date="2018-10-30T02:02:00Z">
              <w:rPr>
                <w:color w:val="000000"/>
                <w:highlight w:val="white"/>
              </w:rPr>
            </w:rPrChange>
          </w:rPr>
          <w:delText xml:space="preserve">with a native scion is that the system is not stable between generations, as the tuber or floral organs are still wild-type. However, some examples of functional genetic studies have been successful using </w:delText>
        </w:r>
        <w:r w:rsidRPr="006D2558" w:rsidDel="000F0C18">
          <w:rPr>
            <w:i/>
            <w:color w:val="000000"/>
            <w:rPrChange w:id="4095" w:author="Olga" w:date="2018-10-30T02:02:00Z">
              <w:rPr>
                <w:i/>
                <w:color w:val="000000"/>
                <w:highlight w:val="white"/>
              </w:rPr>
            </w:rPrChange>
          </w:rPr>
          <w:delText>A. rhizogenes</w:delText>
        </w:r>
        <w:r w:rsidRPr="006D2558" w:rsidDel="000F0C18">
          <w:rPr>
            <w:color w:val="000000"/>
            <w:rPrChange w:id="4096" w:author="Olga" w:date="2018-10-30T02:02:00Z">
              <w:rPr>
                <w:color w:val="000000"/>
                <w:highlight w:val="white"/>
              </w:rPr>
            </w:rPrChange>
          </w:rPr>
          <w:delText xml:space="preserve"> in potato, tomato and eucalyptus to demonstrate gene function</w:delText>
        </w:r>
        <w:r w:rsidRPr="006D2558" w:rsidDel="000F0C18">
          <w:rPr>
            <w:color w:val="000000"/>
            <w:vertAlign w:val="superscript"/>
            <w:rPrChange w:id="4097" w:author="Olga" w:date="2018-10-30T02:02:00Z">
              <w:rPr>
                <w:color w:val="000000"/>
                <w:highlight w:val="white"/>
                <w:vertAlign w:val="superscript"/>
              </w:rPr>
            </w:rPrChange>
          </w:rPr>
          <w:delText>5–8</w:delText>
        </w:r>
        <w:r w:rsidRPr="006D2558" w:rsidDel="000F0C18">
          <w:rPr>
            <w:color w:val="000000"/>
            <w:rPrChange w:id="4098" w:author="Olga" w:date="2018-10-30T02:02:00Z">
              <w:rPr>
                <w:color w:val="000000"/>
                <w:highlight w:val="white"/>
              </w:rPr>
            </w:rPrChange>
          </w:rPr>
          <w:delText>, and to study the hormonal response</w:delText>
        </w:r>
        <w:r w:rsidRPr="006D2558" w:rsidDel="000F0C18">
          <w:rPr>
            <w:color w:val="000000"/>
            <w:vertAlign w:val="superscript"/>
            <w:rPrChange w:id="4099" w:author="Olga" w:date="2018-10-30T02:02:00Z">
              <w:rPr>
                <w:color w:val="000000"/>
                <w:highlight w:val="white"/>
                <w:vertAlign w:val="superscript"/>
              </w:rPr>
            </w:rPrChange>
          </w:rPr>
          <w:delText>30,31</w:delText>
        </w:r>
        <w:r w:rsidRPr="006D2558" w:rsidDel="000F0C18">
          <w:rPr>
            <w:color w:val="000000"/>
            <w:rPrChange w:id="4100" w:author="Olga" w:date="2018-10-30T02:02:00Z">
              <w:rPr>
                <w:color w:val="000000"/>
                <w:highlight w:val="white"/>
              </w:rPr>
            </w:rPrChange>
          </w:rPr>
          <w:delText xml:space="preserve"> and promoter activity</w:delText>
        </w:r>
        <w:r w:rsidRPr="006D2558" w:rsidDel="000F0C18">
          <w:rPr>
            <w:color w:val="000000"/>
            <w:vertAlign w:val="superscript"/>
            <w:rPrChange w:id="4101" w:author="Olga" w:date="2018-10-30T02:02:00Z">
              <w:rPr>
                <w:color w:val="000000"/>
                <w:highlight w:val="white"/>
                <w:vertAlign w:val="superscript"/>
              </w:rPr>
            </w:rPrChange>
          </w:rPr>
          <w:delText>32,33</w:delText>
        </w:r>
        <w:r w:rsidRPr="006D2558" w:rsidDel="000F0C18">
          <w:rPr>
            <w:color w:val="000000"/>
            <w:rPrChange w:id="4102" w:author="Olga" w:date="2018-10-30T02:02:00Z">
              <w:rPr>
                <w:color w:val="000000"/>
                <w:highlight w:val="white"/>
              </w:rPr>
            </w:rPrChange>
          </w:rPr>
          <w:delText>.</w:delText>
        </w:r>
      </w:del>
    </w:p>
    <w:p w14:paraId="657759AA" w14:textId="77777777" w:rsidR="00A05564" w:rsidRPr="006D2558" w:rsidRDefault="00A05564" w:rsidP="00A05564">
      <w:pPr>
        <w:pBdr>
          <w:top w:val="nil"/>
          <w:left w:val="nil"/>
          <w:bottom w:val="nil"/>
          <w:right w:val="nil"/>
          <w:between w:val="nil"/>
        </w:pBdr>
        <w:jc w:val="both"/>
        <w:rPr>
          <w:color w:val="000000"/>
          <w:rPrChange w:id="4103" w:author="Olga" w:date="2018-10-30T02:02:00Z">
            <w:rPr>
              <w:color w:val="000000"/>
              <w:highlight w:val="white"/>
            </w:rPr>
          </w:rPrChange>
        </w:rPr>
      </w:pPr>
    </w:p>
    <w:p w14:paraId="2EB7C047" w14:textId="77777777" w:rsidR="00A05564" w:rsidRPr="006D2558" w:rsidRDefault="00A05564" w:rsidP="00A05564">
      <w:pPr>
        <w:pBdr>
          <w:top w:val="nil"/>
          <w:left w:val="nil"/>
          <w:bottom w:val="nil"/>
          <w:right w:val="nil"/>
          <w:between w:val="nil"/>
        </w:pBdr>
        <w:jc w:val="both"/>
        <w:rPr>
          <w:color w:val="000000"/>
          <w:rPrChange w:id="4104" w:author="Olga" w:date="2018-10-30T02:02:00Z">
            <w:rPr>
              <w:color w:val="000000"/>
              <w:highlight w:val="white"/>
            </w:rPr>
          </w:rPrChange>
        </w:rPr>
      </w:pPr>
      <w:r w:rsidRPr="006D2558">
        <w:rPr>
          <w:color w:val="000000"/>
          <w:rPrChange w:id="4105" w:author="Olga" w:date="2018-10-30T02:02:00Z">
            <w:rPr>
              <w:color w:val="000000"/>
              <w:highlight w:val="white"/>
            </w:rPr>
          </w:rPrChange>
        </w:rPr>
        <w:t>ACKNOWLEDGMENTS:</w:t>
      </w:r>
    </w:p>
    <w:p w14:paraId="5A581E63" w14:textId="77777777" w:rsidR="00A05564" w:rsidRPr="006D2558" w:rsidRDefault="00A05564" w:rsidP="00A05564">
      <w:pPr>
        <w:pBdr>
          <w:top w:val="nil"/>
          <w:left w:val="nil"/>
          <w:bottom w:val="nil"/>
          <w:right w:val="nil"/>
          <w:between w:val="nil"/>
        </w:pBdr>
        <w:jc w:val="both"/>
        <w:rPr>
          <w:color w:val="000000"/>
        </w:rPr>
      </w:pPr>
      <w:r w:rsidRPr="006D2558">
        <w:rPr>
          <w:color w:val="000000"/>
        </w:rPr>
        <w:t>This work was supported by the Ministerio de Innovación y Ciencia (AGL2009-13745, FPI grant to PB), the Ministerio de Economía y Competitividad and FEDER funding (AGL2012-36725, AGL2015-67495-C2-1-R), and the University of Girona (PhD grant to SF, and grant SING11/1). The authors are grateful to Dr</w:t>
      </w:r>
      <w:ins w:id="4106" w:author="Olga" w:date="2018-10-30T01:34:00Z">
        <w:r w:rsidRPr="006D2558">
          <w:rPr>
            <w:color w:val="000000"/>
          </w:rPr>
          <w:t>.</w:t>
        </w:r>
      </w:ins>
      <w:r w:rsidRPr="006D2558">
        <w:rPr>
          <w:color w:val="000000"/>
        </w:rPr>
        <w:t xml:space="preserve"> Inge Broer for providing the </w:t>
      </w:r>
      <w:del w:id="4107" w:author="Olga" w:date="2018-10-30T01:45:00Z">
        <w:r w:rsidRPr="006D2558" w:rsidDel="00D26AB1">
          <w:rPr>
            <w:i/>
            <w:color w:val="000000"/>
          </w:rPr>
          <w:delText>A. rhizogenes</w:delText>
        </w:r>
      </w:del>
      <w:ins w:id="4108" w:author="Olga" w:date="2018-10-30T01:45:00Z">
        <w:r w:rsidRPr="006D2558">
          <w:rPr>
            <w:i/>
            <w:color w:val="000000"/>
          </w:rPr>
          <w:t>A. rhizogenes</w:t>
        </w:r>
      </w:ins>
      <w:r w:rsidRPr="006D2558">
        <w:rPr>
          <w:color w:val="000000"/>
        </w:rPr>
        <w:t xml:space="preserve"> strain (Institute for Land Use, University of Rostock, Rostock, Germany) and Dr</w:t>
      </w:r>
      <w:ins w:id="4109" w:author="Olga" w:date="2018-10-31T09:55:00Z">
        <w:r>
          <w:rPr>
            <w:color w:val="000000"/>
          </w:rPr>
          <w:t>.</w:t>
        </w:r>
      </w:ins>
      <w:r w:rsidRPr="006D2558">
        <w:rPr>
          <w:color w:val="000000"/>
        </w:rPr>
        <w:t xml:space="preserve"> </w:t>
      </w:r>
      <w:del w:id="4110" w:author="Olga" w:date="2018-10-30T01:34:00Z">
        <w:r w:rsidRPr="006D2558" w:rsidDel="00380084">
          <w:rPr>
            <w:color w:val="000000"/>
          </w:rPr>
          <w:delText xml:space="preserve">Marçal </w:delText>
        </w:r>
      </w:del>
      <w:ins w:id="4111" w:author="Olga" w:date="2018-10-30T01:34:00Z">
        <w:r w:rsidRPr="006D2558">
          <w:rPr>
            <w:color w:val="000000"/>
          </w:rPr>
          <w:t>M</w:t>
        </w:r>
      </w:ins>
      <w:ins w:id="4112" w:author="Olga" w:date="2018-10-30T01:35:00Z">
        <w:r w:rsidRPr="006D2558">
          <w:rPr>
            <w:color w:val="000000"/>
          </w:rPr>
          <w:t>arçal</w:t>
        </w:r>
      </w:ins>
      <w:ins w:id="4113" w:author="Olga" w:date="2018-10-30T01:34:00Z">
        <w:r w:rsidRPr="006D2558">
          <w:rPr>
            <w:color w:val="000000"/>
          </w:rPr>
          <w:t xml:space="preserve"> </w:t>
        </w:r>
      </w:ins>
      <w:r w:rsidRPr="006D2558">
        <w:rPr>
          <w:color w:val="000000"/>
        </w:rPr>
        <w:t>Soler and</w:t>
      </w:r>
      <w:ins w:id="4114" w:author="Olga" w:date="2018-10-31T09:55:00Z">
        <w:r>
          <w:rPr>
            <w:color w:val="000000"/>
          </w:rPr>
          <w:t xml:space="preserve"> Dr.</w:t>
        </w:r>
      </w:ins>
      <w:del w:id="4115" w:author="Olga" w:date="2018-10-31T09:55:00Z">
        <w:r w:rsidRPr="006D2558" w:rsidDel="002B4DB7">
          <w:rPr>
            <w:color w:val="000000"/>
          </w:rPr>
          <w:delText xml:space="preserve"> </w:delText>
        </w:r>
      </w:del>
      <w:ins w:id="4116" w:author="Olga" w:date="2018-10-31T09:55:00Z">
        <w:r>
          <w:rPr>
            <w:color w:val="000000"/>
          </w:rPr>
          <w:t xml:space="preserve"> </w:t>
        </w:r>
      </w:ins>
      <w:r w:rsidRPr="006D2558">
        <w:rPr>
          <w:color w:val="000000"/>
        </w:rPr>
        <w:t>A</w:t>
      </w:r>
      <w:ins w:id="4117" w:author="Olga" w:date="2018-10-30T01:35:00Z">
        <w:r w:rsidRPr="006D2558">
          <w:rPr>
            <w:color w:val="000000"/>
          </w:rPr>
          <w:t>nna</w:t>
        </w:r>
      </w:ins>
      <w:del w:id="4118" w:author="Olga" w:date="2018-10-30T01:35:00Z">
        <w:r w:rsidRPr="006D2558" w:rsidDel="00380084">
          <w:rPr>
            <w:color w:val="000000"/>
          </w:rPr>
          <w:delText>.</w:delText>
        </w:r>
      </w:del>
      <w:r w:rsidRPr="006D2558">
        <w:rPr>
          <w:color w:val="000000"/>
        </w:rPr>
        <w:t xml:space="preserve"> Plasencia for the help and support received in initiating the </w:t>
      </w:r>
      <w:del w:id="4119" w:author="Olga" w:date="2018-10-30T01:45:00Z">
        <w:r w:rsidRPr="006D2558" w:rsidDel="00D26AB1">
          <w:rPr>
            <w:i/>
            <w:color w:val="000000"/>
          </w:rPr>
          <w:delText>A. rhizogenes</w:delText>
        </w:r>
      </w:del>
      <w:ins w:id="4120" w:author="Olga" w:date="2018-10-30T01:45:00Z">
        <w:r w:rsidRPr="006D2558">
          <w:rPr>
            <w:i/>
            <w:color w:val="000000"/>
          </w:rPr>
          <w:t>A. rhizogenes</w:t>
        </w:r>
      </w:ins>
      <w:r w:rsidRPr="006D2558">
        <w:rPr>
          <w:color w:val="000000"/>
        </w:rPr>
        <w:t xml:space="preserve"> transformation </w:t>
      </w:r>
      <w:ins w:id="4121" w:author="Olga" w:date="2018-10-30T01:35:00Z">
        <w:r w:rsidRPr="006D2558">
          <w:rPr>
            <w:color w:val="000000"/>
          </w:rPr>
          <w:t xml:space="preserve">experiments </w:t>
        </w:r>
      </w:ins>
      <w:r w:rsidRPr="006D2558">
        <w:rPr>
          <w:color w:val="000000"/>
        </w:rPr>
        <w:t>(Toulouse III Paul Sabatier University—CNRS, Plant Research Laboratory (LRSV), Castanet Tolosan, France). The authors thank S</w:t>
      </w:r>
      <w:ins w:id="4122" w:author="Olga" w:date="2018-10-30T01:35:00Z">
        <w:r w:rsidRPr="006D2558">
          <w:rPr>
            <w:color w:val="000000"/>
          </w:rPr>
          <w:t>ara</w:t>
        </w:r>
      </w:ins>
      <w:del w:id="4123" w:author="Olga" w:date="2018-10-30T01:35:00Z">
        <w:r w:rsidRPr="006D2558" w:rsidDel="00380084">
          <w:rPr>
            <w:color w:val="000000"/>
          </w:rPr>
          <w:delText>.</w:delText>
        </w:r>
      </w:del>
      <w:r w:rsidRPr="006D2558">
        <w:rPr>
          <w:color w:val="000000"/>
        </w:rPr>
        <w:t xml:space="preserve"> Gómez (Departament de Biologia, UdG, Girona) for her valuable assistance in carrying out the laboratory work and taking care of plants, and F</w:t>
      </w:r>
      <w:ins w:id="4124" w:author="Olga" w:date="2018-10-30T01:35:00Z">
        <w:r w:rsidRPr="006D2558">
          <w:rPr>
            <w:color w:val="000000"/>
          </w:rPr>
          <w:t>erran</w:t>
        </w:r>
      </w:ins>
      <w:del w:id="4125" w:author="Olga" w:date="2018-10-30T01:35:00Z">
        <w:r w:rsidRPr="006D2558" w:rsidDel="00380084">
          <w:rPr>
            <w:color w:val="000000"/>
          </w:rPr>
          <w:delText>.</w:delText>
        </w:r>
      </w:del>
      <w:r w:rsidRPr="006D2558">
        <w:rPr>
          <w:color w:val="000000"/>
        </w:rPr>
        <w:t xml:space="preserve"> Fontdecaba and C</w:t>
      </w:r>
      <w:ins w:id="4126" w:author="Olga" w:date="2018-10-30T01:35:00Z">
        <w:r w:rsidRPr="006D2558">
          <w:rPr>
            <w:color w:val="000000"/>
          </w:rPr>
          <w:t>arla</w:t>
        </w:r>
      </w:ins>
      <w:del w:id="4127" w:author="Olga" w:date="2018-10-30T01:35:00Z">
        <w:r w:rsidRPr="006D2558" w:rsidDel="00380084">
          <w:rPr>
            <w:color w:val="000000"/>
          </w:rPr>
          <w:delText>.</w:delText>
        </w:r>
      </w:del>
      <w:r w:rsidRPr="006D2558">
        <w:rPr>
          <w:color w:val="000000"/>
        </w:rPr>
        <w:t xml:space="preserve"> </w:t>
      </w:r>
      <w:del w:id="4128" w:author="Olga" w:date="2018-10-30T01:35:00Z">
        <w:r w:rsidRPr="006D2558" w:rsidDel="00380084">
          <w:rPr>
            <w:color w:val="000000"/>
          </w:rPr>
          <w:delText xml:space="preserve">Sanchez </w:delText>
        </w:r>
      </w:del>
      <w:ins w:id="4129" w:author="Olga" w:date="2018-10-30T01:35:00Z">
        <w:r w:rsidRPr="006D2558">
          <w:rPr>
            <w:color w:val="000000"/>
          </w:rPr>
          <w:t xml:space="preserve">Sánchez </w:t>
        </w:r>
      </w:ins>
      <w:r w:rsidRPr="006D2558">
        <w:rPr>
          <w:color w:val="000000"/>
        </w:rPr>
        <w:t xml:space="preserve">who assisted with some of the experiments while they were doing their final degree projects. </w:t>
      </w:r>
    </w:p>
    <w:p w14:paraId="01929775" w14:textId="77777777" w:rsidR="00A05564" w:rsidRPr="006D2558" w:rsidRDefault="00A05564" w:rsidP="00A05564">
      <w:pPr>
        <w:pBdr>
          <w:top w:val="nil"/>
          <w:left w:val="nil"/>
          <w:bottom w:val="nil"/>
          <w:right w:val="nil"/>
          <w:between w:val="nil"/>
        </w:pBdr>
        <w:jc w:val="both"/>
        <w:rPr>
          <w:b/>
          <w:color w:val="000000"/>
        </w:rPr>
      </w:pPr>
    </w:p>
    <w:p w14:paraId="6FC90EA9" w14:textId="77777777" w:rsidR="00A05564" w:rsidRPr="006D2558" w:rsidRDefault="00A05564" w:rsidP="00A05564">
      <w:pPr>
        <w:pBdr>
          <w:top w:val="nil"/>
          <w:left w:val="nil"/>
          <w:bottom w:val="nil"/>
          <w:right w:val="nil"/>
          <w:between w:val="nil"/>
        </w:pBdr>
        <w:jc w:val="both"/>
        <w:rPr>
          <w:color w:val="000000"/>
        </w:rPr>
      </w:pPr>
      <w:r w:rsidRPr="006D2558">
        <w:rPr>
          <w:color w:val="000000"/>
        </w:rPr>
        <w:t>DISCLOSURES:</w:t>
      </w:r>
    </w:p>
    <w:p w14:paraId="0F445B37" w14:textId="77777777" w:rsidR="00A05564" w:rsidRPr="006D2558" w:rsidRDefault="00A05564" w:rsidP="00A05564">
      <w:pPr>
        <w:pBdr>
          <w:top w:val="nil"/>
          <w:left w:val="nil"/>
          <w:bottom w:val="nil"/>
          <w:right w:val="nil"/>
          <w:between w:val="nil"/>
        </w:pBdr>
        <w:jc w:val="both"/>
        <w:rPr>
          <w:color w:val="000000"/>
        </w:rPr>
      </w:pPr>
      <w:r w:rsidRPr="006D2558">
        <w:rPr>
          <w:color w:val="000000"/>
        </w:rPr>
        <w:t>The authors have no conflicts of interest to disclose.</w:t>
      </w:r>
    </w:p>
    <w:p w14:paraId="4C6C08B3" w14:textId="77777777" w:rsidR="00A05564" w:rsidRPr="006D2558" w:rsidRDefault="00A05564" w:rsidP="00A05564">
      <w:pPr>
        <w:pBdr>
          <w:top w:val="nil"/>
          <w:left w:val="nil"/>
          <w:bottom w:val="nil"/>
          <w:right w:val="nil"/>
          <w:between w:val="nil"/>
        </w:pBdr>
        <w:jc w:val="both"/>
        <w:rPr>
          <w:color w:val="000000"/>
        </w:rPr>
      </w:pPr>
    </w:p>
    <w:p w14:paraId="67968BF3" w14:textId="77777777" w:rsidR="00A05564" w:rsidRDefault="00A05564" w:rsidP="00A05564">
      <w:pPr>
        <w:pBdr>
          <w:top w:val="nil"/>
          <w:left w:val="nil"/>
          <w:bottom w:val="nil"/>
          <w:right w:val="nil"/>
          <w:between w:val="nil"/>
        </w:pBdr>
        <w:jc w:val="both"/>
        <w:rPr>
          <w:color w:val="000000"/>
        </w:rPr>
      </w:pPr>
      <w:r w:rsidRPr="006D2558">
        <w:rPr>
          <w:color w:val="000000"/>
        </w:rPr>
        <w:t>REFERENCES:</w:t>
      </w:r>
    </w:p>
    <w:p w14:paraId="1583C9B7" w14:textId="77777777" w:rsidR="00A05564" w:rsidRPr="006E3342" w:rsidRDefault="00A05564" w:rsidP="00A05564">
      <w:pPr>
        <w:widowControl w:val="0"/>
        <w:numPr>
          <w:ilvl w:val="0"/>
          <w:numId w:val="10"/>
        </w:numPr>
        <w:autoSpaceDE w:val="0"/>
        <w:autoSpaceDN w:val="0"/>
        <w:adjustRightInd w:val="0"/>
        <w:spacing w:after="160"/>
        <w:ind w:left="567" w:hanging="567"/>
        <w:jc w:val="both"/>
        <w:rPr>
          <w:noProof/>
        </w:rPr>
      </w:pPr>
      <w:r w:rsidRPr="00EA3C0A">
        <w:rPr>
          <w:noProof/>
        </w:rPr>
        <w:t xml:space="preserve">Gelvin, S.B. Traversing the Cell: </w:t>
      </w:r>
      <w:r w:rsidRPr="00EA3C0A">
        <w:rPr>
          <w:i/>
          <w:noProof/>
        </w:rPr>
        <w:t>Agrobacterium</w:t>
      </w:r>
      <w:r w:rsidRPr="00EA3C0A">
        <w:rPr>
          <w:noProof/>
        </w:rPr>
        <w:t xml:space="preserve"> T-DNA’</w:t>
      </w:r>
      <w:r>
        <w:rPr>
          <w:noProof/>
        </w:rPr>
        <w:t>s journey to the host g</w:t>
      </w:r>
      <w:r w:rsidRPr="00EA3C0A">
        <w:rPr>
          <w:noProof/>
        </w:rPr>
        <w:t xml:space="preserve">enome. </w:t>
      </w:r>
      <w:r>
        <w:rPr>
          <w:i/>
          <w:iCs/>
          <w:noProof/>
        </w:rPr>
        <w:t>Frontiers in Plant S</w:t>
      </w:r>
      <w:r w:rsidRPr="00EA3C0A">
        <w:rPr>
          <w:i/>
          <w:iCs/>
          <w:noProof/>
        </w:rPr>
        <w:t>cience</w:t>
      </w:r>
      <w:r w:rsidRPr="00EA3C0A">
        <w:rPr>
          <w:noProof/>
        </w:rPr>
        <w:t xml:space="preserve">. </w:t>
      </w:r>
      <w:r>
        <w:rPr>
          <w:b/>
          <w:bCs/>
          <w:noProof/>
        </w:rPr>
        <w:t>3</w:t>
      </w:r>
      <w:r>
        <w:rPr>
          <w:bCs/>
          <w:noProof/>
        </w:rPr>
        <w:t>,</w:t>
      </w:r>
      <w:r>
        <w:rPr>
          <w:noProof/>
        </w:rPr>
        <w:t xml:space="preserve"> 1</w:t>
      </w:r>
      <w:r w:rsidRPr="00EA3C0A">
        <w:rPr>
          <w:noProof/>
        </w:rPr>
        <w:t>–</w:t>
      </w:r>
      <w:r>
        <w:rPr>
          <w:noProof/>
        </w:rPr>
        <w:t>11</w:t>
      </w:r>
      <w:r w:rsidRPr="00EA3C0A">
        <w:rPr>
          <w:noProof/>
        </w:rPr>
        <w:t xml:space="preserve"> (2012).</w:t>
      </w:r>
    </w:p>
    <w:p w14:paraId="7BDE1C30" w14:textId="77777777" w:rsidR="00A05564" w:rsidRPr="00EA3C0A" w:rsidRDefault="00A05564" w:rsidP="00A05564">
      <w:pPr>
        <w:widowControl w:val="0"/>
        <w:autoSpaceDE w:val="0"/>
        <w:autoSpaceDN w:val="0"/>
        <w:adjustRightInd w:val="0"/>
        <w:ind w:left="640" w:hanging="640"/>
        <w:jc w:val="both"/>
        <w:rPr>
          <w:noProof/>
        </w:rPr>
      </w:pPr>
      <w:r w:rsidRPr="00EA3C0A">
        <w:rPr>
          <w:noProof/>
        </w:rPr>
        <w:t>2.</w:t>
      </w:r>
      <w:r w:rsidRPr="00EA3C0A">
        <w:rPr>
          <w:noProof/>
        </w:rPr>
        <w:tab/>
        <w:t xml:space="preserve">Lacroix, B., Citovsky, V. The roles of bacterial and host plant factors in </w:t>
      </w:r>
      <w:r w:rsidRPr="00EA3C0A">
        <w:rPr>
          <w:i/>
          <w:noProof/>
        </w:rPr>
        <w:t>Agrobacterium</w:t>
      </w:r>
      <w:r w:rsidRPr="00EA3C0A">
        <w:rPr>
          <w:noProof/>
        </w:rPr>
        <w:t xml:space="preserve">-mediated genetic transformation. </w:t>
      </w:r>
      <w:r>
        <w:rPr>
          <w:i/>
          <w:iCs/>
          <w:noProof/>
        </w:rPr>
        <w:t>The International Journal of Developmental B</w:t>
      </w:r>
      <w:r w:rsidRPr="00EA3C0A">
        <w:rPr>
          <w:i/>
          <w:iCs/>
          <w:noProof/>
        </w:rPr>
        <w:t>iology</w:t>
      </w:r>
      <w:r w:rsidRPr="00EA3C0A">
        <w:rPr>
          <w:noProof/>
        </w:rPr>
        <w:t xml:space="preserve">. </w:t>
      </w:r>
      <w:r w:rsidRPr="00EA3C0A">
        <w:rPr>
          <w:b/>
          <w:bCs/>
          <w:noProof/>
        </w:rPr>
        <w:t>57</w:t>
      </w:r>
      <w:r w:rsidRPr="00EA3C0A">
        <w:rPr>
          <w:noProof/>
        </w:rPr>
        <w:t xml:space="preserve"> (6–8), 467–</w:t>
      </w:r>
      <w:r>
        <w:rPr>
          <w:noProof/>
        </w:rPr>
        <w:t xml:space="preserve">481 </w:t>
      </w:r>
      <w:r w:rsidRPr="00EA3C0A">
        <w:rPr>
          <w:noProof/>
        </w:rPr>
        <w:t>(2013).</w:t>
      </w:r>
    </w:p>
    <w:p w14:paraId="12EC4BCF" w14:textId="77777777" w:rsidR="00A05564" w:rsidRPr="00EA3C0A" w:rsidRDefault="00A05564" w:rsidP="00A05564">
      <w:pPr>
        <w:widowControl w:val="0"/>
        <w:autoSpaceDE w:val="0"/>
        <w:autoSpaceDN w:val="0"/>
        <w:adjustRightInd w:val="0"/>
        <w:ind w:left="640" w:hanging="640"/>
        <w:jc w:val="both"/>
        <w:rPr>
          <w:noProof/>
        </w:rPr>
      </w:pPr>
      <w:r>
        <w:rPr>
          <w:noProof/>
        </w:rPr>
        <w:t>3.</w:t>
      </w:r>
      <w:r>
        <w:rPr>
          <w:noProof/>
        </w:rPr>
        <w:tab/>
        <w:t>Lee, L.</w:t>
      </w:r>
      <w:r w:rsidRPr="00EA3C0A">
        <w:rPr>
          <w:noProof/>
        </w:rPr>
        <w:t xml:space="preserve">Y., Gelvin, S.B. T-DNA binary vectors and systems. </w:t>
      </w:r>
      <w:r w:rsidRPr="00EA3C0A">
        <w:rPr>
          <w:i/>
          <w:iCs/>
          <w:noProof/>
        </w:rPr>
        <w:t>P</w:t>
      </w:r>
      <w:r>
        <w:rPr>
          <w:i/>
          <w:iCs/>
          <w:noProof/>
        </w:rPr>
        <w:t>lant P</w:t>
      </w:r>
      <w:r w:rsidRPr="00EA3C0A">
        <w:rPr>
          <w:i/>
          <w:iCs/>
          <w:noProof/>
        </w:rPr>
        <w:t>hysiology</w:t>
      </w:r>
      <w:r w:rsidRPr="00EA3C0A">
        <w:rPr>
          <w:noProof/>
        </w:rPr>
        <w:t xml:space="preserve">. </w:t>
      </w:r>
      <w:r w:rsidRPr="00EA3C0A">
        <w:rPr>
          <w:b/>
          <w:bCs/>
          <w:noProof/>
        </w:rPr>
        <w:t>146</w:t>
      </w:r>
      <w:r w:rsidRPr="00EA3C0A">
        <w:rPr>
          <w:noProof/>
        </w:rPr>
        <w:t xml:space="preserve"> (2), 325–</w:t>
      </w:r>
      <w:r>
        <w:rPr>
          <w:noProof/>
        </w:rPr>
        <w:t xml:space="preserve">332 </w:t>
      </w:r>
      <w:r w:rsidRPr="00EA3C0A">
        <w:rPr>
          <w:noProof/>
        </w:rPr>
        <w:t>(2008).</w:t>
      </w:r>
    </w:p>
    <w:p w14:paraId="0E250D1C" w14:textId="77777777" w:rsidR="00A05564" w:rsidRPr="00EA3C0A" w:rsidRDefault="00A05564" w:rsidP="00A05564">
      <w:pPr>
        <w:widowControl w:val="0"/>
        <w:autoSpaceDE w:val="0"/>
        <w:autoSpaceDN w:val="0"/>
        <w:adjustRightInd w:val="0"/>
        <w:ind w:left="640" w:hanging="640"/>
        <w:jc w:val="both"/>
        <w:rPr>
          <w:noProof/>
        </w:rPr>
      </w:pPr>
      <w:r w:rsidRPr="00EA3C0A">
        <w:rPr>
          <w:noProof/>
        </w:rPr>
        <w:lastRenderedPageBreak/>
        <w:t>4.</w:t>
      </w:r>
      <w:r w:rsidRPr="00EA3C0A">
        <w:rPr>
          <w:noProof/>
        </w:rPr>
        <w:tab/>
        <w:t>Ishida, Y., Saito, H., Ohta, S., Hiei, Y., Komari, T., Kumashiro, T. High efficiency transformation of maize (</w:t>
      </w:r>
      <w:r w:rsidRPr="00EA3C0A">
        <w:rPr>
          <w:i/>
          <w:noProof/>
        </w:rPr>
        <w:t>Zea mays L</w:t>
      </w:r>
      <w:r w:rsidRPr="00EA3C0A">
        <w:rPr>
          <w:noProof/>
        </w:rPr>
        <w:t xml:space="preserve">.) mediated by </w:t>
      </w:r>
      <w:r w:rsidRPr="00EA3C0A">
        <w:rPr>
          <w:i/>
          <w:noProof/>
        </w:rPr>
        <w:t>Agrobacterium</w:t>
      </w:r>
      <w:r w:rsidRPr="00EA3C0A">
        <w:rPr>
          <w:noProof/>
        </w:rPr>
        <w:t xml:space="preserve"> </w:t>
      </w:r>
      <w:r w:rsidRPr="00EA3C0A">
        <w:rPr>
          <w:i/>
          <w:noProof/>
        </w:rPr>
        <w:t>tumefaciens</w:t>
      </w:r>
      <w:r w:rsidRPr="00EA3C0A">
        <w:rPr>
          <w:noProof/>
        </w:rPr>
        <w:t xml:space="preserve">. </w:t>
      </w:r>
      <w:r w:rsidRPr="00EA3C0A">
        <w:rPr>
          <w:i/>
          <w:iCs/>
          <w:noProof/>
        </w:rPr>
        <w:t>Nature Biotechnology</w:t>
      </w:r>
      <w:r w:rsidRPr="00EA3C0A">
        <w:rPr>
          <w:noProof/>
        </w:rPr>
        <w:t xml:space="preserve">. </w:t>
      </w:r>
      <w:r w:rsidRPr="00EA3C0A">
        <w:rPr>
          <w:b/>
          <w:bCs/>
          <w:noProof/>
        </w:rPr>
        <w:t>14</w:t>
      </w:r>
      <w:r>
        <w:rPr>
          <w:bCs/>
          <w:noProof/>
        </w:rPr>
        <w:t xml:space="preserve"> </w:t>
      </w:r>
      <w:r w:rsidRPr="00EA3C0A">
        <w:rPr>
          <w:noProof/>
        </w:rPr>
        <w:t>(6), 7</w:t>
      </w:r>
      <w:r>
        <w:rPr>
          <w:noProof/>
        </w:rPr>
        <w:t>45–750</w:t>
      </w:r>
      <w:r w:rsidRPr="00EA3C0A">
        <w:rPr>
          <w:noProof/>
        </w:rPr>
        <w:t xml:space="preserve"> (1996).</w:t>
      </w:r>
    </w:p>
    <w:p w14:paraId="3E749488" w14:textId="77777777" w:rsidR="00A05564" w:rsidRPr="00EA3C0A" w:rsidRDefault="00A05564" w:rsidP="00A05564">
      <w:pPr>
        <w:widowControl w:val="0"/>
        <w:autoSpaceDE w:val="0"/>
        <w:autoSpaceDN w:val="0"/>
        <w:adjustRightInd w:val="0"/>
        <w:ind w:left="640" w:hanging="640"/>
        <w:jc w:val="both"/>
        <w:rPr>
          <w:noProof/>
        </w:rPr>
      </w:pPr>
      <w:r w:rsidRPr="00EA3C0A">
        <w:rPr>
          <w:noProof/>
        </w:rPr>
        <w:t>5.</w:t>
      </w:r>
      <w:r w:rsidRPr="00EA3C0A">
        <w:rPr>
          <w:noProof/>
        </w:rPr>
        <w:tab/>
        <w:t xml:space="preserve">White, F.F., Taylor, B.H., Huffman, G.A., Gordon, M.P., Nester, E.W. Molecular and genetic analysis of the transferred DNA regions of the root-inducing plasmid of </w:t>
      </w:r>
      <w:r w:rsidRPr="00BD2FCE">
        <w:rPr>
          <w:i/>
          <w:noProof/>
        </w:rPr>
        <w:t>Agrobacterium rhizogenes</w:t>
      </w:r>
      <w:r w:rsidRPr="00EA3C0A">
        <w:rPr>
          <w:noProof/>
        </w:rPr>
        <w:t xml:space="preserve">. </w:t>
      </w:r>
      <w:r>
        <w:rPr>
          <w:i/>
          <w:iCs/>
          <w:noProof/>
        </w:rPr>
        <w:t>Journal of B</w:t>
      </w:r>
      <w:r w:rsidRPr="00EA3C0A">
        <w:rPr>
          <w:i/>
          <w:iCs/>
          <w:noProof/>
        </w:rPr>
        <w:t>acteriology</w:t>
      </w:r>
      <w:r w:rsidRPr="00EA3C0A">
        <w:rPr>
          <w:noProof/>
        </w:rPr>
        <w:t xml:space="preserve">. </w:t>
      </w:r>
      <w:r w:rsidRPr="00EA3C0A">
        <w:rPr>
          <w:b/>
          <w:bCs/>
          <w:noProof/>
        </w:rPr>
        <w:t>164</w:t>
      </w:r>
      <w:r w:rsidRPr="00EA3C0A">
        <w:rPr>
          <w:noProof/>
        </w:rPr>
        <w:t xml:space="preserve"> (1), 33–44 (1985).</w:t>
      </w:r>
    </w:p>
    <w:p w14:paraId="19730970" w14:textId="77777777" w:rsidR="00A05564" w:rsidRPr="00EA3C0A" w:rsidRDefault="00A05564" w:rsidP="00A05564">
      <w:pPr>
        <w:widowControl w:val="0"/>
        <w:autoSpaceDE w:val="0"/>
        <w:autoSpaceDN w:val="0"/>
        <w:adjustRightInd w:val="0"/>
        <w:ind w:left="640" w:hanging="640"/>
        <w:jc w:val="both"/>
        <w:rPr>
          <w:noProof/>
        </w:rPr>
      </w:pPr>
      <w:r w:rsidRPr="00EA3C0A">
        <w:rPr>
          <w:noProof/>
        </w:rPr>
        <w:t>6.</w:t>
      </w:r>
      <w:r w:rsidRPr="00EA3C0A">
        <w:rPr>
          <w:noProof/>
        </w:rPr>
        <w:tab/>
        <w:t>Dinh, P.T.Y., Brown, C.R., El</w:t>
      </w:r>
      <w:r>
        <w:rPr>
          <w:noProof/>
        </w:rPr>
        <w:t>ling, A.A. RNA Interference of effector g</w:t>
      </w:r>
      <w:r w:rsidRPr="00EA3C0A">
        <w:rPr>
          <w:noProof/>
        </w:rPr>
        <w:t xml:space="preserve">ene </w:t>
      </w:r>
      <w:r w:rsidRPr="00EA3C0A">
        <w:rPr>
          <w:i/>
          <w:iCs/>
          <w:noProof/>
        </w:rPr>
        <w:t>Mc16D10L</w:t>
      </w:r>
      <w:r>
        <w:rPr>
          <w:noProof/>
        </w:rPr>
        <w:t xml:space="preserve"> confers resistance a</w:t>
      </w:r>
      <w:r w:rsidRPr="00EA3C0A">
        <w:rPr>
          <w:noProof/>
        </w:rPr>
        <w:t xml:space="preserve">gainst </w:t>
      </w:r>
      <w:r w:rsidRPr="00EA3C0A">
        <w:rPr>
          <w:i/>
          <w:iCs/>
          <w:noProof/>
        </w:rPr>
        <w:t>Meloidogyne chitwoodi</w:t>
      </w:r>
      <w:r w:rsidRPr="00EA3C0A">
        <w:rPr>
          <w:noProof/>
        </w:rPr>
        <w:t xml:space="preserve"> in </w:t>
      </w:r>
      <w:r w:rsidRPr="00EA3C0A">
        <w:rPr>
          <w:i/>
          <w:iCs/>
          <w:noProof/>
        </w:rPr>
        <w:t>Arabidopsis</w:t>
      </w:r>
      <w:r w:rsidRPr="00EA3C0A">
        <w:rPr>
          <w:noProof/>
        </w:rPr>
        <w:t xml:space="preserve"> and Potato. </w:t>
      </w:r>
      <w:r w:rsidRPr="00EA3C0A">
        <w:rPr>
          <w:i/>
          <w:iCs/>
          <w:noProof/>
        </w:rPr>
        <w:t>Phytopathology</w:t>
      </w:r>
      <w:r w:rsidRPr="00EA3C0A">
        <w:rPr>
          <w:noProof/>
        </w:rPr>
        <w:t xml:space="preserve">. </w:t>
      </w:r>
      <w:r w:rsidRPr="00EA3C0A">
        <w:rPr>
          <w:b/>
          <w:bCs/>
          <w:noProof/>
        </w:rPr>
        <w:t>104</w:t>
      </w:r>
      <w:r>
        <w:rPr>
          <w:noProof/>
        </w:rPr>
        <w:t xml:space="preserve"> (10), 1098–1106</w:t>
      </w:r>
      <w:r w:rsidRPr="00EA3C0A">
        <w:rPr>
          <w:noProof/>
        </w:rPr>
        <w:t xml:space="preserve"> (2014).</w:t>
      </w:r>
    </w:p>
    <w:p w14:paraId="6D3DD3F8" w14:textId="77777777" w:rsidR="00A05564" w:rsidRPr="00EA3C0A" w:rsidRDefault="00A05564" w:rsidP="00A05564">
      <w:pPr>
        <w:widowControl w:val="0"/>
        <w:autoSpaceDE w:val="0"/>
        <w:autoSpaceDN w:val="0"/>
        <w:adjustRightInd w:val="0"/>
        <w:ind w:left="640" w:hanging="640"/>
        <w:jc w:val="both"/>
        <w:rPr>
          <w:noProof/>
        </w:rPr>
      </w:pPr>
      <w:r w:rsidRPr="00EA3C0A">
        <w:rPr>
          <w:noProof/>
        </w:rPr>
        <w:t>7.</w:t>
      </w:r>
      <w:r w:rsidRPr="00EA3C0A">
        <w:rPr>
          <w:noProof/>
        </w:rPr>
        <w:tab/>
        <w:t xml:space="preserve">Horn, P., Santala, J., Nielsen, S.L., Hühns, M., Broer, I., Valkonen, J.P.T. Composite potato plants with transgenic roots on non-transgenic shoots: a model system for studying gene silencing in roots. </w:t>
      </w:r>
      <w:r>
        <w:rPr>
          <w:i/>
          <w:iCs/>
          <w:noProof/>
        </w:rPr>
        <w:t>Plant Cell R</w:t>
      </w:r>
      <w:r w:rsidRPr="00EA3C0A">
        <w:rPr>
          <w:i/>
          <w:iCs/>
          <w:noProof/>
        </w:rPr>
        <w:t>eports</w:t>
      </w:r>
      <w:r w:rsidRPr="00EA3C0A">
        <w:rPr>
          <w:noProof/>
        </w:rPr>
        <w:t xml:space="preserve">. </w:t>
      </w:r>
      <w:r w:rsidRPr="00EA3C0A">
        <w:rPr>
          <w:b/>
          <w:bCs/>
          <w:noProof/>
        </w:rPr>
        <w:t>33</w:t>
      </w:r>
      <w:r w:rsidRPr="00EA3C0A">
        <w:rPr>
          <w:noProof/>
        </w:rPr>
        <w:t xml:space="preserve"> (12), 1977–92 (2014).</w:t>
      </w:r>
    </w:p>
    <w:p w14:paraId="77F9B977" w14:textId="77777777" w:rsidR="00A05564" w:rsidRPr="00EA3C0A" w:rsidRDefault="00A05564" w:rsidP="00A05564">
      <w:pPr>
        <w:widowControl w:val="0"/>
        <w:autoSpaceDE w:val="0"/>
        <w:autoSpaceDN w:val="0"/>
        <w:adjustRightInd w:val="0"/>
        <w:ind w:left="640" w:hanging="640"/>
        <w:jc w:val="both"/>
        <w:rPr>
          <w:noProof/>
        </w:rPr>
      </w:pPr>
      <w:r w:rsidRPr="00EA3C0A">
        <w:rPr>
          <w:noProof/>
        </w:rPr>
        <w:t>8.</w:t>
      </w:r>
      <w:r w:rsidRPr="00EA3C0A">
        <w:rPr>
          <w:noProof/>
        </w:rPr>
        <w:tab/>
        <w:t xml:space="preserve">Plasencia, A. </w:t>
      </w:r>
      <w:r w:rsidRPr="00EA3C0A">
        <w:rPr>
          <w:i/>
          <w:iCs/>
          <w:noProof/>
        </w:rPr>
        <w:t>et al.</w:t>
      </w:r>
      <w:r w:rsidRPr="00EA3C0A">
        <w:rPr>
          <w:noProof/>
        </w:rPr>
        <w:t xml:space="preserve"> Eucalyptus hairy roots, a fast, efficient and versatile tool to explore function and expression of genes involved in wood formation. </w:t>
      </w:r>
      <w:r w:rsidRPr="00EA3C0A">
        <w:rPr>
          <w:i/>
          <w:iCs/>
          <w:noProof/>
        </w:rPr>
        <w:t>Plant Biotechnology Journal</w:t>
      </w:r>
      <w:r>
        <w:rPr>
          <w:noProof/>
        </w:rPr>
        <w:t xml:space="preserve">. </w:t>
      </w:r>
      <w:r w:rsidRPr="00E71462">
        <w:rPr>
          <w:b/>
          <w:color w:val="000000"/>
          <w:shd w:val="clear" w:color="auto" w:fill="FFFFFF"/>
        </w:rPr>
        <w:t>14</w:t>
      </w:r>
      <w:r w:rsidRPr="00E71462">
        <w:rPr>
          <w:color w:val="000000"/>
          <w:shd w:val="clear" w:color="auto" w:fill="FFFFFF"/>
        </w:rPr>
        <w:t xml:space="preserve"> (6), 1381-1393</w:t>
      </w:r>
      <w:r w:rsidRPr="00EA3C0A">
        <w:rPr>
          <w:noProof/>
        </w:rPr>
        <w:t xml:space="preserve"> (2015).</w:t>
      </w:r>
    </w:p>
    <w:p w14:paraId="424D0B7B" w14:textId="77777777" w:rsidR="00A05564" w:rsidRPr="00EA3C0A" w:rsidRDefault="00A05564" w:rsidP="00A05564">
      <w:pPr>
        <w:widowControl w:val="0"/>
        <w:autoSpaceDE w:val="0"/>
        <w:autoSpaceDN w:val="0"/>
        <w:adjustRightInd w:val="0"/>
        <w:ind w:left="640" w:hanging="640"/>
        <w:jc w:val="both"/>
        <w:rPr>
          <w:noProof/>
        </w:rPr>
      </w:pPr>
      <w:r w:rsidRPr="00EA3C0A">
        <w:rPr>
          <w:noProof/>
        </w:rPr>
        <w:t>9.</w:t>
      </w:r>
      <w:r w:rsidRPr="00EA3C0A">
        <w:rPr>
          <w:noProof/>
        </w:rPr>
        <w:tab/>
        <w:t xml:space="preserve">Ron, M. </w:t>
      </w:r>
      <w:r w:rsidRPr="00EA3C0A">
        <w:rPr>
          <w:i/>
          <w:iCs/>
          <w:noProof/>
        </w:rPr>
        <w:t>et al.</w:t>
      </w:r>
      <w:r w:rsidRPr="00EA3C0A">
        <w:rPr>
          <w:noProof/>
        </w:rPr>
        <w:t xml:space="preserve"> Hairy root transformation using </w:t>
      </w:r>
      <w:r w:rsidRPr="00BD2FCE">
        <w:rPr>
          <w:i/>
          <w:noProof/>
        </w:rPr>
        <w:t>Agrobacterium</w:t>
      </w:r>
      <w:r w:rsidRPr="00EA3C0A">
        <w:rPr>
          <w:noProof/>
        </w:rPr>
        <w:t xml:space="preserve"> </w:t>
      </w:r>
      <w:r w:rsidRPr="00BD2FCE">
        <w:rPr>
          <w:i/>
          <w:noProof/>
        </w:rPr>
        <w:t>rhizogenes</w:t>
      </w:r>
      <w:r w:rsidRPr="00EA3C0A">
        <w:rPr>
          <w:noProof/>
        </w:rPr>
        <w:t xml:space="preserve"> as a tool for exploring cell type-specific gene expression and function using tomato as a model. </w:t>
      </w:r>
      <w:r>
        <w:rPr>
          <w:i/>
          <w:iCs/>
          <w:noProof/>
        </w:rPr>
        <w:t>Plant P</w:t>
      </w:r>
      <w:r w:rsidRPr="00EA3C0A">
        <w:rPr>
          <w:i/>
          <w:iCs/>
          <w:noProof/>
        </w:rPr>
        <w:t>hysiology</w:t>
      </w:r>
      <w:r w:rsidRPr="00EA3C0A">
        <w:rPr>
          <w:noProof/>
        </w:rPr>
        <w:t xml:space="preserve">. </w:t>
      </w:r>
      <w:r w:rsidRPr="00EA3C0A">
        <w:rPr>
          <w:b/>
          <w:bCs/>
          <w:noProof/>
        </w:rPr>
        <w:t>166</w:t>
      </w:r>
      <w:r w:rsidRPr="00EA3C0A">
        <w:rPr>
          <w:noProof/>
        </w:rPr>
        <w:t xml:space="preserve"> (2), 45</w:t>
      </w:r>
      <w:r>
        <w:rPr>
          <w:noProof/>
        </w:rPr>
        <w:t>5–469</w:t>
      </w:r>
      <w:r w:rsidRPr="00EA3C0A">
        <w:rPr>
          <w:noProof/>
        </w:rPr>
        <w:t xml:space="preserve"> (2014).</w:t>
      </w:r>
    </w:p>
    <w:p w14:paraId="20BE5443" w14:textId="77777777" w:rsidR="00A05564" w:rsidRPr="00EA3C0A" w:rsidRDefault="00A05564" w:rsidP="00A05564">
      <w:pPr>
        <w:widowControl w:val="0"/>
        <w:autoSpaceDE w:val="0"/>
        <w:autoSpaceDN w:val="0"/>
        <w:adjustRightInd w:val="0"/>
        <w:ind w:left="640" w:hanging="640"/>
        <w:jc w:val="both"/>
        <w:rPr>
          <w:noProof/>
        </w:rPr>
      </w:pPr>
      <w:r w:rsidRPr="00EA3C0A">
        <w:rPr>
          <w:noProof/>
        </w:rPr>
        <w:t>10.</w:t>
      </w:r>
      <w:r w:rsidRPr="00EA3C0A">
        <w:rPr>
          <w:noProof/>
        </w:rPr>
        <w:tab/>
        <w:t xml:space="preserve">Zhang, W. </w:t>
      </w:r>
      <w:r w:rsidRPr="00EA3C0A">
        <w:rPr>
          <w:i/>
          <w:iCs/>
          <w:noProof/>
        </w:rPr>
        <w:t>et al.</w:t>
      </w:r>
      <w:r w:rsidRPr="00EA3C0A">
        <w:rPr>
          <w:noProof/>
        </w:rPr>
        <w:t xml:space="preserve"> Development and application of a universal and simplified multiplex RT-PCR assay to detect five potato viruses. </w:t>
      </w:r>
      <w:r w:rsidRPr="00EA3C0A">
        <w:rPr>
          <w:i/>
          <w:iCs/>
          <w:noProof/>
        </w:rPr>
        <w:t>Journal of General Plant Pathology</w:t>
      </w:r>
      <w:r w:rsidRPr="00EA3C0A">
        <w:rPr>
          <w:noProof/>
        </w:rPr>
        <w:t xml:space="preserve">. </w:t>
      </w:r>
      <w:r w:rsidRPr="00EA3C0A">
        <w:rPr>
          <w:b/>
          <w:bCs/>
          <w:noProof/>
        </w:rPr>
        <w:t>83</w:t>
      </w:r>
      <w:r w:rsidRPr="00EA3C0A">
        <w:rPr>
          <w:noProof/>
        </w:rPr>
        <w:t xml:space="preserve"> (1), 33–45 (2017).</w:t>
      </w:r>
    </w:p>
    <w:p w14:paraId="40B35B5E" w14:textId="77777777" w:rsidR="00A05564" w:rsidRPr="00EA3C0A" w:rsidRDefault="00A05564" w:rsidP="00A05564">
      <w:pPr>
        <w:widowControl w:val="0"/>
        <w:autoSpaceDE w:val="0"/>
        <w:autoSpaceDN w:val="0"/>
        <w:adjustRightInd w:val="0"/>
        <w:ind w:left="640" w:hanging="640"/>
        <w:jc w:val="both"/>
        <w:rPr>
          <w:noProof/>
        </w:rPr>
      </w:pPr>
      <w:r w:rsidRPr="00A05564">
        <w:rPr>
          <w:noProof/>
          <w:lang w:val="es-ES"/>
        </w:rPr>
        <w:t>11.</w:t>
      </w:r>
      <w:r w:rsidRPr="00A05564">
        <w:rPr>
          <w:noProof/>
          <w:lang w:val="es-ES"/>
        </w:rPr>
        <w:tab/>
        <w:t xml:space="preserve">Almasia, N.I. </w:t>
      </w:r>
      <w:r w:rsidRPr="00A05564">
        <w:rPr>
          <w:i/>
          <w:iCs/>
          <w:noProof/>
          <w:lang w:val="es-ES"/>
        </w:rPr>
        <w:t>et al.</w:t>
      </w:r>
      <w:r w:rsidRPr="00A05564">
        <w:rPr>
          <w:noProof/>
          <w:lang w:val="es-ES"/>
        </w:rPr>
        <w:t xml:space="preserve"> </w:t>
      </w:r>
      <w:r w:rsidRPr="00EA3C0A">
        <w:rPr>
          <w:noProof/>
        </w:rPr>
        <w:t xml:space="preserve">Successful production of the potato antimicrobial peptide Snakin-1 in baculovirus-infected insect cells and development of specific antibodies. </w:t>
      </w:r>
      <w:r w:rsidRPr="00EA3C0A">
        <w:rPr>
          <w:i/>
          <w:iCs/>
          <w:noProof/>
        </w:rPr>
        <w:t>BMC Biotechnology</w:t>
      </w:r>
      <w:r w:rsidRPr="00EA3C0A">
        <w:rPr>
          <w:noProof/>
        </w:rPr>
        <w:t xml:space="preserve">. </w:t>
      </w:r>
      <w:r w:rsidRPr="00EA3C0A">
        <w:rPr>
          <w:b/>
          <w:bCs/>
          <w:noProof/>
        </w:rPr>
        <w:t>17</w:t>
      </w:r>
      <w:r w:rsidRPr="00EA3C0A">
        <w:rPr>
          <w:noProof/>
        </w:rPr>
        <w:t xml:space="preserve"> (1), 1–11 (2017).</w:t>
      </w:r>
    </w:p>
    <w:p w14:paraId="3BC4F480" w14:textId="77777777" w:rsidR="00A05564" w:rsidRPr="00EA3C0A" w:rsidRDefault="00A05564" w:rsidP="00A05564">
      <w:pPr>
        <w:widowControl w:val="0"/>
        <w:autoSpaceDE w:val="0"/>
        <w:autoSpaceDN w:val="0"/>
        <w:adjustRightInd w:val="0"/>
        <w:ind w:left="640" w:hanging="640"/>
        <w:jc w:val="both"/>
        <w:rPr>
          <w:noProof/>
        </w:rPr>
      </w:pPr>
      <w:r w:rsidRPr="00EA3C0A">
        <w:rPr>
          <w:noProof/>
        </w:rPr>
        <w:t>12.</w:t>
      </w:r>
      <w:r w:rsidRPr="00EA3C0A">
        <w:rPr>
          <w:noProof/>
        </w:rPr>
        <w:tab/>
        <w:t xml:space="preserve">Serra, O. </w:t>
      </w:r>
      <w:r w:rsidRPr="00EA3C0A">
        <w:rPr>
          <w:i/>
          <w:iCs/>
          <w:noProof/>
        </w:rPr>
        <w:t>et al.</w:t>
      </w:r>
      <w:r w:rsidRPr="00EA3C0A">
        <w:rPr>
          <w:noProof/>
        </w:rPr>
        <w:t xml:space="preserve"> Silencing of </w:t>
      </w:r>
      <w:r w:rsidRPr="00BD2FCE">
        <w:rPr>
          <w:i/>
          <w:noProof/>
        </w:rPr>
        <w:t>StKCS6</w:t>
      </w:r>
      <w:r w:rsidRPr="00EA3C0A">
        <w:rPr>
          <w:noProof/>
        </w:rPr>
        <w:t xml:space="preserve"> in potato periderm leads to reduced chain lengths of suberin and wax compounds and increased peridermal transpiration. </w:t>
      </w:r>
      <w:r>
        <w:rPr>
          <w:i/>
          <w:iCs/>
          <w:noProof/>
        </w:rPr>
        <w:t>Journal of Experimental B</w:t>
      </w:r>
      <w:r w:rsidRPr="00EA3C0A">
        <w:rPr>
          <w:i/>
          <w:iCs/>
          <w:noProof/>
        </w:rPr>
        <w:t>otany</w:t>
      </w:r>
      <w:r w:rsidRPr="00EA3C0A">
        <w:rPr>
          <w:noProof/>
        </w:rPr>
        <w:t xml:space="preserve">. </w:t>
      </w:r>
      <w:r w:rsidRPr="00EA3C0A">
        <w:rPr>
          <w:b/>
          <w:bCs/>
          <w:noProof/>
        </w:rPr>
        <w:t>60</w:t>
      </w:r>
      <w:r w:rsidRPr="00EA3C0A">
        <w:rPr>
          <w:noProof/>
        </w:rPr>
        <w:t xml:space="preserve"> (2), </w:t>
      </w:r>
      <w:r>
        <w:rPr>
          <w:noProof/>
        </w:rPr>
        <w:t>697–707</w:t>
      </w:r>
      <w:r w:rsidRPr="00EA3C0A">
        <w:rPr>
          <w:noProof/>
        </w:rPr>
        <w:t xml:space="preserve"> (2009).</w:t>
      </w:r>
    </w:p>
    <w:p w14:paraId="0DE493B1" w14:textId="77777777" w:rsidR="00A05564" w:rsidRPr="00BD2FCE" w:rsidRDefault="00A05564" w:rsidP="00A05564">
      <w:pPr>
        <w:widowControl w:val="0"/>
        <w:autoSpaceDE w:val="0"/>
        <w:autoSpaceDN w:val="0"/>
        <w:adjustRightInd w:val="0"/>
        <w:ind w:left="640" w:hanging="640"/>
        <w:jc w:val="both"/>
        <w:rPr>
          <w:noProof/>
        </w:rPr>
      </w:pPr>
      <w:r w:rsidRPr="00EA3C0A">
        <w:rPr>
          <w:noProof/>
        </w:rPr>
        <w:t>13.</w:t>
      </w:r>
      <w:r w:rsidRPr="00EA3C0A">
        <w:rPr>
          <w:noProof/>
        </w:rPr>
        <w:tab/>
        <w:t xml:space="preserve">Serra, O. </w:t>
      </w:r>
      <w:r w:rsidRPr="00EA3C0A">
        <w:rPr>
          <w:i/>
          <w:iCs/>
          <w:noProof/>
        </w:rPr>
        <w:t>et al.</w:t>
      </w:r>
      <w:r w:rsidRPr="00EA3C0A">
        <w:rPr>
          <w:noProof/>
        </w:rPr>
        <w:t xml:space="preserve"> </w:t>
      </w:r>
      <w:r w:rsidRPr="00BD2FCE">
        <w:rPr>
          <w:i/>
          <w:noProof/>
        </w:rPr>
        <w:t>CYP86A33</w:t>
      </w:r>
      <w:r>
        <w:rPr>
          <w:noProof/>
        </w:rPr>
        <w:t>-Targeted gene silencing in potato tuber alters suberin composition, distorts s</w:t>
      </w:r>
      <w:r w:rsidRPr="00EA3C0A">
        <w:rPr>
          <w:noProof/>
        </w:rPr>
        <w:t>uberi</w:t>
      </w:r>
      <w:r>
        <w:rPr>
          <w:noProof/>
        </w:rPr>
        <w:t>n lamellae, and impairs the periderm’s water barrier f</w:t>
      </w:r>
      <w:r w:rsidRPr="00EA3C0A">
        <w:rPr>
          <w:noProof/>
        </w:rPr>
        <w:t xml:space="preserve">unction. </w:t>
      </w:r>
      <w:r w:rsidRPr="00EA3C0A">
        <w:rPr>
          <w:i/>
          <w:iCs/>
          <w:noProof/>
        </w:rPr>
        <w:t>Plant Physiology</w:t>
      </w:r>
      <w:r w:rsidRPr="00EA3C0A">
        <w:rPr>
          <w:noProof/>
        </w:rPr>
        <w:t xml:space="preserve">. </w:t>
      </w:r>
      <w:r w:rsidRPr="00BD2FCE">
        <w:rPr>
          <w:b/>
          <w:bCs/>
          <w:noProof/>
        </w:rPr>
        <w:t>149</w:t>
      </w:r>
      <w:r w:rsidRPr="00BD2FCE">
        <w:rPr>
          <w:noProof/>
        </w:rPr>
        <w:t xml:space="preserve"> (2), 1050–</w:t>
      </w:r>
      <w:r>
        <w:rPr>
          <w:noProof/>
        </w:rPr>
        <w:t>1060</w:t>
      </w:r>
      <w:r w:rsidRPr="00BD2FCE">
        <w:rPr>
          <w:noProof/>
        </w:rPr>
        <w:t xml:space="preserve"> (2008).</w:t>
      </w:r>
    </w:p>
    <w:p w14:paraId="1502A1D4" w14:textId="77777777" w:rsidR="00A05564" w:rsidRPr="00EA3C0A" w:rsidRDefault="00A05564" w:rsidP="00A05564">
      <w:pPr>
        <w:widowControl w:val="0"/>
        <w:autoSpaceDE w:val="0"/>
        <w:autoSpaceDN w:val="0"/>
        <w:adjustRightInd w:val="0"/>
        <w:ind w:left="640" w:hanging="640"/>
        <w:jc w:val="both"/>
        <w:rPr>
          <w:noProof/>
        </w:rPr>
      </w:pPr>
      <w:r w:rsidRPr="00BD2FCE">
        <w:rPr>
          <w:noProof/>
        </w:rPr>
        <w:t>14.</w:t>
      </w:r>
      <w:r w:rsidRPr="00BD2FCE">
        <w:rPr>
          <w:noProof/>
        </w:rPr>
        <w:tab/>
        <w:t>Serra, O., Hohn, C., Franke, R., Prat, S., Molinas, M., Figueras, M. A feruloyl transferase invol</w:t>
      </w:r>
      <w:r w:rsidRPr="00EA3C0A">
        <w:rPr>
          <w:noProof/>
        </w:rPr>
        <w:t xml:space="preserve">ved in the biosynthesis of suberin and suberin-associated wax is required for maturation and sealing properties of potato periderm. </w:t>
      </w:r>
      <w:r w:rsidRPr="00EA3C0A">
        <w:rPr>
          <w:i/>
          <w:iCs/>
          <w:noProof/>
        </w:rPr>
        <w:t>The Plant Journal</w:t>
      </w:r>
      <w:r w:rsidRPr="00EA3C0A">
        <w:rPr>
          <w:noProof/>
        </w:rPr>
        <w:t xml:space="preserve">. </w:t>
      </w:r>
      <w:r w:rsidRPr="00EA3C0A">
        <w:rPr>
          <w:b/>
          <w:bCs/>
          <w:noProof/>
        </w:rPr>
        <w:t>62</w:t>
      </w:r>
      <w:r>
        <w:rPr>
          <w:noProof/>
        </w:rPr>
        <w:t xml:space="preserve"> (2), 277–290</w:t>
      </w:r>
      <w:r w:rsidRPr="00EA3C0A">
        <w:rPr>
          <w:noProof/>
        </w:rPr>
        <w:t xml:space="preserve"> (2010).</w:t>
      </w:r>
    </w:p>
    <w:p w14:paraId="21070228" w14:textId="77777777" w:rsidR="00A05564" w:rsidRPr="00EA3C0A" w:rsidRDefault="00A05564" w:rsidP="00A05564">
      <w:pPr>
        <w:widowControl w:val="0"/>
        <w:autoSpaceDE w:val="0"/>
        <w:autoSpaceDN w:val="0"/>
        <w:adjustRightInd w:val="0"/>
        <w:ind w:left="640" w:hanging="640"/>
        <w:jc w:val="both"/>
        <w:rPr>
          <w:noProof/>
        </w:rPr>
      </w:pPr>
      <w:r w:rsidRPr="00EA3C0A">
        <w:rPr>
          <w:noProof/>
        </w:rPr>
        <w:t>15.</w:t>
      </w:r>
      <w:r w:rsidRPr="00EA3C0A">
        <w:rPr>
          <w:noProof/>
        </w:rPr>
        <w:tab/>
        <w:t xml:space="preserve">Boher, P., Serra, O., Soler, M., Molinas, M., Figueras, M. The potato suberin feruloyl transferase </w:t>
      </w:r>
      <w:r w:rsidRPr="00BD2FCE">
        <w:rPr>
          <w:i/>
          <w:noProof/>
        </w:rPr>
        <w:t>FHT</w:t>
      </w:r>
      <w:r w:rsidRPr="00EA3C0A">
        <w:rPr>
          <w:noProof/>
        </w:rPr>
        <w:t xml:space="preserve"> which accumulates in the phellogen is induced by wounding and regulated by abscisic and salicylic acids. </w:t>
      </w:r>
      <w:r w:rsidRPr="00EA3C0A">
        <w:rPr>
          <w:i/>
          <w:iCs/>
          <w:noProof/>
        </w:rPr>
        <w:t>Journal of Experimental Botany</w:t>
      </w:r>
      <w:r w:rsidRPr="00EA3C0A">
        <w:rPr>
          <w:noProof/>
        </w:rPr>
        <w:t xml:space="preserve">. </w:t>
      </w:r>
      <w:r w:rsidRPr="00EA3C0A">
        <w:rPr>
          <w:b/>
          <w:bCs/>
          <w:noProof/>
        </w:rPr>
        <w:t>64</w:t>
      </w:r>
      <w:r w:rsidRPr="00EA3C0A">
        <w:rPr>
          <w:noProof/>
        </w:rPr>
        <w:t xml:space="preserve"> (11), 32</w:t>
      </w:r>
      <w:r>
        <w:rPr>
          <w:noProof/>
        </w:rPr>
        <w:t>25–3236</w:t>
      </w:r>
      <w:r w:rsidRPr="00EA3C0A">
        <w:rPr>
          <w:noProof/>
        </w:rPr>
        <w:t xml:space="preserve"> (2013).</w:t>
      </w:r>
    </w:p>
    <w:p w14:paraId="24EA7E97" w14:textId="77777777" w:rsidR="00A05564" w:rsidRPr="00EA3C0A" w:rsidRDefault="00A05564" w:rsidP="00A05564">
      <w:pPr>
        <w:widowControl w:val="0"/>
        <w:autoSpaceDE w:val="0"/>
        <w:autoSpaceDN w:val="0"/>
        <w:adjustRightInd w:val="0"/>
        <w:ind w:left="640" w:hanging="640"/>
        <w:jc w:val="both"/>
        <w:rPr>
          <w:noProof/>
        </w:rPr>
      </w:pPr>
      <w:r w:rsidRPr="00EA3C0A">
        <w:rPr>
          <w:noProof/>
        </w:rPr>
        <w:t>16.</w:t>
      </w:r>
      <w:r w:rsidRPr="00EA3C0A">
        <w:rPr>
          <w:noProof/>
        </w:rPr>
        <w:tab/>
        <w:t>Serra, O., Chatterjee, S., Figueras, M., Molinas, M.</w:t>
      </w:r>
      <w:r>
        <w:rPr>
          <w:noProof/>
        </w:rPr>
        <w:t>, Stark, R.E. Deconstructing a plant macromolecular assembly: chemical architecture, molecular flexibility, and mechanical performance of natural and engineered potato s</w:t>
      </w:r>
      <w:r w:rsidRPr="00EA3C0A">
        <w:rPr>
          <w:noProof/>
        </w:rPr>
        <w:t xml:space="preserve">uberins. </w:t>
      </w:r>
      <w:r w:rsidRPr="00EA3C0A">
        <w:rPr>
          <w:i/>
          <w:iCs/>
          <w:noProof/>
        </w:rPr>
        <w:t>Biomacromolecules</w:t>
      </w:r>
      <w:r w:rsidRPr="00EA3C0A">
        <w:rPr>
          <w:noProof/>
        </w:rPr>
        <w:t xml:space="preserve">. </w:t>
      </w:r>
      <w:r w:rsidRPr="00EA3C0A">
        <w:rPr>
          <w:b/>
          <w:bCs/>
          <w:noProof/>
        </w:rPr>
        <w:t>15</w:t>
      </w:r>
      <w:r>
        <w:rPr>
          <w:b/>
          <w:bCs/>
          <w:noProof/>
        </w:rPr>
        <w:t xml:space="preserve"> </w:t>
      </w:r>
      <w:r>
        <w:rPr>
          <w:bCs/>
          <w:noProof/>
        </w:rPr>
        <w:t>(3)</w:t>
      </w:r>
      <w:r>
        <w:rPr>
          <w:noProof/>
        </w:rPr>
        <w:t xml:space="preserve">, 799–811 </w:t>
      </w:r>
      <w:r w:rsidRPr="00EA3C0A">
        <w:rPr>
          <w:noProof/>
        </w:rPr>
        <w:t>(2014).</w:t>
      </w:r>
    </w:p>
    <w:p w14:paraId="53073A53" w14:textId="77777777" w:rsidR="00A05564" w:rsidRPr="00EA3C0A" w:rsidRDefault="00A05564" w:rsidP="00A05564">
      <w:pPr>
        <w:widowControl w:val="0"/>
        <w:autoSpaceDE w:val="0"/>
        <w:autoSpaceDN w:val="0"/>
        <w:adjustRightInd w:val="0"/>
        <w:ind w:left="640" w:hanging="640"/>
        <w:jc w:val="both"/>
        <w:rPr>
          <w:noProof/>
        </w:rPr>
      </w:pPr>
      <w:r w:rsidRPr="00EA3C0A">
        <w:rPr>
          <w:noProof/>
        </w:rPr>
        <w:t>17.</w:t>
      </w:r>
      <w:r w:rsidRPr="00EA3C0A">
        <w:rPr>
          <w:noProof/>
        </w:rPr>
        <w:tab/>
        <w:t xml:space="preserve">Vulavala, V.K.R. </w:t>
      </w:r>
      <w:r w:rsidRPr="00EA3C0A">
        <w:rPr>
          <w:i/>
          <w:iCs/>
          <w:noProof/>
        </w:rPr>
        <w:t>et al.</w:t>
      </w:r>
      <w:r w:rsidRPr="00EA3C0A">
        <w:rPr>
          <w:noProof/>
        </w:rPr>
        <w:t xml:space="preserve"> Identification of genes related to skin development in potato. </w:t>
      </w:r>
      <w:r w:rsidRPr="00EA3C0A">
        <w:rPr>
          <w:i/>
          <w:iCs/>
          <w:noProof/>
        </w:rPr>
        <w:t>Plant Molecular Biology</w:t>
      </w:r>
      <w:r w:rsidRPr="00EA3C0A">
        <w:rPr>
          <w:noProof/>
        </w:rPr>
        <w:t xml:space="preserve">. </w:t>
      </w:r>
      <w:r w:rsidRPr="00EA3C0A">
        <w:rPr>
          <w:b/>
          <w:bCs/>
          <w:noProof/>
        </w:rPr>
        <w:t>94</w:t>
      </w:r>
      <w:r w:rsidRPr="00EA3C0A">
        <w:rPr>
          <w:noProof/>
        </w:rPr>
        <w:t xml:space="preserve"> (4–5), 481–494 (2017).</w:t>
      </w:r>
    </w:p>
    <w:p w14:paraId="57556954" w14:textId="77777777" w:rsidR="00A05564" w:rsidRPr="00EA3C0A" w:rsidRDefault="00A05564" w:rsidP="00A05564">
      <w:pPr>
        <w:widowControl w:val="0"/>
        <w:autoSpaceDE w:val="0"/>
        <w:autoSpaceDN w:val="0"/>
        <w:adjustRightInd w:val="0"/>
        <w:ind w:left="640" w:hanging="640"/>
        <w:jc w:val="both"/>
        <w:rPr>
          <w:noProof/>
        </w:rPr>
      </w:pPr>
      <w:r w:rsidRPr="00EA3C0A">
        <w:rPr>
          <w:noProof/>
        </w:rPr>
        <w:t>18.</w:t>
      </w:r>
      <w:r w:rsidRPr="00EA3C0A">
        <w:rPr>
          <w:noProof/>
        </w:rPr>
        <w:tab/>
        <w:t xml:space="preserve">Landgraf, R. </w:t>
      </w:r>
      <w:r w:rsidRPr="00EA3C0A">
        <w:rPr>
          <w:i/>
          <w:iCs/>
          <w:noProof/>
        </w:rPr>
        <w:t>et al.</w:t>
      </w:r>
      <w:r w:rsidRPr="00EA3C0A">
        <w:rPr>
          <w:noProof/>
        </w:rPr>
        <w:t xml:space="preserve"> The ABC transporter </w:t>
      </w:r>
      <w:r w:rsidRPr="006E3342">
        <w:rPr>
          <w:noProof/>
        </w:rPr>
        <w:t>ABCG1</w:t>
      </w:r>
      <w:r w:rsidRPr="00EA3C0A">
        <w:rPr>
          <w:noProof/>
        </w:rPr>
        <w:t xml:space="preserve"> is required for suberin formation in potato tuber periderm. </w:t>
      </w:r>
      <w:r>
        <w:rPr>
          <w:i/>
          <w:iCs/>
          <w:noProof/>
        </w:rPr>
        <w:t>The Plant C</w:t>
      </w:r>
      <w:r w:rsidRPr="00EA3C0A">
        <w:rPr>
          <w:i/>
          <w:iCs/>
          <w:noProof/>
        </w:rPr>
        <w:t>ell</w:t>
      </w:r>
      <w:r w:rsidRPr="00EA3C0A">
        <w:rPr>
          <w:noProof/>
        </w:rPr>
        <w:t xml:space="preserve">. </w:t>
      </w:r>
      <w:r w:rsidRPr="00EA3C0A">
        <w:rPr>
          <w:b/>
          <w:bCs/>
          <w:noProof/>
        </w:rPr>
        <w:t>26</w:t>
      </w:r>
      <w:r w:rsidRPr="00EA3C0A">
        <w:rPr>
          <w:noProof/>
        </w:rPr>
        <w:t xml:space="preserve"> (8), 3403–</w:t>
      </w:r>
      <w:r>
        <w:rPr>
          <w:noProof/>
        </w:rPr>
        <w:t xml:space="preserve">3415 </w:t>
      </w:r>
      <w:r w:rsidRPr="00EA3C0A">
        <w:rPr>
          <w:noProof/>
        </w:rPr>
        <w:t>(2014).</w:t>
      </w:r>
    </w:p>
    <w:p w14:paraId="02B699EE" w14:textId="77777777" w:rsidR="00A05564" w:rsidRPr="00EA3C0A" w:rsidRDefault="00A05564" w:rsidP="00A05564">
      <w:pPr>
        <w:widowControl w:val="0"/>
        <w:autoSpaceDE w:val="0"/>
        <w:autoSpaceDN w:val="0"/>
        <w:adjustRightInd w:val="0"/>
        <w:ind w:left="640" w:hanging="640"/>
        <w:jc w:val="both"/>
        <w:rPr>
          <w:noProof/>
        </w:rPr>
      </w:pPr>
      <w:r w:rsidRPr="00EA3C0A">
        <w:rPr>
          <w:noProof/>
        </w:rPr>
        <w:t>19.</w:t>
      </w:r>
      <w:r w:rsidRPr="00EA3C0A">
        <w:rPr>
          <w:noProof/>
        </w:rPr>
        <w:tab/>
        <w:t xml:space="preserve">Verdaguer, R. </w:t>
      </w:r>
      <w:r w:rsidRPr="00EA3C0A">
        <w:rPr>
          <w:i/>
          <w:iCs/>
          <w:noProof/>
        </w:rPr>
        <w:t>et al.</w:t>
      </w:r>
      <w:r w:rsidRPr="00EA3C0A">
        <w:rPr>
          <w:noProof/>
        </w:rPr>
        <w:t xml:space="preserve"> Silencing of the potato </w:t>
      </w:r>
      <w:r w:rsidRPr="00BD2FCE">
        <w:rPr>
          <w:i/>
          <w:noProof/>
        </w:rPr>
        <w:t>StNAC103</w:t>
      </w:r>
      <w:r w:rsidRPr="00EA3C0A">
        <w:rPr>
          <w:noProof/>
        </w:rPr>
        <w:t xml:space="preserve"> gene enhances the accumulation of suberin polyester and associated wax in tuber skin. </w:t>
      </w:r>
      <w:r w:rsidRPr="00EA3C0A">
        <w:rPr>
          <w:i/>
          <w:iCs/>
          <w:noProof/>
        </w:rPr>
        <w:t>Journal of Experimental Botany</w:t>
      </w:r>
      <w:r w:rsidRPr="00EA3C0A">
        <w:rPr>
          <w:noProof/>
        </w:rPr>
        <w:t xml:space="preserve">. </w:t>
      </w:r>
      <w:r w:rsidRPr="00EA3C0A">
        <w:rPr>
          <w:b/>
          <w:bCs/>
          <w:noProof/>
        </w:rPr>
        <w:t>67</w:t>
      </w:r>
      <w:r w:rsidRPr="00EA3C0A">
        <w:rPr>
          <w:noProof/>
        </w:rPr>
        <w:t xml:space="preserve"> (18), 54</w:t>
      </w:r>
      <w:r>
        <w:rPr>
          <w:noProof/>
        </w:rPr>
        <w:t>15–5427</w:t>
      </w:r>
      <w:r w:rsidRPr="00EA3C0A">
        <w:rPr>
          <w:noProof/>
        </w:rPr>
        <w:t xml:space="preserve"> (2016).</w:t>
      </w:r>
    </w:p>
    <w:p w14:paraId="323BEDD8" w14:textId="77777777" w:rsidR="00A05564" w:rsidRPr="00EA3C0A" w:rsidRDefault="00A05564" w:rsidP="00A05564">
      <w:pPr>
        <w:widowControl w:val="0"/>
        <w:autoSpaceDE w:val="0"/>
        <w:autoSpaceDN w:val="0"/>
        <w:adjustRightInd w:val="0"/>
        <w:ind w:left="640" w:hanging="640"/>
        <w:jc w:val="both"/>
        <w:rPr>
          <w:noProof/>
        </w:rPr>
      </w:pPr>
      <w:r w:rsidRPr="00EA3C0A">
        <w:rPr>
          <w:noProof/>
        </w:rPr>
        <w:lastRenderedPageBreak/>
        <w:t>20.</w:t>
      </w:r>
      <w:r w:rsidRPr="00EA3C0A">
        <w:rPr>
          <w:noProof/>
        </w:rPr>
        <w:tab/>
        <w:t xml:space="preserve">Molina, I., Li-Beisson, Y., Beisson, F., Ohlrogge, J.B., Pollard, M. Identification of an Arabidopsis feruloyl-coenzyme A transferase required for suberin synthesis. </w:t>
      </w:r>
      <w:r>
        <w:rPr>
          <w:i/>
          <w:iCs/>
          <w:noProof/>
        </w:rPr>
        <w:t>Plant P</w:t>
      </w:r>
      <w:r w:rsidRPr="00EA3C0A">
        <w:rPr>
          <w:i/>
          <w:iCs/>
          <w:noProof/>
        </w:rPr>
        <w:t>hysiology</w:t>
      </w:r>
      <w:r w:rsidRPr="00EA3C0A">
        <w:rPr>
          <w:noProof/>
        </w:rPr>
        <w:t xml:space="preserve">. </w:t>
      </w:r>
      <w:r w:rsidRPr="00EA3C0A">
        <w:rPr>
          <w:b/>
          <w:bCs/>
          <w:noProof/>
        </w:rPr>
        <w:t>151</w:t>
      </w:r>
      <w:r w:rsidRPr="00EA3C0A">
        <w:rPr>
          <w:noProof/>
        </w:rPr>
        <w:t xml:space="preserve"> (3), 1317</w:t>
      </w:r>
      <w:r>
        <w:rPr>
          <w:noProof/>
        </w:rPr>
        <w:t xml:space="preserve">–1328 </w:t>
      </w:r>
      <w:r w:rsidRPr="00EA3C0A">
        <w:rPr>
          <w:noProof/>
        </w:rPr>
        <w:t>(2009).</w:t>
      </w:r>
    </w:p>
    <w:p w14:paraId="40203BA8" w14:textId="77777777" w:rsidR="00A05564" w:rsidRPr="00EA3C0A" w:rsidRDefault="00A05564" w:rsidP="00A05564">
      <w:pPr>
        <w:widowControl w:val="0"/>
        <w:autoSpaceDE w:val="0"/>
        <w:autoSpaceDN w:val="0"/>
        <w:adjustRightInd w:val="0"/>
        <w:ind w:left="640" w:hanging="640"/>
        <w:jc w:val="both"/>
        <w:rPr>
          <w:noProof/>
        </w:rPr>
      </w:pPr>
      <w:r>
        <w:rPr>
          <w:noProof/>
        </w:rPr>
        <w:t>21.</w:t>
      </w:r>
      <w:r>
        <w:rPr>
          <w:noProof/>
        </w:rPr>
        <w:tab/>
        <w:t>Gou, J.Y., Yu, X.-H., Liu, C.</w:t>
      </w:r>
      <w:r w:rsidRPr="00EA3C0A">
        <w:rPr>
          <w:noProof/>
        </w:rPr>
        <w:t xml:space="preserve">J. A hydroxycinnamoyltransferase responsible for synthesizing suberin aromatics in Arabidopsis. </w:t>
      </w:r>
      <w:r w:rsidRPr="00EA3C0A">
        <w:rPr>
          <w:i/>
          <w:iCs/>
          <w:noProof/>
        </w:rPr>
        <w:t>Proceedings of the National Academy of Sciences of the United States of America</w:t>
      </w:r>
      <w:r w:rsidRPr="00EA3C0A">
        <w:rPr>
          <w:noProof/>
        </w:rPr>
        <w:t xml:space="preserve">. </w:t>
      </w:r>
      <w:r w:rsidRPr="00EA3C0A">
        <w:rPr>
          <w:b/>
          <w:bCs/>
          <w:noProof/>
        </w:rPr>
        <w:t>106</w:t>
      </w:r>
      <w:r w:rsidRPr="00EA3C0A">
        <w:rPr>
          <w:noProof/>
        </w:rPr>
        <w:t xml:space="preserve"> (44), 18855–</w:t>
      </w:r>
      <w:r>
        <w:rPr>
          <w:noProof/>
        </w:rPr>
        <w:t>18860</w:t>
      </w:r>
      <w:r w:rsidRPr="00EA3C0A">
        <w:rPr>
          <w:noProof/>
        </w:rPr>
        <w:t xml:space="preserve"> (2009).</w:t>
      </w:r>
    </w:p>
    <w:p w14:paraId="2F9D71C0" w14:textId="77777777" w:rsidR="00A05564" w:rsidRPr="00EA3C0A" w:rsidRDefault="00A05564" w:rsidP="00A05564">
      <w:pPr>
        <w:widowControl w:val="0"/>
        <w:autoSpaceDE w:val="0"/>
        <w:autoSpaceDN w:val="0"/>
        <w:adjustRightInd w:val="0"/>
        <w:ind w:left="640" w:hanging="640"/>
        <w:jc w:val="both"/>
        <w:rPr>
          <w:noProof/>
        </w:rPr>
      </w:pPr>
      <w:r w:rsidRPr="00EA3C0A">
        <w:rPr>
          <w:noProof/>
        </w:rPr>
        <w:t>22.</w:t>
      </w:r>
      <w:r w:rsidRPr="00EA3C0A">
        <w:rPr>
          <w:noProof/>
        </w:rPr>
        <w:tab/>
        <w:t>Banerjee, A.K., Prat, S., Hannapel, D.J. Efficient production of transgenic potato (</w:t>
      </w:r>
      <w:r w:rsidRPr="00BD2FCE">
        <w:rPr>
          <w:i/>
          <w:noProof/>
        </w:rPr>
        <w:t>S. tuberosum</w:t>
      </w:r>
      <w:r w:rsidRPr="00EA3C0A">
        <w:rPr>
          <w:noProof/>
        </w:rPr>
        <w:t xml:space="preserve"> L. ssp. </w:t>
      </w:r>
      <w:r w:rsidRPr="00F7314D">
        <w:rPr>
          <w:i/>
          <w:noProof/>
        </w:rPr>
        <w:t>andigena</w:t>
      </w:r>
      <w:r w:rsidRPr="00EA3C0A">
        <w:rPr>
          <w:noProof/>
        </w:rPr>
        <w:t xml:space="preserve">) plants via </w:t>
      </w:r>
      <w:r w:rsidRPr="00BD2FCE">
        <w:rPr>
          <w:i/>
          <w:noProof/>
        </w:rPr>
        <w:t>Agrobacterium</w:t>
      </w:r>
      <w:r w:rsidRPr="00EA3C0A">
        <w:rPr>
          <w:noProof/>
        </w:rPr>
        <w:t xml:space="preserve"> </w:t>
      </w:r>
      <w:r w:rsidRPr="00BD2FCE">
        <w:rPr>
          <w:i/>
          <w:noProof/>
        </w:rPr>
        <w:t>tumefaciens</w:t>
      </w:r>
      <w:r w:rsidRPr="00EA3C0A">
        <w:rPr>
          <w:noProof/>
        </w:rPr>
        <w:t xml:space="preserve">-mediated transformation. </w:t>
      </w:r>
      <w:r w:rsidRPr="00EA3C0A">
        <w:rPr>
          <w:i/>
          <w:iCs/>
          <w:noProof/>
        </w:rPr>
        <w:t>Plant Science</w:t>
      </w:r>
      <w:r w:rsidRPr="00EA3C0A">
        <w:rPr>
          <w:noProof/>
        </w:rPr>
        <w:t xml:space="preserve">. </w:t>
      </w:r>
      <w:r w:rsidRPr="00EA3C0A">
        <w:rPr>
          <w:b/>
          <w:bCs/>
          <w:noProof/>
        </w:rPr>
        <w:t>170</w:t>
      </w:r>
      <w:r>
        <w:rPr>
          <w:noProof/>
        </w:rPr>
        <w:t xml:space="preserve"> (4), 732–738</w:t>
      </w:r>
      <w:r w:rsidRPr="00EA3C0A">
        <w:rPr>
          <w:noProof/>
        </w:rPr>
        <w:t xml:space="preserve"> (2006).</w:t>
      </w:r>
    </w:p>
    <w:p w14:paraId="4621A4CC" w14:textId="77777777" w:rsidR="00A05564" w:rsidRPr="00EA3C0A" w:rsidRDefault="00A05564" w:rsidP="00A05564">
      <w:pPr>
        <w:widowControl w:val="0"/>
        <w:autoSpaceDE w:val="0"/>
        <w:autoSpaceDN w:val="0"/>
        <w:adjustRightInd w:val="0"/>
        <w:ind w:left="640" w:hanging="640"/>
        <w:jc w:val="both"/>
        <w:rPr>
          <w:noProof/>
        </w:rPr>
      </w:pPr>
      <w:r w:rsidRPr="00EA3C0A">
        <w:rPr>
          <w:noProof/>
        </w:rPr>
        <w:t>23.</w:t>
      </w:r>
      <w:r w:rsidRPr="00EA3C0A">
        <w:rPr>
          <w:noProof/>
        </w:rPr>
        <w:tab/>
        <w:t xml:space="preserve">Sunil Kumar, G.B., Ganapathi, T.R., Srinivas, L., Revathi, C.J., Bapat, V. a. Expression of hepatitis B surface antigen in potato hairy roots. </w:t>
      </w:r>
      <w:r w:rsidRPr="00EA3C0A">
        <w:rPr>
          <w:i/>
          <w:iCs/>
          <w:noProof/>
        </w:rPr>
        <w:t>Plant Science</w:t>
      </w:r>
      <w:r w:rsidRPr="00EA3C0A">
        <w:rPr>
          <w:noProof/>
        </w:rPr>
        <w:t xml:space="preserve">. </w:t>
      </w:r>
      <w:r w:rsidRPr="00EA3C0A">
        <w:rPr>
          <w:b/>
          <w:bCs/>
          <w:noProof/>
        </w:rPr>
        <w:t>170</w:t>
      </w:r>
      <w:r>
        <w:rPr>
          <w:noProof/>
        </w:rPr>
        <w:t xml:space="preserve"> (5), 918–925</w:t>
      </w:r>
      <w:r w:rsidRPr="00EA3C0A">
        <w:rPr>
          <w:noProof/>
        </w:rPr>
        <w:t xml:space="preserve"> (2006).</w:t>
      </w:r>
    </w:p>
    <w:p w14:paraId="13BBFBFB" w14:textId="77777777" w:rsidR="00A05564" w:rsidRPr="00EA3C0A" w:rsidRDefault="00A05564" w:rsidP="00A05564">
      <w:pPr>
        <w:widowControl w:val="0"/>
        <w:autoSpaceDE w:val="0"/>
        <w:autoSpaceDN w:val="0"/>
        <w:adjustRightInd w:val="0"/>
        <w:ind w:left="640" w:hanging="640"/>
        <w:jc w:val="both"/>
        <w:rPr>
          <w:noProof/>
        </w:rPr>
      </w:pPr>
      <w:r w:rsidRPr="00EA3C0A">
        <w:rPr>
          <w:noProof/>
        </w:rPr>
        <w:t>24.</w:t>
      </w:r>
      <w:r w:rsidRPr="00EA3C0A">
        <w:rPr>
          <w:noProof/>
        </w:rPr>
        <w:tab/>
        <w:t xml:space="preserve">Schmidt, J.F., Moore, M.D., Pelcher, L.E., Covello, P.S. High efficiency </w:t>
      </w:r>
      <w:r w:rsidRPr="007B6E6B">
        <w:rPr>
          <w:i/>
          <w:noProof/>
        </w:rPr>
        <w:t>Agrobacterium</w:t>
      </w:r>
      <w:r w:rsidRPr="00EA3C0A">
        <w:rPr>
          <w:noProof/>
        </w:rPr>
        <w:t xml:space="preserve"> </w:t>
      </w:r>
      <w:r w:rsidRPr="007B6E6B">
        <w:rPr>
          <w:i/>
          <w:noProof/>
        </w:rPr>
        <w:t>rhizogenes</w:t>
      </w:r>
      <w:r w:rsidRPr="00EA3C0A">
        <w:rPr>
          <w:noProof/>
        </w:rPr>
        <w:t xml:space="preserve">-mediated transformation of </w:t>
      </w:r>
      <w:r w:rsidRPr="007B6E6B">
        <w:rPr>
          <w:i/>
          <w:noProof/>
        </w:rPr>
        <w:t>Saponaria</w:t>
      </w:r>
      <w:r w:rsidRPr="00EA3C0A">
        <w:rPr>
          <w:noProof/>
        </w:rPr>
        <w:t xml:space="preserve"> </w:t>
      </w:r>
      <w:r w:rsidRPr="007B6E6B">
        <w:rPr>
          <w:i/>
          <w:noProof/>
        </w:rPr>
        <w:t>vaccaria</w:t>
      </w:r>
      <w:r w:rsidRPr="00EA3C0A">
        <w:rPr>
          <w:noProof/>
        </w:rPr>
        <w:t xml:space="preserve"> L. (</w:t>
      </w:r>
      <w:r w:rsidRPr="007B6E6B">
        <w:rPr>
          <w:i/>
          <w:noProof/>
        </w:rPr>
        <w:t>Caryophyllaceae</w:t>
      </w:r>
      <w:r w:rsidRPr="00EA3C0A">
        <w:rPr>
          <w:noProof/>
        </w:rPr>
        <w:t xml:space="preserve">) using fluorescence selection. </w:t>
      </w:r>
      <w:r>
        <w:rPr>
          <w:i/>
          <w:iCs/>
          <w:noProof/>
        </w:rPr>
        <w:t>Plant Cell R</w:t>
      </w:r>
      <w:r w:rsidRPr="00EA3C0A">
        <w:rPr>
          <w:i/>
          <w:iCs/>
          <w:noProof/>
        </w:rPr>
        <w:t>eports</w:t>
      </w:r>
      <w:r w:rsidRPr="00EA3C0A">
        <w:rPr>
          <w:noProof/>
        </w:rPr>
        <w:t xml:space="preserve">. </w:t>
      </w:r>
      <w:r w:rsidRPr="00EA3C0A">
        <w:rPr>
          <w:b/>
          <w:bCs/>
          <w:noProof/>
        </w:rPr>
        <w:t>26</w:t>
      </w:r>
      <w:r w:rsidRPr="00EA3C0A">
        <w:rPr>
          <w:noProof/>
        </w:rPr>
        <w:t xml:space="preserve"> (9), 1547–</w:t>
      </w:r>
      <w:r>
        <w:rPr>
          <w:noProof/>
        </w:rPr>
        <w:t>15</w:t>
      </w:r>
      <w:r w:rsidRPr="00EA3C0A">
        <w:rPr>
          <w:noProof/>
        </w:rPr>
        <w:t>54 (2007).</w:t>
      </w:r>
    </w:p>
    <w:p w14:paraId="2DBE85CE" w14:textId="77777777" w:rsidR="00A05564" w:rsidRPr="00EA3C0A" w:rsidRDefault="00A05564" w:rsidP="00A05564">
      <w:pPr>
        <w:widowControl w:val="0"/>
        <w:autoSpaceDE w:val="0"/>
        <w:autoSpaceDN w:val="0"/>
        <w:adjustRightInd w:val="0"/>
        <w:ind w:left="640" w:hanging="640"/>
        <w:jc w:val="both"/>
        <w:rPr>
          <w:noProof/>
        </w:rPr>
      </w:pPr>
      <w:r w:rsidRPr="00EA3C0A">
        <w:rPr>
          <w:noProof/>
        </w:rPr>
        <w:t>25.</w:t>
      </w:r>
      <w:r w:rsidRPr="00EA3C0A">
        <w:rPr>
          <w:noProof/>
        </w:rPr>
        <w:tab/>
        <w:t xml:space="preserve">Petti, C., Wendt, T., Meade, C., Mullins, E. Evidence of genotype dependency within </w:t>
      </w:r>
      <w:r w:rsidRPr="007B6E6B">
        <w:rPr>
          <w:i/>
          <w:noProof/>
        </w:rPr>
        <w:t>Agrobacterium</w:t>
      </w:r>
      <w:r w:rsidRPr="00EA3C0A">
        <w:rPr>
          <w:noProof/>
        </w:rPr>
        <w:t xml:space="preserve"> </w:t>
      </w:r>
      <w:r w:rsidRPr="007B6E6B">
        <w:rPr>
          <w:i/>
          <w:noProof/>
        </w:rPr>
        <w:t>tumefaciens</w:t>
      </w:r>
      <w:r w:rsidRPr="00EA3C0A">
        <w:rPr>
          <w:noProof/>
        </w:rPr>
        <w:t xml:space="preserve"> in relation to the integration of vector backbone sequence in transgenic </w:t>
      </w:r>
      <w:r w:rsidRPr="007B6E6B">
        <w:rPr>
          <w:i/>
          <w:noProof/>
        </w:rPr>
        <w:t>Phytophthora</w:t>
      </w:r>
      <w:r w:rsidRPr="00EA3C0A">
        <w:rPr>
          <w:noProof/>
        </w:rPr>
        <w:t xml:space="preserve"> </w:t>
      </w:r>
      <w:r>
        <w:rPr>
          <w:i/>
          <w:noProof/>
        </w:rPr>
        <w:t>i</w:t>
      </w:r>
      <w:r w:rsidRPr="007B6E6B">
        <w:rPr>
          <w:i/>
          <w:noProof/>
        </w:rPr>
        <w:t>nfestans</w:t>
      </w:r>
      <w:r w:rsidRPr="00EA3C0A">
        <w:rPr>
          <w:noProof/>
        </w:rPr>
        <w:t xml:space="preserve">-tolerant potato. </w:t>
      </w:r>
      <w:r w:rsidRPr="00EA3C0A">
        <w:rPr>
          <w:i/>
          <w:iCs/>
          <w:noProof/>
        </w:rPr>
        <w:t>Journal of Bioscience and Bioengineering</w:t>
      </w:r>
      <w:r w:rsidRPr="00EA3C0A">
        <w:rPr>
          <w:noProof/>
        </w:rPr>
        <w:t xml:space="preserve">. </w:t>
      </w:r>
      <w:r w:rsidRPr="00EA3C0A">
        <w:rPr>
          <w:b/>
          <w:bCs/>
          <w:noProof/>
        </w:rPr>
        <w:t>107</w:t>
      </w:r>
      <w:r>
        <w:rPr>
          <w:noProof/>
        </w:rPr>
        <w:t xml:space="preserve"> (3), 301–306</w:t>
      </w:r>
      <w:r w:rsidRPr="00EA3C0A">
        <w:rPr>
          <w:noProof/>
        </w:rPr>
        <w:t xml:space="preserve"> (2009).</w:t>
      </w:r>
    </w:p>
    <w:p w14:paraId="011FFD77" w14:textId="77777777" w:rsidR="00A05564" w:rsidRPr="00EA3C0A" w:rsidRDefault="00A05564" w:rsidP="00A05564">
      <w:pPr>
        <w:widowControl w:val="0"/>
        <w:autoSpaceDE w:val="0"/>
        <w:autoSpaceDN w:val="0"/>
        <w:adjustRightInd w:val="0"/>
        <w:ind w:left="640" w:hanging="640"/>
        <w:jc w:val="both"/>
        <w:rPr>
          <w:noProof/>
        </w:rPr>
      </w:pPr>
      <w:r w:rsidRPr="00EA3C0A">
        <w:rPr>
          <w:noProof/>
        </w:rPr>
        <w:t>26.</w:t>
      </w:r>
      <w:r w:rsidRPr="00EA3C0A">
        <w:rPr>
          <w:noProof/>
        </w:rPr>
        <w:tab/>
        <w:t xml:space="preserve">Gaudin V, Vrain T, J.L. Bacterial genes modifying hormonal balances in plants. </w:t>
      </w:r>
      <w:r w:rsidRPr="00EA3C0A">
        <w:rPr>
          <w:i/>
          <w:iCs/>
          <w:noProof/>
        </w:rPr>
        <w:t>Plant Physiology and Biochemistry</w:t>
      </w:r>
      <w:r w:rsidRPr="00EA3C0A">
        <w:rPr>
          <w:noProof/>
        </w:rPr>
        <w:t xml:space="preserve">. </w:t>
      </w:r>
      <w:r w:rsidRPr="00EA3C0A">
        <w:rPr>
          <w:b/>
          <w:bCs/>
          <w:noProof/>
        </w:rPr>
        <w:t>32</w:t>
      </w:r>
      <w:r>
        <w:rPr>
          <w:b/>
          <w:bCs/>
          <w:noProof/>
        </w:rPr>
        <w:t xml:space="preserve"> </w:t>
      </w:r>
      <w:r>
        <w:rPr>
          <w:bCs/>
          <w:noProof/>
        </w:rPr>
        <w:t>(1)</w:t>
      </w:r>
      <w:r w:rsidRPr="00EA3C0A">
        <w:rPr>
          <w:noProof/>
        </w:rPr>
        <w:t>, 11–29 (1994).</w:t>
      </w:r>
    </w:p>
    <w:p w14:paraId="434B789A" w14:textId="77777777" w:rsidR="00A05564" w:rsidRPr="00EA3C0A" w:rsidRDefault="00A05564" w:rsidP="00A05564">
      <w:pPr>
        <w:widowControl w:val="0"/>
        <w:autoSpaceDE w:val="0"/>
        <w:autoSpaceDN w:val="0"/>
        <w:adjustRightInd w:val="0"/>
        <w:ind w:left="640" w:hanging="640"/>
        <w:jc w:val="both"/>
        <w:rPr>
          <w:noProof/>
        </w:rPr>
      </w:pPr>
      <w:r w:rsidRPr="00EA3C0A">
        <w:rPr>
          <w:noProof/>
        </w:rPr>
        <w:t>27.</w:t>
      </w:r>
      <w:r w:rsidRPr="00EA3C0A">
        <w:rPr>
          <w:noProof/>
        </w:rPr>
        <w:tab/>
        <w:t xml:space="preserve">Nemoto, K. </w:t>
      </w:r>
      <w:r w:rsidRPr="00EA3C0A">
        <w:rPr>
          <w:i/>
          <w:iCs/>
          <w:noProof/>
        </w:rPr>
        <w:t>et al.</w:t>
      </w:r>
      <w:r w:rsidRPr="00EA3C0A">
        <w:rPr>
          <w:noProof/>
        </w:rPr>
        <w:t xml:space="preserve"> Function of the </w:t>
      </w:r>
      <w:r w:rsidRPr="00F7314D">
        <w:rPr>
          <w:i/>
          <w:noProof/>
        </w:rPr>
        <w:t>aux</w:t>
      </w:r>
      <w:r w:rsidRPr="00EA3C0A">
        <w:rPr>
          <w:noProof/>
        </w:rPr>
        <w:t xml:space="preserve"> and </w:t>
      </w:r>
      <w:r w:rsidRPr="00F7314D">
        <w:rPr>
          <w:i/>
          <w:noProof/>
        </w:rPr>
        <w:t>rol</w:t>
      </w:r>
      <w:r w:rsidRPr="00EA3C0A">
        <w:rPr>
          <w:noProof/>
        </w:rPr>
        <w:t xml:space="preserve"> genes of the Ri plasmid in plant cell division in vitro. </w:t>
      </w:r>
      <w:r>
        <w:rPr>
          <w:i/>
          <w:iCs/>
          <w:noProof/>
        </w:rPr>
        <w:t>Plant Signaling &amp; B</w:t>
      </w:r>
      <w:r w:rsidRPr="00EA3C0A">
        <w:rPr>
          <w:i/>
          <w:iCs/>
          <w:noProof/>
        </w:rPr>
        <w:t>ehavior</w:t>
      </w:r>
      <w:r w:rsidRPr="00EA3C0A">
        <w:rPr>
          <w:noProof/>
        </w:rPr>
        <w:t xml:space="preserve">. </w:t>
      </w:r>
      <w:r w:rsidRPr="00EA3C0A">
        <w:rPr>
          <w:b/>
          <w:bCs/>
          <w:noProof/>
        </w:rPr>
        <w:t>4</w:t>
      </w:r>
      <w:r>
        <w:rPr>
          <w:noProof/>
        </w:rPr>
        <w:t xml:space="preserve"> (12), 1145–1147</w:t>
      </w:r>
      <w:r w:rsidRPr="00EA3C0A">
        <w:rPr>
          <w:noProof/>
        </w:rPr>
        <w:t xml:space="preserve"> (2009).</w:t>
      </w:r>
    </w:p>
    <w:p w14:paraId="415E7287" w14:textId="77777777" w:rsidR="00A05564" w:rsidRPr="00EA3C0A" w:rsidRDefault="00A05564" w:rsidP="00A05564">
      <w:pPr>
        <w:widowControl w:val="0"/>
        <w:autoSpaceDE w:val="0"/>
        <w:autoSpaceDN w:val="0"/>
        <w:adjustRightInd w:val="0"/>
        <w:ind w:left="640" w:hanging="640"/>
        <w:jc w:val="both"/>
        <w:rPr>
          <w:noProof/>
        </w:rPr>
      </w:pPr>
      <w:r w:rsidRPr="00EA3C0A">
        <w:rPr>
          <w:noProof/>
        </w:rPr>
        <w:t>28.</w:t>
      </w:r>
      <w:r w:rsidRPr="00EA3C0A">
        <w:rPr>
          <w:noProof/>
        </w:rPr>
        <w:tab/>
        <w:t xml:space="preserve">Visser, R.G.F., Hesseling-Meinders, A., Jacobsen, E., Nijdam, H., Witholt, B., Feenstra, W.J. Expression and inheritance of inserted markers in binary vector carrying </w:t>
      </w:r>
      <w:r w:rsidRPr="007B6E6B">
        <w:rPr>
          <w:i/>
          <w:noProof/>
        </w:rPr>
        <w:t>Agrobacterium</w:t>
      </w:r>
      <w:r w:rsidRPr="00EA3C0A">
        <w:rPr>
          <w:noProof/>
        </w:rPr>
        <w:t xml:space="preserve"> </w:t>
      </w:r>
      <w:r w:rsidRPr="007B6E6B">
        <w:rPr>
          <w:i/>
          <w:noProof/>
        </w:rPr>
        <w:t>rhizogenes</w:t>
      </w:r>
      <w:r w:rsidRPr="00EA3C0A">
        <w:rPr>
          <w:noProof/>
        </w:rPr>
        <w:t>-transformed potato (</w:t>
      </w:r>
      <w:r w:rsidRPr="007B6E6B">
        <w:rPr>
          <w:i/>
          <w:noProof/>
        </w:rPr>
        <w:t>Solanum</w:t>
      </w:r>
      <w:r w:rsidRPr="00EA3C0A">
        <w:rPr>
          <w:noProof/>
        </w:rPr>
        <w:t xml:space="preserve"> </w:t>
      </w:r>
      <w:r w:rsidRPr="007B6E6B">
        <w:rPr>
          <w:i/>
          <w:noProof/>
        </w:rPr>
        <w:t>tuberosum</w:t>
      </w:r>
      <w:r w:rsidRPr="00EA3C0A">
        <w:rPr>
          <w:noProof/>
        </w:rPr>
        <w:t xml:space="preserve"> L.). </w:t>
      </w:r>
      <w:r w:rsidRPr="00EA3C0A">
        <w:rPr>
          <w:i/>
          <w:iCs/>
          <w:noProof/>
        </w:rPr>
        <w:t>Theoretical and Applied Genetics</w:t>
      </w:r>
      <w:r w:rsidRPr="00EA3C0A">
        <w:rPr>
          <w:noProof/>
        </w:rPr>
        <w:t xml:space="preserve">. </w:t>
      </w:r>
      <w:r w:rsidRPr="00EA3C0A">
        <w:rPr>
          <w:b/>
          <w:bCs/>
          <w:noProof/>
        </w:rPr>
        <w:t>78</w:t>
      </w:r>
      <w:r w:rsidRPr="00EA3C0A">
        <w:rPr>
          <w:noProof/>
        </w:rPr>
        <w:t xml:space="preserve"> (5), </w:t>
      </w:r>
      <w:r>
        <w:rPr>
          <w:noProof/>
        </w:rPr>
        <w:t>705–714</w:t>
      </w:r>
      <w:r w:rsidRPr="00EA3C0A">
        <w:rPr>
          <w:noProof/>
        </w:rPr>
        <w:t xml:space="preserve"> (1989).</w:t>
      </w:r>
    </w:p>
    <w:p w14:paraId="5F5C8E64" w14:textId="77777777" w:rsidR="00A05564" w:rsidRPr="00EA3C0A" w:rsidRDefault="00A05564" w:rsidP="00A05564">
      <w:pPr>
        <w:widowControl w:val="0"/>
        <w:autoSpaceDE w:val="0"/>
        <w:autoSpaceDN w:val="0"/>
        <w:adjustRightInd w:val="0"/>
        <w:ind w:left="640" w:hanging="640"/>
        <w:jc w:val="both"/>
        <w:rPr>
          <w:noProof/>
        </w:rPr>
      </w:pPr>
      <w:r w:rsidRPr="00EA3C0A">
        <w:rPr>
          <w:noProof/>
        </w:rPr>
        <w:t>29.</w:t>
      </w:r>
      <w:r w:rsidRPr="00EA3C0A">
        <w:rPr>
          <w:noProof/>
        </w:rPr>
        <w:tab/>
        <w:t xml:space="preserve">Guillon, S., Trémouillaux-Guiller, J., Pati, P.K., Rideau, M., Gantet, P. Hairy root research: recent scenario and exciting prospects. </w:t>
      </w:r>
      <w:r w:rsidRPr="00EA3C0A">
        <w:rPr>
          <w:i/>
          <w:iCs/>
          <w:noProof/>
        </w:rPr>
        <w:t>Current Opinion in Plant Biology</w:t>
      </w:r>
      <w:r w:rsidRPr="00EA3C0A">
        <w:rPr>
          <w:noProof/>
        </w:rPr>
        <w:t xml:space="preserve">. </w:t>
      </w:r>
      <w:r w:rsidRPr="00EA3C0A">
        <w:rPr>
          <w:b/>
          <w:bCs/>
          <w:noProof/>
        </w:rPr>
        <w:t>9</w:t>
      </w:r>
      <w:r w:rsidRPr="00EA3C0A">
        <w:rPr>
          <w:noProof/>
        </w:rPr>
        <w:t xml:space="preserve"> (3), 341–346 (2006).</w:t>
      </w:r>
    </w:p>
    <w:p w14:paraId="7CCF7B00" w14:textId="77777777" w:rsidR="00A05564" w:rsidRPr="00EA3C0A" w:rsidRDefault="00A05564" w:rsidP="00A05564">
      <w:pPr>
        <w:widowControl w:val="0"/>
        <w:autoSpaceDE w:val="0"/>
        <w:autoSpaceDN w:val="0"/>
        <w:adjustRightInd w:val="0"/>
        <w:ind w:left="640" w:hanging="640"/>
        <w:jc w:val="both"/>
        <w:rPr>
          <w:noProof/>
        </w:rPr>
      </w:pPr>
      <w:r w:rsidRPr="00EA3C0A">
        <w:rPr>
          <w:noProof/>
        </w:rPr>
        <w:t>30.</w:t>
      </w:r>
      <w:r w:rsidRPr="00EA3C0A">
        <w:rPr>
          <w:noProof/>
        </w:rPr>
        <w:tab/>
        <w:t xml:space="preserve">Georgiev, M.I., Agostini, E., Ludwig-Müller, J., Xu, J. Genetically transformed roots: from plant disease to biotechnological resource. </w:t>
      </w:r>
      <w:r w:rsidRPr="00EA3C0A">
        <w:rPr>
          <w:i/>
          <w:iCs/>
          <w:noProof/>
        </w:rPr>
        <w:t>Trends in Biotechnology</w:t>
      </w:r>
      <w:r w:rsidRPr="00EA3C0A">
        <w:rPr>
          <w:noProof/>
        </w:rPr>
        <w:t xml:space="preserve">. </w:t>
      </w:r>
      <w:r w:rsidRPr="00EA3C0A">
        <w:rPr>
          <w:b/>
          <w:bCs/>
          <w:noProof/>
        </w:rPr>
        <w:t>30</w:t>
      </w:r>
      <w:r>
        <w:rPr>
          <w:noProof/>
        </w:rPr>
        <w:t xml:space="preserve"> (10), 528–537</w:t>
      </w:r>
      <w:r w:rsidRPr="00EA3C0A">
        <w:rPr>
          <w:noProof/>
        </w:rPr>
        <w:t xml:space="preserve"> (2012).</w:t>
      </w:r>
    </w:p>
    <w:p w14:paraId="3EAEA5B0" w14:textId="77777777" w:rsidR="00A05564" w:rsidRPr="00EA3C0A" w:rsidRDefault="00A05564" w:rsidP="00A05564">
      <w:pPr>
        <w:widowControl w:val="0"/>
        <w:autoSpaceDE w:val="0"/>
        <w:autoSpaceDN w:val="0"/>
        <w:adjustRightInd w:val="0"/>
        <w:ind w:left="640" w:hanging="640"/>
        <w:jc w:val="both"/>
        <w:rPr>
          <w:noProof/>
        </w:rPr>
      </w:pPr>
      <w:r w:rsidRPr="00EA3C0A">
        <w:rPr>
          <w:noProof/>
        </w:rPr>
        <w:t>31.</w:t>
      </w:r>
      <w:r w:rsidRPr="00EA3C0A">
        <w:rPr>
          <w:noProof/>
        </w:rPr>
        <w:tab/>
        <w:t xml:space="preserve">Ooms, G., Lenton, J.R. T-DNA genes to study plant development: precocious tuberisation and enhanced cytokinins in </w:t>
      </w:r>
      <w:r w:rsidRPr="006E3342">
        <w:rPr>
          <w:i/>
          <w:noProof/>
        </w:rPr>
        <w:t xml:space="preserve">A. tumefaciens </w:t>
      </w:r>
      <w:r w:rsidRPr="00EA3C0A">
        <w:rPr>
          <w:noProof/>
        </w:rPr>
        <w:t xml:space="preserve">transformed potato. </w:t>
      </w:r>
      <w:r w:rsidRPr="00EA3C0A">
        <w:rPr>
          <w:i/>
          <w:iCs/>
          <w:noProof/>
        </w:rPr>
        <w:t>Plant Molecular Biology</w:t>
      </w:r>
      <w:r w:rsidRPr="00EA3C0A">
        <w:rPr>
          <w:noProof/>
        </w:rPr>
        <w:t xml:space="preserve">. </w:t>
      </w:r>
      <w:r w:rsidRPr="00EA3C0A">
        <w:rPr>
          <w:b/>
          <w:bCs/>
          <w:noProof/>
        </w:rPr>
        <w:t>5</w:t>
      </w:r>
      <w:r w:rsidRPr="00EA3C0A">
        <w:rPr>
          <w:noProof/>
        </w:rPr>
        <w:t xml:space="preserve"> (4), </w:t>
      </w:r>
      <w:r>
        <w:rPr>
          <w:noProof/>
        </w:rPr>
        <w:t>205–212</w:t>
      </w:r>
      <w:r w:rsidRPr="00EA3C0A">
        <w:rPr>
          <w:noProof/>
        </w:rPr>
        <w:t xml:space="preserve"> (1985).</w:t>
      </w:r>
    </w:p>
    <w:p w14:paraId="4D171FFD" w14:textId="77777777" w:rsidR="00A05564" w:rsidRPr="00EA3C0A" w:rsidRDefault="00A05564" w:rsidP="00A05564">
      <w:pPr>
        <w:widowControl w:val="0"/>
        <w:autoSpaceDE w:val="0"/>
        <w:autoSpaceDN w:val="0"/>
        <w:adjustRightInd w:val="0"/>
        <w:ind w:left="640" w:hanging="640"/>
        <w:jc w:val="both"/>
        <w:rPr>
          <w:noProof/>
        </w:rPr>
      </w:pPr>
      <w:r w:rsidRPr="00EA3C0A">
        <w:rPr>
          <w:noProof/>
        </w:rPr>
        <w:t>32.</w:t>
      </w:r>
      <w:r w:rsidRPr="00EA3C0A">
        <w:rPr>
          <w:noProof/>
        </w:rPr>
        <w:tab/>
        <w:t xml:space="preserve">de Vries-Uijtewaal, E., Gilissen, L.J., Flipse, E., Sree Ramulu, K., Stiekema, W.J., de Groot, B. Fate of introduced genetic markers in transformed root clones and regenerated plants of monohaploid and diploid potato genotypes. </w:t>
      </w:r>
      <w:r w:rsidRPr="00EA3C0A">
        <w:rPr>
          <w:i/>
          <w:iCs/>
          <w:noProof/>
        </w:rPr>
        <w:t>TAG. Theor</w:t>
      </w:r>
      <w:r>
        <w:rPr>
          <w:i/>
          <w:iCs/>
          <w:noProof/>
        </w:rPr>
        <w:t>etical and applied genetics.</w:t>
      </w:r>
      <w:r w:rsidRPr="00EA3C0A">
        <w:rPr>
          <w:noProof/>
        </w:rPr>
        <w:t xml:space="preserve"> </w:t>
      </w:r>
      <w:r w:rsidRPr="00EA3C0A">
        <w:rPr>
          <w:b/>
          <w:bCs/>
          <w:noProof/>
        </w:rPr>
        <w:t>78</w:t>
      </w:r>
      <w:r w:rsidRPr="00EA3C0A">
        <w:rPr>
          <w:noProof/>
        </w:rPr>
        <w:t xml:space="preserve"> (2),</w:t>
      </w:r>
      <w:r>
        <w:rPr>
          <w:noProof/>
        </w:rPr>
        <w:t xml:space="preserve"> 185–193</w:t>
      </w:r>
      <w:r w:rsidRPr="00EA3C0A">
        <w:rPr>
          <w:noProof/>
        </w:rPr>
        <w:t xml:space="preserve"> (1989).</w:t>
      </w:r>
    </w:p>
    <w:p w14:paraId="0B32F897" w14:textId="77777777" w:rsidR="00A05564" w:rsidRPr="00EA3C0A" w:rsidRDefault="00A05564" w:rsidP="00A05564">
      <w:pPr>
        <w:widowControl w:val="0"/>
        <w:autoSpaceDE w:val="0"/>
        <w:autoSpaceDN w:val="0"/>
        <w:adjustRightInd w:val="0"/>
        <w:ind w:left="640" w:hanging="640"/>
        <w:jc w:val="both"/>
        <w:rPr>
          <w:noProof/>
        </w:rPr>
      </w:pPr>
      <w:r w:rsidRPr="00EA3C0A">
        <w:rPr>
          <w:noProof/>
        </w:rPr>
        <w:t>33.</w:t>
      </w:r>
      <w:r w:rsidRPr="00EA3C0A">
        <w:rPr>
          <w:noProof/>
        </w:rPr>
        <w:tab/>
        <w:t xml:space="preserve">Bird, D. </w:t>
      </w:r>
      <w:r w:rsidRPr="00EA3C0A">
        <w:rPr>
          <w:i/>
          <w:iCs/>
          <w:noProof/>
        </w:rPr>
        <w:t>et al.</w:t>
      </w:r>
      <w:r w:rsidRPr="00EA3C0A">
        <w:rPr>
          <w:noProof/>
        </w:rPr>
        <w:t xml:space="preserve"> Characterization of Arabidopsis </w:t>
      </w:r>
      <w:r w:rsidRPr="007B6E6B">
        <w:rPr>
          <w:i/>
          <w:noProof/>
        </w:rPr>
        <w:t>ABCG11</w:t>
      </w:r>
      <w:r w:rsidRPr="00EA3C0A">
        <w:rPr>
          <w:noProof/>
        </w:rPr>
        <w:t>/</w:t>
      </w:r>
      <w:r w:rsidRPr="007B6E6B">
        <w:rPr>
          <w:i/>
          <w:noProof/>
        </w:rPr>
        <w:t>WBC11</w:t>
      </w:r>
      <w:r w:rsidRPr="00EA3C0A">
        <w:rPr>
          <w:noProof/>
        </w:rPr>
        <w:t xml:space="preserve">, an ATP binding cassette (ABC) transporter that is required for cuticular lipid secretion. </w:t>
      </w:r>
      <w:r w:rsidRPr="00EA3C0A">
        <w:rPr>
          <w:i/>
          <w:iCs/>
          <w:noProof/>
        </w:rPr>
        <w:t>T</w:t>
      </w:r>
      <w:r>
        <w:rPr>
          <w:i/>
          <w:iCs/>
          <w:noProof/>
        </w:rPr>
        <w:t>he Plant Journal : For Cell and Molecular B</w:t>
      </w:r>
      <w:r w:rsidRPr="00EA3C0A">
        <w:rPr>
          <w:i/>
          <w:iCs/>
          <w:noProof/>
        </w:rPr>
        <w:t>iology</w:t>
      </w:r>
      <w:r w:rsidRPr="00EA3C0A">
        <w:rPr>
          <w:noProof/>
        </w:rPr>
        <w:t xml:space="preserve">. </w:t>
      </w:r>
      <w:r w:rsidRPr="00EA3C0A">
        <w:rPr>
          <w:b/>
          <w:bCs/>
          <w:noProof/>
        </w:rPr>
        <w:t>52</w:t>
      </w:r>
      <w:r>
        <w:rPr>
          <w:noProof/>
        </w:rPr>
        <w:t xml:space="preserve"> (3), 485–498</w:t>
      </w:r>
      <w:r w:rsidRPr="00EA3C0A">
        <w:rPr>
          <w:noProof/>
        </w:rPr>
        <w:t xml:space="preserve"> (2007).</w:t>
      </w:r>
    </w:p>
    <w:p w14:paraId="3D777DDD" w14:textId="77777777" w:rsidR="00A05564" w:rsidRPr="00EA3C0A" w:rsidRDefault="00A05564" w:rsidP="00A05564">
      <w:pPr>
        <w:widowControl w:val="0"/>
        <w:autoSpaceDE w:val="0"/>
        <w:autoSpaceDN w:val="0"/>
        <w:adjustRightInd w:val="0"/>
        <w:ind w:left="640" w:hanging="640"/>
        <w:jc w:val="both"/>
        <w:rPr>
          <w:noProof/>
        </w:rPr>
      </w:pPr>
      <w:r w:rsidRPr="00EA3C0A">
        <w:rPr>
          <w:noProof/>
        </w:rPr>
        <w:t>34.</w:t>
      </w:r>
      <w:r w:rsidRPr="00EA3C0A">
        <w:rPr>
          <w:noProof/>
        </w:rPr>
        <w:tab/>
        <w:t xml:space="preserve">Luo, B., Xue, X.Y., Hu, W.L., Wang, L.J., Chen, X.Y. An ABC transporter gene of </w:t>
      </w:r>
      <w:r w:rsidRPr="00F7314D">
        <w:rPr>
          <w:i/>
          <w:noProof/>
        </w:rPr>
        <w:t>Arabidopsis thaliana</w:t>
      </w:r>
      <w:r w:rsidRPr="00EA3C0A">
        <w:rPr>
          <w:noProof/>
        </w:rPr>
        <w:t xml:space="preserve">, </w:t>
      </w:r>
      <w:r w:rsidRPr="007B6E6B">
        <w:rPr>
          <w:i/>
          <w:noProof/>
        </w:rPr>
        <w:t>AtWBC11</w:t>
      </w:r>
      <w:r w:rsidRPr="00EA3C0A">
        <w:rPr>
          <w:noProof/>
        </w:rPr>
        <w:t xml:space="preserve">, is involved in cuticle development and prevention of organ fusion. </w:t>
      </w:r>
      <w:r w:rsidRPr="00EA3C0A">
        <w:rPr>
          <w:i/>
          <w:iCs/>
          <w:noProof/>
        </w:rPr>
        <w:t>Plant and Cell Physiology</w:t>
      </w:r>
      <w:r>
        <w:rPr>
          <w:noProof/>
        </w:rPr>
        <w:t xml:space="preserve">. </w:t>
      </w:r>
      <w:r>
        <w:rPr>
          <w:b/>
          <w:noProof/>
        </w:rPr>
        <w:t>48</w:t>
      </w:r>
      <w:r>
        <w:rPr>
          <w:noProof/>
        </w:rPr>
        <w:t xml:space="preserve"> (12), 1780–1902</w:t>
      </w:r>
      <w:r w:rsidRPr="00EA3C0A">
        <w:rPr>
          <w:noProof/>
        </w:rPr>
        <w:t xml:space="preserve"> (2007).</w:t>
      </w:r>
    </w:p>
    <w:p w14:paraId="2C246C4A" w14:textId="77777777" w:rsidR="00A05564" w:rsidRPr="00EA3C0A" w:rsidRDefault="00A05564" w:rsidP="00A05564">
      <w:pPr>
        <w:widowControl w:val="0"/>
        <w:autoSpaceDE w:val="0"/>
        <w:autoSpaceDN w:val="0"/>
        <w:adjustRightInd w:val="0"/>
        <w:ind w:left="640" w:hanging="640"/>
        <w:jc w:val="both"/>
        <w:rPr>
          <w:noProof/>
        </w:rPr>
      </w:pPr>
      <w:r w:rsidRPr="00EA3C0A">
        <w:rPr>
          <w:noProof/>
        </w:rPr>
        <w:t>35.</w:t>
      </w:r>
      <w:r w:rsidRPr="00EA3C0A">
        <w:rPr>
          <w:noProof/>
        </w:rPr>
        <w:tab/>
        <w:t xml:space="preserve">Panikashvili, D. </w:t>
      </w:r>
      <w:r w:rsidRPr="00EA3C0A">
        <w:rPr>
          <w:i/>
          <w:iCs/>
          <w:noProof/>
        </w:rPr>
        <w:t>et al.</w:t>
      </w:r>
      <w:r w:rsidRPr="00EA3C0A">
        <w:rPr>
          <w:noProof/>
        </w:rPr>
        <w:t xml:space="preserve"> The Arabidopsis </w:t>
      </w:r>
      <w:r w:rsidRPr="007B6E6B">
        <w:rPr>
          <w:i/>
          <w:noProof/>
        </w:rPr>
        <w:t>DESPERADO/AtWBC11</w:t>
      </w:r>
      <w:r w:rsidRPr="00EA3C0A">
        <w:rPr>
          <w:noProof/>
        </w:rPr>
        <w:t xml:space="preserve"> transporter is </w:t>
      </w:r>
      <w:r w:rsidRPr="00EA3C0A">
        <w:rPr>
          <w:noProof/>
        </w:rPr>
        <w:lastRenderedPageBreak/>
        <w:t xml:space="preserve">required for cutin and wax secretion. </w:t>
      </w:r>
      <w:r>
        <w:rPr>
          <w:i/>
          <w:iCs/>
          <w:noProof/>
        </w:rPr>
        <w:t>Plant P</w:t>
      </w:r>
      <w:r w:rsidRPr="00EA3C0A">
        <w:rPr>
          <w:i/>
          <w:iCs/>
          <w:noProof/>
        </w:rPr>
        <w:t>hysiology</w:t>
      </w:r>
      <w:r w:rsidRPr="00EA3C0A">
        <w:rPr>
          <w:noProof/>
        </w:rPr>
        <w:t xml:space="preserve">. </w:t>
      </w:r>
      <w:r w:rsidRPr="00EA3C0A">
        <w:rPr>
          <w:b/>
          <w:bCs/>
          <w:noProof/>
        </w:rPr>
        <w:t>145</w:t>
      </w:r>
      <w:r w:rsidRPr="00EA3C0A">
        <w:rPr>
          <w:noProof/>
        </w:rPr>
        <w:t xml:space="preserve"> (4), </w:t>
      </w:r>
      <w:r>
        <w:rPr>
          <w:noProof/>
        </w:rPr>
        <w:t>1345–1360</w:t>
      </w:r>
      <w:r w:rsidRPr="00EA3C0A">
        <w:rPr>
          <w:noProof/>
        </w:rPr>
        <w:t xml:space="preserve"> (2007).</w:t>
      </w:r>
    </w:p>
    <w:p w14:paraId="0C5B2708" w14:textId="77777777" w:rsidR="00A05564" w:rsidRPr="00EA3C0A" w:rsidRDefault="00A05564" w:rsidP="00A05564">
      <w:pPr>
        <w:widowControl w:val="0"/>
        <w:autoSpaceDE w:val="0"/>
        <w:autoSpaceDN w:val="0"/>
        <w:adjustRightInd w:val="0"/>
        <w:ind w:left="640" w:hanging="640"/>
        <w:jc w:val="both"/>
        <w:rPr>
          <w:noProof/>
        </w:rPr>
      </w:pPr>
      <w:r w:rsidRPr="00EA3C0A">
        <w:rPr>
          <w:noProof/>
        </w:rPr>
        <w:t>36.</w:t>
      </w:r>
      <w:r w:rsidRPr="00EA3C0A">
        <w:rPr>
          <w:noProof/>
        </w:rPr>
        <w:tab/>
        <w:t xml:space="preserve">Panikashvili, D., Shi, J.X., Bocobza, S., Franke, R.B., Schreiber, L., Aharoni, A. The Arabidopsis </w:t>
      </w:r>
      <w:r w:rsidRPr="007B6E6B">
        <w:rPr>
          <w:i/>
          <w:noProof/>
        </w:rPr>
        <w:t>DSO/ABCG11</w:t>
      </w:r>
      <w:r w:rsidRPr="00EA3C0A">
        <w:rPr>
          <w:noProof/>
        </w:rPr>
        <w:t xml:space="preserve"> transporter affects cutin metabolism in reproductive organs and suberin in roots. </w:t>
      </w:r>
      <w:r>
        <w:rPr>
          <w:i/>
          <w:iCs/>
          <w:noProof/>
        </w:rPr>
        <w:t>Molecular P</w:t>
      </w:r>
      <w:r w:rsidRPr="00EA3C0A">
        <w:rPr>
          <w:i/>
          <w:iCs/>
          <w:noProof/>
        </w:rPr>
        <w:t>lant</w:t>
      </w:r>
      <w:r w:rsidRPr="00EA3C0A">
        <w:rPr>
          <w:noProof/>
        </w:rPr>
        <w:t xml:space="preserve">. </w:t>
      </w:r>
      <w:r w:rsidRPr="00EA3C0A">
        <w:rPr>
          <w:b/>
          <w:bCs/>
          <w:noProof/>
        </w:rPr>
        <w:t>3</w:t>
      </w:r>
      <w:r>
        <w:rPr>
          <w:noProof/>
        </w:rPr>
        <w:t xml:space="preserve"> (3), 563–575</w:t>
      </w:r>
      <w:r w:rsidRPr="00EA3C0A">
        <w:rPr>
          <w:noProof/>
        </w:rPr>
        <w:t xml:space="preserve"> (2010).</w:t>
      </w:r>
    </w:p>
    <w:p w14:paraId="1FF510B6" w14:textId="77777777" w:rsidR="00A05564" w:rsidRPr="00EA3C0A" w:rsidRDefault="00A05564" w:rsidP="00A05564">
      <w:pPr>
        <w:widowControl w:val="0"/>
        <w:autoSpaceDE w:val="0"/>
        <w:autoSpaceDN w:val="0"/>
        <w:adjustRightInd w:val="0"/>
        <w:ind w:left="640" w:hanging="640"/>
        <w:jc w:val="both"/>
        <w:rPr>
          <w:noProof/>
        </w:rPr>
      </w:pPr>
      <w:r w:rsidRPr="00EA3C0A">
        <w:rPr>
          <w:noProof/>
        </w:rPr>
        <w:t>37.</w:t>
      </w:r>
      <w:r w:rsidRPr="00EA3C0A">
        <w:rPr>
          <w:noProof/>
        </w:rPr>
        <w:tab/>
        <w:t xml:space="preserve">Bjelica, A., Haggitt, M.L., Woolfson, K.N., Lee, D.P.N., Makhzoum, A.B., Bernards, M.A. Fatty acid ω-hydroxylases from </w:t>
      </w:r>
      <w:r w:rsidRPr="007B6E6B">
        <w:rPr>
          <w:i/>
          <w:noProof/>
        </w:rPr>
        <w:t>Solanum</w:t>
      </w:r>
      <w:r w:rsidRPr="00EA3C0A">
        <w:rPr>
          <w:noProof/>
        </w:rPr>
        <w:t xml:space="preserve"> </w:t>
      </w:r>
      <w:r w:rsidRPr="007B6E6B">
        <w:rPr>
          <w:i/>
          <w:noProof/>
        </w:rPr>
        <w:t>tuberosum</w:t>
      </w:r>
      <w:r w:rsidRPr="00EA3C0A">
        <w:rPr>
          <w:noProof/>
        </w:rPr>
        <w:t xml:space="preserve">. </w:t>
      </w:r>
      <w:r w:rsidRPr="00EA3C0A">
        <w:rPr>
          <w:i/>
          <w:iCs/>
          <w:noProof/>
        </w:rPr>
        <w:t>Plant Cell Reports</w:t>
      </w:r>
      <w:r w:rsidRPr="00EA3C0A">
        <w:rPr>
          <w:noProof/>
        </w:rPr>
        <w:t xml:space="preserve">. </w:t>
      </w:r>
      <w:r w:rsidRPr="00EA3C0A">
        <w:rPr>
          <w:b/>
          <w:bCs/>
          <w:noProof/>
        </w:rPr>
        <w:t>35</w:t>
      </w:r>
      <w:r w:rsidRPr="00EA3C0A">
        <w:rPr>
          <w:noProof/>
        </w:rPr>
        <w:t xml:space="preserve"> (12), 2435–2448 (2016).</w:t>
      </w:r>
    </w:p>
    <w:p w14:paraId="178ECF71" w14:textId="77777777" w:rsidR="00A05564" w:rsidRPr="00EA3C0A" w:rsidRDefault="00A05564" w:rsidP="00A05564">
      <w:pPr>
        <w:widowControl w:val="0"/>
        <w:autoSpaceDE w:val="0"/>
        <w:autoSpaceDN w:val="0"/>
        <w:adjustRightInd w:val="0"/>
        <w:ind w:left="640" w:hanging="640"/>
        <w:jc w:val="both"/>
        <w:rPr>
          <w:noProof/>
        </w:rPr>
      </w:pPr>
      <w:r w:rsidRPr="00EA3C0A">
        <w:rPr>
          <w:noProof/>
        </w:rPr>
        <w:t>38.</w:t>
      </w:r>
      <w:r w:rsidRPr="00EA3C0A">
        <w:rPr>
          <w:noProof/>
        </w:rPr>
        <w:tab/>
        <w:t xml:space="preserve">Ding, Y. </w:t>
      </w:r>
      <w:r w:rsidRPr="00EA3C0A">
        <w:rPr>
          <w:i/>
          <w:iCs/>
          <w:noProof/>
        </w:rPr>
        <w:t>et al.</w:t>
      </w:r>
      <w:r w:rsidRPr="00EA3C0A">
        <w:rPr>
          <w:noProof/>
        </w:rPr>
        <w:t xml:space="preserve"> </w:t>
      </w:r>
      <w:r>
        <w:rPr>
          <w:noProof/>
        </w:rPr>
        <w:t>Abscisic acid coordinates nod factor and cytokinin signaling during the regulation of n</w:t>
      </w:r>
      <w:r w:rsidRPr="00EA3C0A">
        <w:rPr>
          <w:noProof/>
        </w:rPr>
        <w:t xml:space="preserve">odulation in </w:t>
      </w:r>
      <w:r w:rsidRPr="007B6E6B">
        <w:rPr>
          <w:i/>
          <w:noProof/>
        </w:rPr>
        <w:t>Medicago</w:t>
      </w:r>
      <w:r w:rsidRPr="00EA3C0A">
        <w:rPr>
          <w:noProof/>
        </w:rPr>
        <w:t xml:space="preserve"> </w:t>
      </w:r>
      <w:r w:rsidRPr="007B6E6B">
        <w:rPr>
          <w:i/>
          <w:noProof/>
        </w:rPr>
        <w:t>truncatula</w:t>
      </w:r>
      <w:r w:rsidRPr="00EA3C0A">
        <w:rPr>
          <w:noProof/>
        </w:rPr>
        <w:t xml:space="preserve">. </w:t>
      </w:r>
      <w:r>
        <w:rPr>
          <w:i/>
          <w:iCs/>
          <w:noProof/>
        </w:rPr>
        <w:t>The Plant C</w:t>
      </w:r>
      <w:r w:rsidRPr="00EA3C0A">
        <w:rPr>
          <w:i/>
          <w:iCs/>
          <w:noProof/>
        </w:rPr>
        <w:t>ell</w:t>
      </w:r>
      <w:r w:rsidRPr="00EA3C0A">
        <w:rPr>
          <w:noProof/>
        </w:rPr>
        <w:t xml:space="preserve">. </w:t>
      </w:r>
      <w:r w:rsidRPr="00EA3C0A">
        <w:rPr>
          <w:b/>
          <w:bCs/>
          <w:noProof/>
        </w:rPr>
        <w:t>20</w:t>
      </w:r>
      <w:r>
        <w:rPr>
          <w:b/>
          <w:bCs/>
          <w:noProof/>
        </w:rPr>
        <w:t xml:space="preserve"> </w:t>
      </w:r>
      <w:r>
        <w:rPr>
          <w:bCs/>
          <w:noProof/>
        </w:rPr>
        <w:t>(10)</w:t>
      </w:r>
      <w:r w:rsidRPr="00EA3C0A">
        <w:rPr>
          <w:noProof/>
        </w:rPr>
        <w:t>, 2681–2</w:t>
      </w:r>
      <w:r>
        <w:rPr>
          <w:noProof/>
        </w:rPr>
        <w:t>695</w:t>
      </w:r>
      <w:r w:rsidRPr="00EA3C0A">
        <w:rPr>
          <w:noProof/>
        </w:rPr>
        <w:t xml:space="preserve"> (2008).</w:t>
      </w:r>
    </w:p>
    <w:p w14:paraId="5CB8D3CD" w14:textId="77777777" w:rsidR="00A05564" w:rsidRPr="00EA3C0A" w:rsidRDefault="00A05564" w:rsidP="00A05564">
      <w:pPr>
        <w:widowControl w:val="0"/>
        <w:autoSpaceDE w:val="0"/>
        <w:autoSpaceDN w:val="0"/>
        <w:adjustRightInd w:val="0"/>
        <w:ind w:left="640" w:hanging="640"/>
        <w:jc w:val="both"/>
        <w:rPr>
          <w:noProof/>
        </w:rPr>
      </w:pPr>
      <w:r w:rsidRPr="00EA3C0A">
        <w:rPr>
          <w:noProof/>
        </w:rPr>
        <w:t>39.</w:t>
      </w:r>
      <w:r w:rsidRPr="00EA3C0A">
        <w:rPr>
          <w:noProof/>
        </w:rPr>
        <w:tab/>
        <w:t>Isayenkov, S., Mrosk, C., Stenzel, I., Strack, D., Hause, B. Sup</w:t>
      </w:r>
      <w:r>
        <w:rPr>
          <w:noProof/>
        </w:rPr>
        <w:t>pression of allene oxide cyclase in hairy r</w:t>
      </w:r>
      <w:r w:rsidRPr="00EA3C0A">
        <w:rPr>
          <w:noProof/>
        </w:rPr>
        <w:t xml:space="preserve">oots of </w:t>
      </w:r>
      <w:r w:rsidRPr="007B6E6B">
        <w:rPr>
          <w:i/>
          <w:noProof/>
        </w:rPr>
        <w:t>Medicago</w:t>
      </w:r>
      <w:r w:rsidRPr="00EA3C0A">
        <w:rPr>
          <w:noProof/>
        </w:rPr>
        <w:t xml:space="preserve"> </w:t>
      </w:r>
      <w:r w:rsidRPr="007B6E6B">
        <w:rPr>
          <w:i/>
          <w:noProof/>
        </w:rPr>
        <w:t>truncatula</w:t>
      </w:r>
      <w:r>
        <w:rPr>
          <w:noProof/>
        </w:rPr>
        <w:t xml:space="preserve"> reduces jasmonate levels and the degree of mycorrhization with g</w:t>
      </w:r>
      <w:r w:rsidRPr="00EA3C0A">
        <w:rPr>
          <w:noProof/>
        </w:rPr>
        <w:t xml:space="preserve">lomus intraradices 1[w]. </w:t>
      </w:r>
      <w:r>
        <w:rPr>
          <w:i/>
          <w:iCs/>
          <w:noProof/>
        </w:rPr>
        <w:t>Plant P</w:t>
      </w:r>
      <w:r w:rsidRPr="00EA3C0A">
        <w:rPr>
          <w:i/>
          <w:iCs/>
          <w:noProof/>
        </w:rPr>
        <w:t>hysiology</w:t>
      </w:r>
      <w:r w:rsidRPr="00EA3C0A">
        <w:rPr>
          <w:noProof/>
        </w:rPr>
        <w:t xml:space="preserve">. </w:t>
      </w:r>
      <w:r w:rsidRPr="00EA3C0A">
        <w:rPr>
          <w:b/>
          <w:bCs/>
          <w:noProof/>
        </w:rPr>
        <w:t>139</w:t>
      </w:r>
      <w:r>
        <w:rPr>
          <w:b/>
          <w:bCs/>
          <w:noProof/>
        </w:rPr>
        <w:t xml:space="preserve"> </w:t>
      </w:r>
      <w:r>
        <w:rPr>
          <w:bCs/>
          <w:noProof/>
        </w:rPr>
        <w:t>(3)</w:t>
      </w:r>
      <w:r w:rsidRPr="00EA3C0A">
        <w:rPr>
          <w:noProof/>
        </w:rPr>
        <w:t>, 1401–</w:t>
      </w:r>
      <w:r>
        <w:rPr>
          <w:noProof/>
        </w:rPr>
        <w:t>1410</w:t>
      </w:r>
      <w:r w:rsidRPr="00EA3C0A">
        <w:rPr>
          <w:noProof/>
        </w:rPr>
        <w:t xml:space="preserve"> (2005).</w:t>
      </w:r>
    </w:p>
    <w:p w14:paraId="39A250B1" w14:textId="77777777" w:rsidR="00A05564" w:rsidRPr="007B6E6B" w:rsidRDefault="00A05564" w:rsidP="00A05564">
      <w:pPr>
        <w:widowControl w:val="0"/>
        <w:autoSpaceDE w:val="0"/>
        <w:autoSpaceDN w:val="0"/>
        <w:adjustRightInd w:val="0"/>
        <w:ind w:left="640" w:hanging="640"/>
        <w:jc w:val="both"/>
        <w:rPr>
          <w:noProof/>
        </w:rPr>
      </w:pPr>
      <w:r w:rsidRPr="00EA3C0A">
        <w:rPr>
          <w:noProof/>
        </w:rPr>
        <w:t>40.</w:t>
      </w:r>
      <w:r w:rsidRPr="00EA3C0A">
        <w:rPr>
          <w:noProof/>
        </w:rPr>
        <w:tab/>
        <w:t xml:space="preserve">Dalton, D.A. </w:t>
      </w:r>
      <w:r w:rsidRPr="00EA3C0A">
        <w:rPr>
          <w:i/>
          <w:iCs/>
          <w:noProof/>
        </w:rPr>
        <w:t>et al.</w:t>
      </w:r>
      <w:r w:rsidRPr="00EA3C0A">
        <w:rPr>
          <w:noProof/>
        </w:rPr>
        <w:t xml:space="preserve"> Phy</w:t>
      </w:r>
      <w:r>
        <w:rPr>
          <w:noProof/>
        </w:rPr>
        <w:t>siological roles of glutathione S-Transferases in soybean r</w:t>
      </w:r>
      <w:r w:rsidRPr="00EA3C0A">
        <w:rPr>
          <w:noProof/>
        </w:rPr>
        <w:t>oot Nodules 1[C][W]</w:t>
      </w:r>
      <w:r>
        <w:rPr>
          <w:noProof/>
        </w:rPr>
        <w:t>[OA]</w:t>
      </w:r>
      <w:r w:rsidRPr="00EA3C0A">
        <w:rPr>
          <w:noProof/>
        </w:rPr>
        <w:t>.</w:t>
      </w:r>
      <w:r>
        <w:rPr>
          <w:noProof/>
        </w:rPr>
        <w:t xml:space="preserve"> </w:t>
      </w:r>
      <w:r>
        <w:rPr>
          <w:i/>
          <w:noProof/>
        </w:rPr>
        <w:t xml:space="preserve">Plant Physiology. </w:t>
      </w:r>
      <w:r>
        <w:rPr>
          <w:b/>
          <w:noProof/>
        </w:rPr>
        <w:t xml:space="preserve">150 </w:t>
      </w:r>
      <w:r>
        <w:rPr>
          <w:noProof/>
        </w:rPr>
        <w:t>(1), 521–530 (2009).</w:t>
      </w:r>
    </w:p>
    <w:p w14:paraId="22FE5B63" w14:textId="77777777" w:rsidR="00A05564" w:rsidRPr="00EA3C0A" w:rsidRDefault="00A05564" w:rsidP="00A05564">
      <w:pPr>
        <w:widowControl w:val="0"/>
        <w:autoSpaceDE w:val="0"/>
        <w:autoSpaceDN w:val="0"/>
        <w:adjustRightInd w:val="0"/>
        <w:ind w:left="640" w:hanging="640"/>
        <w:jc w:val="both"/>
        <w:rPr>
          <w:noProof/>
        </w:rPr>
      </w:pPr>
      <w:r w:rsidRPr="00EA3C0A">
        <w:rPr>
          <w:noProof/>
        </w:rPr>
        <w:t>41.</w:t>
      </w:r>
      <w:r w:rsidRPr="00EA3C0A">
        <w:rPr>
          <w:noProof/>
        </w:rPr>
        <w:tab/>
        <w:t xml:space="preserve">Limpens, E. </w:t>
      </w:r>
      <w:r w:rsidRPr="00EA3C0A">
        <w:rPr>
          <w:i/>
          <w:iCs/>
          <w:noProof/>
        </w:rPr>
        <w:t>et al.</w:t>
      </w:r>
      <w:r w:rsidRPr="00EA3C0A">
        <w:rPr>
          <w:noProof/>
        </w:rPr>
        <w:t xml:space="preserve"> RNA interference in </w:t>
      </w:r>
      <w:r w:rsidRPr="007B6E6B">
        <w:rPr>
          <w:i/>
          <w:noProof/>
        </w:rPr>
        <w:t>Agrobacterium</w:t>
      </w:r>
      <w:r w:rsidRPr="00EA3C0A">
        <w:rPr>
          <w:noProof/>
        </w:rPr>
        <w:t xml:space="preserve"> </w:t>
      </w:r>
      <w:r w:rsidRPr="007B6E6B">
        <w:rPr>
          <w:i/>
          <w:noProof/>
        </w:rPr>
        <w:t>rhizogenes</w:t>
      </w:r>
      <w:r>
        <w:rPr>
          <w:noProof/>
        </w:rPr>
        <w:t>-</w:t>
      </w:r>
      <w:r w:rsidRPr="00EA3C0A">
        <w:rPr>
          <w:noProof/>
        </w:rPr>
        <w:t xml:space="preserve">transformed roots of Arabidopsis and </w:t>
      </w:r>
      <w:r w:rsidRPr="007B6E6B">
        <w:rPr>
          <w:i/>
          <w:noProof/>
        </w:rPr>
        <w:t>Medicago</w:t>
      </w:r>
      <w:r w:rsidRPr="00EA3C0A">
        <w:rPr>
          <w:noProof/>
        </w:rPr>
        <w:t xml:space="preserve"> </w:t>
      </w:r>
      <w:r w:rsidRPr="007B6E6B">
        <w:rPr>
          <w:i/>
          <w:noProof/>
        </w:rPr>
        <w:t>truncatula</w:t>
      </w:r>
      <w:r>
        <w:rPr>
          <w:noProof/>
        </w:rPr>
        <w:t xml:space="preserve">. </w:t>
      </w:r>
      <w:r>
        <w:rPr>
          <w:i/>
          <w:noProof/>
        </w:rPr>
        <w:t xml:space="preserve">Journal of Experimental Botany. </w:t>
      </w:r>
      <w:r>
        <w:rPr>
          <w:b/>
          <w:noProof/>
        </w:rPr>
        <w:t xml:space="preserve">55 </w:t>
      </w:r>
      <w:r>
        <w:rPr>
          <w:noProof/>
        </w:rPr>
        <w:t>(399), 983–992</w:t>
      </w:r>
      <w:r w:rsidRPr="00EA3C0A">
        <w:rPr>
          <w:noProof/>
        </w:rPr>
        <w:t xml:space="preserve"> (2004).</w:t>
      </w:r>
    </w:p>
    <w:p w14:paraId="1304AA94" w14:textId="77777777" w:rsidR="00A05564" w:rsidRPr="002624C5" w:rsidRDefault="00A05564" w:rsidP="00A05564">
      <w:pPr>
        <w:pBdr>
          <w:top w:val="nil"/>
          <w:left w:val="nil"/>
          <w:bottom w:val="nil"/>
          <w:right w:val="nil"/>
          <w:between w:val="nil"/>
        </w:pBdr>
        <w:jc w:val="both"/>
      </w:pPr>
    </w:p>
    <w:p w14:paraId="489B6CA7" w14:textId="7E6FD9D9" w:rsidR="00A239A9" w:rsidRDefault="00A239A9" w:rsidP="00A239A9">
      <w:pPr>
        <w:pStyle w:val="Normal1"/>
        <w:rPr>
          <w:rFonts w:asciiTheme="majorHAnsi" w:hAnsiTheme="majorHAnsi" w:cstheme="majorHAnsi"/>
          <w:b/>
          <w:lang w:val="en-US"/>
        </w:rPr>
      </w:pPr>
    </w:p>
    <w:p w14:paraId="240550E5" w14:textId="7AFD2CCA" w:rsidR="00A05564" w:rsidRDefault="00A05564" w:rsidP="00A239A9">
      <w:pPr>
        <w:pStyle w:val="Normal1"/>
        <w:rPr>
          <w:rFonts w:asciiTheme="majorHAnsi" w:hAnsiTheme="majorHAnsi" w:cstheme="majorHAnsi"/>
          <w:b/>
          <w:lang w:val="en-US"/>
        </w:rPr>
      </w:pPr>
    </w:p>
    <w:p w14:paraId="5DAC4C26" w14:textId="35F236EE" w:rsidR="00A05564" w:rsidRDefault="00A05564" w:rsidP="00A239A9">
      <w:pPr>
        <w:pStyle w:val="Normal1"/>
        <w:rPr>
          <w:rFonts w:asciiTheme="majorHAnsi" w:hAnsiTheme="majorHAnsi" w:cstheme="majorHAnsi"/>
          <w:b/>
          <w:lang w:val="en-US"/>
        </w:rPr>
      </w:pPr>
    </w:p>
    <w:p w14:paraId="28321C3C" w14:textId="77777777" w:rsidR="00A05564" w:rsidRPr="00BC7B74" w:rsidRDefault="00A05564" w:rsidP="00A239A9">
      <w:pPr>
        <w:pStyle w:val="Normal1"/>
        <w:rPr>
          <w:rFonts w:asciiTheme="majorHAnsi" w:hAnsiTheme="majorHAnsi" w:cstheme="majorHAnsi"/>
          <w:b/>
          <w:lang w:val="en-US"/>
        </w:rPr>
      </w:pPr>
    </w:p>
    <w:p w14:paraId="3A6A5267"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b/>
          <w:lang w:val="en-US"/>
        </w:rPr>
        <w:t>Editorial comments:</w:t>
      </w:r>
      <w:r w:rsidRPr="00BC7B74">
        <w:rPr>
          <w:rFonts w:asciiTheme="majorHAnsi" w:hAnsiTheme="majorHAnsi" w:cstheme="majorHAnsi"/>
          <w:lang w:val="en-US"/>
        </w:rPr>
        <w:br/>
        <w:t>Changes to be made by the author(s) regarding the manuscript:</w:t>
      </w:r>
      <w:r w:rsidRPr="00BC7B74">
        <w:rPr>
          <w:rFonts w:asciiTheme="majorHAnsi" w:hAnsiTheme="majorHAnsi" w:cstheme="majorHAnsi"/>
          <w:lang w:val="en-US"/>
        </w:rPr>
        <w:br/>
        <w:t xml:space="preserve">1. Please take this opportunity to thoroughly proofread the manuscript to ensure that there are no spelling or grammar issues. </w:t>
      </w:r>
    </w:p>
    <w:p w14:paraId="0DA416AA" w14:textId="2283EEBB"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revised it.</w:t>
      </w:r>
    </w:p>
    <w:p w14:paraId="6B0642FC" w14:textId="77777777" w:rsidR="00A239A9" w:rsidRPr="00BC7B74" w:rsidRDefault="00A239A9" w:rsidP="007C324C">
      <w:pPr>
        <w:pStyle w:val="Normal1"/>
        <w:rPr>
          <w:rFonts w:asciiTheme="majorHAnsi" w:hAnsiTheme="majorHAnsi" w:cstheme="majorHAnsi"/>
          <w:lang w:val="en-US"/>
        </w:rPr>
      </w:pPr>
    </w:p>
    <w:p w14:paraId="2EFE7642"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2. Title: Please revise the title to avoid punctuation. </w:t>
      </w:r>
    </w:p>
    <w:p w14:paraId="5F91A976" w14:textId="5D9634FB" w:rsidR="001D1210"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The new title: “</w:t>
      </w:r>
      <w:r w:rsidR="00E711F3" w:rsidRPr="00E711F3">
        <w:rPr>
          <w:rFonts w:asciiTheme="majorHAnsi" w:hAnsiTheme="majorHAnsi" w:cstheme="majorHAnsi"/>
          <w:color w:val="0000FF"/>
          <w:lang w:val="en-US"/>
        </w:rPr>
        <w:t>Agrobacterium tumefaciens and Agrobacterium rhizogenes-mediated transformation of potato and the promoter activity of a suberin gene by GUS staining</w:t>
      </w:r>
      <w:r w:rsidR="00E711F3">
        <w:rPr>
          <w:rFonts w:asciiTheme="majorHAnsi" w:hAnsiTheme="majorHAnsi" w:cstheme="majorHAnsi"/>
          <w:color w:val="0000FF"/>
          <w:lang w:val="en-US"/>
        </w:rPr>
        <w:t>”.</w:t>
      </w:r>
    </w:p>
    <w:p w14:paraId="6A44A578" w14:textId="721EF785" w:rsidR="00A239A9" w:rsidRPr="00BC7B74" w:rsidRDefault="00A239A9" w:rsidP="007C324C">
      <w:pPr>
        <w:pStyle w:val="Normal1"/>
        <w:rPr>
          <w:rFonts w:asciiTheme="majorHAnsi" w:hAnsiTheme="majorHAnsi" w:cstheme="majorHAnsi"/>
          <w:lang w:val="en-US"/>
        </w:rPr>
      </w:pPr>
    </w:p>
    <w:p w14:paraId="1B2123BE"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3. Please provide an email address for each author. </w:t>
      </w:r>
    </w:p>
    <w:p w14:paraId="668CEA65" w14:textId="730B7F57"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added it.</w:t>
      </w:r>
    </w:p>
    <w:p w14:paraId="470923EB" w14:textId="77777777" w:rsidR="00A239A9" w:rsidRPr="00BC7B74" w:rsidRDefault="00A239A9" w:rsidP="007C324C">
      <w:pPr>
        <w:pStyle w:val="Normal1"/>
        <w:rPr>
          <w:rFonts w:asciiTheme="majorHAnsi" w:hAnsiTheme="majorHAnsi" w:cstheme="majorHAnsi"/>
          <w:lang w:val="en-US"/>
        </w:rPr>
      </w:pPr>
    </w:p>
    <w:p w14:paraId="44B3D88B" w14:textId="77777777"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lang w:val="en-US"/>
        </w:rPr>
        <w:t xml:space="preserve">4. Please rephrase the Short Abstract to clearly describe the protocol and its applications in complete sentences between 10-50 words: “Here, we present a protocol to …” </w:t>
      </w:r>
      <w:r w:rsidRPr="00BC7B74">
        <w:rPr>
          <w:rFonts w:asciiTheme="majorHAnsi" w:hAnsiTheme="majorHAnsi" w:cstheme="majorHAnsi"/>
          <w:color w:val="0000FF"/>
          <w:lang w:val="en-US"/>
        </w:rPr>
        <w:t>We have modified the abstract according to JoVE Instructions for Authors.</w:t>
      </w:r>
    </w:p>
    <w:p w14:paraId="42873519" w14:textId="77777777" w:rsidR="00A239A9" w:rsidRPr="00BC7B74" w:rsidRDefault="00A239A9" w:rsidP="007C324C">
      <w:pPr>
        <w:pStyle w:val="Normal1"/>
        <w:rPr>
          <w:rFonts w:asciiTheme="majorHAnsi" w:hAnsiTheme="majorHAnsi" w:cstheme="majorHAnsi"/>
          <w:lang w:val="en-US"/>
        </w:rPr>
      </w:pPr>
    </w:p>
    <w:p w14:paraId="766A957E"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5. JoVE cannot publish manuscripts containing commercial language. This includes trademark symbols (™), registered symbols (®), and company names before an instrument or reagent. Please remove all commercial language from your manuscript and use generic terms instead. All commercial products should be sufficiently referenced in the Table of Materials and Reagents. You may use the generic term </w:t>
      </w:r>
      <w:r w:rsidRPr="00BC7B74">
        <w:rPr>
          <w:rFonts w:asciiTheme="majorHAnsi" w:hAnsiTheme="majorHAnsi" w:cstheme="majorHAnsi"/>
          <w:lang w:val="en-US"/>
        </w:rPr>
        <w:lastRenderedPageBreak/>
        <w:t xml:space="preserve">followed by “(see table of materials)” to draw the readers’ attention to specific commercial names. Examples of commercial sounding language in your manuscript are: Gelrite, Duchefa, Falcon, Leukopor, etc. </w:t>
      </w:r>
    </w:p>
    <w:p w14:paraId="580CC970" w14:textId="71F5FC61"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modified it according to JoVE Instructions for Authors.</w:t>
      </w:r>
    </w:p>
    <w:p w14:paraId="04E00DF4" w14:textId="77777777" w:rsidR="001D1210" w:rsidRPr="00BC7B74" w:rsidRDefault="001D1210" w:rsidP="007C324C">
      <w:pPr>
        <w:pStyle w:val="Normal1"/>
        <w:rPr>
          <w:rFonts w:asciiTheme="majorHAnsi" w:hAnsiTheme="majorHAnsi" w:cstheme="majorHAnsi"/>
          <w:color w:val="0000FF"/>
          <w:lang w:val="en-US"/>
        </w:rPr>
      </w:pPr>
    </w:p>
    <w:p w14:paraId="7D98A0DB" w14:textId="2F7EBAAF" w:rsidR="00A239A9" w:rsidRPr="00D63FA7" w:rsidRDefault="00A239A9" w:rsidP="007C324C">
      <w:pPr>
        <w:pStyle w:val="Normal1"/>
        <w:rPr>
          <w:rFonts w:asciiTheme="majorHAnsi" w:hAnsiTheme="majorHAnsi" w:cstheme="majorHAnsi"/>
          <w:color w:val="0000FF"/>
          <w:lang w:val="en-US"/>
        </w:rPr>
      </w:pPr>
      <w:r w:rsidRPr="00BC7B74">
        <w:rPr>
          <w:rFonts w:asciiTheme="majorHAnsi" w:hAnsiTheme="majorHAnsi" w:cstheme="majorHAnsi"/>
          <w:lang w:val="en-US"/>
        </w:rPr>
        <w:t>6. Please adjust the numbering of the Protocol to follow the JoVE Instructions for Authors. For example, 1 should be followed by 1.1 and then 1.1.1 and 1.1.2 if necessary. Please refrain from using bullets, dashes, or indentations.</w:t>
      </w:r>
      <w:r w:rsidRPr="00BC7B74">
        <w:rPr>
          <w:rFonts w:asciiTheme="majorHAnsi" w:hAnsiTheme="majorHAnsi" w:cstheme="majorHAnsi"/>
          <w:lang w:val="en-US"/>
        </w:rPr>
        <w:br/>
      </w:r>
      <w:r w:rsidR="00D63FA7" w:rsidRPr="00D63FA7">
        <w:rPr>
          <w:rFonts w:asciiTheme="majorHAnsi" w:hAnsiTheme="majorHAnsi" w:cstheme="majorHAnsi"/>
          <w:color w:val="0000FF"/>
          <w:lang w:val="en-US"/>
        </w:rPr>
        <w:t>We have modified it accordingly.</w:t>
      </w:r>
    </w:p>
    <w:p w14:paraId="2BCC9DEC" w14:textId="77777777" w:rsidR="00D63FA7" w:rsidRPr="00BC7B74" w:rsidRDefault="00D63FA7" w:rsidP="007C324C">
      <w:pPr>
        <w:pStyle w:val="Normal1"/>
        <w:rPr>
          <w:rFonts w:asciiTheme="majorHAnsi" w:hAnsiTheme="majorHAnsi" w:cstheme="majorHAnsi"/>
          <w:lang w:val="en-US"/>
        </w:rPr>
      </w:pPr>
    </w:p>
    <w:p w14:paraId="16AF00BE"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7. Please revise the protocol text to avoid the use of any personal pronouns (e.g., "we", "you", "our" etc.). </w:t>
      </w:r>
    </w:p>
    <w:p w14:paraId="635FE339" w14:textId="290A997C"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modified it according to JoVE Instructions for Authors.</w:t>
      </w:r>
    </w:p>
    <w:p w14:paraId="709CF0AC" w14:textId="77777777" w:rsidR="00A239A9" w:rsidRPr="00BC7B74" w:rsidRDefault="00A239A9" w:rsidP="007C324C">
      <w:pPr>
        <w:pStyle w:val="Normal1"/>
        <w:rPr>
          <w:rFonts w:asciiTheme="majorHAnsi" w:hAnsiTheme="majorHAnsi" w:cstheme="majorHAnsi"/>
          <w:color w:val="0000FF"/>
          <w:lang w:val="en-US"/>
        </w:rPr>
      </w:pPr>
    </w:p>
    <w:p w14:paraId="50357E84"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8. Please revise the protocol to contain only action items that direct the reader to do something (e.g., “Do this,” “Ensure that,” etc.). The actions should be described in the imperative tense in complete sentences wherever possible. Avoid usage of phrases such as “could be,” “should be,” and “would be” throughout the Protocol. Any text that cannot be written in the imperative tense may be added as a “Note.” Please include all safety procedures and use of hoods, etc. However, notes should be used sparingly and actions should be described in the imperative tense wherever possible. </w:t>
      </w:r>
    </w:p>
    <w:p w14:paraId="4FC9F710" w14:textId="18ECD1B3"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modified it accordingly.</w:t>
      </w:r>
    </w:p>
    <w:p w14:paraId="643F7CD1"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br/>
        <w:t xml:space="preserve">9. In the JoVE Protocol format, “Notes” should be concise and used sparingly. They should only be used to provide extraneous details, optional steps, or recommendations that are not critical to a step. Any text that provides details about how to perform a particular step should either be included in the step itself or added as a sub-step. Please consider moving some of the notes about the protocol to the discussion section. </w:t>
      </w:r>
    </w:p>
    <w:p w14:paraId="1217EEF7" w14:textId="0152E59E"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modified it accordingly.</w:t>
      </w:r>
    </w:p>
    <w:p w14:paraId="3B373E84" w14:textId="77777777" w:rsidR="00A239A9" w:rsidRPr="00BC7B74" w:rsidRDefault="00A239A9" w:rsidP="007C324C">
      <w:pPr>
        <w:pStyle w:val="Normal1"/>
        <w:rPr>
          <w:rFonts w:asciiTheme="majorHAnsi" w:hAnsiTheme="majorHAnsi" w:cstheme="majorHAnsi"/>
          <w:color w:val="0000FF"/>
          <w:lang w:val="en-US"/>
        </w:rPr>
      </w:pPr>
    </w:p>
    <w:p w14:paraId="51661E0D" w14:textId="77777777"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lang w:val="en-US"/>
        </w:rPr>
        <w:br/>
        <w:t xml:space="preserve">10. Line 126: What volume of fresh YEB medium is used to resuspend cells? </w:t>
      </w:r>
      <w:r w:rsidRPr="00BC7B74">
        <w:rPr>
          <w:rFonts w:asciiTheme="majorHAnsi" w:hAnsiTheme="majorHAnsi" w:cstheme="majorHAnsi"/>
          <w:color w:val="0000FF"/>
          <w:lang w:val="en-US"/>
        </w:rPr>
        <w:t>We have specified the volume as 1 mL of fresh YEB.</w:t>
      </w:r>
    </w:p>
    <w:p w14:paraId="559BB93B" w14:textId="77777777"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lang w:val="en-US"/>
        </w:rPr>
        <w:br/>
        <w:t>11. Line 183: Please specify at what wavelength the optical density is measured.</w:t>
      </w:r>
      <w:r w:rsidRPr="00BC7B74">
        <w:rPr>
          <w:rFonts w:asciiTheme="majorHAnsi" w:hAnsiTheme="majorHAnsi" w:cstheme="majorHAnsi"/>
          <w:color w:val="0000FF"/>
          <w:lang w:val="en-US"/>
        </w:rPr>
        <w:t xml:space="preserve"> We have specified it.</w:t>
      </w:r>
    </w:p>
    <w:p w14:paraId="521DE479" w14:textId="77777777" w:rsidR="00A239A9" w:rsidRPr="00BC7B74" w:rsidRDefault="00A239A9" w:rsidP="007C324C">
      <w:pPr>
        <w:pStyle w:val="Normal1"/>
        <w:rPr>
          <w:rFonts w:asciiTheme="majorHAnsi" w:hAnsiTheme="majorHAnsi" w:cstheme="majorHAnsi"/>
          <w:color w:val="0000FF"/>
          <w:lang w:val="en-US"/>
        </w:rPr>
      </w:pPr>
    </w:p>
    <w:p w14:paraId="5FD2E034" w14:textId="77777777"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lang w:val="en-US"/>
        </w:rPr>
        <w:br/>
        <w:t xml:space="preserve">12. Line 247: What components? </w:t>
      </w:r>
      <w:r w:rsidRPr="00BC7B74">
        <w:rPr>
          <w:rFonts w:asciiTheme="majorHAnsi" w:hAnsiTheme="majorHAnsi" w:cstheme="majorHAnsi"/>
          <w:color w:val="0000FF"/>
          <w:lang w:val="en-US"/>
        </w:rPr>
        <w:t xml:space="preserve">We referred to the Hoagland’s media nutrient components. We have rephrased it. </w:t>
      </w:r>
    </w:p>
    <w:p w14:paraId="37F01A76" w14:textId="77777777" w:rsidR="00A239A9" w:rsidRPr="00BC7B74" w:rsidRDefault="00A239A9" w:rsidP="007C324C">
      <w:pPr>
        <w:pStyle w:val="Normal1"/>
        <w:rPr>
          <w:rFonts w:asciiTheme="majorHAnsi" w:hAnsiTheme="majorHAnsi" w:cstheme="majorHAnsi"/>
          <w:lang w:val="en-US"/>
        </w:rPr>
      </w:pPr>
    </w:p>
    <w:p w14:paraId="254645F0"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13. Please include single-line spaces between all paragraphs, headings, steps, etc. </w:t>
      </w:r>
    </w:p>
    <w:p w14:paraId="1133E61B" w14:textId="72A45463"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included it.</w:t>
      </w:r>
    </w:p>
    <w:p w14:paraId="0F0F46FE" w14:textId="77777777" w:rsidR="00A239A9" w:rsidRPr="00AE4231"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br/>
      </w:r>
      <w:r w:rsidRPr="00AE4231">
        <w:rPr>
          <w:rFonts w:asciiTheme="majorHAnsi" w:hAnsiTheme="majorHAnsi" w:cstheme="majorHAnsi"/>
          <w:lang w:val="en-US"/>
        </w:rPr>
        <w:t xml:space="preserve">14. After you have made all the recommended changes to your protocol (listed above), please highlight 2.75 pages or less of the Protocol (including headings and spacing) that </w:t>
      </w:r>
      <w:r w:rsidRPr="00AE4231">
        <w:rPr>
          <w:rFonts w:asciiTheme="majorHAnsi" w:hAnsiTheme="majorHAnsi" w:cstheme="majorHAnsi"/>
          <w:lang w:val="en-US"/>
        </w:rPr>
        <w:lastRenderedPageBreak/>
        <w:t>identifies the essential steps of the protocol for the video, i.e., the steps that should be visualized to tell the most cohesive story of the Protocol.</w:t>
      </w:r>
    </w:p>
    <w:p w14:paraId="23D1F228" w14:textId="77777777" w:rsidR="001D1210" w:rsidRPr="00BC7B74" w:rsidRDefault="001D1210" w:rsidP="007C324C">
      <w:pPr>
        <w:pStyle w:val="Normal1"/>
        <w:rPr>
          <w:rFonts w:asciiTheme="majorHAnsi" w:hAnsiTheme="majorHAnsi" w:cstheme="majorHAnsi"/>
          <w:color w:val="0000FF"/>
          <w:lang w:val="en-US"/>
        </w:rPr>
      </w:pPr>
      <w:r w:rsidRPr="00AE4231">
        <w:rPr>
          <w:rFonts w:asciiTheme="majorHAnsi" w:hAnsiTheme="majorHAnsi" w:cstheme="majorHAnsi"/>
          <w:color w:val="0000FF"/>
          <w:lang w:val="en-US"/>
        </w:rPr>
        <w:t>We have modified it accordingly.</w:t>
      </w:r>
    </w:p>
    <w:p w14:paraId="4843BC27" w14:textId="77777777" w:rsidR="001D1210" w:rsidRPr="00BC7B74" w:rsidRDefault="001D1210" w:rsidP="007C324C">
      <w:pPr>
        <w:pStyle w:val="Normal1"/>
        <w:rPr>
          <w:rFonts w:asciiTheme="majorHAnsi" w:hAnsiTheme="majorHAnsi" w:cstheme="majorHAnsi"/>
          <w:color w:val="3C78D8"/>
          <w:lang w:val="en-US"/>
        </w:rPr>
      </w:pPr>
    </w:p>
    <w:p w14:paraId="5C436160" w14:textId="77777777" w:rsidR="00A239A9" w:rsidRPr="00AE4231"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br/>
      </w:r>
      <w:r w:rsidRPr="00AE4231">
        <w:rPr>
          <w:rFonts w:asciiTheme="majorHAnsi" w:hAnsiTheme="majorHAnsi" w:cstheme="majorHAnsi"/>
          <w:lang w:val="en-US"/>
        </w:rPr>
        <w:t>15. Please highlight complete sentences (not parts of sentences). Please ensure that the highlighted part of the step includes at least one action that is written in imperative tense.</w:t>
      </w:r>
    </w:p>
    <w:p w14:paraId="1373084A" w14:textId="77777777" w:rsidR="001D1210" w:rsidRPr="00BC7B74" w:rsidRDefault="001D1210" w:rsidP="007C324C">
      <w:pPr>
        <w:pStyle w:val="Normal1"/>
        <w:rPr>
          <w:rFonts w:asciiTheme="majorHAnsi" w:hAnsiTheme="majorHAnsi" w:cstheme="majorHAnsi"/>
          <w:color w:val="0000FF"/>
          <w:lang w:val="en-US"/>
        </w:rPr>
      </w:pPr>
      <w:r w:rsidRPr="00AE4231">
        <w:rPr>
          <w:rFonts w:asciiTheme="majorHAnsi" w:hAnsiTheme="majorHAnsi" w:cstheme="majorHAnsi"/>
          <w:color w:val="0000FF"/>
          <w:lang w:val="en-US"/>
        </w:rPr>
        <w:t>We have modified it accordingly.</w:t>
      </w:r>
    </w:p>
    <w:p w14:paraId="3F11AACB" w14:textId="77777777" w:rsidR="001D1210" w:rsidRPr="00BC7B74" w:rsidRDefault="001D1210" w:rsidP="007C324C">
      <w:pPr>
        <w:pStyle w:val="Normal1"/>
        <w:rPr>
          <w:rFonts w:asciiTheme="majorHAnsi" w:hAnsiTheme="majorHAnsi" w:cstheme="majorHAnsi"/>
          <w:color w:val="3C78D8"/>
          <w:lang w:val="en-US"/>
        </w:rPr>
      </w:pPr>
    </w:p>
    <w:p w14:paraId="5A582972" w14:textId="77777777" w:rsidR="00A239A9" w:rsidRPr="00AE4231"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br/>
      </w:r>
      <w:r w:rsidRPr="00AE4231">
        <w:rPr>
          <w:rFonts w:asciiTheme="majorHAnsi" w:hAnsiTheme="majorHAnsi" w:cstheme="majorHAnsi"/>
          <w:lang w:val="en-US"/>
        </w:rPr>
        <w:t>16. Please include all relevant details that are required to perform the step in the highlighting. For example: If step 2.5 is highlighted for filming and the details of how to perform the step are given in steps 2.5.1 and 2.5.2, then the sub-steps where the details are provided must be highlighted.</w:t>
      </w:r>
    </w:p>
    <w:p w14:paraId="0656F793" w14:textId="77777777" w:rsidR="001D1210" w:rsidRPr="00BC7B74" w:rsidRDefault="001D1210" w:rsidP="007C324C">
      <w:pPr>
        <w:pStyle w:val="Normal1"/>
        <w:rPr>
          <w:rFonts w:asciiTheme="majorHAnsi" w:hAnsiTheme="majorHAnsi" w:cstheme="majorHAnsi"/>
          <w:color w:val="0000FF"/>
          <w:lang w:val="en-US"/>
        </w:rPr>
      </w:pPr>
      <w:r w:rsidRPr="00AE4231">
        <w:rPr>
          <w:rFonts w:asciiTheme="majorHAnsi" w:hAnsiTheme="majorHAnsi" w:cstheme="majorHAnsi"/>
          <w:color w:val="0000FF"/>
          <w:lang w:val="en-US"/>
        </w:rPr>
        <w:t>We have modified it accordingly.</w:t>
      </w:r>
    </w:p>
    <w:p w14:paraId="51646492" w14:textId="77777777" w:rsidR="001D1210" w:rsidRPr="00BC7B74" w:rsidRDefault="001D1210" w:rsidP="007C324C">
      <w:pPr>
        <w:pStyle w:val="Normal1"/>
        <w:rPr>
          <w:rFonts w:asciiTheme="majorHAnsi" w:hAnsiTheme="majorHAnsi" w:cstheme="majorHAnsi"/>
          <w:color w:val="3C78D8"/>
          <w:lang w:val="en-US"/>
        </w:rPr>
      </w:pPr>
    </w:p>
    <w:p w14:paraId="44D7B418" w14:textId="378E0715" w:rsidR="001D1210" w:rsidRPr="00AE4231"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br/>
      </w:r>
      <w:r w:rsidRPr="00AE4231">
        <w:rPr>
          <w:rFonts w:asciiTheme="majorHAnsi" w:hAnsiTheme="majorHAnsi" w:cstheme="majorHAnsi"/>
          <w:lang w:val="en-US"/>
        </w:rPr>
        <w:t xml:space="preserve">17. Figure 3: Please include a scale bar to provide context to the magnification used. Define the scale in the appropriate figure Legend.  </w:t>
      </w:r>
    </w:p>
    <w:p w14:paraId="06C59053" w14:textId="3494A055" w:rsidR="00A239A9" w:rsidRPr="00BC7B74" w:rsidRDefault="00A239A9" w:rsidP="007C324C">
      <w:pPr>
        <w:pStyle w:val="Normal1"/>
        <w:rPr>
          <w:rFonts w:asciiTheme="majorHAnsi" w:hAnsiTheme="majorHAnsi" w:cstheme="majorHAnsi"/>
          <w:color w:val="0000FF"/>
          <w:lang w:val="en-US"/>
        </w:rPr>
      </w:pPr>
      <w:r w:rsidRPr="00AE4231">
        <w:rPr>
          <w:rFonts w:asciiTheme="majorHAnsi" w:hAnsiTheme="majorHAnsi" w:cstheme="majorHAnsi"/>
          <w:color w:val="0000FF"/>
          <w:lang w:val="en-US"/>
        </w:rPr>
        <w:t>We have modified it accordingly.</w:t>
      </w:r>
    </w:p>
    <w:p w14:paraId="643E6861" w14:textId="77777777" w:rsidR="00A239A9" w:rsidRPr="00BC7B74" w:rsidRDefault="00A239A9" w:rsidP="007C324C">
      <w:pPr>
        <w:pStyle w:val="Normal1"/>
        <w:rPr>
          <w:rFonts w:asciiTheme="majorHAnsi" w:hAnsiTheme="majorHAnsi" w:cstheme="majorHAnsi"/>
          <w:color w:val="3C78D8"/>
          <w:lang w:val="en-US"/>
        </w:rPr>
      </w:pPr>
    </w:p>
    <w:p w14:paraId="3894F78A"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br/>
        <w:t xml:space="preserve">18. Table 1: Please include a space between all numbers and their corresponding units (i.e., 2 M, 1 M, etc.). Please change “ml” to “mL”. Please make the number 2 in H2O a subscript. </w:t>
      </w:r>
    </w:p>
    <w:p w14:paraId="49373093" w14:textId="6995F2EA" w:rsidR="00A239A9" w:rsidRPr="00BC7B74" w:rsidRDefault="00A239A9" w:rsidP="007C324C">
      <w:pPr>
        <w:pStyle w:val="Normal1"/>
        <w:rPr>
          <w:rFonts w:asciiTheme="majorHAnsi" w:hAnsiTheme="majorHAnsi" w:cstheme="majorHAnsi"/>
          <w:color w:val="0000FF"/>
          <w:lang w:val="en-US"/>
        </w:rPr>
      </w:pPr>
      <w:r w:rsidRPr="00BC7B74">
        <w:rPr>
          <w:rFonts w:asciiTheme="majorHAnsi" w:hAnsiTheme="majorHAnsi" w:cstheme="majorHAnsi"/>
          <w:color w:val="0000FF"/>
          <w:lang w:val="en-US"/>
        </w:rPr>
        <w:t>We have modified it accordingly.</w:t>
      </w:r>
    </w:p>
    <w:p w14:paraId="654F5A75" w14:textId="77777777" w:rsidR="00A239A9" w:rsidRPr="00BC7B74" w:rsidRDefault="00A239A9" w:rsidP="007C324C">
      <w:pPr>
        <w:pStyle w:val="Normal1"/>
        <w:rPr>
          <w:rFonts w:asciiTheme="majorHAnsi" w:hAnsiTheme="majorHAnsi" w:cstheme="majorHAnsi"/>
          <w:color w:val="3C78D8"/>
          <w:lang w:val="en-US"/>
        </w:rPr>
      </w:pPr>
    </w:p>
    <w:p w14:paraId="304E194A" w14:textId="77777777" w:rsidR="00A239A9" w:rsidRPr="00BC7B74" w:rsidRDefault="00A239A9" w:rsidP="007C324C">
      <w:pPr>
        <w:pStyle w:val="Normal1"/>
        <w:rPr>
          <w:rFonts w:asciiTheme="majorHAnsi" w:hAnsiTheme="majorHAnsi" w:cstheme="majorHAnsi"/>
          <w:color w:val="FF0000"/>
          <w:lang w:val="en-US"/>
        </w:rPr>
      </w:pPr>
    </w:p>
    <w:p w14:paraId="201463A2" w14:textId="77777777" w:rsidR="001D1210" w:rsidRPr="00BC7B74" w:rsidRDefault="00A239A9" w:rsidP="007C324C">
      <w:pPr>
        <w:pStyle w:val="Normal1"/>
        <w:rPr>
          <w:rFonts w:asciiTheme="majorHAnsi" w:hAnsiTheme="majorHAnsi" w:cstheme="majorHAnsi"/>
          <w:lang w:val="en-US"/>
        </w:rPr>
      </w:pPr>
      <w:r w:rsidRPr="00BC7B74">
        <w:rPr>
          <w:rFonts w:asciiTheme="majorHAnsi" w:hAnsiTheme="majorHAnsi" w:cstheme="majorHAnsi"/>
          <w:lang w:val="en-US"/>
        </w:rPr>
        <w:t xml:space="preserve">19. Table of Equipment and Materials: Please sort the items in alphabetical order according to the Name of Material/ Equipment. </w:t>
      </w:r>
    </w:p>
    <w:p w14:paraId="3F2CFD1B" w14:textId="45E93EA0" w:rsidR="00A239A9" w:rsidRPr="00BC7B74" w:rsidRDefault="00A239A9" w:rsidP="007C324C">
      <w:pPr>
        <w:pStyle w:val="Normal1"/>
        <w:rPr>
          <w:rFonts w:asciiTheme="majorHAnsi" w:hAnsiTheme="majorHAnsi" w:cstheme="majorHAnsi"/>
          <w:color w:val="3C78D8"/>
          <w:lang w:val="en-US"/>
        </w:rPr>
      </w:pPr>
      <w:r w:rsidRPr="00BC7B74">
        <w:rPr>
          <w:rFonts w:asciiTheme="majorHAnsi" w:hAnsiTheme="majorHAnsi" w:cstheme="majorHAnsi"/>
          <w:color w:val="0000FF"/>
          <w:lang w:val="en-US"/>
        </w:rPr>
        <w:t>We have modified it accordingly.</w:t>
      </w:r>
    </w:p>
    <w:p w14:paraId="20FB72D1" w14:textId="0C86C8C1" w:rsidR="00765A45" w:rsidRPr="00A05564" w:rsidRDefault="00A05564" w:rsidP="00A05564">
      <w:pPr>
        <w:pStyle w:val="Normal1"/>
        <w:rPr>
          <w:rFonts w:asciiTheme="majorHAnsi" w:hAnsiTheme="majorHAnsi" w:cstheme="majorHAnsi"/>
          <w:lang w:val="en-US"/>
        </w:rPr>
      </w:pPr>
      <w:r>
        <w:rPr>
          <w:rFonts w:asciiTheme="majorHAnsi" w:hAnsiTheme="majorHAnsi" w:cstheme="majorHAnsi"/>
          <w:lang w:val="en-US"/>
        </w:rPr>
        <w:br/>
      </w:r>
      <w:bookmarkStart w:id="4130" w:name="_GoBack"/>
      <w:bookmarkEnd w:id="4130"/>
      <w:r w:rsidR="00E71F15" w:rsidRPr="00BC7B74">
        <w:rPr>
          <w:rFonts w:asciiTheme="majorHAnsi" w:hAnsiTheme="majorHAnsi" w:cstheme="majorHAnsi"/>
          <w:b/>
          <w:color w:val="000000"/>
        </w:rPr>
        <w:t>Reviewer #1:</w:t>
      </w:r>
      <w:r w:rsidR="00E71F15" w:rsidRPr="00BC7B74">
        <w:rPr>
          <w:rFonts w:asciiTheme="majorHAnsi" w:hAnsiTheme="majorHAnsi" w:cstheme="majorHAnsi"/>
          <w:color w:val="000000"/>
        </w:rPr>
        <w:br/>
        <w:t>Dear Authors,</w:t>
      </w:r>
      <w:r w:rsidR="00E71F15" w:rsidRPr="00BC7B74">
        <w:rPr>
          <w:rFonts w:asciiTheme="majorHAnsi" w:hAnsiTheme="majorHAnsi" w:cstheme="majorHAnsi"/>
          <w:color w:val="000000"/>
        </w:rPr>
        <w:br/>
        <w:t>I have reviewed the manuscript entitled, "Agrobacterium tumefaciens and A. rhizogenes-mediated transformation of potato: the promoter activity of a suberin gene as a proof of concept." Although the manuscript provides detailed methods for potato transformation, many of the main elements required by the journal are not met and I therefore am not recommending this manuscript for publication. The following are the questions I considered when making this decision and my responses to them:</w:t>
      </w:r>
      <w:r w:rsidR="00E71F15" w:rsidRPr="00BC7B74">
        <w:rPr>
          <w:rFonts w:asciiTheme="majorHAnsi" w:hAnsiTheme="majorHAnsi" w:cstheme="majorHAnsi"/>
          <w:color w:val="000000"/>
        </w:rPr>
        <w:br/>
      </w:r>
      <w:r w:rsidR="00E71F15" w:rsidRPr="00BC7B74">
        <w:rPr>
          <w:rFonts w:asciiTheme="majorHAnsi" w:hAnsiTheme="majorHAnsi" w:cstheme="majorHAnsi"/>
          <w:color w:val="000000"/>
        </w:rPr>
        <w:br/>
        <w:t>*Are the title and abstract appropriate for this methods article?</w:t>
      </w:r>
      <w:r w:rsidR="00E71F15" w:rsidRPr="00BC7B74">
        <w:rPr>
          <w:rFonts w:asciiTheme="majorHAnsi" w:hAnsiTheme="majorHAnsi" w:cstheme="majorHAnsi"/>
          <w:color w:val="000000"/>
        </w:rPr>
        <w:br/>
        <w:t>The title seems appropriate but the abstract lends little information towards what is actually provided in the methods and is more of a general overview of the advantages of either transformation system (i.e. A. tumefaciens vs A. rhizogenes).</w:t>
      </w:r>
    </w:p>
    <w:p w14:paraId="69706F06" w14:textId="77777777" w:rsidR="00765A45" w:rsidRPr="00BC7B74" w:rsidRDefault="00E71F15" w:rsidP="007C324C">
      <w:pPr>
        <w:pBdr>
          <w:top w:val="nil"/>
          <w:left w:val="nil"/>
          <w:bottom w:val="nil"/>
          <w:right w:val="nil"/>
          <w:between w:val="nil"/>
        </w:pBdr>
        <w:rPr>
          <w:rFonts w:asciiTheme="majorHAnsi" w:hAnsiTheme="majorHAnsi" w:cstheme="majorHAnsi"/>
          <w:color w:val="1155CC"/>
        </w:rPr>
      </w:pPr>
      <w:r w:rsidRPr="00BC7B74">
        <w:rPr>
          <w:rFonts w:asciiTheme="majorHAnsi" w:hAnsiTheme="majorHAnsi" w:cstheme="majorHAnsi"/>
          <w:color w:val="0070C0"/>
        </w:rPr>
        <w:lastRenderedPageBreak/>
        <w:t>T</w:t>
      </w:r>
      <w:r w:rsidRPr="00BC7B74">
        <w:rPr>
          <w:rFonts w:asciiTheme="majorHAnsi" w:hAnsiTheme="majorHAnsi" w:cstheme="majorHAnsi"/>
          <w:color w:val="1155CC"/>
        </w:rPr>
        <w:t>he long abstract was modified according the suggestions of the reviewer focusing more on the methods, their purpose and a brief summary of the advantages.</w:t>
      </w:r>
    </w:p>
    <w:p w14:paraId="196034BD"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*Are there any other potential applications for the method/protocol the authors could discuss?</w:t>
      </w:r>
      <w:r w:rsidRPr="00BC7B74">
        <w:rPr>
          <w:rFonts w:asciiTheme="majorHAnsi" w:hAnsiTheme="majorHAnsi" w:cstheme="majorHAnsi"/>
          <w:color w:val="000000"/>
        </w:rPr>
        <w:br/>
        <w:t xml:space="preserve">One application is discussed where A. rhizogenes transformation can be used to study root phenotypes and materials generated in less time than using A. tumefaciens transformation. However, this potential application is limited and other applications, such as ones related to propagation of transgenic hairy root clones using the propagation system included are not discussed. </w:t>
      </w:r>
    </w:p>
    <w:p w14:paraId="3F290D3B" w14:textId="3779ABEE" w:rsidR="00BC7B74" w:rsidRPr="00BC7B74" w:rsidRDefault="00BC7B74" w:rsidP="007C324C">
      <w:pPr>
        <w:pBdr>
          <w:top w:val="nil"/>
          <w:left w:val="nil"/>
          <w:bottom w:val="nil"/>
          <w:right w:val="nil"/>
          <w:between w:val="nil"/>
        </w:pBdr>
        <w:rPr>
          <w:rFonts w:asciiTheme="majorHAnsi" w:hAnsiTheme="majorHAnsi" w:cstheme="majorHAnsi"/>
          <w:color w:val="548DD4" w:themeColor="text2" w:themeTint="99"/>
        </w:rPr>
      </w:pPr>
      <w:r w:rsidRPr="00BC7B74">
        <w:rPr>
          <w:rFonts w:asciiTheme="majorHAnsi" w:hAnsiTheme="majorHAnsi" w:cstheme="majorHAnsi"/>
          <w:color w:val="548DD4" w:themeColor="text2" w:themeTint="99"/>
        </w:rPr>
        <w:t xml:space="preserve">We have included the potential of hairy roots to act as a biological system for mass-producing valuable metabolites or foreign proteins, generating interests in pharmaceutics and even phytoremediation areas. We also have provided a potato example in which hairy roots </w:t>
      </w:r>
      <w:r w:rsidR="00B50702">
        <w:rPr>
          <w:rFonts w:asciiTheme="majorHAnsi" w:hAnsiTheme="majorHAnsi" w:cstheme="majorHAnsi"/>
          <w:color w:val="548DD4" w:themeColor="text2" w:themeTint="99"/>
        </w:rPr>
        <w:t xml:space="preserve">were used </w:t>
      </w:r>
      <w:r w:rsidRPr="00BC7B74">
        <w:rPr>
          <w:rFonts w:asciiTheme="majorHAnsi" w:hAnsiTheme="majorHAnsi" w:cstheme="majorHAnsi"/>
          <w:color w:val="548DD4" w:themeColor="text2" w:themeTint="99"/>
        </w:rPr>
        <w:t>to produce the Hepatitis B surface antigens (HBsAg).</w:t>
      </w:r>
    </w:p>
    <w:p w14:paraId="51D295A4" w14:textId="77777777" w:rsidR="00BC7B74" w:rsidRDefault="00BC7B74" w:rsidP="007C324C">
      <w:pPr>
        <w:pBdr>
          <w:top w:val="nil"/>
          <w:left w:val="nil"/>
          <w:bottom w:val="nil"/>
          <w:right w:val="nil"/>
          <w:between w:val="nil"/>
        </w:pBdr>
        <w:rPr>
          <w:color w:val="000000"/>
        </w:rPr>
      </w:pPr>
    </w:p>
    <w:p w14:paraId="51CF4F99" w14:textId="7345A4DD"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*Are all the materials and equipment needed listed in the table? (Please note that any basic lab materials or equipment do not need to be listed, e.g. pipettes.)</w:t>
      </w:r>
      <w:r w:rsidRPr="00BC7B74">
        <w:rPr>
          <w:rFonts w:asciiTheme="majorHAnsi" w:hAnsiTheme="majorHAnsi" w:cstheme="majorHAnsi"/>
          <w:color w:val="000000"/>
        </w:rPr>
        <w:br/>
        <w:t xml:space="preserve">Yes, these seem to be in order. </w:t>
      </w:r>
    </w:p>
    <w:p w14:paraId="192D7DF2"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*Do you think the steps listed in the procedure would lead to the described outcome?</w:t>
      </w:r>
      <w:r w:rsidRPr="00BC7B74">
        <w:rPr>
          <w:rFonts w:asciiTheme="majorHAnsi" w:hAnsiTheme="majorHAnsi" w:cstheme="majorHAnsi"/>
          <w:color w:val="000000"/>
        </w:rPr>
        <w:br/>
        <w:t xml:space="preserve">Yes, possibly. Depending on the potato genotype used which is not mentioned or discussed. </w:t>
      </w:r>
    </w:p>
    <w:p w14:paraId="01456CD5" w14:textId="77777777" w:rsidR="00765A45" w:rsidRPr="00BC7B74" w:rsidRDefault="00E71F15" w:rsidP="007C324C">
      <w:pPr>
        <w:pBdr>
          <w:top w:val="nil"/>
          <w:left w:val="nil"/>
          <w:bottom w:val="nil"/>
          <w:right w:val="nil"/>
          <w:between w:val="nil"/>
        </w:pBdr>
        <w:rPr>
          <w:rFonts w:asciiTheme="majorHAnsi" w:hAnsiTheme="majorHAnsi" w:cstheme="majorHAnsi"/>
          <w:color w:val="1155CC"/>
        </w:rPr>
      </w:pPr>
      <w:r w:rsidRPr="00BC7B74">
        <w:rPr>
          <w:rFonts w:asciiTheme="majorHAnsi" w:hAnsiTheme="majorHAnsi" w:cstheme="majorHAnsi"/>
          <w:color w:val="1155CC"/>
        </w:rPr>
        <w:t xml:space="preserve">The genotypes tested with these protocols were already mentioned in the plant material and the results sections. </w:t>
      </w:r>
    </w:p>
    <w:p w14:paraId="5F6CD888" w14:textId="77777777" w:rsidR="009C30C1"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FF"/>
        </w:rPr>
        <w:br/>
      </w:r>
      <w:r w:rsidRPr="00AF0DFC">
        <w:rPr>
          <w:rFonts w:asciiTheme="majorHAnsi" w:hAnsiTheme="majorHAnsi" w:cstheme="majorHAnsi"/>
          <w:color w:val="000000"/>
        </w:rPr>
        <w:t>*Are the steps listed</w:t>
      </w:r>
      <w:r w:rsidRPr="00BC7B74">
        <w:rPr>
          <w:rFonts w:asciiTheme="majorHAnsi" w:hAnsiTheme="majorHAnsi" w:cstheme="majorHAnsi"/>
          <w:color w:val="000000"/>
        </w:rPr>
        <w:t xml:space="preserve"> in the procedure clearly explained?</w:t>
      </w:r>
      <w:r w:rsidRPr="00BC7B74">
        <w:rPr>
          <w:rFonts w:asciiTheme="majorHAnsi" w:hAnsiTheme="majorHAnsi" w:cstheme="majorHAnsi"/>
          <w:color w:val="000000"/>
        </w:rPr>
        <w:br/>
        <w:t xml:space="preserve">No. The methods are overly complicated where they could be simplified to ease application to other labs (e.g. "Plant transformation using A. rhizogenes" could be accomplished using methods similar to A. tumefaciens). Furthermore, steps critical to the success of the protocol are not detailed enough (e.g. step 4 of "Plant transformation using A. tumefaciens") and figures do not aid in understanding or carrying out critical steps. </w:t>
      </w:r>
    </w:p>
    <w:p w14:paraId="6DBBB93D" w14:textId="3070AE8A" w:rsidR="009C30C1" w:rsidRPr="00BC7B74" w:rsidRDefault="009C30C1" w:rsidP="007C324C">
      <w:pPr>
        <w:pBdr>
          <w:top w:val="nil"/>
          <w:left w:val="nil"/>
          <w:bottom w:val="nil"/>
          <w:right w:val="nil"/>
          <w:between w:val="nil"/>
        </w:pBdr>
        <w:rPr>
          <w:rFonts w:asciiTheme="majorHAnsi" w:hAnsiTheme="majorHAnsi" w:cstheme="majorHAnsi"/>
          <w:color w:val="0000FF"/>
        </w:rPr>
      </w:pPr>
      <w:r w:rsidRPr="00BC7B74">
        <w:rPr>
          <w:rFonts w:asciiTheme="majorHAnsi" w:hAnsiTheme="majorHAnsi" w:cstheme="majorHAnsi"/>
          <w:color w:val="0000FF"/>
        </w:rPr>
        <w:t>We have</w:t>
      </w:r>
      <w:r w:rsidR="00E71F15" w:rsidRPr="00BC7B74">
        <w:rPr>
          <w:rFonts w:asciiTheme="majorHAnsi" w:hAnsiTheme="majorHAnsi" w:cstheme="majorHAnsi"/>
          <w:color w:val="0000FF"/>
        </w:rPr>
        <w:t xml:space="preserve"> change</w:t>
      </w:r>
      <w:r w:rsidRPr="00BC7B74">
        <w:rPr>
          <w:rFonts w:asciiTheme="majorHAnsi" w:hAnsiTheme="majorHAnsi" w:cstheme="majorHAnsi"/>
          <w:color w:val="0000FF"/>
        </w:rPr>
        <w:t>d</w:t>
      </w:r>
      <w:r w:rsidR="00E71F15" w:rsidRPr="00BC7B74">
        <w:rPr>
          <w:rFonts w:asciiTheme="majorHAnsi" w:hAnsiTheme="majorHAnsi" w:cstheme="majorHAnsi"/>
          <w:color w:val="0000FF"/>
        </w:rPr>
        <w:t xml:space="preserve"> the protocol steps with the aim to make it clear</w:t>
      </w:r>
      <w:r w:rsidRPr="00BC7B74">
        <w:rPr>
          <w:rFonts w:asciiTheme="majorHAnsi" w:hAnsiTheme="majorHAnsi" w:cstheme="majorHAnsi"/>
          <w:color w:val="0000FF"/>
        </w:rPr>
        <w:t xml:space="preserve">er using shorter sentences and including Tables for the recipes that makes the reading less distorting.  </w:t>
      </w:r>
      <w:r w:rsidR="00BC7B74">
        <w:rPr>
          <w:rFonts w:asciiTheme="majorHAnsi" w:hAnsiTheme="majorHAnsi" w:cstheme="majorHAnsi"/>
          <w:color w:val="0000FF"/>
        </w:rPr>
        <w:t xml:space="preserve">We have also grouped some overlaying parts of the procedures in Agrobacterium </w:t>
      </w:r>
      <w:r w:rsidR="00D2308D">
        <w:rPr>
          <w:rFonts w:asciiTheme="majorHAnsi" w:hAnsiTheme="majorHAnsi" w:cstheme="majorHAnsi"/>
          <w:color w:val="0000FF"/>
        </w:rPr>
        <w:t xml:space="preserve">cultures used for </w:t>
      </w:r>
      <w:r w:rsidR="00BC7B74">
        <w:rPr>
          <w:rFonts w:asciiTheme="majorHAnsi" w:hAnsiTheme="majorHAnsi" w:cstheme="majorHAnsi"/>
          <w:color w:val="0000FF"/>
        </w:rPr>
        <w:t xml:space="preserve">transformation and </w:t>
      </w:r>
      <w:r w:rsidR="00D2308D" w:rsidRPr="00D2308D">
        <w:rPr>
          <w:rFonts w:asciiTheme="majorHAnsi" w:hAnsiTheme="majorHAnsi" w:cstheme="majorHAnsi"/>
          <w:color w:val="0000FF"/>
        </w:rPr>
        <w:t>Plant material for transformation</w:t>
      </w:r>
      <w:r w:rsidR="00BC7B74">
        <w:rPr>
          <w:rFonts w:asciiTheme="majorHAnsi" w:hAnsiTheme="majorHAnsi" w:cstheme="majorHAnsi"/>
          <w:color w:val="0000FF"/>
        </w:rPr>
        <w:t xml:space="preserve">. </w:t>
      </w:r>
      <w:r w:rsidRPr="00BC7B74">
        <w:rPr>
          <w:rFonts w:asciiTheme="majorHAnsi" w:hAnsiTheme="majorHAnsi" w:cstheme="majorHAnsi"/>
          <w:color w:val="0000FF"/>
        </w:rPr>
        <w:t>We have ma</w:t>
      </w:r>
      <w:r w:rsidR="00BC7B74">
        <w:rPr>
          <w:rFonts w:asciiTheme="majorHAnsi" w:hAnsiTheme="majorHAnsi" w:cstheme="majorHAnsi"/>
          <w:color w:val="0000FF"/>
        </w:rPr>
        <w:t>de</w:t>
      </w:r>
      <w:r w:rsidRPr="00BC7B74">
        <w:rPr>
          <w:rFonts w:asciiTheme="majorHAnsi" w:hAnsiTheme="majorHAnsi" w:cstheme="majorHAnsi"/>
          <w:color w:val="0000FF"/>
        </w:rPr>
        <w:t xml:space="preserve"> an accurate review to highlight the critical steps, which will be included in the video format. We have modified the figures to better represent the steps that are more relevant for the whole procedure. </w:t>
      </w:r>
    </w:p>
    <w:p w14:paraId="55BE4AAD" w14:textId="77777777" w:rsidR="009C30C1" w:rsidRPr="00BC7B74" w:rsidRDefault="009C30C1" w:rsidP="007C324C">
      <w:pPr>
        <w:pBdr>
          <w:top w:val="nil"/>
          <w:left w:val="nil"/>
          <w:bottom w:val="nil"/>
          <w:right w:val="nil"/>
          <w:between w:val="nil"/>
        </w:pBdr>
        <w:rPr>
          <w:rFonts w:asciiTheme="majorHAnsi" w:hAnsiTheme="majorHAnsi" w:cstheme="majorHAnsi"/>
          <w:color w:val="000000"/>
        </w:rPr>
      </w:pPr>
    </w:p>
    <w:p w14:paraId="0043AFE2"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*Are any important steps missing from the procedure?</w:t>
      </w:r>
      <w:r w:rsidRPr="00BC7B74">
        <w:rPr>
          <w:rFonts w:asciiTheme="majorHAnsi" w:hAnsiTheme="majorHAnsi" w:cstheme="majorHAnsi"/>
          <w:color w:val="000000"/>
        </w:rPr>
        <w:br/>
        <w:t xml:space="preserve">Yes, the way in which the plant materials are grown that are used for transformation is not described. </w:t>
      </w:r>
    </w:p>
    <w:p w14:paraId="3FBF2D32" w14:textId="77777777" w:rsidR="00765A45" w:rsidRPr="00BC7B74" w:rsidRDefault="00E71F15" w:rsidP="007C324C">
      <w:pPr>
        <w:pBdr>
          <w:top w:val="nil"/>
          <w:left w:val="nil"/>
          <w:bottom w:val="nil"/>
          <w:right w:val="nil"/>
          <w:between w:val="nil"/>
        </w:pBdr>
        <w:rPr>
          <w:rFonts w:asciiTheme="majorHAnsi" w:hAnsiTheme="majorHAnsi" w:cstheme="majorHAnsi"/>
          <w:color w:val="1155CC"/>
        </w:rPr>
      </w:pPr>
      <w:r w:rsidRPr="00BC7B74">
        <w:rPr>
          <w:rFonts w:asciiTheme="majorHAnsi" w:hAnsiTheme="majorHAnsi" w:cstheme="majorHAnsi"/>
          <w:color w:val="1155CC"/>
        </w:rPr>
        <w:t>The plant material used for transformation was already described in the first version of the manuscript, however, to make it clearer to the reader, we added a section entitled “Plant material for transformation”.</w:t>
      </w:r>
    </w:p>
    <w:p w14:paraId="2435A492"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lastRenderedPageBreak/>
        <w:br/>
        <w:t>*Are appropriate controls suggested?</w:t>
      </w:r>
    </w:p>
    <w:p w14:paraId="38F728E4"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No, no controls are suggested.</w:t>
      </w:r>
    </w:p>
    <w:p w14:paraId="7CE880FA" w14:textId="77777777" w:rsidR="00765A45" w:rsidRPr="00BC7B74" w:rsidRDefault="00E71F15" w:rsidP="007C324C">
      <w:pPr>
        <w:pBdr>
          <w:top w:val="nil"/>
          <w:left w:val="nil"/>
          <w:bottom w:val="nil"/>
          <w:right w:val="nil"/>
          <w:between w:val="nil"/>
        </w:pBdr>
        <w:rPr>
          <w:rFonts w:asciiTheme="majorHAnsi" w:hAnsiTheme="majorHAnsi" w:cstheme="majorHAnsi"/>
          <w:color w:val="1155CC"/>
        </w:rPr>
      </w:pPr>
      <w:r w:rsidRPr="00BC7B74">
        <w:rPr>
          <w:rFonts w:asciiTheme="majorHAnsi" w:hAnsiTheme="majorHAnsi" w:cstheme="majorHAnsi"/>
          <w:color w:val="1155CC"/>
        </w:rPr>
        <w:t xml:space="preserve">In each transformation procedure we specified that negative controls are needed. Regarding the protocol of </w:t>
      </w:r>
      <w:r w:rsidRPr="00BC7B74">
        <w:rPr>
          <w:rFonts w:asciiTheme="majorHAnsi" w:hAnsiTheme="majorHAnsi" w:cstheme="majorHAnsi"/>
          <w:i/>
          <w:color w:val="1155CC"/>
        </w:rPr>
        <w:t>A. rhizogenes</w:t>
      </w:r>
      <w:r w:rsidRPr="00BC7B74">
        <w:rPr>
          <w:rFonts w:asciiTheme="majorHAnsi" w:hAnsiTheme="majorHAnsi" w:cstheme="majorHAnsi"/>
          <w:color w:val="1155CC"/>
        </w:rPr>
        <w:t xml:space="preserve"> we proposed to use the </w:t>
      </w:r>
      <w:r w:rsidRPr="00BC7B74">
        <w:rPr>
          <w:rFonts w:asciiTheme="majorHAnsi" w:hAnsiTheme="majorHAnsi" w:cstheme="majorHAnsi"/>
          <w:i/>
          <w:color w:val="1155CC"/>
        </w:rPr>
        <w:t>A. rhizogenes</w:t>
      </w:r>
      <w:r w:rsidRPr="00BC7B74">
        <w:rPr>
          <w:rFonts w:asciiTheme="majorHAnsi" w:hAnsiTheme="majorHAnsi" w:cstheme="majorHAnsi"/>
          <w:color w:val="1155CC"/>
        </w:rPr>
        <w:t xml:space="preserve"> strain untransformed or transformed with the empty vector that includes the transformation marker. In the </w:t>
      </w:r>
      <w:r w:rsidRPr="00BC7B74">
        <w:rPr>
          <w:rFonts w:asciiTheme="majorHAnsi" w:hAnsiTheme="majorHAnsi" w:cstheme="majorHAnsi"/>
          <w:i/>
          <w:color w:val="1155CC"/>
        </w:rPr>
        <w:t xml:space="preserve">A.tumefaciens </w:t>
      </w:r>
      <w:r w:rsidRPr="00BC7B74">
        <w:rPr>
          <w:rFonts w:asciiTheme="majorHAnsi" w:hAnsiTheme="majorHAnsi" w:cstheme="majorHAnsi"/>
          <w:color w:val="1155CC"/>
        </w:rPr>
        <w:t>transformation we proposed to use the wild type or plants transformed with the empty vector.</w:t>
      </w:r>
    </w:p>
    <w:p w14:paraId="7EA8E1F7" w14:textId="77777777" w:rsidR="00765A45" w:rsidRPr="00D2308D"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r>
      <w:r w:rsidRPr="00D2308D">
        <w:rPr>
          <w:rFonts w:asciiTheme="majorHAnsi" w:hAnsiTheme="majorHAnsi" w:cstheme="majorHAnsi"/>
          <w:color w:val="000000"/>
        </w:rPr>
        <w:t>*Are all the critical steps highlighted?</w:t>
      </w:r>
      <w:r w:rsidRPr="00D2308D">
        <w:rPr>
          <w:rFonts w:asciiTheme="majorHAnsi" w:hAnsiTheme="majorHAnsi" w:cstheme="majorHAnsi"/>
          <w:color w:val="000000"/>
        </w:rPr>
        <w:br/>
        <w:t>No, no critical steps are highlighted.</w:t>
      </w:r>
    </w:p>
    <w:p w14:paraId="2FF1B758" w14:textId="6479993B" w:rsidR="00765A45" w:rsidRPr="00BC7B74" w:rsidRDefault="00E71F15" w:rsidP="007C324C">
      <w:pPr>
        <w:pBdr>
          <w:top w:val="nil"/>
          <w:left w:val="nil"/>
          <w:bottom w:val="nil"/>
          <w:right w:val="nil"/>
          <w:between w:val="nil"/>
        </w:pBdr>
        <w:rPr>
          <w:rFonts w:asciiTheme="majorHAnsi" w:hAnsiTheme="majorHAnsi" w:cstheme="majorHAnsi"/>
          <w:color w:val="1155CC"/>
        </w:rPr>
      </w:pPr>
      <w:r w:rsidRPr="00D2308D">
        <w:rPr>
          <w:rFonts w:asciiTheme="majorHAnsi" w:hAnsiTheme="majorHAnsi" w:cstheme="majorHAnsi"/>
          <w:color w:val="1155CC"/>
        </w:rPr>
        <w:t>There are some critical</w:t>
      </w:r>
      <w:r w:rsidRPr="00BC7B74">
        <w:rPr>
          <w:rFonts w:asciiTheme="majorHAnsi" w:hAnsiTheme="majorHAnsi" w:cstheme="majorHAnsi"/>
          <w:color w:val="1155CC"/>
        </w:rPr>
        <w:t xml:space="preserve"> steps that were warning by word “Caution” in the previous manuscript version. Now in the present manuscript, these steps have been highlighted as Critical steps. The word “Caution” is only used when special measures must be taken with the chemicals or with wasted plant material.</w:t>
      </w:r>
      <w:r w:rsidR="00D2308D">
        <w:rPr>
          <w:rFonts w:asciiTheme="majorHAnsi" w:hAnsiTheme="majorHAnsi" w:cstheme="majorHAnsi"/>
          <w:color w:val="1155CC"/>
        </w:rPr>
        <w:t xml:space="preserve"> We have highlighted all the critical steps for the video production.</w:t>
      </w:r>
    </w:p>
    <w:p w14:paraId="6713731F" w14:textId="77777777" w:rsidR="00765A45" w:rsidRPr="00BC7B74" w:rsidRDefault="00765A45" w:rsidP="007C324C">
      <w:pPr>
        <w:pBdr>
          <w:top w:val="nil"/>
          <w:left w:val="nil"/>
          <w:bottom w:val="nil"/>
          <w:right w:val="nil"/>
          <w:between w:val="nil"/>
        </w:pBdr>
        <w:rPr>
          <w:rFonts w:asciiTheme="majorHAnsi" w:hAnsiTheme="majorHAnsi" w:cstheme="majorHAnsi"/>
          <w:color w:val="000000"/>
        </w:rPr>
      </w:pPr>
    </w:p>
    <w:p w14:paraId="70346964" w14:textId="77777777" w:rsidR="00765A45" w:rsidRPr="00BC7B74" w:rsidRDefault="00E71F15" w:rsidP="007C324C">
      <w:pPr>
        <w:pBdr>
          <w:top w:val="nil"/>
          <w:left w:val="nil"/>
          <w:bottom w:val="nil"/>
          <w:right w:val="nil"/>
          <w:between w:val="nil"/>
        </w:pBdr>
        <w:rPr>
          <w:rFonts w:asciiTheme="majorHAnsi" w:hAnsiTheme="majorHAnsi" w:cstheme="majorHAnsi"/>
          <w:color w:val="0000FF"/>
        </w:rPr>
      </w:pPr>
      <w:r w:rsidRPr="00BC7B74">
        <w:rPr>
          <w:rFonts w:asciiTheme="majorHAnsi" w:hAnsiTheme="majorHAnsi" w:cstheme="majorHAnsi"/>
          <w:color w:val="000000"/>
        </w:rPr>
        <w:t>*Is there any additional information that would be useful to include?</w:t>
      </w:r>
      <w:r w:rsidRPr="00BC7B74">
        <w:rPr>
          <w:rFonts w:asciiTheme="majorHAnsi" w:hAnsiTheme="majorHAnsi" w:cstheme="majorHAnsi"/>
          <w:color w:val="000000"/>
        </w:rPr>
        <w:br/>
        <w:t xml:space="preserve">Yes, please see previous comments. </w:t>
      </w:r>
    </w:p>
    <w:p w14:paraId="25BC0835" w14:textId="77777777" w:rsidR="00765A45" w:rsidRPr="00BC7B74" w:rsidRDefault="00E71F15" w:rsidP="007C324C">
      <w:pPr>
        <w:pBdr>
          <w:top w:val="nil"/>
          <w:left w:val="nil"/>
          <w:bottom w:val="nil"/>
          <w:right w:val="nil"/>
          <w:between w:val="nil"/>
        </w:pBdr>
        <w:rPr>
          <w:rFonts w:asciiTheme="majorHAnsi" w:hAnsiTheme="majorHAnsi" w:cstheme="majorHAnsi"/>
          <w:color w:val="0000FF"/>
        </w:rPr>
      </w:pPr>
      <w:r w:rsidRPr="00BC7B74">
        <w:rPr>
          <w:rFonts w:asciiTheme="majorHAnsi" w:hAnsiTheme="majorHAnsi" w:cstheme="majorHAnsi"/>
          <w:color w:val="0000FF"/>
        </w:rPr>
        <w:t>We already amended previous comments</w:t>
      </w:r>
      <w:r w:rsidR="009C30C1" w:rsidRPr="00BC7B74">
        <w:rPr>
          <w:rFonts w:asciiTheme="majorHAnsi" w:hAnsiTheme="majorHAnsi" w:cstheme="majorHAnsi"/>
          <w:color w:val="0000FF"/>
        </w:rPr>
        <w:t>.</w:t>
      </w:r>
    </w:p>
    <w:p w14:paraId="39939BDE"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*Are the anticipated results reasonable, and if so, are they useful to readers?</w:t>
      </w:r>
      <w:r w:rsidRPr="00BC7B74">
        <w:rPr>
          <w:rFonts w:asciiTheme="majorHAnsi" w:hAnsiTheme="majorHAnsi" w:cstheme="majorHAnsi"/>
          <w:color w:val="000000"/>
        </w:rPr>
        <w:br/>
        <w:t>No quantifiable results are provided towards efficiency of the methods and the visual data comparing the two methods (i.e. GUS staining) is inconclusive.</w:t>
      </w:r>
    </w:p>
    <w:p w14:paraId="6ECF597B" w14:textId="77777777" w:rsidR="00E4513C" w:rsidRPr="00BC7B74" w:rsidRDefault="00E71F15" w:rsidP="007C324C">
      <w:pPr>
        <w:pBdr>
          <w:top w:val="nil"/>
          <w:left w:val="nil"/>
          <w:bottom w:val="nil"/>
          <w:right w:val="nil"/>
          <w:between w:val="nil"/>
        </w:pBdr>
        <w:rPr>
          <w:rFonts w:asciiTheme="majorHAnsi" w:hAnsiTheme="majorHAnsi" w:cstheme="majorHAnsi"/>
          <w:color w:val="0B5394"/>
        </w:rPr>
      </w:pPr>
      <w:r w:rsidRPr="00BC7B74">
        <w:rPr>
          <w:rFonts w:asciiTheme="majorHAnsi" w:hAnsiTheme="majorHAnsi" w:cstheme="majorHAnsi"/>
          <w:color w:val="0B5394"/>
        </w:rPr>
        <w:t>The goal of this manuscript is to compare the localization of promoter activity using both transformation systems. To get this aim we used a chromogenic substrate</w:t>
      </w:r>
      <w:r w:rsidR="00E4513C" w:rsidRPr="00BC7B74">
        <w:rPr>
          <w:rFonts w:asciiTheme="majorHAnsi" w:hAnsiTheme="majorHAnsi" w:cstheme="majorHAnsi"/>
          <w:color w:val="0B5394"/>
        </w:rPr>
        <w:t xml:space="preserve"> to perform a histochemical analysis</w:t>
      </w:r>
      <w:r w:rsidRPr="00BC7B74">
        <w:rPr>
          <w:rFonts w:asciiTheme="majorHAnsi" w:hAnsiTheme="majorHAnsi" w:cstheme="majorHAnsi"/>
          <w:color w:val="0B5394"/>
        </w:rPr>
        <w:t>,</w:t>
      </w:r>
      <w:r w:rsidR="00E4513C" w:rsidRPr="00BC7B74">
        <w:rPr>
          <w:rFonts w:asciiTheme="majorHAnsi" w:hAnsiTheme="majorHAnsi" w:cstheme="majorHAnsi"/>
          <w:color w:val="0B5394"/>
        </w:rPr>
        <w:t xml:space="preserve"> </w:t>
      </w:r>
      <w:r w:rsidRPr="00BC7B74">
        <w:rPr>
          <w:rFonts w:asciiTheme="majorHAnsi" w:hAnsiTheme="majorHAnsi" w:cstheme="majorHAnsi"/>
          <w:color w:val="0B5394"/>
        </w:rPr>
        <w:t>but</w:t>
      </w:r>
      <w:r w:rsidRPr="00BC7B74">
        <w:rPr>
          <w:rFonts w:asciiTheme="majorHAnsi" w:hAnsiTheme="majorHAnsi" w:cstheme="majorHAnsi"/>
          <w:color w:val="0B5394"/>
          <w:highlight w:val="white"/>
        </w:rPr>
        <w:t xml:space="preserve"> it is not</w:t>
      </w:r>
      <w:r w:rsidRPr="00BC7B74">
        <w:rPr>
          <w:rFonts w:asciiTheme="majorHAnsi" w:hAnsiTheme="majorHAnsi" w:cstheme="majorHAnsi"/>
          <w:b/>
          <w:color w:val="0B5394"/>
          <w:highlight w:val="white"/>
        </w:rPr>
        <w:t xml:space="preserve"> </w:t>
      </w:r>
      <w:r w:rsidRPr="00BC7B74">
        <w:rPr>
          <w:rFonts w:asciiTheme="majorHAnsi" w:hAnsiTheme="majorHAnsi" w:cstheme="majorHAnsi"/>
          <w:color w:val="0B5394"/>
        </w:rPr>
        <w:t xml:space="preserve">appropriated for quantification. </w:t>
      </w:r>
      <w:r w:rsidR="00E4513C" w:rsidRPr="00BC7B74">
        <w:rPr>
          <w:rFonts w:asciiTheme="majorHAnsi" w:hAnsiTheme="majorHAnsi" w:cstheme="majorHAnsi"/>
          <w:color w:val="0B5394"/>
        </w:rPr>
        <w:t>In the discussion section now we are providing information about the efficiency of both methodologies.</w:t>
      </w:r>
    </w:p>
    <w:p w14:paraId="23A8A89D" w14:textId="77777777" w:rsidR="00765A45" w:rsidRPr="00BC7B74" w:rsidRDefault="00E71F15"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*Are any important references missing and are the included references useful?</w:t>
      </w:r>
      <w:r w:rsidRPr="00BC7B74">
        <w:rPr>
          <w:rFonts w:asciiTheme="majorHAnsi" w:hAnsiTheme="majorHAnsi" w:cstheme="majorHAnsi"/>
          <w:color w:val="000000"/>
        </w:rPr>
        <w:br/>
        <w:t xml:space="preserve">These seem to be in order. </w:t>
      </w:r>
    </w:p>
    <w:p w14:paraId="18595C4A" w14:textId="77777777" w:rsidR="00765A45" w:rsidRPr="00BC7B74" w:rsidRDefault="00E71F15" w:rsidP="007C324C">
      <w:pPr>
        <w:rPr>
          <w:rFonts w:asciiTheme="majorHAnsi" w:hAnsiTheme="majorHAnsi" w:cstheme="majorHAnsi"/>
        </w:rPr>
      </w:pPr>
      <w:r w:rsidRPr="00BC7B74">
        <w:rPr>
          <w:rFonts w:asciiTheme="majorHAnsi" w:hAnsiTheme="majorHAnsi" w:cstheme="majorHAnsi"/>
        </w:rPr>
        <w:t>Sincerely,</w:t>
      </w:r>
      <w:r w:rsidRPr="00BC7B74">
        <w:rPr>
          <w:rFonts w:asciiTheme="majorHAnsi" w:hAnsiTheme="majorHAnsi" w:cstheme="majorHAnsi"/>
        </w:rPr>
        <w:br/>
        <w:t>Reviewer</w:t>
      </w:r>
    </w:p>
    <w:p w14:paraId="373640C6" w14:textId="77777777" w:rsidR="00E4513C" w:rsidRPr="00BC7B74" w:rsidRDefault="00E4513C" w:rsidP="007C324C">
      <w:pPr>
        <w:pBdr>
          <w:top w:val="nil"/>
          <w:left w:val="nil"/>
          <w:bottom w:val="nil"/>
          <w:right w:val="nil"/>
          <w:between w:val="nil"/>
        </w:pBdr>
        <w:rPr>
          <w:rFonts w:asciiTheme="majorHAnsi" w:hAnsiTheme="majorHAnsi" w:cstheme="majorHAnsi"/>
          <w:color w:val="000000"/>
        </w:rPr>
      </w:pPr>
    </w:p>
    <w:p w14:paraId="02C3FB56" w14:textId="6F6DF89E" w:rsidR="001D1210" w:rsidRPr="00BC7B74" w:rsidRDefault="00E4513C" w:rsidP="007C324C">
      <w:pPr>
        <w:pStyle w:val="NormalWeb"/>
        <w:spacing w:before="0" w:beforeAutospacing="0" w:after="160" w:afterAutospacing="0"/>
        <w:rPr>
          <w:rFonts w:asciiTheme="majorHAnsi" w:hAnsiTheme="majorHAnsi" w:cstheme="majorHAnsi"/>
          <w:color w:val="0000FF"/>
        </w:rPr>
      </w:pPr>
      <w:r w:rsidRPr="00BC7B74">
        <w:rPr>
          <w:rFonts w:asciiTheme="majorHAnsi" w:hAnsiTheme="majorHAnsi" w:cstheme="majorHAnsi"/>
          <w:color w:val="0070C0"/>
        </w:rPr>
        <w:t>We thank to the Reviewer her/his comments that help to improve the new version of the manuscript. We hope that this revised version fulfils the expectations of the Reviewer.</w:t>
      </w:r>
      <w:r w:rsidR="00E71F15" w:rsidRPr="00BC7B74">
        <w:rPr>
          <w:rFonts w:asciiTheme="majorHAnsi" w:hAnsiTheme="majorHAnsi" w:cstheme="majorHAnsi"/>
          <w:color w:val="000000"/>
        </w:rPr>
        <w:br/>
      </w:r>
      <w:r w:rsidR="00E71F15" w:rsidRPr="00BC7B74">
        <w:rPr>
          <w:rFonts w:asciiTheme="majorHAnsi" w:hAnsiTheme="majorHAnsi" w:cstheme="majorHAnsi"/>
          <w:color w:val="000000"/>
        </w:rPr>
        <w:br/>
      </w:r>
      <w:r w:rsidR="00E71F15" w:rsidRPr="00BC7B74">
        <w:rPr>
          <w:rFonts w:asciiTheme="majorHAnsi" w:hAnsiTheme="majorHAnsi" w:cstheme="majorHAnsi"/>
          <w:color w:val="000000"/>
        </w:rPr>
        <w:br/>
      </w:r>
      <w:r w:rsidR="001D1210" w:rsidRPr="00BC7B74">
        <w:rPr>
          <w:rFonts w:asciiTheme="majorHAnsi" w:hAnsiTheme="majorHAnsi" w:cstheme="majorHAnsi"/>
          <w:b/>
          <w:bCs/>
          <w:color w:val="000000"/>
        </w:rPr>
        <w:t>Reviewer #2:</w:t>
      </w:r>
      <w:r w:rsidR="001D1210" w:rsidRPr="00BC7B74">
        <w:rPr>
          <w:rFonts w:asciiTheme="majorHAnsi" w:hAnsiTheme="majorHAnsi" w:cstheme="majorHAnsi"/>
          <w:color w:val="000000"/>
        </w:rPr>
        <w:br/>
        <w:t>Manuscript Summary:</w:t>
      </w:r>
      <w:r w:rsidR="001D1210" w:rsidRPr="00BC7B74">
        <w:rPr>
          <w:rFonts w:asciiTheme="majorHAnsi" w:hAnsiTheme="majorHAnsi" w:cstheme="majorHAnsi"/>
          <w:color w:val="000000"/>
        </w:rPr>
        <w:br/>
        <w:t xml:space="preserve">The manuscript "Agrobacterium tumefaciens and A. rhizogenes-mediated transformation of potato: the promoter activity of a suberin gene as a proof of concept" (JoVE59119) submitted by Fernández-Piñán et al, describes the Agrobacterium-mediated transformation of potato, using both A. tumefaciens and A. rhizogenes. As proof of concept, the authors demonstrate the promoter-driven </w:t>
      </w:r>
      <w:r w:rsidR="001D1210" w:rsidRPr="00BC7B74">
        <w:rPr>
          <w:rFonts w:asciiTheme="majorHAnsi" w:hAnsiTheme="majorHAnsi" w:cstheme="majorHAnsi"/>
          <w:color w:val="000000"/>
        </w:rPr>
        <w:lastRenderedPageBreak/>
        <w:t>expression of GUS in root tissue, based on a suberin-associated gene, FHT.</w:t>
      </w:r>
      <w:r w:rsidR="001D1210" w:rsidRPr="00BC7B74">
        <w:rPr>
          <w:rFonts w:asciiTheme="majorHAnsi" w:hAnsiTheme="majorHAnsi" w:cstheme="majorHAnsi"/>
          <w:color w:val="000000"/>
        </w:rPr>
        <w:br/>
      </w:r>
      <w:r w:rsidR="001D1210" w:rsidRPr="00BC7B74">
        <w:rPr>
          <w:rFonts w:asciiTheme="majorHAnsi" w:hAnsiTheme="majorHAnsi" w:cstheme="majorHAnsi"/>
          <w:color w:val="000000"/>
        </w:rPr>
        <w:br/>
        <w:t>Major Concerns:</w:t>
      </w:r>
      <w:r w:rsidR="001D1210" w:rsidRPr="00BC7B74">
        <w:rPr>
          <w:rFonts w:asciiTheme="majorHAnsi" w:hAnsiTheme="majorHAnsi" w:cstheme="majorHAnsi"/>
          <w:color w:val="000000"/>
        </w:rPr>
        <w:br/>
        <w:t>None; this MS is timely, as potato transformation is becoming more important in the analysis of potato genes. With the potato genome sequence being published ~8 years ago, there has been a much greater interest in this plant species as an experimental model (primarily because of its importance as a food crop). Having a routine and robust transformation protocol for potato is important for advancing studies on the crop and for implementing biotechnological solutions to its production and storage. There have been other protocols for potato transformation published (indeed the author's protocols are based on previously published protocols), but the JoVE environment allows for a more detailed description of the procedure.</w:t>
      </w:r>
      <w:r w:rsidR="001D1210" w:rsidRPr="00BC7B74">
        <w:rPr>
          <w:rFonts w:asciiTheme="majorHAnsi" w:hAnsiTheme="majorHAnsi" w:cstheme="majorHAnsi"/>
          <w:color w:val="000000"/>
        </w:rPr>
        <w:br/>
      </w:r>
      <w:r w:rsidR="001D1210" w:rsidRPr="00BC7B74">
        <w:rPr>
          <w:rFonts w:asciiTheme="majorHAnsi" w:hAnsiTheme="majorHAnsi" w:cstheme="majorHAnsi"/>
          <w:color w:val="0000FF"/>
        </w:rPr>
        <w:t>We thank the Reviewer for her/his positive comments and also for all the suggestions raised below. We think that her/his help has contributed to improve the revised manuscript.</w:t>
      </w:r>
    </w:p>
    <w:p w14:paraId="1E924D74" w14:textId="26721CB4"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00"/>
        </w:rPr>
        <w:br/>
        <w:t>Minor Concerns:</w:t>
      </w:r>
      <w:r w:rsidRPr="00BC7B74">
        <w:rPr>
          <w:rFonts w:asciiTheme="majorHAnsi" w:hAnsiTheme="majorHAnsi" w:cstheme="majorHAnsi"/>
          <w:color w:val="000000"/>
        </w:rPr>
        <w:br/>
        <w:t xml:space="preserve">There are a few minor typos (ln 62, roo.ts; ln 72, "works" should be "studies" and ln 268, "Mm should be "mM"). </w:t>
      </w:r>
    </w:p>
    <w:p w14:paraId="6DB222C5" w14:textId="77777777"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FF"/>
        </w:rPr>
        <w:t>These mistakes have been amended.</w:t>
      </w:r>
    </w:p>
    <w:p w14:paraId="65ECD248" w14:textId="77777777"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00"/>
        </w:rPr>
        <w:t xml:space="preserve">Also, it would be good if the authors provided some discussion about cultivar choice. Are all potato cultivars amenable to this protocol? There are older references that compare cultivars and show differences. The utility of the protocol would be greatly enhanced if it were universally applicable to any potato cultivar. </w:t>
      </w:r>
    </w:p>
    <w:p w14:paraId="494BF197" w14:textId="68269DDB"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FF"/>
          <w:shd w:val="clear" w:color="auto" w:fill="FFFFFF"/>
        </w:rPr>
        <w:t xml:space="preserve">In our laboratory we are working with </w:t>
      </w:r>
      <w:r w:rsidRPr="00BC7B74">
        <w:rPr>
          <w:rFonts w:asciiTheme="majorHAnsi" w:hAnsiTheme="majorHAnsi" w:cstheme="majorHAnsi"/>
          <w:i/>
          <w:color w:val="0000FF"/>
          <w:shd w:val="clear" w:color="auto" w:fill="FFFFFF"/>
        </w:rPr>
        <w:t xml:space="preserve">S. tuberosum </w:t>
      </w:r>
      <w:r w:rsidRPr="00BC7B74">
        <w:rPr>
          <w:rFonts w:asciiTheme="majorHAnsi" w:hAnsiTheme="majorHAnsi" w:cstheme="majorHAnsi"/>
          <w:color w:val="0000FF"/>
          <w:shd w:val="clear" w:color="auto" w:fill="FFFFFF"/>
        </w:rPr>
        <w:t xml:space="preserve">ssp. </w:t>
      </w:r>
      <w:r w:rsidRPr="00BC7B74">
        <w:rPr>
          <w:rFonts w:asciiTheme="majorHAnsi" w:hAnsiTheme="majorHAnsi" w:cstheme="majorHAnsi"/>
          <w:i/>
          <w:color w:val="0000FF"/>
          <w:shd w:val="clear" w:color="auto" w:fill="FFFFFF"/>
        </w:rPr>
        <w:t>tuberosum</w:t>
      </w:r>
      <w:r w:rsidRPr="00BC7B74">
        <w:rPr>
          <w:rFonts w:asciiTheme="majorHAnsi" w:hAnsiTheme="majorHAnsi" w:cstheme="majorHAnsi"/>
          <w:color w:val="0000FF"/>
          <w:shd w:val="clear" w:color="auto" w:fill="FFFFFF"/>
        </w:rPr>
        <w:t xml:space="preserve"> cv. Désirée because it is the model of choice of many laboratories working on plant molecular genetics. We also are working with ssp. andigena because its tuberization is photoperiod-sensitive, a feature that is very valuable in some physiological studies. However different potato cultivars were successfully transformed by </w:t>
      </w:r>
      <w:r w:rsidRPr="00BC7B74">
        <w:rPr>
          <w:rFonts w:asciiTheme="majorHAnsi" w:hAnsiTheme="majorHAnsi" w:cstheme="majorHAnsi"/>
          <w:i/>
          <w:color w:val="0000FF"/>
          <w:shd w:val="clear" w:color="auto" w:fill="FFFFFF"/>
        </w:rPr>
        <w:t>A. tumefaciens</w:t>
      </w:r>
      <w:r w:rsidRPr="00BC7B74">
        <w:rPr>
          <w:rFonts w:asciiTheme="majorHAnsi" w:hAnsiTheme="majorHAnsi" w:cstheme="majorHAnsi"/>
          <w:color w:val="0000FF"/>
          <w:shd w:val="clear" w:color="auto" w:fill="FFFFFF"/>
        </w:rPr>
        <w:t xml:space="preserve"> in the past (Block 1988) including economically important potato cultivars (Beaujean et al., 1998). Regarding </w:t>
      </w:r>
      <w:r w:rsidRPr="00BC7B74">
        <w:rPr>
          <w:rFonts w:asciiTheme="majorHAnsi" w:hAnsiTheme="majorHAnsi" w:cstheme="majorHAnsi"/>
          <w:i/>
          <w:color w:val="0000FF"/>
          <w:shd w:val="clear" w:color="auto" w:fill="FFFFFF"/>
        </w:rPr>
        <w:t>A. rhizogenes</w:t>
      </w:r>
      <w:r w:rsidRPr="00BC7B74">
        <w:rPr>
          <w:rFonts w:asciiTheme="majorHAnsi" w:hAnsiTheme="majorHAnsi" w:cstheme="majorHAnsi"/>
          <w:color w:val="0000FF"/>
          <w:shd w:val="clear" w:color="auto" w:fill="FFFFFF"/>
        </w:rPr>
        <w:t xml:space="preserve">, when setting up the procedure in our laboratory, we tested different Agrobacterium strains and explants, and very clearly the procedure described by Horn et al., 2014 was the most robust and successful. These authors also reported the efficient transformation by </w:t>
      </w:r>
      <w:r w:rsidRPr="00BC7B74">
        <w:rPr>
          <w:rFonts w:asciiTheme="majorHAnsi" w:hAnsiTheme="majorHAnsi" w:cstheme="majorHAnsi"/>
          <w:i/>
          <w:color w:val="0000FF"/>
          <w:shd w:val="clear" w:color="auto" w:fill="FFFFFF"/>
        </w:rPr>
        <w:t>A. rhizogenes</w:t>
      </w:r>
      <w:r w:rsidRPr="00BC7B74">
        <w:rPr>
          <w:rFonts w:asciiTheme="majorHAnsi" w:hAnsiTheme="majorHAnsi" w:cstheme="majorHAnsi"/>
          <w:color w:val="0000FF"/>
          <w:shd w:val="clear" w:color="auto" w:fill="FFFFFF"/>
        </w:rPr>
        <w:t xml:space="preserve"> of four different cultivars. Hence both systems of transformation are efficient for different potato cultivars and probably can be applicable to any potato cultivar. </w:t>
      </w:r>
    </w:p>
    <w:p w14:paraId="01801B1B" w14:textId="77777777"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FF"/>
          <w:shd w:val="clear" w:color="auto" w:fill="FFFFFF"/>
        </w:rPr>
        <w:t xml:space="preserve">We added in the discussion the information about the transformation efficiencies of both procedures to highlight that they are acceptable (35-48 %) using </w:t>
      </w:r>
      <w:r w:rsidRPr="00BC7B74">
        <w:rPr>
          <w:rFonts w:asciiTheme="majorHAnsi" w:hAnsiTheme="majorHAnsi" w:cstheme="majorHAnsi"/>
          <w:i/>
          <w:iCs/>
          <w:color w:val="0000FF"/>
          <w:shd w:val="clear" w:color="auto" w:fill="FFFFFF"/>
        </w:rPr>
        <w:t>A. tumefaciens</w:t>
      </w:r>
      <w:r w:rsidRPr="00BC7B74">
        <w:rPr>
          <w:rFonts w:asciiTheme="majorHAnsi" w:hAnsiTheme="majorHAnsi" w:cstheme="majorHAnsi"/>
          <w:color w:val="0000FF"/>
          <w:shd w:val="clear" w:color="auto" w:fill="FFFFFF"/>
        </w:rPr>
        <w:t xml:space="preserve">, and superior (80-100%) using </w:t>
      </w:r>
      <w:r w:rsidRPr="00BC7B74">
        <w:rPr>
          <w:rFonts w:asciiTheme="majorHAnsi" w:hAnsiTheme="majorHAnsi" w:cstheme="majorHAnsi"/>
          <w:i/>
          <w:iCs/>
          <w:color w:val="0000FF"/>
          <w:shd w:val="clear" w:color="auto" w:fill="FFFFFF"/>
        </w:rPr>
        <w:t>A. rhizogenes</w:t>
      </w:r>
      <w:r w:rsidRPr="00BC7B74">
        <w:rPr>
          <w:rFonts w:asciiTheme="majorHAnsi" w:hAnsiTheme="majorHAnsi" w:cstheme="majorHAnsi"/>
          <w:color w:val="0000FF"/>
          <w:shd w:val="clear" w:color="auto" w:fill="FFFFFF"/>
        </w:rPr>
        <w:t>, thus encouraging the scientists to apply the procedures to their working potato cultivars.</w:t>
      </w:r>
    </w:p>
    <w:p w14:paraId="2A9C87D8" w14:textId="77777777" w:rsidR="001D1210" w:rsidRPr="00BC7B74" w:rsidRDefault="001D1210" w:rsidP="007C324C">
      <w:pPr>
        <w:rPr>
          <w:rFonts w:asciiTheme="majorHAnsi" w:hAnsiTheme="majorHAnsi" w:cstheme="majorHAnsi"/>
        </w:rPr>
      </w:pPr>
    </w:p>
    <w:p w14:paraId="52142350" w14:textId="77777777"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00"/>
        </w:rPr>
        <w:t xml:space="preserve">This issue should at least be addressed. Also, a recent paper by Bjelica et al (2016) Plant Cell Reports 35, 2435-2448 described hairy root transformation as a methods to study root-specific processes, and used promoter:GUS construct based on a suberin </w:t>
      </w:r>
      <w:r w:rsidRPr="00BC7B74">
        <w:rPr>
          <w:rFonts w:asciiTheme="majorHAnsi" w:hAnsiTheme="majorHAnsi" w:cstheme="majorHAnsi"/>
          <w:color w:val="000000"/>
        </w:rPr>
        <w:lastRenderedPageBreak/>
        <w:t xml:space="preserve">associated gene (CYP86A33); this should be acknowledged since the gist of the JoVE article is that </w:t>
      </w:r>
      <w:r w:rsidRPr="00BC7B74">
        <w:rPr>
          <w:rFonts w:asciiTheme="majorHAnsi" w:hAnsiTheme="majorHAnsi" w:cstheme="majorHAnsi"/>
          <w:i/>
          <w:color w:val="000000"/>
        </w:rPr>
        <w:t>A. rhizogenes</w:t>
      </w:r>
      <w:r w:rsidRPr="00BC7B74">
        <w:rPr>
          <w:rFonts w:asciiTheme="majorHAnsi" w:hAnsiTheme="majorHAnsi" w:cstheme="majorHAnsi"/>
          <w:color w:val="000000"/>
        </w:rPr>
        <w:t xml:space="preserve"> is a viable, cheaper and faster alternative to A. tumefaciens, but this is not novel.</w:t>
      </w:r>
    </w:p>
    <w:p w14:paraId="699BA218" w14:textId="298F2531" w:rsidR="001D1210" w:rsidRPr="00BC7B74" w:rsidRDefault="001D1210" w:rsidP="007C324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FF"/>
          <w:shd w:val="clear" w:color="auto" w:fill="FFFFFF"/>
        </w:rPr>
        <w:t xml:space="preserve">We acknowledge the Reviewer to make us notice that the Bjelica et al (2016) work was by mistake not included in the manuscript. In their work, they used a promoter:GUS construct of a CYP86A33 gene and in our case we used the promoter of FHT gene, both suberin biosynthetic genes. The main difference relies in that they quantified the GUS using a fluorometric assay from bulk root material and we used a histological GUS staining to localize in which tissue the suberization occurs. This allowed us to compare the tissues where the promoter was active in both the transformed hairy roots generated with </w:t>
      </w:r>
      <w:r w:rsidRPr="00BC7B74">
        <w:rPr>
          <w:rFonts w:asciiTheme="majorHAnsi" w:hAnsiTheme="majorHAnsi" w:cstheme="majorHAnsi"/>
          <w:i/>
          <w:color w:val="0000FF"/>
          <w:shd w:val="clear" w:color="auto" w:fill="FFFFFF"/>
        </w:rPr>
        <w:t xml:space="preserve">A. rhizogenes </w:t>
      </w:r>
      <w:r w:rsidRPr="00BC7B74">
        <w:rPr>
          <w:rFonts w:asciiTheme="majorHAnsi" w:hAnsiTheme="majorHAnsi" w:cstheme="majorHAnsi"/>
          <w:color w:val="0000FF"/>
          <w:shd w:val="clear" w:color="auto" w:fill="FFFFFF"/>
        </w:rPr>
        <w:t>and the complete transformed plants generated with</w:t>
      </w:r>
      <w:r w:rsidRPr="00BC7B74">
        <w:rPr>
          <w:rFonts w:asciiTheme="majorHAnsi" w:hAnsiTheme="majorHAnsi" w:cstheme="majorHAnsi"/>
          <w:i/>
          <w:iCs/>
          <w:color w:val="0000FF"/>
          <w:shd w:val="clear" w:color="auto" w:fill="FFFFFF"/>
        </w:rPr>
        <w:t xml:space="preserve"> </w:t>
      </w:r>
      <w:r w:rsidRPr="00BC7B74">
        <w:rPr>
          <w:rFonts w:asciiTheme="majorHAnsi" w:hAnsiTheme="majorHAnsi" w:cstheme="majorHAnsi"/>
          <w:i/>
          <w:color w:val="0000FF"/>
          <w:shd w:val="clear" w:color="auto" w:fill="FFFFFF"/>
        </w:rPr>
        <w:t>A. tumefaciens.</w:t>
      </w:r>
      <w:r w:rsidRPr="00BC7B74">
        <w:rPr>
          <w:rFonts w:asciiTheme="majorHAnsi" w:hAnsiTheme="majorHAnsi" w:cstheme="majorHAnsi"/>
          <w:color w:val="0000FF"/>
          <w:shd w:val="clear" w:color="auto" w:fill="FFFFFF"/>
        </w:rPr>
        <w:t xml:space="preserve"> The similar localizations demonstrated that the hairy root transformation system is at least as good as the </w:t>
      </w:r>
      <w:r w:rsidRPr="00BC7B74">
        <w:rPr>
          <w:rFonts w:asciiTheme="majorHAnsi" w:hAnsiTheme="majorHAnsi" w:cstheme="majorHAnsi"/>
          <w:i/>
          <w:iCs/>
          <w:color w:val="0000FF"/>
          <w:shd w:val="clear" w:color="auto" w:fill="FFFFFF"/>
        </w:rPr>
        <w:t xml:space="preserve">A. tumefaciens </w:t>
      </w:r>
      <w:r w:rsidRPr="00BC7B74">
        <w:rPr>
          <w:rFonts w:asciiTheme="majorHAnsi" w:hAnsiTheme="majorHAnsi" w:cstheme="majorHAnsi"/>
          <w:color w:val="0000FF"/>
          <w:shd w:val="clear" w:color="auto" w:fill="FFFFFF"/>
        </w:rPr>
        <w:t>to study the suberization process and maybe other processes occurring in roots.</w:t>
      </w:r>
    </w:p>
    <w:p w14:paraId="7569455F" w14:textId="56527B28" w:rsidR="00AF0DFC" w:rsidRPr="00AF0DFC" w:rsidRDefault="001D1210" w:rsidP="00AF0DFC">
      <w:pPr>
        <w:pStyle w:val="NormalWeb"/>
        <w:spacing w:before="0" w:beforeAutospacing="0" w:after="160" w:afterAutospacing="0"/>
        <w:rPr>
          <w:rFonts w:asciiTheme="majorHAnsi" w:hAnsiTheme="majorHAnsi" w:cstheme="majorHAnsi"/>
        </w:rPr>
      </w:pPr>
      <w:r w:rsidRPr="00BC7B74">
        <w:rPr>
          <w:rFonts w:asciiTheme="majorHAnsi" w:hAnsiTheme="majorHAnsi" w:cstheme="majorHAnsi"/>
          <w:color w:val="0000FF"/>
          <w:shd w:val="clear" w:color="auto" w:fill="FFFFFF"/>
        </w:rPr>
        <w:t>We have added the</w:t>
      </w:r>
      <w:r w:rsidRPr="00BC7B74">
        <w:rPr>
          <w:rFonts w:asciiTheme="majorHAnsi" w:hAnsiTheme="majorHAnsi" w:cstheme="majorHAnsi"/>
          <w:color w:val="000000"/>
        </w:rPr>
        <w:t xml:space="preserve"> </w:t>
      </w:r>
      <w:r w:rsidRPr="00BC7B74">
        <w:rPr>
          <w:rFonts w:asciiTheme="majorHAnsi" w:hAnsiTheme="majorHAnsi" w:cstheme="majorHAnsi"/>
          <w:color w:val="0000FF"/>
          <w:shd w:val="clear" w:color="auto" w:fill="FFFFFF"/>
        </w:rPr>
        <w:t>Bjelica et al. work and discussed it accordingly.</w:t>
      </w:r>
      <w:r w:rsidRPr="00BC7B74">
        <w:rPr>
          <w:rFonts w:asciiTheme="majorHAnsi" w:hAnsiTheme="majorHAnsi" w:cstheme="majorHAnsi"/>
          <w:color w:val="000000"/>
        </w:rPr>
        <w:t xml:space="preserve"> </w:t>
      </w:r>
    </w:p>
    <w:p w14:paraId="2F49C5FB" w14:textId="15ABA86E" w:rsidR="009D1E3D" w:rsidRPr="00BC7B74" w:rsidRDefault="001D1210"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r>
      <w:bookmarkStart w:id="4131" w:name="_gjdgxs" w:colFirst="0" w:colLast="0"/>
      <w:bookmarkEnd w:id="4131"/>
      <w:r w:rsidR="009D1E3D" w:rsidRPr="00BC7B74">
        <w:rPr>
          <w:rFonts w:asciiTheme="majorHAnsi" w:hAnsiTheme="majorHAnsi" w:cstheme="majorHAnsi"/>
          <w:b/>
          <w:color w:val="000000"/>
        </w:rPr>
        <w:t>Reviewer #3:</w:t>
      </w:r>
      <w:r w:rsidR="009D1E3D" w:rsidRPr="00BC7B74">
        <w:rPr>
          <w:rFonts w:asciiTheme="majorHAnsi" w:hAnsiTheme="majorHAnsi" w:cstheme="majorHAnsi"/>
          <w:color w:val="000000"/>
        </w:rPr>
        <w:br/>
        <w:t>Manuscript Summary:</w:t>
      </w:r>
      <w:r w:rsidR="009D1E3D" w:rsidRPr="00BC7B74">
        <w:rPr>
          <w:rFonts w:asciiTheme="majorHAnsi" w:hAnsiTheme="majorHAnsi" w:cstheme="majorHAnsi"/>
          <w:color w:val="000000"/>
        </w:rPr>
        <w:br/>
        <w:t>The manuscript describes the method to transform potato cultivar Desiree and Andigena potato using Agrobacterium tumefaciens with helper Ti or A. rhizogenes with Ri plasmid. Binary vector PromFHT::Gus was used to compare the plant transformation systems. Authors state that Agrobacterium spp. are cost effective and less time consuming to generate hairy root phenotype or novel transgenic lines of potato. Gus activity in lateral roots has been demonstrated using A. rhizoegens. Additionally, the application of A rhizogenes to study the activation of promoters of suberin related genes in root tissue has been reported.</w:t>
      </w:r>
      <w:r w:rsidR="009D1E3D" w:rsidRPr="00BC7B74">
        <w:rPr>
          <w:rFonts w:asciiTheme="majorHAnsi" w:hAnsiTheme="majorHAnsi" w:cstheme="majorHAnsi"/>
          <w:color w:val="000000"/>
        </w:rPr>
        <w:br/>
      </w:r>
      <w:r w:rsidR="009D1E3D" w:rsidRPr="00BC7B74">
        <w:rPr>
          <w:rFonts w:asciiTheme="majorHAnsi" w:hAnsiTheme="majorHAnsi" w:cstheme="majorHAnsi"/>
          <w:color w:val="000000"/>
        </w:rPr>
        <w:br/>
        <w:t>Major Concerns:</w:t>
      </w:r>
      <w:r w:rsidR="009D1E3D" w:rsidRPr="00BC7B74">
        <w:rPr>
          <w:rFonts w:asciiTheme="majorHAnsi" w:hAnsiTheme="majorHAnsi" w:cstheme="majorHAnsi"/>
          <w:color w:val="000000"/>
        </w:rPr>
        <w:br/>
        <w:t xml:space="preserve">Line 54: Change DNA to T-DNA transfer and insertion mechanisms.... </w:t>
      </w:r>
    </w:p>
    <w:p w14:paraId="5395F353" w14:textId="77777777" w:rsidR="004A6D96"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07AC966E" w14:textId="5D34F488"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 55: remove and between biotechnology research. </w:t>
      </w:r>
    </w:p>
    <w:p w14:paraId="7AFCC203" w14:textId="3AA4A2E6"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590A3309"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26C8DE27"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2" w:name="_30j0zll" w:colFirst="0" w:colLast="0"/>
      <w:bookmarkEnd w:id="4132"/>
      <w:r w:rsidRPr="00BC7B74">
        <w:rPr>
          <w:rFonts w:asciiTheme="majorHAnsi" w:hAnsiTheme="majorHAnsi" w:cstheme="majorHAnsi"/>
          <w:color w:val="000000"/>
        </w:rPr>
        <w:t xml:space="preserve">Line 57 58: requires a reference to support the statement that MAT gives high transformation. </w:t>
      </w:r>
    </w:p>
    <w:p w14:paraId="4DABD5C4" w14:textId="7754C62B" w:rsidR="009D1E3D" w:rsidRPr="00BC7B74" w:rsidRDefault="009D1E3D" w:rsidP="007C324C">
      <w:pPr>
        <w:pBdr>
          <w:top w:val="nil"/>
          <w:left w:val="nil"/>
          <w:bottom w:val="nil"/>
          <w:right w:val="nil"/>
          <w:between w:val="nil"/>
        </w:pBdr>
        <w:rPr>
          <w:rFonts w:asciiTheme="majorHAnsi" w:hAnsiTheme="majorHAnsi" w:cstheme="majorHAnsi"/>
          <w:color w:val="365F91" w:themeColor="accent1" w:themeShade="BF"/>
        </w:rPr>
      </w:pPr>
      <w:r w:rsidRPr="00BC7B74">
        <w:rPr>
          <w:rFonts w:asciiTheme="majorHAnsi" w:hAnsiTheme="majorHAnsi" w:cstheme="majorHAnsi"/>
          <w:color w:val="365F91" w:themeColor="accent1" w:themeShade="BF"/>
        </w:rPr>
        <w:t>We have added the reference at the end of the sentence.</w:t>
      </w:r>
    </w:p>
    <w:p w14:paraId="0A436107" w14:textId="77777777" w:rsidR="004A6D96" w:rsidRPr="00BC7B74" w:rsidRDefault="004A6D96" w:rsidP="007C324C">
      <w:pPr>
        <w:pBdr>
          <w:top w:val="nil"/>
          <w:left w:val="nil"/>
          <w:bottom w:val="nil"/>
          <w:right w:val="nil"/>
          <w:between w:val="nil"/>
        </w:pBdr>
        <w:rPr>
          <w:rFonts w:asciiTheme="majorHAnsi" w:hAnsiTheme="majorHAnsi" w:cstheme="majorHAnsi"/>
          <w:color w:val="000000"/>
        </w:rPr>
      </w:pPr>
    </w:p>
    <w:p w14:paraId="1542970C"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3" w:name="_1fob9te" w:colFirst="0" w:colLast="0"/>
      <w:bookmarkEnd w:id="4133"/>
      <w:r w:rsidRPr="00BC7B74">
        <w:rPr>
          <w:rFonts w:asciiTheme="majorHAnsi" w:hAnsiTheme="majorHAnsi" w:cstheme="majorHAnsi"/>
          <w:color w:val="000000"/>
        </w:rPr>
        <w:t xml:space="preserve">Line 64: change Agrobacterium to A. rhizogenes. </w:t>
      </w:r>
    </w:p>
    <w:p w14:paraId="24500EAA" w14:textId="77777777" w:rsidR="004A6D96"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1C05B5CA" w14:textId="55EDF154"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000000"/>
        </w:rPr>
        <w:br/>
        <w:t>Lines 71-72: Change many works to Previous studies...</w:t>
      </w:r>
      <w:r w:rsidRPr="00BC7B74">
        <w:rPr>
          <w:rFonts w:asciiTheme="majorHAnsi" w:hAnsiTheme="majorHAnsi" w:cstheme="majorHAnsi"/>
          <w:color w:val="3C78D8"/>
        </w:rPr>
        <w:t xml:space="preserve"> </w:t>
      </w:r>
    </w:p>
    <w:p w14:paraId="361D3511" w14:textId="77777777" w:rsidR="004A6D96"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1C7101B3" w14:textId="2E4F5FDC"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Line 74: remove plant.</w:t>
      </w:r>
    </w:p>
    <w:p w14:paraId="5094193A" w14:textId="5212CC8A" w:rsidR="004A6D96"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 xml:space="preserve">We have </w:t>
      </w:r>
      <w:r w:rsidR="00507371">
        <w:rPr>
          <w:rFonts w:asciiTheme="majorHAnsi" w:hAnsiTheme="majorHAnsi" w:cstheme="majorHAnsi"/>
          <w:color w:val="3C78D8"/>
        </w:rPr>
        <w:t>remov</w:t>
      </w:r>
      <w:r w:rsidRPr="00BC7B74">
        <w:rPr>
          <w:rFonts w:asciiTheme="majorHAnsi" w:hAnsiTheme="majorHAnsi" w:cstheme="majorHAnsi"/>
          <w:color w:val="3C78D8"/>
        </w:rPr>
        <w:t>ed it.</w:t>
      </w:r>
    </w:p>
    <w:p w14:paraId="4B2A5E73" w14:textId="1989A538"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lastRenderedPageBreak/>
        <w:br/>
        <w:t xml:space="preserve">Line 76: add for human consumption between relevance and because. </w:t>
      </w:r>
      <w:bookmarkStart w:id="4134" w:name="_3znysh7" w:colFirst="0" w:colLast="0"/>
      <w:bookmarkEnd w:id="4134"/>
    </w:p>
    <w:p w14:paraId="5434909A" w14:textId="7993ED6A"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 xml:space="preserve">We have </w:t>
      </w:r>
      <w:r w:rsidR="00507371">
        <w:rPr>
          <w:rFonts w:asciiTheme="majorHAnsi" w:hAnsiTheme="majorHAnsi" w:cstheme="majorHAnsi"/>
          <w:color w:val="3C78D8"/>
        </w:rPr>
        <w:t>add</w:t>
      </w:r>
      <w:r w:rsidRPr="00BC7B74">
        <w:rPr>
          <w:rFonts w:asciiTheme="majorHAnsi" w:hAnsiTheme="majorHAnsi" w:cstheme="majorHAnsi"/>
          <w:color w:val="3C78D8"/>
        </w:rPr>
        <w:t>ed it.</w:t>
      </w:r>
    </w:p>
    <w:p w14:paraId="697D19CF"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5CE4EB06"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Line 84: Italicize Arabidopsis. </w:t>
      </w:r>
    </w:p>
    <w:p w14:paraId="7F9C39F6" w14:textId="7F54141B"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maintained the upright format because in this case Arabidopsis corresponds to the common name, no the scientific name.</w:t>
      </w:r>
    </w:p>
    <w:p w14:paraId="57943DF4"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3F12BCA3"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5" w:name="_2et92p0" w:colFirst="0" w:colLast="0"/>
      <w:bookmarkEnd w:id="4135"/>
      <w:r w:rsidRPr="00BC7B74">
        <w:rPr>
          <w:rFonts w:asciiTheme="majorHAnsi" w:hAnsiTheme="majorHAnsi" w:cstheme="majorHAnsi"/>
          <w:color w:val="000000"/>
        </w:rPr>
        <w:t xml:space="preserve">Lines 100-104: Media recipes in a tabular form would be much useful to replicate the media preparation in an easier way. </w:t>
      </w:r>
    </w:p>
    <w:p w14:paraId="2768804A" w14:textId="2AB2DEB3"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provide the</w:t>
      </w:r>
      <w:r w:rsidR="007C324C">
        <w:rPr>
          <w:rFonts w:asciiTheme="majorHAnsi" w:hAnsiTheme="majorHAnsi" w:cstheme="majorHAnsi"/>
          <w:color w:val="3C78D8"/>
        </w:rPr>
        <w:t xml:space="preserve"> recipes in a new table (Table 1</w:t>
      </w:r>
      <w:r w:rsidRPr="00BC7B74">
        <w:rPr>
          <w:rFonts w:asciiTheme="majorHAnsi" w:hAnsiTheme="majorHAnsi" w:cstheme="majorHAnsi"/>
          <w:color w:val="3C78D8"/>
        </w:rPr>
        <w:t>).</w:t>
      </w:r>
    </w:p>
    <w:p w14:paraId="0952A653"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1D3E01ED"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6" w:name="_tyjcwt" w:colFirst="0" w:colLast="0"/>
      <w:bookmarkEnd w:id="4136"/>
      <w:r w:rsidRPr="00BC7B74">
        <w:rPr>
          <w:rFonts w:asciiTheme="majorHAnsi" w:hAnsiTheme="majorHAnsi" w:cstheme="majorHAnsi"/>
          <w:color w:val="000000"/>
        </w:rPr>
        <w:t xml:space="preserve">Line 105: change 3-to-4-week to 3 to 4 weeks old sterile potato plants. </w:t>
      </w:r>
    </w:p>
    <w:p w14:paraId="6F0E5C57" w14:textId="42C376B9"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5FAE765D"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21A0E188"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7" w:name="_3dy6vkm" w:colFirst="0" w:colLast="0"/>
      <w:bookmarkEnd w:id="4137"/>
      <w:r w:rsidRPr="00BC7B74">
        <w:rPr>
          <w:rFonts w:asciiTheme="majorHAnsi" w:hAnsiTheme="majorHAnsi" w:cstheme="majorHAnsi"/>
          <w:color w:val="000000"/>
        </w:rPr>
        <w:t xml:space="preserve">Line 106: stem cuttings does not clearly indicate what authors mean. Please provide an image and specify the stem with apical buds or auxiliary buds were used to generate these plants as donor plants. </w:t>
      </w:r>
    </w:p>
    <w:p w14:paraId="14F95E0F" w14:textId="42FFC1D9"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included the information suggested by the reviewer to clarify the sentence.</w:t>
      </w:r>
    </w:p>
    <w:p w14:paraId="68BC8988"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6C399587"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8" w:name="_1t3h5sf" w:colFirst="0" w:colLast="0"/>
      <w:bookmarkEnd w:id="4138"/>
      <w:r w:rsidRPr="00BC7B74">
        <w:rPr>
          <w:rFonts w:asciiTheme="majorHAnsi" w:hAnsiTheme="majorHAnsi" w:cstheme="majorHAnsi"/>
          <w:color w:val="000000"/>
        </w:rPr>
        <w:t xml:space="preserve">Line 107: It is not clear why authors used 12/12 photo period and why there is 24/20 deg Celsius variation. </w:t>
      </w:r>
    </w:p>
    <w:p w14:paraId="3D9A2105" w14:textId="23F50F3C"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3C78D8"/>
        </w:rPr>
        <w:t>Our intention was to provide the conditions of our growing chamber that allows a successful transformation.</w:t>
      </w:r>
      <w:r w:rsidRPr="00BC7B74">
        <w:rPr>
          <w:rFonts w:asciiTheme="majorHAnsi" w:hAnsiTheme="majorHAnsi" w:cstheme="majorHAnsi"/>
          <w:color w:val="000000"/>
        </w:rPr>
        <w:t xml:space="preserve"> </w:t>
      </w:r>
    </w:p>
    <w:p w14:paraId="0B5628B2" w14:textId="77777777" w:rsidR="004A6D96" w:rsidRPr="00BC7B74" w:rsidRDefault="004A6D96" w:rsidP="007C324C">
      <w:pPr>
        <w:pBdr>
          <w:top w:val="nil"/>
          <w:left w:val="nil"/>
          <w:bottom w:val="nil"/>
          <w:right w:val="nil"/>
          <w:between w:val="nil"/>
        </w:pBdr>
        <w:rPr>
          <w:rFonts w:asciiTheme="majorHAnsi" w:hAnsiTheme="majorHAnsi" w:cstheme="majorHAnsi"/>
          <w:color w:val="000000"/>
        </w:rPr>
      </w:pPr>
    </w:p>
    <w:p w14:paraId="0BF97073"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39" w:name="_4d34og8" w:colFirst="0" w:colLast="0"/>
      <w:bookmarkEnd w:id="4139"/>
      <w:r w:rsidRPr="00BC7B74">
        <w:rPr>
          <w:rFonts w:asciiTheme="majorHAnsi" w:hAnsiTheme="majorHAnsi" w:cstheme="majorHAnsi"/>
          <w:color w:val="000000"/>
        </w:rPr>
        <w:t xml:space="preserve">Lines 109-110: Please specify where this has direct relevance in the protocol. </w:t>
      </w:r>
    </w:p>
    <w:p w14:paraId="5CF17FCD" w14:textId="0363FB7A"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 xml:space="preserve">This is a general good practice when working with </w:t>
      </w:r>
      <w:r w:rsidRPr="007C324C">
        <w:rPr>
          <w:rFonts w:asciiTheme="majorHAnsi" w:hAnsiTheme="majorHAnsi" w:cstheme="majorHAnsi"/>
          <w:i/>
          <w:color w:val="0070C0"/>
        </w:rPr>
        <w:t xml:space="preserve">in vitro </w:t>
      </w:r>
      <w:r w:rsidRPr="00BC7B74">
        <w:rPr>
          <w:rFonts w:asciiTheme="majorHAnsi" w:hAnsiTheme="majorHAnsi" w:cstheme="majorHAnsi"/>
          <w:color w:val="0070C0"/>
        </w:rPr>
        <w:t xml:space="preserve">plant material, to avoid dehydration and contamination. We have rephrased it and indicated that it is a general recommendation. </w:t>
      </w:r>
    </w:p>
    <w:p w14:paraId="2DB31D63" w14:textId="77777777" w:rsidR="004A6D96" w:rsidRPr="00BC7B74" w:rsidRDefault="004A6D96" w:rsidP="007C324C">
      <w:pPr>
        <w:pBdr>
          <w:top w:val="nil"/>
          <w:left w:val="nil"/>
          <w:bottom w:val="nil"/>
          <w:right w:val="nil"/>
          <w:between w:val="nil"/>
        </w:pBdr>
        <w:rPr>
          <w:rFonts w:asciiTheme="majorHAnsi" w:hAnsiTheme="majorHAnsi" w:cstheme="majorHAnsi"/>
          <w:color w:val="0070C0"/>
        </w:rPr>
      </w:pPr>
    </w:p>
    <w:p w14:paraId="031C27C2"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0" w:name="_2s8eyo1" w:colFirst="0" w:colLast="0"/>
      <w:bookmarkEnd w:id="4140"/>
      <w:r w:rsidRPr="00BC7B74">
        <w:rPr>
          <w:rFonts w:asciiTheme="majorHAnsi" w:hAnsiTheme="majorHAnsi" w:cstheme="majorHAnsi"/>
          <w:color w:val="000000"/>
        </w:rPr>
        <w:t xml:space="preserve">Line 113: please remove try to instead recommend using fresh media plates </w:t>
      </w:r>
    </w:p>
    <w:p w14:paraId="37C0C426" w14:textId="4B7B1CEE"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rephrased it.</w:t>
      </w:r>
    </w:p>
    <w:p w14:paraId="4D11B89E"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7E791E36"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1" w:name="_17dp8vu" w:colFirst="0" w:colLast="0"/>
      <w:bookmarkEnd w:id="4141"/>
      <w:r w:rsidRPr="00BC7B74">
        <w:rPr>
          <w:rFonts w:asciiTheme="majorHAnsi" w:hAnsiTheme="majorHAnsi" w:cstheme="majorHAnsi"/>
          <w:color w:val="000000"/>
        </w:rPr>
        <w:t>Line 122: A schematic representation of binary vector to illustrate the T-DNA would be beneficial.</w:t>
      </w:r>
    </w:p>
    <w:p w14:paraId="7931B620" w14:textId="3BE45D4A"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 xml:space="preserve">We have described a more general procedure in which we are not mentioning any specific binary vector. To better understand the representative results, in the Results section we have indicated the sources of the binary vectors used. </w:t>
      </w:r>
    </w:p>
    <w:p w14:paraId="42DBBC32" w14:textId="77777777" w:rsidR="004A6D96" w:rsidRPr="00BC7B74" w:rsidRDefault="004A6D96" w:rsidP="007C324C">
      <w:pPr>
        <w:pBdr>
          <w:top w:val="nil"/>
          <w:left w:val="nil"/>
          <w:bottom w:val="nil"/>
          <w:right w:val="nil"/>
          <w:between w:val="nil"/>
        </w:pBdr>
        <w:rPr>
          <w:rFonts w:asciiTheme="majorHAnsi" w:hAnsiTheme="majorHAnsi" w:cstheme="majorHAnsi"/>
          <w:color w:val="0070C0"/>
        </w:rPr>
      </w:pPr>
    </w:p>
    <w:p w14:paraId="20EBC864"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2" w:name="_3rdcrjn" w:colFirst="0" w:colLast="0"/>
      <w:bookmarkEnd w:id="4142"/>
      <w:r w:rsidRPr="00BC7B74">
        <w:rPr>
          <w:rFonts w:asciiTheme="majorHAnsi" w:hAnsiTheme="majorHAnsi" w:cstheme="majorHAnsi"/>
          <w:color w:val="000000"/>
        </w:rPr>
        <w:t xml:space="preserve">Lines 124-127: Why there is no optical density measurements taken for A. rhizogenes overnight cultures before transformation? </w:t>
      </w:r>
    </w:p>
    <w:p w14:paraId="0324DF0B" w14:textId="02CF9B9D"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We always have proceeded with no optical measurements, then we did not indicate any density because we think it is not relevant.</w:t>
      </w:r>
    </w:p>
    <w:p w14:paraId="71919A84" w14:textId="77777777" w:rsidR="004A6D96" w:rsidRPr="00BC7B74" w:rsidRDefault="004A6D96" w:rsidP="007C324C">
      <w:pPr>
        <w:pBdr>
          <w:top w:val="nil"/>
          <w:left w:val="nil"/>
          <w:bottom w:val="nil"/>
          <w:right w:val="nil"/>
          <w:between w:val="nil"/>
        </w:pBdr>
        <w:rPr>
          <w:rFonts w:asciiTheme="majorHAnsi" w:hAnsiTheme="majorHAnsi" w:cstheme="majorHAnsi"/>
          <w:color w:val="0070C0"/>
        </w:rPr>
      </w:pPr>
    </w:p>
    <w:p w14:paraId="34470825"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3" w:name="_26in1rg" w:colFirst="0" w:colLast="0"/>
      <w:bookmarkEnd w:id="4143"/>
      <w:r w:rsidRPr="00BC7B74">
        <w:rPr>
          <w:rFonts w:asciiTheme="majorHAnsi" w:hAnsiTheme="majorHAnsi" w:cstheme="majorHAnsi"/>
          <w:color w:val="000000"/>
        </w:rPr>
        <w:t xml:space="preserve">Line 128: rephrase </w:t>
      </w:r>
    </w:p>
    <w:p w14:paraId="388D4E63" w14:textId="79E1BAE7"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rephrased it to make it clearer.</w:t>
      </w:r>
    </w:p>
    <w:p w14:paraId="63CC37E9"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219107E6"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4" w:name="_lnxbz9" w:colFirst="0" w:colLast="0"/>
      <w:bookmarkEnd w:id="4144"/>
      <w:r w:rsidRPr="00BC7B74">
        <w:rPr>
          <w:rFonts w:asciiTheme="majorHAnsi" w:hAnsiTheme="majorHAnsi" w:cstheme="majorHAnsi"/>
          <w:color w:val="000000"/>
        </w:rPr>
        <w:lastRenderedPageBreak/>
        <w:t xml:space="preserve">Lines 133-135: Time??For how long? </w:t>
      </w:r>
    </w:p>
    <w:p w14:paraId="2004F7F2" w14:textId="2C89D98F"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We have specified it.</w:t>
      </w:r>
    </w:p>
    <w:p w14:paraId="3F6C1CB7" w14:textId="77777777" w:rsidR="004A6D96" w:rsidRPr="00BC7B74" w:rsidRDefault="004A6D96" w:rsidP="007C324C">
      <w:pPr>
        <w:pBdr>
          <w:top w:val="nil"/>
          <w:left w:val="nil"/>
          <w:bottom w:val="nil"/>
          <w:right w:val="nil"/>
          <w:between w:val="nil"/>
        </w:pBdr>
        <w:rPr>
          <w:rFonts w:asciiTheme="majorHAnsi" w:hAnsiTheme="majorHAnsi" w:cstheme="majorHAnsi"/>
          <w:color w:val="0070C0"/>
        </w:rPr>
      </w:pPr>
    </w:p>
    <w:p w14:paraId="23065249"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5" w:name="_35nkun2" w:colFirst="0" w:colLast="0"/>
      <w:bookmarkEnd w:id="4145"/>
      <w:r w:rsidRPr="00BC7B74">
        <w:rPr>
          <w:rFonts w:asciiTheme="majorHAnsi" w:hAnsiTheme="majorHAnsi" w:cstheme="majorHAnsi"/>
          <w:color w:val="000000"/>
        </w:rPr>
        <w:t xml:space="preserve">Line 139: Why the incubation temperature changed to 22/20 Deg C? </w:t>
      </w:r>
    </w:p>
    <w:p w14:paraId="79A8D06F" w14:textId="3196632F"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acknowledge the reviewer to detect this mistake.</w:t>
      </w:r>
    </w:p>
    <w:p w14:paraId="7167DF95"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5016834E"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6" w:name="_1ksv4uv" w:colFirst="0" w:colLast="0"/>
      <w:bookmarkEnd w:id="4146"/>
      <w:r w:rsidRPr="00BC7B74">
        <w:rPr>
          <w:rFonts w:asciiTheme="majorHAnsi" w:hAnsiTheme="majorHAnsi" w:cstheme="majorHAnsi"/>
          <w:color w:val="000000"/>
        </w:rPr>
        <w:t xml:space="preserve">Line 148: MS medium containing any antibiotics or hormones? </w:t>
      </w:r>
    </w:p>
    <w:p w14:paraId="5C512424" w14:textId="38F94B58"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MS medium does not contain neither antibiotics nor hormones. We have attached a table with the media recipes for clarification.</w:t>
      </w:r>
    </w:p>
    <w:p w14:paraId="4ECC3E51"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2FE44F9F"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7" w:name="_44sinio" w:colFirst="0" w:colLast="0"/>
      <w:bookmarkEnd w:id="4147"/>
      <w:r w:rsidRPr="00BC7B74">
        <w:rPr>
          <w:rFonts w:asciiTheme="majorHAnsi" w:hAnsiTheme="majorHAnsi" w:cstheme="majorHAnsi"/>
          <w:color w:val="000000"/>
        </w:rPr>
        <w:t>Lines 162: If careful aseptic conditions are not maintained, any sucrose or sugar based medium will get contaminated. How authors can prove that Gamborg B5 media is prone to contamination than other media reported in this protocol? Has this been tested during the protocol development. Also, there is no recipe for Gamborg B5 medium is provided.</w:t>
      </w:r>
    </w:p>
    <w:p w14:paraId="64CF58BB" w14:textId="59C1B820" w:rsidR="009D1E3D" w:rsidRPr="00BC7B74" w:rsidRDefault="009D1E3D" w:rsidP="007C324C">
      <w:pPr>
        <w:pBdr>
          <w:top w:val="nil"/>
          <w:left w:val="nil"/>
          <w:bottom w:val="nil"/>
          <w:right w:val="nil"/>
          <w:between w:val="nil"/>
        </w:pBdr>
        <w:rPr>
          <w:rFonts w:asciiTheme="majorHAnsi" w:hAnsiTheme="majorHAnsi" w:cstheme="majorHAnsi"/>
          <w:color w:val="3C78D8"/>
        </w:rPr>
      </w:pPr>
      <w:bookmarkStart w:id="4148" w:name="_2jxsxqh" w:colFirst="0" w:colLast="0"/>
      <w:bookmarkEnd w:id="4148"/>
      <w:r w:rsidRPr="00BC7B74">
        <w:rPr>
          <w:rFonts w:asciiTheme="majorHAnsi" w:hAnsiTheme="majorHAnsi" w:cstheme="majorHAnsi"/>
          <w:color w:val="3C78D8"/>
        </w:rPr>
        <w:t>We specifically indicated this caution for the Gamborg B5 medi</w:t>
      </w:r>
      <w:r w:rsidR="00F05035">
        <w:rPr>
          <w:rFonts w:asciiTheme="majorHAnsi" w:hAnsiTheme="majorHAnsi" w:cstheme="majorHAnsi"/>
          <w:color w:val="3C78D8"/>
        </w:rPr>
        <w:t>um</w:t>
      </w:r>
      <w:r w:rsidRPr="00BC7B74">
        <w:rPr>
          <w:rFonts w:asciiTheme="majorHAnsi" w:hAnsiTheme="majorHAnsi" w:cstheme="majorHAnsi"/>
          <w:color w:val="3C78D8"/>
        </w:rPr>
        <w:t xml:space="preserve"> because it is for growing roots and when they are contaminated it is not possible to disinfect the material using bleach based methods. But, we agree with the reviewer that all the high sugar containing media are prone to contamination. For this reason, we deleted it.</w:t>
      </w:r>
    </w:p>
    <w:p w14:paraId="14E9A1B6"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553F489F"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3C78D8"/>
        </w:rPr>
        <w:t>L</w:t>
      </w:r>
      <w:r w:rsidRPr="00BC7B74">
        <w:rPr>
          <w:rFonts w:asciiTheme="majorHAnsi" w:hAnsiTheme="majorHAnsi" w:cstheme="majorHAnsi"/>
          <w:color w:val="000000"/>
        </w:rPr>
        <w:t xml:space="preserve">ine 178: Why A. tumefaciens is grown in 10 ml YEB and A. rhizogenes in 5 ml YEB? Also, the starter cultures are not specified, whether it was a single colony or a -80 deg C glycerol stock??? </w:t>
      </w:r>
    </w:p>
    <w:p w14:paraId="018BF333" w14:textId="2F59ADF6"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 xml:space="preserve">For </w:t>
      </w:r>
      <w:r w:rsidRPr="007C324C">
        <w:rPr>
          <w:rFonts w:asciiTheme="majorHAnsi" w:hAnsiTheme="majorHAnsi" w:cstheme="majorHAnsi"/>
          <w:i/>
          <w:color w:val="3C78D8"/>
        </w:rPr>
        <w:t>A. tumefaciens</w:t>
      </w:r>
      <w:r w:rsidRPr="00BC7B74">
        <w:rPr>
          <w:rFonts w:asciiTheme="majorHAnsi" w:hAnsiTheme="majorHAnsi" w:cstheme="majorHAnsi"/>
          <w:color w:val="3C78D8"/>
        </w:rPr>
        <w:t xml:space="preserve">, we have used different volumes of YEB, and </w:t>
      </w:r>
      <w:r w:rsidR="00F05035">
        <w:rPr>
          <w:rFonts w:asciiTheme="majorHAnsi" w:hAnsiTheme="majorHAnsi" w:cstheme="majorHAnsi"/>
          <w:color w:val="3C78D8"/>
        </w:rPr>
        <w:t>depending on</w:t>
      </w:r>
      <w:r w:rsidRPr="00BC7B74">
        <w:rPr>
          <w:rFonts w:asciiTheme="majorHAnsi" w:hAnsiTheme="majorHAnsi" w:cstheme="majorHAnsi"/>
          <w:color w:val="3C78D8"/>
        </w:rPr>
        <w:t xml:space="preserve"> the colony biomass we inoculate that culture the day after </w:t>
      </w:r>
      <w:r w:rsidR="00F05035">
        <w:rPr>
          <w:rFonts w:asciiTheme="majorHAnsi" w:hAnsiTheme="majorHAnsi" w:cstheme="majorHAnsi"/>
          <w:color w:val="3C78D8"/>
        </w:rPr>
        <w:t xml:space="preserve">if it </w:t>
      </w:r>
      <w:r w:rsidRPr="00BC7B74">
        <w:rPr>
          <w:rFonts w:asciiTheme="majorHAnsi" w:hAnsiTheme="majorHAnsi" w:cstheme="majorHAnsi"/>
          <w:color w:val="3C78D8"/>
        </w:rPr>
        <w:t>is at the optimal OD</w:t>
      </w:r>
      <w:r w:rsidRPr="007C324C">
        <w:rPr>
          <w:rFonts w:asciiTheme="majorHAnsi" w:hAnsiTheme="majorHAnsi" w:cstheme="majorHAnsi"/>
          <w:color w:val="3C78D8"/>
          <w:vertAlign w:val="subscript"/>
        </w:rPr>
        <w:t>600</w:t>
      </w:r>
      <w:r w:rsidRPr="00BC7B74">
        <w:rPr>
          <w:rFonts w:asciiTheme="majorHAnsi" w:hAnsiTheme="majorHAnsi" w:cstheme="majorHAnsi"/>
          <w:color w:val="3C78D8"/>
        </w:rPr>
        <w:t>=0.6-1. Since we consider that the starting volume is not critical for the protocol, we homogenize</w:t>
      </w:r>
      <w:r w:rsidR="00F05035">
        <w:rPr>
          <w:rFonts w:asciiTheme="majorHAnsi" w:hAnsiTheme="majorHAnsi" w:cstheme="majorHAnsi"/>
          <w:color w:val="3C78D8"/>
        </w:rPr>
        <w:t>d</w:t>
      </w:r>
      <w:r w:rsidRPr="00BC7B74">
        <w:rPr>
          <w:rFonts w:asciiTheme="majorHAnsi" w:hAnsiTheme="majorHAnsi" w:cstheme="majorHAnsi"/>
          <w:color w:val="3C78D8"/>
        </w:rPr>
        <w:t xml:space="preserve"> both procedures to 5 mL as the reviewer suggested. We have also specified that the cultures were inoculated with a colony.</w:t>
      </w:r>
    </w:p>
    <w:p w14:paraId="6FD14108"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49EAB05F"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49" w:name="_3j2qqm3" w:colFirst="0" w:colLast="0"/>
      <w:bookmarkEnd w:id="4149"/>
      <w:r w:rsidRPr="00BC7B74">
        <w:rPr>
          <w:rFonts w:asciiTheme="majorHAnsi" w:hAnsiTheme="majorHAnsi" w:cstheme="majorHAnsi"/>
          <w:color w:val="000000"/>
        </w:rPr>
        <w:t xml:space="preserve">Line 183: OD was measured at what wavelength? Elaborate UA at least once. </w:t>
      </w:r>
    </w:p>
    <w:p w14:paraId="70FDA944" w14:textId="49B8C9BD"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UA should not be used. We have specified the wavelengths.</w:t>
      </w:r>
    </w:p>
    <w:p w14:paraId="51203EFC" w14:textId="77777777" w:rsidR="004A6D96" w:rsidRPr="00BC7B74" w:rsidRDefault="004A6D96" w:rsidP="007C324C">
      <w:pPr>
        <w:pBdr>
          <w:top w:val="nil"/>
          <w:left w:val="nil"/>
          <w:bottom w:val="nil"/>
          <w:right w:val="nil"/>
          <w:between w:val="nil"/>
        </w:pBdr>
        <w:rPr>
          <w:rFonts w:asciiTheme="majorHAnsi" w:hAnsiTheme="majorHAnsi" w:cstheme="majorHAnsi"/>
          <w:color w:val="0070C0"/>
        </w:rPr>
      </w:pPr>
    </w:p>
    <w:p w14:paraId="19605A3A"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50" w:name="_1y810tw" w:colFirst="0" w:colLast="0"/>
      <w:bookmarkEnd w:id="4150"/>
      <w:r w:rsidRPr="00BC7B74">
        <w:rPr>
          <w:rFonts w:asciiTheme="majorHAnsi" w:hAnsiTheme="majorHAnsi" w:cstheme="majorHAnsi"/>
          <w:color w:val="000000"/>
        </w:rPr>
        <w:t xml:space="preserve">Line 184: change 'new' to fresh. </w:t>
      </w:r>
    </w:p>
    <w:p w14:paraId="4E538951" w14:textId="5D1D35E4"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44A95EB1" w14:textId="77777777" w:rsidR="004A6D96" w:rsidRPr="00BC7B74" w:rsidRDefault="004A6D96" w:rsidP="007C324C">
      <w:pPr>
        <w:pBdr>
          <w:top w:val="nil"/>
          <w:left w:val="nil"/>
          <w:bottom w:val="nil"/>
          <w:right w:val="nil"/>
          <w:between w:val="nil"/>
        </w:pBdr>
        <w:rPr>
          <w:rFonts w:asciiTheme="majorHAnsi" w:hAnsiTheme="majorHAnsi" w:cstheme="majorHAnsi"/>
          <w:color w:val="000000"/>
        </w:rPr>
      </w:pPr>
    </w:p>
    <w:p w14:paraId="577560E3"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51" w:name="_4i7ojhp" w:colFirst="0" w:colLast="0"/>
      <w:bookmarkEnd w:id="4151"/>
      <w:r w:rsidRPr="00BC7B74">
        <w:rPr>
          <w:rFonts w:asciiTheme="majorHAnsi" w:hAnsiTheme="majorHAnsi" w:cstheme="majorHAnsi"/>
          <w:color w:val="000000"/>
        </w:rPr>
        <w:t xml:space="preserve">Line 196 &amp; 235, 238: remove space between 2MS </w:t>
      </w:r>
    </w:p>
    <w:p w14:paraId="75C7D84A" w14:textId="54F43008"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 xml:space="preserve">We have </w:t>
      </w:r>
      <w:r w:rsidR="00F05035">
        <w:rPr>
          <w:rFonts w:asciiTheme="majorHAnsi" w:hAnsiTheme="majorHAnsi" w:cstheme="majorHAnsi"/>
          <w:color w:val="3C78D8"/>
        </w:rPr>
        <w:t>remov</w:t>
      </w:r>
      <w:r w:rsidRPr="00BC7B74">
        <w:rPr>
          <w:rFonts w:asciiTheme="majorHAnsi" w:hAnsiTheme="majorHAnsi" w:cstheme="majorHAnsi"/>
          <w:color w:val="3C78D8"/>
        </w:rPr>
        <w:t>ed it.</w:t>
      </w:r>
    </w:p>
    <w:p w14:paraId="689EA69D" w14:textId="77777777" w:rsidR="004A6D96" w:rsidRPr="00BC7B74" w:rsidRDefault="004A6D96" w:rsidP="007C324C">
      <w:pPr>
        <w:pBdr>
          <w:top w:val="nil"/>
          <w:left w:val="nil"/>
          <w:bottom w:val="nil"/>
          <w:right w:val="nil"/>
          <w:between w:val="nil"/>
        </w:pBdr>
        <w:rPr>
          <w:rFonts w:asciiTheme="majorHAnsi" w:hAnsiTheme="majorHAnsi" w:cstheme="majorHAnsi"/>
          <w:color w:val="000000"/>
        </w:rPr>
      </w:pPr>
    </w:p>
    <w:p w14:paraId="6565EDA0"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52" w:name="_2xcytpi" w:colFirst="0" w:colLast="0"/>
      <w:bookmarkEnd w:id="4152"/>
      <w:r w:rsidRPr="00BC7B74">
        <w:rPr>
          <w:rFonts w:asciiTheme="majorHAnsi" w:hAnsiTheme="majorHAnsi" w:cstheme="majorHAnsi"/>
          <w:color w:val="000000"/>
        </w:rPr>
        <w:t xml:space="preserve">Lines 198-200: Please provide a specific number of leaves that will fit in a specific sized petridish. Overcrowding may result poor transfection. </w:t>
      </w:r>
    </w:p>
    <w:p w14:paraId="0EC1965B" w14:textId="296AD3AA"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specified it based on the cultivar.</w:t>
      </w:r>
    </w:p>
    <w:p w14:paraId="0246F98D" w14:textId="77777777" w:rsidR="004A6D96" w:rsidRPr="00BC7B74" w:rsidRDefault="004A6D96" w:rsidP="007C324C">
      <w:pPr>
        <w:pBdr>
          <w:top w:val="nil"/>
          <w:left w:val="nil"/>
          <w:bottom w:val="nil"/>
          <w:right w:val="nil"/>
          <w:between w:val="nil"/>
        </w:pBdr>
        <w:rPr>
          <w:rFonts w:asciiTheme="majorHAnsi" w:hAnsiTheme="majorHAnsi" w:cstheme="majorHAnsi"/>
          <w:color w:val="000000"/>
        </w:rPr>
      </w:pPr>
    </w:p>
    <w:p w14:paraId="1F51CC7E"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Line 204: IS 24 deg C optimum for transfection? </w:t>
      </w:r>
    </w:p>
    <w:p w14:paraId="33B1E41F" w14:textId="77E05310"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These are the conditions we use.</w:t>
      </w:r>
    </w:p>
    <w:p w14:paraId="73DF7988" w14:textId="77777777" w:rsidR="004A6D96" w:rsidRPr="00BC7B74" w:rsidRDefault="004A6D96" w:rsidP="007C324C">
      <w:pPr>
        <w:pBdr>
          <w:top w:val="nil"/>
          <w:left w:val="nil"/>
          <w:bottom w:val="nil"/>
          <w:right w:val="nil"/>
          <w:between w:val="nil"/>
        </w:pBdr>
        <w:rPr>
          <w:rFonts w:asciiTheme="majorHAnsi" w:hAnsiTheme="majorHAnsi" w:cstheme="majorHAnsi"/>
          <w:color w:val="3C78D8"/>
        </w:rPr>
      </w:pPr>
    </w:p>
    <w:p w14:paraId="4A89428B"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Lines 204-206: Please rephrase and also justify why authors think that leaving wounded leaves for long (how long?) can result in no transformation. Was this studied </w:t>
      </w:r>
      <w:r w:rsidRPr="00BC7B74">
        <w:rPr>
          <w:rFonts w:asciiTheme="majorHAnsi" w:hAnsiTheme="majorHAnsi" w:cstheme="majorHAnsi"/>
          <w:color w:val="000000"/>
        </w:rPr>
        <w:lastRenderedPageBreak/>
        <w:t>during the protocol development. If so, please provide this data to help readers in replicating this protocol in their laboratory. It will be much appreciated to warn readers with significant figures and data.</w:t>
      </w:r>
    </w:p>
    <w:p w14:paraId="0ECA9AB4" w14:textId="0086CF3F"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i/>
          <w:color w:val="0070C0"/>
        </w:rPr>
        <w:t>A. tumefaciens</w:t>
      </w:r>
      <w:r w:rsidRPr="00BC7B74">
        <w:rPr>
          <w:rFonts w:asciiTheme="majorHAnsi" w:hAnsiTheme="majorHAnsi" w:cstheme="majorHAnsi"/>
          <w:color w:val="0070C0"/>
        </w:rPr>
        <w:t xml:space="preserve"> enters inside the leaf by the wounded areas and is in these areas around the wounds where the cells get transformed (under selective marker pressure the callus are generated). Therefore, we </w:t>
      </w:r>
      <w:r w:rsidR="00743BB1">
        <w:rPr>
          <w:rFonts w:asciiTheme="majorHAnsi" w:hAnsiTheme="majorHAnsi" w:cstheme="majorHAnsi"/>
          <w:color w:val="0070C0"/>
        </w:rPr>
        <w:t>surmise</w:t>
      </w:r>
      <w:r w:rsidRPr="00BC7B74">
        <w:rPr>
          <w:rFonts w:asciiTheme="majorHAnsi" w:hAnsiTheme="majorHAnsi" w:cstheme="majorHAnsi"/>
          <w:color w:val="0070C0"/>
        </w:rPr>
        <w:t xml:space="preserve"> that </w:t>
      </w:r>
      <w:r w:rsidR="00743BB1">
        <w:rPr>
          <w:rFonts w:asciiTheme="majorHAnsi" w:hAnsiTheme="majorHAnsi" w:cstheme="majorHAnsi"/>
          <w:color w:val="0070C0"/>
        </w:rPr>
        <w:t xml:space="preserve">a </w:t>
      </w:r>
      <w:r w:rsidRPr="00BC7B74">
        <w:rPr>
          <w:rFonts w:asciiTheme="majorHAnsi" w:hAnsiTheme="majorHAnsi" w:cstheme="majorHAnsi"/>
          <w:color w:val="0070C0"/>
        </w:rPr>
        <w:t xml:space="preserve">longer delay in adding the bacteria after wounding </w:t>
      </w:r>
      <w:r w:rsidR="00743BB1">
        <w:rPr>
          <w:rFonts w:asciiTheme="majorHAnsi" w:hAnsiTheme="majorHAnsi" w:cstheme="majorHAnsi"/>
          <w:color w:val="0070C0"/>
        </w:rPr>
        <w:t>allows higher wound healing and as a consequence</w:t>
      </w:r>
      <w:r w:rsidRPr="00BC7B74">
        <w:rPr>
          <w:rFonts w:asciiTheme="majorHAnsi" w:hAnsiTheme="majorHAnsi" w:cstheme="majorHAnsi"/>
          <w:color w:val="0070C0"/>
        </w:rPr>
        <w:t xml:space="preserve"> less Agrobacteria can enter and poorer transformation efficiency</w:t>
      </w:r>
      <w:r w:rsidR="00743BB1">
        <w:rPr>
          <w:rFonts w:asciiTheme="majorHAnsi" w:hAnsiTheme="majorHAnsi" w:cstheme="majorHAnsi"/>
          <w:color w:val="0070C0"/>
        </w:rPr>
        <w:t xml:space="preserve"> is achieved</w:t>
      </w:r>
      <w:r w:rsidRPr="00BC7B74">
        <w:rPr>
          <w:rFonts w:asciiTheme="majorHAnsi" w:hAnsiTheme="majorHAnsi" w:cstheme="majorHAnsi"/>
          <w:color w:val="0070C0"/>
        </w:rPr>
        <w:t xml:space="preserve">. However, we agree with the reviewer that we do not have scientific evidence on that and therefore we have deleted the sentence to be more rigorous. </w:t>
      </w:r>
    </w:p>
    <w:p w14:paraId="0D9D9474"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Line 210 &amp; 218: 'the corresponding binary vector selective marker' is this indicating the T-DNA on binary vector? If so, why this was not introduced int he section where authors provide GUS gene and promoter information. This is why a schematic representation of binary vector is essential.</w:t>
      </w:r>
    </w:p>
    <w:p w14:paraId="7154EE4B" w14:textId="4EC94ED2"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We were referring to the T-DNA selective marker. We rephrase</w:t>
      </w:r>
      <w:r w:rsidR="00743BB1">
        <w:rPr>
          <w:rFonts w:asciiTheme="majorHAnsi" w:hAnsiTheme="majorHAnsi" w:cstheme="majorHAnsi"/>
          <w:color w:val="0070C0"/>
        </w:rPr>
        <w:t>d</w:t>
      </w:r>
      <w:r w:rsidRPr="00BC7B74">
        <w:rPr>
          <w:rFonts w:asciiTheme="majorHAnsi" w:hAnsiTheme="majorHAnsi" w:cstheme="majorHAnsi"/>
          <w:color w:val="0070C0"/>
        </w:rPr>
        <w:t xml:space="preserve"> the sentence to avoid misinterpretation. In the results section, we provide more information and references about the binary vectors used together with the representative results obtained for each of them. Also, the selective</w:t>
      </w:r>
      <w:r w:rsidR="007C324C">
        <w:rPr>
          <w:rFonts w:asciiTheme="majorHAnsi" w:hAnsiTheme="majorHAnsi" w:cstheme="majorHAnsi"/>
          <w:color w:val="0070C0"/>
        </w:rPr>
        <w:t xml:space="preserve"> markers are provided in Table 1</w:t>
      </w:r>
      <w:r w:rsidRPr="00BC7B74">
        <w:rPr>
          <w:rFonts w:asciiTheme="majorHAnsi" w:hAnsiTheme="majorHAnsi" w:cstheme="majorHAnsi"/>
          <w:color w:val="0070C0"/>
        </w:rPr>
        <w:t>.</w:t>
      </w:r>
    </w:p>
    <w:p w14:paraId="53F8BC21"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 </w:t>
      </w:r>
      <w:r w:rsidRPr="00BC7B74">
        <w:rPr>
          <w:rFonts w:asciiTheme="majorHAnsi" w:hAnsiTheme="majorHAnsi" w:cstheme="majorHAnsi"/>
          <w:color w:val="000000"/>
        </w:rPr>
        <w:br/>
        <w:t xml:space="preserve">215: Provide medium SIM recipe in a table of media used in this protocol. </w:t>
      </w:r>
    </w:p>
    <w:p w14:paraId="6246B060" w14:textId="210CC39F"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70C0"/>
        </w:rPr>
        <w:t xml:space="preserve">We </w:t>
      </w:r>
      <w:r w:rsidR="00BC7B74" w:rsidRPr="00BC7B74">
        <w:rPr>
          <w:rFonts w:asciiTheme="majorHAnsi" w:hAnsiTheme="majorHAnsi" w:cstheme="majorHAnsi"/>
          <w:color w:val="0070C0"/>
        </w:rPr>
        <w:t xml:space="preserve">have </w:t>
      </w:r>
      <w:r w:rsidR="007C324C">
        <w:rPr>
          <w:rFonts w:asciiTheme="majorHAnsi" w:hAnsiTheme="majorHAnsi" w:cstheme="majorHAnsi"/>
          <w:color w:val="0070C0"/>
        </w:rPr>
        <w:t>provided it in Table 1</w:t>
      </w:r>
      <w:r w:rsidRPr="00BC7B74">
        <w:rPr>
          <w:rFonts w:asciiTheme="majorHAnsi" w:hAnsiTheme="majorHAnsi" w:cstheme="majorHAnsi"/>
          <w:color w:val="0070C0"/>
        </w:rPr>
        <w:t>.</w:t>
      </w:r>
    </w:p>
    <w:p w14:paraId="6AB1A81D"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 219: Leaves by now would have some calli formed? </w:t>
      </w:r>
    </w:p>
    <w:p w14:paraId="4CE939E7" w14:textId="1BE1AB34" w:rsidR="009D1E3D" w:rsidRPr="00BC7B74" w:rsidRDefault="007C324C" w:rsidP="007C324C">
      <w:pPr>
        <w:pBdr>
          <w:top w:val="nil"/>
          <w:left w:val="nil"/>
          <w:bottom w:val="nil"/>
          <w:right w:val="nil"/>
          <w:between w:val="nil"/>
        </w:pBdr>
        <w:rPr>
          <w:rFonts w:asciiTheme="majorHAnsi" w:hAnsiTheme="majorHAnsi" w:cstheme="majorHAnsi"/>
          <w:color w:val="3C78D8"/>
        </w:rPr>
      </w:pPr>
      <w:r>
        <w:rPr>
          <w:rFonts w:asciiTheme="majorHAnsi" w:hAnsiTheme="majorHAnsi" w:cstheme="majorHAnsi"/>
          <w:color w:val="3C78D8"/>
        </w:rPr>
        <w:t>Not yet, the call</w:t>
      </w:r>
      <w:r w:rsidR="00743BB1">
        <w:rPr>
          <w:rFonts w:asciiTheme="majorHAnsi" w:hAnsiTheme="majorHAnsi" w:cstheme="majorHAnsi"/>
          <w:color w:val="3C78D8"/>
        </w:rPr>
        <w:t>us</w:t>
      </w:r>
      <w:r w:rsidR="009D1E3D" w:rsidRPr="00BC7B74">
        <w:rPr>
          <w:rFonts w:asciiTheme="majorHAnsi" w:hAnsiTheme="majorHAnsi" w:cstheme="majorHAnsi"/>
          <w:color w:val="3C78D8"/>
        </w:rPr>
        <w:t xml:space="preserve"> will be formed after 2-3 weeks in SIM media. Now we have specified it.</w:t>
      </w:r>
    </w:p>
    <w:p w14:paraId="2A5F2365"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bookmarkStart w:id="4153" w:name="_1ci93xb" w:colFirst="0" w:colLast="0"/>
      <w:bookmarkEnd w:id="4153"/>
      <w:r w:rsidRPr="00BC7B74">
        <w:rPr>
          <w:rFonts w:asciiTheme="majorHAnsi" w:hAnsiTheme="majorHAnsi" w:cstheme="majorHAnsi"/>
          <w:color w:val="000000"/>
        </w:rPr>
        <w:t>Line 222: Provide pictorial evidence for these steps to ease replication of protocol.</w:t>
      </w:r>
    </w:p>
    <w:p w14:paraId="1EDD9051" w14:textId="77777777"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agree with the reviewer that the images always help to replicate the procedure, for this reason we modified the Figure accordingly.</w:t>
      </w:r>
    </w:p>
    <w:p w14:paraId="54F2F25F"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0000"/>
        </w:rPr>
        <w:br/>
        <w:t>Line 225: What is MG medium?</w:t>
      </w:r>
      <w:r w:rsidRPr="00BC7B74">
        <w:rPr>
          <w:rFonts w:asciiTheme="majorHAnsi" w:hAnsiTheme="majorHAnsi" w:cstheme="majorHAnsi"/>
          <w:color w:val="0070C0"/>
        </w:rPr>
        <w:t xml:space="preserve"> </w:t>
      </w:r>
    </w:p>
    <w:p w14:paraId="7C1F341E" w14:textId="13BFAD84"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0070C0"/>
        </w:rPr>
        <w:t xml:space="preserve">It is now specified in </w:t>
      </w:r>
      <w:r w:rsidR="00743BB1">
        <w:rPr>
          <w:rFonts w:asciiTheme="majorHAnsi" w:hAnsiTheme="majorHAnsi" w:cstheme="majorHAnsi"/>
          <w:color w:val="3C78D8"/>
        </w:rPr>
        <w:t>the</w:t>
      </w:r>
      <w:r w:rsidR="007C324C">
        <w:rPr>
          <w:rFonts w:asciiTheme="majorHAnsi" w:hAnsiTheme="majorHAnsi" w:cstheme="majorHAnsi"/>
          <w:color w:val="3C78D8"/>
        </w:rPr>
        <w:t xml:space="preserve"> Table 1</w:t>
      </w:r>
      <w:r w:rsidRPr="00BC7B74">
        <w:rPr>
          <w:rFonts w:asciiTheme="majorHAnsi" w:hAnsiTheme="majorHAnsi" w:cstheme="majorHAnsi"/>
          <w:color w:val="3C78D8"/>
        </w:rPr>
        <w:t>.</w:t>
      </w:r>
    </w:p>
    <w:p w14:paraId="19DC537B" w14:textId="347B6003"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 228: What kind of culture flask? </w:t>
      </w:r>
    </w:p>
    <w:p w14:paraId="34F636DD" w14:textId="3B706DD5"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3C78D8"/>
        </w:rPr>
        <w:t>In the figure 1A, you can see the type of culture flask, it is a flask used for apiculture (honey). It was obtained from a local provider. We specified the features and the distributor in the Materials table.</w:t>
      </w:r>
    </w:p>
    <w:p w14:paraId="54743F65"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 244: Figure 2 should include images for 12 and 15 weeks. Also, donor plants (fig 2A) and transgenic plants obtained (fig 2E) are same. </w:t>
      </w:r>
    </w:p>
    <w:p w14:paraId="64A3820B" w14:textId="1F164D8F"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0070C0"/>
        </w:rPr>
        <w:t>At the end of the procedure the transgenic plants are grown in the same kind of flask as the donor plants. To show it to the reader, we use</w:t>
      </w:r>
      <w:r w:rsidR="00561329">
        <w:rPr>
          <w:rFonts w:asciiTheme="majorHAnsi" w:hAnsiTheme="majorHAnsi" w:cstheme="majorHAnsi"/>
          <w:color w:val="0070C0"/>
        </w:rPr>
        <w:t>d</w:t>
      </w:r>
      <w:r w:rsidRPr="00BC7B74">
        <w:rPr>
          <w:rFonts w:asciiTheme="majorHAnsi" w:hAnsiTheme="majorHAnsi" w:cstheme="majorHAnsi"/>
          <w:color w:val="0070C0"/>
        </w:rPr>
        <w:t xml:space="preserve"> the same image. </w:t>
      </w:r>
      <w:r w:rsidR="00561329">
        <w:rPr>
          <w:rFonts w:asciiTheme="majorHAnsi" w:hAnsiTheme="majorHAnsi" w:cstheme="majorHAnsi"/>
          <w:color w:val="0070C0"/>
        </w:rPr>
        <w:t xml:space="preserve">However to </w:t>
      </w:r>
      <w:r w:rsidRPr="00BC7B74">
        <w:rPr>
          <w:rFonts w:asciiTheme="majorHAnsi" w:hAnsiTheme="majorHAnsi" w:cstheme="majorHAnsi"/>
          <w:color w:val="0070C0"/>
        </w:rPr>
        <w:t>avoid misunderstanding</w:t>
      </w:r>
      <w:r w:rsidR="00561329">
        <w:rPr>
          <w:rFonts w:asciiTheme="majorHAnsi" w:hAnsiTheme="majorHAnsi" w:cstheme="majorHAnsi"/>
          <w:color w:val="0070C0"/>
        </w:rPr>
        <w:t>, we changed the images of figure 2</w:t>
      </w:r>
      <w:r w:rsidRPr="00BC7B74">
        <w:rPr>
          <w:rFonts w:asciiTheme="majorHAnsi" w:hAnsiTheme="majorHAnsi" w:cstheme="majorHAnsi"/>
          <w:color w:val="0070C0"/>
        </w:rPr>
        <w:t xml:space="preserve">. </w:t>
      </w:r>
    </w:p>
    <w:p w14:paraId="3E795635"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0000"/>
        </w:rPr>
        <w:br/>
        <w:t>Line 261: This table need some amendments such as Components, stock concentration, stock preparation, and Hoagland's solution preparation (10 L). Make four columns.</w:t>
      </w:r>
      <w:r w:rsidRPr="00BC7B74">
        <w:rPr>
          <w:rFonts w:asciiTheme="majorHAnsi" w:hAnsiTheme="majorHAnsi" w:cstheme="majorHAnsi"/>
          <w:color w:val="0070C0"/>
        </w:rPr>
        <w:t xml:space="preserve"> </w:t>
      </w:r>
    </w:p>
    <w:p w14:paraId="6FC0BDF4" w14:textId="734A9C72"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lastRenderedPageBreak/>
        <w:t xml:space="preserve">We have changed the table to make it clearer following some of the recommendations of the reviewer. </w:t>
      </w:r>
    </w:p>
    <w:p w14:paraId="1060AE83"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p>
    <w:p w14:paraId="540F890D"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Line 264: replace in with on. </w:t>
      </w:r>
    </w:p>
    <w:p w14:paraId="537CBDCF" w14:textId="77777777"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replaced it.</w:t>
      </w:r>
    </w:p>
    <w:p w14:paraId="554C8301" w14:textId="68139D0C"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 271: incubation media change to GUS solution. </w:t>
      </w:r>
    </w:p>
    <w:p w14:paraId="25C26B99" w14:textId="77777777"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replaced it.</w:t>
      </w:r>
    </w:p>
    <w:p w14:paraId="0BA6F259"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 278: of is off. What is temporary container? Instead state: the GUS substrate should be disposed safely. </w:t>
      </w:r>
    </w:p>
    <w:p w14:paraId="4800E94A" w14:textId="660291F9"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3C78D8"/>
        </w:rPr>
        <w:t>We have changed it.</w:t>
      </w:r>
    </w:p>
    <w:p w14:paraId="47C60613" w14:textId="62973D4E" w:rsidR="009D1E3D"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r>
    </w:p>
    <w:p w14:paraId="5F17B379" w14:textId="77777777" w:rsidR="00AF0DFC" w:rsidRPr="00BC7B74" w:rsidRDefault="00AF0DFC" w:rsidP="007C324C">
      <w:pPr>
        <w:pBdr>
          <w:top w:val="nil"/>
          <w:left w:val="nil"/>
          <w:bottom w:val="nil"/>
          <w:right w:val="nil"/>
          <w:between w:val="nil"/>
        </w:pBdr>
        <w:rPr>
          <w:rFonts w:asciiTheme="majorHAnsi" w:hAnsiTheme="majorHAnsi" w:cstheme="majorHAnsi"/>
          <w:color w:val="000000"/>
        </w:rPr>
      </w:pPr>
    </w:p>
    <w:p w14:paraId="4C795BF4"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Line 281: Why storage at 4 deg C is required? </w:t>
      </w:r>
    </w:p>
    <w:p w14:paraId="5044314D" w14:textId="48DAD0E1"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We us</w:t>
      </w:r>
      <w:r w:rsidR="00561329">
        <w:rPr>
          <w:rFonts w:asciiTheme="majorHAnsi" w:hAnsiTheme="majorHAnsi" w:cstheme="majorHAnsi"/>
          <w:color w:val="0070C0"/>
        </w:rPr>
        <w:t>ually</w:t>
      </w:r>
      <w:r w:rsidRPr="00BC7B74">
        <w:rPr>
          <w:rFonts w:asciiTheme="majorHAnsi" w:hAnsiTheme="majorHAnsi" w:cstheme="majorHAnsi"/>
          <w:color w:val="0070C0"/>
        </w:rPr>
        <w:t xml:space="preserve"> store the GUS stained tissues at 4 ºC to avoid ethanol evaporation but it could also be stored at room temperature. We have rephrased it including that the tube needs to be sealed.</w:t>
      </w:r>
    </w:p>
    <w:p w14:paraId="632433F5"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Lines 288 to 322: There is no mention of transformation frequency which authors have achieved while developing these protocols. Providing such figures will allow a comparative replication of procedures in reader's own laboratory.</w:t>
      </w:r>
    </w:p>
    <w:p w14:paraId="7EEA27CD" w14:textId="52F127F2"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 xml:space="preserve">In the revised version of the manuscript we provide the transformation efficiencies in the discussion section based on our </w:t>
      </w:r>
      <w:r w:rsidR="00561329">
        <w:rPr>
          <w:rFonts w:asciiTheme="majorHAnsi" w:hAnsiTheme="majorHAnsi" w:cstheme="majorHAnsi"/>
          <w:color w:val="0070C0"/>
        </w:rPr>
        <w:t>and</w:t>
      </w:r>
      <w:r w:rsidRPr="00BC7B74">
        <w:rPr>
          <w:rFonts w:asciiTheme="majorHAnsi" w:hAnsiTheme="majorHAnsi" w:cstheme="majorHAnsi"/>
          <w:color w:val="0070C0"/>
        </w:rPr>
        <w:t xml:space="preserve"> other works.</w:t>
      </w:r>
    </w:p>
    <w:p w14:paraId="58CAC66D"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 xml:space="preserve">Lines 310-311: Pleas rephrase to read well. </w:t>
      </w:r>
    </w:p>
    <w:p w14:paraId="7805CF97" w14:textId="0B99A173" w:rsidR="009D1E3D" w:rsidRPr="00BC7B74" w:rsidRDefault="009D1E3D" w:rsidP="007C324C">
      <w:pPr>
        <w:pBdr>
          <w:top w:val="nil"/>
          <w:left w:val="nil"/>
          <w:bottom w:val="nil"/>
          <w:right w:val="nil"/>
          <w:between w:val="nil"/>
        </w:pBdr>
        <w:rPr>
          <w:rFonts w:asciiTheme="majorHAnsi" w:hAnsiTheme="majorHAnsi" w:cstheme="majorHAnsi"/>
          <w:color w:val="4A86E8"/>
        </w:rPr>
      </w:pPr>
      <w:r w:rsidRPr="00BC7B74">
        <w:rPr>
          <w:rFonts w:asciiTheme="majorHAnsi" w:hAnsiTheme="majorHAnsi" w:cstheme="majorHAnsi"/>
          <w:color w:val="4A86E8"/>
        </w:rPr>
        <w:t xml:space="preserve">We have rephrased this sentence and also the corresponding for </w:t>
      </w:r>
      <w:r w:rsidRPr="00BC7B74">
        <w:rPr>
          <w:rFonts w:asciiTheme="majorHAnsi" w:hAnsiTheme="majorHAnsi" w:cstheme="majorHAnsi"/>
          <w:i/>
          <w:color w:val="4A86E8"/>
        </w:rPr>
        <w:t>A. rhizogenes</w:t>
      </w:r>
      <w:r w:rsidRPr="00BC7B74">
        <w:rPr>
          <w:rFonts w:asciiTheme="majorHAnsi" w:hAnsiTheme="majorHAnsi" w:cstheme="majorHAnsi"/>
          <w:color w:val="4A86E8"/>
        </w:rPr>
        <w:t xml:space="preserve">, which was also not </w:t>
      </w:r>
      <w:r w:rsidR="00561329">
        <w:rPr>
          <w:rFonts w:asciiTheme="majorHAnsi" w:hAnsiTheme="majorHAnsi" w:cstheme="majorHAnsi"/>
          <w:color w:val="4A86E8"/>
        </w:rPr>
        <w:t>properly builded</w:t>
      </w:r>
      <w:r w:rsidRPr="00BC7B74">
        <w:rPr>
          <w:rFonts w:asciiTheme="majorHAnsi" w:hAnsiTheme="majorHAnsi" w:cstheme="majorHAnsi"/>
          <w:color w:val="4A86E8"/>
        </w:rPr>
        <w:t xml:space="preserve">. </w:t>
      </w:r>
    </w:p>
    <w:p w14:paraId="24A1EC69"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0000"/>
        </w:rPr>
        <w:br/>
        <w:t>Line 341: Pleas provide a control root image to compare the GUS expression in transgenic roots.</w:t>
      </w:r>
      <w:r w:rsidRPr="00BC7B74">
        <w:rPr>
          <w:rFonts w:asciiTheme="majorHAnsi" w:hAnsiTheme="majorHAnsi" w:cstheme="majorHAnsi"/>
          <w:color w:val="0070C0"/>
        </w:rPr>
        <w:t xml:space="preserve"> </w:t>
      </w:r>
    </w:p>
    <w:p w14:paraId="11F9D842" w14:textId="700C583C" w:rsidR="009D1E3D" w:rsidRPr="00BC7B74" w:rsidRDefault="009D1E3D" w:rsidP="007C324C">
      <w:pPr>
        <w:pBdr>
          <w:top w:val="nil"/>
          <w:left w:val="nil"/>
          <w:bottom w:val="nil"/>
          <w:right w:val="nil"/>
          <w:between w:val="nil"/>
        </w:pBdr>
        <w:rPr>
          <w:rFonts w:asciiTheme="majorHAnsi" w:hAnsiTheme="majorHAnsi" w:cstheme="majorHAnsi"/>
          <w:color w:val="4A86E8"/>
        </w:rPr>
      </w:pPr>
      <w:r w:rsidRPr="00BC7B74">
        <w:rPr>
          <w:rFonts w:asciiTheme="majorHAnsi" w:hAnsiTheme="majorHAnsi" w:cstheme="majorHAnsi"/>
          <w:color w:val="0070C0"/>
        </w:rPr>
        <w:t xml:space="preserve">When there is no transgene, the root appeared with no GUS signal. To make it clear, we are stating it specifically in the results section. </w:t>
      </w:r>
    </w:p>
    <w:p w14:paraId="38EA0DF4" w14:textId="420B435A"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Line 350: Figure needs more images and change the 2E.</w:t>
      </w:r>
    </w:p>
    <w:p w14:paraId="4523BBFF" w14:textId="74302B8C" w:rsidR="00010E16" w:rsidRPr="00BC7B74" w:rsidRDefault="00010E16" w:rsidP="007C324C">
      <w:pPr>
        <w:pBdr>
          <w:top w:val="nil"/>
          <w:left w:val="nil"/>
          <w:bottom w:val="nil"/>
          <w:right w:val="nil"/>
          <w:between w:val="nil"/>
        </w:pBdr>
        <w:rPr>
          <w:rFonts w:asciiTheme="majorHAnsi" w:hAnsiTheme="majorHAnsi" w:cstheme="majorHAnsi"/>
          <w:color w:val="4A86E8"/>
        </w:rPr>
      </w:pPr>
      <w:r w:rsidRPr="00BC7B74">
        <w:rPr>
          <w:rFonts w:asciiTheme="majorHAnsi" w:hAnsiTheme="majorHAnsi" w:cstheme="majorHAnsi"/>
          <w:color w:val="4A86E8"/>
        </w:rPr>
        <w:t xml:space="preserve">We do not agree with the Reviewer that this Figure would need more images, since the reported images are those representatives of the different tissues where the GUS stain was positive. </w:t>
      </w:r>
      <w:r w:rsidR="007E77E3">
        <w:rPr>
          <w:rFonts w:asciiTheme="majorHAnsi" w:hAnsiTheme="majorHAnsi" w:cstheme="majorHAnsi"/>
          <w:color w:val="4A86E8"/>
        </w:rPr>
        <w:t xml:space="preserve">In our opinion, the addition of </w:t>
      </w:r>
      <w:r w:rsidRPr="00BC7B74">
        <w:rPr>
          <w:rFonts w:asciiTheme="majorHAnsi" w:hAnsiTheme="majorHAnsi" w:cstheme="majorHAnsi"/>
          <w:color w:val="4A86E8"/>
        </w:rPr>
        <w:t>more images introduce redundancy</w:t>
      </w:r>
      <w:r w:rsidR="007E77E3">
        <w:rPr>
          <w:rFonts w:asciiTheme="majorHAnsi" w:hAnsiTheme="majorHAnsi" w:cstheme="majorHAnsi"/>
          <w:color w:val="4A86E8"/>
        </w:rPr>
        <w:t>, which</w:t>
      </w:r>
      <w:r w:rsidRPr="00BC7B74">
        <w:rPr>
          <w:rFonts w:asciiTheme="majorHAnsi" w:hAnsiTheme="majorHAnsi" w:cstheme="majorHAnsi"/>
          <w:color w:val="4A86E8"/>
        </w:rPr>
        <w:t xml:space="preserve"> </w:t>
      </w:r>
      <w:r w:rsidR="007E77E3">
        <w:rPr>
          <w:rFonts w:asciiTheme="majorHAnsi" w:hAnsiTheme="majorHAnsi" w:cstheme="majorHAnsi"/>
          <w:color w:val="4A86E8"/>
        </w:rPr>
        <w:t>we would like to avoid</w:t>
      </w:r>
      <w:r w:rsidRPr="00BC7B74">
        <w:rPr>
          <w:rFonts w:asciiTheme="majorHAnsi" w:hAnsiTheme="majorHAnsi" w:cstheme="majorHAnsi"/>
          <w:color w:val="4A86E8"/>
        </w:rPr>
        <w:t>.</w:t>
      </w:r>
      <w:r w:rsidR="00BC7B74" w:rsidRPr="00BC7B74">
        <w:rPr>
          <w:rFonts w:asciiTheme="majorHAnsi" w:hAnsiTheme="majorHAnsi" w:cstheme="majorHAnsi"/>
          <w:color w:val="4A86E8"/>
        </w:rPr>
        <w:t xml:space="preserve"> To us, Figure 2E is relevant since it shows the FHT promoter activity in the wounded areas. We have resized the red triangle that indicate</w:t>
      </w:r>
      <w:r w:rsidR="007E77E3">
        <w:rPr>
          <w:rFonts w:asciiTheme="majorHAnsi" w:hAnsiTheme="majorHAnsi" w:cstheme="majorHAnsi"/>
          <w:color w:val="4A86E8"/>
        </w:rPr>
        <w:t>s</w:t>
      </w:r>
      <w:r w:rsidR="00BC7B74" w:rsidRPr="00BC7B74">
        <w:rPr>
          <w:rFonts w:asciiTheme="majorHAnsi" w:hAnsiTheme="majorHAnsi" w:cstheme="majorHAnsi"/>
          <w:color w:val="4A86E8"/>
        </w:rPr>
        <w:t xml:space="preserve"> this area </w:t>
      </w:r>
      <w:r w:rsidR="007E77E3">
        <w:rPr>
          <w:rFonts w:asciiTheme="majorHAnsi" w:hAnsiTheme="majorHAnsi" w:cstheme="majorHAnsi"/>
          <w:color w:val="4A86E8"/>
        </w:rPr>
        <w:t>to be clearer.</w:t>
      </w:r>
    </w:p>
    <w:p w14:paraId="011BE85E" w14:textId="77777777" w:rsidR="00010E16" w:rsidRPr="00BC7B74" w:rsidRDefault="00010E16" w:rsidP="007C324C">
      <w:pPr>
        <w:pBdr>
          <w:top w:val="nil"/>
          <w:left w:val="nil"/>
          <w:bottom w:val="nil"/>
          <w:right w:val="nil"/>
          <w:between w:val="nil"/>
        </w:pBdr>
        <w:rPr>
          <w:rFonts w:asciiTheme="majorHAnsi" w:hAnsiTheme="majorHAnsi" w:cstheme="majorHAnsi"/>
          <w:color w:val="000000"/>
        </w:rPr>
      </w:pPr>
    </w:p>
    <w:p w14:paraId="126AA0BE"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Line 372: Rephrase the table legend. </w:t>
      </w:r>
    </w:p>
    <w:p w14:paraId="06262967" w14:textId="77038B73" w:rsidR="009D1E3D" w:rsidRPr="00BC7B74" w:rsidRDefault="009D1E3D" w:rsidP="007C324C">
      <w:pPr>
        <w:pBdr>
          <w:top w:val="nil"/>
          <w:left w:val="nil"/>
          <w:bottom w:val="nil"/>
          <w:right w:val="nil"/>
          <w:between w:val="nil"/>
        </w:pBdr>
        <w:rPr>
          <w:rFonts w:asciiTheme="majorHAnsi" w:hAnsiTheme="majorHAnsi" w:cstheme="majorHAnsi"/>
          <w:color w:val="4A86E8"/>
        </w:rPr>
      </w:pPr>
      <w:r w:rsidRPr="00BC7B74">
        <w:rPr>
          <w:rFonts w:asciiTheme="majorHAnsi" w:hAnsiTheme="majorHAnsi" w:cstheme="majorHAnsi"/>
          <w:color w:val="4A86E8"/>
        </w:rPr>
        <w:t>We have rephrase</w:t>
      </w:r>
      <w:r w:rsidR="007E77E3">
        <w:rPr>
          <w:rFonts w:asciiTheme="majorHAnsi" w:hAnsiTheme="majorHAnsi" w:cstheme="majorHAnsi"/>
          <w:color w:val="4A86E8"/>
        </w:rPr>
        <w:t>d</w:t>
      </w:r>
      <w:r w:rsidRPr="00BC7B74">
        <w:rPr>
          <w:rFonts w:asciiTheme="majorHAnsi" w:hAnsiTheme="majorHAnsi" w:cstheme="majorHAnsi"/>
          <w:color w:val="4A86E8"/>
        </w:rPr>
        <w:t xml:space="preserve"> it</w:t>
      </w:r>
    </w:p>
    <w:p w14:paraId="010F0D25"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4A86E8"/>
        </w:rPr>
        <w:t>.</w:t>
      </w:r>
      <w:r w:rsidRPr="00BC7B74">
        <w:rPr>
          <w:rFonts w:asciiTheme="majorHAnsi" w:hAnsiTheme="majorHAnsi" w:cstheme="majorHAnsi"/>
          <w:color w:val="000000"/>
        </w:rPr>
        <w:br/>
        <w:t xml:space="preserve">Lines 376-378: AMT technology is much cheaper than any other non-Agrobacterium </w:t>
      </w:r>
      <w:r w:rsidRPr="00BC7B74">
        <w:rPr>
          <w:rFonts w:asciiTheme="majorHAnsi" w:hAnsiTheme="majorHAnsi" w:cstheme="majorHAnsi"/>
          <w:color w:val="000000"/>
        </w:rPr>
        <w:lastRenderedPageBreak/>
        <w:t>based techniques. How authors are making claim that AMT is time consuming and expensive. Please provide strong citation for such statements.</w:t>
      </w:r>
    </w:p>
    <w:p w14:paraId="3977E4D0"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 xml:space="preserve">We wanted to indicate that </w:t>
      </w:r>
      <w:r w:rsidRPr="007C324C">
        <w:rPr>
          <w:rFonts w:asciiTheme="majorHAnsi" w:hAnsiTheme="majorHAnsi" w:cstheme="majorHAnsi"/>
          <w:i/>
          <w:color w:val="0070C0"/>
        </w:rPr>
        <w:t>A. tumefaciens</w:t>
      </w:r>
      <w:r w:rsidRPr="00BC7B74">
        <w:rPr>
          <w:rFonts w:asciiTheme="majorHAnsi" w:hAnsiTheme="majorHAnsi" w:cstheme="majorHAnsi"/>
          <w:color w:val="0070C0"/>
        </w:rPr>
        <w:t xml:space="preserve"> is more time-consuming and is expensive compared to </w:t>
      </w:r>
      <w:r w:rsidRPr="007C324C">
        <w:rPr>
          <w:rFonts w:asciiTheme="majorHAnsi" w:hAnsiTheme="majorHAnsi" w:cstheme="majorHAnsi"/>
          <w:i/>
          <w:color w:val="0070C0"/>
        </w:rPr>
        <w:t>A. rhizogenes</w:t>
      </w:r>
      <w:r w:rsidRPr="00BC7B74">
        <w:rPr>
          <w:rFonts w:asciiTheme="majorHAnsi" w:hAnsiTheme="majorHAnsi" w:cstheme="majorHAnsi"/>
          <w:color w:val="0070C0"/>
        </w:rPr>
        <w:t>, but we agree with the Reviewer that the message could lead to her/his interpretation. We rephrased it.</w:t>
      </w:r>
    </w:p>
    <w:p w14:paraId="3DFA502C" w14:textId="77777777" w:rsidR="00010E16"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br/>
        <w:t>Lines 402- 415: There is not specific structure in this part. There is a lot of jumping from A. rhizogenes to A. tumefaciens and back to A. rhizogenes. Moreover, this section does not highlight the used of A. tumefaciens and the benefits of generating stable transformants. Why would someone follow a protocol to generate transgenic roots or full transformed plants? Also, conclusive statements are missing in this section and thus the section ends with no conclusion. Authors should also consider the genotype dependency as major limitation of Agrobacterium based protocols widely reported for potato transformation (Petti et la 2009).</w:t>
      </w:r>
    </w:p>
    <w:p w14:paraId="762212B1" w14:textId="77777777" w:rsidR="00010E16" w:rsidRPr="00BC7B74" w:rsidRDefault="00010E16"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 xml:space="preserve">We agree that the structure of the discussion was somewhat confusing and the main conclusions were not visible. We have rewritten the discussion following the recommendations of the Reviewer. </w:t>
      </w:r>
    </w:p>
    <w:p w14:paraId="4791C506" w14:textId="11662B5E"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0000"/>
        </w:rPr>
        <w:br/>
        <w:t>The manuscript is hard to follow to perform a transformation experiments. The language is unclear and confusing at times. Authors have used the same image in Figure 1A and 2A, which still can be accepted, but image in Fig 2E transformed plant is also same as non-transformed plants (Fig 1A &amp; 2A) in food jar. Moreover, a table of media recipe with clear concentrations and addition of stocks before autoclaving and post-sterilization would be very helpful to replicate the experiments. I am afraid that it is hard to follow this protocol, however it is interesting work.</w:t>
      </w:r>
      <w:r w:rsidRPr="00BC7B74">
        <w:rPr>
          <w:rFonts w:asciiTheme="majorHAnsi" w:hAnsiTheme="majorHAnsi" w:cstheme="majorHAnsi"/>
          <w:color w:val="000000"/>
        </w:rPr>
        <w:br/>
      </w:r>
      <w:r w:rsidRPr="00BC7B74">
        <w:rPr>
          <w:rFonts w:asciiTheme="majorHAnsi" w:hAnsiTheme="majorHAnsi" w:cstheme="majorHAnsi"/>
          <w:color w:val="0070C0"/>
        </w:rPr>
        <w:t xml:space="preserve">All these points raised by the Reviewer have been used to improve the manuscript, </w:t>
      </w:r>
      <w:r w:rsidR="00EB63C1">
        <w:rPr>
          <w:rFonts w:asciiTheme="majorHAnsi" w:hAnsiTheme="majorHAnsi" w:cstheme="majorHAnsi"/>
          <w:color w:val="0070C0"/>
        </w:rPr>
        <w:t>to make it</w:t>
      </w:r>
      <w:r w:rsidRPr="00BC7B74">
        <w:rPr>
          <w:rFonts w:asciiTheme="majorHAnsi" w:hAnsiTheme="majorHAnsi" w:cstheme="majorHAnsi"/>
          <w:color w:val="0070C0"/>
        </w:rPr>
        <w:t xml:space="preserve"> clearer an</w:t>
      </w:r>
      <w:r w:rsidR="00EB63C1">
        <w:rPr>
          <w:rFonts w:asciiTheme="majorHAnsi" w:hAnsiTheme="majorHAnsi" w:cstheme="majorHAnsi"/>
          <w:color w:val="0070C0"/>
        </w:rPr>
        <w:t>d</w:t>
      </w:r>
      <w:r w:rsidRPr="00BC7B74">
        <w:rPr>
          <w:rFonts w:asciiTheme="majorHAnsi" w:hAnsiTheme="majorHAnsi" w:cstheme="majorHAnsi"/>
          <w:color w:val="0070C0"/>
        </w:rPr>
        <w:t xml:space="preserve"> well-organized. We sincerely acknowledge to the reviewer for her/his exhaustive review of the manuscript, for her/his valuable comments and for the dedicated time to make this manuscript more readable and understandable. We hope that this new version fulfills the Reviewer expectations.</w:t>
      </w:r>
    </w:p>
    <w:p w14:paraId="3E4044BB" w14:textId="77777777" w:rsidR="009D1E3D" w:rsidRPr="00BC7B74" w:rsidRDefault="009D1E3D" w:rsidP="007C324C">
      <w:pPr>
        <w:pBdr>
          <w:top w:val="nil"/>
          <w:left w:val="nil"/>
          <w:bottom w:val="nil"/>
          <w:right w:val="nil"/>
          <w:between w:val="nil"/>
        </w:pBdr>
        <w:rPr>
          <w:rFonts w:asciiTheme="majorHAnsi" w:hAnsiTheme="majorHAnsi" w:cstheme="majorHAnsi"/>
          <w:color w:val="000000"/>
        </w:rPr>
      </w:pPr>
      <w:r w:rsidRPr="00BC7B74">
        <w:rPr>
          <w:rFonts w:asciiTheme="majorHAnsi" w:hAnsiTheme="majorHAnsi" w:cstheme="majorHAnsi"/>
          <w:color w:val="000000"/>
        </w:rPr>
        <w:t xml:space="preserve"> </w:t>
      </w:r>
      <w:r w:rsidRPr="00BC7B74">
        <w:rPr>
          <w:rFonts w:asciiTheme="majorHAnsi" w:hAnsiTheme="majorHAnsi" w:cstheme="majorHAnsi"/>
          <w:color w:val="000000"/>
        </w:rPr>
        <w:br/>
        <w:t>Minor Concerns:</w:t>
      </w:r>
      <w:r w:rsidRPr="00BC7B74">
        <w:rPr>
          <w:rFonts w:asciiTheme="majorHAnsi" w:hAnsiTheme="majorHAnsi" w:cstheme="majorHAnsi"/>
          <w:color w:val="000000"/>
        </w:rPr>
        <w:br/>
        <w:t>There are some language issues that can be resolved.</w:t>
      </w:r>
    </w:p>
    <w:p w14:paraId="6DE39BED"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r w:rsidRPr="00BC7B74">
        <w:rPr>
          <w:rFonts w:asciiTheme="majorHAnsi" w:hAnsiTheme="majorHAnsi" w:cstheme="majorHAnsi"/>
          <w:color w:val="0070C0"/>
        </w:rPr>
        <w:t>We have revised the whole manuscript to solve the language problems.</w:t>
      </w:r>
    </w:p>
    <w:p w14:paraId="25E9DD58" w14:textId="77777777" w:rsidR="009D1E3D" w:rsidRPr="00BC7B74" w:rsidRDefault="009D1E3D" w:rsidP="007C324C">
      <w:pPr>
        <w:pBdr>
          <w:top w:val="nil"/>
          <w:left w:val="nil"/>
          <w:bottom w:val="nil"/>
          <w:right w:val="nil"/>
          <w:between w:val="nil"/>
        </w:pBdr>
        <w:rPr>
          <w:rFonts w:asciiTheme="majorHAnsi" w:hAnsiTheme="majorHAnsi" w:cstheme="majorHAnsi"/>
          <w:color w:val="0070C0"/>
        </w:rPr>
      </w:pPr>
    </w:p>
    <w:p w14:paraId="0B9849B2" w14:textId="77777777" w:rsidR="009D1E3D" w:rsidRPr="00BC7B74" w:rsidRDefault="009D1E3D" w:rsidP="007C324C">
      <w:pPr>
        <w:pStyle w:val="Normal1"/>
        <w:rPr>
          <w:rFonts w:asciiTheme="majorHAnsi" w:hAnsiTheme="majorHAnsi" w:cstheme="majorHAnsi"/>
          <w:b/>
          <w:color w:val="000000"/>
          <w:lang w:val="en-US"/>
        </w:rPr>
      </w:pPr>
    </w:p>
    <w:p w14:paraId="17DD42DA" w14:textId="1E5A5C6B" w:rsidR="009D1E3D" w:rsidRPr="00BC7B74" w:rsidRDefault="009D1E3D" w:rsidP="007C324C">
      <w:pPr>
        <w:pStyle w:val="Normal1"/>
        <w:rPr>
          <w:rFonts w:asciiTheme="majorHAnsi" w:eastAsia="Times" w:hAnsiTheme="majorHAnsi" w:cstheme="majorHAnsi"/>
          <w:lang w:val="en-US"/>
        </w:rPr>
      </w:pPr>
      <w:r w:rsidRPr="00BC7B74">
        <w:rPr>
          <w:rFonts w:asciiTheme="majorHAnsi" w:hAnsiTheme="majorHAnsi" w:cstheme="majorHAnsi"/>
          <w:b/>
          <w:color w:val="000000"/>
          <w:lang w:val="en-US"/>
        </w:rPr>
        <w:t>Reviewer #4:</w:t>
      </w:r>
      <w:r w:rsidRPr="00BC7B74">
        <w:rPr>
          <w:rFonts w:asciiTheme="majorHAnsi" w:hAnsiTheme="majorHAnsi" w:cstheme="majorHAnsi"/>
          <w:color w:val="000000"/>
          <w:lang w:val="en-US"/>
        </w:rPr>
        <w:br/>
        <w:t>Manuscript Summary:</w:t>
      </w:r>
      <w:r w:rsidRPr="00BC7B74">
        <w:rPr>
          <w:rFonts w:asciiTheme="majorHAnsi" w:hAnsiTheme="majorHAnsi" w:cstheme="majorHAnsi"/>
          <w:color w:val="000000"/>
          <w:lang w:val="en-US"/>
        </w:rPr>
        <w:br/>
        <w:t>The manuscript is appropriate and well written for Jove journal. The information is very detailed, accurate and extensive.</w:t>
      </w:r>
      <w:r w:rsidRPr="00BC7B74">
        <w:rPr>
          <w:rFonts w:asciiTheme="majorHAnsi" w:hAnsiTheme="majorHAnsi" w:cstheme="majorHAnsi"/>
          <w:color w:val="000000"/>
          <w:lang w:val="en-US"/>
        </w:rPr>
        <w:br/>
      </w:r>
      <w:r w:rsidRPr="00BC7B74">
        <w:rPr>
          <w:rFonts w:asciiTheme="majorHAnsi" w:hAnsiTheme="majorHAnsi" w:cstheme="majorHAnsi"/>
          <w:color w:val="000000"/>
          <w:lang w:val="en-US"/>
        </w:rPr>
        <w:br/>
        <w:t xml:space="preserve">Minor Concerns: The format of the manuscript is not consistent. The authors will have to do major corrections on this issue. Please, avoid using UA for absorbance, since absorbance doesn't have units. The authors should report the wavelength they measured their O.D., i.e., Abs600=0.8. After writing the full names of common acronyms (e.g., room temperature, RT, and overnight, O/N), the authors should use them consistently. It makes it easier to read the protocols. Please, review the English in </w:t>
      </w:r>
      <w:r w:rsidRPr="00BC7B74">
        <w:rPr>
          <w:rFonts w:asciiTheme="majorHAnsi" w:hAnsiTheme="majorHAnsi" w:cstheme="majorHAnsi"/>
          <w:color w:val="000000"/>
          <w:lang w:val="en-US"/>
        </w:rPr>
        <w:lastRenderedPageBreak/>
        <w:t>the tables. There are some Spanish words there.</w:t>
      </w:r>
      <w:r w:rsidRPr="00BC7B74">
        <w:rPr>
          <w:rFonts w:asciiTheme="majorHAnsi" w:hAnsiTheme="majorHAnsi" w:cstheme="majorHAnsi"/>
          <w:color w:val="000000"/>
          <w:lang w:val="en-US"/>
        </w:rPr>
        <w:br/>
      </w:r>
      <w:r w:rsidRPr="00BC7B74">
        <w:rPr>
          <w:rFonts w:asciiTheme="majorHAnsi" w:hAnsiTheme="majorHAnsi" w:cstheme="majorHAnsi"/>
          <w:color w:val="3C78D8"/>
          <w:lang w:val="en-US"/>
        </w:rPr>
        <w:t>We thank the Reviewer for her/his comments. The new version of the manuscript is fully revised, including the suggestions raised by this Reviewer.</w:t>
      </w:r>
      <w:r w:rsidRPr="00BC7B74">
        <w:rPr>
          <w:rFonts w:asciiTheme="majorHAnsi" w:hAnsiTheme="majorHAnsi" w:cstheme="majorHAnsi"/>
          <w:color w:val="000000"/>
          <w:lang w:val="en-US"/>
        </w:rPr>
        <w:br/>
      </w:r>
      <w:r w:rsidRPr="00BC7B74">
        <w:rPr>
          <w:rFonts w:asciiTheme="majorHAnsi" w:hAnsiTheme="majorHAnsi" w:cstheme="majorHAnsi"/>
          <w:color w:val="000000"/>
          <w:lang w:val="en-US"/>
        </w:rPr>
        <w:br/>
      </w:r>
    </w:p>
    <w:p w14:paraId="429993B3" w14:textId="4FE1D65F" w:rsidR="009D1E3D" w:rsidRPr="00BC7B74" w:rsidRDefault="009D1E3D" w:rsidP="007C324C">
      <w:pPr>
        <w:pBdr>
          <w:top w:val="nil"/>
          <w:left w:val="nil"/>
          <w:bottom w:val="nil"/>
          <w:right w:val="nil"/>
          <w:between w:val="nil"/>
        </w:pBdr>
        <w:rPr>
          <w:rFonts w:asciiTheme="majorHAnsi" w:hAnsiTheme="majorHAnsi" w:cstheme="majorHAnsi"/>
          <w:color w:val="3C78D8"/>
        </w:rPr>
      </w:pPr>
      <w:r w:rsidRPr="00BC7B74">
        <w:rPr>
          <w:rFonts w:asciiTheme="majorHAnsi" w:hAnsiTheme="majorHAnsi" w:cstheme="majorHAnsi"/>
          <w:color w:val="000000"/>
        </w:rPr>
        <w:br/>
      </w:r>
    </w:p>
    <w:p w14:paraId="12356BB8" w14:textId="77777777" w:rsidR="001D1210" w:rsidRPr="00BC7B74" w:rsidRDefault="001D1210" w:rsidP="007C324C">
      <w:pPr>
        <w:pStyle w:val="NormalWeb"/>
        <w:spacing w:before="0" w:beforeAutospacing="0" w:after="160" w:afterAutospacing="0"/>
        <w:rPr>
          <w:rFonts w:asciiTheme="majorHAnsi" w:hAnsiTheme="majorHAnsi" w:cstheme="majorHAnsi"/>
        </w:rPr>
      </w:pPr>
    </w:p>
    <w:p w14:paraId="375FC71E" w14:textId="77777777" w:rsidR="00765A45" w:rsidRPr="00BC7B74" w:rsidRDefault="00765A45" w:rsidP="007C324C">
      <w:pPr>
        <w:pBdr>
          <w:top w:val="nil"/>
          <w:left w:val="nil"/>
          <w:bottom w:val="nil"/>
          <w:right w:val="nil"/>
          <w:between w:val="nil"/>
        </w:pBdr>
        <w:rPr>
          <w:rFonts w:asciiTheme="majorHAnsi" w:hAnsiTheme="majorHAnsi" w:cstheme="majorHAnsi"/>
          <w:color w:val="000000"/>
        </w:rPr>
      </w:pPr>
    </w:p>
    <w:sectPr w:rsidR="00765A45" w:rsidRPr="00BC7B74">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07EDBD" w14:textId="77777777" w:rsidR="00F07305" w:rsidRDefault="00F07305">
      <w:r>
        <w:separator/>
      </w:r>
    </w:p>
  </w:endnote>
  <w:endnote w:type="continuationSeparator" w:id="0">
    <w:p w14:paraId="63BD7AED" w14:textId="77777777" w:rsidR="00F07305" w:rsidRDefault="00F073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Times">
    <w:panose1 w:val="02020603050405020304"/>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066B06" w14:textId="77777777" w:rsidR="00F07305" w:rsidRDefault="00F07305">
      <w:r>
        <w:separator/>
      </w:r>
    </w:p>
  </w:footnote>
  <w:footnote w:type="continuationSeparator" w:id="0">
    <w:p w14:paraId="6130367C" w14:textId="77777777" w:rsidR="00F07305" w:rsidRDefault="00F07305">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0C1691"/>
    <w:multiLevelType w:val="multilevel"/>
    <w:tmpl w:val="E7A0970E"/>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565A5A"/>
    <w:multiLevelType w:val="multilevel"/>
    <w:tmpl w:val="36F0E3FE"/>
    <w:lvl w:ilvl="0">
      <w:start w:val="1"/>
      <w:numFmt w:val="decimal"/>
      <w:lvlText w:val="%1."/>
      <w:lvlJc w:val="right"/>
      <w:pPr>
        <w:ind w:left="720" w:hanging="360"/>
      </w:pPr>
      <w:rPr>
        <w:rFonts w:ascii="Calibri" w:eastAsia="Calibri" w:hAnsi="Calibri" w:cs="Calibri"/>
        <w:b w:val="0"/>
        <w:color w:val="000000"/>
        <w:sz w:val="24"/>
        <w:szCs w:val="24"/>
        <w:u w:val="none"/>
      </w:rPr>
    </w:lvl>
    <w:lvl w:ilvl="1">
      <w:start w:val="1"/>
      <w:numFmt w:val="decimal"/>
      <w:lvlText w:val="%1.%2."/>
      <w:lvlJc w:val="right"/>
      <w:pPr>
        <w:ind w:left="1440" w:hanging="360"/>
      </w:pPr>
      <w:rPr>
        <w:b w:val="0"/>
        <w:sz w:val="24"/>
        <w:szCs w:val="24"/>
        <w:u w:val="none"/>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2" w15:restartNumberingAfterBreak="0">
    <w:nsid w:val="2BD5367D"/>
    <w:multiLevelType w:val="multilevel"/>
    <w:tmpl w:val="21260F36"/>
    <w:lvl w:ilvl="0">
      <w:start w:val="1"/>
      <w:numFmt w:val="decimal"/>
      <w:lvlText w:val="%1."/>
      <w:lvlJc w:val="right"/>
      <w:pPr>
        <w:ind w:left="720" w:hanging="360"/>
      </w:pPr>
      <w:rPr>
        <w:rFonts w:ascii="Calibri" w:eastAsia="Calibri" w:hAnsi="Calibri" w:cs="Calibri"/>
        <w:color w:val="000000"/>
      </w:rPr>
    </w:lvl>
    <w:lvl w:ilvl="1">
      <w:start w:val="1"/>
      <w:numFmt w:val="decimal"/>
      <w:lvlText w:val="%1.%2."/>
      <w:lvlJc w:val="right"/>
      <w:pPr>
        <w:ind w:left="1440" w:hanging="360"/>
      </w:pPr>
      <w:rPr>
        <w:rFonts w:ascii="Calibri" w:eastAsia="Calibri" w:hAnsi="Calibri" w:cs="Calibri"/>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3" w15:restartNumberingAfterBreak="0">
    <w:nsid w:val="431C3A93"/>
    <w:multiLevelType w:val="multilevel"/>
    <w:tmpl w:val="D68A1F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43C2259D"/>
    <w:multiLevelType w:val="multilevel"/>
    <w:tmpl w:val="6A00073E"/>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56040D3D"/>
    <w:multiLevelType w:val="multilevel"/>
    <w:tmpl w:val="FBA81A28"/>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15:restartNumberingAfterBreak="0">
    <w:nsid w:val="6C763B89"/>
    <w:multiLevelType w:val="hybridMultilevel"/>
    <w:tmpl w:val="45A40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0941EEC"/>
    <w:multiLevelType w:val="multilevel"/>
    <w:tmpl w:val="0F56CAD8"/>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75F87C62"/>
    <w:multiLevelType w:val="multilevel"/>
    <w:tmpl w:val="36F0E3FE"/>
    <w:lvl w:ilvl="0">
      <w:start w:val="1"/>
      <w:numFmt w:val="decimal"/>
      <w:lvlText w:val="%1."/>
      <w:lvlJc w:val="right"/>
      <w:pPr>
        <w:ind w:left="720" w:hanging="360"/>
      </w:pPr>
      <w:rPr>
        <w:rFonts w:ascii="Calibri" w:eastAsia="Calibri" w:hAnsi="Calibri" w:cs="Calibri"/>
      </w:rPr>
    </w:lvl>
    <w:lvl w:ilvl="1">
      <w:start w:val="1"/>
      <w:numFmt w:val="decimal"/>
      <w:lvlText w:val="%1.%2."/>
      <w:lvlJc w:val="right"/>
      <w:pPr>
        <w:ind w:left="1440" w:hanging="360"/>
      </w:p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9" w15:restartNumberingAfterBreak="0">
    <w:nsid w:val="7CAD5BF2"/>
    <w:multiLevelType w:val="hybridMultilevel"/>
    <w:tmpl w:val="05AE1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8"/>
  </w:num>
  <w:num w:numId="2">
    <w:abstractNumId w:val="0"/>
  </w:num>
  <w:num w:numId="3">
    <w:abstractNumId w:val="4"/>
  </w:num>
  <w:num w:numId="4">
    <w:abstractNumId w:val="2"/>
  </w:num>
  <w:num w:numId="5">
    <w:abstractNumId w:val="7"/>
  </w:num>
  <w:num w:numId="6">
    <w:abstractNumId w:val="1"/>
  </w:num>
  <w:num w:numId="7">
    <w:abstractNumId w:val="3"/>
  </w:num>
  <w:num w:numId="8">
    <w:abstractNumId w:val="5"/>
  </w:num>
  <w:num w:numId="9">
    <w:abstractNumId w:val="6"/>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5A45"/>
    <w:rsid w:val="00010E16"/>
    <w:rsid w:val="000D44FC"/>
    <w:rsid w:val="001D1210"/>
    <w:rsid w:val="004A6D96"/>
    <w:rsid w:val="00507371"/>
    <w:rsid w:val="00561329"/>
    <w:rsid w:val="00743BB1"/>
    <w:rsid w:val="00765A45"/>
    <w:rsid w:val="007C324C"/>
    <w:rsid w:val="007E77E3"/>
    <w:rsid w:val="00887046"/>
    <w:rsid w:val="00902F1B"/>
    <w:rsid w:val="009C30C1"/>
    <w:rsid w:val="009D1E3D"/>
    <w:rsid w:val="009F75FC"/>
    <w:rsid w:val="00A05564"/>
    <w:rsid w:val="00A239A9"/>
    <w:rsid w:val="00AA2464"/>
    <w:rsid w:val="00AE4231"/>
    <w:rsid w:val="00AF0DFC"/>
    <w:rsid w:val="00B50702"/>
    <w:rsid w:val="00BC7B74"/>
    <w:rsid w:val="00C84CFB"/>
    <w:rsid w:val="00D2308D"/>
    <w:rsid w:val="00D257F6"/>
    <w:rsid w:val="00D63FA7"/>
    <w:rsid w:val="00E4513C"/>
    <w:rsid w:val="00E711F3"/>
    <w:rsid w:val="00E71F15"/>
    <w:rsid w:val="00E87844"/>
    <w:rsid w:val="00EB63C1"/>
    <w:rsid w:val="00F05035"/>
    <w:rsid w:val="00F073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2BC66E"/>
  <w15:docId w15:val="{CEFF1B07-7594-413A-A09D-90DD03E49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Ttulo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Ttulo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Ttulo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Ttulo4">
    <w:name w:val="heading 4"/>
    <w:basedOn w:val="Normal"/>
    <w:next w:val="Normal"/>
    <w:pPr>
      <w:keepNext/>
      <w:keepLines/>
      <w:pBdr>
        <w:top w:val="nil"/>
        <w:left w:val="nil"/>
        <w:bottom w:val="nil"/>
        <w:right w:val="nil"/>
        <w:between w:val="nil"/>
      </w:pBdr>
      <w:spacing w:before="240" w:after="40"/>
      <w:outlineLvl w:val="3"/>
    </w:pPr>
    <w:rPr>
      <w:b/>
      <w:color w:val="000000"/>
    </w:rPr>
  </w:style>
  <w:style w:type="paragraph" w:styleId="Ttulo5">
    <w:name w:val="heading 5"/>
    <w:basedOn w:val="Normal"/>
    <w:next w:val="Normal"/>
    <w:pPr>
      <w:keepNext/>
      <w:keepLines/>
      <w:pBdr>
        <w:top w:val="nil"/>
        <w:left w:val="nil"/>
        <w:bottom w:val="nil"/>
        <w:right w:val="nil"/>
        <w:between w:val="nil"/>
      </w:pBdr>
      <w:spacing w:before="220" w:after="40"/>
      <w:outlineLvl w:val="4"/>
    </w:pPr>
    <w:rPr>
      <w:b/>
      <w:color w:val="000000"/>
      <w:sz w:val="22"/>
      <w:szCs w:val="22"/>
    </w:rPr>
  </w:style>
  <w:style w:type="paragraph" w:styleId="Ttulo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tulo">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xtocomentario">
    <w:name w:val="annotation text"/>
    <w:basedOn w:val="Normal"/>
    <w:link w:val="TextocomentarioCar"/>
    <w:uiPriority w:val="99"/>
    <w:semiHidden/>
    <w:unhideWhenUsed/>
    <w:rPr>
      <w:sz w:val="20"/>
      <w:szCs w:val="20"/>
    </w:rPr>
  </w:style>
  <w:style w:type="character" w:customStyle="1" w:styleId="TextocomentarioCar">
    <w:name w:val="Texto comentario Car"/>
    <w:basedOn w:val="Fuentedeprrafopredeter"/>
    <w:link w:val="Textocomentario"/>
    <w:uiPriority w:val="99"/>
    <w:semiHidden/>
    <w:rPr>
      <w:sz w:val="20"/>
      <w:szCs w:val="20"/>
    </w:rPr>
  </w:style>
  <w:style w:type="character" w:styleId="Refdecomentario">
    <w:name w:val="annotation reference"/>
    <w:basedOn w:val="Fuentedeprrafopredeter"/>
    <w:uiPriority w:val="99"/>
    <w:semiHidden/>
    <w:unhideWhenUsed/>
    <w:rPr>
      <w:sz w:val="16"/>
      <w:szCs w:val="16"/>
    </w:rPr>
  </w:style>
  <w:style w:type="paragraph" w:styleId="Textodeglobo">
    <w:name w:val="Balloon Text"/>
    <w:basedOn w:val="Normal"/>
    <w:link w:val="TextodegloboCar"/>
    <w:uiPriority w:val="99"/>
    <w:semiHidden/>
    <w:unhideWhenUsed/>
    <w:rsid w:val="00E4513C"/>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E4513C"/>
    <w:rPr>
      <w:rFonts w:ascii="Segoe UI" w:hAnsi="Segoe UI" w:cs="Segoe UI"/>
      <w:sz w:val="18"/>
      <w:szCs w:val="18"/>
    </w:rPr>
  </w:style>
  <w:style w:type="paragraph" w:styleId="Encabezado">
    <w:name w:val="header"/>
    <w:basedOn w:val="Normal"/>
    <w:link w:val="EncabezadoCar"/>
    <w:uiPriority w:val="99"/>
    <w:unhideWhenUsed/>
    <w:rsid w:val="00E4513C"/>
    <w:pPr>
      <w:tabs>
        <w:tab w:val="center" w:pos="4419"/>
        <w:tab w:val="right" w:pos="8838"/>
      </w:tabs>
    </w:pPr>
  </w:style>
  <w:style w:type="character" w:customStyle="1" w:styleId="EncabezadoCar">
    <w:name w:val="Encabezado Car"/>
    <w:basedOn w:val="Fuentedeprrafopredeter"/>
    <w:link w:val="Encabezado"/>
    <w:uiPriority w:val="99"/>
    <w:rsid w:val="00E4513C"/>
  </w:style>
  <w:style w:type="paragraph" w:styleId="Piedepgina">
    <w:name w:val="footer"/>
    <w:basedOn w:val="Normal"/>
    <w:link w:val="PiedepginaCar"/>
    <w:uiPriority w:val="99"/>
    <w:unhideWhenUsed/>
    <w:rsid w:val="00E4513C"/>
    <w:pPr>
      <w:tabs>
        <w:tab w:val="center" w:pos="4419"/>
        <w:tab w:val="right" w:pos="8838"/>
      </w:tabs>
    </w:pPr>
  </w:style>
  <w:style w:type="character" w:customStyle="1" w:styleId="PiedepginaCar">
    <w:name w:val="Pie de página Car"/>
    <w:basedOn w:val="Fuentedeprrafopredeter"/>
    <w:link w:val="Piedepgina"/>
    <w:uiPriority w:val="99"/>
    <w:rsid w:val="00E4513C"/>
  </w:style>
  <w:style w:type="paragraph" w:styleId="Asuntodelcomentario">
    <w:name w:val="annotation subject"/>
    <w:basedOn w:val="Textocomentario"/>
    <w:next w:val="Textocomentario"/>
    <w:link w:val="AsuntodelcomentarioCar"/>
    <w:uiPriority w:val="99"/>
    <w:semiHidden/>
    <w:unhideWhenUsed/>
    <w:rsid w:val="00E4513C"/>
    <w:rPr>
      <w:b/>
      <w:bCs/>
    </w:rPr>
  </w:style>
  <w:style w:type="character" w:customStyle="1" w:styleId="AsuntodelcomentarioCar">
    <w:name w:val="Asunto del comentario Car"/>
    <w:basedOn w:val="TextocomentarioCar"/>
    <w:link w:val="Asuntodelcomentario"/>
    <w:uiPriority w:val="99"/>
    <w:semiHidden/>
    <w:rsid w:val="00E4513C"/>
    <w:rPr>
      <w:b/>
      <w:bCs/>
      <w:sz w:val="20"/>
      <w:szCs w:val="20"/>
    </w:rPr>
  </w:style>
  <w:style w:type="paragraph" w:customStyle="1" w:styleId="Normal1">
    <w:name w:val="Normal1"/>
    <w:rsid w:val="00A239A9"/>
    <w:rPr>
      <w:lang w:val="ca-ES" w:eastAsia="es-ES"/>
    </w:rPr>
  </w:style>
  <w:style w:type="paragraph" w:styleId="NormalWeb">
    <w:name w:val="Normal (Web)"/>
    <w:basedOn w:val="Normal"/>
    <w:uiPriority w:val="99"/>
    <w:unhideWhenUsed/>
    <w:rsid w:val="001D1210"/>
    <w:pPr>
      <w:spacing w:before="100" w:beforeAutospacing="1" w:after="100" w:afterAutospacing="1"/>
    </w:pPr>
  </w:style>
  <w:style w:type="character" w:styleId="Nmerodelnea">
    <w:name w:val="line number"/>
    <w:basedOn w:val="Fuentedeprrafopredeter"/>
    <w:uiPriority w:val="99"/>
    <w:semiHidden/>
    <w:unhideWhenUsed/>
    <w:rsid w:val="00A05564"/>
  </w:style>
  <w:style w:type="character" w:styleId="Hipervnculo">
    <w:name w:val="Hyperlink"/>
    <w:uiPriority w:val="99"/>
    <w:unhideWhenUsed/>
    <w:rsid w:val="00A05564"/>
    <w:rPr>
      <w:color w:val="0000FF"/>
      <w:u w:val="single"/>
    </w:rPr>
  </w:style>
  <w:style w:type="paragraph" w:styleId="Revisin">
    <w:name w:val="Revision"/>
    <w:hidden/>
    <w:uiPriority w:val="99"/>
    <w:semiHidden/>
    <w:rsid w:val="00A05564"/>
    <w:rPr>
      <w:rFonts w:ascii="Calibri" w:eastAsia="Calibri" w:hAnsi="Calibri" w:cs="Calibri"/>
      <w:sz w:val="22"/>
      <w:szCs w:val="22"/>
      <w:lang w:val="en-GB" w:eastAsia="es-ES"/>
    </w:rPr>
  </w:style>
  <w:style w:type="character" w:styleId="nfasis">
    <w:name w:val="Emphasis"/>
    <w:uiPriority w:val="20"/>
    <w:qFormat/>
    <w:rsid w:val="00A05564"/>
    <w:rPr>
      <w:i/>
      <w:iCs/>
    </w:rPr>
  </w:style>
  <w:style w:type="paragraph" w:styleId="Prrafodelista">
    <w:name w:val="List Paragraph"/>
    <w:basedOn w:val="Normal"/>
    <w:uiPriority w:val="34"/>
    <w:qFormat/>
    <w:rsid w:val="00A05564"/>
    <w:pPr>
      <w:spacing w:after="160" w:line="259" w:lineRule="auto"/>
      <w:ind w:left="720"/>
      <w:contextualSpacing/>
    </w:pPr>
    <w:rPr>
      <w:rFonts w:ascii="Calibri" w:eastAsia="Calibri" w:hAnsi="Calibri" w:cs="Calibri"/>
      <w:sz w:val="22"/>
      <w:szCs w:val="22"/>
      <w:lang w:val="en-GB" w:eastAsia="es-ES"/>
    </w:rPr>
  </w:style>
  <w:style w:type="character" w:styleId="Hipervnculovisitado">
    <w:name w:val="FollowedHyperlink"/>
    <w:uiPriority w:val="99"/>
    <w:semiHidden/>
    <w:unhideWhenUsed/>
    <w:rsid w:val="00A05564"/>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8699025">
      <w:bodyDiv w:val="1"/>
      <w:marLeft w:val="0"/>
      <w:marRight w:val="0"/>
      <w:marTop w:val="0"/>
      <w:marBottom w:val="0"/>
      <w:divBdr>
        <w:top w:val="none" w:sz="0" w:space="0" w:color="auto"/>
        <w:left w:val="none" w:sz="0" w:space="0" w:color="auto"/>
        <w:bottom w:val="none" w:sz="0" w:space="0" w:color="auto"/>
        <w:right w:val="none" w:sz="0" w:space="0" w:color="auto"/>
      </w:divBdr>
    </w:div>
    <w:div w:id="1134716144">
      <w:bodyDiv w:val="1"/>
      <w:marLeft w:val="0"/>
      <w:marRight w:val="0"/>
      <w:marTop w:val="0"/>
      <w:marBottom w:val="0"/>
      <w:divBdr>
        <w:top w:val="none" w:sz="0" w:space="0" w:color="auto"/>
        <w:left w:val="none" w:sz="0" w:space="0" w:color="auto"/>
        <w:bottom w:val="none" w:sz="0" w:space="0" w:color="auto"/>
        <w:right w:val="none" w:sz="0" w:space="0" w:color="auto"/>
      </w:divBdr>
    </w:div>
    <w:div w:id="1675955455">
      <w:bodyDiv w:val="1"/>
      <w:marLeft w:val="0"/>
      <w:marRight w:val="0"/>
      <w:marTop w:val="0"/>
      <w:marBottom w:val="0"/>
      <w:divBdr>
        <w:top w:val="none" w:sz="0" w:space="0" w:color="auto"/>
        <w:left w:val="none" w:sz="0" w:space="0" w:color="auto"/>
        <w:bottom w:val="none" w:sz="0" w:space="0" w:color="auto"/>
        <w:right w:val="none" w:sz="0" w:space="0" w:color="auto"/>
      </w:divBdr>
    </w:div>
    <w:div w:id="179825546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26</Pages>
  <Words>13994</Words>
  <Characters>79770</Characters>
  <Application>Microsoft Office Word</Application>
  <DocSecurity>0</DocSecurity>
  <Lines>664</Lines>
  <Paragraphs>187</Paragraphs>
  <ScaleCrop>false</ScaleCrop>
  <HeadingPairs>
    <vt:vector size="4" baseType="variant">
      <vt:variant>
        <vt:lpstr>Título</vt:lpstr>
      </vt:variant>
      <vt:variant>
        <vt:i4>1</vt:i4>
      </vt:variant>
      <vt:variant>
        <vt:lpstr>Títol</vt:lpstr>
      </vt:variant>
      <vt:variant>
        <vt:i4>1</vt:i4>
      </vt:variant>
    </vt:vector>
  </HeadingPairs>
  <TitlesOfParts>
    <vt:vector size="2" baseType="lpstr">
      <vt:lpstr/>
      <vt:lpstr/>
    </vt:vector>
  </TitlesOfParts>
  <Company>Microsoft</Company>
  <LinksUpToDate>false</LinksUpToDate>
  <CharactersWithSpaces>93577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Olga</dc:creator>
  <cp:lastModifiedBy>Sandra </cp:lastModifiedBy>
  <cp:revision>5</cp:revision>
  <dcterms:created xsi:type="dcterms:W3CDTF">2018-11-09T00:50:00Z</dcterms:created>
  <dcterms:modified xsi:type="dcterms:W3CDTF">2018-11-09T17:38:00Z</dcterms:modified>
</cp:coreProperties>
</file>