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D574D" w14:textId="02AE72E7" w:rsidR="008C7D81" w:rsidRPr="00400153" w:rsidRDefault="008C7D81" w:rsidP="007D39AE">
      <w:pPr>
        <w:jc w:val="both"/>
        <w:rPr>
          <w:rFonts w:cstheme="minorHAnsi"/>
          <w:b/>
          <w:sz w:val="24"/>
          <w:szCs w:val="24"/>
        </w:rPr>
      </w:pPr>
      <w:r w:rsidRPr="00400153">
        <w:rPr>
          <w:rFonts w:cstheme="minorHAnsi"/>
          <w:b/>
          <w:sz w:val="24"/>
          <w:szCs w:val="24"/>
        </w:rPr>
        <w:t>TITLE</w:t>
      </w:r>
      <w:r w:rsidR="00414519">
        <w:rPr>
          <w:rFonts w:cstheme="minorHAnsi"/>
          <w:b/>
          <w:sz w:val="24"/>
          <w:szCs w:val="24"/>
        </w:rPr>
        <w:t>:</w:t>
      </w:r>
    </w:p>
    <w:p w14:paraId="06CB2AB9" w14:textId="553F7588" w:rsidR="008C7D81" w:rsidRPr="00414519" w:rsidRDefault="008C7D81" w:rsidP="007D39AE">
      <w:pPr>
        <w:jc w:val="both"/>
        <w:rPr>
          <w:rFonts w:cstheme="minorHAnsi"/>
          <w:b/>
          <w:sz w:val="24"/>
          <w:szCs w:val="24"/>
        </w:rPr>
      </w:pPr>
      <w:r w:rsidRPr="00414519">
        <w:rPr>
          <w:rFonts w:cstheme="minorHAnsi"/>
          <w:b/>
          <w:sz w:val="24"/>
          <w:szCs w:val="24"/>
        </w:rPr>
        <w:t>Spontaneous and Evoked Measures of Pain in Murine Models of Monoarticular Knee Pain.</w:t>
      </w:r>
    </w:p>
    <w:p w14:paraId="3B32B786" w14:textId="77777777" w:rsidR="008C7D81" w:rsidRPr="00400153" w:rsidRDefault="008C7D81" w:rsidP="007D39AE">
      <w:pPr>
        <w:jc w:val="both"/>
        <w:rPr>
          <w:rFonts w:cstheme="minorHAnsi"/>
          <w:color w:val="808080"/>
          <w:sz w:val="24"/>
          <w:szCs w:val="24"/>
        </w:rPr>
      </w:pPr>
    </w:p>
    <w:p w14:paraId="4F9CB660" w14:textId="3E521C30" w:rsidR="008C7D81" w:rsidRPr="00400153" w:rsidRDefault="008C7D81" w:rsidP="007D39AE">
      <w:pPr>
        <w:jc w:val="both"/>
        <w:rPr>
          <w:rFonts w:cstheme="minorHAnsi"/>
          <w:b/>
          <w:bCs/>
          <w:sz w:val="24"/>
          <w:szCs w:val="24"/>
        </w:rPr>
      </w:pPr>
      <w:r w:rsidRPr="00400153">
        <w:rPr>
          <w:rFonts w:cstheme="minorHAnsi"/>
          <w:b/>
          <w:bCs/>
          <w:sz w:val="24"/>
          <w:szCs w:val="24"/>
        </w:rPr>
        <w:t>AUTHORS &amp; AFFILIATIONS:</w:t>
      </w:r>
    </w:p>
    <w:p w14:paraId="4A0D54F2" w14:textId="3029027A" w:rsidR="008C7D81" w:rsidRPr="00400153" w:rsidRDefault="008C7D81" w:rsidP="007D39AE">
      <w:pPr>
        <w:jc w:val="both"/>
        <w:rPr>
          <w:rFonts w:cstheme="minorHAnsi"/>
          <w:bCs/>
          <w:sz w:val="24"/>
          <w:szCs w:val="24"/>
        </w:rPr>
      </w:pPr>
      <w:r w:rsidRPr="00400153">
        <w:rPr>
          <w:rFonts w:cstheme="minorHAnsi"/>
          <w:bCs/>
          <w:sz w:val="24"/>
          <w:szCs w:val="24"/>
        </w:rPr>
        <w:t>Hollis E. Krug</w:t>
      </w:r>
      <w:r w:rsidRPr="00400153">
        <w:rPr>
          <w:rFonts w:cstheme="minorHAnsi"/>
          <w:bCs/>
          <w:sz w:val="24"/>
          <w:szCs w:val="24"/>
          <w:vertAlign w:val="superscript"/>
        </w:rPr>
        <w:t>1,2</w:t>
      </w:r>
      <w:r w:rsidRPr="00400153">
        <w:rPr>
          <w:rFonts w:cstheme="minorHAnsi"/>
          <w:bCs/>
          <w:sz w:val="24"/>
          <w:szCs w:val="24"/>
        </w:rPr>
        <w:t>, Christopher Dorman</w:t>
      </w:r>
      <w:r w:rsidRPr="00400153">
        <w:rPr>
          <w:rFonts w:cstheme="minorHAnsi"/>
          <w:bCs/>
          <w:sz w:val="24"/>
          <w:szCs w:val="24"/>
          <w:vertAlign w:val="superscript"/>
        </w:rPr>
        <w:t>2</w:t>
      </w:r>
      <w:r w:rsidRPr="00400153">
        <w:rPr>
          <w:rFonts w:cstheme="minorHAnsi"/>
          <w:bCs/>
          <w:sz w:val="24"/>
          <w:szCs w:val="24"/>
        </w:rPr>
        <w:t>, Nicole Blanshan</w:t>
      </w:r>
      <w:r w:rsidRPr="00400153">
        <w:rPr>
          <w:rFonts w:cstheme="minorHAnsi"/>
          <w:bCs/>
          <w:sz w:val="24"/>
          <w:szCs w:val="24"/>
          <w:vertAlign w:val="superscript"/>
        </w:rPr>
        <w:t>2</w:t>
      </w:r>
      <w:r w:rsidRPr="00400153">
        <w:rPr>
          <w:rFonts w:cstheme="minorHAnsi"/>
          <w:bCs/>
          <w:sz w:val="24"/>
          <w:szCs w:val="24"/>
        </w:rPr>
        <w:t>, Sandra Frizelle</w:t>
      </w:r>
      <w:r w:rsidRPr="00400153">
        <w:rPr>
          <w:rFonts w:cstheme="minorHAnsi"/>
          <w:bCs/>
          <w:sz w:val="24"/>
          <w:szCs w:val="24"/>
          <w:vertAlign w:val="superscript"/>
        </w:rPr>
        <w:t>2</w:t>
      </w:r>
      <w:r w:rsidRPr="00414519">
        <w:rPr>
          <w:rFonts w:cstheme="minorHAnsi"/>
          <w:bCs/>
          <w:sz w:val="24"/>
          <w:szCs w:val="24"/>
        </w:rPr>
        <w:t>,</w:t>
      </w:r>
      <w:r w:rsidRPr="00400153">
        <w:rPr>
          <w:rFonts w:cstheme="minorHAnsi"/>
          <w:bCs/>
          <w:sz w:val="24"/>
          <w:szCs w:val="24"/>
          <w:vertAlign w:val="superscript"/>
        </w:rPr>
        <w:t xml:space="preserve"> </w:t>
      </w:r>
      <w:r w:rsidRPr="00400153">
        <w:rPr>
          <w:rFonts w:cstheme="minorHAnsi"/>
          <w:bCs/>
          <w:sz w:val="24"/>
          <w:szCs w:val="24"/>
        </w:rPr>
        <w:t>Maren Mahowald</w:t>
      </w:r>
      <w:r w:rsidRPr="00400153">
        <w:rPr>
          <w:rFonts w:cstheme="minorHAnsi"/>
          <w:bCs/>
          <w:sz w:val="24"/>
          <w:szCs w:val="24"/>
          <w:vertAlign w:val="superscript"/>
        </w:rPr>
        <w:t>1,2</w:t>
      </w:r>
    </w:p>
    <w:p w14:paraId="7C809A1B" w14:textId="77777777" w:rsidR="008C7D81" w:rsidRPr="00414519" w:rsidRDefault="008C7D81" w:rsidP="007D39AE">
      <w:pPr>
        <w:jc w:val="both"/>
        <w:rPr>
          <w:rFonts w:cstheme="minorHAnsi"/>
          <w:bCs/>
          <w:sz w:val="24"/>
          <w:szCs w:val="24"/>
        </w:rPr>
      </w:pPr>
      <w:r w:rsidRPr="00414519">
        <w:rPr>
          <w:rFonts w:cstheme="minorHAnsi"/>
          <w:bCs/>
          <w:sz w:val="24"/>
          <w:szCs w:val="24"/>
          <w:vertAlign w:val="superscript"/>
        </w:rPr>
        <w:t>1</w:t>
      </w:r>
      <w:r w:rsidRPr="00414519">
        <w:rPr>
          <w:rFonts w:cstheme="minorHAnsi"/>
          <w:bCs/>
          <w:sz w:val="24"/>
          <w:szCs w:val="24"/>
        </w:rPr>
        <w:t>Department of Medicine, University of Minnesota, Minneapolis, MN, USA</w:t>
      </w:r>
    </w:p>
    <w:p w14:paraId="6CA507F9" w14:textId="77777777" w:rsidR="008C7D81" w:rsidRPr="00414519" w:rsidRDefault="008C7D81" w:rsidP="007D39AE">
      <w:pPr>
        <w:jc w:val="both"/>
        <w:rPr>
          <w:rFonts w:cstheme="minorHAnsi"/>
          <w:bCs/>
          <w:sz w:val="24"/>
          <w:szCs w:val="24"/>
        </w:rPr>
      </w:pPr>
      <w:r w:rsidRPr="00414519">
        <w:rPr>
          <w:rFonts w:cstheme="minorHAnsi"/>
          <w:bCs/>
          <w:sz w:val="24"/>
          <w:szCs w:val="24"/>
          <w:vertAlign w:val="superscript"/>
        </w:rPr>
        <w:t>2</w:t>
      </w:r>
      <w:r w:rsidRPr="00414519">
        <w:rPr>
          <w:rFonts w:cstheme="minorHAnsi"/>
          <w:bCs/>
          <w:sz w:val="24"/>
          <w:szCs w:val="24"/>
        </w:rPr>
        <w:t>Research Department, VA Health Care Center, Minneapolis, MN, USA</w:t>
      </w:r>
    </w:p>
    <w:p w14:paraId="2E1627FF" w14:textId="77777777" w:rsidR="00414519" w:rsidRDefault="00414519" w:rsidP="007D39AE">
      <w:pPr>
        <w:jc w:val="both"/>
        <w:rPr>
          <w:rFonts w:cstheme="minorHAnsi"/>
          <w:bCs/>
          <w:sz w:val="24"/>
          <w:szCs w:val="24"/>
          <w:vertAlign w:val="superscript"/>
        </w:rPr>
      </w:pPr>
    </w:p>
    <w:p w14:paraId="12F0C50A" w14:textId="77777777" w:rsidR="00414519" w:rsidRDefault="008C7D81" w:rsidP="007D39AE">
      <w:pPr>
        <w:jc w:val="both"/>
        <w:rPr>
          <w:rFonts w:cstheme="minorHAnsi"/>
          <w:bCs/>
          <w:sz w:val="24"/>
          <w:szCs w:val="24"/>
        </w:rPr>
      </w:pPr>
      <w:r w:rsidRPr="00414519">
        <w:rPr>
          <w:rFonts w:cstheme="minorHAnsi"/>
          <w:b/>
          <w:bCs/>
          <w:sz w:val="24"/>
          <w:szCs w:val="24"/>
        </w:rPr>
        <w:t>Corresponding Author:</w:t>
      </w:r>
      <w:r w:rsidR="002D1241" w:rsidRPr="00414519">
        <w:rPr>
          <w:rFonts w:cstheme="minorHAnsi"/>
          <w:bCs/>
          <w:sz w:val="24"/>
          <w:szCs w:val="24"/>
        </w:rPr>
        <w:t xml:space="preserve"> </w:t>
      </w:r>
    </w:p>
    <w:p w14:paraId="50BA37C3" w14:textId="753EEF62" w:rsidR="008C7D81" w:rsidRPr="00414519" w:rsidRDefault="008C7D81" w:rsidP="007D39AE">
      <w:pPr>
        <w:jc w:val="both"/>
        <w:rPr>
          <w:rFonts w:cstheme="minorHAnsi"/>
          <w:bCs/>
          <w:sz w:val="24"/>
          <w:szCs w:val="24"/>
        </w:rPr>
      </w:pPr>
      <w:r w:rsidRPr="00414519">
        <w:rPr>
          <w:rFonts w:cstheme="minorHAnsi"/>
          <w:bCs/>
          <w:sz w:val="24"/>
          <w:szCs w:val="24"/>
        </w:rPr>
        <w:t xml:space="preserve">Hollis E. Krug </w:t>
      </w:r>
      <w:r w:rsidR="00414519">
        <w:rPr>
          <w:rFonts w:cstheme="minorHAnsi"/>
          <w:bCs/>
          <w:sz w:val="24"/>
          <w:szCs w:val="24"/>
        </w:rPr>
        <w:tab/>
      </w:r>
      <w:r w:rsidR="00414519">
        <w:rPr>
          <w:rFonts w:cstheme="minorHAnsi"/>
          <w:bCs/>
          <w:sz w:val="24"/>
          <w:szCs w:val="24"/>
        </w:rPr>
        <w:tab/>
        <w:t>(</w:t>
      </w:r>
      <w:r w:rsidRPr="00414519">
        <w:rPr>
          <w:rFonts w:cstheme="minorHAnsi"/>
          <w:bCs/>
          <w:sz w:val="24"/>
          <w:szCs w:val="24"/>
        </w:rPr>
        <w:t>hollis.krug@va.gov</w:t>
      </w:r>
      <w:r w:rsidR="00414519">
        <w:rPr>
          <w:rFonts w:cstheme="minorHAnsi"/>
          <w:bCs/>
          <w:sz w:val="24"/>
          <w:szCs w:val="24"/>
        </w:rPr>
        <w:t>)</w:t>
      </w:r>
    </w:p>
    <w:p w14:paraId="12FA1480" w14:textId="507795D7" w:rsidR="008C7D81" w:rsidRDefault="008C7D81" w:rsidP="007D39AE">
      <w:pPr>
        <w:jc w:val="both"/>
        <w:rPr>
          <w:rFonts w:cstheme="minorHAnsi"/>
          <w:bCs/>
          <w:sz w:val="24"/>
          <w:szCs w:val="24"/>
        </w:rPr>
      </w:pPr>
      <w:r w:rsidRPr="00414519">
        <w:rPr>
          <w:rFonts w:cstheme="minorHAnsi"/>
          <w:bCs/>
          <w:sz w:val="24"/>
          <w:szCs w:val="24"/>
        </w:rPr>
        <w:t>Tel: (612)467-4190</w:t>
      </w:r>
    </w:p>
    <w:p w14:paraId="16BC338C" w14:textId="5B815D8B" w:rsidR="00414519" w:rsidRDefault="00414519" w:rsidP="007D39AE">
      <w:pPr>
        <w:jc w:val="both"/>
        <w:rPr>
          <w:rFonts w:cstheme="minorHAnsi"/>
          <w:bCs/>
          <w:sz w:val="24"/>
          <w:szCs w:val="24"/>
        </w:rPr>
      </w:pPr>
    </w:p>
    <w:p w14:paraId="0CEE8A72" w14:textId="4D62FA89" w:rsidR="00414519" w:rsidRDefault="00414519" w:rsidP="007D39AE">
      <w:pPr>
        <w:jc w:val="both"/>
        <w:rPr>
          <w:rFonts w:cstheme="minorHAnsi"/>
          <w:b/>
          <w:bCs/>
          <w:sz w:val="24"/>
          <w:szCs w:val="24"/>
        </w:rPr>
      </w:pPr>
      <w:r>
        <w:rPr>
          <w:rFonts w:cstheme="minorHAnsi"/>
          <w:b/>
          <w:bCs/>
          <w:sz w:val="24"/>
          <w:szCs w:val="24"/>
        </w:rPr>
        <w:t>Email Addresses of Co-Authors:</w:t>
      </w:r>
    </w:p>
    <w:p w14:paraId="7AB85B00" w14:textId="6A80D332" w:rsidR="00414519" w:rsidRDefault="00414519" w:rsidP="00414519">
      <w:pPr>
        <w:jc w:val="both"/>
        <w:rPr>
          <w:rFonts w:cstheme="minorHAnsi"/>
          <w:bCs/>
          <w:sz w:val="24"/>
          <w:szCs w:val="24"/>
        </w:rPr>
      </w:pPr>
      <w:r w:rsidRPr="00400153">
        <w:rPr>
          <w:rFonts w:cstheme="minorHAnsi"/>
          <w:bCs/>
          <w:sz w:val="24"/>
          <w:szCs w:val="24"/>
        </w:rPr>
        <w:t>Christopher Dorman</w:t>
      </w:r>
      <w:r>
        <w:rPr>
          <w:rFonts w:cstheme="minorHAnsi"/>
          <w:bCs/>
          <w:sz w:val="24"/>
          <w:szCs w:val="24"/>
        </w:rPr>
        <w:t xml:space="preserve"> </w:t>
      </w:r>
      <w:r>
        <w:rPr>
          <w:rFonts w:cstheme="minorHAnsi"/>
          <w:bCs/>
          <w:sz w:val="24"/>
          <w:szCs w:val="24"/>
        </w:rPr>
        <w:tab/>
        <w:t>(</w:t>
      </w:r>
      <w:r w:rsidRPr="00414519">
        <w:rPr>
          <w:rFonts w:cstheme="minorHAnsi"/>
          <w:bCs/>
          <w:sz w:val="24"/>
          <w:szCs w:val="24"/>
        </w:rPr>
        <w:t>christopher.dorman@va.gov</w:t>
      </w:r>
      <w:r>
        <w:rPr>
          <w:rFonts w:cstheme="minorHAnsi"/>
          <w:bCs/>
          <w:sz w:val="24"/>
          <w:szCs w:val="24"/>
        </w:rPr>
        <w:t>)</w:t>
      </w:r>
    </w:p>
    <w:p w14:paraId="6BE3CF37" w14:textId="5BD5AAA0" w:rsidR="00414519" w:rsidRDefault="00414519" w:rsidP="00414519">
      <w:pPr>
        <w:jc w:val="both"/>
        <w:rPr>
          <w:rFonts w:cstheme="minorHAnsi"/>
          <w:bCs/>
          <w:sz w:val="24"/>
          <w:szCs w:val="24"/>
        </w:rPr>
      </w:pPr>
      <w:r w:rsidRPr="00400153">
        <w:rPr>
          <w:rFonts w:cstheme="minorHAnsi"/>
          <w:bCs/>
          <w:sz w:val="24"/>
          <w:szCs w:val="24"/>
        </w:rPr>
        <w:t xml:space="preserve">Nicole </w:t>
      </w:r>
      <w:proofErr w:type="spellStart"/>
      <w:r w:rsidRPr="00400153">
        <w:rPr>
          <w:rFonts w:cstheme="minorHAnsi"/>
          <w:bCs/>
          <w:sz w:val="24"/>
          <w:szCs w:val="24"/>
        </w:rPr>
        <w:t>Blanshan</w:t>
      </w:r>
      <w:proofErr w:type="spellEnd"/>
      <w:r>
        <w:rPr>
          <w:rFonts w:cstheme="minorHAnsi"/>
          <w:bCs/>
          <w:sz w:val="24"/>
          <w:szCs w:val="24"/>
        </w:rPr>
        <w:tab/>
        <w:t>(</w:t>
      </w:r>
      <w:r w:rsidRPr="00414519">
        <w:rPr>
          <w:rFonts w:cstheme="minorHAnsi"/>
          <w:bCs/>
          <w:sz w:val="24"/>
          <w:szCs w:val="24"/>
        </w:rPr>
        <w:t>nicole.blanshan@va.gov</w:t>
      </w:r>
      <w:r>
        <w:rPr>
          <w:rFonts w:cstheme="minorHAnsi"/>
          <w:bCs/>
          <w:sz w:val="24"/>
          <w:szCs w:val="24"/>
        </w:rPr>
        <w:t>)</w:t>
      </w:r>
    </w:p>
    <w:p w14:paraId="1723C69B" w14:textId="6B2A4EB0" w:rsidR="00414519" w:rsidRDefault="00414519" w:rsidP="00414519">
      <w:pPr>
        <w:jc w:val="both"/>
        <w:rPr>
          <w:rFonts w:cstheme="minorHAnsi"/>
          <w:bCs/>
          <w:sz w:val="24"/>
          <w:szCs w:val="24"/>
        </w:rPr>
      </w:pPr>
      <w:r w:rsidRPr="00400153">
        <w:rPr>
          <w:rFonts w:cstheme="minorHAnsi"/>
          <w:bCs/>
          <w:sz w:val="24"/>
          <w:szCs w:val="24"/>
        </w:rPr>
        <w:t xml:space="preserve">Sandra </w:t>
      </w:r>
      <w:proofErr w:type="spellStart"/>
      <w:r w:rsidRPr="00400153">
        <w:rPr>
          <w:rFonts w:cstheme="minorHAnsi"/>
          <w:bCs/>
          <w:sz w:val="24"/>
          <w:szCs w:val="24"/>
        </w:rPr>
        <w:t>Frizelle</w:t>
      </w:r>
      <w:proofErr w:type="spellEnd"/>
      <w:r>
        <w:rPr>
          <w:rFonts w:cstheme="minorHAnsi"/>
          <w:bCs/>
          <w:sz w:val="24"/>
          <w:szCs w:val="24"/>
        </w:rPr>
        <w:tab/>
      </w:r>
      <w:r>
        <w:rPr>
          <w:rFonts w:cstheme="minorHAnsi"/>
          <w:bCs/>
          <w:sz w:val="24"/>
          <w:szCs w:val="24"/>
        </w:rPr>
        <w:tab/>
        <w:t>(</w:t>
      </w:r>
      <w:r w:rsidRPr="00414519">
        <w:rPr>
          <w:rFonts w:cstheme="minorHAnsi"/>
          <w:bCs/>
          <w:sz w:val="24"/>
          <w:szCs w:val="24"/>
        </w:rPr>
        <w:t>sandra.frizelle@va.gov</w:t>
      </w:r>
      <w:r>
        <w:rPr>
          <w:rFonts w:cstheme="minorHAnsi"/>
          <w:bCs/>
          <w:sz w:val="24"/>
          <w:szCs w:val="24"/>
        </w:rPr>
        <w:t>)</w:t>
      </w:r>
    </w:p>
    <w:p w14:paraId="69323E52" w14:textId="4945DDED" w:rsidR="00414519" w:rsidRPr="00414519" w:rsidRDefault="00414519" w:rsidP="007D39AE">
      <w:pPr>
        <w:jc w:val="both"/>
        <w:rPr>
          <w:rFonts w:cstheme="minorHAnsi"/>
          <w:bCs/>
          <w:sz w:val="24"/>
          <w:szCs w:val="24"/>
        </w:rPr>
      </w:pPr>
      <w:r w:rsidRPr="00400153">
        <w:rPr>
          <w:rFonts w:cstheme="minorHAnsi"/>
          <w:bCs/>
          <w:sz w:val="24"/>
          <w:szCs w:val="24"/>
        </w:rPr>
        <w:t xml:space="preserve">Maren </w:t>
      </w:r>
      <w:proofErr w:type="spellStart"/>
      <w:r w:rsidRPr="00400153">
        <w:rPr>
          <w:rFonts w:cstheme="minorHAnsi"/>
          <w:bCs/>
          <w:sz w:val="24"/>
          <w:szCs w:val="24"/>
        </w:rPr>
        <w:t>Mahowald</w:t>
      </w:r>
      <w:proofErr w:type="spellEnd"/>
      <w:r>
        <w:rPr>
          <w:rFonts w:cstheme="minorHAnsi"/>
          <w:bCs/>
          <w:sz w:val="24"/>
          <w:szCs w:val="24"/>
        </w:rPr>
        <w:tab/>
        <w:t>(</w:t>
      </w:r>
      <w:r w:rsidRPr="00414519">
        <w:rPr>
          <w:rFonts w:cstheme="minorHAnsi"/>
          <w:bCs/>
          <w:sz w:val="24"/>
          <w:szCs w:val="24"/>
        </w:rPr>
        <w:t>mahow001@gmail.com</w:t>
      </w:r>
      <w:r>
        <w:rPr>
          <w:rFonts w:cstheme="minorHAnsi"/>
          <w:bCs/>
          <w:sz w:val="24"/>
          <w:szCs w:val="24"/>
        </w:rPr>
        <w:t>)</w:t>
      </w:r>
    </w:p>
    <w:p w14:paraId="1EF1321E" w14:textId="77777777" w:rsidR="008C7D81" w:rsidRPr="00400153" w:rsidRDefault="008C7D81" w:rsidP="007D39AE">
      <w:pPr>
        <w:jc w:val="both"/>
        <w:rPr>
          <w:rFonts w:cstheme="minorHAnsi"/>
          <w:color w:val="808080"/>
          <w:sz w:val="24"/>
          <w:szCs w:val="24"/>
        </w:rPr>
      </w:pPr>
    </w:p>
    <w:p w14:paraId="261C648B" w14:textId="77777777" w:rsidR="008C7D81" w:rsidRPr="00400153" w:rsidRDefault="008C7D81" w:rsidP="007D39AE">
      <w:pPr>
        <w:jc w:val="both"/>
        <w:rPr>
          <w:rFonts w:cstheme="minorHAnsi"/>
          <w:b/>
          <w:bCs/>
          <w:sz w:val="24"/>
          <w:szCs w:val="24"/>
        </w:rPr>
      </w:pPr>
      <w:r w:rsidRPr="00400153">
        <w:rPr>
          <w:rFonts w:cstheme="minorHAnsi"/>
          <w:b/>
          <w:bCs/>
          <w:sz w:val="24"/>
          <w:szCs w:val="24"/>
        </w:rPr>
        <w:t>KEYWORDS:</w:t>
      </w:r>
    </w:p>
    <w:p w14:paraId="2A49F274" w14:textId="149B879A" w:rsidR="008C7D81" w:rsidRPr="00400153" w:rsidRDefault="00632F8B" w:rsidP="007D39AE">
      <w:pPr>
        <w:jc w:val="both"/>
        <w:rPr>
          <w:rFonts w:cstheme="minorHAnsi"/>
          <w:bCs/>
          <w:sz w:val="24"/>
          <w:szCs w:val="24"/>
        </w:rPr>
      </w:pPr>
      <w:r>
        <w:rPr>
          <w:rFonts w:cstheme="minorHAnsi"/>
          <w:bCs/>
          <w:sz w:val="24"/>
          <w:szCs w:val="24"/>
        </w:rPr>
        <w:t>p</w:t>
      </w:r>
      <w:r w:rsidR="008C7D81" w:rsidRPr="00400153">
        <w:rPr>
          <w:rFonts w:cstheme="minorHAnsi"/>
          <w:bCs/>
          <w:sz w:val="24"/>
          <w:szCs w:val="24"/>
        </w:rPr>
        <w:t>ain, mouse, arthritis, weightbearing, evoked, spontaneous, joint</w:t>
      </w:r>
    </w:p>
    <w:p w14:paraId="79411FBE" w14:textId="77777777" w:rsidR="007D39AE" w:rsidRPr="00400153" w:rsidRDefault="007D39AE" w:rsidP="007D39AE">
      <w:pPr>
        <w:jc w:val="both"/>
        <w:rPr>
          <w:rFonts w:cstheme="minorHAnsi"/>
          <w:bCs/>
          <w:sz w:val="24"/>
          <w:szCs w:val="24"/>
        </w:rPr>
      </w:pPr>
    </w:p>
    <w:p w14:paraId="47842F94" w14:textId="297293CA" w:rsidR="008C7D81" w:rsidRPr="00400153" w:rsidRDefault="00C8277C" w:rsidP="007D39AE">
      <w:pPr>
        <w:jc w:val="both"/>
        <w:rPr>
          <w:rFonts w:cstheme="minorHAnsi"/>
          <w:b/>
          <w:sz w:val="24"/>
          <w:szCs w:val="24"/>
        </w:rPr>
      </w:pPr>
      <w:r>
        <w:rPr>
          <w:rFonts w:cstheme="minorHAnsi"/>
          <w:b/>
          <w:sz w:val="24"/>
          <w:szCs w:val="24"/>
        </w:rPr>
        <w:t>SUMMARY:</w:t>
      </w:r>
    </w:p>
    <w:p w14:paraId="35220C5F" w14:textId="0E0D29DB" w:rsidR="008C7D81" w:rsidRPr="00400153" w:rsidRDefault="008C7D81" w:rsidP="00C8277C">
      <w:pPr>
        <w:jc w:val="both"/>
        <w:rPr>
          <w:rFonts w:cstheme="minorHAnsi"/>
          <w:sz w:val="24"/>
          <w:szCs w:val="24"/>
        </w:rPr>
      </w:pPr>
      <w:r w:rsidRPr="00400153">
        <w:rPr>
          <w:rFonts w:cstheme="minorHAnsi"/>
          <w:sz w:val="24"/>
          <w:szCs w:val="24"/>
        </w:rPr>
        <w:t xml:space="preserve">We have developed an evoked measure of arthritis pain and coupled it with a standardized method for measuring spontaneous pain in different murine models of chemically induced arthritis. These measures are sensitive and reproducible </w:t>
      </w:r>
      <w:r w:rsidR="00632F8B">
        <w:rPr>
          <w:rFonts w:cstheme="minorHAnsi"/>
          <w:sz w:val="24"/>
          <w:szCs w:val="24"/>
        </w:rPr>
        <w:t>for</w:t>
      </w:r>
      <w:r w:rsidRPr="00400153">
        <w:rPr>
          <w:rFonts w:cstheme="minorHAnsi"/>
          <w:sz w:val="24"/>
          <w:szCs w:val="24"/>
        </w:rPr>
        <w:t xml:space="preserve"> different types of joint pain.</w:t>
      </w:r>
    </w:p>
    <w:p w14:paraId="3EB1C5CD" w14:textId="77777777" w:rsidR="00C8277C" w:rsidRDefault="00C8277C" w:rsidP="007D39AE">
      <w:pPr>
        <w:jc w:val="both"/>
        <w:rPr>
          <w:rFonts w:cstheme="minorHAnsi"/>
          <w:b/>
          <w:sz w:val="24"/>
          <w:szCs w:val="24"/>
        </w:rPr>
      </w:pPr>
    </w:p>
    <w:p w14:paraId="7641568D" w14:textId="7A545CF2" w:rsidR="008C7D81" w:rsidRPr="00400153" w:rsidRDefault="008C7D81" w:rsidP="007D39AE">
      <w:pPr>
        <w:jc w:val="both"/>
        <w:rPr>
          <w:rFonts w:cstheme="minorHAnsi"/>
          <w:b/>
          <w:sz w:val="24"/>
          <w:szCs w:val="24"/>
        </w:rPr>
      </w:pPr>
      <w:r w:rsidRPr="00400153">
        <w:rPr>
          <w:rFonts w:cstheme="minorHAnsi"/>
          <w:b/>
          <w:sz w:val="24"/>
          <w:szCs w:val="24"/>
        </w:rPr>
        <w:t>ABSTRACT</w:t>
      </w:r>
      <w:r w:rsidR="00C8277C">
        <w:rPr>
          <w:rFonts w:cstheme="minorHAnsi"/>
          <w:b/>
          <w:sz w:val="24"/>
          <w:szCs w:val="24"/>
        </w:rPr>
        <w:t>:</w:t>
      </w:r>
    </w:p>
    <w:p w14:paraId="43A24859" w14:textId="0F35E260" w:rsidR="008C7D81" w:rsidRPr="00400153" w:rsidRDefault="008C7D81" w:rsidP="00C8277C">
      <w:pPr>
        <w:jc w:val="both"/>
        <w:rPr>
          <w:rFonts w:cstheme="minorHAnsi"/>
          <w:sz w:val="24"/>
          <w:szCs w:val="24"/>
        </w:rPr>
      </w:pPr>
      <w:r w:rsidRPr="00400153">
        <w:rPr>
          <w:rFonts w:cstheme="minorHAnsi"/>
          <w:sz w:val="24"/>
          <w:szCs w:val="24"/>
        </w:rPr>
        <w:t>Pain is the main cause of disability from arthritis. There is currently an unmet need for adequate treatments for arthritis pain. Pre-clinical models are necessary and useful for studying the mechanisms of pain and for evaluating efficacy of arthritis therapies. Measuring pain in animal models of arthritis is challenging. We have developed methods for measuring evoked and spontaneous pain in three models of murine arthritis. We quantitate the evoked pain responses of mice subjected to firm palpation of a painful knee. We also evaluate spontaneous pain by the proportion of weight and the amount of time placed on each of their 4 limbs after induction of arthritis pain in one knee. Joint pain in these mouse models produces a significant increase in evoked pain responses and an alteration in weight bearing. Since mice are quadrupeds, they offload the painful limb to the contralateral limb, to the forelimbs</w:t>
      </w:r>
      <w:r w:rsidR="00A61F80">
        <w:rPr>
          <w:rFonts w:cstheme="minorHAnsi"/>
          <w:sz w:val="24"/>
          <w:szCs w:val="24"/>
        </w:rPr>
        <w:t>,</w:t>
      </w:r>
      <w:r w:rsidRPr="00400153">
        <w:rPr>
          <w:rFonts w:cstheme="minorHAnsi"/>
          <w:sz w:val="24"/>
          <w:szCs w:val="24"/>
        </w:rPr>
        <w:t xml:space="preserve"> or some combination. These methods are simple, require minimal equipment, and are reproducible and sensitive for detecting pain. They are useful for studying both disease</w:t>
      </w:r>
      <w:r w:rsidR="00A61F80">
        <w:rPr>
          <w:rFonts w:cstheme="minorHAnsi"/>
          <w:sz w:val="24"/>
          <w:szCs w:val="24"/>
        </w:rPr>
        <w:t>-</w:t>
      </w:r>
      <w:r w:rsidRPr="00400153">
        <w:rPr>
          <w:rFonts w:cstheme="minorHAnsi"/>
          <w:sz w:val="24"/>
          <w:szCs w:val="24"/>
        </w:rPr>
        <w:t>modifying arthritis treatments and analgesics in mice.</w:t>
      </w:r>
    </w:p>
    <w:p w14:paraId="3C4C36CE" w14:textId="77777777" w:rsidR="007D39AE" w:rsidRPr="00400153" w:rsidRDefault="007D39AE" w:rsidP="007D39AE">
      <w:pPr>
        <w:ind w:firstLine="720"/>
        <w:jc w:val="both"/>
        <w:rPr>
          <w:rFonts w:cstheme="minorHAnsi"/>
          <w:sz w:val="24"/>
          <w:szCs w:val="24"/>
        </w:rPr>
      </w:pPr>
    </w:p>
    <w:p w14:paraId="43BE522D" w14:textId="0B2EE2B6" w:rsidR="008C7D81" w:rsidRPr="00400153" w:rsidRDefault="008C7D81" w:rsidP="007D39AE">
      <w:pPr>
        <w:jc w:val="both"/>
        <w:rPr>
          <w:rFonts w:cstheme="minorHAnsi"/>
          <w:b/>
          <w:sz w:val="24"/>
          <w:szCs w:val="24"/>
        </w:rPr>
      </w:pPr>
      <w:r w:rsidRPr="00400153">
        <w:rPr>
          <w:rFonts w:cstheme="minorHAnsi"/>
          <w:b/>
          <w:sz w:val="24"/>
          <w:szCs w:val="24"/>
        </w:rPr>
        <w:t>INTRODUCTION</w:t>
      </w:r>
      <w:r w:rsidR="00C8277C">
        <w:rPr>
          <w:rFonts w:cstheme="minorHAnsi"/>
          <w:b/>
          <w:sz w:val="24"/>
          <w:szCs w:val="24"/>
        </w:rPr>
        <w:t>:</w:t>
      </w:r>
    </w:p>
    <w:p w14:paraId="77636C00" w14:textId="5F7446B0" w:rsidR="008C7D81" w:rsidRPr="00400153" w:rsidRDefault="008C7D81" w:rsidP="002D1241">
      <w:pPr>
        <w:shd w:val="clear" w:color="auto" w:fill="FFFFFF"/>
        <w:jc w:val="both"/>
        <w:rPr>
          <w:rFonts w:cstheme="minorHAnsi"/>
          <w:sz w:val="24"/>
          <w:szCs w:val="24"/>
        </w:rPr>
      </w:pPr>
      <w:r w:rsidRPr="00400153">
        <w:rPr>
          <w:rFonts w:cstheme="minorHAnsi"/>
          <w:sz w:val="24"/>
          <w:szCs w:val="24"/>
        </w:rPr>
        <w:t>Pain is the main cause of disability from arthritis</w:t>
      </w:r>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&lt;EndNote&gt;&lt;Cite&gt;&lt;Author&gt;Neggi&lt;/Author&gt;&lt;Year&gt;2013&lt;/Year&gt;&lt;RecNum&gt;10&lt;/RecNum&gt;&lt;DisplayText&gt;&lt;style face="superscript"&gt;1,2&lt;/style&gt;&lt;/DisplayText&gt;&lt;record&gt;&lt;rec-number&gt;10&lt;/rec-number&gt;&lt;foreign-keys&gt;&lt;key app="EN" db-id="awzfwweru9pprge5t9bxe023wervr2srfesx" timestamp="1535662662"&gt;10&lt;/key&gt;&lt;/foreign-keys&gt;&lt;ref-type name="Journal Article"&gt;17&lt;/ref-type&gt;&lt;contributors&gt;&lt;authors&gt;&lt;author&gt;Neggi, T.&lt;/author&gt;&lt;/authors&gt;&lt;/contributors&gt;&lt;titles&gt;&lt;title&gt;The epidemiology and impact of pain in osteoarthritis&lt;/title&gt;&lt;secondary-title&gt;Osteoarthritis and Cartilage&lt;/secondary-title&gt;&lt;/titles&gt;&lt;periodical&gt;&lt;full-title&gt;Osteoarthritis and Cartilage&lt;/full-title&gt;&lt;/periodical&gt;&lt;pages&gt;1145-1153&lt;/pages&gt;&lt;volume&gt;21&lt;/volume&gt;&lt;number&gt;9&lt;/number&gt;&lt;dates&gt;&lt;year&gt;2013&lt;/year&gt;&lt;/dates&gt;&lt;urls&gt;&lt;/urls&gt;&lt;/record&gt;&lt;/Cite&gt;&lt;Cite&gt;&lt;Author&gt;Prevention&lt;/Author&gt;&lt;Year&gt;2010&lt;/Year&gt;&lt;RecNum&gt;1&lt;/RecNum&gt;&lt;record&gt;&lt;rec-number&gt;1&lt;/rec-number&gt;&lt;foreign-keys&gt;&lt;key app="EN" db-id="awzfwweru9pprge5t9bxe023wervr2srfesx" timestamp="1535661650"&gt;1&lt;/key&gt;&lt;/foreign-keys&gt;&lt;ref-type name="Journal Article"&gt;17&lt;/ref-type&gt;&lt;contributors&gt;&lt;authors&gt;&lt;author&gt;Center for Disease Control and Prevention&lt;/author&gt;&lt;/authors&gt;&lt;/contributors&gt;&lt;titles&gt;&lt;title&gt;Prevalence of doctor-diagnosed arthritis and arthritis-attributable activity limitation - United States, 2007-2009&lt;/title&gt;&lt;secondary-title&gt;Morbidity and Mortality Weekly Report&lt;/secondary-title&gt;&lt;/titles&gt;&lt;periodical&gt;&lt;full-title&gt;Morbidity and Mortality Weekly Report&lt;/full-title&gt;&lt;/periodical&gt;&lt;pages&gt;1261-1265&lt;/pages&gt;&lt;volume&gt;59&lt;/volume&gt;&lt;number&gt;39&lt;/number&gt;&lt;dates&gt;&lt;year&gt;2010&lt;/year&gt;&lt;/dates&gt;&lt;urls&gt;&lt;/urls&gt;&lt;/record&gt;&lt;/Cite&gt;&lt;/EndNote&gt;</w:instrText>
      </w:r>
      <w:r w:rsidR="00880151" w:rsidRPr="00400153">
        <w:rPr>
          <w:rFonts w:cstheme="minorHAnsi"/>
          <w:sz w:val="24"/>
          <w:szCs w:val="24"/>
        </w:rPr>
        <w:fldChar w:fldCharType="separate"/>
      </w:r>
      <w:hyperlink w:anchor="_ENREF_1" w:tooltip="Neggi, 2013 #10" w:history="1">
        <w:r w:rsidR="00880151" w:rsidRPr="00400153">
          <w:rPr>
            <w:rFonts w:cstheme="minorHAnsi"/>
            <w:noProof/>
            <w:sz w:val="24"/>
            <w:szCs w:val="24"/>
            <w:vertAlign w:val="superscript"/>
          </w:rPr>
          <w:t>1</w:t>
        </w:r>
      </w:hyperlink>
      <w:r w:rsidR="00880151" w:rsidRPr="00400153">
        <w:rPr>
          <w:rFonts w:cstheme="minorHAnsi"/>
          <w:noProof/>
          <w:sz w:val="24"/>
          <w:szCs w:val="24"/>
          <w:vertAlign w:val="superscript"/>
        </w:rPr>
        <w:t>,</w:t>
      </w:r>
      <w:hyperlink w:anchor="_ENREF_2" w:tooltip="Prevention, 2010 #1" w:history="1">
        <w:r w:rsidR="00880151" w:rsidRPr="00400153">
          <w:rPr>
            <w:rFonts w:cstheme="minorHAnsi"/>
            <w:noProof/>
            <w:sz w:val="24"/>
            <w:szCs w:val="24"/>
            <w:vertAlign w:val="superscript"/>
          </w:rPr>
          <w:t>2</w:t>
        </w:r>
      </w:hyperlink>
      <w:r w:rsidR="00880151" w:rsidRPr="00400153">
        <w:rPr>
          <w:rFonts w:cstheme="minorHAnsi"/>
          <w:sz w:val="24"/>
          <w:szCs w:val="24"/>
        </w:rPr>
        <w:fldChar w:fldCharType="end"/>
      </w:r>
      <w:r w:rsidRPr="00400153">
        <w:rPr>
          <w:rFonts w:cstheme="minorHAnsi"/>
          <w:sz w:val="24"/>
          <w:szCs w:val="24"/>
        </w:rPr>
        <w:t>. Currently available analgesics are often ineffective, toxic, and potentially contribute to the nation-wide narcotic problem</w:t>
      </w:r>
      <w:hyperlink w:anchor="_ENREF_3" w:tooltip="Kaye, 2017 #5"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&lt;EndNote&gt;&lt;Cite&gt;&lt;Author&gt;Kaye&lt;/Author&gt;&lt;Year&gt;2017&lt;/Year&gt;&lt;RecNum&gt;5&lt;/RecNum&gt;&lt;DisplayText&gt;&lt;style face="superscript"&gt;3&lt;/style&gt;&lt;/DisplayText&gt;&lt;record&gt;&lt;rec-number&gt;5&lt;/rec-number&gt;&lt;foreign-keys&gt;&lt;key app="EN" db-id="awzfwweru9pprge5t9bxe023wervr2srfesx" timestamp="1535662190"&gt;5&lt;/key&gt;&lt;/foreign-keys&gt;&lt;ref-type name="Journal Article"&gt;17&lt;/ref-type&gt;&lt;contributors&gt;&lt;authors&gt;&lt;author&gt;Kaye, AD&lt;/author&gt;&lt;author&gt;Jones, MR&lt;/author&gt;&lt;author&gt;Kaye, AM&lt;/author&gt;&lt;author&gt;Ripoll, JG&lt;/author&gt;&lt;author&gt;Galan, V&lt;/author&gt;&lt;author&gt;Beakley, BD&lt;/author&gt;&lt;author&gt;Calixto, F&lt;/author&gt;&lt;author&gt;Bolden, JL&lt;/author&gt;&lt;author&gt;Urman, RD&lt;/author&gt;&lt;author&gt;Manchikanti, L&lt;/author&gt;&lt;/authors&gt;&lt;/contributors&gt;&lt;titles&gt;&lt;title&gt;Prescription Opioid Abuse in Chronic Pain: An Updated Review of Opioid Abuse Predictors and Strategies to Curb Opioid Abuse: Part 1.&lt;/title&gt;&lt;secondary-title&gt;Pain Physician&lt;/secondary-title&gt;&lt;/titles&gt;&lt;periodical&gt;&lt;full-title&gt;Pain Physician&lt;/full-title&gt;&lt;/periodical&gt;&lt;pages&gt;S93-S109&lt;/pages&gt;&lt;volume&gt;20&lt;/volume&gt;&lt;number&gt;2S&lt;/number&gt;&lt;dates&gt;&lt;year&gt;2017&lt;/year&gt;&lt;/dates&gt;&lt;urls&gt;&lt;/urls&gt;&lt;/record&gt;&lt;/Cite&gt;&lt;/EndNote&gt;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3</w:t>
        </w:r>
        <w:r w:rsidR="00880151" w:rsidRPr="00400153">
          <w:rPr>
            <w:rFonts w:cstheme="minorHAnsi"/>
            <w:sz w:val="24"/>
            <w:szCs w:val="24"/>
          </w:rPr>
          <w:fldChar w:fldCharType="end"/>
        </w:r>
      </w:hyperlink>
      <w:r w:rsidRPr="00400153">
        <w:rPr>
          <w:rFonts w:cstheme="minorHAnsi"/>
          <w:sz w:val="24"/>
          <w:szCs w:val="24"/>
        </w:rPr>
        <w:t xml:space="preserve">. Surgery is not </w:t>
      </w:r>
      <w:r w:rsidRPr="00400153">
        <w:rPr>
          <w:rFonts w:cstheme="minorHAnsi"/>
          <w:sz w:val="24"/>
          <w:szCs w:val="24"/>
        </w:rPr>
        <w:lastRenderedPageBreak/>
        <w:t xml:space="preserve">always an option for end-stage arthritis, particularly in the elderly, who may have multiple co-morbidities. Intra-articular steroids and </w:t>
      </w:r>
      <w:proofErr w:type="spellStart"/>
      <w:r w:rsidRPr="00400153">
        <w:rPr>
          <w:rFonts w:cstheme="minorHAnsi"/>
          <w:sz w:val="24"/>
          <w:szCs w:val="24"/>
        </w:rPr>
        <w:t>viscosupplementation</w:t>
      </w:r>
      <w:proofErr w:type="spellEnd"/>
      <w:r w:rsidRPr="00400153">
        <w:rPr>
          <w:rFonts w:cstheme="minorHAnsi"/>
          <w:sz w:val="24"/>
          <w:szCs w:val="24"/>
        </w:rPr>
        <w:t xml:space="preserve"> may be effective in early disease but typically lose their effectiveness in late stage disease</w:t>
      </w:r>
      <w:hyperlink w:anchor="_ENREF_4" w:tooltip="Maheu, 2018 #7"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&lt;EndNote&gt;&lt;Cite&gt;&lt;Author&gt;Maheu&lt;/Author&gt;&lt;Year&gt;2018&lt;/Year&gt;&lt;RecNum&gt;7&lt;/RecNum&gt;&lt;DisplayText&gt;&lt;style face="superscript"&gt;4&lt;/style&gt;&lt;/DisplayText&gt;&lt;record&gt;&lt;rec-number&gt;7&lt;/rec-number&gt;&lt;foreign-keys&gt;&lt;key app="EN" db-id="awzfwweru9pprge5t9bxe023wervr2srfesx" timestamp="1535662423"&gt;7&lt;/key&gt;&lt;/foreign-keys&gt;&lt;ref-type name="Journal Article"&gt;17&lt;/ref-type&gt;&lt;contributors&gt;&lt;authors&gt;&lt;author&gt;Maheu, E&lt;/author&gt;&lt;author&gt;Bannuru, RR&lt;/author&gt;&lt;author&gt;Herrero-Beaumont, G&lt;/author&gt;&lt;author&gt;Allali, F&lt;/author&gt;&lt;author&gt;Bard, H&lt;/author&gt;&lt;author&gt;Migliore, A&lt;/author&gt;&lt;/authors&gt;&lt;/contributors&gt;&lt;titles&gt;&lt;title&gt;Why we should definitely include intra-articular hyaluronic acid as a therapeutic option in the management of knee osteoarthritis: Results of an extensive critical literature review.&lt;/title&gt;&lt;secondary-title&gt;Seminars in Arthritis and Rheumatism&lt;/secondary-title&gt;&lt;/titles&gt;&lt;periodical&gt;&lt;full-title&gt;Seminars in Arthritis and Rheumatism&lt;/full-title&gt;&lt;/periodical&gt;&lt;pages&gt;1-10&lt;/pages&gt;&lt;volume&gt;In Press&lt;/volume&gt;&lt;dates&gt;&lt;year&gt;2018&lt;/year&gt;&lt;/dates&gt;&lt;urls&gt;&lt;/urls&gt;&lt;electronic-resource-num&gt;doi.org/10.1016/j.semarthrit.2018.06.002&lt;/electronic-resource-num&gt;&lt;/record&gt;&lt;/Cite&gt;&lt;/EndNote&gt;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4</w:t>
        </w:r>
        <w:r w:rsidR="00880151" w:rsidRPr="00400153">
          <w:rPr>
            <w:rFonts w:cstheme="minorHAnsi"/>
            <w:sz w:val="24"/>
            <w:szCs w:val="24"/>
          </w:rPr>
          <w:fldChar w:fldCharType="end"/>
        </w:r>
      </w:hyperlink>
      <w:r w:rsidRPr="00400153">
        <w:rPr>
          <w:rFonts w:cstheme="minorHAnsi"/>
          <w:sz w:val="24"/>
          <w:szCs w:val="24"/>
        </w:rPr>
        <w:fldChar w:fldCharType="begin"/>
      </w:r>
      <w:r w:rsidRPr="00400153">
        <w:rPr>
          <w:rFonts w:cstheme="minorHAnsi"/>
          <w:sz w:val="24"/>
          <w:szCs w:val="24"/>
        </w:rPr>
        <w:fldChar w:fldCharType="separate"/>
      </w:r>
      <w:r w:rsidRPr="00400153">
        <w:rPr>
          <w:rFonts w:cstheme="minorHAnsi"/>
          <w:noProof/>
          <w:sz w:val="24"/>
          <w:szCs w:val="24"/>
          <w:vertAlign w:val="superscript"/>
        </w:rPr>
        <w:t>4</w:t>
      </w:r>
      <w:r w:rsidRPr="00400153">
        <w:rPr>
          <w:rFonts w:cstheme="minorHAnsi"/>
          <w:sz w:val="24"/>
          <w:szCs w:val="24"/>
        </w:rPr>
        <w:fldChar w:fldCharType="end"/>
      </w:r>
      <w:r w:rsidRPr="00400153">
        <w:rPr>
          <w:rFonts w:cstheme="minorHAnsi"/>
          <w:sz w:val="24"/>
          <w:szCs w:val="24"/>
        </w:rPr>
        <w:t xml:space="preserve">. There is a great unmet need for effective analgesics for arthritis pain that cannot be addressed with currently available treatments. </w:t>
      </w:r>
    </w:p>
    <w:p w14:paraId="25663A32" w14:textId="77777777" w:rsidR="002D1241" w:rsidRDefault="002D1241" w:rsidP="002D1241">
      <w:pPr>
        <w:shd w:val="clear" w:color="auto" w:fill="FFFFFF"/>
        <w:jc w:val="both"/>
        <w:rPr>
          <w:rFonts w:cstheme="minorHAnsi"/>
          <w:sz w:val="24"/>
          <w:szCs w:val="24"/>
        </w:rPr>
      </w:pPr>
    </w:p>
    <w:p w14:paraId="3C332C2B" w14:textId="771ECFE8" w:rsidR="008C7D81" w:rsidRPr="00400153" w:rsidRDefault="008C7D81" w:rsidP="002D1241">
      <w:pPr>
        <w:shd w:val="clear" w:color="auto" w:fill="FFFFFF"/>
        <w:jc w:val="both"/>
        <w:rPr>
          <w:rFonts w:cstheme="minorHAnsi"/>
          <w:sz w:val="24"/>
          <w:szCs w:val="24"/>
        </w:rPr>
      </w:pPr>
      <w:r w:rsidRPr="00400153">
        <w:rPr>
          <w:rFonts w:cstheme="minorHAnsi"/>
          <w:sz w:val="24"/>
          <w:szCs w:val="24"/>
        </w:rPr>
        <w:t>Pre-clinical models are useful for understanding the mechanism of action of pain therapies and for predicting limiting toxicities, but pain measurement in animals is challenging</w:t>
      </w:r>
      <w:hyperlink w:anchor="_ENREF_5" w:tooltip="Malfait, 2017 #2"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&lt;EndNote&gt;&lt;Cite&gt;&lt;Author&gt;Malfait&lt;/Author&gt;&lt;Year&gt;2017&lt;/Year&gt;&lt;RecNum&gt;2&lt;/RecNum&gt;&lt;DisplayText&gt;&lt;style face="superscript"&gt;5&lt;/style&gt;&lt;/DisplayText&gt;&lt;record&gt;&lt;rec-number&gt;2&lt;/rec-number&gt;&lt;foreign-keys&gt;&lt;key app="EN" db-id="awzfwweru9pprge5t9bxe023wervr2srfesx" timestamp="1535661855"&gt;2&lt;/key&gt;&lt;/foreign-keys&gt;&lt;ref-type name="Journal Article"&gt;17&lt;/ref-type&gt;&lt;contributors&gt;&lt;authors&gt;&lt;author&gt;Malfait, A-M&lt;/author&gt;&lt;/authors&gt;&lt;/contributors&gt;&lt;titles&gt;&lt;title&gt;Why we should study pain in animal models of rheumatic diseases&lt;/title&gt;&lt;secondary-title&gt;Clinical and Experimental Rheumatology&lt;/secondary-title&gt;&lt;/titles&gt;&lt;periodical&gt;&lt;full-title&gt;Clinical and Experimental Rheumatology&lt;/full-title&gt;&lt;/periodical&gt;&lt;pages&gt;S37-S39&lt;/pages&gt;&lt;volume&gt;35&lt;/volume&gt;&lt;number&gt;Suppl 107&lt;/number&gt;&lt;dates&gt;&lt;year&gt;2017&lt;/year&gt;&lt;/dates&gt;&lt;urls&gt;&lt;/urls&gt;&lt;/record&gt;&lt;/Cite&gt;&lt;/EndNote&gt;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5</w:t>
        </w:r>
        <w:r w:rsidR="00880151" w:rsidRPr="00400153">
          <w:rPr>
            <w:rFonts w:cstheme="minorHAnsi"/>
            <w:sz w:val="24"/>
            <w:szCs w:val="24"/>
          </w:rPr>
          <w:fldChar w:fldCharType="end"/>
        </w:r>
      </w:hyperlink>
      <w:r w:rsidRPr="00400153">
        <w:rPr>
          <w:rFonts w:cstheme="minorHAnsi"/>
          <w:sz w:val="24"/>
          <w:szCs w:val="24"/>
        </w:rPr>
        <w:t>. Pain measures can be direct and spontaneous (static or dynamic weight bearing, foot posture, gait analysis, spontaneous movement and mechanical or thermal sensitivity) or indirect/evoked (hind limb withdrawal test, knee compression force, or brain imaging)</w:t>
      </w:r>
      <w:hyperlink w:anchor="_ENREF_6" w:tooltip="Piel, 2014 #11" w:history="1">
        <w:r w:rsidR="00880151" w:rsidRPr="00400153">
          <w:rPr>
            <w:sz w:val="24"/>
            <w:szCs w:val="24"/>
          </w:rPr>
          <w:fldChar w:fldCharType="begin"/>
        </w:r>
        <w:r w:rsidR="00880151" w:rsidRPr="00400153">
          <w:rPr>
            <w:sz w:val="24"/>
            <w:szCs w:val="24"/>
          </w:rPr>
          <w:instrText xml:space="preserve"> ADDIN EN.CITE &lt;EndNote&gt;&lt;Cite&gt;&lt;Author&gt;Piel&lt;/Author&gt;&lt;Year&gt;2014&lt;/Year&gt;&lt;RecNum&gt;11&lt;/RecNum&gt;&lt;DisplayText&gt;&lt;style face="superscript"&gt;6&lt;/style&gt;&lt;/DisplayText&gt;&lt;record&gt;&lt;rec-number&gt;11&lt;/rec-number&gt;&lt;foreign-keys&gt;&lt;key app="EN" db-id="awzfwweru9pprge5t9bxe023wervr2srfesx" timestamp="1540844478"&gt;11&lt;/key&gt;&lt;/foreign-keys&gt;&lt;ref-type name="Journal Article"&gt;17&lt;/ref-type&gt;&lt;contributors&gt;&lt;authors&gt;&lt;author&gt;Piel, M J&lt;/author&gt;&lt;author&gt;Kroin, J S&lt;/author&gt;&lt;author&gt;van Wijnen, A J&lt;/author&gt;&lt;author&gt;Kc, R&lt;/author&gt;&lt;author&gt;Im, H-J&lt;/author&gt;&lt;/authors&gt;&lt;/contributors&gt;&lt;titles&gt;&lt;title&gt;Pain Assessment in Animal Models of Osteoarthritis&lt;/title&gt;&lt;secondary-title&gt;Gene&lt;/secondary-title&gt;&lt;/titles&gt;&lt;periodical&gt;&lt;full-title&gt;Gene&lt;/full-title&gt;&lt;/periodical&gt;&lt;pages&gt;184-188&lt;/pages&gt;&lt;volume&gt;537&lt;/volume&gt;&lt;number&gt;2&lt;/number&gt;&lt;dates&gt;&lt;year&gt;2014&lt;/year&gt;&lt;/dates&gt;&lt;urls&gt;&lt;/urls&gt;&lt;electronic-resource-num&gt;10.1016/j.gene.2013.11.091.&lt;/electronic-resource-num&gt;&lt;/record&gt;&lt;/Cite&gt;&lt;/EndNote&gt;</w:instrText>
        </w:r>
        <w:r w:rsidR="00880151" w:rsidRPr="00400153">
          <w:rPr>
            <w:sz w:val="24"/>
            <w:szCs w:val="24"/>
          </w:rPr>
          <w:fldChar w:fldCharType="separate"/>
        </w:r>
        <w:r w:rsidR="00880151" w:rsidRPr="00400153">
          <w:rPr>
            <w:noProof/>
            <w:sz w:val="24"/>
            <w:szCs w:val="24"/>
            <w:vertAlign w:val="superscript"/>
          </w:rPr>
          <w:t>6</w:t>
        </w:r>
        <w:r w:rsidR="00880151" w:rsidRPr="00400153">
          <w:rPr>
            <w:sz w:val="24"/>
            <w:szCs w:val="24"/>
          </w:rPr>
          <w:fldChar w:fldCharType="end"/>
        </w:r>
      </w:hyperlink>
      <w:r w:rsidRPr="00400153">
        <w:rPr>
          <w:rFonts w:cstheme="minorHAnsi"/>
          <w:sz w:val="24"/>
          <w:szCs w:val="24"/>
        </w:rPr>
        <w:t xml:space="preserve">. For mild forms of </w:t>
      </w:r>
      <w:proofErr w:type="spellStart"/>
      <w:r w:rsidRPr="00400153">
        <w:rPr>
          <w:rFonts w:cstheme="minorHAnsi"/>
          <w:sz w:val="24"/>
          <w:szCs w:val="24"/>
        </w:rPr>
        <w:t>monoarthritis</w:t>
      </w:r>
      <w:proofErr w:type="spellEnd"/>
      <w:r w:rsidRPr="00400153">
        <w:rPr>
          <w:rFonts w:cstheme="minorHAnsi"/>
          <w:sz w:val="24"/>
          <w:szCs w:val="24"/>
        </w:rPr>
        <w:t>, gait analysis is insensitive and lacks consistency</w:t>
      </w:r>
      <w:hyperlink w:anchor="_ENREF_7" w:tooltip="Dorman, 2013 #13"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&lt;EndNote&gt;&lt;Cite&gt;&lt;Author&gt;Dorman&lt;/Author&gt;&lt;Year&gt;2013&lt;/Year&gt;&lt;RecNum&gt;13&lt;/RecNum&gt;&lt;DisplayText&gt;&lt;style face="superscript"&gt;7&lt;/style&gt;&lt;/DisplayText&gt;&lt;record&gt;&lt;rec-number&gt;13&lt;/rec-number&gt;&lt;foreign-keys&gt;&lt;key app="EN" db-id="awzfwweru9pprge5t9bxe023wervr2srfesx" timestamp="1540845331"&gt;13&lt;/key&gt;&lt;/foreign-keys&gt;&lt;ref-type name="Journal Article"&gt;17&lt;/ref-type&gt;&lt;contributors&gt;&lt;authors&gt;&lt;author&gt;Dorman, C W&lt;/author&gt;&lt;author&gt;Krug, H E&lt;/author&gt;&lt;author&gt;Frizelle, S P&lt;/author&gt;&lt;author&gt;Funkenbusch, S&lt;/author&gt;&lt;author&gt;Mahowald, M L&lt;/author&gt;&lt;/authors&gt;&lt;/contributors&gt;&lt;titles&gt;&lt;title&gt;A comparison of DigiGait™ and TreadScan™ imaging systems: assessment of pain using gait analysis in murine monoarthritis&lt;/title&gt;&lt;secondary-title&gt;Journal of Pain Research&lt;/secondary-title&gt;&lt;/titles&gt;&lt;periodical&gt;&lt;full-title&gt;Journal of Pain Research&lt;/full-title&gt;&lt;/periodical&gt;&lt;pages&gt;25-35&lt;/pages&gt;&lt;dates&gt;&lt;year&gt;2013&lt;/year&gt;&lt;/dates&gt;&lt;urls&gt;&lt;/urls&gt;&lt;/record&gt;&lt;/Cite&gt;&lt;/EndNote&gt;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7</w:t>
        </w:r>
        <w:r w:rsidR="00880151" w:rsidRPr="00400153">
          <w:rPr>
            <w:rFonts w:cstheme="minorHAnsi"/>
            <w:sz w:val="24"/>
            <w:szCs w:val="24"/>
          </w:rPr>
          <w:fldChar w:fldCharType="end"/>
        </w:r>
      </w:hyperlink>
      <w:r w:rsidRPr="00400153">
        <w:rPr>
          <w:rFonts w:cstheme="minorHAnsi"/>
          <w:sz w:val="24"/>
          <w:szCs w:val="24"/>
        </w:rPr>
        <w:t>. Static weight bearing is useful for measuring pain in rat hindlimbs but can be difficult in mice. Mechanical sensitivity measures such as the von Frey test indirectly detect sensitization of the foot pad in the setting of knee arthritis, but do not directly measure knee pain and are cumbersome to perform. Knee compression force as measured with the P.A.M. (Pressure Application Measurement) device can be used in rats, but the large device is difficult to use in mice without producing negative behaviors that do not necessarily reflect pain</w:t>
      </w:r>
      <w:hyperlink w:anchor="_ENREF_8" w:tooltip="Barton, 2007 #15"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&lt;EndNote&gt;&lt;Cite&gt;&lt;Author&gt;Barton&lt;/Author&gt;&lt;Year&gt;2007&lt;/Year&gt;&lt;RecNum&gt;15&lt;/RecNum&gt;&lt;DisplayText&gt;&lt;style face="superscript"&gt;8&lt;/style&gt;&lt;/DisplayText&gt;&lt;record&gt;&lt;rec-number&gt;15&lt;/rec-number&gt;&lt;foreign-keys&gt;&lt;key app="EN" db-id="awzfwweru9pprge5t9bxe023wervr2srfesx" timestamp="1540916965"&gt;15&lt;/key&gt;&lt;/foreign-keys&gt;&lt;ref-type name="Journal Article"&gt;17&lt;/ref-type&gt;&lt;contributors&gt;&lt;authors&gt;&lt;author&gt;Barton, NJ&lt;/author&gt;&lt;author&gt;Strickland, IT&lt;/author&gt;&lt;author&gt;Bonda, SM&lt;/author&gt;&lt;author&gt;Brash, HM&lt;/author&gt;&lt;author&gt;Bate, ST&lt;/author&gt;&lt;author&gt;Wilson, AW&lt;/author&gt;&lt;author&gt;Chessel, IP&lt;/author&gt;&lt;author&gt;Reeve, AJ&lt;/author&gt;&lt;author&gt;McQueena, DS&lt;/author&gt;&lt;/authors&gt;&lt;/contributors&gt;&lt;titles&gt;&lt;title&gt;Pressure application measurement (PAM): A novel behavioural technique for measuring hypersensitivity in a rat model of joint pain&lt;/title&gt;&lt;secondary-title&gt;Journal of Neuroscience Methods&lt;/secondary-title&gt;&lt;/titles&gt;&lt;periodical&gt;&lt;full-title&gt;Journal of Neuroscience Methods&lt;/full-title&gt;&lt;/periodical&gt;&lt;pages&gt;67-75&lt;/pages&gt;&lt;volume&gt;163&lt;/volume&gt;&lt;dates&gt;&lt;year&gt;2007&lt;/year&gt;&lt;/dates&gt;&lt;urls&gt;&lt;/urls&gt;&lt;/record&gt;&lt;/Cite&gt;&lt;/EndNote&gt;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8</w:t>
        </w:r>
        <w:r w:rsidR="00880151" w:rsidRPr="00400153">
          <w:rPr>
            <w:rFonts w:cstheme="minorHAnsi"/>
            <w:sz w:val="24"/>
            <w:szCs w:val="24"/>
          </w:rPr>
          <w:fldChar w:fldCharType="end"/>
        </w:r>
      </w:hyperlink>
      <w:r w:rsidRPr="00400153">
        <w:rPr>
          <w:rFonts w:cstheme="minorHAnsi"/>
          <w:sz w:val="24"/>
          <w:szCs w:val="24"/>
        </w:rPr>
        <w:t xml:space="preserve">. </w:t>
      </w:r>
    </w:p>
    <w:p w14:paraId="217AEFB4" w14:textId="77777777" w:rsidR="002D1241" w:rsidRDefault="002D1241" w:rsidP="002D1241">
      <w:pPr>
        <w:shd w:val="clear" w:color="auto" w:fill="FFFFFF"/>
        <w:jc w:val="both"/>
        <w:rPr>
          <w:rFonts w:cstheme="minorHAnsi"/>
          <w:sz w:val="24"/>
          <w:szCs w:val="24"/>
        </w:rPr>
      </w:pPr>
    </w:p>
    <w:p w14:paraId="12324451" w14:textId="253A8511" w:rsidR="008C7D81" w:rsidRPr="00400153" w:rsidRDefault="008C7D81" w:rsidP="002D1241">
      <w:pPr>
        <w:shd w:val="clear" w:color="auto" w:fill="FFFFFF"/>
        <w:jc w:val="both"/>
        <w:rPr>
          <w:rFonts w:cstheme="minorHAnsi"/>
          <w:sz w:val="24"/>
          <w:szCs w:val="24"/>
        </w:rPr>
      </w:pPr>
      <w:r w:rsidRPr="00400153">
        <w:rPr>
          <w:rFonts w:cstheme="minorHAnsi"/>
          <w:sz w:val="24"/>
          <w:szCs w:val="24"/>
        </w:rPr>
        <w:t>We have developed methods for measuring spontaneous and evoked pain in three different models of murine arthritis that are sensitive and reproducible for measuring pain severity and the analgesic effects of intra-articular therapies</w:t>
      </w:r>
      <w:r w:rsidR="00880151" w:rsidRPr="00400153">
        <w:rPr>
          <w:sz w:val="24"/>
          <w:szCs w:val="24"/>
        </w:rPr>
        <w:fldChar w:fldCharType="begin"/>
      </w:r>
      <w:r w:rsidR="00880151" w:rsidRPr="00400153">
        <w:rPr>
          <w:sz w:val="24"/>
          <w:szCs w:val="24"/>
        </w:rPr>
        <w:instrText xml:space="preserve"> ADDIN EN.CITE &lt;EndNote&gt;&lt;Cite&gt;&lt;Author&gt;Bert&lt;/Author&gt;&lt;Year&gt;2016&lt;/Year&gt;&lt;RecNum&gt;16&lt;/RecNum&gt;&lt;DisplayText&gt;&lt;style face="superscript"&gt;9,10&lt;/style&gt;&lt;/DisplayText&gt;&lt;record&gt;&lt;rec-number&gt;16&lt;/rec-number&gt;&lt;foreign-keys&gt;&lt;key app="EN" db-id="awzfwweru9pprge5t9bxe023wervr2srfesx" timestamp="1541090484"&gt;16&lt;/key&gt;&lt;/foreign-keys&gt;&lt;ref-type name="Journal Article"&gt;17&lt;/ref-type&gt;&lt;contributors&gt;&lt;authors&gt;&lt;author&gt;Bert, J&lt;/author&gt;&lt;author&gt;Mahowald, M L &lt;/author&gt;&lt;author&gt;Frizelle, S&lt;/author&gt;&lt;author&gt;Dorman, C W&lt;/author&gt;&lt;author&gt;Funkenbusch, S C&lt;/author&gt;&lt;author&gt;Krug, H E&lt;/author&gt;&lt;/authors&gt;&lt;/contributors&gt;&lt;titles&gt;&lt;title&gt;The Effect of Treatment with Resiniferatoxin and Capsaicin on Dynamic Weight Bearing Measures and Evoked Pain Responses in a Chronic Inflammatory Arthritis Murine Model&lt;/title&gt;&lt;secondary-title&gt;Intern Med Rev (Wash D C). 2016 ; 2016(6): .&lt;/secondary-title&gt;&lt;/titles&gt;&lt;periodical&gt;&lt;full-title&gt;Intern Med Rev (Wash D C). 2016 ; 2016(6): .&lt;/full-title&gt;&lt;/periodical&gt;&lt;pages&gt;1-14&lt;/pages&gt;&lt;volume&gt;6&lt;/volume&gt;&lt;dates&gt;&lt;year&gt;2016&lt;/year&gt;&lt;/dates&gt;&lt;urls&gt;&lt;/urls&gt;&lt;/record&gt;&lt;/Cite&gt;&lt;Cite&gt;&lt;Author&gt;Abdullah&lt;/Author&gt;&lt;Year&gt;2016&lt;/Year&gt;&lt;RecNum&gt;17&lt;/RecNum&gt;&lt;record&gt;&lt;rec-number&gt;17&lt;/rec-number&gt;&lt;foreign-keys&gt;&lt;key app="EN" db-id="awzfwweru9pprge5t9bxe023wervr2srfesx" timestamp="1541090629"&gt;17&lt;/key&gt;&lt;/foreign-keys&gt;&lt;ref-type name="Journal Article"&gt;17&lt;/ref-type&gt;&lt;contributors&gt;&lt;authors&gt;&lt;author&gt;Abdullah, M&lt;/author&gt;&lt;author&gt;Mahowald, M L&lt;/author&gt;&lt;author&gt;Frizelle, S P&lt;/author&gt;&lt;author&gt;Dorman, C W&lt;/author&gt;&lt;author&gt;Funkenbusch. S C&lt;/author&gt;&lt;author&gt;Krug, H E&lt;/author&gt;&lt;/authors&gt;&lt;/contributors&gt;&lt;titles&gt;&lt;title&gt;The effect of intra-articular vanilloid receptor agonists on pain behavior measures in a murine model of acute monoarthritis&lt;/title&gt;&lt;secondary-title&gt;Journal of Pain Research&lt;/secondary-title&gt;&lt;/titles&gt;&lt;periodical&gt;&lt;full-title&gt;Journal of Pain Research&lt;/full-title&gt;&lt;/periodical&gt;&lt;pages&gt;563-570&lt;/pages&gt;&lt;volume&gt;9&lt;/volume&gt;&lt;dates&gt;&lt;year&gt;2016&lt;/year&gt;&lt;/dates&gt;&lt;urls&gt;&lt;/urls&gt;&lt;/record&gt;&lt;/Cite&gt;&lt;/EndNote&gt;</w:instrText>
      </w:r>
      <w:r w:rsidR="00880151" w:rsidRPr="00400153">
        <w:rPr>
          <w:sz w:val="24"/>
          <w:szCs w:val="24"/>
        </w:rPr>
        <w:fldChar w:fldCharType="separate"/>
      </w:r>
      <w:hyperlink w:anchor="_ENREF_9" w:tooltip="Bert, 2016 #16" w:history="1">
        <w:r w:rsidR="00880151" w:rsidRPr="00400153">
          <w:rPr>
            <w:noProof/>
            <w:sz w:val="24"/>
            <w:szCs w:val="24"/>
            <w:vertAlign w:val="superscript"/>
          </w:rPr>
          <w:t>9</w:t>
        </w:r>
      </w:hyperlink>
      <w:r w:rsidR="00880151" w:rsidRPr="00400153">
        <w:rPr>
          <w:noProof/>
          <w:sz w:val="24"/>
          <w:szCs w:val="24"/>
          <w:vertAlign w:val="superscript"/>
        </w:rPr>
        <w:t>,</w:t>
      </w:r>
      <w:hyperlink w:anchor="_ENREF_10" w:tooltip="Abdullah, 2016 #17" w:history="1">
        <w:r w:rsidR="00880151" w:rsidRPr="00400153">
          <w:rPr>
            <w:noProof/>
            <w:sz w:val="24"/>
            <w:szCs w:val="24"/>
            <w:vertAlign w:val="superscript"/>
          </w:rPr>
          <w:t>10</w:t>
        </w:r>
      </w:hyperlink>
      <w:r w:rsidR="00880151" w:rsidRPr="00400153">
        <w:rPr>
          <w:sz w:val="24"/>
          <w:szCs w:val="24"/>
        </w:rPr>
        <w:fldChar w:fldCharType="end"/>
      </w:r>
      <w:r w:rsidRPr="00400153">
        <w:rPr>
          <w:rFonts w:cstheme="minorHAnsi"/>
          <w:sz w:val="24"/>
          <w:szCs w:val="24"/>
        </w:rPr>
        <w:t>. We can also correlate pain relief with other histologic markers of pain and screen investigational drugs that would not be possible in humans. We can evaluate synergism of modestly effective analgesics to identify more effective combination therapies. By utilizing proven methods for both evoked and spontaneous pain, we avoid the pitfall of failing to identify pain that is reflected in one type of pain behavior but not the other and more closely mirror pain measurement in humans</w:t>
      </w:r>
      <w:hyperlink w:anchor="_ENREF_11" w:tooltip="Anke, 2014 #14"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&lt;EndNote&gt;&lt;Cite&gt;&lt;Author&gt;Anke&lt;/Author&gt;&lt;Year&gt;2014&lt;/Year&gt;&lt;RecNum&gt;14&lt;/RecNum&gt;&lt;DisplayText&gt;&lt;style face="superscript"&gt;11&lt;/style&gt;&lt;/DisplayText&gt;&lt;record&gt;&lt;rec-number&gt;14&lt;/rec-number&gt;&lt;foreign-keys&gt;&lt;key app="EN" db-id="awzfwweru9pprge5t9bxe023wervr2srfesx" timestamp="1540846015"&gt;14&lt;/key&gt;&lt;/foreign-keys&gt;&lt;ref-type name="Journal Article"&gt;17&lt;/ref-type&gt;&lt;contributors&gt;&lt;authors&gt;&lt;author&gt;Anke, Tappe‐Theodor&lt;/author&gt;&lt;author&gt;Kuner, Rohini &lt;/author&gt;&lt;/authors&gt;&lt;/contributors&gt;&lt;titles&gt;&lt;title&gt;Studying ongoing and spontaneous pain in rodents – challenges and opportunities&lt;/title&gt;&lt;secondary-title&gt;European Journal of Neuroscience&lt;/secondary-title&gt;&lt;/titles&gt;&lt;periodical&gt;&lt;full-title&gt;European Journal of Neuroscience&lt;/full-title&gt;&lt;/periodical&gt;&lt;pages&gt;1881-1890&lt;/pages&gt;&lt;volume&gt;39&lt;/volume&gt;&lt;number&gt;11&lt;/number&gt;&lt;dates&gt;&lt;year&gt;2014&lt;/year&gt;&lt;/dates&gt;&lt;urls&gt;&lt;/urls&gt;&lt;electronic-resource-num&gt;doi.org/10.1111/ejn.12643&lt;/electronic-resource-num&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11</w:t>
        </w:r>
        <w:r w:rsidR="00880151" w:rsidRPr="00400153">
          <w:rPr>
            <w:rFonts w:cstheme="minorHAnsi"/>
            <w:sz w:val="24"/>
            <w:szCs w:val="24"/>
          </w:rPr>
          <w:fldChar w:fldCharType="end"/>
        </w:r>
      </w:hyperlink>
      <w:r w:rsidRPr="00400153">
        <w:rPr>
          <w:rFonts w:cstheme="minorHAnsi"/>
          <w:sz w:val="24"/>
          <w:szCs w:val="24"/>
        </w:rPr>
        <w:t xml:space="preserve">. By limiting pain evaluation to two methodologies, we minimize stress on the animals, which can affect pain behavior, and maximize productivity of the laboratory. </w:t>
      </w:r>
    </w:p>
    <w:p w14:paraId="1D3E7434" w14:textId="77777777" w:rsidR="007D39AE" w:rsidRPr="00400153" w:rsidRDefault="007D39AE" w:rsidP="007D39AE">
      <w:pPr>
        <w:jc w:val="both"/>
        <w:rPr>
          <w:rFonts w:cstheme="minorHAnsi"/>
          <w:b/>
          <w:sz w:val="24"/>
          <w:szCs w:val="24"/>
        </w:rPr>
      </w:pPr>
    </w:p>
    <w:p w14:paraId="1AC5209B" w14:textId="732CFFE3" w:rsidR="007D39AE" w:rsidRPr="00400153" w:rsidRDefault="008C7D81" w:rsidP="007D39AE">
      <w:pPr>
        <w:jc w:val="both"/>
        <w:rPr>
          <w:rFonts w:cstheme="minorHAnsi"/>
          <w:b/>
          <w:sz w:val="24"/>
          <w:szCs w:val="24"/>
        </w:rPr>
      </w:pPr>
      <w:r w:rsidRPr="00400153">
        <w:rPr>
          <w:rFonts w:cstheme="minorHAnsi"/>
          <w:b/>
          <w:sz w:val="24"/>
          <w:szCs w:val="24"/>
        </w:rPr>
        <w:t>PROTOCOL</w:t>
      </w:r>
      <w:r w:rsidR="00C8277C">
        <w:rPr>
          <w:rFonts w:cstheme="minorHAnsi"/>
          <w:b/>
          <w:sz w:val="24"/>
          <w:szCs w:val="24"/>
        </w:rPr>
        <w:t>:</w:t>
      </w:r>
    </w:p>
    <w:p w14:paraId="458D671D" w14:textId="003F2CC4" w:rsidR="008C7D81" w:rsidRPr="00400153" w:rsidRDefault="008C7D81" w:rsidP="007D39AE">
      <w:pPr>
        <w:jc w:val="both"/>
        <w:rPr>
          <w:rFonts w:cstheme="minorHAnsi"/>
          <w:sz w:val="24"/>
          <w:szCs w:val="24"/>
        </w:rPr>
      </w:pPr>
      <w:r w:rsidRPr="00400153">
        <w:rPr>
          <w:rFonts w:cstheme="minorHAnsi"/>
          <w:sz w:val="24"/>
          <w:szCs w:val="24"/>
        </w:rPr>
        <w:t>All animal procedures and protocols were approved by the Minneapolis Veterans Affairs Health Care System (VAHCS) Institutional Animal Care and Use Committee and conformed to the “Guide for the Care and use of Laboratory Animals” (The National Academic Press, USA)</w:t>
      </w:r>
      <w:hyperlink w:anchor="_ENREF_12" w:tooltip="Council, 2011 #4" w:history="1">
        <w:r w:rsidR="00880151" w:rsidRPr="00400153">
          <w:rPr>
            <w:sz w:val="24"/>
            <w:szCs w:val="24"/>
          </w:rPr>
          <w:fldChar w:fldCharType="begin"/>
        </w:r>
        <w:r w:rsidR="00880151" w:rsidRPr="00400153">
          <w:rPr>
            <w:sz w:val="24"/>
            <w:szCs w:val="24"/>
          </w:rPr>
          <w:instrText xml:space="preserve"> ADDIN EN.CITE &lt;EndNote&gt;&lt;Cite&gt;&lt;Author&gt;Council&lt;/Author&gt;&lt;Year&gt;2011&lt;/Year&gt;&lt;RecNum&gt;4&lt;/RecNum&gt;&lt;DisplayText&gt;&lt;style face="superscript"&gt;12&lt;/style&gt;&lt;/DisplayText&gt;&lt;record&gt;&lt;rec-number&gt;4&lt;/rec-number&gt;&lt;foreign-keys&gt;&lt;key app="EN" db-id="awzfwweru9pprge5t9bxe023wervr2srfesx" timestamp="1535662055"&gt;4&lt;/key&gt;&lt;/foreign-keys&gt;&lt;ref-type name="Book"&gt;6&lt;/ref-type&gt;&lt;contributors&gt;&lt;authors&gt;&lt;author&gt;National Research Council&lt;/author&gt;&lt;/authors&gt;&lt;/contributors&gt;&lt;titles&gt;&lt;title&gt;Guide for the Care and Use of Laboratory Animals&lt;/title&gt;&lt;/titles&gt;&lt;dates&gt;&lt;year&gt;2011&lt;/year&gt;&lt;pub-dates&gt;&lt;date&gt;2011&lt;/date&gt;&lt;/pub-dates&gt;&lt;/dates&gt;&lt;pub-location&gt;Washington, DC&lt;/pub-location&gt;&lt;publisher&gt;National Academies Press&lt;/publisher&gt;&lt;urls&gt;&lt;/urls&gt;&lt;/record&gt;&lt;/Cite&gt;&lt;/EndNote&gt;</w:instrText>
        </w:r>
        <w:r w:rsidR="00880151" w:rsidRPr="00400153">
          <w:rPr>
            <w:sz w:val="24"/>
            <w:szCs w:val="24"/>
          </w:rPr>
          <w:fldChar w:fldCharType="separate"/>
        </w:r>
        <w:r w:rsidR="00880151" w:rsidRPr="00400153">
          <w:rPr>
            <w:noProof/>
            <w:sz w:val="24"/>
            <w:szCs w:val="24"/>
            <w:vertAlign w:val="superscript"/>
          </w:rPr>
          <w:t>12</w:t>
        </w:r>
        <w:r w:rsidR="00880151" w:rsidRPr="00400153">
          <w:rPr>
            <w:sz w:val="24"/>
            <w:szCs w:val="24"/>
          </w:rPr>
          <w:fldChar w:fldCharType="end"/>
        </w:r>
      </w:hyperlink>
      <w:r w:rsidRPr="00400153">
        <w:rPr>
          <w:rFonts w:cstheme="minorHAnsi"/>
          <w:sz w:val="24"/>
          <w:szCs w:val="24"/>
        </w:rPr>
        <w:t>.</w:t>
      </w:r>
    </w:p>
    <w:p w14:paraId="41E0B3C5" w14:textId="77777777" w:rsidR="007D39AE" w:rsidRPr="00400153" w:rsidRDefault="007D39AE" w:rsidP="007D39AE">
      <w:pPr>
        <w:jc w:val="both"/>
        <w:rPr>
          <w:rFonts w:cstheme="minorHAnsi"/>
          <w:sz w:val="24"/>
          <w:szCs w:val="24"/>
        </w:rPr>
      </w:pPr>
    </w:p>
    <w:p w14:paraId="116B8C28" w14:textId="5E859D8F" w:rsidR="002D1241" w:rsidRDefault="007D39AE" w:rsidP="007D39AE">
      <w:pPr>
        <w:numPr>
          <w:ilvl w:val="0"/>
          <w:numId w:val="2"/>
        </w:numPr>
        <w:jc w:val="both"/>
        <w:rPr>
          <w:rFonts w:cstheme="minorHAnsi"/>
          <w:b/>
          <w:sz w:val="24"/>
          <w:szCs w:val="24"/>
        </w:rPr>
      </w:pPr>
      <w:r w:rsidRPr="00400153">
        <w:rPr>
          <w:rFonts w:cstheme="minorHAnsi"/>
          <w:b/>
          <w:sz w:val="24"/>
          <w:szCs w:val="24"/>
        </w:rPr>
        <w:t>C</w:t>
      </w:r>
      <w:r w:rsidR="008C7D81" w:rsidRPr="00400153">
        <w:rPr>
          <w:rFonts w:cstheme="minorHAnsi"/>
          <w:b/>
          <w:sz w:val="24"/>
          <w:szCs w:val="24"/>
        </w:rPr>
        <w:t xml:space="preserve">hoice of </w:t>
      </w:r>
      <w:r w:rsidR="002D1241">
        <w:rPr>
          <w:rFonts w:cstheme="minorHAnsi"/>
          <w:b/>
          <w:sz w:val="24"/>
          <w:szCs w:val="24"/>
        </w:rPr>
        <w:t>a</w:t>
      </w:r>
      <w:r w:rsidR="008C7D81" w:rsidRPr="00400153">
        <w:rPr>
          <w:rFonts w:cstheme="minorHAnsi"/>
          <w:b/>
          <w:sz w:val="24"/>
          <w:szCs w:val="24"/>
        </w:rPr>
        <w:t>nimals</w:t>
      </w:r>
    </w:p>
    <w:p w14:paraId="313E8765" w14:textId="77777777" w:rsidR="002D1241" w:rsidRDefault="002D1241" w:rsidP="002D1241">
      <w:pPr>
        <w:jc w:val="both"/>
        <w:rPr>
          <w:rFonts w:cstheme="minorHAnsi"/>
          <w:b/>
          <w:sz w:val="24"/>
          <w:szCs w:val="24"/>
        </w:rPr>
      </w:pPr>
    </w:p>
    <w:p w14:paraId="5CB9A863" w14:textId="7A58DD79" w:rsidR="008C7D81" w:rsidRPr="002D1241" w:rsidRDefault="002D1241" w:rsidP="002D1241">
      <w:pPr>
        <w:jc w:val="both"/>
        <w:rPr>
          <w:rFonts w:cstheme="minorHAnsi"/>
          <w:sz w:val="24"/>
          <w:szCs w:val="24"/>
        </w:rPr>
      </w:pPr>
      <w:r w:rsidRPr="002D1241">
        <w:rPr>
          <w:rFonts w:cstheme="minorHAnsi"/>
          <w:sz w:val="24"/>
          <w:szCs w:val="24"/>
        </w:rPr>
        <w:t xml:space="preserve">NOTE: </w:t>
      </w:r>
      <w:r w:rsidR="008C7D81" w:rsidRPr="002D1241">
        <w:rPr>
          <w:rFonts w:cstheme="minorHAnsi"/>
          <w:sz w:val="24"/>
          <w:szCs w:val="24"/>
        </w:rPr>
        <w:t xml:space="preserve">C57Bl6 mice are used for all three arthritis models. </w:t>
      </w:r>
    </w:p>
    <w:p w14:paraId="2865F579" w14:textId="77777777" w:rsidR="00400153" w:rsidRDefault="00400153" w:rsidP="00400153">
      <w:pPr>
        <w:jc w:val="both"/>
        <w:rPr>
          <w:rFonts w:cstheme="minorHAnsi"/>
          <w:sz w:val="24"/>
          <w:szCs w:val="24"/>
        </w:rPr>
      </w:pPr>
    </w:p>
    <w:p w14:paraId="597DCA89" w14:textId="0AECC12F" w:rsidR="008C7D81" w:rsidRPr="00400153" w:rsidRDefault="008C7D81" w:rsidP="007D39AE">
      <w:pPr>
        <w:numPr>
          <w:ilvl w:val="1"/>
          <w:numId w:val="2"/>
        </w:numPr>
        <w:jc w:val="both"/>
        <w:rPr>
          <w:rFonts w:cstheme="minorHAnsi"/>
          <w:sz w:val="24"/>
          <w:szCs w:val="24"/>
        </w:rPr>
      </w:pPr>
      <w:r w:rsidRPr="00400153">
        <w:rPr>
          <w:rFonts w:cstheme="minorHAnsi"/>
          <w:sz w:val="24"/>
          <w:szCs w:val="24"/>
        </w:rPr>
        <w:t>Use either male or female</w:t>
      </w:r>
      <w:r w:rsidR="00665413">
        <w:rPr>
          <w:rFonts w:cstheme="minorHAnsi"/>
          <w:sz w:val="24"/>
          <w:szCs w:val="24"/>
        </w:rPr>
        <w:t xml:space="preserve"> </w:t>
      </w:r>
      <w:proofErr w:type="gramStart"/>
      <w:r w:rsidR="00665413">
        <w:rPr>
          <w:rFonts w:cstheme="minorHAnsi"/>
          <w:sz w:val="24"/>
          <w:szCs w:val="24"/>
        </w:rPr>
        <w:t>mice,</w:t>
      </w:r>
      <w:r w:rsidRPr="00400153">
        <w:rPr>
          <w:rFonts w:cstheme="minorHAnsi"/>
          <w:sz w:val="24"/>
          <w:szCs w:val="24"/>
        </w:rPr>
        <w:t xml:space="preserve"> but</w:t>
      </w:r>
      <w:proofErr w:type="gramEnd"/>
      <w:r w:rsidR="00665413">
        <w:rPr>
          <w:rFonts w:cstheme="minorHAnsi"/>
          <w:sz w:val="24"/>
          <w:szCs w:val="24"/>
        </w:rPr>
        <w:t xml:space="preserve"> note that the</w:t>
      </w:r>
      <w:r w:rsidRPr="00400153">
        <w:rPr>
          <w:rFonts w:cstheme="minorHAnsi"/>
          <w:sz w:val="24"/>
          <w:szCs w:val="24"/>
        </w:rPr>
        <w:t xml:space="preserve"> response to arthritis pain may vary depending on gender and the pathogenesis of the model being tested.</w:t>
      </w:r>
      <w:r w:rsidR="002D1241">
        <w:rPr>
          <w:rFonts w:cstheme="minorHAnsi"/>
          <w:sz w:val="24"/>
          <w:szCs w:val="24"/>
        </w:rPr>
        <w:t xml:space="preserve"> </w:t>
      </w:r>
    </w:p>
    <w:p w14:paraId="365F60AF" w14:textId="77777777" w:rsidR="00400153" w:rsidRDefault="00400153" w:rsidP="00400153">
      <w:pPr>
        <w:jc w:val="both"/>
        <w:rPr>
          <w:rFonts w:cstheme="minorHAnsi"/>
          <w:sz w:val="24"/>
          <w:szCs w:val="24"/>
        </w:rPr>
      </w:pPr>
    </w:p>
    <w:p w14:paraId="4E05A314" w14:textId="77777777" w:rsidR="00400153" w:rsidRDefault="008C7D81" w:rsidP="007D39AE">
      <w:pPr>
        <w:numPr>
          <w:ilvl w:val="1"/>
          <w:numId w:val="2"/>
        </w:numPr>
        <w:jc w:val="both"/>
        <w:rPr>
          <w:rFonts w:cstheme="minorHAnsi"/>
          <w:sz w:val="24"/>
          <w:szCs w:val="24"/>
        </w:rPr>
      </w:pPr>
      <w:r w:rsidRPr="00400153">
        <w:rPr>
          <w:rFonts w:cstheme="minorHAnsi"/>
          <w:sz w:val="24"/>
          <w:szCs w:val="24"/>
        </w:rPr>
        <w:t xml:space="preserve">Select mice that have reached sexual maturity, are no longer rapidly growing and are not old enough to have developed spontaneous arthritis that could confound pain measurements. </w:t>
      </w:r>
    </w:p>
    <w:p w14:paraId="7F2C0F76" w14:textId="77777777" w:rsidR="00400153" w:rsidRDefault="00400153" w:rsidP="00400153">
      <w:pPr>
        <w:pStyle w:val="ListParagraph"/>
        <w:rPr>
          <w:rFonts w:cstheme="minorHAnsi"/>
          <w:sz w:val="24"/>
          <w:szCs w:val="24"/>
        </w:rPr>
      </w:pPr>
    </w:p>
    <w:p w14:paraId="43B25C48" w14:textId="2663980A" w:rsidR="008C7D81" w:rsidRPr="00400153" w:rsidRDefault="00400153" w:rsidP="00400153">
      <w:pPr>
        <w:jc w:val="both"/>
        <w:rPr>
          <w:rFonts w:cstheme="minorHAnsi"/>
          <w:sz w:val="24"/>
          <w:szCs w:val="24"/>
        </w:rPr>
      </w:pPr>
      <w:r w:rsidRPr="00400153">
        <w:rPr>
          <w:rFonts w:cstheme="minorHAnsi"/>
          <w:sz w:val="24"/>
          <w:szCs w:val="24"/>
        </w:rPr>
        <w:t>NOTE:</w:t>
      </w:r>
      <w:r w:rsidR="008C7D81" w:rsidRPr="00400153">
        <w:rPr>
          <w:rFonts w:cstheme="minorHAnsi"/>
          <w:sz w:val="24"/>
          <w:szCs w:val="24"/>
        </w:rPr>
        <w:t xml:space="preserve"> Twelve weeks is an ideal age for pain measurement in the models described but this depends on the study design.</w:t>
      </w:r>
      <w:r w:rsidR="002D1241">
        <w:rPr>
          <w:rFonts w:cstheme="minorHAnsi"/>
          <w:sz w:val="24"/>
          <w:szCs w:val="24"/>
        </w:rPr>
        <w:t xml:space="preserve"> </w:t>
      </w:r>
      <w:r w:rsidR="008C7D81" w:rsidRPr="00400153">
        <w:rPr>
          <w:rFonts w:cstheme="minorHAnsi"/>
          <w:sz w:val="24"/>
          <w:szCs w:val="24"/>
        </w:rPr>
        <w:t>Age at initiation of arthritis depends on the duration of time the model takes to develop. Acute inflammatory arthritis (carrageenan model) requires 3 h to develop, therefore animals are 12 weeks of age at the time of induction. Chronic inflammatory arthritis (CFA model) requires 3 weeks to develop, therefore animals are 9 weeks old at the time of induction. Chronic degenerative arthritis (collagenase model) requires 4 weeks to develop, therefore animals are 8 weeks at the time of induction. A more chronic model of degenerative arthritis can be use</w:t>
      </w:r>
      <w:r w:rsidR="00665413">
        <w:rPr>
          <w:rFonts w:cstheme="minorHAnsi"/>
          <w:sz w:val="24"/>
          <w:szCs w:val="24"/>
        </w:rPr>
        <w:t>d</w:t>
      </w:r>
      <w:r w:rsidR="008C7D81" w:rsidRPr="00400153">
        <w:rPr>
          <w:rFonts w:cstheme="minorHAnsi"/>
          <w:sz w:val="24"/>
          <w:szCs w:val="24"/>
        </w:rPr>
        <w:t xml:space="preserve"> by inducing arthritis at 6 weeks of age. This allows 6 weeks of development of joint damage. However, chronic degenerative arthritis in mice does not produce significant evoked pain.</w:t>
      </w:r>
    </w:p>
    <w:p w14:paraId="23CD7C5D" w14:textId="77777777" w:rsidR="00400153" w:rsidRDefault="00400153" w:rsidP="00400153">
      <w:pPr>
        <w:jc w:val="both"/>
        <w:rPr>
          <w:rFonts w:cstheme="minorHAnsi"/>
          <w:sz w:val="24"/>
          <w:szCs w:val="24"/>
        </w:rPr>
      </w:pPr>
    </w:p>
    <w:p w14:paraId="2C8B1551" w14:textId="1F4B38C4" w:rsidR="008C7D81" w:rsidRPr="00400153" w:rsidRDefault="008C7D81" w:rsidP="007D39AE">
      <w:pPr>
        <w:numPr>
          <w:ilvl w:val="1"/>
          <w:numId w:val="2"/>
        </w:numPr>
        <w:jc w:val="both"/>
        <w:rPr>
          <w:rFonts w:cstheme="minorHAnsi"/>
          <w:sz w:val="24"/>
          <w:szCs w:val="24"/>
        </w:rPr>
      </w:pPr>
      <w:r w:rsidRPr="00400153">
        <w:rPr>
          <w:rFonts w:cstheme="minorHAnsi"/>
          <w:sz w:val="24"/>
          <w:szCs w:val="24"/>
        </w:rPr>
        <w:t>Obtain animals from a national commercial breeder source.</w:t>
      </w:r>
    </w:p>
    <w:p w14:paraId="6C9A66A7" w14:textId="77777777" w:rsidR="00400153" w:rsidRDefault="00400153" w:rsidP="00400153">
      <w:pPr>
        <w:jc w:val="both"/>
        <w:rPr>
          <w:rFonts w:cstheme="minorHAnsi"/>
          <w:sz w:val="24"/>
          <w:szCs w:val="24"/>
        </w:rPr>
      </w:pPr>
    </w:p>
    <w:p w14:paraId="6EBD9220" w14:textId="37BBE36B" w:rsidR="008C7D81" w:rsidRDefault="008C7D81" w:rsidP="007D39AE">
      <w:pPr>
        <w:numPr>
          <w:ilvl w:val="1"/>
          <w:numId w:val="2"/>
        </w:numPr>
        <w:jc w:val="both"/>
        <w:rPr>
          <w:rFonts w:cstheme="minorHAnsi"/>
          <w:sz w:val="24"/>
          <w:szCs w:val="24"/>
        </w:rPr>
      </w:pPr>
      <w:r w:rsidRPr="00400153">
        <w:rPr>
          <w:rFonts w:cstheme="minorHAnsi"/>
          <w:sz w:val="24"/>
          <w:szCs w:val="24"/>
        </w:rPr>
        <w:t>House animals in groups of up to 8 animals in standard polycarbonate cages with ad libitum rodent diet and water.</w:t>
      </w:r>
    </w:p>
    <w:p w14:paraId="581BCB37" w14:textId="77777777" w:rsidR="00400153" w:rsidRPr="00400153" w:rsidRDefault="00400153" w:rsidP="00400153">
      <w:pPr>
        <w:jc w:val="both"/>
        <w:rPr>
          <w:rFonts w:cstheme="minorHAnsi"/>
          <w:sz w:val="24"/>
          <w:szCs w:val="24"/>
        </w:rPr>
      </w:pPr>
    </w:p>
    <w:p w14:paraId="799BBD53" w14:textId="5AF229E7" w:rsidR="008C7D81" w:rsidRPr="00400153" w:rsidRDefault="008C7D81" w:rsidP="007D39AE">
      <w:pPr>
        <w:numPr>
          <w:ilvl w:val="1"/>
          <w:numId w:val="2"/>
        </w:numPr>
        <w:jc w:val="both"/>
        <w:rPr>
          <w:rFonts w:cstheme="minorHAnsi"/>
          <w:sz w:val="24"/>
          <w:szCs w:val="24"/>
        </w:rPr>
      </w:pPr>
      <w:r w:rsidRPr="00400153">
        <w:rPr>
          <w:rFonts w:cstheme="minorHAnsi"/>
          <w:sz w:val="24"/>
          <w:szCs w:val="24"/>
        </w:rPr>
        <w:t>Maintain environmental conditions at 72</w:t>
      </w:r>
      <w:r w:rsidR="00C8277C">
        <w:rPr>
          <w:rFonts w:cstheme="minorHAnsi"/>
          <w:sz w:val="24"/>
          <w:szCs w:val="24"/>
        </w:rPr>
        <w:t xml:space="preserve"> °C </w:t>
      </w:r>
      <w:r w:rsidR="00C8277C" w:rsidRPr="00C8277C">
        <w:rPr>
          <w:rFonts w:cstheme="minorHAnsi"/>
          <w:sz w:val="24"/>
          <w:szCs w:val="24"/>
        </w:rPr>
        <w:t>±</w:t>
      </w:r>
      <w:r w:rsidRPr="00400153">
        <w:rPr>
          <w:rFonts w:eastAsiaTheme="minorEastAsia" w:cstheme="minorHAnsi"/>
          <w:sz w:val="24"/>
          <w:szCs w:val="24"/>
        </w:rPr>
        <w:t xml:space="preserve"> </w:t>
      </w:r>
      <w:r w:rsidRPr="00400153">
        <w:rPr>
          <w:rFonts w:cstheme="minorHAnsi"/>
          <w:sz w:val="24"/>
          <w:szCs w:val="24"/>
        </w:rPr>
        <w:t>1</w:t>
      </w:r>
      <w:r w:rsidR="00C8277C">
        <w:rPr>
          <w:rFonts w:cstheme="minorHAnsi"/>
          <w:sz w:val="24"/>
          <w:szCs w:val="24"/>
        </w:rPr>
        <w:t xml:space="preserve"> °C</w:t>
      </w:r>
      <w:r w:rsidRPr="00400153">
        <w:rPr>
          <w:rFonts w:cstheme="minorHAnsi"/>
          <w:sz w:val="24"/>
          <w:szCs w:val="24"/>
        </w:rPr>
        <w:t xml:space="preserve"> and 33</w:t>
      </w:r>
      <w:r w:rsidR="00C8277C">
        <w:rPr>
          <w:rFonts w:cstheme="minorHAnsi"/>
          <w:sz w:val="24"/>
          <w:szCs w:val="24"/>
        </w:rPr>
        <w:t xml:space="preserve">% </w:t>
      </w:r>
      <w:r w:rsidR="00C8277C" w:rsidRPr="00C8277C">
        <w:rPr>
          <w:rFonts w:cstheme="minorHAnsi"/>
          <w:sz w:val="24"/>
          <w:szCs w:val="24"/>
        </w:rPr>
        <w:t>±</w:t>
      </w:r>
      <w:r w:rsidRPr="00400153">
        <w:rPr>
          <w:rFonts w:eastAsiaTheme="minorEastAsia" w:cstheme="minorHAnsi"/>
          <w:sz w:val="24"/>
          <w:szCs w:val="24"/>
        </w:rPr>
        <w:t xml:space="preserve"> 1%</w:t>
      </w:r>
      <w:r w:rsidR="002D1241">
        <w:rPr>
          <w:rFonts w:eastAsiaTheme="minorEastAsia" w:cstheme="minorHAnsi"/>
          <w:sz w:val="24"/>
          <w:szCs w:val="24"/>
        </w:rPr>
        <w:t xml:space="preserve"> </w:t>
      </w:r>
      <w:r w:rsidRPr="00400153">
        <w:rPr>
          <w:rFonts w:cstheme="minorHAnsi"/>
          <w:sz w:val="24"/>
          <w:szCs w:val="24"/>
        </w:rPr>
        <w:t>humidity with 12 h light/dark cycles.</w:t>
      </w:r>
    </w:p>
    <w:p w14:paraId="06DD5191" w14:textId="77777777" w:rsidR="007D39AE" w:rsidRPr="00400153" w:rsidRDefault="007D39AE" w:rsidP="007D39AE">
      <w:pPr>
        <w:jc w:val="both"/>
        <w:rPr>
          <w:rFonts w:cstheme="minorHAnsi"/>
          <w:sz w:val="24"/>
          <w:szCs w:val="24"/>
        </w:rPr>
      </w:pPr>
    </w:p>
    <w:p w14:paraId="2F47B228" w14:textId="08286827" w:rsidR="008C7D81" w:rsidRPr="00400153" w:rsidRDefault="008C7D81" w:rsidP="007D39AE">
      <w:pPr>
        <w:numPr>
          <w:ilvl w:val="0"/>
          <w:numId w:val="2"/>
        </w:numPr>
        <w:jc w:val="both"/>
        <w:rPr>
          <w:rFonts w:cstheme="minorHAnsi"/>
          <w:b/>
          <w:sz w:val="24"/>
          <w:szCs w:val="24"/>
          <w:highlight w:val="yellow"/>
        </w:rPr>
      </w:pPr>
      <w:bookmarkStart w:id="0" w:name="_Hlk529804675"/>
      <w:r w:rsidRPr="00400153">
        <w:rPr>
          <w:rFonts w:cstheme="minorHAnsi"/>
          <w:b/>
          <w:sz w:val="24"/>
          <w:szCs w:val="24"/>
          <w:highlight w:val="yellow"/>
        </w:rPr>
        <w:t>Intra-articular injections into the knee</w:t>
      </w:r>
    </w:p>
    <w:p w14:paraId="1D378ACB" w14:textId="77777777" w:rsidR="007D39AE" w:rsidRPr="00400153" w:rsidRDefault="007D39AE" w:rsidP="007D39AE">
      <w:pPr>
        <w:jc w:val="both"/>
        <w:rPr>
          <w:rFonts w:cstheme="minorHAnsi"/>
          <w:sz w:val="24"/>
          <w:szCs w:val="24"/>
          <w:highlight w:val="yellow"/>
        </w:rPr>
      </w:pPr>
    </w:p>
    <w:p w14:paraId="6C8A764E" w14:textId="27AECF30" w:rsidR="008C7D81" w:rsidRPr="00400153" w:rsidRDefault="008C7D81" w:rsidP="007D39AE">
      <w:pPr>
        <w:numPr>
          <w:ilvl w:val="1"/>
          <w:numId w:val="2"/>
        </w:numPr>
        <w:jc w:val="both"/>
        <w:rPr>
          <w:rFonts w:cstheme="minorHAnsi"/>
          <w:sz w:val="24"/>
          <w:szCs w:val="24"/>
          <w:highlight w:val="yellow"/>
        </w:rPr>
      </w:pPr>
      <w:r w:rsidRPr="00400153">
        <w:rPr>
          <w:rFonts w:cstheme="minorHAnsi"/>
          <w:sz w:val="24"/>
          <w:szCs w:val="24"/>
          <w:highlight w:val="yellow"/>
        </w:rPr>
        <w:t xml:space="preserve">Create a 30 </w:t>
      </w:r>
      <w:r w:rsidR="00400153">
        <w:rPr>
          <w:rFonts w:cstheme="minorHAnsi"/>
          <w:sz w:val="24"/>
          <w:szCs w:val="24"/>
          <w:highlight w:val="yellow"/>
        </w:rPr>
        <w:t>G</w:t>
      </w:r>
      <w:r w:rsidRPr="00400153">
        <w:rPr>
          <w:rFonts w:cstheme="minorHAnsi"/>
          <w:sz w:val="24"/>
          <w:szCs w:val="24"/>
          <w:highlight w:val="yellow"/>
        </w:rPr>
        <w:t xml:space="preserve"> 2.5</w:t>
      </w:r>
      <w:r w:rsidR="00400153">
        <w:rPr>
          <w:rFonts w:cstheme="minorHAnsi"/>
          <w:sz w:val="24"/>
          <w:szCs w:val="24"/>
          <w:highlight w:val="yellow"/>
        </w:rPr>
        <w:t xml:space="preserve"> </w:t>
      </w:r>
      <w:r w:rsidRPr="00400153">
        <w:rPr>
          <w:rFonts w:cstheme="minorHAnsi"/>
          <w:sz w:val="24"/>
          <w:szCs w:val="24"/>
          <w:highlight w:val="yellow"/>
        </w:rPr>
        <w:t xml:space="preserve">mm needle by covering the length of a </w:t>
      </w:r>
      <w:proofErr w:type="gramStart"/>
      <w:r w:rsidRPr="00400153">
        <w:rPr>
          <w:rFonts w:cstheme="minorHAnsi"/>
          <w:sz w:val="24"/>
          <w:szCs w:val="24"/>
          <w:highlight w:val="yellow"/>
        </w:rPr>
        <w:t>0.5 inch</w:t>
      </w:r>
      <w:proofErr w:type="gramEnd"/>
      <w:r w:rsidRPr="00400153">
        <w:rPr>
          <w:rFonts w:cstheme="minorHAnsi"/>
          <w:sz w:val="24"/>
          <w:szCs w:val="24"/>
          <w:highlight w:val="yellow"/>
        </w:rPr>
        <w:t xml:space="preserve"> needle with a sheath made of polyethylene tubing with an inside diameter of 0.38 mm and outside diameter of 1.09 mm</w:t>
      </w:r>
      <w:r w:rsidR="00AF0DE0">
        <w:rPr>
          <w:rFonts w:cstheme="minorHAnsi"/>
          <w:sz w:val="24"/>
          <w:szCs w:val="24"/>
          <w:highlight w:val="yellow"/>
        </w:rPr>
        <w:t>,</w:t>
      </w:r>
      <w:r w:rsidRPr="00400153">
        <w:rPr>
          <w:rFonts w:cstheme="minorHAnsi"/>
          <w:sz w:val="24"/>
          <w:szCs w:val="24"/>
          <w:highlight w:val="yellow"/>
        </w:rPr>
        <w:t xml:space="preserve"> leaving only 2.5 mm of the needle protruding. </w:t>
      </w:r>
      <w:r w:rsidRPr="00665413">
        <w:rPr>
          <w:rFonts w:cstheme="minorHAnsi"/>
          <w:sz w:val="24"/>
          <w:szCs w:val="24"/>
        </w:rPr>
        <w:t xml:space="preserve">This prevents inserting the needle too deeply and exiting the joint posteriorly. </w:t>
      </w:r>
    </w:p>
    <w:p w14:paraId="50EF7363" w14:textId="77777777" w:rsidR="007D39AE" w:rsidRPr="00400153" w:rsidRDefault="007D39AE" w:rsidP="007D39AE">
      <w:pPr>
        <w:jc w:val="both"/>
        <w:rPr>
          <w:rFonts w:cstheme="minorHAnsi"/>
          <w:sz w:val="24"/>
          <w:szCs w:val="24"/>
          <w:highlight w:val="yellow"/>
        </w:rPr>
      </w:pPr>
    </w:p>
    <w:p w14:paraId="16E97D02" w14:textId="3E105451" w:rsidR="008C7D81" w:rsidRPr="00400153" w:rsidRDefault="008C7D81" w:rsidP="007D39AE">
      <w:pPr>
        <w:numPr>
          <w:ilvl w:val="1"/>
          <w:numId w:val="2"/>
        </w:numPr>
        <w:jc w:val="both"/>
        <w:rPr>
          <w:rFonts w:cstheme="minorHAnsi"/>
          <w:sz w:val="24"/>
          <w:szCs w:val="24"/>
          <w:highlight w:val="yellow"/>
        </w:rPr>
      </w:pPr>
      <w:r w:rsidRPr="00400153">
        <w:rPr>
          <w:rFonts w:cstheme="minorHAnsi"/>
          <w:sz w:val="24"/>
          <w:szCs w:val="24"/>
          <w:highlight w:val="yellow"/>
        </w:rPr>
        <w:t xml:space="preserve">Choose a single knee to inject, shave </w:t>
      </w:r>
      <w:r w:rsidR="00665413">
        <w:rPr>
          <w:rFonts w:cstheme="minorHAnsi"/>
          <w:sz w:val="24"/>
          <w:szCs w:val="24"/>
          <w:highlight w:val="yellow"/>
        </w:rPr>
        <w:t xml:space="preserve">it </w:t>
      </w:r>
      <w:r w:rsidRPr="00400153">
        <w:rPr>
          <w:rFonts w:cstheme="minorHAnsi"/>
          <w:sz w:val="24"/>
          <w:szCs w:val="24"/>
          <w:highlight w:val="yellow"/>
        </w:rPr>
        <w:t>using any commercially available electric facial hair trimmer</w:t>
      </w:r>
      <w:r w:rsidR="002D1241">
        <w:rPr>
          <w:rFonts w:cstheme="minorHAnsi"/>
          <w:sz w:val="24"/>
          <w:szCs w:val="24"/>
          <w:highlight w:val="yellow"/>
        </w:rPr>
        <w:t>,</w:t>
      </w:r>
      <w:r w:rsidRPr="00400153">
        <w:rPr>
          <w:rFonts w:cstheme="minorHAnsi"/>
          <w:sz w:val="24"/>
          <w:szCs w:val="24"/>
          <w:highlight w:val="yellow"/>
        </w:rPr>
        <w:t xml:space="preserve"> and sterilize with </w:t>
      </w:r>
      <w:proofErr w:type="spellStart"/>
      <w:r w:rsidRPr="00400153">
        <w:rPr>
          <w:rFonts w:cstheme="minorHAnsi"/>
          <w:sz w:val="24"/>
          <w:szCs w:val="24"/>
          <w:highlight w:val="yellow"/>
        </w:rPr>
        <w:t>providone</w:t>
      </w:r>
      <w:proofErr w:type="spellEnd"/>
      <w:r w:rsidRPr="00400153">
        <w:rPr>
          <w:rFonts w:cstheme="minorHAnsi"/>
          <w:sz w:val="24"/>
          <w:szCs w:val="24"/>
          <w:highlight w:val="yellow"/>
        </w:rPr>
        <w:t>-iodine scrub.</w:t>
      </w:r>
    </w:p>
    <w:p w14:paraId="1A910F73" w14:textId="77777777" w:rsidR="007D39AE" w:rsidRPr="00400153" w:rsidRDefault="007D39AE" w:rsidP="007D39AE">
      <w:pPr>
        <w:jc w:val="both"/>
        <w:rPr>
          <w:rFonts w:cstheme="minorHAnsi"/>
          <w:sz w:val="24"/>
          <w:szCs w:val="24"/>
        </w:rPr>
      </w:pPr>
    </w:p>
    <w:p w14:paraId="166D7425" w14:textId="52FE06AE" w:rsidR="008C7D81" w:rsidRPr="00400153" w:rsidRDefault="007D39AE" w:rsidP="007D39AE">
      <w:pPr>
        <w:numPr>
          <w:ilvl w:val="1"/>
          <w:numId w:val="2"/>
        </w:numPr>
        <w:jc w:val="both"/>
        <w:rPr>
          <w:rFonts w:cstheme="minorHAnsi"/>
          <w:sz w:val="24"/>
          <w:szCs w:val="24"/>
        </w:rPr>
      </w:pPr>
      <w:r w:rsidRPr="00400153">
        <w:rPr>
          <w:rFonts w:cstheme="minorHAnsi"/>
          <w:sz w:val="24"/>
          <w:szCs w:val="24"/>
        </w:rPr>
        <w:t>A</w:t>
      </w:r>
      <w:r w:rsidR="008C7D81" w:rsidRPr="00400153">
        <w:rPr>
          <w:rFonts w:cstheme="minorHAnsi"/>
          <w:sz w:val="24"/>
          <w:szCs w:val="24"/>
        </w:rPr>
        <w:t>nesthetize the mouse with 3% isoflurane in 100% O2 at 1</w:t>
      </w:r>
      <w:r w:rsidR="00C8277C">
        <w:rPr>
          <w:rFonts w:cstheme="minorHAnsi"/>
          <w:sz w:val="24"/>
          <w:szCs w:val="24"/>
        </w:rPr>
        <w:t xml:space="preserve"> </w:t>
      </w:r>
      <w:r w:rsidR="008C7D81" w:rsidRPr="00400153">
        <w:rPr>
          <w:rFonts w:cstheme="minorHAnsi"/>
          <w:sz w:val="24"/>
          <w:szCs w:val="24"/>
        </w:rPr>
        <w:t>L/min for 3</w:t>
      </w:r>
      <w:r w:rsidR="00C8277C">
        <w:rPr>
          <w:rFonts w:cstheme="minorHAnsi"/>
          <w:sz w:val="24"/>
          <w:szCs w:val="24"/>
        </w:rPr>
        <w:t xml:space="preserve"> min </w:t>
      </w:r>
      <w:r w:rsidR="00C8277C" w:rsidRPr="00C8277C">
        <w:rPr>
          <w:rFonts w:cstheme="minorHAnsi"/>
          <w:sz w:val="24"/>
          <w:szCs w:val="24"/>
        </w:rPr>
        <w:t>±</w:t>
      </w:r>
      <w:r w:rsidR="008C7D81" w:rsidRPr="00400153">
        <w:rPr>
          <w:rFonts w:eastAsiaTheme="minorEastAsia" w:cstheme="minorHAnsi"/>
          <w:sz w:val="24"/>
          <w:szCs w:val="24"/>
        </w:rPr>
        <w:t xml:space="preserve"> 1 min. Maintain anesthesia using a nosecone during the procedure. Confirm anesthesia depth by toe pinch. Take care to monitor respiratory status and minimize anesthesia exposure to maintain adequate respirations.</w:t>
      </w:r>
    </w:p>
    <w:p w14:paraId="5A4D11C9" w14:textId="77777777" w:rsidR="007D39AE" w:rsidRPr="00400153" w:rsidRDefault="007D39AE" w:rsidP="007D39AE">
      <w:pPr>
        <w:jc w:val="both"/>
        <w:rPr>
          <w:rFonts w:cstheme="minorHAnsi"/>
          <w:sz w:val="24"/>
          <w:szCs w:val="24"/>
        </w:rPr>
      </w:pPr>
    </w:p>
    <w:p w14:paraId="000D6EAF" w14:textId="48A41882" w:rsidR="008C7D81" w:rsidRPr="00400153" w:rsidRDefault="008C7D81" w:rsidP="007D39AE">
      <w:pPr>
        <w:numPr>
          <w:ilvl w:val="1"/>
          <w:numId w:val="2"/>
        </w:numPr>
        <w:jc w:val="both"/>
        <w:rPr>
          <w:rFonts w:cstheme="minorHAnsi"/>
          <w:sz w:val="24"/>
          <w:szCs w:val="24"/>
        </w:rPr>
      </w:pPr>
      <w:r w:rsidRPr="00400153">
        <w:rPr>
          <w:rFonts w:cstheme="minorHAnsi"/>
          <w:sz w:val="24"/>
          <w:szCs w:val="24"/>
          <w:highlight w:val="yellow"/>
        </w:rPr>
        <w:t>Enter the joint at the midline through the patellar tendon just inferior to the lower edge of the patella using the sheathed needle once the mouse is fully anesthetized. This anterior midline approach maximizes accuracy for entering the joint and injecting the substance of interest</w:t>
      </w:r>
      <w:r w:rsidR="007D39AE" w:rsidRPr="00400153">
        <w:rPr>
          <w:rFonts w:cstheme="minorHAnsi"/>
          <w:sz w:val="24"/>
          <w:szCs w:val="24"/>
          <w:highlight w:val="yellow"/>
        </w:rPr>
        <w:t>.</w:t>
      </w:r>
    </w:p>
    <w:p w14:paraId="6AAA6A13" w14:textId="77777777" w:rsidR="007D39AE" w:rsidRPr="00400153" w:rsidRDefault="007D39AE" w:rsidP="007D39AE">
      <w:pPr>
        <w:jc w:val="both"/>
        <w:rPr>
          <w:rFonts w:cstheme="minorHAnsi"/>
          <w:sz w:val="24"/>
          <w:szCs w:val="24"/>
        </w:rPr>
      </w:pPr>
    </w:p>
    <w:p w14:paraId="1E5BEEBE" w14:textId="4552E213" w:rsidR="008C7D81" w:rsidRPr="00400153" w:rsidRDefault="008C7D81" w:rsidP="007D39AE">
      <w:pPr>
        <w:numPr>
          <w:ilvl w:val="1"/>
          <w:numId w:val="2"/>
        </w:numPr>
        <w:jc w:val="both"/>
        <w:rPr>
          <w:rFonts w:cstheme="minorHAnsi"/>
          <w:sz w:val="24"/>
          <w:szCs w:val="24"/>
        </w:rPr>
      </w:pPr>
      <w:r w:rsidRPr="00400153">
        <w:rPr>
          <w:rFonts w:cstheme="minorHAnsi"/>
          <w:sz w:val="24"/>
          <w:szCs w:val="24"/>
        </w:rPr>
        <w:t>Use the same approach for injecting both arthritis-inducing substances and analgesic substances. Sham controls are produced by inserting the needle as above but without injecting any substance.</w:t>
      </w:r>
    </w:p>
    <w:p w14:paraId="183C9D14" w14:textId="77777777" w:rsidR="007D39AE" w:rsidRPr="00400153" w:rsidRDefault="007D39AE" w:rsidP="007D39AE">
      <w:pPr>
        <w:jc w:val="both"/>
        <w:rPr>
          <w:rFonts w:cstheme="minorHAnsi"/>
          <w:sz w:val="24"/>
          <w:szCs w:val="24"/>
        </w:rPr>
      </w:pPr>
    </w:p>
    <w:p w14:paraId="5D35FFA9" w14:textId="2EC63ADB" w:rsidR="008C7D81" w:rsidRPr="00400153" w:rsidRDefault="008C7D81" w:rsidP="007D39AE">
      <w:pPr>
        <w:numPr>
          <w:ilvl w:val="0"/>
          <w:numId w:val="2"/>
        </w:numPr>
        <w:jc w:val="both"/>
        <w:rPr>
          <w:rFonts w:cstheme="minorHAnsi"/>
          <w:b/>
          <w:sz w:val="24"/>
          <w:szCs w:val="24"/>
        </w:rPr>
      </w:pPr>
      <w:r w:rsidRPr="00400153">
        <w:rPr>
          <w:rFonts w:cstheme="minorHAnsi"/>
          <w:b/>
          <w:sz w:val="24"/>
          <w:szCs w:val="24"/>
        </w:rPr>
        <w:t>Production of arthritis</w:t>
      </w:r>
    </w:p>
    <w:p w14:paraId="42D1A39E" w14:textId="77777777" w:rsidR="007D39AE" w:rsidRPr="00400153" w:rsidRDefault="007D39AE" w:rsidP="007D39AE">
      <w:pPr>
        <w:jc w:val="both"/>
        <w:rPr>
          <w:rFonts w:cstheme="minorHAnsi"/>
          <w:sz w:val="24"/>
          <w:szCs w:val="24"/>
        </w:rPr>
      </w:pPr>
    </w:p>
    <w:p w14:paraId="7B9DDAF2" w14:textId="60C6B9C5" w:rsidR="008C7D81" w:rsidRPr="00400153" w:rsidRDefault="008C7D81" w:rsidP="007D39AE">
      <w:pPr>
        <w:numPr>
          <w:ilvl w:val="1"/>
          <w:numId w:val="2"/>
        </w:numPr>
        <w:jc w:val="both"/>
        <w:rPr>
          <w:rFonts w:cstheme="minorHAnsi"/>
          <w:sz w:val="24"/>
          <w:szCs w:val="24"/>
        </w:rPr>
      </w:pPr>
      <w:r w:rsidRPr="00400153">
        <w:rPr>
          <w:rFonts w:cstheme="minorHAnsi"/>
          <w:sz w:val="24"/>
          <w:szCs w:val="24"/>
        </w:rPr>
        <w:t>Anesthetize animal as in step 2.3 above.</w:t>
      </w:r>
    </w:p>
    <w:p w14:paraId="400AB5B0" w14:textId="77777777" w:rsidR="007D39AE" w:rsidRPr="00400153" w:rsidRDefault="007D39AE" w:rsidP="007D39AE">
      <w:pPr>
        <w:jc w:val="both"/>
        <w:rPr>
          <w:rFonts w:cstheme="minorHAnsi"/>
          <w:sz w:val="24"/>
          <w:szCs w:val="24"/>
        </w:rPr>
      </w:pPr>
    </w:p>
    <w:p w14:paraId="71E56CF9" w14:textId="0C234495" w:rsidR="008C7D81" w:rsidRPr="00400153" w:rsidRDefault="008C7D81" w:rsidP="007D39AE">
      <w:pPr>
        <w:numPr>
          <w:ilvl w:val="1"/>
          <w:numId w:val="2"/>
        </w:numPr>
        <w:jc w:val="both"/>
        <w:rPr>
          <w:rFonts w:cstheme="minorHAnsi"/>
          <w:sz w:val="24"/>
          <w:szCs w:val="24"/>
        </w:rPr>
      </w:pPr>
      <w:r w:rsidRPr="00400153">
        <w:rPr>
          <w:rFonts w:cstheme="minorHAnsi"/>
          <w:sz w:val="24"/>
          <w:szCs w:val="24"/>
        </w:rPr>
        <w:t xml:space="preserve">Weigh the appropriate amounts (see below) of carrageenan, Complete Freund’s Adjuvant and Type IV Collagenase and dilute to the appropriate concentration with normal saline in a laminar flow hood for safety and sterility. </w:t>
      </w:r>
    </w:p>
    <w:p w14:paraId="6E8FA90B" w14:textId="77777777" w:rsidR="007D39AE" w:rsidRPr="00400153" w:rsidRDefault="007D39AE" w:rsidP="007D39AE">
      <w:pPr>
        <w:jc w:val="both"/>
        <w:rPr>
          <w:rFonts w:cstheme="minorHAnsi"/>
          <w:sz w:val="24"/>
          <w:szCs w:val="24"/>
        </w:rPr>
      </w:pPr>
    </w:p>
    <w:p w14:paraId="09927E6D" w14:textId="72277D57" w:rsidR="008C7D81" w:rsidRPr="00400153" w:rsidRDefault="008C7D81" w:rsidP="007D39AE">
      <w:pPr>
        <w:numPr>
          <w:ilvl w:val="1"/>
          <w:numId w:val="2"/>
        </w:numPr>
        <w:jc w:val="both"/>
        <w:rPr>
          <w:rFonts w:cstheme="minorHAnsi"/>
          <w:sz w:val="24"/>
          <w:szCs w:val="24"/>
        </w:rPr>
      </w:pPr>
      <w:r w:rsidRPr="00400153">
        <w:rPr>
          <w:rFonts w:cstheme="minorHAnsi"/>
          <w:sz w:val="24"/>
          <w:szCs w:val="24"/>
        </w:rPr>
        <w:t>Inject 10 µl of 2.5% carrageenan diluted in 0.9% sterile saline into the knee as above using a Hamilton syringe to produce acute inflammatory arthritis. Arthritis peaks 3 h</w:t>
      </w:r>
      <w:r w:rsidR="00C8277C">
        <w:rPr>
          <w:rFonts w:cstheme="minorHAnsi"/>
          <w:sz w:val="24"/>
          <w:szCs w:val="24"/>
        </w:rPr>
        <w:t xml:space="preserve"> </w:t>
      </w:r>
      <w:r w:rsidRPr="00400153">
        <w:rPr>
          <w:rFonts w:cstheme="minorHAnsi"/>
          <w:sz w:val="24"/>
          <w:szCs w:val="24"/>
        </w:rPr>
        <w:t>after injection.</w:t>
      </w:r>
      <w:r w:rsidR="002D1241">
        <w:rPr>
          <w:rFonts w:cstheme="minorHAnsi"/>
          <w:sz w:val="24"/>
          <w:szCs w:val="24"/>
        </w:rPr>
        <w:t xml:space="preserve"> </w:t>
      </w:r>
      <w:r w:rsidRPr="00400153">
        <w:rPr>
          <w:rFonts w:cstheme="minorHAnsi"/>
          <w:sz w:val="24"/>
          <w:szCs w:val="24"/>
        </w:rPr>
        <w:t xml:space="preserve"> </w:t>
      </w:r>
    </w:p>
    <w:p w14:paraId="0BBF4F28" w14:textId="77777777" w:rsidR="007D39AE" w:rsidRPr="00400153" w:rsidRDefault="007D39AE" w:rsidP="007D39AE">
      <w:pPr>
        <w:jc w:val="both"/>
        <w:rPr>
          <w:rFonts w:cstheme="minorHAnsi"/>
          <w:sz w:val="24"/>
          <w:szCs w:val="24"/>
        </w:rPr>
      </w:pPr>
    </w:p>
    <w:p w14:paraId="5408D9B6" w14:textId="0915287F" w:rsidR="008C7D81" w:rsidRPr="00400153" w:rsidRDefault="008C7D81" w:rsidP="007D39AE">
      <w:pPr>
        <w:numPr>
          <w:ilvl w:val="1"/>
          <w:numId w:val="2"/>
        </w:numPr>
        <w:jc w:val="both"/>
        <w:rPr>
          <w:rFonts w:cstheme="minorHAnsi"/>
          <w:sz w:val="24"/>
          <w:szCs w:val="24"/>
        </w:rPr>
      </w:pPr>
      <w:r w:rsidRPr="00400153">
        <w:rPr>
          <w:rFonts w:cstheme="minorHAnsi"/>
          <w:sz w:val="24"/>
          <w:szCs w:val="24"/>
        </w:rPr>
        <w:t xml:space="preserve">Inject, 30 </w:t>
      </w:r>
      <w:proofErr w:type="spellStart"/>
      <w:r w:rsidRPr="00400153">
        <w:rPr>
          <w:rFonts w:cstheme="minorHAnsi"/>
          <w:sz w:val="24"/>
          <w:szCs w:val="24"/>
        </w:rPr>
        <w:t>μL</w:t>
      </w:r>
      <w:proofErr w:type="spellEnd"/>
      <w:r w:rsidRPr="00400153">
        <w:rPr>
          <w:rFonts w:cstheme="minorHAnsi"/>
          <w:sz w:val="24"/>
          <w:szCs w:val="24"/>
        </w:rPr>
        <w:t xml:space="preserve"> (30</w:t>
      </w:r>
      <w:r w:rsidRPr="00400153">
        <w:rPr>
          <w:rFonts w:cstheme="minorHAnsi"/>
          <w:b/>
          <w:sz w:val="24"/>
          <w:szCs w:val="24"/>
        </w:rPr>
        <w:t xml:space="preserve"> </w:t>
      </w:r>
      <w:proofErr w:type="spellStart"/>
      <w:r w:rsidRPr="00400153">
        <w:rPr>
          <w:rFonts w:cstheme="minorHAnsi"/>
          <w:sz w:val="24"/>
          <w:szCs w:val="24"/>
        </w:rPr>
        <w:t>μg</w:t>
      </w:r>
      <w:proofErr w:type="spellEnd"/>
      <w:r w:rsidRPr="00400153">
        <w:rPr>
          <w:rFonts w:cstheme="minorHAnsi"/>
          <w:sz w:val="24"/>
          <w:szCs w:val="24"/>
        </w:rPr>
        <w:t xml:space="preserve">) of Complete Freund’s Adjuvant (CFA) into the knee to produce chronic inflammatory arthritis. There is an initial acute inflammatory phase that peaks at 1 week then a chronic phase that peaks at 3 weeks following injection. </w:t>
      </w:r>
    </w:p>
    <w:p w14:paraId="563843AF" w14:textId="77777777" w:rsidR="007D39AE" w:rsidRPr="00400153" w:rsidRDefault="007D39AE" w:rsidP="007D39AE">
      <w:pPr>
        <w:jc w:val="both"/>
        <w:rPr>
          <w:rFonts w:cstheme="minorHAnsi"/>
          <w:sz w:val="24"/>
          <w:szCs w:val="24"/>
        </w:rPr>
      </w:pPr>
    </w:p>
    <w:p w14:paraId="72950B35" w14:textId="6484D04F" w:rsidR="008C7D81" w:rsidRPr="00400153" w:rsidRDefault="008C7D81" w:rsidP="007D39AE">
      <w:pPr>
        <w:numPr>
          <w:ilvl w:val="1"/>
          <w:numId w:val="2"/>
        </w:numPr>
        <w:jc w:val="both"/>
        <w:rPr>
          <w:rFonts w:cstheme="minorHAnsi"/>
          <w:sz w:val="24"/>
          <w:szCs w:val="24"/>
        </w:rPr>
      </w:pPr>
      <w:r w:rsidRPr="00400153">
        <w:rPr>
          <w:rFonts w:cstheme="minorHAnsi"/>
          <w:sz w:val="24"/>
          <w:szCs w:val="24"/>
        </w:rPr>
        <w:t xml:space="preserve">Inject 10 </w:t>
      </w:r>
      <w:proofErr w:type="spellStart"/>
      <w:r w:rsidRPr="00400153">
        <w:rPr>
          <w:rFonts w:cstheme="minorHAnsi"/>
          <w:sz w:val="24"/>
          <w:szCs w:val="24"/>
        </w:rPr>
        <w:t>μL</w:t>
      </w:r>
      <w:proofErr w:type="spellEnd"/>
      <w:r w:rsidRPr="00400153">
        <w:rPr>
          <w:rFonts w:cstheme="minorHAnsi"/>
          <w:sz w:val="24"/>
          <w:szCs w:val="24"/>
        </w:rPr>
        <w:t xml:space="preserve"> containing 10 IU Type IV Collagenase to produce chronic degenerative arthritis. Arthritis pain peaks 4 weeks after injection.</w:t>
      </w:r>
    </w:p>
    <w:p w14:paraId="53C883D6" w14:textId="77777777" w:rsidR="007D39AE" w:rsidRPr="00400153" w:rsidRDefault="007D39AE" w:rsidP="007D39AE">
      <w:pPr>
        <w:jc w:val="both"/>
        <w:rPr>
          <w:rFonts w:cstheme="minorHAnsi"/>
          <w:sz w:val="24"/>
          <w:szCs w:val="24"/>
        </w:rPr>
      </w:pPr>
    </w:p>
    <w:p w14:paraId="411D9BD7" w14:textId="3B6EE897" w:rsidR="008C7D81" w:rsidRPr="00AF0DE0" w:rsidRDefault="008C7D81" w:rsidP="007D39AE">
      <w:pPr>
        <w:numPr>
          <w:ilvl w:val="0"/>
          <w:numId w:val="2"/>
        </w:numPr>
        <w:jc w:val="both"/>
        <w:rPr>
          <w:rFonts w:cstheme="minorHAnsi"/>
          <w:b/>
          <w:sz w:val="24"/>
          <w:szCs w:val="24"/>
          <w:highlight w:val="yellow"/>
        </w:rPr>
      </w:pPr>
      <w:r w:rsidRPr="00AF0DE0">
        <w:rPr>
          <w:rFonts w:cstheme="minorHAnsi"/>
          <w:b/>
          <w:sz w:val="24"/>
          <w:szCs w:val="24"/>
          <w:highlight w:val="yellow"/>
        </w:rPr>
        <w:t>Measurement of evoked joint pain</w:t>
      </w:r>
    </w:p>
    <w:p w14:paraId="0112AF30" w14:textId="77777777" w:rsidR="007D39AE" w:rsidRPr="00400153" w:rsidRDefault="007D39AE" w:rsidP="007D39AE">
      <w:pPr>
        <w:autoSpaceDE w:val="0"/>
        <w:autoSpaceDN w:val="0"/>
        <w:adjustRightInd w:val="0"/>
        <w:jc w:val="both"/>
        <w:rPr>
          <w:rFonts w:cstheme="minorHAnsi"/>
          <w:sz w:val="24"/>
          <w:szCs w:val="24"/>
        </w:rPr>
      </w:pPr>
    </w:p>
    <w:p w14:paraId="27F0587B" w14:textId="66BD23C8" w:rsidR="008C7D81" w:rsidRPr="00400153" w:rsidRDefault="008C7D81" w:rsidP="007D39AE">
      <w:pPr>
        <w:numPr>
          <w:ilvl w:val="1"/>
          <w:numId w:val="2"/>
        </w:numPr>
        <w:autoSpaceDE w:val="0"/>
        <w:autoSpaceDN w:val="0"/>
        <w:adjustRightInd w:val="0"/>
        <w:jc w:val="both"/>
        <w:rPr>
          <w:rFonts w:cstheme="minorHAnsi"/>
          <w:sz w:val="24"/>
          <w:szCs w:val="24"/>
        </w:rPr>
      </w:pPr>
      <w:r w:rsidRPr="00400153">
        <w:rPr>
          <w:rFonts w:cstheme="minorHAnsi"/>
          <w:sz w:val="24"/>
          <w:szCs w:val="24"/>
        </w:rPr>
        <w:t>Always examine the normal comparator knee first to minimize the cross-over pain response (windup) from the painful knee</w:t>
      </w:r>
      <w:hyperlink w:anchor="_ENREF_13" w:tooltip="Kuner, 2010 #6" w:history="1">
        <w:r w:rsidR="00880151" w:rsidRPr="00400153">
          <w:rPr>
            <w:rFonts w:cstheme="minorHAnsi"/>
            <w:sz w:val="24"/>
            <w:szCs w:val="24"/>
          </w:rPr>
          <w:fldChar w:fldCharType="begin"/>
        </w:r>
        <w:r w:rsidR="00880151" w:rsidRPr="00400153">
          <w:rPr>
            <w:rFonts w:cstheme="minorHAnsi"/>
            <w:sz w:val="24"/>
            <w:szCs w:val="24"/>
          </w:rPr>
          <w:instrText xml:space="preserve"> ADDIN EN.CITE &lt;EndNote&gt;&lt;Cite&gt;&lt;Author&gt;Kuner&lt;/Author&gt;&lt;Year&gt;2010&lt;/Year&gt;&lt;RecNum&gt;6&lt;/RecNum&gt;&lt;DisplayText&gt;&lt;style face="superscript"&gt;13&lt;/style&gt;&lt;/DisplayText&gt;&lt;record&gt;&lt;rec-number&gt;6&lt;/rec-number&gt;&lt;foreign-keys&gt;&lt;key app="EN" db-id="awzfwweru9pprge5t9bxe023wervr2srfesx" timestamp="1535662257"&gt;6&lt;/key&gt;&lt;/foreign-keys&gt;&lt;ref-type name="Journal Article"&gt;17&lt;/ref-type&gt;&lt;contributors&gt;&lt;authors&gt;&lt;author&gt;Kuner, R&lt;/author&gt;&lt;/authors&gt;&lt;/contributors&gt;&lt;titles&gt;&lt;title&gt;Central mechanisms of pathological pain.&lt;/title&gt;&lt;secondary-title&gt;Nature Medicine&lt;/secondary-title&gt;&lt;/titles&gt;&lt;periodical&gt;&lt;full-title&gt;Nature Medicine&lt;/full-title&gt;&lt;/periodical&gt;&lt;pages&gt;1258-1266&lt;/pages&gt;&lt;volume&gt;16&lt;/volume&gt;&lt;number&gt;11&lt;/number&gt;&lt;dates&gt;&lt;year&gt;2010&lt;/year&gt;&lt;/dates&gt;&lt;urls&gt;&lt;/urls&gt;&lt;/record&gt;&lt;/Cite&gt;&lt;/EndNote&gt;</w:instrText>
        </w:r>
        <w:r w:rsidR="00880151" w:rsidRPr="00400153">
          <w:rPr>
            <w:rFonts w:cstheme="minorHAnsi"/>
            <w:sz w:val="24"/>
            <w:szCs w:val="24"/>
          </w:rPr>
          <w:fldChar w:fldCharType="separate"/>
        </w:r>
        <w:r w:rsidR="00880151" w:rsidRPr="00400153">
          <w:rPr>
            <w:rFonts w:cstheme="minorHAnsi"/>
            <w:noProof/>
            <w:sz w:val="24"/>
            <w:szCs w:val="24"/>
            <w:vertAlign w:val="superscript"/>
          </w:rPr>
          <w:t>13</w:t>
        </w:r>
        <w:r w:rsidR="00880151" w:rsidRPr="00400153">
          <w:rPr>
            <w:rFonts w:cstheme="minorHAnsi"/>
            <w:sz w:val="24"/>
            <w:szCs w:val="24"/>
          </w:rPr>
          <w:fldChar w:fldCharType="end"/>
        </w:r>
      </w:hyperlink>
      <w:r w:rsidRPr="00400153">
        <w:rPr>
          <w:rFonts w:cstheme="minorHAnsi"/>
          <w:sz w:val="24"/>
          <w:szCs w:val="24"/>
        </w:rPr>
        <w:t>.</w:t>
      </w:r>
    </w:p>
    <w:p w14:paraId="1B72B25D" w14:textId="77777777" w:rsidR="007D39AE" w:rsidRPr="00400153" w:rsidRDefault="007D39AE" w:rsidP="007D39AE">
      <w:pPr>
        <w:autoSpaceDE w:val="0"/>
        <w:autoSpaceDN w:val="0"/>
        <w:adjustRightInd w:val="0"/>
        <w:jc w:val="both"/>
        <w:rPr>
          <w:rFonts w:cstheme="minorHAnsi"/>
          <w:sz w:val="24"/>
          <w:szCs w:val="24"/>
          <w:highlight w:val="yellow"/>
        </w:rPr>
      </w:pPr>
    </w:p>
    <w:p w14:paraId="414E7B9C" w14:textId="5C819270" w:rsidR="00AF0DE0" w:rsidRDefault="008C7D81" w:rsidP="007D39AE">
      <w:pPr>
        <w:numPr>
          <w:ilvl w:val="1"/>
          <w:numId w:val="2"/>
        </w:numPr>
        <w:autoSpaceDE w:val="0"/>
        <w:autoSpaceDN w:val="0"/>
        <w:adjustRightInd w:val="0"/>
        <w:jc w:val="both"/>
        <w:rPr>
          <w:rFonts w:cstheme="minorHAnsi"/>
          <w:sz w:val="24"/>
          <w:szCs w:val="24"/>
          <w:highlight w:val="yellow"/>
        </w:rPr>
      </w:pPr>
      <w:bookmarkStart w:id="1" w:name="_Hlk529804870"/>
      <w:bookmarkStart w:id="2" w:name="_Hlk529804850"/>
      <w:r w:rsidRPr="00400153">
        <w:rPr>
          <w:rFonts w:cstheme="minorHAnsi"/>
          <w:sz w:val="24"/>
          <w:szCs w:val="24"/>
          <w:highlight w:val="yellow"/>
        </w:rPr>
        <w:t>Train the examiner to apply consistent and firm pressure of 1100 gf/cm</w:t>
      </w:r>
      <w:r w:rsidRPr="00400153">
        <w:rPr>
          <w:rFonts w:cstheme="minorHAnsi"/>
          <w:sz w:val="24"/>
          <w:szCs w:val="24"/>
          <w:highlight w:val="yellow"/>
          <w:vertAlign w:val="superscript"/>
        </w:rPr>
        <w:t>2</w:t>
      </w:r>
      <w:r w:rsidRPr="00400153">
        <w:rPr>
          <w:rFonts w:cstheme="minorHAnsi"/>
          <w:sz w:val="24"/>
          <w:szCs w:val="24"/>
          <w:highlight w:val="yellow"/>
        </w:rPr>
        <w:t xml:space="preserve"> = 15.6 psi using a Palpometer level 4</w:t>
      </w:r>
      <w:r w:rsidR="001A026B">
        <w:rPr>
          <w:rFonts w:cstheme="minorHAnsi"/>
          <w:sz w:val="24"/>
          <w:szCs w:val="24"/>
          <w:highlight w:val="yellow"/>
        </w:rPr>
        <w:t>; the device will emit 4 beeps when this level of pressure is applied</w:t>
      </w:r>
      <w:r w:rsidRPr="00400153">
        <w:rPr>
          <w:rFonts w:cstheme="minorHAnsi"/>
          <w:sz w:val="24"/>
          <w:szCs w:val="24"/>
          <w:highlight w:val="yellow"/>
        </w:rPr>
        <w:t>. This amount of pressure will consistently elicit a greater pain response from an arthritic joint than from a normal joint</w:t>
      </w:r>
      <w:bookmarkEnd w:id="1"/>
      <w:r w:rsidRPr="00400153">
        <w:rPr>
          <w:rFonts w:cstheme="minorHAnsi"/>
          <w:sz w:val="24"/>
          <w:szCs w:val="24"/>
          <w:highlight w:val="yellow"/>
        </w:rPr>
        <w:t xml:space="preserve">. </w:t>
      </w:r>
      <w:bookmarkEnd w:id="2"/>
    </w:p>
    <w:p w14:paraId="262D5BA2" w14:textId="77777777" w:rsidR="00AF0DE0" w:rsidRDefault="00AF0DE0" w:rsidP="00AF0DE0">
      <w:pPr>
        <w:pStyle w:val="ListParagraph"/>
        <w:rPr>
          <w:rFonts w:cstheme="minorHAnsi"/>
          <w:sz w:val="24"/>
          <w:szCs w:val="24"/>
          <w:highlight w:val="yellow"/>
        </w:rPr>
      </w:pPr>
    </w:p>
    <w:p w14:paraId="4A7F2433" w14:textId="137F761B" w:rsidR="008C7D81" w:rsidRPr="00400153" w:rsidRDefault="00AF0DE0" w:rsidP="00AF0DE0">
      <w:pPr>
        <w:autoSpaceDE w:val="0"/>
        <w:autoSpaceDN w:val="0"/>
        <w:adjustRightInd w:val="0"/>
        <w:jc w:val="both"/>
        <w:rPr>
          <w:rFonts w:cstheme="minorHAnsi"/>
          <w:sz w:val="24"/>
          <w:szCs w:val="24"/>
          <w:highlight w:val="yellow"/>
        </w:rPr>
      </w:pPr>
      <w:r w:rsidRPr="001A026B">
        <w:rPr>
          <w:rFonts w:cstheme="minorHAnsi"/>
          <w:sz w:val="24"/>
          <w:szCs w:val="24"/>
        </w:rPr>
        <w:t>NOTE:</w:t>
      </w:r>
      <w:r w:rsidR="008C7D81" w:rsidRPr="001A026B">
        <w:rPr>
          <w:rFonts w:cstheme="minorHAnsi"/>
          <w:sz w:val="24"/>
          <w:szCs w:val="24"/>
        </w:rPr>
        <w:t xml:space="preserve"> The device is calibrated at the factory to elicit 4 beeps when the appropriate level of pressure is applied. Use the device for training only</w:t>
      </w:r>
      <w:r w:rsidR="00665413">
        <w:rPr>
          <w:rFonts w:cstheme="minorHAnsi"/>
          <w:sz w:val="24"/>
          <w:szCs w:val="24"/>
        </w:rPr>
        <w:t>;</w:t>
      </w:r>
      <w:r w:rsidR="008C7D81" w:rsidRPr="001A026B">
        <w:rPr>
          <w:rFonts w:cstheme="minorHAnsi"/>
          <w:sz w:val="24"/>
          <w:szCs w:val="24"/>
        </w:rPr>
        <w:t xml:space="preserve"> do not use on the animals but when examining the animals, apply the amount of pressure learned through the training.</w:t>
      </w:r>
    </w:p>
    <w:p w14:paraId="7B2FB1DA" w14:textId="77777777" w:rsidR="007D39AE" w:rsidRPr="00400153" w:rsidRDefault="007D39AE" w:rsidP="007D39AE">
      <w:pPr>
        <w:autoSpaceDE w:val="0"/>
        <w:autoSpaceDN w:val="0"/>
        <w:adjustRightInd w:val="0"/>
        <w:jc w:val="both"/>
        <w:rPr>
          <w:rFonts w:cstheme="minorHAnsi"/>
          <w:sz w:val="24"/>
          <w:szCs w:val="24"/>
          <w:highlight w:val="yellow"/>
        </w:rPr>
      </w:pPr>
    </w:p>
    <w:p w14:paraId="0A9C973E" w14:textId="4FC95E33" w:rsidR="008C7D81" w:rsidRPr="00400153" w:rsidRDefault="008C7D81" w:rsidP="007D39AE">
      <w:pPr>
        <w:numPr>
          <w:ilvl w:val="1"/>
          <w:numId w:val="2"/>
        </w:numPr>
        <w:autoSpaceDE w:val="0"/>
        <w:autoSpaceDN w:val="0"/>
        <w:adjustRightInd w:val="0"/>
        <w:jc w:val="both"/>
        <w:rPr>
          <w:rFonts w:cstheme="minorHAnsi"/>
          <w:sz w:val="24"/>
          <w:szCs w:val="24"/>
          <w:highlight w:val="yellow"/>
        </w:rPr>
      </w:pPr>
      <w:r w:rsidRPr="00400153">
        <w:rPr>
          <w:rFonts w:cstheme="minorHAnsi"/>
          <w:sz w:val="24"/>
          <w:szCs w:val="24"/>
          <w:highlight w:val="yellow"/>
        </w:rPr>
        <w:t>Restrain the mouse tightly enough to prevent casual movement by holding the scruff of the neck with the index finger and thumb and using the 4</w:t>
      </w:r>
      <w:r w:rsidRPr="00400153">
        <w:rPr>
          <w:rFonts w:cstheme="minorHAnsi"/>
          <w:sz w:val="24"/>
          <w:szCs w:val="24"/>
          <w:highlight w:val="yellow"/>
          <w:vertAlign w:val="superscript"/>
        </w:rPr>
        <w:t>th</w:t>
      </w:r>
      <w:r w:rsidRPr="00400153">
        <w:rPr>
          <w:rFonts w:cstheme="minorHAnsi"/>
          <w:sz w:val="24"/>
          <w:szCs w:val="24"/>
          <w:highlight w:val="yellow"/>
        </w:rPr>
        <w:t xml:space="preserve"> and 5</w:t>
      </w:r>
      <w:r w:rsidRPr="00400153">
        <w:rPr>
          <w:rFonts w:cstheme="minorHAnsi"/>
          <w:sz w:val="24"/>
          <w:szCs w:val="24"/>
          <w:highlight w:val="yellow"/>
          <w:vertAlign w:val="superscript"/>
        </w:rPr>
        <w:t>th</w:t>
      </w:r>
      <w:r w:rsidRPr="00400153">
        <w:rPr>
          <w:rFonts w:cstheme="minorHAnsi"/>
          <w:sz w:val="24"/>
          <w:szCs w:val="24"/>
          <w:highlight w:val="yellow"/>
        </w:rPr>
        <w:t xml:space="preserve"> fingers to restrain the tail. The mouse should be able to make discrete, brief movements with effort and when stimulated, but should not be able to move freely or continuously.</w:t>
      </w:r>
    </w:p>
    <w:p w14:paraId="7EBCC3A9" w14:textId="77777777" w:rsidR="007D39AE" w:rsidRPr="00400153" w:rsidRDefault="007D39AE" w:rsidP="007D39AE">
      <w:pPr>
        <w:autoSpaceDE w:val="0"/>
        <w:autoSpaceDN w:val="0"/>
        <w:adjustRightInd w:val="0"/>
        <w:jc w:val="both"/>
        <w:rPr>
          <w:rFonts w:cstheme="minorHAnsi"/>
          <w:sz w:val="24"/>
          <w:szCs w:val="24"/>
          <w:highlight w:val="yellow"/>
        </w:rPr>
      </w:pPr>
    </w:p>
    <w:p w14:paraId="3462C96A" w14:textId="1BE292A6" w:rsidR="008C7D81" w:rsidRPr="00400153" w:rsidRDefault="008C7D81" w:rsidP="007D39AE">
      <w:pPr>
        <w:numPr>
          <w:ilvl w:val="1"/>
          <w:numId w:val="2"/>
        </w:numPr>
        <w:autoSpaceDE w:val="0"/>
        <w:autoSpaceDN w:val="0"/>
        <w:adjustRightInd w:val="0"/>
        <w:jc w:val="both"/>
        <w:rPr>
          <w:rFonts w:cstheme="minorHAnsi"/>
          <w:sz w:val="24"/>
          <w:szCs w:val="24"/>
          <w:highlight w:val="yellow"/>
        </w:rPr>
      </w:pPr>
      <w:r w:rsidRPr="00400153">
        <w:rPr>
          <w:rFonts w:cstheme="minorHAnsi"/>
          <w:sz w:val="24"/>
          <w:szCs w:val="24"/>
          <w:highlight w:val="yellow"/>
        </w:rPr>
        <w:t>Administer repeated firm (Palpometer level 4) palpations concurrently to the lateral and medial sides of each knee at approximately the joint line with the thumb and index finger of the free hand once per second for one minute while restraining the mouse. Do not use the Palpometer for the mouse examination</w:t>
      </w:r>
      <w:r w:rsidR="00665413">
        <w:rPr>
          <w:rFonts w:cstheme="minorHAnsi"/>
          <w:sz w:val="24"/>
          <w:szCs w:val="24"/>
          <w:highlight w:val="yellow"/>
        </w:rPr>
        <w:t>;</w:t>
      </w:r>
      <w:r w:rsidRPr="00400153">
        <w:rPr>
          <w:rFonts w:cstheme="minorHAnsi"/>
          <w:sz w:val="24"/>
          <w:szCs w:val="24"/>
          <w:highlight w:val="yellow"/>
        </w:rPr>
        <w:t xml:space="preserve"> it is used only for training.</w:t>
      </w:r>
    </w:p>
    <w:p w14:paraId="3D6CB388" w14:textId="77777777" w:rsidR="007D39AE" w:rsidRPr="00400153" w:rsidRDefault="007D39AE" w:rsidP="007D39AE">
      <w:pPr>
        <w:autoSpaceDE w:val="0"/>
        <w:autoSpaceDN w:val="0"/>
        <w:adjustRightInd w:val="0"/>
        <w:jc w:val="both"/>
        <w:rPr>
          <w:rFonts w:cstheme="minorHAnsi"/>
          <w:sz w:val="24"/>
          <w:szCs w:val="24"/>
        </w:rPr>
      </w:pPr>
    </w:p>
    <w:p w14:paraId="67BE9635" w14:textId="512CD239" w:rsidR="00AF0DE0" w:rsidRPr="00AF0DE0" w:rsidRDefault="001A026B" w:rsidP="007D39AE">
      <w:pPr>
        <w:numPr>
          <w:ilvl w:val="1"/>
          <w:numId w:val="2"/>
        </w:numPr>
        <w:autoSpaceDE w:val="0"/>
        <w:autoSpaceDN w:val="0"/>
        <w:adjustRightInd w:val="0"/>
        <w:jc w:val="both"/>
        <w:rPr>
          <w:rFonts w:cstheme="minorHAnsi"/>
          <w:sz w:val="24"/>
          <w:szCs w:val="24"/>
        </w:rPr>
      </w:pPr>
      <w:r>
        <w:rPr>
          <w:rFonts w:cstheme="minorHAnsi"/>
          <w:sz w:val="24"/>
          <w:szCs w:val="24"/>
          <w:highlight w:val="yellow"/>
        </w:rPr>
        <w:t>Have a second observer c</w:t>
      </w:r>
      <w:r w:rsidR="008C7D81" w:rsidRPr="00400153">
        <w:rPr>
          <w:rFonts w:cstheme="minorHAnsi"/>
          <w:sz w:val="24"/>
          <w:szCs w:val="24"/>
          <w:highlight w:val="yellow"/>
        </w:rPr>
        <w:t xml:space="preserve">ount the number of times the animal vocalizes and fights to escape the restraint during this one-minute time-period. The sum of fights and vocalizations is the Evoked Pain Score. </w:t>
      </w:r>
    </w:p>
    <w:p w14:paraId="633D67CB" w14:textId="77777777" w:rsidR="007D39AE" w:rsidRPr="00400153" w:rsidRDefault="007D39AE" w:rsidP="007D39AE">
      <w:pPr>
        <w:autoSpaceDE w:val="0"/>
        <w:autoSpaceDN w:val="0"/>
        <w:adjustRightInd w:val="0"/>
        <w:jc w:val="both"/>
        <w:rPr>
          <w:rFonts w:cstheme="minorHAnsi"/>
          <w:sz w:val="24"/>
          <w:szCs w:val="24"/>
        </w:rPr>
      </w:pPr>
    </w:p>
    <w:p w14:paraId="3F6FE49E" w14:textId="1A0ED8DD" w:rsidR="008C7D81" w:rsidRPr="00400153" w:rsidRDefault="008C7D81" w:rsidP="007D39AE">
      <w:pPr>
        <w:numPr>
          <w:ilvl w:val="1"/>
          <w:numId w:val="2"/>
        </w:numPr>
        <w:autoSpaceDE w:val="0"/>
        <w:autoSpaceDN w:val="0"/>
        <w:adjustRightInd w:val="0"/>
        <w:jc w:val="both"/>
        <w:rPr>
          <w:rFonts w:cstheme="minorHAnsi"/>
          <w:sz w:val="24"/>
          <w:szCs w:val="24"/>
        </w:rPr>
      </w:pPr>
      <w:r w:rsidRPr="00400153">
        <w:rPr>
          <w:rFonts w:cstheme="minorHAnsi"/>
          <w:sz w:val="24"/>
          <w:szCs w:val="24"/>
        </w:rPr>
        <w:t>Always us the same examiner throughout the study and confirm the examiner and observer are blinded as to experimental condition.</w:t>
      </w:r>
    </w:p>
    <w:p w14:paraId="65E57118" w14:textId="77777777" w:rsidR="007D39AE" w:rsidRPr="00400153" w:rsidRDefault="007D39AE" w:rsidP="007D39AE">
      <w:pPr>
        <w:autoSpaceDE w:val="0"/>
        <w:autoSpaceDN w:val="0"/>
        <w:adjustRightInd w:val="0"/>
        <w:jc w:val="both"/>
        <w:rPr>
          <w:rFonts w:cstheme="minorHAnsi"/>
          <w:sz w:val="24"/>
          <w:szCs w:val="24"/>
        </w:rPr>
      </w:pPr>
    </w:p>
    <w:p w14:paraId="553267C9" w14:textId="77777777" w:rsidR="00AF0DE0" w:rsidRDefault="008C7D81" w:rsidP="007D39AE">
      <w:pPr>
        <w:numPr>
          <w:ilvl w:val="0"/>
          <w:numId w:val="2"/>
        </w:numPr>
        <w:jc w:val="both"/>
        <w:rPr>
          <w:rFonts w:cstheme="minorHAnsi"/>
          <w:sz w:val="24"/>
          <w:szCs w:val="24"/>
        </w:rPr>
      </w:pPr>
      <w:r w:rsidRPr="00AF0DE0">
        <w:rPr>
          <w:rFonts w:cstheme="minorHAnsi"/>
          <w:b/>
          <w:sz w:val="24"/>
          <w:szCs w:val="24"/>
          <w:highlight w:val="yellow"/>
        </w:rPr>
        <w:t>Measurement of spontaneous joint pain</w:t>
      </w:r>
      <w:r w:rsidRPr="00AF0DE0">
        <w:rPr>
          <w:rFonts w:cstheme="minorHAnsi"/>
          <w:sz w:val="24"/>
          <w:szCs w:val="24"/>
          <w:highlight w:val="yellow"/>
        </w:rPr>
        <w:t>.</w:t>
      </w:r>
      <w:r w:rsidRPr="00400153">
        <w:rPr>
          <w:rFonts w:cstheme="minorHAnsi"/>
          <w:sz w:val="24"/>
          <w:szCs w:val="24"/>
        </w:rPr>
        <w:t xml:space="preserve"> </w:t>
      </w:r>
    </w:p>
    <w:p w14:paraId="6FD6772B" w14:textId="77777777" w:rsidR="002D1241" w:rsidRDefault="002D1241" w:rsidP="00AF0DE0">
      <w:pPr>
        <w:jc w:val="both"/>
        <w:rPr>
          <w:rFonts w:cstheme="minorHAnsi"/>
          <w:b/>
          <w:sz w:val="24"/>
          <w:szCs w:val="24"/>
        </w:rPr>
      </w:pPr>
    </w:p>
    <w:p w14:paraId="67A77AF2" w14:textId="43C8223E" w:rsidR="008C7D81" w:rsidRPr="00400153" w:rsidRDefault="00AF0DE0" w:rsidP="00AF0DE0">
      <w:pPr>
        <w:jc w:val="both"/>
        <w:rPr>
          <w:rFonts w:cstheme="minorHAnsi"/>
          <w:sz w:val="24"/>
          <w:szCs w:val="24"/>
        </w:rPr>
      </w:pPr>
      <w:r w:rsidRPr="002D1241">
        <w:rPr>
          <w:rFonts w:cstheme="minorHAnsi"/>
          <w:sz w:val="24"/>
          <w:szCs w:val="24"/>
        </w:rPr>
        <w:t>NOTE</w:t>
      </w:r>
      <w:r w:rsidRPr="00AF0DE0">
        <w:rPr>
          <w:rFonts w:cstheme="minorHAnsi"/>
          <w:sz w:val="24"/>
          <w:szCs w:val="24"/>
        </w:rPr>
        <w:t xml:space="preserve">: </w:t>
      </w:r>
      <w:r w:rsidR="008C7D81" w:rsidRPr="00AF0DE0">
        <w:rPr>
          <w:rFonts w:cstheme="minorHAnsi"/>
          <w:sz w:val="24"/>
          <w:szCs w:val="24"/>
        </w:rPr>
        <w:t>The Advanced Dynamic Weight Bearing (ADWB) device calculates the percent of total time the animal s</w:t>
      </w:r>
      <w:r w:rsidR="008C7D81" w:rsidRPr="00400153">
        <w:rPr>
          <w:rFonts w:cstheme="minorHAnsi"/>
          <w:sz w:val="24"/>
          <w:szCs w:val="24"/>
        </w:rPr>
        <w:t xml:space="preserve">pends on each limb and the percent of total weight borne on each limb. </w:t>
      </w:r>
    </w:p>
    <w:p w14:paraId="3968B7DF" w14:textId="77777777" w:rsidR="007D39AE" w:rsidRPr="00400153" w:rsidRDefault="007D39AE" w:rsidP="007D39AE">
      <w:pPr>
        <w:jc w:val="both"/>
        <w:rPr>
          <w:rFonts w:cstheme="minorHAnsi"/>
          <w:bCs/>
          <w:sz w:val="24"/>
          <w:szCs w:val="24"/>
          <w:highlight w:val="yellow"/>
        </w:rPr>
      </w:pPr>
    </w:p>
    <w:p w14:paraId="55EE191E" w14:textId="404320D8" w:rsidR="008C7D81" w:rsidRPr="001A026B" w:rsidRDefault="008C7D81" w:rsidP="001A026B">
      <w:pPr>
        <w:numPr>
          <w:ilvl w:val="1"/>
          <w:numId w:val="2"/>
        </w:numPr>
        <w:jc w:val="both"/>
        <w:rPr>
          <w:rFonts w:cstheme="minorHAnsi"/>
          <w:bCs/>
          <w:sz w:val="24"/>
          <w:szCs w:val="24"/>
          <w:highlight w:val="yellow"/>
        </w:rPr>
      </w:pPr>
      <w:r w:rsidRPr="00400153">
        <w:rPr>
          <w:rFonts w:cstheme="minorHAnsi"/>
          <w:bCs/>
          <w:sz w:val="24"/>
          <w:szCs w:val="24"/>
          <w:highlight w:val="yellow"/>
        </w:rPr>
        <w:t xml:space="preserve">Fill a plastic beaker with 2 </w:t>
      </w:r>
      <w:r w:rsidR="00665413">
        <w:rPr>
          <w:rFonts w:cstheme="minorHAnsi"/>
          <w:bCs/>
          <w:sz w:val="24"/>
          <w:szCs w:val="24"/>
          <w:highlight w:val="yellow"/>
        </w:rPr>
        <w:t>L</w:t>
      </w:r>
      <w:r w:rsidR="00665413" w:rsidRPr="00400153">
        <w:rPr>
          <w:rFonts w:cstheme="minorHAnsi"/>
          <w:bCs/>
          <w:sz w:val="24"/>
          <w:szCs w:val="24"/>
          <w:highlight w:val="yellow"/>
        </w:rPr>
        <w:t xml:space="preserve"> </w:t>
      </w:r>
      <w:r w:rsidRPr="00400153">
        <w:rPr>
          <w:rFonts w:cstheme="minorHAnsi"/>
          <w:bCs/>
          <w:sz w:val="24"/>
          <w:szCs w:val="24"/>
          <w:highlight w:val="yellow"/>
        </w:rPr>
        <w:t xml:space="preserve">of water. </w:t>
      </w:r>
      <w:r w:rsidRPr="001A026B">
        <w:rPr>
          <w:rFonts w:cstheme="minorHAnsi"/>
          <w:bCs/>
          <w:sz w:val="24"/>
          <w:szCs w:val="24"/>
          <w:highlight w:val="yellow"/>
        </w:rPr>
        <w:t xml:space="preserve">Place the foam pad and medium density fiberboard that are included with the equipment along with the filled beaker on a laboratory scale and record the combined weight. </w:t>
      </w:r>
    </w:p>
    <w:p w14:paraId="4FE0E925" w14:textId="77777777" w:rsidR="007D39AE" w:rsidRPr="00400153" w:rsidRDefault="007D39AE" w:rsidP="007D39AE">
      <w:pPr>
        <w:jc w:val="both"/>
        <w:rPr>
          <w:rFonts w:cstheme="minorHAnsi"/>
          <w:bCs/>
          <w:sz w:val="24"/>
          <w:szCs w:val="24"/>
          <w:highlight w:val="yellow"/>
        </w:rPr>
      </w:pPr>
    </w:p>
    <w:p w14:paraId="2A467A67" w14:textId="657E1836" w:rsidR="008C7D81" w:rsidRPr="00400153" w:rsidRDefault="008C7D81" w:rsidP="007D39AE">
      <w:pPr>
        <w:numPr>
          <w:ilvl w:val="1"/>
          <w:numId w:val="2"/>
        </w:numPr>
        <w:jc w:val="both"/>
        <w:rPr>
          <w:rFonts w:cstheme="minorHAnsi"/>
          <w:bCs/>
          <w:sz w:val="24"/>
          <w:szCs w:val="24"/>
          <w:highlight w:val="yellow"/>
        </w:rPr>
      </w:pPr>
      <w:r w:rsidRPr="00400153">
        <w:rPr>
          <w:rFonts w:cstheme="minorHAnsi"/>
          <w:bCs/>
          <w:sz w:val="24"/>
          <w:szCs w:val="24"/>
          <w:highlight w:val="yellow"/>
        </w:rPr>
        <w:t>Open</w:t>
      </w:r>
      <w:r w:rsidRPr="00665413">
        <w:rPr>
          <w:rFonts w:cstheme="minorHAnsi"/>
          <w:bCs/>
          <w:sz w:val="24"/>
          <w:szCs w:val="24"/>
          <w:highlight w:val="yellow"/>
        </w:rPr>
        <w:t xml:space="preserve"> the</w:t>
      </w:r>
      <w:r w:rsidR="00665413" w:rsidRPr="00665413">
        <w:rPr>
          <w:rFonts w:cstheme="minorHAnsi"/>
          <w:bCs/>
          <w:sz w:val="24"/>
          <w:szCs w:val="24"/>
          <w:highlight w:val="yellow"/>
        </w:rPr>
        <w:t xml:space="preserve"> </w:t>
      </w:r>
      <w:r w:rsidR="00665413" w:rsidRPr="00665413">
        <w:rPr>
          <w:rFonts w:cstheme="minorHAnsi"/>
          <w:sz w:val="24"/>
          <w:szCs w:val="24"/>
          <w:highlight w:val="yellow"/>
        </w:rPr>
        <w:t>ADWB</w:t>
      </w:r>
      <w:r w:rsidRPr="00665413">
        <w:rPr>
          <w:rFonts w:cstheme="minorHAnsi"/>
          <w:bCs/>
          <w:sz w:val="24"/>
          <w:szCs w:val="24"/>
          <w:highlight w:val="yellow"/>
        </w:rPr>
        <w:t xml:space="preserve"> </w:t>
      </w:r>
      <w:r w:rsidRPr="00400153">
        <w:rPr>
          <w:rFonts w:cstheme="minorHAnsi"/>
          <w:bCs/>
          <w:sz w:val="24"/>
          <w:szCs w:val="24"/>
          <w:highlight w:val="yellow"/>
        </w:rPr>
        <w:t xml:space="preserve">program and select </w:t>
      </w:r>
      <w:r w:rsidRPr="00AF0DE0">
        <w:rPr>
          <w:rFonts w:cstheme="minorHAnsi"/>
          <w:b/>
          <w:bCs/>
          <w:sz w:val="24"/>
          <w:szCs w:val="24"/>
          <w:highlight w:val="yellow"/>
        </w:rPr>
        <w:t xml:space="preserve">Mice </w:t>
      </w:r>
      <w:r w:rsidRPr="00400153">
        <w:rPr>
          <w:rFonts w:cstheme="minorHAnsi"/>
          <w:bCs/>
          <w:sz w:val="24"/>
          <w:szCs w:val="24"/>
          <w:highlight w:val="yellow"/>
        </w:rPr>
        <w:t>sensor type.</w:t>
      </w:r>
    </w:p>
    <w:p w14:paraId="133339DF" w14:textId="77777777" w:rsidR="007D39AE" w:rsidRPr="00400153" w:rsidRDefault="007D39AE" w:rsidP="007D39AE">
      <w:pPr>
        <w:jc w:val="both"/>
        <w:rPr>
          <w:rFonts w:cstheme="minorHAnsi"/>
          <w:bCs/>
          <w:sz w:val="24"/>
          <w:szCs w:val="24"/>
          <w:highlight w:val="yellow"/>
        </w:rPr>
      </w:pPr>
    </w:p>
    <w:p w14:paraId="0E844E42" w14:textId="7F567592" w:rsidR="001A026B" w:rsidRDefault="008C7D81" w:rsidP="007D39AE">
      <w:pPr>
        <w:numPr>
          <w:ilvl w:val="1"/>
          <w:numId w:val="2"/>
        </w:numPr>
        <w:jc w:val="both"/>
        <w:rPr>
          <w:rFonts w:cstheme="minorHAnsi"/>
          <w:bCs/>
          <w:sz w:val="24"/>
          <w:szCs w:val="24"/>
          <w:highlight w:val="yellow"/>
        </w:rPr>
      </w:pPr>
      <w:bookmarkStart w:id="3" w:name="_Hlk529805305"/>
      <w:r w:rsidRPr="00400153">
        <w:rPr>
          <w:rFonts w:cstheme="minorHAnsi"/>
          <w:bCs/>
          <w:sz w:val="24"/>
          <w:szCs w:val="24"/>
          <w:highlight w:val="yellow"/>
        </w:rPr>
        <w:t>Calibrate the system prior to each experiment</w:t>
      </w:r>
      <w:r w:rsidR="001A026B">
        <w:rPr>
          <w:rFonts w:cstheme="minorHAnsi"/>
          <w:bCs/>
          <w:sz w:val="24"/>
          <w:szCs w:val="24"/>
          <w:highlight w:val="yellow"/>
        </w:rPr>
        <w:t>:</w:t>
      </w:r>
      <w:r w:rsidRPr="00400153">
        <w:rPr>
          <w:rFonts w:cstheme="minorHAnsi"/>
          <w:bCs/>
          <w:sz w:val="24"/>
          <w:szCs w:val="24"/>
          <w:highlight w:val="yellow"/>
        </w:rPr>
        <w:t xml:space="preserve"> </w:t>
      </w:r>
    </w:p>
    <w:p w14:paraId="6132BF10" w14:textId="77777777" w:rsidR="001A026B" w:rsidRDefault="001A026B" w:rsidP="001A026B">
      <w:pPr>
        <w:pStyle w:val="ListParagraph"/>
        <w:rPr>
          <w:rFonts w:cstheme="minorHAnsi"/>
          <w:bCs/>
          <w:sz w:val="24"/>
          <w:szCs w:val="24"/>
          <w:highlight w:val="yellow"/>
        </w:rPr>
      </w:pPr>
    </w:p>
    <w:p w14:paraId="6CD28779" w14:textId="3DE83289" w:rsidR="008C7D81" w:rsidRPr="00400153" w:rsidRDefault="001A026B" w:rsidP="001A026B">
      <w:pPr>
        <w:numPr>
          <w:ilvl w:val="2"/>
          <w:numId w:val="2"/>
        </w:numPr>
        <w:jc w:val="both"/>
        <w:rPr>
          <w:rFonts w:cstheme="minorHAnsi"/>
          <w:bCs/>
          <w:sz w:val="24"/>
          <w:szCs w:val="24"/>
          <w:highlight w:val="yellow"/>
        </w:rPr>
      </w:pPr>
      <w:r>
        <w:rPr>
          <w:rFonts w:cstheme="minorHAnsi"/>
          <w:bCs/>
          <w:sz w:val="24"/>
          <w:szCs w:val="24"/>
          <w:highlight w:val="yellow"/>
        </w:rPr>
        <w:t>S</w:t>
      </w:r>
      <w:r w:rsidR="008C7D81" w:rsidRPr="00400153">
        <w:rPr>
          <w:rFonts w:cstheme="minorHAnsi"/>
          <w:bCs/>
          <w:sz w:val="24"/>
          <w:szCs w:val="24"/>
          <w:highlight w:val="yellow"/>
        </w:rPr>
        <w:t xml:space="preserve">elect </w:t>
      </w:r>
      <w:r w:rsidR="008C7D81" w:rsidRPr="00AF0DE0">
        <w:rPr>
          <w:rFonts w:cstheme="minorHAnsi"/>
          <w:b/>
          <w:bCs/>
          <w:sz w:val="24"/>
          <w:szCs w:val="24"/>
          <w:highlight w:val="yellow"/>
        </w:rPr>
        <w:t>Full calibration</w:t>
      </w:r>
      <w:r w:rsidR="008C7D81" w:rsidRPr="00400153">
        <w:rPr>
          <w:rFonts w:cstheme="minorHAnsi"/>
          <w:bCs/>
          <w:sz w:val="24"/>
          <w:szCs w:val="24"/>
          <w:highlight w:val="yellow"/>
        </w:rPr>
        <w:t xml:space="preserve"> under the </w:t>
      </w:r>
      <w:r w:rsidR="008C7D81" w:rsidRPr="00AF0DE0">
        <w:rPr>
          <w:rFonts w:cstheme="minorHAnsi"/>
          <w:b/>
          <w:bCs/>
          <w:sz w:val="24"/>
          <w:szCs w:val="24"/>
          <w:highlight w:val="yellow"/>
        </w:rPr>
        <w:t>Calibration</w:t>
      </w:r>
      <w:r w:rsidR="008C7D81" w:rsidRPr="00400153">
        <w:rPr>
          <w:rFonts w:cstheme="minorHAnsi"/>
          <w:bCs/>
          <w:sz w:val="24"/>
          <w:szCs w:val="24"/>
          <w:highlight w:val="yellow"/>
        </w:rPr>
        <w:t xml:space="preserve"> menus. Enter 0.00 as a </w:t>
      </w:r>
      <w:r w:rsidR="008C7D81" w:rsidRPr="00AF0DE0">
        <w:rPr>
          <w:rFonts w:cstheme="minorHAnsi"/>
          <w:b/>
          <w:bCs/>
          <w:sz w:val="24"/>
          <w:szCs w:val="24"/>
          <w:highlight w:val="yellow"/>
        </w:rPr>
        <w:t>Tare value</w:t>
      </w:r>
      <w:r w:rsidR="008C7D81" w:rsidRPr="00400153">
        <w:rPr>
          <w:rFonts w:cstheme="minorHAnsi"/>
          <w:bCs/>
          <w:sz w:val="24"/>
          <w:szCs w:val="24"/>
          <w:highlight w:val="yellow"/>
        </w:rPr>
        <w:t xml:space="preserve"> and the weight of the foam pad, medium density fiberboard, plastic beaker, and water as the </w:t>
      </w:r>
      <w:r w:rsidR="008C7D81" w:rsidRPr="00AF0DE0">
        <w:rPr>
          <w:rFonts w:cstheme="minorHAnsi"/>
          <w:b/>
          <w:bCs/>
          <w:sz w:val="24"/>
          <w:szCs w:val="24"/>
          <w:highlight w:val="yellow"/>
        </w:rPr>
        <w:t>Calibration weight</w:t>
      </w:r>
      <w:r w:rsidR="008C7D81" w:rsidRPr="00400153">
        <w:rPr>
          <w:rFonts w:cstheme="minorHAnsi"/>
          <w:bCs/>
          <w:sz w:val="24"/>
          <w:szCs w:val="24"/>
          <w:highlight w:val="yellow"/>
        </w:rPr>
        <w:t xml:space="preserve">, then select </w:t>
      </w:r>
      <w:r w:rsidR="008C7D81" w:rsidRPr="00AF0DE0">
        <w:rPr>
          <w:rFonts w:cstheme="minorHAnsi"/>
          <w:b/>
          <w:bCs/>
          <w:sz w:val="24"/>
          <w:szCs w:val="24"/>
          <w:highlight w:val="yellow"/>
        </w:rPr>
        <w:t>Next</w:t>
      </w:r>
      <w:r w:rsidR="008C7D81" w:rsidRPr="00400153">
        <w:rPr>
          <w:rFonts w:cstheme="minorHAnsi"/>
          <w:bCs/>
          <w:sz w:val="24"/>
          <w:szCs w:val="24"/>
          <w:highlight w:val="yellow"/>
        </w:rPr>
        <w:t xml:space="preserve">. </w:t>
      </w:r>
    </w:p>
    <w:p w14:paraId="233B423D" w14:textId="77777777" w:rsidR="007D39AE" w:rsidRPr="00400153" w:rsidRDefault="007D39AE" w:rsidP="007D39AE">
      <w:pPr>
        <w:jc w:val="both"/>
        <w:rPr>
          <w:rFonts w:cstheme="minorHAnsi"/>
          <w:bCs/>
          <w:sz w:val="24"/>
          <w:szCs w:val="24"/>
          <w:highlight w:val="yellow"/>
        </w:rPr>
      </w:pPr>
    </w:p>
    <w:p w14:paraId="5C9CE801" w14:textId="45000311" w:rsidR="001A026B" w:rsidRDefault="008C7D81" w:rsidP="001A026B">
      <w:pPr>
        <w:numPr>
          <w:ilvl w:val="2"/>
          <w:numId w:val="2"/>
        </w:numPr>
        <w:jc w:val="both"/>
        <w:rPr>
          <w:rFonts w:cstheme="minorHAnsi"/>
          <w:bCs/>
          <w:sz w:val="24"/>
          <w:szCs w:val="24"/>
          <w:highlight w:val="yellow"/>
        </w:rPr>
      </w:pPr>
      <w:r w:rsidRPr="00400153">
        <w:rPr>
          <w:rFonts w:cstheme="minorHAnsi"/>
          <w:bCs/>
          <w:sz w:val="24"/>
          <w:szCs w:val="24"/>
          <w:highlight w:val="yellow"/>
        </w:rPr>
        <w:t xml:space="preserve">Select </w:t>
      </w:r>
      <w:r w:rsidRPr="00AF0DE0">
        <w:rPr>
          <w:rFonts w:cstheme="minorHAnsi"/>
          <w:b/>
          <w:bCs/>
          <w:sz w:val="24"/>
          <w:szCs w:val="24"/>
          <w:highlight w:val="yellow"/>
        </w:rPr>
        <w:t>Tare</w:t>
      </w:r>
      <w:r w:rsidRPr="00400153">
        <w:rPr>
          <w:rFonts w:cstheme="minorHAnsi"/>
          <w:bCs/>
          <w:sz w:val="24"/>
          <w:szCs w:val="24"/>
          <w:highlight w:val="yellow"/>
        </w:rPr>
        <w:t xml:space="preserve"> before placing anything on the sensor. Before selecting </w:t>
      </w:r>
      <w:r w:rsidRPr="00AF0DE0">
        <w:rPr>
          <w:rFonts w:cstheme="minorHAnsi"/>
          <w:b/>
          <w:bCs/>
          <w:sz w:val="24"/>
          <w:szCs w:val="24"/>
          <w:highlight w:val="yellow"/>
        </w:rPr>
        <w:t>Gain preview</w:t>
      </w:r>
      <w:r w:rsidRPr="00400153">
        <w:rPr>
          <w:rFonts w:cstheme="minorHAnsi"/>
          <w:bCs/>
          <w:sz w:val="24"/>
          <w:szCs w:val="24"/>
          <w:highlight w:val="yellow"/>
        </w:rPr>
        <w:t>, cover the sensor pad with the provided foam pad, medium density fiberboard</w:t>
      </w:r>
      <w:r w:rsidR="00665413">
        <w:rPr>
          <w:rFonts w:cstheme="minorHAnsi"/>
          <w:bCs/>
          <w:sz w:val="24"/>
          <w:szCs w:val="24"/>
          <w:highlight w:val="yellow"/>
        </w:rPr>
        <w:t>,</w:t>
      </w:r>
      <w:r w:rsidRPr="00400153">
        <w:rPr>
          <w:rFonts w:cstheme="minorHAnsi"/>
          <w:bCs/>
          <w:sz w:val="24"/>
          <w:szCs w:val="24"/>
          <w:highlight w:val="yellow"/>
        </w:rPr>
        <w:t xml:space="preserve"> and plastic beaker filled with 2 liters of water</w:t>
      </w:r>
      <w:r w:rsidR="00665413">
        <w:rPr>
          <w:rFonts w:cstheme="minorHAnsi"/>
          <w:bCs/>
          <w:sz w:val="24"/>
          <w:szCs w:val="24"/>
          <w:highlight w:val="yellow"/>
        </w:rPr>
        <w:t>,</w:t>
      </w:r>
      <w:r w:rsidRPr="00400153">
        <w:rPr>
          <w:rFonts w:cstheme="minorHAnsi"/>
          <w:bCs/>
          <w:sz w:val="24"/>
          <w:szCs w:val="24"/>
          <w:highlight w:val="yellow"/>
        </w:rPr>
        <w:t xml:space="preserve"> in that order. Select </w:t>
      </w:r>
      <w:r w:rsidRPr="00AF0DE0">
        <w:rPr>
          <w:rFonts w:cstheme="minorHAnsi"/>
          <w:b/>
          <w:bCs/>
          <w:sz w:val="24"/>
          <w:szCs w:val="24"/>
          <w:highlight w:val="yellow"/>
        </w:rPr>
        <w:t>Gain preview</w:t>
      </w:r>
      <w:r w:rsidRPr="00400153">
        <w:rPr>
          <w:rFonts w:cstheme="minorHAnsi"/>
          <w:bCs/>
          <w:sz w:val="24"/>
          <w:szCs w:val="24"/>
          <w:highlight w:val="yellow"/>
        </w:rPr>
        <w:t xml:space="preserve"> once the calibration weight is on the sensor.</w:t>
      </w:r>
      <w:r w:rsidR="002D1241">
        <w:rPr>
          <w:rFonts w:cstheme="minorHAnsi"/>
          <w:bCs/>
          <w:sz w:val="24"/>
          <w:szCs w:val="24"/>
          <w:highlight w:val="yellow"/>
        </w:rPr>
        <w:t xml:space="preserve"> </w:t>
      </w:r>
    </w:p>
    <w:p w14:paraId="06CD6660" w14:textId="77777777" w:rsidR="001A026B" w:rsidRDefault="001A026B" w:rsidP="001A026B">
      <w:pPr>
        <w:pStyle w:val="ListParagraph"/>
        <w:rPr>
          <w:rFonts w:cstheme="minorHAnsi"/>
          <w:bCs/>
          <w:sz w:val="24"/>
          <w:szCs w:val="24"/>
          <w:highlight w:val="yellow"/>
        </w:rPr>
      </w:pPr>
    </w:p>
    <w:p w14:paraId="63A426CA" w14:textId="0530A5C6" w:rsidR="008C7D81" w:rsidRPr="00400153" w:rsidRDefault="008C7D81" w:rsidP="001A026B">
      <w:pPr>
        <w:numPr>
          <w:ilvl w:val="2"/>
          <w:numId w:val="2"/>
        </w:numPr>
        <w:jc w:val="both"/>
        <w:rPr>
          <w:rFonts w:cstheme="minorHAnsi"/>
          <w:bCs/>
          <w:sz w:val="24"/>
          <w:szCs w:val="24"/>
          <w:highlight w:val="yellow"/>
        </w:rPr>
      </w:pPr>
      <w:r w:rsidRPr="00400153">
        <w:rPr>
          <w:rFonts w:cstheme="minorHAnsi"/>
          <w:bCs/>
          <w:sz w:val="24"/>
          <w:szCs w:val="24"/>
          <w:highlight w:val="yellow"/>
        </w:rPr>
        <w:t xml:space="preserve">Adjust the calibration weight so it is evenly distributed across the individual sensors and when the value of the </w:t>
      </w:r>
      <w:r w:rsidRPr="00AF0DE0">
        <w:rPr>
          <w:rFonts w:cstheme="minorHAnsi"/>
          <w:b/>
          <w:bCs/>
          <w:sz w:val="24"/>
          <w:szCs w:val="24"/>
          <w:highlight w:val="yellow"/>
        </w:rPr>
        <w:t>Calibration indicator</w:t>
      </w:r>
      <w:r w:rsidRPr="00400153">
        <w:rPr>
          <w:rFonts w:cstheme="minorHAnsi"/>
          <w:bCs/>
          <w:sz w:val="24"/>
          <w:szCs w:val="24"/>
          <w:highlight w:val="yellow"/>
        </w:rPr>
        <w:t xml:space="preserve"> is above 95, select </w:t>
      </w:r>
      <w:r w:rsidRPr="00AF0DE0">
        <w:rPr>
          <w:rFonts w:cstheme="minorHAnsi"/>
          <w:b/>
          <w:bCs/>
          <w:sz w:val="24"/>
          <w:szCs w:val="24"/>
          <w:highlight w:val="yellow"/>
        </w:rPr>
        <w:t>Gain definition</w:t>
      </w:r>
      <w:r w:rsidRPr="00400153">
        <w:rPr>
          <w:rFonts w:cstheme="minorHAnsi"/>
          <w:bCs/>
          <w:sz w:val="24"/>
          <w:szCs w:val="24"/>
          <w:highlight w:val="yellow"/>
        </w:rPr>
        <w:t>. This process produces a normalized mean for the individual sensors and confirms the integrity of the individual sensors. Finally</w:t>
      </w:r>
      <w:r w:rsidR="00665413">
        <w:rPr>
          <w:rFonts w:cstheme="minorHAnsi"/>
          <w:bCs/>
          <w:sz w:val="24"/>
          <w:szCs w:val="24"/>
          <w:highlight w:val="yellow"/>
        </w:rPr>
        <w:t>,</w:t>
      </w:r>
      <w:r w:rsidRPr="00400153">
        <w:rPr>
          <w:rFonts w:cstheme="minorHAnsi"/>
          <w:bCs/>
          <w:sz w:val="24"/>
          <w:szCs w:val="24"/>
          <w:highlight w:val="yellow"/>
        </w:rPr>
        <w:t xml:space="preserve"> select </w:t>
      </w:r>
      <w:r w:rsidRPr="00AF0DE0">
        <w:rPr>
          <w:rFonts w:cstheme="minorHAnsi"/>
          <w:b/>
          <w:bCs/>
          <w:sz w:val="24"/>
          <w:szCs w:val="24"/>
          <w:highlight w:val="yellow"/>
        </w:rPr>
        <w:t>Next</w:t>
      </w:r>
      <w:r w:rsidRPr="00400153">
        <w:rPr>
          <w:rFonts w:cstheme="minorHAnsi"/>
          <w:bCs/>
          <w:sz w:val="24"/>
          <w:szCs w:val="24"/>
          <w:highlight w:val="yellow"/>
        </w:rPr>
        <w:t>.</w:t>
      </w:r>
    </w:p>
    <w:p w14:paraId="7D0985A5" w14:textId="77777777" w:rsidR="007D39AE" w:rsidRPr="00400153" w:rsidRDefault="007D39AE" w:rsidP="007D39AE">
      <w:pPr>
        <w:jc w:val="both"/>
        <w:rPr>
          <w:rFonts w:cstheme="minorHAnsi"/>
          <w:bCs/>
          <w:sz w:val="24"/>
          <w:szCs w:val="24"/>
          <w:highlight w:val="yellow"/>
        </w:rPr>
      </w:pPr>
    </w:p>
    <w:p w14:paraId="2B70FAB6" w14:textId="0243C5D7" w:rsidR="008C7D81" w:rsidRPr="00400153" w:rsidRDefault="008C7D81" w:rsidP="001A026B">
      <w:pPr>
        <w:numPr>
          <w:ilvl w:val="2"/>
          <w:numId w:val="2"/>
        </w:numPr>
        <w:jc w:val="both"/>
        <w:rPr>
          <w:rFonts w:cstheme="minorHAnsi"/>
          <w:bCs/>
          <w:sz w:val="24"/>
          <w:szCs w:val="24"/>
          <w:highlight w:val="yellow"/>
        </w:rPr>
      </w:pPr>
      <w:r w:rsidRPr="00400153">
        <w:rPr>
          <w:rFonts w:cstheme="minorHAnsi"/>
          <w:bCs/>
          <w:sz w:val="24"/>
          <w:szCs w:val="24"/>
          <w:highlight w:val="yellow"/>
        </w:rPr>
        <w:t>Save the calibration file into the calibration folder.</w:t>
      </w:r>
    </w:p>
    <w:bookmarkEnd w:id="3"/>
    <w:p w14:paraId="189A6946" w14:textId="77777777" w:rsidR="007D39AE" w:rsidRPr="00400153" w:rsidRDefault="007D39AE" w:rsidP="007D39AE">
      <w:pPr>
        <w:jc w:val="both"/>
        <w:rPr>
          <w:rFonts w:cstheme="minorHAnsi"/>
          <w:bCs/>
          <w:sz w:val="24"/>
          <w:szCs w:val="24"/>
          <w:highlight w:val="yellow"/>
        </w:rPr>
      </w:pPr>
    </w:p>
    <w:p w14:paraId="06DE9036" w14:textId="77777777" w:rsidR="00BA766F" w:rsidRDefault="008C7D81" w:rsidP="00956518">
      <w:pPr>
        <w:numPr>
          <w:ilvl w:val="1"/>
          <w:numId w:val="2"/>
        </w:numPr>
        <w:jc w:val="both"/>
        <w:rPr>
          <w:rFonts w:cstheme="minorHAnsi"/>
          <w:bCs/>
          <w:sz w:val="24"/>
          <w:szCs w:val="24"/>
          <w:highlight w:val="yellow"/>
        </w:rPr>
      </w:pPr>
      <w:r w:rsidRPr="00400153">
        <w:rPr>
          <w:rFonts w:cstheme="minorHAnsi"/>
          <w:bCs/>
          <w:sz w:val="24"/>
          <w:szCs w:val="24"/>
          <w:highlight w:val="yellow"/>
        </w:rPr>
        <w:t xml:space="preserve">Select </w:t>
      </w:r>
      <w:r w:rsidRPr="00AF0DE0">
        <w:rPr>
          <w:rFonts w:cstheme="minorHAnsi"/>
          <w:b/>
          <w:bCs/>
          <w:sz w:val="24"/>
          <w:szCs w:val="24"/>
          <w:highlight w:val="yellow"/>
        </w:rPr>
        <w:t>New</w:t>
      </w:r>
      <w:r w:rsidRPr="00400153">
        <w:rPr>
          <w:rFonts w:cstheme="minorHAnsi"/>
          <w:bCs/>
          <w:sz w:val="24"/>
          <w:szCs w:val="24"/>
          <w:highlight w:val="yellow"/>
        </w:rPr>
        <w:t xml:space="preserve"> and where provided enter the </w:t>
      </w:r>
      <w:r w:rsidR="002D1241" w:rsidRPr="002D1241">
        <w:rPr>
          <w:rFonts w:cstheme="minorHAnsi"/>
          <w:b/>
          <w:bCs/>
          <w:sz w:val="24"/>
          <w:szCs w:val="24"/>
          <w:highlight w:val="yellow"/>
        </w:rPr>
        <w:t>P</w:t>
      </w:r>
      <w:r w:rsidRPr="00AF0DE0">
        <w:rPr>
          <w:rFonts w:cstheme="minorHAnsi"/>
          <w:b/>
          <w:bCs/>
          <w:sz w:val="24"/>
          <w:szCs w:val="24"/>
          <w:highlight w:val="yellow"/>
        </w:rPr>
        <w:t>roject</w:t>
      </w:r>
      <w:r w:rsidRPr="00400153">
        <w:rPr>
          <w:rFonts w:cstheme="minorHAnsi"/>
          <w:bCs/>
          <w:sz w:val="24"/>
          <w:szCs w:val="24"/>
          <w:highlight w:val="yellow"/>
        </w:rPr>
        <w:t xml:space="preserve"> name and the </w:t>
      </w:r>
      <w:r w:rsidRPr="00AF0DE0">
        <w:rPr>
          <w:rFonts w:cstheme="minorHAnsi"/>
          <w:b/>
          <w:bCs/>
          <w:sz w:val="24"/>
          <w:szCs w:val="24"/>
          <w:highlight w:val="yellow"/>
        </w:rPr>
        <w:t>Animal</w:t>
      </w:r>
      <w:r w:rsidRPr="00400153">
        <w:rPr>
          <w:rFonts w:cstheme="minorHAnsi"/>
          <w:bCs/>
          <w:sz w:val="24"/>
          <w:szCs w:val="24"/>
          <w:highlight w:val="yellow"/>
        </w:rPr>
        <w:t xml:space="preserve"> name for the first mouse to be tested.</w:t>
      </w:r>
      <w:r w:rsidR="00956518">
        <w:rPr>
          <w:rFonts w:cstheme="minorHAnsi"/>
          <w:bCs/>
          <w:sz w:val="24"/>
          <w:szCs w:val="24"/>
          <w:highlight w:val="yellow"/>
        </w:rPr>
        <w:t xml:space="preserve"> </w:t>
      </w:r>
    </w:p>
    <w:p w14:paraId="18887974" w14:textId="77777777" w:rsidR="00BA766F" w:rsidRDefault="00BA766F" w:rsidP="00BA766F">
      <w:pPr>
        <w:jc w:val="both"/>
        <w:rPr>
          <w:rFonts w:cstheme="minorHAnsi"/>
          <w:bCs/>
          <w:sz w:val="24"/>
          <w:szCs w:val="24"/>
          <w:highlight w:val="yellow"/>
        </w:rPr>
      </w:pPr>
    </w:p>
    <w:p w14:paraId="74AB57F2" w14:textId="51B7F03F" w:rsidR="008C7D81" w:rsidRPr="00956518" w:rsidRDefault="008C7D81" w:rsidP="00956518">
      <w:pPr>
        <w:numPr>
          <w:ilvl w:val="1"/>
          <w:numId w:val="2"/>
        </w:numPr>
        <w:jc w:val="both"/>
        <w:rPr>
          <w:rFonts w:cstheme="minorHAnsi"/>
          <w:bCs/>
          <w:sz w:val="24"/>
          <w:szCs w:val="24"/>
          <w:highlight w:val="yellow"/>
        </w:rPr>
      </w:pPr>
      <w:r w:rsidRPr="00956518">
        <w:rPr>
          <w:rFonts w:cstheme="minorHAnsi"/>
          <w:bCs/>
          <w:sz w:val="24"/>
          <w:szCs w:val="24"/>
          <w:highlight w:val="yellow"/>
        </w:rPr>
        <w:t xml:space="preserve">Select </w:t>
      </w:r>
      <w:r w:rsidRPr="00956518">
        <w:rPr>
          <w:rFonts w:cstheme="minorHAnsi"/>
          <w:b/>
          <w:bCs/>
          <w:sz w:val="24"/>
          <w:szCs w:val="24"/>
          <w:highlight w:val="yellow"/>
        </w:rPr>
        <w:t>Browse</w:t>
      </w:r>
      <w:r w:rsidRPr="00956518">
        <w:rPr>
          <w:rFonts w:cstheme="minorHAnsi"/>
          <w:bCs/>
          <w:sz w:val="24"/>
          <w:szCs w:val="24"/>
          <w:highlight w:val="yellow"/>
        </w:rPr>
        <w:t xml:space="preserve"> and open the calibration file that was created for the project. Select </w:t>
      </w:r>
      <w:r w:rsidRPr="00956518">
        <w:rPr>
          <w:rFonts w:cstheme="minorHAnsi"/>
          <w:b/>
          <w:bCs/>
          <w:sz w:val="24"/>
          <w:szCs w:val="24"/>
          <w:highlight w:val="yellow"/>
        </w:rPr>
        <w:t>Next</w:t>
      </w:r>
      <w:r w:rsidRPr="00956518">
        <w:rPr>
          <w:rFonts w:cstheme="minorHAnsi"/>
          <w:bCs/>
          <w:sz w:val="24"/>
          <w:szCs w:val="24"/>
          <w:highlight w:val="yellow"/>
        </w:rPr>
        <w:t xml:space="preserve">, ensure </w:t>
      </w:r>
      <w:r w:rsidRPr="00956518">
        <w:rPr>
          <w:rFonts w:cstheme="minorHAnsi"/>
          <w:b/>
          <w:bCs/>
          <w:sz w:val="24"/>
          <w:szCs w:val="24"/>
          <w:highlight w:val="yellow"/>
        </w:rPr>
        <w:t>Enable video capture</w:t>
      </w:r>
      <w:r w:rsidRPr="00956518">
        <w:rPr>
          <w:rFonts w:cstheme="minorHAnsi"/>
          <w:bCs/>
          <w:sz w:val="24"/>
          <w:szCs w:val="24"/>
          <w:highlight w:val="yellow"/>
        </w:rPr>
        <w:t xml:space="preserve"> is selected, and select </w:t>
      </w:r>
      <w:r w:rsidRPr="00956518">
        <w:rPr>
          <w:rFonts w:cstheme="minorHAnsi"/>
          <w:b/>
          <w:bCs/>
          <w:sz w:val="24"/>
          <w:szCs w:val="24"/>
          <w:highlight w:val="yellow"/>
        </w:rPr>
        <w:t>OK</w:t>
      </w:r>
      <w:r w:rsidRPr="00956518">
        <w:rPr>
          <w:rFonts w:cstheme="minorHAnsi"/>
          <w:bCs/>
          <w:sz w:val="24"/>
          <w:szCs w:val="24"/>
          <w:highlight w:val="yellow"/>
        </w:rPr>
        <w:t xml:space="preserve">. </w:t>
      </w:r>
    </w:p>
    <w:p w14:paraId="21A6FD70" w14:textId="77777777" w:rsidR="007D39AE" w:rsidRPr="00400153" w:rsidRDefault="007D39AE" w:rsidP="007D39AE">
      <w:pPr>
        <w:jc w:val="both"/>
        <w:rPr>
          <w:rFonts w:cstheme="minorHAnsi"/>
          <w:bCs/>
          <w:sz w:val="24"/>
          <w:szCs w:val="24"/>
        </w:rPr>
      </w:pPr>
    </w:p>
    <w:p w14:paraId="6C59CA36" w14:textId="60311EC0" w:rsidR="008C7D81" w:rsidRPr="00400153" w:rsidRDefault="008C7D81" w:rsidP="007D39AE">
      <w:pPr>
        <w:numPr>
          <w:ilvl w:val="1"/>
          <w:numId w:val="2"/>
        </w:numPr>
        <w:jc w:val="both"/>
        <w:rPr>
          <w:rFonts w:cstheme="minorHAnsi"/>
          <w:bCs/>
          <w:sz w:val="24"/>
          <w:szCs w:val="24"/>
        </w:rPr>
      </w:pPr>
      <w:r w:rsidRPr="00400153">
        <w:rPr>
          <w:rFonts w:cstheme="minorHAnsi"/>
          <w:bCs/>
          <w:sz w:val="24"/>
          <w:szCs w:val="24"/>
          <w:highlight w:val="yellow"/>
        </w:rPr>
        <w:t xml:space="preserve">Weigh the animal, select </w:t>
      </w:r>
      <w:r w:rsidRPr="00AF0DE0">
        <w:rPr>
          <w:rFonts w:cstheme="minorHAnsi"/>
          <w:b/>
          <w:bCs/>
          <w:sz w:val="24"/>
          <w:szCs w:val="24"/>
          <w:highlight w:val="yellow"/>
        </w:rPr>
        <w:t>Capture</w:t>
      </w:r>
      <w:r w:rsidRPr="00400153">
        <w:rPr>
          <w:rFonts w:cstheme="minorHAnsi"/>
          <w:bCs/>
          <w:sz w:val="24"/>
          <w:szCs w:val="24"/>
          <w:highlight w:val="yellow"/>
        </w:rPr>
        <w:t xml:space="preserve">, and record the weight in the software. Select </w:t>
      </w:r>
      <w:r w:rsidRPr="00AF0DE0">
        <w:rPr>
          <w:rFonts w:cstheme="minorHAnsi"/>
          <w:b/>
          <w:bCs/>
          <w:sz w:val="24"/>
          <w:szCs w:val="24"/>
          <w:highlight w:val="yellow"/>
        </w:rPr>
        <w:t>OK</w:t>
      </w:r>
      <w:r w:rsidRPr="00400153">
        <w:rPr>
          <w:rFonts w:cstheme="minorHAnsi"/>
          <w:bCs/>
          <w:sz w:val="24"/>
          <w:szCs w:val="24"/>
          <w:highlight w:val="yellow"/>
        </w:rPr>
        <w:t>.</w:t>
      </w:r>
    </w:p>
    <w:p w14:paraId="7B4A8BCA" w14:textId="77777777" w:rsidR="007D39AE" w:rsidRPr="00400153" w:rsidRDefault="007D39AE" w:rsidP="007D39AE">
      <w:pPr>
        <w:jc w:val="both"/>
        <w:rPr>
          <w:rFonts w:cstheme="minorHAnsi"/>
          <w:bCs/>
          <w:sz w:val="24"/>
          <w:szCs w:val="24"/>
        </w:rPr>
      </w:pPr>
    </w:p>
    <w:p w14:paraId="4BAF57A7" w14:textId="289F1DE4" w:rsidR="008C7D81" w:rsidRPr="00400153" w:rsidRDefault="008C7D81" w:rsidP="007D39AE">
      <w:pPr>
        <w:numPr>
          <w:ilvl w:val="1"/>
          <w:numId w:val="2"/>
        </w:numPr>
        <w:jc w:val="both"/>
        <w:rPr>
          <w:rFonts w:cstheme="minorHAnsi"/>
          <w:bCs/>
          <w:sz w:val="24"/>
          <w:szCs w:val="24"/>
        </w:rPr>
      </w:pPr>
      <w:r w:rsidRPr="00400153">
        <w:rPr>
          <w:rFonts w:cstheme="minorHAnsi"/>
          <w:bCs/>
          <w:sz w:val="24"/>
          <w:szCs w:val="24"/>
        </w:rPr>
        <w:t xml:space="preserve">Do not acclimate mice to the chamber before the collection of data because this device measures spontaneous behavior. </w:t>
      </w:r>
    </w:p>
    <w:p w14:paraId="460BB742" w14:textId="77777777" w:rsidR="007D39AE" w:rsidRPr="00400153" w:rsidRDefault="007D39AE" w:rsidP="007D39AE">
      <w:pPr>
        <w:jc w:val="both"/>
        <w:rPr>
          <w:rFonts w:cstheme="minorHAnsi"/>
          <w:bCs/>
          <w:sz w:val="24"/>
          <w:szCs w:val="24"/>
          <w:highlight w:val="yellow"/>
        </w:rPr>
      </w:pPr>
    </w:p>
    <w:p w14:paraId="5FCF7E7C" w14:textId="7AE93F4D" w:rsidR="008C7D81" w:rsidRPr="001A026B" w:rsidRDefault="008C7D81" w:rsidP="001A026B">
      <w:pPr>
        <w:numPr>
          <w:ilvl w:val="1"/>
          <w:numId w:val="2"/>
        </w:numPr>
        <w:jc w:val="both"/>
        <w:rPr>
          <w:rFonts w:cstheme="minorHAnsi"/>
          <w:bCs/>
          <w:sz w:val="24"/>
          <w:szCs w:val="24"/>
          <w:highlight w:val="yellow"/>
        </w:rPr>
      </w:pPr>
      <w:bookmarkStart w:id="4" w:name="_Hlk529805088"/>
      <w:r w:rsidRPr="001A026B">
        <w:rPr>
          <w:rFonts w:cstheme="minorHAnsi"/>
          <w:bCs/>
          <w:sz w:val="24"/>
          <w:szCs w:val="24"/>
          <w:highlight w:val="yellow"/>
        </w:rPr>
        <w:lastRenderedPageBreak/>
        <w:t xml:space="preserve">Place mouse in the chamber for a period of </w:t>
      </w:r>
      <w:r w:rsidR="00665413">
        <w:rPr>
          <w:rFonts w:cstheme="minorHAnsi"/>
          <w:bCs/>
          <w:sz w:val="24"/>
          <w:szCs w:val="24"/>
          <w:highlight w:val="yellow"/>
        </w:rPr>
        <w:t>5</w:t>
      </w:r>
      <w:r w:rsidR="00665413" w:rsidRPr="001A026B">
        <w:rPr>
          <w:rFonts w:cstheme="minorHAnsi"/>
          <w:bCs/>
          <w:sz w:val="24"/>
          <w:szCs w:val="24"/>
          <w:highlight w:val="yellow"/>
        </w:rPr>
        <w:t xml:space="preserve"> </w:t>
      </w:r>
      <w:r w:rsidRPr="001A026B">
        <w:rPr>
          <w:rFonts w:cstheme="minorHAnsi"/>
          <w:bCs/>
          <w:sz w:val="24"/>
          <w:szCs w:val="24"/>
          <w:highlight w:val="yellow"/>
        </w:rPr>
        <w:t xml:space="preserve">min of testing. When the animal is in the chamber select </w:t>
      </w:r>
      <w:r w:rsidRPr="001A026B">
        <w:rPr>
          <w:rFonts w:cstheme="minorHAnsi"/>
          <w:b/>
          <w:bCs/>
          <w:sz w:val="24"/>
          <w:szCs w:val="24"/>
          <w:highlight w:val="yellow"/>
        </w:rPr>
        <w:t>Launch</w:t>
      </w:r>
      <w:r w:rsidRPr="001A026B">
        <w:rPr>
          <w:rFonts w:cstheme="minorHAnsi"/>
          <w:bCs/>
          <w:sz w:val="24"/>
          <w:szCs w:val="24"/>
          <w:highlight w:val="yellow"/>
        </w:rPr>
        <w:t>.</w:t>
      </w:r>
      <w:r w:rsidR="001A026B" w:rsidRPr="001A026B">
        <w:rPr>
          <w:rFonts w:cstheme="minorHAnsi"/>
          <w:bCs/>
          <w:sz w:val="24"/>
          <w:szCs w:val="24"/>
          <w:highlight w:val="yellow"/>
        </w:rPr>
        <w:t xml:space="preserve"> </w:t>
      </w:r>
      <w:bookmarkEnd w:id="4"/>
      <w:r w:rsidR="001A026B" w:rsidRPr="001A026B">
        <w:rPr>
          <w:rFonts w:cstheme="minorHAnsi"/>
          <w:bCs/>
          <w:sz w:val="24"/>
          <w:szCs w:val="24"/>
          <w:highlight w:val="yellow"/>
        </w:rPr>
        <w:t xml:space="preserve">The software will record the animal’s activity during this time, </w:t>
      </w:r>
      <w:r w:rsidR="00665413" w:rsidRPr="001A026B">
        <w:rPr>
          <w:rFonts w:cstheme="minorHAnsi"/>
          <w:bCs/>
          <w:sz w:val="24"/>
          <w:szCs w:val="24"/>
          <w:highlight w:val="yellow"/>
        </w:rPr>
        <w:t>captur</w:t>
      </w:r>
      <w:r w:rsidR="00665413">
        <w:rPr>
          <w:rFonts w:cstheme="minorHAnsi"/>
          <w:bCs/>
          <w:sz w:val="24"/>
          <w:szCs w:val="24"/>
          <w:highlight w:val="yellow"/>
        </w:rPr>
        <w:t xml:space="preserve">e </w:t>
      </w:r>
      <w:r w:rsidR="001A026B" w:rsidRPr="001A026B">
        <w:rPr>
          <w:rFonts w:cstheme="minorHAnsi"/>
          <w:bCs/>
          <w:sz w:val="24"/>
          <w:szCs w:val="24"/>
          <w:highlight w:val="yellow"/>
        </w:rPr>
        <w:t xml:space="preserve">a video and </w:t>
      </w:r>
      <w:r w:rsidR="00665413" w:rsidRPr="001A026B">
        <w:rPr>
          <w:rFonts w:cstheme="minorHAnsi"/>
          <w:bCs/>
          <w:sz w:val="24"/>
          <w:szCs w:val="24"/>
          <w:highlight w:val="yellow"/>
        </w:rPr>
        <w:t>synchroniz</w:t>
      </w:r>
      <w:r w:rsidR="00665413">
        <w:rPr>
          <w:rFonts w:cstheme="minorHAnsi"/>
          <w:bCs/>
          <w:sz w:val="24"/>
          <w:szCs w:val="24"/>
          <w:highlight w:val="yellow"/>
        </w:rPr>
        <w:t>e</w:t>
      </w:r>
      <w:r w:rsidR="00665413" w:rsidRPr="001A026B">
        <w:rPr>
          <w:rFonts w:cstheme="minorHAnsi"/>
          <w:bCs/>
          <w:sz w:val="24"/>
          <w:szCs w:val="24"/>
          <w:highlight w:val="yellow"/>
        </w:rPr>
        <w:t xml:space="preserve"> </w:t>
      </w:r>
      <w:r w:rsidR="001A026B" w:rsidRPr="001A026B">
        <w:rPr>
          <w:rFonts w:cstheme="minorHAnsi"/>
          <w:bCs/>
          <w:sz w:val="24"/>
          <w:szCs w:val="24"/>
          <w:highlight w:val="yellow"/>
        </w:rPr>
        <w:t xml:space="preserve">with the sensor data, and automatically partition this video </w:t>
      </w:r>
      <w:r w:rsidR="001A026B" w:rsidRPr="002C3067">
        <w:rPr>
          <w:rFonts w:ascii="Calibri" w:eastAsia="Calibri" w:hAnsi="Calibri" w:cs="Calibri"/>
          <w:bCs/>
          <w:sz w:val="24"/>
          <w:szCs w:val="24"/>
          <w:highlight w:val="yellow"/>
        </w:rPr>
        <w:t>into analyzable and non-analyzable segments</w:t>
      </w:r>
      <w:r w:rsidRPr="001A026B">
        <w:rPr>
          <w:rFonts w:cstheme="minorHAnsi"/>
          <w:bCs/>
          <w:sz w:val="24"/>
          <w:szCs w:val="24"/>
          <w:highlight w:val="yellow"/>
        </w:rPr>
        <w:t>.</w:t>
      </w:r>
    </w:p>
    <w:p w14:paraId="765D7137" w14:textId="77777777" w:rsidR="007D39AE" w:rsidRPr="00400153" w:rsidRDefault="007D39AE" w:rsidP="007D39AE">
      <w:pPr>
        <w:jc w:val="both"/>
        <w:rPr>
          <w:rFonts w:cstheme="minorHAnsi"/>
          <w:bCs/>
          <w:sz w:val="24"/>
          <w:szCs w:val="24"/>
          <w:highlight w:val="yellow"/>
        </w:rPr>
      </w:pPr>
    </w:p>
    <w:p w14:paraId="36343A22" w14:textId="67E8788D" w:rsidR="008C7D81" w:rsidRPr="00400153" w:rsidRDefault="001A026B" w:rsidP="001A026B">
      <w:pPr>
        <w:jc w:val="both"/>
        <w:rPr>
          <w:rFonts w:cstheme="minorHAnsi"/>
          <w:bCs/>
          <w:sz w:val="24"/>
          <w:szCs w:val="24"/>
          <w:highlight w:val="yellow"/>
        </w:rPr>
      </w:pPr>
      <w:r w:rsidRPr="001A026B">
        <w:rPr>
          <w:rFonts w:cstheme="minorHAnsi"/>
          <w:bCs/>
          <w:sz w:val="24"/>
          <w:szCs w:val="24"/>
        </w:rPr>
        <w:t xml:space="preserve">NOTE: </w:t>
      </w:r>
      <w:r w:rsidR="008C7D81" w:rsidRPr="001A026B">
        <w:rPr>
          <w:rFonts w:cstheme="minorHAnsi"/>
          <w:bCs/>
          <w:sz w:val="24"/>
          <w:szCs w:val="24"/>
        </w:rPr>
        <w:t>The software considers segments analyzable when at least one stable zone is detected. A stable zone is created when sensors detect ≥2</w:t>
      </w:r>
      <w:r w:rsidR="00AF0DE0" w:rsidRPr="001A026B">
        <w:rPr>
          <w:rFonts w:cstheme="minorHAnsi"/>
          <w:bCs/>
          <w:sz w:val="24"/>
          <w:szCs w:val="24"/>
        </w:rPr>
        <w:t xml:space="preserve"> </w:t>
      </w:r>
      <w:r w:rsidR="008C7D81" w:rsidRPr="001A026B">
        <w:rPr>
          <w:rFonts w:cstheme="minorHAnsi"/>
          <w:bCs/>
          <w:sz w:val="24"/>
          <w:szCs w:val="24"/>
        </w:rPr>
        <w:t>g on one sensor with a minimum of one adjacent sensor detecting ≥1</w:t>
      </w:r>
      <w:r w:rsidR="00AF0DE0" w:rsidRPr="001A026B">
        <w:rPr>
          <w:rFonts w:cstheme="minorHAnsi"/>
          <w:bCs/>
          <w:sz w:val="24"/>
          <w:szCs w:val="24"/>
        </w:rPr>
        <w:t xml:space="preserve"> </w:t>
      </w:r>
      <w:r w:rsidR="008C7D81" w:rsidRPr="001A026B">
        <w:rPr>
          <w:rFonts w:cstheme="minorHAnsi"/>
          <w:bCs/>
          <w:sz w:val="24"/>
          <w:szCs w:val="24"/>
        </w:rPr>
        <w:t>g and when the weight distribution of a zone is stable for more than 0.38 s.</w:t>
      </w:r>
    </w:p>
    <w:p w14:paraId="103DE4F4" w14:textId="77777777" w:rsidR="007D39AE" w:rsidRPr="00400153" w:rsidRDefault="007D39AE" w:rsidP="007D39AE">
      <w:pPr>
        <w:jc w:val="both"/>
        <w:rPr>
          <w:rFonts w:cstheme="minorHAnsi"/>
          <w:bCs/>
          <w:sz w:val="24"/>
          <w:szCs w:val="24"/>
          <w:highlight w:val="yellow"/>
        </w:rPr>
      </w:pPr>
    </w:p>
    <w:p w14:paraId="50466172" w14:textId="77777777" w:rsidR="001A026B" w:rsidRDefault="008C7D81" w:rsidP="007D39AE">
      <w:pPr>
        <w:numPr>
          <w:ilvl w:val="1"/>
          <w:numId w:val="2"/>
        </w:numPr>
        <w:jc w:val="both"/>
        <w:rPr>
          <w:rFonts w:cstheme="minorHAnsi"/>
          <w:bCs/>
          <w:sz w:val="24"/>
          <w:szCs w:val="24"/>
          <w:highlight w:val="yellow"/>
        </w:rPr>
      </w:pPr>
      <w:bookmarkStart w:id="5" w:name="_Hlk529805222"/>
      <w:r w:rsidRPr="00400153">
        <w:rPr>
          <w:rFonts w:cstheme="minorHAnsi"/>
          <w:bCs/>
          <w:sz w:val="24"/>
          <w:szCs w:val="24"/>
          <w:highlight w:val="yellow"/>
        </w:rPr>
        <w:t xml:space="preserve">Before the first analysis in a series select </w:t>
      </w:r>
      <w:r w:rsidRPr="00AF0DE0">
        <w:rPr>
          <w:rFonts w:cstheme="minorHAnsi"/>
          <w:b/>
          <w:bCs/>
          <w:sz w:val="24"/>
          <w:szCs w:val="24"/>
          <w:highlight w:val="yellow"/>
        </w:rPr>
        <w:t>Easy scoring</w:t>
      </w:r>
      <w:r w:rsidRPr="00400153">
        <w:rPr>
          <w:rFonts w:cstheme="minorHAnsi"/>
          <w:bCs/>
          <w:sz w:val="24"/>
          <w:szCs w:val="24"/>
          <w:highlight w:val="yellow"/>
        </w:rPr>
        <w:t xml:space="preserve"> and </w:t>
      </w:r>
      <w:r w:rsidRPr="00AF0DE0">
        <w:rPr>
          <w:rFonts w:cstheme="minorHAnsi"/>
          <w:b/>
          <w:bCs/>
          <w:sz w:val="24"/>
          <w:szCs w:val="24"/>
          <w:highlight w:val="yellow"/>
        </w:rPr>
        <w:t>Independent paws setting</w:t>
      </w:r>
      <w:r w:rsidRPr="00400153">
        <w:rPr>
          <w:rFonts w:cstheme="minorHAnsi"/>
          <w:bCs/>
          <w:sz w:val="24"/>
          <w:szCs w:val="24"/>
          <w:highlight w:val="yellow"/>
        </w:rPr>
        <w:t xml:space="preserve">. </w:t>
      </w:r>
    </w:p>
    <w:bookmarkEnd w:id="5"/>
    <w:p w14:paraId="00E804CF" w14:textId="77777777" w:rsidR="001A026B" w:rsidRDefault="001A026B" w:rsidP="001A026B">
      <w:pPr>
        <w:pStyle w:val="ListParagraph"/>
        <w:rPr>
          <w:rFonts w:cstheme="minorHAnsi"/>
          <w:bCs/>
          <w:sz w:val="24"/>
          <w:szCs w:val="24"/>
          <w:highlight w:val="yellow"/>
        </w:rPr>
      </w:pPr>
    </w:p>
    <w:p w14:paraId="0CA6F116" w14:textId="5E5A677F" w:rsidR="008C7D81" w:rsidRPr="00400153" w:rsidRDefault="001A026B" w:rsidP="001A026B">
      <w:pPr>
        <w:jc w:val="both"/>
        <w:rPr>
          <w:rFonts w:cstheme="minorHAnsi"/>
          <w:bCs/>
          <w:sz w:val="24"/>
          <w:szCs w:val="24"/>
          <w:highlight w:val="yellow"/>
        </w:rPr>
      </w:pPr>
      <w:r w:rsidRPr="001A026B">
        <w:rPr>
          <w:rFonts w:cstheme="minorHAnsi"/>
          <w:bCs/>
          <w:sz w:val="24"/>
          <w:szCs w:val="24"/>
        </w:rPr>
        <w:t xml:space="preserve">NOTE: </w:t>
      </w:r>
      <w:r w:rsidR="008C7D81" w:rsidRPr="001A026B">
        <w:rPr>
          <w:rFonts w:cstheme="minorHAnsi"/>
          <w:bCs/>
          <w:sz w:val="24"/>
          <w:szCs w:val="24"/>
        </w:rPr>
        <w:t>Easy scoring allows iteration validation of segments where the stable zone does not change based on the validation of the first stable zone of that segment. Independent paws setting provides the observer with access to the keyboard shortcuts that allow individual identification of each paw. The observer assigns zones that meet minimal criteria as right hind, left hind, right fore, left fore, both forepaws</w:t>
      </w:r>
      <w:r w:rsidR="00665413">
        <w:rPr>
          <w:rFonts w:cstheme="minorHAnsi"/>
          <w:bCs/>
          <w:sz w:val="24"/>
          <w:szCs w:val="24"/>
        </w:rPr>
        <w:t>,</w:t>
      </w:r>
      <w:r w:rsidR="008C7D81" w:rsidRPr="001A026B">
        <w:rPr>
          <w:rFonts w:cstheme="minorHAnsi"/>
          <w:bCs/>
          <w:sz w:val="24"/>
          <w:szCs w:val="24"/>
        </w:rPr>
        <w:t xml:space="preserve"> other body part, or ignore zone by using the keyboard shortcuts while holding the cursor over the segment per the video and scaled map of activated sensors. </w:t>
      </w:r>
    </w:p>
    <w:p w14:paraId="6E4223C5" w14:textId="77777777" w:rsidR="007D39AE" w:rsidRPr="00400153" w:rsidRDefault="007D39AE" w:rsidP="007D39AE">
      <w:pPr>
        <w:jc w:val="both"/>
        <w:rPr>
          <w:rFonts w:cstheme="minorHAnsi"/>
          <w:bCs/>
          <w:sz w:val="24"/>
          <w:szCs w:val="24"/>
        </w:rPr>
      </w:pPr>
    </w:p>
    <w:p w14:paraId="7B7B9E73" w14:textId="6DB665BF" w:rsidR="008C7D81" w:rsidRPr="00400153" w:rsidRDefault="008C7D81" w:rsidP="007D39AE">
      <w:pPr>
        <w:numPr>
          <w:ilvl w:val="1"/>
          <w:numId w:val="2"/>
        </w:numPr>
        <w:jc w:val="both"/>
        <w:rPr>
          <w:rFonts w:cstheme="minorHAnsi"/>
          <w:bCs/>
          <w:sz w:val="24"/>
          <w:szCs w:val="24"/>
        </w:rPr>
      </w:pPr>
      <w:bookmarkStart w:id="6" w:name="_Hlk529805018"/>
      <w:r w:rsidRPr="00400153">
        <w:rPr>
          <w:rFonts w:cstheme="minorHAnsi"/>
          <w:bCs/>
          <w:sz w:val="24"/>
          <w:szCs w:val="24"/>
          <w:highlight w:val="yellow"/>
        </w:rPr>
        <w:t xml:space="preserve">Select </w:t>
      </w:r>
      <w:r w:rsidRPr="00AF0DE0">
        <w:rPr>
          <w:rFonts w:cstheme="minorHAnsi"/>
          <w:b/>
          <w:bCs/>
          <w:sz w:val="24"/>
          <w:szCs w:val="24"/>
          <w:highlight w:val="yellow"/>
        </w:rPr>
        <w:t>&gt;&gt;</w:t>
      </w:r>
      <w:r w:rsidRPr="00400153">
        <w:rPr>
          <w:rFonts w:cstheme="minorHAnsi"/>
          <w:bCs/>
          <w:sz w:val="24"/>
          <w:szCs w:val="24"/>
          <w:highlight w:val="yellow"/>
        </w:rPr>
        <w:t xml:space="preserve"> to move to the first analyzable segment. If a stable zone does not have the correct paw identified then hold the cursor over that zone and press the shortcut</w:t>
      </w:r>
      <w:r w:rsidR="001A026B">
        <w:rPr>
          <w:rFonts w:cstheme="minorHAnsi"/>
          <w:bCs/>
          <w:sz w:val="24"/>
          <w:szCs w:val="24"/>
          <w:highlight w:val="yellow"/>
        </w:rPr>
        <w:t xml:space="preserve"> (</w:t>
      </w:r>
      <w:r w:rsidR="001A026B" w:rsidRPr="00400153">
        <w:rPr>
          <w:rFonts w:cstheme="minorHAnsi"/>
          <w:bCs/>
          <w:sz w:val="24"/>
          <w:szCs w:val="24"/>
          <w:highlight w:val="yellow"/>
        </w:rPr>
        <w:t>right hind</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s</w:t>
      </w:r>
      <w:r w:rsidR="001A026B">
        <w:rPr>
          <w:rFonts w:cstheme="minorHAnsi"/>
          <w:bCs/>
          <w:sz w:val="24"/>
          <w:szCs w:val="24"/>
          <w:highlight w:val="yellow"/>
        </w:rPr>
        <w:t>;</w:t>
      </w:r>
      <w:r w:rsidR="001A026B" w:rsidRPr="00400153">
        <w:rPr>
          <w:rFonts w:cstheme="minorHAnsi"/>
          <w:bCs/>
          <w:sz w:val="24"/>
          <w:szCs w:val="24"/>
          <w:highlight w:val="yellow"/>
        </w:rPr>
        <w:t xml:space="preserve"> left hind</w:t>
      </w:r>
      <w:r w:rsidR="001A026B">
        <w:rPr>
          <w:rFonts w:cstheme="minorHAnsi"/>
          <w:bCs/>
          <w:sz w:val="24"/>
          <w:szCs w:val="24"/>
          <w:highlight w:val="yellow"/>
        </w:rPr>
        <w:t xml:space="preserve">, </w:t>
      </w:r>
      <w:r w:rsidR="001A026B" w:rsidRPr="00AF0DE0">
        <w:rPr>
          <w:rFonts w:cstheme="minorHAnsi"/>
          <w:b/>
          <w:bCs/>
          <w:sz w:val="24"/>
          <w:szCs w:val="24"/>
          <w:highlight w:val="yellow"/>
        </w:rPr>
        <w:t>a</w:t>
      </w:r>
      <w:r w:rsidR="001A026B">
        <w:rPr>
          <w:rFonts w:cstheme="minorHAnsi"/>
          <w:bCs/>
          <w:sz w:val="24"/>
          <w:szCs w:val="24"/>
          <w:highlight w:val="yellow"/>
        </w:rPr>
        <w:t>;</w:t>
      </w:r>
      <w:r w:rsidR="001A026B" w:rsidRPr="00400153">
        <w:rPr>
          <w:rFonts w:cstheme="minorHAnsi"/>
          <w:bCs/>
          <w:sz w:val="24"/>
          <w:szCs w:val="24"/>
          <w:highlight w:val="yellow"/>
        </w:rPr>
        <w:t xml:space="preserve"> right fore</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w</w:t>
      </w:r>
      <w:r w:rsidR="001A026B">
        <w:rPr>
          <w:rFonts w:cstheme="minorHAnsi"/>
          <w:bCs/>
          <w:sz w:val="24"/>
          <w:szCs w:val="24"/>
          <w:highlight w:val="yellow"/>
        </w:rPr>
        <w:t>;</w:t>
      </w:r>
      <w:r w:rsidR="001A026B" w:rsidRPr="00400153">
        <w:rPr>
          <w:rFonts w:cstheme="minorHAnsi"/>
          <w:bCs/>
          <w:sz w:val="24"/>
          <w:szCs w:val="24"/>
          <w:highlight w:val="yellow"/>
        </w:rPr>
        <w:t xml:space="preserve"> left fore</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q</w:t>
      </w:r>
      <w:r w:rsidR="001A026B">
        <w:rPr>
          <w:rFonts w:cstheme="minorHAnsi"/>
          <w:bCs/>
          <w:sz w:val="24"/>
          <w:szCs w:val="24"/>
          <w:highlight w:val="yellow"/>
        </w:rPr>
        <w:t>;</w:t>
      </w:r>
      <w:r w:rsidR="001A026B" w:rsidRPr="00400153">
        <w:rPr>
          <w:rFonts w:cstheme="minorHAnsi"/>
          <w:bCs/>
          <w:sz w:val="24"/>
          <w:szCs w:val="24"/>
          <w:highlight w:val="yellow"/>
        </w:rPr>
        <w:t xml:space="preserve"> both forepaws</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e</w:t>
      </w:r>
      <w:r w:rsidR="001A026B">
        <w:rPr>
          <w:rFonts w:cstheme="minorHAnsi"/>
          <w:bCs/>
          <w:sz w:val="24"/>
          <w:szCs w:val="24"/>
          <w:highlight w:val="yellow"/>
        </w:rPr>
        <w:t>;</w:t>
      </w:r>
      <w:r w:rsidR="001A026B" w:rsidRPr="00400153">
        <w:rPr>
          <w:rFonts w:cstheme="minorHAnsi"/>
          <w:bCs/>
          <w:sz w:val="24"/>
          <w:szCs w:val="24"/>
          <w:highlight w:val="yellow"/>
        </w:rPr>
        <w:t xml:space="preserve"> other section of the body</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z</w:t>
      </w:r>
      <w:r w:rsidR="001A026B" w:rsidRPr="00400153">
        <w:rPr>
          <w:rFonts w:cstheme="minorHAnsi"/>
          <w:bCs/>
          <w:sz w:val="24"/>
          <w:szCs w:val="24"/>
          <w:highlight w:val="yellow"/>
        </w:rPr>
        <w:t>, ignore zone</w:t>
      </w:r>
      <w:r w:rsidR="001A026B">
        <w:rPr>
          <w:rFonts w:cstheme="minorHAnsi"/>
          <w:bCs/>
          <w:sz w:val="24"/>
          <w:szCs w:val="24"/>
          <w:highlight w:val="yellow"/>
        </w:rPr>
        <w:t>,</w:t>
      </w:r>
      <w:r w:rsidR="001A026B" w:rsidRPr="00400153">
        <w:rPr>
          <w:rFonts w:cstheme="minorHAnsi"/>
          <w:bCs/>
          <w:sz w:val="24"/>
          <w:szCs w:val="24"/>
          <w:highlight w:val="yellow"/>
        </w:rPr>
        <w:t xml:space="preserve"> </w:t>
      </w:r>
      <w:r w:rsidR="001A026B" w:rsidRPr="00AF0DE0">
        <w:rPr>
          <w:rFonts w:cstheme="minorHAnsi"/>
          <w:b/>
          <w:bCs/>
          <w:sz w:val="24"/>
          <w:szCs w:val="24"/>
          <w:highlight w:val="yellow"/>
        </w:rPr>
        <w:t>x</w:t>
      </w:r>
      <w:r w:rsidR="001A026B">
        <w:rPr>
          <w:rFonts w:cstheme="minorHAnsi"/>
          <w:bCs/>
          <w:sz w:val="24"/>
          <w:szCs w:val="24"/>
          <w:highlight w:val="yellow"/>
        </w:rPr>
        <w:t>)</w:t>
      </w:r>
      <w:r w:rsidRPr="00400153">
        <w:rPr>
          <w:rFonts w:cstheme="minorHAnsi"/>
          <w:bCs/>
          <w:sz w:val="24"/>
          <w:szCs w:val="24"/>
          <w:highlight w:val="yellow"/>
        </w:rPr>
        <w:t xml:space="preserve"> that corresponds with the correct body part.</w:t>
      </w:r>
      <w:bookmarkEnd w:id="6"/>
    </w:p>
    <w:p w14:paraId="58AD5C41" w14:textId="77777777" w:rsidR="007D39AE" w:rsidRPr="00400153" w:rsidRDefault="007D39AE" w:rsidP="007D39AE">
      <w:pPr>
        <w:jc w:val="both"/>
        <w:rPr>
          <w:rFonts w:cstheme="minorHAnsi"/>
          <w:bCs/>
          <w:sz w:val="24"/>
          <w:szCs w:val="24"/>
        </w:rPr>
      </w:pPr>
    </w:p>
    <w:p w14:paraId="0815B501" w14:textId="516FF024" w:rsidR="008C7D81" w:rsidRPr="00400153" w:rsidRDefault="00C8277C" w:rsidP="00C8277C">
      <w:pPr>
        <w:jc w:val="both"/>
        <w:rPr>
          <w:rFonts w:cstheme="minorHAnsi"/>
          <w:bCs/>
          <w:sz w:val="24"/>
          <w:szCs w:val="24"/>
        </w:rPr>
      </w:pPr>
      <w:r>
        <w:rPr>
          <w:rFonts w:cstheme="minorHAnsi"/>
          <w:bCs/>
          <w:sz w:val="24"/>
          <w:szCs w:val="24"/>
        </w:rPr>
        <w:t xml:space="preserve">NOTE: </w:t>
      </w:r>
      <w:r w:rsidR="008C7D81" w:rsidRPr="00400153">
        <w:rPr>
          <w:rFonts w:cstheme="minorHAnsi"/>
          <w:bCs/>
          <w:sz w:val="24"/>
          <w:szCs w:val="24"/>
        </w:rPr>
        <w:t>A minimum of 1.5 min of analyzable time is required to meet analysis thresholds.</w:t>
      </w:r>
      <w:r>
        <w:rPr>
          <w:rFonts w:cstheme="minorHAnsi"/>
          <w:bCs/>
          <w:sz w:val="24"/>
          <w:szCs w:val="24"/>
        </w:rPr>
        <w:t xml:space="preserve"> </w:t>
      </w:r>
      <w:r w:rsidR="008C7D81" w:rsidRPr="00400153">
        <w:rPr>
          <w:rFonts w:cstheme="minorHAnsi"/>
          <w:bCs/>
          <w:sz w:val="24"/>
          <w:szCs w:val="24"/>
        </w:rPr>
        <w:t xml:space="preserve">Analyzed segments are added and averaged automatically for output per paw(s) by the software. </w:t>
      </w:r>
    </w:p>
    <w:p w14:paraId="316878DE" w14:textId="77777777" w:rsidR="007D39AE" w:rsidRPr="00400153" w:rsidRDefault="007D39AE" w:rsidP="007D39AE">
      <w:pPr>
        <w:jc w:val="both"/>
        <w:rPr>
          <w:rFonts w:cstheme="minorHAnsi"/>
          <w:bCs/>
          <w:sz w:val="24"/>
          <w:szCs w:val="24"/>
        </w:rPr>
      </w:pPr>
    </w:p>
    <w:p w14:paraId="43CDAA59" w14:textId="203E9AC8" w:rsidR="008C7D81" w:rsidRPr="00400153" w:rsidRDefault="008C7D81" w:rsidP="007D39AE">
      <w:pPr>
        <w:numPr>
          <w:ilvl w:val="1"/>
          <w:numId w:val="2"/>
        </w:numPr>
        <w:jc w:val="both"/>
        <w:rPr>
          <w:rFonts w:cstheme="minorHAnsi"/>
          <w:bCs/>
          <w:sz w:val="24"/>
          <w:szCs w:val="24"/>
        </w:rPr>
      </w:pPr>
      <w:r w:rsidRPr="00400153">
        <w:rPr>
          <w:rFonts w:cstheme="minorHAnsi"/>
          <w:bCs/>
          <w:sz w:val="24"/>
          <w:szCs w:val="24"/>
          <w:highlight w:val="yellow"/>
        </w:rPr>
        <w:t>The ADWB software then automatically calculates the percentage of analyzed time spent and percentage of body weight (g) placed on each of the four limb options.</w:t>
      </w:r>
      <w:r w:rsidR="002D1241">
        <w:rPr>
          <w:rFonts w:cstheme="minorHAnsi"/>
          <w:bCs/>
          <w:sz w:val="24"/>
          <w:szCs w:val="24"/>
          <w:highlight w:val="yellow"/>
        </w:rPr>
        <w:t xml:space="preserve"> Export</w:t>
      </w:r>
      <w:r w:rsidRPr="00400153">
        <w:rPr>
          <w:rFonts w:cstheme="minorHAnsi"/>
          <w:bCs/>
          <w:sz w:val="24"/>
          <w:szCs w:val="24"/>
          <w:highlight w:val="yellow"/>
        </w:rPr>
        <w:t xml:space="preserve"> these values</w:t>
      </w:r>
      <w:r w:rsidR="002D1241">
        <w:rPr>
          <w:rFonts w:cstheme="minorHAnsi"/>
          <w:bCs/>
          <w:sz w:val="24"/>
          <w:szCs w:val="24"/>
          <w:highlight w:val="yellow"/>
        </w:rPr>
        <w:t xml:space="preserve"> </w:t>
      </w:r>
      <w:r w:rsidRPr="00400153">
        <w:rPr>
          <w:rFonts w:cstheme="minorHAnsi"/>
          <w:bCs/>
          <w:sz w:val="24"/>
          <w:szCs w:val="24"/>
          <w:highlight w:val="yellow"/>
        </w:rPr>
        <w:t>into a new</w:t>
      </w:r>
      <w:r w:rsidR="002D1241">
        <w:rPr>
          <w:rFonts w:cstheme="minorHAnsi"/>
          <w:bCs/>
          <w:sz w:val="24"/>
          <w:szCs w:val="24"/>
          <w:highlight w:val="yellow"/>
        </w:rPr>
        <w:t xml:space="preserve"> spreadsheet </w:t>
      </w:r>
      <w:r w:rsidRPr="00400153">
        <w:rPr>
          <w:rFonts w:cstheme="minorHAnsi"/>
          <w:bCs/>
          <w:sz w:val="24"/>
          <w:szCs w:val="24"/>
          <w:highlight w:val="yellow"/>
        </w:rPr>
        <w:t xml:space="preserve">by selecting </w:t>
      </w:r>
      <w:r w:rsidRPr="00AF0DE0">
        <w:rPr>
          <w:rFonts w:cstheme="minorHAnsi"/>
          <w:b/>
          <w:bCs/>
          <w:sz w:val="24"/>
          <w:szCs w:val="24"/>
          <w:highlight w:val="yellow"/>
        </w:rPr>
        <w:t>Results</w:t>
      </w:r>
      <w:r w:rsidRPr="00400153">
        <w:rPr>
          <w:rFonts w:cstheme="minorHAnsi"/>
          <w:bCs/>
          <w:sz w:val="24"/>
          <w:szCs w:val="24"/>
          <w:highlight w:val="yellow"/>
        </w:rPr>
        <w:t xml:space="preserve">, </w:t>
      </w:r>
      <w:r w:rsidRPr="00AF0DE0">
        <w:rPr>
          <w:rFonts w:cstheme="minorHAnsi"/>
          <w:b/>
          <w:bCs/>
          <w:sz w:val="24"/>
          <w:szCs w:val="24"/>
          <w:highlight w:val="yellow"/>
        </w:rPr>
        <w:t>Export</w:t>
      </w:r>
      <w:r w:rsidRPr="00400153">
        <w:rPr>
          <w:rFonts w:cstheme="minorHAnsi"/>
          <w:bCs/>
          <w:sz w:val="24"/>
          <w:szCs w:val="24"/>
          <w:highlight w:val="yellow"/>
        </w:rPr>
        <w:t xml:space="preserve">, selecting </w:t>
      </w:r>
      <w:r w:rsidRPr="00AF0DE0">
        <w:rPr>
          <w:rFonts w:cstheme="minorHAnsi"/>
          <w:b/>
          <w:bCs/>
          <w:sz w:val="24"/>
          <w:szCs w:val="24"/>
          <w:highlight w:val="yellow"/>
        </w:rPr>
        <w:t>Yes</w:t>
      </w:r>
      <w:r w:rsidRPr="00400153">
        <w:rPr>
          <w:rFonts w:cstheme="minorHAnsi"/>
          <w:bCs/>
          <w:sz w:val="24"/>
          <w:szCs w:val="24"/>
          <w:highlight w:val="yellow"/>
        </w:rPr>
        <w:t xml:space="preserve"> to the prompt question asking if only the first five summary lines should be exported, and selecting the location of the output.</w:t>
      </w:r>
      <w:r w:rsidRPr="00400153">
        <w:rPr>
          <w:rFonts w:cstheme="minorHAnsi"/>
          <w:bCs/>
          <w:sz w:val="24"/>
          <w:szCs w:val="24"/>
        </w:rPr>
        <w:t xml:space="preserve"> </w:t>
      </w:r>
    </w:p>
    <w:p w14:paraId="00FF56A9" w14:textId="77777777" w:rsidR="007D39AE" w:rsidRPr="00400153" w:rsidRDefault="007D39AE" w:rsidP="007D39AE">
      <w:pPr>
        <w:jc w:val="both"/>
        <w:rPr>
          <w:rFonts w:cstheme="minorHAnsi"/>
          <w:sz w:val="24"/>
          <w:szCs w:val="24"/>
        </w:rPr>
      </w:pPr>
    </w:p>
    <w:p w14:paraId="440D0102" w14:textId="23DAB542" w:rsidR="008C7D81" w:rsidRPr="00400153" w:rsidRDefault="008C7D81" w:rsidP="007D39AE">
      <w:pPr>
        <w:numPr>
          <w:ilvl w:val="1"/>
          <w:numId w:val="2"/>
        </w:numPr>
        <w:jc w:val="both"/>
        <w:rPr>
          <w:rFonts w:cstheme="minorHAnsi"/>
          <w:sz w:val="24"/>
          <w:szCs w:val="24"/>
        </w:rPr>
      </w:pPr>
      <w:r w:rsidRPr="00400153">
        <w:rPr>
          <w:rFonts w:cstheme="minorHAnsi"/>
          <w:bCs/>
          <w:sz w:val="24"/>
          <w:szCs w:val="24"/>
        </w:rPr>
        <w:t>Euthanize animals by CO2 inhalation followed by thoracotomy at the end of the study period.</w:t>
      </w:r>
    </w:p>
    <w:p w14:paraId="6B36B301" w14:textId="77777777" w:rsidR="007D39AE" w:rsidRPr="00400153" w:rsidRDefault="007D39AE" w:rsidP="007D39AE">
      <w:pPr>
        <w:jc w:val="both"/>
        <w:rPr>
          <w:rFonts w:cstheme="minorHAnsi"/>
          <w:sz w:val="24"/>
          <w:szCs w:val="24"/>
        </w:rPr>
      </w:pPr>
    </w:p>
    <w:p w14:paraId="41EC7A0D" w14:textId="576CCAAB" w:rsidR="008C7D81" w:rsidRPr="00400153" w:rsidRDefault="008C7D81" w:rsidP="007D39AE">
      <w:pPr>
        <w:numPr>
          <w:ilvl w:val="1"/>
          <w:numId w:val="2"/>
        </w:numPr>
        <w:jc w:val="both"/>
        <w:rPr>
          <w:rFonts w:cstheme="minorHAnsi"/>
          <w:sz w:val="24"/>
          <w:szCs w:val="24"/>
        </w:rPr>
      </w:pPr>
      <w:r w:rsidRPr="00400153">
        <w:rPr>
          <w:rFonts w:cstheme="minorHAnsi"/>
          <w:sz w:val="24"/>
          <w:szCs w:val="24"/>
          <w:highlight w:val="yellow"/>
        </w:rPr>
        <w:t xml:space="preserve">For each additional animal in the same group, select </w:t>
      </w:r>
      <w:r w:rsidRPr="00AF0DE0">
        <w:rPr>
          <w:rFonts w:cstheme="minorHAnsi"/>
          <w:b/>
          <w:sz w:val="24"/>
          <w:szCs w:val="24"/>
          <w:highlight w:val="yellow"/>
        </w:rPr>
        <w:t>New</w:t>
      </w:r>
      <w:r w:rsidRPr="00400153">
        <w:rPr>
          <w:rFonts w:cstheme="minorHAnsi"/>
          <w:sz w:val="24"/>
          <w:szCs w:val="24"/>
          <w:highlight w:val="yellow"/>
        </w:rPr>
        <w:t xml:space="preserve"> and enter a unique animal name but do not change the project name. Select </w:t>
      </w:r>
      <w:r w:rsidRPr="00AF0DE0">
        <w:rPr>
          <w:rFonts w:cstheme="minorHAnsi"/>
          <w:b/>
          <w:sz w:val="24"/>
          <w:szCs w:val="24"/>
          <w:highlight w:val="yellow"/>
        </w:rPr>
        <w:t>Next</w:t>
      </w:r>
      <w:r w:rsidRPr="00400153">
        <w:rPr>
          <w:rFonts w:cstheme="minorHAnsi"/>
          <w:sz w:val="24"/>
          <w:szCs w:val="24"/>
          <w:highlight w:val="yellow"/>
        </w:rPr>
        <w:t xml:space="preserve">, ensure </w:t>
      </w:r>
      <w:r w:rsidRPr="00AF0DE0">
        <w:rPr>
          <w:rFonts w:cstheme="minorHAnsi"/>
          <w:b/>
          <w:sz w:val="24"/>
          <w:szCs w:val="24"/>
          <w:highlight w:val="yellow"/>
        </w:rPr>
        <w:t>Enable video capture</w:t>
      </w:r>
      <w:r w:rsidRPr="00400153">
        <w:rPr>
          <w:rFonts w:cstheme="minorHAnsi"/>
          <w:sz w:val="24"/>
          <w:szCs w:val="24"/>
          <w:highlight w:val="yellow"/>
        </w:rPr>
        <w:t xml:space="preserve"> is selected, and select </w:t>
      </w:r>
      <w:r w:rsidRPr="00AF0DE0">
        <w:rPr>
          <w:rFonts w:cstheme="minorHAnsi"/>
          <w:b/>
          <w:sz w:val="24"/>
          <w:szCs w:val="24"/>
          <w:highlight w:val="yellow"/>
        </w:rPr>
        <w:t>OK</w:t>
      </w:r>
      <w:r w:rsidRPr="00400153">
        <w:rPr>
          <w:rFonts w:cstheme="minorHAnsi"/>
          <w:sz w:val="24"/>
          <w:szCs w:val="24"/>
          <w:highlight w:val="yellow"/>
        </w:rPr>
        <w:t>. Follow steps 5.</w:t>
      </w:r>
      <w:r w:rsidR="00632F8B">
        <w:rPr>
          <w:rFonts w:cstheme="minorHAnsi"/>
          <w:sz w:val="24"/>
          <w:szCs w:val="24"/>
          <w:highlight w:val="yellow"/>
        </w:rPr>
        <w:t>5</w:t>
      </w:r>
      <w:r w:rsidRPr="00400153">
        <w:rPr>
          <w:rFonts w:cstheme="minorHAnsi"/>
          <w:sz w:val="24"/>
          <w:szCs w:val="24"/>
          <w:highlight w:val="yellow"/>
        </w:rPr>
        <w:t xml:space="preserve"> to 5.1</w:t>
      </w:r>
      <w:r w:rsidR="00632F8B">
        <w:rPr>
          <w:rFonts w:cstheme="minorHAnsi"/>
          <w:sz w:val="24"/>
          <w:szCs w:val="24"/>
          <w:highlight w:val="yellow"/>
        </w:rPr>
        <w:t>2</w:t>
      </w:r>
      <w:r w:rsidRPr="00400153">
        <w:rPr>
          <w:rFonts w:cstheme="minorHAnsi"/>
          <w:sz w:val="24"/>
          <w:szCs w:val="24"/>
          <w:highlight w:val="yellow"/>
        </w:rPr>
        <w:t xml:space="preserve"> as for the first animal.</w:t>
      </w:r>
    </w:p>
    <w:bookmarkEnd w:id="0"/>
    <w:p w14:paraId="65A61BD9" w14:textId="77777777" w:rsidR="007D39AE" w:rsidRPr="00400153" w:rsidRDefault="007D39AE" w:rsidP="007D39AE">
      <w:pPr>
        <w:jc w:val="both"/>
        <w:rPr>
          <w:rFonts w:cstheme="minorHAnsi"/>
          <w:sz w:val="24"/>
          <w:szCs w:val="24"/>
        </w:rPr>
      </w:pPr>
    </w:p>
    <w:p w14:paraId="281313C6" w14:textId="39FFAD1F" w:rsidR="008C7D81" w:rsidRPr="00400153" w:rsidRDefault="008C7D81" w:rsidP="007D39AE">
      <w:pPr>
        <w:jc w:val="both"/>
        <w:rPr>
          <w:rFonts w:cstheme="minorHAnsi"/>
          <w:b/>
          <w:sz w:val="24"/>
          <w:szCs w:val="24"/>
        </w:rPr>
      </w:pPr>
      <w:r w:rsidRPr="00400153">
        <w:rPr>
          <w:rFonts w:cstheme="minorHAnsi"/>
          <w:b/>
          <w:sz w:val="24"/>
          <w:szCs w:val="24"/>
        </w:rPr>
        <w:t>REPRESENTATIVE RESULTS</w:t>
      </w:r>
      <w:r w:rsidR="002D1241">
        <w:rPr>
          <w:rFonts w:cstheme="minorHAnsi"/>
          <w:b/>
          <w:sz w:val="24"/>
          <w:szCs w:val="24"/>
        </w:rPr>
        <w:t>:</w:t>
      </w:r>
    </w:p>
    <w:p w14:paraId="7EEA5E9B" w14:textId="1D0EB9A8" w:rsidR="008C7D81" w:rsidRPr="00400153" w:rsidRDefault="008C7D81" w:rsidP="00F46449">
      <w:pPr>
        <w:jc w:val="both"/>
        <w:rPr>
          <w:rFonts w:cstheme="minorHAnsi"/>
          <w:sz w:val="24"/>
          <w:szCs w:val="24"/>
        </w:rPr>
      </w:pPr>
      <w:r w:rsidRPr="00400153">
        <w:rPr>
          <w:rFonts w:cstheme="minorHAnsi"/>
          <w:sz w:val="24"/>
          <w:szCs w:val="24"/>
        </w:rPr>
        <w:t xml:space="preserve">Acute and chronic inflammatory and chronic degenerative joint pain was produced by IA injection into the left knee of C57BL/6J male and female mice prior to pain assessment using the protocol outlined above. Joint pain was measured as evoked pain scores (EPS) and spontaneous pain behaviors measured with an advanced dynamic weight bearing (ADWB) device. For the purposes </w:t>
      </w:r>
      <w:r w:rsidRPr="00400153">
        <w:rPr>
          <w:rFonts w:cstheme="minorHAnsi"/>
          <w:sz w:val="24"/>
          <w:szCs w:val="24"/>
        </w:rPr>
        <w:lastRenderedPageBreak/>
        <w:t>of this report, individual comparisons were made using Student’s t tests. For experiments where analgesic doses are being compared, ANOVA may be a more appropriate statistical comparison.</w:t>
      </w:r>
    </w:p>
    <w:p w14:paraId="437CAD3B" w14:textId="77777777" w:rsidR="00F46449" w:rsidRDefault="00F46449" w:rsidP="00F46449">
      <w:pPr>
        <w:jc w:val="both"/>
        <w:rPr>
          <w:rFonts w:cstheme="minorHAnsi"/>
          <w:sz w:val="24"/>
          <w:szCs w:val="24"/>
        </w:rPr>
      </w:pPr>
    </w:p>
    <w:p w14:paraId="003C4BAF" w14:textId="084CDB4F" w:rsidR="008C7D81" w:rsidRPr="00400153" w:rsidRDefault="008C7D81" w:rsidP="00F46449">
      <w:pPr>
        <w:jc w:val="both"/>
        <w:rPr>
          <w:rFonts w:cstheme="minorHAnsi"/>
          <w:sz w:val="24"/>
          <w:szCs w:val="24"/>
        </w:rPr>
      </w:pPr>
      <w:r w:rsidRPr="00400153">
        <w:rPr>
          <w:rFonts w:cstheme="minorHAnsi"/>
          <w:sz w:val="24"/>
          <w:szCs w:val="24"/>
        </w:rPr>
        <w:t>EPS (the sum of tallied fights plus vocalizations) increased with all three types of joint pain (</w:t>
      </w:r>
      <w:r w:rsidR="002D1241" w:rsidRPr="002D1241">
        <w:rPr>
          <w:rFonts w:cstheme="minorHAnsi"/>
          <w:b/>
          <w:sz w:val="24"/>
          <w:szCs w:val="24"/>
        </w:rPr>
        <w:t>Figure 1</w:t>
      </w:r>
      <w:r w:rsidRPr="00400153">
        <w:rPr>
          <w:rFonts w:cstheme="minorHAnsi"/>
          <w:sz w:val="24"/>
          <w:szCs w:val="24"/>
        </w:rPr>
        <w:t>). ADWB measures of percent weight bearing on the left hind limb compared to naïve mice were reduced in acute and chronic inflammatory joint pain. Females but not males with chronic degenerative joint pain (COL) showed similar reductions in ADWB measures (</w:t>
      </w:r>
      <w:r w:rsidR="002D1241" w:rsidRPr="002D1241">
        <w:rPr>
          <w:rFonts w:cstheme="minorHAnsi"/>
          <w:b/>
          <w:sz w:val="24"/>
          <w:szCs w:val="24"/>
        </w:rPr>
        <w:t xml:space="preserve">Figure </w:t>
      </w:r>
      <w:r w:rsidR="00665413" w:rsidRPr="002D1241">
        <w:rPr>
          <w:rFonts w:cstheme="minorHAnsi"/>
          <w:b/>
          <w:sz w:val="24"/>
          <w:szCs w:val="24"/>
        </w:rPr>
        <w:t>2</w:t>
      </w:r>
      <w:r w:rsidR="00665413">
        <w:rPr>
          <w:rFonts w:cstheme="minorHAnsi"/>
          <w:b/>
          <w:sz w:val="24"/>
          <w:szCs w:val="24"/>
        </w:rPr>
        <w:t>A</w:t>
      </w:r>
      <w:r w:rsidRPr="00400153">
        <w:rPr>
          <w:rFonts w:cstheme="minorHAnsi"/>
          <w:sz w:val="24"/>
          <w:szCs w:val="24"/>
        </w:rPr>
        <w:t>). Males with acute inflammatory joint pain transferred more weight to the forelimbs than naïve animals. Weight bearing on forelimbs increased in female mice compared to naïve but not in males with chronic degenerative joint pain (COL) (</w:t>
      </w:r>
      <w:r w:rsidR="002D1241" w:rsidRPr="002D1241">
        <w:rPr>
          <w:rFonts w:cstheme="minorHAnsi"/>
          <w:b/>
          <w:sz w:val="24"/>
          <w:szCs w:val="24"/>
        </w:rPr>
        <w:t xml:space="preserve">Figure </w:t>
      </w:r>
      <w:r w:rsidR="00665413" w:rsidRPr="002D1241">
        <w:rPr>
          <w:rFonts w:cstheme="minorHAnsi"/>
          <w:b/>
          <w:sz w:val="24"/>
          <w:szCs w:val="24"/>
        </w:rPr>
        <w:t>2</w:t>
      </w:r>
      <w:r w:rsidR="00665413">
        <w:rPr>
          <w:rFonts w:cstheme="minorHAnsi"/>
          <w:b/>
          <w:sz w:val="24"/>
          <w:szCs w:val="24"/>
        </w:rPr>
        <w:t>B</w:t>
      </w:r>
      <w:r w:rsidRPr="00400153">
        <w:rPr>
          <w:rFonts w:cstheme="minorHAnsi"/>
          <w:sz w:val="24"/>
          <w:szCs w:val="24"/>
        </w:rPr>
        <w:t>). ADWB measures of percent time on the affected left hind limb decreased compared to naïve in mice with acute and chronic inflammatory joint pain, but this was not statistically significant. These animals did spend significantly less time on the left hind limb than on the right hind limb. In both males and females with chronic degenerative joint pain, there was no difference in time spent on the left hind limbs compared to naïve. Females with chronic degenerative joint pain spent more time on the nonarthritic right hind limb compared to naive (</w:t>
      </w:r>
      <w:r w:rsidR="002D1241" w:rsidRPr="002D1241">
        <w:rPr>
          <w:rFonts w:cstheme="minorHAnsi"/>
          <w:b/>
          <w:sz w:val="24"/>
          <w:szCs w:val="24"/>
        </w:rPr>
        <w:t xml:space="preserve">Figure </w:t>
      </w:r>
      <w:r w:rsidR="00665413" w:rsidRPr="002D1241">
        <w:rPr>
          <w:rFonts w:cstheme="minorHAnsi"/>
          <w:b/>
          <w:sz w:val="24"/>
          <w:szCs w:val="24"/>
        </w:rPr>
        <w:t>3</w:t>
      </w:r>
      <w:r w:rsidR="00665413">
        <w:rPr>
          <w:rFonts w:cstheme="minorHAnsi"/>
          <w:b/>
          <w:sz w:val="24"/>
          <w:szCs w:val="24"/>
        </w:rPr>
        <w:t>A</w:t>
      </w:r>
      <w:r w:rsidRPr="00400153">
        <w:rPr>
          <w:rFonts w:cstheme="minorHAnsi"/>
          <w:sz w:val="24"/>
          <w:szCs w:val="24"/>
        </w:rPr>
        <w:t>). Mice with acute inflammatory joint pain and females with chronic degenerative joint pain spent significantly more time on the forelimbs than naïve animals (</w:t>
      </w:r>
      <w:r w:rsidR="002D1241" w:rsidRPr="002D1241">
        <w:rPr>
          <w:rFonts w:cstheme="minorHAnsi"/>
          <w:b/>
          <w:sz w:val="24"/>
          <w:szCs w:val="24"/>
        </w:rPr>
        <w:t xml:space="preserve">Figure </w:t>
      </w:r>
      <w:r w:rsidR="00665413" w:rsidRPr="002D1241">
        <w:rPr>
          <w:rFonts w:cstheme="minorHAnsi"/>
          <w:b/>
          <w:sz w:val="24"/>
          <w:szCs w:val="24"/>
        </w:rPr>
        <w:t>3</w:t>
      </w:r>
      <w:r w:rsidR="00665413">
        <w:rPr>
          <w:rFonts w:cstheme="minorHAnsi"/>
          <w:b/>
          <w:sz w:val="24"/>
          <w:szCs w:val="24"/>
        </w:rPr>
        <w:t>B</w:t>
      </w:r>
      <w:r w:rsidRPr="00400153">
        <w:rPr>
          <w:rFonts w:cstheme="minorHAnsi"/>
          <w:sz w:val="24"/>
          <w:szCs w:val="24"/>
        </w:rPr>
        <w:t xml:space="preserve">). </w:t>
      </w:r>
    </w:p>
    <w:p w14:paraId="38A83991" w14:textId="77777777" w:rsidR="007D39AE" w:rsidRPr="00400153" w:rsidRDefault="007D39AE" w:rsidP="007D39AE">
      <w:pPr>
        <w:ind w:firstLine="720"/>
        <w:jc w:val="both"/>
        <w:rPr>
          <w:rFonts w:cstheme="minorHAnsi"/>
          <w:sz w:val="24"/>
          <w:szCs w:val="24"/>
        </w:rPr>
      </w:pPr>
    </w:p>
    <w:p w14:paraId="2430374B" w14:textId="2727B25F" w:rsidR="008C7D81" w:rsidRPr="00400153" w:rsidRDefault="008C7D81" w:rsidP="007D39AE">
      <w:pPr>
        <w:jc w:val="both"/>
        <w:rPr>
          <w:rFonts w:cstheme="minorHAnsi"/>
          <w:b/>
          <w:sz w:val="24"/>
          <w:szCs w:val="24"/>
        </w:rPr>
      </w:pPr>
      <w:r w:rsidRPr="00400153">
        <w:rPr>
          <w:rFonts w:cstheme="minorHAnsi"/>
          <w:b/>
          <w:sz w:val="24"/>
          <w:szCs w:val="24"/>
        </w:rPr>
        <w:t>FIGURE LEGENDS</w:t>
      </w:r>
      <w:r w:rsidR="002D1241">
        <w:rPr>
          <w:rFonts w:cstheme="minorHAnsi"/>
          <w:b/>
          <w:sz w:val="24"/>
          <w:szCs w:val="24"/>
        </w:rPr>
        <w:t>:</w:t>
      </w:r>
    </w:p>
    <w:p w14:paraId="68C5ECFF" w14:textId="6945CB04" w:rsidR="008C7D81" w:rsidRPr="00400153" w:rsidRDefault="002D1241" w:rsidP="007D39AE">
      <w:pPr>
        <w:jc w:val="both"/>
        <w:rPr>
          <w:rFonts w:cstheme="minorHAnsi"/>
          <w:sz w:val="24"/>
          <w:szCs w:val="24"/>
        </w:rPr>
      </w:pPr>
      <w:r w:rsidRPr="002D1241">
        <w:rPr>
          <w:rFonts w:cstheme="minorHAnsi"/>
          <w:b/>
          <w:sz w:val="24"/>
          <w:szCs w:val="24"/>
        </w:rPr>
        <w:t>Figure 1</w:t>
      </w:r>
      <w:r w:rsidR="008C7D81" w:rsidRPr="00400153">
        <w:rPr>
          <w:rFonts w:cstheme="minorHAnsi"/>
          <w:b/>
          <w:sz w:val="24"/>
          <w:szCs w:val="24"/>
        </w:rPr>
        <w:t>.</w:t>
      </w:r>
      <w:r w:rsidR="008C7D81" w:rsidRPr="002D1241">
        <w:rPr>
          <w:rFonts w:cstheme="minorHAnsi"/>
          <w:b/>
          <w:sz w:val="24"/>
          <w:szCs w:val="24"/>
        </w:rPr>
        <w:t xml:space="preserve"> Evoked pain scores for left (blue column) and right (red column) hind limbs. </w:t>
      </w:r>
      <w:r w:rsidR="008C7D81" w:rsidRPr="00400153">
        <w:rPr>
          <w:rFonts w:cstheme="minorHAnsi"/>
          <w:sz w:val="24"/>
          <w:szCs w:val="24"/>
        </w:rPr>
        <w:t xml:space="preserve">Right hind limbs served as internal controls and did not undergo any IA injections. Measurements were taken in the following conditions: </w:t>
      </w:r>
      <w:proofErr w:type="spellStart"/>
      <w:r w:rsidR="008C7D81" w:rsidRPr="00400153">
        <w:rPr>
          <w:rFonts w:cstheme="minorHAnsi"/>
          <w:sz w:val="24"/>
          <w:szCs w:val="24"/>
        </w:rPr>
        <w:t>uninjected</w:t>
      </w:r>
      <w:proofErr w:type="spellEnd"/>
      <w:r w:rsidR="008C7D81" w:rsidRPr="00400153">
        <w:rPr>
          <w:rFonts w:cstheme="minorHAnsi"/>
          <w:sz w:val="24"/>
          <w:szCs w:val="24"/>
        </w:rPr>
        <w:t xml:space="preserve"> naïve (male and female), </w:t>
      </w:r>
      <w:r w:rsidR="002D2D27" w:rsidRPr="00400153">
        <w:rPr>
          <w:rFonts w:cstheme="minorHAnsi"/>
          <w:sz w:val="24"/>
          <w:szCs w:val="24"/>
        </w:rPr>
        <w:t xml:space="preserve">acute inflammatory carrageenan-induced arthritis </w:t>
      </w:r>
      <w:r w:rsidR="008C7D81" w:rsidRPr="00400153">
        <w:rPr>
          <w:rFonts w:cstheme="minorHAnsi"/>
          <w:sz w:val="24"/>
          <w:szCs w:val="24"/>
        </w:rPr>
        <w:t xml:space="preserve">(CAR), </w:t>
      </w:r>
      <w:r w:rsidR="002D2D27" w:rsidRPr="00400153">
        <w:rPr>
          <w:rFonts w:cstheme="minorHAnsi"/>
          <w:sz w:val="24"/>
          <w:szCs w:val="24"/>
        </w:rPr>
        <w:t xml:space="preserve">chronic inflammatory Complete Freund’s Adjuvant-induced arthritis </w:t>
      </w:r>
      <w:r w:rsidR="008C7D81" w:rsidRPr="00400153">
        <w:rPr>
          <w:rFonts w:cstheme="minorHAnsi"/>
          <w:sz w:val="24"/>
          <w:szCs w:val="24"/>
        </w:rPr>
        <w:t xml:space="preserve">(CFA) and </w:t>
      </w:r>
      <w:r w:rsidR="002D2D27" w:rsidRPr="00400153">
        <w:rPr>
          <w:rFonts w:cstheme="minorHAnsi"/>
          <w:sz w:val="24"/>
          <w:szCs w:val="24"/>
        </w:rPr>
        <w:t xml:space="preserve">chronic noninflammatory Collagenase-induced arthritis </w:t>
      </w:r>
      <w:r w:rsidR="008C7D81" w:rsidRPr="00400153">
        <w:rPr>
          <w:rFonts w:cstheme="minorHAnsi"/>
          <w:sz w:val="24"/>
          <w:szCs w:val="24"/>
        </w:rPr>
        <w:t xml:space="preserve">(COL – male and female). In naïve animals the EPS of the left hind knee was not statistically different from the right in males and </w:t>
      </w:r>
      <w:r w:rsidR="00E03F0F" w:rsidRPr="00400153">
        <w:rPr>
          <w:rFonts w:cstheme="minorHAnsi"/>
          <w:sz w:val="24"/>
          <w:szCs w:val="24"/>
        </w:rPr>
        <w:t xml:space="preserve">only minimally different in </w:t>
      </w:r>
      <w:r w:rsidR="008C7D81" w:rsidRPr="00400153">
        <w:rPr>
          <w:rFonts w:cstheme="minorHAnsi"/>
          <w:sz w:val="24"/>
          <w:szCs w:val="24"/>
        </w:rPr>
        <w:t>females</w:t>
      </w:r>
      <w:r w:rsidR="00E03F0F" w:rsidRPr="00400153">
        <w:rPr>
          <w:rFonts w:cstheme="minorHAnsi"/>
          <w:sz w:val="24"/>
          <w:szCs w:val="24"/>
        </w:rPr>
        <w:t xml:space="preserve"> (**</w:t>
      </w:r>
      <w:r>
        <w:rPr>
          <w:rFonts w:cstheme="minorHAnsi"/>
          <w:i/>
          <w:sz w:val="24"/>
          <w:szCs w:val="24"/>
        </w:rPr>
        <w:t xml:space="preserve">P </w:t>
      </w:r>
      <w:r w:rsidR="00E03F0F" w:rsidRPr="00400153">
        <w:rPr>
          <w:rFonts w:cstheme="minorHAnsi"/>
          <w:sz w:val="24"/>
          <w:szCs w:val="24"/>
        </w:rPr>
        <w:t>=</w:t>
      </w:r>
      <w:r>
        <w:rPr>
          <w:rFonts w:cstheme="minorHAnsi"/>
          <w:sz w:val="24"/>
          <w:szCs w:val="24"/>
        </w:rPr>
        <w:t xml:space="preserve"> </w:t>
      </w:r>
      <w:r w:rsidR="00E03F0F" w:rsidRPr="00400153">
        <w:rPr>
          <w:rFonts w:cstheme="minorHAnsi"/>
          <w:sz w:val="24"/>
          <w:szCs w:val="24"/>
        </w:rPr>
        <w:t>0.038) likely due to some increased pain response in the knee examined second (the left) due to crossover pain response</w:t>
      </w:r>
      <w:r w:rsidR="008C7D81" w:rsidRPr="00400153">
        <w:rPr>
          <w:rFonts w:cstheme="minorHAnsi"/>
          <w:sz w:val="24"/>
          <w:szCs w:val="24"/>
        </w:rPr>
        <w:t>. In all arthritic groups the arthritic left knee EPS was significantly greater than the nonarthritic contralateral right knee. When comparing the EPS of the left knee of arthritis groups to naïve animals</w:t>
      </w:r>
      <w:r w:rsidR="00665413">
        <w:rPr>
          <w:rFonts w:cstheme="minorHAnsi"/>
          <w:sz w:val="24"/>
          <w:szCs w:val="24"/>
        </w:rPr>
        <w:t>,</w:t>
      </w:r>
      <w:r w:rsidR="008C7D81" w:rsidRPr="00400153">
        <w:rPr>
          <w:rFonts w:cstheme="minorHAnsi"/>
          <w:sz w:val="24"/>
          <w:szCs w:val="24"/>
        </w:rPr>
        <w:t xml:space="preserve"> all arthritis groups had significantly greater EPS scores in the arthritic left knee compared to naïve left knees. This was true in both males and females.</w:t>
      </w:r>
      <w:r>
        <w:rPr>
          <w:rFonts w:cstheme="minorHAnsi"/>
          <w:sz w:val="24"/>
          <w:szCs w:val="24"/>
        </w:rPr>
        <w:t xml:space="preserve"> </w:t>
      </w:r>
      <w:r w:rsidR="008C7D81" w:rsidRPr="00400153">
        <w:rPr>
          <w:rFonts w:cstheme="minorHAnsi"/>
          <w:sz w:val="24"/>
          <w:szCs w:val="24"/>
        </w:rPr>
        <w:t>*</w:t>
      </w:r>
      <w:r>
        <w:rPr>
          <w:rFonts w:cstheme="minorHAnsi"/>
          <w:i/>
          <w:sz w:val="24"/>
          <w:szCs w:val="24"/>
        </w:rPr>
        <w:t xml:space="preserve">P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male naïve,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female naïve. All error bars are SEM</w:t>
      </w:r>
      <w:r w:rsidR="00E03F0F" w:rsidRPr="00400153">
        <w:rPr>
          <w:rFonts w:cstheme="minorHAnsi"/>
          <w:sz w:val="24"/>
          <w:szCs w:val="24"/>
        </w:rPr>
        <w:t xml:space="preserve"> in all figures</w:t>
      </w:r>
      <w:r w:rsidR="008C7D81" w:rsidRPr="00400153">
        <w:rPr>
          <w:rFonts w:cstheme="minorHAnsi"/>
          <w:sz w:val="24"/>
          <w:szCs w:val="24"/>
        </w:rPr>
        <w:t>.</w:t>
      </w:r>
    </w:p>
    <w:p w14:paraId="7CE33CF8" w14:textId="77777777" w:rsidR="007D39AE" w:rsidRPr="00400153" w:rsidRDefault="007D39AE" w:rsidP="007D39AE">
      <w:pPr>
        <w:jc w:val="both"/>
        <w:rPr>
          <w:rFonts w:cstheme="minorHAnsi"/>
          <w:sz w:val="24"/>
          <w:szCs w:val="24"/>
        </w:rPr>
      </w:pPr>
    </w:p>
    <w:p w14:paraId="091E2571" w14:textId="60D2ED9E" w:rsidR="008C7D81" w:rsidRPr="00400153" w:rsidRDefault="002D1241" w:rsidP="007D39AE">
      <w:pPr>
        <w:jc w:val="both"/>
        <w:rPr>
          <w:rFonts w:cstheme="minorHAnsi"/>
          <w:sz w:val="24"/>
          <w:szCs w:val="24"/>
        </w:rPr>
      </w:pPr>
      <w:r w:rsidRPr="002D1241">
        <w:rPr>
          <w:rFonts w:cstheme="minorHAnsi"/>
          <w:b/>
          <w:sz w:val="24"/>
          <w:szCs w:val="24"/>
        </w:rPr>
        <w:t>Figure 2:</w:t>
      </w:r>
      <w:r w:rsidR="008C7D81" w:rsidRPr="002D1241">
        <w:rPr>
          <w:rFonts w:cstheme="minorHAnsi"/>
          <w:b/>
          <w:sz w:val="24"/>
          <w:szCs w:val="24"/>
        </w:rPr>
        <w:t xml:space="preserve"> </w:t>
      </w:r>
      <w:r w:rsidRPr="002D1241">
        <w:rPr>
          <w:rFonts w:cstheme="minorHAnsi"/>
          <w:b/>
          <w:sz w:val="24"/>
          <w:szCs w:val="24"/>
        </w:rPr>
        <w:t>Spontaneous pain behavior measured by</w:t>
      </w:r>
      <w:r w:rsidRPr="002D1241">
        <w:rPr>
          <w:rFonts w:cstheme="minorHAnsi"/>
          <w:b/>
          <w:sz w:val="24"/>
          <w:szCs w:val="24"/>
        </w:rPr>
        <w:t xml:space="preserve"> percent body weight</w:t>
      </w:r>
      <w:r w:rsidRPr="002D1241">
        <w:rPr>
          <w:rFonts w:cstheme="minorHAnsi"/>
          <w:b/>
          <w:sz w:val="24"/>
          <w:szCs w:val="24"/>
        </w:rPr>
        <w:t xml:space="preserve"> borne</w:t>
      </w:r>
      <w:r>
        <w:rPr>
          <w:rFonts w:cstheme="minorHAnsi"/>
          <w:b/>
          <w:sz w:val="24"/>
          <w:szCs w:val="24"/>
        </w:rPr>
        <w:t xml:space="preserve"> on limbs</w:t>
      </w:r>
      <w:r>
        <w:rPr>
          <w:rFonts w:cstheme="minorHAnsi"/>
          <w:sz w:val="24"/>
          <w:szCs w:val="24"/>
        </w:rPr>
        <w:t xml:space="preserve">. </w:t>
      </w:r>
      <w:proofErr w:type="gramStart"/>
      <w:r>
        <w:rPr>
          <w:rFonts w:cstheme="minorHAnsi"/>
          <w:sz w:val="24"/>
          <w:szCs w:val="24"/>
        </w:rPr>
        <w:t>(</w:t>
      </w:r>
      <w:proofErr w:type="gramEnd"/>
      <w:r>
        <w:rPr>
          <w:rFonts w:cstheme="minorHAnsi"/>
          <w:b/>
          <w:sz w:val="24"/>
          <w:szCs w:val="24"/>
        </w:rPr>
        <w:t>A</w:t>
      </w:r>
      <w:r>
        <w:rPr>
          <w:rFonts w:cstheme="minorHAnsi"/>
          <w:sz w:val="24"/>
          <w:szCs w:val="24"/>
        </w:rPr>
        <w:t xml:space="preserve">) </w:t>
      </w:r>
      <w:r w:rsidR="008C7D81" w:rsidRPr="00400153">
        <w:rPr>
          <w:rFonts w:cstheme="minorHAnsi"/>
          <w:sz w:val="24"/>
          <w:szCs w:val="24"/>
        </w:rPr>
        <w:t>Spontaneous pain behavior measured by total percent body weight on the left (blue column) and right (red column) hind limbs. In both male and female naïve animals, there was no significant difference between percent weight borne on the left and right hind limbs. Male mice with CAR and CFA induced joint pain and females with COL induced joint pain bore significantly less weight on the left hind limb compared to the naive.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male naïve,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female naïve.</w:t>
      </w:r>
      <w:r>
        <w:rPr>
          <w:rFonts w:cstheme="minorHAnsi"/>
          <w:sz w:val="24"/>
          <w:szCs w:val="24"/>
        </w:rPr>
        <w:t xml:space="preserve"> (</w:t>
      </w:r>
      <w:r>
        <w:rPr>
          <w:rFonts w:cstheme="minorHAnsi"/>
          <w:b/>
          <w:sz w:val="24"/>
          <w:szCs w:val="24"/>
        </w:rPr>
        <w:t>B</w:t>
      </w:r>
      <w:r>
        <w:rPr>
          <w:rFonts w:cstheme="minorHAnsi"/>
          <w:sz w:val="24"/>
          <w:szCs w:val="24"/>
        </w:rPr>
        <w:t>)</w:t>
      </w:r>
      <w:r w:rsidR="008C7D81" w:rsidRPr="00400153">
        <w:rPr>
          <w:rFonts w:cstheme="minorHAnsi"/>
          <w:sz w:val="24"/>
          <w:szCs w:val="24"/>
        </w:rPr>
        <w:t xml:space="preserve"> Spontaneous pain behavior measured by total percent body weight placed on the forelimbs. In males with CAR induced acute joint pain and females with COL induced chronic joint pain, there was a significant increase in the amount of weight borne on the forelimbs. This was not seen in males with CFA or COL induced joint pain. Naïve females tended </w:t>
      </w:r>
      <w:r w:rsidR="008C7D81" w:rsidRPr="00400153">
        <w:rPr>
          <w:rFonts w:cstheme="minorHAnsi"/>
          <w:sz w:val="24"/>
          <w:szCs w:val="24"/>
        </w:rPr>
        <w:lastRenderedPageBreak/>
        <w:t>to bear more weight on the forelimbs than naïve males (</w:t>
      </w:r>
      <w:r>
        <w:rPr>
          <w:rFonts w:cstheme="minorHAnsi"/>
          <w:i/>
          <w:sz w:val="24"/>
          <w:szCs w:val="24"/>
        </w:rPr>
        <w:t xml:space="preserve">P </w:t>
      </w:r>
      <w:r w:rsidR="008C7D81" w:rsidRPr="00400153">
        <w:rPr>
          <w:rFonts w:cstheme="minorHAnsi"/>
          <w:sz w:val="24"/>
          <w:szCs w:val="24"/>
        </w:rPr>
        <w:t>=</w:t>
      </w:r>
      <w:r>
        <w:rPr>
          <w:rFonts w:cstheme="minorHAnsi"/>
          <w:sz w:val="24"/>
          <w:szCs w:val="24"/>
        </w:rPr>
        <w:t xml:space="preserve"> </w:t>
      </w:r>
      <w:r w:rsidR="008C7D81" w:rsidRPr="00400153">
        <w:rPr>
          <w:rFonts w:cstheme="minorHAnsi"/>
          <w:sz w:val="24"/>
          <w:szCs w:val="24"/>
        </w:rPr>
        <w:t>0.02). Additional weight may be borne by other body parts such as the tail or rump. These were usually minimal and did not contribute significantly to the understanding of the pain response and are therefore not shown.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male naïve, #</w:t>
      </w:r>
      <w:r w:rsidR="008C7D81" w:rsidRPr="002D1241">
        <w:rPr>
          <w:rFonts w:cstheme="minorHAnsi"/>
          <w:i/>
          <w:sz w:val="24"/>
          <w:szCs w:val="24"/>
        </w:rPr>
        <w:t>P</w:t>
      </w:r>
      <w:r>
        <w:rPr>
          <w:rFonts w:cstheme="minorHAnsi"/>
          <w: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female naïve</w:t>
      </w:r>
      <w:r w:rsidR="00A920B1" w:rsidRPr="00400153">
        <w:rPr>
          <w:rFonts w:cstheme="minorHAnsi"/>
          <w:sz w:val="24"/>
          <w:szCs w:val="24"/>
        </w:rPr>
        <w:t xml:space="preserve"> and to male </w:t>
      </w:r>
      <w:proofErr w:type="gramStart"/>
      <w:r w:rsidR="00A920B1" w:rsidRPr="00400153">
        <w:rPr>
          <w:rFonts w:cstheme="minorHAnsi"/>
          <w:sz w:val="24"/>
          <w:szCs w:val="24"/>
        </w:rPr>
        <w:t>4 week</w:t>
      </w:r>
      <w:proofErr w:type="gramEnd"/>
      <w:r w:rsidR="00A920B1" w:rsidRPr="00400153">
        <w:rPr>
          <w:rFonts w:cstheme="minorHAnsi"/>
          <w:sz w:val="24"/>
          <w:szCs w:val="24"/>
        </w:rPr>
        <w:t xml:space="preserve"> C</w:t>
      </w:r>
      <w:r>
        <w:rPr>
          <w:rFonts w:cstheme="minorHAnsi"/>
          <w:sz w:val="24"/>
          <w:szCs w:val="24"/>
        </w:rPr>
        <w:t>OL</w:t>
      </w:r>
      <w:r w:rsidR="00A920B1" w:rsidRPr="00400153">
        <w:rPr>
          <w:rFonts w:cstheme="minorHAnsi"/>
          <w:sz w:val="24"/>
          <w:szCs w:val="24"/>
        </w:rPr>
        <w:t xml:space="preserve"> in forelimb weightbearing</w:t>
      </w:r>
      <w:r w:rsidR="008C7D81" w:rsidRPr="00400153">
        <w:rPr>
          <w:rFonts w:cstheme="minorHAnsi"/>
          <w:sz w:val="24"/>
          <w:szCs w:val="24"/>
        </w:rPr>
        <w:t>.</w:t>
      </w:r>
    </w:p>
    <w:p w14:paraId="6652A60D" w14:textId="77777777" w:rsidR="007D39AE" w:rsidRPr="00400153" w:rsidRDefault="007D39AE" w:rsidP="007D39AE">
      <w:pPr>
        <w:jc w:val="both"/>
        <w:rPr>
          <w:rFonts w:cstheme="minorHAnsi"/>
          <w:sz w:val="24"/>
          <w:szCs w:val="24"/>
        </w:rPr>
      </w:pPr>
    </w:p>
    <w:p w14:paraId="614BA3EF" w14:textId="45A530E6" w:rsidR="008C7D81" w:rsidRPr="00400153" w:rsidRDefault="002D1241" w:rsidP="007D39AE">
      <w:pPr>
        <w:pStyle w:val="CommentText"/>
        <w:jc w:val="both"/>
        <w:rPr>
          <w:rFonts w:cstheme="minorHAnsi"/>
          <w:sz w:val="24"/>
          <w:szCs w:val="24"/>
        </w:rPr>
      </w:pPr>
      <w:r w:rsidRPr="002D1241">
        <w:rPr>
          <w:rFonts w:cstheme="minorHAnsi"/>
          <w:b/>
          <w:sz w:val="24"/>
          <w:szCs w:val="24"/>
        </w:rPr>
        <w:t>Figure 3</w:t>
      </w:r>
      <w:r>
        <w:rPr>
          <w:rFonts w:cstheme="minorHAnsi"/>
          <w:b/>
          <w:sz w:val="24"/>
          <w:szCs w:val="24"/>
        </w:rPr>
        <w:t>:</w:t>
      </w:r>
      <w:r w:rsidR="008C7D81" w:rsidRPr="00400153">
        <w:rPr>
          <w:rFonts w:cstheme="minorHAnsi"/>
          <w:sz w:val="24"/>
          <w:szCs w:val="24"/>
        </w:rPr>
        <w:t xml:space="preserve"> </w:t>
      </w:r>
      <w:r w:rsidRPr="002D1241">
        <w:rPr>
          <w:rFonts w:cstheme="minorHAnsi"/>
          <w:b/>
          <w:sz w:val="24"/>
          <w:szCs w:val="24"/>
        </w:rPr>
        <w:t>Spontaneous pain behavior measured by percent time spent</w:t>
      </w:r>
      <w:r w:rsidRPr="002D1241">
        <w:rPr>
          <w:rFonts w:cstheme="minorHAnsi"/>
          <w:b/>
          <w:sz w:val="24"/>
          <w:szCs w:val="24"/>
        </w:rPr>
        <w:t xml:space="preserve"> on limbs. </w:t>
      </w:r>
      <w:proofErr w:type="gramStart"/>
      <w:r>
        <w:rPr>
          <w:rFonts w:cstheme="minorHAnsi"/>
          <w:sz w:val="24"/>
          <w:szCs w:val="24"/>
        </w:rPr>
        <w:t>(</w:t>
      </w:r>
      <w:proofErr w:type="gramEnd"/>
      <w:r>
        <w:rPr>
          <w:rFonts w:cstheme="minorHAnsi"/>
          <w:b/>
          <w:sz w:val="24"/>
          <w:szCs w:val="24"/>
        </w:rPr>
        <w:t>A</w:t>
      </w:r>
      <w:r>
        <w:rPr>
          <w:rFonts w:cstheme="minorHAnsi"/>
          <w:sz w:val="24"/>
          <w:szCs w:val="24"/>
        </w:rPr>
        <w:t xml:space="preserve">) </w:t>
      </w:r>
      <w:r w:rsidR="008C7D81" w:rsidRPr="00400153">
        <w:rPr>
          <w:rFonts w:cstheme="minorHAnsi"/>
          <w:sz w:val="24"/>
          <w:szCs w:val="24"/>
        </w:rPr>
        <w:t>Spontaneous pain behavior measured by total percent time spent on the left (blue column) and right (red column) hind limbs. There was no significant difference between right and left hind limbs in male and female naïve mice with respect to time spent on the limb. Male mice with CAR and CFA induced arthritis appeared to spend less time weightbearing with the arthritic left hind limb compared to naïve</w:t>
      </w:r>
      <w:r w:rsidR="00665413">
        <w:rPr>
          <w:rFonts w:cstheme="minorHAnsi"/>
          <w:sz w:val="24"/>
          <w:szCs w:val="24"/>
        </w:rPr>
        <w:t>,</w:t>
      </w:r>
      <w:r w:rsidR="008C7D81" w:rsidRPr="00400153">
        <w:rPr>
          <w:rFonts w:cstheme="minorHAnsi"/>
          <w:sz w:val="24"/>
          <w:szCs w:val="24"/>
        </w:rPr>
        <w:t xml:space="preserve"> but this was not statistically significant</w:t>
      </w:r>
      <w:r w:rsidR="00665413">
        <w:rPr>
          <w:rFonts w:cstheme="minorHAnsi"/>
          <w:sz w:val="24"/>
          <w:szCs w:val="24"/>
        </w:rPr>
        <w:t xml:space="preserve"> and</w:t>
      </w:r>
      <w:r w:rsidR="008C7D81" w:rsidRPr="00400153">
        <w:rPr>
          <w:rFonts w:cstheme="minorHAnsi"/>
          <w:sz w:val="24"/>
          <w:szCs w:val="24"/>
        </w:rPr>
        <w:t xml:space="preserve"> likely due to increased variability in this measure in these mice. There was a significant difference in these animals comparing right to left as the right hind limb spent more total time weightbearing than the left. In females with COL induced arthritis</w:t>
      </w:r>
      <w:r w:rsidR="00665413">
        <w:rPr>
          <w:rFonts w:cstheme="minorHAnsi"/>
          <w:sz w:val="24"/>
          <w:szCs w:val="24"/>
        </w:rPr>
        <w:t>,</w:t>
      </w:r>
      <w:r w:rsidR="008C7D81" w:rsidRPr="00400153">
        <w:rPr>
          <w:rFonts w:cstheme="minorHAnsi"/>
          <w:sz w:val="24"/>
          <w:szCs w:val="24"/>
        </w:rPr>
        <w:t xml:space="preserve"> the </w:t>
      </w:r>
      <w:r w:rsidR="008C7D81" w:rsidRPr="005A4E0E">
        <w:rPr>
          <w:rFonts w:cstheme="minorHAnsi"/>
          <w:sz w:val="24"/>
          <w:szCs w:val="24"/>
        </w:rPr>
        <w:t>right</w:t>
      </w:r>
      <w:r w:rsidR="008C7D81" w:rsidRPr="00665413">
        <w:rPr>
          <w:rFonts w:cstheme="minorHAnsi"/>
          <w:sz w:val="24"/>
          <w:szCs w:val="24"/>
        </w:rPr>
        <w:t xml:space="preserve"> </w:t>
      </w:r>
      <w:r w:rsidR="008C7D81" w:rsidRPr="00400153">
        <w:rPr>
          <w:rFonts w:cstheme="minorHAnsi"/>
          <w:sz w:val="24"/>
          <w:szCs w:val="24"/>
        </w:rPr>
        <w:t>hind limb was weightbearing a greater proportion of time than in naïve females.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comparing right to left,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female naïve</w:t>
      </w:r>
      <w:r w:rsidR="00A920B1" w:rsidRPr="00400153">
        <w:rPr>
          <w:rFonts w:cstheme="minorHAnsi"/>
          <w:sz w:val="24"/>
          <w:szCs w:val="24"/>
        </w:rPr>
        <w:t xml:space="preserve"> and to male </w:t>
      </w:r>
      <w:proofErr w:type="gramStart"/>
      <w:r w:rsidR="00A920B1" w:rsidRPr="00400153">
        <w:rPr>
          <w:rFonts w:cstheme="minorHAnsi"/>
          <w:sz w:val="24"/>
          <w:szCs w:val="24"/>
        </w:rPr>
        <w:t>4 week</w:t>
      </w:r>
      <w:proofErr w:type="gramEnd"/>
      <w:r w:rsidR="00A920B1" w:rsidRPr="00400153">
        <w:rPr>
          <w:rFonts w:cstheme="minorHAnsi"/>
          <w:sz w:val="24"/>
          <w:szCs w:val="24"/>
        </w:rPr>
        <w:t xml:space="preserve"> C</w:t>
      </w:r>
      <w:r>
        <w:rPr>
          <w:rFonts w:cstheme="minorHAnsi"/>
          <w:sz w:val="24"/>
          <w:szCs w:val="24"/>
        </w:rPr>
        <w:t>OL</w:t>
      </w:r>
      <w:r w:rsidR="00A920B1" w:rsidRPr="00400153">
        <w:rPr>
          <w:rFonts w:cstheme="minorHAnsi"/>
          <w:sz w:val="24"/>
          <w:szCs w:val="24"/>
        </w:rPr>
        <w:t xml:space="preserve"> in time spent on forelimbs</w:t>
      </w:r>
      <w:r w:rsidR="008C7D81" w:rsidRPr="00400153">
        <w:rPr>
          <w:rFonts w:cstheme="minorHAnsi"/>
          <w:sz w:val="24"/>
          <w:szCs w:val="24"/>
        </w:rPr>
        <w:t>.</w:t>
      </w:r>
      <w:r>
        <w:rPr>
          <w:rFonts w:cstheme="minorHAnsi"/>
          <w:sz w:val="24"/>
          <w:szCs w:val="24"/>
        </w:rPr>
        <w:t xml:space="preserve"> (</w:t>
      </w:r>
      <w:r w:rsidRPr="002D1241">
        <w:rPr>
          <w:rFonts w:cstheme="minorHAnsi"/>
          <w:b/>
          <w:sz w:val="24"/>
          <w:szCs w:val="24"/>
        </w:rPr>
        <w:t>B</w:t>
      </w:r>
      <w:r>
        <w:rPr>
          <w:rFonts w:cstheme="minorHAnsi"/>
          <w:sz w:val="24"/>
          <w:szCs w:val="24"/>
        </w:rPr>
        <w:t>)</w:t>
      </w:r>
      <w:r w:rsidR="008C7D81" w:rsidRPr="00400153">
        <w:rPr>
          <w:rFonts w:cstheme="minorHAnsi"/>
          <w:sz w:val="24"/>
          <w:szCs w:val="24"/>
        </w:rPr>
        <w:t xml:space="preserve"> Spontaneous pain behavior measured by total amount of time spent on the forelimbs. In males with CAR induced arthritis and females with COL induced arthritis the mice spent significantly more time weightbearing on the fore limbs than did the naïve animals. Female naïve mice spent more time on the forelimbs than male naïve animals.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male naïve, #</w:t>
      </w:r>
      <w:r w:rsidR="008C7D81" w:rsidRPr="002D1241">
        <w:rPr>
          <w:rFonts w:cstheme="minorHAnsi"/>
          <w:i/>
          <w:sz w:val="24"/>
          <w:szCs w:val="24"/>
        </w:rPr>
        <w:t>P</w:t>
      </w:r>
      <w:r>
        <w:rPr>
          <w:rFonts w:cstheme="minorHAnsi"/>
          <w:sz w:val="24"/>
          <w:szCs w:val="24"/>
        </w:rPr>
        <w:t xml:space="preserve"> </w:t>
      </w:r>
      <w:r w:rsidR="008C7D81" w:rsidRPr="00400153">
        <w:rPr>
          <w:rFonts w:cstheme="minorHAnsi"/>
          <w:sz w:val="24"/>
          <w:szCs w:val="24"/>
        </w:rPr>
        <w:t>&lt;</w:t>
      </w:r>
      <w:r>
        <w:rPr>
          <w:rFonts w:cstheme="minorHAnsi"/>
          <w:sz w:val="24"/>
          <w:szCs w:val="24"/>
        </w:rPr>
        <w:t xml:space="preserve"> </w:t>
      </w:r>
      <w:r w:rsidR="008C7D81" w:rsidRPr="00400153">
        <w:rPr>
          <w:rFonts w:cstheme="minorHAnsi"/>
          <w:sz w:val="24"/>
          <w:szCs w:val="24"/>
        </w:rPr>
        <w:t>0.05 compared to female naïve.</w:t>
      </w:r>
    </w:p>
    <w:p w14:paraId="2A5A05FF" w14:textId="77777777" w:rsidR="007D39AE" w:rsidRPr="00400153" w:rsidRDefault="007D39AE" w:rsidP="007D39AE">
      <w:pPr>
        <w:pStyle w:val="CommentText"/>
        <w:jc w:val="both"/>
        <w:rPr>
          <w:rFonts w:cstheme="minorHAnsi"/>
          <w:sz w:val="24"/>
          <w:szCs w:val="24"/>
        </w:rPr>
      </w:pPr>
    </w:p>
    <w:p w14:paraId="2DDD0388" w14:textId="1E35B33C" w:rsidR="008C7D81" w:rsidRPr="00400153" w:rsidRDefault="008C7D81" w:rsidP="007D39AE">
      <w:pPr>
        <w:jc w:val="both"/>
        <w:rPr>
          <w:rFonts w:cstheme="minorHAnsi"/>
          <w:b/>
          <w:sz w:val="24"/>
          <w:szCs w:val="24"/>
        </w:rPr>
      </w:pPr>
      <w:r w:rsidRPr="00400153">
        <w:rPr>
          <w:rFonts w:cstheme="minorHAnsi"/>
          <w:b/>
          <w:sz w:val="24"/>
          <w:szCs w:val="24"/>
        </w:rPr>
        <w:t>DISCUSSION</w:t>
      </w:r>
      <w:r w:rsidR="002D1241">
        <w:rPr>
          <w:rFonts w:cstheme="minorHAnsi"/>
          <w:b/>
          <w:sz w:val="24"/>
          <w:szCs w:val="24"/>
        </w:rPr>
        <w:t>:</w:t>
      </w:r>
    </w:p>
    <w:p w14:paraId="12DD4DFA" w14:textId="61470A9A" w:rsidR="008C7D81" w:rsidRPr="00400153" w:rsidRDefault="008C7D81" w:rsidP="007D39AE">
      <w:pPr>
        <w:jc w:val="both"/>
        <w:rPr>
          <w:rFonts w:cstheme="minorHAnsi"/>
          <w:sz w:val="24"/>
          <w:szCs w:val="24"/>
        </w:rPr>
      </w:pPr>
      <w:r w:rsidRPr="00400153">
        <w:rPr>
          <w:rFonts w:cstheme="minorHAnsi"/>
          <w:sz w:val="24"/>
          <w:szCs w:val="24"/>
        </w:rPr>
        <w:t>Measurement of joint pain in preclinical models of inflammatory arthritis and degenerative joint disease is an increasingly valuable tool to evaluate new treatments for arthritis pain and for restoring joint function</w:t>
      </w:r>
      <w:r w:rsidR="00880151" w:rsidRPr="00400153">
        <w:rPr>
          <w:sz w:val="24"/>
          <w:szCs w:val="24"/>
        </w:rPr>
        <w:fldChar w:fldCharType="begin"/>
      </w:r>
      <w:r w:rsidR="00880151" w:rsidRPr="00400153">
        <w:rPr>
          <w:sz w:val="24"/>
          <w:szCs w:val="24"/>
        </w:rPr>
        <w:instrText xml:space="preserve"> ADDIN EN.CITE &lt;EndNote&gt;&lt;Cite&gt;&lt;Author&gt;Bert&lt;/Author&gt;&lt;Year&gt;2016&lt;/Year&gt;&lt;RecNum&gt;16&lt;/RecNum&gt;&lt;DisplayText&gt;&lt;style face="superscript"&gt;9,10&lt;/style&gt;&lt;/DisplayText&gt;&lt;record&gt;&lt;rec-number&gt;16&lt;/rec-number&gt;&lt;foreign-keys&gt;&lt;key app="EN" db-id="awzfwweru9pprge5t9bxe023wervr2srfesx" timestamp="1541090484"&gt;16&lt;/key&gt;&lt;/foreign-keys&gt;&lt;ref-type name="Journal Article"&gt;17&lt;/ref-type&gt;&lt;contributors&gt;&lt;authors&gt;&lt;author&gt;Bert, J&lt;/author&gt;&lt;author&gt;Mahowald, M L &lt;/author&gt;&lt;author&gt;Frizelle, S&lt;/author&gt;&lt;author&gt;Dorman, C W&lt;/author&gt;&lt;author&gt;Funkenbusch, S C&lt;/author&gt;&lt;author&gt;Krug, H E&lt;/author&gt;&lt;/authors&gt;&lt;/contributors&gt;&lt;titles&gt;&lt;title&gt;The Effect of Treatment with Resiniferatoxin and Capsaicin on Dynamic Weight Bearing Measures and Evoked Pain Responses in a Chronic Inflammatory Arthritis Murine Model&lt;/title&gt;&lt;secondary-title&gt;Intern Med Rev (Wash D C). 2016 ; 2016(6): .&lt;/secondary-title&gt;&lt;/titles&gt;&lt;periodical&gt;&lt;full-title&gt;Intern Med Rev (Wash D C). 2016 ; 2016(6): .&lt;/full-title&gt;&lt;/periodical&gt;&lt;pages&gt;1-14&lt;/pages&gt;&lt;volume&gt;6&lt;/volume&gt;&lt;dates&gt;&lt;year&gt;2016&lt;/year&gt;&lt;/dates&gt;&lt;urls&gt;&lt;/urls&gt;&lt;/record&gt;&lt;/Cite&gt;&lt;Cite&gt;&lt;Author&gt;Abdullah&lt;/Author&gt;&lt;Year&gt;2016&lt;/Year&gt;&lt;RecNum&gt;17&lt;/RecNum&gt;&lt;record&gt;&lt;rec-number&gt;17&lt;/rec-number&gt;&lt;foreign-keys&gt;&lt;key app="EN" db-id="awzfwweru9pprge5t9bxe023wervr2srfesx" timestamp="1541090629"&gt;17&lt;/key&gt;&lt;/foreign-keys&gt;&lt;ref-type name="Journal Article"&gt;17&lt;/ref-type&gt;&lt;contributors&gt;&lt;authors&gt;&lt;author&gt;Abdullah, M&lt;/author&gt;&lt;author&gt;Mahowald, M L&lt;/author&gt;&lt;author&gt;Frizelle, S P&lt;/author&gt;&lt;author&gt;Dorman, C W&lt;/author&gt;&lt;author&gt;Funkenbusch. S C&lt;/author&gt;&lt;author&gt;Krug, H E&lt;/author&gt;&lt;/authors&gt;&lt;/contributors&gt;&lt;titles&gt;&lt;title&gt;The effect of intra-articular vanilloid receptor agonists on pain behavior measures in a murine model of acute monoarthritis&lt;/title&gt;&lt;secondary-title&gt;Journal of Pain Research&lt;/secondary-title&gt;&lt;/titles&gt;&lt;periodical&gt;&lt;full-title&gt;Journal of Pain Research&lt;/full-title&gt;&lt;/periodical&gt;&lt;pages&gt;563-570&lt;/pages&gt;&lt;volume&gt;9&lt;/volume&gt;&lt;dates&gt;&lt;year&gt;2016&lt;/year&gt;&lt;/dates&gt;&lt;urls&gt;&lt;/urls&gt;&lt;/record&gt;&lt;/Cite&gt;&lt;/EndNote&gt;</w:instrText>
      </w:r>
      <w:r w:rsidR="00880151" w:rsidRPr="00400153">
        <w:rPr>
          <w:sz w:val="24"/>
          <w:szCs w:val="24"/>
        </w:rPr>
        <w:fldChar w:fldCharType="separate"/>
      </w:r>
      <w:hyperlink w:anchor="_ENREF_9" w:tooltip="Bert, 2016 #16" w:history="1">
        <w:r w:rsidR="00880151" w:rsidRPr="00400153">
          <w:rPr>
            <w:noProof/>
            <w:sz w:val="24"/>
            <w:szCs w:val="24"/>
            <w:vertAlign w:val="superscript"/>
          </w:rPr>
          <w:t>9</w:t>
        </w:r>
      </w:hyperlink>
      <w:r w:rsidR="00880151" w:rsidRPr="00400153">
        <w:rPr>
          <w:noProof/>
          <w:sz w:val="24"/>
          <w:szCs w:val="24"/>
          <w:vertAlign w:val="superscript"/>
        </w:rPr>
        <w:t>,</w:t>
      </w:r>
      <w:hyperlink w:anchor="_ENREF_10" w:tooltip="Abdullah, 2016 #17" w:history="1">
        <w:r w:rsidR="00880151" w:rsidRPr="00400153">
          <w:rPr>
            <w:noProof/>
            <w:sz w:val="24"/>
            <w:szCs w:val="24"/>
            <w:vertAlign w:val="superscript"/>
          </w:rPr>
          <w:t>10</w:t>
        </w:r>
      </w:hyperlink>
      <w:r w:rsidR="00880151" w:rsidRPr="00400153">
        <w:rPr>
          <w:sz w:val="24"/>
          <w:szCs w:val="24"/>
        </w:rPr>
        <w:fldChar w:fldCharType="end"/>
      </w:r>
      <w:r w:rsidRPr="00400153">
        <w:rPr>
          <w:rFonts w:cstheme="minorHAnsi"/>
          <w:sz w:val="24"/>
          <w:szCs w:val="24"/>
        </w:rPr>
        <w:t xml:space="preserve">. Measuring pain behaviors in mice with chronic degenerative joint disease is challenging. As quadrupeds, they can offload a painful limb to any combination of the other three limbs or the tail. Decreased function in one limb may not be displayed as obviously as it is in bipedal humans. As prey animals, mice have a survival benefit to minimize pain behaviors. </w:t>
      </w:r>
    </w:p>
    <w:p w14:paraId="2F78B83A" w14:textId="77777777" w:rsidR="007D39AE" w:rsidRPr="00400153" w:rsidRDefault="007D39AE" w:rsidP="007D39AE">
      <w:pPr>
        <w:jc w:val="both"/>
        <w:rPr>
          <w:rFonts w:cstheme="minorHAnsi"/>
          <w:sz w:val="24"/>
          <w:szCs w:val="24"/>
        </w:rPr>
      </w:pPr>
    </w:p>
    <w:p w14:paraId="4F0533EE" w14:textId="4C352FD4" w:rsidR="008C7D81" w:rsidRPr="00400153" w:rsidRDefault="008C7D81" w:rsidP="007D39AE">
      <w:pPr>
        <w:jc w:val="both"/>
        <w:rPr>
          <w:rFonts w:cstheme="minorHAnsi"/>
          <w:sz w:val="24"/>
          <w:szCs w:val="24"/>
        </w:rPr>
      </w:pPr>
      <w:r w:rsidRPr="00400153">
        <w:rPr>
          <w:rFonts w:cstheme="minorHAnsi"/>
          <w:sz w:val="24"/>
          <w:szCs w:val="24"/>
        </w:rPr>
        <w:t xml:space="preserve">This report demonstrates that joint pain from different pathologic mechanisms can be measured in mice with simple and relatively inexpensive methods. Inflammatory joint pain causes bigger changes in weight bearing time and distribution and therefore may be a more sensitive model for the detection of analgesia. However, other models of joint pain will be important when evaluating new potential analgesics since mechanisms of pain initiation and maintenance are likely different with different pathology. We found differences in offloading patterns between males and females and among different models of arthritis pain. </w:t>
      </w:r>
    </w:p>
    <w:p w14:paraId="7285BD41" w14:textId="77777777" w:rsidR="007D39AE" w:rsidRPr="00400153" w:rsidRDefault="007D39AE" w:rsidP="007D39AE">
      <w:pPr>
        <w:jc w:val="both"/>
        <w:rPr>
          <w:rFonts w:cstheme="minorHAnsi"/>
          <w:sz w:val="24"/>
          <w:szCs w:val="24"/>
        </w:rPr>
      </w:pPr>
    </w:p>
    <w:p w14:paraId="15A60F93" w14:textId="70762ABC" w:rsidR="008C7D81" w:rsidRPr="002D1241" w:rsidRDefault="008C7D81" w:rsidP="007D39AE">
      <w:pPr>
        <w:jc w:val="both"/>
        <w:rPr>
          <w:rFonts w:cstheme="minorHAnsi"/>
          <w:sz w:val="24"/>
          <w:szCs w:val="24"/>
        </w:rPr>
      </w:pPr>
      <w:r w:rsidRPr="00400153">
        <w:rPr>
          <w:rFonts w:cstheme="minorHAnsi"/>
          <w:sz w:val="24"/>
          <w:szCs w:val="24"/>
        </w:rPr>
        <w:t>It is important to recognize that there can be strain as well as gender differences in pain behavior in mice</w:t>
      </w:r>
      <w:hyperlink w:anchor="_ENREF_14" w:tooltip="Banik, 2006 #3" w:history="1">
        <w:r w:rsidR="00880151" w:rsidRPr="00400153">
          <w:rPr>
            <w:rFonts w:cstheme="minorHAnsi"/>
            <w:sz w:val="24"/>
            <w:szCs w:val="24"/>
          </w:rPr>
          <w:fldChar w:fldCharType="begin">
            <w:fldData xml:space="preserve">PEVuZE5vdGU+PENpdGU+PEF1dGhvcj5CYW5pazwvQXV0aG9yPjxZZWFyPjIwMDY8L1llYXI+PFJl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</w:fldData>
          </w:fldChar>
        </w:r>
        <w:r w:rsidR="00880151" w:rsidRPr="00400153">
          <w:rPr>
            <w:rFonts w:cstheme="minorHAnsi"/>
            <w:sz w:val="24"/>
            <w:szCs w:val="24"/>
          </w:rPr>
          <w:instrText xml:space="preserve"> ADDIN EN.CITE </w:instrText>
        </w:r>
        <w:r w:rsidR="00880151" w:rsidRPr="00400153">
          <w:rPr>
            <w:rFonts w:cstheme="minorHAnsi"/>
            <w:sz w:val="24"/>
            <w:szCs w:val="24"/>
          </w:rPr>
          <w:fldChar w:fldCharType="begin">
            <w:fldData xml:space="preserve">PEVuZE5vdGU+PENpdGU+PEF1dGhvcj5CYW5pazwvQXV0aG9yPjxZZWFyPjIwMDY8L1llYXI+PFJl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</w:fldData>
          </w:fldChar>
        </w:r>
        <w:r w:rsidR="00880151" w:rsidRPr="00400153">
          <w:rPr>
            <w:rFonts w:cstheme="minorHAnsi"/>
            <w:sz w:val="24"/>
            <w:szCs w:val="24"/>
          </w:rPr>
          <w:instrText xml:space="preserve"> ADDIN EN.CITE.DATA </w:instrText>
        </w:r>
        <w:r w:rsidR="00880151" w:rsidRPr="00400153">
          <w:rPr>
            <w:rFonts w:cstheme="minorHAnsi"/>
            <w:sz w:val="24"/>
            <w:szCs w:val="24"/>
          </w:rPr>
        </w:r>
        <w:r w:rsidR="00880151" w:rsidRPr="00400153">
          <w:rPr>
            <w:rFonts w:cstheme="minorHAnsi"/>
            <w:sz w:val="24"/>
            <w:szCs w:val="24"/>
          </w:rPr>
          <w:fldChar w:fldCharType="end"/>
        </w:r>
        <w:r w:rsidR="00880151" w:rsidRPr="00400153">
          <w:rPr>
            <w:rFonts w:cstheme="minorHAnsi"/>
            <w:sz w:val="24"/>
            <w:szCs w:val="24"/>
          </w:rPr>
        </w:r>
        <w:r w:rsidR="00880151" w:rsidRPr="00400153">
          <w:rPr>
            <w:rFonts w:cstheme="minorHAnsi"/>
            <w:sz w:val="24"/>
            <w:szCs w:val="24"/>
          </w:rPr>
          <w:fldChar w:fldCharType="separate"/>
        </w:r>
        <w:r w:rsidR="00880151" w:rsidRPr="00400153">
          <w:rPr>
            <w:rFonts w:cstheme="minorHAnsi"/>
            <w:noProof/>
            <w:sz w:val="24"/>
            <w:szCs w:val="24"/>
            <w:vertAlign w:val="superscript"/>
          </w:rPr>
          <w:t>14-16</w:t>
        </w:r>
        <w:r w:rsidR="00880151" w:rsidRPr="00400153">
          <w:rPr>
            <w:rFonts w:cstheme="minorHAnsi"/>
            <w:sz w:val="24"/>
            <w:szCs w:val="24"/>
          </w:rPr>
          <w:fldChar w:fldCharType="end"/>
        </w:r>
      </w:hyperlink>
      <w:r w:rsidRPr="00400153">
        <w:rPr>
          <w:rFonts w:cstheme="minorHAnsi"/>
          <w:sz w:val="24"/>
          <w:szCs w:val="24"/>
        </w:rPr>
        <w:t xml:space="preserve">. It is also known that there are distinct strain differences in pain thresholds. We found that in C57/Bl6 mice, females demonstrated significantly more spontaneous pain behaviors </w:t>
      </w:r>
      <w:r w:rsidR="001873CD" w:rsidRPr="00400153">
        <w:rPr>
          <w:rFonts w:cstheme="minorHAnsi"/>
          <w:sz w:val="24"/>
          <w:szCs w:val="24"/>
        </w:rPr>
        <w:t>(increased weight and time on for</w:t>
      </w:r>
      <w:r w:rsidR="001873CD" w:rsidRPr="002D1241">
        <w:rPr>
          <w:rFonts w:cstheme="minorHAnsi"/>
          <w:sz w:val="24"/>
          <w:szCs w:val="24"/>
        </w:rPr>
        <w:t xml:space="preserve">elimbs) </w:t>
      </w:r>
      <w:r w:rsidRPr="002D1241">
        <w:rPr>
          <w:rFonts w:cstheme="minorHAnsi"/>
          <w:sz w:val="24"/>
          <w:szCs w:val="24"/>
        </w:rPr>
        <w:t>than male mice with chronic degenerative joint pain (</w:t>
      </w:r>
      <w:r w:rsidR="002D1241" w:rsidRPr="002D1241">
        <w:rPr>
          <w:rFonts w:cstheme="minorHAnsi"/>
          <w:b/>
          <w:sz w:val="24"/>
          <w:szCs w:val="24"/>
        </w:rPr>
        <w:t>Figure 2</w:t>
      </w:r>
      <w:r w:rsidR="001873CD" w:rsidRPr="002D1241">
        <w:rPr>
          <w:rFonts w:cstheme="minorHAnsi"/>
          <w:sz w:val="24"/>
          <w:szCs w:val="24"/>
        </w:rPr>
        <w:t xml:space="preserve"> and </w:t>
      </w:r>
      <w:ins w:id="7" w:author="Author" w:date="2018-11-13T10:53:00Z">
        <w:r w:rsidR="005A4E0E">
          <w:rPr>
            <w:rFonts w:cstheme="minorHAnsi"/>
            <w:b/>
            <w:sz w:val="24"/>
            <w:szCs w:val="24"/>
          </w:rPr>
          <w:t>Figure 3</w:t>
        </w:r>
      </w:ins>
      <w:del w:id="8" w:author="Author" w:date="2018-11-13T10:53:00Z">
        <w:r w:rsidR="001873CD" w:rsidRPr="002D1241" w:rsidDel="005A4E0E">
          <w:rPr>
            <w:rFonts w:cstheme="minorHAnsi"/>
            <w:sz w:val="24"/>
            <w:szCs w:val="24"/>
          </w:rPr>
          <w:delText>3</w:delText>
        </w:r>
      </w:del>
      <w:r w:rsidRPr="002D1241">
        <w:rPr>
          <w:rFonts w:cstheme="minorHAnsi"/>
          <w:sz w:val="24"/>
          <w:szCs w:val="24"/>
        </w:rPr>
        <w:t xml:space="preserve">). We did not determine the estrus phase for these female mice, so we </w:t>
      </w:r>
      <w:r w:rsidRPr="002D1241">
        <w:rPr>
          <w:rFonts w:cstheme="minorHAnsi"/>
          <w:sz w:val="24"/>
          <w:szCs w:val="24"/>
        </w:rPr>
        <w:lastRenderedPageBreak/>
        <w:t>cannot say whether this had any effect on our results, but others have determined that estrus phase did not explain observed sex differences in C57/Bl6 mice</w:t>
      </w:r>
      <w:hyperlink w:anchor="_ENREF_17" w:tooltip="Meziane, 2007 #18" w:history="1">
        <w:r w:rsidR="00880151" w:rsidRPr="002D1241">
          <w:rPr>
            <w:rFonts w:cstheme="minorHAnsi"/>
            <w:sz w:val="24"/>
            <w:szCs w:val="24"/>
          </w:rPr>
          <w:fldChar w:fldCharType="begin"/>
        </w:r>
        <w:r w:rsidR="00880151" w:rsidRPr="002D1241">
          <w:rPr>
            <w:rFonts w:cstheme="minorHAnsi"/>
            <w:sz w:val="24"/>
            <w:szCs w:val="24"/>
          </w:rPr>
          <w:instrText xml:space="preserve"> ADDIN EN.CITE &lt;EndNote&gt;&lt;Cite&gt;&lt;Author&gt;Meziane&lt;/Author&gt;&lt;Year&gt;2007&lt;/Year&gt;&lt;RecNum&gt;18&lt;/RecNum&gt;&lt;DisplayText&gt;&lt;style face="superscript"&gt;17&lt;/style&gt;&lt;/DisplayText&gt;&lt;record&gt;&lt;rec-number&gt;18&lt;/rec-number&gt;&lt;foreign-keys&gt;&lt;key app="EN" db-id="awzfwweru9pprge5t9bxe023wervr2srfesx" timestamp="1541188823"&gt;18&lt;/key&gt;&lt;/foreign-keys&gt;&lt;ref-type name="Journal Article"&gt;17&lt;/ref-type&gt;&lt;contributors&gt;&lt;authors&gt;&lt;author&gt;Meziane, H&lt;/author&gt;&lt;author&gt;Ouagazzal, A.-M.&lt;/author&gt;&lt;author&gt;Aubert, L&lt;/author&gt;&lt;author&gt;Wietrzych, M&lt;/author&gt;&lt;author&gt;Krezel, W&lt;/author&gt;&lt;/authors&gt;&lt;/contributors&gt;&lt;titles&gt;&lt;title&gt;Estrous cycle effects on behavior of C57BL/6J and BALB/cByJ female mice: implications for phenotyping strategies&lt;/title&gt;&lt;secondary-title&gt;Genes, Brain and Behavior&lt;/secondary-title&gt;&lt;/titles&gt;&lt;periodical&gt;&lt;full-title&gt;Genes, Brain and Behavior&lt;/full-title&gt;&lt;/periodical&gt;&lt;pages&gt;192-200&lt;/pages&gt;&lt;volume&gt;6&lt;/volume&gt;&lt;dates&gt;&lt;year&gt;2007&lt;/year&gt;&lt;/dates&gt;&lt;urls&gt;&lt;/urls&gt;&lt;/record&gt;&lt;/Cite&gt;&lt;/EndNote&gt;</w:instrText>
        </w:r>
        <w:r w:rsidR="00880151" w:rsidRPr="002D1241">
          <w:rPr>
            <w:rFonts w:cstheme="minorHAnsi"/>
            <w:sz w:val="24"/>
            <w:szCs w:val="24"/>
          </w:rPr>
          <w:fldChar w:fldCharType="separate"/>
        </w:r>
        <w:r w:rsidR="00880151" w:rsidRPr="002D1241">
          <w:rPr>
            <w:rFonts w:cstheme="minorHAnsi"/>
            <w:noProof/>
            <w:sz w:val="24"/>
            <w:szCs w:val="24"/>
            <w:vertAlign w:val="superscript"/>
          </w:rPr>
          <w:t>17</w:t>
        </w:r>
        <w:r w:rsidR="00880151" w:rsidRPr="002D1241">
          <w:rPr>
            <w:rFonts w:cstheme="minorHAnsi"/>
            <w:sz w:val="24"/>
            <w:szCs w:val="24"/>
          </w:rPr>
          <w:fldChar w:fldCharType="end"/>
        </w:r>
      </w:hyperlink>
      <w:r w:rsidRPr="002D1241">
        <w:rPr>
          <w:rFonts w:cstheme="minorHAnsi"/>
          <w:sz w:val="24"/>
          <w:szCs w:val="24"/>
        </w:rPr>
        <w:fldChar w:fldCharType="begin"/>
      </w:r>
      <w:r w:rsidRPr="002D1241">
        <w:rPr>
          <w:rFonts w:cstheme="minorHAnsi"/>
          <w:sz w:val="24"/>
          <w:szCs w:val="24"/>
        </w:rPr>
        <w:fldChar w:fldCharType="separate"/>
      </w:r>
      <w:r w:rsidRPr="002D1241">
        <w:rPr>
          <w:rFonts w:cstheme="minorHAnsi"/>
          <w:sz w:val="24"/>
          <w:szCs w:val="24"/>
          <w:vertAlign w:val="superscript"/>
        </w:rPr>
        <w:t>10</w:t>
      </w:r>
      <w:r w:rsidRPr="002D1241">
        <w:rPr>
          <w:rFonts w:cstheme="minorHAnsi"/>
          <w:sz w:val="24"/>
          <w:szCs w:val="24"/>
        </w:rPr>
        <w:fldChar w:fldCharType="end"/>
      </w:r>
      <w:r w:rsidRPr="002D1241">
        <w:rPr>
          <w:rFonts w:cstheme="minorHAnsi"/>
          <w:sz w:val="24"/>
          <w:szCs w:val="24"/>
        </w:rPr>
        <w:t xml:space="preserve">. </w:t>
      </w:r>
    </w:p>
    <w:p w14:paraId="361E5A03" w14:textId="77777777" w:rsidR="007D39AE" w:rsidRPr="00400153" w:rsidRDefault="007D39AE" w:rsidP="007D39AE">
      <w:pPr>
        <w:jc w:val="both"/>
        <w:rPr>
          <w:rFonts w:cstheme="minorHAnsi"/>
          <w:sz w:val="24"/>
          <w:szCs w:val="24"/>
        </w:rPr>
      </w:pPr>
    </w:p>
    <w:p w14:paraId="1EB03346" w14:textId="76A281E9" w:rsidR="008C7D81" w:rsidRPr="00400153" w:rsidRDefault="008C7D81" w:rsidP="007D39AE">
      <w:pPr>
        <w:jc w:val="both"/>
        <w:rPr>
          <w:rFonts w:cstheme="minorHAnsi"/>
          <w:sz w:val="24"/>
          <w:szCs w:val="24"/>
        </w:rPr>
      </w:pPr>
      <w:r w:rsidRPr="00400153">
        <w:rPr>
          <w:rFonts w:cstheme="minorHAnsi"/>
          <w:sz w:val="24"/>
          <w:szCs w:val="24"/>
        </w:rPr>
        <w:t xml:space="preserve">Evoked pain behavior is sensitive to all types of joint pain tested and has good reproducibility. It is crucial that the examiner is trained to deliver consistent, standardized palpation pressure and use consistent restraint methods that allows the range of pain behavior to detect both pain and analgesia. It is important to always examine the normal knee first to minimize the pain response in the normal knee due to a crossover effect and maximize the difference in pain response between the normal and painful knee. Using a second observer to tally the pain responses that make up the EPS is necessary so that the examiner focuses on consistent palpation and so that vocalizations and fights are consistently tallied. It may be necessary to practice the restraint method </w:t>
      </w:r>
      <w:proofErr w:type="gramStart"/>
      <w:r w:rsidRPr="00400153">
        <w:rPr>
          <w:rFonts w:cstheme="minorHAnsi"/>
          <w:sz w:val="24"/>
          <w:szCs w:val="24"/>
        </w:rPr>
        <w:t>in particular to</w:t>
      </w:r>
      <w:proofErr w:type="gramEnd"/>
      <w:r w:rsidRPr="00400153">
        <w:rPr>
          <w:rFonts w:cstheme="minorHAnsi"/>
          <w:sz w:val="24"/>
          <w:szCs w:val="24"/>
        </w:rPr>
        <w:t xml:space="preserve"> ensure the animal can react to pain adequately but does not react too easily so as to dilute the pain response.</w:t>
      </w:r>
      <w:r w:rsidR="002D1241">
        <w:rPr>
          <w:rFonts w:cstheme="minorHAnsi"/>
          <w:sz w:val="24"/>
          <w:szCs w:val="24"/>
        </w:rPr>
        <w:t xml:space="preserve"> </w:t>
      </w:r>
      <w:r w:rsidRPr="00400153">
        <w:rPr>
          <w:rFonts w:cstheme="minorHAnsi"/>
          <w:sz w:val="24"/>
          <w:szCs w:val="24"/>
        </w:rPr>
        <w:t xml:space="preserve">An advantage of the EPS measurement is that it is analogous to measuring joint tenderness in human patients. </w:t>
      </w:r>
    </w:p>
    <w:p w14:paraId="46A65C1F" w14:textId="77777777" w:rsidR="007D39AE" w:rsidRPr="00400153" w:rsidRDefault="007D39AE" w:rsidP="007D39AE">
      <w:pPr>
        <w:jc w:val="both"/>
        <w:rPr>
          <w:rFonts w:cstheme="minorHAnsi"/>
          <w:sz w:val="24"/>
          <w:szCs w:val="24"/>
        </w:rPr>
      </w:pPr>
    </w:p>
    <w:p w14:paraId="68ABD919" w14:textId="56824485" w:rsidR="008C7D81" w:rsidRPr="00400153" w:rsidRDefault="007D39AE" w:rsidP="007D39AE">
      <w:pPr>
        <w:jc w:val="both"/>
        <w:rPr>
          <w:rFonts w:cstheme="minorHAnsi"/>
          <w:sz w:val="24"/>
          <w:szCs w:val="24"/>
        </w:rPr>
      </w:pPr>
      <w:r w:rsidRPr="00400153">
        <w:rPr>
          <w:rFonts w:cstheme="minorHAnsi"/>
          <w:sz w:val="24"/>
          <w:szCs w:val="24"/>
        </w:rPr>
        <w:t>W</w:t>
      </w:r>
      <w:r w:rsidR="008C7D81" w:rsidRPr="00400153">
        <w:rPr>
          <w:rFonts w:cstheme="minorHAnsi"/>
          <w:sz w:val="24"/>
          <w:szCs w:val="24"/>
        </w:rPr>
        <w:t xml:space="preserve">e feel these methods are superior to existing methods in that they directly measure pain coming from the knee joints of mice, they can be used in different models of </w:t>
      </w:r>
      <w:proofErr w:type="spellStart"/>
      <w:r w:rsidR="008C7D81" w:rsidRPr="00400153">
        <w:rPr>
          <w:rFonts w:cstheme="minorHAnsi"/>
          <w:sz w:val="24"/>
          <w:szCs w:val="24"/>
        </w:rPr>
        <w:t>monoarthritis</w:t>
      </w:r>
      <w:proofErr w:type="spellEnd"/>
      <w:r w:rsidR="008C7D81" w:rsidRPr="00400153">
        <w:rPr>
          <w:rFonts w:cstheme="minorHAnsi"/>
          <w:sz w:val="24"/>
          <w:szCs w:val="24"/>
        </w:rPr>
        <w:t xml:space="preserve"> pain, they include both spontaneous and evoked pain responses, and are relatively inexpensive but reliable and reproducible. As therapies are developed to more effectively treat arthritis, these methods will be useful for confirming whether treatments are </w:t>
      </w:r>
      <w:proofErr w:type="gramStart"/>
      <w:r w:rsidR="008C7D81" w:rsidRPr="00400153">
        <w:rPr>
          <w:rFonts w:cstheme="minorHAnsi"/>
          <w:sz w:val="24"/>
          <w:szCs w:val="24"/>
        </w:rPr>
        <w:t>actually effective</w:t>
      </w:r>
      <w:proofErr w:type="gramEnd"/>
      <w:r w:rsidR="008C7D81" w:rsidRPr="00400153">
        <w:rPr>
          <w:rFonts w:cstheme="minorHAnsi"/>
          <w:sz w:val="24"/>
          <w:szCs w:val="24"/>
        </w:rPr>
        <w:t xml:space="preserve"> for the most disabling outcome of arthritis, pain. </w:t>
      </w:r>
    </w:p>
    <w:p w14:paraId="12ECCBBB" w14:textId="77777777" w:rsidR="007D39AE" w:rsidRPr="00400153" w:rsidRDefault="007D39AE" w:rsidP="007D39AE">
      <w:pPr>
        <w:jc w:val="both"/>
        <w:rPr>
          <w:rFonts w:cstheme="minorHAnsi"/>
          <w:sz w:val="24"/>
          <w:szCs w:val="24"/>
        </w:rPr>
      </w:pPr>
    </w:p>
    <w:p w14:paraId="327BDCF5" w14:textId="51F493DB" w:rsidR="008C7D81" w:rsidRPr="00400153" w:rsidRDefault="008C7D81" w:rsidP="007D39AE">
      <w:pPr>
        <w:jc w:val="both"/>
        <w:rPr>
          <w:rFonts w:cstheme="minorHAnsi"/>
          <w:sz w:val="24"/>
          <w:szCs w:val="24"/>
        </w:rPr>
      </w:pPr>
      <w:r w:rsidRPr="00400153">
        <w:rPr>
          <w:rFonts w:cstheme="minorHAnsi"/>
          <w:sz w:val="24"/>
          <w:szCs w:val="24"/>
        </w:rPr>
        <w:t>Our methods have some limitations. Primarily</w:t>
      </w:r>
      <w:ins w:id="9" w:author="Author" w:date="2018-11-13T10:53:00Z">
        <w:r w:rsidR="005A4E0E">
          <w:rPr>
            <w:rFonts w:cstheme="minorHAnsi"/>
            <w:sz w:val="24"/>
            <w:szCs w:val="24"/>
          </w:rPr>
          <w:t>,</w:t>
        </w:r>
      </w:ins>
      <w:r w:rsidRPr="00400153">
        <w:rPr>
          <w:rFonts w:cstheme="minorHAnsi"/>
          <w:sz w:val="24"/>
          <w:szCs w:val="24"/>
        </w:rPr>
        <w:t xml:space="preserve"> the EPS measure is limited by the requirement for a single examiner and observer and the need for very consistent technique. The evoked pain measures are more automated and are not as subject to inter-observer differences. Further refinement of the EPS measure might include automated methods for counting vocalizations in response to palpation, such as using an ultrasonic bat detector to count vocalizations. This method would need to be compared to our current method to confirm sensitivity and specificity before it could be widely implemented. </w:t>
      </w:r>
    </w:p>
    <w:p w14:paraId="52B918BE" w14:textId="77777777" w:rsidR="007D39AE" w:rsidRPr="00400153" w:rsidRDefault="007D39AE" w:rsidP="007D39AE">
      <w:pPr>
        <w:jc w:val="both"/>
        <w:rPr>
          <w:rFonts w:cstheme="minorHAnsi"/>
          <w:sz w:val="24"/>
          <w:szCs w:val="24"/>
        </w:rPr>
      </w:pPr>
    </w:p>
    <w:p w14:paraId="54D87B91" w14:textId="02069CC6" w:rsidR="008C7D81" w:rsidRPr="00400153" w:rsidRDefault="008C7D81" w:rsidP="007D39AE">
      <w:pPr>
        <w:jc w:val="both"/>
        <w:rPr>
          <w:rFonts w:cstheme="minorHAnsi"/>
          <w:sz w:val="24"/>
          <w:szCs w:val="24"/>
        </w:rPr>
      </w:pPr>
      <w:r w:rsidRPr="00400153">
        <w:rPr>
          <w:rFonts w:cstheme="minorHAnsi"/>
          <w:sz w:val="24"/>
          <w:szCs w:val="24"/>
        </w:rPr>
        <w:t>In summary, we describe two different pain behavior measures for quantifying joint pain in mice. Gender and strain differences must be considered before choosing an experimental model. Measures of evoked pain require careful training and consistent implementation by the examiner. Both spo</w:t>
      </w:r>
      <w:bookmarkStart w:id="10" w:name="_GoBack"/>
      <w:bookmarkEnd w:id="10"/>
      <w:r w:rsidRPr="00400153">
        <w:rPr>
          <w:rFonts w:cstheme="minorHAnsi"/>
          <w:sz w:val="24"/>
          <w:szCs w:val="24"/>
        </w:rPr>
        <w:t xml:space="preserve">ntaneous and evoked pain behaviors are recommended to evaluate pain severity and functional limitation and should be utilized to fully evaluate the effects of new potential analgesics. </w:t>
      </w:r>
    </w:p>
    <w:p w14:paraId="10095E58" w14:textId="77777777" w:rsidR="008C7D81" w:rsidRPr="00400153" w:rsidRDefault="008C7D81" w:rsidP="007D39AE">
      <w:pPr>
        <w:jc w:val="both"/>
        <w:rPr>
          <w:rFonts w:cstheme="minorHAnsi"/>
          <w:sz w:val="24"/>
          <w:szCs w:val="24"/>
        </w:rPr>
      </w:pPr>
    </w:p>
    <w:p w14:paraId="6DE7185F" w14:textId="46B33BAC" w:rsidR="008C7D81" w:rsidRPr="00414519" w:rsidRDefault="008C7D81" w:rsidP="007D39AE">
      <w:pPr>
        <w:jc w:val="both"/>
        <w:rPr>
          <w:rFonts w:cstheme="minorHAnsi"/>
          <w:b/>
          <w:sz w:val="24"/>
          <w:szCs w:val="24"/>
        </w:rPr>
      </w:pPr>
      <w:r w:rsidRPr="00400153">
        <w:rPr>
          <w:rFonts w:cstheme="minorHAnsi"/>
          <w:b/>
          <w:sz w:val="24"/>
          <w:szCs w:val="24"/>
        </w:rPr>
        <w:t>ACKNOWLEDGMENTS</w:t>
      </w:r>
      <w:r w:rsidR="002D1241">
        <w:rPr>
          <w:rFonts w:cstheme="minorHAnsi"/>
          <w:b/>
          <w:sz w:val="24"/>
          <w:szCs w:val="24"/>
        </w:rPr>
        <w:t>:</w:t>
      </w:r>
    </w:p>
    <w:p w14:paraId="559ED5C5" w14:textId="77777777" w:rsidR="008C7D81" w:rsidRPr="00400153" w:rsidRDefault="008C7D81" w:rsidP="007D39AE">
      <w:pPr>
        <w:jc w:val="both"/>
        <w:rPr>
          <w:rFonts w:cstheme="minorHAnsi"/>
          <w:sz w:val="24"/>
          <w:szCs w:val="24"/>
        </w:rPr>
      </w:pPr>
      <w:r w:rsidRPr="00400153">
        <w:rPr>
          <w:rFonts w:cstheme="minorHAnsi"/>
          <w:sz w:val="24"/>
          <w:szCs w:val="24"/>
        </w:rPr>
        <w:t>Funded by the Department of Veterans Affairs MERIT award 2 I01 RX000379-05.</w:t>
      </w:r>
    </w:p>
    <w:p w14:paraId="497BB7B7" w14:textId="77777777" w:rsidR="008C7D81" w:rsidRPr="00400153" w:rsidRDefault="008C7D81" w:rsidP="007D39AE">
      <w:pPr>
        <w:jc w:val="both"/>
        <w:rPr>
          <w:rFonts w:cstheme="minorHAnsi"/>
          <w:sz w:val="24"/>
          <w:szCs w:val="24"/>
        </w:rPr>
      </w:pPr>
    </w:p>
    <w:p w14:paraId="02BB6B38" w14:textId="372520EE" w:rsidR="008C7D81" w:rsidRPr="00414519" w:rsidRDefault="008C7D81" w:rsidP="007D39AE">
      <w:pPr>
        <w:jc w:val="both"/>
        <w:rPr>
          <w:rFonts w:cstheme="minorHAnsi"/>
          <w:b/>
          <w:sz w:val="24"/>
          <w:szCs w:val="24"/>
        </w:rPr>
      </w:pPr>
      <w:r w:rsidRPr="00400153">
        <w:rPr>
          <w:rFonts w:cstheme="minorHAnsi"/>
          <w:b/>
          <w:sz w:val="24"/>
          <w:szCs w:val="24"/>
        </w:rPr>
        <w:t>DISCLOSURES</w:t>
      </w:r>
      <w:r w:rsidR="002D1241">
        <w:rPr>
          <w:rFonts w:cstheme="minorHAnsi"/>
          <w:b/>
          <w:sz w:val="24"/>
          <w:szCs w:val="24"/>
        </w:rPr>
        <w:t>:</w:t>
      </w:r>
    </w:p>
    <w:p w14:paraId="6B0CE61C" w14:textId="77777777" w:rsidR="008C7D81" w:rsidRPr="00400153" w:rsidRDefault="008C7D81" w:rsidP="007D39AE">
      <w:pPr>
        <w:jc w:val="both"/>
        <w:rPr>
          <w:rFonts w:cstheme="minorHAnsi"/>
          <w:color w:val="808080" w:themeColor="background1" w:themeShade="80"/>
          <w:sz w:val="24"/>
          <w:szCs w:val="24"/>
        </w:rPr>
      </w:pPr>
      <w:r w:rsidRPr="00400153">
        <w:rPr>
          <w:rFonts w:cstheme="minorHAnsi"/>
          <w:sz w:val="24"/>
          <w:szCs w:val="24"/>
        </w:rPr>
        <w:t>The authors have nothing to disclose</w:t>
      </w:r>
      <w:r w:rsidRPr="00400153">
        <w:rPr>
          <w:rFonts w:cstheme="minorHAnsi"/>
          <w:color w:val="808080" w:themeColor="background1" w:themeShade="80"/>
          <w:sz w:val="24"/>
          <w:szCs w:val="24"/>
        </w:rPr>
        <w:t>.</w:t>
      </w:r>
    </w:p>
    <w:p w14:paraId="68E4A4CD" w14:textId="77777777" w:rsidR="008C7D81" w:rsidRPr="002D1241" w:rsidRDefault="008C7D81" w:rsidP="002D1241">
      <w:pPr>
        <w:rPr>
          <w:rFonts w:ascii="Calibri" w:hAnsi="Calibri" w:cs="Calibri"/>
          <w:sz w:val="24"/>
          <w:szCs w:val="24"/>
        </w:rPr>
      </w:pPr>
    </w:p>
    <w:p w14:paraId="26933B25" w14:textId="6CFF3B0E" w:rsidR="008C7D81" w:rsidRPr="00400153" w:rsidRDefault="008C7D81" w:rsidP="007D39AE">
      <w:pPr>
        <w:jc w:val="both"/>
        <w:rPr>
          <w:rFonts w:cstheme="minorHAnsi"/>
          <w:b/>
          <w:sz w:val="24"/>
          <w:szCs w:val="24"/>
        </w:rPr>
      </w:pPr>
      <w:r w:rsidRPr="00400153">
        <w:rPr>
          <w:rFonts w:cstheme="minorHAnsi"/>
          <w:b/>
          <w:sz w:val="24"/>
          <w:szCs w:val="24"/>
        </w:rPr>
        <w:t>REFERENCES</w:t>
      </w:r>
      <w:r w:rsidR="002D1241">
        <w:rPr>
          <w:rFonts w:cstheme="minorHAnsi"/>
          <w:b/>
          <w:sz w:val="24"/>
          <w:szCs w:val="24"/>
        </w:rPr>
        <w:t>:</w:t>
      </w:r>
    </w:p>
    <w:p w14:paraId="01776A5A" w14:textId="77777777" w:rsidR="00880151" w:rsidRPr="00400153" w:rsidRDefault="00880151" w:rsidP="007D39AE">
      <w:pPr>
        <w:jc w:val="both"/>
        <w:rPr>
          <w:rFonts w:cstheme="minorHAnsi"/>
          <w:sz w:val="24"/>
          <w:szCs w:val="24"/>
        </w:rPr>
      </w:pPr>
    </w:p>
    <w:p w14:paraId="39573159" w14:textId="6B8F0050" w:rsidR="00880151" w:rsidRPr="00400153" w:rsidRDefault="00880151" w:rsidP="007D39AE">
      <w:pPr>
        <w:pStyle w:val="EndNoteBibliography"/>
        <w:ind w:left="720" w:hanging="720"/>
        <w:jc w:val="both"/>
        <w:rPr>
          <w:sz w:val="24"/>
          <w:szCs w:val="24"/>
        </w:rPr>
      </w:pPr>
      <w:r w:rsidRPr="00400153">
        <w:rPr>
          <w:rFonts w:cstheme="minorHAnsi"/>
          <w:sz w:val="24"/>
          <w:szCs w:val="24"/>
        </w:rPr>
        <w:fldChar w:fldCharType="begin"/>
      </w:r>
      <w:r w:rsidRPr="00400153">
        <w:rPr>
          <w:rFonts w:cstheme="minorHAnsi"/>
          <w:sz w:val="24"/>
          <w:szCs w:val="24"/>
        </w:rPr>
        <w:instrText xml:space="preserve"> ADDIN EN.REFLIST </w:instrText>
      </w:r>
      <w:r w:rsidRPr="00400153">
        <w:rPr>
          <w:rFonts w:cstheme="minorHAnsi"/>
          <w:sz w:val="24"/>
          <w:szCs w:val="24"/>
        </w:rPr>
        <w:fldChar w:fldCharType="separate"/>
      </w:r>
      <w:bookmarkStart w:id="11" w:name="_ENREF_1"/>
      <w:r w:rsidRPr="00400153">
        <w:rPr>
          <w:sz w:val="24"/>
          <w:szCs w:val="24"/>
        </w:rPr>
        <w:t>1</w:t>
      </w:r>
      <w:r w:rsidRPr="00400153">
        <w:rPr>
          <w:sz w:val="24"/>
          <w:szCs w:val="24"/>
        </w:rPr>
        <w:tab/>
        <w:t xml:space="preserve">Neggi, T. The epidemiology and impact of pain in osteoarthritis. </w:t>
      </w:r>
      <w:r w:rsidRPr="00400153">
        <w:rPr>
          <w:i/>
          <w:sz w:val="24"/>
          <w:szCs w:val="24"/>
        </w:rPr>
        <w:t>Osteoarthritis and Cartilage</w:t>
      </w:r>
      <w:r w:rsidR="002D1241">
        <w:rPr>
          <w:i/>
          <w:sz w:val="24"/>
          <w:szCs w:val="24"/>
        </w:rPr>
        <w:t>.</w:t>
      </w:r>
      <w:r w:rsidRPr="00400153">
        <w:rPr>
          <w:sz w:val="24"/>
          <w:szCs w:val="24"/>
        </w:rPr>
        <w:t xml:space="preserve"> </w:t>
      </w:r>
      <w:r w:rsidRPr="00400153">
        <w:rPr>
          <w:b/>
          <w:sz w:val="24"/>
          <w:szCs w:val="24"/>
        </w:rPr>
        <w:t>21</w:t>
      </w:r>
      <w:r w:rsidRPr="00400153">
        <w:rPr>
          <w:sz w:val="24"/>
          <w:szCs w:val="24"/>
        </w:rPr>
        <w:t>, 1145-1153 (2013).</w:t>
      </w:r>
      <w:bookmarkEnd w:id="11"/>
    </w:p>
    <w:p w14:paraId="1104AD84" w14:textId="18A7C90E" w:rsidR="00880151" w:rsidRPr="00400153" w:rsidRDefault="00880151" w:rsidP="007D39AE">
      <w:pPr>
        <w:pStyle w:val="EndNoteBibliography"/>
        <w:ind w:left="720" w:hanging="720"/>
        <w:jc w:val="both"/>
        <w:rPr>
          <w:sz w:val="24"/>
          <w:szCs w:val="24"/>
        </w:rPr>
      </w:pPr>
      <w:bookmarkStart w:id="12" w:name="_ENREF_2"/>
      <w:r w:rsidRPr="00400153">
        <w:rPr>
          <w:sz w:val="24"/>
          <w:szCs w:val="24"/>
        </w:rPr>
        <w:t>2</w:t>
      </w:r>
      <w:r w:rsidRPr="00400153">
        <w:rPr>
          <w:sz w:val="24"/>
          <w:szCs w:val="24"/>
        </w:rPr>
        <w:tab/>
        <w:t xml:space="preserve">Center for Disease Control and Prevention. Prevalence of doctor-diagnosed arthritis and arthritis-attributable activity limitation - United States, 2007-2009. </w:t>
      </w:r>
      <w:r w:rsidRPr="00400153">
        <w:rPr>
          <w:i/>
          <w:sz w:val="24"/>
          <w:szCs w:val="24"/>
        </w:rPr>
        <w:t>Morbidity and Mortality Weekly Report</w:t>
      </w:r>
      <w:r w:rsidR="002D1241">
        <w:rPr>
          <w:i/>
          <w:sz w:val="24"/>
          <w:szCs w:val="24"/>
        </w:rPr>
        <w:t>.</w:t>
      </w:r>
      <w:r w:rsidRPr="00400153">
        <w:rPr>
          <w:sz w:val="24"/>
          <w:szCs w:val="24"/>
        </w:rPr>
        <w:t xml:space="preserve"> </w:t>
      </w:r>
      <w:r w:rsidRPr="00400153">
        <w:rPr>
          <w:b/>
          <w:sz w:val="24"/>
          <w:szCs w:val="24"/>
        </w:rPr>
        <w:t>59</w:t>
      </w:r>
      <w:r w:rsidRPr="00400153">
        <w:rPr>
          <w:sz w:val="24"/>
          <w:szCs w:val="24"/>
        </w:rPr>
        <w:t>, 1261-1265 (2010).</w:t>
      </w:r>
      <w:bookmarkEnd w:id="12"/>
    </w:p>
    <w:p w14:paraId="2F0349EE" w14:textId="149533D4" w:rsidR="00880151" w:rsidRPr="00400153" w:rsidRDefault="00880151" w:rsidP="007D39AE">
      <w:pPr>
        <w:pStyle w:val="EndNoteBibliography"/>
        <w:ind w:left="720" w:hanging="720"/>
        <w:jc w:val="both"/>
        <w:rPr>
          <w:sz w:val="24"/>
          <w:szCs w:val="24"/>
        </w:rPr>
      </w:pPr>
      <w:bookmarkStart w:id="13" w:name="_ENREF_3"/>
      <w:r w:rsidRPr="00400153">
        <w:rPr>
          <w:sz w:val="24"/>
          <w:szCs w:val="24"/>
        </w:rPr>
        <w:t>3</w:t>
      </w:r>
      <w:r w:rsidRPr="00400153">
        <w:rPr>
          <w:sz w:val="24"/>
          <w:szCs w:val="24"/>
        </w:rPr>
        <w:tab/>
        <w:t>Kaye, A.</w:t>
      </w:r>
      <w:r w:rsidRPr="00400153">
        <w:rPr>
          <w:i/>
          <w:sz w:val="24"/>
          <w:szCs w:val="24"/>
        </w:rPr>
        <w:t xml:space="preserve"> </w:t>
      </w:r>
      <w:r w:rsidR="002D1241" w:rsidRPr="002D1241">
        <w:rPr>
          <w:sz w:val="24"/>
          <w:szCs w:val="24"/>
        </w:rPr>
        <w:t>et al.</w:t>
      </w:r>
      <w:r w:rsidRPr="00400153">
        <w:rPr>
          <w:sz w:val="24"/>
          <w:szCs w:val="24"/>
        </w:rPr>
        <w:t xml:space="preserve"> Prescription Opioid Abuse in Chronic Pain: An Updated Review of Opioid Abuse Predictors and Strategies to Curb Opioid Abuse: Part 1. </w:t>
      </w:r>
      <w:r w:rsidRPr="00400153">
        <w:rPr>
          <w:i/>
          <w:sz w:val="24"/>
          <w:szCs w:val="24"/>
        </w:rPr>
        <w:t>Pain Physician</w:t>
      </w:r>
      <w:r w:rsidR="002D1241">
        <w:rPr>
          <w:i/>
          <w:sz w:val="24"/>
          <w:szCs w:val="24"/>
        </w:rPr>
        <w:t>.</w:t>
      </w:r>
      <w:r w:rsidRPr="00400153">
        <w:rPr>
          <w:sz w:val="24"/>
          <w:szCs w:val="24"/>
        </w:rPr>
        <w:t xml:space="preserve"> </w:t>
      </w:r>
      <w:r w:rsidRPr="00400153">
        <w:rPr>
          <w:b/>
          <w:sz w:val="24"/>
          <w:szCs w:val="24"/>
        </w:rPr>
        <w:t>20</w:t>
      </w:r>
      <w:r w:rsidRPr="00400153">
        <w:rPr>
          <w:sz w:val="24"/>
          <w:szCs w:val="24"/>
        </w:rPr>
        <w:t>, S93-S109 (2017).</w:t>
      </w:r>
      <w:bookmarkEnd w:id="13"/>
    </w:p>
    <w:p w14:paraId="73CB2EAC" w14:textId="17E8F114" w:rsidR="00880151" w:rsidRPr="00400153" w:rsidRDefault="00880151" w:rsidP="007D39AE">
      <w:pPr>
        <w:pStyle w:val="EndNoteBibliography"/>
        <w:ind w:left="720" w:hanging="720"/>
        <w:jc w:val="both"/>
        <w:rPr>
          <w:sz w:val="24"/>
          <w:szCs w:val="24"/>
        </w:rPr>
      </w:pPr>
      <w:bookmarkStart w:id="14" w:name="_ENREF_4"/>
      <w:r w:rsidRPr="00400153">
        <w:rPr>
          <w:sz w:val="24"/>
          <w:szCs w:val="24"/>
        </w:rPr>
        <w:t>4</w:t>
      </w:r>
      <w:r w:rsidRPr="00400153">
        <w:rPr>
          <w:sz w:val="24"/>
          <w:szCs w:val="24"/>
        </w:rPr>
        <w:tab/>
        <w:t>Maheu, E.</w:t>
      </w:r>
      <w:r w:rsidRPr="00400153">
        <w:rPr>
          <w:i/>
          <w:sz w:val="24"/>
          <w:szCs w:val="24"/>
        </w:rPr>
        <w:t xml:space="preserve"> </w:t>
      </w:r>
      <w:r w:rsidR="002D1241" w:rsidRPr="002D1241">
        <w:rPr>
          <w:sz w:val="24"/>
          <w:szCs w:val="24"/>
        </w:rPr>
        <w:t>et al.</w:t>
      </w:r>
      <w:r w:rsidRPr="00400153">
        <w:rPr>
          <w:sz w:val="24"/>
          <w:szCs w:val="24"/>
        </w:rPr>
        <w:t xml:space="preserve"> Why we should definitely include intra-articular hyaluronic acid as a therapeutic option in the management of knee osteoarthritis: Results of an extensive critical literature review. </w:t>
      </w:r>
      <w:r w:rsidRPr="00400153">
        <w:rPr>
          <w:i/>
          <w:sz w:val="24"/>
          <w:szCs w:val="24"/>
        </w:rPr>
        <w:t>Seminars in Arthritis and Rheumatism</w:t>
      </w:r>
      <w:r w:rsidR="002D1241">
        <w:rPr>
          <w:i/>
          <w:sz w:val="24"/>
          <w:szCs w:val="24"/>
        </w:rPr>
        <w:t>.</w:t>
      </w:r>
      <w:r w:rsidRPr="00400153">
        <w:rPr>
          <w:sz w:val="24"/>
          <w:szCs w:val="24"/>
        </w:rPr>
        <w:t xml:space="preserve"> doi:doi.org/10.1016/j.semarthrit.2018.06.002 (2018).</w:t>
      </w:r>
      <w:bookmarkEnd w:id="14"/>
    </w:p>
    <w:p w14:paraId="75B9CDB8" w14:textId="735DB889" w:rsidR="00880151" w:rsidRPr="00400153" w:rsidRDefault="00880151" w:rsidP="007D39AE">
      <w:pPr>
        <w:pStyle w:val="EndNoteBibliography"/>
        <w:ind w:left="720" w:hanging="720"/>
        <w:jc w:val="both"/>
        <w:rPr>
          <w:sz w:val="24"/>
          <w:szCs w:val="24"/>
        </w:rPr>
      </w:pPr>
      <w:bookmarkStart w:id="15" w:name="_ENREF_5"/>
      <w:r w:rsidRPr="00400153">
        <w:rPr>
          <w:sz w:val="24"/>
          <w:szCs w:val="24"/>
        </w:rPr>
        <w:t>5</w:t>
      </w:r>
      <w:r w:rsidRPr="00400153">
        <w:rPr>
          <w:sz w:val="24"/>
          <w:szCs w:val="24"/>
        </w:rPr>
        <w:tab/>
        <w:t xml:space="preserve">Malfait, A.-M. Why we should study pain in animal models of rheumatic diseases. </w:t>
      </w:r>
      <w:r w:rsidRPr="00400153">
        <w:rPr>
          <w:i/>
          <w:sz w:val="24"/>
          <w:szCs w:val="24"/>
        </w:rPr>
        <w:t>Clinical and Experimental Rheumatology</w:t>
      </w:r>
      <w:r w:rsidR="002D1241">
        <w:rPr>
          <w:i/>
          <w:sz w:val="24"/>
          <w:szCs w:val="24"/>
        </w:rPr>
        <w:t>.</w:t>
      </w:r>
      <w:r w:rsidRPr="00400153">
        <w:rPr>
          <w:sz w:val="24"/>
          <w:szCs w:val="24"/>
        </w:rPr>
        <w:t xml:space="preserve"> </w:t>
      </w:r>
      <w:r w:rsidRPr="00400153">
        <w:rPr>
          <w:b/>
          <w:sz w:val="24"/>
          <w:szCs w:val="24"/>
        </w:rPr>
        <w:t>35</w:t>
      </w:r>
      <w:r w:rsidRPr="00400153">
        <w:rPr>
          <w:sz w:val="24"/>
          <w:szCs w:val="24"/>
        </w:rPr>
        <w:t>, S37-S39 (2017).</w:t>
      </w:r>
      <w:bookmarkEnd w:id="15"/>
    </w:p>
    <w:p w14:paraId="0D38A8A7" w14:textId="21338E71" w:rsidR="00880151" w:rsidRPr="00400153" w:rsidRDefault="00880151" w:rsidP="007D39AE">
      <w:pPr>
        <w:pStyle w:val="EndNoteBibliography"/>
        <w:ind w:left="720" w:hanging="720"/>
        <w:jc w:val="both"/>
        <w:rPr>
          <w:sz w:val="24"/>
          <w:szCs w:val="24"/>
        </w:rPr>
      </w:pPr>
      <w:bookmarkStart w:id="16" w:name="_ENREF_6"/>
      <w:r w:rsidRPr="00400153">
        <w:rPr>
          <w:sz w:val="24"/>
          <w:szCs w:val="24"/>
        </w:rPr>
        <w:t>6</w:t>
      </w:r>
      <w:r w:rsidRPr="00400153">
        <w:rPr>
          <w:sz w:val="24"/>
          <w:szCs w:val="24"/>
        </w:rPr>
        <w:tab/>
        <w:t>Piel, M. J., Kroin, J. S., van Wijnen, A. J., Kc, R.</w:t>
      </w:r>
      <w:r w:rsidR="00414519">
        <w:rPr>
          <w:sz w:val="24"/>
          <w:szCs w:val="24"/>
        </w:rPr>
        <w:t>,</w:t>
      </w:r>
      <w:r w:rsidRPr="00400153">
        <w:rPr>
          <w:sz w:val="24"/>
          <w:szCs w:val="24"/>
        </w:rPr>
        <w:t xml:space="preserve"> Im, H.-J. Pain Assessment in Animal Models of Osteoarthritis. </w:t>
      </w:r>
      <w:r w:rsidRPr="00400153">
        <w:rPr>
          <w:i/>
          <w:sz w:val="24"/>
          <w:szCs w:val="24"/>
        </w:rPr>
        <w:t>Gene</w:t>
      </w:r>
      <w:r w:rsidR="002D1241">
        <w:rPr>
          <w:i/>
          <w:sz w:val="24"/>
          <w:szCs w:val="24"/>
        </w:rPr>
        <w:t>.</w:t>
      </w:r>
      <w:r w:rsidRPr="00400153">
        <w:rPr>
          <w:sz w:val="24"/>
          <w:szCs w:val="24"/>
        </w:rPr>
        <w:t xml:space="preserve"> </w:t>
      </w:r>
      <w:r w:rsidRPr="00400153">
        <w:rPr>
          <w:b/>
          <w:sz w:val="24"/>
          <w:szCs w:val="24"/>
        </w:rPr>
        <w:t>537</w:t>
      </w:r>
      <w:r w:rsidRPr="00400153">
        <w:rPr>
          <w:sz w:val="24"/>
          <w:szCs w:val="24"/>
        </w:rPr>
        <w:t>, 184-188 (2014).</w:t>
      </w:r>
      <w:bookmarkEnd w:id="16"/>
    </w:p>
    <w:p w14:paraId="0311B47A" w14:textId="0769EB70" w:rsidR="00880151" w:rsidRPr="00400153" w:rsidRDefault="00880151" w:rsidP="007D39AE">
      <w:pPr>
        <w:pStyle w:val="EndNoteBibliography"/>
        <w:ind w:left="720" w:hanging="720"/>
        <w:jc w:val="both"/>
        <w:rPr>
          <w:sz w:val="24"/>
          <w:szCs w:val="24"/>
        </w:rPr>
      </w:pPr>
      <w:bookmarkStart w:id="17" w:name="_ENREF_7"/>
      <w:r w:rsidRPr="00400153">
        <w:rPr>
          <w:sz w:val="24"/>
          <w:szCs w:val="24"/>
        </w:rPr>
        <w:t>7</w:t>
      </w:r>
      <w:r w:rsidRPr="00400153">
        <w:rPr>
          <w:sz w:val="24"/>
          <w:szCs w:val="24"/>
        </w:rPr>
        <w:tab/>
        <w:t>Dorman, C. W., Krug, H. E., Frizelle, S. P., Funkenbusch, S.</w:t>
      </w:r>
      <w:r w:rsidR="00414519">
        <w:rPr>
          <w:sz w:val="24"/>
          <w:szCs w:val="24"/>
        </w:rPr>
        <w:t>,</w:t>
      </w:r>
      <w:r w:rsidRPr="00400153">
        <w:rPr>
          <w:sz w:val="24"/>
          <w:szCs w:val="24"/>
        </w:rPr>
        <w:t xml:space="preserve"> Mahowald, M. L. A comparison of DigiGait™ and TreadScan™ imaging systems: assessment of pain using gait analysis in murine monoarthritis. </w:t>
      </w:r>
      <w:r w:rsidRPr="00400153">
        <w:rPr>
          <w:i/>
          <w:sz w:val="24"/>
          <w:szCs w:val="24"/>
        </w:rPr>
        <w:t>Journal of Pain Research</w:t>
      </w:r>
      <w:r w:rsidR="002D1241">
        <w:rPr>
          <w:sz w:val="24"/>
          <w:szCs w:val="24"/>
        </w:rPr>
        <w:t>.</w:t>
      </w:r>
      <w:r w:rsidR="00414519">
        <w:rPr>
          <w:sz w:val="24"/>
          <w:szCs w:val="24"/>
        </w:rPr>
        <w:t xml:space="preserve"> </w:t>
      </w:r>
      <w:r w:rsidR="00414519">
        <w:rPr>
          <w:b/>
          <w:sz w:val="24"/>
          <w:szCs w:val="24"/>
        </w:rPr>
        <w:t>7</w:t>
      </w:r>
      <w:r w:rsidR="00414519">
        <w:rPr>
          <w:sz w:val="24"/>
          <w:szCs w:val="24"/>
        </w:rPr>
        <w:t>,</w:t>
      </w:r>
      <w:r w:rsidRPr="00400153">
        <w:rPr>
          <w:sz w:val="24"/>
          <w:szCs w:val="24"/>
        </w:rPr>
        <w:t xml:space="preserve"> 25-35 (2013).</w:t>
      </w:r>
      <w:bookmarkEnd w:id="17"/>
    </w:p>
    <w:p w14:paraId="68BC5FBD" w14:textId="64B97BA3" w:rsidR="00880151" w:rsidRPr="00400153" w:rsidRDefault="00880151" w:rsidP="007D39AE">
      <w:pPr>
        <w:pStyle w:val="EndNoteBibliography"/>
        <w:ind w:left="720" w:hanging="720"/>
        <w:jc w:val="both"/>
        <w:rPr>
          <w:sz w:val="24"/>
          <w:szCs w:val="24"/>
        </w:rPr>
      </w:pPr>
      <w:bookmarkStart w:id="18" w:name="_ENREF_8"/>
      <w:r w:rsidRPr="00400153">
        <w:rPr>
          <w:sz w:val="24"/>
          <w:szCs w:val="24"/>
        </w:rPr>
        <w:t>8</w:t>
      </w:r>
      <w:r w:rsidRPr="00400153">
        <w:rPr>
          <w:sz w:val="24"/>
          <w:szCs w:val="24"/>
        </w:rPr>
        <w:tab/>
        <w:t>Barton, N.</w:t>
      </w:r>
      <w:r w:rsidRPr="00400153">
        <w:rPr>
          <w:i/>
          <w:sz w:val="24"/>
          <w:szCs w:val="24"/>
        </w:rPr>
        <w:t xml:space="preserve"> </w:t>
      </w:r>
      <w:r w:rsidR="002D1241" w:rsidRPr="002D1241">
        <w:rPr>
          <w:sz w:val="24"/>
          <w:szCs w:val="24"/>
        </w:rPr>
        <w:t>et al.</w:t>
      </w:r>
      <w:r w:rsidRPr="00400153">
        <w:rPr>
          <w:sz w:val="24"/>
          <w:szCs w:val="24"/>
        </w:rPr>
        <w:t xml:space="preserve"> Pressure application measurement (PAM): A novel behavioural technique for measuring hypersensitivity in a rat model of joint pain. </w:t>
      </w:r>
      <w:r w:rsidRPr="00400153">
        <w:rPr>
          <w:i/>
          <w:sz w:val="24"/>
          <w:szCs w:val="24"/>
        </w:rPr>
        <w:t>Journal of Neuroscience Methods</w:t>
      </w:r>
      <w:r w:rsidR="002D1241">
        <w:rPr>
          <w:i/>
          <w:sz w:val="24"/>
          <w:szCs w:val="24"/>
        </w:rPr>
        <w:t>.</w:t>
      </w:r>
      <w:r w:rsidRPr="00400153">
        <w:rPr>
          <w:sz w:val="24"/>
          <w:szCs w:val="24"/>
        </w:rPr>
        <w:t xml:space="preserve"> </w:t>
      </w:r>
      <w:r w:rsidRPr="00400153">
        <w:rPr>
          <w:b/>
          <w:sz w:val="24"/>
          <w:szCs w:val="24"/>
        </w:rPr>
        <w:t>163</w:t>
      </w:r>
      <w:r w:rsidRPr="00400153">
        <w:rPr>
          <w:sz w:val="24"/>
          <w:szCs w:val="24"/>
        </w:rPr>
        <w:t>, 67-75 (2007).</w:t>
      </w:r>
      <w:bookmarkEnd w:id="18"/>
    </w:p>
    <w:p w14:paraId="6A083A03" w14:textId="69B79DB5" w:rsidR="00880151" w:rsidRPr="00400153" w:rsidRDefault="00880151" w:rsidP="007D39AE">
      <w:pPr>
        <w:pStyle w:val="EndNoteBibliography"/>
        <w:ind w:left="720" w:hanging="720"/>
        <w:jc w:val="both"/>
        <w:rPr>
          <w:sz w:val="24"/>
          <w:szCs w:val="24"/>
        </w:rPr>
      </w:pPr>
      <w:bookmarkStart w:id="19" w:name="_ENREF_9"/>
      <w:r w:rsidRPr="00400153">
        <w:rPr>
          <w:sz w:val="24"/>
          <w:szCs w:val="24"/>
        </w:rPr>
        <w:t>9</w:t>
      </w:r>
      <w:r w:rsidRPr="00400153">
        <w:rPr>
          <w:sz w:val="24"/>
          <w:szCs w:val="24"/>
        </w:rPr>
        <w:tab/>
        <w:t>Bert, J.</w:t>
      </w:r>
      <w:r w:rsidRPr="00400153">
        <w:rPr>
          <w:i/>
          <w:sz w:val="24"/>
          <w:szCs w:val="24"/>
        </w:rPr>
        <w:t xml:space="preserve"> </w:t>
      </w:r>
      <w:r w:rsidR="002D1241" w:rsidRPr="002D1241">
        <w:rPr>
          <w:sz w:val="24"/>
          <w:szCs w:val="24"/>
        </w:rPr>
        <w:t>et al.</w:t>
      </w:r>
      <w:r w:rsidRPr="00400153">
        <w:rPr>
          <w:sz w:val="24"/>
          <w:szCs w:val="24"/>
        </w:rPr>
        <w:t xml:space="preserve"> The Effect of Treatment with Resiniferatoxin and Capsaicin on Dynamic Weight Bearing Measures and Evoked Pain Responses in a Chronic Inflammatory Arthritis Murine Model. </w:t>
      </w:r>
      <w:r w:rsidRPr="00400153">
        <w:rPr>
          <w:i/>
          <w:sz w:val="24"/>
          <w:szCs w:val="24"/>
        </w:rPr>
        <w:t>Intern</w:t>
      </w:r>
      <w:r w:rsidR="00414519">
        <w:rPr>
          <w:i/>
          <w:sz w:val="24"/>
          <w:szCs w:val="24"/>
        </w:rPr>
        <w:t>al</w:t>
      </w:r>
      <w:r w:rsidRPr="00400153">
        <w:rPr>
          <w:i/>
          <w:sz w:val="24"/>
          <w:szCs w:val="24"/>
        </w:rPr>
        <w:t xml:space="preserve"> Med</w:t>
      </w:r>
      <w:r w:rsidR="00414519">
        <w:rPr>
          <w:i/>
          <w:sz w:val="24"/>
          <w:szCs w:val="24"/>
        </w:rPr>
        <w:t>icine</w:t>
      </w:r>
      <w:r w:rsidRPr="00400153">
        <w:rPr>
          <w:i/>
          <w:sz w:val="24"/>
          <w:szCs w:val="24"/>
        </w:rPr>
        <w:t xml:space="preserve"> Rev</w:t>
      </w:r>
      <w:r w:rsidR="00414519">
        <w:rPr>
          <w:i/>
          <w:sz w:val="24"/>
          <w:szCs w:val="24"/>
        </w:rPr>
        <w:t>iew</w:t>
      </w:r>
      <w:r w:rsidRPr="00400153">
        <w:rPr>
          <w:i/>
          <w:sz w:val="24"/>
          <w:szCs w:val="24"/>
        </w:rPr>
        <w:t xml:space="preserve">. </w:t>
      </w:r>
      <w:r w:rsidR="00414519" w:rsidRPr="00414519">
        <w:rPr>
          <w:b/>
          <w:sz w:val="24"/>
          <w:szCs w:val="24"/>
        </w:rPr>
        <w:t xml:space="preserve">2016 </w:t>
      </w:r>
      <w:r w:rsidR="00414519" w:rsidRPr="00414519">
        <w:rPr>
          <w:sz w:val="24"/>
          <w:szCs w:val="24"/>
        </w:rPr>
        <w:t>(6)</w:t>
      </w:r>
      <w:r w:rsidRPr="00414519">
        <w:rPr>
          <w:sz w:val="24"/>
          <w:szCs w:val="24"/>
        </w:rPr>
        <w:t>,</w:t>
      </w:r>
      <w:r w:rsidRPr="00400153">
        <w:rPr>
          <w:sz w:val="24"/>
          <w:szCs w:val="24"/>
        </w:rPr>
        <w:t xml:space="preserve"> </w:t>
      </w:r>
      <w:r w:rsidR="00414519">
        <w:rPr>
          <w:sz w:val="24"/>
          <w:szCs w:val="24"/>
        </w:rPr>
        <w:t xml:space="preserve">89 </w:t>
      </w:r>
      <w:r w:rsidRPr="00400153">
        <w:rPr>
          <w:sz w:val="24"/>
          <w:szCs w:val="24"/>
        </w:rPr>
        <w:t>(2016).</w:t>
      </w:r>
      <w:bookmarkEnd w:id="19"/>
    </w:p>
    <w:p w14:paraId="0665CAA8" w14:textId="3C97D716" w:rsidR="00880151" w:rsidRPr="00400153" w:rsidRDefault="00880151" w:rsidP="007D39AE">
      <w:pPr>
        <w:pStyle w:val="EndNoteBibliography"/>
        <w:ind w:left="720" w:hanging="720"/>
        <w:jc w:val="both"/>
        <w:rPr>
          <w:sz w:val="24"/>
          <w:szCs w:val="24"/>
        </w:rPr>
      </w:pPr>
      <w:bookmarkStart w:id="20" w:name="_ENREF_10"/>
      <w:r w:rsidRPr="00400153">
        <w:rPr>
          <w:sz w:val="24"/>
          <w:szCs w:val="24"/>
        </w:rPr>
        <w:t>10</w:t>
      </w:r>
      <w:r w:rsidRPr="00400153">
        <w:rPr>
          <w:sz w:val="24"/>
          <w:szCs w:val="24"/>
        </w:rPr>
        <w:tab/>
        <w:t>Abdullah, M.</w:t>
      </w:r>
      <w:r w:rsidRPr="00400153">
        <w:rPr>
          <w:i/>
          <w:sz w:val="24"/>
          <w:szCs w:val="24"/>
        </w:rPr>
        <w:t xml:space="preserve"> </w:t>
      </w:r>
      <w:r w:rsidR="002D1241" w:rsidRPr="002D1241">
        <w:rPr>
          <w:sz w:val="24"/>
          <w:szCs w:val="24"/>
        </w:rPr>
        <w:t>et al.</w:t>
      </w:r>
      <w:r w:rsidRPr="00400153">
        <w:rPr>
          <w:sz w:val="24"/>
          <w:szCs w:val="24"/>
        </w:rPr>
        <w:t xml:space="preserve"> The effect of intra-articular vanilloid receptor agonists on pain behavior measures in a murine model of acute monoarthritis. </w:t>
      </w:r>
      <w:r w:rsidRPr="00400153">
        <w:rPr>
          <w:i/>
          <w:sz w:val="24"/>
          <w:szCs w:val="24"/>
        </w:rPr>
        <w:t>Journal of Pain Research</w:t>
      </w:r>
      <w:r w:rsidR="002D1241">
        <w:rPr>
          <w:i/>
          <w:sz w:val="24"/>
          <w:szCs w:val="24"/>
        </w:rPr>
        <w:t>.</w:t>
      </w:r>
      <w:r w:rsidRPr="00400153">
        <w:rPr>
          <w:sz w:val="24"/>
          <w:szCs w:val="24"/>
        </w:rPr>
        <w:t xml:space="preserve"> </w:t>
      </w:r>
      <w:r w:rsidRPr="00400153">
        <w:rPr>
          <w:b/>
          <w:sz w:val="24"/>
          <w:szCs w:val="24"/>
        </w:rPr>
        <w:t>9</w:t>
      </w:r>
      <w:r w:rsidRPr="00400153">
        <w:rPr>
          <w:sz w:val="24"/>
          <w:szCs w:val="24"/>
        </w:rPr>
        <w:t>, 563-570 (2016).</w:t>
      </w:r>
      <w:bookmarkEnd w:id="20"/>
    </w:p>
    <w:p w14:paraId="30A27A4E" w14:textId="4E42EC4C" w:rsidR="00880151" w:rsidRPr="00400153" w:rsidRDefault="00880151" w:rsidP="007D39AE">
      <w:pPr>
        <w:pStyle w:val="EndNoteBibliography"/>
        <w:ind w:left="720" w:hanging="720"/>
        <w:jc w:val="both"/>
        <w:rPr>
          <w:sz w:val="24"/>
          <w:szCs w:val="24"/>
        </w:rPr>
      </w:pPr>
      <w:bookmarkStart w:id="21" w:name="_ENREF_11"/>
      <w:r w:rsidRPr="00400153">
        <w:rPr>
          <w:sz w:val="24"/>
          <w:szCs w:val="24"/>
        </w:rPr>
        <w:t>11</w:t>
      </w:r>
      <w:r w:rsidRPr="00400153">
        <w:rPr>
          <w:sz w:val="24"/>
          <w:szCs w:val="24"/>
        </w:rPr>
        <w:tab/>
        <w:t>Anke, T. T.</w:t>
      </w:r>
      <w:r w:rsidR="00414519">
        <w:rPr>
          <w:sz w:val="24"/>
          <w:szCs w:val="24"/>
        </w:rPr>
        <w:t>,</w:t>
      </w:r>
      <w:r w:rsidRPr="00400153">
        <w:rPr>
          <w:sz w:val="24"/>
          <w:szCs w:val="24"/>
        </w:rPr>
        <w:t xml:space="preserve"> Kuner, R. Studying ongoing and spontaneous pain in rodents – challenges and opportunities. </w:t>
      </w:r>
      <w:r w:rsidRPr="00400153">
        <w:rPr>
          <w:i/>
          <w:sz w:val="24"/>
          <w:szCs w:val="24"/>
        </w:rPr>
        <w:t>European Journal of Neuroscience</w:t>
      </w:r>
      <w:r w:rsidR="002D1241">
        <w:rPr>
          <w:i/>
          <w:sz w:val="24"/>
          <w:szCs w:val="24"/>
        </w:rPr>
        <w:t>.</w:t>
      </w:r>
      <w:r w:rsidRPr="00400153">
        <w:rPr>
          <w:sz w:val="24"/>
          <w:szCs w:val="24"/>
        </w:rPr>
        <w:t xml:space="preserve"> </w:t>
      </w:r>
      <w:r w:rsidRPr="00400153">
        <w:rPr>
          <w:b/>
          <w:sz w:val="24"/>
          <w:szCs w:val="24"/>
        </w:rPr>
        <w:t>39</w:t>
      </w:r>
      <w:r w:rsidRPr="00400153">
        <w:rPr>
          <w:sz w:val="24"/>
          <w:szCs w:val="24"/>
        </w:rPr>
        <w:t>, 1881-1890, (2014).</w:t>
      </w:r>
      <w:bookmarkEnd w:id="21"/>
    </w:p>
    <w:p w14:paraId="552630F1" w14:textId="40CAA52B" w:rsidR="00880151" w:rsidRPr="00400153" w:rsidRDefault="00880151" w:rsidP="007D39AE">
      <w:pPr>
        <w:pStyle w:val="EndNoteBibliography"/>
        <w:ind w:left="720" w:hanging="720"/>
        <w:jc w:val="both"/>
        <w:rPr>
          <w:sz w:val="24"/>
          <w:szCs w:val="24"/>
        </w:rPr>
      </w:pPr>
      <w:bookmarkStart w:id="22" w:name="_ENREF_12"/>
      <w:r w:rsidRPr="00400153">
        <w:rPr>
          <w:sz w:val="24"/>
          <w:szCs w:val="24"/>
        </w:rPr>
        <w:t>12</w:t>
      </w:r>
      <w:r w:rsidRPr="00400153">
        <w:rPr>
          <w:sz w:val="24"/>
          <w:szCs w:val="24"/>
        </w:rPr>
        <w:tab/>
      </w:r>
      <w:r w:rsidR="00167329" w:rsidRPr="00400153">
        <w:rPr>
          <w:sz w:val="24"/>
          <w:szCs w:val="24"/>
        </w:rPr>
        <w:t xml:space="preserve">National Research </w:t>
      </w:r>
      <w:r w:rsidRPr="00400153">
        <w:rPr>
          <w:sz w:val="24"/>
          <w:szCs w:val="24"/>
        </w:rPr>
        <w:t xml:space="preserve">Council. </w:t>
      </w:r>
      <w:r w:rsidRPr="00400153">
        <w:rPr>
          <w:i/>
          <w:sz w:val="24"/>
          <w:szCs w:val="24"/>
        </w:rPr>
        <w:t>Guide for the Care and Use of Laboratory Animals</w:t>
      </w:r>
      <w:r w:rsidRPr="00400153">
        <w:rPr>
          <w:sz w:val="24"/>
          <w:szCs w:val="24"/>
        </w:rPr>
        <w:t>.</w:t>
      </w:r>
      <w:r w:rsidR="002D1241">
        <w:rPr>
          <w:sz w:val="24"/>
          <w:szCs w:val="24"/>
        </w:rPr>
        <w:t xml:space="preserve"> </w:t>
      </w:r>
      <w:r w:rsidRPr="00400153">
        <w:rPr>
          <w:sz w:val="24"/>
          <w:szCs w:val="24"/>
        </w:rPr>
        <w:t>(National Academies Press, 2011).</w:t>
      </w:r>
      <w:bookmarkEnd w:id="22"/>
    </w:p>
    <w:p w14:paraId="1BC7A6D7" w14:textId="4354D908" w:rsidR="00880151" w:rsidRPr="00400153" w:rsidRDefault="00880151" w:rsidP="007D39AE">
      <w:pPr>
        <w:pStyle w:val="EndNoteBibliography"/>
        <w:ind w:left="720" w:hanging="720"/>
        <w:jc w:val="both"/>
        <w:rPr>
          <w:sz w:val="24"/>
          <w:szCs w:val="24"/>
        </w:rPr>
      </w:pPr>
      <w:bookmarkStart w:id="23" w:name="_ENREF_13"/>
      <w:r w:rsidRPr="00400153">
        <w:rPr>
          <w:sz w:val="24"/>
          <w:szCs w:val="24"/>
        </w:rPr>
        <w:t>13</w:t>
      </w:r>
      <w:r w:rsidRPr="00400153">
        <w:rPr>
          <w:sz w:val="24"/>
          <w:szCs w:val="24"/>
        </w:rPr>
        <w:tab/>
        <w:t xml:space="preserve">Kuner, R. Central mechanisms of pathological pain. </w:t>
      </w:r>
      <w:r w:rsidRPr="00400153">
        <w:rPr>
          <w:i/>
          <w:sz w:val="24"/>
          <w:szCs w:val="24"/>
        </w:rPr>
        <w:t>Nature Medicine</w:t>
      </w:r>
      <w:r w:rsidR="002D1241">
        <w:rPr>
          <w:i/>
          <w:sz w:val="24"/>
          <w:szCs w:val="24"/>
        </w:rPr>
        <w:t>.</w:t>
      </w:r>
      <w:r w:rsidRPr="00400153">
        <w:rPr>
          <w:sz w:val="24"/>
          <w:szCs w:val="24"/>
        </w:rPr>
        <w:t xml:space="preserve"> </w:t>
      </w:r>
      <w:r w:rsidRPr="00400153">
        <w:rPr>
          <w:b/>
          <w:sz w:val="24"/>
          <w:szCs w:val="24"/>
        </w:rPr>
        <w:t>16</w:t>
      </w:r>
      <w:r w:rsidRPr="00400153">
        <w:rPr>
          <w:sz w:val="24"/>
          <w:szCs w:val="24"/>
        </w:rPr>
        <w:t>, 1258-1266 (2010).</w:t>
      </w:r>
      <w:bookmarkEnd w:id="23"/>
    </w:p>
    <w:p w14:paraId="3FB7EEDB" w14:textId="1A5A57EE" w:rsidR="00880151" w:rsidRPr="00400153" w:rsidRDefault="00880151" w:rsidP="007D39AE">
      <w:pPr>
        <w:pStyle w:val="EndNoteBibliography"/>
        <w:ind w:left="720" w:hanging="720"/>
        <w:jc w:val="both"/>
        <w:rPr>
          <w:sz w:val="24"/>
          <w:szCs w:val="24"/>
        </w:rPr>
      </w:pPr>
      <w:bookmarkStart w:id="24" w:name="_ENREF_14"/>
      <w:r w:rsidRPr="00400153">
        <w:rPr>
          <w:sz w:val="24"/>
          <w:szCs w:val="24"/>
        </w:rPr>
        <w:t>14</w:t>
      </w:r>
      <w:r w:rsidRPr="00400153">
        <w:rPr>
          <w:sz w:val="24"/>
          <w:szCs w:val="24"/>
        </w:rPr>
        <w:tab/>
        <w:t>Banik, R., Woo, Y., Park, S.</w:t>
      </w:r>
      <w:r w:rsidR="00414519">
        <w:rPr>
          <w:sz w:val="24"/>
          <w:szCs w:val="24"/>
        </w:rPr>
        <w:t>,</w:t>
      </w:r>
      <w:r w:rsidRPr="00400153">
        <w:rPr>
          <w:sz w:val="24"/>
          <w:szCs w:val="24"/>
        </w:rPr>
        <w:t xml:space="preserve"> Brennan, T. Strain and Sex Influence on Pain Sensitivity after Plantar Incision in the Mouse. </w:t>
      </w:r>
      <w:r w:rsidRPr="00400153">
        <w:rPr>
          <w:i/>
          <w:sz w:val="24"/>
          <w:szCs w:val="24"/>
        </w:rPr>
        <w:t>Anesthesiology</w:t>
      </w:r>
      <w:r w:rsidR="002D1241">
        <w:rPr>
          <w:i/>
          <w:sz w:val="24"/>
          <w:szCs w:val="24"/>
        </w:rPr>
        <w:t>.</w:t>
      </w:r>
      <w:r w:rsidRPr="00400153">
        <w:rPr>
          <w:sz w:val="24"/>
          <w:szCs w:val="24"/>
        </w:rPr>
        <w:t xml:space="preserve"> </w:t>
      </w:r>
      <w:r w:rsidRPr="00400153">
        <w:rPr>
          <w:b/>
          <w:sz w:val="24"/>
          <w:szCs w:val="24"/>
        </w:rPr>
        <w:t>105</w:t>
      </w:r>
      <w:r w:rsidRPr="00400153">
        <w:rPr>
          <w:sz w:val="24"/>
          <w:szCs w:val="24"/>
        </w:rPr>
        <w:t>, 1246-1252 (2006).</w:t>
      </w:r>
      <w:bookmarkEnd w:id="24"/>
    </w:p>
    <w:p w14:paraId="26D6107C" w14:textId="7220EB66" w:rsidR="00880151" w:rsidRPr="00400153" w:rsidRDefault="00880151" w:rsidP="007D39AE">
      <w:pPr>
        <w:pStyle w:val="EndNoteBibliography"/>
        <w:ind w:left="720" w:hanging="720"/>
        <w:jc w:val="both"/>
        <w:rPr>
          <w:sz w:val="24"/>
          <w:szCs w:val="24"/>
        </w:rPr>
      </w:pPr>
      <w:bookmarkStart w:id="25" w:name="_ENREF_15"/>
      <w:r w:rsidRPr="00400153">
        <w:rPr>
          <w:sz w:val="24"/>
          <w:szCs w:val="24"/>
        </w:rPr>
        <w:t>15</w:t>
      </w:r>
      <w:r w:rsidRPr="00400153">
        <w:rPr>
          <w:sz w:val="24"/>
          <w:szCs w:val="24"/>
        </w:rPr>
        <w:tab/>
        <w:t xml:space="preserve">Mogil JS, C. E., Wilson SG, Juraska JM, Sternberg WF. Sex differences in thermal nociception and morphine antinociception in rodents depend on genotype. </w:t>
      </w:r>
      <w:r w:rsidRPr="00400153">
        <w:rPr>
          <w:i/>
          <w:sz w:val="24"/>
          <w:szCs w:val="24"/>
        </w:rPr>
        <w:t>Neuroscience &amp; Biobehavioral Reviews</w:t>
      </w:r>
      <w:r w:rsidR="002D1241">
        <w:rPr>
          <w:i/>
          <w:sz w:val="24"/>
          <w:szCs w:val="24"/>
        </w:rPr>
        <w:t>.</w:t>
      </w:r>
      <w:r w:rsidRPr="00400153">
        <w:rPr>
          <w:sz w:val="24"/>
          <w:szCs w:val="24"/>
        </w:rPr>
        <w:t xml:space="preserve"> </w:t>
      </w:r>
      <w:r w:rsidRPr="00400153">
        <w:rPr>
          <w:b/>
          <w:sz w:val="24"/>
          <w:szCs w:val="24"/>
        </w:rPr>
        <w:t>24</w:t>
      </w:r>
      <w:r w:rsidRPr="00400153">
        <w:rPr>
          <w:sz w:val="24"/>
          <w:szCs w:val="24"/>
        </w:rPr>
        <w:t>, 375-389 (2000).</w:t>
      </w:r>
      <w:bookmarkEnd w:id="25"/>
    </w:p>
    <w:p w14:paraId="2791B9A3" w14:textId="6111C267" w:rsidR="00880151" w:rsidRPr="00400153" w:rsidRDefault="00880151" w:rsidP="007D39AE">
      <w:pPr>
        <w:pStyle w:val="EndNoteBibliography"/>
        <w:ind w:left="720" w:hanging="720"/>
        <w:jc w:val="both"/>
        <w:rPr>
          <w:sz w:val="24"/>
          <w:szCs w:val="24"/>
        </w:rPr>
      </w:pPr>
      <w:bookmarkStart w:id="26" w:name="_ENREF_16"/>
      <w:r w:rsidRPr="00400153">
        <w:rPr>
          <w:sz w:val="24"/>
          <w:szCs w:val="24"/>
        </w:rPr>
        <w:t>16</w:t>
      </w:r>
      <w:r w:rsidRPr="00400153">
        <w:rPr>
          <w:sz w:val="24"/>
          <w:szCs w:val="24"/>
        </w:rPr>
        <w:tab/>
        <w:t>Mogil, J.</w:t>
      </w:r>
      <w:r w:rsidRPr="00400153">
        <w:rPr>
          <w:i/>
          <w:sz w:val="24"/>
          <w:szCs w:val="24"/>
        </w:rPr>
        <w:t xml:space="preserve"> </w:t>
      </w:r>
      <w:r w:rsidR="002D1241" w:rsidRPr="002D1241">
        <w:rPr>
          <w:sz w:val="24"/>
          <w:szCs w:val="24"/>
        </w:rPr>
        <w:t>et al.</w:t>
      </w:r>
      <w:r w:rsidRPr="00400153">
        <w:rPr>
          <w:sz w:val="24"/>
          <w:szCs w:val="24"/>
        </w:rPr>
        <w:t xml:space="preserve"> Heritability of nociception I: Responses of 11 inbred mouse strains on 12 measures of nociception. </w:t>
      </w:r>
      <w:r w:rsidRPr="00400153">
        <w:rPr>
          <w:i/>
          <w:sz w:val="24"/>
          <w:szCs w:val="24"/>
        </w:rPr>
        <w:t>Pain Physician</w:t>
      </w:r>
      <w:r w:rsidR="002D1241">
        <w:rPr>
          <w:i/>
          <w:sz w:val="24"/>
          <w:szCs w:val="24"/>
        </w:rPr>
        <w:t>.</w:t>
      </w:r>
      <w:r w:rsidRPr="00400153">
        <w:rPr>
          <w:sz w:val="24"/>
          <w:szCs w:val="24"/>
        </w:rPr>
        <w:t xml:space="preserve"> </w:t>
      </w:r>
      <w:r w:rsidRPr="00400153">
        <w:rPr>
          <w:b/>
          <w:sz w:val="24"/>
          <w:szCs w:val="24"/>
        </w:rPr>
        <w:t>80</w:t>
      </w:r>
      <w:r w:rsidRPr="00400153">
        <w:rPr>
          <w:sz w:val="24"/>
          <w:szCs w:val="24"/>
        </w:rPr>
        <w:t>, 67-82 (1999).</w:t>
      </w:r>
      <w:bookmarkEnd w:id="26"/>
    </w:p>
    <w:p w14:paraId="227E3878" w14:textId="7660BE56" w:rsidR="00880151" w:rsidRPr="00400153" w:rsidRDefault="00880151" w:rsidP="007D39AE">
      <w:pPr>
        <w:pStyle w:val="EndNoteBibliography"/>
        <w:ind w:left="720" w:hanging="720"/>
        <w:jc w:val="both"/>
        <w:rPr>
          <w:sz w:val="24"/>
          <w:szCs w:val="24"/>
        </w:rPr>
      </w:pPr>
      <w:bookmarkStart w:id="27" w:name="_ENREF_17"/>
      <w:r w:rsidRPr="00400153">
        <w:rPr>
          <w:sz w:val="24"/>
          <w:szCs w:val="24"/>
        </w:rPr>
        <w:lastRenderedPageBreak/>
        <w:t>17</w:t>
      </w:r>
      <w:r w:rsidRPr="00400153">
        <w:rPr>
          <w:sz w:val="24"/>
          <w:szCs w:val="24"/>
        </w:rPr>
        <w:tab/>
        <w:t>Meziane, H., Ouagazzal, A.-M., Aubert, L., Wietrzych, M.</w:t>
      </w:r>
      <w:r w:rsidR="00414519">
        <w:rPr>
          <w:sz w:val="24"/>
          <w:szCs w:val="24"/>
        </w:rPr>
        <w:t>,</w:t>
      </w:r>
      <w:r w:rsidRPr="00400153">
        <w:rPr>
          <w:sz w:val="24"/>
          <w:szCs w:val="24"/>
        </w:rPr>
        <w:t xml:space="preserve"> Krezel, W. Estrous cycle effects on behavior of C57BL/6J and BALB/cByJ female mice: implications for phenotyping strategies. </w:t>
      </w:r>
      <w:r w:rsidRPr="00400153">
        <w:rPr>
          <w:i/>
          <w:sz w:val="24"/>
          <w:szCs w:val="24"/>
        </w:rPr>
        <w:t>Genes, Brain</w:t>
      </w:r>
      <w:r w:rsidR="00414519">
        <w:rPr>
          <w:i/>
          <w:sz w:val="24"/>
          <w:szCs w:val="24"/>
        </w:rPr>
        <w:t>,</w:t>
      </w:r>
      <w:r w:rsidRPr="00400153">
        <w:rPr>
          <w:i/>
          <w:sz w:val="24"/>
          <w:szCs w:val="24"/>
        </w:rPr>
        <w:t xml:space="preserve"> and Behavior</w:t>
      </w:r>
      <w:r w:rsidR="002D1241">
        <w:rPr>
          <w:i/>
          <w:sz w:val="24"/>
          <w:szCs w:val="24"/>
        </w:rPr>
        <w:t>.</w:t>
      </w:r>
      <w:r w:rsidRPr="00400153">
        <w:rPr>
          <w:sz w:val="24"/>
          <w:szCs w:val="24"/>
        </w:rPr>
        <w:t xml:space="preserve"> </w:t>
      </w:r>
      <w:r w:rsidRPr="00400153">
        <w:rPr>
          <w:b/>
          <w:sz w:val="24"/>
          <w:szCs w:val="24"/>
        </w:rPr>
        <w:t>6</w:t>
      </w:r>
      <w:r w:rsidRPr="00400153">
        <w:rPr>
          <w:sz w:val="24"/>
          <w:szCs w:val="24"/>
        </w:rPr>
        <w:t>, 192-200 (2007).</w:t>
      </w:r>
      <w:bookmarkEnd w:id="27"/>
    </w:p>
    <w:p w14:paraId="0D96F326" w14:textId="35842BC6" w:rsidR="008C7D81" w:rsidRPr="00400153" w:rsidRDefault="00880151" w:rsidP="007D39AE">
      <w:pPr>
        <w:jc w:val="both"/>
        <w:rPr>
          <w:rFonts w:cstheme="minorHAnsi"/>
          <w:sz w:val="24"/>
          <w:szCs w:val="24"/>
        </w:rPr>
      </w:pPr>
      <w:r w:rsidRPr="00400153">
        <w:rPr>
          <w:rFonts w:cstheme="minorHAnsi"/>
          <w:sz w:val="24"/>
          <w:szCs w:val="24"/>
        </w:rPr>
        <w:fldChar w:fldCharType="end"/>
      </w:r>
    </w:p>
    <w:sectPr w:rsidR="008C7D81" w:rsidRPr="00400153" w:rsidSect="002D1241">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0446E" w14:textId="77777777" w:rsidR="0069626B" w:rsidRDefault="0069626B" w:rsidP="00D15D5A">
      <w:r>
        <w:separator/>
      </w:r>
    </w:p>
  </w:endnote>
  <w:endnote w:type="continuationSeparator" w:id="0">
    <w:p w14:paraId="6930F04E" w14:textId="77777777" w:rsidR="0069626B" w:rsidRDefault="0069626B" w:rsidP="00D1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A66C4" w14:textId="77777777" w:rsidR="0069626B" w:rsidRDefault="0069626B" w:rsidP="00D15D5A">
      <w:r>
        <w:separator/>
      </w:r>
    </w:p>
  </w:footnote>
  <w:footnote w:type="continuationSeparator" w:id="0">
    <w:p w14:paraId="6B83578C" w14:textId="77777777" w:rsidR="0069626B" w:rsidRDefault="0069626B" w:rsidP="00D15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0C0E"/>
    <w:multiLevelType w:val="multilevel"/>
    <w:tmpl w:val="8B663CE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531F0E4E"/>
    <w:multiLevelType w:val="multilevel"/>
    <w:tmpl w:val="10169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4E00B5C"/>
    <w:multiLevelType w:val="hybridMultilevel"/>
    <w:tmpl w:val="F7D8B630"/>
    <w:lvl w:ilvl="0" w:tplc="847E5FCE">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Review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wzfwweru9pprge5t9bxe023wervr2srfesx&quot;&gt;JOVE paper library&lt;record-ids&gt;&lt;item&gt;1&lt;/item&gt;&lt;item&gt;2&lt;/item&gt;&lt;item&gt;3&lt;/item&gt;&lt;item&gt;4&lt;/item&gt;&lt;item&gt;5&lt;/item&gt;&lt;item&gt;6&lt;/item&gt;&lt;item&gt;7&lt;/item&gt;&lt;item&gt;8&lt;/item&gt;&lt;item&gt;9&lt;/item&gt;&lt;item&gt;10&lt;/item&gt;&lt;item&gt;11&lt;/item&gt;&lt;item&gt;13&lt;/item&gt;&lt;item&gt;14&lt;/item&gt;&lt;item&gt;15&lt;/item&gt;&lt;item&gt;16&lt;/item&gt;&lt;item&gt;17&lt;/item&gt;&lt;item&gt;18&lt;/item&gt;&lt;/record-ids&gt;&lt;/item&gt;&lt;/Libraries&gt;"/>
  </w:docVars>
  <w:rsids>
    <w:rsidRoot w:val="00525A87"/>
    <w:rsid w:val="00000988"/>
    <w:rsid w:val="00004FC5"/>
    <w:rsid w:val="00010C48"/>
    <w:rsid w:val="00025E00"/>
    <w:rsid w:val="0006706B"/>
    <w:rsid w:val="000A00AD"/>
    <w:rsid w:val="000A4510"/>
    <w:rsid w:val="000C237E"/>
    <w:rsid w:val="000C3A57"/>
    <w:rsid w:val="000C5710"/>
    <w:rsid w:val="000E38A9"/>
    <w:rsid w:val="00104770"/>
    <w:rsid w:val="001444B6"/>
    <w:rsid w:val="00147880"/>
    <w:rsid w:val="0016191E"/>
    <w:rsid w:val="00161C58"/>
    <w:rsid w:val="00166E78"/>
    <w:rsid w:val="00167329"/>
    <w:rsid w:val="00170A27"/>
    <w:rsid w:val="0017536B"/>
    <w:rsid w:val="001809C0"/>
    <w:rsid w:val="00180E92"/>
    <w:rsid w:val="00184E7F"/>
    <w:rsid w:val="001873CD"/>
    <w:rsid w:val="00197EF3"/>
    <w:rsid w:val="001A026B"/>
    <w:rsid w:val="001A29D0"/>
    <w:rsid w:val="001A7B7F"/>
    <w:rsid w:val="001B6202"/>
    <w:rsid w:val="001D2E95"/>
    <w:rsid w:val="001D3B80"/>
    <w:rsid w:val="002259FD"/>
    <w:rsid w:val="002337A6"/>
    <w:rsid w:val="00246E98"/>
    <w:rsid w:val="0025534E"/>
    <w:rsid w:val="00261451"/>
    <w:rsid w:val="00265FC4"/>
    <w:rsid w:val="002770D7"/>
    <w:rsid w:val="002D1241"/>
    <w:rsid w:val="002D25C7"/>
    <w:rsid w:val="002D2D27"/>
    <w:rsid w:val="002D3281"/>
    <w:rsid w:val="002E477C"/>
    <w:rsid w:val="00303484"/>
    <w:rsid w:val="003067B6"/>
    <w:rsid w:val="00317EE8"/>
    <w:rsid w:val="00333381"/>
    <w:rsid w:val="003425AE"/>
    <w:rsid w:val="00343DB0"/>
    <w:rsid w:val="0035775B"/>
    <w:rsid w:val="00370948"/>
    <w:rsid w:val="00373F8A"/>
    <w:rsid w:val="003A020C"/>
    <w:rsid w:val="003A3178"/>
    <w:rsid w:val="003A68B8"/>
    <w:rsid w:val="003D0417"/>
    <w:rsid w:val="003D51C1"/>
    <w:rsid w:val="003D5AE9"/>
    <w:rsid w:val="003D6E41"/>
    <w:rsid w:val="003E0866"/>
    <w:rsid w:val="003E1A4E"/>
    <w:rsid w:val="003E6016"/>
    <w:rsid w:val="00400153"/>
    <w:rsid w:val="0040036A"/>
    <w:rsid w:val="00406240"/>
    <w:rsid w:val="00410F4D"/>
    <w:rsid w:val="00414519"/>
    <w:rsid w:val="00422E8E"/>
    <w:rsid w:val="00431129"/>
    <w:rsid w:val="00460937"/>
    <w:rsid w:val="004622D0"/>
    <w:rsid w:val="004729EE"/>
    <w:rsid w:val="0048623C"/>
    <w:rsid w:val="004907AC"/>
    <w:rsid w:val="004A4D60"/>
    <w:rsid w:val="004B323D"/>
    <w:rsid w:val="004E0339"/>
    <w:rsid w:val="004E2734"/>
    <w:rsid w:val="0051047B"/>
    <w:rsid w:val="0051220C"/>
    <w:rsid w:val="00515418"/>
    <w:rsid w:val="0051632B"/>
    <w:rsid w:val="00521632"/>
    <w:rsid w:val="00525A87"/>
    <w:rsid w:val="00536412"/>
    <w:rsid w:val="00541866"/>
    <w:rsid w:val="00591472"/>
    <w:rsid w:val="00593DAD"/>
    <w:rsid w:val="005952C8"/>
    <w:rsid w:val="005A4E0E"/>
    <w:rsid w:val="005C4438"/>
    <w:rsid w:val="005F1B2B"/>
    <w:rsid w:val="00604EC8"/>
    <w:rsid w:val="00632F8B"/>
    <w:rsid w:val="00665413"/>
    <w:rsid w:val="006903FD"/>
    <w:rsid w:val="0069626B"/>
    <w:rsid w:val="006A1BCC"/>
    <w:rsid w:val="006A21D2"/>
    <w:rsid w:val="006C15B6"/>
    <w:rsid w:val="006C33BD"/>
    <w:rsid w:val="006C7AF4"/>
    <w:rsid w:val="006D2002"/>
    <w:rsid w:val="006E3537"/>
    <w:rsid w:val="00704C9E"/>
    <w:rsid w:val="00714E0B"/>
    <w:rsid w:val="00716CEB"/>
    <w:rsid w:val="00721060"/>
    <w:rsid w:val="007243B6"/>
    <w:rsid w:val="007353ED"/>
    <w:rsid w:val="00747F65"/>
    <w:rsid w:val="00781049"/>
    <w:rsid w:val="0078534B"/>
    <w:rsid w:val="007A6D63"/>
    <w:rsid w:val="007B2E7C"/>
    <w:rsid w:val="007D39AE"/>
    <w:rsid w:val="007D6683"/>
    <w:rsid w:val="007F632D"/>
    <w:rsid w:val="008071E1"/>
    <w:rsid w:val="0081380D"/>
    <w:rsid w:val="00816E50"/>
    <w:rsid w:val="00823DC0"/>
    <w:rsid w:val="00834654"/>
    <w:rsid w:val="0084006B"/>
    <w:rsid w:val="00851B26"/>
    <w:rsid w:val="00855AC7"/>
    <w:rsid w:val="00873FA5"/>
    <w:rsid w:val="00880151"/>
    <w:rsid w:val="00881226"/>
    <w:rsid w:val="00892414"/>
    <w:rsid w:val="00893BDD"/>
    <w:rsid w:val="0089438B"/>
    <w:rsid w:val="008B7695"/>
    <w:rsid w:val="008C2B78"/>
    <w:rsid w:val="008C7D81"/>
    <w:rsid w:val="008E7E9A"/>
    <w:rsid w:val="008F39B5"/>
    <w:rsid w:val="008F48A6"/>
    <w:rsid w:val="00901B36"/>
    <w:rsid w:val="00905DC6"/>
    <w:rsid w:val="00906F3C"/>
    <w:rsid w:val="009211D9"/>
    <w:rsid w:val="00923D03"/>
    <w:rsid w:val="00924CC1"/>
    <w:rsid w:val="00936635"/>
    <w:rsid w:val="00944303"/>
    <w:rsid w:val="009562AD"/>
    <w:rsid w:val="00956518"/>
    <w:rsid w:val="009677E6"/>
    <w:rsid w:val="00983CCF"/>
    <w:rsid w:val="009871DD"/>
    <w:rsid w:val="009A2DA9"/>
    <w:rsid w:val="009B5A04"/>
    <w:rsid w:val="009E0A7D"/>
    <w:rsid w:val="00A17EE8"/>
    <w:rsid w:val="00A32533"/>
    <w:rsid w:val="00A51771"/>
    <w:rsid w:val="00A51AFE"/>
    <w:rsid w:val="00A61F80"/>
    <w:rsid w:val="00A63115"/>
    <w:rsid w:val="00A91BF5"/>
    <w:rsid w:val="00A920B1"/>
    <w:rsid w:val="00A95138"/>
    <w:rsid w:val="00AF0DE0"/>
    <w:rsid w:val="00AF4346"/>
    <w:rsid w:val="00AF751E"/>
    <w:rsid w:val="00B059A4"/>
    <w:rsid w:val="00B660BE"/>
    <w:rsid w:val="00B673D4"/>
    <w:rsid w:val="00B728AD"/>
    <w:rsid w:val="00B7373A"/>
    <w:rsid w:val="00B82154"/>
    <w:rsid w:val="00B8698D"/>
    <w:rsid w:val="00B87571"/>
    <w:rsid w:val="00BA10E5"/>
    <w:rsid w:val="00BA4B71"/>
    <w:rsid w:val="00BA766F"/>
    <w:rsid w:val="00BC0D7A"/>
    <w:rsid w:val="00BD2FE0"/>
    <w:rsid w:val="00BD64E9"/>
    <w:rsid w:val="00BD70A4"/>
    <w:rsid w:val="00C16A89"/>
    <w:rsid w:val="00C1790F"/>
    <w:rsid w:val="00C31E13"/>
    <w:rsid w:val="00C364F7"/>
    <w:rsid w:val="00C37A81"/>
    <w:rsid w:val="00C43E35"/>
    <w:rsid w:val="00C54092"/>
    <w:rsid w:val="00C6321E"/>
    <w:rsid w:val="00C762B2"/>
    <w:rsid w:val="00C76A96"/>
    <w:rsid w:val="00C8277C"/>
    <w:rsid w:val="00CA3516"/>
    <w:rsid w:val="00CA36DD"/>
    <w:rsid w:val="00CB03E1"/>
    <w:rsid w:val="00CC1ECF"/>
    <w:rsid w:val="00CD2FBE"/>
    <w:rsid w:val="00CD347D"/>
    <w:rsid w:val="00CD51BC"/>
    <w:rsid w:val="00CD5347"/>
    <w:rsid w:val="00CE5081"/>
    <w:rsid w:val="00CF2E25"/>
    <w:rsid w:val="00D03076"/>
    <w:rsid w:val="00D11E40"/>
    <w:rsid w:val="00D145B8"/>
    <w:rsid w:val="00D15D5A"/>
    <w:rsid w:val="00D766FB"/>
    <w:rsid w:val="00D81558"/>
    <w:rsid w:val="00D83219"/>
    <w:rsid w:val="00D9004E"/>
    <w:rsid w:val="00D91189"/>
    <w:rsid w:val="00DB20AB"/>
    <w:rsid w:val="00DB2A95"/>
    <w:rsid w:val="00DC0CF2"/>
    <w:rsid w:val="00DE1C65"/>
    <w:rsid w:val="00DF0511"/>
    <w:rsid w:val="00E03F0F"/>
    <w:rsid w:val="00E05A25"/>
    <w:rsid w:val="00E146D8"/>
    <w:rsid w:val="00E21D7D"/>
    <w:rsid w:val="00E33FBB"/>
    <w:rsid w:val="00E356E2"/>
    <w:rsid w:val="00E559FB"/>
    <w:rsid w:val="00E57DA0"/>
    <w:rsid w:val="00E71351"/>
    <w:rsid w:val="00E762A8"/>
    <w:rsid w:val="00E96CEA"/>
    <w:rsid w:val="00EA1814"/>
    <w:rsid w:val="00EA62A4"/>
    <w:rsid w:val="00EB3E9D"/>
    <w:rsid w:val="00EB5926"/>
    <w:rsid w:val="00EB603C"/>
    <w:rsid w:val="00ED27DE"/>
    <w:rsid w:val="00F1139C"/>
    <w:rsid w:val="00F40C87"/>
    <w:rsid w:val="00F46449"/>
    <w:rsid w:val="00F54723"/>
    <w:rsid w:val="00F67BAE"/>
    <w:rsid w:val="00F90E52"/>
    <w:rsid w:val="00FC7039"/>
    <w:rsid w:val="00FD4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AB8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15D5A"/>
    <w:pPr>
      <w:spacing w:before="240" w:after="12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D5A"/>
    <w:rPr>
      <w:rFonts w:ascii="Times New Roman" w:eastAsia="Times New Roman" w:hAnsi="Times New Roman" w:cs="Times New Roman"/>
      <w:b/>
      <w:bCs/>
      <w:color w:val="000000"/>
      <w:kern w:val="36"/>
      <w:sz w:val="33"/>
      <w:szCs w:val="33"/>
    </w:rPr>
  </w:style>
  <w:style w:type="paragraph" w:styleId="FootnoteText">
    <w:name w:val="footnote text"/>
    <w:basedOn w:val="Normal"/>
    <w:link w:val="FootnoteTextChar"/>
    <w:uiPriority w:val="99"/>
    <w:semiHidden/>
    <w:unhideWhenUsed/>
    <w:rsid w:val="00D15D5A"/>
    <w:rPr>
      <w:sz w:val="20"/>
      <w:szCs w:val="20"/>
    </w:rPr>
  </w:style>
  <w:style w:type="character" w:customStyle="1" w:styleId="FootnoteTextChar">
    <w:name w:val="Footnote Text Char"/>
    <w:basedOn w:val="DefaultParagraphFont"/>
    <w:link w:val="FootnoteText"/>
    <w:uiPriority w:val="99"/>
    <w:semiHidden/>
    <w:rsid w:val="00D15D5A"/>
    <w:rPr>
      <w:sz w:val="20"/>
      <w:szCs w:val="20"/>
    </w:rPr>
  </w:style>
  <w:style w:type="character" w:styleId="FootnoteReference">
    <w:name w:val="footnote reference"/>
    <w:basedOn w:val="DefaultParagraphFont"/>
    <w:uiPriority w:val="99"/>
    <w:semiHidden/>
    <w:unhideWhenUsed/>
    <w:rsid w:val="00D15D5A"/>
    <w:rPr>
      <w:vertAlign w:val="superscript"/>
    </w:rPr>
  </w:style>
  <w:style w:type="character" w:styleId="PlaceholderText">
    <w:name w:val="Placeholder Text"/>
    <w:basedOn w:val="DefaultParagraphFont"/>
    <w:uiPriority w:val="99"/>
    <w:semiHidden/>
    <w:rsid w:val="00343DB0"/>
    <w:rPr>
      <w:color w:val="808080"/>
    </w:rPr>
  </w:style>
  <w:style w:type="character" w:styleId="CommentReference">
    <w:name w:val="annotation reference"/>
    <w:basedOn w:val="DefaultParagraphFont"/>
    <w:uiPriority w:val="99"/>
    <w:semiHidden/>
    <w:unhideWhenUsed/>
    <w:rsid w:val="00343DB0"/>
    <w:rPr>
      <w:sz w:val="16"/>
      <w:szCs w:val="16"/>
    </w:rPr>
  </w:style>
  <w:style w:type="paragraph" w:styleId="CommentText">
    <w:name w:val="annotation text"/>
    <w:basedOn w:val="Normal"/>
    <w:link w:val="CommentTextChar"/>
    <w:uiPriority w:val="99"/>
    <w:unhideWhenUsed/>
    <w:rsid w:val="00343DB0"/>
    <w:rPr>
      <w:sz w:val="20"/>
      <w:szCs w:val="20"/>
    </w:rPr>
  </w:style>
  <w:style w:type="character" w:customStyle="1" w:styleId="CommentTextChar">
    <w:name w:val="Comment Text Char"/>
    <w:basedOn w:val="DefaultParagraphFont"/>
    <w:link w:val="CommentText"/>
    <w:uiPriority w:val="99"/>
    <w:rsid w:val="00343DB0"/>
    <w:rPr>
      <w:sz w:val="20"/>
      <w:szCs w:val="20"/>
    </w:rPr>
  </w:style>
  <w:style w:type="paragraph" w:styleId="CommentSubject">
    <w:name w:val="annotation subject"/>
    <w:basedOn w:val="CommentText"/>
    <w:next w:val="CommentText"/>
    <w:link w:val="CommentSubjectChar"/>
    <w:uiPriority w:val="99"/>
    <w:semiHidden/>
    <w:unhideWhenUsed/>
    <w:rsid w:val="00343DB0"/>
    <w:rPr>
      <w:b/>
      <w:bCs/>
    </w:rPr>
  </w:style>
  <w:style w:type="character" w:customStyle="1" w:styleId="CommentSubjectChar">
    <w:name w:val="Comment Subject Char"/>
    <w:basedOn w:val="CommentTextChar"/>
    <w:link w:val="CommentSubject"/>
    <w:uiPriority w:val="99"/>
    <w:semiHidden/>
    <w:rsid w:val="00343DB0"/>
    <w:rPr>
      <w:b/>
      <w:bCs/>
      <w:sz w:val="20"/>
      <w:szCs w:val="20"/>
    </w:rPr>
  </w:style>
  <w:style w:type="paragraph" w:styleId="BalloonText">
    <w:name w:val="Balloon Text"/>
    <w:basedOn w:val="Normal"/>
    <w:link w:val="BalloonTextChar"/>
    <w:uiPriority w:val="99"/>
    <w:semiHidden/>
    <w:unhideWhenUsed/>
    <w:rsid w:val="00343D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B0"/>
    <w:rPr>
      <w:rFonts w:ascii="Segoe UI" w:hAnsi="Segoe UI" w:cs="Segoe UI"/>
      <w:sz w:val="18"/>
      <w:szCs w:val="18"/>
    </w:rPr>
  </w:style>
  <w:style w:type="paragraph" w:styleId="Revision">
    <w:name w:val="Revision"/>
    <w:hidden/>
    <w:uiPriority w:val="99"/>
    <w:semiHidden/>
    <w:rsid w:val="003D5AE9"/>
  </w:style>
  <w:style w:type="paragraph" w:styleId="NoSpacing">
    <w:name w:val="No Spacing"/>
    <w:uiPriority w:val="1"/>
    <w:qFormat/>
    <w:rsid w:val="009211D9"/>
    <w:rPr>
      <w:rFonts w:ascii="Calibri" w:eastAsia="Calibri" w:hAnsi="Calibri" w:cs="Times New Roman"/>
    </w:rPr>
  </w:style>
  <w:style w:type="paragraph" w:styleId="EndnoteText">
    <w:name w:val="endnote text"/>
    <w:basedOn w:val="Normal"/>
    <w:link w:val="EndnoteTextChar"/>
    <w:uiPriority w:val="99"/>
    <w:semiHidden/>
    <w:unhideWhenUsed/>
    <w:rsid w:val="00CD347D"/>
    <w:rPr>
      <w:sz w:val="20"/>
      <w:szCs w:val="20"/>
    </w:rPr>
  </w:style>
  <w:style w:type="character" w:customStyle="1" w:styleId="EndnoteTextChar">
    <w:name w:val="Endnote Text Char"/>
    <w:basedOn w:val="DefaultParagraphFont"/>
    <w:link w:val="EndnoteText"/>
    <w:uiPriority w:val="99"/>
    <w:semiHidden/>
    <w:rsid w:val="00CD347D"/>
    <w:rPr>
      <w:sz w:val="20"/>
      <w:szCs w:val="20"/>
    </w:rPr>
  </w:style>
  <w:style w:type="character" w:styleId="EndnoteReference">
    <w:name w:val="endnote reference"/>
    <w:basedOn w:val="DefaultParagraphFont"/>
    <w:uiPriority w:val="99"/>
    <w:semiHidden/>
    <w:unhideWhenUsed/>
    <w:rsid w:val="00CD347D"/>
    <w:rPr>
      <w:vertAlign w:val="superscript"/>
    </w:rPr>
  </w:style>
  <w:style w:type="paragraph" w:styleId="Bibliography">
    <w:name w:val="Bibliography"/>
    <w:basedOn w:val="Normal"/>
    <w:next w:val="Normal"/>
    <w:uiPriority w:val="37"/>
    <w:unhideWhenUsed/>
    <w:rsid w:val="00BD70A4"/>
  </w:style>
  <w:style w:type="paragraph" w:styleId="Header">
    <w:name w:val="header"/>
    <w:basedOn w:val="Normal"/>
    <w:link w:val="HeaderChar"/>
    <w:uiPriority w:val="99"/>
    <w:unhideWhenUsed/>
    <w:rsid w:val="008E7E9A"/>
    <w:pPr>
      <w:tabs>
        <w:tab w:val="center" w:pos="4680"/>
        <w:tab w:val="right" w:pos="9360"/>
      </w:tabs>
    </w:pPr>
  </w:style>
  <w:style w:type="character" w:customStyle="1" w:styleId="HeaderChar">
    <w:name w:val="Header Char"/>
    <w:basedOn w:val="DefaultParagraphFont"/>
    <w:link w:val="Header"/>
    <w:uiPriority w:val="99"/>
    <w:rsid w:val="008E7E9A"/>
  </w:style>
  <w:style w:type="paragraph" w:styleId="Footer">
    <w:name w:val="footer"/>
    <w:basedOn w:val="Normal"/>
    <w:link w:val="FooterChar"/>
    <w:uiPriority w:val="99"/>
    <w:unhideWhenUsed/>
    <w:rsid w:val="008E7E9A"/>
    <w:pPr>
      <w:tabs>
        <w:tab w:val="center" w:pos="4680"/>
        <w:tab w:val="right" w:pos="9360"/>
      </w:tabs>
    </w:pPr>
  </w:style>
  <w:style w:type="character" w:customStyle="1" w:styleId="FooterChar">
    <w:name w:val="Footer Char"/>
    <w:basedOn w:val="DefaultParagraphFont"/>
    <w:link w:val="Footer"/>
    <w:uiPriority w:val="99"/>
    <w:rsid w:val="008E7E9A"/>
  </w:style>
  <w:style w:type="character" w:styleId="LineNumber">
    <w:name w:val="line number"/>
    <w:basedOn w:val="DefaultParagraphFont"/>
    <w:uiPriority w:val="99"/>
    <w:semiHidden/>
    <w:unhideWhenUsed/>
    <w:rsid w:val="00246E98"/>
  </w:style>
  <w:style w:type="paragraph" w:customStyle="1" w:styleId="EndNoteBibliographyTitle">
    <w:name w:val="EndNote Bibliography Title"/>
    <w:basedOn w:val="Normal"/>
    <w:link w:val="EndNoteBibliographyTitleChar"/>
    <w:rsid w:val="008C7D81"/>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C7D81"/>
    <w:rPr>
      <w:rFonts w:ascii="Calibri" w:hAnsi="Calibri"/>
      <w:noProof/>
    </w:rPr>
  </w:style>
  <w:style w:type="paragraph" w:customStyle="1" w:styleId="EndNoteBibliography">
    <w:name w:val="EndNote Bibliography"/>
    <w:basedOn w:val="Normal"/>
    <w:link w:val="EndNoteBibliographyChar"/>
    <w:rsid w:val="008C7D81"/>
    <w:rPr>
      <w:rFonts w:ascii="Calibri" w:hAnsi="Calibri"/>
      <w:noProof/>
    </w:rPr>
  </w:style>
  <w:style w:type="character" w:customStyle="1" w:styleId="EndNoteBibliographyChar">
    <w:name w:val="EndNote Bibliography Char"/>
    <w:basedOn w:val="DefaultParagraphFont"/>
    <w:link w:val="EndNoteBibliography"/>
    <w:rsid w:val="008C7D81"/>
    <w:rPr>
      <w:rFonts w:ascii="Calibri" w:hAnsi="Calibri"/>
      <w:noProof/>
    </w:rPr>
  </w:style>
  <w:style w:type="character" w:styleId="Hyperlink">
    <w:name w:val="Hyperlink"/>
    <w:basedOn w:val="DefaultParagraphFont"/>
    <w:uiPriority w:val="99"/>
    <w:unhideWhenUsed/>
    <w:rsid w:val="008C7D81"/>
    <w:rPr>
      <w:color w:val="0000FF" w:themeColor="hyperlink"/>
      <w:u w:val="single"/>
    </w:rPr>
  </w:style>
  <w:style w:type="character" w:styleId="UnresolvedMention">
    <w:name w:val="Unresolved Mention"/>
    <w:basedOn w:val="DefaultParagraphFont"/>
    <w:uiPriority w:val="99"/>
    <w:semiHidden/>
    <w:unhideWhenUsed/>
    <w:rsid w:val="008C7D81"/>
    <w:rPr>
      <w:color w:val="808080"/>
      <w:shd w:val="clear" w:color="auto" w:fill="E6E6E6"/>
    </w:rPr>
  </w:style>
  <w:style w:type="paragraph" w:styleId="ListParagraph">
    <w:name w:val="List Paragraph"/>
    <w:basedOn w:val="Normal"/>
    <w:uiPriority w:val="34"/>
    <w:qFormat/>
    <w:rsid w:val="007D39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628">
      <w:bodyDiv w:val="1"/>
      <w:marLeft w:val="0"/>
      <w:marRight w:val="0"/>
      <w:marTop w:val="0"/>
      <w:marBottom w:val="0"/>
      <w:divBdr>
        <w:top w:val="none" w:sz="0" w:space="0" w:color="auto"/>
        <w:left w:val="none" w:sz="0" w:space="0" w:color="auto"/>
        <w:bottom w:val="none" w:sz="0" w:space="0" w:color="auto"/>
        <w:right w:val="none" w:sz="0" w:space="0" w:color="auto"/>
      </w:divBdr>
    </w:div>
    <w:div w:id="26030030">
      <w:bodyDiv w:val="1"/>
      <w:marLeft w:val="0"/>
      <w:marRight w:val="0"/>
      <w:marTop w:val="0"/>
      <w:marBottom w:val="0"/>
      <w:divBdr>
        <w:top w:val="none" w:sz="0" w:space="0" w:color="auto"/>
        <w:left w:val="none" w:sz="0" w:space="0" w:color="auto"/>
        <w:bottom w:val="none" w:sz="0" w:space="0" w:color="auto"/>
        <w:right w:val="none" w:sz="0" w:space="0" w:color="auto"/>
      </w:divBdr>
    </w:div>
    <w:div w:id="26376786">
      <w:bodyDiv w:val="1"/>
      <w:marLeft w:val="0"/>
      <w:marRight w:val="0"/>
      <w:marTop w:val="0"/>
      <w:marBottom w:val="0"/>
      <w:divBdr>
        <w:top w:val="none" w:sz="0" w:space="0" w:color="auto"/>
        <w:left w:val="none" w:sz="0" w:space="0" w:color="auto"/>
        <w:bottom w:val="none" w:sz="0" w:space="0" w:color="auto"/>
        <w:right w:val="none" w:sz="0" w:space="0" w:color="auto"/>
      </w:divBdr>
    </w:div>
    <w:div w:id="28338002">
      <w:bodyDiv w:val="1"/>
      <w:marLeft w:val="0"/>
      <w:marRight w:val="0"/>
      <w:marTop w:val="0"/>
      <w:marBottom w:val="0"/>
      <w:divBdr>
        <w:top w:val="none" w:sz="0" w:space="0" w:color="auto"/>
        <w:left w:val="none" w:sz="0" w:space="0" w:color="auto"/>
        <w:bottom w:val="none" w:sz="0" w:space="0" w:color="auto"/>
        <w:right w:val="none" w:sz="0" w:space="0" w:color="auto"/>
      </w:divBdr>
    </w:div>
    <w:div w:id="46339107">
      <w:bodyDiv w:val="1"/>
      <w:marLeft w:val="0"/>
      <w:marRight w:val="0"/>
      <w:marTop w:val="0"/>
      <w:marBottom w:val="0"/>
      <w:divBdr>
        <w:top w:val="none" w:sz="0" w:space="0" w:color="auto"/>
        <w:left w:val="none" w:sz="0" w:space="0" w:color="auto"/>
        <w:bottom w:val="none" w:sz="0" w:space="0" w:color="auto"/>
        <w:right w:val="none" w:sz="0" w:space="0" w:color="auto"/>
      </w:divBdr>
    </w:div>
    <w:div w:id="82462220">
      <w:bodyDiv w:val="1"/>
      <w:marLeft w:val="0"/>
      <w:marRight w:val="0"/>
      <w:marTop w:val="0"/>
      <w:marBottom w:val="0"/>
      <w:divBdr>
        <w:top w:val="none" w:sz="0" w:space="0" w:color="auto"/>
        <w:left w:val="none" w:sz="0" w:space="0" w:color="auto"/>
        <w:bottom w:val="none" w:sz="0" w:space="0" w:color="auto"/>
        <w:right w:val="none" w:sz="0" w:space="0" w:color="auto"/>
      </w:divBdr>
    </w:div>
    <w:div w:id="90050382">
      <w:bodyDiv w:val="1"/>
      <w:marLeft w:val="0"/>
      <w:marRight w:val="0"/>
      <w:marTop w:val="0"/>
      <w:marBottom w:val="0"/>
      <w:divBdr>
        <w:top w:val="none" w:sz="0" w:space="0" w:color="auto"/>
        <w:left w:val="none" w:sz="0" w:space="0" w:color="auto"/>
        <w:bottom w:val="none" w:sz="0" w:space="0" w:color="auto"/>
        <w:right w:val="none" w:sz="0" w:space="0" w:color="auto"/>
      </w:divBdr>
    </w:div>
    <w:div w:id="123356273">
      <w:bodyDiv w:val="1"/>
      <w:marLeft w:val="0"/>
      <w:marRight w:val="0"/>
      <w:marTop w:val="0"/>
      <w:marBottom w:val="0"/>
      <w:divBdr>
        <w:top w:val="none" w:sz="0" w:space="0" w:color="auto"/>
        <w:left w:val="none" w:sz="0" w:space="0" w:color="auto"/>
        <w:bottom w:val="none" w:sz="0" w:space="0" w:color="auto"/>
        <w:right w:val="none" w:sz="0" w:space="0" w:color="auto"/>
      </w:divBdr>
    </w:div>
    <w:div w:id="126555469">
      <w:bodyDiv w:val="1"/>
      <w:marLeft w:val="0"/>
      <w:marRight w:val="0"/>
      <w:marTop w:val="0"/>
      <w:marBottom w:val="0"/>
      <w:divBdr>
        <w:top w:val="none" w:sz="0" w:space="0" w:color="auto"/>
        <w:left w:val="none" w:sz="0" w:space="0" w:color="auto"/>
        <w:bottom w:val="none" w:sz="0" w:space="0" w:color="auto"/>
        <w:right w:val="none" w:sz="0" w:space="0" w:color="auto"/>
      </w:divBdr>
    </w:div>
    <w:div w:id="140510301">
      <w:bodyDiv w:val="1"/>
      <w:marLeft w:val="0"/>
      <w:marRight w:val="0"/>
      <w:marTop w:val="0"/>
      <w:marBottom w:val="0"/>
      <w:divBdr>
        <w:top w:val="none" w:sz="0" w:space="0" w:color="auto"/>
        <w:left w:val="none" w:sz="0" w:space="0" w:color="auto"/>
        <w:bottom w:val="none" w:sz="0" w:space="0" w:color="auto"/>
        <w:right w:val="none" w:sz="0" w:space="0" w:color="auto"/>
      </w:divBdr>
    </w:div>
    <w:div w:id="146019127">
      <w:bodyDiv w:val="1"/>
      <w:marLeft w:val="0"/>
      <w:marRight w:val="0"/>
      <w:marTop w:val="0"/>
      <w:marBottom w:val="0"/>
      <w:divBdr>
        <w:top w:val="none" w:sz="0" w:space="0" w:color="auto"/>
        <w:left w:val="none" w:sz="0" w:space="0" w:color="auto"/>
        <w:bottom w:val="none" w:sz="0" w:space="0" w:color="auto"/>
        <w:right w:val="none" w:sz="0" w:space="0" w:color="auto"/>
      </w:divBdr>
    </w:div>
    <w:div w:id="152842004">
      <w:bodyDiv w:val="1"/>
      <w:marLeft w:val="0"/>
      <w:marRight w:val="0"/>
      <w:marTop w:val="0"/>
      <w:marBottom w:val="0"/>
      <w:divBdr>
        <w:top w:val="none" w:sz="0" w:space="0" w:color="auto"/>
        <w:left w:val="none" w:sz="0" w:space="0" w:color="auto"/>
        <w:bottom w:val="none" w:sz="0" w:space="0" w:color="auto"/>
        <w:right w:val="none" w:sz="0" w:space="0" w:color="auto"/>
      </w:divBdr>
    </w:div>
    <w:div w:id="167985878">
      <w:bodyDiv w:val="1"/>
      <w:marLeft w:val="0"/>
      <w:marRight w:val="0"/>
      <w:marTop w:val="0"/>
      <w:marBottom w:val="0"/>
      <w:divBdr>
        <w:top w:val="none" w:sz="0" w:space="0" w:color="auto"/>
        <w:left w:val="none" w:sz="0" w:space="0" w:color="auto"/>
        <w:bottom w:val="none" w:sz="0" w:space="0" w:color="auto"/>
        <w:right w:val="none" w:sz="0" w:space="0" w:color="auto"/>
      </w:divBdr>
    </w:div>
    <w:div w:id="172695146">
      <w:bodyDiv w:val="1"/>
      <w:marLeft w:val="0"/>
      <w:marRight w:val="0"/>
      <w:marTop w:val="0"/>
      <w:marBottom w:val="0"/>
      <w:divBdr>
        <w:top w:val="none" w:sz="0" w:space="0" w:color="auto"/>
        <w:left w:val="none" w:sz="0" w:space="0" w:color="auto"/>
        <w:bottom w:val="none" w:sz="0" w:space="0" w:color="auto"/>
        <w:right w:val="none" w:sz="0" w:space="0" w:color="auto"/>
      </w:divBdr>
    </w:div>
    <w:div w:id="187524499">
      <w:bodyDiv w:val="1"/>
      <w:marLeft w:val="0"/>
      <w:marRight w:val="0"/>
      <w:marTop w:val="0"/>
      <w:marBottom w:val="0"/>
      <w:divBdr>
        <w:top w:val="none" w:sz="0" w:space="0" w:color="auto"/>
        <w:left w:val="none" w:sz="0" w:space="0" w:color="auto"/>
        <w:bottom w:val="none" w:sz="0" w:space="0" w:color="auto"/>
        <w:right w:val="none" w:sz="0" w:space="0" w:color="auto"/>
      </w:divBdr>
    </w:div>
    <w:div w:id="187911021">
      <w:bodyDiv w:val="1"/>
      <w:marLeft w:val="0"/>
      <w:marRight w:val="0"/>
      <w:marTop w:val="0"/>
      <w:marBottom w:val="0"/>
      <w:divBdr>
        <w:top w:val="none" w:sz="0" w:space="0" w:color="auto"/>
        <w:left w:val="none" w:sz="0" w:space="0" w:color="auto"/>
        <w:bottom w:val="none" w:sz="0" w:space="0" w:color="auto"/>
        <w:right w:val="none" w:sz="0" w:space="0" w:color="auto"/>
      </w:divBdr>
    </w:div>
    <w:div w:id="223956773">
      <w:bodyDiv w:val="1"/>
      <w:marLeft w:val="0"/>
      <w:marRight w:val="0"/>
      <w:marTop w:val="0"/>
      <w:marBottom w:val="0"/>
      <w:divBdr>
        <w:top w:val="none" w:sz="0" w:space="0" w:color="auto"/>
        <w:left w:val="none" w:sz="0" w:space="0" w:color="auto"/>
        <w:bottom w:val="none" w:sz="0" w:space="0" w:color="auto"/>
        <w:right w:val="none" w:sz="0" w:space="0" w:color="auto"/>
      </w:divBdr>
    </w:div>
    <w:div w:id="225456095">
      <w:bodyDiv w:val="1"/>
      <w:marLeft w:val="0"/>
      <w:marRight w:val="0"/>
      <w:marTop w:val="0"/>
      <w:marBottom w:val="0"/>
      <w:divBdr>
        <w:top w:val="none" w:sz="0" w:space="0" w:color="auto"/>
        <w:left w:val="none" w:sz="0" w:space="0" w:color="auto"/>
        <w:bottom w:val="none" w:sz="0" w:space="0" w:color="auto"/>
        <w:right w:val="none" w:sz="0" w:space="0" w:color="auto"/>
      </w:divBdr>
    </w:div>
    <w:div w:id="233202289">
      <w:bodyDiv w:val="1"/>
      <w:marLeft w:val="0"/>
      <w:marRight w:val="0"/>
      <w:marTop w:val="0"/>
      <w:marBottom w:val="0"/>
      <w:divBdr>
        <w:top w:val="none" w:sz="0" w:space="0" w:color="auto"/>
        <w:left w:val="none" w:sz="0" w:space="0" w:color="auto"/>
        <w:bottom w:val="none" w:sz="0" w:space="0" w:color="auto"/>
        <w:right w:val="none" w:sz="0" w:space="0" w:color="auto"/>
      </w:divBdr>
    </w:div>
    <w:div w:id="245307959">
      <w:bodyDiv w:val="1"/>
      <w:marLeft w:val="0"/>
      <w:marRight w:val="0"/>
      <w:marTop w:val="0"/>
      <w:marBottom w:val="0"/>
      <w:divBdr>
        <w:top w:val="none" w:sz="0" w:space="0" w:color="auto"/>
        <w:left w:val="none" w:sz="0" w:space="0" w:color="auto"/>
        <w:bottom w:val="none" w:sz="0" w:space="0" w:color="auto"/>
        <w:right w:val="none" w:sz="0" w:space="0" w:color="auto"/>
      </w:divBdr>
    </w:div>
    <w:div w:id="254827559">
      <w:bodyDiv w:val="1"/>
      <w:marLeft w:val="0"/>
      <w:marRight w:val="0"/>
      <w:marTop w:val="0"/>
      <w:marBottom w:val="0"/>
      <w:divBdr>
        <w:top w:val="none" w:sz="0" w:space="0" w:color="auto"/>
        <w:left w:val="none" w:sz="0" w:space="0" w:color="auto"/>
        <w:bottom w:val="none" w:sz="0" w:space="0" w:color="auto"/>
        <w:right w:val="none" w:sz="0" w:space="0" w:color="auto"/>
      </w:divBdr>
    </w:div>
    <w:div w:id="266235806">
      <w:bodyDiv w:val="1"/>
      <w:marLeft w:val="0"/>
      <w:marRight w:val="0"/>
      <w:marTop w:val="0"/>
      <w:marBottom w:val="0"/>
      <w:divBdr>
        <w:top w:val="none" w:sz="0" w:space="0" w:color="auto"/>
        <w:left w:val="none" w:sz="0" w:space="0" w:color="auto"/>
        <w:bottom w:val="none" w:sz="0" w:space="0" w:color="auto"/>
        <w:right w:val="none" w:sz="0" w:space="0" w:color="auto"/>
      </w:divBdr>
    </w:div>
    <w:div w:id="268973162">
      <w:bodyDiv w:val="1"/>
      <w:marLeft w:val="0"/>
      <w:marRight w:val="0"/>
      <w:marTop w:val="0"/>
      <w:marBottom w:val="0"/>
      <w:divBdr>
        <w:top w:val="none" w:sz="0" w:space="0" w:color="auto"/>
        <w:left w:val="none" w:sz="0" w:space="0" w:color="auto"/>
        <w:bottom w:val="none" w:sz="0" w:space="0" w:color="auto"/>
        <w:right w:val="none" w:sz="0" w:space="0" w:color="auto"/>
      </w:divBdr>
    </w:div>
    <w:div w:id="298652594">
      <w:bodyDiv w:val="1"/>
      <w:marLeft w:val="0"/>
      <w:marRight w:val="0"/>
      <w:marTop w:val="0"/>
      <w:marBottom w:val="0"/>
      <w:divBdr>
        <w:top w:val="none" w:sz="0" w:space="0" w:color="auto"/>
        <w:left w:val="none" w:sz="0" w:space="0" w:color="auto"/>
        <w:bottom w:val="none" w:sz="0" w:space="0" w:color="auto"/>
        <w:right w:val="none" w:sz="0" w:space="0" w:color="auto"/>
      </w:divBdr>
    </w:div>
    <w:div w:id="302656187">
      <w:bodyDiv w:val="1"/>
      <w:marLeft w:val="0"/>
      <w:marRight w:val="0"/>
      <w:marTop w:val="0"/>
      <w:marBottom w:val="0"/>
      <w:divBdr>
        <w:top w:val="none" w:sz="0" w:space="0" w:color="auto"/>
        <w:left w:val="none" w:sz="0" w:space="0" w:color="auto"/>
        <w:bottom w:val="none" w:sz="0" w:space="0" w:color="auto"/>
        <w:right w:val="none" w:sz="0" w:space="0" w:color="auto"/>
      </w:divBdr>
    </w:div>
    <w:div w:id="310402718">
      <w:bodyDiv w:val="1"/>
      <w:marLeft w:val="0"/>
      <w:marRight w:val="0"/>
      <w:marTop w:val="0"/>
      <w:marBottom w:val="0"/>
      <w:divBdr>
        <w:top w:val="none" w:sz="0" w:space="0" w:color="auto"/>
        <w:left w:val="none" w:sz="0" w:space="0" w:color="auto"/>
        <w:bottom w:val="none" w:sz="0" w:space="0" w:color="auto"/>
        <w:right w:val="none" w:sz="0" w:space="0" w:color="auto"/>
      </w:divBdr>
    </w:div>
    <w:div w:id="322897233">
      <w:bodyDiv w:val="1"/>
      <w:marLeft w:val="0"/>
      <w:marRight w:val="0"/>
      <w:marTop w:val="0"/>
      <w:marBottom w:val="0"/>
      <w:divBdr>
        <w:top w:val="none" w:sz="0" w:space="0" w:color="auto"/>
        <w:left w:val="none" w:sz="0" w:space="0" w:color="auto"/>
        <w:bottom w:val="none" w:sz="0" w:space="0" w:color="auto"/>
        <w:right w:val="none" w:sz="0" w:space="0" w:color="auto"/>
      </w:divBdr>
    </w:div>
    <w:div w:id="324168930">
      <w:bodyDiv w:val="1"/>
      <w:marLeft w:val="0"/>
      <w:marRight w:val="0"/>
      <w:marTop w:val="0"/>
      <w:marBottom w:val="0"/>
      <w:divBdr>
        <w:top w:val="none" w:sz="0" w:space="0" w:color="auto"/>
        <w:left w:val="none" w:sz="0" w:space="0" w:color="auto"/>
        <w:bottom w:val="none" w:sz="0" w:space="0" w:color="auto"/>
        <w:right w:val="none" w:sz="0" w:space="0" w:color="auto"/>
      </w:divBdr>
    </w:div>
    <w:div w:id="350229384">
      <w:bodyDiv w:val="1"/>
      <w:marLeft w:val="0"/>
      <w:marRight w:val="0"/>
      <w:marTop w:val="0"/>
      <w:marBottom w:val="0"/>
      <w:divBdr>
        <w:top w:val="none" w:sz="0" w:space="0" w:color="auto"/>
        <w:left w:val="none" w:sz="0" w:space="0" w:color="auto"/>
        <w:bottom w:val="none" w:sz="0" w:space="0" w:color="auto"/>
        <w:right w:val="none" w:sz="0" w:space="0" w:color="auto"/>
      </w:divBdr>
    </w:div>
    <w:div w:id="396561687">
      <w:bodyDiv w:val="1"/>
      <w:marLeft w:val="0"/>
      <w:marRight w:val="0"/>
      <w:marTop w:val="0"/>
      <w:marBottom w:val="0"/>
      <w:divBdr>
        <w:top w:val="none" w:sz="0" w:space="0" w:color="auto"/>
        <w:left w:val="none" w:sz="0" w:space="0" w:color="auto"/>
        <w:bottom w:val="none" w:sz="0" w:space="0" w:color="auto"/>
        <w:right w:val="none" w:sz="0" w:space="0" w:color="auto"/>
      </w:divBdr>
    </w:div>
    <w:div w:id="422989780">
      <w:bodyDiv w:val="1"/>
      <w:marLeft w:val="0"/>
      <w:marRight w:val="0"/>
      <w:marTop w:val="0"/>
      <w:marBottom w:val="0"/>
      <w:divBdr>
        <w:top w:val="none" w:sz="0" w:space="0" w:color="auto"/>
        <w:left w:val="none" w:sz="0" w:space="0" w:color="auto"/>
        <w:bottom w:val="none" w:sz="0" w:space="0" w:color="auto"/>
        <w:right w:val="none" w:sz="0" w:space="0" w:color="auto"/>
      </w:divBdr>
    </w:div>
    <w:div w:id="451749868">
      <w:bodyDiv w:val="1"/>
      <w:marLeft w:val="0"/>
      <w:marRight w:val="0"/>
      <w:marTop w:val="0"/>
      <w:marBottom w:val="0"/>
      <w:divBdr>
        <w:top w:val="none" w:sz="0" w:space="0" w:color="auto"/>
        <w:left w:val="none" w:sz="0" w:space="0" w:color="auto"/>
        <w:bottom w:val="none" w:sz="0" w:space="0" w:color="auto"/>
        <w:right w:val="none" w:sz="0" w:space="0" w:color="auto"/>
      </w:divBdr>
    </w:div>
    <w:div w:id="457645575">
      <w:bodyDiv w:val="1"/>
      <w:marLeft w:val="0"/>
      <w:marRight w:val="0"/>
      <w:marTop w:val="0"/>
      <w:marBottom w:val="0"/>
      <w:divBdr>
        <w:top w:val="none" w:sz="0" w:space="0" w:color="auto"/>
        <w:left w:val="none" w:sz="0" w:space="0" w:color="auto"/>
        <w:bottom w:val="none" w:sz="0" w:space="0" w:color="auto"/>
        <w:right w:val="none" w:sz="0" w:space="0" w:color="auto"/>
      </w:divBdr>
    </w:div>
    <w:div w:id="460348137">
      <w:bodyDiv w:val="1"/>
      <w:marLeft w:val="0"/>
      <w:marRight w:val="0"/>
      <w:marTop w:val="0"/>
      <w:marBottom w:val="0"/>
      <w:divBdr>
        <w:top w:val="none" w:sz="0" w:space="0" w:color="auto"/>
        <w:left w:val="none" w:sz="0" w:space="0" w:color="auto"/>
        <w:bottom w:val="none" w:sz="0" w:space="0" w:color="auto"/>
        <w:right w:val="none" w:sz="0" w:space="0" w:color="auto"/>
      </w:divBdr>
    </w:div>
    <w:div w:id="466821859">
      <w:bodyDiv w:val="1"/>
      <w:marLeft w:val="0"/>
      <w:marRight w:val="0"/>
      <w:marTop w:val="0"/>
      <w:marBottom w:val="0"/>
      <w:divBdr>
        <w:top w:val="none" w:sz="0" w:space="0" w:color="auto"/>
        <w:left w:val="none" w:sz="0" w:space="0" w:color="auto"/>
        <w:bottom w:val="none" w:sz="0" w:space="0" w:color="auto"/>
        <w:right w:val="none" w:sz="0" w:space="0" w:color="auto"/>
      </w:divBdr>
    </w:div>
    <w:div w:id="472141940">
      <w:bodyDiv w:val="1"/>
      <w:marLeft w:val="0"/>
      <w:marRight w:val="0"/>
      <w:marTop w:val="0"/>
      <w:marBottom w:val="0"/>
      <w:divBdr>
        <w:top w:val="none" w:sz="0" w:space="0" w:color="auto"/>
        <w:left w:val="none" w:sz="0" w:space="0" w:color="auto"/>
        <w:bottom w:val="none" w:sz="0" w:space="0" w:color="auto"/>
        <w:right w:val="none" w:sz="0" w:space="0" w:color="auto"/>
      </w:divBdr>
    </w:div>
    <w:div w:id="480075414">
      <w:bodyDiv w:val="1"/>
      <w:marLeft w:val="0"/>
      <w:marRight w:val="0"/>
      <w:marTop w:val="0"/>
      <w:marBottom w:val="0"/>
      <w:divBdr>
        <w:top w:val="none" w:sz="0" w:space="0" w:color="auto"/>
        <w:left w:val="none" w:sz="0" w:space="0" w:color="auto"/>
        <w:bottom w:val="none" w:sz="0" w:space="0" w:color="auto"/>
        <w:right w:val="none" w:sz="0" w:space="0" w:color="auto"/>
      </w:divBdr>
    </w:div>
    <w:div w:id="506023251">
      <w:bodyDiv w:val="1"/>
      <w:marLeft w:val="0"/>
      <w:marRight w:val="0"/>
      <w:marTop w:val="0"/>
      <w:marBottom w:val="0"/>
      <w:divBdr>
        <w:top w:val="none" w:sz="0" w:space="0" w:color="auto"/>
        <w:left w:val="none" w:sz="0" w:space="0" w:color="auto"/>
        <w:bottom w:val="none" w:sz="0" w:space="0" w:color="auto"/>
        <w:right w:val="none" w:sz="0" w:space="0" w:color="auto"/>
      </w:divBdr>
    </w:div>
    <w:div w:id="508107730">
      <w:bodyDiv w:val="1"/>
      <w:marLeft w:val="0"/>
      <w:marRight w:val="0"/>
      <w:marTop w:val="0"/>
      <w:marBottom w:val="0"/>
      <w:divBdr>
        <w:top w:val="none" w:sz="0" w:space="0" w:color="auto"/>
        <w:left w:val="none" w:sz="0" w:space="0" w:color="auto"/>
        <w:bottom w:val="none" w:sz="0" w:space="0" w:color="auto"/>
        <w:right w:val="none" w:sz="0" w:space="0" w:color="auto"/>
      </w:divBdr>
    </w:div>
    <w:div w:id="510342407">
      <w:bodyDiv w:val="1"/>
      <w:marLeft w:val="0"/>
      <w:marRight w:val="0"/>
      <w:marTop w:val="0"/>
      <w:marBottom w:val="0"/>
      <w:divBdr>
        <w:top w:val="none" w:sz="0" w:space="0" w:color="auto"/>
        <w:left w:val="none" w:sz="0" w:space="0" w:color="auto"/>
        <w:bottom w:val="none" w:sz="0" w:space="0" w:color="auto"/>
        <w:right w:val="none" w:sz="0" w:space="0" w:color="auto"/>
      </w:divBdr>
    </w:div>
    <w:div w:id="523831867">
      <w:bodyDiv w:val="1"/>
      <w:marLeft w:val="0"/>
      <w:marRight w:val="0"/>
      <w:marTop w:val="0"/>
      <w:marBottom w:val="0"/>
      <w:divBdr>
        <w:top w:val="none" w:sz="0" w:space="0" w:color="auto"/>
        <w:left w:val="none" w:sz="0" w:space="0" w:color="auto"/>
        <w:bottom w:val="none" w:sz="0" w:space="0" w:color="auto"/>
        <w:right w:val="none" w:sz="0" w:space="0" w:color="auto"/>
      </w:divBdr>
    </w:div>
    <w:div w:id="532811892">
      <w:bodyDiv w:val="1"/>
      <w:marLeft w:val="0"/>
      <w:marRight w:val="0"/>
      <w:marTop w:val="0"/>
      <w:marBottom w:val="0"/>
      <w:divBdr>
        <w:top w:val="none" w:sz="0" w:space="0" w:color="auto"/>
        <w:left w:val="none" w:sz="0" w:space="0" w:color="auto"/>
        <w:bottom w:val="none" w:sz="0" w:space="0" w:color="auto"/>
        <w:right w:val="none" w:sz="0" w:space="0" w:color="auto"/>
      </w:divBdr>
    </w:div>
    <w:div w:id="552036191">
      <w:bodyDiv w:val="1"/>
      <w:marLeft w:val="0"/>
      <w:marRight w:val="0"/>
      <w:marTop w:val="0"/>
      <w:marBottom w:val="0"/>
      <w:divBdr>
        <w:top w:val="none" w:sz="0" w:space="0" w:color="auto"/>
        <w:left w:val="none" w:sz="0" w:space="0" w:color="auto"/>
        <w:bottom w:val="none" w:sz="0" w:space="0" w:color="auto"/>
        <w:right w:val="none" w:sz="0" w:space="0" w:color="auto"/>
      </w:divBdr>
    </w:div>
    <w:div w:id="565576736">
      <w:bodyDiv w:val="1"/>
      <w:marLeft w:val="0"/>
      <w:marRight w:val="0"/>
      <w:marTop w:val="0"/>
      <w:marBottom w:val="0"/>
      <w:divBdr>
        <w:top w:val="none" w:sz="0" w:space="0" w:color="auto"/>
        <w:left w:val="none" w:sz="0" w:space="0" w:color="auto"/>
        <w:bottom w:val="none" w:sz="0" w:space="0" w:color="auto"/>
        <w:right w:val="none" w:sz="0" w:space="0" w:color="auto"/>
      </w:divBdr>
    </w:div>
    <w:div w:id="566456379">
      <w:bodyDiv w:val="1"/>
      <w:marLeft w:val="0"/>
      <w:marRight w:val="0"/>
      <w:marTop w:val="0"/>
      <w:marBottom w:val="0"/>
      <w:divBdr>
        <w:top w:val="none" w:sz="0" w:space="0" w:color="auto"/>
        <w:left w:val="none" w:sz="0" w:space="0" w:color="auto"/>
        <w:bottom w:val="none" w:sz="0" w:space="0" w:color="auto"/>
        <w:right w:val="none" w:sz="0" w:space="0" w:color="auto"/>
      </w:divBdr>
    </w:div>
    <w:div w:id="615061263">
      <w:bodyDiv w:val="1"/>
      <w:marLeft w:val="0"/>
      <w:marRight w:val="0"/>
      <w:marTop w:val="0"/>
      <w:marBottom w:val="0"/>
      <w:divBdr>
        <w:top w:val="none" w:sz="0" w:space="0" w:color="auto"/>
        <w:left w:val="none" w:sz="0" w:space="0" w:color="auto"/>
        <w:bottom w:val="none" w:sz="0" w:space="0" w:color="auto"/>
        <w:right w:val="none" w:sz="0" w:space="0" w:color="auto"/>
      </w:divBdr>
    </w:div>
    <w:div w:id="616525191">
      <w:bodyDiv w:val="1"/>
      <w:marLeft w:val="0"/>
      <w:marRight w:val="0"/>
      <w:marTop w:val="0"/>
      <w:marBottom w:val="0"/>
      <w:divBdr>
        <w:top w:val="none" w:sz="0" w:space="0" w:color="auto"/>
        <w:left w:val="none" w:sz="0" w:space="0" w:color="auto"/>
        <w:bottom w:val="none" w:sz="0" w:space="0" w:color="auto"/>
        <w:right w:val="none" w:sz="0" w:space="0" w:color="auto"/>
      </w:divBdr>
    </w:div>
    <w:div w:id="619803914">
      <w:bodyDiv w:val="1"/>
      <w:marLeft w:val="0"/>
      <w:marRight w:val="0"/>
      <w:marTop w:val="0"/>
      <w:marBottom w:val="0"/>
      <w:divBdr>
        <w:top w:val="none" w:sz="0" w:space="0" w:color="auto"/>
        <w:left w:val="none" w:sz="0" w:space="0" w:color="auto"/>
        <w:bottom w:val="none" w:sz="0" w:space="0" w:color="auto"/>
        <w:right w:val="none" w:sz="0" w:space="0" w:color="auto"/>
      </w:divBdr>
    </w:div>
    <w:div w:id="642807546">
      <w:bodyDiv w:val="1"/>
      <w:marLeft w:val="0"/>
      <w:marRight w:val="0"/>
      <w:marTop w:val="0"/>
      <w:marBottom w:val="0"/>
      <w:divBdr>
        <w:top w:val="none" w:sz="0" w:space="0" w:color="auto"/>
        <w:left w:val="none" w:sz="0" w:space="0" w:color="auto"/>
        <w:bottom w:val="none" w:sz="0" w:space="0" w:color="auto"/>
        <w:right w:val="none" w:sz="0" w:space="0" w:color="auto"/>
      </w:divBdr>
    </w:div>
    <w:div w:id="647133254">
      <w:bodyDiv w:val="1"/>
      <w:marLeft w:val="0"/>
      <w:marRight w:val="0"/>
      <w:marTop w:val="0"/>
      <w:marBottom w:val="0"/>
      <w:divBdr>
        <w:top w:val="none" w:sz="0" w:space="0" w:color="auto"/>
        <w:left w:val="none" w:sz="0" w:space="0" w:color="auto"/>
        <w:bottom w:val="none" w:sz="0" w:space="0" w:color="auto"/>
        <w:right w:val="none" w:sz="0" w:space="0" w:color="auto"/>
      </w:divBdr>
    </w:div>
    <w:div w:id="663047640">
      <w:bodyDiv w:val="1"/>
      <w:marLeft w:val="0"/>
      <w:marRight w:val="0"/>
      <w:marTop w:val="0"/>
      <w:marBottom w:val="0"/>
      <w:divBdr>
        <w:top w:val="none" w:sz="0" w:space="0" w:color="auto"/>
        <w:left w:val="none" w:sz="0" w:space="0" w:color="auto"/>
        <w:bottom w:val="none" w:sz="0" w:space="0" w:color="auto"/>
        <w:right w:val="none" w:sz="0" w:space="0" w:color="auto"/>
      </w:divBdr>
    </w:div>
    <w:div w:id="672804772">
      <w:bodyDiv w:val="1"/>
      <w:marLeft w:val="0"/>
      <w:marRight w:val="0"/>
      <w:marTop w:val="0"/>
      <w:marBottom w:val="0"/>
      <w:divBdr>
        <w:top w:val="none" w:sz="0" w:space="0" w:color="auto"/>
        <w:left w:val="none" w:sz="0" w:space="0" w:color="auto"/>
        <w:bottom w:val="none" w:sz="0" w:space="0" w:color="auto"/>
        <w:right w:val="none" w:sz="0" w:space="0" w:color="auto"/>
      </w:divBdr>
    </w:div>
    <w:div w:id="686520223">
      <w:bodyDiv w:val="1"/>
      <w:marLeft w:val="0"/>
      <w:marRight w:val="0"/>
      <w:marTop w:val="0"/>
      <w:marBottom w:val="0"/>
      <w:divBdr>
        <w:top w:val="none" w:sz="0" w:space="0" w:color="auto"/>
        <w:left w:val="none" w:sz="0" w:space="0" w:color="auto"/>
        <w:bottom w:val="none" w:sz="0" w:space="0" w:color="auto"/>
        <w:right w:val="none" w:sz="0" w:space="0" w:color="auto"/>
      </w:divBdr>
    </w:div>
    <w:div w:id="698821321">
      <w:bodyDiv w:val="1"/>
      <w:marLeft w:val="0"/>
      <w:marRight w:val="0"/>
      <w:marTop w:val="0"/>
      <w:marBottom w:val="0"/>
      <w:divBdr>
        <w:top w:val="none" w:sz="0" w:space="0" w:color="auto"/>
        <w:left w:val="none" w:sz="0" w:space="0" w:color="auto"/>
        <w:bottom w:val="none" w:sz="0" w:space="0" w:color="auto"/>
        <w:right w:val="none" w:sz="0" w:space="0" w:color="auto"/>
      </w:divBdr>
    </w:div>
    <w:div w:id="700277519">
      <w:bodyDiv w:val="1"/>
      <w:marLeft w:val="0"/>
      <w:marRight w:val="0"/>
      <w:marTop w:val="0"/>
      <w:marBottom w:val="0"/>
      <w:divBdr>
        <w:top w:val="none" w:sz="0" w:space="0" w:color="auto"/>
        <w:left w:val="none" w:sz="0" w:space="0" w:color="auto"/>
        <w:bottom w:val="none" w:sz="0" w:space="0" w:color="auto"/>
        <w:right w:val="none" w:sz="0" w:space="0" w:color="auto"/>
      </w:divBdr>
    </w:div>
    <w:div w:id="704672389">
      <w:bodyDiv w:val="1"/>
      <w:marLeft w:val="0"/>
      <w:marRight w:val="0"/>
      <w:marTop w:val="0"/>
      <w:marBottom w:val="0"/>
      <w:divBdr>
        <w:top w:val="none" w:sz="0" w:space="0" w:color="auto"/>
        <w:left w:val="none" w:sz="0" w:space="0" w:color="auto"/>
        <w:bottom w:val="none" w:sz="0" w:space="0" w:color="auto"/>
        <w:right w:val="none" w:sz="0" w:space="0" w:color="auto"/>
      </w:divBdr>
    </w:div>
    <w:div w:id="774445308">
      <w:bodyDiv w:val="1"/>
      <w:marLeft w:val="0"/>
      <w:marRight w:val="0"/>
      <w:marTop w:val="0"/>
      <w:marBottom w:val="0"/>
      <w:divBdr>
        <w:top w:val="none" w:sz="0" w:space="0" w:color="auto"/>
        <w:left w:val="none" w:sz="0" w:space="0" w:color="auto"/>
        <w:bottom w:val="none" w:sz="0" w:space="0" w:color="auto"/>
        <w:right w:val="none" w:sz="0" w:space="0" w:color="auto"/>
      </w:divBdr>
    </w:div>
    <w:div w:id="782044206">
      <w:bodyDiv w:val="1"/>
      <w:marLeft w:val="0"/>
      <w:marRight w:val="0"/>
      <w:marTop w:val="0"/>
      <w:marBottom w:val="0"/>
      <w:divBdr>
        <w:top w:val="none" w:sz="0" w:space="0" w:color="auto"/>
        <w:left w:val="none" w:sz="0" w:space="0" w:color="auto"/>
        <w:bottom w:val="none" w:sz="0" w:space="0" w:color="auto"/>
        <w:right w:val="none" w:sz="0" w:space="0" w:color="auto"/>
      </w:divBdr>
    </w:div>
    <w:div w:id="786777243">
      <w:bodyDiv w:val="1"/>
      <w:marLeft w:val="0"/>
      <w:marRight w:val="0"/>
      <w:marTop w:val="0"/>
      <w:marBottom w:val="0"/>
      <w:divBdr>
        <w:top w:val="none" w:sz="0" w:space="0" w:color="auto"/>
        <w:left w:val="none" w:sz="0" w:space="0" w:color="auto"/>
        <w:bottom w:val="none" w:sz="0" w:space="0" w:color="auto"/>
        <w:right w:val="none" w:sz="0" w:space="0" w:color="auto"/>
      </w:divBdr>
    </w:div>
    <w:div w:id="789739462">
      <w:bodyDiv w:val="1"/>
      <w:marLeft w:val="0"/>
      <w:marRight w:val="0"/>
      <w:marTop w:val="0"/>
      <w:marBottom w:val="0"/>
      <w:divBdr>
        <w:top w:val="none" w:sz="0" w:space="0" w:color="auto"/>
        <w:left w:val="none" w:sz="0" w:space="0" w:color="auto"/>
        <w:bottom w:val="none" w:sz="0" w:space="0" w:color="auto"/>
        <w:right w:val="none" w:sz="0" w:space="0" w:color="auto"/>
      </w:divBdr>
    </w:div>
    <w:div w:id="832330648">
      <w:bodyDiv w:val="1"/>
      <w:marLeft w:val="0"/>
      <w:marRight w:val="0"/>
      <w:marTop w:val="0"/>
      <w:marBottom w:val="0"/>
      <w:divBdr>
        <w:top w:val="none" w:sz="0" w:space="0" w:color="auto"/>
        <w:left w:val="none" w:sz="0" w:space="0" w:color="auto"/>
        <w:bottom w:val="none" w:sz="0" w:space="0" w:color="auto"/>
        <w:right w:val="none" w:sz="0" w:space="0" w:color="auto"/>
      </w:divBdr>
    </w:div>
    <w:div w:id="841628583">
      <w:bodyDiv w:val="1"/>
      <w:marLeft w:val="0"/>
      <w:marRight w:val="0"/>
      <w:marTop w:val="0"/>
      <w:marBottom w:val="0"/>
      <w:divBdr>
        <w:top w:val="none" w:sz="0" w:space="0" w:color="auto"/>
        <w:left w:val="none" w:sz="0" w:space="0" w:color="auto"/>
        <w:bottom w:val="none" w:sz="0" w:space="0" w:color="auto"/>
        <w:right w:val="none" w:sz="0" w:space="0" w:color="auto"/>
      </w:divBdr>
    </w:div>
    <w:div w:id="899945427">
      <w:bodyDiv w:val="1"/>
      <w:marLeft w:val="0"/>
      <w:marRight w:val="0"/>
      <w:marTop w:val="0"/>
      <w:marBottom w:val="0"/>
      <w:divBdr>
        <w:top w:val="none" w:sz="0" w:space="0" w:color="auto"/>
        <w:left w:val="none" w:sz="0" w:space="0" w:color="auto"/>
        <w:bottom w:val="none" w:sz="0" w:space="0" w:color="auto"/>
        <w:right w:val="none" w:sz="0" w:space="0" w:color="auto"/>
      </w:divBdr>
    </w:div>
    <w:div w:id="931666375">
      <w:bodyDiv w:val="1"/>
      <w:marLeft w:val="0"/>
      <w:marRight w:val="0"/>
      <w:marTop w:val="0"/>
      <w:marBottom w:val="0"/>
      <w:divBdr>
        <w:top w:val="none" w:sz="0" w:space="0" w:color="auto"/>
        <w:left w:val="none" w:sz="0" w:space="0" w:color="auto"/>
        <w:bottom w:val="none" w:sz="0" w:space="0" w:color="auto"/>
        <w:right w:val="none" w:sz="0" w:space="0" w:color="auto"/>
      </w:divBdr>
    </w:div>
    <w:div w:id="964431259">
      <w:bodyDiv w:val="1"/>
      <w:marLeft w:val="0"/>
      <w:marRight w:val="0"/>
      <w:marTop w:val="0"/>
      <w:marBottom w:val="0"/>
      <w:divBdr>
        <w:top w:val="none" w:sz="0" w:space="0" w:color="auto"/>
        <w:left w:val="none" w:sz="0" w:space="0" w:color="auto"/>
        <w:bottom w:val="none" w:sz="0" w:space="0" w:color="auto"/>
        <w:right w:val="none" w:sz="0" w:space="0" w:color="auto"/>
      </w:divBdr>
    </w:div>
    <w:div w:id="966739632">
      <w:bodyDiv w:val="1"/>
      <w:marLeft w:val="0"/>
      <w:marRight w:val="0"/>
      <w:marTop w:val="0"/>
      <w:marBottom w:val="0"/>
      <w:divBdr>
        <w:top w:val="none" w:sz="0" w:space="0" w:color="auto"/>
        <w:left w:val="none" w:sz="0" w:space="0" w:color="auto"/>
        <w:bottom w:val="none" w:sz="0" w:space="0" w:color="auto"/>
        <w:right w:val="none" w:sz="0" w:space="0" w:color="auto"/>
      </w:divBdr>
    </w:div>
    <w:div w:id="973951954">
      <w:bodyDiv w:val="1"/>
      <w:marLeft w:val="0"/>
      <w:marRight w:val="0"/>
      <w:marTop w:val="0"/>
      <w:marBottom w:val="0"/>
      <w:divBdr>
        <w:top w:val="none" w:sz="0" w:space="0" w:color="auto"/>
        <w:left w:val="none" w:sz="0" w:space="0" w:color="auto"/>
        <w:bottom w:val="none" w:sz="0" w:space="0" w:color="auto"/>
        <w:right w:val="none" w:sz="0" w:space="0" w:color="auto"/>
      </w:divBdr>
    </w:div>
    <w:div w:id="981231947">
      <w:bodyDiv w:val="1"/>
      <w:marLeft w:val="0"/>
      <w:marRight w:val="0"/>
      <w:marTop w:val="0"/>
      <w:marBottom w:val="0"/>
      <w:divBdr>
        <w:top w:val="none" w:sz="0" w:space="0" w:color="auto"/>
        <w:left w:val="none" w:sz="0" w:space="0" w:color="auto"/>
        <w:bottom w:val="none" w:sz="0" w:space="0" w:color="auto"/>
        <w:right w:val="none" w:sz="0" w:space="0" w:color="auto"/>
      </w:divBdr>
    </w:div>
    <w:div w:id="1001348766">
      <w:bodyDiv w:val="1"/>
      <w:marLeft w:val="0"/>
      <w:marRight w:val="0"/>
      <w:marTop w:val="0"/>
      <w:marBottom w:val="0"/>
      <w:divBdr>
        <w:top w:val="none" w:sz="0" w:space="0" w:color="auto"/>
        <w:left w:val="none" w:sz="0" w:space="0" w:color="auto"/>
        <w:bottom w:val="none" w:sz="0" w:space="0" w:color="auto"/>
        <w:right w:val="none" w:sz="0" w:space="0" w:color="auto"/>
      </w:divBdr>
    </w:div>
    <w:div w:id="1055397321">
      <w:bodyDiv w:val="1"/>
      <w:marLeft w:val="0"/>
      <w:marRight w:val="0"/>
      <w:marTop w:val="0"/>
      <w:marBottom w:val="0"/>
      <w:divBdr>
        <w:top w:val="none" w:sz="0" w:space="0" w:color="auto"/>
        <w:left w:val="none" w:sz="0" w:space="0" w:color="auto"/>
        <w:bottom w:val="none" w:sz="0" w:space="0" w:color="auto"/>
        <w:right w:val="none" w:sz="0" w:space="0" w:color="auto"/>
      </w:divBdr>
    </w:div>
    <w:div w:id="1080756369">
      <w:bodyDiv w:val="1"/>
      <w:marLeft w:val="0"/>
      <w:marRight w:val="0"/>
      <w:marTop w:val="0"/>
      <w:marBottom w:val="0"/>
      <w:divBdr>
        <w:top w:val="none" w:sz="0" w:space="0" w:color="auto"/>
        <w:left w:val="none" w:sz="0" w:space="0" w:color="auto"/>
        <w:bottom w:val="none" w:sz="0" w:space="0" w:color="auto"/>
        <w:right w:val="none" w:sz="0" w:space="0" w:color="auto"/>
      </w:divBdr>
    </w:div>
    <w:div w:id="1093628431">
      <w:bodyDiv w:val="1"/>
      <w:marLeft w:val="0"/>
      <w:marRight w:val="0"/>
      <w:marTop w:val="0"/>
      <w:marBottom w:val="0"/>
      <w:divBdr>
        <w:top w:val="none" w:sz="0" w:space="0" w:color="auto"/>
        <w:left w:val="none" w:sz="0" w:space="0" w:color="auto"/>
        <w:bottom w:val="none" w:sz="0" w:space="0" w:color="auto"/>
        <w:right w:val="none" w:sz="0" w:space="0" w:color="auto"/>
      </w:divBdr>
    </w:div>
    <w:div w:id="1107627086">
      <w:bodyDiv w:val="1"/>
      <w:marLeft w:val="0"/>
      <w:marRight w:val="0"/>
      <w:marTop w:val="0"/>
      <w:marBottom w:val="0"/>
      <w:divBdr>
        <w:top w:val="none" w:sz="0" w:space="0" w:color="auto"/>
        <w:left w:val="none" w:sz="0" w:space="0" w:color="auto"/>
        <w:bottom w:val="none" w:sz="0" w:space="0" w:color="auto"/>
        <w:right w:val="none" w:sz="0" w:space="0" w:color="auto"/>
      </w:divBdr>
    </w:div>
    <w:div w:id="1131558216">
      <w:bodyDiv w:val="1"/>
      <w:marLeft w:val="0"/>
      <w:marRight w:val="0"/>
      <w:marTop w:val="0"/>
      <w:marBottom w:val="0"/>
      <w:divBdr>
        <w:top w:val="none" w:sz="0" w:space="0" w:color="auto"/>
        <w:left w:val="none" w:sz="0" w:space="0" w:color="auto"/>
        <w:bottom w:val="none" w:sz="0" w:space="0" w:color="auto"/>
        <w:right w:val="none" w:sz="0" w:space="0" w:color="auto"/>
      </w:divBdr>
    </w:div>
    <w:div w:id="1144195292">
      <w:bodyDiv w:val="1"/>
      <w:marLeft w:val="0"/>
      <w:marRight w:val="0"/>
      <w:marTop w:val="0"/>
      <w:marBottom w:val="0"/>
      <w:divBdr>
        <w:top w:val="none" w:sz="0" w:space="0" w:color="auto"/>
        <w:left w:val="none" w:sz="0" w:space="0" w:color="auto"/>
        <w:bottom w:val="none" w:sz="0" w:space="0" w:color="auto"/>
        <w:right w:val="none" w:sz="0" w:space="0" w:color="auto"/>
      </w:divBdr>
    </w:div>
    <w:div w:id="1181895540">
      <w:bodyDiv w:val="1"/>
      <w:marLeft w:val="0"/>
      <w:marRight w:val="0"/>
      <w:marTop w:val="0"/>
      <w:marBottom w:val="0"/>
      <w:divBdr>
        <w:top w:val="none" w:sz="0" w:space="0" w:color="auto"/>
        <w:left w:val="none" w:sz="0" w:space="0" w:color="auto"/>
        <w:bottom w:val="none" w:sz="0" w:space="0" w:color="auto"/>
        <w:right w:val="none" w:sz="0" w:space="0" w:color="auto"/>
      </w:divBdr>
    </w:div>
    <w:div w:id="1182430046">
      <w:bodyDiv w:val="1"/>
      <w:marLeft w:val="0"/>
      <w:marRight w:val="0"/>
      <w:marTop w:val="0"/>
      <w:marBottom w:val="0"/>
      <w:divBdr>
        <w:top w:val="none" w:sz="0" w:space="0" w:color="auto"/>
        <w:left w:val="none" w:sz="0" w:space="0" w:color="auto"/>
        <w:bottom w:val="none" w:sz="0" w:space="0" w:color="auto"/>
        <w:right w:val="none" w:sz="0" w:space="0" w:color="auto"/>
      </w:divBdr>
    </w:div>
    <w:div w:id="1185049326">
      <w:bodyDiv w:val="1"/>
      <w:marLeft w:val="0"/>
      <w:marRight w:val="0"/>
      <w:marTop w:val="0"/>
      <w:marBottom w:val="0"/>
      <w:divBdr>
        <w:top w:val="none" w:sz="0" w:space="0" w:color="auto"/>
        <w:left w:val="none" w:sz="0" w:space="0" w:color="auto"/>
        <w:bottom w:val="none" w:sz="0" w:space="0" w:color="auto"/>
        <w:right w:val="none" w:sz="0" w:space="0" w:color="auto"/>
      </w:divBdr>
    </w:div>
    <w:div w:id="1205292780">
      <w:bodyDiv w:val="1"/>
      <w:marLeft w:val="0"/>
      <w:marRight w:val="0"/>
      <w:marTop w:val="0"/>
      <w:marBottom w:val="0"/>
      <w:divBdr>
        <w:top w:val="none" w:sz="0" w:space="0" w:color="auto"/>
        <w:left w:val="none" w:sz="0" w:space="0" w:color="auto"/>
        <w:bottom w:val="none" w:sz="0" w:space="0" w:color="auto"/>
        <w:right w:val="none" w:sz="0" w:space="0" w:color="auto"/>
      </w:divBdr>
    </w:div>
    <w:div w:id="1212419365">
      <w:bodyDiv w:val="1"/>
      <w:marLeft w:val="0"/>
      <w:marRight w:val="0"/>
      <w:marTop w:val="0"/>
      <w:marBottom w:val="0"/>
      <w:divBdr>
        <w:top w:val="none" w:sz="0" w:space="0" w:color="auto"/>
        <w:left w:val="none" w:sz="0" w:space="0" w:color="auto"/>
        <w:bottom w:val="none" w:sz="0" w:space="0" w:color="auto"/>
        <w:right w:val="none" w:sz="0" w:space="0" w:color="auto"/>
      </w:divBdr>
    </w:div>
    <w:div w:id="1231496690">
      <w:bodyDiv w:val="1"/>
      <w:marLeft w:val="0"/>
      <w:marRight w:val="0"/>
      <w:marTop w:val="0"/>
      <w:marBottom w:val="0"/>
      <w:divBdr>
        <w:top w:val="none" w:sz="0" w:space="0" w:color="auto"/>
        <w:left w:val="none" w:sz="0" w:space="0" w:color="auto"/>
        <w:bottom w:val="none" w:sz="0" w:space="0" w:color="auto"/>
        <w:right w:val="none" w:sz="0" w:space="0" w:color="auto"/>
      </w:divBdr>
    </w:div>
    <w:div w:id="1239948076">
      <w:bodyDiv w:val="1"/>
      <w:marLeft w:val="0"/>
      <w:marRight w:val="0"/>
      <w:marTop w:val="0"/>
      <w:marBottom w:val="0"/>
      <w:divBdr>
        <w:top w:val="none" w:sz="0" w:space="0" w:color="auto"/>
        <w:left w:val="none" w:sz="0" w:space="0" w:color="auto"/>
        <w:bottom w:val="none" w:sz="0" w:space="0" w:color="auto"/>
        <w:right w:val="none" w:sz="0" w:space="0" w:color="auto"/>
      </w:divBdr>
    </w:div>
    <w:div w:id="1295015298">
      <w:bodyDiv w:val="1"/>
      <w:marLeft w:val="0"/>
      <w:marRight w:val="0"/>
      <w:marTop w:val="0"/>
      <w:marBottom w:val="0"/>
      <w:divBdr>
        <w:top w:val="none" w:sz="0" w:space="0" w:color="auto"/>
        <w:left w:val="none" w:sz="0" w:space="0" w:color="auto"/>
        <w:bottom w:val="none" w:sz="0" w:space="0" w:color="auto"/>
        <w:right w:val="none" w:sz="0" w:space="0" w:color="auto"/>
      </w:divBdr>
    </w:div>
    <w:div w:id="1331829353">
      <w:bodyDiv w:val="1"/>
      <w:marLeft w:val="0"/>
      <w:marRight w:val="0"/>
      <w:marTop w:val="0"/>
      <w:marBottom w:val="0"/>
      <w:divBdr>
        <w:top w:val="none" w:sz="0" w:space="0" w:color="auto"/>
        <w:left w:val="none" w:sz="0" w:space="0" w:color="auto"/>
        <w:bottom w:val="none" w:sz="0" w:space="0" w:color="auto"/>
        <w:right w:val="none" w:sz="0" w:space="0" w:color="auto"/>
      </w:divBdr>
    </w:div>
    <w:div w:id="1336297460">
      <w:bodyDiv w:val="1"/>
      <w:marLeft w:val="0"/>
      <w:marRight w:val="0"/>
      <w:marTop w:val="0"/>
      <w:marBottom w:val="0"/>
      <w:divBdr>
        <w:top w:val="none" w:sz="0" w:space="0" w:color="auto"/>
        <w:left w:val="none" w:sz="0" w:space="0" w:color="auto"/>
        <w:bottom w:val="none" w:sz="0" w:space="0" w:color="auto"/>
        <w:right w:val="none" w:sz="0" w:space="0" w:color="auto"/>
      </w:divBdr>
    </w:div>
    <w:div w:id="1342973013">
      <w:bodyDiv w:val="1"/>
      <w:marLeft w:val="0"/>
      <w:marRight w:val="0"/>
      <w:marTop w:val="0"/>
      <w:marBottom w:val="0"/>
      <w:divBdr>
        <w:top w:val="none" w:sz="0" w:space="0" w:color="auto"/>
        <w:left w:val="none" w:sz="0" w:space="0" w:color="auto"/>
        <w:bottom w:val="none" w:sz="0" w:space="0" w:color="auto"/>
        <w:right w:val="none" w:sz="0" w:space="0" w:color="auto"/>
      </w:divBdr>
    </w:div>
    <w:div w:id="1346129298">
      <w:bodyDiv w:val="1"/>
      <w:marLeft w:val="0"/>
      <w:marRight w:val="0"/>
      <w:marTop w:val="0"/>
      <w:marBottom w:val="0"/>
      <w:divBdr>
        <w:top w:val="none" w:sz="0" w:space="0" w:color="auto"/>
        <w:left w:val="none" w:sz="0" w:space="0" w:color="auto"/>
        <w:bottom w:val="none" w:sz="0" w:space="0" w:color="auto"/>
        <w:right w:val="none" w:sz="0" w:space="0" w:color="auto"/>
      </w:divBdr>
    </w:div>
    <w:div w:id="1355381245">
      <w:bodyDiv w:val="1"/>
      <w:marLeft w:val="0"/>
      <w:marRight w:val="0"/>
      <w:marTop w:val="0"/>
      <w:marBottom w:val="0"/>
      <w:divBdr>
        <w:top w:val="none" w:sz="0" w:space="0" w:color="auto"/>
        <w:left w:val="none" w:sz="0" w:space="0" w:color="auto"/>
        <w:bottom w:val="none" w:sz="0" w:space="0" w:color="auto"/>
        <w:right w:val="none" w:sz="0" w:space="0" w:color="auto"/>
      </w:divBdr>
    </w:div>
    <w:div w:id="1360351731">
      <w:bodyDiv w:val="1"/>
      <w:marLeft w:val="0"/>
      <w:marRight w:val="0"/>
      <w:marTop w:val="0"/>
      <w:marBottom w:val="0"/>
      <w:divBdr>
        <w:top w:val="none" w:sz="0" w:space="0" w:color="auto"/>
        <w:left w:val="none" w:sz="0" w:space="0" w:color="auto"/>
        <w:bottom w:val="none" w:sz="0" w:space="0" w:color="auto"/>
        <w:right w:val="none" w:sz="0" w:space="0" w:color="auto"/>
      </w:divBdr>
    </w:div>
    <w:div w:id="1374840781">
      <w:bodyDiv w:val="1"/>
      <w:marLeft w:val="0"/>
      <w:marRight w:val="0"/>
      <w:marTop w:val="0"/>
      <w:marBottom w:val="0"/>
      <w:divBdr>
        <w:top w:val="none" w:sz="0" w:space="0" w:color="auto"/>
        <w:left w:val="none" w:sz="0" w:space="0" w:color="auto"/>
        <w:bottom w:val="none" w:sz="0" w:space="0" w:color="auto"/>
        <w:right w:val="none" w:sz="0" w:space="0" w:color="auto"/>
      </w:divBdr>
    </w:div>
    <w:div w:id="1388184624">
      <w:bodyDiv w:val="1"/>
      <w:marLeft w:val="0"/>
      <w:marRight w:val="0"/>
      <w:marTop w:val="0"/>
      <w:marBottom w:val="0"/>
      <w:divBdr>
        <w:top w:val="none" w:sz="0" w:space="0" w:color="auto"/>
        <w:left w:val="none" w:sz="0" w:space="0" w:color="auto"/>
        <w:bottom w:val="none" w:sz="0" w:space="0" w:color="auto"/>
        <w:right w:val="none" w:sz="0" w:space="0" w:color="auto"/>
      </w:divBdr>
    </w:div>
    <w:div w:id="1393188601">
      <w:bodyDiv w:val="1"/>
      <w:marLeft w:val="0"/>
      <w:marRight w:val="0"/>
      <w:marTop w:val="0"/>
      <w:marBottom w:val="0"/>
      <w:divBdr>
        <w:top w:val="none" w:sz="0" w:space="0" w:color="auto"/>
        <w:left w:val="none" w:sz="0" w:space="0" w:color="auto"/>
        <w:bottom w:val="none" w:sz="0" w:space="0" w:color="auto"/>
        <w:right w:val="none" w:sz="0" w:space="0" w:color="auto"/>
      </w:divBdr>
    </w:div>
    <w:div w:id="1409377653">
      <w:bodyDiv w:val="1"/>
      <w:marLeft w:val="0"/>
      <w:marRight w:val="0"/>
      <w:marTop w:val="0"/>
      <w:marBottom w:val="0"/>
      <w:divBdr>
        <w:top w:val="none" w:sz="0" w:space="0" w:color="auto"/>
        <w:left w:val="none" w:sz="0" w:space="0" w:color="auto"/>
        <w:bottom w:val="none" w:sz="0" w:space="0" w:color="auto"/>
        <w:right w:val="none" w:sz="0" w:space="0" w:color="auto"/>
      </w:divBdr>
    </w:div>
    <w:div w:id="1426027798">
      <w:bodyDiv w:val="1"/>
      <w:marLeft w:val="0"/>
      <w:marRight w:val="0"/>
      <w:marTop w:val="0"/>
      <w:marBottom w:val="0"/>
      <w:divBdr>
        <w:top w:val="none" w:sz="0" w:space="0" w:color="auto"/>
        <w:left w:val="none" w:sz="0" w:space="0" w:color="auto"/>
        <w:bottom w:val="none" w:sz="0" w:space="0" w:color="auto"/>
        <w:right w:val="none" w:sz="0" w:space="0" w:color="auto"/>
      </w:divBdr>
    </w:div>
    <w:div w:id="1427767844">
      <w:bodyDiv w:val="1"/>
      <w:marLeft w:val="0"/>
      <w:marRight w:val="0"/>
      <w:marTop w:val="0"/>
      <w:marBottom w:val="0"/>
      <w:divBdr>
        <w:top w:val="none" w:sz="0" w:space="0" w:color="auto"/>
        <w:left w:val="none" w:sz="0" w:space="0" w:color="auto"/>
        <w:bottom w:val="none" w:sz="0" w:space="0" w:color="auto"/>
        <w:right w:val="none" w:sz="0" w:space="0" w:color="auto"/>
      </w:divBdr>
    </w:div>
    <w:div w:id="1448231849">
      <w:bodyDiv w:val="1"/>
      <w:marLeft w:val="0"/>
      <w:marRight w:val="0"/>
      <w:marTop w:val="0"/>
      <w:marBottom w:val="0"/>
      <w:divBdr>
        <w:top w:val="none" w:sz="0" w:space="0" w:color="auto"/>
        <w:left w:val="none" w:sz="0" w:space="0" w:color="auto"/>
        <w:bottom w:val="none" w:sz="0" w:space="0" w:color="auto"/>
        <w:right w:val="none" w:sz="0" w:space="0" w:color="auto"/>
      </w:divBdr>
    </w:div>
    <w:div w:id="1453785835">
      <w:bodyDiv w:val="1"/>
      <w:marLeft w:val="0"/>
      <w:marRight w:val="0"/>
      <w:marTop w:val="0"/>
      <w:marBottom w:val="0"/>
      <w:divBdr>
        <w:top w:val="none" w:sz="0" w:space="0" w:color="auto"/>
        <w:left w:val="none" w:sz="0" w:space="0" w:color="auto"/>
        <w:bottom w:val="none" w:sz="0" w:space="0" w:color="auto"/>
        <w:right w:val="none" w:sz="0" w:space="0" w:color="auto"/>
      </w:divBdr>
    </w:div>
    <w:div w:id="1467164002">
      <w:bodyDiv w:val="1"/>
      <w:marLeft w:val="0"/>
      <w:marRight w:val="0"/>
      <w:marTop w:val="0"/>
      <w:marBottom w:val="0"/>
      <w:divBdr>
        <w:top w:val="none" w:sz="0" w:space="0" w:color="auto"/>
        <w:left w:val="none" w:sz="0" w:space="0" w:color="auto"/>
        <w:bottom w:val="none" w:sz="0" w:space="0" w:color="auto"/>
        <w:right w:val="none" w:sz="0" w:space="0" w:color="auto"/>
      </w:divBdr>
    </w:div>
    <w:div w:id="1494252520">
      <w:bodyDiv w:val="1"/>
      <w:marLeft w:val="0"/>
      <w:marRight w:val="0"/>
      <w:marTop w:val="0"/>
      <w:marBottom w:val="0"/>
      <w:divBdr>
        <w:top w:val="none" w:sz="0" w:space="0" w:color="auto"/>
        <w:left w:val="none" w:sz="0" w:space="0" w:color="auto"/>
        <w:bottom w:val="none" w:sz="0" w:space="0" w:color="auto"/>
        <w:right w:val="none" w:sz="0" w:space="0" w:color="auto"/>
      </w:divBdr>
    </w:div>
    <w:div w:id="1563951781">
      <w:bodyDiv w:val="1"/>
      <w:marLeft w:val="0"/>
      <w:marRight w:val="0"/>
      <w:marTop w:val="0"/>
      <w:marBottom w:val="0"/>
      <w:divBdr>
        <w:top w:val="none" w:sz="0" w:space="0" w:color="auto"/>
        <w:left w:val="none" w:sz="0" w:space="0" w:color="auto"/>
        <w:bottom w:val="none" w:sz="0" w:space="0" w:color="auto"/>
        <w:right w:val="none" w:sz="0" w:space="0" w:color="auto"/>
      </w:divBdr>
    </w:div>
    <w:div w:id="1565599916">
      <w:bodyDiv w:val="1"/>
      <w:marLeft w:val="0"/>
      <w:marRight w:val="0"/>
      <w:marTop w:val="0"/>
      <w:marBottom w:val="0"/>
      <w:divBdr>
        <w:top w:val="none" w:sz="0" w:space="0" w:color="auto"/>
        <w:left w:val="none" w:sz="0" w:space="0" w:color="auto"/>
        <w:bottom w:val="none" w:sz="0" w:space="0" w:color="auto"/>
        <w:right w:val="none" w:sz="0" w:space="0" w:color="auto"/>
      </w:divBdr>
    </w:div>
    <w:div w:id="1585798738">
      <w:bodyDiv w:val="1"/>
      <w:marLeft w:val="0"/>
      <w:marRight w:val="0"/>
      <w:marTop w:val="0"/>
      <w:marBottom w:val="0"/>
      <w:divBdr>
        <w:top w:val="none" w:sz="0" w:space="0" w:color="auto"/>
        <w:left w:val="none" w:sz="0" w:space="0" w:color="auto"/>
        <w:bottom w:val="none" w:sz="0" w:space="0" w:color="auto"/>
        <w:right w:val="none" w:sz="0" w:space="0" w:color="auto"/>
      </w:divBdr>
    </w:div>
    <w:div w:id="1598639933">
      <w:bodyDiv w:val="1"/>
      <w:marLeft w:val="0"/>
      <w:marRight w:val="0"/>
      <w:marTop w:val="0"/>
      <w:marBottom w:val="0"/>
      <w:divBdr>
        <w:top w:val="none" w:sz="0" w:space="0" w:color="auto"/>
        <w:left w:val="none" w:sz="0" w:space="0" w:color="auto"/>
        <w:bottom w:val="none" w:sz="0" w:space="0" w:color="auto"/>
        <w:right w:val="none" w:sz="0" w:space="0" w:color="auto"/>
      </w:divBdr>
    </w:div>
    <w:div w:id="1602566797">
      <w:bodyDiv w:val="1"/>
      <w:marLeft w:val="0"/>
      <w:marRight w:val="0"/>
      <w:marTop w:val="0"/>
      <w:marBottom w:val="0"/>
      <w:divBdr>
        <w:top w:val="none" w:sz="0" w:space="0" w:color="auto"/>
        <w:left w:val="none" w:sz="0" w:space="0" w:color="auto"/>
        <w:bottom w:val="none" w:sz="0" w:space="0" w:color="auto"/>
        <w:right w:val="none" w:sz="0" w:space="0" w:color="auto"/>
      </w:divBdr>
    </w:div>
    <w:div w:id="1613051229">
      <w:bodyDiv w:val="1"/>
      <w:marLeft w:val="0"/>
      <w:marRight w:val="0"/>
      <w:marTop w:val="0"/>
      <w:marBottom w:val="0"/>
      <w:divBdr>
        <w:top w:val="none" w:sz="0" w:space="0" w:color="auto"/>
        <w:left w:val="none" w:sz="0" w:space="0" w:color="auto"/>
        <w:bottom w:val="none" w:sz="0" w:space="0" w:color="auto"/>
        <w:right w:val="none" w:sz="0" w:space="0" w:color="auto"/>
      </w:divBdr>
    </w:div>
    <w:div w:id="1614048321">
      <w:bodyDiv w:val="1"/>
      <w:marLeft w:val="0"/>
      <w:marRight w:val="0"/>
      <w:marTop w:val="0"/>
      <w:marBottom w:val="0"/>
      <w:divBdr>
        <w:top w:val="none" w:sz="0" w:space="0" w:color="auto"/>
        <w:left w:val="none" w:sz="0" w:space="0" w:color="auto"/>
        <w:bottom w:val="none" w:sz="0" w:space="0" w:color="auto"/>
        <w:right w:val="none" w:sz="0" w:space="0" w:color="auto"/>
      </w:divBdr>
    </w:div>
    <w:div w:id="1619139276">
      <w:bodyDiv w:val="1"/>
      <w:marLeft w:val="0"/>
      <w:marRight w:val="0"/>
      <w:marTop w:val="0"/>
      <w:marBottom w:val="0"/>
      <w:divBdr>
        <w:top w:val="none" w:sz="0" w:space="0" w:color="auto"/>
        <w:left w:val="none" w:sz="0" w:space="0" w:color="auto"/>
        <w:bottom w:val="none" w:sz="0" w:space="0" w:color="auto"/>
        <w:right w:val="none" w:sz="0" w:space="0" w:color="auto"/>
      </w:divBdr>
    </w:div>
    <w:div w:id="1654947569">
      <w:bodyDiv w:val="1"/>
      <w:marLeft w:val="0"/>
      <w:marRight w:val="0"/>
      <w:marTop w:val="0"/>
      <w:marBottom w:val="0"/>
      <w:divBdr>
        <w:top w:val="none" w:sz="0" w:space="0" w:color="auto"/>
        <w:left w:val="none" w:sz="0" w:space="0" w:color="auto"/>
        <w:bottom w:val="none" w:sz="0" w:space="0" w:color="auto"/>
        <w:right w:val="none" w:sz="0" w:space="0" w:color="auto"/>
      </w:divBdr>
    </w:div>
    <w:div w:id="1661151255">
      <w:bodyDiv w:val="1"/>
      <w:marLeft w:val="0"/>
      <w:marRight w:val="0"/>
      <w:marTop w:val="0"/>
      <w:marBottom w:val="0"/>
      <w:divBdr>
        <w:top w:val="none" w:sz="0" w:space="0" w:color="auto"/>
        <w:left w:val="none" w:sz="0" w:space="0" w:color="auto"/>
        <w:bottom w:val="none" w:sz="0" w:space="0" w:color="auto"/>
        <w:right w:val="none" w:sz="0" w:space="0" w:color="auto"/>
      </w:divBdr>
    </w:div>
    <w:div w:id="1692686895">
      <w:bodyDiv w:val="1"/>
      <w:marLeft w:val="0"/>
      <w:marRight w:val="0"/>
      <w:marTop w:val="0"/>
      <w:marBottom w:val="0"/>
      <w:divBdr>
        <w:top w:val="none" w:sz="0" w:space="0" w:color="auto"/>
        <w:left w:val="none" w:sz="0" w:space="0" w:color="auto"/>
        <w:bottom w:val="none" w:sz="0" w:space="0" w:color="auto"/>
        <w:right w:val="none" w:sz="0" w:space="0" w:color="auto"/>
      </w:divBdr>
    </w:div>
    <w:div w:id="1702899498">
      <w:bodyDiv w:val="1"/>
      <w:marLeft w:val="0"/>
      <w:marRight w:val="0"/>
      <w:marTop w:val="0"/>
      <w:marBottom w:val="0"/>
      <w:divBdr>
        <w:top w:val="none" w:sz="0" w:space="0" w:color="auto"/>
        <w:left w:val="none" w:sz="0" w:space="0" w:color="auto"/>
        <w:bottom w:val="none" w:sz="0" w:space="0" w:color="auto"/>
        <w:right w:val="none" w:sz="0" w:space="0" w:color="auto"/>
      </w:divBdr>
    </w:div>
    <w:div w:id="1720781996">
      <w:bodyDiv w:val="1"/>
      <w:marLeft w:val="0"/>
      <w:marRight w:val="0"/>
      <w:marTop w:val="0"/>
      <w:marBottom w:val="0"/>
      <w:divBdr>
        <w:top w:val="none" w:sz="0" w:space="0" w:color="auto"/>
        <w:left w:val="none" w:sz="0" w:space="0" w:color="auto"/>
        <w:bottom w:val="none" w:sz="0" w:space="0" w:color="auto"/>
        <w:right w:val="none" w:sz="0" w:space="0" w:color="auto"/>
      </w:divBdr>
    </w:div>
    <w:div w:id="1725982608">
      <w:bodyDiv w:val="1"/>
      <w:marLeft w:val="0"/>
      <w:marRight w:val="0"/>
      <w:marTop w:val="0"/>
      <w:marBottom w:val="0"/>
      <w:divBdr>
        <w:top w:val="none" w:sz="0" w:space="0" w:color="auto"/>
        <w:left w:val="none" w:sz="0" w:space="0" w:color="auto"/>
        <w:bottom w:val="none" w:sz="0" w:space="0" w:color="auto"/>
        <w:right w:val="none" w:sz="0" w:space="0" w:color="auto"/>
      </w:divBdr>
    </w:div>
    <w:div w:id="1727214323">
      <w:bodyDiv w:val="1"/>
      <w:marLeft w:val="0"/>
      <w:marRight w:val="0"/>
      <w:marTop w:val="0"/>
      <w:marBottom w:val="0"/>
      <w:divBdr>
        <w:top w:val="none" w:sz="0" w:space="0" w:color="auto"/>
        <w:left w:val="none" w:sz="0" w:space="0" w:color="auto"/>
        <w:bottom w:val="none" w:sz="0" w:space="0" w:color="auto"/>
        <w:right w:val="none" w:sz="0" w:space="0" w:color="auto"/>
      </w:divBdr>
    </w:div>
    <w:div w:id="1727993565">
      <w:bodyDiv w:val="1"/>
      <w:marLeft w:val="0"/>
      <w:marRight w:val="0"/>
      <w:marTop w:val="0"/>
      <w:marBottom w:val="0"/>
      <w:divBdr>
        <w:top w:val="none" w:sz="0" w:space="0" w:color="auto"/>
        <w:left w:val="none" w:sz="0" w:space="0" w:color="auto"/>
        <w:bottom w:val="none" w:sz="0" w:space="0" w:color="auto"/>
        <w:right w:val="none" w:sz="0" w:space="0" w:color="auto"/>
      </w:divBdr>
    </w:div>
    <w:div w:id="1743796483">
      <w:bodyDiv w:val="1"/>
      <w:marLeft w:val="0"/>
      <w:marRight w:val="0"/>
      <w:marTop w:val="0"/>
      <w:marBottom w:val="0"/>
      <w:divBdr>
        <w:top w:val="none" w:sz="0" w:space="0" w:color="auto"/>
        <w:left w:val="none" w:sz="0" w:space="0" w:color="auto"/>
        <w:bottom w:val="none" w:sz="0" w:space="0" w:color="auto"/>
        <w:right w:val="none" w:sz="0" w:space="0" w:color="auto"/>
      </w:divBdr>
      <w:divsChild>
        <w:div w:id="55053893">
          <w:marLeft w:val="0"/>
          <w:marRight w:val="1"/>
          <w:marTop w:val="0"/>
          <w:marBottom w:val="0"/>
          <w:divBdr>
            <w:top w:val="none" w:sz="0" w:space="0" w:color="auto"/>
            <w:left w:val="none" w:sz="0" w:space="0" w:color="auto"/>
            <w:bottom w:val="none" w:sz="0" w:space="0" w:color="auto"/>
            <w:right w:val="none" w:sz="0" w:space="0" w:color="auto"/>
          </w:divBdr>
          <w:divsChild>
            <w:div w:id="308676328">
              <w:marLeft w:val="0"/>
              <w:marRight w:val="0"/>
              <w:marTop w:val="0"/>
              <w:marBottom w:val="0"/>
              <w:divBdr>
                <w:top w:val="none" w:sz="0" w:space="0" w:color="auto"/>
                <w:left w:val="none" w:sz="0" w:space="0" w:color="auto"/>
                <w:bottom w:val="none" w:sz="0" w:space="0" w:color="auto"/>
                <w:right w:val="none" w:sz="0" w:space="0" w:color="auto"/>
              </w:divBdr>
              <w:divsChild>
                <w:div w:id="718818073">
                  <w:marLeft w:val="0"/>
                  <w:marRight w:val="1"/>
                  <w:marTop w:val="0"/>
                  <w:marBottom w:val="0"/>
                  <w:divBdr>
                    <w:top w:val="none" w:sz="0" w:space="0" w:color="auto"/>
                    <w:left w:val="none" w:sz="0" w:space="0" w:color="auto"/>
                    <w:bottom w:val="none" w:sz="0" w:space="0" w:color="auto"/>
                    <w:right w:val="none" w:sz="0" w:space="0" w:color="auto"/>
                  </w:divBdr>
                  <w:divsChild>
                    <w:div w:id="1084570009">
                      <w:marLeft w:val="0"/>
                      <w:marRight w:val="0"/>
                      <w:marTop w:val="0"/>
                      <w:marBottom w:val="0"/>
                      <w:divBdr>
                        <w:top w:val="none" w:sz="0" w:space="0" w:color="auto"/>
                        <w:left w:val="none" w:sz="0" w:space="0" w:color="auto"/>
                        <w:bottom w:val="none" w:sz="0" w:space="0" w:color="auto"/>
                        <w:right w:val="none" w:sz="0" w:space="0" w:color="auto"/>
                      </w:divBdr>
                      <w:divsChild>
                        <w:div w:id="886452990">
                          <w:marLeft w:val="0"/>
                          <w:marRight w:val="0"/>
                          <w:marTop w:val="0"/>
                          <w:marBottom w:val="0"/>
                          <w:divBdr>
                            <w:top w:val="none" w:sz="0" w:space="0" w:color="auto"/>
                            <w:left w:val="none" w:sz="0" w:space="0" w:color="auto"/>
                            <w:bottom w:val="none" w:sz="0" w:space="0" w:color="auto"/>
                            <w:right w:val="none" w:sz="0" w:space="0" w:color="auto"/>
                          </w:divBdr>
                          <w:divsChild>
                            <w:div w:id="292250369">
                              <w:marLeft w:val="0"/>
                              <w:marRight w:val="0"/>
                              <w:marTop w:val="120"/>
                              <w:marBottom w:val="360"/>
                              <w:divBdr>
                                <w:top w:val="none" w:sz="0" w:space="0" w:color="auto"/>
                                <w:left w:val="none" w:sz="0" w:space="0" w:color="auto"/>
                                <w:bottom w:val="none" w:sz="0" w:space="0" w:color="auto"/>
                                <w:right w:val="none" w:sz="0" w:space="0" w:color="auto"/>
                              </w:divBdr>
                              <w:divsChild>
                                <w:div w:id="1482699453">
                                  <w:marLeft w:val="0"/>
                                  <w:marRight w:val="0"/>
                                  <w:marTop w:val="0"/>
                                  <w:marBottom w:val="0"/>
                                  <w:divBdr>
                                    <w:top w:val="none" w:sz="0" w:space="0" w:color="auto"/>
                                    <w:left w:val="none" w:sz="0" w:space="0" w:color="auto"/>
                                    <w:bottom w:val="none" w:sz="0" w:space="0" w:color="auto"/>
                                    <w:right w:val="none" w:sz="0" w:space="0" w:color="auto"/>
                                  </w:divBdr>
                                </w:div>
                                <w:div w:id="64763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320643">
      <w:bodyDiv w:val="1"/>
      <w:marLeft w:val="0"/>
      <w:marRight w:val="0"/>
      <w:marTop w:val="0"/>
      <w:marBottom w:val="0"/>
      <w:divBdr>
        <w:top w:val="none" w:sz="0" w:space="0" w:color="auto"/>
        <w:left w:val="none" w:sz="0" w:space="0" w:color="auto"/>
        <w:bottom w:val="none" w:sz="0" w:space="0" w:color="auto"/>
        <w:right w:val="none" w:sz="0" w:space="0" w:color="auto"/>
      </w:divBdr>
    </w:div>
    <w:div w:id="1770546161">
      <w:bodyDiv w:val="1"/>
      <w:marLeft w:val="0"/>
      <w:marRight w:val="0"/>
      <w:marTop w:val="0"/>
      <w:marBottom w:val="0"/>
      <w:divBdr>
        <w:top w:val="none" w:sz="0" w:space="0" w:color="auto"/>
        <w:left w:val="none" w:sz="0" w:space="0" w:color="auto"/>
        <w:bottom w:val="none" w:sz="0" w:space="0" w:color="auto"/>
        <w:right w:val="none" w:sz="0" w:space="0" w:color="auto"/>
      </w:divBdr>
    </w:div>
    <w:div w:id="1771654889">
      <w:bodyDiv w:val="1"/>
      <w:marLeft w:val="0"/>
      <w:marRight w:val="0"/>
      <w:marTop w:val="0"/>
      <w:marBottom w:val="0"/>
      <w:divBdr>
        <w:top w:val="none" w:sz="0" w:space="0" w:color="auto"/>
        <w:left w:val="none" w:sz="0" w:space="0" w:color="auto"/>
        <w:bottom w:val="none" w:sz="0" w:space="0" w:color="auto"/>
        <w:right w:val="none" w:sz="0" w:space="0" w:color="auto"/>
      </w:divBdr>
    </w:div>
    <w:div w:id="1774477857">
      <w:bodyDiv w:val="1"/>
      <w:marLeft w:val="0"/>
      <w:marRight w:val="0"/>
      <w:marTop w:val="0"/>
      <w:marBottom w:val="0"/>
      <w:divBdr>
        <w:top w:val="none" w:sz="0" w:space="0" w:color="auto"/>
        <w:left w:val="none" w:sz="0" w:space="0" w:color="auto"/>
        <w:bottom w:val="none" w:sz="0" w:space="0" w:color="auto"/>
        <w:right w:val="none" w:sz="0" w:space="0" w:color="auto"/>
      </w:divBdr>
    </w:div>
    <w:div w:id="1794323981">
      <w:bodyDiv w:val="1"/>
      <w:marLeft w:val="0"/>
      <w:marRight w:val="0"/>
      <w:marTop w:val="0"/>
      <w:marBottom w:val="0"/>
      <w:divBdr>
        <w:top w:val="none" w:sz="0" w:space="0" w:color="auto"/>
        <w:left w:val="none" w:sz="0" w:space="0" w:color="auto"/>
        <w:bottom w:val="none" w:sz="0" w:space="0" w:color="auto"/>
        <w:right w:val="none" w:sz="0" w:space="0" w:color="auto"/>
      </w:divBdr>
    </w:div>
    <w:div w:id="1800803114">
      <w:bodyDiv w:val="1"/>
      <w:marLeft w:val="0"/>
      <w:marRight w:val="0"/>
      <w:marTop w:val="0"/>
      <w:marBottom w:val="0"/>
      <w:divBdr>
        <w:top w:val="none" w:sz="0" w:space="0" w:color="auto"/>
        <w:left w:val="none" w:sz="0" w:space="0" w:color="auto"/>
        <w:bottom w:val="none" w:sz="0" w:space="0" w:color="auto"/>
        <w:right w:val="none" w:sz="0" w:space="0" w:color="auto"/>
      </w:divBdr>
    </w:div>
    <w:div w:id="1807889748">
      <w:bodyDiv w:val="1"/>
      <w:marLeft w:val="0"/>
      <w:marRight w:val="0"/>
      <w:marTop w:val="0"/>
      <w:marBottom w:val="0"/>
      <w:divBdr>
        <w:top w:val="none" w:sz="0" w:space="0" w:color="auto"/>
        <w:left w:val="none" w:sz="0" w:space="0" w:color="auto"/>
        <w:bottom w:val="none" w:sz="0" w:space="0" w:color="auto"/>
        <w:right w:val="none" w:sz="0" w:space="0" w:color="auto"/>
      </w:divBdr>
    </w:div>
    <w:div w:id="1822846035">
      <w:bodyDiv w:val="1"/>
      <w:marLeft w:val="0"/>
      <w:marRight w:val="0"/>
      <w:marTop w:val="0"/>
      <w:marBottom w:val="0"/>
      <w:divBdr>
        <w:top w:val="none" w:sz="0" w:space="0" w:color="auto"/>
        <w:left w:val="none" w:sz="0" w:space="0" w:color="auto"/>
        <w:bottom w:val="none" w:sz="0" w:space="0" w:color="auto"/>
        <w:right w:val="none" w:sz="0" w:space="0" w:color="auto"/>
      </w:divBdr>
    </w:div>
    <w:div w:id="1835755146">
      <w:bodyDiv w:val="1"/>
      <w:marLeft w:val="0"/>
      <w:marRight w:val="0"/>
      <w:marTop w:val="0"/>
      <w:marBottom w:val="0"/>
      <w:divBdr>
        <w:top w:val="none" w:sz="0" w:space="0" w:color="auto"/>
        <w:left w:val="none" w:sz="0" w:space="0" w:color="auto"/>
        <w:bottom w:val="none" w:sz="0" w:space="0" w:color="auto"/>
        <w:right w:val="none" w:sz="0" w:space="0" w:color="auto"/>
      </w:divBdr>
    </w:div>
    <w:div w:id="1841431637">
      <w:bodyDiv w:val="1"/>
      <w:marLeft w:val="0"/>
      <w:marRight w:val="0"/>
      <w:marTop w:val="0"/>
      <w:marBottom w:val="0"/>
      <w:divBdr>
        <w:top w:val="none" w:sz="0" w:space="0" w:color="auto"/>
        <w:left w:val="none" w:sz="0" w:space="0" w:color="auto"/>
        <w:bottom w:val="none" w:sz="0" w:space="0" w:color="auto"/>
        <w:right w:val="none" w:sz="0" w:space="0" w:color="auto"/>
      </w:divBdr>
    </w:div>
    <w:div w:id="1872570062">
      <w:bodyDiv w:val="1"/>
      <w:marLeft w:val="0"/>
      <w:marRight w:val="0"/>
      <w:marTop w:val="0"/>
      <w:marBottom w:val="0"/>
      <w:divBdr>
        <w:top w:val="none" w:sz="0" w:space="0" w:color="auto"/>
        <w:left w:val="none" w:sz="0" w:space="0" w:color="auto"/>
        <w:bottom w:val="none" w:sz="0" w:space="0" w:color="auto"/>
        <w:right w:val="none" w:sz="0" w:space="0" w:color="auto"/>
      </w:divBdr>
    </w:div>
    <w:div w:id="1888178201">
      <w:bodyDiv w:val="1"/>
      <w:marLeft w:val="0"/>
      <w:marRight w:val="0"/>
      <w:marTop w:val="0"/>
      <w:marBottom w:val="0"/>
      <w:divBdr>
        <w:top w:val="none" w:sz="0" w:space="0" w:color="auto"/>
        <w:left w:val="none" w:sz="0" w:space="0" w:color="auto"/>
        <w:bottom w:val="none" w:sz="0" w:space="0" w:color="auto"/>
        <w:right w:val="none" w:sz="0" w:space="0" w:color="auto"/>
      </w:divBdr>
    </w:div>
    <w:div w:id="1896962418">
      <w:bodyDiv w:val="1"/>
      <w:marLeft w:val="0"/>
      <w:marRight w:val="0"/>
      <w:marTop w:val="0"/>
      <w:marBottom w:val="0"/>
      <w:divBdr>
        <w:top w:val="none" w:sz="0" w:space="0" w:color="auto"/>
        <w:left w:val="none" w:sz="0" w:space="0" w:color="auto"/>
        <w:bottom w:val="none" w:sz="0" w:space="0" w:color="auto"/>
        <w:right w:val="none" w:sz="0" w:space="0" w:color="auto"/>
      </w:divBdr>
    </w:div>
    <w:div w:id="1924141355">
      <w:bodyDiv w:val="1"/>
      <w:marLeft w:val="0"/>
      <w:marRight w:val="0"/>
      <w:marTop w:val="0"/>
      <w:marBottom w:val="0"/>
      <w:divBdr>
        <w:top w:val="none" w:sz="0" w:space="0" w:color="auto"/>
        <w:left w:val="none" w:sz="0" w:space="0" w:color="auto"/>
        <w:bottom w:val="none" w:sz="0" w:space="0" w:color="auto"/>
        <w:right w:val="none" w:sz="0" w:space="0" w:color="auto"/>
      </w:divBdr>
    </w:div>
    <w:div w:id="1925606623">
      <w:bodyDiv w:val="1"/>
      <w:marLeft w:val="0"/>
      <w:marRight w:val="0"/>
      <w:marTop w:val="0"/>
      <w:marBottom w:val="0"/>
      <w:divBdr>
        <w:top w:val="none" w:sz="0" w:space="0" w:color="auto"/>
        <w:left w:val="none" w:sz="0" w:space="0" w:color="auto"/>
        <w:bottom w:val="none" w:sz="0" w:space="0" w:color="auto"/>
        <w:right w:val="none" w:sz="0" w:space="0" w:color="auto"/>
      </w:divBdr>
    </w:div>
    <w:div w:id="1939210663">
      <w:bodyDiv w:val="1"/>
      <w:marLeft w:val="0"/>
      <w:marRight w:val="0"/>
      <w:marTop w:val="0"/>
      <w:marBottom w:val="0"/>
      <w:divBdr>
        <w:top w:val="none" w:sz="0" w:space="0" w:color="auto"/>
        <w:left w:val="none" w:sz="0" w:space="0" w:color="auto"/>
        <w:bottom w:val="none" w:sz="0" w:space="0" w:color="auto"/>
        <w:right w:val="none" w:sz="0" w:space="0" w:color="auto"/>
      </w:divBdr>
    </w:div>
    <w:div w:id="1940941724">
      <w:bodyDiv w:val="1"/>
      <w:marLeft w:val="0"/>
      <w:marRight w:val="0"/>
      <w:marTop w:val="0"/>
      <w:marBottom w:val="0"/>
      <w:divBdr>
        <w:top w:val="none" w:sz="0" w:space="0" w:color="auto"/>
        <w:left w:val="none" w:sz="0" w:space="0" w:color="auto"/>
        <w:bottom w:val="none" w:sz="0" w:space="0" w:color="auto"/>
        <w:right w:val="none" w:sz="0" w:space="0" w:color="auto"/>
      </w:divBdr>
    </w:div>
    <w:div w:id="1961375005">
      <w:bodyDiv w:val="1"/>
      <w:marLeft w:val="0"/>
      <w:marRight w:val="0"/>
      <w:marTop w:val="0"/>
      <w:marBottom w:val="0"/>
      <w:divBdr>
        <w:top w:val="none" w:sz="0" w:space="0" w:color="auto"/>
        <w:left w:val="none" w:sz="0" w:space="0" w:color="auto"/>
        <w:bottom w:val="none" w:sz="0" w:space="0" w:color="auto"/>
        <w:right w:val="none" w:sz="0" w:space="0" w:color="auto"/>
      </w:divBdr>
    </w:div>
    <w:div w:id="1968703559">
      <w:bodyDiv w:val="1"/>
      <w:marLeft w:val="0"/>
      <w:marRight w:val="0"/>
      <w:marTop w:val="0"/>
      <w:marBottom w:val="0"/>
      <w:divBdr>
        <w:top w:val="none" w:sz="0" w:space="0" w:color="auto"/>
        <w:left w:val="none" w:sz="0" w:space="0" w:color="auto"/>
        <w:bottom w:val="none" w:sz="0" w:space="0" w:color="auto"/>
        <w:right w:val="none" w:sz="0" w:space="0" w:color="auto"/>
      </w:divBdr>
    </w:div>
    <w:div w:id="1976833454">
      <w:bodyDiv w:val="1"/>
      <w:marLeft w:val="0"/>
      <w:marRight w:val="0"/>
      <w:marTop w:val="0"/>
      <w:marBottom w:val="0"/>
      <w:divBdr>
        <w:top w:val="none" w:sz="0" w:space="0" w:color="auto"/>
        <w:left w:val="none" w:sz="0" w:space="0" w:color="auto"/>
        <w:bottom w:val="none" w:sz="0" w:space="0" w:color="auto"/>
        <w:right w:val="none" w:sz="0" w:space="0" w:color="auto"/>
      </w:divBdr>
    </w:div>
    <w:div w:id="2018656187">
      <w:bodyDiv w:val="1"/>
      <w:marLeft w:val="0"/>
      <w:marRight w:val="0"/>
      <w:marTop w:val="0"/>
      <w:marBottom w:val="0"/>
      <w:divBdr>
        <w:top w:val="none" w:sz="0" w:space="0" w:color="auto"/>
        <w:left w:val="none" w:sz="0" w:space="0" w:color="auto"/>
        <w:bottom w:val="none" w:sz="0" w:space="0" w:color="auto"/>
        <w:right w:val="none" w:sz="0" w:space="0" w:color="auto"/>
      </w:divBdr>
    </w:div>
    <w:div w:id="2021002279">
      <w:bodyDiv w:val="1"/>
      <w:marLeft w:val="0"/>
      <w:marRight w:val="0"/>
      <w:marTop w:val="0"/>
      <w:marBottom w:val="0"/>
      <w:divBdr>
        <w:top w:val="none" w:sz="0" w:space="0" w:color="auto"/>
        <w:left w:val="none" w:sz="0" w:space="0" w:color="auto"/>
        <w:bottom w:val="none" w:sz="0" w:space="0" w:color="auto"/>
        <w:right w:val="none" w:sz="0" w:space="0" w:color="auto"/>
      </w:divBdr>
    </w:div>
    <w:div w:id="2031639382">
      <w:bodyDiv w:val="1"/>
      <w:marLeft w:val="0"/>
      <w:marRight w:val="0"/>
      <w:marTop w:val="0"/>
      <w:marBottom w:val="0"/>
      <w:divBdr>
        <w:top w:val="none" w:sz="0" w:space="0" w:color="auto"/>
        <w:left w:val="none" w:sz="0" w:space="0" w:color="auto"/>
        <w:bottom w:val="none" w:sz="0" w:space="0" w:color="auto"/>
        <w:right w:val="none" w:sz="0" w:space="0" w:color="auto"/>
      </w:divBdr>
    </w:div>
    <w:div w:id="2055959119">
      <w:bodyDiv w:val="1"/>
      <w:marLeft w:val="0"/>
      <w:marRight w:val="0"/>
      <w:marTop w:val="0"/>
      <w:marBottom w:val="0"/>
      <w:divBdr>
        <w:top w:val="none" w:sz="0" w:space="0" w:color="auto"/>
        <w:left w:val="none" w:sz="0" w:space="0" w:color="auto"/>
        <w:bottom w:val="none" w:sz="0" w:space="0" w:color="auto"/>
        <w:right w:val="none" w:sz="0" w:space="0" w:color="auto"/>
      </w:divBdr>
    </w:div>
    <w:div w:id="2059666632">
      <w:bodyDiv w:val="1"/>
      <w:marLeft w:val="0"/>
      <w:marRight w:val="0"/>
      <w:marTop w:val="0"/>
      <w:marBottom w:val="0"/>
      <w:divBdr>
        <w:top w:val="none" w:sz="0" w:space="0" w:color="auto"/>
        <w:left w:val="none" w:sz="0" w:space="0" w:color="auto"/>
        <w:bottom w:val="none" w:sz="0" w:space="0" w:color="auto"/>
        <w:right w:val="none" w:sz="0" w:space="0" w:color="auto"/>
      </w:divBdr>
    </w:div>
    <w:div w:id="2064283271">
      <w:bodyDiv w:val="1"/>
      <w:marLeft w:val="0"/>
      <w:marRight w:val="0"/>
      <w:marTop w:val="0"/>
      <w:marBottom w:val="0"/>
      <w:divBdr>
        <w:top w:val="none" w:sz="0" w:space="0" w:color="auto"/>
        <w:left w:val="none" w:sz="0" w:space="0" w:color="auto"/>
        <w:bottom w:val="none" w:sz="0" w:space="0" w:color="auto"/>
        <w:right w:val="none" w:sz="0" w:space="0" w:color="auto"/>
      </w:divBdr>
    </w:div>
    <w:div w:id="2080246973">
      <w:bodyDiv w:val="1"/>
      <w:marLeft w:val="0"/>
      <w:marRight w:val="0"/>
      <w:marTop w:val="0"/>
      <w:marBottom w:val="0"/>
      <w:divBdr>
        <w:top w:val="none" w:sz="0" w:space="0" w:color="auto"/>
        <w:left w:val="none" w:sz="0" w:space="0" w:color="auto"/>
        <w:bottom w:val="none" w:sz="0" w:space="0" w:color="auto"/>
        <w:right w:val="none" w:sz="0" w:space="0" w:color="auto"/>
      </w:divBdr>
    </w:div>
    <w:div w:id="2082411486">
      <w:bodyDiv w:val="1"/>
      <w:marLeft w:val="0"/>
      <w:marRight w:val="0"/>
      <w:marTop w:val="0"/>
      <w:marBottom w:val="0"/>
      <w:divBdr>
        <w:top w:val="none" w:sz="0" w:space="0" w:color="auto"/>
        <w:left w:val="none" w:sz="0" w:space="0" w:color="auto"/>
        <w:bottom w:val="none" w:sz="0" w:space="0" w:color="auto"/>
        <w:right w:val="none" w:sz="0" w:space="0" w:color="auto"/>
      </w:divBdr>
    </w:div>
    <w:div w:id="2102334484">
      <w:bodyDiv w:val="1"/>
      <w:marLeft w:val="0"/>
      <w:marRight w:val="0"/>
      <w:marTop w:val="0"/>
      <w:marBottom w:val="0"/>
      <w:divBdr>
        <w:top w:val="none" w:sz="0" w:space="0" w:color="auto"/>
        <w:left w:val="none" w:sz="0" w:space="0" w:color="auto"/>
        <w:bottom w:val="none" w:sz="0" w:space="0" w:color="auto"/>
        <w:right w:val="none" w:sz="0" w:space="0" w:color="auto"/>
      </w:divBdr>
    </w:div>
    <w:div w:id="2102752545">
      <w:bodyDiv w:val="1"/>
      <w:marLeft w:val="0"/>
      <w:marRight w:val="0"/>
      <w:marTop w:val="0"/>
      <w:marBottom w:val="0"/>
      <w:divBdr>
        <w:top w:val="none" w:sz="0" w:space="0" w:color="auto"/>
        <w:left w:val="none" w:sz="0" w:space="0" w:color="auto"/>
        <w:bottom w:val="none" w:sz="0" w:space="0" w:color="auto"/>
        <w:right w:val="none" w:sz="0" w:space="0" w:color="auto"/>
      </w:divBdr>
    </w:div>
    <w:div w:id="2121340054">
      <w:bodyDiv w:val="1"/>
      <w:marLeft w:val="0"/>
      <w:marRight w:val="0"/>
      <w:marTop w:val="0"/>
      <w:marBottom w:val="0"/>
      <w:divBdr>
        <w:top w:val="none" w:sz="0" w:space="0" w:color="auto"/>
        <w:left w:val="none" w:sz="0" w:space="0" w:color="auto"/>
        <w:bottom w:val="none" w:sz="0" w:space="0" w:color="auto"/>
        <w:right w:val="none" w:sz="0" w:space="0" w:color="auto"/>
      </w:divBdr>
    </w:div>
    <w:div w:id="2125074813">
      <w:bodyDiv w:val="1"/>
      <w:marLeft w:val="0"/>
      <w:marRight w:val="0"/>
      <w:marTop w:val="0"/>
      <w:marBottom w:val="0"/>
      <w:divBdr>
        <w:top w:val="none" w:sz="0" w:space="0" w:color="auto"/>
        <w:left w:val="none" w:sz="0" w:space="0" w:color="auto"/>
        <w:bottom w:val="none" w:sz="0" w:space="0" w:color="auto"/>
        <w:right w:val="none" w:sz="0" w:space="0" w:color="auto"/>
      </w:divBdr>
    </w:div>
    <w:div w:id="2133284514">
      <w:bodyDiv w:val="1"/>
      <w:marLeft w:val="0"/>
      <w:marRight w:val="0"/>
      <w:marTop w:val="0"/>
      <w:marBottom w:val="0"/>
      <w:divBdr>
        <w:top w:val="none" w:sz="0" w:space="0" w:color="auto"/>
        <w:left w:val="none" w:sz="0" w:space="0" w:color="auto"/>
        <w:bottom w:val="none" w:sz="0" w:space="0" w:color="auto"/>
        <w:right w:val="none" w:sz="0" w:space="0" w:color="auto"/>
      </w:divBdr>
    </w:div>
    <w:div w:id="214580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Kun10</b:Tag>
    <b:SourceType>JournalArticle</b:SourceType>
    <b:Guid>{55223112-DCF1-4916-A100-68990C3BBFF9}</b:Guid>
    <b:Author>
      <b:Author>
        <b:NameList>
          <b:Person>
            <b:Last>Kuner</b:Last>
            <b:First>Rohini</b:First>
          </b:Person>
        </b:NameList>
      </b:Author>
    </b:Author>
    <b:Title>Central mechanisms of pathological pain</b:Title>
    <b:Year>2010</b:Year>
    <b:JournalName>Nature Medicine</b:JournalName>
    <b:Pages>1258-1266</b:Pages>
    <b:Volume>16</b:Volume>
    <b:Issue>11</b:Issue>
    <b:RefOrder>1</b:RefOrder>
  </b:Source>
  <b:Source>
    <b:Tag>Nat11</b:Tag>
    <b:SourceType>Book</b:SourceType>
    <b:Guid>{AA5F4E6C-E66A-4435-A22C-292256105D46}</b:Guid>
    <b:Title>Guide for the Care and Use of Laobratory Animals</b:Title>
    <b:Year>2011</b:Year>
    <b:City>Washington, DC</b:City>
    <b:Publisher>National Academies Press</b:Publisher>
    <b:Author>
      <b:Author>
        <b:NameList>
          <b:Person>
            <b:Last>Council</b:Last>
            <b:First>National</b:First>
            <b:Middle>Research</b:Middle>
          </b:Person>
        </b:NameList>
      </b:Author>
    </b:Author>
    <b:RefOrder>2</b:RefOrder>
  </b:Source>
  <b:Source>
    <b:Tag>Ban06</b:Tag>
    <b:SourceType>JournalArticle</b:SourceType>
    <b:Guid>{81292883-84F4-49D6-BE6D-7705AD83EEEB}</b:Guid>
    <b:Title>Strain and Sex Inlfuence on Pain Sensitivity after Plantar Incision in the Mouse.</b:Title>
    <b:Year>2006</b:Year>
    <b:Author>
      <b:Author>
        <b:NameList>
          <b:Person>
            <b:Last>Banik RK</b:Last>
            <b:First>Woo</b:First>
            <b:Middle>YC, Park SS, Brennan TJ</b:Middle>
          </b:Person>
        </b:NameList>
      </b:Author>
    </b:Author>
    <b:JournalName>Anesthesiology</b:JournalName>
    <b:Pages>1246-52</b:Pages>
    <b:Volume>105</b:Volume>
    <b:RefOrder>3</b:RefOrder>
  </b:Source>
  <b:Source>
    <b:Tag>Mog99</b:Tag>
    <b:SourceType>JournalArticle</b:SourceType>
    <b:Guid>{6E32674D-3213-41EA-92A1-8DD1EF810E62}</b:Guid>
    <b:Author>
      <b:Author>
        <b:NameList>
          <b:Person>
            <b:Last>Mogil JS</b:Last>
            <b:First>Wilson</b:First>
            <b:Middle>SG, Bon K, Lee SE, Chung K, et al.</b:Middle>
          </b:Person>
        </b:NameList>
      </b:Author>
    </b:Author>
    <b:Title>Heritability of nociception I: Responses of 11 inbred mouse strains on 12 measures of nociception.</b:Title>
    <b:JournalName>Pain</b:JournalName>
    <b:Year>1999</b:Year>
    <b:Pages>67-82</b:Pages>
    <b:Volume>80</b:Volume>
    <b:RefOrder>4</b:RefOrder>
  </b:Source>
  <b:Source>
    <b:Tag>Mog00</b:Tag>
    <b:SourceType>JournalArticle</b:SourceType>
    <b:Guid>{71000D99-A7C2-4F8C-83FB-31B01383C040}</b:Guid>
    <b:Author>
      <b:Author>
        <b:NameList>
          <b:Person>
            <b:Last>Mogil JS</b:Last>
            <b:First>Chesler</b:First>
            <b:Middle>EJ, Wilson SG, Juraska JM, Sternberg WF.</b:Middle>
          </b:Person>
        </b:NameList>
      </b:Author>
    </b:Author>
    <b:Title>Sex differences in thermal nociception and morphine antinociception in rodents depend on genotype.</b:Title>
    <b:JournalName>Neuroscience &amp; Biobehavioral Reviews</b:JournalName>
    <b:Year>2000</b:Year>
    <b:Pages>375-389</b:Pages>
    <b:Volume>24</b:Volume>
    <b:Issue>3</b:Issue>
    <b:RefOrder>5</b:RefOrder>
  </b:Source>
  <b:Source>
    <b:Tag>Tap14</b:Tag>
    <b:SourceType>JournalArticle</b:SourceType>
    <b:Guid>{78CC37EC-05F5-4484-8C75-9AA29DEA6776}</b:Guid>
    <b:Author>
      <b:Author>
        <b:NameList>
          <b:Person>
            <b:Last>Tappe-Theodor A</b:Last>
            <b:First>Kuner</b:First>
            <b:Middle>R.</b:Middle>
          </b:Person>
        </b:NameList>
      </b:Author>
    </b:Author>
    <b:Title>Studying ongoing and spontaneous pain in rodents - challenges and opportunities.</b:Title>
    <b:JournalName>Eur J Neurosci</b:JournalName>
    <b:Year>2014</b:Year>
    <b:Pages>1881-90</b:Pages>
    <b:Volume>39</b:Volume>
    <b:Issue>11</b:Issue>
    <b:DOI>10.1111/ejn.12643</b:DOI>
    <b:RefOrder>6</b:RefOrder>
  </b:Source>
  <b:Source>
    <b:Tag>TNe13</b:Tag>
    <b:SourceType>JournalArticle</b:SourceType>
    <b:Guid>{6C388B51-3665-4DE6-869E-0368586E7A14}</b:Guid>
    <b:Author>
      <b:Author>
        <b:NameList>
          <b:Person>
            <b:Last>Neggi</b:Last>
            <b:First>T</b:First>
          </b:Person>
        </b:NameList>
      </b:Author>
    </b:Author>
    <b:Title>The epidemiology and impact of pain in osteoarthritis.</b:Title>
    <b:JournalName>Osteoarthritis and Cartilage</b:JournalName>
    <b:Year>2013</b:Year>
    <b:Pages>1145-1153</b:Pages>
    <b:Volume>21</b:Volume>
    <b:Issue>9</b:Issue>
    <b:RefOrder>7</b:RefOrder>
  </b:Source>
  <b:Source>
    <b:Tag>CDC10</b:Tag>
    <b:SourceType>JournalArticle</b:SourceType>
    <b:Guid>{4C2C2166-2505-4A12-A798-E1F79065D349}</b:Guid>
    <b:Author>
      <b:Author>
        <b:NameList>
          <b:Person>
            <b:Last>(CDC)</b:Last>
            <b:First>Centers</b:First>
            <b:Middle>for Disease Control and Prevention</b:Middle>
          </b:Person>
        </b:NameList>
      </b:Author>
    </b:Author>
    <b:Title>Prevalence of doctor-diagnosed arthritis and arthritis-attributable activity limitation - United States, 2007-2009</b:Title>
    <b:JournalName>Morbitiy and Mortality Weekly Report</b:JournalName>
    <b:Year>2010</b:Year>
    <b:Pages>1261-1265</b:Pages>
    <b:Volume>59</b:Volume>
    <b:Issue>39</b:Issue>
    <b:RefOrder>8</b:RefOrder>
  </b:Source>
  <b:Source>
    <b:Tag>Kay17</b:Tag>
    <b:SourceType>JournalArticle</b:SourceType>
    <b:Guid>{8F0031CC-6DC8-40E5-86F5-9FEA3E107B29}</b:Guid>
    <b:Author>
      <b:Author>
        <b:NameList>
          <b:Person>
            <b:Last>Kaye AD</b:Last>
            <b:First>Jones</b:First>
            <b:Middle>MR, Kaye AM, Ripoll JG, Galan V, Beakley BD, Calixto F, Bolden JL, Urman RD, Manchikanti L.</b:Middle>
          </b:Person>
        </b:NameList>
      </b:Author>
    </b:Author>
    <b:Title>Prescription Opioid Abuse in Chronic Pain: An Updated Review of Opioid Abuse Predictors and STretegies to Curb Opioid Abuse: Part 1.</b:Title>
    <b:JournalName>Pain Physician</b:JournalName>
    <b:Year>2017</b:Year>
    <b:Pages>S93-S109</b:Pages>
    <b:Volume>20</b:Volume>
    <b:Issue>2S</b:Issue>
    <b:RefOrder>9</b:RefOrder>
  </b:Source>
  <b:Source>
    <b:Tag>Mah18</b:Tag>
    <b:SourceType>JournalArticle</b:SourceType>
    <b:Guid>{91C02426-43F4-46AA-BE16-A05BFE7D5145}</b:Guid>
    <b:Author>
      <b:Author>
        <b:NameList>
          <b:Person>
            <b:Last>Maheu E</b:Last>
            <b:First>Bannuru</b:First>
            <b:Middle>RR, Herrero-Beaumont G, Allali F, Bard H, Migliore A.</b:Middle>
          </b:Person>
        </b:NameList>
      </b:Author>
    </b:Author>
    <b:Title>Why we should definitely include intra-articular hyaluronic acid as a therapeutic option in the management of knee osteoarthritis: Results of an extensive critical literature review.</b:Title>
    <b:JournalName>Seminars in Arthritis and Rheumatism</b:JournalName>
    <b:Year>2018</b:Year>
    <b:Pages>1-10</b:Pages>
    <b:Volume>In Press</b:Volume>
    <b:RefOrder>10</b:RefOrder>
  </b:Source>
  <b:Source>
    <b:Tag>AMM17</b:Tag>
    <b:SourceType>JournalArticle</b:SourceType>
    <b:Guid>{53650C96-3144-40E1-900D-2355C0576C83}</b:Guid>
    <b:Author>
      <b:Author>
        <b:NameList>
          <b:Person>
            <b:Last>A-M</b:Last>
            <b:First>Malfait</b:First>
          </b:Person>
        </b:NameList>
      </b:Author>
    </b:Author>
    <b:Title>Why we should study pain in animal models of rheumatic diseases</b:Title>
    <b:JournalName>Clinical and Experimental Rheumatology</b:JournalName>
    <b:Year>2017</b:Year>
    <b:Pages>S37-S39</b:Pages>
    <b:Volume>35</b:Volume>
    <b:Issue>Suppl 107</b:Issue>
    <b:RefOrder>11</b:RefOrder>
  </b:Source>
</b:Sources>
</file>

<file path=customXml/itemProps1.xml><?xml version="1.0" encoding="utf-8"?>
<ds:datastoreItem xmlns:ds="http://schemas.openxmlformats.org/officeDocument/2006/customXml" ds:itemID="{E3DD35EA-B1B9-49C0-AC93-E741E1F0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6576</Words>
  <Characters>37487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2018-11-12T21:02:00Z</dcterms:created>
  <dcterms:modified xsi:type="dcterms:W3CDTF">2018-11-13T15:54:00Z</dcterms:modified>
</cp:coreProperties>
</file>