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C9A4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b/>
          <w:bCs/>
          <w:color w:val="auto"/>
        </w:rPr>
        <w:t>TITLE</w:t>
      </w:r>
      <w:r w:rsidRPr="00707149">
        <w:rPr>
          <w:color w:val="auto"/>
        </w:rPr>
        <w:t>:</w:t>
      </w:r>
      <w:bookmarkStart w:id="0" w:name="_GoBack"/>
      <w:bookmarkEnd w:id="0"/>
    </w:p>
    <w:p w14:paraId="0C67E5B9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Standardized Protocol and Guidelines for Point-of-Care Lung Ultrasound (POC-LUS) in Diagnosing Neonatal Pulmonary Diseases</w:t>
      </w:r>
      <w:r w:rsidR="00B35137" w:rsidRPr="00707149">
        <w:rPr>
          <w:color w:val="auto"/>
        </w:rPr>
        <w:t xml:space="preserve"> based on</w:t>
      </w:r>
      <w:r w:rsidRPr="00707149">
        <w:rPr>
          <w:color w:val="auto"/>
        </w:rPr>
        <w:t xml:space="preserve"> International Expert Consensus </w:t>
      </w:r>
    </w:p>
    <w:p w14:paraId="08E49FB6" w14:textId="77777777" w:rsidR="00A72DD1" w:rsidRPr="00707149" w:rsidRDefault="00A72DD1" w:rsidP="00707149">
      <w:pPr>
        <w:pStyle w:val="A2"/>
        <w:rPr>
          <w:color w:val="auto"/>
        </w:rPr>
      </w:pPr>
    </w:p>
    <w:p w14:paraId="45CFB0C1" w14:textId="77777777" w:rsidR="00A72DD1" w:rsidRPr="00707149" w:rsidRDefault="00A72DD1" w:rsidP="00707149">
      <w:pPr>
        <w:pStyle w:val="A2"/>
        <w:rPr>
          <w:color w:val="auto"/>
          <w:lang w:val="de-DE"/>
        </w:rPr>
      </w:pPr>
      <w:r w:rsidRPr="00707149">
        <w:rPr>
          <w:b/>
          <w:bCs/>
          <w:color w:val="auto"/>
          <w:lang w:val="de-DE"/>
        </w:rPr>
        <w:t>AUTHORS</w:t>
      </w:r>
      <w:r w:rsidRPr="00707149">
        <w:rPr>
          <w:color w:val="auto"/>
          <w:lang w:val="de-DE"/>
        </w:rPr>
        <w:t>:</w:t>
      </w:r>
    </w:p>
    <w:p w14:paraId="4BBCB953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Jing Liu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Roberto Copetti</w:t>
      </w:r>
      <w:r w:rsidRPr="00707149">
        <w:rPr>
          <w:color w:val="auto"/>
          <w:vertAlign w:val="superscript"/>
        </w:rPr>
        <w:t>2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CE181E"/>
        </w:rPr>
        <w:t>Erich Sorantin</w:t>
      </w:r>
      <w:r w:rsidRPr="00707149">
        <w:rPr>
          <w:color w:val="auto"/>
          <w:u w:color="CE181E"/>
          <w:vertAlign w:val="superscript"/>
        </w:rPr>
        <w:t>3</w:t>
      </w:r>
      <w:r w:rsidR="00B35137" w:rsidRPr="00707149">
        <w:rPr>
          <w:color w:val="auto"/>
          <w:u w:color="CE181E"/>
        </w:rPr>
        <w:t xml:space="preserve">, </w:t>
      </w:r>
      <w:r w:rsidRPr="00707149">
        <w:rPr>
          <w:color w:val="auto"/>
        </w:rPr>
        <w:t>Jovan Lovrenski</w:t>
      </w:r>
      <w:r w:rsidRPr="00707149">
        <w:rPr>
          <w:color w:val="auto"/>
          <w:vertAlign w:val="superscript"/>
        </w:rPr>
        <w:t>4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Javier Rodriguez-Fanjul</w:t>
      </w:r>
      <w:r w:rsidRPr="00707149">
        <w:rPr>
          <w:color w:val="auto"/>
          <w:vertAlign w:val="superscript"/>
        </w:rPr>
        <w:t>5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Dalibor Kurepa</w:t>
      </w:r>
      <w:r w:rsidRPr="00707149">
        <w:rPr>
          <w:color w:val="auto"/>
          <w:vertAlign w:val="superscript"/>
        </w:rPr>
        <w:t>6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Xing Feng</w:t>
      </w:r>
      <w:r w:rsidRPr="00707149">
        <w:rPr>
          <w:color w:val="auto"/>
          <w:vertAlign w:val="superscript"/>
        </w:rPr>
        <w:t>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Luigi Cattarossi</w:t>
      </w:r>
      <w:r w:rsidRPr="00707149">
        <w:rPr>
          <w:color w:val="auto"/>
          <w:vertAlign w:val="superscript"/>
        </w:rPr>
        <w:t>8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  <w:u w:color="FF2600"/>
        </w:rPr>
        <w:t>Huayan</w:t>
      </w:r>
      <w:proofErr w:type="spellEnd"/>
      <w:r w:rsidRPr="00707149">
        <w:rPr>
          <w:color w:val="auto"/>
          <w:u w:color="FF2600"/>
        </w:rPr>
        <w:t xml:space="preserve"> Zhang</w:t>
      </w:r>
      <w:r w:rsidRPr="00707149">
        <w:rPr>
          <w:color w:val="auto"/>
          <w:u w:color="FF2600"/>
          <w:vertAlign w:val="superscript"/>
        </w:rPr>
        <w:t>9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  <w:u w:color="FF2600"/>
        </w:rPr>
        <w:t>Misun</w:t>
      </w:r>
      <w:proofErr w:type="spellEnd"/>
      <w:r w:rsidRPr="00707149">
        <w:rPr>
          <w:color w:val="auto"/>
          <w:u w:color="FF2600"/>
        </w:rPr>
        <w:t xml:space="preserve"> Hwang</w:t>
      </w:r>
      <w:r w:rsidRPr="00707149">
        <w:rPr>
          <w:color w:val="auto"/>
          <w:u w:color="FF2600"/>
          <w:vertAlign w:val="superscript"/>
        </w:rPr>
        <w:t>10</w:t>
      </w:r>
      <w:r w:rsidR="00B35137" w:rsidRPr="00707149">
        <w:rPr>
          <w:color w:val="auto"/>
          <w:u w:color="FF2600"/>
        </w:rPr>
        <w:t xml:space="preserve">, </w:t>
      </w:r>
      <w:proofErr w:type="spellStart"/>
      <w:r w:rsidRPr="00707149">
        <w:rPr>
          <w:color w:val="auto"/>
        </w:rPr>
        <w:t>Tsu</w:t>
      </w:r>
      <w:proofErr w:type="spellEnd"/>
      <w:r w:rsidRPr="00707149">
        <w:rPr>
          <w:color w:val="auto"/>
        </w:rPr>
        <w:t xml:space="preserve"> F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Yeh</w:t>
      </w:r>
      <w:r w:rsidRPr="00707149">
        <w:rPr>
          <w:color w:val="auto"/>
          <w:vertAlign w:val="superscript"/>
        </w:rPr>
        <w:t>11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</w:rPr>
        <w:t>Yisrael</w:t>
      </w:r>
      <w:proofErr w:type="spellEnd"/>
      <w:r w:rsidRPr="00707149">
        <w:rPr>
          <w:color w:val="auto"/>
        </w:rPr>
        <w:t xml:space="preserve"> Lipener</w:t>
      </w:r>
      <w:r w:rsidRPr="00707149">
        <w:rPr>
          <w:color w:val="auto"/>
          <w:vertAlign w:val="superscript"/>
        </w:rPr>
        <w:t>6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Abhay Lodha</w:t>
      </w:r>
      <w:r w:rsidRPr="00707149">
        <w:rPr>
          <w:color w:val="auto"/>
          <w:u w:color="212121"/>
          <w:shd w:val="clear" w:color="auto" w:fill="FFFFFF"/>
          <w:vertAlign w:val="superscript"/>
        </w:rPr>
        <w:t>12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</w:rPr>
        <w:t>Jia-Qin Wang</w:t>
      </w:r>
      <w:r w:rsidRPr="00707149">
        <w:rPr>
          <w:color w:val="auto"/>
          <w:vertAlign w:val="superscript"/>
        </w:rPr>
        <w:t>13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Hai-Ying Cao</w:t>
      </w:r>
      <w:r w:rsidRPr="00707149">
        <w:rPr>
          <w:color w:val="auto"/>
          <w:vertAlign w:val="superscript"/>
        </w:rPr>
        <w:t>14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Cai-Bao Hu</w:t>
      </w:r>
      <w:r w:rsidRPr="00707149">
        <w:rPr>
          <w:color w:val="auto"/>
          <w:vertAlign w:val="superscript"/>
        </w:rPr>
        <w:t>15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FF2600"/>
        </w:rPr>
        <w:t>Guo-Rong Lyu</w:t>
      </w:r>
      <w:r w:rsidRPr="00707149">
        <w:rPr>
          <w:color w:val="auto"/>
          <w:u w:color="FF2600"/>
          <w:vertAlign w:val="superscript"/>
        </w:rPr>
        <w:t>16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</w:rPr>
        <w:t>Xin-Ru Qiu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Li-</w:t>
      </w:r>
      <w:proofErr w:type="spellStart"/>
      <w:r w:rsidRPr="00707149">
        <w:rPr>
          <w:color w:val="auto"/>
        </w:rPr>
        <w:t>Qun</w:t>
      </w:r>
      <w:proofErr w:type="spellEnd"/>
      <w:r w:rsidRPr="00707149">
        <w:rPr>
          <w:color w:val="auto"/>
        </w:rPr>
        <w:t xml:space="preserve"> Jia</w:t>
      </w:r>
      <w:r w:rsidRPr="00707149">
        <w:rPr>
          <w:color w:val="auto"/>
          <w:vertAlign w:val="superscript"/>
        </w:rPr>
        <w:t>17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Xiao-Man Wang</w:t>
      </w:r>
      <w:r w:rsidRPr="00707149">
        <w:rPr>
          <w:color w:val="auto"/>
          <w:vertAlign w:val="superscript"/>
        </w:rPr>
        <w:t>17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Xiao-Ling Ren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Jiu-Ye Guo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Yue-</w:t>
      </w:r>
      <w:proofErr w:type="spellStart"/>
      <w:r w:rsidRPr="00707149">
        <w:rPr>
          <w:color w:val="auto"/>
        </w:rPr>
        <w:t>Qiao</w:t>
      </w:r>
      <w:proofErr w:type="spellEnd"/>
      <w:r w:rsidRPr="00707149">
        <w:rPr>
          <w:color w:val="auto"/>
          <w:vertAlign w:val="superscript"/>
        </w:rPr>
        <w:t xml:space="preserve"> </w:t>
      </w:r>
      <w:r w:rsidRPr="00707149">
        <w:rPr>
          <w:color w:val="auto"/>
        </w:rPr>
        <w:t>Gao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Jian-Jun Li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Ying Liu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Wei Fu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Yan Wang</w:t>
      </w:r>
      <w:r w:rsidRPr="00707149">
        <w:rPr>
          <w:color w:val="auto"/>
          <w:vertAlign w:val="superscript"/>
        </w:rPr>
        <w:t>18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Zu-Lin Lu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Hua-Wei Wang</w:t>
      </w:r>
      <w:r w:rsidRPr="00707149">
        <w:rPr>
          <w:color w:val="auto"/>
          <w:vertAlign w:val="superscript"/>
        </w:rPr>
        <w:t>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Li-Li Shang</w:t>
      </w:r>
      <w:r w:rsidRPr="00707149">
        <w:rPr>
          <w:color w:val="auto"/>
          <w:vertAlign w:val="superscript"/>
        </w:rPr>
        <w:t>19</w:t>
      </w:r>
    </w:p>
    <w:p w14:paraId="221E7D7F" w14:textId="77777777" w:rsidR="00A72DD1" w:rsidRPr="00707149" w:rsidRDefault="00A72DD1" w:rsidP="00707149">
      <w:pPr>
        <w:pStyle w:val="A2"/>
        <w:rPr>
          <w:color w:val="auto"/>
        </w:rPr>
      </w:pPr>
    </w:p>
    <w:p w14:paraId="06C12A89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vertAlign w:val="superscript"/>
        </w:rPr>
        <w:t>1</w:t>
      </w:r>
      <w:r w:rsidRPr="00707149">
        <w:rPr>
          <w:color w:val="auto"/>
        </w:rPr>
        <w:t>Department of Neonatology and NICU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Beijing Chaoyang District Maternal and Child Healthcare Hospital and </w:t>
      </w:r>
      <w:r w:rsidRPr="00707149">
        <w:rPr>
          <w:color w:val="auto"/>
          <w:lang w:val="zh-Hans" w:eastAsia="zh-Hans"/>
        </w:rPr>
        <w:t xml:space="preserve">the </w:t>
      </w:r>
      <w:r w:rsidRPr="00707149">
        <w:rPr>
          <w:color w:val="auto"/>
        </w:rPr>
        <w:t>Neonatal Lung Ultrasound Training Base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FF0000"/>
        </w:rPr>
        <w:t>Chinese College of Critical Ultrasound</w:t>
      </w:r>
      <w:r w:rsidR="00B35137" w:rsidRPr="00707149">
        <w:rPr>
          <w:color w:val="auto"/>
          <w:u w:color="FF0000"/>
        </w:rPr>
        <w:t xml:space="preserve">. </w:t>
      </w:r>
      <w:r w:rsidRPr="00707149">
        <w:rPr>
          <w:color w:val="auto"/>
        </w:rPr>
        <w:t>Beijing 100021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China</w:t>
      </w:r>
      <w:r w:rsidR="00B35137" w:rsidRPr="00707149">
        <w:rPr>
          <w:color w:val="auto"/>
        </w:rPr>
        <w:t xml:space="preserve">. </w:t>
      </w:r>
    </w:p>
    <w:p w14:paraId="3B89827E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vertAlign w:val="superscript"/>
        </w:rPr>
        <w:t>2</w:t>
      </w:r>
      <w:r w:rsidRPr="00707149">
        <w:rPr>
          <w:color w:val="auto"/>
        </w:rPr>
        <w:t>Emergency Department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University Hospital of </w:t>
      </w:r>
      <w:proofErr w:type="spellStart"/>
      <w:r w:rsidRPr="00707149">
        <w:rPr>
          <w:color w:val="auto"/>
        </w:rPr>
        <w:t>Cattinara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34149 Trieste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Italy</w:t>
      </w:r>
    </w:p>
    <w:p w14:paraId="255FE282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vertAlign w:val="superscript"/>
        </w:rPr>
        <w:t>3</w:t>
      </w:r>
      <w:r w:rsidRPr="00707149">
        <w:rPr>
          <w:color w:val="auto"/>
        </w:rPr>
        <w:t>Division of Pediatric Radiology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Department of Radiology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Medical University Graz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 - 8036 Graz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szCs w:val="22"/>
          <w:u w:color="0000FF"/>
          <w:shd w:val="clear" w:color="auto" w:fill="FFFFFF"/>
        </w:rPr>
        <w:t>Austria</w:t>
      </w:r>
    </w:p>
    <w:p w14:paraId="6A815AAF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4</w:t>
      </w:r>
      <w:r w:rsidRPr="00707149">
        <w:rPr>
          <w:color w:val="auto"/>
          <w:u w:color="202020"/>
          <w:shd w:val="clear" w:color="auto" w:fill="FFFFFF"/>
        </w:rPr>
        <w:t>Faculty of Medicine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University of Novi Sad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Radiology Department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Institute for Children and Adolescents Health Care of Vojvodina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Novi Sad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Serbia</w:t>
      </w:r>
    </w:p>
    <w:p w14:paraId="7F80D405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5</w:t>
      </w:r>
      <w:r w:rsidRPr="00707149">
        <w:rPr>
          <w:color w:val="auto"/>
          <w:u w:color="202020"/>
          <w:shd w:val="clear" w:color="auto" w:fill="FFFFFF"/>
        </w:rPr>
        <w:t>Division of Neonatology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 xml:space="preserve">Hospital San Juan de </w:t>
      </w:r>
      <w:proofErr w:type="spellStart"/>
      <w:r w:rsidRPr="00707149">
        <w:rPr>
          <w:color w:val="auto"/>
          <w:u w:color="202020"/>
          <w:shd w:val="clear" w:color="auto" w:fill="FFFFFF"/>
        </w:rPr>
        <w:t>Deú</w:t>
      </w:r>
      <w:proofErr w:type="spellEnd"/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Barcelona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Spain</w:t>
      </w:r>
    </w:p>
    <w:p w14:paraId="0C52CBF7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6</w:t>
      </w:r>
      <w:r w:rsidRPr="00707149">
        <w:rPr>
          <w:color w:val="auto"/>
          <w:u w:color="202020"/>
          <w:shd w:val="clear" w:color="auto" w:fill="FFFFFF"/>
        </w:rPr>
        <w:t>Division of Neonatal-Perinatal Medicine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Cohen Children’s Medical Center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New Hyde Park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NY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USA</w:t>
      </w:r>
    </w:p>
    <w:p w14:paraId="5F6777DA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7</w:t>
      </w:r>
      <w:r w:rsidRPr="00707149">
        <w:rPr>
          <w:color w:val="auto"/>
          <w:u w:color="202020"/>
          <w:shd w:val="clear" w:color="auto" w:fill="FFFFFF"/>
        </w:rPr>
        <w:t>Department of Neonatology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Children's Hospital of Soochow University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Suzhou 215025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1F6DDE15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vertAlign w:val="superscript"/>
        </w:rPr>
        <w:t>8</w:t>
      </w:r>
      <w:r w:rsidRPr="00707149">
        <w:rPr>
          <w:color w:val="auto"/>
        </w:rPr>
        <w:t>Department of Neonatology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Udine University Hospital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33100 Udine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Italy</w:t>
      </w:r>
    </w:p>
    <w:p w14:paraId="54ED9715" w14:textId="77777777" w:rsidR="00A72DD1" w:rsidRPr="00707149" w:rsidRDefault="00A72DD1" w:rsidP="00707149">
      <w:pPr>
        <w:pStyle w:val="A2"/>
        <w:rPr>
          <w:color w:val="auto"/>
          <w:u w:color="0000FF"/>
          <w:shd w:val="clear" w:color="auto" w:fill="FFFFFF"/>
        </w:rPr>
      </w:pPr>
      <w:r w:rsidRPr="00707149">
        <w:rPr>
          <w:color w:val="auto"/>
          <w:u w:val="single" w:color="0000FF"/>
          <w:shd w:val="clear" w:color="auto" w:fill="FFFFFF"/>
          <w:vertAlign w:val="superscript"/>
        </w:rPr>
        <w:t>9</w:t>
      </w:r>
      <w:r w:rsidRPr="00707149">
        <w:rPr>
          <w:color w:val="auto"/>
          <w:u w:color="0000FF"/>
          <w:shd w:val="clear" w:color="auto" w:fill="FFFFFF"/>
        </w:rPr>
        <w:t>Radiology Department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Children’s Hospital of 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PA 19104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USA</w:t>
      </w:r>
    </w:p>
    <w:p w14:paraId="39C9D719" w14:textId="77777777" w:rsidR="00A72DD1" w:rsidRPr="00707149" w:rsidRDefault="00A72DD1" w:rsidP="00707149">
      <w:pPr>
        <w:pStyle w:val="A2"/>
        <w:rPr>
          <w:color w:val="auto"/>
          <w:u w:color="0000FF"/>
          <w:shd w:val="clear" w:color="auto" w:fill="FFFFFF"/>
        </w:rPr>
      </w:pPr>
      <w:r w:rsidRPr="00707149">
        <w:rPr>
          <w:color w:val="auto"/>
          <w:u w:color="0000FF"/>
          <w:shd w:val="clear" w:color="auto" w:fill="FFFFFF"/>
          <w:vertAlign w:val="superscript"/>
        </w:rPr>
        <w:t>10</w:t>
      </w:r>
      <w:r w:rsidRPr="00707149">
        <w:rPr>
          <w:color w:val="auto"/>
          <w:u w:color="0000FF"/>
          <w:shd w:val="clear" w:color="auto" w:fill="FFFFFF"/>
        </w:rPr>
        <w:t>Center for Newborn Care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Guangzhou Women and Children’s Medical Center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Guangzhou 510623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China and Division of Neonatology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Children's Hospital of 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PA 19104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USA</w:t>
      </w:r>
    </w:p>
    <w:p w14:paraId="0F4DA517" w14:textId="77777777" w:rsidR="00A72DD1" w:rsidRPr="00707149" w:rsidRDefault="00A72DD1" w:rsidP="00707149">
      <w:pPr>
        <w:pStyle w:val="A2"/>
        <w:rPr>
          <w:color w:val="auto"/>
          <w:u w:color="0000FF"/>
          <w:shd w:val="clear" w:color="auto" w:fill="FFFFFF"/>
        </w:rPr>
      </w:pPr>
      <w:r w:rsidRPr="00707149">
        <w:rPr>
          <w:color w:val="auto"/>
          <w:u w:color="0000FF"/>
          <w:shd w:val="clear" w:color="auto" w:fill="FFFFFF"/>
          <w:vertAlign w:val="superscript"/>
        </w:rPr>
        <w:t>11</w:t>
      </w:r>
      <w:r w:rsidRPr="00707149">
        <w:rPr>
          <w:color w:val="auto"/>
          <w:u w:color="0000FF"/>
          <w:shd w:val="clear" w:color="auto" w:fill="FFFFFF"/>
        </w:rPr>
        <w:t>Division of Neonatology and NICU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</w:rPr>
        <w:t>Cook County Children’s Hospital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University of Illinois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Chicago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USA and </w:t>
      </w:r>
      <w:r w:rsidRPr="00707149">
        <w:rPr>
          <w:color w:val="auto"/>
          <w:u w:color="0000FF"/>
          <w:shd w:val="clear" w:color="auto" w:fill="FFFFFF"/>
        </w:rPr>
        <w:t>Division of Neonatology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Department of Pediatrics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Taipei Medical University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Taipei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Taiwan</w:t>
      </w:r>
      <w:r w:rsidR="00B35137" w:rsidRPr="00707149">
        <w:rPr>
          <w:color w:val="auto"/>
          <w:u w:color="0000FF"/>
          <w:shd w:val="clear" w:color="auto" w:fill="FFFFFF"/>
        </w:rPr>
        <w:t xml:space="preserve">. </w:t>
      </w:r>
    </w:p>
    <w:p w14:paraId="30C31004" w14:textId="77777777" w:rsidR="00A72DD1" w:rsidRPr="00707149" w:rsidRDefault="00A72DD1" w:rsidP="00707149">
      <w:pPr>
        <w:pStyle w:val="A2"/>
        <w:rPr>
          <w:color w:val="auto"/>
          <w:u w:color="212121"/>
          <w:shd w:val="clear" w:color="auto" w:fill="FFFFFF"/>
        </w:rPr>
      </w:pPr>
      <w:r w:rsidRPr="00707149">
        <w:rPr>
          <w:color w:val="auto"/>
          <w:u w:color="0000FF"/>
          <w:shd w:val="clear" w:color="auto" w:fill="FFFFFF"/>
          <w:vertAlign w:val="superscript"/>
        </w:rPr>
        <w:t>12</w:t>
      </w:r>
      <w:r w:rsidRPr="00707149">
        <w:rPr>
          <w:color w:val="auto"/>
          <w:u w:color="212121"/>
          <w:shd w:val="clear" w:color="auto" w:fill="FFFFFF"/>
        </w:rPr>
        <w:t>Department of Pediatrics and Community Health Sciences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University of Calgary and Alberta Health Services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Calgary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AB T2N 2T9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Canada</w:t>
      </w:r>
      <w:r w:rsidR="00B35137" w:rsidRPr="00707149">
        <w:rPr>
          <w:color w:val="auto"/>
          <w:u w:color="212121"/>
          <w:shd w:val="clear" w:color="auto" w:fill="FFFFFF"/>
        </w:rPr>
        <w:t xml:space="preserve">. </w:t>
      </w:r>
    </w:p>
    <w:p w14:paraId="464A26D2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12121"/>
          <w:shd w:val="clear" w:color="auto" w:fill="FFFFFF"/>
          <w:vertAlign w:val="superscript"/>
        </w:rPr>
        <w:t>13</w:t>
      </w:r>
      <w:r w:rsidRPr="00707149">
        <w:rPr>
          <w:color w:val="auto"/>
          <w:u w:color="202020"/>
          <w:shd w:val="clear" w:color="auto" w:fill="FFFFFF"/>
        </w:rPr>
        <w:t>Department of Pediatrics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the Third Affiliated Hospital of Xinxiang Medical University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Xinxiang 453003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25C01710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14</w:t>
      </w:r>
      <w:r w:rsidRPr="00707149">
        <w:rPr>
          <w:color w:val="auto"/>
          <w:u w:color="202020"/>
          <w:shd w:val="clear" w:color="auto" w:fill="FFFFFF"/>
        </w:rPr>
        <w:t>Department of Ultrasound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 xml:space="preserve">GE Healthcare and </w:t>
      </w:r>
      <w:r w:rsidRPr="00707149">
        <w:rPr>
          <w:color w:val="auto"/>
          <w:u w:color="202020"/>
          <w:shd w:val="clear" w:color="auto" w:fill="FFFFFF"/>
          <w:lang w:val="zh-Hans" w:eastAsia="zh-Hans"/>
        </w:rPr>
        <w:t xml:space="preserve">the </w:t>
      </w:r>
      <w:r w:rsidRPr="00707149">
        <w:rPr>
          <w:color w:val="auto"/>
          <w:u w:color="202020"/>
          <w:shd w:val="clear" w:color="auto" w:fill="FFFFFF"/>
        </w:rPr>
        <w:t>Neonatal Lung Ultrasound Training Base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FF0000"/>
          <w:shd w:val="clear" w:color="auto" w:fill="FFFFFF"/>
        </w:rPr>
        <w:t>Chinese College of Critical Ultrasound</w:t>
      </w:r>
      <w:r w:rsidR="00B35137" w:rsidRPr="00707149">
        <w:rPr>
          <w:color w:val="auto"/>
          <w:u w:color="FF000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Beijing 100021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5541934F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15</w:t>
      </w:r>
      <w:r w:rsidRPr="00707149">
        <w:rPr>
          <w:color w:val="auto"/>
          <w:u w:color="202020"/>
          <w:shd w:val="clear" w:color="auto" w:fill="FFFFFF"/>
        </w:rPr>
        <w:t>Intensive Care Unit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Zhejiang Hospital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Hangzhou 310013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 xml:space="preserve">China and </w:t>
      </w:r>
      <w:r w:rsidRPr="00707149">
        <w:rPr>
          <w:color w:val="auto"/>
          <w:u w:color="202020"/>
          <w:shd w:val="clear" w:color="auto" w:fill="FFFFFF"/>
          <w:lang w:val="zh-Hans" w:eastAsia="zh-Hans"/>
        </w:rPr>
        <w:t xml:space="preserve">the </w:t>
      </w:r>
      <w:r w:rsidRPr="00707149">
        <w:rPr>
          <w:color w:val="auto"/>
          <w:u w:color="202020"/>
          <w:shd w:val="clear" w:color="auto" w:fill="FFFFFF"/>
        </w:rPr>
        <w:t>Neonatal Lung Ultrasound Training Base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FF0000"/>
          <w:shd w:val="clear" w:color="auto" w:fill="FFFFFF"/>
        </w:rPr>
        <w:t>Chinese College of Critical Ultrasound</w:t>
      </w:r>
      <w:r w:rsidR="00B35137" w:rsidRPr="00707149">
        <w:rPr>
          <w:color w:val="auto"/>
          <w:u w:color="FF0000"/>
          <w:shd w:val="clear" w:color="auto" w:fill="FFFFFF"/>
        </w:rPr>
        <w:t xml:space="preserve">, </w:t>
      </w:r>
      <w:r w:rsidRPr="00707149">
        <w:rPr>
          <w:color w:val="auto"/>
          <w:u w:color="FF0000"/>
          <w:shd w:val="clear" w:color="auto" w:fill="FFFFFF"/>
        </w:rPr>
        <w:t>Beijing 100021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  <w:r w:rsidR="00B35137" w:rsidRPr="00707149">
        <w:rPr>
          <w:color w:val="auto"/>
          <w:u w:color="202020"/>
          <w:shd w:val="clear" w:color="auto" w:fill="FFFFFF"/>
        </w:rPr>
        <w:t xml:space="preserve">. </w:t>
      </w:r>
    </w:p>
    <w:p w14:paraId="4FBD1703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16</w:t>
      </w:r>
      <w:r w:rsidRPr="00707149">
        <w:rPr>
          <w:color w:val="auto"/>
          <w:u w:color="202020"/>
          <w:shd w:val="clear" w:color="auto" w:fill="FFFFFF"/>
        </w:rPr>
        <w:t>Collaborative Innovation Center for Maternal and Infant Health Service Application Technology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Quanzhou Medical College</w:t>
      </w:r>
      <w:r w:rsidR="00B35137" w:rsidRPr="00707149">
        <w:rPr>
          <w:color w:val="auto"/>
          <w:u w:color="202020"/>
          <w:shd w:val="clear" w:color="auto" w:fill="FFFFFF"/>
        </w:rPr>
        <w:t xml:space="preserve">. </w:t>
      </w:r>
      <w:r w:rsidRPr="00707149">
        <w:rPr>
          <w:color w:val="auto"/>
          <w:u w:color="202020"/>
          <w:shd w:val="clear" w:color="auto" w:fill="FFFFFF"/>
        </w:rPr>
        <w:t>Quanzhou 362001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  <w:r w:rsidR="00B35137" w:rsidRPr="00707149">
        <w:rPr>
          <w:color w:val="auto"/>
          <w:u w:color="202020"/>
          <w:shd w:val="clear" w:color="auto" w:fill="FFFFFF"/>
        </w:rPr>
        <w:t xml:space="preserve">. </w:t>
      </w:r>
    </w:p>
    <w:p w14:paraId="2428BBB6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17</w:t>
      </w:r>
      <w:r w:rsidRPr="00707149">
        <w:rPr>
          <w:color w:val="auto"/>
          <w:u w:color="202020"/>
          <w:shd w:val="clear" w:color="auto" w:fill="FFFFFF"/>
        </w:rPr>
        <w:t>Department of Ultrasound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Beijing Children’s Hospital Affiliated with Capital Medical University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Beijing 100045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49B604FE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lastRenderedPageBreak/>
        <w:t>18</w:t>
      </w:r>
      <w:r w:rsidRPr="00707149">
        <w:rPr>
          <w:color w:val="auto"/>
        </w:rPr>
        <w:t>Department of Neonatology and NICU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</w:rPr>
        <w:t>Tai’an</w:t>
      </w:r>
      <w:proofErr w:type="spellEnd"/>
      <w:r w:rsidRPr="00707149">
        <w:rPr>
          <w:color w:val="auto"/>
        </w:rPr>
        <w:t xml:space="preserve"> City Central Hospital of Shandong Province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</w:rPr>
        <w:t>Tai’an</w:t>
      </w:r>
      <w:proofErr w:type="spellEnd"/>
      <w:r w:rsidRPr="00707149">
        <w:rPr>
          <w:color w:val="auto"/>
        </w:rPr>
        <w:t xml:space="preserve"> City 271029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China</w:t>
      </w:r>
      <w:r w:rsidR="00B35137" w:rsidRPr="00707149">
        <w:rPr>
          <w:color w:val="auto"/>
        </w:rPr>
        <w:t xml:space="preserve">. </w:t>
      </w:r>
    </w:p>
    <w:p w14:paraId="66EA4FE0" w14:textId="77777777" w:rsidR="00A72DD1" w:rsidRPr="00707149" w:rsidRDefault="00A72DD1" w:rsidP="00707149">
      <w:pPr>
        <w:pStyle w:val="A2"/>
        <w:rPr>
          <w:color w:val="auto"/>
          <w:u w:color="FF2600"/>
        </w:rPr>
      </w:pPr>
      <w:r w:rsidRPr="00707149">
        <w:rPr>
          <w:color w:val="auto"/>
          <w:u w:color="FF2600"/>
          <w:vertAlign w:val="superscript"/>
        </w:rPr>
        <w:t>19</w:t>
      </w:r>
      <w:r w:rsidRPr="00707149">
        <w:rPr>
          <w:color w:val="auto"/>
          <w:u w:color="FF2600"/>
        </w:rPr>
        <w:t>Department of Intensive Care Unit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  <w:u w:color="FF2600"/>
        </w:rPr>
        <w:t>the Second Affiliated Hospital of Heilongjiang University of Chinese Medicine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  <w:u w:color="FF2600"/>
        </w:rPr>
        <w:t>Harbin 150001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  <w:u w:color="FF2600"/>
        </w:rPr>
        <w:t>China</w:t>
      </w:r>
      <w:r w:rsidR="00B35137" w:rsidRPr="00707149">
        <w:rPr>
          <w:color w:val="auto"/>
          <w:u w:color="FF2600"/>
        </w:rPr>
        <w:t xml:space="preserve">. </w:t>
      </w:r>
    </w:p>
    <w:p w14:paraId="460728C7" w14:textId="77777777" w:rsidR="00A72DD1" w:rsidRPr="00707149" w:rsidRDefault="00A72DD1" w:rsidP="00707149">
      <w:pPr>
        <w:pStyle w:val="A2"/>
        <w:rPr>
          <w:color w:val="auto"/>
          <w:u w:color="FF2600"/>
        </w:rPr>
      </w:pPr>
    </w:p>
    <w:p w14:paraId="1BB4436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Corresponding Author:</w:t>
      </w:r>
    </w:p>
    <w:p w14:paraId="6D8B33A3" w14:textId="77777777" w:rsidR="00A72DD1" w:rsidRPr="00707149" w:rsidRDefault="00A72DD1" w:rsidP="00707149">
      <w:pPr>
        <w:pStyle w:val="A2"/>
        <w:rPr>
          <w:rStyle w:val="a"/>
          <w:caps/>
          <w:color w:val="auto"/>
        </w:rPr>
      </w:pPr>
      <w:r w:rsidRPr="00707149">
        <w:rPr>
          <w:color w:val="auto"/>
        </w:rPr>
        <w:t>Prof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Dr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Jing 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MD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PhD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Email: </w:t>
      </w:r>
      <w:hyperlink r:id="rId6" w:history="1">
        <w:proofErr w:type="spellStart"/>
        <w:r w:rsidRPr="00707149">
          <w:rPr>
            <w:rStyle w:val="Hyperlink0"/>
            <w:color w:val="auto"/>
          </w:rPr>
          <w:t>liujingbj@live</w:t>
        </w:r>
        <w:proofErr w:type="spellEnd"/>
        <w:r w:rsidR="00B35137" w:rsidRPr="00707149">
          <w:rPr>
            <w:rStyle w:val="Hyperlink0"/>
            <w:color w:val="auto"/>
          </w:rPr>
          <w:t xml:space="preserve">. </w:t>
        </w:r>
        <w:proofErr w:type="spellStart"/>
        <w:r w:rsidRPr="00707149">
          <w:rPr>
            <w:rStyle w:val="Hyperlink0"/>
            <w:color w:val="auto"/>
          </w:rPr>
          <w:t>cn</w:t>
        </w:r>
        <w:proofErr w:type="spellEnd"/>
      </w:hyperlink>
      <w:r w:rsidR="00B35137" w:rsidRPr="00707149">
        <w:rPr>
          <w:rStyle w:val="Hyperlink0"/>
          <w:color w:val="auto"/>
        </w:rPr>
        <w:t xml:space="preserve">. </w:t>
      </w:r>
      <w:r w:rsidRPr="00707149">
        <w:rPr>
          <w:rStyle w:val="Hyperlink0"/>
          <w:color w:val="auto"/>
        </w:rPr>
        <w:t>Tel: 86-10-13301195869</w:t>
      </w:r>
    </w:p>
    <w:p w14:paraId="1048F745" w14:textId="77777777" w:rsidR="00A72DD1" w:rsidRPr="00707149" w:rsidRDefault="00A72DD1" w:rsidP="00707149">
      <w:pPr>
        <w:pStyle w:val="A2"/>
        <w:rPr>
          <w:color w:val="auto"/>
        </w:rPr>
      </w:pPr>
    </w:p>
    <w:p w14:paraId="5A42B9B4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color w:val="auto"/>
        </w:rPr>
        <w:t>Email Addresses of Co-authors</w:t>
      </w:r>
      <w:r w:rsidRPr="00707149">
        <w:rPr>
          <w:color w:val="auto"/>
        </w:rPr>
        <w:t>:</w:t>
      </w:r>
    </w:p>
    <w:p w14:paraId="4CDB0B9A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Jing Liu (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"mailto:liujingbj@live.cn"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liujingbj@live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proofErr w:type="spellStart"/>
      <w:r w:rsidRPr="00707149">
        <w:rPr>
          <w:rStyle w:val="Hyperlink1"/>
          <w:color w:val="auto"/>
        </w:rPr>
        <w:t>cn</w:t>
      </w:r>
      <w:proofErr w:type="spellEnd"/>
      <w:r w:rsidRPr="00707149">
        <w:rPr>
          <w:color w:val="auto"/>
        </w:rPr>
        <w:fldChar w:fldCharType="end"/>
      </w:r>
      <w:r w:rsidRPr="00707149">
        <w:rPr>
          <w:color w:val="auto"/>
        </w:rPr>
        <w:t>)</w:t>
      </w:r>
    </w:p>
    <w:p w14:paraId="0A58EB4A" w14:textId="77777777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 xml:space="preserve">Roberto </w:t>
      </w:r>
      <w:proofErr w:type="spellStart"/>
      <w:r w:rsidRPr="00707149">
        <w:rPr>
          <w:rStyle w:val="a"/>
          <w:color w:val="auto"/>
          <w:u w:color="FF2600"/>
        </w:rPr>
        <w:t>Copetti</w:t>
      </w:r>
      <w:proofErr w:type="spellEnd"/>
      <w:r w:rsidRPr="00707149">
        <w:rPr>
          <w:rStyle w:val="a"/>
          <w:color w:val="auto"/>
          <w:u w:color="FF2600"/>
        </w:rPr>
        <w:t xml:space="preserve"> (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"mailto:robcopet@gmail.com"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robcopet@gmail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r w:rsidRPr="00707149">
        <w:rPr>
          <w:rStyle w:val="Hyperlink1"/>
          <w:color w:val="auto"/>
        </w:rPr>
        <w:t>com</w:t>
      </w:r>
      <w:r w:rsidRPr="00707149">
        <w:rPr>
          <w:color w:val="auto"/>
        </w:rPr>
        <w:fldChar w:fldCharType="end"/>
      </w:r>
      <w:r w:rsidRPr="00707149">
        <w:rPr>
          <w:rStyle w:val="a"/>
          <w:color w:val="auto"/>
          <w:u w:color="FF2600"/>
        </w:rPr>
        <w:t>)</w:t>
      </w:r>
    </w:p>
    <w:p w14:paraId="10472F48" w14:textId="77777777" w:rsidR="00A72DD1" w:rsidRPr="00707149" w:rsidRDefault="00A72DD1" w:rsidP="00707149">
      <w:pPr>
        <w:pStyle w:val="A2"/>
        <w:rPr>
          <w:rStyle w:val="a"/>
          <w:color w:val="auto"/>
          <w:u w:color="CE181E"/>
          <w:vertAlign w:val="superscript"/>
        </w:rPr>
      </w:pPr>
      <w:r w:rsidRPr="00707149">
        <w:rPr>
          <w:rStyle w:val="a"/>
          <w:color w:val="auto"/>
          <w:u w:color="CE181E"/>
        </w:rPr>
        <w:t xml:space="preserve">Erich </w:t>
      </w:r>
      <w:proofErr w:type="spellStart"/>
      <w:r w:rsidRPr="00707149">
        <w:rPr>
          <w:rStyle w:val="a"/>
          <w:color w:val="auto"/>
          <w:u w:color="CE181E"/>
        </w:rPr>
        <w:t>Sorantin</w:t>
      </w:r>
      <w:proofErr w:type="spellEnd"/>
      <w:r w:rsidRPr="00707149">
        <w:rPr>
          <w:rStyle w:val="a"/>
          <w:color w:val="auto"/>
          <w:u w:color="CE181E"/>
        </w:rPr>
        <w:t xml:space="preserve"> (</w:t>
      </w:r>
      <w:proofErr w:type="spellStart"/>
      <w:r w:rsidRPr="00707149">
        <w:rPr>
          <w:rStyle w:val="a"/>
          <w:color w:val="auto"/>
          <w:u w:color="CE181E"/>
        </w:rPr>
        <w:t>erich</w:t>
      </w:r>
      <w:proofErr w:type="spellEnd"/>
      <w:r w:rsidR="00B35137" w:rsidRPr="00707149">
        <w:rPr>
          <w:rStyle w:val="a"/>
          <w:color w:val="auto"/>
          <w:u w:color="CE181E"/>
        </w:rPr>
        <w:t xml:space="preserve">. </w:t>
      </w:r>
      <w:proofErr w:type="spellStart"/>
      <w:r w:rsidRPr="00707149">
        <w:rPr>
          <w:rStyle w:val="a"/>
          <w:color w:val="auto"/>
          <w:u w:color="CE181E"/>
        </w:rPr>
        <w:t>sorantin@medunigraz</w:t>
      </w:r>
      <w:proofErr w:type="spellEnd"/>
      <w:r w:rsidR="00B35137" w:rsidRPr="00707149">
        <w:rPr>
          <w:rStyle w:val="a"/>
          <w:color w:val="auto"/>
          <w:u w:color="CE181E"/>
        </w:rPr>
        <w:t xml:space="preserve">. </w:t>
      </w:r>
      <w:r w:rsidRPr="00707149">
        <w:rPr>
          <w:rStyle w:val="a"/>
          <w:color w:val="auto"/>
          <w:u w:color="CE181E"/>
        </w:rPr>
        <w:t>at)</w:t>
      </w:r>
    </w:p>
    <w:p w14:paraId="15ED95E1" w14:textId="77777777" w:rsidR="00A72DD1" w:rsidRPr="00707149" w:rsidRDefault="00A72DD1" w:rsidP="00707149">
      <w:pPr>
        <w:pStyle w:val="A2"/>
        <w:rPr>
          <w:rStyle w:val="a"/>
          <w:color w:val="auto"/>
          <w:vertAlign w:val="superscript"/>
        </w:rPr>
      </w:pPr>
      <w:r w:rsidRPr="00707149">
        <w:rPr>
          <w:color w:val="auto"/>
        </w:rPr>
        <w:t xml:space="preserve">Jovan </w:t>
      </w:r>
      <w:proofErr w:type="spellStart"/>
      <w:r w:rsidRPr="00707149">
        <w:rPr>
          <w:color w:val="auto"/>
        </w:rPr>
        <w:t>Lovrenski</w:t>
      </w:r>
      <w:proofErr w:type="spellEnd"/>
      <w:r w:rsidRPr="00707149">
        <w:rPr>
          <w:color w:val="auto"/>
        </w:rPr>
        <w:t xml:space="preserve"> (JOVAN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LOVRENSKI@mf</w:t>
      </w:r>
      <w:proofErr w:type="spellEnd"/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uns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ac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rs</w:t>
      </w:r>
      <w:proofErr w:type="spellEnd"/>
      <w:r w:rsidRPr="00707149">
        <w:rPr>
          <w:color w:val="auto"/>
        </w:rPr>
        <w:t>)</w:t>
      </w:r>
    </w:p>
    <w:p w14:paraId="569B9F78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Javier Rodriguez-</w:t>
      </w:r>
      <w:proofErr w:type="spellStart"/>
      <w:r w:rsidRPr="00707149">
        <w:rPr>
          <w:color w:val="auto"/>
        </w:rPr>
        <w:t>Fanjul</w:t>
      </w:r>
      <w:proofErr w:type="spellEnd"/>
      <w:r w:rsidRPr="00707149">
        <w:rPr>
          <w:color w:val="auto"/>
        </w:rPr>
        <w:t xml:space="preserve"> (</w:t>
      </w:r>
      <w:proofErr w:type="spellStart"/>
      <w:r w:rsidRPr="00707149">
        <w:rPr>
          <w:color w:val="auto"/>
        </w:rPr>
        <w:t>jrodriguezf@sjdhospitalbarcelona</w:t>
      </w:r>
      <w:proofErr w:type="spellEnd"/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org)</w:t>
      </w:r>
    </w:p>
    <w:p w14:paraId="2B41AA6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 xml:space="preserve">Dalibor </w:t>
      </w:r>
      <w:proofErr w:type="spellStart"/>
      <w:r w:rsidRPr="00707149">
        <w:rPr>
          <w:color w:val="auto"/>
        </w:rPr>
        <w:t>Kurepa</w:t>
      </w:r>
      <w:proofErr w:type="spellEnd"/>
      <w:r w:rsidRPr="00707149">
        <w:rPr>
          <w:color w:val="auto"/>
        </w:rPr>
        <w:t xml:space="preserve"> (</w:t>
      </w:r>
      <w:proofErr w:type="spellStart"/>
      <w:r w:rsidRPr="00707149">
        <w:rPr>
          <w:color w:val="auto"/>
        </w:rPr>
        <w:t>Dkurepa@northwell</w:t>
      </w:r>
      <w:proofErr w:type="spellEnd"/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edu</w:t>
      </w:r>
      <w:proofErr w:type="spellEnd"/>
      <w:r w:rsidRPr="00707149">
        <w:rPr>
          <w:color w:val="auto"/>
        </w:rPr>
        <w:t>)</w:t>
      </w:r>
    </w:p>
    <w:p w14:paraId="11338CF6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Xing Feng (</w:t>
      </w:r>
      <w:hyperlink r:id="rId7" w:history="1">
        <w:r w:rsidRPr="00707149">
          <w:rPr>
            <w:rStyle w:val="Hyperlink1"/>
            <w:color w:val="auto"/>
          </w:rPr>
          <w:t>xing_feng66@hotmail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01B374CA" w14:textId="77777777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 xml:space="preserve">Luigi </w:t>
      </w:r>
      <w:proofErr w:type="spellStart"/>
      <w:r w:rsidRPr="00707149">
        <w:rPr>
          <w:rStyle w:val="a"/>
          <w:color w:val="auto"/>
          <w:u w:color="FF2600"/>
        </w:rPr>
        <w:t>Cattarossi</w:t>
      </w:r>
      <w:proofErr w:type="spellEnd"/>
      <w:r w:rsidRPr="00707149">
        <w:rPr>
          <w:rStyle w:val="a"/>
          <w:color w:val="auto"/>
          <w:u w:color="FF2600"/>
        </w:rPr>
        <w:t xml:space="preserve"> ( 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"mailto:lcattarossi@hotmail.com"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lcattarossi@hotmail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r w:rsidRPr="00707149">
        <w:rPr>
          <w:rStyle w:val="Hyperlink1"/>
          <w:color w:val="auto"/>
        </w:rPr>
        <w:t>com</w:t>
      </w:r>
      <w:r w:rsidRPr="00707149">
        <w:rPr>
          <w:color w:val="auto"/>
        </w:rPr>
        <w:fldChar w:fldCharType="end"/>
      </w:r>
      <w:r w:rsidRPr="00707149">
        <w:rPr>
          <w:rStyle w:val="a"/>
          <w:color w:val="auto"/>
          <w:u w:color="FF2600"/>
        </w:rPr>
        <w:t>)</w:t>
      </w:r>
    </w:p>
    <w:p w14:paraId="5C941E6E" w14:textId="77777777" w:rsidR="00A72DD1" w:rsidRPr="00707149" w:rsidRDefault="00A72DD1" w:rsidP="00707149">
      <w:pPr>
        <w:pStyle w:val="A2"/>
        <w:rPr>
          <w:color w:val="auto"/>
        </w:rPr>
      </w:pPr>
      <w:proofErr w:type="spellStart"/>
      <w:r w:rsidRPr="00707149">
        <w:rPr>
          <w:color w:val="auto"/>
        </w:rPr>
        <w:t>Huayan</w:t>
      </w:r>
      <w:proofErr w:type="spellEnd"/>
      <w:r w:rsidRPr="00707149">
        <w:rPr>
          <w:color w:val="auto"/>
        </w:rPr>
        <w:t xml:space="preserve"> Zhang (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"mailto:zhangh@email.chop.edu"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zhangh@email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r w:rsidRPr="00707149">
        <w:rPr>
          <w:rStyle w:val="Hyperlink1"/>
          <w:color w:val="auto"/>
        </w:rPr>
        <w:t>chop</w:t>
      </w:r>
      <w:r w:rsidR="00B35137" w:rsidRPr="00707149">
        <w:rPr>
          <w:rStyle w:val="Hyperlink1"/>
          <w:color w:val="auto"/>
        </w:rPr>
        <w:t xml:space="preserve">. </w:t>
      </w:r>
      <w:proofErr w:type="spellStart"/>
      <w:r w:rsidRPr="00707149">
        <w:rPr>
          <w:rStyle w:val="Hyperlink1"/>
          <w:color w:val="auto"/>
        </w:rPr>
        <w:t>edu</w:t>
      </w:r>
      <w:proofErr w:type="spellEnd"/>
      <w:r w:rsidRPr="00707149">
        <w:rPr>
          <w:color w:val="auto"/>
        </w:rPr>
        <w:fldChar w:fldCharType="end"/>
      </w:r>
      <w:r w:rsidRPr="00707149">
        <w:rPr>
          <w:color w:val="auto"/>
        </w:rPr>
        <w:t>)</w:t>
      </w:r>
    </w:p>
    <w:p w14:paraId="396052E2" w14:textId="77777777" w:rsidR="00A72DD1" w:rsidRPr="00707149" w:rsidRDefault="00A72DD1" w:rsidP="00707149">
      <w:pPr>
        <w:pStyle w:val="A2"/>
        <w:rPr>
          <w:color w:val="auto"/>
        </w:rPr>
      </w:pPr>
      <w:proofErr w:type="spellStart"/>
      <w:r w:rsidRPr="00707149">
        <w:rPr>
          <w:color w:val="auto"/>
        </w:rPr>
        <w:t>Misun</w:t>
      </w:r>
      <w:proofErr w:type="spellEnd"/>
      <w:r w:rsidRPr="00707149">
        <w:rPr>
          <w:color w:val="auto"/>
        </w:rPr>
        <w:t xml:space="preserve"> Hwang (</w:t>
      </w:r>
      <w:proofErr w:type="spellStart"/>
      <w:r w:rsidRPr="00707149">
        <w:rPr>
          <w:color w:val="auto"/>
        </w:rPr>
        <w:t>hwangm@email</w:t>
      </w:r>
      <w:proofErr w:type="spellEnd"/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chop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edu</w:t>
      </w:r>
      <w:proofErr w:type="spellEnd"/>
      <w:r w:rsidRPr="00707149">
        <w:rPr>
          <w:color w:val="auto"/>
        </w:rPr>
        <w:t>)</w:t>
      </w:r>
    </w:p>
    <w:p w14:paraId="3F586851" w14:textId="77777777" w:rsidR="00A72DD1" w:rsidRPr="00707149" w:rsidRDefault="00A72DD1" w:rsidP="00707149">
      <w:pPr>
        <w:pStyle w:val="A2"/>
        <w:rPr>
          <w:rStyle w:val="Hyperlink0"/>
          <w:color w:val="auto"/>
        </w:rPr>
      </w:pPr>
      <w:proofErr w:type="spellStart"/>
      <w:r w:rsidRPr="00707149">
        <w:rPr>
          <w:rStyle w:val="Hyperlink0"/>
          <w:color w:val="auto"/>
        </w:rPr>
        <w:t>Yisrael</w:t>
      </w:r>
      <w:proofErr w:type="spellEnd"/>
      <w:r w:rsidRPr="00707149">
        <w:rPr>
          <w:rStyle w:val="Hyperlink0"/>
          <w:color w:val="auto"/>
        </w:rPr>
        <w:t xml:space="preserve"> </w:t>
      </w:r>
      <w:proofErr w:type="spellStart"/>
      <w:r w:rsidRPr="00707149">
        <w:rPr>
          <w:rStyle w:val="Hyperlink0"/>
          <w:color w:val="auto"/>
        </w:rPr>
        <w:t>Lipener</w:t>
      </w:r>
      <w:proofErr w:type="spellEnd"/>
      <w:r w:rsidRPr="00707149">
        <w:rPr>
          <w:rStyle w:val="Hyperlink0"/>
          <w:color w:val="auto"/>
        </w:rPr>
        <w:t xml:space="preserve"> (</w:t>
      </w:r>
      <w:proofErr w:type="spellStart"/>
      <w:r w:rsidRPr="00707149">
        <w:rPr>
          <w:rStyle w:val="Hyperlink0"/>
          <w:color w:val="auto"/>
        </w:rPr>
        <w:t>ylipener@northwell</w:t>
      </w:r>
      <w:proofErr w:type="spellEnd"/>
      <w:r w:rsidR="00B35137" w:rsidRPr="00707149">
        <w:rPr>
          <w:rStyle w:val="Hyperlink0"/>
          <w:color w:val="auto"/>
        </w:rPr>
        <w:t xml:space="preserve">. </w:t>
      </w:r>
      <w:proofErr w:type="spellStart"/>
      <w:r w:rsidRPr="00707149">
        <w:rPr>
          <w:rStyle w:val="Hyperlink0"/>
          <w:color w:val="auto"/>
        </w:rPr>
        <w:t>edu</w:t>
      </w:r>
      <w:proofErr w:type="spellEnd"/>
      <w:r w:rsidRPr="00707149">
        <w:rPr>
          <w:rStyle w:val="Hyperlink0"/>
          <w:color w:val="auto"/>
        </w:rPr>
        <w:t>)</w:t>
      </w:r>
    </w:p>
    <w:p w14:paraId="3DA6B874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proofErr w:type="spellStart"/>
      <w:r w:rsidRPr="00707149">
        <w:rPr>
          <w:rStyle w:val="a"/>
          <w:color w:val="auto"/>
          <w:u w:color="99403D"/>
        </w:rPr>
        <w:t>Tsu</w:t>
      </w:r>
      <w:proofErr w:type="spellEnd"/>
      <w:r w:rsidRPr="00707149">
        <w:rPr>
          <w:rStyle w:val="a"/>
          <w:color w:val="auto"/>
          <w:u w:color="99403D"/>
        </w:rPr>
        <w:t xml:space="preserve"> F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Yeh (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"mailto:tfyeh@mail.ncku.edu.tw"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tfyeh@mail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proofErr w:type="spellStart"/>
      <w:r w:rsidRPr="00707149">
        <w:rPr>
          <w:rStyle w:val="Hyperlink1"/>
          <w:color w:val="auto"/>
        </w:rPr>
        <w:t>ncku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proofErr w:type="spellStart"/>
      <w:r w:rsidRPr="00707149">
        <w:rPr>
          <w:rStyle w:val="Hyperlink1"/>
          <w:color w:val="auto"/>
        </w:rPr>
        <w:t>edu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proofErr w:type="spellStart"/>
      <w:r w:rsidRPr="00707149">
        <w:rPr>
          <w:rStyle w:val="Hyperlink1"/>
          <w:color w:val="auto"/>
        </w:rPr>
        <w:t>tw</w:t>
      </w:r>
      <w:proofErr w:type="spellEnd"/>
      <w:r w:rsidRPr="00707149">
        <w:rPr>
          <w:color w:val="auto"/>
        </w:rPr>
        <w:fldChar w:fldCharType="end"/>
      </w:r>
      <w:r w:rsidRPr="00707149">
        <w:rPr>
          <w:rStyle w:val="a"/>
          <w:color w:val="auto"/>
          <w:u w:color="99403D"/>
        </w:rPr>
        <w:t>)</w:t>
      </w:r>
    </w:p>
    <w:p w14:paraId="3FFF097D" w14:textId="77777777" w:rsidR="00A72DD1" w:rsidRPr="00707149" w:rsidRDefault="00A72DD1" w:rsidP="00707149">
      <w:pPr>
        <w:pStyle w:val="A2"/>
        <w:rPr>
          <w:rStyle w:val="a"/>
          <w:color w:val="auto"/>
          <w:u w:color="212121"/>
          <w:shd w:val="clear" w:color="auto" w:fill="FFFFFF"/>
        </w:rPr>
      </w:pPr>
      <w:r w:rsidRPr="00707149">
        <w:rPr>
          <w:rStyle w:val="a"/>
          <w:color w:val="auto"/>
          <w:u w:color="212121"/>
          <w:shd w:val="clear" w:color="auto" w:fill="FFFFFF"/>
        </w:rPr>
        <w:t xml:space="preserve">Abhay </w:t>
      </w:r>
      <w:proofErr w:type="spellStart"/>
      <w:r w:rsidRPr="00707149">
        <w:rPr>
          <w:rStyle w:val="a"/>
          <w:color w:val="auto"/>
          <w:u w:color="212121"/>
          <w:shd w:val="clear" w:color="auto" w:fill="FFFFFF"/>
        </w:rPr>
        <w:t>Lodha</w:t>
      </w:r>
      <w:proofErr w:type="spellEnd"/>
      <w:r w:rsidRPr="00707149">
        <w:rPr>
          <w:rStyle w:val="a"/>
          <w:color w:val="auto"/>
          <w:u w:color="212121"/>
          <w:shd w:val="clear" w:color="auto" w:fill="FFFFFF"/>
        </w:rPr>
        <w:t xml:space="preserve"> (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"mailto:aklodha@ucalgary.ca"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aklodha@ucalgary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r w:rsidRPr="00707149">
        <w:rPr>
          <w:rStyle w:val="Hyperlink1"/>
          <w:color w:val="auto"/>
        </w:rPr>
        <w:t>ca</w:t>
      </w:r>
      <w:r w:rsidRPr="00707149">
        <w:rPr>
          <w:color w:val="auto"/>
        </w:rPr>
        <w:fldChar w:fldCharType="end"/>
      </w:r>
      <w:r w:rsidRPr="00707149">
        <w:rPr>
          <w:rStyle w:val="a"/>
          <w:color w:val="auto"/>
          <w:u w:color="212121"/>
          <w:shd w:val="clear" w:color="auto" w:fill="FFFFFF"/>
        </w:rPr>
        <w:t>)</w:t>
      </w:r>
    </w:p>
    <w:p w14:paraId="361BE7F6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212121"/>
          <w:shd w:val="clear" w:color="auto" w:fill="FFFFFF"/>
        </w:rPr>
        <w:t>Qin-Jia Wang (wangjiaqin2005@sina</w:t>
      </w:r>
      <w:r w:rsidR="00B35137" w:rsidRPr="00707149">
        <w:rPr>
          <w:rStyle w:val="a"/>
          <w:color w:val="auto"/>
          <w:u w:color="212121"/>
          <w:shd w:val="clear" w:color="auto" w:fill="FFFFFF"/>
        </w:rPr>
        <w:t xml:space="preserve">. </w:t>
      </w:r>
      <w:r w:rsidRPr="00707149">
        <w:rPr>
          <w:rStyle w:val="a"/>
          <w:color w:val="auto"/>
          <w:u w:color="212121"/>
          <w:shd w:val="clear" w:color="auto" w:fill="FFFFFF"/>
        </w:rPr>
        <w:t>com)</w:t>
      </w:r>
    </w:p>
    <w:p w14:paraId="679EA341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Hai-Ying Cao (</w:t>
      </w:r>
      <w:proofErr w:type="spellStart"/>
      <w:r w:rsidRPr="00707149">
        <w:rPr>
          <w:color w:val="auto"/>
        </w:rPr>
        <w:t>hai_ying</w:t>
      </w:r>
      <w:proofErr w:type="spellEnd"/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cao@china</w:t>
      </w:r>
      <w:proofErr w:type="spellEnd"/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med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ge</w:t>
      </w:r>
      <w:proofErr w:type="spellEnd"/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com)</w:t>
      </w:r>
    </w:p>
    <w:p w14:paraId="4BE9DB1D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Cai-Bao Hu (</w:t>
      </w:r>
      <w:hyperlink r:id="rId8" w:history="1">
        <w:r w:rsidRPr="00707149">
          <w:rPr>
            <w:rStyle w:val="Hyperlink1"/>
            <w:color w:val="auto"/>
          </w:rPr>
          <w:t>zjicu1996@163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6587D3F4" w14:textId="77777777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 xml:space="preserve">Guo-Rong </w:t>
      </w:r>
      <w:proofErr w:type="spellStart"/>
      <w:r w:rsidRPr="00707149">
        <w:rPr>
          <w:rStyle w:val="a"/>
          <w:color w:val="auto"/>
          <w:u w:color="FF2600"/>
        </w:rPr>
        <w:t>Lyu</w:t>
      </w:r>
      <w:proofErr w:type="spellEnd"/>
      <w:r w:rsidRPr="00707149">
        <w:rPr>
          <w:rStyle w:val="a"/>
          <w:color w:val="auto"/>
          <w:u w:color="FF2600"/>
        </w:rPr>
        <w:t xml:space="preserve"> (</w:t>
      </w:r>
      <w:proofErr w:type="spellStart"/>
      <w:r w:rsidRPr="00707149">
        <w:rPr>
          <w:rStyle w:val="a"/>
          <w:color w:val="auto"/>
          <w:u w:color="FF2600"/>
        </w:rPr>
        <w:t>lgr_feus@sina</w:t>
      </w:r>
      <w:proofErr w:type="spellEnd"/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com)</w:t>
      </w:r>
    </w:p>
    <w:p w14:paraId="26DB317A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 xml:space="preserve">Xin-Ru </w:t>
      </w:r>
      <w:proofErr w:type="spellStart"/>
      <w:r w:rsidRPr="00707149">
        <w:rPr>
          <w:color w:val="auto"/>
        </w:rPr>
        <w:t>Qiu</w:t>
      </w:r>
      <w:proofErr w:type="spellEnd"/>
      <w:r w:rsidRPr="00707149">
        <w:rPr>
          <w:color w:val="auto"/>
        </w:rPr>
        <w:t xml:space="preserve"> (</w:t>
      </w:r>
      <w:hyperlink r:id="rId9" w:history="1">
        <w:r w:rsidRPr="00707149">
          <w:rPr>
            <w:rStyle w:val="Hyperlink1"/>
            <w:color w:val="auto"/>
          </w:rPr>
          <w:t>qiuruxin1234@163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4205D622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Xiao-Ling Ren (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"mailto:renxiaoling@sina.com"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renxiaoling@sina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r w:rsidRPr="00707149">
        <w:rPr>
          <w:rStyle w:val="Hyperlink1"/>
          <w:color w:val="auto"/>
        </w:rPr>
        <w:t>com</w:t>
      </w:r>
      <w:r w:rsidRPr="00707149">
        <w:rPr>
          <w:color w:val="auto"/>
        </w:rPr>
        <w:fldChar w:fldCharType="end"/>
      </w:r>
      <w:r w:rsidRPr="00707149">
        <w:rPr>
          <w:color w:val="auto"/>
        </w:rPr>
        <w:t>)</w:t>
      </w:r>
    </w:p>
    <w:p w14:paraId="74F4B4C2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Xiao-Man Wang (wangxiaomanbj@163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com)</w:t>
      </w:r>
    </w:p>
    <w:p w14:paraId="6AC77195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Jiu-Ye Guo (</w:t>
      </w:r>
      <w:proofErr w:type="spellStart"/>
      <w:r w:rsidRPr="00707149">
        <w:rPr>
          <w:color w:val="auto"/>
        </w:rPr>
        <w:t>jiuyeguobj@sina</w:t>
      </w:r>
      <w:proofErr w:type="spellEnd"/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com)</w:t>
      </w:r>
    </w:p>
    <w:p w14:paraId="005D4BC2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Yue-</w:t>
      </w:r>
      <w:proofErr w:type="spellStart"/>
      <w:r w:rsidRPr="00707149">
        <w:rPr>
          <w:color w:val="auto"/>
        </w:rPr>
        <w:t>Qiao</w:t>
      </w:r>
      <w:proofErr w:type="spellEnd"/>
      <w:r w:rsidRPr="00707149">
        <w:rPr>
          <w:rStyle w:val="a"/>
          <w:color w:val="auto"/>
          <w:vertAlign w:val="superscript"/>
        </w:rPr>
        <w:t xml:space="preserve"> </w:t>
      </w:r>
      <w:r w:rsidRPr="00707149">
        <w:rPr>
          <w:color w:val="auto"/>
        </w:rPr>
        <w:t>Gao (gengsscufy@163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com)</w:t>
      </w:r>
    </w:p>
    <w:p w14:paraId="162FF0E0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Jian-Jun Li (lijianjunbj@163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com)</w:t>
      </w:r>
    </w:p>
    <w:p w14:paraId="483878F9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Li-</w:t>
      </w:r>
      <w:proofErr w:type="spellStart"/>
      <w:r w:rsidRPr="00707149">
        <w:rPr>
          <w:color w:val="auto"/>
        </w:rPr>
        <w:t>Qun</w:t>
      </w:r>
      <w:proofErr w:type="spellEnd"/>
      <w:r w:rsidRPr="00707149">
        <w:rPr>
          <w:color w:val="auto"/>
        </w:rPr>
        <w:t xml:space="preserve"> Jia (</w:t>
      </w:r>
      <w:proofErr w:type="spellStart"/>
      <w:r w:rsidRPr="00707149">
        <w:rPr>
          <w:color w:val="auto"/>
        </w:rPr>
        <w:t>jialiqunbjch@yeah</w:t>
      </w:r>
      <w:proofErr w:type="spellEnd"/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net)</w:t>
      </w:r>
    </w:p>
    <w:p w14:paraId="3985C81F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olor w:val="auto"/>
        </w:rPr>
        <w:t>Ying Liu (</w:t>
      </w:r>
      <w:hyperlink r:id="rId10" w:history="1">
        <w:r w:rsidRPr="00707149">
          <w:rPr>
            <w:rStyle w:val="Hyperlink2"/>
            <w:color w:val="auto"/>
          </w:rPr>
          <w:t>liuyingbj@sina</w:t>
        </w:r>
        <w:r w:rsidR="00B35137" w:rsidRPr="00707149">
          <w:rPr>
            <w:rStyle w:val="Hyperlink2"/>
            <w:color w:val="auto"/>
          </w:rPr>
          <w:t xml:space="preserve">. </w:t>
        </w:r>
        <w:r w:rsidRPr="00707149">
          <w:rPr>
            <w:rStyle w:val="Hyperlink2"/>
            <w:color w:val="auto"/>
          </w:rPr>
          <w:t>com</w:t>
        </w:r>
      </w:hyperlink>
      <w:r w:rsidRPr="00707149">
        <w:rPr>
          <w:rStyle w:val="a"/>
          <w:color w:val="auto"/>
        </w:rPr>
        <w:t>)</w:t>
      </w:r>
    </w:p>
    <w:p w14:paraId="5C5B2D3E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Wei Fu (</w:t>
      </w:r>
      <w:proofErr w:type="spellStart"/>
      <w:r w:rsidRPr="00707149">
        <w:rPr>
          <w:color w:val="auto"/>
        </w:rPr>
        <w:fldChar w:fldCharType="begin"/>
      </w:r>
      <w:r w:rsidRPr="00707149">
        <w:rPr>
          <w:rStyle w:val="Hyperlink1"/>
          <w:color w:val="auto"/>
        </w:rPr>
        <w:instrText xml:space="preserve"> HYPERLINK "mailto:fuweifybj@sina.com"</w:instrText>
      </w:r>
      <w:r w:rsidRPr="00707149">
        <w:rPr>
          <w:color w:val="auto"/>
        </w:rPr>
        <w:fldChar w:fldCharType="separate"/>
      </w:r>
      <w:r w:rsidRPr="00707149">
        <w:rPr>
          <w:rStyle w:val="Hyperlink1"/>
          <w:color w:val="auto"/>
        </w:rPr>
        <w:t>fuweifybj@sina</w:t>
      </w:r>
      <w:proofErr w:type="spellEnd"/>
      <w:r w:rsidR="00B35137" w:rsidRPr="00707149">
        <w:rPr>
          <w:rStyle w:val="Hyperlink1"/>
          <w:color w:val="auto"/>
        </w:rPr>
        <w:t xml:space="preserve">. </w:t>
      </w:r>
      <w:r w:rsidRPr="00707149">
        <w:rPr>
          <w:rStyle w:val="Hyperlink1"/>
          <w:color w:val="auto"/>
        </w:rPr>
        <w:t>com</w:t>
      </w:r>
      <w:r w:rsidRPr="00707149">
        <w:rPr>
          <w:color w:val="auto"/>
        </w:rPr>
        <w:fldChar w:fldCharType="end"/>
      </w:r>
      <w:r w:rsidRPr="00707149">
        <w:rPr>
          <w:color w:val="auto"/>
        </w:rPr>
        <w:t>)</w:t>
      </w:r>
    </w:p>
    <w:p w14:paraId="30E39784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Yan Wang (</w:t>
      </w:r>
      <w:hyperlink r:id="rId11" w:history="1">
        <w:r w:rsidRPr="00707149">
          <w:rPr>
            <w:rStyle w:val="Hyperlink1"/>
            <w:color w:val="auto"/>
          </w:rPr>
          <w:t>vicky2000love@163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rStyle w:val="a"/>
          <w:color w:val="auto"/>
          <w:u w:color="99403D"/>
        </w:rPr>
        <w:t>)</w:t>
      </w:r>
    </w:p>
    <w:p w14:paraId="26385D53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Zu-Lin Lu (luzulin0216@yeah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net)</w:t>
      </w:r>
    </w:p>
    <w:p w14:paraId="5B60FFBC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Hua-Wei Wang (</w:t>
      </w:r>
      <w:hyperlink r:id="rId12" w:history="1">
        <w:r w:rsidRPr="00707149">
          <w:rPr>
            <w:rStyle w:val="Hyperlink1"/>
            <w:color w:val="auto"/>
          </w:rPr>
          <w:t>wanghwah@163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rStyle w:val="a"/>
          <w:color w:val="auto"/>
          <w:u w:color="99403D"/>
        </w:rPr>
        <w:t>)</w:t>
      </w:r>
    </w:p>
    <w:p w14:paraId="333FAD2F" w14:textId="77777777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>Li-LI Shang (mzyyicu@163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com)</w:t>
      </w:r>
    </w:p>
    <w:p w14:paraId="2CE3AE68" w14:textId="77777777" w:rsidR="00A72DD1" w:rsidRPr="00707149" w:rsidRDefault="00A72DD1" w:rsidP="00707149">
      <w:pPr>
        <w:pStyle w:val="A2"/>
        <w:rPr>
          <w:rFonts w:eastAsia="Arial Unicode MS"/>
          <w:color w:val="auto"/>
          <w:szCs w:val="20"/>
          <w:lang/>
        </w:rPr>
      </w:pPr>
      <w:r w:rsidRPr="00707149">
        <w:rPr>
          <w:color w:val="auto"/>
        </w:rPr>
        <w:br w:type="page"/>
      </w:r>
    </w:p>
    <w:p w14:paraId="35A68673" w14:textId="77777777" w:rsidR="00A72DD1" w:rsidRPr="00707149" w:rsidRDefault="00A72DD1" w:rsidP="00707149">
      <w:pPr>
        <w:pStyle w:val="A2"/>
        <w:rPr>
          <w:rStyle w:val="a"/>
          <w:caps/>
          <w:color w:val="auto"/>
        </w:rPr>
      </w:pPr>
      <w:r w:rsidRPr="00707149">
        <w:rPr>
          <w:rStyle w:val="a"/>
          <w:b/>
          <w:bCs/>
          <w:caps/>
          <w:color w:val="auto"/>
        </w:rPr>
        <w:lastRenderedPageBreak/>
        <w:t xml:space="preserve">Keywords: </w:t>
      </w:r>
    </w:p>
    <w:p w14:paraId="5080CC3C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aps/>
          <w:color w:val="auto"/>
        </w:rPr>
        <w:t>l</w:t>
      </w:r>
      <w:r w:rsidRPr="00707149">
        <w:rPr>
          <w:rStyle w:val="a"/>
          <w:color w:val="auto"/>
        </w:rPr>
        <w:t>ung ultrasound (</w:t>
      </w:r>
      <w:r w:rsidRPr="00707149">
        <w:rPr>
          <w:rStyle w:val="a"/>
          <w:caps/>
          <w:color w:val="auto"/>
        </w:rPr>
        <w:t>l</w:t>
      </w:r>
      <w:r w:rsidRPr="00707149">
        <w:rPr>
          <w:rStyle w:val="a"/>
          <w:color w:val="auto"/>
        </w:rPr>
        <w:t>US)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Point-of-care lung ultrasound (POC-LUS)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Lung diseases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Infant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Newborn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  <w:u w:color="99403D"/>
        </w:rPr>
        <w:t xml:space="preserve">Neonatal </w:t>
      </w:r>
      <w:r w:rsidRPr="00707149">
        <w:rPr>
          <w:rStyle w:val="a"/>
          <w:color w:val="auto"/>
          <w:u w:color="99403D"/>
          <w:lang w:val="zh-Hans" w:eastAsia="zh-Hans"/>
        </w:rPr>
        <w:t>ward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</w:rPr>
        <w:t>Neonatal intensive care unit (NICU)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aps/>
          <w:color w:val="auto"/>
        </w:rPr>
        <w:t>e</w:t>
      </w:r>
      <w:r w:rsidRPr="00707149">
        <w:rPr>
          <w:rStyle w:val="a"/>
          <w:color w:val="auto"/>
        </w:rPr>
        <w:t>mergency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Critically ill</w:t>
      </w:r>
    </w:p>
    <w:p w14:paraId="7827E732" w14:textId="77777777" w:rsidR="00A72DD1" w:rsidRPr="00707149" w:rsidRDefault="00A72DD1" w:rsidP="00707149">
      <w:pPr>
        <w:pStyle w:val="A2"/>
        <w:rPr>
          <w:color w:val="auto"/>
        </w:rPr>
      </w:pPr>
    </w:p>
    <w:p w14:paraId="2DDD5B5B" w14:textId="77777777" w:rsidR="00A72DD1" w:rsidRPr="00707149" w:rsidRDefault="00A72DD1" w:rsidP="00707149">
      <w:pPr>
        <w:pStyle w:val="A2"/>
        <w:rPr>
          <w:rStyle w:val="a"/>
          <w:caps/>
          <w:color w:val="auto"/>
        </w:rPr>
      </w:pPr>
      <w:r w:rsidRPr="00707149">
        <w:rPr>
          <w:rStyle w:val="a"/>
          <w:b/>
          <w:bCs/>
          <w:caps/>
          <w:color w:val="auto"/>
        </w:rPr>
        <w:t>SUMMARY:</w:t>
      </w:r>
    </w:p>
    <w:p w14:paraId="20068502" w14:textId="77777777" w:rsidR="00A72DD1" w:rsidRPr="00707149" w:rsidRDefault="00A72DD1" w:rsidP="00707149">
      <w:pPr>
        <w:pStyle w:val="A2"/>
        <w:rPr>
          <w:caps/>
          <w:color w:val="auto"/>
        </w:rPr>
      </w:pPr>
      <w:r w:rsidRPr="00707149">
        <w:rPr>
          <w:color w:val="auto"/>
        </w:rPr>
        <w:t>Lung ultrasound is a noninvasive and valuable tool for bedside evaluation of neonatal lung diseases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However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relative lack of reference standards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protocols and guidelines may </w:t>
      </w:r>
      <w:r w:rsidRPr="00707149">
        <w:rPr>
          <w:rStyle w:val="a"/>
          <w:color w:val="auto"/>
          <w:u w:color="99403D"/>
        </w:rPr>
        <w:t>limit</w:t>
      </w:r>
      <w:r w:rsidRPr="00707149">
        <w:rPr>
          <w:color w:val="auto"/>
        </w:rPr>
        <w:t xml:space="preserve"> its correct application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purpose of this</w:t>
      </w:r>
      <w:r w:rsidRPr="00707149">
        <w:rPr>
          <w:rStyle w:val="a"/>
          <w:color w:val="auto"/>
          <w:u w:color="FF2F92"/>
        </w:rPr>
        <w:t xml:space="preserve"> </w:t>
      </w:r>
      <w:r w:rsidRPr="00707149">
        <w:rPr>
          <w:color w:val="auto"/>
        </w:rPr>
        <w:t>article</w:t>
      </w:r>
      <w:r w:rsidRPr="00707149">
        <w:rPr>
          <w:rStyle w:val="a"/>
          <w:color w:val="auto"/>
          <w:u w:color="FF2F92"/>
        </w:rPr>
        <w:t xml:space="preserve"> </w:t>
      </w:r>
      <w:r w:rsidRPr="00707149">
        <w:rPr>
          <w:color w:val="auto"/>
        </w:rPr>
        <w:t>is to develop a standardized neonatal lung ultrasound diagnostic protocol that will be used in clinical decision-making</w:t>
      </w:r>
      <w:r w:rsidR="00B35137" w:rsidRPr="00707149">
        <w:rPr>
          <w:color w:val="auto"/>
        </w:rPr>
        <w:t xml:space="preserve">. </w:t>
      </w:r>
    </w:p>
    <w:p w14:paraId="35295420" w14:textId="77777777" w:rsidR="00A72DD1" w:rsidRPr="00707149" w:rsidRDefault="00A72DD1" w:rsidP="00707149">
      <w:pPr>
        <w:pStyle w:val="A2"/>
        <w:rPr>
          <w:color w:val="auto"/>
        </w:rPr>
      </w:pPr>
    </w:p>
    <w:p w14:paraId="0D8D2486" w14:textId="77777777" w:rsidR="00A72DD1" w:rsidRPr="00707149" w:rsidRDefault="00A72DD1" w:rsidP="00707149">
      <w:pPr>
        <w:pStyle w:val="A2"/>
        <w:rPr>
          <w:rStyle w:val="a"/>
          <w:color w:val="auto"/>
          <w:lang w:val="de-DE"/>
        </w:rPr>
      </w:pPr>
      <w:r w:rsidRPr="00707149">
        <w:rPr>
          <w:rStyle w:val="a"/>
          <w:b/>
          <w:bCs/>
          <w:color w:val="auto"/>
          <w:lang w:val="de-DE"/>
        </w:rPr>
        <w:t>ABSTRACT:</w:t>
      </w:r>
    </w:p>
    <w:p w14:paraId="7ABED46F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 xml:space="preserve">Ultrasound is a safe bedside imaging tool </w:t>
      </w:r>
      <w:r w:rsidRPr="00707149">
        <w:rPr>
          <w:rStyle w:val="a"/>
          <w:color w:val="auto"/>
          <w:u w:color="99403D"/>
        </w:rPr>
        <w:t xml:space="preserve">that </w:t>
      </w:r>
      <w:r w:rsidRPr="00707149">
        <w:rPr>
          <w:color w:val="auto"/>
        </w:rPr>
        <w:t>obviates the use of ionizing radiation diagnostic procedures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Due to its convenience lung ultrasound has received increasing attention from neonatal physicians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Nevertheless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clear reference standards and guidelines limits are needed for accurate application of </w:t>
      </w:r>
      <w:r w:rsidRPr="00707149">
        <w:rPr>
          <w:rStyle w:val="a"/>
          <w:color w:val="auto"/>
          <w:u w:color="99403D"/>
        </w:rPr>
        <w:t>this diagnostic modality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This document aims to summarize expert opinions and to provide precise </w:t>
      </w:r>
      <w:proofErr w:type="spellStart"/>
      <w:r w:rsidRPr="00707149">
        <w:rPr>
          <w:color w:val="auto"/>
        </w:rPr>
        <w:t>guidances</w:t>
      </w:r>
      <w:proofErr w:type="spellEnd"/>
      <w:r w:rsidRPr="00707149">
        <w:rPr>
          <w:color w:val="auto"/>
        </w:rPr>
        <w:t xml:space="preserve"> that will help facilitate the use of lung ultrasound in the diagnosis of neonatal lung diseases</w:t>
      </w:r>
      <w:r w:rsidR="00B35137" w:rsidRPr="00707149">
        <w:rPr>
          <w:color w:val="auto"/>
        </w:rPr>
        <w:t xml:space="preserve">. </w:t>
      </w:r>
    </w:p>
    <w:p w14:paraId="05E8A987" w14:textId="77777777" w:rsidR="00A72DD1" w:rsidRPr="00707149" w:rsidRDefault="00A72DD1" w:rsidP="00707149">
      <w:pPr>
        <w:pStyle w:val="A2"/>
        <w:rPr>
          <w:color w:val="auto"/>
        </w:rPr>
      </w:pPr>
    </w:p>
    <w:p w14:paraId="49BC559E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b/>
          <w:bCs/>
          <w:color w:val="auto"/>
          <w:u w:color="99403D"/>
        </w:rPr>
        <w:t>INTRODUCTION:</w:t>
      </w:r>
    </w:p>
    <w:p w14:paraId="592D635E" w14:textId="77777777" w:rsidR="00A72DD1" w:rsidRPr="00707149" w:rsidRDefault="00A72DD1" w:rsidP="00707149">
      <w:pPr>
        <w:pStyle w:val="A2"/>
        <w:rPr>
          <w:rStyle w:val="a"/>
          <w:color w:val="auto"/>
          <w:kern w:val="2"/>
          <w:u w:color="99403D"/>
        </w:rPr>
      </w:pPr>
      <w:r w:rsidRPr="00707149">
        <w:rPr>
          <w:rStyle w:val="a"/>
          <w:color w:val="auto"/>
          <w:kern w:val="2"/>
          <w:u w:color="99403D"/>
        </w:rPr>
        <w:t>Chest x-ray (CXR) and/or chest computerized tomography (chest CT) have been the main imaging tools in the diagnosis of lung diseases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Pr="00707149">
        <w:rPr>
          <w:rStyle w:val="a"/>
          <w:color w:val="auto"/>
          <w:kern w:val="2"/>
          <w:u w:color="99403D"/>
        </w:rPr>
        <w:t>For a long time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99403D"/>
        </w:rPr>
        <w:t>lung ultrasound (LUS) was considered a "forbidden zone” in the diagnosing of lung diseases since ultrasonic waves get reflected totally when they encounter air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Pr="00707149">
        <w:rPr>
          <w:rStyle w:val="a"/>
          <w:color w:val="auto"/>
          <w:kern w:val="2"/>
          <w:u w:color="99403D"/>
        </w:rPr>
        <w:t>However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99403D"/>
        </w:rPr>
        <w:t>by utilizing ultrasonic artifacts formed by different pathological changes in adults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99403D"/>
        </w:rPr>
        <w:t xml:space="preserve">children and newborn infants </w:t>
      </w:r>
      <w:r w:rsidRPr="00707149">
        <w:rPr>
          <w:rStyle w:val="a"/>
          <w:color w:val="auto"/>
          <w:kern w:val="2"/>
          <w:u w:color="99403D"/>
          <w:vertAlign w:val="superscript"/>
        </w:rPr>
        <w:t>1-5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99403D"/>
        </w:rPr>
        <w:t>this "forbidden zone" has been contested and point-of-care lung ultrasound (POC-LUS) has been successfully applied for the diagnosis of lung diseases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Pr="00707149">
        <w:rPr>
          <w:rStyle w:val="a"/>
          <w:color w:val="auto"/>
          <w:kern w:val="2"/>
          <w:u w:color="99403D"/>
        </w:rPr>
        <w:t>Some authors have recommended POC-LUS as a preferred imaging modality in evaluation of lung diseases due to its greater accuracy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99403D"/>
        </w:rPr>
        <w:t>reliability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99403D"/>
        </w:rPr>
        <w:t>ease of performance and lack of potential adverse effects (i</w:t>
      </w:r>
      <w:r w:rsidR="00B35137" w:rsidRPr="00707149">
        <w:rPr>
          <w:rStyle w:val="a"/>
          <w:color w:val="auto"/>
          <w:kern w:val="2"/>
          <w:u w:color="99403D"/>
        </w:rPr>
        <w:t>.</w:t>
      </w:r>
      <w:r w:rsidRPr="00707149">
        <w:rPr>
          <w:rStyle w:val="a"/>
          <w:color w:val="auto"/>
          <w:kern w:val="2"/>
          <w:u w:color="99403D"/>
        </w:rPr>
        <w:t>e</w:t>
      </w:r>
      <w:r w:rsidR="00B35137" w:rsidRPr="00707149">
        <w:rPr>
          <w:rStyle w:val="a"/>
          <w:color w:val="auto"/>
          <w:kern w:val="2"/>
          <w:u w:color="99403D"/>
        </w:rPr>
        <w:t>.</w:t>
      </w:r>
      <w:r w:rsidRPr="00707149">
        <w:rPr>
          <w:rStyle w:val="a"/>
          <w:color w:val="auto"/>
          <w:kern w:val="2"/>
          <w:u w:color="99403D"/>
        </w:rPr>
        <w:t>,</w:t>
      </w:r>
      <w:r w:rsidR="00B35137" w:rsidRPr="00707149">
        <w:rPr>
          <w:rStyle w:val="a"/>
          <w:color w:val="auto"/>
          <w:kern w:val="2"/>
          <w:u w:color="99403D"/>
        </w:rPr>
        <w:t xml:space="preserve"> </w:t>
      </w:r>
      <w:r w:rsidRPr="00707149">
        <w:rPr>
          <w:rStyle w:val="a"/>
          <w:color w:val="auto"/>
          <w:kern w:val="2"/>
          <w:u w:color="99403D"/>
        </w:rPr>
        <w:t xml:space="preserve">radiation) </w:t>
      </w:r>
      <w:r w:rsidRPr="00707149">
        <w:rPr>
          <w:rStyle w:val="a"/>
          <w:color w:val="auto"/>
          <w:kern w:val="2"/>
          <w:u w:color="99403D"/>
          <w:vertAlign w:val="superscript"/>
        </w:rPr>
        <w:t>5</w:t>
      </w:r>
      <w:r w:rsidRPr="00707149">
        <w:rPr>
          <w:rStyle w:val="a"/>
          <w:color w:val="auto"/>
          <w:kern w:val="2"/>
          <w:u w:color="99403D"/>
          <w:vertAlign w:val="superscript"/>
          <w:lang w:val="zh-Hans" w:eastAsia="zh-Hans"/>
        </w:rPr>
        <w:t>-7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Pr="00707149">
        <w:rPr>
          <w:rStyle w:val="a"/>
          <w:color w:val="auto"/>
          <w:kern w:val="2"/>
          <w:u w:color="99403D"/>
        </w:rPr>
        <w:t>In some neonatal intensive care units (NICUs)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99403D"/>
        </w:rPr>
        <w:t>POC-LUS has replaced CXR and became the first-line approach used for the diagnosis and differential diagnosis of various neonatal lung diseases</w:t>
      </w:r>
      <w:r w:rsidRPr="00707149">
        <w:rPr>
          <w:rStyle w:val="a"/>
          <w:color w:val="auto"/>
          <w:kern w:val="2"/>
          <w:u w:color="99403D"/>
          <w:vertAlign w:val="superscript"/>
        </w:rPr>
        <w:t xml:space="preserve"> 5-</w:t>
      </w:r>
      <w:r w:rsidRPr="00707149">
        <w:rPr>
          <w:rStyle w:val="a"/>
          <w:color w:val="auto"/>
          <w:kern w:val="2"/>
          <w:u w:color="99403D"/>
          <w:vertAlign w:val="superscript"/>
          <w:lang w:val="zh-Hans" w:eastAsia="zh-Hans"/>
        </w:rPr>
        <w:t>9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</w:p>
    <w:p w14:paraId="3D49E63D" w14:textId="77777777" w:rsidR="00A72DD1" w:rsidRPr="00707149" w:rsidRDefault="00A72DD1" w:rsidP="00707149">
      <w:pPr>
        <w:pStyle w:val="A2"/>
        <w:rPr>
          <w:rStyle w:val="a"/>
          <w:color w:val="auto"/>
          <w:kern w:val="2"/>
          <w:u w:color="99403D"/>
        </w:rPr>
      </w:pPr>
    </w:p>
    <w:p w14:paraId="57128AE0" w14:textId="77777777" w:rsidR="00A72DD1" w:rsidRPr="00707149" w:rsidRDefault="00A72DD1" w:rsidP="00707149">
      <w:pPr>
        <w:pStyle w:val="A2"/>
        <w:rPr>
          <w:rStyle w:val="a"/>
          <w:color w:val="auto"/>
          <w:kern w:val="2"/>
          <w:u w:color="CB1C20"/>
        </w:rPr>
      </w:pPr>
      <w:r w:rsidRPr="00707149">
        <w:rPr>
          <w:rStyle w:val="a"/>
          <w:color w:val="auto"/>
          <w:kern w:val="2"/>
          <w:u w:color="99403D"/>
        </w:rPr>
        <w:t>Nonetheless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the use of POC-LUS remains limited due to the lack of operating protocols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diagnostic standards and the guidelines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>To promote proper utilization of POC-LUS in the neonatal field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the Division of Perinatology of the Society of Chinese Pediatrics and the Division of Neonatal Ultrasound Society of the Chinese Neonatologist Association</w:t>
      </w:r>
      <w:r w:rsidRPr="00707149">
        <w:rPr>
          <w:rStyle w:val="a"/>
          <w:color w:val="auto"/>
          <w:kern w:val="2"/>
          <w:u w:color="FF0000"/>
        </w:rPr>
        <w:t xml:space="preserve"> in combination with the Chinese College of Critical Ultrasound have </w:t>
      </w:r>
      <w:r w:rsidRPr="00707149">
        <w:rPr>
          <w:rStyle w:val="a"/>
          <w:color w:val="auto"/>
          <w:kern w:val="2"/>
          <w:u w:color="CB1C20"/>
        </w:rPr>
        <w:t>organized an international expert panel to review the latest publications on neonatal LUS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>The panel summarized these expert-opinions and developed present LUS protocols and guidelines for its use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>The main objective is to popularize the application of POC-LUS in NICUs is reducing the number of CXR and thus avoiding the potential radiation-induced harmful effects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>As a real-time imaging technique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LUS is user-friendly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easy to learn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and easy to replicate with appropriate training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</w:p>
    <w:p w14:paraId="7D668F9C" w14:textId="77777777" w:rsidR="00A72DD1" w:rsidRPr="00707149" w:rsidRDefault="00A72DD1" w:rsidP="00707149">
      <w:pPr>
        <w:pStyle w:val="A2"/>
        <w:rPr>
          <w:rStyle w:val="a"/>
          <w:color w:val="auto"/>
          <w:kern w:val="2"/>
          <w:u w:color="CB1C20"/>
        </w:rPr>
      </w:pPr>
    </w:p>
    <w:p w14:paraId="62A04483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</w:rPr>
      </w:pPr>
      <w:r w:rsidRPr="00707149">
        <w:rPr>
          <w:rStyle w:val="a"/>
          <w:b/>
          <w:bCs/>
          <w:color w:val="auto"/>
        </w:rPr>
        <w:t>Patients and timing of the LUS examination</w:t>
      </w:r>
    </w:p>
    <w:p w14:paraId="397144B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u w:color="99403D"/>
        </w:rPr>
      </w:pPr>
    </w:p>
    <w:p w14:paraId="4965BBE7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bCs/>
          <w:color w:val="auto"/>
          <w:u w:color="99403D"/>
        </w:rPr>
        <w:lastRenderedPageBreak/>
        <w:t>Indications for initial POC-LUS exam include</w:t>
      </w:r>
      <w:r w:rsidRPr="00707149">
        <w:rPr>
          <w:rStyle w:val="a"/>
          <w:color w:val="auto"/>
          <w:u w:color="99403D"/>
        </w:rPr>
        <w:t xml:space="preserve"> (</w:t>
      </w:r>
      <w:proofErr w:type="spellStart"/>
      <w:r w:rsidRPr="00707149">
        <w:rPr>
          <w:rStyle w:val="a"/>
          <w:color w:val="auto"/>
          <w:u w:color="99403D"/>
        </w:rPr>
        <w:t>i</w:t>
      </w:r>
      <w:proofErr w:type="spellEnd"/>
      <w:r w:rsidRPr="00707149">
        <w:rPr>
          <w:rStyle w:val="a"/>
          <w:color w:val="auto"/>
          <w:u w:color="99403D"/>
        </w:rPr>
        <w:t>) neonate admitted for respiratory distress, (ii) prenatal suspicion of lung lesions, (iii) neonate with a sudden deterioration of respiratory status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5EE67930" w14:textId="77777777" w:rsidR="00A72DD1" w:rsidRPr="00707149" w:rsidRDefault="00A72DD1" w:rsidP="00707149">
      <w:pPr>
        <w:pStyle w:val="A2"/>
        <w:rPr>
          <w:color w:val="auto"/>
        </w:rPr>
      </w:pPr>
    </w:p>
    <w:p w14:paraId="4AC41255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u w:color="99403D"/>
        </w:rPr>
      </w:pPr>
      <w:r w:rsidRPr="00707149">
        <w:rPr>
          <w:rStyle w:val="a"/>
          <w:bCs/>
          <w:color w:val="auto"/>
          <w:u w:color="99403D"/>
        </w:rPr>
        <w:t>Indications for follow-up POC-LUS exam include:</w:t>
      </w:r>
      <w:r w:rsidRPr="00707149">
        <w:rPr>
          <w:rStyle w:val="a"/>
          <w:b/>
          <w:bCs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(</w:t>
      </w:r>
      <w:proofErr w:type="spellStart"/>
      <w:r w:rsidRPr="00707149">
        <w:rPr>
          <w:rStyle w:val="a"/>
          <w:color w:val="auto"/>
          <w:u w:color="99403D"/>
        </w:rPr>
        <w:t>i</w:t>
      </w:r>
      <w:proofErr w:type="spellEnd"/>
      <w:r w:rsidRPr="00707149">
        <w:rPr>
          <w:rStyle w:val="a"/>
          <w:color w:val="auto"/>
          <w:u w:color="99403D"/>
        </w:rPr>
        <w:t>) To help guide respiratory support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In experienced hands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ultrasonography-assisted weaning of mechanical ventilation</w:t>
      </w:r>
      <w:r w:rsidRPr="00707149">
        <w:rPr>
          <w:rStyle w:val="a"/>
          <w:color w:val="auto"/>
          <w:u w:color="99403D"/>
          <w:lang w:val="zh-Hans" w:eastAsia="zh-Hans"/>
        </w:rPr>
        <w:t xml:space="preserve"> </w:t>
      </w:r>
      <w:r w:rsidRPr="00707149">
        <w:rPr>
          <w:rStyle w:val="a"/>
          <w:color w:val="auto"/>
          <w:u w:color="99403D"/>
        </w:rPr>
        <w:t xml:space="preserve">may significantly shorten the duration of mechanical ventilation and reduce </w:t>
      </w:r>
      <w:proofErr w:type="spellStart"/>
      <w:r w:rsidRPr="00707149">
        <w:rPr>
          <w:rStyle w:val="a"/>
          <w:color w:val="auto"/>
          <w:u w:color="99403D"/>
        </w:rPr>
        <w:t>extubation</w:t>
      </w:r>
      <w:proofErr w:type="spellEnd"/>
      <w:r w:rsidRPr="00707149">
        <w:rPr>
          <w:rStyle w:val="a"/>
          <w:color w:val="auto"/>
          <w:u w:color="99403D"/>
        </w:rPr>
        <w:t xml:space="preserve"> failure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(ii) To help guide changes in the level of respiratory support after surfactant delivery as well as to determine the need for a repeat surfactant treatment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(iii) To monitor the progress of respiratory illness when needed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(iv) To follow-up the changes in the lung volume or the degree of atelectasis in the post-bronchoalveolar lavage period (i</w:t>
      </w:r>
      <w:r w:rsidR="00B35137" w:rsidRPr="00707149">
        <w:rPr>
          <w:rStyle w:val="a"/>
          <w:color w:val="auto"/>
          <w:u w:color="99403D"/>
        </w:rPr>
        <w:t>.</w:t>
      </w:r>
      <w:r w:rsidRPr="00707149">
        <w:rPr>
          <w:rStyle w:val="a"/>
          <w:color w:val="auto"/>
          <w:u w:color="99403D"/>
        </w:rPr>
        <w:t>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for infants with meconium aspiration syndrome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severe pneumonia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or atelectasis) as well as to improve visualization of the therapeutic effects of thoracentesis (i</w:t>
      </w:r>
      <w:r w:rsidR="00B35137" w:rsidRPr="00707149">
        <w:rPr>
          <w:rStyle w:val="a"/>
          <w:color w:val="auto"/>
          <w:u w:color="99403D"/>
        </w:rPr>
        <w:t>.</w:t>
      </w:r>
      <w:r w:rsidRPr="00707149">
        <w:rPr>
          <w:rStyle w:val="a"/>
          <w:color w:val="auto"/>
          <w:u w:color="99403D"/>
        </w:rPr>
        <w:t>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 xml:space="preserve">pleural effusion or pneumothorax) </w:t>
      </w:r>
      <w:r w:rsidRPr="00707149">
        <w:rPr>
          <w:rStyle w:val="a"/>
          <w:color w:val="auto"/>
          <w:u w:color="FF2600"/>
          <w:vertAlign w:val="superscript"/>
        </w:rPr>
        <w:t>10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11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5F00364C" w14:textId="77777777" w:rsidR="00A72DD1" w:rsidRPr="00707149" w:rsidRDefault="00A72DD1" w:rsidP="00707149">
      <w:pPr>
        <w:pStyle w:val="A2"/>
        <w:rPr>
          <w:rStyle w:val="a"/>
          <w:color w:val="auto"/>
          <w:u w:color="C57737"/>
        </w:rPr>
      </w:pPr>
    </w:p>
    <w:p w14:paraId="262FDF4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u w:color="C57737"/>
        </w:rPr>
      </w:pPr>
      <w:r w:rsidRPr="00707149">
        <w:rPr>
          <w:rStyle w:val="a"/>
          <w:b/>
          <w:bCs/>
          <w:color w:val="auto"/>
          <w:u w:color="C57737"/>
        </w:rPr>
        <w:t>Lung Ultrasonography Terminology</w:t>
      </w:r>
    </w:p>
    <w:p w14:paraId="159535DB" w14:textId="77777777" w:rsidR="00A72DD1" w:rsidRPr="00707149" w:rsidRDefault="00A72DD1" w:rsidP="00707149">
      <w:pPr>
        <w:pStyle w:val="A2"/>
        <w:rPr>
          <w:rStyle w:val="a"/>
          <w:color w:val="auto"/>
          <w:u w:color="C57737"/>
        </w:rPr>
      </w:pPr>
    </w:p>
    <w:p w14:paraId="183FD998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Pleural line and lung sliding</w:t>
      </w:r>
      <w:r w:rsidRPr="00707149">
        <w:rPr>
          <w:rStyle w:val="a"/>
          <w:i/>
          <w:iCs/>
          <w:color w:val="auto"/>
        </w:rPr>
        <w:t xml:space="preserve"> </w:t>
      </w:r>
      <w:r w:rsidRPr="00707149">
        <w:rPr>
          <w:rStyle w:val="a"/>
          <w:color w:val="auto"/>
          <w:vertAlign w:val="superscript"/>
        </w:rPr>
        <w:t>12</w:t>
      </w:r>
      <w:r w:rsidR="00B35137" w:rsidRPr="00707149">
        <w:rPr>
          <w:rStyle w:val="a"/>
          <w:color w:val="auto"/>
          <w:vertAlign w:val="superscript"/>
        </w:rPr>
        <w:t xml:space="preserve">, </w:t>
      </w:r>
      <w:r w:rsidRPr="00707149">
        <w:rPr>
          <w:rStyle w:val="a"/>
          <w:color w:val="auto"/>
          <w:vertAlign w:val="superscript"/>
        </w:rPr>
        <w:t>13</w:t>
      </w:r>
      <w:r w:rsidRPr="00707149">
        <w:rPr>
          <w:color w:val="auto"/>
        </w:rPr>
        <w:t xml:space="preserve">: A Pleural line is a hyperechoic reflection formed by </w:t>
      </w:r>
      <w:r w:rsidRPr="00707149">
        <w:rPr>
          <w:rStyle w:val="a"/>
          <w:color w:val="auto"/>
          <w:u w:color="941100"/>
        </w:rPr>
        <w:t>the difference in acoustic impedance between the pleural-lung surface interface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appears as a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regular and relatively straight hyperechoic line</w:t>
      </w:r>
      <w:r w:rsidRPr="00707149">
        <w:rPr>
          <w:rStyle w:val="a"/>
          <w:color w:val="auto"/>
          <w:u w:color="99403D"/>
        </w:rPr>
        <w:t>(Suppl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Fig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1)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Blurring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irregularities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interruption of continuity or absence of the pleural line indicates abnormalities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On real-time ultrasound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the pleural line moves in a </w:t>
      </w:r>
      <w:r w:rsidRPr="00707149">
        <w:rPr>
          <w:rStyle w:val="a"/>
          <w:color w:val="auto"/>
          <w:u w:color="99403D"/>
        </w:rPr>
        <w:t xml:space="preserve">to- and </w:t>
      </w:r>
      <w:proofErr w:type="spellStart"/>
      <w:r w:rsidRPr="00707149">
        <w:rPr>
          <w:rStyle w:val="a"/>
          <w:color w:val="auto"/>
          <w:u w:color="99403D"/>
        </w:rPr>
        <w:t>fro</w:t>
      </w:r>
      <w:proofErr w:type="spellEnd"/>
      <w:r w:rsidRPr="00707149">
        <w:rPr>
          <w:rStyle w:val="a"/>
          <w:color w:val="auto"/>
          <w:u w:color="99403D"/>
        </w:rPr>
        <w:t>-</w:t>
      </w:r>
      <w:r w:rsidRPr="00707149">
        <w:rPr>
          <w:color w:val="auto"/>
        </w:rPr>
        <w:t xml:space="preserve"> pattern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synchronized with respiratory movement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This kind of movement is called lung sliding </w:t>
      </w:r>
      <w:r w:rsidRPr="00707149">
        <w:rPr>
          <w:rStyle w:val="a"/>
          <w:color w:val="auto"/>
          <w:u w:color="99403D"/>
        </w:rPr>
        <w:t>(Video 1)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color w:val="auto"/>
        </w:rPr>
        <w:t>The absence of lung sliding is always pathologic</w:t>
      </w:r>
      <w:r w:rsidR="00B35137" w:rsidRPr="00707149">
        <w:rPr>
          <w:color w:val="auto"/>
        </w:rPr>
        <w:t xml:space="preserve">. </w:t>
      </w:r>
    </w:p>
    <w:p w14:paraId="648B572F" w14:textId="77777777" w:rsidR="00A72DD1" w:rsidRPr="00707149" w:rsidRDefault="00A72DD1" w:rsidP="00707149">
      <w:pPr>
        <w:pStyle w:val="A2"/>
        <w:rPr>
          <w:color w:val="auto"/>
        </w:rPr>
      </w:pPr>
    </w:p>
    <w:p w14:paraId="509CA467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A-line</w:t>
      </w:r>
      <w:r w:rsidRPr="00707149">
        <w:rPr>
          <w:rStyle w:val="a"/>
          <w:i/>
          <w:iCs/>
          <w:color w:val="auto"/>
        </w:rPr>
        <w:t xml:space="preserve"> </w:t>
      </w:r>
      <w:r w:rsidRPr="00707149">
        <w:rPr>
          <w:rStyle w:val="a"/>
          <w:color w:val="auto"/>
          <w:u w:color="FF2600"/>
          <w:vertAlign w:val="superscript"/>
        </w:rPr>
        <w:t>12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13</w:t>
      </w:r>
      <w:r w:rsidRPr="00707149">
        <w:rPr>
          <w:color w:val="auto"/>
        </w:rPr>
        <w:t>: An A-line is a type of reverberation artifact caused by multiple reflections of the pleura when the probe perpendicular to the ribs for scanning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A-lines are situated below the pleural line and present as a series of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clear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regular and equidistant </w:t>
      </w:r>
      <w:r w:rsidRPr="00707149">
        <w:rPr>
          <w:rStyle w:val="a"/>
          <w:color w:val="auto"/>
          <w:u w:color="99403D"/>
        </w:rPr>
        <w:t>hyperechoic</w:t>
      </w:r>
      <w:r w:rsidRPr="00707149">
        <w:rPr>
          <w:color w:val="auto"/>
        </w:rPr>
        <w:t xml:space="preserve"> parallel lines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echoes of the A-lines gradually diminish as they move deeper into the lung field where they ultimately</w:t>
      </w:r>
      <w:r w:rsidRPr="00707149">
        <w:rPr>
          <w:rStyle w:val="a"/>
          <w:color w:val="auto"/>
          <w:u w:color="99403D"/>
        </w:rPr>
        <w:t xml:space="preserve"> disappear </w:t>
      </w:r>
      <w:r w:rsidRPr="00707149">
        <w:rPr>
          <w:rStyle w:val="a"/>
          <w:color w:val="auto"/>
          <w:u w:color="FF2600"/>
        </w:rPr>
        <w:t>(Suppl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2)</w:t>
      </w:r>
      <w:r w:rsidR="00B35137" w:rsidRPr="00707149">
        <w:rPr>
          <w:color w:val="auto"/>
        </w:rPr>
        <w:t xml:space="preserve">. </w:t>
      </w:r>
    </w:p>
    <w:p w14:paraId="245BE6B3" w14:textId="77777777" w:rsidR="00A72DD1" w:rsidRPr="00707149" w:rsidRDefault="00A72DD1" w:rsidP="00707149">
      <w:pPr>
        <w:pStyle w:val="A2"/>
        <w:rPr>
          <w:color w:val="auto"/>
        </w:rPr>
      </w:pPr>
    </w:p>
    <w:p w14:paraId="74AE2E5A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B-line</w:t>
      </w:r>
      <w:r w:rsidR="00B35137" w:rsidRPr="00707149">
        <w:rPr>
          <w:rStyle w:val="a"/>
          <w:b/>
          <w:bCs/>
          <w:i/>
          <w:iCs/>
          <w:color w:val="auto"/>
        </w:rPr>
        <w:t xml:space="preserve">, </w:t>
      </w:r>
      <w:r w:rsidRPr="00707149">
        <w:rPr>
          <w:rStyle w:val="a"/>
          <w:b/>
          <w:bCs/>
          <w:i/>
          <w:iCs/>
          <w:color w:val="auto"/>
        </w:rPr>
        <w:t xml:space="preserve">confluent B-line and alveolar-interstitial syndrome </w:t>
      </w:r>
      <w:r w:rsidRPr="00707149">
        <w:rPr>
          <w:rStyle w:val="a"/>
          <w:color w:val="auto"/>
          <w:u w:color="FF2600"/>
          <w:vertAlign w:val="superscript"/>
        </w:rPr>
        <w:t>13-15</w:t>
      </w:r>
      <w:r w:rsidRPr="00707149">
        <w:rPr>
          <w:color w:val="auto"/>
        </w:rPr>
        <w:t>: Based on current literature and our clinical experiences in the field of neonatal lung diseases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we </w:t>
      </w:r>
      <w:r w:rsidRPr="00707149">
        <w:rPr>
          <w:rStyle w:val="a"/>
          <w:color w:val="auto"/>
          <w:u w:color="99403D"/>
        </w:rPr>
        <w:t xml:space="preserve">have defined </w:t>
      </w:r>
      <w:r w:rsidRPr="00707149">
        <w:rPr>
          <w:color w:val="auto"/>
        </w:rPr>
        <w:t>these terms as follows: A single B-line is a type of linear hyperechoic reflection of an artifact caused by an ultrasound wave encountering the alveolar gas-liquid interface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B-lines arise from and are roughly vertical to the pleural line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They spread downwards to the edge of the screen without fading and move in synchrony with lung sliding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A confluent B-line is defined as the entire intercostal space </w:t>
      </w:r>
      <w:r w:rsidRPr="00707149">
        <w:rPr>
          <w:rStyle w:val="a"/>
          <w:color w:val="auto"/>
          <w:u w:color="99403D"/>
        </w:rPr>
        <w:t>filled with</w:t>
      </w:r>
      <w:r w:rsidRPr="00707149">
        <w:rPr>
          <w:color w:val="auto"/>
        </w:rPr>
        <w:t xml:space="preserve"> B-lines (B-line fusion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reflecting B-lines that are difficult to distinguish and count) between two acoustic shadows of the ribs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Alveolar-interstitial syndrome (AIS) is defined as two or more sequential intercostal spaces with confluent B-lines in any scanning area</w:t>
      </w:r>
      <w:r w:rsidRPr="00707149">
        <w:rPr>
          <w:rStyle w:val="a"/>
          <w:color w:val="auto"/>
          <w:u w:color="99403D"/>
        </w:rPr>
        <w:t xml:space="preserve"> (</w:t>
      </w:r>
      <w:r w:rsidRPr="00707149">
        <w:rPr>
          <w:rStyle w:val="a"/>
          <w:color w:val="auto"/>
          <w:u w:color="FF2600"/>
        </w:rPr>
        <w:t>Suppl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3</w:t>
      </w:r>
      <w:r w:rsidRPr="00707149">
        <w:rPr>
          <w:rStyle w:val="a"/>
          <w:color w:val="auto"/>
          <w:u w:color="99403D"/>
        </w:rPr>
        <w:t>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59351DEB" w14:textId="77777777" w:rsidR="00A72DD1" w:rsidRPr="00707149" w:rsidRDefault="00A72DD1" w:rsidP="00707149">
      <w:pPr>
        <w:pStyle w:val="A2"/>
        <w:rPr>
          <w:color w:val="auto"/>
        </w:rPr>
      </w:pPr>
    </w:p>
    <w:p w14:paraId="65C99783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Compact B-lines and white lung</w:t>
      </w:r>
      <w:r w:rsidRPr="00707149">
        <w:rPr>
          <w:rStyle w:val="a"/>
          <w:color w:val="auto"/>
          <w:u w:color="FF2600"/>
          <w:vertAlign w:val="superscript"/>
        </w:rPr>
        <w:t>15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16</w:t>
      </w:r>
      <w:r w:rsidRPr="00707149">
        <w:rPr>
          <w:color w:val="auto"/>
        </w:rPr>
        <w:t>: When the probe is used to scan perpendicular to the ribs the presence of concentrated B-lines may cause the acoustic shadow of the ribs to disappear within the entire scanning zone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type of B-line is called a compact B-line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 white lung</w:t>
      </w:r>
      <w:r w:rsidRPr="00707149">
        <w:rPr>
          <w:rStyle w:val="a"/>
          <w:color w:val="auto"/>
          <w:u w:color="99403D"/>
        </w:rPr>
        <w:t xml:space="preserve"> is </w:t>
      </w:r>
      <w:r w:rsidRPr="00707149">
        <w:rPr>
          <w:rStyle w:val="a"/>
          <w:color w:val="auto"/>
          <w:u w:color="99403D"/>
        </w:rPr>
        <w:lastRenderedPageBreak/>
        <w:t>present</w:t>
      </w:r>
      <w:r w:rsidRPr="00707149">
        <w:rPr>
          <w:color w:val="auto"/>
        </w:rPr>
        <w:t xml:space="preserve"> when each scanning zone on both sides of the lung presents as compact B-lines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Compact B-lines and a white lung are manifestations of severe pulmonary edema </w:t>
      </w:r>
      <w:r w:rsidRPr="00707149">
        <w:rPr>
          <w:rStyle w:val="a"/>
          <w:color w:val="auto"/>
          <w:u w:color="99403D"/>
        </w:rPr>
        <w:t>(</w:t>
      </w:r>
      <w:r w:rsidRPr="00707149">
        <w:rPr>
          <w:rStyle w:val="a"/>
          <w:color w:val="auto"/>
          <w:u w:color="FF2600"/>
        </w:rPr>
        <w:t>Suppl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4</w:t>
      </w:r>
      <w:r w:rsidRPr="00707149">
        <w:rPr>
          <w:rStyle w:val="a"/>
          <w:color w:val="auto"/>
          <w:u w:color="99403D"/>
        </w:rPr>
        <w:t>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01C65FF3" w14:textId="77777777" w:rsidR="00A72DD1" w:rsidRPr="00707149" w:rsidRDefault="00A72DD1" w:rsidP="00707149">
      <w:pPr>
        <w:pStyle w:val="A2"/>
        <w:rPr>
          <w:b/>
          <w:bCs/>
          <w:color w:val="auto"/>
        </w:rPr>
      </w:pPr>
    </w:p>
    <w:p w14:paraId="325B9B36" w14:textId="77777777" w:rsidR="00A72DD1" w:rsidRPr="00707149" w:rsidRDefault="00A72DD1" w:rsidP="00707149">
      <w:pPr>
        <w:pStyle w:val="A2"/>
        <w:rPr>
          <w:rStyle w:val="a"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Lung consolidation and shred sign</w:t>
      </w:r>
      <w:r w:rsidRPr="00707149">
        <w:rPr>
          <w:rStyle w:val="a"/>
          <w:color w:val="auto"/>
          <w:u w:color="FF2600"/>
          <w:vertAlign w:val="superscript"/>
          <w:lang w:val="nl-NL"/>
        </w:rPr>
        <w:t>17</w:t>
      </w:r>
      <w:r w:rsidR="00B35137" w:rsidRPr="00707149">
        <w:rPr>
          <w:rStyle w:val="a"/>
          <w:color w:val="auto"/>
          <w:u w:color="FF2600"/>
          <w:vertAlign w:val="superscript"/>
          <w:lang w:val="nl-NL"/>
        </w:rPr>
        <w:t xml:space="preserve">, </w:t>
      </w:r>
      <w:r w:rsidRPr="00707149">
        <w:rPr>
          <w:rStyle w:val="a"/>
          <w:color w:val="auto"/>
          <w:u w:color="FF2600"/>
          <w:vertAlign w:val="superscript"/>
          <w:lang w:val="nl-NL"/>
        </w:rPr>
        <w:t>18</w:t>
      </w:r>
      <w:r w:rsidRPr="00707149">
        <w:rPr>
          <w:color w:val="auto"/>
        </w:rPr>
        <w:t>: On LUS lung fields may have a tissue-like density (lung tissue ‘hepatization’)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which usually represents lung consolidation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consolidation may be accompanied by air bronchograms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fluid bronchograms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or even dynamic air bronchograms in the most severe cases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(Video 2)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When the boundary between consolidated lung tissue and aerated lung tissue is unclear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the hyperechoic ultrasonic signs formed between the two areas are called shred signs </w:t>
      </w:r>
      <w:r w:rsidRPr="00707149">
        <w:rPr>
          <w:rStyle w:val="a"/>
          <w:color w:val="auto"/>
          <w:u w:color="FF2600"/>
        </w:rPr>
        <w:t>(Suppl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5)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7F5E275B" w14:textId="77777777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</w:p>
    <w:p w14:paraId="5A18BC80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i/>
          <w:iCs/>
          <w:color w:val="auto"/>
          <w:lang w:val="de-DE"/>
        </w:rPr>
        <w:t>Lung pulse</w:t>
      </w:r>
      <w:r w:rsidRPr="00707149">
        <w:rPr>
          <w:rStyle w:val="a"/>
          <w:color w:val="auto"/>
          <w:u w:color="FF2600"/>
          <w:vertAlign w:val="superscript"/>
        </w:rPr>
        <w:t>19</w:t>
      </w:r>
      <w:r w:rsidRPr="00707149">
        <w:rPr>
          <w:color w:val="auto"/>
        </w:rPr>
        <w:t>: If lung consolidation is sufficiently large and near the edges of the heart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consolidated lung may appear to be pulsating synchronized with the heartbeat when observed with real-time ultrasound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sign is called the lung pulse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(Video 3)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020470D1" w14:textId="77777777" w:rsidR="00A72DD1" w:rsidRPr="00707149" w:rsidRDefault="00A72DD1" w:rsidP="00707149">
      <w:pPr>
        <w:pStyle w:val="A2"/>
        <w:rPr>
          <w:color w:val="auto"/>
        </w:rPr>
      </w:pPr>
    </w:p>
    <w:p w14:paraId="7F68AE21" w14:textId="77777777" w:rsidR="00A72DD1" w:rsidRPr="00707149" w:rsidRDefault="00A72DD1" w:rsidP="00707149">
      <w:pPr>
        <w:pStyle w:val="A2"/>
        <w:rPr>
          <w:rStyle w:val="a"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Lung point</w:t>
      </w:r>
      <w:r w:rsidRPr="00707149">
        <w:rPr>
          <w:rStyle w:val="a"/>
          <w:color w:val="auto"/>
          <w:u w:color="FF2600"/>
          <w:vertAlign w:val="superscript"/>
        </w:rPr>
        <w:t>13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18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20</w:t>
      </w:r>
      <w:r w:rsidRPr="00707149">
        <w:rPr>
          <w:color w:val="auto"/>
        </w:rPr>
        <w:t>: Under real-time ultrasound the appearance of an alternate area where lung sliding is present and then absent is called lung point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lung point is a specific sign of a pneumothorax and can accurately locate the position of the gas boundary when a mild-moderate pneumothorax is present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(Suppl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6</w:t>
      </w:r>
      <w:r w:rsidRPr="00707149">
        <w:rPr>
          <w:rStyle w:val="a"/>
          <w:color w:val="auto"/>
          <w:u w:color="99403D"/>
        </w:rPr>
        <w:t>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6DED2EA2" w14:textId="77777777" w:rsidR="00A72DD1" w:rsidRPr="00707149" w:rsidRDefault="00A72DD1" w:rsidP="00707149">
      <w:pPr>
        <w:pStyle w:val="A2"/>
        <w:rPr>
          <w:color w:val="auto"/>
        </w:rPr>
      </w:pPr>
    </w:p>
    <w:p w14:paraId="3F22FD5B" w14:textId="77777777" w:rsidR="00A72DD1" w:rsidRPr="00707149" w:rsidRDefault="00A72DD1" w:rsidP="00707149">
      <w:pPr>
        <w:pStyle w:val="A2"/>
        <w:rPr>
          <w:rStyle w:val="a"/>
          <w:color w:val="auto"/>
          <w:u w:color="FF2600"/>
          <w:vertAlign w:val="superscript"/>
        </w:rPr>
      </w:pPr>
      <w:r w:rsidRPr="00707149">
        <w:rPr>
          <w:rStyle w:val="a"/>
          <w:b/>
          <w:bCs/>
          <w:i/>
          <w:iCs/>
          <w:color w:val="auto"/>
        </w:rPr>
        <w:t>Double lung point</w:t>
      </w:r>
      <w:r w:rsidRPr="00707149">
        <w:rPr>
          <w:rStyle w:val="a"/>
          <w:color w:val="auto"/>
          <w:u w:color="FF2600"/>
          <w:vertAlign w:val="superscript"/>
        </w:rPr>
        <w:t xml:space="preserve">21: </w:t>
      </w:r>
      <w:r w:rsidRPr="00707149">
        <w:rPr>
          <w:rStyle w:val="a"/>
          <w:color w:val="auto"/>
          <w:u w:color="99403D"/>
        </w:rPr>
        <w:t>Due to the differences in the severities and/or the natures of the lesions in different area of the lungs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a clear difference between the upper and lower lung fields could be found when perpendicular scans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 xml:space="preserve">which forms a sharp cut-off point between the upper and lower lung field is known as a double point </w:t>
      </w:r>
      <w:r w:rsidRPr="00707149">
        <w:rPr>
          <w:rStyle w:val="a"/>
          <w:color w:val="auto"/>
          <w:kern w:val="2"/>
          <w:u w:color="99403D"/>
        </w:rPr>
        <w:t>(</w:t>
      </w:r>
      <w:r w:rsidRPr="00707149">
        <w:rPr>
          <w:rStyle w:val="a"/>
          <w:color w:val="auto"/>
          <w:kern w:val="2"/>
          <w:u w:color="FF2600"/>
        </w:rPr>
        <w:t>Suppl</w:t>
      </w:r>
      <w:r w:rsidR="00B35137" w:rsidRPr="00707149">
        <w:rPr>
          <w:rStyle w:val="a"/>
          <w:color w:val="auto"/>
          <w:kern w:val="2"/>
          <w:u w:color="FF2600"/>
        </w:rPr>
        <w:t xml:space="preserve">. </w:t>
      </w:r>
      <w:r w:rsidRPr="00707149">
        <w:rPr>
          <w:rStyle w:val="a"/>
          <w:color w:val="auto"/>
          <w:kern w:val="2"/>
          <w:u w:color="FF2600"/>
        </w:rPr>
        <w:t>Fig</w:t>
      </w:r>
      <w:r w:rsidR="00B35137" w:rsidRPr="00707149">
        <w:rPr>
          <w:rStyle w:val="a"/>
          <w:color w:val="auto"/>
          <w:kern w:val="2"/>
          <w:u w:color="FF2600"/>
        </w:rPr>
        <w:t xml:space="preserve">. </w:t>
      </w:r>
      <w:r w:rsidRPr="00707149">
        <w:rPr>
          <w:rStyle w:val="a"/>
          <w:color w:val="auto"/>
          <w:kern w:val="2"/>
          <w:u w:color="FF2600"/>
        </w:rPr>
        <w:t>7</w:t>
      </w:r>
      <w:r w:rsidRPr="00707149">
        <w:rPr>
          <w:rStyle w:val="a"/>
          <w:color w:val="auto"/>
          <w:kern w:val="2"/>
          <w:u w:color="99403D"/>
        </w:rPr>
        <w:t>)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</w:p>
    <w:p w14:paraId="3C5E5351" w14:textId="77777777" w:rsidR="00A72DD1" w:rsidRPr="00707149" w:rsidRDefault="00A72DD1" w:rsidP="00707149">
      <w:pPr>
        <w:pStyle w:val="A2"/>
        <w:rPr>
          <w:color w:val="auto"/>
        </w:rPr>
      </w:pPr>
    </w:p>
    <w:p w14:paraId="09AF1A4E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Sandy beach sign and stratosphere sign</w:t>
      </w:r>
      <w:r w:rsidRPr="00707149">
        <w:rPr>
          <w:rStyle w:val="a"/>
          <w:color w:val="auto"/>
          <w:u w:color="FF2600"/>
          <w:vertAlign w:val="superscript"/>
        </w:rPr>
        <w:t>20-22</w:t>
      </w:r>
      <w:r w:rsidRPr="00707149">
        <w:rPr>
          <w:color w:val="auto"/>
        </w:rPr>
        <w:t>: Under M-mode ultrasonography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 series of wavy-line echoes above the pleural line and the uniform granular dot echo (generated by the lung sliding) below the pleural line can together form a beach-like sign known as a sandy beach sign or seashore sign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When lung sliding disappears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granular dot echoes are replaced by a series of horizontal parallel lines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kind of ultrasonic sign is known as a stratosphere sign or barcode sign</w:t>
      </w:r>
      <w:r w:rsidRPr="00707149">
        <w:rPr>
          <w:rStyle w:val="a"/>
          <w:color w:val="auto"/>
          <w:u w:color="FF2600"/>
        </w:rPr>
        <w:t xml:space="preserve"> (Suppl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8)</w:t>
      </w:r>
      <w:r w:rsidR="00B35137" w:rsidRPr="00707149">
        <w:rPr>
          <w:rStyle w:val="a"/>
          <w:color w:val="auto"/>
          <w:u w:color="FF2600"/>
        </w:rPr>
        <w:t>.</w:t>
      </w:r>
    </w:p>
    <w:p w14:paraId="1D90C794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</w:p>
    <w:p w14:paraId="564536CE" w14:textId="77777777" w:rsidR="00A72DD1" w:rsidRPr="00707149" w:rsidRDefault="00A72DD1" w:rsidP="00707149">
      <w:pPr>
        <w:pStyle w:val="A2"/>
        <w:rPr>
          <w:rStyle w:val="a"/>
          <w:b/>
          <w:bCs/>
          <w:caps/>
          <w:color w:val="auto"/>
          <w:u w:color="99403D"/>
        </w:rPr>
      </w:pPr>
      <w:r w:rsidRPr="00707149">
        <w:rPr>
          <w:rStyle w:val="a"/>
          <w:b/>
          <w:bCs/>
          <w:caps/>
          <w:color w:val="auto"/>
          <w:u w:color="99403D"/>
        </w:rPr>
        <w:t>PROTOCOL:</w:t>
      </w:r>
    </w:p>
    <w:p w14:paraId="385465F6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color w:val="auto"/>
          <w:u w:color="212121"/>
          <w:shd w:val="clear" w:color="auto" w:fill="FFFFFF"/>
        </w:rPr>
        <w:t xml:space="preserve">This work was approved by the research ethics committee of </w:t>
      </w:r>
      <w:r w:rsidRPr="00707149">
        <w:rPr>
          <w:rStyle w:val="a"/>
          <w:color w:val="auto"/>
        </w:rPr>
        <w:t>Beijing Chaoyang District Committee of Science</w:t>
      </w:r>
      <w:r w:rsidRPr="00707149">
        <w:rPr>
          <w:rStyle w:val="a"/>
          <w:color w:val="auto"/>
          <w:lang w:val="zh-Hans" w:eastAsia="zh-Hans"/>
        </w:rPr>
        <w:t xml:space="preserve"> &amp;</w:t>
      </w:r>
      <w:r w:rsidRPr="00707149">
        <w:rPr>
          <w:rStyle w:val="a"/>
          <w:color w:val="auto"/>
        </w:rPr>
        <w:t xml:space="preserve"> Technology</w:t>
      </w:r>
      <w:r w:rsidRPr="00707149">
        <w:rPr>
          <w:rStyle w:val="a"/>
          <w:color w:val="auto"/>
          <w:lang w:val="zh-Hans" w:eastAsia="zh-Hans"/>
        </w:rPr>
        <w:t xml:space="preserve"> </w:t>
      </w:r>
      <w:r w:rsidRPr="00707149">
        <w:rPr>
          <w:rStyle w:val="a"/>
          <w:color w:val="auto"/>
          <w:u w:color="212121"/>
          <w:shd w:val="clear" w:color="auto" w:fill="FFFFFF"/>
          <w:lang w:val="zh-Hans" w:eastAsia="zh-Hans"/>
        </w:rPr>
        <w:t xml:space="preserve">and the </w:t>
      </w:r>
      <w:r w:rsidRPr="00707149">
        <w:rPr>
          <w:rStyle w:val="a"/>
          <w:color w:val="auto"/>
          <w:u w:color="212121"/>
          <w:shd w:val="clear" w:color="auto" w:fill="FFFFFF"/>
        </w:rPr>
        <w:t>ethics committee of</w:t>
      </w:r>
      <w:r w:rsidRPr="00707149">
        <w:rPr>
          <w:rStyle w:val="a"/>
          <w:color w:val="auto"/>
          <w:u w:color="212121"/>
          <w:shd w:val="clear" w:color="auto" w:fill="FFFFFF"/>
          <w:lang w:val="zh-Hans" w:eastAsia="zh-Hans"/>
        </w:rPr>
        <w:t xml:space="preserve"> </w:t>
      </w:r>
      <w:r w:rsidRPr="00707149">
        <w:rPr>
          <w:rStyle w:val="a"/>
          <w:color w:val="auto"/>
          <w:u w:color="212121"/>
          <w:shd w:val="clear" w:color="auto" w:fill="FFFFFF"/>
        </w:rPr>
        <w:t>Beijing Chaoyang District Maternal and child Health</w:t>
      </w:r>
      <w:r w:rsidRPr="00707149">
        <w:rPr>
          <w:rStyle w:val="a"/>
          <w:color w:val="auto"/>
          <w:u w:color="212121"/>
          <w:shd w:val="clear" w:color="auto" w:fill="FFFFFF"/>
          <w:lang w:val="zh-Hans" w:eastAsia="zh-Hans"/>
        </w:rPr>
        <w:t>c</w:t>
      </w:r>
      <w:r w:rsidRPr="00707149">
        <w:rPr>
          <w:rStyle w:val="a"/>
          <w:color w:val="auto"/>
          <w:u w:color="212121"/>
          <w:shd w:val="clear" w:color="auto" w:fill="FFFFFF"/>
        </w:rPr>
        <w:t>are Hospital</w:t>
      </w:r>
      <w:r w:rsidR="00B35137" w:rsidRPr="00707149">
        <w:rPr>
          <w:rStyle w:val="a"/>
          <w:color w:val="auto"/>
          <w:u w:color="212121"/>
          <w:shd w:val="clear" w:color="auto" w:fill="FFFFFF"/>
        </w:rPr>
        <w:t xml:space="preserve">, </w:t>
      </w:r>
      <w:r w:rsidRPr="00707149">
        <w:rPr>
          <w:rStyle w:val="a"/>
          <w:color w:val="auto"/>
          <w:u w:color="212121"/>
          <w:shd w:val="clear" w:color="auto" w:fill="FFFFFF"/>
        </w:rPr>
        <w:t xml:space="preserve">and </w:t>
      </w:r>
      <w:r w:rsidRPr="00707149">
        <w:rPr>
          <w:rStyle w:val="a"/>
          <w:color w:val="auto"/>
          <w:u w:color="99403D"/>
        </w:rPr>
        <w:t>that the protocol follows the guidelines of</w:t>
      </w:r>
      <w:r w:rsidRPr="00707149">
        <w:rPr>
          <w:rStyle w:val="a"/>
          <w:color w:val="auto"/>
          <w:u w:color="99403D"/>
          <w:lang w:val="zh-Hans" w:eastAsia="zh-Hans"/>
        </w:rPr>
        <w:t xml:space="preserve"> </w:t>
      </w:r>
      <w:r w:rsidRPr="00707149">
        <w:rPr>
          <w:rStyle w:val="a"/>
          <w:color w:val="auto"/>
          <w:u w:color="99403D"/>
        </w:rPr>
        <w:t>the hospital’s human research ethics committee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color w:val="auto"/>
        </w:rPr>
        <w:cr/>
      </w:r>
      <w:r w:rsidRPr="00707149">
        <w:rPr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 xml:space="preserve">. </w:t>
      </w:r>
      <w:r w:rsidRPr="00707149">
        <w:rPr>
          <w:rStyle w:val="a"/>
          <w:b/>
          <w:bCs/>
          <w:color w:val="auto"/>
          <w:highlight w:val="yellow"/>
        </w:rPr>
        <w:t xml:space="preserve">Ultrasound exam preparation </w:t>
      </w:r>
    </w:p>
    <w:p w14:paraId="18D86224" w14:textId="77777777" w:rsidR="00A72DD1" w:rsidRPr="00707149" w:rsidRDefault="00A72DD1" w:rsidP="00707149">
      <w:pPr>
        <w:pStyle w:val="A2"/>
        <w:rPr>
          <w:rStyle w:val="a"/>
          <w:rFonts w:eastAsia="DengXian"/>
          <w:b/>
          <w:bCs/>
          <w:color w:val="auto"/>
          <w:highlight w:val="yellow"/>
          <w:lang w:val="zh-Hans" w:eastAsia="zh-Hans"/>
        </w:rPr>
      </w:pPr>
    </w:p>
    <w:p w14:paraId="4039B567" w14:textId="77777777" w:rsidR="00A72DD1" w:rsidRPr="00707149" w:rsidRDefault="00A72DD1" w:rsidP="00707149">
      <w:pPr>
        <w:pStyle w:val="A2"/>
        <w:rPr>
          <w:rStyle w:val="a"/>
          <w:b/>
          <w:iCs/>
          <w:color w:val="auto"/>
          <w:highlight w:val="yellow"/>
        </w:rPr>
      </w:pP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1</w:t>
      </w:r>
      <w:r w:rsidRPr="00707149">
        <w:rPr>
          <w:rStyle w:val="a"/>
          <w:rFonts w:eastAsia="DengXian"/>
          <w:b/>
          <w:bCs/>
          <w:color w:val="auto"/>
          <w:highlight w:val="yellow"/>
          <w:lang w:eastAsia="zh-Hans"/>
        </w:rPr>
        <w:t xml:space="preserve">. </w:t>
      </w:r>
      <w:r w:rsidRPr="00707149">
        <w:rPr>
          <w:rStyle w:val="a"/>
          <w:b/>
          <w:iCs/>
          <w:color w:val="auto"/>
          <w:highlight w:val="yellow"/>
        </w:rPr>
        <w:t>Probe selection</w:t>
      </w:r>
    </w:p>
    <w:p w14:paraId="00F0FE59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</w:rPr>
      </w:pPr>
    </w:p>
    <w:p w14:paraId="385A4C36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highlight w:val="yellow"/>
        </w:rPr>
        <w:t>1.1.1. Select a high-frequency linear probe (≥</w:t>
      </w:r>
      <w:r w:rsidRPr="00707149">
        <w:rPr>
          <w:rStyle w:val="a"/>
          <w:color w:val="auto"/>
          <w:highlight w:val="yellow"/>
          <w:lang w:val="zh-Hans" w:eastAsia="zh-Hans"/>
        </w:rPr>
        <w:t>9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 xml:space="preserve">. </w:t>
      </w:r>
      <w:r w:rsidRPr="00707149">
        <w:rPr>
          <w:rStyle w:val="a"/>
          <w:color w:val="auto"/>
          <w:highlight w:val="yellow"/>
          <w:lang w:val="zh-Hans" w:eastAsia="zh-Hans"/>
        </w:rPr>
        <w:t>0</w:t>
      </w:r>
      <w:r w:rsidRPr="00707149">
        <w:rPr>
          <w:rStyle w:val="a"/>
          <w:color w:val="auto"/>
          <w:highlight w:val="yellow"/>
        </w:rPr>
        <w:t xml:space="preserve">MHz) for </w:t>
      </w:r>
      <w:r w:rsidRPr="00707149">
        <w:rPr>
          <w:rStyle w:val="a"/>
          <w:color w:val="auto"/>
          <w:kern w:val="2"/>
          <w:highlight w:val="yellow"/>
          <w:u w:color="CB1C20"/>
        </w:rPr>
        <w:t xml:space="preserve">POC-LUS </w:t>
      </w:r>
      <w:r w:rsidRPr="00707149">
        <w:rPr>
          <w:rStyle w:val="a"/>
          <w:color w:val="auto"/>
          <w:highlight w:val="yellow"/>
        </w:rPr>
        <w:t>to ensure high resolution</w:t>
      </w:r>
      <w:r w:rsidR="00B35137" w:rsidRPr="00707149">
        <w:rPr>
          <w:rStyle w:val="a"/>
          <w:color w:val="auto"/>
          <w:highlight w:val="yellow"/>
        </w:rPr>
        <w:t xml:space="preserve">. </w:t>
      </w:r>
      <w:r w:rsidRPr="00707149">
        <w:rPr>
          <w:rStyle w:val="a"/>
          <w:color w:val="auto"/>
          <w:highlight w:val="yellow"/>
        </w:rPr>
        <w:cr/>
      </w:r>
    </w:p>
    <w:p w14:paraId="7B2A9014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lang w:val="zh-Hans" w:eastAsia="zh-Hans"/>
        </w:rPr>
        <w:lastRenderedPageBreak/>
        <w:t>NOTE</w:t>
      </w:r>
      <w:r w:rsidRPr="00707149">
        <w:rPr>
          <w:rStyle w:val="a"/>
          <w:color w:val="auto"/>
        </w:rPr>
        <w:t xml:space="preserve">: </w:t>
      </w:r>
      <w:r w:rsidRPr="00707149">
        <w:rPr>
          <w:rStyle w:val="a"/>
          <w:color w:val="auto"/>
          <w:u w:color="99403D"/>
        </w:rPr>
        <w:t>Higher frequency linear probe is used to assure higher resolution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For infant with a lower gestational age or lower birth weight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a higher frequency probe is required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When the penetration is not enough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decrease the frequency or change to a lower frequency liner probe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If no suitable linear probe is available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consider using a high-frequency (≥8</w:t>
      </w:r>
      <w:r w:rsidR="00B35137" w:rsidRPr="00707149">
        <w:rPr>
          <w:rStyle w:val="a"/>
          <w:color w:val="auto"/>
          <w:u w:color="99403D"/>
          <w:lang w:val="zh-Hans" w:eastAsia="zh-Hans"/>
        </w:rPr>
        <w:t xml:space="preserve">. </w:t>
      </w:r>
      <w:r w:rsidRPr="00707149">
        <w:rPr>
          <w:rStyle w:val="a"/>
          <w:color w:val="auto"/>
          <w:u w:color="99403D"/>
          <w:lang w:val="zh-Hans" w:eastAsia="zh-Hans"/>
        </w:rPr>
        <w:t>0</w:t>
      </w:r>
      <w:r w:rsidRPr="00707149">
        <w:rPr>
          <w:rStyle w:val="a"/>
          <w:color w:val="auto"/>
          <w:u w:color="99403D"/>
        </w:rPr>
        <w:t xml:space="preserve">MHz) </w:t>
      </w:r>
      <w:r w:rsidRPr="00707149">
        <w:rPr>
          <w:rStyle w:val="a"/>
          <w:color w:val="auto"/>
          <w:u w:color="99403D"/>
          <w:lang w:val="it-IT"/>
        </w:rPr>
        <w:t>convex array probe</w:t>
      </w:r>
      <w:r w:rsidR="00B35137" w:rsidRPr="00707149">
        <w:rPr>
          <w:rStyle w:val="a"/>
          <w:color w:val="auto"/>
          <w:u w:color="99403D"/>
          <w:lang w:val="it-IT"/>
        </w:rPr>
        <w:t xml:space="preserve">. </w:t>
      </w:r>
    </w:p>
    <w:p w14:paraId="2AE63A1D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u w:color="99403D"/>
        </w:rPr>
        <w:br/>
      </w:r>
      <w:r w:rsidRPr="00707149">
        <w:rPr>
          <w:rStyle w:val="a"/>
          <w:b/>
          <w:bCs/>
          <w:color w:val="auto"/>
          <w:highlight w:val="yellow"/>
          <w:u w:color="99403D"/>
          <w:lang w:val="zh-Hans" w:eastAsia="zh-Hans"/>
        </w:rPr>
        <w:t>1</w:t>
      </w:r>
      <w:r w:rsidR="00B35137" w:rsidRPr="00707149">
        <w:rPr>
          <w:rStyle w:val="a"/>
          <w:b/>
          <w:bCs/>
          <w:color w:val="auto"/>
          <w:highlight w:val="yellow"/>
          <w:u w:color="99403D"/>
          <w:lang w:val="zh-Hans" w:eastAsia="zh-Hans"/>
        </w:rPr>
        <w:t>.</w:t>
      </w:r>
      <w:r w:rsidRPr="00707149">
        <w:rPr>
          <w:rStyle w:val="a"/>
          <w:b/>
          <w:bCs/>
          <w:color w:val="auto"/>
          <w:highlight w:val="yellow"/>
          <w:u w:color="99403D"/>
          <w:lang w:val="zh-Hans" w:eastAsia="zh-Hans"/>
        </w:rPr>
        <w:t>2</w:t>
      </w:r>
      <w:r w:rsidRPr="00707149">
        <w:rPr>
          <w:rStyle w:val="a"/>
          <w:rFonts w:eastAsia="DengXian" w:hint="eastAsia"/>
          <w:b/>
          <w:bCs/>
          <w:color w:val="auto"/>
          <w:highlight w:val="yellow"/>
          <w:u w:color="99403D"/>
          <w:lang w:val="zh-Hans" w:eastAsia="zh-Hans"/>
        </w:rPr>
        <w:t>.</w:t>
      </w:r>
      <w:r w:rsidRPr="00707149">
        <w:rPr>
          <w:rStyle w:val="a"/>
          <w:rFonts w:eastAsia="DengXian"/>
          <w:b/>
          <w:bCs/>
          <w:color w:val="auto"/>
          <w:highlight w:val="yellow"/>
          <w:u w:color="99403D"/>
          <w:lang w:eastAsia="zh-Hans"/>
        </w:rPr>
        <w:t xml:space="preserve"> </w:t>
      </w:r>
      <w:r w:rsidRPr="00707149">
        <w:rPr>
          <w:rStyle w:val="a"/>
          <w:b/>
          <w:bCs/>
          <w:iCs/>
          <w:color w:val="auto"/>
          <w:highlight w:val="yellow"/>
        </w:rPr>
        <w:t>Probe disinfection</w:t>
      </w:r>
    </w:p>
    <w:p w14:paraId="5D504546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6B7E66FE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highlight w:val="yellow"/>
        </w:rPr>
        <w:t>1.2.1. Disinfect the probe before and after patient examination to avoid nosocomial infection and cross-contamination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</w:rPr>
        <w:cr/>
      </w:r>
    </w:p>
    <w:p w14:paraId="6B4212EF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olor w:val="auto"/>
          <w:lang w:val="zh-Hans" w:eastAsia="zh-Hans"/>
        </w:rPr>
        <w:t>NOTE：</w:t>
      </w:r>
      <w:r w:rsidRPr="00707149">
        <w:rPr>
          <w:rStyle w:val="a"/>
          <w:color w:val="auto"/>
        </w:rPr>
        <w:t>The easiest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most convenient and effective disinfecting method is the use of special disinfection wipes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Alternatively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powderless gloves or probe covers can also be considered</w:t>
      </w:r>
      <w:r w:rsidR="00B35137" w:rsidRPr="00707149">
        <w:rPr>
          <w:rStyle w:val="a"/>
          <w:color w:val="auto"/>
        </w:rPr>
        <w:t xml:space="preserve">. </w:t>
      </w:r>
    </w:p>
    <w:p w14:paraId="60DD53FB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3</w:t>
      </w:r>
      <w:r w:rsidRPr="00707149">
        <w:rPr>
          <w:rStyle w:val="a"/>
          <w:rFonts w:eastAsia="DengXian" w:hint="eastAsi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b/>
          <w:bCs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b/>
          <w:bCs/>
          <w:iCs/>
          <w:color w:val="auto"/>
          <w:highlight w:val="yellow"/>
        </w:rPr>
        <w:t>Preset sele</w:t>
      </w:r>
      <w:r w:rsidRPr="00707149">
        <w:rPr>
          <w:rStyle w:val="a"/>
          <w:b/>
          <w:bCs/>
          <w:color w:val="auto"/>
          <w:highlight w:val="yellow"/>
        </w:rPr>
        <w:t>ction</w:t>
      </w:r>
    </w:p>
    <w:p w14:paraId="25EBB973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5F362E84" w14:textId="77777777" w:rsidR="00A72DD1" w:rsidRPr="00707149" w:rsidRDefault="00A72DD1" w:rsidP="00707149">
      <w:pPr>
        <w:pStyle w:val="A2"/>
        <w:rPr>
          <w:rStyle w:val="a"/>
          <w:color w:val="auto"/>
          <w:highlight w:val="yellow"/>
          <w:u w:color="FF2600"/>
          <w:shd w:val="clear" w:color="auto" w:fill="FFFF00"/>
        </w:rPr>
      </w:pPr>
      <w:r w:rsidRPr="00707149">
        <w:rPr>
          <w:color w:val="auto"/>
          <w:highlight w:val="yellow"/>
        </w:rPr>
        <w:t>1.3</w:t>
      </w:r>
      <w:r w:rsidR="00B35137" w:rsidRPr="00707149">
        <w:rPr>
          <w:color w:val="auto"/>
          <w:highlight w:val="yellow"/>
        </w:rPr>
        <w:t>.</w:t>
      </w:r>
      <w:r w:rsidRPr="00707149">
        <w:rPr>
          <w:color w:val="auto"/>
          <w:highlight w:val="yellow"/>
        </w:rPr>
        <w:t xml:space="preserve">1. Choose a </w:t>
      </w:r>
      <w:r w:rsidRPr="00707149">
        <w:rPr>
          <w:rStyle w:val="a"/>
          <w:color w:val="auto"/>
          <w:highlight w:val="yellow"/>
          <w:u w:color="FF2600"/>
          <w:shd w:val="clear" w:color="auto" w:fill="FFFF00"/>
        </w:rPr>
        <w:t>LUS preset</w:t>
      </w:r>
      <w:r w:rsidR="00B35137" w:rsidRPr="00707149">
        <w:rPr>
          <w:rStyle w:val="a"/>
          <w:color w:val="auto"/>
          <w:highlight w:val="yellow"/>
          <w:u w:color="FF2600"/>
          <w:shd w:val="clear" w:color="auto" w:fill="FFFF00"/>
        </w:rPr>
        <w:t>.</w:t>
      </w:r>
    </w:p>
    <w:p w14:paraId="3CA37191" w14:textId="77777777" w:rsidR="00A72DD1" w:rsidRPr="00707149" w:rsidRDefault="00A72DD1" w:rsidP="00707149">
      <w:pPr>
        <w:pStyle w:val="A2"/>
        <w:rPr>
          <w:rStyle w:val="a"/>
          <w:color w:val="auto"/>
          <w:u w:color="FF2600"/>
          <w:shd w:val="clear" w:color="auto" w:fill="FFFF00"/>
        </w:rPr>
      </w:pPr>
      <w:r w:rsidRPr="00707149">
        <w:rPr>
          <w:rStyle w:val="a"/>
          <w:color w:val="auto"/>
          <w:highlight w:val="yellow"/>
          <w:u w:color="FF2600"/>
          <w:shd w:val="clear" w:color="auto" w:fill="FFFF00"/>
        </w:rPr>
        <w:br/>
      </w:r>
      <w:r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1</w:t>
      </w:r>
      <w:r w:rsidR="00B35137"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.</w:t>
      </w:r>
      <w:r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3</w:t>
      </w:r>
      <w:r w:rsidR="00B35137"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.</w:t>
      </w:r>
      <w:r w:rsidRPr="00707149">
        <w:rPr>
          <w:rStyle w:val="a"/>
          <w:rFonts w:eastAsia="DengXian" w:hint="eastAsia"/>
          <w:color w:val="auto"/>
          <w:u w:color="FF2600"/>
          <w:shd w:val="clear" w:color="auto" w:fill="FFFF00"/>
          <w:lang w:val="zh-Hans" w:eastAsia="zh-Hans"/>
        </w:rPr>
        <w:t>2</w:t>
      </w:r>
      <w:r w:rsidRPr="00707149">
        <w:rPr>
          <w:rStyle w:val="a"/>
          <w:rFonts w:eastAsia="DengXian"/>
          <w:color w:val="auto"/>
          <w:u w:color="FF2600"/>
          <w:shd w:val="clear" w:color="auto" w:fill="FFFF00"/>
          <w:lang w:eastAsia="zh-Hans"/>
        </w:rPr>
        <w:t xml:space="preserve">. </w:t>
      </w:r>
      <w:r w:rsidRPr="00707149">
        <w:rPr>
          <w:rStyle w:val="a"/>
          <w:color w:val="auto"/>
          <w:u w:color="FF2600"/>
          <w:shd w:val="clear" w:color="auto" w:fill="FFFF00"/>
        </w:rPr>
        <w:t>Optimize the image for lung scanning by following steps if there is no LUS preset</w:t>
      </w:r>
      <w:r w:rsidR="00B35137" w:rsidRPr="00707149">
        <w:rPr>
          <w:rStyle w:val="a"/>
          <w:color w:val="auto"/>
          <w:u w:color="FF2600"/>
          <w:shd w:val="clear" w:color="auto" w:fill="FFFF00"/>
        </w:rPr>
        <w:t xml:space="preserve">. </w:t>
      </w:r>
    </w:p>
    <w:p w14:paraId="6548ABEE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highlight w:val="yellow"/>
          <w:u w:color="FF2600"/>
          <w:shd w:val="clear" w:color="auto" w:fill="FFFF00"/>
        </w:rPr>
        <w:br/>
        <w:t xml:space="preserve">1.3.2.1. </w:t>
      </w:r>
      <w:r w:rsidRPr="00707149">
        <w:rPr>
          <w:color w:val="auto"/>
          <w:highlight w:val="yellow"/>
        </w:rPr>
        <w:t>Select one kind of small parts preset</w:t>
      </w:r>
      <w:r w:rsidR="00B35137" w:rsidRPr="00707149">
        <w:rPr>
          <w:color w:val="auto"/>
          <w:highlight w:val="yellow"/>
        </w:rPr>
        <w:t xml:space="preserve">. </w:t>
      </w:r>
    </w:p>
    <w:p w14:paraId="2FF8A4A6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70D15050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>1.3.2.2. Then</w:t>
      </w:r>
      <w:r w:rsidR="00B35137" w:rsidRPr="00707149">
        <w:rPr>
          <w:color w:val="auto"/>
          <w:highlight w:val="yellow"/>
        </w:rPr>
        <w:t xml:space="preserve">, </w:t>
      </w:r>
      <w:r w:rsidRPr="00707149">
        <w:rPr>
          <w:color w:val="auto"/>
          <w:highlight w:val="yellow"/>
        </w:rPr>
        <w:t xml:space="preserve">modify the parameters to meet lung scanning as follows. Adjust the </w:t>
      </w:r>
      <w:r w:rsidRPr="00707149">
        <w:rPr>
          <w:b/>
          <w:color w:val="auto"/>
          <w:highlight w:val="yellow"/>
        </w:rPr>
        <w:t>depth</w:t>
      </w:r>
      <w:r w:rsidRPr="00707149">
        <w:rPr>
          <w:color w:val="auto"/>
          <w:highlight w:val="yellow"/>
        </w:rPr>
        <w:t xml:space="preserve"> button to make</w:t>
      </w:r>
      <w:r w:rsidRPr="00707149">
        <w:rPr>
          <w:rStyle w:val="a"/>
          <w:color w:val="auto"/>
          <w:highlight w:val="yellow"/>
          <w:u w:color="FF2600"/>
        </w:rPr>
        <w:t xml:space="preserve"> it 4-5 cm</w:t>
      </w:r>
      <w:r w:rsidRPr="00707149">
        <w:rPr>
          <w:color w:val="auto"/>
          <w:highlight w:val="yellow"/>
        </w:rPr>
        <w:t>.</w:t>
      </w:r>
    </w:p>
    <w:p w14:paraId="29030F5D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757137D3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 xml:space="preserve">1.3.2.3. Press the </w:t>
      </w:r>
      <w:r w:rsidRPr="00707149">
        <w:rPr>
          <w:b/>
          <w:color w:val="auto"/>
          <w:highlight w:val="yellow"/>
        </w:rPr>
        <w:t>focus zone</w:t>
      </w:r>
      <w:r w:rsidRPr="00707149">
        <w:rPr>
          <w:color w:val="auto"/>
          <w:highlight w:val="yellow"/>
        </w:rPr>
        <w:t xml:space="preserve"> button to have 1-2 focuses and adjust it to change the focus position near the level of pleural line. Turn on </w:t>
      </w:r>
      <w:r w:rsidRPr="00707149">
        <w:rPr>
          <w:b/>
          <w:color w:val="auto"/>
          <w:highlight w:val="yellow"/>
        </w:rPr>
        <w:t>SRI</w:t>
      </w:r>
      <w:r w:rsidRPr="00707149">
        <w:rPr>
          <w:color w:val="auto"/>
          <w:highlight w:val="yellow"/>
        </w:rPr>
        <w:t xml:space="preserve"> (Speckle Reduction Imaging) button and select level 2-3 to reduce the speckle noise.</w:t>
      </w:r>
    </w:p>
    <w:p w14:paraId="1377A014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6F44CDA5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 xml:space="preserve">1.3.2.3. Turn on the </w:t>
      </w:r>
      <w:r w:rsidRPr="00707149">
        <w:rPr>
          <w:b/>
          <w:color w:val="auto"/>
          <w:highlight w:val="yellow"/>
        </w:rPr>
        <w:t>CRI</w:t>
      </w:r>
      <w:r w:rsidRPr="00707149">
        <w:rPr>
          <w:color w:val="auto"/>
          <w:highlight w:val="yellow"/>
        </w:rPr>
        <w:t xml:space="preserve"> button (Crossbeam) and select level 2 to improve contrast resolution. Activate the </w:t>
      </w:r>
      <w:r w:rsidRPr="00707149">
        <w:rPr>
          <w:b/>
          <w:color w:val="auto"/>
          <w:highlight w:val="yellow"/>
        </w:rPr>
        <w:t>harmonics</w:t>
      </w:r>
      <w:r w:rsidRPr="00707149">
        <w:rPr>
          <w:rStyle w:val="a"/>
          <w:color w:val="auto"/>
          <w:highlight w:val="yellow"/>
          <w:u w:color="FF2600"/>
        </w:rPr>
        <w:t xml:space="preserve"> </w:t>
      </w:r>
      <w:r w:rsidRPr="00707149">
        <w:rPr>
          <w:color w:val="auto"/>
          <w:highlight w:val="yellow"/>
        </w:rPr>
        <w:t>to improve the signal-noise ratio</w:t>
      </w:r>
      <w:r w:rsidR="00B35137" w:rsidRPr="00707149">
        <w:rPr>
          <w:color w:val="auto"/>
          <w:highlight w:val="yellow"/>
        </w:rPr>
        <w:t xml:space="preserve">, </w:t>
      </w:r>
      <w:r w:rsidRPr="00707149">
        <w:rPr>
          <w:color w:val="auto"/>
          <w:highlight w:val="yellow"/>
        </w:rPr>
        <w:t>or use the fundamental frequency</w:t>
      </w:r>
      <w:r w:rsidR="00B35137" w:rsidRPr="00707149">
        <w:rPr>
          <w:color w:val="auto"/>
          <w:highlight w:val="yellow"/>
        </w:rPr>
        <w:t xml:space="preserve"> </w:t>
      </w:r>
      <w:r w:rsidRPr="00707149">
        <w:rPr>
          <w:color w:val="auto"/>
          <w:highlight w:val="yellow"/>
        </w:rPr>
        <w:t>for sharper A-lines or B-lines</w:t>
      </w:r>
      <w:r w:rsidR="00B35137" w:rsidRPr="00707149">
        <w:rPr>
          <w:color w:val="auto"/>
          <w:highlight w:val="yellow"/>
        </w:rPr>
        <w:t xml:space="preserve">. </w:t>
      </w:r>
    </w:p>
    <w:p w14:paraId="3D921D7D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4</w:t>
      </w:r>
      <w:r w:rsidRPr="00707149">
        <w:rPr>
          <w:rStyle w:val="a"/>
          <w:rFonts w:eastAsia="DengXian" w:hint="eastAsi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b/>
          <w:bCs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b/>
          <w:bCs/>
          <w:color w:val="auto"/>
          <w:highlight w:val="yellow"/>
        </w:rPr>
        <w:t>Ultrasound gel application</w:t>
      </w:r>
      <w:r w:rsidRPr="00707149">
        <w:rPr>
          <w:rStyle w:val="a"/>
          <w:b/>
          <w:bCs/>
          <w:color w:val="auto"/>
          <w:highlight w:val="yellow"/>
        </w:rPr>
        <w:cr/>
      </w:r>
    </w:p>
    <w:p w14:paraId="298229A4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4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1</w:t>
      </w:r>
      <w:r w:rsidRPr="00707149">
        <w:rPr>
          <w:rStyle w:val="a"/>
          <w:rFonts w:eastAsia="DengXian" w:hint="eastAsi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</w:rPr>
        <w:t xml:space="preserve"> Warm up the gel</w:t>
      </w:r>
      <w:r w:rsidR="00B35137" w:rsidRPr="00707149">
        <w:rPr>
          <w:rStyle w:val="a"/>
          <w:color w:val="auto"/>
          <w:highlight w:val="yellow"/>
        </w:rPr>
        <w:t xml:space="preserve">. </w:t>
      </w:r>
    </w:p>
    <w:p w14:paraId="01843B45" w14:textId="77777777" w:rsidR="00A72DD1" w:rsidRPr="00707149" w:rsidRDefault="00A72DD1" w:rsidP="00707149">
      <w:pPr>
        <w:pStyle w:val="A2"/>
        <w:rPr>
          <w:rStyle w:val="a"/>
          <w:rFonts w:eastAsia="DengXian"/>
          <w:color w:val="auto"/>
          <w:highlight w:val="yellow"/>
          <w:lang w:val="zh-Hans" w:eastAsia="zh-Hans"/>
        </w:rPr>
      </w:pPr>
    </w:p>
    <w:p w14:paraId="48E26C81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4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2</w:t>
      </w:r>
      <w:r w:rsidRPr="00707149">
        <w:rPr>
          <w:rStyle w:val="a"/>
          <w:rFonts w:eastAsia="DengXian" w:hint="eastAsi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color w:val="auto"/>
          <w:highlight w:val="yellow"/>
        </w:rPr>
        <w:t>Apply a layer of gel on the transducer</w:t>
      </w:r>
      <w:r w:rsidR="00B35137" w:rsidRPr="00707149">
        <w:rPr>
          <w:rStyle w:val="a"/>
          <w:color w:val="auto"/>
          <w:highlight w:val="yellow"/>
        </w:rPr>
        <w:t xml:space="preserve">. </w:t>
      </w:r>
      <w:r w:rsidRPr="00707149">
        <w:rPr>
          <w:rStyle w:val="a"/>
          <w:color w:val="auto"/>
          <w:highlight w:val="yellow"/>
        </w:rPr>
        <w:t>Make sure to avoid air bubbles between the transducer and the skin</w:t>
      </w:r>
      <w:r w:rsidRPr="00707149">
        <w:rPr>
          <w:rStyle w:val="a"/>
          <w:color w:val="auto"/>
          <w:highlight w:val="yellow"/>
          <w:u w:color="333333"/>
          <w:shd w:val="clear" w:color="auto" w:fill="FFFFFF"/>
        </w:rPr>
        <w:t xml:space="preserve"> surface</w:t>
      </w:r>
      <w:r w:rsidR="00B35137" w:rsidRPr="00707149">
        <w:rPr>
          <w:rStyle w:val="a"/>
          <w:color w:val="auto"/>
          <w:highlight w:val="yellow"/>
          <w:u w:color="333333"/>
          <w:shd w:val="clear" w:color="auto" w:fill="FFFFFF"/>
        </w:rPr>
        <w:t xml:space="preserve">. </w:t>
      </w:r>
      <w:r w:rsidRPr="00707149">
        <w:rPr>
          <w:rStyle w:val="a"/>
          <w:color w:val="auto"/>
          <w:highlight w:val="yellow"/>
          <w:u w:color="99403D"/>
        </w:rPr>
        <w:cr/>
      </w:r>
      <w:r w:rsidRPr="00707149">
        <w:rPr>
          <w:rStyle w:val="a"/>
          <w:color w:val="auto"/>
          <w:u w:color="99403D"/>
        </w:rPr>
        <w:br/>
      </w:r>
      <w:r w:rsidRPr="00707149">
        <w:rPr>
          <w:rStyle w:val="a"/>
          <w:b/>
          <w:color w:val="auto"/>
          <w:highlight w:val="yellow"/>
          <w:u w:color="99403D"/>
          <w:lang w:val="zh-Hans" w:eastAsia="zh-Hans"/>
        </w:rPr>
        <w:t>2</w:t>
      </w:r>
      <w:r w:rsidR="00B35137" w:rsidRPr="00707149">
        <w:rPr>
          <w:rStyle w:val="a"/>
          <w:b/>
          <w:color w:val="auto"/>
          <w:highlight w:val="yellow"/>
          <w:u w:color="99403D"/>
          <w:lang w:val="zh-Hans" w:eastAsia="zh-Hans"/>
        </w:rPr>
        <w:t>.</w:t>
      </w:r>
      <w:r w:rsidR="00B35137" w:rsidRPr="00707149">
        <w:rPr>
          <w:rStyle w:val="a"/>
          <w:color w:val="auto"/>
          <w:highlight w:val="yellow"/>
          <w:u w:color="99403D"/>
          <w:lang w:val="zh-Hans" w:eastAsia="zh-Hans"/>
        </w:rPr>
        <w:t xml:space="preserve"> </w:t>
      </w:r>
      <w:r w:rsidRPr="00707149">
        <w:rPr>
          <w:rStyle w:val="a"/>
          <w:b/>
          <w:bCs/>
          <w:color w:val="auto"/>
          <w:highlight w:val="yellow"/>
        </w:rPr>
        <w:t>Infant positioning</w:t>
      </w:r>
    </w:p>
    <w:p w14:paraId="316971AC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353AAC80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</w:rPr>
      </w:pPr>
      <w:r w:rsidRPr="00707149">
        <w:rPr>
          <w:rStyle w:val="a"/>
          <w:bCs/>
          <w:color w:val="auto"/>
          <w:highlight w:val="yellow"/>
          <w:lang w:val="zh-Hans" w:eastAsia="zh-Hans"/>
        </w:rPr>
        <w:t>2</w:t>
      </w:r>
      <w:r w:rsidR="00B35137" w:rsidRPr="00707149">
        <w:rPr>
          <w:rStyle w:val="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Cs/>
          <w:color w:val="auto"/>
          <w:highlight w:val="yellow"/>
          <w:lang w:val="zh-Hans" w:eastAsia="zh-Hans"/>
        </w:rPr>
        <w:t>1</w:t>
      </w:r>
      <w:r w:rsidRPr="00707149">
        <w:rPr>
          <w:rStyle w:val="a"/>
          <w:rFonts w:eastAsia="DengXian" w:hint="eastAsi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color w:val="auto"/>
          <w:highlight w:val="yellow"/>
        </w:rPr>
        <w:t xml:space="preserve">Keep the </w:t>
      </w:r>
      <w:r w:rsidRPr="00707149">
        <w:rPr>
          <w:rStyle w:val="a"/>
          <w:color w:val="auto"/>
          <w:highlight w:val="yellow"/>
          <w:u w:color="99403D"/>
        </w:rPr>
        <w:t>infant</w:t>
      </w:r>
      <w:r w:rsidRPr="00707149">
        <w:rPr>
          <w:rStyle w:val="a"/>
          <w:color w:val="auto"/>
          <w:highlight w:val="yellow"/>
        </w:rPr>
        <w:t xml:space="preserve"> in a quiet state</w:t>
      </w:r>
      <w:r w:rsidR="00B35137" w:rsidRPr="00707149">
        <w:rPr>
          <w:rStyle w:val="a"/>
          <w:color w:val="auto"/>
          <w:highlight w:val="yellow"/>
        </w:rPr>
        <w:t xml:space="preserve">. </w:t>
      </w:r>
    </w:p>
    <w:p w14:paraId="26F87C40" w14:textId="77777777" w:rsidR="00A72DD1" w:rsidRPr="00707149" w:rsidRDefault="00A72DD1" w:rsidP="00707149">
      <w:pPr>
        <w:pStyle w:val="AA"/>
        <w:rPr>
          <w:rStyle w:val="a"/>
          <w:bCs/>
          <w:color w:val="auto"/>
          <w:highlight w:val="yellow"/>
        </w:rPr>
      </w:pPr>
    </w:p>
    <w:p w14:paraId="25C35D3F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  <w:r w:rsidRPr="00707149">
        <w:rPr>
          <w:rStyle w:val="a"/>
          <w:bCs/>
          <w:color w:val="auto"/>
          <w:highlight w:val="yellow"/>
        </w:rPr>
        <w:lastRenderedPageBreak/>
        <w:t>2</w:t>
      </w:r>
      <w:r w:rsidR="00B35137" w:rsidRPr="00707149">
        <w:rPr>
          <w:rStyle w:val="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Cs/>
          <w:color w:val="auto"/>
          <w:highlight w:val="yellow"/>
          <w:lang w:val="zh-Hans" w:eastAsia="zh-Hans"/>
        </w:rPr>
        <w:t>2</w:t>
      </w:r>
      <w:r w:rsidRPr="00707149">
        <w:rPr>
          <w:rStyle w:val="a"/>
          <w:bCs/>
          <w:color w:val="auto"/>
          <w:highlight w:val="yellow"/>
        </w:rPr>
        <w:t xml:space="preserve">. </w:t>
      </w:r>
      <w:r w:rsidRPr="00707149">
        <w:rPr>
          <w:rStyle w:val="a"/>
          <w:color w:val="auto"/>
          <w:highlight w:val="yellow"/>
          <w:u w:color="99403D"/>
        </w:rPr>
        <w:t>Swaddle the infant exposing only the area to be examined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52DD03FD" w14:textId="77777777" w:rsidR="00A72DD1" w:rsidRPr="00707149" w:rsidRDefault="00A72DD1" w:rsidP="00707149">
      <w:pPr>
        <w:pStyle w:val="AA"/>
        <w:rPr>
          <w:rStyle w:val="a"/>
          <w:bCs/>
          <w:color w:val="auto"/>
          <w:highlight w:val="yellow"/>
          <w:u w:color="99403D"/>
        </w:rPr>
      </w:pPr>
    </w:p>
    <w:p w14:paraId="03EEF368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bCs/>
          <w:color w:val="auto"/>
          <w:highlight w:val="yellow"/>
          <w:lang w:val="zh-Hans" w:eastAsia="zh-Hans"/>
        </w:rPr>
        <w:t>2</w:t>
      </w:r>
      <w:r w:rsidR="00B35137" w:rsidRPr="00707149">
        <w:rPr>
          <w:rStyle w:val="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Cs/>
          <w:color w:val="auto"/>
          <w:highlight w:val="yellow"/>
          <w:lang w:val="zh-Hans" w:eastAsia="zh-Hans"/>
        </w:rPr>
        <w:t>3</w:t>
      </w:r>
      <w:r w:rsidRPr="00707149">
        <w:rPr>
          <w:rStyle w:val="a"/>
          <w:rFonts w:eastAsia="DengXian" w:hint="eastAsi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color w:val="auto"/>
          <w:highlight w:val="yellow"/>
        </w:rPr>
        <w:t xml:space="preserve">Place the </w:t>
      </w:r>
      <w:r w:rsidRPr="00707149">
        <w:rPr>
          <w:rStyle w:val="a"/>
          <w:color w:val="auto"/>
          <w:highlight w:val="yellow"/>
          <w:u w:color="99403D"/>
        </w:rPr>
        <w:t>infant</w:t>
      </w:r>
      <w:r w:rsidRPr="00707149">
        <w:rPr>
          <w:rStyle w:val="a"/>
          <w:color w:val="auto"/>
          <w:highlight w:val="yellow"/>
        </w:rPr>
        <w:t xml:space="preserve"> in the supine</w:t>
      </w:r>
      <w:r w:rsidR="00B35137" w:rsidRPr="00707149">
        <w:rPr>
          <w:rStyle w:val="a"/>
          <w:color w:val="auto"/>
          <w:highlight w:val="yellow"/>
        </w:rPr>
        <w:t xml:space="preserve">, </w:t>
      </w:r>
      <w:r w:rsidRPr="00707149">
        <w:rPr>
          <w:rStyle w:val="a"/>
          <w:color w:val="auto"/>
          <w:highlight w:val="yellow"/>
        </w:rPr>
        <w:t>prone or side position before and during the process of examination</w:t>
      </w:r>
      <w:r w:rsidR="00B35137" w:rsidRPr="00707149">
        <w:rPr>
          <w:rStyle w:val="a"/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br/>
      </w:r>
    </w:p>
    <w:p w14:paraId="00FC7EE1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lang w:val="zh-Hans" w:eastAsia="zh-Hans"/>
        </w:rPr>
        <w:t>NOTE</w:t>
      </w:r>
      <w:r w:rsidRPr="00707149">
        <w:rPr>
          <w:rStyle w:val="a"/>
          <w:rFonts w:eastAsia="DengXian" w:hint="eastAsia"/>
          <w:color w:val="auto"/>
          <w:lang w:val="zh-Hans" w:eastAsia="zh-Hans"/>
        </w:rPr>
        <w:t>:</w:t>
      </w:r>
      <w:r w:rsidRPr="00707149">
        <w:rPr>
          <w:rStyle w:val="a"/>
          <w:rFonts w:eastAsia="DengXian"/>
          <w:color w:val="auto"/>
          <w:lang w:eastAsia="zh-Hans"/>
        </w:rPr>
        <w:t xml:space="preserve"> </w:t>
      </w:r>
      <w:r w:rsidRPr="00707149">
        <w:rPr>
          <w:rStyle w:val="a"/>
          <w:color w:val="auto"/>
          <w:u w:color="FF2600"/>
        </w:rPr>
        <w:t>In general</w:t>
      </w:r>
      <w:r w:rsidR="00B35137" w:rsidRPr="00707149">
        <w:rPr>
          <w:rStyle w:val="a"/>
          <w:color w:val="auto"/>
          <w:u w:color="FF2600"/>
        </w:rPr>
        <w:t xml:space="preserve">, </w:t>
      </w:r>
      <w:r w:rsidRPr="00707149">
        <w:rPr>
          <w:rStyle w:val="a"/>
          <w:color w:val="auto"/>
          <w:u w:color="FF2600"/>
        </w:rPr>
        <w:t>we do not recommend using sedatives while pacifier use is encouraged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</w:rPr>
        <w:t>Supine position is convenient for scanning of the anterior and lateral chest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Prone or side position is convenient for scanning of the back and lateral chest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color w:val="auto"/>
        </w:rPr>
        <w:cr/>
      </w:r>
      <w:r w:rsidRPr="00707149">
        <w:rPr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3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 xml:space="preserve">. </w:t>
      </w:r>
      <w:r w:rsidRPr="00707149">
        <w:rPr>
          <w:rStyle w:val="a"/>
          <w:b/>
          <w:bCs/>
          <w:color w:val="auto"/>
          <w:highlight w:val="yellow"/>
        </w:rPr>
        <w:t>Lung partitioning</w:t>
      </w:r>
    </w:p>
    <w:p w14:paraId="719C23A6" w14:textId="77777777" w:rsidR="00A72DD1" w:rsidRPr="00707149" w:rsidRDefault="00A72DD1" w:rsidP="00707149">
      <w:pPr>
        <w:pStyle w:val="A2"/>
        <w:rPr>
          <w:rStyle w:val="a"/>
          <w:rFonts w:eastAsia="DengXian"/>
          <w:b/>
          <w:bCs/>
          <w:color w:val="auto"/>
          <w:highlight w:val="yellow"/>
          <w:lang w:val="zh-Hans" w:eastAsia="zh-Hans"/>
        </w:rPr>
      </w:pPr>
    </w:p>
    <w:p w14:paraId="0E109411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3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 w:hint="eastAsia"/>
          <w:b/>
          <w:bCs/>
          <w:color w:val="auto"/>
          <w:highlight w:val="yellow"/>
          <w:lang w:val="zh-Hans" w:eastAsia="zh-Hans"/>
        </w:rPr>
        <w:t>1</w:t>
      </w:r>
      <w:r w:rsidRPr="00707149">
        <w:rPr>
          <w:rStyle w:val="a"/>
          <w:rFonts w:eastAsia="DengXian"/>
          <w:b/>
          <w:bCs/>
          <w:color w:val="auto"/>
          <w:highlight w:val="yellow"/>
          <w:lang w:eastAsia="zh-Hans"/>
        </w:rPr>
        <w:t xml:space="preserve">. </w:t>
      </w:r>
      <w:r w:rsidRPr="00707149">
        <w:rPr>
          <w:rStyle w:val="a"/>
          <w:b/>
          <w:bCs/>
          <w:color w:val="auto"/>
          <w:highlight w:val="yellow"/>
        </w:rPr>
        <w:t>Six-region method</w:t>
      </w:r>
    </w:p>
    <w:p w14:paraId="2D0CF976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65CB00ED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>3.1.1. Divide each lung into three regions</w:t>
      </w:r>
      <w:r w:rsidR="00B35137" w:rsidRPr="00707149">
        <w:rPr>
          <w:color w:val="auto"/>
          <w:highlight w:val="yellow"/>
        </w:rPr>
        <w:t xml:space="preserve">, </w:t>
      </w:r>
      <w:r w:rsidRPr="00707149">
        <w:rPr>
          <w:color w:val="auto"/>
          <w:highlight w:val="yellow"/>
        </w:rPr>
        <w:t>anterior</w:t>
      </w:r>
      <w:r w:rsidR="00B35137" w:rsidRPr="00707149">
        <w:rPr>
          <w:color w:val="auto"/>
          <w:highlight w:val="yellow"/>
        </w:rPr>
        <w:t xml:space="preserve">, </w:t>
      </w:r>
      <w:r w:rsidRPr="00707149">
        <w:rPr>
          <w:color w:val="auto"/>
          <w:highlight w:val="yellow"/>
        </w:rPr>
        <w:t>lateral and posterior lung area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t>To do this use the anterior axillary line and the posterior axillary line as boundaries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t>Both lungs are divided into a total of six regions</w:t>
      </w:r>
      <w:r w:rsidR="00B35137" w:rsidRPr="00707149">
        <w:rPr>
          <w:color w:val="auto"/>
          <w:highlight w:val="yellow"/>
        </w:rPr>
        <w:t xml:space="preserve">. </w:t>
      </w:r>
    </w:p>
    <w:p w14:paraId="37EF74DE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78632A48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3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2</w:t>
      </w:r>
      <w:r w:rsidRPr="00707149">
        <w:rPr>
          <w:rStyle w:val="a"/>
          <w:rFonts w:eastAsia="DengXian" w:hint="eastAsia"/>
          <w:b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b/>
          <w:bCs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b/>
          <w:bCs/>
          <w:color w:val="auto"/>
          <w:highlight w:val="yellow"/>
        </w:rPr>
        <w:t xml:space="preserve">Twelve-region method </w:t>
      </w:r>
    </w:p>
    <w:p w14:paraId="0F5A10DC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0D456F6A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highlight w:val="yellow"/>
        </w:rPr>
        <w:t>3.2.1. By using the line that connects the nipples</w:t>
      </w:r>
      <w:r w:rsidR="00B35137" w:rsidRPr="00707149">
        <w:rPr>
          <w:color w:val="auto"/>
          <w:highlight w:val="yellow"/>
        </w:rPr>
        <w:t xml:space="preserve">, </w:t>
      </w:r>
      <w:r w:rsidRPr="00707149">
        <w:rPr>
          <w:color w:val="auto"/>
          <w:highlight w:val="yellow"/>
        </w:rPr>
        <w:t>divide each lung into upper and lower lung fields resulting in a total of 12 regions on both sides of the lungs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cr/>
      </w:r>
    </w:p>
    <w:p w14:paraId="3BCFDE6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NOTE: Carefully scan the entire lung fields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Each of the 6 or 12 areas should be scanned separately to ensure comprehensive coverage and to minimize the possibility of missing existing lung lesions</w:t>
      </w:r>
      <w:r w:rsidR="00B35137" w:rsidRPr="00707149">
        <w:rPr>
          <w:color w:val="auto"/>
        </w:rPr>
        <w:t xml:space="preserve">. </w:t>
      </w:r>
    </w:p>
    <w:p w14:paraId="30948F74" w14:textId="77777777" w:rsidR="00A72DD1" w:rsidRPr="00707149" w:rsidRDefault="00A72DD1" w:rsidP="00707149">
      <w:pPr>
        <w:pStyle w:val="A2"/>
        <w:rPr>
          <w:color w:val="auto"/>
        </w:rPr>
      </w:pPr>
    </w:p>
    <w:p w14:paraId="4E50342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  <w:lang w:val="fr-FR"/>
        </w:rPr>
      </w:pPr>
      <w:r w:rsidRPr="00707149">
        <w:rPr>
          <w:rStyle w:val="a"/>
          <w:b/>
          <w:color w:val="auto"/>
          <w:highlight w:val="yellow"/>
        </w:rPr>
        <w:t>4</w:t>
      </w:r>
      <w:r w:rsidR="00B35137" w:rsidRPr="00707149">
        <w:rPr>
          <w:rStyle w:val="a"/>
          <w:b/>
          <w:color w:val="auto"/>
          <w:highlight w:val="yellow"/>
        </w:rPr>
        <w:t>.</w:t>
      </w:r>
      <w:r w:rsidR="00B35137" w:rsidRPr="00707149">
        <w:rPr>
          <w:rStyle w:val="a"/>
          <w:color w:val="auto"/>
          <w:highlight w:val="yellow"/>
        </w:rPr>
        <w:t xml:space="preserve"> </w:t>
      </w:r>
      <w:r w:rsidRPr="00707149">
        <w:rPr>
          <w:rStyle w:val="a"/>
          <w:b/>
          <w:bCs/>
          <w:color w:val="auto"/>
          <w:highlight w:val="yellow"/>
        </w:rPr>
        <w:t xml:space="preserve">Scan </w:t>
      </w:r>
      <w:r w:rsidRPr="00707149">
        <w:rPr>
          <w:rStyle w:val="a"/>
          <w:b/>
          <w:bCs/>
          <w:color w:val="auto"/>
          <w:highlight w:val="yellow"/>
          <w:u w:color="FF2600"/>
        </w:rPr>
        <w:t>mode</w:t>
      </w:r>
      <w:r w:rsidRPr="00707149">
        <w:rPr>
          <w:rStyle w:val="a"/>
          <w:b/>
          <w:bCs/>
          <w:color w:val="auto"/>
          <w:highlight w:val="yellow"/>
          <w:u w:color="941100"/>
        </w:rPr>
        <w:t xml:space="preserve"> </w:t>
      </w:r>
      <w:proofErr w:type="spellStart"/>
      <w:r w:rsidRPr="00707149">
        <w:rPr>
          <w:rStyle w:val="a"/>
          <w:b/>
          <w:bCs/>
          <w:color w:val="auto"/>
          <w:highlight w:val="yellow"/>
          <w:lang w:val="fr-FR"/>
        </w:rPr>
        <w:t>selection</w:t>
      </w:r>
      <w:proofErr w:type="spellEnd"/>
    </w:p>
    <w:p w14:paraId="75ED7BEE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32B84968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  <w:highlight w:val="yellow"/>
        </w:rPr>
        <w:t>4</w:t>
      </w:r>
      <w:r w:rsidR="00B35137" w:rsidRPr="00707149">
        <w:rPr>
          <w:rStyle w:val="a"/>
          <w:b/>
          <w:bCs/>
          <w:color w:val="auto"/>
          <w:highlight w:val="yellow"/>
        </w:rPr>
        <w:t>.</w:t>
      </w:r>
      <w:r w:rsidRPr="00707149">
        <w:rPr>
          <w:rStyle w:val="a"/>
          <w:b/>
          <w:bCs/>
          <w:color w:val="auto"/>
          <w:highlight w:val="yellow"/>
        </w:rPr>
        <w:t>1. B-mode ultrasound</w:t>
      </w:r>
    </w:p>
    <w:p w14:paraId="62E4DCA4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  <w:highlight w:val="yellow"/>
          <w:u w:color="99403D"/>
        </w:rPr>
      </w:pPr>
    </w:p>
    <w:p w14:paraId="00F172D2" w14:textId="77777777" w:rsidR="00A72DD1" w:rsidRPr="00707149" w:rsidRDefault="00A72DD1" w:rsidP="00707149">
      <w:pPr>
        <w:pStyle w:val="AA"/>
        <w:rPr>
          <w:rStyle w:val="a"/>
          <w:bCs/>
          <w:color w:val="auto"/>
          <w:u w:color="FF2600"/>
        </w:rPr>
      </w:pPr>
      <w:r w:rsidRPr="00707149">
        <w:rPr>
          <w:rStyle w:val="a"/>
          <w:bCs/>
          <w:color w:val="auto"/>
          <w:highlight w:val="yellow"/>
          <w:u w:color="99403D"/>
        </w:rPr>
        <w:t xml:space="preserve">4.1.1. Press the </w:t>
      </w:r>
      <w:r w:rsidRPr="00707149">
        <w:rPr>
          <w:rStyle w:val="a"/>
          <w:b/>
          <w:bCs/>
          <w:color w:val="auto"/>
          <w:highlight w:val="yellow"/>
          <w:u w:color="99403D"/>
        </w:rPr>
        <w:t xml:space="preserve">2D </w:t>
      </w:r>
      <w:r w:rsidRPr="00707149">
        <w:rPr>
          <w:rStyle w:val="a"/>
          <w:bCs/>
          <w:color w:val="auto"/>
          <w:highlight w:val="yellow"/>
          <w:u w:color="99403D"/>
        </w:rPr>
        <w:t>button on the user interface to start B-mode scanning</w:t>
      </w:r>
      <w:r w:rsidR="00B35137" w:rsidRPr="00707149">
        <w:rPr>
          <w:rStyle w:val="a"/>
          <w:bCs/>
          <w:color w:val="auto"/>
          <w:highlight w:val="yellow"/>
          <w:u w:color="99403D"/>
        </w:rPr>
        <w:t xml:space="preserve">. </w:t>
      </w:r>
      <w:r w:rsidRPr="00707149">
        <w:rPr>
          <w:rStyle w:val="a"/>
          <w:bCs/>
          <w:color w:val="auto"/>
          <w:highlight w:val="yellow"/>
          <w:u w:color="FF2600"/>
        </w:rPr>
        <w:br/>
      </w:r>
    </w:p>
    <w:p w14:paraId="49CEA3B4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color w:val="auto"/>
        </w:rPr>
        <w:t xml:space="preserve">NOTE: </w:t>
      </w:r>
      <w:r w:rsidRPr="00707149">
        <w:rPr>
          <w:color w:val="auto"/>
        </w:rPr>
        <w:t>B-mode</w:t>
      </w:r>
      <w:r w:rsidRPr="00707149">
        <w:rPr>
          <w:rStyle w:val="a"/>
          <w:color w:val="auto"/>
          <w:u w:color="99403D"/>
        </w:rPr>
        <w:t xml:space="preserve"> scanning</w:t>
      </w:r>
      <w:r w:rsidRPr="00707149">
        <w:rPr>
          <w:color w:val="auto"/>
        </w:rPr>
        <w:t xml:space="preserve"> is the most important and the most commonly used mode in obtaining LUS </w:t>
      </w:r>
      <w:r w:rsidRPr="00707149">
        <w:rPr>
          <w:rStyle w:val="a"/>
          <w:color w:val="auto"/>
          <w:u w:color="99403D"/>
        </w:rPr>
        <w:t>images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The majority of lung diseases can be </w:t>
      </w:r>
      <w:r w:rsidRPr="00707149">
        <w:rPr>
          <w:rStyle w:val="a"/>
          <w:color w:val="auto"/>
          <w:u w:color="99403D"/>
        </w:rPr>
        <w:t>found</w:t>
      </w:r>
      <w:r w:rsidRPr="00707149">
        <w:rPr>
          <w:rStyle w:val="a"/>
          <w:color w:val="auto"/>
          <w:u w:color="FF2600"/>
        </w:rPr>
        <w:t xml:space="preserve"> </w:t>
      </w:r>
      <w:r w:rsidRPr="00707149">
        <w:rPr>
          <w:color w:val="auto"/>
        </w:rPr>
        <w:t>with B-mode scanning</w:t>
      </w:r>
      <w:r w:rsidR="00B35137" w:rsidRPr="00707149">
        <w:rPr>
          <w:color w:val="auto"/>
        </w:rPr>
        <w:t xml:space="preserve">. </w:t>
      </w:r>
    </w:p>
    <w:p w14:paraId="176AF9D3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</w:rPr>
        <w:t>4</w:t>
      </w:r>
      <w:r w:rsidR="00B35137" w:rsidRPr="00707149">
        <w:rPr>
          <w:rStyle w:val="a"/>
          <w:b/>
          <w:bCs/>
          <w:color w:val="auto"/>
          <w:highlight w:val="yellow"/>
        </w:rPr>
        <w:t>.</w:t>
      </w:r>
      <w:r w:rsidRPr="00707149">
        <w:rPr>
          <w:rStyle w:val="a"/>
          <w:b/>
          <w:bCs/>
          <w:color w:val="auto"/>
          <w:highlight w:val="yellow"/>
        </w:rPr>
        <w:t>2. M-</w:t>
      </w:r>
      <w:r w:rsidRPr="00707149">
        <w:rPr>
          <w:rStyle w:val="a"/>
          <w:b/>
          <w:bCs/>
          <w:color w:val="auto"/>
          <w:highlight w:val="yellow"/>
          <w:u w:color="FF2600"/>
        </w:rPr>
        <w:t>mode</w:t>
      </w:r>
      <w:r w:rsidRPr="00707149">
        <w:rPr>
          <w:rStyle w:val="a"/>
          <w:b/>
          <w:bCs/>
          <w:color w:val="auto"/>
          <w:highlight w:val="yellow"/>
        </w:rPr>
        <w:t xml:space="preserve"> ultrasound </w:t>
      </w:r>
    </w:p>
    <w:p w14:paraId="7DFED2E3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  <w:u w:color="99403D"/>
        </w:rPr>
      </w:pPr>
    </w:p>
    <w:p w14:paraId="33ED5A5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Cs/>
          <w:color w:val="auto"/>
          <w:highlight w:val="yellow"/>
          <w:u w:color="99403D"/>
        </w:rPr>
        <w:t xml:space="preserve">4.2.1. Press the </w:t>
      </w:r>
      <w:r w:rsidRPr="00707149">
        <w:rPr>
          <w:rStyle w:val="a"/>
          <w:b/>
          <w:bCs/>
          <w:color w:val="auto"/>
          <w:highlight w:val="yellow"/>
          <w:u w:color="99403D"/>
        </w:rPr>
        <w:t>M</w:t>
      </w:r>
      <w:r w:rsidRPr="00707149">
        <w:rPr>
          <w:rStyle w:val="a"/>
          <w:bCs/>
          <w:color w:val="auto"/>
          <w:highlight w:val="yellow"/>
          <w:u w:color="99403D"/>
        </w:rPr>
        <w:t xml:space="preserve"> button on the user interface to start M mode scanning if needed</w:t>
      </w:r>
      <w:r w:rsidR="00B35137" w:rsidRPr="00707149">
        <w:rPr>
          <w:rStyle w:val="a"/>
          <w:bCs/>
          <w:color w:val="auto"/>
          <w:highlight w:val="yellow"/>
          <w:u w:color="99403D"/>
        </w:rPr>
        <w:t xml:space="preserve">. </w:t>
      </w:r>
      <w:r w:rsidRPr="00707149">
        <w:rPr>
          <w:rStyle w:val="a"/>
          <w:bCs/>
          <w:color w:val="auto"/>
          <w:highlight w:val="yellow"/>
          <w:u w:color="99403D"/>
        </w:rPr>
        <w:cr/>
      </w:r>
    </w:p>
    <w:p w14:paraId="33B033B2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color w:val="auto"/>
        </w:rPr>
        <w:t xml:space="preserve">NOTE: </w:t>
      </w:r>
      <w:r w:rsidRPr="00707149">
        <w:rPr>
          <w:color w:val="auto"/>
        </w:rPr>
        <w:t>M-mode ultrasound is helpful for further confirmation of the possibility of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pneumothorax</w:t>
      </w:r>
      <w:r w:rsidR="00B35137" w:rsidRPr="00707149">
        <w:rPr>
          <w:color w:val="auto"/>
        </w:rPr>
        <w:t xml:space="preserve">. </w:t>
      </w:r>
    </w:p>
    <w:p w14:paraId="09BBF6F4" w14:textId="77777777" w:rsidR="00A72DD1" w:rsidRPr="00707149" w:rsidRDefault="00A72DD1" w:rsidP="00707149">
      <w:pPr>
        <w:pStyle w:val="A2"/>
        <w:rPr>
          <w:color w:val="auto"/>
        </w:rPr>
      </w:pPr>
    </w:p>
    <w:p w14:paraId="0AFDA67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b/>
          <w:bCs/>
          <w:color w:val="auto"/>
          <w:highlight w:val="yellow"/>
        </w:rPr>
        <w:t>4</w:t>
      </w:r>
      <w:r w:rsidR="00B35137" w:rsidRPr="00707149">
        <w:rPr>
          <w:rStyle w:val="a"/>
          <w:b/>
          <w:bCs/>
          <w:color w:val="auto"/>
          <w:highlight w:val="yellow"/>
        </w:rPr>
        <w:t>.</w:t>
      </w:r>
      <w:r w:rsidRPr="00707149">
        <w:rPr>
          <w:rStyle w:val="a"/>
          <w:b/>
          <w:bCs/>
          <w:color w:val="auto"/>
          <w:highlight w:val="yellow"/>
        </w:rPr>
        <w:t>3. Color</w:t>
      </w:r>
      <w:r w:rsidRPr="00707149">
        <w:rPr>
          <w:rStyle w:val="a"/>
          <w:b/>
          <w:bCs/>
          <w:color w:val="auto"/>
          <w:highlight w:val="yellow"/>
          <w:u w:color="99403D"/>
        </w:rPr>
        <w:t xml:space="preserve"> or power</w:t>
      </w:r>
      <w:r w:rsidRPr="00707149">
        <w:rPr>
          <w:rStyle w:val="a"/>
          <w:b/>
          <w:bCs/>
          <w:color w:val="auto"/>
          <w:highlight w:val="yellow"/>
          <w:u w:color="FF2600"/>
        </w:rPr>
        <w:t xml:space="preserve"> </w:t>
      </w:r>
      <w:r w:rsidRPr="00707149">
        <w:rPr>
          <w:rStyle w:val="a"/>
          <w:b/>
          <w:bCs/>
          <w:color w:val="auto"/>
          <w:highlight w:val="yellow"/>
        </w:rPr>
        <w:t>Doppler ultrasound</w:t>
      </w:r>
      <w:r w:rsidRPr="00707149">
        <w:rPr>
          <w:rStyle w:val="a"/>
          <w:b/>
          <w:bCs/>
          <w:color w:val="auto"/>
          <w:highlight w:val="yellow"/>
        </w:rPr>
        <w:br/>
      </w:r>
      <w:r w:rsidRPr="00707149">
        <w:rPr>
          <w:rStyle w:val="a"/>
          <w:b/>
          <w:bCs/>
          <w:color w:val="auto"/>
          <w:highlight w:val="yellow"/>
        </w:rPr>
        <w:cr/>
      </w:r>
      <w:r w:rsidRPr="00707149">
        <w:rPr>
          <w:rStyle w:val="a"/>
          <w:bCs/>
          <w:color w:val="auto"/>
          <w:highlight w:val="yellow"/>
        </w:rPr>
        <w:t>4.3.1.</w:t>
      </w:r>
      <w:r w:rsidRPr="00707149">
        <w:rPr>
          <w:rStyle w:val="a"/>
          <w:b/>
          <w:bCs/>
          <w:color w:val="auto"/>
          <w:highlight w:val="yellow"/>
        </w:rPr>
        <w:t xml:space="preserve"> </w:t>
      </w:r>
      <w:r w:rsidRPr="00707149">
        <w:rPr>
          <w:rStyle w:val="a"/>
          <w:color w:val="auto"/>
          <w:highlight w:val="yellow"/>
          <w:u w:color="99403D"/>
        </w:rPr>
        <w:t xml:space="preserve">Press the </w:t>
      </w:r>
      <w:r w:rsidRPr="00707149">
        <w:rPr>
          <w:rStyle w:val="a"/>
          <w:b/>
          <w:color w:val="auto"/>
          <w:highlight w:val="yellow"/>
          <w:u w:color="99403D"/>
        </w:rPr>
        <w:t>C</w:t>
      </w:r>
      <w:r w:rsidRPr="00707149">
        <w:rPr>
          <w:rStyle w:val="a"/>
          <w:color w:val="auto"/>
          <w:highlight w:val="yellow"/>
          <w:u w:color="99403D"/>
        </w:rPr>
        <w:t xml:space="preserve"> button or </w:t>
      </w:r>
      <w:r w:rsidRPr="00707149">
        <w:rPr>
          <w:rStyle w:val="a"/>
          <w:b/>
          <w:color w:val="auto"/>
          <w:highlight w:val="yellow"/>
          <w:u w:color="99403D"/>
        </w:rPr>
        <w:t>PD</w:t>
      </w:r>
      <w:r w:rsidRPr="00707149">
        <w:rPr>
          <w:rStyle w:val="a"/>
          <w:color w:val="auto"/>
          <w:highlight w:val="yellow"/>
          <w:u w:color="99403D"/>
        </w:rPr>
        <w:t xml:space="preserve"> button on the user interface to start the color or power doppler </w:t>
      </w:r>
      <w:r w:rsidRPr="00707149">
        <w:rPr>
          <w:rStyle w:val="a"/>
          <w:color w:val="auto"/>
          <w:highlight w:val="yellow"/>
          <w:u w:color="99403D"/>
        </w:rPr>
        <w:lastRenderedPageBreak/>
        <w:t>examination if needed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  <w:r w:rsidRPr="00707149">
        <w:rPr>
          <w:rStyle w:val="a"/>
          <w:color w:val="auto"/>
          <w:highlight w:val="yellow"/>
          <w:u w:color="99403D"/>
        </w:rPr>
        <w:cr/>
      </w:r>
    </w:p>
    <w:p w14:paraId="3FE7E312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olor w:val="auto"/>
        </w:rPr>
        <w:t>NOTE</w:t>
      </w:r>
      <w:r w:rsidRPr="00707149">
        <w:rPr>
          <w:rStyle w:val="a"/>
          <w:i/>
          <w:iCs/>
          <w:color w:val="auto"/>
        </w:rPr>
        <w:t xml:space="preserve">: </w:t>
      </w:r>
      <w:r w:rsidRPr="00707149">
        <w:rPr>
          <w:rStyle w:val="a"/>
          <w:color w:val="auto"/>
          <w:u w:color="99403D"/>
        </w:rPr>
        <w:t>Doppler ultrasound</w:t>
      </w:r>
      <w:r w:rsidRPr="00707149">
        <w:rPr>
          <w:rStyle w:val="a"/>
          <w:color w:val="auto"/>
        </w:rPr>
        <w:t xml:space="preserve"> is used occasionally to assess the blood flow in the large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99403D"/>
        </w:rPr>
        <w:t>area of</w:t>
      </w:r>
      <w:r w:rsidRPr="00707149">
        <w:rPr>
          <w:rStyle w:val="a"/>
          <w:color w:val="auto"/>
        </w:rPr>
        <w:t xml:space="preserve"> lung </w:t>
      </w:r>
      <w:r w:rsidRPr="00707149">
        <w:rPr>
          <w:rStyle w:val="a"/>
          <w:color w:val="auto"/>
          <w:lang w:val="pt-PT"/>
        </w:rPr>
        <w:t>consolidat</w:t>
      </w:r>
      <w:r w:rsidRPr="00707149">
        <w:rPr>
          <w:rStyle w:val="a"/>
          <w:color w:val="auto"/>
        </w:rPr>
        <w:t>ions or to distinguish the bronchi from blood vessels</w:t>
      </w:r>
      <w:r w:rsidR="00B35137" w:rsidRPr="00707149">
        <w:rPr>
          <w:rStyle w:val="a"/>
          <w:color w:val="auto"/>
        </w:rPr>
        <w:t xml:space="preserve">. </w:t>
      </w:r>
    </w:p>
    <w:p w14:paraId="3DFEFA1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</w:rPr>
        <w:t>5</w:t>
      </w:r>
      <w:r w:rsidR="00B35137" w:rsidRPr="00707149">
        <w:rPr>
          <w:rStyle w:val="a"/>
          <w:b/>
          <w:bCs/>
          <w:color w:val="auto"/>
          <w:highlight w:val="yellow"/>
        </w:rPr>
        <w:t xml:space="preserve">. </w:t>
      </w:r>
      <w:r w:rsidRPr="00707149">
        <w:rPr>
          <w:rStyle w:val="a"/>
          <w:b/>
          <w:bCs/>
          <w:color w:val="auto"/>
          <w:highlight w:val="yellow"/>
        </w:rPr>
        <w:t>Scanning methods</w:t>
      </w:r>
    </w:p>
    <w:p w14:paraId="79CD01F1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  <w:shd w:val="clear" w:color="auto" w:fill="FFFF00"/>
          <w:lang w:val="it-IT"/>
        </w:rPr>
      </w:pPr>
    </w:p>
    <w:p w14:paraId="48D08697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  <w:highlight w:val="yellow"/>
          <w:shd w:val="clear" w:color="auto" w:fill="FFFF00"/>
          <w:lang w:val="it-IT"/>
        </w:rPr>
        <w:t>5</w:t>
      </w:r>
      <w:r w:rsidR="00B35137" w:rsidRPr="00707149">
        <w:rPr>
          <w:rStyle w:val="a"/>
          <w:b/>
          <w:bCs/>
          <w:color w:val="auto"/>
          <w:highlight w:val="yellow"/>
          <w:shd w:val="clear" w:color="auto" w:fill="FFFF00"/>
          <w:lang w:val="it-IT"/>
        </w:rPr>
        <w:t>.</w:t>
      </w:r>
      <w:r w:rsidRPr="00707149">
        <w:rPr>
          <w:rStyle w:val="a"/>
          <w:b/>
          <w:bCs/>
          <w:color w:val="auto"/>
          <w:highlight w:val="yellow"/>
          <w:shd w:val="clear" w:color="auto" w:fill="FFFF00"/>
          <w:lang w:val="it-IT"/>
        </w:rPr>
        <w:t xml:space="preserve">1. </w:t>
      </w:r>
      <w:r w:rsidRPr="00707149">
        <w:rPr>
          <w:rStyle w:val="a"/>
          <w:b/>
          <w:bCs/>
          <w:color w:val="auto"/>
          <w:highlight w:val="yellow"/>
          <w:u w:color="99403D"/>
        </w:rPr>
        <w:t xml:space="preserve">Perpendicular </w:t>
      </w:r>
      <w:r w:rsidRPr="00707149">
        <w:rPr>
          <w:rStyle w:val="a"/>
          <w:b/>
          <w:bCs/>
          <w:color w:val="auto"/>
          <w:highlight w:val="yellow"/>
        </w:rPr>
        <w:t>scanning</w:t>
      </w:r>
    </w:p>
    <w:p w14:paraId="02C83B6E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569CA601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 xml:space="preserve"> Place the transducer perpendicular to the ribs and slide it from the midline to the lateral side along the wide axis to realize the perpendicular scanning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5299534D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</w:p>
    <w:p w14:paraId="5F1D80C5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2. After initial area of the lung is scanned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, </w:t>
      </w:r>
      <w:r w:rsidRPr="00707149">
        <w:rPr>
          <w:rStyle w:val="a"/>
          <w:color w:val="auto"/>
          <w:highlight w:val="yellow"/>
          <w:u w:color="99403D"/>
        </w:rPr>
        <w:t xml:space="preserve">move the transducer from upward to downward and </w:t>
      </w:r>
      <w:r w:rsidRPr="00707149">
        <w:rPr>
          <w:rStyle w:val="a"/>
          <w:color w:val="auto"/>
          <w:highlight w:val="yellow"/>
          <w:u w:color="FF2600"/>
        </w:rPr>
        <w:t xml:space="preserve">to scan the remained areas </w:t>
      </w:r>
      <w:r w:rsidRPr="00707149">
        <w:rPr>
          <w:rStyle w:val="a"/>
          <w:color w:val="auto"/>
          <w:highlight w:val="yellow"/>
          <w:u w:color="99403D"/>
        </w:rPr>
        <w:t>until all the lung fields are examined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  <w:r w:rsidRPr="00707149">
        <w:rPr>
          <w:rStyle w:val="a"/>
          <w:color w:val="auto"/>
          <w:highlight w:val="yellow"/>
          <w:u w:color="99403D"/>
        </w:rPr>
        <w:br/>
      </w:r>
    </w:p>
    <w:p w14:paraId="09E1F091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</w:rPr>
      </w:pPr>
      <w:r w:rsidRPr="00707149">
        <w:rPr>
          <w:color w:val="auto"/>
        </w:rPr>
        <w:t xml:space="preserve">NOTE: Perpendicular scanning is the most </w:t>
      </w:r>
      <w:r w:rsidRPr="00707149">
        <w:rPr>
          <w:rStyle w:val="a"/>
          <w:color w:val="auto"/>
          <w:u w:color="99403D"/>
        </w:rPr>
        <w:t xml:space="preserve">important </w:t>
      </w:r>
      <w:r w:rsidRPr="00707149">
        <w:rPr>
          <w:color w:val="auto"/>
        </w:rPr>
        <w:t>scanning method</w:t>
      </w:r>
      <w:r w:rsidR="00B35137" w:rsidRPr="00707149">
        <w:rPr>
          <w:color w:val="auto"/>
        </w:rPr>
        <w:t>.</w:t>
      </w:r>
      <w:r w:rsidRPr="00707149">
        <w:rPr>
          <w:color w:val="auto"/>
        </w:rPr>
        <w:t xml:space="preserve"> Keep the transducer perpendicular to the ribs is the key to obtaining accurate and reliable results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cr/>
      </w:r>
    </w:p>
    <w:p w14:paraId="3BD6ACD7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  <w:highlight w:val="yellow"/>
        </w:rPr>
        <w:t>5</w:t>
      </w:r>
      <w:r w:rsidR="00B35137" w:rsidRPr="00707149">
        <w:rPr>
          <w:rStyle w:val="a"/>
          <w:b/>
          <w:bCs/>
          <w:color w:val="auto"/>
          <w:highlight w:val="yellow"/>
        </w:rPr>
        <w:t>.</w:t>
      </w:r>
      <w:r w:rsidRPr="00707149">
        <w:rPr>
          <w:rStyle w:val="a"/>
          <w:b/>
          <w:bCs/>
          <w:color w:val="auto"/>
          <w:highlight w:val="yellow"/>
        </w:rPr>
        <w:t>2. Parallel scanning</w:t>
      </w:r>
    </w:p>
    <w:p w14:paraId="35B1767E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</w:p>
    <w:p w14:paraId="741B9710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2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1. Rotate the transducer 90°after finished perpendicular scanning</w:t>
      </w:r>
      <w:r w:rsidR="00B35137" w:rsidRPr="00707149">
        <w:rPr>
          <w:rStyle w:val="a"/>
          <w:color w:val="auto"/>
          <w:highlight w:val="yellow"/>
          <w:u w:color="99403D"/>
        </w:rPr>
        <w:t xml:space="preserve">, </w:t>
      </w:r>
      <w:r w:rsidRPr="00707149">
        <w:rPr>
          <w:rStyle w:val="a"/>
          <w:color w:val="auto"/>
          <w:highlight w:val="yellow"/>
          <w:u w:color="99403D"/>
        </w:rPr>
        <w:t>keep the transducer parallel to the ribs and slide it along the narrow axis to realize the parallel scanning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617F321A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</w:p>
    <w:p w14:paraId="67B201DC" w14:textId="77777777" w:rsidR="00A72DD1" w:rsidRPr="00707149" w:rsidRDefault="00A72DD1" w:rsidP="00707149">
      <w:pPr>
        <w:pStyle w:val="AA"/>
        <w:rPr>
          <w:color w:val="auto"/>
          <w:highlight w:val="yellow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2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2. After initial area of the lung is scanned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, </w:t>
      </w:r>
      <w:r w:rsidRPr="00707149">
        <w:rPr>
          <w:rStyle w:val="a"/>
          <w:color w:val="auto"/>
          <w:highlight w:val="yellow"/>
          <w:u w:color="99403D"/>
        </w:rPr>
        <w:t xml:space="preserve">move the transducer from upward to downward and </w:t>
      </w:r>
      <w:r w:rsidRPr="00707149">
        <w:rPr>
          <w:rStyle w:val="a"/>
          <w:color w:val="auto"/>
          <w:highlight w:val="yellow"/>
          <w:u w:color="FF2600"/>
        </w:rPr>
        <w:t xml:space="preserve">to scan the remained areas </w:t>
      </w:r>
      <w:r w:rsidRPr="00707149">
        <w:rPr>
          <w:rStyle w:val="a"/>
          <w:color w:val="auto"/>
          <w:highlight w:val="yellow"/>
          <w:u w:color="99403D"/>
        </w:rPr>
        <w:t>until all the lung fields are examined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32FE3CC6" w14:textId="77777777" w:rsidR="00A72DD1" w:rsidRPr="00707149" w:rsidRDefault="00A72DD1" w:rsidP="00707149">
      <w:pPr>
        <w:pStyle w:val="A2"/>
        <w:rPr>
          <w:ins w:id="1" w:author="◇ 啊飘~" w:date="2018-12-11T11:50:00Z"/>
          <w:rStyle w:val="a"/>
          <w:b/>
          <w:bCs/>
          <w:color w:val="auto"/>
          <w:highlight w:val="yellow"/>
        </w:rPr>
      </w:pPr>
    </w:p>
    <w:p w14:paraId="5E6E4854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  <w:highlight w:val="yellow"/>
        </w:rPr>
        <w:t>5</w:t>
      </w:r>
      <w:r w:rsidR="00B35137" w:rsidRPr="00707149">
        <w:rPr>
          <w:rStyle w:val="a"/>
          <w:b/>
          <w:bCs/>
          <w:color w:val="auto"/>
          <w:highlight w:val="yellow"/>
        </w:rPr>
        <w:t>.</w:t>
      </w:r>
      <w:r w:rsidRPr="00707149">
        <w:rPr>
          <w:rStyle w:val="a"/>
          <w:b/>
          <w:bCs/>
          <w:color w:val="auto"/>
          <w:highlight w:val="yellow"/>
        </w:rPr>
        <w:t xml:space="preserve">3. </w:t>
      </w:r>
      <w:proofErr w:type="spellStart"/>
      <w:r w:rsidRPr="00707149">
        <w:rPr>
          <w:rStyle w:val="a"/>
          <w:b/>
          <w:bCs/>
          <w:color w:val="auto"/>
          <w:highlight w:val="yellow"/>
        </w:rPr>
        <w:t>Transdiaphragmatic</w:t>
      </w:r>
      <w:proofErr w:type="spellEnd"/>
      <w:r w:rsidRPr="00707149">
        <w:rPr>
          <w:rStyle w:val="a"/>
          <w:b/>
          <w:bCs/>
          <w:color w:val="auto"/>
          <w:highlight w:val="yellow"/>
        </w:rPr>
        <w:t xml:space="preserve"> scanning </w:t>
      </w:r>
    </w:p>
    <w:p w14:paraId="47D99488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01241355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 xml:space="preserve">5.3.1. Place the transducer </w:t>
      </w:r>
      <w:r w:rsidRPr="00707149">
        <w:rPr>
          <w:rStyle w:val="a"/>
          <w:color w:val="auto"/>
          <w:highlight w:val="yellow"/>
          <w:u w:color="99403D"/>
        </w:rPr>
        <w:t>below the xiphoid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, </w:t>
      </w:r>
      <w:r w:rsidRPr="00707149">
        <w:rPr>
          <w:rStyle w:val="a"/>
          <w:color w:val="auto"/>
          <w:highlight w:val="yellow"/>
          <w:u w:color="99403D"/>
        </w:rPr>
        <w:t xml:space="preserve">angle the transducer from side to side to scan </w:t>
      </w:r>
      <w:r w:rsidRPr="00707149">
        <w:rPr>
          <w:color w:val="auto"/>
          <w:highlight w:val="yellow"/>
        </w:rPr>
        <w:t>diaphragm and the bottom of lungs via the liver as the acoustic window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br/>
      </w:r>
    </w:p>
    <w:p w14:paraId="600642E6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NOTE: Increase the depth and turn on virtual convex scanning to expand far field area if needed</w:t>
      </w:r>
      <w:r w:rsidR="00B35137" w:rsidRPr="00707149">
        <w:rPr>
          <w:color w:val="auto"/>
        </w:rPr>
        <w:t xml:space="preserve">. </w:t>
      </w:r>
    </w:p>
    <w:p w14:paraId="6B415309" w14:textId="77777777" w:rsidR="00A72DD1" w:rsidRPr="00707149" w:rsidRDefault="00A72DD1" w:rsidP="00707149">
      <w:pPr>
        <w:pStyle w:val="AA"/>
        <w:rPr>
          <w:color w:val="auto"/>
        </w:rPr>
      </w:pPr>
    </w:p>
    <w:p w14:paraId="441B71A3" w14:textId="77777777" w:rsidR="00A72DD1" w:rsidRPr="00707149" w:rsidRDefault="00A72DD1" w:rsidP="00707149">
      <w:pPr>
        <w:pStyle w:val="AA"/>
        <w:rPr>
          <w:rStyle w:val="a"/>
          <w:rFonts w:eastAsia="Helvetica Neue"/>
          <w:color w:val="auto"/>
        </w:rPr>
      </w:pPr>
      <w:r w:rsidRPr="00707149">
        <w:rPr>
          <w:rStyle w:val="a"/>
          <w:b/>
          <w:bCs/>
          <w:color w:val="auto"/>
        </w:rPr>
        <w:t>REPRESENTATIVE RESULTS:</w:t>
      </w:r>
    </w:p>
    <w:p w14:paraId="6BE34D4F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The main purpose of this protocol and guideline is to instruct the readers on how to use LUS to diagnose and differentiate common neonatal lung diseases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These include respiratory distress syndrome (RDS)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transient tachypnea of the newborn (TTN)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pneumonia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meconium aspiration syndrome (MAS)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pulmonary hemorrhage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pulmonary atelectasis and pneumothorax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etc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Thus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the normal neonatal LUS characteristics and the LUS diagnostic criteria for different lung diseases are described in detail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. </w:t>
      </w:r>
    </w:p>
    <w:p w14:paraId="0A19BA67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b/>
          <w:bCs/>
          <w:color w:val="auto"/>
          <w:sz w:val="24"/>
        </w:rPr>
      </w:pPr>
    </w:p>
    <w:p w14:paraId="1810A7B6" w14:textId="77777777" w:rsidR="00A72DD1" w:rsidRPr="00707149" w:rsidRDefault="00A72DD1" w:rsidP="00707149">
      <w:pPr>
        <w:pStyle w:val="A0"/>
        <w:widowControl/>
        <w:spacing w:before="0"/>
        <w:rPr>
          <w:rFonts w:ascii="Calibri" w:hAnsi="Calibri" w:cs="Calibri"/>
          <w:color w:val="auto"/>
          <w:sz w:val="24"/>
        </w:rPr>
      </w:pP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</w:rPr>
        <w:t>Normal Neonatal Lung Ultrasound</w:t>
      </w:r>
    </w:p>
    <w:p w14:paraId="51FE9DA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u w:color="99403D"/>
        </w:rPr>
        <w:t xml:space="preserve">Neonatal normal </w:t>
      </w:r>
      <w:r w:rsidRPr="00707149">
        <w:rPr>
          <w:color w:val="auto"/>
        </w:rPr>
        <w:t xml:space="preserve">lung </w:t>
      </w:r>
      <w:r w:rsidRPr="00707149">
        <w:rPr>
          <w:rStyle w:val="a"/>
          <w:color w:val="auto"/>
          <w:u w:color="99403D"/>
        </w:rPr>
        <w:t>field</w:t>
      </w:r>
      <w:r w:rsidRPr="00707149">
        <w:rPr>
          <w:color w:val="auto"/>
        </w:rPr>
        <w:t xml:space="preserve"> appears hypoechoic on B-mode ultrasound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Pleural lines and A-lines are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regular and straight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As mentioned previously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A-lines are hyperechoic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arranged in </w:t>
      </w:r>
      <w:r w:rsidRPr="00707149">
        <w:rPr>
          <w:color w:val="auto"/>
        </w:rPr>
        <w:lastRenderedPageBreak/>
        <w:t xml:space="preserve">parallel and equidistant from </w:t>
      </w:r>
      <w:r w:rsidRPr="00707149">
        <w:rPr>
          <w:rStyle w:val="a"/>
          <w:color w:val="auto"/>
          <w:u w:color="99403D"/>
        </w:rPr>
        <w:t xml:space="preserve">one </w:t>
      </w:r>
      <w:r w:rsidRPr="00707149">
        <w:rPr>
          <w:color w:val="auto"/>
        </w:rPr>
        <w:t>each other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A-line echoes gradually diminish until they disappear from the shallow to the deep part of the lung fields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There may not be any </w:t>
      </w:r>
      <w:r w:rsidRPr="00707149">
        <w:rPr>
          <w:rStyle w:val="a"/>
          <w:color w:val="auto"/>
          <w:u w:color="99403D"/>
        </w:rPr>
        <w:t xml:space="preserve">B-lines </w:t>
      </w:r>
      <w:r w:rsidRPr="00707149">
        <w:rPr>
          <w:color w:val="auto"/>
        </w:rPr>
        <w:t>(three to seven days after birth) or just a few B-lines (within three to seven days after birth) in the lung fields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However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there is no AIS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pleural effusion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or lung consolidation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sliding is detectable by real-time ultrasound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whereas in M-mode imaging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 linear pattern appears in tissues superficial to the pleural line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a grainy or sandy pattern appears below the pleural line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creating the seashore sign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1)</w:t>
      </w:r>
      <w:r w:rsidRPr="00707149">
        <w:rPr>
          <w:rStyle w:val="a"/>
          <w:color w:val="auto"/>
          <w:u w:color="FF2600"/>
          <w:vertAlign w:val="superscript"/>
        </w:rPr>
        <w:t>23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24</w:t>
      </w:r>
      <w:r w:rsidR="00B35137" w:rsidRPr="00707149">
        <w:rPr>
          <w:color w:val="auto"/>
        </w:rPr>
        <w:t xml:space="preserve">. </w:t>
      </w:r>
    </w:p>
    <w:p w14:paraId="2FF1D8EB" w14:textId="77777777" w:rsidR="00A72DD1" w:rsidRPr="00707149" w:rsidRDefault="00A72DD1" w:rsidP="00707149">
      <w:pPr>
        <w:pStyle w:val="AA"/>
        <w:rPr>
          <w:color w:val="auto"/>
        </w:rPr>
      </w:pPr>
    </w:p>
    <w:p w14:paraId="6C1B8862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rStyle w:val="a"/>
          <w:b/>
          <w:bCs/>
          <w:color w:val="auto"/>
        </w:rPr>
        <w:t>LUS Characteristics and Diagnostic Criteria for Lung Diseases of the Newborn Infants</w:t>
      </w:r>
    </w:p>
    <w:p w14:paraId="774C0FB5" w14:textId="77777777" w:rsidR="00A72DD1" w:rsidRPr="00707149" w:rsidRDefault="00A72DD1" w:rsidP="00707149">
      <w:pPr>
        <w:pStyle w:val="AA"/>
        <w:rPr>
          <w:b/>
          <w:bCs/>
          <w:color w:val="auto"/>
        </w:rPr>
      </w:pPr>
    </w:p>
    <w:p w14:paraId="3C03998D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 xml:space="preserve">Respiratory distress </w:t>
      </w:r>
      <w:commentRangeStart w:id="2"/>
      <w:r w:rsidRPr="00707149">
        <w:rPr>
          <w:rStyle w:val="a"/>
          <w:b/>
          <w:bCs/>
          <w:i/>
          <w:iCs/>
          <w:color w:val="auto"/>
        </w:rPr>
        <w:t>syndrome</w:t>
      </w:r>
      <w:commentRangeEnd w:id="2"/>
      <w:r w:rsidR="006B587E" w:rsidRPr="00707149">
        <w:rPr>
          <w:rStyle w:val="CommentReference"/>
          <w:rFonts w:eastAsia="MS Mincho"/>
          <w:color w:val="auto"/>
          <w:sz w:val="24"/>
        </w:rPr>
        <w:commentReference w:id="2"/>
      </w:r>
      <w:r w:rsidRPr="00707149">
        <w:rPr>
          <w:rStyle w:val="a"/>
          <w:b/>
          <w:bCs/>
          <w:i/>
          <w:iCs/>
          <w:color w:val="auto"/>
        </w:rPr>
        <w:t xml:space="preserve"> (RDS) of the newborn</w:t>
      </w:r>
    </w:p>
    <w:p w14:paraId="7126875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RDS refers to a lung disease where main clinical manifestations are tachypnea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retractions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grunting and cyanosis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presents immediately after birth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RDS is caused by </w:t>
      </w:r>
      <w:r w:rsidRPr="00707149">
        <w:rPr>
          <w:rStyle w:val="a"/>
          <w:color w:val="auto"/>
          <w:u w:color="99403D"/>
        </w:rPr>
        <w:t xml:space="preserve">a </w:t>
      </w:r>
      <w:r w:rsidRPr="00707149">
        <w:rPr>
          <w:rStyle w:val="a"/>
          <w:color w:val="auto"/>
        </w:rPr>
        <w:t>primary or secondary deficiency of pulmonary surfactant in preterm and term neonates respectively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Lack of surfactant causes development of pulmonary atelectasis and low lung volumes </w:t>
      </w:r>
      <w:r w:rsidRPr="00707149">
        <w:rPr>
          <w:rStyle w:val="a"/>
          <w:color w:val="auto"/>
          <w:u w:color="FF2600"/>
          <w:vertAlign w:val="superscript"/>
        </w:rPr>
        <w:t>25-27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Currently the diagnosis of RDS is based on history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 xml:space="preserve">clinical </w:t>
      </w:r>
      <w:r w:rsidRPr="00707149">
        <w:rPr>
          <w:rStyle w:val="a"/>
          <w:color w:val="auto"/>
          <w:u w:color="99403D"/>
          <w:lang w:val="fr-FR"/>
        </w:rPr>
        <w:t>manifestations</w:t>
      </w:r>
      <w:r w:rsidRPr="00707149">
        <w:rPr>
          <w:rStyle w:val="a"/>
          <w:color w:val="auto"/>
        </w:rPr>
        <w:t xml:space="preserve"> and CXR findings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However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RDS can also be diagnosed easily and accurately by LUS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 meta-analysis that included 673 newborn infants with RDS showed that the sensitivity and specificity of LUS in diagnosing RDS was 99% and 96%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respectively</w:t>
      </w:r>
      <w:r w:rsidRPr="00707149">
        <w:rPr>
          <w:rStyle w:val="a"/>
          <w:color w:val="auto"/>
          <w:u w:color="FF2600"/>
          <w:vertAlign w:val="superscript"/>
        </w:rPr>
        <w:t>28</w:t>
      </w:r>
      <w:r w:rsidR="00B35137" w:rsidRPr="00707149">
        <w:rPr>
          <w:rStyle w:val="a"/>
          <w:color w:val="auto"/>
        </w:rPr>
        <w:t xml:space="preserve">. </w:t>
      </w:r>
    </w:p>
    <w:p w14:paraId="6E24167C" w14:textId="77777777" w:rsidR="00A72DD1" w:rsidRPr="00707149" w:rsidRDefault="00A72DD1" w:rsidP="00707149">
      <w:pPr>
        <w:pStyle w:val="AA"/>
        <w:rPr>
          <w:color w:val="auto"/>
        </w:rPr>
      </w:pPr>
    </w:p>
    <w:p w14:paraId="797F7E4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LUS diagnosis of RDS is based on the following findings</w:t>
      </w:r>
      <w:r w:rsidRPr="00707149">
        <w:rPr>
          <w:rStyle w:val="a"/>
          <w:color w:val="auto"/>
          <w:u w:color="FF2600"/>
          <w:vertAlign w:val="superscript"/>
        </w:rPr>
        <w:t>16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28-34</w:t>
      </w:r>
      <w:r w:rsidRPr="00707149">
        <w:rPr>
          <w:color w:val="auto"/>
        </w:rPr>
        <w:t>:(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>) Lung consolidations accompanied by air-bronchograms are the most important LUS manifestation of RDS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which is characterized by the following: (a) Consolidations are most often</w:t>
      </w:r>
      <w:r w:rsidRPr="00707149">
        <w:rPr>
          <w:rStyle w:val="a"/>
          <w:color w:val="auto"/>
          <w:u w:color="99403D"/>
        </w:rPr>
        <w:t xml:space="preserve"> observed </w:t>
      </w:r>
      <w:r w:rsidRPr="00707149">
        <w:rPr>
          <w:color w:val="auto"/>
        </w:rPr>
        <w:t>in the posterior parts of the lungs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degree of consolidation is related to the severity of the disease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(b) Consolidations are</w:t>
      </w:r>
      <w:r w:rsidRPr="00707149">
        <w:rPr>
          <w:rStyle w:val="a"/>
          <w:color w:val="auto"/>
          <w:u w:color="99403D"/>
        </w:rPr>
        <w:t xml:space="preserve"> limited only to the region </w:t>
      </w:r>
      <w:r w:rsidRPr="00707149">
        <w:rPr>
          <w:color w:val="auto"/>
        </w:rPr>
        <w:t>beneath the pleura in mild RDS patients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Conversely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areas of consolidation may extend to deeper parts of the lung fields in more severe RDS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(c)Usually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consolidations are visible in different lung fields bilaterally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Nevertheless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they may be limited to certain intercostal spaces on one side of the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Consolidated areas show </w:t>
      </w:r>
      <w:r w:rsidRPr="00707149">
        <w:rPr>
          <w:rStyle w:val="a"/>
          <w:color w:val="auto"/>
          <w:u w:color="99403D"/>
        </w:rPr>
        <w:t xml:space="preserve">an </w:t>
      </w:r>
      <w:r w:rsidRPr="00707149">
        <w:rPr>
          <w:color w:val="auto"/>
        </w:rPr>
        <w:t>uneven hypoechoic quality and the boundary with surrounding lung tissue is clear and easy to distinguish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(d) Air-bronchograms show dense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speckled or snowflake-like shapes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(ii)The pleural line is abnormal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the A-lines disappear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(iii) The non-consolidated zones may appear as AIS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(iv) 15% to 20% of patients may have different degrees of unilateral or bilateral pleural effusion</w:t>
      </w:r>
      <w:r w:rsidR="00B35137" w:rsidRPr="00707149">
        <w:rPr>
          <w:color w:val="auto"/>
        </w:rPr>
        <w:t xml:space="preserve">. </w:t>
      </w:r>
    </w:p>
    <w:p w14:paraId="2B1BF436" w14:textId="77777777" w:rsidR="006B587E" w:rsidRPr="00707149" w:rsidRDefault="006B587E" w:rsidP="00707149">
      <w:pPr>
        <w:pStyle w:val="AA"/>
        <w:rPr>
          <w:color w:val="auto"/>
        </w:rPr>
      </w:pPr>
    </w:p>
    <w:p w14:paraId="6A7478A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In addition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changes in pulmonary status can be efficiently followed-up by LUS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Improvements in LUS findings</w:t>
      </w:r>
      <w:r w:rsidRPr="00707149">
        <w:rPr>
          <w:rStyle w:val="a"/>
          <w:color w:val="auto"/>
          <w:u w:color="99403D"/>
        </w:rPr>
        <w:t xml:space="preserve"> are</w:t>
      </w:r>
      <w:r w:rsidRPr="00707149">
        <w:rPr>
          <w:color w:val="auto"/>
        </w:rPr>
        <w:t xml:space="preserve"> often first observed in anterior lung areas </w:t>
      </w:r>
      <w:r w:rsidRPr="00707149">
        <w:rPr>
          <w:rStyle w:val="a"/>
          <w:color w:val="auto"/>
          <w:u w:color="99403D"/>
        </w:rPr>
        <w:t>because</w:t>
      </w:r>
      <w:r w:rsidRPr="00707149">
        <w:rPr>
          <w:color w:val="auto"/>
        </w:rPr>
        <w:t xml:space="preserve"> these areas are non-dependent and better ventilated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Transition from consolidation to aggregation-induced emission (AIE)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AIE to interstitial edema (IE)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IE to a normal LUS pattern or vice-versa</w:t>
      </w:r>
      <w:r w:rsidRPr="00707149">
        <w:rPr>
          <w:rStyle w:val="a"/>
          <w:color w:val="auto"/>
          <w:u w:color="99403D"/>
        </w:rPr>
        <w:t xml:space="preserve"> can be seen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color w:val="auto"/>
        </w:rPr>
        <w:t>This LUS quality allows for estimation of the surfactant replacement therapy effect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2)</w:t>
      </w:r>
      <w:r w:rsidR="00B35137" w:rsidRPr="00707149">
        <w:rPr>
          <w:color w:val="auto"/>
        </w:rPr>
        <w:t xml:space="preserve">. </w:t>
      </w:r>
    </w:p>
    <w:p w14:paraId="1146ACD7" w14:textId="77777777" w:rsidR="00A72DD1" w:rsidRPr="00707149" w:rsidRDefault="00A72DD1" w:rsidP="00707149">
      <w:pPr>
        <w:pStyle w:val="AA"/>
        <w:rPr>
          <w:color w:val="auto"/>
        </w:rPr>
      </w:pPr>
    </w:p>
    <w:p w14:paraId="5F6170B9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Transient tachypnea of the newborn (TTN)</w:t>
      </w:r>
    </w:p>
    <w:p w14:paraId="382E4106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TTN is also known as ‘wet lung’ of the newborn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is one of the most common respiratory diseases in newborn infants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TTN is self-limited with most patients </w:t>
      </w:r>
      <w:r w:rsidRPr="00707149">
        <w:rPr>
          <w:rStyle w:val="a"/>
          <w:color w:val="auto"/>
          <w:u w:color="99403D"/>
        </w:rPr>
        <w:t xml:space="preserve">recovering within 24-72 hours </w:t>
      </w:r>
      <w:r w:rsidRPr="00707149">
        <w:rPr>
          <w:color w:val="auto"/>
        </w:rPr>
        <w:t>without any special intervention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Rarely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 can lead to severe respiratory distress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hypoxemia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pneumothorax or even death</w:t>
      </w:r>
      <w:r w:rsidRPr="00707149">
        <w:rPr>
          <w:rStyle w:val="a"/>
          <w:color w:val="auto"/>
          <w:u w:color="FF2600"/>
          <w:vertAlign w:val="superscript"/>
        </w:rPr>
        <w:t>35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36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TTN is often underdiagnosed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especially among premature </w:t>
      </w:r>
      <w:r w:rsidRPr="00707149">
        <w:rPr>
          <w:color w:val="auto"/>
        </w:rPr>
        <w:lastRenderedPageBreak/>
        <w:t>infants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has been reported that 62% to 77% of infants who were clinically diagnosed with RDS actually had TTN according to the traditional diagnostic criteria</w:t>
      </w:r>
      <w:r w:rsidRPr="00707149">
        <w:rPr>
          <w:rStyle w:val="a"/>
          <w:color w:val="auto"/>
          <w:u w:color="FF2600"/>
          <w:vertAlign w:val="superscript"/>
        </w:rPr>
        <w:t>36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37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LUS can eliminate such misdiagnoses since TTN can be easily differentiated from RDS and other lung diseases by LUS</w:t>
      </w:r>
      <w:r w:rsidR="00B35137" w:rsidRPr="00707149">
        <w:rPr>
          <w:color w:val="auto"/>
        </w:rPr>
        <w:t xml:space="preserve">. </w:t>
      </w:r>
    </w:p>
    <w:p w14:paraId="61815885" w14:textId="77777777" w:rsidR="00A72DD1" w:rsidRPr="00707149" w:rsidRDefault="00A72DD1" w:rsidP="00707149">
      <w:pPr>
        <w:pStyle w:val="AA"/>
        <w:rPr>
          <w:color w:val="auto"/>
        </w:rPr>
      </w:pPr>
    </w:p>
    <w:p w14:paraId="3A2DE24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main characteristic of TTN is lung edema without lung consolidations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it is diagnosed based on the following findings</w:t>
      </w:r>
      <w:r w:rsidRPr="00707149">
        <w:rPr>
          <w:rStyle w:val="a"/>
          <w:color w:val="auto"/>
          <w:u w:color="FF2600"/>
          <w:vertAlign w:val="superscript"/>
        </w:rPr>
        <w:t>21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30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31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38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39</w:t>
      </w:r>
      <w:r w:rsidRPr="00707149">
        <w:rPr>
          <w:color w:val="auto"/>
        </w:rPr>
        <w:t>: 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>)</w:t>
      </w:r>
      <w:r w:rsidR="006B587E" w:rsidRPr="00707149">
        <w:rPr>
          <w:color w:val="auto"/>
        </w:rPr>
        <w:t xml:space="preserve"> </w:t>
      </w:r>
      <w:r w:rsidRPr="00707149">
        <w:rPr>
          <w:color w:val="auto"/>
        </w:rPr>
        <w:t>Mild TTN mainly manifests as AIS and a double lung point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Severe TTN in the acute period mainly manifests as a compact B-line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white lung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or severe AIS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while a double lung point may appear with disease recovery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(ii)</w:t>
      </w:r>
      <w:r w:rsidR="006B587E" w:rsidRPr="00707149">
        <w:rPr>
          <w:color w:val="auto"/>
        </w:rPr>
        <w:t xml:space="preserve"> </w:t>
      </w:r>
      <w:r w:rsidRPr="00707149">
        <w:rPr>
          <w:color w:val="auto"/>
        </w:rPr>
        <w:t>Mild or severe TTN is characterized by pleural line abnormalities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A-line disappearance</w:t>
      </w:r>
      <w:r w:rsidR="00B35137" w:rsidRPr="00707149">
        <w:rPr>
          <w:color w:val="auto"/>
        </w:rPr>
        <w:t xml:space="preserve">, </w:t>
      </w:r>
      <w:r w:rsidRPr="00707149">
        <w:rPr>
          <w:rStyle w:val="a"/>
          <w:color w:val="auto"/>
          <w:u w:color="99403D"/>
        </w:rPr>
        <w:t>and</w:t>
      </w:r>
      <w:r w:rsidRPr="00707149">
        <w:rPr>
          <w:color w:val="auto"/>
        </w:rPr>
        <w:t xml:space="preserve"> different degrees of pleural effusion in one or </w:t>
      </w:r>
      <w:r w:rsidRPr="00707149">
        <w:rPr>
          <w:rStyle w:val="a"/>
          <w:color w:val="auto"/>
          <w:u w:color="99403D"/>
        </w:rPr>
        <w:t>the</w:t>
      </w:r>
      <w:r w:rsidRPr="00707149">
        <w:rPr>
          <w:color w:val="auto"/>
        </w:rPr>
        <w:t xml:space="preserve"> bilateral side of chest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(iii)</w:t>
      </w:r>
      <w:r w:rsidR="006B587E" w:rsidRPr="00707149">
        <w:rPr>
          <w:color w:val="auto"/>
        </w:rPr>
        <w:t xml:space="preserve"> </w:t>
      </w:r>
      <w:r w:rsidRPr="00707149">
        <w:rPr>
          <w:color w:val="auto"/>
        </w:rPr>
        <w:t xml:space="preserve">No consolidation is observed in the lung fields </w:t>
      </w:r>
      <w:r w:rsidRPr="00707149">
        <w:rPr>
          <w:rStyle w:val="a"/>
          <w:color w:val="auto"/>
          <w:u w:color="FF2600"/>
        </w:rPr>
        <w:t>(Fig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3)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0D4D755D" w14:textId="77777777" w:rsidR="00A72DD1" w:rsidRPr="00707149" w:rsidRDefault="00A72DD1" w:rsidP="00707149">
      <w:pPr>
        <w:pStyle w:val="AA"/>
        <w:rPr>
          <w:b/>
          <w:bCs/>
          <w:color w:val="auto"/>
        </w:rPr>
      </w:pPr>
    </w:p>
    <w:p w14:paraId="6F9C2887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olor w:val="auto"/>
        </w:rPr>
      </w:pPr>
      <w:r w:rsidRPr="00707149">
        <w:rPr>
          <w:rStyle w:val="a"/>
          <w:b/>
          <w:bCs/>
          <w:color w:val="auto"/>
        </w:rPr>
        <w:t>P</w:t>
      </w:r>
      <w:r w:rsidRPr="00707149">
        <w:rPr>
          <w:rStyle w:val="a"/>
          <w:b/>
          <w:bCs/>
          <w:i/>
          <w:iCs/>
          <w:color w:val="auto"/>
          <w:lang w:val="de-DE"/>
        </w:rPr>
        <w:t>neumonia</w:t>
      </w:r>
      <w:r w:rsidRPr="00707149">
        <w:rPr>
          <w:rStyle w:val="a"/>
          <w:b/>
          <w:bCs/>
          <w:i/>
          <w:iCs/>
          <w:color w:val="auto"/>
        </w:rPr>
        <w:t xml:space="preserve"> of the newborn</w:t>
      </w:r>
    </w:p>
    <w:p w14:paraId="54CBC8A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Pneumonia</w:t>
      </w:r>
      <w:r w:rsidRPr="00707149">
        <w:rPr>
          <w:rStyle w:val="a"/>
          <w:b/>
          <w:bCs/>
          <w:color w:val="auto"/>
        </w:rPr>
        <w:t xml:space="preserve"> </w:t>
      </w:r>
      <w:r w:rsidRPr="00707149">
        <w:rPr>
          <w:rStyle w:val="a"/>
          <w:color w:val="auto"/>
          <w:lang w:val="it-IT"/>
        </w:rPr>
        <w:t>refer</w:t>
      </w:r>
      <w:r w:rsidRPr="00707149">
        <w:rPr>
          <w:rStyle w:val="a"/>
          <w:color w:val="auto"/>
        </w:rPr>
        <w:t>s to inflammation of the lung parenchyma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including the terminal airway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alveolar space and pulmonary interstitial areas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is caused by infectious microorganisms or physical or chemical factors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Pathologically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alveolar inflammatory exudates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hyperemia and edema are present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When bronchiolar epithelium cell necrosis occurs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mucous and cellular debris in the lumen can cause regional air trapping and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Pneumonia is responsible for more than 1/3 of all newborn hospitalizations and infectious pneumonia accounts for more than 1/4 of all neonatal deaths especially in the developing world </w:t>
      </w:r>
      <w:r w:rsidRPr="00707149">
        <w:rPr>
          <w:rStyle w:val="a"/>
          <w:color w:val="auto"/>
          <w:u w:color="FF2600"/>
          <w:vertAlign w:val="superscript"/>
        </w:rPr>
        <w:t>40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41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 meta-analysis showed a sensitivity higher than 96% and specificity higher than 93% when LUS is used to diagnose pneumonia both in adults and children</w:t>
      </w:r>
      <w:r w:rsidRPr="00707149">
        <w:rPr>
          <w:rStyle w:val="a"/>
          <w:color w:val="auto"/>
          <w:u w:color="FF2600"/>
          <w:vertAlign w:val="superscript"/>
        </w:rPr>
        <w:t>42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43</w:t>
      </w:r>
      <w:r w:rsidR="00B35137" w:rsidRPr="00707149">
        <w:rPr>
          <w:rStyle w:val="a"/>
          <w:color w:val="auto"/>
        </w:rPr>
        <w:t xml:space="preserve">. </w:t>
      </w:r>
    </w:p>
    <w:p w14:paraId="28DD1053" w14:textId="77777777" w:rsidR="00A72DD1" w:rsidRPr="00707149" w:rsidRDefault="00A72DD1" w:rsidP="00707149">
      <w:pPr>
        <w:pStyle w:val="AA"/>
        <w:rPr>
          <w:color w:val="auto"/>
        </w:rPr>
      </w:pPr>
    </w:p>
    <w:p w14:paraId="43C80456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</w:rPr>
        <w:t>LUS imaging characteristics of pneumonia include the following</w:t>
      </w:r>
      <w:r w:rsidRPr="00707149">
        <w:rPr>
          <w:rStyle w:val="a"/>
          <w:color w:val="auto"/>
          <w:u w:color="FF2600"/>
          <w:vertAlign w:val="superscript"/>
        </w:rPr>
        <w:t>43-48</w:t>
      </w:r>
      <w:r w:rsidRPr="00707149">
        <w:rPr>
          <w:rStyle w:val="a"/>
          <w:color w:val="auto"/>
        </w:rPr>
        <w:t>:</w:t>
      </w:r>
      <w:r w:rsidR="006B587E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</w:t>
      </w:r>
      <w:r w:rsidR="006B587E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Lung consolidations accompanied by air-bronchograms or fluid-bronchograms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99403D"/>
        </w:rPr>
        <w:t xml:space="preserve">Lung consolidations </w:t>
      </w:r>
      <w:r w:rsidRPr="00707149">
        <w:rPr>
          <w:rStyle w:val="a"/>
          <w:color w:val="auto"/>
        </w:rPr>
        <w:t>are the main ultrasound-imaging feature of pneumonia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which are characterized by the following</w:t>
      </w:r>
      <w:r w:rsidRPr="00707149">
        <w:rPr>
          <w:rStyle w:val="a"/>
          <w:color w:val="auto"/>
          <w:lang w:val="zh-Hans" w:eastAsia="zh-Hans"/>
        </w:rPr>
        <w:t xml:space="preserve">: </w:t>
      </w:r>
      <w:r w:rsidRPr="00707149">
        <w:rPr>
          <w:rStyle w:val="a"/>
          <w:color w:val="auto"/>
        </w:rPr>
        <w:t>(a) The size of the consolidation in severe pneumonia is usually large with irregular or jagged boundaries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shred sign is visible at the edges of the consolidated areas and the dynamic-bronchograms are often visible in severe patients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(b) Consolidations may be located at one or more positions in the lung fields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 xml:space="preserve">and consolidated areas may differ in size and shape in the </w:t>
      </w:r>
      <w:r w:rsidRPr="00707149">
        <w:rPr>
          <w:rStyle w:val="a"/>
          <w:color w:val="auto"/>
          <w:u w:color="941100"/>
        </w:rPr>
        <w:t>different</w:t>
      </w:r>
      <w:r w:rsidRPr="00707149">
        <w:rPr>
          <w:rStyle w:val="a"/>
          <w:color w:val="auto"/>
        </w:rPr>
        <w:t xml:space="preserve"> lung fields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(ii)The pleural line is abnormal and A-lines disappear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(iii)B-lines or AIS are visible in the nonconsolidated areas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(iv)Different degrees of unilateral or bilateral pleural effusion are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</w:rPr>
        <w:t>visible in some</w:t>
      </w:r>
      <w:r w:rsidRPr="00707149">
        <w:rPr>
          <w:rStyle w:val="a"/>
          <w:color w:val="auto"/>
          <w:u w:color="99403D"/>
        </w:rPr>
        <w:t xml:space="preserve">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(v)The main manifestations of mild or early pneumonia may</w:t>
      </w:r>
      <w:r w:rsidRPr="00707149">
        <w:rPr>
          <w:rStyle w:val="a"/>
          <w:color w:val="auto"/>
          <w:u w:color="99403D"/>
        </w:rPr>
        <w:t xml:space="preserve"> be presented as</w:t>
      </w:r>
      <w:r w:rsidRPr="00707149">
        <w:rPr>
          <w:rStyle w:val="a"/>
          <w:color w:val="auto"/>
        </w:rPr>
        <w:t xml:space="preserve"> small subpleural focal consolidations and AIS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4)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6B5B3C51" w14:textId="77777777" w:rsidR="00A72DD1" w:rsidRPr="00707149" w:rsidRDefault="00A72DD1" w:rsidP="00707149">
      <w:pPr>
        <w:pStyle w:val="AA"/>
        <w:rPr>
          <w:rFonts w:eastAsia="Arial Unicode MS"/>
          <w:color w:val="auto"/>
          <w:szCs w:val="20"/>
          <w:lang/>
        </w:rPr>
      </w:pPr>
    </w:p>
    <w:p w14:paraId="2625F0E7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Meconium aspiration syndrome (MAS) of the newborn</w:t>
      </w:r>
    </w:p>
    <w:p w14:paraId="1897A2F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 xml:space="preserve">MAS is due to fetal hypoxia leading to defecation and inhalation of meconium-stained amniotic fluid by the infant before or during the </w:t>
      </w:r>
      <w:r w:rsidRPr="00707149">
        <w:rPr>
          <w:rStyle w:val="a"/>
          <w:color w:val="auto"/>
          <w:u w:color="99403D"/>
        </w:rPr>
        <w:t>delivery process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Meconium particles cause mechanical obstruction of the terminal bronchioles and alveoli together with chemical inflammation and secondary surfactant deficiency</w:t>
      </w:r>
      <w:r w:rsidR="00B35137" w:rsidRPr="00707149">
        <w:rPr>
          <w:color w:val="auto"/>
        </w:rPr>
        <w:t xml:space="preserve">. </w:t>
      </w:r>
      <w:bookmarkStart w:id="3" w:name="PS_para_27"/>
      <w:r w:rsidRPr="00707149">
        <w:rPr>
          <w:color w:val="auto"/>
        </w:rPr>
        <w:t>These changes further lead to air-trapping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atelectasis and alveolar or interstitial pulmonary edema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Infants with severe MAS often present with signs of severe respiratory distress including cyanosis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tachypnea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nasal flaring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retractions and grunting within hours of birth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MAS is a serious lung disease accounting for approximately 10% of</w:t>
      </w:r>
      <w:r w:rsidRPr="00707149">
        <w:rPr>
          <w:rStyle w:val="a"/>
          <w:color w:val="auto"/>
          <w:u w:color="99403D"/>
        </w:rPr>
        <w:t xml:space="preserve"> </w:t>
      </w:r>
      <w:bookmarkStart w:id="4" w:name="PS_para_272"/>
      <w:bookmarkEnd w:id="3"/>
      <w:r w:rsidRPr="00707149">
        <w:rPr>
          <w:rStyle w:val="a"/>
          <w:color w:val="auto"/>
          <w:u w:color="99403D"/>
        </w:rPr>
        <w:t>all cases of</w:t>
      </w:r>
      <w:bookmarkEnd w:id="4"/>
      <w:r w:rsidRPr="00707149">
        <w:rPr>
          <w:color w:val="auto"/>
        </w:rPr>
        <w:t xml:space="preserve"> neonatal respiratory failure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Among these patients 10% to 20% will experience </w:t>
      </w:r>
      <w:r w:rsidRPr="00707149">
        <w:rPr>
          <w:color w:val="auto"/>
        </w:rPr>
        <w:lastRenderedPageBreak/>
        <w:t xml:space="preserve">pneumothorax and the reported mortality can be as high as 39% in developing and newly industrialized countries </w:t>
      </w:r>
      <w:r w:rsidRPr="00707149">
        <w:rPr>
          <w:rStyle w:val="a"/>
          <w:color w:val="auto"/>
          <w:u w:color="FF2600"/>
          <w:vertAlign w:val="superscript"/>
        </w:rPr>
        <w:t>49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50</w:t>
      </w:r>
      <w:r w:rsidR="00B35137" w:rsidRPr="00707149">
        <w:rPr>
          <w:color w:val="auto"/>
        </w:rPr>
        <w:t xml:space="preserve">. </w:t>
      </w:r>
    </w:p>
    <w:p w14:paraId="0C53976E" w14:textId="77777777" w:rsidR="00A72DD1" w:rsidRPr="00707149" w:rsidRDefault="00A72DD1" w:rsidP="00707149">
      <w:pPr>
        <w:pStyle w:val="AA"/>
        <w:rPr>
          <w:color w:val="auto"/>
        </w:rPr>
      </w:pPr>
    </w:p>
    <w:p w14:paraId="7DE5053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bases for the LUS diagnosis of MAS are as follows</w:t>
      </w:r>
      <w:r w:rsidRPr="00707149">
        <w:rPr>
          <w:rStyle w:val="a"/>
          <w:color w:val="auto"/>
          <w:u w:color="FF2600"/>
          <w:vertAlign w:val="superscript"/>
        </w:rPr>
        <w:t>51-53</w:t>
      </w:r>
      <w:r w:rsidRPr="00707149">
        <w:rPr>
          <w:color w:val="auto"/>
        </w:rPr>
        <w:t>: 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>)Lung consolidations accompanied by air-bronchograms are the most important sonogram characteristic of MAS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scope of consolidation is related to the degree of the disease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edges of the consolidation area is irregular or jagged and the shred sign is visible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degrees of consolidation may differ between the two sides of the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Similarly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different sizes of consolidation may be present on the same side of the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(ii)The pleural line is abnormal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the A-line disappears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(iii)The B-lines or AIS are visible in the nonconsolidated zone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(iv)Some patients may have different degrees of unilateral or bilateral pleural effusion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is difficult to differentiate MAS and pneumonia solely based on ultrasound manifestations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Therefore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to obtain a definitive diagnosis</w:t>
      </w:r>
      <w:r w:rsidRPr="00707149">
        <w:rPr>
          <w:rStyle w:val="a"/>
          <w:color w:val="auto"/>
          <w:u w:color="FF2600"/>
        </w:rPr>
        <w:t xml:space="preserve"> </w:t>
      </w:r>
      <w:r w:rsidRPr="00707149">
        <w:rPr>
          <w:color w:val="auto"/>
        </w:rPr>
        <w:t>it is often necessary to combine ultrasound findings with perinatal history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physical exam and laboratory findings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5)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56050569" w14:textId="77777777" w:rsidR="00A72DD1" w:rsidRPr="00707149" w:rsidRDefault="00A72DD1" w:rsidP="00707149">
      <w:pPr>
        <w:pStyle w:val="AA"/>
        <w:rPr>
          <w:color w:val="auto"/>
        </w:rPr>
      </w:pPr>
    </w:p>
    <w:p w14:paraId="19AD7A78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 xml:space="preserve">Pulmonary hemorrhage of the newborn (PHN) </w:t>
      </w:r>
    </w:p>
    <w:p w14:paraId="2F400198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color w:val="auto"/>
        </w:rPr>
        <w:t>PHN is not an independent lung disease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 general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 is a late complication of other diseases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its onset is sudden and the infant deteriorates rapidly causing PHN to have a high mortality rate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Pathologically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PHN can present as a focal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regional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or diffuse hemorrhage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usually with alveolar structural damage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interstitial area of the lung can also be affected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PHN often occurs within the first several days after birth with nearly 90% of PHN</w:t>
      </w:r>
      <w:r w:rsidRPr="00707149">
        <w:rPr>
          <w:rStyle w:val="a"/>
          <w:color w:val="auto"/>
          <w:u w:color="99403D"/>
        </w:rPr>
        <w:t xml:space="preserve"> occurring</w:t>
      </w:r>
      <w:r w:rsidRPr="00707149">
        <w:rPr>
          <w:color w:val="auto"/>
        </w:rPr>
        <w:t xml:space="preserve"> within the first week of life </w:t>
      </w:r>
      <w:r w:rsidRPr="00707149">
        <w:rPr>
          <w:rStyle w:val="a"/>
          <w:color w:val="auto"/>
          <w:u w:color="FF2600"/>
          <w:vertAlign w:val="superscript"/>
        </w:rPr>
        <w:t>54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55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458A004E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</w:p>
    <w:p w14:paraId="5A3A933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main LUS characteristics in PHN are as follows</w:t>
      </w:r>
      <w:r w:rsidRPr="00707149">
        <w:rPr>
          <w:rStyle w:val="a"/>
          <w:color w:val="auto"/>
          <w:u w:color="FF2600"/>
          <w:vertAlign w:val="superscript"/>
        </w:rPr>
        <w:t>56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57</w:t>
      </w:r>
      <w:r w:rsidRPr="00707149">
        <w:rPr>
          <w:rStyle w:val="a"/>
          <w:color w:val="auto"/>
          <w:u w:color="FF2600"/>
        </w:rPr>
        <w:t>:</w:t>
      </w:r>
      <w:r w:rsidRPr="00707149">
        <w:rPr>
          <w:color w:val="auto"/>
        </w:rPr>
        <w:t xml:space="preserve"> 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 xml:space="preserve">)The shred sign is the most common and the most important LUS sign of </w:t>
      </w:r>
      <w:r w:rsidRPr="00707149">
        <w:rPr>
          <w:rStyle w:val="a"/>
          <w:i/>
          <w:iCs/>
          <w:color w:val="auto"/>
        </w:rPr>
        <w:t>PHN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color w:val="auto"/>
          <w:u w:color="C57838"/>
        </w:rPr>
        <w:t>(ii)</w:t>
      </w:r>
      <w:r w:rsidRPr="00707149">
        <w:rPr>
          <w:color w:val="auto"/>
        </w:rPr>
        <w:t>The degree of lung consolidations accompanied by air-bronchograms are closely related to the severity of the primary diseases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color w:val="auto"/>
          <w:u w:color="C57838"/>
        </w:rPr>
        <w:t>(iii)</w:t>
      </w:r>
      <w:r w:rsidRPr="00707149">
        <w:rPr>
          <w:color w:val="auto"/>
        </w:rPr>
        <w:t>More than 80% of the patients have different degrees of unilateral or bilateral pleural effusion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Thoracentesis usually confirms </w:t>
      </w:r>
      <w:r w:rsidRPr="00707149">
        <w:rPr>
          <w:rStyle w:val="a"/>
          <w:color w:val="auto"/>
          <w:u w:color="99403D"/>
        </w:rPr>
        <w:t>the effusion is bleeding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 severe cases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fibrous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cordlike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floating objects formed by fibrin degeneration are visible within the effusion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These objects can be seen floating in the effusion along with respiratory movement by real-time ultrasound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color w:val="auto"/>
          <w:u w:color="C57838"/>
        </w:rPr>
        <w:t>(iv)</w:t>
      </w:r>
      <w:r w:rsidRPr="00707149">
        <w:rPr>
          <w:color w:val="auto"/>
        </w:rPr>
        <w:t>Miscellaneous signs include pleural line abnormalities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A-line disappearance and AIS</w:t>
      </w:r>
      <w:r w:rsidRPr="00707149">
        <w:rPr>
          <w:rStyle w:val="a"/>
          <w:color w:val="auto"/>
          <w:u w:color="FF2600"/>
        </w:rPr>
        <w:t xml:space="preserve"> (Fig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6)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142F8260" w14:textId="77777777" w:rsidR="00A72DD1" w:rsidRPr="00707149" w:rsidRDefault="00A72DD1" w:rsidP="00707149">
      <w:pPr>
        <w:pStyle w:val="AA"/>
        <w:rPr>
          <w:rFonts w:eastAsia="Arial Unicode MS"/>
          <w:color w:val="auto"/>
          <w:szCs w:val="20"/>
          <w:lang/>
        </w:rPr>
      </w:pPr>
    </w:p>
    <w:p w14:paraId="7DA94FF9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Pulmonary atelectasis of the newborn</w:t>
      </w:r>
    </w:p>
    <w:p w14:paraId="636DFF03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Inadequate aeration resulting from collapse of previously expanded pulmonary tissue is defined as atelectasis</w:t>
      </w:r>
      <w:r w:rsidRPr="00707149">
        <w:rPr>
          <w:rStyle w:val="a"/>
          <w:color w:val="auto"/>
          <w:vertAlign w:val="superscript"/>
        </w:rPr>
        <w:t>49</w:t>
      </w:r>
      <w:r w:rsidR="00B35137" w:rsidRPr="00707149">
        <w:rPr>
          <w:rStyle w:val="a"/>
          <w:color w:val="auto"/>
          <w:vertAlign w:val="superscript"/>
        </w:rPr>
        <w:t xml:space="preserve">, </w:t>
      </w:r>
      <w:r w:rsidRPr="00707149">
        <w:rPr>
          <w:rStyle w:val="a"/>
          <w:color w:val="auto"/>
          <w:vertAlign w:val="superscript"/>
        </w:rPr>
        <w:t>50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Atelectasis can be divided into obstructive and compressive atelectasis based on the pathophysiology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can also be divided into complete atelectasis and incomplete atelectasis according to the degree of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is not also an independent disease but rather a common complication of multiple diseases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Atelectasis is a common cause of neonatal respiratory distress and often contributes to prolonged illness or difficulty weaning from ventilator support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Correct diagnosis and appropriate treatment lead to improved outcomes</w:t>
      </w:r>
      <w:r w:rsidRPr="00707149">
        <w:rPr>
          <w:rStyle w:val="a"/>
          <w:color w:val="auto"/>
          <w:u w:color="FF2600"/>
          <w:vertAlign w:val="superscript"/>
          <w:lang w:val="ru-RU"/>
        </w:rPr>
        <w:t>58</w:t>
      </w:r>
      <w:r w:rsidR="00B35137" w:rsidRPr="00707149">
        <w:rPr>
          <w:rStyle w:val="a"/>
          <w:color w:val="auto"/>
          <w:u w:color="FF2600"/>
          <w:vertAlign w:val="superscript"/>
          <w:lang w:val="ru-RU"/>
        </w:rPr>
        <w:t xml:space="preserve">, </w:t>
      </w:r>
      <w:r w:rsidRPr="00707149">
        <w:rPr>
          <w:rStyle w:val="a"/>
          <w:color w:val="auto"/>
          <w:u w:color="FF2600"/>
          <w:vertAlign w:val="superscript"/>
          <w:lang w:val="ru-RU"/>
        </w:rPr>
        <w:t>59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LUS has a great diagnostic value in cases of pulmonary atelectasis</w:t>
      </w:r>
      <w:r w:rsidR="00B35137" w:rsidRPr="00707149">
        <w:rPr>
          <w:rStyle w:val="a"/>
          <w:color w:val="auto"/>
        </w:rPr>
        <w:t xml:space="preserve">. </w:t>
      </w:r>
    </w:p>
    <w:p w14:paraId="0DDD042A" w14:textId="77777777" w:rsidR="00A72DD1" w:rsidRPr="00707149" w:rsidRDefault="00A72DD1" w:rsidP="00707149">
      <w:pPr>
        <w:pStyle w:val="AA"/>
        <w:rPr>
          <w:color w:val="auto"/>
        </w:rPr>
      </w:pPr>
    </w:p>
    <w:p w14:paraId="72F56C36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 xml:space="preserve">Characteristic LUS findings </w:t>
      </w:r>
      <w:r w:rsidRPr="00707149">
        <w:rPr>
          <w:rStyle w:val="a"/>
          <w:color w:val="auto"/>
          <w:u w:color="99403D"/>
        </w:rPr>
        <w:t>include</w:t>
      </w:r>
      <w:r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FF2600"/>
          <w:vertAlign w:val="superscript"/>
        </w:rPr>
        <w:t>60-62</w:t>
      </w:r>
      <w:r w:rsidRPr="00707149">
        <w:rPr>
          <w:rStyle w:val="a"/>
          <w:color w:val="auto"/>
        </w:rPr>
        <w:t>: 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)Lung consolidation accompanied by air bronchograms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or even dynamic bronchograms or parallel air bronchograms are visible in severe cases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(ii)The </w:t>
      </w:r>
      <w:r w:rsidRPr="00707149">
        <w:rPr>
          <w:rStyle w:val="a"/>
          <w:color w:val="auto"/>
        </w:rPr>
        <w:lastRenderedPageBreak/>
        <w:t>edges of the consolidation area are relatively clear and regular in severe large-area pulmonary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the atelectasis is limited to a small region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edges of the consolidation area may not be obvious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(iii)The pleural line in the consolidation area is abnormal and A-lines disappear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(iv)In the early stages of severe or large-area atelectasis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lung pulse may be visible while lung sliding often disappears under real-time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(v)The pulmonary blood flow may be visible in the consolidated areas by color or power Doppler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atelectasis persists (the final stages of atelectasis)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both the dynamic bronchograms and the blood flow will disappea</w:t>
      </w:r>
      <w:r w:rsidRPr="00707149">
        <w:rPr>
          <w:rStyle w:val="a"/>
          <w:color w:val="auto"/>
          <w:u w:color="99403D"/>
        </w:rPr>
        <w:t>r</w:t>
      </w:r>
      <w:r w:rsidRPr="00707149">
        <w:rPr>
          <w:rStyle w:val="a"/>
          <w:color w:val="auto"/>
          <w:u w:color="FF2600"/>
        </w:rPr>
        <w:t xml:space="preserve"> (Fig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  <w:u w:color="FF2600"/>
        </w:rPr>
        <w:t>7 and 8</w:t>
      </w:r>
      <w:r w:rsidR="00B35137" w:rsidRPr="00707149">
        <w:rPr>
          <w:rStyle w:val="a"/>
          <w:color w:val="auto"/>
          <w:u w:color="FF2600"/>
        </w:rPr>
        <w:t xml:space="preserve">, </w:t>
      </w:r>
      <w:r w:rsidRPr="00707149">
        <w:rPr>
          <w:rStyle w:val="a"/>
          <w:color w:val="auto"/>
          <w:u w:color="FF2600"/>
          <w:lang w:val="it-IT"/>
        </w:rPr>
        <w:t>Suppl</w:t>
      </w:r>
      <w:r w:rsidR="00B35137" w:rsidRPr="00707149">
        <w:rPr>
          <w:rStyle w:val="a"/>
          <w:color w:val="auto"/>
          <w:u w:color="FF2600"/>
          <w:lang w:val="it-IT"/>
        </w:rPr>
        <w:t xml:space="preserve">. </w:t>
      </w:r>
      <w:r w:rsidRPr="00707149">
        <w:rPr>
          <w:rStyle w:val="a"/>
          <w:color w:val="auto"/>
          <w:u w:color="FF2600"/>
          <w:lang w:val="it-IT"/>
        </w:rPr>
        <w:t>Video 1</w:t>
      </w:r>
      <w:r w:rsidR="00B35137" w:rsidRPr="00707149">
        <w:rPr>
          <w:rStyle w:val="a"/>
          <w:color w:val="auto"/>
          <w:u w:color="FF2600"/>
          <w:lang w:val="it-IT"/>
        </w:rPr>
        <w:t xml:space="preserve">, </w:t>
      </w:r>
      <w:r w:rsidRPr="00707149">
        <w:rPr>
          <w:rStyle w:val="a"/>
          <w:color w:val="auto"/>
          <w:u w:color="FF2600"/>
          <w:lang w:val="it-IT"/>
        </w:rPr>
        <w:t>2)</w:t>
      </w:r>
      <w:r w:rsidR="00B35137" w:rsidRPr="00707149">
        <w:rPr>
          <w:rStyle w:val="a"/>
          <w:color w:val="auto"/>
        </w:rPr>
        <w:t xml:space="preserve">. </w:t>
      </w:r>
    </w:p>
    <w:p w14:paraId="4C455338" w14:textId="77777777" w:rsidR="00A72DD1" w:rsidRPr="00707149" w:rsidRDefault="00A72DD1" w:rsidP="00707149">
      <w:pPr>
        <w:pStyle w:val="AA"/>
        <w:rPr>
          <w:color w:val="auto"/>
        </w:rPr>
      </w:pPr>
    </w:p>
    <w:p w14:paraId="1A967213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Pneumothorax of the newborn</w:t>
      </w:r>
    </w:p>
    <w:p w14:paraId="18A2F781" w14:textId="77777777" w:rsidR="00A72DD1" w:rsidRPr="00707149" w:rsidRDefault="00A72DD1" w:rsidP="00707149">
      <w:pPr>
        <w:pStyle w:val="AA"/>
        <w:rPr>
          <w:rStyle w:val="a"/>
          <w:color w:val="auto"/>
          <w:vertAlign w:val="superscript"/>
        </w:rPr>
      </w:pPr>
      <w:r w:rsidRPr="00707149">
        <w:rPr>
          <w:color w:val="auto"/>
        </w:rPr>
        <w:t xml:space="preserve">Abnormal accumulation of air in the pleural space is defined as </w:t>
      </w:r>
      <w:r w:rsidRPr="00707149">
        <w:rPr>
          <w:rStyle w:val="a"/>
          <w:color w:val="auto"/>
          <w:u w:color="99403D"/>
        </w:rPr>
        <w:t>a</w:t>
      </w:r>
      <w:r w:rsidRPr="00707149">
        <w:rPr>
          <w:color w:val="auto"/>
        </w:rPr>
        <w:t xml:space="preserve"> pneumothorax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It is relatively common but critical neonatal illness associated with high morbidity and mortality especially in preterm infants </w:t>
      </w:r>
      <w:r w:rsidRPr="00707149">
        <w:rPr>
          <w:rStyle w:val="a"/>
          <w:color w:val="auto"/>
          <w:u w:color="FF2600"/>
          <w:vertAlign w:val="superscript"/>
        </w:rPr>
        <w:t>63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64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Ultrasound diagnosis of a pneumothorax is very sensitive and specific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Both meta-analysis and prospective controlled studies </w:t>
      </w:r>
      <w:r w:rsidRPr="00707149">
        <w:rPr>
          <w:rStyle w:val="a"/>
          <w:color w:val="auto"/>
          <w:u w:color="99403D"/>
        </w:rPr>
        <w:t xml:space="preserve">have shown </w:t>
      </w:r>
      <w:r w:rsidRPr="00707149">
        <w:rPr>
          <w:color w:val="auto"/>
        </w:rPr>
        <w:t xml:space="preserve">that LUS is more accurate than </w:t>
      </w:r>
      <w:r w:rsidRPr="00707149">
        <w:rPr>
          <w:rStyle w:val="a"/>
          <w:color w:val="auto"/>
          <w:u w:color="99403D"/>
        </w:rPr>
        <w:t xml:space="preserve">CXR </w:t>
      </w:r>
      <w:r w:rsidRPr="00707149">
        <w:rPr>
          <w:color w:val="auto"/>
        </w:rPr>
        <w:t>for the detection of pneumothorax</w:t>
      </w:r>
      <w:r w:rsidRPr="00707149">
        <w:rPr>
          <w:rStyle w:val="a"/>
          <w:color w:val="auto"/>
          <w:vertAlign w:val="superscript"/>
        </w:rPr>
        <w:t>66</w:t>
      </w:r>
      <w:r w:rsidR="00B35137" w:rsidRPr="00707149">
        <w:rPr>
          <w:rStyle w:val="a"/>
          <w:color w:val="auto"/>
          <w:vertAlign w:val="superscript"/>
        </w:rPr>
        <w:t xml:space="preserve">, </w:t>
      </w:r>
      <w:r w:rsidRPr="00707149">
        <w:rPr>
          <w:rStyle w:val="a"/>
          <w:color w:val="auto"/>
          <w:vertAlign w:val="superscript"/>
        </w:rPr>
        <w:t>67</w:t>
      </w:r>
      <w:r w:rsidR="00B35137" w:rsidRPr="00707149">
        <w:rPr>
          <w:color w:val="auto"/>
        </w:rPr>
        <w:t xml:space="preserve">. </w:t>
      </w:r>
    </w:p>
    <w:p w14:paraId="3EFDD6F8" w14:textId="77777777" w:rsidR="00A72DD1" w:rsidRPr="00707149" w:rsidRDefault="00A72DD1" w:rsidP="00707149">
      <w:pPr>
        <w:pStyle w:val="AA"/>
        <w:rPr>
          <w:color w:val="auto"/>
        </w:rPr>
      </w:pPr>
    </w:p>
    <w:p w14:paraId="2B2CD06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Pneumothorax is diagnosed based on the following LUS signs</w:t>
      </w:r>
      <w:r w:rsidRPr="00707149">
        <w:rPr>
          <w:rStyle w:val="a"/>
          <w:color w:val="auto"/>
          <w:u w:color="FF2600"/>
          <w:vertAlign w:val="superscript"/>
        </w:rPr>
        <w:t>20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65-68</w:t>
      </w:r>
      <w:r w:rsidRPr="00707149">
        <w:rPr>
          <w:rStyle w:val="a"/>
          <w:color w:val="auto"/>
        </w:rPr>
        <w:t>: 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 Disappearance of lung sliding is the most important sign in the ultrasound diagnosis of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lung sliding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essentially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(ii) There are no B-line or comet tail signs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if present pneumothorax can also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(iii)The clear presence of the lung point is a specific sign for ultrasound diagnosis of mild-to-moderate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However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there is no lung point in severe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specificity of the lung point in diagnosing pneumothorax is 100% while the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 xml:space="preserve">sensitivity of approximately 70% or higher </w:t>
      </w:r>
      <w:r w:rsidRPr="00707149">
        <w:rPr>
          <w:rStyle w:val="a"/>
          <w:color w:val="auto"/>
          <w:vertAlign w:val="superscript"/>
        </w:rPr>
        <w:t>21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(iv)The pleural line and A-lines are present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Pneumothorax can be excluded if these lines disappear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(v)On M-mode imaging the sandy beach signs are replaced by the stratosphere signs </w:t>
      </w:r>
      <w:r w:rsidRPr="00707149">
        <w:rPr>
          <w:rStyle w:val="a"/>
          <w:color w:val="auto"/>
          <w:u w:color="FF2600"/>
          <w:lang w:val="it-IT"/>
        </w:rPr>
        <w:t>(Fig</w:t>
      </w:r>
      <w:r w:rsidR="00B35137" w:rsidRPr="00707149">
        <w:rPr>
          <w:rStyle w:val="a"/>
          <w:color w:val="auto"/>
          <w:u w:color="FF2600"/>
          <w:lang w:val="it-IT"/>
        </w:rPr>
        <w:t xml:space="preserve">. </w:t>
      </w:r>
      <w:r w:rsidRPr="00707149">
        <w:rPr>
          <w:rStyle w:val="a"/>
          <w:color w:val="auto"/>
          <w:u w:color="FF2600"/>
          <w:lang w:val="it-IT"/>
        </w:rPr>
        <w:t>9 &amp;10</w:t>
      </w:r>
      <w:r w:rsidR="00B35137" w:rsidRPr="00707149">
        <w:rPr>
          <w:rStyle w:val="a"/>
          <w:color w:val="auto"/>
          <w:u w:color="FF2600"/>
          <w:lang w:val="it-IT"/>
        </w:rPr>
        <w:t xml:space="preserve">, </w:t>
      </w:r>
      <w:r w:rsidRPr="00707149">
        <w:rPr>
          <w:rStyle w:val="a"/>
          <w:color w:val="auto"/>
          <w:u w:color="FF2600"/>
          <w:lang w:val="it-IT"/>
        </w:rPr>
        <w:t xml:space="preserve">Video </w:t>
      </w:r>
      <w:r w:rsidRPr="00707149">
        <w:rPr>
          <w:rStyle w:val="a"/>
          <w:color w:val="auto"/>
          <w:u w:color="FF2600"/>
        </w:rPr>
        <w:t>5 &amp; 6)</w:t>
      </w:r>
      <w:r w:rsidR="00B35137" w:rsidRPr="00707149">
        <w:rPr>
          <w:rStyle w:val="a"/>
          <w:color w:val="auto"/>
        </w:rPr>
        <w:t xml:space="preserve">. </w:t>
      </w:r>
    </w:p>
    <w:p w14:paraId="71438689" w14:textId="77777777" w:rsidR="00A72DD1" w:rsidRPr="00707149" w:rsidRDefault="00A72DD1" w:rsidP="00707149">
      <w:pPr>
        <w:pStyle w:val="AA"/>
        <w:rPr>
          <w:color w:val="auto"/>
        </w:rPr>
      </w:pPr>
    </w:p>
    <w:p w14:paraId="468D196D" w14:textId="77777777" w:rsidR="006B587E" w:rsidRPr="00707149" w:rsidRDefault="00A72DD1" w:rsidP="00707149">
      <w:pPr>
        <w:pStyle w:val="A2"/>
        <w:rPr>
          <w:rStyle w:val="a"/>
          <w:rFonts w:eastAsia="DengXian"/>
          <w:b/>
          <w:bCs/>
          <w:color w:val="auto"/>
          <w:u w:color="941100"/>
          <w:lang w:val="zh-Hans" w:eastAsia="zh-Hans"/>
        </w:rPr>
      </w:pPr>
      <w:r w:rsidRPr="00707149">
        <w:rPr>
          <w:rStyle w:val="a"/>
          <w:color w:val="auto"/>
        </w:rPr>
        <w:t>For beginners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following steps may be taken if there are clinical doubts: 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)First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the pleural line and the A-line: if they are absent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(ii)If the pleural line and A-lines are present (that is normal lung appearance under B-mode ultrasound)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lung sliding under real-time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it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(iii)If lung sliding disappears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the B-line or comet tail sign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either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(iv)If lung sliding disappears and there is no B-line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the lung point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it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then mild-to-moderate pneumothorax is essentially confirmed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it is absent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then severe pneumothorax may have occurred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(v)On M-mode imaging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if the beach sign is replaced by a stratosphere sign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existence of pneumothorax is further confirmed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FF2600"/>
        </w:rPr>
        <w:t xml:space="preserve">The pneumothorax </w:t>
      </w:r>
      <w:r w:rsidRPr="00707149">
        <w:rPr>
          <w:rStyle w:val="a"/>
          <w:color w:val="auto"/>
        </w:rPr>
        <w:t xml:space="preserve">diagnostic procedure is shown in the </w:t>
      </w:r>
      <w:r w:rsidR="006B587E" w:rsidRPr="00707149">
        <w:rPr>
          <w:rStyle w:val="a"/>
          <w:b/>
          <w:bCs/>
          <w:color w:val="auto"/>
          <w:u w:color="99403D"/>
        </w:rPr>
        <w:t>Figure 11.</w:t>
      </w:r>
    </w:p>
    <w:p w14:paraId="2E15348E" w14:textId="77777777" w:rsidR="006B587E" w:rsidRPr="00707149" w:rsidRDefault="006B587E" w:rsidP="00707149">
      <w:pPr>
        <w:pStyle w:val="A2"/>
        <w:rPr>
          <w:b/>
          <w:bCs/>
          <w:color w:val="auto"/>
        </w:rPr>
      </w:pPr>
    </w:p>
    <w:p w14:paraId="7E8DE9C6" w14:textId="77777777" w:rsidR="006B587E" w:rsidRPr="00707149" w:rsidRDefault="006B587E" w:rsidP="00707149">
      <w:pPr>
        <w:pStyle w:val="A2"/>
        <w:rPr>
          <w:b/>
          <w:bCs/>
          <w:color w:val="auto"/>
        </w:rPr>
      </w:pPr>
      <w:r w:rsidRPr="00707149">
        <w:rPr>
          <w:b/>
          <w:bCs/>
          <w:color w:val="auto"/>
        </w:rPr>
        <w:t>[Place Fig 11 here]</w:t>
      </w:r>
    </w:p>
    <w:p w14:paraId="254E47FE" w14:textId="77777777" w:rsidR="00A72DD1" w:rsidRPr="00707149" w:rsidRDefault="006B587E" w:rsidP="00707149">
      <w:pPr>
        <w:pStyle w:val="A2"/>
        <w:rPr>
          <w:b/>
          <w:bCs/>
          <w:color w:val="auto"/>
        </w:rPr>
      </w:pPr>
      <w:r w:rsidRPr="00707149">
        <w:rPr>
          <w:b/>
          <w:bCs/>
          <w:color w:val="auto"/>
        </w:rPr>
        <w:t xml:space="preserve"> </w:t>
      </w:r>
    </w:p>
    <w:p w14:paraId="472CA6E0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Pulmonary edema in cardiac insufficiency</w:t>
      </w:r>
      <w:r w:rsidRPr="00707149">
        <w:rPr>
          <w:rStyle w:val="a"/>
          <w:b/>
          <w:bCs/>
          <w:color w:val="auto"/>
        </w:rPr>
        <w:t xml:space="preserve"> </w:t>
      </w:r>
    </w:p>
    <w:p w14:paraId="170AC3C8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Causes of pulmonary edema in newborns are similar to the ones in the adult population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In addition to the newborns with congenital heart diseases or cardiac insufficiency many preterm infants with bronchopulmonary dysplasia (BPD) may show signs that are consistent with </w:t>
      </w:r>
      <w:r w:rsidRPr="00707149">
        <w:rPr>
          <w:color w:val="auto"/>
        </w:rPr>
        <w:lastRenderedPageBreak/>
        <w:t>pulmonary edema</w:t>
      </w:r>
      <w:r w:rsidRPr="00707149">
        <w:rPr>
          <w:rStyle w:val="a"/>
          <w:color w:val="auto"/>
          <w:u w:color="FF2600"/>
          <w:vertAlign w:val="superscript"/>
        </w:rPr>
        <w:t>69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70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Occasionally LUS shows an increase in bilateral B-lines or interstitial fluid even before CXR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pattern may improve upon cardiac treatment or surgery</w:t>
      </w:r>
      <w:r w:rsidR="00B35137" w:rsidRPr="00707149">
        <w:rPr>
          <w:color w:val="auto"/>
        </w:rPr>
        <w:t xml:space="preserve">. </w:t>
      </w:r>
    </w:p>
    <w:p w14:paraId="1305926C" w14:textId="77777777" w:rsidR="00A72DD1" w:rsidRPr="00707149" w:rsidRDefault="00A72DD1" w:rsidP="00707149">
      <w:pPr>
        <w:pStyle w:val="AA"/>
        <w:rPr>
          <w:b/>
          <w:bCs/>
          <w:color w:val="auto"/>
        </w:rPr>
      </w:pPr>
    </w:p>
    <w:p w14:paraId="57CEE6A4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</w:rPr>
      </w:pPr>
      <w:r w:rsidRPr="00707149">
        <w:rPr>
          <w:rStyle w:val="a"/>
          <w:b/>
          <w:bCs/>
          <w:i/>
          <w:iCs/>
          <w:color w:val="auto"/>
        </w:rPr>
        <w:t>Examining correct ETT placement and position</w:t>
      </w:r>
      <w:r w:rsidR="00B35137" w:rsidRPr="00707149">
        <w:rPr>
          <w:rStyle w:val="a"/>
          <w:b/>
          <w:bCs/>
          <w:i/>
          <w:iCs/>
          <w:color w:val="auto"/>
        </w:rPr>
        <w:t xml:space="preserve"> </w:t>
      </w:r>
    </w:p>
    <w:p w14:paraId="3772FE44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color w:val="auto"/>
        </w:rPr>
        <w:t>In pediatric and neonatal populations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studies have shown that POC-US is a feasible tool that has been used clinically to verify both correct endotracheal tube (ETT) placement and </w:t>
      </w:r>
      <w:r w:rsidRPr="00707149">
        <w:rPr>
          <w:rStyle w:val="a"/>
          <w:color w:val="auto"/>
          <w:u w:color="99403D"/>
        </w:rPr>
        <w:t>an</w:t>
      </w:r>
      <w:r w:rsidRPr="00707149">
        <w:rPr>
          <w:color w:val="auto"/>
        </w:rPr>
        <w:t xml:space="preserve"> acceptable ETT tip position</w:t>
      </w:r>
      <w:r w:rsidRPr="00707149">
        <w:rPr>
          <w:rStyle w:val="a"/>
          <w:color w:val="auto"/>
          <w:u w:color="FF2600"/>
          <w:vertAlign w:val="superscript"/>
        </w:rPr>
        <w:t>71-75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Proper ETT placement includes both tracheal intubation and an acceptable ETT tip position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Visualization of the ETT tip at a distance </w:t>
      </w:r>
      <w:r w:rsidRPr="00707149">
        <w:rPr>
          <w:rStyle w:val="a"/>
          <w:color w:val="auto"/>
          <w:u w:color="99403D"/>
        </w:rPr>
        <w:t>ranging from</w:t>
      </w:r>
      <w:r w:rsidRPr="00707149">
        <w:rPr>
          <w:color w:val="auto"/>
        </w:rPr>
        <w:t xml:space="preserve"> 0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5 to 1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0 cm from the upper border of the aortic arch suggests that the ETT is not too deep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method has been validated in several studies</w:t>
      </w:r>
      <w:r w:rsidRPr="00707149">
        <w:rPr>
          <w:rStyle w:val="a"/>
          <w:color w:val="auto"/>
          <w:u w:color="FF2600"/>
          <w:vertAlign w:val="superscript"/>
        </w:rPr>
        <w:t>73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color w:val="auto"/>
        </w:rPr>
        <w:t>A recent study confirmed these findings and found that ultrasound provided images more rapidly than CXR (mean 19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3 vs 47 minutes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respectively)</w:t>
      </w:r>
      <w:r w:rsidRPr="00707149">
        <w:rPr>
          <w:rStyle w:val="a"/>
          <w:color w:val="auto"/>
          <w:u w:color="FF2600"/>
          <w:vertAlign w:val="superscript"/>
        </w:rPr>
        <w:t>72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concordance of POC-US with CXR to recognize deep and shallow ETT tips was 95%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sensitivity of LUS to detect deeply positioned ETT tips on X-ray was 86% (specificity of 96%)</w:t>
      </w:r>
      <w:r w:rsidRPr="00707149">
        <w:rPr>
          <w:rStyle w:val="a"/>
          <w:color w:val="auto"/>
          <w:u w:color="FF2600"/>
          <w:vertAlign w:val="superscript"/>
        </w:rPr>
        <w:t>73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Other studies </w:t>
      </w:r>
      <w:r w:rsidRPr="00707149">
        <w:rPr>
          <w:rStyle w:val="a"/>
          <w:color w:val="auto"/>
          <w:u w:color="99403D"/>
        </w:rPr>
        <w:t xml:space="preserve">have </w:t>
      </w:r>
      <w:r w:rsidRPr="00707149">
        <w:rPr>
          <w:color w:val="auto"/>
        </w:rPr>
        <w:t>evaluated the distance from the ETT tip to the superior aspect of the main pulmonary artery that anatomically corresponds to the level of the carina and found a good correlation between this technique and radiography</w:t>
      </w:r>
      <w:r w:rsidRPr="00707149">
        <w:rPr>
          <w:rStyle w:val="a"/>
          <w:color w:val="auto"/>
          <w:u w:color="FF2600"/>
          <w:vertAlign w:val="superscript"/>
        </w:rPr>
        <w:t>75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Pr="00707149">
        <w:rPr>
          <w:rStyle w:val="a"/>
          <w:color w:val="auto"/>
          <w:u w:color="FF2600"/>
          <w:vertAlign w:val="superscript"/>
        </w:rPr>
        <w:t>76</w:t>
      </w:r>
      <w:r w:rsidR="00B35137" w:rsidRPr="00707149">
        <w:rPr>
          <w:color w:val="auto"/>
        </w:rPr>
        <w:t xml:space="preserve">. </w:t>
      </w:r>
    </w:p>
    <w:p w14:paraId="519144A1" w14:textId="77777777" w:rsidR="00A72DD1" w:rsidRPr="00707149" w:rsidRDefault="00A72DD1" w:rsidP="00707149">
      <w:pPr>
        <w:pStyle w:val="AA"/>
        <w:rPr>
          <w:b/>
          <w:bCs/>
          <w:color w:val="auto"/>
        </w:rPr>
      </w:pPr>
    </w:p>
    <w:p w14:paraId="4D02AAB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b/>
          <w:bCs/>
          <w:caps/>
          <w:color w:val="auto"/>
          <w:lang w:val="de-DE"/>
        </w:rPr>
        <w:t>Figure</w:t>
      </w:r>
      <w:r w:rsidRPr="00707149">
        <w:rPr>
          <w:rStyle w:val="a"/>
          <w:b/>
          <w:bCs/>
          <w:caps/>
          <w:color w:val="auto"/>
          <w:lang w:val="nl-NL"/>
        </w:rPr>
        <w:t xml:space="preserve"> legends</w:t>
      </w:r>
    </w:p>
    <w:p w14:paraId="7A5CA464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1: Neonatal normal LUS characteristics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4F1B9613" w14:textId="77777777" w:rsidR="00A72DD1" w:rsidRPr="00707149" w:rsidRDefault="00A72DD1" w:rsidP="00707149">
      <w:pPr>
        <w:pStyle w:val="AA"/>
        <w:rPr>
          <w:rStyle w:val="a"/>
          <w:color w:val="auto"/>
          <w:u w:color="FF0000"/>
        </w:rPr>
      </w:pPr>
      <w:r w:rsidRPr="00707149">
        <w:rPr>
          <w:color w:val="auto"/>
        </w:rPr>
        <w:t>On B-mode imaging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pleural line and A-line show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regular and hyperechoic lines arranged in parallel and equidistant from each other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A-line echoes gradually diminish until they disappear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 M-mode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 seashore sign is present</w:t>
      </w:r>
      <w:r w:rsidR="00B35137" w:rsidRPr="00707149">
        <w:rPr>
          <w:rStyle w:val="a"/>
          <w:color w:val="auto"/>
          <w:u w:color="FF0000"/>
        </w:rPr>
        <w:t xml:space="preserve">. </w:t>
      </w:r>
    </w:p>
    <w:p w14:paraId="70593995" w14:textId="77777777" w:rsidR="00A72DD1" w:rsidRPr="00707149" w:rsidRDefault="00A72DD1" w:rsidP="00707149">
      <w:pPr>
        <w:pStyle w:val="AA"/>
        <w:rPr>
          <w:color w:val="auto"/>
        </w:rPr>
      </w:pPr>
    </w:p>
    <w:p w14:paraId="2A02EB70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 xml:space="preserve">Figure 2: LUS image characteristics of RDS </w:t>
      </w:r>
      <w:r w:rsidRPr="00707149">
        <w:rPr>
          <w:rStyle w:val="a"/>
          <w:b/>
          <w:iCs/>
          <w:color w:val="auto"/>
          <w:lang w:val="fr-FR"/>
        </w:rPr>
        <w:t>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4D0EE727" w14:textId="77777777" w:rsidR="00A72DD1" w:rsidRPr="00707149" w:rsidRDefault="00A72DD1" w:rsidP="00707149">
      <w:pPr>
        <w:pStyle w:val="AA"/>
        <w:rPr>
          <w:rStyle w:val="Hyperlink0"/>
          <w:color w:val="auto"/>
        </w:rPr>
      </w:pPr>
      <w:r w:rsidRPr="00707149">
        <w:rPr>
          <w:rStyle w:val="Hyperlink0"/>
          <w:color w:val="auto"/>
        </w:rPr>
        <w:t xml:space="preserve">A: CXR of a patient with grade II-III RDS </w:t>
      </w:r>
      <w:r w:rsidRPr="00707149">
        <w:rPr>
          <w:rStyle w:val="a"/>
          <w:color w:val="auto"/>
          <w:u w:color="FF2600"/>
        </w:rPr>
        <w:t>(A-1)</w:t>
      </w:r>
      <w:r w:rsidR="00B35137" w:rsidRPr="00707149">
        <w:rPr>
          <w:rStyle w:val="Hyperlink0"/>
          <w:color w:val="auto"/>
        </w:rPr>
        <w:t xml:space="preserve">. </w:t>
      </w:r>
      <w:r w:rsidRPr="00707149">
        <w:rPr>
          <w:rStyle w:val="Hyperlink0"/>
          <w:color w:val="auto"/>
        </w:rPr>
        <w:t>LUS shows lung consolidation with air bronchograms in bilateral lung fields</w:t>
      </w:r>
      <w:r w:rsidR="00B35137" w:rsidRPr="00707149">
        <w:rPr>
          <w:rStyle w:val="Hyperlink0"/>
          <w:color w:val="auto"/>
        </w:rPr>
        <w:t xml:space="preserve">, </w:t>
      </w:r>
      <w:r w:rsidRPr="00707149">
        <w:rPr>
          <w:rStyle w:val="Hyperlink0"/>
          <w:color w:val="auto"/>
        </w:rPr>
        <w:t>disappearance of the pleural line and A-lines</w:t>
      </w:r>
      <w:r w:rsidRPr="00707149">
        <w:rPr>
          <w:rStyle w:val="a"/>
          <w:color w:val="auto"/>
          <w:u w:color="FF2600"/>
        </w:rPr>
        <w:t xml:space="preserve"> (A-2: left lung</w:t>
      </w:r>
      <w:r w:rsidR="00B35137" w:rsidRPr="00707149">
        <w:rPr>
          <w:rStyle w:val="a"/>
          <w:color w:val="auto"/>
          <w:u w:color="FF2600"/>
        </w:rPr>
        <w:t xml:space="preserve">, </w:t>
      </w:r>
      <w:r w:rsidRPr="00707149">
        <w:rPr>
          <w:rStyle w:val="a"/>
          <w:color w:val="auto"/>
          <w:u w:color="FF2600"/>
        </w:rPr>
        <w:t>A-3: right lung)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4FC6973D" w14:textId="77777777" w:rsidR="00A72DD1" w:rsidRPr="00707149" w:rsidRDefault="00A72DD1" w:rsidP="00707149">
      <w:pPr>
        <w:pStyle w:val="AA"/>
        <w:rPr>
          <w:rStyle w:val="Hyperlink0"/>
          <w:color w:val="auto"/>
        </w:rPr>
      </w:pPr>
      <w:r w:rsidRPr="00707149">
        <w:rPr>
          <w:rStyle w:val="a"/>
          <w:color w:val="auto"/>
        </w:rPr>
        <w:t xml:space="preserve">B: CXR of a patient with grade III RDS </w:t>
      </w:r>
      <w:r w:rsidRPr="00707149">
        <w:rPr>
          <w:rStyle w:val="a"/>
          <w:color w:val="auto"/>
          <w:u w:color="FF2600"/>
        </w:rPr>
        <w:t>(B-1)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LUS shows a large area of </w:t>
      </w:r>
      <w:r w:rsidRPr="00707149">
        <w:rPr>
          <w:rStyle w:val="a"/>
          <w:color w:val="auto"/>
          <w:lang w:val="fr-FR"/>
        </w:rPr>
        <w:t>consolidation</w:t>
      </w:r>
      <w:r w:rsidRPr="00707149">
        <w:rPr>
          <w:rStyle w:val="a"/>
          <w:color w:val="auto"/>
        </w:rPr>
        <w:t xml:space="preserve"> and a small effusion in the left lung</w:t>
      </w:r>
      <w:r w:rsidRPr="00707149">
        <w:rPr>
          <w:rStyle w:val="a"/>
          <w:color w:val="auto"/>
          <w:u w:color="FF2600"/>
        </w:rPr>
        <w:t xml:space="preserve"> (B-2)</w:t>
      </w:r>
      <w:r w:rsidR="00B35137" w:rsidRPr="00707149">
        <w:rPr>
          <w:rStyle w:val="a"/>
          <w:color w:val="auto"/>
          <w:u w:color="FF2600"/>
        </w:rPr>
        <w:t xml:space="preserve">, </w:t>
      </w:r>
      <w:r w:rsidRPr="00707149">
        <w:rPr>
          <w:rStyle w:val="a"/>
          <w:color w:val="auto"/>
        </w:rPr>
        <w:t>significant consolidation in the upper field and a large amount of pleural effusion in the lower field of the right lung</w:t>
      </w:r>
      <w:r w:rsidRPr="00707149">
        <w:rPr>
          <w:rStyle w:val="a"/>
          <w:color w:val="auto"/>
          <w:u w:color="FF2600"/>
        </w:rPr>
        <w:t xml:space="preserve"> (B-3)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10A4D15C" w14:textId="77777777" w:rsidR="00A72DD1" w:rsidRPr="00707149" w:rsidRDefault="00A72DD1" w:rsidP="00707149">
      <w:pPr>
        <w:pStyle w:val="AA"/>
        <w:rPr>
          <w:i/>
          <w:iCs/>
          <w:color w:val="auto"/>
        </w:rPr>
      </w:pPr>
    </w:p>
    <w:p w14:paraId="1E0073DE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3: LUS image characteristics of TTN 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1269BD0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A: Double lung point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Clear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sharp cut-off point between the upper and lower lung fields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is formed when there are differences in the degrees of pathological changes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sign is often observed in mild TTN</w:t>
      </w:r>
      <w:r w:rsidR="00B35137" w:rsidRPr="00707149">
        <w:rPr>
          <w:color w:val="auto"/>
        </w:rPr>
        <w:t xml:space="preserve">. </w:t>
      </w:r>
    </w:p>
    <w:p w14:paraId="7D8583E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B: LUS shows a disappearance of the pleural line and A-lines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as well as AIS in the lung fields</w:t>
      </w:r>
      <w:r w:rsidR="00B35137" w:rsidRPr="00707149">
        <w:rPr>
          <w:color w:val="auto"/>
        </w:rPr>
        <w:t xml:space="preserve">. </w:t>
      </w:r>
    </w:p>
    <w:p w14:paraId="0622A81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C: An area of fluid in the right lung indicating a pleural effusion</w:t>
      </w:r>
      <w:r w:rsidR="00B35137" w:rsidRPr="00707149">
        <w:rPr>
          <w:color w:val="auto"/>
        </w:rPr>
        <w:t xml:space="preserve">. </w:t>
      </w:r>
    </w:p>
    <w:p w14:paraId="7A96319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D: The dense B-line causes the acoustic shadows of the ribs to disappear from the entire scanned area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type of B-line is called a compact B-line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White lung is defined as the existence of compact B-lines within each lung field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Both compact B-lines and white lung are common ultrasound signs of severe TTN</w:t>
      </w:r>
      <w:r w:rsidR="00B35137" w:rsidRPr="00707149">
        <w:rPr>
          <w:color w:val="auto"/>
        </w:rPr>
        <w:t xml:space="preserve">. </w:t>
      </w:r>
    </w:p>
    <w:p w14:paraId="6EFA895C" w14:textId="77777777" w:rsidR="00A72DD1" w:rsidRPr="00707149" w:rsidRDefault="00A72DD1" w:rsidP="00707149">
      <w:pPr>
        <w:pStyle w:val="AA"/>
        <w:rPr>
          <w:color w:val="auto"/>
        </w:rPr>
      </w:pPr>
    </w:p>
    <w:p w14:paraId="1C747E24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4: LUS image characteristics of pneumonia 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3C17FE53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A: Vertical scanning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image demonstrates large areas of lung consolidation with air bronchograms in the lung field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consolidation area has irregular boundaries</w:t>
      </w:r>
      <w:r w:rsidR="00B35137" w:rsidRPr="00707149">
        <w:rPr>
          <w:color w:val="auto"/>
        </w:rPr>
        <w:t xml:space="preserve">. </w:t>
      </w:r>
    </w:p>
    <w:p w14:paraId="7F84886C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B: Horizontal scanning: The image shows large areas of lung consolidation with significant air bronchograms in the lung field</w:t>
      </w:r>
      <w:r w:rsidR="00B35137" w:rsidRPr="00707149">
        <w:rPr>
          <w:color w:val="auto"/>
        </w:rPr>
        <w:t xml:space="preserve">. </w:t>
      </w:r>
    </w:p>
    <w:p w14:paraId="1A728203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lang w:val="it-IT"/>
        </w:rPr>
        <w:t>C: Extended view</w:t>
      </w:r>
      <w:r w:rsidRPr="00707149">
        <w:rPr>
          <w:rStyle w:val="a"/>
          <w:color w:val="auto"/>
        </w:rPr>
        <w:t>: A severe pneumonia patient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E</w:t>
      </w:r>
      <w:r w:rsidRPr="00707149">
        <w:rPr>
          <w:rStyle w:val="a"/>
          <w:color w:val="auto"/>
          <w:lang w:val="it-IT"/>
        </w:rPr>
        <w:t xml:space="preserve">xtended view </w:t>
      </w:r>
      <w:r w:rsidRPr="00707149">
        <w:rPr>
          <w:rStyle w:val="a"/>
          <w:color w:val="auto"/>
        </w:rPr>
        <w:t xml:space="preserve">shows a </w:t>
      </w:r>
      <w:r w:rsidRPr="00707149">
        <w:rPr>
          <w:rStyle w:val="a"/>
          <w:color w:val="auto"/>
          <w:u w:color="99403D"/>
        </w:rPr>
        <w:t>whole aspects</w:t>
      </w:r>
      <w:r w:rsidR="00B35137"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of the consolidations involving the left lung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35F25A6C" w14:textId="77777777" w:rsidR="00A72DD1" w:rsidRPr="00707149" w:rsidRDefault="00A72DD1" w:rsidP="00707149">
      <w:pPr>
        <w:pStyle w:val="AA"/>
        <w:rPr>
          <w:color w:val="auto"/>
        </w:rPr>
      </w:pPr>
    </w:p>
    <w:p w14:paraId="2D83B6F4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5: LUS image characteristics of MAS 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310E80B0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color w:val="auto"/>
        </w:rPr>
        <w:t>A:</w:t>
      </w:r>
      <w:r w:rsidRPr="00707149">
        <w:rPr>
          <w:rStyle w:val="a"/>
          <w:b/>
          <w:bCs/>
          <w:color w:val="auto"/>
        </w:rPr>
        <w:t xml:space="preserve"> </w:t>
      </w:r>
      <w:r w:rsidRPr="00707149">
        <w:rPr>
          <w:color w:val="auto"/>
        </w:rPr>
        <w:t>LUS shows large areas of pulmonary consolidation with irregular edges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especially in the right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finding is consistent with the CXR</w:t>
      </w:r>
      <w:r w:rsidR="00B35137" w:rsidRPr="00707149">
        <w:rPr>
          <w:color w:val="auto"/>
        </w:rPr>
        <w:t xml:space="preserve">. </w:t>
      </w:r>
    </w:p>
    <w:p w14:paraId="146BB5C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B:</w:t>
      </w:r>
      <w:r w:rsidRPr="00707149">
        <w:rPr>
          <w:rStyle w:val="a"/>
          <w:b/>
          <w:bCs/>
          <w:color w:val="auto"/>
        </w:rPr>
        <w:t xml:space="preserve"> </w:t>
      </w:r>
      <w:r w:rsidRPr="00707149">
        <w:rPr>
          <w:color w:val="auto"/>
        </w:rPr>
        <w:t>LUS shows a large lung consolidation with the air bronchograms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irregular edges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abnormal pleural line and the absence of A-lines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CXR shows patchy opacities that highly suggest MAS</w:t>
      </w:r>
      <w:r w:rsidR="00B35137" w:rsidRPr="00707149">
        <w:rPr>
          <w:color w:val="auto"/>
        </w:rPr>
        <w:t xml:space="preserve">. </w:t>
      </w:r>
    </w:p>
    <w:p w14:paraId="032A7FD3" w14:textId="77777777" w:rsidR="00A72DD1" w:rsidRPr="00707149" w:rsidRDefault="00A72DD1" w:rsidP="00707149">
      <w:pPr>
        <w:pStyle w:val="AA"/>
        <w:rPr>
          <w:b/>
          <w:color w:val="auto"/>
        </w:rPr>
      </w:pPr>
    </w:p>
    <w:p w14:paraId="107668EB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</w:rPr>
      </w:pPr>
      <w:r w:rsidRPr="00707149">
        <w:rPr>
          <w:rStyle w:val="a"/>
          <w:b/>
          <w:iCs/>
          <w:color w:val="auto"/>
        </w:rPr>
        <w:t>Figure 6: LUS image characteristics of PHN</w:t>
      </w:r>
      <w:r w:rsidR="00B35137" w:rsidRPr="00707149">
        <w:rPr>
          <w:rStyle w:val="a"/>
          <w:b/>
          <w:iCs/>
          <w:color w:val="auto"/>
        </w:rPr>
        <w:t>.</w:t>
      </w:r>
      <w:r w:rsidR="00B35137" w:rsidRPr="00707149">
        <w:rPr>
          <w:rStyle w:val="a"/>
          <w:i/>
          <w:iCs/>
          <w:color w:val="auto"/>
        </w:rPr>
        <w:t xml:space="preserve"> </w:t>
      </w:r>
    </w:p>
    <w:p w14:paraId="29A3B9B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A: Ultrasound findings in a severe PHN patient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CXR shows bilateral hazy lung fields with low lung volumes and pleural effusions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Middle and right: LUS shows a large area of lung consolidation with an air bronchogram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shred sign at the edge of the consolidation and pleural effusions in both sides of the lungs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pleural effusion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confirmed to be hemorrhagic by thoracentesis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Pleural line and A-line are absent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Fibrous protein depositions are observed as cordlike floating objects on real-time ultrasound</w:t>
      </w:r>
      <w:r w:rsidR="00B35137" w:rsidRPr="00707149">
        <w:rPr>
          <w:color w:val="auto"/>
        </w:rPr>
        <w:t xml:space="preserve">. </w:t>
      </w:r>
    </w:p>
    <w:p w14:paraId="09198B9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B: Pleural effusion as the main ultrasound finding in PHN patients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LUS shows significant pleural effusion on both sides of the chest (more severe on the right)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finding is consistent with the CXR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fluid was confirmed to be bloody by thoracentesis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other findings are AIS and mild shred signs</w:t>
      </w:r>
      <w:r w:rsidR="00B35137" w:rsidRPr="00707149">
        <w:rPr>
          <w:color w:val="auto"/>
        </w:rPr>
        <w:t xml:space="preserve">. </w:t>
      </w:r>
    </w:p>
    <w:p w14:paraId="340DB47E" w14:textId="77777777" w:rsidR="00A72DD1" w:rsidRPr="00707149" w:rsidRDefault="00A72DD1" w:rsidP="00707149">
      <w:pPr>
        <w:pStyle w:val="AA"/>
        <w:rPr>
          <w:b/>
          <w:color w:val="auto"/>
        </w:rPr>
      </w:pPr>
    </w:p>
    <w:p w14:paraId="0CD210EE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</w:rPr>
      </w:pPr>
      <w:r w:rsidRPr="00707149">
        <w:rPr>
          <w:rStyle w:val="a"/>
          <w:b/>
          <w:iCs/>
          <w:color w:val="auto"/>
        </w:rPr>
        <w:t>Figure 7: LUS image characteristics of pulmonary atelectasis of the newborn</w:t>
      </w:r>
      <w:r w:rsidR="00B35137" w:rsidRPr="00707149">
        <w:rPr>
          <w:rStyle w:val="a"/>
          <w:b/>
          <w:iCs/>
          <w:color w:val="auto"/>
        </w:rPr>
        <w:t>.</w:t>
      </w:r>
      <w:r w:rsidR="00B35137" w:rsidRPr="00707149">
        <w:rPr>
          <w:rStyle w:val="a"/>
          <w:i/>
          <w:iCs/>
          <w:color w:val="auto"/>
        </w:rPr>
        <w:t xml:space="preserve"> </w:t>
      </w:r>
    </w:p>
    <w:p w14:paraId="71E0350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LUS shows a large consolidation area with regular edges in the right lung (A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B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echogenicity of the consolidated lung tissue is similar to that of the adjacent liver tissue (B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Significant air bronchograms are observed (C)</w:t>
      </w:r>
      <w:r w:rsidR="00B35137" w:rsidRPr="00707149">
        <w:rPr>
          <w:color w:val="auto"/>
        </w:rPr>
        <w:t xml:space="preserve">. </w:t>
      </w:r>
    </w:p>
    <w:p w14:paraId="41603593" w14:textId="77777777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</w:p>
    <w:p w14:paraId="22F41A00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  <w:lang w:val="it-IT"/>
        </w:rPr>
        <w:t xml:space="preserve">Figure 8: </w:t>
      </w:r>
      <w:r w:rsidRPr="00707149">
        <w:rPr>
          <w:rStyle w:val="a"/>
          <w:b/>
          <w:iCs/>
          <w:color w:val="auto"/>
        </w:rPr>
        <w:t xml:space="preserve">Blood flow within atelectasis </w:t>
      </w:r>
      <w:r w:rsidRPr="00707149">
        <w:rPr>
          <w:rStyle w:val="a"/>
          <w:color w:val="auto"/>
          <w:u w:color="99403D"/>
        </w:rPr>
        <w:t>A: B-mode LUS shows a large area consolidation with a significant air-bronchograms as well as regular margins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presented as atelectasis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0996446D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B: Color Doppler ultrasound</w:t>
      </w:r>
      <w:r w:rsidRPr="00707149">
        <w:rPr>
          <w:rStyle w:val="a"/>
          <w:b/>
          <w:bCs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shows significant arterial blood supply within consolidated area of the lung (Video 4)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64CBB594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  <w:u w:color="99403D"/>
        </w:rPr>
      </w:pPr>
    </w:p>
    <w:p w14:paraId="7601E081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9: Lung point in mild-moderate pneumothorax</w:t>
      </w:r>
    </w:p>
    <w:p w14:paraId="410EAABA" w14:textId="77777777" w:rsidR="00A72DD1" w:rsidRPr="00707149" w:rsidRDefault="00A72DD1" w:rsidP="00707149">
      <w:pPr>
        <w:pStyle w:val="AA"/>
        <w:rPr>
          <w:rStyle w:val="Hyperlink0"/>
          <w:color w:val="auto"/>
        </w:rPr>
      </w:pPr>
      <w:r w:rsidRPr="00707149">
        <w:rPr>
          <w:rStyle w:val="Hyperlink0"/>
          <w:color w:val="auto"/>
        </w:rPr>
        <w:t>A: TTN patient with pneumothorax</w:t>
      </w:r>
      <w:r w:rsidR="00B35137" w:rsidRPr="00707149">
        <w:rPr>
          <w:rStyle w:val="Hyperlink0"/>
          <w:color w:val="auto"/>
        </w:rPr>
        <w:t xml:space="preserve">. </w:t>
      </w:r>
      <w:r w:rsidRPr="00707149">
        <w:rPr>
          <w:rStyle w:val="Hyperlink0"/>
          <w:color w:val="auto"/>
        </w:rPr>
        <w:t>The B-mode LUS shows an abnormal pleural line</w:t>
      </w:r>
      <w:r w:rsidR="00B35137" w:rsidRPr="00707149">
        <w:rPr>
          <w:rStyle w:val="Hyperlink0"/>
          <w:color w:val="auto"/>
        </w:rPr>
        <w:t xml:space="preserve">, </w:t>
      </w:r>
      <w:r w:rsidRPr="00707149">
        <w:rPr>
          <w:rStyle w:val="Hyperlink0"/>
          <w:color w:val="auto"/>
        </w:rPr>
        <w:t>AIS and disappearing A-lines in the left lung</w:t>
      </w:r>
      <w:r w:rsidR="00B35137" w:rsidRPr="00707149">
        <w:rPr>
          <w:rStyle w:val="Hyperlink0"/>
          <w:color w:val="auto"/>
        </w:rPr>
        <w:t xml:space="preserve">. </w:t>
      </w:r>
      <w:r w:rsidRPr="00707149">
        <w:rPr>
          <w:rStyle w:val="Hyperlink0"/>
          <w:color w:val="auto"/>
        </w:rPr>
        <w:t>Right lung shows a lung point</w:t>
      </w:r>
      <w:r w:rsidR="00B35137" w:rsidRPr="00707149">
        <w:rPr>
          <w:rStyle w:val="Hyperlink0"/>
          <w:color w:val="auto"/>
        </w:rPr>
        <w:t xml:space="preserve">. </w:t>
      </w:r>
      <w:r w:rsidRPr="00707149">
        <w:rPr>
          <w:rStyle w:val="Hyperlink0"/>
          <w:color w:val="auto"/>
        </w:rPr>
        <w:t xml:space="preserve">Lung sliding occurs in the B-line area but is absent in the A-line area on real-time ultrasound </w:t>
      </w:r>
      <w:r w:rsidRPr="00707149">
        <w:rPr>
          <w:rStyle w:val="a"/>
          <w:color w:val="auto"/>
          <w:u w:color="FF2600"/>
        </w:rPr>
        <w:t>(Video 5)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6AB870C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</w:t>
      </w:r>
      <w:r w:rsidRPr="00707149">
        <w:rPr>
          <w:rStyle w:val="a"/>
          <w:b/>
          <w:bCs/>
          <w:color w:val="auto"/>
        </w:rPr>
        <w:t xml:space="preserve">: </w:t>
      </w:r>
      <w:r w:rsidRPr="00707149">
        <w:rPr>
          <w:color w:val="auto"/>
        </w:rPr>
        <w:t>RDS patient with pneumothorax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B-mode LUS shows a large lung consolidation with air bronchograms in the left lung and a small consolidation in the right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pleural line and A-lines are present on the right side of the right lung</w:t>
      </w:r>
      <w:r w:rsidR="00B35137" w:rsidRPr="00707149">
        <w:rPr>
          <w:color w:val="auto"/>
        </w:rPr>
        <w:t xml:space="preserve">. </w:t>
      </w:r>
    </w:p>
    <w:p w14:paraId="40CB0F2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C: Lung point under M-mode ultrasound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Left lung shows the beach sign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Right lung shows the lung point (the point between beach sign and stratosphere sign)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confirming mild pneumothorax</w:t>
      </w:r>
      <w:r w:rsidR="00B35137" w:rsidRPr="00707149">
        <w:rPr>
          <w:color w:val="auto"/>
        </w:rPr>
        <w:t xml:space="preserve">. </w:t>
      </w:r>
    </w:p>
    <w:p w14:paraId="49123AD7" w14:textId="77777777" w:rsidR="00A72DD1" w:rsidRPr="00707149" w:rsidRDefault="00A72DD1" w:rsidP="00707149">
      <w:pPr>
        <w:pStyle w:val="AA"/>
        <w:rPr>
          <w:color w:val="auto"/>
        </w:rPr>
      </w:pPr>
    </w:p>
    <w:p w14:paraId="5B682FDB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bookmarkStart w:id="5" w:name="_Hlk532294203"/>
      <w:r w:rsidRPr="00707149">
        <w:rPr>
          <w:rStyle w:val="a"/>
          <w:b/>
          <w:iCs/>
          <w:color w:val="auto"/>
        </w:rPr>
        <w:t>Figure 10: LUS in massive pneumothorax</w:t>
      </w:r>
      <w:bookmarkEnd w:id="5"/>
    </w:p>
    <w:p w14:paraId="4700D806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A:</w:t>
      </w:r>
      <w:r w:rsidRPr="00707149">
        <w:rPr>
          <w:rStyle w:val="a"/>
          <w:b/>
          <w:bCs/>
          <w:color w:val="auto"/>
        </w:rPr>
        <w:t xml:space="preserve"> </w:t>
      </w:r>
      <w:r w:rsidRPr="00707149">
        <w:rPr>
          <w:color w:val="auto"/>
        </w:rPr>
        <w:t>CXR shows severe pneumothorax in the left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Pleural line and A-lines are present on the left but no lung point is found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LUS shows AIS in the right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sliding disappears in the whole left lung field while present on the right on real-time ultrasound</w:t>
      </w:r>
      <w:r w:rsidRPr="00707149">
        <w:rPr>
          <w:rStyle w:val="a"/>
          <w:color w:val="auto"/>
          <w:u w:color="FF2600"/>
        </w:rPr>
        <w:t xml:space="preserve"> (Video 6)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066C348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B: Under M-mode ultrasound the right lung shows a beach sign while the left lung presents a stratosphere sign (also known as a barcode sign)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confirms a severe pneumothorax in the left hemithorax</w:t>
      </w:r>
      <w:r w:rsidR="00B35137" w:rsidRPr="00707149">
        <w:rPr>
          <w:color w:val="auto"/>
        </w:rPr>
        <w:t xml:space="preserve">. </w:t>
      </w:r>
    </w:p>
    <w:p w14:paraId="0026CF92" w14:textId="77777777" w:rsidR="006B587E" w:rsidRPr="00707149" w:rsidRDefault="006B587E" w:rsidP="00707149">
      <w:pPr>
        <w:pStyle w:val="AA"/>
        <w:rPr>
          <w:color w:val="auto"/>
        </w:rPr>
      </w:pPr>
    </w:p>
    <w:p w14:paraId="6BF5C8F0" w14:textId="77777777" w:rsidR="006B587E" w:rsidRPr="00707149" w:rsidRDefault="006B587E" w:rsidP="00707149">
      <w:pPr>
        <w:pStyle w:val="AA"/>
        <w:rPr>
          <w:rStyle w:val="a"/>
          <w:caps/>
          <w:color w:val="auto"/>
        </w:rPr>
      </w:pPr>
      <w:r w:rsidRPr="00707149">
        <w:rPr>
          <w:rStyle w:val="a"/>
          <w:b/>
          <w:iCs/>
          <w:color w:val="auto"/>
        </w:rPr>
        <w:t>Figure 1</w:t>
      </w:r>
      <w:r w:rsidRPr="00707149">
        <w:rPr>
          <w:rStyle w:val="a"/>
          <w:b/>
          <w:iCs/>
          <w:color w:val="auto"/>
        </w:rPr>
        <w:t>1</w:t>
      </w:r>
      <w:r w:rsidRPr="00707149">
        <w:rPr>
          <w:rStyle w:val="a"/>
          <w:b/>
          <w:iCs/>
          <w:color w:val="auto"/>
        </w:rPr>
        <w:t xml:space="preserve">: </w:t>
      </w:r>
      <w:r w:rsidRPr="00707149">
        <w:rPr>
          <w:rStyle w:val="a"/>
          <w:b/>
          <w:iCs/>
          <w:color w:val="auto"/>
        </w:rPr>
        <w:t xml:space="preserve">Flowchart for </w:t>
      </w:r>
      <w:r w:rsidRPr="00707149">
        <w:rPr>
          <w:rStyle w:val="a"/>
          <w:b/>
          <w:iCs/>
          <w:color w:val="auto"/>
        </w:rPr>
        <w:t>pneumothorax diagnostic procedure</w:t>
      </w:r>
    </w:p>
    <w:p w14:paraId="4F2A822B" w14:textId="77777777" w:rsidR="00A72DD1" w:rsidRPr="00707149" w:rsidRDefault="00A72DD1" w:rsidP="00707149">
      <w:pPr>
        <w:pStyle w:val="AA"/>
        <w:rPr>
          <w:rStyle w:val="a"/>
          <w:caps/>
          <w:color w:val="auto"/>
        </w:rPr>
      </w:pPr>
    </w:p>
    <w:p w14:paraId="2CD091E6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Video 1: Lung sliding</w:t>
      </w:r>
    </w:p>
    <w:p w14:paraId="5879FC12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pleural line moves in synchrony with respirations</w:t>
      </w:r>
      <w:r w:rsidR="00B35137" w:rsidRPr="00707149">
        <w:rPr>
          <w:color w:val="auto"/>
        </w:rPr>
        <w:t xml:space="preserve">. </w:t>
      </w:r>
    </w:p>
    <w:p w14:paraId="5AC81E5F" w14:textId="77777777" w:rsidR="00A72DD1" w:rsidRPr="00707149" w:rsidRDefault="00A72DD1" w:rsidP="00707149">
      <w:pPr>
        <w:pStyle w:val="AA"/>
        <w:rPr>
          <w:i/>
          <w:iCs/>
          <w:color w:val="auto"/>
        </w:rPr>
      </w:pPr>
    </w:p>
    <w:p w14:paraId="4A420890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Video 2: Dynamic air bronchograms</w:t>
      </w:r>
    </w:p>
    <w:p w14:paraId="624F6549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When severe lung consolidation is present air-bronchograms move with the respirations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kind of air-bronchogram is also known as dynamic air-bronchogram</w:t>
      </w:r>
      <w:r w:rsidR="00B35137" w:rsidRPr="00707149">
        <w:rPr>
          <w:color w:val="auto"/>
        </w:rPr>
        <w:t xml:space="preserve">. </w:t>
      </w:r>
    </w:p>
    <w:p w14:paraId="1AED8DB8" w14:textId="77777777" w:rsidR="00A72DD1" w:rsidRPr="00707149" w:rsidRDefault="00A72DD1" w:rsidP="00707149">
      <w:pPr>
        <w:pStyle w:val="AA"/>
        <w:rPr>
          <w:color w:val="auto"/>
        </w:rPr>
      </w:pPr>
    </w:p>
    <w:p w14:paraId="26628A69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  <w:lang w:val="de-DE"/>
        </w:rPr>
      </w:pPr>
      <w:r w:rsidRPr="00707149">
        <w:rPr>
          <w:rStyle w:val="a"/>
          <w:b/>
          <w:iCs/>
          <w:color w:val="auto"/>
          <w:lang w:val="de-DE"/>
        </w:rPr>
        <w:t xml:space="preserve">Video 3: Lung pulse </w:t>
      </w:r>
    </w:p>
    <w:p w14:paraId="2D64AB52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</w:rPr>
        <w:t>If the area of lung consolidation is large enough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consolidated lung pulsate in synchrony with heartbeats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  <w:u w:color="99403D"/>
        </w:rPr>
        <w:t>this kind of pulsation is called the l</w:t>
      </w:r>
      <w:r w:rsidRPr="00707149">
        <w:rPr>
          <w:rStyle w:val="a"/>
          <w:color w:val="auto"/>
          <w:u w:color="99403D"/>
          <w:lang w:val="de-DE"/>
        </w:rPr>
        <w:t>ung pulse</w:t>
      </w:r>
      <w:r w:rsidR="00B35137" w:rsidRPr="00707149">
        <w:rPr>
          <w:rStyle w:val="a"/>
          <w:i/>
          <w:iCs/>
          <w:color w:val="auto"/>
          <w:u w:color="99403D"/>
          <w:lang w:val="de-DE"/>
        </w:rPr>
        <w:t xml:space="preserve">. </w:t>
      </w:r>
    </w:p>
    <w:p w14:paraId="0A0D4614" w14:textId="77777777" w:rsidR="00A72DD1" w:rsidRPr="00707149" w:rsidRDefault="00A72DD1" w:rsidP="00707149">
      <w:pPr>
        <w:pStyle w:val="AA"/>
        <w:rPr>
          <w:b/>
          <w:color w:val="auto"/>
        </w:rPr>
      </w:pPr>
    </w:p>
    <w:p w14:paraId="3A462636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  <w:u w:color="99403D"/>
        </w:rPr>
      </w:pPr>
      <w:r w:rsidRPr="00707149">
        <w:rPr>
          <w:rStyle w:val="a"/>
          <w:b/>
          <w:iCs/>
          <w:color w:val="auto"/>
          <w:u w:color="99403D"/>
        </w:rPr>
        <w:t>Video 4: Blood supply in atelectasis area</w:t>
      </w:r>
    </w:p>
    <w:p w14:paraId="3034C141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The rich blood supplying can be found under Color Doppler ultrasound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72E6BA12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</w:p>
    <w:p w14:paraId="187D2E1E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 xml:space="preserve">Video 5: Lung point in a mild-moderate pneumothorax patient </w:t>
      </w:r>
    </w:p>
    <w:p w14:paraId="155EE5D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Lung sliding occurs in the B-line area but is absent in the A-line area on real-time ultrasound</w:t>
      </w:r>
      <w:r w:rsidR="00B35137" w:rsidRPr="00707149">
        <w:rPr>
          <w:color w:val="auto"/>
        </w:rPr>
        <w:t xml:space="preserve">. </w:t>
      </w:r>
    </w:p>
    <w:p w14:paraId="74A3C0F1" w14:textId="77777777" w:rsidR="00A72DD1" w:rsidRPr="00707149" w:rsidRDefault="00A72DD1" w:rsidP="00707149">
      <w:pPr>
        <w:pStyle w:val="AA"/>
        <w:rPr>
          <w:color w:val="auto"/>
        </w:rPr>
      </w:pPr>
    </w:p>
    <w:p w14:paraId="492DCFF7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Videos 6: Disappeared lung sliding in a severe pneumothorax patient</w:t>
      </w:r>
    </w:p>
    <w:p w14:paraId="7D901EA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Lung sliding disappeared in the entire right lung field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is presented in the left lung</w:t>
      </w:r>
      <w:r w:rsidR="00B35137" w:rsidRPr="00707149">
        <w:rPr>
          <w:color w:val="auto"/>
        </w:rPr>
        <w:t xml:space="preserve">. </w:t>
      </w:r>
    </w:p>
    <w:p w14:paraId="1CF4EA66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</w:p>
    <w:p w14:paraId="7AD11D19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  <w:lang w:val="fr-FR"/>
        </w:rPr>
      </w:pPr>
      <w:r w:rsidRPr="00707149">
        <w:rPr>
          <w:rStyle w:val="a"/>
          <w:b/>
          <w:iCs/>
          <w:color w:val="auto"/>
          <w:lang w:val="fr-FR"/>
        </w:rPr>
        <w:t>Suppl</w:t>
      </w:r>
      <w:r w:rsidR="00B35137" w:rsidRPr="00707149">
        <w:rPr>
          <w:rStyle w:val="a"/>
          <w:b/>
          <w:iCs/>
          <w:color w:val="auto"/>
          <w:lang w:val="fr-FR"/>
        </w:rPr>
        <w:t xml:space="preserve">. </w:t>
      </w:r>
      <w:r w:rsidRPr="00707149">
        <w:rPr>
          <w:rStyle w:val="a"/>
          <w:b/>
          <w:iCs/>
          <w:color w:val="auto"/>
          <w:lang w:val="fr-FR"/>
        </w:rPr>
        <w:t>Figure 1: Pleural line</w:t>
      </w:r>
    </w:p>
    <w:p w14:paraId="4356445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Under B-mode ultrasound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pleural line appears as a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regular hyperechoic lines</w:t>
      </w:r>
      <w:r w:rsidR="00B35137" w:rsidRPr="00707149">
        <w:rPr>
          <w:color w:val="auto"/>
        </w:rPr>
        <w:t xml:space="preserve">. </w:t>
      </w:r>
    </w:p>
    <w:p w14:paraId="5F879132" w14:textId="77777777" w:rsidR="00A72DD1" w:rsidRPr="00707149" w:rsidRDefault="00A72DD1" w:rsidP="00707149">
      <w:pPr>
        <w:pStyle w:val="AA"/>
        <w:rPr>
          <w:color w:val="auto"/>
        </w:rPr>
      </w:pPr>
    </w:p>
    <w:p w14:paraId="6EDA06B9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Suppl</w:t>
      </w:r>
      <w:r w:rsidR="00B35137" w:rsidRPr="00707149">
        <w:rPr>
          <w:rStyle w:val="a"/>
          <w:b/>
          <w:iCs/>
          <w:color w:val="auto"/>
        </w:rPr>
        <w:t xml:space="preserve">. </w:t>
      </w:r>
      <w:r w:rsidRPr="00707149">
        <w:rPr>
          <w:rStyle w:val="a"/>
          <w:b/>
          <w:iCs/>
          <w:color w:val="auto"/>
        </w:rPr>
        <w:t>Figure 2: A-lines</w:t>
      </w:r>
    </w:p>
    <w:p w14:paraId="3D40E61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A-lines are situated below the pleural line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They present as a series of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linear hyperechoic parallel lines</w:t>
      </w:r>
      <w:r w:rsidR="00B35137" w:rsidRPr="00707149">
        <w:rPr>
          <w:color w:val="auto"/>
        </w:rPr>
        <w:t xml:space="preserve">. </w:t>
      </w:r>
    </w:p>
    <w:p w14:paraId="7DC6BB37" w14:textId="77777777" w:rsidR="00A72DD1" w:rsidRPr="00707149" w:rsidRDefault="00A72DD1" w:rsidP="00707149">
      <w:pPr>
        <w:pStyle w:val="AA"/>
        <w:rPr>
          <w:color w:val="auto"/>
        </w:rPr>
      </w:pPr>
    </w:p>
    <w:p w14:paraId="4C093127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Suppl</w:t>
      </w:r>
      <w:r w:rsidR="00B35137" w:rsidRPr="00707149">
        <w:rPr>
          <w:rStyle w:val="a"/>
          <w:b/>
          <w:iCs/>
          <w:color w:val="auto"/>
        </w:rPr>
        <w:t xml:space="preserve">. </w:t>
      </w:r>
      <w:r w:rsidRPr="00707149">
        <w:rPr>
          <w:rStyle w:val="a"/>
          <w:b/>
          <w:iCs/>
          <w:color w:val="auto"/>
        </w:rPr>
        <w:t>Figure 3: B-line</w:t>
      </w:r>
      <w:r w:rsidR="00B35137" w:rsidRPr="00707149">
        <w:rPr>
          <w:rStyle w:val="a"/>
          <w:b/>
          <w:iCs/>
          <w:color w:val="auto"/>
        </w:rPr>
        <w:t xml:space="preserve">, </w:t>
      </w:r>
      <w:r w:rsidRPr="00707149">
        <w:rPr>
          <w:rStyle w:val="a"/>
          <w:b/>
          <w:iCs/>
          <w:color w:val="auto"/>
        </w:rPr>
        <w:t>confluent B-line</w:t>
      </w:r>
      <w:r w:rsidR="00B35137" w:rsidRPr="00707149">
        <w:rPr>
          <w:rStyle w:val="a"/>
          <w:b/>
          <w:iCs/>
          <w:color w:val="auto"/>
        </w:rPr>
        <w:t xml:space="preserve">, </w:t>
      </w:r>
      <w:r w:rsidRPr="00707149">
        <w:rPr>
          <w:rStyle w:val="a"/>
          <w:b/>
          <w:iCs/>
          <w:color w:val="auto"/>
        </w:rPr>
        <w:t xml:space="preserve">and AIS </w:t>
      </w:r>
    </w:p>
    <w:p w14:paraId="17AF8EE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A: B-lines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B-lines arise from and are roughly vertical to the pleural line</w:t>
      </w:r>
      <w:r w:rsidR="00B35137" w:rsidRPr="00707149">
        <w:rPr>
          <w:color w:val="auto"/>
        </w:rPr>
        <w:t xml:space="preserve">. </w:t>
      </w:r>
    </w:p>
    <w:p w14:paraId="4509A5F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B: Confluent B-lines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Confluent B-lines occur when the entire intercostal space is full of intense B-lines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but the acoustic shadow of the ribs is still clearly displayed</w:t>
      </w:r>
      <w:r w:rsidR="00B35137" w:rsidRPr="00707149">
        <w:rPr>
          <w:color w:val="auto"/>
        </w:rPr>
        <w:t xml:space="preserve">. </w:t>
      </w:r>
    </w:p>
    <w:p w14:paraId="1E31704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C: Alveolar-interstitial syndrome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AIS is defined by the presence of two or more sequential intercostal spaces with confluent B-lines in any scanning area</w:t>
      </w:r>
      <w:r w:rsidR="00B35137" w:rsidRPr="00707149">
        <w:rPr>
          <w:color w:val="auto"/>
        </w:rPr>
        <w:t xml:space="preserve">. </w:t>
      </w:r>
    </w:p>
    <w:p w14:paraId="69ACB1A0" w14:textId="77777777" w:rsidR="00A72DD1" w:rsidRPr="00707149" w:rsidRDefault="00A72DD1" w:rsidP="00707149">
      <w:pPr>
        <w:pStyle w:val="AA"/>
        <w:rPr>
          <w:color w:val="auto"/>
        </w:rPr>
      </w:pPr>
    </w:p>
    <w:p w14:paraId="2127278F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  <w:lang w:val="pt-PT"/>
        </w:rPr>
      </w:pPr>
      <w:r w:rsidRPr="00707149">
        <w:rPr>
          <w:rStyle w:val="a"/>
          <w:b/>
          <w:iCs/>
          <w:color w:val="auto"/>
          <w:lang w:val="pt-PT"/>
        </w:rPr>
        <w:t>Suppl</w:t>
      </w:r>
      <w:r w:rsidR="00B35137" w:rsidRPr="00707149">
        <w:rPr>
          <w:rStyle w:val="a"/>
          <w:b/>
          <w:iCs/>
          <w:color w:val="auto"/>
          <w:lang w:val="pt-PT"/>
        </w:rPr>
        <w:t xml:space="preserve">. </w:t>
      </w:r>
      <w:r w:rsidRPr="00707149">
        <w:rPr>
          <w:rStyle w:val="a"/>
          <w:b/>
          <w:iCs/>
          <w:color w:val="auto"/>
          <w:lang w:val="pt-PT"/>
        </w:rPr>
        <w:t>Figure 4: Compact B-lines</w:t>
      </w:r>
      <w:r w:rsidR="00B35137" w:rsidRPr="00707149">
        <w:rPr>
          <w:rStyle w:val="a"/>
          <w:b/>
          <w:iCs/>
          <w:color w:val="auto"/>
          <w:lang w:val="pt-PT"/>
        </w:rPr>
        <w:t xml:space="preserve">. </w:t>
      </w:r>
    </w:p>
    <w:p w14:paraId="76256A0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Compact B-lines refer to the concentration of B-lines that causes acoustic shadow of the ribs to disappear within the scanning zone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White lung occurs when each scanning zone on both sides of the lung presents as compact B-lines</w:t>
      </w:r>
      <w:r w:rsidR="00B35137" w:rsidRPr="00707149">
        <w:rPr>
          <w:color w:val="auto"/>
        </w:rPr>
        <w:t xml:space="preserve">. </w:t>
      </w:r>
    </w:p>
    <w:p w14:paraId="14613030" w14:textId="77777777" w:rsidR="00A72DD1" w:rsidRPr="00707149" w:rsidRDefault="00A72DD1" w:rsidP="00707149">
      <w:pPr>
        <w:pStyle w:val="AA"/>
        <w:rPr>
          <w:color w:val="auto"/>
        </w:rPr>
      </w:pPr>
    </w:p>
    <w:p w14:paraId="6F826A57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rStyle w:val="a"/>
          <w:b/>
          <w:iCs/>
          <w:color w:val="auto"/>
        </w:rPr>
        <w:t>Suppl</w:t>
      </w:r>
      <w:r w:rsidR="00B35137" w:rsidRPr="00707149">
        <w:rPr>
          <w:rStyle w:val="a"/>
          <w:b/>
          <w:iCs/>
          <w:color w:val="auto"/>
        </w:rPr>
        <w:t xml:space="preserve">. </w:t>
      </w:r>
      <w:r w:rsidRPr="00707149">
        <w:rPr>
          <w:rStyle w:val="a"/>
          <w:b/>
          <w:iCs/>
          <w:color w:val="auto"/>
        </w:rPr>
        <w:t>Figure 5: Lung consolidation and shred sign</w:t>
      </w:r>
      <w:r w:rsidR="00B35137" w:rsidRPr="00707149">
        <w:rPr>
          <w:rStyle w:val="a"/>
          <w:b/>
          <w:bCs/>
          <w:color w:val="auto"/>
        </w:rPr>
        <w:t xml:space="preserve">. </w:t>
      </w:r>
    </w:p>
    <w:p w14:paraId="793681B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A: Lung consolidation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On LUS</w:t>
      </w:r>
      <w:r w:rsidRPr="00707149">
        <w:rPr>
          <w:rStyle w:val="a"/>
          <w:bCs/>
          <w:color w:val="auto"/>
        </w:rPr>
        <w:t xml:space="preserve"> l</w:t>
      </w:r>
      <w:r w:rsidRPr="00707149">
        <w:rPr>
          <w:color w:val="auto"/>
        </w:rPr>
        <w:t>ung tissues gives appearance of tissue-like density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also called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‘hepatization’ of the lung</w:t>
      </w:r>
      <w:r w:rsidR="00B35137" w:rsidRPr="00707149">
        <w:rPr>
          <w:color w:val="auto"/>
        </w:rPr>
        <w:t xml:space="preserve">. </w:t>
      </w:r>
    </w:p>
    <w:p w14:paraId="3B1A475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B: Shred sign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When the boundary between consolidated lung tissue and aerated lung tissue is unclear the ultrasound sign formed between the two areas is called a shred sign</w:t>
      </w:r>
      <w:r w:rsidR="00B35137" w:rsidRPr="00707149">
        <w:rPr>
          <w:color w:val="auto"/>
        </w:rPr>
        <w:t xml:space="preserve">. </w:t>
      </w:r>
    </w:p>
    <w:p w14:paraId="7A2F4E3C" w14:textId="77777777" w:rsidR="00A72DD1" w:rsidRPr="00707149" w:rsidRDefault="00A72DD1" w:rsidP="00707149">
      <w:pPr>
        <w:pStyle w:val="AA"/>
        <w:rPr>
          <w:color w:val="auto"/>
        </w:rPr>
      </w:pPr>
    </w:p>
    <w:p w14:paraId="03D94325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  <w:u w:color="99403D"/>
        </w:rPr>
      </w:pPr>
      <w:r w:rsidRPr="00707149">
        <w:rPr>
          <w:rStyle w:val="a"/>
          <w:b/>
          <w:iCs/>
          <w:color w:val="auto"/>
          <w:u w:color="99403D"/>
        </w:rPr>
        <w:t>Suppl</w:t>
      </w:r>
      <w:r w:rsidR="00B35137" w:rsidRPr="00707149">
        <w:rPr>
          <w:rStyle w:val="a"/>
          <w:b/>
          <w:iCs/>
          <w:color w:val="auto"/>
          <w:u w:color="99403D"/>
        </w:rPr>
        <w:t xml:space="preserve">. </w:t>
      </w:r>
      <w:r w:rsidRPr="00707149">
        <w:rPr>
          <w:rStyle w:val="a"/>
          <w:b/>
          <w:iCs/>
          <w:color w:val="auto"/>
          <w:u w:color="99403D"/>
        </w:rPr>
        <w:t>Figure 6: Lung point</w:t>
      </w:r>
    </w:p>
    <w:p w14:paraId="40F192EC" w14:textId="77777777" w:rsidR="00A72DD1" w:rsidRPr="00707149" w:rsidRDefault="00A72DD1" w:rsidP="00707149">
      <w:pPr>
        <w:pStyle w:val="a1"/>
        <w:jc w:val="both"/>
        <w:rPr>
          <w:rStyle w:val="a"/>
          <w:rFonts w:ascii="Calibri" w:eastAsia="Trebuchet MS" w:hAnsi="Calibri" w:cs="Calibri"/>
          <w:color w:val="auto"/>
          <w:sz w:val="24"/>
          <w:szCs w:val="24"/>
          <w:u w:color="99403D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The transition point from the B-line area to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zh-Hans" w:eastAsia="zh-Hans"/>
        </w:rPr>
        <w:t>the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fr-FR"/>
        </w:rPr>
        <w:t>parietal</w:t>
      </w:r>
      <w:proofErr w:type="spellEnd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fr-FR"/>
        </w:rPr>
        <w:t xml:space="preserve"> pleura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 and A-line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zh-Hans" w:eastAsia="zh-Hans"/>
        </w:rPr>
        <w:t>exist</w:t>
      </w:r>
      <w:proofErr w:type="spellStart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>ing</w:t>
      </w:r>
      <w:proofErr w:type="spellEnd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 area is the lung point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. </w:t>
      </w:r>
    </w:p>
    <w:p w14:paraId="0E9E2F38" w14:textId="77777777" w:rsidR="00A72DD1" w:rsidRPr="00707149" w:rsidRDefault="00A72DD1" w:rsidP="00707149">
      <w:pPr>
        <w:pStyle w:val="AA"/>
        <w:rPr>
          <w:color w:val="auto"/>
        </w:rPr>
      </w:pPr>
    </w:p>
    <w:p w14:paraId="658635C2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Suppl</w:t>
      </w:r>
      <w:r w:rsidR="00B35137" w:rsidRPr="00707149">
        <w:rPr>
          <w:rStyle w:val="a"/>
          <w:b/>
          <w:iCs/>
          <w:color w:val="auto"/>
        </w:rPr>
        <w:t xml:space="preserve">. </w:t>
      </w:r>
      <w:r w:rsidRPr="00707149">
        <w:rPr>
          <w:rStyle w:val="a"/>
          <w:b/>
          <w:iCs/>
          <w:color w:val="auto"/>
        </w:rPr>
        <w:t>Figure 7: Double lung point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68C9391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Differences in the degree or pathologic changes between upper and lower lung fields indicate a double lung point</w:t>
      </w:r>
      <w:r w:rsidR="00B35137" w:rsidRPr="00707149">
        <w:rPr>
          <w:color w:val="auto"/>
        </w:rPr>
        <w:t xml:space="preserve">. </w:t>
      </w:r>
    </w:p>
    <w:p w14:paraId="0A9F99CC" w14:textId="77777777" w:rsidR="00A72DD1" w:rsidRPr="00707149" w:rsidRDefault="00A72DD1" w:rsidP="00707149">
      <w:pPr>
        <w:pStyle w:val="AA"/>
        <w:rPr>
          <w:color w:val="auto"/>
        </w:rPr>
      </w:pPr>
    </w:p>
    <w:p w14:paraId="27DBDF4F" w14:textId="77777777" w:rsidR="00A72DD1" w:rsidRPr="00707149" w:rsidRDefault="00A72DD1" w:rsidP="00707149">
      <w:pPr>
        <w:pStyle w:val="A2"/>
        <w:rPr>
          <w:rStyle w:val="a"/>
          <w:b/>
          <w:color w:val="auto"/>
          <w:u w:color="99403D"/>
        </w:rPr>
      </w:pPr>
      <w:r w:rsidRPr="00707149">
        <w:rPr>
          <w:rStyle w:val="a"/>
          <w:b/>
          <w:color w:val="auto"/>
          <w:u w:color="FF2600"/>
        </w:rPr>
        <w:t>Suppl</w:t>
      </w:r>
      <w:r w:rsidR="00B35137" w:rsidRPr="00707149">
        <w:rPr>
          <w:rStyle w:val="a"/>
          <w:b/>
          <w:color w:val="auto"/>
          <w:u w:color="FF2600"/>
        </w:rPr>
        <w:t xml:space="preserve">. </w:t>
      </w:r>
      <w:r w:rsidRPr="00707149">
        <w:rPr>
          <w:rStyle w:val="a"/>
          <w:b/>
          <w:color w:val="auto"/>
          <w:u w:color="FF2600"/>
        </w:rPr>
        <w:t>Fig</w:t>
      </w:r>
      <w:r w:rsidR="00B35137" w:rsidRPr="00707149">
        <w:rPr>
          <w:rStyle w:val="a"/>
          <w:b/>
          <w:color w:val="auto"/>
          <w:u w:color="FF2600"/>
        </w:rPr>
        <w:t xml:space="preserve">. </w:t>
      </w:r>
      <w:r w:rsidRPr="00707149">
        <w:rPr>
          <w:rStyle w:val="a"/>
          <w:b/>
          <w:color w:val="auto"/>
          <w:u w:color="FF2600"/>
        </w:rPr>
        <w:t xml:space="preserve">8 </w:t>
      </w:r>
      <w:r w:rsidRPr="00707149">
        <w:rPr>
          <w:rStyle w:val="a"/>
          <w:b/>
          <w:color w:val="auto"/>
          <w:u w:color="99403D"/>
        </w:rPr>
        <w:t>Sandy beach sign and stratosphere sign</w:t>
      </w:r>
    </w:p>
    <w:p w14:paraId="39129604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Under M-mode ultrasound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the part A presents the sandy beach sign (generally excluded pneumothorax) while the part B shows the stratosphere sign (generally seen in pneumothorax)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1911F9C3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aps/>
          <w:color w:val="auto"/>
          <w:u w:color="941100"/>
        </w:rPr>
      </w:pPr>
    </w:p>
    <w:p w14:paraId="61A76D4D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rStyle w:val="a"/>
          <w:b/>
          <w:bCs/>
          <w:color w:val="auto"/>
        </w:rPr>
        <w:t>Suppl</w:t>
      </w:r>
      <w:r w:rsidR="00B35137" w:rsidRPr="00707149">
        <w:rPr>
          <w:rStyle w:val="a"/>
          <w:b/>
          <w:b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Video 1: Lung pulse in a patient with severe atelectasis</w:t>
      </w:r>
    </w:p>
    <w:p w14:paraId="6F191D67" w14:textId="77777777" w:rsidR="00A72DD1" w:rsidRPr="00707149" w:rsidRDefault="00A72DD1" w:rsidP="00707149">
      <w:pPr>
        <w:pStyle w:val="AA"/>
        <w:rPr>
          <w:rStyle w:val="a"/>
          <w:color w:val="auto"/>
          <w:u w:color="FF0000"/>
        </w:rPr>
      </w:pPr>
      <w:r w:rsidRPr="00707149">
        <w:rPr>
          <w:color w:val="auto"/>
        </w:rPr>
        <w:t>Severe atelectasis in the left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Movement of the atelectatic lung can be observed with the heart beat by real-time ultrasound; this movement is called the lung pulse</w:t>
      </w:r>
      <w:r w:rsidR="00B35137" w:rsidRPr="00707149">
        <w:rPr>
          <w:rStyle w:val="a"/>
          <w:color w:val="auto"/>
          <w:u w:color="FF0000"/>
        </w:rPr>
        <w:t xml:space="preserve">. </w:t>
      </w:r>
    </w:p>
    <w:p w14:paraId="3189F0FB" w14:textId="77777777" w:rsidR="00A72DD1" w:rsidRPr="00707149" w:rsidRDefault="00A72DD1" w:rsidP="00707149">
      <w:pPr>
        <w:pStyle w:val="AA"/>
        <w:rPr>
          <w:rStyle w:val="a"/>
          <w:color w:val="auto"/>
          <w:u w:color="FF0000"/>
        </w:rPr>
      </w:pPr>
    </w:p>
    <w:p w14:paraId="13EE8AB4" w14:textId="77777777" w:rsidR="00A72DD1" w:rsidRPr="00707149" w:rsidRDefault="006B587E" w:rsidP="00707149">
      <w:pPr>
        <w:pStyle w:val="AA"/>
        <w:rPr>
          <w:rStyle w:val="a"/>
          <w:b/>
          <w:bCs/>
          <w:color w:val="auto"/>
        </w:rPr>
      </w:pPr>
      <w:r w:rsidRPr="00707149">
        <w:rPr>
          <w:rStyle w:val="a"/>
          <w:b/>
          <w:bCs/>
          <w:color w:val="auto"/>
        </w:rPr>
        <w:t xml:space="preserve">Suppl. </w:t>
      </w:r>
      <w:r w:rsidR="00A72DD1" w:rsidRPr="00707149">
        <w:rPr>
          <w:rStyle w:val="a"/>
          <w:b/>
          <w:bCs/>
          <w:color w:val="auto"/>
        </w:rPr>
        <w:t xml:space="preserve">Video 2: Dynamic air bronchograms in a patient with severe atelectasis </w:t>
      </w:r>
    </w:p>
    <w:p w14:paraId="414BD3B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Air bronchograms are observed with respiratory movement by real-time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This kind of movement is known as a dynamic air bronchogram </w:t>
      </w:r>
      <w:r w:rsidRPr="00707149">
        <w:rPr>
          <w:rStyle w:val="a"/>
          <w:color w:val="auto"/>
          <w:u w:color="FF0000"/>
        </w:rPr>
        <w:t xml:space="preserve">and is a common ultrasound sign in severe </w:t>
      </w:r>
      <w:r w:rsidRPr="00707149">
        <w:rPr>
          <w:rStyle w:val="a"/>
          <w:color w:val="auto"/>
        </w:rPr>
        <w:t xml:space="preserve">atelectasis </w:t>
      </w:r>
      <w:r w:rsidRPr="00707149">
        <w:rPr>
          <w:rStyle w:val="a"/>
          <w:color w:val="auto"/>
          <w:lang w:val="fr-FR"/>
        </w:rPr>
        <w:t>patients</w:t>
      </w:r>
      <w:r w:rsidR="00B35137" w:rsidRPr="00707149">
        <w:rPr>
          <w:rStyle w:val="a"/>
          <w:color w:val="auto"/>
        </w:rPr>
        <w:t xml:space="preserve">. </w:t>
      </w:r>
    </w:p>
    <w:p w14:paraId="1506C3EB" w14:textId="77777777" w:rsidR="00A72DD1" w:rsidRPr="00707149" w:rsidRDefault="00A72DD1" w:rsidP="00707149">
      <w:pPr>
        <w:pStyle w:val="AA"/>
        <w:rPr>
          <w:color w:val="auto"/>
        </w:rPr>
      </w:pPr>
    </w:p>
    <w:p w14:paraId="3F96C212" w14:textId="77777777" w:rsidR="00A72DD1" w:rsidRPr="00707149" w:rsidRDefault="00A72DD1" w:rsidP="00707149">
      <w:pPr>
        <w:pStyle w:val="AA"/>
        <w:rPr>
          <w:rStyle w:val="a"/>
          <w:caps/>
          <w:color w:val="auto"/>
        </w:rPr>
      </w:pPr>
      <w:r w:rsidRPr="00707149">
        <w:rPr>
          <w:rStyle w:val="a"/>
          <w:b/>
          <w:bCs/>
          <w:caps/>
          <w:color w:val="auto"/>
        </w:rPr>
        <w:t>Discussion:</w:t>
      </w:r>
    </w:p>
    <w:p w14:paraId="15A0131E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aps/>
          <w:color w:val="auto"/>
        </w:rPr>
        <w:t>POC-</w:t>
      </w:r>
      <w:r w:rsidRPr="00707149">
        <w:rPr>
          <w:rStyle w:val="a"/>
          <w:color w:val="auto"/>
        </w:rPr>
        <w:t>LUS is a feasible and convenient diagnostic method that can be performed in the NICU at the bedside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is very sensitive and reliable in the diagnosis of all types of neonatal lung diseases</w:t>
      </w:r>
      <w:r w:rsidRPr="00707149">
        <w:rPr>
          <w:rStyle w:val="a"/>
          <w:color w:val="auto"/>
          <w:u w:color="FF2600"/>
          <w:vertAlign w:val="superscript"/>
        </w:rPr>
        <w:t>77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99403D"/>
        </w:rPr>
        <w:t>Furthermore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it has many advantages over the CXR and CT scan such as accuracy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reliability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low cost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simplicity and no risk of adverse effects due to radiation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Therefore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we encourage the use of LUS in the NICU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When learning this imaging modality the following issues need to be carefully considered: </w:t>
      </w:r>
      <w:r w:rsidRPr="00707149">
        <w:rPr>
          <w:rStyle w:val="a"/>
          <w:bCs/>
          <w:color w:val="auto"/>
        </w:rPr>
        <w:t>(1)</w:t>
      </w:r>
      <w:r w:rsidR="006B587E" w:rsidRPr="00707149">
        <w:rPr>
          <w:rStyle w:val="a"/>
          <w:bCs/>
          <w:color w:val="auto"/>
        </w:rPr>
        <w:t xml:space="preserve"> </w:t>
      </w:r>
      <w:r w:rsidRPr="00707149">
        <w:rPr>
          <w:rStyle w:val="a"/>
          <w:color w:val="auto"/>
        </w:rPr>
        <w:t>Examiners require at least 6-8 weeks of training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They have to evaluate 20-30 patients with each type of lung disease to master the technique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Diagnostic sequence for pneumothorax is more challenging in neonates compared to older children or adults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We suggest that in this case trainees </w:t>
      </w:r>
      <w:r w:rsidRPr="00707149">
        <w:rPr>
          <w:rStyle w:val="a"/>
          <w:color w:val="auto"/>
          <w:u w:color="99403D"/>
        </w:rPr>
        <w:t>receive</w:t>
      </w:r>
      <w:r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99403D"/>
        </w:rPr>
        <w:t>extra</w:t>
      </w:r>
      <w:r w:rsidRPr="00707149">
        <w:rPr>
          <w:rStyle w:val="a"/>
          <w:color w:val="auto"/>
        </w:rPr>
        <w:t xml:space="preserve"> training time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Cs/>
          <w:color w:val="auto"/>
        </w:rPr>
        <w:t xml:space="preserve">(2) </w:t>
      </w:r>
      <w:r w:rsidRPr="00707149">
        <w:rPr>
          <w:rStyle w:val="a"/>
          <w:color w:val="auto"/>
        </w:rPr>
        <w:t xml:space="preserve">Examiners operate in </w:t>
      </w:r>
      <w:r w:rsidRPr="00707149">
        <w:rPr>
          <w:rStyle w:val="a"/>
          <w:color w:val="auto"/>
          <w:u w:color="99403D"/>
        </w:rPr>
        <w:t xml:space="preserve">strictly </w:t>
      </w:r>
      <w:r w:rsidRPr="00707149">
        <w:rPr>
          <w:rStyle w:val="a"/>
          <w:color w:val="auto"/>
        </w:rPr>
        <w:t>accordance with the operating procedures of the ultrasound instrument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Cs/>
          <w:color w:val="auto"/>
        </w:rPr>
        <w:t>(3)</w:t>
      </w:r>
      <w:r w:rsidRPr="00707149">
        <w:rPr>
          <w:rStyle w:val="a"/>
          <w:color w:val="auto"/>
        </w:rPr>
        <w:t xml:space="preserve">Examiners </w:t>
      </w:r>
      <w:r w:rsidRPr="00707149">
        <w:rPr>
          <w:rStyle w:val="a"/>
          <w:color w:val="auto"/>
        </w:rPr>
        <w:lastRenderedPageBreak/>
        <w:t>should reduce adverse stimulation of neonate as much as possible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Ultrasound exam is to be performed </w:t>
      </w:r>
      <w:r w:rsidRPr="00707149">
        <w:rPr>
          <w:rStyle w:val="a"/>
          <w:color w:val="auto"/>
          <w:u w:color="99403D"/>
        </w:rPr>
        <w:t>at appropriate times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especially in high-risk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Cs/>
          <w:color w:val="auto"/>
        </w:rPr>
        <w:t>(4)</w:t>
      </w:r>
      <w:r w:rsidR="006B587E" w:rsidRPr="00707149">
        <w:rPr>
          <w:rStyle w:val="a"/>
          <w:bCs/>
          <w:color w:val="auto"/>
        </w:rPr>
        <w:t xml:space="preserve"> </w:t>
      </w:r>
      <w:r w:rsidRPr="00707149">
        <w:rPr>
          <w:rStyle w:val="a"/>
          <w:color w:val="auto"/>
        </w:rPr>
        <w:t xml:space="preserve">The </w:t>
      </w:r>
      <w:r w:rsidRPr="00707149">
        <w:rPr>
          <w:rStyle w:val="a"/>
          <w:color w:val="auto"/>
          <w:u w:color="99403D"/>
        </w:rPr>
        <w:t>exam is to be ideally performed with a quiet and calm neonate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No sedatives are needed to perform the examination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bCs/>
          <w:color w:val="auto"/>
        </w:rPr>
        <w:t>(5)</w:t>
      </w:r>
      <w:r w:rsidR="006B587E" w:rsidRPr="00707149">
        <w:rPr>
          <w:rStyle w:val="a"/>
          <w:bCs/>
          <w:color w:val="auto"/>
        </w:rPr>
        <w:t xml:space="preserve"> </w:t>
      </w:r>
      <w:r w:rsidRPr="00707149">
        <w:rPr>
          <w:rStyle w:val="a"/>
          <w:color w:val="auto"/>
        </w:rPr>
        <w:t>Care must be taken to keep the neonate warm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Ultrasound gel must be preheated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(6)Sterilization and</w:t>
      </w:r>
      <w:r w:rsidRPr="00707149">
        <w:rPr>
          <w:rStyle w:val="a"/>
          <w:color w:val="auto"/>
          <w:lang w:val="zh-Hans" w:eastAsia="zh-Hans"/>
        </w:rPr>
        <w:t xml:space="preserve"> </w:t>
      </w:r>
      <w:r w:rsidRPr="00707149">
        <w:rPr>
          <w:rStyle w:val="a"/>
          <w:color w:val="auto"/>
        </w:rPr>
        <w:t>isolation procedures must be observed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operators should wash their hands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carefully clean and sterilize the probe and use a protective plastic probe cover to avoid cross-contamination</w:t>
      </w:r>
      <w:r w:rsidR="00B35137" w:rsidRPr="00707149">
        <w:rPr>
          <w:rStyle w:val="a"/>
          <w:color w:val="auto"/>
        </w:rPr>
        <w:t xml:space="preserve">. </w:t>
      </w:r>
    </w:p>
    <w:p w14:paraId="390A32ED" w14:textId="77777777" w:rsidR="006B587E" w:rsidRPr="00707149" w:rsidRDefault="006B587E" w:rsidP="00707149">
      <w:pPr>
        <w:pStyle w:val="AA"/>
        <w:rPr>
          <w:rStyle w:val="a"/>
          <w:color w:val="auto"/>
          <w:u w:color="C57838"/>
        </w:rPr>
      </w:pPr>
    </w:p>
    <w:p w14:paraId="57507D72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olor w:val="auto"/>
          <w:u w:color="C57838"/>
        </w:rPr>
        <w:t>P</w:t>
      </w:r>
      <w:r w:rsidRPr="00707149">
        <w:rPr>
          <w:rStyle w:val="a"/>
          <w:color w:val="auto"/>
          <w:u w:color="941100"/>
        </w:rPr>
        <w:t xml:space="preserve">erpendicular </w:t>
      </w:r>
      <w:r w:rsidRPr="00707149">
        <w:rPr>
          <w:rStyle w:val="a"/>
          <w:color w:val="auto"/>
          <w:u w:color="C57838"/>
        </w:rPr>
        <w:t>scanning is the most important and most commonly used scanning method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Since</w:t>
      </w:r>
      <w:r w:rsidRPr="00707149">
        <w:rPr>
          <w:rStyle w:val="a"/>
          <w:color w:val="auto"/>
          <w:u w:color="2F2F2F"/>
        </w:rPr>
        <w:t xml:space="preserve"> sub-pleural lung tissue is located at the distal end of the bronchial and blood supply</w:t>
      </w:r>
      <w:r w:rsidR="00B35137" w:rsidRPr="00707149">
        <w:rPr>
          <w:rStyle w:val="a"/>
          <w:color w:val="auto"/>
          <w:u w:color="2F2F2F"/>
        </w:rPr>
        <w:t xml:space="preserve">, </w:t>
      </w:r>
      <w:r w:rsidRPr="00707149">
        <w:rPr>
          <w:rStyle w:val="a"/>
          <w:color w:val="auto"/>
          <w:u w:color="2F2F2F"/>
        </w:rPr>
        <w:t>it is more likely to be affected by different lung diseases</w:t>
      </w:r>
      <w:r w:rsidR="00B35137" w:rsidRPr="00707149">
        <w:rPr>
          <w:rStyle w:val="a"/>
          <w:color w:val="auto"/>
          <w:u w:color="2F2F2F"/>
        </w:rPr>
        <w:t xml:space="preserve">. </w:t>
      </w:r>
      <w:r w:rsidRPr="00707149">
        <w:rPr>
          <w:rStyle w:val="a"/>
          <w:color w:val="auto"/>
          <w:u w:color="941100"/>
          <w:lang w:val="da-DK"/>
        </w:rPr>
        <w:t>Therefore</w:t>
      </w:r>
      <w:r w:rsidR="00B35137" w:rsidRPr="00707149">
        <w:rPr>
          <w:rStyle w:val="a"/>
          <w:color w:val="auto"/>
          <w:u w:color="941100"/>
          <w:lang w:val="da-DK"/>
        </w:rPr>
        <w:t xml:space="preserve">, </w:t>
      </w:r>
      <w:r w:rsidRPr="00707149">
        <w:rPr>
          <w:rStyle w:val="a"/>
          <w:color w:val="auto"/>
          <w:u w:color="C57838"/>
        </w:rPr>
        <w:t>p</w:t>
      </w:r>
      <w:r w:rsidRPr="00707149">
        <w:rPr>
          <w:rStyle w:val="a"/>
          <w:color w:val="auto"/>
          <w:u w:color="941100"/>
        </w:rPr>
        <w:t xml:space="preserve">erpendicular </w:t>
      </w:r>
      <w:r w:rsidRPr="00707149">
        <w:rPr>
          <w:rStyle w:val="a"/>
          <w:color w:val="auto"/>
          <w:u w:color="C57838"/>
        </w:rPr>
        <w:t xml:space="preserve">scanning </w:t>
      </w:r>
      <w:r w:rsidRPr="00707149">
        <w:rPr>
          <w:rStyle w:val="a"/>
          <w:color w:val="auto"/>
          <w:u w:color="941100"/>
        </w:rPr>
        <w:t>can delineate nearly the entire lung anatomy in neonates</w:t>
      </w:r>
      <w:r w:rsidR="00B35137" w:rsidRPr="00707149">
        <w:rPr>
          <w:rStyle w:val="a"/>
          <w:color w:val="auto"/>
          <w:u w:color="941100"/>
        </w:rPr>
        <w:t xml:space="preserve">. </w:t>
      </w:r>
      <w:r w:rsidRPr="00707149">
        <w:rPr>
          <w:rStyle w:val="a"/>
          <w:color w:val="auto"/>
          <w:u w:color="C57838"/>
        </w:rPr>
        <w:t>Certainly</w:t>
      </w:r>
      <w:r w:rsidR="00B35137" w:rsidRPr="00707149">
        <w:rPr>
          <w:rStyle w:val="a"/>
          <w:color w:val="auto"/>
          <w:u w:color="941100"/>
          <w:lang w:val="da-DK"/>
        </w:rPr>
        <w:t xml:space="preserve">, </w:t>
      </w:r>
      <w:r w:rsidRPr="00707149">
        <w:rPr>
          <w:rStyle w:val="a"/>
          <w:color w:val="auto"/>
          <w:u w:color="941100"/>
          <w:lang w:val="da-DK"/>
        </w:rPr>
        <w:t>parrallel</w:t>
      </w:r>
      <w:r w:rsidRPr="00707149">
        <w:rPr>
          <w:rStyle w:val="a"/>
          <w:color w:val="auto"/>
          <w:u w:color="C57838"/>
          <w:lang w:val="zh-Hans" w:eastAsia="zh-Hans"/>
        </w:rPr>
        <w:t xml:space="preserve"> </w:t>
      </w:r>
      <w:r w:rsidRPr="00707149">
        <w:rPr>
          <w:rStyle w:val="a"/>
          <w:color w:val="auto"/>
          <w:u w:color="C57838"/>
        </w:rPr>
        <w:t>scanning is also very helpful in detecting mild lung lesions (</w:t>
      </w:r>
      <w:proofErr w:type="spellStart"/>
      <w:r w:rsidRPr="00707149">
        <w:rPr>
          <w:rStyle w:val="a"/>
          <w:color w:val="auto"/>
          <w:u w:color="C57838"/>
        </w:rPr>
        <w:t>i</w:t>
      </w:r>
      <w:proofErr w:type="spellEnd"/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e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 xml:space="preserve">pathological changes involving </w:t>
      </w:r>
      <w:r w:rsidRPr="00707149">
        <w:rPr>
          <w:rStyle w:val="a"/>
          <w:color w:val="auto"/>
          <w:u w:color="C57838"/>
          <w:lang w:val="zh-Hans" w:eastAsia="zh-Hans"/>
        </w:rPr>
        <w:t xml:space="preserve">only </w:t>
      </w:r>
      <w:r w:rsidRPr="00707149">
        <w:rPr>
          <w:rStyle w:val="a"/>
          <w:color w:val="auto"/>
          <w:u w:color="C57838"/>
        </w:rPr>
        <w:t>1-2 intercostal spaces and limited to the subpleural areas) or in identifying the “lung point” when a mild-moderate pneumothorax is suspected</w:t>
      </w:r>
      <w:r w:rsidRPr="00707149">
        <w:rPr>
          <w:rStyle w:val="a"/>
          <w:color w:val="auto"/>
          <w:u w:color="FF2600"/>
          <w:vertAlign w:val="superscript"/>
        </w:rPr>
        <w:t>10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When the lesions mainly involve the bottom of the bilateral lungs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941100"/>
        </w:rPr>
        <w:t>scanning may also be performed below the diaphragm via the liver as an acoustic window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This type of scanning can also be used to</w:t>
      </w:r>
      <w:r w:rsidRPr="00707149">
        <w:rPr>
          <w:rStyle w:val="a"/>
          <w:b/>
          <w:bCs/>
          <w:color w:val="auto"/>
          <w:u w:color="C57838"/>
        </w:rPr>
        <w:t xml:space="preserve"> </w:t>
      </w:r>
      <w:r w:rsidRPr="00707149">
        <w:rPr>
          <w:rStyle w:val="a"/>
          <w:color w:val="auto"/>
          <w:u w:color="C57838"/>
        </w:rPr>
        <w:t>examine the integrity of the diaphragm and the presence of pleural effusions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45E965F7" w14:textId="77777777" w:rsidR="006B587E" w:rsidRPr="00707149" w:rsidRDefault="006B587E" w:rsidP="00707149">
      <w:pPr>
        <w:pStyle w:val="AA"/>
        <w:rPr>
          <w:rStyle w:val="a"/>
          <w:color w:val="auto"/>
          <w:u w:color="C57838"/>
        </w:rPr>
      </w:pPr>
    </w:p>
    <w:p w14:paraId="25F98F9F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olor w:val="auto"/>
          <w:u w:color="C57838"/>
        </w:rPr>
        <w:t>In clinical practice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>however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>LUS examination should not be limited to a fixed</w:t>
      </w:r>
      <w:r w:rsidRPr="00707149">
        <w:rPr>
          <w:color w:val="auto"/>
        </w:rPr>
        <w:t xml:space="preserve"> </w:t>
      </w:r>
      <w:r w:rsidRPr="00707149">
        <w:rPr>
          <w:rStyle w:val="a"/>
          <w:color w:val="auto"/>
          <w:u w:color="C57838"/>
        </w:rPr>
        <w:t>scanning sequence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The scan can be performed from the most convenient place based on the infant’s position during the examination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Starting LUS scanning from the back is acceptable and easy to perform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It also avoids interference from the heart and the large vessels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Further scanning in other areas of the lungs must be performed in any infant with high suspicion of a pulmonary lesion in a situation where scanning of the back reveals no abnormalities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720786E6" w14:textId="77777777" w:rsidR="006B587E" w:rsidRPr="00707149" w:rsidRDefault="006B587E" w:rsidP="00707149">
      <w:pPr>
        <w:pStyle w:val="AA"/>
        <w:rPr>
          <w:rStyle w:val="a"/>
          <w:color w:val="auto"/>
          <w:u w:color="C57838"/>
        </w:rPr>
      </w:pPr>
    </w:p>
    <w:p w14:paraId="25CF11FA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olor w:val="auto"/>
          <w:u w:color="C57838"/>
        </w:rPr>
        <w:t>Occasionally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>we may use the extended view (XTD-View) function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XTD-View function can construct an extended image from individual image frames as the operator slides the transducer along the narrow axis of the probe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XTD-View allows the doctors assess the interesting areas and neighboring structures fully (</w:t>
      </w:r>
      <w:r w:rsidRPr="00707149">
        <w:rPr>
          <w:rStyle w:val="a"/>
          <w:color w:val="auto"/>
          <w:u w:color="99403D"/>
        </w:rPr>
        <w:t>Figure 4 C</w:t>
      </w:r>
      <w:r w:rsidRPr="00707149">
        <w:rPr>
          <w:rStyle w:val="a"/>
          <w:color w:val="auto"/>
          <w:u w:color="C57838"/>
        </w:rPr>
        <w:t>)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To do this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>we should orient the transducer parallel to the direction of transducer motion before activating XTD-View button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It is necessary to slide the transducer towards the notch and keep the transducer perpendicular to the ribs during the whole scanning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13F1775E" w14:textId="77777777" w:rsidR="006B587E" w:rsidRPr="00707149" w:rsidRDefault="006B587E" w:rsidP="00707149">
      <w:pPr>
        <w:pStyle w:val="AA"/>
        <w:rPr>
          <w:rStyle w:val="a"/>
          <w:color w:val="auto"/>
          <w:kern w:val="2"/>
          <w:u w:color="FF2600"/>
        </w:rPr>
      </w:pPr>
    </w:p>
    <w:p w14:paraId="317D18EE" w14:textId="77777777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  <w:r w:rsidRPr="00707149">
        <w:rPr>
          <w:rStyle w:val="a"/>
          <w:color w:val="auto"/>
        </w:rPr>
        <w:t>LUS has some limitations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(1) It is highly operator dependent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Therefore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it is necessary to gain sufficient experience to fully understand the basic principles of LUS before performing examinations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(2) Subcutaneous emphysema affects the image quality as well as accuracy of the results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thus it may interfere with scanning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(3) The role of LUS in emphysema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pneumomediastinum and the diagnosis of bronchopulmonary dysplasia remains uncertain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(4) Some mild cases may be missed if the scanning is not performed carefully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FF2600"/>
        </w:rPr>
        <w:t>(5) It was reported that LUS has a limited value as a diagnostic tool for rare cystic lung diseases</w:t>
      </w:r>
      <w:r w:rsidR="00B35137" w:rsidRPr="00707149">
        <w:rPr>
          <w:rStyle w:val="a"/>
          <w:color w:val="auto"/>
          <w:u w:color="FF2600"/>
        </w:rPr>
        <w:t xml:space="preserve">, </w:t>
      </w:r>
      <w:r w:rsidRPr="00707149">
        <w:rPr>
          <w:rStyle w:val="a"/>
          <w:color w:val="auto"/>
          <w:u w:color="FF2600"/>
        </w:rPr>
        <w:t>such as</w:t>
      </w:r>
      <w:r w:rsidRPr="00707149">
        <w:rPr>
          <w:rStyle w:val="a"/>
          <w:color w:val="auto"/>
          <w:u w:color="FF2600"/>
          <w:lang w:val="zh-Hans" w:eastAsia="zh-Hans"/>
        </w:rPr>
        <w:t xml:space="preserve"> </w:t>
      </w:r>
      <w:r w:rsidRPr="00707149">
        <w:rPr>
          <w:rStyle w:val="a"/>
          <w:color w:val="auto"/>
          <w:u w:color="FF2600"/>
          <w:lang w:val="pt-PT"/>
        </w:rPr>
        <w:t>lymphangioleiomyomatosis</w:t>
      </w:r>
      <w:r w:rsidR="00B35137" w:rsidRPr="00707149">
        <w:rPr>
          <w:rStyle w:val="a"/>
          <w:color w:val="auto"/>
          <w:u w:color="FF2600"/>
          <w:lang w:val="pt-PT"/>
        </w:rPr>
        <w:t xml:space="preserve">, </w:t>
      </w:r>
      <w:r w:rsidRPr="00707149">
        <w:rPr>
          <w:rStyle w:val="a"/>
          <w:color w:val="auto"/>
          <w:u w:color="FF2600"/>
        </w:rPr>
        <w:t xml:space="preserve">pulmonary Langerhans cell histiocytosis and </w:t>
      </w:r>
      <w:proofErr w:type="spellStart"/>
      <w:r w:rsidRPr="00707149">
        <w:rPr>
          <w:rStyle w:val="a"/>
          <w:color w:val="auto"/>
          <w:u w:color="FF2600"/>
        </w:rPr>
        <w:t>Birt</w:t>
      </w:r>
      <w:proofErr w:type="spellEnd"/>
      <w:r w:rsidRPr="00707149">
        <w:rPr>
          <w:rStyle w:val="a"/>
          <w:color w:val="auto"/>
          <w:u w:color="FF2600"/>
        </w:rPr>
        <w:t>-Hogg-Dub</w:t>
      </w:r>
      <w:r w:rsidRPr="00707149">
        <w:rPr>
          <w:rStyle w:val="a"/>
          <w:color w:val="auto"/>
          <w:u w:color="FF2600"/>
          <w:lang w:val="fr-FR"/>
        </w:rPr>
        <w:t>é syndrome</w:t>
      </w:r>
      <w:r w:rsidRPr="00707149">
        <w:rPr>
          <w:rStyle w:val="a"/>
          <w:color w:val="auto"/>
          <w:u w:color="FF2600"/>
          <w:vertAlign w:val="superscript"/>
        </w:rPr>
        <w:t>78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27323CC0" w14:textId="77777777" w:rsidR="006B587E" w:rsidRPr="00707149" w:rsidRDefault="006B587E" w:rsidP="00707149">
      <w:pPr>
        <w:pStyle w:val="AA"/>
        <w:rPr>
          <w:rStyle w:val="a"/>
          <w:color w:val="auto"/>
          <w:u w:color="FF2600"/>
        </w:rPr>
      </w:pPr>
    </w:p>
    <w:p w14:paraId="4D5166DE" w14:textId="77777777" w:rsidR="006B587E" w:rsidRPr="00707149" w:rsidRDefault="006B587E" w:rsidP="00707149">
      <w:pPr>
        <w:pStyle w:val="AA"/>
        <w:rPr>
          <w:rStyle w:val="a"/>
          <w:color w:val="auto"/>
          <w:kern w:val="2"/>
          <w:u w:color="4A90E2"/>
        </w:rPr>
      </w:pPr>
    </w:p>
    <w:p w14:paraId="46E439AD" w14:textId="77777777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kern w:val="2"/>
          <w:u w:color="4A90E2"/>
        </w:rPr>
        <w:t>Current literatures offer well-designed</w:t>
      </w:r>
      <w:r w:rsidR="00B35137" w:rsidRPr="00707149">
        <w:rPr>
          <w:rStyle w:val="a"/>
          <w:color w:val="auto"/>
          <w:kern w:val="2"/>
          <w:u w:color="4A90E2"/>
        </w:rPr>
        <w:t xml:space="preserve">, </w:t>
      </w:r>
      <w:r w:rsidRPr="00707149">
        <w:rPr>
          <w:rStyle w:val="a"/>
          <w:color w:val="auto"/>
          <w:kern w:val="2"/>
          <w:u w:color="4A90E2"/>
        </w:rPr>
        <w:t>systematic and in-depth research with in the area of LUS</w:t>
      </w:r>
      <w:r w:rsidR="00B35137" w:rsidRPr="00707149">
        <w:rPr>
          <w:rStyle w:val="a"/>
          <w:color w:val="auto"/>
          <w:kern w:val="2"/>
          <w:u w:color="4A90E2"/>
        </w:rPr>
        <w:t xml:space="preserve">. </w:t>
      </w:r>
      <w:r w:rsidRPr="00707149">
        <w:rPr>
          <w:rStyle w:val="a"/>
          <w:color w:val="auto"/>
          <w:kern w:val="2"/>
          <w:u w:color="4A90E2"/>
        </w:rPr>
        <w:t>Research findings have been validated and confirmed in clinical practice</w:t>
      </w:r>
      <w:r w:rsidR="00B35137" w:rsidRPr="00707149">
        <w:rPr>
          <w:rStyle w:val="a"/>
          <w:color w:val="auto"/>
          <w:kern w:val="2"/>
          <w:u w:color="4A90E2"/>
        </w:rPr>
        <w:t xml:space="preserve">. </w:t>
      </w:r>
      <w:r w:rsidRPr="00707149">
        <w:rPr>
          <w:rStyle w:val="a"/>
          <w:color w:val="auto"/>
          <w:kern w:val="2"/>
          <w:u w:color="4A90E2"/>
        </w:rPr>
        <w:t>Our protocol and guidelines have been developed after a thorough evidence-based review of the currently available data by a panel of international experts in this field</w:t>
      </w:r>
      <w:r w:rsidR="00B35137" w:rsidRPr="00707149">
        <w:rPr>
          <w:rStyle w:val="a"/>
          <w:color w:val="auto"/>
          <w:kern w:val="2"/>
          <w:u w:color="4A90E2"/>
        </w:rPr>
        <w:t xml:space="preserve">. </w:t>
      </w:r>
    </w:p>
    <w:p w14:paraId="3C857252" w14:textId="77777777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</w:p>
    <w:p w14:paraId="667F90C6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bookmarkStart w:id="6" w:name="Acknowledgments"/>
      <w:r w:rsidRPr="00707149">
        <w:rPr>
          <w:rStyle w:val="a"/>
          <w:b/>
          <w:bCs/>
          <w:color w:val="auto"/>
        </w:rPr>
        <w:t>ACKNOWLEDGMENTS</w:t>
      </w:r>
      <w:bookmarkEnd w:id="6"/>
    </w:p>
    <w:p w14:paraId="46E1E5BA" w14:textId="77777777" w:rsidR="00A72DD1" w:rsidRPr="00707149" w:rsidRDefault="00A72DD1" w:rsidP="00707149">
      <w:pPr>
        <w:pStyle w:val="AA"/>
        <w:rPr>
          <w:rStyle w:val="a"/>
          <w:color w:val="auto"/>
        </w:rPr>
      </w:pPr>
      <w:r w:rsidRPr="00707149">
        <w:rPr>
          <w:rStyle w:val="a"/>
          <w:color w:val="auto"/>
        </w:rPr>
        <w:t>I would acknowledge all the experts and authors that participated in writing the manuscript</w:t>
      </w:r>
      <w:r w:rsidR="00B35137" w:rsidRPr="00707149">
        <w:rPr>
          <w:rStyle w:val="a"/>
          <w:color w:val="auto"/>
        </w:rPr>
        <w:t xml:space="preserve">. </w:t>
      </w:r>
    </w:p>
    <w:p w14:paraId="6336FCB1" w14:textId="77777777" w:rsidR="00A72DD1" w:rsidRPr="00707149" w:rsidRDefault="00A72DD1" w:rsidP="00707149">
      <w:pPr>
        <w:pStyle w:val="AA"/>
        <w:rPr>
          <w:rStyle w:val="a"/>
          <w:color w:val="auto"/>
          <w:kern w:val="2"/>
        </w:rPr>
      </w:pPr>
      <w:r w:rsidRPr="00707149">
        <w:rPr>
          <w:rStyle w:val="a"/>
          <w:color w:val="auto"/>
          <w:kern w:val="2"/>
        </w:rPr>
        <w:t>This work was supported by the Foundation of Beijing Chaoyang District Committee of Science and Technology (</w:t>
      </w:r>
      <w:r w:rsidRPr="00707149">
        <w:rPr>
          <w:rStyle w:val="a"/>
          <w:color w:val="auto"/>
        </w:rPr>
        <w:t>CYSF1820) and t</w:t>
      </w:r>
      <w:r w:rsidRPr="00707149">
        <w:rPr>
          <w:rStyle w:val="a"/>
          <w:color w:val="auto"/>
          <w:kern w:val="2"/>
        </w:rPr>
        <w:t xml:space="preserve">he Clinical Research Special Fund of Wu </w:t>
      </w:r>
      <w:proofErr w:type="spellStart"/>
      <w:r w:rsidRPr="00707149">
        <w:rPr>
          <w:rStyle w:val="a"/>
          <w:color w:val="auto"/>
          <w:kern w:val="2"/>
        </w:rPr>
        <w:t>Jieping</w:t>
      </w:r>
      <w:proofErr w:type="spellEnd"/>
      <w:r w:rsidRPr="00707149">
        <w:rPr>
          <w:rStyle w:val="a"/>
          <w:color w:val="auto"/>
          <w:kern w:val="2"/>
        </w:rPr>
        <w:t xml:space="preserve"> Medical Foundation (320</w:t>
      </w:r>
      <w:r w:rsidR="00B35137" w:rsidRPr="00707149">
        <w:rPr>
          <w:rStyle w:val="a"/>
          <w:color w:val="auto"/>
          <w:kern w:val="2"/>
        </w:rPr>
        <w:t xml:space="preserve">. </w:t>
      </w:r>
      <w:r w:rsidRPr="00707149">
        <w:rPr>
          <w:rStyle w:val="a"/>
          <w:color w:val="auto"/>
          <w:kern w:val="2"/>
        </w:rPr>
        <w:t>6750</w:t>
      </w:r>
      <w:r w:rsidR="00B35137" w:rsidRPr="00707149">
        <w:rPr>
          <w:rStyle w:val="a"/>
          <w:color w:val="auto"/>
          <w:kern w:val="2"/>
        </w:rPr>
        <w:t xml:space="preserve">. </w:t>
      </w:r>
      <w:r w:rsidRPr="00707149">
        <w:rPr>
          <w:rStyle w:val="a"/>
          <w:color w:val="auto"/>
          <w:kern w:val="2"/>
        </w:rPr>
        <w:t>15072)</w:t>
      </w:r>
      <w:r w:rsidR="00B35137" w:rsidRPr="00707149">
        <w:rPr>
          <w:rStyle w:val="a"/>
          <w:color w:val="auto"/>
          <w:kern w:val="2"/>
        </w:rPr>
        <w:t xml:space="preserve">. </w:t>
      </w:r>
    </w:p>
    <w:p w14:paraId="4F88F043" w14:textId="77777777" w:rsidR="006B587E" w:rsidRPr="00707149" w:rsidRDefault="006B587E" w:rsidP="00707149">
      <w:pPr>
        <w:pStyle w:val="AA"/>
        <w:rPr>
          <w:rStyle w:val="a"/>
          <w:color w:val="auto"/>
        </w:rPr>
      </w:pPr>
    </w:p>
    <w:p w14:paraId="53760BA3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Trebuchet MS" w:hAnsi="Calibri" w:cs="Calibri"/>
          <w:color w:val="auto"/>
          <w:sz w:val="24"/>
          <w:szCs w:val="24"/>
          <w:u w:color="FF0000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We acknowledge the Division of Perinatology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the Society of Pediatrics of the Chinese Medical Association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 and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the Division of Neonatal Ultrasound Society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the Chinese Neonatologist Association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as well as the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FF0000"/>
        </w:rPr>
        <w:t>Chinese College of Critical Ultrasound for organizing this work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u w:color="FF0000"/>
        </w:rPr>
        <w:t xml:space="preserve">. </w:t>
      </w:r>
    </w:p>
    <w:p w14:paraId="72A94920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Trebuchet MS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We acknowledge the all the staff who worked for the Department of Neonatology and the NICU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Beijing Chaoyang District Maternal and Child Healthcare Hospital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especially the nursing group who gave great assistant to this work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particularly during the process of the video recording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. </w:t>
      </w:r>
    </w:p>
    <w:p w14:paraId="63673374" w14:textId="77777777" w:rsidR="00A72DD1" w:rsidRPr="00707149" w:rsidRDefault="00A72DD1" w:rsidP="00707149">
      <w:pPr>
        <w:pStyle w:val="A0"/>
        <w:widowControl/>
        <w:spacing w:before="0"/>
        <w:rPr>
          <w:rFonts w:ascii="Calibri" w:eastAsia="Calibri" w:hAnsi="Calibri" w:cs="Calibri"/>
          <w:color w:val="auto"/>
          <w:sz w:val="24"/>
          <w:szCs w:val="24"/>
        </w:rPr>
      </w:pPr>
    </w:p>
    <w:p w14:paraId="092DD976" w14:textId="77777777" w:rsidR="00A72DD1" w:rsidRPr="00707149" w:rsidRDefault="00A72DD1" w:rsidP="00707149">
      <w:pPr>
        <w:pStyle w:val="AA"/>
        <w:rPr>
          <w:rStyle w:val="a"/>
          <w:color w:val="auto"/>
          <w:lang w:val="es-ES_tradnl"/>
        </w:rPr>
      </w:pPr>
      <w:bookmarkStart w:id="7" w:name="Disclosures"/>
      <w:r w:rsidRPr="00707149">
        <w:rPr>
          <w:rStyle w:val="a"/>
          <w:b/>
          <w:bCs/>
          <w:color w:val="auto"/>
          <w:lang w:val="es-ES_tradnl"/>
        </w:rPr>
        <w:t>DISCLOSURES</w:t>
      </w:r>
      <w:bookmarkEnd w:id="7"/>
    </w:p>
    <w:p w14:paraId="3EFC420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authors have nothing to disclose</w:t>
      </w:r>
      <w:r w:rsidR="00B35137" w:rsidRPr="00707149">
        <w:rPr>
          <w:color w:val="auto"/>
        </w:rPr>
        <w:t xml:space="preserve">. </w:t>
      </w:r>
    </w:p>
    <w:p w14:paraId="6E7F0A25" w14:textId="77777777" w:rsidR="006B587E" w:rsidRPr="00707149" w:rsidRDefault="006B587E" w:rsidP="00707149">
      <w:pPr>
        <w:pStyle w:val="AA"/>
        <w:rPr>
          <w:rFonts w:eastAsia="Arial Unicode MS"/>
          <w:color w:val="auto"/>
          <w:szCs w:val="20"/>
          <w:lang/>
        </w:rPr>
      </w:pPr>
    </w:p>
    <w:p w14:paraId="1AB51F56" w14:textId="77777777" w:rsidR="00A72DD1" w:rsidRPr="00707149" w:rsidRDefault="00A72DD1" w:rsidP="00707149">
      <w:pPr>
        <w:pStyle w:val="AA"/>
        <w:rPr>
          <w:rStyle w:val="a"/>
          <w:b/>
          <w:bCs/>
          <w:caps/>
          <w:color w:val="auto"/>
          <w:lang w:val="fr-FR"/>
        </w:rPr>
      </w:pPr>
      <w:r w:rsidRPr="00707149">
        <w:rPr>
          <w:rStyle w:val="a"/>
          <w:b/>
          <w:bCs/>
          <w:caps/>
          <w:color w:val="auto"/>
          <w:lang w:val="fr-FR"/>
        </w:rPr>
        <w:t>References:</w:t>
      </w:r>
    </w:p>
    <w:p w14:paraId="317FDD51" w14:textId="77777777" w:rsidR="00A72DD1" w:rsidRPr="00707149" w:rsidRDefault="00A72DD1" w:rsidP="00707149">
      <w:pPr>
        <w:pStyle w:val="AA"/>
        <w:rPr>
          <w:rStyle w:val="a"/>
          <w:b/>
          <w:bCs/>
          <w:caps/>
          <w:color w:val="auto"/>
        </w:rPr>
      </w:pPr>
    </w:p>
    <w:p w14:paraId="115A3350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aps/>
          <w:color w:val="auto"/>
          <w:sz w:val="24"/>
          <w:szCs w:val="24"/>
        </w:rPr>
        <w:t>1</w:t>
      </w:r>
      <w:r w:rsidR="00B35137" w:rsidRPr="00707149">
        <w:rPr>
          <w:rStyle w:val="a"/>
          <w:rFonts w:ascii="Calibri" w:eastAsia="Calibri" w:hAnsi="Calibri" w:cs="Calibri"/>
          <w:cap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Chavez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M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A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Shams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Ellington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Naithani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Gilman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R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H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Steinhoff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M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C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et 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Lung ultrasound for the diagnosis of pneumonia in adults: a systematic review and meta-analysis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Respiratory Research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15:50(2014)</w:t>
      </w:r>
    </w:p>
    <w:p w14:paraId="4C6F3118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</w:rPr>
      </w:pPr>
      <w:r w:rsidRPr="00707149">
        <w:rPr>
          <w:rStyle w:val="a"/>
          <w:color w:val="auto"/>
        </w:rPr>
        <w:t>2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Yilmaz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Özkaya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K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G</w:t>
      </w:r>
      <w:r w:rsidRPr="00707149">
        <w:rPr>
          <w:rStyle w:val="a"/>
          <w:color w:val="auto"/>
          <w:lang w:val="sv-SE"/>
        </w:rPr>
        <w:t>ö</w:t>
      </w:r>
      <w:r w:rsidRPr="00707149">
        <w:rPr>
          <w:rStyle w:val="a"/>
          <w:color w:val="auto"/>
        </w:rPr>
        <w:t>kay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Kendir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Ö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Şenol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Point-of-care lung ultrasound in children with community acquired pneumonia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American Journal of Emergency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35 (7)</w:t>
      </w:r>
      <w:r w:rsidR="00B35137" w:rsidRPr="00707149">
        <w:rPr>
          <w:rStyle w:val="a"/>
          <w:i/>
          <w:iCs/>
          <w:color w:val="auto"/>
        </w:rPr>
        <w:t xml:space="preserve">, </w:t>
      </w:r>
      <w:r w:rsidRPr="00707149">
        <w:rPr>
          <w:rStyle w:val="a"/>
          <w:i/>
          <w:iCs/>
          <w:color w:val="auto"/>
        </w:rPr>
        <w:t>964-969 (2017)</w:t>
      </w:r>
      <w:r w:rsidR="00B35137" w:rsidRPr="00707149">
        <w:rPr>
          <w:rStyle w:val="a"/>
          <w:i/>
          <w:iCs/>
          <w:color w:val="auto"/>
        </w:rPr>
        <w:t xml:space="preserve">. </w:t>
      </w:r>
    </w:p>
    <w:p w14:paraId="60BB45E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3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Volpicelli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G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color w:val="auto"/>
        </w:rPr>
        <w:t>International evidence-based recommendations for point-of-care lung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i/>
          <w:iCs/>
          <w:color w:val="auto"/>
        </w:rPr>
        <w:t>38 (4)</w:t>
      </w:r>
      <w:r w:rsidR="00B35137" w:rsidRPr="00707149">
        <w:rPr>
          <w:rStyle w:val="a"/>
          <w:i/>
          <w:iCs/>
          <w:color w:val="auto"/>
        </w:rPr>
        <w:t xml:space="preserve">, </w:t>
      </w:r>
      <w:r w:rsidRPr="00707149">
        <w:rPr>
          <w:rStyle w:val="a"/>
          <w:i/>
          <w:iCs/>
          <w:color w:val="auto"/>
        </w:rPr>
        <w:t>577-591</w:t>
      </w:r>
      <w:r w:rsidR="00B35137" w:rsidRPr="00707149">
        <w:rPr>
          <w:rStyle w:val="a"/>
          <w:i/>
          <w:iCs/>
          <w:color w:val="auto"/>
        </w:rPr>
        <w:t xml:space="preserve">, </w:t>
      </w:r>
      <w:r w:rsidRPr="00707149">
        <w:rPr>
          <w:rStyle w:val="a"/>
          <w:i/>
          <w:iCs/>
          <w:color w:val="auto"/>
        </w:rPr>
        <w:t>(2012)</w:t>
      </w:r>
      <w:r w:rsidR="00B35137" w:rsidRPr="00707149">
        <w:rPr>
          <w:rStyle w:val="a"/>
          <w:i/>
          <w:iCs/>
          <w:color w:val="auto"/>
        </w:rPr>
        <w:t xml:space="preserve">. </w:t>
      </w:r>
    </w:p>
    <w:p w14:paraId="0B7677A2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4</w:t>
      </w:r>
      <w:r w:rsidR="00B35137" w:rsidRPr="00707149">
        <w:rPr>
          <w:rStyle w:val="a"/>
          <w:color w:val="auto"/>
        </w:rPr>
        <w:t xml:space="preserve">. </w:t>
      </w:r>
      <w:proofErr w:type="spellStart"/>
      <w:r w:rsidRPr="00707149">
        <w:rPr>
          <w:rStyle w:val="a"/>
          <w:color w:val="auto"/>
        </w:rPr>
        <w:t>Hiles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Culpan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-M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Watts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Munyombwe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Wolstenhulme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Neonatal respiratory distress syndrome: chest X-ray or lung ultrasound? A systematic review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Ultrasound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25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80-91(2017)</w:t>
      </w:r>
      <w:r w:rsidR="00B35137" w:rsidRPr="00707149">
        <w:rPr>
          <w:rStyle w:val="a"/>
          <w:color w:val="auto"/>
        </w:rPr>
        <w:t xml:space="preserve">. </w:t>
      </w:r>
    </w:p>
    <w:p w14:paraId="5AD82FD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Wang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-L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Xiao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significance and the necessity of routinely performing lung ultrasound in the neonatal intensive care units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29</w:t>
      </w:r>
      <w:r w:rsidRPr="00707149">
        <w:rPr>
          <w:color w:val="auto"/>
        </w:rPr>
        <w:t xml:space="preserve"> (24)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4025-4030 (2016)</w:t>
      </w:r>
      <w:r w:rsidR="00B35137" w:rsidRPr="00707149">
        <w:rPr>
          <w:color w:val="auto"/>
        </w:rPr>
        <w:t xml:space="preserve">. </w:t>
      </w:r>
    </w:p>
    <w:p w14:paraId="32B0D2A1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Poskurica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B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Radiation exposure early in life can be reduced by lung ultrasound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139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730-731(2011)</w:t>
      </w:r>
      <w:r w:rsidR="00B35137" w:rsidRPr="00707149">
        <w:rPr>
          <w:color w:val="auto"/>
        </w:rPr>
        <w:t xml:space="preserve">. </w:t>
      </w:r>
    </w:p>
    <w:p w14:paraId="448D3DCF" w14:textId="77777777" w:rsidR="00A72DD1" w:rsidRPr="00707149" w:rsidRDefault="00A72DD1" w:rsidP="00707149">
      <w:pPr>
        <w:pStyle w:val="a1"/>
        <w:jc w:val="both"/>
        <w:rPr>
          <w:rStyle w:val="a"/>
          <w:rFonts w:ascii="Calibri" w:eastAsia="Trebuchet MS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7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Kurepa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D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. 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, </w:t>
      </w:r>
      <w:proofErr w:type="spellStart"/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Zaghloul</w:t>
      </w:r>
      <w:proofErr w:type="spellEnd"/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N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Watkins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L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. 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Liu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J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.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Neonatal lung ultrasound exam guidelines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.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it-IT"/>
        </w:rPr>
        <w:t>J Perinatol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38(1): 11-22</w:t>
      </w:r>
    </w:p>
    <w:p w14:paraId="7989077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zh-Hans" w:eastAsia="zh-Hans"/>
        </w:rPr>
        <w:t>8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Chen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-W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Fu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Wang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Routine application of lung ultrasonography in the neonatal intensive care unit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96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e5826 (2017)</w:t>
      </w:r>
      <w:r w:rsidR="00B35137" w:rsidRPr="00707149">
        <w:rPr>
          <w:rStyle w:val="a"/>
          <w:color w:val="auto"/>
        </w:rPr>
        <w:t xml:space="preserve">. </w:t>
      </w:r>
    </w:p>
    <w:p w14:paraId="18EF3A58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zh-Hans" w:eastAsia="zh-Hans"/>
        </w:rPr>
        <w:lastRenderedPageBreak/>
        <w:t>9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Lichtenstein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Mauriat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ultrasound in the critically ill neonate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Current Pediatric Reviews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8</w:t>
      </w:r>
      <w:r w:rsidRPr="00707149">
        <w:rPr>
          <w:rStyle w:val="a"/>
          <w:color w:val="auto"/>
        </w:rPr>
        <w:t xml:space="preserve"> (3)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217-223 (2012)</w:t>
      </w:r>
      <w:r w:rsidR="00B35137" w:rsidRPr="00707149">
        <w:rPr>
          <w:rStyle w:val="a"/>
          <w:color w:val="auto"/>
        </w:rPr>
        <w:t xml:space="preserve">. </w:t>
      </w:r>
    </w:p>
    <w:p w14:paraId="2C9DEFC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10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Ren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-L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Fu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Xia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-M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Bronchoalveolar lavage for the treatment of neonatal pulmonary atelectasis under lung ultrasound monitoring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30</w:t>
      </w:r>
      <w:r w:rsidRPr="00707149">
        <w:rPr>
          <w:color w:val="auto"/>
        </w:rPr>
        <w:t xml:space="preserve"> (19)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2362-2366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(2016)</w:t>
      </w:r>
      <w:r w:rsidR="00B35137" w:rsidRPr="00707149">
        <w:rPr>
          <w:color w:val="auto"/>
        </w:rPr>
        <w:t xml:space="preserve">. </w:t>
      </w:r>
    </w:p>
    <w:p w14:paraId="420371E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11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Ren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-L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POC-LUS Guiding Pleural Puncture Drainage to Treat Neonatal Pulmonary Atelectasis Caused by Congenital Massive Effusion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Journal of Maternal-Fetal &amp; Neonatal Medicine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(2018)</w:t>
      </w:r>
      <w:r w:rsidR="00B35137" w:rsidRPr="00707149">
        <w:rPr>
          <w:color w:val="auto"/>
        </w:rPr>
        <w:t xml:space="preserve">. </w:t>
      </w:r>
      <w:hyperlink r:id="rId16" w:history="1">
        <w:r w:rsidRPr="00707149">
          <w:rPr>
            <w:rStyle w:val="Hyperlink1"/>
            <w:color w:val="auto"/>
          </w:rPr>
          <w:t>https://doi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org/10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1080/14767058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2018</w:t>
        </w:r>
        <w:r w:rsidR="00B35137" w:rsidRPr="00707149">
          <w:rPr>
            <w:rStyle w:val="Hyperlink1"/>
            <w:color w:val="auto"/>
          </w:rPr>
          <w:t xml:space="preserve">. </w:t>
        </w:r>
        <w:r w:rsidRPr="00707149">
          <w:rPr>
            <w:rStyle w:val="Hyperlink1"/>
            <w:color w:val="auto"/>
          </w:rPr>
          <w:t>1526921</w:t>
        </w:r>
      </w:hyperlink>
      <w:r w:rsidR="00B35137" w:rsidRPr="00707149">
        <w:rPr>
          <w:color w:val="auto"/>
        </w:rPr>
        <w:t xml:space="preserve">. </w:t>
      </w:r>
    </w:p>
    <w:p w14:paraId="1935FDB2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12</w:t>
      </w:r>
      <w:r w:rsidRPr="00707149">
        <w:rPr>
          <w:color w:val="auto"/>
        </w:rPr>
        <w:tab/>
        <w:t>Lichtenstein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Menu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 bedside ultrasound sign ruling out pneumothorax in the critically ill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108</w:t>
      </w:r>
      <w:r w:rsidRPr="00707149">
        <w:rPr>
          <w:color w:val="auto"/>
        </w:rPr>
        <w:t xml:space="preserve"> (5)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1345-1348(1995)</w:t>
      </w:r>
      <w:r w:rsidR="00B35137" w:rsidRPr="00707149">
        <w:rPr>
          <w:color w:val="auto"/>
        </w:rPr>
        <w:t xml:space="preserve">. </w:t>
      </w:r>
    </w:p>
    <w:p w14:paraId="4752476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13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Piette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Daoust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Denault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Basic concepts in the use of thoracic and lung ultrasound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 xml:space="preserve">Current Opinion in </w:t>
      </w:r>
      <w:proofErr w:type="spellStart"/>
      <w:r w:rsidRPr="00707149">
        <w:rPr>
          <w:rStyle w:val="a"/>
          <w:i/>
          <w:iCs/>
          <w:color w:val="auto"/>
        </w:rPr>
        <w:t>Anaesthesiology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26</w:t>
      </w:r>
      <w:r w:rsidRPr="00707149">
        <w:rPr>
          <w:color w:val="auto"/>
        </w:rPr>
        <w:t xml:space="preserve"> (1)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20-30 (2013)</w:t>
      </w:r>
      <w:r w:rsidR="00B35137" w:rsidRPr="00707149">
        <w:rPr>
          <w:color w:val="auto"/>
        </w:rPr>
        <w:t xml:space="preserve">. </w:t>
      </w:r>
    </w:p>
    <w:p w14:paraId="3A8A9EB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14</w:t>
      </w:r>
      <w:r w:rsidRPr="00707149">
        <w:rPr>
          <w:rStyle w:val="a"/>
          <w:color w:val="auto"/>
          <w:lang w:val="it-IT"/>
        </w:rPr>
        <w:tab/>
        <w:t>Volpicelli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G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color w:val="auto"/>
        </w:rPr>
        <w:t>Detection of sonographic B-lines in patients with normal lung or radiographic alveolar consolidation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Medical Science Monitor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</w:t>
      </w:r>
      <w:r w:rsidRPr="00707149">
        <w:rPr>
          <w:rStyle w:val="a"/>
          <w:color w:val="auto"/>
        </w:rPr>
        <w:t xml:space="preserve"> (3)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Cr122-Cr128(2008)</w:t>
      </w:r>
      <w:r w:rsidR="00B35137" w:rsidRPr="00707149">
        <w:rPr>
          <w:rStyle w:val="a"/>
          <w:color w:val="auto"/>
        </w:rPr>
        <w:t xml:space="preserve">. </w:t>
      </w:r>
    </w:p>
    <w:p w14:paraId="72F80AA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15</w:t>
      </w:r>
      <w:r w:rsidRPr="00707149">
        <w:rPr>
          <w:rStyle w:val="a"/>
          <w:color w:val="auto"/>
          <w:lang w:val="de-DE"/>
        </w:rPr>
        <w:tab/>
        <w:t>Dietrich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C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F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i/>
          <w:iCs/>
          <w:color w:val="auto"/>
          <w:lang w:val="nl-NL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B-line artefacts and their use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Thoracic Disease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8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1356-1365 (2016)</w:t>
      </w:r>
      <w:r w:rsidR="00B35137" w:rsidRPr="00707149">
        <w:rPr>
          <w:rStyle w:val="a"/>
          <w:color w:val="auto"/>
        </w:rPr>
        <w:t xml:space="preserve">. </w:t>
      </w:r>
    </w:p>
    <w:p w14:paraId="30BD94A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16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Macagno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Violino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M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Furlan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ultrasound in respiratory distress syndrome: a useful tool for early diagnosis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94</w:t>
      </w:r>
      <w:r w:rsidRPr="00707149">
        <w:rPr>
          <w:color w:val="auto"/>
        </w:rPr>
        <w:t xml:space="preserve"> (1)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52-59 (2008)</w:t>
      </w:r>
      <w:r w:rsidR="00B35137" w:rsidRPr="00707149">
        <w:rPr>
          <w:color w:val="auto"/>
        </w:rPr>
        <w:t xml:space="preserve">. </w:t>
      </w:r>
    </w:p>
    <w:p w14:paraId="73FC27AC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17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Lascols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N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Gepner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Ultrasound diagnosis of alveolar consolidation in the critically ill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30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276-281 (2004)</w:t>
      </w:r>
      <w:r w:rsidR="00B35137" w:rsidRPr="00707149">
        <w:rPr>
          <w:rStyle w:val="a"/>
          <w:color w:val="auto"/>
        </w:rPr>
        <w:t xml:space="preserve">. </w:t>
      </w:r>
    </w:p>
    <w:p w14:paraId="2B8AF85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18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Touw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Tuinman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Gelissen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Lust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Elbers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ultrasound: routine practice for the next generation of internists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Netherlands Journal of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73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100-107(2015)</w:t>
      </w:r>
      <w:r w:rsidR="00B35137" w:rsidRPr="00707149">
        <w:rPr>
          <w:color w:val="auto"/>
        </w:rPr>
        <w:t xml:space="preserve">. </w:t>
      </w:r>
    </w:p>
    <w:p w14:paraId="0D66931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19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Lascols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N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Prin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S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“</w:t>
      </w:r>
      <w:r w:rsidRPr="00707149">
        <w:rPr>
          <w:rStyle w:val="a"/>
          <w:color w:val="auto"/>
          <w:lang w:val="de-DE"/>
        </w:rPr>
        <w:t>lung pulse</w:t>
      </w:r>
      <w:r w:rsidRPr="00707149">
        <w:rPr>
          <w:rStyle w:val="a"/>
          <w:color w:val="auto"/>
        </w:rPr>
        <w:t>”: an early ultrasound sign of complete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29</w:t>
      </w:r>
      <w:r w:rsidRPr="00707149">
        <w:rPr>
          <w:rStyle w:val="a"/>
          <w:color w:val="auto"/>
        </w:rPr>
        <w:t xml:space="preserve"> (12)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2187-2192(2003)</w:t>
      </w:r>
      <w:r w:rsidR="00B35137" w:rsidRPr="00707149">
        <w:rPr>
          <w:rStyle w:val="a"/>
          <w:color w:val="auto"/>
        </w:rPr>
        <w:t xml:space="preserve">. </w:t>
      </w:r>
    </w:p>
    <w:p w14:paraId="3326105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20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Biderman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Gepner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"lung point": an ultrasound sign specific to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26</w:t>
      </w:r>
      <w:r w:rsidRPr="00707149">
        <w:rPr>
          <w:rStyle w:val="a"/>
          <w:color w:val="auto"/>
        </w:rPr>
        <w:t xml:space="preserve"> (10)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1434-1440(2000)</w:t>
      </w:r>
      <w:r w:rsidR="00B35137" w:rsidRPr="00707149">
        <w:rPr>
          <w:rStyle w:val="a"/>
          <w:color w:val="auto"/>
        </w:rPr>
        <w:t xml:space="preserve">. </w:t>
      </w:r>
    </w:p>
    <w:p w14:paraId="564D561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21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double lung point: an ultrasound sign diagnostic of transient tachypnea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91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203-209(2007)</w:t>
      </w:r>
      <w:r w:rsidR="00B35137" w:rsidRPr="00707149">
        <w:rPr>
          <w:color w:val="auto"/>
        </w:rPr>
        <w:t xml:space="preserve">. </w:t>
      </w:r>
    </w:p>
    <w:p w14:paraId="6FEC4F39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22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i/>
          <w:iCs/>
          <w:color w:val="auto"/>
          <w:lang w:val="nl-NL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Ultrasound diagnosis of occult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Critical Care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33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1231-1238(2005)</w:t>
      </w:r>
      <w:r w:rsidR="00B35137" w:rsidRPr="00707149">
        <w:rPr>
          <w:rStyle w:val="a"/>
          <w:color w:val="auto"/>
        </w:rPr>
        <w:t xml:space="preserve">. </w:t>
      </w:r>
    </w:p>
    <w:p w14:paraId="57A8379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a-DK"/>
        </w:rPr>
        <w:t>23</w:t>
      </w:r>
      <w:r w:rsidRPr="00707149">
        <w:rPr>
          <w:rStyle w:val="a"/>
          <w:color w:val="auto"/>
          <w:lang w:val="da-DK"/>
        </w:rPr>
        <w:tab/>
        <w:t>Liu</w:t>
      </w:r>
      <w:r w:rsidR="00B35137" w:rsidRPr="00707149">
        <w:rPr>
          <w:rStyle w:val="a"/>
          <w:color w:val="auto"/>
          <w:lang w:val="da-DK"/>
        </w:rPr>
        <w:t xml:space="preserve">, </w:t>
      </w:r>
      <w:r w:rsidRPr="00707149">
        <w:rPr>
          <w:rStyle w:val="a"/>
          <w:color w:val="auto"/>
          <w:lang w:val="da-DK"/>
        </w:rPr>
        <w:t>J</w:t>
      </w:r>
      <w:r w:rsidR="00B35137" w:rsidRPr="00707149">
        <w:rPr>
          <w:rStyle w:val="a"/>
          <w:color w:val="auto"/>
          <w:lang w:val="da-DK"/>
        </w:rPr>
        <w:t xml:space="preserve">. </w:t>
      </w:r>
      <w:r w:rsidRPr="00707149">
        <w:rPr>
          <w:rStyle w:val="a"/>
          <w:color w:val="auto"/>
          <w:lang w:val="da-DK"/>
        </w:rPr>
        <w:t xml:space="preserve">Lung </w:t>
      </w:r>
      <w:bookmarkStart w:id="8" w:name="OLE_LINK1"/>
      <w:r w:rsidRPr="00707149">
        <w:rPr>
          <w:rStyle w:val="a"/>
          <w:color w:val="auto"/>
        </w:rPr>
        <w:t>u</w:t>
      </w:r>
      <w:bookmarkStart w:id="9" w:name="OLE_LINK2"/>
      <w:bookmarkEnd w:id="8"/>
      <w:r w:rsidRPr="00707149">
        <w:rPr>
          <w:rStyle w:val="a"/>
          <w:color w:val="auto"/>
          <w:lang w:val="it-IT"/>
        </w:rPr>
        <w:t>ltrasonograph</w:t>
      </w:r>
      <w:bookmarkEnd w:id="9"/>
      <w:r w:rsidRPr="00707149">
        <w:rPr>
          <w:rStyle w:val="a"/>
          <w:color w:val="auto"/>
        </w:rPr>
        <w:t>y for the diagnosis of neonatal lung disease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18376A"/>
        </w:rPr>
        <w:t>Journal of Maternal-Fetal Neonatal Medicine</w:t>
      </w:r>
      <w:r w:rsidR="00B35137" w:rsidRPr="00707149">
        <w:rPr>
          <w:rStyle w:val="a"/>
          <w:color w:val="auto"/>
          <w:u w:color="18376A"/>
        </w:rPr>
        <w:t xml:space="preserve">. </w:t>
      </w:r>
      <w:r w:rsidRPr="00707149">
        <w:rPr>
          <w:rStyle w:val="a"/>
          <w:color w:val="auto"/>
        </w:rPr>
        <w:t>27(8)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856-861(2014)</w:t>
      </w:r>
      <w:r w:rsidR="00B35137" w:rsidRPr="00707149">
        <w:rPr>
          <w:rStyle w:val="a"/>
          <w:color w:val="auto"/>
        </w:rPr>
        <w:t xml:space="preserve">. </w:t>
      </w:r>
    </w:p>
    <w:p w14:paraId="6B6A7041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24</w:t>
      </w:r>
      <w:r w:rsidR="00B35137" w:rsidRPr="00707149">
        <w:rPr>
          <w:rStyle w:val="a"/>
          <w:color w:val="auto"/>
          <w:lang w:val="it-IT"/>
        </w:rPr>
        <w:t xml:space="preserve"> </w:t>
      </w:r>
      <w:bookmarkStart w:id="10" w:name="OLE_LINK10"/>
      <w:r w:rsidRPr="00707149">
        <w:rPr>
          <w:rStyle w:val="a"/>
          <w:color w:val="auto"/>
          <w:lang w:val="it-IT"/>
        </w:rPr>
        <w:t>Chen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S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W</w:t>
      </w:r>
      <w:r w:rsidR="00B35137" w:rsidRPr="00707149">
        <w:rPr>
          <w:rStyle w:val="a"/>
          <w:color w:val="auto"/>
          <w:lang w:val="it-IT"/>
        </w:rPr>
        <w:t xml:space="preserve">. , </w:t>
      </w:r>
      <w:r w:rsidRPr="00707149">
        <w:rPr>
          <w:rStyle w:val="a"/>
          <w:color w:val="auto"/>
          <w:lang w:val="it-IT"/>
        </w:rPr>
        <w:t>Zhang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Y</w:t>
      </w:r>
      <w:r w:rsidR="00B35137" w:rsidRPr="00707149">
        <w:rPr>
          <w:rStyle w:val="a"/>
          <w:color w:val="auto"/>
          <w:lang w:val="it-IT"/>
        </w:rPr>
        <w:t xml:space="preserve">. , </w:t>
      </w:r>
      <w:r w:rsidRPr="00707149">
        <w:rPr>
          <w:rStyle w:val="a"/>
          <w:color w:val="auto"/>
          <w:lang w:val="it-IT"/>
        </w:rPr>
        <w:t>Liu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J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Application of Lung Ultrasonography in the Diagnosis of Childhood Lung Diseases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Chinese Medical Journal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128(19)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2672-2678</w:t>
      </w:r>
      <w:bookmarkEnd w:id="10"/>
      <w:r w:rsidRPr="00707149">
        <w:rPr>
          <w:rStyle w:val="a"/>
          <w:color w:val="auto"/>
          <w:lang w:val="it-IT"/>
        </w:rPr>
        <w:t>(2015)</w:t>
      </w:r>
      <w:r w:rsidR="00B35137" w:rsidRPr="00707149">
        <w:rPr>
          <w:rStyle w:val="a"/>
          <w:color w:val="auto"/>
          <w:lang w:val="it-IT"/>
        </w:rPr>
        <w:t xml:space="preserve">. </w:t>
      </w:r>
    </w:p>
    <w:p w14:paraId="6D614ED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25</w:t>
      </w:r>
      <w:r w:rsidRPr="00707149">
        <w:rPr>
          <w:rStyle w:val="a"/>
          <w:color w:val="auto"/>
        </w:rPr>
        <w:tab/>
      </w:r>
      <w:proofErr w:type="spellStart"/>
      <w:r w:rsidRPr="00707149">
        <w:rPr>
          <w:rStyle w:val="a"/>
          <w:color w:val="auto"/>
        </w:rPr>
        <w:t>Koivisto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Marttila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Kurkinenrä</w:t>
      </w:r>
      <w:r w:rsidRPr="00707149">
        <w:rPr>
          <w:rStyle w:val="a"/>
          <w:color w:val="auto"/>
          <w:lang w:val="es-ES_tradnl"/>
        </w:rPr>
        <w:t>ty</w:t>
      </w:r>
      <w:proofErr w:type="spellEnd"/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M</w:t>
      </w:r>
      <w:r w:rsidR="00B35137" w:rsidRPr="00707149">
        <w:rPr>
          <w:rStyle w:val="a"/>
          <w:color w:val="auto"/>
          <w:lang w:val="es-ES_tradnl"/>
        </w:rPr>
        <w:t xml:space="preserve">. , </w:t>
      </w:r>
      <w:proofErr w:type="spellStart"/>
      <w:r w:rsidRPr="00707149">
        <w:rPr>
          <w:rStyle w:val="a"/>
          <w:color w:val="auto"/>
          <w:lang w:val="es-ES_tradnl"/>
        </w:rPr>
        <w:t>Saarela</w:t>
      </w:r>
      <w:proofErr w:type="spellEnd"/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 xml:space="preserve">T </w:t>
      </w:r>
      <w:r w:rsidR="00B35137" w:rsidRPr="00707149">
        <w:rPr>
          <w:rStyle w:val="a"/>
          <w:color w:val="auto"/>
          <w:lang w:val="es-ES_tradnl"/>
        </w:rPr>
        <w:t xml:space="preserve">. , </w:t>
      </w:r>
      <w:proofErr w:type="spellStart"/>
      <w:r w:rsidRPr="00707149">
        <w:rPr>
          <w:rStyle w:val="a"/>
          <w:color w:val="auto"/>
          <w:lang w:val="es-ES_tradnl"/>
        </w:rPr>
        <w:t>Pokela</w:t>
      </w:r>
      <w:proofErr w:type="spellEnd"/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M</w:t>
      </w:r>
      <w:r w:rsidR="00B35137" w:rsidRPr="00707149">
        <w:rPr>
          <w:rStyle w:val="a"/>
          <w:color w:val="auto"/>
          <w:lang w:val="es-ES_tradnl"/>
        </w:rPr>
        <w:t xml:space="preserve">. </w:t>
      </w:r>
      <w:r w:rsidRPr="00707149">
        <w:rPr>
          <w:rStyle w:val="a"/>
          <w:color w:val="auto"/>
          <w:lang w:val="es-ES_tradnl"/>
        </w:rPr>
        <w:t>L</w:t>
      </w:r>
      <w:r w:rsidR="00B35137" w:rsidRPr="00707149">
        <w:rPr>
          <w:rStyle w:val="a"/>
          <w:color w:val="auto"/>
          <w:lang w:val="es-ES_tradnl"/>
        </w:rPr>
        <w:t xml:space="preserve">. ,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color w:val="auto"/>
        </w:rPr>
        <w:t>Changing incidence and outcome of infants with respiratory distress syndrome in the 1990s: a population-based survey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Acta Paediatrica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93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177-184 (2004)</w:t>
      </w:r>
      <w:r w:rsidR="00B35137" w:rsidRPr="00707149">
        <w:rPr>
          <w:rStyle w:val="a"/>
          <w:color w:val="auto"/>
        </w:rPr>
        <w:t xml:space="preserve">. </w:t>
      </w:r>
    </w:p>
    <w:p w14:paraId="491B9229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26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Ayachi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A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Rigourd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V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Kieffer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F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Dommergues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M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A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Voyer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M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Magny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J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F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Hyaline membrane disease in full-term neonates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Archives de </w:t>
      </w:r>
      <w:proofErr w:type="spellStart"/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Pediatrie</w:t>
      </w:r>
      <w:proofErr w:type="spellEnd"/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>12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(20)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156-159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(2005)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41C2FDF2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27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Liu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J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et 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bookmarkStart w:id="11" w:name="OLE_LINK11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Clinical characteristics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diagnosis and management of respiratory distress syndrome in full-term neonates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bookmarkStart w:id="12" w:name="OLE_LINK112"/>
      <w:bookmarkEnd w:id="11"/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Chinese Medical Journal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 xml:space="preserve">123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(19)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2640- 2644</w:t>
      </w:r>
      <w:bookmarkEnd w:id="12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(2010)</w:t>
      </w:r>
    </w:p>
    <w:p w14:paraId="7094F89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28</w:t>
      </w:r>
      <w:r w:rsidRPr="00707149">
        <w:rPr>
          <w:color w:val="auto"/>
        </w:rPr>
        <w:tab/>
        <w:t>Zhang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Meta-analysis of lung ultrasound for the diagnosis of neonatal respiratory distress syndrome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China Medical Herald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14 (24)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139-142(2017)</w:t>
      </w:r>
      <w:r w:rsidR="00B35137" w:rsidRPr="00707149">
        <w:rPr>
          <w:color w:val="auto"/>
        </w:rPr>
        <w:t xml:space="preserve">. </w:t>
      </w:r>
    </w:p>
    <w:p w14:paraId="1E11A43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29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Lovrenski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of pulmonary complications in preterm infants with respiratory distress syndrome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Upsala Journal of Medical Sciences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117</w:t>
      </w:r>
      <w:r w:rsidRPr="00707149">
        <w:rPr>
          <w:color w:val="auto"/>
        </w:rPr>
        <w:t xml:space="preserve"> (1)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10-17(2012)</w:t>
      </w:r>
      <w:r w:rsidR="00B35137" w:rsidRPr="00707149">
        <w:rPr>
          <w:color w:val="auto"/>
        </w:rPr>
        <w:t xml:space="preserve">. </w:t>
      </w:r>
    </w:p>
    <w:p w14:paraId="25D62A2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30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Lovrenski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Sorantin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Stojanovic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Doronjski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Lovrenski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Evaluation of surfactant replacement therapy effects: a new potential role of lung ultrasound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rStyle w:val="a"/>
          <w:i/>
          <w:iCs/>
          <w:color w:val="auto"/>
        </w:rPr>
        <w:t>Srpski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Arhiv</w:t>
      </w:r>
      <w:proofErr w:type="spellEnd"/>
      <w:r w:rsidRPr="00707149">
        <w:rPr>
          <w:rStyle w:val="a"/>
          <w:i/>
          <w:iCs/>
          <w:color w:val="auto"/>
        </w:rPr>
        <w:t xml:space="preserve"> za </w:t>
      </w:r>
      <w:proofErr w:type="spellStart"/>
      <w:r w:rsidRPr="00707149">
        <w:rPr>
          <w:rStyle w:val="a"/>
          <w:i/>
          <w:iCs/>
          <w:color w:val="auto"/>
        </w:rPr>
        <w:t>Celokupno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Lekarstvo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143</w:t>
      </w:r>
      <w:r w:rsidRPr="00707149">
        <w:rPr>
          <w:color w:val="auto"/>
        </w:rPr>
        <w:t xml:space="preserve"> (11-12)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669-675(2015)</w:t>
      </w:r>
      <w:r w:rsidR="00B35137" w:rsidRPr="00707149">
        <w:rPr>
          <w:color w:val="auto"/>
        </w:rPr>
        <w:t xml:space="preserve">. </w:t>
      </w:r>
    </w:p>
    <w:p w14:paraId="241BCEE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31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Wang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Kong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role of lung ultrasound in diagnosis of respiratory distress syndrome in newborn infants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Iranian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24</w:t>
      </w:r>
      <w:r w:rsidRPr="00707149">
        <w:rPr>
          <w:color w:val="auto"/>
        </w:rPr>
        <w:t xml:space="preserve"> (2)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147-154(2014)</w:t>
      </w:r>
      <w:r w:rsidR="00B35137" w:rsidRPr="00707149">
        <w:rPr>
          <w:color w:val="auto"/>
        </w:rPr>
        <w:t xml:space="preserve">. </w:t>
      </w:r>
    </w:p>
    <w:p w14:paraId="59DDE26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32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for the diagnosis of neonatal respiratory distress syndrome: a pilot study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51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205-210 (2013)</w:t>
      </w:r>
      <w:r w:rsidR="00B35137" w:rsidRPr="00707149">
        <w:rPr>
          <w:color w:val="auto"/>
        </w:rPr>
        <w:t xml:space="preserve">. </w:t>
      </w:r>
    </w:p>
    <w:p w14:paraId="3043DC91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33</w:t>
      </w:r>
      <w:r w:rsidRPr="00707149">
        <w:rPr>
          <w:rStyle w:val="a"/>
          <w:color w:val="auto"/>
        </w:rPr>
        <w:tab/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Wang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Y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Fu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Yang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-S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Huang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-J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Diagnosis of neonatal transient tachypnea and its differentiation from respiratory distress syndrome using lung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93</w:t>
      </w:r>
      <w:r w:rsidRPr="00707149">
        <w:rPr>
          <w:rStyle w:val="a"/>
          <w:color w:val="auto"/>
        </w:rPr>
        <w:t xml:space="preserve"> (27)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e197 (2014)</w:t>
      </w:r>
      <w:r w:rsidR="00B35137" w:rsidRPr="00707149">
        <w:rPr>
          <w:rStyle w:val="a"/>
          <w:color w:val="auto"/>
        </w:rPr>
        <w:t xml:space="preserve">. </w:t>
      </w:r>
    </w:p>
    <w:p w14:paraId="36717B4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34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Vergine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M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Brusa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G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ultrasound accuracy in respiratory distress syndrome and transient tachypnea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106</w:t>
      </w:r>
      <w:r w:rsidRPr="00707149">
        <w:rPr>
          <w:color w:val="auto"/>
        </w:rPr>
        <w:t xml:space="preserve"> (2)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87-93(2014)</w:t>
      </w:r>
      <w:r w:rsidR="00B35137" w:rsidRPr="00707149">
        <w:rPr>
          <w:color w:val="auto"/>
        </w:rPr>
        <w:t xml:space="preserve">. </w:t>
      </w:r>
    </w:p>
    <w:p w14:paraId="3A92E2A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35</w:t>
      </w:r>
      <w:r w:rsidRPr="00707149">
        <w:rPr>
          <w:rStyle w:val="a"/>
          <w:color w:val="auto"/>
        </w:rPr>
        <w:tab/>
        <w:t>Abu-</w:t>
      </w:r>
      <w:proofErr w:type="spellStart"/>
      <w:r w:rsidRPr="00707149">
        <w:rPr>
          <w:rStyle w:val="a"/>
          <w:color w:val="auto"/>
        </w:rPr>
        <w:t>Shaweesh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Respiratory disorder in preteen and term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In </w:t>
      </w:r>
      <w:proofErr w:type="spellStart"/>
      <w:r w:rsidRPr="00707149">
        <w:rPr>
          <w:rStyle w:val="a"/>
          <w:i/>
          <w:iCs/>
          <w:color w:val="auto"/>
        </w:rPr>
        <w:t>Fanaroff</w:t>
      </w:r>
      <w:proofErr w:type="spellEnd"/>
      <w:r w:rsidRPr="00707149">
        <w:rPr>
          <w:rStyle w:val="a"/>
          <w:i/>
          <w:iCs/>
          <w:color w:val="auto"/>
        </w:rPr>
        <w:t xml:space="preserve"> and Martin’</w:t>
      </w:r>
      <w:r w:rsidRPr="00707149">
        <w:rPr>
          <w:rStyle w:val="a"/>
          <w:i/>
          <w:iCs/>
          <w:color w:val="auto"/>
          <w:lang w:val="it-IT"/>
        </w:rPr>
        <w:t>s Neonatal-Perinatal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Martin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R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J</w:t>
      </w:r>
      <w:r w:rsidR="00B35137" w:rsidRPr="00707149">
        <w:rPr>
          <w:rStyle w:val="a"/>
          <w:color w:val="auto"/>
          <w:lang w:val="it-IT"/>
        </w:rPr>
        <w:t xml:space="preserve">. , </w:t>
      </w:r>
      <w:r w:rsidRPr="00707149">
        <w:rPr>
          <w:rStyle w:val="a"/>
          <w:color w:val="auto"/>
          <w:lang w:val="it-IT"/>
        </w:rPr>
        <w:t>Fanaroff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A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A</w:t>
      </w:r>
      <w:r w:rsidR="00B35137" w:rsidRPr="00707149">
        <w:rPr>
          <w:rStyle w:val="a"/>
          <w:color w:val="auto"/>
          <w:lang w:val="it-IT"/>
        </w:rPr>
        <w:t xml:space="preserve">. , </w:t>
      </w:r>
      <w:r w:rsidRPr="00707149">
        <w:rPr>
          <w:rStyle w:val="a"/>
          <w:color w:val="auto"/>
          <w:lang w:val="it-IT"/>
        </w:rPr>
        <w:t>Walsh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C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eds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1141-1170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Mosby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St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Louis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Missouri (2011)</w:t>
      </w:r>
      <w:r w:rsidR="00B35137" w:rsidRPr="00707149">
        <w:rPr>
          <w:rStyle w:val="a"/>
          <w:color w:val="auto"/>
          <w:lang w:val="it-IT"/>
        </w:rPr>
        <w:t xml:space="preserve">. </w:t>
      </w:r>
    </w:p>
    <w:p w14:paraId="300EF42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36</w:t>
      </w:r>
      <w:r w:rsidRPr="00707149">
        <w:rPr>
          <w:rStyle w:val="a"/>
          <w:color w:val="auto"/>
        </w:rPr>
        <w:tab/>
        <w:t>Greenough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Transient tachypnea of the newborn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In </w:t>
      </w:r>
      <w:r w:rsidRPr="00707149">
        <w:rPr>
          <w:rStyle w:val="a"/>
          <w:i/>
          <w:iCs/>
          <w:color w:val="auto"/>
          <w:lang w:val="it-IT"/>
        </w:rPr>
        <w:t>Neonatal Respiratory Disorder</w:t>
      </w:r>
      <w:r w:rsidRPr="00707149">
        <w:rPr>
          <w:rStyle w:val="a"/>
          <w:color w:val="auto"/>
        </w:rPr>
        <w:t xml:space="preserve"> Greenough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Milner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D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eds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272-277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CRC Press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London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UK (2003)</w:t>
      </w:r>
      <w:r w:rsidR="00B35137" w:rsidRPr="00707149">
        <w:rPr>
          <w:rStyle w:val="a"/>
          <w:color w:val="auto"/>
        </w:rPr>
        <w:t xml:space="preserve">. </w:t>
      </w:r>
    </w:p>
    <w:p w14:paraId="48B9EFFC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37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111111"/>
          <w:lang w:val="pt-PT"/>
        </w:rPr>
        <w:t>Rocha</w:t>
      </w:r>
      <w:r w:rsidR="00B35137" w:rsidRPr="00707149">
        <w:rPr>
          <w:rStyle w:val="a"/>
          <w:color w:val="auto"/>
          <w:u w:color="111111"/>
          <w:lang w:val="pt-PT"/>
        </w:rPr>
        <w:t xml:space="preserve">, </w:t>
      </w:r>
      <w:r w:rsidRPr="00707149">
        <w:rPr>
          <w:rStyle w:val="a"/>
          <w:color w:val="auto"/>
          <w:u w:color="111111"/>
          <w:lang w:val="pt-PT"/>
        </w:rPr>
        <w:t>G</w:t>
      </w:r>
      <w:r w:rsidR="00B35137" w:rsidRPr="00707149">
        <w:rPr>
          <w:rStyle w:val="a"/>
          <w:color w:val="auto"/>
          <w:u w:color="111111"/>
          <w:lang w:val="pt-PT"/>
        </w:rPr>
        <w:t xml:space="preserve">. , </w:t>
      </w:r>
      <w:r w:rsidRPr="00707149">
        <w:rPr>
          <w:rStyle w:val="a"/>
          <w:color w:val="auto"/>
          <w:u w:color="111111"/>
          <w:lang w:val="pt-PT"/>
        </w:rPr>
        <w:t>Rodrigues</w:t>
      </w:r>
      <w:r w:rsidR="00B35137" w:rsidRPr="00707149">
        <w:rPr>
          <w:rStyle w:val="a"/>
          <w:color w:val="auto"/>
          <w:u w:color="111111"/>
          <w:lang w:val="pt-PT"/>
        </w:rPr>
        <w:t xml:space="preserve">, </w:t>
      </w:r>
      <w:r w:rsidRPr="00707149">
        <w:rPr>
          <w:rStyle w:val="a"/>
          <w:color w:val="auto"/>
          <w:u w:color="111111"/>
          <w:lang w:val="pt-PT"/>
        </w:rPr>
        <w:t>M</w:t>
      </w:r>
      <w:r w:rsidR="00B35137" w:rsidRPr="00707149">
        <w:rPr>
          <w:rStyle w:val="a"/>
          <w:color w:val="auto"/>
          <w:u w:color="111111"/>
          <w:lang w:val="pt-PT"/>
        </w:rPr>
        <w:t xml:space="preserve">. , </w:t>
      </w:r>
      <w:r w:rsidRPr="00707149">
        <w:rPr>
          <w:rStyle w:val="a"/>
          <w:color w:val="auto"/>
          <w:u w:color="111111"/>
          <w:lang w:val="pt-PT"/>
        </w:rPr>
        <w:t>Guimarã</w:t>
      </w:r>
      <w:r w:rsidRPr="00707149">
        <w:rPr>
          <w:rStyle w:val="a"/>
          <w:color w:val="auto"/>
          <w:u w:color="111111"/>
        </w:rPr>
        <w:t>es</w:t>
      </w:r>
      <w:r w:rsidR="00B35137" w:rsidRPr="00707149">
        <w:rPr>
          <w:rStyle w:val="a"/>
          <w:color w:val="auto"/>
          <w:u w:color="111111"/>
        </w:rPr>
        <w:t xml:space="preserve">, </w:t>
      </w:r>
      <w:r w:rsidRPr="00707149">
        <w:rPr>
          <w:rStyle w:val="a"/>
          <w:color w:val="auto"/>
          <w:u w:color="111111"/>
        </w:rPr>
        <w:t>H</w:t>
      </w:r>
      <w:r w:rsidR="00B35137" w:rsidRPr="00707149">
        <w:rPr>
          <w:rStyle w:val="a"/>
          <w:color w:val="auto"/>
          <w:u w:color="111111"/>
        </w:rPr>
        <w:t xml:space="preserve">. </w:t>
      </w:r>
      <w:r w:rsidRPr="00707149">
        <w:rPr>
          <w:rStyle w:val="a"/>
          <w:color w:val="auto"/>
          <w:u w:color="111111"/>
        </w:rPr>
        <w:t>Respiratory distress syndrome of the preterm neonate-placenta and necropsy as witnesses</w:t>
      </w:r>
      <w:r w:rsidR="00B35137" w:rsidRPr="00707149">
        <w:rPr>
          <w:rStyle w:val="a"/>
          <w:color w:val="auto"/>
          <w:u w:color="111111"/>
        </w:rPr>
        <w:t xml:space="preserve">. </w:t>
      </w:r>
      <w:r w:rsidRPr="00707149">
        <w:rPr>
          <w:rStyle w:val="a"/>
          <w:i/>
          <w:iCs/>
          <w:color w:val="auto"/>
          <w:u w:color="111111"/>
        </w:rPr>
        <w:t>Journal of Maternal-Fetal &amp; Neonatal Medicine</w:t>
      </w:r>
      <w:r w:rsidR="00B35137" w:rsidRPr="00707149">
        <w:rPr>
          <w:rStyle w:val="a"/>
          <w:color w:val="auto"/>
          <w:u w:color="111111"/>
        </w:rPr>
        <w:t xml:space="preserve">. </w:t>
      </w:r>
      <w:r w:rsidRPr="00707149">
        <w:rPr>
          <w:rStyle w:val="a"/>
          <w:b/>
          <w:bCs/>
          <w:color w:val="auto"/>
          <w:u w:color="111111"/>
        </w:rPr>
        <w:t xml:space="preserve">24 </w:t>
      </w:r>
      <w:r w:rsidRPr="00707149">
        <w:rPr>
          <w:rStyle w:val="a"/>
          <w:color w:val="auto"/>
          <w:u w:color="111111"/>
        </w:rPr>
        <w:t>(1)</w:t>
      </w:r>
      <w:r w:rsidR="00B35137" w:rsidRPr="00707149">
        <w:rPr>
          <w:rStyle w:val="a"/>
          <w:color w:val="auto"/>
          <w:u w:color="111111"/>
        </w:rPr>
        <w:t xml:space="preserve">, </w:t>
      </w:r>
      <w:r w:rsidRPr="00707149">
        <w:rPr>
          <w:rStyle w:val="a"/>
          <w:color w:val="auto"/>
          <w:u w:color="111111"/>
        </w:rPr>
        <w:t>148-151</w:t>
      </w:r>
      <w:r w:rsidR="00B35137" w:rsidRPr="00707149">
        <w:rPr>
          <w:rStyle w:val="a"/>
          <w:color w:val="auto"/>
          <w:u w:color="111111"/>
        </w:rPr>
        <w:t xml:space="preserve">, </w:t>
      </w:r>
      <w:r w:rsidRPr="00707149">
        <w:rPr>
          <w:rStyle w:val="a"/>
          <w:color w:val="auto"/>
          <w:u w:color="111111"/>
        </w:rPr>
        <w:t>(2011)</w:t>
      </w:r>
    </w:p>
    <w:p w14:paraId="203872A3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38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Chen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Wang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Chen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Fu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to diagnose transient tachypnea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149</w:t>
      </w:r>
      <w:r w:rsidRPr="00707149">
        <w:rPr>
          <w:color w:val="auto"/>
        </w:rPr>
        <w:t xml:space="preserve"> (5)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1269-1275 (2016)</w:t>
      </w:r>
      <w:r w:rsidR="00B35137" w:rsidRPr="00707149">
        <w:rPr>
          <w:color w:val="auto"/>
        </w:rPr>
        <w:t xml:space="preserve">. </w:t>
      </w:r>
    </w:p>
    <w:p w14:paraId="309293C2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39</w:t>
      </w:r>
      <w:r w:rsidRPr="00707149">
        <w:rPr>
          <w:rStyle w:val="a"/>
          <w:color w:val="auto"/>
          <w:lang w:val="de-DE"/>
        </w:rPr>
        <w:tab/>
        <w:t>Liu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J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Cao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H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Y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Chen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S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W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i/>
          <w:iCs/>
          <w:color w:val="auto"/>
          <w:lang w:val="nl-NL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Value of lung ultrasound on diagnosing transient tachypnea of the newborn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Applied Clinical Pediatrics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31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93-96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(2016)</w:t>
      </w:r>
      <w:r w:rsidR="00B35137" w:rsidRPr="00707149">
        <w:rPr>
          <w:rStyle w:val="a"/>
          <w:color w:val="auto"/>
        </w:rPr>
        <w:t xml:space="preserve">. </w:t>
      </w:r>
    </w:p>
    <w:p w14:paraId="023B4A5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40</w:t>
      </w:r>
      <w:r w:rsidRPr="00707149">
        <w:rPr>
          <w:color w:val="auto"/>
        </w:rPr>
        <w:tab/>
        <w:t>Duke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Neonatal pneumonia in developing countries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Archives of Disease in Childhood - Fetal and Neonatal Edition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90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211-219(2005)</w:t>
      </w:r>
      <w:r w:rsidR="00B35137" w:rsidRPr="00707149">
        <w:rPr>
          <w:color w:val="auto"/>
        </w:rPr>
        <w:t xml:space="preserve">. </w:t>
      </w:r>
    </w:p>
    <w:p w14:paraId="379F2B9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41</w:t>
      </w:r>
      <w:r w:rsidRPr="00707149">
        <w:rPr>
          <w:color w:val="auto"/>
        </w:rPr>
        <w:tab/>
        <w:t>Rao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Analysis of death reasons in 1509 newborn infants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rStyle w:val="a"/>
          <w:i/>
          <w:iCs/>
          <w:color w:val="auto"/>
        </w:rPr>
        <w:t>Zhongguo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Fuyou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Jiankang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Yanjiu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20</w:t>
      </w:r>
      <w:r w:rsidRPr="00707149">
        <w:rPr>
          <w:color w:val="auto"/>
        </w:rPr>
        <w:t xml:space="preserve"> (5)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686-688(2009)</w:t>
      </w:r>
      <w:r w:rsidR="00B35137" w:rsidRPr="00707149">
        <w:rPr>
          <w:color w:val="auto"/>
        </w:rPr>
        <w:t xml:space="preserve">. </w:t>
      </w:r>
    </w:p>
    <w:p w14:paraId="70592197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42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Chavez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M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A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Shams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Ellington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et 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Lung ultrasound for the diagnosis of pneumonia in adults: a systematic review and meta-analysis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Respiratory Research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15:50 (2014)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266AA2D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pt-PT"/>
        </w:rPr>
        <w:t>43</w:t>
      </w:r>
      <w:r w:rsidRPr="00707149">
        <w:rPr>
          <w:rStyle w:val="a"/>
          <w:color w:val="auto"/>
          <w:lang w:val="pt-PT"/>
        </w:rPr>
        <w:tab/>
        <w:t>Pereda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M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A</w:t>
      </w:r>
      <w:r w:rsidR="00B35137" w:rsidRPr="00707149">
        <w:rPr>
          <w:rStyle w:val="a"/>
          <w:color w:val="auto"/>
          <w:lang w:val="pt-PT"/>
        </w:rPr>
        <w:t xml:space="preserve">. , </w:t>
      </w:r>
      <w:r w:rsidRPr="00707149">
        <w:rPr>
          <w:rStyle w:val="a"/>
          <w:color w:val="auto"/>
          <w:lang w:val="pt-PT"/>
        </w:rPr>
        <w:t>Chavez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M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A</w:t>
      </w:r>
      <w:r w:rsidR="00B35137" w:rsidRPr="00707149">
        <w:rPr>
          <w:rStyle w:val="a"/>
          <w:color w:val="auto"/>
          <w:lang w:val="pt-PT"/>
        </w:rPr>
        <w:t xml:space="preserve">. , </w:t>
      </w:r>
      <w:r w:rsidRPr="00707149">
        <w:rPr>
          <w:rStyle w:val="a"/>
          <w:color w:val="auto"/>
          <w:lang w:val="pt-PT"/>
        </w:rPr>
        <w:t>Hooper-Miele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C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C</w:t>
      </w:r>
      <w:r w:rsidR="00B35137" w:rsidRPr="00707149">
        <w:rPr>
          <w:rStyle w:val="a"/>
          <w:color w:val="auto"/>
          <w:lang w:val="pt-PT"/>
        </w:rPr>
        <w:t xml:space="preserve">. , </w:t>
      </w:r>
      <w:r w:rsidRPr="00707149">
        <w:rPr>
          <w:rStyle w:val="a"/>
          <w:color w:val="auto"/>
          <w:lang w:val="pt-PT"/>
        </w:rPr>
        <w:t>Gilman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R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H</w:t>
      </w:r>
      <w:r w:rsidR="00B35137" w:rsidRPr="00707149">
        <w:rPr>
          <w:rStyle w:val="a"/>
          <w:color w:val="auto"/>
          <w:lang w:val="pt-PT"/>
        </w:rPr>
        <w:t xml:space="preserve">. , </w:t>
      </w:r>
      <w:r w:rsidRPr="00707149">
        <w:rPr>
          <w:rStyle w:val="a"/>
          <w:color w:val="auto"/>
          <w:lang w:val="pt-PT"/>
        </w:rPr>
        <w:t>Steinhoff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M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C</w:t>
      </w:r>
      <w:r w:rsidR="00B35137" w:rsidRPr="00707149">
        <w:rPr>
          <w:rStyle w:val="a"/>
          <w:color w:val="auto"/>
          <w:lang w:val="pt-PT"/>
        </w:rPr>
        <w:t xml:space="preserve">. ,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color w:val="auto"/>
        </w:rPr>
        <w:t>Lung ultrasound for the diagnosis of pneumonia in children: a meta-analysis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Pediatrics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135</w:t>
      </w:r>
      <w:r w:rsidRPr="00707149">
        <w:rPr>
          <w:rStyle w:val="a"/>
          <w:color w:val="auto"/>
        </w:rPr>
        <w:t xml:space="preserve"> (4)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714-722(2015)</w:t>
      </w:r>
      <w:r w:rsidR="00B35137" w:rsidRPr="00707149">
        <w:rPr>
          <w:rStyle w:val="a"/>
          <w:color w:val="auto"/>
        </w:rPr>
        <w:t xml:space="preserve">. </w:t>
      </w:r>
    </w:p>
    <w:p w14:paraId="63F66EEB" w14:textId="77777777" w:rsidR="00A72DD1" w:rsidRPr="00707149" w:rsidRDefault="00A72DD1" w:rsidP="00707149">
      <w:pPr>
        <w:pStyle w:val="NormalWeb1"/>
        <w:widowControl/>
        <w:spacing w:before="0" w:after="0"/>
        <w:rPr>
          <w:rStyle w:val="a"/>
          <w:color w:val="auto"/>
          <w:kern w:val="2"/>
        </w:rPr>
      </w:pPr>
      <w:r w:rsidRPr="00707149">
        <w:rPr>
          <w:rStyle w:val="a"/>
          <w:color w:val="auto"/>
          <w:kern w:val="2"/>
          <w:lang w:val="zh-Hans" w:eastAsia="zh-Hans"/>
        </w:rPr>
        <w:t>4</w:t>
      </w:r>
      <w:r w:rsidRPr="00707149">
        <w:rPr>
          <w:rStyle w:val="a"/>
          <w:color w:val="auto"/>
          <w:kern w:val="2"/>
        </w:rPr>
        <w:t>4</w:t>
      </w:r>
      <w:r w:rsidR="00B35137" w:rsidRPr="00707149">
        <w:rPr>
          <w:rStyle w:val="a"/>
          <w:color w:val="auto"/>
          <w:kern w:val="2"/>
          <w:shd w:val="clear" w:color="auto" w:fill="FFFFFF"/>
        </w:rPr>
        <w:t xml:space="preserve"> </w:t>
      </w:r>
      <w:proofErr w:type="spellStart"/>
      <w:r w:rsidRPr="00707149">
        <w:rPr>
          <w:rStyle w:val="a"/>
          <w:color w:val="auto"/>
          <w:kern w:val="2"/>
          <w:shd w:val="clear" w:color="auto" w:fill="FFFEFF"/>
        </w:rPr>
        <w:t>Caiulo</w:t>
      </w:r>
      <w:proofErr w:type="spellEnd"/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, </w:t>
      </w:r>
      <w:r w:rsidRPr="00707149">
        <w:rPr>
          <w:rStyle w:val="a"/>
          <w:color w:val="auto"/>
          <w:kern w:val="2"/>
          <w:shd w:val="clear" w:color="auto" w:fill="FFFEFF"/>
        </w:rPr>
        <w:t>V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color w:val="auto"/>
          <w:kern w:val="2"/>
          <w:shd w:val="clear" w:color="auto" w:fill="FFFEFF"/>
        </w:rPr>
        <w:t>A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. , </w:t>
      </w:r>
      <w:r w:rsidRPr="00707149">
        <w:rPr>
          <w:rStyle w:val="a"/>
          <w:color w:val="auto"/>
          <w:kern w:val="2"/>
          <w:shd w:val="clear" w:color="auto" w:fill="FFFEFF"/>
        </w:rPr>
        <w:t>et al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color w:val="auto"/>
          <w:kern w:val="2"/>
          <w:shd w:val="clear" w:color="auto" w:fill="FFFFFF"/>
        </w:rPr>
        <w:t>Lung</w:t>
      </w:r>
      <w:r w:rsidRPr="00707149">
        <w:rPr>
          <w:rStyle w:val="a"/>
          <w:color w:val="auto"/>
          <w:kern w:val="2"/>
          <w:shd w:val="clear" w:color="auto" w:fill="FFFEFF"/>
        </w:rPr>
        <w:t xml:space="preserve"> </w:t>
      </w:r>
      <w:r w:rsidRPr="00707149">
        <w:rPr>
          <w:rStyle w:val="a"/>
          <w:color w:val="auto"/>
          <w:kern w:val="2"/>
          <w:shd w:val="clear" w:color="auto" w:fill="FFFFFF"/>
        </w:rPr>
        <w:t>ultrasound</w:t>
      </w:r>
      <w:r w:rsidRPr="00707149">
        <w:rPr>
          <w:rStyle w:val="a"/>
          <w:color w:val="auto"/>
          <w:kern w:val="2"/>
          <w:shd w:val="clear" w:color="auto" w:fill="FFFEFF"/>
        </w:rPr>
        <w:t xml:space="preserve"> characteristics of community-acquired pneumonia in hospitalized children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i/>
          <w:iCs/>
          <w:color w:val="auto"/>
          <w:kern w:val="2"/>
          <w:shd w:val="clear" w:color="auto" w:fill="FFFEFF"/>
        </w:rPr>
        <w:t>Pediatric Pulmonology</w:t>
      </w:r>
      <w:r w:rsidR="00B35137" w:rsidRPr="00707149">
        <w:rPr>
          <w:rStyle w:val="a"/>
          <w:i/>
          <w:iCs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b/>
          <w:bCs/>
          <w:color w:val="auto"/>
          <w:kern w:val="2"/>
        </w:rPr>
        <w:t>48</w:t>
      </w:r>
      <w:r w:rsidRPr="00707149">
        <w:rPr>
          <w:rStyle w:val="a"/>
          <w:color w:val="auto"/>
          <w:kern w:val="2"/>
        </w:rPr>
        <w:t xml:space="preserve"> (3)</w:t>
      </w:r>
      <w:r w:rsidR="00B35137" w:rsidRPr="00707149">
        <w:rPr>
          <w:rStyle w:val="a"/>
          <w:color w:val="auto"/>
          <w:kern w:val="2"/>
        </w:rPr>
        <w:t xml:space="preserve">, </w:t>
      </w:r>
      <w:r w:rsidRPr="00707149">
        <w:rPr>
          <w:rStyle w:val="a"/>
          <w:color w:val="auto"/>
          <w:kern w:val="2"/>
        </w:rPr>
        <w:t>280-287</w:t>
      </w:r>
      <w:r w:rsidR="00B35137" w:rsidRPr="00707149">
        <w:rPr>
          <w:rStyle w:val="a"/>
          <w:color w:val="auto"/>
          <w:kern w:val="2"/>
        </w:rPr>
        <w:t xml:space="preserve">, </w:t>
      </w:r>
      <w:r w:rsidRPr="00707149">
        <w:rPr>
          <w:rStyle w:val="a"/>
          <w:color w:val="auto"/>
          <w:kern w:val="2"/>
        </w:rPr>
        <w:t>(2013)</w:t>
      </w:r>
      <w:r w:rsidR="00B35137" w:rsidRPr="00707149">
        <w:rPr>
          <w:rStyle w:val="a"/>
          <w:color w:val="auto"/>
          <w:kern w:val="2"/>
        </w:rPr>
        <w:t xml:space="preserve">. </w:t>
      </w:r>
    </w:p>
    <w:p w14:paraId="000A1287" w14:textId="77777777" w:rsidR="00A72DD1" w:rsidRPr="00707149" w:rsidRDefault="00A72DD1" w:rsidP="00707149">
      <w:pPr>
        <w:pStyle w:val="NormalWeb1"/>
        <w:widowControl/>
        <w:spacing w:before="0" w:after="0"/>
        <w:rPr>
          <w:rStyle w:val="a"/>
          <w:color w:val="auto"/>
          <w:kern w:val="2"/>
        </w:rPr>
      </w:pPr>
      <w:r w:rsidRPr="00707149">
        <w:rPr>
          <w:rStyle w:val="a"/>
          <w:color w:val="auto"/>
          <w:kern w:val="2"/>
          <w:lang w:val="zh-Hans" w:eastAsia="zh-Hans"/>
        </w:rPr>
        <w:t>4</w:t>
      </w:r>
      <w:r w:rsidRPr="00707149">
        <w:rPr>
          <w:rStyle w:val="a"/>
          <w:color w:val="auto"/>
          <w:kern w:val="2"/>
        </w:rPr>
        <w:t>5</w:t>
      </w:r>
      <w:r w:rsidR="00B35137" w:rsidRPr="00707149">
        <w:rPr>
          <w:rStyle w:val="a"/>
          <w:color w:val="auto"/>
          <w:kern w:val="2"/>
        </w:rPr>
        <w:t xml:space="preserve"> </w:t>
      </w:r>
      <w:proofErr w:type="spellStart"/>
      <w:r w:rsidRPr="00707149">
        <w:rPr>
          <w:rStyle w:val="a"/>
          <w:color w:val="auto"/>
        </w:rPr>
        <w:t>Reissig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Copetti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Mathis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Lung Ultrasound in the Diagnosis and Follow-up of Community-Acquired </w:t>
      </w:r>
      <w:proofErr w:type="spellStart"/>
      <w:r w:rsidRPr="00707149">
        <w:rPr>
          <w:rStyle w:val="a"/>
          <w:color w:val="auto"/>
        </w:rPr>
        <w:t>Pneumonia:A</w:t>
      </w:r>
      <w:proofErr w:type="spellEnd"/>
      <w:r w:rsidRPr="00707149">
        <w:rPr>
          <w:rStyle w:val="a"/>
          <w:color w:val="auto"/>
        </w:rPr>
        <w:t xml:space="preserve"> Prospective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Multicenter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Diagnostic Accuracy Study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, </w:t>
      </w:r>
      <w:r w:rsidRPr="00707149">
        <w:rPr>
          <w:rStyle w:val="a"/>
          <w:color w:val="auto"/>
        </w:rPr>
        <w:t>142(4)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965-972(2012)</w:t>
      </w:r>
      <w:r w:rsidR="00B35137" w:rsidRPr="00707149">
        <w:rPr>
          <w:rStyle w:val="a"/>
          <w:color w:val="auto"/>
        </w:rPr>
        <w:t xml:space="preserve">. </w:t>
      </w:r>
    </w:p>
    <w:p w14:paraId="1D7580C3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46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Wang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-W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Feng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Z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-C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for the diagnosis of severe neonatal pneumonia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146</w:t>
      </w:r>
      <w:r w:rsidRPr="00707149">
        <w:rPr>
          <w:color w:val="auto"/>
        </w:rPr>
        <w:t xml:space="preserve"> (2)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383-388(2014)</w:t>
      </w:r>
      <w:r w:rsidR="00B35137" w:rsidRPr="00707149">
        <w:rPr>
          <w:color w:val="auto"/>
        </w:rPr>
        <w:t xml:space="preserve">. </w:t>
      </w:r>
    </w:p>
    <w:p w14:paraId="3FD989C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zh-Hans" w:eastAsia="zh-Hans"/>
        </w:rPr>
        <w:lastRenderedPageBreak/>
        <w:t>4</w:t>
      </w:r>
      <w:r w:rsidRPr="00707149">
        <w:rPr>
          <w:rStyle w:val="a"/>
          <w:color w:val="auto"/>
        </w:rPr>
        <w:t>7</w:t>
      </w:r>
      <w:r w:rsidR="00B35137" w:rsidRPr="00707149">
        <w:rPr>
          <w:rStyle w:val="a"/>
          <w:color w:val="auto"/>
          <w:lang w:val="zh-Hans" w:eastAsia="zh-Hans"/>
        </w:rPr>
        <w:t xml:space="preserve"> </w:t>
      </w:r>
      <w:r w:rsidRPr="00707149">
        <w:rPr>
          <w:rStyle w:val="a"/>
          <w:color w:val="auto"/>
        </w:rPr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Value of lung ultrasound in diagnosing infectious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pneumonia of newborns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Perinatal Medicine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b/>
          <w:bCs/>
          <w:color w:val="auto"/>
        </w:rPr>
        <w:t>17</w:t>
      </w:r>
      <w:r w:rsidRPr="00707149">
        <w:rPr>
          <w:rStyle w:val="a"/>
          <w:color w:val="auto"/>
        </w:rPr>
        <w:t xml:space="preserve"> (7)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468-472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(2014)</w:t>
      </w:r>
    </w:p>
    <w:p w14:paraId="1786EBE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t>48</w:t>
      </w:r>
      <w:r w:rsidRPr="00707149">
        <w:rPr>
          <w:rStyle w:val="a"/>
          <w:color w:val="auto"/>
          <w:lang w:val="es-ES_tradnl"/>
        </w:rPr>
        <w:tab/>
        <w:t>Rodr</w:t>
      </w:r>
      <w:proofErr w:type="spellStart"/>
      <w:r w:rsidRPr="00707149">
        <w:rPr>
          <w:rStyle w:val="a"/>
          <w:color w:val="auto"/>
        </w:rPr>
        <w:t>íguez-Fanjul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Balcells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Aldecoa</w:t>
      </w:r>
      <w:proofErr w:type="spellEnd"/>
      <w:r w:rsidRPr="00707149">
        <w:rPr>
          <w:rStyle w:val="a"/>
          <w:color w:val="auto"/>
        </w:rPr>
        <w:t>-Bilbao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V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Moreno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Iriondo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ultrasound as a predictor of mechanical ventilation in neonates older than 32 weeks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110</w:t>
      </w:r>
      <w:r w:rsidRPr="00707149">
        <w:rPr>
          <w:rStyle w:val="a"/>
          <w:color w:val="auto"/>
        </w:rPr>
        <w:t xml:space="preserve"> (3)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198-203 (2016)</w:t>
      </w:r>
      <w:r w:rsidR="00B35137" w:rsidRPr="00707149">
        <w:rPr>
          <w:rStyle w:val="a"/>
          <w:color w:val="auto"/>
        </w:rPr>
        <w:t xml:space="preserve">. </w:t>
      </w:r>
    </w:p>
    <w:p w14:paraId="2E151CF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49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Swarnam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K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Soraisham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Sivanandan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Advances in the management of meconium aspiration syndrome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International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2012</w:t>
      </w:r>
      <w:r w:rsidRPr="00707149">
        <w:rPr>
          <w:color w:val="auto"/>
        </w:rPr>
        <w:t xml:space="preserve"> 359571(2012)</w:t>
      </w:r>
      <w:r w:rsidR="00B35137" w:rsidRPr="00707149">
        <w:rPr>
          <w:color w:val="auto"/>
        </w:rPr>
        <w:t xml:space="preserve">. </w:t>
      </w:r>
    </w:p>
    <w:p w14:paraId="7B0508F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50</w:t>
      </w:r>
      <w:r w:rsidRPr="00707149">
        <w:rPr>
          <w:color w:val="auto"/>
        </w:rPr>
        <w:tab/>
        <w:t xml:space="preserve">Van </w:t>
      </w:r>
      <w:proofErr w:type="spellStart"/>
      <w:r w:rsidRPr="00707149">
        <w:rPr>
          <w:color w:val="auto"/>
        </w:rPr>
        <w:t>Ierland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De Beaufort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Why does meconium cause meconium aspiration syndrome? Current concepts of MAS pathophysiology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Early Human Development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85</w:t>
      </w:r>
      <w:r w:rsidRPr="00707149">
        <w:rPr>
          <w:color w:val="auto"/>
        </w:rPr>
        <w:t xml:space="preserve"> (10)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617-620(2009)</w:t>
      </w:r>
      <w:r w:rsidR="00B35137" w:rsidRPr="00707149">
        <w:rPr>
          <w:color w:val="auto"/>
        </w:rPr>
        <w:t xml:space="preserve">. </w:t>
      </w:r>
    </w:p>
    <w:p w14:paraId="0B35F8C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51</w:t>
      </w:r>
      <w:r w:rsidRPr="00707149">
        <w:rPr>
          <w:rStyle w:val="a"/>
          <w:color w:val="auto"/>
          <w:lang w:val="it-IT"/>
        </w:rPr>
        <w:tab/>
        <w:t>Piastra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color w:val="auto"/>
        </w:rPr>
        <w:t>Lung ultrasound findings in meconium aspiration syndrome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Early Human Development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90</w:t>
      </w:r>
      <w:r w:rsidRPr="00707149">
        <w:rPr>
          <w:rStyle w:val="a"/>
          <w:color w:val="auto"/>
        </w:rPr>
        <w:t xml:space="preserve"> S41-S43(2014)</w:t>
      </w:r>
      <w:r w:rsidR="00B35137" w:rsidRPr="00707149">
        <w:rPr>
          <w:rStyle w:val="a"/>
          <w:color w:val="auto"/>
        </w:rPr>
        <w:t xml:space="preserve">. </w:t>
      </w:r>
    </w:p>
    <w:p w14:paraId="30948B88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52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Fu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to diagnose meconium aspiration syndrome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International Medical Research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44</w:t>
      </w:r>
      <w:r w:rsidRPr="00707149">
        <w:rPr>
          <w:color w:val="auto"/>
        </w:rPr>
        <w:t xml:space="preserve"> (6)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1534-1542(2016)</w:t>
      </w:r>
      <w:r w:rsidR="00B35137" w:rsidRPr="00707149">
        <w:rPr>
          <w:color w:val="auto"/>
        </w:rPr>
        <w:t xml:space="preserve">. </w:t>
      </w:r>
    </w:p>
    <w:p w14:paraId="4DB9B992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pt-PT"/>
        </w:rPr>
        <w:t>53</w:t>
      </w:r>
      <w:r w:rsidRPr="00707149">
        <w:rPr>
          <w:rStyle w:val="a"/>
          <w:color w:val="auto"/>
          <w:lang w:val="pt-PT"/>
        </w:rPr>
        <w:tab/>
        <w:t>Liu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J</w:t>
      </w:r>
      <w:r w:rsidR="00B35137" w:rsidRPr="00707149">
        <w:rPr>
          <w:rStyle w:val="a"/>
          <w:color w:val="auto"/>
          <w:lang w:val="pt-PT"/>
        </w:rPr>
        <w:t xml:space="preserve">. , </w:t>
      </w:r>
      <w:r w:rsidRPr="00707149">
        <w:rPr>
          <w:rStyle w:val="a"/>
          <w:color w:val="auto"/>
          <w:lang w:val="pt-PT"/>
        </w:rPr>
        <w:t>Cao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H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Y</w:t>
      </w:r>
      <w:r w:rsidR="00B35137" w:rsidRPr="00707149">
        <w:rPr>
          <w:rStyle w:val="a"/>
          <w:color w:val="auto"/>
          <w:lang w:val="pt-PT"/>
        </w:rPr>
        <w:t xml:space="preserve">. , </w:t>
      </w:r>
      <w:r w:rsidRPr="00707149">
        <w:rPr>
          <w:rStyle w:val="a"/>
          <w:color w:val="auto"/>
          <w:lang w:val="pt-PT"/>
        </w:rPr>
        <w:t>W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C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S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i/>
          <w:iCs/>
          <w:color w:val="auto"/>
          <w:lang w:val="nl-NL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ultrasonography for the diagnosis of meconium aspiration syndrome of the newborn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Applied Clinical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31</w:t>
      </w:r>
      <w:r w:rsidRPr="00707149">
        <w:rPr>
          <w:rStyle w:val="a"/>
          <w:color w:val="auto"/>
        </w:rPr>
        <w:t xml:space="preserve"> (16)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1227-1230(2016)</w:t>
      </w:r>
      <w:r w:rsidR="00B35137" w:rsidRPr="00707149">
        <w:rPr>
          <w:rStyle w:val="a"/>
          <w:color w:val="auto"/>
        </w:rPr>
        <w:t xml:space="preserve">. </w:t>
      </w:r>
    </w:p>
    <w:p w14:paraId="6910F5B8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54</w:t>
      </w:r>
      <w:r w:rsidRPr="00707149">
        <w:rPr>
          <w:rStyle w:val="a"/>
          <w:color w:val="auto"/>
          <w:lang w:val="de-DE"/>
        </w:rPr>
        <w:tab/>
        <w:t>Zahr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R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Ashfaq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A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Marron-Corwin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M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Neonatal pulmonary hemorrhage</w:t>
      </w:r>
      <w:r w:rsidR="00B35137" w:rsidRPr="00707149">
        <w:rPr>
          <w:rStyle w:val="a"/>
          <w:color w:val="auto"/>
          <w:lang w:val="de-DE"/>
        </w:rPr>
        <w:t xml:space="preserve">. </w:t>
      </w:r>
      <w:proofErr w:type="spellStart"/>
      <w:r w:rsidRPr="00707149">
        <w:rPr>
          <w:rStyle w:val="a"/>
          <w:i/>
          <w:iCs/>
          <w:color w:val="auto"/>
        </w:rPr>
        <w:t>NeoReviews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13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e302-e306(2012)</w:t>
      </w:r>
      <w:r w:rsidR="00B35137" w:rsidRPr="00707149">
        <w:rPr>
          <w:rStyle w:val="a"/>
          <w:color w:val="auto"/>
        </w:rPr>
        <w:t xml:space="preserve">. </w:t>
      </w:r>
    </w:p>
    <w:p w14:paraId="4AAF9253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55</w:t>
      </w:r>
      <w:r w:rsidRPr="00707149">
        <w:rPr>
          <w:color w:val="auto"/>
        </w:rPr>
        <w:tab/>
        <w:t>Berger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Allred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 xml:space="preserve">Van </w:t>
      </w:r>
      <w:proofErr w:type="spellStart"/>
      <w:r w:rsidRPr="00707149">
        <w:rPr>
          <w:color w:val="auto"/>
        </w:rPr>
        <w:t>Marter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Antecedents of clinically significant pulmonary hemorrhage among newborn infants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Perinatology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20</w:t>
      </w:r>
      <w:r w:rsidRPr="00707149">
        <w:rPr>
          <w:color w:val="auto"/>
        </w:rPr>
        <w:t xml:space="preserve"> (5)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295-300 (2000)</w:t>
      </w:r>
      <w:r w:rsidR="00B35137" w:rsidRPr="00707149">
        <w:rPr>
          <w:color w:val="auto"/>
        </w:rPr>
        <w:t xml:space="preserve">. </w:t>
      </w:r>
    </w:p>
    <w:p w14:paraId="4C8D4501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56</w:t>
      </w:r>
      <w:r w:rsidRPr="00707149">
        <w:rPr>
          <w:rStyle w:val="a"/>
          <w:color w:val="auto"/>
          <w:lang w:val="de-DE"/>
        </w:rPr>
        <w:tab/>
        <w:t>Liu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J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Fu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W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Chen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S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W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i/>
          <w:iCs/>
          <w:color w:val="auto"/>
          <w:lang w:val="nl-NL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diagnosis of neonatal pulmonary hemorrhage using lung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55</w:t>
      </w:r>
      <w:r w:rsidRPr="00707149">
        <w:rPr>
          <w:rStyle w:val="a"/>
          <w:color w:val="auto"/>
        </w:rPr>
        <w:t xml:space="preserve"> (1)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46-49(2017)</w:t>
      </w:r>
      <w:r w:rsidR="00B35137" w:rsidRPr="00707149">
        <w:rPr>
          <w:rStyle w:val="a"/>
          <w:color w:val="auto"/>
        </w:rPr>
        <w:t xml:space="preserve">. </w:t>
      </w:r>
    </w:p>
    <w:p w14:paraId="629D22C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57</w:t>
      </w:r>
      <w:r w:rsidRPr="00707149">
        <w:rPr>
          <w:color w:val="auto"/>
        </w:rPr>
        <w:tab/>
        <w:t>Ren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-L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Fu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Xia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-M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to diagnose pulmonary hemorrhage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30</w:t>
      </w:r>
      <w:r w:rsidRPr="00707149">
        <w:rPr>
          <w:color w:val="auto"/>
        </w:rPr>
        <w:t xml:space="preserve"> (21)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2601-2606(2017)</w:t>
      </w:r>
      <w:r w:rsidR="00B35137" w:rsidRPr="00707149">
        <w:rPr>
          <w:color w:val="auto"/>
        </w:rPr>
        <w:t xml:space="preserve">. </w:t>
      </w:r>
    </w:p>
    <w:p w14:paraId="414D4B2C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58</w:t>
      </w:r>
      <w:r w:rsidRPr="00707149">
        <w:rPr>
          <w:rStyle w:val="a"/>
          <w:color w:val="auto"/>
        </w:rPr>
        <w:tab/>
        <w:t>Johnston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Carvalho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B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Atelectasis: mechanisms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diagnosis and treatment in the pediatric patient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pt-PT"/>
        </w:rPr>
        <w:t>Revista da Associac</w:t>
      </w:r>
      <w:r w:rsidRPr="00707149">
        <w:rPr>
          <w:rStyle w:val="a"/>
          <w:i/>
          <w:iCs/>
          <w:color w:val="auto"/>
        </w:rPr>
        <w:t>̧ã</w:t>
      </w:r>
      <w:r w:rsidRPr="00707149">
        <w:rPr>
          <w:rStyle w:val="a"/>
          <w:i/>
          <w:iCs/>
          <w:color w:val="auto"/>
          <w:lang w:val="pt-PT"/>
        </w:rPr>
        <w:t>o Me</w:t>
      </w:r>
      <w:r w:rsidRPr="00707149">
        <w:rPr>
          <w:rStyle w:val="a"/>
          <w:i/>
          <w:iCs/>
          <w:color w:val="auto"/>
        </w:rPr>
        <w:t>́</w:t>
      </w:r>
      <w:r w:rsidRPr="00707149">
        <w:rPr>
          <w:rStyle w:val="a"/>
          <w:i/>
          <w:iCs/>
          <w:color w:val="auto"/>
          <w:lang w:val="pt-PT"/>
        </w:rPr>
        <w:t>dica Brasileira</w:t>
      </w:r>
      <w:r w:rsidR="00B35137" w:rsidRPr="00707149">
        <w:rPr>
          <w:rStyle w:val="a"/>
          <w:i/>
          <w:iCs/>
          <w:color w:val="auto"/>
          <w:lang w:val="pt-PT"/>
        </w:rPr>
        <w:t xml:space="preserve">. </w:t>
      </w:r>
      <w:r w:rsidRPr="00707149">
        <w:rPr>
          <w:rStyle w:val="a"/>
          <w:b/>
          <w:bCs/>
          <w:color w:val="auto"/>
        </w:rPr>
        <w:t>54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455-460(2008)</w:t>
      </w:r>
      <w:r w:rsidR="00B35137" w:rsidRPr="00707149">
        <w:rPr>
          <w:rStyle w:val="a"/>
          <w:color w:val="auto"/>
        </w:rPr>
        <w:t xml:space="preserve">. </w:t>
      </w:r>
    </w:p>
    <w:p w14:paraId="4D49A702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59</w:t>
      </w:r>
      <w:r w:rsidRPr="00707149">
        <w:rPr>
          <w:rStyle w:val="a"/>
          <w:color w:val="auto"/>
        </w:rPr>
        <w:tab/>
      </w:r>
      <w:proofErr w:type="spellStart"/>
      <w:r w:rsidRPr="00707149">
        <w:rPr>
          <w:rStyle w:val="a"/>
          <w:color w:val="auto"/>
        </w:rPr>
        <w:t>Nakos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Tsangaris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Liokatis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Kitsiouli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Lekka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Ventilator-associated pneumonia and atelectasis: evaluation through bronchoalveolar lavage fluid analysis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29</w:t>
      </w:r>
      <w:r w:rsidRPr="00707149">
        <w:rPr>
          <w:rStyle w:val="a"/>
          <w:color w:val="auto"/>
        </w:rPr>
        <w:t xml:space="preserve"> (4)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555-563(2003)</w:t>
      </w:r>
      <w:r w:rsidR="00B35137" w:rsidRPr="00707149">
        <w:rPr>
          <w:rStyle w:val="a"/>
          <w:color w:val="auto"/>
        </w:rPr>
        <w:t xml:space="preserve">. </w:t>
      </w:r>
    </w:p>
    <w:p w14:paraId="1D98D14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60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,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color w:val="auto"/>
        </w:rPr>
        <w:t>Lung ultrasound for diagnosis of neonatal atelectasis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51</w:t>
      </w:r>
      <w:r w:rsidRPr="00707149">
        <w:rPr>
          <w:color w:val="auto"/>
        </w:rPr>
        <w:t xml:space="preserve"> (9)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644-648(2013)</w:t>
      </w:r>
      <w:r w:rsidR="00B35137" w:rsidRPr="00707149">
        <w:rPr>
          <w:color w:val="auto"/>
        </w:rPr>
        <w:t xml:space="preserve">. </w:t>
      </w:r>
    </w:p>
    <w:p w14:paraId="0AA0F9D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61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color w:val="auto"/>
        </w:rPr>
        <w:t>The diagnosis of neonatal pulmonary atelectasis using lung ultrasonography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147</w:t>
      </w:r>
      <w:r w:rsidRPr="00707149">
        <w:rPr>
          <w:color w:val="auto"/>
        </w:rPr>
        <w:t xml:space="preserve"> (4)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1013-1019(2015)</w:t>
      </w:r>
      <w:r w:rsidR="00B35137" w:rsidRPr="00707149">
        <w:rPr>
          <w:color w:val="auto"/>
        </w:rPr>
        <w:t xml:space="preserve">. </w:t>
      </w:r>
    </w:p>
    <w:p w14:paraId="5C9E7D28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62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,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Seitz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dynamic air bronchogram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 lung ultrasound sign of alveolar consolidation ruling out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135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1421-1425 (2009)</w:t>
      </w:r>
      <w:r w:rsidR="00B35137" w:rsidRPr="00707149">
        <w:rPr>
          <w:rStyle w:val="a"/>
          <w:color w:val="auto"/>
        </w:rPr>
        <w:t xml:space="preserve">. </w:t>
      </w:r>
    </w:p>
    <w:p w14:paraId="47345A9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63</w:t>
      </w:r>
      <w:r w:rsidRPr="00707149">
        <w:rPr>
          <w:rStyle w:val="a"/>
          <w:color w:val="auto"/>
          <w:lang w:val="it-IT"/>
        </w:rPr>
        <w:tab/>
        <w:t>Duong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H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H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i/>
          <w:iCs/>
          <w:color w:val="auto"/>
        </w:rPr>
        <w:t>et al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color w:val="auto"/>
        </w:rPr>
        <w:t>Pneumothorax in neonates: trends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predictors and outcomes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Journal of Neonatal-Perinatal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7</w:t>
      </w:r>
      <w:r w:rsidRPr="00707149">
        <w:rPr>
          <w:rStyle w:val="a"/>
          <w:color w:val="auto"/>
        </w:rPr>
        <w:t xml:space="preserve"> (1)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29-38(2014)</w:t>
      </w:r>
      <w:r w:rsidR="00B35137" w:rsidRPr="00707149">
        <w:rPr>
          <w:rStyle w:val="a"/>
          <w:color w:val="auto"/>
        </w:rPr>
        <w:t xml:space="preserve">. </w:t>
      </w:r>
    </w:p>
    <w:p w14:paraId="3E855F9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64</w:t>
      </w:r>
      <w:r w:rsidRPr="00707149">
        <w:rPr>
          <w:color w:val="auto"/>
        </w:rPr>
        <w:tab/>
        <w:t>Bhatia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Davis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G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Doyle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Wong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Morley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Identification of pneumothorax in very preterm infants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159</w:t>
      </w:r>
      <w:r w:rsidRPr="00707149">
        <w:rPr>
          <w:color w:val="auto"/>
        </w:rPr>
        <w:t xml:space="preserve"> (1)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115-120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e111 (2011)</w:t>
      </w:r>
      <w:r w:rsidR="00B35137" w:rsidRPr="00707149">
        <w:rPr>
          <w:color w:val="auto"/>
        </w:rPr>
        <w:t xml:space="preserve">. </w:t>
      </w:r>
    </w:p>
    <w:p w14:paraId="1DB1689F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65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Alrajab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et 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Pleural ultrasonography versus chest radiography for the </w:t>
      </w:r>
    </w:p>
    <w:p w14:paraId="3A074ECA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diagnosis of pneumothorax: review of the literature and meta-analysis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Critical Care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>17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R208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(2013)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4566699C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lastRenderedPageBreak/>
        <w:t>66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ab/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Cattarossi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Copetti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R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Brusa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G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Pintaldi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Lung ultrasound diagnostic accuracy in neonatal pneumothorax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Canadian Respiratory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Journal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  <w:u w:color="99403D"/>
        </w:rPr>
        <w:t>2016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6515069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(2016)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hyperlink r:id="rId17" w:history="1">
        <w:r w:rsidRPr="00707149">
          <w:rPr>
            <w:rStyle w:val="Hyperlink3"/>
            <w:color w:val="auto"/>
          </w:rPr>
          <w:t>http://dx</w:t>
        </w:r>
        <w:r w:rsidR="00B35137" w:rsidRPr="00707149">
          <w:rPr>
            <w:rStyle w:val="Hyperlink3"/>
            <w:color w:val="auto"/>
          </w:rPr>
          <w:t xml:space="preserve">. </w:t>
        </w:r>
        <w:proofErr w:type="spellStart"/>
        <w:r w:rsidRPr="00707149">
          <w:rPr>
            <w:rStyle w:val="Hyperlink3"/>
            <w:color w:val="auto"/>
          </w:rPr>
          <w:t>doi</w:t>
        </w:r>
        <w:proofErr w:type="spellEnd"/>
        <w:r w:rsidR="00B35137" w:rsidRPr="00707149">
          <w:rPr>
            <w:rStyle w:val="Hyperlink3"/>
            <w:color w:val="auto"/>
          </w:rPr>
          <w:t xml:space="preserve">. </w:t>
        </w:r>
        <w:r w:rsidRPr="00707149">
          <w:rPr>
            <w:rStyle w:val="Hyperlink3"/>
            <w:color w:val="auto"/>
          </w:rPr>
          <w:t>org/10</w:t>
        </w:r>
        <w:r w:rsidR="00B35137" w:rsidRPr="00707149">
          <w:rPr>
            <w:rStyle w:val="Hyperlink3"/>
            <w:color w:val="auto"/>
          </w:rPr>
          <w:t xml:space="preserve">. </w:t>
        </w:r>
        <w:r w:rsidRPr="00707149">
          <w:rPr>
            <w:rStyle w:val="Hyperlink3"/>
            <w:color w:val="auto"/>
          </w:rPr>
          <w:t>1155/</w:t>
        </w:r>
      </w:hyperlink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2016/651506967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ab/>
      </w:r>
    </w:p>
    <w:p w14:paraId="04EE516E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67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Raimondi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F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et al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Lung ultrasound for diagnosing pneumothorax in the critically ill neonate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The Journal of Pediatrics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>175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74-78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e71 (2016)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45B68E93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68</w:t>
      </w:r>
      <w:r w:rsidRPr="00707149">
        <w:rPr>
          <w:rStyle w:val="a"/>
          <w:color w:val="auto"/>
        </w:rPr>
        <w:tab/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nl-NL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ultrasonography to diagnose pneumothorax of the newborn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American Journal of Emergency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35</w:t>
      </w:r>
      <w:r w:rsidRPr="00707149">
        <w:rPr>
          <w:rStyle w:val="a"/>
          <w:color w:val="auto"/>
        </w:rPr>
        <w:t xml:space="preserve"> (9)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1298-1302(2017)</w:t>
      </w:r>
      <w:r w:rsidR="00B35137" w:rsidRPr="00707149">
        <w:rPr>
          <w:rStyle w:val="a"/>
          <w:color w:val="auto"/>
        </w:rPr>
        <w:t xml:space="preserve">. </w:t>
      </w:r>
    </w:p>
    <w:p w14:paraId="07887E4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t>69</w:t>
      </w:r>
      <w:r w:rsidRPr="00707149">
        <w:rPr>
          <w:rStyle w:val="a"/>
          <w:color w:val="auto"/>
          <w:lang w:val="es-ES_tradnl"/>
        </w:rPr>
        <w:tab/>
        <w:t>Rodr</w:t>
      </w:r>
      <w:r w:rsidRPr="00707149">
        <w:rPr>
          <w:rStyle w:val="a"/>
          <w:color w:val="auto"/>
        </w:rPr>
        <w:t>í</w:t>
      </w:r>
      <w:proofErr w:type="spellStart"/>
      <w:r w:rsidRPr="00707149">
        <w:rPr>
          <w:rStyle w:val="a"/>
          <w:color w:val="auto"/>
          <w:lang w:val="es-ES_tradnl"/>
        </w:rPr>
        <w:t>guez</w:t>
      </w:r>
      <w:proofErr w:type="spellEnd"/>
      <w:r w:rsidRPr="00707149">
        <w:rPr>
          <w:rStyle w:val="a"/>
          <w:color w:val="auto"/>
          <w:lang w:val="es-ES_tradnl"/>
        </w:rPr>
        <w:t>-Fanjul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J</w:t>
      </w:r>
      <w:r w:rsidR="00B35137" w:rsidRPr="00707149">
        <w:rPr>
          <w:rStyle w:val="a"/>
          <w:color w:val="auto"/>
          <w:lang w:val="es-ES_tradnl"/>
        </w:rPr>
        <w:t xml:space="preserve">. , </w:t>
      </w:r>
      <w:r w:rsidRPr="00707149">
        <w:rPr>
          <w:rStyle w:val="a"/>
          <w:color w:val="auto"/>
          <w:lang w:val="es-ES_tradnl"/>
        </w:rPr>
        <w:t>Moreno Hernando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J</w:t>
      </w:r>
      <w:r w:rsidR="00B35137" w:rsidRPr="00707149">
        <w:rPr>
          <w:rStyle w:val="a"/>
          <w:color w:val="auto"/>
          <w:lang w:val="es-ES_tradnl"/>
        </w:rPr>
        <w:t xml:space="preserve">. , </w:t>
      </w:r>
      <w:r w:rsidRPr="00707149">
        <w:rPr>
          <w:rStyle w:val="a"/>
          <w:color w:val="auto"/>
          <w:lang w:val="es-ES_tradnl"/>
        </w:rPr>
        <w:t>S</w:t>
      </w:r>
      <w:proofErr w:type="spellStart"/>
      <w:r w:rsidRPr="00707149">
        <w:rPr>
          <w:rStyle w:val="a"/>
          <w:color w:val="auto"/>
        </w:rPr>
        <w:t>ánchez</w:t>
      </w:r>
      <w:proofErr w:type="spellEnd"/>
      <w:r w:rsidRPr="00707149">
        <w:rPr>
          <w:rStyle w:val="a"/>
          <w:color w:val="auto"/>
        </w:rPr>
        <w:t>-de-Toledo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ultrasound for cardiogenic shock in VA-ECMO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es-ES_tradnl"/>
        </w:rPr>
        <w:t xml:space="preserve">Revista Española de </w:t>
      </w:r>
      <w:proofErr w:type="spellStart"/>
      <w:r w:rsidRPr="00707149">
        <w:rPr>
          <w:rStyle w:val="a"/>
          <w:i/>
          <w:iCs/>
          <w:color w:val="auto"/>
          <w:lang w:val="es-ES_tradnl"/>
        </w:rPr>
        <w:t>Cardiolog</w:t>
      </w:r>
      <w:r w:rsidRPr="00707149">
        <w:rPr>
          <w:rStyle w:val="a"/>
          <w:i/>
          <w:iCs/>
          <w:color w:val="auto"/>
        </w:rPr>
        <w:t>ía</w:t>
      </w:r>
      <w:proofErr w:type="spellEnd"/>
      <w:r w:rsidRPr="00707149">
        <w:rPr>
          <w:rStyle w:val="a"/>
          <w:i/>
          <w:iCs/>
          <w:color w:val="auto"/>
        </w:rPr>
        <w:t xml:space="preserve"> (English Edition)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71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393 (2017)</w:t>
      </w:r>
      <w:r w:rsidR="00B35137" w:rsidRPr="00707149">
        <w:rPr>
          <w:rStyle w:val="a"/>
          <w:color w:val="auto"/>
        </w:rPr>
        <w:t xml:space="preserve">. </w:t>
      </w:r>
    </w:p>
    <w:p w14:paraId="1A618B0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t>70</w:t>
      </w:r>
      <w:r w:rsidRPr="00707149">
        <w:rPr>
          <w:rStyle w:val="a"/>
          <w:color w:val="auto"/>
          <w:lang w:val="es-ES_tradnl"/>
        </w:rPr>
        <w:tab/>
        <w:t>Rodr</w:t>
      </w:r>
      <w:proofErr w:type="spellStart"/>
      <w:r w:rsidRPr="00707149">
        <w:rPr>
          <w:rStyle w:val="a"/>
          <w:color w:val="auto"/>
        </w:rPr>
        <w:t>íguez-Fanjul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nl-NL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Usefulness of lung ultrasound in neonatal congenital heart disease (LUSNEHDI): lung ultrasound to assess pulmonary overflow in neonatal congenital heart disease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Pediatric Cardiology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37</w:t>
      </w:r>
      <w:r w:rsidRPr="00707149">
        <w:rPr>
          <w:rStyle w:val="a"/>
          <w:color w:val="auto"/>
        </w:rPr>
        <w:t xml:space="preserve"> (8)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1482-1487(2016)</w:t>
      </w:r>
      <w:r w:rsidR="00B35137" w:rsidRPr="00707149">
        <w:rPr>
          <w:rStyle w:val="a"/>
          <w:color w:val="auto"/>
        </w:rPr>
        <w:t xml:space="preserve">. </w:t>
      </w:r>
    </w:p>
    <w:p w14:paraId="2B1FD44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pt-PT"/>
        </w:rPr>
        <w:t>71</w:t>
      </w:r>
      <w:r w:rsidRPr="00707149">
        <w:rPr>
          <w:rStyle w:val="a"/>
          <w:color w:val="auto"/>
          <w:lang w:val="pt-PT"/>
        </w:rPr>
        <w:tab/>
        <w:t>Quintela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P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A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i/>
          <w:iCs/>
          <w:color w:val="auto"/>
          <w:lang w:val="fr-FR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Usefulness of bedside ultrasound compared to capnography and X-ray for tracheal intubation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es-ES_tradnl"/>
        </w:rPr>
        <w:t xml:space="preserve">Anales de </w:t>
      </w:r>
      <w:proofErr w:type="spellStart"/>
      <w:r w:rsidRPr="00707149">
        <w:rPr>
          <w:rStyle w:val="a"/>
          <w:i/>
          <w:iCs/>
          <w:color w:val="auto"/>
          <w:lang w:val="es-ES_tradnl"/>
        </w:rPr>
        <w:t>Pediatr</w:t>
      </w:r>
      <w:proofErr w:type="spellEnd"/>
      <w:r w:rsidRPr="00707149">
        <w:rPr>
          <w:rStyle w:val="a"/>
          <w:i/>
          <w:iCs/>
          <w:color w:val="auto"/>
        </w:rPr>
        <w:t>í</w:t>
      </w:r>
      <w:r w:rsidRPr="00707149">
        <w:rPr>
          <w:rStyle w:val="a"/>
          <w:i/>
          <w:iCs/>
          <w:color w:val="auto"/>
          <w:lang w:val="it-IT"/>
        </w:rPr>
        <w:t>a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81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283-288(2014)</w:t>
      </w:r>
      <w:r w:rsidR="00B35137" w:rsidRPr="00707149">
        <w:rPr>
          <w:rStyle w:val="a"/>
          <w:color w:val="auto"/>
        </w:rPr>
        <w:t xml:space="preserve">. </w:t>
      </w:r>
    </w:p>
    <w:p w14:paraId="7F1F72D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t>72</w:t>
      </w:r>
      <w:r w:rsidRPr="00707149">
        <w:rPr>
          <w:rStyle w:val="a"/>
          <w:color w:val="auto"/>
          <w:lang w:val="es-ES_tradnl"/>
        </w:rPr>
        <w:tab/>
      </w:r>
      <w:proofErr w:type="spellStart"/>
      <w:r w:rsidRPr="00707149">
        <w:rPr>
          <w:rStyle w:val="a"/>
          <w:color w:val="auto"/>
          <w:lang w:val="es-ES_tradnl"/>
        </w:rPr>
        <w:t>Oulego-Erroz</w:t>
      </w:r>
      <w:proofErr w:type="spellEnd"/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I</w:t>
      </w:r>
      <w:r w:rsidR="00B35137" w:rsidRPr="00707149">
        <w:rPr>
          <w:rStyle w:val="a"/>
          <w:color w:val="auto"/>
          <w:lang w:val="es-ES_tradnl"/>
        </w:rPr>
        <w:t xml:space="preserve">. , </w:t>
      </w:r>
      <w:r w:rsidRPr="00707149">
        <w:rPr>
          <w:rStyle w:val="a"/>
          <w:color w:val="auto"/>
          <w:lang w:val="es-ES_tradnl"/>
        </w:rPr>
        <w:t>Alonso-</w:t>
      </w:r>
      <w:proofErr w:type="spellStart"/>
      <w:r w:rsidRPr="00707149">
        <w:rPr>
          <w:rStyle w:val="a"/>
          <w:color w:val="auto"/>
          <w:lang w:val="es-ES_tradnl"/>
        </w:rPr>
        <w:t>Quintela</w:t>
      </w:r>
      <w:proofErr w:type="spellEnd"/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P</w:t>
      </w:r>
      <w:r w:rsidR="00B35137" w:rsidRPr="00707149">
        <w:rPr>
          <w:rStyle w:val="a"/>
          <w:color w:val="auto"/>
          <w:lang w:val="es-ES_tradnl"/>
        </w:rPr>
        <w:t xml:space="preserve">. , </w:t>
      </w:r>
      <w:r w:rsidRPr="00707149">
        <w:rPr>
          <w:rStyle w:val="a"/>
          <w:color w:val="auto"/>
          <w:lang w:val="es-ES_tradnl"/>
        </w:rPr>
        <w:t>Rodr</w:t>
      </w:r>
      <w:r w:rsidRPr="00707149">
        <w:rPr>
          <w:rStyle w:val="a"/>
          <w:color w:val="auto"/>
        </w:rPr>
        <w:t>í</w:t>
      </w:r>
      <w:proofErr w:type="spellStart"/>
      <w:r w:rsidRPr="00707149">
        <w:rPr>
          <w:rStyle w:val="a"/>
          <w:color w:val="auto"/>
          <w:lang w:val="es-ES_tradnl"/>
        </w:rPr>
        <w:t>guez</w:t>
      </w:r>
      <w:proofErr w:type="spellEnd"/>
      <w:r w:rsidRPr="00707149">
        <w:rPr>
          <w:rStyle w:val="a"/>
          <w:color w:val="auto"/>
          <w:lang w:val="es-ES_tradnl"/>
        </w:rPr>
        <w:t>-Blanco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S</w:t>
      </w:r>
      <w:r w:rsidR="00B35137" w:rsidRPr="00707149">
        <w:rPr>
          <w:rStyle w:val="a"/>
          <w:color w:val="auto"/>
          <w:lang w:val="es-ES_tradnl"/>
        </w:rPr>
        <w:t xml:space="preserve">. , </w:t>
      </w:r>
      <w:r w:rsidRPr="00707149">
        <w:rPr>
          <w:rStyle w:val="a"/>
          <w:color w:val="auto"/>
          <w:lang w:val="es-ES_tradnl"/>
        </w:rPr>
        <w:t>Mata-Zubillaga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D</w:t>
      </w:r>
      <w:r w:rsidR="00B35137" w:rsidRPr="00707149">
        <w:rPr>
          <w:rStyle w:val="a"/>
          <w:color w:val="auto"/>
          <w:lang w:val="es-ES_tradnl"/>
        </w:rPr>
        <w:t xml:space="preserve">. , </w:t>
      </w:r>
      <w:proofErr w:type="spellStart"/>
      <w:r w:rsidRPr="00707149">
        <w:rPr>
          <w:rStyle w:val="a"/>
          <w:color w:val="auto"/>
          <w:lang w:val="es-ES_tradnl"/>
        </w:rPr>
        <w:t>Fern</w:t>
      </w:r>
      <w:r w:rsidRPr="00707149">
        <w:rPr>
          <w:rStyle w:val="a"/>
          <w:color w:val="auto"/>
        </w:rPr>
        <w:t>ández-Miaja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Verification of endotracheal tube placement using ultrasound during emergent intubation of a preterm infant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Resuscitation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83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e143-e144(2012)</w:t>
      </w:r>
      <w:r w:rsidR="00B35137" w:rsidRPr="00707149">
        <w:rPr>
          <w:rStyle w:val="a"/>
          <w:color w:val="auto"/>
        </w:rPr>
        <w:t xml:space="preserve">. </w:t>
      </w:r>
    </w:p>
    <w:p w14:paraId="7486AEF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73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Chowdhry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Dangman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B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Pinheiro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concordance of ultrasound technique versus X-ray to confirm endotracheal tube position in neonates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Perinatology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35</w:t>
      </w:r>
      <w:r w:rsidRPr="00707149">
        <w:rPr>
          <w:color w:val="auto"/>
        </w:rPr>
        <w:t xml:space="preserve"> (7)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481-484(2015)</w:t>
      </w:r>
      <w:r w:rsidR="00B35137" w:rsidRPr="00707149">
        <w:rPr>
          <w:color w:val="auto"/>
        </w:rPr>
        <w:t xml:space="preserve">. </w:t>
      </w:r>
    </w:p>
    <w:p w14:paraId="6DF472AE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74</w:t>
      </w:r>
      <w:r w:rsidRPr="00707149">
        <w:rPr>
          <w:rStyle w:val="a"/>
          <w:color w:val="auto"/>
        </w:rPr>
        <w:tab/>
      </w:r>
      <w:proofErr w:type="spellStart"/>
      <w:r w:rsidRPr="00707149">
        <w:rPr>
          <w:rStyle w:val="a"/>
          <w:color w:val="auto"/>
        </w:rPr>
        <w:t>Sethi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Nimbalkar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, </w:t>
      </w:r>
      <w:r w:rsidRPr="00707149">
        <w:rPr>
          <w:rStyle w:val="a"/>
          <w:color w:val="auto"/>
        </w:rPr>
        <w:t>Patel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Kungwani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, </w:t>
      </w:r>
      <w:proofErr w:type="spellStart"/>
      <w:r w:rsidRPr="00707149">
        <w:rPr>
          <w:rStyle w:val="a"/>
          <w:color w:val="auto"/>
        </w:rPr>
        <w:t>Nimbalkar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Point of care ultrasonography for position of tip of endotracheal tube in neonates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Indian Pediatrics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51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119-121(2014)</w:t>
      </w:r>
      <w:r w:rsidR="00B35137" w:rsidRPr="00707149">
        <w:rPr>
          <w:rStyle w:val="a"/>
          <w:color w:val="auto"/>
        </w:rPr>
        <w:t xml:space="preserve">. </w:t>
      </w:r>
    </w:p>
    <w:p w14:paraId="55E07BC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75</w:t>
      </w:r>
      <w:r w:rsidRPr="00707149">
        <w:rPr>
          <w:color w:val="auto"/>
        </w:rPr>
        <w:tab/>
        <w:t>Sharma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Tabatabaii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, </w:t>
      </w:r>
      <w:proofErr w:type="spellStart"/>
      <w:r w:rsidRPr="00707149">
        <w:rPr>
          <w:color w:val="auto"/>
        </w:rPr>
        <w:t>Farahbakhsh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Role of ultrasound in confirmation of endotracheal tube in neonates: a review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proofErr w:type="spellStart"/>
      <w:r w:rsidRPr="00707149">
        <w:rPr>
          <w:color w:val="auto"/>
        </w:rPr>
        <w:t>doi</w:t>
      </w:r>
      <w:proofErr w:type="spellEnd"/>
      <w:r w:rsidRPr="00707149">
        <w:rPr>
          <w:color w:val="auto"/>
        </w:rPr>
        <w:t>: 10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1080/14767058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2017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1403581(2017)</w:t>
      </w:r>
      <w:r w:rsidR="00B35137" w:rsidRPr="00707149">
        <w:rPr>
          <w:color w:val="auto"/>
        </w:rPr>
        <w:t xml:space="preserve">. </w:t>
      </w:r>
    </w:p>
    <w:p w14:paraId="1FF8E01A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76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Dennington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Vali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Finer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</w:t>
      </w:r>
      <w:r w:rsidR="00B35137" w:rsidRPr="00707149">
        <w:rPr>
          <w:color w:val="auto"/>
        </w:rPr>
        <w:t xml:space="preserve">. , </w:t>
      </w:r>
      <w:r w:rsidRPr="00707149">
        <w:rPr>
          <w:color w:val="auto"/>
        </w:rPr>
        <w:t>Kim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Ultrasound confirmation of endotracheal tube position in neonates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102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185-189(2012)</w:t>
      </w:r>
      <w:r w:rsidR="00B35137" w:rsidRPr="00707149">
        <w:rPr>
          <w:color w:val="auto"/>
        </w:rPr>
        <w:t xml:space="preserve">. </w:t>
      </w:r>
    </w:p>
    <w:p w14:paraId="29BA0D61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77</w:t>
      </w:r>
      <w:r w:rsidR="00B35137"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Sharma D</w:t>
      </w:r>
      <w:r w:rsidR="00B35137" w:rsidRPr="00707149">
        <w:rPr>
          <w:rStyle w:val="a"/>
          <w:color w:val="auto"/>
          <w:u w:color="99403D"/>
        </w:rPr>
        <w:t xml:space="preserve">, </w:t>
      </w:r>
      <w:proofErr w:type="spellStart"/>
      <w:r w:rsidRPr="00707149">
        <w:rPr>
          <w:rStyle w:val="a"/>
          <w:color w:val="auto"/>
          <w:u w:color="99403D"/>
        </w:rPr>
        <w:t>Farahbakhsh</w:t>
      </w:r>
      <w:proofErr w:type="spellEnd"/>
      <w:r w:rsidRPr="00707149">
        <w:rPr>
          <w:rStyle w:val="a"/>
          <w:color w:val="auto"/>
          <w:u w:color="99403D"/>
        </w:rPr>
        <w:t xml:space="preserve"> 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Role of chest ultrasound in neonatal lung diseases: a review of current evidences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i/>
          <w:iCs/>
          <w:color w:val="auto"/>
          <w:u w:color="99403D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32(2)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310-316</w:t>
      </w:r>
      <w:r w:rsidRPr="00707149">
        <w:rPr>
          <w:rStyle w:val="a"/>
          <w:i/>
          <w:iCs/>
          <w:color w:val="auto"/>
          <w:u w:color="99403D"/>
        </w:rPr>
        <w:t>(2019)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61A00419" w14:textId="77777777" w:rsidR="00A72DD1" w:rsidRPr="00707149" w:rsidRDefault="00A72DD1" w:rsidP="00707149">
      <w:pPr>
        <w:pStyle w:val="A0"/>
        <w:widowControl/>
        <w:spacing w:before="0"/>
        <w:rPr>
          <w:rFonts w:ascii="Calibri" w:hAnsi="Calibri" w:cs="Calibri"/>
          <w:color w:val="auto"/>
          <w:sz w:val="24"/>
          <w:szCs w:val="20"/>
          <w:lang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78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Davidsen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J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R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Bendstrupd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Henriksen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D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P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Graumanne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O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,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Laursena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C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B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Lung ultrasound has limited diagnostic value in rare cystic lung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diseases:a</w:t>
      </w:r>
      <w:proofErr w:type="spellEnd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cross-sectional study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European Clinical Respiratory Journal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4(1)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1330111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DOI 10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1080/20018525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2017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1330111 (2017)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. </w:t>
      </w:r>
    </w:p>
    <w:sectPr w:rsidR="00A72DD1" w:rsidRPr="00707149" w:rsidSect="00707149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lisha Dsouza" w:date="2018-12-11T12:15:00Z" w:initials="AD">
    <w:p w14:paraId="1A571F80" w14:textId="77777777" w:rsidR="006B587E" w:rsidRDefault="006B587E">
      <w:pPr>
        <w:pStyle w:val="CommentText"/>
      </w:pPr>
      <w:r>
        <w:rPr>
          <w:rStyle w:val="CommentReference"/>
        </w:rPr>
        <w:annotationRef/>
      </w:r>
      <w:r>
        <w:t>To copyeditor: The authors want the subheadings, please don’t merge with the text. I previously did this, and they changed everything back.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571F8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571F80" w16cid:durableId="1FBA28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BDB62" w14:textId="77777777" w:rsidR="00D811D2" w:rsidRDefault="00D811D2">
      <w:r>
        <w:separator/>
      </w:r>
    </w:p>
  </w:endnote>
  <w:endnote w:type="continuationSeparator" w:id="0">
    <w:p w14:paraId="178B5467" w14:textId="77777777" w:rsidR="00D811D2" w:rsidRDefault="00D8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SimSun"/>
    <w:charset w:val="00"/>
    <w:family w:val="roman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6F5BC" w14:textId="77777777" w:rsidR="00A72DD1" w:rsidRDefault="00A72DD1">
    <w:pPr>
      <w:pStyle w:val="Footer1"/>
      <w:tabs>
        <w:tab w:val="clear" w:pos="9360"/>
        <w:tab w:val="right" w:pos="9340"/>
      </w:tabs>
      <w:rPr>
        <w:rFonts w:ascii="Times New Roman" w:eastAsia="Arial Unicode MS" w:hAnsi="Times New Roman" w:cs="Times New Roman"/>
        <w:color w:val="auto"/>
        <w:sz w:val="20"/>
        <w:szCs w:val="20"/>
        <w:lang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39C65" w14:textId="77777777" w:rsidR="00D811D2" w:rsidRDefault="00D811D2">
      <w:r>
        <w:separator/>
      </w:r>
    </w:p>
  </w:footnote>
  <w:footnote w:type="continuationSeparator" w:id="0">
    <w:p w14:paraId="51465932" w14:textId="77777777" w:rsidR="00D811D2" w:rsidRDefault="00D81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CFFBB" w14:textId="77777777" w:rsidR="00A72DD1" w:rsidRDefault="00A72DD1">
    <w:pPr>
      <w:pStyle w:val="AA"/>
      <w:rPr>
        <w:rFonts w:ascii="Times New Roman" w:eastAsia="Arial Unicode MS" w:hAnsi="Times New Roman" w:cs="Times New Roman"/>
        <w:color w:val="auto"/>
        <w:sz w:val="20"/>
        <w:szCs w:val="20"/>
        <w:lang/>
      </w:rPr>
    </w:pPr>
    <w:r>
      <w:tab/>
    </w:r>
    <w:r>
      <w:tab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isha Dsouza">
    <w15:presenceInfo w15:providerId="None" w15:userId="Alisha Dsouz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E6"/>
    <w:rsid w:val="001208E6"/>
    <w:rsid w:val="006B587E"/>
    <w:rsid w:val="00707149"/>
    <w:rsid w:val="00A72DD1"/>
    <w:rsid w:val="00B35137"/>
    <w:rsid w:val="00D811D2"/>
    <w:rsid w:val="1A7043B8"/>
    <w:rsid w:val="44AF28A8"/>
    <w:rsid w:val="5EC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#4f81bd">
      <v:fill color="white"/>
      <v:stroke color="#4f81bd" weight="2pt"/>
    </o:shapedefaults>
    <o:shapelayout v:ext="edit">
      <o:idmap v:ext="edit" data="1"/>
    </o:shapelayout>
  </w:shapeDefaults>
  <w:doNotEmbedSmartTags/>
  <w:decimalSymbol w:val="."/>
  <w:listSeparator w:val=","/>
  <w14:docId w14:val="2CC69DEC"/>
  <w15:chartTrackingRefBased/>
  <w15:docId w15:val="{2A8E54F6-4532-433B-9D9D-A13DD99F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semiHidden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semiHidden="1" w:uiPriority="99" w:unhideWhenUsed="1"/>
    <w:lsdException w:name="HTML Bottom of Form" w:semiHidden="1" w:uiPriority="99" w:unhideWhenUs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/>
    <w:lsdException w:name="annotation subject" w:lock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character" w:customStyle="1" w:styleId="Hyperlink3">
    <w:name w:val="Hyperlink.3"/>
    <w:basedOn w:val="a"/>
    <w:rPr>
      <w:rFonts w:ascii="Calibri" w:eastAsia="Calibri" w:hAnsi="Calibri" w:cs="Calibri"/>
      <w:color w:val="000000"/>
      <w:sz w:val="24"/>
      <w:szCs w:val="24"/>
      <w:u w:val="single" w:color="000000"/>
    </w:rPr>
  </w:style>
  <w:style w:type="character" w:customStyle="1" w:styleId="Hyperlink1">
    <w:name w:val="Hyperlink.1"/>
    <w:basedOn w:val="a"/>
    <w:rPr>
      <w:color w:val="000000"/>
      <w:u w:val="single" w:color="000000"/>
    </w:rPr>
  </w:style>
  <w:style w:type="character" w:customStyle="1" w:styleId="Hyperlink0">
    <w:name w:val="Hyperlink.0"/>
    <w:basedOn w:val="a"/>
    <w:rPr>
      <w:color w:val="000000"/>
      <w:u w:color="000000"/>
    </w:rPr>
  </w:style>
  <w:style w:type="character" w:customStyle="1" w:styleId="a">
    <w:name w:val="无"/>
  </w:style>
  <w:style w:type="character" w:customStyle="1" w:styleId="Hyperlink2">
    <w:name w:val="Hyperlink.2"/>
    <w:basedOn w:val="a"/>
    <w:rPr>
      <w:color w:val="000000"/>
      <w:u w:val="single" w:color="000000"/>
      <w:lang w:val="zh-Hans" w:eastAsia="zh-Hans"/>
    </w:rPr>
  </w:style>
  <w:style w:type="paragraph" w:customStyle="1" w:styleId="AA">
    <w:name w:val="正文 A A"/>
    <w:pPr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A0">
    <w:name w:val="默认 A"/>
    <w:pPr>
      <w:widowControl w:val="0"/>
      <w:spacing w:before="80"/>
      <w:jc w:val="both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a1">
    <w:name w:val="默认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A2">
    <w:name w:val="正文 A"/>
    <w:pPr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Footer1">
    <w:name w:val="Footer1"/>
    <w:pPr>
      <w:widowControl w:val="0"/>
      <w:tabs>
        <w:tab w:val="center" w:pos="4680"/>
        <w:tab w:val="right" w:pos="9360"/>
      </w:tabs>
      <w:spacing w:before="80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1">
    <w:name w:val="正文1"/>
    <w:rPr>
      <w:rFonts w:ascii="Helvetica Neue" w:eastAsia="Arial Unicode MS" w:hAnsi="Helvetica Neue" w:cs="Arial Unicode MS"/>
      <w:color w:val="000000"/>
      <w:sz w:val="22"/>
      <w:szCs w:val="22"/>
      <w:lang w:val="zh-Hans" w:eastAsia="zh-Hans"/>
    </w:rPr>
  </w:style>
  <w:style w:type="paragraph" w:customStyle="1" w:styleId="NormalWeb1">
    <w:name w:val="Normal (Web)1"/>
    <w:pPr>
      <w:widowControl w:val="0"/>
      <w:spacing w:before="100" w:after="100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LineNumber">
    <w:name w:val="line number"/>
    <w:basedOn w:val="DefaultParagraphFont"/>
    <w:locked/>
    <w:rsid w:val="00B35137"/>
  </w:style>
  <w:style w:type="character" w:styleId="CommentReference">
    <w:name w:val="annotation reference"/>
    <w:basedOn w:val="DefaultParagraphFont"/>
    <w:locked/>
    <w:rsid w:val="006B587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B58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587E"/>
  </w:style>
  <w:style w:type="paragraph" w:styleId="CommentSubject">
    <w:name w:val="annotation subject"/>
    <w:basedOn w:val="CommentText"/>
    <w:next w:val="CommentText"/>
    <w:link w:val="CommentSubjectChar"/>
    <w:locked/>
    <w:rsid w:val="006B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587E"/>
    <w:rPr>
      <w:b/>
      <w:bCs/>
    </w:rPr>
  </w:style>
  <w:style w:type="paragraph" w:styleId="BalloonText">
    <w:name w:val="Balloon Text"/>
    <w:basedOn w:val="Normal"/>
    <w:link w:val="BalloonTextChar"/>
    <w:locked/>
    <w:rsid w:val="006B5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B5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jicu1996@163.com" TargetMode="Externa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microsoft.com/office/2011/relationships/people" Target="people.xml"/><Relationship Id="rId7" Type="http://schemas.openxmlformats.org/officeDocument/2006/relationships/hyperlink" Target="mailto:xing_feng66@hotmail.com" TargetMode="External"/><Relationship Id="rId12" Type="http://schemas.openxmlformats.org/officeDocument/2006/relationships/hyperlink" Target="mailto:wanghwah@163.com" TargetMode="External"/><Relationship Id="rId17" Type="http://schemas.openxmlformats.org/officeDocument/2006/relationships/hyperlink" Target="http://dx.doi.org/10.115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080/14767058.2018.152692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liujingbj@live.cn" TargetMode="External"/><Relationship Id="rId11" Type="http://schemas.openxmlformats.org/officeDocument/2006/relationships/hyperlink" Target="mailto:vicky2000love@163.com" TargetMode="Externa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yperlink" Target="mailto:liuying.2007.6.2@163.com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qiuruxin1234@163.com" TargetMode="Externa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9412</Words>
  <Characters>53650</Characters>
  <Application>Microsoft Office Word</Application>
  <DocSecurity>0</DocSecurity>
  <Lines>447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Alisha Dsouza</cp:lastModifiedBy>
  <cp:revision>5</cp:revision>
  <dcterms:created xsi:type="dcterms:W3CDTF">2018-12-11T07:41:00Z</dcterms:created>
  <dcterms:modified xsi:type="dcterms:W3CDTF">2018-12-11T08:25:00Z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