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4A3C66" w14:textId="0CFF9385" w:rsidR="002C55F7" w:rsidRPr="006A3C91" w:rsidRDefault="002C55F7" w:rsidP="00393CC7">
      <w:pPr>
        <w:pStyle w:val="NormalWeb"/>
        <w:spacing w:before="0" w:beforeAutospacing="0" w:after="0" w:afterAutospacing="0"/>
        <w:rPr>
          <w:rFonts w:asciiTheme="minorHAnsi" w:hAnsiTheme="minorHAnsi" w:cstheme="minorHAnsi"/>
          <w:b/>
          <w:bCs/>
          <w:color w:val="auto"/>
        </w:rPr>
      </w:pPr>
      <w:r w:rsidRPr="006A3C91">
        <w:rPr>
          <w:rFonts w:asciiTheme="minorHAnsi" w:hAnsiTheme="minorHAnsi" w:cstheme="minorHAnsi"/>
          <w:b/>
          <w:bCs/>
          <w:color w:val="auto"/>
        </w:rPr>
        <w:t>TITLE:</w:t>
      </w:r>
    </w:p>
    <w:p w14:paraId="43F6E79F" w14:textId="4A9610B9" w:rsidR="00F77BFC" w:rsidRPr="006A3C91" w:rsidRDefault="00F77BFC" w:rsidP="00393CC7">
      <w:pPr>
        <w:pStyle w:val="NormalWeb"/>
        <w:spacing w:before="0" w:beforeAutospacing="0" w:after="0" w:afterAutospacing="0"/>
        <w:rPr>
          <w:rFonts w:asciiTheme="minorHAnsi" w:hAnsiTheme="minorHAnsi" w:cstheme="minorHAnsi"/>
          <w:b/>
          <w:bCs/>
          <w:color w:val="auto"/>
        </w:rPr>
      </w:pPr>
      <w:r w:rsidRPr="006A3C91">
        <w:rPr>
          <w:rFonts w:asciiTheme="minorHAnsi" w:hAnsiTheme="minorHAnsi" w:cstheme="minorHAnsi"/>
          <w:b/>
          <w:bCs/>
          <w:color w:val="auto"/>
        </w:rPr>
        <w:t xml:space="preserve">Multicolor </w:t>
      </w:r>
      <w:r w:rsidR="006A3C91" w:rsidRPr="006A3C91">
        <w:rPr>
          <w:rFonts w:asciiTheme="minorHAnsi" w:hAnsiTheme="minorHAnsi" w:cstheme="minorHAnsi"/>
          <w:b/>
          <w:bCs/>
          <w:color w:val="auto"/>
        </w:rPr>
        <w:t>Flow Cytometry-based Quantification of Mitochondria and Lysosomes in T Cells</w:t>
      </w:r>
    </w:p>
    <w:p w14:paraId="2E300B21" w14:textId="77777777" w:rsidR="007A4DD6" w:rsidRPr="006A3C91" w:rsidRDefault="007A4DD6" w:rsidP="001B1519">
      <w:pPr>
        <w:rPr>
          <w:rFonts w:asciiTheme="minorHAnsi" w:hAnsiTheme="minorHAnsi" w:cstheme="minorHAnsi"/>
          <w:b/>
          <w:bCs/>
          <w:color w:val="auto"/>
        </w:rPr>
      </w:pPr>
    </w:p>
    <w:p w14:paraId="43386DA3" w14:textId="71784BEA" w:rsidR="00B07B98" w:rsidRPr="006A3C91" w:rsidRDefault="00B07B98" w:rsidP="00B07B98">
      <w:pPr>
        <w:rPr>
          <w:rFonts w:asciiTheme="minorHAnsi" w:hAnsiTheme="minorHAnsi" w:cstheme="minorHAnsi"/>
          <w:bCs/>
          <w:color w:val="auto"/>
        </w:rPr>
      </w:pPr>
      <w:r w:rsidRPr="006A3C91">
        <w:rPr>
          <w:rFonts w:asciiTheme="minorHAnsi" w:hAnsiTheme="minorHAnsi" w:cstheme="minorHAnsi"/>
          <w:bCs/>
          <w:color w:val="auto"/>
        </w:rPr>
        <w:t>Chin-Wen Wei</w:t>
      </w:r>
      <w:r w:rsidRPr="006A3C91">
        <w:rPr>
          <w:rFonts w:asciiTheme="minorHAnsi" w:hAnsiTheme="minorHAnsi" w:cstheme="minorHAnsi"/>
          <w:bCs/>
          <w:color w:val="auto"/>
          <w:vertAlign w:val="superscript"/>
        </w:rPr>
        <w:t>1</w:t>
      </w:r>
      <w:r w:rsidRPr="006A3C91">
        <w:rPr>
          <w:rFonts w:asciiTheme="minorHAnsi" w:hAnsiTheme="minorHAnsi" w:cstheme="minorHAnsi"/>
          <w:bCs/>
          <w:color w:val="auto"/>
        </w:rPr>
        <w:t>, Tyng-</w:t>
      </w:r>
      <w:proofErr w:type="gramStart"/>
      <w:r w:rsidRPr="006A3C91">
        <w:rPr>
          <w:rFonts w:asciiTheme="minorHAnsi" w:hAnsiTheme="minorHAnsi" w:cstheme="minorHAnsi"/>
          <w:bCs/>
          <w:color w:val="auto"/>
        </w:rPr>
        <w:t>An</w:t>
      </w:r>
      <w:proofErr w:type="gramEnd"/>
      <w:r w:rsidRPr="006A3C91">
        <w:rPr>
          <w:rFonts w:asciiTheme="minorHAnsi" w:hAnsiTheme="minorHAnsi" w:cstheme="minorHAnsi"/>
          <w:bCs/>
          <w:color w:val="auto"/>
        </w:rPr>
        <w:t xml:space="preserve"> Zhou</w:t>
      </w:r>
      <w:r w:rsidRPr="006A3C91">
        <w:rPr>
          <w:rFonts w:asciiTheme="minorHAnsi" w:hAnsiTheme="minorHAnsi" w:cstheme="minorHAnsi"/>
          <w:bCs/>
          <w:color w:val="auto"/>
          <w:vertAlign w:val="superscript"/>
        </w:rPr>
        <w:t>1</w:t>
      </w:r>
      <w:r w:rsidRPr="006A3C91">
        <w:rPr>
          <w:rFonts w:asciiTheme="minorHAnsi" w:hAnsiTheme="minorHAnsi" w:cstheme="minorHAnsi"/>
          <w:bCs/>
          <w:color w:val="auto"/>
        </w:rPr>
        <w:t>, Ivan L. Dzhagalov</w:t>
      </w:r>
      <w:r w:rsidRPr="006A3C91">
        <w:rPr>
          <w:rFonts w:asciiTheme="minorHAnsi" w:hAnsiTheme="minorHAnsi" w:cstheme="minorHAnsi"/>
          <w:bCs/>
          <w:color w:val="auto"/>
          <w:vertAlign w:val="superscript"/>
        </w:rPr>
        <w:t>1</w:t>
      </w:r>
      <w:r w:rsidRPr="006A3C91">
        <w:rPr>
          <w:rFonts w:asciiTheme="minorHAnsi" w:hAnsiTheme="minorHAnsi" w:cstheme="minorHAnsi"/>
          <w:bCs/>
          <w:color w:val="auto"/>
        </w:rPr>
        <w:t>, Chia-Lin Hsu</w:t>
      </w:r>
      <w:r w:rsidRPr="006A3C91">
        <w:rPr>
          <w:rFonts w:asciiTheme="minorHAnsi" w:hAnsiTheme="minorHAnsi" w:cstheme="minorHAnsi"/>
          <w:bCs/>
          <w:color w:val="auto"/>
          <w:vertAlign w:val="superscript"/>
        </w:rPr>
        <w:t>1</w:t>
      </w:r>
    </w:p>
    <w:p w14:paraId="66D2E958" w14:textId="58051CA5" w:rsidR="00B07B98" w:rsidRPr="006A3C91" w:rsidRDefault="00B07B98" w:rsidP="00B07B98">
      <w:pPr>
        <w:rPr>
          <w:rFonts w:asciiTheme="minorHAnsi" w:hAnsiTheme="minorHAnsi" w:cstheme="minorHAnsi"/>
          <w:bCs/>
          <w:color w:val="auto"/>
        </w:rPr>
      </w:pPr>
      <w:r w:rsidRPr="006A3C91">
        <w:rPr>
          <w:rFonts w:asciiTheme="minorHAnsi" w:hAnsiTheme="minorHAnsi" w:cstheme="minorHAnsi"/>
          <w:bCs/>
          <w:color w:val="auto"/>
          <w:vertAlign w:val="superscript"/>
        </w:rPr>
        <w:t>1</w:t>
      </w:r>
      <w:r w:rsidRPr="006A3C91">
        <w:rPr>
          <w:rFonts w:asciiTheme="minorHAnsi" w:hAnsiTheme="minorHAnsi" w:cstheme="minorHAnsi"/>
          <w:bCs/>
          <w:color w:val="auto"/>
        </w:rPr>
        <w:t>Institute of Microbiology and Immunology, National Yang-Ming University, Taipei, Taiwan</w:t>
      </w:r>
    </w:p>
    <w:p w14:paraId="1B5E1850" w14:textId="77777777" w:rsidR="00B07B98" w:rsidRPr="006A3C91" w:rsidRDefault="00B07B98" w:rsidP="00B07B98">
      <w:pPr>
        <w:rPr>
          <w:rFonts w:asciiTheme="minorHAnsi" w:hAnsiTheme="minorHAnsi" w:cstheme="minorHAnsi"/>
          <w:bCs/>
          <w:color w:val="auto"/>
        </w:rPr>
      </w:pPr>
    </w:p>
    <w:p w14:paraId="03D76505" w14:textId="77777777" w:rsidR="00B07B98" w:rsidRPr="006A3C91" w:rsidRDefault="00B07B98" w:rsidP="00B07B98">
      <w:pPr>
        <w:rPr>
          <w:rFonts w:asciiTheme="minorHAnsi" w:hAnsiTheme="minorHAnsi" w:cstheme="minorHAnsi"/>
          <w:b/>
          <w:bCs/>
          <w:color w:val="auto"/>
        </w:rPr>
      </w:pPr>
      <w:r w:rsidRPr="006A3C91">
        <w:rPr>
          <w:rFonts w:asciiTheme="minorHAnsi" w:hAnsiTheme="minorHAnsi" w:cstheme="minorHAnsi"/>
          <w:b/>
          <w:bCs/>
          <w:color w:val="auto"/>
        </w:rPr>
        <w:t xml:space="preserve">Corresponding Author: </w:t>
      </w:r>
    </w:p>
    <w:p w14:paraId="542C125D" w14:textId="3CF872CF" w:rsidR="00B07B98" w:rsidRPr="006A3C91" w:rsidRDefault="00B07B98" w:rsidP="00B07B98">
      <w:pPr>
        <w:rPr>
          <w:rFonts w:asciiTheme="minorHAnsi" w:hAnsiTheme="minorHAnsi" w:cstheme="minorHAnsi"/>
          <w:bCs/>
          <w:color w:val="auto"/>
        </w:rPr>
      </w:pPr>
      <w:r w:rsidRPr="006A3C91">
        <w:rPr>
          <w:rFonts w:asciiTheme="minorHAnsi" w:hAnsiTheme="minorHAnsi" w:cstheme="minorHAnsi"/>
          <w:bCs/>
          <w:color w:val="auto"/>
        </w:rPr>
        <w:t>Chia-Lin Hsu</w:t>
      </w:r>
      <w:r w:rsidR="006A3C91" w:rsidRPr="006A3C91">
        <w:rPr>
          <w:rFonts w:asciiTheme="minorHAnsi" w:hAnsiTheme="minorHAnsi" w:cstheme="minorHAnsi"/>
          <w:bCs/>
          <w:color w:val="auto"/>
        </w:rPr>
        <w:t xml:space="preserve"> (</w:t>
      </w:r>
      <w:r w:rsidRPr="006A3C91">
        <w:rPr>
          <w:rFonts w:asciiTheme="minorHAnsi" w:hAnsiTheme="minorHAnsi" w:cstheme="minorHAnsi"/>
          <w:bCs/>
          <w:color w:val="auto"/>
        </w:rPr>
        <w:t>Chialin.hsu@ym.edu.tw</w:t>
      </w:r>
      <w:r w:rsidR="006A3C91" w:rsidRPr="006A3C91">
        <w:rPr>
          <w:rFonts w:asciiTheme="minorHAnsi" w:hAnsiTheme="minorHAnsi" w:cstheme="minorHAnsi"/>
          <w:bCs/>
          <w:color w:val="auto"/>
        </w:rPr>
        <w:t>)</w:t>
      </w:r>
    </w:p>
    <w:p w14:paraId="39C95CEA" w14:textId="42B13B9D" w:rsidR="00B07B98" w:rsidRPr="006A3C91" w:rsidRDefault="00B07B98" w:rsidP="00B07B98">
      <w:pPr>
        <w:rPr>
          <w:rFonts w:asciiTheme="minorHAnsi" w:hAnsiTheme="minorHAnsi" w:cstheme="minorHAnsi"/>
          <w:bCs/>
          <w:color w:val="auto"/>
        </w:rPr>
      </w:pPr>
      <w:r w:rsidRPr="006A3C91">
        <w:rPr>
          <w:rFonts w:asciiTheme="minorHAnsi" w:hAnsiTheme="minorHAnsi" w:cstheme="minorHAnsi"/>
          <w:bCs/>
          <w:color w:val="auto"/>
        </w:rPr>
        <w:t>Tel: (886)-2-2826-</w:t>
      </w:r>
      <w:r w:rsidR="00476AC6" w:rsidRPr="006A3C91">
        <w:rPr>
          <w:rFonts w:asciiTheme="minorHAnsi" w:hAnsiTheme="minorHAnsi" w:cstheme="minorHAnsi"/>
          <w:bCs/>
          <w:color w:val="auto"/>
        </w:rPr>
        <w:t>7113</w:t>
      </w:r>
    </w:p>
    <w:p w14:paraId="7CFE62C2" w14:textId="77777777" w:rsidR="00B07B98" w:rsidRPr="006A3C91" w:rsidRDefault="00B07B98" w:rsidP="00B07B98">
      <w:pPr>
        <w:rPr>
          <w:rFonts w:asciiTheme="minorHAnsi" w:hAnsiTheme="minorHAnsi" w:cstheme="minorHAnsi"/>
          <w:bCs/>
          <w:color w:val="auto"/>
        </w:rPr>
      </w:pPr>
    </w:p>
    <w:p w14:paraId="461F9FF1" w14:textId="77777777" w:rsidR="00B07B98" w:rsidRPr="006A3C91" w:rsidRDefault="00B07B98" w:rsidP="00B07B98">
      <w:pPr>
        <w:pStyle w:val="NormalWeb"/>
        <w:spacing w:before="0" w:beforeAutospacing="0" w:after="0" w:afterAutospacing="0"/>
        <w:rPr>
          <w:rFonts w:asciiTheme="minorHAnsi" w:hAnsiTheme="minorHAnsi" w:cstheme="minorHAnsi"/>
          <w:b/>
          <w:bCs/>
          <w:color w:val="auto"/>
        </w:rPr>
      </w:pPr>
      <w:r w:rsidRPr="006A3C91">
        <w:rPr>
          <w:rFonts w:asciiTheme="minorHAnsi" w:hAnsiTheme="minorHAnsi" w:cstheme="minorHAnsi"/>
          <w:b/>
          <w:bCs/>
          <w:color w:val="auto"/>
        </w:rPr>
        <w:t>Email Addresses of Co-authors:</w:t>
      </w:r>
    </w:p>
    <w:p w14:paraId="3D080DA3" w14:textId="4968023D" w:rsidR="006305D7" w:rsidRPr="006A3C91" w:rsidRDefault="00B07B98" w:rsidP="00B07B98">
      <w:pPr>
        <w:rPr>
          <w:rFonts w:asciiTheme="minorHAnsi" w:hAnsiTheme="minorHAnsi" w:cstheme="minorHAnsi"/>
          <w:bCs/>
          <w:color w:val="auto"/>
        </w:rPr>
      </w:pPr>
      <w:r w:rsidRPr="006A3C91">
        <w:rPr>
          <w:rFonts w:asciiTheme="minorHAnsi" w:hAnsiTheme="minorHAnsi" w:cstheme="minorHAnsi"/>
          <w:bCs/>
          <w:color w:val="auto"/>
        </w:rPr>
        <w:t>Chin-Wen Wei</w:t>
      </w:r>
      <w:r w:rsidR="00C654B2" w:rsidRPr="006A3C91">
        <w:rPr>
          <w:rFonts w:asciiTheme="minorHAnsi" w:hAnsiTheme="minorHAnsi" w:cstheme="minorHAnsi"/>
          <w:bCs/>
          <w:color w:val="auto"/>
          <w:lang w:eastAsia="zh-TW"/>
        </w:rPr>
        <w:t xml:space="preserve"> </w:t>
      </w:r>
      <w:r w:rsidRPr="006A3C91">
        <w:rPr>
          <w:rFonts w:asciiTheme="minorHAnsi" w:hAnsiTheme="minorHAnsi" w:cstheme="minorHAnsi"/>
          <w:bCs/>
          <w:color w:val="auto"/>
        </w:rPr>
        <w:t>(</w:t>
      </w:r>
      <w:r w:rsidR="00C654B2" w:rsidRPr="006A3C91">
        <w:rPr>
          <w:rFonts w:asciiTheme="minorHAnsi" w:hAnsiTheme="minorHAnsi" w:cstheme="minorHAnsi"/>
          <w:bCs/>
          <w:color w:val="auto"/>
        </w:rPr>
        <w:t>j409155@hotmail.com</w:t>
      </w:r>
      <w:r w:rsidRPr="006A3C91">
        <w:rPr>
          <w:rFonts w:asciiTheme="minorHAnsi" w:hAnsiTheme="minorHAnsi" w:cstheme="minorHAnsi"/>
          <w:bCs/>
          <w:color w:val="auto"/>
        </w:rPr>
        <w:t>)</w:t>
      </w:r>
    </w:p>
    <w:p w14:paraId="6475BCBE" w14:textId="0CB3464E" w:rsidR="00C654B2" w:rsidRPr="006A3C91" w:rsidRDefault="00C654B2" w:rsidP="00B07B98">
      <w:pPr>
        <w:rPr>
          <w:rFonts w:asciiTheme="minorHAnsi" w:hAnsiTheme="minorHAnsi" w:cstheme="minorHAnsi"/>
          <w:bCs/>
          <w:color w:val="auto"/>
          <w:lang w:eastAsia="zh-TW"/>
        </w:rPr>
      </w:pPr>
      <w:r w:rsidRPr="006A3C91">
        <w:rPr>
          <w:rFonts w:asciiTheme="minorHAnsi" w:hAnsiTheme="minorHAnsi" w:cstheme="minorHAnsi"/>
          <w:bCs/>
          <w:color w:val="auto"/>
        </w:rPr>
        <w:t>Tyng-</w:t>
      </w:r>
      <w:proofErr w:type="gramStart"/>
      <w:r w:rsidRPr="006A3C91">
        <w:rPr>
          <w:rFonts w:asciiTheme="minorHAnsi" w:hAnsiTheme="minorHAnsi" w:cstheme="minorHAnsi"/>
          <w:bCs/>
          <w:color w:val="auto"/>
        </w:rPr>
        <w:t>An</w:t>
      </w:r>
      <w:proofErr w:type="gramEnd"/>
      <w:r w:rsidRPr="006A3C91">
        <w:rPr>
          <w:rFonts w:asciiTheme="minorHAnsi" w:hAnsiTheme="minorHAnsi" w:cstheme="minorHAnsi"/>
          <w:bCs/>
          <w:color w:val="auto"/>
        </w:rPr>
        <w:t xml:space="preserve"> Zhou</w:t>
      </w:r>
      <w:r w:rsidRPr="006A3C91">
        <w:rPr>
          <w:rFonts w:asciiTheme="minorHAnsi" w:hAnsiTheme="minorHAnsi" w:cstheme="minorHAnsi"/>
          <w:bCs/>
          <w:color w:val="auto"/>
          <w:lang w:eastAsia="zh-TW"/>
        </w:rPr>
        <w:t xml:space="preserve"> </w:t>
      </w:r>
      <w:r w:rsidRPr="006A3C91">
        <w:rPr>
          <w:rFonts w:asciiTheme="minorHAnsi" w:hAnsiTheme="minorHAnsi" w:cstheme="minorHAnsi"/>
          <w:bCs/>
          <w:color w:val="auto"/>
        </w:rPr>
        <w:t>(tyngan</w:t>
      </w:r>
      <w:r w:rsidRPr="006A3C91">
        <w:rPr>
          <w:rFonts w:asciiTheme="minorHAnsi" w:hAnsiTheme="minorHAnsi" w:cstheme="minorHAnsi"/>
          <w:bCs/>
          <w:color w:val="auto"/>
          <w:lang w:eastAsia="zh-TW"/>
        </w:rPr>
        <w:t>@hotmail.com)</w:t>
      </w:r>
    </w:p>
    <w:p w14:paraId="091AEB3F" w14:textId="2E86706C" w:rsidR="00C654B2" w:rsidRPr="006A3C91" w:rsidRDefault="00C654B2" w:rsidP="00B07B98">
      <w:pPr>
        <w:rPr>
          <w:rFonts w:asciiTheme="minorHAnsi" w:hAnsiTheme="minorHAnsi" w:cstheme="minorHAnsi"/>
          <w:color w:val="auto"/>
          <w:lang w:eastAsia="zh-TW"/>
        </w:rPr>
      </w:pPr>
      <w:r w:rsidRPr="006A3C91">
        <w:rPr>
          <w:rFonts w:asciiTheme="minorHAnsi" w:hAnsiTheme="minorHAnsi" w:cstheme="minorHAnsi"/>
          <w:color w:val="auto"/>
          <w:lang w:eastAsia="zh-TW"/>
        </w:rPr>
        <w:t xml:space="preserve">Ivan L. </w:t>
      </w:r>
      <w:proofErr w:type="spellStart"/>
      <w:r w:rsidRPr="006A3C91">
        <w:rPr>
          <w:rFonts w:asciiTheme="minorHAnsi" w:hAnsiTheme="minorHAnsi" w:cstheme="minorHAnsi"/>
          <w:color w:val="auto"/>
          <w:lang w:eastAsia="zh-TW"/>
        </w:rPr>
        <w:t>Dzhagalov</w:t>
      </w:r>
      <w:proofErr w:type="spellEnd"/>
      <w:r w:rsidRPr="006A3C91">
        <w:rPr>
          <w:rFonts w:asciiTheme="minorHAnsi" w:hAnsiTheme="minorHAnsi" w:cstheme="minorHAnsi"/>
          <w:color w:val="auto"/>
          <w:lang w:eastAsia="zh-TW"/>
        </w:rPr>
        <w:t xml:space="preserve"> (ivan.dzhagalov@ym.edu.tw)</w:t>
      </w:r>
    </w:p>
    <w:p w14:paraId="60FCB589" w14:textId="42D11221" w:rsidR="00D04A95" w:rsidRPr="006A3C91" w:rsidRDefault="00D04A95" w:rsidP="001B1519">
      <w:pPr>
        <w:rPr>
          <w:rFonts w:asciiTheme="minorHAnsi" w:hAnsiTheme="minorHAnsi" w:cstheme="minorHAnsi"/>
          <w:bCs/>
          <w:color w:val="auto"/>
        </w:rPr>
      </w:pPr>
    </w:p>
    <w:p w14:paraId="71B79AC9" w14:textId="2ECD5F80" w:rsidR="006305D7" w:rsidRPr="006A3C91" w:rsidRDefault="006305D7" w:rsidP="001B1519">
      <w:pPr>
        <w:pStyle w:val="NormalWeb"/>
        <w:spacing w:before="0" w:beforeAutospacing="0" w:after="0" w:afterAutospacing="0"/>
        <w:rPr>
          <w:rFonts w:asciiTheme="minorHAnsi" w:hAnsiTheme="minorHAnsi" w:cstheme="minorHAnsi"/>
          <w:color w:val="auto"/>
        </w:rPr>
      </w:pPr>
      <w:r w:rsidRPr="006A3C91">
        <w:rPr>
          <w:rFonts w:asciiTheme="minorHAnsi" w:hAnsiTheme="minorHAnsi" w:cstheme="minorHAnsi"/>
          <w:b/>
          <w:bCs/>
          <w:color w:val="auto"/>
        </w:rPr>
        <w:t>KEYWORDS:</w:t>
      </w:r>
    </w:p>
    <w:p w14:paraId="2C81806C" w14:textId="77777777" w:rsidR="00C654B2" w:rsidRPr="006A3C91" w:rsidRDefault="00C654B2" w:rsidP="007A4DD6">
      <w:pPr>
        <w:rPr>
          <w:rFonts w:asciiTheme="minorHAnsi" w:hAnsiTheme="minorHAnsi" w:cstheme="minorHAnsi"/>
          <w:color w:val="auto"/>
        </w:rPr>
      </w:pPr>
    </w:p>
    <w:p w14:paraId="6C0B0781" w14:textId="1959FE67" w:rsidR="007A4DD6" w:rsidRPr="006A3C91" w:rsidRDefault="00C654B2" w:rsidP="007A4DD6">
      <w:pPr>
        <w:rPr>
          <w:rFonts w:asciiTheme="minorHAnsi" w:hAnsiTheme="minorHAnsi" w:cstheme="minorHAnsi"/>
          <w:color w:val="auto"/>
        </w:rPr>
      </w:pPr>
      <w:r w:rsidRPr="006A3C91">
        <w:rPr>
          <w:rFonts w:asciiTheme="minorHAnsi" w:hAnsiTheme="minorHAnsi" w:cstheme="minorHAnsi"/>
          <w:color w:val="auto"/>
        </w:rPr>
        <w:t>Flow cytometry, multicolor, T cell, lysosome, mitochondria, organelle-specific dyes</w:t>
      </w:r>
    </w:p>
    <w:p w14:paraId="1CB4E390" w14:textId="77777777" w:rsidR="006305D7" w:rsidRPr="006A3C91" w:rsidRDefault="006305D7" w:rsidP="001B1519">
      <w:pPr>
        <w:pStyle w:val="NormalWeb"/>
        <w:spacing w:before="0" w:beforeAutospacing="0" w:after="0" w:afterAutospacing="0"/>
        <w:rPr>
          <w:rFonts w:asciiTheme="minorHAnsi" w:hAnsiTheme="minorHAnsi" w:cstheme="minorHAnsi"/>
          <w:color w:val="auto"/>
        </w:rPr>
      </w:pPr>
    </w:p>
    <w:p w14:paraId="628AC4B5" w14:textId="78D3A3F1" w:rsidR="006305D7" w:rsidRPr="006A3C91" w:rsidRDefault="00086FF5" w:rsidP="001B1519">
      <w:pPr>
        <w:rPr>
          <w:rFonts w:asciiTheme="minorHAnsi" w:hAnsiTheme="minorHAnsi" w:cstheme="minorHAnsi"/>
          <w:color w:val="auto"/>
        </w:rPr>
      </w:pPr>
      <w:r w:rsidRPr="006A3C91">
        <w:rPr>
          <w:rFonts w:asciiTheme="minorHAnsi" w:hAnsiTheme="minorHAnsi" w:cstheme="minorHAnsi"/>
          <w:b/>
          <w:bCs/>
          <w:color w:val="auto"/>
        </w:rPr>
        <w:t>SUMMARY</w:t>
      </w:r>
      <w:r w:rsidR="006305D7" w:rsidRPr="006A3C91">
        <w:rPr>
          <w:rFonts w:asciiTheme="minorHAnsi" w:hAnsiTheme="minorHAnsi" w:cstheme="minorHAnsi"/>
          <w:b/>
          <w:bCs/>
          <w:color w:val="auto"/>
        </w:rPr>
        <w:t>:</w:t>
      </w:r>
    </w:p>
    <w:p w14:paraId="7CF045E1" w14:textId="77777777" w:rsidR="00C654B2" w:rsidRPr="006A3C91" w:rsidRDefault="00C654B2" w:rsidP="007A4DD6">
      <w:pPr>
        <w:rPr>
          <w:rFonts w:asciiTheme="minorHAnsi" w:hAnsiTheme="minorHAnsi" w:cstheme="minorHAnsi"/>
          <w:color w:val="auto"/>
        </w:rPr>
      </w:pPr>
    </w:p>
    <w:p w14:paraId="32798D51" w14:textId="4569D3CB" w:rsidR="007A4DD6" w:rsidRPr="006A3C91" w:rsidRDefault="00C654B2" w:rsidP="007A4DD6">
      <w:pPr>
        <w:rPr>
          <w:rFonts w:asciiTheme="minorHAnsi" w:hAnsiTheme="minorHAnsi" w:cstheme="minorHAnsi"/>
          <w:color w:val="auto"/>
        </w:rPr>
      </w:pPr>
      <w:r w:rsidRPr="006A3C91">
        <w:rPr>
          <w:rFonts w:asciiTheme="minorHAnsi" w:hAnsiTheme="minorHAnsi" w:cstheme="minorHAnsi"/>
          <w:color w:val="auto"/>
        </w:rPr>
        <w:t>This article illustrates a powerful method to quantify mitochondria or lysosomes in living cells. The combination of lysosome</w:t>
      </w:r>
      <w:r w:rsidR="00DE0DFC" w:rsidRPr="006A3C91">
        <w:rPr>
          <w:rFonts w:asciiTheme="minorHAnsi" w:hAnsiTheme="minorHAnsi" w:cstheme="minorHAnsi"/>
          <w:color w:val="auto"/>
        </w:rPr>
        <w:t>-</w:t>
      </w:r>
      <w:r w:rsidRPr="006A3C91">
        <w:rPr>
          <w:rFonts w:asciiTheme="minorHAnsi" w:hAnsiTheme="minorHAnsi" w:cstheme="minorHAnsi"/>
          <w:color w:val="auto"/>
        </w:rPr>
        <w:t xml:space="preserve"> or mitochondria-specific dyes with fluorescently conjugated antibodies against surface markers allows the quantification of these organelles in mixed cell populations, </w:t>
      </w:r>
      <w:r w:rsidR="00CB7E2C" w:rsidRPr="006A3C91">
        <w:rPr>
          <w:rFonts w:asciiTheme="minorHAnsi" w:hAnsiTheme="minorHAnsi" w:cstheme="minorHAnsi"/>
          <w:color w:val="auto"/>
        </w:rPr>
        <w:t>like</w:t>
      </w:r>
      <w:r w:rsidRPr="006A3C91">
        <w:rPr>
          <w:rFonts w:asciiTheme="minorHAnsi" w:hAnsiTheme="minorHAnsi" w:cstheme="minorHAnsi"/>
          <w:color w:val="auto"/>
        </w:rPr>
        <w:t xml:space="preserve"> primary cells harvested from tissue samples,</w:t>
      </w:r>
      <w:r w:rsidR="0028005D" w:rsidRPr="006A3C91">
        <w:rPr>
          <w:rFonts w:asciiTheme="minorHAnsi" w:hAnsiTheme="minorHAnsi" w:cstheme="minorHAnsi"/>
          <w:color w:val="auto"/>
        </w:rPr>
        <w:t xml:space="preserve"> by using multicolor flow cytometry.</w:t>
      </w:r>
    </w:p>
    <w:p w14:paraId="761028D6" w14:textId="77777777" w:rsidR="006305D7" w:rsidRPr="006A3C91" w:rsidRDefault="006305D7" w:rsidP="006A3C91">
      <w:pPr>
        <w:widowControl/>
        <w:jc w:val="left"/>
        <w:rPr>
          <w:color w:val="auto"/>
        </w:rPr>
      </w:pPr>
    </w:p>
    <w:p w14:paraId="64FB8590" w14:textId="48BD37AF" w:rsidR="006305D7" w:rsidRPr="006A3C91" w:rsidRDefault="006305D7" w:rsidP="001B1519">
      <w:pPr>
        <w:rPr>
          <w:rFonts w:asciiTheme="minorHAnsi" w:hAnsiTheme="minorHAnsi" w:cstheme="minorHAnsi"/>
          <w:color w:val="auto"/>
        </w:rPr>
      </w:pPr>
      <w:r w:rsidRPr="006A3C91">
        <w:rPr>
          <w:rFonts w:asciiTheme="minorHAnsi" w:hAnsiTheme="minorHAnsi" w:cstheme="minorHAnsi"/>
          <w:b/>
          <w:bCs/>
          <w:color w:val="auto"/>
        </w:rPr>
        <w:t>ABSTRACT:</w:t>
      </w:r>
    </w:p>
    <w:p w14:paraId="1E0E01AE" w14:textId="77777777" w:rsidR="0028005D" w:rsidRPr="006A3C91" w:rsidRDefault="0028005D" w:rsidP="001B1519">
      <w:pPr>
        <w:rPr>
          <w:rFonts w:asciiTheme="minorHAnsi" w:hAnsiTheme="minorHAnsi" w:cstheme="minorHAnsi"/>
          <w:color w:val="auto"/>
        </w:rPr>
      </w:pPr>
    </w:p>
    <w:p w14:paraId="69D456B9" w14:textId="73A3863A" w:rsidR="007A4DD6" w:rsidRPr="006A3C91" w:rsidRDefault="0028005D" w:rsidP="007A4DD6">
      <w:pPr>
        <w:rPr>
          <w:rFonts w:asciiTheme="minorHAnsi" w:hAnsiTheme="minorHAnsi" w:cstheme="minorHAnsi"/>
          <w:color w:val="auto"/>
        </w:rPr>
      </w:pPr>
      <w:r w:rsidRPr="006A3C91">
        <w:rPr>
          <w:rFonts w:asciiTheme="minorHAnsi" w:hAnsiTheme="minorHAnsi" w:cstheme="minorHAnsi"/>
          <w:color w:val="auto"/>
        </w:rPr>
        <w:t xml:space="preserve">T cells utilize different metabolic programs to match their functional needs during differentiation and proliferation. Mitochondria are crucial cellular components responsible for supplying cell energy; however, excess mitochondria also produce reactive oxygen species </w:t>
      </w:r>
      <w:r w:rsidR="00C72CB8" w:rsidRPr="006A3C91">
        <w:rPr>
          <w:rFonts w:asciiTheme="minorHAnsi" w:hAnsiTheme="minorHAnsi" w:cstheme="minorHAnsi"/>
          <w:color w:val="auto"/>
        </w:rPr>
        <w:t xml:space="preserve">(ROS) </w:t>
      </w:r>
      <w:r w:rsidRPr="006A3C91">
        <w:rPr>
          <w:rFonts w:asciiTheme="minorHAnsi" w:hAnsiTheme="minorHAnsi" w:cstheme="minorHAnsi"/>
          <w:color w:val="auto"/>
        </w:rPr>
        <w:t>that could cause cell death.</w:t>
      </w:r>
      <w:r w:rsidR="00CB7E2C" w:rsidRPr="006A3C91">
        <w:rPr>
          <w:rFonts w:asciiTheme="minorHAnsi" w:hAnsiTheme="minorHAnsi" w:cstheme="minorHAnsi"/>
          <w:color w:val="auto"/>
        </w:rPr>
        <w:t xml:space="preserve"> Therefore, the number of mitochondria must constantly be adjusted to fit the needs of the cells. This dynamic regulation is achieved in part through the function of lysosomes that remove surplus/damaged organelles and macromolecules. Hence</w:t>
      </w:r>
      <w:r w:rsidR="00E61B7D" w:rsidRPr="006A3C91">
        <w:rPr>
          <w:rFonts w:asciiTheme="minorHAnsi" w:hAnsiTheme="minorHAnsi" w:cstheme="minorHAnsi"/>
          <w:color w:val="auto"/>
        </w:rPr>
        <w:t>,</w:t>
      </w:r>
      <w:r w:rsidR="00CB7E2C" w:rsidRPr="006A3C91">
        <w:rPr>
          <w:rFonts w:asciiTheme="minorHAnsi" w:hAnsiTheme="minorHAnsi" w:cstheme="minorHAnsi"/>
          <w:color w:val="auto"/>
        </w:rPr>
        <w:t xml:space="preserve"> cellular mitochondrial and lysosomal contents are key indicators to evaluate the metabolic adjustment of cells. With the development of probes for organelles, well-characterized lysosome or mitochondria-specific dyes have become available in various formats to label cellular lysosomes and mitochondria. Multicolor flow cytometry is a common tool to profile cell phenotypes, and has the capability </w:t>
      </w:r>
      <w:r w:rsidR="00C72CB8" w:rsidRPr="006A3C91">
        <w:rPr>
          <w:rFonts w:asciiTheme="minorHAnsi" w:hAnsiTheme="minorHAnsi" w:cstheme="minorHAnsi"/>
          <w:color w:val="auto"/>
        </w:rPr>
        <w:t>to be integrated with other assays. Here, we present a detailed protocol of how to combine organelle-specific dyes</w:t>
      </w:r>
      <w:r w:rsidR="0082361F" w:rsidRPr="006A3C91">
        <w:rPr>
          <w:rFonts w:asciiTheme="minorHAnsi" w:hAnsiTheme="minorHAnsi" w:cstheme="minorHAnsi"/>
          <w:color w:val="auto"/>
        </w:rPr>
        <w:t xml:space="preserve"> </w:t>
      </w:r>
      <w:r w:rsidR="00C72CB8" w:rsidRPr="006A3C91">
        <w:rPr>
          <w:rFonts w:asciiTheme="minorHAnsi" w:hAnsiTheme="minorHAnsi" w:cstheme="minorHAnsi"/>
          <w:color w:val="auto"/>
        </w:rPr>
        <w:t xml:space="preserve">with surface markers staining to measure the </w:t>
      </w:r>
      <w:proofErr w:type="gramStart"/>
      <w:r w:rsidR="00C72CB8" w:rsidRPr="006A3C91">
        <w:rPr>
          <w:rFonts w:asciiTheme="minorHAnsi" w:hAnsiTheme="minorHAnsi" w:cstheme="minorHAnsi"/>
          <w:color w:val="auto"/>
        </w:rPr>
        <w:t>amount</w:t>
      </w:r>
      <w:proofErr w:type="gramEnd"/>
      <w:r w:rsidR="00C72CB8" w:rsidRPr="006A3C91">
        <w:rPr>
          <w:rFonts w:asciiTheme="minorHAnsi" w:hAnsiTheme="minorHAnsi" w:cstheme="minorHAnsi"/>
          <w:color w:val="auto"/>
        </w:rPr>
        <w:t xml:space="preserve"> of lysosomes and mitochondria in different T cell populations on </w:t>
      </w:r>
      <w:r w:rsidR="00476AC6" w:rsidRPr="006A3C91">
        <w:rPr>
          <w:rFonts w:asciiTheme="minorHAnsi" w:hAnsiTheme="minorHAnsi" w:cstheme="minorHAnsi"/>
          <w:color w:val="auto"/>
        </w:rPr>
        <w:t xml:space="preserve">a </w:t>
      </w:r>
      <w:r w:rsidR="00C72CB8" w:rsidRPr="006A3C91">
        <w:rPr>
          <w:rFonts w:asciiTheme="minorHAnsi" w:hAnsiTheme="minorHAnsi" w:cstheme="minorHAnsi"/>
          <w:color w:val="auto"/>
        </w:rPr>
        <w:t>flow cytometer.</w:t>
      </w:r>
    </w:p>
    <w:p w14:paraId="4C7D5FD5" w14:textId="77777777" w:rsidR="006305D7" w:rsidRPr="006A3C91" w:rsidRDefault="006305D7" w:rsidP="001B1519">
      <w:pPr>
        <w:rPr>
          <w:rFonts w:asciiTheme="minorHAnsi" w:hAnsiTheme="minorHAnsi" w:cstheme="minorHAnsi"/>
          <w:color w:val="auto"/>
        </w:rPr>
      </w:pPr>
    </w:p>
    <w:p w14:paraId="00D25F73" w14:textId="58B30B29" w:rsidR="006305D7" w:rsidRPr="006A3C91" w:rsidRDefault="006305D7" w:rsidP="001B1519">
      <w:pPr>
        <w:rPr>
          <w:rFonts w:asciiTheme="minorHAnsi" w:hAnsiTheme="minorHAnsi" w:cstheme="minorHAnsi"/>
          <w:color w:val="auto"/>
        </w:rPr>
      </w:pPr>
      <w:r w:rsidRPr="006A3C91">
        <w:rPr>
          <w:rFonts w:asciiTheme="minorHAnsi" w:hAnsiTheme="minorHAnsi" w:cstheme="minorHAnsi"/>
          <w:b/>
          <w:color w:val="auto"/>
        </w:rPr>
        <w:t>INTRODUCTION</w:t>
      </w:r>
      <w:r w:rsidRPr="006A3C91">
        <w:rPr>
          <w:rFonts w:asciiTheme="minorHAnsi" w:hAnsiTheme="minorHAnsi" w:cstheme="minorHAnsi"/>
          <w:b/>
          <w:bCs/>
          <w:color w:val="auto"/>
        </w:rPr>
        <w:t>:</w:t>
      </w:r>
    </w:p>
    <w:p w14:paraId="67C000CE" w14:textId="77777777" w:rsidR="00C72CB8" w:rsidRPr="006A3C91" w:rsidRDefault="00C72CB8" w:rsidP="001B1519">
      <w:pPr>
        <w:rPr>
          <w:rFonts w:asciiTheme="minorHAnsi" w:hAnsiTheme="minorHAnsi" w:cstheme="minorHAnsi"/>
          <w:color w:val="auto"/>
        </w:rPr>
      </w:pPr>
    </w:p>
    <w:p w14:paraId="45FFBA19" w14:textId="63614558" w:rsidR="007A4DD6" w:rsidRPr="006A3C91" w:rsidRDefault="00C72CB8" w:rsidP="007A4DD6">
      <w:pPr>
        <w:rPr>
          <w:rFonts w:asciiTheme="minorHAnsi" w:hAnsiTheme="minorHAnsi" w:cstheme="minorHAnsi"/>
          <w:color w:val="auto"/>
        </w:rPr>
      </w:pPr>
      <w:r w:rsidRPr="006A3C91">
        <w:rPr>
          <w:rFonts w:asciiTheme="minorHAnsi" w:hAnsiTheme="minorHAnsi" w:cstheme="minorHAnsi"/>
          <w:color w:val="auto"/>
        </w:rPr>
        <w:lastRenderedPageBreak/>
        <w:t xml:space="preserve">The activation and proliferation of T cells are critical steps for mounting successful immune responses. Recent advances suggest that the cellular metabolism is tightly associated with both the development and </w:t>
      </w:r>
      <w:r w:rsidR="00476AC6" w:rsidRPr="006A3C91">
        <w:rPr>
          <w:rFonts w:asciiTheme="minorHAnsi" w:hAnsiTheme="minorHAnsi" w:cstheme="minorHAnsi"/>
          <w:color w:val="auto"/>
        </w:rPr>
        <w:t xml:space="preserve">functions </w:t>
      </w:r>
      <w:r w:rsidRPr="006A3C91">
        <w:rPr>
          <w:rFonts w:asciiTheme="minorHAnsi" w:hAnsiTheme="minorHAnsi" w:cstheme="minorHAnsi"/>
          <w:color w:val="auto"/>
        </w:rPr>
        <w:t>of T</w:t>
      </w:r>
      <w:r w:rsidR="00DE0DFC" w:rsidRPr="006A3C91">
        <w:rPr>
          <w:rFonts w:asciiTheme="minorHAnsi" w:hAnsiTheme="minorHAnsi" w:cstheme="minorHAnsi"/>
          <w:color w:val="auto"/>
        </w:rPr>
        <w:t xml:space="preserve"> cells. For example, naive T cells rely largely on oxidative phosphorylation (OXPHOS) to meet the energy demand during the recirculation among secondary lymphoid organs. Upon activation, naive T cells undergo drastic metabolic reprogramming, including the induction of aerobic glycolysis to increase ATP production and to fulfil</w:t>
      </w:r>
      <w:r w:rsidR="00476AC6" w:rsidRPr="006A3C91">
        <w:rPr>
          <w:rFonts w:asciiTheme="minorHAnsi" w:hAnsiTheme="minorHAnsi" w:cstheme="minorHAnsi"/>
          <w:color w:val="auto"/>
        </w:rPr>
        <w:t>l</w:t>
      </w:r>
      <w:r w:rsidR="00DE0DFC" w:rsidRPr="006A3C91">
        <w:rPr>
          <w:rFonts w:asciiTheme="minorHAnsi" w:hAnsiTheme="minorHAnsi" w:cstheme="minorHAnsi"/>
          <w:color w:val="auto"/>
        </w:rPr>
        <w:t xml:space="preserve"> the tremendous metabolic demands during cell differentiation and proliferation. The cells that fail to follow through the metabolic needs d</w:t>
      </w:r>
      <w:r w:rsidR="006A3C91" w:rsidRPr="006A3C91">
        <w:rPr>
          <w:rFonts w:asciiTheme="minorHAnsi" w:hAnsiTheme="minorHAnsi" w:cstheme="minorHAnsi"/>
          <w:color w:val="auto"/>
        </w:rPr>
        <w:t>ie</w:t>
      </w:r>
      <w:r w:rsidR="006A3C91" w:rsidRPr="006A3C91">
        <w:rPr>
          <w:rFonts w:asciiTheme="minorHAnsi" w:hAnsiTheme="minorHAnsi" w:cstheme="minorHAnsi"/>
          <w:i/>
          <w:color w:val="auto"/>
        </w:rPr>
        <w:t xml:space="preserve"> </w:t>
      </w:r>
      <w:r w:rsidR="00DE0DFC" w:rsidRPr="006A3C91">
        <w:rPr>
          <w:rFonts w:asciiTheme="minorHAnsi" w:hAnsiTheme="minorHAnsi" w:cstheme="minorHAnsi"/>
          <w:color w:val="auto"/>
        </w:rPr>
        <w:t>by apoptosis</w:t>
      </w:r>
      <w:r w:rsidR="00DE0DFC" w:rsidRPr="006A3C91">
        <w:rPr>
          <w:rFonts w:asciiTheme="minorHAnsi" w:hAnsiTheme="minorHAnsi" w:cstheme="minorHAnsi"/>
          <w:color w:val="auto"/>
        </w:rPr>
        <w:fldChar w:fldCharType="begin">
          <w:fldData xml:space="preserve">PEVuZE5vdGU+PENpdGU+PEF1dGhvcj5CdWNrPC9BdXRob3I+PFllYXI+MjAxNTwvWWVhcj48UmVj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</w:fldData>
        </w:fldChar>
      </w:r>
      <w:r w:rsidR="00036B25" w:rsidRPr="006A3C91">
        <w:rPr>
          <w:rFonts w:asciiTheme="minorHAnsi" w:hAnsiTheme="minorHAnsi" w:cstheme="minorHAnsi"/>
          <w:color w:val="auto"/>
        </w:rPr>
        <w:instrText xml:space="preserve"> ADDIN EN.CITE </w:instrText>
      </w:r>
      <w:r w:rsidR="00036B25" w:rsidRPr="006A3C91">
        <w:rPr>
          <w:rFonts w:asciiTheme="minorHAnsi" w:hAnsiTheme="minorHAnsi" w:cstheme="minorHAnsi"/>
          <w:color w:val="auto"/>
        </w:rPr>
        <w:fldChar w:fldCharType="begin">
          <w:fldData xml:space="preserve">PEVuZE5vdGU+PENpdGU+PEF1dGhvcj5CdWNrPC9BdXRob3I+PFllYXI+MjAxNTwvWWVhcj48UmVj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</w:fldData>
        </w:fldChar>
      </w:r>
      <w:r w:rsidR="00036B25" w:rsidRPr="006A3C91">
        <w:rPr>
          <w:rFonts w:asciiTheme="minorHAnsi" w:hAnsiTheme="minorHAnsi" w:cstheme="minorHAnsi"/>
          <w:color w:val="auto"/>
        </w:rPr>
        <w:instrText xml:space="preserve"> ADDIN EN.CITE.DATA </w:instrText>
      </w:r>
      <w:r w:rsidR="00036B25" w:rsidRPr="006A3C91">
        <w:rPr>
          <w:rFonts w:asciiTheme="minorHAnsi" w:hAnsiTheme="minorHAnsi" w:cstheme="minorHAnsi"/>
          <w:color w:val="auto"/>
        </w:rPr>
      </w:r>
      <w:r w:rsidR="00036B25" w:rsidRPr="006A3C91">
        <w:rPr>
          <w:rFonts w:asciiTheme="minorHAnsi" w:hAnsiTheme="minorHAnsi" w:cstheme="minorHAnsi"/>
          <w:color w:val="auto"/>
        </w:rPr>
        <w:fldChar w:fldCharType="end"/>
      </w:r>
      <w:r w:rsidR="00DE0DFC" w:rsidRPr="006A3C91">
        <w:rPr>
          <w:rFonts w:asciiTheme="minorHAnsi" w:hAnsiTheme="minorHAnsi" w:cstheme="minorHAnsi"/>
          <w:color w:val="auto"/>
        </w:rPr>
      </w:r>
      <w:r w:rsidR="00DE0DFC" w:rsidRPr="006A3C91">
        <w:rPr>
          <w:rFonts w:asciiTheme="minorHAnsi" w:hAnsiTheme="minorHAnsi" w:cstheme="minorHAnsi"/>
          <w:color w:val="auto"/>
        </w:rPr>
        <w:fldChar w:fldCharType="separate"/>
      </w:r>
      <w:r w:rsidR="00036B25" w:rsidRPr="006A3C91">
        <w:rPr>
          <w:rFonts w:asciiTheme="minorHAnsi" w:hAnsiTheme="minorHAnsi" w:cstheme="minorHAnsi"/>
          <w:noProof/>
          <w:color w:val="auto"/>
          <w:vertAlign w:val="superscript"/>
        </w:rPr>
        <w:t>1,2</w:t>
      </w:r>
      <w:r w:rsidR="00DE0DFC" w:rsidRPr="006A3C91">
        <w:rPr>
          <w:rFonts w:asciiTheme="minorHAnsi" w:hAnsiTheme="minorHAnsi" w:cstheme="minorHAnsi"/>
          <w:color w:val="auto"/>
        </w:rPr>
        <w:fldChar w:fldCharType="end"/>
      </w:r>
      <w:r w:rsidR="00036B25" w:rsidRPr="006A3C91">
        <w:rPr>
          <w:rFonts w:asciiTheme="minorHAnsi" w:hAnsiTheme="minorHAnsi" w:cstheme="minorHAnsi"/>
          <w:color w:val="auto"/>
        </w:rPr>
        <w:t>. During the metabolic reprogramming, mitochondria play important roles since they are the organelles largely responsible for the production of ATP to supply energy for the cell, and the cellular mitochondria content fluctuates during metabolic switches throughout T cell development and activation</w:t>
      </w:r>
      <w:r w:rsidR="00BB085D" w:rsidRPr="006A3C91">
        <w:rPr>
          <w:rFonts w:asciiTheme="minorHAnsi" w:hAnsiTheme="minorHAnsi" w:cstheme="minorHAnsi"/>
          <w:color w:val="auto"/>
        </w:rPr>
        <w:fldChar w:fldCharType="begin"/>
      </w:r>
      <w:r w:rsidR="00BB085D" w:rsidRPr="006A3C91">
        <w:rPr>
          <w:rFonts w:asciiTheme="minorHAnsi" w:hAnsiTheme="minorHAnsi" w:cstheme="minorHAnsi"/>
          <w:color w:val="auto"/>
        </w:rPr>
        <w:instrText xml:space="preserve"> ADDIN EN.CITE &lt;EndNote&gt;&lt;Cite&gt;&lt;Author&gt;Pua&lt;/Author&gt;&lt;Year&gt;2009&lt;/Year&gt;&lt;RecNum&gt;1244&lt;/RecNum&gt;&lt;DisplayText&gt;&lt;style face="superscript"&gt;3&lt;/style&gt;&lt;/DisplayText&gt;&lt;record&gt;&lt;rec-number&gt;1244&lt;/rec-number&gt;&lt;foreign-keys&gt;&lt;key app="EN" db-id="t59z22zd2p9v27efv2i55sxhs0e99prfx02e" timestamp="1535744884"&gt;1244&lt;/key&gt;&lt;/foreign-keys&gt;&lt;ref-type name="Journal Article"&gt;17&lt;/ref-type&gt;&lt;contributors&gt;&lt;authors&gt;&lt;author&gt;Pua, H. H.&lt;/author&gt;&lt;author&gt;Guo, J.&lt;/author&gt;&lt;author&gt;Komatsu, M.&lt;/author&gt;&lt;author&gt;He, Y. W.&lt;/author&gt;&lt;/authors&gt;&lt;/contributors&gt;&lt;auth-address&gt;Department of Immunology, Duke University Medical Center, Durham, NC 27710, USA.&lt;/auth-address&gt;&lt;titles&gt;&lt;title&gt;Autophagy is essential for mitochondrial clearance in mature T lymphocytes&lt;/title&gt;&lt;secondary-title&gt;The Journal of Immunology&lt;/secondary-title&gt;&lt;/titles&gt;&lt;periodical&gt;&lt;full-title&gt;The Journal of Immunology&lt;/full-title&gt;&lt;/periodical&gt;&lt;pages&gt;4046-55&lt;/pages&gt;&lt;volume&gt;182&lt;/volume&gt;&lt;number&gt;7&lt;/number&gt;&lt;edition&gt;2009/03/21&lt;/edition&gt;&lt;keywords&gt;&lt;keyword&gt;Animals&lt;/keyword&gt;&lt;keyword&gt;Apoptosis/physiology&lt;/keyword&gt;&lt;keyword&gt;Autophagy/*physiology&lt;/keyword&gt;&lt;keyword&gt;Autophagy-Related Protein 7&lt;/keyword&gt;&lt;keyword&gt;Blotting, Western&lt;/keyword&gt;&lt;keyword&gt;Flow Cytometry&lt;/keyword&gt;&lt;keyword&gt;Mice&lt;/keyword&gt;&lt;keyword&gt;Mice, Transgenic&lt;/keyword&gt;&lt;keyword&gt;Microscopy, Electron, Transmission&lt;/keyword&gt;&lt;keyword&gt;Microtubule-Associated Proteins/*genetics&lt;/keyword&gt;&lt;keyword&gt;Mitochondria/*ultrastructure&lt;/keyword&gt;&lt;keyword&gt;Polymerase Chain Reaction&lt;/keyword&gt;&lt;keyword&gt;Reactive Oxygen Species&lt;/keyword&gt;&lt;keyword&gt;T-Lymphocytes/*metabolism/ultrastructure&lt;/keyword&gt;&lt;/keywords&gt;&lt;dates&gt;&lt;year&gt;2009&lt;/year&gt;&lt;pub-dates&gt;&lt;date&gt;Apr 1&lt;/date&gt;&lt;/pub-dates&gt;&lt;/dates&gt;&lt;isbn&gt;1550-6606 (Electronic)&amp;#xD;0022-1767 (Linking)&lt;/isbn&gt;&lt;accession-num&gt;19299702&lt;/accession-num&gt;&lt;urls&gt;&lt;related-urls&gt;&lt;url&gt;https://www.ncbi.nlm.nih.gov/pubmed/19299702&lt;/url&gt;&lt;/related-urls&gt;&lt;/urls&gt;&lt;electronic-resource-num&gt;10.4049/jimmunol.0801143&lt;/electronic-resource-num&gt;&lt;/record&gt;&lt;/Cite&gt;&lt;/EndNote&gt;</w:instrText>
      </w:r>
      <w:r w:rsidR="00BB085D" w:rsidRPr="006A3C91">
        <w:rPr>
          <w:rFonts w:asciiTheme="minorHAnsi" w:hAnsiTheme="minorHAnsi" w:cstheme="minorHAnsi"/>
          <w:color w:val="auto"/>
        </w:rPr>
        <w:fldChar w:fldCharType="separate"/>
      </w:r>
      <w:r w:rsidR="00BB085D" w:rsidRPr="006A3C91">
        <w:rPr>
          <w:rFonts w:asciiTheme="minorHAnsi" w:hAnsiTheme="minorHAnsi" w:cstheme="minorHAnsi"/>
          <w:noProof/>
          <w:color w:val="auto"/>
          <w:vertAlign w:val="superscript"/>
        </w:rPr>
        <w:t>3</w:t>
      </w:r>
      <w:r w:rsidR="00BB085D" w:rsidRPr="006A3C91">
        <w:rPr>
          <w:rFonts w:asciiTheme="minorHAnsi" w:hAnsiTheme="minorHAnsi" w:cstheme="minorHAnsi"/>
          <w:color w:val="auto"/>
        </w:rPr>
        <w:fldChar w:fldCharType="end"/>
      </w:r>
      <w:r w:rsidR="00BB085D" w:rsidRPr="006A3C91">
        <w:rPr>
          <w:rFonts w:asciiTheme="minorHAnsi" w:hAnsiTheme="minorHAnsi" w:cstheme="minorHAnsi"/>
          <w:color w:val="auto"/>
        </w:rPr>
        <w:t>. However, the accumulation of superfluous or damaged mitochondria can produce excess ROS that damage lipids, proteins</w:t>
      </w:r>
      <w:r w:rsidR="006A3C91">
        <w:rPr>
          <w:rFonts w:asciiTheme="minorHAnsi" w:hAnsiTheme="minorHAnsi" w:cstheme="minorHAnsi"/>
          <w:color w:val="auto"/>
        </w:rPr>
        <w:t>,</w:t>
      </w:r>
      <w:r w:rsidR="00BB085D" w:rsidRPr="006A3C91">
        <w:rPr>
          <w:rFonts w:asciiTheme="minorHAnsi" w:hAnsiTheme="minorHAnsi" w:cstheme="minorHAnsi"/>
          <w:color w:val="auto"/>
        </w:rPr>
        <w:t xml:space="preserve"> and DNA, and </w:t>
      </w:r>
      <w:r w:rsidR="00476AC6" w:rsidRPr="006A3C91">
        <w:rPr>
          <w:rFonts w:asciiTheme="minorHAnsi" w:hAnsiTheme="minorHAnsi" w:cstheme="minorHAnsi"/>
          <w:color w:val="auto"/>
        </w:rPr>
        <w:t xml:space="preserve">can </w:t>
      </w:r>
      <w:r w:rsidR="00BB085D" w:rsidRPr="006A3C91">
        <w:rPr>
          <w:rFonts w:asciiTheme="minorHAnsi" w:hAnsiTheme="minorHAnsi" w:cstheme="minorHAnsi"/>
          <w:color w:val="auto"/>
        </w:rPr>
        <w:t>eventually lead to cell death</w:t>
      </w:r>
      <w:r w:rsidR="00BB085D" w:rsidRPr="006A3C91">
        <w:rPr>
          <w:rFonts w:asciiTheme="minorHAnsi" w:hAnsiTheme="minorHAnsi" w:cstheme="minorHAnsi"/>
          <w:color w:val="auto"/>
        </w:rPr>
        <w:fldChar w:fldCharType="begin"/>
      </w:r>
      <w:r w:rsidR="00BB085D" w:rsidRPr="006A3C91">
        <w:rPr>
          <w:rFonts w:asciiTheme="minorHAnsi" w:hAnsiTheme="minorHAnsi" w:cstheme="minorHAnsi"/>
          <w:color w:val="auto"/>
        </w:rPr>
        <w:instrText xml:space="preserve"> ADDIN EN.CITE &lt;EndNote&gt;&lt;Cite&gt;&lt;Author&gt;Chao&lt;/Author&gt;&lt;Year&gt;2017&lt;/Year&gt;&lt;RecNum&gt;1245&lt;/RecNum&gt;&lt;DisplayText&gt;&lt;style face="superscript"&gt;4&lt;/style&gt;&lt;/DisplayText&gt;&lt;record&gt;&lt;rec-number&gt;1245&lt;/rec-number&gt;&lt;foreign-keys&gt;&lt;key app="EN" db-id="t59z22zd2p9v27efv2i55sxhs0e99prfx02e" timestamp="1535745231"&gt;1245&lt;/key&gt;&lt;/foreign-keys&gt;&lt;ref-type name="Journal Article"&gt;17&lt;/ref-type&gt;&lt;contributors&gt;&lt;authors&gt;&lt;author&gt;Chao, T.&lt;/author&gt;&lt;author&gt;Wang, H.&lt;/author&gt;&lt;author&gt;Ho, P. C.&lt;/author&gt;&lt;/authors&gt;&lt;/contributors&gt;&lt;auth-address&gt;Department of Fundamental Oncology, University of Lausanne, Lausanne, Switzerland.&amp;#xD;Ludwig Center for Cancer Research, University of Lausanne, Lausanne, Switzerland.&lt;/auth-address&gt;&lt;titles&gt;&lt;title&gt;Mitochondrial Control and Guidance of Cellular Activities of T Cells&lt;/title&gt;&lt;secondary-title&gt;Frontiers in Immunology&lt;/secondary-title&gt;&lt;/titles&gt;&lt;periodical&gt;&lt;full-title&gt;Frontiers in Immunology&lt;/full-title&gt;&lt;/periodical&gt;&lt;pages&gt;473&lt;/pages&gt;&lt;volume&gt;8&lt;/volume&gt;&lt;edition&gt;2017/05/10&lt;/edition&gt;&lt;keywords&gt;&lt;keyword&gt;T cell&lt;/keyword&gt;&lt;keyword&gt;immunometabolism&lt;/keyword&gt;&lt;keyword&gt;macrophage&lt;/keyword&gt;&lt;keyword&gt;mitochondrion&lt;/keyword&gt;&lt;keyword&gt;oxidative metabolism&lt;/keyword&gt;&lt;/keywords&gt;&lt;dates&gt;&lt;year&gt;2017&lt;/year&gt;&lt;/dates&gt;&lt;isbn&gt;1664-3224 (Print)&amp;#xD;1664-3224 (Linking)&lt;/isbn&gt;&lt;accession-num&gt;28484465&lt;/accession-num&gt;&lt;urls&gt;&lt;related-urls&gt;&lt;url&gt;https://www.ncbi.nlm.nih.gov/pubmed/28484465&lt;/url&gt;&lt;/related-urls&gt;&lt;/urls&gt;&lt;custom2&gt;PMC5401871&lt;/custom2&gt;&lt;electronic-resource-num&gt;10.3389/fimmu.2017.00473&lt;/electronic-resource-num&gt;&lt;/record&gt;&lt;/Cite&gt;&lt;/EndNote&gt;</w:instrText>
      </w:r>
      <w:r w:rsidR="00BB085D" w:rsidRPr="006A3C91">
        <w:rPr>
          <w:rFonts w:asciiTheme="minorHAnsi" w:hAnsiTheme="minorHAnsi" w:cstheme="minorHAnsi"/>
          <w:color w:val="auto"/>
        </w:rPr>
        <w:fldChar w:fldCharType="separate"/>
      </w:r>
      <w:r w:rsidR="00BB085D" w:rsidRPr="006A3C91">
        <w:rPr>
          <w:rFonts w:asciiTheme="minorHAnsi" w:hAnsiTheme="minorHAnsi" w:cstheme="minorHAnsi"/>
          <w:noProof/>
          <w:color w:val="auto"/>
          <w:vertAlign w:val="superscript"/>
        </w:rPr>
        <w:t>4</w:t>
      </w:r>
      <w:r w:rsidR="00BB085D" w:rsidRPr="006A3C91">
        <w:rPr>
          <w:rFonts w:asciiTheme="minorHAnsi" w:hAnsiTheme="minorHAnsi" w:cstheme="minorHAnsi"/>
          <w:color w:val="auto"/>
        </w:rPr>
        <w:fldChar w:fldCharType="end"/>
      </w:r>
    </w:p>
    <w:p w14:paraId="394BDFA9" w14:textId="2639F7E2" w:rsidR="00FE44A7" w:rsidRPr="006A3C91" w:rsidRDefault="00FE44A7" w:rsidP="007A4DD6">
      <w:pPr>
        <w:rPr>
          <w:rFonts w:asciiTheme="minorHAnsi" w:hAnsiTheme="minorHAnsi" w:cstheme="minorHAnsi"/>
          <w:color w:val="auto"/>
        </w:rPr>
      </w:pPr>
    </w:p>
    <w:p w14:paraId="18E76B9A" w14:textId="28B0CA8A" w:rsidR="00FE44A7" w:rsidRPr="006A3C91" w:rsidRDefault="00FE44A7" w:rsidP="007A4DD6">
      <w:pPr>
        <w:rPr>
          <w:rFonts w:asciiTheme="minorHAnsi" w:hAnsiTheme="minorHAnsi" w:cstheme="minorHAnsi"/>
          <w:color w:val="auto"/>
        </w:rPr>
      </w:pPr>
      <w:r w:rsidRPr="006A3C91">
        <w:rPr>
          <w:rFonts w:asciiTheme="minorHAnsi" w:hAnsiTheme="minorHAnsi" w:cstheme="minorHAnsi"/>
          <w:color w:val="auto"/>
        </w:rPr>
        <w:t>The excessive or damaged mitochondria resulting from metabolic alterations are removed by a specialized form of autophagy</w:t>
      </w:r>
      <w:r w:rsidRPr="006A3C91">
        <w:rPr>
          <w:rFonts w:asciiTheme="minorHAnsi" w:hAnsiTheme="minorHAnsi" w:cstheme="minorHAnsi"/>
          <w:color w:val="auto"/>
        </w:rPr>
        <w:fldChar w:fldCharType="begin"/>
      </w:r>
      <w:r w:rsidRPr="006A3C91">
        <w:rPr>
          <w:rFonts w:asciiTheme="minorHAnsi" w:hAnsiTheme="minorHAnsi" w:cstheme="minorHAnsi"/>
          <w:color w:val="auto"/>
        </w:rPr>
        <w:instrText xml:space="preserve"> ADDIN EN.CITE &lt;EndNote&gt;&lt;Cite&gt;&lt;Author&gt;Youle&lt;/Author&gt;&lt;Year&gt;2011&lt;/Year&gt;&lt;RecNum&gt;1266&lt;/RecNum&gt;&lt;DisplayText&gt;&lt;style face="superscript"&gt;5&lt;/style&gt;&lt;/DisplayText&gt;&lt;record&gt;&lt;rec-number&gt;1266&lt;/rec-number&gt;&lt;foreign-keys&gt;&lt;key app="EN" db-id="t59z22zd2p9v27efv2i55sxhs0e99prfx02e" timestamp="1535745856"&gt;1266&lt;/key&gt;&lt;/foreign-keys&gt;&lt;ref-type name="Journal Article"&gt;17&lt;/ref-type&gt;&lt;contributors&gt;&lt;authors&gt;&lt;author&gt;Youle, R. J.&lt;/author&gt;&lt;author&gt;Narendra, D. P.&lt;/author&gt;&lt;/authors&gt;&lt;/contributors&gt;&lt;auth-address&gt;Biochemistry Section, Surgical Neurology Branch, National Institute of Neurological Disorders and Stroke, National Institutes of Health, 35 Convent Drive, 2C-917, Bethesda, Maryland 20892, USA. youler@ninds.nih.gov&lt;/auth-address&gt;&lt;titles&gt;&lt;title&gt;Mechanisms of mitophagy&lt;/title&gt;&lt;secondary-title&gt;Nature Reviews Molecular Cell Biology&lt;/secondary-title&gt;&lt;/titles&gt;&lt;periodical&gt;&lt;full-title&gt;Nature Reviews Molecular Cell Biology&lt;/full-title&gt;&lt;/periodical&gt;&lt;pages&gt;9-14&lt;/pages&gt;&lt;volume&gt;12&lt;/volume&gt;&lt;number&gt;1&lt;/number&gt;&lt;edition&gt;2010/12/24&lt;/edition&gt;&lt;keywords&gt;&lt;keyword&gt;Animals&lt;/keyword&gt;&lt;keyword&gt;*Autophagy&lt;/keyword&gt;&lt;keyword&gt;*Erythrocytes/cytology&lt;/keyword&gt;&lt;keyword&gt;Humans&lt;/keyword&gt;&lt;keyword&gt;*Mitochondria&lt;/keyword&gt;&lt;keyword&gt;Models, Biological&lt;/keyword&gt;&lt;/keywords&gt;&lt;dates&gt;&lt;year&gt;2011&lt;/year&gt;&lt;pub-dates&gt;&lt;date&gt;Jan&lt;/date&gt;&lt;/pub-dates&gt;&lt;/dates&gt;&lt;isbn&gt;1471-0080 (Electronic)&amp;#xD;1471-0072 (Linking)&lt;/isbn&gt;&lt;accession-num&gt;21179058&lt;/accession-num&gt;&lt;urls&gt;&lt;related-urls&gt;&lt;url&gt;https://www.ncbi.nlm.nih.gov/pubmed/21179058&lt;/url&gt;&lt;/related-urls&gt;&lt;/urls&gt;&lt;custom2&gt;PMC4780047&lt;/custom2&gt;&lt;electronic-resource-num&gt;10.1038/nrm3028&lt;/electronic-resource-num&gt;&lt;/record&gt;&lt;/Cite&gt;&lt;/EndNote&gt;</w:instrText>
      </w:r>
      <w:r w:rsidRPr="006A3C91">
        <w:rPr>
          <w:rFonts w:asciiTheme="minorHAnsi" w:hAnsiTheme="minorHAnsi" w:cstheme="minorHAnsi"/>
          <w:color w:val="auto"/>
        </w:rPr>
        <w:fldChar w:fldCharType="separate"/>
      </w:r>
      <w:r w:rsidRPr="006A3C91">
        <w:rPr>
          <w:rFonts w:asciiTheme="minorHAnsi" w:hAnsiTheme="minorHAnsi" w:cstheme="minorHAnsi"/>
          <w:noProof/>
          <w:color w:val="auto"/>
          <w:vertAlign w:val="superscript"/>
        </w:rPr>
        <w:t>5</w:t>
      </w:r>
      <w:r w:rsidRPr="006A3C91">
        <w:rPr>
          <w:rFonts w:asciiTheme="minorHAnsi" w:hAnsiTheme="minorHAnsi" w:cstheme="minorHAnsi"/>
          <w:color w:val="auto"/>
        </w:rPr>
        <w:fldChar w:fldCharType="end"/>
      </w:r>
      <w:r w:rsidR="002E5A73" w:rsidRPr="006A3C91">
        <w:rPr>
          <w:rFonts w:asciiTheme="minorHAnsi" w:hAnsiTheme="minorHAnsi" w:cstheme="minorHAnsi"/>
          <w:color w:val="auto"/>
        </w:rPr>
        <w:t>, known as mitophagy. Mitochondria are wrapped by autophagosomes and then fused with lysosomes for degradation. These close communications between mitochondria and lysosomes have generated great interest</w:t>
      </w:r>
      <w:r w:rsidR="002E5A73" w:rsidRPr="006A3C91">
        <w:rPr>
          <w:rFonts w:asciiTheme="minorHAnsi" w:hAnsiTheme="minorHAnsi" w:cstheme="minorHAnsi"/>
          <w:color w:val="auto"/>
        </w:rPr>
        <w:fldChar w:fldCharType="begin">
          <w:fldData xml:space="preserve">PEVuZE5vdGU+PENpdGU+PEF1dGhvcj5EaW9nbzwvQXV0aG9yPjxZZWFyPjIwMTg8L1llYXI+PFJl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</w:fldData>
        </w:fldChar>
      </w:r>
      <w:r w:rsidR="002E5A73" w:rsidRPr="006A3C91">
        <w:rPr>
          <w:rFonts w:asciiTheme="minorHAnsi" w:hAnsiTheme="minorHAnsi" w:cstheme="minorHAnsi"/>
          <w:color w:val="auto"/>
        </w:rPr>
        <w:instrText xml:space="preserve"> ADDIN EN.CITE </w:instrText>
      </w:r>
      <w:r w:rsidR="002E5A73" w:rsidRPr="006A3C91">
        <w:rPr>
          <w:rFonts w:asciiTheme="minorHAnsi" w:hAnsiTheme="minorHAnsi" w:cstheme="minorHAnsi"/>
          <w:color w:val="auto"/>
        </w:rPr>
        <w:fldChar w:fldCharType="begin">
          <w:fldData xml:space="preserve">PEVuZE5vdGU+PENpdGU+PEF1dGhvcj5EaW9nbzwvQXV0aG9yPjxZZWFyPjIwMTg8L1llYXI+PFJl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</w:fldData>
        </w:fldChar>
      </w:r>
      <w:r w:rsidR="002E5A73" w:rsidRPr="006A3C91">
        <w:rPr>
          <w:rFonts w:asciiTheme="minorHAnsi" w:hAnsiTheme="minorHAnsi" w:cstheme="minorHAnsi"/>
          <w:color w:val="auto"/>
        </w:rPr>
        <w:instrText xml:space="preserve"> ADDIN EN.CITE.DATA </w:instrText>
      </w:r>
      <w:r w:rsidR="002E5A73" w:rsidRPr="006A3C91">
        <w:rPr>
          <w:rFonts w:asciiTheme="minorHAnsi" w:hAnsiTheme="minorHAnsi" w:cstheme="minorHAnsi"/>
          <w:color w:val="auto"/>
        </w:rPr>
      </w:r>
      <w:r w:rsidR="002E5A73" w:rsidRPr="006A3C91">
        <w:rPr>
          <w:rFonts w:asciiTheme="minorHAnsi" w:hAnsiTheme="minorHAnsi" w:cstheme="minorHAnsi"/>
          <w:color w:val="auto"/>
        </w:rPr>
        <w:fldChar w:fldCharType="end"/>
      </w:r>
      <w:r w:rsidR="002E5A73" w:rsidRPr="006A3C91">
        <w:rPr>
          <w:rFonts w:asciiTheme="minorHAnsi" w:hAnsiTheme="minorHAnsi" w:cstheme="minorHAnsi"/>
          <w:color w:val="auto"/>
        </w:rPr>
      </w:r>
      <w:r w:rsidR="002E5A73" w:rsidRPr="006A3C91">
        <w:rPr>
          <w:rFonts w:asciiTheme="minorHAnsi" w:hAnsiTheme="minorHAnsi" w:cstheme="minorHAnsi"/>
          <w:color w:val="auto"/>
        </w:rPr>
        <w:fldChar w:fldCharType="separate"/>
      </w:r>
      <w:r w:rsidR="002E5A73" w:rsidRPr="006A3C91">
        <w:rPr>
          <w:rFonts w:asciiTheme="minorHAnsi" w:hAnsiTheme="minorHAnsi" w:cstheme="minorHAnsi"/>
          <w:noProof/>
          <w:color w:val="auto"/>
          <w:vertAlign w:val="superscript"/>
        </w:rPr>
        <w:t>6,7</w:t>
      </w:r>
      <w:r w:rsidR="002E5A73" w:rsidRPr="006A3C91">
        <w:rPr>
          <w:rFonts w:asciiTheme="minorHAnsi" w:hAnsiTheme="minorHAnsi" w:cstheme="minorHAnsi"/>
          <w:color w:val="auto"/>
        </w:rPr>
        <w:fldChar w:fldCharType="end"/>
      </w:r>
      <w:r w:rsidR="00984200" w:rsidRPr="006A3C91">
        <w:rPr>
          <w:rFonts w:asciiTheme="minorHAnsi" w:hAnsiTheme="minorHAnsi" w:cstheme="minorHAnsi"/>
          <w:color w:val="auto"/>
        </w:rPr>
        <w:t xml:space="preserve">. For example, oxidative stress stimulates mitochondria to form mitochondria-derived vesicles (MDVs) that are targeted to lysosomes for degradation in a phosphatase and </w:t>
      </w:r>
      <w:proofErr w:type="spellStart"/>
      <w:r w:rsidR="00984200" w:rsidRPr="006A3C91">
        <w:rPr>
          <w:rFonts w:asciiTheme="minorHAnsi" w:hAnsiTheme="minorHAnsi" w:cstheme="minorHAnsi"/>
          <w:color w:val="auto"/>
        </w:rPr>
        <w:t>tensin</w:t>
      </w:r>
      <w:proofErr w:type="spellEnd"/>
      <w:r w:rsidR="00984200" w:rsidRPr="006A3C91">
        <w:rPr>
          <w:rFonts w:asciiTheme="minorHAnsi" w:hAnsiTheme="minorHAnsi" w:cstheme="minorHAnsi"/>
          <w:color w:val="auto"/>
        </w:rPr>
        <w:t xml:space="preserve"> homolog (PTEN)-induced putative kinase 1 (PINK1) and parkin (an E3 ubiquitin ligase) dependent manner</w:t>
      </w:r>
      <w:r w:rsidR="00984200" w:rsidRPr="006A3C91">
        <w:rPr>
          <w:rFonts w:asciiTheme="minorHAnsi" w:hAnsiTheme="minorHAnsi" w:cstheme="minorHAnsi"/>
          <w:color w:val="auto"/>
        </w:rPr>
        <w:fldChar w:fldCharType="begin"/>
      </w:r>
      <w:r w:rsidR="00984200" w:rsidRPr="006A3C91">
        <w:rPr>
          <w:rFonts w:asciiTheme="minorHAnsi" w:hAnsiTheme="minorHAnsi" w:cstheme="minorHAnsi"/>
          <w:color w:val="auto"/>
        </w:rPr>
        <w:instrText xml:space="preserve"> ADDIN EN.CITE &lt;EndNote&gt;&lt;Cite&gt;&lt;Author&gt;McLelland&lt;/Author&gt;&lt;Year&gt;2014&lt;/Year&gt;&lt;RecNum&gt;1270&lt;/RecNum&gt;&lt;DisplayText&gt;&lt;style face="superscript"&gt;8&lt;/style&gt;&lt;/DisplayText&gt;&lt;record&gt;&lt;rec-number&gt;1270&lt;/rec-number&gt;&lt;foreign-keys&gt;&lt;key app="EN" db-id="t59z22zd2p9v27efv2i55sxhs0e99prfx02e" timestamp="1535747765"&gt;1270&lt;/key&gt;&lt;/foreign-keys&gt;&lt;ref-type name="Journal Article"&gt;17&lt;/ref-type&gt;&lt;contributors&gt;&lt;authors&gt;&lt;author&gt;McLelland, Gian‐Luca&lt;/author&gt;&lt;author&gt;Soubannier, Vincent&lt;/author&gt;&lt;author&gt;Chen, Carol X.&lt;/author&gt;&lt;author&gt;McBride, Heidi M.&lt;/author&gt;&lt;author&gt;Fon, Edward A.&lt;/author&gt;&lt;/authors&gt;&lt;/contributors&gt;&lt;titles&gt;&lt;title&gt;Parkin and PINK1 function in a vesicular trafficking pathway regulating mitochondrial quality control&lt;/title&gt;&lt;secondary-title&gt;The EMBO Journal&lt;/secondary-title&gt;&lt;tertiary-title&gt;295&lt;/tertiary-title&gt;&lt;/titles&gt;&lt;periodical&gt;&lt;full-title&gt;The EMBO Journal&lt;/full-title&gt;&lt;/periodical&gt;&lt;pages&gt;282&lt;/pages&gt;&lt;volume&gt;33&lt;/volume&gt;&lt;number&gt;4&lt;/number&gt;&lt;section&gt;282&lt;/section&gt;&lt;dates&gt;&lt;year&gt;2014&lt;/year&gt;&lt;/dates&gt;&lt;work-type&gt;10.1002/embj.201385902&lt;/work-type&gt;&lt;urls&gt;&lt;related-urls&gt;&lt;url&gt;http://emboj.embopress.org/content/33/4/282.abstract&lt;/url&gt;&lt;/related-urls&gt;&lt;/urls&gt;&lt;/record&gt;&lt;/Cite&gt;&lt;/EndNote&gt;</w:instrText>
      </w:r>
      <w:r w:rsidR="00984200" w:rsidRPr="006A3C91">
        <w:rPr>
          <w:rFonts w:asciiTheme="minorHAnsi" w:hAnsiTheme="minorHAnsi" w:cstheme="minorHAnsi"/>
          <w:color w:val="auto"/>
        </w:rPr>
        <w:fldChar w:fldCharType="separate"/>
      </w:r>
      <w:r w:rsidR="00984200" w:rsidRPr="006A3C91">
        <w:rPr>
          <w:rFonts w:asciiTheme="minorHAnsi" w:hAnsiTheme="minorHAnsi" w:cstheme="minorHAnsi"/>
          <w:noProof/>
          <w:color w:val="auto"/>
          <w:vertAlign w:val="superscript"/>
        </w:rPr>
        <w:t>8</w:t>
      </w:r>
      <w:r w:rsidR="00984200" w:rsidRPr="006A3C91">
        <w:rPr>
          <w:rFonts w:asciiTheme="minorHAnsi" w:hAnsiTheme="minorHAnsi" w:cstheme="minorHAnsi"/>
          <w:color w:val="auto"/>
        </w:rPr>
        <w:fldChar w:fldCharType="end"/>
      </w:r>
      <w:r w:rsidR="0015608E" w:rsidRPr="006A3C91">
        <w:rPr>
          <w:rFonts w:asciiTheme="minorHAnsi" w:hAnsiTheme="minorHAnsi" w:cstheme="minorHAnsi"/>
          <w:color w:val="auto"/>
        </w:rPr>
        <w:t>. It was also found that mitophagy is essential for beige-to-white adipocyte transition</w:t>
      </w:r>
      <w:r w:rsidR="0015608E" w:rsidRPr="006A3C91">
        <w:rPr>
          <w:rFonts w:asciiTheme="minorHAnsi" w:hAnsiTheme="minorHAnsi" w:cstheme="minorHAnsi"/>
          <w:color w:val="auto"/>
        </w:rPr>
        <w:fldChar w:fldCharType="begin">
          <w:fldData xml:space="preserve">PEVuZE5vdGU+PENpdGU+PEF1dGhvcj5XcmlnaHRvbjwvQXV0aG9yPjxZZWFyPjIwMTY8L1llYXI+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</w:fldData>
        </w:fldChar>
      </w:r>
      <w:r w:rsidR="0015608E" w:rsidRPr="006A3C91">
        <w:rPr>
          <w:rFonts w:asciiTheme="minorHAnsi" w:hAnsiTheme="minorHAnsi" w:cstheme="minorHAnsi"/>
          <w:color w:val="auto"/>
        </w:rPr>
        <w:instrText xml:space="preserve"> ADDIN EN.CITE </w:instrText>
      </w:r>
      <w:r w:rsidR="0015608E" w:rsidRPr="006A3C91">
        <w:rPr>
          <w:rFonts w:asciiTheme="minorHAnsi" w:hAnsiTheme="minorHAnsi" w:cstheme="minorHAnsi"/>
          <w:color w:val="auto"/>
        </w:rPr>
        <w:fldChar w:fldCharType="begin">
          <w:fldData xml:space="preserve">PEVuZE5vdGU+PENpdGU+PEF1dGhvcj5XcmlnaHRvbjwvQXV0aG9yPjxZZWFyPjIwMTY8L1llYXI+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</w:fldData>
        </w:fldChar>
      </w:r>
      <w:r w:rsidR="0015608E" w:rsidRPr="006A3C91">
        <w:rPr>
          <w:rFonts w:asciiTheme="minorHAnsi" w:hAnsiTheme="minorHAnsi" w:cstheme="minorHAnsi"/>
          <w:color w:val="auto"/>
        </w:rPr>
        <w:instrText xml:space="preserve"> ADDIN EN.CITE.DATA </w:instrText>
      </w:r>
      <w:r w:rsidR="0015608E" w:rsidRPr="006A3C91">
        <w:rPr>
          <w:rFonts w:asciiTheme="minorHAnsi" w:hAnsiTheme="minorHAnsi" w:cstheme="minorHAnsi"/>
          <w:color w:val="auto"/>
        </w:rPr>
      </w:r>
      <w:r w:rsidR="0015608E" w:rsidRPr="006A3C91">
        <w:rPr>
          <w:rFonts w:asciiTheme="minorHAnsi" w:hAnsiTheme="minorHAnsi" w:cstheme="minorHAnsi"/>
          <w:color w:val="auto"/>
        </w:rPr>
        <w:fldChar w:fldCharType="end"/>
      </w:r>
      <w:r w:rsidR="0015608E" w:rsidRPr="006A3C91">
        <w:rPr>
          <w:rFonts w:asciiTheme="minorHAnsi" w:hAnsiTheme="minorHAnsi" w:cstheme="minorHAnsi"/>
          <w:color w:val="auto"/>
        </w:rPr>
      </w:r>
      <w:r w:rsidR="0015608E" w:rsidRPr="006A3C91">
        <w:rPr>
          <w:rFonts w:asciiTheme="minorHAnsi" w:hAnsiTheme="minorHAnsi" w:cstheme="minorHAnsi"/>
          <w:color w:val="auto"/>
        </w:rPr>
        <w:fldChar w:fldCharType="separate"/>
      </w:r>
      <w:r w:rsidR="0015608E" w:rsidRPr="006A3C91">
        <w:rPr>
          <w:rFonts w:asciiTheme="minorHAnsi" w:hAnsiTheme="minorHAnsi" w:cstheme="minorHAnsi"/>
          <w:noProof/>
          <w:color w:val="auto"/>
          <w:vertAlign w:val="superscript"/>
        </w:rPr>
        <w:t>9,10</w:t>
      </w:r>
      <w:r w:rsidR="0015608E" w:rsidRPr="006A3C91">
        <w:rPr>
          <w:rFonts w:asciiTheme="minorHAnsi" w:hAnsiTheme="minorHAnsi" w:cstheme="minorHAnsi"/>
          <w:color w:val="auto"/>
        </w:rPr>
        <w:fldChar w:fldCharType="end"/>
      </w:r>
      <w:r w:rsidR="0015608E" w:rsidRPr="006A3C91">
        <w:rPr>
          <w:rFonts w:asciiTheme="minorHAnsi" w:hAnsiTheme="minorHAnsi" w:cstheme="minorHAnsi"/>
          <w:color w:val="auto"/>
        </w:rPr>
        <w:t>. More importantly, lysosomes are not merely a degradation compartment, but also a regulator of cellular signaling. Excessive substrate accumulation due to enzyme deficiencies results in lysosomal dysfunction by disrupting lysosomal membrane permeability and affects Ca</w:t>
      </w:r>
      <w:r w:rsidR="0015608E" w:rsidRPr="006A3C91">
        <w:rPr>
          <w:rFonts w:asciiTheme="minorHAnsi" w:hAnsiTheme="minorHAnsi" w:cstheme="minorHAnsi"/>
          <w:color w:val="auto"/>
          <w:vertAlign w:val="superscript"/>
        </w:rPr>
        <w:t>2+</w:t>
      </w:r>
      <w:r w:rsidR="0015608E" w:rsidRPr="006A3C91">
        <w:rPr>
          <w:rFonts w:asciiTheme="minorHAnsi" w:hAnsiTheme="minorHAnsi" w:cstheme="minorHAnsi"/>
          <w:color w:val="auto"/>
        </w:rPr>
        <w:t xml:space="preserve"> homeostasis</w:t>
      </w:r>
      <w:r w:rsidR="0015608E" w:rsidRPr="006A3C91">
        <w:rPr>
          <w:rFonts w:asciiTheme="minorHAnsi" w:hAnsiTheme="minorHAnsi" w:cstheme="minorHAnsi"/>
          <w:color w:val="auto"/>
        </w:rPr>
        <w:fldChar w:fldCharType="begin"/>
      </w:r>
      <w:r w:rsidR="0015608E" w:rsidRPr="006A3C91">
        <w:rPr>
          <w:rFonts w:asciiTheme="minorHAnsi" w:hAnsiTheme="minorHAnsi" w:cstheme="minorHAnsi"/>
          <w:color w:val="auto"/>
        </w:rPr>
        <w:instrText xml:space="preserve"> ADDIN EN.CITE &lt;EndNote&gt;&lt;Cite&gt;&lt;Author&gt;Settembre&lt;/Author&gt;&lt;Year&gt;2013&lt;/Year&gt;&lt;RecNum&gt;1283&lt;/RecNum&gt;&lt;DisplayText&gt;&lt;style face="superscript"&gt;11&lt;/style&gt;&lt;/DisplayText&gt;&lt;record&gt;&lt;rec-number&gt;1283&lt;/rec-number&gt;&lt;foreign-keys&gt;&lt;key app="EN" db-id="t59z22zd2p9v27efv2i55sxhs0e99prfx02e" timestamp="1535748489"&gt;1283&lt;/key&gt;&lt;/foreign-keys&gt;&lt;ref-type name="Journal Article"&gt;17&lt;/ref-type&gt;&lt;contributors&gt;&lt;authors&gt;&lt;author&gt;Settembre, C.&lt;/author&gt;&lt;author&gt;Fraldi, A.&lt;/author&gt;&lt;author&gt;Medina, D. L.&lt;/author&gt;&lt;author&gt;Ballabio, A.&lt;/author&gt;&lt;/authors&gt;&lt;/contributors&gt;&lt;auth-address&gt;Telethon Institute of Genetics and Medicine (TIGEM), Via Pietro Castellino 111, 80131, Naples, Italy.&lt;/auth-address&gt;&lt;titles&gt;&lt;title&gt;Signals from the lysosome: a control centre for cellular clearance and energy metabolism&lt;/title&gt;&lt;secondary-title&gt;Nature Reviews Molecular Cell Biology&lt;/secondary-title&gt;&lt;/titles&gt;&lt;periodical&gt;&lt;full-title&gt;Nature Reviews Molecular Cell Biology&lt;/full-title&gt;&lt;/periodical&gt;&lt;pages&gt;283-96&lt;/pages&gt;&lt;volume&gt;14&lt;/volume&gt;&lt;number&gt;5&lt;/number&gt;&lt;edition&gt;2013/04/24&lt;/edition&gt;&lt;keywords&gt;&lt;keyword&gt;Animals&lt;/keyword&gt;&lt;keyword&gt;Energy Metabolism&lt;/keyword&gt;&lt;keyword&gt;Humans&lt;/keyword&gt;&lt;keyword&gt;Lysosomes/metabolism/*physiology&lt;/keyword&gt;&lt;keyword&gt;Signal Transduction&lt;/keyword&gt;&lt;/keywords&gt;&lt;dates&gt;&lt;year&gt;2013&lt;/year&gt;&lt;pub-dates&gt;&lt;date&gt;May&lt;/date&gt;&lt;/pub-dates&gt;&lt;/dates&gt;&lt;isbn&gt;1471-0080 (Electronic)&amp;#xD;1471-0072 (Linking)&lt;/isbn&gt;&lt;accession-num&gt;23609508&lt;/accession-num&gt;&lt;urls&gt;&lt;related-urls&gt;&lt;url&gt;https://www.ncbi.nlm.nih.gov/pubmed/23609508&lt;/url&gt;&lt;/related-urls&gt;&lt;/urls&gt;&lt;custom2&gt;PMC4387238&lt;/custom2&gt;&lt;electronic-resource-num&gt;10.1038/nrm3565&lt;/electronic-resource-num&gt;&lt;/record&gt;&lt;/Cite&gt;&lt;/EndNote&gt;</w:instrText>
      </w:r>
      <w:r w:rsidR="0015608E" w:rsidRPr="006A3C91">
        <w:rPr>
          <w:rFonts w:asciiTheme="minorHAnsi" w:hAnsiTheme="minorHAnsi" w:cstheme="minorHAnsi"/>
          <w:color w:val="auto"/>
        </w:rPr>
        <w:fldChar w:fldCharType="separate"/>
      </w:r>
      <w:r w:rsidR="0015608E" w:rsidRPr="006A3C91">
        <w:rPr>
          <w:rFonts w:asciiTheme="minorHAnsi" w:hAnsiTheme="minorHAnsi" w:cstheme="minorHAnsi"/>
          <w:noProof/>
          <w:color w:val="auto"/>
          <w:vertAlign w:val="superscript"/>
        </w:rPr>
        <w:t>11</w:t>
      </w:r>
      <w:r w:rsidR="0015608E" w:rsidRPr="006A3C91">
        <w:rPr>
          <w:rFonts w:asciiTheme="minorHAnsi" w:hAnsiTheme="minorHAnsi" w:cstheme="minorHAnsi"/>
          <w:color w:val="auto"/>
        </w:rPr>
        <w:fldChar w:fldCharType="end"/>
      </w:r>
      <w:r w:rsidR="00960252" w:rsidRPr="006A3C91">
        <w:rPr>
          <w:rFonts w:asciiTheme="minorHAnsi" w:hAnsiTheme="minorHAnsi" w:cstheme="minorHAnsi"/>
          <w:color w:val="auto"/>
        </w:rPr>
        <w:t>. The T cell functional defects in lysosomal acid lipase (LAL</w:t>
      </w:r>
      <w:r w:rsidR="00A32E50" w:rsidRPr="006A3C91">
        <w:rPr>
          <w:rFonts w:asciiTheme="minorHAnsi" w:hAnsiTheme="minorHAnsi" w:cstheme="minorHAnsi"/>
          <w:color w:val="auto"/>
        </w:rPr>
        <w:t>)</w:t>
      </w:r>
      <w:r w:rsidR="00960252" w:rsidRPr="006A3C91">
        <w:rPr>
          <w:rFonts w:asciiTheme="minorHAnsi" w:hAnsiTheme="minorHAnsi" w:cstheme="minorHAnsi"/>
          <w:color w:val="auto"/>
        </w:rPr>
        <w:fldChar w:fldCharType="begin">
          <w:fldData xml:space="preserve">PEVuZE5vdGU+PENpdGU+PEF1dGhvcj5RdTwvQXV0aG9yPjxZZWFyPjIwMDk8L1llYXI+PFJlY051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</w:fldData>
        </w:fldChar>
      </w:r>
      <w:r w:rsidR="00960252" w:rsidRPr="006A3C91">
        <w:rPr>
          <w:rFonts w:asciiTheme="minorHAnsi" w:hAnsiTheme="minorHAnsi" w:cstheme="minorHAnsi"/>
          <w:color w:val="auto"/>
        </w:rPr>
        <w:instrText xml:space="preserve"> ADDIN EN.CITE </w:instrText>
      </w:r>
      <w:r w:rsidR="00960252" w:rsidRPr="006A3C91">
        <w:rPr>
          <w:rFonts w:asciiTheme="minorHAnsi" w:hAnsiTheme="minorHAnsi" w:cstheme="minorHAnsi"/>
          <w:color w:val="auto"/>
        </w:rPr>
        <w:fldChar w:fldCharType="begin">
          <w:fldData xml:space="preserve">PEVuZE5vdGU+PENpdGU+PEF1dGhvcj5RdTwvQXV0aG9yPjxZZWFyPjIwMDk8L1llYXI+PFJlY051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</w:fldData>
        </w:fldChar>
      </w:r>
      <w:r w:rsidR="00960252" w:rsidRPr="006A3C91">
        <w:rPr>
          <w:rFonts w:asciiTheme="minorHAnsi" w:hAnsiTheme="minorHAnsi" w:cstheme="minorHAnsi"/>
          <w:color w:val="auto"/>
        </w:rPr>
        <w:instrText xml:space="preserve"> ADDIN EN.CITE.DATA </w:instrText>
      </w:r>
      <w:r w:rsidR="00960252" w:rsidRPr="006A3C91">
        <w:rPr>
          <w:rFonts w:asciiTheme="minorHAnsi" w:hAnsiTheme="minorHAnsi" w:cstheme="minorHAnsi"/>
          <w:color w:val="auto"/>
        </w:rPr>
      </w:r>
      <w:r w:rsidR="00960252" w:rsidRPr="006A3C91">
        <w:rPr>
          <w:rFonts w:asciiTheme="minorHAnsi" w:hAnsiTheme="minorHAnsi" w:cstheme="minorHAnsi"/>
          <w:color w:val="auto"/>
        </w:rPr>
        <w:fldChar w:fldCharType="end"/>
      </w:r>
      <w:r w:rsidR="00960252" w:rsidRPr="006A3C91">
        <w:rPr>
          <w:rFonts w:asciiTheme="minorHAnsi" w:hAnsiTheme="minorHAnsi" w:cstheme="minorHAnsi"/>
          <w:color w:val="auto"/>
        </w:rPr>
      </w:r>
      <w:r w:rsidR="00960252" w:rsidRPr="006A3C91">
        <w:rPr>
          <w:rFonts w:asciiTheme="minorHAnsi" w:hAnsiTheme="minorHAnsi" w:cstheme="minorHAnsi"/>
          <w:color w:val="auto"/>
        </w:rPr>
        <w:fldChar w:fldCharType="separate"/>
      </w:r>
      <w:r w:rsidR="00960252" w:rsidRPr="006A3C91">
        <w:rPr>
          <w:rFonts w:asciiTheme="minorHAnsi" w:hAnsiTheme="minorHAnsi" w:cstheme="minorHAnsi"/>
          <w:noProof/>
          <w:color w:val="auto"/>
          <w:vertAlign w:val="superscript"/>
        </w:rPr>
        <w:t>12</w:t>
      </w:r>
      <w:r w:rsidR="00960252" w:rsidRPr="006A3C91">
        <w:rPr>
          <w:rFonts w:asciiTheme="minorHAnsi" w:hAnsiTheme="minorHAnsi" w:cstheme="minorHAnsi"/>
          <w:color w:val="auto"/>
        </w:rPr>
        <w:fldChar w:fldCharType="end"/>
      </w:r>
      <w:r w:rsidR="00960252" w:rsidRPr="006A3C91">
        <w:rPr>
          <w:rFonts w:asciiTheme="minorHAnsi" w:hAnsiTheme="minorHAnsi" w:cstheme="minorHAnsi"/>
          <w:color w:val="auto"/>
        </w:rPr>
        <w:t xml:space="preserve"> or lysosomal metabolite transporter knockout mouse model</w:t>
      </w:r>
      <w:r w:rsidR="00960252" w:rsidRPr="006A3C91">
        <w:rPr>
          <w:rFonts w:asciiTheme="minorHAnsi" w:hAnsiTheme="minorHAnsi" w:cstheme="minorHAnsi"/>
          <w:color w:val="auto"/>
        </w:rPr>
        <w:fldChar w:fldCharType="begin">
          <w:fldData xml:space="preserve">PEVuZE5vdGU+PENpdGU+PEF1dGhvcj5XZWk8L0F1dGhvcj48WWVhcj4yMDE4PC9ZZWFyPjxSZWNO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</w:fldData>
        </w:fldChar>
      </w:r>
      <w:r w:rsidR="00960252" w:rsidRPr="006A3C91">
        <w:rPr>
          <w:rFonts w:asciiTheme="minorHAnsi" w:hAnsiTheme="minorHAnsi" w:cstheme="minorHAnsi"/>
          <w:color w:val="auto"/>
        </w:rPr>
        <w:instrText xml:space="preserve"> ADDIN EN.CITE </w:instrText>
      </w:r>
      <w:r w:rsidR="00960252" w:rsidRPr="006A3C91">
        <w:rPr>
          <w:rFonts w:asciiTheme="minorHAnsi" w:hAnsiTheme="minorHAnsi" w:cstheme="minorHAnsi"/>
          <w:color w:val="auto"/>
        </w:rPr>
        <w:fldChar w:fldCharType="begin">
          <w:fldData xml:space="preserve">PEVuZE5vdGU+PENpdGU+PEF1dGhvcj5XZWk8L0F1dGhvcj48WWVhcj4yMDE4PC9ZZWFyPjxSZWNO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</w:fldData>
        </w:fldChar>
      </w:r>
      <w:r w:rsidR="00960252" w:rsidRPr="006A3C91">
        <w:rPr>
          <w:rFonts w:asciiTheme="minorHAnsi" w:hAnsiTheme="minorHAnsi" w:cstheme="minorHAnsi"/>
          <w:color w:val="auto"/>
        </w:rPr>
        <w:instrText xml:space="preserve"> ADDIN EN.CITE.DATA </w:instrText>
      </w:r>
      <w:r w:rsidR="00960252" w:rsidRPr="006A3C91">
        <w:rPr>
          <w:rFonts w:asciiTheme="minorHAnsi" w:hAnsiTheme="minorHAnsi" w:cstheme="minorHAnsi"/>
          <w:color w:val="auto"/>
        </w:rPr>
      </w:r>
      <w:r w:rsidR="00960252" w:rsidRPr="006A3C91">
        <w:rPr>
          <w:rFonts w:asciiTheme="minorHAnsi" w:hAnsiTheme="minorHAnsi" w:cstheme="minorHAnsi"/>
          <w:color w:val="auto"/>
        </w:rPr>
        <w:fldChar w:fldCharType="end"/>
      </w:r>
      <w:r w:rsidR="00960252" w:rsidRPr="006A3C91">
        <w:rPr>
          <w:rFonts w:asciiTheme="minorHAnsi" w:hAnsiTheme="minorHAnsi" w:cstheme="minorHAnsi"/>
          <w:color w:val="auto"/>
        </w:rPr>
      </w:r>
      <w:r w:rsidR="00960252" w:rsidRPr="006A3C91">
        <w:rPr>
          <w:rFonts w:asciiTheme="minorHAnsi" w:hAnsiTheme="minorHAnsi" w:cstheme="minorHAnsi"/>
          <w:color w:val="auto"/>
        </w:rPr>
        <w:fldChar w:fldCharType="separate"/>
      </w:r>
      <w:r w:rsidR="00960252" w:rsidRPr="006A3C91">
        <w:rPr>
          <w:rFonts w:asciiTheme="minorHAnsi" w:hAnsiTheme="minorHAnsi" w:cstheme="minorHAnsi"/>
          <w:noProof/>
          <w:color w:val="auto"/>
          <w:vertAlign w:val="superscript"/>
        </w:rPr>
        <w:t>13</w:t>
      </w:r>
      <w:r w:rsidR="00960252" w:rsidRPr="006A3C91">
        <w:rPr>
          <w:rFonts w:asciiTheme="minorHAnsi" w:hAnsiTheme="minorHAnsi" w:cstheme="minorHAnsi"/>
          <w:color w:val="auto"/>
        </w:rPr>
        <w:fldChar w:fldCharType="end"/>
      </w:r>
      <w:r w:rsidR="00960252" w:rsidRPr="006A3C91">
        <w:rPr>
          <w:rFonts w:asciiTheme="minorHAnsi" w:hAnsiTheme="minorHAnsi" w:cstheme="minorHAnsi"/>
          <w:color w:val="auto"/>
        </w:rPr>
        <w:t xml:space="preserve"> further showed the importance of lysosomes in maintaining T cell homeostasis. </w:t>
      </w:r>
      <w:r w:rsidR="00A32E50" w:rsidRPr="006A3C91">
        <w:rPr>
          <w:rFonts w:asciiTheme="minorHAnsi" w:hAnsiTheme="minorHAnsi" w:cstheme="minorHAnsi"/>
          <w:color w:val="auto"/>
        </w:rPr>
        <w:t>Both mitochondria and lysosomes are inseparable parts of cellular metabolic regulation. Therefore, measurement of cellular mitochondrial content has been a crucial indicator to evaluate the T cell metabolic and functional status.</w:t>
      </w:r>
    </w:p>
    <w:p w14:paraId="27FDF3BE" w14:textId="652C88D5" w:rsidR="00A32E50" w:rsidRPr="006A3C91" w:rsidRDefault="00A32E50" w:rsidP="007A4DD6">
      <w:pPr>
        <w:rPr>
          <w:rFonts w:asciiTheme="minorHAnsi" w:hAnsiTheme="minorHAnsi" w:cstheme="minorHAnsi"/>
          <w:color w:val="auto"/>
        </w:rPr>
      </w:pPr>
    </w:p>
    <w:p w14:paraId="32223625" w14:textId="3376C38C" w:rsidR="00542CA6" w:rsidRPr="006A3C91" w:rsidRDefault="00A32E50" w:rsidP="007A4DD6">
      <w:pPr>
        <w:rPr>
          <w:rFonts w:asciiTheme="minorHAnsi" w:hAnsiTheme="minorHAnsi" w:cstheme="minorHAnsi"/>
          <w:color w:val="auto"/>
        </w:rPr>
      </w:pPr>
      <w:r w:rsidRPr="006A3C91">
        <w:rPr>
          <w:rFonts w:asciiTheme="minorHAnsi" w:hAnsiTheme="minorHAnsi" w:cstheme="minorHAnsi"/>
          <w:color w:val="auto"/>
        </w:rPr>
        <w:t xml:space="preserve">Assays commonly used to quantify cellular mitochondrial or lysosomal contents include immunoblot, electron microscopy, immunofluorescent (IF) </w:t>
      </w:r>
      <w:r w:rsidR="007D1079" w:rsidRPr="006A3C91">
        <w:rPr>
          <w:rFonts w:asciiTheme="minorHAnsi" w:hAnsiTheme="minorHAnsi" w:cstheme="minorHAnsi"/>
          <w:color w:val="auto"/>
        </w:rPr>
        <w:t>staining</w:t>
      </w:r>
      <w:r w:rsidR="00A96D71">
        <w:rPr>
          <w:rFonts w:asciiTheme="minorHAnsi" w:hAnsiTheme="minorHAnsi" w:cstheme="minorHAnsi"/>
          <w:color w:val="auto"/>
        </w:rPr>
        <w:t xml:space="preserve">, and </w:t>
      </w:r>
      <w:r w:rsidRPr="006A3C91">
        <w:rPr>
          <w:rFonts w:asciiTheme="minorHAnsi" w:hAnsiTheme="minorHAnsi" w:cstheme="minorHAnsi"/>
          <w:color w:val="auto"/>
        </w:rPr>
        <w:t>PCR analysis of mitochondrial DNA copy numbers</w:t>
      </w:r>
      <w:r w:rsidR="00ED2D90" w:rsidRPr="006A3C91">
        <w:rPr>
          <w:rFonts w:asciiTheme="minorHAnsi" w:hAnsiTheme="minorHAnsi" w:cstheme="minorHAnsi"/>
          <w:color w:val="auto"/>
        </w:rPr>
        <w:fldChar w:fldCharType="begin">
          <w:fldData xml:space="preserve">PEVuZE5vdGU+PENpdGU+PEF1dGhvcj5CYWl4YXVsaTwvQXV0aG9yPjxZZWFyPjIwMTU8L1llYXI+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</w:fldData>
        </w:fldChar>
      </w:r>
      <w:r w:rsidR="007D1079" w:rsidRPr="006A3C91">
        <w:rPr>
          <w:rFonts w:asciiTheme="minorHAnsi" w:hAnsiTheme="minorHAnsi" w:cstheme="minorHAnsi"/>
          <w:color w:val="auto"/>
        </w:rPr>
        <w:instrText xml:space="preserve"> ADDIN EN.CITE </w:instrText>
      </w:r>
      <w:r w:rsidR="007D1079" w:rsidRPr="006A3C91">
        <w:rPr>
          <w:rFonts w:asciiTheme="minorHAnsi" w:hAnsiTheme="minorHAnsi" w:cstheme="minorHAnsi"/>
          <w:color w:val="auto"/>
        </w:rPr>
        <w:fldChar w:fldCharType="begin">
          <w:fldData xml:space="preserve">PEVuZE5vdGU+PENpdGU+PEF1dGhvcj5CYWl4YXVsaTwvQXV0aG9yPjxZZWFyPjIwMTU8L1llYXI+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</w:fldData>
        </w:fldChar>
      </w:r>
      <w:r w:rsidR="007D1079" w:rsidRPr="006A3C91">
        <w:rPr>
          <w:rFonts w:asciiTheme="minorHAnsi" w:hAnsiTheme="minorHAnsi" w:cstheme="minorHAnsi"/>
          <w:color w:val="auto"/>
        </w:rPr>
        <w:instrText xml:space="preserve"> ADDIN EN.CITE.DATA </w:instrText>
      </w:r>
      <w:r w:rsidR="007D1079" w:rsidRPr="006A3C91">
        <w:rPr>
          <w:rFonts w:asciiTheme="minorHAnsi" w:hAnsiTheme="minorHAnsi" w:cstheme="minorHAnsi"/>
          <w:color w:val="auto"/>
        </w:rPr>
      </w:r>
      <w:r w:rsidR="007D1079" w:rsidRPr="006A3C91">
        <w:rPr>
          <w:rFonts w:asciiTheme="minorHAnsi" w:hAnsiTheme="minorHAnsi" w:cstheme="minorHAnsi"/>
          <w:color w:val="auto"/>
        </w:rPr>
        <w:fldChar w:fldCharType="end"/>
      </w:r>
      <w:r w:rsidR="00ED2D90" w:rsidRPr="006A3C91">
        <w:rPr>
          <w:rFonts w:asciiTheme="minorHAnsi" w:hAnsiTheme="minorHAnsi" w:cstheme="minorHAnsi"/>
          <w:color w:val="auto"/>
        </w:rPr>
      </w:r>
      <w:r w:rsidR="00ED2D90" w:rsidRPr="006A3C91">
        <w:rPr>
          <w:rFonts w:asciiTheme="minorHAnsi" w:hAnsiTheme="minorHAnsi" w:cstheme="minorHAnsi"/>
          <w:color w:val="auto"/>
        </w:rPr>
        <w:fldChar w:fldCharType="separate"/>
      </w:r>
      <w:r w:rsidR="000C0409" w:rsidRPr="006A3C91">
        <w:rPr>
          <w:rFonts w:asciiTheme="minorHAnsi" w:hAnsiTheme="minorHAnsi" w:cstheme="minorHAnsi"/>
          <w:noProof/>
          <w:color w:val="auto"/>
          <w:vertAlign w:val="superscript"/>
        </w:rPr>
        <w:t>14-16</w:t>
      </w:r>
      <w:r w:rsidR="00ED2D90" w:rsidRPr="006A3C91">
        <w:rPr>
          <w:rFonts w:asciiTheme="minorHAnsi" w:hAnsiTheme="minorHAnsi" w:cstheme="minorHAnsi"/>
          <w:color w:val="auto"/>
        </w:rPr>
        <w:fldChar w:fldCharType="end"/>
      </w:r>
      <w:r w:rsidR="007D1079" w:rsidRPr="006A3C91">
        <w:rPr>
          <w:rFonts w:asciiTheme="minorHAnsi" w:hAnsiTheme="minorHAnsi" w:cstheme="minorHAnsi"/>
          <w:color w:val="auto"/>
        </w:rPr>
        <w:t>. While immunoblot can quantitatively compare protein levels across different samples and electron or IF microscopy can visualize the morphological hallmarks of these organelles</w:t>
      </w:r>
      <w:r w:rsidR="007D1079" w:rsidRPr="006A3C91">
        <w:rPr>
          <w:rFonts w:asciiTheme="minorHAnsi" w:hAnsiTheme="minorHAnsi" w:cstheme="minorHAnsi"/>
          <w:color w:val="auto"/>
        </w:rPr>
        <w:fldChar w:fldCharType="begin"/>
      </w:r>
      <w:r w:rsidR="009F2338" w:rsidRPr="006A3C91">
        <w:rPr>
          <w:rFonts w:asciiTheme="minorHAnsi" w:hAnsiTheme="minorHAnsi" w:cstheme="minorHAnsi"/>
          <w:color w:val="auto"/>
        </w:rPr>
        <w:instrText xml:space="preserve"> ADDIN EN.CITE &lt;EndNote&gt;&lt;Cite&gt;&lt;Author&gt;Ding&lt;/Author&gt;&lt;RecNum&gt;1240&lt;/RecNum&gt;&lt;DisplayText&gt;&lt;style face="superscript"&gt;17&lt;/style&gt;&lt;/DisplayText&gt;&lt;record&gt;&lt;rec-number&gt;1240&lt;/rec-number&gt;&lt;foreign-keys&gt;&lt;key app="EN" db-id="t59z22zd2p9v27efv2i55sxhs0e99prfx02e" timestamp="1531678543"&gt;1240&lt;/key&gt;&lt;/foreign-keys&gt;&lt;ref-type name="Journal Article"&gt;17&lt;/ref-type&gt;&lt;contributors&gt;&lt;authors&gt;&lt;author&gt;Ding, W. X.&lt;/author&gt;&lt;author&gt;Yin, X. M.&lt;/author&gt;&lt;/authors&gt;&lt;translated-authors&gt;&lt;author&gt;Biol, Chem&lt;/author&gt;&lt;/translated-authors&gt;&lt;/contributors&gt;&lt;auth-address&gt;Department of Pharmacology, Toxicology, and Therapeutics, University of Kansas Medical Center, Kansas City, KS 66160, USA. wxding@kumc.edu FAU - Yin, Xiao-Ming&lt;/auth-address&gt;&lt;titles&gt;&lt;title&gt;Mitophagy: mechanisms, pathophysiological roles, and analysis&lt;/title&gt;&lt;/titles&gt;&lt;number&gt;1437-4315 (Electronic)&lt;/number&gt;&lt;dates&gt;&lt;/dates&gt;&lt;urls&gt;&lt;/urls&gt;&lt;remote-database-provider&gt;2012 Jul&lt;/remote-database-provider&gt;&lt;research-notes&gt;0 (Mitochondrial Proteins)&lt;/research-notes&gt;&lt;language&gt;eng&lt;/language&gt;&lt;/record&gt;&lt;/Cite&gt;&lt;/EndNote&gt;</w:instrText>
      </w:r>
      <w:r w:rsidR="007D1079" w:rsidRPr="006A3C91">
        <w:rPr>
          <w:rFonts w:asciiTheme="minorHAnsi" w:hAnsiTheme="minorHAnsi" w:cstheme="minorHAnsi"/>
          <w:color w:val="auto"/>
        </w:rPr>
        <w:fldChar w:fldCharType="separate"/>
      </w:r>
      <w:r w:rsidR="009F2338" w:rsidRPr="006A3C91">
        <w:rPr>
          <w:rFonts w:asciiTheme="minorHAnsi" w:hAnsiTheme="minorHAnsi" w:cstheme="minorHAnsi"/>
          <w:noProof/>
          <w:color w:val="auto"/>
          <w:vertAlign w:val="superscript"/>
        </w:rPr>
        <w:t>17</w:t>
      </w:r>
      <w:r w:rsidR="007D1079" w:rsidRPr="006A3C91">
        <w:rPr>
          <w:rFonts w:asciiTheme="minorHAnsi" w:hAnsiTheme="minorHAnsi" w:cstheme="minorHAnsi"/>
          <w:color w:val="auto"/>
        </w:rPr>
        <w:fldChar w:fldCharType="end"/>
      </w:r>
      <w:r w:rsidR="009F2338" w:rsidRPr="006A3C91">
        <w:rPr>
          <w:rFonts w:asciiTheme="minorHAnsi" w:hAnsiTheme="minorHAnsi" w:cstheme="minorHAnsi"/>
          <w:color w:val="auto"/>
        </w:rPr>
        <w:t xml:space="preserve">, these assays bear certain technical drawbacks. For example, it is time consuming to acquire </w:t>
      </w:r>
      <w:proofErr w:type="gramStart"/>
      <w:r w:rsidR="009F2338" w:rsidRPr="006A3C91">
        <w:rPr>
          <w:rFonts w:asciiTheme="minorHAnsi" w:hAnsiTheme="minorHAnsi" w:cstheme="minorHAnsi"/>
          <w:color w:val="auto"/>
        </w:rPr>
        <w:t>sufficient number of</w:t>
      </w:r>
      <w:proofErr w:type="gramEnd"/>
      <w:r w:rsidR="009F2338" w:rsidRPr="006A3C91">
        <w:rPr>
          <w:rFonts w:asciiTheme="minorHAnsi" w:hAnsiTheme="minorHAnsi" w:cstheme="minorHAnsi"/>
          <w:color w:val="auto"/>
        </w:rPr>
        <w:t xml:space="preserve"> cell images with high magnification and resolution</w:t>
      </w:r>
      <w:r w:rsidR="00476AC6" w:rsidRPr="006A3C91">
        <w:rPr>
          <w:rFonts w:asciiTheme="minorHAnsi" w:hAnsiTheme="minorHAnsi" w:cstheme="minorHAnsi"/>
          <w:color w:val="auto"/>
        </w:rPr>
        <w:t xml:space="preserve"> or</w:t>
      </w:r>
      <w:r w:rsidR="009F2338" w:rsidRPr="006A3C91">
        <w:rPr>
          <w:rFonts w:asciiTheme="minorHAnsi" w:hAnsiTheme="minorHAnsi" w:cstheme="minorHAnsi"/>
          <w:color w:val="auto"/>
        </w:rPr>
        <w:t xml:space="preserve"> to compare the expression levels of a protein across dozens of samples, making these assays considered</w:t>
      </w:r>
      <w:r w:rsidR="00A96D71">
        <w:rPr>
          <w:rFonts w:asciiTheme="minorHAnsi" w:hAnsiTheme="minorHAnsi" w:cstheme="minorHAnsi"/>
          <w:color w:val="auto"/>
        </w:rPr>
        <w:t xml:space="preserve"> to be</w:t>
      </w:r>
      <w:r w:rsidR="009F2338" w:rsidRPr="006A3C91">
        <w:rPr>
          <w:rFonts w:asciiTheme="minorHAnsi" w:hAnsiTheme="minorHAnsi" w:cstheme="minorHAnsi"/>
          <w:color w:val="auto"/>
        </w:rPr>
        <w:t xml:space="preserve"> low throughput methods. Moreover, these assays can only be applied to homogenous cell </w:t>
      </w:r>
      <w:r w:rsidR="00E03C48" w:rsidRPr="006A3C91">
        <w:rPr>
          <w:rFonts w:asciiTheme="minorHAnsi" w:hAnsiTheme="minorHAnsi" w:cstheme="minorHAnsi"/>
          <w:color w:val="auto"/>
        </w:rPr>
        <w:t>population, such as cell lines, but not to tissue samples that are compose</w:t>
      </w:r>
      <w:r w:rsidR="0099059A" w:rsidRPr="006A3C91">
        <w:rPr>
          <w:rFonts w:asciiTheme="minorHAnsi" w:hAnsiTheme="minorHAnsi" w:cstheme="minorHAnsi"/>
          <w:color w:val="auto"/>
        </w:rPr>
        <w:t>d</w:t>
      </w:r>
      <w:r w:rsidR="00E03C48" w:rsidRPr="006A3C91">
        <w:rPr>
          <w:rFonts w:asciiTheme="minorHAnsi" w:hAnsiTheme="minorHAnsi" w:cstheme="minorHAnsi"/>
          <w:color w:val="auto"/>
        </w:rPr>
        <w:t xml:space="preserve"> of mixed populations. </w:t>
      </w:r>
    </w:p>
    <w:p w14:paraId="66393369" w14:textId="77777777" w:rsidR="00440324" w:rsidRPr="006A3C91" w:rsidRDefault="00440324" w:rsidP="007A4DD6">
      <w:pPr>
        <w:rPr>
          <w:rFonts w:asciiTheme="minorHAnsi" w:hAnsiTheme="minorHAnsi" w:cstheme="minorHAnsi"/>
          <w:color w:val="auto"/>
          <w:lang w:eastAsia="zh-TW"/>
        </w:rPr>
      </w:pPr>
    </w:p>
    <w:p w14:paraId="788A4365" w14:textId="2455C01E" w:rsidR="00A32E50" w:rsidRPr="006A3C91" w:rsidRDefault="00E03C48" w:rsidP="007A4DD6">
      <w:pPr>
        <w:rPr>
          <w:rFonts w:asciiTheme="minorHAnsi" w:hAnsiTheme="minorHAnsi" w:cstheme="minorHAnsi"/>
          <w:color w:val="auto"/>
          <w:lang w:eastAsia="zh-TW"/>
        </w:rPr>
      </w:pPr>
      <w:r w:rsidRPr="006A3C91">
        <w:rPr>
          <w:rFonts w:asciiTheme="minorHAnsi" w:hAnsiTheme="minorHAnsi" w:cstheme="minorHAnsi"/>
          <w:color w:val="auto"/>
        </w:rPr>
        <w:t>It is also difficult to apply these assays to rare population</w:t>
      </w:r>
      <w:r w:rsidR="00C00FF3" w:rsidRPr="006A3C91">
        <w:rPr>
          <w:rFonts w:asciiTheme="minorHAnsi" w:hAnsiTheme="minorHAnsi" w:cstheme="minorHAnsi"/>
          <w:color w:val="auto"/>
        </w:rPr>
        <w:t>s</w:t>
      </w:r>
      <w:r w:rsidRPr="006A3C91">
        <w:rPr>
          <w:rFonts w:asciiTheme="minorHAnsi" w:hAnsiTheme="minorHAnsi" w:cstheme="minorHAnsi"/>
          <w:color w:val="auto"/>
        </w:rPr>
        <w:t xml:space="preserve">, </w:t>
      </w:r>
      <w:r w:rsidR="00542CA6" w:rsidRPr="006A3C91">
        <w:rPr>
          <w:rFonts w:asciiTheme="minorHAnsi" w:hAnsiTheme="minorHAnsi" w:cstheme="minorHAnsi"/>
          <w:color w:val="auto"/>
        </w:rPr>
        <w:t xml:space="preserve">for which </w:t>
      </w:r>
      <w:r w:rsidR="00824508" w:rsidRPr="006A3C91">
        <w:rPr>
          <w:rFonts w:asciiTheme="minorHAnsi" w:hAnsiTheme="minorHAnsi" w:cstheme="minorHAnsi"/>
          <w:color w:val="auto"/>
        </w:rPr>
        <w:t>the</w:t>
      </w:r>
      <w:r w:rsidR="00542CA6" w:rsidRPr="006A3C91">
        <w:rPr>
          <w:rFonts w:asciiTheme="minorHAnsi" w:hAnsiTheme="minorHAnsi" w:cstheme="minorHAnsi"/>
          <w:color w:val="auto"/>
        </w:rPr>
        <w:t xml:space="preserve"> requirement of minimal cell number</w:t>
      </w:r>
      <w:r w:rsidR="002C55F7" w:rsidRPr="006A3C91">
        <w:rPr>
          <w:rFonts w:asciiTheme="minorHAnsi" w:hAnsiTheme="minorHAnsi" w:cstheme="minorHAnsi"/>
          <w:color w:val="auto"/>
        </w:rPr>
        <w:t>s</w:t>
      </w:r>
      <w:r w:rsidR="00542CA6" w:rsidRPr="006A3C91">
        <w:rPr>
          <w:rFonts w:asciiTheme="minorHAnsi" w:hAnsiTheme="minorHAnsi" w:cstheme="minorHAnsi"/>
          <w:color w:val="auto"/>
        </w:rPr>
        <w:t xml:space="preserve"> from 10</w:t>
      </w:r>
      <w:r w:rsidR="00542CA6" w:rsidRPr="006A3C91">
        <w:rPr>
          <w:rFonts w:asciiTheme="minorHAnsi" w:hAnsiTheme="minorHAnsi" w:cstheme="minorHAnsi"/>
          <w:color w:val="auto"/>
          <w:vertAlign w:val="superscript"/>
        </w:rPr>
        <w:t>6</w:t>
      </w:r>
      <w:r w:rsidR="00542CA6" w:rsidRPr="006A3C91">
        <w:rPr>
          <w:rFonts w:asciiTheme="minorHAnsi" w:hAnsiTheme="minorHAnsi" w:cstheme="minorHAnsi"/>
          <w:color w:val="auto"/>
        </w:rPr>
        <w:t xml:space="preserve"> to 10</w:t>
      </w:r>
      <w:r w:rsidR="00542CA6" w:rsidRPr="006A3C91">
        <w:rPr>
          <w:rFonts w:asciiTheme="minorHAnsi" w:hAnsiTheme="minorHAnsi" w:cstheme="minorHAnsi"/>
          <w:color w:val="auto"/>
          <w:vertAlign w:val="superscript"/>
        </w:rPr>
        <w:t>8</w:t>
      </w:r>
      <w:r w:rsidR="00542CA6" w:rsidRPr="006A3C91">
        <w:rPr>
          <w:rFonts w:asciiTheme="minorHAnsi" w:hAnsiTheme="minorHAnsi" w:cstheme="minorHAnsi"/>
          <w:color w:val="auto"/>
        </w:rPr>
        <w:t xml:space="preserve"> is </w:t>
      </w:r>
      <w:r w:rsidR="00C00FF3" w:rsidRPr="006A3C91">
        <w:rPr>
          <w:rFonts w:asciiTheme="minorHAnsi" w:hAnsiTheme="minorHAnsi" w:cstheme="minorHAnsi"/>
          <w:color w:val="auto"/>
        </w:rPr>
        <w:t xml:space="preserve">impossible to </w:t>
      </w:r>
      <w:r w:rsidR="002C55F7" w:rsidRPr="006A3C91">
        <w:rPr>
          <w:rFonts w:asciiTheme="minorHAnsi" w:hAnsiTheme="minorHAnsi" w:cstheme="minorHAnsi"/>
          <w:color w:val="auto"/>
        </w:rPr>
        <w:t>meet</w:t>
      </w:r>
      <w:r w:rsidR="00542CA6" w:rsidRPr="006A3C91">
        <w:rPr>
          <w:rFonts w:asciiTheme="minorHAnsi" w:hAnsiTheme="minorHAnsi" w:cstheme="minorHAnsi"/>
          <w:color w:val="auto"/>
        </w:rPr>
        <w:t xml:space="preserve">. Finally, cells are usually lysed or fixed during </w:t>
      </w:r>
      <w:r w:rsidR="00542CA6" w:rsidRPr="006A3C91">
        <w:rPr>
          <w:rFonts w:asciiTheme="minorHAnsi" w:hAnsiTheme="minorHAnsi" w:cstheme="minorHAnsi"/>
          <w:color w:val="auto"/>
        </w:rPr>
        <w:lastRenderedPageBreak/>
        <w:t xml:space="preserve">the process, making them incompatible with other methods to extract further information. </w:t>
      </w:r>
      <w:r w:rsidR="001D2573" w:rsidRPr="006A3C91">
        <w:rPr>
          <w:rFonts w:asciiTheme="minorHAnsi" w:hAnsiTheme="minorHAnsi" w:cstheme="minorHAnsi"/>
          <w:color w:val="auto"/>
        </w:rPr>
        <w:t>Compared with the traditional methods, fluorescent-based flow cytometry has a relatively high throughput</w:t>
      </w:r>
      <w:r w:rsidR="00744189" w:rsidRPr="006A3C91">
        <w:rPr>
          <w:rFonts w:asciiTheme="minorHAnsi" w:hAnsiTheme="minorHAnsi" w:cstheme="minorHAnsi"/>
          <w:color w:val="auto"/>
        </w:rPr>
        <w:t xml:space="preserve"> </w:t>
      </w:r>
      <w:r w:rsidR="00744189" w:rsidRPr="006A3C91">
        <w:rPr>
          <w:rFonts w:asciiTheme="minorHAnsi" w:hAnsiTheme="minorHAnsi" w:cstheme="minorHAnsi"/>
          <w:color w:val="auto"/>
          <w:lang w:eastAsia="zh-TW"/>
        </w:rPr>
        <w:t xml:space="preserve">– the information of </w:t>
      </w:r>
      <w:r w:rsidR="00C00FF3" w:rsidRPr="006A3C91">
        <w:rPr>
          <w:rFonts w:asciiTheme="minorHAnsi" w:hAnsiTheme="minorHAnsi" w:cstheme="minorHAnsi"/>
          <w:color w:val="auto"/>
          <w:lang w:eastAsia="zh-TW"/>
        </w:rPr>
        <w:t xml:space="preserve">all the </w:t>
      </w:r>
      <w:r w:rsidR="00744189" w:rsidRPr="006A3C91">
        <w:rPr>
          <w:rFonts w:asciiTheme="minorHAnsi" w:hAnsiTheme="minorHAnsi" w:cstheme="minorHAnsi"/>
          <w:color w:val="auto"/>
          <w:lang w:eastAsia="zh-TW"/>
        </w:rPr>
        <w:t>cell</w:t>
      </w:r>
      <w:r w:rsidR="00C00FF3" w:rsidRPr="006A3C91">
        <w:rPr>
          <w:rFonts w:asciiTheme="minorHAnsi" w:hAnsiTheme="minorHAnsi" w:cstheme="minorHAnsi"/>
          <w:color w:val="auto"/>
          <w:lang w:eastAsia="zh-TW"/>
        </w:rPr>
        <w:t>s</w:t>
      </w:r>
      <w:r w:rsidR="00744189" w:rsidRPr="006A3C91">
        <w:rPr>
          <w:rFonts w:asciiTheme="minorHAnsi" w:hAnsiTheme="minorHAnsi" w:cstheme="minorHAnsi"/>
          <w:color w:val="auto"/>
          <w:lang w:eastAsia="zh-TW"/>
        </w:rPr>
        <w:t xml:space="preserve"> within a sample composed of mixed cell populations can be analyzed and collected simultaneously. In addition, one can detect more than 10 parameters on the same cell and sort the cells based on desired phenotypes for further assays. Reactive fluorescent probes have been used to label lysosomes and mitochondria in live cells and can be detected by flow cytometry</w:t>
      </w:r>
      <w:r w:rsidR="00B2798F" w:rsidRPr="006A3C91">
        <w:rPr>
          <w:rFonts w:asciiTheme="minorHAnsi" w:hAnsiTheme="minorHAnsi" w:cstheme="minorHAnsi"/>
          <w:color w:val="auto"/>
          <w:lang w:eastAsia="zh-TW"/>
        </w:rPr>
        <w:fldChar w:fldCharType="begin">
          <w:fldData xml:space="preserve">PEVuZE5vdGU+PENpdGU+PEF1dGhvcj52YW4gZGVyIFdpbmR0PC9BdXRob3I+PFllYXI+MjAxMzwv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</w:fldData>
        </w:fldChar>
      </w:r>
      <w:r w:rsidR="00B2798F" w:rsidRPr="006A3C91">
        <w:rPr>
          <w:rFonts w:asciiTheme="minorHAnsi" w:hAnsiTheme="minorHAnsi" w:cstheme="minorHAnsi"/>
          <w:color w:val="auto"/>
          <w:lang w:eastAsia="zh-TW"/>
        </w:rPr>
        <w:instrText xml:space="preserve"> ADDIN EN.CITE </w:instrText>
      </w:r>
      <w:r w:rsidR="00B2798F" w:rsidRPr="006A3C91">
        <w:rPr>
          <w:rFonts w:asciiTheme="minorHAnsi" w:hAnsiTheme="minorHAnsi" w:cstheme="minorHAnsi"/>
          <w:color w:val="auto"/>
          <w:lang w:eastAsia="zh-TW"/>
        </w:rPr>
        <w:fldChar w:fldCharType="begin">
          <w:fldData xml:space="preserve">PEVuZE5vdGU+PENpdGU+PEF1dGhvcj52YW4gZGVyIFdpbmR0PC9BdXRob3I+PFllYXI+MjAxMzwv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</w:fldData>
        </w:fldChar>
      </w:r>
      <w:r w:rsidR="00B2798F" w:rsidRPr="006A3C91">
        <w:rPr>
          <w:rFonts w:asciiTheme="minorHAnsi" w:hAnsiTheme="minorHAnsi" w:cstheme="minorHAnsi"/>
          <w:color w:val="auto"/>
          <w:lang w:eastAsia="zh-TW"/>
        </w:rPr>
        <w:instrText xml:space="preserve"> ADDIN EN.CITE.DATA </w:instrText>
      </w:r>
      <w:r w:rsidR="00B2798F" w:rsidRPr="006A3C91">
        <w:rPr>
          <w:rFonts w:asciiTheme="minorHAnsi" w:hAnsiTheme="minorHAnsi" w:cstheme="minorHAnsi"/>
          <w:color w:val="auto"/>
          <w:lang w:eastAsia="zh-TW"/>
        </w:rPr>
      </w:r>
      <w:r w:rsidR="00B2798F" w:rsidRPr="006A3C91">
        <w:rPr>
          <w:rFonts w:asciiTheme="minorHAnsi" w:hAnsiTheme="minorHAnsi" w:cstheme="minorHAnsi"/>
          <w:color w:val="auto"/>
          <w:lang w:eastAsia="zh-TW"/>
        </w:rPr>
        <w:fldChar w:fldCharType="end"/>
      </w:r>
      <w:r w:rsidR="00B2798F" w:rsidRPr="006A3C91">
        <w:rPr>
          <w:rFonts w:asciiTheme="minorHAnsi" w:hAnsiTheme="minorHAnsi" w:cstheme="minorHAnsi"/>
          <w:color w:val="auto"/>
          <w:lang w:eastAsia="zh-TW"/>
        </w:rPr>
      </w:r>
      <w:r w:rsidR="00B2798F" w:rsidRPr="006A3C91">
        <w:rPr>
          <w:rFonts w:asciiTheme="minorHAnsi" w:hAnsiTheme="minorHAnsi" w:cstheme="minorHAnsi"/>
          <w:color w:val="auto"/>
          <w:lang w:eastAsia="zh-TW"/>
        </w:rPr>
        <w:fldChar w:fldCharType="separate"/>
      </w:r>
      <w:r w:rsidR="00B2798F" w:rsidRPr="006A3C91">
        <w:rPr>
          <w:rFonts w:asciiTheme="minorHAnsi" w:hAnsiTheme="minorHAnsi" w:cstheme="minorHAnsi"/>
          <w:noProof/>
          <w:color w:val="auto"/>
          <w:vertAlign w:val="superscript"/>
          <w:lang w:eastAsia="zh-TW"/>
        </w:rPr>
        <w:t>18,19</w:t>
      </w:r>
      <w:r w:rsidR="00B2798F" w:rsidRPr="006A3C91">
        <w:rPr>
          <w:rFonts w:asciiTheme="minorHAnsi" w:hAnsiTheme="minorHAnsi" w:cstheme="minorHAnsi"/>
          <w:color w:val="auto"/>
          <w:lang w:eastAsia="zh-TW"/>
        </w:rPr>
        <w:fldChar w:fldCharType="end"/>
      </w:r>
      <w:r w:rsidR="00B2798F" w:rsidRPr="006A3C91">
        <w:rPr>
          <w:rFonts w:asciiTheme="minorHAnsi" w:hAnsiTheme="minorHAnsi" w:cstheme="minorHAnsi"/>
          <w:color w:val="auto"/>
          <w:lang w:eastAsia="zh-TW"/>
        </w:rPr>
        <w:t xml:space="preserve">. These organelle-specific probes are </w:t>
      </w:r>
      <w:r w:rsidR="00C00FF3" w:rsidRPr="006A3C91">
        <w:rPr>
          <w:rFonts w:asciiTheme="minorHAnsi" w:hAnsiTheme="minorHAnsi" w:cstheme="minorHAnsi"/>
          <w:color w:val="auto"/>
          <w:lang w:eastAsia="zh-TW"/>
        </w:rPr>
        <w:t>cell permeable and</w:t>
      </w:r>
      <w:r w:rsidR="00B2798F" w:rsidRPr="006A3C91">
        <w:rPr>
          <w:rFonts w:asciiTheme="minorHAnsi" w:hAnsiTheme="minorHAnsi" w:cstheme="minorHAnsi"/>
          <w:color w:val="auto"/>
          <w:lang w:eastAsia="zh-TW"/>
        </w:rPr>
        <w:t xml:space="preserve"> </w:t>
      </w:r>
      <w:r w:rsidR="00C00FF3" w:rsidRPr="006A3C91">
        <w:rPr>
          <w:rFonts w:asciiTheme="minorHAnsi" w:hAnsiTheme="minorHAnsi" w:cstheme="minorHAnsi"/>
          <w:color w:val="auto"/>
          <w:lang w:eastAsia="zh-TW"/>
        </w:rPr>
        <w:t xml:space="preserve">have </w:t>
      </w:r>
      <w:proofErr w:type="spellStart"/>
      <w:r w:rsidR="00C00FF3" w:rsidRPr="006A3C91">
        <w:rPr>
          <w:rFonts w:asciiTheme="minorHAnsi" w:hAnsiTheme="minorHAnsi" w:cstheme="minorHAnsi"/>
          <w:color w:val="auto"/>
          <w:lang w:eastAsia="zh-TW"/>
        </w:rPr>
        <w:t>physico</w:t>
      </w:r>
      <w:proofErr w:type="spellEnd"/>
      <w:r w:rsidR="00C00FF3" w:rsidRPr="006A3C91">
        <w:rPr>
          <w:rFonts w:asciiTheme="minorHAnsi" w:hAnsiTheme="minorHAnsi" w:cstheme="minorHAnsi"/>
          <w:color w:val="auto"/>
          <w:lang w:eastAsia="zh-TW"/>
        </w:rPr>
        <w:t>-chemical characteristics</w:t>
      </w:r>
      <w:r w:rsidR="0082361F" w:rsidRPr="006A3C91">
        <w:rPr>
          <w:rFonts w:asciiTheme="minorHAnsi" w:hAnsiTheme="minorHAnsi" w:cstheme="minorHAnsi"/>
          <w:color w:val="auto"/>
          <w:lang w:eastAsia="zh-TW"/>
        </w:rPr>
        <w:t xml:space="preserve"> that</w:t>
      </w:r>
      <w:r w:rsidR="00B2798F" w:rsidRPr="006A3C91">
        <w:rPr>
          <w:rFonts w:asciiTheme="minorHAnsi" w:hAnsiTheme="minorHAnsi" w:cstheme="minorHAnsi"/>
          <w:color w:val="auto"/>
          <w:lang w:eastAsia="zh-TW"/>
        </w:rPr>
        <w:t xml:space="preserve"> allow </w:t>
      </w:r>
      <w:r w:rsidR="00C00FF3" w:rsidRPr="006A3C91">
        <w:rPr>
          <w:rFonts w:asciiTheme="minorHAnsi" w:hAnsiTheme="minorHAnsi" w:cstheme="minorHAnsi"/>
          <w:color w:val="auto"/>
          <w:lang w:eastAsia="zh-TW"/>
        </w:rPr>
        <w:t>them</w:t>
      </w:r>
      <w:r w:rsidR="00B2798F" w:rsidRPr="006A3C91">
        <w:rPr>
          <w:rFonts w:asciiTheme="minorHAnsi" w:hAnsiTheme="minorHAnsi" w:cstheme="minorHAnsi"/>
          <w:color w:val="auto"/>
          <w:lang w:eastAsia="zh-TW"/>
        </w:rPr>
        <w:t xml:space="preserve"> to be concentrated in specific subcellular locations or organelles. </w:t>
      </w:r>
      <w:r w:rsidR="00797AD0" w:rsidRPr="006A3C91">
        <w:rPr>
          <w:rFonts w:asciiTheme="minorHAnsi" w:hAnsiTheme="minorHAnsi" w:cstheme="minorHAnsi"/>
          <w:color w:val="auto"/>
          <w:lang w:eastAsia="zh-TW"/>
        </w:rPr>
        <w:t xml:space="preserve">Conveniently, these probes are available in various fluorescent </w:t>
      </w:r>
      <w:r w:rsidR="00C00FF3" w:rsidRPr="006A3C91">
        <w:rPr>
          <w:rFonts w:asciiTheme="minorHAnsi" w:hAnsiTheme="minorHAnsi" w:cstheme="minorHAnsi"/>
          <w:color w:val="auto"/>
          <w:lang w:eastAsia="zh-TW"/>
        </w:rPr>
        <w:t>formats</w:t>
      </w:r>
      <w:r w:rsidR="00797AD0" w:rsidRPr="006A3C91">
        <w:rPr>
          <w:rFonts w:asciiTheme="minorHAnsi" w:hAnsiTheme="minorHAnsi" w:cstheme="minorHAnsi"/>
          <w:color w:val="auto"/>
          <w:lang w:eastAsia="zh-TW"/>
        </w:rPr>
        <w:t>, thus enabling their application for multicolor analysis.</w:t>
      </w:r>
    </w:p>
    <w:p w14:paraId="69E4DF35" w14:textId="7CEDBE6A" w:rsidR="00797AD0" w:rsidRPr="006A3C91" w:rsidRDefault="00797AD0" w:rsidP="007A4DD6">
      <w:pPr>
        <w:rPr>
          <w:rFonts w:asciiTheme="minorHAnsi" w:hAnsiTheme="minorHAnsi" w:cstheme="minorHAnsi"/>
          <w:color w:val="auto"/>
          <w:lang w:eastAsia="zh-TW"/>
        </w:rPr>
      </w:pPr>
    </w:p>
    <w:p w14:paraId="47AEF30D" w14:textId="261BE02B" w:rsidR="00797AD0" w:rsidRPr="006A3C91" w:rsidRDefault="00797AD0" w:rsidP="007A4DD6">
      <w:pPr>
        <w:rPr>
          <w:rFonts w:asciiTheme="minorHAnsi" w:hAnsiTheme="minorHAnsi" w:cstheme="minorHAnsi"/>
          <w:color w:val="auto"/>
        </w:rPr>
      </w:pPr>
      <w:r w:rsidRPr="006A3C91">
        <w:rPr>
          <w:rFonts w:asciiTheme="minorHAnsi" w:hAnsiTheme="minorHAnsi" w:cstheme="minorHAnsi"/>
          <w:color w:val="auto"/>
          <w:lang w:eastAsia="zh-TW"/>
        </w:rPr>
        <w:t xml:space="preserve">This protocol describes in detail how to combine surface marker staining with lysosome- or mitochondria-specific dyes to label lysosomes or mitochondria in live cells. This is especially useful for samples generated from primary tissues and organs, which are often composed of heterogeneous cell populations. Researchers can identify cell populations of interest by their surface marker expression and </w:t>
      </w:r>
      <w:r w:rsidR="00C00FF3" w:rsidRPr="006A3C91">
        <w:rPr>
          <w:rFonts w:asciiTheme="minorHAnsi" w:hAnsiTheme="minorHAnsi" w:cstheme="minorHAnsi"/>
          <w:color w:val="auto"/>
          <w:lang w:eastAsia="zh-TW"/>
        </w:rPr>
        <w:t xml:space="preserve">specifically </w:t>
      </w:r>
      <w:r w:rsidRPr="006A3C91">
        <w:rPr>
          <w:rFonts w:asciiTheme="minorHAnsi" w:hAnsiTheme="minorHAnsi" w:cstheme="minorHAnsi"/>
          <w:color w:val="auto"/>
          <w:lang w:eastAsia="zh-TW"/>
        </w:rPr>
        <w:t>measure the lysosomal or mitochondrial contents through organelle-specific dyes in these cells. Here, we demonstrate the detailed procedure of flow cytometric analysis that evaluates the lysosomal or mitochondrial mass in the major splenic T cell subpopulations.</w:t>
      </w:r>
    </w:p>
    <w:p w14:paraId="237AD7DD" w14:textId="77777777" w:rsidR="00D15131" w:rsidRPr="006A3C91" w:rsidRDefault="00D15131" w:rsidP="001B1519">
      <w:pPr>
        <w:rPr>
          <w:rFonts w:asciiTheme="minorHAnsi" w:hAnsiTheme="minorHAnsi" w:cstheme="minorHAnsi"/>
          <w:b/>
          <w:color w:val="auto"/>
        </w:rPr>
      </w:pPr>
    </w:p>
    <w:p w14:paraId="3D4CD2F3" w14:textId="69ECB409" w:rsidR="006305D7" w:rsidRPr="006A3C91" w:rsidRDefault="006305D7" w:rsidP="001B1519">
      <w:pPr>
        <w:rPr>
          <w:rFonts w:asciiTheme="minorHAnsi" w:hAnsiTheme="minorHAnsi" w:cstheme="minorHAnsi"/>
          <w:b/>
          <w:color w:val="auto"/>
        </w:rPr>
      </w:pPr>
      <w:r w:rsidRPr="006A3C91">
        <w:rPr>
          <w:rFonts w:asciiTheme="minorHAnsi" w:hAnsiTheme="minorHAnsi" w:cstheme="minorHAnsi"/>
          <w:b/>
          <w:color w:val="auto"/>
        </w:rPr>
        <w:t>PROTOCOL</w:t>
      </w:r>
    </w:p>
    <w:p w14:paraId="313F0D12" w14:textId="2F5F5DB1" w:rsidR="008924BF" w:rsidRPr="006A3C91" w:rsidRDefault="008924BF" w:rsidP="001B1519">
      <w:pPr>
        <w:rPr>
          <w:rFonts w:asciiTheme="minorHAnsi" w:hAnsiTheme="minorHAnsi" w:cstheme="minorHAnsi"/>
          <w:color w:val="auto"/>
        </w:rPr>
      </w:pPr>
    </w:p>
    <w:p w14:paraId="665ADD1C" w14:textId="1BE76B69" w:rsidR="002C55F7" w:rsidRPr="006A3C91" w:rsidRDefault="002C55F7" w:rsidP="002C55F7">
      <w:pPr>
        <w:rPr>
          <w:rFonts w:asciiTheme="minorHAnsi" w:hAnsiTheme="minorHAnsi" w:cstheme="minorHAnsi"/>
          <w:color w:val="auto"/>
          <w:lang w:eastAsia="zh-TW"/>
        </w:rPr>
      </w:pPr>
      <w:r w:rsidRPr="006A3C91">
        <w:rPr>
          <w:rFonts w:asciiTheme="minorHAnsi" w:hAnsiTheme="minorHAnsi" w:cstheme="minorHAnsi"/>
          <w:color w:val="auto"/>
          <w:lang w:eastAsia="zh-TW"/>
        </w:rPr>
        <w:t>The mouse tissue harvest procedure described here has been approved by the Institutional Animal Care and Use Committee (IACUC) of National Yang-Ming University.</w:t>
      </w:r>
    </w:p>
    <w:p w14:paraId="789A2072" w14:textId="77777777" w:rsidR="002C55F7" w:rsidRPr="006A3C91" w:rsidRDefault="002C55F7" w:rsidP="001B1519">
      <w:pPr>
        <w:rPr>
          <w:rFonts w:asciiTheme="minorHAnsi" w:hAnsiTheme="minorHAnsi" w:cstheme="minorHAnsi"/>
          <w:color w:val="auto"/>
        </w:rPr>
      </w:pPr>
    </w:p>
    <w:p w14:paraId="105092BC" w14:textId="6E0D73E3" w:rsidR="00001169" w:rsidRPr="006A3C91" w:rsidRDefault="00F049F4" w:rsidP="0055602A">
      <w:pPr>
        <w:numPr>
          <w:ilvl w:val="0"/>
          <w:numId w:val="27"/>
        </w:numPr>
        <w:rPr>
          <w:rFonts w:asciiTheme="minorHAnsi" w:hAnsiTheme="minorHAnsi" w:cstheme="minorHAnsi"/>
          <w:b/>
          <w:bCs/>
          <w:color w:val="auto"/>
          <w:lang w:eastAsia="zh-TW"/>
        </w:rPr>
      </w:pPr>
      <w:r w:rsidRPr="006A3C91">
        <w:rPr>
          <w:rFonts w:asciiTheme="minorHAnsi" w:hAnsiTheme="minorHAnsi" w:cstheme="minorHAnsi"/>
          <w:b/>
          <w:bCs/>
          <w:color w:val="auto"/>
          <w:lang w:eastAsia="zh-TW"/>
        </w:rPr>
        <w:t xml:space="preserve">Preparation of </w:t>
      </w:r>
      <w:r w:rsidR="00665418" w:rsidRPr="006A3C91">
        <w:rPr>
          <w:rFonts w:asciiTheme="minorHAnsi" w:hAnsiTheme="minorHAnsi" w:cstheme="minorHAnsi"/>
          <w:b/>
          <w:bCs/>
          <w:color w:val="auto"/>
          <w:lang w:eastAsia="zh-TW"/>
        </w:rPr>
        <w:t>L</w:t>
      </w:r>
      <w:r w:rsidRPr="006A3C91">
        <w:rPr>
          <w:rFonts w:asciiTheme="minorHAnsi" w:hAnsiTheme="minorHAnsi" w:cstheme="minorHAnsi"/>
          <w:b/>
          <w:bCs/>
          <w:color w:val="auto"/>
          <w:lang w:eastAsia="zh-TW"/>
        </w:rPr>
        <w:t xml:space="preserve">ymphocyte </w:t>
      </w:r>
      <w:r w:rsidR="00665418" w:rsidRPr="006A3C91">
        <w:rPr>
          <w:rFonts w:asciiTheme="minorHAnsi" w:hAnsiTheme="minorHAnsi" w:cstheme="minorHAnsi"/>
          <w:b/>
          <w:bCs/>
          <w:color w:val="auto"/>
          <w:lang w:eastAsia="zh-TW"/>
        </w:rPr>
        <w:t>S</w:t>
      </w:r>
      <w:r w:rsidRPr="006A3C91">
        <w:rPr>
          <w:rFonts w:asciiTheme="minorHAnsi" w:hAnsiTheme="minorHAnsi" w:cstheme="minorHAnsi"/>
          <w:b/>
          <w:bCs/>
          <w:color w:val="auto"/>
          <w:lang w:eastAsia="zh-TW"/>
        </w:rPr>
        <w:t xml:space="preserve">uspension from </w:t>
      </w:r>
      <w:r w:rsidR="00665418" w:rsidRPr="006A3C91">
        <w:rPr>
          <w:rFonts w:asciiTheme="minorHAnsi" w:hAnsiTheme="minorHAnsi" w:cstheme="minorHAnsi"/>
          <w:b/>
          <w:bCs/>
          <w:color w:val="auto"/>
          <w:lang w:eastAsia="zh-TW"/>
        </w:rPr>
        <w:t>L</w:t>
      </w:r>
      <w:r w:rsidRPr="006A3C91">
        <w:rPr>
          <w:rFonts w:asciiTheme="minorHAnsi" w:hAnsiTheme="minorHAnsi" w:cstheme="minorHAnsi"/>
          <w:b/>
          <w:bCs/>
          <w:color w:val="auto"/>
          <w:lang w:eastAsia="zh-TW"/>
        </w:rPr>
        <w:t xml:space="preserve">ymphoid </w:t>
      </w:r>
      <w:r w:rsidR="00665418" w:rsidRPr="006A3C91">
        <w:rPr>
          <w:rFonts w:asciiTheme="minorHAnsi" w:hAnsiTheme="minorHAnsi" w:cstheme="minorHAnsi"/>
          <w:b/>
          <w:bCs/>
          <w:color w:val="auto"/>
          <w:lang w:eastAsia="zh-TW"/>
        </w:rPr>
        <w:t>O</w:t>
      </w:r>
      <w:r w:rsidRPr="006A3C91">
        <w:rPr>
          <w:rFonts w:asciiTheme="minorHAnsi" w:hAnsiTheme="minorHAnsi" w:cstheme="minorHAnsi"/>
          <w:b/>
          <w:bCs/>
          <w:color w:val="auto"/>
          <w:lang w:eastAsia="zh-TW"/>
        </w:rPr>
        <w:t>rgans</w:t>
      </w:r>
    </w:p>
    <w:p w14:paraId="7273A2D8" w14:textId="3B7A164A" w:rsidR="00F049F4" w:rsidRPr="006A3C91" w:rsidRDefault="00F049F4" w:rsidP="00F049F4">
      <w:pPr>
        <w:rPr>
          <w:rFonts w:asciiTheme="minorHAnsi" w:hAnsiTheme="minorHAnsi" w:cstheme="minorHAnsi"/>
          <w:color w:val="auto"/>
          <w:lang w:eastAsia="zh-TW"/>
        </w:rPr>
      </w:pPr>
    </w:p>
    <w:p w14:paraId="55B5E14F" w14:textId="4A00486C" w:rsidR="00851C68" w:rsidRPr="006A3C91" w:rsidRDefault="00851C68" w:rsidP="0055602A">
      <w:pPr>
        <w:numPr>
          <w:ilvl w:val="1"/>
          <w:numId w:val="27"/>
        </w:numPr>
        <w:rPr>
          <w:rFonts w:asciiTheme="minorHAnsi" w:hAnsiTheme="minorHAnsi" w:cstheme="minorHAnsi"/>
          <w:color w:val="auto"/>
          <w:lang w:eastAsia="zh-TW"/>
        </w:rPr>
      </w:pPr>
      <w:r w:rsidRPr="006A3C91">
        <w:rPr>
          <w:rFonts w:asciiTheme="minorHAnsi" w:hAnsiTheme="minorHAnsi" w:cstheme="minorHAnsi"/>
          <w:color w:val="auto"/>
          <w:lang w:eastAsia="zh-TW"/>
        </w:rPr>
        <w:t>Euthanize the mouse by an approved method such as CO</w:t>
      </w:r>
      <w:r w:rsidRPr="006A3C91">
        <w:rPr>
          <w:rFonts w:asciiTheme="minorHAnsi" w:hAnsiTheme="minorHAnsi" w:cstheme="minorHAnsi"/>
          <w:color w:val="auto"/>
          <w:vertAlign w:val="subscript"/>
          <w:lang w:eastAsia="zh-TW"/>
        </w:rPr>
        <w:t>2</w:t>
      </w:r>
      <w:r w:rsidRPr="006A3C91">
        <w:rPr>
          <w:rFonts w:asciiTheme="minorHAnsi" w:hAnsiTheme="minorHAnsi" w:cstheme="minorHAnsi"/>
          <w:color w:val="auto"/>
          <w:lang w:eastAsia="zh-TW"/>
        </w:rPr>
        <w:t xml:space="preserve"> inhalation in a transparent acrylic chamber followed by cervical dislocation to ensure death.</w:t>
      </w:r>
    </w:p>
    <w:p w14:paraId="6BF6B266" w14:textId="23F3F816" w:rsidR="00851C68" w:rsidRPr="006A3C91" w:rsidRDefault="00851C68" w:rsidP="00F049F4">
      <w:pPr>
        <w:rPr>
          <w:rFonts w:asciiTheme="minorHAnsi" w:hAnsiTheme="minorHAnsi" w:cstheme="minorHAnsi"/>
          <w:color w:val="auto"/>
          <w:lang w:eastAsia="zh-TW"/>
        </w:rPr>
      </w:pPr>
    </w:p>
    <w:p w14:paraId="2B6F7161" w14:textId="3FCA0B2E" w:rsidR="009046B3" w:rsidRPr="006A3C91" w:rsidRDefault="00851C68" w:rsidP="0055602A">
      <w:pPr>
        <w:rPr>
          <w:rFonts w:asciiTheme="minorHAnsi" w:hAnsiTheme="minorHAnsi" w:cstheme="minorHAnsi"/>
          <w:color w:val="auto"/>
          <w:lang w:eastAsia="zh-TW"/>
        </w:rPr>
      </w:pPr>
      <w:r w:rsidRPr="006A3C91">
        <w:rPr>
          <w:rFonts w:asciiTheme="minorHAnsi" w:hAnsiTheme="minorHAnsi" w:cstheme="minorHAnsi"/>
          <w:color w:val="auto"/>
          <w:lang w:eastAsia="zh-TW"/>
        </w:rPr>
        <w:t>Note:</w:t>
      </w:r>
      <w:r w:rsidR="006A3C91" w:rsidRPr="006A3C91">
        <w:rPr>
          <w:rFonts w:asciiTheme="minorHAnsi" w:hAnsiTheme="minorHAnsi" w:cstheme="minorHAnsi"/>
          <w:color w:val="auto"/>
          <w:lang w:eastAsia="zh-TW"/>
        </w:rPr>
        <w:t xml:space="preserve"> </w:t>
      </w:r>
      <w:r w:rsidR="009046B3" w:rsidRPr="006A3C91">
        <w:rPr>
          <w:rFonts w:asciiTheme="minorHAnsi" w:hAnsiTheme="minorHAnsi" w:cstheme="minorHAnsi"/>
          <w:color w:val="auto"/>
          <w:lang w:eastAsia="zh-TW"/>
        </w:rPr>
        <w:t>Keep the flow rate of CO</w:t>
      </w:r>
      <w:r w:rsidR="009046B3" w:rsidRPr="006A3C91">
        <w:rPr>
          <w:rFonts w:asciiTheme="minorHAnsi" w:hAnsiTheme="minorHAnsi" w:cstheme="minorHAnsi"/>
          <w:color w:val="auto"/>
          <w:vertAlign w:val="subscript"/>
          <w:lang w:eastAsia="zh-TW"/>
        </w:rPr>
        <w:t>2</w:t>
      </w:r>
      <w:r w:rsidR="009046B3" w:rsidRPr="006A3C91">
        <w:rPr>
          <w:rFonts w:asciiTheme="minorHAnsi" w:hAnsiTheme="minorHAnsi" w:cstheme="minorHAnsi"/>
          <w:color w:val="auto"/>
          <w:lang w:eastAsia="zh-TW"/>
        </w:rPr>
        <w:t xml:space="preserve"> for a 20% displacement per minute of the chamber, and no higher than 5 psi (pound per square inch). It takes 2-3 min for a mouse to lose consciousness</w:t>
      </w:r>
      <w:r w:rsidR="000F1F50" w:rsidRPr="006A3C91">
        <w:rPr>
          <w:rFonts w:asciiTheme="minorHAnsi" w:hAnsiTheme="minorHAnsi" w:cstheme="minorHAnsi"/>
          <w:color w:val="auto"/>
          <w:lang w:eastAsia="zh-TW"/>
        </w:rPr>
        <w:t>.</w:t>
      </w:r>
      <w:r w:rsidR="009046B3" w:rsidRPr="006A3C91">
        <w:rPr>
          <w:rFonts w:asciiTheme="minorHAnsi" w:hAnsiTheme="minorHAnsi" w:cstheme="minorHAnsi"/>
          <w:color w:val="auto"/>
          <w:lang w:eastAsia="zh-TW"/>
        </w:rPr>
        <w:t xml:space="preserve"> </w:t>
      </w:r>
      <w:r w:rsidR="000F1F50" w:rsidRPr="006A3C91">
        <w:rPr>
          <w:rFonts w:asciiTheme="minorHAnsi" w:hAnsiTheme="minorHAnsi" w:cstheme="minorHAnsi"/>
          <w:color w:val="auto"/>
          <w:lang w:eastAsia="zh-TW"/>
        </w:rPr>
        <w:t>M</w:t>
      </w:r>
      <w:r w:rsidR="009046B3" w:rsidRPr="006A3C91">
        <w:rPr>
          <w:rFonts w:asciiTheme="minorHAnsi" w:hAnsiTheme="minorHAnsi" w:cstheme="minorHAnsi"/>
          <w:color w:val="auto"/>
          <w:lang w:eastAsia="zh-TW"/>
        </w:rPr>
        <w:t>aintain the CO</w:t>
      </w:r>
      <w:r w:rsidR="009046B3" w:rsidRPr="006A3C91">
        <w:rPr>
          <w:rFonts w:asciiTheme="minorHAnsi" w:hAnsiTheme="minorHAnsi" w:cstheme="minorHAnsi"/>
          <w:color w:val="auto"/>
          <w:vertAlign w:val="subscript"/>
          <w:lang w:eastAsia="zh-TW"/>
        </w:rPr>
        <w:t>2</w:t>
      </w:r>
      <w:r w:rsidR="009046B3" w:rsidRPr="006A3C91">
        <w:rPr>
          <w:rFonts w:asciiTheme="minorHAnsi" w:hAnsiTheme="minorHAnsi" w:cstheme="minorHAnsi"/>
          <w:color w:val="auto"/>
          <w:lang w:eastAsia="zh-TW"/>
        </w:rPr>
        <w:t xml:space="preserve"> flow at least for 1 min after the animal has stopped breathing (5 – 7 min overall).</w:t>
      </w:r>
    </w:p>
    <w:p w14:paraId="0413B9A9" w14:textId="34A344ED" w:rsidR="00851C68" w:rsidRPr="006A3C91" w:rsidRDefault="00851C68" w:rsidP="00F049F4">
      <w:pPr>
        <w:rPr>
          <w:rFonts w:asciiTheme="minorHAnsi" w:hAnsiTheme="minorHAnsi" w:cstheme="minorHAnsi"/>
          <w:color w:val="auto"/>
          <w:lang w:eastAsia="zh-TW"/>
        </w:rPr>
      </w:pPr>
    </w:p>
    <w:p w14:paraId="28E8FB28" w14:textId="7E6F6F23" w:rsidR="00851C68" w:rsidRPr="006A3C91" w:rsidRDefault="004A7B65" w:rsidP="0055602A">
      <w:pPr>
        <w:numPr>
          <w:ilvl w:val="1"/>
          <w:numId w:val="27"/>
        </w:numPr>
        <w:rPr>
          <w:rFonts w:asciiTheme="minorHAnsi" w:hAnsiTheme="minorHAnsi" w:cstheme="minorHAnsi"/>
          <w:color w:val="auto"/>
          <w:lang w:eastAsia="zh-TW"/>
        </w:rPr>
      </w:pPr>
      <w:r w:rsidRPr="006A3C91">
        <w:rPr>
          <w:rFonts w:asciiTheme="minorHAnsi" w:hAnsiTheme="minorHAnsi" w:cstheme="minorHAnsi"/>
          <w:color w:val="auto"/>
          <w:lang w:eastAsia="zh-TW"/>
        </w:rPr>
        <w:t>P</w:t>
      </w:r>
      <w:r w:rsidR="00851C68" w:rsidRPr="006A3C91">
        <w:rPr>
          <w:rFonts w:asciiTheme="minorHAnsi" w:hAnsiTheme="minorHAnsi" w:cstheme="minorHAnsi"/>
          <w:color w:val="auto"/>
          <w:lang w:eastAsia="zh-TW"/>
        </w:rPr>
        <w:t xml:space="preserve">lace the mouse </w:t>
      </w:r>
      <w:r w:rsidR="0082740A" w:rsidRPr="006A3C91">
        <w:rPr>
          <w:rFonts w:asciiTheme="minorHAnsi" w:hAnsiTheme="minorHAnsi" w:cstheme="minorHAnsi"/>
          <w:color w:val="auto"/>
          <w:lang w:eastAsia="zh-TW"/>
        </w:rPr>
        <w:t xml:space="preserve">on its back </w:t>
      </w:r>
      <w:r w:rsidR="00851C68" w:rsidRPr="006A3C91">
        <w:rPr>
          <w:rFonts w:asciiTheme="minorHAnsi" w:hAnsiTheme="minorHAnsi" w:cstheme="minorHAnsi"/>
          <w:color w:val="auto"/>
          <w:lang w:eastAsia="zh-TW"/>
        </w:rPr>
        <w:t>on a clean board (</w:t>
      </w:r>
      <w:r w:rsidR="006A3C91" w:rsidRPr="006A3C91">
        <w:rPr>
          <w:rFonts w:asciiTheme="minorHAnsi" w:hAnsiTheme="minorHAnsi" w:cstheme="minorHAnsi"/>
          <w:i/>
          <w:iCs/>
          <w:color w:val="auto"/>
          <w:lang w:eastAsia="zh-TW"/>
        </w:rPr>
        <w:t>e.g.</w:t>
      </w:r>
      <w:r w:rsidR="00851C68" w:rsidRPr="006A3C91">
        <w:rPr>
          <w:rFonts w:asciiTheme="minorHAnsi" w:hAnsiTheme="minorHAnsi" w:cstheme="minorHAnsi"/>
          <w:color w:val="auto"/>
          <w:lang w:eastAsia="zh-TW"/>
        </w:rPr>
        <w:t xml:space="preserve"> a polystyrene plastic board) and fix the limbs with tape</w:t>
      </w:r>
      <w:r w:rsidR="0082740A" w:rsidRPr="006A3C91">
        <w:rPr>
          <w:rFonts w:asciiTheme="minorHAnsi" w:hAnsiTheme="minorHAnsi" w:cstheme="minorHAnsi"/>
          <w:color w:val="auto"/>
          <w:lang w:eastAsia="zh-TW"/>
        </w:rPr>
        <w:t>. R</w:t>
      </w:r>
      <w:r w:rsidR="00851C68" w:rsidRPr="006A3C91">
        <w:rPr>
          <w:rFonts w:asciiTheme="minorHAnsi" w:hAnsiTheme="minorHAnsi" w:cstheme="minorHAnsi"/>
          <w:color w:val="auto"/>
          <w:lang w:eastAsia="zh-TW"/>
        </w:rPr>
        <w:t>inse with 70</w:t>
      </w:r>
      <w:r w:rsidR="00626F3E" w:rsidRPr="006A3C91">
        <w:rPr>
          <w:rFonts w:asciiTheme="minorHAnsi" w:hAnsiTheme="minorHAnsi" w:cstheme="minorHAnsi"/>
          <w:color w:val="auto"/>
          <w:lang w:eastAsia="zh-TW"/>
        </w:rPr>
        <w:t>%</w:t>
      </w:r>
      <w:r w:rsidR="00851C68" w:rsidRPr="006A3C91">
        <w:rPr>
          <w:rFonts w:asciiTheme="minorHAnsi" w:hAnsiTheme="minorHAnsi" w:cstheme="minorHAnsi"/>
          <w:color w:val="auto"/>
          <w:lang w:eastAsia="zh-TW"/>
        </w:rPr>
        <w:t xml:space="preserve"> ethanol.</w:t>
      </w:r>
    </w:p>
    <w:p w14:paraId="5A2327B9" w14:textId="6AF3583E" w:rsidR="00851C68" w:rsidRPr="006A3C91" w:rsidRDefault="00851C68" w:rsidP="00851C68">
      <w:pPr>
        <w:rPr>
          <w:rFonts w:asciiTheme="minorHAnsi" w:hAnsiTheme="minorHAnsi" w:cstheme="minorHAnsi"/>
          <w:color w:val="auto"/>
          <w:lang w:eastAsia="zh-TW"/>
        </w:rPr>
      </w:pPr>
    </w:p>
    <w:p w14:paraId="0C438C89" w14:textId="12E0BA6E" w:rsidR="00F83C14" w:rsidRPr="006A3C91" w:rsidRDefault="004A7B65" w:rsidP="0055602A">
      <w:pPr>
        <w:numPr>
          <w:ilvl w:val="1"/>
          <w:numId w:val="27"/>
        </w:numPr>
        <w:rPr>
          <w:rFonts w:asciiTheme="minorHAnsi" w:hAnsiTheme="minorHAnsi" w:cstheme="minorHAnsi"/>
          <w:color w:val="auto"/>
          <w:lang w:eastAsia="zh-TW"/>
        </w:rPr>
      </w:pPr>
      <w:r w:rsidRPr="006A3C91">
        <w:rPr>
          <w:rFonts w:asciiTheme="minorHAnsi" w:hAnsiTheme="minorHAnsi" w:cstheme="minorHAnsi"/>
          <w:color w:val="auto"/>
          <w:lang w:eastAsia="zh-TW"/>
        </w:rPr>
        <w:t xml:space="preserve">To harvest spleen, </w:t>
      </w:r>
      <w:r w:rsidR="0082740A" w:rsidRPr="006A3C91">
        <w:rPr>
          <w:rFonts w:asciiTheme="minorHAnsi" w:hAnsiTheme="minorHAnsi" w:cstheme="minorHAnsi"/>
          <w:color w:val="auto"/>
          <w:lang w:eastAsia="zh-TW"/>
        </w:rPr>
        <w:t xml:space="preserve">cut </w:t>
      </w:r>
      <w:r w:rsidR="00CD5E2F" w:rsidRPr="006A3C91">
        <w:rPr>
          <w:rFonts w:asciiTheme="minorHAnsi" w:hAnsiTheme="minorHAnsi" w:cstheme="minorHAnsi"/>
          <w:color w:val="auto"/>
          <w:lang w:eastAsia="zh-TW"/>
        </w:rPr>
        <w:t>and open the abdominal cavity</w:t>
      </w:r>
      <w:r w:rsidR="00851C68" w:rsidRPr="006A3C91">
        <w:rPr>
          <w:rFonts w:asciiTheme="minorHAnsi" w:hAnsiTheme="minorHAnsi" w:cstheme="minorHAnsi"/>
          <w:color w:val="auto"/>
          <w:lang w:eastAsia="zh-TW"/>
        </w:rPr>
        <w:t xml:space="preserve"> with </w:t>
      </w:r>
      <w:r w:rsidR="00CD5E2F" w:rsidRPr="006A3C91">
        <w:rPr>
          <w:rFonts w:asciiTheme="minorHAnsi" w:hAnsiTheme="minorHAnsi" w:cstheme="minorHAnsi"/>
          <w:color w:val="auto"/>
          <w:lang w:eastAsia="zh-TW"/>
        </w:rPr>
        <w:t>11</w:t>
      </w:r>
      <w:r w:rsidR="00F83C14" w:rsidRPr="006A3C91">
        <w:rPr>
          <w:rFonts w:asciiTheme="minorHAnsi" w:hAnsiTheme="minorHAnsi" w:cstheme="minorHAnsi"/>
          <w:color w:val="auto"/>
          <w:lang w:eastAsia="zh-TW"/>
        </w:rPr>
        <w:t>-</w:t>
      </w:r>
      <w:r w:rsidR="00CD5E2F" w:rsidRPr="006A3C91">
        <w:rPr>
          <w:rFonts w:asciiTheme="minorHAnsi" w:hAnsiTheme="minorHAnsi" w:cstheme="minorHAnsi"/>
          <w:color w:val="auto"/>
          <w:lang w:eastAsia="zh-TW"/>
        </w:rPr>
        <w:t xml:space="preserve">cm </w:t>
      </w:r>
      <w:r w:rsidR="00851C68" w:rsidRPr="006A3C91">
        <w:rPr>
          <w:rFonts w:asciiTheme="minorHAnsi" w:hAnsiTheme="minorHAnsi" w:cstheme="minorHAnsi"/>
          <w:color w:val="auto"/>
          <w:lang w:eastAsia="zh-TW"/>
        </w:rPr>
        <w:t>dissecting scissor</w:t>
      </w:r>
      <w:r w:rsidR="0082740A" w:rsidRPr="006A3C91">
        <w:rPr>
          <w:rFonts w:asciiTheme="minorHAnsi" w:hAnsiTheme="minorHAnsi" w:cstheme="minorHAnsi"/>
          <w:color w:val="auto"/>
          <w:lang w:eastAsia="zh-TW"/>
        </w:rPr>
        <w:t>s</w:t>
      </w:r>
      <w:r w:rsidR="00207884" w:rsidRPr="006A3C91">
        <w:rPr>
          <w:rFonts w:asciiTheme="minorHAnsi" w:hAnsiTheme="minorHAnsi" w:cstheme="minorHAnsi"/>
          <w:color w:val="auto"/>
          <w:lang w:eastAsia="zh-TW"/>
        </w:rPr>
        <w:t xml:space="preserve"> (</w:t>
      </w:r>
      <w:r w:rsidR="00CD5E2F" w:rsidRPr="006A3C91">
        <w:rPr>
          <w:rFonts w:asciiTheme="minorHAnsi" w:hAnsiTheme="minorHAnsi" w:cstheme="minorHAnsi"/>
          <w:color w:val="auto"/>
          <w:lang w:eastAsia="zh-TW"/>
        </w:rPr>
        <w:t xml:space="preserve">the spleen </w:t>
      </w:r>
      <w:r w:rsidR="00851C68" w:rsidRPr="006A3C91">
        <w:rPr>
          <w:rFonts w:asciiTheme="minorHAnsi" w:hAnsiTheme="minorHAnsi" w:cstheme="minorHAnsi"/>
          <w:color w:val="auto"/>
          <w:lang w:eastAsia="zh-TW"/>
        </w:rPr>
        <w:t xml:space="preserve">is </w:t>
      </w:r>
      <w:r w:rsidR="0082740A" w:rsidRPr="006A3C91">
        <w:rPr>
          <w:rFonts w:asciiTheme="minorHAnsi" w:hAnsiTheme="minorHAnsi" w:cstheme="minorHAnsi"/>
          <w:color w:val="auto"/>
          <w:lang w:eastAsia="zh-TW"/>
        </w:rPr>
        <w:t>below</w:t>
      </w:r>
      <w:r w:rsidR="00851C68" w:rsidRPr="006A3C91">
        <w:rPr>
          <w:rFonts w:asciiTheme="minorHAnsi" w:hAnsiTheme="minorHAnsi" w:cstheme="minorHAnsi"/>
          <w:color w:val="auto"/>
          <w:lang w:eastAsia="zh-TW"/>
        </w:rPr>
        <w:t xml:space="preserve"> the stomach</w:t>
      </w:r>
      <w:r w:rsidR="00F83C14" w:rsidRPr="006A3C91">
        <w:rPr>
          <w:rFonts w:asciiTheme="minorHAnsi" w:hAnsiTheme="minorHAnsi" w:cstheme="minorHAnsi"/>
          <w:color w:val="auto"/>
          <w:lang w:eastAsia="zh-TW"/>
        </w:rPr>
        <w:t xml:space="preserve"> and </w:t>
      </w:r>
      <w:r w:rsidR="0082740A" w:rsidRPr="006A3C91">
        <w:rPr>
          <w:rFonts w:asciiTheme="minorHAnsi" w:hAnsiTheme="minorHAnsi" w:cstheme="minorHAnsi"/>
          <w:color w:val="auto"/>
          <w:lang w:eastAsia="zh-TW"/>
        </w:rPr>
        <w:t>above the</w:t>
      </w:r>
      <w:r w:rsidR="00F83C14" w:rsidRPr="006A3C91">
        <w:rPr>
          <w:rFonts w:asciiTheme="minorHAnsi" w:hAnsiTheme="minorHAnsi" w:cstheme="minorHAnsi"/>
          <w:color w:val="auto"/>
          <w:lang w:eastAsia="zh-TW"/>
        </w:rPr>
        <w:t xml:space="preserve"> left kidney</w:t>
      </w:r>
      <w:r w:rsidR="00207884" w:rsidRPr="006A3C91">
        <w:rPr>
          <w:rFonts w:asciiTheme="minorHAnsi" w:hAnsiTheme="minorHAnsi" w:cstheme="minorHAnsi"/>
          <w:color w:val="auto"/>
          <w:lang w:eastAsia="zh-TW"/>
        </w:rPr>
        <w:t>)</w:t>
      </w:r>
      <w:r w:rsidR="0082740A" w:rsidRPr="006A3C91">
        <w:rPr>
          <w:rFonts w:asciiTheme="minorHAnsi" w:hAnsiTheme="minorHAnsi" w:cstheme="minorHAnsi"/>
          <w:color w:val="auto"/>
          <w:lang w:eastAsia="zh-TW"/>
        </w:rPr>
        <w:t>.</w:t>
      </w:r>
      <w:r w:rsidR="00207884" w:rsidRPr="006A3C91">
        <w:rPr>
          <w:rFonts w:asciiTheme="minorHAnsi" w:hAnsiTheme="minorHAnsi" w:cstheme="minorHAnsi"/>
          <w:color w:val="auto"/>
          <w:lang w:eastAsia="zh-TW"/>
        </w:rPr>
        <w:t xml:space="preserve"> </w:t>
      </w:r>
      <w:r w:rsidR="0082740A" w:rsidRPr="006A3C91">
        <w:rPr>
          <w:rFonts w:asciiTheme="minorHAnsi" w:hAnsiTheme="minorHAnsi" w:cstheme="minorHAnsi"/>
          <w:color w:val="auto"/>
          <w:lang w:eastAsia="zh-TW"/>
        </w:rPr>
        <w:t>Remove</w:t>
      </w:r>
      <w:r w:rsidR="00F83C14" w:rsidRPr="006A3C91">
        <w:rPr>
          <w:rFonts w:asciiTheme="minorHAnsi" w:hAnsiTheme="minorHAnsi" w:cstheme="minorHAnsi"/>
          <w:color w:val="auto"/>
          <w:lang w:eastAsia="zh-TW"/>
        </w:rPr>
        <w:t xml:space="preserve"> the spleen with forceps and </w:t>
      </w:r>
      <w:r w:rsidR="0082740A" w:rsidRPr="006A3C91">
        <w:rPr>
          <w:rFonts w:asciiTheme="minorHAnsi" w:hAnsiTheme="minorHAnsi" w:cstheme="minorHAnsi"/>
          <w:color w:val="auto"/>
          <w:lang w:eastAsia="zh-TW"/>
        </w:rPr>
        <w:t>clean</w:t>
      </w:r>
      <w:r w:rsidR="00186446" w:rsidRPr="006A3C91">
        <w:rPr>
          <w:rFonts w:asciiTheme="minorHAnsi" w:hAnsiTheme="minorHAnsi" w:cstheme="minorHAnsi"/>
          <w:color w:val="auto"/>
          <w:lang w:eastAsia="zh-TW"/>
        </w:rPr>
        <w:t xml:space="preserve"> from</w:t>
      </w:r>
      <w:r w:rsidR="00F83C14" w:rsidRPr="006A3C91">
        <w:rPr>
          <w:rFonts w:asciiTheme="minorHAnsi" w:hAnsiTheme="minorHAnsi" w:cstheme="minorHAnsi"/>
          <w:color w:val="auto"/>
          <w:lang w:eastAsia="zh-TW"/>
        </w:rPr>
        <w:t xml:space="preserve"> connective tissues (use scissor</w:t>
      </w:r>
      <w:r w:rsidR="0082740A" w:rsidRPr="006A3C91">
        <w:rPr>
          <w:rFonts w:asciiTheme="minorHAnsi" w:hAnsiTheme="minorHAnsi" w:cstheme="minorHAnsi"/>
          <w:color w:val="auto"/>
          <w:lang w:eastAsia="zh-TW"/>
        </w:rPr>
        <w:t>s</w:t>
      </w:r>
      <w:r w:rsidR="00F83C14" w:rsidRPr="006A3C91">
        <w:rPr>
          <w:rFonts w:asciiTheme="minorHAnsi" w:hAnsiTheme="minorHAnsi" w:cstheme="minorHAnsi"/>
          <w:color w:val="auto"/>
          <w:lang w:eastAsia="zh-TW"/>
        </w:rPr>
        <w:t xml:space="preserve"> if necessary)</w:t>
      </w:r>
      <w:r w:rsidR="00186446" w:rsidRPr="006A3C91">
        <w:rPr>
          <w:rFonts w:asciiTheme="minorHAnsi" w:hAnsiTheme="minorHAnsi" w:cstheme="minorHAnsi"/>
          <w:color w:val="auto"/>
          <w:lang w:eastAsia="zh-TW"/>
        </w:rPr>
        <w:t>.</w:t>
      </w:r>
      <w:r w:rsidR="00F83C14" w:rsidRPr="006A3C91">
        <w:rPr>
          <w:rFonts w:asciiTheme="minorHAnsi" w:hAnsiTheme="minorHAnsi" w:cstheme="minorHAnsi"/>
          <w:color w:val="auto"/>
          <w:lang w:eastAsia="zh-TW"/>
        </w:rPr>
        <w:t xml:space="preserve"> </w:t>
      </w:r>
    </w:p>
    <w:p w14:paraId="55782A55" w14:textId="25FB0F4C" w:rsidR="00207884" w:rsidRPr="006A3C91" w:rsidRDefault="00207884" w:rsidP="00851C68">
      <w:pPr>
        <w:rPr>
          <w:rFonts w:asciiTheme="minorHAnsi" w:hAnsiTheme="minorHAnsi" w:cstheme="minorHAnsi"/>
          <w:color w:val="auto"/>
          <w:lang w:eastAsia="zh-TW"/>
        </w:rPr>
      </w:pPr>
    </w:p>
    <w:p w14:paraId="7EAE47E8" w14:textId="525CD418" w:rsidR="00851C68" w:rsidRPr="006A3C91" w:rsidRDefault="00337939" w:rsidP="0055602A">
      <w:pPr>
        <w:numPr>
          <w:ilvl w:val="1"/>
          <w:numId w:val="27"/>
        </w:numPr>
        <w:rPr>
          <w:rFonts w:asciiTheme="minorHAnsi" w:hAnsiTheme="minorHAnsi" w:cstheme="minorHAnsi"/>
          <w:color w:val="auto"/>
          <w:lang w:eastAsia="zh-TW"/>
        </w:rPr>
      </w:pPr>
      <w:r w:rsidRPr="006A3C91">
        <w:rPr>
          <w:rFonts w:asciiTheme="minorHAnsi" w:hAnsiTheme="minorHAnsi" w:cstheme="minorHAnsi"/>
          <w:color w:val="auto"/>
          <w:lang w:eastAsia="zh-TW"/>
        </w:rPr>
        <w:t>To harvest the thymus,</w:t>
      </w:r>
      <w:r w:rsidR="00186446" w:rsidRPr="006A3C91">
        <w:rPr>
          <w:rFonts w:asciiTheme="minorHAnsi" w:hAnsiTheme="minorHAnsi" w:cstheme="minorHAnsi"/>
          <w:color w:val="auto"/>
        </w:rPr>
        <w:t xml:space="preserve"> </w:t>
      </w:r>
      <w:r w:rsidR="00186446" w:rsidRPr="006A3C91">
        <w:rPr>
          <w:rFonts w:asciiTheme="minorHAnsi" w:hAnsiTheme="minorHAnsi" w:cstheme="minorHAnsi"/>
          <w:color w:val="auto"/>
          <w:lang w:eastAsia="zh-TW"/>
        </w:rPr>
        <w:t>cut the diaphragm and the rib cage from both sides with dissecting scissors</w:t>
      </w:r>
      <w:r w:rsidR="0082740A" w:rsidRPr="006A3C91">
        <w:rPr>
          <w:rFonts w:asciiTheme="minorHAnsi" w:hAnsiTheme="minorHAnsi" w:cstheme="minorHAnsi"/>
          <w:color w:val="auto"/>
          <w:lang w:eastAsia="zh-TW"/>
        </w:rPr>
        <w:t>.</w:t>
      </w:r>
      <w:r w:rsidR="00186446" w:rsidRPr="006A3C91">
        <w:rPr>
          <w:rFonts w:asciiTheme="minorHAnsi" w:hAnsiTheme="minorHAnsi" w:cstheme="minorHAnsi"/>
          <w:color w:val="auto"/>
          <w:lang w:eastAsia="zh-TW"/>
        </w:rPr>
        <w:t xml:space="preserve"> </w:t>
      </w:r>
      <w:r w:rsidR="0082740A" w:rsidRPr="006A3C91">
        <w:rPr>
          <w:rFonts w:asciiTheme="minorHAnsi" w:hAnsiTheme="minorHAnsi" w:cstheme="minorHAnsi"/>
          <w:color w:val="auto"/>
          <w:lang w:eastAsia="zh-TW"/>
        </w:rPr>
        <w:t xml:space="preserve">Use </w:t>
      </w:r>
      <w:r w:rsidR="00186446" w:rsidRPr="006A3C91">
        <w:rPr>
          <w:rFonts w:asciiTheme="minorHAnsi" w:hAnsiTheme="minorHAnsi" w:cstheme="minorHAnsi"/>
          <w:color w:val="auto"/>
          <w:lang w:eastAsia="zh-TW"/>
        </w:rPr>
        <w:t xml:space="preserve">forceps to lift up the sternum to reveal the entire thoracic cavity. </w:t>
      </w:r>
      <w:r w:rsidR="0082740A" w:rsidRPr="006A3C91">
        <w:rPr>
          <w:rFonts w:asciiTheme="minorHAnsi" w:hAnsiTheme="minorHAnsi" w:cstheme="minorHAnsi"/>
          <w:color w:val="auto"/>
          <w:lang w:eastAsia="zh-TW"/>
        </w:rPr>
        <w:t xml:space="preserve">Separate </w:t>
      </w:r>
      <w:r w:rsidR="00186446" w:rsidRPr="006A3C91">
        <w:rPr>
          <w:rFonts w:asciiTheme="minorHAnsi" w:hAnsiTheme="minorHAnsi" w:cstheme="minorHAnsi"/>
          <w:color w:val="auto"/>
          <w:lang w:eastAsia="zh-TW"/>
        </w:rPr>
        <w:t xml:space="preserve">the thymus carefully from surrounding tissues with scissors, and remove any residual connective </w:t>
      </w:r>
      <w:r w:rsidR="00186446" w:rsidRPr="006A3C91">
        <w:rPr>
          <w:rFonts w:asciiTheme="minorHAnsi" w:hAnsiTheme="minorHAnsi" w:cstheme="minorHAnsi"/>
          <w:color w:val="auto"/>
          <w:lang w:eastAsia="zh-TW"/>
        </w:rPr>
        <w:lastRenderedPageBreak/>
        <w:t xml:space="preserve">tissue on a paper towel wetted with PBS. </w:t>
      </w:r>
    </w:p>
    <w:p w14:paraId="2F25DEAB" w14:textId="77777777" w:rsidR="009762FF" w:rsidRPr="006A3C91" w:rsidRDefault="009762FF" w:rsidP="00851C68">
      <w:pPr>
        <w:rPr>
          <w:rFonts w:asciiTheme="minorHAnsi" w:hAnsiTheme="minorHAnsi" w:cstheme="minorHAnsi"/>
          <w:color w:val="auto"/>
          <w:lang w:eastAsia="zh-TW"/>
        </w:rPr>
      </w:pPr>
    </w:p>
    <w:p w14:paraId="7697F589" w14:textId="28982424" w:rsidR="00851C68" w:rsidRPr="006A3C91" w:rsidRDefault="009762FF" w:rsidP="0055602A">
      <w:pPr>
        <w:numPr>
          <w:ilvl w:val="1"/>
          <w:numId w:val="27"/>
        </w:numPr>
        <w:rPr>
          <w:rFonts w:asciiTheme="minorHAnsi" w:hAnsiTheme="minorHAnsi" w:cstheme="minorHAnsi"/>
          <w:color w:val="auto"/>
          <w:lang w:eastAsia="zh-TW"/>
        </w:rPr>
      </w:pPr>
      <w:r w:rsidRPr="006A3C91">
        <w:rPr>
          <w:rFonts w:asciiTheme="minorHAnsi" w:hAnsiTheme="minorHAnsi" w:cstheme="minorHAnsi"/>
          <w:color w:val="auto"/>
          <w:lang w:eastAsia="zh-TW"/>
        </w:rPr>
        <w:t xml:space="preserve">Mechanically dissociate the tissues with a syringe plunger in </w:t>
      </w:r>
      <w:r w:rsidR="0082740A" w:rsidRPr="006A3C91">
        <w:rPr>
          <w:rFonts w:asciiTheme="minorHAnsi" w:hAnsiTheme="minorHAnsi" w:cstheme="minorHAnsi"/>
          <w:color w:val="auto"/>
          <w:lang w:eastAsia="zh-TW"/>
        </w:rPr>
        <w:t xml:space="preserve">a </w:t>
      </w:r>
      <w:r w:rsidRPr="006A3C91">
        <w:rPr>
          <w:rFonts w:asciiTheme="minorHAnsi" w:hAnsiTheme="minorHAnsi" w:cstheme="minorHAnsi"/>
          <w:color w:val="auto"/>
          <w:lang w:eastAsia="zh-TW"/>
        </w:rPr>
        <w:t>6-cm dish containing 5 mL ice-cold FACS buffer (PBS supplemented with 2</w:t>
      </w:r>
      <w:r w:rsidR="006A3C91" w:rsidRPr="006A3C91">
        <w:rPr>
          <w:rFonts w:asciiTheme="minorHAnsi" w:hAnsiTheme="minorHAnsi" w:cstheme="minorHAnsi"/>
          <w:color w:val="auto"/>
          <w:lang w:eastAsia="zh-TW"/>
        </w:rPr>
        <w:t>%</w:t>
      </w:r>
      <w:r w:rsidRPr="006A3C91">
        <w:rPr>
          <w:rFonts w:asciiTheme="minorHAnsi" w:hAnsiTheme="minorHAnsi" w:cstheme="minorHAnsi"/>
          <w:color w:val="auto"/>
          <w:lang w:eastAsia="zh-TW"/>
        </w:rPr>
        <w:t xml:space="preserve"> fetal bovine serum </w:t>
      </w:r>
      <w:r w:rsidR="00F668B4" w:rsidRPr="006A3C91">
        <w:rPr>
          <w:rFonts w:asciiTheme="minorHAnsi" w:hAnsiTheme="minorHAnsi" w:cstheme="minorHAnsi"/>
          <w:color w:val="auto"/>
          <w:lang w:eastAsia="zh-TW"/>
        </w:rPr>
        <w:t xml:space="preserve">(FBS) </w:t>
      </w:r>
      <w:r w:rsidRPr="006A3C91">
        <w:rPr>
          <w:rFonts w:asciiTheme="minorHAnsi" w:hAnsiTheme="minorHAnsi" w:cstheme="minorHAnsi"/>
          <w:color w:val="auto"/>
          <w:lang w:eastAsia="zh-TW"/>
        </w:rPr>
        <w:t>and 1 mM EDTA). T</w:t>
      </w:r>
      <w:r w:rsidR="004A7B65" w:rsidRPr="006A3C91">
        <w:rPr>
          <w:rFonts w:asciiTheme="minorHAnsi" w:hAnsiTheme="minorHAnsi" w:cstheme="minorHAnsi"/>
          <w:color w:val="auto"/>
          <w:lang w:eastAsia="zh-TW"/>
        </w:rPr>
        <w:t>ransfer the single-</w:t>
      </w:r>
      <w:r w:rsidRPr="006A3C91">
        <w:rPr>
          <w:rFonts w:asciiTheme="minorHAnsi" w:hAnsiTheme="minorHAnsi" w:cstheme="minorHAnsi"/>
          <w:color w:val="auto"/>
          <w:lang w:eastAsia="zh-TW"/>
        </w:rPr>
        <w:t xml:space="preserve">cell suspension to </w:t>
      </w:r>
      <w:r w:rsidR="0082740A" w:rsidRPr="006A3C91">
        <w:rPr>
          <w:rFonts w:asciiTheme="minorHAnsi" w:hAnsiTheme="minorHAnsi" w:cstheme="minorHAnsi"/>
          <w:color w:val="auto"/>
          <w:lang w:eastAsia="zh-TW"/>
        </w:rPr>
        <w:t xml:space="preserve">a </w:t>
      </w:r>
      <w:r w:rsidRPr="006A3C91">
        <w:rPr>
          <w:rFonts w:asciiTheme="minorHAnsi" w:hAnsiTheme="minorHAnsi" w:cstheme="minorHAnsi"/>
          <w:color w:val="auto"/>
          <w:lang w:eastAsia="zh-TW"/>
        </w:rPr>
        <w:t xml:space="preserve">15-mL centrifuge tube; wash the 6-cm dish with additional 2 mL FACS buffer and combine the </w:t>
      </w:r>
      <w:r w:rsidR="004A7B65" w:rsidRPr="006A3C91">
        <w:rPr>
          <w:rFonts w:asciiTheme="minorHAnsi" w:hAnsiTheme="minorHAnsi" w:cstheme="minorHAnsi"/>
          <w:color w:val="auto"/>
          <w:lang w:eastAsia="zh-TW"/>
        </w:rPr>
        <w:t>wash with cell suspension as well.</w:t>
      </w:r>
    </w:p>
    <w:p w14:paraId="496AB0B4" w14:textId="76D8FA5D" w:rsidR="001C1E49" w:rsidRPr="006A3C91" w:rsidRDefault="001C1E49" w:rsidP="001B1519">
      <w:pPr>
        <w:pStyle w:val="NormalWeb"/>
        <w:spacing w:before="0" w:beforeAutospacing="0" w:after="0" w:afterAutospacing="0"/>
        <w:rPr>
          <w:rFonts w:asciiTheme="minorHAnsi" w:hAnsiTheme="minorHAnsi" w:cstheme="minorHAnsi"/>
          <w:b/>
          <w:color w:val="auto"/>
        </w:rPr>
      </w:pPr>
    </w:p>
    <w:p w14:paraId="48D22564" w14:textId="1BA73FFB" w:rsidR="00A93544" w:rsidRPr="006A3C91" w:rsidRDefault="004A7B65" w:rsidP="0055602A">
      <w:pPr>
        <w:widowControl/>
        <w:numPr>
          <w:ilvl w:val="1"/>
          <w:numId w:val="27"/>
        </w:numPr>
        <w:rPr>
          <w:rFonts w:asciiTheme="minorHAnsi" w:hAnsiTheme="minorHAnsi" w:cstheme="minorHAnsi"/>
          <w:color w:val="auto"/>
        </w:rPr>
      </w:pPr>
      <w:r w:rsidRPr="006A3C91">
        <w:rPr>
          <w:rFonts w:asciiTheme="minorHAnsi" w:hAnsiTheme="minorHAnsi" w:cstheme="minorHAnsi"/>
          <w:bCs/>
          <w:color w:val="auto"/>
          <w:lang w:eastAsia="zh-TW"/>
        </w:rPr>
        <w:t xml:space="preserve">Centrifuge the cell suspension (300 x g, for 5 min at 4 </w:t>
      </w:r>
      <w:r w:rsidRPr="006A3C91">
        <w:rPr>
          <w:rFonts w:asciiTheme="minorHAnsi" w:eastAsia="Microsoft JhengHei" w:hAnsiTheme="minorHAnsi" w:cstheme="minorHAnsi"/>
          <w:color w:val="auto"/>
        </w:rPr>
        <w:t>°C</w:t>
      </w:r>
      <w:r w:rsidRPr="006A3C91">
        <w:rPr>
          <w:rFonts w:asciiTheme="minorHAnsi" w:hAnsiTheme="minorHAnsi" w:cstheme="minorHAnsi"/>
          <w:bCs/>
          <w:color w:val="auto"/>
          <w:lang w:eastAsia="zh-TW"/>
        </w:rPr>
        <w:t>) and discard the supernatant</w:t>
      </w:r>
      <w:r w:rsidR="00A96D71">
        <w:rPr>
          <w:rFonts w:asciiTheme="minorHAnsi" w:hAnsiTheme="minorHAnsi" w:cstheme="minorHAnsi"/>
          <w:bCs/>
          <w:color w:val="auto"/>
          <w:lang w:eastAsia="zh-TW"/>
        </w:rPr>
        <w:t>. R</w:t>
      </w:r>
      <w:r w:rsidRPr="006A3C91">
        <w:rPr>
          <w:rFonts w:asciiTheme="minorHAnsi" w:hAnsiTheme="minorHAnsi" w:cstheme="minorHAnsi"/>
          <w:bCs/>
          <w:color w:val="auto"/>
          <w:lang w:eastAsia="zh-TW"/>
        </w:rPr>
        <w:t xml:space="preserve">e-suspend the pellet with 2 mL </w:t>
      </w:r>
      <w:r w:rsidR="00A96D71">
        <w:rPr>
          <w:rFonts w:asciiTheme="minorHAnsi" w:hAnsiTheme="minorHAnsi" w:cstheme="minorHAnsi"/>
          <w:bCs/>
          <w:color w:val="auto"/>
          <w:lang w:eastAsia="zh-TW"/>
        </w:rPr>
        <w:t xml:space="preserve">of </w:t>
      </w:r>
      <w:r w:rsidRPr="006A3C91">
        <w:rPr>
          <w:rFonts w:asciiTheme="minorHAnsi" w:hAnsiTheme="minorHAnsi" w:cstheme="minorHAnsi"/>
          <w:bCs/>
          <w:color w:val="auto"/>
          <w:lang w:eastAsia="zh-TW"/>
        </w:rPr>
        <w:t>Ammonium-Chloride-Potassium</w:t>
      </w:r>
      <w:r w:rsidR="001766C1" w:rsidRPr="006A3C91">
        <w:rPr>
          <w:rFonts w:asciiTheme="minorHAnsi" w:hAnsiTheme="minorHAnsi" w:cstheme="minorHAnsi"/>
          <w:bCs/>
          <w:color w:val="auto"/>
          <w:lang w:eastAsia="zh-TW"/>
        </w:rPr>
        <w:t xml:space="preserve"> (ACK</w:t>
      </w:r>
      <w:r w:rsidRPr="006A3C91">
        <w:rPr>
          <w:rFonts w:asciiTheme="minorHAnsi" w:hAnsiTheme="minorHAnsi" w:cstheme="minorHAnsi"/>
          <w:bCs/>
          <w:color w:val="auto"/>
          <w:lang w:eastAsia="zh-TW"/>
        </w:rPr>
        <w:t>) lysing buffer (155 mM NH</w:t>
      </w:r>
      <w:r w:rsidRPr="006A3C91">
        <w:rPr>
          <w:rFonts w:asciiTheme="minorHAnsi" w:hAnsiTheme="minorHAnsi" w:cstheme="minorHAnsi"/>
          <w:bCs/>
          <w:color w:val="auto"/>
          <w:vertAlign w:val="subscript"/>
          <w:lang w:eastAsia="zh-TW"/>
        </w:rPr>
        <w:t>4</w:t>
      </w:r>
      <w:r w:rsidRPr="006A3C91">
        <w:rPr>
          <w:rFonts w:asciiTheme="minorHAnsi" w:hAnsiTheme="minorHAnsi" w:cstheme="minorHAnsi"/>
          <w:bCs/>
          <w:color w:val="auto"/>
          <w:lang w:eastAsia="zh-TW"/>
        </w:rPr>
        <w:t>Cl, 10 mM KHCO</w:t>
      </w:r>
      <w:r w:rsidRPr="006A3C91">
        <w:rPr>
          <w:rFonts w:asciiTheme="minorHAnsi" w:hAnsiTheme="minorHAnsi" w:cstheme="minorHAnsi"/>
          <w:bCs/>
          <w:color w:val="auto"/>
          <w:vertAlign w:val="subscript"/>
          <w:lang w:eastAsia="zh-TW"/>
        </w:rPr>
        <w:t>3</w:t>
      </w:r>
      <w:r w:rsidR="005318F2" w:rsidRPr="006A3C91">
        <w:rPr>
          <w:rFonts w:asciiTheme="minorHAnsi" w:hAnsiTheme="minorHAnsi" w:cstheme="minorHAnsi"/>
          <w:bCs/>
          <w:color w:val="auto"/>
          <w:lang w:eastAsia="zh-TW"/>
        </w:rPr>
        <w:t xml:space="preserve"> and 0.1 mM Na</w:t>
      </w:r>
      <w:r w:rsidR="005318F2" w:rsidRPr="006A3C91">
        <w:rPr>
          <w:rFonts w:asciiTheme="minorHAnsi" w:hAnsiTheme="minorHAnsi" w:cstheme="minorHAnsi"/>
          <w:bCs/>
          <w:color w:val="auto"/>
          <w:vertAlign w:val="subscript"/>
          <w:lang w:eastAsia="zh-TW"/>
        </w:rPr>
        <w:t>2</w:t>
      </w:r>
      <w:r w:rsidR="005318F2" w:rsidRPr="006A3C91">
        <w:rPr>
          <w:rFonts w:asciiTheme="minorHAnsi" w:hAnsiTheme="minorHAnsi" w:cstheme="minorHAnsi"/>
          <w:bCs/>
          <w:color w:val="auto"/>
          <w:lang w:eastAsia="zh-TW"/>
        </w:rPr>
        <w:t>EDTA</w:t>
      </w:r>
      <w:r w:rsidRPr="006A3C91">
        <w:rPr>
          <w:rFonts w:asciiTheme="minorHAnsi" w:hAnsiTheme="minorHAnsi" w:cstheme="minorHAnsi"/>
          <w:bCs/>
          <w:color w:val="auto"/>
          <w:lang w:eastAsia="zh-TW"/>
        </w:rPr>
        <w:t>)</w:t>
      </w:r>
      <w:r w:rsidR="005318F2" w:rsidRPr="006A3C91">
        <w:rPr>
          <w:rFonts w:asciiTheme="minorHAnsi" w:hAnsiTheme="minorHAnsi" w:cstheme="minorHAnsi"/>
          <w:bCs/>
          <w:color w:val="auto"/>
          <w:lang w:eastAsia="zh-TW"/>
        </w:rPr>
        <w:t xml:space="preserve"> for 1 min at room temperature (RT) to lyse the red blood cells. </w:t>
      </w:r>
      <w:r w:rsidR="00A93544" w:rsidRPr="006A3C91">
        <w:rPr>
          <w:rFonts w:asciiTheme="minorHAnsi" w:hAnsiTheme="minorHAnsi" w:cstheme="minorHAnsi"/>
          <w:color w:val="auto"/>
        </w:rPr>
        <w:t>Neutralize the ACK buffer by adding 10 mL FACS buffer to the cell suspension.</w:t>
      </w:r>
    </w:p>
    <w:p w14:paraId="4E9C5548" w14:textId="4427597C" w:rsidR="005318F2" w:rsidRPr="006A3C91" w:rsidRDefault="005318F2" w:rsidP="001B1519">
      <w:pPr>
        <w:pStyle w:val="NormalWeb"/>
        <w:spacing w:before="0" w:beforeAutospacing="0" w:after="0" w:afterAutospacing="0"/>
        <w:rPr>
          <w:rFonts w:asciiTheme="minorHAnsi" w:hAnsiTheme="minorHAnsi" w:cstheme="minorHAnsi"/>
          <w:bCs/>
          <w:color w:val="auto"/>
          <w:lang w:eastAsia="zh-TW"/>
        </w:rPr>
      </w:pPr>
    </w:p>
    <w:p w14:paraId="34A0C05E" w14:textId="2493D268" w:rsidR="005318F2" w:rsidRPr="006A3C91" w:rsidRDefault="005318F2" w:rsidP="0055602A">
      <w:pPr>
        <w:pStyle w:val="NormalWeb"/>
        <w:numPr>
          <w:ilvl w:val="1"/>
          <w:numId w:val="27"/>
        </w:numPr>
        <w:spacing w:before="0" w:beforeAutospacing="0" w:after="0" w:afterAutospacing="0"/>
        <w:rPr>
          <w:rFonts w:asciiTheme="minorHAnsi" w:hAnsiTheme="minorHAnsi" w:cstheme="minorHAnsi"/>
          <w:bCs/>
          <w:color w:val="auto"/>
          <w:lang w:eastAsia="zh-TW"/>
        </w:rPr>
      </w:pPr>
      <w:r w:rsidRPr="006A3C91">
        <w:rPr>
          <w:rFonts w:asciiTheme="minorHAnsi" w:hAnsiTheme="minorHAnsi" w:cstheme="minorHAnsi"/>
          <w:bCs/>
          <w:color w:val="auto"/>
          <w:lang w:eastAsia="zh-TW"/>
        </w:rPr>
        <w:t xml:space="preserve">Centrifuge the cell suspension (300 x g, for 5 min at 4 </w:t>
      </w:r>
      <w:r w:rsidRPr="006A3C91">
        <w:rPr>
          <w:rFonts w:asciiTheme="minorHAnsi" w:eastAsia="Microsoft JhengHei" w:hAnsiTheme="minorHAnsi" w:cstheme="minorHAnsi"/>
          <w:color w:val="auto"/>
        </w:rPr>
        <w:t>°C</w:t>
      </w:r>
      <w:r w:rsidRPr="006A3C91">
        <w:rPr>
          <w:rFonts w:asciiTheme="minorHAnsi" w:hAnsiTheme="minorHAnsi" w:cstheme="minorHAnsi"/>
          <w:bCs/>
          <w:color w:val="auto"/>
          <w:lang w:eastAsia="zh-TW"/>
        </w:rPr>
        <w:t xml:space="preserve">) and discard the supernatant </w:t>
      </w:r>
      <w:r w:rsidR="00A96D71">
        <w:rPr>
          <w:rFonts w:asciiTheme="minorHAnsi" w:hAnsiTheme="minorHAnsi" w:cstheme="minorHAnsi"/>
          <w:bCs/>
          <w:color w:val="auto"/>
          <w:lang w:eastAsia="zh-TW"/>
        </w:rPr>
        <w:t>R</w:t>
      </w:r>
      <w:r w:rsidRPr="006A3C91">
        <w:rPr>
          <w:rFonts w:asciiTheme="minorHAnsi" w:hAnsiTheme="minorHAnsi" w:cstheme="minorHAnsi"/>
          <w:bCs/>
          <w:color w:val="auto"/>
          <w:lang w:eastAsia="zh-TW"/>
        </w:rPr>
        <w:t xml:space="preserve">e-suspend cells in 5 mL </w:t>
      </w:r>
      <w:r w:rsidR="00A96D71">
        <w:rPr>
          <w:rFonts w:asciiTheme="minorHAnsi" w:hAnsiTheme="minorHAnsi" w:cstheme="minorHAnsi"/>
          <w:bCs/>
          <w:color w:val="auto"/>
          <w:lang w:eastAsia="zh-TW"/>
        </w:rPr>
        <w:t xml:space="preserve">of </w:t>
      </w:r>
      <w:r w:rsidRPr="006A3C91">
        <w:rPr>
          <w:rFonts w:asciiTheme="minorHAnsi" w:hAnsiTheme="minorHAnsi" w:cstheme="minorHAnsi"/>
          <w:bCs/>
          <w:color w:val="auto"/>
          <w:lang w:eastAsia="zh-TW"/>
        </w:rPr>
        <w:t>complete RPMI medium (RPMI 1640 medium, supplemented with 44</w:t>
      </w:r>
      <w:r w:rsidR="00F668B4" w:rsidRPr="006A3C91">
        <w:rPr>
          <w:rFonts w:asciiTheme="minorHAnsi" w:hAnsiTheme="minorHAnsi" w:cstheme="minorHAnsi"/>
          <w:bCs/>
          <w:color w:val="auto"/>
          <w:lang w:eastAsia="zh-TW"/>
        </w:rPr>
        <w:t xml:space="preserve"> mM NaHCO</w:t>
      </w:r>
      <w:r w:rsidR="00F668B4" w:rsidRPr="006A3C91">
        <w:rPr>
          <w:rFonts w:asciiTheme="minorHAnsi" w:hAnsiTheme="minorHAnsi" w:cstheme="minorHAnsi"/>
          <w:bCs/>
          <w:color w:val="auto"/>
          <w:vertAlign w:val="subscript"/>
          <w:lang w:eastAsia="zh-TW"/>
        </w:rPr>
        <w:t>3</w:t>
      </w:r>
      <w:r w:rsidR="00F668B4" w:rsidRPr="006A3C91">
        <w:rPr>
          <w:rFonts w:asciiTheme="minorHAnsi" w:hAnsiTheme="minorHAnsi" w:cstheme="minorHAnsi"/>
          <w:bCs/>
          <w:color w:val="auto"/>
          <w:lang w:eastAsia="zh-TW"/>
        </w:rPr>
        <w:t>, 10 mM 4-(2-hydroxyethyl)-1-piperazineethanesulfonic acid (HEPES), 100 U/mL penicillin, 100 mg/mL streptomycin, 2 mM L-glutamine, 1 mM sodium pyruvate, 1</w:t>
      </w:r>
      <w:r w:rsidR="00626F3E" w:rsidRPr="006A3C91">
        <w:rPr>
          <w:rFonts w:asciiTheme="minorHAnsi" w:hAnsiTheme="minorHAnsi" w:cstheme="minorHAnsi"/>
          <w:bCs/>
          <w:color w:val="auto"/>
          <w:lang w:eastAsia="zh-TW"/>
        </w:rPr>
        <w:t>%</w:t>
      </w:r>
      <w:r w:rsidR="00F668B4" w:rsidRPr="006A3C91">
        <w:rPr>
          <w:rFonts w:asciiTheme="minorHAnsi" w:hAnsiTheme="minorHAnsi" w:cstheme="minorHAnsi"/>
          <w:bCs/>
          <w:color w:val="auto"/>
          <w:lang w:eastAsia="zh-TW"/>
        </w:rPr>
        <w:t xml:space="preserve"> MEM non-essential amino acids and 10</w:t>
      </w:r>
      <w:r w:rsidR="00626F3E" w:rsidRPr="006A3C91">
        <w:rPr>
          <w:rFonts w:asciiTheme="minorHAnsi" w:hAnsiTheme="minorHAnsi" w:cstheme="minorHAnsi"/>
          <w:bCs/>
          <w:color w:val="auto"/>
          <w:lang w:eastAsia="zh-TW"/>
        </w:rPr>
        <w:t>%</w:t>
      </w:r>
      <w:r w:rsidR="00F668B4" w:rsidRPr="006A3C91">
        <w:rPr>
          <w:rFonts w:asciiTheme="minorHAnsi" w:hAnsiTheme="minorHAnsi" w:cstheme="minorHAnsi"/>
          <w:bCs/>
          <w:color w:val="auto"/>
          <w:lang w:eastAsia="zh-TW"/>
        </w:rPr>
        <w:t xml:space="preserve"> FBS</w:t>
      </w:r>
      <w:r w:rsidR="00E17946" w:rsidRPr="006A3C91">
        <w:rPr>
          <w:rFonts w:asciiTheme="minorHAnsi" w:hAnsiTheme="minorHAnsi" w:cstheme="minorHAnsi"/>
          <w:bCs/>
          <w:color w:val="auto"/>
          <w:lang w:eastAsia="zh-TW"/>
        </w:rPr>
        <w:t>).</w:t>
      </w:r>
    </w:p>
    <w:p w14:paraId="32E9E12A" w14:textId="54303671" w:rsidR="00E17946" w:rsidRPr="006A3C91" w:rsidRDefault="00E17946" w:rsidP="00F668B4">
      <w:pPr>
        <w:pStyle w:val="NormalWeb"/>
        <w:spacing w:before="0" w:beforeAutospacing="0" w:after="0" w:afterAutospacing="0"/>
        <w:rPr>
          <w:rFonts w:asciiTheme="minorHAnsi" w:hAnsiTheme="minorHAnsi" w:cstheme="minorHAnsi"/>
          <w:bCs/>
          <w:color w:val="auto"/>
          <w:lang w:eastAsia="zh-TW"/>
        </w:rPr>
      </w:pPr>
    </w:p>
    <w:p w14:paraId="58A56E28" w14:textId="30C2CBD6" w:rsidR="00E17946" w:rsidRPr="006A3C91" w:rsidRDefault="00E17946" w:rsidP="0055602A">
      <w:pPr>
        <w:pStyle w:val="NormalWeb"/>
        <w:numPr>
          <w:ilvl w:val="1"/>
          <w:numId w:val="27"/>
        </w:numPr>
        <w:spacing w:before="0" w:beforeAutospacing="0" w:after="0" w:afterAutospacing="0"/>
        <w:rPr>
          <w:rFonts w:asciiTheme="minorHAnsi" w:hAnsiTheme="minorHAnsi" w:cstheme="minorHAnsi"/>
          <w:bCs/>
          <w:color w:val="auto"/>
          <w:lang w:eastAsia="zh-TW"/>
        </w:rPr>
      </w:pPr>
      <w:r w:rsidRPr="006A3C91">
        <w:rPr>
          <w:rFonts w:asciiTheme="minorHAnsi" w:hAnsiTheme="minorHAnsi" w:cstheme="minorHAnsi"/>
          <w:bCs/>
          <w:color w:val="auto"/>
          <w:lang w:eastAsia="zh-TW"/>
        </w:rPr>
        <w:t xml:space="preserve">Filter </w:t>
      </w:r>
      <w:r w:rsidR="0082740A" w:rsidRPr="006A3C91">
        <w:rPr>
          <w:rFonts w:asciiTheme="minorHAnsi" w:hAnsiTheme="minorHAnsi" w:cstheme="minorHAnsi"/>
          <w:bCs/>
          <w:color w:val="auto"/>
          <w:lang w:eastAsia="zh-TW"/>
        </w:rPr>
        <w:t xml:space="preserve">cell </w:t>
      </w:r>
      <w:r w:rsidRPr="006A3C91">
        <w:rPr>
          <w:rFonts w:asciiTheme="minorHAnsi" w:hAnsiTheme="minorHAnsi" w:cstheme="minorHAnsi"/>
          <w:bCs/>
          <w:color w:val="auto"/>
          <w:lang w:eastAsia="zh-TW"/>
        </w:rPr>
        <w:t xml:space="preserve">suspension through </w:t>
      </w:r>
      <w:r w:rsidR="0082740A" w:rsidRPr="006A3C91">
        <w:rPr>
          <w:rFonts w:asciiTheme="minorHAnsi" w:hAnsiTheme="minorHAnsi" w:cstheme="minorHAnsi"/>
          <w:bCs/>
          <w:color w:val="auto"/>
          <w:lang w:eastAsia="zh-TW"/>
        </w:rPr>
        <w:t xml:space="preserve">a </w:t>
      </w:r>
      <w:r w:rsidRPr="006A3C91">
        <w:rPr>
          <w:rFonts w:asciiTheme="minorHAnsi" w:hAnsiTheme="minorHAnsi" w:cstheme="minorHAnsi"/>
          <w:bCs/>
          <w:color w:val="auto"/>
          <w:lang w:eastAsia="zh-TW"/>
        </w:rPr>
        <w:t xml:space="preserve">cell strainer (pore size 70 </w:t>
      </w:r>
      <w:proofErr w:type="spellStart"/>
      <w:r w:rsidR="00A96D71" w:rsidRPr="006A3C91">
        <w:rPr>
          <w:rFonts w:asciiTheme="minorHAnsi" w:hAnsiTheme="minorHAnsi" w:cstheme="minorHAnsi"/>
          <w:bCs/>
          <w:color w:val="auto"/>
          <w:lang w:eastAsia="zh-TW"/>
        </w:rPr>
        <w:t>μ</w:t>
      </w:r>
      <w:r w:rsidR="00A96D71">
        <w:rPr>
          <w:rFonts w:asciiTheme="minorHAnsi" w:hAnsiTheme="minorHAnsi" w:cstheme="minorHAnsi"/>
          <w:bCs/>
          <w:color w:val="auto"/>
          <w:lang w:eastAsia="zh-TW"/>
        </w:rPr>
        <w:t>m</w:t>
      </w:r>
      <w:proofErr w:type="spellEnd"/>
      <w:r w:rsidRPr="006A3C91">
        <w:rPr>
          <w:rFonts w:asciiTheme="minorHAnsi" w:hAnsiTheme="minorHAnsi" w:cstheme="minorHAnsi"/>
          <w:bCs/>
          <w:color w:val="auto"/>
          <w:lang w:eastAsia="zh-TW"/>
        </w:rPr>
        <w:t>) to remove cell clumps</w:t>
      </w:r>
      <w:r w:rsidR="000F1F50" w:rsidRPr="006A3C91">
        <w:rPr>
          <w:rFonts w:asciiTheme="minorHAnsi" w:hAnsiTheme="minorHAnsi" w:cstheme="minorHAnsi"/>
          <w:bCs/>
          <w:color w:val="auto"/>
          <w:lang w:eastAsia="zh-TW"/>
        </w:rPr>
        <w:t>.</w:t>
      </w:r>
      <w:r w:rsidRPr="006A3C91">
        <w:rPr>
          <w:rFonts w:asciiTheme="minorHAnsi" w:hAnsiTheme="minorHAnsi" w:cstheme="minorHAnsi"/>
          <w:bCs/>
          <w:color w:val="auto"/>
          <w:lang w:eastAsia="zh-TW"/>
        </w:rPr>
        <w:t xml:space="preserve"> </w:t>
      </w:r>
      <w:r w:rsidR="000F1F50" w:rsidRPr="006A3C91">
        <w:rPr>
          <w:rFonts w:asciiTheme="minorHAnsi" w:hAnsiTheme="minorHAnsi" w:cstheme="minorHAnsi"/>
          <w:bCs/>
          <w:color w:val="auto"/>
          <w:lang w:eastAsia="zh-TW"/>
        </w:rPr>
        <w:t xml:space="preserve">Count </w:t>
      </w:r>
      <w:r w:rsidRPr="006A3C91">
        <w:rPr>
          <w:rFonts w:asciiTheme="minorHAnsi" w:hAnsiTheme="minorHAnsi" w:cstheme="minorHAnsi"/>
          <w:bCs/>
          <w:color w:val="auto"/>
          <w:lang w:eastAsia="zh-TW"/>
        </w:rPr>
        <w:t xml:space="preserve">cells with </w:t>
      </w:r>
      <w:r w:rsidR="0082740A" w:rsidRPr="006A3C91">
        <w:rPr>
          <w:rFonts w:asciiTheme="minorHAnsi" w:hAnsiTheme="minorHAnsi" w:cstheme="minorHAnsi"/>
          <w:bCs/>
          <w:color w:val="auto"/>
          <w:lang w:eastAsia="zh-TW"/>
        </w:rPr>
        <w:t xml:space="preserve">a </w:t>
      </w:r>
      <w:r w:rsidRPr="006A3C91">
        <w:rPr>
          <w:rFonts w:asciiTheme="minorHAnsi" w:hAnsiTheme="minorHAnsi" w:cstheme="minorHAnsi"/>
          <w:bCs/>
          <w:color w:val="auto"/>
          <w:lang w:eastAsia="zh-TW"/>
        </w:rPr>
        <w:t>hemocytometer or automated cell counter.</w:t>
      </w:r>
    </w:p>
    <w:p w14:paraId="3870BBBB" w14:textId="1F333B33" w:rsidR="00E17946" w:rsidRPr="006A3C91" w:rsidRDefault="00E17946" w:rsidP="00F668B4">
      <w:pPr>
        <w:pStyle w:val="NormalWeb"/>
        <w:spacing w:before="0" w:beforeAutospacing="0" w:after="0" w:afterAutospacing="0"/>
        <w:rPr>
          <w:rFonts w:asciiTheme="minorHAnsi" w:hAnsiTheme="minorHAnsi" w:cstheme="minorHAnsi"/>
          <w:bCs/>
          <w:color w:val="auto"/>
          <w:lang w:eastAsia="zh-TW"/>
        </w:rPr>
      </w:pPr>
    </w:p>
    <w:p w14:paraId="0B72E0DB" w14:textId="71146A48" w:rsidR="00E17946" w:rsidRPr="006A3C91" w:rsidRDefault="00E17946" w:rsidP="002C55F7">
      <w:pPr>
        <w:pStyle w:val="NormalWeb"/>
        <w:numPr>
          <w:ilvl w:val="0"/>
          <w:numId w:val="27"/>
        </w:numPr>
        <w:spacing w:before="0" w:beforeAutospacing="0" w:after="0" w:afterAutospacing="0"/>
        <w:rPr>
          <w:rFonts w:asciiTheme="minorHAnsi" w:hAnsiTheme="minorHAnsi" w:cstheme="minorHAnsi"/>
          <w:b/>
          <w:color w:val="auto"/>
          <w:highlight w:val="yellow"/>
          <w:lang w:eastAsia="zh-TW"/>
        </w:rPr>
      </w:pPr>
      <w:r w:rsidRPr="006A3C91">
        <w:rPr>
          <w:rFonts w:asciiTheme="minorHAnsi" w:hAnsiTheme="minorHAnsi" w:cstheme="minorHAnsi"/>
          <w:b/>
          <w:color w:val="auto"/>
          <w:highlight w:val="yellow"/>
          <w:lang w:eastAsia="zh-TW"/>
        </w:rPr>
        <w:t xml:space="preserve">Quantification of </w:t>
      </w:r>
      <w:r w:rsidR="00665418" w:rsidRPr="006A3C91">
        <w:rPr>
          <w:rFonts w:asciiTheme="minorHAnsi" w:hAnsiTheme="minorHAnsi" w:cstheme="minorHAnsi"/>
          <w:b/>
          <w:color w:val="auto"/>
          <w:highlight w:val="yellow"/>
          <w:lang w:eastAsia="zh-TW"/>
        </w:rPr>
        <w:t>M</w:t>
      </w:r>
      <w:r w:rsidRPr="006A3C91">
        <w:rPr>
          <w:rFonts w:asciiTheme="minorHAnsi" w:hAnsiTheme="minorHAnsi" w:cstheme="minorHAnsi"/>
          <w:b/>
          <w:color w:val="auto"/>
          <w:highlight w:val="yellow"/>
          <w:lang w:eastAsia="zh-TW"/>
        </w:rPr>
        <w:t xml:space="preserve">itochondria and </w:t>
      </w:r>
      <w:r w:rsidR="00665418" w:rsidRPr="006A3C91">
        <w:rPr>
          <w:rFonts w:asciiTheme="minorHAnsi" w:hAnsiTheme="minorHAnsi" w:cstheme="minorHAnsi"/>
          <w:b/>
          <w:color w:val="auto"/>
          <w:highlight w:val="yellow"/>
          <w:lang w:eastAsia="zh-TW"/>
        </w:rPr>
        <w:t>L</w:t>
      </w:r>
      <w:r w:rsidRPr="006A3C91">
        <w:rPr>
          <w:rFonts w:asciiTheme="minorHAnsi" w:hAnsiTheme="minorHAnsi" w:cstheme="minorHAnsi"/>
          <w:b/>
          <w:color w:val="auto"/>
          <w:highlight w:val="yellow"/>
          <w:lang w:eastAsia="zh-TW"/>
        </w:rPr>
        <w:t>ysosomes</w:t>
      </w:r>
    </w:p>
    <w:p w14:paraId="504488AD" w14:textId="2EC9EC86" w:rsidR="00E17946" w:rsidRPr="006A3C91" w:rsidRDefault="00E17946" w:rsidP="002C55F7">
      <w:pPr>
        <w:pStyle w:val="NormalWeb"/>
        <w:spacing w:before="0" w:beforeAutospacing="0" w:after="0" w:afterAutospacing="0"/>
        <w:rPr>
          <w:rFonts w:asciiTheme="minorHAnsi" w:hAnsiTheme="minorHAnsi" w:cstheme="minorHAnsi"/>
          <w:bCs/>
          <w:color w:val="auto"/>
          <w:highlight w:val="yellow"/>
          <w:lang w:eastAsia="zh-TW"/>
        </w:rPr>
      </w:pPr>
    </w:p>
    <w:p w14:paraId="2EF40BE7" w14:textId="78EF241D" w:rsidR="001A4B50" w:rsidRPr="006A3C91" w:rsidRDefault="00E17946" w:rsidP="002C55F7">
      <w:pPr>
        <w:pStyle w:val="NormalWeb"/>
        <w:spacing w:before="0" w:beforeAutospacing="0" w:after="0" w:afterAutospacing="0"/>
        <w:rPr>
          <w:rFonts w:asciiTheme="minorHAnsi" w:eastAsia="Microsoft JhengHei" w:hAnsiTheme="minorHAnsi" w:cstheme="minorHAnsi"/>
          <w:color w:val="auto"/>
          <w:highlight w:val="yellow"/>
        </w:rPr>
      </w:pPr>
      <w:r w:rsidRPr="006A3C91">
        <w:rPr>
          <w:rFonts w:asciiTheme="minorHAnsi" w:hAnsiTheme="minorHAnsi" w:cstheme="minorHAnsi"/>
          <w:bCs/>
          <w:color w:val="auto"/>
          <w:highlight w:val="yellow"/>
          <w:lang w:eastAsia="zh-TW"/>
        </w:rPr>
        <w:t xml:space="preserve">Note: </w:t>
      </w:r>
      <w:r w:rsidR="00A93544" w:rsidRPr="006A3C91">
        <w:rPr>
          <w:rFonts w:asciiTheme="minorHAnsi" w:hAnsiTheme="minorHAnsi" w:cstheme="minorHAnsi"/>
          <w:bCs/>
          <w:color w:val="auto"/>
          <w:highlight w:val="yellow"/>
          <w:lang w:eastAsia="zh-TW"/>
        </w:rPr>
        <w:t xml:space="preserve">Perform the organelle-specific dye staining first because the optimal staining condition for these dyes is incubation at 37 </w:t>
      </w:r>
      <w:r w:rsidR="00A93544" w:rsidRPr="006A3C91">
        <w:rPr>
          <w:rFonts w:asciiTheme="minorHAnsi" w:eastAsia="Microsoft JhengHei" w:hAnsiTheme="minorHAnsi" w:cstheme="minorHAnsi"/>
          <w:color w:val="auto"/>
          <w:highlight w:val="yellow"/>
        </w:rPr>
        <w:t>°C</w:t>
      </w:r>
      <w:r w:rsidR="0082740A" w:rsidRPr="006A3C91">
        <w:rPr>
          <w:rFonts w:asciiTheme="minorHAnsi" w:eastAsia="Microsoft JhengHei" w:hAnsiTheme="minorHAnsi" w:cstheme="minorHAnsi"/>
          <w:color w:val="auto"/>
          <w:highlight w:val="yellow"/>
        </w:rPr>
        <w:t>.</w:t>
      </w:r>
      <w:r w:rsidR="00A93544" w:rsidRPr="006A3C91">
        <w:rPr>
          <w:rFonts w:asciiTheme="minorHAnsi" w:eastAsia="Microsoft JhengHei" w:hAnsiTheme="minorHAnsi" w:cstheme="minorHAnsi"/>
          <w:color w:val="auto"/>
          <w:highlight w:val="yellow"/>
        </w:rPr>
        <w:t xml:space="preserve"> </w:t>
      </w:r>
      <w:r w:rsidR="0082740A" w:rsidRPr="006A3C91">
        <w:rPr>
          <w:rFonts w:asciiTheme="minorHAnsi" w:eastAsia="Microsoft JhengHei" w:hAnsiTheme="minorHAnsi" w:cstheme="minorHAnsi"/>
          <w:color w:val="auto"/>
          <w:highlight w:val="yellow"/>
        </w:rPr>
        <w:t>T</w:t>
      </w:r>
      <w:r w:rsidR="00A93544" w:rsidRPr="006A3C91">
        <w:rPr>
          <w:rFonts w:asciiTheme="minorHAnsi" w:eastAsia="Microsoft JhengHei" w:hAnsiTheme="minorHAnsi" w:cstheme="minorHAnsi"/>
          <w:color w:val="auto"/>
          <w:highlight w:val="yellow"/>
        </w:rPr>
        <w:t>he surface marker staining can be significantly reduced because of antibody capping and internalization</w:t>
      </w:r>
      <w:r w:rsidR="000F1F50" w:rsidRPr="006A3C91">
        <w:rPr>
          <w:rFonts w:asciiTheme="minorHAnsi" w:eastAsia="Microsoft JhengHei" w:hAnsiTheme="minorHAnsi" w:cstheme="minorHAnsi"/>
          <w:color w:val="auto"/>
          <w:highlight w:val="yellow"/>
        </w:rPr>
        <w:t xml:space="preserve"> at that temperature</w:t>
      </w:r>
      <w:r w:rsidR="00A93544" w:rsidRPr="006A3C91">
        <w:rPr>
          <w:rFonts w:asciiTheme="minorHAnsi" w:eastAsia="Microsoft JhengHei" w:hAnsiTheme="minorHAnsi" w:cstheme="minorHAnsi"/>
          <w:color w:val="auto"/>
          <w:highlight w:val="yellow"/>
        </w:rPr>
        <w:t>.</w:t>
      </w:r>
    </w:p>
    <w:p w14:paraId="5E5686E3" w14:textId="77777777" w:rsidR="001A4B50" w:rsidRPr="006A3C91" w:rsidRDefault="001A4B50" w:rsidP="002C55F7">
      <w:pPr>
        <w:pStyle w:val="NormalWeb"/>
        <w:spacing w:before="0" w:beforeAutospacing="0" w:after="0" w:afterAutospacing="0"/>
        <w:rPr>
          <w:rFonts w:asciiTheme="minorHAnsi" w:eastAsia="Microsoft JhengHei" w:hAnsiTheme="minorHAnsi" w:cstheme="minorHAnsi"/>
          <w:color w:val="auto"/>
          <w:highlight w:val="yellow"/>
        </w:rPr>
      </w:pPr>
    </w:p>
    <w:p w14:paraId="138391A5" w14:textId="724A0DDF" w:rsidR="00E17946" w:rsidRPr="006A3C91" w:rsidRDefault="001A4B50" w:rsidP="002C55F7">
      <w:pPr>
        <w:pStyle w:val="NormalWeb"/>
        <w:numPr>
          <w:ilvl w:val="1"/>
          <w:numId w:val="27"/>
        </w:numPr>
        <w:spacing w:before="0" w:beforeAutospacing="0" w:after="0" w:afterAutospacing="0"/>
        <w:rPr>
          <w:rFonts w:asciiTheme="minorHAnsi" w:hAnsiTheme="minorHAnsi" w:cstheme="minorHAnsi"/>
          <w:bCs/>
          <w:color w:val="auto"/>
          <w:highlight w:val="yellow"/>
          <w:lang w:eastAsia="zh-TW"/>
        </w:rPr>
      </w:pPr>
      <w:r w:rsidRPr="006A3C91">
        <w:rPr>
          <w:rFonts w:asciiTheme="minorHAnsi" w:hAnsiTheme="minorHAnsi" w:cstheme="minorHAnsi"/>
          <w:bCs/>
          <w:color w:val="auto"/>
          <w:highlight w:val="yellow"/>
          <w:lang w:eastAsia="zh-TW"/>
        </w:rPr>
        <w:t xml:space="preserve">Add </w:t>
      </w:r>
      <w:r w:rsidR="006A28A8" w:rsidRPr="006A3C91">
        <w:rPr>
          <w:rFonts w:asciiTheme="minorHAnsi" w:hAnsiTheme="minorHAnsi" w:cstheme="minorHAnsi"/>
          <w:bCs/>
          <w:color w:val="auto"/>
          <w:highlight w:val="yellow"/>
          <w:lang w:eastAsia="zh-TW"/>
        </w:rPr>
        <w:t>1 x 10</w:t>
      </w:r>
      <w:r w:rsidR="006A28A8" w:rsidRPr="006A3C91">
        <w:rPr>
          <w:rFonts w:asciiTheme="minorHAnsi" w:hAnsiTheme="minorHAnsi" w:cstheme="minorHAnsi"/>
          <w:bCs/>
          <w:color w:val="auto"/>
          <w:highlight w:val="yellow"/>
          <w:vertAlign w:val="superscript"/>
          <w:lang w:eastAsia="zh-TW"/>
        </w:rPr>
        <w:t>6</w:t>
      </w:r>
      <w:r w:rsidR="006A28A8" w:rsidRPr="006A3C91">
        <w:rPr>
          <w:rFonts w:asciiTheme="minorHAnsi" w:hAnsiTheme="minorHAnsi" w:cstheme="minorHAnsi"/>
          <w:bCs/>
          <w:color w:val="auto"/>
          <w:highlight w:val="yellow"/>
          <w:lang w:eastAsia="zh-TW"/>
        </w:rPr>
        <w:t xml:space="preserve"> cells to round-bottom FACS tube</w:t>
      </w:r>
      <w:r w:rsidR="0082740A" w:rsidRPr="006A3C91">
        <w:rPr>
          <w:rFonts w:asciiTheme="minorHAnsi" w:hAnsiTheme="minorHAnsi" w:cstheme="minorHAnsi"/>
          <w:bCs/>
          <w:color w:val="auto"/>
          <w:highlight w:val="yellow"/>
          <w:lang w:eastAsia="zh-TW"/>
        </w:rPr>
        <w:t>s</w:t>
      </w:r>
      <w:r w:rsidR="006A28A8" w:rsidRPr="006A3C91">
        <w:rPr>
          <w:rFonts w:asciiTheme="minorHAnsi" w:hAnsiTheme="minorHAnsi" w:cstheme="minorHAnsi"/>
          <w:bCs/>
          <w:color w:val="auto"/>
          <w:highlight w:val="yellow"/>
          <w:lang w:eastAsia="zh-TW"/>
        </w:rPr>
        <w:t>, centrifuge cells (300 x g, for 5 min at 4 °C) and discard superna</w:t>
      </w:r>
      <w:r w:rsidR="0099339A" w:rsidRPr="006A3C91">
        <w:rPr>
          <w:rFonts w:asciiTheme="minorHAnsi" w:hAnsiTheme="minorHAnsi" w:cstheme="minorHAnsi"/>
          <w:bCs/>
          <w:color w:val="auto"/>
          <w:highlight w:val="yellow"/>
          <w:lang w:eastAsia="zh-TW"/>
        </w:rPr>
        <w:t>ta</w:t>
      </w:r>
      <w:r w:rsidR="006A28A8" w:rsidRPr="006A3C91">
        <w:rPr>
          <w:rFonts w:asciiTheme="minorHAnsi" w:hAnsiTheme="minorHAnsi" w:cstheme="minorHAnsi"/>
          <w:bCs/>
          <w:color w:val="auto"/>
          <w:highlight w:val="yellow"/>
          <w:lang w:eastAsia="zh-TW"/>
        </w:rPr>
        <w:t>nt.</w:t>
      </w:r>
    </w:p>
    <w:p w14:paraId="2EB557D4" w14:textId="22832C23" w:rsidR="0099339A" w:rsidRPr="006A3C91" w:rsidRDefault="0099339A" w:rsidP="002C55F7">
      <w:pPr>
        <w:pStyle w:val="NormalWeb"/>
        <w:spacing w:before="0" w:beforeAutospacing="0" w:after="0" w:afterAutospacing="0"/>
        <w:rPr>
          <w:rFonts w:asciiTheme="minorHAnsi" w:hAnsiTheme="minorHAnsi" w:cstheme="minorHAnsi"/>
          <w:bCs/>
          <w:color w:val="auto"/>
          <w:highlight w:val="yellow"/>
          <w:lang w:eastAsia="zh-TW"/>
        </w:rPr>
      </w:pPr>
    </w:p>
    <w:p w14:paraId="1D410EA3" w14:textId="7E6ABEB5" w:rsidR="0099339A" w:rsidRPr="006A3C91" w:rsidRDefault="00A93544" w:rsidP="002C55F7">
      <w:pPr>
        <w:pStyle w:val="NormalWeb"/>
        <w:numPr>
          <w:ilvl w:val="1"/>
          <w:numId w:val="27"/>
        </w:numPr>
        <w:spacing w:before="0" w:beforeAutospacing="0" w:after="0" w:afterAutospacing="0"/>
        <w:rPr>
          <w:rFonts w:asciiTheme="minorHAnsi" w:hAnsiTheme="minorHAnsi" w:cstheme="minorHAnsi"/>
          <w:bCs/>
          <w:color w:val="auto"/>
          <w:highlight w:val="yellow"/>
          <w:lang w:eastAsia="zh-TW"/>
        </w:rPr>
      </w:pPr>
      <w:r w:rsidRPr="006A3C91">
        <w:rPr>
          <w:rFonts w:asciiTheme="minorHAnsi" w:hAnsiTheme="minorHAnsi" w:cstheme="minorHAnsi"/>
          <w:bCs/>
          <w:color w:val="auto"/>
          <w:highlight w:val="yellow"/>
          <w:lang w:eastAsia="zh-TW"/>
        </w:rPr>
        <w:t>Dilute the probe stock solution</w:t>
      </w:r>
      <w:r w:rsidR="00665418" w:rsidRPr="006A3C91">
        <w:rPr>
          <w:rFonts w:asciiTheme="minorHAnsi" w:hAnsiTheme="minorHAnsi" w:cstheme="minorHAnsi"/>
          <w:bCs/>
          <w:color w:val="auto"/>
          <w:highlight w:val="yellow"/>
          <w:lang w:eastAsia="zh-TW"/>
        </w:rPr>
        <w:t>s</w:t>
      </w:r>
      <w:r w:rsidRPr="006A3C91">
        <w:rPr>
          <w:rFonts w:asciiTheme="minorHAnsi" w:hAnsiTheme="minorHAnsi" w:cstheme="minorHAnsi"/>
          <w:bCs/>
          <w:color w:val="auto"/>
          <w:highlight w:val="yellow"/>
          <w:lang w:eastAsia="zh-TW"/>
        </w:rPr>
        <w:t xml:space="preserve"> to final working concentration (100 </w:t>
      </w:r>
      <w:proofErr w:type="spellStart"/>
      <w:r w:rsidRPr="006A3C91">
        <w:rPr>
          <w:rFonts w:asciiTheme="minorHAnsi" w:hAnsiTheme="minorHAnsi" w:cstheme="minorHAnsi"/>
          <w:bCs/>
          <w:color w:val="auto"/>
          <w:highlight w:val="yellow"/>
          <w:lang w:eastAsia="zh-TW"/>
        </w:rPr>
        <w:t>nM</w:t>
      </w:r>
      <w:proofErr w:type="spellEnd"/>
      <w:r w:rsidRPr="006A3C91">
        <w:rPr>
          <w:rFonts w:asciiTheme="minorHAnsi" w:hAnsiTheme="minorHAnsi" w:cstheme="minorHAnsi"/>
          <w:bCs/>
          <w:color w:val="auto"/>
          <w:highlight w:val="yellow"/>
          <w:lang w:eastAsia="zh-TW"/>
        </w:rPr>
        <w:t xml:space="preserve"> </w:t>
      </w:r>
      <w:r w:rsidRPr="006A3C91">
        <w:rPr>
          <w:rFonts w:asciiTheme="minorHAnsi" w:hAnsiTheme="minorHAnsi" w:cstheme="minorHAnsi"/>
          <w:bCs/>
          <w:color w:val="auto"/>
          <w:lang w:eastAsia="zh-TW"/>
        </w:rPr>
        <w:t xml:space="preserve">Mito Green or </w:t>
      </w:r>
      <w:proofErr w:type="spellStart"/>
      <w:r w:rsidRPr="006A3C91">
        <w:rPr>
          <w:rFonts w:asciiTheme="minorHAnsi" w:hAnsiTheme="minorHAnsi" w:cstheme="minorHAnsi"/>
          <w:bCs/>
          <w:color w:val="auto"/>
          <w:lang w:eastAsia="zh-TW"/>
        </w:rPr>
        <w:t>Lyso</w:t>
      </w:r>
      <w:proofErr w:type="spellEnd"/>
      <w:r w:rsidRPr="006A3C91">
        <w:rPr>
          <w:rFonts w:asciiTheme="minorHAnsi" w:hAnsiTheme="minorHAnsi" w:cstheme="minorHAnsi"/>
          <w:bCs/>
          <w:color w:val="auto"/>
          <w:lang w:eastAsia="zh-TW"/>
        </w:rPr>
        <w:t xml:space="preserve"> Green</w:t>
      </w:r>
      <w:r w:rsidR="00665418" w:rsidRPr="006A3C91">
        <w:rPr>
          <w:rFonts w:asciiTheme="minorHAnsi" w:hAnsiTheme="minorHAnsi" w:cstheme="minorHAnsi"/>
          <w:bCs/>
          <w:color w:val="auto"/>
          <w:lang w:eastAsia="zh-TW"/>
        </w:rPr>
        <w:t>; henceforth mitochondria</w:t>
      </w:r>
      <w:r w:rsidR="00A96D71">
        <w:rPr>
          <w:rFonts w:asciiTheme="minorHAnsi" w:hAnsiTheme="minorHAnsi" w:cstheme="minorHAnsi"/>
          <w:bCs/>
          <w:color w:val="auto"/>
          <w:lang w:eastAsia="zh-TW"/>
        </w:rPr>
        <w:t>- or</w:t>
      </w:r>
      <w:r w:rsidR="00665418" w:rsidRPr="006A3C91">
        <w:rPr>
          <w:rFonts w:asciiTheme="minorHAnsi" w:hAnsiTheme="minorHAnsi" w:cstheme="minorHAnsi"/>
          <w:bCs/>
          <w:color w:val="auto"/>
          <w:lang w:eastAsia="zh-TW"/>
        </w:rPr>
        <w:t xml:space="preserve"> lysosome-specific dye, respectively</w:t>
      </w:r>
      <w:r w:rsidRPr="006A3C91">
        <w:rPr>
          <w:rFonts w:asciiTheme="minorHAnsi" w:hAnsiTheme="minorHAnsi" w:cstheme="minorHAnsi"/>
          <w:bCs/>
          <w:color w:val="auto"/>
          <w:highlight w:val="yellow"/>
          <w:lang w:eastAsia="zh-TW"/>
        </w:rPr>
        <w:t xml:space="preserve">) in pre-warmed 37 °C serum-free culture medium. This is the working solution for </w:t>
      </w:r>
      <w:r w:rsidR="00481D26" w:rsidRPr="006A3C91">
        <w:rPr>
          <w:rFonts w:asciiTheme="minorHAnsi" w:hAnsiTheme="minorHAnsi" w:cstheme="minorHAnsi"/>
          <w:bCs/>
          <w:color w:val="auto"/>
          <w:highlight w:val="yellow"/>
          <w:lang w:eastAsia="zh-TW"/>
        </w:rPr>
        <w:t>lysosome- or mitochondria-specific dye.</w:t>
      </w:r>
    </w:p>
    <w:p w14:paraId="77D9C7B3" w14:textId="52AECC88" w:rsidR="0099339A" w:rsidRPr="006A3C91" w:rsidRDefault="0099339A" w:rsidP="002C55F7">
      <w:pPr>
        <w:pStyle w:val="NormalWeb"/>
        <w:spacing w:before="0" w:beforeAutospacing="0" w:after="0" w:afterAutospacing="0"/>
        <w:rPr>
          <w:rFonts w:asciiTheme="minorHAnsi" w:hAnsiTheme="minorHAnsi" w:cstheme="minorHAnsi"/>
          <w:bCs/>
          <w:color w:val="auto"/>
          <w:highlight w:val="yellow"/>
          <w:lang w:eastAsia="zh-TW"/>
        </w:rPr>
      </w:pPr>
    </w:p>
    <w:p w14:paraId="741E5BAB" w14:textId="42533DF0" w:rsidR="00701828" w:rsidRPr="006A3C91" w:rsidRDefault="0081219A" w:rsidP="002C55F7">
      <w:pPr>
        <w:pStyle w:val="NormalWeb"/>
        <w:spacing w:before="0" w:beforeAutospacing="0" w:after="0" w:afterAutospacing="0"/>
        <w:rPr>
          <w:rFonts w:asciiTheme="minorHAnsi" w:hAnsiTheme="minorHAnsi" w:cstheme="minorHAnsi"/>
          <w:bCs/>
          <w:color w:val="auto"/>
          <w:highlight w:val="yellow"/>
          <w:lang w:eastAsia="zh-TW"/>
        </w:rPr>
      </w:pPr>
      <w:r w:rsidRPr="006A3C91">
        <w:rPr>
          <w:rFonts w:asciiTheme="minorHAnsi" w:hAnsiTheme="minorHAnsi" w:cstheme="minorHAnsi"/>
          <w:bCs/>
          <w:color w:val="auto"/>
          <w:highlight w:val="yellow"/>
          <w:lang w:eastAsia="zh-TW"/>
        </w:rPr>
        <w:t xml:space="preserve">Note: </w:t>
      </w:r>
      <w:r w:rsidR="00701828" w:rsidRPr="006A3C91">
        <w:rPr>
          <w:rFonts w:asciiTheme="minorHAnsi" w:hAnsiTheme="minorHAnsi" w:cstheme="minorHAnsi"/>
          <w:bCs/>
          <w:color w:val="auto"/>
          <w:highlight w:val="yellow"/>
          <w:lang w:eastAsia="zh-TW"/>
        </w:rPr>
        <w:t xml:space="preserve">Test multiple concentrations including the range of working concentrations suggested by manufacturer (20 – 200 </w:t>
      </w:r>
      <w:proofErr w:type="spellStart"/>
      <w:r w:rsidR="00701828" w:rsidRPr="006A3C91">
        <w:rPr>
          <w:rFonts w:asciiTheme="minorHAnsi" w:hAnsiTheme="minorHAnsi" w:cstheme="minorHAnsi"/>
          <w:bCs/>
          <w:color w:val="auto"/>
          <w:highlight w:val="yellow"/>
          <w:lang w:eastAsia="zh-TW"/>
        </w:rPr>
        <w:t>nM</w:t>
      </w:r>
      <w:proofErr w:type="spellEnd"/>
      <w:r w:rsidR="00701828" w:rsidRPr="006A3C91">
        <w:rPr>
          <w:rFonts w:asciiTheme="minorHAnsi" w:hAnsiTheme="minorHAnsi" w:cstheme="minorHAnsi"/>
          <w:bCs/>
          <w:color w:val="auto"/>
          <w:highlight w:val="yellow"/>
          <w:lang w:eastAsia="zh-TW"/>
        </w:rPr>
        <w:t xml:space="preserve"> for </w:t>
      </w:r>
      <w:r w:rsidR="00665418" w:rsidRPr="006A3C91">
        <w:rPr>
          <w:rFonts w:asciiTheme="minorHAnsi" w:hAnsiTheme="minorHAnsi" w:cstheme="minorHAnsi"/>
          <w:bCs/>
          <w:color w:val="auto"/>
          <w:highlight w:val="yellow"/>
          <w:lang w:eastAsia="zh-TW"/>
        </w:rPr>
        <w:t xml:space="preserve">the mitochondria-specific </w:t>
      </w:r>
      <w:r w:rsidR="00665418" w:rsidRPr="00A96D71">
        <w:rPr>
          <w:rFonts w:asciiTheme="minorHAnsi" w:hAnsiTheme="minorHAnsi" w:cstheme="minorHAnsi"/>
          <w:bCs/>
          <w:color w:val="auto"/>
          <w:highlight w:val="yellow"/>
          <w:lang w:eastAsia="zh-TW"/>
        </w:rPr>
        <w:t>dye</w:t>
      </w:r>
      <w:r w:rsidR="00701828" w:rsidRPr="00A96D71">
        <w:rPr>
          <w:rFonts w:asciiTheme="minorHAnsi" w:hAnsiTheme="minorHAnsi" w:cstheme="minorHAnsi"/>
          <w:bCs/>
          <w:color w:val="auto"/>
          <w:highlight w:val="yellow"/>
          <w:lang w:eastAsia="zh-TW"/>
        </w:rPr>
        <w:t xml:space="preserve"> and 50 – 75 </w:t>
      </w:r>
      <w:proofErr w:type="spellStart"/>
      <w:r w:rsidR="00701828" w:rsidRPr="00A96D71">
        <w:rPr>
          <w:rFonts w:asciiTheme="minorHAnsi" w:hAnsiTheme="minorHAnsi" w:cstheme="minorHAnsi"/>
          <w:bCs/>
          <w:color w:val="auto"/>
          <w:highlight w:val="yellow"/>
          <w:lang w:eastAsia="zh-TW"/>
        </w:rPr>
        <w:t>nM</w:t>
      </w:r>
      <w:proofErr w:type="spellEnd"/>
      <w:r w:rsidR="00701828" w:rsidRPr="00A96D71">
        <w:rPr>
          <w:rFonts w:asciiTheme="minorHAnsi" w:hAnsiTheme="minorHAnsi" w:cstheme="minorHAnsi"/>
          <w:bCs/>
          <w:color w:val="auto"/>
          <w:highlight w:val="yellow"/>
          <w:lang w:eastAsia="zh-TW"/>
        </w:rPr>
        <w:t xml:space="preserve"> for </w:t>
      </w:r>
      <w:r w:rsidR="00665418" w:rsidRPr="00A96D71">
        <w:rPr>
          <w:rFonts w:asciiTheme="minorHAnsi" w:hAnsiTheme="minorHAnsi" w:cstheme="minorHAnsi"/>
          <w:bCs/>
          <w:color w:val="auto"/>
          <w:highlight w:val="yellow"/>
          <w:lang w:eastAsia="zh-TW"/>
        </w:rPr>
        <w:t>the lysosome-specific dye used here</w:t>
      </w:r>
      <w:r w:rsidR="00701828" w:rsidRPr="00A96D71">
        <w:rPr>
          <w:rFonts w:asciiTheme="minorHAnsi" w:hAnsiTheme="minorHAnsi" w:cstheme="minorHAnsi"/>
          <w:bCs/>
          <w:color w:val="auto"/>
          <w:highlight w:val="yellow"/>
          <w:lang w:eastAsia="zh-TW"/>
        </w:rPr>
        <w:t xml:space="preserve">) </w:t>
      </w:r>
      <w:proofErr w:type="gramStart"/>
      <w:r w:rsidR="00701828" w:rsidRPr="00A96D71">
        <w:rPr>
          <w:rFonts w:asciiTheme="minorHAnsi" w:hAnsiTheme="minorHAnsi" w:cstheme="minorHAnsi"/>
          <w:bCs/>
          <w:color w:val="auto"/>
          <w:highlight w:val="yellow"/>
          <w:lang w:eastAsia="zh-TW"/>
        </w:rPr>
        <w:t>in order</w:t>
      </w:r>
      <w:r w:rsidRPr="00A96D71">
        <w:rPr>
          <w:rFonts w:asciiTheme="minorHAnsi" w:hAnsiTheme="minorHAnsi" w:cstheme="minorHAnsi"/>
          <w:bCs/>
          <w:color w:val="auto"/>
          <w:highlight w:val="yellow"/>
          <w:lang w:eastAsia="zh-TW"/>
        </w:rPr>
        <w:t xml:space="preserve"> to</w:t>
      </w:r>
      <w:proofErr w:type="gramEnd"/>
      <w:r w:rsidR="00C23CB8" w:rsidRPr="00A96D71">
        <w:rPr>
          <w:rFonts w:asciiTheme="minorHAnsi" w:hAnsiTheme="minorHAnsi" w:cstheme="minorHAnsi"/>
          <w:bCs/>
          <w:color w:val="auto"/>
          <w:highlight w:val="yellow"/>
          <w:lang w:eastAsia="zh-TW"/>
        </w:rPr>
        <w:t xml:space="preserve"> obtain the best staining efficiency.</w:t>
      </w:r>
      <w:r w:rsidR="009769C8" w:rsidRPr="00A96D71">
        <w:rPr>
          <w:rFonts w:asciiTheme="minorHAnsi" w:hAnsiTheme="minorHAnsi" w:cstheme="minorHAnsi"/>
          <w:bCs/>
          <w:color w:val="auto"/>
          <w:highlight w:val="yellow"/>
          <w:lang w:eastAsia="zh-TW"/>
        </w:rPr>
        <w:t xml:space="preserve"> Choose </w:t>
      </w:r>
      <w:r w:rsidR="00701828" w:rsidRPr="00A96D71">
        <w:rPr>
          <w:rFonts w:asciiTheme="minorHAnsi" w:hAnsiTheme="minorHAnsi" w:cstheme="minorHAnsi"/>
          <w:bCs/>
          <w:color w:val="auto"/>
          <w:highlight w:val="yellow"/>
          <w:lang w:eastAsia="zh-TW"/>
        </w:rPr>
        <w:t>a</w:t>
      </w:r>
      <w:r w:rsidR="009769C8" w:rsidRPr="00A96D71">
        <w:rPr>
          <w:rFonts w:asciiTheme="minorHAnsi" w:hAnsiTheme="minorHAnsi" w:cstheme="minorHAnsi"/>
          <w:bCs/>
          <w:color w:val="auto"/>
          <w:highlight w:val="yellow"/>
          <w:lang w:eastAsia="zh-TW"/>
        </w:rPr>
        <w:t xml:space="preserve"> cell population </w:t>
      </w:r>
      <w:r w:rsidR="00701828" w:rsidRPr="00A96D71">
        <w:rPr>
          <w:rFonts w:asciiTheme="minorHAnsi" w:hAnsiTheme="minorHAnsi" w:cstheme="minorHAnsi"/>
          <w:bCs/>
          <w:color w:val="auto"/>
          <w:highlight w:val="yellow"/>
          <w:lang w:eastAsia="zh-TW"/>
        </w:rPr>
        <w:t xml:space="preserve">that </w:t>
      </w:r>
      <w:r w:rsidR="009769C8" w:rsidRPr="00A96D71">
        <w:rPr>
          <w:rFonts w:asciiTheme="minorHAnsi" w:hAnsiTheme="minorHAnsi" w:cstheme="minorHAnsi"/>
          <w:bCs/>
          <w:color w:val="auto"/>
          <w:highlight w:val="yellow"/>
          <w:lang w:eastAsia="zh-TW"/>
        </w:rPr>
        <w:t xml:space="preserve">is known </w:t>
      </w:r>
      <w:r w:rsidR="00701828" w:rsidRPr="00A96D71">
        <w:rPr>
          <w:rFonts w:asciiTheme="minorHAnsi" w:hAnsiTheme="minorHAnsi" w:cstheme="minorHAnsi"/>
          <w:bCs/>
          <w:color w:val="auto"/>
          <w:highlight w:val="yellow"/>
          <w:lang w:eastAsia="zh-TW"/>
        </w:rPr>
        <w:t>to have good expression of staining target (</w:t>
      </w:r>
      <w:r w:rsidR="006A3C91" w:rsidRPr="00A96D71">
        <w:rPr>
          <w:rFonts w:asciiTheme="minorHAnsi" w:hAnsiTheme="minorHAnsi" w:cstheme="minorHAnsi"/>
          <w:bCs/>
          <w:i/>
          <w:iCs/>
          <w:color w:val="auto"/>
          <w:highlight w:val="yellow"/>
          <w:lang w:eastAsia="zh-TW"/>
        </w:rPr>
        <w:t>e.g.</w:t>
      </w:r>
      <w:r w:rsidR="00701828" w:rsidRPr="00A96D71">
        <w:rPr>
          <w:rFonts w:asciiTheme="minorHAnsi" w:hAnsiTheme="minorHAnsi" w:cstheme="minorHAnsi"/>
          <w:bCs/>
          <w:color w:val="auto"/>
          <w:highlight w:val="yellow"/>
          <w:lang w:eastAsia="zh-TW"/>
        </w:rPr>
        <w:t xml:space="preserve"> lysosomes) as positive control (</w:t>
      </w:r>
      <w:r w:rsidR="006A3C91" w:rsidRPr="00A96D71">
        <w:rPr>
          <w:rFonts w:asciiTheme="minorHAnsi" w:hAnsiTheme="minorHAnsi" w:cstheme="minorHAnsi"/>
          <w:bCs/>
          <w:i/>
          <w:iCs/>
          <w:color w:val="auto"/>
          <w:highlight w:val="yellow"/>
          <w:lang w:eastAsia="zh-TW"/>
        </w:rPr>
        <w:t>e.g.</w:t>
      </w:r>
      <w:r w:rsidR="00701828" w:rsidRPr="00A96D71">
        <w:rPr>
          <w:rFonts w:asciiTheme="minorHAnsi" w:hAnsiTheme="minorHAnsi" w:cstheme="minorHAnsi"/>
          <w:bCs/>
          <w:color w:val="auto"/>
          <w:highlight w:val="yellow"/>
          <w:lang w:eastAsia="zh-TW"/>
        </w:rPr>
        <w:t xml:space="preserve"> human CD14</w:t>
      </w:r>
      <w:r w:rsidR="00701828" w:rsidRPr="00A96D71">
        <w:rPr>
          <w:rFonts w:asciiTheme="minorHAnsi" w:hAnsiTheme="minorHAnsi" w:cstheme="minorHAnsi"/>
          <w:bCs/>
          <w:color w:val="auto"/>
          <w:highlight w:val="yellow"/>
          <w:vertAlign w:val="superscript"/>
          <w:lang w:eastAsia="zh-TW"/>
        </w:rPr>
        <w:t>+</w:t>
      </w:r>
      <w:r w:rsidR="00701828" w:rsidRPr="00A96D71">
        <w:rPr>
          <w:rFonts w:asciiTheme="minorHAnsi" w:hAnsiTheme="minorHAnsi" w:cstheme="minorHAnsi"/>
          <w:bCs/>
          <w:color w:val="auto"/>
          <w:highlight w:val="yellow"/>
          <w:lang w:eastAsia="zh-TW"/>
        </w:rPr>
        <w:t xml:space="preserve"> monocytes). Choose the working concentration based on good separation </w:t>
      </w:r>
      <w:r w:rsidR="00701828" w:rsidRPr="006A3C91">
        <w:rPr>
          <w:rFonts w:asciiTheme="minorHAnsi" w:hAnsiTheme="minorHAnsi" w:cstheme="minorHAnsi"/>
          <w:bCs/>
          <w:color w:val="auto"/>
          <w:highlight w:val="yellow"/>
          <w:lang w:eastAsia="zh-TW"/>
        </w:rPr>
        <w:t xml:space="preserve">between negative </w:t>
      </w:r>
      <w:r w:rsidR="000F1F50" w:rsidRPr="006A3C91">
        <w:rPr>
          <w:rFonts w:asciiTheme="minorHAnsi" w:hAnsiTheme="minorHAnsi" w:cstheme="minorHAnsi"/>
          <w:bCs/>
          <w:color w:val="auto"/>
          <w:highlight w:val="yellow"/>
          <w:lang w:eastAsia="zh-TW"/>
        </w:rPr>
        <w:t xml:space="preserve">and </w:t>
      </w:r>
      <w:r w:rsidR="00701828" w:rsidRPr="006A3C91">
        <w:rPr>
          <w:rFonts w:asciiTheme="minorHAnsi" w:hAnsiTheme="minorHAnsi" w:cstheme="minorHAnsi"/>
          <w:bCs/>
          <w:color w:val="auto"/>
          <w:highlight w:val="yellow"/>
          <w:lang w:eastAsia="zh-TW"/>
        </w:rPr>
        <w:t>positive staining, as well as good cell viability.</w:t>
      </w:r>
    </w:p>
    <w:p w14:paraId="3EBDD74C" w14:textId="35EB8368" w:rsidR="009769C8" w:rsidRPr="006A3C91" w:rsidRDefault="009769C8" w:rsidP="002C55F7">
      <w:pPr>
        <w:pStyle w:val="NormalWeb"/>
        <w:spacing w:before="0" w:beforeAutospacing="0" w:after="0" w:afterAutospacing="0"/>
        <w:rPr>
          <w:rFonts w:asciiTheme="minorHAnsi" w:hAnsiTheme="minorHAnsi" w:cstheme="minorHAnsi"/>
          <w:bCs/>
          <w:color w:val="auto"/>
          <w:highlight w:val="yellow"/>
          <w:lang w:eastAsia="zh-TW"/>
        </w:rPr>
      </w:pPr>
    </w:p>
    <w:p w14:paraId="271CF2B1" w14:textId="4995FBA1" w:rsidR="009769C8" w:rsidRPr="006A3C91" w:rsidRDefault="00701828" w:rsidP="002C55F7">
      <w:pPr>
        <w:pStyle w:val="NormalWeb"/>
        <w:numPr>
          <w:ilvl w:val="1"/>
          <w:numId w:val="27"/>
        </w:numPr>
        <w:spacing w:before="0" w:beforeAutospacing="0" w:after="0" w:afterAutospacing="0"/>
        <w:rPr>
          <w:rFonts w:asciiTheme="minorHAnsi" w:eastAsia="Microsoft JhengHei" w:hAnsiTheme="minorHAnsi" w:cstheme="minorHAnsi"/>
          <w:color w:val="auto"/>
          <w:highlight w:val="yellow"/>
        </w:rPr>
      </w:pPr>
      <w:r w:rsidRPr="006A3C91">
        <w:rPr>
          <w:rFonts w:asciiTheme="minorHAnsi" w:hAnsiTheme="minorHAnsi" w:cstheme="minorHAnsi"/>
          <w:bCs/>
          <w:color w:val="auto"/>
          <w:highlight w:val="yellow"/>
          <w:lang w:eastAsia="zh-TW"/>
        </w:rPr>
        <w:t xml:space="preserve">Resuspend </w:t>
      </w:r>
      <w:r w:rsidR="0082740A" w:rsidRPr="006A3C91">
        <w:rPr>
          <w:rFonts w:asciiTheme="minorHAnsi" w:hAnsiTheme="minorHAnsi" w:cstheme="minorHAnsi"/>
          <w:bCs/>
          <w:color w:val="auto"/>
          <w:highlight w:val="yellow"/>
          <w:lang w:eastAsia="zh-TW"/>
        </w:rPr>
        <w:t xml:space="preserve">the </w:t>
      </w:r>
      <w:r w:rsidRPr="006A3C91">
        <w:rPr>
          <w:rFonts w:asciiTheme="minorHAnsi" w:hAnsiTheme="minorHAnsi" w:cstheme="minorHAnsi"/>
          <w:bCs/>
          <w:color w:val="auto"/>
          <w:highlight w:val="yellow"/>
          <w:lang w:eastAsia="zh-TW"/>
        </w:rPr>
        <w:t xml:space="preserve">cells </w:t>
      </w:r>
      <w:r w:rsidR="0082740A" w:rsidRPr="006A3C91">
        <w:rPr>
          <w:rFonts w:asciiTheme="minorHAnsi" w:hAnsiTheme="minorHAnsi" w:cstheme="minorHAnsi"/>
          <w:bCs/>
          <w:color w:val="auto"/>
          <w:highlight w:val="yellow"/>
          <w:lang w:eastAsia="zh-TW"/>
        </w:rPr>
        <w:t xml:space="preserve">in </w:t>
      </w:r>
      <w:r w:rsidRPr="006A3C91">
        <w:rPr>
          <w:rFonts w:asciiTheme="minorHAnsi" w:hAnsiTheme="minorHAnsi" w:cstheme="minorHAnsi"/>
          <w:bCs/>
          <w:color w:val="auto"/>
          <w:highlight w:val="yellow"/>
          <w:lang w:eastAsia="zh-TW"/>
        </w:rPr>
        <w:t xml:space="preserve">100 </w:t>
      </w:r>
      <w:proofErr w:type="spellStart"/>
      <w:r w:rsidRPr="006A3C91">
        <w:rPr>
          <w:rFonts w:asciiTheme="minorHAnsi" w:hAnsiTheme="minorHAnsi" w:cstheme="minorHAnsi"/>
          <w:bCs/>
          <w:color w:val="auto"/>
          <w:highlight w:val="yellow"/>
          <w:lang w:eastAsia="zh-TW"/>
        </w:rPr>
        <w:t>μL</w:t>
      </w:r>
      <w:proofErr w:type="spellEnd"/>
      <w:r w:rsidRPr="006A3C91">
        <w:rPr>
          <w:rFonts w:asciiTheme="minorHAnsi" w:hAnsiTheme="minorHAnsi" w:cstheme="minorHAnsi"/>
          <w:bCs/>
          <w:color w:val="auto"/>
          <w:highlight w:val="yellow"/>
          <w:lang w:eastAsia="zh-TW"/>
        </w:rPr>
        <w:t xml:space="preserve"> </w:t>
      </w:r>
      <w:r w:rsidR="00481D26" w:rsidRPr="006A3C91">
        <w:rPr>
          <w:rFonts w:asciiTheme="minorHAnsi" w:hAnsiTheme="minorHAnsi" w:cstheme="minorHAnsi"/>
          <w:bCs/>
          <w:color w:val="auto"/>
          <w:highlight w:val="yellow"/>
          <w:lang w:eastAsia="zh-TW"/>
        </w:rPr>
        <w:t xml:space="preserve">of lysosome- or mitochondria-specific dye </w:t>
      </w:r>
      <w:r w:rsidRPr="006A3C91">
        <w:rPr>
          <w:rFonts w:asciiTheme="minorHAnsi" w:hAnsiTheme="minorHAnsi" w:cstheme="minorHAnsi"/>
          <w:bCs/>
          <w:color w:val="auto"/>
          <w:highlight w:val="yellow"/>
          <w:lang w:eastAsia="zh-TW"/>
        </w:rPr>
        <w:t>working solution</w:t>
      </w:r>
      <w:r w:rsidR="00481D26" w:rsidRPr="006A3C91">
        <w:rPr>
          <w:rFonts w:asciiTheme="minorHAnsi" w:hAnsiTheme="minorHAnsi" w:cstheme="minorHAnsi"/>
          <w:bCs/>
          <w:color w:val="auto"/>
          <w:highlight w:val="yellow"/>
          <w:lang w:eastAsia="zh-TW"/>
        </w:rPr>
        <w:t xml:space="preserve"> </w:t>
      </w:r>
      <w:r w:rsidRPr="006A3C91">
        <w:rPr>
          <w:rFonts w:asciiTheme="minorHAnsi" w:hAnsiTheme="minorHAnsi" w:cstheme="minorHAnsi"/>
          <w:bCs/>
          <w:color w:val="auto"/>
          <w:highlight w:val="yellow"/>
          <w:lang w:eastAsia="zh-TW"/>
        </w:rPr>
        <w:t>and incubate in 5</w:t>
      </w:r>
      <w:r w:rsidR="00626F3E" w:rsidRPr="006A3C91">
        <w:rPr>
          <w:rFonts w:asciiTheme="minorHAnsi" w:hAnsiTheme="minorHAnsi" w:cstheme="minorHAnsi"/>
          <w:bCs/>
          <w:color w:val="auto"/>
          <w:highlight w:val="yellow"/>
          <w:lang w:eastAsia="zh-TW"/>
        </w:rPr>
        <w:t>%</w:t>
      </w:r>
      <w:r w:rsidRPr="006A3C91">
        <w:rPr>
          <w:rFonts w:asciiTheme="minorHAnsi" w:hAnsiTheme="minorHAnsi" w:cstheme="minorHAnsi"/>
          <w:bCs/>
          <w:color w:val="auto"/>
          <w:highlight w:val="yellow"/>
          <w:lang w:eastAsia="zh-TW"/>
        </w:rPr>
        <w:t xml:space="preserve"> CO</w:t>
      </w:r>
      <w:r w:rsidRPr="006A3C91">
        <w:rPr>
          <w:rFonts w:asciiTheme="minorHAnsi" w:hAnsiTheme="minorHAnsi" w:cstheme="minorHAnsi"/>
          <w:bCs/>
          <w:color w:val="auto"/>
          <w:highlight w:val="yellow"/>
          <w:vertAlign w:val="subscript"/>
          <w:lang w:eastAsia="zh-TW"/>
        </w:rPr>
        <w:t>2</w:t>
      </w:r>
      <w:r w:rsidRPr="006A3C91">
        <w:rPr>
          <w:rFonts w:asciiTheme="minorHAnsi" w:hAnsiTheme="minorHAnsi" w:cstheme="minorHAnsi"/>
          <w:bCs/>
          <w:color w:val="auto"/>
          <w:highlight w:val="yellow"/>
          <w:lang w:eastAsia="zh-TW"/>
        </w:rPr>
        <w:t xml:space="preserve"> incubator at 37 </w:t>
      </w:r>
      <w:r w:rsidRPr="006A3C91">
        <w:rPr>
          <w:rFonts w:asciiTheme="minorHAnsi" w:eastAsia="Microsoft JhengHei" w:hAnsiTheme="minorHAnsi" w:cstheme="minorHAnsi"/>
          <w:color w:val="auto"/>
          <w:highlight w:val="yellow"/>
        </w:rPr>
        <w:t>°C for 15 min or 30 min, respectively.</w:t>
      </w:r>
    </w:p>
    <w:p w14:paraId="4585129D" w14:textId="79DEA892" w:rsidR="00CE7F79" w:rsidRPr="006A3C91" w:rsidRDefault="00CE7F79" w:rsidP="002C55F7">
      <w:pPr>
        <w:pStyle w:val="NormalWeb"/>
        <w:spacing w:before="0" w:beforeAutospacing="0" w:after="0" w:afterAutospacing="0"/>
        <w:rPr>
          <w:rFonts w:asciiTheme="minorHAnsi" w:eastAsia="Microsoft JhengHei" w:hAnsiTheme="minorHAnsi" w:cstheme="minorHAnsi"/>
          <w:color w:val="auto"/>
          <w:highlight w:val="yellow"/>
        </w:rPr>
      </w:pPr>
    </w:p>
    <w:p w14:paraId="6DF5D5FB" w14:textId="4071651E" w:rsidR="00CE7F79" w:rsidRPr="006A3C91" w:rsidRDefault="00CE7F79" w:rsidP="002C55F7">
      <w:pPr>
        <w:pStyle w:val="NormalWeb"/>
        <w:numPr>
          <w:ilvl w:val="1"/>
          <w:numId w:val="27"/>
        </w:numPr>
        <w:spacing w:before="0" w:beforeAutospacing="0" w:after="0" w:afterAutospacing="0"/>
        <w:rPr>
          <w:rFonts w:asciiTheme="minorHAnsi" w:eastAsia="Microsoft JhengHei" w:hAnsiTheme="minorHAnsi" w:cstheme="minorHAnsi"/>
          <w:color w:val="auto"/>
          <w:highlight w:val="yellow"/>
        </w:rPr>
      </w:pPr>
      <w:r w:rsidRPr="006A3C91">
        <w:rPr>
          <w:rFonts w:asciiTheme="minorHAnsi" w:eastAsia="Microsoft JhengHei" w:hAnsiTheme="minorHAnsi" w:cstheme="minorHAnsi"/>
          <w:color w:val="auto"/>
          <w:highlight w:val="yellow"/>
        </w:rPr>
        <w:t xml:space="preserve">Add 1 mL </w:t>
      </w:r>
      <w:r w:rsidR="00A96D71">
        <w:rPr>
          <w:rFonts w:asciiTheme="minorHAnsi" w:eastAsia="Microsoft JhengHei" w:hAnsiTheme="minorHAnsi" w:cstheme="minorHAnsi"/>
          <w:color w:val="auto"/>
          <w:highlight w:val="yellow"/>
        </w:rPr>
        <w:t xml:space="preserve">of </w:t>
      </w:r>
      <w:r w:rsidRPr="006A3C91">
        <w:rPr>
          <w:rFonts w:asciiTheme="minorHAnsi" w:eastAsia="Microsoft JhengHei" w:hAnsiTheme="minorHAnsi" w:cstheme="minorHAnsi"/>
          <w:color w:val="auto"/>
          <w:highlight w:val="yellow"/>
        </w:rPr>
        <w:t>ice-cold FACS buffer to stop the reaction. Pellet cells by centrifugation (</w:t>
      </w:r>
      <w:r w:rsidRPr="006A3C91">
        <w:rPr>
          <w:rFonts w:asciiTheme="minorHAnsi" w:hAnsiTheme="minorHAnsi" w:cstheme="minorHAnsi"/>
          <w:bCs/>
          <w:color w:val="auto"/>
          <w:highlight w:val="yellow"/>
          <w:lang w:eastAsia="zh-TW"/>
        </w:rPr>
        <w:t xml:space="preserve">300 x g, for 5 min at 4 </w:t>
      </w:r>
      <w:r w:rsidRPr="006A3C91">
        <w:rPr>
          <w:rFonts w:asciiTheme="minorHAnsi" w:eastAsia="Microsoft JhengHei" w:hAnsiTheme="minorHAnsi" w:cstheme="minorHAnsi"/>
          <w:color w:val="auto"/>
          <w:highlight w:val="yellow"/>
        </w:rPr>
        <w:t>°C) and discard supernatant. Cells are now ready for surface marker staining.</w:t>
      </w:r>
    </w:p>
    <w:p w14:paraId="4AE48F82" w14:textId="437C6D93" w:rsidR="00CE7F79" w:rsidRPr="006A3C91" w:rsidRDefault="00CE7F79" w:rsidP="002C55F7">
      <w:pPr>
        <w:pStyle w:val="NormalWeb"/>
        <w:spacing w:before="0" w:beforeAutospacing="0" w:after="0" w:afterAutospacing="0"/>
        <w:rPr>
          <w:rFonts w:asciiTheme="minorHAnsi" w:eastAsia="Microsoft JhengHei" w:hAnsiTheme="minorHAnsi" w:cstheme="minorHAnsi"/>
          <w:color w:val="auto"/>
          <w:highlight w:val="yellow"/>
        </w:rPr>
      </w:pPr>
    </w:p>
    <w:p w14:paraId="1784711A" w14:textId="65D2770F" w:rsidR="00CE7F79" w:rsidRPr="006A3C91" w:rsidRDefault="00CE7F79" w:rsidP="002C55F7">
      <w:pPr>
        <w:pStyle w:val="NormalWeb"/>
        <w:numPr>
          <w:ilvl w:val="0"/>
          <w:numId w:val="27"/>
        </w:numPr>
        <w:spacing w:before="0" w:beforeAutospacing="0" w:after="0" w:afterAutospacing="0"/>
        <w:rPr>
          <w:rFonts w:asciiTheme="minorHAnsi" w:eastAsia="Microsoft JhengHei" w:hAnsiTheme="minorHAnsi" w:cstheme="minorHAnsi"/>
          <w:color w:val="auto"/>
          <w:highlight w:val="yellow"/>
        </w:rPr>
      </w:pPr>
      <w:r w:rsidRPr="006A3C91">
        <w:rPr>
          <w:rFonts w:asciiTheme="minorHAnsi" w:eastAsia="Microsoft JhengHei" w:hAnsiTheme="minorHAnsi" w:cstheme="minorHAnsi"/>
          <w:b/>
          <w:bCs/>
          <w:color w:val="auto"/>
          <w:highlight w:val="yellow"/>
        </w:rPr>
        <w:t xml:space="preserve">Surface </w:t>
      </w:r>
      <w:r w:rsidR="00665418" w:rsidRPr="006A3C91">
        <w:rPr>
          <w:rFonts w:asciiTheme="minorHAnsi" w:eastAsia="Microsoft JhengHei" w:hAnsiTheme="minorHAnsi" w:cstheme="minorHAnsi"/>
          <w:b/>
          <w:bCs/>
          <w:color w:val="auto"/>
          <w:highlight w:val="yellow"/>
        </w:rPr>
        <w:t>Marker Staining</w:t>
      </w:r>
    </w:p>
    <w:p w14:paraId="54CE99B9" w14:textId="2F5DDDDB" w:rsidR="00CE7F79" w:rsidRPr="006A3C91" w:rsidRDefault="00CE7F79" w:rsidP="002C55F7">
      <w:pPr>
        <w:pStyle w:val="NormalWeb"/>
        <w:spacing w:before="0" w:beforeAutospacing="0" w:after="0" w:afterAutospacing="0"/>
        <w:rPr>
          <w:rFonts w:asciiTheme="minorHAnsi" w:hAnsiTheme="minorHAnsi" w:cstheme="minorHAnsi"/>
          <w:bCs/>
          <w:color w:val="auto"/>
          <w:highlight w:val="yellow"/>
          <w:lang w:eastAsia="zh-TW"/>
        </w:rPr>
      </w:pPr>
    </w:p>
    <w:p w14:paraId="410B3388" w14:textId="118C015A" w:rsidR="0079216D" w:rsidRPr="006A3C91" w:rsidRDefault="0079216D" w:rsidP="002C55F7">
      <w:pPr>
        <w:pStyle w:val="NormalWeb"/>
        <w:numPr>
          <w:ilvl w:val="1"/>
          <w:numId w:val="27"/>
        </w:numPr>
        <w:spacing w:before="0" w:beforeAutospacing="0" w:after="0" w:afterAutospacing="0"/>
        <w:rPr>
          <w:rFonts w:asciiTheme="minorHAnsi" w:hAnsiTheme="minorHAnsi" w:cstheme="minorHAnsi"/>
          <w:bCs/>
          <w:color w:val="auto"/>
          <w:highlight w:val="yellow"/>
          <w:lang w:eastAsia="zh-TW"/>
        </w:rPr>
      </w:pPr>
      <w:r w:rsidRPr="006A3C91">
        <w:rPr>
          <w:rFonts w:asciiTheme="minorHAnsi" w:hAnsiTheme="minorHAnsi" w:cstheme="minorHAnsi"/>
          <w:bCs/>
          <w:color w:val="auto"/>
          <w:highlight w:val="yellow"/>
          <w:lang w:eastAsia="zh-TW"/>
        </w:rPr>
        <w:t xml:space="preserve">Block Fc receptors with 100 </w:t>
      </w:r>
      <w:proofErr w:type="spellStart"/>
      <w:r w:rsidRPr="006A3C91">
        <w:rPr>
          <w:rFonts w:asciiTheme="minorHAnsi" w:hAnsiTheme="minorHAnsi" w:cstheme="minorHAnsi"/>
          <w:bCs/>
          <w:color w:val="auto"/>
          <w:highlight w:val="yellow"/>
          <w:lang w:eastAsia="zh-TW"/>
        </w:rPr>
        <w:t>μL</w:t>
      </w:r>
      <w:proofErr w:type="spellEnd"/>
      <w:r w:rsidRPr="006A3C91">
        <w:rPr>
          <w:rFonts w:asciiTheme="minorHAnsi" w:hAnsiTheme="minorHAnsi" w:cstheme="minorHAnsi"/>
          <w:bCs/>
          <w:color w:val="auto"/>
          <w:highlight w:val="yellow"/>
          <w:lang w:eastAsia="zh-TW"/>
        </w:rPr>
        <w:t xml:space="preserve"> of pre-titrated 2.4G2 hybridoma supernatant on ice for 10 min. Wash cells with 1 mL </w:t>
      </w:r>
      <w:r w:rsidR="00A96D71">
        <w:rPr>
          <w:rFonts w:asciiTheme="minorHAnsi" w:hAnsiTheme="minorHAnsi" w:cstheme="minorHAnsi"/>
          <w:bCs/>
          <w:color w:val="auto"/>
          <w:highlight w:val="yellow"/>
          <w:lang w:eastAsia="zh-TW"/>
        </w:rPr>
        <w:t xml:space="preserve">of </w:t>
      </w:r>
      <w:r w:rsidRPr="006A3C91">
        <w:rPr>
          <w:rFonts w:asciiTheme="minorHAnsi" w:hAnsiTheme="minorHAnsi" w:cstheme="minorHAnsi"/>
          <w:bCs/>
          <w:color w:val="auto"/>
          <w:highlight w:val="yellow"/>
          <w:lang w:eastAsia="zh-TW"/>
        </w:rPr>
        <w:t xml:space="preserve">FACS buffer and centrifuge (300 x g, for 5 min at 4 </w:t>
      </w:r>
      <w:r w:rsidRPr="006A3C91">
        <w:rPr>
          <w:rFonts w:asciiTheme="minorHAnsi" w:eastAsia="Microsoft JhengHei" w:hAnsiTheme="minorHAnsi" w:cstheme="minorHAnsi"/>
          <w:color w:val="auto"/>
          <w:highlight w:val="yellow"/>
        </w:rPr>
        <w:t>°C</w:t>
      </w:r>
      <w:r w:rsidRPr="006A3C91">
        <w:rPr>
          <w:rFonts w:asciiTheme="minorHAnsi" w:hAnsiTheme="minorHAnsi" w:cstheme="minorHAnsi"/>
          <w:bCs/>
          <w:color w:val="auto"/>
          <w:highlight w:val="yellow"/>
          <w:lang w:eastAsia="zh-TW"/>
        </w:rPr>
        <w:t>). Discard supernatant.</w:t>
      </w:r>
    </w:p>
    <w:p w14:paraId="6EF071C3" w14:textId="77777777" w:rsidR="0079216D" w:rsidRPr="006A3C91" w:rsidRDefault="0079216D" w:rsidP="002C55F7">
      <w:pPr>
        <w:pStyle w:val="NormalWeb"/>
        <w:spacing w:before="0" w:beforeAutospacing="0" w:after="0" w:afterAutospacing="0"/>
        <w:rPr>
          <w:rFonts w:asciiTheme="minorHAnsi" w:hAnsiTheme="minorHAnsi" w:cstheme="minorHAnsi"/>
          <w:bCs/>
          <w:color w:val="auto"/>
          <w:highlight w:val="yellow"/>
          <w:lang w:eastAsia="zh-TW"/>
        </w:rPr>
      </w:pPr>
    </w:p>
    <w:p w14:paraId="3F14E975" w14:textId="1891798A" w:rsidR="00CE7F79" w:rsidRPr="006A3C91" w:rsidRDefault="00CE7F79" w:rsidP="002C55F7">
      <w:pPr>
        <w:pStyle w:val="NormalWeb"/>
        <w:numPr>
          <w:ilvl w:val="1"/>
          <w:numId w:val="27"/>
        </w:numPr>
        <w:spacing w:before="0" w:beforeAutospacing="0" w:after="0" w:afterAutospacing="0"/>
        <w:rPr>
          <w:rFonts w:asciiTheme="minorHAnsi" w:hAnsiTheme="minorHAnsi" w:cstheme="minorHAnsi"/>
          <w:bCs/>
          <w:color w:val="auto"/>
          <w:highlight w:val="yellow"/>
          <w:lang w:eastAsia="zh-TW"/>
        </w:rPr>
      </w:pPr>
      <w:r w:rsidRPr="006A3C91">
        <w:rPr>
          <w:rFonts w:asciiTheme="minorHAnsi" w:hAnsiTheme="minorHAnsi" w:cstheme="minorHAnsi"/>
          <w:bCs/>
          <w:color w:val="auto"/>
          <w:highlight w:val="yellow"/>
          <w:lang w:eastAsia="zh-TW"/>
        </w:rPr>
        <w:t xml:space="preserve">Incubate </w:t>
      </w:r>
      <w:r w:rsidR="00685EA5" w:rsidRPr="006A3C91">
        <w:rPr>
          <w:rFonts w:asciiTheme="minorHAnsi" w:hAnsiTheme="minorHAnsi" w:cstheme="minorHAnsi"/>
          <w:bCs/>
          <w:color w:val="auto"/>
          <w:highlight w:val="yellow"/>
          <w:lang w:eastAsia="zh-TW"/>
        </w:rPr>
        <w:t xml:space="preserve">the </w:t>
      </w:r>
      <w:r w:rsidRPr="006A3C91">
        <w:rPr>
          <w:rFonts w:asciiTheme="minorHAnsi" w:hAnsiTheme="minorHAnsi" w:cstheme="minorHAnsi"/>
          <w:bCs/>
          <w:color w:val="auto"/>
          <w:highlight w:val="yellow"/>
          <w:lang w:eastAsia="zh-TW"/>
        </w:rPr>
        <w:t xml:space="preserve">cells with 50 </w:t>
      </w:r>
      <w:proofErr w:type="spellStart"/>
      <w:r w:rsidRPr="006A3C91">
        <w:rPr>
          <w:rFonts w:asciiTheme="minorHAnsi" w:hAnsiTheme="minorHAnsi" w:cstheme="minorHAnsi"/>
          <w:bCs/>
          <w:color w:val="auto"/>
          <w:highlight w:val="yellow"/>
          <w:lang w:eastAsia="zh-TW"/>
        </w:rPr>
        <w:t>μL</w:t>
      </w:r>
      <w:proofErr w:type="spellEnd"/>
      <w:r w:rsidRPr="006A3C91">
        <w:rPr>
          <w:rFonts w:asciiTheme="minorHAnsi" w:hAnsiTheme="minorHAnsi" w:cstheme="minorHAnsi"/>
          <w:bCs/>
          <w:color w:val="auto"/>
          <w:highlight w:val="yellow"/>
          <w:lang w:eastAsia="zh-TW"/>
        </w:rPr>
        <w:t xml:space="preserve"> pre-titrated fluorescence-conjugated </w:t>
      </w:r>
      <w:r w:rsidR="00A96D71" w:rsidRPr="006A3C91">
        <w:rPr>
          <w:rFonts w:asciiTheme="minorHAnsi" w:hAnsiTheme="minorHAnsi" w:cstheme="minorHAnsi"/>
          <w:bCs/>
          <w:color w:val="auto"/>
          <w:highlight w:val="yellow"/>
          <w:lang w:eastAsia="zh-TW"/>
        </w:rPr>
        <w:t>antibod</w:t>
      </w:r>
      <w:r w:rsidR="00A96D71">
        <w:rPr>
          <w:rFonts w:asciiTheme="minorHAnsi" w:hAnsiTheme="minorHAnsi" w:cstheme="minorHAnsi"/>
          <w:bCs/>
          <w:color w:val="auto"/>
          <w:highlight w:val="yellow"/>
          <w:lang w:eastAsia="zh-TW"/>
        </w:rPr>
        <w:t>y</w:t>
      </w:r>
      <w:r w:rsidR="00A96D71" w:rsidRPr="006A3C91">
        <w:rPr>
          <w:rFonts w:asciiTheme="minorHAnsi" w:hAnsiTheme="minorHAnsi" w:cstheme="minorHAnsi"/>
          <w:bCs/>
          <w:color w:val="auto"/>
          <w:highlight w:val="yellow"/>
          <w:lang w:eastAsia="zh-TW"/>
        </w:rPr>
        <w:t xml:space="preserve"> </w:t>
      </w:r>
      <w:r w:rsidR="00685EA5" w:rsidRPr="006A3C91">
        <w:rPr>
          <w:rFonts w:asciiTheme="minorHAnsi" w:hAnsiTheme="minorHAnsi" w:cstheme="minorHAnsi"/>
          <w:bCs/>
          <w:color w:val="auto"/>
          <w:highlight w:val="yellow"/>
          <w:lang w:eastAsia="zh-TW"/>
        </w:rPr>
        <w:t xml:space="preserve">combination </w:t>
      </w:r>
      <w:r w:rsidRPr="006A3C91">
        <w:rPr>
          <w:rFonts w:asciiTheme="minorHAnsi" w:hAnsiTheme="minorHAnsi" w:cstheme="minorHAnsi"/>
          <w:bCs/>
          <w:color w:val="auto"/>
          <w:highlight w:val="yellow"/>
          <w:lang w:eastAsia="zh-TW"/>
        </w:rPr>
        <w:t>in FACS buffer on ice for 20 min</w:t>
      </w:r>
      <w:r w:rsidR="00685EA5" w:rsidRPr="006A3C91">
        <w:rPr>
          <w:rFonts w:asciiTheme="minorHAnsi" w:hAnsiTheme="minorHAnsi" w:cstheme="minorHAnsi"/>
          <w:bCs/>
          <w:color w:val="auto"/>
          <w:highlight w:val="yellow"/>
          <w:lang w:eastAsia="zh-TW"/>
        </w:rPr>
        <w:t>.</w:t>
      </w:r>
      <w:r w:rsidRPr="006A3C91">
        <w:rPr>
          <w:rFonts w:asciiTheme="minorHAnsi" w:hAnsiTheme="minorHAnsi" w:cstheme="minorHAnsi"/>
          <w:bCs/>
          <w:color w:val="auto"/>
          <w:highlight w:val="yellow"/>
          <w:lang w:eastAsia="zh-TW"/>
        </w:rPr>
        <w:t xml:space="preserve"> </w:t>
      </w:r>
      <w:r w:rsidR="00685EA5" w:rsidRPr="006A3C91">
        <w:rPr>
          <w:rFonts w:asciiTheme="minorHAnsi" w:hAnsiTheme="minorHAnsi" w:cstheme="minorHAnsi"/>
          <w:bCs/>
          <w:color w:val="auto"/>
          <w:highlight w:val="yellow"/>
          <w:lang w:eastAsia="zh-TW"/>
        </w:rPr>
        <w:t xml:space="preserve">Avoid </w:t>
      </w:r>
      <w:r w:rsidRPr="006A3C91">
        <w:rPr>
          <w:rFonts w:asciiTheme="minorHAnsi" w:hAnsiTheme="minorHAnsi" w:cstheme="minorHAnsi"/>
          <w:bCs/>
          <w:color w:val="auto"/>
          <w:highlight w:val="yellow"/>
          <w:lang w:eastAsia="zh-TW"/>
        </w:rPr>
        <w:t>light.</w:t>
      </w:r>
    </w:p>
    <w:p w14:paraId="77C9469A" w14:textId="2DC4230D" w:rsidR="00CE7F79" w:rsidRPr="006A3C91" w:rsidRDefault="00CE7F79" w:rsidP="002C55F7">
      <w:pPr>
        <w:pStyle w:val="NormalWeb"/>
        <w:spacing w:before="0" w:beforeAutospacing="0" w:after="0" w:afterAutospacing="0"/>
        <w:rPr>
          <w:rFonts w:asciiTheme="minorHAnsi" w:hAnsiTheme="minorHAnsi" w:cstheme="minorHAnsi"/>
          <w:bCs/>
          <w:color w:val="auto"/>
          <w:highlight w:val="yellow"/>
          <w:lang w:eastAsia="zh-TW"/>
        </w:rPr>
      </w:pPr>
    </w:p>
    <w:p w14:paraId="2C9E9E72" w14:textId="37AE6848" w:rsidR="00A93544" w:rsidRPr="006A3C91" w:rsidRDefault="00A93544" w:rsidP="002C55F7">
      <w:pPr>
        <w:pStyle w:val="NormalWeb"/>
        <w:spacing w:before="0" w:beforeAutospacing="0" w:after="0" w:afterAutospacing="0"/>
        <w:rPr>
          <w:rFonts w:asciiTheme="minorHAnsi" w:hAnsiTheme="minorHAnsi" w:cstheme="minorHAnsi"/>
          <w:bCs/>
          <w:color w:val="auto"/>
          <w:highlight w:val="yellow"/>
          <w:lang w:eastAsia="zh-TW"/>
        </w:rPr>
      </w:pPr>
      <w:r w:rsidRPr="006A3C91">
        <w:rPr>
          <w:rFonts w:asciiTheme="minorHAnsi" w:hAnsiTheme="minorHAnsi" w:cstheme="minorHAnsi"/>
          <w:bCs/>
          <w:color w:val="auto"/>
          <w:highlight w:val="yellow"/>
          <w:lang w:eastAsia="zh-TW"/>
        </w:rPr>
        <w:t>Note: Prepare single color-stained cells that include all the fluorescent antibodies present in the antibody comb</w:t>
      </w:r>
      <w:r w:rsidR="00685EA5" w:rsidRPr="006A3C91">
        <w:rPr>
          <w:rFonts w:asciiTheme="minorHAnsi" w:hAnsiTheme="minorHAnsi" w:cstheme="minorHAnsi"/>
          <w:bCs/>
          <w:color w:val="auto"/>
          <w:highlight w:val="yellow"/>
          <w:lang w:eastAsia="zh-TW"/>
        </w:rPr>
        <w:t>ination</w:t>
      </w:r>
      <w:r w:rsidRPr="006A3C91">
        <w:rPr>
          <w:rFonts w:asciiTheme="minorHAnsi" w:hAnsiTheme="minorHAnsi" w:cstheme="minorHAnsi"/>
          <w:bCs/>
          <w:color w:val="auto"/>
          <w:highlight w:val="yellow"/>
          <w:lang w:eastAsia="zh-TW"/>
        </w:rPr>
        <w:t xml:space="preserve"> and cells treated only </w:t>
      </w:r>
      <w:r w:rsidR="00685EA5" w:rsidRPr="006A3C91">
        <w:rPr>
          <w:rFonts w:asciiTheme="minorHAnsi" w:hAnsiTheme="minorHAnsi" w:cstheme="minorHAnsi"/>
          <w:bCs/>
          <w:color w:val="auto"/>
          <w:highlight w:val="yellow"/>
          <w:lang w:eastAsia="zh-TW"/>
        </w:rPr>
        <w:t>with</w:t>
      </w:r>
      <w:r w:rsidRPr="006A3C91">
        <w:rPr>
          <w:rFonts w:asciiTheme="minorHAnsi" w:hAnsiTheme="minorHAnsi" w:cstheme="minorHAnsi"/>
          <w:bCs/>
          <w:color w:val="auto"/>
          <w:highlight w:val="yellow"/>
          <w:lang w:eastAsia="zh-TW"/>
        </w:rPr>
        <w:t xml:space="preserve"> organelle-specific dye for setting voltages of each fluorescence detector and compensation adjustment on flow cytometer</w:t>
      </w:r>
      <w:r w:rsidR="00685EA5" w:rsidRPr="006A3C91">
        <w:rPr>
          <w:rFonts w:asciiTheme="minorHAnsi" w:hAnsiTheme="minorHAnsi" w:cstheme="minorHAnsi"/>
          <w:bCs/>
          <w:color w:val="auto"/>
          <w:highlight w:val="yellow"/>
          <w:lang w:eastAsia="zh-TW"/>
        </w:rPr>
        <w:t>.</w:t>
      </w:r>
      <w:r w:rsidRPr="006A3C91">
        <w:rPr>
          <w:rFonts w:asciiTheme="minorHAnsi" w:hAnsiTheme="minorHAnsi" w:cstheme="minorHAnsi"/>
          <w:bCs/>
          <w:color w:val="auto"/>
          <w:highlight w:val="yellow"/>
          <w:lang w:eastAsia="zh-TW"/>
        </w:rPr>
        <w:t xml:space="preserve"> </w:t>
      </w:r>
      <w:r w:rsidR="00685EA5" w:rsidRPr="006A3C91">
        <w:rPr>
          <w:rFonts w:asciiTheme="minorHAnsi" w:hAnsiTheme="minorHAnsi" w:cstheme="minorHAnsi"/>
          <w:bCs/>
          <w:color w:val="auto"/>
          <w:highlight w:val="yellow"/>
          <w:lang w:eastAsia="zh-TW"/>
        </w:rPr>
        <w:t>L</w:t>
      </w:r>
      <w:r w:rsidRPr="006A3C91">
        <w:rPr>
          <w:rFonts w:asciiTheme="minorHAnsi" w:hAnsiTheme="minorHAnsi" w:cstheme="minorHAnsi"/>
          <w:bCs/>
          <w:color w:val="auto"/>
          <w:highlight w:val="yellow"/>
          <w:lang w:eastAsia="zh-TW"/>
        </w:rPr>
        <w:t xml:space="preserve">ikewise, prepare the Fluorescence Minus One (FMO) as background controls by using cells stained with </w:t>
      </w:r>
      <w:r w:rsidR="00685EA5" w:rsidRPr="006A3C91">
        <w:rPr>
          <w:rFonts w:asciiTheme="minorHAnsi" w:hAnsiTheme="minorHAnsi" w:cstheme="minorHAnsi"/>
          <w:bCs/>
          <w:color w:val="auto"/>
          <w:highlight w:val="yellow"/>
          <w:lang w:eastAsia="zh-TW"/>
        </w:rPr>
        <w:t xml:space="preserve">all the </w:t>
      </w:r>
      <w:r w:rsidRPr="006A3C91">
        <w:rPr>
          <w:rFonts w:asciiTheme="minorHAnsi" w:hAnsiTheme="minorHAnsi" w:cstheme="minorHAnsi"/>
          <w:bCs/>
          <w:color w:val="auto"/>
          <w:highlight w:val="yellow"/>
          <w:lang w:eastAsia="zh-TW"/>
        </w:rPr>
        <w:t>antibod</w:t>
      </w:r>
      <w:r w:rsidR="00685EA5" w:rsidRPr="006A3C91">
        <w:rPr>
          <w:rFonts w:asciiTheme="minorHAnsi" w:hAnsiTheme="minorHAnsi" w:cstheme="minorHAnsi"/>
          <w:bCs/>
          <w:color w:val="auto"/>
          <w:highlight w:val="yellow"/>
          <w:lang w:eastAsia="zh-TW"/>
        </w:rPr>
        <w:t>ies</w:t>
      </w:r>
      <w:r w:rsidRPr="006A3C91">
        <w:rPr>
          <w:rFonts w:asciiTheme="minorHAnsi" w:hAnsiTheme="minorHAnsi" w:cstheme="minorHAnsi"/>
          <w:bCs/>
          <w:color w:val="auto"/>
          <w:highlight w:val="yellow"/>
          <w:lang w:eastAsia="zh-TW"/>
        </w:rPr>
        <w:t xml:space="preserve">, but without staining </w:t>
      </w:r>
      <w:r w:rsidR="00685EA5" w:rsidRPr="006A3C91">
        <w:rPr>
          <w:rFonts w:asciiTheme="minorHAnsi" w:hAnsiTheme="minorHAnsi" w:cstheme="minorHAnsi"/>
          <w:bCs/>
          <w:color w:val="auto"/>
          <w:highlight w:val="yellow"/>
          <w:lang w:eastAsia="zh-TW"/>
        </w:rPr>
        <w:t>with</w:t>
      </w:r>
      <w:r w:rsidRPr="006A3C91">
        <w:rPr>
          <w:rFonts w:asciiTheme="minorHAnsi" w:hAnsiTheme="minorHAnsi" w:cstheme="minorHAnsi"/>
          <w:bCs/>
          <w:color w:val="auto"/>
          <w:highlight w:val="yellow"/>
          <w:lang w:eastAsia="zh-TW"/>
        </w:rPr>
        <w:t xml:space="preserve"> organelle-specific dyes.</w:t>
      </w:r>
    </w:p>
    <w:p w14:paraId="4558B388" w14:textId="77777777" w:rsidR="00A93544" w:rsidRPr="006A3C91" w:rsidRDefault="00A93544" w:rsidP="002C55F7">
      <w:pPr>
        <w:pStyle w:val="NormalWeb"/>
        <w:spacing w:before="0" w:beforeAutospacing="0" w:after="0" w:afterAutospacing="0"/>
        <w:rPr>
          <w:rFonts w:asciiTheme="minorHAnsi" w:hAnsiTheme="minorHAnsi" w:cstheme="minorHAnsi"/>
          <w:bCs/>
          <w:color w:val="auto"/>
          <w:highlight w:val="yellow"/>
          <w:lang w:eastAsia="zh-TW"/>
        </w:rPr>
      </w:pPr>
    </w:p>
    <w:p w14:paraId="4026D26E" w14:textId="77F1EB39" w:rsidR="00CE7F79" w:rsidRPr="006A3C91" w:rsidRDefault="003D274F" w:rsidP="002C55F7">
      <w:pPr>
        <w:pStyle w:val="NormalWeb"/>
        <w:numPr>
          <w:ilvl w:val="1"/>
          <w:numId w:val="27"/>
        </w:numPr>
        <w:spacing w:before="0" w:beforeAutospacing="0" w:after="0" w:afterAutospacing="0"/>
        <w:rPr>
          <w:rFonts w:asciiTheme="minorHAnsi" w:eastAsia="Microsoft JhengHei" w:hAnsiTheme="minorHAnsi" w:cstheme="minorHAnsi"/>
          <w:color w:val="auto"/>
          <w:highlight w:val="yellow"/>
        </w:rPr>
      </w:pPr>
      <w:r w:rsidRPr="006A3C91">
        <w:rPr>
          <w:rFonts w:asciiTheme="minorHAnsi" w:hAnsiTheme="minorHAnsi" w:cstheme="minorHAnsi"/>
          <w:bCs/>
          <w:color w:val="auto"/>
          <w:highlight w:val="yellow"/>
          <w:lang w:eastAsia="zh-TW"/>
        </w:rPr>
        <w:t xml:space="preserve">Wash </w:t>
      </w:r>
      <w:r w:rsidR="00685EA5" w:rsidRPr="006A3C91">
        <w:rPr>
          <w:rFonts w:asciiTheme="minorHAnsi" w:hAnsiTheme="minorHAnsi" w:cstheme="minorHAnsi"/>
          <w:bCs/>
          <w:color w:val="auto"/>
          <w:highlight w:val="yellow"/>
          <w:lang w:eastAsia="zh-TW"/>
        </w:rPr>
        <w:t xml:space="preserve">the </w:t>
      </w:r>
      <w:r w:rsidRPr="006A3C91">
        <w:rPr>
          <w:rFonts w:asciiTheme="minorHAnsi" w:hAnsiTheme="minorHAnsi" w:cstheme="minorHAnsi"/>
          <w:bCs/>
          <w:color w:val="auto"/>
          <w:highlight w:val="yellow"/>
          <w:lang w:eastAsia="zh-TW"/>
        </w:rPr>
        <w:t xml:space="preserve">cells by adding 1 mL </w:t>
      </w:r>
      <w:r w:rsidR="00A96D71">
        <w:rPr>
          <w:rFonts w:asciiTheme="minorHAnsi" w:hAnsiTheme="minorHAnsi" w:cstheme="minorHAnsi"/>
          <w:bCs/>
          <w:color w:val="auto"/>
          <w:highlight w:val="yellow"/>
          <w:lang w:eastAsia="zh-TW"/>
        </w:rPr>
        <w:t xml:space="preserve">of </w:t>
      </w:r>
      <w:r w:rsidRPr="006A3C91">
        <w:rPr>
          <w:rFonts w:asciiTheme="minorHAnsi" w:hAnsiTheme="minorHAnsi" w:cstheme="minorHAnsi"/>
          <w:bCs/>
          <w:color w:val="auto"/>
          <w:highlight w:val="yellow"/>
          <w:lang w:eastAsia="zh-TW"/>
        </w:rPr>
        <w:t xml:space="preserve">FACS buffer and pellet by centrifugation </w:t>
      </w:r>
      <w:r w:rsidRPr="006A3C91">
        <w:rPr>
          <w:rFonts w:asciiTheme="minorHAnsi" w:eastAsia="Microsoft JhengHei" w:hAnsiTheme="minorHAnsi" w:cstheme="minorHAnsi"/>
          <w:color w:val="auto"/>
          <w:highlight w:val="yellow"/>
        </w:rPr>
        <w:t>(</w:t>
      </w:r>
      <w:r w:rsidRPr="006A3C91">
        <w:rPr>
          <w:rFonts w:asciiTheme="minorHAnsi" w:hAnsiTheme="minorHAnsi" w:cstheme="minorHAnsi"/>
          <w:bCs/>
          <w:color w:val="auto"/>
          <w:highlight w:val="yellow"/>
          <w:lang w:eastAsia="zh-TW"/>
        </w:rPr>
        <w:t xml:space="preserve">300 x g, for 5 min at 4 </w:t>
      </w:r>
      <w:r w:rsidRPr="006A3C91">
        <w:rPr>
          <w:rFonts w:asciiTheme="minorHAnsi" w:eastAsia="Microsoft JhengHei" w:hAnsiTheme="minorHAnsi" w:cstheme="minorHAnsi"/>
          <w:color w:val="auto"/>
          <w:highlight w:val="yellow"/>
        </w:rPr>
        <w:t>°C)</w:t>
      </w:r>
      <w:r w:rsidR="00685EA5" w:rsidRPr="006A3C91">
        <w:rPr>
          <w:rFonts w:asciiTheme="minorHAnsi" w:eastAsia="Microsoft JhengHei" w:hAnsiTheme="minorHAnsi" w:cstheme="minorHAnsi"/>
          <w:color w:val="auto"/>
          <w:highlight w:val="yellow"/>
        </w:rPr>
        <w:t>.</w:t>
      </w:r>
      <w:r w:rsidRPr="006A3C91">
        <w:rPr>
          <w:rFonts w:asciiTheme="minorHAnsi" w:eastAsia="Microsoft JhengHei" w:hAnsiTheme="minorHAnsi" w:cstheme="minorHAnsi"/>
          <w:color w:val="auto"/>
          <w:highlight w:val="yellow"/>
        </w:rPr>
        <w:t xml:space="preserve"> </w:t>
      </w:r>
      <w:r w:rsidR="00685EA5" w:rsidRPr="006A3C91">
        <w:rPr>
          <w:rFonts w:asciiTheme="minorHAnsi" w:eastAsia="Microsoft JhengHei" w:hAnsiTheme="minorHAnsi" w:cstheme="minorHAnsi"/>
          <w:color w:val="auto"/>
          <w:highlight w:val="yellow"/>
        </w:rPr>
        <w:t xml:space="preserve">Discard </w:t>
      </w:r>
      <w:r w:rsidRPr="006A3C91">
        <w:rPr>
          <w:rFonts w:asciiTheme="minorHAnsi" w:eastAsia="Microsoft JhengHei" w:hAnsiTheme="minorHAnsi" w:cstheme="minorHAnsi"/>
          <w:color w:val="auto"/>
          <w:highlight w:val="yellow"/>
        </w:rPr>
        <w:t>supernatant.</w:t>
      </w:r>
    </w:p>
    <w:p w14:paraId="14168DBC" w14:textId="3B95C64D" w:rsidR="003D274F" w:rsidRPr="006A3C91" w:rsidRDefault="003D274F" w:rsidP="002C55F7">
      <w:pPr>
        <w:pStyle w:val="NormalWeb"/>
        <w:spacing w:before="0" w:beforeAutospacing="0" w:after="0" w:afterAutospacing="0"/>
        <w:rPr>
          <w:rFonts w:asciiTheme="minorHAnsi" w:eastAsia="Microsoft JhengHei" w:hAnsiTheme="minorHAnsi" w:cstheme="minorHAnsi"/>
          <w:color w:val="auto"/>
          <w:highlight w:val="yellow"/>
        </w:rPr>
      </w:pPr>
    </w:p>
    <w:p w14:paraId="7BE53A5B" w14:textId="2E137A69" w:rsidR="003D274F" w:rsidRPr="006A3C91" w:rsidRDefault="003D274F" w:rsidP="002C55F7">
      <w:pPr>
        <w:pStyle w:val="NormalWeb"/>
        <w:numPr>
          <w:ilvl w:val="1"/>
          <w:numId w:val="27"/>
        </w:numPr>
        <w:spacing w:before="0" w:beforeAutospacing="0" w:after="0" w:afterAutospacing="0"/>
        <w:rPr>
          <w:rFonts w:asciiTheme="minorHAnsi" w:hAnsiTheme="minorHAnsi" w:cstheme="minorHAnsi"/>
          <w:bCs/>
          <w:color w:val="auto"/>
          <w:highlight w:val="yellow"/>
          <w:lang w:eastAsia="zh-TW"/>
        </w:rPr>
      </w:pPr>
      <w:r w:rsidRPr="006A3C91">
        <w:rPr>
          <w:rFonts w:asciiTheme="minorHAnsi" w:eastAsia="Microsoft JhengHei" w:hAnsiTheme="minorHAnsi" w:cstheme="minorHAnsi"/>
          <w:color w:val="auto"/>
          <w:highlight w:val="yellow"/>
        </w:rPr>
        <w:t xml:space="preserve">Resuspend </w:t>
      </w:r>
      <w:r w:rsidR="00685EA5" w:rsidRPr="006A3C91">
        <w:rPr>
          <w:rFonts w:asciiTheme="minorHAnsi" w:eastAsia="Microsoft JhengHei" w:hAnsiTheme="minorHAnsi" w:cstheme="minorHAnsi"/>
          <w:color w:val="auto"/>
          <w:highlight w:val="yellow"/>
        </w:rPr>
        <w:t xml:space="preserve">the </w:t>
      </w:r>
      <w:r w:rsidRPr="006A3C91">
        <w:rPr>
          <w:rFonts w:asciiTheme="minorHAnsi" w:eastAsia="Microsoft JhengHei" w:hAnsiTheme="minorHAnsi" w:cstheme="minorHAnsi"/>
          <w:color w:val="auto"/>
          <w:highlight w:val="yellow"/>
        </w:rPr>
        <w:t xml:space="preserve">cells in 300 </w:t>
      </w:r>
      <w:proofErr w:type="spellStart"/>
      <w:r w:rsidRPr="006A3C91">
        <w:rPr>
          <w:rFonts w:asciiTheme="minorHAnsi" w:hAnsiTheme="minorHAnsi" w:cstheme="minorHAnsi"/>
          <w:bCs/>
          <w:color w:val="auto"/>
          <w:highlight w:val="yellow"/>
          <w:lang w:eastAsia="zh-TW"/>
        </w:rPr>
        <w:t>μL</w:t>
      </w:r>
      <w:proofErr w:type="spellEnd"/>
      <w:r w:rsidRPr="006A3C91">
        <w:rPr>
          <w:rFonts w:asciiTheme="minorHAnsi" w:hAnsiTheme="minorHAnsi" w:cstheme="minorHAnsi"/>
          <w:bCs/>
          <w:color w:val="auto"/>
          <w:highlight w:val="yellow"/>
          <w:lang w:eastAsia="zh-TW"/>
        </w:rPr>
        <w:t xml:space="preserve"> </w:t>
      </w:r>
      <w:r w:rsidR="00A96D71">
        <w:rPr>
          <w:rFonts w:asciiTheme="minorHAnsi" w:hAnsiTheme="minorHAnsi" w:cstheme="minorHAnsi"/>
          <w:bCs/>
          <w:color w:val="auto"/>
          <w:highlight w:val="yellow"/>
          <w:lang w:eastAsia="zh-TW"/>
        </w:rPr>
        <w:t xml:space="preserve">of </w:t>
      </w:r>
      <w:r w:rsidRPr="006A3C91">
        <w:rPr>
          <w:rFonts w:asciiTheme="minorHAnsi" w:hAnsiTheme="minorHAnsi" w:cstheme="minorHAnsi"/>
          <w:bCs/>
          <w:color w:val="auto"/>
          <w:highlight w:val="yellow"/>
          <w:lang w:eastAsia="zh-TW"/>
        </w:rPr>
        <w:t xml:space="preserve">FACS buffer containing 1 </w:t>
      </w:r>
      <w:proofErr w:type="spellStart"/>
      <w:r w:rsidRPr="006A3C91">
        <w:rPr>
          <w:rFonts w:asciiTheme="minorHAnsi" w:hAnsiTheme="minorHAnsi" w:cstheme="minorHAnsi"/>
          <w:bCs/>
          <w:color w:val="auto"/>
          <w:highlight w:val="yellow"/>
          <w:lang w:eastAsia="zh-TW"/>
        </w:rPr>
        <w:t>μg</w:t>
      </w:r>
      <w:proofErr w:type="spellEnd"/>
      <w:r w:rsidRPr="006A3C91">
        <w:rPr>
          <w:rFonts w:asciiTheme="minorHAnsi" w:hAnsiTheme="minorHAnsi" w:cstheme="minorHAnsi"/>
          <w:bCs/>
          <w:color w:val="auto"/>
          <w:highlight w:val="yellow"/>
          <w:lang w:eastAsia="zh-TW"/>
        </w:rPr>
        <w:t xml:space="preserve">/mL propidium iodide (PI) and immediately analyze </w:t>
      </w:r>
      <w:r w:rsidR="00685EA5" w:rsidRPr="006A3C91">
        <w:rPr>
          <w:rFonts w:asciiTheme="minorHAnsi" w:hAnsiTheme="minorHAnsi" w:cstheme="minorHAnsi"/>
          <w:bCs/>
          <w:color w:val="auto"/>
          <w:highlight w:val="yellow"/>
          <w:lang w:eastAsia="zh-TW"/>
        </w:rPr>
        <w:t xml:space="preserve">the </w:t>
      </w:r>
      <w:r w:rsidRPr="006A3C91">
        <w:rPr>
          <w:rFonts w:asciiTheme="minorHAnsi" w:hAnsiTheme="minorHAnsi" w:cstheme="minorHAnsi"/>
          <w:bCs/>
          <w:color w:val="auto"/>
          <w:highlight w:val="yellow"/>
          <w:lang w:eastAsia="zh-TW"/>
        </w:rPr>
        <w:t>samples on flow cytometer.</w:t>
      </w:r>
    </w:p>
    <w:p w14:paraId="5367F97E" w14:textId="19AC81CF" w:rsidR="003D274F" w:rsidRPr="006A3C91" w:rsidRDefault="003D274F" w:rsidP="002C55F7">
      <w:pPr>
        <w:pStyle w:val="NormalWeb"/>
        <w:spacing w:before="0" w:beforeAutospacing="0" w:after="0" w:afterAutospacing="0"/>
        <w:rPr>
          <w:rFonts w:asciiTheme="minorHAnsi" w:hAnsiTheme="minorHAnsi" w:cstheme="minorHAnsi"/>
          <w:bCs/>
          <w:color w:val="auto"/>
          <w:highlight w:val="yellow"/>
          <w:lang w:eastAsia="zh-TW"/>
        </w:rPr>
      </w:pPr>
    </w:p>
    <w:p w14:paraId="09FC953B" w14:textId="658085D7" w:rsidR="003D274F" w:rsidRPr="006A3C91" w:rsidRDefault="003D274F" w:rsidP="002C55F7">
      <w:pPr>
        <w:pStyle w:val="NormalWeb"/>
        <w:numPr>
          <w:ilvl w:val="0"/>
          <w:numId w:val="27"/>
        </w:numPr>
        <w:spacing w:before="0" w:beforeAutospacing="0" w:after="0" w:afterAutospacing="0"/>
        <w:rPr>
          <w:rFonts w:asciiTheme="minorHAnsi" w:hAnsiTheme="minorHAnsi" w:cstheme="minorHAnsi"/>
          <w:b/>
          <w:color w:val="auto"/>
          <w:highlight w:val="yellow"/>
          <w:lang w:eastAsia="zh-TW"/>
        </w:rPr>
      </w:pPr>
      <w:r w:rsidRPr="006A3C91">
        <w:rPr>
          <w:rFonts w:asciiTheme="minorHAnsi" w:hAnsiTheme="minorHAnsi" w:cstheme="minorHAnsi"/>
          <w:b/>
          <w:color w:val="auto"/>
          <w:highlight w:val="yellow"/>
          <w:lang w:eastAsia="zh-TW"/>
        </w:rPr>
        <w:t xml:space="preserve">Sample </w:t>
      </w:r>
      <w:r w:rsidR="00665418" w:rsidRPr="006A3C91">
        <w:rPr>
          <w:rFonts w:asciiTheme="minorHAnsi" w:hAnsiTheme="minorHAnsi" w:cstheme="minorHAnsi"/>
          <w:b/>
          <w:color w:val="auto"/>
          <w:highlight w:val="yellow"/>
          <w:lang w:eastAsia="zh-TW"/>
        </w:rPr>
        <w:t>Collection on Flow Cytometer</w:t>
      </w:r>
    </w:p>
    <w:p w14:paraId="6E05C45E" w14:textId="72403004" w:rsidR="003D274F" w:rsidRPr="006A3C91" w:rsidRDefault="003D274F" w:rsidP="002C55F7">
      <w:pPr>
        <w:pStyle w:val="NormalWeb"/>
        <w:spacing w:before="0" w:beforeAutospacing="0" w:after="0" w:afterAutospacing="0"/>
        <w:rPr>
          <w:rFonts w:asciiTheme="minorHAnsi" w:hAnsiTheme="minorHAnsi" w:cstheme="minorHAnsi"/>
          <w:bCs/>
          <w:color w:val="auto"/>
          <w:highlight w:val="yellow"/>
          <w:lang w:eastAsia="zh-TW"/>
        </w:rPr>
      </w:pPr>
    </w:p>
    <w:p w14:paraId="57DE0A97" w14:textId="76C65AFD" w:rsidR="00602939" w:rsidRPr="006A3C91" w:rsidRDefault="00602939" w:rsidP="002C55F7">
      <w:pPr>
        <w:pStyle w:val="NormalWeb"/>
        <w:numPr>
          <w:ilvl w:val="1"/>
          <w:numId w:val="27"/>
        </w:numPr>
        <w:spacing w:before="0" w:beforeAutospacing="0" w:after="0" w:afterAutospacing="0"/>
        <w:rPr>
          <w:rFonts w:asciiTheme="minorHAnsi" w:hAnsiTheme="minorHAnsi" w:cstheme="minorHAnsi"/>
          <w:bCs/>
          <w:color w:val="auto"/>
          <w:highlight w:val="yellow"/>
          <w:lang w:eastAsia="zh-TW"/>
        </w:rPr>
      </w:pPr>
      <w:r w:rsidRPr="006A3C91">
        <w:rPr>
          <w:rFonts w:asciiTheme="minorHAnsi" w:hAnsiTheme="minorHAnsi" w:cstheme="minorHAnsi"/>
          <w:bCs/>
          <w:color w:val="auto"/>
          <w:highlight w:val="yellow"/>
          <w:lang w:eastAsia="zh-TW"/>
        </w:rPr>
        <w:t xml:space="preserve">Turn on the computer, flow cytometer, FACS acquisition software and any other accessory devices depending on the machine platform. Run PBS for around 1 min to ensure the flow line is filled with PBS and sheath buffer. Make sure the flow stream runs </w:t>
      </w:r>
      <w:r w:rsidR="00685EA5" w:rsidRPr="006A3C91">
        <w:rPr>
          <w:rFonts w:asciiTheme="minorHAnsi" w:hAnsiTheme="minorHAnsi" w:cstheme="minorHAnsi"/>
          <w:bCs/>
          <w:color w:val="auto"/>
          <w:highlight w:val="yellow"/>
          <w:lang w:eastAsia="zh-TW"/>
        </w:rPr>
        <w:t>smoothly</w:t>
      </w:r>
      <w:r w:rsidRPr="006A3C91">
        <w:rPr>
          <w:rFonts w:asciiTheme="minorHAnsi" w:hAnsiTheme="minorHAnsi" w:cstheme="minorHAnsi"/>
          <w:bCs/>
          <w:color w:val="auto"/>
          <w:highlight w:val="yellow"/>
          <w:lang w:eastAsia="zh-TW"/>
        </w:rPr>
        <w:t>.</w:t>
      </w:r>
    </w:p>
    <w:p w14:paraId="7C491832" w14:textId="77777777" w:rsidR="00602939" w:rsidRPr="006A3C91" w:rsidRDefault="00602939" w:rsidP="002C55F7">
      <w:pPr>
        <w:pStyle w:val="NormalWeb"/>
        <w:spacing w:before="0" w:beforeAutospacing="0" w:after="0" w:afterAutospacing="0"/>
        <w:rPr>
          <w:rFonts w:asciiTheme="minorHAnsi" w:hAnsiTheme="minorHAnsi" w:cstheme="minorHAnsi"/>
          <w:bCs/>
          <w:color w:val="auto"/>
          <w:highlight w:val="yellow"/>
          <w:lang w:eastAsia="zh-TW"/>
        </w:rPr>
      </w:pPr>
    </w:p>
    <w:p w14:paraId="1B323219" w14:textId="708C5068" w:rsidR="00602939" w:rsidRPr="006A3C91" w:rsidRDefault="00602939" w:rsidP="002C55F7">
      <w:pPr>
        <w:pStyle w:val="NormalWeb"/>
        <w:numPr>
          <w:ilvl w:val="1"/>
          <w:numId w:val="27"/>
        </w:numPr>
        <w:spacing w:before="0" w:beforeAutospacing="0" w:after="0" w:afterAutospacing="0"/>
        <w:rPr>
          <w:rFonts w:asciiTheme="minorHAnsi" w:hAnsiTheme="minorHAnsi" w:cstheme="minorHAnsi"/>
          <w:bCs/>
          <w:color w:val="auto"/>
          <w:highlight w:val="yellow"/>
          <w:lang w:eastAsia="zh-TW"/>
        </w:rPr>
      </w:pPr>
      <w:r w:rsidRPr="006A3C91">
        <w:rPr>
          <w:rFonts w:asciiTheme="minorHAnsi" w:hAnsiTheme="minorHAnsi" w:cstheme="minorHAnsi"/>
          <w:bCs/>
          <w:color w:val="auto"/>
          <w:highlight w:val="yellow"/>
          <w:lang w:eastAsia="zh-TW"/>
        </w:rPr>
        <w:t>Open new experiment and select cytometer parameters (fluorescent detectors) according to manufacturer’s instruction. Filter cells through 70-µm cell strainer and vortex prior to the acquisition of each sample to avoid clumps and doublet formation.</w:t>
      </w:r>
    </w:p>
    <w:p w14:paraId="6FB8AD30" w14:textId="77777777" w:rsidR="00602939" w:rsidRPr="006A3C91" w:rsidRDefault="00602939" w:rsidP="002C55F7">
      <w:pPr>
        <w:pStyle w:val="NormalWeb"/>
        <w:spacing w:before="0" w:beforeAutospacing="0" w:after="0" w:afterAutospacing="0"/>
        <w:rPr>
          <w:rFonts w:asciiTheme="minorHAnsi" w:hAnsiTheme="minorHAnsi" w:cstheme="minorHAnsi"/>
          <w:bCs/>
          <w:color w:val="auto"/>
          <w:highlight w:val="yellow"/>
          <w:lang w:eastAsia="zh-TW"/>
        </w:rPr>
      </w:pPr>
    </w:p>
    <w:p w14:paraId="1AD90EEA" w14:textId="4DC6A63A" w:rsidR="00602939" w:rsidRPr="006A3C91" w:rsidRDefault="00685EA5" w:rsidP="002C55F7">
      <w:pPr>
        <w:pStyle w:val="NormalWeb"/>
        <w:numPr>
          <w:ilvl w:val="1"/>
          <w:numId w:val="27"/>
        </w:numPr>
        <w:spacing w:before="0" w:beforeAutospacing="0" w:after="0" w:afterAutospacing="0"/>
        <w:rPr>
          <w:rFonts w:asciiTheme="minorHAnsi" w:hAnsiTheme="minorHAnsi" w:cstheme="minorHAnsi"/>
          <w:bCs/>
          <w:color w:val="auto"/>
          <w:highlight w:val="yellow"/>
          <w:lang w:eastAsia="zh-TW"/>
        </w:rPr>
      </w:pPr>
      <w:r w:rsidRPr="006A3C91">
        <w:rPr>
          <w:rFonts w:asciiTheme="minorHAnsi" w:hAnsiTheme="minorHAnsi" w:cstheme="minorHAnsi"/>
          <w:bCs/>
          <w:color w:val="auto"/>
          <w:highlight w:val="yellow"/>
          <w:lang w:eastAsia="zh-TW"/>
        </w:rPr>
        <w:t>Make</w:t>
      </w:r>
      <w:r w:rsidR="00602939" w:rsidRPr="006A3C91">
        <w:rPr>
          <w:rFonts w:asciiTheme="minorHAnsi" w:hAnsiTheme="minorHAnsi" w:cstheme="minorHAnsi"/>
          <w:bCs/>
          <w:color w:val="auto"/>
          <w:highlight w:val="yellow"/>
          <w:lang w:eastAsia="zh-TW"/>
        </w:rPr>
        <w:t xml:space="preserve"> dot plots of forward scatter (FSC) </w:t>
      </w:r>
      <w:r w:rsidR="00602939" w:rsidRPr="00A96D71">
        <w:rPr>
          <w:rFonts w:asciiTheme="minorHAnsi" w:hAnsiTheme="minorHAnsi" w:cstheme="minorHAnsi"/>
          <w:bCs/>
          <w:color w:val="auto"/>
          <w:highlight w:val="yellow"/>
          <w:lang w:eastAsia="zh-TW"/>
        </w:rPr>
        <w:t xml:space="preserve">and side scatter (SSC), which represent cell size and granularity, respectively. Optimize the voltages of FSC and SSC to make sure </w:t>
      </w:r>
      <w:r w:rsidRPr="00A96D71">
        <w:rPr>
          <w:rFonts w:asciiTheme="minorHAnsi" w:hAnsiTheme="minorHAnsi" w:cstheme="minorHAnsi"/>
          <w:bCs/>
          <w:color w:val="auto"/>
          <w:highlight w:val="yellow"/>
          <w:lang w:eastAsia="zh-TW"/>
        </w:rPr>
        <w:t xml:space="preserve">the </w:t>
      </w:r>
      <w:r w:rsidR="00602939" w:rsidRPr="00A96D71">
        <w:rPr>
          <w:rFonts w:asciiTheme="minorHAnsi" w:hAnsiTheme="minorHAnsi" w:cstheme="minorHAnsi"/>
          <w:bCs/>
          <w:color w:val="auto"/>
          <w:highlight w:val="yellow"/>
          <w:lang w:eastAsia="zh-TW"/>
        </w:rPr>
        <w:t xml:space="preserve">cells of interest appear in the plots. </w:t>
      </w:r>
      <w:r w:rsidRPr="00A96D71">
        <w:rPr>
          <w:rFonts w:asciiTheme="minorHAnsi" w:hAnsiTheme="minorHAnsi" w:cstheme="minorHAnsi"/>
          <w:bCs/>
          <w:color w:val="auto"/>
          <w:highlight w:val="yellow"/>
          <w:lang w:eastAsia="zh-TW"/>
        </w:rPr>
        <w:t>Make</w:t>
      </w:r>
      <w:r w:rsidR="00602939" w:rsidRPr="00A96D71">
        <w:rPr>
          <w:rFonts w:asciiTheme="minorHAnsi" w:hAnsiTheme="minorHAnsi" w:cstheme="minorHAnsi"/>
          <w:bCs/>
          <w:color w:val="auto"/>
          <w:highlight w:val="yellow"/>
          <w:lang w:eastAsia="zh-TW"/>
        </w:rPr>
        <w:t xml:space="preserve"> dot plots of FSC-A </w:t>
      </w:r>
      <w:r w:rsidR="006A3C91" w:rsidRPr="00A96D71">
        <w:rPr>
          <w:rFonts w:asciiTheme="minorHAnsi" w:hAnsiTheme="minorHAnsi" w:cstheme="minorHAnsi"/>
          <w:bCs/>
          <w:i/>
          <w:color w:val="auto"/>
          <w:highlight w:val="yellow"/>
          <w:lang w:eastAsia="zh-TW"/>
        </w:rPr>
        <w:t>vs.</w:t>
      </w:r>
      <w:r w:rsidR="00602939" w:rsidRPr="00A96D71">
        <w:rPr>
          <w:rFonts w:asciiTheme="minorHAnsi" w:hAnsiTheme="minorHAnsi" w:cstheme="minorHAnsi"/>
          <w:bCs/>
          <w:color w:val="auto"/>
          <w:highlight w:val="yellow"/>
          <w:lang w:eastAsia="zh-TW"/>
        </w:rPr>
        <w:t xml:space="preserve"> F</w:t>
      </w:r>
      <w:r w:rsidR="00602939" w:rsidRPr="006A3C91">
        <w:rPr>
          <w:rFonts w:asciiTheme="minorHAnsi" w:hAnsiTheme="minorHAnsi" w:cstheme="minorHAnsi"/>
          <w:bCs/>
          <w:color w:val="auto"/>
          <w:highlight w:val="yellow"/>
          <w:lang w:eastAsia="zh-TW"/>
        </w:rPr>
        <w:t xml:space="preserve">SC-W (or FSC-H) and </w:t>
      </w:r>
      <w:r w:rsidRPr="006A3C91">
        <w:rPr>
          <w:rFonts w:asciiTheme="minorHAnsi" w:hAnsiTheme="minorHAnsi" w:cstheme="minorHAnsi"/>
          <w:bCs/>
          <w:color w:val="auto"/>
          <w:highlight w:val="yellow"/>
          <w:lang w:eastAsia="zh-TW"/>
        </w:rPr>
        <w:t xml:space="preserve">draw a </w:t>
      </w:r>
      <w:r w:rsidR="00602939" w:rsidRPr="006A3C91">
        <w:rPr>
          <w:rFonts w:asciiTheme="minorHAnsi" w:hAnsiTheme="minorHAnsi" w:cstheme="minorHAnsi"/>
          <w:bCs/>
          <w:color w:val="auto"/>
          <w:highlight w:val="yellow"/>
          <w:lang w:eastAsia="zh-TW"/>
        </w:rPr>
        <w:t xml:space="preserve">gate </w:t>
      </w:r>
      <w:r w:rsidRPr="006A3C91">
        <w:rPr>
          <w:rFonts w:asciiTheme="minorHAnsi" w:hAnsiTheme="minorHAnsi" w:cstheme="minorHAnsi"/>
          <w:bCs/>
          <w:color w:val="auto"/>
          <w:highlight w:val="yellow"/>
          <w:lang w:eastAsia="zh-TW"/>
        </w:rPr>
        <w:t xml:space="preserve">for </w:t>
      </w:r>
      <w:r w:rsidR="00602939" w:rsidRPr="006A3C91">
        <w:rPr>
          <w:rFonts w:asciiTheme="minorHAnsi" w:hAnsiTheme="minorHAnsi" w:cstheme="minorHAnsi"/>
          <w:bCs/>
          <w:color w:val="auto"/>
          <w:highlight w:val="yellow"/>
          <w:lang w:eastAsia="zh-TW"/>
        </w:rPr>
        <w:t>the single cells.</w:t>
      </w:r>
    </w:p>
    <w:p w14:paraId="141DDFE2" w14:textId="77777777" w:rsidR="00602939" w:rsidRPr="006A3C91" w:rsidRDefault="00602939" w:rsidP="002C55F7">
      <w:pPr>
        <w:pStyle w:val="NormalWeb"/>
        <w:spacing w:before="0" w:beforeAutospacing="0" w:after="0" w:afterAutospacing="0"/>
        <w:rPr>
          <w:rFonts w:asciiTheme="minorHAnsi" w:hAnsiTheme="minorHAnsi" w:cstheme="minorHAnsi"/>
          <w:bCs/>
          <w:color w:val="auto"/>
          <w:highlight w:val="yellow"/>
          <w:lang w:eastAsia="zh-TW"/>
        </w:rPr>
      </w:pPr>
    </w:p>
    <w:p w14:paraId="59228F68" w14:textId="55BFDF62" w:rsidR="00602939" w:rsidRPr="006A3C91" w:rsidRDefault="00685EA5" w:rsidP="002C55F7">
      <w:pPr>
        <w:pStyle w:val="NormalWeb"/>
        <w:numPr>
          <w:ilvl w:val="1"/>
          <w:numId w:val="27"/>
        </w:numPr>
        <w:spacing w:before="0" w:beforeAutospacing="0" w:after="0" w:afterAutospacing="0"/>
        <w:rPr>
          <w:rFonts w:asciiTheme="minorHAnsi" w:hAnsiTheme="minorHAnsi" w:cstheme="minorHAnsi"/>
          <w:bCs/>
          <w:color w:val="auto"/>
          <w:highlight w:val="yellow"/>
          <w:lang w:eastAsia="zh-TW"/>
        </w:rPr>
      </w:pPr>
      <w:r w:rsidRPr="006A3C91">
        <w:rPr>
          <w:rFonts w:asciiTheme="minorHAnsi" w:hAnsiTheme="minorHAnsi" w:cstheme="minorHAnsi"/>
          <w:bCs/>
          <w:color w:val="auto"/>
          <w:highlight w:val="yellow"/>
          <w:lang w:eastAsia="zh-TW"/>
        </w:rPr>
        <w:t>Make</w:t>
      </w:r>
      <w:r w:rsidR="00602939" w:rsidRPr="006A3C91">
        <w:rPr>
          <w:rFonts w:asciiTheme="minorHAnsi" w:hAnsiTheme="minorHAnsi" w:cstheme="minorHAnsi"/>
          <w:bCs/>
          <w:color w:val="auto"/>
          <w:highlight w:val="yellow"/>
          <w:lang w:eastAsia="zh-TW"/>
        </w:rPr>
        <w:t xml:space="preserve"> dot plots of each fluorescent parameter</w:t>
      </w:r>
      <w:r w:rsidRPr="006A3C91">
        <w:rPr>
          <w:rFonts w:asciiTheme="minorHAnsi" w:hAnsiTheme="minorHAnsi" w:cstheme="minorHAnsi"/>
          <w:bCs/>
          <w:color w:val="auto"/>
          <w:highlight w:val="yellow"/>
          <w:lang w:eastAsia="zh-TW"/>
        </w:rPr>
        <w:t>.</w:t>
      </w:r>
      <w:r w:rsidR="00602939" w:rsidRPr="006A3C91">
        <w:rPr>
          <w:rFonts w:asciiTheme="minorHAnsi" w:hAnsiTheme="minorHAnsi" w:cstheme="minorHAnsi"/>
          <w:bCs/>
          <w:color w:val="auto"/>
          <w:highlight w:val="yellow"/>
          <w:lang w:eastAsia="zh-TW"/>
        </w:rPr>
        <w:t xml:space="preserve"> </w:t>
      </w:r>
      <w:r w:rsidRPr="006A3C91">
        <w:rPr>
          <w:rFonts w:asciiTheme="minorHAnsi" w:hAnsiTheme="minorHAnsi" w:cstheme="minorHAnsi"/>
          <w:bCs/>
          <w:color w:val="auto"/>
          <w:highlight w:val="yellow"/>
          <w:lang w:eastAsia="zh-TW"/>
        </w:rPr>
        <w:t>U</w:t>
      </w:r>
      <w:r w:rsidR="00602939" w:rsidRPr="006A3C91">
        <w:rPr>
          <w:rFonts w:asciiTheme="minorHAnsi" w:hAnsiTheme="minorHAnsi" w:cstheme="minorHAnsi"/>
          <w:bCs/>
          <w:color w:val="auto"/>
          <w:highlight w:val="yellow"/>
          <w:lang w:eastAsia="zh-TW"/>
        </w:rPr>
        <w:t>se unstained cells to determine background signal and use single color-stained controls to adjust voltages of each fluorescent parameter, so that positive and negative cell populations are clearly distinguishable</w:t>
      </w:r>
      <w:r w:rsidR="00DF329A" w:rsidRPr="006A3C91">
        <w:rPr>
          <w:rFonts w:asciiTheme="minorHAnsi" w:hAnsiTheme="minorHAnsi" w:cstheme="minorHAnsi"/>
          <w:bCs/>
          <w:color w:val="auto"/>
          <w:highlight w:val="yellow"/>
          <w:lang w:eastAsia="zh-TW"/>
        </w:rPr>
        <w:t xml:space="preserve"> and within the dynamic range of acquisition</w:t>
      </w:r>
      <w:r w:rsidR="00602939" w:rsidRPr="006A3C91">
        <w:rPr>
          <w:rFonts w:asciiTheme="minorHAnsi" w:hAnsiTheme="minorHAnsi" w:cstheme="minorHAnsi"/>
          <w:bCs/>
          <w:color w:val="auto"/>
          <w:highlight w:val="yellow"/>
          <w:lang w:eastAsia="zh-TW"/>
        </w:rPr>
        <w:t>.</w:t>
      </w:r>
    </w:p>
    <w:p w14:paraId="1DE46C5D" w14:textId="77777777" w:rsidR="00602939" w:rsidRPr="006A3C91" w:rsidRDefault="00602939" w:rsidP="002C55F7">
      <w:pPr>
        <w:pStyle w:val="NormalWeb"/>
        <w:spacing w:before="0" w:beforeAutospacing="0" w:after="0" w:afterAutospacing="0"/>
        <w:rPr>
          <w:rFonts w:asciiTheme="minorHAnsi" w:hAnsiTheme="minorHAnsi" w:cstheme="minorHAnsi"/>
          <w:bCs/>
          <w:color w:val="auto"/>
          <w:highlight w:val="yellow"/>
          <w:lang w:eastAsia="zh-TW"/>
        </w:rPr>
      </w:pPr>
    </w:p>
    <w:p w14:paraId="5F1DEE9F" w14:textId="3CE98CD1" w:rsidR="00602939" w:rsidRPr="00A96D71" w:rsidRDefault="00602939" w:rsidP="002C55F7">
      <w:pPr>
        <w:pStyle w:val="NormalWeb"/>
        <w:numPr>
          <w:ilvl w:val="1"/>
          <w:numId w:val="27"/>
        </w:numPr>
        <w:spacing w:before="0" w:beforeAutospacing="0" w:after="0" w:afterAutospacing="0"/>
        <w:rPr>
          <w:rFonts w:asciiTheme="minorHAnsi" w:hAnsiTheme="minorHAnsi" w:cstheme="minorHAnsi"/>
          <w:bCs/>
          <w:color w:val="auto"/>
          <w:highlight w:val="yellow"/>
          <w:lang w:eastAsia="zh-TW"/>
        </w:rPr>
      </w:pPr>
      <w:r w:rsidRPr="006A3C91">
        <w:rPr>
          <w:rFonts w:asciiTheme="minorHAnsi" w:hAnsiTheme="minorHAnsi" w:cstheme="minorHAnsi"/>
          <w:bCs/>
          <w:color w:val="auto"/>
          <w:highlight w:val="yellow"/>
          <w:lang w:eastAsia="zh-TW"/>
        </w:rPr>
        <w:t xml:space="preserve">After all the voltages </w:t>
      </w:r>
      <w:r w:rsidR="00DF329A" w:rsidRPr="006A3C91">
        <w:rPr>
          <w:rFonts w:asciiTheme="minorHAnsi" w:hAnsiTheme="minorHAnsi" w:cstheme="minorHAnsi"/>
          <w:bCs/>
          <w:color w:val="auto"/>
          <w:highlight w:val="yellow"/>
          <w:lang w:eastAsia="zh-TW"/>
        </w:rPr>
        <w:t>are</w:t>
      </w:r>
      <w:r w:rsidRPr="006A3C91">
        <w:rPr>
          <w:rFonts w:asciiTheme="minorHAnsi" w:hAnsiTheme="minorHAnsi" w:cstheme="minorHAnsi"/>
          <w:bCs/>
          <w:color w:val="auto"/>
          <w:highlight w:val="yellow"/>
          <w:lang w:eastAsia="zh-TW"/>
        </w:rPr>
        <w:t xml:space="preserve"> </w:t>
      </w:r>
      <w:r w:rsidR="00685EA5" w:rsidRPr="006A3C91">
        <w:rPr>
          <w:rFonts w:asciiTheme="minorHAnsi" w:hAnsiTheme="minorHAnsi" w:cstheme="minorHAnsi"/>
          <w:bCs/>
          <w:color w:val="auto"/>
          <w:highlight w:val="yellow"/>
          <w:lang w:eastAsia="zh-TW"/>
        </w:rPr>
        <w:t>set</w:t>
      </w:r>
      <w:r w:rsidRPr="006A3C91">
        <w:rPr>
          <w:rFonts w:asciiTheme="minorHAnsi" w:hAnsiTheme="minorHAnsi" w:cstheme="minorHAnsi"/>
          <w:bCs/>
          <w:color w:val="auto"/>
          <w:highlight w:val="yellow"/>
          <w:lang w:eastAsia="zh-TW"/>
        </w:rPr>
        <w:t xml:space="preserve">, </w:t>
      </w:r>
      <w:r w:rsidR="00DF329A" w:rsidRPr="006A3C91">
        <w:rPr>
          <w:rFonts w:asciiTheme="minorHAnsi" w:hAnsiTheme="minorHAnsi" w:cstheme="minorHAnsi"/>
          <w:bCs/>
          <w:color w:val="auto"/>
          <w:highlight w:val="yellow"/>
          <w:lang w:eastAsia="zh-TW"/>
        </w:rPr>
        <w:t>use</w:t>
      </w:r>
      <w:r w:rsidRPr="006A3C91">
        <w:rPr>
          <w:rFonts w:asciiTheme="minorHAnsi" w:hAnsiTheme="minorHAnsi" w:cstheme="minorHAnsi"/>
          <w:bCs/>
          <w:color w:val="auto"/>
          <w:highlight w:val="yellow"/>
          <w:lang w:eastAsia="zh-TW"/>
        </w:rPr>
        <w:t xml:space="preserve"> auto-compensation</w:t>
      </w:r>
      <w:r w:rsidR="00DF329A" w:rsidRPr="006A3C91">
        <w:rPr>
          <w:rFonts w:asciiTheme="minorHAnsi" w:hAnsiTheme="minorHAnsi" w:cstheme="minorHAnsi"/>
          <w:bCs/>
          <w:color w:val="auto"/>
          <w:highlight w:val="yellow"/>
          <w:lang w:eastAsia="zh-TW"/>
        </w:rPr>
        <w:t xml:space="preserve"> if available</w:t>
      </w:r>
      <w:r w:rsidRPr="006A3C91">
        <w:rPr>
          <w:rFonts w:asciiTheme="minorHAnsi" w:hAnsiTheme="minorHAnsi" w:cstheme="minorHAnsi"/>
          <w:bCs/>
          <w:color w:val="auto"/>
          <w:highlight w:val="yellow"/>
          <w:lang w:eastAsia="zh-TW"/>
        </w:rPr>
        <w:t xml:space="preserve">, or manually adjust the compensation with unstained and single color-stained </w:t>
      </w:r>
      <w:r w:rsidRPr="00A96D71">
        <w:rPr>
          <w:rFonts w:asciiTheme="minorHAnsi" w:hAnsiTheme="minorHAnsi" w:cstheme="minorHAnsi"/>
          <w:bCs/>
          <w:color w:val="auto"/>
          <w:highlight w:val="yellow"/>
          <w:lang w:eastAsia="zh-TW"/>
        </w:rPr>
        <w:t xml:space="preserve">controls to correct the </w:t>
      </w:r>
      <w:r w:rsidR="00E301A6" w:rsidRPr="00A96D71">
        <w:rPr>
          <w:rFonts w:asciiTheme="minorHAnsi" w:hAnsiTheme="minorHAnsi" w:cstheme="minorHAnsi"/>
          <w:bCs/>
          <w:color w:val="auto"/>
          <w:highlight w:val="yellow"/>
          <w:lang w:eastAsia="zh-TW"/>
        </w:rPr>
        <w:t xml:space="preserve">spectral </w:t>
      </w:r>
      <w:r w:rsidRPr="00A96D71">
        <w:rPr>
          <w:rFonts w:asciiTheme="minorHAnsi" w:hAnsiTheme="minorHAnsi" w:cstheme="minorHAnsi"/>
          <w:bCs/>
          <w:color w:val="auto"/>
          <w:highlight w:val="yellow"/>
          <w:lang w:eastAsia="zh-TW"/>
        </w:rPr>
        <w:t>spillover. Apply the compensation to samples.</w:t>
      </w:r>
    </w:p>
    <w:p w14:paraId="1A582481" w14:textId="77777777" w:rsidR="00602939" w:rsidRPr="00A96D71" w:rsidRDefault="00602939" w:rsidP="002C55F7">
      <w:pPr>
        <w:pStyle w:val="NormalWeb"/>
        <w:spacing w:before="0" w:beforeAutospacing="0" w:after="0" w:afterAutospacing="0"/>
        <w:rPr>
          <w:rFonts w:asciiTheme="minorHAnsi" w:hAnsiTheme="minorHAnsi" w:cstheme="minorHAnsi"/>
          <w:bCs/>
          <w:color w:val="auto"/>
          <w:highlight w:val="yellow"/>
          <w:lang w:eastAsia="zh-TW"/>
        </w:rPr>
      </w:pPr>
    </w:p>
    <w:p w14:paraId="427D1B11" w14:textId="320F1011" w:rsidR="00602939" w:rsidRPr="00A96D71" w:rsidRDefault="00E301A6" w:rsidP="002C55F7">
      <w:pPr>
        <w:pStyle w:val="NormalWeb"/>
        <w:numPr>
          <w:ilvl w:val="1"/>
          <w:numId w:val="27"/>
        </w:numPr>
        <w:spacing w:before="0" w:beforeAutospacing="0" w:after="0" w:afterAutospacing="0"/>
        <w:rPr>
          <w:rFonts w:asciiTheme="minorHAnsi" w:hAnsiTheme="minorHAnsi" w:cstheme="minorHAnsi"/>
          <w:bCs/>
          <w:color w:val="auto"/>
          <w:highlight w:val="yellow"/>
          <w:lang w:eastAsia="zh-TW"/>
        </w:rPr>
      </w:pPr>
      <w:r w:rsidRPr="00A96D71">
        <w:rPr>
          <w:rFonts w:asciiTheme="minorHAnsi" w:hAnsiTheme="minorHAnsi" w:cstheme="minorHAnsi"/>
          <w:bCs/>
          <w:color w:val="auto"/>
          <w:highlight w:val="yellow"/>
          <w:lang w:eastAsia="zh-TW"/>
        </w:rPr>
        <w:t>Make</w:t>
      </w:r>
      <w:r w:rsidR="00602939" w:rsidRPr="00A96D71">
        <w:rPr>
          <w:rFonts w:asciiTheme="minorHAnsi" w:hAnsiTheme="minorHAnsi" w:cstheme="minorHAnsi"/>
          <w:bCs/>
          <w:color w:val="auto"/>
          <w:highlight w:val="yellow"/>
          <w:lang w:eastAsia="zh-TW"/>
        </w:rPr>
        <w:t xml:space="preserve"> </w:t>
      </w:r>
      <w:r w:rsidR="00A96D71">
        <w:rPr>
          <w:rFonts w:asciiTheme="minorHAnsi" w:hAnsiTheme="minorHAnsi" w:cstheme="minorHAnsi"/>
          <w:bCs/>
          <w:color w:val="auto"/>
          <w:highlight w:val="yellow"/>
          <w:lang w:eastAsia="zh-TW"/>
        </w:rPr>
        <w:t xml:space="preserve">a </w:t>
      </w:r>
      <w:r w:rsidR="00602939" w:rsidRPr="00A96D71">
        <w:rPr>
          <w:rFonts w:asciiTheme="minorHAnsi" w:hAnsiTheme="minorHAnsi" w:cstheme="minorHAnsi"/>
          <w:bCs/>
          <w:color w:val="auto"/>
          <w:highlight w:val="yellow"/>
          <w:lang w:eastAsia="zh-TW"/>
        </w:rPr>
        <w:t xml:space="preserve">dot plot of each parameter and </w:t>
      </w:r>
      <w:r w:rsidRPr="00A96D71">
        <w:rPr>
          <w:rFonts w:asciiTheme="minorHAnsi" w:hAnsiTheme="minorHAnsi" w:cstheme="minorHAnsi"/>
          <w:bCs/>
          <w:color w:val="auto"/>
          <w:highlight w:val="yellow"/>
          <w:lang w:eastAsia="zh-TW"/>
        </w:rPr>
        <w:t>draw gates</w:t>
      </w:r>
      <w:r w:rsidR="00602939" w:rsidRPr="00A96D71">
        <w:rPr>
          <w:rFonts w:asciiTheme="minorHAnsi" w:hAnsiTheme="minorHAnsi" w:cstheme="minorHAnsi"/>
          <w:bCs/>
          <w:color w:val="auto"/>
          <w:highlight w:val="yellow"/>
          <w:lang w:eastAsia="zh-TW"/>
        </w:rPr>
        <w:t xml:space="preserve"> </w:t>
      </w:r>
      <w:r w:rsidRPr="00A96D71">
        <w:rPr>
          <w:rFonts w:asciiTheme="minorHAnsi" w:hAnsiTheme="minorHAnsi" w:cstheme="minorHAnsi"/>
          <w:bCs/>
          <w:color w:val="auto"/>
          <w:highlight w:val="yellow"/>
          <w:lang w:eastAsia="zh-TW"/>
        </w:rPr>
        <w:t>according to your experimental set up.</w:t>
      </w:r>
      <w:r w:rsidR="006A3C91" w:rsidRPr="00A96D71">
        <w:rPr>
          <w:rFonts w:asciiTheme="minorHAnsi" w:hAnsiTheme="minorHAnsi" w:cstheme="minorHAnsi"/>
          <w:bCs/>
          <w:color w:val="auto"/>
          <w:highlight w:val="yellow"/>
          <w:lang w:eastAsia="zh-TW"/>
        </w:rPr>
        <w:t xml:space="preserve"> </w:t>
      </w:r>
      <w:r w:rsidRPr="00A96D71">
        <w:rPr>
          <w:rFonts w:asciiTheme="minorHAnsi" w:hAnsiTheme="minorHAnsi" w:cstheme="minorHAnsi"/>
          <w:bCs/>
          <w:color w:val="auto"/>
          <w:highlight w:val="yellow"/>
          <w:lang w:eastAsia="zh-TW"/>
        </w:rPr>
        <w:t>For example,</w:t>
      </w:r>
      <w:r w:rsidR="00602939" w:rsidRPr="00A96D71">
        <w:rPr>
          <w:rFonts w:asciiTheme="minorHAnsi" w:hAnsiTheme="minorHAnsi" w:cstheme="minorHAnsi"/>
          <w:bCs/>
          <w:color w:val="auto"/>
          <w:highlight w:val="yellow"/>
          <w:lang w:eastAsia="zh-TW"/>
        </w:rPr>
        <w:t xml:space="preserve"> FSC-A </w:t>
      </w:r>
      <w:r w:rsidR="006A3C91" w:rsidRPr="00A96D71">
        <w:rPr>
          <w:rFonts w:asciiTheme="minorHAnsi" w:hAnsiTheme="minorHAnsi" w:cstheme="minorHAnsi"/>
          <w:bCs/>
          <w:i/>
          <w:color w:val="auto"/>
          <w:highlight w:val="yellow"/>
          <w:lang w:eastAsia="zh-TW"/>
        </w:rPr>
        <w:t>vs.</w:t>
      </w:r>
      <w:r w:rsidR="00602939" w:rsidRPr="00A96D71">
        <w:rPr>
          <w:rFonts w:asciiTheme="minorHAnsi" w:hAnsiTheme="minorHAnsi" w:cstheme="minorHAnsi"/>
          <w:bCs/>
          <w:color w:val="auto"/>
          <w:highlight w:val="yellow"/>
          <w:lang w:eastAsia="zh-TW"/>
        </w:rPr>
        <w:t xml:space="preserve"> FSC-H (or FSC-W) to exclude doublets, followed by FSC-A </w:t>
      </w:r>
      <w:r w:rsidR="006A3C91" w:rsidRPr="00A96D71">
        <w:rPr>
          <w:rFonts w:asciiTheme="minorHAnsi" w:hAnsiTheme="minorHAnsi" w:cstheme="minorHAnsi"/>
          <w:bCs/>
          <w:i/>
          <w:color w:val="auto"/>
          <w:highlight w:val="yellow"/>
          <w:lang w:eastAsia="zh-TW"/>
        </w:rPr>
        <w:t>vs.</w:t>
      </w:r>
      <w:r w:rsidR="00602939" w:rsidRPr="00A96D71">
        <w:rPr>
          <w:rFonts w:asciiTheme="minorHAnsi" w:hAnsiTheme="minorHAnsi" w:cstheme="minorHAnsi"/>
          <w:bCs/>
          <w:color w:val="auto"/>
          <w:highlight w:val="yellow"/>
          <w:lang w:eastAsia="zh-TW"/>
        </w:rPr>
        <w:t xml:space="preserve"> SSC-A for lymphocyte gating; SSC-A </w:t>
      </w:r>
      <w:r w:rsidR="006A3C91" w:rsidRPr="00A96D71">
        <w:rPr>
          <w:rFonts w:asciiTheme="minorHAnsi" w:hAnsiTheme="minorHAnsi" w:cstheme="minorHAnsi"/>
          <w:bCs/>
          <w:i/>
          <w:color w:val="auto"/>
          <w:highlight w:val="yellow"/>
          <w:lang w:eastAsia="zh-TW"/>
        </w:rPr>
        <w:t>vs.</w:t>
      </w:r>
      <w:r w:rsidR="00602939" w:rsidRPr="00A96D71">
        <w:rPr>
          <w:rFonts w:asciiTheme="minorHAnsi" w:hAnsiTheme="minorHAnsi" w:cstheme="minorHAnsi"/>
          <w:bCs/>
          <w:color w:val="auto"/>
          <w:highlight w:val="yellow"/>
          <w:lang w:eastAsia="zh-TW"/>
        </w:rPr>
        <w:t xml:space="preserve"> PI (live cells) and CD4</w:t>
      </w:r>
      <w:r w:rsidR="00602939" w:rsidRPr="00A96D71">
        <w:rPr>
          <w:rFonts w:asciiTheme="minorHAnsi" w:hAnsiTheme="minorHAnsi" w:cstheme="minorHAnsi"/>
          <w:color w:val="auto"/>
          <w:highlight w:val="yellow"/>
        </w:rPr>
        <w:t xml:space="preserve"> </w:t>
      </w:r>
      <w:r w:rsidR="006A3C91" w:rsidRPr="00A96D71">
        <w:rPr>
          <w:rFonts w:asciiTheme="minorHAnsi" w:hAnsiTheme="minorHAnsi" w:cstheme="minorHAnsi"/>
          <w:bCs/>
          <w:i/>
          <w:color w:val="auto"/>
          <w:highlight w:val="yellow"/>
          <w:lang w:eastAsia="zh-TW"/>
        </w:rPr>
        <w:t>vs.</w:t>
      </w:r>
      <w:r w:rsidR="00602939" w:rsidRPr="00A96D71">
        <w:rPr>
          <w:rFonts w:asciiTheme="minorHAnsi" w:hAnsiTheme="minorHAnsi" w:cstheme="minorHAnsi"/>
          <w:bCs/>
          <w:color w:val="auto"/>
          <w:highlight w:val="yellow"/>
          <w:lang w:eastAsia="zh-TW"/>
        </w:rPr>
        <w:t xml:space="preserve"> CD8</w:t>
      </w:r>
      <w:r w:rsidRPr="00A96D71">
        <w:rPr>
          <w:rFonts w:asciiTheme="minorHAnsi" w:hAnsiTheme="minorHAnsi" w:cstheme="minorHAnsi"/>
          <w:bCs/>
          <w:color w:val="auto"/>
          <w:highlight w:val="yellow"/>
          <w:lang w:eastAsia="zh-TW"/>
        </w:rPr>
        <w:t xml:space="preserve"> </w:t>
      </w:r>
      <w:r w:rsidR="00602939" w:rsidRPr="00A96D71">
        <w:rPr>
          <w:rFonts w:asciiTheme="minorHAnsi" w:hAnsiTheme="minorHAnsi" w:cstheme="minorHAnsi"/>
          <w:bCs/>
          <w:color w:val="auto"/>
          <w:highlight w:val="yellow"/>
          <w:lang w:eastAsia="zh-TW"/>
        </w:rPr>
        <w:t>(</w:t>
      </w:r>
      <w:r w:rsidR="006A3C91" w:rsidRPr="00A96D71">
        <w:rPr>
          <w:rFonts w:asciiTheme="minorHAnsi" w:hAnsiTheme="minorHAnsi" w:cstheme="minorHAnsi"/>
          <w:b/>
          <w:bCs/>
          <w:color w:val="auto"/>
          <w:highlight w:val="yellow"/>
          <w:lang w:eastAsia="zh-TW"/>
        </w:rPr>
        <w:t>Figure 1</w:t>
      </w:r>
      <w:r w:rsidR="00602939" w:rsidRPr="00A96D71">
        <w:rPr>
          <w:rFonts w:asciiTheme="minorHAnsi" w:hAnsiTheme="minorHAnsi" w:cstheme="minorHAnsi"/>
          <w:bCs/>
          <w:color w:val="auto"/>
          <w:highlight w:val="yellow"/>
          <w:lang w:eastAsia="zh-TW"/>
        </w:rPr>
        <w:t>).</w:t>
      </w:r>
    </w:p>
    <w:p w14:paraId="5484297A" w14:textId="77777777" w:rsidR="00602939" w:rsidRPr="00A96D71" w:rsidRDefault="00602939" w:rsidP="002C55F7">
      <w:pPr>
        <w:pStyle w:val="NormalWeb"/>
        <w:spacing w:before="0" w:beforeAutospacing="0" w:after="0" w:afterAutospacing="0"/>
        <w:rPr>
          <w:rFonts w:asciiTheme="minorHAnsi" w:hAnsiTheme="minorHAnsi" w:cstheme="minorHAnsi"/>
          <w:bCs/>
          <w:color w:val="auto"/>
          <w:highlight w:val="yellow"/>
          <w:lang w:eastAsia="zh-TW"/>
        </w:rPr>
      </w:pPr>
    </w:p>
    <w:p w14:paraId="6D38000A" w14:textId="50A62A6C" w:rsidR="00602939" w:rsidRPr="006A3C91" w:rsidRDefault="00602939" w:rsidP="002C55F7">
      <w:pPr>
        <w:pStyle w:val="NormalWeb"/>
        <w:numPr>
          <w:ilvl w:val="1"/>
          <w:numId w:val="27"/>
        </w:numPr>
        <w:spacing w:before="0" w:beforeAutospacing="0" w:after="0" w:afterAutospacing="0"/>
        <w:rPr>
          <w:rFonts w:asciiTheme="minorHAnsi" w:hAnsiTheme="minorHAnsi" w:cstheme="minorHAnsi"/>
          <w:bCs/>
          <w:color w:val="auto"/>
          <w:highlight w:val="yellow"/>
          <w:lang w:eastAsia="zh-TW"/>
        </w:rPr>
      </w:pPr>
      <w:r w:rsidRPr="00A96D71">
        <w:rPr>
          <w:rFonts w:asciiTheme="minorHAnsi" w:hAnsiTheme="minorHAnsi" w:cstheme="minorHAnsi"/>
          <w:bCs/>
          <w:color w:val="auto"/>
          <w:highlight w:val="yellow"/>
          <w:lang w:eastAsia="zh-TW"/>
        </w:rPr>
        <w:t xml:space="preserve">Collect enough events (total cell number) </w:t>
      </w:r>
      <w:r w:rsidR="00E301A6" w:rsidRPr="00A96D71">
        <w:rPr>
          <w:rFonts w:asciiTheme="minorHAnsi" w:hAnsiTheme="minorHAnsi" w:cstheme="minorHAnsi"/>
          <w:bCs/>
          <w:color w:val="auto"/>
          <w:highlight w:val="yellow"/>
          <w:lang w:eastAsia="zh-TW"/>
        </w:rPr>
        <w:t>for meaningful</w:t>
      </w:r>
      <w:r w:rsidRPr="00A96D71">
        <w:rPr>
          <w:rFonts w:asciiTheme="minorHAnsi" w:hAnsiTheme="minorHAnsi" w:cstheme="minorHAnsi"/>
          <w:bCs/>
          <w:color w:val="auto"/>
          <w:highlight w:val="yellow"/>
          <w:lang w:eastAsia="zh-TW"/>
        </w:rPr>
        <w:t xml:space="preserve"> </w:t>
      </w:r>
      <w:r w:rsidRPr="006A3C91">
        <w:rPr>
          <w:rFonts w:asciiTheme="minorHAnsi" w:hAnsiTheme="minorHAnsi" w:cstheme="minorHAnsi"/>
          <w:bCs/>
          <w:color w:val="auto"/>
          <w:highlight w:val="yellow"/>
          <w:lang w:eastAsia="zh-TW"/>
        </w:rPr>
        <w:t>comparison between populations.</w:t>
      </w:r>
      <w:r w:rsidR="00E301A6" w:rsidRPr="006A3C91">
        <w:rPr>
          <w:rFonts w:asciiTheme="minorHAnsi" w:hAnsiTheme="minorHAnsi" w:cstheme="minorHAnsi"/>
          <w:bCs/>
          <w:color w:val="auto"/>
          <w:highlight w:val="yellow"/>
          <w:lang w:eastAsia="zh-TW"/>
        </w:rPr>
        <w:t xml:space="preserve"> Typically, at least 1</w:t>
      </w:r>
      <w:r w:rsidR="004E638F" w:rsidRPr="006A3C91">
        <w:rPr>
          <w:rFonts w:asciiTheme="minorHAnsi" w:hAnsiTheme="minorHAnsi" w:cstheme="minorHAnsi"/>
          <w:bCs/>
          <w:color w:val="auto"/>
          <w:highlight w:val="yellow"/>
          <w:lang w:eastAsia="zh-TW"/>
        </w:rPr>
        <w:t>,</w:t>
      </w:r>
      <w:r w:rsidR="00E301A6" w:rsidRPr="006A3C91">
        <w:rPr>
          <w:rFonts w:asciiTheme="minorHAnsi" w:hAnsiTheme="minorHAnsi" w:cstheme="minorHAnsi"/>
          <w:bCs/>
          <w:color w:val="auto"/>
          <w:highlight w:val="yellow"/>
          <w:lang w:eastAsia="zh-TW"/>
        </w:rPr>
        <w:t>000 events in the population of interest need to be obtained</w:t>
      </w:r>
      <w:r w:rsidR="00404005" w:rsidRPr="006A3C91">
        <w:rPr>
          <w:rFonts w:asciiTheme="minorHAnsi" w:hAnsiTheme="minorHAnsi" w:cstheme="minorHAnsi"/>
          <w:bCs/>
          <w:color w:val="auto"/>
          <w:highlight w:val="yellow"/>
          <w:lang w:eastAsia="zh-TW"/>
        </w:rPr>
        <w:fldChar w:fldCharType="begin"/>
      </w:r>
      <w:r w:rsidR="00404005" w:rsidRPr="006A3C91">
        <w:rPr>
          <w:rFonts w:asciiTheme="minorHAnsi" w:hAnsiTheme="minorHAnsi" w:cstheme="minorHAnsi"/>
          <w:bCs/>
          <w:color w:val="auto"/>
          <w:highlight w:val="yellow"/>
          <w:lang w:eastAsia="zh-TW"/>
        </w:rPr>
        <w:instrText xml:space="preserve"> ADDIN EN.CITE &lt;EndNote&gt;&lt;Cite&gt;&lt;Author&gt;Allan&lt;/Author&gt;&lt;Year&gt;2010&lt;/Year&gt;&lt;RecNum&gt;1296&lt;/RecNum&gt;&lt;DisplayText&gt;&lt;style face="superscript"&gt;20&lt;/style&gt;&lt;/DisplayText&gt;&lt;record&gt;&lt;rec-number&gt;1296&lt;/rec-number&gt;&lt;foreign-keys&gt;&lt;key app="EN" db-id="t59z22zd2p9v27efv2i55sxhs0e99prfx02e" timestamp="1535776967"&gt;1296&lt;/key&gt;&lt;/foreign-keys&gt;&lt;ref-type name="Journal Article"&gt;17&lt;/ref-type&gt;&lt;contributors&gt;&lt;authors&gt;&lt;author&gt;Allan, A. L.&lt;/author&gt;&lt;author&gt;Keeney, M.&lt;/author&gt;&lt;/authors&gt;&lt;/contributors&gt;&lt;auth-address&gt;London Regional Cancer Program, London Health Sciences Centre, London, ON, Canada N6A 5W9.&lt;/auth-address&gt;&lt;titles&gt;&lt;title&gt;Circulating tumor cell analysis: technical and statistical considerations for application to the clinic&lt;/title&gt;&lt;secondary-title&gt;Journal of Oncology&lt;/secondary-title&gt;&lt;/titles&gt;&lt;periodical&gt;&lt;full-title&gt;Journal of Oncology&lt;/full-title&gt;&lt;/periodical&gt;&lt;pages&gt;426218&lt;/pages&gt;&lt;volume&gt;2010&lt;/volume&gt;&lt;edition&gt;2010/01/06&lt;/edition&gt;&lt;dates&gt;&lt;year&gt;2010&lt;/year&gt;&lt;/dates&gt;&lt;isbn&gt;1687-8469 (Electronic)&amp;#xD;1687-8450 (Linking)&lt;/isbn&gt;&lt;accession-num&gt;20049168&lt;/accession-num&gt;&lt;urls&gt;&lt;related-urls&gt;&lt;url&gt;https://www.ncbi.nlm.nih.gov/pubmed/20049168&lt;/url&gt;&lt;/related-urls&gt;&lt;/urls&gt;&lt;custom2&gt;PMC2798617&lt;/custom2&gt;&lt;custom7&gt;426218&lt;/custom7&gt;&lt;electronic-resource-num&gt;10.1155/2010/426218&lt;/electronic-resource-num&gt;&lt;/record&gt;&lt;/Cite&gt;&lt;/EndNote&gt;</w:instrText>
      </w:r>
      <w:r w:rsidR="00404005" w:rsidRPr="006A3C91">
        <w:rPr>
          <w:rFonts w:asciiTheme="minorHAnsi" w:hAnsiTheme="minorHAnsi" w:cstheme="minorHAnsi"/>
          <w:bCs/>
          <w:color w:val="auto"/>
          <w:highlight w:val="yellow"/>
          <w:lang w:eastAsia="zh-TW"/>
        </w:rPr>
        <w:fldChar w:fldCharType="separate"/>
      </w:r>
      <w:r w:rsidR="00404005" w:rsidRPr="006A3C91">
        <w:rPr>
          <w:rFonts w:asciiTheme="minorHAnsi" w:hAnsiTheme="minorHAnsi" w:cstheme="minorHAnsi"/>
          <w:bCs/>
          <w:noProof/>
          <w:color w:val="auto"/>
          <w:highlight w:val="yellow"/>
          <w:vertAlign w:val="superscript"/>
          <w:lang w:eastAsia="zh-TW"/>
        </w:rPr>
        <w:t>20</w:t>
      </w:r>
      <w:r w:rsidR="00404005" w:rsidRPr="006A3C91">
        <w:rPr>
          <w:rFonts w:asciiTheme="minorHAnsi" w:hAnsiTheme="minorHAnsi" w:cstheme="minorHAnsi"/>
          <w:bCs/>
          <w:color w:val="auto"/>
          <w:highlight w:val="yellow"/>
          <w:lang w:eastAsia="zh-TW"/>
        </w:rPr>
        <w:fldChar w:fldCharType="end"/>
      </w:r>
      <w:r w:rsidR="00E301A6" w:rsidRPr="006A3C91">
        <w:rPr>
          <w:rFonts w:asciiTheme="minorHAnsi" w:hAnsiTheme="minorHAnsi" w:cstheme="minorHAnsi"/>
          <w:bCs/>
          <w:color w:val="auto"/>
          <w:highlight w:val="yellow"/>
          <w:lang w:eastAsia="zh-TW"/>
        </w:rPr>
        <w:t>.</w:t>
      </w:r>
      <w:r w:rsidR="006A3C91" w:rsidRPr="006A3C91">
        <w:rPr>
          <w:rFonts w:asciiTheme="minorHAnsi" w:hAnsiTheme="minorHAnsi" w:cstheme="minorHAnsi"/>
          <w:bCs/>
          <w:color w:val="auto"/>
          <w:highlight w:val="yellow"/>
          <w:lang w:eastAsia="zh-TW"/>
        </w:rPr>
        <w:t xml:space="preserve"> </w:t>
      </w:r>
    </w:p>
    <w:p w14:paraId="18666DDB" w14:textId="77777777" w:rsidR="00602939" w:rsidRPr="006A3C91" w:rsidRDefault="00602939" w:rsidP="002C55F7">
      <w:pPr>
        <w:pStyle w:val="NormalWeb"/>
        <w:spacing w:before="0" w:beforeAutospacing="0" w:after="0" w:afterAutospacing="0"/>
        <w:rPr>
          <w:rFonts w:asciiTheme="minorHAnsi" w:hAnsiTheme="minorHAnsi" w:cstheme="minorHAnsi"/>
          <w:bCs/>
          <w:color w:val="auto"/>
          <w:highlight w:val="yellow"/>
          <w:lang w:eastAsia="zh-TW"/>
        </w:rPr>
      </w:pPr>
    </w:p>
    <w:p w14:paraId="2C912587" w14:textId="153A05D7" w:rsidR="00602939" w:rsidRPr="006A3C91" w:rsidRDefault="00602939" w:rsidP="002C55F7">
      <w:pPr>
        <w:pStyle w:val="NormalWeb"/>
        <w:numPr>
          <w:ilvl w:val="1"/>
          <w:numId w:val="27"/>
        </w:numPr>
        <w:spacing w:before="0" w:beforeAutospacing="0" w:after="0" w:afterAutospacing="0"/>
        <w:rPr>
          <w:rFonts w:asciiTheme="minorHAnsi" w:hAnsiTheme="minorHAnsi" w:cstheme="minorHAnsi"/>
          <w:bCs/>
          <w:color w:val="auto"/>
          <w:highlight w:val="yellow"/>
          <w:lang w:eastAsia="zh-TW"/>
        </w:rPr>
      </w:pPr>
      <w:r w:rsidRPr="006A3C91">
        <w:rPr>
          <w:rFonts w:asciiTheme="minorHAnsi" w:hAnsiTheme="minorHAnsi" w:cstheme="minorHAnsi"/>
          <w:bCs/>
          <w:color w:val="auto"/>
          <w:highlight w:val="yellow"/>
          <w:lang w:eastAsia="zh-TW"/>
        </w:rPr>
        <w:t>After all the samples</w:t>
      </w:r>
      <w:r w:rsidR="00E301A6" w:rsidRPr="006A3C91">
        <w:rPr>
          <w:rFonts w:asciiTheme="minorHAnsi" w:hAnsiTheme="minorHAnsi" w:cstheme="minorHAnsi"/>
          <w:bCs/>
          <w:color w:val="auto"/>
          <w:highlight w:val="yellow"/>
          <w:lang w:eastAsia="zh-TW"/>
        </w:rPr>
        <w:t xml:space="preserve"> are acquired</w:t>
      </w:r>
      <w:r w:rsidRPr="006A3C91">
        <w:rPr>
          <w:rFonts w:asciiTheme="minorHAnsi" w:hAnsiTheme="minorHAnsi" w:cstheme="minorHAnsi"/>
          <w:bCs/>
          <w:color w:val="auto"/>
          <w:highlight w:val="yellow"/>
          <w:lang w:eastAsia="zh-TW"/>
        </w:rPr>
        <w:t xml:space="preserve">, </w:t>
      </w:r>
      <w:r w:rsidR="00E301A6" w:rsidRPr="006A3C91">
        <w:rPr>
          <w:rFonts w:asciiTheme="minorHAnsi" w:hAnsiTheme="minorHAnsi" w:cstheme="minorHAnsi"/>
          <w:bCs/>
          <w:color w:val="auto"/>
          <w:highlight w:val="yellow"/>
          <w:lang w:eastAsia="zh-TW"/>
        </w:rPr>
        <w:t>export</w:t>
      </w:r>
      <w:r w:rsidRPr="006A3C91">
        <w:rPr>
          <w:rFonts w:asciiTheme="minorHAnsi" w:hAnsiTheme="minorHAnsi" w:cstheme="minorHAnsi"/>
          <w:bCs/>
          <w:color w:val="auto"/>
          <w:highlight w:val="yellow"/>
          <w:lang w:eastAsia="zh-TW"/>
        </w:rPr>
        <w:t xml:space="preserve"> flow data </w:t>
      </w:r>
      <w:r w:rsidR="00EB70BF" w:rsidRPr="006A3C91">
        <w:rPr>
          <w:rFonts w:asciiTheme="minorHAnsi" w:hAnsiTheme="minorHAnsi" w:cstheme="minorHAnsi"/>
          <w:bCs/>
          <w:color w:val="auto"/>
          <w:highlight w:val="yellow"/>
          <w:lang w:eastAsia="zh-TW"/>
        </w:rPr>
        <w:t>to</w:t>
      </w:r>
      <w:r w:rsidRPr="006A3C91">
        <w:rPr>
          <w:rFonts w:asciiTheme="minorHAnsi" w:hAnsiTheme="minorHAnsi" w:cstheme="minorHAnsi"/>
          <w:bCs/>
          <w:color w:val="auto"/>
          <w:highlight w:val="yellow"/>
          <w:lang w:eastAsia="zh-TW"/>
        </w:rPr>
        <w:t xml:space="preserve"> be analyzed b</w:t>
      </w:r>
      <w:r w:rsidR="00E301A6" w:rsidRPr="006A3C91">
        <w:rPr>
          <w:rFonts w:asciiTheme="minorHAnsi" w:hAnsiTheme="minorHAnsi" w:cstheme="minorHAnsi"/>
          <w:bCs/>
          <w:color w:val="auto"/>
          <w:highlight w:val="yellow"/>
          <w:lang w:eastAsia="zh-TW"/>
        </w:rPr>
        <w:t>y</w:t>
      </w:r>
      <w:r w:rsidRPr="006A3C91">
        <w:rPr>
          <w:rFonts w:asciiTheme="minorHAnsi" w:hAnsiTheme="minorHAnsi" w:cstheme="minorHAnsi"/>
          <w:bCs/>
          <w:color w:val="auto"/>
          <w:highlight w:val="yellow"/>
          <w:lang w:eastAsia="zh-TW"/>
        </w:rPr>
        <w:t xml:space="preserve"> </w:t>
      </w:r>
      <w:r w:rsidR="00E301A6" w:rsidRPr="006A3C91">
        <w:rPr>
          <w:rFonts w:asciiTheme="minorHAnsi" w:hAnsiTheme="minorHAnsi" w:cstheme="minorHAnsi"/>
          <w:bCs/>
          <w:color w:val="auto"/>
          <w:highlight w:val="yellow"/>
          <w:lang w:eastAsia="zh-TW"/>
        </w:rPr>
        <w:t>f</w:t>
      </w:r>
      <w:r w:rsidRPr="006A3C91">
        <w:rPr>
          <w:rFonts w:asciiTheme="minorHAnsi" w:hAnsiTheme="minorHAnsi" w:cstheme="minorHAnsi"/>
          <w:bCs/>
          <w:color w:val="auto"/>
          <w:highlight w:val="yellow"/>
          <w:lang w:eastAsia="zh-TW"/>
        </w:rPr>
        <w:t>low cytometry analy</w:t>
      </w:r>
      <w:r w:rsidR="00E301A6" w:rsidRPr="006A3C91">
        <w:rPr>
          <w:rFonts w:asciiTheme="minorHAnsi" w:hAnsiTheme="minorHAnsi" w:cstheme="minorHAnsi"/>
          <w:bCs/>
          <w:color w:val="auto"/>
          <w:highlight w:val="yellow"/>
          <w:lang w:eastAsia="zh-TW"/>
        </w:rPr>
        <w:t>sis</w:t>
      </w:r>
      <w:r w:rsidRPr="006A3C91">
        <w:rPr>
          <w:rFonts w:asciiTheme="minorHAnsi" w:hAnsiTheme="minorHAnsi" w:cstheme="minorHAnsi"/>
          <w:bCs/>
          <w:color w:val="auto"/>
          <w:highlight w:val="yellow"/>
          <w:lang w:eastAsia="zh-TW"/>
        </w:rPr>
        <w:t xml:space="preserve"> software. Save the experiment as template to preserve the cytometer setting and parameters for applying to </w:t>
      </w:r>
      <w:r w:rsidR="00E301A6" w:rsidRPr="006A3C91">
        <w:rPr>
          <w:rFonts w:asciiTheme="minorHAnsi" w:hAnsiTheme="minorHAnsi" w:cstheme="minorHAnsi"/>
          <w:bCs/>
          <w:color w:val="auto"/>
          <w:highlight w:val="yellow"/>
          <w:lang w:eastAsia="zh-TW"/>
        </w:rPr>
        <w:t>similar</w:t>
      </w:r>
      <w:r w:rsidRPr="006A3C91">
        <w:rPr>
          <w:rFonts w:asciiTheme="minorHAnsi" w:hAnsiTheme="minorHAnsi" w:cstheme="minorHAnsi"/>
          <w:bCs/>
          <w:color w:val="auto"/>
          <w:highlight w:val="yellow"/>
          <w:lang w:eastAsia="zh-TW"/>
        </w:rPr>
        <w:t xml:space="preserve"> experiments in the future.</w:t>
      </w:r>
    </w:p>
    <w:p w14:paraId="47B8DC99" w14:textId="15113B28" w:rsidR="003D274F" w:rsidRPr="006A3C91" w:rsidRDefault="003D274F" w:rsidP="002C55F7">
      <w:pPr>
        <w:pStyle w:val="NormalWeb"/>
        <w:spacing w:before="0" w:beforeAutospacing="0" w:after="0" w:afterAutospacing="0"/>
        <w:rPr>
          <w:rFonts w:asciiTheme="minorHAnsi" w:hAnsiTheme="minorHAnsi" w:cstheme="minorHAnsi"/>
          <w:bCs/>
          <w:color w:val="auto"/>
          <w:lang w:eastAsia="zh-TW"/>
        </w:rPr>
      </w:pPr>
    </w:p>
    <w:p w14:paraId="421A3B43" w14:textId="78E0F389" w:rsidR="002A7F55" w:rsidRPr="006A3C91" w:rsidRDefault="00E936EC" w:rsidP="00F74D17">
      <w:pPr>
        <w:pStyle w:val="NormalWeb"/>
        <w:numPr>
          <w:ilvl w:val="0"/>
          <w:numId w:val="27"/>
        </w:numPr>
        <w:spacing w:before="0" w:beforeAutospacing="0" w:after="0" w:afterAutospacing="0"/>
        <w:rPr>
          <w:rFonts w:asciiTheme="minorHAnsi" w:hAnsiTheme="minorHAnsi" w:cstheme="minorHAnsi"/>
          <w:b/>
          <w:color w:val="auto"/>
          <w:lang w:eastAsia="zh-TW"/>
        </w:rPr>
      </w:pPr>
      <w:r w:rsidRPr="006A3C91">
        <w:rPr>
          <w:rFonts w:asciiTheme="minorHAnsi" w:hAnsiTheme="minorHAnsi" w:cstheme="minorHAnsi"/>
          <w:b/>
          <w:color w:val="auto"/>
          <w:lang w:eastAsia="zh-TW"/>
        </w:rPr>
        <w:t xml:space="preserve">Data </w:t>
      </w:r>
      <w:r w:rsidR="00665418" w:rsidRPr="006A3C91">
        <w:rPr>
          <w:rFonts w:asciiTheme="minorHAnsi" w:hAnsiTheme="minorHAnsi" w:cstheme="minorHAnsi"/>
          <w:b/>
          <w:color w:val="auto"/>
          <w:lang w:eastAsia="zh-TW"/>
        </w:rPr>
        <w:t>A</w:t>
      </w:r>
      <w:r w:rsidRPr="006A3C91">
        <w:rPr>
          <w:rFonts w:asciiTheme="minorHAnsi" w:hAnsiTheme="minorHAnsi" w:cstheme="minorHAnsi"/>
          <w:b/>
          <w:color w:val="auto"/>
          <w:lang w:eastAsia="zh-TW"/>
        </w:rPr>
        <w:t>nalysis</w:t>
      </w:r>
    </w:p>
    <w:p w14:paraId="05241401" w14:textId="43500EB6" w:rsidR="00E936EC" w:rsidRPr="006A3C91" w:rsidRDefault="00E936EC">
      <w:pPr>
        <w:pStyle w:val="NormalWeb"/>
        <w:spacing w:before="0" w:beforeAutospacing="0" w:after="0" w:afterAutospacing="0"/>
        <w:rPr>
          <w:rFonts w:asciiTheme="minorHAnsi" w:hAnsiTheme="minorHAnsi" w:cstheme="minorHAnsi"/>
          <w:bCs/>
          <w:color w:val="auto"/>
          <w:lang w:eastAsia="zh-TW"/>
        </w:rPr>
      </w:pPr>
    </w:p>
    <w:p w14:paraId="06AF5058" w14:textId="1B78F1E9" w:rsidR="00304FF4" w:rsidRPr="006A3C91" w:rsidRDefault="00304FF4">
      <w:pPr>
        <w:pStyle w:val="NormalWeb"/>
        <w:spacing w:before="0" w:beforeAutospacing="0" w:after="0" w:afterAutospacing="0"/>
        <w:rPr>
          <w:rFonts w:asciiTheme="minorHAnsi" w:hAnsiTheme="minorHAnsi" w:cstheme="minorHAnsi"/>
          <w:bCs/>
          <w:color w:val="auto"/>
          <w:lang w:eastAsia="zh-TW"/>
        </w:rPr>
      </w:pPr>
      <w:r w:rsidRPr="006A3C91">
        <w:rPr>
          <w:rFonts w:asciiTheme="minorHAnsi" w:hAnsiTheme="minorHAnsi" w:cstheme="minorHAnsi"/>
          <w:bCs/>
          <w:color w:val="auto"/>
          <w:lang w:eastAsia="zh-TW"/>
        </w:rPr>
        <w:t xml:space="preserve">Note: </w:t>
      </w:r>
      <w:r w:rsidR="00665418" w:rsidRPr="006A3C91">
        <w:rPr>
          <w:rFonts w:asciiTheme="minorHAnsi" w:hAnsiTheme="minorHAnsi" w:cstheme="minorHAnsi"/>
          <w:bCs/>
          <w:color w:val="auto"/>
          <w:lang w:eastAsia="zh-TW"/>
        </w:rPr>
        <w:t>T</w:t>
      </w:r>
      <w:r w:rsidRPr="006A3C91">
        <w:rPr>
          <w:rFonts w:asciiTheme="minorHAnsi" w:hAnsiTheme="minorHAnsi" w:cstheme="minorHAnsi"/>
          <w:bCs/>
          <w:color w:val="auto"/>
          <w:lang w:eastAsia="zh-TW"/>
        </w:rPr>
        <w:t>here are many tools to analyze flow cytometric data, both commercial and free software</w:t>
      </w:r>
      <w:r w:rsidR="00E301A6" w:rsidRPr="006A3C91">
        <w:rPr>
          <w:rFonts w:asciiTheme="minorHAnsi" w:hAnsiTheme="minorHAnsi" w:cstheme="minorHAnsi"/>
          <w:bCs/>
          <w:color w:val="auto"/>
          <w:lang w:eastAsia="zh-TW"/>
        </w:rPr>
        <w:t>.</w:t>
      </w:r>
      <w:r w:rsidR="006A3C91" w:rsidRPr="006A3C91">
        <w:rPr>
          <w:rFonts w:asciiTheme="minorHAnsi" w:hAnsiTheme="minorHAnsi" w:cstheme="minorHAnsi"/>
          <w:bCs/>
          <w:color w:val="auto"/>
          <w:lang w:eastAsia="zh-TW"/>
        </w:rPr>
        <w:t xml:space="preserve"> </w:t>
      </w:r>
      <w:r w:rsidR="00E301A6" w:rsidRPr="006A3C91">
        <w:rPr>
          <w:rFonts w:asciiTheme="minorHAnsi" w:hAnsiTheme="minorHAnsi" w:cstheme="minorHAnsi"/>
          <w:bCs/>
          <w:color w:val="auto"/>
          <w:lang w:eastAsia="zh-TW"/>
        </w:rPr>
        <w:t>The acquisition software of the flow cytometers</w:t>
      </w:r>
      <w:r w:rsidR="00B402DC" w:rsidRPr="006A3C91">
        <w:rPr>
          <w:rFonts w:asciiTheme="minorHAnsi" w:hAnsiTheme="minorHAnsi" w:cstheme="minorHAnsi"/>
          <w:bCs/>
          <w:color w:val="auto"/>
          <w:lang w:eastAsia="zh-TW"/>
        </w:rPr>
        <w:t xml:space="preserve"> can also work for data analysis.</w:t>
      </w:r>
      <w:r w:rsidR="00E301A6" w:rsidRPr="006A3C91">
        <w:rPr>
          <w:rFonts w:asciiTheme="minorHAnsi" w:hAnsiTheme="minorHAnsi" w:cstheme="minorHAnsi"/>
          <w:bCs/>
          <w:color w:val="auto"/>
          <w:lang w:eastAsia="zh-TW"/>
        </w:rPr>
        <w:t xml:space="preserve"> </w:t>
      </w:r>
      <w:r w:rsidR="004E638F" w:rsidRPr="006A3C91">
        <w:rPr>
          <w:rFonts w:asciiTheme="minorHAnsi" w:hAnsiTheme="minorHAnsi" w:cstheme="minorHAnsi"/>
          <w:bCs/>
          <w:color w:val="auto"/>
          <w:lang w:eastAsia="zh-TW"/>
        </w:rPr>
        <w:t xml:space="preserve">Here we used </w:t>
      </w:r>
      <w:proofErr w:type="spellStart"/>
      <w:r w:rsidR="004E638F" w:rsidRPr="006A3C91">
        <w:rPr>
          <w:rFonts w:asciiTheme="minorHAnsi" w:hAnsiTheme="minorHAnsi" w:cstheme="minorHAnsi"/>
          <w:bCs/>
          <w:color w:val="auto"/>
          <w:lang w:eastAsia="zh-TW"/>
        </w:rPr>
        <w:t>FlowJo</w:t>
      </w:r>
      <w:proofErr w:type="spellEnd"/>
      <w:r w:rsidR="004E638F" w:rsidRPr="006A3C91">
        <w:rPr>
          <w:rFonts w:asciiTheme="minorHAnsi" w:hAnsiTheme="minorHAnsi" w:cstheme="minorHAnsi"/>
          <w:bCs/>
          <w:color w:val="auto"/>
          <w:lang w:eastAsia="zh-TW"/>
        </w:rPr>
        <w:t xml:space="preserve"> as an example.</w:t>
      </w:r>
    </w:p>
    <w:p w14:paraId="41F91BCC" w14:textId="77777777" w:rsidR="00853950" w:rsidRPr="006A3C91" w:rsidRDefault="00853950">
      <w:pPr>
        <w:pStyle w:val="NormalWeb"/>
        <w:spacing w:before="0" w:beforeAutospacing="0" w:after="0" w:afterAutospacing="0"/>
        <w:rPr>
          <w:rFonts w:asciiTheme="minorHAnsi" w:hAnsiTheme="minorHAnsi" w:cstheme="minorHAnsi"/>
          <w:bCs/>
          <w:color w:val="auto"/>
          <w:lang w:eastAsia="zh-TW"/>
        </w:rPr>
      </w:pPr>
    </w:p>
    <w:p w14:paraId="7B9DAA6F" w14:textId="3999E014" w:rsidR="00853950" w:rsidRPr="006A3C91" w:rsidRDefault="00853950">
      <w:pPr>
        <w:pStyle w:val="NormalWeb"/>
        <w:numPr>
          <w:ilvl w:val="1"/>
          <w:numId w:val="27"/>
        </w:numPr>
        <w:spacing w:before="0" w:beforeAutospacing="0" w:after="0" w:afterAutospacing="0"/>
        <w:rPr>
          <w:rFonts w:asciiTheme="minorHAnsi" w:hAnsiTheme="minorHAnsi" w:cstheme="minorHAnsi"/>
          <w:color w:val="auto"/>
          <w:lang w:eastAsia="zh-TW"/>
        </w:rPr>
      </w:pPr>
      <w:r w:rsidRPr="006A3C91">
        <w:rPr>
          <w:rFonts w:asciiTheme="minorHAnsi" w:hAnsiTheme="minorHAnsi" w:cstheme="minorHAnsi"/>
          <w:bCs/>
          <w:color w:val="auto"/>
          <w:lang w:eastAsia="zh-TW"/>
        </w:rPr>
        <w:t xml:space="preserve">Start </w:t>
      </w:r>
      <w:r w:rsidR="00C64C3E" w:rsidRPr="006A3C91">
        <w:rPr>
          <w:rFonts w:asciiTheme="minorHAnsi" w:hAnsiTheme="minorHAnsi" w:cstheme="minorHAnsi"/>
          <w:bCs/>
          <w:color w:val="auto"/>
          <w:lang w:eastAsia="zh-TW"/>
        </w:rPr>
        <w:t xml:space="preserve">the software </w:t>
      </w:r>
      <w:r w:rsidRPr="006A3C91">
        <w:rPr>
          <w:rFonts w:asciiTheme="minorHAnsi" w:hAnsiTheme="minorHAnsi" w:cstheme="minorHAnsi"/>
          <w:bCs/>
          <w:color w:val="auto"/>
          <w:lang w:eastAsia="zh-TW"/>
        </w:rPr>
        <w:t xml:space="preserve">and drag </w:t>
      </w:r>
      <w:r w:rsidR="007E1106" w:rsidRPr="006A3C91">
        <w:rPr>
          <w:rFonts w:asciiTheme="minorHAnsi" w:hAnsiTheme="minorHAnsi" w:cstheme="minorHAnsi"/>
          <w:bCs/>
          <w:color w:val="auto"/>
          <w:lang w:eastAsia="zh-TW"/>
        </w:rPr>
        <w:t xml:space="preserve">the </w:t>
      </w:r>
      <w:r w:rsidRPr="006A3C91">
        <w:rPr>
          <w:rFonts w:asciiTheme="minorHAnsi" w:hAnsiTheme="minorHAnsi" w:cstheme="minorHAnsi"/>
          <w:bCs/>
          <w:color w:val="auto"/>
          <w:lang w:eastAsia="zh-TW"/>
        </w:rPr>
        <w:t xml:space="preserve">FCS </w:t>
      </w:r>
      <w:r w:rsidRPr="006A3C91">
        <w:rPr>
          <w:rFonts w:asciiTheme="minorHAnsi" w:hAnsiTheme="minorHAnsi" w:cstheme="minorHAnsi"/>
          <w:color w:val="auto"/>
        </w:rPr>
        <w:t xml:space="preserve">files into </w:t>
      </w:r>
      <w:r w:rsidR="004C0045" w:rsidRPr="006A3C91">
        <w:rPr>
          <w:rFonts w:asciiTheme="minorHAnsi" w:hAnsiTheme="minorHAnsi" w:cstheme="minorHAnsi"/>
          <w:color w:val="auto"/>
        </w:rPr>
        <w:t>the workspace</w:t>
      </w:r>
      <w:r w:rsidR="007E1106" w:rsidRPr="006A3C91">
        <w:rPr>
          <w:rFonts w:asciiTheme="minorHAnsi" w:hAnsiTheme="minorHAnsi" w:cstheme="minorHAnsi"/>
          <w:color w:val="auto"/>
        </w:rPr>
        <w:t>.</w:t>
      </w:r>
      <w:r w:rsidR="006A3C91" w:rsidRPr="006A3C91">
        <w:rPr>
          <w:rFonts w:asciiTheme="minorHAnsi" w:hAnsiTheme="minorHAnsi" w:cstheme="minorHAnsi"/>
          <w:color w:val="auto"/>
        </w:rPr>
        <w:t xml:space="preserve"> </w:t>
      </w:r>
      <w:r w:rsidR="007E1106" w:rsidRPr="006A3C91">
        <w:rPr>
          <w:rFonts w:asciiTheme="minorHAnsi" w:hAnsiTheme="minorHAnsi" w:cstheme="minorHAnsi"/>
          <w:color w:val="auto"/>
        </w:rPr>
        <w:t>C</w:t>
      </w:r>
      <w:r w:rsidRPr="006A3C91">
        <w:rPr>
          <w:rFonts w:asciiTheme="minorHAnsi" w:hAnsiTheme="minorHAnsi" w:cstheme="minorHAnsi"/>
          <w:color w:val="auto"/>
        </w:rPr>
        <w:t xml:space="preserve">lick on a sample to open a </w:t>
      </w:r>
      <w:r w:rsidR="004C0045" w:rsidRPr="006A3C91">
        <w:rPr>
          <w:rFonts w:asciiTheme="minorHAnsi" w:hAnsiTheme="minorHAnsi" w:cstheme="minorHAnsi"/>
          <w:color w:val="auto"/>
        </w:rPr>
        <w:t>graphic</w:t>
      </w:r>
      <w:r w:rsidR="007E1106" w:rsidRPr="006A3C91">
        <w:rPr>
          <w:rFonts w:asciiTheme="minorHAnsi" w:hAnsiTheme="minorHAnsi" w:cstheme="minorHAnsi"/>
          <w:color w:val="auto"/>
        </w:rPr>
        <w:t xml:space="preserve"> </w:t>
      </w:r>
      <w:r w:rsidRPr="006A3C91">
        <w:rPr>
          <w:rFonts w:asciiTheme="minorHAnsi" w:hAnsiTheme="minorHAnsi" w:cstheme="minorHAnsi"/>
          <w:color w:val="auto"/>
        </w:rPr>
        <w:t>window</w:t>
      </w:r>
      <w:r w:rsidRPr="006A3C91">
        <w:rPr>
          <w:rFonts w:asciiTheme="minorHAnsi" w:hAnsiTheme="minorHAnsi" w:cstheme="minorHAnsi"/>
          <w:color w:val="auto"/>
          <w:lang w:eastAsia="zh-TW"/>
        </w:rPr>
        <w:t xml:space="preserve">. </w:t>
      </w:r>
      <w:r w:rsidRPr="006A3C91">
        <w:rPr>
          <w:rFonts w:asciiTheme="minorHAnsi" w:hAnsiTheme="minorHAnsi" w:cstheme="minorHAnsi"/>
          <w:bCs/>
          <w:color w:val="auto"/>
          <w:lang w:eastAsia="zh-TW"/>
        </w:rPr>
        <w:t>Select parameters to be presented on X and Y axis</w:t>
      </w:r>
      <w:r w:rsidR="00A865D6" w:rsidRPr="006A3C91">
        <w:rPr>
          <w:rFonts w:asciiTheme="minorHAnsi" w:hAnsiTheme="minorHAnsi" w:cstheme="minorHAnsi"/>
          <w:bCs/>
          <w:color w:val="auto"/>
          <w:lang w:eastAsia="zh-TW"/>
        </w:rPr>
        <w:t xml:space="preserve"> by clicking on the X and Y axes.</w:t>
      </w:r>
      <w:r w:rsidRPr="006A3C91">
        <w:rPr>
          <w:rFonts w:asciiTheme="minorHAnsi" w:hAnsiTheme="minorHAnsi" w:cstheme="minorHAnsi"/>
          <w:bCs/>
          <w:color w:val="auto"/>
          <w:lang w:eastAsia="zh-TW"/>
        </w:rPr>
        <w:t xml:space="preserve"> </w:t>
      </w:r>
      <w:r w:rsidR="00A865D6" w:rsidRPr="006A3C91">
        <w:rPr>
          <w:rFonts w:asciiTheme="minorHAnsi" w:hAnsiTheme="minorHAnsi" w:cstheme="minorHAnsi"/>
          <w:bCs/>
          <w:color w:val="auto"/>
          <w:lang w:eastAsia="zh-TW"/>
        </w:rPr>
        <w:t>U</w:t>
      </w:r>
      <w:r w:rsidRPr="006A3C91">
        <w:rPr>
          <w:rFonts w:asciiTheme="minorHAnsi" w:hAnsiTheme="minorHAnsi" w:cstheme="minorHAnsi"/>
          <w:bCs/>
          <w:color w:val="auto"/>
          <w:lang w:eastAsia="zh-TW"/>
        </w:rPr>
        <w:t>se the toolbar to draw gates according to differentially expressed markers or defined phenotypes of cell populations</w:t>
      </w:r>
      <w:r w:rsidR="000A3BB5" w:rsidRPr="006A3C91">
        <w:rPr>
          <w:rFonts w:asciiTheme="minorHAnsi" w:hAnsiTheme="minorHAnsi" w:cstheme="minorHAnsi"/>
          <w:bCs/>
          <w:color w:val="auto"/>
          <w:lang w:eastAsia="zh-TW"/>
        </w:rPr>
        <w:t>.</w:t>
      </w:r>
    </w:p>
    <w:p w14:paraId="4359840A" w14:textId="77777777" w:rsidR="000A3BB5" w:rsidRPr="006A3C91" w:rsidRDefault="000A3BB5">
      <w:pPr>
        <w:rPr>
          <w:rFonts w:asciiTheme="minorHAnsi" w:hAnsiTheme="minorHAnsi" w:cstheme="minorHAnsi"/>
          <w:color w:val="auto"/>
          <w:lang w:eastAsia="zh-TW"/>
        </w:rPr>
      </w:pPr>
    </w:p>
    <w:p w14:paraId="2762939A" w14:textId="1218EA57" w:rsidR="00853950" w:rsidRPr="006A3C91" w:rsidRDefault="00853950">
      <w:pPr>
        <w:numPr>
          <w:ilvl w:val="1"/>
          <w:numId w:val="27"/>
        </w:numPr>
        <w:rPr>
          <w:rFonts w:asciiTheme="minorHAnsi" w:hAnsiTheme="minorHAnsi" w:cstheme="minorHAnsi"/>
          <w:color w:val="auto"/>
        </w:rPr>
      </w:pPr>
      <w:r w:rsidRPr="006A3C91">
        <w:rPr>
          <w:rFonts w:asciiTheme="minorHAnsi" w:hAnsiTheme="minorHAnsi" w:cstheme="minorHAnsi"/>
          <w:color w:val="auto"/>
        </w:rPr>
        <w:t xml:space="preserve">Add gates of each parameter as shown in </w:t>
      </w:r>
      <w:r w:rsidR="006A3C91" w:rsidRPr="006A3C91">
        <w:rPr>
          <w:rFonts w:asciiTheme="minorHAnsi" w:hAnsiTheme="minorHAnsi" w:cstheme="minorHAnsi"/>
          <w:b/>
          <w:color w:val="auto"/>
        </w:rPr>
        <w:t>Figure 1</w:t>
      </w:r>
      <w:r w:rsidRPr="006A3C91">
        <w:rPr>
          <w:rFonts w:asciiTheme="minorHAnsi" w:hAnsiTheme="minorHAnsi" w:cstheme="minorHAnsi"/>
          <w:color w:val="auto"/>
        </w:rPr>
        <w:t>. Drag gates to all samples</w:t>
      </w:r>
      <w:r w:rsidR="00A865D6" w:rsidRPr="006A3C91">
        <w:rPr>
          <w:rFonts w:asciiTheme="minorHAnsi" w:hAnsiTheme="minorHAnsi" w:cstheme="minorHAnsi"/>
          <w:color w:val="auto"/>
        </w:rPr>
        <w:t xml:space="preserve"> in the </w:t>
      </w:r>
      <w:r w:rsidR="004C0045" w:rsidRPr="006A3C91">
        <w:rPr>
          <w:rFonts w:asciiTheme="minorHAnsi" w:hAnsiTheme="minorHAnsi" w:cstheme="minorHAnsi"/>
          <w:color w:val="auto"/>
        </w:rPr>
        <w:t>workspace, so that they get identical gating.</w:t>
      </w:r>
    </w:p>
    <w:p w14:paraId="0BC53697" w14:textId="77777777" w:rsidR="00853950" w:rsidRPr="006A3C91" w:rsidRDefault="00853950">
      <w:pPr>
        <w:rPr>
          <w:rFonts w:asciiTheme="minorHAnsi" w:hAnsiTheme="minorHAnsi" w:cstheme="minorHAnsi"/>
          <w:color w:val="auto"/>
        </w:rPr>
      </w:pPr>
    </w:p>
    <w:p w14:paraId="3948B1B8" w14:textId="4ADA500D" w:rsidR="000A3BB5" w:rsidRPr="006A3C91" w:rsidRDefault="00853950">
      <w:pPr>
        <w:numPr>
          <w:ilvl w:val="1"/>
          <w:numId w:val="27"/>
        </w:numPr>
        <w:rPr>
          <w:rFonts w:asciiTheme="minorHAnsi" w:hAnsiTheme="minorHAnsi" w:cstheme="minorHAnsi"/>
          <w:color w:val="auto"/>
          <w:lang w:eastAsia="zh-TW"/>
        </w:rPr>
      </w:pPr>
      <w:r w:rsidRPr="006A3C91">
        <w:rPr>
          <w:rFonts w:asciiTheme="minorHAnsi" w:hAnsiTheme="minorHAnsi" w:cstheme="minorHAnsi"/>
          <w:color w:val="auto"/>
        </w:rPr>
        <w:t xml:space="preserve">Drag </w:t>
      </w:r>
      <w:r w:rsidR="004C0045" w:rsidRPr="006A3C91">
        <w:rPr>
          <w:rFonts w:asciiTheme="minorHAnsi" w:hAnsiTheme="minorHAnsi" w:cstheme="minorHAnsi"/>
          <w:color w:val="auto"/>
        </w:rPr>
        <w:t xml:space="preserve">the plots </w:t>
      </w:r>
      <w:r w:rsidRPr="006A3C91">
        <w:rPr>
          <w:rFonts w:asciiTheme="minorHAnsi" w:hAnsiTheme="minorHAnsi" w:cstheme="minorHAnsi"/>
          <w:color w:val="auto"/>
        </w:rPr>
        <w:t>to layout editor to create graphical reports</w:t>
      </w:r>
      <w:r w:rsidRPr="006A3C91">
        <w:rPr>
          <w:rFonts w:asciiTheme="minorHAnsi" w:hAnsiTheme="minorHAnsi" w:cstheme="minorHAnsi"/>
          <w:color w:val="auto"/>
          <w:lang w:eastAsia="zh-TW"/>
        </w:rPr>
        <w:t>.</w:t>
      </w:r>
      <w:r w:rsidR="000A3BB5" w:rsidRPr="006A3C91">
        <w:rPr>
          <w:rFonts w:asciiTheme="minorHAnsi" w:hAnsiTheme="minorHAnsi" w:cstheme="minorHAnsi"/>
          <w:color w:val="auto"/>
          <w:lang w:eastAsia="zh-TW"/>
        </w:rPr>
        <w:t xml:space="preserve"> </w:t>
      </w:r>
    </w:p>
    <w:p w14:paraId="597AD1C0" w14:textId="77777777" w:rsidR="00853950" w:rsidRPr="006A3C91" w:rsidRDefault="00853950">
      <w:pPr>
        <w:rPr>
          <w:rFonts w:asciiTheme="minorHAnsi" w:hAnsiTheme="minorHAnsi" w:cstheme="minorHAnsi"/>
          <w:color w:val="auto"/>
        </w:rPr>
      </w:pPr>
    </w:p>
    <w:p w14:paraId="57CDA9CF" w14:textId="343DF24B" w:rsidR="00853950" w:rsidRPr="006A3C91" w:rsidRDefault="004C0045">
      <w:pPr>
        <w:numPr>
          <w:ilvl w:val="1"/>
          <w:numId w:val="27"/>
        </w:numPr>
        <w:rPr>
          <w:rFonts w:asciiTheme="minorHAnsi" w:hAnsiTheme="minorHAnsi" w:cstheme="minorHAnsi"/>
          <w:bCs/>
          <w:color w:val="auto"/>
          <w:lang w:eastAsia="zh-TW"/>
        </w:rPr>
      </w:pPr>
      <w:r w:rsidRPr="006A3C91">
        <w:rPr>
          <w:rFonts w:asciiTheme="minorHAnsi" w:hAnsiTheme="minorHAnsi" w:cstheme="minorHAnsi"/>
          <w:color w:val="auto"/>
        </w:rPr>
        <w:t xml:space="preserve">Display the </w:t>
      </w:r>
      <w:r w:rsidR="00853950" w:rsidRPr="006A3C91">
        <w:rPr>
          <w:rFonts w:asciiTheme="minorHAnsi" w:hAnsiTheme="minorHAnsi" w:cstheme="minorHAnsi"/>
          <w:color w:val="auto"/>
        </w:rPr>
        <w:t>mean fluorescence intensity</w:t>
      </w:r>
      <w:r w:rsidR="00853950" w:rsidRPr="006A3C91">
        <w:rPr>
          <w:rFonts w:asciiTheme="minorHAnsi" w:hAnsiTheme="minorHAnsi" w:cstheme="minorHAnsi"/>
          <w:color w:val="auto"/>
          <w:lang w:eastAsia="zh-TW"/>
        </w:rPr>
        <w:t xml:space="preserve"> </w:t>
      </w:r>
      <w:r w:rsidR="00853950" w:rsidRPr="006A3C91">
        <w:rPr>
          <w:rFonts w:asciiTheme="minorHAnsi" w:hAnsiTheme="minorHAnsi" w:cstheme="minorHAnsi"/>
          <w:color w:val="auto"/>
        </w:rPr>
        <w:t xml:space="preserve">(MFI) </w:t>
      </w:r>
      <w:r w:rsidRPr="006A3C91">
        <w:rPr>
          <w:rFonts w:asciiTheme="minorHAnsi" w:hAnsiTheme="minorHAnsi" w:cstheme="minorHAnsi"/>
          <w:color w:val="auto"/>
        </w:rPr>
        <w:t xml:space="preserve">for each population of interest by </w:t>
      </w:r>
      <w:r w:rsidR="00853950" w:rsidRPr="006A3C91">
        <w:rPr>
          <w:rFonts w:asciiTheme="minorHAnsi" w:hAnsiTheme="minorHAnsi" w:cstheme="minorHAnsi"/>
          <w:color w:val="auto"/>
          <w:lang w:eastAsia="zh-TW"/>
        </w:rPr>
        <w:t>c</w:t>
      </w:r>
      <w:r w:rsidR="00853950" w:rsidRPr="006A3C91">
        <w:rPr>
          <w:rFonts w:asciiTheme="minorHAnsi" w:hAnsiTheme="minorHAnsi" w:cstheme="minorHAnsi"/>
          <w:bCs/>
          <w:color w:val="auto"/>
          <w:lang w:eastAsia="zh-TW"/>
        </w:rPr>
        <w:t>lick</w:t>
      </w:r>
      <w:r w:rsidRPr="006A3C91">
        <w:rPr>
          <w:rFonts w:asciiTheme="minorHAnsi" w:hAnsiTheme="minorHAnsi" w:cstheme="minorHAnsi"/>
          <w:bCs/>
          <w:color w:val="auto"/>
          <w:lang w:eastAsia="zh-TW"/>
        </w:rPr>
        <w:t>ing</w:t>
      </w:r>
      <w:r w:rsidR="00853950" w:rsidRPr="006A3C91">
        <w:rPr>
          <w:rFonts w:asciiTheme="minorHAnsi" w:hAnsiTheme="minorHAnsi" w:cstheme="minorHAnsi"/>
          <w:bCs/>
          <w:color w:val="auto"/>
          <w:lang w:eastAsia="zh-TW"/>
        </w:rPr>
        <w:t xml:space="preserve"> </w:t>
      </w:r>
      <w:r w:rsidRPr="006A3C91">
        <w:rPr>
          <w:rFonts w:asciiTheme="minorHAnsi" w:hAnsiTheme="minorHAnsi" w:cstheme="minorHAnsi"/>
          <w:bCs/>
          <w:color w:val="auto"/>
          <w:lang w:eastAsia="zh-TW"/>
        </w:rPr>
        <w:t xml:space="preserve">the </w:t>
      </w:r>
      <w:r w:rsidR="00853950" w:rsidRPr="006A3C91">
        <w:rPr>
          <w:rFonts w:asciiTheme="minorHAnsi" w:hAnsiTheme="minorHAnsi" w:cstheme="minorHAnsi"/>
          <w:bCs/>
          <w:color w:val="auto"/>
          <w:lang w:eastAsia="zh-TW"/>
        </w:rPr>
        <w:t>statistic</w:t>
      </w:r>
      <w:r w:rsidRPr="006A3C91">
        <w:rPr>
          <w:rFonts w:asciiTheme="minorHAnsi" w:hAnsiTheme="minorHAnsi" w:cstheme="minorHAnsi"/>
          <w:bCs/>
          <w:color w:val="auto"/>
          <w:lang w:eastAsia="zh-TW"/>
        </w:rPr>
        <w:t>s button</w:t>
      </w:r>
      <w:r w:rsidR="00853950" w:rsidRPr="006A3C91">
        <w:rPr>
          <w:rFonts w:asciiTheme="minorHAnsi" w:hAnsiTheme="minorHAnsi" w:cstheme="minorHAnsi"/>
          <w:bCs/>
          <w:color w:val="auto"/>
          <w:lang w:eastAsia="zh-TW"/>
        </w:rPr>
        <w:t xml:space="preserve"> (Σ)</w:t>
      </w:r>
      <w:r w:rsidR="0032463E" w:rsidRPr="006A3C91">
        <w:rPr>
          <w:rFonts w:asciiTheme="minorHAnsi" w:hAnsiTheme="minorHAnsi" w:cstheme="minorHAnsi"/>
          <w:bCs/>
          <w:color w:val="auto"/>
          <w:lang w:eastAsia="zh-TW"/>
        </w:rPr>
        <w:t xml:space="preserve"> in a graphic window</w:t>
      </w:r>
      <w:r w:rsidR="00853950" w:rsidRPr="006A3C91">
        <w:rPr>
          <w:rFonts w:asciiTheme="minorHAnsi" w:hAnsiTheme="minorHAnsi" w:cstheme="minorHAnsi"/>
          <w:bCs/>
          <w:color w:val="auto"/>
          <w:lang w:eastAsia="zh-TW"/>
        </w:rPr>
        <w:t xml:space="preserve"> </w:t>
      </w:r>
      <w:r w:rsidRPr="006A3C91">
        <w:rPr>
          <w:rFonts w:asciiTheme="minorHAnsi" w:hAnsiTheme="minorHAnsi" w:cstheme="minorHAnsi"/>
          <w:bCs/>
          <w:color w:val="auto"/>
          <w:lang w:eastAsia="zh-TW"/>
        </w:rPr>
        <w:t>and choosing</w:t>
      </w:r>
      <w:r w:rsidR="00853950" w:rsidRPr="006A3C91">
        <w:rPr>
          <w:rFonts w:asciiTheme="minorHAnsi" w:hAnsiTheme="minorHAnsi" w:cstheme="minorHAnsi"/>
          <w:bCs/>
          <w:color w:val="auto"/>
          <w:lang w:eastAsia="zh-TW"/>
        </w:rPr>
        <w:t xml:space="preserve"> “Mean” and </w:t>
      </w:r>
      <w:r w:rsidRPr="006A3C91">
        <w:rPr>
          <w:rFonts w:asciiTheme="minorHAnsi" w:hAnsiTheme="minorHAnsi" w:cstheme="minorHAnsi"/>
          <w:bCs/>
          <w:color w:val="auto"/>
          <w:lang w:eastAsia="zh-TW"/>
        </w:rPr>
        <w:t>the appropriate</w:t>
      </w:r>
      <w:r w:rsidR="00853950" w:rsidRPr="006A3C91">
        <w:rPr>
          <w:rFonts w:asciiTheme="minorHAnsi" w:hAnsiTheme="minorHAnsi" w:cstheme="minorHAnsi"/>
          <w:bCs/>
          <w:color w:val="auto"/>
          <w:lang w:eastAsia="zh-TW"/>
        </w:rPr>
        <w:t xml:space="preserve"> parameter, for example, the channel used to detect organelle-specific dye</w:t>
      </w:r>
      <w:r w:rsidR="0032463E" w:rsidRPr="006A3C91">
        <w:rPr>
          <w:rFonts w:asciiTheme="minorHAnsi" w:hAnsiTheme="minorHAnsi" w:cstheme="minorHAnsi"/>
          <w:bCs/>
          <w:color w:val="auto"/>
          <w:lang w:eastAsia="zh-TW"/>
        </w:rPr>
        <w:t>.</w:t>
      </w:r>
      <w:r w:rsidR="00853950" w:rsidRPr="006A3C91">
        <w:rPr>
          <w:rFonts w:asciiTheme="minorHAnsi" w:hAnsiTheme="minorHAnsi" w:cstheme="minorHAnsi"/>
          <w:bCs/>
          <w:color w:val="auto"/>
          <w:lang w:eastAsia="zh-TW"/>
        </w:rPr>
        <w:t xml:space="preserve"> </w:t>
      </w:r>
      <w:r w:rsidR="0032463E" w:rsidRPr="006A3C91">
        <w:rPr>
          <w:rFonts w:asciiTheme="minorHAnsi" w:hAnsiTheme="minorHAnsi" w:cstheme="minorHAnsi"/>
          <w:bCs/>
          <w:color w:val="auto"/>
          <w:lang w:eastAsia="zh-TW"/>
        </w:rPr>
        <w:t>Then</w:t>
      </w:r>
      <w:r w:rsidR="00853950" w:rsidRPr="006A3C91">
        <w:rPr>
          <w:rFonts w:asciiTheme="minorHAnsi" w:hAnsiTheme="minorHAnsi" w:cstheme="minorHAnsi"/>
          <w:bCs/>
          <w:color w:val="auto"/>
          <w:lang w:eastAsia="zh-TW"/>
        </w:rPr>
        <w:t xml:space="preserve"> click “Add”. </w:t>
      </w:r>
    </w:p>
    <w:p w14:paraId="07F85C18" w14:textId="77777777" w:rsidR="00853950" w:rsidRPr="006A3C91" w:rsidRDefault="00853950">
      <w:pPr>
        <w:rPr>
          <w:rFonts w:asciiTheme="minorHAnsi" w:hAnsiTheme="minorHAnsi" w:cstheme="minorHAnsi"/>
          <w:bCs/>
          <w:color w:val="auto"/>
          <w:lang w:eastAsia="zh-TW"/>
        </w:rPr>
      </w:pPr>
    </w:p>
    <w:p w14:paraId="5DF1BBCA" w14:textId="4784EC7B" w:rsidR="00853950" w:rsidRPr="006A3C91" w:rsidRDefault="00853950">
      <w:pPr>
        <w:numPr>
          <w:ilvl w:val="1"/>
          <w:numId w:val="27"/>
        </w:numPr>
        <w:rPr>
          <w:rFonts w:asciiTheme="minorHAnsi" w:hAnsiTheme="minorHAnsi" w:cstheme="minorHAnsi"/>
          <w:color w:val="auto"/>
          <w:lang w:eastAsia="zh-TW"/>
        </w:rPr>
      </w:pPr>
      <w:r w:rsidRPr="006A3C91">
        <w:rPr>
          <w:rFonts w:asciiTheme="minorHAnsi" w:hAnsiTheme="minorHAnsi" w:cstheme="minorHAnsi"/>
          <w:color w:val="auto"/>
          <w:lang w:eastAsia="zh-TW"/>
        </w:rPr>
        <w:t>C</w:t>
      </w:r>
      <w:r w:rsidRPr="006A3C91">
        <w:rPr>
          <w:rFonts w:asciiTheme="minorHAnsi" w:hAnsiTheme="minorHAnsi" w:cstheme="minorHAnsi"/>
          <w:color w:val="auto"/>
        </w:rPr>
        <w:t>lick the table editor icon and drag MFI to table editor</w:t>
      </w:r>
      <w:r w:rsidRPr="006A3C91">
        <w:rPr>
          <w:rFonts w:asciiTheme="minorHAnsi" w:hAnsiTheme="minorHAnsi" w:cstheme="minorHAnsi"/>
          <w:color w:val="auto"/>
          <w:lang w:eastAsia="zh-TW"/>
        </w:rPr>
        <w:t xml:space="preserve"> </w:t>
      </w:r>
      <w:r w:rsidRPr="006A3C91">
        <w:rPr>
          <w:rFonts w:asciiTheme="minorHAnsi" w:hAnsiTheme="minorHAnsi" w:cstheme="minorHAnsi"/>
          <w:color w:val="auto"/>
        </w:rPr>
        <w:t>to create statistical reports</w:t>
      </w:r>
      <w:r w:rsidRPr="006A3C91">
        <w:rPr>
          <w:rFonts w:asciiTheme="minorHAnsi" w:hAnsiTheme="minorHAnsi" w:cstheme="minorHAnsi"/>
          <w:color w:val="auto"/>
          <w:lang w:eastAsia="zh-TW"/>
        </w:rPr>
        <w:t>. Save as Excel, Text or CSV file to c</w:t>
      </w:r>
      <w:r w:rsidRPr="006A3C91">
        <w:rPr>
          <w:rFonts w:asciiTheme="minorHAnsi" w:hAnsiTheme="minorHAnsi" w:cstheme="minorHAnsi"/>
          <w:color w:val="auto"/>
        </w:rPr>
        <w:t>alculate delta MFI (</w:t>
      </w:r>
      <w:r w:rsidRPr="006A3C91">
        <w:rPr>
          <w:rFonts w:asciiTheme="minorHAnsi" w:hAnsiTheme="minorHAnsi" w:cstheme="minorHAnsi"/>
          <w:color w:val="auto"/>
          <w:lang w:val="el-GR"/>
        </w:rPr>
        <w:t>ΔMFI)</w:t>
      </w:r>
      <w:r w:rsidRPr="006A3C91">
        <w:rPr>
          <w:rFonts w:asciiTheme="minorHAnsi" w:hAnsiTheme="minorHAnsi" w:cstheme="minorHAnsi"/>
          <w:color w:val="auto"/>
        </w:rPr>
        <w:t xml:space="preserve"> </w:t>
      </w:r>
      <w:r w:rsidR="004C0045" w:rsidRPr="006A3C91">
        <w:rPr>
          <w:rFonts w:asciiTheme="minorHAnsi" w:hAnsiTheme="minorHAnsi" w:cstheme="minorHAnsi"/>
          <w:color w:val="auto"/>
        </w:rPr>
        <w:t xml:space="preserve">as </w:t>
      </w:r>
      <w:r w:rsidRPr="006A3C91">
        <w:rPr>
          <w:rFonts w:asciiTheme="minorHAnsi" w:hAnsiTheme="minorHAnsi" w:cstheme="minorHAnsi"/>
          <w:color w:val="auto"/>
        </w:rPr>
        <w:t>MFI (organelle-specific dyes) - MFI (FMO)</w:t>
      </w:r>
      <w:r w:rsidRPr="006A3C91">
        <w:rPr>
          <w:rFonts w:asciiTheme="minorHAnsi" w:hAnsiTheme="minorHAnsi" w:cstheme="minorHAnsi"/>
          <w:color w:val="auto"/>
          <w:lang w:eastAsia="zh-TW"/>
        </w:rPr>
        <w:t>.</w:t>
      </w:r>
    </w:p>
    <w:p w14:paraId="345BE5C2" w14:textId="77777777" w:rsidR="004C0045" w:rsidRPr="006A3C91" w:rsidRDefault="004C0045">
      <w:pPr>
        <w:rPr>
          <w:rFonts w:asciiTheme="minorHAnsi" w:hAnsiTheme="minorHAnsi" w:cstheme="minorHAnsi"/>
          <w:color w:val="auto"/>
          <w:lang w:eastAsia="zh-TW"/>
        </w:rPr>
      </w:pPr>
    </w:p>
    <w:p w14:paraId="47758957" w14:textId="390C3C27" w:rsidR="004C0045" w:rsidRPr="006A3C91" w:rsidRDefault="004C0045">
      <w:pPr>
        <w:pStyle w:val="NormalWeb"/>
        <w:spacing w:before="0" w:beforeAutospacing="0" w:after="0" w:afterAutospacing="0"/>
        <w:rPr>
          <w:rFonts w:asciiTheme="minorHAnsi" w:hAnsiTheme="minorHAnsi" w:cstheme="minorHAnsi"/>
          <w:bCs/>
          <w:color w:val="auto"/>
          <w:lang w:eastAsia="zh-TW"/>
        </w:rPr>
      </w:pPr>
      <w:r w:rsidRPr="006A3C91">
        <w:rPr>
          <w:rFonts w:asciiTheme="minorHAnsi" w:hAnsiTheme="minorHAnsi" w:cstheme="minorHAnsi"/>
          <w:bCs/>
          <w:color w:val="auto"/>
          <w:lang w:eastAsia="zh-TW"/>
        </w:rPr>
        <w:t xml:space="preserve">Note: </w:t>
      </w:r>
      <w:r w:rsidR="00C31699" w:rsidRPr="006A3C91">
        <w:rPr>
          <w:rFonts w:asciiTheme="minorHAnsi" w:hAnsiTheme="minorHAnsi" w:cstheme="minorHAnsi"/>
          <w:bCs/>
          <w:color w:val="auto"/>
          <w:lang w:eastAsia="zh-TW"/>
        </w:rPr>
        <w:t>D</w:t>
      </w:r>
      <w:r w:rsidRPr="006A3C91">
        <w:rPr>
          <w:rFonts w:asciiTheme="minorHAnsi" w:hAnsiTheme="minorHAnsi" w:cstheme="minorHAnsi"/>
          <w:bCs/>
          <w:color w:val="auto"/>
          <w:lang w:eastAsia="zh-TW"/>
        </w:rPr>
        <w:t>o not calculate MFI between samples acquired with different cytometer settings (voltages, fluorescent channels or compensation). Comparisons of values derived from experiments with different settings are meaningless and biased.</w:t>
      </w:r>
    </w:p>
    <w:p w14:paraId="0322ADB2" w14:textId="77777777" w:rsidR="004C0045" w:rsidRPr="006A3C91" w:rsidRDefault="004C0045">
      <w:pPr>
        <w:pStyle w:val="NormalWeb"/>
        <w:spacing w:before="0" w:beforeAutospacing="0" w:after="0" w:afterAutospacing="0"/>
        <w:rPr>
          <w:rFonts w:asciiTheme="minorHAnsi" w:hAnsiTheme="minorHAnsi" w:cstheme="minorHAnsi"/>
          <w:bCs/>
          <w:color w:val="auto"/>
          <w:lang w:eastAsia="zh-TW"/>
        </w:rPr>
      </w:pPr>
    </w:p>
    <w:p w14:paraId="090FA302" w14:textId="79F92F05" w:rsidR="004C0045" w:rsidRPr="006A3C91" w:rsidRDefault="00A96D71">
      <w:pPr>
        <w:pStyle w:val="NormalWeb"/>
        <w:numPr>
          <w:ilvl w:val="1"/>
          <w:numId w:val="27"/>
        </w:numPr>
        <w:spacing w:before="0" w:beforeAutospacing="0" w:after="0" w:afterAutospacing="0"/>
        <w:rPr>
          <w:rFonts w:asciiTheme="minorHAnsi" w:hAnsiTheme="minorHAnsi" w:cstheme="minorHAnsi"/>
          <w:bCs/>
          <w:color w:val="auto"/>
          <w:lang w:eastAsia="zh-TW"/>
        </w:rPr>
      </w:pPr>
      <w:r>
        <w:rPr>
          <w:rFonts w:asciiTheme="minorHAnsi" w:hAnsiTheme="minorHAnsi" w:cstheme="minorHAnsi"/>
          <w:bCs/>
          <w:color w:val="auto"/>
          <w:lang w:eastAsia="zh-TW"/>
        </w:rPr>
        <w:t>Export a</w:t>
      </w:r>
      <w:r w:rsidR="004C0045" w:rsidRPr="006A3C91">
        <w:rPr>
          <w:rFonts w:asciiTheme="minorHAnsi" w:hAnsiTheme="minorHAnsi" w:cstheme="minorHAnsi"/>
          <w:bCs/>
          <w:color w:val="auto"/>
          <w:lang w:eastAsia="zh-TW"/>
        </w:rPr>
        <w:t xml:space="preserve">ll the values from the workspace and plots from layout editor for making tables and </w:t>
      </w:r>
      <w:r w:rsidR="006A3C91" w:rsidRPr="006A3C91">
        <w:rPr>
          <w:rFonts w:asciiTheme="minorHAnsi" w:hAnsiTheme="minorHAnsi" w:cstheme="minorHAnsi"/>
          <w:bCs/>
          <w:color w:val="auto"/>
          <w:lang w:eastAsia="zh-TW"/>
        </w:rPr>
        <w:lastRenderedPageBreak/>
        <w:t>figure</w:t>
      </w:r>
      <w:r w:rsidR="004C0045" w:rsidRPr="006A3C91">
        <w:rPr>
          <w:rFonts w:asciiTheme="minorHAnsi" w:hAnsiTheme="minorHAnsi" w:cstheme="minorHAnsi"/>
          <w:bCs/>
          <w:color w:val="auto"/>
          <w:lang w:eastAsia="zh-TW"/>
        </w:rPr>
        <w:t>s.</w:t>
      </w:r>
    </w:p>
    <w:p w14:paraId="618D744F" w14:textId="77777777" w:rsidR="000902D3" w:rsidRPr="006A3C91" w:rsidRDefault="000902D3" w:rsidP="0099339A">
      <w:pPr>
        <w:pStyle w:val="NormalWeb"/>
        <w:spacing w:before="0" w:beforeAutospacing="0" w:after="0" w:afterAutospacing="0"/>
        <w:rPr>
          <w:rFonts w:asciiTheme="minorHAnsi" w:hAnsiTheme="minorHAnsi" w:cstheme="minorHAnsi"/>
          <w:bCs/>
          <w:color w:val="auto"/>
          <w:lang w:eastAsia="zh-TW"/>
        </w:rPr>
      </w:pPr>
    </w:p>
    <w:p w14:paraId="3E79FCA8" w14:textId="2491A1FA" w:rsidR="006305D7" w:rsidRPr="006A3C91" w:rsidRDefault="006305D7" w:rsidP="001B1519">
      <w:pPr>
        <w:pStyle w:val="NormalWeb"/>
        <w:spacing w:before="0" w:beforeAutospacing="0" w:after="0" w:afterAutospacing="0"/>
        <w:rPr>
          <w:rFonts w:asciiTheme="minorHAnsi" w:hAnsiTheme="minorHAnsi" w:cstheme="minorHAnsi"/>
          <w:b/>
          <w:bCs/>
          <w:color w:val="auto"/>
        </w:rPr>
      </w:pPr>
      <w:r w:rsidRPr="006A3C91">
        <w:rPr>
          <w:rFonts w:asciiTheme="minorHAnsi" w:hAnsiTheme="minorHAnsi" w:cstheme="minorHAnsi"/>
          <w:b/>
          <w:color w:val="auto"/>
        </w:rPr>
        <w:t>REPRESENTATIVE RESULTS</w:t>
      </w:r>
    </w:p>
    <w:p w14:paraId="01FFB5E9" w14:textId="77777777" w:rsidR="00502EF7" w:rsidRPr="006A3C91" w:rsidRDefault="00502EF7" w:rsidP="001B1519">
      <w:pPr>
        <w:pStyle w:val="NormalWeb"/>
        <w:spacing w:before="0" w:beforeAutospacing="0" w:after="0" w:afterAutospacing="0"/>
        <w:rPr>
          <w:rFonts w:asciiTheme="minorHAnsi" w:hAnsiTheme="minorHAnsi" w:cstheme="minorHAnsi"/>
          <w:color w:val="auto"/>
        </w:rPr>
      </w:pPr>
    </w:p>
    <w:p w14:paraId="2D3F820A" w14:textId="1B44C6EA" w:rsidR="007A4DD6" w:rsidRPr="006A3C91" w:rsidRDefault="00502EF7" w:rsidP="007A4DD6">
      <w:pPr>
        <w:rPr>
          <w:rFonts w:asciiTheme="minorHAnsi" w:hAnsiTheme="minorHAnsi" w:cstheme="minorHAnsi"/>
          <w:b/>
          <w:bCs/>
          <w:color w:val="auto"/>
        </w:rPr>
      </w:pPr>
      <w:r w:rsidRPr="006A3C91">
        <w:rPr>
          <w:rFonts w:asciiTheme="minorHAnsi" w:hAnsiTheme="minorHAnsi" w:cstheme="minorHAnsi"/>
          <w:b/>
          <w:bCs/>
          <w:color w:val="auto"/>
        </w:rPr>
        <w:t>Identification of major T cell subsets in spleen and thymus</w:t>
      </w:r>
    </w:p>
    <w:p w14:paraId="388FC178" w14:textId="77777777" w:rsidR="00502EF7" w:rsidRPr="006A3C91" w:rsidRDefault="00502EF7" w:rsidP="007A4DD6">
      <w:pPr>
        <w:rPr>
          <w:rFonts w:asciiTheme="minorHAnsi" w:hAnsiTheme="minorHAnsi" w:cstheme="minorHAnsi"/>
          <w:color w:val="auto"/>
        </w:rPr>
      </w:pPr>
    </w:p>
    <w:p w14:paraId="65C48FD6" w14:textId="390881F6" w:rsidR="00C12C2E" w:rsidRPr="006A3C91" w:rsidRDefault="00502EF7" w:rsidP="001B1519">
      <w:pPr>
        <w:rPr>
          <w:rFonts w:asciiTheme="minorHAnsi" w:hAnsiTheme="minorHAnsi" w:cstheme="minorHAnsi"/>
          <w:color w:val="auto"/>
          <w:lang w:eastAsia="zh-TW"/>
        </w:rPr>
      </w:pPr>
      <w:r w:rsidRPr="006A3C91">
        <w:rPr>
          <w:rFonts w:asciiTheme="minorHAnsi" w:hAnsiTheme="minorHAnsi" w:cstheme="minorHAnsi"/>
          <w:color w:val="auto"/>
          <w:lang w:eastAsia="zh-TW"/>
        </w:rPr>
        <w:t xml:space="preserve">In brief, </w:t>
      </w:r>
      <w:r w:rsidR="00C12C2E" w:rsidRPr="006A3C91">
        <w:rPr>
          <w:rFonts w:asciiTheme="minorHAnsi" w:hAnsiTheme="minorHAnsi" w:cstheme="minorHAnsi"/>
          <w:color w:val="auto"/>
          <w:lang w:eastAsia="zh-TW"/>
        </w:rPr>
        <w:t xml:space="preserve">single </w:t>
      </w:r>
      <w:r w:rsidRPr="006A3C91">
        <w:rPr>
          <w:rFonts w:asciiTheme="minorHAnsi" w:hAnsiTheme="minorHAnsi" w:cstheme="minorHAnsi"/>
          <w:color w:val="auto"/>
          <w:lang w:eastAsia="zh-TW"/>
        </w:rPr>
        <w:t xml:space="preserve">cell suspensions from spleen and thymus were </w:t>
      </w:r>
      <w:r w:rsidR="00C12C2E" w:rsidRPr="006A3C91">
        <w:rPr>
          <w:rFonts w:asciiTheme="minorHAnsi" w:hAnsiTheme="minorHAnsi" w:cstheme="minorHAnsi"/>
          <w:color w:val="auto"/>
          <w:lang w:eastAsia="zh-TW"/>
        </w:rPr>
        <w:t>lysed of red blood cells</w:t>
      </w:r>
      <w:r w:rsidRPr="006A3C91">
        <w:rPr>
          <w:rFonts w:asciiTheme="minorHAnsi" w:hAnsiTheme="minorHAnsi" w:cstheme="minorHAnsi"/>
          <w:color w:val="auto"/>
          <w:lang w:eastAsia="zh-TW"/>
        </w:rPr>
        <w:t xml:space="preserve">, incubated with </w:t>
      </w:r>
      <w:r w:rsidR="008453AA" w:rsidRPr="006A3C91">
        <w:rPr>
          <w:rFonts w:asciiTheme="minorHAnsi" w:hAnsiTheme="minorHAnsi" w:cstheme="minorHAnsi"/>
          <w:color w:val="auto"/>
          <w:lang w:eastAsia="zh-TW"/>
        </w:rPr>
        <w:t xml:space="preserve">2.4G2 supernatant, followed by </w:t>
      </w:r>
      <w:r w:rsidRPr="006A3C91">
        <w:rPr>
          <w:rFonts w:asciiTheme="minorHAnsi" w:hAnsiTheme="minorHAnsi" w:cstheme="minorHAnsi"/>
          <w:color w:val="auto"/>
          <w:lang w:eastAsia="zh-TW"/>
        </w:rPr>
        <w:t>organelle-specific dye and surface marker staining with fluorescence-conjugated antibodies (</w:t>
      </w:r>
      <w:r w:rsidR="006A3C91" w:rsidRPr="006A3C91">
        <w:rPr>
          <w:rFonts w:asciiTheme="minorHAnsi" w:hAnsiTheme="minorHAnsi" w:cstheme="minorHAnsi"/>
          <w:b/>
          <w:color w:val="auto"/>
          <w:lang w:eastAsia="zh-TW"/>
        </w:rPr>
        <w:t>Table 1</w:t>
      </w:r>
      <w:r w:rsidRPr="006A3C91">
        <w:rPr>
          <w:rFonts w:asciiTheme="minorHAnsi" w:hAnsiTheme="minorHAnsi" w:cstheme="minorHAnsi"/>
          <w:color w:val="auto"/>
          <w:lang w:eastAsia="zh-TW"/>
        </w:rPr>
        <w:t xml:space="preserve">). </w:t>
      </w:r>
      <w:r w:rsidR="00460E45" w:rsidRPr="006A3C91">
        <w:rPr>
          <w:rFonts w:asciiTheme="minorHAnsi" w:hAnsiTheme="minorHAnsi" w:cstheme="minorHAnsi"/>
          <w:color w:val="auto"/>
          <w:lang w:eastAsia="zh-TW"/>
        </w:rPr>
        <w:t>The developmental progression of thymocytes can be described by using antibodies to the co-receptors CD8 and CD4.</w:t>
      </w:r>
      <w:r w:rsidR="006A3C91" w:rsidRPr="006A3C91">
        <w:rPr>
          <w:rFonts w:asciiTheme="minorHAnsi" w:hAnsiTheme="minorHAnsi" w:cstheme="minorHAnsi"/>
          <w:color w:val="auto"/>
          <w:lang w:eastAsia="zh-TW"/>
        </w:rPr>
        <w:t xml:space="preserve"> </w:t>
      </w:r>
      <w:r w:rsidR="00460E45" w:rsidRPr="006A3C91">
        <w:rPr>
          <w:rFonts w:asciiTheme="minorHAnsi" w:hAnsiTheme="minorHAnsi" w:cstheme="minorHAnsi"/>
          <w:color w:val="auto"/>
          <w:lang w:eastAsia="zh-TW"/>
        </w:rPr>
        <w:t>The most immature thymocytes do no</w:t>
      </w:r>
      <w:r w:rsidR="00C31699" w:rsidRPr="006A3C91">
        <w:rPr>
          <w:rFonts w:asciiTheme="minorHAnsi" w:hAnsiTheme="minorHAnsi" w:cstheme="minorHAnsi"/>
          <w:color w:val="auto"/>
          <w:lang w:eastAsia="zh-TW"/>
        </w:rPr>
        <w:t>t</w:t>
      </w:r>
      <w:r w:rsidR="00460E45" w:rsidRPr="006A3C91">
        <w:rPr>
          <w:rFonts w:asciiTheme="minorHAnsi" w:hAnsiTheme="minorHAnsi" w:cstheme="minorHAnsi"/>
          <w:color w:val="auto"/>
          <w:lang w:eastAsia="zh-TW"/>
        </w:rPr>
        <w:t xml:space="preserve"> express CD4 or CD8 and are called double negative (DN).</w:t>
      </w:r>
      <w:r w:rsidR="006A3C91" w:rsidRPr="006A3C91">
        <w:rPr>
          <w:rFonts w:asciiTheme="minorHAnsi" w:hAnsiTheme="minorHAnsi" w:cstheme="minorHAnsi"/>
          <w:color w:val="auto"/>
          <w:lang w:eastAsia="zh-TW"/>
        </w:rPr>
        <w:t xml:space="preserve"> </w:t>
      </w:r>
      <w:r w:rsidR="00460E45" w:rsidRPr="006A3C91">
        <w:rPr>
          <w:rFonts w:asciiTheme="minorHAnsi" w:hAnsiTheme="minorHAnsi" w:cstheme="minorHAnsi"/>
          <w:color w:val="auto"/>
          <w:lang w:eastAsia="zh-TW"/>
        </w:rPr>
        <w:t>Then</w:t>
      </w:r>
      <w:r w:rsidR="00A96D71">
        <w:rPr>
          <w:rFonts w:asciiTheme="minorHAnsi" w:hAnsiTheme="minorHAnsi" w:cstheme="minorHAnsi"/>
          <w:color w:val="auto"/>
          <w:lang w:eastAsia="zh-TW"/>
        </w:rPr>
        <w:t>,</w:t>
      </w:r>
      <w:r w:rsidR="00460E45" w:rsidRPr="006A3C91">
        <w:rPr>
          <w:rFonts w:asciiTheme="minorHAnsi" w:hAnsiTheme="minorHAnsi" w:cstheme="minorHAnsi"/>
          <w:color w:val="auto"/>
          <w:lang w:eastAsia="zh-TW"/>
        </w:rPr>
        <w:t xml:space="preserve"> they up-regulate both CD4 and CD8 and become double positive (DP).</w:t>
      </w:r>
      <w:r w:rsidR="006A3C91" w:rsidRPr="006A3C91">
        <w:rPr>
          <w:rFonts w:asciiTheme="minorHAnsi" w:hAnsiTheme="minorHAnsi" w:cstheme="minorHAnsi"/>
          <w:color w:val="auto"/>
          <w:lang w:eastAsia="zh-TW"/>
        </w:rPr>
        <w:t xml:space="preserve"> </w:t>
      </w:r>
      <w:r w:rsidR="00460E45" w:rsidRPr="006A3C91">
        <w:rPr>
          <w:rFonts w:asciiTheme="minorHAnsi" w:hAnsiTheme="minorHAnsi" w:cstheme="minorHAnsi"/>
          <w:color w:val="auto"/>
          <w:lang w:eastAsia="zh-TW"/>
        </w:rPr>
        <w:t>Finally, they down-regulate CD4 or CD8 and become mature single positive (SP) cells ready to leave the organ.</w:t>
      </w:r>
      <w:r w:rsidRPr="006A3C91">
        <w:rPr>
          <w:rFonts w:asciiTheme="minorHAnsi" w:hAnsiTheme="minorHAnsi" w:cstheme="minorHAnsi"/>
          <w:color w:val="auto"/>
          <w:lang w:eastAsia="zh-TW"/>
        </w:rPr>
        <w:t xml:space="preserve"> </w:t>
      </w:r>
      <w:r w:rsidR="00460E45" w:rsidRPr="006A3C91">
        <w:rPr>
          <w:rFonts w:asciiTheme="minorHAnsi" w:hAnsiTheme="minorHAnsi" w:cstheme="minorHAnsi"/>
          <w:color w:val="auto"/>
        </w:rPr>
        <w:t>The earliest stages of T cell development, when the cells do not express the co-receptors CD4 and CD8, can be further classified on the basis of CD44 and CD25 expression. The earliest progenitors are CD44</w:t>
      </w:r>
      <w:r w:rsidR="00460E45" w:rsidRPr="006A3C91">
        <w:rPr>
          <w:rFonts w:asciiTheme="minorHAnsi" w:hAnsiTheme="minorHAnsi" w:cstheme="minorHAnsi"/>
          <w:color w:val="auto"/>
          <w:vertAlign w:val="superscript"/>
        </w:rPr>
        <w:t>+</w:t>
      </w:r>
      <w:r w:rsidR="00460E45" w:rsidRPr="006A3C91">
        <w:rPr>
          <w:rFonts w:asciiTheme="minorHAnsi" w:hAnsiTheme="minorHAnsi" w:cstheme="minorHAnsi"/>
          <w:color w:val="auto"/>
        </w:rPr>
        <w:t xml:space="preserve"> CD25</w:t>
      </w:r>
      <w:r w:rsidR="00460E45" w:rsidRPr="006A3C91">
        <w:rPr>
          <w:rFonts w:asciiTheme="minorHAnsi" w:hAnsiTheme="minorHAnsi" w:cstheme="minorHAnsi"/>
          <w:color w:val="auto"/>
          <w:vertAlign w:val="superscript"/>
        </w:rPr>
        <w:t>-</w:t>
      </w:r>
      <w:r w:rsidR="00460E45" w:rsidRPr="006A3C91">
        <w:rPr>
          <w:rFonts w:asciiTheme="minorHAnsi" w:hAnsiTheme="minorHAnsi" w:cstheme="minorHAnsi"/>
          <w:color w:val="auto"/>
        </w:rPr>
        <w:t xml:space="preserve"> (DN1), </w:t>
      </w:r>
      <w:r w:rsidR="003C2220" w:rsidRPr="006A3C91">
        <w:rPr>
          <w:rFonts w:asciiTheme="minorHAnsi" w:hAnsiTheme="minorHAnsi" w:cstheme="minorHAnsi"/>
          <w:color w:val="auto"/>
        </w:rPr>
        <w:t xml:space="preserve">and </w:t>
      </w:r>
      <w:r w:rsidR="00460E45" w:rsidRPr="006A3C91">
        <w:rPr>
          <w:rFonts w:asciiTheme="minorHAnsi" w:hAnsiTheme="minorHAnsi" w:cstheme="minorHAnsi"/>
          <w:color w:val="auto"/>
        </w:rPr>
        <w:t>then they start expressing CD25 and become CD44</w:t>
      </w:r>
      <w:r w:rsidR="00460E45" w:rsidRPr="006A3C91">
        <w:rPr>
          <w:rFonts w:asciiTheme="minorHAnsi" w:hAnsiTheme="minorHAnsi" w:cstheme="minorHAnsi"/>
          <w:color w:val="auto"/>
          <w:vertAlign w:val="superscript"/>
        </w:rPr>
        <w:t>+</w:t>
      </w:r>
      <w:r w:rsidR="00460E45" w:rsidRPr="006A3C91">
        <w:rPr>
          <w:rFonts w:asciiTheme="minorHAnsi" w:hAnsiTheme="minorHAnsi" w:cstheme="minorHAnsi"/>
          <w:color w:val="auto"/>
        </w:rPr>
        <w:t>CD25</w:t>
      </w:r>
      <w:r w:rsidR="00460E45" w:rsidRPr="006A3C91">
        <w:rPr>
          <w:rFonts w:asciiTheme="minorHAnsi" w:hAnsiTheme="minorHAnsi" w:cstheme="minorHAnsi"/>
          <w:color w:val="auto"/>
          <w:vertAlign w:val="superscript"/>
        </w:rPr>
        <w:t>+</w:t>
      </w:r>
      <w:r w:rsidR="00460E45" w:rsidRPr="006A3C91">
        <w:rPr>
          <w:rFonts w:asciiTheme="minorHAnsi" w:hAnsiTheme="minorHAnsi" w:cstheme="minorHAnsi"/>
          <w:color w:val="auto"/>
        </w:rPr>
        <w:t xml:space="preserve"> (DN2) cells.</w:t>
      </w:r>
      <w:r w:rsidR="006A3C91" w:rsidRPr="006A3C91">
        <w:rPr>
          <w:rFonts w:asciiTheme="minorHAnsi" w:hAnsiTheme="minorHAnsi" w:cstheme="minorHAnsi"/>
          <w:color w:val="auto"/>
        </w:rPr>
        <w:t xml:space="preserve"> </w:t>
      </w:r>
      <w:r w:rsidR="00460E45" w:rsidRPr="006A3C91">
        <w:rPr>
          <w:rFonts w:asciiTheme="minorHAnsi" w:hAnsiTheme="minorHAnsi" w:cstheme="minorHAnsi"/>
          <w:color w:val="auto"/>
        </w:rPr>
        <w:t>After that</w:t>
      </w:r>
      <w:r w:rsidR="00A96D71">
        <w:rPr>
          <w:rFonts w:asciiTheme="minorHAnsi" w:hAnsiTheme="minorHAnsi" w:cstheme="minorHAnsi"/>
          <w:color w:val="auto"/>
        </w:rPr>
        <w:t>,</w:t>
      </w:r>
      <w:r w:rsidR="00460E45" w:rsidRPr="006A3C91">
        <w:rPr>
          <w:rFonts w:asciiTheme="minorHAnsi" w:hAnsiTheme="minorHAnsi" w:cstheme="minorHAnsi"/>
          <w:color w:val="auto"/>
        </w:rPr>
        <w:t xml:space="preserve"> the cells down-regulate CD44 and become CD44</w:t>
      </w:r>
      <w:r w:rsidR="00460E45" w:rsidRPr="006A3C91">
        <w:rPr>
          <w:rFonts w:asciiTheme="minorHAnsi" w:hAnsiTheme="minorHAnsi" w:cstheme="minorHAnsi"/>
          <w:color w:val="auto"/>
          <w:vertAlign w:val="superscript"/>
        </w:rPr>
        <w:t>-</w:t>
      </w:r>
      <w:r w:rsidR="00460E45" w:rsidRPr="006A3C91">
        <w:rPr>
          <w:rFonts w:asciiTheme="minorHAnsi" w:hAnsiTheme="minorHAnsi" w:cstheme="minorHAnsi"/>
          <w:color w:val="auto"/>
        </w:rPr>
        <w:t>CD25</w:t>
      </w:r>
      <w:r w:rsidR="00460E45" w:rsidRPr="006A3C91">
        <w:rPr>
          <w:rFonts w:asciiTheme="minorHAnsi" w:hAnsiTheme="minorHAnsi" w:cstheme="minorHAnsi"/>
          <w:color w:val="auto"/>
          <w:vertAlign w:val="superscript"/>
        </w:rPr>
        <w:t>+</w:t>
      </w:r>
      <w:r w:rsidR="00460E45" w:rsidRPr="006A3C91">
        <w:rPr>
          <w:rFonts w:asciiTheme="minorHAnsi" w:hAnsiTheme="minorHAnsi" w:cstheme="minorHAnsi"/>
          <w:color w:val="auto"/>
        </w:rPr>
        <w:t xml:space="preserve"> (DN3) cells and, finally, they down-regulate CD25 as well to become CD44</w:t>
      </w:r>
      <w:r w:rsidR="00460E45" w:rsidRPr="006A3C91">
        <w:rPr>
          <w:rFonts w:asciiTheme="minorHAnsi" w:hAnsiTheme="minorHAnsi" w:cstheme="minorHAnsi"/>
          <w:color w:val="auto"/>
          <w:vertAlign w:val="superscript"/>
        </w:rPr>
        <w:t>-</w:t>
      </w:r>
      <w:r w:rsidR="00460E45" w:rsidRPr="006A3C91">
        <w:rPr>
          <w:rFonts w:asciiTheme="minorHAnsi" w:hAnsiTheme="minorHAnsi" w:cstheme="minorHAnsi"/>
          <w:color w:val="auto"/>
        </w:rPr>
        <w:t>CD25</w:t>
      </w:r>
      <w:r w:rsidR="00460E45" w:rsidRPr="006A3C91">
        <w:rPr>
          <w:rFonts w:asciiTheme="minorHAnsi" w:hAnsiTheme="minorHAnsi" w:cstheme="minorHAnsi"/>
          <w:color w:val="auto"/>
          <w:vertAlign w:val="superscript"/>
        </w:rPr>
        <w:t>-</w:t>
      </w:r>
      <w:r w:rsidR="00460E45" w:rsidRPr="006A3C91">
        <w:rPr>
          <w:rFonts w:asciiTheme="minorHAnsi" w:hAnsiTheme="minorHAnsi" w:cstheme="minorHAnsi"/>
          <w:color w:val="auto"/>
        </w:rPr>
        <w:t xml:space="preserve"> (DN4) cells that are on the way </w:t>
      </w:r>
      <w:r w:rsidR="00A96D71">
        <w:rPr>
          <w:rFonts w:asciiTheme="minorHAnsi" w:hAnsiTheme="minorHAnsi" w:cstheme="minorHAnsi"/>
          <w:color w:val="auto"/>
        </w:rPr>
        <w:t>to</w:t>
      </w:r>
      <w:r w:rsidR="00A96D71" w:rsidRPr="006A3C91">
        <w:rPr>
          <w:rFonts w:asciiTheme="minorHAnsi" w:hAnsiTheme="minorHAnsi" w:cstheme="minorHAnsi"/>
          <w:color w:val="auto"/>
        </w:rPr>
        <w:t xml:space="preserve"> </w:t>
      </w:r>
      <w:r w:rsidR="00460E45" w:rsidRPr="006A3C91">
        <w:rPr>
          <w:rFonts w:asciiTheme="minorHAnsi" w:hAnsiTheme="minorHAnsi" w:cstheme="minorHAnsi"/>
          <w:color w:val="auto"/>
        </w:rPr>
        <w:t>expressing CD4 and CD8 and becom</w:t>
      </w:r>
      <w:r w:rsidR="00A96D71">
        <w:rPr>
          <w:rFonts w:asciiTheme="minorHAnsi" w:hAnsiTheme="minorHAnsi" w:cstheme="minorHAnsi"/>
          <w:color w:val="auto"/>
        </w:rPr>
        <w:t>ing</w:t>
      </w:r>
      <w:r w:rsidR="00460E45" w:rsidRPr="006A3C91">
        <w:rPr>
          <w:rFonts w:asciiTheme="minorHAnsi" w:hAnsiTheme="minorHAnsi" w:cstheme="minorHAnsi"/>
          <w:color w:val="auto"/>
        </w:rPr>
        <w:t xml:space="preserve"> double-positive (DP) cells.</w:t>
      </w:r>
      <w:r w:rsidR="006A3C91" w:rsidRPr="006A3C91">
        <w:rPr>
          <w:rFonts w:asciiTheme="minorHAnsi" w:hAnsiTheme="minorHAnsi" w:cstheme="minorHAnsi"/>
          <w:color w:val="auto"/>
        </w:rPr>
        <w:t xml:space="preserve"> </w:t>
      </w:r>
    </w:p>
    <w:p w14:paraId="385FE349" w14:textId="77777777" w:rsidR="00C12C2E" w:rsidRPr="006A3C91" w:rsidRDefault="00C12C2E" w:rsidP="001B1519">
      <w:pPr>
        <w:rPr>
          <w:rFonts w:asciiTheme="minorHAnsi" w:hAnsiTheme="minorHAnsi" w:cstheme="minorHAnsi"/>
          <w:color w:val="auto"/>
          <w:lang w:eastAsia="zh-TW"/>
        </w:rPr>
      </w:pPr>
    </w:p>
    <w:p w14:paraId="7F5815FC" w14:textId="122C993F" w:rsidR="004A71E4" w:rsidRPr="006A3C91" w:rsidRDefault="00C12C2E" w:rsidP="001B1519">
      <w:pPr>
        <w:rPr>
          <w:rFonts w:asciiTheme="minorHAnsi" w:hAnsiTheme="minorHAnsi" w:cstheme="minorHAnsi"/>
          <w:color w:val="auto"/>
          <w:lang w:eastAsia="zh-TW"/>
        </w:rPr>
      </w:pPr>
      <w:r w:rsidRPr="006A3C91">
        <w:rPr>
          <w:rFonts w:asciiTheme="minorHAnsi" w:hAnsiTheme="minorHAnsi" w:cstheme="minorHAnsi"/>
          <w:color w:val="auto"/>
          <w:lang w:eastAsia="zh-TW"/>
        </w:rPr>
        <w:t>In the spleen, the T cells can be divided into cytotoxic CD8</w:t>
      </w:r>
      <w:r w:rsidRPr="006A3C91">
        <w:rPr>
          <w:rFonts w:asciiTheme="minorHAnsi" w:hAnsiTheme="minorHAnsi" w:cstheme="minorHAnsi"/>
          <w:color w:val="auto"/>
          <w:vertAlign w:val="superscript"/>
          <w:lang w:eastAsia="zh-TW"/>
        </w:rPr>
        <w:t>+</w:t>
      </w:r>
      <w:r w:rsidRPr="006A3C91">
        <w:rPr>
          <w:rFonts w:asciiTheme="minorHAnsi" w:hAnsiTheme="minorHAnsi" w:cstheme="minorHAnsi"/>
          <w:color w:val="auto"/>
          <w:lang w:eastAsia="zh-TW"/>
        </w:rPr>
        <w:t xml:space="preserve"> and helper CD4</w:t>
      </w:r>
      <w:r w:rsidRPr="006A3C91">
        <w:rPr>
          <w:rFonts w:asciiTheme="minorHAnsi" w:hAnsiTheme="minorHAnsi" w:cstheme="minorHAnsi"/>
          <w:color w:val="auto"/>
          <w:vertAlign w:val="superscript"/>
          <w:lang w:eastAsia="zh-TW"/>
        </w:rPr>
        <w:t>+</w:t>
      </w:r>
      <w:r w:rsidRPr="006A3C91">
        <w:rPr>
          <w:rFonts w:asciiTheme="minorHAnsi" w:hAnsiTheme="minorHAnsi" w:cstheme="minorHAnsi"/>
          <w:color w:val="auto"/>
          <w:lang w:eastAsia="zh-TW"/>
        </w:rPr>
        <w:t xml:space="preserve"> T cells.</w:t>
      </w:r>
      <w:r w:rsidR="006A3C91" w:rsidRPr="006A3C91">
        <w:rPr>
          <w:rFonts w:asciiTheme="minorHAnsi" w:hAnsiTheme="minorHAnsi" w:cstheme="minorHAnsi"/>
          <w:color w:val="auto"/>
          <w:lang w:eastAsia="zh-TW"/>
        </w:rPr>
        <w:t xml:space="preserve"> </w:t>
      </w:r>
      <w:proofErr w:type="gramStart"/>
      <w:r w:rsidRPr="006A3C91">
        <w:rPr>
          <w:rFonts w:asciiTheme="minorHAnsi" w:hAnsiTheme="minorHAnsi" w:cstheme="minorHAnsi"/>
          <w:color w:val="auto"/>
          <w:lang w:eastAsia="zh-TW"/>
        </w:rPr>
        <w:t>Both of these</w:t>
      </w:r>
      <w:proofErr w:type="gramEnd"/>
      <w:r w:rsidRPr="006A3C91">
        <w:rPr>
          <w:rFonts w:asciiTheme="minorHAnsi" w:hAnsiTheme="minorHAnsi" w:cstheme="minorHAnsi"/>
          <w:color w:val="auto"/>
          <w:lang w:eastAsia="zh-TW"/>
        </w:rPr>
        <w:t xml:space="preserve"> populations can be further divided into naive, effector and memory subsets based on CD62L and CD44 staining.</w:t>
      </w:r>
      <w:r w:rsidR="006A3C91" w:rsidRPr="006A3C91">
        <w:rPr>
          <w:rFonts w:asciiTheme="minorHAnsi" w:hAnsiTheme="minorHAnsi" w:cstheme="minorHAnsi"/>
          <w:color w:val="auto"/>
          <w:lang w:eastAsia="zh-TW"/>
        </w:rPr>
        <w:t xml:space="preserve"> </w:t>
      </w:r>
      <w:r w:rsidRPr="006A3C91">
        <w:rPr>
          <w:rFonts w:asciiTheme="minorHAnsi" w:hAnsiTheme="minorHAnsi" w:cstheme="minorHAnsi"/>
          <w:color w:val="auto"/>
          <w:lang w:eastAsia="zh-TW"/>
        </w:rPr>
        <w:t xml:space="preserve">The detailed gating strategy is shown in </w:t>
      </w:r>
      <w:r w:rsidR="006A3C91" w:rsidRPr="006A3C91">
        <w:rPr>
          <w:rFonts w:asciiTheme="minorHAnsi" w:hAnsiTheme="minorHAnsi" w:cstheme="minorHAnsi"/>
          <w:b/>
          <w:color w:val="auto"/>
          <w:lang w:eastAsia="zh-TW"/>
        </w:rPr>
        <w:t>Figure 1</w:t>
      </w:r>
      <w:r w:rsidRPr="006A3C91">
        <w:rPr>
          <w:rFonts w:asciiTheme="minorHAnsi" w:hAnsiTheme="minorHAnsi" w:cstheme="minorHAnsi"/>
          <w:color w:val="auto"/>
          <w:lang w:eastAsia="zh-TW"/>
        </w:rPr>
        <w:t>.</w:t>
      </w:r>
    </w:p>
    <w:p w14:paraId="3DA9B618" w14:textId="3D399272" w:rsidR="00C426E0" w:rsidRPr="006A3C91" w:rsidRDefault="00C426E0" w:rsidP="001B1519">
      <w:pPr>
        <w:rPr>
          <w:rFonts w:asciiTheme="minorHAnsi" w:hAnsiTheme="minorHAnsi" w:cstheme="minorHAnsi"/>
          <w:color w:val="auto"/>
          <w:lang w:eastAsia="zh-TW"/>
        </w:rPr>
      </w:pPr>
    </w:p>
    <w:p w14:paraId="64B3EDB6" w14:textId="210D6031" w:rsidR="00C426E0" w:rsidRPr="006A3C91" w:rsidRDefault="00C426E0" w:rsidP="001B1519">
      <w:pPr>
        <w:rPr>
          <w:rFonts w:asciiTheme="minorHAnsi" w:hAnsiTheme="minorHAnsi" w:cstheme="minorHAnsi"/>
          <w:b/>
          <w:bCs/>
          <w:color w:val="auto"/>
          <w:lang w:eastAsia="zh-TW"/>
        </w:rPr>
      </w:pPr>
      <w:r w:rsidRPr="006A3C91">
        <w:rPr>
          <w:rFonts w:asciiTheme="minorHAnsi" w:hAnsiTheme="minorHAnsi" w:cstheme="minorHAnsi"/>
          <w:b/>
          <w:bCs/>
          <w:color w:val="auto"/>
          <w:lang w:eastAsia="zh-TW"/>
        </w:rPr>
        <w:t>Quantification of mitochondria mass in different T cell subsets</w:t>
      </w:r>
    </w:p>
    <w:p w14:paraId="192FE91B" w14:textId="44DD91B1" w:rsidR="00C426E0" w:rsidRPr="006A3C91" w:rsidRDefault="00C426E0" w:rsidP="001B1519">
      <w:pPr>
        <w:rPr>
          <w:rFonts w:asciiTheme="minorHAnsi" w:hAnsiTheme="minorHAnsi" w:cstheme="minorHAnsi"/>
          <w:color w:val="auto"/>
          <w:lang w:eastAsia="zh-TW"/>
        </w:rPr>
      </w:pPr>
    </w:p>
    <w:p w14:paraId="032B00C8" w14:textId="28CE82BC" w:rsidR="00C426E0" w:rsidRPr="006A3C91" w:rsidRDefault="00C426E0" w:rsidP="001B1519">
      <w:pPr>
        <w:rPr>
          <w:rFonts w:asciiTheme="minorHAnsi" w:hAnsiTheme="minorHAnsi" w:cstheme="minorHAnsi"/>
          <w:color w:val="auto"/>
          <w:lang w:eastAsia="zh-TW"/>
        </w:rPr>
      </w:pPr>
      <w:r w:rsidRPr="006A3C91">
        <w:rPr>
          <w:rFonts w:asciiTheme="minorHAnsi" w:hAnsiTheme="minorHAnsi" w:cstheme="minorHAnsi"/>
          <w:color w:val="auto"/>
          <w:lang w:eastAsia="zh-TW"/>
        </w:rPr>
        <w:t>Mitochondria-specific dyes were used to measure the amounts of mitochondria in T cell populations. We found that the mitochondrial contents were the lowest in DN1, peaked at DN2-DN3, and then slightly decreased in DN4 and DP thymocytes and were even lower in CD4 and CD8 SP thymocytes (</w:t>
      </w:r>
      <w:r w:rsidR="006A3C91" w:rsidRPr="006A3C91">
        <w:rPr>
          <w:rFonts w:asciiTheme="minorHAnsi" w:hAnsiTheme="minorHAnsi" w:cstheme="minorHAnsi"/>
          <w:b/>
          <w:color w:val="auto"/>
          <w:lang w:eastAsia="zh-TW"/>
        </w:rPr>
        <w:t>Figure 2A</w:t>
      </w:r>
      <w:r w:rsidRPr="006A3C91">
        <w:rPr>
          <w:rFonts w:asciiTheme="minorHAnsi" w:hAnsiTheme="minorHAnsi" w:cstheme="minorHAnsi"/>
          <w:color w:val="auto"/>
          <w:lang w:eastAsia="zh-TW"/>
        </w:rPr>
        <w:t xml:space="preserve">). However, CD4 or CD8 SP thymocytes had higher </w:t>
      </w:r>
      <w:r w:rsidR="00410BEA" w:rsidRPr="006A3C91">
        <w:rPr>
          <w:rFonts w:asciiTheme="minorHAnsi" w:hAnsiTheme="minorHAnsi" w:cstheme="minorHAnsi"/>
          <w:color w:val="auto"/>
          <w:lang w:eastAsia="zh-TW"/>
        </w:rPr>
        <w:t>mitochondria staining</w:t>
      </w:r>
      <w:r w:rsidRPr="006A3C91">
        <w:rPr>
          <w:rFonts w:asciiTheme="minorHAnsi" w:hAnsiTheme="minorHAnsi" w:cstheme="minorHAnsi"/>
          <w:color w:val="auto"/>
          <w:lang w:eastAsia="zh-TW"/>
        </w:rPr>
        <w:t xml:space="preserve"> MFI than splenic CD4 or CD8 T cells (</w:t>
      </w:r>
      <w:r w:rsidR="006A3C91" w:rsidRPr="006A3C91">
        <w:rPr>
          <w:rFonts w:asciiTheme="minorHAnsi" w:hAnsiTheme="minorHAnsi" w:cstheme="minorHAnsi"/>
          <w:b/>
          <w:color w:val="auto"/>
          <w:lang w:eastAsia="zh-TW"/>
        </w:rPr>
        <w:t>Figure 2B</w:t>
      </w:r>
      <w:r w:rsidRPr="006A3C91">
        <w:rPr>
          <w:rFonts w:asciiTheme="minorHAnsi" w:hAnsiTheme="minorHAnsi" w:cstheme="minorHAnsi"/>
          <w:color w:val="auto"/>
          <w:lang w:eastAsia="zh-TW"/>
        </w:rPr>
        <w:t xml:space="preserve">). These observations suggest that mitochondrial content fluctuates during T cell development with immature thymocytes containing more mitochondria than their mature counterparts do, and the naive T cells that recirculate in oxygen-rich blood </w:t>
      </w:r>
      <w:r w:rsidR="00A96D71" w:rsidRPr="006A3C91">
        <w:rPr>
          <w:rFonts w:asciiTheme="minorHAnsi" w:hAnsiTheme="minorHAnsi" w:cstheme="minorHAnsi"/>
          <w:color w:val="auto"/>
          <w:lang w:eastAsia="zh-TW"/>
        </w:rPr>
        <w:t>hav</w:t>
      </w:r>
      <w:r w:rsidR="00A96D71">
        <w:rPr>
          <w:rFonts w:asciiTheme="minorHAnsi" w:hAnsiTheme="minorHAnsi" w:cstheme="minorHAnsi"/>
          <w:color w:val="auto"/>
          <w:lang w:eastAsia="zh-TW"/>
        </w:rPr>
        <w:t>e</w:t>
      </w:r>
      <w:r w:rsidR="00A96D71" w:rsidRPr="006A3C91">
        <w:rPr>
          <w:rFonts w:asciiTheme="minorHAnsi" w:hAnsiTheme="minorHAnsi" w:cstheme="minorHAnsi"/>
          <w:color w:val="auto"/>
          <w:lang w:eastAsia="zh-TW"/>
        </w:rPr>
        <w:t xml:space="preserve"> </w:t>
      </w:r>
      <w:r w:rsidR="00997DA2" w:rsidRPr="006A3C91">
        <w:rPr>
          <w:rFonts w:asciiTheme="minorHAnsi" w:hAnsiTheme="minorHAnsi" w:cstheme="minorHAnsi"/>
          <w:color w:val="auto"/>
          <w:lang w:eastAsia="zh-TW"/>
        </w:rPr>
        <w:t>even lower</w:t>
      </w:r>
      <w:r w:rsidRPr="006A3C91">
        <w:rPr>
          <w:rFonts w:asciiTheme="minorHAnsi" w:hAnsiTheme="minorHAnsi" w:cstheme="minorHAnsi"/>
          <w:color w:val="auto"/>
          <w:lang w:eastAsia="zh-TW"/>
        </w:rPr>
        <w:t xml:space="preserve"> mitochondrial mass. Interestingly, this reduction of mitochondrial contents was more prominent in the CD8 than the CD4 T lineage (</w:t>
      </w:r>
      <w:r w:rsidR="006A3C91" w:rsidRPr="006A3C91">
        <w:rPr>
          <w:rFonts w:asciiTheme="minorHAnsi" w:hAnsiTheme="minorHAnsi" w:cstheme="minorHAnsi"/>
          <w:b/>
          <w:color w:val="auto"/>
          <w:lang w:eastAsia="zh-TW"/>
        </w:rPr>
        <w:t>Figure 2B</w:t>
      </w:r>
      <w:r w:rsidRPr="006A3C91">
        <w:rPr>
          <w:rFonts w:asciiTheme="minorHAnsi" w:hAnsiTheme="minorHAnsi" w:cstheme="minorHAnsi"/>
          <w:color w:val="auto"/>
          <w:lang w:eastAsia="zh-TW"/>
        </w:rPr>
        <w:t>), and T cell activation further decreased it. Among activated T cells, CD4</w:t>
      </w:r>
      <w:r w:rsidRPr="006A3C91">
        <w:rPr>
          <w:rFonts w:asciiTheme="minorHAnsi" w:hAnsiTheme="minorHAnsi" w:cstheme="minorHAnsi"/>
          <w:color w:val="auto"/>
          <w:vertAlign w:val="superscript"/>
          <w:lang w:eastAsia="zh-TW"/>
        </w:rPr>
        <w:t>+</w:t>
      </w:r>
      <w:r w:rsidRPr="006A3C91">
        <w:rPr>
          <w:rFonts w:asciiTheme="minorHAnsi" w:hAnsiTheme="minorHAnsi" w:cstheme="minorHAnsi"/>
          <w:color w:val="auto"/>
          <w:lang w:eastAsia="zh-TW"/>
        </w:rPr>
        <w:t xml:space="preserve"> memory T cells had slightly more mitochondria compared to effectors</w:t>
      </w:r>
      <w:r w:rsidR="00A96D71">
        <w:rPr>
          <w:rFonts w:asciiTheme="minorHAnsi" w:hAnsiTheme="minorHAnsi" w:cstheme="minorHAnsi"/>
          <w:color w:val="auto"/>
          <w:lang w:eastAsia="zh-TW"/>
        </w:rPr>
        <w:t>;</w:t>
      </w:r>
      <w:r w:rsidR="00A96D71" w:rsidRPr="006A3C91">
        <w:rPr>
          <w:rFonts w:asciiTheme="minorHAnsi" w:hAnsiTheme="minorHAnsi" w:cstheme="minorHAnsi"/>
          <w:color w:val="auto"/>
          <w:lang w:eastAsia="zh-TW"/>
        </w:rPr>
        <w:t xml:space="preserve"> </w:t>
      </w:r>
      <w:r w:rsidR="00997DA2" w:rsidRPr="006A3C91">
        <w:rPr>
          <w:rFonts w:asciiTheme="minorHAnsi" w:hAnsiTheme="minorHAnsi" w:cstheme="minorHAnsi"/>
          <w:color w:val="auto"/>
          <w:lang w:eastAsia="zh-TW"/>
        </w:rPr>
        <w:t xml:space="preserve">however, </w:t>
      </w:r>
      <w:r w:rsidR="00514C51" w:rsidRPr="006A3C91">
        <w:rPr>
          <w:rFonts w:asciiTheme="minorHAnsi" w:hAnsiTheme="minorHAnsi" w:cstheme="minorHAnsi"/>
          <w:color w:val="auto"/>
          <w:lang w:eastAsia="zh-TW"/>
        </w:rPr>
        <w:t>the opposite was the case for CD8</w:t>
      </w:r>
      <w:r w:rsidR="00514C51" w:rsidRPr="006A3C91">
        <w:rPr>
          <w:rFonts w:asciiTheme="minorHAnsi" w:hAnsiTheme="minorHAnsi" w:cstheme="minorHAnsi"/>
          <w:color w:val="auto"/>
          <w:vertAlign w:val="superscript"/>
          <w:lang w:eastAsia="zh-TW"/>
        </w:rPr>
        <w:t>+</w:t>
      </w:r>
      <w:r w:rsidR="00514C51" w:rsidRPr="006A3C91">
        <w:rPr>
          <w:rFonts w:asciiTheme="minorHAnsi" w:hAnsiTheme="minorHAnsi" w:cstheme="minorHAnsi"/>
          <w:color w:val="auto"/>
          <w:lang w:eastAsia="zh-TW"/>
        </w:rPr>
        <w:t xml:space="preserve"> T cells:</w:t>
      </w:r>
      <w:r w:rsidRPr="006A3C91">
        <w:rPr>
          <w:rFonts w:asciiTheme="minorHAnsi" w:hAnsiTheme="minorHAnsi" w:cstheme="minorHAnsi"/>
          <w:color w:val="auto"/>
          <w:lang w:eastAsia="zh-TW"/>
        </w:rPr>
        <w:t xml:space="preserve"> CD8</w:t>
      </w:r>
      <w:r w:rsidRPr="006A3C91">
        <w:rPr>
          <w:rFonts w:asciiTheme="minorHAnsi" w:hAnsiTheme="minorHAnsi" w:cstheme="minorHAnsi"/>
          <w:color w:val="auto"/>
          <w:vertAlign w:val="superscript"/>
          <w:lang w:eastAsia="zh-TW"/>
        </w:rPr>
        <w:t>+</w:t>
      </w:r>
      <w:r w:rsidRPr="006A3C91">
        <w:rPr>
          <w:rFonts w:asciiTheme="minorHAnsi" w:hAnsiTheme="minorHAnsi" w:cstheme="minorHAnsi"/>
          <w:color w:val="auto"/>
          <w:lang w:eastAsia="zh-TW"/>
        </w:rPr>
        <w:t xml:space="preserve"> </w:t>
      </w:r>
      <w:r w:rsidR="00DF70C2" w:rsidRPr="006A3C91">
        <w:rPr>
          <w:rFonts w:asciiTheme="minorHAnsi" w:hAnsiTheme="minorHAnsi" w:cstheme="minorHAnsi"/>
          <w:color w:val="auto"/>
          <w:lang w:eastAsia="zh-TW"/>
        </w:rPr>
        <w:t>memory T cells had the lowest mitochondrial mass among all T cell subsets (</w:t>
      </w:r>
      <w:r w:rsidR="006A3C91" w:rsidRPr="006A3C91">
        <w:rPr>
          <w:rFonts w:asciiTheme="minorHAnsi" w:hAnsiTheme="minorHAnsi" w:cstheme="minorHAnsi"/>
          <w:b/>
          <w:color w:val="auto"/>
          <w:lang w:eastAsia="zh-TW"/>
        </w:rPr>
        <w:t>Figure 2B</w:t>
      </w:r>
      <w:r w:rsidR="00DF70C2" w:rsidRPr="006A3C91">
        <w:rPr>
          <w:rFonts w:asciiTheme="minorHAnsi" w:hAnsiTheme="minorHAnsi" w:cstheme="minorHAnsi"/>
          <w:color w:val="auto"/>
          <w:lang w:eastAsia="zh-TW"/>
        </w:rPr>
        <w:t>).</w:t>
      </w:r>
    </w:p>
    <w:p w14:paraId="234990E1" w14:textId="7C463F80" w:rsidR="00DF70C2" w:rsidRPr="006A3C91" w:rsidRDefault="00DF70C2" w:rsidP="001B1519">
      <w:pPr>
        <w:rPr>
          <w:rFonts w:asciiTheme="minorHAnsi" w:hAnsiTheme="minorHAnsi" w:cstheme="minorHAnsi"/>
          <w:color w:val="auto"/>
          <w:lang w:eastAsia="zh-TW"/>
        </w:rPr>
      </w:pPr>
    </w:p>
    <w:p w14:paraId="2DFF1899" w14:textId="49332FBA" w:rsidR="00DF70C2" w:rsidRPr="006A3C91" w:rsidRDefault="00DF70C2" w:rsidP="001B1519">
      <w:pPr>
        <w:rPr>
          <w:rFonts w:asciiTheme="minorHAnsi" w:hAnsiTheme="minorHAnsi" w:cstheme="minorHAnsi"/>
          <w:b/>
          <w:bCs/>
          <w:color w:val="auto"/>
          <w:lang w:eastAsia="zh-TW"/>
        </w:rPr>
      </w:pPr>
      <w:r w:rsidRPr="006A3C91">
        <w:rPr>
          <w:rFonts w:asciiTheme="minorHAnsi" w:hAnsiTheme="minorHAnsi" w:cstheme="minorHAnsi"/>
          <w:b/>
          <w:bCs/>
          <w:color w:val="auto"/>
          <w:lang w:eastAsia="zh-TW"/>
        </w:rPr>
        <w:t>Lysosomal content measurement in various subpopulations of T cells</w:t>
      </w:r>
    </w:p>
    <w:p w14:paraId="4BBADE9E" w14:textId="5618FDB2" w:rsidR="00DF70C2" w:rsidRPr="006A3C91" w:rsidRDefault="00DF70C2" w:rsidP="001B1519">
      <w:pPr>
        <w:rPr>
          <w:rFonts w:asciiTheme="minorHAnsi" w:hAnsiTheme="minorHAnsi" w:cstheme="minorHAnsi"/>
          <w:b/>
          <w:bCs/>
          <w:color w:val="auto"/>
          <w:lang w:eastAsia="zh-TW"/>
        </w:rPr>
      </w:pPr>
    </w:p>
    <w:p w14:paraId="17C96730" w14:textId="436E7CDA" w:rsidR="00DF70C2" w:rsidRPr="006A3C91" w:rsidRDefault="00DF70C2" w:rsidP="001B1519">
      <w:pPr>
        <w:rPr>
          <w:rFonts w:asciiTheme="minorHAnsi" w:hAnsiTheme="minorHAnsi" w:cstheme="minorHAnsi"/>
          <w:color w:val="auto"/>
          <w:lang w:eastAsia="zh-TW"/>
        </w:rPr>
      </w:pPr>
      <w:r w:rsidRPr="006A3C91">
        <w:rPr>
          <w:rFonts w:asciiTheme="minorHAnsi" w:hAnsiTheme="minorHAnsi" w:cstheme="minorHAnsi"/>
          <w:color w:val="auto"/>
          <w:lang w:eastAsia="zh-TW"/>
        </w:rPr>
        <w:t>Using lysosome-specific dye, we observed relatively low, but detectable, lysosomal contents in all T cell populations, with more prominent presence of lysosomes in DN1 thymocytes (</w:t>
      </w:r>
      <w:r w:rsidR="006A3C91" w:rsidRPr="006A3C91">
        <w:rPr>
          <w:rFonts w:asciiTheme="minorHAnsi" w:hAnsiTheme="minorHAnsi" w:cstheme="minorHAnsi"/>
          <w:b/>
          <w:color w:val="auto"/>
          <w:lang w:eastAsia="zh-TW"/>
        </w:rPr>
        <w:t xml:space="preserve">Figure </w:t>
      </w:r>
      <w:r w:rsidR="006A3C91" w:rsidRPr="006A3C91">
        <w:rPr>
          <w:rFonts w:asciiTheme="minorHAnsi" w:hAnsiTheme="minorHAnsi" w:cstheme="minorHAnsi"/>
          <w:b/>
          <w:color w:val="auto"/>
          <w:lang w:eastAsia="zh-TW"/>
        </w:rPr>
        <w:lastRenderedPageBreak/>
        <w:t>3A</w:t>
      </w:r>
      <w:r w:rsidRPr="006A3C91">
        <w:rPr>
          <w:rFonts w:asciiTheme="minorHAnsi" w:hAnsiTheme="minorHAnsi" w:cstheme="minorHAnsi"/>
          <w:color w:val="auto"/>
          <w:lang w:eastAsia="zh-TW"/>
        </w:rPr>
        <w:t>). No significant difference w</w:t>
      </w:r>
      <w:r w:rsidR="008453AA" w:rsidRPr="006A3C91">
        <w:rPr>
          <w:rFonts w:asciiTheme="minorHAnsi" w:hAnsiTheme="minorHAnsi" w:cstheme="minorHAnsi"/>
          <w:color w:val="auto"/>
          <w:lang w:eastAsia="zh-TW"/>
        </w:rPr>
        <w:t>as</w:t>
      </w:r>
      <w:r w:rsidRPr="006A3C91">
        <w:rPr>
          <w:rFonts w:asciiTheme="minorHAnsi" w:hAnsiTheme="minorHAnsi" w:cstheme="minorHAnsi"/>
          <w:color w:val="auto"/>
          <w:lang w:eastAsia="zh-TW"/>
        </w:rPr>
        <w:t xml:space="preserve"> found among the thymocyte subsets from DN1 onward. In the periphery, </w:t>
      </w:r>
      <w:r w:rsidR="00A96D71">
        <w:rPr>
          <w:rFonts w:asciiTheme="minorHAnsi" w:hAnsiTheme="minorHAnsi" w:cstheme="minorHAnsi"/>
          <w:color w:val="auto"/>
          <w:lang w:eastAsia="zh-TW"/>
        </w:rPr>
        <w:t xml:space="preserve">a </w:t>
      </w:r>
      <w:r w:rsidR="00514C51" w:rsidRPr="006A3C91">
        <w:rPr>
          <w:rFonts w:asciiTheme="minorHAnsi" w:hAnsiTheme="minorHAnsi" w:cstheme="minorHAnsi"/>
          <w:color w:val="auto"/>
          <w:lang w:eastAsia="zh-TW"/>
        </w:rPr>
        <w:t xml:space="preserve">relatively high </w:t>
      </w:r>
      <w:r w:rsidRPr="006A3C91">
        <w:rPr>
          <w:rFonts w:asciiTheme="minorHAnsi" w:hAnsiTheme="minorHAnsi" w:cstheme="minorHAnsi"/>
          <w:color w:val="auto"/>
          <w:lang w:eastAsia="zh-TW"/>
        </w:rPr>
        <w:t>number of lysosomes was found in memory and effector CD8</w:t>
      </w:r>
      <w:r w:rsidRPr="006A3C91">
        <w:rPr>
          <w:rFonts w:asciiTheme="minorHAnsi" w:hAnsiTheme="minorHAnsi" w:cstheme="minorHAnsi"/>
          <w:color w:val="auto"/>
          <w:vertAlign w:val="superscript"/>
          <w:lang w:eastAsia="zh-TW"/>
        </w:rPr>
        <w:t>+</w:t>
      </w:r>
      <w:r w:rsidRPr="006A3C91">
        <w:rPr>
          <w:rFonts w:asciiTheme="minorHAnsi" w:hAnsiTheme="minorHAnsi" w:cstheme="minorHAnsi"/>
          <w:color w:val="auto"/>
          <w:lang w:eastAsia="zh-TW"/>
        </w:rPr>
        <w:t xml:space="preserve"> T cells. This phenomenon is in line with previous studies showing that activated CD8</w:t>
      </w:r>
      <w:r w:rsidRPr="006A3C91">
        <w:rPr>
          <w:rFonts w:asciiTheme="minorHAnsi" w:hAnsiTheme="minorHAnsi" w:cstheme="minorHAnsi"/>
          <w:color w:val="auto"/>
          <w:vertAlign w:val="superscript"/>
          <w:lang w:eastAsia="zh-TW"/>
        </w:rPr>
        <w:t>+</w:t>
      </w:r>
      <w:r w:rsidRPr="006A3C91">
        <w:rPr>
          <w:rFonts w:asciiTheme="minorHAnsi" w:hAnsiTheme="minorHAnsi" w:cstheme="minorHAnsi"/>
          <w:color w:val="auto"/>
          <w:lang w:eastAsia="zh-TW"/>
        </w:rPr>
        <w:t xml:space="preserve"> T cells increased their expression of lysosomal-associated membrane protein 1 (LAMP-1)</w:t>
      </w:r>
      <w:r w:rsidR="00120D53" w:rsidRPr="006A3C91">
        <w:rPr>
          <w:rFonts w:asciiTheme="minorHAnsi" w:hAnsiTheme="minorHAnsi" w:cstheme="minorHAnsi"/>
          <w:color w:val="auto"/>
          <w:lang w:eastAsia="zh-TW"/>
        </w:rPr>
        <w:fldChar w:fldCharType="begin">
          <w:fldData xml:space="preserve">PEVuZE5vdGU+PENpdGU+PEF1dGhvcj5DdXJ0c2luZ2VyPC9BdXRob3I+PFllYXI+MjAwNTwvWWVh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</w:fldData>
        </w:fldChar>
      </w:r>
      <w:r w:rsidR="00FC4049" w:rsidRPr="006A3C91">
        <w:rPr>
          <w:rFonts w:asciiTheme="minorHAnsi" w:hAnsiTheme="minorHAnsi" w:cstheme="minorHAnsi"/>
          <w:color w:val="auto"/>
          <w:lang w:eastAsia="zh-TW"/>
        </w:rPr>
        <w:instrText xml:space="preserve"> ADDIN EN.CITE </w:instrText>
      </w:r>
      <w:r w:rsidR="00FC4049" w:rsidRPr="006A3C91">
        <w:rPr>
          <w:rFonts w:asciiTheme="minorHAnsi" w:hAnsiTheme="minorHAnsi" w:cstheme="minorHAnsi"/>
          <w:color w:val="auto"/>
          <w:lang w:eastAsia="zh-TW"/>
        </w:rPr>
        <w:fldChar w:fldCharType="begin">
          <w:fldData xml:space="preserve">PEVuZE5vdGU+PENpdGU+PEF1dGhvcj5DdXJ0c2luZ2VyPC9BdXRob3I+PFllYXI+MjAwNTwvWWVh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</w:fldData>
        </w:fldChar>
      </w:r>
      <w:r w:rsidR="00FC4049" w:rsidRPr="006A3C91">
        <w:rPr>
          <w:rFonts w:asciiTheme="minorHAnsi" w:hAnsiTheme="minorHAnsi" w:cstheme="minorHAnsi"/>
          <w:color w:val="auto"/>
          <w:lang w:eastAsia="zh-TW"/>
        </w:rPr>
        <w:instrText xml:space="preserve"> ADDIN EN.CITE.DATA </w:instrText>
      </w:r>
      <w:r w:rsidR="00FC4049" w:rsidRPr="006A3C91">
        <w:rPr>
          <w:rFonts w:asciiTheme="minorHAnsi" w:hAnsiTheme="minorHAnsi" w:cstheme="minorHAnsi"/>
          <w:color w:val="auto"/>
          <w:lang w:eastAsia="zh-TW"/>
        </w:rPr>
      </w:r>
      <w:r w:rsidR="00FC4049" w:rsidRPr="006A3C91">
        <w:rPr>
          <w:rFonts w:asciiTheme="minorHAnsi" w:hAnsiTheme="minorHAnsi" w:cstheme="minorHAnsi"/>
          <w:color w:val="auto"/>
          <w:lang w:eastAsia="zh-TW"/>
        </w:rPr>
        <w:fldChar w:fldCharType="end"/>
      </w:r>
      <w:r w:rsidR="00120D53" w:rsidRPr="006A3C91">
        <w:rPr>
          <w:rFonts w:asciiTheme="minorHAnsi" w:hAnsiTheme="minorHAnsi" w:cstheme="minorHAnsi"/>
          <w:color w:val="auto"/>
          <w:lang w:eastAsia="zh-TW"/>
        </w:rPr>
      </w:r>
      <w:r w:rsidR="00120D53" w:rsidRPr="006A3C91">
        <w:rPr>
          <w:rFonts w:asciiTheme="minorHAnsi" w:hAnsiTheme="minorHAnsi" w:cstheme="minorHAnsi"/>
          <w:color w:val="auto"/>
          <w:lang w:eastAsia="zh-TW"/>
        </w:rPr>
        <w:fldChar w:fldCharType="separate"/>
      </w:r>
      <w:r w:rsidR="00FC4049" w:rsidRPr="006A3C91">
        <w:rPr>
          <w:rFonts w:asciiTheme="minorHAnsi" w:hAnsiTheme="minorHAnsi" w:cstheme="minorHAnsi"/>
          <w:noProof/>
          <w:color w:val="auto"/>
          <w:vertAlign w:val="superscript"/>
          <w:lang w:eastAsia="zh-TW"/>
        </w:rPr>
        <w:t>21,22</w:t>
      </w:r>
      <w:r w:rsidR="00120D53" w:rsidRPr="006A3C91">
        <w:rPr>
          <w:rFonts w:asciiTheme="minorHAnsi" w:hAnsiTheme="minorHAnsi" w:cstheme="minorHAnsi"/>
          <w:color w:val="auto"/>
          <w:lang w:eastAsia="zh-TW"/>
        </w:rPr>
        <w:fldChar w:fldCharType="end"/>
      </w:r>
      <w:r w:rsidR="00FC0A5A" w:rsidRPr="006A3C91">
        <w:rPr>
          <w:rFonts w:asciiTheme="minorHAnsi" w:hAnsiTheme="minorHAnsi" w:cstheme="minorHAnsi"/>
          <w:color w:val="auto"/>
          <w:lang w:eastAsia="zh-TW"/>
        </w:rPr>
        <w:t>, reflecting their possession of lysosomal-cytotoxic granules (</w:t>
      </w:r>
      <w:r w:rsidR="006A3C91" w:rsidRPr="006A3C91">
        <w:rPr>
          <w:rFonts w:asciiTheme="minorHAnsi" w:hAnsiTheme="minorHAnsi" w:cstheme="minorHAnsi"/>
          <w:b/>
          <w:color w:val="auto"/>
          <w:lang w:eastAsia="zh-TW"/>
        </w:rPr>
        <w:t>Figure 3B</w:t>
      </w:r>
      <w:r w:rsidR="00FC0A5A" w:rsidRPr="006A3C91">
        <w:rPr>
          <w:rFonts w:asciiTheme="minorHAnsi" w:hAnsiTheme="minorHAnsi" w:cstheme="minorHAnsi"/>
          <w:color w:val="auto"/>
          <w:lang w:eastAsia="zh-TW"/>
        </w:rPr>
        <w:t>)</w:t>
      </w:r>
    </w:p>
    <w:p w14:paraId="78CEADBD" w14:textId="1B5BD348" w:rsidR="00FC0A5A" w:rsidRPr="006A3C91" w:rsidRDefault="00FC0A5A" w:rsidP="001B1519">
      <w:pPr>
        <w:rPr>
          <w:rFonts w:asciiTheme="minorHAnsi" w:hAnsiTheme="minorHAnsi" w:cstheme="minorHAnsi"/>
          <w:color w:val="auto"/>
          <w:lang w:eastAsia="zh-TW"/>
        </w:rPr>
      </w:pPr>
    </w:p>
    <w:p w14:paraId="3C9083F6" w14:textId="6613787F" w:rsidR="00B32616" w:rsidRPr="006A3C91" w:rsidRDefault="006A3C91" w:rsidP="001B1519">
      <w:pPr>
        <w:rPr>
          <w:rFonts w:asciiTheme="minorHAnsi" w:hAnsiTheme="minorHAnsi" w:cstheme="minorHAnsi"/>
          <w:bCs/>
          <w:color w:val="auto"/>
        </w:rPr>
      </w:pPr>
      <w:r w:rsidRPr="006A3C91">
        <w:rPr>
          <w:rFonts w:asciiTheme="minorHAnsi" w:hAnsiTheme="minorHAnsi" w:cstheme="minorHAnsi"/>
          <w:b/>
          <w:color w:val="auto"/>
        </w:rPr>
        <w:t>FIGURE</w:t>
      </w:r>
      <w:r w:rsidR="00B32616" w:rsidRPr="006A3C91">
        <w:rPr>
          <w:rFonts w:asciiTheme="minorHAnsi" w:hAnsiTheme="minorHAnsi" w:cstheme="minorHAnsi"/>
          <w:b/>
          <w:color w:val="auto"/>
        </w:rPr>
        <w:t xml:space="preserve"> </w:t>
      </w:r>
      <w:r w:rsidR="0013621E" w:rsidRPr="006A3C91">
        <w:rPr>
          <w:rFonts w:asciiTheme="minorHAnsi" w:hAnsiTheme="minorHAnsi" w:cstheme="minorHAnsi"/>
          <w:b/>
          <w:color w:val="auto"/>
        </w:rPr>
        <w:t xml:space="preserve">AND TABLE </w:t>
      </w:r>
      <w:r w:rsidR="00B32616" w:rsidRPr="006A3C91">
        <w:rPr>
          <w:rFonts w:asciiTheme="minorHAnsi" w:hAnsiTheme="minorHAnsi" w:cstheme="minorHAnsi"/>
          <w:b/>
          <w:color w:val="auto"/>
        </w:rPr>
        <w:t>LEGENDS</w:t>
      </w:r>
    </w:p>
    <w:p w14:paraId="3DB8077D" w14:textId="76E2FA39" w:rsidR="00D43541" w:rsidRPr="006A3C91" w:rsidRDefault="00D43541" w:rsidP="007A4DD6">
      <w:pPr>
        <w:rPr>
          <w:rFonts w:asciiTheme="minorHAnsi" w:hAnsiTheme="minorHAnsi" w:cstheme="minorHAnsi"/>
          <w:color w:val="auto"/>
        </w:rPr>
      </w:pPr>
    </w:p>
    <w:p w14:paraId="75182EC3" w14:textId="39243FD5" w:rsidR="00B32616" w:rsidRPr="006A3C91" w:rsidRDefault="006A3C91" w:rsidP="001B1519">
      <w:pPr>
        <w:rPr>
          <w:rFonts w:asciiTheme="minorHAnsi" w:hAnsiTheme="minorHAnsi" w:cstheme="minorHAnsi"/>
          <w:color w:val="auto"/>
        </w:rPr>
      </w:pPr>
      <w:r w:rsidRPr="006A3C91">
        <w:rPr>
          <w:rFonts w:asciiTheme="minorHAnsi" w:hAnsiTheme="minorHAnsi" w:cstheme="minorHAnsi"/>
          <w:b/>
          <w:bCs/>
          <w:color w:val="auto"/>
        </w:rPr>
        <w:t>Figure 1</w:t>
      </w:r>
      <w:r w:rsidR="00D43541" w:rsidRPr="006A3C91">
        <w:rPr>
          <w:rFonts w:asciiTheme="minorHAnsi" w:hAnsiTheme="minorHAnsi" w:cstheme="minorHAnsi"/>
          <w:b/>
          <w:bCs/>
          <w:color w:val="auto"/>
        </w:rPr>
        <w:t xml:space="preserve">: Gating strategy of splenic lymphocytes and thymocytes. </w:t>
      </w:r>
      <w:r w:rsidR="00D43541" w:rsidRPr="006A3C91">
        <w:rPr>
          <w:rFonts w:asciiTheme="minorHAnsi" w:hAnsiTheme="minorHAnsi" w:cstheme="minorHAnsi"/>
          <w:color w:val="auto"/>
        </w:rPr>
        <w:t>Cells were pre-gated on FSC/SSC and PI</w:t>
      </w:r>
      <w:r w:rsidR="00D43541" w:rsidRPr="006A3C91">
        <w:rPr>
          <w:rFonts w:asciiTheme="minorHAnsi" w:hAnsiTheme="minorHAnsi" w:cstheme="minorHAnsi"/>
          <w:color w:val="auto"/>
          <w:vertAlign w:val="superscript"/>
        </w:rPr>
        <w:t>-</w:t>
      </w:r>
      <w:r w:rsidR="00D43541" w:rsidRPr="006A3C91">
        <w:rPr>
          <w:rFonts w:asciiTheme="minorHAnsi" w:hAnsiTheme="minorHAnsi" w:cstheme="minorHAnsi"/>
          <w:color w:val="auto"/>
        </w:rPr>
        <w:t xml:space="preserve"> to obtain live singlets. </w:t>
      </w:r>
      <w:bookmarkStart w:id="0" w:name="OLE_LINK50"/>
      <w:bookmarkStart w:id="1" w:name="OLE_LINK51"/>
      <w:bookmarkStart w:id="2" w:name="OLE_LINK52"/>
      <w:bookmarkStart w:id="3" w:name="OLE_LINK53"/>
      <w:r w:rsidR="00B44DBD" w:rsidRPr="006A3C91">
        <w:rPr>
          <w:rFonts w:asciiTheme="minorHAnsi" w:hAnsiTheme="minorHAnsi" w:cstheme="minorHAnsi"/>
          <w:b/>
          <w:bCs/>
          <w:color w:val="auto"/>
        </w:rPr>
        <w:t>(</w:t>
      </w:r>
      <w:r w:rsidR="00D43541" w:rsidRPr="006A3C91">
        <w:rPr>
          <w:rFonts w:asciiTheme="minorHAnsi" w:hAnsiTheme="minorHAnsi" w:cstheme="minorHAnsi"/>
          <w:b/>
          <w:bCs/>
          <w:color w:val="auto"/>
        </w:rPr>
        <w:t>A</w:t>
      </w:r>
      <w:r w:rsidR="00B44DBD" w:rsidRPr="006A3C91">
        <w:rPr>
          <w:rFonts w:asciiTheme="minorHAnsi" w:hAnsiTheme="minorHAnsi" w:cstheme="minorHAnsi"/>
          <w:b/>
          <w:bCs/>
          <w:color w:val="auto"/>
        </w:rPr>
        <w:t>)</w:t>
      </w:r>
      <w:bookmarkEnd w:id="0"/>
      <w:bookmarkEnd w:id="1"/>
      <w:bookmarkEnd w:id="2"/>
      <w:bookmarkEnd w:id="3"/>
      <w:r w:rsidR="00D43541" w:rsidRPr="006A3C91">
        <w:rPr>
          <w:rFonts w:asciiTheme="minorHAnsi" w:hAnsiTheme="minorHAnsi" w:cstheme="minorHAnsi"/>
          <w:color w:val="auto"/>
        </w:rPr>
        <w:t xml:space="preserve"> Total thymocytes from mice were stained with CD4, CD8, CD44</w:t>
      </w:r>
      <w:r w:rsidR="00A96D71">
        <w:rPr>
          <w:rFonts w:asciiTheme="minorHAnsi" w:hAnsiTheme="minorHAnsi" w:cstheme="minorHAnsi"/>
          <w:color w:val="auto"/>
        </w:rPr>
        <w:t>,</w:t>
      </w:r>
      <w:r w:rsidR="00D43541" w:rsidRPr="006A3C91">
        <w:rPr>
          <w:rFonts w:asciiTheme="minorHAnsi" w:hAnsiTheme="minorHAnsi" w:cstheme="minorHAnsi"/>
          <w:color w:val="auto"/>
        </w:rPr>
        <w:t xml:space="preserve"> and CD25. CD4 and CD8 express</w:t>
      </w:r>
      <w:r w:rsidR="00840EE9" w:rsidRPr="006A3C91">
        <w:rPr>
          <w:rFonts w:asciiTheme="minorHAnsi" w:hAnsiTheme="minorHAnsi" w:cstheme="minorHAnsi"/>
          <w:color w:val="auto"/>
        </w:rPr>
        <w:t xml:space="preserve">ions were used to distinguish </w:t>
      </w:r>
      <w:bookmarkStart w:id="4" w:name="OLE_LINK8"/>
      <w:bookmarkStart w:id="5" w:name="OLE_LINK9"/>
      <w:bookmarkStart w:id="6" w:name="OLE_LINK10"/>
      <w:bookmarkStart w:id="7" w:name="OLE_LINK11"/>
      <w:bookmarkStart w:id="8" w:name="OLE_LINK12"/>
      <w:r w:rsidR="00840EE9" w:rsidRPr="006A3C91">
        <w:rPr>
          <w:rFonts w:asciiTheme="minorHAnsi" w:hAnsiTheme="minorHAnsi" w:cstheme="minorHAnsi"/>
          <w:color w:val="auto"/>
        </w:rPr>
        <w:t>CD4</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CD8</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 xml:space="preserve"> SP</w:t>
      </w:r>
      <w:bookmarkEnd w:id="4"/>
      <w:bookmarkEnd w:id="5"/>
      <w:bookmarkEnd w:id="6"/>
      <w:bookmarkEnd w:id="7"/>
      <w:bookmarkEnd w:id="8"/>
      <w:r w:rsidR="00840EE9" w:rsidRPr="006A3C91">
        <w:rPr>
          <w:rFonts w:asciiTheme="minorHAnsi" w:hAnsiTheme="minorHAnsi" w:cstheme="minorHAnsi"/>
          <w:color w:val="auto"/>
        </w:rPr>
        <w:t>, CD4</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CD8</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 xml:space="preserve"> SP, CD4</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CD8</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 xml:space="preserve"> DP</w:t>
      </w:r>
      <w:r w:rsidR="00A96D71">
        <w:rPr>
          <w:rFonts w:asciiTheme="minorHAnsi" w:hAnsiTheme="minorHAnsi" w:cstheme="minorHAnsi"/>
          <w:color w:val="auto"/>
        </w:rPr>
        <w:t>,</w:t>
      </w:r>
      <w:r w:rsidR="00840EE9" w:rsidRPr="006A3C91">
        <w:rPr>
          <w:rFonts w:asciiTheme="minorHAnsi" w:hAnsiTheme="minorHAnsi" w:cstheme="minorHAnsi"/>
          <w:color w:val="auto"/>
        </w:rPr>
        <w:t xml:space="preserve"> and </w:t>
      </w:r>
      <w:bookmarkStart w:id="9" w:name="OLE_LINK13"/>
      <w:bookmarkStart w:id="10" w:name="OLE_LINK14"/>
      <w:bookmarkStart w:id="11" w:name="OLE_LINK15"/>
      <w:bookmarkStart w:id="12" w:name="OLE_LINK16"/>
      <w:bookmarkStart w:id="13" w:name="OLE_LINK17"/>
      <w:bookmarkStart w:id="14" w:name="OLE_LINK18"/>
      <w:bookmarkStart w:id="15" w:name="OLE_LINK19"/>
      <w:r w:rsidR="00840EE9" w:rsidRPr="006A3C91">
        <w:rPr>
          <w:rFonts w:asciiTheme="minorHAnsi" w:hAnsiTheme="minorHAnsi" w:cstheme="minorHAnsi"/>
          <w:color w:val="auto"/>
        </w:rPr>
        <w:t>CD4</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CD8</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 xml:space="preserve"> DN subset</w:t>
      </w:r>
      <w:bookmarkEnd w:id="9"/>
      <w:bookmarkEnd w:id="10"/>
      <w:bookmarkEnd w:id="11"/>
      <w:bookmarkEnd w:id="12"/>
      <w:bookmarkEnd w:id="13"/>
      <w:bookmarkEnd w:id="14"/>
      <w:bookmarkEnd w:id="15"/>
      <w:r w:rsidR="00840EE9" w:rsidRPr="006A3C91">
        <w:rPr>
          <w:rFonts w:asciiTheme="minorHAnsi" w:hAnsiTheme="minorHAnsi" w:cstheme="minorHAnsi"/>
          <w:color w:val="auto"/>
        </w:rPr>
        <w:t xml:space="preserve">s. </w:t>
      </w:r>
      <w:r w:rsidR="00A96D71">
        <w:rPr>
          <w:rFonts w:asciiTheme="minorHAnsi" w:hAnsiTheme="minorHAnsi" w:cstheme="minorHAnsi"/>
          <w:color w:val="auto"/>
        </w:rPr>
        <w:t xml:space="preserve">The </w:t>
      </w:r>
      <w:r w:rsidR="00840EE9" w:rsidRPr="006A3C91">
        <w:rPr>
          <w:rFonts w:asciiTheme="minorHAnsi" w:hAnsiTheme="minorHAnsi" w:cstheme="minorHAnsi"/>
          <w:color w:val="auto"/>
        </w:rPr>
        <w:t>CD4</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CD8</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 xml:space="preserve"> DN subset was further divided into CD44</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CD25</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 xml:space="preserve"> DN1, CD44</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CD25</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 xml:space="preserve"> DN2, </w:t>
      </w:r>
      <w:bookmarkStart w:id="16" w:name="OLE_LINK24"/>
      <w:bookmarkStart w:id="17" w:name="OLE_LINK25"/>
      <w:bookmarkStart w:id="18" w:name="OLE_LINK26"/>
      <w:bookmarkStart w:id="19" w:name="OLE_LINK27"/>
      <w:r w:rsidR="00840EE9" w:rsidRPr="006A3C91">
        <w:rPr>
          <w:rFonts w:asciiTheme="minorHAnsi" w:hAnsiTheme="minorHAnsi" w:cstheme="minorHAnsi"/>
          <w:color w:val="auto"/>
        </w:rPr>
        <w:t>CD44</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CD25</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 xml:space="preserve"> </w:t>
      </w:r>
      <w:bookmarkEnd w:id="16"/>
      <w:bookmarkEnd w:id="17"/>
      <w:bookmarkEnd w:id="18"/>
      <w:bookmarkEnd w:id="19"/>
      <w:r w:rsidR="00840EE9" w:rsidRPr="006A3C91">
        <w:rPr>
          <w:rFonts w:asciiTheme="minorHAnsi" w:hAnsiTheme="minorHAnsi" w:cstheme="minorHAnsi"/>
          <w:color w:val="auto"/>
        </w:rPr>
        <w:t>DN3</w:t>
      </w:r>
      <w:r w:rsidR="00A96D71">
        <w:rPr>
          <w:rFonts w:asciiTheme="minorHAnsi" w:hAnsiTheme="minorHAnsi" w:cstheme="minorHAnsi"/>
          <w:color w:val="auto"/>
        </w:rPr>
        <w:t>,</w:t>
      </w:r>
      <w:r w:rsidR="00840EE9" w:rsidRPr="006A3C91">
        <w:rPr>
          <w:rFonts w:asciiTheme="minorHAnsi" w:hAnsiTheme="minorHAnsi" w:cstheme="minorHAnsi"/>
          <w:color w:val="auto"/>
        </w:rPr>
        <w:t xml:space="preserve"> and CD44</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CD25</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 xml:space="preserve"> DN4 subpopulations. </w:t>
      </w:r>
      <w:bookmarkStart w:id="20" w:name="OLE_LINK54"/>
      <w:bookmarkStart w:id="21" w:name="OLE_LINK55"/>
      <w:bookmarkStart w:id="22" w:name="OLE_LINK56"/>
      <w:bookmarkStart w:id="23" w:name="OLE_LINK57"/>
      <w:r w:rsidR="00B44DBD" w:rsidRPr="006A3C91">
        <w:rPr>
          <w:rFonts w:asciiTheme="minorHAnsi" w:hAnsiTheme="minorHAnsi" w:cstheme="minorHAnsi"/>
          <w:b/>
          <w:bCs/>
          <w:color w:val="auto"/>
        </w:rPr>
        <w:t>(</w:t>
      </w:r>
      <w:r w:rsidR="00840EE9" w:rsidRPr="006A3C91">
        <w:rPr>
          <w:rFonts w:asciiTheme="minorHAnsi" w:hAnsiTheme="minorHAnsi" w:cstheme="minorHAnsi"/>
          <w:b/>
          <w:bCs/>
          <w:color w:val="auto"/>
        </w:rPr>
        <w:t>B</w:t>
      </w:r>
      <w:r w:rsidR="00B44DBD" w:rsidRPr="006A3C91">
        <w:rPr>
          <w:rFonts w:asciiTheme="minorHAnsi" w:hAnsiTheme="minorHAnsi" w:cstheme="minorHAnsi"/>
          <w:b/>
          <w:bCs/>
          <w:color w:val="auto"/>
        </w:rPr>
        <w:t>)</w:t>
      </w:r>
      <w:bookmarkEnd w:id="20"/>
      <w:bookmarkEnd w:id="21"/>
      <w:bookmarkEnd w:id="22"/>
      <w:bookmarkEnd w:id="23"/>
      <w:r w:rsidR="00840EE9" w:rsidRPr="006A3C91">
        <w:rPr>
          <w:rFonts w:asciiTheme="minorHAnsi" w:hAnsiTheme="minorHAnsi" w:cstheme="minorHAnsi"/>
          <w:color w:val="auto"/>
        </w:rPr>
        <w:t xml:space="preserve"> Total splenocytes from mice were stained with </w:t>
      </w:r>
      <w:bookmarkStart w:id="24" w:name="OLE_LINK20"/>
      <w:bookmarkStart w:id="25" w:name="OLE_LINK21"/>
      <w:bookmarkStart w:id="26" w:name="OLE_LINK22"/>
      <w:bookmarkStart w:id="27" w:name="OLE_LINK23"/>
      <w:r w:rsidR="00840EE9" w:rsidRPr="006A3C91">
        <w:rPr>
          <w:rFonts w:asciiTheme="minorHAnsi" w:hAnsiTheme="minorHAnsi" w:cstheme="minorHAnsi"/>
          <w:color w:val="auto"/>
        </w:rPr>
        <w:t>TCR</w:t>
      </w:r>
      <w:r w:rsidR="00840EE9" w:rsidRPr="006A3C91">
        <w:rPr>
          <w:rFonts w:asciiTheme="minorHAnsi" w:hAnsiTheme="minorHAnsi" w:cstheme="minorHAnsi"/>
          <w:color w:val="auto"/>
          <w:lang w:eastAsia="zh-TW"/>
        </w:rPr>
        <w:t>β</w:t>
      </w:r>
      <w:bookmarkEnd w:id="24"/>
      <w:bookmarkEnd w:id="25"/>
      <w:bookmarkEnd w:id="26"/>
      <w:bookmarkEnd w:id="27"/>
      <w:r w:rsidR="00840EE9" w:rsidRPr="006A3C91">
        <w:rPr>
          <w:rFonts w:asciiTheme="minorHAnsi" w:hAnsiTheme="minorHAnsi" w:cstheme="minorHAnsi"/>
          <w:color w:val="auto"/>
          <w:lang w:eastAsia="zh-TW"/>
        </w:rPr>
        <w:t xml:space="preserve">, </w:t>
      </w:r>
      <w:r w:rsidR="00840EE9" w:rsidRPr="006A3C91">
        <w:rPr>
          <w:rFonts w:asciiTheme="minorHAnsi" w:hAnsiTheme="minorHAnsi" w:cstheme="minorHAnsi"/>
          <w:color w:val="auto"/>
        </w:rPr>
        <w:t>CD4</w:t>
      </w:r>
      <w:r w:rsidR="008453AA" w:rsidRPr="006A3C91">
        <w:rPr>
          <w:rFonts w:asciiTheme="minorHAnsi" w:hAnsiTheme="minorHAnsi" w:cstheme="minorHAnsi"/>
          <w:color w:val="auto"/>
          <w:lang w:eastAsia="zh-TW"/>
        </w:rPr>
        <w:t xml:space="preserve">, </w:t>
      </w:r>
      <w:r w:rsidR="00840EE9" w:rsidRPr="006A3C91">
        <w:rPr>
          <w:rFonts w:asciiTheme="minorHAnsi" w:hAnsiTheme="minorHAnsi" w:cstheme="minorHAnsi"/>
          <w:color w:val="auto"/>
        </w:rPr>
        <w:t>CD8,</w:t>
      </w:r>
      <w:r w:rsidR="00840EE9" w:rsidRPr="006A3C91">
        <w:rPr>
          <w:rFonts w:asciiTheme="minorHAnsi" w:hAnsiTheme="minorHAnsi" w:cstheme="minorHAnsi"/>
          <w:color w:val="auto"/>
          <w:vertAlign w:val="superscript"/>
        </w:rPr>
        <w:t xml:space="preserve"> </w:t>
      </w:r>
      <w:r w:rsidR="00840EE9" w:rsidRPr="006A3C91">
        <w:rPr>
          <w:rFonts w:asciiTheme="minorHAnsi" w:hAnsiTheme="minorHAnsi" w:cstheme="minorHAnsi"/>
          <w:color w:val="auto"/>
        </w:rPr>
        <w:t>CD44</w:t>
      </w:r>
      <w:r w:rsidR="00A96D71">
        <w:rPr>
          <w:rFonts w:asciiTheme="minorHAnsi" w:hAnsiTheme="minorHAnsi" w:cstheme="minorHAnsi"/>
          <w:color w:val="auto"/>
        </w:rPr>
        <w:t>,</w:t>
      </w:r>
      <w:r w:rsidR="00840EE9" w:rsidRPr="006A3C91">
        <w:rPr>
          <w:rFonts w:asciiTheme="minorHAnsi" w:hAnsiTheme="minorHAnsi" w:cstheme="minorHAnsi"/>
          <w:color w:val="auto"/>
        </w:rPr>
        <w:t xml:space="preserve"> and CD62L. The TCR</w:t>
      </w:r>
      <w:r w:rsidR="00840EE9" w:rsidRPr="006A3C91">
        <w:rPr>
          <w:rFonts w:asciiTheme="minorHAnsi" w:hAnsiTheme="minorHAnsi" w:cstheme="minorHAnsi"/>
          <w:color w:val="auto"/>
          <w:lang w:eastAsia="zh-TW"/>
        </w:rPr>
        <w:t>β</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 xml:space="preserve"> cells were separated into CD4</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 xml:space="preserve"> and CD8</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 xml:space="preserve"> T cells</w:t>
      </w:r>
      <w:r w:rsidR="00E81640">
        <w:rPr>
          <w:rFonts w:asciiTheme="minorHAnsi" w:hAnsiTheme="minorHAnsi" w:cstheme="minorHAnsi"/>
          <w:color w:val="auto"/>
        </w:rPr>
        <w:t>,</w:t>
      </w:r>
      <w:r w:rsidR="00840EE9" w:rsidRPr="006A3C91">
        <w:rPr>
          <w:rFonts w:asciiTheme="minorHAnsi" w:hAnsiTheme="minorHAnsi" w:cstheme="minorHAnsi"/>
          <w:color w:val="auto"/>
        </w:rPr>
        <w:t xml:space="preserve"> which were further divided into </w:t>
      </w:r>
      <w:bookmarkStart w:id="28" w:name="OLE_LINK28"/>
      <w:bookmarkStart w:id="29" w:name="OLE_LINK29"/>
      <w:bookmarkStart w:id="30" w:name="OLE_LINK30"/>
      <w:r w:rsidR="00840EE9" w:rsidRPr="006A3C91">
        <w:rPr>
          <w:rFonts w:asciiTheme="minorHAnsi" w:hAnsiTheme="minorHAnsi" w:cstheme="minorHAnsi"/>
          <w:color w:val="auto"/>
        </w:rPr>
        <w:t xml:space="preserve">naive </w:t>
      </w:r>
      <w:bookmarkEnd w:id="28"/>
      <w:bookmarkEnd w:id="29"/>
      <w:bookmarkEnd w:id="30"/>
      <w:r w:rsidR="00840EE9" w:rsidRPr="006A3C91">
        <w:rPr>
          <w:rFonts w:asciiTheme="minorHAnsi" w:hAnsiTheme="minorHAnsi" w:cstheme="minorHAnsi"/>
          <w:color w:val="auto"/>
        </w:rPr>
        <w:t>(CD44</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CD62L</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 memory (CD44</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CD62L</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w:t>
      </w:r>
      <w:r w:rsidR="00E81640">
        <w:rPr>
          <w:rFonts w:asciiTheme="minorHAnsi" w:hAnsiTheme="minorHAnsi" w:cstheme="minorHAnsi"/>
          <w:color w:val="auto"/>
        </w:rPr>
        <w:t>,</w:t>
      </w:r>
      <w:r w:rsidR="00840EE9" w:rsidRPr="006A3C91">
        <w:rPr>
          <w:rFonts w:asciiTheme="minorHAnsi" w:hAnsiTheme="minorHAnsi" w:cstheme="minorHAnsi"/>
          <w:color w:val="auto"/>
        </w:rPr>
        <w:t xml:space="preserve"> and effector (CD44</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CD62L</w:t>
      </w:r>
      <w:r w:rsidR="00840EE9" w:rsidRPr="006A3C91">
        <w:rPr>
          <w:rFonts w:asciiTheme="minorHAnsi" w:hAnsiTheme="minorHAnsi" w:cstheme="minorHAnsi"/>
          <w:color w:val="auto"/>
          <w:vertAlign w:val="superscript"/>
        </w:rPr>
        <w:t>-</w:t>
      </w:r>
      <w:r w:rsidR="00840EE9" w:rsidRPr="006A3C91">
        <w:rPr>
          <w:rFonts w:asciiTheme="minorHAnsi" w:hAnsiTheme="minorHAnsi" w:cstheme="minorHAnsi"/>
          <w:color w:val="auto"/>
        </w:rPr>
        <w:t xml:space="preserve">) </w:t>
      </w:r>
      <w:r w:rsidR="004C7390" w:rsidRPr="006A3C91">
        <w:rPr>
          <w:rFonts w:asciiTheme="minorHAnsi" w:hAnsiTheme="minorHAnsi" w:cstheme="minorHAnsi"/>
          <w:color w:val="auto"/>
        </w:rPr>
        <w:t>populations.</w:t>
      </w:r>
      <w:r w:rsidR="00441D5C" w:rsidRPr="006A3C91">
        <w:rPr>
          <w:rFonts w:asciiTheme="minorHAnsi" w:hAnsiTheme="minorHAnsi" w:cstheme="minorHAnsi"/>
          <w:color w:val="auto"/>
        </w:rPr>
        <w:t xml:space="preserve"> The results </w:t>
      </w:r>
      <w:r w:rsidR="00763EB8" w:rsidRPr="006A3C91">
        <w:rPr>
          <w:rFonts w:asciiTheme="minorHAnsi" w:hAnsiTheme="minorHAnsi" w:cstheme="minorHAnsi"/>
          <w:color w:val="auto"/>
        </w:rPr>
        <w:t>are</w:t>
      </w:r>
      <w:r w:rsidR="00441D5C" w:rsidRPr="006A3C91">
        <w:rPr>
          <w:rFonts w:asciiTheme="minorHAnsi" w:hAnsiTheme="minorHAnsi" w:cstheme="minorHAnsi"/>
          <w:color w:val="auto"/>
        </w:rPr>
        <w:t xml:space="preserve"> representative of </w:t>
      </w:r>
      <w:r w:rsidR="00276E2F" w:rsidRPr="006A3C91">
        <w:rPr>
          <w:rFonts w:asciiTheme="minorHAnsi" w:hAnsiTheme="minorHAnsi" w:cstheme="minorHAnsi"/>
          <w:color w:val="auto"/>
        </w:rPr>
        <w:t>three</w:t>
      </w:r>
      <w:r w:rsidR="00441D5C" w:rsidRPr="006A3C91">
        <w:rPr>
          <w:rFonts w:asciiTheme="minorHAnsi" w:hAnsiTheme="minorHAnsi" w:cstheme="minorHAnsi"/>
          <w:color w:val="auto"/>
        </w:rPr>
        <w:t xml:space="preserve"> independent experiments</w:t>
      </w:r>
      <w:r w:rsidR="00763EB8" w:rsidRPr="006A3C91">
        <w:rPr>
          <w:rFonts w:asciiTheme="minorHAnsi" w:hAnsiTheme="minorHAnsi" w:cstheme="minorHAnsi"/>
          <w:color w:val="auto"/>
        </w:rPr>
        <w:t xml:space="preserve"> with </w:t>
      </w:r>
      <w:r w:rsidR="00763EB8" w:rsidRPr="00E81640">
        <w:rPr>
          <w:rFonts w:asciiTheme="minorHAnsi" w:hAnsiTheme="minorHAnsi" w:cstheme="minorHAnsi"/>
          <w:i/>
          <w:color w:val="auto"/>
        </w:rPr>
        <w:t>n</w:t>
      </w:r>
      <w:r w:rsidR="002C55F7" w:rsidRPr="00E81640">
        <w:rPr>
          <w:rFonts w:asciiTheme="minorHAnsi" w:hAnsiTheme="minorHAnsi" w:cstheme="minorHAnsi"/>
          <w:i/>
          <w:color w:val="auto"/>
        </w:rPr>
        <w:t xml:space="preserve"> </w:t>
      </w:r>
      <w:r w:rsidR="00763EB8" w:rsidRPr="006A3C91">
        <w:rPr>
          <w:rFonts w:asciiTheme="minorHAnsi" w:hAnsiTheme="minorHAnsi" w:cstheme="minorHAnsi"/>
          <w:color w:val="auto"/>
        </w:rPr>
        <w:t>=</w:t>
      </w:r>
      <w:r w:rsidR="002C55F7" w:rsidRPr="006A3C91">
        <w:rPr>
          <w:rFonts w:asciiTheme="minorHAnsi" w:hAnsiTheme="minorHAnsi" w:cstheme="minorHAnsi"/>
          <w:color w:val="auto"/>
        </w:rPr>
        <w:t xml:space="preserve"> </w:t>
      </w:r>
      <w:r w:rsidR="00763EB8" w:rsidRPr="006A3C91">
        <w:rPr>
          <w:rFonts w:asciiTheme="minorHAnsi" w:hAnsiTheme="minorHAnsi" w:cstheme="minorHAnsi"/>
          <w:color w:val="auto"/>
        </w:rPr>
        <w:t>3-4</w:t>
      </w:r>
      <w:r w:rsidR="00441D5C" w:rsidRPr="006A3C91">
        <w:rPr>
          <w:rFonts w:asciiTheme="minorHAnsi" w:hAnsiTheme="minorHAnsi" w:cstheme="minorHAnsi"/>
          <w:color w:val="auto"/>
        </w:rPr>
        <w:t>.</w:t>
      </w:r>
    </w:p>
    <w:p w14:paraId="40E2D053" w14:textId="18574DCE" w:rsidR="00840EE9" w:rsidRPr="006A3C91" w:rsidRDefault="00840EE9" w:rsidP="001B1519">
      <w:pPr>
        <w:rPr>
          <w:rFonts w:asciiTheme="minorHAnsi" w:hAnsiTheme="minorHAnsi" w:cstheme="minorHAnsi"/>
          <w:color w:val="auto"/>
        </w:rPr>
      </w:pPr>
    </w:p>
    <w:p w14:paraId="6850A024" w14:textId="7BE05CED" w:rsidR="00840EE9" w:rsidRPr="006A3C91" w:rsidRDefault="006A3C91" w:rsidP="001B1519">
      <w:pPr>
        <w:rPr>
          <w:rFonts w:asciiTheme="minorHAnsi" w:hAnsiTheme="minorHAnsi" w:cstheme="minorHAnsi"/>
          <w:color w:val="auto"/>
          <w:lang w:eastAsia="zh-TW"/>
        </w:rPr>
      </w:pPr>
      <w:r w:rsidRPr="006A3C91">
        <w:rPr>
          <w:rFonts w:asciiTheme="minorHAnsi" w:hAnsiTheme="minorHAnsi" w:cstheme="minorHAnsi"/>
          <w:b/>
          <w:bCs/>
          <w:color w:val="auto"/>
          <w:lang w:eastAsia="zh-TW"/>
        </w:rPr>
        <w:t>Figure 2</w:t>
      </w:r>
      <w:r w:rsidR="00840EE9" w:rsidRPr="006A3C91">
        <w:rPr>
          <w:rFonts w:asciiTheme="minorHAnsi" w:hAnsiTheme="minorHAnsi" w:cstheme="minorHAnsi"/>
          <w:b/>
          <w:bCs/>
          <w:color w:val="auto"/>
          <w:lang w:eastAsia="zh-TW"/>
        </w:rPr>
        <w:t xml:space="preserve">: Representative histograms showing </w:t>
      </w:r>
      <w:r w:rsidR="00410BEA" w:rsidRPr="006A3C91">
        <w:rPr>
          <w:rFonts w:asciiTheme="minorHAnsi" w:hAnsiTheme="minorHAnsi" w:cstheme="minorHAnsi"/>
          <w:b/>
          <w:bCs/>
          <w:color w:val="auto"/>
          <w:lang w:eastAsia="zh-TW"/>
        </w:rPr>
        <w:t xml:space="preserve">mitochondria </w:t>
      </w:r>
      <w:r w:rsidR="00840EE9" w:rsidRPr="006A3C91">
        <w:rPr>
          <w:rFonts w:asciiTheme="minorHAnsi" w:hAnsiTheme="minorHAnsi" w:cstheme="minorHAnsi"/>
          <w:b/>
          <w:bCs/>
          <w:color w:val="auto"/>
          <w:lang w:eastAsia="zh-TW"/>
        </w:rPr>
        <w:t xml:space="preserve">staining in each cell population. </w:t>
      </w:r>
      <w:r w:rsidR="00840EE9" w:rsidRPr="006A3C91">
        <w:rPr>
          <w:rFonts w:asciiTheme="minorHAnsi" w:hAnsiTheme="minorHAnsi" w:cstheme="minorHAnsi"/>
          <w:color w:val="auto"/>
          <w:lang w:eastAsia="zh-TW"/>
        </w:rPr>
        <w:t xml:space="preserve">Cells were stained with </w:t>
      </w:r>
      <w:r w:rsidR="00410BEA" w:rsidRPr="006A3C91">
        <w:rPr>
          <w:rFonts w:asciiTheme="minorHAnsi" w:hAnsiTheme="minorHAnsi" w:cstheme="minorHAnsi"/>
          <w:color w:val="auto"/>
          <w:lang w:eastAsia="zh-TW"/>
        </w:rPr>
        <w:t>mitochondria-specific dye</w:t>
      </w:r>
      <w:r w:rsidR="00840EE9" w:rsidRPr="006A3C91">
        <w:rPr>
          <w:rFonts w:asciiTheme="minorHAnsi" w:hAnsiTheme="minorHAnsi" w:cstheme="minorHAnsi"/>
          <w:color w:val="auto"/>
          <w:lang w:eastAsia="zh-TW"/>
        </w:rPr>
        <w:t xml:space="preserve"> for 15 min </w:t>
      </w:r>
      <w:bookmarkStart w:id="31" w:name="OLE_LINK39"/>
      <w:bookmarkStart w:id="32" w:name="OLE_LINK40"/>
      <w:bookmarkStart w:id="33" w:name="OLE_LINK41"/>
      <w:r w:rsidR="00840EE9" w:rsidRPr="006A3C91">
        <w:rPr>
          <w:rFonts w:asciiTheme="minorHAnsi" w:hAnsiTheme="minorHAnsi" w:cstheme="minorHAnsi"/>
          <w:color w:val="auto"/>
          <w:lang w:eastAsia="zh-TW"/>
        </w:rPr>
        <w:t xml:space="preserve">at </w:t>
      </w:r>
      <w:r w:rsidR="00142365" w:rsidRPr="006A3C91">
        <w:rPr>
          <w:rFonts w:asciiTheme="minorHAnsi" w:hAnsiTheme="minorHAnsi" w:cstheme="minorHAnsi"/>
          <w:color w:val="auto"/>
          <w:lang w:eastAsia="zh-TW"/>
        </w:rPr>
        <w:t>37 ˚C</w:t>
      </w:r>
      <w:bookmarkEnd w:id="31"/>
      <w:bookmarkEnd w:id="32"/>
      <w:bookmarkEnd w:id="33"/>
      <w:r w:rsidR="00142365" w:rsidRPr="006A3C91">
        <w:rPr>
          <w:rFonts w:asciiTheme="minorHAnsi" w:hAnsiTheme="minorHAnsi" w:cstheme="minorHAnsi"/>
          <w:color w:val="auto"/>
          <w:lang w:eastAsia="zh-TW"/>
        </w:rPr>
        <w:t xml:space="preserve">, followed by surface marker staining. </w:t>
      </w:r>
      <w:bookmarkStart w:id="34" w:name="OLE_LINK42"/>
      <w:bookmarkStart w:id="35" w:name="OLE_LINK43"/>
      <w:bookmarkStart w:id="36" w:name="OLE_LINK44"/>
      <w:r w:rsidR="00142365" w:rsidRPr="006A3C91">
        <w:rPr>
          <w:rFonts w:asciiTheme="minorHAnsi" w:hAnsiTheme="minorHAnsi" w:cstheme="minorHAnsi"/>
          <w:color w:val="auto"/>
          <w:lang w:eastAsia="zh-TW"/>
        </w:rPr>
        <w:t>Fluorescent signal of stained cells was acquired by flow cytometer and analyzed on.</w:t>
      </w:r>
      <w:bookmarkEnd w:id="34"/>
      <w:bookmarkEnd w:id="35"/>
      <w:bookmarkEnd w:id="36"/>
      <w:r w:rsidR="00142365" w:rsidRPr="006A3C91">
        <w:rPr>
          <w:rFonts w:asciiTheme="minorHAnsi" w:hAnsiTheme="minorHAnsi" w:cstheme="minorHAnsi"/>
          <w:color w:val="auto"/>
          <w:lang w:eastAsia="zh-TW"/>
        </w:rPr>
        <w:t xml:space="preserve"> </w:t>
      </w:r>
      <w:r w:rsidR="00B44DBD" w:rsidRPr="006A3C91">
        <w:rPr>
          <w:rFonts w:asciiTheme="minorHAnsi" w:hAnsiTheme="minorHAnsi" w:cstheme="minorHAnsi"/>
          <w:b/>
          <w:bCs/>
          <w:color w:val="auto"/>
        </w:rPr>
        <w:t>(A)</w:t>
      </w:r>
      <w:r w:rsidR="00142365" w:rsidRPr="006A3C91">
        <w:rPr>
          <w:rFonts w:asciiTheme="minorHAnsi" w:hAnsiTheme="minorHAnsi" w:cstheme="minorHAnsi"/>
          <w:b/>
          <w:bCs/>
          <w:color w:val="auto"/>
          <w:lang w:eastAsia="zh-TW"/>
        </w:rPr>
        <w:t xml:space="preserve"> </w:t>
      </w:r>
      <w:r w:rsidR="00410BEA" w:rsidRPr="006A3C91">
        <w:rPr>
          <w:rFonts w:asciiTheme="minorHAnsi" w:hAnsiTheme="minorHAnsi" w:cstheme="minorHAnsi"/>
          <w:color w:val="auto"/>
          <w:lang w:eastAsia="zh-TW"/>
        </w:rPr>
        <w:t xml:space="preserve">Mitochondria </w:t>
      </w:r>
      <w:r w:rsidR="00142365" w:rsidRPr="006A3C91">
        <w:rPr>
          <w:rFonts w:asciiTheme="minorHAnsi" w:hAnsiTheme="minorHAnsi" w:cstheme="minorHAnsi"/>
          <w:color w:val="auto"/>
          <w:lang w:eastAsia="zh-TW"/>
        </w:rPr>
        <w:t>stain</w:t>
      </w:r>
      <w:r w:rsidR="00441D5C" w:rsidRPr="006A3C91">
        <w:rPr>
          <w:rFonts w:asciiTheme="minorHAnsi" w:hAnsiTheme="minorHAnsi" w:cstheme="minorHAnsi"/>
          <w:color w:val="auto"/>
          <w:lang w:eastAsia="zh-TW"/>
        </w:rPr>
        <w:t xml:space="preserve">ing </w:t>
      </w:r>
      <w:r w:rsidR="00D43C34" w:rsidRPr="006A3C91">
        <w:rPr>
          <w:rFonts w:asciiTheme="minorHAnsi" w:hAnsiTheme="minorHAnsi" w:cstheme="minorHAnsi"/>
          <w:color w:val="auto"/>
          <w:lang w:eastAsia="zh-TW"/>
        </w:rPr>
        <w:t>of</w:t>
      </w:r>
      <w:r w:rsidR="00142365" w:rsidRPr="006A3C91">
        <w:rPr>
          <w:rFonts w:asciiTheme="minorHAnsi" w:hAnsiTheme="minorHAnsi" w:cstheme="minorHAnsi"/>
          <w:color w:val="auto"/>
          <w:lang w:eastAsia="zh-TW"/>
        </w:rPr>
        <w:t xml:space="preserve"> DN and DP thymocytes</w:t>
      </w:r>
      <w:bookmarkStart w:id="37" w:name="OLE_LINK47"/>
      <w:bookmarkStart w:id="38" w:name="OLE_LINK48"/>
      <w:bookmarkStart w:id="39" w:name="OLE_LINK49"/>
      <w:r w:rsidR="00142365" w:rsidRPr="006A3C91">
        <w:rPr>
          <w:rFonts w:asciiTheme="minorHAnsi" w:hAnsiTheme="minorHAnsi" w:cstheme="minorHAnsi"/>
          <w:color w:val="auto"/>
          <w:lang w:eastAsia="zh-TW"/>
        </w:rPr>
        <w:t>.</w:t>
      </w:r>
      <w:bookmarkEnd w:id="37"/>
      <w:bookmarkEnd w:id="38"/>
      <w:bookmarkEnd w:id="39"/>
      <w:r w:rsidR="00142365" w:rsidRPr="006A3C91">
        <w:rPr>
          <w:rFonts w:asciiTheme="minorHAnsi" w:hAnsiTheme="minorHAnsi" w:cstheme="minorHAnsi"/>
          <w:color w:val="auto"/>
          <w:lang w:eastAsia="zh-TW"/>
        </w:rPr>
        <w:t xml:space="preserve"> </w:t>
      </w:r>
      <w:r w:rsidR="00B44DBD" w:rsidRPr="006A3C91">
        <w:rPr>
          <w:rFonts w:asciiTheme="minorHAnsi" w:hAnsiTheme="minorHAnsi" w:cstheme="minorHAnsi"/>
          <w:b/>
          <w:bCs/>
          <w:color w:val="auto"/>
        </w:rPr>
        <w:t>(B)</w:t>
      </w:r>
      <w:r w:rsidR="001428B3" w:rsidRPr="006A3C91">
        <w:rPr>
          <w:rFonts w:asciiTheme="minorHAnsi" w:hAnsiTheme="minorHAnsi" w:cstheme="minorHAnsi"/>
          <w:b/>
          <w:bCs/>
          <w:color w:val="auto"/>
          <w:lang w:eastAsia="zh-TW"/>
        </w:rPr>
        <w:t xml:space="preserve"> </w:t>
      </w:r>
      <w:r w:rsidR="00410BEA" w:rsidRPr="006A3C91">
        <w:rPr>
          <w:rFonts w:asciiTheme="minorHAnsi" w:hAnsiTheme="minorHAnsi" w:cstheme="minorHAnsi"/>
          <w:color w:val="auto"/>
          <w:lang w:eastAsia="zh-TW"/>
        </w:rPr>
        <w:t>Mitochondria</w:t>
      </w:r>
      <w:r w:rsidR="00441D5C" w:rsidRPr="006A3C91">
        <w:rPr>
          <w:rFonts w:asciiTheme="minorHAnsi" w:hAnsiTheme="minorHAnsi" w:cstheme="minorHAnsi"/>
          <w:bCs/>
          <w:color w:val="auto"/>
          <w:lang w:eastAsia="zh-TW"/>
        </w:rPr>
        <w:t xml:space="preserve"> staining </w:t>
      </w:r>
      <w:r w:rsidR="00D43C34" w:rsidRPr="006A3C91">
        <w:rPr>
          <w:rFonts w:asciiTheme="minorHAnsi" w:hAnsiTheme="minorHAnsi" w:cstheme="minorHAnsi"/>
          <w:bCs/>
          <w:color w:val="auto"/>
          <w:lang w:eastAsia="zh-TW"/>
        </w:rPr>
        <w:t>of</w:t>
      </w:r>
      <w:r w:rsidR="00441D5C" w:rsidRPr="006A3C91">
        <w:rPr>
          <w:rFonts w:asciiTheme="minorHAnsi" w:hAnsiTheme="minorHAnsi" w:cstheme="minorHAnsi"/>
          <w:bCs/>
          <w:color w:val="auto"/>
          <w:lang w:eastAsia="zh-TW"/>
        </w:rPr>
        <w:t xml:space="preserve"> CD4SP and SD8SP thymocytes and splenic T cell populations.</w:t>
      </w:r>
      <w:r w:rsidR="004C7390" w:rsidRPr="006A3C91">
        <w:rPr>
          <w:rFonts w:asciiTheme="minorHAnsi" w:hAnsiTheme="minorHAnsi" w:cstheme="minorHAnsi"/>
          <w:color w:val="auto"/>
        </w:rPr>
        <w:t xml:space="preserve"> </w:t>
      </w:r>
      <w:r w:rsidR="004C7390" w:rsidRPr="006A3C91">
        <w:rPr>
          <w:rFonts w:asciiTheme="minorHAnsi" w:hAnsiTheme="minorHAnsi" w:cstheme="minorHAnsi"/>
          <w:color w:val="auto"/>
          <w:lang w:eastAsia="zh-TW"/>
        </w:rPr>
        <w:t>ΔMFI = MFI (</w:t>
      </w:r>
      <w:r w:rsidR="00410BEA" w:rsidRPr="006A3C91">
        <w:rPr>
          <w:rFonts w:asciiTheme="minorHAnsi" w:hAnsiTheme="minorHAnsi" w:cstheme="minorHAnsi"/>
          <w:color w:val="auto"/>
          <w:lang w:eastAsia="zh-TW"/>
        </w:rPr>
        <w:t>Mitochondria</w:t>
      </w:r>
      <w:r w:rsidR="00FC3423" w:rsidRPr="006A3C91">
        <w:rPr>
          <w:rFonts w:asciiTheme="minorHAnsi" w:hAnsiTheme="minorHAnsi" w:cstheme="minorHAnsi"/>
          <w:color w:val="auto"/>
          <w:lang w:eastAsia="zh-TW"/>
        </w:rPr>
        <w:t xml:space="preserve"> staining</w:t>
      </w:r>
      <w:r w:rsidR="004C7390" w:rsidRPr="006A3C91">
        <w:rPr>
          <w:rFonts w:asciiTheme="minorHAnsi" w:hAnsiTheme="minorHAnsi" w:cstheme="minorHAnsi"/>
          <w:color w:val="auto"/>
          <w:lang w:eastAsia="zh-TW"/>
        </w:rPr>
        <w:t xml:space="preserve">) – MFI (FMO). The </w:t>
      </w:r>
      <w:r w:rsidR="00441D5C" w:rsidRPr="006A3C91">
        <w:rPr>
          <w:rFonts w:asciiTheme="minorHAnsi" w:hAnsiTheme="minorHAnsi" w:cstheme="minorHAnsi"/>
          <w:color w:val="auto"/>
          <w:lang w:eastAsia="zh-TW"/>
        </w:rPr>
        <w:t xml:space="preserve">solid </w:t>
      </w:r>
      <w:r w:rsidR="004C7390" w:rsidRPr="006A3C91">
        <w:rPr>
          <w:rFonts w:asciiTheme="minorHAnsi" w:hAnsiTheme="minorHAnsi" w:cstheme="minorHAnsi"/>
          <w:color w:val="auto"/>
          <w:lang w:eastAsia="zh-TW"/>
        </w:rPr>
        <w:t xml:space="preserve">red line represents </w:t>
      </w:r>
      <w:r w:rsidR="00FC3423" w:rsidRPr="006A3C91">
        <w:rPr>
          <w:rFonts w:asciiTheme="minorHAnsi" w:hAnsiTheme="minorHAnsi" w:cstheme="minorHAnsi"/>
          <w:color w:val="auto"/>
          <w:lang w:eastAsia="zh-TW"/>
        </w:rPr>
        <w:t xml:space="preserve">mitochondria </w:t>
      </w:r>
      <w:r w:rsidR="004C7390" w:rsidRPr="006A3C91">
        <w:rPr>
          <w:rFonts w:asciiTheme="minorHAnsi" w:hAnsiTheme="minorHAnsi" w:cstheme="minorHAnsi"/>
          <w:color w:val="auto"/>
          <w:lang w:eastAsia="zh-TW"/>
        </w:rPr>
        <w:t xml:space="preserve">staining, </w:t>
      </w:r>
      <w:r w:rsidR="00441D5C" w:rsidRPr="006A3C91">
        <w:rPr>
          <w:rFonts w:asciiTheme="minorHAnsi" w:hAnsiTheme="minorHAnsi" w:cstheme="minorHAnsi"/>
          <w:color w:val="auto"/>
          <w:lang w:eastAsia="zh-TW"/>
        </w:rPr>
        <w:t>the solid</w:t>
      </w:r>
      <w:r w:rsidR="004C7390" w:rsidRPr="006A3C91">
        <w:rPr>
          <w:rFonts w:asciiTheme="minorHAnsi" w:hAnsiTheme="minorHAnsi" w:cstheme="minorHAnsi"/>
          <w:color w:val="auto"/>
          <w:lang w:eastAsia="zh-TW"/>
        </w:rPr>
        <w:t xml:space="preserve"> blue line shows FMO</w:t>
      </w:r>
      <w:r w:rsidR="00441D5C" w:rsidRPr="006A3C91">
        <w:rPr>
          <w:rFonts w:asciiTheme="minorHAnsi" w:hAnsiTheme="minorHAnsi" w:cstheme="minorHAnsi"/>
          <w:color w:val="auto"/>
          <w:lang w:eastAsia="zh-TW"/>
        </w:rPr>
        <w:t xml:space="preserve"> control</w:t>
      </w:r>
      <w:r w:rsidR="00E81640">
        <w:rPr>
          <w:rFonts w:asciiTheme="minorHAnsi" w:hAnsiTheme="minorHAnsi" w:cstheme="minorHAnsi"/>
          <w:color w:val="auto"/>
          <w:lang w:eastAsia="zh-TW"/>
        </w:rPr>
        <w:t>,</w:t>
      </w:r>
      <w:r w:rsidR="004C7390" w:rsidRPr="006A3C91">
        <w:rPr>
          <w:rFonts w:asciiTheme="minorHAnsi" w:hAnsiTheme="minorHAnsi" w:cstheme="minorHAnsi"/>
          <w:color w:val="auto"/>
          <w:lang w:eastAsia="zh-TW"/>
        </w:rPr>
        <w:t xml:space="preserve"> and the dash</w:t>
      </w:r>
      <w:r w:rsidR="00441D5C" w:rsidRPr="006A3C91">
        <w:rPr>
          <w:rFonts w:asciiTheme="minorHAnsi" w:hAnsiTheme="minorHAnsi" w:cstheme="minorHAnsi"/>
          <w:color w:val="auto"/>
          <w:lang w:eastAsia="zh-TW"/>
        </w:rPr>
        <w:t>ed</w:t>
      </w:r>
      <w:r w:rsidR="004C7390" w:rsidRPr="006A3C91">
        <w:rPr>
          <w:rFonts w:asciiTheme="minorHAnsi" w:hAnsiTheme="minorHAnsi" w:cstheme="minorHAnsi"/>
          <w:color w:val="auto"/>
          <w:lang w:eastAsia="zh-TW"/>
        </w:rPr>
        <w:t xml:space="preserve"> red line represents mean fluorescence intensity </w:t>
      </w:r>
      <w:r w:rsidR="00441D5C" w:rsidRPr="006A3C91">
        <w:rPr>
          <w:rFonts w:asciiTheme="minorHAnsi" w:hAnsiTheme="minorHAnsi" w:cstheme="minorHAnsi"/>
          <w:color w:val="auto"/>
          <w:lang w:eastAsia="zh-TW"/>
        </w:rPr>
        <w:t xml:space="preserve">of </w:t>
      </w:r>
      <w:r w:rsidR="00FC3423" w:rsidRPr="006A3C91">
        <w:rPr>
          <w:rFonts w:asciiTheme="minorHAnsi" w:hAnsiTheme="minorHAnsi" w:cstheme="minorHAnsi"/>
          <w:color w:val="auto"/>
          <w:lang w:eastAsia="zh-TW"/>
        </w:rPr>
        <w:t xml:space="preserve">mitochondria staining </w:t>
      </w:r>
      <w:r w:rsidR="004C7390" w:rsidRPr="006A3C91">
        <w:rPr>
          <w:rFonts w:asciiTheme="minorHAnsi" w:hAnsiTheme="minorHAnsi" w:cstheme="minorHAnsi"/>
          <w:color w:val="auto"/>
          <w:lang w:eastAsia="zh-TW"/>
        </w:rPr>
        <w:t>in each population.</w:t>
      </w:r>
      <w:r w:rsidRPr="006A3C91">
        <w:rPr>
          <w:rFonts w:asciiTheme="minorHAnsi" w:hAnsiTheme="minorHAnsi" w:cstheme="minorHAnsi"/>
          <w:color w:val="auto"/>
          <w:lang w:eastAsia="zh-TW"/>
        </w:rPr>
        <w:t xml:space="preserve"> </w:t>
      </w:r>
      <w:r w:rsidR="00441D5C" w:rsidRPr="006A3C91">
        <w:rPr>
          <w:rFonts w:asciiTheme="minorHAnsi" w:hAnsiTheme="minorHAnsi" w:cstheme="minorHAnsi"/>
          <w:color w:val="auto"/>
        </w:rPr>
        <w:t xml:space="preserve">The results </w:t>
      </w:r>
      <w:r w:rsidR="00763EB8" w:rsidRPr="006A3C91">
        <w:rPr>
          <w:rFonts w:asciiTheme="minorHAnsi" w:hAnsiTheme="minorHAnsi" w:cstheme="minorHAnsi"/>
          <w:color w:val="auto"/>
        </w:rPr>
        <w:t>are</w:t>
      </w:r>
      <w:r w:rsidR="00441D5C" w:rsidRPr="006A3C91">
        <w:rPr>
          <w:rFonts w:asciiTheme="minorHAnsi" w:hAnsiTheme="minorHAnsi" w:cstheme="minorHAnsi"/>
          <w:color w:val="auto"/>
        </w:rPr>
        <w:t xml:space="preserve"> representative of </w:t>
      </w:r>
      <w:r w:rsidR="00276E2F" w:rsidRPr="006A3C91">
        <w:rPr>
          <w:rFonts w:asciiTheme="minorHAnsi" w:hAnsiTheme="minorHAnsi" w:cstheme="minorHAnsi"/>
          <w:color w:val="auto"/>
        </w:rPr>
        <w:t>three</w:t>
      </w:r>
      <w:r w:rsidR="00441D5C" w:rsidRPr="006A3C91">
        <w:rPr>
          <w:rFonts w:asciiTheme="minorHAnsi" w:hAnsiTheme="minorHAnsi" w:cstheme="minorHAnsi"/>
          <w:color w:val="auto"/>
        </w:rPr>
        <w:t xml:space="preserve"> independent experiments</w:t>
      </w:r>
      <w:r w:rsidR="00763EB8" w:rsidRPr="006A3C91">
        <w:rPr>
          <w:rFonts w:asciiTheme="minorHAnsi" w:hAnsiTheme="minorHAnsi" w:cstheme="minorHAnsi"/>
          <w:color w:val="auto"/>
        </w:rPr>
        <w:t xml:space="preserve"> with </w:t>
      </w:r>
      <w:r w:rsidR="00763EB8" w:rsidRPr="00E81640">
        <w:rPr>
          <w:rFonts w:asciiTheme="minorHAnsi" w:hAnsiTheme="minorHAnsi" w:cstheme="minorHAnsi"/>
          <w:i/>
          <w:color w:val="auto"/>
        </w:rPr>
        <w:t>n</w:t>
      </w:r>
      <w:r w:rsidR="009913CD" w:rsidRPr="006A3C91">
        <w:rPr>
          <w:rFonts w:asciiTheme="minorHAnsi" w:hAnsiTheme="minorHAnsi" w:cstheme="minorHAnsi"/>
          <w:color w:val="auto"/>
        </w:rPr>
        <w:t xml:space="preserve"> </w:t>
      </w:r>
      <w:r w:rsidR="00763EB8" w:rsidRPr="006A3C91">
        <w:rPr>
          <w:rFonts w:asciiTheme="minorHAnsi" w:hAnsiTheme="minorHAnsi" w:cstheme="minorHAnsi"/>
          <w:color w:val="auto"/>
        </w:rPr>
        <w:t>=</w:t>
      </w:r>
      <w:r w:rsidR="009913CD" w:rsidRPr="006A3C91">
        <w:rPr>
          <w:rFonts w:asciiTheme="minorHAnsi" w:hAnsiTheme="minorHAnsi" w:cstheme="minorHAnsi"/>
          <w:color w:val="auto"/>
        </w:rPr>
        <w:t xml:space="preserve"> </w:t>
      </w:r>
      <w:r w:rsidR="00763EB8" w:rsidRPr="006A3C91">
        <w:rPr>
          <w:rFonts w:asciiTheme="minorHAnsi" w:hAnsiTheme="minorHAnsi" w:cstheme="minorHAnsi"/>
          <w:color w:val="auto"/>
        </w:rPr>
        <w:t>3-4</w:t>
      </w:r>
      <w:r w:rsidR="00441D5C" w:rsidRPr="006A3C91">
        <w:rPr>
          <w:rFonts w:asciiTheme="minorHAnsi" w:hAnsiTheme="minorHAnsi" w:cstheme="minorHAnsi"/>
          <w:color w:val="auto"/>
        </w:rPr>
        <w:t>.</w:t>
      </w:r>
    </w:p>
    <w:p w14:paraId="3C98DECB" w14:textId="74DAE31E" w:rsidR="00AB4711" w:rsidRPr="006A3C91" w:rsidRDefault="00AB4711" w:rsidP="001B1519">
      <w:pPr>
        <w:rPr>
          <w:rFonts w:asciiTheme="minorHAnsi" w:hAnsiTheme="minorHAnsi" w:cstheme="minorHAnsi"/>
          <w:color w:val="auto"/>
          <w:lang w:eastAsia="zh-TW"/>
        </w:rPr>
      </w:pPr>
    </w:p>
    <w:p w14:paraId="0C47EF70" w14:textId="40F189E7" w:rsidR="00AB4711" w:rsidRPr="006A3C91" w:rsidRDefault="006A3C91" w:rsidP="001B1519">
      <w:pPr>
        <w:rPr>
          <w:rFonts w:asciiTheme="minorHAnsi" w:hAnsiTheme="minorHAnsi" w:cstheme="minorHAnsi"/>
          <w:color w:val="auto"/>
          <w:lang w:eastAsia="zh-TW"/>
        </w:rPr>
      </w:pPr>
      <w:r w:rsidRPr="006A3C91">
        <w:rPr>
          <w:rFonts w:asciiTheme="minorHAnsi" w:hAnsiTheme="minorHAnsi" w:cstheme="minorHAnsi"/>
          <w:b/>
          <w:bCs/>
          <w:color w:val="auto"/>
          <w:lang w:eastAsia="zh-TW"/>
        </w:rPr>
        <w:t>Figure 3</w:t>
      </w:r>
      <w:r w:rsidR="00AB4711" w:rsidRPr="006A3C91">
        <w:rPr>
          <w:rFonts w:asciiTheme="minorHAnsi" w:hAnsiTheme="minorHAnsi" w:cstheme="minorHAnsi"/>
          <w:b/>
          <w:bCs/>
          <w:color w:val="auto"/>
          <w:lang w:eastAsia="zh-TW"/>
        </w:rPr>
        <w:t>:</w:t>
      </w:r>
      <w:r w:rsidR="00AB4711" w:rsidRPr="006A3C91">
        <w:rPr>
          <w:rFonts w:asciiTheme="minorHAnsi" w:hAnsiTheme="minorHAnsi" w:cstheme="minorHAnsi"/>
          <w:color w:val="auto"/>
          <w:lang w:eastAsia="zh-TW"/>
        </w:rPr>
        <w:t xml:space="preserve"> </w:t>
      </w:r>
      <w:r w:rsidR="00AB4711" w:rsidRPr="006A3C91">
        <w:rPr>
          <w:rFonts w:asciiTheme="minorHAnsi" w:hAnsiTheme="minorHAnsi" w:cstheme="minorHAnsi"/>
          <w:b/>
          <w:bCs/>
          <w:color w:val="auto"/>
          <w:lang w:eastAsia="zh-TW"/>
        </w:rPr>
        <w:t xml:space="preserve">Representative histograms showing </w:t>
      </w:r>
      <w:r w:rsidR="00481D26" w:rsidRPr="006A3C91">
        <w:rPr>
          <w:rFonts w:asciiTheme="minorHAnsi" w:hAnsiTheme="minorHAnsi" w:cstheme="minorHAnsi"/>
          <w:b/>
          <w:bCs/>
          <w:color w:val="auto"/>
          <w:lang w:eastAsia="zh-TW"/>
        </w:rPr>
        <w:t xml:space="preserve">lysosome </w:t>
      </w:r>
      <w:r w:rsidR="00AB4711" w:rsidRPr="006A3C91">
        <w:rPr>
          <w:rFonts w:asciiTheme="minorHAnsi" w:hAnsiTheme="minorHAnsi" w:cstheme="minorHAnsi"/>
          <w:b/>
          <w:bCs/>
          <w:color w:val="auto"/>
          <w:lang w:eastAsia="zh-TW"/>
        </w:rPr>
        <w:t>staining in splenic lymphocytes and thymocytes.</w:t>
      </w:r>
      <w:r w:rsidR="00AB4711" w:rsidRPr="006A3C91">
        <w:rPr>
          <w:rFonts w:asciiTheme="minorHAnsi" w:hAnsiTheme="minorHAnsi" w:cstheme="minorHAnsi"/>
          <w:color w:val="auto"/>
          <w:lang w:eastAsia="zh-TW"/>
        </w:rPr>
        <w:t xml:space="preserve"> Cells were stained with </w:t>
      </w:r>
      <w:r w:rsidR="00481D26" w:rsidRPr="006A3C91">
        <w:rPr>
          <w:rFonts w:asciiTheme="minorHAnsi" w:hAnsiTheme="minorHAnsi" w:cstheme="minorHAnsi"/>
          <w:color w:val="auto"/>
          <w:lang w:eastAsia="zh-TW"/>
        </w:rPr>
        <w:t>lysosome-specific dye</w:t>
      </w:r>
      <w:r w:rsidR="00B44DBD" w:rsidRPr="006A3C91">
        <w:rPr>
          <w:rFonts w:asciiTheme="minorHAnsi" w:hAnsiTheme="minorHAnsi" w:cstheme="minorHAnsi"/>
          <w:color w:val="auto"/>
          <w:lang w:eastAsia="zh-TW"/>
        </w:rPr>
        <w:t xml:space="preserve"> for 30 min at 37 ˚C, followed by surface marker staining. Fluorescent signal of stained cells was acquired by flow cytometer and analyzed. </w:t>
      </w:r>
      <w:r w:rsidR="00B44DBD" w:rsidRPr="006A3C91">
        <w:rPr>
          <w:rFonts w:asciiTheme="minorHAnsi" w:hAnsiTheme="minorHAnsi" w:cstheme="minorHAnsi"/>
          <w:b/>
          <w:bCs/>
          <w:color w:val="auto"/>
        </w:rPr>
        <w:t>(A)</w:t>
      </w:r>
      <w:r w:rsidR="00B44DBD" w:rsidRPr="006A3C91">
        <w:rPr>
          <w:rFonts w:asciiTheme="minorHAnsi" w:hAnsiTheme="minorHAnsi" w:cstheme="minorHAnsi"/>
          <w:color w:val="auto"/>
          <w:lang w:eastAsia="zh-TW"/>
        </w:rPr>
        <w:t xml:space="preserve"> </w:t>
      </w:r>
      <w:r w:rsidR="001F053C" w:rsidRPr="006A3C91">
        <w:rPr>
          <w:rFonts w:asciiTheme="minorHAnsi" w:hAnsiTheme="minorHAnsi" w:cstheme="minorHAnsi"/>
          <w:color w:val="auto"/>
          <w:lang w:eastAsia="zh-TW"/>
        </w:rPr>
        <w:t xml:space="preserve">Lysosome </w:t>
      </w:r>
      <w:r w:rsidR="00B44DBD" w:rsidRPr="006A3C91">
        <w:rPr>
          <w:rFonts w:asciiTheme="minorHAnsi" w:hAnsiTheme="minorHAnsi" w:cstheme="minorHAnsi"/>
          <w:color w:val="auto"/>
          <w:lang w:eastAsia="zh-TW"/>
        </w:rPr>
        <w:t>staining of DN and DP thymocytes</w:t>
      </w:r>
      <w:r w:rsidR="00D43C34" w:rsidRPr="006A3C91">
        <w:rPr>
          <w:rFonts w:asciiTheme="minorHAnsi" w:hAnsiTheme="minorHAnsi" w:cstheme="minorHAnsi"/>
          <w:color w:val="auto"/>
          <w:lang w:eastAsia="zh-TW"/>
        </w:rPr>
        <w:t>.</w:t>
      </w:r>
      <w:r w:rsidRPr="006A3C91">
        <w:rPr>
          <w:rFonts w:asciiTheme="minorHAnsi" w:hAnsiTheme="minorHAnsi" w:cstheme="minorHAnsi"/>
          <w:color w:val="auto"/>
          <w:lang w:eastAsia="zh-TW"/>
        </w:rPr>
        <w:t xml:space="preserve"> </w:t>
      </w:r>
      <w:r w:rsidR="00D43C34" w:rsidRPr="006A3C91">
        <w:rPr>
          <w:rFonts w:asciiTheme="minorHAnsi" w:hAnsiTheme="minorHAnsi" w:cstheme="minorHAnsi"/>
          <w:b/>
          <w:bCs/>
          <w:color w:val="auto"/>
        </w:rPr>
        <w:t>(B)</w:t>
      </w:r>
      <w:r w:rsidR="00B44DBD" w:rsidRPr="006A3C91">
        <w:rPr>
          <w:rFonts w:asciiTheme="minorHAnsi" w:hAnsiTheme="minorHAnsi" w:cstheme="minorHAnsi"/>
          <w:color w:val="auto"/>
          <w:lang w:eastAsia="zh-TW"/>
        </w:rPr>
        <w:t xml:space="preserve"> </w:t>
      </w:r>
      <w:r w:rsidR="001F053C" w:rsidRPr="006A3C91">
        <w:rPr>
          <w:rFonts w:asciiTheme="minorHAnsi" w:hAnsiTheme="minorHAnsi" w:cstheme="minorHAnsi"/>
          <w:color w:val="auto"/>
          <w:lang w:eastAsia="zh-TW"/>
        </w:rPr>
        <w:t xml:space="preserve">Lysosome </w:t>
      </w:r>
      <w:r w:rsidR="00D43C34" w:rsidRPr="006A3C91">
        <w:rPr>
          <w:rFonts w:asciiTheme="minorHAnsi" w:hAnsiTheme="minorHAnsi" w:cstheme="minorHAnsi"/>
          <w:color w:val="auto"/>
          <w:lang w:eastAsia="zh-TW"/>
        </w:rPr>
        <w:t>staining of</w:t>
      </w:r>
      <w:r w:rsidR="00B44DBD" w:rsidRPr="006A3C91">
        <w:rPr>
          <w:rFonts w:asciiTheme="minorHAnsi" w:hAnsiTheme="minorHAnsi" w:cstheme="minorHAnsi"/>
          <w:color w:val="auto"/>
          <w:lang w:eastAsia="zh-TW"/>
        </w:rPr>
        <w:t xml:space="preserve"> </w:t>
      </w:r>
      <w:r w:rsidR="00D43C34" w:rsidRPr="006A3C91">
        <w:rPr>
          <w:rFonts w:asciiTheme="minorHAnsi" w:hAnsiTheme="minorHAnsi" w:cstheme="minorHAnsi"/>
          <w:bCs/>
          <w:color w:val="auto"/>
          <w:lang w:eastAsia="zh-TW"/>
        </w:rPr>
        <w:t>CD4SP and SD8SP thymocytes and splenic T cell populations.</w:t>
      </w:r>
      <w:r w:rsidR="00F503FF" w:rsidRPr="006A3C91">
        <w:rPr>
          <w:rFonts w:asciiTheme="minorHAnsi" w:hAnsiTheme="minorHAnsi" w:cstheme="minorHAnsi"/>
          <w:color w:val="auto"/>
          <w:lang w:eastAsia="zh-TW"/>
        </w:rPr>
        <w:t xml:space="preserve"> </w:t>
      </w:r>
      <w:r w:rsidR="004C7390" w:rsidRPr="006A3C91">
        <w:rPr>
          <w:rFonts w:asciiTheme="minorHAnsi" w:hAnsiTheme="minorHAnsi" w:cstheme="minorHAnsi"/>
          <w:color w:val="auto"/>
          <w:lang w:eastAsia="zh-TW"/>
        </w:rPr>
        <w:t>ΔMFI = MFI (</w:t>
      </w:r>
      <w:r w:rsidR="00410BEA" w:rsidRPr="006A3C91">
        <w:rPr>
          <w:rFonts w:asciiTheme="minorHAnsi" w:hAnsiTheme="minorHAnsi" w:cstheme="minorHAnsi"/>
          <w:color w:val="auto"/>
          <w:lang w:eastAsia="zh-TW"/>
        </w:rPr>
        <w:t>Lysosome staining</w:t>
      </w:r>
      <w:r w:rsidR="004C7390" w:rsidRPr="006A3C91">
        <w:rPr>
          <w:rFonts w:asciiTheme="minorHAnsi" w:hAnsiTheme="minorHAnsi" w:cstheme="minorHAnsi"/>
          <w:color w:val="auto"/>
          <w:lang w:eastAsia="zh-TW"/>
        </w:rPr>
        <w:t xml:space="preserve">) - MFI (FMO). The </w:t>
      </w:r>
      <w:r w:rsidR="00D43C34" w:rsidRPr="006A3C91">
        <w:rPr>
          <w:rFonts w:asciiTheme="minorHAnsi" w:hAnsiTheme="minorHAnsi" w:cstheme="minorHAnsi"/>
          <w:color w:val="auto"/>
          <w:lang w:eastAsia="zh-TW"/>
        </w:rPr>
        <w:t xml:space="preserve">solid </w:t>
      </w:r>
      <w:r w:rsidR="004C7390" w:rsidRPr="006A3C91">
        <w:rPr>
          <w:rFonts w:asciiTheme="minorHAnsi" w:hAnsiTheme="minorHAnsi" w:cstheme="minorHAnsi"/>
          <w:color w:val="auto"/>
          <w:lang w:eastAsia="zh-TW"/>
        </w:rPr>
        <w:t xml:space="preserve">green line represents </w:t>
      </w:r>
      <w:r w:rsidR="001F053C" w:rsidRPr="006A3C91">
        <w:rPr>
          <w:rFonts w:asciiTheme="minorHAnsi" w:hAnsiTheme="minorHAnsi" w:cstheme="minorHAnsi"/>
          <w:color w:val="auto"/>
          <w:lang w:eastAsia="zh-TW"/>
        </w:rPr>
        <w:t>lysosome</w:t>
      </w:r>
      <w:r w:rsidR="004C7390" w:rsidRPr="006A3C91">
        <w:rPr>
          <w:rFonts w:asciiTheme="minorHAnsi" w:hAnsiTheme="minorHAnsi" w:cstheme="minorHAnsi"/>
          <w:color w:val="auto"/>
          <w:lang w:eastAsia="zh-TW"/>
        </w:rPr>
        <w:t xml:space="preserve"> staining, </w:t>
      </w:r>
      <w:r w:rsidR="00D43C34" w:rsidRPr="006A3C91">
        <w:rPr>
          <w:rFonts w:asciiTheme="minorHAnsi" w:hAnsiTheme="minorHAnsi" w:cstheme="minorHAnsi"/>
          <w:color w:val="auto"/>
          <w:lang w:eastAsia="zh-TW"/>
        </w:rPr>
        <w:t>the solid</w:t>
      </w:r>
      <w:r w:rsidR="004C7390" w:rsidRPr="006A3C91">
        <w:rPr>
          <w:rFonts w:asciiTheme="minorHAnsi" w:hAnsiTheme="minorHAnsi" w:cstheme="minorHAnsi"/>
          <w:color w:val="auto"/>
          <w:lang w:eastAsia="zh-TW"/>
        </w:rPr>
        <w:t xml:space="preserve"> blue line shows FMO</w:t>
      </w:r>
      <w:r w:rsidR="00E81640">
        <w:rPr>
          <w:rFonts w:asciiTheme="minorHAnsi" w:hAnsiTheme="minorHAnsi" w:cstheme="minorHAnsi"/>
          <w:color w:val="auto"/>
          <w:lang w:eastAsia="zh-TW"/>
        </w:rPr>
        <w:t>,</w:t>
      </w:r>
      <w:r w:rsidR="004C7390" w:rsidRPr="006A3C91">
        <w:rPr>
          <w:rFonts w:asciiTheme="minorHAnsi" w:hAnsiTheme="minorHAnsi" w:cstheme="minorHAnsi"/>
          <w:color w:val="auto"/>
          <w:lang w:eastAsia="zh-TW"/>
        </w:rPr>
        <w:t xml:space="preserve"> and the dash</w:t>
      </w:r>
      <w:r w:rsidR="00D43C34" w:rsidRPr="006A3C91">
        <w:rPr>
          <w:rFonts w:asciiTheme="minorHAnsi" w:hAnsiTheme="minorHAnsi" w:cstheme="minorHAnsi"/>
          <w:color w:val="auto"/>
          <w:lang w:eastAsia="zh-TW"/>
        </w:rPr>
        <w:t>ed</w:t>
      </w:r>
      <w:r w:rsidR="004C7390" w:rsidRPr="006A3C91">
        <w:rPr>
          <w:rFonts w:asciiTheme="minorHAnsi" w:hAnsiTheme="minorHAnsi" w:cstheme="minorHAnsi"/>
          <w:color w:val="auto"/>
          <w:lang w:eastAsia="zh-TW"/>
        </w:rPr>
        <w:t xml:space="preserve"> red line represents mean fluorescence intensity </w:t>
      </w:r>
      <w:r w:rsidR="00D43C34" w:rsidRPr="006A3C91">
        <w:rPr>
          <w:rFonts w:asciiTheme="minorHAnsi" w:hAnsiTheme="minorHAnsi" w:cstheme="minorHAnsi"/>
          <w:color w:val="auto"/>
          <w:lang w:eastAsia="zh-TW"/>
        </w:rPr>
        <w:t xml:space="preserve">of </w:t>
      </w:r>
      <w:r w:rsidR="001F053C" w:rsidRPr="006A3C91">
        <w:rPr>
          <w:rFonts w:asciiTheme="minorHAnsi" w:hAnsiTheme="minorHAnsi" w:cstheme="minorHAnsi"/>
          <w:color w:val="auto"/>
          <w:lang w:eastAsia="zh-TW"/>
        </w:rPr>
        <w:t xml:space="preserve">lysosome staining </w:t>
      </w:r>
      <w:r w:rsidR="004C7390" w:rsidRPr="006A3C91">
        <w:rPr>
          <w:rFonts w:asciiTheme="minorHAnsi" w:hAnsiTheme="minorHAnsi" w:cstheme="minorHAnsi"/>
          <w:color w:val="auto"/>
          <w:lang w:eastAsia="zh-TW"/>
        </w:rPr>
        <w:t>in each population.</w:t>
      </w:r>
      <w:r w:rsidRPr="006A3C91">
        <w:rPr>
          <w:rFonts w:asciiTheme="minorHAnsi" w:hAnsiTheme="minorHAnsi" w:cstheme="minorHAnsi"/>
          <w:color w:val="auto"/>
          <w:lang w:eastAsia="zh-TW"/>
        </w:rPr>
        <w:t xml:space="preserve"> </w:t>
      </w:r>
      <w:r w:rsidR="00D43C34" w:rsidRPr="006A3C91">
        <w:rPr>
          <w:rFonts w:asciiTheme="minorHAnsi" w:hAnsiTheme="minorHAnsi" w:cstheme="minorHAnsi"/>
          <w:color w:val="auto"/>
        </w:rPr>
        <w:t xml:space="preserve">The results </w:t>
      </w:r>
      <w:r w:rsidR="00763EB8" w:rsidRPr="006A3C91">
        <w:rPr>
          <w:rFonts w:asciiTheme="minorHAnsi" w:hAnsiTheme="minorHAnsi" w:cstheme="minorHAnsi"/>
          <w:color w:val="auto"/>
        </w:rPr>
        <w:t>are</w:t>
      </w:r>
      <w:r w:rsidR="00D43C34" w:rsidRPr="006A3C91">
        <w:rPr>
          <w:rFonts w:asciiTheme="minorHAnsi" w:hAnsiTheme="minorHAnsi" w:cstheme="minorHAnsi"/>
          <w:color w:val="auto"/>
        </w:rPr>
        <w:t xml:space="preserve"> representative of </w:t>
      </w:r>
      <w:r w:rsidR="008D4453" w:rsidRPr="006A3C91">
        <w:rPr>
          <w:rFonts w:asciiTheme="minorHAnsi" w:hAnsiTheme="minorHAnsi" w:cstheme="minorHAnsi"/>
          <w:color w:val="auto"/>
        </w:rPr>
        <w:t>one</w:t>
      </w:r>
      <w:r w:rsidR="00ED690D" w:rsidRPr="006A3C91">
        <w:rPr>
          <w:rFonts w:asciiTheme="minorHAnsi" w:hAnsiTheme="minorHAnsi" w:cstheme="minorHAnsi"/>
          <w:color w:val="auto"/>
        </w:rPr>
        <w:t xml:space="preserve"> experiment</w:t>
      </w:r>
      <w:r w:rsidR="00763EB8" w:rsidRPr="006A3C91">
        <w:rPr>
          <w:rFonts w:asciiTheme="minorHAnsi" w:hAnsiTheme="minorHAnsi" w:cstheme="minorHAnsi"/>
          <w:color w:val="auto"/>
        </w:rPr>
        <w:t xml:space="preserve"> with </w:t>
      </w:r>
      <w:r w:rsidR="00763EB8" w:rsidRPr="00E81640">
        <w:rPr>
          <w:rFonts w:asciiTheme="minorHAnsi" w:hAnsiTheme="minorHAnsi" w:cstheme="minorHAnsi"/>
          <w:i/>
          <w:color w:val="auto"/>
        </w:rPr>
        <w:t>n</w:t>
      </w:r>
      <w:r w:rsidR="009913CD" w:rsidRPr="006A3C91">
        <w:rPr>
          <w:rFonts w:asciiTheme="minorHAnsi" w:hAnsiTheme="minorHAnsi" w:cstheme="minorHAnsi"/>
          <w:color w:val="auto"/>
        </w:rPr>
        <w:t xml:space="preserve"> </w:t>
      </w:r>
      <w:r w:rsidR="00763EB8" w:rsidRPr="006A3C91">
        <w:rPr>
          <w:rFonts w:asciiTheme="minorHAnsi" w:hAnsiTheme="minorHAnsi" w:cstheme="minorHAnsi"/>
          <w:color w:val="auto"/>
        </w:rPr>
        <w:t>=</w:t>
      </w:r>
      <w:r w:rsidR="009913CD" w:rsidRPr="006A3C91">
        <w:rPr>
          <w:rFonts w:asciiTheme="minorHAnsi" w:hAnsiTheme="minorHAnsi" w:cstheme="minorHAnsi"/>
          <w:color w:val="auto"/>
        </w:rPr>
        <w:t xml:space="preserve"> </w:t>
      </w:r>
      <w:r w:rsidR="008D4453" w:rsidRPr="006A3C91">
        <w:rPr>
          <w:rFonts w:asciiTheme="minorHAnsi" w:hAnsiTheme="minorHAnsi" w:cstheme="minorHAnsi"/>
          <w:color w:val="auto"/>
        </w:rPr>
        <w:t>5</w:t>
      </w:r>
      <w:r w:rsidR="00D43C34" w:rsidRPr="006A3C91">
        <w:rPr>
          <w:rFonts w:asciiTheme="minorHAnsi" w:hAnsiTheme="minorHAnsi" w:cstheme="minorHAnsi"/>
          <w:color w:val="auto"/>
        </w:rPr>
        <w:t>.</w:t>
      </w:r>
    </w:p>
    <w:p w14:paraId="7939706D" w14:textId="483E4638" w:rsidR="00840EE9" w:rsidRPr="006A3C91" w:rsidRDefault="00840EE9" w:rsidP="001B1519">
      <w:pPr>
        <w:rPr>
          <w:rFonts w:asciiTheme="minorHAnsi" w:hAnsiTheme="minorHAnsi" w:cstheme="minorHAnsi"/>
          <w:color w:val="auto"/>
        </w:rPr>
      </w:pPr>
    </w:p>
    <w:p w14:paraId="1A4592CC" w14:textId="157A1CFF" w:rsidR="009913CD" w:rsidRPr="006A3C91" w:rsidRDefault="006A3C91" w:rsidP="009913CD">
      <w:pPr>
        <w:rPr>
          <w:rFonts w:asciiTheme="minorHAnsi" w:hAnsiTheme="minorHAnsi" w:cstheme="minorHAnsi"/>
          <w:color w:val="auto"/>
          <w:lang w:eastAsia="zh-TW"/>
        </w:rPr>
      </w:pPr>
      <w:r w:rsidRPr="006A3C91">
        <w:rPr>
          <w:rFonts w:asciiTheme="minorHAnsi" w:hAnsiTheme="minorHAnsi" w:cstheme="minorHAnsi"/>
          <w:b/>
          <w:bCs/>
          <w:color w:val="auto"/>
        </w:rPr>
        <w:t>Table 1</w:t>
      </w:r>
      <w:r w:rsidR="009913CD" w:rsidRPr="006A3C91">
        <w:rPr>
          <w:rFonts w:asciiTheme="minorHAnsi" w:hAnsiTheme="minorHAnsi" w:cstheme="minorHAnsi"/>
          <w:b/>
          <w:bCs/>
          <w:color w:val="auto"/>
        </w:rPr>
        <w:t xml:space="preserve">: Multicolor flow cytometry panel designs. </w:t>
      </w:r>
      <w:r w:rsidR="009913CD" w:rsidRPr="006A3C91">
        <w:rPr>
          <w:rFonts w:asciiTheme="minorHAnsi" w:hAnsiTheme="minorHAnsi" w:cstheme="minorHAnsi"/>
          <w:color w:val="auto"/>
        </w:rPr>
        <w:t xml:space="preserve">The fluorochrome and concentration of antibodies/organelle dyes in the staining mixtures are listed </w:t>
      </w:r>
      <w:r w:rsidR="00E81640">
        <w:rPr>
          <w:rFonts w:asciiTheme="minorHAnsi" w:hAnsiTheme="minorHAnsi" w:cstheme="minorHAnsi"/>
          <w:color w:val="auto"/>
        </w:rPr>
        <w:t>here</w:t>
      </w:r>
      <w:r w:rsidR="009913CD" w:rsidRPr="006A3C91">
        <w:rPr>
          <w:rFonts w:asciiTheme="minorHAnsi" w:hAnsiTheme="minorHAnsi" w:cstheme="minorHAnsi"/>
          <w:color w:val="auto"/>
        </w:rPr>
        <w:t>. It is strongly recommended to titrate and test each antibody when setting up new staining panels.</w:t>
      </w:r>
    </w:p>
    <w:p w14:paraId="1818B57A" w14:textId="77777777" w:rsidR="009913CD" w:rsidRPr="006A3C91" w:rsidRDefault="009913CD" w:rsidP="001B1519">
      <w:pPr>
        <w:rPr>
          <w:rFonts w:asciiTheme="minorHAnsi" w:hAnsiTheme="minorHAnsi" w:cstheme="minorHAnsi"/>
          <w:color w:val="auto"/>
        </w:rPr>
      </w:pPr>
    </w:p>
    <w:p w14:paraId="64B8CF78" w14:textId="666FA9CC" w:rsidR="006305D7" w:rsidRPr="006A3C91" w:rsidRDefault="006305D7" w:rsidP="001B1519">
      <w:pPr>
        <w:rPr>
          <w:rFonts w:asciiTheme="minorHAnsi" w:hAnsiTheme="minorHAnsi" w:cstheme="minorHAnsi"/>
          <w:b/>
          <w:color w:val="auto"/>
        </w:rPr>
      </w:pPr>
      <w:r w:rsidRPr="006A3C91">
        <w:rPr>
          <w:rFonts w:asciiTheme="minorHAnsi" w:hAnsiTheme="minorHAnsi" w:cstheme="minorHAnsi"/>
          <w:b/>
          <w:color w:val="auto"/>
        </w:rPr>
        <w:t>DISCUSSION</w:t>
      </w:r>
    </w:p>
    <w:p w14:paraId="571F4609" w14:textId="77777777" w:rsidR="00B44DBD" w:rsidRPr="006A3C91" w:rsidRDefault="00B44DBD" w:rsidP="007A4DD6">
      <w:pPr>
        <w:rPr>
          <w:rFonts w:asciiTheme="minorHAnsi" w:hAnsiTheme="minorHAnsi" w:cstheme="minorHAnsi"/>
          <w:color w:val="auto"/>
        </w:rPr>
      </w:pPr>
    </w:p>
    <w:p w14:paraId="3F9A41B6" w14:textId="4FD3ADDB" w:rsidR="003A6116" w:rsidRPr="006A3C91" w:rsidRDefault="00B44DBD" w:rsidP="00ED690D">
      <w:pPr>
        <w:rPr>
          <w:rFonts w:asciiTheme="minorHAnsi" w:hAnsiTheme="minorHAnsi" w:cstheme="minorHAnsi"/>
          <w:color w:val="auto"/>
          <w:lang w:eastAsia="zh-TW"/>
        </w:rPr>
      </w:pPr>
      <w:r w:rsidRPr="006A3C91">
        <w:rPr>
          <w:rFonts w:asciiTheme="minorHAnsi" w:hAnsiTheme="minorHAnsi" w:cstheme="minorHAnsi"/>
          <w:color w:val="auto"/>
        </w:rPr>
        <w:t xml:space="preserve">This protocol combines organelle-specific dyes and surface marker staining to quantify the </w:t>
      </w:r>
      <w:proofErr w:type="gramStart"/>
      <w:r w:rsidRPr="006A3C91">
        <w:rPr>
          <w:rFonts w:asciiTheme="minorHAnsi" w:hAnsiTheme="minorHAnsi" w:cstheme="minorHAnsi"/>
          <w:color w:val="auto"/>
        </w:rPr>
        <w:t>amount</w:t>
      </w:r>
      <w:proofErr w:type="gramEnd"/>
      <w:r w:rsidRPr="006A3C91">
        <w:rPr>
          <w:rFonts w:asciiTheme="minorHAnsi" w:hAnsiTheme="minorHAnsi" w:cstheme="minorHAnsi"/>
          <w:color w:val="auto"/>
        </w:rPr>
        <w:t xml:space="preserve"> of mitochondria or lysosomes in different T cell populations. This method was developed </w:t>
      </w:r>
      <w:r w:rsidRPr="006A3C91">
        <w:rPr>
          <w:rFonts w:asciiTheme="minorHAnsi" w:hAnsiTheme="minorHAnsi" w:cstheme="minorHAnsi"/>
          <w:color w:val="auto"/>
        </w:rPr>
        <w:lastRenderedPageBreak/>
        <w:t xml:space="preserve">to overcome the limitation of cell number and homogeneity requirements for traditional methods, such as electron microscopy and immunoblot analysis. </w:t>
      </w:r>
      <w:r w:rsidR="00E61B7D" w:rsidRPr="006A3C91">
        <w:rPr>
          <w:rFonts w:asciiTheme="minorHAnsi" w:hAnsiTheme="minorHAnsi" w:cstheme="minorHAnsi"/>
          <w:color w:val="auto"/>
        </w:rPr>
        <w:t>It</w:t>
      </w:r>
      <w:r w:rsidR="008E2A84" w:rsidRPr="006A3C91">
        <w:rPr>
          <w:rFonts w:asciiTheme="minorHAnsi" w:hAnsiTheme="minorHAnsi" w:cstheme="minorHAnsi"/>
          <w:color w:val="auto"/>
        </w:rPr>
        <w:t xml:space="preserve"> is especially useful in analyzing rare cell populations and simultaneously examining multiple cell types at the same time.</w:t>
      </w:r>
    </w:p>
    <w:p w14:paraId="5EDFFE42" w14:textId="77777777" w:rsidR="008E2A84" w:rsidRPr="006A3C91" w:rsidRDefault="008E2A84" w:rsidP="008E2A84">
      <w:pPr>
        <w:ind w:firstLineChars="200" w:firstLine="480"/>
        <w:rPr>
          <w:rFonts w:asciiTheme="minorHAnsi" w:hAnsiTheme="minorHAnsi" w:cstheme="minorHAnsi"/>
          <w:color w:val="auto"/>
        </w:rPr>
      </w:pPr>
    </w:p>
    <w:p w14:paraId="50B72928" w14:textId="55F9B398" w:rsidR="008E2A84" w:rsidRPr="006A3C91" w:rsidRDefault="008E2A84" w:rsidP="008E2A84">
      <w:pPr>
        <w:rPr>
          <w:rFonts w:asciiTheme="minorHAnsi" w:hAnsiTheme="minorHAnsi" w:cstheme="minorHAnsi"/>
          <w:color w:val="auto"/>
          <w:lang w:eastAsia="zh-TW"/>
        </w:rPr>
      </w:pPr>
      <w:r w:rsidRPr="006A3C91">
        <w:rPr>
          <w:rFonts w:asciiTheme="minorHAnsi" w:hAnsiTheme="minorHAnsi" w:cstheme="minorHAnsi"/>
          <w:color w:val="auto"/>
          <w:lang w:eastAsia="zh-TW"/>
        </w:rPr>
        <w:t xml:space="preserve">The </w:t>
      </w:r>
      <w:r w:rsidR="003A6116" w:rsidRPr="006A3C91">
        <w:rPr>
          <w:rFonts w:asciiTheme="minorHAnsi" w:hAnsiTheme="minorHAnsi" w:cstheme="minorHAnsi"/>
          <w:color w:val="auto"/>
          <w:lang w:eastAsia="zh-TW"/>
        </w:rPr>
        <w:t>duration of the procedure</w:t>
      </w:r>
      <w:r w:rsidRPr="006A3C91">
        <w:rPr>
          <w:rFonts w:asciiTheme="minorHAnsi" w:hAnsiTheme="minorHAnsi" w:cstheme="minorHAnsi"/>
          <w:color w:val="auto"/>
          <w:lang w:eastAsia="zh-TW"/>
        </w:rPr>
        <w:t xml:space="preserve"> and </w:t>
      </w:r>
      <w:r w:rsidR="003A6116" w:rsidRPr="006A3C91">
        <w:rPr>
          <w:rFonts w:asciiTheme="minorHAnsi" w:hAnsiTheme="minorHAnsi" w:cstheme="minorHAnsi"/>
          <w:color w:val="auto"/>
          <w:lang w:eastAsia="zh-TW"/>
        </w:rPr>
        <w:t xml:space="preserve">the </w:t>
      </w:r>
      <w:r w:rsidRPr="006A3C91">
        <w:rPr>
          <w:rFonts w:asciiTheme="minorHAnsi" w:hAnsiTheme="minorHAnsi" w:cstheme="minorHAnsi"/>
          <w:color w:val="auto"/>
          <w:lang w:eastAsia="zh-TW"/>
        </w:rPr>
        <w:t>temperature of incubation are the most critical factors in this protocol. Proper organelle labeling requires</w:t>
      </w:r>
      <w:r w:rsidR="003A6116" w:rsidRPr="006A3C91">
        <w:rPr>
          <w:rFonts w:asciiTheme="minorHAnsi" w:hAnsiTheme="minorHAnsi" w:cstheme="minorHAnsi"/>
          <w:color w:val="auto"/>
          <w:lang w:eastAsia="zh-TW"/>
        </w:rPr>
        <w:t xml:space="preserve"> </w:t>
      </w:r>
      <w:r w:rsidRPr="006A3C91">
        <w:rPr>
          <w:rFonts w:asciiTheme="minorHAnsi" w:hAnsiTheme="minorHAnsi" w:cstheme="minorHAnsi"/>
          <w:color w:val="auto"/>
          <w:lang w:eastAsia="zh-TW"/>
        </w:rPr>
        <w:t xml:space="preserve">accurate titration of organelle-specific dyes. Cells should also be strictly kept on ice to enhance the viability and avoid antibody capping and internalization. In addition, the fluorescence of these organelle-specific dyes </w:t>
      </w:r>
      <w:r w:rsidR="003A6116" w:rsidRPr="006A3C91">
        <w:rPr>
          <w:rFonts w:asciiTheme="minorHAnsi" w:hAnsiTheme="minorHAnsi" w:cstheme="minorHAnsi"/>
          <w:color w:val="auto"/>
          <w:lang w:eastAsia="zh-TW"/>
        </w:rPr>
        <w:t>is</w:t>
      </w:r>
      <w:r w:rsidRPr="006A3C91">
        <w:rPr>
          <w:rFonts w:asciiTheme="minorHAnsi" w:hAnsiTheme="minorHAnsi" w:cstheme="minorHAnsi"/>
          <w:color w:val="auto"/>
          <w:lang w:eastAsia="zh-TW"/>
        </w:rPr>
        <w:t xml:space="preserve"> vulnerable to light exposure and temperature changes</w:t>
      </w:r>
      <w:r w:rsidR="003A6116" w:rsidRPr="006A3C91">
        <w:rPr>
          <w:rFonts w:asciiTheme="minorHAnsi" w:hAnsiTheme="minorHAnsi" w:cstheme="minorHAnsi"/>
          <w:color w:val="auto"/>
          <w:lang w:eastAsia="zh-TW"/>
        </w:rPr>
        <w:t>.</w:t>
      </w:r>
      <w:r w:rsidRPr="006A3C91">
        <w:rPr>
          <w:rFonts w:asciiTheme="minorHAnsi" w:hAnsiTheme="minorHAnsi" w:cstheme="minorHAnsi"/>
          <w:color w:val="auto"/>
          <w:lang w:eastAsia="zh-TW"/>
        </w:rPr>
        <w:t xml:space="preserve"> </w:t>
      </w:r>
      <w:r w:rsidR="003A6116" w:rsidRPr="006A3C91">
        <w:rPr>
          <w:rFonts w:asciiTheme="minorHAnsi" w:hAnsiTheme="minorHAnsi" w:cstheme="minorHAnsi"/>
          <w:color w:val="auto"/>
          <w:lang w:eastAsia="zh-TW"/>
        </w:rPr>
        <w:t>T</w:t>
      </w:r>
      <w:r w:rsidRPr="006A3C91">
        <w:rPr>
          <w:rFonts w:asciiTheme="minorHAnsi" w:hAnsiTheme="minorHAnsi" w:cstheme="minorHAnsi"/>
          <w:color w:val="auto"/>
          <w:lang w:eastAsia="zh-TW"/>
        </w:rPr>
        <w:t>hus, immediate analysis of samples on</w:t>
      </w:r>
      <w:r w:rsidR="003A6116" w:rsidRPr="006A3C91">
        <w:rPr>
          <w:rFonts w:asciiTheme="minorHAnsi" w:hAnsiTheme="minorHAnsi" w:cstheme="minorHAnsi"/>
          <w:color w:val="auto"/>
          <w:lang w:eastAsia="zh-TW"/>
        </w:rPr>
        <w:t>c</w:t>
      </w:r>
      <w:r w:rsidRPr="006A3C91">
        <w:rPr>
          <w:rFonts w:asciiTheme="minorHAnsi" w:hAnsiTheme="minorHAnsi" w:cstheme="minorHAnsi"/>
          <w:color w:val="auto"/>
          <w:lang w:eastAsia="zh-TW"/>
        </w:rPr>
        <w:t xml:space="preserve">e the staining procedure </w:t>
      </w:r>
      <w:r w:rsidR="003A6116" w:rsidRPr="006A3C91">
        <w:rPr>
          <w:rFonts w:asciiTheme="minorHAnsi" w:hAnsiTheme="minorHAnsi" w:cstheme="minorHAnsi"/>
          <w:color w:val="auto"/>
          <w:lang w:eastAsia="zh-TW"/>
        </w:rPr>
        <w:t xml:space="preserve">is </w:t>
      </w:r>
      <w:r w:rsidRPr="006A3C91">
        <w:rPr>
          <w:rFonts w:asciiTheme="minorHAnsi" w:hAnsiTheme="minorHAnsi" w:cstheme="minorHAnsi"/>
          <w:color w:val="auto"/>
          <w:lang w:eastAsia="zh-TW"/>
        </w:rPr>
        <w:t>completed is very important.</w:t>
      </w:r>
      <w:r w:rsidR="00F82C57" w:rsidRPr="006A3C91">
        <w:rPr>
          <w:rFonts w:asciiTheme="minorHAnsi" w:hAnsiTheme="minorHAnsi" w:cstheme="minorHAnsi"/>
          <w:color w:val="auto"/>
          <w:lang w:eastAsia="zh-TW"/>
        </w:rPr>
        <w:t xml:space="preserve"> We have consistently been able to complete the whole experiment </w:t>
      </w:r>
      <w:r w:rsidR="00276E2F" w:rsidRPr="006A3C91">
        <w:rPr>
          <w:rFonts w:asciiTheme="minorHAnsi" w:hAnsiTheme="minorHAnsi" w:cstheme="minorHAnsi"/>
          <w:color w:val="auto"/>
          <w:lang w:eastAsia="zh-TW"/>
        </w:rPr>
        <w:t>within 2 hour</w:t>
      </w:r>
      <w:r w:rsidR="009913CD" w:rsidRPr="006A3C91">
        <w:rPr>
          <w:rFonts w:asciiTheme="minorHAnsi" w:hAnsiTheme="minorHAnsi" w:cstheme="minorHAnsi"/>
          <w:color w:val="auto"/>
          <w:lang w:eastAsia="zh-TW"/>
        </w:rPr>
        <w:t>s</w:t>
      </w:r>
      <w:r w:rsidR="00F82C57" w:rsidRPr="006A3C91">
        <w:rPr>
          <w:rFonts w:asciiTheme="minorHAnsi" w:hAnsiTheme="minorHAnsi" w:cstheme="minorHAnsi"/>
          <w:color w:val="auto"/>
          <w:lang w:eastAsia="zh-TW"/>
        </w:rPr>
        <w:t>.</w:t>
      </w:r>
    </w:p>
    <w:p w14:paraId="1DB2B189" w14:textId="77777777" w:rsidR="008E2A84" w:rsidRPr="006A3C91" w:rsidRDefault="008E2A84" w:rsidP="008E2A84">
      <w:pPr>
        <w:rPr>
          <w:rFonts w:asciiTheme="minorHAnsi" w:hAnsiTheme="minorHAnsi" w:cstheme="minorHAnsi"/>
          <w:color w:val="auto"/>
          <w:lang w:eastAsia="zh-TW"/>
        </w:rPr>
      </w:pPr>
    </w:p>
    <w:p w14:paraId="6B518B9D" w14:textId="476436FF" w:rsidR="008E2A84" w:rsidRPr="006A3C91" w:rsidRDefault="008E2A84" w:rsidP="008E2A84">
      <w:pPr>
        <w:rPr>
          <w:rFonts w:asciiTheme="minorHAnsi" w:hAnsiTheme="minorHAnsi" w:cstheme="minorHAnsi"/>
          <w:color w:val="auto"/>
          <w:lang w:eastAsia="zh-TW"/>
        </w:rPr>
      </w:pPr>
      <w:r w:rsidRPr="006A3C91">
        <w:rPr>
          <w:rFonts w:asciiTheme="minorHAnsi" w:hAnsiTheme="minorHAnsi" w:cstheme="minorHAnsi"/>
          <w:color w:val="auto"/>
          <w:lang w:eastAsia="zh-TW"/>
        </w:rPr>
        <w:t xml:space="preserve">Since this protocol relies on the capability of detecting multicolor fluorescence by flow cytometer to evaluate intracellular components, the </w:t>
      </w:r>
      <w:r w:rsidR="003E72E0" w:rsidRPr="006A3C91">
        <w:rPr>
          <w:rFonts w:asciiTheme="minorHAnsi" w:hAnsiTheme="minorHAnsi" w:cstheme="minorHAnsi"/>
          <w:color w:val="auto"/>
          <w:lang w:eastAsia="zh-TW"/>
        </w:rPr>
        <w:t>acquisition settings (</w:t>
      </w:r>
      <w:r w:rsidR="006A3C91" w:rsidRPr="006A3C91">
        <w:rPr>
          <w:rFonts w:asciiTheme="minorHAnsi" w:hAnsiTheme="minorHAnsi" w:cstheme="minorHAnsi"/>
          <w:i/>
          <w:color w:val="auto"/>
          <w:lang w:eastAsia="zh-TW"/>
        </w:rPr>
        <w:t>e.g.</w:t>
      </w:r>
      <w:r w:rsidR="003E72E0" w:rsidRPr="006A3C91">
        <w:rPr>
          <w:rFonts w:asciiTheme="minorHAnsi" w:hAnsiTheme="minorHAnsi" w:cstheme="minorHAnsi"/>
          <w:color w:val="auto"/>
          <w:lang w:eastAsia="zh-TW"/>
        </w:rPr>
        <w:t xml:space="preserve"> </w:t>
      </w:r>
      <w:r w:rsidR="00E61B7D" w:rsidRPr="006A3C91">
        <w:rPr>
          <w:rFonts w:asciiTheme="minorHAnsi" w:hAnsiTheme="minorHAnsi" w:cstheme="minorHAnsi"/>
          <w:color w:val="auto"/>
          <w:lang w:eastAsia="zh-TW"/>
        </w:rPr>
        <w:t>PMT voltages)</w:t>
      </w:r>
      <w:r w:rsidRPr="006A3C91">
        <w:rPr>
          <w:rFonts w:asciiTheme="minorHAnsi" w:hAnsiTheme="minorHAnsi" w:cstheme="minorHAnsi"/>
          <w:color w:val="auto"/>
          <w:lang w:eastAsia="zh-TW"/>
        </w:rPr>
        <w:t xml:space="preserve"> and </w:t>
      </w:r>
      <w:r w:rsidR="00E61B7D" w:rsidRPr="006A3C91">
        <w:rPr>
          <w:rFonts w:asciiTheme="minorHAnsi" w:hAnsiTheme="minorHAnsi" w:cstheme="minorHAnsi"/>
          <w:color w:val="auto"/>
          <w:lang w:eastAsia="zh-TW"/>
        </w:rPr>
        <w:t xml:space="preserve">the </w:t>
      </w:r>
      <w:r w:rsidRPr="006A3C91">
        <w:rPr>
          <w:rFonts w:asciiTheme="minorHAnsi" w:hAnsiTheme="minorHAnsi" w:cstheme="minorHAnsi"/>
          <w:color w:val="auto"/>
          <w:lang w:eastAsia="zh-TW"/>
        </w:rPr>
        <w:t xml:space="preserve">compensation of spectra overlap (the spillover of fluorescence into </w:t>
      </w:r>
      <w:r w:rsidR="003A6116" w:rsidRPr="006A3C91">
        <w:rPr>
          <w:rFonts w:asciiTheme="minorHAnsi" w:hAnsiTheme="minorHAnsi" w:cstheme="minorHAnsi"/>
          <w:color w:val="auto"/>
          <w:lang w:eastAsia="zh-TW"/>
        </w:rPr>
        <w:t>neighboring</w:t>
      </w:r>
      <w:r w:rsidRPr="006A3C91">
        <w:rPr>
          <w:rFonts w:asciiTheme="minorHAnsi" w:hAnsiTheme="minorHAnsi" w:cstheme="minorHAnsi"/>
          <w:color w:val="auto"/>
          <w:lang w:eastAsia="zh-TW"/>
        </w:rPr>
        <w:t xml:space="preserve"> channels) </w:t>
      </w:r>
      <w:r w:rsidR="003A6116" w:rsidRPr="006A3C91">
        <w:rPr>
          <w:rFonts w:asciiTheme="minorHAnsi" w:hAnsiTheme="minorHAnsi" w:cstheme="minorHAnsi"/>
          <w:color w:val="auto"/>
          <w:lang w:eastAsia="zh-TW"/>
        </w:rPr>
        <w:t xml:space="preserve">can heavily </w:t>
      </w:r>
      <w:r w:rsidRPr="006A3C91">
        <w:rPr>
          <w:rFonts w:asciiTheme="minorHAnsi" w:hAnsiTheme="minorHAnsi" w:cstheme="minorHAnsi"/>
          <w:color w:val="auto"/>
          <w:lang w:eastAsia="zh-TW"/>
        </w:rPr>
        <w:t xml:space="preserve">influence the </w:t>
      </w:r>
      <w:r w:rsidR="003A6116" w:rsidRPr="006A3C91">
        <w:rPr>
          <w:rFonts w:asciiTheme="minorHAnsi" w:hAnsiTheme="minorHAnsi" w:cstheme="minorHAnsi"/>
          <w:color w:val="auto"/>
          <w:lang w:eastAsia="zh-TW"/>
        </w:rPr>
        <w:t>intensity</w:t>
      </w:r>
      <w:r w:rsidRPr="006A3C91">
        <w:rPr>
          <w:rFonts w:asciiTheme="minorHAnsi" w:hAnsiTheme="minorHAnsi" w:cstheme="minorHAnsi"/>
          <w:color w:val="auto"/>
          <w:lang w:eastAsia="zh-TW"/>
        </w:rPr>
        <w:t xml:space="preserve"> of </w:t>
      </w:r>
      <w:r w:rsidR="00E61B7D" w:rsidRPr="006A3C91">
        <w:rPr>
          <w:rFonts w:asciiTheme="minorHAnsi" w:hAnsiTheme="minorHAnsi" w:cstheme="minorHAnsi"/>
          <w:color w:val="auto"/>
          <w:lang w:eastAsia="zh-TW"/>
        </w:rPr>
        <w:t xml:space="preserve">the </w:t>
      </w:r>
      <w:r w:rsidRPr="006A3C91">
        <w:rPr>
          <w:rFonts w:asciiTheme="minorHAnsi" w:hAnsiTheme="minorHAnsi" w:cstheme="minorHAnsi"/>
          <w:color w:val="auto"/>
          <w:lang w:eastAsia="zh-TW"/>
        </w:rPr>
        <w:t xml:space="preserve">signal. This is especially relevant when the surface markers needed to identify </w:t>
      </w:r>
      <w:r w:rsidR="003A6116" w:rsidRPr="006A3C91">
        <w:rPr>
          <w:rFonts w:asciiTheme="minorHAnsi" w:hAnsiTheme="minorHAnsi" w:cstheme="minorHAnsi"/>
          <w:color w:val="auto"/>
          <w:lang w:eastAsia="zh-TW"/>
        </w:rPr>
        <w:t xml:space="preserve">the relevant </w:t>
      </w:r>
      <w:r w:rsidRPr="006A3C91">
        <w:rPr>
          <w:rFonts w:asciiTheme="minorHAnsi" w:hAnsiTheme="minorHAnsi" w:cstheme="minorHAnsi"/>
          <w:color w:val="auto"/>
          <w:lang w:eastAsia="zh-TW"/>
        </w:rPr>
        <w:t>cell types increase</w:t>
      </w:r>
      <w:r w:rsidR="00CE417F" w:rsidRPr="006A3C91">
        <w:rPr>
          <w:rFonts w:asciiTheme="minorHAnsi" w:hAnsiTheme="minorHAnsi" w:cstheme="minorHAnsi"/>
          <w:color w:val="auto"/>
          <w:lang w:eastAsia="zh-TW"/>
        </w:rPr>
        <w:t xml:space="preserve"> above</w:t>
      </w:r>
      <w:r w:rsidRPr="006A3C91">
        <w:rPr>
          <w:rFonts w:asciiTheme="minorHAnsi" w:hAnsiTheme="minorHAnsi" w:cstheme="minorHAnsi"/>
          <w:color w:val="auto"/>
          <w:lang w:eastAsia="zh-TW"/>
        </w:rPr>
        <w:t xml:space="preserve"> six. In this situation, experience</w:t>
      </w:r>
      <w:r w:rsidR="00CE417F" w:rsidRPr="006A3C91">
        <w:rPr>
          <w:rFonts w:asciiTheme="minorHAnsi" w:hAnsiTheme="minorHAnsi" w:cstheme="minorHAnsi"/>
          <w:color w:val="auto"/>
          <w:lang w:eastAsia="zh-TW"/>
        </w:rPr>
        <w:t xml:space="preserve"> in designing multicolor flow cytometry experiments becomes very important</w:t>
      </w:r>
      <w:r w:rsidRPr="006A3C91">
        <w:rPr>
          <w:rFonts w:asciiTheme="minorHAnsi" w:hAnsiTheme="minorHAnsi" w:cstheme="minorHAnsi"/>
          <w:color w:val="auto"/>
          <w:lang w:eastAsia="zh-TW"/>
        </w:rPr>
        <w:t xml:space="preserve"> </w:t>
      </w:r>
      <w:r w:rsidR="00CE417F" w:rsidRPr="006A3C91">
        <w:rPr>
          <w:rFonts w:asciiTheme="minorHAnsi" w:hAnsiTheme="minorHAnsi" w:cstheme="minorHAnsi"/>
          <w:color w:val="auto"/>
          <w:lang w:eastAsia="zh-TW"/>
        </w:rPr>
        <w:t>for high quality data</w:t>
      </w:r>
      <w:r w:rsidR="00E61B7D" w:rsidRPr="006A3C91">
        <w:rPr>
          <w:rFonts w:asciiTheme="minorHAnsi" w:hAnsiTheme="minorHAnsi" w:cstheme="minorHAnsi"/>
          <w:color w:val="auto"/>
          <w:lang w:eastAsia="zh-TW"/>
        </w:rPr>
        <w:t xml:space="preserve"> acquisition</w:t>
      </w:r>
      <w:r w:rsidRPr="006A3C91">
        <w:rPr>
          <w:rFonts w:asciiTheme="minorHAnsi" w:hAnsiTheme="minorHAnsi" w:cstheme="minorHAnsi"/>
          <w:color w:val="auto"/>
          <w:lang w:eastAsia="zh-TW"/>
        </w:rPr>
        <w:t>.</w:t>
      </w:r>
    </w:p>
    <w:p w14:paraId="3E0D0D03" w14:textId="2B3EEE0D" w:rsidR="006A3683" w:rsidRPr="006A3C91" w:rsidRDefault="006A3683" w:rsidP="007A4DD6">
      <w:pPr>
        <w:rPr>
          <w:rFonts w:asciiTheme="minorHAnsi" w:hAnsiTheme="minorHAnsi" w:cstheme="minorHAnsi"/>
          <w:color w:val="auto"/>
          <w:lang w:eastAsia="zh-TW"/>
        </w:rPr>
      </w:pPr>
    </w:p>
    <w:p w14:paraId="283F427D" w14:textId="6786CAD4" w:rsidR="006A3683" w:rsidRPr="006A3C91" w:rsidRDefault="00E61B7D" w:rsidP="007A4DD6">
      <w:pPr>
        <w:rPr>
          <w:rFonts w:asciiTheme="minorHAnsi" w:hAnsiTheme="minorHAnsi" w:cstheme="minorHAnsi"/>
          <w:color w:val="auto"/>
          <w:lang w:eastAsia="zh-TW"/>
        </w:rPr>
      </w:pPr>
      <w:r w:rsidRPr="006A3C91">
        <w:rPr>
          <w:rFonts w:asciiTheme="minorHAnsi" w:hAnsiTheme="minorHAnsi" w:cstheme="minorHAnsi"/>
          <w:color w:val="auto"/>
          <w:lang w:eastAsia="zh-TW"/>
        </w:rPr>
        <w:t xml:space="preserve">The immune </w:t>
      </w:r>
      <w:r w:rsidR="006A3683" w:rsidRPr="006A3C91">
        <w:rPr>
          <w:rFonts w:asciiTheme="minorHAnsi" w:hAnsiTheme="minorHAnsi" w:cstheme="minorHAnsi"/>
          <w:color w:val="auto"/>
          <w:lang w:eastAsia="zh-TW"/>
        </w:rPr>
        <w:t xml:space="preserve">system protects the body from pathogen insults and infections, and T cell activation has pivotal role in providing essential signals to other immune cells. Recent studies suggest that different T cell populations have unique metabolic programs, and mitochondrial and lysosomal contents </w:t>
      </w:r>
      <w:r w:rsidRPr="006A3C91">
        <w:rPr>
          <w:rFonts w:asciiTheme="minorHAnsi" w:hAnsiTheme="minorHAnsi" w:cstheme="minorHAnsi"/>
          <w:color w:val="auto"/>
          <w:lang w:eastAsia="zh-TW"/>
        </w:rPr>
        <w:t>are</w:t>
      </w:r>
      <w:r w:rsidR="006A3683" w:rsidRPr="006A3C91">
        <w:rPr>
          <w:rFonts w:asciiTheme="minorHAnsi" w:hAnsiTheme="minorHAnsi" w:cstheme="minorHAnsi"/>
          <w:color w:val="auto"/>
          <w:lang w:eastAsia="zh-TW"/>
        </w:rPr>
        <w:t xml:space="preserve"> crucial indicators of metabolic changes. </w:t>
      </w:r>
      <w:r w:rsidRPr="006A3C91">
        <w:rPr>
          <w:rFonts w:asciiTheme="minorHAnsi" w:hAnsiTheme="minorHAnsi" w:cstheme="minorHAnsi"/>
          <w:color w:val="auto"/>
          <w:lang w:eastAsia="zh-TW"/>
        </w:rPr>
        <w:t>However, this phenomenon is not unique to T cells.</w:t>
      </w:r>
      <w:r w:rsidR="006A3C91" w:rsidRPr="006A3C91">
        <w:rPr>
          <w:rFonts w:asciiTheme="minorHAnsi" w:hAnsiTheme="minorHAnsi" w:cstheme="minorHAnsi"/>
          <w:color w:val="auto"/>
          <w:lang w:eastAsia="zh-TW"/>
        </w:rPr>
        <w:t xml:space="preserve"> </w:t>
      </w:r>
      <w:r w:rsidRPr="006A3C91">
        <w:rPr>
          <w:rFonts w:asciiTheme="minorHAnsi" w:hAnsiTheme="minorHAnsi" w:cstheme="minorHAnsi"/>
          <w:color w:val="auto"/>
          <w:lang w:eastAsia="zh-TW"/>
        </w:rPr>
        <w:t>T</w:t>
      </w:r>
      <w:r w:rsidR="006A3683" w:rsidRPr="006A3C91">
        <w:rPr>
          <w:rFonts w:asciiTheme="minorHAnsi" w:hAnsiTheme="minorHAnsi" w:cstheme="minorHAnsi"/>
          <w:color w:val="auto"/>
          <w:lang w:eastAsia="zh-TW"/>
        </w:rPr>
        <w:t xml:space="preserve">he differentiation and activation of innate </w:t>
      </w:r>
      <w:r w:rsidR="006937CE" w:rsidRPr="006A3C91">
        <w:rPr>
          <w:rFonts w:asciiTheme="minorHAnsi" w:hAnsiTheme="minorHAnsi" w:cstheme="minorHAnsi"/>
          <w:color w:val="auto"/>
          <w:lang w:eastAsia="zh-TW"/>
        </w:rPr>
        <w:t xml:space="preserve">immune cells, such as macrophage and dendritic cells, are </w:t>
      </w:r>
      <w:r w:rsidRPr="006A3C91">
        <w:rPr>
          <w:rFonts w:asciiTheme="minorHAnsi" w:hAnsiTheme="minorHAnsi" w:cstheme="minorHAnsi"/>
          <w:color w:val="auto"/>
          <w:lang w:eastAsia="zh-TW"/>
        </w:rPr>
        <w:t xml:space="preserve">also </w:t>
      </w:r>
      <w:r w:rsidR="006937CE" w:rsidRPr="006A3C91">
        <w:rPr>
          <w:rFonts w:asciiTheme="minorHAnsi" w:hAnsiTheme="minorHAnsi" w:cstheme="minorHAnsi"/>
          <w:color w:val="auto"/>
          <w:lang w:eastAsia="zh-TW"/>
        </w:rPr>
        <w:t>closely linked to their metabolic status</w:t>
      </w:r>
      <w:r w:rsidR="006937CE" w:rsidRPr="006A3C91">
        <w:rPr>
          <w:rFonts w:asciiTheme="minorHAnsi" w:hAnsiTheme="minorHAnsi" w:cstheme="minorHAnsi"/>
          <w:color w:val="auto"/>
          <w:lang w:eastAsia="zh-TW"/>
        </w:rPr>
        <w:fldChar w:fldCharType="begin">
          <w:fldData xml:space="preserve">PEVuZE5vdGU+PENpdGU+PEF1dGhvcj5WYW4gZGVuIEJvc3NjaGU8L0F1dGhvcj48WWVhcj4yMDE2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</w:fldData>
        </w:fldChar>
      </w:r>
      <w:r w:rsidR="006F3929" w:rsidRPr="006A3C91">
        <w:rPr>
          <w:rFonts w:asciiTheme="minorHAnsi" w:hAnsiTheme="minorHAnsi" w:cstheme="minorHAnsi"/>
          <w:color w:val="auto"/>
          <w:lang w:eastAsia="zh-TW"/>
        </w:rPr>
        <w:instrText xml:space="preserve"> ADDIN EN.CITE </w:instrText>
      </w:r>
      <w:r w:rsidR="006F3929" w:rsidRPr="006A3C91">
        <w:rPr>
          <w:rFonts w:asciiTheme="minorHAnsi" w:hAnsiTheme="minorHAnsi" w:cstheme="minorHAnsi"/>
          <w:color w:val="auto"/>
          <w:lang w:eastAsia="zh-TW"/>
        </w:rPr>
        <w:fldChar w:fldCharType="begin">
          <w:fldData xml:space="preserve">PEVuZE5vdGU+PENpdGU+PEF1dGhvcj5WYW4gZGVuIEJvc3NjaGU8L0F1dGhvcj48WWVhcj4yMDE2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</w:fldData>
        </w:fldChar>
      </w:r>
      <w:r w:rsidR="006F3929" w:rsidRPr="006A3C91">
        <w:rPr>
          <w:rFonts w:asciiTheme="minorHAnsi" w:hAnsiTheme="minorHAnsi" w:cstheme="minorHAnsi"/>
          <w:color w:val="auto"/>
          <w:lang w:eastAsia="zh-TW"/>
        </w:rPr>
        <w:instrText xml:space="preserve"> ADDIN EN.CITE.DATA </w:instrText>
      </w:r>
      <w:r w:rsidR="006F3929" w:rsidRPr="006A3C91">
        <w:rPr>
          <w:rFonts w:asciiTheme="minorHAnsi" w:hAnsiTheme="minorHAnsi" w:cstheme="minorHAnsi"/>
          <w:color w:val="auto"/>
          <w:lang w:eastAsia="zh-TW"/>
        </w:rPr>
      </w:r>
      <w:r w:rsidR="006F3929" w:rsidRPr="006A3C91">
        <w:rPr>
          <w:rFonts w:asciiTheme="minorHAnsi" w:hAnsiTheme="minorHAnsi" w:cstheme="minorHAnsi"/>
          <w:color w:val="auto"/>
          <w:lang w:eastAsia="zh-TW"/>
        </w:rPr>
        <w:fldChar w:fldCharType="end"/>
      </w:r>
      <w:r w:rsidR="006937CE" w:rsidRPr="006A3C91">
        <w:rPr>
          <w:rFonts w:asciiTheme="minorHAnsi" w:hAnsiTheme="minorHAnsi" w:cstheme="minorHAnsi"/>
          <w:color w:val="auto"/>
          <w:lang w:eastAsia="zh-TW"/>
        </w:rPr>
      </w:r>
      <w:r w:rsidR="006937CE" w:rsidRPr="006A3C91">
        <w:rPr>
          <w:rFonts w:asciiTheme="minorHAnsi" w:hAnsiTheme="minorHAnsi" w:cstheme="minorHAnsi"/>
          <w:color w:val="auto"/>
          <w:lang w:eastAsia="zh-TW"/>
        </w:rPr>
        <w:fldChar w:fldCharType="separate"/>
      </w:r>
      <w:r w:rsidR="006F3929" w:rsidRPr="006A3C91">
        <w:rPr>
          <w:rFonts w:asciiTheme="minorHAnsi" w:hAnsiTheme="minorHAnsi" w:cstheme="minorHAnsi"/>
          <w:noProof/>
          <w:color w:val="auto"/>
          <w:vertAlign w:val="superscript"/>
          <w:lang w:eastAsia="zh-TW"/>
        </w:rPr>
        <w:t>23,24</w:t>
      </w:r>
      <w:r w:rsidR="006937CE" w:rsidRPr="006A3C91">
        <w:rPr>
          <w:rFonts w:asciiTheme="minorHAnsi" w:hAnsiTheme="minorHAnsi" w:cstheme="minorHAnsi"/>
          <w:color w:val="auto"/>
          <w:lang w:eastAsia="zh-TW"/>
        </w:rPr>
        <w:fldChar w:fldCharType="end"/>
      </w:r>
      <w:r w:rsidR="00740770" w:rsidRPr="006A3C91">
        <w:rPr>
          <w:rFonts w:asciiTheme="minorHAnsi" w:hAnsiTheme="minorHAnsi" w:cstheme="minorHAnsi"/>
          <w:color w:val="auto"/>
          <w:lang w:eastAsia="zh-TW"/>
        </w:rPr>
        <w:t xml:space="preserve">. The advantage of this protocol is that it can be adapted to examine any cell populations of interest by using antibodies against lineage-specific markers. Moreover, in combination with other organelle-specific dyes, such as ER- or </w:t>
      </w:r>
      <w:proofErr w:type="spellStart"/>
      <w:r w:rsidR="00740770" w:rsidRPr="006A3C91">
        <w:rPr>
          <w:rFonts w:asciiTheme="minorHAnsi" w:hAnsiTheme="minorHAnsi" w:cstheme="minorHAnsi"/>
          <w:color w:val="auto"/>
          <w:lang w:eastAsia="zh-TW"/>
        </w:rPr>
        <w:t>Cyto</w:t>
      </w:r>
      <w:proofErr w:type="spellEnd"/>
      <w:r w:rsidR="00740770" w:rsidRPr="006A3C91">
        <w:rPr>
          <w:rFonts w:asciiTheme="minorHAnsi" w:hAnsiTheme="minorHAnsi" w:cstheme="minorHAnsi"/>
          <w:color w:val="auto"/>
          <w:lang w:eastAsia="zh-TW"/>
        </w:rPr>
        <w:t>-ID, it has the potential to evaluate different organelles or cellular compartments in various types of cells.</w:t>
      </w:r>
    </w:p>
    <w:p w14:paraId="0832C8A7" w14:textId="18F55AEB" w:rsidR="00740770" w:rsidRPr="006A3C91" w:rsidRDefault="00740770" w:rsidP="007A4DD6">
      <w:pPr>
        <w:rPr>
          <w:rFonts w:asciiTheme="minorHAnsi" w:hAnsiTheme="minorHAnsi" w:cstheme="minorHAnsi"/>
          <w:color w:val="auto"/>
          <w:lang w:eastAsia="zh-TW"/>
        </w:rPr>
      </w:pPr>
    </w:p>
    <w:p w14:paraId="17ADABFC" w14:textId="5167BD1E" w:rsidR="00740770" w:rsidRPr="006A3C91" w:rsidRDefault="009301EF" w:rsidP="007A4DD6">
      <w:pPr>
        <w:rPr>
          <w:rFonts w:asciiTheme="minorHAnsi" w:hAnsiTheme="minorHAnsi" w:cstheme="minorHAnsi"/>
          <w:color w:val="auto"/>
          <w:lang w:eastAsia="zh-TW"/>
        </w:rPr>
      </w:pPr>
      <w:r w:rsidRPr="006A3C91">
        <w:rPr>
          <w:rFonts w:asciiTheme="minorHAnsi" w:hAnsiTheme="minorHAnsi" w:cstheme="minorHAnsi"/>
          <w:color w:val="auto"/>
          <w:lang w:eastAsia="zh-TW"/>
        </w:rPr>
        <w:t xml:space="preserve">The establishment of this mitochondria or lysosome quantification method is not only instrumental to study the metabolism in T cells, but also </w:t>
      </w:r>
      <w:r w:rsidR="00E61B7D" w:rsidRPr="006A3C91">
        <w:rPr>
          <w:rFonts w:asciiTheme="minorHAnsi" w:hAnsiTheme="minorHAnsi" w:cstheme="minorHAnsi"/>
          <w:color w:val="auto"/>
          <w:lang w:eastAsia="zh-TW"/>
        </w:rPr>
        <w:t xml:space="preserve">has </w:t>
      </w:r>
      <w:r w:rsidRPr="006A3C91">
        <w:rPr>
          <w:rFonts w:asciiTheme="minorHAnsi" w:hAnsiTheme="minorHAnsi" w:cstheme="minorHAnsi"/>
          <w:color w:val="auto"/>
          <w:lang w:eastAsia="zh-TW"/>
        </w:rPr>
        <w:t>great potential to benefit research that focuses on metabolic changes in disease settings, such as cancer or autoimmune diseases</w:t>
      </w:r>
      <w:r w:rsidRPr="006A3C91">
        <w:rPr>
          <w:rFonts w:asciiTheme="minorHAnsi" w:hAnsiTheme="minorHAnsi" w:cstheme="minorHAnsi"/>
          <w:color w:val="auto"/>
          <w:lang w:eastAsia="zh-TW"/>
        </w:rPr>
        <w:fldChar w:fldCharType="begin">
          <w:fldData xml:space="preserve">PEVuZE5vdGU+PENpdGU+PEF1dGhvcj5EdWduYW5pPC9BdXRob3I+PFllYXI+MjAxNzwvWWVhcj48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</w:fldData>
        </w:fldChar>
      </w:r>
      <w:r w:rsidRPr="006A3C91">
        <w:rPr>
          <w:rFonts w:asciiTheme="minorHAnsi" w:hAnsiTheme="minorHAnsi" w:cstheme="minorHAnsi"/>
          <w:color w:val="auto"/>
          <w:lang w:eastAsia="zh-TW"/>
        </w:rPr>
        <w:instrText xml:space="preserve"> ADDIN EN.CITE </w:instrText>
      </w:r>
      <w:r w:rsidRPr="006A3C91">
        <w:rPr>
          <w:rFonts w:asciiTheme="minorHAnsi" w:hAnsiTheme="minorHAnsi" w:cstheme="minorHAnsi"/>
          <w:color w:val="auto"/>
          <w:lang w:eastAsia="zh-TW"/>
        </w:rPr>
        <w:fldChar w:fldCharType="begin">
          <w:fldData xml:space="preserve">PEVuZE5vdGU+PENpdGU+PEF1dGhvcj5EdWduYW5pPC9BdXRob3I+PFllYXI+MjAxNzwvWWVhcj48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</w:fldData>
        </w:fldChar>
      </w:r>
      <w:r w:rsidRPr="006A3C91">
        <w:rPr>
          <w:rFonts w:asciiTheme="minorHAnsi" w:hAnsiTheme="minorHAnsi" w:cstheme="minorHAnsi"/>
          <w:color w:val="auto"/>
          <w:lang w:eastAsia="zh-TW"/>
        </w:rPr>
        <w:instrText xml:space="preserve"> ADDIN EN.CITE.DATA </w:instrText>
      </w:r>
      <w:r w:rsidRPr="006A3C91">
        <w:rPr>
          <w:rFonts w:asciiTheme="minorHAnsi" w:hAnsiTheme="minorHAnsi" w:cstheme="minorHAnsi"/>
          <w:color w:val="auto"/>
          <w:lang w:eastAsia="zh-TW"/>
        </w:rPr>
      </w:r>
      <w:r w:rsidRPr="006A3C91">
        <w:rPr>
          <w:rFonts w:asciiTheme="minorHAnsi" w:hAnsiTheme="minorHAnsi" w:cstheme="minorHAnsi"/>
          <w:color w:val="auto"/>
          <w:lang w:eastAsia="zh-TW"/>
        </w:rPr>
        <w:fldChar w:fldCharType="end"/>
      </w:r>
      <w:r w:rsidRPr="006A3C91">
        <w:rPr>
          <w:rFonts w:asciiTheme="minorHAnsi" w:hAnsiTheme="minorHAnsi" w:cstheme="minorHAnsi"/>
          <w:color w:val="auto"/>
          <w:lang w:eastAsia="zh-TW"/>
        </w:rPr>
      </w:r>
      <w:r w:rsidRPr="006A3C91">
        <w:rPr>
          <w:rFonts w:asciiTheme="minorHAnsi" w:hAnsiTheme="minorHAnsi" w:cstheme="minorHAnsi"/>
          <w:color w:val="auto"/>
          <w:lang w:eastAsia="zh-TW"/>
        </w:rPr>
        <w:fldChar w:fldCharType="separate"/>
      </w:r>
      <w:r w:rsidRPr="006A3C91">
        <w:rPr>
          <w:rFonts w:asciiTheme="minorHAnsi" w:hAnsiTheme="minorHAnsi" w:cstheme="minorHAnsi"/>
          <w:noProof/>
          <w:color w:val="auto"/>
          <w:vertAlign w:val="superscript"/>
          <w:lang w:eastAsia="zh-TW"/>
        </w:rPr>
        <w:t>25,26</w:t>
      </w:r>
      <w:r w:rsidRPr="006A3C91">
        <w:rPr>
          <w:rFonts w:asciiTheme="minorHAnsi" w:hAnsiTheme="minorHAnsi" w:cstheme="minorHAnsi"/>
          <w:color w:val="auto"/>
          <w:lang w:eastAsia="zh-TW"/>
        </w:rPr>
        <w:fldChar w:fldCharType="end"/>
      </w:r>
      <w:r w:rsidRPr="006A3C91">
        <w:rPr>
          <w:rFonts w:asciiTheme="minorHAnsi" w:hAnsiTheme="minorHAnsi" w:cstheme="minorHAnsi"/>
          <w:color w:val="auto"/>
          <w:lang w:eastAsia="zh-TW"/>
        </w:rPr>
        <w:t>.</w:t>
      </w:r>
      <w:r w:rsidR="00F24D51" w:rsidRPr="006A3C91">
        <w:rPr>
          <w:rFonts w:asciiTheme="minorHAnsi" w:hAnsiTheme="minorHAnsi" w:cstheme="minorHAnsi"/>
          <w:color w:val="auto"/>
          <w:lang w:eastAsia="zh-TW"/>
        </w:rPr>
        <w:t xml:space="preserve"> </w:t>
      </w:r>
    </w:p>
    <w:p w14:paraId="78728D18" w14:textId="706614AE" w:rsidR="00014314" w:rsidRPr="006A3C91" w:rsidRDefault="00014314" w:rsidP="001B1519">
      <w:pPr>
        <w:rPr>
          <w:rFonts w:asciiTheme="minorHAnsi" w:hAnsiTheme="minorHAnsi" w:cstheme="minorHAnsi"/>
          <w:color w:val="auto"/>
        </w:rPr>
      </w:pPr>
    </w:p>
    <w:p w14:paraId="1734505F" w14:textId="210FB330" w:rsidR="00AA03DF" w:rsidRPr="006A3C91" w:rsidRDefault="00AA03DF" w:rsidP="001B1519">
      <w:pPr>
        <w:pStyle w:val="NormalWeb"/>
        <w:spacing w:before="0" w:beforeAutospacing="0" w:after="0" w:afterAutospacing="0"/>
        <w:rPr>
          <w:rFonts w:asciiTheme="minorHAnsi" w:hAnsiTheme="minorHAnsi" w:cstheme="minorHAnsi"/>
          <w:color w:val="auto"/>
        </w:rPr>
      </w:pPr>
      <w:r w:rsidRPr="006A3C91">
        <w:rPr>
          <w:rFonts w:asciiTheme="minorHAnsi" w:hAnsiTheme="minorHAnsi" w:cstheme="minorHAnsi"/>
          <w:b/>
          <w:bCs/>
          <w:color w:val="auto"/>
        </w:rPr>
        <w:t>ACKNOWLEDGMENTS</w:t>
      </w:r>
    </w:p>
    <w:p w14:paraId="3DDE9F3B" w14:textId="77777777" w:rsidR="002325E1" w:rsidRPr="006A3C91" w:rsidRDefault="002325E1" w:rsidP="007A4DD6">
      <w:pPr>
        <w:rPr>
          <w:rFonts w:asciiTheme="minorHAnsi" w:hAnsiTheme="minorHAnsi" w:cstheme="minorHAnsi"/>
          <w:color w:val="auto"/>
        </w:rPr>
      </w:pPr>
    </w:p>
    <w:p w14:paraId="246DCD94" w14:textId="3C7D5F3D" w:rsidR="007A4DD6" w:rsidRPr="006A3C91" w:rsidRDefault="002325E1" w:rsidP="007A4DD6">
      <w:pPr>
        <w:rPr>
          <w:rFonts w:asciiTheme="minorHAnsi" w:hAnsiTheme="minorHAnsi" w:cstheme="minorHAnsi"/>
          <w:color w:val="auto"/>
        </w:rPr>
      </w:pPr>
      <w:r w:rsidRPr="006A3C91">
        <w:rPr>
          <w:rFonts w:asciiTheme="minorHAnsi" w:hAnsiTheme="minorHAnsi" w:cstheme="minorHAnsi"/>
          <w:color w:val="auto"/>
        </w:rPr>
        <w:t>The development of this protocol was supported by grants from the Taiwan Ministry of Science and Technology (MOST) NSC103-2320-B-010-002-MY2 and M</w:t>
      </w:r>
      <w:r w:rsidR="00E62AE4" w:rsidRPr="006A3C91">
        <w:rPr>
          <w:rFonts w:asciiTheme="minorHAnsi" w:hAnsiTheme="minorHAnsi" w:cstheme="minorHAnsi"/>
          <w:color w:val="auto"/>
        </w:rPr>
        <w:t>OST104-2628-B-010-002-MY4 to C.</w:t>
      </w:r>
      <w:r w:rsidRPr="006A3C91">
        <w:rPr>
          <w:rFonts w:asciiTheme="minorHAnsi" w:hAnsiTheme="minorHAnsi" w:cstheme="minorHAnsi"/>
          <w:color w:val="auto"/>
        </w:rPr>
        <w:t>L.</w:t>
      </w:r>
      <w:r w:rsidR="00E62AE4" w:rsidRPr="006A3C91">
        <w:rPr>
          <w:rFonts w:asciiTheme="minorHAnsi" w:hAnsiTheme="minorHAnsi" w:cstheme="minorHAnsi"/>
          <w:color w:val="auto"/>
        </w:rPr>
        <w:t xml:space="preserve"> Hsu. C.</w:t>
      </w:r>
      <w:r w:rsidRPr="006A3C91">
        <w:rPr>
          <w:rFonts w:asciiTheme="minorHAnsi" w:hAnsiTheme="minorHAnsi" w:cstheme="minorHAnsi"/>
          <w:color w:val="auto"/>
        </w:rPr>
        <w:t>W. Wei is a recipient of Excellent Thesis Award of Institute of Microbiology and Immunology, National Yang-Ming University.</w:t>
      </w:r>
    </w:p>
    <w:p w14:paraId="2D96E92E" w14:textId="72F287DC" w:rsidR="00AA03DF" w:rsidRPr="006A3C91" w:rsidRDefault="00AA03DF" w:rsidP="001B1519">
      <w:pPr>
        <w:rPr>
          <w:rFonts w:asciiTheme="minorHAnsi" w:hAnsiTheme="minorHAnsi" w:cstheme="minorHAnsi"/>
          <w:b/>
          <w:bCs/>
          <w:color w:val="auto"/>
        </w:rPr>
      </w:pPr>
    </w:p>
    <w:p w14:paraId="5D52ED8B" w14:textId="62E40A6C" w:rsidR="00AA03DF" w:rsidRPr="006A3C91" w:rsidRDefault="00AA03DF" w:rsidP="001B1519">
      <w:pPr>
        <w:pStyle w:val="NormalWeb"/>
        <w:spacing w:before="0" w:beforeAutospacing="0" w:after="0" w:afterAutospacing="0"/>
        <w:rPr>
          <w:rFonts w:asciiTheme="minorHAnsi" w:hAnsiTheme="minorHAnsi" w:cstheme="minorHAnsi"/>
          <w:color w:val="auto"/>
        </w:rPr>
      </w:pPr>
      <w:r w:rsidRPr="006A3C91">
        <w:rPr>
          <w:rFonts w:asciiTheme="minorHAnsi" w:hAnsiTheme="minorHAnsi" w:cstheme="minorHAnsi"/>
          <w:b/>
          <w:color w:val="auto"/>
        </w:rPr>
        <w:t>DISCLOSURES</w:t>
      </w:r>
      <w:r w:rsidRPr="006A3C91">
        <w:rPr>
          <w:rFonts w:asciiTheme="minorHAnsi" w:hAnsiTheme="minorHAnsi" w:cstheme="minorHAnsi"/>
          <w:b/>
          <w:bCs/>
          <w:color w:val="auto"/>
        </w:rPr>
        <w:t>:</w:t>
      </w:r>
    </w:p>
    <w:p w14:paraId="157508AF" w14:textId="77777777" w:rsidR="00C84DD7" w:rsidRPr="006A3C91" w:rsidRDefault="00C84DD7" w:rsidP="007A4DD6">
      <w:pPr>
        <w:rPr>
          <w:rFonts w:asciiTheme="minorHAnsi" w:hAnsiTheme="minorHAnsi" w:cstheme="minorHAnsi"/>
          <w:color w:val="auto"/>
        </w:rPr>
      </w:pPr>
    </w:p>
    <w:p w14:paraId="4E0C3135" w14:textId="79BC9B92" w:rsidR="007A4DD6" w:rsidRPr="006A3C91" w:rsidRDefault="00C84DD7" w:rsidP="007A4DD6">
      <w:pPr>
        <w:rPr>
          <w:rFonts w:asciiTheme="minorHAnsi" w:hAnsiTheme="minorHAnsi" w:cstheme="minorHAnsi"/>
          <w:color w:val="auto"/>
        </w:rPr>
      </w:pPr>
      <w:r w:rsidRPr="006A3C91">
        <w:rPr>
          <w:rFonts w:asciiTheme="minorHAnsi" w:hAnsiTheme="minorHAnsi" w:cstheme="minorHAnsi"/>
          <w:color w:val="auto"/>
        </w:rPr>
        <w:t xml:space="preserve">The authors declare no conflicts </w:t>
      </w:r>
      <w:r w:rsidR="00664CEE" w:rsidRPr="006A3C91">
        <w:rPr>
          <w:rFonts w:asciiTheme="minorHAnsi" w:hAnsiTheme="minorHAnsi" w:cstheme="minorHAnsi"/>
          <w:color w:val="auto"/>
          <w:lang w:eastAsia="zh-TW"/>
        </w:rPr>
        <w:t>o</w:t>
      </w:r>
      <w:r w:rsidRPr="006A3C91">
        <w:rPr>
          <w:rFonts w:asciiTheme="minorHAnsi" w:hAnsiTheme="minorHAnsi" w:cstheme="minorHAnsi"/>
          <w:color w:val="auto"/>
        </w:rPr>
        <w:t>f interests.</w:t>
      </w:r>
    </w:p>
    <w:p w14:paraId="66030076" w14:textId="77777777" w:rsidR="00AA03DF" w:rsidRPr="006A3C91" w:rsidRDefault="00AA03DF" w:rsidP="001B1519">
      <w:pPr>
        <w:rPr>
          <w:rFonts w:asciiTheme="minorHAnsi" w:hAnsiTheme="minorHAnsi" w:cstheme="minorHAnsi"/>
          <w:color w:val="auto"/>
        </w:rPr>
      </w:pPr>
    </w:p>
    <w:p w14:paraId="315B4FAD" w14:textId="0EBE5B56" w:rsidR="00FE58C7" w:rsidRPr="006A3C91" w:rsidRDefault="009726EE" w:rsidP="00FE58C7">
      <w:pPr>
        <w:rPr>
          <w:rFonts w:asciiTheme="minorHAnsi" w:hAnsiTheme="minorHAnsi" w:cstheme="minorHAnsi"/>
          <w:i/>
          <w:color w:val="auto"/>
        </w:rPr>
      </w:pPr>
      <w:r w:rsidRPr="006A3C91">
        <w:rPr>
          <w:rFonts w:asciiTheme="minorHAnsi" w:hAnsiTheme="minorHAnsi" w:cstheme="minorHAnsi"/>
          <w:b/>
          <w:bCs/>
          <w:color w:val="auto"/>
        </w:rPr>
        <w:t>REFERENCES</w:t>
      </w:r>
    </w:p>
    <w:p w14:paraId="408FA7CA" w14:textId="77777777" w:rsidR="00DE0DFC" w:rsidRPr="006A3C91" w:rsidRDefault="00DE0DFC" w:rsidP="00F3781F">
      <w:pPr>
        <w:rPr>
          <w:rFonts w:asciiTheme="minorHAnsi" w:hAnsiTheme="minorHAnsi" w:cstheme="minorHAnsi"/>
          <w:color w:val="auto"/>
        </w:rPr>
      </w:pPr>
    </w:p>
    <w:p w14:paraId="3376B4A4" w14:textId="217C21CB" w:rsidR="00F24D51" w:rsidRPr="006A3C91" w:rsidRDefault="00DE0DFC"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fldChar w:fldCharType="begin"/>
      </w:r>
      <w:r w:rsidRPr="006A3C91">
        <w:rPr>
          <w:rFonts w:asciiTheme="minorHAnsi" w:hAnsiTheme="minorHAnsi" w:cstheme="minorHAnsi"/>
          <w:color w:val="auto"/>
        </w:rPr>
        <w:instrText xml:space="preserve"> ADDIN EN.REFLIST </w:instrText>
      </w:r>
      <w:r w:rsidRPr="006A3C91">
        <w:rPr>
          <w:rFonts w:asciiTheme="minorHAnsi" w:hAnsiTheme="minorHAnsi" w:cstheme="minorHAnsi"/>
          <w:color w:val="auto"/>
        </w:rPr>
        <w:fldChar w:fldCharType="separate"/>
      </w:r>
      <w:r w:rsidR="00F24D51" w:rsidRPr="006A3C91">
        <w:rPr>
          <w:rFonts w:asciiTheme="minorHAnsi" w:hAnsiTheme="minorHAnsi" w:cstheme="minorHAnsi"/>
          <w:color w:val="auto"/>
        </w:rPr>
        <w:t>1</w:t>
      </w:r>
      <w:r w:rsidR="00F24D51" w:rsidRPr="006A3C91">
        <w:rPr>
          <w:rFonts w:asciiTheme="minorHAnsi" w:hAnsiTheme="minorHAnsi" w:cstheme="minorHAnsi"/>
          <w:color w:val="auto"/>
        </w:rPr>
        <w:tab/>
        <w:t xml:space="preserve">Buck, M. D., O'Sullivan, D. &amp; Pearce, E. L. T cell metabolism drives immunity. </w:t>
      </w:r>
      <w:r w:rsidR="00F24D51" w:rsidRPr="006A3C91">
        <w:rPr>
          <w:rFonts w:asciiTheme="minorHAnsi" w:hAnsiTheme="minorHAnsi" w:cstheme="minorHAnsi"/>
          <w:i/>
          <w:color w:val="auto"/>
        </w:rPr>
        <w:t>Journal of Experimental Medicine.</w:t>
      </w:r>
      <w:r w:rsidR="00F24D51" w:rsidRPr="006A3C91">
        <w:rPr>
          <w:rFonts w:asciiTheme="minorHAnsi" w:hAnsiTheme="minorHAnsi" w:cstheme="minorHAnsi"/>
          <w:color w:val="auto"/>
        </w:rPr>
        <w:t xml:space="preserve"> </w:t>
      </w:r>
      <w:r w:rsidR="00F24D51" w:rsidRPr="006A3C91">
        <w:rPr>
          <w:rFonts w:asciiTheme="minorHAnsi" w:hAnsiTheme="minorHAnsi" w:cstheme="minorHAnsi"/>
          <w:b/>
          <w:color w:val="auto"/>
        </w:rPr>
        <w:t>212</w:t>
      </w:r>
      <w:r w:rsidR="00F24D51" w:rsidRPr="006A3C91">
        <w:rPr>
          <w:rFonts w:asciiTheme="minorHAnsi" w:hAnsiTheme="minorHAnsi" w:cstheme="minorHAnsi"/>
          <w:color w:val="auto"/>
        </w:rPr>
        <w:t xml:space="preserve"> (9), 1345-1360,</w:t>
      </w:r>
      <w:r w:rsidR="006A3C91" w:rsidRPr="006A3C91">
        <w:rPr>
          <w:rFonts w:asciiTheme="minorHAnsi" w:hAnsiTheme="minorHAnsi" w:cstheme="minorHAnsi"/>
          <w:color w:val="auto"/>
        </w:rPr>
        <w:t xml:space="preserve"> </w:t>
      </w:r>
      <w:r w:rsidR="00F24D51" w:rsidRPr="006A3C91">
        <w:rPr>
          <w:rFonts w:asciiTheme="minorHAnsi" w:hAnsiTheme="minorHAnsi" w:cstheme="minorHAnsi"/>
          <w:color w:val="auto"/>
        </w:rPr>
        <w:t>(2015).</w:t>
      </w:r>
    </w:p>
    <w:p w14:paraId="0AC7117F" w14:textId="71CFDE79"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2</w:t>
      </w:r>
      <w:r w:rsidRPr="006A3C91">
        <w:rPr>
          <w:rFonts w:asciiTheme="minorHAnsi" w:hAnsiTheme="minorHAnsi" w:cstheme="minorHAnsi"/>
          <w:color w:val="auto"/>
        </w:rPr>
        <w:tab/>
        <w:t xml:space="preserve">Marelli-Berg, F. M., Fu, H. &amp; Mauro, C. Molecular mechanisms of metabolic reprogramming in proliferating cells: implications for T-cell-mediated immunity. </w:t>
      </w:r>
      <w:r w:rsidRPr="006A3C91">
        <w:rPr>
          <w:rFonts w:asciiTheme="minorHAnsi" w:hAnsiTheme="minorHAnsi" w:cstheme="minorHAnsi"/>
          <w:i/>
          <w:color w:val="auto"/>
        </w:rPr>
        <w:t>Immunology.</w:t>
      </w:r>
      <w:r w:rsidRPr="006A3C91">
        <w:rPr>
          <w:rFonts w:asciiTheme="minorHAnsi" w:hAnsiTheme="minorHAnsi" w:cstheme="minorHAnsi"/>
          <w:color w:val="auto"/>
        </w:rPr>
        <w:t xml:space="preserve"> </w:t>
      </w:r>
      <w:r w:rsidRPr="006A3C91">
        <w:rPr>
          <w:rFonts w:asciiTheme="minorHAnsi" w:hAnsiTheme="minorHAnsi" w:cstheme="minorHAnsi"/>
          <w:b/>
          <w:color w:val="auto"/>
        </w:rPr>
        <w:t>136</w:t>
      </w:r>
      <w:r w:rsidRPr="006A3C91">
        <w:rPr>
          <w:rFonts w:asciiTheme="minorHAnsi" w:hAnsiTheme="minorHAnsi" w:cstheme="minorHAnsi"/>
          <w:color w:val="auto"/>
        </w:rPr>
        <w:t xml:space="preserve"> (4), 363-369,</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(2012).</w:t>
      </w:r>
    </w:p>
    <w:p w14:paraId="01D70EAA" w14:textId="0A97D27D"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3</w:t>
      </w:r>
      <w:r w:rsidRPr="006A3C91">
        <w:rPr>
          <w:rFonts w:asciiTheme="minorHAnsi" w:hAnsiTheme="minorHAnsi" w:cstheme="minorHAnsi"/>
          <w:color w:val="auto"/>
        </w:rPr>
        <w:tab/>
        <w:t xml:space="preserve">Pua, H. H., Guo, J., Komatsu, M. &amp; He, Y. W. Autophagy is essential for mitochondrial clearance in mature T lymphocytes. </w:t>
      </w:r>
      <w:r w:rsidRPr="006A3C91">
        <w:rPr>
          <w:rFonts w:asciiTheme="minorHAnsi" w:hAnsiTheme="minorHAnsi" w:cstheme="minorHAnsi"/>
          <w:i/>
          <w:color w:val="auto"/>
        </w:rPr>
        <w:t>The Journal of Immunology.</w:t>
      </w:r>
      <w:r w:rsidRPr="006A3C91">
        <w:rPr>
          <w:rFonts w:asciiTheme="minorHAnsi" w:hAnsiTheme="minorHAnsi" w:cstheme="minorHAnsi"/>
          <w:color w:val="auto"/>
        </w:rPr>
        <w:t xml:space="preserve"> </w:t>
      </w:r>
      <w:r w:rsidRPr="006A3C91">
        <w:rPr>
          <w:rFonts w:asciiTheme="minorHAnsi" w:hAnsiTheme="minorHAnsi" w:cstheme="minorHAnsi"/>
          <w:b/>
          <w:color w:val="auto"/>
        </w:rPr>
        <w:t>182</w:t>
      </w:r>
      <w:r w:rsidRPr="006A3C91">
        <w:rPr>
          <w:rFonts w:asciiTheme="minorHAnsi" w:hAnsiTheme="minorHAnsi" w:cstheme="minorHAnsi"/>
          <w:color w:val="auto"/>
        </w:rPr>
        <w:t xml:space="preserve"> (7), 4046-4055,</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(2009).</w:t>
      </w:r>
    </w:p>
    <w:p w14:paraId="4C61E001" w14:textId="3596095A"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4</w:t>
      </w:r>
      <w:r w:rsidRPr="006A3C91">
        <w:rPr>
          <w:rFonts w:asciiTheme="minorHAnsi" w:hAnsiTheme="minorHAnsi" w:cstheme="minorHAnsi"/>
          <w:color w:val="auto"/>
        </w:rPr>
        <w:tab/>
        <w:t xml:space="preserve">Chao, T., Wang, H. &amp; Ho, P. C. Mitochondrial Control and Guidance of Cellular Activities of T Cells. </w:t>
      </w:r>
      <w:r w:rsidRPr="006A3C91">
        <w:rPr>
          <w:rFonts w:asciiTheme="minorHAnsi" w:hAnsiTheme="minorHAnsi" w:cstheme="minorHAnsi"/>
          <w:i/>
          <w:color w:val="auto"/>
        </w:rPr>
        <w:t>Frontiers in Immunology.</w:t>
      </w:r>
      <w:r w:rsidRPr="006A3C91">
        <w:rPr>
          <w:rFonts w:asciiTheme="minorHAnsi" w:hAnsiTheme="minorHAnsi" w:cstheme="minorHAnsi"/>
          <w:color w:val="auto"/>
        </w:rPr>
        <w:t xml:space="preserve"> </w:t>
      </w:r>
      <w:r w:rsidRPr="006A3C91">
        <w:rPr>
          <w:rFonts w:asciiTheme="minorHAnsi" w:hAnsiTheme="minorHAnsi" w:cstheme="minorHAnsi"/>
          <w:b/>
          <w:color w:val="auto"/>
        </w:rPr>
        <w:t>8</w:t>
      </w:r>
      <w:r w:rsidRPr="006A3C91">
        <w:rPr>
          <w:rFonts w:asciiTheme="minorHAnsi" w:hAnsiTheme="minorHAnsi" w:cstheme="minorHAnsi"/>
          <w:color w:val="auto"/>
        </w:rPr>
        <w:t xml:space="preserve"> 473,</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(2017).</w:t>
      </w:r>
    </w:p>
    <w:p w14:paraId="3C6D6391" w14:textId="6AFFA768"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5</w:t>
      </w:r>
      <w:r w:rsidRPr="006A3C91">
        <w:rPr>
          <w:rFonts w:asciiTheme="minorHAnsi" w:hAnsiTheme="minorHAnsi" w:cstheme="minorHAnsi"/>
          <w:color w:val="auto"/>
        </w:rPr>
        <w:tab/>
        <w:t xml:space="preserve">Youle, R. J. &amp; Narendra, D. P. Mechanisms of mitophagy. </w:t>
      </w:r>
      <w:r w:rsidRPr="006A3C91">
        <w:rPr>
          <w:rFonts w:asciiTheme="minorHAnsi" w:hAnsiTheme="minorHAnsi" w:cstheme="minorHAnsi"/>
          <w:i/>
          <w:color w:val="auto"/>
        </w:rPr>
        <w:t>Nature Reviews Molecular Cell Biology.</w:t>
      </w:r>
      <w:r w:rsidRPr="006A3C91">
        <w:rPr>
          <w:rFonts w:asciiTheme="minorHAnsi" w:hAnsiTheme="minorHAnsi" w:cstheme="minorHAnsi"/>
          <w:color w:val="auto"/>
        </w:rPr>
        <w:t xml:space="preserve"> </w:t>
      </w:r>
      <w:r w:rsidRPr="006A3C91">
        <w:rPr>
          <w:rFonts w:asciiTheme="minorHAnsi" w:hAnsiTheme="minorHAnsi" w:cstheme="minorHAnsi"/>
          <w:b/>
          <w:color w:val="auto"/>
        </w:rPr>
        <w:t>12</w:t>
      </w:r>
      <w:r w:rsidRPr="006A3C91">
        <w:rPr>
          <w:rFonts w:asciiTheme="minorHAnsi" w:hAnsiTheme="minorHAnsi" w:cstheme="minorHAnsi"/>
          <w:color w:val="auto"/>
        </w:rPr>
        <w:t xml:space="preserve"> (1), 9-14,</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(2011).</w:t>
      </w:r>
    </w:p>
    <w:p w14:paraId="2860271C" w14:textId="07B5CEFA"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6</w:t>
      </w:r>
      <w:r w:rsidRPr="006A3C91">
        <w:rPr>
          <w:rFonts w:asciiTheme="minorHAnsi" w:hAnsiTheme="minorHAnsi" w:cstheme="minorHAnsi"/>
          <w:color w:val="auto"/>
        </w:rPr>
        <w:tab/>
        <w:t xml:space="preserve">Diogo, C. V., Yambire, K. F., Fernández Mosquera, L., Branco F, T. &amp; Raimundo, N. Mitochondrial adventures at the organelle society. </w:t>
      </w:r>
      <w:r w:rsidRPr="006A3C91">
        <w:rPr>
          <w:rFonts w:asciiTheme="minorHAnsi" w:hAnsiTheme="minorHAnsi" w:cstheme="minorHAnsi"/>
          <w:i/>
          <w:color w:val="auto"/>
        </w:rPr>
        <w:t>Biochemical and Biophysical Research Communications.</w:t>
      </w:r>
      <w:r w:rsidRPr="006A3C91">
        <w:rPr>
          <w:rFonts w:asciiTheme="minorHAnsi" w:hAnsiTheme="minorHAnsi" w:cstheme="minorHAnsi"/>
          <w:color w:val="auto"/>
        </w:rPr>
        <w:t xml:space="preserve"> </w:t>
      </w:r>
      <w:r w:rsidRPr="006A3C91">
        <w:rPr>
          <w:rFonts w:asciiTheme="minorHAnsi" w:hAnsiTheme="minorHAnsi" w:cstheme="minorHAnsi"/>
          <w:b/>
          <w:color w:val="auto"/>
        </w:rPr>
        <w:t>500</w:t>
      </w:r>
      <w:r w:rsidRPr="006A3C91">
        <w:rPr>
          <w:rFonts w:asciiTheme="minorHAnsi" w:hAnsiTheme="minorHAnsi" w:cstheme="minorHAnsi"/>
          <w:color w:val="auto"/>
        </w:rPr>
        <w:t xml:space="preserve"> (1), 87-93,</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(2018).</w:t>
      </w:r>
    </w:p>
    <w:p w14:paraId="0D6B1824" w14:textId="67DAEFD9"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7</w:t>
      </w:r>
      <w:r w:rsidRPr="006A3C91">
        <w:rPr>
          <w:rFonts w:asciiTheme="minorHAnsi" w:hAnsiTheme="minorHAnsi" w:cstheme="minorHAnsi"/>
          <w:color w:val="auto"/>
        </w:rPr>
        <w:tab/>
        <w:t xml:space="preserve">Todkar, K., Ilamathi, H. S. &amp; Germain, M. Mitochondria and Lysosomes: Discovering Bonds. </w:t>
      </w:r>
      <w:r w:rsidRPr="006A3C91">
        <w:rPr>
          <w:rFonts w:asciiTheme="minorHAnsi" w:hAnsiTheme="minorHAnsi" w:cstheme="minorHAnsi"/>
          <w:i/>
          <w:color w:val="auto"/>
        </w:rPr>
        <w:t>Frontiers in Cell and Developmental Biology.</w:t>
      </w:r>
      <w:r w:rsidRPr="006A3C91">
        <w:rPr>
          <w:rFonts w:asciiTheme="minorHAnsi" w:hAnsiTheme="minorHAnsi" w:cstheme="minorHAnsi"/>
          <w:color w:val="auto"/>
        </w:rPr>
        <w:t xml:space="preserve"> </w:t>
      </w:r>
      <w:r w:rsidRPr="006A3C91">
        <w:rPr>
          <w:rFonts w:asciiTheme="minorHAnsi" w:hAnsiTheme="minorHAnsi" w:cstheme="minorHAnsi"/>
          <w:b/>
          <w:color w:val="auto"/>
        </w:rPr>
        <w:t>5</w:t>
      </w:r>
      <w:r w:rsidRPr="006A3C91">
        <w:rPr>
          <w:rFonts w:asciiTheme="minorHAnsi" w:hAnsiTheme="minorHAnsi" w:cstheme="minorHAnsi"/>
          <w:color w:val="auto"/>
        </w:rPr>
        <w:t xml:space="preserve"> 106,</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(2017).</w:t>
      </w:r>
    </w:p>
    <w:p w14:paraId="0612B3DA" w14:textId="37ABC59A"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8</w:t>
      </w:r>
      <w:r w:rsidRPr="006A3C91">
        <w:rPr>
          <w:rFonts w:asciiTheme="minorHAnsi" w:hAnsiTheme="minorHAnsi" w:cstheme="minorHAnsi"/>
          <w:color w:val="auto"/>
        </w:rPr>
        <w:tab/>
        <w:t xml:space="preserve">McLelland, G. L., Soubannier, V., Chen, C. X., McBride, H. M. &amp; Fon, E. A. Parkin and PINK1 function in a vesicular trafficking pathway regulating mitochondrial quality control. </w:t>
      </w:r>
      <w:r w:rsidRPr="006A3C91">
        <w:rPr>
          <w:rFonts w:asciiTheme="minorHAnsi" w:hAnsiTheme="minorHAnsi" w:cstheme="minorHAnsi"/>
          <w:i/>
          <w:color w:val="auto"/>
        </w:rPr>
        <w:t>The EMBO Journal.</w:t>
      </w:r>
      <w:r w:rsidRPr="006A3C91">
        <w:rPr>
          <w:rFonts w:asciiTheme="minorHAnsi" w:hAnsiTheme="minorHAnsi" w:cstheme="minorHAnsi"/>
          <w:color w:val="auto"/>
        </w:rPr>
        <w:t xml:space="preserve"> </w:t>
      </w:r>
      <w:r w:rsidRPr="006A3C91">
        <w:rPr>
          <w:rFonts w:asciiTheme="minorHAnsi" w:hAnsiTheme="minorHAnsi" w:cstheme="minorHAnsi"/>
          <w:b/>
          <w:color w:val="auto"/>
        </w:rPr>
        <w:t>33</w:t>
      </w:r>
      <w:r w:rsidRPr="006A3C91">
        <w:rPr>
          <w:rFonts w:asciiTheme="minorHAnsi" w:hAnsiTheme="minorHAnsi" w:cstheme="minorHAnsi"/>
          <w:color w:val="auto"/>
        </w:rPr>
        <w:t xml:space="preserve"> (4), 282,</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(2014).</w:t>
      </w:r>
    </w:p>
    <w:p w14:paraId="54885EE2" w14:textId="4C6D056F"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9</w:t>
      </w:r>
      <w:r w:rsidRPr="006A3C91">
        <w:rPr>
          <w:rFonts w:asciiTheme="minorHAnsi" w:hAnsiTheme="minorHAnsi" w:cstheme="minorHAnsi"/>
          <w:color w:val="auto"/>
        </w:rPr>
        <w:tab/>
        <w:t xml:space="preserve">Wrighton, K. H. Metabolism: Mitophagy turns beige adipocytes white. </w:t>
      </w:r>
      <w:r w:rsidRPr="006A3C91">
        <w:rPr>
          <w:rFonts w:asciiTheme="minorHAnsi" w:hAnsiTheme="minorHAnsi" w:cstheme="minorHAnsi"/>
          <w:i/>
          <w:color w:val="auto"/>
        </w:rPr>
        <w:t>Nature Reviews Molecular Cell Biology.</w:t>
      </w:r>
      <w:r w:rsidRPr="006A3C91">
        <w:rPr>
          <w:rFonts w:asciiTheme="minorHAnsi" w:hAnsiTheme="minorHAnsi" w:cstheme="minorHAnsi"/>
          <w:color w:val="auto"/>
        </w:rPr>
        <w:t xml:space="preserve"> </w:t>
      </w:r>
      <w:r w:rsidRPr="006A3C91">
        <w:rPr>
          <w:rFonts w:asciiTheme="minorHAnsi" w:hAnsiTheme="minorHAnsi" w:cstheme="minorHAnsi"/>
          <w:b/>
          <w:color w:val="auto"/>
        </w:rPr>
        <w:t>17</w:t>
      </w:r>
      <w:r w:rsidRPr="006A3C91">
        <w:rPr>
          <w:rFonts w:asciiTheme="minorHAnsi" w:hAnsiTheme="minorHAnsi" w:cstheme="minorHAnsi"/>
          <w:color w:val="auto"/>
        </w:rPr>
        <w:t xml:space="preserve"> (10), 607,</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(2016).</w:t>
      </w:r>
    </w:p>
    <w:p w14:paraId="082C2E22" w14:textId="05A45DDA"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10</w:t>
      </w:r>
      <w:r w:rsidRPr="006A3C91">
        <w:rPr>
          <w:rFonts w:asciiTheme="minorHAnsi" w:hAnsiTheme="minorHAnsi" w:cstheme="minorHAnsi"/>
          <w:color w:val="auto"/>
        </w:rPr>
        <w:tab/>
        <w:t>Altshuler-Keylin, S.</w:t>
      </w:r>
      <w:r w:rsidR="006A3C91" w:rsidRPr="006A3C91">
        <w:rPr>
          <w:rFonts w:asciiTheme="minorHAnsi" w:hAnsiTheme="minorHAnsi" w:cstheme="minorHAnsi"/>
          <w:i/>
          <w:color w:val="auto"/>
        </w:rPr>
        <w:t xml:space="preserve"> et al.</w:t>
      </w:r>
      <w:r w:rsidRPr="006A3C91">
        <w:rPr>
          <w:rFonts w:asciiTheme="minorHAnsi" w:hAnsiTheme="minorHAnsi" w:cstheme="minorHAnsi"/>
          <w:color w:val="auto"/>
        </w:rPr>
        <w:t xml:space="preserve"> Beige Adipocyte Maintenance Is Regulated by Autophagy-Induced Mitochondrial Clearance. </w:t>
      </w:r>
      <w:r w:rsidRPr="006A3C91">
        <w:rPr>
          <w:rFonts w:asciiTheme="minorHAnsi" w:hAnsiTheme="minorHAnsi" w:cstheme="minorHAnsi"/>
          <w:i/>
          <w:color w:val="auto"/>
        </w:rPr>
        <w:t>Cell Metabolism.</w:t>
      </w:r>
      <w:r w:rsidRPr="006A3C91">
        <w:rPr>
          <w:rFonts w:asciiTheme="minorHAnsi" w:hAnsiTheme="minorHAnsi" w:cstheme="minorHAnsi"/>
          <w:color w:val="auto"/>
        </w:rPr>
        <w:t xml:space="preserve"> </w:t>
      </w:r>
      <w:r w:rsidRPr="006A3C91">
        <w:rPr>
          <w:rFonts w:asciiTheme="minorHAnsi" w:hAnsiTheme="minorHAnsi" w:cstheme="minorHAnsi"/>
          <w:b/>
          <w:color w:val="auto"/>
        </w:rPr>
        <w:t>24</w:t>
      </w:r>
      <w:r w:rsidRPr="006A3C91">
        <w:rPr>
          <w:rFonts w:asciiTheme="minorHAnsi" w:hAnsiTheme="minorHAnsi" w:cstheme="minorHAnsi"/>
          <w:color w:val="auto"/>
        </w:rPr>
        <w:t xml:space="preserve"> (3), 402-419,</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(2016).</w:t>
      </w:r>
    </w:p>
    <w:p w14:paraId="08611D70" w14:textId="232925C1"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11</w:t>
      </w:r>
      <w:r w:rsidRPr="006A3C91">
        <w:rPr>
          <w:rFonts w:asciiTheme="minorHAnsi" w:hAnsiTheme="minorHAnsi" w:cstheme="minorHAnsi"/>
          <w:color w:val="auto"/>
        </w:rPr>
        <w:tab/>
        <w:t xml:space="preserve">Settembre, C., Fraldi, A., Medina, D. L. &amp; Ballabio, A. Signals from the lysosome: a control centre for cellular clearance and energy metabolism. </w:t>
      </w:r>
      <w:r w:rsidRPr="006A3C91">
        <w:rPr>
          <w:rFonts w:asciiTheme="minorHAnsi" w:hAnsiTheme="minorHAnsi" w:cstheme="minorHAnsi"/>
          <w:i/>
          <w:color w:val="auto"/>
        </w:rPr>
        <w:t>Nature Reviews Molecular Cell Biology.</w:t>
      </w:r>
      <w:r w:rsidRPr="006A3C91">
        <w:rPr>
          <w:rFonts w:asciiTheme="minorHAnsi" w:hAnsiTheme="minorHAnsi" w:cstheme="minorHAnsi"/>
          <w:color w:val="auto"/>
        </w:rPr>
        <w:t xml:space="preserve"> </w:t>
      </w:r>
      <w:r w:rsidRPr="006A3C91">
        <w:rPr>
          <w:rFonts w:asciiTheme="minorHAnsi" w:hAnsiTheme="minorHAnsi" w:cstheme="minorHAnsi"/>
          <w:b/>
          <w:color w:val="auto"/>
        </w:rPr>
        <w:t>14</w:t>
      </w:r>
      <w:r w:rsidRPr="006A3C91">
        <w:rPr>
          <w:rFonts w:asciiTheme="minorHAnsi" w:hAnsiTheme="minorHAnsi" w:cstheme="minorHAnsi"/>
          <w:color w:val="auto"/>
        </w:rPr>
        <w:t xml:space="preserve"> (5), 283-296,</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(2013).</w:t>
      </w:r>
    </w:p>
    <w:p w14:paraId="1256D95B" w14:textId="410799A9"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12</w:t>
      </w:r>
      <w:r w:rsidRPr="006A3C91">
        <w:rPr>
          <w:rFonts w:asciiTheme="minorHAnsi" w:hAnsiTheme="minorHAnsi" w:cstheme="minorHAnsi"/>
          <w:color w:val="auto"/>
        </w:rPr>
        <w:tab/>
        <w:t xml:space="preserve">Qu, P., Du, H., Wilkes, D. S. &amp; Yan, C. Critical roles of lysosomal acid lipase in T cell development and function. </w:t>
      </w:r>
      <w:r w:rsidRPr="006A3C91">
        <w:rPr>
          <w:rFonts w:asciiTheme="minorHAnsi" w:hAnsiTheme="minorHAnsi" w:cstheme="minorHAnsi"/>
          <w:i/>
          <w:color w:val="auto"/>
        </w:rPr>
        <w:t xml:space="preserve">The American Journal of </w:t>
      </w:r>
      <w:r w:rsidR="003E72E0" w:rsidRPr="006A3C91">
        <w:rPr>
          <w:rFonts w:asciiTheme="minorHAnsi" w:hAnsiTheme="minorHAnsi" w:cstheme="minorHAnsi"/>
          <w:i/>
          <w:color w:val="auto"/>
        </w:rPr>
        <w:t>Pathology</w:t>
      </w:r>
      <w:r w:rsidRPr="006A3C91">
        <w:rPr>
          <w:rFonts w:asciiTheme="minorHAnsi" w:hAnsiTheme="minorHAnsi" w:cstheme="minorHAnsi"/>
          <w:i/>
          <w:color w:val="auto"/>
        </w:rPr>
        <w:t>.</w:t>
      </w:r>
      <w:r w:rsidRPr="006A3C91">
        <w:rPr>
          <w:rFonts w:asciiTheme="minorHAnsi" w:hAnsiTheme="minorHAnsi" w:cstheme="minorHAnsi"/>
          <w:color w:val="auto"/>
        </w:rPr>
        <w:t xml:space="preserve"> </w:t>
      </w:r>
      <w:r w:rsidRPr="006A3C91">
        <w:rPr>
          <w:rFonts w:asciiTheme="minorHAnsi" w:hAnsiTheme="minorHAnsi" w:cstheme="minorHAnsi"/>
          <w:b/>
          <w:color w:val="auto"/>
        </w:rPr>
        <w:t>174</w:t>
      </w:r>
      <w:r w:rsidRPr="006A3C91">
        <w:rPr>
          <w:rFonts w:asciiTheme="minorHAnsi" w:hAnsiTheme="minorHAnsi" w:cstheme="minorHAnsi"/>
          <w:color w:val="auto"/>
        </w:rPr>
        <w:t xml:space="preserve"> (3), 944-956,</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(2009).</w:t>
      </w:r>
    </w:p>
    <w:p w14:paraId="47EA57CB" w14:textId="5F7CCC77"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13</w:t>
      </w:r>
      <w:r w:rsidRPr="006A3C91">
        <w:rPr>
          <w:rFonts w:asciiTheme="minorHAnsi" w:hAnsiTheme="minorHAnsi" w:cstheme="minorHAnsi"/>
          <w:color w:val="auto"/>
        </w:rPr>
        <w:tab/>
        <w:t>Wei, C. W.</w:t>
      </w:r>
      <w:r w:rsidR="006A3C91" w:rsidRPr="006A3C91">
        <w:rPr>
          <w:rFonts w:asciiTheme="minorHAnsi" w:hAnsiTheme="minorHAnsi" w:cstheme="minorHAnsi"/>
          <w:i/>
          <w:color w:val="auto"/>
        </w:rPr>
        <w:t xml:space="preserve"> et al.</w:t>
      </w:r>
      <w:r w:rsidRPr="006A3C91">
        <w:rPr>
          <w:rFonts w:asciiTheme="minorHAnsi" w:hAnsiTheme="minorHAnsi" w:cstheme="minorHAnsi"/>
          <w:color w:val="auto"/>
        </w:rPr>
        <w:t xml:space="preserve"> Equilibrative Nucleoside Transporter 3 Regulates T Cell Homeostasis by Coordinating Lysosomal Function with Nucleoside Availability. </w:t>
      </w:r>
      <w:r w:rsidRPr="006A3C91">
        <w:rPr>
          <w:rFonts w:asciiTheme="minorHAnsi" w:hAnsiTheme="minorHAnsi" w:cstheme="minorHAnsi"/>
          <w:i/>
          <w:color w:val="auto"/>
        </w:rPr>
        <w:t>Cell Reports.</w:t>
      </w:r>
      <w:r w:rsidRPr="006A3C91">
        <w:rPr>
          <w:rFonts w:asciiTheme="minorHAnsi" w:hAnsiTheme="minorHAnsi" w:cstheme="minorHAnsi"/>
          <w:color w:val="auto"/>
        </w:rPr>
        <w:t xml:space="preserve"> </w:t>
      </w:r>
      <w:r w:rsidRPr="006A3C91">
        <w:rPr>
          <w:rFonts w:asciiTheme="minorHAnsi" w:hAnsiTheme="minorHAnsi" w:cstheme="minorHAnsi"/>
          <w:b/>
          <w:color w:val="auto"/>
        </w:rPr>
        <w:t>23</w:t>
      </w:r>
      <w:r w:rsidRPr="006A3C91">
        <w:rPr>
          <w:rFonts w:asciiTheme="minorHAnsi" w:hAnsiTheme="minorHAnsi" w:cstheme="minorHAnsi"/>
          <w:color w:val="auto"/>
        </w:rPr>
        <w:t xml:space="preserve"> (8), 2330-2341,</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(2018).</w:t>
      </w:r>
    </w:p>
    <w:p w14:paraId="282D2D64" w14:textId="56EED35C"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14</w:t>
      </w:r>
      <w:r w:rsidRPr="006A3C91">
        <w:rPr>
          <w:rFonts w:asciiTheme="minorHAnsi" w:hAnsiTheme="minorHAnsi" w:cstheme="minorHAnsi"/>
          <w:color w:val="auto"/>
        </w:rPr>
        <w:tab/>
        <w:t>Baixauli, F.</w:t>
      </w:r>
      <w:r w:rsidR="006A3C91" w:rsidRPr="006A3C91">
        <w:rPr>
          <w:rFonts w:asciiTheme="minorHAnsi" w:hAnsiTheme="minorHAnsi" w:cstheme="minorHAnsi"/>
          <w:i/>
          <w:color w:val="auto"/>
        </w:rPr>
        <w:t xml:space="preserve"> et al.</w:t>
      </w:r>
      <w:r w:rsidRPr="006A3C91">
        <w:rPr>
          <w:rFonts w:asciiTheme="minorHAnsi" w:hAnsiTheme="minorHAnsi" w:cstheme="minorHAnsi"/>
          <w:color w:val="auto"/>
        </w:rPr>
        <w:t xml:space="preserve"> Mitochondrial Respiration Controls Lysosomal Function during Inflammatory T Cell Responses. </w:t>
      </w:r>
      <w:r w:rsidRPr="006A3C91">
        <w:rPr>
          <w:rFonts w:asciiTheme="minorHAnsi" w:hAnsiTheme="minorHAnsi" w:cstheme="minorHAnsi"/>
          <w:i/>
          <w:color w:val="auto"/>
        </w:rPr>
        <w:t>Cell Metabolism.</w:t>
      </w:r>
      <w:r w:rsidRPr="006A3C91">
        <w:rPr>
          <w:rFonts w:asciiTheme="minorHAnsi" w:hAnsiTheme="minorHAnsi" w:cstheme="minorHAnsi"/>
          <w:color w:val="auto"/>
        </w:rPr>
        <w:t xml:space="preserve"> </w:t>
      </w:r>
      <w:r w:rsidRPr="006A3C91">
        <w:rPr>
          <w:rFonts w:asciiTheme="minorHAnsi" w:hAnsiTheme="minorHAnsi" w:cstheme="minorHAnsi"/>
          <w:b/>
          <w:color w:val="auto"/>
        </w:rPr>
        <w:t>22</w:t>
      </w:r>
      <w:r w:rsidRPr="006A3C91">
        <w:rPr>
          <w:rFonts w:asciiTheme="minorHAnsi" w:hAnsiTheme="minorHAnsi" w:cstheme="minorHAnsi"/>
          <w:color w:val="auto"/>
        </w:rPr>
        <w:t xml:space="preserve"> (3), 485-498,</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(2015).</w:t>
      </w:r>
    </w:p>
    <w:p w14:paraId="21526743" w14:textId="3E9E8632"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15</w:t>
      </w:r>
      <w:r w:rsidRPr="006A3C91">
        <w:rPr>
          <w:rFonts w:asciiTheme="minorHAnsi" w:hAnsiTheme="minorHAnsi" w:cstheme="minorHAnsi"/>
          <w:color w:val="auto"/>
        </w:rPr>
        <w:tab/>
        <w:t xml:space="preserve">Piantadosi, C. A. &amp; Suliman, H. B. Mitochondrial transcription factor A induction by redox activation of nuclear respiratory factor 1. </w:t>
      </w:r>
      <w:r w:rsidRPr="006A3C91">
        <w:rPr>
          <w:rFonts w:asciiTheme="minorHAnsi" w:hAnsiTheme="minorHAnsi" w:cstheme="minorHAnsi"/>
          <w:i/>
          <w:color w:val="auto"/>
        </w:rPr>
        <w:t>The Journal of Biological Chemistry.</w:t>
      </w:r>
      <w:r w:rsidRPr="006A3C91">
        <w:rPr>
          <w:rFonts w:asciiTheme="minorHAnsi" w:hAnsiTheme="minorHAnsi" w:cstheme="minorHAnsi"/>
          <w:color w:val="auto"/>
        </w:rPr>
        <w:t xml:space="preserve"> </w:t>
      </w:r>
      <w:r w:rsidRPr="006A3C91">
        <w:rPr>
          <w:rFonts w:asciiTheme="minorHAnsi" w:hAnsiTheme="minorHAnsi" w:cstheme="minorHAnsi"/>
          <w:b/>
          <w:color w:val="auto"/>
        </w:rPr>
        <w:t>281</w:t>
      </w:r>
      <w:r w:rsidRPr="006A3C91">
        <w:rPr>
          <w:rFonts w:asciiTheme="minorHAnsi" w:hAnsiTheme="minorHAnsi" w:cstheme="minorHAnsi"/>
          <w:color w:val="auto"/>
        </w:rPr>
        <w:t xml:space="preserve"> (1), 324-333,</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(2006).</w:t>
      </w:r>
    </w:p>
    <w:p w14:paraId="1C05EE23" w14:textId="4FDEC1D7"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16</w:t>
      </w:r>
      <w:r w:rsidRPr="006A3C91">
        <w:rPr>
          <w:rFonts w:asciiTheme="minorHAnsi" w:hAnsiTheme="minorHAnsi" w:cstheme="minorHAnsi"/>
          <w:color w:val="auto"/>
        </w:rPr>
        <w:tab/>
        <w:t>Zhu, Y.</w:t>
      </w:r>
      <w:r w:rsidR="006A3C91" w:rsidRPr="006A3C91">
        <w:rPr>
          <w:rFonts w:asciiTheme="minorHAnsi" w:hAnsiTheme="minorHAnsi" w:cstheme="minorHAnsi"/>
          <w:i/>
          <w:color w:val="auto"/>
        </w:rPr>
        <w:t xml:space="preserve"> et al.</w:t>
      </w:r>
      <w:r w:rsidRPr="006A3C91">
        <w:rPr>
          <w:rFonts w:asciiTheme="minorHAnsi" w:hAnsiTheme="minorHAnsi" w:cstheme="minorHAnsi"/>
          <w:color w:val="auto"/>
        </w:rPr>
        <w:t xml:space="preserve"> Constitutive association of the proapoptotic protein Bim with Bcl-2-related proteins on mitochondria in T cells. </w:t>
      </w:r>
      <w:r w:rsidRPr="006A3C91">
        <w:rPr>
          <w:rFonts w:asciiTheme="minorHAnsi" w:hAnsiTheme="minorHAnsi" w:cstheme="minorHAnsi"/>
          <w:i/>
          <w:color w:val="auto"/>
        </w:rPr>
        <w:t>Proceedings of the National Academy of Sciences</w:t>
      </w:r>
      <w:ins w:id="40" w:author="Author" w:date="2018-09-20T16:48:00Z">
        <w:r w:rsidR="00E81640">
          <w:rPr>
            <w:rFonts w:asciiTheme="minorHAnsi" w:hAnsiTheme="minorHAnsi" w:cstheme="minorHAnsi"/>
            <w:i/>
            <w:color w:val="auto"/>
          </w:rPr>
          <w:t xml:space="preserve"> of </w:t>
        </w:r>
        <w:r w:rsidR="00E81640">
          <w:rPr>
            <w:rFonts w:asciiTheme="minorHAnsi" w:hAnsiTheme="minorHAnsi" w:cstheme="minorHAnsi"/>
            <w:i/>
            <w:color w:val="auto"/>
          </w:rPr>
          <w:lastRenderedPageBreak/>
          <w:t xml:space="preserve">the United States of </w:t>
        </w:r>
      </w:ins>
      <w:ins w:id="41" w:author="Author" w:date="2018-09-20T16:49:00Z">
        <w:r w:rsidR="00E81640">
          <w:rPr>
            <w:rFonts w:asciiTheme="minorHAnsi" w:hAnsiTheme="minorHAnsi" w:cstheme="minorHAnsi"/>
            <w:i/>
            <w:color w:val="auto"/>
          </w:rPr>
          <w:t>America</w:t>
        </w:r>
      </w:ins>
      <w:r w:rsidRPr="006A3C91">
        <w:rPr>
          <w:rFonts w:asciiTheme="minorHAnsi" w:hAnsiTheme="minorHAnsi" w:cstheme="minorHAnsi"/>
          <w:i/>
          <w:color w:val="auto"/>
        </w:rPr>
        <w:t>.</w:t>
      </w:r>
      <w:r w:rsidRPr="006A3C91">
        <w:rPr>
          <w:rFonts w:asciiTheme="minorHAnsi" w:hAnsiTheme="minorHAnsi" w:cstheme="minorHAnsi"/>
          <w:color w:val="auto"/>
        </w:rPr>
        <w:t xml:space="preserve"> </w:t>
      </w:r>
      <w:r w:rsidRPr="006A3C91">
        <w:rPr>
          <w:rFonts w:asciiTheme="minorHAnsi" w:hAnsiTheme="minorHAnsi" w:cstheme="minorHAnsi"/>
          <w:b/>
          <w:color w:val="auto"/>
        </w:rPr>
        <w:t>101</w:t>
      </w:r>
      <w:r w:rsidRPr="006A3C91">
        <w:rPr>
          <w:rFonts w:asciiTheme="minorHAnsi" w:hAnsiTheme="minorHAnsi" w:cstheme="minorHAnsi"/>
          <w:color w:val="auto"/>
        </w:rPr>
        <w:t xml:space="preserve"> (20), 7681-7686,</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(2004).</w:t>
      </w:r>
    </w:p>
    <w:p w14:paraId="0EFF84AC" w14:textId="6A8707BD"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17</w:t>
      </w:r>
      <w:r w:rsidRPr="006A3C91">
        <w:rPr>
          <w:rFonts w:asciiTheme="minorHAnsi" w:hAnsiTheme="minorHAnsi" w:cstheme="minorHAnsi"/>
          <w:color w:val="auto"/>
        </w:rPr>
        <w:tab/>
        <w:t>Ding, W. X. &amp; Yin, X. M. Mitophagy: mechanisms, pathophysiological roles, and analysis.</w:t>
      </w:r>
      <w:r w:rsidR="006A3C91" w:rsidRPr="006A3C91">
        <w:rPr>
          <w:rFonts w:asciiTheme="minorHAnsi" w:hAnsiTheme="minorHAnsi" w:cstheme="minorHAnsi"/>
          <w:color w:val="auto"/>
        </w:rPr>
        <w:t xml:space="preserve"> </w:t>
      </w:r>
      <w:r w:rsidR="00017298" w:rsidRPr="006A3C91">
        <w:rPr>
          <w:rFonts w:asciiTheme="minorHAnsi" w:hAnsiTheme="minorHAnsi" w:cstheme="minorHAnsi"/>
          <w:i/>
          <w:color w:val="auto"/>
        </w:rPr>
        <w:t>Biological Chemistry</w:t>
      </w:r>
      <w:r w:rsidR="00017298" w:rsidRPr="006A3C91">
        <w:rPr>
          <w:rFonts w:asciiTheme="minorHAnsi" w:hAnsiTheme="minorHAnsi" w:cstheme="minorHAnsi"/>
          <w:color w:val="auto"/>
        </w:rPr>
        <w:t>. 393 (7), 547-564 (2012)</w:t>
      </w:r>
    </w:p>
    <w:p w14:paraId="09855F50" w14:textId="060F6921"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18</w:t>
      </w:r>
      <w:r w:rsidRPr="006A3C91">
        <w:rPr>
          <w:rFonts w:asciiTheme="minorHAnsi" w:hAnsiTheme="minorHAnsi" w:cstheme="minorHAnsi"/>
          <w:color w:val="auto"/>
        </w:rPr>
        <w:tab/>
        <w:t>van der Windt, G. J. W.</w:t>
      </w:r>
      <w:r w:rsidR="006A3C91" w:rsidRPr="006A3C91">
        <w:rPr>
          <w:rFonts w:asciiTheme="minorHAnsi" w:hAnsiTheme="minorHAnsi" w:cstheme="minorHAnsi"/>
          <w:i/>
          <w:color w:val="auto"/>
        </w:rPr>
        <w:t xml:space="preserve"> et al.</w:t>
      </w:r>
      <w:r w:rsidRPr="006A3C91">
        <w:rPr>
          <w:rFonts w:asciiTheme="minorHAnsi" w:hAnsiTheme="minorHAnsi" w:cstheme="minorHAnsi"/>
          <w:color w:val="auto"/>
        </w:rPr>
        <w:t xml:space="preserve"> CD8 memory T cells have a bioenergetic advantage that underlies their rapid recall ability. </w:t>
      </w:r>
      <w:r w:rsidRPr="006A3C91">
        <w:rPr>
          <w:rFonts w:asciiTheme="minorHAnsi" w:hAnsiTheme="minorHAnsi" w:cstheme="minorHAnsi"/>
          <w:i/>
          <w:color w:val="auto"/>
        </w:rPr>
        <w:t>Proceedings of the National Academy of Sciences</w:t>
      </w:r>
      <w:ins w:id="42" w:author="Author" w:date="2018-09-20T16:49:00Z">
        <w:r w:rsidR="00E81640" w:rsidRPr="00E81640">
          <w:rPr>
            <w:rFonts w:asciiTheme="minorHAnsi" w:hAnsiTheme="minorHAnsi" w:cstheme="minorHAnsi"/>
            <w:i/>
            <w:color w:val="auto"/>
          </w:rPr>
          <w:t xml:space="preserve"> </w:t>
        </w:r>
        <w:r w:rsidR="00E81640">
          <w:rPr>
            <w:rFonts w:asciiTheme="minorHAnsi" w:hAnsiTheme="minorHAnsi" w:cstheme="minorHAnsi"/>
            <w:i/>
            <w:color w:val="auto"/>
          </w:rPr>
          <w:t>of the United States of America</w:t>
        </w:r>
      </w:ins>
      <w:bookmarkStart w:id="43" w:name="_GoBack"/>
      <w:bookmarkEnd w:id="43"/>
      <w:r w:rsidRPr="006A3C91">
        <w:rPr>
          <w:rFonts w:asciiTheme="minorHAnsi" w:hAnsiTheme="minorHAnsi" w:cstheme="minorHAnsi"/>
          <w:i/>
          <w:color w:val="auto"/>
        </w:rPr>
        <w:t>.</w:t>
      </w:r>
      <w:r w:rsidRPr="006A3C91">
        <w:rPr>
          <w:rFonts w:asciiTheme="minorHAnsi" w:hAnsiTheme="minorHAnsi" w:cstheme="minorHAnsi"/>
          <w:color w:val="auto"/>
        </w:rPr>
        <w:t xml:space="preserve"> </w:t>
      </w:r>
      <w:r w:rsidRPr="006A3C91">
        <w:rPr>
          <w:rFonts w:asciiTheme="minorHAnsi" w:hAnsiTheme="minorHAnsi" w:cstheme="minorHAnsi"/>
          <w:b/>
          <w:color w:val="auto"/>
        </w:rPr>
        <w:t>110</w:t>
      </w:r>
      <w:r w:rsidRPr="006A3C91">
        <w:rPr>
          <w:rFonts w:asciiTheme="minorHAnsi" w:hAnsiTheme="minorHAnsi" w:cstheme="minorHAnsi"/>
          <w:color w:val="auto"/>
        </w:rPr>
        <w:t xml:space="preserve"> (35), 14336,</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(2013).</w:t>
      </w:r>
    </w:p>
    <w:p w14:paraId="6D0BBE36" w14:textId="5B88F808"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19</w:t>
      </w:r>
      <w:r w:rsidRPr="006A3C91">
        <w:rPr>
          <w:rFonts w:asciiTheme="minorHAnsi" w:hAnsiTheme="minorHAnsi" w:cstheme="minorHAnsi"/>
          <w:color w:val="auto"/>
        </w:rPr>
        <w:tab/>
        <w:t xml:space="preserve">Chikte, S., Panchal, N. &amp; Warnes, G. Use of Lyso dyes: A flow cytometric study of autophagy. </w:t>
      </w:r>
      <w:r w:rsidRPr="006A3C91">
        <w:rPr>
          <w:rFonts w:asciiTheme="minorHAnsi" w:hAnsiTheme="minorHAnsi" w:cstheme="minorHAnsi"/>
          <w:i/>
          <w:color w:val="auto"/>
        </w:rPr>
        <w:t>Cytometry Part A.</w:t>
      </w:r>
      <w:r w:rsidRPr="006A3C91">
        <w:rPr>
          <w:rFonts w:asciiTheme="minorHAnsi" w:hAnsiTheme="minorHAnsi" w:cstheme="minorHAnsi"/>
          <w:color w:val="auto"/>
        </w:rPr>
        <w:t xml:space="preserve"> </w:t>
      </w:r>
      <w:r w:rsidRPr="006A3C91">
        <w:rPr>
          <w:rFonts w:asciiTheme="minorHAnsi" w:hAnsiTheme="minorHAnsi" w:cstheme="minorHAnsi"/>
          <w:b/>
          <w:color w:val="auto"/>
        </w:rPr>
        <w:t>85</w:t>
      </w:r>
      <w:r w:rsidRPr="006A3C91">
        <w:rPr>
          <w:rFonts w:asciiTheme="minorHAnsi" w:hAnsiTheme="minorHAnsi" w:cstheme="minorHAnsi"/>
          <w:color w:val="auto"/>
        </w:rPr>
        <w:t xml:space="preserve"> (2), 169-178,</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(2013).</w:t>
      </w:r>
    </w:p>
    <w:p w14:paraId="1948A2A7" w14:textId="0ABA048B"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20</w:t>
      </w:r>
      <w:r w:rsidRPr="006A3C91">
        <w:rPr>
          <w:rFonts w:asciiTheme="minorHAnsi" w:hAnsiTheme="minorHAnsi" w:cstheme="minorHAnsi"/>
          <w:color w:val="auto"/>
        </w:rPr>
        <w:tab/>
        <w:t xml:space="preserve">Allan, A. L. &amp; Keeney, M. Circulating tumor cell analysis: technical and statistical considerations for application to the clinic. </w:t>
      </w:r>
      <w:r w:rsidRPr="006A3C91">
        <w:rPr>
          <w:rFonts w:asciiTheme="minorHAnsi" w:hAnsiTheme="minorHAnsi" w:cstheme="minorHAnsi"/>
          <w:i/>
          <w:color w:val="auto"/>
        </w:rPr>
        <w:t>Journal of Oncology.</w:t>
      </w:r>
      <w:r w:rsidRPr="006A3C91">
        <w:rPr>
          <w:rFonts w:asciiTheme="minorHAnsi" w:hAnsiTheme="minorHAnsi" w:cstheme="minorHAnsi"/>
          <w:color w:val="auto"/>
        </w:rPr>
        <w:t xml:space="preserve"> </w:t>
      </w:r>
      <w:r w:rsidRPr="006A3C91">
        <w:rPr>
          <w:rFonts w:asciiTheme="minorHAnsi" w:hAnsiTheme="minorHAnsi" w:cstheme="minorHAnsi"/>
          <w:b/>
          <w:color w:val="auto"/>
        </w:rPr>
        <w:t>2010</w:t>
      </w:r>
      <w:r w:rsidRPr="006A3C91">
        <w:rPr>
          <w:rFonts w:asciiTheme="minorHAnsi" w:hAnsiTheme="minorHAnsi" w:cstheme="minorHAnsi"/>
          <w:color w:val="auto"/>
        </w:rPr>
        <w:t xml:space="preserve"> 426218,</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(2010).</w:t>
      </w:r>
    </w:p>
    <w:p w14:paraId="0DB10ADA" w14:textId="30A16C25"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21</w:t>
      </w:r>
      <w:r w:rsidRPr="006A3C91">
        <w:rPr>
          <w:rFonts w:asciiTheme="minorHAnsi" w:hAnsiTheme="minorHAnsi" w:cstheme="minorHAnsi"/>
          <w:color w:val="auto"/>
        </w:rPr>
        <w:tab/>
        <w:t xml:space="preserve">Curtsinger, J. M., Lins, D. C., Johnson, C. M. &amp; Mescher, M. F. Signal 3 tolerant CD8 T cells degranulate in response to antigen but lack granzyme B to mediate cytolysis. </w:t>
      </w:r>
      <w:r w:rsidRPr="006A3C91">
        <w:rPr>
          <w:rFonts w:asciiTheme="minorHAnsi" w:hAnsiTheme="minorHAnsi" w:cstheme="minorHAnsi"/>
          <w:i/>
          <w:color w:val="auto"/>
        </w:rPr>
        <w:t>The Journal of Immunology.</w:t>
      </w:r>
      <w:r w:rsidRPr="006A3C91">
        <w:rPr>
          <w:rFonts w:asciiTheme="minorHAnsi" w:hAnsiTheme="minorHAnsi" w:cstheme="minorHAnsi"/>
          <w:color w:val="auto"/>
        </w:rPr>
        <w:t xml:space="preserve"> </w:t>
      </w:r>
      <w:r w:rsidRPr="006A3C91">
        <w:rPr>
          <w:rFonts w:asciiTheme="minorHAnsi" w:hAnsiTheme="minorHAnsi" w:cstheme="minorHAnsi"/>
          <w:b/>
          <w:color w:val="auto"/>
        </w:rPr>
        <w:t>175</w:t>
      </w:r>
      <w:r w:rsidRPr="006A3C91">
        <w:rPr>
          <w:rFonts w:asciiTheme="minorHAnsi" w:hAnsiTheme="minorHAnsi" w:cstheme="minorHAnsi"/>
          <w:color w:val="auto"/>
        </w:rPr>
        <w:t xml:space="preserve"> (7), 4392-4399,</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(2005).</w:t>
      </w:r>
    </w:p>
    <w:p w14:paraId="23713E7C" w14:textId="17054975"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22</w:t>
      </w:r>
      <w:r w:rsidRPr="006A3C91">
        <w:rPr>
          <w:rFonts w:asciiTheme="minorHAnsi" w:hAnsiTheme="minorHAnsi" w:cstheme="minorHAnsi"/>
          <w:color w:val="auto"/>
        </w:rPr>
        <w:tab/>
        <w:t>Wolint, P., Betts Mr Fau - Koup, R. A., Koup Ra Fau - Oxenius, A. &amp; Oxenius, A. Immediate cytotoxicity but not degranulation distinguishes effector and memory subsets of CD8</w:t>
      </w:r>
      <w:r w:rsidRPr="006A3C91">
        <w:rPr>
          <w:rFonts w:asciiTheme="minorHAnsi" w:hAnsiTheme="minorHAnsi" w:cstheme="minorHAnsi"/>
          <w:color w:val="auto"/>
          <w:vertAlign w:val="superscript"/>
        </w:rPr>
        <w:t>+</w:t>
      </w:r>
      <w:r w:rsidRPr="006A3C91">
        <w:rPr>
          <w:rFonts w:asciiTheme="minorHAnsi" w:hAnsiTheme="minorHAnsi" w:cstheme="minorHAnsi"/>
          <w:color w:val="auto"/>
        </w:rPr>
        <w:t xml:space="preserve"> T cells. </w:t>
      </w:r>
      <w:r w:rsidRPr="006A3C91">
        <w:rPr>
          <w:rFonts w:asciiTheme="minorHAnsi" w:hAnsiTheme="minorHAnsi" w:cstheme="minorHAnsi"/>
          <w:i/>
          <w:color w:val="auto"/>
        </w:rPr>
        <w:t>Journal of Experimental Medicine.</w:t>
      </w:r>
      <w:r w:rsidRPr="006A3C91">
        <w:rPr>
          <w:rFonts w:asciiTheme="minorHAnsi" w:hAnsiTheme="minorHAnsi" w:cstheme="minorHAnsi"/>
          <w:color w:val="auto"/>
        </w:rPr>
        <w:t xml:space="preserve"> </w:t>
      </w:r>
      <w:r w:rsidRPr="006A3C91">
        <w:rPr>
          <w:rFonts w:asciiTheme="minorHAnsi" w:hAnsiTheme="minorHAnsi" w:cstheme="minorHAnsi"/>
          <w:b/>
          <w:color w:val="auto"/>
        </w:rPr>
        <w:t>199</w:t>
      </w:r>
      <w:r w:rsidRPr="006A3C91">
        <w:rPr>
          <w:rFonts w:asciiTheme="minorHAnsi" w:hAnsiTheme="minorHAnsi" w:cstheme="minorHAnsi"/>
          <w:color w:val="auto"/>
        </w:rPr>
        <w:t xml:space="preserve"> (7), 925-936,</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(2004).</w:t>
      </w:r>
    </w:p>
    <w:p w14:paraId="453D35DA" w14:textId="38BF5CE5"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23</w:t>
      </w:r>
      <w:r w:rsidRPr="006A3C91">
        <w:rPr>
          <w:rFonts w:asciiTheme="minorHAnsi" w:hAnsiTheme="minorHAnsi" w:cstheme="minorHAnsi"/>
          <w:color w:val="auto"/>
        </w:rPr>
        <w:tab/>
        <w:t>Van den Bossche, J.</w:t>
      </w:r>
      <w:r w:rsidR="006A3C91" w:rsidRPr="006A3C91">
        <w:rPr>
          <w:rFonts w:asciiTheme="minorHAnsi" w:hAnsiTheme="minorHAnsi" w:cstheme="minorHAnsi"/>
          <w:i/>
          <w:color w:val="auto"/>
        </w:rPr>
        <w:t xml:space="preserve"> et al.</w:t>
      </w:r>
      <w:r w:rsidRPr="006A3C91">
        <w:rPr>
          <w:rFonts w:asciiTheme="minorHAnsi" w:hAnsiTheme="minorHAnsi" w:cstheme="minorHAnsi"/>
          <w:color w:val="auto"/>
        </w:rPr>
        <w:t xml:space="preserve"> Mitochondrial Dysfunction Prevents Repolarization of Inflammatory Macrophages. </w:t>
      </w:r>
      <w:r w:rsidRPr="006A3C91">
        <w:rPr>
          <w:rFonts w:asciiTheme="minorHAnsi" w:hAnsiTheme="minorHAnsi" w:cstheme="minorHAnsi"/>
          <w:i/>
          <w:color w:val="auto"/>
        </w:rPr>
        <w:t>Cell Reports.</w:t>
      </w:r>
      <w:r w:rsidRPr="006A3C91">
        <w:rPr>
          <w:rFonts w:asciiTheme="minorHAnsi" w:hAnsiTheme="minorHAnsi" w:cstheme="minorHAnsi"/>
          <w:color w:val="auto"/>
        </w:rPr>
        <w:t xml:space="preserve"> </w:t>
      </w:r>
      <w:r w:rsidRPr="006A3C91">
        <w:rPr>
          <w:rFonts w:asciiTheme="minorHAnsi" w:hAnsiTheme="minorHAnsi" w:cstheme="minorHAnsi"/>
          <w:b/>
          <w:color w:val="auto"/>
        </w:rPr>
        <w:t>17</w:t>
      </w:r>
      <w:r w:rsidRPr="006A3C91">
        <w:rPr>
          <w:rFonts w:asciiTheme="minorHAnsi" w:hAnsiTheme="minorHAnsi" w:cstheme="minorHAnsi"/>
          <w:color w:val="auto"/>
        </w:rPr>
        <w:t xml:space="preserve"> (3), 684-696,</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(2016).</w:t>
      </w:r>
    </w:p>
    <w:p w14:paraId="55FAC821" w14:textId="3C05DFD7"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24</w:t>
      </w:r>
      <w:r w:rsidRPr="006A3C91">
        <w:rPr>
          <w:rFonts w:asciiTheme="minorHAnsi" w:hAnsiTheme="minorHAnsi" w:cstheme="minorHAnsi"/>
          <w:color w:val="auto"/>
        </w:rPr>
        <w:tab/>
        <w:t xml:space="preserve">Pearce, E. J. &amp; Everts, B. Dendritic cell metabolism. </w:t>
      </w:r>
      <w:r w:rsidRPr="006A3C91">
        <w:rPr>
          <w:rFonts w:asciiTheme="minorHAnsi" w:hAnsiTheme="minorHAnsi" w:cstheme="minorHAnsi"/>
          <w:i/>
          <w:color w:val="auto"/>
        </w:rPr>
        <w:t>Nature Reviews Immunology.</w:t>
      </w:r>
      <w:r w:rsidRPr="006A3C91">
        <w:rPr>
          <w:rFonts w:asciiTheme="minorHAnsi" w:hAnsiTheme="minorHAnsi" w:cstheme="minorHAnsi"/>
          <w:color w:val="auto"/>
        </w:rPr>
        <w:t xml:space="preserve"> </w:t>
      </w:r>
      <w:r w:rsidRPr="006A3C91">
        <w:rPr>
          <w:rFonts w:asciiTheme="minorHAnsi" w:hAnsiTheme="minorHAnsi" w:cstheme="minorHAnsi"/>
          <w:b/>
          <w:color w:val="auto"/>
        </w:rPr>
        <w:t>15</w:t>
      </w:r>
      <w:r w:rsidRPr="006A3C91">
        <w:rPr>
          <w:rFonts w:asciiTheme="minorHAnsi" w:hAnsiTheme="minorHAnsi" w:cstheme="minorHAnsi"/>
          <w:color w:val="auto"/>
        </w:rPr>
        <w:t xml:space="preserve"> (1), 18-29,</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(2015).</w:t>
      </w:r>
    </w:p>
    <w:p w14:paraId="7476DC22" w14:textId="74E8FDA3"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25</w:t>
      </w:r>
      <w:r w:rsidRPr="006A3C91">
        <w:rPr>
          <w:rFonts w:asciiTheme="minorHAnsi" w:hAnsiTheme="minorHAnsi" w:cstheme="minorHAnsi"/>
          <w:color w:val="auto"/>
        </w:rPr>
        <w:tab/>
        <w:t>Dugnani, E.</w:t>
      </w:r>
      <w:r w:rsidR="006A3C91" w:rsidRPr="006A3C91">
        <w:rPr>
          <w:rFonts w:asciiTheme="minorHAnsi" w:hAnsiTheme="minorHAnsi" w:cstheme="minorHAnsi"/>
          <w:i/>
          <w:color w:val="auto"/>
        </w:rPr>
        <w:t xml:space="preserve"> et al.</w:t>
      </w:r>
      <w:r w:rsidRPr="006A3C91">
        <w:rPr>
          <w:rFonts w:asciiTheme="minorHAnsi" w:hAnsiTheme="minorHAnsi" w:cstheme="minorHAnsi"/>
          <w:color w:val="auto"/>
        </w:rPr>
        <w:t xml:space="preserve"> Integrating T cell metabolism in cancer immunotherapy. </w:t>
      </w:r>
      <w:r w:rsidRPr="006A3C91">
        <w:rPr>
          <w:rFonts w:asciiTheme="minorHAnsi" w:hAnsiTheme="minorHAnsi" w:cstheme="minorHAnsi"/>
          <w:i/>
          <w:color w:val="auto"/>
        </w:rPr>
        <w:t>Cancer Letters.</w:t>
      </w:r>
      <w:r w:rsidRPr="006A3C91">
        <w:rPr>
          <w:rFonts w:asciiTheme="minorHAnsi" w:hAnsiTheme="minorHAnsi" w:cstheme="minorHAnsi"/>
          <w:color w:val="auto"/>
        </w:rPr>
        <w:t xml:space="preserve"> </w:t>
      </w:r>
      <w:r w:rsidRPr="006A3C91">
        <w:rPr>
          <w:rFonts w:asciiTheme="minorHAnsi" w:hAnsiTheme="minorHAnsi" w:cstheme="minorHAnsi"/>
          <w:b/>
          <w:color w:val="auto"/>
        </w:rPr>
        <w:t>411</w:t>
      </w:r>
      <w:r w:rsidRPr="006A3C91">
        <w:rPr>
          <w:rFonts w:asciiTheme="minorHAnsi" w:hAnsiTheme="minorHAnsi" w:cstheme="minorHAnsi"/>
          <w:color w:val="auto"/>
        </w:rPr>
        <w:t xml:space="preserve"> 12-18,</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(2017).</w:t>
      </w:r>
    </w:p>
    <w:p w14:paraId="2AF62314" w14:textId="4B398214" w:rsidR="00F24D51" w:rsidRPr="006A3C91" w:rsidRDefault="00F24D51" w:rsidP="00F24D51">
      <w:pPr>
        <w:pStyle w:val="EndNoteBibliography"/>
        <w:ind w:left="720" w:hanging="720"/>
        <w:rPr>
          <w:rFonts w:asciiTheme="minorHAnsi" w:hAnsiTheme="minorHAnsi" w:cstheme="minorHAnsi"/>
          <w:color w:val="auto"/>
        </w:rPr>
      </w:pPr>
      <w:r w:rsidRPr="006A3C91">
        <w:rPr>
          <w:rFonts w:asciiTheme="minorHAnsi" w:hAnsiTheme="minorHAnsi" w:cstheme="minorHAnsi"/>
          <w:color w:val="auto"/>
        </w:rPr>
        <w:t>26</w:t>
      </w:r>
      <w:r w:rsidRPr="006A3C91">
        <w:rPr>
          <w:rFonts w:asciiTheme="minorHAnsi" w:hAnsiTheme="minorHAnsi" w:cstheme="minorHAnsi"/>
          <w:color w:val="auto"/>
        </w:rPr>
        <w:tab/>
        <w:t xml:space="preserve">Yang, Z., Matteson, E. L., Goronzy, J. J. &amp; Weyand, C. M. T-cell metabolism in autoimmune disease. </w:t>
      </w:r>
      <w:r w:rsidRPr="006A3C91">
        <w:rPr>
          <w:rFonts w:asciiTheme="minorHAnsi" w:hAnsiTheme="minorHAnsi" w:cstheme="minorHAnsi"/>
          <w:i/>
          <w:color w:val="auto"/>
        </w:rPr>
        <w:t>Arthritis Research &amp; Therapy.</w:t>
      </w:r>
      <w:r w:rsidRPr="006A3C91">
        <w:rPr>
          <w:rFonts w:asciiTheme="minorHAnsi" w:hAnsiTheme="minorHAnsi" w:cstheme="minorHAnsi"/>
          <w:color w:val="auto"/>
        </w:rPr>
        <w:t xml:space="preserve"> </w:t>
      </w:r>
      <w:r w:rsidRPr="006A3C91">
        <w:rPr>
          <w:rFonts w:asciiTheme="minorHAnsi" w:hAnsiTheme="minorHAnsi" w:cstheme="minorHAnsi"/>
          <w:b/>
          <w:color w:val="auto"/>
        </w:rPr>
        <w:t>17</w:t>
      </w:r>
      <w:r w:rsidRPr="006A3C91">
        <w:rPr>
          <w:rFonts w:asciiTheme="minorHAnsi" w:hAnsiTheme="minorHAnsi" w:cstheme="minorHAnsi"/>
          <w:color w:val="auto"/>
        </w:rPr>
        <w:t xml:space="preserve"> (1), 29,</w:t>
      </w:r>
      <w:r w:rsidR="006A3C91" w:rsidRPr="006A3C91">
        <w:rPr>
          <w:rFonts w:asciiTheme="minorHAnsi" w:hAnsiTheme="minorHAnsi" w:cstheme="minorHAnsi"/>
          <w:color w:val="auto"/>
        </w:rPr>
        <w:t xml:space="preserve"> </w:t>
      </w:r>
      <w:r w:rsidRPr="006A3C91">
        <w:rPr>
          <w:rFonts w:asciiTheme="minorHAnsi" w:hAnsiTheme="minorHAnsi" w:cstheme="minorHAnsi"/>
          <w:color w:val="auto"/>
        </w:rPr>
        <w:t>(2015).</w:t>
      </w:r>
    </w:p>
    <w:p w14:paraId="07DCF19F" w14:textId="67AF5101" w:rsidR="009F659A" w:rsidRPr="006A3C91" w:rsidRDefault="00DE0DFC" w:rsidP="00F3781F">
      <w:pPr>
        <w:rPr>
          <w:rFonts w:asciiTheme="minorHAnsi" w:hAnsiTheme="minorHAnsi" w:cstheme="minorHAnsi"/>
          <w:color w:val="auto"/>
        </w:rPr>
      </w:pPr>
      <w:r w:rsidRPr="006A3C91">
        <w:rPr>
          <w:rFonts w:asciiTheme="minorHAnsi" w:hAnsiTheme="minorHAnsi" w:cstheme="minorHAnsi"/>
          <w:color w:val="auto"/>
        </w:rPr>
        <w:fldChar w:fldCharType="end"/>
      </w:r>
    </w:p>
    <w:sectPr w:rsidR="009F659A" w:rsidRPr="006A3C91" w:rsidSect="006A3C91">
      <w:headerReference w:type="default" r:id="rId8"/>
      <w:head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120DC" w14:textId="77777777" w:rsidR="007A3C65" w:rsidRDefault="007A3C65" w:rsidP="00621C4E">
      <w:r>
        <w:separator/>
      </w:r>
    </w:p>
  </w:endnote>
  <w:endnote w:type="continuationSeparator" w:id="0">
    <w:p w14:paraId="007696E3" w14:textId="77777777" w:rsidR="007A3C65" w:rsidRDefault="007A3C6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Microsoft JhengHei">
    <w:altName w:val="微軟正黑體"/>
    <w:panose1 w:val="020B0604030504040204"/>
    <w:charset w:val="88"/>
    <w:family w:val="swiss"/>
    <w:pitch w:val="variable"/>
    <w:sig w:usb0="000002A7" w:usb1="28CF4400" w:usb2="00000016" w:usb3="00000000" w:csb0="00100009"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93B8FB" w14:textId="77777777" w:rsidR="007A3C65" w:rsidRDefault="007A3C65" w:rsidP="00621C4E">
      <w:r>
        <w:separator/>
      </w:r>
    </w:p>
  </w:footnote>
  <w:footnote w:type="continuationSeparator" w:id="0">
    <w:p w14:paraId="4F702462" w14:textId="77777777" w:rsidR="007A3C65" w:rsidRDefault="007A3C6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3A9BD611" w:rsidR="00A96D71" w:rsidRPr="006F06E4" w:rsidRDefault="00A96D71" w:rsidP="00B81B15">
    <w:pPr>
      <w:pStyle w:val="Header"/>
      <w:tabs>
        <w:tab w:val="clear" w:pos="9360"/>
        <w:tab w:val="left" w:pos="5724"/>
      </w:tabs>
      <w:rPr>
        <w:b/>
        <w:color w:val="1F497D"/>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24A9D50" w:rsidR="00A96D71" w:rsidRPr="006F06E4" w:rsidRDefault="00A96D71"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0F67C2B"/>
    <w:multiLevelType w:val="multilevel"/>
    <w:tmpl w:val="9A58924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4B63AE"/>
    <w:multiLevelType w:val="multilevel"/>
    <w:tmpl w:val="02BE7124"/>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rPr>
        <w:color w:val="000000" w:themeColor="text1"/>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26415CE"/>
    <w:multiLevelType w:val="hybridMultilevel"/>
    <w:tmpl w:val="B240BA4C"/>
    <w:lvl w:ilvl="0" w:tplc="B2C0E7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9"/>
  </w:num>
  <w:num w:numId="3">
    <w:abstractNumId w:val="3"/>
  </w:num>
  <w:num w:numId="4">
    <w:abstractNumId w:val="17"/>
  </w:num>
  <w:num w:numId="5">
    <w:abstractNumId w:val="8"/>
  </w:num>
  <w:num w:numId="6">
    <w:abstractNumId w:val="16"/>
  </w:num>
  <w:num w:numId="7">
    <w:abstractNumId w:val="0"/>
  </w:num>
  <w:num w:numId="8">
    <w:abstractNumId w:val="9"/>
  </w:num>
  <w:num w:numId="9">
    <w:abstractNumId w:val="11"/>
  </w:num>
  <w:num w:numId="10">
    <w:abstractNumId w:val="18"/>
  </w:num>
  <w:num w:numId="11">
    <w:abstractNumId w:val="22"/>
  </w:num>
  <w:num w:numId="12">
    <w:abstractNumId w:val="1"/>
  </w:num>
  <w:num w:numId="13">
    <w:abstractNumId w:val="20"/>
  </w:num>
  <w:num w:numId="14">
    <w:abstractNumId w:val="26"/>
  </w:num>
  <w:num w:numId="15">
    <w:abstractNumId w:val="12"/>
  </w:num>
  <w:num w:numId="16">
    <w:abstractNumId w:val="7"/>
  </w:num>
  <w:num w:numId="17">
    <w:abstractNumId w:val="21"/>
  </w:num>
  <w:num w:numId="18">
    <w:abstractNumId w:val="13"/>
  </w:num>
  <w:num w:numId="19">
    <w:abstractNumId w:val="24"/>
  </w:num>
  <w:num w:numId="20">
    <w:abstractNumId w:val="2"/>
  </w:num>
  <w:num w:numId="21">
    <w:abstractNumId w:val="25"/>
  </w:num>
  <w:num w:numId="22">
    <w:abstractNumId w:val="23"/>
  </w:num>
  <w:num w:numId="23">
    <w:abstractNumId w:val="14"/>
  </w:num>
  <w:num w:numId="24">
    <w:abstractNumId w:val="27"/>
  </w:num>
  <w:num w:numId="25">
    <w:abstractNumId w:val="5"/>
  </w:num>
  <w:num w:numId="26">
    <w:abstractNumId w:val="15"/>
  </w:num>
  <w:num w:numId="27">
    <w:abstractNumId w:val="10"/>
  </w:num>
  <w:num w:numId="2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59z22zd2p9v27efv2i55sxhs0e99prfx02e&quot;&gt;My EndNote Library&lt;record-ids&gt;&lt;item&gt;1242&lt;/item&gt;&lt;item&gt;1243&lt;/item&gt;&lt;item&gt;1244&lt;/item&gt;&lt;item&gt;1245&lt;/item&gt;&lt;item&gt;1266&lt;/item&gt;&lt;item&gt;1267&lt;/item&gt;&lt;item&gt;1268&lt;/item&gt;&lt;item&gt;1270&lt;/item&gt;&lt;item&gt;1271&lt;/item&gt;&lt;item&gt;1276&lt;/item&gt;&lt;item&gt;1283&lt;/item&gt;&lt;item&gt;1284&lt;/item&gt;&lt;item&gt;1285&lt;/item&gt;&lt;item&gt;1286&lt;/item&gt;&lt;item&gt;1287&lt;/item&gt;&lt;item&gt;1288&lt;/item&gt;&lt;item&gt;1293&lt;/item&gt;&lt;item&gt;1295&lt;/item&gt;&lt;item&gt;1296&lt;/item&gt;&lt;item&gt;1297&lt;/item&gt;&lt;item&gt;1298&lt;/item&gt;&lt;item&gt;1300&lt;/item&gt;&lt;item&gt;1303&lt;/item&gt;&lt;item&gt;1304&lt;/item&gt;&lt;item&gt;1307&lt;/item&gt;&lt;item&gt;1308&lt;/item&gt;&lt;/record-ids&gt;&lt;/item&gt;&lt;/Libraries&gt;"/>
  </w:docVars>
  <w:rsids>
    <w:rsidRoot w:val="00EE705F"/>
    <w:rsid w:val="00001169"/>
    <w:rsid w:val="00001806"/>
    <w:rsid w:val="00005815"/>
    <w:rsid w:val="00007DBC"/>
    <w:rsid w:val="00007EA1"/>
    <w:rsid w:val="000100F0"/>
    <w:rsid w:val="000129B2"/>
    <w:rsid w:val="00012FF9"/>
    <w:rsid w:val="0001389C"/>
    <w:rsid w:val="00014314"/>
    <w:rsid w:val="00017298"/>
    <w:rsid w:val="00021434"/>
    <w:rsid w:val="00021774"/>
    <w:rsid w:val="00021DF3"/>
    <w:rsid w:val="00023869"/>
    <w:rsid w:val="00024598"/>
    <w:rsid w:val="000279B0"/>
    <w:rsid w:val="00032769"/>
    <w:rsid w:val="0003311E"/>
    <w:rsid w:val="00036B25"/>
    <w:rsid w:val="00037B58"/>
    <w:rsid w:val="000413F5"/>
    <w:rsid w:val="00042395"/>
    <w:rsid w:val="00051B73"/>
    <w:rsid w:val="00060ABE"/>
    <w:rsid w:val="00061A50"/>
    <w:rsid w:val="00062F31"/>
    <w:rsid w:val="0006361B"/>
    <w:rsid w:val="00064104"/>
    <w:rsid w:val="000652E3"/>
    <w:rsid w:val="00066025"/>
    <w:rsid w:val="00067A8F"/>
    <w:rsid w:val="000701D1"/>
    <w:rsid w:val="00080A20"/>
    <w:rsid w:val="00082796"/>
    <w:rsid w:val="00082DF4"/>
    <w:rsid w:val="00086FF5"/>
    <w:rsid w:val="00087C0A"/>
    <w:rsid w:val="000902D3"/>
    <w:rsid w:val="00093BC4"/>
    <w:rsid w:val="000943E6"/>
    <w:rsid w:val="00097929"/>
    <w:rsid w:val="000A1E80"/>
    <w:rsid w:val="000A3B70"/>
    <w:rsid w:val="000A3BB5"/>
    <w:rsid w:val="000A5153"/>
    <w:rsid w:val="000A7873"/>
    <w:rsid w:val="000B10AE"/>
    <w:rsid w:val="000B30BF"/>
    <w:rsid w:val="000B566B"/>
    <w:rsid w:val="000B662E"/>
    <w:rsid w:val="000B6EC4"/>
    <w:rsid w:val="000B7294"/>
    <w:rsid w:val="000B75D0"/>
    <w:rsid w:val="000B7972"/>
    <w:rsid w:val="000C0409"/>
    <w:rsid w:val="000C1CF8"/>
    <w:rsid w:val="000C49CF"/>
    <w:rsid w:val="000C52E9"/>
    <w:rsid w:val="000C5CDC"/>
    <w:rsid w:val="000C65DC"/>
    <w:rsid w:val="000C66F3"/>
    <w:rsid w:val="000C6900"/>
    <w:rsid w:val="000D31E8"/>
    <w:rsid w:val="000D76E4"/>
    <w:rsid w:val="000E3816"/>
    <w:rsid w:val="000E4F77"/>
    <w:rsid w:val="000F1F50"/>
    <w:rsid w:val="000F265C"/>
    <w:rsid w:val="000F3AFA"/>
    <w:rsid w:val="000F5712"/>
    <w:rsid w:val="000F6611"/>
    <w:rsid w:val="000F7E22"/>
    <w:rsid w:val="001104F3"/>
    <w:rsid w:val="00112EEB"/>
    <w:rsid w:val="001173FF"/>
    <w:rsid w:val="00120D53"/>
    <w:rsid w:val="0012563A"/>
    <w:rsid w:val="001264DE"/>
    <w:rsid w:val="001313A7"/>
    <w:rsid w:val="0013276F"/>
    <w:rsid w:val="0013621E"/>
    <w:rsid w:val="0013642E"/>
    <w:rsid w:val="00142365"/>
    <w:rsid w:val="001428B3"/>
    <w:rsid w:val="00142EFE"/>
    <w:rsid w:val="0014347D"/>
    <w:rsid w:val="00151506"/>
    <w:rsid w:val="00152A23"/>
    <w:rsid w:val="0015608E"/>
    <w:rsid w:val="00161063"/>
    <w:rsid w:val="00162CB7"/>
    <w:rsid w:val="001665C9"/>
    <w:rsid w:val="00166F32"/>
    <w:rsid w:val="00171E5B"/>
    <w:rsid w:val="00171F94"/>
    <w:rsid w:val="00175D4E"/>
    <w:rsid w:val="0017668A"/>
    <w:rsid w:val="001766C1"/>
    <w:rsid w:val="001766FE"/>
    <w:rsid w:val="001771E7"/>
    <w:rsid w:val="00186446"/>
    <w:rsid w:val="001911FF"/>
    <w:rsid w:val="00192006"/>
    <w:rsid w:val="00193180"/>
    <w:rsid w:val="00196792"/>
    <w:rsid w:val="001A2615"/>
    <w:rsid w:val="001A4B50"/>
    <w:rsid w:val="001B1519"/>
    <w:rsid w:val="001B2E2D"/>
    <w:rsid w:val="001B5CD2"/>
    <w:rsid w:val="001C0BEE"/>
    <w:rsid w:val="001C1E49"/>
    <w:rsid w:val="001C27C1"/>
    <w:rsid w:val="001C2A98"/>
    <w:rsid w:val="001C483B"/>
    <w:rsid w:val="001C4D95"/>
    <w:rsid w:val="001D2573"/>
    <w:rsid w:val="001D3D7D"/>
    <w:rsid w:val="001D3FFF"/>
    <w:rsid w:val="001D625F"/>
    <w:rsid w:val="001D68A4"/>
    <w:rsid w:val="001D7576"/>
    <w:rsid w:val="001E0E3F"/>
    <w:rsid w:val="001E14A0"/>
    <w:rsid w:val="001E2448"/>
    <w:rsid w:val="001E5C76"/>
    <w:rsid w:val="001E7376"/>
    <w:rsid w:val="001F053C"/>
    <w:rsid w:val="001F225C"/>
    <w:rsid w:val="00201CFA"/>
    <w:rsid w:val="0020220D"/>
    <w:rsid w:val="00202448"/>
    <w:rsid w:val="00202D15"/>
    <w:rsid w:val="00205B3F"/>
    <w:rsid w:val="00207884"/>
    <w:rsid w:val="00212EAE"/>
    <w:rsid w:val="00214BEE"/>
    <w:rsid w:val="002205B8"/>
    <w:rsid w:val="00225720"/>
    <w:rsid w:val="002259E5"/>
    <w:rsid w:val="00226140"/>
    <w:rsid w:val="002274F3"/>
    <w:rsid w:val="0023094C"/>
    <w:rsid w:val="0023192F"/>
    <w:rsid w:val="002325E1"/>
    <w:rsid w:val="00234BE3"/>
    <w:rsid w:val="00235A90"/>
    <w:rsid w:val="00241E48"/>
    <w:rsid w:val="0024214E"/>
    <w:rsid w:val="00242623"/>
    <w:rsid w:val="00250558"/>
    <w:rsid w:val="002605D1"/>
    <w:rsid w:val="00260652"/>
    <w:rsid w:val="00261F25"/>
    <w:rsid w:val="002648A9"/>
    <w:rsid w:val="0026536F"/>
    <w:rsid w:val="0026553C"/>
    <w:rsid w:val="00267D06"/>
    <w:rsid w:val="00267DD5"/>
    <w:rsid w:val="00274A0A"/>
    <w:rsid w:val="00276E2F"/>
    <w:rsid w:val="00277593"/>
    <w:rsid w:val="00277E6C"/>
    <w:rsid w:val="0028005D"/>
    <w:rsid w:val="00280909"/>
    <w:rsid w:val="00280918"/>
    <w:rsid w:val="00282AF6"/>
    <w:rsid w:val="0028596A"/>
    <w:rsid w:val="00287085"/>
    <w:rsid w:val="00290AF9"/>
    <w:rsid w:val="002967CF"/>
    <w:rsid w:val="00297788"/>
    <w:rsid w:val="002A3285"/>
    <w:rsid w:val="002A484B"/>
    <w:rsid w:val="002A64A6"/>
    <w:rsid w:val="002A7F55"/>
    <w:rsid w:val="002B3301"/>
    <w:rsid w:val="002C47D4"/>
    <w:rsid w:val="002C55F7"/>
    <w:rsid w:val="002D0F38"/>
    <w:rsid w:val="002D6EC4"/>
    <w:rsid w:val="002D77E3"/>
    <w:rsid w:val="002E5A73"/>
    <w:rsid w:val="002F2859"/>
    <w:rsid w:val="002F2A4B"/>
    <w:rsid w:val="002F6E3C"/>
    <w:rsid w:val="0030117D"/>
    <w:rsid w:val="00301F30"/>
    <w:rsid w:val="003038FD"/>
    <w:rsid w:val="00303C87"/>
    <w:rsid w:val="00304FF4"/>
    <w:rsid w:val="003108E5"/>
    <w:rsid w:val="003120CB"/>
    <w:rsid w:val="00316A71"/>
    <w:rsid w:val="00320153"/>
    <w:rsid w:val="00320367"/>
    <w:rsid w:val="00322871"/>
    <w:rsid w:val="0032463E"/>
    <w:rsid w:val="00326FB3"/>
    <w:rsid w:val="003316D4"/>
    <w:rsid w:val="00333822"/>
    <w:rsid w:val="00336715"/>
    <w:rsid w:val="00337939"/>
    <w:rsid w:val="003401EC"/>
    <w:rsid w:val="00340808"/>
    <w:rsid w:val="00340DFD"/>
    <w:rsid w:val="00344954"/>
    <w:rsid w:val="00350CD7"/>
    <w:rsid w:val="00353D54"/>
    <w:rsid w:val="00360C17"/>
    <w:rsid w:val="00360C53"/>
    <w:rsid w:val="003621C6"/>
    <w:rsid w:val="003622B8"/>
    <w:rsid w:val="00366B76"/>
    <w:rsid w:val="00373051"/>
    <w:rsid w:val="00373B8F"/>
    <w:rsid w:val="00376D95"/>
    <w:rsid w:val="00377FBB"/>
    <w:rsid w:val="00385140"/>
    <w:rsid w:val="00393CC7"/>
    <w:rsid w:val="003952B4"/>
    <w:rsid w:val="003971F7"/>
    <w:rsid w:val="003A16FC"/>
    <w:rsid w:val="003A4FCD"/>
    <w:rsid w:val="003A6116"/>
    <w:rsid w:val="003B0944"/>
    <w:rsid w:val="003B1593"/>
    <w:rsid w:val="003B4381"/>
    <w:rsid w:val="003C1043"/>
    <w:rsid w:val="003C1A30"/>
    <w:rsid w:val="003C2220"/>
    <w:rsid w:val="003C6779"/>
    <w:rsid w:val="003D274F"/>
    <w:rsid w:val="003D2998"/>
    <w:rsid w:val="003D2F0A"/>
    <w:rsid w:val="003D3891"/>
    <w:rsid w:val="003D3D75"/>
    <w:rsid w:val="003D5D84"/>
    <w:rsid w:val="003E0F4F"/>
    <w:rsid w:val="003E18AC"/>
    <w:rsid w:val="003E210B"/>
    <w:rsid w:val="003E2A12"/>
    <w:rsid w:val="003E3384"/>
    <w:rsid w:val="003E3CA4"/>
    <w:rsid w:val="003E521A"/>
    <w:rsid w:val="003E548E"/>
    <w:rsid w:val="003E72E0"/>
    <w:rsid w:val="003F032F"/>
    <w:rsid w:val="003F09E5"/>
    <w:rsid w:val="003F7DB0"/>
    <w:rsid w:val="00404005"/>
    <w:rsid w:val="00407EC8"/>
    <w:rsid w:val="00410BEA"/>
    <w:rsid w:val="0041110A"/>
    <w:rsid w:val="00411624"/>
    <w:rsid w:val="004148E1"/>
    <w:rsid w:val="00414CFA"/>
    <w:rsid w:val="00415EC0"/>
    <w:rsid w:val="00420BE9"/>
    <w:rsid w:val="00423AD8"/>
    <w:rsid w:val="00423FDD"/>
    <w:rsid w:val="00424C85"/>
    <w:rsid w:val="004260BD"/>
    <w:rsid w:val="0043012F"/>
    <w:rsid w:val="00430F1F"/>
    <w:rsid w:val="004326EA"/>
    <w:rsid w:val="00440324"/>
    <w:rsid w:val="00441D5C"/>
    <w:rsid w:val="0044434C"/>
    <w:rsid w:val="0044456B"/>
    <w:rsid w:val="00447BD1"/>
    <w:rsid w:val="004507F3"/>
    <w:rsid w:val="00450AF4"/>
    <w:rsid w:val="00456A57"/>
    <w:rsid w:val="004607DE"/>
    <w:rsid w:val="00460E45"/>
    <w:rsid w:val="00466016"/>
    <w:rsid w:val="004671C7"/>
    <w:rsid w:val="00472F4D"/>
    <w:rsid w:val="004730BF"/>
    <w:rsid w:val="00474DCB"/>
    <w:rsid w:val="0047535C"/>
    <w:rsid w:val="004762F6"/>
    <w:rsid w:val="00476AC6"/>
    <w:rsid w:val="00481D26"/>
    <w:rsid w:val="00485870"/>
    <w:rsid w:val="00485FE8"/>
    <w:rsid w:val="00492473"/>
    <w:rsid w:val="00492EB5"/>
    <w:rsid w:val="00494F77"/>
    <w:rsid w:val="00497721"/>
    <w:rsid w:val="004A0229"/>
    <w:rsid w:val="004A35D2"/>
    <w:rsid w:val="004A71E4"/>
    <w:rsid w:val="004A7B65"/>
    <w:rsid w:val="004B2F00"/>
    <w:rsid w:val="004B5F44"/>
    <w:rsid w:val="004B6E31"/>
    <w:rsid w:val="004C0045"/>
    <w:rsid w:val="004C0485"/>
    <w:rsid w:val="004C1D66"/>
    <w:rsid w:val="004C31D7"/>
    <w:rsid w:val="004C4AD2"/>
    <w:rsid w:val="004C6981"/>
    <w:rsid w:val="004C7390"/>
    <w:rsid w:val="004D0B43"/>
    <w:rsid w:val="004D1F21"/>
    <w:rsid w:val="004D268C"/>
    <w:rsid w:val="004D59D8"/>
    <w:rsid w:val="004D5DA1"/>
    <w:rsid w:val="004E150F"/>
    <w:rsid w:val="004E1DCA"/>
    <w:rsid w:val="004E1E5B"/>
    <w:rsid w:val="004E23A1"/>
    <w:rsid w:val="004E3489"/>
    <w:rsid w:val="004E358A"/>
    <w:rsid w:val="004E3AFA"/>
    <w:rsid w:val="004E638F"/>
    <w:rsid w:val="004E6588"/>
    <w:rsid w:val="004F03A9"/>
    <w:rsid w:val="004F2742"/>
    <w:rsid w:val="0050090F"/>
    <w:rsid w:val="00502A0A"/>
    <w:rsid w:val="00502EF7"/>
    <w:rsid w:val="00507C50"/>
    <w:rsid w:val="00514C51"/>
    <w:rsid w:val="00514D40"/>
    <w:rsid w:val="00517C3A"/>
    <w:rsid w:val="00523F29"/>
    <w:rsid w:val="00527BF4"/>
    <w:rsid w:val="005318F2"/>
    <w:rsid w:val="005324BE"/>
    <w:rsid w:val="00534F6C"/>
    <w:rsid w:val="00535994"/>
    <w:rsid w:val="0053646D"/>
    <w:rsid w:val="00540AAD"/>
    <w:rsid w:val="00542CA6"/>
    <w:rsid w:val="00543EC1"/>
    <w:rsid w:val="00546458"/>
    <w:rsid w:val="0055087C"/>
    <w:rsid w:val="00553413"/>
    <w:rsid w:val="00555983"/>
    <w:rsid w:val="0055602A"/>
    <w:rsid w:val="00560E31"/>
    <w:rsid w:val="00561BDA"/>
    <w:rsid w:val="00581B23"/>
    <w:rsid w:val="0058219C"/>
    <w:rsid w:val="00583934"/>
    <w:rsid w:val="00584492"/>
    <w:rsid w:val="0058707F"/>
    <w:rsid w:val="005876A4"/>
    <w:rsid w:val="00591DBD"/>
    <w:rsid w:val="005931FE"/>
    <w:rsid w:val="005944AE"/>
    <w:rsid w:val="005A0028"/>
    <w:rsid w:val="005A0ACC"/>
    <w:rsid w:val="005B0072"/>
    <w:rsid w:val="005B0732"/>
    <w:rsid w:val="005B38A0"/>
    <w:rsid w:val="005B491C"/>
    <w:rsid w:val="005B4DBF"/>
    <w:rsid w:val="005B5DE2"/>
    <w:rsid w:val="005B674C"/>
    <w:rsid w:val="005C24F2"/>
    <w:rsid w:val="005C7561"/>
    <w:rsid w:val="005D1E57"/>
    <w:rsid w:val="005D2F57"/>
    <w:rsid w:val="005D34F6"/>
    <w:rsid w:val="005D4F1A"/>
    <w:rsid w:val="005E1884"/>
    <w:rsid w:val="005F373A"/>
    <w:rsid w:val="005F4F87"/>
    <w:rsid w:val="005F6B0E"/>
    <w:rsid w:val="005F760E"/>
    <w:rsid w:val="005F7B1D"/>
    <w:rsid w:val="0060222A"/>
    <w:rsid w:val="00602939"/>
    <w:rsid w:val="006070C4"/>
    <w:rsid w:val="00610C21"/>
    <w:rsid w:val="00611907"/>
    <w:rsid w:val="00613116"/>
    <w:rsid w:val="006202A6"/>
    <w:rsid w:val="0062054B"/>
    <w:rsid w:val="00621C4E"/>
    <w:rsid w:val="00622F91"/>
    <w:rsid w:val="00624EAE"/>
    <w:rsid w:val="00626F3E"/>
    <w:rsid w:val="006305D7"/>
    <w:rsid w:val="0063211D"/>
    <w:rsid w:val="00632F63"/>
    <w:rsid w:val="00633A01"/>
    <w:rsid w:val="00633B97"/>
    <w:rsid w:val="006341F7"/>
    <w:rsid w:val="00634585"/>
    <w:rsid w:val="00635014"/>
    <w:rsid w:val="006369CE"/>
    <w:rsid w:val="006411CA"/>
    <w:rsid w:val="0064605E"/>
    <w:rsid w:val="006619C8"/>
    <w:rsid w:val="00664CEE"/>
    <w:rsid w:val="00665418"/>
    <w:rsid w:val="00671710"/>
    <w:rsid w:val="00673414"/>
    <w:rsid w:val="00676079"/>
    <w:rsid w:val="00676ECD"/>
    <w:rsid w:val="00677D0A"/>
    <w:rsid w:val="0068185F"/>
    <w:rsid w:val="006829A8"/>
    <w:rsid w:val="0068559A"/>
    <w:rsid w:val="00685EA5"/>
    <w:rsid w:val="006937CE"/>
    <w:rsid w:val="006A01CF"/>
    <w:rsid w:val="006A28A8"/>
    <w:rsid w:val="006A3683"/>
    <w:rsid w:val="006A3C91"/>
    <w:rsid w:val="006A60DD"/>
    <w:rsid w:val="006B0679"/>
    <w:rsid w:val="006B074C"/>
    <w:rsid w:val="006B3B84"/>
    <w:rsid w:val="006B4E7C"/>
    <w:rsid w:val="006B5D8C"/>
    <w:rsid w:val="006B72D4"/>
    <w:rsid w:val="006C11CC"/>
    <w:rsid w:val="006C1AEB"/>
    <w:rsid w:val="006C54D8"/>
    <w:rsid w:val="006C57FE"/>
    <w:rsid w:val="006C668E"/>
    <w:rsid w:val="006D2538"/>
    <w:rsid w:val="006D30AA"/>
    <w:rsid w:val="006E4B63"/>
    <w:rsid w:val="006F06E4"/>
    <w:rsid w:val="006F3929"/>
    <w:rsid w:val="006F7B41"/>
    <w:rsid w:val="00701828"/>
    <w:rsid w:val="00702B5D"/>
    <w:rsid w:val="00703ED2"/>
    <w:rsid w:val="00707B8D"/>
    <w:rsid w:val="00713636"/>
    <w:rsid w:val="00714B8C"/>
    <w:rsid w:val="0071675D"/>
    <w:rsid w:val="0071737E"/>
    <w:rsid w:val="00717736"/>
    <w:rsid w:val="00732B47"/>
    <w:rsid w:val="00735CF5"/>
    <w:rsid w:val="0074063A"/>
    <w:rsid w:val="00740770"/>
    <w:rsid w:val="00742AA4"/>
    <w:rsid w:val="00743BA1"/>
    <w:rsid w:val="00744189"/>
    <w:rsid w:val="00745F1E"/>
    <w:rsid w:val="007515FE"/>
    <w:rsid w:val="007601D0"/>
    <w:rsid w:val="007603BB"/>
    <w:rsid w:val="0076109D"/>
    <w:rsid w:val="00763EB8"/>
    <w:rsid w:val="00767107"/>
    <w:rsid w:val="00773617"/>
    <w:rsid w:val="00773BFD"/>
    <w:rsid w:val="007743B3"/>
    <w:rsid w:val="00774490"/>
    <w:rsid w:val="007819FF"/>
    <w:rsid w:val="0078360C"/>
    <w:rsid w:val="00784A4C"/>
    <w:rsid w:val="00784BC6"/>
    <w:rsid w:val="0078523D"/>
    <w:rsid w:val="0079216D"/>
    <w:rsid w:val="007931DF"/>
    <w:rsid w:val="00793B88"/>
    <w:rsid w:val="00797AD0"/>
    <w:rsid w:val="007A0172"/>
    <w:rsid w:val="007A1804"/>
    <w:rsid w:val="007A2511"/>
    <w:rsid w:val="007A260E"/>
    <w:rsid w:val="007A3C65"/>
    <w:rsid w:val="007A4D4C"/>
    <w:rsid w:val="007A4DD6"/>
    <w:rsid w:val="007A5CB9"/>
    <w:rsid w:val="007B20AE"/>
    <w:rsid w:val="007B33BF"/>
    <w:rsid w:val="007B6B07"/>
    <w:rsid w:val="007B6D43"/>
    <w:rsid w:val="007B749A"/>
    <w:rsid w:val="007B7C6E"/>
    <w:rsid w:val="007C7B0D"/>
    <w:rsid w:val="007D1079"/>
    <w:rsid w:val="007D25A6"/>
    <w:rsid w:val="007D44D7"/>
    <w:rsid w:val="007D621A"/>
    <w:rsid w:val="007E00AB"/>
    <w:rsid w:val="007E058A"/>
    <w:rsid w:val="007E1106"/>
    <w:rsid w:val="007E2887"/>
    <w:rsid w:val="007E5278"/>
    <w:rsid w:val="007E749C"/>
    <w:rsid w:val="007F1B5C"/>
    <w:rsid w:val="00801257"/>
    <w:rsid w:val="0080374F"/>
    <w:rsid w:val="00803B0A"/>
    <w:rsid w:val="00804DED"/>
    <w:rsid w:val="00805B96"/>
    <w:rsid w:val="008105BE"/>
    <w:rsid w:val="008115A5"/>
    <w:rsid w:val="00811D46"/>
    <w:rsid w:val="0081219A"/>
    <w:rsid w:val="00812573"/>
    <w:rsid w:val="0081415D"/>
    <w:rsid w:val="00820229"/>
    <w:rsid w:val="00822448"/>
    <w:rsid w:val="00822ABE"/>
    <w:rsid w:val="0082361F"/>
    <w:rsid w:val="008244D1"/>
    <w:rsid w:val="00824508"/>
    <w:rsid w:val="0082740A"/>
    <w:rsid w:val="00827F51"/>
    <w:rsid w:val="0083104E"/>
    <w:rsid w:val="008343BE"/>
    <w:rsid w:val="00836535"/>
    <w:rsid w:val="00840EE9"/>
    <w:rsid w:val="00840FB4"/>
    <w:rsid w:val="008410B2"/>
    <w:rsid w:val="008436AF"/>
    <w:rsid w:val="008453AA"/>
    <w:rsid w:val="008500A0"/>
    <w:rsid w:val="00851C68"/>
    <w:rsid w:val="008524E5"/>
    <w:rsid w:val="0085351C"/>
    <w:rsid w:val="00853950"/>
    <w:rsid w:val="0085435A"/>
    <w:rsid w:val="008549CA"/>
    <w:rsid w:val="008556C3"/>
    <w:rsid w:val="0085687C"/>
    <w:rsid w:val="008706C5"/>
    <w:rsid w:val="00873707"/>
    <w:rsid w:val="00874B20"/>
    <w:rsid w:val="008757C6"/>
    <w:rsid w:val="008763E1"/>
    <w:rsid w:val="00876DCA"/>
    <w:rsid w:val="0087775C"/>
    <w:rsid w:val="00877EC8"/>
    <w:rsid w:val="00880F36"/>
    <w:rsid w:val="00885530"/>
    <w:rsid w:val="008910D1"/>
    <w:rsid w:val="008924BF"/>
    <w:rsid w:val="0089296C"/>
    <w:rsid w:val="00894356"/>
    <w:rsid w:val="00896ABD"/>
    <w:rsid w:val="00897AB6"/>
    <w:rsid w:val="008A14AA"/>
    <w:rsid w:val="008A3380"/>
    <w:rsid w:val="008A6ADA"/>
    <w:rsid w:val="008A7A9C"/>
    <w:rsid w:val="008B11D8"/>
    <w:rsid w:val="008B5218"/>
    <w:rsid w:val="008B7102"/>
    <w:rsid w:val="008C3B7D"/>
    <w:rsid w:val="008D0F90"/>
    <w:rsid w:val="008D3715"/>
    <w:rsid w:val="008D4453"/>
    <w:rsid w:val="008D4F32"/>
    <w:rsid w:val="008D5465"/>
    <w:rsid w:val="008D5E61"/>
    <w:rsid w:val="008D7EB7"/>
    <w:rsid w:val="008D7EC5"/>
    <w:rsid w:val="008E2A84"/>
    <w:rsid w:val="008E3684"/>
    <w:rsid w:val="008E57F5"/>
    <w:rsid w:val="008E7606"/>
    <w:rsid w:val="008F1DAA"/>
    <w:rsid w:val="008F3EBD"/>
    <w:rsid w:val="008F60B2"/>
    <w:rsid w:val="008F7C41"/>
    <w:rsid w:val="009031E2"/>
    <w:rsid w:val="009046B3"/>
    <w:rsid w:val="009071E2"/>
    <w:rsid w:val="0091276C"/>
    <w:rsid w:val="009165AC"/>
    <w:rsid w:val="00916FFC"/>
    <w:rsid w:val="0092053F"/>
    <w:rsid w:val="0092340A"/>
    <w:rsid w:val="009301EF"/>
    <w:rsid w:val="0093046A"/>
    <w:rsid w:val="009313D9"/>
    <w:rsid w:val="00935B7F"/>
    <w:rsid w:val="00941293"/>
    <w:rsid w:val="00946372"/>
    <w:rsid w:val="00950C17"/>
    <w:rsid w:val="00951FAF"/>
    <w:rsid w:val="00954740"/>
    <w:rsid w:val="00955AE5"/>
    <w:rsid w:val="00960252"/>
    <w:rsid w:val="00962E71"/>
    <w:rsid w:val="00963ABC"/>
    <w:rsid w:val="00965D21"/>
    <w:rsid w:val="00967764"/>
    <w:rsid w:val="00970B0E"/>
    <w:rsid w:val="00970BB9"/>
    <w:rsid w:val="009726EE"/>
    <w:rsid w:val="00972CDE"/>
    <w:rsid w:val="009733DD"/>
    <w:rsid w:val="00973D11"/>
    <w:rsid w:val="00975573"/>
    <w:rsid w:val="009762FF"/>
    <w:rsid w:val="009769C8"/>
    <w:rsid w:val="00976D03"/>
    <w:rsid w:val="00977B30"/>
    <w:rsid w:val="0098186E"/>
    <w:rsid w:val="00982F41"/>
    <w:rsid w:val="00984200"/>
    <w:rsid w:val="00985090"/>
    <w:rsid w:val="00987710"/>
    <w:rsid w:val="009904AB"/>
    <w:rsid w:val="0099059A"/>
    <w:rsid w:val="009913CD"/>
    <w:rsid w:val="0099339A"/>
    <w:rsid w:val="00995688"/>
    <w:rsid w:val="009958A6"/>
    <w:rsid w:val="00996456"/>
    <w:rsid w:val="00997DA2"/>
    <w:rsid w:val="009A04F5"/>
    <w:rsid w:val="009A15EF"/>
    <w:rsid w:val="009A38A5"/>
    <w:rsid w:val="009A5B73"/>
    <w:rsid w:val="009B118B"/>
    <w:rsid w:val="009B1737"/>
    <w:rsid w:val="009B3D4B"/>
    <w:rsid w:val="009B5B99"/>
    <w:rsid w:val="009B6EFC"/>
    <w:rsid w:val="009C1FD0"/>
    <w:rsid w:val="009C2DF8"/>
    <w:rsid w:val="009C31BF"/>
    <w:rsid w:val="009C68B7"/>
    <w:rsid w:val="009D0834"/>
    <w:rsid w:val="009D0A1E"/>
    <w:rsid w:val="009D2AE3"/>
    <w:rsid w:val="009D52BC"/>
    <w:rsid w:val="009D6298"/>
    <w:rsid w:val="009D7D0A"/>
    <w:rsid w:val="009E09D9"/>
    <w:rsid w:val="009F01B1"/>
    <w:rsid w:val="009F0DBB"/>
    <w:rsid w:val="009F2338"/>
    <w:rsid w:val="009F3887"/>
    <w:rsid w:val="009F659A"/>
    <w:rsid w:val="009F732B"/>
    <w:rsid w:val="00A01FE0"/>
    <w:rsid w:val="00A06945"/>
    <w:rsid w:val="00A10656"/>
    <w:rsid w:val="00A113C0"/>
    <w:rsid w:val="00A12FA6"/>
    <w:rsid w:val="00A1339B"/>
    <w:rsid w:val="00A14ABA"/>
    <w:rsid w:val="00A24CB6"/>
    <w:rsid w:val="00A26CD2"/>
    <w:rsid w:val="00A27667"/>
    <w:rsid w:val="00A32979"/>
    <w:rsid w:val="00A32E50"/>
    <w:rsid w:val="00A34A67"/>
    <w:rsid w:val="00A37462"/>
    <w:rsid w:val="00A459E1"/>
    <w:rsid w:val="00A46AC4"/>
    <w:rsid w:val="00A52296"/>
    <w:rsid w:val="00A55661"/>
    <w:rsid w:val="00A61B70"/>
    <w:rsid w:val="00A61FA8"/>
    <w:rsid w:val="00A637F4"/>
    <w:rsid w:val="00A64DF2"/>
    <w:rsid w:val="00A65485"/>
    <w:rsid w:val="00A66E05"/>
    <w:rsid w:val="00A70753"/>
    <w:rsid w:val="00A712D2"/>
    <w:rsid w:val="00A724AE"/>
    <w:rsid w:val="00A7416D"/>
    <w:rsid w:val="00A82C8A"/>
    <w:rsid w:val="00A8346B"/>
    <w:rsid w:val="00A852FF"/>
    <w:rsid w:val="00A865D6"/>
    <w:rsid w:val="00A87337"/>
    <w:rsid w:val="00A90C97"/>
    <w:rsid w:val="00A92702"/>
    <w:rsid w:val="00A92DDC"/>
    <w:rsid w:val="00A93544"/>
    <w:rsid w:val="00A960C8"/>
    <w:rsid w:val="00A96604"/>
    <w:rsid w:val="00A96D71"/>
    <w:rsid w:val="00AA03DF"/>
    <w:rsid w:val="00AA1B4F"/>
    <w:rsid w:val="00AA21D8"/>
    <w:rsid w:val="00AA271A"/>
    <w:rsid w:val="00AA3270"/>
    <w:rsid w:val="00AA4B22"/>
    <w:rsid w:val="00AA54F3"/>
    <w:rsid w:val="00AA6B43"/>
    <w:rsid w:val="00AA720D"/>
    <w:rsid w:val="00AB367A"/>
    <w:rsid w:val="00AB4711"/>
    <w:rsid w:val="00AC01D1"/>
    <w:rsid w:val="00AC0AB2"/>
    <w:rsid w:val="00AC0E9F"/>
    <w:rsid w:val="00AC52A5"/>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5F75"/>
    <w:rsid w:val="00AF6001"/>
    <w:rsid w:val="00B00E3B"/>
    <w:rsid w:val="00B01A16"/>
    <w:rsid w:val="00B07B98"/>
    <w:rsid w:val="00B07F45"/>
    <w:rsid w:val="00B1021A"/>
    <w:rsid w:val="00B1481A"/>
    <w:rsid w:val="00B15A1F"/>
    <w:rsid w:val="00B15FE9"/>
    <w:rsid w:val="00B2148A"/>
    <w:rsid w:val="00B220C2"/>
    <w:rsid w:val="00B25B32"/>
    <w:rsid w:val="00B2798F"/>
    <w:rsid w:val="00B32616"/>
    <w:rsid w:val="00B36C42"/>
    <w:rsid w:val="00B37EAD"/>
    <w:rsid w:val="00B402DC"/>
    <w:rsid w:val="00B42EA7"/>
    <w:rsid w:val="00B43EA4"/>
    <w:rsid w:val="00B44DBD"/>
    <w:rsid w:val="00B51845"/>
    <w:rsid w:val="00B51923"/>
    <w:rsid w:val="00B5337C"/>
    <w:rsid w:val="00B53FDE"/>
    <w:rsid w:val="00B55224"/>
    <w:rsid w:val="00B56397"/>
    <w:rsid w:val="00B571DA"/>
    <w:rsid w:val="00B6027B"/>
    <w:rsid w:val="00B636C8"/>
    <w:rsid w:val="00B6444A"/>
    <w:rsid w:val="00B65EDB"/>
    <w:rsid w:val="00B67AFF"/>
    <w:rsid w:val="00B70B59"/>
    <w:rsid w:val="00B71105"/>
    <w:rsid w:val="00B73657"/>
    <w:rsid w:val="00B739B3"/>
    <w:rsid w:val="00B81B15"/>
    <w:rsid w:val="00B915AE"/>
    <w:rsid w:val="00BA1735"/>
    <w:rsid w:val="00BA19FA"/>
    <w:rsid w:val="00BA4288"/>
    <w:rsid w:val="00BB085D"/>
    <w:rsid w:val="00BB0902"/>
    <w:rsid w:val="00BB1F9C"/>
    <w:rsid w:val="00BB48E5"/>
    <w:rsid w:val="00BB5607"/>
    <w:rsid w:val="00BB5ACA"/>
    <w:rsid w:val="00BB627F"/>
    <w:rsid w:val="00BC0C17"/>
    <w:rsid w:val="00BC3823"/>
    <w:rsid w:val="00BC5841"/>
    <w:rsid w:val="00BC6111"/>
    <w:rsid w:val="00BD120F"/>
    <w:rsid w:val="00BD2EF0"/>
    <w:rsid w:val="00BD60B4"/>
    <w:rsid w:val="00BD796B"/>
    <w:rsid w:val="00BE40C0"/>
    <w:rsid w:val="00BE5F4A"/>
    <w:rsid w:val="00BE7AEF"/>
    <w:rsid w:val="00BF09B0"/>
    <w:rsid w:val="00BF1544"/>
    <w:rsid w:val="00BF1B53"/>
    <w:rsid w:val="00BF246D"/>
    <w:rsid w:val="00BF2682"/>
    <w:rsid w:val="00C00FF3"/>
    <w:rsid w:val="00C021D6"/>
    <w:rsid w:val="00C06F06"/>
    <w:rsid w:val="00C12C2E"/>
    <w:rsid w:val="00C20FAD"/>
    <w:rsid w:val="00C2375F"/>
    <w:rsid w:val="00C23CB8"/>
    <w:rsid w:val="00C247CB"/>
    <w:rsid w:val="00C31699"/>
    <w:rsid w:val="00C32BCE"/>
    <w:rsid w:val="00C32E66"/>
    <w:rsid w:val="00C3355F"/>
    <w:rsid w:val="00C33A04"/>
    <w:rsid w:val="00C3569A"/>
    <w:rsid w:val="00C426E0"/>
    <w:rsid w:val="00C43F48"/>
    <w:rsid w:val="00C448FF"/>
    <w:rsid w:val="00C45E57"/>
    <w:rsid w:val="00C52F29"/>
    <w:rsid w:val="00C53256"/>
    <w:rsid w:val="00C539B2"/>
    <w:rsid w:val="00C56CE6"/>
    <w:rsid w:val="00C5745F"/>
    <w:rsid w:val="00C60005"/>
    <w:rsid w:val="00C604DD"/>
    <w:rsid w:val="00C61A98"/>
    <w:rsid w:val="00C63201"/>
    <w:rsid w:val="00C64C3E"/>
    <w:rsid w:val="00C64E62"/>
    <w:rsid w:val="00C651D5"/>
    <w:rsid w:val="00C654B2"/>
    <w:rsid w:val="00C65CCC"/>
    <w:rsid w:val="00C709BB"/>
    <w:rsid w:val="00C72CB8"/>
    <w:rsid w:val="00C7618F"/>
    <w:rsid w:val="00C765A9"/>
    <w:rsid w:val="00C81157"/>
    <w:rsid w:val="00C8162D"/>
    <w:rsid w:val="00C830BB"/>
    <w:rsid w:val="00C83A0B"/>
    <w:rsid w:val="00C842D0"/>
    <w:rsid w:val="00C84DD7"/>
    <w:rsid w:val="00C84ED1"/>
    <w:rsid w:val="00C863CC"/>
    <w:rsid w:val="00C9038F"/>
    <w:rsid w:val="00C92AAB"/>
    <w:rsid w:val="00C95D4C"/>
    <w:rsid w:val="00C9637F"/>
    <w:rsid w:val="00C9708A"/>
    <w:rsid w:val="00CA2435"/>
    <w:rsid w:val="00CA4068"/>
    <w:rsid w:val="00CA5DDB"/>
    <w:rsid w:val="00CA67F4"/>
    <w:rsid w:val="00CB37F8"/>
    <w:rsid w:val="00CB7DC3"/>
    <w:rsid w:val="00CB7E2C"/>
    <w:rsid w:val="00CC2215"/>
    <w:rsid w:val="00CC5BE1"/>
    <w:rsid w:val="00CC75A2"/>
    <w:rsid w:val="00CC7A18"/>
    <w:rsid w:val="00CD0717"/>
    <w:rsid w:val="00CD0E2F"/>
    <w:rsid w:val="00CD1D49"/>
    <w:rsid w:val="00CD2F20"/>
    <w:rsid w:val="00CD5E2F"/>
    <w:rsid w:val="00CD6B20"/>
    <w:rsid w:val="00CE0C18"/>
    <w:rsid w:val="00CE1339"/>
    <w:rsid w:val="00CE417F"/>
    <w:rsid w:val="00CE61CC"/>
    <w:rsid w:val="00CE6E42"/>
    <w:rsid w:val="00CE7F79"/>
    <w:rsid w:val="00CF20B7"/>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33393"/>
    <w:rsid w:val="00D33D36"/>
    <w:rsid w:val="00D34D94"/>
    <w:rsid w:val="00D409E2"/>
    <w:rsid w:val="00D427D7"/>
    <w:rsid w:val="00D43541"/>
    <w:rsid w:val="00D43C34"/>
    <w:rsid w:val="00D44E62"/>
    <w:rsid w:val="00D51570"/>
    <w:rsid w:val="00D52461"/>
    <w:rsid w:val="00D54F87"/>
    <w:rsid w:val="00D556AD"/>
    <w:rsid w:val="00D60381"/>
    <w:rsid w:val="00D616DE"/>
    <w:rsid w:val="00D62201"/>
    <w:rsid w:val="00D651D1"/>
    <w:rsid w:val="00D717BB"/>
    <w:rsid w:val="00D7226B"/>
    <w:rsid w:val="00D72707"/>
    <w:rsid w:val="00D75A9C"/>
    <w:rsid w:val="00D829C8"/>
    <w:rsid w:val="00D90871"/>
    <w:rsid w:val="00D9155F"/>
    <w:rsid w:val="00D9403F"/>
    <w:rsid w:val="00D959B4"/>
    <w:rsid w:val="00DA407F"/>
    <w:rsid w:val="00DA44DE"/>
    <w:rsid w:val="00DB620A"/>
    <w:rsid w:val="00DC3832"/>
    <w:rsid w:val="00DC7A51"/>
    <w:rsid w:val="00DD3B1E"/>
    <w:rsid w:val="00DE0DFC"/>
    <w:rsid w:val="00DE5B5F"/>
    <w:rsid w:val="00DF329A"/>
    <w:rsid w:val="00DF614E"/>
    <w:rsid w:val="00DF70C2"/>
    <w:rsid w:val="00E00696"/>
    <w:rsid w:val="00E03651"/>
    <w:rsid w:val="00E03808"/>
    <w:rsid w:val="00E03C48"/>
    <w:rsid w:val="00E060C2"/>
    <w:rsid w:val="00E06324"/>
    <w:rsid w:val="00E07B81"/>
    <w:rsid w:val="00E10AFD"/>
    <w:rsid w:val="00E12B11"/>
    <w:rsid w:val="00E12FB0"/>
    <w:rsid w:val="00E14814"/>
    <w:rsid w:val="00E1591B"/>
    <w:rsid w:val="00E16A50"/>
    <w:rsid w:val="00E17946"/>
    <w:rsid w:val="00E249D5"/>
    <w:rsid w:val="00E25017"/>
    <w:rsid w:val="00E26F73"/>
    <w:rsid w:val="00E301A6"/>
    <w:rsid w:val="00E30A34"/>
    <w:rsid w:val="00E33C68"/>
    <w:rsid w:val="00E34EEB"/>
    <w:rsid w:val="00E3687C"/>
    <w:rsid w:val="00E44EB9"/>
    <w:rsid w:val="00E45BDC"/>
    <w:rsid w:val="00E46358"/>
    <w:rsid w:val="00E471DC"/>
    <w:rsid w:val="00E50EB4"/>
    <w:rsid w:val="00E532FC"/>
    <w:rsid w:val="00E559B4"/>
    <w:rsid w:val="00E55A4D"/>
    <w:rsid w:val="00E55BB0"/>
    <w:rsid w:val="00E609E5"/>
    <w:rsid w:val="00E60F27"/>
    <w:rsid w:val="00E61B7D"/>
    <w:rsid w:val="00E62AE4"/>
    <w:rsid w:val="00E64D93"/>
    <w:rsid w:val="00E65EDB"/>
    <w:rsid w:val="00E66927"/>
    <w:rsid w:val="00E677B8"/>
    <w:rsid w:val="00E67FA1"/>
    <w:rsid w:val="00E7387D"/>
    <w:rsid w:val="00E73D53"/>
    <w:rsid w:val="00E75111"/>
    <w:rsid w:val="00E77296"/>
    <w:rsid w:val="00E81640"/>
    <w:rsid w:val="00E87527"/>
    <w:rsid w:val="00E87EF7"/>
    <w:rsid w:val="00E936EC"/>
    <w:rsid w:val="00E93763"/>
    <w:rsid w:val="00E96C4C"/>
    <w:rsid w:val="00EA2AAE"/>
    <w:rsid w:val="00EA2EC0"/>
    <w:rsid w:val="00EA427A"/>
    <w:rsid w:val="00EA723B"/>
    <w:rsid w:val="00EB6350"/>
    <w:rsid w:val="00EB687A"/>
    <w:rsid w:val="00EB70BF"/>
    <w:rsid w:val="00EC2F62"/>
    <w:rsid w:val="00EC4225"/>
    <w:rsid w:val="00EC62EB"/>
    <w:rsid w:val="00EC6E9F"/>
    <w:rsid w:val="00ED2D90"/>
    <w:rsid w:val="00ED44F0"/>
    <w:rsid w:val="00ED4B33"/>
    <w:rsid w:val="00ED5993"/>
    <w:rsid w:val="00ED690D"/>
    <w:rsid w:val="00ED7DD6"/>
    <w:rsid w:val="00EE060B"/>
    <w:rsid w:val="00EE15A1"/>
    <w:rsid w:val="00EE2264"/>
    <w:rsid w:val="00EE2A7C"/>
    <w:rsid w:val="00EE2C42"/>
    <w:rsid w:val="00EE341B"/>
    <w:rsid w:val="00EE4453"/>
    <w:rsid w:val="00EE5FCE"/>
    <w:rsid w:val="00EE6BBD"/>
    <w:rsid w:val="00EE6E1E"/>
    <w:rsid w:val="00EE705F"/>
    <w:rsid w:val="00EF1462"/>
    <w:rsid w:val="00EF54FD"/>
    <w:rsid w:val="00F049F4"/>
    <w:rsid w:val="00F07F0D"/>
    <w:rsid w:val="00F13112"/>
    <w:rsid w:val="00F16FE6"/>
    <w:rsid w:val="00F238BD"/>
    <w:rsid w:val="00F24992"/>
    <w:rsid w:val="00F24D51"/>
    <w:rsid w:val="00F322F4"/>
    <w:rsid w:val="00F32F2F"/>
    <w:rsid w:val="00F33F3F"/>
    <w:rsid w:val="00F3462E"/>
    <w:rsid w:val="00F35BDD"/>
    <w:rsid w:val="00F35EF0"/>
    <w:rsid w:val="00F3781F"/>
    <w:rsid w:val="00F403FD"/>
    <w:rsid w:val="00F41E72"/>
    <w:rsid w:val="00F4483C"/>
    <w:rsid w:val="00F45BDF"/>
    <w:rsid w:val="00F50300"/>
    <w:rsid w:val="00F503FF"/>
    <w:rsid w:val="00F51399"/>
    <w:rsid w:val="00F5414B"/>
    <w:rsid w:val="00F56066"/>
    <w:rsid w:val="00F56E39"/>
    <w:rsid w:val="00F622F0"/>
    <w:rsid w:val="00F623E9"/>
    <w:rsid w:val="00F63951"/>
    <w:rsid w:val="00F63C86"/>
    <w:rsid w:val="00F668B4"/>
    <w:rsid w:val="00F70EB1"/>
    <w:rsid w:val="00F74D17"/>
    <w:rsid w:val="00F766BE"/>
    <w:rsid w:val="00F77BFC"/>
    <w:rsid w:val="00F77EB9"/>
    <w:rsid w:val="00F80635"/>
    <w:rsid w:val="00F8115F"/>
    <w:rsid w:val="00F815D1"/>
    <w:rsid w:val="00F81E7E"/>
    <w:rsid w:val="00F81F0F"/>
    <w:rsid w:val="00F825F4"/>
    <w:rsid w:val="00F82C57"/>
    <w:rsid w:val="00F83C14"/>
    <w:rsid w:val="00F92AA1"/>
    <w:rsid w:val="00F932DE"/>
    <w:rsid w:val="00F963DD"/>
    <w:rsid w:val="00F9641A"/>
    <w:rsid w:val="00F97004"/>
    <w:rsid w:val="00FA2045"/>
    <w:rsid w:val="00FA7A66"/>
    <w:rsid w:val="00FB1AA9"/>
    <w:rsid w:val="00FB4B5A"/>
    <w:rsid w:val="00FB5963"/>
    <w:rsid w:val="00FB5DAA"/>
    <w:rsid w:val="00FC04B9"/>
    <w:rsid w:val="00FC0A5A"/>
    <w:rsid w:val="00FC161A"/>
    <w:rsid w:val="00FC23D5"/>
    <w:rsid w:val="00FC3423"/>
    <w:rsid w:val="00FC4049"/>
    <w:rsid w:val="00FC4337"/>
    <w:rsid w:val="00FC4C1A"/>
    <w:rsid w:val="00FC628F"/>
    <w:rsid w:val="00FC6468"/>
    <w:rsid w:val="00FC6D49"/>
    <w:rsid w:val="00FD00D7"/>
    <w:rsid w:val="00FD4922"/>
    <w:rsid w:val="00FD6461"/>
    <w:rsid w:val="00FE0281"/>
    <w:rsid w:val="00FE44A7"/>
    <w:rsid w:val="00FE58C7"/>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0EE9"/>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0"/>
    <w:rsid w:val="00DE0DFC"/>
    <w:pPr>
      <w:jc w:val="center"/>
    </w:pPr>
    <w:rPr>
      <w:noProof/>
    </w:rPr>
  </w:style>
  <w:style w:type="character" w:customStyle="1" w:styleId="EndNoteBibliographyTitle0">
    <w:name w:val="EndNote Bibliography Title 字元"/>
    <w:basedOn w:val="DefaultParagraphFont"/>
    <w:link w:val="EndNoteBibliographyTitle"/>
    <w:rsid w:val="00DE0DFC"/>
    <w:rPr>
      <w:rFonts w:ascii="Calibri" w:hAnsi="Calibri" w:cs="Calibri"/>
      <w:noProof/>
      <w:color w:val="000000"/>
      <w:sz w:val="24"/>
      <w:szCs w:val="24"/>
    </w:rPr>
  </w:style>
  <w:style w:type="paragraph" w:customStyle="1" w:styleId="EndNoteBibliography">
    <w:name w:val="EndNote Bibliography"/>
    <w:basedOn w:val="Normal"/>
    <w:link w:val="EndNoteBibliography0"/>
    <w:rsid w:val="00DE0DFC"/>
    <w:rPr>
      <w:noProof/>
    </w:rPr>
  </w:style>
  <w:style w:type="character" w:customStyle="1" w:styleId="EndNoteBibliography0">
    <w:name w:val="EndNote Bibliography 字元"/>
    <w:basedOn w:val="DefaultParagraphFont"/>
    <w:link w:val="EndNoteBibliography"/>
    <w:rsid w:val="00DE0DFC"/>
    <w:rPr>
      <w:rFonts w:ascii="Calibri" w:hAnsi="Calibri" w:cs="Calibri"/>
      <w:noProof/>
      <w:color w:val="000000"/>
      <w:sz w:val="24"/>
      <w:szCs w:val="24"/>
    </w:rPr>
  </w:style>
  <w:style w:type="character" w:styleId="PlaceholderText">
    <w:name w:val="Placeholder Text"/>
    <w:basedOn w:val="DefaultParagraphFont"/>
    <w:uiPriority w:val="99"/>
    <w:semiHidden/>
    <w:rsid w:val="0014347D"/>
    <w:rPr>
      <w:color w:val="808080"/>
    </w:rPr>
  </w:style>
  <w:style w:type="paragraph" w:styleId="Caption">
    <w:name w:val="caption"/>
    <w:aliases w:val="fig"/>
    <w:basedOn w:val="Normal"/>
    <w:next w:val="Normal"/>
    <w:uiPriority w:val="35"/>
    <w:unhideWhenUsed/>
    <w:qFormat/>
    <w:rsid w:val="00A93544"/>
    <w:pPr>
      <w:autoSpaceDE/>
      <w:autoSpaceDN/>
      <w:adjustRightInd/>
      <w:jc w:val="left"/>
    </w:pPr>
    <w:rPr>
      <w:rFonts w:asciiTheme="minorHAnsi" w:eastAsia="Arial Unicode MS" w:hAnsiTheme="minorHAnsi" w:cstheme="minorBidi"/>
      <w:b/>
      <w:color w:val="auto"/>
      <w:kern w:val="2"/>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55252100">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80C32-23ED-41BA-93BA-30BA50A1E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6043</Words>
  <Characters>34446</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40409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2018-09-20T20:49:00Z</dcterms:created>
  <dcterms:modified xsi:type="dcterms:W3CDTF">2018-09-20T20:49:00Z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