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61FBE" w14:textId="77777777" w:rsidR="004621FC" w:rsidRPr="008F732A" w:rsidRDefault="006001DE" w:rsidP="006001DE">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b/>
          <w:bCs/>
          <w:color w:val="000000"/>
          <w:sz w:val="22"/>
          <w:szCs w:val="22"/>
        </w:rPr>
        <w:t>Editorial comments:</w:t>
      </w:r>
      <w:r w:rsidRPr="008F732A">
        <w:rPr>
          <w:rFonts w:ascii="Times New Roman" w:eastAsia="Times New Roman" w:hAnsi="Times New Roman" w:cs="Times New Roman"/>
          <w:color w:val="000000"/>
          <w:sz w:val="22"/>
          <w:szCs w:val="22"/>
        </w:rPr>
        <w:br/>
        <w:t>Changes to be made by the Author(s):</w:t>
      </w:r>
      <w:r w:rsidRPr="008F732A">
        <w:rPr>
          <w:rFonts w:ascii="Times New Roman" w:eastAsia="Times New Roman" w:hAnsi="Times New Roman" w:cs="Times New Roman"/>
          <w:color w:val="000000"/>
          <w:sz w:val="22"/>
          <w:szCs w:val="22"/>
        </w:rPr>
        <w:br/>
        <w:t>1. Please take this opportunity to thoroughly proofread the manuscript to ensure that there are no spelling or grammar issues. The </w:t>
      </w:r>
      <w:proofErr w:type="spellStart"/>
      <w:r w:rsidRPr="008F732A">
        <w:rPr>
          <w:rFonts w:ascii="Times New Roman" w:eastAsia="Times New Roman" w:hAnsi="Times New Roman" w:cs="Times New Roman"/>
          <w:color w:val="000000"/>
          <w:sz w:val="22"/>
          <w:szCs w:val="22"/>
        </w:rPr>
        <w:t>JoVE</w:t>
      </w:r>
      <w:proofErr w:type="spellEnd"/>
      <w:r w:rsidRPr="008F732A">
        <w:rPr>
          <w:rFonts w:ascii="Times New Roman" w:eastAsia="Times New Roman" w:hAnsi="Times New Roman" w:cs="Times New Roman"/>
          <w:color w:val="000000"/>
          <w:sz w:val="22"/>
          <w:szCs w:val="22"/>
        </w:rPr>
        <w:t> editor will not copy-edit your manuscript and any errors in the submitted revision may be present in the published version.</w:t>
      </w:r>
    </w:p>
    <w:p w14:paraId="0145897B" w14:textId="77777777"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proofread the manuscript as requested.</w:t>
      </w:r>
    </w:p>
    <w:p w14:paraId="3A8F2513"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2. Please provide an email address for each author.</w:t>
      </w:r>
    </w:p>
    <w:p w14:paraId="096271AA" w14:textId="67D49799"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These have been added to the first page.</w:t>
      </w:r>
    </w:p>
    <w:p w14:paraId="61C8C423"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3. </w:t>
      </w:r>
      <w:proofErr w:type="spellStart"/>
      <w:r w:rsidRPr="008F732A">
        <w:rPr>
          <w:rFonts w:ascii="Times New Roman" w:eastAsia="Times New Roman" w:hAnsi="Times New Roman" w:cs="Times New Roman"/>
          <w:color w:val="000000"/>
          <w:sz w:val="22"/>
          <w:szCs w:val="22"/>
        </w:rPr>
        <w:t>JoVE</w:t>
      </w:r>
      <w:proofErr w:type="spellEnd"/>
      <w:r w:rsidRPr="008F732A">
        <w:rPr>
          <w:rFonts w:ascii="Times New Roman" w:eastAsia="Times New Roman" w:hAnsi="Times New Roman" w:cs="Times New Roman"/>
          <w:color w:val="000000"/>
          <w:sz w:val="22"/>
          <w:szCs w:val="22"/>
        </w:rPr>
        <w:t>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"Percoll" within your text. The term may be introduced but please use it infrequently and when directly relevant. Otherwise, please refer to the term using generic language.</w:t>
      </w:r>
    </w:p>
    <w:p w14:paraId="6BE841B3" w14:textId="5978A9E5"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 xml:space="preserve">We have changed the text </w:t>
      </w:r>
      <w:r w:rsidR="00C73CB6">
        <w:rPr>
          <w:rFonts w:ascii="Times New Roman" w:eastAsia="Times New Roman" w:hAnsi="Times New Roman" w:cs="Times New Roman"/>
          <w:color w:val="000000"/>
          <w:sz w:val="22"/>
          <w:szCs w:val="22"/>
        </w:rPr>
        <w:t xml:space="preserve">throughout </w:t>
      </w:r>
      <w:r w:rsidRPr="008F732A">
        <w:rPr>
          <w:rFonts w:ascii="Times New Roman" w:eastAsia="Times New Roman" w:hAnsi="Times New Roman" w:cs="Times New Roman"/>
          <w:color w:val="000000"/>
          <w:sz w:val="22"/>
          <w:szCs w:val="22"/>
        </w:rPr>
        <w:t xml:space="preserve">to refer to “density” gradients most of the time, </w:t>
      </w:r>
      <w:r w:rsidR="00C73CB6">
        <w:rPr>
          <w:rFonts w:ascii="Times New Roman" w:eastAsia="Times New Roman" w:hAnsi="Times New Roman" w:cs="Times New Roman"/>
          <w:color w:val="000000"/>
          <w:sz w:val="22"/>
          <w:szCs w:val="22"/>
        </w:rPr>
        <w:t xml:space="preserve">including in the title, </w:t>
      </w:r>
      <w:r w:rsidRPr="008F732A">
        <w:rPr>
          <w:rFonts w:ascii="Times New Roman" w:eastAsia="Times New Roman" w:hAnsi="Times New Roman" w:cs="Times New Roman"/>
          <w:color w:val="000000"/>
          <w:sz w:val="22"/>
          <w:szCs w:val="22"/>
        </w:rPr>
        <w:t>and only mention Percoll in the specific protocol steps where it is used.</w:t>
      </w:r>
      <w:r w:rsidR="008F732A">
        <w:rPr>
          <w:rFonts w:ascii="Times New Roman" w:eastAsia="Times New Roman" w:hAnsi="Times New Roman" w:cs="Times New Roman"/>
          <w:color w:val="000000"/>
          <w:sz w:val="22"/>
          <w:szCs w:val="22"/>
        </w:rPr>
        <w:t xml:space="preserve"> We have added a sentence about Percoll and what it is in the discussion as suggested by Reviewer 1, but state that other substances could be used to establish the gradient if they fit the criteria of low toxicity and viscosity</w:t>
      </w:r>
      <w:r w:rsidR="00D165DD">
        <w:rPr>
          <w:rFonts w:ascii="Times New Roman" w:eastAsia="Times New Roman" w:hAnsi="Times New Roman" w:cs="Times New Roman"/>
          <w:color w:val="000000"/>
          <w:sz w:val="22"/>
          <w:szCs w:val="22"/>
        </w:rPr>
        <w:t xml:space="preserve"> (line 374)</w:t>
      </w:r>
      <w:r w:rsidR="008F732A">
        <w:rPr>
          <w:rFonts w:ascii="Times New Roman" w:eastAsia="Times New Roman" w:hAnsi="Times New Roman" w:cs="Times New Roman"/>
          <w:color w:val="000000"/>
          <w:sz w:val="22"/>
          <w:szCs w:val="22"/>
        </w:rPr>
        <w:t>.</w:t>
      </w:r>
    </w:p>
    <w:p w14:paraId="4915E880"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4. Please revise the protocol text to avoid the use of any personal pronouns (e.g., "we", "you", "our" etc.).</w:t>
      </w:r>
    </w:p>
    <w:p w14:paraId="5ADB68A2" w14:textId="722829C3"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Revised as requested</w:t>
      </w:r>
      <w:ins w:id="0" w:author="Matthew Dorman" w:date="2018-08-11T13:45:00Z">
        <w:r w:rsidR="00797400">
          <w:rPr>
            <w:rFonts w:ascii="Times New Roman" w:eastAsia="Times New Roman" w:hAnsi="Times New Roman" w:cs="Times New Roman"/>
            <w:color w:val="000000"/>
            <w:sz w:val="22"/>
            <w:szCs w:val="22"/>
          </w:rPr>
          <w:t>.</w:t>
        </w:r>
      </w:ins>
    </w:p>
    <w:p w14:paraId="68B3E720"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5. Please revise the protocol (2.1,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73AD9EE7" w14:textId="6EE78DB1"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restructured the protocol instructions to separate the imperative instructions from the other considerations</w:t>
      </w:r>
      <w:r w:rsidR="00B7035E">
        <w:rPr>
          <w:rFonts w:ascii="Times New Roman" w:eastAsia="Times New Roman" w:hAnsi="Times New Roman" w:cs="Times New Roman"/>
          <w:color w:val="000000"/>
          <w:sz w:val="22"/>
          <w:szCs w:val="22"/>
        </w:rPr>
        <w:t>, and have added text about safety considerations (lines 95-102, 136, 182, 267)</w:t>
      </w:r>
      <w:r w:rsidRPr="008F732A">
        <w:rPr>
          <w:rFonts w:ascii="Times New Roman" w:eastAsia="Times New Roman" w:hAnsi="Times New Roman" w:cs="Times New Roman"/>
          <w:color w:val="000000"/>
          <w:sz w:val="22"/>
          <w:szCs w:val="22"/>
        </w:rPr>
        <w:t>.</w:t>
      </w:r>
    </w:p>
    <w:p w14:paraId="5712EBF6" w14:textId="0DC408A0"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8F732A">
        <w:rPr>
          <w:rFonts w:ascii="Times New Roman" w:eastAsia="Times New Roman" w:hAnsi="Times New Roman" w:cs="Times New Roman"/>
          <w:color w:val="000000"/>
          <w:sz w:val="22"/>
          <w:szCs w:val="22"/>
        </w:rPr>
        <w:br/>
        <w:t>1.1: Please specify the bacterial strains tested in the protocol and the incubation temperature used.</w:t>
      </w:r>
      <w:r w:rsidRPr="008F732A">
        <w:rPr>
          <w:rFonts w:ascii="Times New Roman" w:eastAsia="Times New Roman" w:hAnsi="Times New Roman" w:cs="Times New Roman"/>
          <w:color w:val="000000"/>
          <w:sz w:val="22"/>
          <w:szCs w:val="22"/>
        </w:rPr>
        <w:br/>
        <w:t xml:space="preserve">1.2.2: Please specify centrifugation parameters. What container is used in this step? What </w:t>
      </w:r>
      <w:r w:rsidR="00BF460E" w:rsidRPr="008F732A">
        <w:rPr>
          <w:rFonts w:ascii="Times New Roman" w:eastAsia="Times New Roman" w:hAnsi="Times New Roman" w:cs="Times New Roman"/>
          <w:color w:val="000000"/>
          <w:sz w:val="22"/>
          <w:szCs w:val="22"/>
        </w:rPr>
        <w:t>volume</w:t>
      </w:r>
      <w:r w:rsidRPr="008F732A">
        <w:rPr>
          <w:rFonts w:ascii="Times New Roman" w:eastAsia="Times New Roman" w:hAnsi="Times New Roman" w:cs="Times New Roman"/>
          <w:color w:val="000000"/>
          <w:sz w:val="22"/>
          <w:szCs w:val="22"/>
        </w:rPr>
        <w:br/>
        <w:t xml:space="preserve">3.8.2: What volume of fresh Percoll gradient </w:t>
      </w:r>
      <w:proofErr w:type="gramStart"/>
      <w:r w:rsidRPr="008F732A">
        <w:rPr>
          <w:rFonts w:ascii="Times New Roman" w:eastAsia="Times New Roman" w:hAnsi="Times New Roman" w:cs="Times New Roman"/>
          <w:color w:val="000000"/>
          <w:sz w:val="22"/>
          <w:szCs w:val="22"/>
        </w:rPr>
        <w:t>is needed</w:t>
      </w:r>
      <w:proofErr w:type="gramEnd"/>
      <w:r w:rsidRPr="008F732A">
        <w:rPr>
          <w:rFonts w:ascii="Times New Roman" w:eastAsia="Times New Roman" w:hAnsi="Times New Roman" w:cs="Times New Roman"/>
          <w:color w:val="000000"/>
          <w:sz w:val="22"/>
          <w:szCs w:val="22"/>
        </w:rPr>
        <w:t xml:space="preserve"> in each tube?</w:t>
      </w:r>
      <w:r w:rsidRPr="008F732A">
        <w:rPr>
          <w:rFonts w:ascii="Times New Roman" w:eastAsia="Times New Roman" w:hAnsi="Times New Roman" w:cs="Times New Roman"/>
          <w:color w:val="000000"/>
          <w:sz w:val="22"/>
          <w:szCs w:val="22"/>
        </w:rPr>
        <w:br/>
        <w:t>What happens after centrifugation, discard the supernatant? Please specify throughout.</w:t>
      </w:r>
    </w:p>
    <w:p w14:paraId="0B7ED4B3" w14:textId="09D70279"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Changed as requested</w:t>
      </w:r>
      <w:ins w:id="1" w:author="Matthew Dorman" w:date="2018-08-11T13:45:00Z">
        <w:r w:rsidR="00797400">
          <w:rPr>
            <w:rFonts w:ascii="Times New Roman" w:eastAsia="Times New Roman" w:hAnsi="Times New Roman" w:cs="Times New Roman"/>
            <w:color w:val="000000"/>
            <w:sz w:val="22"/>
            <w:szCs w:val="22"/>
          </w:rPr>
          <w:t>.</w:t>
        </w:r>
      </w:ins>
    </w:p>
    <w:p w14:paraId="727C9DAC"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7. As we are a methods journal, please revise the Discussion to explicitly cover the following in detail in 3-6 paragraphs with citations:</w:t>
      </w:r>
      <w:r w:rsidRPr="008F732A">
        <w:rPr>
          <w:rFonts w:ascii="Times New Roman" w:eastAsia="Times New Roman" w:hAnsi="Times New Roman" w:cs="Times New Roman"/>
          <w:color w:val="000000"/>
          <w:sz w:val="22"/>
          <w:szCs w:val="22"/>
        </w:rPr>
        <w:br/>
        <w:t>a) Critical steps within the protocol</w:t>
      </w:r>
      <w:r w:rsidRPr="008F732A">
        <w:rPr>
          <w:rFonts w:ascii="Times New Roman" w:eastAsia="Times New Roman" w:hAnsi="Times New Roman" w:cs="Times New Roman"/>
          <w:color w:val="000000"/>
          <w:sz w:val="22"/>
          <w:szCs w:val="22"/>
        </w:rPr>
        <w:br/>
        <w:t>b) Any modifications and troubleshooting of the technique</w:t>
      </w:r>
      <w:r w:rsidRPr="008F732A">
        <w:rPr>
          <w:rFonts w:ascii="Times New Roman" w:eastAsia="Times New Roman" w:hAnsi="Times New Roman" w:cs="Times New Roman"/>
          <w:color w:val="000000"/>
          <w:sz w:val="22"/>
          <w:szCs w:val="22"/>
        </w:rPr>
        <w:br/>
        <w:t>c) Any limitations of the technique</w:t>
      </w:r>
      <w:r w:rsidRPr="008F732A">
        <w:rPr>
          <w:rFonts w:ascii="Times New Roman" w:eastAsia="Times New Roman" w:hAnsi="Times New Roman" w:cs="Times New Roman"/>
          <w:color w:val="000000"/>
          <w:sz w:val="22"/>
          <w:szCs w:val="22"/>
        </w:rPr>
        <w:br/>
        <w:t>d) The significance with respect to existing methods</w:t>
      </w:r>
      <w:r w:rsidRPr="008F732A">
        <w:rPr>
          <w:rFonts w:ascii="Times New Roman" w:eastAsia="Times New Roman" w:hAnsi="Times New Roman" w:cs="Times New Roman"/>
          <w:color w:val="000000"/>
          <w:sz w:val="22"/>
          <w:szCs w:val="22"/>
        </w:rPr>
        <w:br/>
        <w:t>e) Any future applications of the technique</w:t>
      </w:r>
    </w:p>
    <w:p w14:paraId="3F9B0DAF" w14:textId="0B722401"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lastRenderedPageBreak/>
        <w:t>We have attempted to rewrite the discussion to cover these points</w:t>
      </w:r>
      <w:r w:rsidR="00521E70" w:rsidRPr="00521E70">
        <w:rPr>
          <w:rFonts w:ascii="Times New Roman" w:eastAsia="Times New Roman" w:hAnsi="Times New Roman" w:cs="Times New Roman"/>
          <w:color w:val="000000"/>
          <w:sz w:val="22"/>
          <w:szCs w:val="22"/>
        </w:rPr>
        <w:t xml:space="preserve"> </w:t>
      </w:r>
      <w:r w:rsidR="00521E70" w:rsidRPr="008F732A">
        <w:rPr>
          <w:rFonts w:ascii="Times New Roman" w:eastAsia="Times New Roman" w:hAnsi="Times New Roman" w:cs="Times New Roman"/>
          <w:color w:val="000000"/>
          <w:sz w:val="22"/>
          <w:szCs w:val="22"/>
        </w:rPr>
        <w:t>explicitly</w:t>
      </w:r>
      <w:r w:rsidRPr="008F732A">
        <w:rPr>
          <w:rFonts w:ascii="Times New Roman" w:eastAsia="Times New Roman" w:hAnsi="Times New Roman" w:cs="Times New Roman"/>
          <w:color w:val="000000"/>
          <w:sz w:val="22"/>
          <w:szCs w:val="22"/>
        </w:rPr>
        <w:t>, though we do not wish to repeat material in the introduction where we make the primary case for the value of this method.</w:t>
      </w:r>
    </w:p>
    <w:p w14:paraId="795E258C"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8. A minimum of 10 references should be cited in the manuscript.</w:t>
      </w:r>
    </w:p>
    <w:p w14:paraId="6952AEA5" w14:textId="18868D56"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added more citations</w:t>
      </w:r>
      <w:ins w:id="2" w:author="Matthew Dorman" w:date="2018-08-11T13:45:00Z">
        <w:r w:rsidR="00797400">
          <w:rPr>
            <w:rFonts w:ascii="Times New Roman" w:eastAsia="Times New Roman" w:hAnsi="Times New Roman" w:cs="Times New Roman"/>
            <w:color w:val="000000"/>
            <w:sz w:val="22"/>
            <w:szCs w:val="22"/>
          </w:rPr>
          <w:t>.</w:t>
        </w:r>
      </w:ins>
    </w:p>
    <w:p w14:paraId="10D10F56"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9. Please remove reference #8. Manuscripts that are in preparation or under review should not be listed as reference.</w:t>
      </w:r>
    </w:p>
    <w:p w14:paraId="3D9DE736" w14:textId="77777777"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 xml:space="preserve">This methods article is a counterpart to reference 8, which is currently under revision for </w:t>
      </w:r>
      <w:r w:rsidRPr="00BF460E">
        <w:rPr>
          <w:rFonts w:ascii="Times New Roman" w:eastAsia="Times New Roman" w:hAnsi="Times New Roman" w:cs="Times New Roman"/>
          <w:i/>
          <w:color w:val="000000"/>
          <w:sz w:val="22"/>
          <w:szCs w:val="22"/>
        </w:rPr>
        <w:t>mBio</w:t>
      </w:r>
      <w:r w:rsidRPr="008F732A">
        <w:rPr>
          <w:rFonts w:ascii="Times New Roman" w:eastAsia="Times New Roman" w:hAnsi="Times New Roman" w:cs="Times New Roman"/>
          <w:color w:val="000000"/>
          <w:sz w:val="22"/>
          <w:szCs w:val="22"/>
        </w:rPr>
        <w:t xml:space="preserve">. We previously discussed this manuscript with Lyndsay Troyer and </w:t>
      </w:r>
      <w:proofErr w:type="spellStart"/>
      <w:r w:rsidRPr="008F732A">
        <w:rPr>
          <w:rFonts w:ascii="Times New Roman" w:eastAsia="Times New Roman" w:hAnsi="Times New Roman" w:cs="Times New Roman"/>
          <w:color w:val="000000"/>
          <w:sz w:val="22"/>
          <w:szCs w:val="22"/>
        </w:rPr>
        <w:t>Indrani</w:t>
      </w:r>
      <w:proofErr w:type="spellEnd"/>
      <w:r w:rsidRPr="008F732A">
        <w:rPr>
          <w:rFonts w:ascii="Times New Roman" w:eastAsia="Times New Roman" w:hAnsi="Times New Roman" w:cs="Times New Roman"/>
          <w:color w:val="000000"/>
          <w:sz w:val="22"/>
          <w:szCs w:val="22"/>
        </w:rPr>
        <w:t xml:space="preserve"> Mukherjee at </w:t>
      </w:r>
      <w:proofErr w:type="spellStart"/>
      <w:r w:rsidRPr="00BF460E">
        <w:rPr>
          <w:rFonts w:ascii="Times New Roman" w:eastAsia="Times New Roman" w:hAnsi="Times New Roman" w:cs="Times New Roman"/>
          <w:i/>
          <w:color w:val="000000"/>
          <w:sz w:val="22"/>
          <w:szCs w:val="22"/>
        </w:rPr>
        <w:t>JoVE</w:t>
      </w:r>
      <w:proofErr w:type="spellEnd"/>
      <w:r w:rsidRPr="008F732A">
        <w:rPr>
          <w:rFonts w:ascii="Times New Roman" w:eastAsia="Times New Roman" w:hAnsi="Times New Roman" w:cs="Times New Roman"/>
          <w:color w:val="000000"/>
          <w:sz w:val="22"/>
          <w:szCs w:val="22"/>
        </w:rPr>
        <w:t xml:space="preserve"> and asked for the </w:t>
      </w:r>
      <w:proofErr w:type="spellStart"/>
      <w:r w:rsidRPr="00BF460E">
        <w:rPr>
          <w:rFonts w:ascii="Times New Roman" w:eastAsia="Times New Roman" w:hAnsi="Times New Roman" w:cs="Times New Roman"/>
          <w:i/>
          <w:color w:val="000000"/>
          <w:sz w:val="22"/>
          <w:szCs w:val="22"/>
        </w:rPr>
        <w:t>JoVE</w:t>
      </w:r>
      <w:proofErr w:type="spellEnd"/>
      <w:r w:rsidRPr="008F732A">
        <w:rPr>
          <w:rFonts w:ascii="Times New Roman" w:eastAsia="Times New Roman" w:hAnsi="Times New Roman" w:cs="Times New Roman"/>
          <w:color w:val="000000"/>
          <w:sz w:val="22"/>
          <w:szCs w:val="22"/>
        </w:rPr>
        <w:t xml:space="preserve"> article to only be published after this paper, which they said was fine (we can forward on the relevant emails if you need). Therefore, this reference will be updated once our other manuscript is accepted, which we hope will be very soon.</w:t>
      </w:r>
      <w:r w:rsidR="006001DE" w:rsidRPr="008F732A">
        <w:rPr>
          <w:rFonts w:ascii="Times New Roman" w:eastAsia="Times New Roman" w:hAnsi="Times New Roman" w:cs="Times New Roman"/>
          <w:color w:val="000000"/>
          <w:sz w:val="22"/>
          <w:szCs w:val="22"/>
        </w:rPr>
        <w:br/>
      </w:r>
    </w:p>
    <w:p w14:paraId="74D939FD" w14:textId="6DBBD0EA"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b/>
          <w:bCs/>
          <w:color w:val="000000"/>
          <w:sz w:val="22"/>
          <w:szCs w:val="22"/>
        </w:rPr>
        <w:t>Reviewers' comments:</w:t>
      </w:r>
    </w:p>
    <w:p w14:paraId="145C648F"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b/>
          <w:bCs/>
          <w:color w:val="000000"/>
          <w:sz w:val="22"/>
          <w:szCs w:val="22"/>
        </w:rPr>
        <w:t>Reviewer #1:</w:t>
      </w:r>
      <w:r w:rsidRPr="008F732A">
        <w:rPr>
          <w:rFonts w:ascii="Times New Roman" w:eastAsia="Times New Roman" w:hAnsi="Times New Roman" w:cs="Times New Roman"/>
          <w:color w:val="000000"/>
          <w:sz w:val="22"/>
          <w:szCs w:val="22"/>
        </w:rPr>
        <w:br/>
        <w:t>Manuscript Summary:</w:t>
      </w:r>
      <w:r w:rsidRPr="008F732A">
        <w:rPr>
          <w:rFonts w:ascii="Times New Roman" w:eastAsia="Times New Roman" w:hAnsi="Times New Roman" w:cs="Times New Roman"/>
          <w:color w:val="000000"/>
          <w:sz w:val="22"/>
          <w:szCs w:val="22"/>
        </w:rPr>
        <w:br/>
        <w:t xml:space="preserve">This manuscript describes the physical separation of bacteria based on the level of Capsule production using a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gradient. The abstract and introduction are clear and convincing that the need exists for a better method to physically separate capsule producers from non-producers in Klebsiella and other species. The background given is sufficient, although a sentence about what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is and how it works might be helpful.</w:t>
      </w:r>
      <w:r w:rsidRPr="008F732A">
        <w:rPr>
          <w:rFonts w:ascii="Times New Roman" w:eastAsia="Times New Roman" w:hAnsi="Times New Roman" w:cs="Times New Roman"/>
          <w:color w:val="000000"/>
          <w:sz w:val="22"/>
          <w:szCs w:val="22"/>
        </w:rPr>
        <w:br/>
        <w:t>The methods section could be tidied up, as a good portion of it is unclear for a user who has never done this before. I am sure the video would help to clarify, but since I am just reviewing the written method, I have some specific questions and comments below for the written text.</w:t>
      </w: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Major Concerns:</w:t>
      </w:r>
      <w:r w:rsidRPr="008F732A">
        <w:rPr>
          <w:rFonts w:ascii="Times New Roman" w:eastAsia="Times New Roman" w:hAnsi="Times New Roman" w:cs="Times New Roman"/>
          <w:color w:val="000000"/>
          <w:sz w:val="22"/>
          <w:szCs w:val="22"/>
        </w:rPr>
        <w:br/>
        <w:t>Line 93, Step 1.2.2: This seems like a critical step where issues/problems could arise. You have previously mentioned (in the introduction) that some strains, especially those with altered capsule production, do not pellet uniformly. Therefore this step seems critical as you may very well miss the population you are actually looking for because your mutant does not pellet well or it pellets differently than the rest of the population (especially true when you are talking about identification of mutants in a mixed library). Can this step be avoided (e.g. by a filtration and wash step, or can you just keep the cells in growth media instead of resuspending in PBS?)</w:t>
      </w:r>
    </w:p>
    <w:p w14:paraId="57AA928B" w14:textId="1C502CE2"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 xml:space="preserve">We have added additional description to this step </w:t>
      </w:r>
      <w:r w:rsidR="0020703B">
        <w:rPr>
          <w:rFonts w:ascii="Times New Roman" w:eastAsia="Times New Roman" w:hAnsi="Times New Roman" w:cs="Times New Roman"/>
          <w:color w:val="000000"/>
          <w:sz w:val="22"/>
          <w:szCs w:val="22"/>
        </w:rPr>
        <w:t xml:space="preserve">(now line 123) </w:t>
      </w:r>
      <w:r w:rsidRPr="008F732A">
        <w:rPr>
          <w:rFonts w:ascii="Times New Roman" w:eastAsia="Times New Roman" w:hAnsi="Times New Roman" w:cs="Times New Roman"/>
          <w:color w:val="000000"/>
          <w:sz w:val="22"/>
          <w:szCs w:val="22"/>
        </w:rPr>
        <w:t>to make it clear that bacteria should not be removed (even if this means leaving behind supernatant), and that for cells that do not pellet well then using cultures directly is an option.</w:t>
      </w:r>
    </w:p>
    <w:p w14:paraId="729AA4C6" w14:textId="77777777" w:rsidR="007E7B61"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139, Method 1 and Line 157, Method 2</w:t>
      </w:r>
      <w:r w:rsidRPr="008F732A">
        <w:rPr>
          <w:rFonts w:ascii="Times New Roman" w:eastAsia="Times New Roman" w:hAnsi="Times New Roman" w:cs="Times New Roman"/>
          <w:color w:val="000000"/>
          <w:sz w:val="22"/>
          <w:szCs w:val="22"/>
        </w:rPr>
        <w:br/>
        <w:t>Please mention what these two methods are used for. Why are you doing Method 1: top to bottom and Method 2: bottom to top? I'm not sure if I have misunderstood this section. I.e. the figures do not indicate these two different methods?</w:t>
      </w:r>
    </w:p>
    <w:p w14:paraId="60572692" w14:textId="05BCD167" w:rsidR="007E7B61" w:rsidRPr="008F732A" w:rsidRDefault="007E7B61" w:rsidP="007E7B61">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clarified that these are simply two routes to achieve the same end – in our lab, some people prefer to prepare density gradients with a needle starting from the least dense fraction, while others prefer to use a pipette and work from most dense to least dense. The method with the pipette has been relegated to an alternative protocol at the end (Step 7</w:t>
      </w:r>
      <w:r w:rsidR="004B6C0E">
        <w:rPr>
          <w:rFonts w:ascii="Times New Roman" w:eastAsia="Times New Roman" w:hAnsi="Times New Roman" w:cs="Times New Roman"/>
          <w:color w:val="000000"/>
          <w:sz w:val="22"/>
          <w:szCs w:val="22"/>
        </w:rPr>
        <w:t>, line 317</w:t>
      </w:r>
      <w:r w:rsidRPr="008F732A">
        <w:rPr>
          <w:rFonts w:ascii="Times New Roman" w:eastAsia="Times New Roman" w:hAnsi="Times New Roman" w:cs="Times New Roman"/>
          <w:color w:val="000000"/>
          <w:sz w:val="22"/>
          <w:szCs w:val="22"/>
        </w:rPr>
        <w:t>). Thank you to the reviewer for pointing out that this was not clear.</w:t>
      </w:r>
    </w:p>
    <w:p w14:paraId="0A6F9E2A" w14:textId="77777777" w:rsidR="007E7B61" w:rsidRPr="008F732A" w:rsidRDefault="007E7B61" w:rsidP="007E7B61">
      <w:pPr>
        <w:rPr>
          <w:rFonts w:ascii="Times New Roman" w:eastAsia="Times New Roman" w:hAnsi="Times New Roman" w:cs="Times New Roman"/>
          <w:color w:val="000000"/>
          <w:sz w:val="22"/>
          <w:szCs w:val="22"/>
        </w:rPr>
      </w:pPr>
    </w:p>
    <w:p w14:paraId="5664B433" w14:textId="77777777" w:rsidR="00FA40FC" w:rsidRPr="008F732A" w:rsidRDefault="006001DE" w:rsidP="007E7B61">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Minor Concerns:</w:t>
      </w:r>
      <w:r w:rsidRPr="008F732A">
        <w:rPr>
          <w:rFonts w:ascii="Times New Roman" w:eastAsia="Times New Roman" w:hAnsi="Times New Roman" w:cs="Times New Roman"/>
          <w:color w:val="000000"/>
          <w:sz w:val="22"/>
          <w:szCs w:val="22"/>
        </w:rPr>
        <w:br/>
        <w:t>Line 93, Step 1.2.2:</w:t>
      </w:r>
      <w:r w:rsidRPr="008F732A">
        <w:rPr>
          <w:rFonts w:ascii="Times New Roman" w:eastAsia="Times New Roman" w:hAnsi="Times New Roman" w:cs="Times New Roman"/>
          <w:color w:val="000000"/>
          <w:sz w:val="22"/>
          <w:szCs w:val="22"/>
        </w:rPr>
        <w:br/>
        <w:t>*Please specify speed and time of centrifugation here.</w:t>
      </w:r>
    </w:p>
    <w:p w14:paraId="42F00660" w14:textId="7CE8EA9D"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Added this information</w:t>
      </w:r>
      <w:ins w:id="3" w:author="Matthew Dorman" w:date="2018-08-11T13:45:00Z">
        <w:r w:rsidR="00797400">
          <w:rPr>
            <w:rFonts w:ascii="Times New Roman" w:eastAsia="Times New Roman" w:hAnsi="Times New Roman" w:cs="Times New Roman"/>
            <w:color w:val="000000"/>
            <w:sz w:val="22"/>
            <w:szCs w:val="22"/>
          </w:rPr>
          <w:t>.</w:t>
        </w:r>
      </w:ins>
    </w:p>
    <w:p w14:paraId="7AC6DDBF"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lastRenderedPageBreak/>
        <w:br/>
      </w:r>
      <w:r w:rsidRPr="008F732A">
        <w:rPr>
          <w:rFonts w:ascii="Times New Roman" w:eastAsia="Times New Roman" w:hAnsi="Times New Roman" w:cs="Times New Roman"/>
          <w:color w:val="000000"/>
          <w:sz w:val="22"/>
          <w:szCs w:val="22"/>
        </w:rPr>
        <w:br/>
        <w:t>Line 98, Step 2.1:</w:t>
      </w:r>
      <w:r w:rsidRPr="008F732A">
        <w:rPr>
          <w:rFonts w:ascii="Times New Roman" w:eastAsia="Times New Roman" w:hAnsi="Times New Roman" w:cs="Times New Roman"/>
          <w:color w:val="000000"/>
          <w:sz w:val="22"/>
          <w:szCs w:val="22"/>
        </w:rPr>
        <w:br/>
        <w:t xml:space="preserve">*"Exact concentrations needed" </w:t>
      </w:r>
      <w:proofErr w:type="gramStart"/>
      <w:r w:rsidRPr="008F732A">
        <w:rPr>
          <w:rFonts w:ascii="Times New Roman" w:eastAsia="Times New Roman" w:hAnsi="Times New Roman" w:cs="Times New Roman"/>
          <w:color w:val="000000"/>
          <w:sz w:val="22"/>
          <w:szCs w:val="22"/>
        </w:rPr>
        <w:t>should be clarified</w:t>
      </w:r>
      <w:proofErr w:type="gramEnd"/>
      <w:r w:rsidRPr="008F732A">
        <w:rPr>
          <w:rFonts w:ascii="Times New Roman" w:eastAsia="Times New Roman" w:hAnsi="Times New Roman" w:cs="Times New Roman"/>
          <w:color w:val="000000"/>
          <w:sz w:val="22"/>
          <w:szCs w:val="22"/>
        </w:rPr>
        <w:t xml:space="preserve"> to: "exact concentrations of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needed". Upon first </w:t>
      </w:r>
      <w:proofErr w:type="gramStart"/>
      <w:r w:rsidRPr="008F732A">
        <w:rPr>
          <w:rFonts w:ascii="Times New Roman" w:eastAsia="Times New Roman" w:hAnsi="Times New Roman" w:cs="Times New Roman"/>
          <w:color w:val="000000"/>
          <w:sz w:val="22"/>
          <w:szCs w:val="22"/>
        </w:rPr>
        <w:t>read</w:t>
      </w:r>
      <w:proofErr w:type="gramEnd"/>
      <w:r w:rsidRPr="008F732A">
        <w:rPr>
          <w:rFonts w:ascii="Times New Roman" w:eastAsia="Times New Roman" w:hAnsi="Times New Roman" w:cs="Times New Roman"/>
          <w:color w:val="000000"/>
          <w:sz w:val="22"/>
          <w:szCs w:val="22"/>
        </w:rPr>
        <w:t xml:space="preserve"> it was not clear if you were talking about concentrations of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or bacteria.</w:t>
      </w:r>
      <w:r w:rsidRPr="008F732A">
        <w:rPr>
          <w:rFonts w:ascii="Times New Roman" w:eastAsia="Times New Roman" w:hAnsi="Times New Roman" w:cs="Times New Roman"/>
          <w:color w:val="000000"/>
          <w:sz w:val="22"/>
          <w:szCs w:val="22"/>
        </w:rPr>
        <w:br/>
      </w:r>
      <w:proofErr w:type="gramStart"/>
      <w:r w:rsidRPr="008F732A">
        <w:rPr>
          <w:rFonts w:ascii="Times New Roman" w:eastAsia="Times New Roman" w:hAnsi="Times New Roman" w:cs="Times New Roman"/>
          <w:color w:val="000000"/>
          <w:sz w:val="22"/>
          <w:szCs w:val="22"/>
        </w:rPr>
        <w:t>*Please</w:t>
      </w:r>
      <w:proofErr w:type="gramEnd"/>
      <w:r w:rsidRPr="008F732A">
        <w:rPr>
          <w:rFonts w:ascii="Times New Roman" w:eastAsia="Times New Roman" w:hAnsi="Times New Roman" w:cs="Times New Roman"/>
          <w:color w:val="000000"/>
          <w:sz w:val="22"/>
          <w:szCs w:val="22"/>
        </w:rPr>
        <w:t xml:space="preserve"> specify the difference between a mini gradient and a regular one. I.e. I think (?) that the mini gradient just has one concentration of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and the standard gradient contains three, but this </w:t>
      </w:r>
      <w:proofErr w:type="gramStart"/>
      <w:r w:rsidRPr="008F732A">
        <w:rPr>
          <w:rFonts w:ascii="Times New Roman" w:eastAsia="Times New Roman" w:hAnsi="Times New Roman" w:cs="Times New Roman"/>
          <w:color w:val="000000"/>
          <w:sz w:val="22"/>
          <w:szCs w:val="22"/>
        </w:rPr>
        <w:t>is not specified</w:t>
      </w:r>
      <w:proofErr w:type="gramEnd"/>
      <w:r w:rsidRPr="008F732A">
        <w:rPr>
          <w:rFonts w:ascii="Times New Roman" w:eastAsia="Times New Roman" w:hAnsi="Times New Roman" w:cs="Times New Roman"/>
          <w:color w:val="000000"/>
          <w:sz w:val="22"/>
          <w:szCs w:val="22"/>
        </w:rPr>
        <w:t xml:space="preserve"> in the text at this point. Also, please state the volumes used in mini and standard gradients.</w:t>
      </w:r>
      <w:r w:rsidRPr="008F732A">
        <w:rPr>
          <w:rFonts w:ascii="Times New Roman" w:eastAsia="Times New Roman" w:hAnsi="Times New Roman" w:cs="Times New Roman"/>
          <w:color w:val="000000"/>
          <w:sz w:val="22"/>
          <w:szCs w:val="22"/>
        </w:rPr>
        <w:br/>
        <w:t>*One might include that a hyper capsulated control as well as non-capsulated could be used.</w:t>
      </w:r>
      <w:r w:rsidRPr="008F732A">
        <w:rPr>
          <w:rFonts w:ascii="Times New Roman" w:eastAsia="Times New Roman" w:hAnsi="Times New Roman" w:cs="Times New Roman"/>
          <w:color w:val="000000"/>
          <w:sz w:val="22"/>
          <w:szCs w:val="22"/>
        </w:rPr>
        <w:br/>
        <w:t>*Is there any special requirements for making up different concentrations of Percoll? Just mix with PBS? Do you sterilize the Percoll?</w:t>
      </w:r>
    </w:p>
    <w:p w14:paraId="413FB991" w14:textId="0E7D8917"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clarified all the above points</w:t>
      </w:r>
      <w:ins w:id="4" w:author="Matthew Dorman" w:date="2018-08-11T13:45:00Z">
        <w:r w:rsidR="00797400">
          <w:rPr>
            <w:rFonts w:ascii="Times New Roman" w:eastAsia="Times New Roman" w:hAnsi="Times New Roman" w:cs="Times New Roman"/>
            <w:color w:val="000000"/>
            <w:sz w:val="22"/>
            <w:szCs w:val="22"/>
          </w:rPr>
          <w:t>.</w:t>
        </w:r>
      </w:ins>
    </w:p>
    <w:p w14:paraId="6287D3F4" w14:textId="08808F4B"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106, Step 2.1.1:</w:t>
      </w:r>
      <w:r w:rsidRPr="008F732A">
        <w:rPr>
          <w:rFonts w:ascii="Times New Roman" w:eastAsia="Times New Roman" w:hAnsi="Times New Roman" w:cs="Times New Roman"/>
          <w:color w:val="000000"/>
          <w:sz w:val="22"/>
          <w:szCs w:val="22"/>
        </w:rPr>
        <w:br/>
        <w:t>*What is the total volume of Percoll needed per concentration/assay? It should be stated here.</w:t>
      </w:r>
    </w:p>
    <w:p w14:paraId="0FDB29E9" w14:textId="0100FB2B"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This will depend on the number of strains of interest, however, we have added precise volumes needed per sample for each step</w:t>
      </w:r>
      <w:ins w:id="5" w:author="Matthew Dorman" w:date="2018-08-11T13:45:00Z">
        <w:r w:rsidR="00797400">
          <w:rPr>
            <w:rFonts w:ascii="Times New Roman" w:eastAsia="Times New Roman" w:hAnsi="Times New Roman" w:cs="Times New Roman"/>
            <w:color w:val="000000"/>
            <w:sz w:val="22"/>
            <w:szCs w:val="22"/>
          </w:rPr>
          <w:t>.</w:t>
        </w:r>
      </w:ins>
    </w:p>
    <w:p w14:paraId="4705D88F"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Line 113-120, Step 2.2 and 2.2.1:</w:t>
      </w:r>
      <w:r w:rsidRPr="008F732A">
        <w:rPr>
          <w:rFonts w:ascii="Times New Roman" w:eastAsia="Times New Roman" w:hAnsi="Times New Roman" w:cs="Times New Roman"/>
          <w:color w:val="000000"/>
          <w:sz w:val="22"/>
          <w:szCs w:val="22"/>
        </w:rPr>
        <w:br/>
        <w:t xml:space="preserve">*This needs to be changed. By step 2.2.1, as it is written, the bacterial cells have already been applied to the top of the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(step 2.2), so it is too late to talk about doing it extremely slowly, etc. I would recommend making Step 2.2 a header that says: applying bacteria to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or just combining these steps into a single clear one.</w:t>
      </w:r>
    </w:p>
    <w:p w14:paraId="479F4C6B" w14:textId="1DB062DC"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Changed as requested</w:t>
      </w:r>
      <w:ins w:id="6" w:author="Matthew Dorman" w:date="2018-08-11T13:45:00Z">
        <w:r w:rsidR="00797400">
          <w:rPr>
            <w:rFonts w:ascii="Times New Roman" w:eastAsia="Times New Roman" w:hAnsi="Times New Roman" w:cs="Times New Roman"/>
            <w:color w:val="000000"/>
            <w:sz w:val="22"/>
            <w:szCs w:val="22"/>
          </w:rPr>
          <w:t>.</w:t>
        </w:r>
      </w:ins>
    </w:p>
    <w:p w14:paraId="57FE63C2"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123, Step 2.2.3.</w:t>
      </w:r>
      <w:r w:rsidRPr="008F732A">
        <w:rPr>
          <w:rFonts w:ascii="Times New Roman" w:eastAsia="Times New Roman" w:hAnsi="Times New Roman" w:cs="Times New Roman"/>
          <w:color w:val="000000"/>
          <w:sz w:val="22"/>
          <w:szCs w:val="22"/>
        </w:rPr>
        <w:br/>
        <w:t>A Figure or schematic associated with this step could aid in understanding. Like Fig Bi), but for the mini-gradient.</w:t>
      </w:r>
    </w:p>
    <w:p w14:paraId="741852D6" w14:textId="4CF3DD4F"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 xml:space="preserve">We have pointed the reader to Figure 2A, which shows the output of two mini-gradients like the ones used for optimisation. We will demonstrate the use </w:t>
      </w:r>
      <w:r w:rsidR="004B6C0E">
        <w:rPr>
          <w:rFonts w:ascii="Times New Roman" w:eastAsia="Times New Roman" w:hAnsi="Times New Roman" w:cs="Times New Roman"/>
          <w:color w:val="000000"/>
          <w:sz w:val="22"/>
          <w:szCs w:val="22"/>
        </w:rPr>
        <w:t>of</w:t>
      </w:r>
      <w:r w:rsidR="004B6C0E" w:rsidRPr="008F732A">
        <w:rPr>
          <w:rFonts w:ascii="Times New Roman" w:eastAsia="Times New Roman" w:hAnsi="Times New Roman" w:cs="Times New Roman"/>
          <w:color w:val="000000"/>
          <w:sz w:val="22"/>
          <w:szCs w:val="22"/>
        </w:rPr>
        <w:t xml:space="preserve"> </w:t>
      </w:r>
      <w:r w:rsidRPr="008F732A">
        <w:rPr>
          <w:rFonts w:ascii="Times New Roman" w:eastAsia="Times New Roman" w:hAnsi="Times New Roman" w:cs="Times New Roman"/>
          <w:color w:val="000000"/>
          <w:sz w:val="22"/>
          <w:szCs w:val="22"/>
        </w:rPr>
        <w:t>mini-gradients for optimisation in the video.</w:t>
      </w:r>
      <w:r w:rsidR="006001DE" w:rsidRPr="008F732A">
        <w:rPr>
          <w:rFonts w:ascii="Times New Roman" w:eastAsia="Times New Roman" w:hAnsi="Times New Roman" w:cs="Times New Roman"/>
          <w:color w:val="000000"/>
          <w:sz w:val="22"/>
          <w:szCs w:val="22"/>
        </w:rPr>
        <w:br/>
      </w:r>
    </w:p>
    <w:p w14:paraId="394CD2BB"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Line 136, Step 3.2</w:t>
      </w:r>
      <w:r w:rsidRPr="008F732A">
        <w:rPr>
          <w:rFonts w:ascii="Times New Roman" w:eastAsia="Times New Roman" w:hAnsi="Times New Roman" w:cs="Times New Roman"/>
          <w:color w:val="000000"/>
          <w:sz w:val="22"/>
          <w:szCs w:val="22"/>
        </w:rPr>
        <w:br/>
        <w:t xml:space="preserve">Specify how many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concentrations one will use (three?) in a single tube. As it is, it is hard for me to figure out if the mini-gradient has one concentration of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while the standard gradient has three concentrations. Again, you can specify here the total volume needed per strain being tested.</w:t>
      </w:r>
    </w:p>
    <w:p w14:paraId="60C338B9" w14:textId="12CD5B48"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changed this as requested</w:t>
      </w:r>
      <w:ins w:id="7" w:author="Matthew Dorman" w:date="2018-08-11T13:45:00Z">
        <w:r w:rsidR="00797400">
          <w:rPr>
            <w:rFonts w:ascii="Times New Roman" w:eastAsia="Times New Roman" w:hAnsi="Times New Roman" w:cs="Times New Roman"/>
            <w:color w:val="000000"/>
            <w:sz w:val="22"/>
            <w:szCs w:val="22"/>
          </w:rPr>
          <w:t>.</w:t>
        </w:r>
      </w:ins>
    </w:p>
    <w:p w14:paraId="1FBBA6D4" w14:textId="77777777" w:rsidR="00FA40FC" w:rsidRPr="008F732A" w:rsidRDefault="00FA40FC" w:rsidP="00FA40FC">
      <w:pPr>
        <w:rPr>
          <w:rFonts w:ascii="Times New Roman" w:eastAsia="Times New Roman" w:hAnsi="Times New Roman" w:cs="Times New Roman"/>
          <w:color w:val="000000"/>
          <w:sz w:val="22"/>
          <w:szCs w:val="22"/>
        </w:rPr>
      </w:pPr>
    </w:p>
    <w:p w14:paraId="7CFBDCF7"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Line 141, Step 3.2.2:</w:t>
      </w:r>
      <w:r w:rsidRPr="008F732A">
        <w:rPr>
          <w:rFonts w:ascii="Times New Roman" w:eastAsia="Times New Roman" w:hAnsi="Times New Roman" w:cs="Times New Roman"/>
          <w:color w:val="000000"/>
          <w:sz w:val="22"/>
          <w:szCs w:val="22"/>
        </w:rPr>
        <w:br/>
        <w:t xml:space="preserve">*You say use a "blood tube", but this is not listed in your materials. Do you mean a "5ml </w:t>
      </w:r>
      <w:proofErr w:type="spellStart"/>
      <w:r w:rsidRPr="008F732A">
        <w:rPr>
          <w:rFonts w:ascii="Times New Roman" w:eastAsia="Times New Roman" w:hAnsi="Times New Roman" w:cs="Times New Roman"/>
          <w:color w:val="000000"/>
          <w:sz w:val="22"/>
          <w:szCs w:val="22"/>
        </w:rPr>
        <w:t>polyproleyn</w:t>
      </w:r>
      <w:proofErr w:type="spellEnd"/>
      <w:r w:rsidRPr="008F732A">
        <w:rPr>
          <w:rFonts w:ascii="Times New Roman" w:eastAsia="Times New Roman" w:hAnsi="Times New Roman" w:cs="Times New Roman"/>
          <w:color w:val="000000"/>
          <w:sz w:val="22"/>
          <w:szCs w:val="22"/>
        </w:rPr>
        <w:t xml:space="preserve"> (spelling not correct: should be polypropylene) round bottom tube"? I think the use of the term "blood tube" is confusing, just say 5ml polypropylene round bottom tube.</w:t>
      </w:r>
      <w:r w:rsidRPr="008F732A">
        <w:rPr>
          <w:rFonts w:ascii="Times New Roman" w:eastAsia="Times New Roman" w:hAnsi="Times New Roman" w:cs="Times New Roman"/>
          <w:color w:val="000000"/>
          <w:sz w:val="22"/>
          <w:szCs w:val="22"/>
        </w:rPr>
        <w:br/>
        <w:t xml:space="preserve">*This step could be re-written to be </w:t>
      </w:r>
      <w:proofErr w:type="gramStart"/>
      <w:r w:rsidRPr="008F732A">
        <w:rPr>
          <w:rFonts w:ascii="Times New Roman" w:eastAsia="Times New Roman" w:hAnsi="Times New Roman" w:cs="Times New Roman"/>
          <w:color w:val="000000"/>
          <w:sz w:val="22"/>
          <w:szCs w:val="22"/>
        </w:rPr>
        <w:t>more clear</w:t>
      </w:r>
      <w:proofErr w:type="gramEnd"/>
      <w:r w:rsidRPr="008F732A">
        <w:rPr>
          <w:rFonts w:ascii="Times New Roman" w:eastAsia="Times New Roman" w:hAnsi="Times New Roman" w:cs="Times New Roman"/>
          <w:color w:val="000000"/>
          <w:sz w:val="22"/>
          <w:szCs w:val="22"/>
        </w:rPr>
        <w:t xml:space="preserve"> </w:t>
      </w:r>
      <w:r w:rsidRPr="008F732A">
        <w:rPr>
          <w:rFonts w:ascii="Times New Roman" w:hAnsi="Times New Roman" w:cs="Times New Roman"/>
          <w:sz w:val="22"/>
          <w:szCs w:val="22"/>
        </w:rPr>
        <w:sym w:font="Symbol" w:char="F0E0"/>
      </w:r>
      <w:r w:rsidRPr="008F732A">
        <w:rPr>
          <w:rFonts w:ascii="Times New Roman" w:eastAsia="Times New Roman" w:hAnsi="Times New Roman" w:cs="Times New Roman"/>
          <w:color w:val="000000"/>
          <w:sz w:val="22"/>
          <w:szCs w:val="22"/>
        </w:rPr>
        <w:t xml:space="preserve"> maybe to "3.2.2 Pipette 1 ml of the most dilute percentage Percoll being used into a 5 ml polypropylene round bottom tube." An additional note here is needed, something like: This layer will form the top layer of the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gradient. Subsequent layers of more concentrated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will be added below this layer, using a needle, so as not to disrupt the layers. The top layer is the most dilute layer.</w:t>
      </w:r>
    </w:p>
    <w:p w14:paraId="21948328" w14:textId="6B339176"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Changed as requested, thank you for the suggestion</w:t>
      </w:r>
      <w:ins w:id="8" w:author="Matthew Dorman" w:date="2018-08-11T13:45:00Z">
        <w:r w:rsidR="00797400">
          <w:rPr>
            <w:rFonts w:ascii="Times New Roman" w:eastAsia="Times New Roman" w:hAnsi="Times New Roman" w:cs="Times New Roman"/>
            <w:color w:val="000000"/>
            <w:sz w:val="22"/>
            <w:szCs w:val="22"/>
          </w:rPr>
          <w:t>.</w:t>
        </w:r>
      </w:ins>
    </w:p>
    <w:p w14:paraId="3F7565A0"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143, Step 3.2.3</w:t>
      </w:r>
      <w:r w:rsidRPr="008F732A">
        <w:rPr>
          <w:rFonts w:ascii="Times New Roman" w:eastAsia="Times New Roman" w:hAnsi="Times New Roman" w:cs="Times New Roman"/>
          <w:color w:val="000000"/>
          <w:sz w:val="22"/>
          <w:szCs w:val="22"/>
        </w:rPr>
        <w:br/>
        <w:t>"Using a 1 ml disposable syringe with a 2-inch needle attached, take up 1 ml of the</w:t>
      </w:r>
      <w:r w:rsidR="00FA40FC" w:rsidRPr="008F732A">
        <w:rPr>
          <w:rFonts w:ascii="Times New Roman" w:eastAsia="Times New Roman" w:hAnsi="Times New Roman" w:cs="Times New Roman"/>
          <w:color w:val="000000"/>
          <w:sz w:val="22"/>
          <w:szCs w:val="22"/>
        </w:rPr>
        <w:t xml:space="preserve"> </w:t>
      </w:r>
      <w:r w:rsidRPr="008F732A">
        <w:rPr>
          <w:rFonts w:ascii="Times New Roman" w:eastAsia="Times New Roman" w:hAnsi="Times New Roman" w:cs="Times New Roman"/>
          <w:color w:val="000000"/>
          <w:sz w:val="22"/>
          <w:szCs w:val="22"/>
        </w:rPr>
        <w:t xml:space="preserve">next most </w:t>
      </w:r>
      <w:r w:rsidRPr="008F732A">
        <w:rPr>
          <w:rFonts w:ascii="Times New Roman" w:eastAsia="Times New Roman" w:hAnsi="Times New Roman" w:cs="Times New Roman"/>
          <w:color w:val="000000"/>
          <w:sz w:val="22"/>
          <w:szCs w:val="22"/>
        </w:rPr>
        <w:lastRenderedPageBreak/>
        <w:t>concentrated percentage Percoll dilution."</w:t>
      </w:r>
      <w:r w:rsidRPr="008F732A">
        <w:rPr>
          <w:rFonts w:ascii="Times New Roman" w:eastAsia="Times New Roman" w:hAnsi="Times New Roman" w:cs="Times New Roman"/>
          <w:color w:val="000000"/>
          <w:sz w:val="22"/>
          <w:szCs w:val="22"/>
        </w:rPr>
        <w:br/>
        <w:t>Why is a needle used and not a pipette tip? There is no reason given as to why you are using a needle vs pipette here. Assume as it disrupts the gradient less.</w:t>
      </w:r>
    </w:p>
    <w:p w14:paraId="4A4B3643" w14:textId="6FBD4020"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This is to cause less disruption of the gradient – we have now stated this in the text</w:t>
      </w:r>
      <w:ins w:id="9" w:author="Matthew Dorman" w:date="2018-08-11T13:45:00Z">
        <w:r w:rsidR="00797400">
          <w:rPr>
            <w:rFonts w:ascii="Times New Roman" w:eastAsia="Times New Roman" w:hAnsi="Times New Roman" w:cs="Times New Roman"/>
            <w:color w:val="000000"/>
            <w:sz w:val="22"/>
            <w:szCs w:val="22"/>
          </w:rPr>
          <w:t>.</w:t>
        </w:r>
      </w:ins>
    </w:p>
    <w:p w14:paraId="01FE3065"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145, Step 3.2.3</w:t>
      </w:r>
      <w:r w:rsidRPr="008F732A">
        <w:rPr>
          <w:rFonts w:ascii="Times New Roman" w:eastAsia="Times New Roman" w:hAnsi="Times New Roman" w:cs="Times New Roman"/>
          <w:color w:val="000000"/>
          <w:sz w:val="22"/>
          <w:szCs w:val="22"/>
        </w:rPr>
        <w:br/>
        <w:t>"This can also be done with a 1 ml attached to the needle using Parafilm."</w:t>
      </w:r>
      <w:r w:rsidRPr="008F732A">
        <w:rPr>
          <w:rFonts w:ascii="Times New Roman" w:eastAsia="Times New Roman" w:hAnsi="Times New Roman" w:cs="Times New Roman"/>
          <w:color w:val="000000"/>
          <w:sz w:val="22"/>
          <w:szCs w:val="22"/>
        </w:rPr>
        <w:br/>
        <w:t xml:space="preserve">This is not a good idea from a health and safety standpoint. Needles should only be used with the appropriate syringe </w:t>
      </w:r>
      <w:proofErr w:type="spellStart"/>
      <w:r w:rsidRPr="008F732A">
        <w:rPr>
          <w:rFonts w:ascii="Times New Roman" w:eastAsia="Times New Roman" w:hAnsi="Times New Roman" w:cs="Times New Roman"/>
          <w:color w:val="000000"/>
          <w:sz w:val="22"/>
          <w:szCs w:val="22"/>
        </w:rPr>
        <w:t>luer</w:t>
      </w:r>
      <w:proofErr w:type="spellEnd"/>
      <w:r w:rsidRPr="008F732A">
        <w:rPr>
          <w:rFonts w:ascii="Times New Roman" w:eastAsia="Times New Roman" w:hAnsi="Times New Roman" w:cs="Times New Roman"/>
          <w:color w:val="000000"/>
          <w:sz w:val="22"/>
          <w:szCs w:val="22"/>
        </w:rPr>
        <w:t xml:space="preserve"> lock system. You risk a needle stick doing this. I recommend to remove this sentence.</w:t>
      </w:r>
    </w:p>
    <w:p w14:paraId="20F1C60C" w14:textId="34605C2F"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Removed as suggested</w:t>
      </w:r>
      <w:ins w:id="10" w:author="Matthew Dorman" w:date="2018-08-11T13:45:00Z">
        <w:r w:rsidR="00797400">
          <w:rPr>
            <w:rFonts w:ascii="Times New Roman" w:eastAsia="Times New Roman" w:hAnsi="Times New Roman" w:cs="Times New Roman"/>
            <w:color w:val="000000"/>
            <w:sz w:val="22"/>
            <w:szCs w:val="22"/>
          </w:rPr>
          <w:t>.</w:t>
        </w:r>
      </w:ins>
    </w:p>
    <w:p w14:paraId="7F73E5FC"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168, Step 3.4</w:t>
      </w:r>
      <w:r w:rsidRPr="008F732A">
        <w:rPr>
          <w:rFonts w:ascii="Times New Roman" w:eastAsia="Times New Roman" w:hAnsi="Times New Roman" w:cs="Times New Roman"/>
          <w:color w:val="000000"/>
          <w:sz w:val="22"/>
          <w:szCs w:val="22"/>
        </w:rPr>
        <w:br/>
        <w:t xml:space="preserve">By step 3.4.1, as it is written, the bacterial cells have already been applied to the top of the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(step 3.4), so it is too late to talk about doing it extremely slowly, etc. I would recommend making Step 3.4 into a header that says: applying bacteria to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or just combining these steps into a single clearer one.</w:t>
      </w:r>
    </w:p>
    <w:p w14:paraId="6C4877A7" w14:textId="4A520FA6"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changed this and refer to the method in Step 2.2</w:t>
      </w:r>
      <w:ins w:id="11" w:author="Matthew Dorman" w:date="2018-08-11T13:45:00Z">
        <w:r w:rsidR="00797400">
          <w:rPr>
            <w:rFonts w:ascii="Times New Roman" w:eastAsia="Times New Roman" w:hAnsi="Times New Roman" w:cs="Times New Roman"/>
            <w:color w:val="000000"/>
            <w:sz w:val="22"/>
            <w:szCs w:val="22"/>
          </w:rPr>
          <w:t>.</w:t>
        </w:r>
      </w:ins>
      <w:r w:rsidR="006001DE" w:rsidRPr="008F732A">
        <w:rPr>
          <w:rFonts w:ascii="Times New Roman" w:eastAsia="Times New Roman" w:hAnsi="Times New Roman" w:cs="Times New Roman"/>
          <w:color w:val="000000"/>
          <w:sz w:val="22"/>
          <w:szCs w:val="22"/>
        </w:rPr>
        <w:br/>
      </w:r>
    </w:p>
    <w:p w14:paraId="6F4A43A9"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Line 168, Step 3.4</w:t>
      </w:r>
      <w:r w:rsidRPr="008F732A">
        <w:rPr>
          <w:rFonts w:ascii="Times New Roman" w:eastAsia="Times New Roman" w:hAnsi="Times New Roman" w:cs="Times New Roman"/>
          <w:color w:val="000000"/>
          <w:sz w:val="22"/>
          <w:szCs w:val="22"/>
        </w:rPr>
        <w:br/>
        <w:t>Are you applying bacteria to the Method 1 (top to bottom) or Method 2 (bottom to top) gradient (or both)? Again, I am not sure I understand the method 1 vs 2.</w:t>
      </w:r>
    </w:p>
    <w:p w14:paraId="576FE0A0" w14:textId="492F2F3E"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Gradients made by either method are the same, this is now made clear to the reader</w:t>
      </w:r>
      <w:ins w:id="12" w:author="Matthew Dorman" w:date="2018-08-11T13:45:00Z">
        <w:r w:rsidR="00797400">
          <w:rPr>
            <w:rFonts w:ascii="Times New Roman" w:eastAsia="Times New Roman" w:hAnsi="Times New Roman" w:cs="Times New Roman"/>
            <w:color w:val="000000"/>
            <w:sz w:val="22"/>
            <w:szCs w:val="22"/>
          </w:rPr>
          <w:t>.</w:t>
        </w:r>
      </w:ins>
    </w:p>
    <w:p w14:paraId="3CE63933"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177, Step 3.5</w:t>
      </w:r>
      <w:r w:rsidRPr="008F732A">
        <w:rPr>
          <w:rFonts w:ascii="Times New Roman" w:eastAsia="Times New Roman" w:hAnsi="Times New Roman" w:cs="Times New Roman"/>
          <w:color w:val="000000"/>
          <w:sz w:val="22"/>
          <w:szCs w:val="22"/>
        </w:rPr>
        <w:br/>
        <w:t>"Blood tube adapter" should be changed to "2.6 - 7ml tube adapter", as listed in your materials.</w:t>
      </w:r>
    </w:p>
    <w:p w14:paraId="4CBF2752" w14:textId="77777777" w:rsidR="00FA40FC" w:rsidRPr="008F732A" w:rsidRDefault="00FA40FC" w:rsidP="00FA40FC">
      <w:pPr>
        <w:rPr>
          <w:rFonts w:ascii="Times New Roman" w:eastAsia="Times New Roman" w:hAnsi="Times New Roman" w:cs="Times New Roman"/>
          <w:color w:val="000000"/>
          <w:sz w:val="22"/>
          <w:szCs w:val="22"/>
        </w:rPr>
      </w:pPr>
    </w:p>
    <w:p w14:paraId="7D78E7BB" w14:textId="3234327E"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Changed as requested</w:t>
      </w:r>
      <w:ins w:id="13" w:author="Matthew Dorman" w:date="2018-08-11T13:45:00Z">
        <w:r w:rsidR="00797400">
          <w:rPr>
            <w:rFonts w:ascii="Times New Roman" w:eastAsia="Times New Roman" w:hAnsi="Times New Roman" w:cs="Times New Roman"/>
            <w:color w:val="000000"/>
            <w:sz w:val="22"/>
            <w:szCs w:val="22"/>
          </w:rPr>
          <w:t>.</w:t>
        </w:r>
      </w:ins>
    </w:p>
    <w:p w14:paraId="2ED16369" w14:textId="77777777" w:rsidR="00FA40FC" w:rsidRPr="008F732A" w:rsidRDefault="00FA40FC" w:rsidP="00FA40FC">
      <w:pPr>
        <w:rPr>
          <w:rFonts w:ascii="Times New Roman" w:eastAsia="Times New Roman" w:hAnsi="Times New Roman" w:cs="Times New Roman"/>
          <w:color w:val="000000"/>
          <w:sz w:val="22"/>
          <w:szCs w:val="22"/>
        </w:rPr>
      </w:pPr>
    </w:p>
    <w:p w14:paraId="0D20211C"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Line 185, Step 3.7.</w:t>
      </w:r>
      <w:r w:rsidRPr="008F732A">
        <w:rPr>
          <w:rFonts w:ascii="Times New Roman" w:eastAsia="Times New Roman" w:hAnsi="Times New Roman" w:cs="Times New Roman"/>
          <w:color w:val="000000"/>
          <w:sz w:val="22"/>
          <w:szCs w:val="22"/>
        </w:rPr>
        <w:br/>
        <w:t xml:space="preserve">Does one need to be careful not to disrupt the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 xml:space="preserve"> gradient here? Should one use a needle to remove the bacteria?</w:t>
      </w:r>
    </w:p>
    <w:p w14:paraId="193F5C12" w14:textId="77777777" w:rsidR="00FA40FC" w:rsidRPr="008F732A" w:rsidRDefault="00FA40FC" w:rsidP="00FA40FC">
      <w:pPr>
        <w:rPr>
          <w:rFonts w:ascii="Times New Roman" w:eastAsia="Times New Roman" w:hAnsi="Times New Roman" w:cs="Times New Roman"/>
          <w:color w:val="000000"/>
          <w:sz w:val="22"/>
          <w:szCs w:val="22"/>
        </w:rPr>
      </w:pPr>
    </w:p>
    <w:p w14:paraId="4304CD39" w14:textId="18772803"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found that it is easy not to disrupt the gradient when removing fractions sequentially from the top using a pipette. A needle could be used when only a lower fraction is needed and this is now stated in the text.</w:t>
      </w:r>
    </w:p>
    <w:p w14:paraId="2EE487E8" w14:textId="77777777" w:rsidR="00FA40FC" w:rsidRPr="008F732A" w:rsidRDefault="00FA40FC" w:rsidP="00FA40FC">
      <w:pPr>
        <w:rPr>
          <w:rFonts w:ascii="Times New Roman" w:eastAsia="Times New Roman" w:hAnsi="Times New Roman" w:cs="Times New Roman"/>
          <w:color w:val="000000"/>
          <w:sz w:val="22"/>
          <w:szCs w:val="22"/>
        </w:rPr>
      </w:pPr>
    </w:p>
    <w:p w14:paraId="2E46BFCD"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Line 194-209, Step 3.8 to 3.8.3</w:t>
      </w:r>
      <w:r w:rsidRPr="008F732A">
        <w:rPr>
          <w:rFonts w:ascii="Times New Roman" w:eastAsia="Times New Roman" w:hAnsi="Times New Roman" w:cs="Times New Roman"/>
          <w:color w:val="000000"/>
          <w:sz w:val="22"/>
          <w:szCs w:val="22"/>
        </w:rPr>
        <w:br/>
        <w:t>It is not clear to me why is it necessary to re-purify the sample? It seems sufficient to just grow the fraction and directly do the gDNA extraction? Have you had trouble at this step, if so, a reader might want to know this re-purification is a critical step.</w:t>
      </w:r>
    </w:p>
    <w:p w14:paraId="026008BA" w14:textId="187834E8"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 xml:space="preserve">The </w:t>
      </w:r>
      <w:proofErr w:type="spellStart"/>
      <w:r w:rsidRPr="008F732A">
        <w:rPr>
          <w:rFonts w:ascii="Times New Roman" w:eastAsia="Times New Roman" w:hAnsi="Times New Roman" w:cs="Times New Roman"/>
          <w:color w:val="000000"/>
          <w:sz w:val="22"/>
          <w:szCs w:val="22"/>
        </w:rPr>
        <w:t>repurification</w:t>
      </w:r>
      <w:proofErr w:type="spellEnd"/>
      <w:r w:rsidRPr="008F732A">
        <w:rPr>
          <w:rFonts w:ascii="Times New Roman" w:eastAsia="Times New Roman" w:hAnsi="Times New Roman" w:cs="Times New Roman"/>
          <w:color w:val="000000"/>
          <w:sz w:val="22"/>
          <w:szCs w:val="22"/>
        </w:rPr>
        <w:t xml:space="preserve"> is to reduce the carryover of cells from higher fractions (i</w:t>
      </w:r>
      <w:bookmarkStart w:id="14" w:name="_GoBack"/>
      <w:bookmarkEnd w:id="14"/>
      <w:r w:rsidR="00CB4559">
        <w:rPr>
          <w:rFonts w:ascii="Times New Roman" w:eastAsia="Times New Roman" w:hAnsi="Times New Roman" w:cs="Times New Roman"/>
          <w:color w:val="000000"/>
          <w:sz w:val="22"/>
          <w:szCs w:val="22"/>
        </w:rPr>
        <w:t>.</w:t>
      </w:r>
      <w:r w:rsidRPr="008F732A">
        <w:rPr>
          <w:rFonts w:ascii="Times New Roman" w:eastAsia="Times New Roman" w:hAnsi="Times New Roman" w:cs="Times New Roman"/>
          <w:color w:val="000000"/>
          <w:sz w:val="22"/>
          <w:szCs w:val="22"/>
        </w:rPr>
        <w:t>e.</w:t>
      </w:r>
      <w:r w:rsidR="00CB4559">
        <w:rPr>
          <w:rFonts w:ascii="Times New Roman" w:eastAsia="Times New Roman" w:hAnsi="Times New Roman" w:cs="Times New Roman"/>
          <w:color w:val="000000"/>
          <w:sz w:val="22"/>
          <w:szCs w:val="22"/>
        </w:rPr>
        <w:t>,</w:t>
      </w:r>
      <w:r w:rsidRPr="008F732A">
        <w:rPr>
          <w:rFonts w:ascii="Times New Roman" w:eastAsia="Times New Roman" w:hAnsi="Times New Roman" w:cs="Times New Roman"/>
          <w:color w:val="000000"/>
          <w:sz w:val="22"/>
          <w:szCs w:val="22"/>
        </w:rPr>
        <w:t xml:space="preserve"> </w:t>
      </w:r>
      <w:r w:rsidR="00CB4559">
        <w:rPr>
          <w:rFonts w:ascii="Times New Roman" w:eastAsia="Times New Roman" w:hAnsi="Times New Roman" w:cs="Times New Roman"/>
          <w:color w:val="000000"/>
          <w:sz w:val="22"/>
          <w:szCs w:val="22"/>
        </w:rPr>
        <w:t>m</w:t>
      </w:r>
      <w:r w:rsidR="00CB4559" w:rsidRPr="008F732A">
        <w:rPr>
          <w:rFonts w:ascii="Times New Roman" w:eastAsia="Times New Roman" w:hAnsi="Times New Roman" w:cs="Times New Roman"/>
          <w:color w:val="000000"/>
          <w:sz w:val="22"/>
          <w:szCs w:val="22"/>
        </w:rPr>
        <w:t xml:space="preserve">ore </w:t>
      </w:r>
      <w:r w:rsidRPr="008F732A">
        <w:rPr>
          <w:rFonts w:ascii="Times New Roman" w:eastAsia="Times New Roman" w:hAnsi="Times New Roman" w:cs="Times New Roman"/>
          <w:color w:val="000000"/>
          <w:sz w:val="22"/>
          <w:szCs w:val="22"/>
        </w:rPr>
        <w:t>highly capsulated cells) when extracting low-abundance lower fractions. This is not always necessary but can be useful, and we have clarified this in the text.</w:t>
      </w:r>
    </w:p>
    <w:p w14:paraId="43883F60"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Line 196: This sentence is not clear and needs to be clarified: "Transfer cells from the low-abundance fraction 5 ml liquid media and grow."</w:t>
      </w:r>
    </w:p>
    <w:p w14:paraId="1B15B0CE" w14:textId="1781E4DE"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Changed as requested</w:t>
      </w:r>
      <w:ins w:id="15" w:author="Matthew Dorman" w:date="2018-08-11T13:45:00Z">
        <w:r w:rsidR="00797400">
          <w:rPr>
            <w:rFonts w:ascii="Times New Roman" w:eastAsia="Times New Roman" w:hAnsi="Times New Roman" w:cs="Times New Roman"/>
            <w:color w:val="000000"/>
            <w:sz w:val="22"/>
            <w:szCs w:val="22"/>
          </w:rPr>
          <w:t>.</w:t>
        </w:r>
      </w:ins>
    </w:p>
    <w:p w14:paraId="5547AFE4"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lastRenderedPageBreak/>
        <w:br/>
      </w:r>
      <w:r w:rsidRPr="008F732A">
        <w:rPr>
          <w:rFonts w:ascii="Times New Roman" w:eastAsia="Times New Roman" w:hAnsi="Times New Roman" w:cs="Times New Roman"/>
          <w:color w:val="000000"/>
          <w:sz w:val="22"/>
          <w:szCs w:val="22"/>
        </w:rPr>
        <w:br/>
        <w:t>Line 204: "This should be the concentration from just above the original… " is this from Method 1 or Method 2? IS this concentration more concentrated or less?</w:t>
      </w:r>
    </w:p>
    <w:p w14:paraId="6C4D9EC0" w14:textId="6D35CAFF" w:rsidR="00FA40FC" w:rsidRPr="008F732A" w:rsidRDefault="00FA40FC"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rewritten this to make it clearer</w:t>
      </w:r>
      <w:ins w:id="16" w:author="Matthew Dorman" w:date="2018-08-11T13:45:00Z">
        <w:r w:rsidR="00797400">
          <w:rPr>
            <w:rFonts w:ascii="Times New Roman" w:eastAsia="Times New Roman" w:hAnsi="Times New Roman" w:cs="Times New Roman"/>
            <w:color w:val="000000"/>
            <w:sz w:val="22"/>
            <w:szCs w:val="22"/>
          </w:rPr>
          <w:t>.</w:t>
        </w:r>
      </w:ins>
    </w:p>
    <w:p w14:paraId="6114E9AA" w14:textId="77777777" w:rsidR="00FA40FC"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Figures:</w:t>
      </w:r>
      <w:r w:rsidRPr="008F732A">
        <w:rPr>
          <w:rFonts w:ascii="Times New Roman" w:eastAsia="Times New Roman" w:hAnsi="Times New Roman" w:cs="Times New Roman"/>
          <w:color w:val="000000"/>
          <w:sz w:val="22"/>
          <w:szCs w:val="22"/>
        </w:rPr>
        <w:br/>
        <w:t xml:space="preserve">*Please modify Fig 1 Bi) to have increasing levels of shading for A, B, and C to indicate the density of the </w:t>
      </w:r>
      <w:proofErr w:type="spellStart"/>
      <w:r w:rsidRPr="008F732A">
        <w:rPr>
          <w:rFonts w:ascii="Times New Roman" w:eastAsia="Times New Roman" w:hAnsi="Times New Roman" w:cs="Times New Roman"/>
          <w:color w:val="000000"/>
          <w:sz w:val="22"/>
          <w:szCs w:val="22"/>
        </w:rPr>
        <w:t>percoll</w:t>
      </w:r>
      <w:proofErr w:type="spellEnd"/>
      <w:r w:rsidRPr="008F732A">
        <w:rPr>
          <w:rFonts w:ascii="Times New Roman" w:eastAsia="Times New Roman" w:hAnsi="Times New Roman" w:cs="Times New Roman"/>
          <w:color w:val="000000"/>
          <w:sz w:val="22"/>
          <w:szCs w:val="22"/>
        </w:rPr>
        <w:t>.</w:t>
      </w:r>
    </w:p>
    <w:p w14:paraId="2B7278FE" w14:textId="43B99B3D" w:rsidR="00FA40FC" w:rsidRPr="008F732A" w:rsidRDefault="008A16A4" w:rsidP="00FA40FC">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We have changed this, thank you for the useful suggestion</w:t>
      </w:r>
      <w:ins w:id="17" w:author="Matthew Dorman" w:date="2018-08-11T13:45:00Z">
        <w:r w:rsidR="00797400">
          <w:rPr>
            <w:rFonts w:ascii="Times New Roman" w:eastAsia="Times New Roman" w:hAnsi="Times New Roman" w:cs="Times New Roman"/>
            <w:color w:val="000000"/>
            <w:sz w:val="22"/>
            <w:szCs w:val="22"/>
          </w:rPr>
          <w:t>.</w:t>
        </w:r>
      </w:ins>
    </w:p>
    <w:p w14:paraId="2F3F40B1" w14:textId="77777777" w:rsidR="008A16A4"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*Include a figure for Method 1 and 2 (line 139 and 157) gradients top to bottom and bottom to top.</w:t>
      </w:r>
    </w:p>
    <w:p w14:paraId="56C68D95" w14:textId="7CF6661B" w:rsidR="008A16A4" w:rsidRPr="008F732A" w:rsidRDefault="008A16A4" w:rsidP="008A16A4">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Our attempts to make a figure to illustrate the gradient setup clearly were not successful – however, we plan to demonstrate both of these methods in the video, and now that method 2 is presented as an alternative method at the end of the paper we feel readers are not likely to be confused about these methods.</w:t>
      </w:r>
    </w:p>
    <w:p w14:paraId="54741EC2" w14:textId="28A1805F" w:rsidR="000E22A2" w:rsidRPr="008F732A" w:rsidRDefault="006001DE" w:rsidP="00FA40FC">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*Indicate in the Figure 1 which fraction contains the section with bacterial cells containing more or less capsulated cells. (</w:t>
      </w:r>
      <w:proofErr w:type="gramStart"/>
      <w:r w:rsidRPr="008F732A">
        <w:rPr>
          <w:rFonts w:ascii="Times New Roman" w:eastAsia="Times New Roman" w:hAnsi="Times New Roman" w:cs="Times New Roman"/>
          <w:color w:val="000000"/>
          <w:sz w:val="22"/>
          <w:szCs w:val="22"/>
        </w:rPr>
        <w:t>e.g</w:t>
      </w:r>
      <w:proofErr w:type="gramEnd"/>
      <w:r w:rsidRPr="008F732A">
        <w:rPr>
          <w:rFonts w:ascii="Times New Roman" w:eastAsia="Times New Roman" w:hAnsi="Times New Roman" w:cs="Times New Roman"/>
          <w:color w:val="000000"/>
          <w:sz w:val="22"/>
          <w:szCs w:val="22"/>
        </w:rPr>
        <w:t>. in Fig 1Bi), you can modify the labelling to be something like: Top/cap++, middle/cap+ , bottom/cap-</w:t>
      </w:r>
    </w:p>
    <w:p w14:paraId="78B2877E" w14:textId="42853DB7" w:rsidR="008A16A4" w:rsidRPr="008F732A" w:rsidRDefault="008A16A4" w:rsidP="008A16A4">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Changed as suggested</w:t>
      </w:r>
      <w:ins w:id="18" w:author="Matthew Dorman" w:date="2018-08-11T13:45:00Z">
        <w:r w:rsidR="00797400">
          <w:rPr>
            <w:rFonts w:ascii="Times New Roman" w:eastAsia="Times New Roman" w:hAnsi="Times New Roman" w:cs="Times New Roman"/>
            <w:color w:val="000000"/>
            <w:sz w:val="22"/>
            <w:szCs w:val="22"/>
          </w:rPr>
          <w:t>.</w:t>
        </w:r>
      </w:ins>
    </w:p>
    <w:p w14:paraId="7404EABA" w14:textId="77777777" w:rsidR="008A16A4" w:rsidRPr="008F732A" w:rsidRDefault="008A16A4" w:rsidP="006001DE">
      <w:pPr>
        <w:rPr>
          <w:rFonts w:ascii="Times New Roman" w:eastAsia="Times New Roman" w:hAnsi="Times New Roman" w:cs="Times New Roman"/>
          <w:color w:val="000000"/>
          <w:sz w:val="22"/>
          <w:szCs w:val="22"/>
        </w:rPr>
      </w:pPr>
    </w:p>
    <w:p w14:paraId="083F951B" w14:textId="77777777" w:rsidR="008A16A4" w:rsidRPr="008F732A" w:rsidRDefault="006001DE" w:rsidP="006001DE">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*Figure 1 B ii) more description of what this is needed. An example of what is meant by a complex sample and what the contaminants are would be helpful and should be expanded on.</w:t>
      </w:r>
    </w:p>
    <w:p w14:paraId="00EA53EA" w14:textId="0D3AA02F" w:rsidR="008A16A4" w:rsidRPr="008F732A" w:rsidRDefault="008A16A4" w:rsidP="008A16A4">
      <w:pPr>
        <w:pStyle w:val="ListParagraph"/>
        <w:numPr>
          <w:ilvl w:val="0"/>
          <w:numId w:val="1"/>
        </w:num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t>Changed as suggested. We use the example of a mixed bacterial culture containing capsulated and non-capsulated bacteria</w:t>
      </w:r>
      <w:ins w:id="19" w:author="Matthew Dorman" w:date="2018-08-11T13:45:00Z">
        <w:r w:rsidR="00797400">
          <w:rPr>
            <w:rFonts w:ascii="Times New Roman" w:eastAsia="Times New Roman" w:hAnsi="Times New Roman" w:cs="Times New Roman"/>
            <w:color w:val="000000"/>
            <w:sz w:val="22"/>
            <w:szCs w:val="22"/>
          </w:rPr>
          <w:t>.</w:t>
        </w:r>
      </w:ins>
    </w:p>
    <w:p w14:paraId="1AFCA0EA" w14:textId="77777777" w:rsidR="008A16A4" w:rsidRPr="008F732A" w:rsidRDefault="006001DE" w:rsidP="006001DE">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color w:val="000000"/>
          <w:sz w:val="22"/>
          <w:szCs w:val="22"/>
        </w:rPr>
        <w:br/>
        <w:t xml:space="preserve">*Figure 2B </w:t>
      </w:r>
      <w:proofErr w:type="spellStart"/>
      <w:r w:rsidRPr="008F732A">
        <w:rPr>
          <w:rFonts w:ascii="Times New Roman" w:eastAsia="Times New Roman" w:hAnsi="Times New Roman" w:cs="Times New Roman"/>
          <w:color w:val="000000"/>
          <w:sz w:val="22"/>
          <w:szCs w:val="22"/>
        </w:rPr>
        <w:t>i</w:t>
      </w:r>
      <w:proofErr w:type="spellEnd"/>
      <w:r w:rsidRPr="008F732A">
        <w:rPr>
          <w:rFonts w:ascii="Times New Roman" w:eastAsia="Times New Roman" w:hAnsi="Times New Roman" w:cs="Times New Roman"/>
          <w:color w:val="000000"/>
          <w:sz w:val="22"/>
          <w:szCs w:val="22"/>
        </w:rPr>
        <w:t xml:space="preserve">) is not clear. A new picture is needed here or delete this figure, as it is not helpful. The background should be white or at least a uniform </w:t>
      </w:r>
      <w:proofErr w:type="spellStart"/>
      <w:r w:rsidRPr="008F732A">
        <w:rPr>
          <w:rFonts w:ascii="Times New Roman" w:eastAsia="Times New Roman" w:hAnsi="Times New Roman" w:cs="Times New Roman"/>
          <w:color w:val="000000"/>
          <w:sz w:val="22"/>
          <w:szCs w:val="22"/>
        </w:rPr>
        <w:t>color</w:t>
      </w:r>
      <w:proofErr w:type="spellEnd"/>
      <w:r w:rsidRPr="008F732A">
        <w:rPr>
          <w:rFonts w:ascii="Times New Roman" w:eastAsia="Times New Roman" w:hAnsi="Times New Roman" w:cs="Times New Roman"/>
          <w:color w:val="000000"/>
          <w:sz w:val="22"/>
          <w:szCs w:val="22"/>
        </w:rPr>
        <w:t>, and tube not in a rack.</w:t>
      </w:r>
      <w:r w:rsidRPr="008F732A">
        <w:rPr>
          <w:rFonts w:ascii="Times New Roman" w:eastAsia="Times New Roman" w:hAnsi="Times New Roman" w:cs="Times New Roman"/>
          <w:color w:val="000000"/>
          <w:sz w:val="22"/>
          <w:szCs w:val="22"/>
        </w:rPr>
        <w:br/>
        <w:t xml:space="preserve">*Figure 2 D) The background should be white/black or a uniform </w:t>
      </w:r>
      <w:proofErr w:type="spellStart"/>
      <w:r w:rsidRPr="008F732A">
        <w:rPr>
          <w:rFonts w:ascii="Times New Roman" w:eastAsia="Times New Roman" w:hAnsi="Times New Roman" w:cs="Times New Roman"/>
          <w:color w:val="000000"/>
          <w:sz w:val="22"/>
          <w:szCs w:val="22"/>
        </w:rPr>
        <w:t>color</w:t>
      </w:r>
      <w:proofErr w:type="spellEnd"/>
      <w:r w:rsidRPr="008F732A">
        <w:rPr>
          <w:rFonts w:ascii="Times New Roman" w:eastAsia="Times New Roman" w:hAnsi="Times New Roman" w:cs="Times New Roman"/>
          <w:color w:val="000000"/>
          <w:sz w:val="22"/>
          <w:szCs w:val="22"/>
        </w:rPr>
        <w:t>.</w:t>
      </w:r>
    </w:p>
    <w:p w14:paraId="7EA4F3C9" w14:textId="0C9D650F" w:rsidR="008A16A4" w:rsidRPr="008F732A" w:rsidRDefault="008A16A4" w:rsidP="008A16A4">
      <w:pPr>
        <w:pStyle w:val="ListParagraph"/>
        <w:numPr>
          <w:ilvl w:val="0"/>
          <w:numId w:val="1"/>
        </w:numPr>
        <w:rPr>
          <w:rFonts w:ascii="Times New Roman" w:eastAsia="Times New Roman" w:hAnsi="Times New Roman" w:cs="Times New Roman"/>
          <w:sz w:val="22"/>
          <w:szCs w:val="22"/>
        </w:rPr>
      </w:pPr>
      <w:r w:rsidRPr="008F732A">
        <w:rPr>
          <w:rFonts w:ascii="Times New Roman" w:eastAsia="Times New Roman" w:hAnsi="Times New Roman" w:cs="Times New Roman"/>
          <w:color w:val="000000"/>
          <w:sz w:val="22"/>
          <w:szCs w:val="22"/>
        </w:rPr>
        <w:t>We have replaced both of these photos with ones using a black background</w:t>
      </w:r>
      <w:ins w:id="20" w:author="Matthew Dorman" w:date="2018-08-11T13:45:00Z">
        <w:r w:rsidR="00797400">
          <w:rPr>
            <w:rFonts w:ascii="Times New Roman" w:eastAsia="Times New Roman" w:hAnsi="Times New Roman" w:cs="Times New Roman"/>
            <w:color w:val="000000"/>
            <w:sz w:val="22"/>
            <w:szCs w:val="22"/>
          </w:rPr>
          <w:t>.</w:t>
        </w:r>
      </w:ins>
    </w:p>
    <w:p w14:paraId="35019D37" w14:textId="77777777" w:rsidR="008A16A4" w:rsidRPr="008F732A" w:rsidRDefault="008A16A4" w:rsidP="008A16A4">
      <w:pPr>
        <w:pStyle w:val="ListParagraph"/>
        <w:rPr>
          <w:rFonts w:ascii="Times New Roman" w:eastAsia="Times New Roman" w:hAnsi="Times New Roman" w:cs="Times New Roman"/>
          <w:sz w:val="22"/>
          <w:szCs w:val="22"/>
        </w:rPr>
      </w:pPr>
    </w:p>
    <w:p w14:paraId="7567EB3B" w14:textId="77777777" w:rsidR="008A16A4" w:rsidRPr="008F732A" w:rsidRDefault="008A16A4" w:rsidP="008A16A4">
      <w:pPr>
        <w:rPr>
          <w:rFonts w:ascii="Times New Roman" w:eastAsia="Times New Roman" w:hAnsi="Times New Roman" w:cs="Times New Roman"/>
          <w:sz w:val="22"/>
          <w:szCs w:val="22"/>
        </w:rPr>
      </w:pPr>
    </w:p>
    <w:p w14:paraId="4D8CDC07" w14:textId="19296926" w:rsidR="006001DE" w:rsidRPr="008F732A" w:rsidRDefault="006001DE" w:rsidP="008A16A4">
      <w:pPr>
        <w:rPr>
          <w:rFonts w:ascii="Times New Roman" w:eastAsia="Times New Roman" w:hAnsi="Times New Roman" w:cs="Times New Roman"/>
          <w:color w:val="000000"/>
          <w:sz w:val="22"/>
          <w:szCs w:val="22"/>
        </w:rPr>
      </w:pPr>
      <w:r w:rsidRPr="008F732A">
        <w:rPr>
          <w:rFonts w:ascii="Times New Roman" w:eastAsia="Times New Roman" w:hAnsi="Times New Roman" w:cs="Times New Roman"/>
          <w:b/>
          <w:bCs/>
          <w:color w:val="000000"/>
          <w:sz w:val="22"/>
          <w:szCs w:val="22"/>
        </w:rPr>
        <w:t>Reviewer #2:</w:t>
      </w:r>
      <w:r w:rsidRPr="008F732A">
        <w:rPr>
          <w:rFonts w:ascii="Times New Roman" w:eastAsia="Times New Roman" w:hAnsi="Times New Roman" w:cs="Times New Roman"/>
          <w:color w:val="000000"/>
          <w:sz w:val="22"/>
          <w:szCs w:val="22"/>
        </w:rPr>
        <w:br/>
        <w:t>Manuscript Summary:</w:t>
      </w:r>
      <w:r w:rsidRPr="008F732A">
        <w:rPr>
          <w:rFonts w:ascii="Times New Roman" w:eastAsia="Times New Roman" w:hAnsi="Times New Roman" w:cs="Times New Roman"/>
          <w:color w:val="000000"/>
          <w:sz w:val="22"/>
          <w:szCs w:val="22"/>
        </w:rPr>
        <w:br/>
        <w:t>The authors have developed a suitable method to separate bacteria by capsule amount, using a discontinuous Percoll gradient. While simple, this method is of importance in virulence studies because there is no widely used protocol for sorting bacteria based on how much capsule they produce. As mentioned by the authors, this method can be used to compare capsule amounts, to isolate mutants with altered capsule production, and to purify capsulated bacteria from complex samples.</w:t>
      </w:r>
      <w:r w:rsidRPr="008F732A">
        <w:rPr>
          <w:rFonts w:ascii="Times New Roman" w:eastAsia="Times New Roman" w:hAnsi="Times New Roman" w:cs="Times New Roman"/>
          <w:color w:val="000000"/>
          <w:sz w:val="22"/>
          <w:szCs w:val="22"/>
        </w:rPr>
        <w:br/>
      </w:r>
      <w:r w:rsidRPr="008F732A">
        <w:rPr>
          <w:rFonts w:ascii="Times New Roman" w:eastAsia="Times New Roman" w:hAnsi="Times New Roman" w:cs="Times New Roman"/>
          <w:color w:val="000000"/>
          <w:sz w:val="22"/>
          <w:szCs w:val="22"/>
        </w:rPr>
        <w:br/>
        <w:t>Major Concerns:</w:t>
      </w:r>
      <w:r w:rsidRPr="008F732A">
        <w:rPr>
          <w:rFonts w:ascii="Times New Roman" w:eastAsia="Times New Roman" w:hAnsi="Times New Roman" w:cs="Times New Roman"/>
          <w:color w:val="000000"/>
          <w:sz w:val="22"/>
          <w:szCs w:val="22"/>
        </w:rPr>
        <w:br/>
        <w:t>The main concern is that results of this semi-quantitatively method will depend on the bacterial species used. In this paper authors only illustrate the method using K. pneumonia. Illustrating the effectiveness of the method using another capsule producing bacteria such as Pseudomonas aeruginosa, Streptococcus pneumoniae, Haemophilus influenzae and Neisseria meningitidis would have been highly desired.</w:t>
      </w:r>
    </w:p>
    <w:p w14:paraId="286D5AA5" w14:textId="77777777" w:rsidR="008A16A4" w:rsidRPr="008F732A" w:rsidRDefault="008A16A4" w:rsidP="008A16A4">
      <w:pPr>
        <w:rPr>
          <w:rFonts w:ascii="Times New Roman" w:eastAsia="Times New Roman" w:hAnsi="Times New Roman" w:cs="Times New Roman"/>
          <w:color w:val="000000"/>
          <w:sz w:val="22"/>
          <w:szCs w:val="22"/>
        </w:rPr>
      </w:pPr>
    </w:p>
    <w:p w14:paraId="063B3261" w14:textId="426623B7" w:rsidR="008A16A4" w:rsidRPr="008F732A" w:rsidRDefault="008A16A4" w:rsidP="008A16A4">
      <w:pPr>
        <w:pStyle w:val="ListParagraph"/>
        <w:numPr>
          <w:ilvl w:val="0"/>
          <w:numId w:val="1"/>
        </w:numPr>
        <w:rPr>
          <w:rFonts w:ascii="Times New Roman" w:eastAsia="Times New Roman" w:hAnsi="Times New Roman" w:cs="Times New Roman"/>
          <w:sz w:val="22"/>
          <w:szCs w:val="22"/>
        </w:rPr>
      </w:pPr>
      <w:r w:rsidRPr="008F732A">
        <w:rPr>
          <w:rFonts w:ascii="Times New Roman" w:eastAsia="Times New Roman" w:hAnsi="Times New Roman" w:cs="Times New Roman"/>
          <w:sz w:val="22"/>
          <w:szCs w:val="22"/>
        </w:rPr>
        <w:t xml:space="preserve">We previously applied this method to </w:t>
      </w:r>
      <w:r w:rsidRPr="008F732A">
        <w:rPr>
          <w:rFonts w:ascii="Times New Roman" w:eastAsia="Times New Roman" w:hAnsi="Times New Roman" w:cs="Times New Roman"/>
          <w:i/>
          <w:sz w:val="22"/>
          <w:szCs w:val="22"/>
        </w:rPr>
        <w:t>S. pneumoniae</w:t>
      </w:r>
      <w:r w:rsidRPr="008F732A">
        <w:rPr>
          <w:rFonts w:ascii="Times New Roman" w:eastAsia="Times New Roman" w:hAnsi="Times New Roman" w:cs="Times New Roman"/>
          <w:sz w:val="22"/>
          <w:szCs w:val="22"/>
        </w:rPr>
        <w:t xml:space="preserve"> and have included this result as an additional figure. This method has also been used successfully for </w:t>
      </w:r>
      <w:proofErr w:type="spellStart"/>
      <w:r w:rsidRPr="008F732A">
        <w:rPr>
          <w:rFonts w:ascii="Times New Roman" w:eastAsia="Times New Roman" w:hAnsi="Times New Roman" w:cs="Times New Roman"/>
          <w:i/>
          <w:sz w:val="22"/>
          <w:szCs w:val="22"/>
        </w:rPr>
        <w:t>Pasteurella</w:t>
      </w:r>
      <w:proofErr w:type="spellEnd"/>
      <w:r w:rsidRPr="008F732A">
        <w:rPr>
          <w:rFonts w:ascii="Times New Roman" w:eastAsia="Times New Roman" w:hAnsi="Times New Roman" w:cs="Times New Roman"/>
          <w:i/>
          <w:sz w:val="22"/>
          <w:szCs w:val="22"/>
        </w:rPr>
        <w:t xml:space="preserve"> </w:t>
      </w:r>
      <w:proofErr w:type="spellStart"/>
      <w:r w:rsidRPr="008F732A">
        <w:rPr>
          <w:rFonts w:ascii="Times New Roman" w:eastAsia="Times New Roman" w:hAnsi="Times New Roman" w:cs="Times New Roman"/>
          <w:i/>
          <w:sz w:val="22"/>
          <w:szCs w:val="22"/>
        </w:rPr>
        <w:t>multocida</w:t>
      </w:r>
      <w:proofErr w:type="spellEnd"/>
      <w:r w:rsidRPr="008F732A">
        <w:rPr>
          <w:rFonts w:ascii="Times New Roman" w:eastAsia="Times New Roman" w:hAnsi="Times New Roman" w:cs="Times New Roman"/>
          <w:sz w:val="22"/>
          <w:szCs w:val="22"/>
        </w:rPr>
        <w:t xml:space="preserve"> by our colleague (Thomas Smallman, personal communication). We envisage that this method </w:t>
      </w:r>
      <w:r w:rsidRPr="008F732A">
        <w:rPr>
          <w:rFonts w:ascii="Times New Roman" w:eastAsia="Times New Roman" w:hAnsi="Times New Roman" w:cs="Times New Roman"/>
          <w:sz w:val="22"/>
          <w:szCs w:val="22"/>
        </w:rPr>
        <w:lastRenderedPageBreak/>
        <w:t>will be useful for the majority of bacteria with true surface-attached capsules, although we have not yet tested a wide range of species. We include this caveat and ways to test the effectiveness of this method in the discussion section.</w:t>
      </w:r>
    </w:p>
    <w:p w14:paraId="4C72C38A" w14:textId="77777777" w:rsidR="00773C6B" w:rsidRPr="008F732A" w:rsidRDefault="00773C6B">
      <w:pPr>
        <w:rPr>
          <w:rFonts w:ascii="Times New Roman" w:hAnsi="Times New Roman" w:cs="Times New Roman"/>
          <w:sz w:val="22"/>
          <w:szCs w:val="22"/>
        </w:rPr>
      </w:pPr>
    </w:p>
    <w:sectPr w:rsidR="00773C6B" w:rsidRPr="008F732A" w:rsidSect="004F0AE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110C58"/>
    <w:multiLevelType w:val="hybridMultilevel"/>
    <w:tmpl w:val="78E4298A"/>
    <w:lvl w:ilvl="0" w:tplc="353E1510">
      <w:start w:val="16"/>
      <w:numFmt w:val="bullet"/>
      <w:lvlText w:val=""/>
      <w:lvlJc w:val="left"/>
      <w:pPr>
        <w:ind w:left="720" w:hanging="360"/>
      </w:pPr>
      <w:rPr>
        <w:rFonts w:ascii="Wingdings" w:eastAsia="Times New Roman" w:hAnsi="Wingdings"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1DE"/>
    <w:rsid w:val="00005FF8"/>
    <w:rsid w:val="000231F1"/>
    <w:rsid w:val="00045C63"/>
    <w:rsid w:val="00061A5B"/>
    <w:rsid w:val="000836BE"/>
    <w:rsid w:val="000B1484"/>
    <w:rsid w:val="000C227C"/>
    <w:rsid w:val="000E22A2"/>
    <w:rsid w:val="000F2A0A"/>
    <w:rsid w:val="00117116"/>
    <w:rsid w:val="00122F41"/>
    <w:rsid w:val="00125420"/>
    <w:rsid w:val="001358C5"/>
    <w:rsid w:val="00153AC4"/>
    <w:rsid w:val="0015704A"/>
    <w:rsid w:val="001A4C29"/>
    <w:rsid w:val="001E4FAF"/>
    <w:rsid w:val="001F40F1"/>
    <w:rsid w:val="0020703B"/>
    <w:rsid w:val="002250EA"/>
    <w:rsid w:val="00235049"/>
    <w:rsid w:val="002707E2"/>
    <w:rsid w:val="002A2D58"/>
    <w:rsid w:val="002C11E0"/>
    <w:rsid w:val="002D2EC3"/>
    <w:rsid w:val="002E02BF"/>
    <w:rsid w:val="002F27F0"/>
    <w:rsid w:val="002F6A90"/>
    <w:rsid w:val="003B3134"/>
    <w:rsid w:val="003C621A"/>
    <w:rsid w:val="00406824"/>
    <w:rsid w:val="0045781C"/>
    <w:rsid w:val="004621FC"/>
    <w:rsid w:val="004B6C0E"/>
    <w:rsid w:val="004F0AEC"/>
    <w:rsid w:val="004F37EB"/>
    <w:rsid w:val="00511FDB"/>
    <w:rsid w:val="005122F9"/>
    <w:rsid w:val="00512CBC"/>
    <w:rsid w:val="00521E70"/>
    <w:rsid w:val="00553D68"/>
    <w:rsid w:val="0057132D"/>
    <w:rsid w:val="005970C5"/>
    <w:rsid w:val="005B4EAB"/>
    <w:rsid w:val="005B70C0"/>
    <w:rsid w:val="005E3F16"/>
    <w:rsid w:val="006001DE"/>
    <w:rsid w:val="00614F67"/>
    <w:rsid w:val="00645336"/>
    <w:rsid w:val="006470E5"/>
    <w:rsid w:val="006A50A0"/>
    <w:rsid w:val="006C7D6E"/>
    <w:rsid w:val="006D4525"/>
    <w:rsid w:val="00773C6B"/>
    <w:rsid w:val="00797400"/>
    <w:rsid w:val="007C7851"/>
    <w:rsid w:val="007E7B61"/>
    <w:rsid w:val="007F4F3F"/>
    <w:rsid w:val="008000DF"/>
    <w:rsid w:val="00804766"/>
    <w:rsid w:val="00856231"/>
    <w:rsid w:val="00875E6F"/>
    <w:rsid w:val="00885FC5"/>
    <w:rsid w:val="008A16A4"/>
    <w:rsid w:val="008A72D7"/>
    <w:rsid w:val="008B7D7E"/>
    <w:rsid w:val="008E29F3"/>
    <w:rsid w:val="008F732A"/>
    <w:rsid w:val="00917588"/>
    <w:rsid w:val="0092038B"/>
    <w:rsid w:val="00922D0A"/>
    <w:rsid w:val="00933D90"/>
    <w:rsid w:val="009413CF"/>
    <w:rsid w:val="00955C15"/>
    <w:rsid w:val="00964D9C"/>
    <w:rsid w:val="00985855"/>
    <w:rsid w:val="009954FF"/>
    <w:rsid w:val="009B3085"/>
    <w:rsid w:val="009C01A0"/>
    <w:rsid w:val="009E5A83"/>
    <w:rsid w:val="009E7292"/>
    <w:rsid w:val="00A018C9"/>
    <w:rsid w:val="00A85E8F"/>
    <w:rsid w:val="00A93C9B"/>
    <w:rsid w:val="00A95593"/>
    <w:rsid w:val="00A9661C"/>
    <w:rsid w:val="00AB376A"/>
    <w:rsid w:val="00AC75F2"/>
    <w:rsid w:val="00AD6054"/>
    <w:rsid w:val="00AE4613"/>
    <w:rsid w:val="00AE762D"/>
    <w:rsid w:val="00B608CB"/>
    <w:rsid w:val="00B7035E"/>
    <w:rsid w:val="00B76D10"/>
    <w:rsid w:val="00BF460E"/>
    <w:rsid w:val="00C0724E"/>
    <w:rsid w:val="00C16EA1"/>
    <w:rsid w:val="00C20B3F"/>
    <w:rsid w:val="00C73CB6"/>
    <w:rsid w:val="00C75070"/>
    <w:rsid w:val="00C953CB"/>
    <w:rsid w:val="00CB4559"/>
    <w:rsid w:val="00CC63B7"/>
    <w:rsid w:val="00D165DD"/>
    <w:rsid w:val="00D500D9"/>
    <w:rsid w:val="00D60205"/>
    <w:rsid w:val="00D60247"/>
    <w:rsid w:val="00D64027"/>
    <w:rsid w:val="00DB3E9E"/>
    <w:rsid w:val="00DE2597"/>
    <w:rsid w:val="00E30C0D"/>
    <w:rsid w:val="00E32AD9"/>
    <w:rsid w:val="00E71CC2"/>
    <w:rsid w:val="00EB496B"/>
    <w:rsid w:val="00EF5736"/>
    <w:rsid w:val="00F65A98"/>
    <w:rsid w:val="00F75CC6"/>
    <w:rsid w:val="00F85EAB"/>
    <w:rsid w:val="00FA053A"/>
    <w:rsid w:val="00FA40FC"/>
    <w:rsid w:val="00FA4BE2"/>
    <w:rsid w:val="00FA51FE"/>
    <w:rsid w:val="00FF4A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03FA"/>
  <w14:defaultImageDpi w14:val="32767"/>
  <w15:chartTrackingRefBased/>
  <w15:docId w15:val="{FE6B7D2F-0FA0-8947-8655-60F73B514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01DE"/>
    <w:rPr>
      <w:b/>
      <w:bCs/>
    </w:rPr>
  </w:style>
  <w:style w:type="character" w:customStyle="1" w:styleId="apple-converted-space">
    <w:name w:val="apple-converted-space"/>
    <w:basedOn w:val="DefaultParagraphFont"/>
    <w:rsid w:val="006001DE"/>
  </w:style>
  <w:style w:type="paragraph" w:styleId="ListParagraph">
    <w:name w:val="List Paragraph"/>
    <w:basedOn w:val="Normal"/>
    <w:uiPriority w:val="34"/>
    <w:qFormat/>
    <w:rsid w:val="007E7B61"/>
    <w:pPr>
      <w:ind w:left="720"/>
      <w:contextualSpacing/>
    </w:pPr>
  </w:style>
  <w:style w:type="paragraph" w:styleId="BalloonText">
    <w:name w:val="Balloon Text"/>
    <w:basedOn w:val="Normal"/>
    <w:link w:val="BalloonTextChar"/>
    <w:uiPriority w:val="99"/>
    <w:semiHidden/>
    <w:unhideWhenUsed/>
    <w:rsid w:val="00521E7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1E7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50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2314</Words>
  <Characters>13195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Short</dc:creator>
  <cp:keywords/>
  <dc:description/>
  <cp:lastModifiedBy>Theresa Feltwell</cp:lastModifiedBy>
  <cp:revision>2</cp:revision>
  <cp:lastPrinted>2018-08-10T12:54:00Z</cp:lastPrinted>
  <dcterms:created xsi:type="dcterms:W3CDTF">2018-08-13T09:24:00Z</dcterms:created>
  <dcterms:modified xsi:type="dcterms:W3CDTF">2018-08-13T09:24:00Z</dcterms:modified>
</cp:coreProperties>
</file>