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7349747E" w:rsidR="006305D7" w:rsidRPr="00D72EB4" w:rsidRDefault="006305D7" w:rsidP="00B77A24">
      <w:pPr>
        <w:pStyle w:val="a3"/>
        <w:spacing w:before="0" w:beforeAutospacing="0" w:after="0" w:afterAutospacing="0"/>
        <w:rPr>
          <w:rFonts w:asciiTheme="minorHAnsi" w:hAnsiTheme="minorHAnsi" w:cstheme="minorHAnsi"/>
          <w:color w:val="auto"/>
        </w:rPr>
      </w:pPr>
      <w:r w:rsidRPr="00D72EB4">
        <w:rPr>
          <w:rFonts w:asciiTheme="minorHAnsi" w:hAnsiTheme="minorHAnsi" w:cstheme="minorHAnsi"/>
          <w:b/>
          <w:bCs/>
          <w:color w:val="auto"/>
        </w:rPr>
        <w:t>TITLE:</w:t>
      </w:r>
      <w:r w:rsidRPr="00D72EB4">
        <w:rPr>
          <w:rFonts w:asciiTheme="minorHAnsi" w:hAnsiTheme="minorHAnsi" w:cstheme="minorHAnsi"/>
          <w:color w:val="auto"/>
        </w:rPr>
        <w:t xml:space="preserve"> </w:t>
      </w:r>
    </w:p>
    <w:p w14:paraId="2E300B21" w14:textId="073FC9BF" w:rsidR="007A4DD6" w:rsidRPr="00D72EB4" w:rsidRDefault="00B8499A" w:rsidP="00B77A24">
      <w:pPr>
        <w:rPr>
          <w:rFonts w:asciiTheme="minorHAnsi" w:hAnsiTheme="minorHAnsi" w:cstheme="minorHAnsi"/>
          <w:color w:val="auto"/>
        </w:rPr>
      </w:pPr>
      <w:r w:rsidRPr="00D72EB4">
        <w:rPr>
          <w:rFonts w:asciiTheme="minorHAnsi" w:hAnsiTheme="minorHAnsi" w:cstheme="minorHAnsi"/>
          <w:color w:val="auto"/>
        </w:rPr>
        <w:t xml:space="preserve">Measurement of </w:t>
      </w:r>
      <w:r w:rsidR="000E73D6" w:rsidRPr="00D72EB4">
        <w:rPr>
          <w:rFonts w:asciiTheme="minorHAnsi" w:hAnsiTheme="minorHAnsi" w:cstheme="minorHAnsi"/>
          <w:color w:val="auto"/>
        </w:rPr>
        <w:t xml:space="preserve">Force-Sensitive Protein Dynamics </w:t>
      </w:r>
      <w:r w:rsidRPr="00D72EB4">
        <w:rPr>
          <w:rFonts w:asciiTheme="minorHAnsi" w:hAnsiTheme="minorHAnsi" w:cstheme="minorHAnsi"/>
          <w:color w:val="auto"/>
        </w:rPr>
        <w:t xml:space="preserve">in </w:t>
      </w:r>
      <w:r w:rsidR="000E73D6" w:rsidRPr="00D72EB4">
        <w:rPr>
          <w:rFonts w:asciiTheme="minorHAnsi" w:hAnsiTheme="minorHAnsi" w:cstheme="minorHAnsi"/>
          <w:color w:val="auto"/>
        </w:rPr>
        <w:t xml:space="preserve">Living Cells </w:t>
      </w:r>
      <w:r w:rsidR="00D72EB4">
        <w:rPr>
          <w:rFonts w:asciiTheme="minorHAnsi" w:hAnsiTheme="minorHAnsi" w:cstheme="minorHAnsi"/>
          <w:color w:val="auto"/>
        </w:rPr>
        <w:t>U</w:t>
      </w:r>
      <w:r w:rsidRPr="00D72EB4">
        <w:rPr>
          <w:rFonts w:asciiTheme="minorHAnsi" w:hAnsiTheme="minorHAnsi" w:cstheme="minorHAnsi"/>
          <w:color w:val="auto"/>
        </w:rPr>
        <w:t xml:space="preserve">sing a </w:t>
      </w:r>
      <w:r w:rsidR="000E73D6" w:rsidRPr="00D72EB4">
        <w:rPr>
          <w:rFonts w:asciiTheme="minorHAnsi" w:hAnsiTheme="minorHAnsi" w:cstheme="minorHAnsi"/>
          <w:color w:val="auto"/>
        </w:rPr>
        <w:t>C</w:t>
      </w:r>
      <w:r w:rsidRPr="00D72EB4">
        <w:rPr>
          <w:rFonts w:asciiTheme="minorHAnsi" w:hAnsiTheme="minorHAnsi" w:cstheme="minorHAnsi"/>
          <w:color w:val="auto"/>
        </w:rPr>
        <w:t xml:space="preserve">ombination of </w:t>
      </w:r>
      <w:r w:rsidR="000E73D6" w:rsidRPr="00D72EB4">
        <w:rPr>
          <w:rFonts w:asciiTheme="minorHAnsi" w:hAnsiTheme="minorHAnsi" w:cstheme="minorHAnsi"/>
          <w:color w:val="auto"/>
        </w:rPr>
        <w:t>Fluorescent Techniques</w:t>
      </w:r>
    </w:p>
    <w:p w14:paraId="6727BF85" w14:textId="77777777" w:rsidR="00B8499A" w:rsidRPr="00D72EB4" w:rsidRDefault="00B8499A" w:rsidP="00B77A24">
      <w:pPr>
        <w:rPr>
          <w:rFonts w:asciiTheme="minorHAnsi" w:hAnsiTheme="minorHAnsi" w:cstheme="minorHAnsi"/>
          <w:b/>
          <w:bCs/>
          <w:color w:val="auto"/>
        </w:rPr>
      </w:pPr>
    </w:p>
    <w:p w14:paraId="3D080DA3" w14:textId="6BC8B87D" w:rsidR="006305D7" w:rsidRPr="00D72EB4" w:rsidRDefault="006305D7" w:rsidP="00B77A24">
      <w:pPr>
        <w:rPr>
          <w:rFonts w:asciiTheme="minorHAnsi" w:hAnsiTheme="minorHAnsi" w:cstheme="minorHAnsi"/>
          <w:color w:val="auto"/>
        </w:rPr>
      </w:pPr>
      <w:r w:rsidRPr="00D72EB4">
        <w:rPr>
          <w:rFonts w:asciiTheme="minorHAnsi" w:hAnsiTheme="minorHAnsi" w:cstheme="minorHAnsi"/>
          <w:b/>
          <w:bCs/>
          <w:color w:val="auto"/>
        </w:rPr>
        <w:t>AUTHORS</w:t>
      </w:r>
      <w:r w:rsidR="000B662E" w:rsidRPr="00D72EB4">
        <w:rPr>
          <w:rFonts w:asciiTheme="minorHAnsi" w:hAnsiTheme="minorHAnsi" w:cstheme="minorHAnsi"/>
          <w:b/>
          <w:bCs/>
          <w:color w:val="auto"/>
        </w:rPr>
        <w:t xml:space="preserve"> &amp; AFFILIATIONS</w:t>
      </w:r>
      <w:r w:rsidRPr="00D72EB4">
        <w:rPr>
          <w:rFonts w:asciiTheme="minorHAnsi" w:hAnsiTheme="minorHAnsi" w:cstheme="minorHAnsi"/>
          <w:b/>
          <w:bCs/>
          <w:color w:val="auto"/>
        </w:rPr>
        <w:t>:</w:t>
      </w:r>
    </w:p>
    <w:p w14:paraId="13B4DF2B" w14:textId="613984D9" w:rsidR="00071C65" w:rsidRPr="00D72EB4" w:rsidRDefault="00071C65" w:rsidP="00B77A24">
      <w:pPr>
        <w:rPr>
          <w:rFonts w:asciiTheme="minorHAnsi" w:hAnsiTheme="minorHAnsi" w:cstheme="minorHAnsi"/>
          <w:color w:val="auto"/>
        </w:rPr>
      </w:pPr>
      <w:r w:rsidRPr="00D72EB4">
        <w:rPr>
          <w:rFonts w:asciiTheme="minorHAnsi" w:hAnsiTheme="minorHAnsi" w:cstheme="minorHAnsi"/>
          <w:color w:val="auto"/>
        </w:rPr>
        <w:t xml:space="preserve">Katheryn E. Rothenberg, </w:t>
      </w:r>
      <w:r w:rsidR="0068106C" w:rsidRPr="00D72EB4">
        <w:rPr>
          <w:rFonts w:asciiTheme="minorHAnsi" w:hAnsiTheme="minorHAnsi" w:cstheme="minorHAnsi"/>
          <w:color w:val="auto"/>
        </w:rPr>
        <w:t xml:space="preserve">Ishaan Puranam, </w:t>
      </w:r>
      <w:r w:rsidRPr="00D72EB4">
        <w:rPr>
          <w:rFonts w:asciiTheme="minorHAnsi" w:hAnsiTheme="minorHAnsi" w:cstheme="minorHAnsi"/>
          <w:color w:val="auto"/>
        </w:rPr>
        <w:t>Brenton D. Hoffman</w:t>
      </w:r>
    </w:p>
    <w:p w14:paraId="1CE23583" w14:textId="77777777" w:rsidR="00071C65" w:rsidRPr="00D72EB4" w:rsidRDefault="00071C65" w:rsidP="00B77A24">
      <w:pPr>
        <w:rPr>
          <w:rFonts w:asciiTheme="minorHAnsi" w:hAnsiTheme="minorHAnsi" w:cstheme="minorHAnsi"/>
          <w:color w:val="auto"/>
        </w:rPr>
      </w:pPr>
      <w:r w:rsidRPr="00D72EB4">
        <w:rPr>
          <w:rFonts w:asciiTheme="minorHAnsi" w:hAnsiTheme="minorHAnsi" w:cstheme="minorHAnsi"/>
          <w:color w:val="auto"/>
        </w:rPr>
        <w:t>Department of Biomedical Engineering, Duke University, Durham, NC, USA</w:t>
      </w:r>
    </w:p>
    <w:p w14:paraId="6DE27ADF" w14:textId="77777777" w:rsidR="004B3A9C" w:rsidRPr="00D72EB4" w:rsidRDefault="004B3A9C" w:rsidP="00B77A24">
      <w:pPr>
        <w:rPr>
          <w:rFonts w:asciiTheme="minorHAnsi" w:hAnsiTheme="minorHAnsi" w:cstheme="minorHAnsi"/>
          <w:i/>
          <w:color w:val="auto"/>
        </w:rPr>
      </w:pPr>
      <w:bookmarkStart w:id="0" w:name="_GoBack"/>
      <w:bookmarkEnd w:id="0"/>
    </w:p>
    <w:p w14:paraId="5D2E15F4" w14:textId="77777777" w:rsidR="004B3A9C" w:rsidRPr="00D72EB4" w:rsidRDefault="00071C65" w:rsidP="00B77A24">
      <w:pPr>
        <w:rPr>
          <w:rFonts w:asciiTheme="minorHAnsi" w:hAnsiTheme="minorHAnsi" w:cstheme="minorHAnsi"/>
          <w:b/>
          <w:color w:val="auto"/>
        </w:rPr>
      </w:pPr>
      <w:r w:rsidRPr="00D72EB4">
        <w:rPr>
          <w:rFonts w:asciiTheme="minorHAnsi" w:hAnsiTheme="minorHAnsi" w:cstheme="minorHAnsi"/>
          <w:b/>
          <w:color w:val="auto"/>
        </w:rPr>
        <w:t xml:space="preserve">Corresponding Author: </w:t>
      </w:r>
    </w:p>
    <w:p w14:paraId="2D2BA19B" w14:textId="2490AC48" w:rsidR="00071C65" w:rsidRPr="00D72EB4" w:rsidRDefault="00071C65" w:rsidP="00B77A24">
      <w:pPr>
        <w:rPr>
          <w:rFonts w:asciiTheme="minorHAnsi" w:hAnsiTheme="minorHAnsi" w:cstheme="minorHAnsi"/>
          <w:color w:val="auto"/>
        </w:rPr>
      </w:pPr>
      <w:r w:rsidRPr="00D72EB4">
        <w:rPr>
          <w:rFonts w:asciiTheme="minorHAnsi" w:hAnsiTheme="minorHAnsi" w:cstheme="minorHAnsi"/>
          <w:color w:val="auto"/>
        </w:rPr>
        <w:t>Brenton D. Hoffman</w:t>
      </w:r>
    </w:p>
    <w:p w14:paraId="7DE387EE" w14:textId="0283E4AD" w:rsidR="00071C65" w:rsidRPr="00D72EB4" w:rsidRDefault="00B77A24" w:rsidP="00B77A24">
      <w:pPr>
        <w:rPr>
          <w:rFonts w:asciiTheme="minorHAnsi" w:hAnsiTheme="minorHAnsi" w:cstheme="minorHAnsi"/>
          <w:color w:val="auto"/>
        </w:rPr>
      </w:pPr>
      <w:hyperlink r:id="rId8" w:history="1">
        <w:r w:rsidR="00071C65" w:rsidRPr="00D72EB4">
          <w:rPr>
            <w:rStyle w:val="a4"/>
            <w:rFonts w:asciiTheme="minorHAnsi" w:hAnsiTheme="minorHAnsi" w:cstheme="minorHAnsi"/>
            <w:color w:val="auto"/>
            <w:u w:val="none"/>
          </w:rPr>
          <w:t>brenton.hoffman@duke.edu</w:t>
        </w:r>
      </w:hyperlink>
    </w:p>
    <w:p w14:paraId="1CE2A063" w14:textId="25DDE2C6" w:rsidR="00071C65" w:rsidRPr="00D72EB4" w:rsidRDefault="00071C65" w:rsidP="00B77A24">
      <w:pPr>
        <w:rPr>
          <w:rFonts w:asciiTheme="minorHAnsi" w:hAnsiTheme="minorHAnsi" w:cstheme="minorHAnsi"/>
          <w:color w:val="auto"/>
        </w:rPr>
      </w:pPr>
      <w:r w:rsidRPr="00D72EB4">
        <w:rPr>
          <w:rFonts w:asciiTheme="minorHAnsi" w:hAnsiTheme="minorHAnsi" w:cstheme="minorHAnsi"/>
          <w:color w:val="auto"/>
        </w:rPr>
        <w:t>Tel: (919)-660-5154</w:t>
      </w:r>
    </w:p>
    <w:p w14:paraId="4C518E03" w14:textId="6FC1D8E3" w:rsidR="004B3A9C" w:rsidRPr="00D72EB4" w:rsidRDefault="004B3A9C" w:rsidP="00B77A24">
      <w:pPr>
        <w:rPr>
          <w:rFonts w:asciiTheme="minorHAnsi" w:hAnsiTheme="minorHAnsi" w:cstheme="minorHAnsi"/>
          <w:b/>
          <w:color w:val="auto"/>
        </w:rPr>
      </w:pPr>
    </w:p>
    <w:p w14:paraId="047C3B3F" w14:textId="77777777" w:rsidR="004B3A9C" w:rsidRPr="00D72EB4" w:rsidRDefault="004B3A9C" w:rsidP="00B77A24">
      <w:pPr>
        <w:pStyle w:val="a3"/>
        <w:spacing w:before="0" w:beforeAutospacing="0" w:after="0" w:afterAutospacing="0"/>
        <w:rPr>
          <w:rFonts w:cs="Arial"/>
          <w:b/>
          <w:bCs/>
          <w:color w:val="auto"/>
        </w:rPr>
      </w:pPr>
      <w:r w:rsidRPr="00D72EB4">
        <w:rPr>
          <w:rFonts w:cs="Arial"/>
          <w:b/>
          <w:bCs/>
          <w:color w:val="auto"/>
        </w:rPr>
        <w:t>Email Addresses of Co-authors:</w:t>
      </w:r>
    </w:p>
    <w:p w14:paraId="5A484D38" w14:textId="7970FD5E" w:rsidR="00B917FA" w:rsidRPr="00D72EB4" w:rsidRDefault="004B3A9C" w:rsidP="00B77A24">
      <w:pPr>
        <w:pStyle w:val="a3"/>
        <w:spacing w:before="0" w:beforeAutospacing="0" w:after="0" w:afterAutospacing="0"/>
        <w:rPr>
          <w:rFonts w:cs="Arial"/>
          <w:bCs/>
          <w:color w:val="auto"/>
        </w:rPr>
      </w:pPr>
      <w:r w:rsidRPr="00D72EB4">
        <w:rPr>
          <w:rFonts w:asciiTheme="minorHAnsi" w:hAnsiTheme="minorHAnsi" w:cstheme="minorHAnsi"/>
          <w:color w:val="auto"/>
        </w:rPr>
        <w:t>Katheryn E. Rothenberg</w:t>
      </w:r>
      <w:r w:rsidRPr="00D72EB4">
        <w:rPr>
          <w:rFonts w:cs="Arial"/>
          <w:bCs/>
          <w:color w:val="auto"/>
        </w:rPr>
        <w:tab/>
        <w:t>(</w:t>
      </w:r>
      <w:hyperlink r:id="rId9" w:history="1">
        <w:r w:rsidR="00B917FA" w:rsidRPr="00D72EB4">
          <w:rPr>
            <w:rStyle w:val="a4"/>
            <w:rFonts w:cs="Arial"/>
            <w:bCs/>
            <w:color w:val="auto"/>
            <w:u w:val="none"/>
          </w:rPr>
          <w:t>katheryn.rothenberg@duke.edu</w:t>
        </w:r>
      </w:hyperlink>
      <w:r w:rsidRPr="00D72EB4">
        <w:rPr>
          <w:rFonts w:cs="Arial"/>
          <w:bCs/>
          <w:color w:val="auto"/>
        </w:rPr>
        <w:t>)</w:t>
      </w:r>
    </w:p>
    <w:p w14:paraId="60FCB589" w14:textId="7E089F7A" w:rsidR="00D04A95" w:rsidRPr="00D72EB4" w:rsidRDefault="0068106C" w:rsidP="00B77A24">
      <w:pPr>
        <w:rPr>
          <w:rFonts w:asciiTheme="minorHAnsi" w:hAnsiTheme="minorHAnsi" w:cstheme="minorHAnsi"/>
          <w:bCs/>
          <w:color w:val="auto"/>
        </w:rPr>
      </w:pPr>
      <w:r w:rsidRPr="00D72EB4">
        <w:rPr>
          <w:rFonts w:asciiTheme="minorHAnsi" w:hAnsiTheme="minorHAnsi" w:cstheme="minorHAnsi"/>
          <w:bCs/>
          <w:color w:val="auto"/>
        </w:rPr>
        <w:t>Ishaan Puranam</w:t>
      </w:r>
      <w:r w:rsidR="00B77A24" w:rsidRPr="00D72EB4">
        <w:rPr>
          <w:rFonts w:asciiTheme="minorHAnsi" w:hAnsiTheme="minorHAnsi" w:cstheme="minorHAnsi"/>
          <w:bCs/>
          <w:color w:val="auto"/>
        </w:rPr>
        <w:t xml:space="preserve"> </w:t>
      </w:r>
      <w:r w:rsidR="00B917FA" w:rsidRPr="00D72EB4">
        <w:rPr>
          <w:rFonts w:asciiTheme="minorHAnsi" w:hAnsiTheme="minorHAnsi" w:cstheme="minorHAnsi"/>
          <w:bCs/>
          <w:color w:val="auto"/>
        </w:rPr>
        <w:tab/>
      </w:r>
      <w:r w:rsidR="00C970EC" w:rsidRPr="00D72EB4">
        <w:rPr>
          <w:rFonts w:asciiTheme="minorHAnsi" w:hAnsiTheme="minorHAnsi" w:cstheme="minorHAnsi"/>
          <w:bCs/>
          <w:color w:val="auto"/>
        </w:rPr>
        <w:t>(</w:t>
      </w:r>
      <w:hyperlink r:id="rId10" w:history="1">
        <w:r w:rsidR="00C970EC" w:rsidRPr="00D72EB4">
          <w:rPr>
            <w:rStyle w:val="a4"/>
            <w:rFonts w:asciiTheme="minorHAnsi" w:hAnsiTheme="minorHAnsi" w:cstheme="minorHAnsi"/>
            <w:bCs/>
            <w:color w:val="auto"/>
            <w:u w:val="none"/>
          </w:rPr>
          <w:t>Ishaan.puranam@duke.edu</w:t>
        </w:r>
      </w:hyperlink>
      <w:r w:rsidR="00C970EC" w:rsidRPr="00D72EB4">
        <w:rPr>
          <w:rFonts w:asciiTheme="minorHAnsi" w:hAnsiTheme="minorHAnsi" w:cstheme="minorHAnsi"/>
          <w:bCs/>
          <w:color w:val="auto"/>
        </w:rPr>
        <w:t>)</w:t>
      </w:r>
    </w:p>
    <w:p w14:paraId="734E99C9" w14:textId="77777777" w:rsidR="00C970EC" w:rsidRPr="00D72EB4" w:rsidRDefault="00C970EC" w:rsidP="00B77A24">
      <w:pPr>
        <w:rPr>
          <w:rFonts w:asciiTheme="minorHAnsi" w:hAnsiTheme="minorHAnsi" w:cstheme="minorHAnsi"/>
          <w:bCs/>
          <w:color w:val="auto"/>
        </w:rPr>
      </w:pPr>
    </w:p>
    <w:p w14:paraId="71B79AC9" w14:textId="2E5E6D20" w:rsidR="006305D7" w:rsidRPr="00D72EB4" w:rsidRDefault="006305D7" w:rsidP="00B77A24">
      <w:pPr>
        <w:pStyle w:val="a3"/>
        <w:spacing w:before="0" w:beforeAutospacing="0" w:after="0" w:afterAutospacing="0"/>
        <w:rPr>
          <w:rFonts w:asciiTheme="minorHAnsi" w:hAnsiTheme="minorHAnsi" w:cstheme="minorHAnsi"/>
          <w:color w:val="auto"/>
        </w:rPr>
      </w:pPr>
      <w:r w:rsidRPr="00D72EB4">
        <w:rPr>
          <w:rFonts w:asciiTheme="minorHAnsi" w:hAnsiTheme="minorHAnsi" w:cstheme="minorHAnsi"/>
          <w:b/>
          <w:bCs/>
          <w:color w:val="auto"/>
        </w:rPr>
        <w:t>KEYWORDS:</w:t>
      </w:r>
    </w:p>
    <w:p w14:paraId="1CB4E390" w14:textId="3CFBDE5E" w:rsidR="006305D7" w:rsidRPr="00D72EB4" w:rsidRDefault="000E73D6" w:rsidP="00B77A24">
      <w:pPr>
        <w:pStyle w:val="a3"/>
        <w:spacing w:before="0" w:beforeAutospacing="0" w:after="0" w:afterAutospacing="0"/>
        <w:rPr>
          <w:rFonts w:asciiTheme="minorHAnsi" w:hAnsiTheme="minorHAnsi" w:cstheme="minorHAnsi"/>
          <w:color w:val="auto"/>
        </w:rPr>
      </w:pPr>
      <w:r w:rsidRPr="00D72EB4">
        <w:rPr>
          <w:rFonts w:asciiTheme="minorHAnsi" w:hAnsiTheme="minorHAnsi" w:cstheme="minorHAnsi"/>
          <w:color w:val="auto"/>
        </w:rPr>
        <w:t>M</w:t>
      </w:r>
      <w:r w:rsidR="00071C65" w:rsidRPr="00D72EB4">
        <w:rPr>
          <w:rFonts w:asciiTheme="minorHAnsi" w:hAnsiTheme="minorHAnsi" w:cstheme="minorHAnsi"/>
          <w:color w:val="auto"/>
        </w:rPr>
        <w:t>echanobiology, mechanotransduction, biophysics, FRET-based tension sensors, FRAP, force-sensitive protein dynamics</w:t>
      </w:r>
    </w:p>
    <w:p w14:paraId="0F9F67E6" w14:textId="77777777" w:rsidR="00071C65" w:rsidRPr="00D72EB4" w:rsidRDefault="00071C65" w:rsidP="00B77A24">
      <w:pPr>
        <w:pStyle w:val="a3"/>
        <w:spacing w:before="0" w:beforeAutospacing="0" w:after="0" w:afterAutospacing="0"/>
        <w:rPr>
          <w:rFonts w:asciiTheme="minorHAnsi" w:hAnsiTheme="minorHAnsi" w:cstheme="minorHAnsi"/>
          <w:color w:val="auto"/>
        </w:rPr>
      </w:pPr>
    </w:p>
    <w:p w14:paraId="628AC4B5" w14:textId="01A4C45E" w:rsidR="006305D7" w:rsidRPr="00D72EB4" w:rsidRDefault="00B969FF" w:rsidP="00B77A24">
      <w:pPr>
        <w:rPr>
          <w:rFonts w:asciiTheme="minorHAnsi" w:hAnsiTheme="minorHAnsi" w:cstheme="minorHAnsi"/>
          <w:color w:val="auto"/>
        </w:rPr>
      </w:pPr>
      <w:r w:rsidRPr="00D72EB4">
        <w:rPr>
          <w:rFonts w:asciiTheme="minorHAnsi" w:hAnsiTheme="minorHAnsi" w:cstheme="minorHAnsi"/>
          <w:b/>
          <w:bCs/>
          <w:color w:val="auto"/>
        </w:rPr>
        <w:t>SUMMARY:</w:t>
      </w:r>
    </w:p>
    <w:p w14:paraId="03B7F4EB" w14:textId="0A3793B8" w:rsidR="00A23FA2" w:rsidRPr="00D72EB4" w:rsidRDefault="00A23FA2" w:rsidP="00B77A24">
      <w:pPr>
        <w:rPr>
          <w:rFonts w:asciiTheme="minorHAnsi" w:hAnsiTheme="minorHAnsi" w:cstheme="minorHAnsi"/>
          <w:color w:val="auto"/>
        </w:rPr>
      </w:pPr>
      <w:bookmarkStart w:id="1" w:name="_Hlk520316873"/>
      <w:r w:rsidRPr="00D72EB4">
        <w:rPr>
          <w:rFonts w:asciiTheme="minorHAnsi" w:hAnsiTheme="minorHAnsi" w:cstheme="minorHAnsi"/>
          <w:color w:val="auto"/>
        </w:rPr>
        <w:t xml:space="preserve">Here, we present a protocol for the simultaneous use of </w:t>
      </w:r>
      <w:proofErr w:type="spellStart"/>
      <w:r w:rsidRPr="00D72EB4">
        <w:rPr>
          <w:rFonts w:asciiTheme="minorHAnsi" w:hAnsiTheme="minorHAnsi" w:cstheme="minorHAnsi"/>
          <w:color w:val="auto"/>
        </w:rPr>
        <w:t>Förster</w:t>
      </w:r>
      <w:proofErr w:type="spellEnd"/>
      <w:r w:rsidRPr="00D72EB4">
        <w:rPr>
          <w:rFonts w:asciiTheme="minorHAnsi" w:hAnsiTheme="minorHAnsi" w:cstheme="minorHAnsi"/>
          <w:color w:val="auto"/>
        </w:rPr>
        <w:t xml:space="preserve"> </w:t>
      </w:r>
      <w:r w:rsidR="000E73D6" w:rsidRPr="00D72EB4">
        <w:rPr>
          <w:rFonts w:asciiTheme="minorHAnsi" w:hAnsiTheme="minorHAnsi" w:cstheme="minorHAnsi"/>
          <w:color w:val="auto"/>
        </w:rPr>
        <w:t>resonance energy transfer</w:t>
      </w:r>
      <w:r w:rsidRPr="00D72EB4">
        <w:rPr>
          <w:rFonts w:asciiTheme="minorHAnsi" w:hAnsiTheme="minorHAnsi" w:cstheme="minorHAnsi"/>
          <w:color w:val="auto"/>
        </w:rPr>
        <w:t xml:space="preserve">-based tension sensors to measure protein load and </w:t>
      </w:r>
      <w:r w:rsidR="000E73D6" w:rsidRPr="00D72EB4">
        <w:rPr>
          <w:rFonts w:asciiTheme="minorHAnsi" w:hAnsiTheme="minorHAnsi" w:cstheme="minorHAnsi"/>
          <w:color w:val="auto"/>
        </w:rPr>
        <w:t xml:space="preserve">fluorescence recovery after photobleaching </w:t>
      </w:r>
      <w:r w:rsidRPr="00D72EB4">
        <w:rPr>
          <w:rFonts w:asciiTheme="minorHAnsi" w:hAnsiTheme="minorHAnsi" w:cstheme="minorHAnsi"/>
          <w:color w:val="auto"/>
        </w:rPr>
        <w:t>to measure protein dynamics enabling the measurement of force-sensitive protein dynamics within living cells.</w:t>
      </w:r>
    </w:p>
    <w:bookmarkEnd w:id="1"/>
    <w:p w14:paraId="3C65D7BA" w14:textId="77777777" w:rsidR="00071C65" w:rsidRPr="00D72EB4" w:rsidRDefault="00071C65" w:rsidP="00B77A24">
      <w:pPr>
        <w:rPr>
          <w:rFonts w:asciiTheme="minorHAnsi" w:hAnsiTheme="minorHAnsi" w:cstheme="minorHAnsi"/>
          <w:color w:val="auto"/>
        </w:rPr>
      </w:pPr>
    </w:p>
    <w:p w14:paraId="64FB8590" w14:textId="48EF589E" w:rsidR="006305D7" w:rsidRPr="00D72EB4" w:rsidRDefault="006305D7" w:rsidP="00B77A24">
      <w:pPr>
        <w:rPr>
          <w:rFonts w:asciiTheme="minorHAnsi" w:hAnsiTheme="minorHAnsi" w:cstheme="minorHAnsi"/>
          <w:color w:val="auto"/>
        </w:rPr>
      </w:pPr>
      <w:r w:rsidRPr="00D72EB4">
        <w:rPr>
          <w:rFonts w:asciiTheme="minorHAnsi" w:hAnsiTheme="minorHAnsi" w:cstheme="minorHAnsi"/>
          <w:b/>
          <w:bCs/>
          <w:color w:val="auto"/>
        </w:rPr>
        <w:t>ABSTRACT:</w:t>
      </w:r>
    </w:p>
    <w:p w14:paraId="4C7D5FD5" w14:textId="14BDCEC1" w:rsidR="006305D7" w:rsidRPr="00D72EB4" w:rsidRDefault="00071C65" w:rsidP="00B77A24">
      <w:pPr>
        <w:rPr>
          <w:rFonts w:asciiTheme="minorHAnsi" w:hAnsiTheme="minorHAnsi" w:cstheme="minorHAnsi"/>
          <w:color w:val="auto"/>
        </w:rPr>
      </w:pPr>
      <w:r w:rsidRPr="00D72EB4">
        <w:rPr>
          <w:rFonts w:asciiTheme="minorHAnsi" w:hAnsiTheme="minorHAnsi" w:cstheme="minorHAnsi"/>
          <w:color w:val="auto"/>
        </w:rPr>
        <w:t xml:space="preserve">Cells sense and respond to physical cues in their environment by converting mechanical stimuli </w:t>
      </w:r>
      <w:r w:rsidR="00B85C56" w:rsidRPr="00D72EB4">
        <w:rPr>
          <w:rFonts w:asciiTheme="minorHAnsi" w:hAnsiTheme="minorHAnsi" w:cstheme="minorHAnsi"/>
          <w:color w:val="auto"/>
        </w:rPr>
        <w:t>in</w:t>
      </w:r>
      <w:r w:rsidRPr="00D72EB4">
        <w:rPr>
          <w:rFonts w:asciiTheme="minorHAnsi" w:hAnsiTheme="minorHAnsi" w:cstheme="minorHAnsi"/>
          <w:color w:val="auto"/>
        </w:rPr>
        <w:t xml:space="preserve">to biochemically-detectable signals in a process called mechanotransduction. A crucial step in mechanotransduction is the transmission of forces between the external and internal environments. To transmit forces, there must be a sustained, unbroken physical linkage created by a series of protein-protein interactions. For a given protein-protein interaction, mechanical load can either have no effect on the interaction, lead to faster disassociation of the interaction, or even stabilize the interaction. Understanding how molecular load dictates protein turnover </w:t>
      </w:r>
      <w:r w:rsidR="00892E67" w:rsidRPr="00D72EB4">
        <w:rPr>
          <w:rFonts w:asciiTheme="minorHAnsi" w:hAnsiTheme="minorHAnsi" w:cstheme="minorHAnsi"/>
          <w:color w:val="auto"/>
        </w:rPr>
        <w:t xml:space="preserve">in living cells </w:t>
      </w:r>
      <w:r w:rsidRPr="00D72EB4">
        <w:rPr>
          <w:rFonts w:asciiTheme="minorHAnsi" w:hAnsiTheme="minorHAnsi" w:cstheme="minorHAnsi"/>
          <w:color w:val="auto"/>
        </w:rPr>
        <w:t xml:space="preserve">can provide valuable information about the mechanical state of a protein, in turn elucidating its role in mechanotransduction. Existing techniques for measuring force-sensitive protein dynamics either </w:t>
      </w:r>
      <w:r w:rsidR="009F5968" w:rsidRPr="00D72EB4">
        <w:rPr>
          <w:rFonts w:asciiTheme="minorHAnsi" w:hAnsiTheme="minorHAnsi" w:cstheme="minorHAnsi"/>
          <w:color w:val="auto"/>
        </w:rPr>
        <w:t xml:space="preserve">lack </w:t>
      </w:r>
      <w:r w:rsidRPr="00D72EB4">
        <w:rPr>
          <w:rFonts w:asciiTheme="minorHAnsi" w:hAnsiTheme="minorHAnsi" w:cstheme="minorHAnsi"/>
          <w:color w:val="auto"/>
        </w:rPr>
        <w:t xml:space="preserve">direct measurements of protein load or rely on </w:t>
      </w:r>
      <w:r w:rsidR="000E73D6" w:rsidRPr="00D72EB4">
        <w:rPr>
          <w:rFonts w:asciiTheme="minorHAnsi" w:hAnsiTheme="minorHAnsi" w:cstheme="minorHAnsi"/>
          <w:color w:val="auto"/>
        </w:rPr>
        <w:t xml:space="preserve">the </w:t>
      </w:r>
      <w:r w:rsidRPr="00D72EB4">
        <w:rPr>
          <w:rFonts w:asciiTheme="minorHAnsi" w:hAnsiTheme="minorHAnsi" w:cstheme="minorHAnsi"/>
          <w:color w:val="auto"/>
        </w:rPr>
        <w:t>measurements performed outside of the cellular context.</w:t>
      </w:r>
      <w:r w:rsidR="00A23FA2" w:rsidRPr="00D72EB4">
        <w:rPr>
          <w:rFonts w:asciiTheme="minorHAnsi" w:hAnsiTheme="minorHAnsi" w:cstheme="minorHAnsi"/>
          <w:color w:val="auto"/>
        </w:rPr>
        <w:t xml:space="preserve"> </w:t>
      </w:r>
      <w:bookmarkStart w:id="2" w:name="_Hlk520317776"/>
      <w:r w:rsidR="00A23FA2" w:rsidRPr="00D72EB4">
        <w:rPr>
          <w:rFonts w:asciiTheme="minorHAnsi" w:hAnsiTheme="minorHAnsi" w:cstheme="minorHAnsi"/>
          <w:color w:val="auto"/>
        </w:rPr>
        <w:t>Here</w:t>
      </w:r>
      <w:r w:rsidR="000E73D6" w:rsidRPr="00D72EB4">
        <w:rPr>
          <w:rFonts w:asciiTheme="minorHAnsi" w:hAnsiTheme="minorHAnsi" w:cstheme="minorHAnsi"/>
          <w:color w:val="auto"/>
        </w:rPr>
        <w:t>,</w:t>
      </w:r>
      <w:r w:rsidR="00A23FA2" w:rsidRPr="00D72EB4">
        <w:rPr>
          <w:rFonts w:asciiTheme="minorHAnsi" w:hAnsiTheme="minorHAnsi" w:cstheme="minorHAnsi"/>
          <w:color w:val="auto"/>
        </w:rPr>
        <w:t xml:space="preserve"> we describe </w:t>
      </w:r>
      <w:r w:rsidR="0074627F" w:rsidRPr="00D72EB4">
        <w:rPr>
          <w:rFonts w:asciiTheme="minorHAnsi" w:hAnsiTheme="minorHAnsi" w:cstheme="minorHAnsi"/>
          <w:color w:val="auto"/>
        </w:rPr>
        <w:t xml:space="preserve">a protocol for </w:t>
      </w:r>
      <w:r w:rsidR="00DB5DA7" w:rsidRPr="00D72EB4">
        <w:rPr>
          <w:rFonts w:asciiTheme="minorHAnsi" w:hAnsiTheme="minorHAnsi" w:cstheme="minorHAnsi"/>
          <w:color w:val="auto"/>
        </w:rPr>
        <w:t xml:space="preserve">the </w:t>
      </w:r>
      <w:proofErr w:type="spellStart"/>
      <w:r w:rsidRPr="00D72EB4">
        <w:rPr>
          <w:rFonts w:asciiTheme="minorHAnsi" w:hAnsiTheme="minorHAnsi" w:cstheme="minorHAnsi"/>
          <w:color w:val="auto"/>
        </w:rPr>
        <w:t>Förster</w:t>
      </w:r>
      <w:proofErr w:type="spellEnd"/>
      <w:r w:rsidRPr="00D72EB4">
        <w:rPr>
          <w:rFonts w:asciiTheme="minorHAnsi" w:hAnsiTheme="minorHAnsi" w:cstheme="minorHAnsi"/>
          <w:color w:val="auto"/>
        </w:rPr>
        <w:t xml:space="preserve"> </w:t>
      </w:r>
      <w:r w:rsidR="000E73D6" w:rsidRPr="00D72EB4">
        <w:rPr>
          <w:rFonts w:asciiTheme="minorHAnsi" w:hAnsiTheme="minorHAnsi" w:cstheme="minorHAnsi"/>
          <w:color w:val="auto"/>
        </w:rPr>
        <w:t xml:space="preserve">resonance energy transfer-fluorescence recovery after photobleaching </w:t>
      </w:r>
      <w:r w:rsidRPr="00D72EB4">
        <w:rPr>
          <w:rFonts w:asciiTheme="minorHAnsi" w:hAnsiTheme="minorHAnsi" w:cstheme="minorHAnsi"/>
          <w:color w:val="auto"/>
        </w:rPr>
        <w:t>(FRET-FRAP) technique</w:t>
      </w:r>
      <w:r w:rsidR="00DB5DA7" w:rsidRPr="00D72EB4">
        <w:rPr>
          <w:rFonts w:asciiTheme="minorHAnsi" w:hAnsiTheme="minorHAnsi" w:cstheme="minorHAnsi"/>
          <w:color w:val="auto"/>
        </w:rPr>
        <w:t>, which</w:t>
      </w:r>
      <w:r w:rsidR="0074627F" w:rsidRPr="00D72EB4">
        <w:rPr>
          <w:rFonts w:asciiTheme="minorHAnsi" w:hAnsiTheme="minorHAnsi" w:cstheme="minorHAnsi"/>
          <w:color w:val="auto"/>
        </w:rPr>
        <w:t xml:space="preserve"> enable</w:t>
      </w:r>
      <w:r w:rsidR="00DB5DA7" w:rsidRPr="00D72EB4">
        <w:rPr>
          <w:rFonts w:asciiTheme="minorHAnsi" w:hAnsiTheme="minorHAnsi" w:cstheme="minorHAnsi"/>
          <w:color w:val="auto"/>
        </w:rPr>
        <w:t>s</w:t>
      </w:r>
      <w:r w:rsidRPr="00D72EB4">
        <w:rPr>
          <w:rFonts w:asciiTheme="minorHAnsi" w:hAnsiTheme="minorHAnsi" w:cstheme="minorHAnsi"/>
          <w:color w:val="auto"/>
        </w:rPr>
        <w:t xml:space="preserve"> </w:t>
      </w:r>
      <w:r w:rsidR="0074627F" w:rsidRPr="00D72EB4">
        <w:rPr>
          <w:rFonts w:asciiTheme="minorHAnsi" w:hAnsiTheme="minorHAnsi" w:cstheme="minorHAnsi"/>
          <w:color w:val="auto"/>
        </w:rPr>
        <w:t>the</w:t>
      </w:r>
      <w:r w:rsidRPr="00D72EB4">
        <w:rPr>
          <w:rFonts w:asciiTheme="minorHAnsi" w:hAnsiTheme="minorHAnsi" w:cstheme="minorHAnsi"/>
          <w:color w:val="auto"/>
        </w:rPr>
        <w:t xml:space="preserve"> measurement of force-sensitive protein dynamics within living cells.</w:t>
      </w:r>
      <w:bookmarkEnd w:id="2"/>
      <w:r w:rsidRPr="00D72EB4">
        <w:rPr>
          <w:rFonts w:asciiTheme="minorHAnsi" w:hAnsiTheme="minorHAnsi" w:cstheme="minorHAnsi"/>
          <w:color w:val="auto"/>
        </w:rPr>
        <w:t xml:space="preserve"> Th</w:t>
      </w:r>
      <w:r w:rsidR="00730429" w:rsidRPr="00D72EB4">
        <w:rPr>
          <w:rFonts w:asciiTheme="minorHAnsi" w:hAnsiTheme="minorHAnsi" w:cstheme="minorHAnsi"/>
          <w:color w:val="auto"/>
        </w:rPr>
        <w:t>is</w:t>
      </w:r>
      <w:r w:rsidRPr="00D72EB4">
        <w:rPr>
          <w:rFonts w:asciiTheme="minorHAnsi" w:hAnsiTheme="minorHAnsi" w:cstheme="minorHAnsi"/>
          <w:color w:val="auto"/>
        </w:rPr>
        <w:t xml:space="preserve"> technique</w:t>
      </w:r>
      <w:r w:rsidR="00A23FA2" w:rsidRPr="00D72EB4">
        <w:rPr>
          <w:rFonts w:asciiTheme="minorHAnsi" w:hAnsiTheme="minorHAnsi" w:cstheme="minorHAnsi"/>
          <w:color w:val="auto"/>
        </w:rPr>
        <w:t xml:space="preserve"> is potentially</w:t>
      </w:r>
      <w:r w:rsidRPr="00D72EB4">
        <w:rPr>
          <w:rFonts w:asciiTheme="minorHAnsi" w:hAnsiTheme="minorHAnsi" w:cstheme="minorHAnsi"/>
          <w:color w:val="auto"/>
        </w:rPr>
        <w:t xml:space="preserve"> appli</w:t>
      </w:r>
      <w:r w:rsidR="00A23FA2" w:rsidRPr="00D72EB4">
        <w:rPr>
          <w:rFonts w:asciiTheme="minorHAnsi" w:hAnsiTheme="minorHAnsi" w:cstheme="minorHAnsi"/>
          <w:color w:val="auto"/>
        </w:rPr>
        <w:t>cable</w:t>
      </w:r>
      <w:r w:rsidRPr="00D72EB4">
        <w:rPr>
          <w:rFonts w:asciiTheme="minorHAnsi" w:hAnsiTheme="minorHAnsi" w:cstheme="minorHAnsi"/>
          <w:color w:val="auto"/>
        </w:rPr>
        <w:t xml:space="preserve"> to any FRET-based tension sensor, </w:t>
      </w:r>
      <w:r w:rsidR="0074627F" w:rsidRPr="00D72EB4">
        <w:rPr>
          <w:rFonts w:asciiTheme="minorHAnsi" w:hAnsiTheme="minorHAnsi" w:cstheme="minorHAnsi"/>
          <w:color w:val="auto"/>
        </w:rPr>
        <w:t xml:space="preserve">facilitating </w:t>
      </w:r>
      <w:r w:rsidR="00A23FA2" w:rsidRPr="00D72EB4">
        <w:rPr>
          <w:rFonts w:asciiTheme="minorHAnsi" w:hAnsiTheme="minorHAnsi" w:cstheme="minorHAnsi"/>
          <w:color w:val="auto"/>
        </w:rPr>
        <w:t>the study of force-sensitive protein dynamics in</w:t>
      </w:r>
      <w:r w:rsidRPr="00D72EB4">
        <w:rPr>
          <w:rFonts w:asciiTheme="minorHAnsi" w:hAnsiTheme="minorHAnsi" w:cstheme="minorHAnsi"/>
          <w:color w:val="auto"/>
        </w:rPr>
        <w:t xml:space="preserve"> variety of </w:t>
      </w:r>
      <w:r w:rsidR="0098047F" w:rsidRPr="00D72EB4">
        <w:rPr>
          <w:rFonts w:asciiTheme="minorHAnsi" w:hAnsiTheme="minorHAnsi" w:cstheme="minorHAnsi"/>
          <w:color w:val="auto"/>
        </w:rPr>
        <w:t>subcellular</w:t>
      </w:r>
      <w:r w:rsidRPr="00D72EB4">
        <w:rPr>
          <w:rFonts w:asciiTheme="minorHAnsi" w:hAnsiTheme="minorHAnsi" w:cstheme="minorHAnsi"/>
          <w:color w:val="auto"/>
        </w:rPr>
        <w:t xml:space="preserve"> structures and in different cell types.</w:t>
      </w:r>
    </w:p>
    <w:p w14:paraId="00B32C4C" w14:textId="77777777" w:rsidR="00071C65" w:rsidRPr="00D72EB4" w:rsidRDefault="00071C65" w:rsidP="00B77A24">
      <w:pPr>
        <w:rPr>
          <w:rFonts w:asciiTheme="minorHAnsi" w:hAnsiTheme="minorHAnsi" w:cstheme="minorHAnsi"/>
          <w:color w:val="auto"/>
        </w:rPr>
      </w:pPr>
    </w:p>
    <w:p w14:paraId="00D25F73" w14:textId="31F37843" w:rsidR="006305D7" w:rsidRPr="00D72EB4" w:rsidRDefault="006305D7" w:rsidP="00B77A24">
      <w:pPr>
        <w:rPr>
          <w:rFonts w:asciiTheme="minorHAnsi" w:hAnsiTheme="minorHAnsi" w:cstheme="minorHAnsi"/>
          <w:color w:val="auto"/>
        </w:rPr>
      </w:pPr>
      <w:r w:rsidRPr="00D72EB4">
        <w:rPr>
          <w:rFonts w:asciiTheme="minorHAnsi" w:hAnsiTheme="minorHAnsi" w:cstheme="minorHAnsi"/>
          <w:b/>
          <w:color w:val="auto"/>
        </w:rPr>
        <w:lastRenderedPageBreak/>
        <w:t>INTRODUCTION</w:t>
      </w:r>
      <w:r w:rsidRPr="00D72EB4">
        <w:rPr>
          <w:rFonts w:asciiTheme="minorHAnsi" w:hAnsiTheme="minorHAnsi" w:cstheme="minorHAnsi"/>
          <w:b/>
          <w:bCs/>
          <w:color w:val="auto"/>
        </w:rPr>
        <w:t>:</w:t>
      </w:r>
    </w:p>
    <w:p w14:paraId="2D4565F1" w14:textId="00C0924D" w:rsidR="00071C65" w:rsidRPr="00D72EB4" w:rsidRDefault="00071C65" w:rsidP="00B77A24">
      <w:pPr>
        <w:rPr>
          <w:rFonts w:asciiTheme="minorHAnsi" w:hAnsiTheme="minorHAnsi" w:cstheme="minorHAnsi"/>
          <w:color w:val="auto"/>
        </w:rPr>
      </w:pPr>
      <w:r w:rsidRPr="00D72EB4">
        <w:rPr>
          <w:rFonts w:asciiTheme="minorHAnsi" w:hAnsiTheme="minorHAnsi" w:cstheme="minorHAnsi"/>
          <w:color w:val="auto"/>
        </w:rPr>
        <w:t xml:space="preserve">The extracellular environment is a rich source of both biochemical and physical cues that dictate cell behavior. </w:t>
      </w:r>
      <w:proofErr w:type="gramStart"/>
      <w:r w:rsidRPr="00D72EB4">
        <w:rPr>
          <w:rFonts w:asciiTheme="minorHAnsi" w:hAnsiTheme="minorHAnsi" w:cstheme="minorHAnsi"/>
          <w:color w:val="auto"/>
        </w:rPr>
        <w:t>In particular, the</w:t>
      </w:r>
      <w:proofErr w:type="gramEnd"/>
      <w:r w:rsidRPr="00D72EB4">
        <w:rPr>
          <w:rFonts w:asciiTheme="minorHAnsi" w:hAnsiTheme="minorHAnsi" w:cstheme="minorHAnsi"/>
          <w:color w:val="auto"/>
        </w:rPr>
        <w:t xml:space="preserve"> physical nature of the microenvironment can mediate key cellular functions, including cell growth, migration, and differentiation</w:t>
      </w:r>
      <w:r w:rsidR="00E85AE1" w:rsidRPr="00D72EB4">
        <w:rPr>
          <w:rFonts w:asciiTheme="minorHAnsi" w:hAnsiTheme="minorHAnsi" w:cstheme="minorHAnsi"/>
          <w:color w:val="auto"/>
        </w:rPr>
        <w:fldChar w:fldCharType="begin">
          <w:fldData xml:space="preserve">PEVuZE5vdGU+PENpdGU+PEF1dGhvcj5EdUZvcnQ8L0F1dGhvcj48WWVhcj4yMDExPC9ZZWFyPjxS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</w:fldData>
        </w:fldChar>
      </w:r>
      <w:r w:rsidR="0016230B" w:rsidRPr="00D72EB4">
        <w:rPr>
          <w:rFonts w:asciiTheme="minorHAnsi" w:hAnsiTheme="minorHAnsi" w:cstheme="minorHAnsi"/>
          <w:color w:val="auto"/>
        </w:rPr>
        <w:instrText xml:space="preserve"> ADDIN EN.CITE </w:instrText>
      </w:r>
      <w:r w:rsidR="0016230B" w:rsidRPr="00D72EB4">
        <w:rPr>
          <w:rFonts w:asciiTheme="minorHAnsi" w:hAnsiTheme="minorHAnsi" w:cstheme="minorHAnsi"/>
          <w:color w:val="auto"/>
        </w:rPr>
        <w:fldChar w:fldCharType="begin">
          <w:fldData xml:space="preserve">PEVuZE5vdGU+PENpdGU+PEF1dGhvcj5EdUZvcnQ8L0F1dGhvcj48WWVhcj4yMDExPC9ZZWFyPjxS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</w:fldData>
        </w:fldChar>
      </w:r>
      <w:r w:rsidR="0016230B" w:rsidRPr="00D72EB4">
        <w:rPr>
          <w:rFonts w:asciiTheme="minorHAnsi" w:hAnsiTheme="minorHAnsi" w:cstheme="minorHAnsi"/>
          <w:color w:val="auto"/>
        </w:rPr>
        <w:instrText xml:space="preserve"> ADDIN EN.CITE.DATA </w:instrText>
      </w:r>
      <w:r w:rsidR="0016230B" w:rsidRPr="00D72EB4">
        <w:rPr>
          <w:rFonts w:asciiTheme="minorHAnsi" w:hAnsiTheme="minorHAnsi" w:cstheme="minorHAnsi"/>
          <w:color w:val="auto"/>
        </w:rPr>
      </w:r>
      <w:r w:rsidR="0016230B" w:rsidRPr="00D72EB4">
        <w:rPr>
          <w:rFonts w:asciiTheme="minorHAnsi" w:hAnsiTheme="minorHAnsi" w:cstheme="minorHAnsi"/>
          <w:color w:val="auto"/>
        </w:rPr>
        <w:fldChar w:fldCharType="end"/>
      </w:r>
      <w:r w:rsidR="00E85AE1" w:rsidRPr="00D72EB4">
        <w:rPr>
          <w:rFonts w:asciiTheme="minorHAnsi" w:hAnsiTheme="minorHAnsi" w:cstheme="minorHAnsi"/>
          <w:color w:val="auto"/>
        </w:rPr>
      </w:r>
      <w:r w:rsidR="00E85AE1" w:rsidRPr="00D72EB4">
        <w:rPr>
          <w:rFonts w:asciiTheme="minorHAnsi" w:hAnsiTheme="minorHAnsi" w:cstheme="minorHAnsi"/>
          <w:color w:val="auto"/>
        </w:rPr>
        <w:fldChar w:fldCharType="separate"/>
      </w:r>
      <w:r w:rsidR="00E85AE1" w:rsidRPr="00D72EB4">
        <w:rPr>
          <w:rFonts w:asciiTheme="minorHAnsi" w:hAnsiTheme="minorHAnsi" w:cstheme="minorHAnsi"/>
          <w:noProof/>
          <w:color w:val="auto"/>
          <w:vertAlign w:val="superscript"/>
        </w:rPr>
        <w:t>1-4</w:t>
      </w:r>
      <w:r w:rsidR="00E85AE1" w:rsidRPr="00D72EB4">
        <w:rPr>
          <w:rFonts w:asciiTheme="minorHAnsi" w:hAnsiTheme="minorHAnsi" w:cstheme="minorHAnsi"/>
          <w:color w:val="auto"/>
        </w:rPr>
        <w:fldChar w:fldCharType="end"/>
      </w:r>
      <w:r w:rsidRPr="00D72EB4">
        <w:rPr>
          <w:rFonts w:asciiTheme="minorHAnsi" w:hAnsiTheme="minorHAnsi" w:cstheme="minorHAnsi"/>
          <w:color w:val="auto"/>
        </w:rPr>
        <w:t>. Dysregulation of the mechanics of the microenvironment is a critical component to many diseases that do not yet have adequate treatments, such as cancer</w:t>
      </w:r>
      <w:r w:rsidR="00793F55" w:rsidRPr="00D72EB4">
        <w:rPr>
          <w:rFonts w:asciiTheme="minorHAnsi" w:hAnsiTheme="minorHAnsi" w:cstheme="minorHAnsi"/>
          <w:color w:val="auto"/>
        </w:rPr>
        <w:fldChar w:fldCharType="begin"/>
      </w:r>
      <w:r w:rsidR="00793F55" w:rsidRPr="00D72EB4">
        <w:rPr>
          <w:rFonts w:asciiTheme="minorHAnsi" w:hAnsiTheme="minorHAnsi" w:cstheme="minorHAnsi"/>
          <w:color w:val="auto"/>
        </w:rPr>
        <w:instrText xml:space="preserve"> ADDIN EN.CITE &lt;EndNote&gt;&lt;Cite&gt;&lt;Author&gt;Broders-Bondon&lt;/Author&gt;&lt;Year&gt;2018&lt;/Year&gt;&lt;RecNum&gt;89&lt;/RecNum&gt;&lt;DisplayText&gt;&lt;style face="superscript"&gt;5&lt;/style&gt;&lt;/DisplayText&gt;&lt;record&gt;&lt;rec-number&gt;89&lt;/rec-number&gt;&lt;foreign-keys&gt;&lt;key app="EN" db-id="twxe5afdw2pdvoe05vr5x59yzftprede9x9v" timestamp="1533074643"&gt;89&lt;/key&gt;&lt;/foreign-keys&gt;&lt;ref-type name="Journal Article"&gt;17&lt;/ref-type&gt;&lt;contributors&gt;&lt;authors&gt;&lt;author&gt;Broders-Bondon, F.&lt;/author&gt;&lt;author&gt;Nguyen Ho-Bouldoires, T. H.&lt;/author&gt;&lt;author&gt;Fernandez-Sanchez, M. E.&lt;/author&gt;&lt;author&gt;Farge, E.&lt;/author&gt;&lt;/authors&gt;&lt;/contributors&gt;&lt;auth-address&gt;Mechanics and Genetics of Embryonic and Tumor Development Group, Institut Curie, PSL Research University, Centre National de la Recherche Scientifique, UMR168, Inserm, Sorbonne Universities, Paris, France.&amp;#xD;Mechanics and Genetics of Embryonic and Tumor Development Group, Institut Curie, PSL Research University, Centre National de la Recherche Scientifique, UMR168, Inserm, Sorbonne Universities, Paris, France efarge@curie.fr.&lt;/auth-address&gt;&lt;titles&gt;&lt;title&gt;Mechanotransduction in tumor progression: The dark side of the force&lt;/title&gt;&lt;secondary-title&gt;The Journal of Cell Biology&lt;/secondary-title&gt;&lt;/titles&gt;&lt;periodical&gt;&lt;full-title&gt;The Journal of cell biology&lt;/full-title&gt;&lt;/periodical&gt;&lt;pages&gt;1571-1587&lt;/pages&gt;&lt;volume&gt;217&lt;/volume&gt;&lt;number&gt;5&lt;/number&gt;&lt;dates&gt;&lt;year&gt;2018&lt;/year&gt;&lt;pub-dates&gt;&lt;date&gt;May 7&lt;/date&gt;&lt;/pub-dates&gt;&lt;/dates&gt;&lt;isbn&gt;1540-8140 (Electronic)&amp;#xD;0021-9525 (Linking)&lt;/isbn&gt;&lt;accession-num&gt;29467174&lt;/accession-num&gt;&lt;urls&gt;&lt;related-urls&gt;&lt;url&gt;https://www.ncbi.nlm.nih.gov/pubmed/29467174&lt;/url&gt;&lt;/related-urls&gt;&lt;/urls&gt;&lt;custom2&gt;PMC5940296&lt;/custom2&gt;&lt;electronic-resource-num&gt;10.1083/jcb.201701039&lt;/electronic-resource-num&gt;&lt;/record&gt;&lt;/Cite&gt;&lt;/EndNote&gt;</w:instrText>
      </w:r>
      <w:r w:rsidR="00793F55"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5</w:t>
      </w:r>
      <w:r w:rsidR="00793F55" w:rsidRPr="00D72EB4">
        <w:rPr>
          <w:rFonts w:asciiTheme="minorHAnsi" w:hAnsiTheme="minorHAnsi" w:cstheme="minorHAnsi"/>
          <w:color w:val="auto"/>
        </w:rPr>
        <w:fldChar w:fldCharType="end"/>
      </w:r>
      <w:r w:rsidRPr="00D72EB4">
        <w:rPr>
          <w:rFonts w:asciiTheme="minorHAnsi" w:hAnsiTheme="minorHAnsi" w:cstheme="minorHAnsi"/>
          <w:color w:val="auto"/>
        </w:rPr>
        <w:t>, atherosclerosis</w:t>
      </w:r>
      <w:r w:rsidR="00E85AE1" w:rsidRPr="00D72EB4">
        <w:rPr>
          <w:rFonts w:asciiTheme="minorHAnsi" w:hAnsiTheme="minorHAnsi" w:cstheme="minorHAnsi"/>
          <w:color w:val="auto"/>
        </w:rPr>
        <w:fldChar w:fldCharType="begin">
          <w:fldData xml:space="preserve">PEVuZE5vdGU+PENpdGU+PEF1dGhvcj5TaW1tb25zPC9BdXRob3I+PFllYXI+MjAxNjwvWWVhcj48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</w:fldData>
        </w:fldChar>
      </w:r>
      <w:r w:rsidR="00793F55" w:rsidRPr="00D72EB4">
        <w:rPr>
          <w:rFonts w:asciiTheme="minorHAnsi" w:hAnsiTheme="minorHAnsi" w:cstheme="minorHAnsi"/>
          <w:color w:val="auto"/>
        </w:rPr>
        <w:instrText xml:space="preserve"> ADDIN EN.CITE </w:instrText>
      </w:r>
      <w:r w:rsidR="00793F55" w:rsidRPr="00D72EB4">
        <w:rPr>
          <w:rFonts w:asciiTheme="minorHAnsi" w:hAnsiTheme="minorHAnsi" w:cstheme="minorHAnsi"/>
          <w:color w:val="auto"/>
        </w:rPr>
        <w:fldChar w:fldCharType="begin">
          <w:fldData xml:space="preserve">PEVuZE5vdGU+PENpdGU+PEF1dGhvcj5TaW1tb25zPC9BdXRob3I+PFllYXI+MjAxNjwvWWVhcj48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</w:fldData>
        </w:fldChar>
      </w:r>
      <w:r w:rsidR="00793F55" w:rsidRPr="00D72EB4">
        <w:rPr>
          <w:rFonts w:asciiTheme="minorHAnsi" w:hAnsiTheme="minorHAnsi" w:cstheme="minorHAnsi"/>
          <w:color w:val="auto"/>
        </w:rPr>
        <w:instrText xml:space="preserve"> ADDIN EN.CITE.DATA </w:instrText>
      </w:r>
      <w:r w:rsidR="00793F55" w:rsidRPr="00D72EB4">
        <w:rPr>
          <w:rFonts w:asciiTheme="minorHAnsi" w:hAnsiTheme="minorHAnsi" w:cstheme="minorHAnsi"/>
          <w:color w:val="auto"/>
        </w:rPr>
      </w:r>
      <w:r w:rsidR="00793F55" w:rsidRPr="00D72EB4">
        <w:rPr>
          <w:rFonts w:asciiTheme="minorHAnsi" w:hAnsiTheme="minorHAnsi" w:cstheme="minorHAnsi"/>
          <w:color w:val="auto"/>
        </w:rPr>
        <w:fldChar w:fldCharType="end"/>
      </w:r>
      <w:r w:rsidR="00E85AE1" w:rsidRPr="00D72EB4">
        <w:rPr>
          <w:rFonts w:asciiTheme="minorHAnsi" w:hAnsiTheme="minorHAnsi" w:cstheme="minorHAnsi"/>
          <w:color w:val="auto"/>
        </w:rPr>
      </w:r>
      <w:r w:rsidR="00E85AE1"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6</w:t>
      </w:r>
      <w:r w:rsidR="00E85AE1" w:rsidRPr="00D72EB4">
        <w:rPr>
          <w:rFonts w:asciiTheme="minorHAnsi" w:hAnsiTheme="minorHAnsi" w:cstheme="minorHAnsi"/>
          <w:color w:val="auto"/>
        </w:rPr>
        <w:fldChar w:fldCharType="end"/>
      </w:r>
      <w:r w:rsidRPr="00D72EB4">
        <w:rPr>
          <w:rFonts w:asciiTheme="minorHAnsi" w:hAnsiTheme="minorHAnsi" w:cstheme="minorHAnsi"/>
          <w:color w:val="auto"/>
        </w:rPr>
        <w:t>, and fibrosis</w:t>
      </w:r>
      <w:r w:rsidR="00E85AE1" w:rsidRPr="00D72EB4">
        <w:rPr>
          <w:rFonts w:asciiTheme="minorHAnsi" w:hAnsiTheme="minorHAnsi" w:cstheme="minorHAnsi"/>
          <w:color w:val="auto"/>
        </w:rPr>
        <w:fldChar w:fldCharType="begin"/>
      </w:r>
      <w:r w:rsidR="00793F55" w:rsidRPr="00D72EB4">
        <w:rPr>
          <w:rFonts w:asciiTheme="minorHAnsi" w:hAnsiTheme="minorHAnsi" w:cstheme="minorHAnsi"/>
          <w:color w:val="auto"/>
        </w:rPr>
        <w:instrText xml:space="preserve"> ADDIN EN.CITE &lt;EndNote&gt;&lt;Cite&gt;&lt;Author&gt;Wells&lt;/Author&gt;&lt;Year&gt;2013&lt;/Year&gt;&lt;RecNum&gt;6&lt;/RecNum&gt;&lt;DisplayText&gt;&lt;style face="superscript"&gt;7&lt;/style&gt;&lt;/DisplayText&gt;&lt;record&gt;&lt;rec-number&gt;6&lt;/rec-number&gt;&lt;foreign-keys&gt;&lt;key app="EN" db-id="twxe5afdw2pdvoe05vr5x59yzftprede9x9v" timestamp="0"&gt;6&lt;/key&gt;&lt;/foreign-keys&gt;&lt;ref-type name="Journal Article"&gt;17&lt;/ref-type&gt;&lt;contributors&gt;&lt;authors&gt;&lt;author&gt;Wells, R. G.&lt;/author&gt;&lt;/authors&gt;&lt;/contributors&gt;&lt;auth-address&gt;The Perelman School of Medicine at the University of Pennsylvania, Philadelphia, PA 19104, USA. Electronic address: rgwells@mail.med.upenn.edu.&lt;/auth-address&gt;&lt;titles&gt;&lt;title&gt;Tissue mechanics and fibrosis&lt;/title&gt;&lt;secondary-title&gt;Biochimica et Biophysica Acta&lt;/secondary-title&gt;&lt;/titles&gt;&lt;periodical&gt;&lt;full-title&gt;Biochimica et Biophysica Acta&lt;/full-title&gt;&lt;/periodical&gt;&lt;pages&gt;884-90&lt;/pages&gt;&lt;volume&gt;1832&lt;/volume&gt;&lt;number&gt;7&lt;/number&gt;&lt;keywords&gt;&lt;keyword&gt;Disease Progression&lt;/keyword&gt;&lt;keyword&gt;*Fibrosis&lt;/keyword&gt;&lt;keyword&gt;Humans&lt;/keyword&gt;&lt;keyword&gt;*Myofibroblasts&lt;/keyword&gt;&lt;/keywords&gt;&lt;dates&gt;&lt;year&gt;2013&lt;/year&gt;&lt;pub-dates&gt;&lt;date&gt;Jul&lt;/date&gt;&lt;/pub-dates&gt;&lt;/dates&gt;&lt;isbn&gt;0006-3002 (Print)&amp;#xD;0006-3002 (Linking)&lt;/isbn&gt;&lt;accession-num&gt;23434892&lt;/accession-num&gt;&lt;urls&gt;&lt;related-urls&gt;&lt;url&gt;https://www.ncbi.nlm.nih.gov/pubmed/23434892&lt;/url&gt;&lt;/related-urls&gt;&lt;/urls&gt;&lt;custom2&gt;PMC3641165&lt;/custom2&gt;&lt;electronic-resource-num&gt;10.1016/j.bbadis.2013.02.007&lt;/electronic-resource-num&gt;&lt;/record&gt;&lt;/Cite&gt;&lt;/EndNote&gt;</w:instrText>
      </w:r>
      <w:r w:rsidR="00E85AE1"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7</w:t>
      </w:r>
      <w:r w:rsidR="00E85AE1" w:rsidRPr="00D72EB4">
        <w:rPr>
          <w:rFonts w:asciiTheme="minorHAnsi" w:hAnsiTheme="minorHAnsi" w:cstheme="minorHAnsi"/>
          <w:color w:val="auto"/>
        </w:rPr>
        <w:fldChar w:fldCharType="end"/>
      </w:r>
      <w:r w:rsidRPr="00D72EB4">
        <w:rPr>
          <w:rFonts w:asciiTheme="minorHAnsi" w:hAnsiTheme="minorHAnsi" w:cstheme="minorHAnsi"/>
          <w:color w:val="auto"/>
        </w:rPr>
        <w:t xml:space="preserve">. </w:t>
      </w:r>
      <w:r w:rsidR="00454E66" w:rsidRPr="00D72EB4">
        <w:rPr>
          <w:rFonts w:asciiTheme="minorHAnsi" w:hAnsiTheme="minorHAnsi" w:cstheme="minorHAnsi"/>
          <w:color w:val="auto"/>
        </w:rPr>
        <w:t>A complete</w:t>
      </w:r>
      <w:r w:rsidRPr="00D72EB4">
        <w:rPr>
          <w:rFonts w:asciiTheme="minorHAnsi" w:hAnsiTheme="minorHAnsi" w:cstheme="minorHAnsi"/>
          <w:color w:val="auto"/>
        </w:rPr>
        <w:t xml:space="preserve"> understand</w:t>
      </w:r>
      <w:r w:rsidR="00454E66" w:rsidRPr="00D72EB4">
        <w:rPr>
          <w:rFonts w:asciiTheme="minorHAnsi" w:hAnsiTheme="minorHAnsi" w:cstheme="minorHAnsi"/>
          <w:color w:val="auto"/>
        </w:rPr>
        <w:t>ing of</w:t>
      </w:r>
      <w:r w:rsidRPr="00D72EB4">
        <w:rPr>
          <w:rFonts w:asciiTheme="minorHAnsi" w:hAnsiTheme="minorHAnsi" w:cstheme="minorHAnsi"/>
          <w:color w:val="auto"/>
        </w:rPr>
        <w:t xml:space="preserve"> how cells convert physical stimuli into biochemically-detectable signals, a process termed </w:t>
      </w:r>
      <w:proofErr w:type="spellStart"/>
      <w:r w:rsidRPr="00D72EB4">
        <w:rPr>
          <w:rFonts w:asciiTheme="minorHAnsi" w:hAnsiTheme="minorHAnsi" w:cstheme="minorHAnsi"/>
          <w:color w:val="auto"/>
        </w:rPr>
        <w:t>mechanotransduction</w:t>
      </w:r>
      <w:proofErr w:type="spellEnd"/>
      <w:r w:rsidRPr="00D72EB4">
        <w:rPr>
          <w:rFonts w:asciiTheme="minorHAnsi" w:hAnsiTheme="minorHAnsi" w:cstheme="minorHAnsi"/>
          <w:color w:val="auto"/>
        </w:rPr>
        <w:t>,</w:t>
      </w:r>
      <w:r w:rsidR="00454E66" w:rsidRPr="00D72EB4">
        <w:rPr>
          <w:rFonts w:asciiTheme="minorHAnsi" w:hAnsiTheme="minorHAnsi" w:cstheme="minorHAnsi"/>
          <w:color w:val="auto"/>
        </w:rPr>
        <w:t xml:space="preserve"> requires </w:t>
      </w:r>
      <w:r w:rsidR="000E73D6" w:rsidRPr="00D72EB4">
        <w:rPr>
          <w:rFonts w:asciiTheme="minorHAnsi" w:hAnsiTheme="minorHAnsi" w:cstheme="minorHAnsi"/>
          <w:color w:val="auto"/>
        </w:rPr>
        <w:t xml:space="preserve">the </w:t>
      </w:r>
      <w:r w:rsidRPr="00D72EB4">
        <w:rPr>
          <w:rFonts w:asciiTheme="minorHAnsi" w:hAnsiTheme="minorHAnsi" w:cstheme="minorHAnsi"/>
          <w:color w:val="auto"/>
        </w:rPr>
        <w:t>elucidat</w:t>
      </w:r>
      <w:r w:rsidR="00454E66" w:rsidRPr="00D72EB4">
        <w:rPr>
          <w:rFonts w:asciiTheme="minorHAnsi" w:hAnsiTheme="minorHAnsi" w:cstheme="minorHAnsi"/>
          <w:color w:val="auto"/>
        </w:rPr>
        <w:t>ion</w:t>
      </w:r>
      <w:r w:rsidRPr="00D72EB4">
        <w:rPr>
          <w:rFonts w:asciiTheme="minorHAnsi" w:hAnsiTheme="minorHAnsi" w:cstheme="minorHAnsi"/>
          <w:color w:val="auto"/>
        </w:rPr>
        <w:t xml:space="preserve"> </w:t>
      </w:r>
      <w:r w:rsidR="00454E66" w:rsidRPr="00D72EB4">
        <w:rPr>
          <w:rFonts w:asciiTheme="minorHAnsi" w:hAnsiTheme="minorHAnsi" w:cstheme="minorHAnsi"/>
          <w:color w:val="auto"/>
        </w:rPr>
        <w:t xml:space="preserve">of </w:t>
      </w:r>
      <w:r w:rsidRPr="00D72EB4">
        <w:rPr>
          <w:rFonts w:asciiTheme="minorHAnsi" w:hAnsiTheme="minorHAnsi" w:cstheme="minorHAnsi"/>
          <w:color w:val="auto"/>
        </w:rPr>
        <w:t xml:space="preserve">the molecular mechanisms mediating force transmission, both into and out of the cells and within </w:t>
      </w:r>
      <w:r w:rsidR="00454E66" w:rsidRPr="00D72EB4">
        <w:rPr>
          <w:rFonts w:asciiTheme="minorHAnsi" w:hAnsiTheme="minorHAnsi" w:cstheme="minorHAnsi"/>
          <w:color w:val="auto"/>
        </w:rPr>
        <w:t xml:space="preserve">multiple </w:t>
      </w:r>
      <w:r w:rsidRPr="00D72EB4">
        <w:rPr>
          <w:rFonts w:asciiTheme="minorHAnsi" w:hAnsiTheme="minorHAnsi" w:cstheme="minorHAnsi"/>
          <w:color w:val="auto"/>
        </w:rPr>
        <w:t xml:space="preserve">subcellular structures. </w:t>
      </w:r>
    </w:p>
    <w:p w14:paraId="192FA9BE" w14:textId="77777777" w:rsidR="00314D70" w:rsidRPr="00D72EB4" w:rsidRDefault="00314D70" w:rsidP="00B77A24">
      <w:pPr>
        <w:rPr>
          <w:rFonts w:asciiTheme="minorHAnsi" w:hAnsiTheme="minorHAnsi" w:cstheme="minorHAnsi"/>
          <w:color w:val="auto"/>
        </w:rPr>
      </w:pPr>
    </w:p>
    <w:p w14:paraId="5A64A491" w14:textId="447E4F95" w:rsidR="00071C65" w:rsidRPr="00D72EB4" w:rsidRDefault="00071C65" w:rsidP="00B77A24">
      <w:pPr>
        <w:rPr>
          <w:rFonts w:asciiTheme="minorHAnsi" w:hAnsiTheme="minorHAnsi" w:cstheme="minorHAnsi"/>
          <w:color w:val="auto"/>
        </w:rPr>
      </w:pPr>
      <w:r w:rsidRPr="00D72EB4">
        <w:rPr>
          <w:rFonts w:asciiTheme="minorHAnsi" w:hAnsiTheme="minorHAnsi" w:cstheme="minorHAnsi"/>
          <w:color w:val="auto"/>
        </w:rPr>
        <w:t>Inside subcellular structures, proteins are constantly turning over</w:t>
      </w:r>
      <w:r w:rsidR="00781FA3" w:rsidRPr="00D72EB4">
        <w:rPr>
          <w:rFonts w:asciiTheme="minorHAnsi" w:hAnsiTheme="minorHAnsi" w:cstheme="minorHAnsi"/>
          <w:color w:val="auto"/>
        </w:rPr>
        <w:t>;</w:t>
      </w:r>
      <w:r w:rsidRPr="00D72EB4">
        <w:rPr>
          <w:rFonts w:asciiTheme="minorHAnsi" w:hAnsiTheme="minorHAnsi" w:cstheme="minorHAnsi"/>
          <w:color w:val="auto"/>
        </w:rPr>
        <w:t xml:space="preserve"> binding and unbinding based on the strength of their interactions with binding partners</w:t>
      </w:r>
      <w:r w:rsidR="00E85AE1" w:rsidRPr="00D72EB4">
        <w:rPr>
          <w:rFonts w:asciiTheme="minorHAnsi" w:hAnsiTheme="minorHAnsi" w:cstheme="minorHAnsi"/>
          <w:color w:val="auto"/>
        </w:rPr>
        <w:fldChar w:fldCharType="begin">
          <w:fldData xml:space="preserve">PEVuZE5vdGU+PENpdGU+PEF1dGhvcj5MZWxlPC9BdXRob3I+PFllYXI+MjAwNjwvWWVhcj48UmVj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</w:fldData>
        </w:fldChar>
      </w:r>
      <w:r w:rsidR="00793F55" w:rsidRPr="00D72EB4">
        <w:rPr>
          <w:rFonts w:asciiTheme="minorHAnsi" w:hAnsiTheme="minorHAnsi" w:cstheme="minorHAnsi"/>
          <w:color w:val="auto"/>
        </w:rPr>
        <w:instrText xml:space="preserve"> ADDIN EN.CITE </w:instrText>
      </w:r>
      <w:r w:rsidR="00793F55" w:rsidRPr="00D72EB4">
        <w:rPr>
          <w:rFonts w:asciiTheme="minorHAnsi" w:hAnsiTheme="minorHAnsi" w:cstheme="minorHAnsi"/>
          <w:color w:val="auto"/>
        </w:rPr>
        <w:fldChar w:fldCharType="begin">
          <w:fldData xml:space="preserve">PEVuZE5vdGU+PENpdGU+PEF1dGhvcj5MZWxlPC9BdXRob3I+PFllYXI+MjAwNjwvWWVhcj48UmVj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</w:fldData>
        </w:fldChar>
      </w:r>
      <w:r w:rsidR="00793F55" w:rsidRPr="00D72EB4">
        <w:rPr>
          <w:rFonts w:asciiTheme="minorHAnsi" w:hAnsiTheme="minorHAnsi" w:cstheme="minorHAnsi"/>
          <w:color w:val="auto"/>
        </w:rPr>
        <w:instrText xml:space="preserve"> ADDIN EN.CITE.DATA </w:instrText>
      </w:r>
      <w:r w:rsidR="00793F55" w:rsidRPr="00D72EB4">
        <w:rPr>
          <w:rFonts w:asciiTheme="minorHAnsi" w:hAnsiTheme="minorHAnsi" w:cstheme="minorHAnsi"/>
          <w:color w:val="auto"/>
        </w:rPr>
      </w:r>
      <w:r w:rsidR="00793F55" w:rsidRPr="00D72EB4">
        <w:rPr>
          <w:rFonts w:asciiTheme="minorHAnsi" w:hAnsiTheme="minorHAnsi" w:cstheme="minorHAnsi"/>
          <w:color w:val="auto"/>
        </w:rPr>
        <w:fldChar w:fldCharType="end"/>
      </w:r>
      <w:r w:rsidR="00E85AE1" w:rsidRPr="00D72EB4">
        <w:rPr>
          <w:rFonts w:asciiTheme="minorHAnsi" w:hAnsiTheme="minorHAnsi" w:cstheme="minorHAnsi"/>
          <w:color w:val="auto"/>
        </w:rPr>
      </w:r>
      <w:r w:rsidR="00E85AE1"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8</w:t>
      </w:r>
      <w:r w:rsidR="00E85AE1" w:rsidRPr="00D72EB4">
        <w:rPr>
          <w:rFonts w:asciiTheme="minorHAnsi" w:hAnsiTheme="minorHAnsi" w:cstheme="minorHAnsi"/>
          <w:color w:val="auto"/>
        </w:rPr>
        <w:fldChar w:fldCharType="end"/>
      </w:r>
      <w:r w:rsidRPr="00D72EB4">
        <w:rPr>
          <w:rFonts w:asciiTheme="minorHAnsi" w:hAnsiTheme="minorHAnsi" w:cstheme="minorHAnsi"/>
          <w:color w:val="auto"/>
        </w:rPr>
        <w:t xml:space="preserve">. For forces to be successfully transmitted across a physical distance, there must be an unbroken chain of protein-protein interactions, meaning </w:t>
      </w:r>
      <w:r w:rsidR="000E73D6" w:rsidRPr="00D72EB4">
        <w:rPr>
          <w:rFonts w:asciiTheme="minorHAnsi" w:hAnsiTheme="minorHAnsi" w:cstheme="minorHAnsi"/>
          <w:color w:val="auto"/>
        </w:rPr>
        <w:t xml:space="preserve">that </w:t>
      </w:r>
      <w:r w:rsidRPr="00D72EB4">
        <w:rPr>
          <w:rFonts w:asciiTheme="minorHAnsi" w:hAnsiTheme="minorHAnsi" w:cstheme="minorHAnsi"/>
          <w:color w:val="auto"/>
        </w:rPr>
        <w:t>a protein’s turnover must be slow enough to sustain and transmit force to its binding partner</w:t>
      </w:r>
      <w:r w:rsidR="00E85AE1" w:rsidRPr="00D72EB4">
        <w:rPr>
          <w:rFonts w:asciiTheme="minorHAnsi" w:hAnsiTheme="minorHAnsi" w:cstheme="minorHAnsi"/>
          <w:color w:val="auto"/>
        </w:rPr>
        <w:fldChar w:fldCharType="begin"/>
      </w:r>
      <w:r w:rsidR="00793F55" w:rsidRPr="00D72EB4">
        <w:rPr>
          <w:rFonts w:asciiTheme="minorHAnsi" w:hAnsiTheme="minorHAnsi" w:cstheme="minorHAnsi"/>
          <w:color w:val="auto"/>
        </w:rPr>
        <w:instrText xml:space="preserve"> ADDIN EN.CITE &lt;EndNote&gt;&lt;Cite&gt;&lt;Author&gt;Hoffman&lt;/Author&gt;&lt;Year&gt;2011&lt;/Year&gt;&lt;RecNum&gt;40&lt;/RecNum&gt;&lt;DisplayText&gt;&lt;style face="superscript"&gt;9&lt;/style&gt;&lt;/DisplayText&gt;&lt;record&gt;&lt;rec-number&gt;40&lt;/rec-number&gt;&lt;foreign-keys&gt;&lt;key app="EN" db-id="twxe5afdw2pdvoe05vr5x59yzftprede9x9v" timestamp="0"&gt;40&lt;/key&gt;&lt;/foreign-keys&gt;&lt;ref-type name="Journal Article"&gt;17&lt;/ref-type&gt;&lt;contributors&gt;&lt;authors&gt;&lt;author&gt;Hoffman, B. D.&lt;/author&gt;&lt;author&gt;Grashoff, C.&lt;/author&gt;&lt;author&gt;Schwartz, M. A.&lt;/author&gt;&lt;/authors&gt;&lt;/contributors&gt;&lt;auth-address&gt;Robert M. Berne Cardiovascular Research Center, University of Virginia, Charlottesville, Virginia 22908, USA.&lt;/auth-address&gt;&lt;titles&gt;&lt;title&gt;Dynamic molecular processes mediate cellular mechanotransduction&lt;/title&gt;&lt;secondary-title&gt;Nature&lt;/secondary-title&gt;&lt;/titles&gt;&lt;periodical&gt;&lt;full-title&gt;Nature&lt;/full-title&gt;&lt;/periodical&gt;&lt;pages&gt;316-23&lt;/pages&gt;&lt;volume&gt;475&lt;/volume&gt;&lt;number&gt;7356&lt;/number&gt;&lt;keywords&gt;&lt;keyword&gt;Animals&lt;/keyword&gt;&lt;keyword&gt;Biophysical Phenomena&lt;/keyword&gt;&lt;keyword&gt;Humans&lt;/keyword&gt;&lt;keyword&gt;Mechanotransduction, Cellular/*physiology&lt;/keyword&gt;&lt;keyword&gt;*Models, Biological&lt;/keyword&gt;&lt;keyword&gt;Subcellular Fractions/metabolism&lt;/keyword&gt;&lt;/keywords&gt;&lt;dates&gt;&lt;year&gt;2011&lt;/year&gt;&lt;pub-dates&gt;&lt;date&gt;Jul 20&lt;/date&gt;&lt;/pub-dates&gt;&lt;/dates&gt;&lt;isbn&gt;1476-4687 (Electronic)&amp;#xD;0028-0836 (Linking)&lt;/isbn&gt;&lt;accession-num&gt;21776077&lt;/accession-num&gt;&lt;urls&gt;&lt;related-urls&gt;&lt;url&gt;https://www.ncbi.nlm.nih.gov/pubmed/21776077&lt;/url&gt;&lt;/related-urls&gt;&lt;/urls&gt;&lt;electronic-resource-num&gt;10.1038/nature10316&lt;/electronic-resource-num&gt;&lt;/record&gt;&lt;/Cite&gt;&lt;/EndNote&gt;</w:instrText>
      </w:r>
      <w:r w:rsidR="00E85AE1"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9</w:t>
      </w:r>
      <w:r w:rsidR="00E85AE1" w:rsidRPr="00D72EB4">
        <w:rPr>
          <w:rFonts w:asciiTheme="minorHAnsi" w:hAnsiTheme="minorHAnsi" w:cstheme="minorHAnsi"/>
          <w:color w:val="auto"/>
        </w:rPr>
        <w:fldChar w:fldCharType="end"/>
      </w:r>
      <w:r w:rsidRPr="00D72EB4">
        <w:rPr>
          <w:rFonts w:asciiTheme="minorHAnsi" w:hAnsiTheme="minorHAnsi" w:cstheme="minorHAnsi"/>
          <w:color w:val="auto"/>
        </w:rPr>
        <w:t>. While protein-protein interactions generally consist of several non-covalent bonds between the protein domains, the interaction is often conceptualized as a bound state that can transition to an unbound state under different conditions</w:t>
      </w:r>
      <w:r w:rsidR="00E85AE1" w:rsidRPr="00D72EB4">
        <w:rPr>
          <w:rFonts w:asciiTheme="minorHAnsi" w:hAnsiTheme="minorHAnsi" w:cstheme="minorHAnsi"/>
          <w:color w:val="auto"/>
        </w:rPr>
        <w:fldChar w:fldCharType="begin">
          <w:fldData xml:space="preserve">PEVuZE5vdGU+PENpdGU+PEF1dGhvcj5EZW1ibzwvQXV0aG9yPjxZZWFyPjE5ODg8L1llYXI+PFJl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</w:fldData>
        </w:fldChar>
      </w:r>
      <w:r w:rsidR="00793F55" w:rsidRPr="00D72EB4">
        <w:rPr>
          <w:rFonts w:asciiTheme="minorHAnsi" w:hAnsiTheme="minorHAnsi" w:cstheme="minorHAnsi"/>
          <w:color w:val="auto"/>
        </w:rPr>
        <w:instrText xml:space="preserve"> ADDIN EN.CITE </w:instrText>
      </w:r>
      <w:r w:rsidR="00793F55" w:rsidRPr="00D72EB4">
        <w:rPr>
          <w:rFonts w:asciiTheme="minorHAnsi" w:hAnsiTheme="minorHAnsi" w:cstheme="minorHAnsi"/>
          <w:color w:val="auto"/>
        </w:rPr>
        <w:fldChar w:fldCharType="begin">
          <w:fldData xml:space="preserve">PEVuZE5vdGU+PENpdGU+PEF1dGhvcj5EZW1ibzwvQXV0aG9yPjxZZWFyPjE5ODg8L1llYXI+PFJl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</w:fldData>
        </w:fldChar>
      </w:r>
      <w:r w:rsidR="00793F55" w:rsidRPr="00D72EB4">
        <w:rPr>
          <w:rFonts w:asciiTheme="minorHAnsi" w:hAnsiTheme="minorHAnsi" w:cstheme="minorHAnsi"/>
          <w:color w:val="auto"/>
        </w:rPr>
        <w:instrText xml:space="preserve"> ADDIN EN.CITE.DATA </w:instrText>
      </w:r>
      <w:r w:rsidR="00793F55" w:rsidRPr="00D72EB4">
        <w:rPr>
          <w:rFonts w:asciiTheme="minorHAnsi" w:hAnsiTheme="minorHAnsi" w:cstheme="minorHAnsi"/>
          <w:color w:val="auto"/>
        </w:rPr>
      </w:r>
      <w:r w:rsidR="00793F55" w:rsidRPr="00D72EB4">
        <w:rPr>
          <w:rFonts w:asciiTheme="minorHAnsi" w:hAnsiTheme="minorHAnsi" w:cstheme="minorHAnsi"/>
          <w:color w:val="auto"/>
        </w:rPr>
        <w:fldChar w:fldCharType="end"/>
      </w:r>
      <w:r w:rsidR="00E85AE1" w:rsidRPr="00D72EB4">
        <w:rPr>
          <w:rFonts w:asciiTheme="minorHAnsi" w:hAnsiTheme="minorHAnsi" w:cstheme="minorHAnsi"/>
          <w:color w:val="auto"/>
        </w:rPr>
      </w:r>
      <w:r w:rsidR="00E85AE1"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10,11</w:t>
      </w:r>
      <w:r w:rsidR="00E85AE1" w:rsidRPr="00D72EB4">
        <w:rPr>
          <w:rFonts w:asciiTheme="minorHAnsi" w:hAnsiTheme="minorHAnsi" w:cstheme="minorHAnsi"/>
          <w:color w:val="auto"/>
        </w:rPr>
        <w:fldChar w:fldCharType="end"/>
      </w:r>
      <w:r w:rsidRPr="00D72EB4">
        <w:rPr>
          <w:rFonts w:asciiTheme="minorHAnsi" w:hAnsiTheme="minorHAnsi" w:cstheme="minorHAnsi"/>
          <w:color w:val="auto"/>
        </w:rPr>
        <w:t>. For a given protein-protein interaction, it is possible that force can have no effect on the lifetime of the interaction, known as an “ideal bond”, reduce the lifetime of the interaction, known as a “slip bond”, or increase the lifetime of the interaction, known as a “catch bond”</w:t>
      </w:r>
      <w:r w:rsidR="00E85AE1" w:rsidRPr="00D72EB4">
        <w:rPr>
          <w:rFonts w:asciiTheme="minorHAnsi" w:hAnsiTheme="minorHAnsi" w:cstheme="minorHAnsi"/>
          <w:color w:val="auto"/>
        </w:rPr>
        <w:fldChar w:fldCharType="begin"/>
      </w:r>
      <w:r w:rsidR="00793F55" w:rsidRPr="00D72EB4">
        <w:rPr>
          <w:rFonts w:asciiTheme="minorHAnsi" w:hAnsiTheme="minorHAnsi" w:cstheme="minorHAnsi"/>
          <w:color w:val="auto"/>
        </w:rPr>
        <w:instrText xml:space="preserve"> ADDIN EN.CITE &lt;EndNote&gt;&lt;Cite&gt;&lt;Author&gt;Dembo&lt;/Author&gt;&lt;Year&gt;1988&lt;/Year&gt;&lt;RecNum&gt;42&lt;/RecNum&gt;&lt;DisplayText&gt;&lt;style face="superscript"&gt;10&lt;/style&gt;&lt;/DisplayText&gt;&lt;record&gt;&lt;rec-number&gt;42&lt;/rec-number&gt;&lt;foreign-keys&gt;&lt;key app="EN" db-id="twxe5afdw2pdvoe05vr5x59yzftprede9x9v" timestamp="0"&gt;42&lt;/key&gt;&lt;/foreign-keys&gt;&lt;ref-type name="Journal Article"&gt;17&lt;/ref-type&gt;&lt;contributors&gt;&lt;authors&gt;&lt;author&gt;Dembo, M.&lt;/author&gt;&lt;author&gt;Torney, D. C.&lt;/author&gt;&lt;author&gt;Saxman, K.&lt;/author&gt;&lt;author&gt;Hammer, D.&lt;/author&gt;&lt;/authors&gt;&lt;/contributors&gt;&lt;auth-address&gt;Theoretical Biology and Biophysics, Los Alamos National Laboratory, New Mexico 87545.&lt;/auth-address&gt;&lt;titles&gt;&lt;title&gt;The reaction-limited kinetics of membrane-to-surface adhesion and detachment&lt;/title&gt;&lt;secondary-title&gt;Proc R Soc Lond B Biol Sci&lt;/secondary-title&gt;&lt;/titles&gt;&lt;periodical&gt;&lt;full-title&gt;Proc R Soc Lond B Biol Sci&lt;/full-title&gt;&lt;/periodical&gt;&lt;pages&gt;55-83&lt;/pages&gt;&lt;volume&gt;234&lt;/volume&gt;&lt;number&gt;1274&lt;/number&gt;&lt;keywords&gt;&lt;keyword&gt;Algorithms&lt;/keyword&gt;&lt;keyword&gt;Animals&lt;/keyword&gt;&lt;keyword&gt;*Cell Adhesion&lt;/keyword&gt;&lt;keyword&gt;Kinetics&lt;/keyword&gt;&lt;keyword&gt;Membrane Proteins/metabolism&lt;/keyword&gt;&lt;keyword&gt;Models, Biological&lt;/keyword&gt;&lt;/keywords&gt;&lt;dates&gt;&lt;year&gt;1988&lt;/year&gt;&lt;pub-dates&gt;&lt;date&gt;Jun 22&lt;/date&gt;&lt;/pub-dates&gt;&lt;/dates&gt;&lt;isbn&gt;0950-1193 (Print)&amp;#xD;0950-1193 (Linking)&lt;/isbn&gt;&lt;accession-num&gt;2901109&lt;/accession-num&gt;&lt;urls&gt;&lt;related-urls&gt;&lt;url&gt;https://www.ncbi.nlm.nih.gov/pubmed/2901109&lt;/url&gt;&lt;/related-urls&gt;&lt;/urls&gt;&lt;/record&gt;&lt;/Cite&gt;&lt;/EndNote&gt;</w:instrText>
      </w:r>
      <w:r w:rsidR="00E85AE1"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10</w:t>
      </w:r>
      <w:r w:rsidR="00E85AE1" w:rsidRPr="00D72EB4">
        <w:rPr>
          <w:rFonts w:asciiTheme="minorHAnsi" w:hAnsiTheme="minorHAnsi" w:cstheme="minorHAnsi"/>
          <w:color w:val="auto"/>
        </w:rPr>
        <w:fldChar w:fldCharType="end"/>
      </w:r>
      <w:r w:rsidRPr="00D72EB4">
        <w:rPr>
          <w:rFonts w:asciiTheme="minorHAnsi" w:hAnsiTheme="minorHAnsi" w:cstheme="minorHAnsi"/>
          <w:color w:val="auto"/>
        </w:rPr>
        <w:t>. Thus, there is an intricate relationship between protein load and protein dynamics, which we refer to</w:t>
      </w:r>
      <w:r w:rsidR="005E1016" w:rsidRPr="00D72EB4">
        <w:rPr>
          <w:rFonts w:asciiTheme="minorHAnsi" w:hAnsiTheme="minorHAnsi" w:cstheme="minorHAnsi"/>
          <w:color w:val="auto"/>
        </w:rPr>
        <w:t xml:space="preserve"> </w:t>
      </w:r>
      <w:r w:rsidRPr="00D72EB4">
        <w:rPr>
          <w:rFonts w:asciiTheme="minorHAnsi" w:hAnsiTheme="minorHAnsi" w:cstheme="minorHAnsi"/>
          <w:color w:val="auto"/>
        </w:rPr>
        <w:t>as force-sensitive dynamics.</w:t>
      </w:r>
    </w:p>
    <w:p w14:paraId="2FF68DB8" w14:textId="77777777" w:rsidR="00314D70" w:rsidRPr="00D72EB4" w:rsidRDefault="00314D70" w:rsidP="00B77A24">
      <w:pPr>
        <w:rPr>
          <w:rFonts w:asciiTheme="minorHAnsi" w:hAnsiTheme="minorHAnsi" w:cstheme="minorHAnsi"/>
          <w:color w:val="auto"/>
        </w:rPr>
      </w:pPr>
    </w:p>
    <w:p w14:paraId="620A3C98" w14:textId="35CED7B7" w:rsidR="00071C65" w:rsidRPr="00D72EB4" w:rsidRDefault="00071C65" w:rsidP="00B77A24">
      <w:pPr>
        <w:rPr>
          <w:rFonts w:asciiTheme="minorHAnsi" w:hAnsiTheme="minorHAnsi" w:cstheme="minorHAnsi"/>
          <w:color w:val="auto"/>
        </w:rPr>
      </w:pPr>
      <w:r w:rsidRPr="00D72EB4">
        <w:rPr>
          <w:rFonts w:asciiTheme="minorHAnsi" w:hAnsiTheme="minorHAnsi" w:cstheme="minorHAnsi"/>
          <w:color w:val="auto"/>
        </w:rPr>
        <w:t xml:space="preserve">Towards understanding the effect of load on bond dynamics, </w:t>
      </w:r>
      <w:proofErr w:type="gramStart"/>
      <w:r w:rsidRPr="00D72EB4">
        <w:rPr>
          <w:rFonts w:asciiTheme="minorHAnsi" w:hAnsiTheme="minorHAnsi" w:cstheme="minorHAnsi"/>
          <w:color w:val="auto"/>
        </w:rPr>
        <w:t>a number of</w:t>
      </w:r>
      <w:proofErr w:type="gramEnd"/>
      <w:r w:rsidRPr="00D72EB4">
        <w:rPr>
          <w:rFonts w:asciiTheme="minorHAnsi" w:hAnsiTheme="minorHAnsi" w:cstheme="minorHAnsi"/>
          <w:color w:val="auto"/>
        </w:rPr>
        <w:t xml:space="preserve"> highly informative experiments have been performed on </w:t>
      </w:r>
      <w:r w:rsidR="00A90CAD" w:rsidRPr="00D72EB4">
        <w:rPr>
          <w:rFonts w:asciiTheme="minorHAnsi" w:hAnsiTheme="minorHAnsi" w:cstheme="minorHAnsi"/>
          <w:color w:val="auto"/>
        </w:rPr>
        <w:t>the</w:t>
      </w:r>
      <w:r w:rsidRPr="00D72EB4">
        <w:rPr>
          <w:rFonts w:asciiTheme="minorHAnsi" w:hAnsiTheme="minorHAnsi" w:cstheme="minorHAnsi"/>
          <w:color w:val="auto"/>
        </w:rPr>
        <w:t xml:space="preserve"> single-molecule level. Using isolated proteins</w:t>
      </w:r>
      <w:r w:rsidR="00A90CAD" w:rsidRPr="00D72EB4">
        <w:rPr>
          <w:rFonts w:asciiTheme="minorHAnsi" w:hAnsiTheme="minorHAnsi" w:cstheme="minorHAnsi"/>
          <w:color w:val="auto"/>
        </w:rPr>
        <w:t>,</w:t>
      </w:r>
      <w:r w:rsidRPr="00D72EB4">
        <w:rPr>
          <w:rFonts w:asciiTheme="minorHAnsi" w:hAnsiTheme="minorHAnsi" w:cstheme="minorHAnsi"/>
          <w:color w:val="auto"/>
        </w:rPr>
        <w:t xml:space="preserve"> or fragments of proteins and manipulation techniques such as magnetic tweezers, optical tweezers, and </w:t>
      </w:r>
      <w:r w:rsidR="00DB5DA7" w:rsidRPr="00D72EB4">
        <w:rPr>
          <w:rFonts w:asciiTheme="minorHAnsi" w:hAnsiTheme="minorHAnsi" w:cstheme="minorHAnsi"/>
          <w:color w:val="auto"/>
        </w:rPr>
        <w:t>atomic force microscopy</w:t>
      </w:r>
      <w:r w:rsidRPr="00D72EB4">
        <w:rPr>
          <w:rFonts w:asciiTheme="minorHAnsi" w:hAnsiTheme="minorHAnsi" w:cstheme="minorHAnsi"/>
          <w:color w:val="auto"/>
        </w:rPr>
        <w:t>, these studies have demonstrated force-sensitive protein-protein interactions for several relevant proteins</w:t>
      </w:r>
      <w:r w:rsidR="00E85AE1" w:rsidRPr="00D72EB4">
        <w:rPr>
          <w:rFonts w:asciiTheme="minorHAnsi" w:hAnsiTheme="minorHAnsi" w:cstheme="minorHAnsi"/>
          <w:color w:val="auto"/>
        </w:rPr>
        <w:fldChar w:fldCharType="begin">
          <w:fldData xml:space="preserve">PEVuZE5vdGU+PENpdGU+PEF1dGhvcj5MYUNyb2l4PC9BdXRob3I+PFllYXI+MjAxNTwvWWVhcj48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</w:fldData>
        </w:fldChar>
      </w:r>
      <w:r w:rsidR="00793F55" w:rsidRPr="00D72EB4">
        <w:rPr>
          <w:rFonts w:asciiTheme="minorHAnsi" w:hAnsiTheme="minorHAnsi" w:cstheme="minorHAnsi"/>
          <w:color w:val="auto"/>
        </w:rPr>
        <w:instrText xml:space="preserve"> ADDIN EN.CITE </w:instrText>
      </w:r>
      <w:r w:rsidR="00793F55" w:rsidRPr="00D72EB4">
        <w:rPr>
          <w:rFonts w:asciiTheme="minorHAnsi" w:hAnsiTheme="minorHAnsi" w:cstheme="minorHAnsi"/>
          <w:color w:val="auto"/>
        </w:rPr>
        <w:fldChar w:fldCharType="begin">
          <w:fldData xml:space="preserve">PEVuZE5vdGU+PENpdGU+PEF1dGhvcj5MYUNyb2l4PC9BdXRob3I+PFllYXI+MjAxNTwvWWVhcj48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</w:fldData>
        </w:fldChar>
      </w:r>
      <w:r w:rsidR="00793F55" w:rsidRPr="00D72EB4">
        <w:rPr>
          <w:rFonts w:asciiTheme="minorHAnsi" w:hAnsiTheme="minorHAnsi" w:cstheme="minorHAnsi"/>
          <w:color w:val="auto"/>
        </w:rPr>
        <w:instrText xml:space="preserve"> ADDIN EN.CITE.DATA </w:instrText>
      </w:r>
      <w:r w:rsidR="00793F55" w:rsidRPr="00D72EB4">
        <w:rPr>
          <w:rFonts w:asciiTheme="minorHAnsi" w:hAnsiTheme="minorHAnsi" w:cstheme="minorHAnsi"/>
          <w:color w:val="auto"/>
        </w:rPr>
      </w:r>
      <w:r w:rsidR="00793F55" w:rsidRPr="00D72EB4">
        <w:rPr>
          <w:rFonts w:asciiTheme="minorHAnsi" w:hAnsiTheme="minorHAnsi" w:cstheme="minorHAnsi"/>
          <w:color w:val="auto"/>
        </w:rPr>
        <w:fldChar w:fldCharType="end"/>
      </w:r>
      <w:r w:rsidR="00E85AE1" w:rsidRPr="00D72EB4">
        <w:rPr>
          <w:rFonts w:asciiTheme="minorHAnsi" w:hAnsiTheme="minorHAnsi" w:cstheme="minorHAnsi"/>
          <w:color w:val="auto"/>
        </w:rPr>
      </w:r>
      <w:r w:rsidR="00E85AE1"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11,12</w:t>
      </w:r>
      <w:r w:rsidR="00E85AE1" w:rsidRPr="00D72EB4">
        <w:rPr>
          <w:rFonts w:asciiTheme="minorHAnsi" w:hAnsiTheme="minorHAnsi" w:cstheme="minorHAnsi"/>
          <w:color w:val="auto"/>
        </w:rPr>
        <w:fldChar w:fldCharType="end"/>
      </w:r>
      <w:r w:rsidRPr="00D72EB4">
        <w:rPr>
          <w:rFonts w:asciiTheme="minorHAnsi" w:hAnsiTheme="minorHAnsi" w:cstheme="minorHAnsi"/>
          <w:color w:val="auto"/>
        </w:rPr>
        <w:t>. Both integrins</w:t>
      </w:r>
      <w:r w:rsidR="00E85AE1" w:rsidRPr="00D72EB4">
        <w:rPr>
          <w:rFonts w:asciiTheme="minorHAnsi" w:hAnsiTheme="minorHAnsi" w:cstheme="minorHAnsi"/>
          <w:color w:val="auto"/>
        </w:rPr>
        <w:fldChar w:fldCharType="begin"/>
      </w:r>
      <w:r w:rsidR="00793F55" w:rsidRPr="00D72EB4">
        <w:rPr>
          <w:rFonts w:asciiTheme="minorHAnsi" w:hAnsiTheme="minorHAnsi" w:cstheme="minorHAnsi"/>
          <w:color w:val="auto"/>
        </w:rPr>
        <w:instrText xml:space="preserve"> ADDIN EN.CITE &lt;EndNote&gt;&lt;Cite&gt;&lt;Author&gt;Kong&lt;/Author&gt;&lt;Year&gt;2009&lt;/Year&gt;&lt;RecNum&gt;7&lt;/RecNum&gt;&lt;DisplayText&gt;&lt;style face="superscript"&gt;13&lt;/style&gt;&lt;/DisplayText&gt;&lt;record&gt;&lt;rec-number&gt;7&lt;/rec-number&gt;&lt;foreign-keys&gt;&lt;key app="EN" db-id="twxe5afdw2pdvoe05vr5x59yzftprede9x9v" timestamp="0"&gt;7&lt;/key&gt;&lt;/foreign-keys&gt;&lt;ref-type name="Journal Article"&gt;17&lt;/ref-type&gt;&lt;contributors&gt;&lt;authors&gt;&lt;author&gt;Kong, F.&lt;/author&gt;&lt;author&gt;Garcia, A. J.&lt;/author&gt;&lt;author&gt;Mould, A. P.&lt;/author&gt;&lt;author&gt;Humphries, M. J.&lt;/author&gt;&lt;author&gt;Zhu, C.&lt;/author&gt;&lt;/authors&gt;&lt;/contributors&gt;&lt;auth-address&gt;Woodruff School of Mechanical Engineering, Georgia Institute of Technology, Atlanta, GA 30332, USA.&lt;/auth-address&gt;&lt;titles&gt;&lt;title&gt;Demonstration of catch bonds between an integrin and its ligand&lt;/title&gt;&lt;secondary-title&gt;The Journal of Cell Biology&lt;/secondary-title&gt;&lt;/titles&gt;&lt;periodical&gt;&lt;full-title&gt;The Journal of cell biology&lt;/full-title&gt;&lt;/periodical&gt;&lt;pages&gt;1275-84&lt;/pages&gt;&lt;volume&gt;185&lt;/volume&gt;&lt;number&gt;7&lt;/number&gt;&lt;keywords&gt;&lt;keyword&gt;Antibodies, Monoclonal/chemistry/metabolism&lt;/keyword&gt;&lt;keyword&gt;Fibronectins/chemistry/*metabolism&lt;/keyword&gt;&lt;keyword&gt;Humans&lt;/keyword&gt;&lt;keyword&gt;Integrin alpha5beta1/chemistry/genetics/*metabolism&lt;/keyword&gt;&lt;keyword&gt;*Ligands&lt;/keyword&gt;&lt;keyword&gt;Microscopy, Atomic Force&lt;/keyword&gt;&lt;keyword&gt;Models, Molecular&lt;/keyword&gt;&lt;keyword&gt;Peptide Fragments/chemistry/genetics/metabolism&lt;/keyword&gt;&lt;keyword&gt;Protein Binding&lt;/keyword&gt;&lt;keyword&gt;Protein Conformation&lt;/keyword&gt;&lt;keyword&gt;Recombinant Fusion Proteins/chemistry/genetics/metabolism&lt;/keyword&gt;&lt;keyword&gt;Stress, Mechanical&lt;/keyword&gt;&lt;/keywords&gt;&lt;dates&gt;&lt;year&gt;2009&lt;/year&gt;&lt;pub-dates&gt;&lt;date&gt;Jun 29&lt;/date&gt;&lt;/pub-dates&gt;&lt;/dates&gt;&lt;isbn&gt;1540-8140 (Electronic)&amp;#xD;0021-9525 (Linking)&lt;/isbn&gt;&lt;accession-num&gt;19564406&lt;/accession-num&gt;&lt;urls&gt;&lt;related-urls&gt;&lt;url&gt;https://www.ncbi.nlm.nih.gov/pubmed/19564406&lt;/url&gt;&lt;/related-urls&gt;&lt;/urls&gt;&lt;custom2&gt;PMC2712956&lt;/custom2&gt;&lt;electronic-resource-num&gt;10.1083/jcb.200810002&lt;/electronic-resource-num&gt;&lt;/record&gt;&lt;/Cite&gt;&lt;/EndNote&gt;</w:instrText>
      </w:r>
      <w:r w:rsidR="00E85AE1"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13</w:t>
      </w:r>
      <w:r w:rsidR="00E85AE1" w:rsidRPr="00D72EB4">
        <w:rPr>
          <w:rFonts w:asciiTheme="minorHAnsi" w:hAnsiTheme="minorHAnsi" w:cstheme="minorHAnsi"/>
          <w:color w:val="auto"/>
        </w:rPr>
        <w:fldChar w:fldCharType="end"/>
      </w:r>
      <w:r w:rsidRPr="00D72EB4">
        <w:rPr>
          <w:rFonts w:asciiTheme="minorHAnsi" w:hAnsiTheme="minorHAnsi" w:cstheme="minorHAnsi"/>
          <w:color w:val="auto"/>
        </w:rPr>
        <w:t xml:space="preserve"> and cadherins</w:t>
      </w:r>
      <w:r w:rsidR="00E85AE1" w:rsidRPr="00D72EB4">
        <w:rPr>
          <w:rFonts w:asciiTheme="minorHAnsi" w:hAnsiTheme="minorHAnsi" w:cstheme="minorHAnsi"/>
          <w:color w:val="auto"/>
        </w:rPr>
        <w:fldChar w:fldCharType="begin"/>
      </w:r>
      <w:r w:rsidR="00793F55" w:rsidRPr="00D72EB4">
        <w:rPr>
          <w:rFonts w:asciiTheme="minorHAnsi" w:hAnsiTheme="minorHAnsi" w:cstheme="minorHAnsi"/>
          <w:color w:val="auto"/>
        </w:rPr>
        <w:instrText xml:space="preserve"> ADDIN EN.CITE &lt;EndNote&gt;&lt;Cite&gt;&lt;Author&gt;Rakshit&lt;/Author&gt;&lt;Year&gt;2012&lt;/Year&gt;&lt;RecNum&gt;8&lt;/RecNum&gt;&lt;DisplayText&gt;&lt;style face="superscript"&gt;14&lt;/style&gt;&lt;/DisplayText&gt;&lt;record&gt;&lt;rec-number&gt;8&lt;/rec-number&gt;&lt;foreign-keys&gt;&lt;key app="EN" db-id="twxe5afdw2pdvoe05vr5x59yzftprede9x9v" timestamp="0"&gt;8&lt;/key&gt;&lt;/foreign-keys&gt;&lt;ref-type name="Journal Article"&gt;17&lt;/ref-type&gt;&lt;contributors&gt;&lt;authors&gt;&lt;author&gt;Rakshit, S.&lt;/author&gt;&lt;author&gt;Zhang, Y.&lt;/author&gt;&lt;author&gt;Manibog, K.&lt;/author&gt;&lt;author&gt;Shafraz, O.&lt;/author&gt;&lt;author&gt;Sivasankar, S.&lt;/author&gt;&lt;/authors&gt;&lt;/contributors&gt;&lt;auth-address&gt;Department of Physics and Astronomy, Iowa State University, Ames, IA 50011, USA.&lt;/auth-address&gt;&lt;titles&gt;&lt;title&gt;Ideal, catch, and slip bonds in cadherin adhesion&lt;/title&gt;&lt;secondary-title&gt;Proceedings of the National Academy of Sciences&lt;/secondary-title&gt;&lt;/titles&gt;&lt;periodical&gt;&lt;full-title&gt;Proceedings of the National Academy of Sciences&lt;/full-title&gt;&lt;/periodical&gt;&lt;pages&gt;18815-20&lt;/pages&gt;&lt;volume&gt;109&lt;/volume&gt;&lt;number&gt;46&lt;/number&gt;&lt;keywords&gt;&lt;keyword&gt;Adherens Junctions/chemistry/genetics/metabolism/ultrastructure&lt;/keyword&gt;&lt;keyword&gt;Animals&lt;/keyword&gt;&lt;keyword&gt;Cadherins/*chemistry/genetics/metabolism&lt;/keyword&gt;&lt;keyword&gt;Cell Adhesion/physiology&lt;/keyword&gt;&lt;keyword&gt;Microscopy, Atomic Force/methods&lt;/keyword&gt;&lt;keyword&gt;*Protein Multimerization&lt;/keyword&gt;&lt;keyword&gt;Protein Structure, Quaternary&lt;/keyword&gt;&lt;/keywords&gt;&lt;dates&gt;&lt;year&gt;2012&lt;/year&gt;&lt;pub-dates&gt;&lt;date&gt;Nov 13&lt;/date&gt;&lt;/pub-dates&gt;&lt;/dates&gt;&lt;isbn&gt;1091-6490 (Electronic)&amp;#xD;0027-8424 (Linking)&lt;/isbn&gt;&lt;accession-num&gt;23112161&lt;/accession-num&gt;&lt;urls&gt;&lt;related-urls&gt;&lt;url&gt;https://www.ncbi.nlm.nih.gov/pubmed/23112161&lt;/url&gt;&lt;/related-urls&gt;&lt;/urls&gt;&lt;custom2&gt;PMC3503169&lt;/custom2&gt;&lt;electronic-resource-num&gt;10.1073/pnas.1208349109&lt;/electronic-resource-num&gt;&lt;/record&gt;&lt;/Cite&gt;&lt;/EndNote&gt;</w:instrText>
      </w:r>
      <w:r w:rsidR="00E85AE1"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14</w:t>
      </w:r>
      <w:r w:rsidR="00E85AE1" w:rsidRPr="00D72EB4">
        <w:rPr>
          <w:rFonts w:asciiTheme="minorHAnsi" w:hAnsiTheme="minorHAnsi" w:cstheme="minorHAnsi"/>
          <w:color w:val="auto"/>
        </w:rPr>
        <w:fldChar w:fldCharType="end"/>
      </w:r>
      <w:r w:rsidRPr="00D72EB4">
        <w:rPr>
          <w:rFonts w:asciiTheme="minorHAnsi" w:hAnsiTheme="minorHAnsi" w:cstheme="minorHAnsi"/>
          <w:color w:val="auto"/>
        </w:rPr>
        <w:t>, which are transmembrane proteins important for forming cell-matrix and cell-cell interactions</w:t>
      </w:r>
      <w:r w:rsidR="00A90CAD" w:rsidRPr="00D72EB4">
        <w:rPr>
          <w:rFonts w:asciiTheme="minorHAnsi" w:hAnsiTheme="minorHAnsi" w:cstheme="minorHAnsi"/>
          <w:color w:val="auto"/>
        </w:rPr>
        <w:t>,</w:t>
      </w:r>
      <w:r w:rsidRPr="00D72EB4">
        <w:rPr>
          <w:rFonts w:asciiTheme="minorHAnsi" w:hAnsiTheme="minorHAnsi" w:cstheme="minorHAnsi"/>
          <w:color w:val="auto"/>
        </w:rPr>
        <w:t xml:space="preserve"> respectively, have demonstrated alterations in dynamics due to load. </w:t>
      </w:r>
      <w:r w:rsidR="00A90CAD" w:rsidRPr="00D72EB4">
        <w:rPr>
          <w:rFonts w:asciiTheme="minorHAnsi" w:hAnsiTheme="minorHAnsi" w:cstheme="minorHAnsi"/>
          <w:color w:val="auto"/>
        </w:rPr>
        <w:t>Within</w:t>
      </w:r>
      <w:r w:rsidRPr="00D72EB4">
        <w:rPr>
          <w:rFonts w:asciiTheme="minorHAnsi" w:hAnsiTheme="minorHAnsi" w:cstheme="minorHAnsi"/>
          <w:color w:val="auto"/>
        </w:rPr>
        <w:t xml:space="preserve"> the cell, vinculin is recruited to both talin</w:t>
      </w:r>
      <w:r w:rsidR="00E85AE1" w:rsidRPr="00D72EB4">
        <w:rPr>
          <w:rFonts w:asciiTheme="minorHAnsi" w:hAnsiTheme="minorHAnsi" w:cstheme="minorHAnsi"/>
          <w:color w:val="auto"/>
        </w:rPr>
        <w:fldChar w:fldCharType="begin"/>
      </w:r>
      <w:r w:rsidR="00793F55" w:rsidRPr="00D72EB4">
        <w:rPr>
          <w:rFonts w:asciiTheme="minorHAnsi" w:hAnsiTheme="minorHAnsi" w:cstheme="minorHAnsi"/>
          <w:color w:val="auto"/>
        </w:rPr>
        <w:instrText xml:space="preserve"> ADDIN EN.CITE &lt;EndNote&gt;&lt;Cite&gt;&lt;Author&gt;del Rio&lt;/Author&gt;&lt;Year&gt;2009&lt;/Year&gt;&lt;RecNum&gt;9&lt;/RecNum&gt;&lt;DisplayText&gt;&lt;style face="superscript"&gt;15&lt;/style&gt;&lt;/DisplayText&gt;&lt;record&gt;&lt;rec-number&gt;9&lt;/rec-number&gt;&lt;foreign-keys&gt;&lt;key app="EN" db-id="twxe5afdw2pdvoe05vr5x59yzftprede9x9v" timestamp="0"&gt;9&lt;/key&gt;&lt;/foreign-keys&gt;&lt;ref-type name="Journal Article"&gt;17&lt;/ref-type&gt;&lt;contributors&gt;&lt;authors&gt;&lt;author&gt;del Rio, A.&lt;/author&gt;&lt;author&gt;Perez-Jimenez, R.&lt;/author&gt;&lt;author&gt;Liu, R. C.&lt;/author&gt;&lt;author&gt;Roca-Cusachs, P.&lt;/author&gt;&lt;author&gt;Fernandez, J. M.&lt;/author&gt;&lt;author&gt;Sheetz, M. P.&lt;/author&gt;&lt;/authors&gt;&lt;/contributors&gt;&lt;auth-address&gt;Columbia Univ, Dept Biol Sci, New York, NY 10027 USA&amp;#xD;Natl Univ Singapore, Dept Phys, Singapore 117542, Singapore&lt;/auth-address&gt;&lt;titles&gt;&lt;title&gt;Stretching Single Talin Rod Molecules Activates Vinculin Binding&lt;/title&gt;&lt;secondary-title&gt;Science&lt;/secondary-title&gt;&lt;alt-title&gt;Science&lt;/alt-title&gt;&lt;/titles&gt;&lt;periodical&gt;&lt;full-title&gt;Science&lt;/full-title&gt;&lt;/periodical&gt;&lt;alt-periodical&gt;&lt;full-title&gt;Science&lt;/full-title&gt;&lt;/alt-periodical&gt;&lt;pages&gt;638-641&lt;/pages&gt;&lt;volume&gt;323&lt;/volume&gt;&lt;number&gt;5914&lt;/number&gt;&lt;keywords&gt;&lt;keyword&gt;force&lt;/keyword&gt;&lt;keyword&gt;protein&lt;/keyword&gt;&lt;keyword&gt;sites&lt;/keyword&gt;&lt;keyword&gt;stability&lt;/keyword&gt;&lt;keyword&gt;ubiquitin&lt;/keyword&gt;&lt;keyword&gt;complex&lt;/keyword&gt;&lt;keyword&gt;bundle&lt;/keyword&gt;&lt;/keywords&gt;&lt;dates&gt;&lt;year&gt;2009&lt;/year&gt;&lt;pub-dates&gt;&lt;date&gt;Jan 30&lt;/date&gt;&lt;/pub-dates&gt;&lt;/dates&gt;&lt;isbn&gt;0036-8075&lt;/isbn&gt;&lt;accession-num&gt;WOS:000262862800044&lt;/accession-num&gt;&lt;urls&gt;&lt;related-urls&gt;&lt;url&gt;&amp;lt;Go to ISI&amp;gt;://WOS:000262862800044&lt;/url&gt;&lt;/related-urls&gt;&lt;/urls&gt;&lt;electronic-resource-num&gt;10.1126/science.1162912&lt;/electronic-resource-num&gt;&lt;language&gt;English&lt;/language&gt;&lt;/record&gt;&lt;/Cite&gt;&lt;/EndNote&gt;</w:instrText>
      </w:r>
      <w:r w:rsidR="00E85AE1"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15</w:t>
      </w:r>
      <w:r w:rsidR="00E85AE1" w:rsidRPr="00D72EB4">
        <w:rPr>
          <w:rFonts w:asciiTheme="minorHAnsi" w:hAnsiTheme="minorHAnsi" w:cstheme="minorHAnsi"/>
          <w:color w:val="auto"/>
        </w:rPr>
        <w:fldChar w:fldCharType="end"/>
      </w:r>
      <w:r w:rsidRPr="00D72EB4">
        <w:rPr>
          <w:rFonts w:asciiTheme="minorHAnsi" w:hAnsiTheme="minorHAnsi" w:cstheme="minorHAnsi"/>
          <w:color w:val="auto"/>
        </w:rPr>
        <w:t xml:space="preserve"> and </w:t>
      </w:r>
      <w:r w:rsidRPr="00D72EB4">
        <w:rPr>
          <w:rFonts w:ascii="Symbol" w:hAnsi="Symbol" w:cstheme="minorHAnsi"/>
          <w:color w:val="auto"/>
        </w:rPr>
        <w:t></w:t>
      </w:r>
      <w:r w:rsidRPr="00D72EB4">
        <w:rPr>
          <w:rFonts w:asciiTheme="minorHAnsi" w:hAnsiTheme="minorHAnsi" w:cstheme="minorHAnsi"/>
          <w:color w:val="auto"/>
        </w:rPr>
        <w:t>-catenin</w:t>
      </w:r>
      <w:r w:rsidR="00E85AE1" w:rsidRPr="00D72EB4">
        <w:rPr>
          <w:rFonts w:asciiTheme="minorHAnsi" w:hAnsiTheme="minorHAnsi" w:cstheme="minorHAnsi"/>
          <w:color w:val="auto"/>
        </w:rPr>
        <w:fldChar w:fldCharType="begin">
          <w:fldData xml:space="preserve">PEVuZE5vdGU+PENpdGU+PEF1dGhvcj5TZWRkaWtpPC9BdXRob3I+PFllYXI+MjAxODwvWWVhcj48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</w:fldData>
        </w:fldChar>
      </w:r>
      <w:r w:rsidR="00793F55" w:rsidRPr="00D72EB4">
        <w:rPr>
          <w:rFonts w:asciiTheme="minorHAnsi" w:hAnsiTheme="minorHAnsi" w:cstheme="minorHAnsi"/>
          <w:color w:val="auto"/>
        </w:rPr>
        <w:instrText xml:space="preserve"> ADDIN EN.CITE </w:instrText>
      </w:r>
      <w:r w:rsidR="00793F55" w:rsidRPr="00D72EB4">
        <w:rPr>
          <w:rFonts w:asciiTheme="minorHAnsi" w:hAnsiTheme="minorHAnsi" w:cstheme="minorHAnsi"/>
          <w:color w:val="auto"/>
        </w:rPr>
        <w:fldChar w:fldCharType="begin">
          <w:fldData xml:space="preserve">PEVuZE5vdGU+PENpdGU+PEF1dGhvcj5TZWRkaWtpPC9BdXRob3I+PFllYXI+MjAxODwvWWVhcj48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</w:fldData>
        </w:fldChar>
      </w:r>
      <w:r w:rsidR="00793F55" w:rsidRPr="00D72EB4">
        <w:rPr>
          <w:rFonts w:asciiTheme="minorHAnsi" w:hAnsiTheme="minorHAnsi" w:cstheme="minorHAnsi"/>
          <w:color w:val="auto"/>
        </w:rPr>
        <w:instrText xml:space="preserve"> ADDIN EN.CITE.DATA </w:instrText>
      </w:r>
      <w:r w:rsidR="00793F55" w:rsidRPr="00D72EB4">
        <w:rPr>
          <w:rFonts w:asciiTheme="minorHAnsi" w:hAnsiTheme="minorHAnsi" w:cstheme="minorHAnsi"/>
          <w:color w:val="auto"/>
        </w:rPr>
      </w:r>
      <w:r w:rsidR="00793F55" w:rsidRPr="00D72EB4">
        <w:rPr>
          <w:rFonts w:asciiTheme="minorHAnsi" w:hAnsiTheme="minorHAnsi" w:cstheme="minorHAnsi"/>
          <w:color w:val="auto"/>
        </w:rPr>
        <w:fldChar w:fldCharType="end"/>
      </w:r>
      <w:r w:rsidR="00E85AE1" w:rsidRPr="00D72EB4">
        <w:rPr>
          <w:rFonts w:asciiTheme="minorHAnsi" w:hAnsiTheme="minorHAnsi" w:cstheme="minorHAnsi"/>
          <w:color w:val="auto"/>
        </w:rPr>
      </w:r>
      <w:r w:rsidR="00E85AE1"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16</w:t>
      </w:r>
      <w:r w:rsidR="00E85AE1" w:rsidRPr="00D72EB4">
        <w:rPr>
          <w:rFonts w:asciiTheme="minorHAnsi" w:hAnsiTheme="minorHAnsi" w:cstheme="minorHAnsi"/>
          <w:color w:val="auto"/>
        </w:rPr>
        <w:fldChar w:fldCharType="end"/>
      </w:r>
      <w:r w:rsidRPr="00D72EB4">
        <w:rPr>
          <w:rFonts w:asciiTheme="minorHAnsi" w:hAnsiTheme="minorHAnsi" w:cstheme="minorHAnsi"/>
          <w:color w:val="auto"/>
        </w:rPr>
        <w:t xml:space="preserve"> in a force-dependent manner and can form a catch bond with actin</w:t>
      </w:r>
      <w:r w:rsidR="00E85AE1" w:rsidRPr="00D72EB4">
        <w:rPr>
          <w:rFonts w:asciiTheme="minorHAnsi" w:hAnsiTheme="minorHAnsi" w:cstheme="minorHAnsi"/>
          <w:color w:val="auto"/>
        </w:rPr>
        <w:fldChar w:fldCharType="begin"/>
      </w:r>
      <w:r w:rsidR="00793F55" w:rsidRPr="00D72EB4">
        <w:rPr>
          <w:rFonts w:asciiTheme="minorHAnsi" w:hAnsiTheme="minorHAnsi" w:cstheme="minorHAnsi"/>
          <w:color w:val="auto"/>
        </w:rPr>
        <w:instrText xml:space="preserve"> ADDIN EN.CITE &lt;EndNote&gt;&lt;Cite&gt;&lt;Author&gt;Huang&lt;/Author&gt;&lt;Year&gt;2017&lt;/Year&gt;&lt;RecNum&gt;11&lt;/RecNum&gt;&lt;DisplayText&gt;&lt;style face="superscript"&gt;17&lt;/style&gt;&lt;/DisplayText&gt;&lt;record&gt;&lt;rec-number&gt;11&lt;/rec-number&gt;&lt;foreign-keys&gt;&lt;key app="EN" db-id="twxe5afdw2pdvoe05vr5x59yzftprede9x9v" timestamp="0"&gt;11&lt;/key&gt;&lt;/foreign-keys&gt;&lt;ref-type name="Journal Article"&gt;17&lt;/ref-type&gt;&lt;contributors&gt;&lt;authors&gt;&lt;author&gt;Huang, D. L.&lt;/author&gt;&lt;author&gt;Bax, N. A.&lt;/author&gt;&lt;author&gt;Buckley, C. D.&lt;/author&gt;&lt;author&gt;Weis, W. I.&lt;/author&gt;&lt;author&gt;Dunn, A. R.&lt;/author&gt;&lt;/authors&gt;&lt;/contributors&gt;&lt;auth-address&gt;Stanford Univ, Biophys Program, Stanford, CA 94305 USA&amp;#xD;Stanford Univ, Dept Struct Biol, Stanford, CA 94305 USA&amp;#xD;Stanford Univ, Dept Chem Engn, Stanford, CA 94305 USA&amp;#xD;Stanford Univ, Dept Mol &amp;amp; Cellular Physiol, Stanford, CA 94305 USA&amp;#xD;Stanford Univ, Stanford Cardiovasc Inst, Stanford, CA 94305 USA&lt;/auth-address&gt;&lt;titles&gt;&lt;title&gt;Vinculin forms a directionally asymmetric catch bond with F-actin&lt;/title&gt;&lt;secondary-title&gt;Science&lt;/secondary-title&gt;&lt;alt-title&gt;Science&lt;/alt-title&gt;&lt;/titles&gt;&lt;periodical&gt;&lt;full-title&gt;Science&lt;/full-title&gt;&lt;/periodical&gt;&lt;alt-periodical&gt;&lt;full-title&gt;Science&lt;/full-title&gt;&lt;/alt-periodical&gt;&lt;pages&gt;703-706&lt;/pages&gt;&lt;volume&gt;357&lt;/volume&gt;&lt;number&gt;6352&lt;/number&gt;&lt;keywords&gt;&lt;keyword&gt;dependent manner&lt;/keyword&gt;&lt;keyword&gt;cell-adhesion&lt;/keyword&gt;&lt;keyword&gt;force&lt;/keyword&gt;&lt;keyword&gt;migration&lt;/keyword&gt;&lt;keyword&gt;filaments&lt;/keyword&gt;&lt;keyword&gt;polarity&lt;/keyword&gt;&lt;keyword&gt;binding&lt;/keyword&gt;&lt;keyword&gt;lamellipodia&lt;/keyword&gt;&lt;keyword&gt;organization&lt;/keyword&gt;&lt;keyword&gt;mechanisms&lt;/keyword&gt;&lt;/keywords&gt;&lt;dates&gt;&lt;year&gt;2017&lt;/year&gt;&lt;pub-dates&gt;&lt;date&gt;Aug 18&lt;/date&gt;&lt;/pub-dates&gt;&lt;/dates&gt;&lt;isbn&gt;0036-8075&lt;/isbn&gt;&lt;accession-num&gt;WOS:000407793600039&lt;/accession-num&gt;&lt;urls&gt;&lt;related-urls&gt;&lt;url&gt;&amp;lt;Go to ISI&amp;gt;://WOS:000407793600039&lt;/url&gt;&lt;/related-urls&gt;&lt;/urls&gt;&lt;electronic-resource-num&gt;10.1126/science.aan2556&lt;/electronic-resource-num&gt;&lt;language&gt;English&lt;/language&gt;&lt;/record&gt;&lt;/Cite&gt;&lt;/EndNote&gt;</w:instrText>
      </w:r>
      <w:r w:rsidR="00E85AE1"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17</w:t>
      </w:r>
      <w:r w:rsidR="00E85AE1" w:rsidRPr="00D72EB4">
        <w:rPr>
          <w:rFonts w:asciiTheme="minorHAnsi" w:hAnsiTheme="minorHAnsi" w:cstheme="minorHAnsi"/>
          <w:color w:val="auto"/>
        </w:rPr>
        <w:fldChar w:fldCharType="end"/>
      </w:r>
      <w:r w:rsidRPr="00D72EB4">
        <w:rPr>
          <w:rFonts w:asciiTheme="minorHAnsi" w:hAnsiTheme="minorHAnsi" w:cstheme="minorHAnsi"/>
          <w:color w:val="auto"/>
        </w:rPr>
        <w:t xml:space="preserve">, indicating a crucial role for vinculin at both focal adhesions (FAs) and </w:t>
      </w:r>
      <w:proofErr w:type="spellStart"/>
      <w:r w:rsidRPr="00D72EB4">
        <w:rPr>
          <w:rFonts w:asciiTheme="minorHAnsi" w:hAnsiTheme="minorHAnsi" w:cstheme="minorHAnsi"/>
          <w:color w:val="auto"/>
        </w:rPr>
        <w:t>adherens</w:t>
      </w:r>
      <w:proofErr w:type="spellEnd"/>
      <w:r w:rsidRPr="00D72EB4">
        <w:rPr>
          <w:rFonts w:asciiTheme="minorHAnsi" w:hAnsiTheme="minorHAnsi" w:cstheme="minorHAnsi"/>
          <w:color w:val="auto"/>
        </w:rPr>
        <w:t xml:space="preserve"> junctions (AJs) under load. </w:t>
      </w:r>
      <w:r w:rsidR="00DE0FE5" w:rsidRPr="00D72EB4">
        <w:rPr>
          <w:rFonts w:asciiTheme="minorHAnsi" w:hAnsiTheme="minorHAnsi" w:cstheme="minorHAnsi"/>
          <w:color w:val="auto"/>
        </w:rPr>
        <w:t>S</w:t>
      </w:r>
      <w:r w:rsidRPr="00D72EB4">
        <w:rPr>
          <w:rFonts w:asciiTheme="minorHAnsi" w:hAnsiTheme="minorHAnsi" w:cstheme="minorHAnsi"/>
          <w:color w:val="auto"/>
        </w:rPr>
        <w:t xml:space="preserve">ingle-molecule studies allow for </w:t>
      </w:r>
      <w:r w:rsidR="000E73D6" w:rsidRPr="00D72EB4">
        <w:rPr>
          <w:rFonts w:asciiTheme="minorHAnsi" w:hAnsiTheme="minorHAnsi" w:cstheme="minorHAnsi"/>
          <w:color w:val="auto"/>
        </w:rPr>
        <w:t xml:space="preserve">the </w:t>
      </w:r>
      <w:r w:rsidRPr="00D72EB4">
        <w:rPr>
          <w:rFonts w:asciiTheme="minorHAnsi" w:hAnsiTheme="minorHAnsi" w:cstheme="minorHAnsi"/>
          <w:color w:val="auto"/>
        </w:rPr>
        <w:t>isolation of specific protein-protein interactions and yield unambiguous results, but they do not account for the complex</w:t>
      </w:r>
      <w:r w:rsidR="00C303C8" w:rsidRPr="00D72EB4">
        <w:rPr>
          <w:rFonts w:asciiTheme="minorHAnsi" w:hAnsiTheme="minorHAnsi" w:cstheme="minorHAnsi"/>
          <w:color w:val="auto"/>
        </w:rPr>
        <w:t>ity of the</w:t>
      </w:r>
      <w:r w:rsidRPr="00D72EB4">
        <w:rPr>
          <w:rFonts w:asciiTheme="minorHAnsi" w:hAnsiTheme="minorHAnsi" w:cstheme="minorHAnsi"/>
          <w:color w:val="auto"/>
        </w:rPr>
        <w:t xml:space="preserve"> cellular </w:t>
      </w:r>
      <w:r w:rsidR="002D4BF5" w:rsidRPr="00D72EB4">
        <w:rPr>
          <w:rFonts w:asciiTheme="minorHAnsi" w:hAnsiTheme="minorHAnsi" w:cstheme="minorHAnsi"/>
          <w:color w:val="auto"/>
        </w:rPr>
        <w:t>environment</w:t>
      </w:r>
      <w:r w:rsidRPr="00D72EB4">
        <w:rPr>
          <w:rFonts w:asciiTheme="minorHAnsi" w:hAnsiTheme="minorHAnsi" w:cstheme="minorHAnsi"/>
          <w:color w:val="auto"/>
        </w:rPr>
        <w:t>.</w:t>
      </w:r>
    </w:p>
    <w:p w14:paraId="77DCEA7E" w14:textId="77777777" w:rsidR="00314D70" w:rsidRPr="00D72EB4" w:rsidRDefault="00314D70" w:rsidP="00B77A24">
      <w:pPr>
        <w:rPr>
          <w:rFonts w:asciiTheme="minorHAnsi" w:hAnsiTheme="minorHAnsi" w:cstheme="minorHAnsi"/>
          <w:color w:val="auto"/>
        </w:rPr>
      </w:pPr>
    </w:p>
    <w:p w14:paraId="3DC37EF7" w14:textId="332158A1" w:rsidR="00071C65" w:rsidRPr="00D72EB4" w:rsidRDefault="00770437" w:rsidP="00B77A24">
      <w:pPr>
        <w:rPr>
          <w:rFonts w:asciiTheme="minorHAnsi" w:hAnsiTheme="minorHAnsi" w:cstheme="minorHAnsi"/>
          <w:color w:val="auto"/>
        </w:rPr>
      </w:pPr>
      <w:r w:rsidRPr="00D72EB4">
        <w:rPr>
          <w:rFonts w:asciiTheme="minorHAnsi" w:hAnsiTheme="minorHAnsi" w:cstheme="minorHAnsi"/>
          <w:color w:val="auto"/>
        </w:rPr>
        <w:t>Landmark experiments demonstrate</w:t>
      </w:r>
      <w:r w:rsidR="003E08C5" w:rsidRPr="00D72EB4">
        <w:rPr>
          <w:rFonts w:asciiTheme="minorHAnsi" w:hAnsiTheme="minorHAnsi" w:cstheme="minorHAnsi"/>
          <w:color w:val="auto"/>
        </w:rPr>
        <w:t>d</w:t>
      </w:r>
      <w:r w:rsidRPr="00D72EB4">
        <w:rPr>
          <w:rFonts w:asciiTheme="minorHAnsi" w:hAnsiTheme="minorHAnsi" w:cstheme="minorHAnsi"/>
          <w:color w:val="auto"/>
        </w:rPr>
        <w:t xml:space="preserve"> that several </w:t>
      </w:r>
      <w:r w:rsidR="0098047F" w:rsidRPr="00D72EB4">
        <w:rPr>
          <w:rFonts w:asciiTheme="minorHAnsi" w:hAnsiTheme="minorHAnsi" w:cstheme="minorHAnsi"/>
          <w:color w:val="auto"/>
        </w:rPr>
        <w:t>subcellular</w:t>
      </w:r>
      <w:r w:rsidRPr="00D72EB4">
        <w:rPr>
          <w:rFonts w:asciiTheme="minorHAnsi" w:hAnsiTheme="minorHAnsi" w:cstheme="minorHAnsi"/>
          <w:color w:val="auto"/>
        </w:rPr>
        <w:t xml:space="preserve"> structures</w:t>
      </w:r>
      <w:r w:rsidR="003E08C5" w:rsidRPr="00D72EB4">
        <w:rPr>
          <w:rFonts w:asciiTheme="minorHAnsi" w:hAnsiTheme="minorHAnsi" w:cstheme="minorHAnsi"/>
          <w:color w:val="auto"/>
        </w:rPr>
        <w:t>, including FAs and AJs,</w:t>
      </w:r>
      <w:r w:rsidRPr="00D72EB4">
        <w:rPr>
          <w:rFonts w:asciiTheme="minorHAnsi" w:hAnsiTheme="minorHAnsi" w:cstheme="minorHAnsi"/>
          <w:color w:val="auto"/>
        </w:rPr>
        <w:t xml:space="preserve"> are mechanosensitive, and exhibit </w:t>
      </w:r>
      <w:r w:rsidR="003E08C5" w:rsidRPr="00D72EB4">
        <w:rPr>
          <w:rFonts w:asciiTheme="minorHAnsi" w:hAnsiTheme="minorHAnsi" w:cstheme="minorHAnsi"/>
          <w:color w:val="auto"/>
        </w:rPr>
        <w:t>enhanced assembly in response to internally-generated or externally-applied loads</w:t>
      </w:r>
      <w:r w:rsidR="00143C8A" w:rsidRPr="00D72EB4">
        <w:rPr>
          <w:rFonts w:asciiTheme="minorHAnsi" w:hAnsiTheme="minorHAnsi" w:cstheme="minorHAnsi"/>
          <w:color w:val="auto"/>
        </w:rPr>
        <w:fldChar w:fldCharType="begin">
          <w:fldData xml:space="preserve">PEVuZE5vdGU+PENpdGU+PEF1dGhvcj5DaHJ6YW5vd3NrYS1Xb2RuaWNrYTwvQXV0aG9yPjxZZWFy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=
</w:fldData>
        </w:fldChar>
      </w:r>
      <w:r w:rsidR="00793F55" w:rsidRPr="00D72EB4">
        <w:rPr>
          <w:rFonts w:asciiTheme="minorHAnsi" w:hAnsiTheme="minorHAnsi" w:cstheme="minorHAnsi"/>
          <w:color w:val="auto"/>
        </w:rPr>
        <w:instrText xml:space="preserve"> ADDIN EN.CITE </w:instrText>
      </w:r>
      <w:r w:rsidR="00793F55" w:rsidRPr="00D72EB4">
        <w:rPr>
          <w:rFonts w:asciiTheme="minorHAnsi" w:hAnsiTheme="minorHAnsi" w:cstheme="minorHAnsi"/>
          <w:color w:val="auto"/>
        </w:rPr>
        <w:fldChar w:fldCharType="begin">
          <w:fldData xml:space="preserve">PEVuZE5vdGU+PENpdGU+PEF1dGhvcj5DaHJ6YW5vd3NrYS1Xb2RuaWNrYTwvQXV0aG9yPjxZZWFy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=
</w:fldData>
        </w:fldChar>
      </w:r>
      <w:r w:rsidR="00793F55" w:rsidRPr="00D72EB4">
        <w:rPr>
          <w:rFonts w:asciiTheme="minorHAnsi" w:hAnsiTheme="minorHAnsi" w:cstheme="minorHAnsi"/>
          <w:color w:val="auto"/>
        </w:rPr>
        <w:instrText xml:space="preserve"> ADDIN EN.CITE.DATA </w:instrText>
      </w:r>
      <w:r w:rsidR="00793F55" w:rsidRPr="00D72EB4">
        <w:rPr>
          <w:rFonts w:asciiTheme="minorHAnsi" w:hAnsiTheme="minorHAnsi" w:cstheme="minorHAnsi"/>
          <w:color w:val="auto"/>
        </w:rPr>
      </w:r>
      <w:r w:rsidR="00793F55" w:rsidRPr="00D72EB4">
        <w:rPr>
          <w:rFonts w:asciiTheme="minorHAnsi" w:hAnsiTheme="minorHAnsi" w:cstheme="minorHAnsi"/>
          <w:color w:val="auto"/>
        </w:rPr>
        <w:fldChar w:fldCharType="end"/>
      </w:r>
      <w:r w:rsidR="00143C8A" w:rsidRPr="00D72EB4">
        <w:rPr>
          <w:rFonts w:asciiTheme="minorHAnsi" w:hAnsiTheme="minorHAnsi" w:cstheme="minorHAnsi"/>
          <w:color w:val="auto"/>
        </w:rPr>
      </w:r>
      <w:r w:rsidR="00143C8A"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18-22</w:t>
      </w:r>
      <w:r w:rsidR="00143C8A" w:rsidRPr="00D72EB4">
        <w:rPr>
          <w:rFonts w:asciiTheme="minorHAnsi" w:hAnsiTheme="minorHAnsi" w:cstheme="minorHAnsi"/>
          <w:color w:val="auto"/>
        </w:rPr>
        <w:fldChar w:fldCharType="end"/>
      </w:r>
      <w:r w:rsidR="003E08C5" w:rsidRPr="00D72EB4">
        <w:rPr>
          <w:rFonts w:asciiTheme="minorHAnsi" w:hAnsiTheme="minorHAnsi" w:cstheme="minorHAnsi"/>
          <w:color w:val="auto"/>
        </w:rPr>
        <w:t xml:space="preserve">. </w:t>
      </w:r>
      <w:r w:rsidR="00AF603B" w:rsidRPr="00D72EB4">
        <w:rPr>
          <w:rFonts w:asciiTheme="minorHAnsi" w:hAnsiTheme="minorHAnsi" w:cstheme="minorHAnsi"/>
          <w:color w:val="auto"/>
        </w:rPr>
        <w:t>Additionally, s</w:t>
      </w:r>
      <w:r w:rsidR="003A0141" w:rsidRPr="00D72EB4">
        <w:rPr>
          <w:rFonts w:asciiTheme="minorHAnsi" w:hAnsiTheme="minorHAnsi" w:cstheme="minorHAnsi"/>
          <w:color w:val="auto"/>
        </w:rPr>
        <w:t xml:space="preserve">everal theoretical models </w:t>
      </w:r>
      <w:r w:rsidR="00AF603B" w:rsidRPr="00D72EB4">
        <w:rPr>
          <w:rFonts w:asciiTheme="minorHAnsi" w:hAnsiTheme="minorHAnsi" w:cstheme="minorHAnsi"/>
          <w:color w:val="auto"/>
        </w:rPr>
        <w:t xml:space="preserve">have </w:t>
      </w:r>
      <w:r w:rsidR="003A0141" w:rsidRPr="00D72EB4">
        <w:rPr>
          <w:rFonts w:asciiTheme="minorHAnsi" w:hAnsiTheme="minorHAnsi" w:cstheme="minorHAnsi"/>
          <w:color w:val="auto"/>
        </w:rPr>
        <w:t xml:space="preserve">suggested </w:t>
      </w:r>
      <w:r w:rsidR="00AF603B" w:rsidRPr="00D72EB4">
        <w:rPr>
          <w:rFonts w:asciiTheme="minorHAnsi" w:hAnsiTheme="minorHAnsi" w:cstheme="minorHAnsi"/>
          <w:color w:val="auto"/>
        </w:rPr>
        <w:t xml:space="preserve">that </w:t>
      </w:r>
      <w:r w:rsidR="003A0141" w:rsidRPr="00D72EB4">
        <w:rPr>
          <w:rFonts w:asciiTheme="minorHAnsi" w:hAnsiTheme="minorHAnsi" w:cstheme="minorHAnsi"/>
          <w:color w:val="auto"/>
        </w:rPr>
        <w:t>mechanosensitive assembly could be driven by force-sensitive protein dynamics</w:t>
      </w:r>
      <w:r w:rsidR="007E7814" w:rsidRPr="00D72EB4">
        <w:rPr>
          <w:rFonts w:asciiTheme="minorHAnsi" w:hAnsiTheme="minorHAnsi" w:cstheme="minorHAnsi"/>
          <w:color w:val="auto"/>
        </w:rPr>
        <w:fldChar w:fldCharType="begin">
          <w:fldData xml:space="preserve">PEVuZE5vdGU+PENpdGU+PEF1dGhvcj5CZXJzaGFkc2t5PC9BdXRob3I+PFllYXI+MjAwNjwvWWVh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</w:fldData>
        </w:fldChar>
      </w:r>
      <w:r w:rsidR="00793F55" w:rsidRPr="00D72EB4">
        <w:rPr>
          <w:rFonts w:asciiTheme="minorHAnsi" w:hAnsiTheme="minorHAnsi" w:cstheme="minorHAnsi"/>
          <w:color w:val="auto"/>
        </w:rPr>
        <w:instrText xml:space="preserve"> ADDIN EN.CITE </w:instrText>
      </w:r>
      <w:r w:rsidR="00793F55" w:rsidRPr="00D72EB4">
        <w:rPr>
          <w:rFonts w:asciiTheme="minorHAnsi" w:hAnsiTheme="minorHAnsi" w:cstheme="minorHAnsi"/>
          <w:color w:val="auto"/>
        </w:rPr>
        <w:fldChar w:fldCharType="begin">
          <w:fldData xml:space="preserve">PEVuZE5vdGU+PENpdGU+PEF1dGhvcj5CZXJzaGFkc2t5PC9BdXRob3I+PFllYXI+MjAwNjwvWWVh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</w:fldData>
        </w:fldChar>
      </w:r>
      <w:r w:rsidR="00793F55" w:rsidRPr="00D72EB4">
        <w:rPr>
          <w:rFonts w:asciiTheme="minorHAnsi" w:hAnsiTheme="minorHAnsi" w:cstheme="minorHAnsi"/>
          <w:color w:val="auto"/>
        </w:rPr>
        <w:instrText xml:space="preserve"> ADDIN EN.CITE.DATA </w:instrText>
      </w:r>
      <w:r w:rsidR="00793F55" w:rsidRPr="00D72EB4">
        <w:rPr>
          <w:rFonts w:asciiTheme="minorHAnsi" w:hAnsiTheme="minorHAnsi" w:cstheme="minorHAnsi"/>
          <w:color w:val="auto"/>
        </w:rPr>
      </w:r>
      <w:r w:rsidR="00793F55" w:rsidRPr="00D72EB4">
        <w:rPr>
          <w:rFonts w:asciiTheme="minorHAnsi" w:hAnsiTheme="minorHAnsi" w:cstheme="minorHAnsi"/>
          <w:color w:val="auto"/>
        </w:rPr>
        <w:fldChar w:fldCharType="end"/>
      </w:r>
      <w:r w:rsidR="007E7814" w:rsidRPr="00D72EB4">
        <w:rPr>
          <w:rFonts w:asciiTheme="minorHAnsi" w:hAnsiTheme="minorHAnsi" w:cstheme="minorHAnsi"/>
          <w:color w:val="auto"/>
        </w:rPr>
      </w:r>
      <w:r w:rsidR="007E7814"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23-25</w:t>
      </w:r>
      <w:r w:rsidR="007E7814" w:rsidRPr="00D72EB4">
        <w:rPr>
          <w:rFonts w:asciiTheme="minorHAnsi" w:hAnsiTheme="minorHAnsi" w:cstheme="minorHAnsi"/>
          <w:color w:val="auto"/>
        </w:rPr>
        <w:fldChar w:fldCharType="end"/>
      </w:r>
      <w:r w:rsidR="003A0141" w:rsidRPr="00D72EB4">
        <w:rPr>
          <w:rFonts w:asciiTheme="minorHAnsi" w:hAnsiTheme="minorHAnsi" w:cstheme="minorHAnsi"/>
          <w:color w:val="auto"/>
        </w:rPr>
        <w:t>.</w:t>
      </w:r>
      <w:r w:rsidR="00B77A24" w:rsidRPr="00D72EB4">
        <w:rPr>
          <w:rFonts w:asciiTheme="minorHAnsi" w:hAnsiTheme="minorHAnsi" w:cstheme="minorHAnsi"/>
          <w:color w:val="auto"/>
        </w:rPr>
        <w:t xml:space="preserve"> </w:t>
      </w:r>
      <w:r w:rsidR="00071C65" w:rsidRPr="00D72EB4">
        <w:rPr>
          <w:rFonts w:asciiTheme="minorHAnsi" w:hAnsiTheme="minorHAnsi" w:cstheme="minorHAnsi"/>
          <w:color w:val="auto"/>
        </w:rPr>
        <w:t xml:space="preserve">To examine these force-sensitive dynamics within living cells, a few indirect approaches have been taken. FRAP and related techniques provide </w:t>
      </w:r>
      <w:r w:rsidR="00AF603B" w:rsidRPr="00D72EB4">
        <w:rPr>
          <w:rFonts w:asciiTheme="minorHAnsi" w:hAnsiTheme="minorHAnsi" w:cstheme="minorHAnsi"/>
          <w:color w:val="auto"/>
        </w:rPr>
        <w:t xml:space="preserve">a </w:t>
      </w:r>
      <w:r w:rsidR="00071C65" w:rsidRPr="00D72EB4">
        <w:rPr>
          <w:rFonts w:asciiTheme="minorHAnsi" w:hAnsiTheme="minorHAnsi" w:cstheme="minorHAnsi"/>
          <w:color w:val="auto"/>
        </w:rPr>
        <w:t>relatively simple methodology for measuring protein dynamics in cells</w:t>
      </w:r>
      <w:r w:rsidR="009F5968" w:rsidRPr="00D72EB4">
        <w:rPr>
          <w:rFonts w:asciiTheme="minorHAnsi" w:hAnsiTheme="minorHAnsi" w:cstheme="minorHAnsi"/>
          <w:color w:val="auto"/>
        </w:rPr>
        <w:fldChar w:fldCharType="begin">
          <w:fldData xml:space="preserve">PEVuZE5vdGU+PENpdGU+PEF1dGhvcj5Gcml0enNjaGU8L0F1dGhvcj48WWVhcj4yMDE1PC9ZZWFy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</w:fldData>
        </w:fldChar>
      </w:r>
      <w:r w:rsidR="00793F55" w:rsidRPr="00D72EB4">
        <w:rPr>
          <w:rFonts w:asciiTheme="minorHAnsi" w:hAnsiTheme="minorHAnsi" w:cstheme="minorHAnsi"/>
          <w:color w:val="auto"/>
        </w:rPr>
        <w:instrText xml:space="preserve"> ADDIN EN.CITE </w:instrText>
      </w:r>
      <w:r w:rsidR="00793F55" w:rsidRPr="00D72EB4">
        <w:rPr>
          <w:rFonts w:asciiTheme="minorHAnsi" w:hAnsiTheme="minorHAnsi" w:cstheme="minorHAnsi"/>
          <w:color w:val="auto"/>
        </w:rPr>
        <w:fldChar w:fldCharType="begin">
          <w:fldData xml:space="preserve">PEVuZE5vdGU+PENpdGU+PEF1dGhvcj5Gcml0enNjaGU8L0F1dGhvcj48WWVhcj4yMDE1PC9ZZWFy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</w:fldData>
        </w:fldChar>
      </w:r>
      <w:r w:rsidR="00793F55" w:rsidRPr="00D72EB4">
        <w:rPr>
          <w:rFonts w:asciiTheme="minorHAnsi" w:hAnsiTheme="minorHAnsi" w:cstheme="minorHAnsi"/>
          <w:color w:val="auto"/>
        </w:rPr>
        <w:instrText xml:space="preserve"> ADDIN EN.CITE.DATA </w:instrText>
      </w:r>
      <w:r w:rsidR="00793F55" w:rsidRPr="00D72EB4">
        <w:rPr>
          <w:rFonts w:asciiTheme="minorHAnsi" w:hAnsiTheme="minorHAnsi" w:cstheme="minorHAnsi"/>
          <w:color w:val="auto"/>
        </w:rPr>
      </w:r>
      <w:r w:rsidR="00793F55" w:rsidRPr="00D72EB4">
        <w:rPr>
          <w:rFonts w:asciiTheme="minorHAnsi" w:hAnsiTheme="minorHAnsi" w:cstheme="minorHAnsi"/>
          <w:color w:val="auto"/>
        </w:rPr>
        <w:fldChar w:fldCharType="end"/>
      </w:r>
      <w:r w:rsidR="009F5968" w:rsidRPr="00D72EB4">
        <w:rPr>
          <w:rFonts w:asciiTheme="minorHAnsi" w:hAnsiTheme="minorHAnsi" w:cstheme="minorHAnsi"/>
          <w:color w:val="auto"/>
        </w:rPr>
      </w:r>
      <w:r w:rsidR="009F5968"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26-29</w:t>
      </w:r>
      <w:r w:rsidR="009F5968" w:rsidRPr="00D72EB4">
        <w:rPr>
          <w:rFonts w:asciiTheme="minorHAnsi" w:hAnsiTheme="minorHAnsi" w:cstheme="minorHAnsi"/>
          <w:color w:val="auto"/>
        </w:rPr>
        <w:fldChar w:fldCharType="end"/>
      </w:r>
      <w:r w:rsidR="00071C65" w:rsidRPr="00D72EB4">
        <w:rPr>
          <w:rFonts w:asciiTheme="minorHAnsi" w:hAnsiTheme="minorHAnsi" w:cstheme="minorHAnsi"/>
          <w:color w:val="auto"/>
        </w:rPr>
        <w:t xml:space="preserve">. </w:t>
      </w:r>
      <w:r w:rsidR="00AF603B" w:rsidRPr="00D72EB4">
        <w:rPr>
          <w:rFonts w:asciiTheme="minorHAnsi" w:hAnsiTheme="minorHAnsi" w:cstheme="minorHAnsi"/>
          <w:color w:val="auto"/>
        </w:rPr>
        <w:t xml:space="preserve">However, </w:t>
      </w:r>
      <w:r w:rsidR="000E73D6" w:rsidRPr="00D72EB4">
        <w:rPr>
          <w:rFonts w:asciiTheme="minorHAnsi" w:hAnsiTheme="minorHAnsi" w:cstheme="minorHAnsi"/>
          <w:color w:val="auto"/>
        </w:rPr>
        <w:t xml:space="preserve">the </w:t>
      </w:r>
      <w:r w:rsidR="00AF603B" w:rsidRPr="00D72EB4">
        <w:rPr>
          <w:rFonts w:asciiTheme="minorHAnsi" w:hAnsiTheme="minorHAnsi" w:cstheme="minorHAnsi"/>
          <w:color w:val="auto"/>
        </w:rPr>
        <w:t>m</w:t>
      </w:r>
      <w:r w:rsidR="00071C65" w:rsidRPr="00D72EB4">
        <w:rPr>
          <w:rFonts w:asciiTheme="minorHAnsi" w:hAnsiTheme="minorHAnsi" w:cstheme="minorHAnsi"/>
          <w:color w:val="auto"/>
        </w:rPr>
        <w:t xml:space="preserve">easurement of protein load has been more limited. A typical approach is to compare protein dynamics in cells with and without </w:t>
      </w:r>
      <w:r w:rsidR="000E73D6" w:rsidRPr="00D72EB4">
        <w:rPr>
          <w:rFonts w:asciiTheme="minorHAnsi" w:hAnsiTheme="minorHAnsi" w:cstheme="minorHAnsi"/>
          <w:color w:val="auto"/>
        </w:rPr>
        <w:t xml:space="preserve">the </w:t>
      </w:r>
      <w:r w:rsidR="00C303C8" w:rsidRPr="00D72EB4">
        <w:rPr>
          <w:rFonts w:asciiTheme="minorHAnsi" w:hAnsiTheme="minorHAnsi" w:cstheme="minorHAnsi"/>
          <w:color w:val="auto"/>
        </w:rPr>
        <w:t>exposure to</w:t>
      </w:r>
      <w:r w:rsidR="00AF603B" w:rsidRPr="00D72EB4">
        <w:rPr>
          <w:rFonts w:asciiTheme="minorHAnsi" w:hAnsiTheme="minorHAnsi" w:cstheme="minorHAnsi"/>
          <w:color w:val="auto"/>
        </w:rPr>
        <w:t xml:space="preserve"> </w:t>
      </w:r>
      <w:r w:rsidR="00071C65" w:rsidRPr="00D72EB4">
        <w:rPr>
          <w:rFonts w:asciiTheme="minorHAnsi" w:hAnsiTheme="minorHAnsi" w:cstheme="minorHAnsi"/>
          <w:color w:val="auto"/>
        </w:rPr>
        <w:t>a cytoskeletal inhibitor used to reduce overall cell contractility</w:t>
      </w:r>
      <w:r w:rsidR="00E85AE1" w:rsidRPr="00D72EB4">
        <w:rPr>
          <w:rFonts w:asciiTheme="minorHAnsi" w:hAnsiTheme="minorHAnsi" w:cstheme="minorHAnsi"/>
          <w:color w:val="auto"/>
        </w:rPr>
        <w:fldChar w:fldCharType="begin">
          <w:fldData xml:space="preserve">PEVuZE5vdGU+PENpdGU+PEF1dGhvcj5DYXJpc2V5PC9BdXRob3I+PFllYXI+MjAxMzwvWWVhcj48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</w:fldData>
        </w:fldChar>
      </w:r>
      <w:r w:rsidR="00793F55" w:rsidRPr="00D72EB4">
        <w:rPr>
          <w:rFonts w:asciiTheme="minorHAnsi" w:hAnsiTheme="minorHAnsi" w:cstheme="minorHAnsi"/>
          <w:color w:val="auto"/>
        </w:rPr>
        <w:instrText xml:space="preserve"> ADDIN EN.CITE </w:instrText>
      </w:r>
      <w:r w:rsidR="00793F55" w:rsidRPr="00D72EB4">
        <w:rPr>
          <w:rFonts w:asciiTheme="minorHAnsi" w:hAnsiTheme="minorHAnsi" w:cstheme="minorHAnsi"/>
          <w:color w:val="auto"/>
        </w:rPr>
        <w:fldChar w:fldCharType="begin">
          <w:fldData xml:space="preserve">PEVuZE5vdGU+PENpdGU+PEF1dGhvcj5DYXJpc2V5PC9BdXRob3I+PFllYXI+MjAxMzwvWWVhcj48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</w:fldData>
        </w:fldChar>
      </w:r>
      <w:r w:rsidR="00793F55" w:rsidRPr="00D72EB4">
        <w:rPr>
          <w:rFonts w:asciiTheme="minorHAnsi" w:hAnsiTheme="minorHAnsi" w:cstheme="minorHAnsi"/>
          <w:color w:val="auto"/>
        </w:rPr>
        <w:instrText xml:space="preserve"> ADDIN EN.CITE.DATA </w:instrText>
      </w:r>
      <w:r w:rsidR="00793F55" w:rsidRPr="00D72EB4">
        <w:rPr>
          <w:rFonts w:asciiTheme="minorHAnsi" w:hAnsiTheme="minorHAnsi" w:cstheme="minorHAnsi"/>
          <w:color w:val="auto"/>
        </w:rPr>
      </w:r>
      <w:r w:rsidR="00793F55" w:rsidRPr="00D72EB4">
        <w:rPr>
          <w:rFonts w:asciiTheme="minorHAnsi" w:hAnsiTheme="minorHAnsi" w:cstheme="minorHAnsi"/>
          <w:color w:val="auto"/>
        </w:rPr>
        <w:fldChar w:fldCharType="end"/>
      </w:r>
      <w:r w:rsidR="00E85AE1" w:rsidRPr="00D72EB4">
        <w:rPr>
          <w:rFonts w:asciiTheme="minorHAnsi" w:hAnsiTheme="minorHAnsi" w:cstheme="minorHAnsi"/>
          <w:color w:val="auto"/>
        </w:rPr>
      </w:r>
      <w:r w:rsidR="00E85AE1"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8,30,31</w:t>
      </w:r>
      <w:r w:rsidR="00E85AE1" w:rsidRPr="00D72EB4">
        <w:rPr>
          <w:rFonts w:asciiTheme="minorHAnsi" w:hAnsiTheme="minorHAnsi" w:cstheme="minorHAnsi"/>
          <w:color w:val="auto"/>
        </w:rPr>
        <w:fldChar w:fldCharType="end"/>
      </w:r>
      <w:r w:rsidR="00071C65" w:rsidRPr="00D72EB4">
        <w:rPr>
          <w:rFonts w:asciiTheme="minorHAnsi" w:hAnsiTheme="minorHAnsi" w:cstheme="minorHAnsi"/>
          <w:color w:val="auto"/>
        </w:rPr>
        <w:t>. Conceptually, this is a comparison between a high load and low load state. However, there is no quantification of the load across the protein in either state, and there may be unintended biochemical effects of the inhibitor, such the loss of key binding sites along a</w:t>
      </w:r>
      <w:r w:rsidR="00AF603B" w:rsidRPr="00D72EB4">
        <w:rPr>
          <w:rFonts w:asciiTheme="minorHAnsi" w:hAnsiTheme="minorHAnsi" w:cstheme="minorHAnsi"/>
          <w:color w:val="auto"/>
        </w:rPr>
        <w:t>n</w:t>
      </w:r>
      <w:r w:rsidR="00071C65" w:rsidRPr="00D72EB4">
        <w:rPr>
          <w:rFonts w:asciiTheme="minorHAnsi" w:hAnsiTheme="minorHAnsi" w:cstheme="minorHAnsi"/>
          <w:color w:val="auto"/>
        </w:rPr>
        <w:t xml:space="preserve"> F-actin filament. Another approach, specific to FAs, has been to measure total force exertion on the substrate by the FA using traction force microscopy to approximate molecular load and examine the relationship with </w:t>
      </w:r>
      <w:r w:rsidR="000E73D6" w:rsidRPr="00D72EB4">
        <w:rPr>
          <w:rFonts w:asciiTheme="minorHAnsi" w:hAnsiTheme="minorHAnsi" w:cstheme="minorHAnsi"/>
          <w:color w:val="auto"/>
        </w:rPr>
        <w:t xml:space="preserve">the </w:t>
      </w:r>
      <w:r w:rsidR="00071C65" w:rsidRPr="00D72EB4">
        <w:rPr>
          <w:rFonts w:asciiTheme="minorHAnsi" w:hAnsiTheme="minorHAnsi" w:cstheme="minorHAnsi"/>
          <w:color w:val="auto"/>
        </w:rPr>
        <w:t>dynamics of a single protein within the FA</w:t>
      </w:r>
      <w:r w:rsidR="00E85AE1" w:rsidRPr="00D72EB4">
        <w:rPr>
          <w:rFonts w:asciiTheme="minorHAnsi" w:hAnsiTheme="minorHAnsi" w:cstheme="minorHAnsi"/>
          <w:color w:val="auto"/>
        </w:rPr>
        <w:fldChar w:fldCharType="begin">
          <w:fldData xml:space="preserve">PEVuZE5vdGU+PENpdGU+PEF1dGhvcj5EdW1iYXVsZDwvQXV0aG9yPjxZZWFyPjIwMTM8L1llYXI+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</w:fldData>
        </w:fldChar>
      </w:r>
      <w:r w:rsidR="00793F55" w:rsidRPr="00D72EB4">
        <w:rPr>
          <w:rFonts w:asciiTheme="minorHAnsi" w:hAnsiTheme="minorHAnsi" w:cstheme="minorHAnsi"/>
          <w:color w:val="auto"/>
        </w:rPr>
        <w:instrText xml:space="preserve"> ADDIN EN.CITE </w:instrText>
      </w:r>
      <w:r w:rsidR="00793F55" w:rsidRPr="00D72EB4">
        <w:rPr>
          <w:rFonts w:asciiTheme="minorHAnsi" w:hAnsiTheme="minorHAnsi" w:cstheme="minorHAnsi"/>
          <w:color w:val="auto"/>
        </w:rPr>
        <w:fldChar w:fldCharType="begin">
          <w:fldData xml:space="preserve">PEVuZE5vdGU+PENpdGU+PEF1dGhvcj5EdW1iYXVsZDwvQXV0aG9yPjxZZWFyPjIwMTM8L1llYXI+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</w:fldData>
        </w:fldChar>
      </w:r>
      <w:r w:rsidR="00793F55" w:rsidRPr="00D72EB4">
        <w:rPr>
          <w:rFonts w:asciiTheme="minorHAnsi" w:hAnsiTheme="minorHAnsi" w:cstheme="minorHAnsi"/>
          <w:color w:val="auto"/>
        </w:rPr>
        <w:instrText xml:space="preserve"> ADDIN EN.CITE.DATA </w:instrText>
      </w:r>
      <w:r w:rsidR="00793F55" w:rsidRPr="00D72EB4">
        <w:rPr>
          <w:rFonts w:asciiTheme="minorHAnsi" w:hAnsiTheme="minorHAnsi" w:cstheme="minorHAnsi"/>
          <w:color w:val="auto"/>
        </w:rPr>
      </w:r>
      <w:r w:rsidR="00793F55" w:rsidRPr="00D72EB4">
        <w:rPr>
          <w:rFonts w:asciiTheme="minorHAnsi" w:hAnsiTheme="minorHAnsi" w:cstheme="minorHAnsi"/>
          <w:color w:val="auto"/>
        </w:rPr>
        <w:fldChar w:fldCharType="end"/>
      </w:r>
      <w:r w:rsidR="00E85AE1" w:rsidRPr="00D72EB4">
        <w:rPr>
          <w:rFonts w:asciiTheme="minorHAnsi" w:hAnsiTheme="minorHAnsi" w:cstheme="minorHAnsi"/>
          <w:color w:val="auto"/>
        </w:rPr>
      </w:r>
      <w:r w:rsidR="00E85AE1"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32</w:t>
      </w:r>
      <w:r w:rsidR="00E85AE1" w:rsidRPr="00D72EB4">
        <w:rPr>
          <w:rFonts w:asciiTheme="minorHAnsi" w:hAnsiTheme="minorHAnsi" w:cstheme="minorHAnsi"/>
          <w:color w:val="auto"/>
        </w:rPr>
        <w:fldChar w:fldCharType="end"/>
      </w:r>
      <w:r w:rsidR="00071C65" w:rsidRPr="00D72EB4">
        <w:rPr>
          <w:rFonts w:asciiTheme="minorHAnsi" w:hAnsiTheme="minorHAnsi" w:cstheme="minorHAnsi"/>
          <w:color w:val="auto"/>
        </w:rPr>
        <w:t xml:space="preserve">. While this approach allows for </w:t>
      </w:r>
      <w:r w:rsidR="000E73D6" w:rsidRPr="00D72EB4">
        <w:rPr>
          <w:rFonts w:asciiTheme="minorHAnsi" w:hAnsiTheme="minorHAnsi" w:cstheme="minorHAnsi"/>
          <w:color w:val="auto"/>
        </w:rPr>
        <w:t xml:space="preserve">the </w:t>
      </w:r>
      <w:r w:rsidR="00071C65" w:rsidRPr="00D72EB4">
        <w:rPr>
          <w:rFonts w:asciiTheme="minorHAnsi" w:hAnsiTheme="minorHAnsi" w:cstheme="minorHAnsi"/>
          <w:color w:val="auto"/>
        </w:rPr>
        <w:t>quantification of total force, it does not provide molecularly specific information. FAs are made up of over 200 different proteins, many of which can bear load</w:t>
      </w:r>
      <w:r w:rsidR="00E85AE1" w:rsidRPr="00D72EB4">
        <w:rPr>
          <w:rFonts w:asciiTheme="minorHAnsi" w:hAnsiTheme="minorHAnsi" w:cstheme="minorHAnsi"/>
          <w:color w:val="auto"/>
        </w:rPr>
        <w:fldChar w:fldCharType="begin"/>
      </w:r>
      <w:r w:rsidR="00793F55" w:rsidRPr="00D72EB4">
        <w:rPr>
          <w:rFonts w:asciiTheme="minorHAnsi" w:hAnsiTheme="minorHAnsi" w:cstheme="minorHAnsi"/>
          <w:color w:val="auto"/>
        </w:rPr>
        <w:instrText xml:space="preserve"> ADDIN EN.CITE &lt;EndNote&gt;&lt;Cite&gt;&lt;Author&gt;Zaidel-Bar&lt;/Author&gt;&lt;Year&gt;2007&lt;/Year&gt;&lt;RecNum&gt;17&lt;/RecNum&gt;&lt;DisplayText&gt;&lt;style face="superscript"&gt;33&lt;/style&gt;&lt;/DisplayText&gt;&lt;record&gt;&lt;rec-number&gt;17&lt;/rec-number&gt;&lt;foreign-keys&gt;&lt;key app="EN" db-id="twxe5afdw2pdvoe05vr5x59yzftprede9x9v" timestamp="0"&gt;17&lt;/key&gt;&lt;/foreign-keys&gt;&lt;ref-type name="Journal Article"&gt;17&lt;/ref-type&gt;&lt;contributors&gt;&lt;authors&gt;&lt;author&gt;Zaidel-Bar, R.&lt;/author&gt;&lt;author&gt;Itzkovitz, S.&lt;/author&gt;&lt;author&gt;Ma&amp;apos;ayan, A.&lt;/author&gt;&lt;author&gt;Iyengar, R.&lt;/author&gt;&lt;author&gt;Geiger, B.&lt;/author&gt;&lt;/authors&gt;&lt;/contributors&gt;&lt;auth-address&gt;Department of Molecular Cell Biology, Weizmann Institute of Science, Rehovot, 76100, Israel.&lt;/auth-address&gt;&lt;titles&gt;&lt;title&gt;Functional atlas of the integrin adhesome&lt;/title&gt;&lt;secondary-title&gt;Nature Cell Biology&lt;/secondary-title&gt;&lt;/titles&gt;&lt;periodical&gt;&lt;full-title&gt;Nature Cell Biology&lt;/full-title&gt;&lt;/periodical&gt;&lt;pages&gt;858-67&lt;/pages&gt;&lt;volume&gt;9&lt;/volume&gt;&lt;number&gt;8&lt;/number&gt;&lt;keywords&gt;&lt;keyword&gt;Animals&lt;/keyword&gt;&lt;keyword&gt;Cell Adhesion/*physiology&lt;/keyword&gt;&lt;keyword&gt;Cell-Matrix Junctions/*physiology&lt;/keyword&gt;&lt;keyword&gt;Cytoskeleton/metabolism&lt;/keyword&gt;&lt;keyword&gt;Databases, Factual&lt;/keyword&gt;&lt;keyword&gt;Integrins/genetics/*metabolism&lt;/keyword&gt;&lt;keyword&gt;Signal Transduction/physiology&lt;/keyword&gt;&lt;/keywords&gt;&lt;dates&gt;&lt;year&gt;2007&lt;/year&gt;&lt;pub-dates&gt;&lt;date&gt;Aug&lt;/date&gt;&lt;/pub-dates&gt;&lt;/dates&gt;&lt;isbn&gt;1465-7392 (Print)&amp;#xD;1465-7392 (Linking)&lt;/isbn&gt;&lt;accession-num&gt;17671451&lt;/accession-num&gt;&lt;urls&gt;&lt;related-urls&gt;&lt;url&gt;https://www.ncbi.nlm.nih.gov/pubmed/17671451&lt;/url&gt;&lt;/related-urls&gt;&lt;/urls&gt;&lt;custom2&gt;PMC2735470&lt;/custom2&gt;&lt;electronic-resource-num&gt;10.1038/ncb0807-858&lt;/electronic-resource-num&gt;&lt;/record&gt;&lt;/Cite&gt;&lt;/EndNote&gt;</w:instrText>
      </w:r>
      <w:r w:rsidR="00E85AE1"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33</w:t>
      </w:r>
      <w:r w:rsidR="00E85AE1" w:rsidRPr="00D72EB4">
        <w:rPr>
          <w:rFonts w:asciiTheme="minorHAnsi" w:hAnsiTheme="minorHAnsi" w:cstheme="minorHAnsi"/>
          <w:color w:val="auto"/>
        </w:rPr>
        <w:fldChar w:fldCharType="end"/>
      </w:r>
      <w:r w:rsidR="00071C65" w:rsidRPr="00D72EB4">
        <w:rPr>
          <w:rFonts w:asciiTheme="minorHAnsi" w:hAnsiTheme="minorHAnsi" w:cstheme="minorHAnsi"/>
          <w:color w:val="auto"/>
        </w:rPr>
        <w:t>. Thus, measuring the total force output of a</w:t>
      </w:r>
      <w:r w:rsidR="00802371" w:rsidRPr="00D72EB4">
        <w:rPr>
          <w:rFonts w:asciiTheme="minorHAnsi" w:hAnsiTheme="minorHAnsi" w:cstheme="minorHAnsi"/>
          <w:color w:val="auto"/>
        </w:rPr>
        <w:t>n</w:t>
      </w:r>
      <w:r w:rsidR="00071C65" w:rsidRPr="00D72EB4">
        <w:rPr>
          <w:rFonts w:asciiTheme="minorHAnsi" w:hAnsiTheme="minorHAnsi" w:cstheme="minorHAnsi"/>
          <w:color w:val="auto"/>
        </w:rPr>
        <w:t xml:space="preserve"> FA potentially obscures the possibility of multiple force transmission pathways and does not reliably provide a measure of load on a specific protein.</w:t>
      </w:r>
    </w:p>
    <w:p w14:paraId="00C3029F" w14:textId="77777777" w:rsidR="00314D70" w:rsidRPr="00D72EB4" w:rsidRDefault="00314D70" w:rsidP="00B77A24">
      <w:pPr>
        <w:rPr>
          <w:rFonts w:asciiTheme="minorHAnsi" w:hAnsiTheme="minorHAnsi" w:cstheme="minorHAnsi"/>
          <w:color w:val="auto"/>
        </w:rPr>
      </w:pPr>
      <w:bookmarkStart w:id="3" w:name="_Hlk520831828"/>
    </w:p>
    <w:p w14:paraId="0FEAAB37" w14:textId="20889555" w:rsidR="00071C65" w:rsidRPr="00D72EB4" w:rsidRDefault="00B759F1" w:rsidP="00B77A24">
      <w:pPr>
        <w:rPr>
          <w:rFonts w:asciiTheme="minorHAnsi" w:hAnsiTheme="minorHAnsi" w:cstheme="minorHAnsi"/>
          <w:color w:val="auto"/>
        </w:rPr>
      </w:pPr>
      <w:r w:rsidRPr="00D72EB4">
        <w:rPr>
          <w:rFonts w:asciiTheme="minorHAnsi" w:hAnsiTheme="minorHAnsi" w:cstheme="minorHAnsi"/>
          <w:color w:val="auto"/>
        </w:rPr>
        <w:t>Unlike previous approaches in mechanobiology, the</w:t>
      </w:r>
      <w:r w:rsidR="00071C65" w:rsidRPr="00D72EB4">
        <w:rPr>
          <w:rFonts w:asciiTheme="minorHAnsi" w:hAnsiTheme="minorHAnsi" w:cstheme="minorHAnsi"/>
          <w:color w:val="auto"/>
        </w:rPr>
        <w:t xml:space="preserve"> advent of FRET-based tension sensors</w:t>
      </w:r>
      <w:r w:rsidR="00CB28C7" w:rsidRPr="00D72EB4">
        <w:rPr>
          <w:rFonts w:asciiTheme="minorHAnsi" w:hAnsiTheme="minorHAnsi" w:cstheme="minorHAnsi"/>
          <w:color w:val="auto"/>
        </w:rPr>
        <w:t xml:space="preserve"> allow</w:t>
      </w:r>
      <w:r w:rsidR="005D6C17" w:rsidRPr="00D72EB4">
        <w:rPr>
          <w:rFonts w:asciiTheme="minorHAnsi" w:hAnsiTheme="minorHAnsi" w:cstheme="minorHAnsi"/>
          <w:color w:val="auto"/>
        </w:rPr>
        <w:t>s</w:t>
      </w:r>
      <w:r w:rsidR="00CB28C7" w:rsidRPr="00D72EB4">
        <w:rPr>
          <w:rFonts w:asciiTheme="minorHAnsi" w:hAnsiTheme="minorHAnsi" w:cstheme="minorHAnsi"/>
          <w:color w:val="auto"/>
        </w:rPr>
        <w:t xml:space="preserve"> direct measurement of load</w:t>
      </w:r>
      <w:r w:rsidRPr="00D72EB4">
        <w:rPr>
          <w:rFonts w:asciiTheme="minorHAnsi" w:hAnsiTheme="minorHAnsi" w:cstheme="minorHAnsi"/>
          <w:color w:val="auto"/>
        </w:rPr>
        <w:t>s</w:t>
      </w:r>
      <w:r w:rsidR="00CB28C7" w:rsidRPr="00D72EB4">
        <w:rPr>
          <w:rFonts w:asciiTheme="minorHAnsi" w:hAnsiTheme="minorHAnsi" w:cstheme="minorHAnsi"/>
          <w:color w:val="auto"/>
        </w:rPr>
        <w:t xml:space="preserve"> </w:t>
      </w:r>
      <w:r w:rsidRPr="00D72EB4">
        <w:rPr>
          <w:rFonts w:asciiTheme="minorHAnsi" w:hAnsiTheme="minorHAnsi" w:cstheme="minorHAnsi"/>
          <w:color w:val="auto"/>
        </w:rPr>
        <w:t>experienced by</w:t>
      </w:r>
      <w:r w:rsidR="00CB28C7" w:rsidRPr="00D72EB4">
        <w:rPr>
          <w:rFonts w:asciiTheme="minorHAnsi" w:hAnsiTheme="minorHAnsi" w:cstheme="minorHAnsi"/>
          <w:color w:val="auto"/>
        </w:rPr>
        <w:t xml:space="preserve"> </w:t>
      </w:r>
      <w:r w:rsidRPr="00D72EB4">
        <w:rPr>
          <w:rFonts w:asciiTheme="minorHAnsi" w:hAnsiTheme="minorHAnsi" w:cstheme="minorHAnsi"/>
          <w:color w:val="auto"/>
        </w:rPr>
        <w:t>specific</w:t>
      </w:r>
      <w:r w:rsidR="00CB28C7" w:rsidRPr="00D72EB4">
        <w:rPr>
          <w:rFonts w:asciiTheme="minorHAnsi" w:hAnsiTheme="minorHAnsi" w:cstheme="minorHAnsi"/>
          <w:color w:val="auto"/>
        </w:rPr>
        <w:t xml:space="preserve"> protein</w:t>
      </w:r>
      <w:r w:rsidRPr="00D72EB4">
        <w:rPr>
          <w:rFonts w:asciiTheme="minorHAnsi" w:hAnsiTheme="minorHAnsi" w:cstheme="minorHAnsi"/>
          <w:color w:val="auto"/>
        </w:rPr>
        <w:t>s</w:t>
      </w:r>
      <w:r w:rsidR="00CB28C7" w:rsidRPr="00D72EB4">
        <w:rPr>
          <w:rFonts w:asciiTheme="minorHAnsi" w:hAnsiTheme="minorHAnsi" w:cstheme="minorHAnsi"/>
          <w:color w:val="auto"/>
        </w:rPr>
        <w:t xml:space="preserve"> inside living cells</w:t>
      </w:r>
      <w:r w:rsidR="00E85AE1" w:rsidRPr="00D72EB4">
        <w:rPr>
          <w:rFonts w:asciiTheme="minorHAnsi" w:hAnsiTheme="minorHAnsi" w:cstheme="minorHAnsi"/>
          <w:color w:val="auto"/>
        </w:rPr>
        <w:fldChar w:fldCharType="begin">
          <w:fldData xml:space="preserve">PEVuZE5vdGU+PENpdGU+PEF1dGhvcj5HcmFzaG9mZjwvQXV0aG9yPjxZZWFyPjIwMTA8L1llYXI+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</w:fldData>
        </w:fldChar>
      </w:r>
      <w:r w:rsidR="00793F55" w:rsidRPr="00D72EB4">
        <w:rPr>
          <w:rFonts w:asciiTheme="minorHAnsi" w:hAnsiTheme="minorHAnsi" w:cstheme="minorHAnsi"/>
          <w:color w:val="auto"/>
        </w:rPr>
        <w:instrText xml:space="preserve"> ADDIN EN.CITE </w:instrText>
      </w:r>
      <w:r w:rsidR="00793F55" w:rsidRPr="00D72EB4">
        <w:rPr>
          <w:rFonts w:asciiTheme="minorHAnsi" w:hAnsiTheme="minorHAnsi" w:cstheme="minorHAnsi"/>
          <w:color w:val="auto"/>
        </w:rPr>
        <w:fldChar w:fldCharType="begin">
          <w:fldData xml:space="preserve">PEVuZE5vdGU+PENpdGU+PEF1dGhvcj5HcmFzaG9mZjwvQXV0aG9yPjxZZWFyPjIwMTA8L1llYXI+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</w:fldData>
        </w:fldChar>
      </w:r>
      <w:r w:rsidR="00793F55" w:rsidRPr="00D72EB4">
        <w:rPr>
          <w:rFonts w:asciiTheme="minorHAnsi" w:hAnsiTheme="minorHAnsi" w:cstheme="minorHAnsi"/>
          <w:color w:val="auto"/>
        </w:rPr>
        <w:instrText xml:space="preserve"> ADDIN EN.CITE.DATA </w:instrText>
      </w:r>
      <w:r w:rsidR="00793F55" w:rsidRPr="00D72EB4">
        <w:rPr>
          <w:rFonts w:asciiTheme="minorHAnsi" w:hAnsiTheme="minorHAnsi" w:cstheme="minorHAnsi"/>
          <w:color w:val="auto"/>
        </w:rPr>
      </w:r>
      <w:r w:rsidR="00793F55" w:rsidRPr="00D72EB4">
        <w:rPr>
          <w:rFonts w:asciiTheme="minorHAnsi" w:hAnsiTheme="minorHAnsi" w:cstheme="minorHAnsi"/>
          <w:color w:val="auto"/>
        </w:rPr>
        <w:fldChar w:fldCharType="end"/>
      </w:r>
      <w:r w:rsidR="00E85AE1" w:rsidRPr="00D72EB4">
        <w:rPr>
          <w:rFonts w:asciiTheme="minorHAnsi" w:hAnsiTheme="minorHAnsi" w:cstheme="minorHAnsi"/>
          <w:color w:val="auto"/>
        </w:rPr>
      </w:r>
      <w:r w:rsidR="00E85AE1"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34-36</w:t>
      </w:r>
      <w:r w:rsidR="00E85AE1" w:rsidRPr="00D72EB4">
        <w:rPr>
          <w:rFonts w:asciiTheme="minorHAnsi" w:hAnsiTheme="minorHAnsi" w:cstheme="minorHAnsi"/>
          <w:color w:val="auto"/>
        </w:rPr>
        <w:fldChar w:fldCharType="end"/>
      </w:r>
      <w:r w:rsidR="00071C65" w:rsidRPr="00D72EB4">
        <w:rPr>
          <w:rFonts w:asciiTheme="minorHAnsi" w:hAnsiTheme="minorHAnsi" w:cstheme="minorHAnsi"/>
          <w:color w:val="auto"/>
        </w:rPr>
        <w:t>.</w:t>
      </w:r>
      <w:bookmarkStart w:id="4" w:name="_Hlk520732892"/>
      <w:r w:rsidR="00071C65" w:rsidRPr="00D72EB4">
        <w:rPr>
          <w:rFonts w:asciiTheme="minorHAnsi" w:hAnsiTheme="minorHAnsi" w:cstheme="minorHAnsi"/>
          <w:color w:val="auto"/>
        </w:rPr>
        <w:t xml:space="preserve"> </w:t>
      </w:r>
      <w:bookmarkStart w:id="5" w:name="_Hlk520831362"/>
      <w:bookmarkStart w:id="6" w:name="_Hlk520570094"/>
      <w:r w:rsidR="002201B1" w:rsidRPr="00D72EB4">
        <w:rPr>
          <w:rFonts w:asciiTheme="minorHAnsi" w:hAnsiTheme="minorHAnsi" w:cstheme="minorHAnsi"/>
          <w:color w:val="auto"/>
        </w:rPr>
        <w:t>Here</w:t>
      </w:r>
      <w:r w:rsidR="000E73D6" w:rsidRPr="00D72EB4">
        <w:rPr>
          <w:rFonts w:asciiTheme="minorHAnsi" w:hAnsiTheme="minorHAnsi" w:cstheme="minorHAnsi"/>
          <w:color w:val="auto"/>
        </w:rPr>
        <w:t>,</w:t>
      </w:r>
      <w:r w:rsidR="002201B1" w:rsidRPr="00D72EB4">
        <w:rPr>
          <w:rFonts w:asciiTheme="minorHAnsi" w:hAnsiTheme="minorHAnsi" w:cstheme="minorHAnsi"/>
          <w:color w:val="auto"/>
        </w:rPr>
        <w:t xml:space="preserve"> we present a protocol that</w:t>
      </w:r>
      <w:r w:rsidR="00071C65" w:rsidRPr="00D72EB4">
        <w:rPr>
          <w:rFonts w:asciiTheme="minorHAnsi" w:hAnsiTheme="minorHAnsi" w:cstheme="minorHAnsi"/>
          <w:color w:val="auto"/>
        </w:rPr>
        <w:t xml:space="preserve"> combin</w:t>
      </w:r>
      <w:r w:rsidR="002201B1" w:rsidRPr="00D72EB4">
        <w:rPr>
          <w:rFonts w:asciiTheme="minorHAnsi" w:hAnsiTheme="minorHAnsi" w:cstheme="minorHAnsi"/>
          <w:color w:val="auto"/>
        </w:rPr>
        <w:t>es</w:t>
      </w:r>
      <w:r w:rsidR="00071C65" w:rsidRPr="00D72EB4">
        <w:rPr>
          <w:rFonts w:asciiTheme="minorHAnsi" w:hAnsiTheme="minorHAnsi" w:cstheme="minorHAnsi"/>
          <w:color w:val="auto"/>
        </w:rPr>
        <w:t xml:space="preserve"> FRET-based tension sensors with FRAP</w:t>
      </w:r>
      <w:r w:rsidR="00CB28C7" w:rsidRPr="00D72EB4">
        <w:rPr>
          <w:rFonts w:asciiTheme="minorHAnsi" w:hAnsiTheme="minorHAnsi" w:cstheme="minorHAnsi"/>
          <w:color w:val="auto"/>
        </w:rPr>
        <w:t>-based measure of protein dynamics.</w:t>
      </w:r>
      <w:r w:rsidR="00071C65" w:rsidRPr="00D72EB4">
        <w:rPr>
          <w:rFonts w:asciiTheme="minorHAnsi" w:hAnsiTheme="minorHAnsi" w:cstheme="minorHAnsi"/>
          <w:color w:val="auto"/>
        </w:rPr>
        <w:t xml:space="preserve"> </w:t>
      </w:r>
      <w:r w:rsidR="00CB28C7" w:rsidRPr="00D72EB4">
        <w:rPr>
          <w:rFonts w:asciiTheme="minorHAnsi" w:hAnsiTheme="minorHAnsi" w:cstheme="minorHAnsi"/>
          <w:color w:val="auto"/>
        </w:rPr>
        <w:t xml:space="preserve">We refer to this technique as </w:t>
      </w:r>
      <w:r w:rsidR="00071C65" w:rsidRPr="00D72EB4">
        <w:rPr>
          <w:rFonts w:asciiTheme="minorHAnsi" w:hAnsiTheme="minorHAnsi" w:cstheme="minorHAnsi"/>
          <w:color w:val="auto"/>
        </w:rPr>
        <w:t>FRET-FRAP</w:t>
      </w:r>
      <w:r w:rsidR="00CB28C7" w:rsidRPr="00D72EB4">
        <w:rPr>
          <w:rFonts w:asciiTheme="minorHAnsi" w:hAnsiTheme="minorHAnsi" w:cstheme="minorHAnsi"/>
          <w:color w:val="auto"/>
        </w:rPr>
        <w:t xml:space="preserve">. </w:t>
      </w:r>
      <w:r w:rsidR="002201B1" w:rsidRPr="00D72EB4">
        <w:rPr>
          <w:rFonts w:asciiTheme="minorHAnsi" w:hAnsiTheme="minorHAnsi" w:cstheme="minorHAnsi"/>
          <w:color w:val="auto"/>
        </w:rPr>
        <w:t xml:space="preserve">This </w:t>
      </w:r>
      <w:r w:rsidR="00CB28C7" w:rsidRPr="00D72EB4">
        <w:rPr>
          <w:rFonts w:asciiTheme="minorHAnsi" w:hAnsiTheme="minorHAnsi" w:cstheme="minorHAnsi"/>
          <w:color w:val="auto"/>
        </w:rPr>
        <w:t xml:space="preserve">approach </w:t>
      </w:r>
      <w:r w:rsidR="002201B1" w:rsidRPr="00D72EB4">
        <w:rPr>
          <w:rFonts w:asciiTheme="minorHAnsi" w:hAnsiTheme="minorHAnsi" w:cstheme="minorHAnsi"/>
          <w:color w:val="auto"/>
        </w:rPr>
        <w:t>enables</w:t>
      </w:r>
      <w:r w:rsidR="00071C65" w:rsidRPr="00D72EB4">
        <w:rPr>
          <w:rFonts w:asciiTheme="minorHAnsi" w:hAnsiTheme="minorHAnsi" w:cstheme="minorHAnsi"/>
          <w:color w:val="auto"/>
        </w:rPr>
        <w:t xml:space="preserve"> </w:t>
      </w:r>
      <w:r w:rsidR="002201B1" w:rsidRPr="00D72EB4">
        <w:rPr>
          <w:rFonts w:asciiTheme="minorHAnsi" w:hAnsiTheme="minorHAnsi" w:cstheme="minorHAnsi"/>
          <w:color w:val="auto"/>
        </w:rPr>
        <w:t>the</w:t>
      </w:r>
      <w:r w:rsidR="00071C65" w:rsidRPr="00D72EB4">
        <w:rPr>
          <w:rFonts w:asciiTheme="minorHAnsi" w:hAnsiTheme="minorHAnsi" w:cstheme="minorHAnsi"/>
          <w:color w:val="auto"/>
        </w:rPr>
        <w:t xml:space="preserve"> simultaneous measure</w:t>
      </w:r>
      <w:r w:rsidR="002201B1" w:rsidRPr="00D72EB4">
        <w:rPr>
          <w:rFonts w:asciiTheme="minorHAnsi" w:hAnsiTheme="minorHAnsi" w:cstheme="minorHAnsi"/>
          <w:color w:val="auto"/>
        </w:rPr>
        <w:t>ment of</w:t>
      </w:r>
      <w:r w:rsidR="00071C65" w:rsidRPr="00D72EB4">
        <w:rPr>
          <w:rFonts w:asciiTheme="minorHAnsi" w:hAnsiTheme="minorHAnsi" w:cstheme="minorHAnsi"/>
          <w:color w:val="auto"/>
        </w:rPr>
        <w:t xml:space="preserve"> protein load and protein dynamics, thus </w:t>
      </w:r>
      <w:r w:rsidR="00EF7D94" w:rsidRPr="00D72EB4">
        <w:rPr>
          <w:rFonts w:asciiTheme="minorHAnsi" w:hAnsiTheme="minorHAnsi" w:cstheme="minorHAnsi"/>
          <w:color w:val="auto"/>
        </w:rPr>
        <w:t>allowing</w:t>
      </w:r>
      <w:r w:rsidR="00891379" w:rsidRPr="00D72EB4">
        <w:rPr>
          <w:rFonts w:asciiTheme="minorHAnsi" w:hAnsiTheme="minorHAnsi" w:cstheme="minorHAnsi"/>
          <w:color w:val="auto"/>
        </w:rPr>
        <w:t xml:space="preserve"> </w:t>
      </w:r>
      <w:r w:rsidR="000E73D6" w:rsidRPr="00D72EB4">
        <w:rPr>
          <w:rFonts w:asciiTheme="minorHAnsi" w:hAnsiTheme="minorHAnsi" w:cstheme="minorHAnsi"/>
          <w:color w:val="auto"/>
        </w:rPr>
        <w:t xml:space="preserve">the </w:t>
      </w:r>
      <w:r w:rsidR="00891379" w:rsidRPr="00D72EB4">
        <w:rPr>
          <w:rFonts w:asciiTheme="minorHAnsi" w:hAnsiTheme="minorHAnsi" w:cstheme="minorHAnsi"/>
          <w:color w:val="auto"/>
        </w:rPr>
        <w:t xml:space="preserve">assessment of </w:t>
      </w:r>
      <w:r w:rsidR="00071C65" w:rsidRPr="00D72EB4">
        <w:rPr>
          <w:rFonts w:asciiTheme="minorHAnsi" w:hAnsiTheme="minorHAnsi" w:cstheme="minorHAnsi"/>
          <w:color w:val="auto"/>
        </w:rPr>
        <w:t xml:space="preserve">the force-sensitive </w:t>
      </w:r>
      <w:r w:rsidR="00F658AD" w:rsidRPr="00D72EB4">
        <w:rPr>
          <w:rFonts w:asciiTheme="minorHAnsi" w:hAnsiTheme="minorHAnsi" w:cstheme="minorHAnsi"/>
          <w:color w:val="auto"/>
        </w:rPr>
        <w:t xml:space="preserve">protein </w:t>
      </w:r>
      <w:r w:rsidR="00071C65" w:rsidRPr="00D72EB4">
        <w:rPr>
          <w:rFonts w:asciiTheme="minorHAnsi" w:hAnsiTheme="minorHAnsi" w:cstheme="minorHAnsi"/>
          <w:color w:val="auto"/>
        </w:rPr>
        <w:t>dynamics</w:t>
      </w:r>
      <w:r w:rsidR="00891379" w:rsidRPr="00D72EB4">
        <w:rPr>
          <w:rFonts w:asciiTheme="minorHAnsi" w:hAnsiTheme="minorHAnsi" w:cstheme="minorHAnsi"/>
          <w:color w:val="auto"/>
        </w:rPr>
        <w:t xml:space="preserve"> in living cells</w:t>
      </w:r>
      <w:r w:rsidR="00071C65" w:rsidRPr="00D72EB4">
        <w:rPr>
          <w:rFonts w:asciiTheme="minorHAnsi" w:hAnsiTheme="minorHAnsi" w:cstheme="minorHAnsi"/>
          <w:color w:val="auto"/>
        </w:rPr>
        <w:t xml:space="preserve"> (</w:t>
      </w:r>
      <w:r w:rsidR="00071C65" w:rsidRPr="00D72EB4">
        <w:rPr>
          <w:rFonts w:asciiTheme="minorHAnsi" w:hAnsiTheme="minorHAnsi" w:cstheme="minorHAnsi"/>
          <w:b/>
          <w:color w:val="auto"/>
        </w:rPr>
        <w:t>Figure 1</w:t>
      </w:r>
      <w:r w:rsidR="00071C65" w:rsidRPr="00D72EB4">
        <w:rPr>
          <w:rFonts w:asciiTheme="minorHAnsi" w:hAnsiTheme="minorHAnsi" w:cstheme="minorHAnsi"/>
          <w:color w:val="auto"/>
        </w:rPr>
        <w:t xml:space="preserve">). </w:t>
      </w:r>
      <w:bookmarkEnd w:id="4"/>
      <w:bookmarkEnd w:id="5"/>
      <w:r w:rsidR="00CB28C7" w:rsidRPr="00D72EB4">
        <w:rPr>
          <w:rFonts w:asciiTheme="minorHAnsi" w:hAnsiTheme="minorHAnsi" w:cstheme="minorHAnsi"/>
          <w:color w:val="auto"/>
        </w:rPr>
        <w:t>Already, the FRET-FRAP technique has been applied to</w:t>
      </w:r>
      <w:r w:rsidR="005D6C17" w:rsidRPr="00D72EB4">
        <w:rPr>
          <w:rFonts w:asciiTheme="minorHAnsi" w:hAnsiTheme="minorHAnsi" w:cstheme="minorHAnsi"/>
          <w:color w:val="auto"/>
        </w:rPr>
        <w:t xml:space="preserve"> the study</w:t>
      </w:r>
      <w:r w:rsidR="00CB28C7" w:rsidRPr="00D72EB4">
        <w:rPr>
          <w:rFonts w:asciiTheme="minorHAnsi" w:hAnsiTheme="minorHAnsi" w:cstheme="minorHAnsi"/>
          <w:color w:val="auto"/>
        </w:rPr>
        <w:t xml:space="preserve"> of </w:t>
      </w:r>
      <w:r w:rsidR="005D6C17" w:rsidRPr="00D72EB4">
        <w:rPr>
          <w:rFonts w:asciiTheme="minorHAnsi" w:hAnsiTheme="minorHAnsi" w:cstheme="minorHAnsi"/>
          <w:color w:val="auto"/>
        </w:rPr>
        <w:t xml:space="preserve">the force-sensitive dynamics of the mechanical linker protein </w:t>
      </w:r>
      <w:r w:rsidR="00CB28C7" w:rsidRPr="00D72EB4">
        <w:rPr>
          <w:rFonts w:asciiTheme="minorHAnsi" w:hAnsiTheme="minorHAnsi" w:cstheme="minorHAnsi"/>
          <w:color w:val="auto"/>
        </w:rPr>
        <w:t>vinculin</w:t>
      </w:r>
      <w:r w:rsidR="00CB28C7" w:rsidRPr="00D72EB4">
        <w:rPr>
          <w:rFonts w:asciiTheme="minorHAnsi" w:hAnsiTheme="minorHAnsi" w:cstheme="minorHAnsi"/>
          <w:color w:val="auto"/>
        </w:rPr>
        <w:fldChar w:fldCharType="begin"/>
      </w:r>
      <w:r w:rsidR="00793F55" w:rsidRPr="00D72EB4">
        <w:rPr>
          <w:rFonts w:asciiTheme="minorHAnsi" w:hAnsiTheme="minorHAnsi" w:cstheme="minorHAnsi"/>
          <w:color w:val="auto"/>
        </w:rPr>
        <w:instrText xml:space="preserve"> ADDIN EN.CITE &lt;EndNote&gt;&lt;Cite&gt;&lt;Author&gt;Rothenberg&lt;/Author&gt;&lt;Year&gt;2018&lt;/Year&gt;&lt;RecNum&gt;1&lt;/RecNum&gt;&lt;DisplayText&gt;&lt;style face="superscript"&gt;37&lt;/style&gt;&lt;/DisplayText&gt;&lt;record&gt;&lt;rec-number&gt;1&lt;/rec-number&gt;&lt;foreign-keys&gt;&lt;key app="EN" db-id="twxe5afdw2pdvoe05vr5x59yzftprede9x9v" timestamp="0"&gt;1&lt;/key&gt;&lt;/foreign-keys&gt;&lt;ref-type name="Journal Article"&gt;17&lt;/ref-type&gt;&lt;contributors&gt;&lt;authors&gt;&lt;author&gt;Rothenberg, K. E.&lt;/author&gt;&lt;author&gt;Scott, D. W.&lt;/author&gt;&lt;author&gt;Christoforou, N.&lt;/author&gt;&lt;author&gt;Hoffman, B. D.&lt;/author&gt;&lt;/authors&gt;&lt;/contributors&gt;&lt;auth-address&gt;Department of Biomedical Engineering, Duke University, Durham, North Carolina.&amp;#xD;Lineberger Comprehensive Cancer Center, UNC Chapel, Chapel Hill, North Carolina.&amp;#xD;Department of Biomedical Engineering, Duke University, Durham, North Carolina. Electronic address: brenton.hoffman@duke.edu.&lt;/auth-address&gt;&lt;titles&gt;&lt;title&gt;Vinculin Force-Sensitive Dynamics at Focal Adhesions Enable Effective Directed Cell Migration&lt;/title&gt;&lt;secondary-title&gt;Biophysical Journal&lt;/secondary-title&gt;&lt;/titles&gt;&lt;periodical&gt;&lt;full-title&gt;Biophysical journal&lt;/full-title&gt;&lt;/periodical&gt;&lt;pages&gt;1680-1694&lt;/pages&gt;&lt;volume&gt;114&lt;/volume&gt;&lt;number&gt;7&lt;/number&gt;&lt;dates&gt;&lt;year&gt;2018&lt;/year&gt;&lt;pub-dates&gt;&lt;date&gt;Apr 10&lt;/date&gt;&lt;/pub-dates&gt;&lt;/dates&gt;&lt;isbn&gt;1542-0086 (Electronic)&amp;#xD;0006-3495 (Linking)&lt;/isbn&gt;&lt;accession-num&gt;29642037&lt;/accession-num&gt;&lt;urls&gt;&lt;related-urls&gt;&lt;url&gt;https://www.ncbi.nlm.nih.gov/pubmed/29642037&lt;/url&gt;&lt;/related-urls&gt;&lt;/urls&gt;&lt;custom2&gt;PMC5954296&lt;/custom2&gt;&lt;electronic-resource-num&gt;10.1016/j.bpj.2018.02.019&lt;/electronic-resource-num&gt;&lt;/record&gt;&lt;/Cite&gt;&lt;/EndNote&gt;</w:instrText>
      </w:r>
      <w:r w:rsidR="00CB28C7"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37</w:t>
      </w:r>
      <w:r w:rsidR="00CB28C7" w:rsidRPr="00D72EB4">
        <w:rPr>
          <w:rFonts w:asciiTheme="minorHAnsi" w:hAnsiTheme="minorHAnsi" w:cstheme="minorHAnsi"/>
          <w:color w:val="auto"/>
        </w:rPr>
        <w:fldChar w:fldCharType="end"/>
      </w:r>
      <w:r w:rsidR="00CB28C7" w:rsidRPr="00D72EB4">
        <w:rPr>
          <w:rFonts w:asciiTheme="minorHAnsi" w:hAnsiTheme="minorHAnsi" w:cstheme="minorHAnsi"/>
          <w:color w:val="auto"/>
        </w:rPr>
        <w:t xml:space="preserve">. </w:t>
      </w:r>
      <w:r w:rsidR="00071C65" w:rsidRPr="00D72EB4">
        <w:rPr>
          <w:rFonts w:asciiTheme="minorHAnsi" w:hAnsiTheme="minorHAnsi" w:cstheme="minorHAnsi"/>
          <w:color w:val="auto"/>
        </w:rPr>
        <w:t>T</w:t>
      </w:r>
      <w:bookmarkEnd w:id="6"/>
      <w:r w:rsidR="00071C65" w:rsidRPr="00D72EB4">
        <w:rPr>
          <w:rFonts w:asciiTheme="minorHAnsi" w:hAnsiTheme="minorHAnsi" w:cstheme="minorHAnsi"/>
          <w:color w:val="auto"/>
        </w:rPr>
        <w:t>ension sensors have been developed for numerous proteins that are relevant in a variety of subcellular structures. For example, sensors have been developed for vinculin</w:t>
      </w:r>
      <w:r w:rsidR="00E85AE1" w:rsidRPr="00D72EB4">
        <w:rPr>
          <w:rFonts w:asciiTheme="minorHAnsi" w:hAnsiTheme="minorHAnsi" w:cstheme="minorHAnsi"/>
          <w:color w:val="auto"/>
        </w:rPr>
        <w:fldChar w:fldCharType="begin">
          <w:fldData xml:space="preserve">PEVuZE5vdGU+PENpdGU+PEF1dGhvcj5HcmFzaG9mZjwvQXV0aG9yPjxZZWFyPjIwMTA8L1llYXI+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</w:fldData>
        </w:fldChar>
      </w:r>
      <w:r w:rsidR="00793F55" w:rsidRPr="00D72EB4">
        <w:rPr>
          <w:rFonts w:asciiTheme="minorHAnsi" w:hAnsiTheme="minorHAnsi" w:cstheme="minorHAnsi"/>
          <w:color w:val="auto"/>
        </w:rPr>
        <w:instrText xml:space="preserve"> ADDIN EN.CITE </w:instrText>
      </w:r>
      <w:r w:rsidR="00793F55" w:rsidRPr="00D72EB4">
        <w:rPr>
          <w:rFonts w:asciiTheme="minorHAnsi" w:hAnsiTheme="minorHAnsi" w:cstheme="minorHAnsi"/>
          <w:color w:val="auto"/>
        </w:rPr>
        <w:fldChar w:fldCharType="begin">
          <w:fldData xml:space="preserve">PEVuZE5vdGU+PENpdGU+PEF1dGhvcj5HcmFzaG9mZjwvQXV0aG9yPjxZZWFyPjIwMTA8L1llYXI+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</w:fldData>
        </w:fldChar>
      </w:r>
      <w:r w:rsidR="00793F55" w:rsidRPr="00D72EB4">
        <w:rPr>
          <w:rFonts w:asciiTheme="minorHAnsi" w:hAnsiTheme="minorHAnsi" w:cstheme="minorHAnsi"/>
          <w:color w:val="auto"/>
        </w:rPr>
        <w:instrText xml:space="preserve"> ADDIN EN.CITE.DATA </w:instrText>
      </w:r>
      <w:r w:rsidR="00793F55" w:rsidRPr="00D72EB4">
        <w:rPr>
          <w:rFonts w:asciiTheme="minorHAnsi" w:hAnsiTheme="minorHAnsi" w:cstheme="minorHAnsi"/>
          <w:color w:val="auto"/>
        </w:rPr>
      </w:r>
      <w:r w:rsidR="00793F55" w:rsidRPr="00D72EB4">
        <w:rPr>
          <w:rFonts w:asciiTheme="minorHAnsi" w:hAnsiTheme="minorHAnsi" w:cstheme="minorHAnsi"/>
          <w:color w:val="auto"/>
        </w:rPr>
        <w:fldChar w:fldCharType="end"/>
      </w:r>
      <w:r w:rsidR="00E85AE1" w:rsidRPr="00D72EB4">
        <w:rPr>
          <w:rFonts w:asciiTheme="minorHAnsi" w:hAnsiTheme="minorHAnsi" w:cstheme="minorHAnsi"/>
          <w:color w:val="auto"/>
        </w:rPr>
      </w:r>
      <w:r w:rsidR="00E85AE1"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34</w:t>
      </w:r>
      <w:r w:rsidR="00E85AE1" w:rsidRPr="00D72EB4">
        <w:rPr>
          <w:rFonts w:asciiTheme="minorHAnsi" w:hAnsiTheme="minorHAnsi" w:cstheme="minorHAnsi"/>
          <w:color w:val="auto"/>
        </w:rPr>
        <w:fldChar w:fldCharType="end"/>
      </w:r>
      <w:r w:rsidR="00071C65" w:rsidRPr="00D72EB4">
        <w:rPr>
          <w:rFonts w:asciiTheme="minorHAnsi" w:hAnsiTheme="minorHAnsi" w:cstheme="minorHAnsi"/>
          <w:color w:val="auto"/>
        </w:rPr>
        <w:t xml:space="preserve"> and talin</w:t>
      </w:r>
      <w:r w:rsidR="00E85AE1" w:rsidRPr="00D72EB4">
        <w:rPr>
          <w:rFonts w:asciiTheme="minorHAnsi" w:hAnsiTheme="minorHAnsi" w:cstheme="minorHAnsi"/>
          <w:color w:val="auto"/>
        </w:rPr>
        <w:fldChar w:fldCharType="begin">
          <w:fldData xml:space="preserve">PEVuZE5vdGU+PENpdGU+PEF1dGhvcj5BdXN0ZW48L0F1dGhvcj48WWVhcj4yMDE1PC9ZZWFyPjxS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</w:fldData>
        </w:fldChar>
      </w:r>
      <w:r w:rsidR="00793F55" w:rsidRPr="00D72EB4">
        <w:rPr>
          <w:rFonts w:asciiTheme="minorHAnsi" w:hAnsiTheme="minorHAnsi" w:cstheme="minorHAnsi"/>
          <w:color w:val="auto"/>
        </w:rPr>
        <w:instrText xml:space="preserve"> ADDIN EN.CITE </w:instrText>
      </w:r>
      <w:r w:rsidR="00793F55" w:rsidRPr="00D72EB4">
        <w:rPr>
          <w:rFonts w:asciiTheme="minorHAnsi" w:hAnsiTheme="minorHAnsi" w:cstheme="minorHAnsi"/>
          <w:color w:val="auto"/>
        </w:rPr>
        <w:fldChar w:fldCharType="begin">
          <w:fldData xml:space="preserve">PEVuZE5vdGU+PENpdGU+PEF1dGhvcj5BdXN0ZW48L0F1dGhvcj48WWVhcj4yMDE1PC9ZZWFyPjxS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</w:fldData>
        </w:fldChar>
      </w:r>
      <w:r w:rsidR="00793F55" w:rsidRPr="00D72EB4">
        <w:rPr>
          <w:rFonts w:asciiTheme="minorHAnsi" w:hAnsiTheme="minorHAnsi" w:cstheme="minorHAnsi"/>
          <w:color w:val="auto"/>
        </w:rPr>
        <w:instrText xml:space="preserve"> ADDIN EN.CITE.DATA </w:instrText>
      </w:r>
      <w:r w:rsidR="00793F55" w:rsidRPr="00D72EB4">
        <w:rPr>
          <w:rFonts w:asciiTheme="minorHAnsi" w:hAnsiTheme="minorHAnsi" w:cstheme="minorHAnsi"/>
          <w:color w:val="auto"/>
        </w:rPr>
      </w:r>
      <w:r w:rsidR="00793F55" w:rsidRPr="00D72EB4">
        <w:rPr>
          <w:rFonts w:asciiTheme="minorHAnsi" w:hAnsiTheme="minorHAnsi" w:cstheme="minorHAnsi"/>
          <w:color w:val="auto"/>
        </w:rPr>
        <w:fldChar w:fldCharType="end"/>
      </w:r>
      <w:r w:rsidR="00E85AE1" w:rsidRPr="00D72EB4">
        <w:rPr>
          <w:rFonts w:asciiTheme="minorHAnsi" w:hAnsiTheme="minorHAnsi" w:cstheme="minorHAnsi"/>
          <w:color w:val="auto"/>
        </w:rPr>
      </w:r>
      <w:r w:rsidR="00E85AE1"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38,39</w:t>
      </w:r>
      <w:r w:rsidR="00E85AE1" w:rsidRPr="00D72EB4">
        <w:rPr>
          <w:rFonts w:asciiTheme="minorHAnsi" w:hAnsiTheme="minorHAnsi" w:cstheme="minorHAnsi"/>
          <w:color w:val="auto"/>
        </w:rPr>
        <w:fldChar w:fldCharType="end"/>
      </w:r>
      <w:r w:rsidR="00071C65" w:rsidRPr="00D72EB4">
        <w:rPr>
          <w:rFonts w:asciiTheme="minorHAnsi" w:hAnsiTheme="minorHAnsi" w:cstheme="minorHAnsi"/>
          <w:color w:val="auto"/>
        </w:rPr>
        <w:t xml:space="preserve"> in FAs, cadherins and </w:t>
      </w:r>
      <w:proofErr w:type="spellStart"/>
      <w:r w:rsidR="00071C65" w:rsidRPr="00D72EB4">
        <w:rPr>
          <w:rFonts w:asciiTheme="minorHAnsi" w:hAnsiTheme="minorHAnsi" w:cstheme="minorHAnsi"/>
          <w:color w:val="auto"/>
        </w:rPr>
        <w:t>catenins</w:t>
      </w:r>
      <w:proofErr w:type="spellEnd"/>
      <w:r w:rsidR="00071C65" w:rsidRPr="00D72EB4">
        <w:rPr>
          <w:rFonts w:asciiTheme="minorHAnsi" w:hAnsiTheme="minorHAnsi" w:cstheme="minorHAnsi"/>
          <w:color w:val="auto"/>
        </w:rPr>
        <w:t xml:space="preserve"> in AJs</w:t>
      </w:r>
      <w:r w:rsidR="00E85AE1" w:rsidRPr="00D72EB4">
        <w:rPr>
          <w:rFonts w:asciiTheme="minorHAnsi" w:hAnsiTheme="minorHAnsi" w:cstheme="minorHAnsi"/>
          <w:color w:val="auto"/>
        </w:rPr>
        <w:fldChar w:fldCharType="begin">
          <w:fldData xml:space="preserve">PEVuZE5vdGU+PENpdGU+PEF1dGhvcj5BY2hhcnlhPC9BdXRob3I+PFllYXI+MjAxNzwvWWVhcj48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</w:fldData>
        </w:fldChar>
      </w:r>
      <w:r w:rsidR="00793F55" w:rsidRPr="00D72EB4">
        <w:rPr>
          <w:rFonts w:asciiTheme="minorHAnsi" w:hAnsiTheme="minorHAnsi" w:cstheme="minorHAnsi"/>
          <w:color w:val="auto"/>
        </w:rPr>
        <w:instrText xml:space="preserve"> ADDIN EN.CITE </w:instrText>
      </w:r>
      <w:r w:rsidR="00793F55" w:rsidRPr="00D72EB4">
        <w:rPr>
          <w:rFonts w:asciiTheme="minorHAnsi" w:hAnsiTheme="minorHAnsi" w:cstheme="minorHAnsi"/>
          <w:color w:val="auto"/>
        </w:rPr>
        <w:fldChar w:fldCharType="begin">
          <w:fldData xml:space="preserve">PEVuZE5vdGU+PENpdGU+PEF1dGhvcj5BY2hhcnlhPC9BdXRob3I+PFllYXI+MjAxNzwvWWVhcj48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</w:fldData>
        </w:fldChar>
      </w:r>
      <w:r w:rsidR="00793F55" w:rsidRPr="00D72EB4">
        <w:rPr>
          <w:rFonts w:asciiTheme="minorHAnsi" w:hAnsiTheme="minorHAnsi" w:cstheme="minorHAnsi"/>
          <w:color w:val="auto"/>
        </w:rPr>
        <w:instrText xml:space="preserve"> ADDIN EN.CITE.DATA </w:instrText>
      </w:r>
      <w:r w:rsidR="00793F55" w:rsidRPr="00D72EB4">
        <w:rPr>
          <w:rFonts w:asciiTheme="minorHAnsi" w:hAnsiTheme="minorHAnsi" w:cstheme="minorHAnsi"/>
          <w:color w:val="auto"/>
        </w:rPr>
      </w:r>
      <w:r w:rsidR="00793F55" w:rsidRPr="00D72EB4">
        <w:rPr>
          <w:rFonts w:asciiTheme="minorHAnsi" w:hAnsiTheme="minorHAnsi" w:cstheme="minorHAnsi"/>
          <w:color w:val="auto"/>
        </w:rPr>
        <w:fldChar w:fldCharType="end"/>
      </w:r>
      <w:r w:rsidR="00E85AE1" w:rsidRPr="00D72EB4">
        <w:rPr>
          <w:rFonts w:asciiTheme="minorHAnsi" w:hAnsiTheme="minorHAnsi" w:cstheme="minorHAnsi"/>
          <w:color w:val="auto"/>
        </w:rPr>
      </w:r>
      <w:r w:rsidR="00E85AE1"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40-42</w:t>
      </w:r>
      <w:r w:rsidR="00E85AE1" w:rsidRPr="00D72EB4">
        <w:rPr>
          <w:rFonts w:asciiTheme="minorHAnsi" w:hAnsiTheme="minorHAnsi" w:cstheme="minorHAnsi"/>
          <w:color w:val="auto"/>
        </w:rPr>
        <w:fldChar w:fldCharType="end"/>
      </w:r>
      <w:r w:rsidR="00071C65" w:rsidRPr="00D72EB4">
        <w:rPr>
          <w:rFonts w:asciiTheme="minorHAnsi" w:hAnsiTheme="minorHAnsi" w:cstheme="minorHAnsi"/>
          <w:color w:val="auto"/>
        </w:rPr>
        <w:t xml:space="preserve">, </w:t>
      </w:r>
      <w:proofErr w:type="spellStart"/>
      <w:r w:rsidR="00071C65" w:rsidRPr="00D72EB4">
        <w:rPr>
          <w:rFonts w:asciiTheme="minorHAnsi" w:hAnsiTheme="minorHAnsi" w:cstheme="minorHAnsi"/>
          <w:color w:val="auto"/>
        </w:rPr>
        <w:t>nesprin</w:t>
      </w:r>
      <w:proofErr w:type="spellEnd"/>
      <w:r w:rsidR="00071C65" w:rsidRPr="00D72EB4">
        <w:rPr>
          <w:rFonts w:asciiTheme="minorHAnsi" w:hAnsiTheme="minorHAnsi" w:cstheme="minorHAnsi"/>
          <w:color w:val="auto"/>
        </w:rPr>
        <w:t xml:space="preserve"> in the nuclear LINC complex</w:t>
      </w:r>
      <w:r w:rsidR="00E85AE1" w:rsidRPr="00D72EB4">
        <w:rPr>
          <w:rFonts w:asciiTheme="minorHAnsi" w:hAnsiTheme="minorHAnsi" w:cstheme="minorHAnsi"/>
          <w:color w:val="auto"/>
        </w:rPr>
        <w:fldChar w:fldCharType="begin">
          <w:fldData xml:space="preserve">PEVuZE5vdGU+PENpdGU+PEF1dGhvcj5BcnNlbm92aWM8L0F1dGhvcj48WWVhcj4yMDE2PC9ZZWFy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==
</w:fldData>
        </w:fldChar>
      </w:r>
      <w:r w:rsidR="00793F55" w:rsidRPr="00D72EB4">
        <w:rPr>
          <w:rFonts w:asciiTheme="minorHAnsi" w:hAnsiTheme="minorHAnsi" w:cstheme="minorHAnsi"/>
          <w:color w:val="auto"/>
        </w:rPr>
        <w:instrText xml:space="preserve"> ADDIN EN.CITE </w:instrText>
      </w:r>
      <w:r w:rsidR="00793F55" w:rsidRPr="00D72EB4">
        <w:rPr>
          <w:rFonts w:asciiTheme="minorHAnsi" w:hAnsiTheme="minorHAnsi" w:cstheme="minorHAnsi"/>
          <w:color w:val="auto"/>
        </w:rPr>
        <w:fldChar w:fldCharType="begin">
          <w:fldData xml:space="preserve">PEVuZE5vdGU+PENpdGU+PEF1dGhvcj5BcnNlbm92aWM8L0F1dGhvcj48WWVhcj4yMDE2PC9ZZWFy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==
</w:fldData>
        </w:fldChar>
      </w:r>
      <w:r w:rsidR="00793F55" w:rsidRPr="00D72EB4">
        <w:rPr>
          <w:rFonts w:asciiTheme="minorHAnsi" w:hAnsiTheme="minorHAnsi" w:cstheme="minorHAnsi"/>
          <w:color w:val="auto"/>
        </w:rPr>
        <w:instrText xml:space="preserve"> ADDIN EN.CITE.DATA </w:instrText>
      </w:r>
      <w:r w:rsidR="00793F55" w:rsidRPr="00D72EB4">
        <w:rPr>
          <w:rFonts w:asciiTheme="minorHAnsi" w:hAnsiTheme="minorHAnsi" w:cstheme="minorHAnsi"/>
          <w:color w:val="auto"/>
        </w:rPr>
      </w:r>
      <w:r w:rsidR="00793F55" w:rsidRPr="00D72EB4">
        <w:rPr>
          <w:rFonts w:asciiTheme="minorHAnsi" w:hAnsiTheme="minorHAnsi" w:cstheme="minorHAnsi"/>
          <w:color w:val="auto"/>
        </w:rPr>
        <w:fldChar w:fldCharType="end"/>
      </w:r>
      <w:r w:rsidR="00E85AE1" w:rsidRPr="00D72EB4">
        <w:rPr>
          <w:rFonts w:asciiTheme="minorHAnsi" w:hAnsiTheme="minorHAnsi" w:cstheme="minorHAnsi"/>
          <w:color w:val="auto"/>
        </w:rPr>
      </w:r>
      <w:r w:rsidR="00E85AE1"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43</w:t>
      </w:r>
      <w:r w:rsidR="00E85AE1" w:rsidRPr="00D72EB4">
        <w:rPr>
          <w:rFonts w:asciiTheme="minorHAnsi" w:hAnsiTheme="minorHAnsi" w:cstheme="minorHAnsi"/>
          <w:color w:val="auto"/>
        </w:rPr>
        <w:fldChar w:fldCharType="end"/>
      </w:r>
      <w:r w:rsidR="00071C65" w:rsidRPr="00D72EB4">
        <w:rPr>
          <w:rFonts w:asciiTheme="minorHAnsi" w:hAnsiTheme="minorHAnsi" w:cstheme="minorHAnsi"/>
          <w:color w:val="auto"/>
        </w:rPr>
        <w:t>, α-actinin</w:t>
      </w:r>
      <w:r w:rsidR="00E85AE1" w:rsidRPr="00D72EB4">
        <w:rPr>
          <w:rFonts w:asciiTheme="minorHAnsi" w:hAnsiTheme="minorHAnsi" w:cstheme="minorHAnsi"/>
          <w:color w:val="auto"/>
        </w:rPr>
        <w:fldChar w:fldCharType="begin">
          <w:fldData xml:space="preserve">PEVuZE5vdGU+PENpdGU+PEF1dGhvcj5ZZTwvQXV0aG9yPjxZZWFyPjIwMTQ8L1llYXI+PFJlY051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</w:fldData>
        </w:fldChar>
      </w:r>
      <w:r w:rsidR="00793F55" w:rsidRPr="00D72EB4">
        <w:rPr>
          <w:rFonts w:asciiTheme="minorHAnsi" w:hAnsiTheme="minorHAnsi" w:cstheme="minorHAnsi"/>
          <w:color w:val="auto"/>
        </w:rPr>
        <w:instrText xml:space="preserve"> ADDIN EN.CITE </w:instrText>
      </w:r>
      <w:r w:rsidR="00793F55" w:rsidRPr="00D72EB4">
        <w:rPr>
          <w:rFonts w:asciiTheme="minorHAnsi" w:hAnsiTheme="minorHAnsi" w:cstheme="minorHAnsi"/>
          <w:color w:val="auto"/>
        </w:rPr>
        <w:fldChar w:fldCharType="begin">
          <w:fldData xml:space="preserve">PEVuZE5vdGU+PENpdGU+PEF1dGhvcj5ZZTwvQXV0aG9yPjxZZWFyPjIwMTQ8L1llYXI+PFJlY051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</w:fldData>
        </w:fldChar>
      </w:r>
      <w:r w:rsidR="00793F55" w:rsidRPr="00D72EB4">
        <w:rPr>
          <w:rFonts w:asciiTheme="minorHAnsi" w:hAnsiTheme="minorHAnsi" w:cstheme="minorHAnsi"/>
          <w:color w:val="auto"/>
        </w:rPr>
        <w:instrText xml:space="preserve"> ADDIN EN.CITE.DATA </w:instrText>
      </w:r>
      <w:r w:rsidR="00793F55" w:rsidRPr="00D72EB4">
        <w:rPr>
          <w:rFonts w:asciiTheme="minorHAnsi" w:hAnsiTheme="minorHAnsi" w:cstheme="minorHAnsi"/>
          <w:color w:val="auto"/>
        </w:rPr>
      </w:r>
      <w:r w:rsidR="00793F55" w:rsidRPr="00D72EB4">
        <w:rPr>
          <w:rFonts w:asciiTheme="minorHAnsi" w:hAnsiTheme="minorHAnsi" w:cstheme="minorHAnsi"/>
          <w:color w:val="auto"/>
        </w:rPr>
        <w:fldChar w:fldCharType="end"/>
      </w:r>
      <w:r w:rsidR="00E85AE1" w:rsidRPr="00D72EB4">
        <w:rPr>
          <w:rFonts w:asciiTheme="minorHAnsi" w:hAnsiTheme="minorHAnsi" w:cstheme="minorHAnsi"/>
          <w:color w:val="auto"/>
        </w:rPr>
      </w:r>
      <w:r w:rsidR="00E85AE1"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44</w:t>
      </w:r>
      <w:r w:rsidR="00E85AE1" w:rsidRPr="00D72EB4">
        <w:rPr>
          <w:rFonts w:asciiTheme="minorHAnsi" w:hAnsiTheme="minorHAnsi" w:cstheme="minorHAnsi"/>
          <w:color w:val="auto"/>
        </w:rPr>
        <w:fldChar w:fldCharType="end"/>
      </w:r>
      <w:r w:rsidR="00071C65" w:rsidRPr="00D72EB4">
        <w:rPr>
          <w:rFonts w:asciiTheme="minorHAnsi" w:hAnsiTheme="minorHAnsi" w:cstheme="minorHAnsi"/>
          <w:color w:val="auto"/>
        </w:rPr>
        <w:t xml:space="preserve"> and filamin</w:t>
      </w:r>
      <w:r w:rsidR="00E85AE1" w:rsidRPr="00D72EB4">
        <w:rPr>
          <w:rFonts w:asciiTheme="minorHAnsi" w:hAnsiTheme="minorHAnsi" w:cstheme="minorHAnsi"/>
          <w:color w:val="auto"/>
        </w:rPr>
        <w:fldChar w:fldCharType="begin">
          <w:fldData xml:space="preserve">PEVuZE5vdGU+PENpdGU+PEF1dGhvcj5NZW5nPC9BdXRob3I+PFllYXI+MjAwODwvWWVhcj48UmVj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</w:fldData>
        </w:fldChar>
      </w:r>
      <w:r w:rsidR="00793F55" w:rsidRPr="00D72EB4">
        <w:rPr>
          <w:rFonts w:asciiTheme="minorHAnsi" w:hAnsiTheme="minorHAnsi" w:cstheme="minorHAnsi"/>
          <w:color w:val="auto"/>
        </w:rPr>
        <w:instrText xml:space="preserve"> ADDIN EN.CITE </w:instrText>
      </w:r>
      <w:r w:rsidR="00793F55" w:rsidRPr="00D72EB4">
        <w:rPr>
          <w:rFonts w:asciiTheme="minorHAnsi" w:hAnsiTheme="minorHAnsi" w:cstheme="minorHAnsi"/>
          <w:color w:val="auto"/>
        </w:rPr>
        <w:fldChar w:fldCharType="begin">
          <w:fldData xml:space="preserve">PEVuZE5vdGU+PENpdGU+PEF1dGhvcj5NZW5nPC9BdXRob3I+PFllYXI+MjAwODwvWWVhcj48UmVj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</w:fldData>
        </w:fldChar>
      </w:r>
      <w:r w:rsidR="00793F55" w:rsidRPr="00D72EB4">
        <w:rPr>
          <w:rFonts w:asciiTheme="minorHAnsi" w:hAnsiTheme="minorHAnsi" w:cstheme="minorHAnsi"/>
          <w:color w:val="auto"/>
        </w:rPr>
        <w:instrText xml:space="preserve"> ADDIN EN.CITE.DATA </w:instrText>
      </w:r>
      <w:r w:rsidR="00793F55" w:rsidRPr="00D72EB4">
        <w:rPr>
          <w:rFonts w:asciiTheme="minorHAnsi" w:hAnsiTheme="minorHAnsi" w:cstheme="minorHAnsi"/>
          <w:color w:val="auto"/>
        </w:rPr>
      </w:r>
      <w:r w:rsidR="00793F55" w:rsidRPr="00D72EB4">
        <w:rPr>
          <w:rFonts w:asciiTheme="minorHAnsi" w:hAnsiTheme="minorHAnsi" w:cstheme="minorHAnsi"/>
          <w:color w:val="auto"/>
        </w:rPr>
        <w:fldChar w:fldCharType="end"/>
      </w:r>
      <w:r w:rsidR="00E85AE1" w:rsidRPr="00D72EB4">
        <w:rPr>
          <w:rFonts w:asciiTheme="minorHAnsi" w:hAnsiTheme="minorHAnsi" w:cstheme="minorHAnsi"/>
          <w:color w:val="auto"/>
        </w:rPr>
      </w:r>
      <w:r w:rsidR="00E85AE1"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36</w:t>
      </w:r>
      <w:r w:rsidR="00E85AE1" w:rsidRPr="00D72EB4">
        <w:rPr>
          <w:rFonts w:asciiTheme="minorHAnsi" w:hAnsiTheme="minorHAnsi" w:cstheme="minorHAnsi"/>
          <w:color w:val="auto"/>
        </w:rPr>
        <w:fldChar w:fldCharType="end"/>
      </w:r>
      <w:r w:rsidR="00071C65" w:rsidRPr="00D72EB4">
        <w:rPr>
          <w:rFonts w:asciiTheme="minorHAnsi" w:hAnsiTheme="minorHAnsi" w:cstheme="minorHAnsi"/>
          <w:color w:val="auto"/>
        </w:rPr>
        <w:t xml:space="preserve"> in the cytoskeleton, and MUC-1 in the glycocalyx</w:t>
      </w:r>
      <w:r w:rsidR="00E85AE1" w:rsidRPr="00D72EB4">
        <w:rPr>
          <w:rFonts w:asciiTheme="minorHAnsi" w:hAnsiTheme="minorHAnsi" w:cstheme="minorHAnsi"/>
          <w:color w:val="auto"/>
        </w:rPr>
        <w:fldChar w:fldCharType="begin">
          <w:fldData xml:space="preserve">PEVuZE5vdGU+PENpdGU+PEF1dGhvcj5QYXN6ZWs8L0F1dGhvcj48WWVhcj4yMDE0PC9ZZWFyPjxS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</w:fldData>
        </w:fldChar>
      </w:r>
      <w:r w:rsidR="00793F55" w:rsidRPr="00D72EB4">
        <w:rPr>
          <w:rFonts w:asciiTheme="minorHAnsi" w:hAnsiTheme="minorHAnsi" w:cstheme="minorHAnsi"/>
          <w:color w:val="auto"/>
        </w:rPr>
        <w:instrText xml:space="preserve"> ADDIN EN.CITE </w:instrText>
      </w:r>
      <w:r w:rsidR="00793F55" w:rsidRPr="00D72EB4">
        <w:rPr>
          <w:rFonts w:asciiTheme="minorHAnsi" w:hAnsiTheme="minorHAnsi" w:cstheme="minorHAnsi"/>
          <w:color w:val="auto"/>
        </w:rPr>
        <w:fldChar w:fldCharType="begin">
          <w:fldData xml:space="preserve">PEVuZE5vdGU+PENpdGU+PEF1dGhvcj5QYXN6ZWs8L0F1dGhvcj48WWVhcj4yMDE0PC9ZZWFyPjxS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</w:fldData>
        </w:fldChar>
      </w:r>
      <w:r w:rsidR="00793F55" w:rsidRPr="00D72EB4">
        <w:rPr>
          <w:rFonts w:asciiTheme="minorHAnsi" w:hAnsiTheme="minorHAnsi" w:cstheme="minorHAnsi"/>
          <w:color w:val="auto"/>
        </w:rPr>
        <w:instrText xml:space="preserve"> ADDIN EN.CITE.DATA </w:instrText>
      </w:r>
      <w:r w:rsidR="00793F55" w:rsidRPr="00D72EB4">
        <w:rPr>
          <w:rFonts w:asciiTheme="minorHAnsi" w:hAnsiTheme="minorHAnsi" w:cstheme="minorHAnsi"/>
          <w:color w:val="auto"/>
        </w:rPr>
      </w:r>
      <w:r w:rsidR="00793F55" w:rsidRPr="00D72EB4">
        <w:rPr>
          <w:rFonts w:asciiTheme="minorHAnsi" w:hAnsiTheme="minorHAnsi" w:cstheme="minorHAnsi"/>
          <w:color w:val="auto"/>
        </w:rPr>
        <w:fldChar w:fldCharType="end"/>
      </w:r>
      <w:r w:rsidR="00E85AE1" w:rsidRPr="00D72EB4">
        <w:rPr>
          <w:rFonts w:asciiTheme="minorHAnsi" w:hAnsiTheme="minorHAnsi" w:cstheme="minorHAnsi"/>
          <w:color w:val="auto"/>
        </w:rPr>
      </w:r>
      <w:r w:rsidR="00E85AE1"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45</w:t>
      </w:r>
      <w:r w:rsidR="00E85AE1" w:rsidRPr="00D72EB4">
        <w:rPr>
          <w:rFonts w:asciiTheme="minorHAnsi" w:hAnsiTheme="minorHAnsi" w:cstheme="minorHAnsi"/>
          <w:color w:val="auto"/>
        </w:rPr>
        <w:fldChar w:fldCharType="end"/>
      </w:r>
      <w:r w:rsidR="00071C65" w:rsidRPr="00D72EB4">
        <w:rPr>
          <w:rFonts w:asciiTheme="minorHAnsi" w:hAnsiTheme="minorHAnsi" w:cstheme="minorHAnsi"/>
          <w:color w:val="auto"/>
        </w:rPr>
        <w:t>, among others</w:t>
      </w:r>
      <w:r w:rsidR="00E85AE1" w:rsidRPr="00D72EB4">
        <w:rPr>
          <w:rFonts w:asciiTheme="minorHAnsi" w:hAnsiTheme="minorHAnsi" w:cstheme="minorHAnsi"/>
          <w:color w:val="auto"/>
        </w:rPr>
        <w:fldChar w:fldCharType="begin"/>
      </w:r>
      <w:r w:rsidR="00793F55" w:rsidRPr="00D72EB4">
        <w:rPr>
          <w:rFonts w:asciiTheme="minorHAnsi" w:hAnsiTheme="minorHAnsi" w:cstheme="minorHAnsi"/>
          <w:color w:val="auto"/>
        </w:rPr>
        <w:instrText xml:space="preserve"> ADDIN EN.CITE &lt;EndNote&gt;&lt;Cite&gt;&lt;Author&gt;Gayrard&lt;/Author&gt;&lt;Year&gt;2016&lt;/Year&gt;&lt;RecNum&gt;43&lt;/RecNum&gt;&lt;DisplayText&gt;&lt;style face="superscript"&gt;46&lt;/style&gt;&lt;/DisplayText&gt;&lt;record&gt;&lt;rec-number&gt;43&lt;/rec-number&gt;&lt;foreign-keys&gt;&lt;key app="EN" db-id="twxe5afdw2pdvoe05vr5x59yzftprede9x9v" timestamp="0"&gt;43&lt;/key&gt;&lt;/foreign-keys&gt;&lt;ref-type name="Journal Article"&gt;17&lt;/ref-type&gt;&lt;contributors&gt;&lt;authors&gt;&lt;author&gt;Gayrard, C.&lt;/author&gt;&lt;author&gt;Borghi, N.&lt;/author&gt;&lt;/authors&gt;&lt;/contributors&gt;&lt;auth-address&gt;Institut Jacques Monod, Unite Mixe de Recherche 7592, Centre national de la recherche scientifique, Universite Paris-Diderot, Paris 75013, France.&amp;#xD;Institut Jacques Monod, Unite Mixe de Recherche 7592, Centre national de la recherche scientifique, Universite Paris-Diderot, Paris 75013, France. Electronic address: nicolas.borghi@ijm.fr.&lt;/auth-address&gt;&lt;titles&gt;&lt;title&gt;FRET-based Molecular Tension Microscopy&lt;/title&gt;&lt;secondary-title&gt;Methods&lt;/secondary-title&gt;&lt;/titles&gt;&lt;periodical&gt;&lt;full-title&gt;Methods&lt;/full-title&gt;&lt;/periodical&gt;&lt;pages&gt;33-42&lt;/pages&gt;&lt;volume&gt;94&lt;/volume&gt;&lt;keywords&gt;&lt;keyword&gt;FRET microscopy&lt;/keyword&gt;&lt;keyword&gt;Mechanotransduction&lt;/keyword&gt;&lt;keyword&gt;Morphogenesis&lt;/keyword&gt;&lt;keyword&gt;Signaling&lt;/keyword&gt;&lt;/keywords&gt;&lt;dates&gt;&lt;year&gt;2016&lt;/year&gt;&lt;pub-dates&gt;&lt;date&gt;Feb 1&lt;/date&gt;&lt;/pub-dates&gt;&lt;/dates&gt;&lt;isbn&gt;1095-9130 (Electronic)&amp;#xD;1046-2023 (Linking)&lt;/isbn&gt;&lt;accession-num&gt;26210398&lt;/accession-num&gt;&lt;urls&gt;&lt;related-urls&gt;&lt;url&gt;http://www.ncbi.nlm.nih.gov/pubmed/26210398&lt;/url&gt;&lt;/related-urls&gt;&lt;/urls&gt;&lt;electronic-resource-num&gt;10.1016/j.ymeth.2015.07.010&lt;/electronic-resource-num&gt;&lt;/record&gt;&lt;/Cite&gt;&lt;/EndNote&gt;</w:instrText>
      </w:r>
      <w:r w:rsidR="00E85AE1"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46</w:t>
      </w:r>
      <w:r w:rsidR="00E85AE1" w:rsidRPr="00D72EB4">
        <w:rPr>
          <w:rFonts w:asciiTheme="minorHAnsi" w:hAnsiTheme="minorHAnsi" w:cstheme="minorHAnsi"/>
          <w:color w:val="auto"/>
        </w:rPr>
        <w:fldChar w:fldCharType="end"/>
      </w:r>
      <w:r w:rsidR="00071C65" w:rsidRPr="00D72EB4">
        <w:rPr>
          <w:rFonts w:asciiTheme="minorHAnsi" w:hAnsiTheme="minorHAnsi" w:cstheme="minorHAnsi"/>
          <w:color w:val="auto"/>
        </w:rPr>
        <w:t xml:space="preserve">. </w:t>
      </w:r>
      <w:r w:rsidR="00800B8E" w:rsidRPr="00D72EB4">
        <w:rPr>
          <w:rFonts w:asciiTheme="minorHAnsi" w:hAnsiTheme="minorHAnsi" w:cstheme="minorHAnsi"/>
          <w:color w:val="auto"/>
        </w:rPr>
        <w:t xml:space="preserve">Similarly, FRAP is a commonly use technique </w:t>
      </w:r>
      <w:r w:rsidR="00364162" w:rsidRPr="00D72EB4">
        <w:rPr>
          <w:rFonts w:asciiTheme="minorHAnsi" w:hAnsiTheme="minorHAnsi" w:cstheme="minorHAnsi"/>
          <w:color w:val="auto"/>
        </w:rPr>
        <w:t xml:space="preserve">has been used on mechanosensitive proteins within </w:t>
      </w:r>
      <w:r w:rsidR="005D6C17" w:rsidRPr="00D72EB4">
        <w:rPr>
          <w:rFonts w:asciiTheme="minorHAnsi" w:hAnsiTheme="minorHAnsi" w:cstheme="minorHAnsi"/>
          <w:color w:val="auto"/>
        </w:rPr>
        <w:t xml:space="preserve">the </w:t>
      </w:r>
      <w:r w:rsidR="00364162" w:rsidRPr="00D72EB4">
        <w:rPr>
          <w:rFonts w:asciiTheme="minorHAnsi" w:hAnsiTheme="minorHAnsi" w:cstheme="minorHAnsi"/>
          <w:color w:val="auto"/>
        </w:rPr>
        <w:t>focal adhesions</w:t>
      </w:r>
      <w:r w:rsidR="00364162" w:rsidRPr="00D72EB4">
        <w:rPr>
          <w:rFonts w:asciiTheme="minorHAnsi" w:hAnsiTheme="minorHAnsi" w:cstheme="minorHAnsi"/>
          <w:color w:val="auto"/>
        </w:rPr>
        <w:fldChar w:fldCharType="begin">
          <w:fldData xml:space="preserve">PEVuZE5vdGU+PENpdGU+PEF1dGhvcj5MZWxlPC9BdXRob3I+PFllYXI+MjAwNjwvWWVhcj48UmVj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</w:fldData>
        </w:fldChar>
      </w:r>
      <w:r w:rsidR="00793F55" w:rsidRPr="00D72EB4">
        <w:rPr>
          <w:rFonts w:asciiTheme="minorHAnsi" w:hAnsiTheme="minorHAnsi" w:cstheme="minorHAnsi"/>
          <w:color w:val="auto"/>
        </w:rPr>
        <w:instrText xml:space="preserve"> ADDIN EN.CITE </w:instrText>
      </w:r>
      <w:r w:rsidR="00793F55" w:rsidRPr="00D72EB4">
        <w:rPr>
          <w:rFonts w:asciiTheme="minorHAnsi" w:hAnsiTheme="minorHAnsi" w:cstheme="minorHAnsi"/>
          <w:color w:val="auto"/>
        </w:rPr>
        <w:fldChar w:fldCharType="begin">
          <w:fldData xml:space="preserve">PEVuZE5vdGU+PENpdGU+PEF1dGhvcj5MZWxlPC9BdXRob3I+PFllYXI+MjAwNjwvWWVhcj48UmVj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</w:fldData>
        </w:fldChar>
      </w:r>
      <w:r w:rsidR="00793F55" w:rsidRPr="00D72EB4">
        <w:rPr>
          <w:rFonts w:asciiTheme="minorHAnsi" w:hAnsiTheme="minorHAnsi" w:cstheme="minorHAnsi"/>
          <w:color w:val="auto"/>
        </w:rPr>
        <w:instrText xml:space="preserve"> ADDIN EN.CITE.DATA </w:instrText>
      </w:r>
      <w:r w:rsidR="00793F55" w:rsidRPr="00D72EB4">
        <w:rPr>
          <w:rFonts w:asciiTheme="minorHAnsi" w:hAnsiTheme="minorHAnsi" w:cstheme="minorHAnsi"/>
          <w:color w:val="auto"/>
        </w:rPr>
      </w:r>
      <w:r w:rsidR="00793F55" w:rsidRPr="00D72EB4">
        <w:rPr>
          <w:rFonts w:asciiTheme="minorHAnsi" w:hAnsiTheme="minorHAnsi" w:cstheme="minorHAnsi"/>
          <w:color w:val="auto"/>
        </w:rPr>
        <w:fldChar w:fldCharType="end"/>
      </w:r>
      <w:r w:rsidR="00364162" w:rsidRPr="00D72EB4">
        <w:rPr>
          <w:rFonts w:asciiTheme="minorHAnsi" w:hAnsiTheme="minorHAnsi" w:cstheme="minorHAnsi"/>
          <w:color w:val="auto"/>
        </w:rPr>
      </w:r>
      <w:r w:rsidR="00364162"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8,31</w:t>
      </w:r>
      <w:r w:rsidR="00364162" w:rsidRPr="00D72EB4">
        <w:rPr>
          <w:rFonts w:asciiTheme="minorHAnsi" w:hAnsiTheme="minorHAnsi" w:cstheme="minorHAnsi"/>
          <w:color w:val="auto"/>
        </w:rPr>
        <w:fldChar w:fldCharType="end"/>
      </w:r>
      <w:r w:rsidR="00364162" w:rsidRPr="00D72EB4">
        <w:rPr>
          <w:rFonts w:asciiTheme="minorHAnsi" w:hAnsiTheme="minorHAnsi" w:cstheme="minorHAnsi"/>
          <w:color w:val="auto"/>
        </w:rPr>
        <w:t xml:space="preserve">, </w:t>
      </w:r>
      <w:proofErr w:type="spellStart"/>
      <w:r w:rsidR="00364162" w:rsidRPr="00D72EB4">
        <w:rPr>
          <w:rFonts w:asciiTheme="minorHAnsi" w:hAnsiTheme="minorHAnsi" w:cstheme="minorHAnsi"/>
          <w:color w:val="auto"/>
        </w:rPr>
        <w:t>adherens</w:t>
      </w:r>
      <w:proofErr w:type="spellEnd"/>
      <w:r w:rsidR="00364162" w:rsidRPr="00D72EB4">
        <w:rPr>
          <w:rFonts w:asciiTheme="minorHAnsi" w:hAnsiTheme="minorHAnsi" w:cstheme="minorHAnsi"/>
          <w:color w:val="auto"/>
        </w:rPr>
        <w:t xml:space="preserve"> junctions</w:t>
      </w:r>
      <w:r w:rsidR="00364162" w:rsidRPr="00D72EB4">
        <w:rPr>
          <w:rFonts w:asciiTheme="minorHAnsi" w:hAnsiTheme="minorHAnsi" w:cstheme="minorHAnsi"/>
          <w:color w:val="auto"/>
        </w:rPr>
        <w:fldChar w:fldCharType="begin"/>
      </w:r>
      <w:r w:rsidR="00793F55" w:rsidRPr="00D72EB4">
        <w:rPr>
          <w:rFonts w:asciiTheme="minorHAnsi" w:hAnsiTheme="minorHAnsi" w:cstheme="minorHAnsi"/>
          <w:color w:val="auto"/>
        </w:rPr>
        <w:instrText xml:space="preserve"> ADDIN EN.CITE &lt;EndNote&gt;&lt;Cite&gt;&lt;Author&gt;de Beco&lt;/Author&gt;&lt;Year&gt;2009&lt;/Year&gt;&lt;RecNum&gt;100&lt;/RecNum&gt;&lt;DisplayText&gt;&lt;style face="superscript"&gt;47&lt;/style&gt;&lt;/DisplayText&gt;&lt;record&gt;&lt;rec-number&gt;100&lt;/rec-number&gt;&lt;foreign-keys&gt;&lt;key app="EN" db-id="twxe5afdw2pdvoe05vr5x59yzftprede9x9v" timestamp="1533074643"&gt;100&lt;/key&gt;&lt;/foreign-keys&gt;&lt;ref-type name="Journal Article"&gt;17&lt;/ref-type&gt;&lt;contributors&gt;&lt;authors&gt;&lt;author&gt;de Beco, Simon&lt;/author&gt;&lt;author&gt;Gueudry, Charles&lt;/author&gt;&lt;author&gt;Amblard, François&lt;/author&gt;&lt;author&gt;Coscoy, Sylvie&lt;/author&gt;&lt;/authors&gt;&lt;/contributors&gt;&lt;titles&gt;&lt;title&gt;Endocytosis is required for E-cadherin redistribution at mature adherens junctions&lt;/title&gt;&lt;secondary-title&gt;Proceedings of the National Academy of Sciences&lt;/secondary-title&gt;&lt;/titles&gt;&lt;periodical&gt;&lt;full-title&gt;Proceedings of the National Academy of Sciences&lt;/full-title&gt;&lt;/periodical&gt;&lt;pages&gt;7010-7015&lt;/pages&gt;&lt;volume&gt;106&lt;/volume&gt;&lt;number&gt;17&lt;/number&gt;&lt;dates&gt;&lt;year&gt;2009&lt;/year&gt;&lt;/dates&gt;&lt;isbn&gt;0027-8424&lt;/isbn&gt;&lt;urls&gt;&lt;/urls&gt;&lt;/record&gt;&lt;/Cite&gt;&lt;/EndNote&gt;</w:instrText>
      </w:r>
      <w:r w:rsidR="00364162"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47</w:t>
      </w:r>
      <w:r w:rsidR="00364162" w:rsidRPr="00D72EB4">
        <w:rPr>
          <w:rFonts w:asciiTheme="minorHAnsi" w:hAnsiTheme="minorHAnsi" w:cstheme="minorHAnsi"/>
          <w:color w:val="auto"/>
        </w:rPr>
        <w:fldChar w:fldCharType="end"/>
      </w:r>
      <w:r w:rsidR="00364162" w:rsidRPr="00D72EB4">
        <w:rPr>
          <w:rFonts w:asciiTheme="minorHAnsi" w:hAnsiTheme="minorHAnsi" w:cstheme="minorHAnsi"/>
          <w:color w:val="auto"/>
        </w:rPr>
        <w:t>, actin cortex</w:t>
      </w:r>
      <w:r w:rsidR="0016230B" w:rsidRPr="00D72EB4">
        <w:rPr>
          <w:rFonts w:asciiTheme="minorHAnsi" w:hAnsiTheme="minorHAnsi" w:cstheme="minorHAnsi"/>
          <w:color w:val="auto"/>
        </w:rPr>
        <w:fldChar w:fldCharType="begin"/>
      </w:r>
      <w:r w:rsidR="00793F55" w:rsidRPr="00D72EB4">
        <w:rPr>
          <w:rFonts w:asciiTheme="minorHAnsi" w:hAnsiTheme="minorHAnsi" w:cstheme="minorHAnsi"/>
          <w:color w:val="auto"/>
        </w:rPr>
        <w:instrText xml:space="preserve"> ADDIN EN.CITE &lt;EndNote&gt;&lt;Cite&gt;&lt;Author&gt;Fritzsche&lt;/Author&gt;&lt;Year&gt;2015&lt;/Year&gt;&lt;RecNum&gt;154&lt;/RecNum&gt;&lt;DisplayText&gt;&lt;style face="superscript"&gt;26&lt;/style&gt;&lt;/DisplayText&gt;&lt;record&gt;&lt;rec-number&gt;154&lt;/rec-number&gt;&lt;foreign-keys&gt;&lt;key app="EN" db-id="twxe5afdw2pdvoe05vr5x59yzftprede9x9v" timestamp="1533074749"&gt;154&lt;/key&gt;&lt;/foreign-keys&gt;&lt;ref-type name="Journal Article"&gt;17&lt;/ref-type&gt;&lt;contributors&gt;&lt;authors&gt;&lt;author&gt;Fritzsche, M.&lt;/author&gt;&lt;author&gt;Charras, G.&lt;/author&gt;&lt;/authors&gt;&lt;/contributors&gt;&lt;auth-address&gt;The Weatherall Institute of Molecular Medicine, University of Oxford, Oxford, UK.&amp;#xD;London Centre for Nanotechnology and Department of Cell and Developmental Biology, University College London, London, UK.&lt;/auth-address&gt;&lt;titles&gt;&lt;title&gt;Dissecting protein reaction dynamics in living cells by fluorescence recovery after photobleaching&lt;/title&gt;&lt;secondary-title&gt;Nature Protocols&lt;/secondary-title&gt;&lt;/titles&gt;&lt;periodical&gt;&lt;full-title&gt;Nature Protocols&lt;/full-title&gt;&lt;/periodical&gt;&lt;pages&gt;660-80&lt;/pages&gt;&lt;volume&gt;10&lt;/volume&gt;&lt;number&gt;5&lt;/number&gt;&lt;edition&gt;2015/04/04&lt;/edition&gt;&lt;keywords&gt;&lt;keyword&gt;Animals&lt;/keyword&gt;&lt;keyword&gt;Calibration&lt;/keyword&gt;&lt;keyword&gt;Cell Membrane/metabolism&lt;/keyword&gt;&lt;keyword&gt;Fluorescence Recovery After Photobleaching/instrumentation/*methods&lt;/keyword&gt;&lt;keyword&gt;Image Processing, Computer-Assisted&lt;/keyword&gt;&lt;keyword&gt;Melanoma&lt;/keyword&gt;&lt;keyword&gt;Mice&lt;/keyword&gt;&lt;keyword&gt;Microscopy, Confocal/instrumentation/methods&lt;/keyword&gt;&lt;keyword&gt;Protein Structure, Tertiary&lt;/keyword&gt;&lt;keyword&gt;Proteins/analysis/chemistry/*metabolism&lt;/keyword&gt;&lt;keyword&gt;Software&lt;/keyword&gt;&lt;keyword&gt;Tumor Cells, Cultured&lt;/keyword&gt;&lt;/keywords&gt;&lt;dates&gt;&lt;year&gt;2015&lt;/year&gt;&lt;pub-dates&gt;&lt;date&gt;May&lt;/date&gt;&lt;/pub-dates&gt;&lt;/dates&gt;&lt;isbn&gt;1750-2799 (Electronic)&amp;#xD;1750-2799 (Linking)&lt;/isbn&gt;&lt;accession-num&gt;25837418&lt;/accession-num&gt;&lt;urls&gt;&lt;related-urls&gt;&lt;url&gt;https://www.ncbi.nlm.nih.gov/pubmed/25837418&lt;/url&gt;&lt;/related-urls&gt;&lt;/urls&gt;&lt;electronic-resource-num&gt;10.1038/nprot.2015.042&lt;/electronic-resource-num&gt;&lt;/record&gt;&lt;/Cite&gt;&lt;/EndNote&gt;</w:instrText>
      </w:r>
      <w:r w:rsidR="0016230B"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26</w:t>
      </w:r>
      <w:r w:rsidR="0016230B" w:rsidRPr="00D72EB4">
        <w:rPr>
          <w:rFonts w:asciiTheme="minorHAnsi" w:hAnsiTheme="minorHAnsi" w:cstheme="minorHAnsi"/>
          <w:color w:val="auto"/>
        </w:rPr>
        <w:fldChar w:fldCharType="end"/>
      </w:r>
      <w:r w:rsidR="00364162" w:rsidRPr="00D72EB4">
        <w:rPr>
          <w:rFonts w:asciiTheme="minorHAnsi" w:hAnsiTheme="minorHAnsi" w:cstheme="minorHAnsi"/>
          <w:color w:val="auto"/>
        </w:rPr>
        <w:t>, and nucle</w:t>
      </w:r>
      <w:r w:rsidR="00421108" w:rsidRPr="00D72EB4">
        <w:rPr>
          <w:rFonts w:asciiTheme="minorHAnsi" w:hAnsiTheme="minorHAnsi" w:cstheme="minorHAnsi"/>
          <w:color w:val="auto"/>
        </w:rPr>
        <w:t>us</w:t>
      </w:r>
      <w:r w:rsidR="00EF7D94" w:rsidRPr="00D72EB4">
        <w:rPr>
          <w:rFonts w:asciiTheme="minorHAnsi" w:hAnsiTheme="minorHAnsi" w:cstheme="minorHAnsi"/>
          <w:color w:val="auto"/>
        </w:rPr>
        <w:fldChar w:fldCharType="begin"/>
      </w:r>
      <w:r w:rsidR="00793F55" w:rsidRPr="00D72EB4">
        <w:rPr>
          <w:rFonts w:asciiTheme="minorHAnsi" w:hAnsiTheme="minorHAnsi" w:cstheme="minorHAnsi"/>
          <w:color w:val="auto"/>
        </w:rPr>
        <w:instrText xml:space="preserve"> ADDIN EN.CITE &lt;EndNote&gt;&lt;Cite&gt;&lt;Author&gt;Östlund&lt;/Author&gt;&lt;Year&gt;2009&lt;/Year&gt;&lt;RecNum&gt;129&lt;/RecNum&gt;&lt;DisplayText&gt;&lt;style face="superscript"&gt;48&lt;/style&gt;&lt;/DisplayText&gt;&lt;record&gt;&lt;rec-number&gt;129&lt;/rec-number&gt;&lt;foreign-keys&gt;&lt;key app="EN" db-id="twxe5afdw2pdvoe05vr5x59yzftprede9x9v" timestamp="1533074643"&gt;129&lt;/key&gt;&lt;/foreign-keys&gt;&lt;ref-type name="Journal Article"&gt;17&lt;/ref-type&gt;&lt;contributors&gt;&lt;authors&gt;&lt;author&gt;Östlund, Cecilia&lt;/author&gt;&lt;author&gt;Folker, Eric S&lt;/author&gt;&lt;author&gt;Choi, Jason C&lt;/author&gt;&lt;author&gt;Gomes, Edgar R&lt;/author&gt;&lt;author&gt;Gundersen, Gregg G&lt;/author&gt;&lt;author&gt;Worman, Howard J&lt;/author&gt;&lt;/authors&gt;&lt;/contributors&gt;&lt;titles&gt;&lt;title&gt;Dynamics and molecular interactions of linker of nucleoskeleton and cytoskeleton (LINC) complex proteins&lt;/title&gt;&lt;secondary-title&gt;Journal of Cell Science&lt;/secondary-title&gt;&lt;/titles&gt;&lt;periodical&gt;&lt;full-title&gt;Journal of cell science&lt;/full-title&gt;&lt;/periodical&gt;&lt;pages&gt;4099-4108&lt;/pages&gt;&lt;volume&gt;122&lt;/volume&gt;&lt;number&gt;22&lt;/number&gt;&lt;dates&gt;&lt;year&gt;2009&lt;/year&gt;&lt;/dates&gt;&lt;isbn&gt;0021-9533&lt;/isbn&gt;&lt;urls&gt;&lt;/urls&gt;&lt;/record&gt;&lt;/Cite&gt;&lt;/EndNote&gt;</w:instrText>
      </w:r>
      <w:r w:rsidR="00EF7D94"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48</w:t>
      </w:r>
      <w:r w:rsidR="00EF7D94" w:rsidRPr="00D72EB4">
        <w:rPr>
          <w:rFonts w:asciiTheme="minorHAnsi" w:hAnsiTheme="minorHAnsi" w:cstheme="minorHAnsi"/>
          <w:color w:val="auto"/>
        </w:rPr>
        <w:fldChar w:fldCharType="end"/>
      </w:r>
      <w:r w:rsidR="00800B8E" w:rsidRPr="00D72EB4">
        <w:rPr>
          <w:rFonts w:asciiTheme="minorHAnsi" w:hAnsiTheme="minorHAnsi" w:cstheme="minorHAnsi"/>
          <w:color w:val="auto"/>
        </w:rPr>
        <w:t xml:space="preserve">. </w:t>
      </w:r>
      <w:r w:rsidR="00071C65" w:rsidRPr="00D72EB4">
        <w:rPr>
          <w:rFonts w:asciiTheme="minorHAnsi" w:hAnsiTheme="minorHAnsi" w:cstheme="minorHAnsi"/>
          <w:color w:val="auto"/>
        </w:rPr>
        <w:t>Moving forward</w:t>
      </w:r>
      <w:r w:rsidR="00800B8E" w:rsidRPr="00D72EB4">
        <w:rPr>
          <w:rFonts w:asciiTheme="minorHAnsi" w:hAnsiTheme="minorHAnsi" w:cstheme="minorHAnsi"/>
          <w:color w:val="auto"/>
        </w:rPr>
        <w:t xml:space="preserve">, </w:t>
      </w:r>
      <w:r w:rsidR="00071C65" w:rsidRPr="00D72EB4">
        <w:rPr>
          <w:rFonts w:asciiTheme="minorHAnsi" w:hAnsiTheme="minorHAnsi" w:cstheme="minorHAnsi"/>
          <w:color w:val="auto"/>
        </w:rPr>
        <w:t>th</w:t>
      </w:r>
      <w:r w:rsidR="00891379" w:rsidRPr="00D72EB4">
        <w:rPr>
          <w:rFonts w:asciiTheme="minorHAnsi" w:hAnsiTheme="minorHAnsi" w:cstheme="minorHAnsi"/>
          <w:color w:val="auto"/>
        </w:rPr>
        <w:t>e FRET-FRAP</w:t>
      </w:r>
      <w:r w:rsidR="00071C65" w:rsidRPr="00D72EB4">
        <w:rPr>
          <w:rFonts w:asciiTheme="minorHAnsi" w:hAnsiTheme="minorHAnsi" w:cstheme="minorHAnsi"/>
          <w:color w:val="auto"/>
        </w:rPr>
        <w:t xml:space="preserve"> technique should be broadly applicable to any of these existing sensors or newly developed sensors, allowing for </w:t>
      </w:r>
      <w:r w:rsidR="000E73D6" w:rsidRPr="00D72EB4">
        <w:rPr>
          <w:rFonts w:asciiTheme="minorHAnsi" w:hAnsiTheme="minorHAnsi" w:cstheme="minorHAnsi"/>
          <w:color w:val="auto"/>
        </w:rPr>
        <w:t xml:space="preserve">the </w:t>
      </w:r>
      <w:r w:rsidR="00071C65" w:rsidRPr="00D72EB4">
        <w:rPr>
          <w:rFonts w:asciiTheme="minorHAnsi" w:hAnsiTheme="minorHAnsi" w:cstheme="minorHAnsi"/>
          <w:color w:val="auto"/>
        </w:rPr>
        <w:t xml:space="preserve">measurements of force-sensitive dynamics in a wide variety of </w:t>
      </w:r>
      <w:r w:rsidR="0098047F" w:rsidRPr="00D72EB4">
        <w:rPr>
          <w:rFonts w:asciiTheme="minorHAnsi" w:hAnsiTheme="minorHAnsi" w:cstheme="minorHAnsi"/>
          <w:color w:val="auto"/>
        </w:rPr>
        <w:t>subcellular</w:t>
      </w:r>
      <w:r w:rsidR="00071C65" w:rsidRPr="00D72EB4">
        <w:rPr>
          <w:rFonts w:asciiTheme="minorHAnsi" w:hAnsiTheme="minorHAnsi" w:cstheme="minorHAnsi"/>
          <w:color w:val="auto"/>
        </w:rPr>
        <w:t xml:space="preserve"> structures and contexts. </w:t>
      </w:r>
      <w:r w:rsidRPr="00D72EB4">
        <w:rPr>
          <w:rFonts w:asciiTheme="minorHAnsi" w:hAnsiTheme="minorHAnsi" w:cstheme="minorHAnsi"/>
          <w:color w:val="auto"/>
        </w:rPr>
        <w:t>To</w:t>
      </w:r>
      <w:r w:rsidR="00891379" w:rsidRPr="00D72EB4">
        <w:rPr>
          <w:rFonts w:asciiTheme="minorHAnsi" w:hAnsiTheme="minorHAnsi" w:cstheme="minorHAnsi"/>
          <w:color w:val="auto"/>
        </w:rPr>
        <w:t>wards</w:t>
      </w:r>
      <w:r w:rsidRPr="00D72EB4">
        <w:rPr>
          <w:rFonts w:asciiTheme="minorHAnsi" w:hAnsiTheme="minorHAnsi" w:cstheme="minorHAnsi"/>
          <w:color w:val="auto"/>
        </w:rPr>
        <w:t xml:space="preserve"> this end, we provide a detailed, generalized protocol for i</w:t>
      </w:r>
      <w:r w:rsidR="00071C65" w:rsidRPr="00D72EB4">
        <w:rPr>
          <w:rFonts w:asciiTheme="minorHAnsi" w:hAnsiTheme="minorHAnsi" w:cstheme="minorHAnsi"/>
          <w:color w:val="auto"/>
        </w:rPr>
        <w:t xml:space="preserve">mplementing the FRET-FRAP technique </w:t>
      </w:r>
      <w:r w:rsidR="00891379" w:rsidRPr="00D72EB4">
        <w:rPr>
          <w:rFonts w:asciiTheme="minorHAnsi" w:hAnsiTheme="minorHAnsi" w:cstheme="minorHAnsi"/>
          <w:color w:val="auto"/>
        </w:rPr>
        <w:t xml:space="preserve">applicable </w:t>
      </w:r>
      <w:r w:rsidR="00071C65" w:rsidRPr="00D72EB4">
        <w:rPr>
          <w:rFonts w:asciiTheme="minorHAnsi" w:hAnsiTheme="minorHAnsi" w:cstheme="minorHAnsi"/>
          <w:color w:val="auto"/>
        </w:rPr>
        <w:t>in these different systems</w:t>
      </w:r>
      <w:r w:rsidRPr="00D72EB4">
        <w:rPr>
          <w:rFonts w:asciiTheme="minorHAnsi" w:hAnsiTheme="minorHAnsi" w:cstheme="minorHAnsi"/>
          <w:color w:val="auto"/>
        </w:rPr>
        <w:t>.</w:t>
      </w:r>
      <w:r w:rsidR="00B77A24" w:rsidRPr="00D72EB4">
        <w:rPr>
          <w:rFonts w:asciiTheme="minorHAnsi" w:hAnsiTheme="minorHAnsi" w:cstheme="minorHAnsi"/>
          <w:color w:val="auto"/>
        </w:rPr>
        <w:t xml:space="preserve"> </w:t>
      </w:r>
      <w:r w:rsidRPr="00D72EB4">
        <w:rPr>
          <w:rFonts w:asciiTheme="minorHAnsi" w:hAnsiTheme="minorHAnsi" w:cstheme="minorHAnsi"/>
          <w:color w:val="auto"/>
        </w:rPr>
        <w:t xml:space="preserve">Hopefully, this </w:t>
      </w:r>
      <w:r w:rsidR="00071C65" w:rsidRPr="00D72EB4">
        <w:rPr>
          <w:rFonts w:asciiTheme="minorHAnsi" w:hAnsiTheme="minorHAnsi" w:cstheme="minorHAnsi"/>
          <w:color w:val="auto"/>
        </w:rPr>
        <w:t xml:space="preserve">will </w:t>
      </w:r>
      <w:r w:rsidRPr="00D72EB4">
        <w:rPr>
          <w:rFonts w:asciiTheme="minorHAnsi" w:hAnsiTheme="minorHAnsi" w:cstheme="minorHAnsi"/>
          <w:color w:val="auto"/>
        </w:rPr>
        <w:t>enable a wide variety of experiments</w:t>
      </w:r>
      <w:r w:rsidR="00071C65" w:rsidRPr="00D72EB4">
        <w:rPr>
          <w:rFonts w:asciiTheme="minorHAnsi" w:hAnsiTheme="minorHAnsi" w:cstheme="minorHAnsi"/>
          <w:color w:val="auto"/>
        </w:rPr>
        <w:t xml:space="preserve"> elucidat</w:t>
      </w:r>
      <w:r w:rsidRPr="00D72EB4">
        <w:rPr>
          <w:rFonts w:asciiTheme="minorHAnsi" w:hAnsiTheme="minorHAnsi" w:cstheme="minorHAnsi"/>
          <w:color w:val="auto"/>
        </w:rPr>
        <w:t>ing</w:t>
      </w:r>
      <w:r w:rsidR="00071C65" w:rsidRPr="00D72EB4">
        <w:rPr>
          <w:rFonts w:asciiTheme="minorHAnsi" w:hAnsiTheme="minorHAnsi" w:cstheme="minorHAnsi"/>
          <w:color w:val="auto"/>
        </w:rPr>
        <w:t xml:space="preserve"> th</w:t>
      </w:r>
      <w:r w:rsidRPr="00D72EB4">
        <w:rPr>
          <w:rFonts w:asciiTheme="minorHAnsi" w:hAnsiTheme="minorHAnsi" w:cstheme="minorHAnsi"/>
          <w:color w:val="auto"/>
        </w:rPr>
        <w:t>e</w:t>
      </w:r>
      <w:r w:rsidR="00071C65" w:rsidRPr="00D72EB4">
        <w:rPr>
          <w:rFonts w:asciiTheme="minorHAnsi" w:hAnsiTheme="minorHAnsi" w:cstheme="minorHAnsi"/>
          <w:color w:val="auto"/>
        </w:rPr>
        <w:t xml:space="preserve"> roles </w:t>
      </w:r>
      <w:r w:rsidRPr="00D72EB4">
        <w:rPr>
          <w:rFonts w:asciiTheme="minorHAnsi" w:hAnsiTheme="minorHAnsi" w:cstheme="minorHAnsi"/>
          <w:color w:val="auto"/>
        </w:rPr>
        <w:t xml:space="preserve">of various mechanosensitive proteins </w:t>
      </w:r>
      <w:r w:rsidR="00071C65" w:rsidRPr="00D72EB4">
        <w:rPr>
          <w:rFonts w:asciiTheme="minorHAnsi" w:hAnsiTheme="minorHAnsi" w:cstheme="minorHAnsi"/>
          <w:color w:val="auto"/>
        </w:rPr>
        <w:t xml:space="preserve">in </w:t>
      </w:r>
      <w:r w:rsidR="00891379" w:rsidRPr="00D72EB4">
        <w:rPr>
          <w:rFonts w:asciiTheme="minorHAnsi" w:hAnsiTheme="minorHAnsi" w:cstheme="minorHAnsi"/>
          <w:color w:val="auto"/>
        </w:rPr>
        <w:t xml:space="preserve">regulating </w:t>
      </w:r>
      <w:r w:rsidR="00071C65" w:rsidRPr="00D72EB4">
        <w:rPr>
          <w:rFonts w:asciiTheme="minorHAnsi" w:hAnsiTheme="minorHAnsi" w:cstheme="minorHAnsi"/>
          <w:color w:val="auto"/>
        </w:rPr>
        <w:t>force transmission and</w:t>
      </w:r>
      <w:r w:rsidR="00066219" w:rsidRPr="00D72EB4">
        <w:rPr>
          <w:rFonts w:asciiTheme="minorHAnsi" w:hAnsiTheme="minorHAnsi" w:cstheme="minorHAnsi"/>
          <w:color w:val="auto"/>
        </w:rPr>
        <w:t xml:space="preserve"> in</w:t>
      </w:r>
      <w:r w:rsidR="00071C65" w:rsidRPr="00D72EB4">
        <w:rPr>
          <w:rFonts w:asciiTheme="minorHAnsi" w:hAnsiTheme="minorHAnsi" w:cstheme="minorHAnsi"/>
          <w:color w:val="auto"/>
        </w:rPr>
        <w:t xml:space="preserve"> mediating cell behavior.</w:t>
      </w:r>
    </w:p>
    <w:bookmarkEnd w:id="3"/>
    <w:p w14:paraId="237AD7DD" w14:textId="77777777" w:rsidR="00D15131" w:rsidRPr="00D72EB4" w:rsidRDefault="00D15131" w:rsidP="00B77A24">
      <w:pPr>
        <w:rPr>
          <w:rFonts w:asciiTheme="minorHAnsi" w:hAnsiTheme="minorHAnsi" w:cstheme="minorHAnsi"/>
          <w:b/>
          <w:color w:val="auto"/>
        </w:rPr>
      </w:pPr>
    </w:p>
    <w:p w14:paraId="3D4CD2F3" w14:textId="0FD09471" w:rsidR="006305D7" w:rsidRPr="00D72EB4" w:rsidRDefault="006305D7" w:rsidP="00B77A24">
      <w:pPr>
        <w:rPr>
          <w:rFonts w:asciiTheme="minorHAnsi" w:hAnsiTheme="minorHAnsi" w:cstheme="minorHAnsi"/>
          <w:color w:val="auto"/>
        </w:rPr>
      </w:pPr>
      <w:r w:rsidRPr="00D72EB4">
        <w:rPr>
          <w:rFonts w:asciiTheme="minorHAnsi" w:hAnsiTheme="minorHAnsi" w:cstheme="minorHAnsi"/>
          <w:b/>
          <w:color w:val="auto"/>
        </w:rPr>
        <w:t>PROTOCOL:</w:t>
      </w:r>
      <w:r w:rsidRPr="00D72EB4">
        <w:rPr>
          <w:rFonts w:asciiTheme="minorHAnsi" w:hAnsiTheme="minorHAnsi" w:cstheme="minorHAnsi"/>
          <w:color w:val="auto"/>
        </w:rPr>
        <w:t xml:space="preserve"> </w:t>
      </w:r>
    </w:p>
    <w:p w14:paraId="40F36A68" w14:textId="0D8249F0" w:rsidR="00286C04" w:rsidRPr="00D72EB4" w:rsidRDefault="00286C04" w:rsidP="00B77A24">
      <w:pPr>
        <w:pStyle w:val="af3"/>
        <w:widowControl/>
        <w:numPr>
          <w:ilvl w:val="0"/>
          <w:numId w:val="22"/>
        </w:numPr>
        <w:autoSpaceDE/>
        <w:autoSpaceDN/>
        <w:adjustRightInd/>
        <w:spacing w:after="160"/>
        <w:rPr>
          <w:rFonts w:asciiTheme="minorHAnsi" w:hAnsiTheme="minorHAnsi" w:cstheme="minorHAnsi"/>
          <w:b/>
          <w:color w:val="auto"/>
        </w:rPr>
      </w:pPr>
      <w:r w:rsidRPr="00D72EB4">
        <w:rPr>
          <w:rFonts w:asciiTheme="minorHAnsi" w:hAnsiTheme="minorHAnsi" w:cstheme="minorHAnsi"/>
          <w:b/>
          <w:color w:val="auto"/>
        </w:rPr>
        <w:t xml:space="preserve">Generate </w:t>
      </w:r>
      <w:r w:rsidR="00AE7A1F" w:rsidRPr="00D72EB4">
        <w:rPr>
          <w:rFonts w:asciiTheme="minorHAnsi" w:hAnsiTheme="minorHAnsi" w:cstheme="minorHAnsi"/>
          <w:b/>
          <w:color w:val="auto"/>
        </w:rPr>
        <w:t>S</w:t>
      </w:r>
      <w:r w:rsidRPr="00D72EB4">
        <w:rPr>
          <w:rFonts w:asciiTheme="minorHAnsi" w:hAnsiTheme="minorHAnsi" w:cstheme="minorHAnsi"/>
          <w:b/>
          <w:color w:val="auto"/>
        </w:rPr>
        <w:t xml:space="preserve">amples for </w:t>
      </w:r>
      <w:r w:rsidR="00AE7A1F" w:rsidRPr="00D72EB4">
        <w:rPr>
          <w:rFonts w:asciiTheme="minorHAnsi" w:hAnsiTheme="minorHAnsi" w:cstheme="minorHAnsi"/>
          <w:b/>
          <w:color w:val="auto"/>
        </w:rPr>
        <w:t>I</w:t>
      </w:r>
      <w:r w:rsidRPr="00D72EB4">
        <w:rPr>
          <w:rFonts w:asciiTheme="minorHAnsi" w:hAnsiTheme="minorHAnsi" w:cstheme="minorHAnsi"/>
          <w:b/>
          <w:color w:val="auto"/>
        </w:rPr>
        <w:t>maging</w:t>
      </w:r>
    </w:p>
    <w:p w14:paraId="5545E901" w14:textId="77777777" w:rsidR="00286C04" w:rsidRPr="00D72EB4" w:rsidRDefault="00286C04" w:rsidP="00B77A24">
      <w:pPr>
        <w:pStyle w:val="af3"/>
        <w:ind w:left="0"/>
        <w:rPr>
          <w:rFonts w:asciiTheme="minorHAnsi" w:hAnsiTheme="minorHAnsi" w:cstheme="minorHAnsi"/>
          <w:color w:val="auto"/>
        </w:rPr>
      </w:pPr>
    </w:p>
    <w:p w14:paraId="7608A14E" w14:textId="2B810012" w:rsidR="00286C04" w:rsidRPr="00D72EB4" w:rsidRDefault="00AE7A1F" w:rsidP="00B77A24">
      <w:pPr>
        <w:pStyle w:val="af3"/>
        <w:widowControl/>
        <w:numPr>
          <w:ilvl w:val="1"/>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 xml:space="preserve">Stably express tension sensor </w:t>
      </w:r>
      <w:proofErr w:type="gramStart"/>
      <w:r w:rsidR="000E73D6" w:rsidRPr="00D72EB4">
        <w:rPr>
          <w:rFonts w:asciiTheme="minorHAnsi" w:hAnsiTheme="minorHAnsi" w:cstheme="minorHAnsi"/>
          <w:color w:val="auto"/>
        </w:rPr>
        <w:t>construct</w:t>
      </w:r>
      <w:proofErr w:type="gramEnd"/>
      <w:r w:rsidRPr="00D72EB4">
        <w:rPr>
          <w:rFonts w:asciiTheme="minorHAnsi" w:hAnsiTheme="minorHAnsi" w:cstheme="minorHAnsi"/>
          <w:color w:val="auto"/>
        </w:rPr>
        <w:t xml:space="preserve"> in desired cell type.</w:t>
      </w:r>
      <w:r w:rsidR="00B77A24" w:rsidRPr="00D72EB4">
        <w:rPr>
          <w:rFonts w:asciiTheme="minorHAnsi" w:hAnsiTheme="minorHAnsi" w:cstheme="minorHAnsi"/>
          <w:color w:val="auto"/>
        </w:rPr>
        <w:t xml:space="preserve"> </w:t>
      </w:r>
    </w:p>
    <w:p w14:paraId="4421144A" w14:textId="77777777" w:rsidR="00286C04" w:rsidRPr="00D72EB4" w:rsidRDefault="00286C04" w:rsidP="00B77A24">
      <w:pPr>
        <w:pStyle w:val="af3"/>
        <w:ind w:left="0"/>
        <w:rPr>
          <w:rFonts w:asciiTheme="minorHAnsi" w:hAnsiTheme="minorHAnsi" w:cstheme="minorHAnsi"/>
          <w:color w:val="auto"/>
        </w:rPr>
      </w:pPr>
    </w:p>
    <w:p w14:paraId="4414248A" w14:textId="74EA9B37" w:rsidR="00286C04" w:rsidRPr="00D72EB4" w:rsidRDefault="00286C04" w:rsidP="00B77A24">
      <w:pPr>
        <w:pStyle w:val="af3"/>
        <w:widowControl/>
        <w:numPr>
          <w:ilvl w:val="2"/>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 xml:space="preserve">Clone tension sensor construct into </w:t>
      </w:r>
      <w:proofErr w:type="spellStart"/>
      <w:r w:rsidRPr="00D72EB4">
        <w:rPr>
          <w:rFonts w:asciiTheme="minorHAnsi" w:hAnsiTheme="minorHAnsi" w:cstheme="minorHAnsi"/>
          <w:color w:val="auto"/>
        </w:rPr>
        <w:t>pRRL</w:t>
      </w:r>
      <w:proofErr w:type="spellEnd"/>
      <w:r w:rsidRPr="00D72EB4">
        <w:rPr>
          <w:rFonts w:asciiTheme="minorHAnsi" w:hAnsiTheme="minorHAnsi" w:cstheme="minorHAnsi"/>
          <w:color w:val="auto"/>
        </w:rPr>
        <w:t xml:space="preserve"> vector or other viral expression plasmid.</w:t>
      </w:r>
      <w:r w:rsidR="008C4AD7" w:rsidRPr="00D72EB4">
        <w:rPr>
          <w:rFonts w:asciiTheme="minorHAnsi" w:hAnsiTheme="minorHAnsi" w:cstheme="minorHAnsi"/>
          <w:color w:val="auto"/>
        </w:rPr>
        <w:t xml:space="preserve"> </w:t>
      </w:r>
    </w:p>
    <w:p w14:paraId="53CA8AD0" w14:textId="7D504380" w:rsidR="00286C04" w:rsidRPr="00D72EB4" w:rsidRDefault="00286C04" w:rsidP="00B77A24">
      <w:pPr>
        <w:pStyle w:val="af3"/>
        <w:ind w:left="0"/>
        <w:rPr>
          <w:rFonts w:asciiTheme="minorHAnsi" w:hAnsiTheme="minorHAnsi" w:cstheme="minorHAnsi"/>
          <w:color w:val="auto"/>
        </w:rPr>
      </w:pPr>
    </w:p>
    <w:p w14:paraId="52ED9FA2" w14:textId="2F5971ED" w:rsidR="00DE0FE5" w:rsidRPr="00D72EB4" w:rsidRDefault="008C4AD7" w:rsidP="00B77A24">
      <w:pPr>
        <w:pStyle w:val="af3"/>
        <w:ind w:left="0"/>
        <w:rPr>
          <w:rFonts w:asciiTheme="minorHAnsi" w:hAnsiTheme="minorHAnsi" w:cstheme="minorHAnsi"/>
          <w:color w:val="auto"/>
        </w:rPr>
      </w:pPr>
      <w:r w:rsidRPr="00D72EB4">
        <w:rPr>
          <w:rFonts w:asciiTheme="minorHAnsi" w:hAnsiTheme="minorHAnsi" w:cstheme="minorHAnsi"/>
          <w:color w:val="auto"/>
        </w:rPr>
        <w:t>Note: Several different molecular cloning tools are</w:t>
      </w:r>
      <w:r w:rsidR="00825BC4" w:rsidRPr="00D72EB4">
        <w:rPr>
          <w:rFonts w:asciiTheme="minorHAnsi" w:hAnsiTheme="minorHAnsi" w:cstheme="minorHAnsi"/>
          <w:color w:val="auto"/>
        </w:rPr>
        <w:t xml:space="preserve"> available</w:t>
      </w:r>
      <w:r w:rsidRPr="00D72EB4">
        <w:rPr>
          <w:rFonts w:asciiTheme="minorHAnsi" w:hAnsiTheme="minorHAnsi" w:cstheme="minorHAnsi"/>
          <w:color w:val="auto"/>
        </w:rPr>
        <w:t xml:space="preserve"> to achieve this step including the use of restriction enzymes, overlap extension, and Gibson Assembly</w:t>
      </w:r>
      <w:r w:rsidRPr="00D72EB4">
        <w:rPr>
          <w:rFonts w:asciiTheme="minorHAnsi" w:hAnsiTheme="minorHAnsi" w:cstheme="minorHAnsi"/>
          <w:color w:val="auto"/>
        </w:rPr>
        <w:fldChar w:fldCharType="begin"/>
      </w:r>
      <w:r w:rsidR="00793F55" w:rsidRPr="00D72EB4">
        <w:rPr>
          <w:rFonts w:asciiTheme="minorHAnsi" w:hAnsiTheme="minorHAnsi" w:cstheme="minorHAnsi"/>
          <w:color w:val="auto"/>
        </w:rPr>
        <w:instrText xml:space="preserve"> ADDIN EN.CITE &lt;EndNote&gt;&lt;Cite&gt;&lt;Author&gt;LaCroix&lt;/Author&gt;&lt;Year&gt;2015&lt;/Year&gt;&lt;RecNum&gt;41&lt;/RecNum&gt;&lt;DisplayText&gt;&lt;style face="superscript"&gt;35&lt;/style&gt;&lt;/DisplayText&gt;&lt;record&gt;&lt;rec-number&gt;41&lt;/rec-number&gt;&lt;foreign-keys&gt;&lt;key app="EN" db-id="twxe5afdw2pdvoe05vr5x59yzftprede9x9v" timestamp="0"&gt;41&lt;/key&gt;&lt;/foreign-keys&gt;&lt;ref-type name="Journal Article"&gt;17&lt;/ref-type&gt;&lt;contributors&gt;&lt;authors&gt;&lt;author&gt;LaCroix, A. S.&lt;/author&gt;&lt;author&gt;Rothenberg, K. E.&lt;/author&gt;&lt;author&gt;Berginski, M. E.&lt;/author&gt;&lt;author&gt;Urs, A. N.&lt;/author&gt;&lt;author&gt;Hoffman, B. D.&lt;/author&gt;&lt;/authors&gt;&lt;/contributors&gt;&lt;auth-address&gt;Duke Univ, Dept Biomed Engn, Durham, NC 27706 USA&lt;/auth-address&gt;&lt;titles&gt;&lt;title&gt;Construction, imaging, and analysis of FRET-based tension sensors in living cells&lt;/title&gt;&lt;secondary-title&gt;Biophysical Methods in Cell Biology&lt;/secondary-title&gt;&lt;alt-title&gt;Method Cell Biol&lt;/alt-title&gt;&lt;/titles&gt;&lt;periodical&gt;&lt;full-title&gt;Biophysical Methods in Cell Biology&lt;/full-title&gt;&lt;abbr-1&gt;Method Cell Biol&lt;/abbr-1&gt;&lt;/periodical&gt;&lt;alt-periodical&gt;&lt;full-title&gt;Biophysical Methods in Cell Biology&lt;/full-title&gt;&lt;abbr-1&gt;Method Cell Biol&lt;/abbr-1&gt;&lt;/alt-periodical&gt;&lt;pages&gt;161-186&lt;/pages&gt;&lt;volume&gt;125&lt;/volume&gt;&lt;keywords&gt;&lt;keyword&gt;focal adhesion dynamics&lt;/keyword&gt;&lt;keyword&gt;mechanical tension&lt;/keyword&gt;&lt;keyword&gt;forces&lt;/keyword&gt;&lt;keyword&gt;mechanotransduction&lt;/keyword&gt;&lt;keyword&gt;microscopy&lt;/keyword&gt;&lt;keyword&gt;locomotion&lt;/keyword&gt;&lt;keyword&gt;biosensors&lt;/keyword&gt;&lt;keyword&gt;molecules&lt;/keyword&gt;&lt;keyword&gt;stress&lt;/keyword&gt;&lt;/keywords&gt;&lt;dates&gt;&lt;year&gt;2015&lt;/year&gt;&lt;/dates&gt;&lt;isbn&gt;0091-679x&lt;/isbn&gt;&lt;accession-num&gt;WOS:000370488400011&lt;/accession-num&gt;&lt;urls&gt;&lt;related-urls&gt;&lt;url&gt;&amp;lt;Go to ISI&amp;gt;://WOS:000370488400011&lt;/url&gt;&lt;/related-urls&gt;&lt;/urls&gt;&lt;electronic-resource-num&gt;10.1016/bs.mcb.2014.10.033&lt;/electronic-resource-num&gt;&lt;language&gt;English&lt;/language&gt;&lt;/record&gt;&lt;/Cite&gt;&lt;/EndNote&gt;</w:instrText>
      </w:r>
      <w:r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35</w:t>
      </w:r>
      <w:r w:rsidRPr="00D72EB4">
        <w:rPr>
          <w:rFonts w:asciiTheme="minorHAnsi" w:hAnsiTheme="minorHAnsi" w:cstheme="minorHAnsi"/>
          <w:color w:val="auto"/>
        </w:rPr>
        <w:fldChar w:fldCharType="end"/>
      </w:r>
      <w:r w:rsidRPr="00D72EB4">
        <w:rPr>
          <w:rFonts w:asciiTheme="minorHAnsi" w:hAnsiTheme="minorHAnsi" w:cstheme="minorHAnsi"/>
          <w:color w:val="auto"/>
        </w:rPr>
        <w:t>.</w:t>
      </w:r>
      <w:r w:rsidR="006138F1" w:rsidRPr="00D72EB4">
        <w:rPr>
          <w:rFonts w:asciiTheme="minorHAnsi" w:hAnsiTheme="minorHAnsi" w:cstheme="minorHAnsi"/>
          <w:color w:val="auto"/>
        </w:rPr>
        <w:t xml:space="preserve"> The </w:t>
      </w:r>
      <w:proofErr w:type="spellStart"/>
      <w:r w:rsidR="006138F1" w:rsidRPr="00D72EB4">
        <w:rPr>
          <w:rFonts w:asciiTheme="minorHAnsi" w:hAnsiTheme="minorHAnsi" w:cstheme="minorHAnsi"/>
          <w:color w:val="auto"/>
        </w:rPr>
        <w:t>pRRL</w:t>
      </w:r>
      <w:proofErr w:type="spellEnd"/>
      <w:r w:rsidR="006138F1" w:rsidRPr="00D72EB4">
        <w:rPr>
          <w:rFonts w:asciiTheme="minorHAnsi" w:hAnsiTheme="minorHAnsi" w:cstheme="minorHAnsi"/>
          <w:color w:val="auto"/>
        </w:rPr>
        <w:t xml:space="preserve"> vector is used in </w:t>
      </w:r>
      <w:proofErr w:type="spellStart"/>
      <w:r w:rsidR="006138F1" w:rsidRPr="00D72EB4">
        <w:rPr>
          <w:rFonts w:asciiTheme="minorHAnsi" w:hAnsiTheme="minorHAnsi" w:cstheme="minorHAnsi"/>
          <w:color w:val="auto"/>
        </w:rPr>
        <w:t>lenti</w:t>
      </w:r>
      <w:proofErr w:type="spellEnd"/>
      <w:r w:rsidR="006138F1" w:rsidRPr="00D72EB4">
        <w:rPr>
          <w:rFonts w:asciiTheme="minorHAnsi" w:hAnsiTheme="minorHAnsi" w:cstheme="minorHAnsi"/>
          <w:color w:val="auto"/>
        </w:rPr>
        <w:t xml:space="preserve"> viral transduction and enables a substantial degree of protein production </w:t>
      </w:r>
      <w:proofErr w:type="gramStart"/>
      <w:r w:rsidR="006138F1" w:rsidRPr="00D72EB4">
        <w:rPr>
          <w:rFonts w:asciiTheme="minorHAnsi" w:hAnsiTheme="minorHAnsi" w:cstheme="minorHAnsi"/>
          <w:color w:val="auto"/>
        </w:rPr>
        <w:t>through the use of</w:t>
      </w:r>
      <w:proofErr w:type="gramEnd"/>
      <w:r w:rsidR="006138F1" w:rsidRPr="00D72EB4">
        <w:rPr>
          <w:rFonts w:asciiTheme="minorHAnsi" w:hAnsiTheme="minorHAnsi" w:cstheme="minorHAnsi"/>
          <w:color w:val="auto"/>
        </w:rPr>
        <w:t xml:space="preserve"> </w:t>
      </w:r>
      <w:r w:rsidR="007A1B01" w:rsidRPr="00D72EB4">
        <w:rPr>
          <w:rFonts w:asciiTheme="minorHAnsi" w:hAnsiTheme="minorHAnsi" w:cstheme="minorHAnsi"/>
          <w:color w:val="auto"/>
        </w:rPr>
        <w:t>the human cytomegalovirus</w:t>
      </w:r>
      <w:r w:rsidR="00DE6E17" w:rsidRPr="00D72EB4">
        <w:rPr>
          <w:rFonts w:asciiTheme="minorHAnsi" w:hAnsiTheme="minorHAnsi" w:cstheme="minorHAnsi"/>
          <w:color w:val="auto"/>
        </w:rPr>
        <w:t xml:space="preserve"> </w:t>
      </w:r>
      <w:r w:rsidR="007A1B01" w:rsidRPr="00D72EB4">
        <w:rPr>
          <w:rFonts w:asciiTheme="minorHAnsi" w:hAnsiTheme="minorHAnsi" w:cstheme="minorHAnsi"/>
          <w:color w:val="auto"/>
        </w:rPr>
        <w:t>(</w:t>
      </w:r>
      <w:r w:rsidR="006138F1" w:rsidRPr="00D72EB4">
        <w:rPr>
          <w:rFonts w:asciiTheme="minorHAnsi" w:hAnsiTheme="minorHAnsi" w:cstheme="minorHAnsi"/>
          <w:color w:val="auto"/>
        </w:rPr>
        <w:t>CMV</w:t>
      </w:r>
      <w:r w:rsidR="007A1B01" w:rsidRPr="00D72EB4">
        <w:rPr>
          <w:rFonts w:asciiTheme="minorHAnsi" w:hAnsiTheme="minorHAnsi" w:cstheme="minorHAnsi"/>
          <w:color w:val="auto"/>
        </w:rPr>
        <w:t>)</w:t>
      </w:r>
      <w:r w:rsidR="006138F1" w:rsidRPr="00D72EB4">
        <w:rPr>
          <w:rFonts w:asciiTheme="minorHAnsi" w:hAnsiTheme="minorHAnsi" w:cstheme="minorHAnsi"/>
          <w:color w:val="auto"/>
        </w:rPr>
        <w:t xml:space="preserve"> promoter. Different vectors may be needed for a </w:t>
      </w:r>
      <w:proofErr w:type="gramStart"/>
      <w:r w:rsidR="006138F1" w:rsidRPr="00D72EB4">
        <w:rPr>
          <w:rFonts w:asciiTheme="minorHAnsi" w:hAnsiTheme="minorHAnsi" w:cstheme="minorHAnsi"/>
          <w:color w:val="auto"/>
        </w:rPr>
        <w:t>particular context</w:t>
      </w:r>
      <w:proofErr w:type="gramEnd"/>
      <w:r w:rsidR="006138F1" w:rsidRPr="00D72EB4">
        <w:rPr>
          <w:rFonts w:asciiTheme="minorHAnsi" w:hAnsiTheme="minorHAnsi" w:cstheme="minorHAnsi"/>
          <w:color w:val="auto"/>
        </w:rPr>
        <w:t>. For instance, the CMV promoter is silenced in some cell types</w:t>
      </w:r>
      <w:r w:rsidR="004A3940" w:rsidRPr="00D72EB4">
        <w:rPr>
          <w:rFonts w:asciiTheme="minorHAnsi" w:hAnsiTheme="minorHAnsi" w:cstheme="minorHAnsi"/>
          <w:color w:val="auto"/>
        </w:rPr>
        <w:fldChar w:fldCharType="begin"/>
      </w:r>
      <w:r w:rsidR="00793F55" w:rsidRPr="00D72EB4">
        <w:rPr>
          <w:rFonts w:asciiTheme="minorHAnsi" w:hAnsiTheme="minorHAnsi" w:cstheme="minorHAnsi"/>
          <w:color w:val="auto"/>
        </w:rPr>
        <w:instrText xml:space="preserve"> ADDIN EN.CITE &lt;EndNote&gt;&lt;Cite&gt;&lt;Author&gt;Coffin&lt;/Author&gt;&lt;Year&gt;1997&lt;/Year&gt;&lt;RecNum&gt;72&lt;/RecNum&gt;&lt;DisplayText&gt;&lt;style face="superscript"&gt;49&lt;/style&gt;&lt;/DisplayText&gt;&lt;record&gt;&lt;rec-number&gt;72&lt;/rec-number&gt;&lt;foreign-keys&gt;&lt;key app="EN" db-id="twxe5afdw2pdvoe05vr5x59yzftprede9x9v" timestamp="1532640175"&gt;72&lt;/key&gt;&lt;/foreign-keys&gt;&lt;ref-type name="Book"&gt;6&lt;/ref-type&gt;&lt;contributors&gt;&lt;authors&gt;&lt;author&gt;Coffin, John M&lt;/author&gt;&lt;author&gt;Hughes, Stephen H&lt;/author&gt;&lt;author&gt;Varmus, Harold E&lt;/author&gt;&lt;/authors&gt;&lt;/contributors&gt;&lt;titles&gt;&lt;title&gt;The interactions of retroviruses and their hosts&lt;/title&gt;&lt;/titles&gt;&lt;dates&gt;&lt;year&gt;1997&lt;/year&gt;&lt;/dates&gt;&lt;publisher&gt;Cold Spring Harbor Laboratory Press, Cold Spring Harbor (NY)&lt;/publisher&gt;&lt;isbn&gt;0879695714&lt;/isbn&gt;&lt;urls&gt;&lt;/urls&gt;&lt;/record&gt;&lt;/Cite&gt;&lt;/EndNote&gt;</w:instrText>
      </w:r>
      <w:r w:rsidR="004A3940"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49</w:t>
      </w:r>
      <w:r w:rsidR="004A3940" w:rsidRPr="00D72EB4">
        <w:rPr>
          <w:rFonts w:asciiTheme="minorHAnsi" w:hAnsiTheme="minorHAnsi" w:cstheme="minorHAnsi"/>
          <w:color w:val="auto"/>
        </w:rPr>
        <w:fldChar w:fldCharType="end"/>
      </w:r>
      <w:r w:rsidR="006138F1" w:rsidRPr="00D72EB4">
        <w:rPr>
          <w:rFonts w:asciiTheme="minorHAnsi" w:hAnsiTheme="minorHAnsi" w:cstheme="minorHAnsi"/>
          <w:color w:val="auto"/>
        </w:rPr>
        <w:t xml:space="preserve">. </w:t>
      </w:r>
      <w:r w:rsidR="00F7696D" w:rsidRPr="00D72EB4">
        <w:rPr>
          <w:rFonts w:asciiTheme="minorHAnsi" w:hAnsiTheme="minorHAnsi" w:cstheme="minorHAnsi"/>
          <w:color w:val="auto"/>
        </w:rPr>
        <w:t>Additionally</w:t>
      </w:r>
      <w:r w:rsidR="00A756B9" w:rsidRPr="00D72EB4">
        <w:rPr>
          <w:rFonts w:asciiTheme="minorHAnsi" w:hAnsiTheme="minorHAnsi" w:cstheme="minorHAnsi"/>
          <w:color w:val="auto"/>
        </w:rPr>
        <w:t xml:space="preserve">, only FRET-based sensors containing fluorescent protein that lack strong sequence homology, such as mTFP1 and Venus A206K, can be used to create stable cell lines. Sensors containing </w:t>
      </w:r>
      <w:r w:rsidR="00582AE6" w:rsidRPr="00D72EB4">
        <w:rPr>
          <w:rFonts w:asciiTheme="minorHAnsi" w:hAnsiTheme="minorHAnsi" w:cstheme="minorHAnsi"/>
          <w:color w:val="auto"/>
        </w:rPr>
        <w:t xml:space="preserve">cyan fluorescent protein </w:t>
      </w:r>
      <w:r w:rsidR="00A756B9" w:rsidRPr="00D72EB4">
        <w:rPr>
          <w:rFonts w:asciiTheme="minorHAnsi" w:hAnsiTheme="minorHAnsi" w:cstheme="minorHAnsi"/>
          <w:color w:val="auto"/>
        </w:rPr>
        <w:t xml:space="preserve">and </w:t>
      </w:r>
      <w:r w:rsidR="00582AE6" w:rsidRPr="00D72EB4">
        <w:rPr>
          <w:rFonts w:asciiTheme="minorHAnsi" w:hAnsiTheme="minorHAnsi" w:cstheme="minorHAnsi"/>
          <w:color w:val="auto"/>
        </w:rPr>
        <w:t>yellow fluorescent protein</w:t>
      </w:r>
      <w:r w:rsidR="00A756B9" w:rsidRPr="00D72EB4">
        <w:rPr>
          <w:rFonts w:asciiTheme="minorHAnsi" w:hAnsiTheme="minorHAnsi" w:cstheme="minorHAnsi"/>
          <w:color w:val="auto"/>
        </w:rPr>
        <w:t xml:space="preserve"> will likely be subject to homologous recombination</w:t>
      </w:r>
      <w:r w:rsidR="004A3940" w:rsidRPr="00D72EB4">
        <w:rPr>
          <w:rFonts w:asciiTheme="minorHAnsi" w:hAnsiTheme="minorHAnsi" w:cstheme="minorHAnsi"/>
          <w:color w:val="auto"/>
        </w:rPr>
        <w:fldChar w:fldCharType="begin">
          <w:fldData xml:space="preserve">PEVuZE5vdGU+PENpdGU+PEF1dGhvcj5Lb21hdHN1YmFyYTwvQXV0aG9yPjxZZWFyPjIwMTU8L1ll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</w:fldData>
        </w:fldChar>
      </w:r>
      <w:r w:rsidR="00793F55" w:rsidRPr="00D72EB4">
        <w:rPr>
          <w:rFonts w:asciiTheme="minorHAnsi" w:hAnsiTheme="minorHAnsi" w:cstheme="minorHAnsi"/>
          <w:color w:val="auto"/>
        </w:rPr>
        <w:instrText xml:space="preserve"> ADDIN EN.CITE </w:instrText>
      </w:r>
      <w:r w:rsidR="00793F55" w:rsidRPr="00D72EB4">
        <w:rPr>
          <w:rFonts w:asciiTheme="minorHAnsi" w:hAnsiTheme="minorHAnsi" w:cstheme="minorHAnsi"/>
          <w:color w:val="auto"/>
        </w:rPr>
        <w:fldChar w:fldCharType="begin">
          <w:fldData xml:space="preserve">PEVuZE5vdGU+PENpdGU+PEF1dGhvcj5Lb21hdHN1YmFyYTwvQXV0aG9yPjxZZWFyPjIwMTU8L1ll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</w:fldData>
        </w:fldChar>
      </w:r>
      <w:r w:rsidR="00793F55" w:rsidRPr="00D72EB4">
        <w:rPr>
          <w:rFonts w:asciiTheme="minorHAnsi" w:hAnsiTheme="minorHAnsi" w:cstheme="minorHAnsi"/>
          <w:color w:val="auto"/>
        </w:rPr>
        <w:instrText xml:space="preserve"> ADDIN EN.CITE.DATA </w:instrText>
      </w:r>
      <w:r w:rsidR="00793F55" w:rsidRPr="00D72EB4">
        <w:rPr>
          <w:rFonts w:asciiTheme="minorHAnsi" w:hAnsiTheme="minorHAnsi" w:cstheme="minorHAnsi"/>
          <w:color w:val="auto"/>
        </w:rPr>
      </w:r>
      <w:r w:rsidR="00793F55" w:rsidRPr="00D72EB4">
        <w:rPr>
          <w:rFonts w:asciiTheme="minorHAnsi" w:hAnsiTheme="minorHAnsi" w:cstheme="minorHAnsi"/>
          <w:color w:val="auto"/>
        </w:rPr>
        <w:fldChar w:fldCharType="end"/>
      </w:r>
      <w:r w:rsidR="004A3940" w:rsidRPr="00D72EB4">
        <w:rPr>
          <w:rFonts w:asciiTheme="minorHAnsi" w:hAnsiTheme="minorHAnsi" w:cstheme="minorHAnsi"/>
          <w:color w:val="auto"/>
        </w:rPr>
      </w:r>
      <w:r w:rsidR="004A3940"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50</w:t>
      </w:r>
      <w:r w:rsidR="004A3940" w:rsidRPr="00D72EB4">
        <w:rPr>
          <w:rFonts w:asciiTheme="minorHAnsi" w:hAnsiTheme="minorHAnsi" w:cstheme="minorHAnsi"/>
          <w:color w:val="auto"/>
        </w:rPr>
        <w:fldChar w:fldCharType="end"/>
      </w:r>
      <w:r w:rsidR="00A756B9" w:rsidRPr="00D72EB4">
        <w:rPr>
          <w:rFonts w:asciiTheme="minorHAnsi" w:hAnsiTheme="minorHAnsi" w:cstheme="minorHAnsi"/>
          <w:color w:val="auto"/>
        </w:rPr>
        <w:t>.</w:t>
      </w:r>
      <w:r w:rsidR="00B77A24" w:rsidRPr="00D72EB4">
        <w:rPr>
          <w:rFonts w:asciiTheme="minorHAnsi" w:hAnsiTheme="minorHAnsi" w:cstheme="minorHAnsi"/>
          <w:color w:val="auto"/>
        </w:rPr>
        <w:t xml:space="preserve"> </w:t>
      </w:r>
    </w:p>
    <w:p w14:paraId="0F9C33DB" w14:textId="21A8A0BC" w:rsidR="008C4AD7" w:rsidRPr="00D72EB4" w:rsidRDefault="008C4AD7" w:rsidP="00B77A24">
      <w:pPr>
        <w:pStyle w:val="af3"/>
        <w:ind w:left="0"/>
        <w:rPr>
          <w:rFonts w:asciiTheme="minorHAnsi" w:hAnsiTheme="minorHAnsi" w:cstheme="minorHAnsi"/>
          <w:color w:val="auto"/>
        </w:rPr>
      </w:pPr>
      <w:r w:rsidRPr="00D72EB4">
        <w:rPr>
          <w:rFonts w:asciiTheme="minorHAnsi" w:hAnsiTheme="minorHAnsi" w:cstheme="minorHAnsi"/>
          <w:color w:val="auto"/>
        </w:rPr>
        <w:t xml:space="preserve"> </w:t>
      </w:r>
    </w:p>
    <w:p w14:paraId="1C3C2EBF" w14:textId="2EBF2487" w:rsidR="00286C04" w:rsidRPr="00D72EB4" w:rsidRDefault="00286C04" w:rsidP="00B77A24">
      <w:pPr>
        <w:pStyle w:val="af3"/>
        <w:widowControl/>
        <w:numPr>
          <w:ilvl w:val="2"/>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Generate lentivirus in</w:t>
      </w:r>
      <w:r w:rsidR="006138F1" w:rsidRPr="00D72EB4">
        <w:rPr>
          <w:rFonts w:asciiTheme="minorHAnsi" w:hAnsiTheme="minorHAnsi" w:cstheme="minorHAnsi"/>
          <w:color w:val="auto"/>
        </w:rPr>
        <w:t xml:space="preserve"> </w:t>
      </w:r>
      <w:r w:rsidR="006138F1" w:rsidRPr="00D72EB4">
        <w:rPr>
          <w:color w:val="auto"/>
        </w:rPr>
        <w:t xml:space="preserve">Human Embryonic Kidney (HEK) 293T </w:t>
      </w:r>
      <w:r w:rsidRPr="00D72EB4">
        <w:rPr>
          <w:rFonts w:asciiTheme="minorHAnsi" w:hAnsiTheme="minorHAnsi" w:cstheme="minorHAnsi"/>
          <w:color w:val="auto"/>
        </w:rPr>
        <w:t>cells using psPax2 and pMD2.G packaging plasmids using standard virus production methods</w:t>
      </w:r>
      <w:r w:rsidR="004D6AD1" w:rsidRPr="00D72EB4">
        <w:rPr>
          <w:rFonts w:asciiTheme="minorHAnsi" w:hAnsiTheme="minorHAnsi" w:cstheme="minorHAnsi"/>
          <w:color w:val="auto"/>
        </w:rPr>
        <w:fldChar w:fldCharType="begin"/>
      </w:r>
      <w:r w:rsidR="00793F55" w:rsidRPr="00D72EB4">
        <w:rPr>
          <w:rFonts w:asciiTheme="minorHAnsi" w:hAnsiTheme="minorHAnsi" w:cstheme="minorHAnsi"/>
          <w:color w:val="auto"/>
        </w:rPr>
        <w:instrText xml:space="preserve"> ADDIN EN.CITE &lt;EndNote&gt;&lt;Cite&gt;&lt;Author&gt;Nasri&lt;/Author&gt;&lt;Year&gt;2014&lt;/Year&gt;&lt;RecNum&gt;80&lt;/RecNum&gt;&lt;DisplayText&gt;&lt;style face="superscript"&gt;51&lt;/style&gt;&lt;/DisplayText&gt;&lt;record&gt;&lt;rec-number&gt;80&lt;/rec-number&gt;&lt;foreign-keys&gt;&lt;key app="EN" db-id="twxe5afdw2pdvoe05vr5x59yzftprede9x9v" timestamp="1532706069"&gt;80&lt;/key&gt;&lt;/foreign-keys&gt;&lt;ref-type name="Journal Article"&gt;17&lt;/ref-type&gt;&lt;contributors&gt;&lt;authors&gt;&lt;author&gt;Nasri, Masoud&lt;/author&gt;&lt;author&gt;Karimi, Ali&lt;/author&gt;&lt;author&gt;Farsani, Mehdi Allahbakhshian&lt;/author&gt;&lt;/authors&gt;&lt;/contributors&gt;&lt;titles&gt;&lt;title&gt;Production, purification and titration of a lentivirus-based vector for gene delivery purposes&lt;/title&gt;&lt;secondary-title&gt;Cytotechnology&lt;/secondary-title&gt;&lt;/titles&gt;&lt;periodical&gt;&lt;full-title&gt;Cytotechnology&lt;/full-title&gt;&lt;/periodical&gt;&lt;pages&gt;1031-1038&lt;/pages&gt;&lt;volume&gt;66&lt;/volume&gt;&lt;number&gt;6&lt;/number&gt;&lt;dates&gt;&lt;year&gt;2014&lt;/year&gt;&lt;/dates&gt;&lt;isbn&gt;0920-9069&lt;/isbn&gt;&lt;urls&gt;&lt;/urls&gt;&lt;/record&gt;&lt;/Cite&gt;&lt;/EndNote&gt;</w:instrText>
      </w:r>
      <w:r w:rsidR="004D6AD1"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51</w:t>
      </w:r>
      <w:r w:rsidR="004D6AD1" w:rsidRPr="00D72EB4">
        <w:rPr>
          <w:rFonts w:asciiTheme="minorHAnsi" w:hAnsiTheme="minorHAnsi" w:cstheme="minorHAnsi"/>
          <w:color w:val="auto"/>
        </w:rPr>
        <w:fldChar w:fldCharType="end"/>
      </w:r>
      <w:r w:rsidRPr="00D72EB4">
        <w:rPr>
          <w:rFonts w:asciiTheme="minorHAnsi" w:hAnsiTheme="minorHAnsi" w:cstheme="minorHAnsi"/>
          <w:color w:val="auto"/>
        </w:rPr>
        <w:t xml:space="preserve">. </w:t>
      </w:r>
    </w:p>
    <w:p w14:paraId="4BDA1F6A" w14:textId="773AC786" w:rsidR="00286C04" w:rsidRPr="00D72EB4" w:rsidRDefault="00286C04" w:rsidP="00B77A24">
      <w:pPr>
        <w:pStyle w:val="af3"/>
        <w:ind w:left="0"/>
        <w:rPr>
          <w:rFonts w:asciiTheme="minorHAnsi" w:hAnsiTheme="minorHAnsi" w:cstheme="minorHAnsi"/>
          <w:color w:val="auto"/>
        </w:rPr>
      </w:pPr>
    </w:p>
    <w:p w14:paraId="25054822" w14:textId="119F1A24" w:rsidR="00AE7A1F" w:rsidRPr="00D72EB4" w:rsidRDefault="00AE7A1F" w:rsidP="00B77A24">
      <w:pPr>
        <w:pStyle w:val="af3"/>
        <w:ind w:left="0"/>
        <w:rPr>
          <w:rFonts w:asciiTheme="minorHAnsi" w:hAnsiTheme="minorHAnsi" w:cstheme="minorHAnsi"/>
          <w:color w:val="auto"/>
        </w:rPr>
      </w:pPr>
      <w:r w:rsidRPr="00D72EB4">
        <w:rPr>
          <w:rFonts w:asciiTheme="minorHAnsi" w:hAnsiTheme="minorHAnsi" w:cstheme="minorHAnsi"/>
          <w:color w:val="auto"/>
        </w:rPr>
        <w:t>CAUTION: Lentivirus should only be handled by properly trained personnel in a biosafety level 2 laboratory environment.</w:t>
      </w:r>
    </w:p>
    <w:p w14:paraId="34F8EC17" w14:textId="2434E894" w:rsidR="00AE7A1F" w:rsidRPr="00D72EB4" w:rsidRDefault="00AE7A1F" w:rsidP="00B77A24">
      <w:pPr>
        <w:pStyle w:val="af3"/>
        <w:ind w:left="0"/>
        <w:rPr>
          <w:rFonts w:asciiTheme="minorHAnsi" w:hAnsiTheme="minorHAnsi" w:cstheme="minorHAnsi"/>
          <w:color w:val="auto"/>
        </w:rPr>
      </w:pPr>
    </w:p>
    <w:p w14:paraId="1CCB31DC" w14:textId="295044EF" w:rsidR="006138F1" w:rsidRPr="00D72EB4" w:rsidRDefault="006138F1" w:rsidP="00B77A24">
      <w:pPr>
        <w:pStyle w:val="af3"/>
        <w:ind w:left="0"/>
        <w:rPr>
          <w:rFonts w:asciiTheme="minorHAnsi" w:hAnsiTheme="minorHAnsi" w:cstheme="minorHAnsi"/>
          <w:color w:val="auto"/>
        </w:rPr>
      </w:pPr>
      <w:r w:rsidRPr="00D72EB4">
        <w:rPr>
          <w:rFonts w:asciiTheme="minorHAnsi" w:hAnsiTheme="minorHAnsi" w:cstheme="minorHAnsi"/>
          <w:color w:val="auto"/>
        </w:rPr>
        <w:t xml:space="preserve">Note: This combination </w:t>
      </w:r>
      <w:r w:rsidR="00F7696D" w:rsidRPr="00D72EB4">
        <w:rPr>
          <w:rFonts w:asciiTheme="minorHAnsi" w:hAnsiTheme="minorHAnsi" w:cstheme="minorHAnsi"/>
          <w:color w:val="auto"/>
        </w:rPr>
        <w:t>of</w:t>
      </w:r>
      <w:r w:rsidRPr="00D72EB4">
        <w:rPr>
          <w:rFonts w:asciiTheme="minorHAnsi" w:hAnsiTheme="minorHAnsi" w:cstheme="minorHAnsi"/>
          <w:color w:val="auto"/>
        </w:rPr>
        <w:t xml:space="preserve"> cells and packaging plasmids is appropriate for </w:t>
      </w:r>
      <w:r w:rsidR="000E73D6" w:rsidRPr="00D72EB4">
        <w:rPr>
          <w:rFonts w:asciiTheme="minorHAnsi" w:hAnsiTheme="minorHAnsi" w:cstheme="minorHAnsi"/>
          <w:color w:val="auto"/>
        </w:rPr>
        <w:t xml:space="preserve">the </w:t>
      </w:r>
      <w:r w:rsidRPr="00D72EB4">
        <w:rPr>
          <w:rFonts w:asciiTheme="minorHAnsi" w:hAnsiTheme="minorHAnsi" w:cstheme="minorHAnsi"/>
          <w:color w:val="auto"/>
        </w:rPr>
        <w:t xml:space="preserve">use with </w:t>
      </w:r>
      <w:proofErr w:type="spellStart"/>
      <w:r w:rsidRPr="00D72EB4">
        <w:rPr>
          <w:rFonts w:asciiTheme="minorHAnsi" w:hAnsiTheme="minorHAnsi" w:cstheme="minorHAnsi"/>
          <w:color w:val="auto"/>
        </w:rPr>
        <w:t>pRRL</w:t>
      </w:r>
      <w:proofErr w:type="spellEnd"/>
      <w:r w:rsidRPr="00D72EB4">
        <w:rPr>
          <w:rFonts w:asciiTheme="minorHAnsi" w:hAnsiTheme="minorHAnsi" w:cstheme="minorHAnsi"/>
          <w:color w:val="auto"/>
        </w:rPr>
        <w:t xml:space="preserve">. Other systems may be required with other vectors. </w:t>
      </w:r>
    </w:p>
    <w:p w14:paraId="6155A2D3" w14:textId="77777777" w:rsidR="006138F1" w:rsidRPr="00D72EB4" w:rsidRDefault="006138F1" w:rsidP="00B77A24">
      <w:pPr>
        <w:pStyle w:val="af3"/>
        <w:ind w:left="0"/>
        <w:rPr>
          <w:rFonts w:asciiTheme="minorHAnsi" w:hAnsiTheme="minorHAnsi" w:cstheme="minorHAnsi"/>
          <w:color w:val="auto"/>
        </w:rPr>
      </w:pPr>
    </w:p>
    <w:p w14:paraId="636EC58A" w14:textId="3DD9EF2B" w:rsidR="001D0370" w:rsidRPr="00D72EB4" w:rsidRDefault="00286C04" w:rsidP="00B77A24">
      <w:pPr>
        <w:pStyle w:val="af3"/>
        <w:widowControl/>
        <w:numPr>
          <w:ilvl w:val="2"/>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 xml:space="preserve">Transduce </w:t>
      </w:r>
      <w:r w:rsidR="006138F1" w:rsidRPr="00D72EB4">
        <w:rPr>
          <w:rFonts w:asciiTheme="minorHAnsi" w:hAnsiTheme="minorHAnsi" w:cstheme="minorHAnsi"/>
          <w:color w:val="auto"/>
        </w:rPr>
        <w:t>desired cells</w:t>
      </w:r>
      <w:r w:rsidRPr="00D72EB4">
        <w:rPr>
          <w:rFonts w:asciiTheme="minorHAnsi" w:hAnsiTheme="minorHAnsi" w:cstheme="minorHAnsi"/>
          <w:color w:val="auto"/>
        </w:rPr>
        <w:t xml:space="preserve"> with virus using standard transduction protocols</w:t>
      </w:r>
      <w:r w:rsidR="00E85AE1" w:rsidRPr="00D72EB4">
        <w:rPr>
          <w:rFonts w:asciiTheme="minorHAnsi" w:hAnsiTheme="minorHAnsi" w:cstheme="minorHAnsi"/>
          <w:color w:val="auto"/>
        </w:rPr>
        <w:fldChar w:fldCharType="begin"/>
      </w:r>
      <w:r w:rsidR="00793F55" w:rsidRPr="00D72EB4">
        <w:rPr>
          <w:rFonts w:asciiTheme="minorHAnsi" w:hAnsiTheme="minorHAnsi" w:cstheme="minorHAnsi"/>
          <w:color w:val="auto"/>
        </w:rPr>
        <w:instrText xml:space="preserve"> ADDIN EN.CITE &lt;EndNote&gt;&lt;Cite&gt;&lt;Author&gt;Addgene&lt;/Author&gt;&lt;Year&gt;2016&lt;/Year&gt;&lt;RecNum&gt;34&lt;/RecNum&gt;&lt;DisplayText&gt;&lt;style face="superscript"&gt;52&lt;/style&gt;&lt;/DisplayText&gt;&lt;record&gt;&lt;rec-number&gt;34&lt;/rec-number&gt;&lt;foreign-keys&gt;&lt;key app="EN" db-id="twxe5afdw2pdvoe05vr5x59yzftprede9x9v" timestamp="0"&gt;34&lt;/key&gt;&lt;/foreign-keys&gt;&lt;ref-type name="Web Page"&gt;12&lt;/ref-type&gt;&lt;contributors&gt;&lt;authors&gt;&lt;author&gt;Addgene&lt;/author&gt;&lt;/authors&gt;&lt;/contributors&gt;&lt;titles&gt;&lt;title&gt;Generating Stable Cell Lines with Lentivirus&lt;/title&gt;&lt;secondary-title&gt;Protocols&lt;/secondary-title&gt;&lt;/titles&gt;&lt;dates&gt;&lt;year&gt;2016&lt;/year&gt;&lt;/dates&gt;&lt;urls&gt;&lt;related-urls&gt;&lt;url&gt;https://www.addgene.org/protocols/generating-stable-cell-lines/&lt;/url&gt;&lt;/related-urls&gt;&lt;/urls&gt;&lt;/record&gt;&lt;/Cite&gt;&lt;/EndNote&gt;</w:instrText>
      </w:r>
      <w:r w:rsidR="00E85AE1"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52</w:t>
      </w:r>
      <w:r w:rsidR="00E85AE1" w:rsidRPr="00D72EB4">
        <w:rPr>
          <w:rFonts w:asciiTheme="minorHAnsi" w:hAnsiTheme="minorHAnsi" w:cstheme="minorHAnsi"/>
          <w:color w:val="auto"/>
        </w:rPr>
        <w:fldChar w:fldCharType="end"/>
      </w:r>
      <w:r w:rsidRPr="00D72EB4">
        <w:rPr>
          <w:rFonts w:asciiTheme="minorHAnsi" w:hAnsiTheme="minorHAnsi" w:cstheme="minorHAnsi"/>
          <w:color w:val="auto"/>
        </w:rPr>
        <w:t xml:space="preserve"> and use flow cytometry to sort cells</w:t>
      </w:r>
      <w:r w:rsidR="004E24F6" w:rsidRPr="00D72EB4">
        <w:rPr>
          <w:rFonts w:asciiTheme="minorHAnsi" w:hAnsiTheme="minorHAnsi" w:cstheme="minorHAnsi"/>
          <w:color w:val="auto"/>
        </w:rPr>
        <w:fldChar w:fldCharType="begin"/>
      </w:r>
      <w:r w:rsidR="00793F55" w:rsidRPr="00D72EB4">
        <w:rPr>
          <w:rFonts w:asciiTheme="minorHAnsi" w:hAnsiTheme="minorHAnsi" w:cstheme="minorHAnsi"/>
          <w:color w:val="auto"/>
        </w:rPr>
        <w:instrText xml:space="preserve"> ADDIN EN.CITE &lt;EndNote&gt;&lt;Cite&gt;&lt;Author&gt;Roederer&lt;/Author&gt;&lt;Year&gt;2001&lt;/Year&gt;&lt;RecNum&gt;74&lt;/RecNum&gt;&lt;DisplayText&gt;&lt;style face="superscript"&gt;53&lt;/style&gt;&lt;/DisplayText&gt;&lt;record&gt;&lt;rec-number&gt;74&lt;/rec-number&gt;&lt;foreign-keys&gt;&lt;key app="EN" db-id="twxe5afdw2pdvoe05vr5x59yzftprede9x9v" timestamp="1532641608"&gt;74&lt;/key&gt;&lt;/foreign-keys&gt;&lt;ref-type name="Journal Article"&gt;17&lt;/ref-type&gt;&lt;contributors&gt;&lt;authors&gt;&lt;author&gt;Roederer, Mario&lt;/author&gt;&lt;/authors&gt;&lt;/contributors&gt;&lt;titles&gt;&lt;title&gt;Spectral compensation for flow cytometry: visualization artifacts, limitations, and caveats&lt;/title&gt;&lt;secondary-title&gt;Cytometry: The Journal of the International Society for Analytical Cytology&lt;/secondary-title&gt;&lt;/titles&gt;&lt;periodical&gt;&lt;full-title&gt;Cytometry: The Journal of the International Society for Analytical Cytology&lt;/full-title&gt;&lt;/periodical&gt;&lt;pages&gt;194-205&lt;/pages&gt;&lt;volume&gt;45&lt;/volume&gt;&lt;number&gt;3&lt;/number&gt;&lt;dates&gt;&lt;year&gt;2001&lt;/year&gt;&lt;/dates&gt;&lt;isbn&gt;0196-4763&lt;/isbn&gt;&lt;urls&gt;&lt;/urls&gt;&lt;/record&gt;&lt;/Cite&gt;&lt;/EndNote&gt;</w:instrText>
      </w:r>
      <w:r w:rsidR="004E24F6"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53</w:t>
      </w:r>
      <w:r w:rsidR="004E24F6" w:rsidRPr="00D72EB4">
        <w:rPr>
          <w:rFonts w:asciiTheme="minorHAnsi" w:hAnsiTheme="minorHAnsi" w:cstheme="minorHAnsi"/>
          <w:color w:val="auto"/>
        </w:rPr>
        <w:fldChar w:fldCharType="end"/>
      </w:r>
      <w:r w:rsidR="00B77A24" w:rsidRPr="00D72EB4">
        <w:rPr>
          <w:rFonts w:asciiTheme="minorHAnsi" w:hAnsiTheme="minorHAnsi" w:cstheme="minorHAnsi"/>
          <w:color w:val="auto"/>
        </w:rPr>
        <w:t xml:space="preserve"> </w:t>
      </w:r>
      <w:r w:rsidRPr="00D72EB4">
        <w:rPr>
          <w:rFonts w:asciiTheme="minorHAnsi" w:hAnsiTheme="minorHAnsi" w:cstheme="minorHAnsi"/>
          <w:color w:val="auto"/>
        </w:rPr>
        <w:t>select</w:t>
      </w:r>
      <w:r w:rsidR="00F7696D" w:rsidRPr="00D72EB4">
        <w:rPr>
          <w:rFonts w:asciiTheme="minorHAnsi" w:hAnsiTheme="minorHAnsi" w:cstheme="minorHAnsi"/>
          <w:color w:val="auto"/>
        </w:rPr>
        <w:t>ing</w:t>
      </w:r>
      <w:r w:rsidRPr="00D72EB4">
        <w:rPr>
          <w:rFonts w:asciiTheme="minorHAnsi" w:hAnsiTheme="minorHAnsi" w:cstheme="minorHAnsi"/>
          <w:color w:val="auto"/>
        </w:rPr>
        <w:t xml:space="preserve"> a homogenous population expressing each construct at approximately endogenous levels</w:t>
      </w:r>
      <w:r w:rsidR="00E85AE1" w:rsidRPr="00D72EB4">
        <w:rPr>
          <w:rFonts w:asciiTheme="minorHAnsi" w:hAnsiTheme="minorHAnsi" w:cstheme="minorHAnsi"/>
          <w:color w:val="auto"/>
        </w:rPr>
        <w:fldChar w:fldCharType="begin"/>
      </w:r>
      <w:r w:rsidR="00793F55" w:rsidRPr="00D72EB4">
        <w:rPr>
          <w:rFonts w:asciiTheme="minorHAnsi" w:hAnsiTheme="minorHAnsi" w:cstheme="minorHAnsi"/>
          <w:color w:val="auto"/>
        </w:rPr>
        <w:instrText xml:space="preserve"> ADDIN EN.CITE &lt;EndNote&gt;&lt;Cite&gt;&lt;Author&gt;Rothenberg&lt;/Author&gt;&lt;Year&gt;2018&lt;/Year&gt;&lt;RecNum&gt;1&lt;/RecNum&gt;&lt;DisplayText&gt;&lt;style face="superscript"&gt;37&lt;/style&gt;&lt;/DisplayText&gt;&lt;record&gt;&lt;rec-number&gt;1&lt;/rec-number&gt;&lt;foreign-keys&gt;&lt;key app="EN" db-id="twxe5afdw2pdvoe05vr5x59yzftprede9x9v" timestamp="0"&gt;1&lt;/key&gt;&lt;/foreign-keys&gt;&lt;ref-type name="Journal Article"&gt;17&lt;/ref-type&gt;&lt;contributors&gt;&lt;authors&gt;&lt;author&gt;Rothenberg, K. E.&lt;/author&gt;&lt;author&gt;Scott, D. W.&lt;/author&gt;&lt;author&gt;Christoforou, N.&lt;/author&gt;&lt;author&gt;Hoffman, B. D.&lt;/author&gt;&lt;/authors&gt;&lt;/contributors&gt;&lt;auth-address&gt;Department of Biomedical Engineering, Duke University, Durham, North Carolina.&amp;#xD;Lineberger Comprehensive Cancer Center, UNC Chapel, Chapel Hill, North Carolina.&amp;#xD;Department of Biomedical Engineering, Duke University, Durham, North Carolina. Electronic address: brenton.hoffman@duke.edu.&lt;/auth-address&gt;&lt;titles&gt;&lt;title&gt;Vinculin Force-Sensitive Dynamics at Focal Adhesions Enable Effective Directed Cell Migration&lt;/title&gt;&lt;secondary-title&gt;Biophysical Journal&lt;/secondary-title&gt;&lt;/titles&gt;&lt;periodical&gt;&lt;full-title&gt;Biophysical journal&lt;/full-title&gt;&lt;/periodical&gt;&lt;pages&gt;1680-1694&lt;/pages&gt;&lt;volume&gt;114&lt;/volume&gt;&lt;number&gt;7&lt;/number&gt;&lt;dates&gt;&lt;year&gt;2018&lt;/year&gt;&lt;pub-dates&gt;&lt;date&gt;Apr 10&lt;/date&gt;&lt;/pub-dates&gt;&lt;/dates&gt;&lt;isbn&gt;1542-0086 (Electronic)&amp;#xD;0006-3495 (Linking)&lt;/isbn&gt;&lt;accession-num&gt;29642037&lt;/accession-num&gt;&lt;urls&gt;&lt;related-urls&gt;&lt;url&gt;https://www.ncbi.nlm.nih.gov/pubmed/29642037&lt;/url&gt;&lt;/related-urls&gt;&lt;/urls&gt;&lt;custom2&gt;PMC5954296&lt;/custom2&gt;&lt;electronic-resource-num&gt;10.1016/j.bpj.2018.02.019&lt;/electronic-resource-num&gt;&lt;/record&gt;&lt;/Cite&gt;&lt;/EndNote&gt;</w:instrText>
      </w:r>
      <w:r w:rsidR="00E85AE1"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37</w:t>
      </w:r>
      <w:r w:rsidR="00E85AE1" w:rsidRPr="00D72EB4">
        <w:rPr>
          <w:rFonts w:asciiTheme="minorHAnsi" w:hAnsiTheme="minorHAnsi" w:cstheme="minorHAnsi"/>
          <w:color w:val="auto"/>
        </w:rPr>
        <w:fldChar w:fldCharType="end"/>
      </w:r>
      <w:r w:rsidRPr="00D72EB4">
        <w:rPr>
          <w:rFonts w:asciiTheme="minorHAnsi" w:hAnsiTheme="minorHAnsi" w:cstheme="minorHAnsi"/>
          <w:color w:val="auto"/>
        </w:rPr>
        <w:t xml:space="preserve">. After </w:t>
      </w:r>
      <w:r w:rsidR="000E73D6" w:rsidRPr="00D72EB4">
        <w:rPr>
          <w:rFonts w:asciiTheme="minorHAnsi" w:hAnsiTheme="minorHAnsi" w:cstheme="minorHAnsi"/>
          <w:color w:val="auto"/>
        </w:rPr>
        <w:t xml:space="preserve">the </w:t>
      </w:r>
      <w:r w:rsidRPr="00D72EB4">
        <w:rPr>
          <w:rFonts w:asciiTheme="minorHAnsi" w:hAnsiTheme="minorHAnsi" w:cstheme="minorHAnsi"/>
          <w:color w:val="auto"/>
        </w:rPr>
        <w:t>cell selection, experiments can be conducted immediately, or cells can be cryogenically frozen for later use. Do not exceed 2 freeze-thaw cycles</w:t>
      </w:r>
      <w:r w:rsidR="0061240F" w:rsidRPr="00D72EB4">
        <w:rPr>
          <w:rFonts w:asciiTheme="minorHAnsi" w:hAnsiTheme="minorHAnsi" w:cstheme="minorHAnsi"/>
          <w:color w:val="auto"/>
        </w:rPr>
        <w:t xml:space="preserve"> for a given stable cell line</w:t>
      </w:r>
      <w:r w:rsidRPr="00D72EB4">
        <w:rPr>
          <w:rFonts w:asciiTheme="minorHAnsi" w:hAnsiTheme="minorHAnsi" w:cstheme="minorHAnsi"/>
          <w:color w:val="auto"/>
        </w:rPr>
        <w:t xml:space="preserve">. </w:t>
      </w:r>
    </w:p>
    <w:p w14:paraId="5D794726" w14:textId="77777777" w:rsidR="00AC49A1" w:rsidRPr="00D72EB4" w:rsidRDefault="00AC49A1" w:rsidP="00B77A24">
      <w:pPr>
        <w:pStyle w:val="af3"/>
        <w:widowControl/>
        <w:autoSpaceDE/>
        <w:autoSpaceDN/>
        <w:adjustRightInd/>
        <w:ind w:left="0"/>
        <w:rPr>
          <w:rFonts w:asciiTheme="minorHAnsi" w:hAnsiTheme="minorHAnsi" w:cstheme="minorHAnsi"/>
          <w:color w:val="auto"/>
        </w:rPr>
      </w:pPr>
    </w:p>
    <w:p w14:paraId="333D5CF3" w14:textId="477B78B5" w:rsidR="00286C04" w:rsidRPr="00D72EB4" w:rsidRDefault="007C280D" w:rsidP="00B77A24">
      <w:pPr>
        <w:pStyle w:val="af3"/>
        <w:ind w:left="0"/>
        <w:rPr>
          <w:rFonts w:asciiTheme="minorHAnsi" w:hAnsiTheme="minorHAnsi" w:cstheme="minorHAnsi"/>
          <w:color w:val="auto"/>
        </w:rPr>
      </w:pPr>
      <w:r w:rsidRPr="00D72EB4">
        <w:rPr>
          <w:rFonts w:asciiTheme="minorHAnsi" w:hAnsiTheme="minorHAnsi" w:cstheme="minorHAnsi"/>
          <w:color w:val="auto"/>
        </w:rPr>
        <w:t xml:space="preserve">Note: </w:t>
      </w:r>
      <w:r w:rsidR="006138F1" w:rsidRPr="00D72EB4">
        <w:rPr>
          <w:rFonts w:asciiTheme="minorHAnsi" w:hAnsiTheme="minorHAnsi" w:cstheme="minorHAnsi"/>
          <w:color w:val="auto"/>
        </w:rPr>
        <w:t xml:space="preserve">The use of cell lines deficient in the protein to be studied </w:t>
      </w:r>
      <w:r w:rsidR="00904F35" w:rsidRPr="00D72EB4">
        <w:rPr>
          <w:rFonts w:asciiTheme="minorHAnsi" w:hAnsiTheme="minorHAnsi" w:cstheme="minorHAnsi"/>
          <w:color w:val="auto"/>
        </w:rPr>
        <w:t>(</w:t>
      </w:r>
      <w:r w:rsidR="00904F35" w:rsidRPr="00D72EB4">
        <w:rPr>
          <w:rFonts w:asciiTheme="minorHAnsi" w:hAnsiTheme="minorHAnsi" w:cstheme="minorHAnsi"/>
          <w:i/>
          <w:color w:val="auto"/>
        </w:rPr>
        <w:t>e.g.</w:t>
      </w:r>
      <w:r w:rsidR="000E73D6" w:rsidRPr="00D72EB4">
        <w:rPr>
          <w:rFonts w:asciiTheme="minorHAnsi" w:hAnsiTheme="minorHAnsi" w:cstheme="minorHAnsi"/>
          <w:color w:val="auto"/>
        </w:rPr>
        <w:t>,</w:t>
      </w:r>
      <w:r w:rsidR="00904F35" w:rsidRPr="00D72EB4">
        <w:rPr>
          <w:rFonts w:asciiTheme="minorHAnsi" w:hAnsiTheme="minorHAnsi" w:cstheme="minorHAnsi"/>
          <w:color w:val="auto"/>
        </w:rPr>
        <w:t xml:space="preserve"> vinculin -/- MEFs for </w:t>
      </w:r>
      <w:r w:rsidR="000E73D6" w:rsidRPr="00D72EB4">
        <w:rPr>
          <w:rFonts w:asciiTheme="minorHAnsi" w:hAnsiTheme="minorHAnsi" w:cstheme="minorHAnsi"/>
          <w:color w:val="auto"/>
        </w:rPr>
        <w:t xml:space="preserve">the </w:t>
      </w:r>
      <w:r w:rsidR="00904F35" w:rsidRPr="00D72EB4">
        <w:rPr>
          <w:rFonts w:asciiTheme="minorHAnsi" w:hAnsiTheme="minorHAnsi" w:cstheme="minorHAnsi"/>
          <w:color w:val="auto"/>
        </w:rPr>
        <w:t xml:space="preserve">use with the vinculin tension sensor) </w:t>
      </w:r>
      <w:r w:rsidR="00AC49A1" w:rsidRPr="00D72EB4">
        <w:rPr>
          <w:rFonts w:asciiTheme="minorHAnsi" w:hAnsiTheme="minorHAnsi" w:cstheme="minorHAnsi"/>
          <w:color w:val="auto"/>
        </w:rPr>
        <w:t>will increase the signal to noise ratio</w:t>
      </w:r>
      <w:r w:rsidR="00F7696D" w:rsidRPr="00D72EB4">
        <w:rPr>
          <w:rFonts w:asciiTheme="minorHAnsi" w:hAnsiTheme="minorHAnsi" w:cstheme="minorHAnsi"/>
          <w:color w:val="auto"/>
        </w:rPr>
        <w:t xml:space="preserve"> in</w:t>
      </w:r>
      <w:r w:rsidR="00AC49A1" w:rsidRPr="00D72EB4">
        <w:rPr>
          <w:rFonts w:asciiTheme="minorHAnsi" w:hAnsiTheme="minorHAnsi" w:cstheme="minorHAnsi"/>
          <w:color w:val="auto"/>
        </w:rPr>
        <w:t xml:space="preserve"> FRET experiments as well as limit over-expression artifacts. Such stable</w:t>
      </w:r>
      <w:r w:rsidRPr="00D72EB4">
        <w:rPr>
          <w:rFonts w:asciiTheme="minorHAnsi" w:hAnsiTheme="minorHAnsi" w:cstheme="minorHAnsi"/>
          <w:color w:val="auto"/>
        </w:rPr>
        <w:t xml:space="preserve"> </w:t>
      </w:r>
      <w:r w:rsidR="00AC49A1" w:rsidRPr="00D72EB4">
        <w:rPr>
          <w:rFonts w:asciiTheme="minorHAnsi" w:hAnsiTheme="minorHAnsi" w:cstheme="minorHAnsi"/>
          <w:color w:val="auto"/>
        </w:rPr>
        <w:t xml:space="preserve">mouse embryonic </w:t>
      </w:r>
      <w:r w:rsidR="00F7696D" w:rsidRPr="00D72EB4">
        <w:rPr>
          <w:rFonts w:asciiTheme="minorHAnsi" w:hAnsiTheme="minorHAnsi" w:cstheme="minorHAnsi"/>
          <w:color w:val="auto"/>
        </w:rPr>
        <w:t>fibroblast</w:t>
      </w:r>
      <w:r w:rsidR="00AC49A1" w:rsidRPr="00D72EB4">
        <w:rPr>
          <w:rFonts w:asciiTheme="minorHAnsi" w:hAnsiTheme="minorHAnsi" w:cstheme="minorHAnsi"/>
          <w:color w:val="auto"/>
        </w:rPr>
        <w:t xml:space="preserve"> (</w:t>
      </w:r>
      <w:r w:rsidRPr="00D72EB4">
        <w:rPr>
          <w:rFonts w:asciiTheme="minorHAnsi" w:hAnsiTheme="minorHAnsi" w:cstheme="minorHAnsi"/>
          <w:color w:val="auto"/>
        </w:rPr>
        <w:t>MEF</w:t>
      </w:r>
      <w:r w:rsidR="00AC49A1" w:rsidRPr="00D72EB4">
        <w:rPr>
          <w:rFonts w:asciiTheme="minorHAnsi" w:hAnsiTheme="minorHAnsi" w:cstheme="minorHAnsi"/>
          <w:color w:val="auto"/>
        </w:rPr>
        <w:t>)</w:t>
      </w:r>
      <w:r w:rsidRPr="00D72EB4">
        <w:rPr>
          <w:rFonts w:asciiTheme="minorHAnsi" w:hAnsiTheme="minorHAnsi" w:cstheme="minorHAnsi"/>
          <w:color w:val="auto"/>
        </w:rPr>
        <w:t xml:space="preserve"> lines can be used for approximately 15 passages before significant loss of expression or degradation of sensors is apparent.</w:t>
      </w:r>
      <w:r w:rsidR="00AC49A1" w:rsidRPr="00D72EB4">
        <w:rPr>
          <w:rFonts w:asciiTheme="minorHAnsi" w:hAnsiTheme="minorHAnsi" w:cstheme="minorHAnsi"/>
          <w:color w:val="auto"/>
        </w:rPr>
        <w:t xml:space="preserve"> If viral based methods are not desired</w:t>
      </w:r>
      <w:r w:rsidR="00286C04" w:rsidRPr="00D72EB4">
        <w:rPr>
          <w:rFonts w:asciiTheme="minorHAnsi" w:hAnsiTheme="minorHAnsi" w:cstheme="minorHAnsi"/>
          <w:color w:val="auto"/>
        </w:rPr>
        <w:t>,</w:t>
      </w:r>
      <w:r w:rsidR="00AC49A1" w:rsidRPr="00D72EB4">
        <w:rPr>
          <w:rFonts w:asciiTheme="minorHAnsi" w:hAnsiTheme="minorHAnsi" w:cstheme="minorHAnsi"/>
          <w:color w:val="auto"/>
        </w:rPr>
        <w:t xml:space="preserve"> </w:t>
      </w:r>
      <w:r w:rsidR="0061240F" w:rsidRPr="00D72EB4">
        <w:rPr>
          <w:rFonts w:asciiTheme="minorHAnsi" w:hAnsiTheme="minorHAnsi" w:cstheme="minorHAnsi"/>
          <w:color w:val="auto"/>
        </w:rPr>
        <w:t>a plethora of commercial reagents can be used</w:t>
      </w:r>
      <w:r w:rsidR="00286C04" w:rsidRPr="00D72EB4">
        <w:rPr>
          <w:rFonts w:asciiTheme="minorHAnsi" w:hAnsiTheme="minorHAnsi" w:cstheme="minorHAnsi"/>
          <w:color w:val="auto"/>
        </w:rPr>
        <w:t xml:space="preserve"> </w:t>
      </w:r>
      <w:r w:rsidR="00AC49A1" w:rsidRPr="00D72EB4">
        <w:rPr>
          <w:rFonts w:asciiTheme="minorHAnsi" w:hAnsiTheme="minorHAnsi" w:cstheme="minorHAnsi"/>
          <w:color w:val="auto"/>
        </w:rPr>
        <w:t>according to the manufacturer’s</w:t>
      </w:r>
      <w:r w:rsidR="00286C04" w:rsidRPr="00D72EB4">
        <w:rPr>
          <w:rFonts w:asciiTheme="minorHAnsi" w:hAnsiTheme="minorHAnsi" w:cstheme="minorHAnsi"/>
          <w:color w:val="auto"/>
        </w:rPr>
        <w:t xml:space="preserve"> protocol</w:t>
      </w:r>
      <w:r w:rsidR="00904F35" w:rsidRPr="00D72EB4">
        <w:rPr>
          <w:rFonts w:asciiTheme="minorHAnsi" w:hAnsiTheme="minorHAnsi" w:cstheme="minorHAnsi"/>
          <w:color w:val="auto"/>
        </w:rPr>
        <w:t xml:space="preserve"> </w:t>
      </w:r>
      <w:r w:rsidR="00286C04" w:rsidRPr="00D72EB4">
        <w:rPr>
          <w:rFonts w:asciiTheme="minorHAnsi" w:hAnsiTheme="minorHAnsi" w:cstheme="minorHAnsi"/>
          <w:color w:val="auto"/>
        </w:rPr>
        <w:t xml:space="preserve">to transiently transfect </w:t>
      </w:r>
      <w:r w:rsidR="008A1B41" w:rsidRPr="00D72EB4">
        <w:rPr>
          <w:rFonts w:asciiTheme="minorHAnsi" w:hAnsiTheme="minorHAnsi" w:cstheme="minorHAnsi"/>
          <w:color w:val="auto"/>
        </w:rPr>
        <w:t xml:space="preserve">a variety of cell types </w:t>
      </w:r>
      <w:r w:rsidR="00286C04" w:rsidRPr="00D72EB4">
        <w:rPr>
          <w:rFonts w:asciiTheme="minorHAnsi" w:hAnsiTheme="minorHAnsi" w:cstheme="minorHAnsi"/>
          <w:color w:val="auto"/>
        </w:rPr>
        <w:t>with tension sensors in an appropriate plasmid, such as pcDNA3.1. Optimal expression will be 24-48 h following transfection.</w:t>
      </w:r>
    </w:p>
    <w:p w14:paraId="5423B044" w14:textId="77777777" w:rsidR="00286C04" w:rsidRPr="00D72EB4" w:rsidRDefault="00286C04" w:rsidP="00B77A24">
      <w:pPr>
        <w:pStyle w:val="af3"/>
        <w:ind w:left="0"/>
        <w:rPr>
          <w:rFonts w:asciiTheme="minorHAnsi" w:hAnsiTheme="minorHAnsi" w:cstheme="minorHAnsi"/>
          <w:color w:val="auto"/>
        </w:rPr>
      </w:pPr>
    </w:p>
    <w:p w14:paraId="782E004F" w14:textId="100155BC" w:rsidR="00286C04" w:rsidRPr="00D72EB4" w:rsidRDefault="00286C04" w:rsidP="00B77A24">
      <w:pPr>
        <w:pStyle w:val="af3"/>
        <w:widowControl/>
        <w:numPr>
          <w:ilvl w:val="1"/>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 xml:space="preserve">Prepare </w:t>
      </w:r>
      <w:r w:rsidR="003670DD" w:rsidRPr="00D72EB4">
        <w:rPr>
          <w:rFonts w:asciiTheme="minorHAnsi" w:hAnsiTheme="minorHAnsi" w:cstheme="minorHAnsi"/>
          <w:color w:val="auto"/>
        </w:rPr>
        <w:t>substrates for cell seeding</w:t>
      </w:r>
      <w:r w:rsidR="00EC0ADA" w:rsidRPr="00D72EB4">
        <w:rPr>
          <w:rFonts w:asciiTheme="minorHAnsi" w:hAnsiTheme="minorHAnsi" w:cstheme="minorHAnsi"/>
          <w:color w:val="auto"/>
        </w:rPr>
        <w:t>.</w:t>
      </w:r>
    </w:p>
    <w:p w14:paraId="17CECE36" w14:textId="77777777" w:rsidR="00286C04" w:rsidRPr="00D72EB4" w:rsidRDefault="00286C04" w:rsidP="00B77A24">
      <w:pPr>
        <w:pStyle w:val="af3"/>
        <w:ind w:left="0"/>
        <w:rPr>
          <w:rFonts w:asciiTheme="minorHAnsi" w:hAnsiTheme="minorHAnsi" w:cstheme="minorHAnsi"/>
          <w:color w:val="auto"/>
        </w:rPr>
      </w:pPr>
      <w:r w:rsidRPr="00D72EB4">
        <w:rPr>
          <w:rFonts w:asciiTheme="minorHAnsi" w:hAnsiTheme="minorHAnsi" w:cstheme="minorHAnsi"/>
          <w:color w:val="auto"/>
        </w:rPr>
        <w:t xml:space="preserve"> </w:t>
      </w:r>
    </w:p>
    <w:p w14:paraId="73C9BCAA" w14:textId="71BBE704" w:rsidR="00286C04" w:rsidRPr="00D72EB4" w:rsidRDefault="00286C04" w:rsidP="00B77A24">
      <w:pPr>
        <w:pStyle w:val="af3"/>
        <w:widowControl/>
        <w:numPr>
          <w:ilvl w:val="2"/>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 xml:space="preserve">Acquire </w:t>
      </w:r>
      <w:r w:rsidR="00647E48" w:rsidRPr="00D72EB4">
        <w:rPr>
          <w:rFonts w:asciiTheme="minorHAnsi" w:hAnsiTheme="minorHAnsi" w:cstheme="minorHAnsi"/>
          <w:color w:val="auto"/>
        </w:rPr>
        <w:t>4</w:t>
      </w:r>
      <w:r w:rsidR="00DE0BD3" w:rsidRPr="00D72EB4">
        <w:rPr>
          <w:rFonts w:asciiTheme="minorHAnsi" w:hAnsiTheme="minorHAnsi" w:cstheme="minorHAnsi"/>
          <w:color w:val="auto"/>
        </w:rPr>
        <w:t>,</w:t>
      </w:r>
      <w:r w:rsidRPr="00D72EB4">
        <w:rPr>
          <w:rFonts w:asciiTheme="minorHAnsi" w:hAnsiTheme="minorHAnsi" w:cstheme="minorHAnsi"/>
          <w:color w:val="auto"/>
        </w:rPr>
        <w:t xml:space="preserve"> 35</w:t>
      </w:r>
      <w:r w:rsidR="00DE0BD3" w:rsidRPr="00D72EB4">
        <w:rPr>
          <w:rFonts w:asciiTheme="minorHAnsi" w:hAnsiTheme="minorHAnsi" w:cstheme="minorHAnsi"/>
          <w:color w:val="auto"/>
        </w:rPr>
        <w:t xml:space="preserve"> </w:t>
      </w:r>
      <w:r w:rsidRPr="00D72EB4">
        <w:rPr>
          <w:rFonts w:asciiTheme="minorHAnsi" w:hAnsiTheme="minorHAnsi" w:cstheme="minorHAnsi"/>
          <w:color w:val="auto"/>
        </w:rPr>
        <w:t>mm glass-bottomed dishes.</w:t>
      </w:r>
    </w:p>
    <w:p w14:paraId="1D57B7CD" w14:textId="77777777" w:rsidR="00286C04" w:rsidRPr="00D72EB4" w:rsidRDefault="00286C04" w:rsidP="00B77A24">
      <w:pPr>
        <w:pStyle w:val="af3"/>
        <w:ind w:left="0"/>
        <w:rPr>
          <w:rFonts w:asciiTheme="minorHAnsi" w:hAnsiTheme="minorHAnsi" w:cstheme="minorHAnsi"/>
          <w:color w:val="auto"/>
        </w:rPr>
      </w:pPr>
    </w:p>
    <w:p w14:paraId="18C8C260" w14:textId="223D6F99" w:rsidR="00AC49A1" w:rsidRPr="00D72EB4" w:rsidRDefault="005A5424" w:rsidP="000E73D6">
      <w:pPr>
        <w:pStyle w:val="af3"/>
        <w:widowControl/>
        <w:numPr>
          <w:ilvl w:val="2"/>
          <w:numId w:val="22"/>
        </w:numPr>
        <w:autoSpaceDE/>
        <w:autoSpaceDN/>
        <w:adjustRightInd/>
        <w:rPr>
          <w:rFonts w:asciiTheme="minorHAnsi" w:hAnsiTheme="minorHAnsi" w:cstheme="minorHAnsi"/>
          <w:color w:val="auto"/>
          <w:highlight w:val="yellow"/>
        </w:rPr>
      </w:pPr>
      <w:r w:rsidRPr="00D72EB4">
        <w:rPr>
          <w:rFonts w:asciiTheme="minorHAnsi" w:hAnsiTheme="minorHAnsi" w:cstheme="minorHAnsi"/>
          <w:color w:val="auto"/>
          <w:highlight w:val="yellow"/>
        </w:rPr>
        <w:t>Working in a cell culture hood, i</w:t>
      </w:r>
      <w:r w:rsidR="00A756B9" w:rsidRPr="00D72EB4">
        <w:rPr>
          <w:rFonts w:asciiTheme="minorHAnsi" w:hAnsiTheme="minorHAnsi" w:cstheme="minorHAnsi"/>
          <w:color w:val="auto"/>
          <w:highlight w:val="yellow"/>
        </w:rPr>
        <w:t>n a 15 mL canonical tube, m</w:t>
      </w:r>
      <w:r w:rsidR="00286C04" w:rsidRPr="00D72EB4">
        <w:rPr>
          <w:rFonts w:asciiTheme="minorHAnsi" w:hAnsiTheme="minorHAnsi" w:cstheme="minorHAnsi"/>
          <w:color w:val="auto"/>
          <w:highlight w:val="yellow"/>
        </w:rPr>
        <w:t xml:space="preserve">ake </w:t>
      </w:r>
      <w:r w:rsidR="00A27FDC" w:rsidRPr="00D72EB4">
        <w:rPr>
          <w:rFonts w:asciiTheme="minorHAnsi" w:hAnsiTheme="minorHAnsi" w:cstheme="minorHAnsi"/>
          <w:color w:val="auto"/>
          <w:highlight w:val="yellow"/>
        </w:rPr>
        <w:t>4 mL of</w:t>
      </w:r>
      <w:r w:rsidR="00286C04" w:rsidRPr="00D72EB4">
        <w:rPr>
          <w:rFonts w:asciiTheme="minorHAnsi" w:hAnsiTheme="minorHAnsi" w:cstheme="minorHAnsi"/>
          <w:color w:val="auto"/>
          <w:highlight w:val="yellow"/>
        </w:rPr>
        <w:t xml:space="preserve"> 10 µg/mL fibronectin in </w:t>
      </w:r>
      <w:r w:rsidR="000E73D6" w:rsidRPr="00D72EB4">
        <w:rPr>
          <w:rFonts w:asciiTheme="minorHAnsi" w:hAnsiTheme="minorHAnsi" w:cstheme="minorHAnsi"/>
          <w:color w:val="auto"/>
          <w:highlight w:val="yellow"/>
        </w:rPr>
        <w:t>phosphate-buffered saline (</w:t>
      </w:r>
      <w:r w:rsidR="00286C04" w:rsidRPr="00D72EB4">
        <w:rPr>
          <w:rFonts w:asciiTheme="minorHAnsi" w:hAnsiTheme="minorHAnsi" w:cstheme="minorHAnsi"/>
          <w:color w:val="auto"/>
          <w:highlight w:val="yellow"/>
        </w:rPr>
        <w:t>PBS</w:t>
      </w:r>
      <w:r w:rsidR="000E73D6" w:rsidRPr="00D72EB4">
        <w:rPr>
          <w:rFonts w:asciiTheme="minorHAnsi" w:hAnsiTheme="minorHAnsi" w:cstheme="minorHAnsi"/>
          <w:color w:val="auto"/>
          <w:highlight w:val="yellow"/>
        </w:rPr>
        <w:t>)</w:t>
      </w:r>
      <w:r w:rsidR="00286C04" w:rsidRPr="00D72EB4">
        <w:rPr>
          <w:rFonts w:asciiTheme="minorHAnsi" w:hAnsiTheme="minorHAnsi" w:cstheme="minorHAnsi"/>
          <w:color w:val="auto"/>
          <w:highlight w:val="yellow"/>
        </w:rPr>
        <w:t xml:space="preserve"> solution using sterile PBS in the cell culture hood. Gently invert </w:t>
      </w:r>
      <w:r w:rsidR="00A756B9" w:rsidRPr="00D72EB4">
        <w:rPr>
          <w:rFonts w:asciiTheme="minorHAnsi" w:hAnsiTheme="minorHAnsi" w:cstheme="minorHAnsi"/>
          <w:color w:val="auto"/>
          <w:highlight w:val="yellow"/>
        </w:rPr>
        <w:t xml:space="preserve">the tube </w:t>
      </w:r>
      <w:r w:rsidR="00286C04" w:rsidRPr="00D72EB4">
        <w:rPr>
          <w:rFonts w:asciiTheme="minorHAnsi" w:hAnsiTheme="minorHAnsi" w:cstheme="minorHAnsi"/>
          <w:color w:val="auto"/>
          <w:highlight w:val="yellow"/>
        </w:rPr>
        <w:t xml:space="preserve">once to mix and let </w:t>
      </w:r>
      <w:r w:rsidR="000E73D6" w:rsidRPr="00D72EB4">
        <w:rPr>
          <w:rFonts w:asciiTheme="minorHAnsi" w:hAnsiTheme="minorHAnsi" w:cstheme="minorHAnsi"/>
          <w:color w:val="auto"/>
          <w:highlight w:val="yellow"/>
        </w:rPr>
        <w:t xml:space="preserve">the </w:t>
      </w:r>
      <w:r w:rsidR="00286C04" w:rsidRPr="00D72EB4">
        <w:rPr>
          <w:rFonts w:asciiTheme="minorHAnsi" w:hAnsiTheme="minorHAnsi" w:cstheme="minorHAnsi"/>
          <w:color w:val="auto"/>
          <w:highlight w:val="yellow"/>
        </w:rPr>
        <w:t>solution sit for 5 min in the cell culture hood</w:t>
      </w:r>
      <w:r w:rsidR="00AC49A1" w:rsidRPr="00D72EB4">
        <w:rPr>
          <w:rFonts w:asciiTheme="minorHAnsi" w:hAnsiTheme="minorHAnsi" w:cstheme="minorHAnsi"/>
          <w:color w:val="auto"/>
          <w:highlight w:val="yellow"/>
        </w:rPr>
        <w:t>.</w:t>
      </w:r>
    </w:p>
    <w:p w14:paraId="23615C37" w14:textId="77777777" w:rsidR="00AC49A1" w:rsidRPr="00D72EB4" w:rsidRDefault="00AC49A1" w:rsidP="00B77A24">
      <w:pPr>
        <w:pStyle w:val="af3"/>
        <w:rPr>
          <w:rFonts w:asciiTheme="minorHAnsi" w:hAnsiTheme="minorHAnsi" w:cstheme="minorHAnsi"/>
          <w:color w:val="auto"/>
        </w:rPr>
      </w:pPr>
    </w:p>
    <w:p w14:paraId="4FA5B6C4" w14:textId="4AAEFFCF" w:rsidR="00AC49A1" w:rsidRPr="00D72EB4" w:rsidRDefault="00AC49A1" w:rsidP="00B77A24">
      <w:pPr>
        <w:pStyle w:val="af3"/>
        <w:widowControl/>
        <w:autoSpaceDE/>
        <w:autoSpaceDN/>
        <w:adjustRightInd/>
        <w:ind w:left="0"/>
        <w:rPr>
          <w:rFonts w:asciiTheme="minorHAnsi" w:hAnsiTheme="minorHAnsi" w:cstheme="minorHAnsi"/>
          <w:color w:val="auto"/>
        </w:rPr>
      </w:pPr>
      <w:r w:rsidRPr="00D72EB4">
        <w:rPr>
          <w:rFonts w:asciiTheme="minorHAnsi" w:hAnsiTheme="minorHAnsi" w:cstheme="minorHAnsi"/>
          <w:color w:val="auto"/>
        </w:rPr>
        <w:t xml:space="preserve">Note: The concentration or type of ECM protein may have to be adjusted for other cell types. The conditions </w:t>
      </w:r>
      <w:r w:rsidR="0061240F" w:rsidRPr="00D72EB4">
        <w:rPr>
          <w:rFonts w:asciiTheme="minorHAnsi" w:hAnsiTheme="minorHAnsi" w:cstheme="minorHAnsi"/>
          <w:color w:val="auto"/>
        </w:rPr>
        <w:t>provided are</w:t>
      </w:r>
      <w:r w:rsidRPr="00D72EB4">
        <w:rPr>
          <w:rFonts w:asciiTheme="minorHAnsi" w:hAnsiTheme="minorHAnsi" w:cstheme="minorHAnsi"/>
          <w:color w:val="auto"/>
        </w:rPr>
        <w:t xml:space="preserve"> suitable for MEFs.</w:t>
      </w:r>
    </w:p>
    <w:p w14:paraId="43792B6E" w14:textId="77777777" w:rsidR="00286C04" w:rsidRPr="00D72EB4" w:rsidRDefault="00286C04" w:rsidP="00B77A24">
      <w:pPr>
        <w:pStyle w:val="af3"/>
        <w:ind w:left="0"/>
        <w:rPr>
          <w:rFonts w:asciiTheme="minorHAnsi" w:hAnsiTheme="minorHAnsi" w:cstheme="minorHAnsi"/>
          <w:color w:val="auto"/>
          <w:highlight w:val="yellow"/>
        </w:rPr>
      </w:pPr>
    </w:p>
    <w:p w14:paraId="1A83E6DE" w14:textId="510FE9D9" w:rsidR="00286C04" w:rsidRPr="00D72EB4" w:rsidRDefault="00286C04" w:rsidP="00B77A24">
      <w:pPr>
        <w:pStyle w:val="af3"/>
        <w:widowControl/>
        <w:numPr>
          <w:ilvl w:val="2"/>
          <w:numId w:val="22"/>
        </w:numPr>
        <w:autoSpaceDE/>
        <w:autoSpaceDN/>
        <w:adjustRightInd/>
        <w:rPr>
          <w:rFonts w:asciiTheme="minorHAnsi" w:hAnsiTheme="minorHAnsi" w:cstheme="minorHAnsi"/>
          <w:color w:val="auto"/>
          <w:highlight w:val="yellow"/>
        </w:rPr>
      </w:pPr>
      <w:r w:rsidRPr="00D72EB4">
        <w:rPr>
          <w:rFonts w:asciiTheme="minorHAnsi" w:hAnsiTheme="minorHAnsi" w:cstheme="minorHAnsi"/>
          <w:color w:val="auto"/>
          <w:highlight w:val="yellow"/>
        </w:rPr>
        <w:t xml:space="preserve">Pipette 1 mL of </w:t>
      </w:r>
      <w:r w:rsidR="00A756B9" w:rsidRPr="00D72EB4">
        <w:rPr>
          <w:rFonts w:asciiTheme="minorHAnsi" w:hAnsiTheme="minorHAnsi" w:cstheme="minorHAnsi"/>
          <w:color w:val="auto"/>
          <w:highlight w:val="yellow"/>
        </w:rPr>
        <w:t xml:space="preserve">fibronectin </w:t>
      </w:r>
      <w:r w:rsidRPr="00D72EB4">
        <w:rPr>
          <w:rFonts w:asciiTheme="minorHAnsi" w:hAnsiTheme="minorHAnsi" w:cstheme="minorHAnsi"/>
          <w:color w:val="auto"/>
          <w:highlight w:val="yellow"/>
        </w:rPr>
        <w:t>solution onto each glass-bottomed dish.</w:t>
      </w:r>
    </w:p>
    <w:p w14:paraId="513C8633" w14:textId="77777777" w:rsidR="00286C04" w:rsidRPr="00D72EB4" w:rsidRDefault="00286C04" w:rsidP="00B77A24">
      <w:pPr>
        <w:pStyle w:val="af3"/>
        <w:rPr>
          <w:rFonts w:asciiTheme="minorHAnsi" w:hAnsiTheme="minorHAnsi" w:cstheme="minorHAnsi"/>
          <w:color w:val="auto"/>
          <w:highlight w:val="yellow"/>
        </w:rPr>
      </w:pPr>
    </w:p>
    <w:p w14:paraId="19F52B2C" w14:textId="6BB353DE" w:rsidR="00286C04" w:rsidRPr="00D72EB4" w:rsidRDefault="00286C04" w:rsidP="00B77A24">
      <w:pPr>
        <w:pStyle w:val="af3"/>
        <w:widowControl/>
        <w:numPr>
          <w:ilvl w:val="2"/>
          <w:numId w:val="22"/>
        </w:numPr>
        <w:autoSpaceDE/>
        <w:autoSpaceDN/>
        <w:adjustRightInd/>
        <w:rPr>
          <w:rFonts w:asciiTheme="minorHAnsi" w:hAnsiTheme="minorHAnsi" w:cstheme="minorHAnsi"/>
          <w:color w:val="auto"/>
          <w:highlight w:val="yellow"/>
        </w:rPr>
      </w:pPr>
      <w:r w:rsidRPr="00D72EB4">
        <w:rPr>
          <w:rFonts w:asciiTheme="minorHAnsi" w:hAnsiTheme="minorHAnsi" w:cstheme="minorHAnsi"/>
          <w:color w:val="auto"/>
          <w:highlight w:val="yellow"/>
        </w:rPr>
        <w:t>Leave the fibronectin solution on the dishes for 1 h at room temperature or overnight at 4 °C.</w:t>
      </w:r>
    </w:p>
    <w:p w14:paraId="6D85E5E3" w14:textId="77777777" w:rsidR="00286C04" w:rsidRPr="00D72EB4" w:rsidRDefault="00286C04" w:rsidP="00B77A24">
      <w:pPr>
        <w:pStyle w:val="af3"/>
        <w:rPr>
          <w:rFonts w:asciiTheme="minorHAnsi" w:hAnsiTheme="minorHAnsi" w:cstheme="minorHAnsi"/>
          <w:color w:val="auto"/>
          <w:highlight w:val="yellow"/>
        </w:rPr>
      </w:pPr>
    </w:p>
    <w:p w14:paraId="44D12A6E" w14:textId="7E416100" w:rsidR="00286C04" w:rsidRPr="00D72EB4" w:rsidRDefault="00286C04" w:rsidP="00B77A24">
      <w:pPr>
        <w:pStyle w:val="af3"/>
        <w:widowControl/>
        <w:numPr>
          <w:ilvl w:val="2"/>
          <w:numId w:val="22"/>
        </w:numPr>
        <w:autoSpaceDE/>
        <w:autoSpaceDN/>
        <w:adjustRightInd/>
        <w:rPr>
          <w:rFonts w:asciiTheme="minorHAnsi" w:hAnsiTheme="minorHAnsi" w:cstheme="minorHAnsi"/>
          <w:color w:val="auto"/>
          <w:highlight w:val="yellow"/>
        </w:rPr>
      </w:pPr>
      <w:r w:rsidRPr="00D72EB4">
        <w:rPr>
          <w:rFonts w:asciiTheme="minorHAnsi" w:hAnsiTheme="minorHAnsi" w:cstheme="minorHAnsi"/>
          <w:color w:val="auto"/>
          <w:highlight w:val="yellow"/>
        </w:rPr>
        <w:t xml:space="preserve">Aspirate </w:t>
      </w:r>
      <w:r w:rsidR="000E73D6" w:rsidRPr="00D72EB4">
        <w:rPr>
          <w:rFonts w:asciiTheme="minorHAnsi" w:hAnsiTheme="minorHAnsi" w:cstheme="minorHAnsi"/>
          <w:color w:val="auto"/>
          <w:highlight w:val="yellow"/>
        </w:rPr>
        <w:t xml:space="preserve">the </w:t>
      </w:r>
      <w:r w:rsidRPr="00D72EB4">
        <w:rPr>
          <w:rFonts w:asciiTheme="minorHAnsi" w:hAnsiTheme="minorHAnsi" w:cstheme="minorHAnsi"/>
          <w:color w:val="auto"/>
          <w:highlight w:val="yellow"/>
        </w:rPr>
        <w:t>fibronectin solution, rinse once with PBS, and add 1 mL of PBS.</w:t>
      </w:r>
    </w:p>
    <w:p w14:paraId="27558645" w14:textId="77777777" w:rsidR="00286C04" w:rsidRPr="00D72EB4" w:rsidRDefault="00286C04" w:rsidP="00B77A24">
      <w:pPr>
        <w:pStyle w:val="af3"/>
        <w:ind w:left="0"/>
        <w:rPr>
          <w:rFonts w:asciiTheme="minorHAnsi" w:hAnsiTheme="minorHAnsi" w:cstheme="minorHAnsi"/>
          <w:color w:val="auto"/>
        </w:rPr>
      </w:pPr>
    </w:p>
    <w:p w14:paraId="170CC369" w14:textId="2C992E15" w:rsidR="00286C04" w:rsidRPr="00D72EB4" w:rsidRDefault="00DE0BD3" w:rsidP="00B77A24">
      <w:pPr>
        <w:pStyle w:val="af3"/>
        <w:widowControl/>
        <w:numPr>
          <w:ilvl w:val="1"/>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 xml:space="preserve">Seed </w:t>
      </w:r>
      <w:r w:rsidR="000E73D6" w:rsidRPr="00D72EB4">
        <w:rPr>
          <w:rFonts w:asciiTheme="minorHAnsi" w:hAnsiTheme="minorHAnsi" w:cstheme="minorHAnsi"/>
          <w:color w:val="auto"/>
        </w:rPr>
        <w:t xml:space="preserve">the </w:t>
      </w:r>
      <w:r w:rsidR="003670DD" w:rsidRPr="00D72EB4">
        <w:rPr>
          <w:rFonts w:asciiTheme="minorHAnsi" w:hAnsiTheme="minorHAnsi" w:cstheme="minorHAnsi"/>
          <w:color w:val="auto"/>
        </w:rPr>
        <w:t>c</w:t>
      </w:r>
      <w:r w:rsidRPr="00D72EB4">
        <w:rPr>
          <w:rFonts w:asciiTheme="minorHAnsi" w:hAnsiTheme="minorHAnsi" w:cstheme="minorHAnsi"/>
          <w:color w:val="auto"/>
        </w:rPr>
        <w:t>ells onto</w:t>
      </w:r>
      <w:r w:rsidR="003670DD" w:rsidRPr="00D72EB4">
        <w:rPr>
          <w:rFonts w:asciiTheme="minorHAnsi" w:hAnsiTheme="minorHAnsi" w:cstheme="minorHAnsi"/>
          <w:color w:val="auto"/>
        </w:rPr>
        <w:t xml:space="preserve"> prepared</w:t>
      </w:r>
      <w:r w:rsidRPr="00D72EB4">
        <w:rPr>
          <w:rFonts w:asciiTheme="minorHAnsi" w:hAnsiTheme="minorHAnsi" w:cstheme="minorHAnsi"/>
          <w:color w:val="auto"/>
        </w:rPr>
        <w:t xml:space="preserve"> </w:t>
      </w:r>
      <w:r w:rsidR="003670DD" w:rsidRPr="00D72EB4">
        <w:rPr>
          <w:rFonts w:asciiTheme="minorHAnsi" w:hAnsiTheme="minorHAnsi" w:cstheme="minorHAnsi"/>
          <w:color w:val="auto"/>
        </w:rPr>
        <w:t>s</w:t>
      </w:r>
      <w:r w:rsidRPr="00D72EB4">
        <w:rPr>
          <w:rFonts w:asciiTheme="minorHAnsi" w:hAnsiTheme="minorHAnsi" w:cstheme="minorHAnsi"/>
          <w:color w:val="auto"/>
        </w:rPr>
        <w:t>ubstrates</w:t>
      </w:r>
      <w:r w:rsidR="00EC0ADA" w:rsidRPr="00D72EB4">
        <w:rPr>
          <w:rFonts w:asciiTheme="minorHAnsi" w:hAnsiTheme="minorHAnsi" w:cstheme="minorHAnsi"/>
          <w:color w:val="auto"/>
        </w:rPr>
        <w:t>.</w:t>
      </w:r>
    </w:p>
    <w:p w14:paraId="5FB14B6A" w14:textId="77777777" w:rsidR="00286C04" w:rsidRPr="00D72EB4" w:rsidRDefault="00286C04" w:rsidP="00B77A24">
      <w:pPr>
        <w:pStyle w:val="af3"/>
        <w:ind w:left="0"/>
        <w:rPr>
          <w:rFonts w:asciiTheme="minorHAnsi" w:hAnsiTheme="minorHAnsi" w:cstheme="minorHAnsi"/>
          <w:color w:val="auto"/>
        </w:rPr>
      </w:pPr>
    </w:p>
    <w:p w14:paraId="2FA70B28" w14:textId="68D9A9C9" w:rsidR="00286C04" w:rsidRPr="00D72EB4" w:rsidRDefault="00286C04" w:rsidP="00B77A24">
      <w:pPr>
        <w:pStyle w:val="af3"/>
        <w:widowControl/>
        <w:numPr>
          <w:ilvl w:val="2"/>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 xml:space="preserve">Start with </w:t>
      </w:r>
      <w:r w:rsidR="000E73D6" w:rsidRPr="00D72EB4">
        <w:rPr>
          <w:rFonts w:asciiTheme="minorHAnsi" w:hAnsiTheme="minorHAnsi" w:cstheme="minorHAnsi"/>
          <w:color w:val="auto"/>
        </w:rPr>
        <w:t xml:space="preserve">the </w:t>
      </w:r>
      <w:r w:rsidR="00AC49A1" w:rsidRPr="00D72EB4">
        <w:rPr>
          <w:rFonts w:asciiTheme="minorHAnsi" w:hAnsiTheme="minorHAnsi" w:cstheme="minorHAnsi"/>
          <w:color w:val="auto"/>
        </w:rPr>
        <w:t>cells of interest</w:t>
      </w:r>
      <w:r w:rsidRPr="00D72EB4">
        <w:rPr>
          <w:rFonts w:asciiTheme="minorHAnsi" w:hAnsiTheme="minorHAnsi" w:cstheme="minorHAnsi"/>
          <w:color w:val="auto"/>
        </w:rPr>
        <w:t xml:space="preserve"> at </w:t>
      </w:r>
      <w:r w:rsidR="00AC49A1" w:rsidRPr="00D72EB4">
        <w:rPr>
          <w:rFonts w:asciiTheme="minorHAnsi" w:hAnsiTheme="minorHAnsi" w:cstheme="minorHAnsi"/>
          <w:color w:val="auto"/>
        </w:rPr>
        <w:t xml:space="preserve">a </w:t>
      </w:r>
      <w:r w:rsidRPr="00D72EB4">
        <w:rPr>
          <w:rFonts w:asciiTheme="minorHAnsi" w:hAnsiTheme="minorHAnsi" w:cstheme="minorHAnsi"/>
          <w:color w:val="auto"/>
        </w:rPr>
        <w:t>confluence</w:t>
      </w:r>
      <w:r w:rsidR="00AC49A1" w:rsidRPr="00D72EB4">
        <w:rPr>
          <w:rFonts w:asciiTheme="minorHAnsi" w:hAnsiTheme="minorHAnsi" w:cstheme="minorHAnsi"/>
          <w:color w:val="auto"/>
        </w:rPr>
        <w:t xml:space="preserve"> percentage appropriate for </w:t>
      </w:r>
      <w:proofErr w:type="spellStart"/>
      <w:r w:rsidR="00AC49A1" w:rsidRPr="00D72EB4">
        <w:rPr>
          <w:rFonts w:asciiTheme="minorHAnsi" w:hAnsiTheme="minorHAnsi" w:cstheme="minorHAnsi"/>
          <w:color w:val="auto"/>
        </w:rPr>
        <w:t>subcultivation</w:t>
      </w:r>
      <w:proofErr w:type="spellEnd"/>
      <w:r w:rsidRPr="00D72EB4">
        <w:rPr>
          <w:rFonts w:asciiTheme="minorHAnsi" w:hAnsiTheme="minorHAnsi" w:cstheme="minorHAnsi"/>
          <w:color w:val="auto"/>
        </w:rPr>
        <w:t xml:space="preserve"> in a 6 cm culture dish.</w:t>
      </w:r>
    </w:p>
    <w:p w14:paraId="3663DBB8" w14:textId="31245BB1" w:rsidR="00286C04" w:rsidRPr="00D72EB4" w:rsidRDefault="00286C04" w:rsidP="00B77A24">
      <w:pPr>
        <w:rPr>
          <w:rFonts w:asciiTheme="minorHAnsi" w:hAnsiTheme="minorHAnsi" w:cstheme="minorHAnsi"/>
          <w:color w:val="auto"/>
        </w:rPr>
      </w:pPr>
    </w:p>
    <w:p w14:paraId="5ADE5FEE" w14:textId="305F62D7" w:rsidR="00AC49A1" w:rsidRPr="00D72EB4" w:rsidRDefault="00AC49A1" w:rsidP="00B77A24">
      <w:pPr>
        <w:rPr>
          <w:rFonts w:asciiTheme="minorHAnsi" w:hAnsiTheme="minorHAnsi" w:cstheme="minorHAnsi"/>
          <w:color w:val="auto"/>
        </w:rPr>
      </w:pPr>
      <w:r w:rsidRPr="00D72EB4">
        <w:rPr>
          <w:rFonts w:asciiTheme="minorHAnsi" w:hAnsiTheme="minorHAnsi" w:cstheme="minorHAnsi"/>
          <w:color w:val="auto"/>
        </w:rPr>
        <w:t xml:space="preserve">Note: </w:t>
      </w:r>
      <w:r w:rsidR="001D0370" w:rsidRPr="00D72EB4">
        <w:rPr>
          <w:rFonts w:asciiTheme="minorHAnsi" w:hAnsiTheme="minorHAnsi" w:cstheme="minorHAnsi"/>
          <w:color w:val="auto"/>
        </w:rPr>
        <w:t>Different cell types will require distinct cell culture conditions</w:t>
      </w:r>
      <w:r w:rsidR="0061240F" w:rsidRPr="00D72EB4">
        <w:rPr>
          <w:rFonts w:asciiTheme="minorHAnsi" w:hAnsiTheme="minorHAnsi" w:cstheme="minorHAnsi"/>
          <w:color w:val="auto"/>
        </w:rPr>
        <w:t xml:space="preserve"> and </w:t>
      </w:r>
      <w:proofErr w:type="spellStart"/>
      <w:r w:rsidR="0061240F" w:rsidRPr="00D72EB4">
        <w:rPr>
          <w:rFonts w:asciiTheme="minorHAnsi" w:hAnsiTheme="minorHAnsi" w:cstheme="minorHAnsi"/>
          <w:color w:val="auto"/>
        </w:rPr>
        <w:t>subcultivation</w:t>
      </w:r>
      <w:proofErr w:type="spellEnd"/>
      <w:r w:rsidR="0061240F" w:rsidRPr="00D72EB4">
        <w:rPr>
          <w:rFonts w:asciiTheme="minorHAnsi" w:hAnsiTheme="minorHAnsi" w:cstheme="minorHAnsi"/>
          <w:color w:val="auto"/>
        </w:rPr>
        <w:t xml:space="preserve"> protocols.</w:t>
      </w:r>
      <w:r w:rsidR="00B77A24" w:rsidRPr="00D72EB4">
        <w:rPr>
          <w:rFonts w:asciiTheme="minorHAnsi" w:hAnsiTheme="minorHAnsi" w:cstheme="minorHAnsi"/>
          <w:color w:val="auto"/>
        </w:rPr>
        <w:t xml:space="preserve"> </w:t>
      </w:r>
      <w:r w:rsidR="0061240F" w:rsidRPr="00D72EB4">
        <w:rPr>
          <w:rFonts w:asciiTheme="minorHAnsi" w:hAnsiTheme="minorHAnsi" w:cstheme="minorHAnsi"/>
          <w:color w:val="auto"/>
        </w:rPr>
        <w:t>T</w:t>
      </w:r>
      <w:r w:rsidR="001D0370" w:rsidRPr="00D72EB4">
        <w:rPr>
          <w:rFonts w:asciiTheme="minorHAnsi" w:hAnsiTheme="minorHAnsi" w:cstheme="minorHAnsi"/>
          <w:color w:val="auto"/>
        </w:rPr>
        <w:t>his section provide</w:t>
      </w:r>
      <w:r w:rsidR="002A41C7" w:rsidRPr="00D72EB4">
        <w:rPr>
          <w:rFonts w:asciiTheme="minorHAnsi" w:hAnsiTheme="minorHAnsi" w:cstheme="minorHAnsi"/>
          <w:color w:val="auto"/>
        </w:rPr>
        <w:t>s</w:t>
      </w:r>
      <w:r w:rsidR="001D0370" w:rsidRPr="00D72EB4">
        <w:rPr>
          <w:rFonts w:asciiTheme="minorHAnsi" w:hAnsiTheme="minorHAnsi" w:cstheme="minorHAnsi"/>
          <w:color w:val="auto"/>
        </w:rPr>
        <w:t xml:space="preserve"> guidelines suitable for MEFs. Typically, MEFs are grown to</w:t>
      </w:r>
      <w:r w:rsidRPr="00D72EB4">
        <w:rPr>
          <w:rFonts w:asciiTheme="minorHAnsi" w:hAnsiTheme="minorHAnsi" w:cstheme="minorHAnsi"/>
          <w:color w:val="auto"/>
        </w:rPr>
        <w:t xml:space="preserve"> 85% confluence </w:t>
      </w:r>
      <w:r w:rsidR="001D0370" w:rsidRPr="00D72EB4">
        <w:rPr>
          <w:rFonts w:asciiTheme="minorHAnsi" w:hAnsiTheme="minorHAnsi" w:cstheme="minorHAnsi"/>
          <w:color w:val="auto"/>
        </w:rPr>
        <w:t xml:space="preserve">before </w:t>
      </w:r>
      <w:proofErr w:type="spellStart"/>
      <w:r w:rsidR="001D0370" w:rsidRPr="00D72EB4">
        <w:rPr>
          <w:rFonts w:asciiTheme="minorHAnsi" w:hAnsiTheme="minorHAnsi" w:cstheme="minorHAnsi"/>
          <w:color w:val="auto"/>
        </w:rPr>
        <w:t>subcultivation</w:t>
      </w:r>
      <w:proofErr w:type="spellEnd"/>
      <w:r w:rsidR="001D0370" w:rsidRPr="00D72EB4">
        <w:rPr>
          <w:rFonts w:asciiTheme="minorHAnsi" w:hAnsiTheme="minorHAnsi" w:cstheme="minorHAnsi"/>
          <w:color w:val="auto"/>
        </w:rPr>
        <w:t>.</w:t>
      </w:r>
    </w:p>
    <w:p w14:paraId="75281495" w14:textId="77777777" w:rsidR="001D0370" w:rsidRPr="00D72EB4" w:rsidRDefault="001D0370" w:rsidP="00B77A24">
      <w:pPr>
        <w:rPr>
          <w:rFonts w:asciiTheme="minorHAnsi" w:hAnsiTheme="minorHAnsi" w:cstheme="minorHAnsi"/>
          <w:color w:val="auto"/>
        </w:rPr>
      </w:pPr>
    </w:p>
    <w:p w14:paraId="2FF0E1AF" w14:textId="60C7D3C7" w:rsidR="00286C04" w:rsidRPr="00D72EB4" w:rsidRDefault="00286C04" w:rsidP="00B77A24">
      <w:pPr>
        <w:pStyle w:val="af3"/>
        <w:widowControl/>
        <w:numPr>
          <w:ilvl w:val="2"/>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 xml:space="preserve">Working within a cell culture hood, rinse </w:t>
      </w:r>
      <w:r w:rsidR="000E73D6" w:rsidRPr="00D72EB4">
        <w:rPr>
          <w:rFonts w:asciiTheme="minorHAnsi" w:hAnsiTheme="minorHAnsi" w:cstheme="minorHAnsi"/>
          <w:color w:val="auto"/>
        </w:rPr>
        <w:t xml:space="preserve">the </w:t>
      </w:r>
      <w:r w:rsidRPr="00D72EB4">
        <w:rPr>
          <w:rFonts w:asciiTheme="minorHAnsi" w:hAnsiTheme="minorHAnsi" w:cstheme="minorHAnsi"/>
          <w:color w:val="auto"/>
        </w:rPr>
        <w:t xml:space="preserve">cells once with 3 mL </w:t>
      </w:r>
      <w:r w:rsidR="000E73D6" w:rsidRPr="00D72EB4">
        <w:rPr>
          <w:rFonts w:asciiTheme="minorHAnsi" w:hAnsiTheme="minorHAnsi" w:cstheme="minorHAnsi"/>
          <w:color w:val="auto"/>
        </w:rPr>
        <w:t xml:space="preserve">of </w:t>
      </w:r>
      <w:r w:rsidRPr="00D72EB4">
        <w:rPr>
          <w:rFonts w:asciiTheme="minorHAnsi" w:hAnsiTheme="minorHAnsi" w:cstheme="minorHAnsi"/>
          <w:color w:val="auto"/>
        </w:rPr>
        <w:t xml:space="preserve">PBS. Add 1 mL </w:t>
      </w:r>
      <w:r w:rsidR="000E73D6" w:rsidRPr="00D72EB4">
        <w:rPr>
          <w:rFonts w:asciiTheme="minorHAnsi" w:hAnsiTheme="minorHAnsi" w:cstheme="minorHAnsi"/>
          <w:color w:val="auto"/>
        </w:rPr>
        <w:t xml:space="preserve">of </w:t>
      </w:r>
      <w:r w:rsidRPr="00D72EB4">
        <w:rPr>
          <w:rFonts w:asciiTheme="minorHAnsi" w:hAnsiTheme="minorHAnsi" w:cstheme="minorHAnsi"/>
          <w:color w:val="auto"/>
        </w:rPr>
        <w:t>0.05% Trypsin-</w:t>
      </w:r>
      <w:bookmarkStart w:id="7" w:name="_Hlk521003008"/>
      <w:r w:rsidRPr="00D72EB4">
        <w:rPr>
          <w:rFonts w:asciiTheme="minorHAnsi" w:hAnsiTheme="minorHAnsi" w:cstheme="minorHAnsi"/>
          <w:color w:val="auto"/>
        </w:rPr>
        <w:t>EDTA</w:t>
      </w:r>
      <w:bookmarkEnd w:id="7"/>
      <w:r w:rsidRPr="00D72EB4">
        <w:rPr>
          <w:rFonts w:asciiTheme="minorHAnsi" w:hAnsiTheme="minorHAnsi" w:cstheme="minorHAnsi"/>
          <w:color w:val="auto"/>
        </w:rPr>
        <w:t xml:space="preserve"> and incubate for 5 min at 37 °C.</w:t>
      </w:r>
    </w:p>
    <w:p w14:paraId="470EC71F" w14:textId="77777777" w:rsidR="00286C04" w:rsidRPr="00D72EB4" w:rsidRDefault="00286C04" w:rsidP="00B77A24">
      <w:pPr>
        <w:pStyle w:val="af3"/>
        <w:ind w:left="0"/>
        <w:rPr>
          <w:rFonts w:asciiTheme="minorHAnsi" w:hAnsiTheme="minorHAnsi" w:cstheme="minorHAnsi"/>
          <w:color w:val="auto"/>
        </w:rPr>
      </w:pPr>
    </w:p>
    <w:p w14:paraId="1CF9D438" w14:textId="612C6DD9" w:rsidR="00286C04" w:rsidRPr="00D72EB4" w:rsidRDefault="00286C04" w:rsidP="00B77A24">
      <w:pPr>
        <w:pStyle w:val="af3"/>
        <w:widowControl/>
        <w:numPr>
          <w:ilvl w:val="2"/>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 xml:space="preserve">Add 3 mL of </w:t>
      </w:r>
      <w:bookmarkStart w:id="8" w:name="_Hlk521003038"/>
      <w:r w:rsidRPr="00D72EB4">
        <w:rPr>
          <w:rFonts w:asciiTheme="minorHAnsi" w:hAnsiTheme="minorHAnsi" w:cstheme="minorHAnsi"/>
          <w:color w:val="auto"/>
        </w:rPr>
        <w:t xml:space="preserve">complete media </w:t>
      </w:r>
      <w:bookmarkEnd w:id="8"/>
      <w:r w:rsidRPr="00D72EB4">
        <w:rPr>
          <w:rFonts w:asciiTheme="minorHAnsi" w:hAnsiTheme="minorHAnsi" w:cstheme="minorHAnsi"/>
          <w:color w:val="auto"/>
        </w:rPr>
        <w:t xml:space="preserve">to the 6 cm dish, collect </w:t>
      </w:r>
      <w:r w:rsidR="000E73D6" w:rsidRPr="00D72EB4">
        <w:rPr>
          <w:rFonts w:asciiTheme="minorHAnsi" w:hAnsiTheme="minorHAnsi" w:cstheme="minorHAnsi"/>
          <w:color w:val="auto"/>
        </w:rPr>
        <w:t xml:space="preserve">the </w:t>
      </w:r>
      <w:r w:rsidRPr="00D72EB4">
        <w:rPr>
          <w:rFonts w:asciiTheme="minorHAnsi" w:hAnsiTheme="minorHAnsi" w:cstheme="minorHAnsi"/>
          <w:color w:val="auto"/>
        </w:rPr>
        <w:t>cells, and place into 15 mL conical tube.</w:t>
      </w:r>
    </w:p>
    <w:p w14:paraId="374F27A9" w14:textId="2D2A3457" w:rsidR="00286C04" w:rsidRPr="00D72EB4" w:rsidRDefault="00286C04" w:rsidP="00B77A24">
      <w:pPr>
        <w:pStyle w:val="af3"/>
        <w:ind w:left="0"/>
        <w:rPr>
          <w:rFonts w:asciiTheme="minorHAnsi" w:hAnsiTheme="minorHAnsi" w:cstheme="minorHAnsi"/>
          <w:color w:val="auto"/>
        </w:rPr>
      </w:pPr>
    </w:p>
    <w:p w14:paraId="4726AE6B" w14:textId="7D1C0484" w:rsidR="00073357" w:rsidRPr="00D72EB4" w:rsidRDefault="00073357" w:rsidP="00B77A24">
      <w:pPr>
        <w:pStyle w:val="af3"/>
        <w:ind w:left="0"/>
        <w:rPr>
          <w:rFonts w:asciiTheme="minorHAnsi" w:hAnsiTheme="minorHAnsi" w:cstheme="minorHAnsi"/>
          <w:color w:val="auto"/>
        </w:rPr>
      </w:pPr>
      <w:r w:rsidRPr="00D72EB4">
        <w:rPr>
          <w:rFonts w:asciiTheme="minorHAnsi" w:hAnsiTheme="minorHAnsi" w:cstheme="minorHAnsi"/>
          <w:color w:val="auto"/>
        </w:rPr>
        <w:t>Note: Composition for complete media will depend on the cell type being used.</w:t>
      </w:r>
      <w:r w:rsidR="00AC49A1" w:rsidRPr="00D72EB4">
        <w:rPr>
          <w:rFonts w:asciiTheme="minorHAnsi" w:hAnsiTheme="minorHAnsi" w:cstheme="minorHAnsi"/>
          <w:color w:val="auto"/>
        </w:rPr>
        <w:t xml:space="preserve"> For MEFs</w:t>
      </w:r>
      <w:r w:rsidR="000E73D6" w:rsidRPr="00D72EB4">
        <w:rPr>
          <w:rFonts w:asciiTheme="minorHAnsi" w:hAnsiTheme="minorHAnsi" w:cstheme="minorHAnsi"/>
          <w:color w:val="auto"/>
        </w:rPr>
        <w:t>,</w:t>
      </w:r>
      <w:r w:rsidR="00AC49A1" w:rsidRPr="00D72EB4">
        <w:rPr>
          <w:rFonts w:asciiTheme="minorHAnsi" w:hAnsiTheme="minorHAnsi" w:cstheme="minorHAnsi"/>
          <w:color w:val="auto"/>
        </w:rPr>
        <w:t xml:space="preserve"> complete media is </w:t>
      </w:r>
      <w:r w:rsidR="0061240F" w:rsidRPr="00D72EB4">
        <w:rPr>
          <w:rFonts w:asciiTheme="minorHAnsi" w:hAnsiTheme="minorHAnsi" w:cstheme="minorHAnsi"/>
          <w:color w:val="auto"/>
        </w:rPr>
        <w:t xml:space="preserve">often </w:t>
      </w:r>
      <w:r w:rsidR="00AC49A1" w:rsidRPr="00D72EB4">
        <w:rPr>
          <w:rFonts w:asciiTheme="minorHAnsi" w:hAnsiTheme="minorHAnsi" w:cstheme="minorHAnsi"/>
          <w:color w:val="auto"/>
        </w:rPr>
        <w:t xml:space="preserve">defined as </w:t>
      </w:r>
      <w:r w:rsidR="00284D72" w:rsidRPr="00D72EB4">
        <w:rPr>
          <w:rFonts w:asciiTheme="minorHAnsi" w:hAnsiTheme="minorHAnsi" w:cstheme="minorHAnsi"/>
          <w:color w:val="auto"/>
        </w:rPr>
        <w:t xml:space="preserve">high glucose Dulbecco's Modified Eagle Medium with 10% fetal bovine serum, 1% Antibiotic-Antimycotic (containing Amphotericin B, Penicillin, and Streptomycin), and a 1% non-essential amino acid </w:t>
      </w:r>
      <w:r w:rsidR="001606C2" w:rsidRPr="00D72EB4">
        <w:rPr>
          <w:rFonts w:asciiTheme="minorHAnsi" w:hAnsiTheme="minorHAnsi" w:cstheme="minorHAnsi"/>
          <w:color w:val="auto"/>
        </w:rPr>
        <w:t xml:space="preserve">(NEAA) </w:t>
      </w:r>
      <w:r w:rsidR="00284D72" w:rsidRPr="00D72EB4">
        <w:rPr>
          <w:rFonts w:asciiTheme="minorHAnsi" w:hAnsiTheme="minorHAnsi" w:cstheme="minorHAnsi"/>
          <w:color w:val="auto"/>
        </w:rPr>
        <w:t xml:space="preserve">solution. </w:t>
      </w:r>
    </w:p>
    <w:p w14:paraId="7CB627E6" w14:textId="77777777" w:rsidR="00073357" w:rsidRPr="00D72EB4" w:rsidRDefault="00073357" w:rsidP="00B77A24">
      <w:pPr>
        <w:pStyle w:val="af3"/>
        <w:ind w:left="0"/>
        <w:rPr>
          <w:rFonts w:asciiTheme="minorHAnsi" w:hAnsiTheme="minorHAnsi" w:cstheme="minorHAnsi"/>
          <w:color w:val="auto"/>
        </w:rPr>
      </w:pPr>
    </w:p>
    <w:p w14:paraId="72B14486" w14:textId="4D895B20" w:rsidR="00286C04" w:rsidRPr="00D72EB4" w:rsidRDefault="00286C04" w:rsidP="00B77A24">
      <w:pPr>
        <w:pStyle w:val="af3"/>
        <w:widowControl/>
        <w:numPr>
          <w:ilvl w:val="2"/>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 xml:space="preserve">Spin </w:t>
      </w:r>
      <w:r w:rsidR="000E73D6" w:rsidRPr="00D72EB4">
        <w:rPr>
          <w:rFonts w:asciiTheme="minorHAnsi" w:hAnsiTheme="minorHAnsi" w:cstheme="minorHAnsi"/>
          <w:color w:val="auto"/>
        </w:rPr>
        <w:t xml:space="preserve">the </w:t>
      </w:r>
      <w:r w:rsidRPr="00D72EB4">
        <w:rPr>
          <w:rFonts w:asciiTheme="minorHAnsi" w:hAnsiTheme="minorHAnsi" w:cstheme="minorHAnsi"/>
          <w:color w:val="auto"/>
        </w:rPr>
        <w:t>cells down at 1000</w:t>
      </w:r>
      <w:r w:rsidRPr="00D72EB4">
        <w:rPr>
          <w:rFonts w:cstheme="minorHAnsi"/>
          <w:color w:val="auto"/>
        </w:rPr>
        <w:t xml:space="preserve"> x g</w:t>
      </w:r>
      <w:r w:rsidRPr="00D72EB4">
        <w:rPr>
          <w:rFonts w:asciiTheme="minorHAnsi" w:hAnsiTheme="minorHAnsi" w:cstheme="minorHAnsi"/>
          <w:color w:val="auto"/>
        </w:rPr>
        <w:t xml:space="preserve"> for 5 min.</w:t>
      </w:r>
    </w:p>
    <w:p w14:paraId="159EC97C" w14:textId="77777777" w:rsidR="00286C04" w:rsidRPr="00D72EB4" w:rsidRDefault="00286C04" w:rsidP="00B77A24">
      <w:pPr>
        <w:pStyle w:val="af3"/>
        <w:ind w:left="0"/>
        <w:rPr>
          <w:rFonts w:asciiTheme="minorHAnsi" w:hAnsiTheme="minorHAnsi" w:cstheme="minorHAnsi"/>
          <w:color w:val="auto"/>
        </w:rPr>
      </w:pPr>
    </w:p>
    <w:p w14:paraId="07A456D1" w14:textId="441C43A1" w:rsidR="00286C04" w:rsidRPr="00D72EB4" w:rsidRDefault="00286C04" w:rsidP="00B77A24">
      <w:pPr>
        <w:pStyle w:val="af3"/>
        <w:widowControl/>
        <w:numPr>
          <w:ilvl w:val="2"/>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 xml:space="preserve">Aspirate </w:t>
      </w:r>
      <w:r w:rsidR="000E73D6" w:rsidRPr="00D72EB4">
        <w:rPr>
          <w:rFonts w:asciiTheme="minorHAnsi" w:hAnsiTheme="minorHAnsi" w:cstheme="minorHAnsi"/>
          <w:color w:val="auto"/>
        </w:rPr>
        <w:t xml:space="preserve">the </w:t>
      </w:r>
      <w:r w:rsidRPr="00D72EB4">
        <w:rPr>
          <w:rFonts w:asciiTheme="minorHAnsi" w:hAnsiTheme="minorHAnsi" w:cstheme="minorHAnsi"/>
          <w:color w:val="auto"/>
        </w:rPr>
        <w:t xml:space="preserve">media and resuspend </w:t>
      </w:r>
      <w:r w:rsidR="000E73D6" w:rsidRPr="00D72EB4">
        <w:rPr>
          <w:rFonts w:asciiTheme="minorHAnsi" w:hAnsiTheme="minorHAnsi" w:cstheme="minorHAnsi"/>
          <w:color w:val="auto"/>
        </w:rPr>
        <w:t xml:space="preserve">the </w:t>
      </w:r>
      <w:r w:rsidRPr="00D72EB4">
        <w:rPr>
          <w:rFonts w:asciiTheme="minorHAnsi" w:hAnsiTheme="minorHAnsi" w:cstheme="minorHAnsi"/>
          <w:color w:val="auto"/>
        </w:rPr>
        <w:t xml:space="preserve">cell pellet in 1 mL </w:t>
      </w:r>
      <w:r w:rsidR="000E73D6" w:rsidRPr="00D72EB4">
        <w:rPr>
          <w:rFonts w:asciiTheme="minorHAnsi" w:hAnsiTheme="minorHAnsi" w:cstheme="minorHAnsi"/>
          <w:color w:val="auto"/>
        </w:rPr>
        <w:t xml:space="preserve">of </w:t>
      </w:r>
      <w:r w:rsidRPr="00D72EB4">
        <w:rPr>
          <w:rFonts w:asciiTheme="minorHAnsi" w:hAnsiTheme="minorHAnsi" w:cstheme="minorHAnsi"/>
          <w:color w:val="auto"/>
        </w:rPr>
        <w:t>complete media.</w:t>
      </w:r>
    </w:p>
    <w:p w14:paraId="46A34F51" w14:textId="77777777" w:rsidR="00286C04" w:rsidRPr="00D72EB4" w:rsidRDefault="00286C04" w:rsidP="00B77A24">
      <w:pPr>
        <w:pStyle w:val="af3"/>
        <w:ind w:left="0"/>
        <w:rPr>
          <w:rFonts w:asciiTheme="minorHAnsi" w:hAnsiTheme="minorHAnsi" w:cstheme="minorHAnsi"/>
          <w:color w:val="auto"/>
        </w:rPr>
      </w:pPr>
    </w:p>
    <w:p w14:paraId="0226A388" w14:textId="54ECC772" w:rsidR="00286C04" w:rsidRPr="00D72EB4" w:rsidRDefault="00286C04" w:rsidP="00B77A24">
      <w:pPr>
        <w:pStyle w:val="af3"/>
        <w:widowControl/>
        <w:numPr>
          <w:ilvl w:val="2"/>
          <w:numId w:val="22"/>
        </w:numPr>
        <w:autoSpaceDE/>
        <w:autoSpaceDN/>
        <w:adjustRightInd/>
        <w:rPr>
          <w:rFonts w:asciiTheme="minorHAnsi" w:hAnsiTheme="minorHAnsi" w:cstheme="minorHAnsi"/>
          <w:color w:val="auto"/>
          <w:highlight w:val="yellow"/>
        </w:rPr>
      </w:pPr>
      <w:r w:rsidRPr="00D72EB4">
        <w:rPr>
          <w:rFonts w:asciiTheme="minorHAnsi" w:hAnsiTheme="minorHAnsi" w:cstheme="minorHAnsi"/>
          <w:color w:val="auto"/>
          <w:highlight w:val="yellow"/>
        </w:rPr>
        <w:t xml:space="preserve">Remove PBS from fibronectin-coated glass dishes. Count </w:t>
      </w:r>
      <w:r w:rsidR="000E73D6" w:rsidRPr="00D72EB4">
        <w:rPr>
          <w:rFonts w:asciiTheme="minorHAnsi" w:hAnsiTheme="minorHAnsi" w:cstheme="minorHAnsi"/>
          <w:color w:val="auto"/>
          <w:highlight w:val="yellow"/>
        </w:rPr>
        <w:t xml:space="preserve">the </w:t>
      </w:r>
      <w:r w:rsidRPr="00D72EB4">
        <w:rPr>
          <w:rFonts w:asciiTheme="minorHAnsi" w:hAnsiTheme="minorHAnsi" w:cstheme="minorHAnsi"/>
          <w:color w:val="auto"/>
          <w:highlight w:val="yellow"/>
        </w:rPr>
        <w:t>cells and seed 30,000 cells onto each fibronectin-coated glass dish</w:t>
      </w:r>
      <w:r w:rsidR="002A41C7" w:rsidRPr="00D72EB4">
        <w:rPr>
          <w:rFonts w:asciiTheme="minorHAnsi" w:hAnsiTheme="minorHAnsi" w:cstheme="minorHAnsi"/>
          <w:color w:val="auto"/>
          <w:highlight w:val="yellow"/>
        </w:rPr>
        <w:t xml:space="preserve"> with the appropriate complete media </w:t>
      </w:r>
      <w:r w:rsidR="000E73D6" w:rsidRPr="00D72EB4">
        <w:rPr>
          <w:rFonts w:asciiTheme="minorHAnsi" w:hAnsiTheme="minorHAnsi" w:cstheme="minorHAnsi"/>
          <w:color w:val="auto"/>
          <w:highlight w:val="yellow"/>
        </w:rPr>
        <w:t>for a final volume of</w:t>
      </w:r>
      <w:r w:rsidR="002A41C7" w:rsidRPr="00D72EB4">
        <w:rPr>
          <w:rFonts w:asciiTheme="minorHAnsi" w:hAnsiTheme="minorHAnsi" w:cstheme="minorHAnsi"/>
          <w:color w:val="auto"/>
          <w:highlight w:val="yellow"/>
        </w:rPr>
        <w:t xml:space="preserve"> </w:t>
      </w:r>
      <w:r w:rsidR="00AB4CE6" w:rsidRPr="00D72EB4">
        <w:rPr>
          <w:rFonts w:asciiTheme="minorHAnsi" w:hAnsiTheme="minorHAnsi" w:cstheme="minorHAnsi"/>
          <w:color w:val="auto"/>
          <w:highlight w:val="yellow"/>
        </w:rPr>
        <w:t>1.5</w:t>
      </w:r>
      <w:r w:rsidR="002A41C7" w:rsidRPr="00D72EB4">
        <w:rPr>
          <w:rFonts w:asciiTheme="minorHAnsi" w:hAnsiTheme="minorHAnsi" w:cstheme="minorHAnsi"/>
          <w:color w:val="auto"/>
          <w:highlight w:val="yellow"/>
        </w:rPr>
        <w:t xml:space="preserve"> </w:t>
      </w:r>
      <w:proofErr w:type="spellStart"/>
      <w:r w:rsidR="002A41C7" w:rsidRPr="00D72EB4">
        <w:rPr>
          <w:rFonts w:asciiTheme="minorHAnsi" w:hAnsiTheme="minorHAnsi" w:cstheme="minorHAnsi"/>
          <w:color w:val="auto"/>
          <w:highlight w:val="yellow"/>
        </w:rPr>
        <w:t>mL</w:t>
      </w:r>
      <w:r w:rsidRPr="00D72EB4">
        <w:rPr>
          <w:rFonts w:asciiTheme="minorHAnsi" w:hAnsiTheme="minorHAnsi" w:cstheme="minorHAnsi"/>
          <w:color w:val="auto"/>
          <w:highlight w:val="yellow"/>
        </w:rPr>
        <w:t>.</w:t>
      </w:r>
      <w:proofErr w:type="spellEnd"/>
    </w:p>
    <w:p w14:paraId="1B152B71" w14:textId="043817A3" w:rsidR="00AC49A1" w:rsidRPr="00D72EB4" w:rsidRDefault="00AC49A1" w:rsidP="00B77A24">
      <w:pPr>
        <w:pStyle w:val="af3"/>
        <w:widowControl/>
        <w:autoSpaceDE/>
        <w:autoSpaceDN/>
        <w:adjustRightInd/>
        <w:ind w:left="0"/>
        <w:rPr>
          <w:rFonts w:asciiTheme="minorHAnsi" w:hAnsiTheme="minorHAnsi" w:cstheme="minorHAnsi"/>
          <w:color w:val="auto"/>
        </w:rPr>
      </w:pPr>
    </w:p>
    <w:p w14:paraId="76EF67C2" w14:textId="7282DE54" w:rsidR="00AC49A1" w:rsidRPr="00D72EB4" w:rsidRDefault="00AC49A1" w:rsidP="00B77A24">
      <w:pPr>
        <w:pStyle w:val="af3"/>
        <w:widowControl/>
        <w:autoSpaceDE/>
        <w:autoSpaceDN/>
        <w:adjustRightInd/>
        <w:ind w:left="0"/>
        <w:rPr>
          <w:rFonts w:asciiTheme="minorHAnsi" w:hAnsiTheme="minorHAnsi" w:cstheme="minorHAnsi"/>
          <w:color w:val="auto"/>
        </w:rPr>
      </w:pPr>
      <w:r w:rsidRPr="00D72EB4">
        <w:rPr>
          <w:rFonts w:asciiTheme="minorHAnsi" w:hAnsiTheme="minorHAnsi" w:cstheme="minorHAnsi"/>
          <w:color w:val="auto"/>
        </w:rPr>
        <w:t xml:space="preserve">Note: This cell density is appropriate for MEFs and will lead to a population of cells that are not </w:t>
      </w:r>
      <w:r w:rsidR="00FA3833" w:rsidRPr="00D72EB4">
        <w:rPr>
          <w:rFonts w:asciiTheme="minorHAnsi" w:hAnsiTheme="minorHAnsi" w:cstheme="minorHAnsi"/>
          <w:color w:val="auto"/>
        </w:rPr>
        <w:t>touching</w:t>
      </w:r>
      <w:r w:rsidR="0035384E" w:rsidRPr="00D72EB4">
        <w:rPr>
          <w:rFonts w:asciiTheme="minorHAnsi" w:hAnsiTheme="minorHAnsi" w:cstheme="minorHAnsi"/>
          <w:color w:val="auto"/>
        </w:rPr>
        <w:t>,</w:t>
      </w:r>
      <w:r w:rsidR="00FA3833" w:rsidRPr="00D72EB4">
        <w:rPr>
          <w:rFonts w:asciiTheme="minorHAnsi" w:hAnsiTheme="minorHAnsi" w:cstheme="minorHAnsi"/>
          <w:color w:val="auto"/>
        </w:rPr>
        <w:t xml:space="preserve"> but not exceedingly sparse. The exact cell number may need to be adjusted for other cell types</w:t>
      </w:r>
      <w:r w:rsidR="0061240F" w:rsidRPr="00D72EB4">
        <w:rPr>
          <w:rFonts w:asciiTheme="minorHAnsi" w:hAnsiTheme="minorHAnsi" w:cstheme="minorHAnsi"/>
          <w:color w:val="auto"/>
        </w:rPr>
        <w:t xml:space="preserve"> or other imaging </w:t>
      </w:r>
      <w:r w:rsidR="00C303C8" w:rsidRPr="00D72EB4">
        <w:rPr>
          <w:rFonts w:asciiTheme="minorHAnsi" w:hAnsiTheme="minorHAnsi" w:cstheme="minorHAnsi"/>
          <w:color w:val="auto"/>
        </w:rPr>
        <w:t>chamber</w:t>
      </w:r>
      <w:r w:rsidR="00FA3833" w:rsidRPr="00D72EB4">
        <w:rPr>
          <w:rFonts w:asciiTheme="minorHAnsi" w:hAnsiTheme="minorHAnsi" w:cstheme="minorHAnsi"/>
          <w:color w:val="auto"/>
        </w:rPr>
        <w:t xml:space="preserve">. </w:t>
      </w:r>
    </w:p>
    <w:p w14:paraId="1F5C485D" w14:textId="77777777" w:rsidR="00286C04" w:rsidRPr="00D72EB4" w:rsidRDefault="00286C04" w:rsidP="00B77A24">
      <w:pPr>
        <w:pStyle w:val="af3"/>
        <w:ind w:left="0"/>
        <w:rPr>
          <w:rFonts w:asciiTheme="minorHAnsi" w:hAnsiTheme="minorHAnsi" w:cstheme="minorHAnsi"/>
          <w:color w:val="auto"/>
          <w:highlight w:val="yellow"/>
        </w:rPr>
      </w:pPr>
    </w:p>
    <w:p w14:paraId="78A8B3E3" w14:textId="1F209289" w:rsidR="00FA3833" w:rsidRPr="00D72EB4" w:rsidRDefault="00286C04" w:rsidP="00B77A24">
      <w:pPr>
        <w:pStyle w:val="af3"/>
        <w:widowControl/>
        <w:numPr>
          <w:ilvl w:val="2"/>
          <w:numId w:val="22"/>
        </w:numPr>
        <w:autoSpaceDE/>
        <w:autoSpaceDN/>
        <w:adjustRightInd/>
        <w:rPr>
          <w:rFonts w:asciiTheme="minorHAnsi" w:hAnsiTheme="minorHAnsi" w:cstheme="minorHAnsi"/>
          <w:color w:val="auto"/>
          <w:highlight w:val="yellow"/>
        </w:rPr>
      </w:pPr>
      <w:r w:rsidRPr="00D72EB4">
        <w:rPr>
          <w:rFonts w:asciiTheme="minorHAnsi" w:hAnsiTheme="minorHAnsi" w:cstheme="minorHAnsi"/>
          <w:color w:val="auto"/>
          <w:highlight w:val="yellow"/>
        </w:rPr>
        <w:t xml:space="preserve">Allow the </w:t>
      </w:r>
      <w:r w:rsidR="00FA3833" w:rsidRPr="00D72EB4">
        <w:rPr>
          <w:rFonts w:asciiTheme="minorHAnsi" w:hAnsiTheme="minorHAnsi" w:cstheme="minorHAnsi"/>
          <w:color w:val="auto"/>
          <w:highlight w:val="yellow"/>
        </w:rPr>
        <w:t>cells</w:t>
      </w:r>
      <w:r w:rsidRPr="00D72EB4">
        <w:rPr>
          <w:rFonts w:asciiTheme="minorHAnsi" w:hAnsiTheme="minorHAnsi" w:cstheme="minorHAnsi"/>
          <w:color w:val="auto"/>
          <w:highlight w:val="yellow"/>
        </w:rPr>
        <w:t xml:space="preserve"> to spread for 4 h following seeding. At 2 h of spreading, aspirate</w:t>
      </w:r>
      <w:r w:rsidR="000E73D6" w:rsidRPr="00D72EB4">
        <w:rPr>
          <w:rFonts w:asciiTheme="minorHAnsi" w:hAnsiTheme="minorHAnsi" w:cstheme="minorHAnsi"/>
          <w:color w:val="auto"/>
          <w:highlight w:val="yellow"/>
        </w:rPr>
        <w:t xml:space="preserve"> the</w:t>
      </w:r>
      <w:r w:rsidRPr="00D72EB4">
        <w:rPr>
          <w:rFonts w:asciiTheme="minorHAnsi" w:hAnsiTheme="minorHAnsi" w:cstheme="minorHAnsi"/>
          <w:color w:val="auto"/>
          <w:highlight w:val="yellow"/>
        </w:rPr>
        <w:t xml:space="preserve"> growth media, </w:t>
      </w:r>
      <w:r w:rsidR="000E73D6" w:rsidRPr="00D72EB4">
        <w:rPr>
          <w:rFonts w:asciiTheme="minorHAnsi" w:hAnsiTheme="minorHAnsi" w:cstheme="minorHAnsi"/>
          <w:color w:val="auto"/>
          <w:highlight w:val="yellow"/>
        </w:rPr>
        <w:t xml:space="preserve">and </w:t>
      </w:r>
      <w:r w:rsidRPr="00D72EB4">
        <w:rPr>
          <w:rFonts w:asciiTheme="minorHAnsi" w:hAnsiTheme="minorHAnsi" w:cstheme="minorHAnsi"/>
          <w:color w:val="auto"/>
          <w:highlight w:val="yellow"/>
        </w:rPr>
        <w:t>rinse once with imaging media, leav</w:t>
      </w:r>
      <w:r w:rsidR="000E73D6" w:rsidRPr="00D72EB4">
        <w:rPr>
          <w:rFonts w:asciiTheme="minorHAnsi" w:hAnsiTheme="minorHAnsi" w:cstheme="minorHAnsi"/>
          <w:color w:val="auto"/>
          <w:highlight w:val="yellow"/>
        </w:rPr>
        <w:t>ing</w:t>
      </w:r>
      <w:r w:rsidRPr="00D72EB4">
        <w:rPr>
          <w:rFonts w:asciiTheme="minorHAnsi" w:hAnsiTheme="minorHAnsi" w:cstheme="minorHAnsi"/>
          <w:color w:val="auto"/>
          <w:highlight w:val="yellow"/>
        </w:rPr>
        <w:t xml:space="preserve"> </w:t>
      </w:r>
      <w:r w:rsidR="00AB4CE6" w:rsidRPr="00D72EB4">
        <w:rPr>
          <w:rFonts w:asciiTheme="minorHAnsi" w:hAnsiTheme="minorHAnsi" w:cstheme="minorHAnsi"/>
          <w:color w:val="auto"/>
          <w:highlight w:val="yellow"/>
        </w:rPr>
        <w:t>1.5</w:t>
      </w:r>
      <w:r w:rsidR="002A41C7" w:rsidRPr="00D72EB4">
        <w:rPr>
          <w:rFonts w:asciiTheme="minorHAnsi" w:hAnsiTheme="minorHAnsi" w:cstheme="minorHAnsi"/>
          <w:color w:val="auto"/>
          <w:highlight w:val="yellow"/>
        </w:rPr>
        <w:t xml:space="preserve"> mL</w:t>
      </w:r>
      <w:r w:rsidRPr="00D72EB4">
        <w:rPr>
          <w:rFonts w:asciiTheme="minorHAnsi" w:hAnsiTheme="minorHAnsi" w:cstheme="minorHAnsi"/>
          <w:color w:val="auto"/>
          <w:highlight w:val="yellow"/>
        </w:rPr>
        <w:t xml:space="preserve"> </w:t>
      </w:r>
      <w:r w:rsidR="000E73D6" w:rsidRPr="00D72EB4">
        <w:rPr>
          <w:rFonts w:asciiTheme="minorHAnsi" w:hAnsiTheme="minorHAnsi" w:cstheme="minorHAnsi"/>
          <w:color w:val="auto"/>
          <w:highlight w:val="yellow"/>
        </w:rPr>
        <w:t xml:space="preserve">of </w:t>
      </w:r>
      <w:r w:rsidRPr="00D72EB4">
        <w:rPr>
          <w:rFonts w:asciiTheme="minorHAnsi" w:hAnsiTheme="minorHAnsi" w:cstheme="minorHAnsi"/>
          <w:color w:val="auto"/>
          <w:highlight w:val="yellow"/>
        </w:rPr>
        <w:t xml:space="preserve">imaging media. </w:t>
      </w:r>
    </w:p>
    <w:p w14:paraId="2FADD9ED" w14:textId="3B8E14E4" w:rsidR="00073357" w:rsidRPr="00D72EB4" w:rsidRDefault="00073357" w:rsidP="00B77A24">
      <w:pPr>
        <w:pStyle w:val="af3"/>
        <w:ind w:left="0"/>
        <w:rPr>
          <w:rFonts w:asciiTheme="minorHAnsi" w:hAnsiTheme="minorHAnsi" w:cstheme="minorHAnsi"/>
          <w:color w:val="auto"/>
        </w:rPr>
      </w:pPr>
    </w:p>
    <w:p w14:paraId="54C446B8" w14:textId="3F9A44F9" w:rsidR="00073357" w:rsidRPr="00D72EB4" w:rsidRDefault="00073357" w:rsidP="00B77A24">
      <w:pPr>
        <w:pStyle w:val="af3"/>
        <w:ind w:left="0"/>
        <w:rPr>
          <w:rFonts w:asciiTheme="minorHAnsi" w:hAnsiTheme="minorHAnsi" w:cstheme="minorHAnsi"/>
          <w:color w:val="auto"/>
        </w:rPr>
      </w:pPr>
      <w:r w:rsidRPr="00D72EB4">
        <w:rPr>
          <w:rFonts w:asciiTheme="minorHAnsi" w:hAnsiTheme="minorHAnsi" w:cstheme="minorHAnsi"/>
          <w:color w:val="auto"/>
        </w:rPr>
        <w:t xml:space="preserve">Note: </w:t>
      </w:r>
      <w:r w:rsidR="001D0370" w:rsidRPr="00D72EB4">
        <w:rPr>
          <w:rFonts w:asciiTheme="minorHAnsi" w:hAnsiTheme="minorHAnsi" w:cstheme="minorHAnsi"/>
          <w:color w:val="auto"/>
        </w:rPr>
        <w:t xml:space="preserve">This spreading time is appropriate for </w:t>
      </w:r>
      <w:r w:rsidR="00CA0B18" w:rsidRPr="00D72EB4">
        <w:rPr>
          <w:rFonts w:asciiTheme="minorHAnsi" w:hAnsiTheme="minorHAnsi" w:cstheme="minorHAnsi"/>
          <w:color w:val="auto"/>
        </w:rPr>
        <w:t>MEFs but</w:t>
      </w:r>
      <w:r w:rsidR="001D0370" w:rsidRPr="00D72EB4">
        <w:rPr>
          <w:rFonts w:asciiTheme="minorHAnsi" w:hAnsiTheme="minorHAnsi" w:cstheme="minorHAnsi"/>
          <w:color w:val="auto"/>
        </w:rPr>
        <w:t xml:space="preserve"> may need to be altered for other cells. However, incubation periods of longer than 6-8 h will lead to the significant deposition of ECM protein from serum in the complete medi</w:t>
      </w:r>
      <w:r w:rsidR="00273F26" w:rsidRPr="00D72EB4">
        <w:rPr>
          <w:rFonts w:asciiTheme="minorHAnsi" w:hAnsiTheme="minorHAnsi" w:cstheme="minorHAnsi"/>
          <w:color w:val="auto"/>
        </w:rPr>
        <w:t>a</w:t>
      </w:r>
      <w:r w:rsidR="001D0370" w:rsidRPr="00D72EB4">
        <w:rPr>
          <w:rFonts w:asciiTheme="minorHAnsi" w:hAnsiTheme="minorHAnsi" w:cstheme="minorHAnsi"/>
          <w:color w:val="auto"/>
        </w:rPr>
        <w:t xml:space="preserve">. </w:t>
      </w:r>
      <w:r w:rsidRPr="00D72EB4">
        <w:rPr>
          <w:rFonts w:asciiTheme="minorHAnsi" w:hAnsiTheme="minorHAnsi" w:cstheme="minorHAnsi"/>
          <w:color w:val="auto"/>
        </w:rPr>
        <w:t>Imaging media should contain the same additions as complete media but should be optically clear and not contain any compounds that fluoresce in imaging channels, such as flavins, or quench fluorescence, such as phenol red.</w:t>
      </w:r>
      <w:r w:rsidR="00DD5E23" w:rsidRPr="00D72EB4">
        <w:rPr>
          <w:rFonts w:asciiTheme="minorHAnsi" w:hAnsiTheme="minorHAnsi" w:cstheme="minorHAnsi"/>
          <w:color w:val="auto"/>
        </w:rPr>
        <w:t xml:space="preserve"> </w:t>
      </w:r>
      <w:r w:rsidR="00E402F5" w:rsidRPr="00D72EB4">
        <w:rPr>
          <w:rFonts w:asciiTheme="minorHAnsi" w:hAnsiTheme="minorHAnsi" w:cstheme="minorHAnsi"/>
          <w:color w:val="auto"/>
        </w:rPr>
        <w:t>A generally useful imaging media is DMEM-</w:t>
      </w:r>
      <w:proofErr w:type="spellStart"/>
      <w:r w:rsidR="00E402F5" w:rsidRPr="00D72EB4">
        <w:rPr>
          <w:rFonts w:asciiTheme="minorHAnsi" w:hAnsiTheme="minorHAnsi" w:cstheme="minorHAnsi"/>
          <w:color w:val="auto"/>
        </w:rPr>
        <w:t>gfp</w:t>
      </w:r>
      <w:proofErr w:type="spellEnd"/>
      <w:r w:rsidR="00E402F5" w:rsidRPr="00D72EB4">
        <w:rPr>
          <w:rFonts w:asciiTheme="minorHAnsi" w:hAnsiTheme="minorHAnsi" w:cstheme="minorHAnsi"/>
          <w:color w:val="auto"/>
        </w:rPr>
        <w:t xml:space="preserve"> Live Cell </w:t>
      </w:r>
      <w:r w:rsidR="001606C2" w:rsidRPr="00D72EB4">
        <w:rPr>
          <w:rFonts w:asciiTheme="minorHAnsi" w:hAnsiTheme="minorHAnsi" w:cstheme="minorHAnsi"/>
          <w:color w:val="auto"/>
        </w:rPr>
        <w:t>Visualization</w:t>
      </w:r>
      <w:r w:rsidR="00E402F5" w:rsidRPr="00D72EB4">
        <w:rPr>
          <w:rFonts w:asciiTheme="minorHAnsi" w:hAnsiTheme="minorHAnsi" w:cstheme="minorHAnsi"/>
          <w:color w:val="auto"/>
        </w:rPr>
        <w:t xml:space="preserve"> media supplemented with 10% FBS and </w:t>
      </w:r>
      <w:r w:rsidR="001606C2" w:rsidRPr="00D72EB4">
        <w:rPr>
          <w:rFonts w:asciiTheme="minorHAnsi" w:hAnsiTheme="minorHAnsi" w:cstheme="minorHAnsi"/>
          <w:color w:val="auto"/>
        </w:rPr>
        <w:t>1% NEAA solution. If background autofluorescence is unacceptably high, then the amount of serum can be reduced.</w:t>
      </w:r>
      <w:r w:rsidR="00B77A24" w:rsidRPr="00D72EB4">
        <w:rPr>
          <w:rFonts w:asciiTheme="minorHAnsi" w:hAnsiTheme="minorHAnsi" w:cstheme="minorHAnsi"/>
          <w:color w:val="auto"/>
        </w:rPr>
        <w:t xml:space="preserve"> </w:t>
      </w:r>
      <w:r w:rsidR="00DD5E23" w:rsidRPr="00D72EB4">
        <w:rPr>
          <w:rFonts w:asciiTheme="minorHAnsi" w:hAnsiTheme="minorHAnsi" w:cstheme="minorHAnsi"/>
          <w:color w:val="auto"/>
        </w:rPr>
        <w:t>If a media change is not possible</w:t>
      </w:r>
      <w:r w:rsidR="002033D9" w:rsidRPr="00D72EB4">
        <w:rPr>
          <w:rFonts w:asciiTheme="minorHAnsi" w:hAnsiTheme="minorHAnsi" w:cstheme="minorHAnsi"/>
          <w:color w:val="auto"/>
        </w:rPr>
        <w:t xml:space="preserve"> after the initial </w:t>
      </w:r>
      <w:r w:rsidR="00AB4CE6" w:rsidRPr="00D72EB4">
        <w:rPr>
          <w:rFonts w:asciiTheme="minorHAnsi" w:hAnsiTheme="minorHAnsi" w:cstheme="minorHAnsi"/>
          <w:color w:val="auto"/>
        </w:rPr>
        <w:t>plating</w:t>
      </w:r>
      <w:r w:rsidR="00DD5E23" w:rsidRPr="00D72EB4">
        <w:rPr>
          <w:rFonts w:asciiTheme="minorHAnsi" w:hAnsiTheme="minorHAnsi" w:cstheme="minorHAnsi"/>
          <w:color w:val="auto"/>
        </w:rPr>
        <w:t xml:space="preserve">, </w:t>
      </w:r>
      <w:r w:rsidR="000E73D6" w:rsidRPr="00D72EB4">
        <w:rPr>
          <w:rFonts w:asciiTheme="minorHAnsi" w:hAnsiTheme="minorHAnsi" w:cstheme="minorHAnsi"/>
          <w:color w:val="auto"/>
        </w:rPr>
        <w:t xml:space="preserve">the </w:t>
      </w:r>
      <w:r w:rsidR="00DD5E23" w:rsidRPr="00D72EB4">
        <w:rPr>
          <w:rFonts w:asciiTheme="minorHAnsi" w:hAnsiTheme="minorHAnsi" w:cstheme="minorHAnsi"/>
          <w:color w:val="auto"/>
        </w:rPr>
        <w:t xml:space="preserve">cells can be directly resuspended in imaging media </w:t>
      </w:r>
      <w:r w:rsidR="002033D9" w:rsidRPr="00D72EB4">
        <w:rPr>
          <w:rFonts w:asciiTheme="minorHAnsi" w:hAnsiTheme="minorHAnsi" w:cstheme="minorHAnsi"/>
          <w:color w:val="auto"/>
        </w:rPr>
        <w:t>supplemented with a trypsin inhibitor.</w:t>
      </w:r>
    </w:p>
    <w:p w14:paraId="5CE5A7FB" w14:textId="77777777" w:rsidR="00073357" w:rsidRPr="00D72EB4" w:rsidRDefault="00073357" w:rsidP="00B77A24">
      <w:pPr>
        <w:pStyle w:val="af3"/>
        <w:ind w:left="0"/>
        <w:rPr>
          <w:rFonts w:asciiTheme="minorHAnsi" w:hAnsiTheme="minorHAnsi" w:cstheme="minorHAnsi"/>
          <w:color w:val="auto"/>
        </w:rPr>
      </w:pPr>
    </w:p>
    <w:p w14:paraId="2D05AB20" w14:textId="58A72C4D" w:rsidR="004230B4" w:rsidRPr="00D72EB4" w:rsidRDefault="00286C04" w:rsidP="00B77A24">
      <w:pPr>
        <w:pStyle w:val="af3"/>
        <w:widowControl/>
        <w:numPr>
          <w:ilvl w:val="0"/>
          <w:numId w:val="22"/>
        </w:numPr>
        <w:autoSpaceDE/>
        <w:autoSpaceDN/>
        <w:adjustRightInd/>
        <w:rPr>
          <w:rFonts w:asciiTheme="minorHAnsi" w:hAnsiTheme="minorHAnsi" w:cstheme="minorHAnsi"/>
          <w:b/>
          <w:color w:val="auto"/>
        </w:rPr>
      </w:pPr>
      <w:r w:rsidRPr="00D72EB4">
        <w:rPr>
          <w:rFonts w:asciiTheme="minorHAnsi" w:hAnsiTheme="minorHAnsi" w:cstheme="minorHAnsi"/>
          <w:b/>
          <w:color w:val="auto"/>
        </w:rPr>
        <w:t xml:space="preserve">Set </w:t>
      </w:r>
      <w:r w:rsidR="003670DD" w:rsidRPr="00D72EB4">
        <w:rPr>
          <w:rFonts w:asciiTheme="minorHAnsi" w:hAnsiTheme="minorHAnsi" w:cstheme="minorHAnsi"/>
          <w:b/>
          <w:color w:val="auto"/>
        </w:rPr>
        <w:t>u</w:t>
      </w:r>
      <w:r w:rsidRPr="00D72EB4">
        <w:rPr>
          <w:rFonts w:asciiTheme="minorHAnsi" w:hAnsiTheme="minorHAnsi" w:cstheme="minorHAnsi"/>
          <w:b/>
          <w:color w:val="auto"/>
        </w:rPr>
        <w:t xml:space="preserve">p </w:t>
      </w:r>
      <w:r w:rsidR="0023118D" w:rsidRPr="00D72EB4">
        <w:rPr>
          <w:rFonts w:asciiTheme="minorHAnsi" w:hAnsiTheme="minorHAnsi" w:cstheme="minorHAnsi"/>
          <w:b/>
          <w:color w:val="auto"/>
        </w:rPr>
        <w:t>M</w:t>
      </w:r>
      <w:r w:rsidR="003670DD" w:rsidRPr="00D72EB4">
        <w:rPr>
          <w:rFonts w:asciiTheme="minorHAnsi" w:hAnsiTheme="minorHAnsi" w:cstheme="minorHAnsi"/>
          <w:b/>
          <w:color w:val="auto"/>
        </w:rPr>
        <w:t xml:space="preserve">icroscope </w:t>
      </w:r>
      <w:r w:rsidRPr="00D72EB4">
        <w:rPr>
          <w:rFonts w:asciiTheme="minorHAnsi" w:hAnsiTheme="minorHAnsi" w:cstheme="minorHAnsi"/>
          <w:b/>
          <w:color w:val="auto"/>
        </w:rPr>
        <w:t xml:space="preserve">for </w:t>
      </w:r>
      <w:r w:rsidR="0023118D" w:rsidRPr="00D72EB4">
        <w:rPr>
          <w:rFonts w:asciiTheme="minorHAnsi" w:hAnsiTheme="minorHAnsi" w:cstheme="minorHAnsi"/>
          <w:b/>
          <w:color w:val="auto"/>
        </w:rPr>
        <w:t>I</w:t>
      </w:r>
      <w:r w:rsidRPr="00D72EB4">
        <w:rPr>
          <w:rFonts w:asciiTheme="minorHAnsi" w:hAnsiTheme="minorHAnsi" w:cstheme="minorHAnsi"/>
          <w:b/>
          <w:color w:val="auto"/>
        </w:rPr>
        <w:t>maging</w:t>
      </w:r>
    </w:p>
    <w:p w14:paraId="205B5D57" w14:textId="77777777" w:rsidR="004230B4" w:rsidRPr="00D72EB4" w:rsidRDefault="004230B4" w:rsidP="00B77A24">
      <w:pPr>
        <w:pStyle w:val="af3"/>
        <w:widowControl/>
        <w:autoSpaceDE/>
        <w:autoSpaceDN/>
        <w:adjustRightInd/>
        <w:ind w:left="0"/>
        <w:rPr>
          <w:rFonts w:asciiTheme="minorHAnsi" w:hAnsiTheme="minorHAnsi" w:cstheme="minorHAnsi"/>
          <w:b/>
          <w:color w:val="auto"/>
        </w:rPr>
      </w:pPr>
    </w:p>
    <w:p w14:paraId="015FA24D" w14:textId="6C18A480" w:rsidR="00286C04" w:rsidRPr="00D72EB4" w:rsidRDefault="00286C04" w:rsidP="00B77A24">
      <w:pPr>
        <w:pStyle w:val="af3"/>
        <w:widowControl/>
        <w:numPr>
          <w:ilvl w:val="1"/>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Turn on the microscope</w:t>
      </w:r>
      <w:r w:rsidR="004230B4" w:rsidRPr="00D72EB4">
        <w:rPr>
          <w:rFonts w:asciiTheme="minorHAnsi" w:hAnsiTheme="minorHAnsi" w:cstheme="minorHAnsi"/>
          <w:color w:val="auto"/>
        </w:rPr>
        <w:t>.</w:t>
      </w:r>
    </w:p>
    <w:p w14:paraId="4CE212E1" w14:textId="77777777" w:rsidR="00286C04" w:rsidRPr="00D72EB4" w:rsidRDefault="00286C04" w:rsidP="00B77A24">
      <w:pPr>
        <w:pStyle w:val="af3"/>
        <w:ind w:left="0"/>
        <w:rPr>
          <w:rFonts w:asciiTheme="minorHAnsi" w:hAnsiTheme="minorHAnsi" w:cstheme="minorHAnsi"/>
          <w:color w:val="auto"/>
        </w:rPr>
      </w:pPr>
    </w:p>
    <w:p w14:paraId="17FB1058" w14:textId="53608D88" w:rsidR="00286C04" w:rsidRPr="00D72EB4" w:rsidRDefault="00286C04" w:rsidP="00B77A24">
      <w:pPr>
        <w:pStyle w:val="af3"/>
        <w:widowControl/>
        <w:numPr>
          <w:ilvl w:val="2"/>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 xml:space="preserve">Turn on </w:t>
      </w:r>
      <w:r w:rsidR="004230B4" w:rsidRPr="00D72EB4">
        <w:rPr>
          <w:rFonts w:asciiTheme="minorHAnsi" w:hAnsiTheme="minorHAnsi" w:cstheme="minorHAnsi"/>
          <w:color w:val="auto"/>
        </w:rPr>
        <w:t xml:space="preserve">the </w:t>
      </w:r>
      <w:r w:rsidRPr="00D72EB4">
        <w:rPr>
          <w:rFonts w:asciiTheme="minorHAnsi" w:hAnsiTheme="minorHAnsi" w:cstheme="minorHAnsi"/>
          <w:color w:val="auto"/>
        </w:rPr>
        <w:t xml:space="preserve">arc lamp first. </w:t>
      </w:r>
    </w:p>
    <w:p w14:paraId="15AEAD4E" w14:textId="7B72748C" w:rsidR="00286C04" w:rsidRPr="00D72EB4" w:rsidRDefault="00286C04" w:rsidP="00B77A24">
      <w:pPr>
        <w:pStyle w:val="af3"/>
        <w:ind w:left="0"/>
        <w:rPr>
          <w:rFonts w:asciiTheme="minorHAnsi" w:hAnsiTheme="minorHAnsi" w:cstheme="minorHAnsi"/>
          <w:color w:val="auto"/>
        </w:rPr>
      </w:pPr>
    </w:p>
    <w:p w14:paraId="70EE249B" w14:textId="7C3EA01B" w:rsidR="003670DD" w:rsidRPr="00D72EB4" w:rsidRDefault="003670DD" w:rsidP="00B77A24">
      <w:pPr>
        <w:pStyle w:val="af3"/>
        <w:ind w:left="0"/>
        <w:rPr>
          <w:rFonts w:asciiTheme="minorHAnsi" w:hAnsiTheme="minorHAnsi" w:cstheme="minorHAnsi"/>
          <w:color w:val="auto"/>
        </w:rPr>
      </w:pPr>
      <w:r w:rsidRPr="00D72EB4">
        <w:rPr>
          <w:rFonts w:asciiTheme="minorHAnsi" w:hAnsiTheme="minorHAnsi" w:cstheme="minorHAnsi"/>
          <w:color w:val="auto"/>
        </w:rPr>
        <w:t>Note: An arc lamp will release an electromagnetic pulse, which can damage other equipment that is already on.</w:t>
      </w:r>
    </w:p>
    <w:p w14:paraId="373B762F" w14:textId="77777777" w:rsidR="003670DD" w:rsidRPr="00D72EB4" w:rsidRDefault="003670DD" w:rsidP="00B77A24">
      <w:pPr>
        <w:pStyle w:val="af3"/>
        <w:ind w:left="0"/>
        <w:rPr>
          <w:rFonts w:asciiTheme="minorHAnsi" w:hAnsiTheme="minorHAnsi" w:cstheme="minorHAnsi"/>
          <w:color w:val="auto"/>
        </w:rPr>
      </w:pPr>
    </w:p>
    <w:p w14:paraId="693B38B0" w14:textId="08F23DC6" w:rsidR="00286C04" w:rsidRPr="00D72EB4" w:rsidRDefault="00286C04" w:rsidP="00B77A24">
      <w:pPr>
        <w:pStyle w:val="af3"/>
        <w:widowControl/>
        <w:numPr>
          <w:ilvl w:val="2"/>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 xml:space="preserve">Turn on </w:t>
      </w:r>
      <w:r w:rsidR="004230B4" w:rsidRPr="00D72EB4">
        <w:rPr>
          <w:rFonts w:asciiTheme="minorHAnsi" w:hAnsiTheme="minorHAnsi" w:cstheme="minorHAnsi"/>
          <w:color w:val="auto"/>
        </w:rPr>
        <w:t xml:space="preserve">the </w:t>
      </w:r>
      <w:r w:rsidRPr="00D72EB4">
        <w:rPr>
          <w:rFonts w:asciiTheme="minorHAnsi" w:hAnsiTheme="minorHAnsi" w:cstheme="minorHAnsi"/>
          <w:color w:val="auto"/>
        </w:rPr>
        <w:t>filter wheel controller, automated stage controller, microscope-computer interface, and camera.</w:t>
      </w:r>
    </w:p>
    <w:p w14:paraId="1FFAB059" w14:textId="77777777" w:rsidR="00286C04" w:rsidRPr="00D72EB4" w:rsidRDefault="00286C04" w:rsidP="00B77A24">
      <w:pPr>
        <w:pStyle w:val="af3"/>
        <w:ind w:left="0"/>
        <w:rPr>
          <w:rFonts w:asciiTheme="minorHAnsi" w:hAnsiTheme="minorHAnsi" w:cstheme="minorHAnsi"/>
          <w:color w:val="auto"/>
        </w:rPr>
      </w:pPr>
    </w:p>
    <w:p w14:paraId="6F4C1C33" w14:textId="27F4D16E" w:rsidR="00286C04" w:rsidRPr="00D72EB4" w:rsidRDefault="00286C04" w:rsidP="00B77A24">
      <w:pPr>
        <w:pStyle w:val="af3"/>
        <w:widowControl/>
        <w:numPr>
          <w:ilvl w:val="2"/>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 xml:space="preserve">Turn on </w:t>
      </w:r>
      <w:r w:rsidR="004230B4" w:rsidRPr="00D72EB4">
        <w:rPr>
          <w:rFonts w:asciiTheme="minorHAnsi" w:hAnsiTheme="minorHAnsi" w:cstheme="minorHAnsi"/>
          <w:color w:val="auto"/>
        </w:rPr>
        <w:t xml:space="preserve">the </w:t>
      </w:r>
      <w:r w:rsidRPr="00D72EB4">
        <w:rPr>
          <w:rFonts w:asciiTheme="minorHAnsi" w:hAnsiTheme="minorHAnsi" w:cstheme="minorHAnsi"/>
          <w:color w:val="auto"/>
        </w:rPr>
        <w:t xml:space="preserve">FRAP laser and laser position controllers. </w:t>
      </w:r>
    </w:p>
    <w:p w14:paraId="55E2B082" w14:textId="0EB30681" w:rsidR="00286C04" w:rsidRPr="00D72EB4" w:rsidRDefault="00286C04" w:rsidP="00B77A24">
      <w:pPr>
        <w:pStyle w:val="af3"/>
        <w:ind w:left="0"/>
        <w:rPr>
          <w:rFonts w:asciiTheme="minorHAnsi" w:hAnsiTheme="minorHAnsi" w:cstheme="minorHAnsi"/>
          <w:color w:val="auto"/>
        </w:rPr>
      </w:pPr>
    </w:p>
    <w:p w14:paraId="050D2928" w14:textId="71BD4F61" w:rsidR="001452F1" w:rsidRPr="00D72EB4" w:rsidRDefault="001452F1" w:rsidP="00B77A24">
      <w:pPr>
        <w:pStyle w:val="af3"/>
        <w:ind w:left="0"/>
        <w:rPr>
          <w:rFonts w:asciiTheme="minorHAnsi" w:hAnsiTheme="minorHAnsi" w:cstheme="minorHAnsi"/>
          <w:color w:val="auto"/>
        </w:rPr>
      </w:pPr>
      <w:r w:rsidRPr="00D72EB4">
        <w:rPr>
          <w:rFonts w:asciiTheme="minorHAnsi" w:hAnsiTheme="minorHAnsi" w:cstheme="minorHAnsi"/>
          <w:color w:val="auto"/>
        </w:rPr>
        <w:t>CAUTION: High-powered lasers can be damaging to eyes if directly viewed. It is recommended to configure the microscope system to block laser excitation from being directed to the eye pieces, which can be accomplished by moving a mirror into the FRAP beam path during bleaching to reflect the laser toward the sample and prevent transmission to the eyepiece.</w:t>
      </w:r>
    </w:p>
    <w:p w14:paraId="7F3115DD" w14:textId="77777777" w:rsidR="001452F1" w:rsidRPr="00D72EB4" w:rsidRDefault="001452F1" w:rsidP="00B77A24">
      <w:pPr>
        <w:pStyle w:val="af3"/>
        <w:ind w:left="0"/>
        <w:rPr>
          <w:rFonts w:asciiTheme="minorHAnsi" w:hAnsiTheme="minorHAnsi" w:cstheme="minorHAnsi"/>
          <w:color w:val="auto"/>
        </w:rPr>
      </w:pPr>
    </w:p>
    <w:p w14:paraId="749A5F4A" w14:textId="11EB1D12" w:rsidR="00286C04" w:rsidRPr="00D72EB4" w:rsidRDefault="00286C04" w:rsidP="00B77A24">
      <w:pPr>
        <w:pStyle w:val="af3"/>
        <w:widowControl/>
        <w:numPr>
          <w:ilvl w:val="2"/>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 xml:space="preserve">Turn on </w:t>
      </w:r>
      <w:r w:rsidR="004230B4" w:rsidRPr="00D72EB4">
        <w:rPr>
          <w:rFonts w:asciiTheme="minorHAnsi" w:hAnsiTheme="minorHAnsi" w:cstheme="minorHAnsi"/>
          <w:color w:val="auto"/>
        </w:rPr>
        <w:t xml:space="preserve">the </w:t>
      </w:r>
      <w:r w:rsidRPr="00D72EB4">
        <w:rPr>
          <w:rFonts w:asciiTheme="minorHAnsi" w:hAnsiTheme="minorHAnsi" w:cstheme="minorHAnsi"/>
          <w:color w:val="auto"/>
        </w:rPr>
        <w:t xml:space="preserve">computer and open </w:t>
      </w:r>
      <w:r w:rsidR="001D0370" w:rsidRPr="00D72EB4">
        <w:rPr>
          <w:rFonts w:asciiTheme="minorHAnsi" w:hAnsiTheme="minorHAnsi" w:cstheme="minorHAnsi"/>
          <w:color w:val="auto"/>
        </w:rPr>
        <w:t xml:space="preserve">microscope control </w:t>
      </w:r>
      <w:r w:rsidRPr="00D72EB4">
        <w:rPr>
          <w:rFonts w:asciiTheme="minorHAnsi" w:hAnsiTheme="minorHAnsi" w:cstheme="minorHAnsi"/>
          <w:color w:val="auto"/>
        </w:rPr>
        <w:t>software.</w:t>
      </w:r>
    </w:p>
    <w:p w14:paraId="61468195" w14:textId="77777777" w:rsidR="00286C04" w:rsidRPr="00D72EB4" w:rsidRDefault="00286C04" w:rsidP="00B77A24">
      <w:pPr>
        <w:pStyle w:val="af3"/>
        <w:ind w:left="0"/>
        <w:rPr>
          <w:rFonts w:asciiTheme="minorHAnsi" w:hAnsiTheme="minorHAnsi" w:cstheme="minorHAnsi"/>
          <w:color w:val="auto"/>
        </w:rPr>
      </w:pPr>
    </w:p>
    <w:p w14:paraId="68E619F4" w14:textId="35A6AA94" w:rsidR="00286C04" w:rsidRPr="00D72EB4" w:rsidRDefault="00286C04" w:rsidP="00B77A24">
      <w:pPr>
        <w:pStyle w:val="af3"/>
        <w:widowControl/>
        <w:numPr>
          <w:ilvl w:val="2"/>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 xml:space="preserve">Allow 15 min for </w:t>
      </w:r>
      <w:r w:rsidR="000E73D6" w:rsidRPr="00D72EB4">
        <w:rPr>
          <w:rFonts w:asciiTheme="minorHAnsi" w:hAnsiTheme="minorHAnsi" w:cstheme="minorHAnsi"/>
          <w:color w:val="auto"/>
        </w:rPr>
        <w:t xml:space="preserve">the </w:t>
      </w:r>
      <w:r w:rsidRPr="00D72EB4">
        <w:rPr>
          <w:rFonts w:asciiTheme="minorHAnsi" w:hAnsiTheme="minorHAnsi" w:cstheme="minorHAnsi"/>
          <w:color w:val="auto"/>
        </w:rPr>
        <w:t xml:space="preserve">arc lamp and </w:t>
      </w:r>
      <w:r w:rsidR="001C312B" w:rsidRPr="00D72EB4">
        <w:rPr>
          <w:rFonts w:asciiTheme="minorHAnsi" w:hAnsiTheme="minorHAnsi" w:cstheme="minorHAnsi"/>
          <w:color w:val="auto"/>
        </w:rPr>
        <w:t xml:space="preserve">FRAP </w:t>
      </w:r>
      <w:r w:rsidRPr="00D72EB4">
        <w:rPr>
          <w:rFonts w:asciiTheme="minorHAnsi" w:hAnsiTheme="minorHAnsi" w:cstheme="minorHAnsi"/>
          <w:color w:val="auto"/>
        </w:rPr>
        <w:t>laser to warm up.</w:t>
      </w:r>
    </w:p>
    <w:p w14:paraId="5E7E83E6" w14:textId="77777777" w:rsidR="00286C04" w:rsidRPr="00D72EB4" w:rsidRDefault="00286C04" w:rsidP="00B77A24">
      <w:pPr>
        <w:pStyle w:val="af3"/>
        <w:ind w:left="0"/>
        <w:rPr>
          <w:rFonts w:asciiTheme="minorHAnsi" w:hAnsiTheme="minorHAnsi" w:cstheme="minorHAnsi"/>
          <w:color w:val="auto"/>
        </w:rPr>
      </w:pPr>
    </w:p>
    <w:p w14:paraId="3696FBBA" w14:textId="03C705F2" w:rsidR="00286C04" w:rsidRPr="00D72EB4" w:rsidRDefault="00286C04" w:rsidP="00B77A24">
      <w:pPr>
        <w:pStyle w:val="af3"/>
        <w:widowControl/>
        <w:numPr>
          <w:ilvl w:val="1"/>
          <w:numId w:val="22"/>
        </w:numPr>
        <w:autoSpaceDE/>
        <w:autoSpaceDN/>
        <w:adjustRightInd/>
        <w:rPr>
          <w:rFonts w:asciiTheme="minorHAnsi" w:hAnsiTheme="minorHAnsi" w:cstheme="minorHAnsi"/>
          <w:color w:val="auto"/>
          <w:highlight w:val="yellow"/>
        </w:rPr>
      </w:pPr>
      <w:bookmarkStart w:id="9" w:name="_Hlk520287100"/>
      <w:r w:rsidRPr="00D72EB4">
        <w:rPr>
          <w:rFonts w:asciiTheme="minorHAnsi" w:hAnsiTheme="minorHAnsi" w:cstheme="minorHAnsi"/>
          <w:color w:val="auto"/>
          <w:highlight w:val="yellow"/>
        </w:rPr>
        <w:t xml:space="preserve">Calibrate </w:t>
      </w:r>
      <w:r w:rsidR="00266448" w:rsidRPr="00D72EB4">
        <w:rPr>
          <w:rFonts w:asciiTheme="minorHAnsi" w:hAnsiTheme="minorHAnsi" w:cstheme="minorHAnsi"/>
          <w:color w:val="auto"/>
          <w:highlight w:val="yellow"/>
        </w:rPr>
        <w:t xml:space="preserve">the </w:t>
      </w:r>
      <w:r w:rsidRPr="00D72EB4">
        <w:rPr>
          <w:rFonts w:asciiTheme="minorHAnsi" w:hAnsiTheme="minorHAnsi" w:cstheme="minorHAnsi"/>
          <w:color w:val="auto"/>
          <w:highlight w:val="yellow"/>
        </w:rPr>
        <w:t>FRAP laser</w:t>
      </w:r>
      <w:r w:rsidR="004230B4" w:rsidRPr="00D72EB4">
        <w:rPr>
          <w:rFonts w:asciiTheme="minorHAnsi" w:hAnsiTheme="minorHAnsi" w:cstheme="minorHAnsi"/>
          <w:color w:val="auto"/>
          <w:highlight w:val="yellow"/>
        </w:rPr>
        <w:t>.</w:t>
      </w:r>
    </w:p>
    <w:p w14:paraId="5943DAFF" w14:textId="77777777" w:rsidR="00286C04" w:rsidRPr="00D72EB4" w:rsidRDefault="00286C04" w:rsidP="00B77A24">
      <w:pPr>
        <w:pStyle w:val="af3"/>
        <w:ind w:left="0"/>
        <w:rPr>
          <w:rFonts w:asciiTheme="minorHAnsi" w:hAnsiTheme="minorHAnsi" w:cstheme="minorHAnsi"/>
          <w:color w:val="auto"/>
          <w:highlight w:val="yellow"/>
        </w:rPr>
      </w:pPr>
    </w:p>
    <w:p w14:paraId="1B354CF8" w14:textId="35A279C9" w:rsidR="00286C04" w:rsidRPr="00D72EB4" w:rsidRDefault="00286C04" w:rsidP="00B77A24">
      <w:pPr>
        <w:pStyle w:val="af3"/>
        <w:widowControl/>
        <w:numPr>
          <w:ilvl w:val="2"/>
          <w:numId w:val="22"/>
        </w:numPr>
        <w:autoSpaceDE/>
        <w:autoSpaceDN/>
        <w:adjustRightInd/>
        <w:rPr>
          <w:rFonts w:asciiTheme="minorHAnsi" w:hAnsiTheme="minorHAnsi" w:cstheme="minorHAnsi"/>
          <w:color w:val="auto"/>
          <w:highlight w:val="yellow"/>
        </w:rPr>
      </w:pPr>
      <w:r w:rsidRPr="00D72EB4">
        <w:rPr>
          <w:rFonts w:asciiTheme="minorHAnsi" w:hAnsiTheme="minorHAnsi" w:cstheme="minorHAnsi"/>
          <w:color w:val="auto"/>
          <w:highlight w:val="yellow"/>
        </w:rPr>
        <w:t xml:space="preserve">Open </w:t>
      </w:r>
      <w:r w:rsidR="00266448" w:rsidRPr="00D72EB4">
        <w:rPr>
          <w:rFonts w:asciiTheme="minorHAnsi" w:hAnsiTheme="minorHAnsi" w:cstheme="minorHAnsi"/>
          <w:color w:val="auto"/>
          <w:highlight w:val="yellow"/>
        </w:rPr>
        <w:t xml:space="preserve">the </w:t>
      </w:r>
      <w:r w:rsidRPr="00D72EB4">
        <w:rPr>
          <w:rFonts w:asciiTheme="minorHAnsi" w:hAnsiTheme="minorHAnsi" w:cstheme="minorHAnsi"/>
          <w:color w:val="auto"/>
          <w:highlight w:val="yellow"/>
        </w:rPr>
        <w:t xml:space="preserve">laser configuration window. Set </w:t>
      </w:r>
      <w:r w:rsidRPr="00D72EB4">
        <w:rPr>
          <w:rFonts w:asciiTheme="minorHAnsi" w:hAnsiTheme="minorHAnsi" w:cstheme="minorHAnsi"/>
          <w:b/>
          <w:color w:val="auto"/>
          <w:highlight w:val="yellow"/>
        </w:rPr>
        <w:t>Illumination Setting</w:t>
      </w:r>
      <w:r w:rsidRPr="00D72EB4">
        <w:rPr>
          <w:rFonts w:asciiTheme="minorHAnsi" w:hAnsiTheme="minorHAnsi" w:cstheme="minorHAnsi"/>
          <w:color w:val="auto"/>
          <w:highlight w:val="yellow"/>
        </w:rPr>
        <w:t xml:space="preserve"> (during pulse) to the appropriate FRAP illumination settings for laser exposure to the sample. Set </w:t>
      </w:r>
      <w:r w:rsidRPr="00D72EB4">
        <w:rPr>
          <w:rFonts w:asciiTheme="minorHAnsi" w:hAnsiTheme="minorHAnsi" w:cstheme="minorHAnsi"/>
          <w:b/>
          <w:color w:val="auto"/>
          <w:highlight w:val="yellow"/>
        </w:rPr>
        <w:t xml:space="preserve">Illumination Setting </w:t>
      </w:r>
      <w:r w:rsidRPr="00D72EB4">
        <w:rPr>
          <w:rFonts w:asciiTheme="minorHAnsi" w:hAnsiTheme="minorHAnsi" w:cstheme="minorHAnsi"/>
          <w:color w:val="auto"/>
          <w:highlight w:val="yellow"/>
        </w:rPr>
        <w:t xml:space="preserve">(during imaging) to the illumination settings appropriate for imaging only the acceptor fluorophore. </w:t>
      </w:r>
    </w:p>
    <w:p w14:paraId="66D681E2" w14:textId="77777777" w:rsidR="00286C04" w:rsidRPr="00D72EB4" w:rsidRDefault="00286C04" w:rsidP="00B77A24">
      <w:pPr>
        <w:pStyle w:val="af3"/>
        <w:ind w:left="0"/>
        <w:rPr>
          <w:rFonts w:asciiTheme="minorHAnsi" w:hAnsiTheme="minorHAnsi" w:cstheme="minorHAnsi"/>
          <w:color w:val="auto"/>
          <w:highlight w:val="yellow"/>
        </w:rPr>
      </w:pPr>
    </w:p>
    <w:p w14:paraId="4E41B95B" w14:textId="7B459EDB" w:rsidR="00286C04" w:rsidRPr="00D72EB4" w:rsidRDefault="00286C04" w:rsidP="00B77A24">
      <w:pPr>
        <w:pStyle w:val="af3"/>
        <w:widowControl/>
        <w:numPr>
          <w:ilvl w:val="2"/>
          <w:numId w:val="22"/>
        </w:numPr>
        <w:autoSpaceDE/>
        <w:autoSpaceDN/>
        <w:adjustRightInd/>
        <w:rPr>
          <w:rFonts w:asciiTheme="minorHAnsi" w:hAnsiTheme="minorHAnsi" w:cstheme="minorHAnsi"/>
          <w:color w:val="auto"/>
          <w:highlight w:val="yellow"/>
        </w:rPr>
      </w:pPr>
      <w:r w:rsidRPr="00D72EB4">
        <w:rPr>
          <w:rFonts w:asciiTheme="minorHAnsi" w:hAnsiTheme="minorHAnsi" w:cstheme="minorHAnsi"/>
          <w:color w:val="auto"/>
          <w:highlight w:val="yellow"/>
        </w:rPr>
        <w:t xml:space="preserve">Select the </w:t>
      </w:r>
      <w:r w:rsidR="00CA0B18" w:rsidRPr="00D72EB4">
        <w:rPr>
          <w:rFonts w:asciiTheme="minorHAnsi" w:hAnsiTheme="minorHAnsi" w:cstheme="minorHAnsi"/>
          <w:color w:val="auto"/>
          <w:highlight w:val="yellow"/>
        </w:rPr>
        <w:t>objective to</w:t>
      </w:r>
      <w:r w:rsidRPr="00D72EB4">
        <w:rPr>
          <w:rFonts w:asciiTheme="minorHAnsi" w:hAnsiTheme="minorHAnsi" w:cstheme="minorHAnsi"/>
          <w:color w:val="auto"/>
          <w:highlight w:val="yellow"/>
        </w:rPr>
        <w:t xml:space="preserve"> calibrate under </w:t>
      </w:r>
      <w:r w:rsidRPr="00D72EB4">
        <w:rPr>
          <w:rFonts w:asciiTheme="minorHAnsi" w:hAnsiTheme="minorHAnsi" w:cstheme="minorHAnsi"/>
          <w:b/>
          <w:color w:val="auto"/>
          <w:highlight w:val="yellow"/>
        </w:rPr>
        <w:t>Coordinate System Setting</w:t>
      </w:r>
      <w:r w:rsidRPr="00D72EB4">
        <w:rPr>
          <w:rFonts w:asciiTheme="minorHAnsi" w:hAnsiTheme="minorHAnsi" w:cstheme="minorHAnsi"/>
          <w:color w:val="auto"/>
          <w:highlight w:val="yellow"/>
        </w:rPr>
        <w:t xml:space="preserve">. Uncheck </w:t>
      </w:r>
      <w:r w:rsidRPr="00D72EB4">
        <w:rPr>
          <w:rFonts w:asciiTheme="minorHAnsi" w:hAnsiTheme="minorHAnsi" w:cstheme="minorHAnsi"/>
          <w:b/>
          <w:color w:val="auto"/>
          <w:highlight w:val="yellow"/>
        </w:rPr>
        <w:t>Manually Click Calibration Points</w:t>
      </w:r>
      <w:r w:rsidRPr="00D72EB4">
        <w:rPr>
          <w:rFonts w:asciiTheme="minorHAnsi" w:hAnsiTheme="minorHAnsi" w:cstheme="minorHAnsi"/>
          <w:color w:val="auto"/>
          <w:highlight w:val="yellow"/>
        </w:rPr>
        <w:t xml:space="preserve"> and check </w:t>
      </w:r>
      <w:r w:rsidRPr="00D72EB4">
        <w:rPr>
          <w:rFonts w:asciiTheme="minorHAnsi" w:hAnsiTheme="minorHAnsi" w:cstheme="minorHAnsi"/>
          <w:b/>
          <w:color w:val="auto"/>
          <w:highlight w:val="yellow"/>
        </w:rPr>
        <w:t>Display images during calibration</w:t>
      </w:r>
      <w:r w:rsidRPr="00D72EB4">
        <w:rPr>
          <w:rFonts w:asciiTheme="minorHAnsi" w:hAnsiTheme="minorHAnsi" w:cstheme="minorHAnsi"/>
          <w:color w:val="auto"/>
          <w:highlight w:val="yellow"/>
        </w:rPr>
        <w:t xml:space="preserve">. </w:t>
      </w:r>
    </w:p>
    <w:p w14:paraId="4A70B45F" w14:textId="77777777" w:rsidR="00286C04" w:rsidRPr="00D72EB4" w:rsidRDefault="00286C04" w:rsidP="00B77A24">
      <w:pPr>
        <w:pStyle w:val="af3"/>
        <w:ind w:left="0"/>
        <w:rPr>
          <w:rFonts w:asciiTheme="minorHAnsi" w:hAnsiTheme="minorHAnsi" w:cstheme="minorHAnsi"/>
          <w:color w:val="auto"/>
          <w:highlight w:val="yellow"/>
        </w:rPr>
      </w:pPr>
    </w:p>
    <w:p w14:paraId="60C471F5" w14:textId="70F0F862" w:rsidR="00286C04" w:rsidRPr="00D72EB4" w:rsidRDefault="00286C04" w:rsidP="00B77A24">
      <w:pPr>
        <w:pStyle w:val="af3"/>
        <w:widowControl/>
        <w:numPr>
          <w:ilvl w:val="2"/>
          <w:numId w:val="22"/>
        </w:numPr>
        <w:autoSpaceDE/>
        <w:autoSpaceDN/>
        <w:adjustRightInd/>
        <w:rPr>
          <w:rFonts w:asciiTheme="minorHAnsi" w:hAnsiTheme="minorHAnsi" w:cstheme="minorHAnsi"/>
          <w:color w:val="auto"/>
          <w:highlight w:val="yellow"/>
        </w:rPr>
      </w:pPr>
      <w:r w:rsidRPr="00D72EB4">
        <w:rPr>
          <w:rFonts w:asciiTheme="minorHAnsi" w:hAnsiTheme="minorHAnsi" w:cstheme="minorHAnsi"/>
          <w:color w:val="auto"/>
          <w:highlight w:val="yellow"/>
        </w:rPr>
        <w:t xml:space="preserve">Set the </w:t>
      </w:r>
      <w:r w:rsidR="000E73D6" w:rsidRPr="00D72EB4">
        <w:rPr>
          <w:rFonts w:asciiTheme="minorHAnsi" w:hAnsiTheme="minorHAnsi" w:cstheme="minorHAnsi"/>
          <w:b/>
          <w:color w:val="auto"/>
          <w:highlight w:val="yellow"/>
        </w:rPr>
        <w:t>D</w:t>
      </w:r>
      <w:r w:rsidRPr="00D72EB4">
        <w:rPr>
          <w:rFonts w:asciiTheme="minorHAnsi" w:hAnsiTheme="minorHAnsi" w:cstheme="minorHAnsi"/>
          <w:b/>
          <w:color w:val="auto"/>
          <w:highlight w:val="yellow"/>
        </w:rPr>
        <w:t>well time</w:t>
      </w:r>
      <w:r w:rsidRPr="00D72EB4">
        <w:rPr>
          <w:rFonts w:asciiTheme="minorHAnsi" w:hAnsiTheme="minorHAnsi" w:cstheme="minorHAnsi"/>
          <w:color w:val="auto"/>
          <w:highlight w:val="yellow"/>
        </w:rPr>
        <w:t xml:space="preserve"> to 10000 µs and the number of pulses to 100.</w:t>
      </w:r>
    </w:p>
    <w:p w14:paraId="6B54AED9" w14:textId="77777777" w:rsidR="00286C04" w:rsidRPr="00D72EB4" w:rsidRDefault="00286C04" w:rsidP="00B77A24">
      <w:pPr>
        <w:pStyle w:val="af3"/>
        <w:ind w:left="0"/>
        <w:rPr>
          <w:rFonts w:asciiTheme="minorHAnsi" w:hAnsiTheme="minorHAnsi" w:cstheme="minorHAnsi"/>
          <w:color w:val="auto"/>
          <w:highlight w:val="yellow"/>
        </w:rPr>
      </w:pPr>
    </w:p>
    <w:p w14:paraId="2AC4BBC9" w14:textId="02027C89" w:rsidR="00286C04" w:rsidRPr="00D72EB4" w:rsidRDefault="00286C04" w:rsidP="00B77A24">
      <w:pPr>
        <w:pStyle w:val="af3"/>
        <w:widowControl/>
        <w:numPr>
          <w:ilvl w:val="2"/>
          <w:numId w:val="22"/>
        </w:numPr>
        <w:autoSpaceDE/>
        <w:autoSpaceDN/>
        <w:adjustRightInd/>
        <w:rPr>
          <w:rFonts w:asciiTheme="minorHAnsi" w:hAnsiTheme="minorHAnsi" w:cstheme="minorHAnsi"/>
          <w:color w:val="auto"/>
          <w:highlight w:val="yellow"/>
        </w:rPr>
      </w:pPr>
      <w:r w:rsidRPr="00D72EB4">
        <w:rPr>
          <w:rFonts w:asciiTheme="minorHAnsi" w:hAnsiTheme="minorHAnsi" w:cstheme="minorHAnsi"/>
          <w:color w:val="auto"/>
          <w:highlight w:val="yellow"/>
        </w:rPr>
        <w:t xml:space="preserve">Place the calibration slide, made of ethidium bromide sealed between a glass slide and a coverslip, into the stage adaptor with the coverslip side down. </w:t>
      </w:r>
    </w:p>
    <w:p w14:paraId="5864D8B9" w14:textId="093DD9ED" w:rsidR="00286C04" w:rsidRPr="00D72EB4" w:rsidRDefault="00286C04" w:rsidP="00B77A24">
      <w:pPr>
        <w:pStyle w:val="af3"/>
        <w:ind w:left="0"/>
        <w:rPr>
          <w:rFonts w:asciiTheme="minorHAnsi" w:hAnsiTheme="minorHAnsi" w:cstheme="minorHAnsi"/>
          <w:color w:val="auto"/>
          <w:highlight w:val="yellow"/>
        </w:rPr>
      </w:pPr>
    </w:p>
    <w:p w14:paraId="24DE1C29" w14:textId="3F92B149" w:rsidR="002D2E5B" w:rsidRPr="00D72EB4" w:rsidRDefault="002D2E5B" w:rsidP="00B77A24">
      <w:pPr>
        <w:pStyle w:val="af3"/>
        <w:ind w:left="0"/>
        <w:rPr>
          <w:rFonts w:asciiTheme="minorHAnsi" w:hAnsiTheme="minorHAnsi" w:cstheme="minorHAnsi"/>
          <w:color w:val="auto"/>
        </w:rPr>
      </w:pPr>
      <w:r w:rsidRPr="00D72EB4">
        <w:rPr>
          <w:rFonts w:asciiTheme="minorHAnsi" w:hAnsiTheme="minorHAnsi" w:cstheme="minorHAnsi"/>
          <w:color w:val="auto"/>
        </w:rPr>
        <w:t>CAUTION: Ethidium bromide is a mutagen and should be handled using gloves. If the slide is compromised, dispose of according to the institution’s guidelines.</w:t>
      </w:r>
    </w:p>
    <w:p w14:paraId="79A808AB" w14:textId="77777777" w:rsidR="002D2E5B" w:rsidRPr="00D72EB4" w:rsidRDefault="002D2E5B" w:rsidP="00B77A24">
      <w:pPr>
        <w:pStyle w:val="af3"/>
        <w:ind w:left="0"/>
        <w:rPr>
          <w:rFonts w:asciiTheme="minorHAnsi" w:hAnsiTheme="minorHAnsi" w:cstheme="minorHAnsi"/>
          <w:color w:val="auto"/>
          <w:highlight w:val="yellow"/>
        </w:rPr>
      </w:pPr>
    </w:p>
    <w:p w14:paraId="2FDB0EB8" w14:textId="77777777" w:rsidR="00286C04" w:rsidRPr="00D72EB4" w:rsidRDefault="00286C04" w:rsidP="00B77A24">
      <w:pPr>
        <w:pStyle w:val="af3"/>
        <w:widowControl/>
        <w:numPr>
          <w:ilvl w:val="2"/>
          <w:numId w:val="22"/>
        </w:numPr>
        <w:autoSpaceDE/>
        <w:autoSpaceDN/>
        <w:adjustRightInd/>
        <w:rPr>
          <w:rFonts w:asciiTheme="minorHAnsi" w:hAnsiTheme="minorHAnsi" w:cstheme="minorHAnsi"/>
          <w:color w:val="auto"/>
          <w:highlight w:val="yellow"/>
        </w:rPr>
      </w:pPr>
      <w:r w:rsidRPr="00D72EB4">
        <w:rPr>
          <w:rFonts w:asciiTheme="minorHAnsi" w:hAnsiTheme="minorHAnsi" w:cstheme="minorHAnsi"/>
          <w:color w:val="auto"/>
          <w:highlight w:val="yellow"/>
        </w:rPr>
        <w:t>Use the acceptor illumination settings to focus on the surface of the slide, identifiable as the focal plane with the brightest signal. Small defects in the coating will be visible to aid in focusing.</w:t>
      </w:r>
    </w:p>
    <w:p w14:paraId="01D076B3" w14:textId="77777777" w:rsidR="00286C04" w:rsidRPr="00D72EB4" w:rsidRDefault="00286C04" w:rsidP="00B77A24">
      <w:pPr>
        <w:pStyle w:val="af3"/>
        <w:ind w:left="0"/>
        <w:rPr>
          <w:rFonts w:asciiTheme="minorHAnsi" w:hAnsiTheme="minorHAnsi" w:cstheme="minorHAnsi"/>
          <w:color w:val="auto"/>
          <w:highlight w:val="yellow"/>
        </w:rPr>
      </w:pPr>
    </w:p>
    <w:p w14:paraId="356659F0" w14:textId="77777777" w:rsidR="00286C04" w:rsidRPr="00D72EB4" w:rsidRDefault="00286C04" w:rsidP="00B77A24">
      <w:pPr>
        <w:pStyle w:val="af3"/>
        <w:widowControl/>
        <w:numPr>
          <w:ilvl w:val="2"/>
          <w:numId w:val="22"/>
        </w:numPr>
        <w:autoSpaceDE/>
        <w:autoSpaceDN/>
        <w:adjustRightInd/>
        <w:rPr>
          <w:rFonts w:asciiTheme="minorHAnsi" w:hAnsiTheme="minorHAnsi" w:cstheme="minorHAnsi"/>
          <w:color w:val="auto"/>
          <w:highlight w:val="yellow"/>
        </w:rPr>
      </w:pPr>
      <w:r w:rsidRPr="00D72EB4">
        <w:rPr>
          <w:rFonts w:asciiTheme="minorHAnsi" w:hAnsiTheme="minorHAnsi" w:cstheme="minorHAnsi"/>
          <w:color w:val="auto"/>
          <w:highlight w:val="yellow"/>
        </w:rPr>
        <w:t>Move the slide to an area with uniform fluorescence across the imaging plane.</w:t>
      </w:r>
    </w:p>
    <w:p w14:paraId="32952CC6" w14:textId="77777777" w:rsidR="00286C04" w:rsidRPr="00D72EB4" w:rsidRDefault="00286C04" w:rsidP="00B77A24">
      <w:pPr>
        <w:pStyle w:val="af3"/>
        <w:ind w:left="0"/>
        <w:rPr>
          <w:rFonts w:asciiTheme="minorHAnsi" w:hAnsiTheme="minorHAnsi" w:cstheme="minorHAnsi"/>
          <w:color w:val="auto"/>
          <w:highlight w:val="yellow"/>
        </w:rPr>
      </w:pPr>
    </w:p>
    <w:p w14:paraId="1FE37795" w14:textId="75BA80BD" w:rsidR="00286C04" w:rsidRPr="00D72EB4" w:rsidRDefault="00286C04" w:rsidP="00B77A24">
      <w:pPr>
        <w:pStyle w:val="af3"/>
        <w:widowControl/>
        <w:numPr>
          <w:ilvl w:val="2"/>
          <w:numId w:val="22"/>
        </w:numPr>
        <w:autoSpaceDE/>
        <w:autoSpaceDN/>
        <w:adjustRightInd/>
        <w:rPr>
          <w:rFonts w:asciiTheme="minorHAnsi" w:hAnsiTheme="minorHAnsi" w:cstheme="minorHAnsi"/>
          <w:color w:val="auto"/>
          <w:highlight w:val="yellow"/>
        </w:rPr>
      </w:pPr>
      <w:r w:rsidRPr="00D72EB4">
        <w:rPr>
          <w:rFonts w:asciiTheme="minorHAnsi" w:hAnsiTheme="minorHAnsi" w:cstheme="minorHAnsi"/>
          <w:color w:val="auto"/>
          <w:highlight w:val="yellow"/>
        </w:rPr>
        <w:t xml:space="preserve">Click on </w:t>
      </w:r>
      <w:r w:rsidRPr="00D72EB4">
        <w:rPr>
          <w:rFonts w:asciiTheme="minorHAnsi" w:hAnsiTheme="minorHAnsi" w:cstheme="minorHAnsi"/>
          <w:b/>
          <w:color w:val="auto"/>
          <w:highlight w:val="yellow"/>
        </w:rPr>
        <w:t>Create Setting</w:t>
      </w:r>
      <w:r w:rsidRPr="00D72EB4">
        <w:rPr>
          <w:rFonts w:asciiTheme="minorHAnsi" w:hAnsiTheme="minorHAnsi" w:cstheme="minorHAnsi"/>
          <w:color w:val="auto"/>
          <w:highlight w:val="yellow"/>
        </w:rPr>
        <w:t>. The software will initialize the calibration process, automatically bleaching and detecting the position of the bleached point.</w:t>
      </w:r>
    </w:p>
    <w:p w14:paraId="746F45D3" w14:textId="77777777" w:rsidR="00286C04" w:rsidRPr="00D72EB4" w:rsidRDefault="00286C04" w:rsidP="00B77A24">
      <w:pPr>
        <w:pStyle w:val="af3"/>
        <w:ind w:left="0"/>
        <w:rPr>
          <w:rFonts w:asciiTheme="minorHAnsi" w:hAnsiTheme="minorHAnsi" w:cstheme="minorHAnsi"/>
          <w:color w:val="auto"/>
          <w:highlight w:val="yellow"/>
        </w:rPr>
      </w:pPr>
    </w:p>
    <w:p w14:paraId="6BD6A06B" w14:textId="2D52B249" w:rsidR="00286C04" w:rsidRPr="00D72EB4" w:rsidRDefault="00286C04" w:rsidP="00B77A24">
      <w:pPr>
        <w:pStyle w:val="af3"/>
        <w:widowControl/>
        <w:numPr>
          <w:ilvl w:val="2"/>
          <w:numId w:val="22"/>
        </w:numPr>
        <w:autoSpaceDE/>
        <w:autoSpaceDN/>
        <w:adjustRightInd/>
        <w:rPr>
          <w:rFonts w:asciiTheme="minorHAnsi" w:hAnsiTheme="minorHAnsi" w:cstheme="minorHAnsi"/>
          <w:color w:val="auto"/>
          <w:highlight w:val="yellow"/>
        </w:rPr>
      </w:pPr>
      <w:r w:rsidRPr="00D72EB4">
        <w:rPr>
          <w:rFonts w:asciiTheme="minorHAnsi" w:hAnsiTheme="minorHAnsi" w:cstheme="minorHAnsi"/>
          <w:color w:val="auto"/>
          <w:highlight w:val="yellow"/>
        </w:rPr>
        <w:t>Ensure successful calibration by assessing the final image, which will be a 3</w:t>
      </w:r>
      <w:r w:rsidR="000E73D6" w:rsidRPr="00D72EB4">
        <w:rPr>
          <w:rFonts w:asciiTheme="minorHAnsi" w:hAnsiTheme="minorHAnsi" w:cstheme="minorHAnsi"/>
          <w:color w:val="auto"/>
          <w:highlight w:val="yellow"/>
        </w:rPr>
        <w:t xml:space="preserve"> </w:t>
      </w:r>
      <w:r w:rsidR="000E73D6" w:rsidRPr="00D72EB4">
        <w:rPr>
          <w:rFonts w:asciiTheme="minorHAnsi" w:hAnsiTheme="minorHAnsi" w:cstheme="minorHAnsi"/>
          <w:color w:val="auto"/>
          <w:highlight w:val="yellow"/>
        </w:rPr>
        <w:sym w:font="Symbol" w:char="F0B4"/>
      </w:r>
      <w:r w:rsidR="000E73D6" w:rsidRPr="00D72EB4">
        <w:rPr>
          <w:rFonts w:asciiTheme="minorHAnsi" w:hAnsiTheme="minorHAnsi" w:cstheme="minorHAnsi"/>
          <w:color w:val="auto"/>
          <w:highlight w:val="yellow"/>
        </w:rPr>
        <w:t xml:space="preserve"> </w:t>
      </w:r>
      <w:r w:rsidRPr="00D72EB4">
        <w:rPr>
          <w:rFonts w:asciiTheme="minorHAnsi" w:hAnsiTheme="minorHAnsi" w:cstheme="minorHAnsi"/>
          <w:color w:val="auto"/>
          <w:highlight w:val="yellow"/>
        </w:rPr>
        <w:t>3 grid of bleached points that should be evenly distributed and in focus. S</w:t>
      </w:r>
      <w:r w:rsidR="005F3F18" w:rsidRPr="00D72EB4">
        <w:rPr>
          <w:rFonts w:asciiTheme="minorHAnsi" w:hAnsiTheme="minorHAnsi" w:cstheme="minorHAnsi"/>
          <w:color w:val="auto"/>
          <w:highlight w:val="yellow"/>
        </w:rPr>
        <w:t>ave</w:t>
      </w:r>
      <w:r w:rsidRPr="00D72EB4">
        <w:rPr>
          <w:rFonts w:asciiTheme="minorHAnsi" w:hAnsiTheme="minorHAnsi" w:cstheme="minorHAnsi"/>
          <w:color w:val="auto"/>
          <w:highlight w:val="yellow"/>
        </w:rPr>
        <w:t xml:space="preserve"> the calibration image for future reference.</w:t>
      </w:r>
    </w:p>
    <w:p w14:paraId="23D510F3" w14:textId="77777777" w:rsidR="00286C04" w:rsidRPr="00D72EB4" w:rsidRDefault="00286C04" w:rsidP="00B77A24">
      <w:pPr>
        <w:pStyle w:val="af3"/>
        <w:ind w:left="0"/>
        <w:rPr>
          <w:rFonts w:asciiTheme="minorHAnsi" w:hAnsiTheme="minorHAnsi" w:cstheme="minorHAnsi"/>
          <w:color w:val="auto"/>
          <w:highlight w:val="yellow"/>
        </w:rPr>
      </w:pPr>
    </w:p>
    <w:p w14:paraId="3FF7F94B" w14:textId="3ED0B082" w:rsidR="00286C04" w:rsidRPr="00D72EB4" w:rsidRDefault="00286C04" w:rsidP="00B77A24">
      <w:pPr>
        <w:pStyle w:val="af3"/>
        <w:widowControl/>
        <w:numPr>
          <w:ilvl w:val="2"/>
          <w:numId w:val="22"/>
        </w:numPr>
        <w:autoSpaceDE/>
        <w:autoSpaceDN/>
        <w:adjustRightInd/>
        <w:rPr>
          <w:rFonts w:asciiTheme="minorHAnsi" w:hAnsiTheme="minorHAnsi" w:cstheme="minorHAnsi"/>
          <w:color w:val="auto"/>
          <w:highlight w:val="yellow"/>
        </w:rPr>
      </w:pPr>
      <w:r w:rsidRPr="00D72EB4">
        <w:rPr>
          <w:rFonts w:asciiTheme="minorHAnsi" w:hAnsiTheme="minorHAnsi" w:cstheme="minorHAnsi"/>
          <w:color w:val="auto"/>
          <w:highlight w:val="yellow"/>
        </w:rPr>
        <w:t>Remove the calibration slide and safely store. Calibration should be performed before beginning each experiment but does not need to be performed between samples.</w:t>
      </w:r>
    </w:p>
    <w:p w14:paraId="272382DF" w14:textId="77777777" w:rsidR="00286C04" w:rsidRPr="00D72EB4" w:rsidRDefault="00286C04" w:rsidP="00B77A24">
      <w:pPr>
        <w:pStyle w:val="af3"/>
        <w:ind w:left="0"/>
        <w:rPr>
          <w:rFonts w:asciiTheme="minorHAnsi" w:hAnsiTheme="minorHAnsi" w:cstheme="minorHAnsi"/>
          <w:color w:val="auto"/>
        </w:rPr>
      </w:pPr>
    </w:p>
    <w:p w14:paraId="18606993" w14:textId="3F5B6CD9" w:rsidR="00286C04" w:rsidRPr="00D72EB4" w:rsidRDefault="00286C04" w:rsidP="00B77A24">
      <w:pPr>
        <w:pStyle w:val="af3"/>
        <w:widowControl/>
        <w:numPr>
          <w:ilvl w:val="0"/>
          <w:numId w:val="22"/>
        </w:numPr>
        <w:autoSpaceDE/>
        <w:autoSpaceDN/>
        <w:adjustRightInd/>
        <w:rPr>
          <w:rFonts w:asciiTheme="minorHAnsi" w:hAnsiTheme="minorHAnsi" w:cstheme="minorHAnsi"/>
          <w:b/>
          <w:color w:val="auto"/>
        </w:rPr>
      </w:pPr>
      <w:r w:rsidRPr="00D72EB4">
        <w:rPr>
          <w:rFonts w:asciiTheme="minorHAnsi" w:hAnsiTheme="minorHAnsi" w:cstheme="minorHAnsi"/>
          <w:b/>
          <w:color w:val="auto"/>
        </w:rPr>
        <w:t xml:space="preserve">Choose </w:t>
      </w:r>
      <w:r w:rsidR="0023118D" w:rsidRPr="00D72EB4">
        <w:rPr>
          <w:rFonts w:asciiTheme="minorHAnsi" w:hAnsiTheme="minorHAnsi" w:cstheme="minorHAnsi"/>
          <w:b/>
          <w:color w:val="auto"/>
        </w:rPr>
        <w:t>P</w:t>
      </w:r>
      <w:r w:rsidRPr="00D72EB4">
        <w:rPr>
          <w:rFonts w:asciiTheme="minorHAnsi" w:hAnsiTheme="minorHAnsi" w:cstheme="minorHAnsi"/>
          <w:b/>
          <w:color w:val="auto"/>
        </w:rPr>
        <w:t xml:space="preserve">arameters for FRET </w:t>
      </w:r>
      <w:r w:rsidR="0023118D" w:rsidRPr="00D72EB4">
        <w:rPr>
          <w:rFonts w:asciiTheme="minorHAnsi" w:hAnsiTheme="minorHAnsi" w:cstheme="minorHAnsi"/>
          <w:b/>
          <w:color w:val="auto"/>
        </w:rPr>
        <w:t>I</w:t>
      </w:r>
      <w:r w:rsidRPr="00D72EB4">
        <w:rPr>
          <w:rFonts w:asciiTheme="minorHAnsi" w:hAnsiTheme="minorHAnsi" w:cstheme="minorHAnsi"/>
          <w:b/>
          <w:color w:val="auto"/>
        </w:rPr>
        <w:t>maging</w:t>
      </w:r>
    </w:p>
    <w:p w14:paraId="15D1E3D0" w14:textId="77777777" w:rsidR="0023118D" w:rsidRPr="00D72EB4" w:rsidRDefault="0023118D" w:rsidP="00B77A24">
      <w:pPr>
        <w:pStyle w:val="af3"/>
        <w:widowControl/>
        <w:autoSpaceDE/>
        <w:autoSpaceDN/>
        <w:adjustRightInd/>
        <w:ind w:left="0"/>
        <w:rPr>
          <w:rFonts w:asciiTheme="minorHAnsi" w:hAnsiTheme="minorHAnsi" w:cstheme="minorHAnsi"/>
          <w:b/>
          <w:color w:val="auto"/>
        </w:rPr>
      </w:pPr>
    </w:p>
    <w:p w14:paraId="45BEE798" w14:textId="3BB64186" w:rsidR="00286C04" w:rsidRPr="00D72EB4" w:rsidRDefault="00286C04" w:rsidP="00B77A24">
      <w:pPr>
        <w:pStyle w:val="af3"/>
        <w:widowControl/>
        <w:numPr>
          <w:ilvl w:val="1"/>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 xml:space="preserve">Fix one of the generated samples of </w:t>
      </w:r>
      <w:r w:rsidR="000E73D6" w:rsidRPr="00D72EB4">
        <w:rPr>
          <w:rFonts w:asciiTheme="minorHAnsi" w:hAnsiTheme="minorHAnsi" w:cstheme="minorHAnsi"/>
          <w:color w:val="auto"/>
        </w:rPr>
        <w:t xml:space="preserve">the </w:t>
      </w:r>
      <w:r w:rsidRPr="00D72EB4">
        <w:rPr>
          <w:rFonts w:asciiTheme="minorHAnsi" w:hAnsiTheme="minorHAnsi" w:cstheme="minorHAnsi"/>
          <w:color w:val="auto"/>
        </w:rPr>
        <w:t>cells expressing the tension sensor with 4% paraformaldehyde</w:t>
      </w:r>
      <w:r w:rsidR="00F14AF1" w:rsidRPr="00D72EB4">
        <w:rPr>
          <w:rFonts w:asciiTheme="minorHAnsi" w:hAnsiTheme="minorHAnsi" w:cstheme="minorHAnsi"/>
          <w:color w:val="auto"/>
        </w:rPr>
        <w:t xml:space="preserve"> </w:t>
      </w:r>
      <w:r w:rsidRPr="00D72EB4">
        <w:rPr>
          <w:rFonts w:asciiTheme="minorHAnsi" w:hAnsiTheme="minorHAnsi" w:cstheme="minorHAnsi"/>
          <w:color w:val="auto"/>
        </w:rPr>
        <w:t xml:space="preserve">for 10 min. </w:t>
      </w:r>
      <w:r w:rsidR="00F14AF1" w:rsidRPr="00D72EB4">
        <w:rPr>
          <w:rFonts w:asciiTheme="minorHAnsi" w:hAnsiTheme="minorHAnsi" w:cstheme="minorHAnsi"/>
          <w:color w:val="auto"/>
        </w:rPr>
        <w:t>Paraformaldehyde solution should be methanol free, often re</w:t>
      </w:r>
      <w:r w:rsidR="00A97C0F" w:rsidRPr="00D72EB4">
        <w:rPr>
          <w:rFonts w:asciiTheme="minorHAnsi" w:hAnsiTheme="minorHAnsi" w:cstheme="minorHAnsi"/>
          <w:color w:val="auto"/>
        </w:rPr>
        <w:t xml:space="preserve">ferred to as </w:t>
      </w:r>
      <w:r w:rsidR="00F14AF1" w:rsidRPr="00D72EB4">
        <w:rPr>
          <w:rFonts w:asciiTheme="minorHAnsi" w:hAnsiTheme="minorHAnsi" w:cstheme="minorHAnsi"/>
          <w:color w:val="auto"/>
        </w:rPr>
        <w:t xml:space="preserve">EM-grade, to prevent denaturing of fluorescent proteins. </w:t>
      </w:r>
      <w:r w:rsidR="00DD5E23" w:rsidRPr="00D72EB4">
        <w:rPr>
          <w:rFonts w:asciiTheme="minorHAnsi" w:hAnsiTheme="minorHAnsi" w:cstheme="minorHAnsi"/>
          <w:color w:val="auto"/>
        </w:rPr>
        <w:t>Place in PBS after fixation.</w:t>
      </w:r>
    </w:p>
    <w:p w14:paraId="5264ED75" w14:textId="15E44FEB" w:rsidR="0023118D" w:rsidRPr="00D72EB4" w:rsidRDefault="0023118D" w:rsidP="00B77A24">
      <w:pPr>
        <w:pStyle w:val="af3"/>
        <w:ind w:left="0"/>
        <w:rPr>
          <w:rFonts w:asciiTheme="minorHAnsi" w:hAnsiTheme="minorHAnsi" w:cstheme="minorHAnsi"/>
          <w:color w:val="auto"/>
        </w:rPr>
      </w:pPr>
    </w:p>
    <w:p w14:paraId="72DA97DA" w14:textId="71D2DD95" w:rsidR="006E7C94" w:rsidRPr="00D72EB4" w:rsidRDefault="006E7C94" w:rsidP="00B77A24">
      <w:pPr>
        <w:pStyle w:val="af3"/>
        <w:ind w:left="0"/>
        <w:rPr>
          <w:rFonts w:asciiTheme="minorHAnsi" w:hAnsiTheme="minorHAnsi" w:cstheme="minorHAnsi"/>
          <w:color w:val="auto"/>
        </w:rPr>
      </w:pPr>
      <w:r w:rsidRPr="00D72EB4">
        <w:rPr>
          <w:rFonts w:asciiTheme="minorHAnsi" w:hAnsiTheme="minorHAnsi" w:cstheme="minorHAnsi"/>
          <w:color w:val="auto"/>
        </w:rPr>
        <w:t>CAUTION:</w:t>
      </w:r>
      <w:r w:rsidR="00F14AF1" w:rsidRPr="00D72EB4">
        <w:rPr>
          <w:rFonts w:asciiTheme="minorHAnsi" w:hAnsiTheme="minorHAnsi" w:cstheme="minorHAnsi"/>
          <w:color w:val="auto"/>
        </w:rPr>
        <w:t xml:space="preserve"> Paraformaldehyde solution</w:t>
      </w:r>
      <w:r w:rsidR="00A97C0F" w:rsidRPr="00D72EB4">
        <w:rPr>
          <w:rFonts w:asciiTheme="minorHAnsi" w:hAnsiTheme="minorHAnsi" w:cstheme="minorHAnsi"/>
          <w:color w:val="auto"/>
        </w:rPr>
        <w:t>s</w:t>
      </w:r>
      <w:r w:rsidR="00F14AF1" w:rsidRPr="00D72EB4">
        <w:rPr>
          <w:rFonts w:asciiTheme="minorHAnsi" w:hAnsiTheme="minorHAnsi" w:cstheme="minorHAnsi"/>
          <w:color w:val="auto"/>
        </w:rPr>
        <w:t xml:space="preserve"> are toxic. This step should be performed in a fume hood and the solution should be disposed of according to institutional policies. </w:t>
      </w:r>
    </w:p>
    <w:p w14:paraId="75E99A26" w14:textId="77777777" w:rsidR="006E7C94" w:rsidRPr="00D72EB4" w:rsidRDefault="006E7C94" w:rsidP="00B77A24">
      <w:pPr>
        <w:pStyle w:val="af3"/>
        <w:ind w:left="0"/>
        <w:rPr>
          <w:rFonts w:asciiTheme="minorHAnsi" w:hAnsiTheme="minorHAnsi" w:cstheme="minorHAnsi"/>
          <w:color w:val="auto"/>
        </w:rPr>
      </w:pPr>
    </w:p>
    <w:p w14:paraId="43D8C1E5" w14:textId="308E71CE" w:rsidR="0023118D" w:rsidRPr="00D72EB4" w:rsidRDefault="0023118D" w:rsidP="00B77A24">
      <w:pPr>
        <w:pStyle w:val="af3"/>
        <w:ind w:left="0"/>
        <w:rPr>
          <w:rFonts w:asciiTheme="minorHAnsi" w:hAnsiTheme="minorHAnsi" w:cstheme="minorHAnsi"/>
          <w:color w:val="auto"/>
        </w:rPr>
      </w:pPr>
      <w:r w:rsidRPr="00D72EB4">
        <w:rPr>
          <w:rFonts w:asciiTheme="minorHAnsi" w:hAnsiTheme="minorHAnsi" w:cstheme="minorHAnsi"/>
          <w:color w:val="auto"/>
        </w:rPr>
        <w:t>Note: This optimization does not depend on protein dynamics, and a fixed sample allows for maximum imaging time without worrying about cell health.</w:t>
      </w:r>
    </w:p>
    <w:p w14:paraId="253F11B2" w14:textId="77777777" w:rsidR="0023118D" w:rsidRPr="00D72EB4" w:rsidRDefault="0023118D" w:rsidP="00B77A24">
      <w:pPr>
        <w:pStyle w:val="af3"/>
        <w:ind w:left="0"/>
        <w:rPr>
          <w:rFonts w:asciiTheme="minorHAnsi" w:hAnsiTheme="minorHAnsi" w:cstheme="minorHAnsi"/>
          <w:color w:val="auto"/>
        </w:rPr>
      </w:pPr>
    </w:p>
    <w:p w14:paraId="386C0592" w14:textId="2EC3A6E9" w:rsidR="001606C2" w:rsidRPr="00D72EB4" w:rsidRDefault="00286C04" w:rsidP="00B77A24">
      <w:pPr>
        <w:pStyle w:val="af3"/>
        <w:widowControl/>
        <w:numPr>
          <w:ilvl w:val="1"/>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 xml:space="preserve">Rinse the sample </w:t>
      </w:r>
      <w:r w:rsidR="001606C2" w:rsidRPr="00D72EB4">
        <w:rPr>
          <w:rFonts w:asciiTheme="minorHAnsi" w:hAnsiTheme="minorHAnsi" w:cstheme="minorHAnsi"/>
          <w:color w:val="auto"/>
        </w:rPr>
        <w:t>three</w:t>
      </w:r>
      <w:r w:rsidRPr="00D72EB4">
        <w:rPr>
          <w:rFonts w:asciiTheme="minorHAnsi" w:hAnsiTheme="minorHAnsi" w:cstheme="minorHAnsi"/>
          <w:color w:val="auto"/>
        </w:rPr>
        <w:t xml:space="preserve"> times with PBS and leave in PBS. </w:t>
      </w:r>
    </w:p>
    <w:p w14:paraId="66422466" w14:textId="77777777" w:rsidR="001606C2" w:rsidRPr="00D72EB4" w:rsidRDefault="001606C2" w:rsidP="00B77A24">
      <w:pPr>
        <w:pStyle w:val="af3"/>
        <w:widowControl/>
        <w:autoSpaceDE/>
        <w:autoSpaceDN/>
        <w:adjustRightInd/>
        <w:ind w:left="0"/>
        <w:rPr>
          <w:rFonts w:asciiTheme="minorHAnsi" w:hAnsiTheme="minorHAnsi" w:cstheme="minorHAnsi"/>
          <w:color w:val="auto"/>
        </w:rPr>
      </w:pPr>
    </w:p>
    <w:p w14:paraId="502F0C46" w14:textId="60D4D1ED" w:rsidR="00286C04" w:rsidRPr="00D72EB4" w:rsidRDefault="001606C2" w:rsidP="00B77A24">
      <w:pPr>
        <w:pStyle w:val="af3"/>
        <w:widowControl/>
        <w:autoSpaceDE/>
        <w:autoSpaceDN/>
        <w:adjustRightInd/>
        <w:ind w:left="0"/>
        <w:rPr>
          <w:rFonts w:asciiTheme="minorHAnsi" w:hAnsiTheme="minorHAnsi" w:cstheme="minorHAnsi"/>
          <w:color w:val="auto"/>
        </w:rPr>
      </w:pPr>
      <w:r w:rsidRPr="00D72EB4">
        <w:rPr>
          <w:rFonts w:asciiTheme="minorHAnsi" w:hAnsiTheme="minorHAnsi" w:cstheme="minorHAnsi"/>
          <w:color w:val="auto"/>
        </w:rPr>
        <w:t xml:space="preserve">Note: </w:t>
      </w:r>
      <w:r w:rsidR="00286C04" w:rsidRPr="00D72EB4">
        <w:rPr>
          <w:rFonts w:asciiTheme="minorHAnsi" w:hAnsiTheme="minorHAnsi" w:cstheme="minorHAnsi"/>
          <w:color w:val="auto"/>
        </w:rPr>
        <w:t>Use of most commercially-available mounting media will affect fluorophore properties, making the sample unsuitable for FRET imaging</w:t>
      </w:r>
      <w:r w:rsidR="00462903" w:rsidRPr="00D72EB4">
        <w:rPr>
          <w:rFonts w:asciiTheme="minorHAnsi" w:hAnsiTheme="minorHAnsi" w:cstheme="minorHAnsi"/>
          <w:color w:val="auto"/>
        </w:rPr>
        <w:fldChar w:fldCharType="begin"/>
      </w:r>
      <w:r w:rsidR="00793F55" w:rsidRPr="00D72EB4">
        <w:rPr>
          <w:rFonts w:asciiTheme="minorHAnsi" w:hAnsiTheme="minorHAnsi" w:cstheme="minorHAnsi"/>
          <w:color w:val="auto"/>
        </w:rPr>
        <w:instrText xml:space="preserve"> ADDIN EN.CITE &lt;EndNote&gt;&lt;Cite&gt;&lt;Author&gt;Malkani&lt;/Author&gt;&lt;Year&gt;2011&lt;/Year&gt;&lt;RecNum&gt;28&lt;/RecNum&gt;&lt;DisplayText&gt;&lt;style face="superscript"&gt;54&lt;/style&gt;&lt;/DisplayText&gt;&lt;record&gt;&lt;rec-number&gt;28&lt;/rec-number&gt;&lt;foreign-keys&gt;&lt;key app="EN" db-id="twxe5afdw2pdvoe05vr5x59yzftprede9x9v" timestamp="0"&gt;28&lt;/key&gt;&lt;/foreign-keys&gt;&lt;ref-type name="Journal Article"&gt;17&lt;/ref-type&gt;&lt;contributors&gt;&lt;authors&gt;&lt;author&gt;Malkani, N.&lt;/author&gt;&lt;author&gt;Schmid, J. A.&lt;/author&gt;&lt;/authors&gt;&lt;/contributors&gt;&lt;auth-address&gt;Department of Vascular Biology and Thrombosis Research, Center for Physiology and Pharmacology, Medical University Vienna, Vienna, Austria.&lt;/auth-address&gt;&lt;titles&gt;&lt;title&gt;Some secrets of fluorescent proteins: distinct bleaching in various mounting fluids and photoactivation of cyan fluorescent proteins at YFP-excitation&lt;/title&gt;&lt;secondary-title&gt;PLoS One&lt;/secondary-title&gt;&lt;/titles&gt;&lt;periodical&gt;&lt;full-title&gt;PloS one&lt;/full-title&gt;&lt;/periodical&gt;&lt;pages&gt;e18586&lt;/pages&gt;&lt;volume&gt;6&lt;/volume&gt;&lt;number&gt;4&lt;/number&gt;&lt;keywords&gt;&lt;keyword&gt;Cell Line&lt;/keyword&gt;&lt;keyword&gt;Fluorescence Resonance Energy Transfer&lt;/keyword&gt;&lt;keyword&gt;Green Fluorescent Proteins/*chemistry&lt;/keyword&gt;&lt;keyword&gt;Humans&lt;/keyword&gt;&lt;keyword&gt;Luminescent Proteins/*chemistry&lt;/keyword&gt;&lt;keyword&gt;Microscopy, Fluorescence&lt;/keyword&gt;&lt;/keywords&gt;&lt;dates&gt;&lt;year&gt;2011&lt;/year&gt;&lt;pub-dates&gt;&lt;date&gt;Apr 7&lt;/date&gt;&lt;/pub-dates&gt;&lt;/dates&gt;&lt;isbn&gt;1932-6203 (Electronic)&amp;#xD;1932-6203 (Linking)&lt;/isbn&gt;&lt;accession-num&gt;21490932&lt;/accession-num&gt;&lt;urls&gt;&lt;related-urls&gt;&lt;url&gt;https://www.ncbi.nlm.nih.gov/pubmed/21490932&lt;/url&gt;&lt;/related-urls&gt;&lt;/urls&gt;&lt;custom2&gt;PMC3072413&lt;/custom2&gt;&lt;electronic-resource-num&gt;10.1371/journal.pone.0018586&lt;/electronic-resource-num&gt;&lt;/record&gt;&lt;/Cite&gt;&lt;/EndNote&gt;</w:instrText>
      </w:r>
      <w:r w:rsidR="00462903"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54</w:t>
      </w:r>
      <w:r w:rsidR="00462903" w:rsidRPr="00D72EB4">
        <w:rPr>
          <w:rFonts w:asciiTheme="minorHAnsi" w:hAnsiTheme="minorHAnsi" w:cstheme="minorHAnsi"/>
          <w:color w:val="auto"/>
        </w:rPr>
        <w:fldChar w:fldCharType="end"/>
      </w:r>
      <w:r w:rsidR="00286C04" w:rsidRPr="00D72EB4">
        <w:rPr>
          <w:rFonts w:asciiTheme="minorHAnsi" w:hAnsiTheme="minorHAnsi" w:cstheme="minorHAnsi"/>
          <w:color w:val="auto"/>
        </w:rPr>
        <w:t xml:space="preserve">. Ideally, </w:t>
      </w:r>
      <w:r w:rsidR="000E73D6" w:rsidRPr="00D72EB4">
        <w:rPr>
          <w:rFonts w:asciiTheme="minorHAnsi" w:hAnsiTheme="minorHAnsi" w:cstheme="minorHAnsi"/>
          <w:color w:val="auto"/>
        </w:rPr>
        <w:t xml:space="preserve">the </w:t>
      </w:r>
      <w:r w:rsidR="00286C04" w:rsidRPr="00D72EB4">
        <w:rPr>
          <w:rFonts w:asciiTheme="minorHAnsi" w:hAnsiTheme="minorHAnsi" w:cstheme="minorHAnsi"/>
          <w:color w:val="auto"/>
        </w:rPr>
        <w:t>cells will be imaged immediately, but may be left overnight</w:t>
      </w:r>
      <w:r w:rsidR="0018388B" w:rsidRPr="00D72EB4">
        <w:rPr>
          <w:rFonts w:asciiTheme="minorHAnsi" w:hAnsiTheme="minorHAnsi" w:cstheme="minorHAnsi"/>
          <w:color w:val="auto"/>
        </w:rPr>
        <w:t xml:space="preserve"> at 4 °C</w:t>
      </w:r>
      <w:r w:rsidR="00286C04" w:rsidRPr="00D72EB4">
        <w:rPr>
          <w:rFonts w:asciiTheme="minorHAnsi" w:hAnsiTheme="minorHAnsi" w:cstheme="minorHAnsi"/>
          <w:color w:val="auto"/>
        </w:rPr>
        <w:t>. Longer wait times will result in deterioration of the sample.</w:t>
      </w:r>
    </w:p>
    <w:p w14:paraId="37F6A7E1" w14:textId="77777777" w:rsidR="00286C04" w:rsidRPr="00D72EB4" w:rsidRDefault="00286C04" w:rsidP="00B77A24">
      <w:pPr>
        <w:pStyle w:val="af3"/>
        <w:ind w:left="0"/>
        <w:rPr>
          <w:rFonts w:asciiTheme="minorHAnsi" w:hAnsiTheme="minorHAnsi" w:cstheme="minorHAnsi"/>
          <w:color w:val="auto"/>
        </w:rPr>
      </w:pPr>
    </w:p>
    <w:p w14:paraId="0C934366" w14:textId="77777777" w:rsidR="00286C04" w:rsidRPr="00D72EB4" w:rsidRDefault="00286C04" w:rsidP="00B77A24">
      <w:pPr>
        <w:pStyle w:val="af3"/>
        <w:widowControl/>
        <w:numPr>
          <w:ilvl w:val="1"/>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Place the sample into the microscope stage holder for imaging.</w:t>
      </w:r>
    </w:p>
    <w:p w14:paraId="088D5FAC" w14:textId="77777777" w:rsidR="00286C04" w:rsidRPr="00D72EB4" w:rsidRDefault="00286C04" w:rsidP="00B77A24">
      <w:pPr>
        <w:pStyle w:val="af3"/>
        <w:ind w:left="0"/>
        <w:rPr>
          <w:rFonts w:asciiTheme="minorHAnsi" w:hAnsiTheme="minorHAnsi" w:cstheme="minorHAnsi"/>
          <w:color w:val="auto"/>
        </w:rPr>
      </w:pPr>
    </w:p>
    <w:p w14:paraId="6DD281C7" w14:textId="7C070D12" w:rsidR="00B50A19" w:rsidRPr="00D72EB4" w:rsidRDefault="00286C04" w:rsidP="00B77A24">
      <w:pPr>
        <w:pStyle w:val="af3"/>
        <w:widowControl/>
        <w:numPr>
          <w:ilvl w:val="1"/>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 xml:space="preserve">Open the Multi-Dimensional Acquisition (MDA) tool. Establish a sequential imaging of three channels: acceptor only excitation and emission (acceptor channel), donor excitation and acceptor emission (FRET channel), and donor only excitation and emission (donor channel). </w:t>
      </w:r>
    </w:p>
    <w:p w14:paraId="4BC2CB77" w14:textId="36F3B557" w:rsidR="00686DDF" w:rsidRPr="00D72EB4" w:rsidRDefault="00686DDF" w:rsidP="00B77A24">
      <w:pPr>
        <w:widowControl/>
        <w:autoSpaceDE/>
        <w:autoSpaceDN/>
        <w:adjustRightInd/>
        <w:rPr>
          <w:rFonts w:asciiTheme="minorHAnsi" w:hAnsiTheme="minorHAnsi" w:cstheme="minorHAnsi"/>
          <w:color w:val="auto"/>
        </w:rPr>
      </w:pPr>
    </w:p>
    <w:p w14:paraId="3E80A126" w14:textId="6CD2BC38" w:rsidR="00D10D50" w:rsidRPr="00D72EB4" w:rsidRDefault="00D10D50" w:rsidP="00B77A24">
      <w:pPr>
        <w:pStyle w:val="af3"/>
        <w:ind w:left="0"/>
        <w:rPr>
          <w:rFonts w:asciiTheme="minorHAnsi" w:hAnsiTheme="minorHAnsi" w:cstheme="minorHAnsi"/>
          <w:color w:val="auto"/>
        </w:rPr>
      </w:pPr>
      <w:r w:rsidRPr="00D72EB4">
        <w:rPr>
          <w:rFonts w:asciiTheme="minorHAnsi" w:hAnsiTheme="minorHAnsi" w:cstheme="minorHAnsi"/>
          <w:color w:val="auto"/>
        </w:rPr>
        <w:t xml:space="preserve">Note: There are a variety of ways to image FRET samples. The </w:t>
      </w:r>
      <w:r w:rsidR="00800B8E" w:rsidRPr="00D72EB4">
        <w:rPr>
          <w:rFonts w:asciiTheme="minorHAnsi" w:hAnsiTheme="minorHAnsi" w:cstheme="minorHAnsi"/>
          <w:color w:val="auto"/>
        </w:rPr>
        <w:t xml:space="preserve">three-channel or </w:t>
      </w:r>
      <w:r w:rsidRPr="00D72EB4">
        <w:rPr>
          <w:rFonts w:asciiTheme="minorHAnsi" w:hAnsiTheme="minorHAnsi" w:cstheme="minorHAnsi"/>
          <w:color w:val="auto"/>
        </w:rPr>
        <w:t xml:space="preserve">“three-cube” method of imaging </w:t>
      </w:r>
      <w:r w:rsidR="001606C2" w:rsidRPr="00D72EB4">
        <w:rPr>
          <w:rFonts w:asciiTheme="minorHAnsi" w:hAnsiTheme="minorHAnsi" w:cstheme="minorHAnsi"/>
          <w:color w:val="auto"/>
        </w:rPr>
        <w:t xml:space="preserve">paired with means of calibrating the system to measure FRET efficiency </w:t>
      </w:r>
      <w:r w:rsidRPr="00D72EB4">
        <w:rPr>
          <w:rFonts w:asciiTheme="minorHAnsi" w:hAnsiTheme="minorHAnsi" w:cstheme="minorHAnsi"/>
          <w:color w:val="auto"/>
        </w:rPr>
        <w:t>is recommended for FRET-based tension sensors</w:t>
      </w:r>
      <w:r w:rsidR="009A2723" w:rsidRPr="00D72EB4">
        <w:rPr>
          <w:rFonts w:asciiTheme="minorHAnsi" w:hAnsiTheme="minorHAnsi" w:cstheme="minorHAnsi"/>
          <w:color w:val="auto"/>
        </w:rPr>
        <w:fldChar w:fldCharType="begin">
          <w:fldData xml:space="preserve">PEVuZE5vdGU+PENpdGU+PEF1dGhvcj5DaGVuPC9BdXRob3I+PFllYXI+MjAwNjwvWWVhcj48UmVj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</w:fldData>
        </w:fldChar>
      </w:r>
      <w:r w:rsidR="00793F55" w:rsidRPr="00D72EB4">
        <w:rPr>
          <w:rFonts w:asciiTheme="minorHAnsi" w:hAnsiTheme="minorHAnsi" w:cstheme="minorHAnsi"/>
          <w:color w:val="auto"/>
        </w:rPr>
        <w:instrText xml:space="preserve"> ADDIN EN.CITE </w:instrText>
      </w:r>
      <w:r w:rsidR="00793F55" w:rsidRPr="00D72EB4">
        <w:rPr>
          <w:rFonts w:asciiTheme="minorHAnsi" w:hAnsiTheme="minorHAnsi" w:cstheme="minorHAnsi"/>
          <w:color w:val="auto"/>
        </w:rPr>
        <w:fldChar w:fldCharType="begin">
          <w:fldData xml:space="preserve">PEVuZE5vdGU+PENpdGU+PEF1dGhvcj5DaGVuPC9BdXRob3I+PFllYXI+MjAwNjwvWWVhcj48UmVj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</w:fldData>
        </w:fldChar>
      </w:r>
      <w:r w:rsidR="00793F55" w:rsidRPr="00D72EB4">
        <w:rPr>
          <w:rFonts w:asciiTheme="minorHAnsi" w:hAnsiTheme="minorHAnsi" w:cstheme="minorHAnsi"/>
          <w:color w:val="auto"/>
        </w:rPr>
        <w:instrText xml:space="preserve"> ADDIN EN.CITE.DATA </w:instrText>
      </w:r>
      <w:r w:rsidR="00793F55" w:rsidRPr="00D72EB4">
        <w:rPr>
          <w:rFonts w:asciiTheme="minorHAnsi" w:hAnsiTheme="minorHAnsi" w:cstheme="minorHAnsi"/>
          <w:color w:val="auto"/>
        </w:rPr>
      </w:r>
      <w:r w:rsidR="00793F55" w:rsidRPr="00D72EB4">
        <w:rPr>
          <w:rFonts w:asciiTheme="minorHAnsi" w:hAnsiTheme="minorHAnsi" w:cstheme="minorHAnsi"/>
          <w:color w:val="auto"/>
        </w:rPr>
        <w:fldChar w:fldCharType="end"/>
      </w:r>
      <w:r w:rsidR="009A2723" w:rsidRPr="00D72EB4">
        <w:rPr>
          <w:rFonts w:asciiTheme="minorHAnsi" w:hAnsiTheme="minorHAnsi" w:cstheme="minorHAnsi"/>
          <w:color w:val="auto"/>
        </w:rPr>
      </w:r>
      <w:r w:rsidR="009A2723"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55,56</w:t>
      </w:r>
      <w:r w:rsidR="009A2723" w:rsidRPr="00D72EB4">
        <w:rPr>
          <w:rFonts w:asciiTheme="minorHAnsi" w:hAnsiTheme="minorHAnsi" w:cstheme="minorHAnsi"/>
          <w:color w:val="auto"/>
        </w:rPr>
        <w:fldChar w:fldCharType="end"/>
      </w:r>
      <w:r w:rsidR="00F14AF1" w:rsidRPr="00D72EB4">
        <w:rPr>
          <w:rFonts w:asciiTheme="minorHAnsi" w:hAnsiTheme="minorHAnsi" w:cstheme="minorHAnsi"/>
          <w:color w:val="auto"/>
        </w:rPr>
        <w:t>. This approach is fast, simple, nondestructive, requires only a standard fluorescence imaging microscope,</w:t>
      </w:r>
      <w:r w:rsidR="00FD2805" w:rsidRPr="00D72EB4">
        <w:rPr>
          <w:rFonts w:asciiTheme="minorHAnsi" w:hAnsiTheme="minorHAnsi" w:cstheme="minorHAnsi"/>
          <w:color w:val="auto"/>
        </w:rPr>
        <w:t xml:space="preserve"> and </w:t>
      </w:r>
      <w:r w:rsidR="00CF7837" w:rsidRPr="00D72EB4">
        <w:rPr>
          <w:rFonts w:asciiTheme="minorHAnsi" w:hAnsiTheme="minorHAnsi" w:cstheme="minorHAnsi"/>
          <w:color w:val="auto"/>
        </w:rPr>
        <w:t>enables the comparison of experiments across different days and imaging setups</w:t>
      </w:r>
      <w:r w:rsidR="009A2723" w:rsidRPr="00D72EB4">
        <w:rPr>
          <w:rFonts w:asciiTheme="minorHAnsi" w:hAnsiTheme="minorHAnsi" w:cstheme="minorHAnsi"/>
          <w:color w:val="auto"/>
        </w:rPr>
        <w:t xml:space="preserve">. </w:t>
      </w:r>
    </w:p>
    <w:p w14:paraId="5931A131" w14:textId="77777777" w:rsidR="00D10D50" w:rsidRPr="00D72EB4" w:rsidRDefault="00D10D50" w:rsidP="00B77A24">
      <w:pPr>
        <w:pStyle w:val="af3"/>
        <w:ind w:left="0"/>
        <w:rPr>
          <w:rFonts w:asciiTheme="minorHAnsi" w:hAnsiTheme="minorHAnsi" w:cstheme="minorHAnsi"/>
          <w:color w:val="auto"/>
        </w:rPr>
      </w:pPr>
    </w:p>
    <w:p w14:paraId="4E2461D1" w14:textId="4B2F20C6" w:rsidR="00800B8E" w:rsidRPr="00D72EB4" w:rsidRDefault="00800B8E" w:rsidP="00B77A24">
      <w:pPr>
        <w:pStyle w:val="af3"/>
        <w:widowControl/>
        <w:numPr>
          <w:ilvl w:val="1"/>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 xml:space="preserve">Scan the sample using an exposure time of 500 </w:t>
      </w:r>
      <w:proofErr w:type="spellStart"/>
      <w:r w:rsidRPr="00D72EB4">
        <w:rPr>
          <w:rFonts w:asciiTheme="minorHAnsi" w:hAnsiTheme="minorHAnsi" w:cstheme="minorHAnsi"/>
          <w:color w:val="auto"/>
        </w:rPr>
        <w:t>ms</w:t>
      </w:r>
      <w:proofErr w:type="spellEnd"/>
      <w:r w:rsidRPr="00D72EB4">
        <w:rPr>
          <w:rFonts w:asciiTheme="minorHAnsi" w:hAnsiTheme="minorHAnsi" w:cstheme="minorHAnsi"/>
          <w:color w:val="auto"/>
        </w:rPr>
        <w:t xml:space="preserve"> and a </w:t>
      </w:r>
      <w:r w:rsidR="000E73D6" w:rsidRPr="00D72EB4">
        <w:rPr>
          <w:rFonts w:asciiTheme="minorHAnsi" w:hAnsiTheme="minorHAnsi" w:cstheme="minorHAnsi"/>
          <w:color w:val="auto"/>
        </w:rPr>
        <w:t xml:space="preserve">neutral density </w:t>
      </w:r>
      <w:r w:rsidR="000E73D6" w:rsidRPr="00D72EB4">
        <w:rPr>
          <w:rFonts w:asciiTheme="minorHAnsi" w:hAnsiTheme="minorHAnsi" w:cstheme="minorHAnsi"/>
          <w:color w:val="auto"/>
        </w:rPr>
        <w:t>(</w:t>
      </w:r>
      <w:r w:rsidRPr="00D72EB4">
        <w:rPr>
          <w:rFonts w:asciiTheme="minorHAnsi" w:hAnsiTheme="minorHAnsi" w:cstheme="minorHAnsi"/>
          <w:color w:val="auto"/>
        </w:rPr>
        <w:t>ND</w:t>
      </w:r>
      <w:r w:rsidR="000E73D6" w:rsidRPr="00D72EB4">
        <w:rPr>
          <w:rFonts w:asciiTheme="minorHAnsi" w:hAnsiTheme="minorHAnsi" w:cstheme="minorHAnsi"/>
          <w:color w:val="auto"/>
        </w:rPr>
        <w:t>)</w:t>
      </w:r>
      <w:r w:rsidRPr="00D72EB4">
        <w:rPr>
          <w:rFonts w:asciiTheme="minorHAnsi" w:hAnsiTheme="minorHAnsi" w:cstheme="minorHAnsi"/>
          <w:color w:val="auto"/>
        </w:rPr>
        <w:t xml:space="preserve"> filter of 10%. Find a cell expressing the tension sensor with clear localization to a structure of interest.</w:t>
      </w:r>
    </w:p>
    <w:p w14:paraId="28A11C80" w14:textId="58C0D8D3" w:rsidR="00800B8E" w:rsidRPr="00D72EB4" w:rsidRDefault="00800B8E" w:rsidP="00B77A24">
      <w:pPr>
        <w:pStyle w:val="af3"/>
        <w:widowControl/>
        <w:autoSpaceDE/>
        <w:autoSpaceDN/>
        <w:adjustRightInd/>
        <w:ind w:left="0"/>
        <w:rPr>
          <w:rFonts w:asciiTheme="minorHAnsi" w:hAnsiTheme="minorHAnsi" w:cstheme="minorHAnsi"/>
          <w:color w:val="auto"/>
        </w:rPr>
      </w:pPr>
      <w:r w:rsidRPr="00D72EB4">
        <w:rPr>
          <w:rFonts w:asciiTheme="minorHAnsi" w:hAnsiTheme="minorHAnsi" w:cstheme="minorHAnsi"/>
          <w:color w:val="auto"/>
        </w:rPr>
        <w:t xml:space="preserve"> </w:t>
      </w:r>
    </w:p>
    <w:p w14:paraId="61201A42" w14:textId="766D7660" w:rsidR="00B50A19" w:rsidRPr="00D72EB4" w:rsidRDefault="00B50A19" w:rsidP="00B77A24">
      <w:pPr>
        <w:pStyle w:val="af3"/>
        <w:widowControl/>
        <w:numPr>
          <w:ilvl w:val="1"/>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 xml:space="preserve">Select an exposure time of 500 </w:t>
      </w:r>
      <w:proofErr w:type="spellStart"/>
      <w:r w:rsidRPr="00D72EB4">
        <w:rPr>
          <w:rFonts w:asciiTheme="minorHAnsi" w:hAnsiTheme="minorHAnsi" w:cstheme="minorHAnsi"/>
          <w:color w:val="auto"/>
        </w:rPr>
        <w:t>ms</w:t>
      </w:r>
      <w:proofErr w:type="spellEnd"/>
      <w:r w:rsidRPr="00D72EB4">
        <w:rPr>
          <w:rFonts w:asciiTheme="minorHAnsi" w:hAnsiTheme="minorHAnsi" w:cstheme="minorHAnsi"/>
          <w:color w:val="auto"/>
        </w:rPr>
        <w:t xml:space="preserve"> or the desired length for each imaging channel and a</w:t>
      </w:r>
      <w:r w:rsidR="000E73D6" w:rsidRPr="00D72EB4">
        <w:rPr>
          <w:rFonts w:asciiTheme="minorHAnsi" w:hAnsiTheme="minorHAnsi" w:cstheme="minorHAnsi"/>
          <w:color w:val="auto"/>
        </w:rPr>
        <w:t>n</w:t>
      </w:r>
      <w:r w:rsidRPr="00D72EB4">
        <w:rPr>
          <w:rFonts w:asciiTheme="minorHAnsi" w:hAnsiTheme="minorHAnsi" w:cstheme="minorHAnsi"/>
          <w:color w:val="auto"/>
        </w:rPr>
        <w:t xml:space="preserve"> ND filter of 100% and acquire a FRET image sequence.</w:t>
      </w:r>
    </w:p>
    <w:p w14:paraId="352B063B" w14:textId="4E9AE7E4" w:rsidR="00B50A19" w:rsidRPr="00D72EB4" w:rsidRDefault="00B50A19" w:rsidP="00B77A24">
      <w:pPr>
        <w:pStyle w:val="af3"/>
        <w:ind w:left="0"/>
        <w:rPr>
          <w:rFonts w:asciiTheme="minorHAnsi" w:hAnsiTheme="minorHAnsi" w:cstheme="minorHAnsi"/>
          <w:color w:val="auto"/>
        </w:rPr>
      </w:pPr>
    </w:p>
    <w:p w14:paraId="30B080C1" w14:textId="64D970B0" w:rsidR="00286C04" w:rsidRPr="00D72EB4" w:rsidRDefault="00286C04" w:rsidP="00B77A24">
      <w:pPr>
        <w:pStyle w:val="af3"/>
        <w:widowControl/>
        <w:numPr>
          <w:ilvl w:val="1"/>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 xml:space="preserve">Estimate the average intensity of the sensor at the </w:t>
      </w:r>
      <w:r w:rsidR="0098047F" w:rsidRPr="00D72EB4">
        <w:rPr>
          <w:rFonts w:asciiTheme="minorHAnsi" w:hAnsiTheme="minorHAnsi" w:cstheme="minorHAnsi"/>
          <w:color w:val="auto"/>
        </w:rPr>
        <w:t>subcellular</w:t>
      </w:r>
      <w:r w:rsidRPr="00D72EB4">
        <w:rPr>
          <w:rFonts w:asciiTheme="minorHAnsi" w:hAnsiTheme="minorHAnsi" w:cstheme="minorHAnsi"/>
          <w:color w:val="auto"/>
        </w:rPr>
        <w:t xml:space="preserve"> structures of interest in each imaging channel. Low signals may lead to inaccurate results due to improper correction estimates, non-linearities in detectors, or significant contribution of background signals. An approximate guideline is to aim for intensities above 10% of the dynamic range of the camera (</w:t>
      </w:r>
      <w:r w:rsidRPr="00D72EB4">
        <w:rPr>
          <w:rFonts w:asciiTheme="minorHAnsi" w:hAnsiTheme="minorHAnsi" w:cstheme="minorHAnsi"/>
          <w:i/>
          <w:color w:val="auto"/>
        </w:rPr>
        <w:t>i.e</w:t>
      </w:r>
      <w:r w:rsidRPr="00D72EB4">
        <w:rPr>
          <w:rFonts w:asciiTheme="minorHAnsi" w:hAnsiTheme="minorHAnsi" w:cstheme="minorHAnsi"/>
          <w:color w:val="auto"/>
        </w:rPr>
        <w:t>.</w:t>
      </w:r>
      <w:r w:rsidR="000E73D6" w:rsidRPr="00D72EB4">
        <w:rPr>
          <w:rFonts w:asciiTheme="minorHAnsi" w:hAnsiTheme="minorHAnsi" w:cstheme="minorHAnsi"/>
          <w:color w:val="auto"/>
        </w:rPr>
        <w:t>,</w:t>
      </w:r>
      <w:r w:rsidRPr="00D72EB4">
        <w:rPr>
          <w:rFonts w:asciiTheme="minorHAnsi" w:hAnsiTheme="minorHAnsi" w:cstheme="minorHAnsi"/>
          <w:color w:val="auto"/>
        </w:rPr>
        <w:t xml:space="preserve"> for a 16-bit camera, intensities should be above 6000).</w:t>
      </w:r>
    </w:p>
    <w:p w14:paraId="7E48498C" w14:textId="37245E3B" w:rsidR="00286C04" w:rsidRPr="00D72EB4" w:rsidRDefault="00286C04" w:rsidP="00B77A24">
      <w:pPr>
        <w:pStyle w:val="af3"/>
        <w:ind w:left="0"/>
        <w:rPr>
          <w:rFonts w:asciiTheme="minorHAnsi" w:hAnsiTheme="minorHAnsi" w:cstheme="minorHAnsi"/>
          <w:color w:val="auto"/>
        </w:rPr>
      </w:pPr>
    </w:p>
    <w:p w14:paraId="093FC3F2" w14:textId="4E8D103C" w:rsidR="00686DDF" w:rsidRPr="00D72EB4" w:rsidRDefault="00686DDF" w:rsidP="00B77A24">
      <w:pPr>
        <w:pStyle w:val="af3"/>
        <w:ind w:left="0"/>
        <w:rPr>
          <w:rFonts w:asciiTheme="minorHAnsi" w:hAnsiTheme="minorHAnsi" w:cstheme="minorHAnsi"/>
          <w:color w:val="auto"/>
        </w:rPr>
      </w:pPr>
      <w:r w:rsidRPr="00D72EB4">
        <w:rPr>
          <w:rFonts w:asciiTheme="minorHAnsi" w:hAnsiTheme="minorHAnsi" w:cstheme="minorHAnsi"/>
          <w:color w:val="auto"/>
        </w:rPr>
        <w:t xml:space="preserve">Note: </w:t>
      </w:r>
      <w:r w:rsidR="002033D9" w:rsidRPr="00D72EB4">
        <w:rPr>
          <w:rFonts w:asciiTheme="minorHAnsi" w:hAnsiTheme="minorHAnsi" w:cstheme="minorHAnsi"/>
          <w:color w:val="auto"/>
        </w:rPr>
        <w:t xml:space="preserve">Identical optical settings (exposure times, filters, objectives, and other variables such as camera gain or binning) must be used for all FRET experiments that will be compared. Changing any of these settings will lead to an alteration in the amount FRET that is either generated </w:t>
      </w:r>
      <w:r w:rsidR="00E63B93" w:rsidRPr="00D72EB4">
        <w:rPr>
          <w:rFonts w:asciiTheme="minorHAnsi" w:hAnsiTheme="minorHAnsi" w:cstheme="minorHAnsi"/>
          <w:color w:val="auto"/>
        </w:rPr>
        <w:t>and/</w:t>
      </w:r>
      <w:r w:rsidR="002033D9" w:rsidRPr="00D72EB4">
        <w:rPr>
          <w:rFonts w:asciiTheme="minorHAnsi" w:hAnsiTheme="minorHAnsi" w:cstheme="minorHAnsi"/>
          <w:color w:val="auto"/>
        </w:rPr>
        <w:t>or detected in the microscopy set-up. FRET efficiency measurements are independent of these setting, but the calibration factors use</w:t>
      </w:r>
      <w:r w:rsidR="000E73D6" w:rsidRPr="00D72EB4">
        <w:rPr>
          <w:rFonts w:asciiTheme="minorHAnsi" w:hAnsiTheme="minorHAnsi" w:cstheme="minorHAnsi"/>
          <w:color w:val="auto"/>
        </w:rPr>
        <w:t>d</w:t>
      </w:r>
      <w:r w:rsidR="002033D9" w:rsidRPr="00D72EB4">
        <w:rPr>
          <w:rFonts w:asciiTheme="minorHAnsi" w:hAnsiTheme="minorHAnsi" w:cstheme="minorHAnsi"/>
          <w:color w:val="auto"/>
        </w:rPr>
        <w:t xml:space="preserve"> to determine FRET efficiency are not. In theory various sets of calibration</w:t>
      </w:r>
      <w:r w:rsidR="000E73D6" w:rsidRPr="00D72EB4">
        <w:rPr>
          <w:rFonts w:asciiTheme="minorHAnsi" w:hAnsiTheme="minorHAnsi" w:cstheme="minorHAnsi"/>
          <w:color w:val="auto"/>
        </w:rPr>
        <w:t>,</w:t>
      </w:r>
      <w:r w:rsidR="002033D9" w:rsidRPr="00D72EB4">
        <w:rPr>
          <w:rFonts w:asciiTheme="minorHAnsi" w:hAnsiTheme="minorHAnsi" w:cstheme="minorHAnsi"/>
          <w:color w:val="auto"/>
        </w:rPr>
        <w:t xml:space="preserve"> factors could be used to generate FRET efficiencies from different optical settings, but this is not recommended. Bleaching or phototoxicity can be different between the various settings, creating spurious results. </w:t>
      </w:r>
    </w:p>
    <w:p w14:paraId="154E7037" w14:textId="77777777" w:rsidR="00686DDF" w:rsidRPr="00D72EB4" w:rsidRDefault="00686DDF" w:rsidP="00B77A24">
      <w:pPr>
        <w:pStyle w:val="af3"/>
        <w:ind w:left="0"/>
        <w:rPr>
          <w:rFonts w:asciiTheme="minorHAnsi" w:hAnsiTheme="minorHAnsi" w:cstheme="minorHAnsi"/>
          <w:color w:val="auto"/>
        </w:rPr>
      </w:pPr>
    </w:p>
    <w:p w14:paraId="363A6D1B" w14:textId="41DDCBA9" w:rsidR="00286C04" w:rsidRPr="00D72EB4" w:rsidRDefault="00286C04" w:rsidP="00B77A24">
      <w:pPr>
        <w:pStyle w:val="af3"/>
        <w:widowControl/>
        <w:numPr>
          <w:ilvl w:val="1"/>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 xml:space="preserve">Acquire a second FRET image sequence of the same field of view. Estimate photobleaching between frames by comparing average intensity of the sensor in each imaging channel. Photobleaching should be kept to a minimum, preferably less than </w:t>
      </w:r>
      <w:r w:rsidR="00922FC9" w:rsidRPr="00D72EB4">
        <w:rPr>
          <w:rFonts w:asciiTheme="minorHAnsi" w:hAnsiTheme="minorHAnsi" w:cstheme="minorHAnsi"/>
          <w:color w:val="auto"/>
        </w:rPr>
        <w:t>1-</w:t>
      </w:r>
      <w:r w:rsidRPr="00D72EB4">
        <w:rPr>
          <w:rFonts w:asciiTheme="minorHAnsi" w:hAnsiTheme="minorHAnsi" w:cstheme="minorHAnsi"/>
          <w:color w:val="auto"/>
        </w:rPr>
        <w:t>5% loss of signal.</w:t>
      </w:r>
    </w:p>
    <w:p w14:paraId="7A78785A" w14:textId="77777777" w:rsidR="00286C04" w:rsidRPr="00D72EB4" w:rsidRDefault="00286C04" w:rsidP="00B77A24">
      <w:pPr>
        <w:pStyle w:val="af3"/>
        <w:ind w:left="0"/>
        <w:rPr>
          <w:rFonts w:asciiTheme="minorHAnsi" w:hAnsiTheme="minorHAnsi" w:cstheme="minorHAnsi"/>
          <w:color w:val="auto"/>
        </w:rPr>
      </w:pPr>
    </w:p>
    <w:p w14:paraId="7AAE02D6" w14:textId="3C4BB3C2" w:rsidR="00286C04" w:rsidRPr="00D72EB4" w:rsidRDefault="00286C04" w:rsidP="00B77A24">
      <w:pPr>
        <w:pStyle w:val="af3"/>
        <w:widowControl/>
        <w:numPr>
          <w:ilvl w:val="1"/>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 xml:space="preserve">Adjust </w:t>
      </w:r>
      <w:r w:rsidR="000E73D6" w:rsidRPr="00D72EB4">
        <w:rPr>
          <w:rFonts w:asciiTheme="minorHAnsi" w:hAnsiTheme="minorHAnsi" w:cstheme="minorHAnsi"/>
          <w:color w:val="auto"/>
        </w:rPr>
        <w:t xml:space="preserve">the </w:t>
      </w:r>
      <w:r w:rsidRPr="00D72EB4">
        <w:rPr>
          <w:rFonts w:asciiTheme="minorHAnsi" w:hAnsiTheme="minorHAnsi" w:cstheme="minorHAnsi"/>
          <w:color w:val="auto"/>
        </w:rPr>
        <w:t>imaging parameters to maximize the intensity while minimizing photobleaching. For coarse adjustments, change the ND filter being used during acquisition. For finer adjustments, change the exposure time</w:t>
      </w:r>
      <w:r w:rsidR="000829A3" w:rsidRPr="00D72EB4">
        <w:rPr>
          <w:rFonts w:asciiTheme="minorHAnsi" w:hAnsiTheme="minorHAnsi" w:cstheme="minorHAnsi"/>
          <w:color w:val="auto"/>
        </w:rPr>
        <w:t xml:space="preserve"> in steps of 250 </w:t>
      </w:r>
      <w:proofErr w:type="spellStart"/>
      <w:r w:rsidR="000829A3" w:rsidRPr="00D72EB4">
        <w:rPr>
          <w:rFonts w:asciiTheme="minorHAnsi" w:hAnsiTheme="minorHAnsi" w:cstheme="minorHAnsi"/>
          <w:color w:val="auto"/>
        </w:rPr>
        <w:t>ms</w:t>
      </w:r>
      <w:r w:rsidRPr="00D72EB4">
        <w:rPr>
          <w:rFonts w:asciiTheme="minorHAnsi" w:hAnsiTheme="minorHAnsi" w:cstheme="minorHAnsi"/>
          <w:color w:val="auto"/>
        </w:rPr>
        <w:t>.</w:t>
      </w:r>
      <w:proofErr w:type="spellEnd"/>
    </w:p>
    <w:p w14:paraId="4B213A60" w14:textId="77777777" w:rsidR="00D10D50" w:rsidRPr="00D72EB4" w:rsidRDefault="00D10D50" w:rsidP="00B77A24">
      <w:pPr>
        <w:pStyle w:val="af3"/>
        <w:rPr>
          <w:rFonts w:asciiTheme="minorHAnsi" w:hAnsiTheme="minorHAnsi" w:cstheme="minorHAnsi"/>
          <w:color w:val="auto"/>
        </w:rPr>
      </w:pPr>
    </w:p>
    <w:p w14:paraId="7346D3A0" w14:textId="762F299E" w:rsidR="00286C04" w:rsidRPr="00D72EB4" w:rsidRDefault="00286C04" w:rsidP="00B77A24">
      <w:pPr>
        <w:pStyle w:val="af3"/>
        <w:widowControl/>
        <w:numPr>
          <w:ilvl w:val="1"/>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 xml:space="preserve">Repeat </w:t>
      </w:r>
      <w:r w:rsidR="000E73D6" w:rsidRPr="00D72EB4">
        <w:rPr>
          <w:rFonts w:asciiTheme="minorHAnsi" w:hAnsiTheme="minorHAnsi" w:cstheme="minorHAnsi"/>
          <w:color w:val="auto"/>
        </w:rPr>
        <w:t>S</w:t>
      </w:r>
      <w:r w:rsidRPr="00D72EB4">
        <w:rPr>
          <w:rFonts w:asciiTheme="minorHAnsi" w:hAnsiTheme="minorHAnsi" w:cstheme="minorHAnsi"/>
          <w:color w:val="auto"/>
        </w:rPr>
        <w:t>teps 3.5 – 3.8 until adequate signal can be obtained while minimizing photobleaching.</w:t>
      </w:r>
    </w:p>
    <w:p w14:paraId="27C1D0BD" w14:textId="105C8ECB" w:rsidR="00D10D50" w:rsidRPr="00D72EB4" w:rsidRDefault="00D10D50" w:rsidP="00B77A24">
      <w:pPr>
        <w:widowControl/>
        <w:autoSpaceDE/>
        <w:autoSpaceDN/>
        <w:adjustRightInd/>
        <w:rPr>
          <w:rFonts w:asciiTheme="minorHAnsi" w:hAnsiTheme="minorHAnsi" w:cstheme="minorHAnsi"/>
          <w:color w:val="auto"/>
        </w:rPr>
      </w:pPr>
    </w:p>
    <w:p w14:paraId="49DEB4C6" w14:textId="57EDD729" w:rsidR="00D10D50" w:rsidRPr="00D72EB4" w:rsidRDefault="00D10D50" w:rsidP="00B77A24">
      <w:pPr>
        <w:pStyle w:val="af3"/>
        <w:ind w:left="0"/>
        <w:rPr>
          <w:rFonts w:asciiTheme="minorHAnsi" w:hAnsiTheme="minorHAnsi" w:cstheme="minorHAnsi"/>
          <w:color w:val="auto"/>
        </w:rPr>
      </w:pPr>
      <w:r w:rsidRPr="00D72EB4">
        <w:rPr>
          <w:rFonts w:asciiTheme="minorHAnsi" w:hAnsiTheme="minorHAnsi" w:cstheme="minorHAnsi"/>
          <w:color w:val="auto"/>
        </w:rPr>
        <w:t>Note: Typically, settings for the vinculin tension sensor in vinc</w:t>
      </w:r>
      <w:r w:rsidR="006C3617" w:rsidRPr="00D72EB4">
        <w:rPr>
          <w:rFonts w:asciiTheme="minorHAnsi" w:hAnsiTheme="minorHAnsi" w:cstheme="minorHAnsi"/>
          <w:color w:val="auto"/>
        </w:rPr>
        <w:t>ulin</w:t>
      </w:r>
      <w:r w:rsidRPr="00D72EB4">
        <w:rPr>
          <w:rFonts w:asciiTheme="minorHAnsi" w:hAnsiTheme="minorHAnsi" w:cstheme="minorHAnsi"/>
          <w:color w:val="auto"/>
        </w:rPr>
        <w:t xml:space="preserve"> -/- MEFs are 1500 </w:t>
      </w:r>
      <w:proofErr w:type="spellStart"/>
      <w:r w:rsidRPr="00D72EB4">
        <w:rPr>
          <w:rFonts w:asciiTheme="minorHAnsi" w:hAnsiTheme="minorHAnsi" w:cstheme="minorHAnsi"/>
          <w:color w:val="auto"/>
        </w:rPr>
        <w:t>ms</w:t>
      </w:r>
      <w:proofErr w:type="spellEnd"/>
      <w:r w:rsidRPr="00D72EB4">
        <w:rPr>
          <w:rFonts w:asciiTheme="minorHAnsi" w:hAnsiTheme="minorHAnsi" w:cstheme="minorHAnsi"/>
          <w:color w:val="auto"/>
        </w:rPr>
        <w:t xml:space="preserve">, 1500 </w:t>
      </w:r>
      <w:proofErr w:type="spellStart"/>
      <w:r w:rsidRPr="00D72EB4">
        <w:rPr>
          <w:rFonts w:asciiTheme="minorHAnsi" w:hAnsiTheme="minorHAnsi" w:cstheme="minorHAnsi"/>
          <w:color w:val="auto"/>
        </w:rPr>
        <w:t>ms</w:t>
      </w:r>
      <w:proofErr w:type="spellEnd"/>
      <w:r w:rsidRPr="00D72EB4">
        <w:rPr>
          <w:rFonts w:asciiTheme="minorHAnsi" w:hAnsiTheme="minorHAnsi" w:cstheme="minorHAnsi"/>
          <w:color w:val="auto"/>
        </w:rPr>
        <w:t xml:space="preserve">, and 1000 </w:t>
      </w:r>
      <w:proofErr w:type="spellStart"/>
      <w:r w:rsidRPr="00D72EB4">
        <w:rPr>
          <w:rFonts w:asciiTheme="minorHAnsi" w:hAnsiTheme="minorHAnsi" w:cstheme="minorHAnsi"/>
          <w:color w:val="auto"/>
        </w:rPr>
        <w:t>ms</w:t>
      </w:r>
      <w:proofErr w:type="spellEnd"/>
      <w:r w:rsidRPr="00D72EB4">
        <w:rPr>
          <w:rFonts w:asciiTheme="minorHAnsi" w:hAnsiTheme="minorHAnsi" w:cstheme="minorHAnsi"/>
          <w:color w:val="auto"/>
        </w:rPr>
        <w:t xml:space="preserve"> for the donor, FRET, and acceptor channels respectively. The optimal values will vary with the type of illumination system, objective, filter sets, and sensor expression level. </w:t>
      </w:r>
    </w:p>
    <w:p w14:paraId="7F3186E0" w14:textId="77777777" w:rsidR="00286C04" w:rsidRPr="00D72EB4" w:rsidRDefault="00286C04" w:rsidP="00B77A24">
      <w:pPr>
        <w:rPr>
          <w:rFonts w:asciiTheme="minorHAnsi" w:hAnsiTheme="minorHAnsi" w:cstheme="minorHAnsi"/>
          <w:b/>
          <w:color w:val="auto"/>
        </w:rPr>
      </w:pPr>
    </w:p>
    <w:p w14:paraId="5D548419" w14:textId="4B8333BB" w:rsidR="00D14C57" w:rsidRPr="00D72EB4" w:rsidRDefault="00286C04" w:rsidP="00B77A24">
      <w:pPr>
        <w:pStyle w:val="af3"/>
        <w:widowControl/>
        <w:numPr>
          <w:ilvl w:val="0"/>
          <w:numId w:val="22"/>
        </w:numPr>
        <w:autoSpaceDE/>
        <w:autoSpaceDN/>
        <w:adjustRightInd/>
        <w:rPr>
          <w:rFonts w:asciiTheme="minorHAnsi" w:hAnsiTheme="minorHAnsi" w:cstheme="minorHAnsi"/>
          <w:b/>
          <w:color w:val="auto"/>
        </w:rPr>
      </w:pPr>
      <w:r w:rsidRPr="00D72EB4">
        <w:rPr>
          <w:rFonts w:asciiTheme="minorHAnsi" w:hAnsiTheme="minorHAnsi" w:cstheme="minorHAnsi"/>
          <w:b/>
          <w:color w:val="auto"/>
        </w:rPr>
        <w:t xml:space="preserve">Choose </w:t>
      </w:r>
      <w:r w:rsidR="00D14C57" w:rsidRPr="00D72EB4">
        <w:rPr>
          <w:rFonts w:asciiTheme="minorHAnsi" w:hAnsiTheme="minorHAnsi" w:cstheme="minorHAnsi"/>
          <w:b/>
          <w:color w:val="auto"/>
        </w:rPr>
        <w:t>P</w:t>
      </w:r>
      <w:r w:rsidRPr="00D72EB4">
        <w:rPr>
          <w:rFonts w:asciiTheme="minorHAnsi" w:hAnsiTheme="minorHAnsi" w:cstheme="minorHAnsi"/>
          <w:b/>
          <w:color w:val="auto"/>
        </w:rPr>
        <w:t xml:space="preserve">arameters for FRAP </w:t>
      </w:r>
      <w:r w:rsidR="00D14C57" w:rsidRPr="00D72EB4">
        <w:rPr>
          <w:rFonts w:asciiTheme="minorHAnsi" w:hAnsiTheme="minorHAnsi" w:cstheme="minorHAnsi"/>
          <w:b/>
          <w:color w:val="auto"/>
        </w:rPr>
        <w:t>I</w:t>
      </w:r>
      <w:r w:rsidRPr="00D72EB4">
        <w:rPr>
          <w:rFonts w:asciiTheme="minorHAnsi" w:hAnsiTheme="minorHAnsi" w:cstheme="minorHAnsi"/>
          <w:b/>
          <w:color w:val="auto"/>
        </w:rPr>
        <w:t>maging</w:t>
      </w:r>
    </w:p>
    <w:p w14:paraId="128E4E4B" w14:textId="3177A6B7" w:rsidR="00D14C57" w:rsidRPr="00D72EB4" w:rsidRDefault="00D14C57" w:rsidP="00B77A24">
      <w:pPr>
        <w:pStyle w:val="af3"/>
        <w:widowControl/>
        <w:autoSpaceDE/>
        <w:autoSpaceDN/>
        <w:adjustRightInd/>
        <w:ind w:left="0"/>
        <w:rPr>
          <w:rFonts w:asciiTheme="minorHAnsi" w:hAnsiTheme="minorHAnsi" w:cstheme="minorHAnsi"/>
          <w:b/>
          <w:color w:val="auto"/>
        </w:rPr>
      </w:pPr>
    </w:p>
    <w:p w14:paraId="4C35E495" w14:textId="37186906" w:rsidR="00286C04" w:rsidRPr="00D72EB4" w:rsidRDefault="00286C04" w:rsidP="00B77A24">
      <w:pPr>
        <w:pStyle w:val="af3"/>
        <w:widowControl/>
        <w:numPr>
          <w:ilvl w:val="1"/>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 xml:space="preserve">Optimize </w:t>
      </w:r>
      <w:r w:rsidR="000E73D6" w:rsidRPr="00D72EB4">
        <w:rPr>
          <w:rFonts w:asciiTheme="minorHAnsi" w:hAnsiTheme="minorHAnsi" w:cstheme="minorHAnsi"/>
          <w:color w:val="auto"/>
        </w:rPr>
        <w:t xml:space="preserve">the </w:t>
      </w:r>
      <w:r w:rsidRPr="00D72EB4">
        <w:rPr>
          <w:rFonts w:asciiTheme="minorHAnsi" w:hAnsiTheme="minorHAnsi" w:cstheme="minorHAnsi"/>
          <w:color w:val="auto"/>
        </w:rPr>
        <w:t>laser settings to ensure complete bleaching of the region of interest (ROI) without bleaching the surrounding area or causing photodamage.</w:t>
      </w:r>
    </w:p>
    <w:p w14:paraId="4A8EFDB2" w14:textId="77777777" w:rsidR="00286C04" w:rsidRPr="00D72EB4" w:rsidRDefault="00286C04" w:rsidP="00B77A24">
      <w:pPr>
        <w:pStyle w:val="af3"/>
        <w:ind w:left="0"/>
        <w:rPr>
          <w:rFonts w:asciiTheme="minorHAnsi" w:hAnsiTheme="minorHAnsi" w:cstheme="minorHAnsi"/>
          <w:color w:val="auto"/>
        </w:rPr>
      </w:pPr>
    </w:p>
    <w:p w14:paraId="4D1F09B2" w14:textId="403FAD0B" w:rsidR="00D10D50" w:rsidRPr="00D72EB4" w:rsidRDefault="00286C04" w:rsidP="00B77A24">
      <w:pPr>
        <w:pStyle w:val="af3"/>
        <w:widowControl/>
        <w:numPr>
          <w:ilvl w:val="2"/>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 xml:space="preserve"> Fix one of the generated samples of </w:t>
      </w:r>
      <w:r w:rsidR="000E73D6" w:rsidRPr="00D72EB4">
        <w:rPr>
          <w:rFonts w:asciiTheme="minorHAnsi" w:hAnsiTheme="minorHAnsi" w:cstheme="minorHAnsi"/>
          <w:color w:val="auto"/>
        </w:rPr>
        <w:t xml:space="preserve">the </w:t>
      </w:r>
      <w:r w:rsidRPr="00D72EB4">
        <w:rPr>
          <w:rFonts w:asciiTheme="minorHAnsi" w:hAnsiTheme="minorHAnsi" w:cstheme="minorHAnsi"/>
          <w:color w:val="auto"/>
        </w:rPr>
        <w:t xml:space="preserve">cells expressing the tension sensor with 4% paraformaldehyde for 10 min. </w:t>
      </w:r>
    </w:p>
    <w:p w14:paraId="30BA4F38" w14:textId="77777777" w:rsidR="00D10D50" w:rsidRPr="00D72EB4" w:rsidRDefault="00D10D50" w:rsidP="00B77A24">
      <w:pPr>
        <w:pStyle w:val="af3"/>
        <w:widowControl/>
        <w:autoSpaceDE/>
        <w:autoSpaceDN/>
        <w:adjustRightInd/>
        <w:ind w:left="0"/>
        <w:rPr>
          <w:rFonts w:asciiTheme="minorHAnsi" w:hAnsiTheme="minorHAnsi" w:cstheme="minorHAnsi"/>
          <w:color w:val="auto"/>
        </w:rPr>
      </w:pPr>
    </w:p>
    <w:p w14:paraId="6AA78023" w14:textId="0305B563" w:rsidR="00286C04" w:rsidRPr="00D72EB4" w:rsidRDefault="00286C04" w:rsidP="00B77A24">
      <w:pPr>
        <w:pStyle w:val="af3"/>
        <w:widowControl/>
        <w:autoSpaceDE/>
        <w:autoSpaceDN/>
        <w:adjustRightInd/>
        <w:ind w:left="0"/>
        <w:rPr>
          <w:rFonts w:asciiTheme="minorHAnsi" w:hAnsiTheme="minorHAnsi" w:cstheme="minorHAnsi"/>
          <w:color w:val="auto"/>
        </w:rPr>
      </w:pPr>
      <w:r w:rsidRPr="00D72EB4">
        <w:rPr>
          <w:rFonts w:asciiTheme="minorHAnsi" w:hAnsiTheme="minorHAnsi" w:cstheme="minorHAnsi"/>
          <w:color w:val="auto"/>
        </w:rPr>
        <w:t xml:space="preserve">Note: This optimization does not depend on protein dynamics, and a fixed sample allows for maximum imaging time without worrying about cell health. This will also prevent </w:t>
      </w:r>
      <w:r w:rsidR="000E73D6" w:rsidRPr="00D72EB4">
        <w:rPr>
          <w:rFonts w:asciiTheme="minorHAnsi" w:hAnsiTheme="minorHAnsi" w:cstheme="minorHAnsi"/>
          <w:color w:val="auto"/>
        </w:rPr>
        <w:t xml:space="preserve">the </w:t>
      </w:r>
      <w:r w:rsidRPr="00D72EB4">
        <w:rPr>
          <w:rFonts w:asciiTheme="minorHAnsi" w:hAnsiTheme="minorHAnsi" w:cstheme="minorHAnsi"/>
          <w:color w:val="auto"/>
        </w:rPr>
        <w:t xml:space="preserve">recovery of bleaching by mobile proteins, allowing for </w:t>
      </w:r>
      <w:r w:rsidR="000E73D6" w:rsidRPr="00D72EB4">
        <w:rPr>
          <w:rFonts w:asciiTheme="minorHAnsi" w:hAnsiTheme="minorHAnsi" w:cstheme="minorHAnsi"/>
          <w:color w:val="auto"/>
        </w:rPr>
        <w:t xml:space="preserve">the </w:t>
      </w:r>
      <w:r w:rsidRPr="00D72EB4">
        <w:rPr>
          <w:rFonts w:asciiTheme="minorHAnsi" w:hAnsiTheme="minorHAnsi" w:cstheme="minorHAnsi"/>
          <w:color w:val="auto"/>
        </w:rPr>
        <w:t>isolation of the effect of bleaching, avoiding any effects from rapid, diffusion-mediated fluorescence recovery occurring between the incidence of bleaching and taking the first post-bleach image.</w:t>
      </w:r>
    </w:p>
    <w:p w14:paraId="36EB9CD3" w14:textId="7B5E00F8" w:rsidR="00286C04" w:rsidRPr="00D72EB4" w:rsidRDefault="00286C04" w:rsidP="00B77A24">
      <w:pPr>
        <w:pStyle w:val="af3"/>
        <w:ind w:left="0"/>
        <w:rPr>
          <w:rFonts w:asciiTheme="minorHAnsi" w:hAnsiTheme="minorHAnsi" w:cstheme="minorHAnsi"/>
          <w:color w:val="auto"/>
        </w:rPr>
      </w:pPr>
    </w:p>
    <w:p w14:paraId="39BA3A6C" w14:textId="1848FB41" w:rsidR="004B0633" w:rsidRPr="00D72EB4" w:rsidRDefault="004B0633" w:rsidP="00B77A24">
      <w:pPr>
        <w:pStyle w:val="af3"/>
        <w:ind w:left="0"/>
        <w:rPr>
          <w:rFonts w:asciiTheme="minorHAnsi" w:hAnsiTheme="minorHAnsi" w:cstheme="minorHAnsi"/>
          <w:color w:val="auto"/>
        </w:rPr>
      </w:pPr>
      <w:r w:rsidRPr="00D72EB4">
        <w:rPr>
          <w:rFonts w:asciiTheme="minorHAnsi" w:hAnsiTheme="minorHAnsi" w:cstheme="minorHAnsi"/>
          <w:color w:val="auto"/>
        </w:rPr>
        <w:t>CAUTION: Paraformaldehyde solution</w:t>
      </w:r>
      <w:r w:rsidR="00E63B93" w:rsidRPr="00D72EB4">
        <w:rPr>
          <w:rFonts w:asciiTheme="minorHAnsi" w:hAnsiTheme="minorHAnsi" w:cstheme="minorHAnsi"/>
          <w:color w:val="auto"/>
        </w:rPr>
        <w:t>s</w:t>
      </w:r>
      <w:r w:rsidRPr="00D72EB4">
        <w:rPr>
          <w:rFonts w:asciiTheme="minorHAnsi" w:hAnsiTheme="minorHAnsi" w:cstheme="minorHAnsi"/>
          <w:color w:val="auto"/>
        </w:rPr>
        <w:t xml:space="preserve"> are toxic. This step should be performed in a fume hood and the solution should be disposed of according to institutional policies. </w:t>
      </w:r>
    </w:p>
    <w:p w14:paraId="34A85B10" w14:textId="77777777" w:rsidR="004B0633" w:rsidRPr="00D72EB4" w:rsidRDefault="004B0633" w:rsidP="00B77A24">
      <w:pPr>
        <w:pStyle w:val="af3"/>
        <w:ind w:left="0"/>
        <w:rPr>
          <w:rFonts w:asciiTheme="minorHAnsi" w:hAnsiTheme="minorHAnsi" w:cstheme="minorHAnsi"/>
          <w:color w:val="auto"/>
        </w:rPr>
      </w:pPr>
    </w:p>
    <w:p w14:paraId="5D91E00A" w14:textId="77777777" w:rsidR="00DD5E23" w:rsidRPr="00D72EB4" w:rsidRDefault="00286C04" w:rsidP="00B77A24">
      <w:pPr>
        <w:pStyle w:val="af3"/>
        <w:widowControl/>
        <w:numPr>
          <w:ilvl w:val="2"/>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 xml:space="preserve"> Rinse the sample 3 times with PBS and leave in PBS. </w:t>
      </w:r>
    </w:p>
    <w:p w14:paraId="75D3FA1C" w14:textId="77777777" w:rsidR="00DD5E23" w:rsidRPr="00D72EB4" w:rsidRDefault="00DD5E23" w:rsidP="00B77A24">
      <w:pPr>
        <w:pStyle w:val="af3"/>
        <w:widowControl/>
        <w:autoSpaceDE/>
        <w:autoSpaceDN/>
        <w:adjustRightInd/>
        <w:ind w:left="0"/>
        <w:rPr>
          <w:rFonts w:asciiTheme="minorHAnsi" w:hAnsiTheme="minorHAnsi" w:cstheme="minorHAnsi"/>
          <w:color w:val="auto"/>
        </w:rPr>
      </w:pPr>
    </w:p>
    <w:p w14:paraId="07EC29E4" w14:textId="1D391559" w:rsidR="00286C04" w:rsidRPr="00D72EB4" w:rsidRDefault="00DD5E23" w:rsidP="00B77A24">
      <w:pPr>
        <w:pStyle w:val="af3"/>
        <w:widowControl/>
        <w:autoSpaceDE/>
        <w:autoSpaceDN/>
        <w:adjustRightInd/>
        <w:ind w:left="0"/>
        <w:rPr>
          <w:rFonts w:asciiTheme="minorHAnsi" w:hAnsiTheme="minorHAnsi" w:cstheme="minorHAnsi"/>
          <w:color w:val="auto"/>
        </w:rPr>
      </w:pPr>
      <w:r w:rsidRPr="00D72EB4">
        <w:rPr>
          <w:rFonts w:asciiTheme="minorHAnsi" w:hAnsiTheme="minorHAnsi" w:cstheme="minorHAnsi"/>
          <w:color w:val="auto"/>
        </w:rPr>
        <w:t xml:space="preserve">Note: </w:t>
      </w:r>
      <w:r w:rsidR="000E73D6" w:rsidRPr="00D72EB4">
        <w:rPr>
          <w:rFonts w:asciiTheme="minorHAnsi" w:hAnsiTheme="minorHAnsi" w:cstheme="minorHAnsi"/>
          <w:color w:val="auto"/>
        </w:rPr>
        <w:t>The u</w:t>
      </w:r>
      <w:r w:rsidR="00286C04" w:rsidRPr="00D72EB4">
        <w:rPr>
          <w:rFonts w:asciiTheme="minorHAnsi" w:hAnsiTheme="minorHAnsi" w:cstheme="minorHAnsi"/>
          <w:color w:val="auto"/>
        </w:rPr>
        <w:t xml:space="preserve">se of most commercially-available mounting media will affect fluorophore properties, </w:t>
      </w:r>
      <w:r w:rsidR="009B49D3" w:rsidRPr="00D72EB4">
        <w:rPr>
          <w:rFonts w:asciiTheme="minorHAnsi" w:hAnsiTheme="minorHAnsi" w:cstheme="minorHAnsi"/>
          <w:color w:val="auto"/>
        </w:rPr>
        <w:t>making the sample unsuitable</w:t>
      </w:r>
      <w:r w:rsidR="00286C04" w:rsidRPr="00D72EB4">
        <w:rPr>
          <w:rFonts w:asciiTheme="minorHAnsi" w:hAnsiTheme="minorHAnsi" w:cstheme="minorHAnsi"/>
          <w:color w:val="auto"/>
        </w:rPr>
        <w:t xml:space="preserve"> for FR</w:t>
      </w:r>
      <w:r w:rsidRPr="00D72EB4">
        <w:rPr>
          <w:rFonts w:asciiTheme="minorHAnsi" w:hAnsiTheme="minorHAnsi" w:cstheme="minorHAnsi"/>
          <w:color w:val="auto"/>
        </w:rPr>
        <w:t>AP</w:t>
      </w:r>
      <w:r w:rsidR="00286C04" w:rsidRPr="00D72EB4">
        <w:rPr>
          <w:rFonts w:asciiTheme="minorHAnsi" w:hAnsiTheme="minorHAnsi" w:cstheme="minorHAnsi"/>
          <w:color w:val="auto"/>
        </w:rPr>
        <w:t xml:space="preserve"> imaging</w:t>
      </w:r>
      <w:r w:rsidR="00462903" w:rsidRPr="00D72EB4">
        <w:rPr>
          <w:rFonts w:asciiTheme="minorHAnsi" w:hAnsiTheme="minorHAnsi" w:cstheme="minorHAnsi"/>
          <w:color w:val="auto"/>
        </w:rPr>
        <w:fldChar w:fldCharType="begin"/>
      </w:r>
      <w:r w:rsidR="00793F55" w:rsidRPr="00D72EB4">
        <w:rPr>
          <w:rFonts w:asciiTheme="minorHAnsi" w:hAnsiTheme="minorHAnsi" w:cstheme="minorHAnsi"/>
          <w:color w:val="auto"/>
        </w:rPr>
        <w:instrText xml:space="preserve"> ADDIN EN.CITE &lt;EndNote&gt;&lt;Cite&gt;&lt;Author&gt;Malkani&lt;/Author&gt;&lt;Year&gt;2011&lt;/Year&gt;&lt;RecNum&gt;28&lt;/RecNum&gt;&lt;DisplayText&gt;&lt;style face="superscript"&gt;54&lt;/style&gt;&lt;/DisplayText&gt;&lt;record&gt;&lt;rec-number&gt;28&lt;/rec-number&gt;&lt;foreign-keys&gt;&lt;key app="EN" db-id="twxe5afdw2pdvoe05vr5x59yzftprede9x9v" timestamp="0"&gt;28&lt;/key&gt;&lt;/foreign-keys&gt;&lt;ref-type name="Journal Article"&gt;17&lt;/ref-type&gt;&lt;contributors&gt;&lt;authors&gt;&lt;author&gt;Malkani, N.&lt;/author&gt;&lt;author&gt;Schmid, J. A.&lt;/author&gt;&lt;/authors&gt;&lt;/contributors&gt;&lt;auth-address&gt;Department of Vascular Biology and Thrombosis Research, Center for Physiology and Pharmacology, Medical University Vienna, Vienna, Austria.&lt;/auth-address&gt;&lt;titles&gt;&lt;title&gt;Some secrets of fluorescent proteins: distinct bleaching in various mounting fluids and photoactivation of cyan fluorescent proteins at YFP-excitation&lt;/title&gt;&lt;secondary-title&gt;PLoS One&lt;/secondary-title&gt;&lt;/titles&gt;&lt;periodical&gt;&lt;full-title&gt;PloS one&lt;/full-title&gt;&lt;/periodical&gt;&lt;pages&gt;e18586&lt;/pages&gt;&lt;volume&gt;6&lt;/volume&gt;&lt;number&gt;4&lt;/number&gt;&lt;keywords&gt;&lt;keyword&gt;Cell Line&lt;/keyword&gt;&lt;keyword&gt;Fluorescence Resonance Energy Transfer&lt;/keyword&gt;&lt;keyword&gt;Green Fluorescent Proteins/*chemistry&lt;/keyword&gt;&lt;keyword&gt;Humans&lt;/keyword&gt;&lt;keyword&gt;Luminescent Proteins/*chemistry&lt;/keyword&gt;&lt;keyword&gt;Microscopy, Fluorescence&lt;/keyword&gt;&lt;/keywords&gt;&lt;dates&gt;&lt;year&gt;2011&lt;/year&gt;&lt;pub-dates&gt;&lt;date&gt;Apr 7&lt;/date&gt;&lt;/pub-dates&gt;&lt;/dates&gt;&lt;isbn&gt;1932-6203 (Electronic)&amp;#xD;1932-6203 (Linking)&lt;/isbn&gt;&lt;accession-num&gt;21490932&lt;/accession-num&gt;&lt;urls&gt;&lt;related-urls&gt;&lt;url&gt;https://www.ncbi.nlm.nih.gov/pubmed/21490932&lt;/url&gt;&lt;/related-urls&gt;&lt;/urls&gt;&lt;custom2&gt;PMC3072413&lt;/custom2&gt;&lt;electronic-resource-num&gt;10.1371/journal.pone.0018586&lt;/electronic-resource-num&gt;&lt;/record&gt;&lt;/Cite&gt;&lt;/EndNote&gt;</w:instrText>
      </w:r>
      <w:r w:rsidR="00462903"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54</w:t>
      </w:r>
      <w:r w:rsidR="00462903" w:rsidRPr="00D72EB4">
        <w:rPr>
          <w:rFonts w:asciiTheme="minorHAnsi" w:hAnsiTheme="minorHAnsi" w:cstheme="minorHAnsi"/>
          <w:color w:val="auto"/>
        </w:rPr>
        <w:fldChar w:fldCharType="end"/>
      </w:r>
      <w:r w:rsidR="00286C04" w:rsidRPr="00D72EB4">
        <w:rPr>
          <w:rFonts w:asciiTheme="minorHAnsi" w:hAnsiTheme="minorHAnsi" w:cstheme="minorHAnsi"/>
          <w:color w:val="auto"/>
        </w:rPr>
        <w:t xml:space="preserve">. Ideally, </w:t>
      </w:r>
      <w:r w:rsidR="000E73D6" w:rsidRPr="00D72EB4">
        <w:rPr>
          <w:rFonts w:asciiTheme="minorHAnsi" w:hAnsiTheme="minorHAnsi" w:cstheme="minorHAnsi"/>
          <w:color w:val="auto"/>
        </w:rPr>
        <w:t xml:space="preserve">the </w:t>
      </w:r>
      <w:r w:rsidR="00286C04" w:rsidRPr="00D72EB4">
        <w:rPr>
          <w:rFonts w:asciiTheme="minorHAnsi" w:hAnsiTheme="minorHAnsi" w:cstheme="minorHAnsi"/>
          <w:color w:val="auto"/>
        </w:rPr>
        <w:t>cells will be imaged immediately, but may be left overnight</w:t>
      </w:r>
      <w:r w:rsidR="0018388B" w:rsidRPr="00D72EB4">
        <w:rPr>
          <w:rFonts w:asciiTheme="minorHAnsi" w:hAnsiTheme="minorHAnsi" w:cstheme="minorHAnsi"/>
          <w:color w:val="auto"/>
        </w:rPr>
        <w:t xml:space="preserve"> at 4 °C</w:t>
      </w:r>
      <w:r w:rsidR="00286C04" w:rsidRPr="00D72EB4">
        <w:rPr>
          <w:rFonts w:asciiTheme="minorHAnsi" w:hAnsiTheme="minorHAnsi" w:cstheme="minorHAnsi"/>
          <w:color w:val="auto"/>
        </w:rPr>
        <w:t>. Longer wait times will result in deterioration of the sample.</w:t>
      </w:r>
    </w:p>
    <w:p w14:paraId="0A0FBE23" w14:textId="77777777" w:rsidR="00286C04" w:rsidRPr="00D72EB4" w:rsidRDefault="00286C04" w:rsidP="00B77A24">
      <w:pPr>
        <w:pStyle w:val="af3"/>
        <w:ind w:left="0"/>
        <w:rPr>
          <w:rFonts w:asciiTheme="minorHAnsi" w:hAnsiTheme="minorHAnsi" w:cstheme="minorHAnsi"/>
          <w:color w:val="auto"/>
        </w:rPr>
      </w:pPr>
    </w:p>
    <w:p w14:paraId="18FE01EF" w14:textId="77777777" w:rsidR="00286C04" w:rsidRPr="00D72EB4" w:rsidRDefault="00286C04" w:rsidP="00B77A24">
      <w:pPr>
        <w:pStyle w:val="af3"/>
        <w:widowControl/>
        <w:numPr>
          <w:ilvl w:val="2"/>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 xml:space="preserve"> Place the sample into the microscope stage holder for imaging.</w:t>
      </w:r>
    </w:p>
    <w:p w14:paraId="639CF0A9" w14:textId="77777777" w:rsidR="00286C04" w:rsidRPr="00D72EB4" w:rsidRDefault="00286C04" w:rsidP="00B77A24">
      <w:pPr>
        <w:pStyle w:val="af3"/>
        <w:ind w:left="0"/>
        <w:rPr>
          <w:rFonts w:asciiTheme="minorHAnsi" w:hAnsiTheme="minorHAnsi" w:cstheme="minorHAnsi"/>
          <w:color w:val="auto"/>
        </w:rPr>
      </w:pPr>
    </w:p>
    <w:p w14:paraId="16C95E23" w14:textId="0A26F901" w:rsidR="00286C04" w:rsidRPr="00D72EB4" w:rsidRDefault="00286C04" w:rsidP="00B77A24">
      <w:pPr>
        <w:pStyle w:val="af3"/>
        <w:widowControl/>
        <w:numPr>
          <w:ilvl w:val="2"/>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 xml:space="preserve"> Open the laser configuration window. Start with setting a laser dwell time of 1000 µs and 10 pulses, meaning </w:t>
      </w:r>
      <w:r w:rsidR="000E73D6" w:rsidRPr="00D72EB4">
        <w:rPr>
          <w:rFonts w:asciiTheme="minorHAnsi" w:hAnsiTheme="minorHAnsi" w:cstheme="minorHAnsi"/>
          <w:color w:val="auto"/>
        </w:rPr>
        <w:t xml:space="preserve">that </w:t>
      </w:r>
      <w:r w:rsidRPr="00D72EB4">
        <w:rPr>
          <w:rFonts w:asciiTheme="minorHAnsi" w:hAnsiTheme="minorHAnsi" w:cstheme="minorHAnsi"/>
          <w:color w:val="auto"/>
        </w:rPr>
        <w:t>each spot in the scan across the ROI will receive 10,000 µs of full-power laser</w:t>
      </w:r>
    </w:p>
    <w:p w14:paraId="462D16EB" w14:textId="09859141" w:rsidR="00286C04" w:rsidRPr="00D72EB4" w:rsidRDefault="00286C04" w:rsidP="00B77A24">
      <w:pPr>
        <w:pStyle w:val="af3"/>
        <w:ind w:left="0"/>
        <w:rPr>
          <w:rFonts w:asciiTheme="minorHAnsi" w:hAnsiTheme="minorHAnsi" w:cstheme="minorHAnsi"/>
          <w:color w:val="auto"/>
        </w:rPr>
      </w:pPr>
    </w:p>
    <w:p w14:paraId="64221386" w14:textId="01A620A8" w:rsidR="00380674" w:rsidRPr="00D72EB4" w:rsidRDefault="00380674" w:rsidP="00B77A24">
      <w:pPr>
        <w:pStyle w:val="af3"/>
        <w:ind w:left="0"/>
        <w:rPr>
          <w:rFonts w:asciiTheme="minorHAnsi" w:hAnsiTheme="minorHAnsi" w:cstheme="minorHAnsi"/>
          <w:color w:val="auto"/>
        </w:rPr>
      </w:pPr>
      <w:r w:rsidRPr="00D72EB4">
        <w:rPr>
          <w:rFonts w:asciiTheme="minorHAnsi" w:hAnsiTheme="minorHAnsi" w:cstheme="minorHAnsi"/>
          <w:color w:val="auto"/>
        </w:rPr>
        <w:t xml:space="preserve">Note: A </w:t>
      </w:r>
      <w:r w:rsidR="00CF7837" w:rsidRPr="00D72EB4">
        <w:rPr>
          <w:rFonts w:asciiTheme="minorHAnsi" w:hAnsiTheme="minorHAnsi" w:cstheme="minorHAnsi"/>
          <w:color w:val="auto"/>
        </w:rPr>
        <w:t>500</w:t>
      </w:r>
      <w:r w:rsidRPr="00D72EB4">
        <w:rPr>
          <w:rFonts w:asciiTheme="minorHAnsi" w:hAnsiTheme="minorHAnsi" w:cstheme="minorHAnsi"/>
          <w:color w:val="auto"/>
        </w:rPr>
        <w:t xml:space="preserve"> </w:t>
      </w:r>
      <w:proofErr w:type="spellStart"/>
      <w:r w:rsidRPr="00D72EB4">
        <w:rPr>
          <w:rFonts w:asciiTheme="minorHAnsi" w:hAnsiTheme="minorHAnsi" w:cstheme="minorHAnsi"/>
          <w:color w:val="auto"/>
        </w:rPr>
        <w:t>mW</w:t>
      </w:r>
      <w:proofErr w:type="spellEnd"/>
      <w:r w:rsidR="007C55A2" w:rsidRPr="00D72EB4">
        <w:rPr>
          <w:rFonts w:asciiTheme="minorHAnsi" w:hAnsiTheme="minorHAnsi" w:cstheme="minorHAnsi"/>
          <w:color w:val="auto"/>
        </w:rPr>
        <w:t>,</w:t>
      </w:r>
      <w:r w:rsidRPr="00D72EB4">
        <w:rPr>
          <w:rFonts w:asciiTheme="minorHAnsi" w:hAnsiTheme="minorHAnsi" w:cstheme="minorHAnsi"/>
          <w:color w:val="auto"/>
        </w:rPr>
        <w:t xml:space="preserve"> 51</w:t>
      </w:r>
      <w:r w:rsidR="00416CDF" w:rsidRPr="00D72EB4">
        <w:rPr>
          <w:rFonts w:asciiTheme="minorHAnsi" w:hAnsiTheme="minorHAnsi" w:cstheme="minorHAnsi"/>
          <w:color w:val="auto"/>
        </w:rPr>
        <w:t>5</w:t>
      </w:r>
      <w:r w:rsidRPr="00D72EB4">
        <w:rPr>
          <w:rFonts w:asciiTheme="minorHAnsi" w:hAnsiTheme="minorHAnsi" w:cstheme="minorHAnsi"/>
          <w:color w:val="auto"/>
        </w:rPr>
        <w:t xml:space="preserve"> nm laser was used for bleaching. This was chosen to selectively bleach Venus A206K, the acceptor in vinculin tension sensor, with maximal efficiency. If FRET-based tension sensors with other fluorescent proteins are used, another type of laser may have to be employed. </w:t>
      </w:r>
    </w:p>
    <w:p w14:paraId="0E2788DB" w14:textId="77777777" w:rsidR="00380674" w:rsidRPr="00D72EB4" w:rsidRDefault="00380674" w:rsidP="00B77A24">
      <w:pPr>
        <w:pStyle w:val="af3"/>
        <w:ind w:left="0"/>
        <w:rPr>
          <w:rFonts w:asciiTheme="minorHAnsi" w:hAnsiTheme="minorHAnsi" w:cstheme="minorHAnsi"/>
          <w:color w:val="auto"/>
        </w:rPr>
      </w:pPr>
    </w:p>
    <w:p w14:paraId="4AD503AC" w14:textId="66366024" w:rsidR="00286C04" w:rsidRPr="00D72EB4" w:rsidRDefault="00286C04" w:rsidP="00B77A24">
      <w:pPr>
        <w:pStyle w:val="af3"/>
        <w:widowControl/>
        <w:numPr>
          <w:ilvl w:val="2"/>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 xml:space="preserve"> Find a cell expressing the tension sensor with clear localization to a structure of interest and </w:t>
      </w:r>
      <w:r w:rsidR="00D10D50" w:rsidRPr="00D72EB4">
        <w:rPr>
          <w:rFonts w:asciiTheme="minorHAnsi" w:hAnsiTheme="minorHAnsi" w:cstheme="minorHAnsi"/>
          <w:color w:val="auto"/>
        </w:rPr>
        <w:t>acquire</w:t>
      </w:r>
      <w:r w:rsidRPr="00D72EB4">
        <w:rPr>
          <w:rFonts w:asciiTheme="minorHAnsi" w:hAnsiTheme="minorHAnsi" w:cstheme="minorHAnsi"/>
          <w:color w:val="auto"/>
        </w:rPr>
        <w:t xml:space="preserve"> an image.</w:t>
      </w:r>
    </w:p>
    <w:p w14:paraId="68FAB034" w14:textId="77777777" w:rsidR="00286C04" w:rsidRPr="00D72EB4" w:rsidRDefault="00286C04" w:rsidP="00B77A24">
      <w:pPr>
        <w:pStyle w:val="af3"/>
        <w:ind w:left="0"/>
        <w:rPr>
          <w:rFonts w:asciiTheme="minorHAnsi" w:hAnsiTheme="minorHAnsi" w:cstheme="minorHAnsi"/>
          <w:color w:val="auto"/>
        </w:rPr>
      </w:pPr>
    </w:p>
    <w:p w14:paraId="5B2012A9" w14:textId="7143D786" w:rsidR="00D10D50" w:rsidRPr="00D72EB4" w:rsidRDefault="00286C04" w:rsidP="00B77A24">
      <w:pPr>
        <w:pStyle w:val="af3"/>
        <w:widowControl/>
        <w:numPr>
          <w:ilvl w:val="2"/>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 xml:space="preserve"> Draw a rectangular ROI </w:t>
      </w:r>
      <w:r w:rsidR="0029315E" w:rsidRPr="00D72EB4">
        <w:rPr>
          <w:rFonts w:asciiTheme="minorHAnsi" w:hAnsiTheme="minorHAnsi" w:cstheme="minorHAnsi"/>
          <w:color w:val="auto"/>
        </w:rPr>
        <w:t>outlining</w:t>
      </w:r>
      <w:r w:rsidRPr="00D72EB4">
        <w:rPr>
          <w:rFonts w:asciiTheme="minorHAnsi" w:hAnsiTheme="minorHAnsi" w:cstheme="minorHAnsi"/>
          <w:color w:val="auto"/>
        </w:rPr>
        <w:t xml:space="preserve"> </w:t>
      </w:r>
      <w:r w:rsidR="0029315E" w:rsidRPr="00D72EB4">
        <w:rPr>
          <w:rFonts w:asciiTheme="minorHAnsi" w:hAnsiTheme="minorHAnsi" w:cstheme="minorHAnsi"/>
          <w:color w:val="auto"/>
        </w:rPr>
        <w:t>the area</w:t>
      </w:r>
      <w:r w:rsidRPr="00D72EB4">
        <w:rPr>
          <w:rFonts w:asciiTheme="minorHAnsi" w:hAnsiTheme="minorHAnsi" w:cstheme="minorHAnsi"/>
          <w:color w:val="auto"/>
        </w:rPr>
        <w:t xml:space="preserve"> to bleach and store the ROI location. Pulse the laser. Snap another image of the sample.</w:t>
      </w:r>
    </w:p>
    <w:p w14:paraId="4D30CF09" w14:textId="77777777" w:rsidR="00D10D50" w:rsidRPr="00D72EB4" w:rsidRDefault="00D10D50" w:rsidP="00B77A24">
      <w:pPr>
        <w:pStyle w:val="af3"/>
        <w:rPr>
          <w:rFonts w:asciiTheme="minorHAnsi" w:hAnsiTheme="minorHAnsi" w:cstheme="minorHAnsi"/>
          <w:color w:val="auto"/>
        </w:rPr>
      </w:pPr>
    </w:p>
    <w:p w14:paraId="32D269C7" w14:textId="1ED13445" w:rsidR="00D10D50" w:rsidRPr="00D72EB4" w:rsidRDefault="00D10D50" w:rsidP="00B77A24">
      <w:pPr>
        <w:pStyle w:val="af3"/>
        <w:widowControl/>
        <w:autoSpaceDE/>
        <w:autoSpaceDN/>
        <w:adjustRightInd/>
        <w:ind w:left="0"/>
        <w:rPr>
          <w:rFonts w:asciiTheme="minorHAnsi" w:hAnsiTheme="minorHAnsi" w:cstheme="minorHAnsi"/>
          <w:color w:val="auto"/>
        </w:rPr>
      </w:pPr>
      <w:r w:rsidRPr="00D72EB4">
        <w:rPr>
          <w:rFonts w:asciiTheme="minorHAnsi" w:hAnsiTheme="minorHAnsi" w:cstheme="minorHAnsi"/>
          <w:color w:val="auto"/>
        </w:rPr>
        <w:t xml:space="preserve">Note: The box size should be approximately the size of the entire FA. Care should be taken that the box size does not vary drastically across experiments. </w:t>
      </w:r>
      <w:r w:rsidR="0029315E" w:rsidRPr="00D72EB4">
        <w:rPr>
          <w:rFonts w:asciiTheme="minorHAnsi" w:hAnsiTheme="minorHAnsi" w:cstheme="minorHAnsi"/>
          <w:color w:val="auto"/>
        </w:rPr>
        <w:t>The bleached area must be carefully monitored in proteins whose dynamics are</w:t>
      </w:r>
      <w:r w:rsidR="00874DC6" w:rsidRPr="00D72EB4">
        <w:rPr>
          <w:rFonts w:asciiTheme="minorHAnsi" w:hAnsiTheme="minorHAnsi" w:cstheme="minorHAnsi"/>
          <w:color w:val="auto"/>
        </w:rPr>
        <w:t xml:space="preserve"> </w:t>
      </w:r>
      <w:r w:rsidR="001C2A62" w:rsidRPr="00D72EB4">
        <w:rPr>
          <w:rFonts w:asciiTheme="minorHAnsi" w:hAnsiTheme="minorHAnsi" w:cstheme="minorHAnsi"/>
          <w:color w:val="auto"/>
        </w:rPr>
        <w:t>affected</w:t>
      </w:r>
      <w:r w:rsidR="0029315E" w:rsidRPr="00D72EB4">
        <w:rPr>
          <w:rFonts w:asciiTheme="minorHAnsi" w:hAnsiTheme="minorHAnsi" w:cstheme="minorHAnsi"/>
          <w:color w:val="auto"/>
        </w:rPr>
        <w:t xml:space="preserve"> by diffusion. This is a potential concern in transmembrane proteins, such as cadherins</w:t>
      </w:r>
      <w:r w:rsidR="0029315E" w:rsidRPr="00D72EB4">
        <w:rPr>
          <w:rFonts w:asciiTheme="minorHAnsi" w:hAnsiTheme="minorHAnsi" w:cstheme="minorHAnsi"/>
          <w:color w:val="auto"/>
        </w:rPr>
        <w:fldChar w:fldCharType="begin"/>
      </w:r>
      <w:r w:rsidR="00793F55" w:rsidRPr="00D72EB4">
        <w:rPr>
          <w:rFonts w:asciiTheme="minorHAnsi" w:hAnsiTheme="minorHAnsi" w:cstheme="minorHAnsi"/>
          <w:color w:val="auto"/>
        </w:rPr>
        <w:instrText xml:space="preserve"> ADDIN EN.CITE &lt;EndNote&gt;&lt;Cite&gt;&lt;Author&gt;de Beco&lt;/Author&gt;&lt;Year&gt;2009&lt;/Year&gt;&lt;RecNum&gt;100&lt;/RecNum&gt;&lt;DisplayText&gt;&lt;style face="superscript"&gt;47&lt;/style&gt;&lt;/DisplayText&gt;&lt;record&gt;&lt;rec-number&gt;100&lt;/rec-number&gt;&lt;foreign-keys&gt;&lt;key app="EN" db-id="twxe5afdw2pdvoe05vr5x59yzftprede9x9v" timestamp="1533074643"&gt;100&lt;/key&gt;&lt;/foreign-keys&gt;&lt;ref-type name="Journal Article"&gt;17&lt;/ref-type&gt;&lt;contributors&gt;&lt;authors&gt;&lt;author&gt;de Beco, Simon&lt;/author&gt;&lt;author&gt;Gueudry, Charles&lt;/author&gt;&lt;author&gt;Amblard, François&lt;/author&gt;&lt;author&gt;Coscoy, Sylvie&lt;/author&gt;&lt;/authors&gt;&lt;/contributors&gt;&lt;titles&gt;&lt;title&gt;Endocytosis is required for E-cadherin redistribution at mature adherens junctions&lt;/title&gt;&lt;secondary-title&gt;Proceedings of the National Academy of Sciences&lt;/secondary-title&gt;&lt;/titles&gt;&lt;periodical&gt;&lt;full-title&gt;Proceedings of the National Academy of Sciences&lt;/full-title&gt;&lt;/periodical&gt;&lt;pages&gt;7010-7015&lt;/pages&gt;&lt;volume&gt;106&lt;/volume&gt;&lt;number&gt;17&lt;/number&gt;&lt;dates&gt;&lt;year&gt;2009&lt;/year&gt;&lt;/dates&gt;&lt;isbn&gt;0027-8424&lt;/isbn&gt;&lt;urls&gt;&lt;/urls&gt;&lt;/record&gt;&lt;/Cite&gt;&lt;/EndNote&gt;</w:instrText>
      </w:r>
      <w:r w:rsidR="0029315E"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47</w:t>
      </w:r>
      <w:r w:rsidR="0029315E" w:rsidRPr="00D72EB4">
        <w:rPr>
          <w:rFonts w:asciiTheme="minorHAnsi" w:hAnsiTheme="minorHAnsi" w:cstheme="minorHAnsi"/>
          <w:color w:val="auto"/>
        </w:rPr>
        <w:fldChar w:fldCharType="end"/>
      </w:r>
      <w:r w:rsidR="0029315E" w:rsidRPr="00D72EB4">
        <w:rPr>
          <w:rFonts w:asciiTheme="minorHAnsi" w:hAnsiTheme="minorHAnsi" w:cstheme="minorHAnsi"/>
          <w:color w:val="auto"/>
        </w:rPr>
        <w:t>, or proteins that diffuse slowly</w:t>
      </w:r>
      <w:r w:rsidR="00922FC9" w:rsidRPr="00D72EB4">
        <w:rPr>
          <w:rFonts w:asciiTheme="minorHAnsi" w:hAnsiTheme="minorHAnsi" w:cstheme="minorHAnsi"/>
          <w:color w:val="auto"/>
        </w:rPr>
        <w:fldChar w:fldCharType="begin">
          <w:fldData xml:space="preserve">PEVuZE5vdGU+PENpdGU+PEF1dGhvcj5DYXJuZWxsPC9BdXRob3I+PFllYXI+MjAxNTwvWWVhcj48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</w:fldData>
        </w:fldChar>
      </w:r>
      <w:r w:rsidR="00793F55" w:rsidRPr="00D72EB4">
        <w:rPr>
          <w:rFonts w:asciiTheme="minorHAnsi" w:hAnsiTheme="minorHAnsi" w:cstheme="minorHAnsi"/>
          <w:color w:val="auto"/>
        </w:rPr>
        <w:instrText xml:space="preserve"> ADDIN EN.CITE </w:instrText>
      </w:r>
      <w:r w:rsidR="00793F55" w:rsidRPr="00D72EB4">
        <w:rPr>
          <w:rFonts w:asciiTheme="minorHAnsi" w:hAnsiTheme="minorHAnsi" w:cstheme="minorHAnsi"/>
          <w:color w:val="auto"/>
        </w:rPr>
        <w:fldChar w:fldCharType="begin">
          <w:fldData xml:space="preserve">PEVuZE5vdGU+PENpdGU+PEF1dGhvcj5DYXJuZWxsPC9BdXRob3I+PFllYXI+MjAxNTwvWWVhcj48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</w:fldData>
        </w:fldChar>
      </w:r>
      <w:r w:rsidR="00793F55" w:rsidRPr="00D72EB4">
        <w:rPr>
          <w:rFonts w:asciiTheme="minorHAnsi" w:hAnsiTheme="minorHAnsi" w:cstheme="minorHAnsi"/>
          <w:color w:val="auto"/>
        </w:rPr>
        <w:instrText xml:space="preserve"> ADDIN EN.CITE.DATA </w:instrText>
      </w:r>
      <w:r w:rsidR="00793F55" w:rsidRPr="00D72EB4">
        <w:rPr>
          <w:rFonts w:asciiTheme="minorHAnsi" w:hAnsiTheme="minorHAnsi" w:cstheme="minorHAnsi"/>
          <w:color w:val="auto"/>
        </w:rPr>
      </w:r>
      <w:r w:rsidR="00793F55" w:rsidRPr="00D72EB4">
        <w:rPr>
          <w:rFonts w:asciiTheme="minorHAnsi" w:hAnsiTheme="minorHAnsi" w:cstheme="minorHAnsi"/>
          <w:color w:val="auto"/>
        </w:rPr>
        <w:fldChar w:fldCharType="end"/>
      </w:r>
      <w:r w:rsidR="00922FC9" w:rsidRPr="00D72EB4">
        <w:rPr>
          <w:rFonts w:asciiTheme="minorHAnsi" w:hAnsiTheme="minorHAnsi" w:cstheme="minorHAnsi"/>
          <w:color w:val="auto"/>
        </w:rPr>
      </w:r>
      <w:r w:rsidR="00922FC9"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27,57</w:t>
      </w:r>
      <w:r w:rsidR="00922FC9" w:rsidRPr="00D72EB4">
        <w:rPr>
          <w:rFonts w:asciiTheme="minorHAnsi" w:hAnsiTheme="minorHAnsi" w:cstheme="minorHAnsi"/>
          <w:color w:val="auto"/>
        </w:rPr>
        <w:fldChar w:fldCharType="end"/>
      </w:r>
      <w:r w:rsidR="0029315E" w:rsidRPr="00D72EB4">
        <w:rPr>
          <w:rFonts w:asciiTheme="minorHAnsi" w:hAnsiTheme="minorHAnsi" w:cstheme="minorHAnsi"/>
          <w:color w:val="auto"/>
        </w:rPr>
        <w:t>.</w:t>
      </w:r>
      <w:r w:rsidR="00B77A24" w:rsidRPr="00D72EB4">
        <w:rPr>
          <w:rFonts w:asciiTheme="minorHAnsi" w:hAnsiTheme="minorHAnsi" w:cstheme="minorHAnsi"/>
          <w:color w:val="auto"/>
        </w:rPr>
        <w:t xml:space="preserve"> </w:t>
      </w:r>
    </w:p>
    <w:p w14:paraId="55D2786E" w14:textId="77777777" w:rsidR="00286C04" w:rsidRPr="00D72EB4" w:rsidRDefault="00286C04" w:rsidP="00B77A24">
      <w:pPr>
        <w:pStyle w:val="af3"/>
        <w:ind w:left="0"/>
        <w:rPr>
          <w:rFonts w:asciiTheme="minorHAnsi" w:hAnsiTheme="minorHAnsi" w:cstheme="minorHAnsi"/>
          <w:color w:val="auto"/>
        </w:rPr>
      </w:pPr>
    </w:p>
    <w:p w14:paraId="0662E51D" w14:textId="3270F947" w:rsidR="00286C04" w:rsidRPr="00D72EB4" w:rsidRDefault="00286C04" w:rsidP="00B77A24">
      <w:pPr>
        <w:pStyle w:val="af3"/>
        <w:widowControl/>
        <w:numPr>
          <w:ilvl w:val="2"/>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 xml:space="preserve"> Check the quality of photobleaching by checking that the entire ROI is bleached such that the intensity is near background levels. Additionally, make sure there is no bleaching outside of the ROI.</w:t>
      </w:r>
      <w:r w:rsidR="006C6757" w:rsidRPr="00D72EB4">
        <w:rPr>
          <w:rFonts w:asciiTheme="minorHAnsi" w:hAnsiTheme="minorHAnsi" w:cstheme="minorHAnsi"/>
          <w:color w:val="auto"/>
        </w:rPr>
        <w:t xml:space="preserve"> </w:t>
      </w:r>
    </w:p>
    <w:p w14:paraId="1AFC3226" w14:textId="77777777" w:rsidR="00286C04" w:rsidRPr="00D72EB4" w:rsidRDefault="00286C04" w:rsidP="00B77A24">
      <w:pPr>
        <w:pStyle w:val="af3"/>
        <w:ind w:left="0"/>
        <w:rPr>
          <w:rFonts w:asciiTheme="minorHAnsi" w:hAnsiTheme="minorHAnsi" w:cstheme="minorHAnsi"/>
          <w:color w:val="auto"/>
        </w:rPr>
      </w:pPr>
    </w:p>
    <w:p w14:paraId="581CA083" w14:textId="2155C4EE" w:rsidR="00286C04" w:rsidRPr="00D72EB4" w:rsidRDefault="00286C04" w:rsidP="00B77A24">
      <w:pPr>
        <w:pStyle w:val="af3"/>
        <w:widowControl/>
        <w:numPr>
          <w:ilvl w:val="2"/>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 xml:space="preserve">Adjust </w:t>
      </w:r>
      <w:r w:rsidR="000E73D6" w:rsidRPr="00D72EB4">
        <w:rPr>
          <w:rFonts w:asciiTheme="minorHAnsi" w:hAnsiTheme="minorHAnsi" w:cstheme="minorHAnsi"/>
          <w:color w:val="auto"/>
        </w:rPr>
        <w:t xml:space="preserve">the </w:t>
      </w:r>
      <w:r w:rsidRPr="00D72EB4">
        <w:rPr>
          <w:rFonts w:asciiTheme="minorHAnsi" w:hAnsiTheme="minorHAnsi" w:cstheme="minorHAnsi"/>
          <w:color w:val="auto"/>
        </w:rPr>
        <w:t xml:space="preserve">laser settings as needed </w:t>
      </w:r>
      <w:r w:rsidR="00D10D50" w:rsidRPr="00D72EB4">
        <w:rPr>
          <w:rFonts w:asciiTheme="minorHAnsi" w:hAnsiTheme="minorHAnsi" w:cstheme="minorHAnsi"/>
          <w:color w:val="auto"/>
        </w:rPr>
        <w:t xml:space="preserve">to achieve a significant amount of bleaching </w:t>
      </w:r>
      <w:r w:rsidR="006C6757" w:rsidRPr="00D72EB4">
        <w:rPr>
          <w:rFonts w:asciiTheme="minorHAnsi" w:hAnsiTheme="minorHAnsi" w:cstheme="minorHAnsi"/>
          <w:color w:val="auto"/>
        </w:rPr>
        <w:t xml:space="preserve">within the ROI </w:t>
      </w:r>
      <w:r w:rsidR="00D10D50" w:rsidRPr="00D72EB4">
        <w:rPr>
          <w:rFonts w:asciiTheme="minorHAnsi" w:hAnsiTheme="minorHAnsi" w:cstheme="minorHAnsi"/>
          <w:color w:val="auto"/>
        </w:rPr>
        <w:t xml:space="preserve">without inducing </w:t>
      </w:r>
      <w:r w:rsidR="006C6757" w:rsidRPr="00D72EB4">
        <w:rPr>
          <w:rFonts w:asciiTheme="minorHAnsi" w:hAnsiTheme="minorHAnsi" w:cstheme="minorHAnsi"/>
          <w:color w:val="auto"/>
        </w:rPr>
        <w:t>significant bleaching outside the ROI</w:t>
      </w:r>
      <w:r w:rsidR="00D10D50" w:rsidRPr="00D72EB4">
        <w:rPr>
          <w:rFonts w:asciiTheme="minorHAnsi" w:hAnsiTheme="minorHAnsi" w:cstheme="minorHAnsi"/>
          <w:color w:val="auto"/>
        </w:rPr>
        <w:t>.</w:t>
      </w:r>
      <w:r w:rsidR="00B77A24" w:rsidRPr="00D72EB4">
        <w:rPr>
          <w:rFonts w:asciiTheme="minorHAnsi" w:hAnsiTheme="minorHAnsi" w:cstheme="minorHAnsi"/>
          <w:color w:val="auto"/>
        </w:rPr>
        <w:t xml:space="preserve"> </w:t>
      </w:r>
      <w:r w:rsidR="00D10D50" w:rsidRPr="00D72EB4">
        <w:rPr>
          <w:rFonts w:asciiTheme="minorHAnsi" w:hAnsiTheme="minorHAnsi" w:cstheme="minorHAnsi"/>
          <w:color w:val="auto"/>
        </w:rPr>
        <w:t>F</w:t>
      </w:r>
      <w:r w:rsidRPr="00D72EB4">
        <w:rPr>
          <w:rFonts w:asciiTheme="minorHAnsi" w:hAnsiTheme="minorHAnsi" w:cstheme="minorHAnsi"/>
          <w:color w:val="auto"/>
        </w:rPr>
        <w:t>or coarse adjustments, raise and lower the dwell time in steps of 100 µs, and for fine adjustments, raise and lower the number of pulses in steps of 5 pulses.</w:t>
      </w:r>
      <w:r w:rsidR="006C6757" w:rsidRPr="00D72EB4">
        <w:rPr>
          <w:rFonts w:asciiTheme="minorHAnsi" w:hAnsiTheme="minorHAnsi" w:cstheme="minorHAnsi"/>
          <w:color w:val="auto"/>
        </w:rPr>
        <w:t xml:space="preserve"> </w:t>
      </w:r>
    </w:p>
    <w:p w14:paraId="5D46B115" w14:textId="77777777" w:rsidR="00286C04" w:rsidRPr="00D72EB4" w:rsidRDefault="00286C04" w:rsidP="00B77A24">
      <w:pPr>
        <w:rPr>
          <w:rFonts w:asciiTheme="minorHAnsi" w:hAnsiTheme="minorHAnsi" w:cstheme="minorHAnsi"/>
          <w:color w:val="auto"/>
        </w:rPr>
      </w:pPr>
    </w:p>
    <w:p w14:paraId="3F425255" w14:textId="6C014C23" w:rsidR="006C6757" w:rsidRPr="00D72EB4" w:rsidRDefault="00286C04" w:rsidP="00B77A24">
      <w:pPr>
        <w:pStyle w:val="af3"/>
        <w:widowControl/>
        <w:numPr>
          <w:ilvl w:val="2"/>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 xml:space="preserve">Repeat </w:t>
      </w:r>
      <w:r w:rsidR="000E73D6" w:rsidRPr="00D72EB4">
        <w:rPr>
          <w:rFonts w:asciiTheme="minorHAnsi" w:hAnsiTheme="minorHAnsi" w:cstheme="minorHAnsi"/>
          <w:color w:val="auto"/>
        </w:rPr>
        <w:t>S</w:t>
      </w:r>
      <w:r w:rsidRPr="00D72EB4">
        <w:rPr>
          <w:rFonts w:asciiTheme="minorHAnsi" w:hAnsiTheme="minorHAnsi" w:cstheme="minorHAnsi"/>
          <w:color w:val="auto"/>
        </w:rPr>
        <w:t>teps 4.1.5 – 4.1.8 until reaching the minimum settings at which the ROI is fully bleached without off-target photobleaching.</w:t>
      </w:r>
    </w:p>
    <w:p w14:paraId="19561250" w14:textId="16093A3E" w:rsidR="006C6757" w:rsidRPr="00D72EB4" w:rsidRDefault="006C6757" w:rsidP="00B77A24">
      <w:pPr>
        <w:pStyle w:val="af3"/>
        <w:widowControl/>
        <w:autoSpaceDE/>
        <w:autoSpaceDN/>
        <w:adjustRightInd/>
        <w:ind w:left="0"/>
        <w:rPr>
          <w:rFonts w:asciiTheme="minorHAnsi" w:hAnsiTheme="minorHAnsi" w:cstheme="minorHAnsi"/>
          <w:color w:val="auto"/>
        </w:rPr>
      </w:pPr>
    </w:p>
    <w:p w14:paraId="7B0C1252" w14:textId="57687AF7" w:rsidR="006C6757" w:rsidRPr="00D72EB4" w:rsidRDefault="006C6757" w:rsidP="00B77A24">
      <w:pPr>
        <w:pStyle w:val="af3"/>
        <w:widowControl/>
        <w:autoSpaceDE/>
        <w:autoSpaceDN/>
        <w:adjustRightInd/>
        <w:ind w:left="0"/>
        <w:rPr>
          <w:rFonts w:asciiTheme="minorHAnsi" w:hAnsiTheme="minorHAnsi" w:cstheme="minorHAnsi"/>
          <w:color w:val="auto"/>
        </w:rPr>
      </w:pPr>
      <w:r w:rsidRPr="00D72EB4">
        <w:rPr>
          <w:rFonts w:asciiTheme="minorHAnsi" w:hAnsiTheme="minorHAnsi" w:cstheme="minorHAnsi"/>
          <w:color w:val="auto"/>
        </w:rPr>
        <w:t xml:space="preserve">Note: Achieving a substantial initial bleaching value without inducing phototoxicity is a key aspect of FRAP analysis. Use the laser settings that result in a complete bleach in the fixed samples. In general, the minimal </w:t>
      </w:r>
      <w:r w:rsidR="006C3617" w:rsidRPr="00D72EB4">
        <w:rPr>
          <w:rFonts w:asciiTheme="minorHAnsi" w:hAnsiTheme="minorHAnsi" w:cstheme="minorHAnsi"/>
          <w:color w:val="auto"/>
        </w:rPr>
        <w:t>number</w:t>
      </w:r>
      <w:r w:rsidRPr="00D72EB4">
        <w:rPr>
          <w:rFonts w:asciiTheme="minorHAnsi" w:hAnsiTheme="minorHAnsi" w:cstheme="minorHAnsi"/>
          <w:color w:val="auto"/>
        </w:rPr>
        <w:t xml:space="preserve"> of photons should be used to achieve the desired bleaching level.</w:t>
      </w:r>
      <w:r w:rsidR="00922FC9" w:rsidRPr="00D72EB4">
        <w:rPr>
          <w:rFonts w:asciiTheme="minorHAnsi" w:hAnsiTheme="minorHAnsi" w:cstheme="minorHAnsi"/>
          <w:color w:val="auto"/>
        </w:rPr>
        <w:t xml:space="preserve"> Also, the bleaching protocol should be kept relatively consistent during experiments, as alterations can affect measurements of protein dynamics</w:t>
      </w:r>
      <w:r w:rsidR="00922FC9" w:rsidRPr="00D72EB4">
        <w:rPr>
          <w:rFonts w:asciiTheme="minorHAnsi" w:hAnsiTheme="minorHAnsi" w:cstheme="minorHAnsi"/>
          <w:color w:val="auto"/>
        </w:rPr>
        <w:fldChar w:fldCharType="begin"/>
      </w:r>
      <w:r w:rsidR="00793F55" w:rsidRPr="00D72EB4">
        <w:rPr>
          <w:rFonts w:asciiTheme="minorHAnsi" w:hAnsiTheme="minorHAnsi" w:cstheme="minorHAnsi"/>
          <w:color w:val="auto"/>
        </w:rPr>
        <w:instrText xml:space="preserve"> ADDIN EN.CITE &lt;EndNote&gt;&lt;Cite&gt;&lt;Author&gt;Trembecka&lt;/Author&gt;&lt;Year&gt;2010&lt;/Year&gt;&lt;RecNum&gt;158&lt;/RecNum&gt;&lt;DisplayText&gt;&lt;style face="superscript"&gt;58&lt;/style&gt;&lt;/DisplayText&gt;&lt;record&gt;&lt;rec-number&gt;158&lt;/rec-number&gt;&lt;foreign-keys&gt;&lt;key app="EN" db-id="twxe5afdw2pdvoe05vr5x59yzftprede9x9v" timestamp="1533086497"&gt;158&lt;/key&gt;&lt;/foreign-keys&gt;&lt;ref-type name="Journal Article"&gt;17&lt;/ref-type&gt;&lt;contributors&gt;&lt;authors&gt;&lt;author&gt;Trembecka, D. O.&lt;/author&gt;&lt;author&gt;Kuzak, M.&lt;/author&gt;&lt;author&gt;Dobrucki, J. W.&lt;/author&gt;&lt;/authors&gt;&lt;/contributors&gt;&lt;auth-address&gt;Faculty of Biochemistry, Biophysics and Biotechnology, Division of Cell Biophysics, Jagiellonian University, Krakow, Poland.&lt;/auth-address&gt;&lt;titles&gt;&lt;title&gt;Conditions for using FRAP as a quantitative technique--influence of the bleaching protocol&lt;/title&gt;&lt;secondary-title&gt;Cytometry A&lt;/secondary-title&gt;&lt;/titles&gt;&lt;periodical&gt;&lt;full-title&gt;Cytometry A&lt;/full-title&gt;&lt;/periodical&gt;&lt;pages&gt;366-70&lt;/pages&gt;&lt;volume&gt;77&lt;/volume&gt;&lt;number&gt;4&lt;/number&gt;&lt;edition&gt;2010/02/05&lt;/edition&gt;&lt;keywords&gt;&lt;keyword&gt;Dose-Response Relationship, Radiation&lt;/keyword&gt;&lt;keyword&gt;Fluorescence Recovery After Photobleaching/*methods&lt;/keyword&gt;&lt;keyword&gt;Green Fluorescent Proteins/metabolism&lt;/keyword&gt;&lt;keyword&gt;HeLa Cells&lt;/keyword&gt;&lt;keyword&gt;Humans&lt;/keyword&gt;&lt;keyword&gt;Lenses&lt;/keyword&gt;&lt;keyword&gt;*Photobleaching/radiation effects&lt;/keyword&gt;&lt;keyword&gt;Photons&lt;/keyword&gt;&lt;keyword&gt;Time Factors&lt;/keyword&gt;&lt;/keywords&gt;&lt;dates&gt;&lt;year&gt;2010&lt;/year&gt;&lt;pub-dates&gt;&lt;date&gt;Apr&lt;/date&gt;&lt;/pub-dates&gt;&lt;/dates&gt;&lt;isbn&gt;1552-4930 (Electronic)&amp;#xD;1552-4922 (Linking)&lt;/isbn&gt;&lt;accession-num&gt;20131402&lt;/accession-num&gt;&lt;urls&gt;&lt;related-urls&gt;&lt;url&gt;https://www.ncbi.nlm.nih.gov/pubmed/20131402&lt;/url&gt;&lt;/related-urls&gt;&lt;/urls&gt;&lt;electronic-resource-num&gt;10.1002/cyto.a.20866&lt;/electronic-resource-num&gt;&lt;/record&gt;&lt;/Cite&gt;&lt;/EndNote&gt;</w:instrText>
      </w:r>
      <w:r w:rsidR="00922FC9"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58</w:t>
      </w:r>
      <w:r w:rsidR="00922FC9" w:rsidRPr="00D72EB4">
        <w:rPr>
          <w:rFonts w:asciiTheme="minorHAnsi" w:hAnsiTheme="minorHAnsi" w:cstheme="minorHAnsi"/>
          <w:color w:val="auto"/>
        </w:rPr>
        <w:fldChar w:fldCharType="end"/>
      </w:r>
      <w:r w:rsidR="00922FC9" w:rsidRPr="00D72EB4">
        <w:rPr>
          <w:rFonts w:asciiTheme="minorHAnsi" w:hAnsiTheme="minorHAnsi" w:cstheme="minorHAnsi"/>
          <w:color w:val="auto"/>
        </w:rPr>
        <w:t>.</w:t>
      </w:r>
    </w:p>
    <w:p w14:paraId="4D9456A4" w14:textId="77777777" w:rsidR="00286C04" w:rsidRPr="00D72EB4" w:rsidRDefault="00286C04" w:rsidP="00B77A24">
      <w:pPr>
        <w:pStyle w:val="af3"/>
        <w:ind w:left="0"/>
        <w:rPr>
          <w:rFonts w:asciiTheme="minorHAnsi" w:hAnsiTheme="minorHAnsi" w:cstheme="minorHAnsi"/>
          <w:color w:val="auto"/>
        </w:rPr>
      </w:pPr>
    </w:p>
    <w:p w14:paraId="4ECCBF7F" w14:textId="77777777" w:rsidR="00286C04" w:rsidRPr="00D72EB4" w:rsidRDefault="00286C04" w:rsidP="00B77A24">
      <w:pPr>
        <w:pStyle w:val="af3"/>
        <w:widowControl/>
        <w:numPr>
          <w:ilvl w:val="1"/>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Optimize time-lapse parameters to fully capture the dynamics of the protein of interest while minimizing photobleaching.</w:t>
      </w:r>
    </w:p>
    <w:p w14:paraId="1FDB56E3" w14:textId="77777777" w:rsidR="00286C04" w:rsidRPr="00D72EB4" w:rsidRDefault="00286C04" w:rsidP="00B77A24">
      <w:pPr>
        <w:pStyle w:val="af3"/>
        <w:ind w:left="0"/>
        <w:rPr>
          <w:rFonts w:asciiTheme="minorHAnsi" w:hAnsiTheme="minorHAnsi" w:cstheme="minorHAnsi"/>
          <w:color w:val="auto"/>
        </w:rPr>
      </w:pPr>
    </w:p>
    <w:p w14:paraId="3CA0FD95" w14:textId="551EBEBC" w:rsidR="00286C04" w:rsidRPr="00D72EB4" w:rsidRDefault="00286C04" w:rsidP="00B77A24">
      <w:pPr>
        <w:pStyle w:val="af3"/>
        <w:widowControl/>
        <w:numPr>
          <w:ilvl w:val="2"/>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Prepare the microscopy set-up for live cell imaging, preferably with a heated stage</w:t>
      </w:r>
      <w:r w:rsidR="00874DC6" w:rsidRPr="00D72EB4">
        <w:rPr>
          <w:rFonts w:asciiTheme="minorHAnsi" w:hAnsiTheme="minorHAnsi" w:cstheme="minorHAnsi"/>
          <w:color w:val="auto"/>
        </w:rPr>
        <w:t xml:space="preserve"> and objective as</w:t>
      </w:r>
      <w:r w:rsidRPr="00D72EB4">
        <w:rPr>
          <w:rFonts w:asciiTheme="minorHAnsi" w:hAnsiTheme="minorHAnsi" w:cstheme="minorHAnsi"/>
          <w:color w:val="auto"/>
        </w:rPr>
        <w:t xml:space="preserve"> </w:t>
      </w:r>
      <w:r w:rsidR="00874DC6" w:rsidRPr="00D72EB4">
        <w:rPr>
          <w:rFonts w:asciiTheme="minorHAnsi" w:hAnsiTheme="minorHAnsi" w:cstheme="minorHAnsi"/>
          <w:color w:val="auto"/>
        </w:rPr>
        <w:t>well as</w:t>
      </w:r>
      <w:r w:rsidRPr="00D72EB4">
        <w:rPr>
          <w:rFonts w:asciiTheme="minorHAnsi" w:hAnsiTheme="minorHAnsi" w:cstheme="minorHAnsi"/>
          <w:color w:val="auto"/>
        </w:rPr>
        <w:t xml:space="preserve"> CO</w:t>
      </w:r>
      <w:r w:rsidRPr="00D72EB4">
        <w:rPr>
          <w:rFonts w:asciiTheme="minorHAnsi" w:hAnsiTheme="minorHAnsi" w:cstheme="minorHAnsi"/>
          <w:color w:val="auto"/>
          <w:vertAlign w:val="subscript"/>
        </w:rPr>
        <w:t>2</w:t>
      </w:r>
      <w:r w:rsidRPr="00D72EB4">
        <w:rPr>
          <w:rFonts w:asciiTheme="minorHAnsi" w:hAnsiTheme="minorHAnsi" w:cstheme="minorHAnsi"/>
          <w:color w:val="auto"/>
        </w:rPr>
        <w:t xml:space="preserve"> control. Allow to equilibrate for 20 min.</w:t>
      </w:r>
    </w:p>
    <w:p w14:paraId="072D2309" w14:textId="02950EB4" w:rsidR="00286C04" w:rsidRPr="00D72EB4" w:rsidRDefault="00286C04" w:rsidP="00B77A24">
      <w:pPr>
        <w:pStyle w:val="af3"/>
        <w:ind w:left="0"/>
        <w:rPr>
          <w:rFonts w:asciiTheme="minorHAnsi" w:hAnsiTheme="minorHAnsi" w:cstheme="minorHAnsi"/>
          <w:color w:val="auto"/>
        </w:rPr>
      </w:pPr>
    </w:p>
    <w:p w14:paraId="2B61AE1D" w14:textId="34DEDC82" w:rsidR="00687842" w:rsidRPr="00D72EB4" w:rsidRDefault="00687842" w:rsidP="00B77A24">
      <w:pPr>
        <w:widowControl/>
        <w:autoSpaceDE/>
        <w:autoSpaceDN/>
        <w:adjustRightInd/>
        <w:rPr>
          <w:rFonts w:asciiTheme="minorHAnsi" w:hAnsiTheme="minorHAnsi" w:cstheme="minorHAnsi"/>
          <w:color w:val="auto"/>
        </w:rPr>
      </w:pPr>
      <w:r w:rsidRPr="00D72EB4">
        <w:rPr>
          <w:rFonts w:asciiTheme="minorHAnsi" w:hAnsiTheme="minorHAnsi" w:cstheme="minorHAnsi"/>
          <w:color w:val="auto"/>
        </w:rPr>
        <w:t xml:space="preserve">Note: </w:t>
      </w:r>
      <w:bookmarkStart w:id="10" w:name="_Hlk520751138"/>
      <w:r w:rsidRPr="00D72EB4">
        <w:rPr>
          <w:rFonts w:asciiTheme="minorHAnsi" w:hAnsiTheme="minorHAnsi" w:cstheme="minorHAnsi"/>
          <w:color w:val="auto"/>
        </w:rPr>
        <w:t xml:space="preserve">To maintain the health of the imaged cells, </w:t>
      </w:r>
      <w:r w:rsidR="006969CF" w:rsidRPr="00D72EB4">
        <w:rPr>
          <w:rFonts w:asciiTheme="minorHAnsi" w:hAnsiTheme="minorHAnsi" w:cstheme="minorHAnsi"/>
          <w:color w:val="auto"/>
        </w:rPr>
        <w:t xml:space="preserve">temperature and </w:t>
      </w:r>
      <w:r w:rsidRPr="00D72EB4">
        <w:rPr>
          <w:rFonts w:asciiTheme="minorHAnsi" w:hAnsiTheme="minorHAnsi" w:cstheme="minorHAnsi"/>
          <w:color w:val="auto"/>
        </w:rPr>
        <w:t xml:space="preserve">pH must be maintained in the imaging vessel. </w:t>
      </w:r>
      <w:r w:rsidR="006969CF" w:rsidRPr="00D72EB4">
        <w:rPr>
          <w:rFonts w:asciiTheme="minorHAnsi" w:hAnsiTheme="minorHAnsi" w:cstheme="minorHAnsi"/>
          <w:color w:val="auto"/>
        </w:rPr>
        <w:t>A variety of heated stages</w:t>
      </w:r>
      <w:r w:rsidR="00874DC6" w:rsidRPr="00D72EB4">
        <w:rPr>
          <w:rFonts w:asciiTheme="minorHAnsi" w:hAnsiTheme="minorHAnsi" w:cstheme="minorHAnsi"/>
          <w:color w:val="auto"/>
        </w:rPr>
        <w:t xml:space="preserve"> and objective heaters</w:t>
      </w:r>
      <w:r w:rsidR="006969CF" w:rsidRPr="00D72EB4">
        <w:rPr>
          <w:rFonts w:asciiTheme="minorHAnsi" w:hAnsiTheme="minorHAnsi" w:cstheme="minorHAnsi"/>
          <w:color w:val="auto"/>
        </w:rPr>
        <w:t xml:space="preserve"> can readily maintain </w:t>
      </w:r>
      <w:r w:rsidR="000E73D6" w:rsidRPr="00D72EB4">
        <w:rPr>
          <w:rFonts w:asciiTheme="minorHAnsi" w:hAnsiTheme="minorHAnsi" w:cstheme="minorHAnsi"/>
          <w:color w:val="auto"/>
        </w:rPr>
        <w:t xml:space="preserve">the </w:t>
      </w:r>
      <w:r w:rsidR="006969CF" w:rsidRPr="00D72EB4">
        <w:rPr>
          <w:rFonts w:asciiTheme="minorHAnsi" w:hAnsiTheme="minorHAnsi" w:cstheme="minorHAnsi"/>
          <w:color w:val="auto"/>
        </w:rPr>
        <w:t xml:space="preserve">cell temperature at 37 °C. </w:t>
      </w:r>
      <w:r w:rsidR="000E73D6" w:rsidRPr="00D72EB4">
        <w:rPr>
          <w:rFonts w:asciiTheme="minorHAnsi" w:hAnsiTheme="minorHAnsi" w:cstheme="minorHAnsi"/>
          <w:color w:val="auto"/>
        </w:rPr>
        <w:t>The c</w:t>
      </w:r>
      <w:r w:rsidR="006969CF" w:rsidRPr="00D72EB4">
        <w:rPr>
          <w:rFonts w:asciiTheme="minorHAnsi" w:hAnsiTheme="minorHAnsi" w:cstheme="minorHAnsi"/>
          <w:color w:val="auto"/>
        </w:rPr>
        <w:t>ontrol of pH</w:t>
      </w:r>
      <w:r w:rsidR="00C4769A" w:rsidRPr="00D72EB4">
        <w:rPr>
          <w:rFonts w:asciiTheme="minorHAnsi" w:hAnsiTheme="minorHAnsi" w:cstheme="minorHAnsi"/>
          <w:color w:val="auto"/>
        </w:rPr>
        <w:t xml:space="preserve"> for</w:t>
      </w:r>
      <w:r w:rsidRPr="00D72EB4">
        <w:rPr>
          <w:rFonts w:asciiTheme="minorHAnsi" w:hAnsiTheme="minorHAnsi" w:cstheme="minorHAnsi"/>
          <w:color w:val="auto"/>
        </w:rPr>
        <w:t xml:space="preserve"> many media types can be accomplished </w:t>
      </w:r>
      <w:proofErr w:type="gramStart"/>
      <w:r w:rsidRPr="00D72EB4">
        <w:rPr>
          <w:rFonts w:asciiTheme="minorHAnsi" w:hAnsiTheme="minorHAnsi" w:cstheme="minorHAnsi"/>
          <w:color w:val="auto"/>
        </w:rPr>
        <w:t>by the use of</w:t>
      </w:r>
      <w:proofErr w:type="gramEnd"/>
      <w:r w:rsidRPr="00D72EB4">
        <w:rPr>
          <w:rFonts w:asciiTheme="minorHAnsi" w:hAnsiTheme="minorHAnsi" w:cstheme="minorHAnsi"/>
          <w:color w:val="auto"/>
        </w:rPr>
        <w:t xml:space="preserve"> a peristaltic pump to pass humidified 5% CO</w:t>
      </w:r>
      <w:r w:rsidRPr="00D72EB4">
        <w:rPr>
          <w:rFonts w:asciiTheme="minorHAnsi" w:hAnsiTheme="minorHAnsi" w:cstheme="minorHAnsi"/>
          <w:color w:val="auto"/>
          <w:vertAlign w:val="subscript"/>
        </w:rPr>
        <w:t xml:space="preserve">2 </w:t>
      </w:r>
      <w:r w:rsidRPr="00D72EB4">
        <w:rPr>
          <w:rFonts w:asciiTheme="minorHAnsi" w:hAnsiTheme="minorHAnsi" w:cstheme="minorHAnsi"/>
          <w:color w:val="auto"/>
        </w:rPr>
        <w:t>over the sample at 15 mL/min. Alternatively, if CO</w:t>
      </w:r>
      <w:r w:rsidRPr="00D72EB4">
        <w:rPr>
          <w:rFonts w:asciiTheme="minorHAnsi" w:hAnsiTheme="minorHAnsi" w:cstheme="minorHAnsi"/>
          <w:color w:val="auto"/>
          <w:vertAlign w:val="subscript"/>
        </w:rPr>
        <w:t>2</w:t>
      </w:r>
      <w:r w:rsidRPr="00D72EB4">
        <w:rPr>
          <w:rFonts w:asciiTheme="minorHAnsi" w:hAnsiTheme="minorHAnsi" w:cstheme="minorHAnsi"/>
          <w:color w:val="auto"/>
        </w:rPr>
        <w:t xml:space="preserve"> control is unavailable, live imaging media containing HEPES should be used to prevent large pH changes. </w:t>
      </w:r>
    </w:p>
    <w:bookmarkEnd w:id="10"/>
    <w:p w14:paraId="79E5F677" w14:textId="77777777" w:rsidR="00687842" w:rsidRPr="00D72EB4" w:rsidRDefault="00687842" w:rsidP="00B77A24">
      <w:pPr>
        <w:pStyle w:val="af3"/>
        <w:ind w:left="0"/>
        <w:rPr>
          <w:rFonts w:asciiTheme="minorHAnsi" w:hAnsiTheme="minorHAnsi" w:cstheme="minorHAnsi"/>
          <w:color w:val="auto"/>
        </w:rPr>
      </w:pPr>
    </w:p>
    <w:p w14:paraId="69A5C4F1" w14:textId="069F3DBC" w:rsidR="00286C04" w:rsidRPr="00D72EB4" w:rsidRDefault="00286C04" w:rsidP="00B77A24">
      <w:pPr>
        <w:pStyle w:val="af3"/>
        <w:widowControl/>
        <w:numPr>
          <w:ilvl w:val="2"/>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 xml:space="preserve">Place one of the generated samples of </w:t>
      </w:r>
      <w:r w:rsidR="000E73D6" w:rsidRPr="00D72EB4">
        <w:rPr>
          <w:rFonts w:asciiTheme="minorHAnsi" w:hAnsiTheme="minorHAnsi" w:cstheme="minorHAnsi"/>
          <w:color w:val="auto"/>
        </w:rPr>
        <w:t xml:space="preserve">the </w:t>
      </w:r>
      <w:r w:rsidRPr="00D72EB4">
        <w:rPr>
          <w:rFonts w:asciiTheme="minorHAnsi" w:hAnsiTheme="minorHAnsi" w:cstheme="minorHAnsi"/>
          <w:color w:val="auto"/>
        </w:rPr>
        <w:t>cells expressing the tension sensor into the microscope stage holder for imaging. Allow to equilibrate for 10 min.</w:t>
      </w:r>
    </w:p>
    <w:p w14:paraId="178145FE" w14:textId="77777777" w:rsidR="00286C04" w:rsidRPr="00D72EB4" w:rsidRDefault="00286C04" w:rsidP="00B77A24">
      <w:pPr>
        <w:pStyle w:val="af3"/>
        <w:ind w:left="0"/>
        <w:rPr>
          <w:rFonts w:asciiTheme="minorHAnsi" w:hAnsiTheme="minorHAnsi" w:cstheme="minorHAnsi"/>
          <w:color w:val="auto"/>
        </w:rPr>
      </w:pPr>
    </w:p>
    <w:p w14:paraId="5566DF17" w14:textId="087ED72E" w:rsidR="00286C04" w:rsidRPr="00D72EB4" w:rsidRDefault="00286C04" w:rsidP="00B77A24">
      <w:pPr>
        <w:pStyle w:val="af3"/>
        <w:widowControl/>
        <w:numPr>
          <w:ilvl w:val="2"/>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 xml:space="preserve">Using the MDA tool, set up a time-lapse to acquire 3-5 images pre-bleach, bleach the ROI, and continue taking 10-60 images. </w:t>
      </w:r>
    </w:p>
    <w:p w14:paraId="66894993" w14:textId="6683305E" w:rsidR="00286C04" w:rsidRPr="00D72EB4" w:rsidRDefault="00286C04" w:rsidP="00B77A24">
      <w:pPr>
        <w:pStyle w:val="af3"/>
        <w:ind w:left="0"/>
        <w:rPr>
          <w:rFonts w:asciiTheme="minorHAnsi" w:hAnsiTheme="minorHAnsi" w:cstheme="minorHAnsi"/>
          <w:color w:val="auto"/>
        </w:rPr>
      </w:pPr>
    </w:p>
    <w:p w14:paraId="51E374BE" w14:textId="214688DF" w:rsidR="00DB3525" w:rsidRPr="00D72EB4" w:rsidRDefault="00DB3525" w:rsidP="00B77A24">
      <w:pPr>
        <w:pStyle w:val="af3"/>
        <w:ind w:left="0"/>
        <w:rPr>
          <w:rFonts w:asciiTheme="minorHAnsi" w:hAnsiTheme="minorHAnsi" w:cstheme="minorHAnsi"/>
          <w:color w:val="auto"/>
        </w:rPr>
      </w:pPr>
      <w:r w:rsidRPr="00D72EB4">
        <w:rPr>
          <w:rFonts w:asciiTheme="minorHAnsi" w:hAnsiTheme="minorHAnsi" w:cstheme="minorHAnsi"/>
          <w:color w:val="auto"/>
        </w:rPr>
        <w:t xml:space="preserve">Note: For vinculin at FAs, imaging every 5 s for 5 min post-bleach is sufficient to observe </w:t>
      </w:r>
      <w:r w:rsidR="000E73D6" w:rsidRPr="00D72EB4">
        <w:rPr>
          <w:rFonts w:asciiTheme="minorHAnsi" w:hAnsiTheme="minorHAnsi" w:cstheme="minorHAnsi"/>
          <w:color w:val="auto"/>
        </w:rPr>
        <w:t xml:space="preserve">the </w:t>
      </w:r>
      <w:r w:rsidRPr="00D72EB4">
        <w:rPr>
          <w:rFonts w:asciiTheme="minorHAnsi" w:hAnsiTheme="minorHAnsi" w:cstheme="minorHAnsi"/>
          <w:color w:val="auto"/>
        </w:rPr>
        <w:t>dynamics without introducing excessi</w:t>
      </w:r>
      <w:r w:rsidR="00464106" w:rsidRPr="00D72EB4">
        <w:rPr>
          <w:rFonts w:asciiTheme="minorHAnsi" w:hAnsiTheme="minorHAnsi" w:cstheme="minorHAnsi"/>
          <w:color w:val="auto"/>
        </w:rPr>
        <w:t>ve</w:t>
      </w:r>
      <w:r w:rsidRPr="00D72EB4">
        <w:rPr>
          <w:rFonts w:asciiTheme="minorHAnsi" w:hAnsiTheme="minorHAnsi" w:cstheme="minorHAnsi"/>
          <w:color w:val="auto"/>
        </w:rPr>
        <w:t xml:space="preserve"> bleaching</w:t>
      </w:r>
      <w:r w:rsidR="00364162" w:rsidRPr="00D72EB4">
        <w:rPr>
          <w:rFonts w:asciiTheme="minorHAnsi" w:hAnsiTheme="minorHAnsi" w:cstheme="minorHAnsi"/>
          <w:color w:val="auto"/>
        </w:rPr>
        <w:fldChar w:fldCharType="begin"/>
      </w:r>
      <w:r w:rsidR="00793F55" w:rsidRPr="00D72EB4">
        <w:rPr>
          <w:rFonts w:asciiTheme="minorHAnsi" w:hAnsiTheme="minorHAnsi" w:cstheme="minorHAnsi"/>
          <w:color w:val="auto"/>
        </w:rPr>
        <w:instrText xml:space="preserve"> ADDIN EN.CITE &lt;EndNote&gt;&lt;Cite&gt;&lt;Author&gt;Wolfenson&lt;/Author&gt;&lt;Year&gt;2011&lt;/Year&gt;&lt;RecNum&gt;143&lt;/RecNum&gt;&lt;DisplayText&gt;&lt;style face="superscript"&gt;31&lt;/style&gt;&lt;/DisplayText&gt;&lt;record&gt;&lt;rec-number&gt;143&lt;/rec-number&gt;&lt;foreign-keys&gt;&lt;key app="EN" db-id="twxe5afdw2pdvoe05vr5x59yzftprede9x9v" timestamp="1533074643"&gt;143&lt;/key&gt;&lt;/foreign-keys&gt;&lt;ref-type name="Journal Article"&gt;17&lt;/ref-type&gt;&lt;contributors&gt;&lt;authors&gt;&lt;author&gt;Wolfenson, H.&lt;/author&gt;&lt;author&gt;Bershadsky, A.&lt;/author&gt;&lt;author&gt;Henis, Y. I.&lt;/author&gt;&lt;author&gt;Geiger, B.&lt;/author&gt;&lt;/authors&gt;&lt;/contributors&gt;&lt;auth-address&gt;Department of Neurobiology, George S. Wise Faculty of Life Sciences, Tel Aviv University, Tel Aviv 69978, Israel.&lt;/auth-address&gt;&lt;titles&gt;&lt;title&gt;Actomyosin-generated tension controls the molecular kinetics of focal adhesions&lt;/title&gt;&lt;secondary-title&gt;Journal of Cell Science&lt;/secondary-title&gt;&lt;/titles&gt;&lt;periodical&gt;&lt;full-title&gt;Journal of cell science&lt;/full-title&gt;&lt;/periodical&gt;&lt;pages&gt;1425-32&lt;/pages&gt;&lt;volume&gt;124&lt;/volume&gt;&lt;number&gt;Pt 9&lt;/number&gt;&lt;keywords&gt;&lt;keyword&gt;Actomyosin/*metabolism&lt;/keyword&gt;&lt;keyword&gt;Cell Line, Tumor&lt;/keyword&gt;&lt;keyword&gt;Cytoskeletal Proteins/metabolism&lt;/keyword&gt;&lt;keyword&gt;Fluorescence Recovery After Photobleaching&lt;/keyword&gt;&lt;keyword&gt;Focal Adhesions/drug effects/*metabolism&lt;/keyword&gt;&lt;keyword&gt;Glycoproteins/metabolism&lt;/keyword&gt;&lt;keyword&gt;Heterocyclic Compounds, 4 or More Rings/pharmacology&lt;/keyword&gt;&lt;keyword&gt;Humans&lt;/keyword&gt;&lt;keyword&gt;Oxazoles/pharmacology&lt;/keyword&gt;&lt;keyword&gt;Paxillin/metabolism&lt;/keyword&gt;&lt;keyword&gt;Vinculin/metabolism&lt;/keyword&gt;&lt;keyword&gt;Zyxin&lt;/keyword&gt;&lt;/keywords&gt;&lt;dates&gt;&lt;year&gt;2011&lt;/year&gt;&lt;pub-dates&gt;&lt;date&gt;May 1&lt;/date&gt;&lt;/pub-dates&gt;&lt;/dates&gt;&lt;isbn&gt;1477-9137 (Electronic)&amp;#xD;0021-9533 (Linking)&lt;/isbn&gt;&lt;accession-num&gt;21486952&lt;/accession-num&gt;&lt;urls&gt;&lt;related-urls&gt;&lt;url&gt;https://www.ncbi.nlm.nih.gov/pubmed/21486952&lt;/url&gt;&lt;/related-urls&gt;&lt;/urls&gt;&lt;custom2&gt;PMC3078811&lt;/custom2&gt;&lt;electronic-resource-num&gt;10.1242/jcs.077388&lt;/electronic-resource-num&gt;&lt;/record&gt;&lt;/Cite&gt;&lt;/EndNote&gt;</w:instrText>
      </w:r>
      <w:r w:rsidR="00364162"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31</w:t>
      </w:r>
      <w:r w:rsidR="00364162" w:rsidRPr="00D72EB4">
        <w:rPr>
          <w:rFonts w:asciiTheme="minorHAnsi" w:hAnsiTheme="minorHAnsi" w:cstheme="minorHAnsi"/>
          <w:color w:val="auto"/>
        </w:rPr>
        <w:fldChar w:fldCharType="end"/>
      </w:r>
      <w:r w:rsidRPr="00D72EB4">
        <w:rPr>
          <w:rFonts w:asciiTheme="minorHAnsi" w:hAnsiTheme="minorHAnsi" w:cstheme="minorHAnsi"/>
          <w:color w:val="auto"/>
        </w:rPr>
        <w:t>. Useful starting points</w:t>
      </w:r>
      <w:r w:rsidR="00687842" w:rsidRPr="00D72EB4">
        <w:rPr>
          <w:rFonts w:asciiTheme="minorHAnsi" w:hAnsiTheme="minorHAnsi" w:cstheme="minorHAnsi"/>
          <w:color w:val="auto"/>
        </w:rPr>
        <w:t xml:space="preserve"> for imaging rate and duration </w:t>
      </w:r>
      <w:r w:rsidRPr="00D72EB4">
        <w:rPr>
          <w:rFonts w:asciiTheme="minorHAnsi" w:hAnsiTheme="minorHAnsi" w:cstheme="minorHAnsi"/>
          <w:color w:val="auto"/>
        </w:rPr>
        <w:t xml:space="preserve">for many </w:t>
      </w:r>
      <w:r w:rsidR="00687842" w:rsidRPr="00D72EB4">
        <w:rPr>
          <w:rFonts w:asciiTheme="minorHAnsi" w:hAnsiTheme="minorHAnsi" w:cstheme="minorHAnsi"/>
          <w:color w:val="auto"/>
        </w:rPr>
        <w:t xml:space="preserve">other </w:t>
      </w:r>
      <w:r w:rsidRPr="00D72EB4">
        <w:rPr>
          <w:rFonts w:asciiTheme="minorHAnsi" w:hAnsiTheme="minorHAnsi" w:cstheme="minorHAnsi"/>
          <w:color w:val="auto"/>
        </w:rPr>
        <w:t>proteins can be found in the literature</w:t>
      </w:r>
      <w:r w:rsidR="00D13620" w:rsidRPr="00D72EB4">
        <w:rPr>
          <w:rFonts w:asciiTheme="minorHAnsi" w:hAnsiTheme="minorHAnsi" w:cstheme="minorHAnsi"/>
          <w:color w:val="auto"/>
        </w:rPr>
        <w:fldChar w:fldCharType="begin">
          <w:fldData xml:space="preserve">PEVuZE5vdGU+PENpdGU+PEF1dGhvcj5MYXZlbGluPC9BdXRob3I+PFllYXI+MjAxMzwvWWVhcj48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=
</w:fldData>
        </w:fldChar>
      </w:r>
      <w:r w:rsidR="00793F55" w:rsidRPr="00D72EB4">
        <w:rPr>
          <w:rFonts w:asciiTheme="minorHAnsi" w:hAnsiTheme="minorHAnsi" w:cstheme="minorHAnsi"/>
          <w:color w:val="auto"/>
        </w:rPr>
        <w:instrText xml:space="preserve"> ADDIN EN.CITE </w:instrText>
      </w:r>
      <w:r w:rsidR="00793F55" w:rsidRPr="00D72EB4">
        <w:rPr>
          <w:rFonts w:asciiTheme="minorHAnsi" w:hAnsiTheme="minorHAnsi" w:cstheme="minorHAnsi"/>
          <w:color w:val="auto"/>
        </w:rPr>
        <w:fldChar w:fldCharType="begin">
          <w:fldData xml:space="preserve">PEVuZE5vdGU+PENpdGU+PEF1dGhvcj5MYXZlbGluPC9BdXRob3I+PFllYXI+MjAxMzwvWWVhcj48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=
</w:fldData>
        </w:fldChar>
      </w:r>
      <w:r w:rsidR="00793F55" w:rsidRPr="00D72EB4">
        <w:rPr>
          <w:rFonts w:asciiTheme="minorHAnsi" w:hAnsiTheme="minorHAnsi" w:cstheme="minorHAnsi"/>
          <w:color w:val="auto"/>
        </w:rPr>
        <w:instrText xml:space="preserve"> ADDIN EN.CITE.DATA </w:instrText>
      </w:r>
      <w:r w:rsidR="00793F55" w:rsidRPr="00D72EB4">
        <w:rPr>
          <w:rFonts w:asciiTheme="minorHAnsi" w:hAnsiTheme="minorHAnsi" w:cstheme="minorHAnsi"/>
          <w:color w:val="auto"/>
        </w:rPr>
      </w:r>
      <w:r w:rsidR="00793F55" w:rsidRPr="00D72EB4">
        <w:rPr>
          <w:rFonts w:asciiTheme="minorHAnsi" w:hAnsiTheme="minorHAnsi" w:cstheme="minorHAnsi"/>
          <w:color w:val="auto"/>
        </w:rPr>
        <w:fldChar w:fldCharType="end"/>
      </w:r>
      <w:r w:rsidR="00D13620" w:rsidRPr="00D72EB4">
        <w:rPr>
          <w:rFonts w:asciiTheme="minorHAnsi" w:hAnsiTheme="minorHAnsi" w:cstheme="minorHAnsi"/>
          <w:color w:val="auto"/>
        </w:rPr>
      </w:r>
      <w:r w:rsidR="00D13620"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47,48,59,60</w:t>
      </w:r>
      <w:r w:rsidR="00D13620" w:rsidRPr="00D72EB4">
        <w:rPr>
          <w:rFonts w:asciiTheme="minorHAnsi" w:hAnsiTheme="minorHAnsi" w:cstheme="minorHAnsi"/>
          <w:color w:val="auto"/>
        </w:rPr>
        <w:fldChar w:fldCharType="end"/>
      </w:r>
      <w:r w:rsidRPr="00D72EB4">
        <w:rPr>
          <w:rFonts w:asciiTheme="minorHAnsi" w:hAnsiTheme="minorHAnsi" w:cstheme="minorHAnsi"/>
          <w:color w:val="auto"/>
        </w:rPr>
        <w:t>.</w:t>
      </w:r>
    </w:p>
    <w:p w14:paraId="602C473B" w14:textId="77777777" w:rsidR="00DB3525" w:rsidRPr="00D72EB4" w:rsidRDefault="00DB3525" w:rsidP="00B77A24">
      <w:pPr>
        <w:pStyle w:val="af3"/>
        <w:ind w:left="0"/>
        <w:rPr>
          <w:rFonts w:asciiTheme="minorHAnsi" w:hAnsiTheme="minorHAnsi" w:cstheme="minorHAnsi"/>
          <w:color w:val="auto"/>
        </w:rPr>
      </w:pPr>
    </w:p>
    <w:p w14:paraId="3BD86C89" w14:textId="199EF737" w:rsidR="00286C04" w:rsidRPr="00D72EB4" w:rsidRDefault="00286C04" w:rsidP="00B77A24">
      <w:pPr>
        <w:pStyle w:val="af3"/>
        <w:widowControl/>
        <w:numPr>
          <w:ilvl w:val="2"/>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 xml:space="preserve">Use acceptor imaging settings that minimize </w:t>
      </w:r>
      <w:r w:rsidR="000E73D6" w:rsidRPr="00D72EB4">
        <w:rPr>
          <w:rFonts w:asciiTheme="minorHAnsi" w:hAnsiTheme="minorHAnsi" w:cstheme="minorHAnsi"/>
          <w:color w:val="auto"/>
        </w:rPr>
        <w:t xml:space="preserve">the </w:t>
      </w:r>
      <w:r w:rsidRPr="00D72EB4">
        <w:rPr>
          <w:rFonts w:asciiTheme="minorHAnsi" w:hAnsiTheme="minorHAnsi" w:cstheme="minorHAnsi"/>
          <w:color w:val="auto"/>
        </w:rPr>
        <w:t>exposure of the sample to light</w:t>
      </w:r>
      <w:r w:rsidR="00687842" w:rsidRPr="00D72EB4">
        <w:rPr>
          <w:rFonts w:asciiTheme="minorHAnsi" w:hAnsiTheme="minorHAnsi" w:cstheme="minorHAnsi"/>
          <w:color w:val="auto"/>
        </w:rPr>
        <w:t>,</w:t>
      </w:r>
      <w:r w:rsidRPr="00D72EB4">
        <w:rPr>
          <w:rFonts w:asciiTheme="minorHAnsi" w:hAnsiTheme="minorHAnsi" w:cstheme="minorHAnsi"/>
          <w:color w:val="auto"/>
        </w:rPr>
        <w:t xml:space="preserve"> while maintaining </w:t>
      </w:r>
      <w:r w:rsidR="00464106" w:rsidRPr="00D72EB4">
        <w:rPr>
          <w:rFonts w:asciiTheme="minorHAnsi" w:hAnsiTheme="minorHAnsi" w:cstheme="minorHAnsi"/>
          <w:color w:val="auto"/>
        </w:rPr>
        <w:t xml:space="preserve">a </w:t>
      </w:r>
      <w:r w:rsidRPr="00D72EB4">
        <w:rPr>
          <w:rFonts w:asciiTheme="minorHAnsi" w:hAnsiTheme="minorHAnsi" w:cstheme="minorHAnsi"/>
          <w:color w:val="auto"/>
        </w:rPr>
        <w:t>sufficient</w:t>
      </w:r>
      <w:r w:rsidR="006F4EED" w:rsidRPr="00D72EB4">
        <w:rPr>
          <w:rFonts w:asciiTheme="minorHAnsi" w:hAnsiTheme="minorHAnsi" w:cstheme="minorHAnsi"/>
          <w:color w:val="auto"/>
        </w:rPr>
        <w:t xml:space="preserve"> </w:t>
      </w:r>
      <w:r w:rsidRPr="00D72EB4">
        <w:rPr>
          <w:rFonts w:asciiTheme="minorHAnsi" w:hAnsiTheme="minorHAnsi" w:cstheme="minorHAnsi"/>
          <w:color w:val="auto"/>
        </w:rPr>
        <w:t xml:space="preserve">signal-to-noise </w:t>
      </w:r>
      <w:r w:rsidR="006F4EED" w:rsidRPr="00D72EB4">
        <w:rPr>
          <w:rFonts w:asciiTheme="minorHAnsi" w:hAnsiTheme="minorHAnsi" w:cstheme="minorHAnsi"/>
          <w:color w:val="auto"/>
        </w:rPr>
        <w:t>ratio</w:t>
      </w:r>
      <w:r w:rsidR="00687842" w:rsidRPr="00D72EB4">
        <w:rPr>
          <w:rFonts w:asciiTheme="minorHAnsi" w:hAnsiTheme="minorHAnsi" w:cstheme="minorHAnsi"/>
          <w:color w:val="auto"/>
        </w:rPr>
        <w:t>,</w:t>
      </w:r>
      <w:r w:rsidR="006F4EED" w:rsidRPr="00D72EB4">
        <w:rPr>
          <w:rFonts w:asciiTheme="minorHAnsi" w:hAnsiTheme="minorHAnsi" w:cstheme="minorHAnsi"/>
          <w:color w:val="auto"/>
        </w:rPr>
        <w:t xml:space="preserve"> </w:t>
      </w:r>
      <w:r w:rsidRPr="00D72EB4">
        <w:rPr>
          <w:rFonts w:asciiTheme="minorHAnsi" w:hAnsiTheme="minorHAnsi" w:cstheme="minorHAnsi"/>
          <w:color w:val="auto"/>
        </w:rPr>
        <w:t xml:space="preserve">to image the structure of interest. A good starting point is half </w:t>
      </w:r>
      <w:r w:rsidR="000E73D6" w:rsidRPr="00D72EB4">
        <w:rPr>
          <w:rFonts w:asciiTheme="minorHAnsi" w:hAnsiTheme="minorHAnsi" w:cstheme="minorHAnsi"/>
          <w:color w:val="auto"/>
        </w:rPr>
        <w:t xml:space="preserve">of </w:t>
      </w:r>
      <w:r w:rsidRPr="00D72EB4">
        <w:rPr>
          <w:rFonts w:asciiTheme="minorHAnsi" w:hAnsiTheme="minorHAnsi" w:cstheme="minorHAnsi"/>
          <w:color w:val="auto"/>
        </w:rPr>
        <w:t>the ND filter and exposure time necessary for imaging of the acceptor during FRET.</w:t>
      </w:r>
    </w:p>
    <w:p w14:paraId="78C89F54" w14:textId="77777777" w:rsidR="00286C04" w:rsidRPr="00D72EB4" w:rsidRDefault="00286C04" w:rsidP="00B77A24">
      <w:pPr>
        <w:pStyle w:val="af3"/>
        <w:ind w:left="0"/>
        <w:rPr>
          <w:rFonts w:asciiTheme="minorHAnsi" w:hAnsiTheme="minorHAnsi" w:cstheme="minorHAnsi"/>
          <w:color w:val="auto"/>
        </w:rPr>
      </w:pPr>
    </w:p>
    <w:p w14:paraId="4395585F" w14:textId="77777777" w:rsidR="00286C04" w:rsidRPr="00D72EB4" w:rsidRDefault="00286C04" w:rsidP="00B77A24">
      <w:pPr>
        <w:pStyle w:val="af3"/>
        <w:widowControl/>
        <w:numPr>
          <w:ilvl w:val="2"/>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Find a cell expressing the tension sensor with clear localization to a structure of interest and snap an image.</w:t>
      </w:r>
    </w:p>
    <w:p w14:paraId="536BFBEB" w14:textId="77777777" w:rsidR="00286C04" w:rsidRPr="00D72EB4" w:rsidRDefault="00286C04" w:rsidP="00B77A24">
      <w:pPr>
        <w:pStyle w:val="af3"/>
        <w:ind w:left="0"/>
        <w:rPr>
          <w:rFonts w:asciiTheme="minorHAnsi" w:hAnsiTheme="minorHAnsi" w:cstheme="minorHAnsi"/>
          <w:color w:val="auto"/>
        </w:rPr>
      </w:pPr>
    </w:p>
    <w:p w14:paraId="70AC442E" w14:textId="77777777" w:rsidR="00286C04" w:rsidRPr="00D72EB4" w:rsidRDefault="00286C04" w:rsidP="00B77A24">
      <w:pPr>
        <w:pStyle w:val="af3"/>
        <w:widowControl/>
        <w:numPr>
          <w:ilvl w:val="2"/>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Draw a rectangular ROI to highlight where to bleach and store the ROI location. Initiate the time-lapse.</w:t>
      </w:r>
    </w:p>
    <w:p w14:paraId="1BC08270" w14:textId="77777777" w:rsidR="00286C04" w:rsidRPr="00D72EB4" w:rsidRDefault="00286C04" w:rsidP="00B77A24">
      <w:pPr>
        <w:pStyle w:val="af3"/>
        <w:ind w:left="0"/>
        <w:rPr>
          <w:rFonts w:asciiTheme="minorHAnsi" w:hAnsiTheme="minorHAnsi" w:cstheme="minorHAnsi"/>
          <w:color w:val="auto"/>
        </w:rPr>
      </w:pPr>
    </w:p>
    <w:p w14:paraId="4358C18D" w14:textId="77777777" w:rsidR="00286C04" w:rsidRPr="00D72EB4" w:rsidRDefault="00286C04" w:rsidP="00B77A24">
      <w:pPr>
        <w:pStyle w:val="af3"/>
        <w:widowControl/>
        <w:numPr>
          <w:ilvl w:val="2"/>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Examine the resulting set of images for potential issues.</w:t>
      </w:r>
    </w:p>
    <w:p w14:paraId="3F062746" w14:textId="77777777" w:rsidR="00286C04" w:rsidRPr="00D72EB4" w:rsidRDefault="00286C04" w:rsidP="00B77A24">
      <w:pPr>
        <w:pStyle w:val="af3"/>
        <w:ind w:left="0"/>
        <w:rPr>
          <w:rFonts w:asciiTheme="minorHAnsi" w:hAnsiTheme="minorHAnsi" w:cstheme="minorHAnsi"/>
          <w:color w:val="auto"/>
        </w:rPr>
      </w:pPr>
    </w:p>
    <w:p w14:paraId="6A1D753B" w14:textId="795307B1" w:rsidR="00286C04" w:rsidRPr="00D72EB4" w:rsidRDefault="00286C04" w:rsidP="00B77A24">
      <w:pPr>
        <w:pStyle w:val="af3"/>
        <w:widowControl/>
        <w:numPr>
          <w:ilvl w:val="3"/>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 xml:space="preserve">If there are substantial jumps (greater than </w:t>
      </w:r>
      <w:r w:rsidR="00B32B2A" w:rsidRPr="00D72EB4">
        <w:rPr>
          <w:rFonts w:asciiTheme="minorHAnsi" w:hAnsiTheme="minorHAnsi" w:cstheme="minorHAnsi"/>
          <w:color w:val="auto"/>
        </w:rPr>
        <w:t>10</w:t>
      </w:r>
      <w:r w:rsidRPr="00D72EB4">
        <w:rPr>
          <w:rFonts w:asciiTheme="minorHAnsi" w:hAnsiTheme="minorHAnsi" w:cstheme="minorHAnsi"/>
          <w:color w:val="auto"/>
        </w:rPr>
        <w:t>% of initial intensity) in fluorescence recovery between frames, reduce the time-step between frames.</w:t>
      </w:r>
    </w:p>
    <w:p w14:paraId="0727393F" w14:textId="77777777" w:rsidR="00286C04" w:rsidRPr="00D72EB4" w:rsidRDefault="00286C04" w:rsidP="00B77A24">
      <w:pPr>
        <w:pStyle w:val="af3"/>
        <w:ind w:left="0"/>
        <w:rPr>
          <w:rFonts w:asciiTheme="minorHAnsi" w:hAnsiTheme="minorHAnsi" w:cstheme="minorHAnsi"/>
          <w:color w:val="auto"/>
        </w:rPr>
      </w:pPr>
    </w:p>
    <w:p w14:paraId="06CBCD14" w14:textId="26691E07" w:rsidR="00286C04" w:rsidRPr="00D72EB4" w:rsidRDefault="00286C04" w:rsidP="00B77A24">
      <w:pPr>
        <w:pStyle w:val="af3"/>
        <w:widowControl/>
        <w:numPr>
          <w:ilvl w:val="3"/>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If there is a significant global loss of fluorescence over time (greater than 5</w:t>
      </w:r>
      <w:r w:rsidR="00922FC9" w:rsidRPr="00D72EB4">
        <w:rPr>
          <w:rFonts w:asciiTheme="minorHAnsi" w:hAnsiTheme="minorHAnsi" w:cstheme="minorHAnsi"/>
          <w:color w:val="auto"/>
        </w:rPr>
        <w:t>-10</w:t>
      </w:r>
      <w:r w:rsidRPr="00D72EB4">
        <w:rPr>
          <w:rFonts w:asciiTheme="minorHAnsi" w:hAnsiTheme="minorHAnsi" w:cstheme="minorHAnsi"/>
          <w:color w:val="auto"/>
        </w:rPr>
        <w:t xml:space="preserve">% of initial intensity), reduce the number of images taken post-bleach and/or change </w:t>
      </w:r>
      <w:r w:rsidR="000E73D6" w:rsidRPr="00D72EB4">
        <w:rPr>
          <w:rFonts w:asciiTheme="minorHAnsi" w:hAnsiTheme="minorHAnsi" w:cstheme="minorHAnsi"/>
          <w:color w:val="auto"/>
        </w:rPr>
        <w:t xml:space="preserve">the </w:t>
      </w:r>
      <w:r w:rsidRPr="00D72EB4">
        <w:rPr>
          <w:rFonts w:asciiTheme="minorHAnsi" w:hAnsiTheme="minorHAnsi" w:cstheme="minorHAnsi"/>
          <w:color w:val="auto"/>
        </w:rPr>
        <w:t>imaging settings to reduce the exposure of the sample to light.</w:t>
      </w:r>
    </w:p>
    <w:p w14:paraId="53872BAA" w14:textId="77777777" w:rsidR="00286C04" w:rsidRPr="00D72EB4" w:rsidRDefault="00286C04" w:rsidP="00B77A24">
      <w:pPr>
        <w:pStyle w:val="af3"/>
        <w:ind w:left="0"/>
        <w:rPr>
          <w:rFonts w:asciiTheme="minorHAnsi" w:hAnsiTheme="minorHAnsi" w:cstheme="minorHAnsi"/>
          <w:color w:val="auto"/>
        </w:rPr>
      </w:pPr>
    </w:p>
    <w:p w14:paraId="03A309D4" w14:textId="77777777" w:rsidR="00286C04" w:rsidRPr="00D72EB4" w:rsidRDefault="00286C04" w:rsidP="00B77A24">
      <w:pPr>
        <w:pStyle w:val="af3"/>
        <w:widowControl/>
        <w:numPr>
          <w:ilvl w:val="3"/>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If fluorescence recovery has not plateaued by the end of the time-lapse, increase the total length of the time-lapse.</w:t>
      </w:r>
    </w:p>
    <w:p w14:paraId="20BCC12A" w14:textId="77777777" w:rsidR="00286C04" w:rsidRPr="00D72EB4" w:rsidRDefault="00286C04" w:rsidP="00B77A24">
      <w:pPr>
        <w:pStyle w:val="af3"/>
        <w:ind w:left="0"/>
        <w:rPr>
          <w:rFonts w:asciiTheme="minorHAnsi" w:hAnsiTheme="minorHAnsi" w:cstheme="minorHAnsi"/>
          <w:color w:val="auto"/>
        </w:rPr>
      </w:pPr>
    </w:p>
    <w:p w14:paraId="54679F72" w14:textId="39164A03" w:rsidR="00286C04" w:rsidRPr="00D72EB4" w:rsidRDefault="00286C04" w:rsidP="00B77A24">
      <w:pPr>
        <w:pStyle w:val="af3"/>
        <w:widowControl/>
        <w:numPr>
          <w:ilvl w:val="2"/>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 xml:space="preserve">Adjust the time-lapse parameters accordingly and repeat </w:t>
      </w:r>
      <w:r w:rsidR="000E73D6" w:rsidRPr="00D72EB4">
        <w:rPr>
          <w:rFonts w:asciiTheme="minorHAnsi" w:hAnsiTheme="minorHAnsi" w:cstheme="minorHAnsi"/>
          <w:color w:val="auto"/>
        </w:rPr>
        <w:t>S</w:t>
      </w:r>
      <w:r w:rsidRPr="00D72EB4">
        <w:rPr>
          <w:rFonts w:asciiTheme="minorHAnsi" w:hAnsiTheme="minorHAnsi" w:cstheme="minorHAnsi"/>
          <w:color w:val="auto"/>
        </w:rPr>
        <w:t xml:space="preserve">teps 4.2.5 – 4.2.7 until the fluorescence recovery is adequately captured without global </w:t>
      </w:r>
      <w:r w:rsidR="00B50A19" w:rsidRPr="00D72EB4">
        <w:rPr>
          <w:rFonts w:asciiTheme="minorHAnsi" w:hAnsiTheme="minorHAnsi" w:cstheme="minorHAnsi"/>
          <w:color w:val="auto"/>
        </w:rPr>
        <w:t>photo-</w:t>
      </w:r>
      <w:r w:rsidRPr="00D72EB4">
        <w:rPr>
          <w:rFonts w:asciiTheme="minorHAnsi" w:hAnsiTheme="minorHAnsi" w:cstheme="minorHAnsi"/>
          <w:color w:val="auto"/>
        </w:rPr>
        <w:t>damage to the sample.</w:t>
      </w:r>
    </w:p>
    <w:p w14:paraId="265CB900" w14:textId="77777777" w:rsidR="00286C04" w:rsidRPr="00D72EB4" w:rsidRDefault="00286C04" w:rsidP="00B77A24">
      <w:pPr>
        <w:pStyle w:val="af3"/>
        <w:ind w:left="0"/>
        <w:rPr>
          <w:rFonts w:asciiTheme="minorHAnsi" w:hAnsiTheme="minorHAnsi" w:cstheme="minorHAnsi"/>
          <w:b/>
          <w:color w:val="auto"/>
          <w:highlight w:val="cyan"/>
        </w:rPr>
      </w:pPr>
    </w:p>
    <w:p w14:paraId="558C64F7" w14:textId="3644648D" w:rsidR="001903A1" w:rsidRPr="00D72EB4" w:rsidRDefault="00286C04" w:rsidP="00B77A24">
      <w:pPr>
        <w:pStyle w:val="af3"/>
        <w:widowControl/>
        <w:numPr>
          <w:ilvl w:val="0"/>
          <w:numId w:val="22"/>
        </w:numPr>
        <w:autoSpaceDE/>
        <w:autoSpaceDN/>
        <w:adjustRightInd/>
        <w:rPr>
          <w:rFonts w:asciiTheme="minorHAnsi" w:hAnsiTheme="minorHAnsi" w:cstheme="minorHAnsi"/>
          <w:b/>
          <w:color w:val="auto"/>
          <w:highlight w:val="yellow"/>
        </w:rPr>
      </w:pPr>
      <w:bookmarkStart w:id="11" w:name="_Hlk516518498"/>
      <w:r w:rsidRPr="00D72EB4">
        <w:rPr>
          <w:rFonts w:asciiTheme="minorHAnsi" w:hAnsiTheme="minorHAnsi" w:cstheme="minorHAnsi"/>
          <w:b/>
          <w:color w:val="auto"/>
          <w:highlight w:val="yellow"/>
        </w:rPr>
        <w:t>Acquire FRET-FRAP data</w:t>
      </w:r>
    </w:p>
    <w:p w14:paraId="78D25221" w14:textId="77777777" w:rsidR="001903A1" w:rsidRPr="00D72EB4" w:rsidRDefault="001903A1" w:rsidP="00B77A24">
      <w:pPr>
        <w:pStyle w:val="af3"/>
        <w:widowControl/>
        <w:autoSpaceDE/>
        <w:autoSpaceDN/>
        <w:adjustRightInd/>
        <w:ind w:left="0"/>
        <w:rPr>
          <w:rFonts w:asciiTheme="minorHAnsi" w:hAnsiTheme="minorHAnsi" w:cstheme="minorHAnsi"/>
          <w:b/>
          <w:color w:val="auto"/>
          <w:highlight w:val="yellow"/>
        </w:rPr>
      </w:pPr>
    </w:p>
    <w:p w14:paraId="5BEF024A" w14:textId="0407C620" w:rsidR="00DE3F72" w:rsidRPr="00D72EB4" w:rsidRDefault="00DE3F72" w:rsidP="00B77A24">
      <w:pPr>
        <w:pStyle w:val="af3"/>
        <w:widowControl/>
        <w:numPr>
          <w:ilvl w:val="1"/>
          <w:numId w:val="22"/>
        </w:numPr>
        <w:autoSpaceDE/>
        <w:autoSpaceDN/>
        <w:adjustRightInd/>
        <w:rPr>
          <w:rFonts w:asciiTheme="minorHAnsi" w:hAnsiTheme="minorHAnsi" w:cstheme="minorHAnsi"/>
          <w:color w:val="auto"/>
          <w:highlight w:val="yellow"/>
        </w:rPr>
      </w:pPr>
      <w:r w:rsidRPr="00D72EB4">
        <w:rPr>
          <w:rFonts w:asciiTheme="minorHAnsi" w:hAnsiTheme="minorHAnsi" w:cstheme="minorHAnsi"/>
          <w:color w:val="auto"/>
          <w:highlight w:val="yellow"/>
        </w:rPr>
        <w:t>Prepare the microscopy set-up for live cell imaging, preferably with a heated stage</w:t>
      </w:r>
      <w:r w:rsidR="00874DC6" w:rsidRPr="00D72EB4">
        <w:rPr>
          <w:rFonts w:asciiTheme="minorHAnsi" w:hAnsiTheme="minorHAnsi" w:cstheme="minorHAnsi"/>
          <w:color w:val="auto"/>
          <w:highlight w:val="yellow"/>
        </w:rPr>
        <w:t xml:space="preserve"> and objective as well as</w:t>
      </w:r>
      <w:r w:rsidRPr="00D72EB4">
        <w:rPr>
          <w:rFonts w:asciiTheme="minorHAnsi" w:hAnsiTheme="minorHAnsi" w:cstheme="minorHAnsi"/>
          <w:color w:val="auto"/>
          <w:highlight w:val="yellow"/>
        </w:rPr>
        <w:t xml:space="preserve"> CO</w:t>
      </w:r>
      <w:r w:rsidRPr="00D72EB4">
        <w:rPr>
          <w:rFonts w:asciiTheme="minorHAnsi" w:hAnsiTheme="minorHAnsi" w:cstheme="minorHAnsi"/>
          <w:color w:val="auto"/>
          <w:highlight w:val="yellow"/>
          <w:vertAlign w:val="subscript"/>
        </w:rPr>
        <w:t>2</w:t>
      </w:r>
      <w:r w:rsidRPr="00D72EB4">
        <w:rPr>
          <w:rFonts w:asciiTheme="minorHAnsi" w:hAnsiTheme="minorHAnsi" w:cstheme="minorHAnsi"/>
          <w:color w:val="auto"/>
          <w:highlight w:val="yellow"/>
        </w:rPr>
        <w:t xml:space="preserve"> control. Allow to equilibrate for 20 min.</w:t>
      </w:r>
    </w:p>
    <w:p w14:paraId="1EFC2444" w14:textId="482E7F06" w:rsidR="00B575AE" w:rsidRPr="00D72EB4" w:rsidRDefault="00B575AE" w:rsidP="00B77A24">
      <w:pPr>
        <w:widowControl/>
        <w:autoSpaceDE/>
        <w:autoSpaceDN/>
        <w:adjustRightInd/>
        <w:rPr>
          <w:rFonts w:asciiTheme="minorHAnsi" w:hAnsiTheme="minorHAnsi" w:cstheme="minorHAnsi"/>
          <w:color w:val="auto"/>
          <w:highlight w:val="yellow"/>
        </w:rPr>
      </w:pPr>
    </w:p>
    <w:p w14:paraId="18D1A86F" w14:textId="554C736A" w:rsidR="000E73D6" w:rsidRPr="00D72EB4" w:rsidRDefault="00C4769A" w:rsidP="000E73D6">
      <w:pPr>
        <w:pStyle w:val="af3"/>
        <w:widowControl/>
        <w:numPr>
          <w:ilvl w:val="2"/>
          <w:numId w:val="22"/>
        </w:numPr>
        <w:autoSpaceDE/>
        <w:autoSpaceDN/>
        <w:adjustRightInd/>
        <w:rPr>
          <w:rFonts w:asciiTheme="minorHAnsi" w:hAnsiTheme="minorHAnsi" w:cstheme="minorHAnsi"/>
          <w:color w:val="auto"/>
          <w:highlight w:val="yellow"/>
        </w:rPr>
      </w:pPr>
      <w:r w:rsidRPr="00D72EB4">
        <w:rPr>
          <w:rFonts w:asciiTheme="minorHAnsi" w:hAnsiTheme="minorHAnsi" w:cstheme="minorHAnsi"/>
          <w:color w:val="auto"/>
          <w:highlight w:val="yellow"/>
        </w:rPr>
        <w:t xml:space="preserve">To </w:t>
      </w:r>
      <w:r w:rsidR="000E73D6" w:rsidRPr="00D72EB4">
        <w:rPr>
          <w:rFonts w:asciiTheme="minorHAnsi" w:hAnsiTheme="minorHAnsi" w:cstheme="minorHAnsi"/>
          <w:color w:val="auto"/>
          <w:highlight w:val="yellow"/>
        </w:rPr>
        <w:t>ensure</w:t>
      </w:r>
      <w:r w:rsidRPr="00D72EB4">
        <w:rPr>
          <w:rFonts w:asciiTheme="minorHAnsi" w:hAnsiTheme="minorHAnsi" w:cstheme="minorHAnsi"/>
          <w:color w:val="auto"/>
          <w:highlight w:val="yellow"/>
        </w:rPr>
        <w:t xml:space="preserve"> the health of the imaged cells, </w:t>
      </w:r>
      <w:r w:rsidR="000E73D6" w:rsidRPr="00D72EB4">
        <w:rPr>
          <w:rFonts w:asciiTheme="minorHAnsi" w:hAnsiTheme="minorHAnsi" w:cstheme="minorHAnsi"/>
          <w:color w:val="auto"/>
          <w:highlight w:val="yellow"/>
        </w:rPr>
        <w:t xml:space="preserve">maintain the </w:t>
      </w:r>
      <w:r w:rsidRPr="00D72EB4">
        <w:rPr>
          <w:rFonts w:asciiTheme="minorHAnsi" w:hAnsiTheme="minorHAnsi" w:cstheme="minorHAnsi"/>
          <w:color w:val="auto"/>
          <w:highlight w:val="yellow"/>
        </w:rPr>
        <w:t xml:space="preserve">temperature </w:t>
      </w:r>
      <w:r w:rsidR="000E73D6" w:rsidRPr="00D72EB4">
        <w:rPr>
          <w:rFonts w:asciiTheme="minorHAnsi" w:hAnsiTheme="minorHAnsi" w:cstheme="minorHAnsi"/>
          <w:color w:val="auto"/>
          <w:highlight w:val="yellow"/>
        </w:rPr>
        <w:t>at 37 °C</w:t>
      </w:r>
      <w:r w:rsidR="000E73D6" w:rsidRPr="00D72EB4">
        <w:rPr>
          <w:rFonts w:asciiTheme="minorHAnsi" w:hAnsiTheme="minorHAnsi" w:cstheme="minorHAnsi"/>
          <w:color w:val="auto"/>
          <w:highlight w:val="yellow"/>
        </w:rPr>
        <w:t xml:space="preserve"> </w:t>
      </w:r>
      <w:r w:rsidRPr="00D72EB4">
        <w:rPr>
          <w:rFonts w:asciiTheme="minorHAnsi" w:hAnsiTheme="minorHAnsi" w:cstheme="minorHAnsi"/>
          <w:color w:val="auto"/>
          <w:highlight w:val="yellow"/>
        </w:rPr>
        <w:t xml:space="preserve">in the imaging </w:t>
      </w:r>
      <w:r w:rsidR="00922FC9" w:rsidRPr="00D72EB4">
        <w:rPr>
          <w:rFonts w:asciiTheme="minorHAnsi" w:hAnsiTheme="minorHAnsi" w:cstheme="minorHAnsi"/>
          <w:color w:val="auto"/>
          <w:highlight w:val="yellow"/>
        </w:rPr>
        <w:t>chamber</w:t>
      </w:r>
      <w:r w:rsidRPr="00D72EB4">
        <w:rPr>
          <w:rFonts w:asciiTheme="minorHAnsi" w:hAnsiTheme="minorHAnsi" w:cstheme="minorHAnsi"/>
          <w:color w:val="auto"/>
          <w:highlight w:val="yellow"/>
        </w:rPr>
        <w:t xml:space="preserve">. </w:t>
      </w:r>
      <w:r w:rsidR="000E73D6" w:rsidRPr="00D72EB4">
        <w:rPr>
          <w:rFonts w:asciiTheme="minorHAnsi" w:hAnsiTheme="minorHAnsi" w:cstheme="minorHAnsi"/>
          <w:color w:val="auto"/>
          <w:highlight w:val="yellow"/>
        </w:rPr>
        <w:t xml:space="preserve">Use </w:t>
      </w:r>
      <w:r w:rsidR="000E73D6" w:rsidRPr="00D72EB4">
        <w:rPr>
          <w:rFonts w:asciiTheme="minorHAnsi" w:hAnsiTheme="minorHAnsi" w:cstheme="minorHAnsi"/>
          <w:color w:val="auto"/>
          <w:highlight w:val="yellow"/>
        </w:rPr>
        <w:t>a peristaltic pump to pass humidified 5% CO</w:t>
      </w:r>
      <w:r w:rsidR="000E73D6" w:rsidRPr="00D72EB4">
        <w:rPr>
          <w:rFonts w:asciiTheme="minorHAnsi" w:hAnsiTheme="minorHAnsi" w:cstheme="minorHAnsi"/>
          <w:color w:val="auto"/>
          <w:highlight w:val="yellow"/>
          <w:vertAlign w:val="subscript"/>
        </w:rPr>
        <w:t xml:space="preserve">2 </w:t>
      </w:r>
      <w:r w:rsidR="000E73D6" w:rsidRPr="00D72EB4">
        <w:rPr>
          <w:rFonts w:asciiTheme="minorHAnsi" w:hAnsiTheme="minorHAnsi" w:cstheme="minorHAnsi"/>
          <w:color w:val="auto"/>
          <w:highlight w:val="yellow"/>
        </w:rPr>
        <w:t>over the sample at 15 mL/min</w:t>
      </w:r>
      <w:r w:rsidR="000E73D6" w:rsidRPr="00D72EB4">
        <w:rPr>
          <w:rFonts w:asciiTheme="minorHAnsi" w:hAnsiTheme="minorHAnsi" w:cstheme="minorHAnsi"/>
          <w:color w:val="auto"/>
          <w:highlight w:val="yellow"/>
        </w:rPr>
        <w:t xml:space="preserve"> to maintain the </w:t>
      </w:r>
      <w:proofErr w:type="spellStart"/>
      <w:r w:rsidR="000E73D6" w:rsidRPr="00D72EB4">
        <w:rPr>
          <w:rFonts w:asciiTheme="minorHAnsi" w:hAnsiTheme="minorHAnsi" w:cstheme="minorHAnsi"/>
          <w:color w:val="auto"/>
          <w:highlight w:val="yellow"/>
        </w:rPr>
        <w:t>pH</w:t>
      </w:r>
      <w:r w:rsidR="000E73D6" w:rsidRPr="00D72EB4">
        <w:rPr>
          <w:rFonts w:asciiTheme="minorHAnsi" w:hAnsiTheme="minorHAnsi" w:cstheme="minorHAnsi"/>
          <w:color w:val="auto"/>
          <w:highlight w:val="yellow"/>
        </w:rPr>
        <w:t>.</w:t>
      </w:r>
      <w:proofErr w:type="spellEnd"/>
    </w:p>
    <w:p w14:paraId="5EFF350F" w14:textId="77777777" w:rsidR="000E73D6" w:rsidRPr="00D72EB4" w:rsidRDefault="000E73D6" w:rsidP="000E73D6">
      <w:pPr>
        <w:pStyle w:val="af3"/>
        <w:widowControl/>
        <w:autoSpaceDE/>
        <w:autoSpaceDN/>
        <w:adjustRightInd/>
        <w:ind w:left="0"/>
        <w:rPr>
          <w:rFonts w:asciiTheme="minorHAnsi" w:hAnsiTheme="minorHAnsi" w:cstheme="minorHAnsi"/>
          <w:color w:val="auto"/>
          <w:highlight w:val="yellow"/>
        </w:rPr>
      </w:pPr>
    </w:p>
    <w:p w14:paraId="3C2260CE" w14:textId="0FE0BB50" w:rsidR="00C4769A" w:rsidRPr="00D72EB4" w:rsidRDefault="00C4769A" w:rsidP="000E73D6">
      <w:pPr>
        <w:pStyle w:val="af3"/>
        <w:widowControl/>
        <w:numPr>
          <w:ilvl w:val="2"/>
          <w:numId w:val="22"/>
        </w:numPr>
        <w:autoSpaceDE/>
        <w:autoSpaceDN/>
        <w:adjustRightInd/>
        <w:rPr>
          <w:rFonts w:asciiTheme="minorHAnsi" w:hAnsiTheme="minorHAnsi" w:cstheme="minorHAnsi"/>
          <w:color w:val="auto"/>
          <w:highlight w:val="yellow"/>
        </w:rPr>
      </w:pPr>
      <w:r w:rsidRPr="00D72EB4">
        <w:rPr>
          <w:rFonts w:asciiTheme="minorHAnsi" w:hAnsiTheme="minorHAnsi" w:cstheme="minorHAnsi"/>
          <w:color w:val="auto"/>
          <w:highlight w:val="yellow"/>
        </w:rPr>
        <w:t>Alternatively, if CO</w:t>
      </w:r>
      <w:r w:rsidRPr="00D72EB4">
        <w:rPr>
          <w:rFonts w:asciiTheme="minorHAnsi" w:hAnsiTheme="minorHAnsi" w:cstheme="minorHAnsi"/>
          <w:color w:val="auto"/>
          <w:highlight w:val="yellow"/>
          <w:vertAlign w:val="subscript"/>
        </w:rPr>
        <w:t>2</w:t>
      </w:r>
      <w:r w:rsidRPr="00D72EB4">
        <w:rPr>
          <w:rFonts w:asciiTheme="minorHAnsi" w:hAnsiTheme="minorHAnsi" w:cstheme="minorHAnsi"/>
          <w:color w:val="auto"/>
          <w:highlight w:val="yellow"/>
        </w:rPr>
        <w:t xml:space="preserve"> control is unavailable, </w:t>
      </w:r>
      <w:r w:rsidR="000E73D6" w:rsidRPr="00D72EB4">
        <w:rPr>
          <w:rFonts w:asciiTheme="minorHAnsi" w:hAnsiTheme="minorHAnsi" w:cstheme="minorHAnsi"/>
          <w:color w:val="auto"/>
          <w:highlight w:val="yellow"/>
        </w:rPr>
        <w:t xml:space="preserve">use </w:t>
      </w:r>
      <w:r w:rsidRPr="00D72EB4">
        <w:rPr>
          <w:rFonts w:asciiTheme="minorHAnsi" w:hAnsiTheme="minorHAnsi" w:cstheme="minorHAnsi"/>
          <w:color w:val="auto"/>
          <w:highlight w:val="yellow"/>
        </w:rPr>
        <w:t xml:space="preserve">live imaging media containing HEPES to prevent from large pH changes. </w:t>
      </w:r>
    </w:p>
    <w:p w14:paraId="2443AE5C" w14:textId="77777777" w:rsidR="00DE3F72" w:rsidRPr="00D72EB4" w:rsidRDefault="00DE3F72" w:rsidP="00B77A24">
      <w:pPr>
        <w:pStyle w:val="af3"/>
        <w:widowControl/>
        <w:autoSpaceDE/>
        <w:autoSpaceDN/>
        <w:adjustRightInd/>
        <w:ind w:left="0"/>
        <w:rPr>
          <w:rFonts w:asciiTheme="minorHAnsi" w:hAnsiTheme="minorHAnsi" w:cstheme="minorHAnsi"/>
          <w:color w:val="auto"/>
          <w:highlight w:val="yellow"/>
        </w:rPr>
      </w:pPr>
    </w:p>
    <w:p w14:paraId="6C76B911" w14:textId="3C292C70" w:rsidR="00286C04" w:rsidRPr="00D72EB4" w:rsidRDefault="00286C04" w:rsidP="00B77A24">
      <w:pPr>
        <w:pStyle w:val="af3"/>
        <w:widowControl/>
        <w:numPr>
          <w:ilvl w:val="1"/>
          <w:numId w:val="22"/>
        </w:numPr>
        <w:autoSpaceDE/>
        <w:autoSpaceDN/>
        <w:adjustRightInd/>
        <w:rPr>
          <w:rFonts w:asciiTheme="minorHAnsi" w:hAnsiTheme="minorHAnsi" w:cstheme="minorHAnsi"/>
          <w:color w:val="auto"/>
          <w:highlight w:val="yellow"/>
        </w:rPr>
      </w:pPr>
      <w:r w:rsidRPr="00D72EB4">
        <w:rPr>
          <w:rFonts w:asciiTheme="minorHAnsi" w:hAnsiTheme="minorHAnsi" w:cstheme="minorHAnsi"/>
          <w:color w:val="auto"/>
          <w:highlight w:val="yellow"/>
        </w:rPr>
        <w:t>Open the MDA tool and set up with FRET imaging parameters, including the different filter sets.</w:t>
      </w:r>
    </w:p>
    <w:p w14:paraId="21A6B11F" w14:textId="77777777" w:rsidR="00286C04" w:rsidRPr="00D72EB4" w:rsidRDefault="00286C04" w:rsidP="00B77A24">
      <w:pPr>
        <w:pStyle w:val="af3"/>
        <w:ind w:left="0"/>
        <w:rPr>
          <w:rFonts w:asciiTheme="minorHAnsi" w:hAnsiTheme="minorHAnsi" w:cstheme="minorHAnsi"/>
          <w:color w:val="auto"/>
          <w:highlight w:val="yellow"/>
        </w:rPr>
      </w:pPr>
    </w:p>
    <w:p w14:paraId="12E5B420" w14:textId="074027D8" w:rsidR="00286C04" w:rsidRPr="00D72EB4" w:rsidRDefault="00286C04" w:rsidP="00B77A24">
      <w:pPr>
        <w:pStyle w:val="af3"/>
        <w:widowControl/>
        <w:numPr>
          <w:ilvl w:val="1"/>
          <w:numId w:val="22"/>
        </w:numPr>
        <w:autoSpaceDE/>
        <w:autoSpaceDN/>
        <w:adjustRightInd/>
        <w:rPr>
          <w:rFonts w:asciiTheme="minorHAnsi" w:hAnsiTheme="minorHAnsi" w:cstheme="minorHAnsi"/>
          <w:color w:val="auto"/>
          <w:highlight w:val="yellow"/>
        </w:rPr>
      </w:pPr>
      <w:r w:rsidRPr="00D72EB4">
        <w:rPr>
          <w:rFonts w:asciiTheme="minorHAnsi" w:hAnsiTheme="minorHAnsi" w:cstheme="minorHAnsi"/>
          <w:color w:val="auto"/>
          <w:highlight w:val="yellow"/>
        </w:rPr>
        <w:t>Save this MDA to the experimental folder with the name</w:t>
      </w:r>
      <w:r w:rsidR="000E73D6" w:rsidRPr="00D72EB4">
        <w:rPr>
          <w:rFonts w:asciiTheme="minorHAnsi" w:hAnsiTheme="minorHAnsi" w:cstheme="minorHAnsi"/>
          <w:color w:val="auto"/>
          <w:highlight w:val="yellow"/>
        </w:rPr>
        <w:t xml:space="preserve"> of</w:t>
      </w:r>
      <w:r w:rsidRPr="00D72EB4">
        <w:rPr>
          <w:rFonts w:asciiTheme="minorHAnsi" w:hAnsiTheme="minorHAnsi" w:cstheme="minorHAnsi"/>
          <w:color w:val="auto"/>
          <w:highlight w:val="yellow"/>
        </w:rPr>
        <w:t xml:space="preserve"> </w:t>
      </w:r>
      <w:proofErr w:type="spellStart"/>
      <w:r w:rsidRPr="00D72EB4">
        <w:rPr>
          <w:rFonts w:asciiTheme="minorHAnsi" w:hAnsiTheme="minorHAnsi" w:cstheme="minorHAnsi"/>
          <w:b/>
          <w:color w:val="auto"/>
          <w:highlight w:val="yellow"/>
        </w:rPr>
        <w:t>MDA_FRET_Date</w:t>
      </w:r>
      <w:proofErr w:type="spellEnd"/>
      <w:r w:rsidRPr="00D72EB4">
        <w:rPr>
          <w:rFonts w:asciiTheme="minorHAnsi" w:hAnsiTheme="minorHAnsi" w:cstheme="minorHAnsi"/>
          <w:color w:val="auto"/>
          <w:highlight w:val="yellow"/>
        </w:rPr>
        <w:t>.</w:t>
      </w:r>
    </w:p>
    <w:p w14:paraId="113BFC81" w14:textId="77777777" w:rsidR="00286C04" w:rsidRPr="00D72EB4" w:rsidRDefault="00286C04" w:rsidP="00B77A24">
      <w:pPr>
        <w:pStyle w:val="af3"/>
        <w:ind w:left="0"/>
        <w:rPr>
          <w:rFonts w:asciiTheme="minorHAnsi" w:hAnsiTheme="minorHAnsi" w:cstheme="minorHAnsi"/>
          <w:color w:val="auto"/>
          <w:highlight w:val="yellow"/>
        </w:rPr>
      </w:pPr>
    </w:p>
    <w:p w14:paraId="4552A247" w14:textId="77777777" w:rsidR="00286C04" w:rsidRPr="00D72EB4" w:rsidRDefault="00286C04" w:rsidP="00B77A24">
      <w:pPr>
        <w:pStyle w:val="af3"/>
        <w:widowControl/>
        <w:numPr>
          <w:ilvl w:val="1"/>
          <w:numId w:val="22"/>
        </w:numPr>
        <w:autoSpaceDE/>
        <w:autoSpaceDN/>
        <w:adjustRightInd/>
        <w:rPr>
          <w:rFonts w:asciiTheme="minorHAnsi" w:hAnsiTheme="minorHAnsi" w:cstheme="minorHAnsi"/>
          <w:color w:val="auto"/>
          <w:highlight w:val="yellow"/>
        </w:rPr>
      </w:pPr>
      <w:r w:rsidRPr="00D72EB4">
        <w:rPr>
          <w:rFonts w:asciiTheme="minorHAnsi" w:hAnsiTheme="minorHAnsi" w:cstheme="minorHAnsi"/>
          <w:color w:val="auto"/>
          <w:highlight w:val="yellow"/>
        </w:rPr>
        <w:t>Set up another MDA with FRAP imaging parameters, including the different filter sets, the time-lapse settings, and the journal to pulse the laser after pre-bleach acquisition.</w:t>
      </w:r>
    </w:p>
    <w:p w14:paraId="0E28473A" w14:textId="77777777" w:rsidR="00286C04" w:rsidRPr="00D72EB4" w:rsidRDefault="00286C04" w:rsidP="00B77A24">
      <w:pPr>
        <w:pStyle w:val="af3"/>
        <w:ind w:left="0"/>
        <w:rPr>
          <w:rFonts w:asciiTheme="minorHAnsi" w:hAnsiTheme="minorHAnsi" w:cstheme="minorHAnsi"/>
          <w:color w:val="auto"/>
          <w:highlight w:val="yellow"/>
        </w:rPr>
      </w:pPr>
    </w:p>
    <w:p w14:paraId="3A412FD9" w14:textId="338895C5" w:rsidR="00286C04" w:rsidRPr="00D72EB4" w:rsidRDefault="00286C04" w:rsidP="00B77A24">
      <w:pPr>
        <w:pStyle w:val="af3"/>
        <w:widowControl/>
        <w:numPr>
          <w:ilvl w:val="1"/>
          <w:numId w:val="22"/>
        </w:numPr>
        <w:autoSpaceDE/>
        <w:autoSpaceDN/>
        <w:adjustRightInd/>
        <w:rPr>
          <w:rFonts w:asciiTheme="minorHAnsi" w:hAnsiTheme="minorHAnsi" w:cstheme="minorHAnsi"/>
          <w:color w:val="auto"/>
          <w:highlight w:val="yellow"/>
        </w:rPr>
      </w:pPr>
      <w:r w:rsidRPr="00D72EB4">
        <w:rPr>
          <w:rFonts w:asciiTheme="minorHAnsi" w:hAnsiTheme="minorHAnsi" w:cstheme="minorHAnsi"/>
          <w:color w:val="auto"/>
          <w:highlight w:val="yellow"/>
        </w:rPr>
        <w:t xml:space="preserve">Save this MDA to the experimental folder with the name </w:t>
      </w:r>
      <w:r w:rsidR="000E73D6" w:rsidRPr="00D72EB4">
        <w:rPr>
          <w:rFonts w:asciiTheme="minorHAnsi" w:hAnsiTheme="minorHAnsi" w:cstheme="minorHAnsi"/>
          <w:color w:val="auto"/>
          <w:highlight w:val="yellow"/>
        </w:rPr>
        <w:t xml:space="preserve">of </w:t>
      </w:r>
      <w:proofErr w:type="spellStart"/>
      <w:r w:rsidRPr="00D72EB4">
        <w:rPr>
          <w:rFonts w:asciiTheme="minorHAnsi" w:hAnsiTheme="minorHAnsi" w:cstheme="minorHAnsi"/>
          <w:b/>
          <w:color w:val="auto"/>
          <w:highlight w:val="yellow"/>
        </w:rPr>
        <w:t>MDA_FRAP_Date</w:t>
      </w:r>
      <w:proofErr w:type="spellEnd"/>
      <w:r w:rsidRPr="00D72EB4">
        <w:rPr>
          <w:rFonts w:asciiTheme="minorHAnsi" w:hAnsiTheme="minorHAnsi" w:cstheme="minorHAnsi"/>
          <w:color w:val="auto"/>
          <w:highlight w:val="yellow"/>
        </w:rPr>
        <w:t>. Close the MDA window.</w:t>
      </w:r>
    </w:p>
    <w:p w14:paraId="71D55F03" w14:textId="77777777" w:rsidR="00286C04" w:rsidRPr="00D72EB4" w:rsidRDefault="00286C04" w:rsidP="00B77A24">
      <w:pPr>
        <w:pStyle w:val="af3"/>
        <w:ind w:left="0"/>
        <w:rPr>
          <w:rFonts w:asciiTheme="minorHAnsi" w:hAnsiTheme="minorHAnsi" w:cstheme="minorHAnsi"/>
          <w:color w:val="auto"/>
          <w:highlight w:val="yellow"/>
        </w:rPr>
      </w:pPr>
    </w:p>
    <w:p w14:paraId="21AAE55C" w14:textId="3B01CCEC" w:rsidR="00286C04" w:rsidRPr="00D72EB4" w:rsidRDefault="00286C04" w:rsidP="00B77A24">
      <w:pPr>
        <w:pStyle w:val="af3"/>
        <w:widowControl/>
        <w:numPr>
          <w:ilvl w:val="1"/>
          <w:numId w:val="22"/>
        </w:numPr>
        <w:autoSpaceDE/>
        <w:autoSpaceDN/>
        <w:adjustRightInd/>
        <w:rPr>
          <w:rFonts w:asciiTheme="minorHAnsi" w:hAnsiTheme="minorHAnsi" w:cstheme="minorHAnsi"/>
          <w:color w:val="auto"/>
          <w:highlight w:val="yellow"/>
        </w:rPr>
      </w:pPr>
      <w:r w:rsidRPr="00D72EB4">
        <w:rPr>
          <w:rFonts w:asciiTheme="minorHAnsi" w:hAnsiTheme="minorHAnsi" w:cstheme="minorHAnsi"/>
          <w:color w:val="auto"/>
          <w:highlight w:val="yellow"/>
        </w:rPr>
        <w:t xml:space="preserve">In the toolbar at the top of the screen, select </w:t>
      </w:r>
      <w:r w:rsidRPr="00D72EB4">
        <w:rPr>
          <w:rFonts w:asciiTheme="minorHAnsi" w:hAnsiTheme="minorHAnsi" w:cstheme="minorHAnsi"/>
          <w:b/>
          <w:color w:val="auto"/>
          <w:highlight w:val="yellow"/>
        </w:rPr>
        <w:t xml:space="preserve">Journal </w:t>
      </w:r>
      <w:r w:rsidR="000E73D6" w:rsidRPr="00D72EB4">
        <w:rPr>
          <w:rFonts w:asciiTheme="minorHAnsi" w:hAnsiTheme="minorHAnsi" w:cstheme="minorHAnsi"/>
          <w:b/>
          <w:color w:val="auto"/>
          <w:highlight w:val="yellow"/>
        </w:rPr>
        <w:t>|</w:t>
      </w:r>
      <w:r w:rsidRPr="00D72EB4">
        <w:rPr>
          <w:rFonts w:asciiTheme="minorHAnsi" w:hAnsiTheme="minorHAnsi" w:cstheme="minorHAnsi"/>
          <w:b/>
          <w:color w:val="auto"/>
          <w:highlight w:val="yellow"/>
        </w:rPr>
        <w:t xml:space="preserve"> Start Recording</w:t>
      </w:r>
      <w:r w:rsidRPr="00D72EB4">
        <w:rPr>
          <w:rFonts w:asciiTheme="minorHAnsi" w:hAnsiTheme="minorHAnsi" w:cstheme="minorHAnsi"/>
          <w:color w:val="auto"/>
          <w:highlight w:val="yellow"/>
        </w:rPr>
        <w:t>.</w:t>
      </w:r>
    </w:p>
    <w:p w14:paraId="342DCA39" w14:textId="77777777" w:rsidR="00286C04" w:rsidRPr="00D72EB4" w:rsidRDefault="00286C04" w:rsidP="00B77A24">
      <w:pPr>
        <w:pStyle w:val="af3"/>
        <w:ind w:left="0"/>
        <w:rPr>
          <w:rFonts w:asciiTheme="minorHAnsi" w:hAnsiTheme="minorHAnsi" w:cstheme="minorHAnsi"/>
          <w:color w:val="auto"/>
          <w:highlight w:val="yellow"/>
        </w:rPr>
      </w:pPr>
    </w:p>
    <w:p w14:paraId="5BB3B157" w14:textId="42DDDFAA" w:rsidR="00286C04" w:rsidRPr="00D72EB4" w:rsidRDefault="00286C04" w:rsidP="00B77A24">
      <w:pPr>
        <w:pStyle w:val="af3"/>
        <w:widowControl/>
        <w:numPr>
          <w:ilvl w:val="1"/>
          <w:numId w:val="22"/>
        </w:numPr>
        <w:autoSpaceDE/>
        <w:autoSpaceDN/>
        <w:adjustRightInd/>
        <w:rPr>
          <w:rFonts w:asciiTheme="minorHAnsi" w:hAnsiTheme="minorHAnsi" w:cstheme="minorHAnsi"/>
          <w:color w:val="auto"/>
          <w:highlight w:val="yellow"/>
        </w:rPr>
      </w:pPr>
      <w:r w:rsidRPr="00D72EB4">
        <w:rPr>
          <w:rFonts w:asciiTheme="minorHAnsi" w:hAnsiTheme="minorHAnsi" w:cstheme="minorHAnsi"/>
          <w:color w:val="auto"/>
          <w:highlight w:val="yellow"/>
        </w:rPr>
        <w:t xml:space="preserve">Open the MDA window, load the </w:t>
      </w:r>
      <w:proofErr w:type="spellStart"/>
      <w:r w:rsidRPr="00D72EB4">
        <w:rPr>
          <w:rFonts w:asciiTheme="minorHAnsi" w:hAnsiTheme="minorHAnsi" w:cstheme="minorHAnsi"/>
          <w:b/>
          <w:color w:val="auto"/>
          <w:highlight w:val="yellow"/>
        </w:rPr>
        <w:t>MDA_FRET_Date</w:t>
      </w:r>
      <w:proofErr w:type="spellEnd"/>
      <w:r w:rsidRPr="00D72EB4">
        <w:rPr>
          <w:rFonts w:asciiTheme="minorHAnsi" w:hAnsiTheme="minorHAnsi" w:cstheme="minorHAnsi"/>
          <w:color w:val="auto"/>
          <w:highlight w:val="yellow"/>
        </w:rPr>
        <w:t xml:space="preserve"> state and press </w:t>
      </w:r>
      <w:r w:rsidRPr="00D72EB4">
        <w:rPr>
          <w:rFonts w:asciiTheme="minorHAnsi" w:hAnsiTheme="minorHAnsi" w:cstheme="minorHAnsi"/>
          <w:b/>
          <w:color w:val="auto"/>
          <w:highlight w:val="yellow"/>
        </w:rPr>
        <w:t>Acquire</w:t>
      </w:r>
      <w:r w:rsidRPr="00D72EB4">
        <w:rPr>
          <w:rFonts w:asciiTheme="minorHAnsi" w:hAnsiTheme="minorHAnsi" w:cstheme="minorHAnsi"/>
          <w:color w:val="auto"/>
          <w:highlight w:val="yellow"/>
        </w:rPr>
        <w:t xml:space="preserve">. Then load the </w:t>
      </w:r>
      <w:proofErr w:type="spellStart"/>
      <w:r w:rsidRPr="00D72EB4">
        <w:rPr>
          <w:rFonts w:asciiTheme="minorHAnsi" w:hAnsiTheme="minorHAnsi" w:cstheme="minorHAnsi"/>
          <w:b/>
          <w:color w:val="auto"/>
          <w:highlight w:val="yellow"/>
        </w:rPr>
        <w:t>MDA_FRAP_Date</w:t>
      </w:r>
      <w:proofErr w:type="spellEnd"/>
      <w:r w:rsidRPr="00D72EB4">
        <w:rPr>
          <w:rFonts w:asciiTheme="minorHAnsi" w:hAnsiTheme="minorHAnsi" w:cstheme="minorHAnsi"/>
          <w:color w:val="auto"/>
          <w:highlight w:val="yellow"/>
        </w:rPr>
        <w:t xml:space="preserve"> state and press </w:t>
      </w:r>
      <w:r w:rsidRPr="00D72EB4">
        <w:rPr>
          <w:rFonts w:asciiTheme="minorHAnsi" w:hAnsiTheme="minorHAnsi" w:cstheme="minorHAnsi"/>
          <w:b/>
          <w:color w:val="auto"/>
          <w:highlight w:val="yellow"/>
        </w:rPr>
        <w:t>Acquire</w:t>
      </w:r>
      <w:r w:rsidRPr="00D72EB4">
        <w:rPr>
          <w:rFonts w:asciiTheme="minorHAnsi" w:hAnsiTheme="minorHAnsi" w:cstheme="minorHAnsi"/>
          <w:color w:val="auto"/>
          <w:highlight w:val="yellow"/>
        </w:rPr>
        <w:t>.</w:t>
      </w:r>
    </w:p>
    <w:p w14:paraId="17A73F22" w14:textId="77777777" w:rsidR="00286C04" w:rsidRPr="00D72EB4" w:rsidRDefault="00286C04" w:rsidP="00B77A24">
      <w:pPr>
        <w:pStyle w:val="af3"/>
        <w:ind w:left="0"/>
        <w:rPr>
          <w:rFonts w:asciiTheme="minorHAnsi" w:hAnsiTheme="minorHAnsi" w:cstheme="minorHAnsi"/>
          <w:color w:val="auto"/>
          <w:highlight w:val="yellow"/>
        </w:rPr>
      </w:pPr>
    </w:p>
    <w:p w14:paraId="062DBDBE" w14:textId="60C34B59" w:rsidR="00286C04" w:rsidRPr="00D72EB4" w:rsidRDefault="00286C04" w:rsidP="00B77A24">
      <w:pPr>
        <w:pStyle w:val="af3"/>
        <w:widowControl/>
        <w:numPr>
          <w:ilvl w:val="1"/>
          <w:numId w:val="22"/>
        </w:numPr>
        <w:autoSpaceDE/>
        <w:autoSpaceDN/>
        <w:adjustRightInd/>
        <w:rPr>
          <w:rFonts w:asciiTheme="minorHAnsi" w:hAnsiTheme="minorHAnsi" w:cstheme="minorHAnsi"/>
          <w:color w:val="auto"/>
          <w:highlight w:val="yellow"/>
        </w:rPr>
      </w:pPr>
      <w:r w:rsidRPr="00D72EB4">
        <w:rPr>
          <w:rFonts w:asciiTheme="minorHAnsi" w:hAnsiTheme="minorHAnsi" w:cstheme="minorHAnsi"/>
          <w:color w:val="auto"/>
          <w:highlight w:val="yellow"/>
        </w:rPr>
        <w:t xml:space="preserve">At the end of the acquisition, in the toolbar at the top of the screen, select </w:t>
      </w:r>
      <w:r w:rsidRPr="00D72EB4">
        <w:rPr>
          <w:rFonts w:asciiTheme="minorHAnsi" w:hAnsiTheme="minorHAnsi" w:cstheme="minorHAnsi"/>
          <w:b/>
          <w:color w:val="auto"/>
          <w:highlight w:val="yellow"/>
        </w:rPr>
        <w:t xml:space="preserve">Journal </w:t>
      </w:r>
      <w:r w:rsidR="000E73D6" w:rsidRPr="00D72EB4">
        <w:rPr>
          <w:rFonts w:asciiTheme="minorHAnsi" w:hAnsiTheme="minorHAnsi" w:cstheme="minorHAnsi"/>
          <w:b/>
          <w:color w:val="auto"/>
          <w:highlight w:val="yellow"/>
        </w:rPr>
        <w:t>|</w:t>
      </w:r>
      <w:r w:rsidRPr="00D72EB4">
        <w:rPr>
          <w:rFonts w:asciiTheme="minorHAnsi" w:hAnsiTheme="minorHAnsi" w:cstheme="minorHAnsi"/>
          <w:b/>
          <w:color w:val="auto"/>
          <w:highlight w:val="yellow"/>
        </w:rPr>
        <w:t xml:space="preserve"> Stop Recording</w:t>
      </w:r>
      <w:r w:rsidRPr="00D72EB4">
        <w:rPr>
          <w:rFonts w:asciiTheme="minorHAnsi" w:hAnsiTheme="minorHAnsi" w:cstheme="minorHAnsi"/>
          <w:color w:val="auto"/>
          <w:highlight w:val="yellow"/>
        </w:rPr>
        <w:t>.</w:t>
      </w:r>
    </w:p>
    <w:p w14:paraId="23D4D2F4" w14:textId="77777777" w:rsidR="00286C04" w:rsidRPr="00D72EB4" w:rsidRDefault="00286C04" w:rsidP="00B77A24">
      <w:pPr>
        <w:pStyle w:val="af3"/>
        <w:ind w:left="0"/>
        <w:rPr>
          <w:rFonts w:asciiTheme="minorHAnsi" w:hAnsiTheme="minorHAnsi" w:cstheme="minorHAnsi"/>
          <w:color w:val="auto"/>
          <w:highlight w:val="yellow"/>
        </w:rPr>
      </w:pPr>
    </w:p>
    <w:p w14:paraId="36ADA592" w14:textId="236C7DD1" w:rsidR="00286C04" w:rsidRPr="00D72EB4" w:rsidRDefault="00286C04" w:rsidP="00B77A24">
      <w:pPr>
        <w:pStyle w:val="af3"/>
        <w:widowControl/>
        <w:numPr>
          <w:ilvl w:val="1"/>
          <w:numId w:val="22"/>
        </w:numPr>
        <w:autoSpaceDE/>
        <w:autoSpaceDN/>
        <w:adjustRightInd/>
        <w:rPr>
          <w:rFonts w:asciiTheme="minorHAnsi" w:hAnsiTheme="minorHAnsi" w:cstheme="minorHAnsi"/>
          <w:color w:val="auto"/>
          <w:highlight w:val="yellow"/>
        </w:rPr>
      </w:pPr>
      <w:r w:rsidRPr="00D72EB4">
        <w:rPr>
          <w:rFonts w:asciiTheme="minorHAnsi" w:hAnsiTheme="minorHAnsi" w:cstheme="minorHAnsi"/>
          <w:color w:val="auto"/>
          <w:highlight w:val="yellow"/>
        </w:rPr>
        <w:t xml:space="preserve">Save this journal to the experimental folder with the name </w:t>
      </w:r>
      <w:r w:rsidR="000E73D6" w:rsidRPr="00D72EB4">
        <w:rPr>
          <w:rFonts w:asciiTheme="minorHAnsi" w:hAnsiTheme="minorHAnsi" w:cstheme="minorHAnsi"/>
          <w:color w:val="auto"/>
          <w:highlight w:val="yellow"/>
        </w:rPr>
        <w:t xml:space="preserve">of </w:t>
      </w:r>
      <w:proofErr w:type="spellStart"/>
      <w:r w:rsidRPr="00D72EB4">
        <w:rPr>
          <w:rFonts w:asciiTheme="minorHAnsi" w:hAnsiTheme="minorHAnsi" w:cstheme="minorHAnsi"/>
          <w:b/>
          <w:color w:val="auto"/>
          <w:highlight w:val="yellow"/>
        </w:rPr>
        <w:t>FRETFRAP_Date</w:t>
      </w:r>
      <w:proofErr w:type="spellEnd"/>
      <w:r w:rsidRPr="00D72EB4">
        <w:rPr>
          <w:rFonts w:asciiTheme="minorHAnsi" w:hAnsiTheme="minorHAnsi" w:cstheme="minorHAnsi"/>
          <w:color w:val="auto"/>
          <w:highlight w:val="yellow"/>
        </w:rPr>
        <w:t xml:space="preserve"> and add it to a toolbar for easy access. Close the MDA window.</w:t>
      </w:r>
    </w:p>
    <w:p w14:paraId="3EB59E17" w14:textId="77777777" w:rsidR="00286C04" w:rsidRPr="00D72EB4" w:rsidRDefault="00286C04" w:rsidP="00B77A24">
      <w:pPr>
        <w:pStyle w:val="af3"/>
        <w:ind w:left="0"/>
        <w:rPr>
          <w:rFonts w:asciiTheme="minorHAnsi" w:hAnsiTheme="minorHAnsi" w:cstheme="minorHAnsi"/>
          <w:color w:val="auto"/>
          <w:highlight w:val="yellow"/>
        </w:rPr>
      </w:pPr>
    </w:p>
    <w:p w14:paraId="587EC034" w14:textId="247EAA03" w:rsidR="00286C04" w:rsidRPr="00D72EB4" w:rsidRDefault="00286C04" w:rsidP="00B77A24">
      <w:pPr>
        <w:pStyle w:val="af3"/>
        <w:widowControl/>
        <w:numPr>
          <w:ilvl w:val="1"/>
          <w:numId w:val="22"/>
        </w:numPr>
        <w:autoSpaceDE/>
        <w:autoSpaceDN/>
        <w:adjustRightInd/>
        <w:rPr>
          <w:rFonts w:asciiTheme="minorHAnsi" w:hAnsiTheme="minorHAnsi" w:cstheme="minorHAnsi"/>
          <w:color w:val="auto"/>
          <w:highlight w:val="yellow"/>
        </w:rPr>
      </w:pPr>
      <w:r w:rsidRPr="00D72EB4">
        <w:rPr>
          <w:rFonts w:asciiTheme="minorHAnsi" w:hAnsiTheme="minorHAnsi" w:cstheme="minorHAnsi"/>
          <w:color w:val="auto"/>
          <w:highlight w:val="yellow"/>
        </w:rPr>
        <w:t xml:space="preserve">Place one of the generated samples of </w:t>
      </w:r>
      <w:r w:rsidR="000E73D6" w:rsidRPr="00D72EB4">
        <w:rPr>
          <w:rFonts w:asciiTheme="minorHAnsi" w:hAnsiTheme="minorHAnsi" w:cstheme="minorHAnsi"/>
          <w:color w:val="auto"/>
          <w:highlight w:val="yellow"/>
        </w:rPr>
        <w:t xml:space="preserve">the </w:t>
      </w:r>
      <w:r w:rsidRPr="00D72EB4">
        <w:rPr>
          <w:rFonts w:asciiTheme="minorHAnsi" w:hAnsiTheme="minorHAnsi" w:cstheme="minorHAnsi"/>
          <w:color w:val="auto"/>
          <w:highlight w:val="yellow"/>
        </w:rPr>
        <w:t>cells expressing the tension sensor into the microscope holder for imaging. Allow to equilibrate for 10 min.</w:t>
      </w:r>
    </w:p>
    <w:p w14:paraId="11A081A8" w14:textId="77777777" w:rsidR="00286C04" w:rsidRPr="00D72EB4" w:rsidRDefault="00286C04" w:rsidP="00B77A24">
      <w:pPr>
        <w:pStyle w:val="af3"/>
        <w:ind w:left="0"/>
        <w:rPr>
          <w:rFonts w:asciiTheme="minorHAnsi" w:hAnsiTheme="minorHAnsi" w:cstheme="minorHAnsi"/>
          <w:color w:val="auto"/>
          <w:highlight w:val="yellow"/>
        </w:rPr>
      </w:pPr>
    </w:p>
    <w:p w14:paraId="559AB9AF" w14:textId="050FD47E" w:rsidR="00286C04" w:rsidRPr="00D72EB4" w:rsidRDefault="00286C04" w:rsidP="00B77A24">
      <w:pPr>
        <w:pStyle w:val="af3"/>
        <w:widowControl/>
        <w:numPr>
          <w:ilvl w:val="1"/>
          <w:numId w:val="22"/>
        </w:numPr>
        <w:autoSpaceDE/>
        <w:autoSpaceDN/>
        <w:adjustRightInd/>
        <w:rPr>
          <w:rFonts w:asciiTheme="minorHAnsi" w:hAnsiTheme="minorHAnsi" w:cstheme="minorHAnsi"/>
          <w:color w:val="auto"/>
          <w:highlight w:val="yellow"/>
        </w:rPr>
      </w:pPr>
      <w:r w:rsidRPr="00D72EB4">
        <w:rPr>
          <w:rFonts w:asciiTheme="minorHAnsi" w:hAnsiTheme="minorHAnsi" w:cstheme="minorHAnsi"/>
          <w:color w:val="auto"/>
          <w:highlight w:val="yellow"/>
        </w:rPr>
        <w:t xml:space="preserve">Navigate the sample using the image acquisition under </w:t>
      </w:r>
      <w:r w:rsidRPr="00D72EB4">
        <w:rPr>
          <w:rFonts w:asciiTheme="minorHAnsi" w:hAnsiTheme="minorHAnsi" w:cstheme="minorHAnsi"/>
          <w:b/>
          <w:color w:val="auto"/>
          <w:highlight w:val="yellow"/>
        </w:rPr>
        <w:t xml:space="preserve">Acquire </w:t>
      </w:r>
      <w:r w:rsidR="000E73D6" w:rsidRPr="00D72EB4">
        <w:rPr>
          <w:rFonts w:asciiTheme="minorHAnsi" w:hAnsiTheme="minorHAnsi" w:cstheme="minorHAnsi"/>
          <w:b/>
          <w:color w:val="auto"/>
          <w:highlight w:val="yellow"/>
        </w:rPr>
        <w:t>|</w:t>
      </w:r>
      <w:r w:rsidRPr="00D72EB4">
        <w:rPr>
          <w:rFonts w:asciiTheme="minorHAnsi" w:hAnsiTheme="minorHAnsi" w:cstheme="minorHAnsi"/>
          <w:b/>
          <w:color w:val="auto"/>
          <w:highlight w:val="yellow"/>
        </w:rPr>
        <w:t xml:space="preserve"> Acquire</w:t>
      </w:r>
      <w:r w:rsidRPr="00D72EB4">
        <w:rPr>
          <w:rFonts w:asciiTheme="minorHAnsi" w:hAnsiTheme="minorHAnsi" w:cstheme="minorHAnsi"/>
          <w:color w:val="auto"/>
          <w:highlight w:val="yellow"/>
        </w:rPr>
        <w:t xml:space="preserve"> with minimal exposure time and ND filter</w:t>
      </w:r>
      <w:r w:rsidR="00EC1ACC" w:rsidRPr="00D72EB4">
        <w:rPr>
          <w:rFonts w:asciiTheme="minorHAnsi" w:hAnsiTheme="minorHAnsi" w:cstheme="minorHAnsi"/>
          <w:color w:val="auto"/>
          <w:highlight w:val="yellow"/>
        </w:rPr>
        <w:t xml:space="preserve"> to identify </w:t>
      </w:r>
      <w:r w:rsidR="000E73D6" w:rsidRPr="00D72EB4">
        <w:rPr>
          <w:rFonts w:asciiTheme="minorHAnsi" w:hAnsiTheme="minorHAnsi" w:cstheme="minorHAnsi"/>
          <w:color w:val="auto"/>
          <w:highlight w:val="yellow"/>
        </w:rPr>
        <w:t xml:space="preserve">the </w:t>
      </w:r>
      <w:r w:rsidR="00EC1ACC" w:rsidRPr="00D72EB4">
        <w:rPr>
          <w:rFonts w:asciiTheme="minorHAnsi" w:hAnsiTheme="minorHAnsi" w:cstheme="minorHAnsi"/>
          <w:color w:val="auto"/>
          <w:highlight w:val="yellow"/>
        </w:rPr>
        <w:t>cells of interest</w:t>
      </w:r>
      <w:r w:rsidRPr="00D72EB4">
        <w:rPr>
          <w:rFonts w:asciiTheme="minorHAnsi" w:hAnsiTheme="minorHAnsi" w:cstheme="minorHAnsi"/>
          <w:color w:val="auto"/>
          <w:highlight w:val="yellow"/>
        </w:rPr>
        <w:t>.</w:t>
      </w:r>
    </w:p>
    <w:p w14:paraId="2BD25C7F" w14:textId="77777777" w:rsidR="00286C04" w:rsidRPr="00D72EB4" w:rsidRDefault="00286C04" w:rsidP="00B77A24">
      <w:pPr>
        <w:pStyle w:val="af3"/>
        <w:ind w:left="0"/>
        <w:rPr>
          <w:rFonts w:asciiTheme="minorHAnsi" w:hAnsiTheme="minorHAnsi" w:cstheme="minorHAnsi"/>
          <w:color w:val="auto"/>
          <w:highlight w:val="yellow"/>
        </w:rPr>
      </w:pPr>
    </w:p>
    <w:p w14:paraId="40333985" w14:textId="34C1DBF2" w:rsidR="00286C04" w:rsidRPr="00D72EB4" w:rsidRDefault="00286C04" w:rsidP="00B77A24">
      <w:pPr>
        <w:pStyle w:val="af3"/>
        <w:widowControl/>
        <w:numPr>
          <w:ilvl w:val="1"/>
          <w:numId w:val="22"/>
        </w:numPr>
        <w:autoSpaceDE/>
        <w:autoSpaceDN/>
        <w:adjustRightInd/>
        <w:rPr>
          <w:rFonts w:asciiTheme="minorHAnsi" w:hAnsiTheme="minorHAnsi" w:cstheme="minorHAnsi"/>
          <w:color w:val="auto"/>
          <w:highlight w:val="yellow"/>
        </w:rPr>
      </w:pPr>
      <w:r w:rsidRPr="00D72EB4">
        <w:rPr>
          <w:rFonts w:asciiTheme="minorHAnsi" w:hAnsiTheme="minorHAnsi" w:cstheme="minorHAnsi"/>
          <w:color w:val="auto"/>
          <w:highlight w:val="yellow"/>
        </w:rPr>
        <w:t xml:space="preserve">Set continuous autofocus by navigating to </w:t>
      </w:r>
      <w:r w:rsidRPr="00D72EB4">
        <w:rPr>
          <w:rFonts w:asciiTheme="minorHAnsi" w:hAnsiTheme="minorHAnsi" w:cstheme="minorHAnsi"/>
          <w:b/>
          <w:color w:val="auto"/>
          <w:highlight w:val="yellow"/>
        </w:rPr>
        <w:t xml:space="preserve">Devices </w:t>
      </w:r>
      <w:r w:rsidR="000E73D6" w:rsidRPr="00D72EB4">
        <w:rPr>
          <w:rFonts w:asciiTheme="minorHAnsi" w:hAnsiTheme="minorHAnsi" w:cstheme="minorHAnsi"/>
          <w:b/>
          <w:color w:val="auto"/>
          <w:highlight w:val="yellow"/>
        </w:rPr>
        <w:t>|</w:t>
      </w:r>
      <w:r w:rsidRPr="00D72EB4">
        <w:rPr>
          <w:rFonts w:asciiTheme="minorHAnsi" w:hAnsiTheme="minorHAnsi" w:cstheme="minorHAnsi"/>
          <w:b/>
          <w:color w:val="auto"/>
          <w:highlight w:val="yellow"/>
        </w:rPr>
        <w:t xml:space="preserve"> Focus</w:t>
      </w:r>
      <w:r w:rsidRPr="00D72EB4">
        <w:rPr>
          <w:rFonts w:asciiTheme="minorHAnsi" w:hAnsiTheme="minorHAnsi" w:cstheme="minorHAnsi"/>
          <w:color w:val="auto"/>
          <w:highlight w:val="yellow"/>
        </w:rPr>
        <w:t xml:space="preserve">. Manually focus on the sample until reaching the correct imaging plane. </w:t>
      </w:r>
    </w:p>
    <w:p w14:paraId="083284CD" w14:textId="77777777" w:rsidR="00286C04" w:rsidRPr="00D72EB4" w:rsidRDefault="00286C04" w:rsidP="00B77A24">
      <w:pPr>
        <w:pStyle w:val="af3"/>
        <w:ind w:left="0"/>
        <w:rPr>
          <w:rFonts w:asciiTheme="minorHAnsi" w:hAnsiTheme="minorHAnsi" w:cstheme="minorHAnsi"/>
          <w:color w:val="auto"/>
          <w:highlight w:val="yellow"/>
        </w:rPr>
      </w:pPr>
    </w:p>
    <w:p w14:paraId="2456A6D3" w14:textId="2586E358" w:rsidR="005A5424" w:rsidRPr="00D72EB4" w:rsidRDefault="00286C04" w:rsidP="00B77A24">
      <w:pPr>
        <w:pStyle w:val="af3"/>
        <w:widowControl/>
        <w:numPr>
          <w:ilvl w:val="1"/>
          <w:numId w:val="22"/>
        </w:numPr>
        <w:autoSpaceDE/>
        <w:autoSpaceDN/>
        <w:adjustRightInd/>
        <w:rPr>
          <w:rFonts w:asciiTheme="minorHAnsi" w:hAnsiTheme="minorHAnsi" w:cstheme="minorHAnsi"/>
          <w:color w:val="auto"/>
          <w:highlight w:val="yellow"/>
        </w:rPr>
      </w:pPr>
      <w:r w:rsidRPr="00D72EB4">
        <w:rPr>
          <w:rFonts w:asciiTheme="minorHAnsi" w:hAnsiTheme="minorHAnsi" w:cstheme="minorHAnsi"/>
          <w:color w:val="auto"/>
          <w:highlight w:val="yellow"/>
        </w:rPr>
        <w:t xml:space="preserve">Click </w:t>
      </w:r>
      <w:r w:rsidRPr="00D72EB4">
        <w:rPr>
          <w:rFonts w:asciiTheme="minorHAnsi" w:hAnsiTheme="minorHAnsi" w:cstheme="minorHAnsi"/>
          <w:b/>
          <w:color w:val="auto"/>
          <w:highlight w:val="yellow"/>
        </w:rPr>
        <w:t>Set Continuous Focus</w:t>
      </w:r>
      <w:r w:rsidRPr="00D72EB4">
        <w:rPr>
          <w:rFonts w:asciiTheme="minorHAnsi" w:hAnsiTheme="minorHAnsi" w:cstheme="minorHAnsi"/>
          <w:color w:val="auto"/>
          <w:highlight w:val="yellow"/>
        </w:rPr>
        <w:t xml:space="preserve">, wait for the system to adjust, and click </w:t>
      </w:r>
      <w:r w:rsidRPr="00D72EB4">
        <w:rPr>
          <w:rFonts w:asciiTheme="minorHAnsi" w:hAnsiTheme="minorHAnsi" w:cstheme="minorHAnsi"/>
          <w:b/>
          <w:color w:val="auto"/>
          <w:highlight w:val="yellow"/>
        </w:rPr>
        <w:t>Start Continuous Focusing</w:t>
      </w:r>
      <w:r w:rsidRPr="00D72EB4">
        <w:rPr>
          <w:rFonts w:asciiTheme="minorHAnsi" w:hAnsiTheme="minorHAnsi" w:cstheme="minorHAnsi"/>
          <w:color w:val="auto"/>
          <w:highlight w:val="yellow"/>
        </w:rPr>
        <w:t>.</w:t>
      </w:r>
      <w:r w:rsidR="004530F5" w:rsidRPr="00D72EB4">
        <w:rPr>
          <w:rFonts w:asciiTheme="minorHAnsi" w:hAnsiTheme="minorHAnsi" w:cstheme="minorHAnsi"/>
          <w:color w:val="auto"/>
          <w:highlight w:val="yellow"/>
        </w:rPr>
        <w:t xml:space="preserve"> </w:t>
      </w:r>
    </w:p>
    <w:p w14:paraId="2B4AB350" w14:textId="77777777" w:rsidR="005A5424" w:rsidRPr="00D72EB4" w:rsidRDefault="005A5424" w:rsidP="00B77A24">
      <w:pPr>
        <w:pStyle w:val="af3"/>
        <w:rPr>
          <w:rFonts w:asciiTheme="minorHAnsi" w:hAnsiTheme="minorHAnsi" w:cstheme="minorHAnsi"/>
          <w:color w:val="auto"/>
          <w:highlight w:val="yellow"/>
        </w:rPr>
      </w:pPr>
    </w:p>
    <w:p w14:paraId="151D6C04" w14:textId="129A9E3B" w:rsidR="00286C04" w:rsidRPr="00D72EB4" w:rsidRDefault="004530F5" w:rsidP="00B77A24">
      <w:pPr>
        <w:pStyle w:val="af3"/>
        <w:widowControl/>
        <w:autoSpaceDE/>
        <w:autoSpaceDN/>
        <w:adjustRightInd/>
        <w:ind w:left="0"/>
        <w:rPr>
          <w:rFonts w:asciiTheme="minorHAnsi" w:hAnsiTheme="minorHAnsi" w:cstheme="minorHAnsi"/>
          <w:color w:val="auto"/>
        </w:rPr>
      </w:pPr>
      <w:r w:rsidRPr="00D72EB4">
        <w:rPr>
          <w:rFonts w:asciiTheme="minorHAnsi" w:hAnsiTheme="minorHAnsi" w:cstheme="minorHAnsi"/>
          <w:color w:val="auto"/>
        </w:rPr>
        <w:t>Note: This is not required, but significantly improves quality of FRAP recovery curves</w:t>
      </w:r>
      <w:r w:rsidR="00B93803" w:rsidRPr="00D72EB4">
        <w:rPr>
          <w:rFonts w:asciiTheme="minorHAnsi" w:hAnsiTheme="minorHAnsi" w:cstheme="minorHAnsi"/>
          <w:color w:val="auto"/>
        </w:rPr>
        <w:t xml:space="preserve"> because it prevents the sample from drifting out-of-focus.</w:t>
      </w:r>
    </w:p>
    <w:p w14:paraId="24C58A21" w14:textId="77777777" w:rsidR="00286C04" w:rsidRPr="00D72EB4" w:rsidRDefault="00286C04" w:rsidP="00B77A24">
      <w:pPr>
        <w:pStyle w:val="af3"/>
        <w:ind w:left="0"/>
        <w:rPr>
          <w:rFonts w:asciiTheme="minorHAnsi" w:hAnsiTheme="minorHAnsi" w:cstheme="minorHAnsi"/>
          <w:color w:val="auto"/>
          <w:highlight w:val="yellow"/>
        </w:rPr>
      </w:pPr>
    </w:p>
    <w:p w14:paraId="4950E210" w14:textId="77777777" w:rsidR="00286C04" w:rsidRPr="00D72EB4" w:rsidRDefault="00286C04" w:rsidP="00B77A24">
      <w:pPr>
        <w:pStyle w:val="af3"/>
        <w:widowControl/>
        <w:numPr>
          <w:ilvl w:val="1"/>
          <w:numId w:val="22"/>
        </w:numPr>
        <w:autoSpaceDE/>
        <w:autoSpaceDN/>
        <w:adjustRightInd/>
        <w:rPr>
          <w:rFonts w:asciiTheme="minorHAnsi" w:hAnsiTheme="minorHAnsi" w:cstheme="minorHAnsi"/>
          <w:color w:val="auto"/>
          <w:highlight w:val="yellow"/>
        </w:rPr>
      </w:pPr>
      <w:r w:rsidRPr="00D72EB4">
        <w:rPr>
          <w:rFonts w:asciiTheme="minorHAnsi" w:hAnsiTheme="minorHAnsi" w:cstheme="minorHAnsi"/>
          <w:color w:val="auto"/>
          <w:highlight w:val="yellow"/>
        </w:rPr>
        <w:t>Find a cell expressing the tension sensor with clear localization to a structure of interest and snap an image.</w:t>
      </w:r>
    </w:p>
    <w:p w14:paraId="3EFD63FE" w14:textId="77777777" w:rsidR="00286C04" w:rsidRPr="00D72EB4" w:rsidRDefault="00286C04" w:rsidP="00B77A24">
      <w:pPr>
        <w:pStyle w:val="af3"/>
        <w:ind w:left="0"/>
        <w:rPr>
          <w:rFonts w:asciiTheme="minorHAnsi" w:hAnsiTheme="minorHAnsi" w:cstheme="minorHAnsi"/>
          <w:color w:val="auto"/>
          <w:highlight w:val="yellow"/>
        </w:rPr>
      </w:pPr>
    </w:p>
    <w:p w14:paraId="19F1DB7F" w14:textId="77777777" w:rsidR="00286C04" w:rsidRPr="00D72EB4" w:rsidRDefault="00286C04" w:rsidP="00B77A24">
      <w:pPr>
        <w:pStyle w:val="af3"/>
        <w:widowControl/>
        <w:numPr>
          <w:ilvl w:val="1"/>
          <w:numId w:val="22"/>
        </w:numPr>
        <w:autoSpaceDE/>
        <w:autoSpaceDN/>
        <w:adjustRightInd/>
        <w:rPr>
          <w:rFonts w:asciiTheme="minorHAnsi" w:hAnsiTheme="minorHAnsi" w:cstheme="minorHAnsi"/>
          <w:color w:val="auto"/>
          <w:highlight w:val="yellow"/>
        </w:rPr>
      </w:pPr>
      <w:r w:rsidRPr="00D72EB4">
        <w:rPr>
          <w:rFonts w:asciiTheme="minorHAnsi" w:hAnsiTheme="minorHAnsi" w:cstheme="minorHAnsi"/>
          <w:color w:val="auto"/>
          <w:highlight w:val="yellow"/>
        </w:rPr>
        <w:t>Draw a rectangular ROI to highlight where to bleach. Store the ROI location.</w:t>
      </w:r>
    </w:p>
    <w:p w14:paraId="6E7E50E7" w14:textId="77777777" w:rsidR="00286C04" w:rsidRPr="00D72EB4" w:rsidRDefault="00286C04" w:rsidP="00B77A24">
      <w:pPr>
        <w:pStyle w:val="af3"/>
        <w:ind w:left="0"/>
        <w:rPr>
          <w:rFonts w:asciiTheme="minorHAnsi" w:hAnsiTheme="minorHAnsi" w:cstheme="minorHAnsi"/>
          <w:color w:val="auto"/>
          <w:highlight w:val="yellow"/>
        </w:rPr>
      </w:pPr>
    </w:p>
    <w:p w14:paraId="7EF2AFD7" w14:textId="3E71965A" w:rsidR="00286C04" w:rsidRPr="00D72EB4" w:rsidRDefault="00286C04" w:rsidP="00B77A24">
      <w:pPr>
        <w:pStyle w:val="af3"/>
        <w:widowControl/>
        <w:numPr>
          <w:ilvl w:val="1"/>
          <w:numId w:val="22"/>
        </w:numPr>
        <w:autoSpaceDE/>
        <w:autoSpaceDN/>
        <w:adjustRightInd/>
        <w:rPr>
          <w:rFonts w:asciiTheme="minorHAnsi" w:hAnsiTheme="minorHAnsi" w:cstheme="minorHAnsi"/>
          <w:color w:val="auto"/>
          <w:highlight w:val="yellow"/>
        </w:rPr>
      </w:pPr>
      <w:r w:rsidRPr="00D72EB4">
        <w:rPr>
          <w:rFonts w:asciiTheme="minorHAnsi" w:hAnsiTheme="minorHAnsi" w:cstheme="minorHAnsi"/>
          <w:color w:val="auto"/>
          <w:highlight w:val="yellow"/>
        </w:rPr>
        <w:t xml:space="preserve">Initialize the </w:t>
      </w:r>
      <w:proofErr w:type="spellStart"/>
      <w:r w:rsidRPr="00D72EB4">
        <w:rPr>
          <w:rFonts w:asciiTheme="minorHAnsi" w:hAnsiTheme="minorHAnsi" w:cstheme="minorHAnsi"/>
          <w:b/>
          <w:color w:val="auto"/>
          <w:highlight w:val="yellow"/>
        </w:rPr>
        <w:t>FRETFRAP_Date</w:t>
      </w:r>
      <w:proofErr w:type="spellEnd"/>
      <w:r w:rsidRPr="00D72EB4">
        <w:rPr>
          <w:rFonts w:asciiTheme="minorHAnsi" w:hAnsiTheme="minorHAnsi" w:cstheme="minorHAnsi"/>
          <w:color w:val="auto"/>
          <w:highlight w:val="yellow"/>
        </w:rPr>
        <w:t xml:space="preserve"> journal, which will begin </w:t>
      </w:r>
      <w:r w:rsidR="000E73D6" w:rsidRPr="00D72EB4">
        <w:rPr>
          <w:rFonts w:asciiTheme="minorHAnsi" w:hAnsiTheme="minorHAnsi" w:cstheme="minorHAnsi"/>
          <w:color w:val="auto"/>
          <w:highlight w:val="yellow"/>
        </w:rPr>
        <w:t xml:space="preserve">the </w:t>
      </w:r>
      <w:r w:rsidRPr="00D72EB4">
        <w:rPr>
          <w:rFonts w:asciiTheme="minorHAnsi" w:hAnsiTheme="minorHAnsi" w:cstheme="minorHAnsi"/>
          <w:color w:val="auto"/>
          <w:highlight w:val="yellow"/>
        </w:rPr>
        <w:t xml:space="preserve">acquisition of FRET images followed by </w:t>
      </w:r>
      <w:r w:rsidR="000E73D6" w:rsidRPr="00D72EB4">
        <w:rPr>
          <w:rFonts w:asciiTheme="minorHAnsi" w:hAnsiTheme="minorHAnsi" w:cstheme="minorHAnsi"/>
          <w:color w:val="auto"/>
          <w:highlight w:val="yellow"/>
        </w:rPr>
        <w:t xml:space="preserve">the </w:t>
      </w:r>
      <w:r w:rsidRPr="00D72EB4">
        <w:rPr>
          <w:rFonts w:asciiTheme="minorHAnsi" w:hAnsiTheme="minorHAnsi" w:cstheme="minorHAnsi"/>
          <w:color w:val="auto"/>
          <w:highlight w:val="yellow"/>
        </w:rPr>
        <w:t>initialization of the FRAP time</w:t>
      </w:r>
      <w:r w:rsidR="00AD0DB6" w:rsidRPr="00D72EB4">
        <w:rPr>
          <w:rFonts w:asciiTheme="minorHAnsi" w:hAnsiTheme="minorHAnsi" w:cstheme="minorHAnsi"/>
          <w:color w:val="auto"/>
          <w:highlight w:val="yellow"/>
        </w:rPr>
        <w:t>-</w:t>
      </w:r>
      <w:r w:rsidRPr="00D72EB4">
        <w:rPr>
          <w:rFonts w:asciiTheme="minorHAnsi" w:hAnsiTheme="minorHAnsi" w:cstheme="minorHAnsi"/>
          <w:color w:val="auto"/>
          <w:highlight w:val="yellow"/>
        </w:rPr>
        <w:t>lapse.</w:t>
      </w:r>
    </w:p>
    <w:p w14:paraId="3F50CA1C" w14:textId="77777777" w:rsidR="00286C04" w:rsidRPr="00D72EB4" w:rsidRDefault="00286C04" w:rsidP="00B77A24">
      <w:pPr>
        <w:pStyle w:val="af3"/>
        <w:ind w:left="0"/>
        <w:rPr>
          <w:rFonts w:asciiTheme="minorHAnsi" w:hAnsiTheme="minorHAnsi" w:cstheme="minorHAnsi"/>
          <w:color w:val="auto"/>
          <w:highlight w:val="yellow"/>
        </w:rPr>
      </w:pPr>
    </w:p>
    <w:p w14:paraId="19666985" w14:textId="5D3D69B0" w:rsidR="00286C04" w:rsidRPr="00D72EB4" w:rsidRDefault="00286C04" w:rsidP="00B77A24">
      <w:pPr>
        <w:pStyle w:val="af3"/>
        <w:widowControl/>
        <w:numPr>
          <w:ilvl w:val="1"/>
          <w:numId w:val="22"/>
        </w:numPr>
        <w:autoSpaceDE/>
        <w:autoSpaceDN/>
        <w:adjustRightInd/>
        <w:rPr>
          <w:rFonts w:asciiTheme="minorHAnsi" w:hAnsiTheme="minorHAnsi" w:cstheme="minorHAnsi"/>
          <w:color w:val="auto"/>
          <w:highlight w:val="yellow"/>
        </w:rPr>
      </w:pPr>
      <w:r w:rsidRPr="00D72EB4">
        <w:rPr>
          <w:rFonts w:asciiTheme="minorHAnsi" w:hAnsiTheme="minorHAnsi" w:cstheme="minorHAnsi"/>
          <w:color w:val="auto"/>
          <w:highlight w:val="yellow"/>
        </w:rPr>
        <w:t xml:space="preserve">Repeat </w:t>
      </w:r>
      <w:r w:rsidR="000E73D6" w:rsidRPr="00D72EB4">
        <w:rPr>
          <w:rFonts w:asciiTheme="minorHAnsi" w:hAnsiTheme="minorHAnsi" w:cstheme="minorHAnsi"/>
          <w:color w:val="auto"/>
          <w:highlight w:val="yellow"/>
        </w:rPr>
        <w:t>S</w:t>
      </w:r>
      <w:r w:rsidRPr="00D72EB4">
        <w:rPr>
          <w:rFonts w:asciiTheme="minorHAnsi" w:hAnsiTheme="minorHAnsi" w:cstheme="minorHAnsi"/>
          <w:color w:val="auto"/>
          <w:highlight w:val="yellow"/>
        </w:rPr>
        <w:t>teps 5.1</w:t>
      </w:r>
      <w:r w:rsidR="005B7746" w:rsidRPr="00D72EB4">
        <w:rPr>
          <w:rFonts w:asciiTheme="minorHAnsi" w:hAnsiTheme="minorHAnsi" w:cstheme="minorHAnsi"/>
          <w:color w:val="auto"/>
          <w:highlight w:val="yellow"/>
        </w:rPr>
        <w:t>4</w:t>
      </w:r>
      <w:r w:rsidRPr="00D72EB4">
        <w:rPr>
          <w:rFonts w:asciiTheme="minorHAnsi" w:hAnsiTheme="minorHAnsi" w:cstheme="minorHAnsi"/>
          <w:color w:val="auto"/>
          <w:highlight w:val="yellow"/>
        </w:rPr>
        <w:t>-5.1</w:t>
      </w:r>
      <w:r w:rsidR="005B7746" w:rsidRPr="00D72EB4">
        <w:rPr>
          <w:rFonts w:asciiTheme="minorHAnsi" w:hAnsiTheme="minorHAnsi" w:cstheme="minorHAnsi"/>
          <w:color w:val="auto"/>
          <w:highlight w:val="yellow"/>
        </w:rPr>
        <w:t>6</w:t>
      </w:r>
      <w:r w:rsidRPr="00D72EB4">
        <w:rPr>
          <w:rFonts w:asciiTheme="minorHAnsi" w:hAnsiTheme="minorHAnsi" w:cstheme="minorHAnsi"/>
          <w:color w:val="auto"/>
          <w:highlight w:val="yellow"/>
        </w:rPr>
        <w:t xml:space="preserve"> until 10-15 image sets are acquired. </w:t>
      </w:r>
    </w:p>
    <w:bookmarkEnd w:id="11"/>
    <w:p w14:paraId="08EAC286" w14:textId="50480965" w:rsidR="00286C04" w:rsidRPr="00D72EB4" w:rsidRDefault="00286C04" w:rsidP="00B77A24">
      <w:pPr>
        <w:pStyle w:val="af3"/>
        <w:ind w:left="0"/>
        <w:rPr>
          <w:rFonts w:asciiTheme="minorHAnsi" w:hAnsiTheme="minorHAnsi" w:cstheme="minorHAnsi"/>
          <w:color w:val="auto"/>
        </w:rPr>
      </w:pPr>
    </w:p>
    <w:p w14:paraId="4A631D43" w14:textId="7C650292" w:rsidR="0055502D" w:rsidRPr="00D72EB4" w:rsidRDefault="0055502D" w:rsidP="00B77A24">
      <w:pPr>
        <w:pStyle w:val="af3"/>
        <w:ind w:left="0"/>
        <w:rPr>
          <w:rFonts w:asciiTheme="minorHAnsi" w:hAnsiTheme="minorHAnsi" w:cstheme="minorHAnsi"/>
          <w:color w:val="auto"/>
        </w:rPr>
      </w:pPr>
      <w:r w:rsidRPr="00D72EB4">
        <w:rPr>
          <w:rFonts w:asciiTheme="minorHAnsi" w:hAnsiTheme="minorHAnsi" w:cstheme="minorHAnsi"/>
          <w:color w:val="auto"/>
        </w:rPr>
        <w:t>Note: Measurement cannot be repeated in the same cell. Once photobleaching occurs, FRET data is unreliable.</w:t>
      </w:r>
    </w:p>
    <w:p w14:paraId="313552CA" w14:textId="77777777" w:rsidR="00286C04" w:rsidRPr="00D72EB4" w:rsidRDefault="00286C04" w:rsidP="00B77A24">
      <w:pPr>
        <w:pStyle w:val="af3"/>
        <w:ind w:left="0"/>
        <w:rPr>
          <w:rFonts w:asciiTheme="minorHAnsi" w:hAnsiTheme="minorHAnsi" w:cstheme="minorHAnsi"/>
          <w:color w:val="auto"/>
        </w:rPr>
      </w:pPr>
    </w:p>
    <w:p w14:paraId="6D8A6607" w14:textId="6E213915" w:rsidR="001903A1" w:rsidRPr="00D72EB4" w:rsidRDefault="00286C04" w:rsidP="00B77A24">
      <w:pPr>
        <w:pStyle w:val="af3"/>
        <w:widowControl/>
        <w:numPr>
          <w:ilvl w:val="0"/>
          <w:numId w:val="22"/>
        </w:numPr>
        <w:autoSpaceDE/>
        <w:autoSpaceDN/>
        <w:adjustRightInd/>
        <w:rPr>
          <w:rFonts w:asciiTheme="minorHAnsi" w:hAnsiTheme="minorHAnsi" w:cstheme="minorHAnsi"/>
          <w:b/>
          <w:color w:val="auto"/>
        </w:rPr>
      </w:pPr>
      <w:r w:rsidRPr="00D72EB4">
        <w:rPr>
          <w:rFonts w:asciiTheme="minorHAnsi" w:hAnsiTheme="minorHAnsi" w:cstheme="minorHAnsi"/>
          <w:b/>
          <w:color w:val="auto"/>
        </w:rPr>
        <w:t>Analyze FRET-FRAP data</w:t>
      </w:r>
    </w:p>
    <w:p w14:paraId="0B97D2AB" w14:textId="77777777" w:rsidR="001903A1" w:rsidRPr="00D72EB4" w:rsidRDefault="001903A1" w:rsidP="00B77A24">
      <w:pPr>
        <w:pStyle w:val="af3"/>
        <w:widowControl/>
        <w:autoSpaceDE/>
        <w:autoSpaceDN/>
        <w:adjustRightInd/>
        <w:ind w:left="0"/>
        <w:rPr>
          <w:rFonts w:asciiTheme="minorHAnsi" w:hAnsiTheme="minorHAnsi" w:cstheme="minorHAnsi"/>
          <w:b/>
          <w:color w:val="auto"/>
        </w:rPr>
      </w:pPr>
    </w:p>
    <w:p w14:paraId="432B7B71" w14:textId="6ED3426D" w:rsidR="00ED6AE2" w:rsidRPr="00D72EB4" w:rsidRDefault="00286C04" w:rsidP="00B77A24">
      <w:pPr>
        <w:pStyle w:val="af3"/>
        <w:widowControl/>
        <w:numPr>
          <w:ilvl w:val="1"/>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 xml:space="preserve">Analyze the FRET images using </w:t>
      </w:r>
      <w:r w:rsidR="000E73D6" w:rsidRPr="00D72EB4">
        <w:rPr>
          <w:rFonts w:asciiTheme="minorHAnsi" w:hAnsiTheme="minorHAnsi" w:cstheme="minorHAnsi"/>
          <w:color w:val="auto"/>
        </w:rPr>
        <w:t xml:space="preserve">the </w:t>
      </w:r>
      <w:r w:rsidRPr="00D72EB4">
        <w:rPr>
          <w:rFonts w:asciiTheme="minorHAnsi" w:hAnsiTheme="minorHAnsi" w:cstheme="minorHAnsi"/>
          <w:color w:val="auto"/>
        </w:rPr>
        <w:t xml:space="preserve">software of choice. </w:t>
      </w:r>
    </w:p>
    <w:p w14:paraId="6FAD08E5" w14:textId="77777777" w:rsidR="00FA3833" w:rsidRPr="00D72EB4" w:rsidRDefault="00FA3833" w:rsidP="00B77A24">
      <w:pPr>
        <w:pStyle w:val="af3"/>
        <w:ind w:left="0"/>
        <w:rPr>
          <w:rFonts w:asciiTheme="minorHAnsi" w:hAnsiTheme="minorHAnsi" w:cstheme="minorHAnsi"/>
          <w:color w:val="auto"/>
        </w:rPr>
      </w:pPr>
    </w:p>
    <w:p w14:paraId="69D4562C" w14:textId="0C76E608" w:rsidR="00930104" w:rsidRPr="00D72EB4" w:rsidRDefault="00ED6AE2" w:rsidP="00B77A24">
      <w:pPr>
        <w:pStyle w:val="af3"/>
        <w:ind w:left="0"/>
        <w:rPr>
          <w:rFonts w:asciiTheme="minorHAnsi" w:hAnsiTheme="minorHAnsi" w:cstheme="minorHAnsi"/>
          <w:color w:val="auto"/>
        </w:rPr>
      </w:pPr>
      <w:r w:rsidRPr="00D72EB4">
        <w:rPr>
          <w:rFonts w:asciiTheme="minorHAnsi" w:hAnsiTheme="minorHAnsi" w:cstheme="minorHAnsi"/>
          <w:color w:val="auto"/>
        </w:rPr>
        <w:t xml:space="preserve">Note: There are several ways </w:t>
      </w:r>
      <w:r w:rsidR="00FA3833" w:rsidRPr="00D72EB4">
        <w:rPr>
          <w:rFonts w:asciiTheme="minorHAnsi" w:hAnsiTheme="minorHAnsi" w:cstheme="minorHAnsi"/>
          <w:color w:val="auto"/>
        </w:rPr>
        <w:t xml:space="preserve">to </w:t>
      </w:r>
      <w:r w:rsidR="00021DF6" w:rsidRPr="00D72EB4">
        <w:rPr>
          <w:rFonts w:asciiTheme="minorHAnsi" w:hAnsiTheme="minorHAnsi" w:cstheme="minorHAnsi"/>
          <w:color w:val="auto"/>
        </w:rPr>
        <w:t xml:space="preserve">image and </w:t>
      </w:r>
      <w:r w:rsidR="00FA3833" w:rsidRPr="00D72EB4">
        <w:rPr>
          <w:rFonts w:asciiTheme="minorHAnsi" w:hAnsiTheme="minorHAnsi" w:cstheme="minorHAnsi"/>
          <w:color w:val="auto"/>
        </w:rPr>
        <w:t>quantitate</w:t>
      </w:r>
      <w:r w:rsidRPr="00D72EB4">
        <w:rPr>
          <w:rFonts w:asciiTheme="minorHAnsi" w:hAnsiTheme="minorHAnsi" w:cstheme="minorHAnsi"/>
          <w:color w:val="auto"/>
        </w:rPr>
        <w:t xml:space="preserve"> FRE</w:t>
      </w:r>
      <w:r w:rsidR="00FA3833" w:rsidRPr="00D72EB4">
        <w:rPr>
          <w:rFonts w:asciiTheme="minorHAnsi" w:hAnsiTheme="minorHAnsi" w:cstheme="minorHAnsi"/>
          <w:color w:val="auto"/>
        </w:rPr>
        <w:t>T</w:t>
      </w:r>
      <w:r w:rsidR="009C6417" w:rsidRPr="00D72EB4">
        <w:rPr>
          <w:rFonts w:asciiTheme="minorHAnsi" w:hAnsiTheme="minorHAnsi" w:cstheme="minorHAnsi"/>
          <w:color w:val="auto"/>
        </w:rPr>
        <w:fldChar w:fldCharType="begin"/>
      </w:r>
      <w:r w:rsidR="00793F55" w:rsidRPr="00D72EB4">
        <w:rPr>
          <w:rFonts w:asciiTheme="minorHAnsi" w:hAnsiTheme="minorHAnsi" w:cstheme="minorHAnsi"/>
          <w:color w:val="auto"/>
        </w:rPr>
        <w:instrText xml:space="preserve"> ADDIN EN.CITE &lt;EndNote&gt;&lt;Cite&gt;&lt;Author&gt;Zal&lt;/Author&gt;&lt;Year&gt;2004&lt;/Year&gt;&lt;RecNum&gt;57&lt;/RecNum&gt;&lt;DisplayText&gt;&lt;style face="superscript"&gt;61&lt;/style&gt;&lt;/DisplayText&gt;&lt;record&gt;&lt;rec-number&gt;57&lt;/rec-number&gt;&lt;foreign-keys&gt;&lt;key app="EN" db-id="twxe5afdw2pdvoe05vr5x59yzftprede9x9v" timestamp="1532540096"&gt;57&lt;/key&gt;&lt;/foreign-keys&gt;&lt;ref-type name="Journal Article"&gt;17&lt;/ref-type&gt;&lt;contributors&gt;&lt;authors&gt;&lt;author&gt;Zal, Tomasz&lt;/author&gt;&lt;author&gt;Gascoigne, Nicholas RJ&lt;/author&gt;&lt;/authors&gt;&lt;/contributors&gt;&lt;titles&gt;&lt;title&gt;Photobleaching-corrected FRET efficiency imaging of live cells&lt;/title&gt;&lt;secondary-title&gt;Biophysical Journal&lt;/secondary-title&gt;&lt;/titles&gt;&lt;periodical&gt;&lt;full-title&gt;Biophysical journal&lt;/full-title&gt;&lt;/periodical&gt;&lt;pages&gt;3923-3939&lt;/pages&gt;&lt;volume&gt;86&lt;/volume&gt;&lt;number&gt;6&lt;/number&gt;&lt;dates&gt;&lt;year&gt;2004&lt;/year&gt;&lt;/dates&gt;&lt;isbn&gt;0006-3495&lt;/isbn&gt;&lt;urls&gt;&lt;/urls&gt;&lt;/record&gt;&lt;/Cite&gt;&lt;/EndNote&gt;</w:instrText>
      </w:r>
      <w:r w:rsidR="009C6417"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61</w:t>
      </w:r>
      <w:r w:rsidR="009C6417" w:rsidRPr="00D72EB4">
        <w:rPr>
          <w:rFonts w:asciiTheme="minorHAnsi" w:hAnsiTheme="minorHAnsi" w:cstheme="minorHAnsi"/>
          <w:color w:val="auto"/>
        </w:rPr>
        <w:fldChar w:fldCharType="end"/>
      </w:r>
      <w:r w:rsidR="00FA3833" w:rsidRPr="00D72EB4">
        <w:rPr>
          <w:rFonts w:asciiTheme="minorHAnsi" w:hAnsiTheme="minorHAnsi" w:cstheme="minorHAnsi"/>
          <w:color w:val="auto"/>
        </w:rPr>
        <w:t>,</w:t>
      </w:r>
      <w:r w:rsidR="009C6417" w:rsidRPr="00D72EB4">
        <w:rPr>
          <w:rFonts w:asciiTheme="minorHAnsi" w:hAnsiTheme="minorHAnsi" w:cstheme="minorHAnsi"/>
          <w:color w:val="auto"/>
        </w:rPr>
        <w:t xml:space="preserve"> including </w:t>
      </w:r>
      <w:proofErr w:type="spellStart"/>
      <w:r w:rsidR="009C6417" w:rsidRPr="00D72EB4">
        <w:rPr>
          <w:rFonts w:asciiTheme="minorHAnsi" w:hAnsiTheme="minorHAnsi" w:cstheme="minorHAnsi"/>
          <w:color w:val="auto"/>
        </w:rPr>
        <w:t>ra</w:t>
      </w:r>
      <w:r w:rsidR="00E63B93" w:rsidRPr="00D72EB4">
        <w:rPr>
          <w:rFonts w:asciiTheme="minorHAnsi" w:hAnsiTheme="minorHAnsi" w:cstheme="minorHAnsi"/>
          <w:color w:val="auto"/>
        </w:rPr>
        <w:t>t</w:t>
      </w:r>
      <w:r w:rsidR="009C6417" w:rsidRPr="00D72EB4">
        <w:rPr>
          <w:rFonts w:asciiTheme="minorHAnsi" w:hAnsiTheme="minorHAnsi" w:cstheme="minorHAnsi"/>
          <w:color w:val="auto"/>
        </w:rPr>
        <w:t>iometric</w:t>
      </w:r>
      <w:proofErr w:type="spellEnd"/>
      <w:r w:rsidR="009C6417" w:rsidRPr="00D72EB4">
        <w:rPr>
          <w:rFonts w:asciiTheme="minorHAnsi" w:hAnsiTheme="minorHAnsi" w:cstheme="minorHAnsi"/>
          <w:color w:val="auto"/>
        </w:rPr>
        <w:t xml:space="preserve"> FRET</w:t>
      </w:r>
      <w:r w:rsidR="009C6417" w:rsidRPr="00D72EB4">
        <w:rPr>
          <w:rFonts w:asciiTheme="minorHAnsi" w:hAnsiTheme="minorHAnsi" w:cstheme="minorHAnsi"/>
          <w:color w:val="auto"/>
        </w:rPr>
        <w:fldChar w:fldCharType="begin"/>
      </w:r>
      <w:r w:rsidR="00793F55" w:rsidRPr="00D72EB4">
        <w:rPr>
          <w:rFonts w:asciiTheme="minorHAnsi" w:hAnsiTheme="minorHAnsi" w:cstheme="minorHAnsi"/>
          <w:color w:val="auto"/>
        </w:rPr>
        <w:instrText xml:space="preserve"> ADDIN EN.CITE &lt;EndNote&gt;&lt;Cite&gt;&lt;Author&gt;Hodgson&lt;/Author&gt;&lt;Year&gt;2010&lt;/Year&gt;&lt;RecNum&gt;58&lt;/RecNum&gt;&lt;DisplayText&gt;&lt;style face="superscript"&gt;62&lt;/style&gt;&lt;/DisplayText&gt;&lt;record&gt;&lt;rec-number&gt;58&lt;/rec-number&gt;&lt;foreign-keys&gt;&lt;key app="EN" db-id="twxe5afdw2pdvoe05vr5x59yzftprede9x9v" timestamp="1532540113"&gt;58&lt;/key&gt;&lt;/foreign-keys&gt;&lt;ref-type name="Journal Article"&gt;17&lt;/ref-type&gt;&lt;contributors&gt;&lt;authors&gt;&lt;author&gt;Hodgson, Louis&lt;/author&gt;&lt;author&gt;Shen, Feimo&lt;/author&gt;&lt;author&gt;Hahn, Klaus&lt;/author&gt;&lt;/authors&gt;&lt;/contributors&gt;&lt;titles&gt;&lt;title&gt;Biosensors for characterizing the dynamics of rho family GTPases in living cells&lt;/title&gt;&lt;secondary-title&gt;Current Protocols in Cell Biology&lt;/secondary-title&gt;&lt;/titles&gt;&lt;periodical&gt;&lt;full-title&gt;Current protocols in cell biology&lt;/full-title&gt;&lt;/periodical&gt;&lt;pages&gt;14.11. 1-14.11. 26&lt;/pages&gt;&lt;volume&gt;46&lt;/volume&gt;&lt;number&gt;1&lt;/number&gt;&lt;dates&gt;&lt;year&gt;2010&lt;/year&gt;&lt;/dates&gt;&lt;isbn&gt;1934-2616&lt;/isbn&gt;&lt;urls&gt;&lt;/urls&gt;&lt;/record&gt;&lt;/Cite&gt;&lt;/EndNote&gt;</w:instrText>
      </w:r>
      <w:r w:rsidR="009C6417"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62</w:t>
      </w:r>
      <w:r w:rsidR="009C6417" w:rsidRPr="00D72EB4">
        <w:rPr>
          <w:rFonts w:asciiTheme="minorHAnsi" w:hAnsiTheme="minorHAnsi" w:cstheme="minorHAnsi"/>
          <w:color w:val="auto"/>
        </w:rPr>
        <w:fldChar w:fldCharType="end"/>
      </w:r>
      <w:r w:rsidR="009C6417" w:rsidRPr="00D72EB4">
        <w:rPr>
          <w:rFonts w:asciiTheme="minorHAnsi" w:hAnsiTheme="minorHAnsi" w:cstheme="minorHAnsi"/>
          <w:color w:val="auto"/>
        </w:rPr>
        <w:t xml:space="preserve"> and FRET index</w:t>
      </w:r>
      <w:r w:rsidR="009C6417" w:rsidRPr="00D72EB4">
        <w:rPr>
          <w:rFonts w:asciiTheme="minorHAnsi" w:hAnsiTheme="minorHAnsi" w:cstheme="minorHAnsi"/>
          <w:color w:val="auto"/>
        </w:rPr>
        <w:fldChar w:fldCharType="begin">
          <w:fldData xml:space="preserve">PEVuZE5vdGU+PENpdGU+PEF1dGhvcj5HcmFzaG9mZjwvQXV0aG9yPjxZZWFyPjIwMTA8L1llYXI+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</w:fldData>
        </w:fldChar>
      </w:r>
      <w:r w:rsidR="00793F55" w:rsidRPr="00D72EB4">
        <w:rPr>
          <w:rFonts w:asciiTheme="minorHAnsi" w:hAnsiTheme="minorHAnsi" w:cstheme="minorHAnsi"/>
          <w:color w:val="auto"/>
        </w:rPr>
        <w:instrText xml:space="preserve"> ADDIN EN.CITE </w:instrText>
      </w:r>
      <w:r w:rsidR="00793F55" w:rsidRPr="00D72EB4">
        <w:rPr>
          <w:rFonts w:asciiTheme="minorHAnsi" w:hAnsiTheme="minorHAnsi" w:cstheme="minorHAnsi"/>
          <w:color w:val="auto"/>
        </w:rPr>
        <w:fldChar w:fldCharType="begin">
          <w:fldData xml:space="preserve">PEVuZE5vdGU+PENpdGU+PEF1dGhvcj5HcmFzaG9mZjwvQXV0aG9yPjxZZWFyPjIwMTA8L1llYXI+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</w:fldData>
        </w:fldChar>
      </w:r>
      <w:r w:rsidR="00793F55" w:rsidRPr="00D72EB4">
        <w:rPr>
          <w:rFonts w:asciiTheme="minorHAnsi" w:hAnsiTheme="minorHAnsi" w:cstheme="minorHAnsi"/>
          <w:color w:val="auto"/>
        </w:rPr>
        <w:instrText xml:space="preserve"> ADDIN EN.CITE.DATA </w:instrText>
      </w:r>
      <w:r w:rsidR="00793F55" w:rsidRPr="00D72EB4">
        <w:rPr>
          <w:rFonts w:asciiTheme="minorHAnsi" w:hAnsiTheme="minorHAnsi" w:cstheme="minorHAnsi"/>
          <w:color w:val="auto"/>
        </w:rPr>
      </w:r>
      <w:r w:rsidR="00793F55" w:rsidRPr="00D72EB4">
        <w:rPr>
          <w:rFonts w:asciiTheme="minorHAnsi" w:hAnsiTheme="minorHAnsi" w:cstheme="minorHAnsi"/>
          <w:color w:val="auto"/>
        </w:rPr>
        <w:fldChar w:fldCharType="end"/>
      </w:r>
      <w:r w:rsidR="009C6417" w:rsidRPr="00D72EB4">
        <w:rPr>
          <w:rFonts w:asciiTheme="minorHAnsi" w:hAnsiTheme="minorHAnsi" w:cstheme="minorHAnsi"/>
          <w:color w:val="auto"/>
        </w:rPr>
      </w:r>
      <w:r w:rsidR="009C6417"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34,35</w:t>
      </w:r>
      <w:r w:rsidR="009C6417" w:rsidRPr="00D72EB4">
        <w:rPr>
          <w:rFonts w:asciiTheme="minorHAnsi" w:hAnsiTheme="minorHAnsi" w:cstheme="minorHAnsi"/>
          <w:color w:val="auto"/>
        </w:rPr>
        <w:fldChar w:fldCharType="end"/>
      </w:r>
      <w:r w:rsidR="00FA3833" w:rsidRPr="00D72EB4">
        <w:rPr>
          <w:rFonts w:asciiTheme="minorHAnsi" w:hAnsiTheme="minorHAnsi" w:cstheme="minorHAnsi"/>
          <w:color w:val="auto"/>
        </w:rPr>
        <w:t>.</w:t>
      </w:r>
      <w:r w:rsidR="009C6417" w:rsidRPr="00D72EB4">
        <w:rPr>
          <w:rFonts w:asciiTheme="minorHAnsi" w:hAnsiTheme="minorHAnsi" w:cstheme="minorHAnsi"/>
          <w:color w:val="auto"/>
        </w:rPr>
        <w:t xml:space="preserve"> </w:t>
      </w:r>
      <w:r w:rsidR="00FA3833" w:rsidRPr="00D72EB4">
        <w:rPr>
          <w:rFonts w:asciiTheme="minorHAnsi" w:hAnsiTheme="minorHAnsi" w:cstheme="minorHAnsi"/>
          <w:color w:val="auto"/>
        </w:rPr>
        <w:t>However</w:t>
      </w:r>
      <w:r w:rsidR="009C6417" w:rsidRPr="00D72EB4">
        <w:rPr>
          <w:rFonts w:asciiTheme="minorHAnsi" w:hAnsiTheme="minorHAnsi" w:cstheme="minorHAnsi"/>
          <w:color w:val="auto"/>
        </w:rPr>
        <w:t>, it is highly recommended to</w:t>
      </w:r>
      <w:r w:rsidR="00FA3833" w:rsidRPr="00D72EB4">
        <w:rPr>
          <w:rFonts w:asciiTheme="minorHAnsi" w:hAnsiTheme="minorHAnsi" w:cstheme="minorHAnsi"/>
          <w:color w:val="auto"/>
        </w:rPr>
        <w:t xml:space="preserve"> use</w:t>
      </w:r>
      <w:r w:rsidR="009C6417" w:rsidRPr="00D72EB4">
        <w:rPr>
          <w:rFonts w:asciiTheme="minorHAnsi" w:hAnsiTheme="minorHAnsi" w:cstheme="minorHAnsi"/>
          <w:color w:val="auto"/>
        </w:rPr>
        <w:t xml:space="preserve"> </w:t>
      </w:r>
      <w:r w:rsidR="000E73D6" w:rsidRPr="00D72EB4">
        <w:rPr>
          <w:rFonts w:asciiTheme="minorHAnsi" w:hAnsiTheme="minorHAnsi" w:cstheme="minorHAnsi"/>
          <w:color w:val="auto"/>
        </w:rPr>
        <w:t xml:space="preserve">the </w:t>
      </w:r>
      <w:r w:rsidR="00FA3833" w:rsidRPr="00D72EB4">
        <w:rPr>
          <w:rFonts w:asciiTheme="minorHAnsi" w:hAnsiTheme="minorHAnsi" w:cstheme="minorHAnsi"/>
          <w:color w:val="auto"/>
        </w:rPr>
        <w:t xml:space="preserve">estimates of </w:t>
      </w:r>
      <w:r w:rsidR="009C6417" w:rsidRPr="00D72EB4">
        <w:rPr>
          <w:rFonts w:asciiTheme="minorHAnsi" w:hAnsiTheme="minorHAnsi" w:cstheme="minorHAnsi"/>
          <w:color w:val="auto"/>
        </w:rPr>
        <w:t>FRET efficiency</w:t>
      </w:r>
      <w:r w:rsidR="009C6417" w:rsidRPr="00D72EB4">
        <w:rPr>
          <w:rFonts w:asciiTheme="minorHAnsi" w:hAnsiTheme="minorHAnsi" w:cstheme="minorHAnsi"/>
          <w:color w:val="auto"/>
        </w:rPr>
        <w:fldChar w:fldCharType="begin"/>
      </w:r>
      <w:r w:rsidR="00793F55" w:rsidRPr="00D72EB4">
        <w:rPr>
          <w:rFonts w:asciiTheme="minorHAnsi" w:hAnsiTheme="minorHAnsi" w:cstheme="minorHAnsi"/>
          <w:color w:val="auto"/>
        </w:rPr>
        <w:instrText xml:space="preserve"> ADDIN EN.CITE &lt;EndNote&gt;&lt;Cite&gt;&lt;Author&gt;Chen&lt;/Author&gt;&lt;Year&gt;2006&lt;/Year&gt;&lt;RecNum&gt;59&lt;/RecNum&gt;&lt;DisplayText&gt;&lt;style face="superscript"&gt;55,63&lt;/style&gt;&lt;/DisplayText&gt;&lt;record&gt;&lt;rec-number&gt;59&lt;/rec-number&gt;&lt;foreign-keys&gt;&lt;key app="EN" db-id="twxe5afdw2pdvoe05vr5x59yzftprede9x9v" timestamp="1532540178"&gt;59&lt;/key&gt;&lt;/foreign-keys&gt;&lt;ref-type name="Journal Article"&gt;17&lt;/ref-type&gt;&lt;contributors&gt;&lt;authors&gt;&lt;author&gt;Chen, Huanmian&lt;/author&gt;&lt;author&gt;Puhl 3rd, Henry L&lt;/author&gt;&lt;author&gt;Koushik, Srinagesh V&lt;/author&gt;&lt;author&gt;Vogel, Steven S&lt;/author&gt;&lt;author&gt;Ikeda, Stephen R&lt;/author&gt;&lt;/authors&gt;&lt;/contributors&gt;&lt;titles&gt;&lt;title&gt;Measurement of FRET efficiency and ratio of donor to acceptor concentration in living cells&lt;/title&gt;&lt;secondary-title&gt;Biophysical Journal&lt;/secondary-title&gt;&lt;/titles&gt;&lt;periodical&gt;&lt;full-title&gt;Biophysical journal&lt;/full-title&gt;&lt;/periodical&gt;&lt;pages&gt;L39-L41&lt;/pages&gt;&lt;volume&gt;91&lt;/volume&gt;&lt;number&gt;5&lt;/number&gt;&lt;dates&gt;&lt;year&gt;2006&lt;/year&gt;&lt;/dates&gt;&lt;isbn&gt;0006-3495&lt;/isbn&gt;&lt;urls&gt;&lt;/urls&gt;&lt;/record&gt;&lt;/Cite&gt;&lt;Cite&gt;&lt;Author&gt;Day&lt;/Author&gt;&lt;Year&gt;2014&lt;/Year&gt;&lt;RecNum&gt;60&lt;/RecNum&gt;&lt;record&gt;&lt;rec-number&gt;60&lt;/rec-number&gt;&lt;foreign-keys&gt;&lt;key app="EN" db-id="twxe5afdw2pdvoe05vr5x59yzftprede9x9v" timestamp="1532540221"&gt;60&lt;/key&gt;&lt;/foreign-keys&gt;&lt;ref-type name="Journal Article"&gt;17&lt;/ref-type&gt;&lt;contributors&gt;&lt;authors&gt;&lt;author&gt;Day, Richard N&lt;/author&gt;&lt;/authors&gt;&lt;/contributors&gt;&lt;titles&gt;&lt;title&gt;Measuring protein interactions using Förster resonance energy transfer and fluorescence lifetime imaging microscopy&lt;/title&gt;&lt;secondary-title&gt;Methods&lt;/secondary-title&gt;&lt;/titles&gt;&lt;periodical&gt;&lt;full-title&gt;Methods&lt;/full-title&gt;&lt;/periodical&gt;&lt;pages&gt;200-207&lt;/pages&gt;&lt;volume&gt;66&lt;/volume&gt;&lt;number&gt;2&lt;/number&gt;&lt;dates&gt;&lt;year&gt;2014&lt;/year&gt;&lt;/dates&gt;&lt;isbn&gt;1046-2023&lt;/isbn&gt;&lt;urls&gt;&lt;/urls&gt;&lt;/record&gt;&lt;/Cite&gt;&lt;/EndNote&gt;</w:instrText>
      </w:r>
      <w:r w:rsidR="009C6417"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55,63</w:t>
      </w:r>
      <w:r w:rsidR="009C6417" w:rsidRPr="00D72EB4">
        <w:rPr>
          <w:rFonts w:asciiTheme="minorHAnsi" w:hAnsiTheme="minorHAnsi" w:cstheme="minorHAnsi"/>
          <w:color w:val="auto"/>
        </w:rPr>
        <w:fldChar w:fldCharType="end"/>
      </w:r>
      <w:r w:rsidR="009C6417" w:rsidRPr="00D72EB4">
        <w:rPr>
          <w:rFonts w:asciiTheme="minorHAnsi" w:hAnsiTheme="minorHAnsi" w:cstheme="minorHAnsi"/>
          <w:color w:val="auto"/>
        </w:rPr>
        <w:t xml:space="preserve"> for </w:t>
      </w:r>
      <w:r w:rsidR="000E73D6" w:rsidRPr="00D72EB4">
        <w:rPr>
          <w:rFonts w:asciiTheme="minorHAnsi" w:hAnsiTheme="minorHAnsi" w:cstheme="minorHAnsi"/>
          <w:color w:val="auto"/>
        </w:rPr>
        <w:t xml:space="preserve">the </w:t>
      </w:r>
      <w:r w:rsidR="009C6417" w:rsidRPr="00D72EB4">
        <w:rPr>
          <w:rFonts w:asciiTheme="minorHAnsi" w:hAnsiTheme="minorHAnsi" w:cstheme="minorHAnsi"/>
          <w:color w:val="auto"/>
        </w:rPr>
        <w:t>interpretation of FRET-FRAP data</w:t>
      </w:r>
      <w:r w:rsidR="00FA3833" w:rsidRPr="00D72EB4">
        <w:rPr>
          <w:rFonts w:asciiTheme="minorHAnsi" w:hAnsiTheme="minorHAnsi" w:cstheme="minorHAnsi"/>
          <w:color w:val="auto"/>
        </w:rPr>
        <w:t>.</w:t>
      </w:r>
      <w:r w:rsidR="009C6417" w:rsidRPr="00D72EB4">
        <w:rPr>
          <w:rFonts w:asciiTheme="minorHAnsi" w:hAnsiTheme="minorHAnsi" w:cstheme="minorHAnsi"/>
          <w:color w:val="auto"/>
        </w:rPr>
        <w:t xml:space="preserve"> </w:t>
      </w:r>
      <w:r w:rsidR="00FA3833" w:rsidRPr="00D72EB4">
        <w:rPr>
          <w:rFonts w:asciiTheme="minorHAnsi" w:hAnsiTheme="minorHAnsi" w:cstheme="minorHAnsi"/>
          <w:color w:val="auto"/>
        </w:rPr>
        <w:t>S</w:t>
      </w:r>
      <w:r w:rsidR="009C6417" w:rsidRPr="00D72EB4">
        <w:rPr>
          <w:rFonts w:asciiTheme="minorHAnsi" w:hAnsiTheme="minorHAnsi" w:cstheme="minorHAnsi"/>
          <w:color w:val="auto"/>
        </w:rPr>
        <w:t>ee the Discussion for further exploration of this topic</w:t>
      </w:r>
      <w:r w:rsidR="00F6772D" w:rsidRPr="00D72EB4">
        <w:rPr>
          <w:rFonts w:asciiTheme="minorHAnsi" w:hAnsiTheme="minorHAnsi" w:cstheme="minorHAnsi"/>
          <w:color w:val="auto"/>
        </w:rPr>
        <w:t>.</w:t>
      </w:r>
      <w:r w:rsidR="00FA3833" w:rsidRPr="00D72EB4">
        <w:rPr>
          <w:rFonts w:asciiTheme="minorHAnsi" w:hAnsiTheme="minorHAnsi" w:cstheme="minorHAnsi"/>
          <w:color w:val="auto"/>
        </w:rPr>
        <w:t xml:space="preserve"> For sensitized emission and calculation of FRET efficiency, custom software is available</w:t>
      </w:r>
      <w:r w:rsidR="00223444" w:rsidRPr="00D72EB4">
        <w:rPr>
          <w:rFonts w:asciiTheme="minorHAnsi" w:hAnsiTheme="minorHAnsi" w:cstheme="minorHAnsi"/>
          <w:color w:val="auto"/>
        </w:rPr>
        <w:t xml:space="preserve"> from the Hoffman Lab</w:t>
      </w:r>
      <w:r w:rsidR="00FA3833" w:rsidRPr="00D72EB4">
        <w:rPr>
          <w:rFonts w:asciiTheme="minorHAnsi" w:hAnsiTheme="minorHAnsi" w:cstheme="minorHAnsi"/>
          <w:color w:val="auto"/>
        </w:rPr>
        <w:t xml:space="preserve"> at </w:t>
      </w:r>
      <w:r w:rsidR="00B93803" w:rsidRPr="00D72EB4">
        <w:rPr>
          <w:rFonts w:asciiTheme="minorHAnsi" w:hAnsiTheme="minorHAnsi" w:cstheme="minorHAnsi"/>
          <w:color w:val="auto"/>
        </w:rPr>
        <w:t>https://gitlab.oit.duke.edu/HoffmanLab-Public</w:t>
      </w:r>
      <w:r w:rsidR="00FA3833" w:rsidRPr="00D72EB4">
        <w:rPr>
          <w:rFonts w:asciiTheme="minorHAnsi" w:hAnsiTheme="minorHAnsi" w:cstheme="minorHAnsi"/>
          <w:color w:val="auto"/>
        </w:rPr>
        <w:t>.</w:t>
      </w:r>
    </w:p>
    <w:p w14:paraId="3CAFDB6E" w14:textId="77777777" w:rsidR="00930104" w:rsidRPr="00D72EB4" w:rsidRDefault="00930104" w:rsidP="00B77A24">
      <w:pPr>
        <w:rPr>
          <w:rFonts w:asciiTheme="minorHAnsi" w:hAnsiTheme="minorHAnsi" w:cstheme="minorHAnsi"/>
          <w:color w:val="auto"/>
        </w:rPr>
      </w:pPr>
    </w:p>
    <w:p w14:paraId="12E82D46" w14:textId="3C128DAE" w:rsidR="00286C04" w:rsidRPr="00D72EB4" w:rsidRDefault="009922D2" w:rsidP="00B77A24">
      <w:pPr>
        <w:pStyle w:val="af3"/>
        <w:widowControl/>
        <w:numPr>
          <w:ilvl w:val="1"/>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Q</w:t>
      </w:r>
      <w:r w:rsidR="00286C04" w:rsidRPr="00D72EB4">
        <w:rPr>
          <w:rFonts w:asciiTheme="minorHAnsi" w:hAnsiTheme="minorHAnsi" w:cstheme="minorHAnsi"/>
          <w:color w:val="auto"/>
        </w:rPr>
        <w:t>uantify relevant parameters for ea</w:t>
      </w:r>
      <w:r w:rsidRPr="00D72EB4">
        <w:rPr>
          <w:rFonts w:asciiTheme="minorHAnsi" w:hAnsiTheme="minorHAnsi" w:cstheme="minorHAnsi"/>
          <w:color w:val="auto"/>
        </w:rPr>
        <w:t xml:space="preserve">ch </w:t>
      </w:r>
      <w:r w:rsidR="0098047F" w:rsidRPr="00D72EB4">
        <w:rPr>
          <w:rFonts w:asciiTheme="minorHAnsi" w:hAnsiTheme="minorHAnsi" w:cstheme="minorHAnsi"/>
          <w:color w:val="auto"/>
        </w:rPr>
        <w:t>subcellular</w:t>
      </w:r>
      <w:r w:rsidRPr="00D72EB4">
        <w:rPr>
          <w:rFonts w:asciiTheme="minorHAnsi" w:hAnsiTheme="minorHAnsi" w:cstheme="minorHAnsi"/>
          <w:color w:val="auto"/>
        </w:rPr>
        <w:t xml:space="preserve"> structure</w:t>
      </w:r>
      <w:r w:rsidR="00286C04" w:rsidRPr="00D72EB4">
        <w:rPr>
          <w:rFonts w:asciiTheme="minorHAnsi" w:hAnsiTheme="minorHAnsi" w:cstheme="minorHAnsi"/>
          <w:color w:val="auto"/>
        </w:rPr>
        <w:t xml:space="preserve"> that was bleached. This should include average FRET index/efficiency and average </w:t>
      </w:r>
      <w:r w:rsidRPr="00D72EB4">
        <w:rPr>
          <w:rFonts w:asciiTheme="minorHAnsi" w:hAnsiTheme="minorHAnsi" w:cstheme="minorHAnsi"/>
          <w:color w:val="auto"/>
        </w:rPr>
        <w:t xml:space="preserve">initial </w:t>
      </w:r>
      <w:r w:rsidR="00286C04" w:rsidRPr="00D72EB4">
        <w:rPr>
          <w:rFonts w:asciiTheme="minorHAnsi" w:hAnsiTheme="minorHAnsi" w:cstheme="minorHAnsi"/>
          <w:color w:val="auto"/>
        </w:rPr>
        <w:t xml:space="preserve">acceptor intensity (proportional to concentration) but could also include physical parameters such as ROI size. </w:t>
      </w:r>
    </w:p>
    <w:p w14:paraId="2EC640A1" w14:textId="77777777" w:rsidR="001903A1" w:rsidRPr="00D72EB4" w:rsidRDefault="001903A1" w:rsidP="00B77A24">
      <w:pPr>
        <w:pStyle w:val="af3"/>
        <w:ind w:left="0"/>
        <w:rPr>
          <w:rFonts w:asciiTheme="minorHAnsi" w:hAnsiTheme="minorHAnsi" w:cstheme="minorHAnsi"/>
          <w:color w:val="auto"/>
        </w:rPr>
      </w:pPr>
    </w:p>
    <w:p w14:paraId="1B737346" w14:textId="0EABCB26" w:rsidR="00C93823" w:rsidRPr="00D72EB4" w:rsidRDefault="00286C04" w:rsidP="00B77A24">
      <w:pPr>
        <w:pStyle w:val="af3"/>
        <w:widowControl/>
        <w:numPr>
          <w:ilvl w:val="1"/>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 xml:space="preserve">Analyze the FRAP images using </w:t>
      </w:r>
      <w:r w:rsidR="000E73D6" w:rsidRPr="00D72EB4">
        <w:rPr>
          <w:rFonts w:asciiTheme="minorHAnsi" w:hAnsiTheme="minorHAnsi" w:cstheme="minorHAnsi"/>
          <w:color w:val="auto"/>
        </w:rPr>
        <w:t xml:space="preserve">the </w:t>
      </w:r>
      <w:r w:rsidRPr="00D72EB4">
        <w:rPr>
          <w:rFonts w:asciiTheme="minorHAnsi" w:hAnsiTheme="minorHAnsi" w:cstheme="minorHAnsi"/>
          <w:color w:val="auto"/>
        </w:rPr>
        <w:t xml:space="preserve">software of choice. </w:t>
      </w:r>
    </w:p>
    <w:p w14:paraId="6650E7B0" w14:textId="601313DC" w:rsidR="00286C04" w:rsidRPr="00D72EB4" w:rsidRDefault="00286C04" w:rsidP="00B77A24">
      <w:pPr>
        <w:pStyle w:val="af3"/>
        <w:widowControl/>
        <w:autoSpaceDE/>
        <w:autoSpaceDN/>
        <w:adjustRightInd/>
        <w:ind w:left="0"/>
        <w:rPr>
          <w:rFonts w:asciiTheme="minorHAnsi" w:hAnsiTheme="minorHAnsi" w:cstheme="minorHAnsi"/>
          <w:color w:val="auto"/>
        </w:rPr>
      </w:pPr>
    </w:p>
    <w:p w14:paraId="7F0DAC13" w14:textId="5C1F35FA" w:rsidR="003F700D" w:rsidRPr="00D72EB4" w:rsidRDefault="003F700D" w:rsidP="00B77A24">
      <w:pPr>
        <w:pStyle w:val="af3"/>
        <w:ind w:left="0"/>
        <w:rPr>
          <w:rFonts w:asciiTheme="minorHAnsi" w:hAnsiTheme="minorHAnsi" w:cstheme="minorHAnsi"/>
          <w:color w:val="auto"/>
        </w:rPr>
      </w:pPr>
      <w:r w:rsidRPr="00D72EB4">
        <w:rPr>
          <w:rFonts w:asciiTheme="minorHAnsi" w:hAnsiTheme="minorHAnsi" w:cstheme="minorHAnsi"/>
          <w:color w:val="auto"/>
        </w:rPr>
        <w:t>Note: There are several ways to quantitate FRAP</w:t>
      </w:r>
      <w:r w:rsidR="00BC570A" w:rsidRPr="00D72EB4">
        <w:rPr>
          <w:rFonts w:asciiTheme="minorHAnsi" w:hAnsiTheme="minorHAnsi" w:cstheme="minorHAnsi"/>
          <w:color w:val="auto"/>
        </w:rPr>
        <w:fldChar w:fldCharType="begin">
          <w:fldData xml:space="preserve">PEVuZE5vdGU+PENpdGU+PEF1dGhvcj5NY05hbGx5PC9BdXRob3I+PFllYXI+MjAwODwvWWVhcj48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==
</w:fldData>
        </w:fldChar>
      </w:r>
      <w:r w:rsidR="00793F55" w:rsidRPr="00D72EB4">
        <w:rPr>
          <w:rFonts w:asciiTheme="minorHAnsi" w:hAnsiTheme="minorHAnsi" w:cstheme="minorHAnsi"/>
          <w:color w:val="auto"/>
        </w:rPr>
        <w:instrText xml:space="preserve"> ADDIN EN.CITE </w:instrText>
      </w:r>
      <w:r w:rsidR="00793F55" w:rsidRPr="00D72EB4">
        <w:rPr>
          <w:rFonts w:asciiTheme="minorHAnsi" w:hAnsiTheme="minorHAnsi" w:cstheme="minorHAnsi"/>
          <w:color w:val="auto"/>
        </w:rPr>
        <w:fldChar w:fldCharType="begin">
          <w:fldData xml:space="preserve">PEVuZE5vdGU+PENpdGU+PEF1dGhvcj5NY05hbGx5PC9BdXRob3I+PFllYXI+MjAwODwvWWVhcj48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==
</w:fldData>
        </w:fldChar>
      </w:r>
      <w:r w:rsidR="00793F55" w:rsidRPr="00D72EB4">
        <w:rPr>
          <w:rFonts w:asciiTheme="minorHAnsi" w:hAnsiTheme="minorHAnsi" w:cstheme="minorHAnsi"/>
          <w:color w:val="auto"/>
        </w:rPr>
        <w:instrText xml:space="preserve"> ADDIN EN.CITE.DATA </w:instrText>
      </w:r>
      <w:r w:rsidR="00793F55" w:rsidRPr="00D72EB4">
        <w:rPr>
          <w:rFonts w:asciiTheme="minorHAnsi" w:hAnsiTheme="minorHAnsi" w:cstheme="minorHAnsi"/>
          <w:color w:val="auto"/>
        </w:rPr>
      </w:r>
      <w:r w:rsidR="00793F55" w:rsidRPr="00D72EB4">
        <w:rPr>
          <w:rFonts w:asciiTheme="minorHAnsi" w:hAnsiTheme="minorHAnsi" w:cstheme="minorHAnsi"/>
          <w:color w:val="auto"/>
        </w:rPr>
        <w:fldChar w:fldCharType="end"/>
      </w:r>
      <w:r w:rsidR="00BC570A" w:rsidRPr="00D72EB4">
        <w:rPr>
          <w:rFonts w:asciiTheme="minorHAnsi" w:hAnsiTheme="minorHAnsi" w:cstheme="minorHAnsi"/>
          <w:color w:val="auto"/>
        </w:rPr>
      </w:r>
      <w:r w:rsidR="00BC570A"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26-29</w:t>
      </w:r>
      <w:r w:rsidR="00BC570A" w:rsidRPr="00D72EB4">
        <w:rPr>
          <w:rFonts w:asciiTheme="minorHAnsi" w:hAnsiTheme="minorHAnsi" w:cstheme="minorHAnsi"/>
          <w:color w:val="auto"/>
        </w:rPr>
        <w:fldChar w:fldCharType="end"/>
      </w:r>
      <w:r w:rsidR="00EC1ACC" w:rsidRPr="00D72EB4">
        <w:rPr>
          <w:rFonts w:asciiTheme="minorHAnsi" w:hAnsiTheme="minorHAnsi" w:cstheme="minorHAnsi"/>
          <w:color w:val="auto"/>
        </w:rPr>
        <w:t>. Key experimental concerns include accounting for bleaching during post-bleach imaging</w:t>
      </w:r>
      <w:r w:rsidR="00021DF6" w:rsidRPr="00D72EB4">
        <w:rPr>
          <w:rFonts w:asciiTheme="minorHAnsi" w:hAnsiTheme="minorHAnsi" w:cstheme="minorHAnsi"/>
          <w:color w:val="auto"/>
        </w:rPr>
        <w:t>,</w:t>
      </w:r>
      <w:r w:rsidR="00EC1ACC" w:rsidRPr="00D72EB4">
        <w:rPr>
          <w:rFonts w:asciiTheme="minorHAnsi" w:hAnsiTheme="minorHAnsi" w:cstheme="minorHAnsi"/>
          <w:color w:val="auto"/>
        </w:rPr>
        <w:t xml:space="preserve"> changes in background intensity</w:t>
      </w:r>
      <w:r w:rsidR="00021DF6" w:rsidRPr="00D72EB4">
        <w:rPr>
          <w:rFonts w:asciiTheme="minorHAnsi" w:hAnsiTheme="minorHAnsi" w:cstheme="minorHAnsi"/>
          <w:color w:val="auto"/>
        </w:rPr>
        <w:t xml:space="preserve">, and translocation of highly dynamic </w:t>
      </w:r>
      <w:r w:rsidR="0098047F" w:rsidRPr="00D72EB4">
        <w:rPr>
          <w:rFonts w:asciiTheme="minorHAnsi" w:hAnsiTheme="minorHAnsi" w:cstheme="minorHAnsi"/>
          <w:color w:val="auto"/>
        </w:rPr>
        <w:t>subcellular</w:t>
      </w:r>
      <w:r w:rsidR="00021DF6" w:rsidRPr="00D72EB4">
        <w:rPr>
          <w:rFonts w:asciiTheme="minorHAnsi" w:hAnsiTheme="minorHAnsi" w:cstheme="minorHAnsi"/>
          <w:color w:val="auto"/>
        </w:rPr>
        <w:t xml:space="preserve"> structures, such as focal adhesions</w:t>
      </w:r>
      <w:r w:rsidR="00EC1ACC" w:rsidRPr="00D72EB4">
        <w:rPr>
          <w:rFonts w:asciiTheme="minorHAnsi" w:hAnsiTheme="minorHAnsi" w:cstheme="minorHAnsi"/>
          <w:color w:val="auto"/>
        </w:rPr>
        <w:t xml:space="preserve">. </w:t>
      </w:r>
      <w:r w:rsidR="00021DF6" w:rsidRPr="00D72EB4">
        <w:rPr>
          <w:rFonts w:asciiTheme="minorHAnsi" w:hAnsiTheme="minorHAnsi" w:cstheme="minorHAnsi"/>
          <w:color w:val="auto"/>
        </w:rPr>
        <w:t>Bleaching corrections</w:t>
      </w:r>
      <w:r w:rsidR="00EC1ACC" w:rsidRPr="00D72EB4">
        <w:rPr>
          <w:rFonts w:asciiTheme="minorHAnsi" w:hAnsiTheme="minorHAnsi" w:cstheme="minorHAnsi"/>
          <w:color w:val="auto"/>
        </w:rPr>
        <w:t xml:space="preserve"> </w:t>
      </w:r>
      <w:r w:rsidR="00021DF6" w:rsidRPr="00D72EB4">
        <w:rPr>
          <w:rFonts w:asciiTheme="minorHAnsi" w:hAnsiTheme="minorHAnsi" w:cstheme="minorHAnsi"/>
          <w:color w:val="auto"/>
        </w:rPr>
        <w:t xml:space="preserve">and variations in background illumination </w:t>
      </w:r>
      <w:r w:rsidR="00EC1ACC" w:rsidRPr="00D72EB4">
        <w:rPr>
          <w:rFonts w:asciiTheme="minorHAnsi" w:hAnsiTheme="minorHAnsi" w:cstheme="minorHAnsi"/>
          <w:color w:val="auto"/>
        </w:rPr>
        <w:t>can be accomplished</w:t>
      </w:r>
      <w:r w:rsidRPr="00D72EB4">
        <w:rPr>
          <w:rFonts w:asciiTheme="minorHAnsi" w:hAnsiTheme="minorHAnsi" w:cstheme="minorHAnsi"/>
          <w:color w:val="auto"/>
        </w:rPr>
        <w:t xml:space="preserve"> </w:t>
      </w:r>
      <w:r w:rsidR="00EC1ACC" w:rsidRPr="00D72EB4">
        <w:rPr>
          <w:rFonts w:asciiTheme="minorHAnsi" w:hAnsiTheme="minorHAnsi" w:cstheme="minorHAnsi"/>
          <w:color w:val="auto"/>
        </w:rPr>
        <w:t>through the analysis of non-bleached and non-fluorescent regions of the images</w:t>
      </w:r>
      <w:r w:rsidR="00C93823" w:rsidRPr="00D72EB4">
        <w:rPr>
          <w:rFonts w:asciiTheme="minorHAnsi" w:hAnsiTheme="minorHAnsi" w:cstheme="minorHAnsi"/>
          <w:color w:val="auto"/>
        </w:rPr>
        <w:t>.</w:t>
      </w:r>
      <w:r w:rsidR="00E63B93" w:rsidRPr="00D72EB4">
        <w:rPr>
          <w:rFonts w:asciiTheme="minorHAnsi" w:hAnsiTheme="minorHAnsi" w:cstheme="minorHAnsi"/>
          <w:color w:val="auto"/>
        </w:rPr>
        <w:t xml:space="preserve"> </w:t>
      </w:r>
      <w:r w:rsidR="009922D2" w:rsidRPr="00D72EB4">
        <w:rPr>
          <w:rFonts w:asciiTheme="minorHAnsi" w:hAnsiTheme="minorHAnsi" w:cstheme="minorHAnsi"/>
          <w:color w:val="auto"/>
        </w:rPr>
        <w:t xml:space="preserve">Highly dynamic </w:t>
      </w:r>
      <w:r w:rsidR="0098047F" w:rsidRPr="00D72EB4">
        <w:rPr>
          <w:rFonts w:asciiTheme="minorHAnsi" w:hAnsiTheme="minorHAnsi" w:cstheme="minorHAnsi"/>
          <w:color w:val="auto"/>
        </w:rPr>
        <w:t>subcellular</w:t>
      </w:r>
      <w:r w:rsidR="009922D2" w:rsidRPr="00D72EB4">
        <w:rPr>
          <w:rFonts w:asciiTheme="minorHAnsi" w:hAnsiTheme="minorHAnsi" w:cstheme="minorHAnsi"/>
          <w:color w:val="auto"/>
        </w:rPr>
        <w:t xml:space="preserve"> structures, particularly those showing excessive growth or disassembly dynamics are incompatible with standard FRAP analyses and should not be analyzed. </w:t>
      </w:r>
      <w:r w:rsidR="00021DF6" w:rsidRPr="00D72EB4">
        <w:rPr>
          <w:rFonts w:asciiTheme="minorHAnsi" w:hAnsiTheme="minorHAnsi" w:cstheme="minorHAnsi"/>
          <w:color w:val="auto"/>
        </w:rPr>
        <w:t xml:space="preserve">Additionally, there are a variety of ways to normalize the data. </w:t>
      </w:r>
      <w:r w:rsidR="009922D2" w:rsidRPr="00D72EB4">
        <w:rPr>
          <w:rFonts w:asciiTheme="minorHAnsi" w:hAnsiTheme="minorHAnsi" w:cstheme="minorHAnsi"/>
          <w:color w:val="auto"/>
        </w:rPr>
        <w:t>The provided g</w:t>
      </w:r>
      <w:r w:rsidR="00021DF6" w:rsidRPr="00D72EB4">
        <w:rPr>
          <w:rFonts w:asciiTheme="minorHAnsi" w:hAnsiTheme="minorHAnsi" w:cstheme="minorHAnsi"/>
          <w:color w:val="auto"/>
        </w:rPr>
        <w:t>uidelines are for the simplest analysis</w:t>
      </w:r>
      <w:r w:rsidR="00B97D24" w:rsidRPr="00D72EB4">
        <w:rPr>
          <w:rFonts w:asciiTheme="minorHAnsi" w:hAnsiTheme="minorHAnsi" w:cstheme="minorHAnsi"/>
          <w:color w:val="auto"/>
        </w:rPr>
        <w:t>.</w:t>
      </w:r>
    </w:p>
    <w:p w14:paraId="6B32A55E" w14:textId="77777777" w:rsidR="00021DF6" w:rsidRPr="00D72EB4" w:rsidRDefault="00021DF6" w:rsidP="00B77A24">
      <w:pPr>
        <w:pStyle w:val="af3"/>
        <w:ind w:left="0"/>
        <w:rPr>
          <w:rFonts w:asciiTheme="minorHAnsi" w:hAnsiTheme="minorHAnsi" w:cstheme="minorHAnsi"/>
          <w:color w:val="auto"/>
        </w:rPr>
      </w:pPr>
    </w:p>
    <w:p w14:paraId="48D54692" w14:textId="0A1F9857" w:rsidR="00286C04" w:rsidRPr="00D72EB4" w:rsidRDefault="009922D2" w:rsidP="00B77A24">
      <w:pPr>
        <w:pStyle w:val="af3"/>
        <w:widowControl/>
        <w:numPr>
          <w:ilvl w:val="1"/>
          <w:numId w:val="22"/>
        </w:numPr>
        <w:autoSpaceDE/>
        <w:autoSpaceDN/>
        <w:adjustRightInd/>
        <w:rPr>
          <w:rFonts w:asciiTheme="minorHAnsi" w:hAnsiTheme="minorHAnsi" w:cstheme="minorHAnsi"/>
          <w:color w:val="auto"/>
        </w:rPr>
      </w:pPr>
      <w:r w:rsidRPr="00D72EB4">
        <w:rPr>
          <w:rFonts w:asciiTheme="minorHAnsi" w:hAnsiTheme="minorHAnsi" w:cstheme="minorHAnsi"/>
          <w:color w:val="auto"/>
        </w:rPr>
        <w:t xml:space="preserve">Correct </w:t>
      </w:r>
      <w:r w:rsidR="000E73D6" w:rsidRPr="00D72EB4">
        <w:rPr>
          <w:rFonts w:asciiTheme="minorHAnsi" w:hAnsiTheme="minorHAnsi" w:cstheme="minorHAnsi"/>
          <w:color w:val="auto"/>
        </w:rPr>
        <w:t xml:space="preserve">the </w:t>
      </w:r>
      <w:r w:rsidRPr="00D72EB4">
        <w:rPr>
          <w:rFonts w:asciiTheme="minorHAnsi" w:hAnsiTheme="minorHAnsi" w:cstheme="minorHAnsi"/>
          <w:color w:val="auto"/>
        </w:rPr>
        <w:t xml:space="preserve">recovery data for bleaching </w:t>
      </w:r>
      <w:r w:rsidR="002F3FD3" w:rsidRPr="00D72EB4">
        <w:rPr>
          <w:rFonts w:asciiTheme="minorHAnsi" w:hAnsiTheme="minorHAnsi" w:cstheme="minorHAnsi"/>
          <w:color w:val="auto"/>
        </w:rPr>
        <w:t>e</w:t>
      </w:r>
      <w:r w:rsidRPr="00D72EB4">
        <w:rPr>
          <w:rFonts w:asciiTheme="minorHAnsi" w:hAnsiTheme="minorHAnsi" w:cstheme="minorHAnsi"/>
          <w:color w:val="auto"/>
        </w:rPr>
        <w:t xml:space="preserve">ffects and then normalize to pre-bleach intensities. </w:t>
      </w:r>
      <w:r w:rsidR="00286C04" w:rsidRPr="00D72EB4">
        <w:rPr>
          <w:rFonts w:asciiTheme="minorHAnsi" w:hAnsiTheme="minorHAnsi" w:cstheme="minorHAnsi"/>
          <w:color w:val="auto"/>
        </w:rPr>
        <w:t>Quantify the half-time of recovery and the mobile fraction according to the following equation</w:t>
      </w:r>
      <w:r w:rsidR="004C541B" w:rsidRPr="00D72EB4">
        <w:rPr>
          <w:rFonts w:asciiTheme="minorHAnsi" w:hAnsiTheme="minorHAnsi" w:cstheme="minorHAnsi"/>
          <w:color w:val="auto"/>
        </w:rPr>
        <w:fldChar w:fldCharType="begin">
          <w:fldData xml:space="preserve">PEVuZE5vdGU+PENpdGU+PEF1dGhvcj5HcmFzaG9mZjwvQXV0aG9yPjxZZWFyPjIwMTA8L1llYXI+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</w:fldData>
        </w:fldChar>
      </w:r>
      <w:r w:rsidR="00793F55" w:rsidRPr="00D72EB4">
        <w:rPr>
          <w:rFonts w:asciiTheme="minorHAnsi" w:hAnsiTheme="minorHAnsi" w:cstheme="minorHAnsi"/>
          <w:color w:val="auto"/>
        </w:rPr>
        <w:instrText xml:space="preserve"> ADDIN EN.CITE </w:instrText>
      </w:r>
      <w:r w:rsidR="00793F55" w:rsidRPr="00D72EB4">
        <w:rPr>
          <w:rFonts w:asciiTheme="minorHAnsi" w:hAnsiTheme="minorHAnsi" w:cstheme="minorHAnsi"/>
          <w:color w:val="auto"/>
        </w:rPr>
        <w:fldChar w:fldCharType="begin">
          <w:fldData xml:space="preserve">PEVuZE5vdGU+PENpdGU+PEF1dGhvcj5HcmFzaG9mZjwvQXV0aG9yPjxZZWFyPjIwMTA8L1llYXI+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</w:fldData>
        </w:fldChar>
      </w:r>
      <w:r w:rsidR="00793F55" w:rsidRPr="00D72EB4">
        <w:rPr>
          <w:rFonts w:asciiTheme="minorHAnsi" w:hAnsiTheme="minorHAnsi" w:cstheme="minorHAnsi"/>
          <w:color w:val="auto"/>
        </w:rPr>
        <w:instrText xml:space="preserve"> ADDIN EN.CITE.DATA </w:instrText>
      </w:r>
      <w:r w:rsidR="00793F55" w:rsidRPr="00D72EB4">
        <w:rPr>
          <w:rFonts w:asciiTheme="minorHAnsi" w:hAnsiTheme="minorHAnsi" w:cstheme="minorHAnsi"/>
          <w:color w:val="auto"/>
        </w:rPr>
      </w:r>
      <w:r w:rsidR="00793F55" w:rsidRPr="00D72EB4">
        <w:rPr>
          <w:rFonts w:asciiTheme="minorHAnsi" w:hAnsiTheme="minorHAnsi" w:cstheme="minorHAnsi"/>
          <w:color w:val="auto"/>
        </w:rPr>
        <w:fldChar w:fldCharType="end"/>
      </w:r>
      <w:r w:rsidR="004C541B" w:rsidRPr="00D72EB4">
        <w:rPr>
          <w:rFonts w:asciiTheme="minorHAnsi" w:hAnsiTheme="minorHAnsi" w:cstheme="minorHAnsi"/>
          <w:color w:val="auto"/>
        </w:rPr>
      </w:r>
      <w:r w:rsidR="004C541B"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28,34</w:t>
      </w:r>
      <w:r w:rsidR="004C541B" w:rsidRPr="00D72EB4">
        <w:rPr>
          <w:rFonts w:asciiTheme="minorHAnsi" w:hAnsiTheme="minorHAnsi" w:cstheme="minorHAnsi"/>
          <w:color w:val="auto"/>
        </w:rPr>
        <w:fldChar w:fldCharType="end"/>
      </w:r>
      <w:r w:rsidR="00286C04" w:rsidRPr="00D72EB4">
        <w:rPr>
          <w:rFonts w:asciiTheme="minorHAnsi" w:hAnsiTheme="minorHAnsi" w:cstheme="minorHAnsi"/>
          <w:color w:val="auto"/>
        </w:rPr>
        <w:t>:</w:t>
      </w:r>
    </w:p>
    <w:p w14:paraId="39011DA4" w14:textId="77777777" w:rsidR="00286C04" w:rsidRPr="00D72EB4" w:rsidRDefault="00286C04" w:rsidP="00B77A24">
      <w:pPr>
        <w:pStyle w:val="af3"/>
        <w:ind w:left="0"/>
        <w:rPr>
          <w:rFonts w:asciiTheme="minorHAnsi" w:eastAsiaTheme="minorEastAsia" w:hAnsiTheme="minorHAnsi" w:cstheme="minorHAnsi"/>
          <w:color w:val="auto"/>
        </w:rPr>
      </w:pPr>
      <m:oMathPara>
        <m:oMath>
          <m:r>
            <w:rPr>
              <w:rFonts w:ascii="Cambria Math" w:hAnsi="Cambria Math" w:cstheme="minorHAnsi"/>
              <w:color w:val="auto"/>
            </w:rPr>
            <m:t>MF-(MF-</m:t>
          </m:r>
          <m:sSub>
            <m:sSubPr>
              <m:ctrlPr>
                <w:ins w:id="12" w:author="Dr Brent Hoffman, Ph.D." w:date="2018-08-01T22:14:00Z">
                  <w:rPr>
                    <w:rFonts w:ascii="Cambria Math" w:hAnsi="Cambria Math" w:cstheme="minorHAnsi"/>
                    <w:i/>
                    <w:color w:val="auto"/>
                  </w:rPr>
                </w:ins>
              </m:ctrlPr>
            </m:sSubPr>
            <m:e>
              <m:r>
                <w:rPr>
                  <w:rFonts w:ascii="Cambria Math" w:hAnsi="Cambria Math" w:cstheme="minorHAnsi"/>
                  <w:color w:val="auto"/>
                </w:rPr>
                <m:t>R</m:t>
              </m:r>
            </m:e>
            <m:sub>
              <m:r>
                <w:rPr>
                  <w:rFonts w:ascii="Cambria Math" w:hAnsi="Cambria Math" w:cstheme="minorHAnsi"/>
                  <w:color w:val="auto"/>
                </w:rPr>
                <m:t>o</m:t>
              </m:r>
            </m:sub>
          </m:sSub>
          <m:r>
            <w:rPr>
              <w:rFonts w:ascii="Cambria Math" w:hAnsi="Cambria Math" w:cstheme="minorHAnsi"/>
              <w:color w:val="auto"/>
            </w:rPr>
            <m:t>)</m:t>
          </m:r>
          <m:sSup>
            <m:sSupPr>
              <m:ctrlPr>
                <w:ins w:id="13" w:author="Dr Brent Hoffman, Ph.D." w:date="2018-08-01T22:14:00Z">
                  <w:rPr>
                    <w:rFonts w:ascii="Cambria Math" w:hAnsi="Cambria Math" w:cstheme="minorHAnsi"/>
                    <w:i/>
                    <w:color w:val="auto"/>
                  </w:rPr>
                </w:ins>
              </m:ctrlPr>
            </m:sSupPr>
            <m:e>
              <m:r>
                <w:rPr>
                  <w:rFonts w:ascii="Cambria Math" w:hAnsi="Cambria Math" w:cstheme="minorHAnsi"/>
                  <w:color w:val="auto"/>
                </w:rPr>
                <m:t>e</m:t>
              </m:r>
            </m:e>
            <m:sup>
              <m:r>
                <w:rPr>
                  <w:rFonts w:ascii="Cambria Math" w:hAnsi="Cambria Math" w:cstheme="minorHAnsi"/>
                  <w:color w:val="auto"/>
                </w:rPr>
                <m:t>-kt</m:t>
              </m:r>
            </m:sup>
          </m:sSup>
        </m:oMath>
      </m:oMathPara>
    </w:p>
    <w:p w14:paraId="3A12AE46" w14:textId="77777777" w:rsidR="005E2773" w:rsidRPr="00D72EB4" w:rsidRDefault="00286C04" w:rsidP="00B77A24">
      <w:pPr>
        <w:pStyle w:val="af3"/>
        <w:ind w:left="0"/>
        <w:rPr>
          <w:rFonts w:asciiTheme="minorHAnsi" w:hAnsiTheme="minorHAnsi" w:cstheme="minorHAnsi"/>
          <w:color w:val="auto"/>
        </w:rPr>
      </w:pPr>
      <w:r w:rsidRPr="00D72EB4">
        <w:rPr>
          <w:rFonts w:asciiTheme="minorHAnsi" w:hAnsiTheme="minorHAnsi" w:cstheme="minorHAnsi"/>
          <w:color w:val="auto"/>
        </w:rPr>
        <w:t xml:space="preserve">where </w:t>
      </w:r>
      <m:oMath>
        <m:r>
          <w:rPr>
            <w:rFonts w:ascii="Cambria Math" w:hAnsi="Cambria Math" w:cstheme="minorHAnsi"/>
            <w:color w:val="auto"/>
          </w:rPr>
          <m:t>MF</m:t>
        </m:r>
      </m:oMath>
      <w:r w:rsidRPr="00D72EB4">
        <w:rPr>
          <w:rFonts w:asciiTheme="minorHAnsi" w:hAnsiTheme="minorHAnsi" w:cstheme="minorHAnsi"/>
          <w:color w:val="auto"/>
        </w:rPr>
        <w:t xml:space="preserve"> is the mobile fraction, </w:t>
      </w:r>
      <m:oMath>
        <m:sSub>
          <m:sSubPr>
            <m:ctrlPr>
              <w:ins w:id="14" w:author="Dr Brent Hoffman, Ph.D." w:date="2018-08-01T22:14:00Z">
                <w:rPr>
                  <w:rFonts w:ascii="Cambria Math" w:hAnsi="Cambria Math" w:cstheme="minorHAnsi"/>
                  <w:i/>
                  <w:color w:val="auto"/>
                </w:rPr>
              </w:ins>
            </m:ctrlPr>
          </m:sSubPr>
          <m:e>
            <m:r>
              <w:rPr>
                <w:rFonts w:ascii="Cambria Math" w:hAnsi="Cambria Math" w:cstheme="minorHAnsi"/>
                <w:color w:val="auto"/>
              </w:rPr>
              <m:t>R</m:t>
            </m:r>
          </m:e>
          <m:sub>
            <m:r>
              <w:rPr>
                <w:rFonts w:ascii="Cambria Math" w:hAnsi="Cambria Math" w:cstheme="minorHAnsi"/>
                <w:color w:val="auto"/>
              </w:rPr>
              <m:t>o</m:t>
            </m:r>
          </m:sub>
        </m:sSub>
      </m:oMath>
      <w:r w:rsidRPr="00D72EB4">
        <w:rPr>
          <w:rFonts w:asciiTheme="minorHAnsi" w:hAnsiTheme="minorHAnsi" w:cstheme="minorHAnsi"/>
          <w:color w:val="auto"/>
        </w:rPr>
        <w:t xml:space="preserve"> is the initial recovery, and k is the recovery </w:t>
      </w:r>
      <w:proofErr w:type="gramStart"/>
      <w:r w:rsidRPr="00D72EB4">
        <w:rPr>
          <w:rFonts w:asciiTheme="minorHAnsi" w:hAnsiTheme="minorHAnsi" w:cstheme="minorHAnsi"/>
          <w:color w:val="auto"/>
        </w:rPr>
        <w:t>rate.</w:t>
      </w:r>
      <w:proofErr w:type="gramEnd"/>
      <w:r w:rsidRPr="00D72EB4">
        <w:rPr>
          <w:rFonts w:asciiTheme="minorHAnsi" w:hAnsiTheme="minorHAnsi" w:cstheme="minorHAnsi"/>
          <w:color w:val="auto"/>
        </w:rPr>
        <w:t xml:space="preserve"> The half-time of the recovery is determined by</w:t>
      </w:r>
      <w:r w:rsidR="005E2773" w:rsidRPr="00D72EB4">
        <w:rPr>
          <w:rFonts w:asciiTheme="minorHAnsi" w:hAnsiTheme="minorHAnsi" w:cstheme="minorHAnsi"/>
          <w:color w:val="auto"/>
        </w:rPr>
        <w:t>:</w:t>
      </w:r>
      <w:r w:rsidRPr="00D72EB4">
        <w:rPr>
          <w:rFonts w:asciiTheme="minorHAnsi" w:hAnsiTheme="minorHAnsi" w:cstheme="minorHAnsi"/>
          <w:color w:val="auto"/>
        </w:rPr>
        <w:t xml:space="preserve"> </w:t>
      </w:r>
    </w:p>
    <w:p w14:paraId="7ADAE4CE" w14:textId="08E7A787" w:rsidR="00286C04" w:rsidRPr="00D72EB4" w:rsidRDefault="00B77A24" w:rsidP="00B77A24">
      <w:pPr>
        <w:pStyle w:val="af3"/>
        <w:ind w:left="0"/>
        <w:rPr>
          <w:rFonts w:asciiTheme="minorHAnsi" w:hAnsiTheme="minorHAnsi" w:cstheme="minorHAnsi"/>
          <w:color w:val="auto"/>
        </w:rPr>
      </w:pPr>
      <m:oMath>
        <m:sSub>
          <m:sSubPr>
            <m:ctrlPr>
              <w:ins w:id="15" w:author="Dr Brent Hoffman, Ph.D." w:date="2018-08-01T22:14:00Z">
                <w:rPr>
                  <w:rFonts w:ascii="Cambria Math" w:eastAsiaTheme="minorEastAsia" w:hAnsi="Cambria Math" w:cstheme="minorHAnsi"/>
                  <w:i/>
                  <w:color w:val="auto"/>
                </w:rPr>
              </w:ins>
            </m:ctrlPr>
          </m:sSubPr>
          <m:e>
            <m:r>
              <w:rPr>
                <w:rFonts w:ascii="Cambria Math" w:eastAsiaTheme="minorEastAsia" w:hAnsi="Cambria Math" w:cstheme="minorHAnsi"/>
                <w:color w:val="auto"/>
              </w:rPr>
              <m:t>τ</m:t>
            </m:r>
          </m:e>
          <m:sub>
            <m:r>
              <w:rPr>
                <w:rFonts w:ascii="Cambria Math" w:eastAsiaTheme="minorEastAsia" w:hAnsi="Cambria Math" w:cstheme="minorHAnsi"/>
                <w:color w:val="auto"/>
              </w:rPr>
              <m:t>1/2</m:t>
            </m:r>
          </m:sub>
        </m:sSub>
        <m:r>
          <w:rPr>
            <w:rFonts w:ascii="Cambria Math" w:eastAsiaTheme="minorEastAsia" w:hAnsi="Cambria Math" w:cstheme="minorHAnsi"/>
            <w:color w:val="auto"/>
          </w:rPr>
          <m:t>=</m:t>
        </m:r>
        <m:func>
          <m:funcPr>
            <m:ctrlPr>
              <w:ins w:id="16" w:author="Dr Brent Hoffman, Ph.D." w:date="2018-08-01T22:14:00Z">
                <w:rPr>
                  <w:rFonts w:ascii="Cambria Math" w:eastAsiaTheme="minorEastAsia" w:hAnsi="Cambria Math" w:cstheme="minorHAnsi"/>
                  <w:color w:val="auto"/>
                </w:rPr>
              </w:ins>
            </m:ctrlPr>
          </m:funcPr>
          <m:fName>
            <m:r>
              <m:rPr>
                <m:sty m:val="p"/>
              </m:rPr>
              <w:rPr>
                <w:rFonts w:ascii="Cambria Math" w:eastAsiaTheme="minorEastAsia" w:hAnsi="Cambria Math" w:cstheme="minorHAnsi"/>
                <w:color w:val="auto"/>
              </w:rPr>
              <m:t>ln</m:t>
            </m:r>
          </m:fName>
          <m:e>
            <m:r>
              <w:rPr>
                <w:rFonts w:ascii="Cambria Math" w:eastAsiaTheme="minorEastAsia" w:hAnsi="Cambria Math" w:cstheme="minorHAnsi"/>
                <w:color w:val="auto"/>
              </w:rPr>
              <m:t>2/k</m:t>
            </m:r>
          </m:e>
        </m:func>
      </m:oMath>
      <w:r w:rsidR="00286C04" w:rsidRPr="00D72EB4">
        <w:rPr>
          <w:rFonts w:asciiTheme="minorHAnsi" w:eastAsiaTheme="minorEastAsia" w:hAnsiTheme="minorHAnsi" w:cstheme="minorHAnsi"/>
          <w:color w:val="auto"/>
        </w:rPr>
        <w:t>.</w:t>
      </w:r>
    </w:p>
    <w:p w14:paraId="3A88B6EF" w14:textId="21ECA58A" w:rsidR="00286C04" w:rsidRPr="00D72EB4" w:rsidRDefault="00286C04" w:rsidP="00B77A24">
      <w:pPr>
        <w:pStyle w:val="af3"/>
        <w:ind w:left="0"/>
        <w:rPr>
          <w:rFonts w:asciiTheme="minorHAnsi" w:hAnsiTheme="minorHAnsi" w:cstheme="minorHAnsi"/>
          <w:color w:val="auto"/>
        </w:rPr>
      </w:pPr>
    </w:p>
    <w:p w14:paraId="091F019A" w14:textId="529BD88F" w:rsidR="00E80293" w:rsidRPr="00D72EB4" w:rsidRDefault="00CD218E" w:rsidP="00B77A24">
      <w:pPr>
        <w:pStyle w:val="af3"/>
        <w:ind w:left="0"/>
        <w:rPr>
          <w:rFonts w:asciiTheme="minorHAnsi" w:hAnsiTheme="minorHAnsi" w:cstheme="minorHAnsi"/>
          <w:color w:val="auto"/>
        </w:rPr>
      </w:pPr>
      <w:r w:rsidRPr="00D72EB4">
        <w:rPr>
          <w:rFonts w:asciiTheme="minorHAnsi" w:hAnsiTheme="minorHAnsi" w:cstheme="minorHAnsi"/>
          <w:color w:val="auto"/>
        </w:rPr>
        <w:t xml:space="preserve">Note: </w:t>
      </w:r>
      <w:r w:rsidR="009922D2" w:rsidRPr="00D72EB4">
        <w:rPr>
          <w:rFonts w:asciiTheme="minorHAnsi" w:hAnsiTheme="minorHAnsi" w:cstheme="minorHAnsi"/>
          <w:color w:val="auto"/>
        </w:rPr>
        <w:t>There are a variety of publicly-available software packages for completing these analyses</w:t>
      </w:r>
      <w:r w:rsidR="00E80293" w:rsidRPr="00D72EB4">
        <w:rPr>
          <w:rFonts w:asciiTheme="minorHAnsi" w:hAnsiTheme="minorHAnsi" w:cstheme="minorHAnsi"/>
          <w:color w:val="auto"/>
        </w:rPr>
        <w:fldChar w:fldCharType="begin"/>
      </w:r>
      <w:r w:rsidR="00793F55" w:rsidRPr="00D72EB4">
        <w:rPr>
          <w:rFonts w:asciiTheme="minorHAnsi" w:hAnsiTheme="minorHAnsi" w:cstheme="minorHAnsi"/>
          <w:color w:val="auto"/>
        </w:rPr>
        <w:instrText xml:space="preserve"> ADDIN EN.CITE &lt;EndNote&gt;&lt;Cite&gt;&lt;Author&gt;Rapsomaniki&lt;/Author&gt;&lt;Year&gt;2012&lt;/Year&gt;&lt;RecNum&gt;161&lt;/RecNum&gt;&lt;DisplayText&gt;&lt;style face="superscript"&gt;64&lt;/style&gt;&lt;/DisplayText&gt;&lt;record&gt;&lt;rec-number&gt;161&lt;/rec-number&gt;&lt;foreign-keys&gt;&lt;key app="EN" db-id="twxe5afdw2pdvoe05vr5x59yzftprede9x9v" timestamp="1533097679"&gt;161&lt;/key&gt;&lt;/foreign-keys&gt;&lt;ref-type name="Journal Article"&gt;17&lt;/ref-type&gt;&lt;contributors&gt;&lt;authors&gt;&lt;author&gt;Rapsomaniki, M. A.&lt;/author&gt;&lt;author&gt;Kotsantis, P.&lt;/author&gt;&lt;author&gt;Symeonidou, I. E.&lt;/author&gt;&lt;author&gt;Giakoumakis, N. N.&lt;/author&gt;&lt;author&gt;Taraviras, S.&lt;/author&gt;&lt;author&gt;Lygerou, Z.&lt;/author&gt;&lt;/authors&gt;&lt;/contributors&gt;&lt;auth-address&gt;Laboratory of Biology, School of Medicine, University of Patras, 26505 Rio, Patras, Greece. rapsoman@upatras.gr&lt;/auth-address&gt;&lt;titles&gt;&lt;title&gt;easyFRAP: an interactive, easy-to-use tool for qualitative and quantitative analysis of FRAP data&lt;/title&gt;&lt;secondary-title&gt;Bioinformatics&lt;/secondary-title&gt;&lt;/titles&gt;&lt;periodical&gt;&lt;full-title&gt;Bioinformatics&lt;/full-title&gt;&lt;/periodical&gt;&lt;pages&gt;1800-1&lt;/pages&gt;&lt;volume&gt;28&lt;/volume&gt;&lt;number&gt;13&lt;/number&gt;&lt;edition&gt;2012/05/01&lt;/edition&gt;&lt;keywords&gt;&lt;keyword&gt;Fluorescence Recovery After Photobleaching/*methods&lt;/keyword&gt;&lt;keyword&gt;*Software&lt;/keyword&gt;&lt;keyword&gt;User-Computer Interface&lt;/keyword&gt;&lt;/keywords&gt;&lt;dates&gt;&lt;year&gt;2012&lt;/year&gt;&lt;pub-dates&gt;&lt;date&gt;Jul 1&lt;/date&gt;&lt;/pub-dates&gt;&lt;/dates&gt;&lt;isbn&gt;1367-4811 (Electronic)&amp;#xD;1367-4803 (Linking)&lt;/isbn&gt;&lt;accession-num&gt;22543368&lt;/accession-num&gt;&lt;urls&gt;&lt;related-urls&gt;&lt;url&gt;https://www.ncbi.nlm.nih.gov/pubmed/22543368&lt;/url&gt;&lt;/related-urls&gt;&lt;/urls&gt;&lt;electronic-resource-num&gt;10.1093/bioinformatics/bts241&lt;/electronic-resource-num&gt;&lt;/record&gt;&lt;/Cite&gt;&lt;/EndNote&gt;</w:instrText>
      </w:r>
      <w:r w:rsidR="00E80293"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64</w:t>
      </w:r>
      <w:r w:rsidR="00E80293" w:rsidRPr="00D72EB4">
        <w:rPr>
          <w:rFonts w:asciiTheme="minorHAnsi" w:hAnsiTheme="minorHAnsi" w:cstheme="minorHAnsi"/>
          <w:color w:val="auto"/>
        </w:rPr>
        <w:fldChar w:fldCharType="end"/>
      </w:r>
      <w:r w:rsidR="00E80293" w:rsidRPr="00D72EB4">
        <w:rPr>
          <w:rFonts w:asciiTheme="minorHAnsi" w:hAnsiTheme="minorHAnsi" w:cstheme="minorHAnsi"/>
          <w:color w:val="auto"/>
        </w:rPr>
        <w:t xml:space="preserve"> as well as a variety of ImageJ plugins</w:t>
      </w:r>
      <w:r w:rsidR="009922D2" w:rsidRPr="00D72EB4">
        <w:rPr>
          <w:rFonts w:asciiTheme="minorHAnsi" w:hAnsiTheme="minorHAnsi" w:cstheme="minorHAnsi"/>
          <w:color w:val="auto"/>
        </w:rPr>
        <w:t xml:space="preserve">. </w:t>
      </w:r>
      <w:r w:rsidR="00E80293" w:rsidRPr="00D72EB4">
        <w:rPr>
          <w:rFonts w:asciiTheme="minorHAnsi" w:hAnsiTheme="minorHAnsi" w:cstheme="minorHAnsi"/>
          <w:color w:val="auto"/>
        </w:rPr>
        <w:t xml:space="preserve">Custom software is available </w:t>
      </w:r>
      <w:r w:rsidR="00584569" w:rsidRPr="00D72EB4">
        <w:rPr>
          <w:rFonts w:asciiTheme="minorHAnsi" w:hAnsiTheme="minorHAnsi" w:cstheme="minorHAnsi"/>
          <w:color w:val="auto"/>
        </w:rPr>
        <w:t>from the</w:t>
      </w:r>
      <w:r w:rsidR="00E80293" w:rsidRPr="00D72EB4">
        <w:rPr>
          <w:rFonts w:asciiTheme="minorHAnsi" w:hAnsiTheme="minorHAnsi" w:cstheme="minorHAnsi"/>
          <w:color w:val="auto"/>
        </w:rPr>
        <w:t xml:space="preserve"> Hoffman Lab </w:t>
      </w:r>
      <w:r w:rsidR="00584569" w:rsidRPr="00D72EB4">
        <w:rPr>
          <w:rFonts w:asciiTheme="minorHAnsi" w:hAnsiTheme="minorHAnsi" w:cstheme="minorHAnsi"/>
          <w:color w:val="auto"/>
        </w:rPr>
        <w:t>at https://gitlab.oit.duke.edu/HoffmanLab-Public</w:t>
      </w:r>
      <w:r w:rsidR="00E80293" w:rsidRPr="00D72EB4">
        <w:rPr>
          <w:rFonts w:asciiTheme="minorHAnsi" w:hAnsiTheme="minorHAnsi" w:cstheme="minorHAnsi"/>
          <w:color w:val="auto"/>
        </w:rPr>
        <w:t xml:space="preserve">. </w:t>
      </w:r>
      <w:r w:rsidR="009922D2" w:rsidRPr="00D72EB4">
        <w:rPr>
          <w:rFonts w:asciiTheme="minorHAnsi" w:hAnsiTheme="minorHAnsi" w:cstheme="minorHAnsi"/>
          <w:color w:val="auto"/>
        </w:rPr>
        <w:t xml:space="preserve">More </w:t>
      </w:r>
      <w:r w:rsidR="00E80293" w:rsidRPr="00D72EB4">
        <w:rPr>
          <w:rFonts w:asciiTheme="minorHAnsi" w:hAnsiTheme="minorHAnsi" w:cstheme="minorHAnsi"/>
          <w:color w:val="auto"/>
        </w:rPr>
        <w:t>analyses</w:t>
      </w:r>
      <w:r w:rsidR="002D1DC7" w:rsidRPr="00D72EB4">
        <w:rPr>
          <w:rFonts w:asciiTheme="minorHAnsi" w:hAnsiTheme="minorHAnsi" w:cstheme="minorHAnsi"/>
          <w:color w:val="auto"/>
        </w:rPr>
        <w:t xml:space="preserve"> should be used for </w:t>
      </w:r>
      <w:r w:rsidR="000E73D6" w:rsidRPr="00D72EB4">
        <w:rPr>
          <w:rFonts w:asciiTheme="minorHAnsi" w:hAnsiTheme="minorHAnsi" w:cstheme="minorHAnsi"/>
          <w:color w:val="auto"/>
        </w:rPr>
        <w:t xml:space="preserve">the </w:t>
      </w:r>
      <w:r w:rsidR="002D1DC7" w:rsidRPr="00D72EB4">
        <w:rPr>
          <w:rFonts w:asciiTheme="minorHAnsi" w:hAnsiTheme="minorHAnsi" w:cstheme="minorHAnsi"/>
          <w:color w:val="auto"/>
        </w:rPr>
        <w:t xml:space="preserve">situations where </w:t>
      </w:r>
      <w:r w:rsidR="000E73D6" w:rsidRPr="00D72EB4">
        <w:rPr>
          <w:rFonts w:asciiTheme="minorHAnsi" w:hAnsiTheme="minorHAnsi" w:cstheme="minorHAnsi"/>
          <w:color w:val="auto"/>
        </w:rPr>
        <w:t xml:space="preserve">the </w:t>
      </w:r>
      <w:r w:rsidR="002D1DC7" w:rsidRPr="00D72EB4">
        <w:rPr>
          <w:rFonts w:asciiTheme="minorHAnsi" w:hAnsiTheme="minorHAnsi" w:cstheme="minorHAnsi"/>
          <w:color w:val="auto"/>
        </w:rPr>
        <w:t xml:space="preserve">diffusion </w:t>
      </w:r>
      <w:r w:rsidR="00E80293" w:rsidRPr="00D72EB4">
        <w:rPr>
          <w:rFonts w:asciiTheme="minorHAnsi" w:hAnsiTheme="minorHAnsi" w:cstheme="minorHAnsi"/>
          <w:color w:val="auto"/>
        </w:rPr>
        <w:t xml:space="preserve">affects the dynamics </w:t>
      </w:r>
      <w:r w:rsidR="002D1DC7" w:rsidRPr="00D72EB4">
        <w:rPr>
          <w:rFonts w:asciiTheme="minorHAnsi" w:hAnsiTheme="minorHAnsi" w:cstheme="minorHAnsi"/>
          <w:color w:val="auto"/>
        </w:rPr>
        <w:t>of the protein of interest</w:t>
      </w:r>
      <w:r w:rsidR="009922D2" w:rsidRPr="00D72EB4">
        <w:rPr>
          <w:rFonts w:asciiTheme="minorHAnsi" w:hAnsiTheme="minorHAnsi" w:cstheme="minorHAnsi"/>
          <w:color w:val="auto"/>
        </w:rPr>
        <w:t>,</w:t>
      </w:r>
      <w:r w:rsidR="002D1DC7" w:rsidRPr="00D72EB4">
        <w:rPr>
          <w:rFonts w:asciiTheme="minorHAnsi" w:hAnsiTheme="minorHAnsi" w:cstheme="minorHAnsi"/>
          <w:color w:val="auto"/>
        </w:rPr>
        <w:t xml:space="preserve"> multiple time scales are apparent in the recovery</w:t>
      </w:r>
      <w:r w:rsidR="009922D2" w:rsidRPr="00D72EB4">
        <w:rPr>
          <w:rFonts w:asciiTheme="minorHAnsi" w:hAnsiTheme="minorHAnsi" w:cstheme="minorHAnsi"/>
          <w:color w:val="auto"/>
        </w:rPr>
        <w:t>, or non-standard bleaching geometries are used</w:t>
      </w:r>
      <w:r w:rsidR="002D1DC7" w:rsidRPr="00D72EB4">
        <w:rPr>
          <w:rFonts w:asciiTheme="minorHAnsi" w:hAnsiTheme="minorHAnsi" w:cstheme="minorHAnsi"/>
          <w:color w:val="auto"/>
        </w:rPr>
        <w:t>.</w:t>
      </w:r>
      <w:r w:rsidR="00E80293" w:rsidRPr="00D72EB4">
        <w:rPr>
          <w:rFonts w:asciiTheme="minorHAnsi" w:hAnsiTheme="minorHAnsi" w:cstheme="minorHAnsi"/>
          <w:color w:val="auto"/>
        </w:rPr>
        <w:t xml:space="preserve"> </w:t>
      </w:r>
    </w:p>
    <w:p w14:paraId="6DCDE7F0" w14:textId="77777777" w:rsidR="00CD218E" w:rsidRPr="00D72EB4" w:rsidRDefault="00CD218E" w:rsidP="00B77A24">
      <w:pPr>
        <w:pStyle w:val="af3"/>
        <w:ind w:left="0"/>
        <w:rPr>
          <w:rFonts w:asciiTheme="minorHAnsi" w:hAnsiTheme="minorHAnsi" w:cstheme="minorHAnsi"/>
          <w:color w:val="auto"/>
        </w:rPr>
      </w:pPr>
    </w:p>
    <w:p w14:paraId="29DED1A8" w14:textId="45144307" w:rsidR="00286C04" w:rsidRPr="00D72EB4" w:rsidRDefault="00286C04" w:rsidP="00B77A24">
      <w:pPr>
        <w:pStyle w:val="af3"/>
        <w:widowControl/>
        <w:numPr>
          <w:ilvl w:val="0"/>
          <w:numId w:val="22"/>
        </w:numPr>
        <w:autoSpaceDE/>
        <w:autoSpaceDN/>
        <w:adjustRightInd/>
        <w:rPr>
          <w:rFonts w:asciiTheme="minorHAnsi" w:hAnsiTheme="minorHAnsi" w:cstheme="minorHAnsi"/>
          <w:b/>
          <w:color w:val="auto"/>
          <w:highlight w:val="yellow"/>
        </w:rPr>
      </w:pPr>
      <w:bookmarkStart w:id="17" w:name="_Hlk516518529"/>
      <w:r w:rsidRPr="00D72EB4">
        <w:rPr>
          <w:rFonts w:asciiTheme="minorHAnsi" w:hAnsiTheme="minorHAnsi" w:cstheme="minorHAnsi"/>
          <w:b/>
          <w:color w:val="auto"/>
          <w:highlight w:val="yellow"/>
        </w:rPr>
        <w:t>Interpret FRET-FRAP data</w:t>
      </w:r>
    </w:p>
    <w:p w14:paraId="355C33DE" w14:textId="77777777" w:rsidR="001903A1" w:rsidRPr="00D72EB4" w:rsidRDefault="001903A1" w:rsidP="00B77A24">
      <w:pPr>
        <w:pStyle w:val="af3"/>
        <w:widowControl/>
        <w:autoSpaceDE/>
        <w:autoSpaceDN/>
        <w:adjustRightInd/>
        <w:ind w:left="0"/>
        <w:rPr>
          <w:rFonts w:asciiTheme="minorHAnsi" w:hAnsiTheme="minorHAnsi" w:cstheme="minorHAnsi"/>
          <w:b/>
          <w:color w:val="auto"/>
          <w:highlight w:val="yellow"/>
        </w:rPr>
      </w:pPr>
    </w:p>
    <w:p w14:paraId="52591F5D" w14:textId="3755C89E" w:rsidR="00B575AE" w:rsidRPr="00D72EB4" w:rsidRDefault="00E80293" w:rsidP="00B77A24">
      <w:pPr>
        <w:widowControl/>
        <w:autoSpaceDE/>
        <w:autoSpaceDN/>
        <w:adjustRightInd/>
        <w:rPr>
          <w:rFonts w:cstheme="minorHAnsi"/>
          <w:color w:val="auto"/>
          <w:highlight w:val="yellow"/>
        </w:rPr>
      </w:pPr>
      <w:r w:rsidRPr="00D72EB4">
        <w:rPr>
          <w:rFonts w:asciiTheme="minorHAnsi" w:hAnsiTheme="minorHAnsi" w:cstheme="minorHAnsi"/>
          <w:color w:val="auto"/>
          <w:highlight w:val="yellow"/>
        </w:rPr>
        <w:t>7.1</w:t>
      </w:r>
      <w:r w:rsidRPr="00D72EB4">
        <w:rPr>
          <w:rFonts w:asciiTheme="minorHAnsi" w:hAnsiTheme="minorHAnsi" w:cstheme="minorHAnsi"/>
          <w:color w:val="auto"/>
          <w:highlight w:val="yellow"/>
        </w:rPr>
        <w:tab/>
      </w:r>
      <w:r w:rsidR="00286C04" w:rsidRPr="00D72EB4">
        <w:rPr>
          <w:rFonts w:asciiTheme="minorHAnsi" w:hAnsiTheme="minorHAnsi" w:cstheme="minorHAnsi"/>
          <w:color w:val="auto"/>
          <w:highlight w:val="yellow"/>
        </w:rPr>
        <w:t>Compile relevant information for each ROI including: FRET index/efficiency, acceptor intensity, FRAP half-time, FRAP mobile fraction.</w:t>
      </w:r>
    </w:p>
    <w:p w14:paraId="589E8D67" w14:textId="7E417EB4" w:rsidR="00B575AE" w:rsidRPr="00D72EB4" w:rsidRDefault="00B575AE" w:rsidP="00B77A24">
      <w:pPr>
        <w:pStyle w:val="af3"/>
        <w:ind w:left="0"/>
        <w:rPr>
          <w:rFonts w:asciiTheme="minorHAnsi" w:hAnsiTheme="minorHAnsi" w:cstheme="minorHAnsi"/>
          <w:color w:val="auto"/>
        </w:rPr>
      </w:pPr>
    </w:p>
    <w:p w14:paraId="2EE118BC" w14:textId="34818FA2" w:rsidR="00286C04" w:rsidRPr="00D72EB4" w:rsidRDefault="00B575AE" w:rsidP="00B77A24">
      <w:pPr>
        <w:pStyle w:val="af3"/>
        <w:widowControl/>
        <w:autoSpaceDE/>
        <w:autoSpaceDN/>
        <w:adjustRightInd/>
        <w:ind w:left="0"/>
        <w:rPr>
          <w:rFonts w:cstheme="minorHAnsi"/>
          <w:color w:val="auto"/>
        </w:rPr>
      </w:pPr>
      <w:r w:rsidRPr="00D72EB4">
        <w:rPr>
          <w:rFonts w:asciiTheme="minorHAnsi" w:hAnsiTheme="minorHAnsi" w:cstheme="minorHAnsi"/>
          <w:color w:val="auto"/>
        </w:rPr>
        <w:t xml:space="preserve">Note: </w:t>
      </w:r>
      <w:r w:rsidR="00286C04" w:rsidRPr="00D72EB4">
        <w:rPr>
          <w:rFonts w:asciiTheme="minorHAnsi" w:hAnsiTheme="minorHAnsi" w:cstheme="minorHAnsi"/>
          <w:color w:val="auto"/>
        </w:rPr>
        <w:t>FRET index</w:t>
      </w:r>
      <w:r w:rsidRPr="00D72EB4">
        <w:rPr>
          <w:rFonts w:asciiTheme="minorHAnsi" w:hAnsiTheme="minorHAnsi" w:cstheme="minorHAnsi"/>
          <w:color w:val="auto"/>
        </w:rPr>
        <w:t xml:space="preserve"> or </w:t>
      </w:r>
      <w:r w:rsidR="00286C04" w:rsidRPr="00D72EB4">
        <w:rPr>
          <w:rFonts w:asciiTheme="minorHAnsi" w:hAnsiTheme="minorHAnsi" w:cstheme="minorHAnsi"/>
          <w:color w:val="auto"/>
        </w:rPr>
        <w:t>efficiency is used to determine average load across the protein within the ROI.</w:t>
      </w:r>
      <w:r w:rsidR="00104288" w:rsidRPr="00D72EB4">
        <w:rPr>
          <w:rFonts w:cstheme="minorHAnsi"/>
          <w:color w:val="auto"/>
        </w:rPr>
        <w:t xml:space="preserve"> </w:t>
      </w:r>
      <w:r w:rsidR="00286C04" w:rsidRPr="00D72EB4">
        <w:rPr>
          <w:rFonts w:asciiTheme="minorHAnsi" w:hAnsiTheme="minorHAnsi" w:cstheme="minorHAnsi"/>
          <w:color w:val="auto"/>
        </w:rPr>
        <w:t xml:space="preserve">Acceptor intensity measures </w:t>
      </w:r>
      <w:r w:rsidR="000E73D6" w:rsidRPr="00D72EB4">
        <w:rPr>
          <w:rFonts w:asciiTheme="minorHAnsi" w:hAnsiTheme="minorHAnsi" w:cstheme="minorHAnsi"/>
          <w:color w:val="auto"/>
        </w:rPr>
        <w:t xml:space="preserve">the </w:t>
      </w:r>
      <w:r w:rsidR="00286C04" w:rsidRPr="00D72EB4">
        <w:rPr>
          <w:rFonts w:asciiTheme="minorHAnsi" w:hAnsiTheme="minorHAnsi" w:cstheme="minorHAnsi"/>
          <w:color w:val="auto"/>
        </w:rPr>
        <w:t>local concentration of the protein.</w:t>
      </w:r>
      <w:r w:rsidR="00104288" w:rsidRPr="00D72EB4">
        <w:rPr>
          <w:rFonts w:cstheme="minorHAnsi"/>
          <w:color w:val="auto"/>
        </w:rPr>
        <w:t xml:space="preserve"> </w:t>
      </w:r>
      <w:r w:rsidR="002D1DC7" w:rsidRPr="00D72EB4">
        <w:rPr>
          <w:rFonts w:asciiTheme="minorHAnsi" w:hAnsiTheme="minorHAnsi" w:cstheme="minorHAnsi"/>
          <w:color w:val="auto"/>
        </w:rPr>
        <w:t>The half time of recovery is a measure of protein dynamics</w:t>
      </w:r>
      <w:r w:rsidR="00286C04" w:rsidRPr="00D72EB4">
        <w:rPr>
          <w:rFonts w:asciiTheme="minorHAnsi" w:hAnsiTheme="minorHAnsi" w:cstheme="minorHAnsi"/>
          <w:color w:val="auto"/>
        </w:rPr>
        <w:t>. A smaller half-time indicates more rapid turnover.</w:t>
      </w:r>
      <w:r w:rsidR="00104288" w:rsidRPr="00D72EB4">
        <w:rPr>
          <w:rFonts w:cstheme="minorHAnsi"/>
          <w:color w:val="auto"/>
        </w:rPr>
        <w:t xml:space="preserve"> </w:t>
      </w:r>
      <w:r w:rsidR="00286C04" w:rsidRPr="00D72EB4">
        <w:rPr>
          <w:rFonts w:asciiTheme="minorHAnsi" w:hAnsiTheme="minorHAnsi" w:cstheme="minorHAnsi"/>
          <w:color w:val="auto"/>
        </w:rPr>
        <w:t xml:space="preserve">FRAP mobile fraction measures the amount of protein within the ROI that is actively turning over. A larger mobile fraction indicates that </w:t>
      </w:r>
      <w:r w:rsidR="002D1DC7" w:rsidRPr="00D72EB4">
        <w:rPr>
          <w:rFonts w:asciiTheme="minorHAnsi" w:hAnsiTheme="minorHAnsi" w:cstheme="minorHAnsi"/>
          <w:color w:val="auto"/>
        </w:rPr>
        <w:t>a larger percentage</w:t>
      </w:r>
      <w:r w:rsidR="00286C04" w:rsidRPr="00D72EB4">
        <w:rPr>
          <w:rFonts w:asciiTheme="minorHAnsi" w:hAnsiTheme="minorHAnsi" w:cstheme="minorHAnsi"/>
          <w:color w:val="auto"/>
        </w:rPr>
        <w:t xml:space="preserve"> of the protein within the ROI is turning over.</w:t>
      </w:r>
    </w:p>
    <w:p w14:paraId="0C7EAF4E" w14:textId="77777777" w:rsidR="00286C04" w:rsidRPr="00D72EB4" w:rsidRDefault="00286C04" w:rsidP="00B77A24">
      <w:pPr>
        <w:pStyle w:val="af3"/>
        <w:ind w:left="0"/>
        <w:rPr>
          <w:rFonts w:asciiTheme="minorHAnsi" w:hAnsiTheme="minorHAnsi" w:cstheme="minorHAnsi"/>
          <w:color w:val="auto"/>
          <w:highlight w:val="yellow"/>
        </w:rPr>
      </w:pPr>
    </w:p>
    <w:p w14:paraId="7317FB7E" w14:textId="77777777" w:rsidR="00286C04" w:rsidRPr="00D72EB4" w:rsidRDefault="00286C04" w:rsidP="00B77A24">
      <w:pPr>
        <w:pStyle w:val="af3"/>
        <w:widowControl/>
        <w:numPr>
          <w:ilvl w:val="1"/>
          <w:numId w:val="24"/>
        </w:numPr>
        <w:autoSpaceDE/>
        <w:autoSpaceDN/>
        <w:adjustRightInd/>
        <w:rPr>
          <w:rFonts w:asciiTheme="minorHAnsi" w:hAnsiTheme="minorHAnsi" w:cstheme="minorHAnsi"/>
          <w:color w:val="auto"/>
          <w:highlight w:val="yellow"/>
        </w:rPr>
      </w:pPr>
      <w:r w:rsidRPr="00D72EB4">
        <w:rPr>
          <w:rFonts w:asciiTheme="minorHAnsi" w:hAnsiTheme="minorHAnsi" w:cstheme="minorHAnsi"/>
          <w:color w:val="auto"/>
          <w:highlight w:val="yellow"/>
        </w:rPr>
        <w:t>To probe the effect of local concentration on protein turnover rate and amount, plot FRAP half-time and mobile fraction against initial acceptor intensity.</w:t>
      </w:r>
    </w:p>
    <w:p w14:paraId="7A180326" w14:textId="77777777" w:rsidR="00286C04" w:rsidRPr="00D72EB4" w:rsidRDefault="00286C04" w:rsidP="00B77A24">
      <w:pPr>
        <w:pStyle w:val="af3"/>
        <w:ind w:left="0"/>
        <w:rPr>
          <w:rFonts w:asciiTheme="minorHAnsi" w:hAnsiTheme="minorHAnsi" w:cstheme="minorHAnsi"/>
          <w:color w:val="auto"/>
          <w:highlight w:val="yellow"/>
        </w:rPr>
      </w:pPr>
    </w:p>
    <w:p w14:paraId="063DC078" w14:textId="77777777" w:rsidR="00286C04" w:rsidRPr="00D72EB4" w:rsidRDefault="00286C04" w:rsidP="00B77A24">
      <w:pPr>
        <w:pStyle w:val="af3"/>
        <w:widowControl/>
        <w:numPr>
          <w:ilvl w:val="1"/>
          <w:numId w:val="24"/>
        </w:numPr>
        <w:autoSpaceDE/>
        <w:autoSpaceDN/>
        <w:adjustRightInd/>
        <w:spacing w:after="160"/>
        <w:rPr>
          <w:rFonts w:asciiTheme="minorHAnsi" w:hAnsiTheme="minorHAnsi" w:cstheme="minorHAnsi"/>
          <w:color w:val="auto"/>
          <w:highlight w:val="yellow"/>
        </w:rPr>
      </w:pPr>
      <w:r w:rsidRPr="00D72EB4">
        <w:rPr>
          <w:rFonts w:asciiTheme="minorHAnsi" w:hAnsiTheme="minorHAnsi" w:cstheme="minorHAnsi"/>
          <w:color w:val="auto"/>
          <w:highlight w:val="yellow"/>
        </w:rPr>
        <w:t>To probe the effect of protein load on protein turnover rate and amount, plot FRAP half-time and mobile fraction against FRET index/efficiency.</w:t>
      </w:r>
    </w:p>
    <w:p w14:paraId="0A0D7238" w14:textId="77777777" w:rsidR="00286C04" w:rsidRPr="00D72EB4" w:rsidRDefault="00286C04" w:rsidP="00B77A24">
      <w:pPr>
        <w:pStyle w:val="af3"/>
        <w:ind w:left="0"/>
        <w:rPr>
          <w:rFonts w:asciiTheme="minorHAnsi" w:hAnsiTheme="minorHAnsi" w:cstheme="minorHAnsi"/>
          <w:color w:val="auto"/>
        </w:rPr>
      </w:pPr>
    </w:p>
    <w:p w14:paraId="757F67E8" w14:textId="35635E3C" w:rsidR="007A4DD6" w:rsidRPr="00D72EB4" w:rsidRDefault="000E73D6" w:rsidP="000E73D6">
      <w:pPr>
        <w:pStyle w:val="af3"/>
        <w:widowControl/>
        <w:autoSpaceDE/>
        <w:autoSpaceDN/>
        <w:adjustRightInd/>
        <w:ind w:left="0"/>
        <w:rPr>
          <w:rFonts w:asciiTheme="minorHAnsi" w:hAnsiTheme="minorHAnsi" w:cstheme="minorHAnsi"/>
          <w:color w:val="auto"/>
        </w:rPr>
      </w:pPr>
      <w:r w:rsidRPr="00D72EB4">
        <w:rPr>
          <w:rFonts w:asciiTheme="minorHAnsi" w:hAnsiTheme="minorHAnsi" w:cstheme="minorHAnsi"/>
          <w:color w:val="auto"/>
        </w:rPr>
        <w:t xml:space="preserve">Note: </w:t>
      </w:r>
      <w:r w:rsidR="00286C04" w:rsidRPr="00D72EB4">
        <w:rPr>
          <w:rFonts w:asciiTheme="minorHAnsi" w:hAnsiTheme="minorHAnsi" w:cstheme="minorHAnsi"/>
          <w:color w:val="auto"/>
        </w:rPr>
        <w:t>Depending on the protein or structure, it may also be interesting to examine effects of physical parameters, such as structure size or eccentricity, on protein load or turnover.</w:t>
      </w:r>
      <w:bookmarkEnd w:id="17"/>
    </w:p>
    <w:bookmarkEnd w:id="9"/>
    <w:p w14:paraId="496AB0B4" w14:textId="77777777" w:rsidR="001C1E49" w:rsidRPr="00D72EB4" w:rsidRDefault="001C1E49" w:rsidP="00B77A24">
      <w:pPr>
        <w:pStyle w:val="a3"/>
        <w:spacing w:before="0" w:beforeAutospacing="0" w:after="0" w:afterAutospacing="0"/>
        <w:rPr>
          <w:rFonts w:asciiTheme="minorHAnsi" w:hAnsiTheme="minorHAnsi" w:cstheme="minorHAnsi"/>
          <w:b/>
          <w:color w:val="auto"/>
        </w:rPr>
      </w:pPr>
    </w:p>
    <w:p w14:paraId="3E79FCA8" w14:textId="2556A555" w:rsidR="006305D7" w:rsidRPr="00D72EB4" w:rsidRDefault="006305D7" w:rsidP="00B77A24">
      <w:pPr>
        <w:pStyle w:val="a3"/>
        <w:spacing w:before="0" w:beforeAutospacing="0" w:after="0" w:afterAutospacing="0"/>
        <w:rPr>
          <w:rFonts w:asciiTheme="minorHAnsi" w:hAnsiTheme="minorHAnsi" w:cstheme="minorHAnsi"/>
          <w:color w:val="auto"/>
        </w:rPr>
      </w:pPr>
      <w:r w:rsidRPr="00D72EB4">
        <w:rPr>
          <w:rFonts w:asciiTheme="minorHAnsi" w:hAnsiTheme="minorHAnsi" w:cstheme="minorHAnsi"/>
          <w:b/>
          <w:color w:val="auto"/>
        </w:rPr>
        <w:t>REPRESENTATIVE RESULTS</w:t>
      </w:r>
      <w:r w:rsidR="00EF1462" w:rsidRPr="00D72EB4">
        <w:rPr>
          <w:rFonts w:asciiTheme="minorHAnsi" w:hAnsiTheme="minorHAnsi" w:cstheme="minorHAnsi"/>
          <w:b/>
          <w:color w:val="auto"/>
        </w:rPr>
        <w:t>:</w:t>
      </w:r>
    </w:p>
    <w:p w14:paraId="34C38887" w14:textId="1EB32381" w:rsidR="00D32A50" w:rsidRPr="00D72EB4" w:rsidRDefault="00D32A50" w:rsidP="00B77A24">
      <w:pPr>
        <w:rPr>
          <w:rFonts w:asciiTheme="minorHAnsi" w:hAnsiTheme="minorHAnsi" w:cstheme="minorHAnsi"/>
          <w:color w:val="auto"/>
        </w:rPr>
      </w:pPr>
      <w:r w:rsidRPr="00D72EB4">
        <w:rPr>
          <w:rFonts w:asciiTheme="minorHAnsi" w:hAnsiTheme="minorHAnsi" w:cstheme="minorHAnsi"/>
          <w:color w:val="auto"/>
        </w:rPr>
        <w:t xml:space="preserve">FRET-FRAP is made up of the combination of two fluorescent techniques, FRET and FRAP. </w:t>
      </w:r>
      <w:r w:rsidR="00701F0F" w:rsidRPr="00D72EB4">
        <w:rPr>
          <w:rFonts w:asciiTheme="minorHAnsi" w:hAnsiTheme="minorHAnsi" w:cstheme="minorHAnsi"/>
          <w:color w:val="auto"/>
        </w:rPr>
        <w:t>As we focused on the effects of protein load, we used FRET-based tension sensors</w:t>
      </w:r>
      <w:r w:rsidR="00DE7432" w:rsidRPr="00D72EB4">
        <w:rPr>
          <w:rFonts w:asciiTheme="minorHAnsi" w:hAnsiTheme="minorHAnsi" w:cstheme="minorHAnsi"/>
          <w:color w:val="auto"/>
        </w:rPr>
        <w:fldChar w:fldCharType="begin">
          <w:fldData xml:space="preserve">PEVuZE5vdGU+PENpdGU+PEF1dGhvcj5HcmFzaG9mZjwvQXV0aG9yPjxZZWFyPjIwMTA8L1llYXI+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==
</w:fldData>
        </w:fldChar>
      </w:r>
      <w:r w:rsidR="00793F55" w:rsidRPr="00D72EB4">
        <w:rPr>
          <w:rFonts w:asciiTheme="minorHAnsi" w:hAnsiTheme="minorHAnsi" w:cstheme="minorHAnsi"/>
          <w:color w:val="auto"/>
        </w:rPr>
        <w:instrText xml:space="preserve"> ADDIN EN.CITE </w:instrText>
      </w:r>
      <w:r w:rsidR="00793F55" w:rsidRPr="00D72EB4">
        <w:rPr>
          <w:rFonts w:asciiTheme="minorHAnsi" w:hAnsiTheme="minorHAnsi" w:cstheme="minorHAnsi"/>
          <w:color w:val="auto"/>
        </w:rPr>
        <w:fldChar w:fldCharType="begin">
          <w:fldData xml:space="preserve">PEVuZE5vdGU+PENpdGU+PEF1dGhvcj5HcmFzaG9mZjwvQXV0aG9yPjxZZWFyPjIwMTA8L1llYXI+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==
</w:fldData>
        </w:fldChar>
      </w:r>
      <w:r w:rsidR="00793F55" w:rsidRPr="00D72EB4">
        <w:rPr>
          <w:rFonts w:asciiTheme="minorHAnsi" w:hAnsiTheme="minorHAnsi" w:cstheme="minorHAnsi"/>
          <w:color w:val="auto"/>
        </w:rPr>
        <w:instrText xml:space="preserve"> ADDIN EN.CITE.DATA </w:instrText>
      </w:r>
      <w:r w:rsidR="00793F55" w:rsidRPr="00D72EB4">
        <w:rPr>
          <w:rFonts w:asciiTheme="minorHAnsi" w:hAnsiTheme="minorHAnsi" w:cstheme="minorHAnsi"/>
          <w:color w:val="auto"/>
        </w:rPr>
      </w:r>
      <w:r w:rsidR="00793F55" w:rsidRPr="00D72EB4">
        <w:rPr>
          <w:rFonts w:asciiTheme="minorHAnsi" w:hAnsiTheme="minorHAnsi" w:cstheme="minorHAnsi"/>
          <w:color w:val="auto"/>
        </w:rPr>
        <w:fldChar w:fldCharType="end"/>
      </w:r>
      <w:r w:rsidR="00DE7432" w:rsidRPr="00D72EB4">
        <w:rPr>
          <w:rFonts w:asciiTheme="minorHAnsi" w:hAnsiTheme="minorHAnsi" w:cstheme="minorHAnsi"/>
          <w:color w:val="auto"/>
        </w:rPr>
      </w:r>
      <w:r w:rsidR="00DE7432"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34,46</w:t>
      </w:r>
      <w:r w:rsidR="00DE7432" w:rsidRPr="00D72EB4">
        <w:rPr>
          <w:rFonts w:asciiTheme="minorHAnsi" w:hAnsiTheme="minorHAnsi" w:cstheme="minorHAnsi"/>
          <w:color w:val="auto"/>
        </w:rPr>
        <w:fldChar w:fldCharType="end"/>
      </w:r>
      <w:r w:rsidR="00701F0F" w:rsidRPr="00D72EB4">
        <w:rPr>
          <w:rFonts w:asciiTheme="minorHAnsi" w:hAnsiTheme="minorHAnsi" w:cstheme="minorHAnsi"/>
          <w:color w:val="auto"/>
        </w:rPr>
        <w:t xml:space="preserve">. </w:t>
      </w:r>
      <w:r w:rsidRPr="00D72EB4">
        <w:rPr>
          <w:rFonts w:asciiTheme="minorHAnsi" w:hAnsiTheme="minorHAnsi" w:cstheme="minorHAnsi"/>
          <w:color w:val="auto"/>
        </w:rPr>
        <w:t>The</w:t>
      </w:r>
      <w:r w:rsidR="00701F0F" w:rsidRPr="00D72EB4">
        <w:rPr>
          <w:rFonts w:asciiTheme="minorHAnsi" w:hAnsiTheme="minorHAnsi" w:cstheme="minorHAnsi"/>
          <w:color w:val="auto"/>
        </w:rPr>
        <w:t xml:space="preserve">se sensors are </w:t>
      </w:r>
      <w:r w:rsidR="00DE7432" w:rsidRPr="00D72EB4">
        <w:rPr>
          <w:rFonts w:asciiTheme="minorHAnsi" w:hAnsiTheme="minorHAnsi" w:cstheme="minorHAnsi"/>
          <w:color w:val="auto"/>
        </w:rPr>
        <w:t xml:space="preserve">often </w:t>
      </w:r>
      <w:r w:rsidR="00701F0F" w:rsidRPr="00D72EB4">
        <w:rPr>
          <w:rFonts w:asciiTheme="minorHAnsi" w:hAnsiTheme="minorHAnsi" w:cstheme="minorHAnsi"/>
          <w:color w:val="auto"/>
        </w:rPr>
        <w:t>based on</w:t>
      </w:r>
      <w:r w:rsidRPr="00D72EB4">
        <w:rPr>
          <w:rFonts w:asciiTheme="minorHAnsi" w:hAnsiTheme="minorHAnsi" w:cstheme="minorHAnsi"/>
          <w:color w:val="auto"/>
        </w:rPr>
        <w:t xml:space="preserve"> </w:t>
      </w:r>
      <w:r w:rsidR="000E73D6" w:rsidRPr="00D72EB4">
        <w:rPr>
          <w:rFonts w:asciiTheme="minorHAnsi" w:hAnsiTheme="minorHAnsi" w:cstheme="minorHAnsi"/>
          <w:color w:val="auto"/>
        </w:rPr>
        <w:t>a</w:t>
      </w:r>
      <w:r w:rsidR="000E73D6" w:rsidRPr="00D72EB4">
        <w:rPr>
          <w:rFonts w:asciiTheme="minorHAnsi" w:hAnsiTheme="minorHAnsi" w:cstheme="minorHAnsi"/>
          <w:color w:val="auto"/>
        </w:rPr>
        <w:t xml:space="preserve"> </w:t>
      </w:r>
      <w:r w:rsidRPr="00D72EB4">
        <w:rPr>
          <w:rFonts w:asciiTheme="minorHAnsi" w:hAnsiTheme="minorHAnsi" w:cstheme="minorHAnsi"/>
          <w:color w:val="auto"/>
        </w:rPr>
        <w:t>tension sensing module consist</w:t>
      </w:r>
      <w:r w:rsidR="000E73D6" w:rsidRPr="00D72EB4">
        <w:rPr>
          <w:rFonts w:asciiTheme="minorHAnsi" w:hAnsiTheme="minorHAnsi" w:cstheme="minorHAnsi"/>
          <w:color w:val="auto"/>
        </w:rPr>
        <w:t>ing</w:t>
      </w:r>
      <w:r w:rsidRPr="00D72EB4">
        <w:rPr>
          <w:rFonts w:asciiTheme="minorHAnsi" w:hAnsiTheme="minorHAnsi" w:cstheme="minorHAnsi"/>
          <w:color w:val="auto"/>
        </w:rPr>
        <w:t xml:space="preserve"> of two fluorescent proteins, </w:t>
      </w:r>
      <w:r w:rsidR="00701F0F" w:rsidRPr="00D72EB4">
        <w:rPr>
          <w:rFonts w:asciiTheme="minorHAnsi" w:hAnsiTheme="minorHAnsi" w:cstheme="minorHAnsi"/>
          <w:color w:val="auto"/>
        </w:rPr>
        <w:t>such</w:t>
      </w:r>
      <w:r w:rsidRPr="00D72EB4">
        <w:rPr>
          <w:rFonts w:asciiTheme="minorHAnsi" w:hAnsiTheme="minorHAnsi" w:cstheme="minorHAnsi"/>
          <w:color w:val="auto"/>
        </w:rPr>
        <w:t xml:space="preserve"> as mTFP1 and VenusA206K, connected by a </w:t>
      </w:r>
      <w:proofErr w:type="spellStart"/>
      <w:r w:rsidRPr="00D72EB4">
        <w:rPr>
          <w:rFonts w:asciiTheme="minorHAnsi" w:hAnsiTheme="minorHAnsi" w:cstheme="minorHAnsi"/>
          <w:color w:val="auto"/>
        </w:rPr>
        <w:t>flagelliform</w:t>
      </w:r>
      <w:proofErr w:type="spellEnd"/>
      <w:r w:rsidRPr="00D72EB4">
        <w:rPr>
          <w:rFonts w:asciiTheme="minorHAnsi" w:hAnsiTheme="minorHAnsi" w:cstheme="minorHAnsi"/>
          <w:color w:val="auto"/>
        </w:rPr>
        <w:t xml:space="preserve"> linker (</w:t>
      </w:r>
      <w:r w:rsidRPr="00D72EB4">
        <w:rPr>
          <w:rFonts w:asciiTheme="minorHAnsi" w:hAnsiTheme="minorHAnsi" w:cstheme="minorHAnsi"/>
          <w:b/>
          <w:color w:val="auto"/>
        </w:rPr>
        <w:t>Figure 1A</w:t>
      </w:r>
      <w:r w:rsidRPr="00D72EB4">
        <w:rPr>
          <w:rFonts w:asciiTheme="minorHAnsi" w:hAnsiTheme="minorHAnsi" w:cstheme="minorHAnsi"/>
          <w:color w:val="auto"/>
        </w:rPr>
        <w:t xml:space="preserve">). When the module is placed between the head and tail domains of a protein, it is possible to measure the load exerted across the protein. When analyzing FRET data, images taken in the acceptor channel are used to assess </w:t>
      </w:r>
      <w:r w:rsidR="00DE6E17" w:rsidRPr="00D72EB4">
        <w:rPr>
          <w:rFonts w:asciiTheme="minorHAnsi" w:hAnsiTheme="minorHAnsi" w:cstheme="minorHAnsi"/>
          <w:color w:val="auto"/>
        </w:rPr>
        <w:t xml:space="preserve">tension sensor </w:t>
      </w:r>
      <w:r w:rsidRPr="00D72EB4">
        <w:rPr>
          <w:rFonts w:asciiTheme="minorHAnsi" w:hAnsiTheme="minorHAnsi" w:cstheme="minorHAnsi"/>
          <w:color w:val="auto"/>
        </w:rPr>
        <w:t>localization and concentration, as this signal is independent of FRET (</w:t>
      </w:r>
      <w:r w:rsidRPr="00D72EB4">
        <w:rPr>
          <w:rFonts w:asciiTheme="minorHAnsi" w:hAnsiTheme="minorHAnsi" w:cstheme="minorHAnsi"/>
          <w:b/>
          <w:color w:val="auto"/>
        </w:rPr>
        <w:t>Figure 1B</w:t>
      </w:r>
      <w:r w:rsidRPr="00D72EB4">
        <w:rPr>
          <w:rFonts w:asciiTheme="minorHAnsi" w:hAnsiTheme="minorHAnsi" w:cstheme="minorHAnsi"/>
          <w:color w:val="auto"/>
        </w:rPr>
        <w:t xml:space="preserve">). After </w:t>
      </w:r>
      <w:r w:rsidR="000E73D6" w:rsidRPr="00D72EB4">
        <w:rPr>
          <w:rFonts w:asciiTheme="minorHAnsi" w:hAnsiTheme="minorHAnsi" w:cstheme="minorHAnsi"/>
          <w:color w:val="auto"/>
        </w:rPr>
        <w:t xml:space="preserve">the </w:t>
      </w:r>
      <w:r w:rsidRPr="00D72EB4">
        <w:rPr>
          <w:rFonts w:asciiTheme="minorHAnsi" w:hAnsiTheme="minorHAnsi" w:cstheme="minorHAnsi"/>
          <w:color w:val="auto"/>
        </w:rPr>
        <w:t>calculation of FRET efficiency, protein load can be visualized on a colorimetric scale where a decrease in FRET efficiency toward cooler colors indicates an increase in protein load</w:t>
      </w:r>
      <w:r w:rsidR="00802371" w:rsidRPr="00D72EB4">
        <w:rPr>
          <w:rFonts w:asciiTheme="minorHAnsi" w:hAnsiTheme="minorHAnsi" w:cstheme="minorHAnsi"/>
          <w:color w:val="auto"/>
        </w:rPr>
        <w:t>,</w:t>
      </w:r>
      <w:r w:rsidRPr="00D72EB4">
        <w:rPr>
          <w:rFonts w:asciiTheme="minorHAnsi" w:hAnsiTheme="minorHAnsi" w:cstheme="minorHAnsi"/>
          <w:color w:val="auto"/>
        </w:rPr>
        <w:t xml:space="preserve"> and FRET efficiencies in the red range indicate low protein load (</w:t>
      </w:r>
      <w:r w:rsidRPr="00D72EB4">
        <w:rPr>
          <w:rFonts w:asciiTheme="minorHAnsi" w:hAnsiTheme="minorHAnsi" w:cstheme="minorHAnsi"/>
          <w:b/>
          <w:color w:val="auto"/>
        </w:rPr>
        <w:t>Figure 1B</w:t>
      </w:r>
      <w:r w:rsidRPr="00D72EB4">
        <w:rPr>
          <w:rFonts w:asciiTheme="minorHAnsi" w:hAnsiTheme="minorHAnsi" w:cstheme="minorHAnsi"/>
          <w:color w:val="auto"/>
        </w:rPr>
        <w:t xml:space="preserve">). FRAP imaging is conducted by using a laser to bleach the acceptor fluorophore in a single </w:t>
      </w:r>
      <w:r w:rsidR="0098047F" w:rsidRPr="00D72EB4">
        <w:rPr>
          <w:rFonts w:asciiTheme="minorHAnsi" w:hAnsiTheme="minorHAnsi" w:cstheme="minorHAnsi"/>
          <w:color w:val="auto"/>
        </w:rPr>
        <w:t>subcellular</w:t>
      </w:r>
      <w:r w:rsidRPr="00D72EB4">
        <w:rPr>
          <w:rFonts w:asciiTheme="minorHAnsi" w:hAnsiTheme="minorHAnsi" w:cstheme="minorHAnsi"/>
          <w:color w:val="auto"/>
        </w:rPr>
        <w:t xml:space="preserve"> structure and monitor recovery over time (</w:t>
      </w:r>
      <w:r w:rsidRPr="00D72EB4">
        <w:rPr>
          <w:rFonts w:asciiTheme="minorHAnsi" w:hAnsiTheme="minorHAnsi" w:cstheme="minorHAnsi"/>
          <w:b/>
          <w:color w:val="auto"/>
        </w:rPr>
        <w:t>Figure 1C</w:t>
      </w:r>
      <w:r w:rsidRPr="00D72EB4">
        <w:rPr>
          <w:rFonts w:asciiTheme="minorHAnsi" w:hAnsiTheme="minorHAnsi" w:cstheme="minorHAnsi"/>
          <w:color w:val="auto"/>
        </w:rPr>
        <w:t xml:space="preserve">). The resulting normalized FRAP curve can be analyzed to extract parameters describing </w:t>
      </w:r>
      <w:r w:rsidR="000E73D6" w:rsidRPr="00D72EB4">
        <w:rPr>
          <w:rFonts w:asciiTheme="minorHAnsi" w:hAnsiTheme="minorHAnsi" w:cstheme="minorHAnsi"/>
          <w:color w:val="auto"/>
        </w:rPr>
        <w:t xml:space="preserve">the </w:t>
      </w:r>
      <w:r w:rsidRPr="00D72EB4">
        <w:rPr>
          <w:rFonts w:asciiTheme="minorHAnsi" w:hAnsiTheme="minorHAnsi" w:cstheme="minorHAnsi"/>
          <w:color w:val="auto"/>
        </w:rPr>
        <w:t xml:space="preserve">protein dynamics, including </w:t>
      </w:r>
      <w:r w:rsidR="000E73D6" w:rsidRPr="00D72EB4">
        <w:rPr>
          <w:rFonts w:asciiTheme="minorHAnsi" w:hAnsiTheme="minorHAnsi" w:cstheme="minorHAnsi"/>
          <w:color w:val="auto"/>
        </w:rPr>
        <w:t xml:space="preserve">the </w:t>
      </w:r>
      <w:r w:rsidRPr="00D72EB4">
        <w:rPr>
          <w:rFonts w:asciiTheme="minorHAnsi" w:hAnsiTheme="minorHAnsi" w:cstheme="minorHAnsi"/>
          <w:color w:val="auto"/>
        </w:rPr>
        <w:t>half-time of recovery and mobile fraction (</w:t>
      </w:r>
      <w:r w:rsidRPr="00D72EB4">
        <w:rPr>
          <w:rFonts w:asciiTheme="minorHAnsi" w:hAnsiTheme="minorHAnsi" w:cstheme="minorHAnsi"/>
          <w:b/>
          <w:color w:val="auto"/>
        </w:rPr>
        <w:t>Figure 1D</w:t>
      </w:r>
      <w:r w:rsidRPr="00D72EB4">
        <w:rPr>
          <w:rFonts w:asciiTheme="minorHAnsi" w:hAnsiTheme="minorHAnsi" w:cstheme="minorHAnsi"/>
          <w:color w:val="auto"/>
        </w:rPr>
        <w:t xml:space="preserve">). Because FRET and FRAP analyses were performed on the same cell, the average protein load and turnover in a </w:t>
      </w:r>
      <w:r w:rsidR="0098047F" w:rsidRPr="00D72EB4">
        <w:rPr>
          <w:rFonts w:asciiTheme="minorHAnsi" w:hAnsiTheme="minorHAnsi" w:cstheme="minorHAnsi"/>
          <w:color w:val="auto"/>
        </w:rPr>
        <w:t>subcellular</w:t>
      </w:r>
      <w:r w:rsidRPr="00D72EB4">
        <w:rPr>
          <w:rFonts w:asciiTheme="minorHAnsi" w:hAnsiTheme="minorHAnsi" w:cstheme="minorHAnsi"/>
          <w:color w:val="auto"/>
        </w:rPr>
        <w:t xml:space="preserve"> structure can be plotted as a single point. Imaging multiple cells yields multiple points and an emerging trend </w:t>
      </w:r>
      <w:r w:rsidR="004C4EE5" w:rsidRPr="00D72EB4">
        <w:rPr>
          <w:rFonts w:asciiTheme="minorHAnsi" w:hAnsiTheme="minorHAnsi" w:cstheme="minorHAnsi"/>
          <w:color w:val="auto"/>
        </w:rPr>
        <w:t>can indicate</w:t>
      </w:r>
      <w:r w:rsidRPr="00D72EB4">
        <w:rPr>
          <w:rFonts w:asciiTheme="minorHAnsi" w:hAnsiTheme="minorHAnsi" w:cstheme="minorHAnsi"/>
          <w:color w:val="auto"/>
        </w:rPr>
        <w:t xml:space="preserve"> whether a protein is destabilized (</w:t>
      </w:r>
      <w:r w:rsidRPr="00D72EB4">
        <w:rPr>
          <w:rFonts w:asciiTheme="minorHAnsi" w:hAnsiTheme="minorHAnsi" w:cstheme="minorHAnsi"/>
          <w:b/>
          <w:color w:val="auto"/>
        </w:rPr>
        <w:t>Figure 1E</w:t>
      </w:r>
      <w:r w:rsidRPr="00D72EB4">
        <w:rPr>
          <w:rFonts w:asciiTheme="minorHAnsi" w:hAnsiTheme="minorHAnsi" w:cstheme="minorHAnsi"/>
          <w:color w:val="auto"/>
        </w:rPr>
        <w:t>) or stabilized by molecular load (</w:t>
      </w:r>
      <w:r w:rsidRPr="00D72EB4">
        <w:rPr>
          <w:rFonts w:asciiTheme="minorHAnsi" w:hAnsiTheme="minorHAnsi" w:cstheme="minorHAnsi"/>
          <w:b/>
          <w:color w:val="auto"/>
        </w:rPr>
        <w:t>Figure 1F</w:t>
      </w:r>
      <w:r w:rsidRPr="00D72EB4">
        <w:rPr>
          <w:rFonts w:asciiTheme="minorHAnsi" w:hAnsiTheme="minorHAnsi" w:cstheme="minorHAnsi"/>
          <w:color w:val="auto"/>
        </w:rPr>
        <w:t>).</w:t>
      </w:r>
    </w:p>
    <w:p w14:paraId="4F1BD38C" w14:textId="77777777" w:rsidR="00B77A24" w:rsidRPr="00D72EB4" w:rsidRDefault="00B77A24" w:rsidP="00B77A24">
      <w:pPr>
        <w:rPr>
          <w:rFonts w:asciiTheme="minorHAnsi" w:hAnsiTheme="minorHAnsi" w:cstheme="minorHAnsi"/>
          <w:color w:val="auto"/>
        </w:rPr>
      </w:pPr>
    </w:p>
    <w:p w14:paraId="4C596E7F" w14:textId="1728BACC" w:rsidR="00D32A50" w:rsidRPr="00D72EB4" w:rsidRDefault="00D32A50" w:rsidP="00B77A24">
      <w:pPr>
        <w:rPr>
          <w:rFonts w:asciiTheme="minorHAnsi" w:hAnsiTheme="minorHAnsi" w:cstheme="minorHAnsi"/>
          <w:color w:val="auto"/>
        </w:rPr>
      </w:pPr>
      <w:r w:rsidRPr="00D72EB4">
        <w:rPr>
          <w:rFonts w:asciiTheme="minorHAnsi" w:hAnsiTheme="minorHAnsi" w:cstheme="minorHAnsi"/>
          <w:color w:val="auto"/>
        </w:rPr>
        <w:t>The vinculin tension sensor (</w:t>
      </w:r>
      <w:proofErr w:type="spellStart"/>
      <w:r w:rsidRPr="00D72EB4">
        <w:rPr>
          <w:rFonts w:asciiTheme="minorHAnsi" w:hAnsiTheme="minorHAnsi" w:cstheme="minorHAnsi"/>
          <w:color w:val="auto"/>
        </w:rPr>
        <w:t>VinTS</w:t>
      </w:r>
      <w:proofErr w:type="spellEnd"/>
      <w:r w:rsidRPr="00D72EB4">
        <w:rPr>
          <w:rFonts w:asciiTheme="minorHAnsi" w:hAnsiTheme="minorHAnsi" w:cstheme="minorHAnsi"/>
          <w:color w:val="auto"/>
        </w:rPr>
        <w:t>) stably expressed in vinculin null MEFs very clearly localizes to FAs spread throughout the cell, as seen by looking at the acceptor channel image (</w:t>
      </w:r>
      <w:r w:rsidRPr="00D72EB4">
        <w:rPr>
          <w:rFonts w:asciiTheme="minorHAnsi" w:hAnsiTheme="minorHAnsi" w:cstheme="minorHAnsi"/>
          <w:b/>
          <w:color w:val="auto"/>
        </w:rPr>
        <w:t>Figure 2A</w:t>
      </w:r>
      <w:r w:rsidRPr="00D72EB4">
        <w:rPr>
          <w:rFonts w:asciiTheme="minorHAnsi" w:hAnsiTheme="minorHAnsi" w:cstheme="minorHAnsi"/>
          <w:color w:val="auto"/>
        </w:rPr>
        <w:t xml:space="preserve">). The acceptor channel image is used to create a segmentation mask that identifies each individual FA with a unique ID, visually designated </w:t>
      </w:r>
      <w:r w:rsidR="004C4EE5" w:rsidRPr="00D72EB4">
        <w:rPr>
          <w:rFonts w:asciiTheme="minorHAnsi" w:hAnsiTheme="minorHAnsi" w:cstheme="minorHAnsi"/>
          <w:color w:val="auto"/>
        </w:rPr>
        <w:t>by</w:t>
      </w:r>
      <w:r w:rsidRPr="00D72EB4">
        <w:rPr>
          <w:rFonts w:asciiTheme="minorHAnsi" w:hAnsiTheme="minorHAnsi" w:cstheme="minorHAnsi"/>
          <w:color w:val="auto"/>
        </w:rPr>
        <w:t xml:space="preserve"> different colors (</w:t>
      </w:r>
      <w:r w:rsidRPr="00D72EB4">
        <w:rPr>
          <w:rFonts w:asciiTheme="minorHAnsi" w:hAnsiTheme="minorHAnsi" w:cstheme="minorHAnsi"/>
          <w:b/>
          <w:color w:val="auto"/>
        </w:rPr>
        <w:t>Figure 2B</w:t>
      </w:r>
      <w:r w:rsidRPr="00D72EB4">
        <w:rPr>
          <w:rFonts w:asciiTheme="minorHAnsi" w:hAnsiTheme="minorHAnsi" w:cstheme="minorHAnsi"/>
          <w:color w:val="auto"/>
        </w:rPr>
        <w:t>). The segmentation algorithm is based on the “water” method and labels the FAs approximately in order of brightness, as previously described</w:t>
      </w:r>
      <w:r w:rsidR="00063889" w:rsidRPr="00D72EB4">
        <w:rPr>
          <w:rFonts w:asciiTheme="minorHAnsi" w:hAnsiTheme="minorHAnsi" w:cstheme="minorHAnsi"/>
          <w:color w:val="auto"/>
        </w:rPr>
        <w:fldChar w:fldCharType="begin">
          <w:fldData xml:space="preserve">PEVuZE5vdGU+PENpdGU+PEF1dGhvcj5HcmFzaG9mZjwvQXV0aG9yPjxZZWFyPjIwMTA8L1llYXI+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==
</w:fldData>
        </w:fldChar>
      </w:r>
      <w:r w:rsidR="00793F55" w:rsidRPr="00D72EB4">
        <w:rPr>
          <w:rFonts w:asciiTheme="minorHAnsi" w:hAnsiTheme="minorHAnsi" w:cstheme="minorHAnsi"/>
          <w:color w:val="auto"/>
        </w:rPr>
        <w:instrText xml:space="preserve"> ADDIN EN.CITE </w:instrText>
      </w:r>
      <w:r w:rsidR="00793F55" w:rsidRPr="00D72EB4">
        <w:rPr>
          <w:rFonts w:asciiTheme="minorHAnsi" w:hAnsiTheme="minorHAnsi" w:cstheme="minorHAnsi"/>
          <w:color w:val="auto"/>
        </w:rPr>
        <w:fldChar w:fldCharType="begin">
          <w:fldData xml:space="preserve">PEVuZE5vdGU+PENpdGU+PEF1dGhvcj5HcmFzaG9mZjwvQXV0aG9yPjxZZWFyPjIwMTA8L1llYXI+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==
</w:fldData>
        </w:fldChar>
      </w:r>
      <w:r w:rsidR="00793F55" w:rsidRPr="00D72EB4">
        <w:rPr>
          <w:rFonts w:asciiTheme="minorHAnsi" w:hAnsiTheme="minorHAnsi" w:cstheme="minorHAnsi"/>
          <w:color w:val="auto"/>
        </w:rPr>
        <w:instrText xml:space="preserve"> ADDIN EN.CITE.DATA </w:instrText>
      </w:r>
      <w:r w:rsidR="00793F55" w:rsidRPr="00D72EB4">
        <w:rPr>
          <w:rFonts w:asciiTheme="minorHAnsi" w:hAnsiTheme="minorHAnsi" w:cstheme="minorHAnsi"/>
          <w:color w:val="auto"/>
        </w:rPr>
      </w:r>
      <w:r w:rsidR="00793F55" w:rsidRPr="00D72EB4">
        <w:rPr>
          <w:rFonts w:asciiTheme="minorHAnsi" w:hAnsiTheme="minorHAnsi" w:cstheme="minorHAnsi"/>
          <w:color w:val="auto"/>
        </w:rPr>
        <w:fldChar w:fldCharType="end"/>
      </w:r>
      <w:r w:rsidR="00063889" w:rsidRPr="00D72EB4">
        <w:rPr>
          <w:rFonts w:asciiTheme="minorHAnsi" w:hAnsiTheme="minorHAnsi" w:cstheme="minorHAnsi"/>
          <w:color w:val="auto"/>
        </w:rPr>
      </w:r>
      <w:r w:rsidR="00063889"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34,65</w:t>
      </w:r>
      <w:r w:rsidR="00063889" w:rsidRPr="00D72EB4">
        <w:rPr>
          <w:rFonts w:asciiTheme="minorHAnsi" w:hAnsiTheme="minorHAnsi" w:cstheme="minorHAnsi"/>
          <w:color w:val="auto"/>
        </w:rPr>
        <w:fldChar w:fldCharType="end"/>
      </w:r>
      <w:r w:rsidRPr="00D72EB4">
        <w:rPr>
          <w:rFonts w:asciiTheme="minorHAnsi" w:hAnsiTheme="minorHAnsi" w:cstheme="minorHAnsi"/>
          <w:color w:val="auto"/>
        </w:rPr>
        <w:t>. The segmentation results are converted to a binary mask which is then applied to the FRET efficiency results (</w:t>
      </w:r>
      <w:r w:rsidRPr="00D72EB4">
        <w:rPr>
          <w:rFonts w:asciiTheme="minorHAnsi" w:hAnsiTheme="minorHAnsi" w:cstheme="minorHAnsi"/>
          <w:b/>
          <w:color w:val="auto"/>
        </w:rPr>
        <w:t>Figure 2C</w:t>
      </w:r>
      <w:r w:rsidRPr="00D72EB4">
        <w:rPr>
          <w:rFonts w:asciiTheme="minorHAnsi" w:hAnsiTheme="minorHAnsi" w:cstheme="minorHAnsi"/>
          <w:color w:val="auto"/>
        </w:rPr>
        <w:t>), and the average FRET efficiency within each unique FA is calculated (</w:t>
      </w:r>
      <w:r w:rsidRPr="00D72EB4">
        <w:rPr>
          <w:rFonts w:asciiTheme="minorHAnsi" w:hAnsiTheme="minorHAnsi" w:cstheme="minorHAnsi"/>
          <w:b/>
          <w:color w:val="auto"/>
        </w:rPr>
        <w:t>Figure 2D</w:t>
      </w:r>
      <w:r w:rsidRPr="00D72EB4">
        <w:rPr>
          <w:rFonts w:asciiTheme="minorHAnsi" w:hAnsiTheme="minorHAnsi" w:cstheme="minorHAnsi"/>
          <w:color w:val="auto"/>
        </w:rPr>
        <w:t>). Additional properties can be calculated for each FA in a similar manner, including average acceptor intensity, size, eccentricity, and location within the cell. This way, whichever FA is chosen for FRAP</w:t>
      </w:r>
      <w:r w:rsidR="00642D96" w:rsidRPr="00D72EB4">
        <w:rPr>
          <w:rFonts w:asciiTheme="minorHAnsi" w:hAnsiTheme="minorHAnsi" w:cstheme="minorHAnsi"/>
          <w:color w:val="auto"/>
        </w:rPr>
        <w:t>,</w:t>
      </w:r>
      <w:r w:rsidRPr="00D72EB4">
        <w:rPr>
          <w:rFonts w:asciiTheme="minorHAnsi" w:hAnsiTheme="minorHAnsi" w:cstheme="minorHAnsi"/>
          <w:color w:val="auto"/>
        </w:rPr>
        <w:t xml:space="preserve"> can be matched to the unique FA ID and the associated properties.</w:t>
      </w:r>
    </w:p>
    <w:p w14:paraId="63F1AABD" w14:textId="77777777" w:rsidR="00B77A24" w:rsidRPr="00D72EB4" w:rsidRDefault="00B77A24" w:rsidP="00B77A24">
      <w:pPr>
        <w:rPr>
          <w:rFonts w:asciiTheme="minorHAnsi" w:hAnsiTheme="minorHAnsi" w:cstheme="minorHAnsi"/>
          <w:color w:val="auto"/>
        </w:rPr>
      </w:pPr>
    </w:p>
    <w:p w14:paraId="1DF0EB9C" w14:textId="2851BA4D" w:rsidR="00D32A50" w:rsidRPr="00D72EB4" w:rsidRDefault="00D32A50" w:rsidP="00B77A24">
      <w:pPr>
        <w:rPr>
          <w:rFonts w:asciiTheme="minorHAnsi" w:hAnsiTheme="minorHAnsi" w:cstheme="minorHAnsi"/>
          <w:color w:val="auto"/>
        </w:rPr>
      </w:pPr>
      <w:r w:rsidRPr="00D72EB4">
        <w:rPr>
          <w:rFonts w:asciiTheme="minorHAnsi" w:hAnsiTheme="minorHAnsi" w:cstheme="minorHAnsi"/>
          <w:color w:val="auto"/>
        </w:rPr>
        <w:t xml:space="preserve">FRAP imaging and analysis is sensitive to </w:t>
      </w:r>
      <w:r w:rsidR="003976FF" w:rsidRPr="00D72EB4">
        <w:rPr>
          <w:rFonts w:asciiTheme="minorHAnsi" w:hAnsiTheme="minorHAnsi" w:cstheme="minorHAnsi"/>
          <w:color w:val="auto"/>
        </w:rPr>
        <w:t>several</w:t>
      </w:r>
      <w:r w:rsidRPr="00D72EB4">
        <w:rPr>
          <w:rFonts w:asciiTheme="minorHAnsi" w:hAnsiTheme="minorHAnsi" w:cstheme="minorHAnsi"/>
          <w:color w:val="auto"/>
        </w:rPr>
        <w:t xml:space="preserve"> factors that can be controlled, including laser and imaging parameters, and some factors that cannot be controlled, such as overall FA stability</w:t>
      </w:r>
      <w:r w:rsidR="00DE7432" w:rsidRPr="00D72EB4">
        <w:rPr>
          <w:rFonts w:asciiTheme="minorHAnsi" w:hAnsiTheme="minorHAnsi" w:cstheme="minorHAnsi"/>
          <w:color w:val="auto"/>
        </w:rPr>
        <w:fldChar w:fldCharType="begin">
          <w:fldData xml:space="preserve">PEVuZE5vdGU+PENpdGU+PEF1dGhvcj5NY05hbGx5PC9BdXRob3I+PFllYXI+MjAwODwvWWVhcj48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==
</w:fldData>
        </w:fldChar>
      </w:r>
      <w:r w:rsidR="00793F55" w:rsidRPr="00D72EB4">
        <w:rPr>
          <w:rFonts w:asciiTheme="minorHAnsi" w:hAnsiTheme="minorHAnsi" w:cstheme="minorHAnsi"/>
          <w:color w:val="auto"/>
        </w:rPr>
        <w:instrText xml:space="preserve"> ADDIN EN.CITE </w:instrText>
      </w:r>
      <w:r w:rsidR="00793F55" w:rsidRPr="00D72EB4">
        <w:rPr>
          <w:rFonts w:asciiTheme="minorHAnsi" w:hAnsiTheme="minorHAnsi" w:cstheme="minorHAnsi"/>
          <w:color w:val="auto"/>
        </w:rPr>
        <w:fldChar w:fldCharType="begin">
          <w:fldData xml:space="preserve">PEVuZE5vdGU+PENpdGU+PEF1dGhvcj5NY05hbGx5PC9BdXRob3I+PFllYXI+MjAwODwvWWVhcj48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==
</w:fldData>
        </w:fldChar>
      </w:r>
      <w:r w:rsidR="00793F55" w:rsidRPr="00D72EB4">
        <w:rPr>
          <w:rFonts w:asciiTheme="minorHAnsi" w:hAnsiTheme="minorHAnsi" w:cstheme="minorHAnsi"/>
          <w:color w:val="auto"/>
        </w:rPr>
        <w:instrText xml:space="preserve"> ADDIN EN.CITE.DATA </w:instrText>
      </w:r>
      <w:r w:rsidR="00793F55" w:rsidRPr="00D72EB4">
        <w:rPr>
          <w:rFonts w:asciiTheme="minorHAnsi" w:hAnsiTheme="minorHAnsi" w:cstheme="minorHAnsi"/>
          <w:color w:val="auto"/>
        </w:rPr>
      </w:r>
      <w:r w:rsidR="00793F55" w:rsidRPr="00D72EB4">
        <w:rPr>
          <w:rFonts w:asciiTheme="minorHAnsi" w:hAnsiTheme="minorHAnsi" w:cstheme="minorHAnsi"/>
          <w:color w:val="auto"/>
        </w:rPr>
        <w:fldChar w:fldCharType="end"/>
      </w:r>
      <w:r w:rsidR="00DE7432" w:rsidRPr="00D72EB4">
        <w:rPr>
          <w:rFonts w:asciiTheme="minorHAnsi" w:hAnsiTheme="minorHAnsi" w:cstheme="minorHAnsi"/>
          <w:color w:val="auto"/>
        </w:rPr>
      </w:r>
      <w:r w:rsidR="00DE7432"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26-29</w:t>
      </w:r>
      <w:r w:rsidR="00DE7432" w:rsidRPr="00D72EB4">
        <w:rPr>
          <w:rFonts w:asciiTheme="minorHAnsi" w:hAnsiTheme="minorHAnsi" w:cstheme="minorHAnsi"/>
          <w:color w:val="auto"/>
        </w:rPr>
        <w:fldChar w:fldCharType="end"/>
      </w:r>
      <w:r w:rsidRPr="00D72EB4">
        <w:rPr>
          <w:rFonts w:asciiTheme="minorHAnsi" w:hAnsiTheme="minorHAnsi" w:cstheme="minorHAnsi"/>
          <w:color w:val="auto"/>
        </w:rPr>
        <w:t xml:space="preserve">. For example, too much exposure to light during the time-lapse imaging can lead to major issues in interpreting FRAP data. Although </w:t>
      </w:r>
      <w:r w:rsidR="00642D96" w:rsidRPr="00D72EB4">
        <w:rPr>
          <w:rFonts w:asciiTheme="minorHAnsi" w:hAnsiTheme="minorHAnsi" w:cstheme="minorHAnsi"/>
          <w:color w:val="auto"/>
        </w:rPr>
        <w:t xml:space="preserve">the </w:t>
      </w:r>
      <w:r w:rsidRPr="00D72EB4">
        <w:rPr>
          <w:rFonts w:asciiTheme="minorHAnsi" w:hAnsiTheme="minorHAnsi" w:cstheme="minorHAnsi"/>
          <w:color w:val="auto"/>
        </w:rPr>
        <w:t>analysis of control FAs that were not bleached can be used to normalize for minor photobleaching over time, with too much exposure of the sample to light, the resulting FRAP curve shows an initial recovery followed by a dip in normalized intensity that cannot be accurately fit with an exponential function. If this effect is consistently observed in the data, it is necessary to re-optimize the imaging parameters to either decrease exposure time, increase the time-step between imaging frames, or decrease the length of the time</w:t>
      </w:r>
      <w:r w:rsidR="005A1B00" w:rsidRPr="00D72EB4">
        <w:rPr>
          <w:rFonts w:asciiTheme="minorHAnsi" w:hAnsiTheme="minorHAnsi" w:cstheme="minorHAnsi"/>
          <w:color w:val="auto"/>
        </w:rPr>
        <w:t>-</w:t>
      </w:r>
      <w:r w:rsidRPr="00D72EB4">
        <w:rPr>
          <w:rFonts w:asciiTheme="minorHAnsi" w:hAnsiTheme="minorHAnsi" w:cstheme="minorHAnsi"/>
          <w:color w:val="auto"/>
        </w:rPr>
        <w:t>lapse to reduce the exposure of the sample to light.</w:t>
      </w:r>
    </w:p>
    <w:p w14:paraId="4F35FED8" w14:textId="77777777" w:rsidR="00B77A24" w:rsidRPr="00D72EB4" w:rsidRDefault="00B77A24" w:rsidP="00B77A24">
      <w:pPr>
        <w:rPr>
          <w:rFonts w:asciiTheme="minorHAnsi" w:hAnsiTheme="minorHAnsi" w:cstheme="minorHAnsi"/>
          <w:color w:val="auto"/>
        </w:rPr>
      </w:pPr>
    </w:p>
    <w:p w14:paraId="3E8B819C" w14:textId="12EAE9E4" w:rsidR="00D32A50" w:rsidRPr="00D72EB4" w:rsidRDefault="00D32A50" w:rsidP="00B77A24">
      <w:pPr>
        <w:rPr>
          <w:rFonts w:asciiTheme="minorHAnsi" w:hAnsiTheme="minorHAnsi" w:cstheme="minorHAnsi"/>
          <w:color w:val="auto"/>
        </w:rPr>
      </w:pPr>
      <w:r w:rsidRPr="00D72EB4">
        <w:rPr>
          <w:rFonts w:asciiTheme="minorHAnsi" w:hAnsiTheme="minorHAnsi" w:cstheme="minorHAnsi"/>
          <w:color w:val="auto"/>
        </w:rPr>
        <w:t>Another example of FRAP data that is uninterpretable</w:t>
      </w:r>
      <w:r w:rsidR="00642D96" w:rsidRPr="00D72EB4">
        <w:rPr>
          <w:rFonts w:asciiTheme="minorHAnsi" w:hAnsiTheme="minorHAnsi" w:cstheme="minorHAnsi"/>
          <w:color w:val="auto"/>
        </w:rPr>
        <w:t>,</w:t>
      </w:r>
      <w:r w:rsidRPr="00D72EB4">
        <w:rPr>
          <w:rFonts w:asciiTheme="minorHAnsi" w:hAnsiTheme="minorHAnsi" w:cstheme="minorHAnsi"/>
          <w:color w:val="auto"/>
        </w:rPr>
        <w:t xml:space="preserve"> is when the FA that was photobleached </w:t>
      </w:r>
      <w:proofErr w:type="spellStart"/>
      <w:r w:rsidRPr="00D72EB4">
        <w:rPr>
          <w:rFonts w:asciiTheme="minorHAnsi" w:hAnsiTheme="minorHAnsi" w:cstheme="minorHAnsi"/>
          <w:color w:val="auto"/>
        </w:rPr>
        <w:t>translocates</w:t>
      </w:r>
      <w:proofErr w:type="spellEnd"/>
      <w:r w:rsidRPr="00D72EB4">
        <w:rPr>
          <w:rFonts w:asciiTheme="minorHAnsi" w:hAnsiTheme="minorHAnsi" w:cstheme="minorHAnsi"/>
          <w:color w:val="auto"/>
        </w:rPr>
        <w:t xml:space="preserve"> rapidly during recovery</w:t>
      </w:r>
      <w:r w:rsidR="00DE7432" w:rsidRPr="00D72EB4">
        <w:rPr>
          <w:rFonts w:asciiTheme="minorHAnsi" w:hAnsiTheme="minorHAnsi" w:cstheme="minorHAnsi"/>
          <w:color w:val="auto"/>
        </w:rPr>
        <w:fldChar w:fldCharType="begin"/>
      </w:r>
      <w:r w:rsidR="00793F55" w:rsidRPr="00D72EB4">
        <w:rPr>
          <w:rFonts w:asciiTheme="minorHAnsi" w:hAnsiTheme="minorHAnsi" w:cstheme="minorHAnsi"/>
          <w:color w:val="auto"/>
        </w:rPr>
        <w:instrText xml:space="preserve"> ADDIN EN.CITE &lt;EndNote&gt;&lt;Cite&gt;&lt;Author&gt;Wehrle-Haller&lt;/Author&gt;&lt;Year&gt;2007&lt;/Year&gt;&lt;RecNum&gt;141&lt;/RecNum&gt;&lt;DisplayText&gt;&lt;style face="superscript"&gt;28&lt;/style&gt;&lt;/DisplayText&gt;&lt;record&gt;&lt;rec-number&gt;141&lt;/rec-number&gt;&lt;foreign-keys&gt;&lt;key app="EN" db-id="twxe5afdw2pdvoe05vr5x59yzftprede9x9v" timestamp="1533074643"&gt;141&lt;/key&gt;&lt;/foreign-keys&gt;&lt;ref-type name="Journal Article"&gt;17&lt;/ref-type&gt;&lt;contributors&gt;&lt;authors&gt;&lt;author&gt;Wehrle-Haller, B.&lt;/author&gt;&lt;/authors&gt;&lt;/contributors&gt;&lt;auth-address&gt;Department of Cellular Physiology and Metabolism, Centre Medical Universitaire, University of Geneva, Geneva, Switzerland.&lt;/auth-address&gt;&lt;titles&gt;&lt;title&gt;Analysis of integrin dynamics by fluorescence recovery after photobleaching&lt;/title&gt;&lt;secondary-title&gt;Methods in Molecular Biology&lt;/secondary-title&gt;&lt;/titles&gt;&lt;periodical&gt;&lt;full-title&gt;Methods in Molecular Biology&lt;/full-title&gt;&lt;/periodical&gt;&lt;pages&gt;173-202&lt;/pages&gt;&lt;volume&gt;370&lt;/volume&gt;&lt;keywords&gt;&lt;keyword&gt;3T3 Cells&lt;/keyword&gt;&lt;keyword&gt;Animals&lt;/keyword&gt;&lt;keyword&gt;Cell Adhesion&lt;/keyword&gt;&lt;keyword&gt;Cell Line, Tumor&lt;/keyword&gt;&lt;keyword&gt;Cytoskeletal Proteins/genetics/metabolism&lt;/keyword&gt;&lt;keyword&gt;Fluorescence Recovery After Photobleaching/*methods&lt;/keyword&gt;&lt;keyword&gt;Focal Adhesions/metabolism&lt;/keyword&gt;&lt;keyword&gt;Green Fluorescent Proteins/genetics/metabolism&lt;/keyword&gt;&lt;keyword&gt;Integrins/genetics/*metabolism&lt;/keyword&gt;&lt;keyword&gt;Mice&lt;/keyword&gt;&lt;keyword&gt;Models, Biological&lt;/keyword&gt;&lt;keyword&gt;Recombinant Fusion Proteins/genetics/metabolism&lt;/keyword&gt;&lt;keyword&gt;Transfection&lt;/keyword&gt;&lt;/keywords&gt;&lt;dates&gt;&lt;year&gt;2007&lt;/year&gt;&lt;/dates&gt;&lt;isbn&gt;1064-3745 (Print)&amp;#xD;1064-3745 (Linking)&lt;/isbn&gt;&lt;accession-num&gt;17416995&lt;/accession-num&gt;&lt;urls&gt;&lt;related-urls&gt;&lt;url&gt;https://www.ncbi.nlm.nih.gov/pubmed/17416995&lt;/url&gt;&lt;/related-urls&gt;&lt;/urls&gt;&lt;electronic-resource-num&gt;10.1007/978-1-59745-353-0_13&lt;/electronic-resource-num&gt;&lt;/record&gt;&lt;/Cite&gt;&lt;/EndNote&gt;</w:instrText>
      </w:r>
      <w:r w:rsidR="00DE7432"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28</w:t>
      </w:r>
      <w:r w:rsidR="00DE7432" w:rsidRPr="00D72EB4">
        <w:rPr>
          <w:rFonts w:asciiTheme="minorHAnsi" w:hAnsiTheme="minorHAnsi" w:cstheme="minorHAnsi"/>
          <w:color w:val="auto"/>
        </w:rPr>
        <w:fldChar w:fldCharType="end"/>
      </w:r>
      <w:r w:rsidRPr="00D72EB4">
        <w:rPr>
          <w:rFonts w:asciiTheme="minorHAnsi" w:hAnsiTheme="minorHAnsi" w:cstheme="minorHAnsi"/>
          <w:color w:val="auto"/>
        </w:rPr>
        <w:t xml:space="preserve">. A representative case of excessive translocation </w:t>
      </w:r>
      <w:r w:rsidR="00642D96" w:rsidRPr="00D72EB4">
        <w:rPr>
          <w:rFonts w:asciiTheme="minorHAnsi" w:hAnsiTheme="minorHAnsi" w:cstheme="minorHAnsi"/>
          <w:color w:val="auto"/>
        </w:rPr>
        <w:t>is</w:t>
      </w:r>
      <w:r w:rsidRPr="00D72EB4">
        <w:rPr>
          <w:rFonts w:asciiTheme="minorHAnsi" w:hAnsiTheme="minorHAnsi" w:cstheme="minorHAnsi"/>
          <w:color w:val="auto"/>
        </w:rPr>
        <w:t xml:space="preserve"> shown in </w:t>
      </w:r>
      <w:r w:rsidRPr="00D72EB4">
        <w:rPr>
          <w:rFonts w:asciiTheme="minorHAnsi" w:hAnsiTheme="minorHAnsi" w:cstheme="minorHAnsi"/>
          <w:b/>
          <w:color w:val="auto"/>
        </w:rPr>
        <w:t>Figure 3</w:t>
      </w:r>
      <w:r w:rsidRPr="00D72EB4">
        <w:rPr>
          <w:rFonts w:asciiTheme="minorHAnsi" w:hAnsiTheme="minorHAnsi" w:cstheme="minorHAnsi"/>
          <w:color w:val="auto"/>
        </w:rPr>
        <w:t>. The initial image</w:t>
      </w:r>
      <w:r w:rsidR="00642D96" w:rsidRPr="00D72EB4">
        <w:rPr>
          <w:rFonts w:asciiTheme="minorHAnsi" w:hAnsiTheme="minorHAnsi" w:cstheme="minorHAnsi"/>
          <w:color w:val="auto"/>
        </w:rPr>
        <w:t>,</w:t>
      </w:r>
      <w:r w:rsidRPr="00D72EB4">
        <w:rPr>
          <w:rFonts w:asciiTheme="minorHAnsi" w:hAnsiTheme="minorHAnsi" w:cstheme="minorHAnsi"/>
          <w:color w:val="auto"/>
        </w:rPr>
        <w:t xml:space="preserve"> where the ROIs are chosen</w:t>
      </w:r>
      <w:r w:rsidR="00642D96" w:rsidRPr="00D72EB4">
        <w:rPr>
          <w:rFonts w:asciiTheme="minorHAnsi" w:hAnsiTheme="minorHAnsi" w:cstheme="minorHAnsi"/>
          <w:color w:val="auto"/>
        </w:rPr>
        <w:t>,</w:t>
      </w:r>
      <w:r w:rsidRPr="00D72EB4">
        <w:rPr>
          <w:rFonts w:asciiTheme="minorHAnsi" w:hAnsiTheme="minorHAnsi" w:cstheme="minorHAnsi"/>
          <w:color w:val="auto"/>
        </w:rPr>
        <w:t xml:space="preserve"> does not give an indication of FA stability (</w:t>
      </w:r>
      <w:r w:rsidRPr="00D72EB4">
        <w:rPr>
          <w:rFonts w:asciiTheme="minorHAnsi" w:hAnsiTheme="minorHAnsi" w:cstheme="minorHAnsi"/>
          <w:b/>
          <w:color w:val="auto"/>
        </w:rPr>
        <w:t>Figure 3A</w:t>
      </w:r>
      <w:r w:rsidRPr="00D72EB4">
        <w:rPr>
          <w:rFonts w:asciiTheme="minorHAnsi" w:hAnsiTheme="minorHAnsi" w:cstheme="minorHAnsi"/>
          <w:color w:val="auto"/>
        </w:rPr>
        <w:t>). Monitoring the bleached FA over time, it quickly moves away from the initial position and the automated tracking is unable to immediately follow due to the low fluorescent signal following photobleaching (</w:t>
      </w:r>
      <w:r w:rsidRPr="00D72EB4">
        <w:rPr>
          <w:rFonts w:asciiTheme="minorHAnsi" w:hAnsiTheme="minorHAnsi" w:cstheme="minorHAnsi"/>
          <w:b/>
          <w:color w:val="auto"/>
        </w:rPr>
        <w:t>Figure 3A</w:t>
      </w:r>
      <w:r w:rsidRPr="00D72EB4">
        <w:rPr>
          <w:rFonts w:asciiTheme="minorHAnsi" w:hAnsiTheme="minorHAnsi" w:cstheme="minorHAnsi"/>
          <w:color w:val="auto"/>
        </w:rPr>
        <w:t>). The resulting FRAP curve shows an initial phase of slight recovery with a jump when the fluorescence is recovered enough for the software to detect the FA and move the ROI (</w:t>
      </w:r>
      <w:r w:rsidRPr="00D72EB4">
        <w:rPr>
          <w:rFonts w:asciiTheme="minorHAnsi" w:hAnsiTheme="minorHAnsi" w:cstheme="minorHAnsi"/>
          <w:b/>
          <w:color w:val="auto"/>
        </w:rPr>
        <w:t>Figure 3B</w:t>
      </w:r>
      <w:r w:rsidRPr="00D72EB4">
        <w:rPr>
          <w:rFonts w:asciiTheme="minorHAnsi" w:hAnsiTheme="minorHAnsi" w:cstheme="minorHAnsi"/>
          <w:color w:val="auto"/>
        </w:rPr>
        <w:t xml:space="preserve">). This curve cannot be successfully fit by an exponential function. The rapid translocation of the FA also suggests that the FA structure </w:t>
      </w:r>
      <w:r w:rsidR="004C4EE5" w:rsidRPr="00D72EB4">
        <w:rPr>
          <w:rFonts w:asciiTheme="minorHAnsi" w:hAnsiTheme="minorHAnsi" w:cstheme="minorHAnsi"/>
          <w:color w:val="auto"/>
        </w:rPr>
        <w:t>is un</w:t>
      </w:r>
      <w:r w:rsidRPr="00D72EB4">
        <w:rPr>
          <w:rFonts w:asciiTheme="minorHAnsi" w:hAnsiTheme="minorHAnsi" w:cstheme="minorHAnsi"/>
          <w:color w:val="auto"/>
        </w:rPr>
        <w:t>stable. Thus, unstable FAs should not be included in the same FRET-FRAP analysis as stable FAs, due to both technical and biological issues.</w:t>
      </w:r>
    </w:p>
    <w:p w14:paraId="5A254F7C" w14:textId="77777777" w:rsidR="00B77A24" w:rsidRPr="00D72EB4" w:rsidRDefault="00B77A24" w:rsidP="00B77A24">
      <w:pPr>
        <w:rPr>
          <w:rFonts w:asciiTheme="minorHAnsi" w:hAnsiTheme="minorHAnsi" w:cstheme="minorHAnsi"/>
          <w:color w:val="auto"/>
        </w:rPr>
      </w:pPr>
    </w:p>
    <w:p w14:paraId="08F81185" w14:textId="00A52266" w:rsidR="00D32A50" w:rsidRPr="00D72EB4" w:rsidRDefault="00D32A50" w:rsidP="00B77A24">
      <w:pPr>
        <w:rPr>
          <w:rFonts w:asciiTheme="minorHAnsi" w:hAnsiTheme="minorHAnsi" w:cstheme="minorHAnsi"/>
          <w:color w:val="auto"/>
        </w:rPr>
      </w:pPr>
      <w:r w:rsidRPr="00D72EB4">
        <w:rPr>
          <w:rFonts w:asciiTheme="minorHAnsi" w:hAnsiTheme="minorHAnsi" w:cstheme="minorHAnsi"/>
          <w:color w:val="auto"/>
        </w:rPr>
        <w:t>With satisfactory FRET and FRAP data, the next step is completing the FRET-FRAP analysis by simultaneous</w:t>
      </w:r>
      <w:r w:rsidR="00937D16" w:rsidRPr="00D72EB4">
        <w:rPr>
          <w:rFonts w:asciiTheme="minorHAnsi" w:hAnsiTheme="minorHAnsi" w:cstheme="minorHAnsi"/>
          <w:color w:val="auto"/>
        </w:rPr>
        <w:t>ly</w:t>
      </w:r>
      <w:r w:rsidRPr="00D72EB4">
        <w:rPr>
          <w:rFonts w:asciiTheme="minorHAnsi" w:hAnsiTheme="minorHAnsi" w:cstheme="minorHAnsi"/>
          <w:color w:val="auto"/>
        </w:rPr>
        <w:t xml:space="preserve"> assessing protein load and dynamics. </w:t>
      </w:r>
      <w:r w:rsidRPr="00D72EB4">
        <w:rPr>
          <w:rFonts w:asciiTheme="minorHAnsi" w:hAnsiTheme="minorHAnsi" w:cstheme="minorHAnsi"/>
          <w:b/>
          <w:color w:val="auto"/>
        </w:rPr>
        <w:t>Figure 4A</w:t>
      </w:r>
      <w:r w:rsidRPr="00D72EB4">
        <w:rPr>
          <w:rFonts w:asciiTheme="minorHAnsi" w:hAnsiTheme="minorHAnsi" w:cstheme="minorHAnsi"/>
          <w:color w:val="auto"/>
        </w:rPr>
        <w:t xml:space="preserve"> shows the FRET efficiency maps of three vinculin null MEFs stably expressing </w:t>
      </w:r>
      <w:proofErr w:type="spellStart"/>
      <w:r w:rsidRPr="00D72EB4">
        <w:rPr>
          <w:rFonts w:asciiTheme="minorHAnsi" w:hAnsiTheme="minorHAnsi" w:cstheme="minorHAnsi"/>
          <w:color w:val="auto"/>
        </w:rPr>
        <w:t>VinTS</w:t>
      </w:r>
      <w:proofErr w:type="spellEnd"/>
      <w:r w:rsidRPr="00D72EB4">
        <w:rPr>
          <w:rFonts w:asciiTheme="minorHAnsi" w:hAnsiTheme="minorHAnsi" w:cstheme="minorHAnsi"/>
          <w:color w:val="auto"/>
        </w:rPr>
        <w:t>. The FAs outlined in white were chosen for FRAP analysis, and the acceptor intensities are shown over time. These three FAs have vinculin under different amounts of load and display a different vinculin recovery profile. Quantifying these properties by calculating the half-time of recovery and plotting against the average FRET efficiency in each FA demonstrates the overall trend of vinculin being stabilized by increased load (</w:t>
      </w:r>
      <w:r w:rsidRPr="00D72EB4">
        <w:rPr>
          <w:rFonts w:asciiTheme="minorHAnsi" w:hAnsiTheme="minorHAnsi" w:cstheme="minorHAnsi"/>
          <w:b/>
          <w:color w:val="auto"/>
        </w:rPr>
        <w:t>Figure 4B</w:t>
      </w:r>
      <w:r w:rsidRPr="00D72EB4">
        <w:rPr>
          <w:rFonts w:asciiTheme="minorHAnsi" w:hAnsiTheme="minorHAnsi" w:cstheme="minorHAnsi"/>
          <w:color w:val="auto"/>
        </w:rPr>
        <w:t xml:space="preserve">). However, </w:t>
      </w:r>
      <w:r w:rsidR="006A5194" w:rsidRPr="00D72EB4">
        <w:rPr>
          <w:rFonts w:asciiTheme="minorHAnsi" w:hAnsiTheme="minorHAnsi" w:cstheme="minorHAnsi"/>
          <w:color w:val="auto"/>
        </w:rPr>
        <w:t xml:space="preserve">the </w:t>
      </w:r>
      <w:r w:rsidRPr="00D72EB4">
        <w:rPr>
          <w:rFonts w:asciiTheme="minorHAnsi" w:hAnsiTheme="minorHAnsi" w:cstheme="minorHAnsi"/>
          <w:color w:val="auto"/>
        </w:rPr>
        <w:t>mobile fraction</w:t>
      </w:r>
      <w:r w:rsidR="006A5194" w:rsidRPr="00D72EB4">
        <w:rPr>
          <w:rFonts w:asciiTheme="minorHAnsi" w:hAnsiTheme="minorHAnsi" w:cstheme="minorHAnsi"/>
          <w:color w:val="auto"/>
        </w:rPr>
        <w:t xml:space="preserve"> plotted</w:t>
      </w:r>
      <w:r w:rsidRPr="00D72EB4">
        <w:rPr>
          <w:rFonts w:asciiTheme="minorHAnsi" w:hAnsiTheme="minorHAnsi" w:cstheme="minorHAnsi"/>
          <w:color w:val="auto"/>
        </w:rPr>
        <w:t xml:space="preserve"> against FRET efficiency shows no trend, suggesting that mobile fraction is not regulated by molecular load (</w:t>
      </w:r>
      <w:r w:rsidRPr="00D72EB4">
        <w:rPr>
          <w:rFonts w:asciiTheme="minorHAnsi" w:hAnsiTheme="minorHAnsi" w:cstheme="minorHAnsi"/>
          <w:b/>
          <w:color w:val="auto"/>
        </w:rPr>
        <w:t>Figure 4C</w:t>
      </w:r>
      <w:r w:rsidRPr="00D72EB4">
        <w:rPr>
          <w:rFonts w:asciiTheme="minorHAnsi" w:hAnsiTheme="minorHAnsi" w:cstheme="minorHAnsi"/>
          <w:color w:val="auto"/>
        </w:rPr>
        <w:t xml:space="preserve">). Introducing a point mutation into the </w:t>
      </w:r>
      <w:proofErr w:type="spellStart"/>
      <w:r w:rsidRPr="00D72EB4">
        <w:rPr>
          <w:rFonts w:asciiTheme="minorHAnsi" w:hAnsiTheme="minorHAnsi" w:cstheme="minorHAnsi"/>
          <w:color w:val="auto"/>
        </w:rPr>
        <w:t>VinTS</w:t>
      </w:r>
      <w:proofErr w:type="spellEnd"/>
      <w:r w:rsidRPr="00D72EB4">
        <w:rPr>
          <w:rFonts w:asciiTheme="minorHAnsi" w:hAnsiTheme="minorHAnsi" w:cstheme="minorHAnsi"/>
          <w:color w:val="auto"/>
        </w:rPr>
        <w:t xml:space="preserve"> at amino acid 50 (A50I) has been shown to prevent vinculin binding to a major binding partner within FAs, talin</w:t>
      </w:r>
      <w:r w:rsidR="007F0402" w:rsidRPr="00D72EB4">
        <w:rPr>
          <w:rFonts w:asciiTheme="minorHAnsi" w:hAnsiTheme="minorHAnsi" w:cstheme="minorHAnsi"/>
          <w:color w:val="auto"/>
        </w:rPr>
        <w:fldChar w:fldCharType="begin"/>
      </w:r>
      <w:r w:rsidR="007F0402" w:rsidRPr="00D72EB4">
        <w:rPr>
          <w:rFonts w:asciiTheme="minorHAnsi" w:hAnsiTheme="minorHAnsi" w:cstheme="minorHAnsi"/>
          <w:color w:val="auto"/>
        </w:rPr>
        <w:instrText xml:space="preserve"> ADDIN EN.CITE &lt;EndNote&gt;&lt;Cite&gt;&lt;Author&gt;Bakolitsa&lt;/Author&gt;&lt;Year&gt;2004&lt;/Year&gt;&lt;RecNum&gt;163&lt;/RecNum&gt;&lt;DisplayText&gt;&lt;style face="superscript"&gt;66&lt;/style&gt;&lt;/DisplayText&gt;&lt;record&gt;&lt;rec-number&gt;163&lt;/rec-number&gt;&lt;foreign-keys&gt;&lt;key app="EN" db-id="twxe5afdw2pdvoe05vr5x59yzftprede9x9v" timestamp="1533101427"&gt;163&lt;/key&gt;&lt;/foreign-keys&gt;&lt;ref-type name="Journal Article"&gt;17&lt;/ref-type&gt;&lt;contributors&gt;&lt;authors&gt;&lt;author&gt;Bakolitsa, C.&lt;/author&gt;&lt;author&gt;Cohen, D. M.&lt;/author&gt;&lt;author&gt;Bankston, L. A.&lt;/author&gt;&lt;author&gt;Bobkov, A. A.&lt;/author&gt;&lt;author&gt;Cadwell, G. W.&lt;/author&gt;&lt;author&gt;Jennings, L.&lt;/author&gt;&lt;author&gt;Critchley, D. R.&lt;/author&gt;&lt;author&gt;Craig, S. W.&lt;/author&gt;&lt;author&gt;Liddington, R. C.&lt;/author&gt;&lt;/authors&gt;&lt;/contributors&gt;&lt;auth-address&gt;Program on Cell Adhesion, The Burnham Institute, 10901 North Torrey Pines Road, La Jolla, California 92037, USA.&lt;/auth-address&gt;&lt;titles&gt;&lt;title&gt;Structural basis for vinculin activation at sites of cell adhesion&lt;/title&gt;&lt;secondary-title&gt;Nature&lt;/secondary-title&gt;&lt;/titles&gt;&lt;periodical&gt;&lt;full-title&gt;Nature&lt;/full-title&gt;&lt;/periodical&gt;&lt;pages&gt;583-6&lt;/pages&gt;&lt;volume&gt;430&lt;/volume&gt;&lt;number&gt;6999&lt;/number&gt;&lt;edition&gt;2004/06/15&lt;/edition&gt;&lt;keywords&gt;&lt;keyword&gt;Allosteric Regulation&lt;/keyword&gt;&lt;keyword&gt;Animals&lt;/keyword&gt;&lt;keyword&gt;Binding Sites&lt;/keyword&gt;&lt;keyword&gt;Calorimetry, Differential Scanning&lt;/keyword&gt;&lt;keyword&gt;Cell Adhesion&lt;/keyword&gt;&lt;keyword&gt;Chickens&lt;/keyword&gt;&lt;keyword&gt;Crystallography, X-Ray&lt;/keyword&gt;&lt;keyword&gt;Ligands&lt;/keyword&gt;&lt;keyword&gt;Models, Molecular&lt;/keyword&gt;&lt;keyword&gt;Protein Binding&lt;/keyword&gt;&lt;keyword&gt;Protein Structure, Tertiary&lt;/keyword&gt;&lt;keyword&gt;Structure-Activity Relationship&lt;/keyword&gt;&lt;keyword&gt;Vinculin/*chemistry/*metabolism&lt;/keyword&gt;&lt;/keywords&gt;&lt;dates&gt;&lt;year&gt;2004&lt;/year&gt;&lt;pub-dates&gt;&lt;date&gt;Jul 29&lt;/date&gt;&lt;/pub-dates&gt;&lt;/dates&gt;&lt;isbn&gt;1476-4687 (Electronic)&amp;#xD;0028-0836 (Linking)&lt;/isbn&gt;&lt;accession-num&gt;15195105&lt;/accession-num&gt;&lt;urls&gt;&lt;related-urls&gt;&lt;url&gt;https://www.ncbi.nlm.nih.gov/pubmed/15195105&lt;/url&gt;&lt;/related-urls&gt;&lt;/urls&gt;&lt;electronic-resource-num&gt;10.1038/nature02610&lt;/electronic-resource-num&gt;&lt;/record&gt;&lt;/Cite&gt;&lt;/EndNote&gt;</w:instrText>
      </w:r>
      <w:r w:rsidR="007F0402" w:rsidRPr="00D72EB4">
        <w:rPr>
          <w:rFonts w:asciiTheme="minorHAnsi" w:hAnsiTheme="minorHAnsi" w:cstheme="minorHAnsi"/>
          <w:color w:val="auto"/>
        </w:rPr>
        <w:fldChar w:fldCharType="separate"/>
      </w:r>
      <w:r w:rsidR="007F0402" w:rsidRPr="00D72EB4">
        <w:rPr>
          <w:rFonts w:asciiTheme="minorHAnsi" w:hAnsiTheme="minorHAnsi" w:cstheme="minorHAnsi"/>
          <w:noProof/>
          <w:color w:val="auto"/>
          <w:vertAlign w:val="superscript"/>
        </w:rPr>
        <w:t>66</w:t>
      </w:r>
      <w:r w:rsidR="007F0402" w:rsidRPr="00D72EB4">
        <w:rPr>
          <w:rFonts w:asciiTheme="minorHAnsi" w:hAnsiTheme="minorHAnsi" w:cstheme="minorHAnsi"/>
          <w:color w:val="auto"/>
        </w:rPr>
        <w:fldChar w:fldCharType="end"/>
      </w:r>
      <w:r w:rsidRPr="00D72EB4">
        <w:rPr>
          <w:rFonts w:asciiTheme="minorHAnsi" w:hAnsiTheme="minorHAnsi" w:cstheme="minorHAnsi"/>
          <w:color w:val="auto"/>
        </w:rPr>
        <w:t xml:space="preserve">. The alteration of this protein-protein interaction affects vinculin force-sensitive dynamics. Vinculin null MEFs stably expressing </w:t>
      </w:r>
      <w:proofErr w:type="spellStart"/>
      <w:r w:rsidRPr="00D72EB4">
        <w:rPr>
          <w:rFonts w:asciiTheme="minorHAnsi" w:hAnsiTheme="minorHAnsi" w:cstheme="minorHAnsi"/>
          <w:color w:val="auto"/>
        </w:rPr>
        <w:t>VinTS</w:t>
      </w:r>
      <w:proofErr w:type="spellEnd"/>
      <w:r w:rsidRPr="00D72EB4">
        <w:rPr>
          <w:rFonts w:asciiTheme="minorHAnsi" w:hAnsiTheme="minorHAnsi" w:cstheme="minorHAnsi"/>
          <w:color w:val="auto"/>
        </w:rPr>
        <w:t xml:space="preserve"> A50I have different cell and FA morphologies, different vinculin loading profiles, and different vinculin dynamics (</w:t>
      </w:r>
      <w:r w:rsidRPr="00D72EB4">
        <w:rPr>
          <w:rFonts w:asciiTheme="minorHAnsi" w:hAnsiTheme="minorHAnsi" w:cstheme="minorHAnsi"/>
          <w:b/>
          <w:color w:val="auto"/>
        </w:rPr>
        <w:t>Figure 4D</w:t>
      </w:r>
      <w:r w:rsidRPr="00D72EB4">
        <w:rPr>
          <w:rFonts w:asciiTheme="minorHAnsi" w:hAnsiTheme="minorHAnsi" w:cstheme="minorHAnsi"/>
          <w:color w:val="auto"/>
        </w:rPr>
        <w:t>). Quantifying the half-times of recovery and FRET efficiencies and plotting shows that when the vinculin-</w:t>
      </w:r>
      <w:proofErr w:type="spellStart"/>
      <w:r w:rsidRPr="00D72EB4">
        <w:rPr>
          <w:rFonts w:asciiTheme="minorHAnsi" w:hAnsiTheme="minorHAnsi" w:cstheme="minorHAnsi"/>
          <w:color w:val="auto"/>
        </w:rPr>
        <w:t>talin</w:t>
      </w:r>
      <w:proofErr w:type="spellEnd"/>
      <w:r w:rsidRPr="00D72EB4">
        <w:rPr>
          <w:rFonts w:asciiTheme="minorHAnsi" w:hAnsiTheme="minorHAnsi" w:cstheme="minorHAnsi"/>
          <w:color w:val="auto"/>
        </w:rPr>
        <w:t xml:space="preserve"> interaction is disturbed, vinculin at FAs is destabilized by increased load (</w:t>
      </w:r>
      <w:r w:rsidRPr="00D72EB4">
        <w:rPr>
          <w:rFonts w:asciiTheme="minorHAnsi" w:hAnsiTheme="minorHAnsi" w:cstheme="minorHAnsi"/>
          <w:b/>
          <w:color w:val="auto"/>
        </w:rPr>
        <w:t>Figure 4E</w:t>
      </w:r>
      <w:r w:rsidRPr="00D72EB4">
        <w:rPr>
          <w:rFonts w:asciiTheme="minorHAnsi" w:hAnsiTheme="minorHAnsi" w:cstheme="minorHAnsi"/>
          <w:color w:val="auto"/>
        </w:rPr>
        <w:t>) while mobile fraction shows no trend</w:t>
      </w:r>
      <w:r w:rsidR="00063889" w:rsidRPr="00D72EB4">
        <w:rPr>
          <w:rFonts w:asciiTheme="minorHAnsi" w:hAnsiTheme="minorHAnsi" w:cstheme="minorHAnsi"/>
          <w:color w:val="auto"/>
        </w:rPr>
        <w:t xml:space="preserve"> (</w:t>
      </w:r>
      <w:r w:rsidR="00063889" w:rsidRPr="00D72EB4">
        <w:rPr>
          <w:rFonts w:asciiTheme="minorHAnsi" w:hAnsiTheme="minorHAnsi" w:cstheme="minorHAnsi"/>
          <w:b/>
          <w:color w:val="auto"/>
        </w:rPr>
        <w:t>Figure 4F</w:t>
      </w:r>
      <w:r w:rsidR="00063889" w:rsidRPr="00D72EB4">
        <w:rPr>
          <w:rFonts w:asciiTheme="minorHAnsi" w:hAnsiTheme="minorHAnsi" w:cstheme="minorHAnsi"/>
          <w:color w:val="auto"/>
        </w:rPr>
        <w:t>)</w:t>
      </w:r>
      <w:r w:rsidRPr="00D72EB4">
        <w:rPr>
          <w:rFonts w:asciiTheme="minorHAnsi" w:hAnsiTheme="minorHAnsi" w:cstheme="minorHAnsi"/>
          <w:color w:val="auto"/>
        </w:rPr>
        <w:t>.</w:t>
      </w:r>
    </w:p>
    <w:p w14:paraId="7F5815FC" w14:textId="3133E33C" w:rsidR="004A71E4" w:rsidRPr="00D72EB4" w:rsidRDefault="004A71E4" w:rsidP="00B77A24">
      <w:pPr>
        <w:rPr>
          <w:rFonts w:asciiTheme="minorHAnsi" w:hAnsiTheme="minorHAnsi" w:cstheme="minorHAnsi"/>
          <w:color w:val="auto"/>
        </w:rPr>
      </w:pPr>
    </w:p>
    <w:p w14:paraId="3C9083F6" w14:textId="5F273D8E" w:rsidR="00B32616" w:rsidRPr="00D72EB4" w:rsidRDefault="00B32616" w:rsidP="00B77A24">
      <w:pPr>
        <w:rPr>
          <w:rFonts w:asciiTheme="minorHAnsi" w:hAnsiTheme="minorHAnsi" w:cstheme="minorHAnsi"/>
          <w:bCs/>
          <w:color w:val="auto"/>
        </w:rPr>
      </w:pPr>
      <w:r w:rsidRPr="00D72EB4">
        <w:rPr>
          <w:rFonts w:asciiTheme="minorHAnsi" w:hAnsiTheme="minorHAnsi" w:cstheme="minorHAnsi"/>
          <w:b/>
          <w:color w:val="auto"/>
        </w:rPr>
        <w:t xml:space="preserve">FIGURE </w:t>
      </w:r>
      <w:r w:rsidR="0013621E" w:rsidRPr="00D72EB4">
        <w:rPr>
          <w:rFonts w:asciiTheme="minorHAnsi" w:hAnsiTheme="minorHAnsi" w:cstheme="minorHAnsi"/>
          <w:b/>
          <w:color w:val="auto"/>
        </w:rPr>
        <w:t xml:space="preserve">AND TABLE </w:t>
      </w:r>
      <w:r w:rsidRPr="00D72EB4">
        <w:rPr>
          <w:rFonts w:asciiTheme="minorHAnsi" w:hAnsiTheme="minorHAnsi" w:cstheme="minorHAnsi"/>
          <w:b/>
          <w:color w:val="auto"/>
        </w:rPr>
        <w:t>LEGENDS:</w:t>
      </w:r>
    </w:p>
    <w:p w14:paraId="6D257E60" w14:textId="69078076" w:rsidR="00D32A50" w:rsidRPr="00D72EB4" w:rsidRDefault="00D32A50" w:rsidP="00B77A24">
      <w:pPr>
        <w:rPr>
          <w:rFonts w:cstheme="minorHAnsi"/>
          <w:color w:val="auto"/>
        </w:rPr>
      </w:pPr>
      <w:r w:rsidRPr="00D72EB4">
        <w:rPr>
          <w:rFonts w:asciiTheme="minorHAnsi" w:hAnsiTheme="minorHAnsi" w:cstheme="minorHAnsi"/>
          <w:b/>
          <w:color w:val="auto"/>
        </w:rPr>
        <w:t>Figure 1</w:t>
      </w:r>
      <w:r w:rsidRPr="00D72EB4">
        <w:rPr>
          <w:rFonts w:cstheme="minorHAnsi"/>
          <w:b/>
          <w:color w:val="auto"/>
        </w:rPr>
        <w:t>.</w:t>
      </w:r>
      <w:r w:rsidRPr="00D72EB4">
        <w:rPr>
          <w:color w:val="auto"/>
        </w:rPr>
        <w:t xml:space="preserve"> </w:t>
      </w:r>
      <w:r w:rsidRPr="00D72EB4">
        <w:rPr>
          <w:rFonts w:cstheme="minorHAnsi"/>
          <w:b/>
          <w:color w:val="auto"/>
        </w:rPr>
        <w:t xml:space="preserve">Principles of FRET-FRAP technique. </w:t>
      </w:r>
      <w:r w:rsidRPr="00D72EB4">
        <w:rPr>
          <w:rFonts w:cstheme="minorHAnsi"/>
          <w:color w:val="auto"/>
        </w:rPr>
        <w:t>(A) Schematic of the FRET-based tension sensor module (</w:t>
      </w:r>
      <w:proofErr w:type="spellStart"/>
      <w:r w:rsidRPr="00D72EB4">
        <w:rPr>
          <w:rFonts w:cstheme="minorHAnsi"/>
          <w:color w:val="auto"/>
        </w:rPr>
        <w:t>TSMod</w:t>
      </w:r>
      <w:proofErr w:type="spellEnd"/>
      <w:r w:rsidRPr="00D72EB4">
        <w:rPr>
          <w:rFonts w:cstheme="minorHAnsi"/>
          <w:color w:val="auto"/>
        </w:rPr>
        <w:t>) inserted into a protein of interest and the effect of tension on the FRET signal. (B) To quantify FRET using sensitized emission, images are taken to capture donor signal (not shown), acceptor signal, and FRET signal. With appropriate corrections, the FRET image can be assigned a colorimetric scale to visualize how much tension is being applied to the sensor. (C) FRAP is conducted using the acceptor signal, which is directly proportional to the concentration. (D) FRAP imaging analysis produces curves of fluorescence intensity over time that can be fit using mathematical models to determine protein dynamics. (E,</w:t>
      </w:r>
      <w:r w:rsidR="00642D96" w:rsidRPr="00D72EB4">
        <w:rPr>
          <w:rFonts w:cstheme="minorHAnsi"/>
          <w:color w:val="auto"/>
        </w:rPr>
        <w:t xml:space="preserve"> </w:t>
      </w:r>
      <w:r w:rsidRPr="00D72EB4">
        <w:rPr>
          <w:rFonts w:cstheme="minorHAnsi"/>
          <w:color w:val="auto"/>
        </w:rPr>
        <w:t xml:space="preserve">F) When FRET and FRAP are combined, force and turnover in a single FA can be measured. Measuring multiple FAs in multiple cells yields a relationship between protein load and protein turnover. In this analysis, a relationship in which increased load correlates with increased turnover is referred to as a force-destabilized state (E). In this analysis, a relationship in which increased load correlates with </w:t>
      </w:r>
      <w:r w:rsidR="00937D16" w:rsidRPr="00D72EB4">
        <w:rPr>
          <w:rFonts w:cstheme="minorHAnsi"/>
          <w:color w:val="auto"/>
        </w:rPr>
        <w:t>decrease</w:t>
      </w:r>
      <w:r w:rsidRPr="00D72EB4">
        <w:rPr>
          <w:rFonts w:cstheme="minorHAnsi"/>
          <w:color w:val="auto"/>
        </w:rPr>
        <w:t xml:space="preserve"> turnover is referred to as a force-stabilized state (F). This figure </w:t>
      </w:r>
      <w:r w:rsidR="0062379C" w:rsidRPr="00D72EB4">
        <w:rPr>
          <w:rFonts w:cstheme="minorHAnsi"/>
          <w:color w:val="auto"/>
        </w:rPr>
        <w:t>has been modified</w:t>
      </w:r>
      <w:r w:rsidRPr="00D72EB4">
        <w:rPr>
          <w:rFonts w:cstheme="minorHAnsi"/>
          <w:color w:val="auto"/>
        </w:rPr>
        <w:t xml:space="preserve"> from Rothenberg </w:t>
      </w:r>
      <w:r w:rsidRPr="00D72EB4">
        <w:rPr>
          <w:rFonts w:cstheme="minorHAnsi"/>
          <w:i/>
          <w:color w:val="auto"/>
        </w:rPr>
        <w:t>et al</w:t>
      </w:r>
      <w:r w:rsidR="004B3A9C" w:rsidRPr="00D72EB4">
        <w:rPr>
          <w:rFonts w:cstheme="minorHAnsi"/>
          <w:i/>
          <w:color w:val="auto"/>
        </w:rPr>
        <w:t>.</w:t>
      </w:r>
      <w:r w:rsidR="003D6A05" w:rsidRPr="00D72EB4">
        <w:rPr>
          <w:rFonts w:cstheme="minorHAnsi"/>
          <w:color w:val="auto"/>
        </w:rPr>
        <w:fldChar w:fldCharType="begin"/>
      </w:r>
      <w:r w:rsidR="00793F55" w:rsidRPr="00D72EB4">
        <w:rPr>
          <w:rFonts w:cstheme="minorHAnsi"/>
          <w:color w:val="auto"/>
        </w:rPr>
        <w:instrText xml:space="preserve"> ADDIN EN.CITE &lt;EndNote&gt;&lt;Cite&gt;&lt;Author&gt;Rothenberg&lt;/Author&gt;&lt;Year&gt;2018&lt;/Year&gt;&lt;RecNum&gt;1&lt;/RecNum&gt;&lt;DisplayText&gt;&lt;style face="superscript"&gt;37&lt;/style&gt;&lt;/DisplayText&gt;&lt;record&gt;&lt;rec-number&gt;1&lt;/rec-number&gt;&lt;foreign-keys&gt;&lt;key app="EN" db-id="twxe5afdw2pdvoe05vr5x59yzftprede9x9v" timestamp="0"&gt;1&lt;/key&gt;&lt;/foreign-keys&gt;&lt;ref-type name="Journal Article"&gt;17&lt;/ref-type&gt;&lt;contributors&gt;&lt;authors&gt;&lt;author&gt;Rothenberg, K. E.&lt;/author&gt;&lt;author&gt;Scott, D. W.&lt;/author&gt;&lt;author&gt;Christoforou, N.&lt;/author&gt;&lt;author&gt;Hoffman, B. D.&lt;/author&gt;&lt;/authors&gt;&lt;/contributors&gt;&lt;auth-address&gt;Department of Biomedical Engineering, Duke University, Durham, North Carolina.&amp;#xD;Lineberger Comprehensive Cancer Center, UNC Chapel, Chapel Hill, North Carolina.&amp;#xD;Department of Biomedical Engineering, Duke University, Durham, North Carolina. Electronic address: brenton.hoffman@duke.edu.&lt;/auth-address&gt;&lt;titles&gt;&lt;title&gt;Vinculin Force-Sensitive Dynamics at Focal Adhesions Enable Effective Directed Cell Migration&lt;/title&gt;&lt;secondary-title&gt;Biophysical Journal&lt;/secondary-title&gt;&lt;/titles&gt;&lt;periodical&gt;&lt;full-title&gt;Biophysical journal&lt;/full-title&gt;&lt;/periodical&gt;&lt;pages&gt;1680-1694&lt;/pages&gt;&lt;volume&gt;114&lt;/volume&gt;&lt;number&gt;7&lt;/number&gt;&lt;dates&gt;&lt;year&gt;2018&lt;/year&gt;&lt;pub-dates&gt;&lt;date&gt;Apr 10&lt;/date&gt;&lt;/pub-dates&gt;&lt;/dates&gt;&lt;isbn&gt;1542-0086 (Electronic)&amp;#xD;0006-3495 (Linking)&lt;/isbn&gt;&lt;accession-num&gt;29642037&lt;/accession-num&gt;&lt;urls&gt;&lt;related-urls&gt;&lt;url&gt;https://www.ncbi.nlm.nih.gov/pubmed/29642037&lt;/url&gt;&lt;/related-urls&gt;&lt;/urls&gt;&lt;custom2&gt;PMC5954296&lt;/custom2&gt;&lt;electronic-resource-num&gt;10.1016/j.bpj.2018.02.019&lt;/electronic-resource-num&gt;&lt;/record&gt;&lt;/Cite&gt;&lt;/EndNote&gt;</w:instrText>
      </w:r>
      <w:r w:rsidR="003D6A05" w:rsidRPr="00D72EB4">
        <w:rPr>
          <w:rFonts w:cstheme="minorHAnsi"/>
          <w:color w:val="auto"/>
        </w:rPr>
        <w:fldChar w:fldCharType="separate"/>
      </w:r>
      <w:r w:rsidR="00793F55" w:rsidRPr="00D72EB4">
        <w:rPr>
          <w:rFonts w:cstheme="minorHAnsi"/>
          <w:noProof/>
          <w:color w:val="auto"/>
          <w:vertAlign w:val="superscript"/>
        </w:rPr>
        <w:t>37</w:t>
      </w:r>
      <w:r w:rsidR="003D6A05" w:rsidRPr="00D72EB4">
        <w:rPr>
          <w:rFonts w:cstheme="minorHAnsi"/>
          <w:color w:val="auto"/>
        </w:rPr>
        <w:fldChar w:fldCharType="end"/>
      </w:r>
      <w:r w:rsidRPr="00D72EB4">
        <w:rPr>
          <w:rFonts w:cstheme="minorHAnsi"/>
          <w:color w:val="auto"/>
        </w:rPr>
        <w:t>.</w:t>
      </w:r>
    </w:p>
    <w:p w14:paraId="3109CC32" w14:textId="77777777" w:rsidR="003D6A05" w:rsidRPr="00D72EB4" w:rsidRDefault="003D6A05" w:rsidP="00B77A24">
      <w:pPr>
        <w:rPr>
          <w:rFonts w:asciiTheme="minorHAnsi" w:hAnsiTheme="minorHAnsi" w:cstheme="minorHAnsi"/>
          <w:b/>
          <w:color w:val="auto"/>
        </w:rPr>
      </w:pPr>
    </w:p>
    <w:p w14:paraId="526E25DB" w14:textId="5435E5EE" w:rsidR="00D32A50" w:rsidRPr="00D72EB4" w:rsidRDefault="00D32A50" w:rsidP="00B77A24">
      <w:pPr>
        <w:rPr>
          <w:rFonts w:cstheme="minorHAnsi"/>
          <w:color w:val="auto"/>
        </w:rPr>
      </w:pPr>
      <w:r w:rsidRPr="00D72EB4">
        <w:rPr>
          <w:rFonts w:asciiTheme="minorHAnsi" w:hAnsiTheme="minorHAnsi" w:cstheme="minorHAnsi"/>
          <w:b/>
          <w:color w:val="auto"/>
        </w:rPr>
        <w:t>Figure 2</w:t>
      </w:r>
      <w:r w:rsidRPr="00D72EB4">
        <w:rPr>
          <w:rFonts w:cstheme="minorHAnsi"/>
          <w:b/>
          <w:color w:val="auto"/>
        </w:rPr>
        <w:t>. FA identification and FRET analysis.</w:t>
      </w:r>
      <w:r w:rsidRPr="00D72EB4">
        <w:rPr>
          <w:rFonts w:cstheme="minorHAnsi"/>
          <w:color w:val="auto"/>
        </w:rPr>
        <w:t xml:space="preserve"> (A) A vinculin null MEF expressing the </w:t>
      </w:r>
      <w:proofErr w:type="spellStart"/>
      <w:r w:rsidRPr="00D72EB4">
        <w:rPr>
          <w:rFonts w:cstheme="minorHAnsi"/>
          <w:color w:val="auto"/>
        </w:rPr>
        <w:t>VinTS</w:t>
      </w:r>
      <w:proofErr w:type="spellEnd"/>
      <w:r w:rsidRPr="00D72EB4">
        <w:rPr>
          <w:rFonts w:cstheme="minorHAnsi"/>
          <w:color w:val="auto"/>
        </w:rPr>
        <w:t xml:space="preserve"> visualized in the acceptor channel, where</w:t>
      </w:r>
      <w:r w:rsidR="00642D96" w:rsidRPr="00D72EB4">
        <w:rPr>
          <w:rFonts w:cstheme="minorHAnsi"/>
          <w:color w:val="auto"/>
        </w:rPr>
        <w:t xml:space="preserve"> the</w:t>
      </w:r>
      <w:r w:rsidRPr="00D72EB4">
        <w:rPr>
          <w:rFonts w:cstheme="minorHAnsi"/>
          <w:color w:val="auto"/>
        </w:rPr>
        <w:t xml:space="preserve"> intensity indicates local concentration of vinculin. Scale bar = 30 µm. (B) FAs are segmented based on the acceptor channel to create a FA ID mask where each FA is assigned a unique ID</w:t>
      </w:r>
      <w:r w:rsidR="00C00605" w:rsidRPr="00D72EB4">
        <w:rPr>
          <w:rFonts w:cstheme="minorHAnsi"/>
          <w:color w:val="auto"/>
        </w:rPr>
        <w:t>, here shown as different colors</w:t>
      </w:r>
      <w:r w:rsidRPr="00D72EB4">
        <w:rPr>
          <w:rFonts w:cstheme="minorHAnsi"/>
          <w:color w:val="auto"/>
        </w:rPr>
        <w:t>, approximately in order of brightness. (C) The FA ID mask is converted to a binary mask and applied to the FRET efficiency</w:t>
      </w:r>
      <w:r w:rsidR="00D80816" w:rsidRPr="00D72EB4">
        <w:rPr>
          <w:rFonts w:cstheme="minorHAnsi"/>
          <w:color w:val="auto"/>
        </w:rPr>
        <w:t xml:space="preserve"> image</w:t>
      </w:r>
      <w:r w:rsidRPr="00D72EB4">
        <w:rPr>
          <w:rFonts w:cstheme="minorHAnsi"/>
          <w:color w:val="auto"/>
        </w:rPr>
        <w:t xml:space="preserve"> to show the FRET efficiency values only at FAs. (D) The FRET efficiency within each FA is averaged to obtain a single value for each FA, which is associated with the FA ID in the output data table.</w:t>
      </w:r>
    </w:p>
    <w:p w14:paraId="671BB88B" w14:textId="77777777" w:rsidR="003D6A05" w:rsidRPr="00D72EB4" w:rsidRDefault="003D6A05" w:rsidP="00B77A24">
      <w:pPr>
        <w:rPr>
          <w:rFonts w:asciiTheme="minorHAnsi" w:hAnsiTheme="minorHAnsi" w:cstheme="minorHAnsi"/>
          <w:color w:val="auto"/>
        </w:rPr>
      </w:pPr>
    </w:p>
    <w:p w14:paraId="66AF1B7F" w14:textId="7E6FCF5E" w:rsidR="00D32A50" w:rsidRPr="00D72EB4" w:rsidRDefault="00D32A50" w:rsidP="00B77A24">
      <w:pPr>
        <w:rPr>
          <w:rFonts w:cstheme="minorHAnsi"/>
          <w:color w:val="auto"/>
        </w:rPr>
      </w:pPr>
      <w:r w:rsidRPr="00D72EB4">
        <w:rPr>
          <w:rFonts w:asciiTheme="minorHAnsi" w:hAnsiTheme="minorHAnsi" w:cstheme="minorHAnsi"/>
          <w:b/>
          <w:color w:val="auto"/>
        </w:rPr>
        <w:t>Figure 3</w:t>
      </w:r>
      <w:r w:rsidRPr="00D72EB4">
        <w:rPr>
          <w:rFonts w:cstheme="minorHAnsi"/>
          <w:b/>
          <w:color w:val="auto"/>
        </w:rPr>
        <w:t>. Example of a translocating FA.</w:t>
      </w:r>
      <w:r w:rsidRPr="00D72EB4">
        <w:rPr>
          <w:rFonts w:cstheme="minorHAnsi"/>
          <w:color w:val="auto"/>
        </w:rPr>
        <w:t xml:space="preserve"> (A) A vinculin null MEF expressing the </w:t>
      </w:r>
      <w:proofErr w:type="spellStart"/>
      <w:r w:rsidRPr="00D72EB4">
        <w:rPr>
          <w:rFonts w:cstheme="minorHAnsi"/>
          <w:color w:val="auto"/>
        </w:rPr>
        <w:t>VinTS</w:t>
      </w:r>
      <w:proofErr w:type="spellEnd"/>
      <w:r w:rsidRPr="00D72EB4">
        <w:rPr>
          <w:rFonts w:cstheme="minorHAnsi"/>
          <w:color w:val="auto"/>
        </w:rPr>
        <w:t xml:space="preserve"> A50I mutant sensor is visualized in the acceptor channel, with the color table inverted for clarity. Scale bar = 30 µm. The FA outlined in black was selected for bleaching. Zoomed-in images show the FA progression over time with the red outline indicating where the software identified the FA. Scale bar = 2 µm. (B) The resulting normalized FRAP curve from data in (A). There is an approximately 5% jump in intensity following point 3 resulting from the FA translocating quickly before sufficient recovery for the software to </w:t>
      </w:r>
      <w:r w:rsidR="00AC2B62" w:rsidRPr="00D72EB4">
        <w:rPr>
          <w:rFonts w:cstheme="minorHAnsi"/>
          <w:color w:val="auto"/>
        </w:rPr>
        <w:t>detect the change in</w:t>
      </w:r>
      <w:r w:rsidR="00732895" w:rsidRPr="00D72EB4">
        <w:rPr>
          <w:rFonts w:cstheme="minorHAnsi"/>
          <w:color w:val="auto"/>
        </w:rPr>
        <w:t xml:space="preserve"> FA</w:t>
      </w:r>
      <w:r w:rsidR="00AC2B62" w:rsidRPr="00D72EB4">
        <w:rPr>
          <w:rFonts w:cstheme="minorHAnsi"/>
          <w:color w:val="auto"/>
        </w:rPr>
        <w:t xml:space="preserve"> location</w:t>
      </w:r>
      <w:r w:rsidRPr="00D72EB4">
        <w:rPr>
          <w:rFonts w:cstheme="minorHAnsi"/>
          <w:color w:val="auto"/>
        </w:rPr>
        <w:t>.</w:t>
      </w:r>
    </w:p>
    <w:p w14:paraId="2A46BD19" w14:textId="77777777" w:rsidR="003D6A05" w:rsidRPr="00D72EB4" w:rsidRDefault="003D6A05" w:rsidP="00B77A24">
      <w:pPr>
        <w:rPr>
          <w:rFonts w:asciiTheme="minorHAnsi" w:hAnsiTheme="minorHAnsi" w:cstheme="minorHAnsi"/>
          <w:color w:val="auto"/>
        </w:rPr>
      </w:pPr>
    </w:p>
    <w:p w14:paraId="66BEC847" w14:textId="22D5FA89" w:rsidR="00D32A50" w:rsidRPr="00D72EB4" w:rsidRDefault="00D32A50" w:rsidP="00B77A24">
      <w:pPr>
        <w:rPr>
          <w:rFonts w:asciiTheme="minorHAnsi" w:hAnsiTheme="minorHAnsi" w:cstheme="minorHAnsi"/>
          <w:color w:val="auto"/>
        </w:rPr>
      </w:pPr>
      <w:r w:rsidRPr="00D72EB4">
        <w:rPr>
          <w:rFonts w:asciiTheme="minorHAnsi" w:hAnsiTheme="minorHAnsi" w:cstheme="minorHAnsi"/>
          <w:b/>
          <w:color w:val="auto"/>
        </w:rPr>
        <w:t>Figure 4</w:t>
      </w:r>
      <w:r w:rsidRPr="00D72EB4">
        <w:rPr>
          <w:rFonts w:cstheme="minorHAnsi"/>
          <w:b/>
          <w:color w:val="auto"/>
        </w:rPr>
        <w:t>. Representative FRET-FRAP results.</w:t>
      </w:r>
      <w:r w:rsidRPr="00D72EB4">
        <w:rPr>
          <w:rFonts w:cstheme="minorHAnsi"/>
          <w:color w:val="auto"/>
        </w:rPr>
        <w:t xml:space="preserve"> (A) Vinculin null MEFs expressing the </w:t>
      </w:r>
      <w:proofErr w:type="spellStart"/>
      <w:r w:rsidRPr="00D72EB4">
        <w:rPr>
          <w:rFonts w:cstheme="minorHAnsi"/>
          <w:color w:val="auto"/>
        </w:rPr>
        <w:t>VinTS</w:t>
      </w:r>
      <w:proofErr w:type="spellEnd"/>
      <w:r w:rsidRPr="00D72EB4">
        <w:rPr>
          <w:rFonts w:cstheme="minorHAnsi"/>
          <w:color w:val="auto"/>
        </w:rPr>
        <w:t xml:space="preserve"> displayed as average FRET efficiency images of the entire cell (scale bar = 30 µm) with zoomed-in inverted acceptor channel images showing FRAP recovery progression (scale bar = 2 µm). (B) FRAP half-time of recovery plotted against FRET efficiency for 32 cells, with the points representing cells in (A) highlighted in red. (C) FRAP mobile fraction plotted against FRET efficiency for the same cells in (B). (D) Vinculin null MEFs expressing the </w:t>
      </w:r>
      <w:proofErr w:type="spellStart"/>
      <w:r w:rsidRPr="00D72EB4">
        <w:rPr>
          <w:rFonts w:cstheme="minorHAnsi"/>
          <w:color w:val="auto"/>
        </w:rPr>
        <w:t>VinTS</w:t>
      </w:r>
      <w:proofErr w:type="spellEnd"/>
      <w:r w:rsidRPr="00D72EB4">
        <w:rPr>
          <w:rFonts w:cstheme="minorHAnsi"/>
          <w:color w:val="auto"/>
        </w:rPr>
        <w:t xml:space="preserve"> A50I mutant sensor displayed as average FRET efficiency images of the entire cell </w:t>
      </w:r>
      <w:r w:rsidR="00935CC7" w:rsidRPr="00D72EB4">
        <w:rPr>
          <w:rFonts w:cstheme="minorHAnsi"/>
          <w:color w:val="auto"/>
        </w:rPr>
        <w:t xml:space="preserve">(scale bar = 30 µm) </w:t>
      </w:r>
      <w:r w:rsidRPr="00D72EB4">
        <w:rPr>
          <w:rFonts w:cstheme="minorHAnsi"/>
          <w:color w:val="auto"/>
        </w:rPr>
        <w:t>with zoomed-in inverted acceptor channel images showing FRAP recovery progression</w:t>
      </w:r>
      <w:r w:rsidR="00191143" w:rsidRPr="00D72EB4">
        <w:rPr>
          <w:rFonts w:cstheme="minorHAnsi"/>
          <w:color w:val="auto"/>
        </w:rPr>
        <w:t xml:space="preserve"> (scale bar = 2 µm)</w:t>
      </w:r>
      <w:r w:rsidRPr="00D72EB4">
        <w:rPr>
          <w:rFonts w:cstheme="minorHAnsi"/>
          <w:color w:val="auto"/>
        </w:rPr>
        <w:t>. (E) FRAP half-time of recovery plotted against FRET efficiency for 21 cells, with the points representing cells in (D) highlighted in red. (F) FRAP mobile fraction plotted against FRET efficiency for the same cells in (E).</w:t>
      </w:r>
      <w:r w:rsidR="00AE28A5" w:rsidRPr="00D72EB4">
        <w:rPr>
          <w:rFonts w:cstheme="minorHAnsi"/>
          <w:color w:val="auto"/>
        </w:rPr>
        <w:t xml:space="preserve"> Data were originally published in Rothenberg </w:t>
      </w:r>
      <w:r w:rsidR="00AE28A5" w:rsidRPr="00D72EB4">
        <w:rPr>
          <w:rFonts w:cstheme="minorHAnsi"/>
          <w:i/>
          <w:color w:val="auto"/>
        </w:rPr>
        <w:t>et al</w:t>
      </w:r>
      <w:r w:rsidR="00074B77" w:rsidRPr="00D72EB4">
        <w:rPr>
          <w:rFonts w:cstheme="minorHAnsi"/>
          <w:i/>
          <w:color w:val="auto"/>
        </w:rPr>
        <w:t>.</w:t>
      </w:r>
      <w:r w:rsidR="008A556B" w:rsidRPr="00D72EB4">
        <w:rPr>
          <w:rFonts w:cstheme="minorHAnsi"/>
          <w:color w:val="auto"/>
        </w:rPr>
        <w:fldChar w:fldCharType="begin"/>
      </w:r>
      <w:r w:rsidR="00793F55" w:rsidRPr="00D72EB4">
        <w:rPr>
          <w:rFonts w:cstheme="minorHAnsi"/>
          <w:color w:val="auto"/>
        </w:rPr>
        <w:instrText xml:space="preserve"> ADDIN EN.CITE &lt;EndNote&gt;&lt;Cite&gt;&lt;Author&gt;Rothenberg&lt;/Author&gt;&lt;Year&gt;2018&lt;/Year&gt;&lt;RecNum&gt;1&lt;/RecNum&gt;&lt;DisplayText&gt;&lt;style face="superscript"&gt;37&lt;/style&gt;&lt;/DisplayText&gt;&lt;record&gt;&lt;rec-number&gt;1&lt;/rec-number&gt;&lt;foreign-keys&gt;&lt;key app="EN" db-id="twxe5afdw2pdvoe05vr5x59yzftprede9x9v" timestamp="0"&gt;1&lt;/key&gt;&lt;/foreign-keys&gt;&lt;ref-type name="Journal Article"&gt;17&lt;/ref-type&gt;&lt;contributors&gt;&lt;authors&gt;&lt;author&gt;Rothenberg, K. E.&lt;/author&gt;&lt;author&gt;Scott, D. W.&lt;/author&gt;&lt;author&gt;Christoforou, N.&lt;/author&gt;&lt;author&gt;Hoffman, B. D.&lt;/author&gt;&lt;/authors&gt;&lt;/contributors&gt;&lt;auth-address&gt;Department of Biomedical Engineering, Duke University, Durham, North Carolina.&amp;#xD;Lineberger Comprehensive Cancer Center, UNC Chapel, Chapel Hill, North Carolina.&amp;#xD;Department of Biomedical Engineering, Duke University, Durham, North Carolina. Electronic address: brenton.hoffman@duke.edu.&lt;/auth-address&gt;&lt;titles&gt;&lt;title&gt;Vinculin Force-Sensitive Dynamics at Focal Adhesions Enable Effective Directed Cell Migration&lt;/title&gt;&lt;secondary-title&gt;Biophysical Journal&lt;/secondary-title&gt;&lt;/titles&gt;&lt;periodical&gt;&lt;full-title&gt;Biophysical journal&lt;/full-title&gt;&lt;/periodical&gt;&lt;pages&gt;1680-1694&lt;/pages&gt;&lt;volume&gt;114&lt;/volume&gt;&lt;number&gt;7&lt;/number&gt;&lt;dates&gt;&lt;year&gt;2018&lt;/year&gt;&lt;pub-dates&gt;&lt;date&gt;Apr 10&lt;/date&gt;&lt;/pub-dates&gt;&lt;/dates&gt;&lt;isbn&gt;1542-0086 (Electronic)&amp;#xD;0006-3495 (Linking)&lt;/isbn&gt;&lt;accession-num&gt;29642037&lt;/accession-num&gt;&lt;urls&gt;&lt;related-urls&gt;&lt;url&gt;https://www.ncbi.nlm.nih.gov/pubmed/29642037&lt;/url&gt;&lt;/related-urls&gt;&lt;/urls&gt;&lt;custom2&gt;PMC5954296&lt;/custom2&gt;&lt;electronic-resource-num&gt;10.1016/j.bpj.2018.02.019&lt;/electronic-resource-num&gt;&lt;/record&gt;&lt;/Cite&gt;&lt;/EndNote&gt;</w:instrText>
      </w:r>
      <w:r w:rsidR="008A556B" w:rsidRPr="00D72EB4">
        <w:rPr>
          <w:rFonts w:cstheme="minorHAnsi"/>
          <w:color w:val="auto"/>
        </w:rPr>
        <w:fldChar w:fldCharType="separate"/>
      </w:r>
      <w:r w:rsidR="00793F55" w:rsidRPr="00D72EB4">
        <w:rPr>
          <w:rFonts w:cstheme="minorHAnsi"/>
          <w:noProof/>
          <w:color w:val="auto"/>
          <w:vertAlign w:val="superscript"/>
        </w:rPr>
        <w:t>37</w:t>
      </w:r>
      <w:r w:rsidR="008A556B" w:rsidRPr="00D72EB4">
        <w:rPr>
          <w:rFonts w:cstheme="minorHAnsi"/>
          <w:color w:val="auto"/>
        </w:rPr>
        <w:fldChar w:fldCharType="end"/>
      </w:r>
      <w:r w:rsidR="00AE28A5" w:rsidRPr="00D72EB4">
        <w:rPr>
          <w:rFonts w:cstheme="minorHAnsi"/>
          <w:color w:val="auto"/>
        </w:rPr>
        <w:t xml:space="preserve"> and are visualized here in a new format.</w:t>
      </w:r>
    </w:p>
    <w:p w14:paraId="75182EC3" w14:textId="77777777" w:rsidR="00B32616" w:rsidRPr="00D72EB4" w:rsidRDefault="00B32616" w:rsidP="00B77A24">
      <w:pPr>
        <w:rPr>
          <w:rFonts w:asciiTheme="minorHAnsi" w:hAnsiTheme="minorHAnsi" w:cstheme="minorHAnsi"/>
          <w:color w:val="auto"/>
        </w:rPr>
      </w:pPr>
    </w:p>
    <w:p w14:paraId="64B8CF78" w14:textId="5066DD45" w:rsidR="006305D7" w:rsidRPr="00D72EB4" w:rsidRDefault="006305D7" w:rsidP="00B77A24">
      <w:pPr>
        <w:rPr>
          <w:rFonts w:asciiTheme="minorHAnsi" w:hAnsiTheme="minorHAnsi" w:cstheme="minorHAnsi"/>
          <w:b/>
          <w:color w:val="auto"/>
        </w:rPr>
      </w:pPr>
      <w:r w:rsidRPr="00D72EB4">
        <w:rPr>
          <w:rFonts w:asciiTheme="minorHAnsi" w:hAnsiTheme="minorHAnsi" w:cstheme="minorHAnsi"/>
          <w:b/>
          <w:color w:val="auto"/>
        </w:rPr>
        <w:t>DISCUSSION</w:t>
      </w:r>
      <w:r w:rsidRPr="00D72EB4">
        <w:rPr>
          <w:rFonts w:asciiTheme="minorHAnsi" w:hAnsiTheme="minorHAnsi" w:cstheme="minorHAnsi"/>
          <w:b/>
          <w:bCs/>
          <w:color w:val="auto"/>
        </w:rPr>
        <w:t>:</w:t>
      </w:r>
    </w:p>
    <w:p w14:paraId="573CEAFF" w14:textId="5E503AAE" w:rsidR="00D32A50" w:rsidRPr="00D72EB4" w:rsidRDefault="00D32A50" w:rsidP="00B77A24">
      <w:pPr>
        <w:rPr>
          <w:rFonts w:asciiTheme="minorHAnsi" w:hAnsiTheme="minorHAnsi" w:cstheme="minorHAnsi"/>
          <w:color w:val="auto"/>
        </w:rPr>
      </w:pPr>
      <w:r w:rsidRPr="00D72EB4">
        <w:rPr>
          <w:rFonts w:asciiTheme="minorHAnsi" w:hAnsiTheme="minorHAnsi" w:cstheme="minorHAnsi"/>
          <w:color w:val="auto"/>
        </w:rPr>
        <w:t>The FRET-FRAP method allows for direct measurement of force-sensitive protein dynamics</w:t>
      </w:r>
      <w:r w:rsidR="00937D16" w:rsidRPr="00D72EB4">
        <w:rPr>
          <w:rFonts w:asciiTheme="minorHAnsi" w:hAnsiTheme="minorHAnsi" w:cstheme="minorHAnsi"/>
          <w:color w:val="auto"/>
        </w:rPr>
        <w:t>,</w:t>
      </w:r>
      <w:r w:rsidRPr="00D72EB4">
        <w:rPr>
          <w:rFonts w:asciiTheme="minorHAnsi" w:hAnsiTheme="minorHAnsi" w:cstheme="minorHAnsi"/>
          <w:color w:val="auto"/>
        </w:rPr>
        <w:t xml:space="preserve"> a property that has been difficult to directly probe inside living cells. The sensitivity of protein dynamics to molecular load is critical to the protein’s function as a force transmitter or transducer</w:t>
      </w:r>
      <w:r w:rsidR="0057458E" w:rsidRPr="00D72EB4">
        <w:rPr>
          <w:rFonts w:asciiTheme="minorHAnsi" w:hAnsiTheme="minorHAnsi" w:cstheme="minorHAnsi"/>
          <w:color w:val="auto"/>
        </w:rPr>
        <w:t xml:space="preserve">. Loading is required for the transmission of both </w:t>
      </w:r>
      <w:r w:rsidR="00597018" w:rsidRPr="00D72EB4">
        <w:rPr>
          <w:rFonts w:asciiTheme="minorHAnsi" w:hAnsiTheme="minorHAnsi" w:cstheme="minorHAnsi"/>
          <w:color w:val="auto"/>
        </w:rPr>
        <w:t>internally-generated and externally-applied forces</w:t>
      </w:r>
      <w:r w:rsidR="0057458E" w:rsidRPr="00D72EB4">
        <w:rPr>
          <w:rFonts w:asciiTheme="minorHAnsi" w:hAnsiTheme="minorHAnsi" w:cstheme="minorHAnsi"/>
          <w:color w:val="auto"/>
        </w:rPr>
        <w:t xml:space="preserve">, called </w:t>
      </w:r>
      <w:proofErr w:type="spellStart"/>
      <w:r w:rsidR="0057458E" w:rsidRPr="00D72EB4">
        <w:rPr>
          <w:rFonts w:asciiTheme="minorHAnsi" w:hAnsiTheme="minorHAnsi" w:cstheme="minorHAnsi"/>
          <w:color w:val="auto"/>
        </w:rPr>
        <w:t>mechanotransmission</w:t>
      </w:r>
      <w:proofErr w:type="spellEnd"/>
      <w:r w:rsidR="0057458E" w:rsidRPr="00D72EB4">
        <w:rPr>
          <w:rFonts w:asciiTheme="minorHAnsi" w:hAnsiTheme="minorHAnsi" w:cstheme="minorHAnsi"/>
          <w:color w:val="auto"/>
        </w:rPr>
        <w:t xml:space="preserve">, and for </w:t>
      </w:r>
      <w:r w:rsidR="00597018" w:rsidRPr="00D72EB4">
        <w:rPr>
          <w:rFonts w:asciiTheme="minorHAnsi" w:hAnsiTheme="minorHAnsi" w:cstheme="minorHAnsi"/>
          <w:color w:val="auto"/>
        </w:rPr>
        <w:t xml:space="preserve">the conversion of those forces into biochemically-detectable signals, </w:t>
      </w:r>
      <w:r w:rsidR="0030140C" w:rsidRPr="00D72EB4">
        <w:rPr>
          <w:rFonts w:asciiTheme="minorHAnsi" w:hAnsiTheme="minorHAnsi" w:cstheme="minorHAnsi"/>
          <w:color w:val="auto"/>
        </w:rPr>
        <w:t xml:space="preserve">called </w:t>
      </w:r>
      <w:r w:rsidR="0057458E" w:rsidRPr="00D72EB4">
        <w:rPr>
          <w:rFonts w:asciiTheme="minorHAnsi" w:hAnsiTheme="minorHAnsi" w:cstheme="minorHAnsi"/>
          <w:color w:val="auto"/>
        </w:rPr>
        <w:t xml:space="preserve">mechanotransduction. However, </w:t>
      </w:r>
      <w:r w:rsidR="00642D96" w:rsidRPr="00D72EB4">
        <w:rPr>
          <w:rFonts w:asciiTheme="minorHAnsi" w:hAnsiTheme="minorHAnsi" w:cstheme="minorHAnsi"/>
          <w:color w:val="auto"/>
        </w:rPr>
        <w:t xml:space="preserve">the </w:t>
      </w:r>
      <w:r w:rsidR="0057458E" w:rsidRPr="00D72EB4">
        <w:rPr>
          <w:rFonts w:asciiTheme="minorHAnsi" w:hAnsiTheme="minorHAnsi" w:cstheme="minorHAnsi"/>
          <w:color w:val="auto"/>
        </w:rPr>
        <w:t>alterations in load can affect the duration a protein stays bound, thus, the</w:t>
      </w:r>
      <w:r w:rsidRPr="00D72EB4">
        <w:rPr>
          <w:rFonts w:asciiTheme="minorHAnsi" w:hAnsiTheme="minorHAnsi" w:cstheme="minorHAnsi"/>
          <w:color w:val="auto"/>
        </w:rPr>
        <w:t xml:space="preserve"> less time a protein spends bearing load, the less chance the force </w:t>
      </w:r>
      <w:proofErr w:type="gramStart"/>
      <w:r w:rsidRPr="00D72EB4">
        <w:rPr>
          <w:rFonts w:asciiTheme="minorHAnsi" w:hAnsiTheme="minorHAnsi" w:cstheme="minorHAnsi"/>
          <w:color w:val="auto"/>
        </w:rPr>
        <w:t>has to</w:t>
      </w:r>
      <w:proofErr w:type="gramEnd"/>
      <w:r w:rsidRPr="00D72EB4">
        <w:rPr>
          <w:rFonts w:asciiTheme="minorHAnsi" w:hAnsiTheme="minorHAnsi" w:cstheme="minorHAnsi"/>
          <w:color w:val="auto"/>
        </w:rPr>
        <w:t xml:space="preserve"> be</w:t>
      </w:r>
      <w:r w:rsidR="009E3A1E" w:rsidRPr="00D72EB4">
        <w:rPr>
          <w:rFonts w:asciiTheme="minorHAnsi" w:hAnsiTheme="minorHAnsi" w:cstheme="minorHAnsi"/>
          <w:color w:val="auto"/>
        </w:rPr>
        <w:t xml:space="preserve"> transmitted to other proteins or</w:t>
      </w:r>
      <w:r w:rsidRPr="00D72EB4">
        <w:rPr>
          <w:rFonts w:asciiTheme="minorHAnsi" w:hAnsiTheme="minorHAnsi" w:cstheme="minorHAnsi"/>
          <w:color w:val="auto"/>
        </w:rPr>
        <w:t xml:space="preserve"> transduced into a biochemically-detectable signal and sensed. The FRET-FRAP method bridges the gap between the molecular and cellular level by allowing molecular-scale measurements of force-sensitive dynamics to be accessed within a broader cellular context. Furthermore, it allows for these measurements to be taken while </w:t>
      </w:r>
      <w:r w:rsidR="009E3A1E" w:rsidRPr="00D72EB4">
        <w:rPr>
          <w:rFonts w:asciiTheme="minorHAnsi" w:hAnsiTheme="minorHAnsi" w:cstheme="minorHAnsi"/>
          <w:color w:val="auto"/>
        </w:rPr>
        <w:t>perturbing</w:t>
      </w:r>
      <w:r w:rsidRPr="00D72EB4">
        <w:rPr>
          <w:rFonts w:asciiTheme="minorHAnsi" w:hAnsiTheme="minorHAnsi" w:cstheme="minorHAnsi"/>
          <w:color w:val="auto"/>
        </w:rPr>
        <w:t xml:space="preserve"> the intracellular or extracellular environment either biochemically or mechanically. This technique should be applicable to any FRET-based tension sensor, allowing for </w:t>
      </w:r>
      <w:r w:rsidR="00D72EB4" w:rsidRPr="00D72EB4">
        <w:rPr>
          <w:rFonts w:asciiTheme="minorHAnsi" w:hAnsiTheme="minorHAnsi" w:cstheme="minorHAnsi"/>
          <w:color w:val="auto"/>
        </w:rPr>
        <w:t xml:space="preserve">the </w:t>
      </w:r>
      <w:r w:rsidRPr="00D72EB4">
        <w:rPr>
          <w:rFonts w:asciiTheme="minorHAnsi" w:hAnsiTheme="minorHAnsi" w:cstheme="minorHAnsi"/>
          <w:color w:val="auto"/>
        </w:rPr>
        <w:t xml:space="preserve">investigation of protein mechanical state in a variety of </w:t>
      </w:r>
      <w:r w:rsidR="0098047F" w:rsidRPr="00D72EB4">
        <w:rPr>
          <w:rFonts w:asciiTheme="minorHAnsi" w:hAnsiTheme="minorHAnsi" w:cstheme="minorHAnsi"/>
          <w:color w:val="auto"/>
        </w:rPr>
        <w:t>subcellular</w:t>
      </w:r>
      <w:r w:rsidRPr="00D72EB4">
        <w:rPr>
          <w:rFonts w:asciiTheme="minorHAnsi" w:hAnsiTheme="minorHAnsi" w:cstheme="minorHAnsi"/>
          <w:color w:val="auto"/>
        </w:rPr>
        <w:t xml:space="preserve"> structures and extracellular contexts.</w:t>
      </w:r>
    </w:p>
    <w:p w14:paraId="50142630" w14:textId="77777777" w:rsidR="00B77A24" w:rsidRPr="00D72EB4" w:rsidRDefault="00B77A24" w:rsidP="00B77A24">
      <w:pPr>
        <w:rPr>
          <w:rFonts w:asciiTheme="minorHAnsi" w:hAnsiTheme="minorHAnsi" w:cstheme="minorHAnsi"/>
          <w:color w:val="auto"/>
        </w:rPr>
      </w:pPr>
    </w:p>
    <w:p w14:paraId="57102CC6" w14:textId="017E857F" w:rsidR="00D32A50" w:rsidRPr="00D72EB4" w:rsidRDefault="00D32A50" w:rsidP="00B77A24">
      <w:pPr>
        <w:rPr>
          <w:rFonts w:asciiTheme="minorHAnsi" w:hAnsiTheme="minorHAnsi" w:cstheme="minorHAnsi"/>
          <w:color w:val="auto"/>
        </w:rPr>
      </w:pPr>
      <w:r w:rsidRPr="00D72EB4">
        <w:rPr>
          <w:rFonts w:asciiTheme="minorHAnsi" w:hAnsiTheme="minorHAnsi" w:cstheme="minorHAnsi"/>
          <w:color w:val="auto"/>
        </w:rPr>
        <w:t xml:space="preserve">Critical steps in ensuring that the desired FRET-FRAP measurements are obtained </w:t>
      </w:r>
      <w:r w:rsidR="004F2B55" w:rsidRPr="00D72EB4">
        <w:rPr>
          <w:rFonts w:asciiTheme="minorHAnsi" w:hAnsiTheme="minorHAnsi" w:cstheme="minorHAnsi"/>
          <w:color w:val="auto"/>
        </w:rPr>
        <w:t xml:space="preserve">involve </w:t>
      </w:r>
      <w:r w:rsidRPr="00D72EB4">
        <w:rPr>
          <w:rFonts w:asciiTheme="minorHAnsi" w:hAnsiTheme="minorHAnsi" w:cstheme="minorHAnsi"/>
          <w:color w:val="auto"/>
        </w:rPr>
        <w:t xml:space="preserve">optimizing the imaging parameters and performing data analysis and interpretation. Optimizing the imaging parameters, as described within the protocol, is necessary to limit </w:t>
      </w:r>
      <w:r w:rsidR="00D72EB4" w:rsidRPr="00D72EB4">
        <w:rPr>
          <w:rFonts w:asciiTheme="minorHAnsi" w:hAnsiTheme="minorHAnsi" w:cstheme="minorHAnsi"/>
          <w:color w:val="auto"/>
        </w:rPr>
        <w:t xml:space="preserve">the </w:t>
      </w:r>
      <w:r w:rsidRPr="00D72EB4">
        <w:rPr>
          <w:rFonts w:asciiTheme="minorHAnsi" w:hAnsiTheme="minorHAnsi" w:cstheme="minorHAnsi"/>
          <w:color w:val="auto"/>
        </w:rPr>
        <w:t xml:space="preserve">photodamage to the sample, while allowing for the desired structures and dynamics to be distinguished and for sufficient signal strength for </w:t>
      </w:r>
      <w:r w:rsidR="00D72EB4" w:rsidRPr="00D72EB4">
        <w:rPr>
          <w:rFonts w:asciiTheme="minorHAnsi" w:hAnsiTheme="minorHAnsi" w:cstheme="minorHAnsi"/>
          <w:color w:val="auto"/>
        </w:rPr>
        <w:t xml:space="preserve">the </w:t>
      </w:r>
      <w:r w:rsidRPr="00D72EB4">
        <w:rPr>
          <w:rFonts w:asciiTheme="minorHAnsi" w:hAnsiTheme="minorHAnsi" w:cstheme="minorHAnsi"/>
          <w:color w:val="auto"/>
        </w:rPr>
        <w:t xml:space="preserve">calculation of FRET. Establishing these imaging parameters for a </w:t>
      </w:r>
      <w:proofErr w:type="gramStart"/>
      <w:r w:rsidRPr="00D72EB4">
        <w:rPr>
          <w:rFonts w:asciiTheme="minorHAnsi" w:hAnsiTheme="minorHAnsi" w:cstheme="minorHAnsi"/>
          <w:color w:val="auto"/>
        </w:rPr>
        <w:t>particular cell</w:t>
      </w:r>
      <w:proofErr w:type="gramEnd"/>
      <w:r w:rsidRPr="00D72EB4">
        <w:rPr>
          <w:rFonts w:asciiTheme="minorHAnsi" w:hAnsiTheme="minorHAnsi" w:cstheme="minorHAnsi"/>
          <w:color w:val="auto"/>
        </w:rPr>
        <w:t xml:space="preserve"> line and protein of interest early on will facilitate direct comparison between different experimental groups. It is worth noting that alterations to the system, </w:t>
      </w:r>
      <w:r w:rsidR="00937D16" w:rsidRPr="00D72EB4">
        <w:rPr>
          <w:rFonts w:asciiTheme="minorHAnsi" w:hAnsiTheme="minorHAnsi" w:cstheme="minorHAnsi"/>
          <w:color w:val="auto"/>
        </w:rPr>
        <w:t>such as</w:t>
      </w:r>
      <w:r w:rsidRPr="00D72EB4">
        <w:rPr>
          <w:rFonts w:asciiTheme="minorHAnsi" w:hAnsiTheme="minorHAnsi" w:cstheme="minorHAnsi"/>
          <w:color w:val="auto"/>
        </w:rPr>
        <w:t xml:space="preserve"> mutating the protein of interest or introducing inhibitors, can lead to changes in protein localization (</w:t>
      </w:r>
      <w:r w:rsidR="004F2B55" w:rsidRPr="00D72EB4">
        <w:rPr>
          <w:rFonts w:asciiTheme="minorHAnsi" w:hAnsiTheme="minorHAnsi" w:cstheme="minorHAnsi"/>
          <w:color w:val="auto"/>
        </w:rPr>
        <w:t>thereby altering</w:t>
      </w:r>
      <w:r w:rsidRPr="00D72EB4">
        <w:rPr>
          <w:rFonts w:asciiTheme="minorHAnsi" w:hAnsiTheme="minorHAnsi" w:cstheme="minorHAnsi"/>
          <w:color w:val="auto"/>
        </w:rPr>
        <w:t xml:space="preserve"> signal intensity) and dynamics. The optimized parameters should enable clear, accurate measurements across all experimental conditions. Therefore, it is recommended to choose </w:t>
      </w:r>
      <w:r w:rsidR="00D72EB4" w:rsidRPr="00D72EB4">
        <w:rPr>
          <w:rFonts w:asciiTheme="minorHAnsi" w:hAnsiTheme="minorHAnsi" w:cstheme="minorHAnsi"/>
          <w:color w:val="auto"/>
        </w:rPr>
        <w:t xml:space="preserve">the </w:t>
      </w:r>
      <w:r w:rsidRPr="00D72EB4">
        <w:rPr>
          <w:rFonts w:asciiTheme="minorHAnsi" w:hAnsiTheme="minorHAnsi" w:cstheme="minorHAnsi"/>
          <w:color w:val="auto"/>
        </w:rPr>
        <w:t>parameters that are not at the extreme end of being useful, for example</w:t>
      </w:r>
      <w:r w:rsidR="00D72EB4" w:rsidRPr="00D72EB4">
        <w:rPr>
          <w:rFonts w:asciiTheme="minorHAnsi" w:hAnsiTheme="minorHAnsi" w:cstheme="minorHAnsi"/>
          <w:color w:val="auto"/>
        </w:rPr>
        <w:t>,</w:t>
      </w:r>
      <w:r w:rsidRPr="00D72EB4">
        <w:rPr>
          <w:rFonts w:asciiTheme="minorHAnsi" w:hAnsiTheme="minorHAnsi" w:cstheme="minorHAnsi"/>
          <w:color w:val="auto"/>
        </w:rPr>
        <w:t xml:space="preserve"> being able to barely distinguish signal from noise. </w:t>
      </w:r>
    </w:p>
    <w:p w14:paraId="372862BC" w14:textId="77777777" w:rsidR="00B77A24" w:rsidRPr="00D72EB4" w:rsidRDefault="00B77A24" w:rsidP="00B77A24">
      <w:pPr>
        <w:rPr>
          <w:rFonts w:asciiTheme="minorHAnsi" w:hAnsiTheme="minorHAnsi" w:cstheme="minorHAnsi"/>
          <w:color w:val="auto"/>
        </w:rPr>
      </w:pPr>
    </w:p>
    <w:p w14:paraId="2292969A" w14:textId="113A54F6" w:rsidR="00D32A50" w:rsidRPr="00D72EB4" w:rsidRDefault="00D32A50" w:rsidP="00B77A24">
      <w:pPr>
        <w:rPr>
          <w:rFonts w:asciiTheme="minorHAnsi" w:hAnsiTheme="minorHAnsi" w:cstheme="minorHAnsi"/>
          <w:color w:val="auto"/>
        </w:rPr>
      </w:pPr>
      <w:r w:rsidRPr="00D72EB4">
        <w:rPr>
          <w:rFonts w:asciiTheme="minorHAnsi" w:hAnsiTheme="minorHAnsi" w:cstheme="minorHAnsi"/>
          <w:color w:val="auto"/>
        </w:rPr>
        <w:t>While the imaging in this protocol was described for an epifluorescen</w:t>
      </w:r>
      <w:r w:rsidR="00D72EB4" w:rsidRPr="00D72EB4">
        <w:rPr>
          <w:rFonts w:asciiTheme="minorHAnsi" w:hAnsiTheme="minorHAnsi" w:cstheme="minorHAnsi"/>
          <w:color w:val="auto"/>
        </w:rPr>
        <w:t>ce</w:t>
      </w:r>
      <w:r w:rsidRPr="00D72EB4">
        <w:rPr>
          <w:rFonts w:asciiTheme="minorHAnsi" w:hAnsiTheme="minorHAnsi" w:cstheme="minorHAnsi"/>
          <w:color w:val="auto"/>
        </w:rPr>
        <w:t xml:space="preserve"> microscope and attached FRAP laser module, FRET-FRAP is applicable to other imaging systems. For example, this technique can be adapted to line-scanning confocal microscopes as well as spinning-disk confocal microscopes with an attached photobleaching module. Imaging settings should be optimized in an analogous fashion to achieve adequate signal-to-noise without causing photodamage or excessive photobleaching. Particularly concerning FRET imaging, high quantum efficiency detectors are required to obtain sufficient signal for successful FRET calculation without inducing fluorophore damage. There are </w:t>
      </w:r>
      <w:proofErr w:type="gramStart"/>
      <w:r w:rsidRPr="00D72EB4">
        <w:rPr>
          <w:rFonts w:asciiTheme="minorHAnsi" w:hAnsiTheme="minorHAnsi" w:cstheme="minorHAnsi"/>
          <w:color w:val="auto"/>
        </w:rPr>
        <w:t>a number of</w:t>
      </w:r>
      <w:proofErr w:type="gramEnd"/>
      <w:r w:rsidRPr="00D72EB4">
        <w:rPr>
          <w:rFonts w:asciiTheme="minorHAnsi" w:hAnsiTheme="minorHAnsi" w:cstheme="minorHAnsi"/>
          <w:color w:val="auto"/>
        </w:rPr>
        <w:t xml:space="preserve"> publications describing separate FRET or FRAP imaging using a confocal microscope</w:t>
      </w:r>
      <w:r w:rsidR="009C6507" w:rsidRPr="00D72EB4">
        <w:rPr>
          <w:rFonts w:asciiTheme="minorHAnsi" w:hAnsiTheme="minorHAnsi" w:cstheme="minorHAnsi"/>
          <w:color w:val="auto"/>
        </w:rPr>
        <w:fldChar w:fldCharType="begin">
          <w:fldData xml:space="preserve">PEVuZE5vdGU+PENpdGU+PEF1dGhvcj5EZSBMb3MgU2FudG9zPC9BdXRob3I+PFllYXI+MjAxNTwv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=
</w:fldData>
        </w:fldChar>
      </w:r>
      <w:r w:rsidR="007F0402" w:rsidRPr="00D72EB4">
        <w:rPr>
          <w:rFonts w:asciiTheme="minorHAnsi" w:hAnsiTheme="minorHAnsi" w:cstheme="minorHAnsi"/>
          <w:color w:val="auto"/>
        </w:rPr>
        <w:instrText xml:space="preserve"> ADDIN EN.CITE </w:instrText>
      </w:r>
      <w:r w:rsidR="007F0402" w:rsidRPr="00D72EB4">
        <w:rPr>
          <w:rFonts w:asciiTheme="minorHAnsi" w:hAnsiTheme="minorHAnsi" w:cstheme="minorHAnsi"/>
          <w:color w:val="auto"/>
        </w:rPr>
        <w:fldChar w:fldCharType="begin">
          <w:fldData xml:space="preserve">PEVuZE5vdGU+PENpdGU+PEF1dGhvcj5EZSBMb3MgU2FudG9zPC9BdXRob3I+PFllYXI+MjAxNTwv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=
</w:fldData>
        </w:fldChar>
      </w:r>
      <w:r w:rsidR="007F0402" w:rsidRPr="00D72EB4">
        <w:rPr>
          <w:rFonts w:asciiTheme="minorHAnsi" w:hAnsiTheme="minorHAnsi" w:cstheme="minorHAnsi"/>
          <w:color w:val="auto"/>
        </w:rPr>
        <w:instrText xml:space="preserve"> ADDIN EN.CITE.DATA </w:instrText>
      </w:r>
      <w:r w:rsidR="007F0402" w:rsidRPr="00D72EB4">
        <w:rPr>
          <w:rFonts w:asciiTheme="minorHAnsi" w:hAnsiTheme="minorHAnsi" w:cstheme="minorHAnsi"/>
          <w:color w:val="auto"/>
        </w:rPr>
      </w:r>
      <w:r w:rsidR="007F0402" w:rsidRPr="00D72EB4">
        <w:rPr>
          <w:rFonts w:asciiTheme="minorHAnsi" w:hAnsiTheme="minorHAnsi" w:cstheme="minorHAnsi"/>
          <w:color w:val="auto"/>
        </w:rPr>
        <w:fldChar w:fldCharType="end"/>
      </w:r>
      <w:r w:rsidR="009C6507" w:rsidRPr="00D72EB4">
        <w:rPr>
          <w:rFonts w:asciiTheme="minorHAnsi" w:hAnsiTheme="minorHAnsi" w:cstheme="minorHAnsi"/>
          <w:color w:val="auto"/>
        </w:rPr>
      </w:r>
      <w:r w:rsidR="009C6507" w:rsidRPr="00D72EB4">
        <w:rPr>
          <w:rFonts w:asciiTheme="minorHAnsi" w:hAnsiTheme="minorHAnsi" w:cstheme="minorHAnsi"/>
          <w:color w:val="auto"/>
        </w:rPr>
        <w:fldChar w:fldCharType="separate"/>
      </w:r>
      <w:r w:rsidR="007F0402" w:rsidRPr="00D72EB4">
        <w:rPr>
          <w:rFonts w:asciiTheme="minorHAnsi" w:hAnsiTheme="minorHAnsi" w:cstheme="minorHAnsi"/>
          <w:noProof/>
          <w:color w:val="auto"/>
          <w:vertAlign w:val="superscript"/>
        </w:rPr>
        <w:t>67-69</w:t>
      </w:r>
      <w:r w:rsidR="009C6507" w:rsidRPr="00D72EB4">
        <w:rPr>
          <w:rFonts w:asciiTheme="minorHAnsi" w:hAnsiTheme="minorHAnsi" w:cstheme="minorHAnsi"/>
          <w:color w:val="auto"/>
        </w:rPr>
        <w:fldChar w:fldCharType="end"/>
      </w:r>
      <w:r w:rsidRPr="00D72EB4">
        <w:rPr>
          <w:rFonts w:asciiTheme="minorHAnsi" w:hAnsiTheme="minorHAnsi" w:cstheme="minorHAnsi"/>
          <w:color w:val="auto"/>
        </w:rPr>
        <w:t>, which can be used to guide optimization for FRET-FRAP imaging.</w:t>
      </w:r>
    </w:p>
    <w:p w14:paraId="226BA977" w14:textId="77777777" w:rsidR="00B77A24" w:rsidRPr="00D72EB4" w:rsidRDefault="00B77A24" w:rsidP="00B77A24">
      <w:pPr>
        <w:rPr>
          <w:rFonts w:asciiTheme="minorHAnsi" w:hAnsiTheme="minorHAnsi" w:cstheme="minorHAnsi"/>
          <w:color w:val="auto"/>
        </w:rPr>
      </w:pPr>
    </w:p>
    <w:p w14:paraId="6CA85049" w14:textId="6FE8BA4E" w:rsidR="00D32A50" w:rsidRPr="00D72EB4" w:rsidRDefault="00D32A50" w:rsidP="00B77A24">
      <w:pPr>
        <w:rPr>
          <w:rFonts w:asciiTheme="minorHAnsi" w:hAnsiTheme="minorHAnsi" w:cstheme="minorHAnsi"/>
          <w:color w:val="auto"/>
        </w:rPr>
      </w:pPr>
      <w:r w:rsidRPr="00D72EB4">
        <w:rPr>
          <w:rFonts w:asciiTheme="minorHAnsi" w:hAnsiTheme="minorHAnsi" w:cstheme="minorHAnsi"/>
          <w:color w:val="auto"/>
        </w:rPr>
        <w:t xml:space="preserve">Following the experiment, data analysis should be treated carefully and performed in a reproducible, preferably automated, manner. Due to the inability to bleach more than 2-3 </w:t>
      </w:r>
      <w:r w:rsidR="00274D60" w:rsidRPr="00D72EB4">
        <w:rPr>
          <w:rFonts w:asciiTheme="minorHAnsi" w:hAnsiTheme="minorHAnsi" w:cstheme="minorHAnsi"/>
          <w:color w:val="auto"/>
        </w:rPr>
        <w:t>subcellular regions</w:t>
      </w:r>
      <w:r w:rsidRPr="00D72EB4">
        <w:rPr>
          <w:rFonts w:asciiTheme="minorHAnsi" w:hAnsiTheme="minorHAnsi" w:cstheme="minorHAnsi"/>
          <w:color w:val="auto"/>
        </w:rPr>
        <w:t xml:space="preserve"> in a single cell before bleaching too much of the available pool of protein, the throughput of this technique is relatively limited. Thus, data sets are often combined across multiple days of imaging, requiring consistent treatment of data. Both FRET and FRAP offer challenges with data analysis.</w:t>
      </w:r>
      <w:r w:rsidR="00A95246" w:rsidRPr="00D72EB4">
        <w:rPr>
          <w:rFonts w:asciiTheme="minorHAnsi" w:hAnsiTheme="minorHAnsi" w:cstheme="minorHAnsi"/>
          <w:color w:val="auto"/>
        </w:rPr>
        <w:t xml:space="preserve"> </w:t>
      </w:r>
      <w:bookmarkStart w:id="18" w:name="_Hlk520848323"/>
      <w:bookmarkStart w:id="19" w:name="_Hlk520848239"/>
      <w:r w:rsidRPr="00D72EB4">
        <w:rPr>
          <w:rFonts w:asciiTheme="minorHAnsi" w:hAnsiTheme="minorHAnsi" w:cstheme="minorHAnsi"/>
          <w:color w:val="auto"/>
        </w:rPr>
        <w:t>FRET index and FRET efficiency measurements allow for a quantification of protein load</w:t>
      </w:r>
      <w:r w:rsidR="00A95246" w:rsidRPr="00D72EB4">
        <w:rPr>
          <w:rFonts w:asciiTheme="minorHAnsi" w:hAnsiTheme="minorHAnsi" w:cstheme="minorHAnsi"/>
          <w:color w:val="auto"/>
        </w:rPr>
        <w:t>.</w:t>
      </w:r>
      <w:r w:rsidRPr="00D72EB4">
        <w:rPr>
          <w:rFonts w:asciiTheme="minorHAnsi" w:hAnsiTheme="minorHAnsi" w:cstheme="minorHAnsi"/>
          <w:color w:val="auto"/>
        </w:rPr>
        <w:t xml:space="preserve"> FRET index is a relative measure that is highly dependent on microscope settings, while FRET efficiency measurements are absolute and independent of microscope settin</w:t>
      </w:r>
      <w:bookmarkEnd w:id="18"/>
      <w:r w:rsidRPr="00D72EB4">
        <w:rPr>
          <w:rFonts w:asciiTheme="minorHAnsi" w:hAnsiTheme="minorHAnsi" w:cstheme="minorHAnsi"/>
          <w:color w:val="auto"/>
        </w:rPr>
        <w:t>gs</w:t>
      </w:r>
      <w:r w:rsidR="009C6507" w:rsidRPr="00D72EB4">
        <w:rPr>
          <w:rFonts w:asciiTheme="minorHAnsi" w:hAnsiTheme="minorHAnsi" w:cstheme="minorHAnsi"/>
          <w:color w:val="auto"/>
        </w:rPr>
        <w:fldChar w:fldCharType="begin">
          <w:fldData xml:space="preserve">PEVuZE5vdGU+PENpdGU+PEF1dGhvcj5aZXVnPC9BdXRob3I+PFllYXI+MjAxMjwvWWVhcj48UmVj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</w:fldData>
        </w:fldChar>
      </w:r>
      <w:r w:rsidR="007F0402" w:rsidRPr="00D72EB4">
        <w:rPr>
          <w:rFonts w:asciiTheme="minorHAnsi" w:hAnsiTheme="minorHAnsi" w:cstheme="minorHAnsi"/>
          <w:color w:val="auto"/>
        </w:rPr>
        <w:instrText xml:space="preserve"> ADDIN EN.CITE </w:instrText>
      </w:r>
      <w:r w:rsidR="007F0402" w:rsidRPr="00D72EB4">
        <w:rPr>
          <w:rFonts w:asciiTheme="minorHAnsi" w:hAnsiTheme="minorHAnsi" w:cstheme="minorHAnsi"/>
          <w:color w:val="auto"/>
        </w:rPr>
        <w:fldChar w:fldCharType="begin">
          <w:fldData xml:space="preserve">PEVuZE5vdGU+PENpdGU+PEF1dGhvcj5aZXVnPC9BdXRob3I+PFllYXI+MjAxMjwvWWVhcj48UmVj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</w:fldData>
        </w:fldChar>
      </w:r>
      <w:r w:rsidR="007F0402" w:rsidRPr="00D72EB4">
        <w:rPr>
          <w:rFonts w:asciiTheme="minorHAnsi" w:hAnsiTheme="minorHAnsi" w:cstheme="minorHAnsi"/>
          <w:color w:val="auto"/>
        </w:rPr>
        <w:instrText xml:space="preserve"> ADDIN EN.CITE.DATA </w:instrText>
      </w:r>
      <w:r w:rsidR="007F0402" w:rsidRPr="00D72EB4">
        <w:rPr>
          <w:rFonts w:asciiTheme="minorHAnsi" w:hAnsiTheme="minorHAnsi" w:cstheme="minorHAnsi"/>
          <w:color w:val="auto"/>
        </w:rPr>
      </w:r>
      <w:r w:rsidR="007F0402" w:rsidRPr="00D72EB4">
        <w:rPr>
          <w:rFonts w:asciiTheme="minorHAnsi" w:hAnsiTheme="minorHAnsi" w:cstheme="minorHAnsi"/>
          <w:color w:val="auto"/>
        </w:rPr>
        <w:fldChar w:fldCharType="end"/>
      </w:r>
      <w:r w:rsidR="009C6507" w:rsidRPr="00D72EB4">
        <w:rPr>
          <w:rFonts w:asciiTheme="minorHAnsi" w:hAnsiTheme="minorHAnsi" w:cstheme="minorHAnsi"/>
          <w:color w:val="auto"/>
        </w:rPr>
      </w:r>
      <w:r w:rsidR="009C6507" w:rsidRPr="00D72EB4">
        <w:rPr>
          <w:rFonts w:asciiTheme="minorHAnsi" w:hAnsiTheme="minorHAnsi" w:cstheme="minorHAnsi"/>
          <w:color w:val="auto"/>
        </w:rPr>
        <w:fldChar w:fldCharType="separate"/>
      </w:r>
      <w:r w:rsidR="007F0402" w:rsidRPr="00D72EB4">
        <w:rPr>
          <w:rFonts w:asciiTheme="minorHAnsi" w:hAnsiTheme="minorHAnsi" w:cstheme="minorHAnsi"/>
          <w:noProof/>
          <w:color w:val="auto"/>
          <w:vertAlign w:val="superscript"/>
        </w:rPr>
        <w:t>55,70</w:t>
      </w:r>
      <w:r w:rsidR="009C6507" w:rsidRPr="00D72EB4">
        <w:rPr>
          <w:rFonts w:asciiTheme="minorHAnsi" w:hAnsiTheme="minorHAnsi" w:cstheme="minorHAnsi"/>
          <w:color w:val="auto"/>
        </w:rPr>
        <w:fldChar w:fldCharType="end"/>
      </w:r>
      <w:r w:rsidRPr="00D72EB4">
        <w:rPr>
          <w:rFonts w:asciiTheme="minorHAnsi" w:hAnsiTheme="minorHAnsi" w:cstheme="minorHAnsi"/>
          <w:color w:val="auto"/>
        </w:rPr>
        <w:t xml:space="preserve">. </w:t>
      </w:r>
      <w:r w:rsidR="00DE7432" w:rsidRPr="00D72EB4">
        <w:rPr>
          <w:rFonts w:asciiTheme="minorHAnsi" w:hAnsiTheme="minorHAnsi" w:cstheme="minorHAnsi"/>
          <w:color w:val="auto"/>
        </w:rPr>
        <w:t>We have recently shown that a previously developed method using “three-cube” imaging can be used to determine FRET efficiency from measurements of sensitized emission that are typically quantified with FRET Index when using FRET-based tension sensors</w:t>
      </w:r>
      <w:r w:rsidR="00DE7432" w:rsidRPr="00D72EB4">
        <w:rPr>
          <w:rFonts w:asciiTheme="minorHAnsi" w:hAnsiTheme="minorHAnsi" w:cstheme="minorHAnsi"/>
          <w:color w:val="auto"/>
        </w:rPr>
        <w:fldChar w:fldCharType="begin"/>
      </w:r>
      <w:r w:rsidR="00793F55" w:rsidRPr="00D72EB4">
        <w:rPr>
          <w:rFonts w:asciiTheme="minorHAnsi" w:hAnsiTheme="minorHAnsi" w:cstheme="minorHAnsi"/>
          <w:color w:val="auto"/>
        </w:rPr>
        <w:instrText xml:space="preserve"> ADDIN EN.CITE &lt;EndNote&gt;&lt;Cite&gt;&lt;Author&gt;Rothenberg&lt;/Author&gt;&lt;Year&gt;2015&lt;/Year&gt;&lt;RecNum&gt;135&lt;/RecNum&gt;&lt;DisplayText&gt;&lt;style face="superscript"&gt;56&lt;/style&gt;&lt;/DisplayText&gt;&lt;record&gt;&lt;rec-number&gt;135&lt;/rec-number&gt;&lt;foreign-keys&gt;&lt;key app="EN" db-id="twxe5afdw2pdvoe05vr5x59yzftprede9x9v" timestamp="1533074643"&gt;135&lt;/key&gt;&lt;/foreign-keys&gt;&lt;ref-type name="Journal Article"&gt;17&lt;/ref-type&gt;&lt;contributors&gt;&lt;authors&gt;&lt;author&gt;Rothenberg, K. E.&lt;/author&gt;&lt;author&gt;Neibart, S. S.&lt;/author&gt;&lt;author&gt;LaCroix, A. S.&lt;/author&gt;&lt;author&gt;Hoffman, B. D.&lt;/author&gt;&lt;/authors&gt;&lt;/contributors&gt;&lt;auth-address&gt;Duke Univ, Dept Biomed Engn, Durham, NC 27706 USA&lt;/auth-address&gt;&lt;titles&gt;&lt;title&gt;Controlling Cell Geometry Affects the Spatial Distribution of Load Across Vinculin&lt;/title&gt;&lt;secondary-title&gt;Cellular and Molecular Bioengineering&lt;/secondary-title&gt;&lt;alt-title&gt;Cell Mol Bioeng&lt;/alt-title&gt;&lt;/titles&gt;&lt;periodical&gt;&lt;full-title&gt;Cellular and Molecular Bioengineering&lt;/full-title&gt;&lt;/periodical&gt;&lt;pages&gt;364-382&lt;/pages&gt;&lt;volume&gt;8&lt;/volume&gt;&lt;number&gt;3&lt;/number&gt;&lt;keywords&gt;&lt;keyword&gt;micropatterning&lt;/keyword&gt;&lt;keyword&gt;mechanotransduction&lt;/keyword&gt;&lt;keyword&gt;forster resonance energy transfer&lt;/keyword&gt;&lt;keyword&gt;molecular tension sensor&lt;/keyword&gt;&lt;keyword&gt;focal adhesion&lt;/keyword&gt;&lt;keyword&gt;vinculin&lt;/keyword&gt;&lt;keyword&gt;focal adhesion dynamics&lt;/keyword&gt;&lt;keyword&gt;perinuclear actin cap&lt;/keyword&gt;&lt;keyword&gt;traction forces&lt;/keyword&gt;&lt;keyword&gt;living cells&lt;/keyword&gt;&lt;keyword&gt;cytoskeletal tension&lt;/keyword&gt;&lt;keyword&gt;fluorescent proteins&lt;/keyword&gt;&lt;keyword&gt;matrix adhesions&lt;/keyword&gt;&lt;keyword&gt;nuclear shape&lt;/keyword&gt;&lt;keyword&gt;stress fibers&lt;/keyword&gt;&lt;keyword&gt;myosin-ii&lt;/keyword&gt;&lt;/keywords&gt;&lt;dates&gt;&lt;year&gt;2015&lt;/year&gt;&lt;pub-dates&gt;&lt;date&gt;Sep&lt;/date&gt;&lt;/pub-dates&gt;&lt;/dates&gt;&lt;isbn&gt;1865-5025&lt;/isbn&gt;&lt;accession-num&gt;WOS:000359951300006&lt;/accession-num&gt;&lt;urls&gt;&lt;related-urls&gt;&lt;url&gt;&amp;lt;Go to ISI&amp;gt;://WOS:000359951300006&lt;/url&gt;&lt;/related-urls&gt;&lt;/urls&gt;&lt;electronic-resource-num&gt;10.1007/s12195-015-0404-9&lt;/electronic-resource-num&gt;&lt;language&gt;English&lt;/language&gt;&lt;/record&gt;&lt;/Cite&gt;&lt;/EndNote&gt;</w:instrText>
      </w:r>
      <w:r w:rsidR="00DE7432"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56</w:t>
      </w:r>
      <w:r w:rsidR="00DE7432" w:rsidRPr="00D72EB4">
        <w:rPr>
          <w:rFonts w:asciiTheme="minorHAnsi" w:hAnsiTheme="minorHAnsi" w:cstheme="minorHAnsi"/>
          <w:color w:val="auto"/>
        </w:rPr>
        <w:fldChar w:fldCharType="end"/>
      </w:r>
      <w:r w:rsidR="00DE7432" w:rsidRPr="00D72EB4">
        <w:rPr>
          <w:rFonts w:asciiTheme="minorHAnsi" w:hAnsiTheme="minorHAnsi" w:cstheme="minorHAnsi"/>
          <w:color w:val="auto"/>
        </w:rPr>
        <w:t xml:space="preserve">. </w:t>
      </w:r>
      <w:r w:rsidR="00D72EB4" w:rsidRPr="00D72EB4">
        <w:rPr>
          <w:rFonts w:asciiTheme="minorHAnsi" w:hAnsiTheme="minorHAnsi" w:cstheme="minorHAnsi"/>
          <w:color w:val="auto"/>
        </w:rPr>
        <w:t>The m</w:t>
      </w:r>
      <w:r w:rsidR="00DE7432" w:rsidRPr="00D72EB4">
        <w:rPr>
          <w:rFonts w:asciiTheme="minorHAnsi" w:hAnsiTheme="minorHAnsi" w:cstheme="minorHAnsi"/>
          <w:color w:val="auto"/>
        </w:rPr>
        <w:t xml:space="preserve">easurements of FRET efficiency are required if </w:t>
      </w:r>
      <w:r w:rsidR="00D72EB4" w:rsidRPr="00D72EB4">
        <w:rPr>
          <w:rFonts w:asciiTheme="minorHAnsi" w:hAnsiTheme="minorHAnsi" w:cstheme="minorHAnsi"/>
          <w:color w:val="auto"/>
        </w:rPr>
        <w:t xml:space="preserve">the </w:t>
      </w:r>
      <w:r w:rsidR="00DE7432" w:rsidRPr="00D72EB4">
        <w:rPr>
          <w:rFonts w:asciiTheme="minorHAnsi" w:hAnsiTheme="minorHAnsi" w:cstheme="minorHAnsi"/>
          <w:color w:val="auto"/>
        </w:rPr>
        <w:t>measurements of the absolute forces experience by the tension sensors are to be calculated</w:t>
      </w:r>
      <w:r w:rsidR="00DE7432" w:rsidRPr="00D72EB4">
        <w:rPr>
          <w:rFonts w:asciiTheme="minorHAnsi" w:hAnsiTheme="minorHAnsi" w:cstheme="minorHAnsi"/>
          <w:color w:val="auto"/>
        </w:rPr>
        <w:fldChar w:fldCharType="begin">
          <w:fldData xml:space="preserve">PEVuZE5vdGU+PENpdGU+PEF1dGhvcj5HcmFzaG9mZjwvQXV0aG9yPjxZZWFyPjIwMTA8L1llYXI+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</w:fldData>
        </w:fldChar>
      </w:r>
      <w:r w:rsidR="00793F55" w:rsidRPr="00D72EB4">
        <w:rPr>
          <w:rFonts w:asciiTheme="minorHAnsi" w:hAnsiTheme="minorHAnsi" w:cstheme="minorHAnsi"/>
          <w:color w:val="auto"/>
        </w:rPr>
        <w:instrText xml:space="preserve"> ADDIN EN.CITE </w:instrText>
      </w:r>
      <w:r w:rsidR="00793F55" w:rsidRPr="00D72EB4">
        <w:rPr>
          <w:rFonts w:asciiTheme="minorHAnsi" w:hAnsiTheme="minorHAnsi" w:cstheme="minorHAnsi"/>
          <w:color w:val="auto"/>
        </w:rPr>
        <w:fldChar w:fldCharType="begin">
          <w:fldData xml:space="preserve">PEVuZE5vdGU+PENpdGU+PEF1dGhvcj5HcmFzaG9mZjwvQXV0aG9yPjxZZWFyPjIwMTA8L1llYXI+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</w:fldData>
        </w:fldChar>
      </w:r>
      <w:r w:rsidR="00793F55" w:rsidRPr="00D72EB4">
        <w:rPr>
          <w:rFonts w:asciiTheme="minorHAnsi" w:hAnsiTheme="minorHAnsi" w:cstheme="minorHAnsi"/>
          <w:color w:val="auto"/>
        </w:rPr>
        <w:instrText xml:space="preserve"> ADDIN EN.CITE.DATA </w:instrText>
      </w:r>
      <w:r w:rsidR="00793F55" w:rsidRPr="00D72EB4">
        <w:rPr>
          <w:rFonts w:asciiTheme="minorHAnsi" w:hAnsiTheme="minorHAnsi" w:cstheme="minorHAnsi"/>
          <w:color w:val="auto"/>
        </w:rPr>
      </w:r>
      <w:r w:rsidR="00793F55" w:rsidRPr="00D72EB4">
        <w:rPr>
          <w:rFonts w:asciiTheme="minorHAnsi" w:hAnsiTheme="minorHAnsi" w:cstheme="minorHAnsi"/>
          <w:color w:val="auto"/>
        </w:rPr>
        <w:fldChar w:fldCharType="end"/>
      </w:r>
      <w:r w:rsidR="00DE7432" w:rsidRPr="00D72EB4">
        <w:rPr>
          <w:rFonts w:asciiTheme="minorHAnsi" w:hAnsiTheme="minorHAnsi" w:cstheme="minorHAnsi"/>
          <w:color w:val="auto"/>
        </w:rPr>
      </w:r>
      <w:r w:rsidR="00DE7432"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34</w:t>
      </w:r>
      <w:r w:rsidR="00DE7432" w:rsidRPr="00D72EB4">
        <w:rPr>
          <w:rFonts w:asciiTheme="minorHAnsi" w:hAnsiTheme="minorHAnsi" w:cstheme="minorHAnsi"/>
          <w:color w:val="auto"/>
        </w:rPr>
        <w:fldChar w:fldCharType="end"/>
      </w:r>
      <w:r w:rsidR="00DE7432" w:rsidRPr="00D72EB4">
        <w:rPr>
          <w:rFonts w:asciiTheme="minorHAnsi" w:hAnsiTheme="minorHAnsi" w:cstheme="minorHAnsi"/>
          <w:color w:val="auto"/>
        </w:rPr>
        <w:t xml:space="preserve">. </w:t>
      </w:r>
      <w:bookmarkEnd w:id="19"/>
      <w:r w:rsidR="00D72EB4" w:rsidRPr="00D72EB4">
        <w:rPr>
          <w:rFonts w:asciiTheme="minorHAnsi" w:hAnsiTheme="minorHAnsi" w:cstheme="minorHAnsi"/>
          <w:color w:val="auto"/>
        </w:rPr>
        <w:t>The c</w:t>
      </w:r>
      <w:r w:rsidRPr="00D72EB4">
        <w:rPr>
          <w:rFonts w:asciiTheme="minorHAnsi" w:hAnsiTheme="minorHAnsi" w:cstheme="minorHAnsi"/>
          <w:color w:val="auto"/>
        </w:rPr>
        <w:t>ells expressing FRET-based tension sensors, especially stable cells at high passage numbers, may recombine or degrade the sensors, leading to unusable FRET data</w:t>
      </w:r>
      <w:r w:rsidR="009C6507" w:rsidRPr="00D72EB4">
        <w:rPr>
          <w:rFonts w:asciiTheme="minorHAnsi" w:hAnsiTheme="minorHAnsi" w:cstheme="minorHAnsi"/>
          <w:color w:val="auto"/>
        </w:rPr>
        <w:fldChar w:fldCharType="begin">
          <w:fldData xml:space="preserve">PEVuZE5vdGU+PENpdGU+PEF1dGhvcj5Lb21hdHN1YmFyYTwvQXV0aG9yPjxZZWFyPjIwMTU8L1ll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</w:fldData>
        </w:fldChar>
      </w:r>
      <w:r w:rsidR="00793F55" w:rsidRPr="00D72EB4">
        <w:rPr>
          <w:rFonts w:asciiTheme="minorHAnsi" w:hAnsiTheme="minorHAnsi" w:cstheme="minorHAnsi"/>
          <w:color w:val="auto"/>
        </w:rPr>
        <w:instrText xml:space="preserve"> ADDIN EN.CITE </w:instrText>
      </w:r>
      <w:r w:rsidR="00793F55" w:rsidRPr="00D72EB4">
        <w:rPr>
          <w:rFonts w:asciiTheme="minorHAnsi" w:hAnsiTheme="minorHAnsi" w:cstheme="minorHAnsi"/>
          <w:color w:val="auto"/>
        </w:rPr>
        <w:fldChar w:fldCharType="begin">
          <w:fldData xml:space="preserve">PEVuZE5vdGU+PENpdGU+PEF1dGhvcj5Lb21hdHN1YmFyYTwvQXV0aG9yPjxZZWFyPjIwMTU8L1ll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</w:fldData>
        </w:fldChar>
      </w:r>
      <w:r w:rsidR="00793F55" w:rsidRPr="00D72EB4">
        <w:rPr>
          <w:rFonts w:asciiTheme="minorHAnsi" w:hAnsiTheme="minorHAnsi" w:cstheme="minorHAnsi"/>
          <w:color w:val="auto"/>
        </w:rPr>
        <w:instrText xml:space="preserve"> ADDIN EN.CITE.DATA </w:instrText>
      </w:r>
      <w:r w:rsidR="00793F55" w:rsidRPr="00D72EB4">
        <w:rPr>
          <w:rFonts w:asciiTheme="minorHAnsi" w:hAnsiTheme="minorHAnsi" w:cstheme="minorHAnsi"/>
          <w:color w:val="auto"/>
        </w:rPr>
      </w:r>
      <w:r w:rsidR="00793F55" w:rsidRPr="00D72EB4">
        <w:rPr>
          <w:rFonts w:asciiTheme="minorHAnsi" w:hAnsiTheme="minorHAnsi" w:cstheme="minorHAnsi"/>
          <w:color w:val="auto"/>
        </w:rPr>
        <w:fldChar w:fldCharType="end"/>
      </w:r>
      <w:r w:rsidR="009C6507" w:rsidRPr="00D72EB4">
        <w:rPr>
          <w:rFonts w:asciiTheme="minorHAnsi" w:hAnsiTheme="minorHAnsi" w:cstheme="minorHAnsi"/>
          <w:color w:val="auto"/>
        </w:rPr>
      </w:r>
      <w:r w:rsidR="009C6507"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50</w:t>
      </w:r>
      <w:r w:rsidR="009C6507" w:rsidRPr="00D72EB4">
        <w:rPr>
          <w:rFonts w:asciiTheme="minorHAnsi" w:hAnsiTheme="minorHAnsi" w:cstheme="minorHAnsi"/>
          <w:color w:val="auto"/>
        </w:rPr>
        <w:fldChar w:fldCharType="end"/>
      </w:r>
      <w:r w:rsidRPr="00D72EB4">
        <w:rPr>
          <w:rFonts w:asciiTheme="minorHAnsi" w:hAnsiTheme="minorHAnsi" w:cstheme="minorHAnsi"/>
          <w:color w:val="auto"/>
        </w:rPr>
        <w:t>. This is easily identified when calculating donor-to-acceptor ratios during the calculation of FRET efficiency</w:t>
      </w:r>
      <w:r w:rsidR="009C6507" w:rsidRPr="00D72EB4">
        <w:rPr>
          <w:rFonts w:asciiTheme="minorHAnsi" w:hAnsiTheme="minorHAnsi" w:cstheme="minorHAnsi"/>
          <w:color w:val="auto"/>
        </w:rPr>
        <w:fldChar w:fldCharType="begin">
          <w:fldData xml:space="preserve">PEVuZE5vdGU+PENpdGU+PEF1dGhvcj5Sb3RoZW5iZXJnPC9BdXRob3I+PFllYXI+MjAxNTwvWWVh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</w:fldData>
        </w:fldChar>
      </w:r>
      <w:r w:rsidR="00793F55" w:rsidRPr="00D72EB4">
        <w:rPr>
          <w:rFonts w:asciiTheme="minorHAnsi" w:hAnsiTheme="minorHAnsi" w:cstheme="minorHAnsi"/>
          <w:color w:val="auto"/>
        </w:rPr>
        <w:instrText xml:space="preserve"> ADDIN EN.CITE </w:instrText>
      </w:r>
      <w:r w:rsidR="00793F55" w:rsidRPr="00D72EB4">
        <w:rPr>
          <w:rFonts w:asciiTheme="minorHAnsi" w:hAnsiTheme="minorHAnsi" w:cstheme="minorHAnsi"/>
          <w:color w:val="auto"/>
        </w:rPr>
        <w:fldChar w:fldCharType="begin">
          <w:fldData xml:space="preserve">PEVuZE5vdGU+PENpdGU+PEF1dGhvcj5Sb3RoZW5iZXJnPC9BdXRob3I+PFllYXI+MjAxNTwvWWVh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</w:fldData>
        </w:fldChar>
      </w:r>
      <w:r w:rsidR="00793F55" w:rsidRPr="00D72EB4">
        <w:rPr>
          <w:rFonts w:asciiTheme="minorHAnsi" w:hAnsiTheme="minorHAnsi" w:cstheme="minorHAnsi"/>
          <w:color w:val="auto"/>
        </w:rPr>
        <w:instrText xml:space="preserve"> ADDIN EN.CITE.DATA </w:instrText>
      </w:r>
      <w:r w:rsidR="00793F55" w:rsidRPr="00D72EB4">
        <w:rPr>
          <w:rFonts w:asciiTheme="minorHAnsi" w:hAnsiTheme="minorHAnsi" w:cstheme="minorHAnsi"/>
          <w:color w:val="auto"/>
        </w:rPr>
      </w:r>
      <w:r w:rsidR="00793F55" w:rsidRPr="00D72EB4">
        <w:rPr>
          <w:rFonts w:asciiTheme="minorHAnsi" w:hAnsiTheme="minorHAnsi" w:cstheme="minorHAnsi"/>
          <w:color w:val="auto"/>
        </w:rPr>
        <w:fldChar w:fldCharType="end"/>
      </w:r>
      <w:r w:rsidR="009C6507" w:rsidRPr="00D72EB4">
        <w:rPr>
          <w:rFonts w:asciiTheme="minorHAnsi" w:hAnsiTheme="minorHAnsi" w:cstheme="minorHAnsi"/>
          <w:color w:val="auto"/>
        </w:rPr>
      </w:r>
      <w:r w:rsidR="009C6507"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37,56</w:t>
      </w:r>
      <w:r w:rsidR="009C6507" w:rsidRPr="00D72EB4">
        <w:rPr>
          <w:rFonts w:asciiTheme="minorHAnsi" w:hAnsiTheme="minorHAnsi" w:cstheme="minorHAnsi"/>
          <w:color w:val="auto"/>
        </w:rPr>
        <w:fldChar w:fldCharType="end"/>
      </w:r>
      <w:r w:rsidRPr="00D72EB4">
        <w:rPr>
          <w:rFonts w:asciiTheme="minorHAnsi" w:hAnsiTheme="minorHAnsi" w:cstheme="minorHAnsi"/>
          <w:color w:val="auto"/>
        </w:rPr>
        <w:t xml:space="preserve"> but may be harder to detect using FRET index. When starting with a FRET-based tension sensor, it can be helpful to obtain a large data set (&gt;50 cells) of only FRET data for the constructs of interest to identify the expected range of FRET efficiencies. Additionally, FRAP data may be difficult to extract from structures that are very mobile, such as FAs that are rapidly sliding or disassembling. Selecting a subpopulation of structures or optimizing cell plating conditions to mitigate this effect can help to minimize this issue.</w:t>
      </w:r>
      <w:r w:rsidR="00B77A24" w:rsidRPr="00D72EB4">
        <w:rPr>
          <w:rFonts w:asciiTheme="minorHAnsi" w:hAnsiTheme="minorHAnsi" w:cstheme="minorHAnsi"/>
          <w:color w:val="auto"/>
        </w:rPr>
        <w:t xml:space="preserve"> </w:t>
      </w:r>
    </w:p>
    <w:p w14:paraId="31BF0890" w14:textId="77777777" w:rsidR="00B77A24" w:rsidRPr="00D72EB4" w:rsidRDefault="00B77A24" w:rsidP="00B77A24">
      <w:pPr>
        <w:rPr>
          <w:rFonts w:asciiTheme="minorHAnsi" w:hAnsiTheme="minorHAnsi" w:cstheme="minorHAnsi"/>
          <w:color w:val="auto"/>
        </w:rPr>
      </w:pPr>
    </w:p>
    <w:p w14:paraId="101CDF28" w14:textId="5CC30808" w:rsidR="00D32A50" w:rsidRPr="00D72EB4" w:rsidRDefault="00D32A50" w:rsidP="00B77A24">
      <w:pPr>
        <w:rPr>
          <w:rFonts w:asciiTheme="minorHAnsi" w:hAnsiTheme="minorHAnsi" w:cstheme="minorHAnsi"/>
          <w:color w:val="auto"/>
        </w:rPr>
      </w:pPr>
      <w:r w:rsidRPr="00D72EB4">
        <w:rPr>
          <w:rFonts w:asciiTheme="minorHAnsi" w:hAnsiTheme="minorHAnsi" w:cstheme="minorHAnsi"/>
          <w:color w:val="auto"/>
        </w:rPr>
        <w:t xml:space="preserve">In concept, FRET-FRAP can be applied to any FRET-based sensor in any </w:t>
      </w:r>
      <w:r w:rsidR="0098047F" w:rsidRPr="00D72EB4">
        <w:rPr>
          <w:rFonts w:asciiTheme="minorHAnsi" w:hAnsiTheme="minorHAnsi" w:cstheme="minorHAnsi"/>
          <w:color w:val="auto"/>
        </w:rPr>
        <w:t>subcellular</w:t>
      </w:r>
      <w:r w:rsidRPr="00D72EB4">
        <w:rPr>
          <w:rFonts w:asciiTheme="minorHAnsi" w:hAnsiTheme="minorHAnsi" w:cstheme="minorHAnsi"/>
          <w:color w:val="auto"/>
        </w:rPr>
        <w:t xml:space="preserve"> region, with proper optimization. In practice, it may be difficult to capture force-sensitive dynamics of proteins that are not under substantial mechanical load or that have half-times of recovery on the very short timescale of a few seconds or on the long timescale of tens of minutes. Results from single-molecule studies can point to </w:t>
      </w:r>
      <w:r w:rsidR="00D72EB4" w:rsidRPr="00D72EB4">
        <w:rPr>
          <w:rFonts w:asciiTheme="minorHAnsi" w:hAnsiTheme="minorHAnsi" w:cstheme="minorHAnsi"/>
          <w:color w:val="auto"/>
        </w:rPr>
        <w:t xml:space="preserve">the </w:t>
      </w:r>
      <w:r w:rsidRPr="00D72EB4">
        <w:rPr>
          <w:rFonts w:asciiTheme="minorHAnsi" w:hAnsiTheme="minorHAnsi" w:cstheme="minorHAnsi"/>
          <w:color w:val="auto"/>
        </w:rPr>
        <w:t>proteins that may demonstrate force-sensitive dynamics within living cells. Thus</w:t>
      </w:r>
      <w:r w:rsidR="00D72EB4" w:rsidRPr="00D72EB4">
        <w:rPr>
          <w:rFonts w:asciiTheme="minorHAnsi" w:hAnsiTheme="minorHAnsi" w:cstheme="minorHAnsi"/>
          <w:color w:val="auto"/>
        </w:rPr>
        <w:t>,</w:t>
      </w:r>
      <w:r w:rsidRPr="00D72EB4">
        <w:rPr>
          <w:rFonts w:asciiTheme="minorHAnsi" w:hAnsiTheme="minorHAnsi" w:cstheme="minorHAnsi"/>
          <w:color w:val="auto"/>
        </w:rPr>
        <w:t xml:space="preserve"> far this includes many FA and AJ proteins</w:t>
      </w:r>
      <w:r w:rsidR="009C6507" w:rsidRPr="00D72EB4">
        <w:rPr>
          <w:rFonts w:asciiTheme="minorHAnsi" w:hAnsiTheme="minorHAnsi" w:cstheme="minorHAnsi"/>
          <w:color w:val="auto"/>
        </w:rPr>
        <w:fldChar w:fldCharType="begin">
          <w:fldData xml:space="preserve">PEVuZE5vdGU+PENpdGU+PEF1dGhvcj5kZWwgUmlvPC9BdXRob3I+PFllYXI+MjAwOTwvWWVhcj48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</w:fldData>
        </w:fldChar>
      </w:r>
      <w:r w:rsidR="00793F55" w:rsidRPr="00D72EB4">
        <w:rPr>
          <w:rFonts w:asciiTheme="minorHAnsi" w:hAnsiTheme="minorHAnsi" w:cstheme="minorHAnsi"/>
          <w:color w:val="auto"/>
        </w:rPr>
        <w:instrText xml:space="preserve"> ADDIN EN.CITE </w:instrText>
      </w:r>
      <w:r w:rsidR="00793F55" w:rsidRPr="00D72EB4">
        <w:rPr>
          <w:rFonts w:asciiTheme="minorHAnsi" w:hAnsiTheme="minorHAnsi" w:cstheme="minorHAnsi"/>
          <w:color w:val="auto"/>
        </w:rPr>
        <w:fldChar w:fldCharType="begin">
          <w:fldData xml:space="preserve">PEVuZE5vdGU+PENpdGU+PEF1dGhvcj5kZWwgUmlvPC9BdXRob3I+PFllYXI+MjAwOTwvWWVhcj48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</w:fldData>
        </w:fldChar>
      </w:r>
      <w:r w:rsidR="00793F55" w:rsidRPr="00D72EB4">
        <w:rPr>
          <w:rFonts w:asciiTheme="minorHAnsi" w:hAnsiTheme="minorHAnsi" w:cstheme="minorHAnsi"/>
          <w:color w:val="auto"/>
        </w:rPr>
        <w:instrText xml:space="preserve"> ADDIN EN.CITE.DATA </w:instrText>
      </w:r>
      <w:r w:rsidR="00793F55" w:rsidRPr="00D72EB4">
        <w:rPr>
          <w:rFonts w:asciiTheme="minorHAnsi" w:hAnsiTheme="minorHAnsi" w:cstheme="minorHAnsi"/>
          <w:color w:val="auto"/>
        </w:rPr>
      </w:r>
      <w:r w:rsidR="00793F55" w:rsidRPr="00D72EB4">
        <w:rPr>
          <w:rFonts w:asciiTheme="minorHAnsi" w:hAnsiTheme="minorHAnsi" w:cstheme="minorHAnsi"/>
          <w:color w:val="auto"/>
        </w:rPr>
        <w:fldChar w:fldCharType="end"/>
      </w:r>
      <w:r w:rsidR="009C6507" w:rsidRPr="00D72EB4">
        <w:rPr>
          <w:rFonts w:asciiTheme="minorHAnsi" w:hAnsiTheme="minorHAnsi" w:cstheme="minorHAnsi"/>
          <w:color w:val="auto"/>
        </w:rPr>
      </w:r>
      <w:r w:rsidR="009C6507"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13-16</w:t>
      </w:r>
      <w:r w:rsidR="009C6507" w:rsidRPr="00D72EB4">
        <w:rPr>
          <w:rFonts w:asciiTheme="minorHAnsi" w:hAnsiTheme="minorHAnsi" w:cstheme="minorHAnsi"/>
          <w:color w:val="auto"/>
        </w:rPr>
        <w:fldChar w:fldCharType="end"/>
      </w:r>
      <w:r w:rsidRPr="00D72EB4">
        <w:rPr>
          <w:rFonts w:asciiTheme="minorHAnsi" w:hAnsiTheme="minorHAnsi" w:cstheme="minorHAnsi"/>
          <w:color w:val="auto"/>
        </w:rPr>
        <w:t xml:space="preserve"> as well as some cytoskeletal elements</w:t>
      </w:r>
      <w:r w:rsidR="009C6507" w:rsidRPr="00D72EB4">
        <w:rPr>
          <w:rFonts w:asciiTheme="minorHAnsi" w:hAnsiTheme="minorHAnsi" w:cstheme="minorHAnsi"/>
          <w:color w:val="auto"/>
        </w:rPr>
        <w:fldChar w:fldCharType="begin">
          <w:fldData xml:space="preserve">PEVuZE5vdGU+PENpdGU+PEF1dGhvcj5FaHJsaWNoZXI8L0F1dGhvcj48WWVhcj4yMDExPC9ZZWFy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</w:fldData>
        </w:fldChar>
      </w:r>
      <w:r w:rsidR="007F0402" w:rsidRPr="00D72EB4">
        <w:rPr>
          <w:rFonts w:asciiTheme="minorHAnsi" w:hAnsiTheme="minorHAnsi" w:cstheme="minorHAnsi"/>
          <w:color w:val="auto"/>
        </w:rPr>
        <w:instrText xml:space="preserve"> ADDIN EN.CITE </w:instrText>
      </w:r>
      <w:r w:rsidR="007F0402" w:rsidRPr="00D72EB4">
        <w:rPr>
          <w:rFonts w:asciiTheme="minorHAnsi" w:hAnsiTheme="minorHAnsi" w:cstheme="minorHAnsi"/>
          <w:color w:val="auto"/>
        </w:rPr>
        <w:fldChar w:fldCharType="begin">
          <w:fldData xml:space="preserve">PEVuZE5vdGU+PENpdGU+PEF1dGhvcj5FaHJsaWNoZXI8L0F1dGhvcj48WWVhcj4yMDExPC9ZZWFy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</w:fldData>
        </w:fldChar>
      </w:r>
      <w:r w:rsidR="007F0402" w:rsidRPr="00D72EB4">
        <w:rPr>
          <w:rFonts w:asciiTheme="minorHAnsi" w:hAnsiTheme="minorHAnsi" w:cstheme="minorHAnsi"/>
          <w:color w:val="auto"/>
        </w:rPr>
        <w:instrText xml:space="preserve"> ADDIN EN.CITE.DATA </w:instrText>
      </w:r>
      <w:r w:rsidR="007F0402" w:rsidRPr="00D72EB4">
        <w:rPr>
          <w:rFonts w:asciiTheme="minorHAnsi" w:hAnsiTheme="minorHAnsi" w:cstheme="minorHAnsi"/>
          <w:color w:val="auto"/>
        </w:rPr>
      </w:r>
      <w:r w:rsidR="007F0402" w:rsidRPr="00D72EB4">
        <w:rPr>
          <w:rFonts w:asciiTheme="minorHAnsi" w:hAnsiTheme="minorHAnsi" w:cstheme="minorHAnsi"/>
          <w:color w:val="auto"/>
        </w:rPr>
        <w:fldChar w:fldCharType="end"/>
      </w:r>
      <w:r w:rsidR="009C6507" w:rsidRPr="00D72EB4">
        <w:rPr>
          <w:rFonts w:asciiTheme="minorHAnsi" w:hAnsiTheme="minorHAnsi" w:cstheme="minorHAnsi"/>
          <w:color w:val="auto"/>
        </w:rPr>
      </w:r>
      <w:r w:rsidR="009C6507" w:rsidRPr="00D72EB4">
        <w:rPr>
          <w:rFonts w:asciiTheme="minorHAnsi" w:hAnsiTheme="minorHAnsi" w:cstheme="minorHAnsi"/>
          <w:color w:val="auto"/>
        </w:rPr>
        <w:fldChar w:fldCharType="separate"/>
      </w:r>
      <w:r w:rsidR="007F0402" w:rsidRPr="00D72EB4">
        <w:rPr>
          <w:rFonts w:asciiTheme="minorHAnsi" w:hAnsiTheme="minorHAnsi" w:cstheme="minorHAnsi"/>
          <w:noProof/>
          <w:color w:val="auto"/>
          <w:vertAlign w:val="superscript"/>
        </w:rPr>
        <w:t>71-73</w:t>
      </w:r>
      <w:r w:rsidR="009C6507" w:rsidRPr="00D72EB4">
        <w:rPr>
          <w:rFonts w:asciiTheme="minorHAnsi" w:hAnsiTheme="minorHAnsi" w:cstheme="minorHAnsi"/>
          <w:color w:val="auto"/>
        </w:rPr>
        <w:fldChar w:fldCharType="end"/>
      </w:r>
      <w:r w:rsidR="003B65D7" w:rsidRPr="00D72EB4">
        <w:rPr>
          <w:rFonts w:asciiTheme="minorHAnsi" w:hAnsiTheme="minorHAnsi" w:cstheme="minorHAnsi"/>
          <w:color w:val="auto"/>
        </w:rPr>
        <w:t>.</w:t>
      </w:r>
      <w:r w:rsidRPr="00D72EB4">
        <w:rPr>
          <w:rFonts w:asciiTheme="minorHAnsi" w:hAnsiTheme="minorHAnsi" w:cstheme="minorHAnsi"/>
          <w:color w:val="auto"/>
        </w:rPr>
        <w:t xml:space="preserve"> </w:t>
      </w:r>
      <w:r w:rsidR="003B65D7" w:rsidRPr="00D72EB4">
        <w:rPr>
          <w:rFonts w:asciiTheme="minorHAnsi" w:hAnsiTheme="minorHAnsi" w:cstheme="minorHAnsi"/>
          <w:color w:val="auto"/>
        </w:rPr>
        <w:t xml:space="preserve">Fortuitously, </w:t>
      </w:r>
      <w:r w:rsidRPr="00D72EB4">
        <w:rPr>
          <w:rFonts w:asciiTheme="minorHAnsi" w:hAnsiTheme="minorHAnsi" w:cstheme="minorHAnsi"/>
          <w:color w:val="auto"/>
        </w:rPr>
        <w:t>FRET-based sensors have been designed for many of these proteins</w:t>
      </w:r>
      <w:r w:rsidR="009C6507" w:rsidRPr="00D72EB4">
        <w:rPr>
          <w:rFonts w:asciiTheme="minorHAnsi" w:hAnsiTheme="minorHAnsi" w:cstheme="minorHAnsi"/>
          <w:color w:val="auto"/>
        </w:rPr>
        <w:fldChar w:fldCharType="begin"/>
      </w:r>
      <w:r w:rsidR="00793F55" w:rsidRPr="00D72EB4">
        <w:rPr>
          <w:rFonts w:asciiTheme="minorHAnsi" w:hAnsiTheme="minorHAnsi" w:cstheme="minorHAnsi"/>
          <w:color w:val="auto"/>
        </w:rPr>
        <w:instrText xml:space="preserve"> ADDIN EN.CITE &lt;EndNote&gt;&lt;Cite&gt;&lt;Author&gt;Gayrard&lt;/Author&gt;&lt;Year&gt;2016&lt;/Year&gt;&lt;RecNum&gt;43&lt;/RecNum&gt;&lt;DisplayText&gt;&lt;style face="superscript"&gt;46&lt;/style&gt;&lt;/DisplayText&gt;&lt;record&gt;&lt;rec-number&gt;43&lt;/rec-number&gt;&lt;foreign-keys&gt;&lt;key app="EN" db-id="twxe5afdw2pdvoe05vr5x59yzftprede9x9v" timestamp="0"&gt;43&lt;/key&gt;&lt;/foreign-keys&gt;&lt;ref-type name="Journal Article"&gt;17&lt;/ref-type&gt;&lt;contributors&gt;&lt;authors&gt;&lt;author&gt;Gayrard, C.&lt;/author&gt;&lt;author&gt;Borghi, N.&lt;/author&gt;&lt;/authors&gt;&lt;/contributors&gt;&lt;auth-address&gt;Institut Jacques Monod, Unite Mixe de Recherche 7592, Centre national de la recherche scientifique, Universite Paris-Diderot, Paris 75013, France.&amp;#xD;Institut Jacques Monod, Unite Mixe de Recherche 7592, Centre national de la recherche scientifique, Universite Paris-Diderot, Paris 75013, France. Electronic address: nicolas.borghi@ijm.fr.&lt;/auth-address&gt;&lt;titles&gt;&lt;title&gt;FRET-based Molecular Tension Microscopy&lt;/title&gt;&lt;secondary-title&gt;Methods&lt;/secondary-title&gt;&lt;/titles&gt;&lt;periodical&gt;&lt;full-title&gt;Methods&lt;/full-title&gt;&lt;/periodical&gt;&lt;pages&gt;33-42&lt;/pages&gt;&lt;volume&gt;94&lt;/volume&gt;&lt;keywords&gt;&lt;keyword&gt;FRET microscopy&lt;/keyword&gt;&lt;keyword&gt;Mechanotransduction&lt;/keyword&gt;&lt;keyword&gt;Morphogenesis&lt;/keyword&gt;&lt;keyword&gt;Signaling&lt;/keyword&gt;&lt;/keywords&gt;&lt;dates&gt;&lt;year&gt;2016&lt;/year&gt;&lt;pub-dates&gt;&lt;date&gt;Feb 1&lt;/date&gt;&lt;/pub-dates&gt;&lt;/dates&gt;&lt;isbn&gt;1095-9130 (Electronic)&amp;#xD;1046-2023 (Linking)&lt;/isbn&gt;&lt;accession-num&gt;26210398&lt;/accession-num&gt;&lt;urls&gt;&lt;related-urls&gt;&lt;url&gt;http://www.ncbi.nlm.nih.gov/pubmed/26210398&lt;/url&gt;&lt;/related-urls&gt;&lt;/urls&gt;&lt;electronic-resource-num&gt;10.1016/j.ymeth.2015.07.010&lt;/electronic-resource-num&gt;&lt;/record&gt;&lt;/Cite&gt;&lt;/EndNote&gt;</w:instrText>
      </w:r>
      <w:r w:rsidR="009C6507" w:rsidRPr="00D72EB4">
        <w:rPr>
          <w:rFonts w:asciiTheme="minorHAnsi" w:hAnsiTheme="minorHAnsi" w:cstheme="minorHAnsi"/>
          <w:color w:val="auto"/>
        </w:rPr>
        <w:fldChar w:fldCharType="separate"/>
      </w:r>
      <w:r w:rsidR="00793F55" w:rsidRPr="00D72EB4">
        <w:rPr>
          <w:rFonts w:asciiTheme="minorHAnsi" w:hAnsiTheme="minorHAnsi" w:cstheme="minorHAnsi"/>
          <w:noProof/>
          <w:color w:val="auto"/>
          <w:vertAlign w:val="superscript"/>
        </w:rPr>
        <w:t>46</w:t>
      </w:r>
      <w:r w:rsidR="009C6507" w:rsidRPr="00D72EB4">
        <w:rPr>
          <w:rFonts w:asciiTheme="minorHAnsi" w:hAnsiTheme="minorHAnsi" w:cstheme="minorHAnsi"/>
          <w:color w:val="auto"/>
        </w:rPr>
        <w:fldChar w:fldCharType="end"/>
      </w:r>
      <w:r w:rsidRPr="00D72EB4">
        <w:rPr>
          <w:rFonts w:asciiTheme="minorHAnsi" w:hAnsiTheme="minorHAnsi" w:cstheme="minorHAnsi"/>
          <w:color w:val="auto"/>
        </w:rPr>
        <w:t xml:space="preserve">. These results can guide </w:t>
      </w:r>
      <w:r w:rsidR="00D72EB4" w:rsidRPr="00D72EB4">
        <w:rPr>
          <w:rFonts w:asciiTheme="minorHAnsi" w:hAnsiTheme="minorHAnsi" w:cstheme="minorHAnsi"/>
          <w:color w:val="auto"/>
        </w:rPr>
        <w:t xml:space="preserve">the </w:t>
      </w:r>
      <w:r w:rsidRPr="00D72EB4">
        <w:rPr>
          <w:rFonts w:asciiTheme="minorHAnsi" w:hAnsiTheme="minorHAnsi" w:cstheme="minorHAnsi"/>
          <w:color w:val="auto"/>
        </w:rPr>
        <w:t>selection of a protein of interest</w:t>
      </w:r>
      <w:r w:rsidR="003B65D7" w:rsidRPr="00D72EB4">
        <w:rPr>
          <w:rFonts w:asciiTheme="minorHAnsi" w:hAnsiTheme="minorHAnsi" w:cstheme="minorHAnsi"/>
          <w:color w:val="auto"/>
        </w:rPr>
        <w:t>;</w:t>
      </w:r>
      <w:r w:rsidRPr="00D72EB4">
        <w:rPr>
          <w:rFonts w:asciiTheme="minorHAnsi" w:hAnsiTheme="minorHAnsi" w:cstheme="minorHAnsi"/>
          <w:color w:val="auto"/>
        </w:rPr>
        <w:t xml:space="preserve"> </w:t>
      </w:r>
      <w:r w:rsidR="003B65D7" w:rsidRPr="00D72EB4">
        <w:rPr>
          <w:rFonts w:asciiTheme="minorHAnsi" w:hAnsiTheme="minorHAnsi" w:cstheme="minorHAnsi"/>
          <w:color w:val="auto"/>
        </w:rPr>
        <w:t>h</w:t>
      </w:r>
      <w:r w:rsidRPr="00D72EB4">
        <w:rPr>
          <w:rFonts w:asciiTheme="minorHAnsi" w:hAnsiTheme="minorHAnsi" w:cstheme="minorHAnsi"/>
          <w:color w:val="auto"/>
        </w:rPr>
        <w:t xml:space="preserve">owever, it should not be expected that FRET-FRAP data will exactly mirror the results from these single-molecule studies. In fact, biochemical regulation, interactions with other proteins, and local cytoskeletal structure may obscure, or alter, the effects of forces on protein-protein interactions. The ability to observe these complexities is a unique strength of the FRET-FRAP approach. </w:t>
      </w:r>
    </w:p>
    <w:p w14:paraId="1C6E98FB" w14:textId="77777777" w:rsidR="00B77A24" w:rsidRPr="00D72EB4" w:rsidRDefault="00B77A24" w:rsidP="00B77A24">
      <w:pPr>
        <w:rPr>
          <w:rFonts w:asciiTheme="minorHAnsi" w:hAnsiTheme="minorHAnsi" w:cstheme="minorHAnsi"/>
          <w:color w:val="auto"/>
        </w:rPr>
      </w:pPr>
    </w:p>
    <w:p w14:paraId="3EA9C4E4" w14:textId="69970076" w:rsidR="00D32A50" w:rsidRPr="00D72EB4" w:rsidRDefault="00D32A50" w:rsidP="00B77A24">
      <w:pPr>
        <w:rPr>
          <w:rFonts w:asciiTheme="minorHAnsi" w:hAnsiTheme="minorHAnsi" w:cstheme="minorHAnsi"/>
          <w:color w:val="auto"/>
        </w:rPr>
      </w:pPr>
      <w:r w:rsidRPr="00D72EB4">
        <w:rPr>
          <w:rFonts w:asciiTheme="minorHAnsi" w:hAnsiTheme="minorHAnsi" w:cstheme="minorHAnsi"/>
          <w:color w:val="auto"/>
        </w:rPr>
        <w:t xml:space="preserve">A combination of manipulations to the cell and the protein of interest can be used to elucidate the important factors in regulating protein dynamics. </w:t>
      </w:r>
      <w:r w:rsidR="003B65D7" w:rsidRPr="00D72EB4">
        <w:rPr>
          <w:rFonts w:asciiTheme="minorHAnsi" w:hAnsiTheme="minorHAnsi" w:cstheme="minorHAnsi"/>
          <w:color w:val="auto"/>
        </w:rPr>
        <w:t>For example, i</w:t>
      </w:r>
      <w:r w:rsidRPr="00D72EB4">
        <w:rPr>
          <w:rFonts w:asciiTheme="minorHAnsi" w:hAnsiTheme="minorHAnsi" w:cstheme="minorHAnsi"/>
          <w:color w:val="auto"/>
        </w:rPr>
        <w:t xml:space="preserve">t can be helpful to have a sensor that is force-insensitive, either through </w:t>
      </w:r>
      <w:r w:rsidR="00D72EB4" w:rsidRPr="00D72EB4">
        <w:rPr>
          <w:rFonts w:asciiTheme="minorHAnsi" w:hAnsiTheme="minorHAnsi" w:cstheme="minorHAnsi"/>
          <w:color w:val="auto"/>
        </w:rPr>
        <w:t xml:space="preserve">the </w:t>
      </w:r>
      <w:r w:rsidRPr="00D72EB4">
        <w:rPr>
          <w:rFonts w:asciiTheme="minorHAnsi" w:hAnsiTheme="minorHAnsi" w:cstheme="minorHAnsi"/>
          <w:color w:val="auto"/>
        </w:rPr>
        <w:t>deletion or mutation of a force-binding domain</w:t>
      </w:r>
      <w:r w:rsidR="009C6507" w:rsidRPr="00D72EB4">
        <w:rPr>
          <w:rFonts w:asciiTheme="minorHAnsi" w:hAnsiTheme="minorHAnsi" w:cstheme="minorHAnsi"/>
          <w:color w:val="auto"/>
        </w:rPr>
        <w:fldChar w:fldCharType="begin">
          <w:fldData xml:space="preserve">PEVuZE5vdGU+PENpdGU+PEF1dGhvcj5Db3N0PC9BdXRob3I+PFllYXI+MjAxNTwvWWVhcj48UmVj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</w:fldData>
        </w:fldChar>
      </w:r>
      <w:r w:rsidR="007F0402" w:rsidRPr="00D72EB4">
        <w:rPr>
          <w:rFonts w:asciiTheme="minorHAnsi" w:hAnsiTheme="minorHAnsi" w:cstheme="minorHAnsi"/>
          <w:color w:val="auto"/>
        </w:rPr>
        <w:instrText xml:space="preserve"> ADDIN EN.CITE </w:instrText>
      </w:r>
      <w:r w:rsidR="007F0402" w:rsidRPr="00D72EB4">
        <w:rPr>
          <w:rFonts w:asciiTheme="minorHAnsi" w:hAnsiTheme="minorHAnsi" w:cstheme="minorHAnsi"/>
          <w:color w:val="auto"/>
        </w:rPr>
        <w:fldChar w:fldCharType="begin">
          <w:fldData xml:space="preserve">PEVuZE5vdGU+PENpdGU+PEF1dGhvcj5Db3N0PC9BdXRob3I+PFllYXI+MjAxNTwvWWVhcj48UmVj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</w:fldData>
        </w:fldChar>
      </w:r>
      <w:r w:rsidR="007F0402" w:rsidRPr="00D72EB4">
        <w:rPr>
          <w:rFonts w:asciiTheme="minorHAnsi" w:hAnsiTheme="minorHAnsi" w:cstheme="minorHAnsi"/>
          <w:color w:val="auto"/>
        </w:rPr>
        <w:instrText xml:space="preserve"> ADDIN EN.CITE.DATA </w:instrText>
      </w:r>
      <w:r w:rsidR="007F0402" w:rsidRPr="00D72EB4">
        <w:rPr>
          <w:rFonts w:asciiTheme="minorHAnsi" w:hAnsiTheme="minorHAnsi" w:cstheme="minorHAnsi"/>
          <w:color w:val="auto"/>
        </w:rPr>
      </w:r>
      <w:r w:rsidR="007F0402" w:rsidRPr="00D72EB4">
        <w:rPr>
          <w:rFonts w:asciiTheme="minorHAnsi" w:hAnsiTheme="minorHAnsi" w:cstheme="minorHAnsi"/>
          <w:color w:val="auto"/>
        </w:rPr>
        <w:fldChar w:fldCharType="end"/>
      </w:r>
      <w:r w:rsidR="009C6507" w:rsidRPr="00D72EB4">
        <w:rPr>
          <w:rFonts w:asciiTheme="minorHAnsi" w:hAnsiTheme="minorHAnsi" w:cstheme="minorHAnsi"/>
          <w:color w:val="auto"/>
        </w:rPr>
      </w:r>
      <w:r w:rsidR="009C6507" w:rsidRPr="00D72EB4">
        <w:rPr>
          <w:rFonts w:asciiTheme="minorHAnsi" w:hAnsiTheme="minorHAnsi" w:cstheme="minorHAnsi"/>
          <w:color w:val="auto"/>
        </w:rPr>
        <w:fldChar w:fldCharType="separate"/>
      </w:r>
      <w:r w:rsidR="007F0402" w:rsidRPr="00D72EB4">
        <w:rPr>
          <w:rFonts w:asciiTheme="minorHAnsi" w:hAnsiTheme="minorHAnsi" w:cstheme="minorHAnsi"/>
          <w:noProof/>
          <w:color w:val="auto"/>
          <w:vertAlign w:val="superscript"/>
        </w:rPr>
        <w:t>35,74</w:t>
      </w:r>
      <w:r w:rsidR="009C6507" w:rsidRPr="00D72EB4">
        <w:rPr>
          <w:rFonts w:asciiTheme="minorHAnsi" w:hAnsiTheme="minorHAnsi" w:cstheme="minorHAnsi"/>
          <w:color w:val="auto"/>
        </w:rPr>
        <w:fldChar w:fldCharType="end"/>
      </w:r>
      <w:r w:rsidRPr="00D72EB4">
        <w:rPr>
          <w:rFonts w:asciiTheme="minorHAnsi" w:hAnsiTheme="minorHAnsi" w:cstheme="minorHAnsi"/>
          <w:color w:val="auto"/>
        </w:rPr>
        <w:t xml:space="preserve"> </w:t>
      </w:r>
      <w:r w:rsidR="003B65D7" w:rsidRPr="00D72EB4">
        <w:rPr>
          <w:rFonts w:asciiTheme="minorHAnsi" w:hAnsiTheme="minorHAnsi" w:cstheme="minorHAnsi"/>
          <w:color w:val="auto"/>
        </w:rPr>
        <w:t xml:space="preserve">as </w:t>
      </w:r>
      <w:r w:rsidRPr="00D72EB4">
        <w:rPr>
          <w:rFonts w:asciiTheme="minorHAnsi" w:hAnsiTheme="minorHAnsi" w:cstheme="minorHAnsi"/>
          <w:color w:val="auto"/>
        </w:rPr>
        <w:t xml:space="preserve">there should be no dependence of the protein turnover dynamics on the force reported by the sensor. </w:t>
      </w:r>
      <w:r w:rsidR="003B65D7" w:rsidRPr="00D72EB4">
        <w:rPr>
          <w:rFonts w:asciiTheme="minorHAnsi" w:hAnsiTheme="minorHAnsi" w:cstheme="minorHAnsi"/>
          <w:color w:val="auto"/>
        </w:rPr>
        <w:t xml:space="preserve">Additionally, </w:t>
      </w:r>
      <w:r w:rsidR="00D72EB4" w:rsidRPr="00D72EB4">
        <w:rPr>
          <w:rFonts w:asciiTheme="minorHAnsi" w:hAnsiTheme="minorHAnsi" w:cstheme="minorHAnsi"/>
          <w:color w:val="auto"/>
        </w:rPr>
        <w:t xml:space="preserve">the </w:t>
      </w:r>
      <w:r w:rsidR="003B65D7" w:rsidRPr="00D72EB4">
        <w:rPr>
          <w:rFonts w:asciiTheme="minorHAnsi" w:hAnsiTheme="minorHAnsi" w:cstheme="minorHAnsi"/>
          <w:color w:val="auto"/>
        </w:rPr>
        <w:t>m</w:t>
      </w:r>
      <w:r w:rsidRPr="00D72EB4">
        <w:rPr>
          <w:rFonts w:asciiTheme="minorHAnsi" w:hAnsiTheme="minorHAnsi" w:cstheme="minorHAnsi"/>
          <w:color w:val="auto"/>
        </w:rPr>
        <w:t xml:space="preserve">utations of other critical binding sites or phosphorylation sites in the protein can provide a more complete picture of how the protein of interest is being regulated. Making global changes to the cell or the environment through cytoskeletal inhibitors or by changing the substrate properties (ex. </w:t>
      </w:r>
      <w:r w:rsidR="00E74BFA" w:rsidRPr="00D72EB4">
        <w:rPr>
          <w:rFonts w:asciiTheme="minorHAnsi" w:hAnsiTheme="minorHAnsi" w:cstheme="minorHAnsi"/>
          <w:color w:val="auto"/>
        </w:rPr>
        <w:t>extracellular matrix</w:t>
      </w:r>
      <w:r w:rsidRPr="00D72EB4">
        <w:rPr>
          <w:rFonts w:asciiTheme="minorHAnsi" w:hAnsiTheme="minorHAnsi" w:cstheme="minorHAnsi"/>
          <w:color w:val="auto"/>
        </w:rPr>
        <w:t xml:space="preserve"> or stiffness), respectively, </w:t>
      </w:r>
      <w:r w:rsidR="003B65D7" w:rsidRPr="00D72EB4">
        <w:rPr>
          <w:rFonts w:asciiTheme="minorHAnsi" w:hAnsiTheme="minorHAnsi" w:cstheme="minorHAnsi"/>
          <w:color w:val="auto"/>
        </w:rPr>
        <w:t xml:space="preserve">can </w:t>
      </w:r>
      <w:r w:rsidRPr="00D72EB4">
        <w:rPr>
          <w:rFonts w:asciiTheme="minorHAnsi" w:hAnsiTheme="minorHAnsi" w:cstheme="minorHAnsi"/>
          <w:color w:val="auto"/>
        </w:rPr>
        <w:t xml:space="preserve">help determine how the force-sensitive dynamics of the protein respond to mechanical perturbations. Combining </w:t>
      </w:r>
      <w:r w:rsidR="00D72EB4" w:rsidRPr="00D72EB4">
        <w:rPr>
          <w:rFonts w:asciiTheme="minorHAnsi" w:hAnsiTheme="minorHAnsi" w:cstheme="minorHAnsi"/>
          <w:color w:val="auto"/>
        </w:rPr>
        <w:t xml:space="preserve">the </w:t>
      </w:r>
      <w:r w:rsidRPr="00D72EB4">
        <w:rPr>
          <w:rFonts w:asciiTheme="minorHAnsi" w:hAnsiTheme="minorHAnsi" w:cstheme="minorHAnsi"/>
          <w:color w:val="auto"/>
        </w:rPr>
        <w:t xml:space="preserve">information on </w:t>
      </w:r>
      <w:r w:rsidR="002C1F00" w:rsidRPr="00D72EB4">
        <w:rPr>
          <w:rFonts w:asciiTheme="minorHAnsi" w:hAnsiTheme="minorHAnsi" w:cstheme="minorHAnsi"/>
          <w:color w:val="auto"/>
        </w:rPr>
        <w:t xml:space="preserve">protein load and </w:t>
      </w:r>
      <w:r w:rsidRPr="00D72EB4">
        <w:rPr>
          <w:rFonts w:asciiTheme="minorHAnsi" w:hAnsiTheme="minorHAnsi" w:cstheme="minorHAnsi"/>
          <w:color w:val="auto"/>
        </w:rPr>
        <w:t xml:space="preserve">force-sensitive dynamics with other biophysical properties of the protein can help to establish the mechanical state of the protein of interest. </w:t>
      </w:r>
      <w:r w:rsidR="002C1F00" w:rsidRPr="00D72EB4">
        <w:rPr>
          <w:rFonts w:asciiTheme="minorHAnsi" w:hAnsiTheme="minorHAnsi" w:cstheme="minorHAnsi"/>
          <w:color w:val="auto"/>
        </w:rPr>
        <w:t>This can include</w:t>
      </w:r>
      <w:r w:rsidR="00E60A30" w:rsidRPr="00D72EB4">
        <w:rPr>
          <w:rFonts w:asciiTheme="minorHAnsi" w:hAnsiTheme="minorHAnsi" w:cstheme="minorHAnsi"/>
          <w:color w:val="auto"/>
        </w:rPr>
        <w:t xml:space="preserve"> </w:t>
      </w:r>
      <w:r w:rsidR="00D72EB4" w:rsidRPr="00D72EB4">
        <w:rPr>
          <w:rFonts w:asciiTheme="minorHAnsi" w:hAnsiTheme="minorHAnsi" w:cstheme="minorHAnsi"/>
          <w:color w:val="auto"/>
        </w:rPr>
        <w:t xml:space="preserve">the </w:t>
      </w:r>
      <w:r w:rsidR="00E60A30" w:rsidRPr="00D72EB4">
        <w:rPr>
          <w:rFonts w:asciiTheme="minorHAnsi" w:hAnsiTheme="minorHAnsi" w:cstheme="minorHAnsi"/>
          <w:color w:val="auto"/>
        </w:rPr>
        <w:t>localization and</w:t>
      </w:r>
      <w:r w:rsidR="002C1F00" w:rsidRPr="00D72EB4">
        <w:rPr>
          <w:rFonts w:asciiTheme="minorHAnsi" w:hAnsiTheme="minorHAnsi" w:cstheme="minorHAnsi"/>
          <w:color w:val="auto"/>
        </w:rPr>
        <w:t xml:space="preserve"> local protein-protein interactions</w:t>
      </w:r>
      <w:r w:rsidRPr="00D72EB4">
        <w:rPr>
          <w:rFonts w:asciiTheme="minorHAnsi" w:hAnsiTheme="minorHAnsi" w:cstheme="minorHAnsi"/>
          <w:color w:val="auto"/>
        </w:rPr>
        <w:t xml:space="preserve"> within </w:t>
      </w:r>
      <w:r w:rsidR="00E42B9C" w:rsidRPr="00D72EB4">
        <w:rPr>
          <w:rFonts w:asciiTheme="minorHAnsi" w:hAnsiTheme="minorHAnsi" w:cstheme="minorHAnsi"/>
          <w:color w:val="auto"/>
        </w:rPr>
        <w:t>a</w:t>
      </w:r>
      <w:r w:rsidRPr="00D72EB4">
        <w:rPr>
          <w:rFonts w:asciiTheme="minorHAnsi" w:hAnsiTheme="minorHAnsi" w:cstheme="minorHAnsi"/>
          <w:color w:val="auto"/>
        </w:rPr>
        <w:t xml:space="preserve"> subcellular structure</w:t>
      </w:r>
      <w:r w:rsidR="009C6507" w:rsidRPr="00D72EB4">
        <w:rPr>
          <w:rFonts w:asciiTheme="minorHAnsi" w:hAnsiTheme="minorHAnsi" w:cstheme="minorHAnsi"/>
          <w:color w:val="auto"/>
        </w:rPr>
        <w:fldChar w:fldCharType="begin">
          <w:fldData xml:space="preserve">PEVuZE5vdGU+PENpdGU+PEF1dGhvcj5CZXJ0b2NjaGk8L0F1dGhvcj48WWVhcj4yMDE3PC9ZZWFy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</w:fldData>
        </w:fldChar>
      </w:r>
      <w:r w:rsidR="007F0402" w:rsidRPr="00D72EB4">
        <w:rPr>
          <w:rFonts w:asciiTheme="minorHAnsi" w:hAnsiTheme="minorHAnsi" w:cstheme="minorHAnsi"/>
          <w:color w:val="auto"/>
        </w:rPr>
        <w:instrText xml:space="preserve"> ADDIN EN.CITE </w:instrText>
      </w:r>
      <w:r w:rsidR="007F0402" w:rsidRPr="00D72EB4">
        <w:rPr>
          <w:rFonts w:asciiTheme="minorHAnsi" w:hAnsiTheme="minorHAnsi" w:cstheme="minorHAnsi"/>
          <w:color w:val="auto"/>
        </w:rPr>
        <w:fldChar w:fldCharType="begin">
          <w:fldData xml:space="preserve">PEVuZE5vdGU+PENpdGU+PEF1dGhvcj5CZXJ0b2NjaGk8L0F1dGhvcj48WWVhcj4yMDE3PC9ZZWFy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</w:fldData>
        </w:fldChar>
      </w:r>
      <w:r w:rsidR="007F0402" w:rsidRPr="00D72EB4">
        <w:rPr>
          <w:rFonts w:asciiTheme="minorHAnsi" w:hAnsiTheme="minorHAnsi" w:cstheme="minorHAnsi"/>
          <w:color w:val="auto"/>
        </w:rPr>
        <w:instrText xml:space="preserve"> ADDIN EN.CITE.DATA </w:instrText>
      </w:r>
      <w:r w:rsidR="007F0402" w:rsidRPr="00D72EB4">
        <w:rPr>
          <w:rFonts w:asciiTheme="minorHAnsi" w:hAnsiTheme="minorHAnsi" w:cstheme="minorHAnsi"/>
          <w:color w:val="auto"/>
        </w:rPr>
      </w:r>
      <w:r w:rsidR="007F0402" w:rsidRPr="00D72EB4">
        <w:rPr>
          <w:rFonts w:asciiTheme="minorHAnsi" w:hAnsiTheme="minorHAnsi" w:cstheme="minorHAnsi"/>
          <w:color w:val="auto"/>
        </w:rPr>
        <w:fldChar w:fldCharType="end"/>
      </w:r>
      <w:r w:rsidR="009C6507" w:rsidRPr="00D72EB4">
        <w:rPr>
          <w:rFonts w:asciiTheme="minorHAnsi" w:hAnsiTheme="minorHAnsi" w:cstheme="minorHAnsi"/>
          <w:color w:val="auto"/>
        </w:rPr>
      </w:r>
      <w:r w:rsidR="009C6507" w:rsidRPr="00D72EB4">
        <w:rPr>
          <w:rFonts w:asciiTheme="minorHAnsi" w:hAnsiTheme="minorHAnsi" w:cstheme="minorHAnsi"/>
          <w:color w:val="auto"/>
        </w:rPr>
        <w:fldChar w:fldCharType="separate"/>
      </w:r>
      <w:r w:rsidR="007F0402" w:rsidRPr="00D72EB4">
        <w:rPr>
          <w:rFonts w:asciiTheme="minorHAnsi" w:hAnsiTheme="minorHAnsi" w:cstheme="minorHAnsi"/>
          <w:noProof/>
          <w:color w:val="auto"/>
          <w:vertAlign w:val="superscript"/>
        </w:rPr>
        <w:t>75,76</w:t>
      </w:r>
      <w:r w:rsidR="009C6507" w:rsidRPr="00D72EB4">
        <w:rPr>
          <w:rFonts w:asciiTheme="minorHAnsi" w:hAnsiTheme="minorHAnsi" w:cstheme="minorHAnsi"/>
          <w:color w:val="auto"/>
        </w:rPr>
        <w:fldChar w:fldCharType="end"/>
      </w:r>
      <w:r w:rsidR="002C1F00" w:rsidRPr="00D72EB4">
        <w:rPr>
          <w:rFonts w:asciiTheme="minorHAnsi" w:hAnsiTheme="minorHAnsi" w:cstheme="minorHAnsi"/>
          <w:color w:val="auto"/>
        </w:rPr>
        <w:t>.</w:t>
      </w:r>
      <w:r w:rsidRPr="00D72EB4">
        <w:rPr>
          <w:rFonts w:asciiTheme="minorHAnsi" w:hAnsiTheme="minorHAnsi" w:cstheme="minorHAnsi"/>
          <w:color w:val="auto"/>
        </w:rPr>
        <w:t xml:space="preserve"> </w:t>
      </w:r>
      <w:r w:rsidR="00C535C6" w:rsidRPr="00D72EB4">
        <w:rPr>
          <w:rFonts w:asciiTheme="minorHAnsi" w:hAnsiTheme="minorHAnsi" w:cstheme="minorHAnsi"/>
          <w:color w:val="auto"/>
        </w:rPr>
        <w:t>Additionally</w:t>
      </w:r>
      <w:r w:rsidR="002C1F00" w:rsidRPr="00D72EB4">
        <w:rPr>
          <w:rFonts w:asciiTheme="minorHAnsi" w:hAnsiTheme="minorHAnsi" w:cstheme="minorHAnsi"/>
          <w:color w:val="auto"/>
        </w:rPr>
        <w:t>, the protein could</w:t>
      </w:r>
      <w:r w:rsidRPr="00D72EB4">
        <w:rPr>
          <w:rFonts w:asciiTheme="minorHAnsi" w:hAnsiTheme="minorHAnsi" w:cstheme="minorHAnsi"/>
          <w:color w:val="auto"/>
        </w:rPr>
        <w:t xml:space="preserve"> reside in different conformation states</w:t>
      </w:r>
      <w:r w:rsidR="00514192" w:rsidRPr="00D72EB4">
        <w:rPr>
          <w:rFonts w:asciiTheme="minorHAnsi" w:hAnsiTheme="minorHAnsi" w:cstheme="minorHAnsi"/>
          <w:color w:val="auto"/>
        </w:rPr>
        <w:t xml:space="preserve">, even </w:t>
      </w:r>
      <w:r w:rsidR="002C1F00" w:rsidRPr="00D72EB4">
        <w:rPr>
          <w:rFonts w:asciiTheme="minorHAnsi" w:hAnsiTheme="minorHAnsi" w:cstheme="minorHAnsi"/>
          <w:color w:val="auto"/>
        </w:rPr>
        <w:t>within the same subcellular structure</w:t>
      </w:r>
      <w:r w:rsidR="00514192" w:rsidRPr="00D72EB4">
        <w:rPr>
          <w:rFonts w:asciiTheme="minorHAnsi" w:hAnsiTheme="minorHAnsi" w:cstheme="minorHAnsi"/>
          <w:color w:val="auto"/>
        </w:rPr>
        <w:t>, depending on context</w:t>
      </w:r>
      <w:r w:rsidR="009C6507" w:rsidRPr="00D72EB4">
        <w:rPr>
          <w:rFonts w:asciiTheme="minorHAnsi" w:hAnsiTheme="minorHAnsi" w:cstheme="minorHAnsi"/>
          <w:color w:val="auto"/>
        </w:rPr>
        <w:fldChar w:fldCharType="begin">
          <w:fldData xml:space="preserve">PEVuZE5vdGU+PENpdGU+PEF1dGhvcj5DYXNlPC9BdXRob3I+PFllYXI+MjAxNTwvWWVhcj48UmVj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</w:fldData>
        </w:fldChar>
      </w:r>
      <w:r w:rsidR="007F0402" w:rsidRPr="00D72EB4">
        <w:rPr>
          <w:rFonts w:asciiTheme="minorHAnsi" w:hAnsiTheme="minorHAnsi" w:cstheme="minorHAnsi"/>
          <w:color w:val="auto"/>
        </w:rPr>
        <w:instrText xml:space="preserve"> ADDIN EN.CITE </w:instrText>
      </w:r>
      <w:r w:rsidR="007F0402" w:rsidRPr="00D72EB4">
        <w:rPr>
          <w:rFonts w:asciiTheme="minorHAnsi" w:hAnsiTheme="minorHAnsi" w:cstheme="minorHAnsi"/>
          <w:color w:val="auto"/>
        </w:rPr>
        <w:fldChar w:fldCharType="begin">
          <w:fldData xml:space="preserve">PEVuZE5vdGU+PENpdGU+PEF1dGhvcj5DYXNlPC9BdXRob3I+PFllYXI+MjAxNTwvWWVhcj48UmVj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</w:fldData>
        </w:fldChar>
      </w:r>
      <w:r w:rsidR="007F0402" w:rsidRPr="00D72EB4">
        <w:rPr>
          <w:rFonts w:asciiTheme="minorHAnsi" w:hAnsiTheme="minorHAnsi" w:cstheme="minorHAnsi"/>
          <w:color w:val="auto"/>
        </w:rPr>
        <w:instrText xml:space="preserve"> ADDIN EN.CITE.DATA </w:instrText>
      </w:r>
      <w:r w:rsidR="007F0402" w:rsidRPr="00D72EB4">
        <w:rPr>
          <w:rFonts w:asciiTheme="minorHAnsi" w:hAnsiTheme="minorHAnsi" w:cstheme="minorHAnsi"/>
          <w:color w:val="auto"/>
        </w:rPr>
      </w:r>
      <w:r w:rsidR="007F0402" w:rsidRPr="00D72EB4">
        <w:rPr>
          <w:rFonts w:asciiTheme="minorHAnsi" w:hAnsiTheme="minorHAnsi" w:cstheme="minorHAnsi"/>
          <w:color w:val="auto"/>
        </w:rPr>
        <w:fldChar w:fldCharType="end"/>
      </w:r>
      <w:r w:rsidR="009C6507" w:rsidRPr="00D72EB4">
        <w:rPr>
          <w:rFonts w:asciiTheme="minorHAnsi" w:hAnsiTheme="minorHAnsi" w:cstheme="minorHAnsi"/>
          <w:color w:val="auto"/>
        </w:rPr>
      </w:r>
      <w:r w:rsidR="009C6507" w:rsidRPr="00D72EB4">
        <w:rPr>
          <w:rFonts w:asciiTheme="minorHAnsi" w:hAnsiTheme="minorHAnsi" w:cstheme="minorHAnsi"/>
          <w:color w:val="auto"/>
        </w:rPr>
        <w:fldChar w:fldCharType="separate"/>
      </w:r>
      <w:r w:rsidR="007F0402" w:rsidRPr="00D72EB4">
        <w:rPr>
          <w:rFonts w:asciiTheme="minorHAnsi" w:hAnsiTheme="minorHAnsi" w:cstheme="minorHAnsi"/>
          <w:noProof/>
          <w:color w:val="auto"/>
          <w:vertAlign w:val="superscript"/>
        </w:rPr>
        <w:t>76,77</w:t>
      </w:r>
      <w:r w:rsidR="009C6507" w:rsidRPr="00D72EB4">
        <w:rPr>
          <w:rFonts w:asciiTheme="minorHAnsi" w:hAnsiTheme="minorHAnsi" w:cstheme="minorHAnsi"/>
          <w:color w:val="auto"/>
        </w:rPr>
        <w:fldChar w:fldCharType="end"/>
      </w:r>
      <w:r w:rsidR="002C1F00" w:rsidRPr="00D72EB4">
        <w:rPr>
          <w:rFonts w:asciiTheme="minorHAnsi" w:hAnsiTheme="minorHAnsi" w:cstheme="minorHAnsi"/>
          <w:color w:val="auto"/>
        </w:rPr>
        <w:t>.</w:t>
      </w:r>
      <w:r w:rsidRPr="00D72EB4">
        <w:rPr>
          <w:rFonts w:asciiTheme="minorHAnsi" w:hAnsiTheme="minorHAnsi" w:cstheme="minorHAnsi"/>
          <w:color w:val="auto"/>
        </w:rPr>
        <w:t xml:space="preserve"> </w:t>
      </w:r>
      <w:r w:rsidR="00B23391" w:rsidRPr="00D72EB4">
        <w:rPr>
          <w:rFonts w:asciiTheme="minorHAnsi" w:hAnsiTheme="minorHAnsi" w:cstheme="minorHAnsi"/>
          <w:color w:val="auto"/>
        </w:rPr>
        <w:t>Protein load</w:t>
      </w:r>
      <w:r w:rsidR="002C1F00" w:rsidRPr="00D72EB4">
        <w:rPr>
          <w:rFonts w:asciiTheme="minorHAnsi" w:hAnsiTheme="minorHAnsi" w:cstheme="minorHAnsi"/>
          <w:color w:val="auto"/>
        </w:rPr>
        <w:t xml:space="preserve">, </w:t>
      </w:r>
      <w:r w:rsidR="00B23391" w:rsidRPr="00D72EB4">
        <w:rPr>
          <w:rFonts w:asciiTheme="minorHAnsi" w:hAnsiTheme="minorHAnsi" w:cstheme="minorHAnsi"/>
          <w:color w:val="auto"/>
        </w:rPr>
        <w:t>d</w:t>
      </w:r>
      <w:r w:rsidR="002C1F00" w:rsidRPr="00D72EB4">
        <w:rPr>
          <w:rFonts w:asciiTheme="minorHAnsi" w:hAnsiTheme="minorHAnsi" w:cstheme="minorHAnsi"/>
          <w:color w:val="auto"/>
        </w:rPr>
        <w:t xml:space="preserve">ynamics, localization, and conformation can all be </w:t>
      </w:r>
      <w:r w:rsidR="00104288" w:rsidRPr="00D72EB4">
        <w:rPr>
          <w:rFonts w:asciiTheme="minorHAnsi" w:hAnsiTheme="minorHAnsi" w:cstheme="minorHAnsi"/>
          <w:color w:val="auto"/>
        </w:rPr>
        <w:t xml:space="preserve">simultaneously </w:t>
      </w:r>
      <w:r w:rsidR="002C1F00" w:rsidRPr="00D72EB4">
        <w:rPr>
          <w:rFonts w:asciiTheme="minorHAnsi" w:hAnsiTheme="minorHAnsi" w:cstheme="minorHAnsi"/>
          <w:color w:val="auto"/>
        </w:rPr>
        <w:t>affected by internally-generated and externally-applied forces</w:t>
      </w:r>
      <w:r w:rsidR="009C6507" w:rsidRPr="00D72EB4">
        <w:rPr>
          <w:rFonts w:asciiTheme="minorHAnsi" w:hAnsiTheme="minorHAnsi" w:cstheme="minorHAnsi"/>
          <w:color w:val="auto"/>
        </w:rPr>
        <w:fldChar w:fldCharType="begin">
          <w:fldData xml:space="preserve">PEVuZE5vdGU+PENpdGU+PEF1dGhvcj5LaW08L0F1dGhvcj48WWVhcj4yMDE1PC9ZZWFyPjxSZWNO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</w:fldData>
        </w:fldChar>
      </w:r>
      <w:r w:rsidR="007F0402" w:rsidRPr="00D72EB4">
        <w:rPr>
          <w:rFonts w:asciiTheme="minorHAnsi" w:hAnsiTheme="minorHAnsi" w:cstheme="minorHAnsi"/>
          <w:color w:val="auto"/>
        </w:rPr>
        <w:instrText xml:space="preserve"> ADDIN EN.CITE </w:instrText>
      </w:r>
      <w:r w:rsidR="007F0402" w:rsidRPr="00D72EB4">
        <w:rPr>
          <w:rFonts w:asciiTheme="minorHAnsi" w:hAnsiTheme="minorHAnsi" w:cstheme="minorHAnsi"/>
          <w:color w:val="auto"/>
        </w:rPr>
        <w:fldChar w:fldCharType="begin">
          <w:fldData xml:space="preserve">PEVuZE5vdGU+PENpdGU+PEF1dGhvcj5LaW08L0F1dGhvcj48WWVhcj4yMDE1PC9ZZWFyPjxSZWNO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</w:fldData>
        </w:fldChar>
      </w:r>
      <w:r w:rsidR="007F0402" w:rsidRPr="00D72EB4">
        <w:rPr>
          <w:rFonts w:asciiTheme="minorHAnsi" w:hAnsiTheme="minorHAnsi" w:cstheme="minorHAnsi"/>
          <w:color w:val="auto"/>
        </w:rPr>
        <w:instrText xml:space="preserve"> ADDIN EN.CITE.DATA </w:instrText>
      </w:r>
      <w:r w:rsidR="007F0402" w:rsidRPr="00D72EB4">
        <w:rPr>
          <w:rFonts w:asciiTheme="minorHAnsi" w:hAnsiTheme="minorHAnsi" w:cstheme="minorHAnsi"/>
          <w:color w:val="auto"/>
        </w:rPr>
      </w:r>
      <w:r w:rsidR="007F0402" w:rsidRPr="00D72EB4">
        <w:rPr>
          <w:rFonts w:asciiTheme="minorHAnsi" w:hAnsiTheme="minorHAnsi" w:cstheme="minorHAnsi"/>
          <w:color w:val="auto"/>
        </w:rPr>
        <w:fldChar w:fldCharType="end"/>
      </w:r>
      <w:r w:rsidR="009C6507" w:rsidRPr="00D72EB4">
        <w:rPr>
          <w:rFonts w:asciiTheme="minorHAnsi" w:hAnsiTheme="minorHAnsi" w:cstheme="minorHAnsi"/>
          <w:color w:val="auto"/>
        </w:rPr>
      </w:r>
      <w:r w:rsidR="009C6507" w:rsidRPr="00D72EB4">
        <w:rPr>
          <w:rFonts w:asciiTheme="minorHAnsi" w:hAnsiTheme="minorHAnsi" w:cstheme="minorHAnsi"/>
          <w:color w:val="auto"/>
        </w:rPr>
        <w:fldChar w:fldCharType="separate"/>
      </w:r>
      <w:r w:rsidR="007F0402" w:rsidRPr="00D72EB4">
        <w:rPr>
          <w:rFonts w:asciiTheme="minorHAnsi" w:hAnsiTheme="minorHAnsi" w:cstheme="minorHAnsi"/>
          <w:noProof/>
          <w:color w:val="auto"/>
          <w:vertAlign w:val="superscript"/>
        </w:rPr>
        <w:t>37,76,78,79</w:t>
      </w:r>
      <w:r w:rsidR="009C6507" w:rsidRPr="00D72EB4">
        <w:rPr>
          <w:rFonts w:asciiTheme="minorHAnsi" w:hAnsiTheme="minorHAnsi" w:cstheme="minorHAnsi"/>
          <w:color w:val="auto"/>
        </w:rPr>
        <w:fldChar w:fldCharType="end"/>
      </w:r>
      <w:r w:rsidR="00E60A30" w:rsidRPr="00D72EB4">
        <w:rPr>
          <w:rFonts w:asciiTheme="minorHAnsi" w:hAnsiTheme="minorHAnsi" w:cstheme="minorHAnsi"/>
          <w:color w:val="auto"/>
        </w:rPr>
        <w:t>,</w:t>
      </w:r>
      <w:r w:rsidR="00E860EA" w:rsidRPr="00D72EB4">
        <w:rPr>
          <w:rFonts w:asciiTheme="minorHAnsi" w:hAnsiTheme="minorHAnsi" w:cstheme="minorHAnsi"/>
          <w:color w:val="auto"/>
        </w:rPr>
        <w:t xml:space="preserve"> dictating a protein’s role in force transmission and mechanotransduction</w:t>
      </w:r>
      <w:r w:rsidRPr="00D72EB4">
        <w:rPr>
          <w:rFonts w:asciiTheme="minorHAnsi" w:hAnsiTheme="minorHAnsi" w:cstheme="minorHAnsi"/>
          <w:color w:val="auto"/>
        </w:rPr>
        <w:t xml:space="preserve">. The versatility of the FRET-FRAP method </w:t>
      </w:r>
      <w:r w:rsidR="002C1F00" w:rsidRPr="00D72EB4">
        <w:rPr>
          <w:rFonts w:asciiTheme="minorHAnsi" w:hAnsiTheme="minorHAnsi" w:cstheme="minorHAnsi"/>
          <w:color w:val="auto"/>
        </w:rPr>
        <w:t xml:space="preserve">and its potential compatibility with a variety of proteins and manipulations </w:t>
      </w:r>
      <w:r w:rsidRPr="00D72EB4">
        <w:rPr>
          <w:rFonts w:asciiTheme="minorHAnsi" w:hAnsiTheme="minorHAnsi" w:cstheme="minorHAnsi"/>
          <w:color w:val="auto"/>
        </w:rPr>
        <w:t xml:space="preserve">should </w:t>
      </w:r>
      <w:r w:rsidR="002C1F00" w:rsidRPr="00D72EB4">
        <w:rPr>
          <w:rFonts w:asciiTheme="minorHAnsi" w:hAnsiTheme="minorHAnsi" w:cstheme="minorHAnsi"/>
          <w:color w:val="auto"/>
        </w:rPr>
        <w:t>enable the elucidation of the interaction between bulk mechanics, protein dynamics, and mechanosensitive signaling</w:t>
      </w:r>
      <w:r w:rsidRPr="00D72EB4">
        <w:rPr>
          <w:rFonts w:asciiTheme="minorHAnsi" w:hAnsiTheme="minorHAnsi" w:cstheme="minorHAnsi"/>
          <w:color w:val="auto"/>
        </w:rPr>
        <w:t>.</w:t>
      </w:r>
    </w:p>
    <w:p w14:paraId="78728D18" w14:textId="706614AE" w:rsidR="00014314" w:rsidRPr="00D72EB4" w:rsidRDefault="00014314" w:rsidP="00B77A24">
      <w:pPr>
        <w:rPr>
          <w:rFonts w:asciiTheme="minorHAnsi" w:hAnsiTheme="minorHAnsi" w:cstheme="minorHAnsi"/>
          <w:color w:val="auto"/>
        </w:rPr>
      </w:pPr>
    </w:p>
    <w:p w14:paraId="1734505F" w14:textId="6BD615E8" w:rsidR="00AA03DF" w:rsidRPr="00D72EB4" w:rsidRDefault="00AA03DF" w:rsidP="00B77A24">
      <w:pPr>
        <w:pStyle w:val="a3"/>
        <w:spacing w:before="0" w:beforeAutospacing="0" w:after="0" w:afterAutospacing="0"/>
        <w:rPr>
          <w:rFonts w:asciiTheme="minorHAnsi" w:hAnsiTheme="minorHAnsi" w:cstheme="minorHAnsi"/>
          <w:color w:val="auto"/>
        </w:rPr>
      </w:pPr>
      <w:r w:rsidRPr="00D72EB4">
        <w:rPr>
          <w:rFonts w:asciiTheme="minorHAnsi" w:hAnsiTheme="minorHAnsi" w:cstheme="minorHAnsi"/>
          <w:b/>
          <w:bCs/>
          <w:color w:val="auto"/>
        </w:rPr>
        <w:t>ACKNOWLEDGMENTS:</w:t>
      </w:r>
    </w:p>
    <w:p w14:paraId="2D96E92E" w14:textId="77F32DB9" w:rsidR="00AA03DF" w:rsidRPr="00D72EB4" w:rsidRDefault="00D32A50" w:rsidP="00B77A24">
      <w:pPr>
        <w:rPr>
          <w:rFonts w:asciiTheme="minorHAnsi" w:hAnsiTheme="minorHAnsi" w:cstheme="minorHAnsi"/>
          <w:color w:val="auto"/>
        </w:rPr>
      </w:pPr>
      <w:r w:rsidRPr="00D72EB4">
        <w:rPr>
          <w:rFonts w:asciiTheme="minorHAnsi" w:hAnsiTheme="minorHAnsi" w:cstheme="minorHAnsi"/>
          <w:color w:val="auto"/>
        </w:rPr>
        <w:t>This work was supported by a National Science Foundation CAREER Award (NSF-CMMI-14-54257) awarded to Dr. Brenton Hoffman and a National Science Foundation Graduate Research Fellowship awarded to Katheryn Rothenberg.</w:t>
      </w:r>
    </w:p>
    <w:p w14:paraId="758DDEC6" w14:textId="77777777" w:rsidR="00D32A50" w:rsidRPr="00D72EB4" w:rsidRDefault="00D32A50" w:rsidP="00B77A24">
      <w:pPr>
        <w:rPr>
          <w:rFonts w:asciiTheme="minorHAnsi" w:hAnsiTheme="minorHAnsi" w:cstheme="minorHAnsi"/>
          <w:b/>
          <w:bCs/>
          <w:color w:val="auto"/>
        </w:rPr>
      </w:pPr>
    </w:p>
    <w:p w14:paraId="5D52ED8B" w14:textId="410A0BA8" w:rsidR="00AA03DF" w:rsidRPr="00D72EB4" w:rsidRDefault="00AA03DF" w:rsidP="00B77A24">
      <w:pPr>
        <w:pStyle w:val="a3"/>
        <w:spacing w:before="0" w:beforeAutospacing="0" w:after="0" w:afterAutospacing="0"/>
        <w:rPr>
          <w:rFonts w:asciiTheme="minorHAnsi" w:hAnsiTheme="minorHAnsi" w:cstheme="minorHAnsi"/>
          <w:color w:val="auto"/>
        </w:rPr>
      </w:pPr>
      <w:r w:rsidRPr="00D72EB4">
        <w:rPr>
          <w:rFonts w:asciiTheme="minorHAnsi" w:hAnsiTheme="minorHAnsi" w:cstheme="minorHAnsi"/>
          <w:b/>
          <w:color w:val="auto"/>
        </w:rPr>
        <w:t>DISCLOSURES</w:t>
      </w:r>
      <w:r w:rsidRPr="00D72EB4">
        <w:rPr>
          <w:rFonts w:asciiTheme="minorHAnsi" w:hAnsiTheme="minorHAnsi" w:cstheme="minorHAnsi"/>
          <w:b/>
          <w:bCs/>
          <w:color w:val="auto"/>
        </w:rPr>
        <w:t>:</w:t>
      </w:r>
    </w:p>
    <w:p w14:paraId="66030076" w14:textId="51F06389" w:rsidR="00AA03DF" w:rsidRPr="00D72EB4" w:rsidRDefault="00D32A50" w:rsidP="00B77A24">
      <w:pPr>
        <w:rPr>
          <w:rFonts w:asciiTheme="minorHAnsi" w:hAnsiTheme="minorHAnsi" w:cstheme="minorHAnsi"/>
          <w:color w:val="auto"/>
        </w:rPr>
      </w:pPr>
      <w:r w:rsidRPr="00D72EB4">
        <w:rPr>
          <w:rFonts w:asciiTheme="minorHAnsi" w:hAnsiTheme="minorHAnsi" w:cstheme="minorHAnsi"/>
          <w:color w:val="auto"/>
        </w:rPr>
        <w:t>The authors have nothing to disclose.</w:t>
      </w:r>
    </w:p>
    <w:p w14:paraId="0E27601B" w14:textId="77777777" w:rsidR="00D32A50" w:rsidRPr="00D72EB4" w:rsidRDefault="00D32A50" w:rsidP="00B77A24">
      <w:pPr>
        <w:rPr>
          <w:rFonts w:asciiTheme="minorHAnsi" w:hAnsiTheme="minorHAnsi" w:cstheme="minorHAnsi"/>
          <w:color w:val="auto"/>
        </w:rPr>
      </w:pPr>
    </w:p>
    <w:p w14:paraId="61F92CCE" w14:textId="4CDCAF4C" w:rsidR="00E85AE1" w:rsidRPr="00D72EB4" w:rsidRDefault="009726EE" w:rsidP="00B77A24">
      <w:pPr>
        <w:rPr>
          <w:rFonts w:asciiTheme="minorHAnsi" w:hAnsiTheme="minorHAnsi" w:cstheme="minorHAnsi"/>
          <w:b/>
          <w:color w:val="auto"/>
        </w:rPr>
      </w:pPr>
      <w:r w:rsidRPr="00D72EB4">
        <w:rPr>
          <w:rFonts w:asciiTheme="minorHAnsi" w:hAnsiTheme="minorHAnsi" w:cstheme="minorHAnsi"/>
          <w:b/>
          <w:bCs/>
          <w:color w:val="auto"/>
        </w:rPr>
        <w:t>REFERENCES</w:t>
      </w:r>
      <w:r w:rsidR="00D04760" w:rsidRPr="00D72EB4">
        <w:rPr>
          <w:rFonts w:asciiTheme="minorHAnsi" w:hAnsiTheme="minorHAnsi" w:cstheme="minorHAnsi"/>
          <w:b/>
          <w:bCs/>
          <w:color w:val="auto"/>
        </w:rPr>
        <w:t>:</w:t>
      </w:r>
    </w:p>
    <w:p w14:paraId="718B6A20" w14:textId="77777777" w:rsidR="00C303C8" w:rsidRPr="00D72EB4" w:rsidRDefault="00E85AE1" w:rsidP="00B77A24">
      <w:pPr>
        <w:pStyle w:val="EndNoteBibliography"/>
        <w:ind w:left="720" w:hanging="720"/>
        <w:rPr>
          <w:color w:val="auto"/>
        </w:rPr>
      </w:pPr>
      <w:r w:rsidRPr="00D72EB4">
        <w:rPr>
          <w:rFonts w:asciiTheme="minorHAnsi" w:hAnsiTheme="minorHAnsi" w:cstheme="minorHAnsi"/>
          <w:b/>
          <w:color w:val="auto"/>
        </w:rPr>
        <w:fldChar w:fldCharType="begin"/>
      </w:r>
      <w:r w:rsidRPr="00D72EB4">
        <w:rPr>
          <w:rFonts w:asciiTheme="minorHAnsi" w:hAnsiTheme="minorHAnsi" w:cstheme="minorHAnsi"/>
          <w:b/>
          <w:color w:val="auto"/>
        </w:rPr>
        <w:instrText xml:space="preserve"> ADDIN EN.REFLIST </w:instrText>
      </w:r>
      <w:r w:rsidRPr="00D72EB4">
        <w:rPr>
          <w:rFonts w:asciiTheme="minorHAnsi" w:hAnsiTheme="minorHAnsi" w:cstheme="minorHAnsi"/>
          <w:b/>
          <w:color w:val="auto"/>
        </w:rPr>
        <w:fldChar w:fldCharType="separate"/>
      </w:r>
      <w:r w:rsidR="00C303C8" w:rsidRPr="00D72EB4">
        <w:rPr>
          <w:color w:val="auto"/>
        </w:rPr>
        <w:t>1</w:t>
      </w:r>
      <w:r w:rsidR="00C303C8" w:rsidRPr="00D72EB4">
        <w:rPr>
          <w:color w:val="auto"/>
        </w:rPr>
        <w:tab/>
        <w:t xml:space="preserve">DuFort, C. C., Paszek, M. J. &amp; Weaver, V. M. Balancing forces: architectural control of mechanotransduction. </w:t>
      </w:r>
      <w:r w:rsidR="00C303C8" w:rsidRPr="00D72EB4">
        <w:rPr>
          <w:i/>
          <w:color w:val="auto"/>
        </w:rPr>
        <w:t>Nature Reviews Molecular Cell Biology.</w:t>
      </w:r>
      <w:r w:rsidR="00C303C8" w:rsidRPr="00D72EB4">
        <w:rPr>
          <w:color w:val="auto"/>
        </w:rPr>
        <w:t xml:space="preserve"> </w:t>
      </w:r>
      <w:r w:rsidR="00C303C8" w:rsidRPr="00D72EB4">
        <w:rPr>
          <w:b/>
          <w:color w:val="auto"/>
        </w:rPr>
        <w:t>12</w:t>
      </w:r>
      <w:r w:rsidR="00C303C8" w:rsidRPr="00D72EB4">
        <w:rPr>
          <w:color w:val="auto"/>
        </w:rPr>
        <w:t xml:space="preserve"> (5), 308-319, (2011).</w:t>
      </w:r>
    </w:p>
    <w:p w14:paraId="4121664C" w14:textId="77777777" w:rsidR="00C303C8" w:rsidRPr="00D72EB4" w:rsidRDefault="00C303C8" w:rsidP="00B77A24">
      <w:pPr>
        <w:pStyle w:val="EndNoteBibliography"/>
        <w:ind w:left="720" w:hanging="720"/>
        <w:rPr>
          <w:color w:val="auto"/>
        </w:rPr>
      </w:pPr>
      <w:r w:rsidRPr="00D72EB4">
        <w:rPr>
          <w:color w:val="auto"/>
        </w:rPr>
        <w:t>2</w:t>
      </w:r>
      <w:r w:rsidRPr="00D72EB4">
        <w:rPr>
          <w:color w:val="auto"/>
        </w:rPr>
        <w:tab/>
        <w:t xml:space="preserve">Mammoto, T. &amp; Ingber, D. E. Mechanical control of tissue and organ development. </w:t>
      </w:r>
      <w:r w:rsidRPr="00D72EB4">
        <w:rPr>
          <w:i/>
          <w:color w:val="auto"/>
        </w:rPr>
        <w:t>Development.</w:t>
      </w:r>
      <w:r w:rsidRPr="00D72EB4">
        <w:rPr>
          <w:color w:val="auto"/>
        </w:rPr>
        <w:t xml:space="preserve"> </w:t>
      </w:r>
      <w:r w:rsidRPr="00D72EB4">
        <w:rPr>
          <w:b/>
          <w:color w:val="auto"/>
        </w:rPr>
        <w:t>137</w:t>
      </w:r>
      <w:r w:rsidRPr="00D72EB4">
        <w:rPr>
          <w:color w:val="auto"/>
        </w:rPr>
        <w:t xml:space="preserve"> (9), 1407-1420, (2010).</w:t>
      </w:r>
    </w:p>
    <w:p w14:paraId="6FA421EA" w14:textId="77777777" w:rsidR="00C303C8" w:rsidRPr="00D72EB4" w:rsidRDefault="00C303C8" w:rsidP="00B77A24">
      <w:pPr>
        <w:pStyle w:val="EndNoteBibliography"/>
        <w:ind w:left="720" w:hanging="720"/>
        <w:rPr>
          <w:color w:val="auto"/>
        </w:rPr>
      </w:pPr>
      <w:r w:rsidRPr="00D72EB4">
        <w:rPr>
          <w:color w:val="auto"/>
        </w:rPr>
        <w:t>3</w:t>
      </w:r>
      <w:r w:rsidRPr="00D72EB4">
        <w:rPr>
          <w:color w:val="auto"/>
        </w:rPr>
        <w:tab/>
        <w:t xml:space="preserve">Sun, Y., Chen, C. S. &amp; Fu, J. Forcing stem cells to behave: a biophysical perspective of the cellular microenvironment. </w:t>
      </w:r>
      <w:r w:rsidRPr="00D72EB4">
        <w:rPr>
          <w:i/>
          <w:color w:val="auto"/>
        </w:rPr>
        <w:t>Annual Review of Biophysics.</w:t>
      </w:r>
      <w:r w:rsidRPr="00D72EB4">
        <w:rPr>
          <w:color w:val="auto"/>
        </w:rPr>
        <w:t xml:space="preserve"> </w:t>
      </w:r>
      <w:r w:rsidRPr="00D72EB4">
        <w:rPr>
          <w:b/>
          <w:color w:val="auto"/>
        </w:rPr>
        <w:t>41</w:t>
      </w:r>
      <w:r w:rsidRPr="00D72EB4">
        <w:rPr>
          <w:color w:val="auto"/>
        </w:rPr>
        <w:t xml:space="preserve"> 519-542, (2012).</w:t>
      </w:r>
    </w:p>
    <w:p w14:paraId="0A426535" w14:textId="77777777" w:rsidR="00C303C8" w:rsidRPr="00D72EB4" w:rsidRDefault="00C303C8" w:rsidP="00B77A24">
      <w:pPr>
        <w:pStyle w:val="EndNoteBibliography"/>
        <w:ind w:left="720" w:hanging="720"/>
        <w:rPr>
          <w:color w:val="auto"/>
        </w:rPr>
      </w:pPr>
      <w:r w:rsidRPr="00D72EB4">
        <w:rPr>
          <w:color w:val="auto"/>
        </w:rPr>
        <w:t>4</w:t>
      </w:r>
      <w:r w:rsidRPr="00D72EB4">
        <w:rPr>
          <w:color w:val="auto"/>
        </w:rPr>
        <w:tab/>
        <w:t xml:space="preserve">Wozniak, M. A. &amp; Chen, C. S. Mechanotransduction in development: a growing role for contractility. </w:t>
      </w:r>
      <w:r w:rsidRPr="00D72EB4">
        <w:rPr>
          <w:i/>
          <w:color w:val="auto"/>
        </w:rPr>
        <w:t>Nature Reviews Molecular Cell Biology.</w:t>
      </w:r>
      <w:r w:rsidRPr="00D72EB4">
        <w:rPr>
          <w:color w:val="auto"/>
        </w:rPr>
        <w:t xml:space="preserve"> </w:t>
      </w:r>
      <w:r w:rsidRPr="00D72EB4">
        <w:rPr>
          <w:b/>
          <w:color w:val="auto"/>
        </w:rPr>
        <w:t>10</w:t>
      </w:r>
      <w:r w:rsidRPr="00D72EB4">
        <w:rPr>
          <w:color w:val="auto"/>
        </w:rPr>
        <w:t xml:space="preserve"> (1), 34-43, (2009).</w:t>
      </w:r>
    </w:p>
    <w:p w14:paraId="26EB90FA" w14:textId="77777777" w:rsidR="00C303C8" w:rsidRPr="00D72EB4" w:rsidRDefault="00C303C8" w:rsidP="00B77A24">
      <w:pPr>
        <w:pStyle w:val="EndNoteBibliography"/>
        <w:ind w:left="720" w:hanging="720"/>
        <w:rPr>
          <w:color w:val="auto"/>
        </w:rPr>
      </w:pPr>
      <w:r w:rsidRPr="00D72EB4">
        <w:rPr>
          <w:color w:val="auto"/>
        </w:rPr>
        <w:t>5</w:t>
      </w:r>
      <w:r w:rsidRPr="00D72EB4">
        <w:rPr>
          <w:color w:val="auto"/>
        </w:rPr>
        <w:tab/>
        <w:t xml:space="preserve">Broders-Bondon, F., Nguyen Ho-Bouldoires, T. H., Fernandez-Sanchez, M. E. &amp; Farge, E. Mechanotransduction in tumor progression: The dark side of the force. </w:t>
      </w:r>
      <w:r w:rsidRPr="00D72EB4">
        <w:rPr>
          <w:i/>
          <w:color w:val="auto"/>
        </w:rPr>
        <w:t>The Journal of cell biology.</w:t>
      </w:r>
      <w:r w:rsidRPr="00D72EB4">
        <w:rPr>
          <w:color w:val="auto"/>
        </w:rPr>
        <w:t xml:space="preserve"> </w:t>
      </w:r>
      <w:r w:rsidRPr="00D72EB4">
        <w:rPr>
          <w:b/>
          <w:color w:val="auto"/>
        </w:rPr>
        <w:t>217</w:t>
      </w:r>
      <w:r w:rsidRPr="00D72EB4">
        <w:rPr>
          <w:color w:val="auto"/>
        </w:rPr>
        <w:t xml:space="preserve"> (5), 1571-1587, (2018).</w:t>
      </w:r>
    </w:p>
    <w:p w14:paraId="3540C5CD" w14:textId="77777777" w:rsidR="00C303C8" w:rsidRPr="00D72EB4" w:rsidRDefault="00C303C8" w:rsidP="00B77A24">
      <w:pPr>
        <w:pStyle w:val="EndNoteBibliography"/>
        <w:ind w:left="720" w:hanging="720"/>
        <w:rPr>
          <w:color w:val="auto"/>
        </w:rPr>
      </w:pPr>
      <w:r w:rsidRPr="00D72EB4">
        <w:rPr>
          <w:color w:val="auto"/>
        </w:rPr>
        <w:t>6</w:t>
      </w:r>
      <w:r w:rsidRPr="00D72EB4">
        <w:rPr>
          <w:color w:val="auto"/>
        </w:rPr>
        <w:tab/>
        <w:t xml:space="preserve">Simmons, R. D., Kumar, S. &amp; Jo, H. The role of endothelial mechanosensitive genes in atherosclerosis and omics approaches. </w:t>
      </w:r>
      <w:r w:rsidRPr="00D72EB4">
        <w:rPr>
          <w:i/>
          <w:color w:val="auto"/>
        </w:rPr>
        <w:t>Archives of Biochemistry and Biophysics.</w:t>
      </w:r>
      <w:r w:rsidRPr="00D72EB4">
        <w:rPr>
          <w:color w:val="auto"/>
        </w:rPr>
        <w:t xml:space="preserve"> </w:t>
      </w:r>
      <w:r w:rsidRPr="00D72EB4">
        <w:rPr>
          <w:b/>
          <w:color w:val="auto"/>
        </w:rPr>
        <w:t>591</w:t>
      </w:r>
      <w:r w:rsidRPr="00D72EB4">
        <w:rPr>
          <w:color w:val="auto"/>
        </w:rPr>
        <w:t xml:space="preserve"> 111-131, (2016).</w:t>
      </w:r>
    </w:p>
    <w:p w14:paraId="0AE50845" w14:textId="77777777" w:rsidR="00C303C8" w:rsidRPr="00D72EB4" w:rsidRDefault="00C303C8" w:rsidP="00B77A24">
      <w:pPr>
        <w:pStyle w:val="EndNoteBibliography"/>
        <w:ind w:left="720" w:hanging="720"/>
        <w:rPr>
          <w:color w:val="auto"/>
        </w:rPr>
      </w:pPr>
      <w:r w:rsidRPr="00D72EB4">
        <w:rPr>
          <w:color w:val="auto"/>
        </w:rPr>
        <w:t>7</w:t>
      </w:r>
      <w:r w:rsidRPr="00D72EB4">
        <w:rPr>
          <w:color w:val="auto"/>
        </w:rPr>
        <w:tab/>
        <w:t xml:space="preserve">Wells, R. G. Tissue mechanics and fibrosis. </w:t>
      </w:r>
      <w:r w:rsidRPr="00D72EB4">
        <w:rPr>
          <w:i/>
          <w:color w:val="auto"/>
        </w:rPr>
        <w:t>Biochimica et Biophysica Acta.</w:t>
      </w:r>
      <w:r w:rsidRPr="00D72EB4">
        <w:rPr>
          <w:color w:val="auto"/>
        </w:rPr>
        <w:t xml:space="preserve"> </w:t>
      </w:r>
      <w:r w:rsidRPr="00D72EB4">
        <w:rPr>
          <w:b/>
          <w:color w:val="auto"/>
        </w:rPr>
        <w:t>1832</w:t>
      </w:r>
      <w:r w:rsidRPr="00D72EB4">
        <w:rPr>
          <w:color w:val="auto"/>
        </w:rPr>
        <w:t xml:space="preserve"> (7), 884-890, (2013).</w:t>
      </w:r>
    </w:p>
    <w:p w14:paraId="22A6B37E" w14:textId="77777777" w:rsidR="00C303C8" w:rsidRPr="00D72EB4" w:rsidRDefault="00C303C8" w:rsidP="00B77A24">
      <w:pPr>
        <w:pStyle w:val="EndNoteBibliography"/>
        <w:ind w:left="720" w:hanging="720"/>
        <w:rPr>
          <w:color w:val="auto"/>
        </w:rPr>
      </w:pPr>
      <w:r w:rsidRPr="00D72EB4">
        <w:rPr>
          <w:color w:val="auto"/>
        </w:rPr>
        <w:t>8</w:t>
      </w:r>
      <w:r w:rsidRPr="00D72EB4">
        <w:rPr>
          <w:color w:val="auto"/>
        </w:rPr>
        <w:tab/>
        <w:t>Lele, T. P.</w:t>
      </w:r>
      <w:r w:rsidRPr="00D72EB4">
        <w:rPr>
          <w:i/>
          <w:color w:val="auto"/>
        </w:rPr>
        <w:t xml:space="preserve"> et al.</w:t>
      </w:r>
      <w:r w:rsidRPr="00D72EB4">
        <w:rPr>
          <w:color w:val="auto"/>
        </w:rPr>
        <w:t xml:space="preserve"> Mechanical forces alter zyxin unbinding kinetics within focal adhesions of living cells. </w:t>
      </w:r>
      <w:r w:rsidRPr="00D72EB4">
        <w:rPr>
          <w:i/>
          <w:color w:val="auto"/>
        </w:rPr>
        <w:t>Journal of Cellular Physiology.</w:t>
      </w:r>
      <w:r w:rsidRPr="00D72EB4">
        <w:rPr>
          <w:color w:val="auto"/>
        </w:rPr>
        <w:t xml:space="preserve"> </w:t>
      </w:r>
      <w:r w:rsidRPr="00D72EB4">
        <w:rPr>
          <w:b/>
          <w:color w:val="auto"/>
        </w:rPr>
        <w:t>207</w:t>
      </w:r>
      <w:r w:rsidRPr="00D72EB4">
        <w:rPr>
          <w:color w:val="auto"/>
        </w:rPr>
        <w:t xml:space="preserve"> (1), 187-194, (2006).</w:t>
      </w:r>
    </w:p>
    <w:p w14:paraId="79FC11D1" w14:textId="77777777" w:rsidR="00C303C8" w:rsidRPr="00D72EB4" w:rsidRDefault="00C303C8" w:rsidP="00B77A24">
      <w:pPr>
        <w:pStyle w:val="EndNoteBibliography"/>
        <w:ind w:left="720" w:hanging="720"/>
        <w:rPr>
          <w:color w:val="auto"/>
        </w:rPr>
      </w:pPr>
      <w:r w:rsidRPr="00D72EB4">
        <w:rPr>
          <w:color w:val="auto"/>
        </w:rPr>
        <w:t>9</w:t>
      </w:r>
      <w:r w:rsidRPr="00D72EB4">
        <w:rPr>
          <w:color w:val="auto"/>
        </w:rPr>
        <w:tab/>
        <w:t xml:space="preserve">Hoffman, B. D., Grashoff, C. &amp; Schwartz, M. A. Dynamic molecular processes mediate cellular mechanotransduction. </w:t>
      </w:r>
      <w:r w:rsidRPr="00D72EB4">
        <w:rPr>
          <w:i/>
          <w:color w:val="auto"/>
        </w:rPr>
        <w:t>Nature.</w:t>
      </w:r>
      <w:r w:rsidRPr="00D72EB4">
        <w:rPr>
          <w:color w:val="auto"/>
        </w:rPr>
        <w:t xml:space="preserve"> </w:t>
      </w:r>
      <w:r w:rsidRPr="00D72EB4">
        <w:rPr>
          <w:b/>
          <w:color w:val="auto"/>
        </w:rPr>
        <w:t>475</w:t>
      </w:r>
      <w:r w:rsidRPr="00D72EB4">
        <w:rPr>
          <w:color w:val="auto"/>
        </w:rPr>
        <w:t xml:space="preserve"> (7356), 316-323, (2011).</w:t>
      </w:r>
    </w:p>
    <w:p w14:paraId="67958374" w14:textId="112E8E18" w:rsidR="00C303C8" w:rsidRPr="00D72EB4" w:rsidRDefault="00C303C8" w:rsidP="00B77A24">
      <w:pPr>
        <w:pStyle w:val="EndNoteBibliography"/>
        <w:ind w:left="720" w:hanging="720"/>
        <w:rPr>
          <w:color w:val="auto"/>
        </w:rPr>
      </w:pPr>
      <w:r w:rsidRPr="00D72EB4">
        <w:rPr>
          <w:color w:val="auto"/>
        </w:rPr>
        <w:t>10</w:t>
      </w:r>
      <w:r w:rsidRPr="00D72EB4">
        <w:rPr>
          <w:color w:val="auto"/>
        </w:rPr>
        <w:tab/>
        <w:t xml:space="preserve">Dembo, M., Torney, D. C., Saxman, K. &amp; Hammer, D. The reaction-limited kinetics of membrane-to-surface adhesion and detachment. </w:t>
      </w:r>
      <w:r w:rsidRPr="00D72EB4">
        <w:rPr>
          <w:i/>
          <w:color w:val="auto"/>
        </w:rPr>
        <w:t>Proc</w:t>
      </w:r>
      <w:r w:rsidR="00800F53" w:rsidRPr="00D72EB4">
        <w:rPr>
          <w:i/>
          <w:color w:val="auto"/>
        </w:rPr>
        <w:t>eedings of the</w:t>
      </w:r>
      <w:r w:rsidRPr="00D72EB4">
        <w:rPr>
          <w:i/>
          <w:color w:val="auto"/>
        </w:rPr>
        <w:t xml:space="preserve"> R</w:t>
      </w:r>
      <w:r w:rsidR="00800F53" w:rsidRPr="00D72EB4">
        <w:rPr>
          <w:i/>
          <w:color w:val="auto"/>
        </w:rPr>
        <w:t>oyal</w:t>
      </w:r>
      <w:r w:rsidRPr="00D72EB4">
        <w:rPr>
          <w:i/>
          <w:color w:val="auto"/>
        </w:rPr>
        <w:t xml:space="preserve"> Soc</w:t>
      </w:r>
      <w:r w:rsidR="00800F53" w:rsidRPr="00D72EB4">
        <w:rPr>
          <w:i/>
          <w:color w:val="auto"/>
        </w:rPr>
        <w:t>iety of</w:t>
      </w:r>
      <w:r w:rsidRPr="00D72EB4">
        <w:rPr>
          <w:i/>
          <w:color w:val="auto"/>
        </w:rPr>
        <w:t xml:space="preserve"> Lond</w:t>
      </w:r>
      <w:r w:rsidR="00800F53" w:rsidRPr="00D72EB4">
        <w:rPr>
          <w:i/>
          <w:color w:val="auto"/>
        </w:rPr>
        <w:t>on</w:t>
      </w:r>
      <w:r w:rsidRPr="00D72EB4">
        <w:rPr>
          <w:i/>
          <w:color w:val="auto"/>
        </w:rPr>
        <w:t xml:space="preserve"> B</w:t>
      </w:r>
      <w:r w:rsidR="00800F53" w:rsidRPr="00D72EB4">
        <w:rPr>
          <w:i/>
          <w:color w:val="auto"/>
        </w:rPr>
        <w:t>:</w:t>
      </w:r>
      <w:r w:rsidRPr="00D72EB4">
        <w:rPr>
          <w:i/>
          <w:color w:val="auto"/>
        </w:rPr>
        <w:t xml:space="preserve"> Biol</w:t>
      </w:r>
      <w:r w:rsidR="00800F53" w:rsidRPr="00D72EB4">
        <w:rPr>
          <w:i/>
          <w:color w:val="auto"/>
        </w:rPr>
        <w:t>ogical</w:t>
      </w:r>
      <w:r w:rsidRPr="00D72EB4">
        <w:rPr>
          <w:i/>
          <w:color w:val="auto"/>
        </w:rPr>
        <w:t xml:space="preserve"> Sci</w:t>
      </w:r>
      <w:r w:rsidR="00800F53" w:rsidRPr="00D72EB4">
        <w:rPr>
          <w:i/>
          <w:color w:val="auto"/>
        </w:rPr>
        <w:t>ences</w:t>
      </w:r>
      <w:r w:rsidRPr="00D72EB4">
        <w:rPr>
          <w:i/>
          <w:color w:val="auto"/>
        </w:rPr>
        <w:t>.</w:t>
      </w:r>
      <w:r w:rsidRPr="00D72EB4">
        <w:rPr>
          <w:color w:val="auto"/>
        </w:rPr>
        <w:t xml:space="preserve"> </w:t>
      </w:r>
      <w:r w:rsidRPr="00D72EB4">
        <w:rPr>
          <w:b/>
          <w:color w:val="auto"/>
        </w:rPr>
        <w:t>234</w:t>
      </w:r>
      <w:r w:rsidRPr="00D72EB4">
        <w:rPr>
          <w:color w:val="auto"/>
        </w:rPr>
        <w:t xml:space="preserve"> (1274), 55-83, (1988).</w:t>
      </w:r>
    </w:p>
    <w:p w14:paraId="005A51FF" w14:textId="77777777" w:rsidR="00C303C8" w:rsidRPr="00D72EB4" w:rsidRDefault="00C303C8" w:rsidP="00B77A24">
      <w:pPr>
        <w:pStyle w:val="EndNoteBibliography"/>
        <w:ind w:left="720" w:hanging="720"/>
        <w:rPr>
          <w:color w:val="auto"/>
        </w:rPr>
      </w:pPr>
      <w:r w:rsidRPr="00D72EB4">
        <w:rPr>
          <w:color w:val="auto"/>
        </w:rPr>
        <w:t>11</w:t>
      </w:r>
      <w:r w:rsidRPr="00D72EB4">
        <w:rPr>
          <w:color w:val="auto"/>
        </w:rPr>
        <w:tab/>
        <w:t xml:space="preserve">LaCroix, A. S., Rothenberg, K. E. &amp; Hoffman, B. D. Molecular-Scale Tools for Studying Mechanotransduction. </w:t>
      </w:r>
      <w:r w:rsidRPr="00D72EB4">
        <w:rPr>
          <w:i/>
          <w:color w:val="auto"/>
        </w:rPr>
        <w:t>Annual Review of Biomedical Engineering.</w:t>
      </w:r>
      <w:r w:rsidRPr="00D72EB4">
        <w:rPr>
          <w:color w:val="auto"/>
        </w:rPr>
        <w:t xml:space="preserve"> </w:t>
      </w:r>
      <w:r w:rsidRPr="00D72EB4">
        <w:rPr>
          <w:b/>
          <w:color w:val="auto"/>
        </w:rPr>
        <w:t>17</w:t>
      </w:r>
      <w:r w:rsidRPr="00D72EB4">
        <w:rPr>
          <w:color w:val="auto"/>
        </w:rPr>
        <w:t xml:space="preserve"> 287-316, (2015).</w:t>
      </w:r>
    </w:p>
    <w:p w14:paraId="6EFFE556" w14:textId="77777777" w:rsidR="00C303C8" w:rsidRPr="00D72EB4" w:rsidRDefault="00C303C8" w:rsidP="00B77A24">
      <w:pPr>
        <w:pStyle w:val="EndNoteBibliography"/>
        <w:ind w:left="720" w:hanging="720"/>
        <w:rPr>
          <w:color w:val="auto"/>
        </w:rPr>
      </w:pPr>
      <w:r w:rsidRPr="00D72EB4">
        <w:rPr>
          <w:color w:val="auto"/>
        </w:rPr>
        <w:t>12</w:t>
      </w:r>
      <w:r w:rsidRPr="00D72EB4">
        <w:rPr>
          <w:color w:val="auto"/>
        </w:rPr>
        <w:tab/>
        <w:t xml:space="preserve">Neuman, K. C. &amp; Nagy, A. Single-molecule force spectroscopy: optical tweezers, magnetic tweezers and atomic force microscopy. </w:t>
      </w:r>
      <w:r w:rsidRPr="00D72EB4">
        <w:rPr>
          <w:i/>
          <w:color w:val="auto"/>
        </w:rPr>
        <w:t>Nature Methods.</w:t>
      </w:r>
      <w:r w:rsidRPr="00D72EB4">
        <w:rPr>
          <w:color w:val="auto"/>
        </w:rPr>
        <w:t xml:space="preserve"> </w:t>
      </w:r>
      <w:r w:rsidRPr="00D72EB4">
        <w:rPr>
          <w:b/>
          <w:color w:val="auto"/>
        </w:rPr>
        <w:t>5</w:t>
      </w:r>
      <w:r w:rsidRPr="00D72EB4">
        <w:rPr>
          <w:color w:val="auto"/>
        </w:rPr>
        <w:t xml:space="preserve"> (6), 491-505, (2008).</w:t>
      </w:r>
    </w:p>
    <w:p w14:paraId="3E7EAC03" w14:textId="20A5045E" w:rsidR="00C303C8" w:rsidRPr="00D72EB4" w:rsidRDefault="00C303C8" w:rsidP="00B77A24">
      <w:pPr>
        <w:pStyle w:val="EndNoteBibliography"/>
        <w:ind w:left="720" w:hanging="720"/>
        <w:rPr>
          <w:color w:val="auto"/>
        </w:rPr>
      </w:pPr>
      <w:r w:rsidRPr="00D72EB4">
        <w:rPr>
          <w:color w:val="auto"/>
        </w:rPr>
        <w:t>13</w:t>
      </w:r>
      <w:r w:rsidRPr="00D72EB4">
        <w:rPr>
          <w:color w:val="auto"/>
        </w:rPr>
        <w:tab/>
        <w:t xml:space="preserve">Kong, F., Garcia, A. J., Mould, A. P., Humphries, M. J. &amp; Zhu, C. Demonstration of catch bonds between an integrin and its ligand. </w:t>
      </w:r>
      <w:r w:rsidRPr="00D72EB4">
        <w:rPr>
          <w:i/>
          <w:color w:val="auto"/>
        </w:rPr>
        <w:t xml:space="preserve">The Journal of </w:t>
      </w:r>
      <w:r w:rsidR="00800F53" w:rsidRPr="00D72EB4">
        <w:rPr>
          <w:i/>
          <w:color w:val="auto"/>
        </w:rPr>
        <w:t>C</w:t>
      </w:r>
      <w:r w:rsidRPr="00D72EB4">
        <w:rPr>
          <w:i/>
          <w:color w:val="auto"/>
        </w:rPr>
        <w:t xml:space="preserve">ell </w:t>
      </w:r>
      <w:r w:rsidR="00800F53" w:rsidRPr="00D72EB4">
        <w:rPr>
          <w:i/>
          <w:color w:val="auto"/>
        </w:rPr>
        <w:t>B</w:t>
      </w:r>
      <w:r w:rsidRPr="00D72EB4">
        <w:rPr>
          <w:i/>
          <w:color w:val="auto"/>
        </w:rPr>
        <w:t>iology.</w:t>
      </w:r>
      <w:r w:rsidRPr="00D72EB4">
        <w:rPr>
          <w:color w:val="auto"/>
        </w:rPr>
        <w:t xml:space="preserve"> </w:t>
      </w:r>
      <w:r w:rsidRPr="00D72EB4">
        <w:rPr>
          <w:b/>
          <w:color w:val="auto"/>
        </w:rPr>
        <w:t>185</w:t>
      </w:r>
      <w:r w:rsidRPr="00D72EB4">
        <w:rPr>
          <w:color w:val="auto"/>
        </w:rPr>
        <w:t xml:space="preserve"> (7), 1275-1284, (2009).</w:t>
      </w:r>
    </w:p>
    <w:p w14:paraId="16A3C6E7" w14:textId="77777777" w:rsidR="00C303C8" w:rsidRPr="00D72EB4" w:rsidRDefault="00C303C8" w:rsidP="00B77A24">
      <w:pPr>
        <w:pStyle w:val="EndNoteBibliography"/>
        <w:ind w:left="720" w:hanging="720"/>
        <w:rPr>
          <w:color w:val="auto"/>
        </w:rPr>
      </w:pPr>
      <w:r w:rsidRPr="00D72EB4">
        <w:rPr>
          <w:color w:val="auto"/>
        </w:rPr>
        <w:t>14</w:t>
      </w:r>
      <w:r w:rsidRPr="00D72EB4">
        <w:rPr>
          <w:color w:val="auto"/>
        </w:rPr>
        <w:tab/>
        <w:t xml:space="preserve">Rakshit, S., Zhang, Y., Manibog, K., Shafraz, O. &amp; Sivasankar, S. Ideal, catch, and slip bonds in cadherin adhesion. </w:t>
      </w:r>
      <w:r w:rsidRPr="00D72EB4">
        <w:rPr>
          <w:i/>
          <w:color w:val="auto"/>
        </w:rPr>
        <w:t>Proceedings of the National Academy of Sciences.</w:t>
      </w:r>
      <w:r w:rsidRPr="00D72EB4">
        <w:rPr>
          <w:color w:val="auto"/>
        </w:rPr>
        <w:t xml:space="preserve"> </w:t>
      </w:r>
      <w:r w:rsidRPr="00D72EB4">
        <w:rPr>
          <w:b/>
          <w:color w:val="auto"/>
        </w:rPr>
        <w:t>109</w:t>
      </w:r>
      <w:r w:rsidRPr="00D72EB4">
        <w:rPr>
          <w:color w:val="auto"/>
        </w:rPr>
        <w:t xml:space="preserve"> (46), 18815-18820, (2012).</w:t>
      </w:r>
    </w:p>
    <w:p w14:paraId="6ACEFA98" w14:textId="77777777" w:rsidR="00C303C8" w:rsidRPr="00D72EB4" w:rsidRDefault="00C303C8" w:rsidP="00B77A24">
      <w:pPr>
        <w:pStyle w:val="EndNoteBibliography"/>
        <w:ind w:left="720" w:hanging="720"/>
        <w:rPr>
          <w:color w:val="auto"/>
        </w:rPr>
      </w:pPr>
      <w:r w:rsidRPr="00D72EB4">
        <w:rPr>
          <w:color w:val="auto"/>
        </w:rPr>
        <w:t>15</w:t>
      </w:r>
      <w:r w:rsidRPr="00D72EB4">
        <w:rPr>
          <w:color w:val="auto"/>
        </w:rPr>
        <w:tab/>
        <w:t>del Rio, A.</w:t>
      </w:r>
      <w:r w:rsidRPr="00D72EB4">
        <w:rPr>
          <w:i/>
          <w:color w:val="auto"/>
        </w:rPr>
        <w:t xml:space="preserve"> et al.</w:t>
      </w:r>
      <w:r w:rsidRPr="00D72EB4">
        <w:rPr>
          <w:color w:val="auto"/>
        </w:rPr>
        <w:t xml:space="preserve"> Stretching Single Talin Rod Molecules Activates Vinculin Binding. </w:t>
      </w:r>
      <w:r w:rsidRPr="00D72EB4">
        <w:rPr>
          <w:i/>
          <w:color w:val="auto"/>
        </w:rPr>
        <w:t>Science.</w:t>
      </w:r>
      <w:r w:rsidRPr="00D72EB4">
        <w:rPr>
          <w:color w:val="auto"/>
        </w:rPr>
        <w:t xml:space="preserve"> </w:t>
      </w:r>
      <w:r w:rsidRPr="00D72EB4">
        <w:rPr>
          <w:b/>
          <w:color w:val="auto"/>
        </w:rPr>
        <w:t>323</w:t>
      </w:r>
      <w:r w:rsidRPr="00D72EB4">
        <w:rPr>
          <w:color w:val="auto"/>
        </w:rPr>
        <w:t xml:space="preserve"> (5914), 638-641, (2009).</w:t>
      </w:r>
    </w:p>
    <w:p w14:paraId="5C26AAEE" w14:textId="77777777" w:rsidR="00C303C8" w:rsidRPr="00D72EB4" w:rsidRDefault="00C303C8" w:rsidP="00B77A24">
      <w:pPr>
        <w:pStyle w:val="EndNoteBibliography"/>
        <w:ind w:left="720" w:hanging="720"/>
        <w:rPr>
          <w:color w:val="auto"/>
        </w:rPr>
      </w:pPr>
      <w:r w:rsidRPr="00D72EB4">
        <w:rPr>
          <w:color w:val="auto"/>
        </w:rPr>
        <w:t>16</w:t>
      </w:r>
      <w:r w:rsidRPr="00D72EB4">
        <w:rPr>
          <w:color w:val="auto"/>
        </w:rPr>
        <w:tab/>
        <w:t>Seddiki, R.</w:t>
      </w:r>
      <w:r w:rsidRPr="00D72EB4">
        <w:rPr>
          <w:i/>
          <w:color w:val="auto"/>
        </w:rPr>
        <w:t xml:space="preserve"> et al.</w:t>
      </w:r>
      <w:r w:rsidRPr="00D72EB4">
        <w:rPr>
          <w:color w:val="auto"/>
        </w:rPr>
        <w:t xml:space="preserve"> Force-dependent binding of vinculin to alpha-catenin regulates cell-cell contact stability and collective cell behavior. </w:t>
      </w:r>
      <w:r w:rsidRPr="00D72EB4">
        <w:rPr>
          <w:i/>
          <w:color w:val="auto"/>
        </w:rPr>
        <w:t>Molecular Biology of the Cell.</w:t>
      </w:r>
      <w:r w:rsidRPr="00D72EB4">
        <w:rPr>
          <w:color w:val="auto"/>
        </w:rPr>
        <w:t xml:space="preserve"> </w:t>
      </w:r>
      <w:r w:rsidRPr="00D72EB4">
        <w:rPr>
          <w:b/>
          <w:color w:val="auto"/>
        </w:rPr>
        <w:t>29</w:t>
      </w:r>
      <w:r w:rsidRPr="00D72EB4">
        <w:rPr>
          <w:color w:val="auto"/>
        </w:rPr>
        <w:t xml:space="preserve"> (4), 380-388, (2018).</w:t>
      </w:r>
    </w:p>
    <w:p w14:paraId="58847C65" w14:textId="77777777" w:rsidR="00C303C8" w:rsidRPr="00D72EB4" w:rsidRDefault="00C303C8" w:rsidP="00B77A24">
      <w:pPr>
        <w:pStyle w:val="EndNoteBibliography"/>
        <w:ind w:left="720" w:hanging="720"/>
        <w:rPr>
          <w:color w:val="auto"/>
        </w:rPr>
      </w:pPr>
      <w:r w:rsidRPr="00D72EB4">
        <w:rPr>
          <w:color w:val="auto"/>
        </w:rPr>
        <w:t>17</w:t>
      </w:r>
      <w:r w:rsidRPr="00D72EB4">
        <w:rPr>
          <w:color w:val="auto"/>
        </w:rPr>
        <w:tab/>
        <w:t xml:space="preserve">Huang, D. L., Bax, N. A., Buckley, C. D., Weis, W. I. &amp; Dunn, A. R. Vinculin forms a directionally asymmetric catch bond with F-actin. </w:t>
      </w:r>
      <w:r w:rsidRPr="00D72EB4">
        <w:rPr>
          <w:i/>
          <w:color w:val="auto"/>
        </w:rPr>
        <w:t>Science.</w:t>
      </w:r>
      <w:r w:rsidRPr="00D72EB4">
        <w:rPr>
          <w:color w:val="auto"/>
        </w:rPr>
        <w:t xml:space="preserve"> </w:t>
      </w:r>
      <w:r w:rsidRPr="00D72EB4">
        <w:rPr>
          <w:b/>
          <w:color w:val="auto"/>
        </w:rPr>
        <w:t>357</w:t>
      </w:r>
      <w:r w:rsidRPr="00D72EB4">
        <w:rPr>
          <w:color w:val="auto"/>
        </w:rPr>
        <w:t xml:space="preserve"> (6352), 703-706, (2017).</w:t>
      </w:r>
    </w:p>
    <w:p w14:paraId="7C5368CF" w14:textId="1910D806" w:rsidR="00C303C8" w:rsidRPr="00D72EB4" w:rsidRDefault="00C303C8" w:rsidP="00B77A24">
      <w:pPr>
        <w:pStyle w:val="EndNoteBibliography"/>
        <w:ind w:left="720" w:hanging="720"/>
        <w:rPr>
          <w:color w:val="auto"/>
        </w:rPr>
      </w:pPr>
      <w:r w:rsidRPr="00D72EB4">
        <w:rPr>
          <w:color w:val="auto"/>
        </w:rPr>
        <w:t>18</w:t>
      </w:r>
      <w:r w:rsidRPr="00D72EB4">
        <w:rPr>
          <w:color w:val="auto"/>
        </w:rPr>
        <w:tab/>
        <w:t xml:space="preserve">Chrzanowska-Wodnicka, M. &amp; Burridge, K. Rho-stimulated contractility drives the formation of stress fibers and focal adhesions. </w:t>
      </w:r>
      <w:r w:rsidRPr="00D72EB4">
        <w:rPr>
          <w:i/>
          <w:color w:val="auto"/>
        </w:rPr>
        <w:t xml:space="preserve">The Journal of </w:t>
      </w:r>
      <w:r w:rsidR="00800F53" w:rsidRPr="00D72EB4">
        <w:rPr>
          <w:i/>
          <w:color w:val="auto"/>
        </w:rPr>
        <w:t>C</w:t>
      </w:r>
      <w:r w:rsidRPr="00D72EB4">
        <w:rPr>
          <w:i/>
          <w:color w:val="auto"/>
        </w:rPr>
        <w:t xml:space="preserve">ell </w:t>
      </w:r>
      <w:r w:rsidR="00800F53" w:rsidRPr="00D72EB4">
        <w:rPr>
          <w:i/>
          <w:color w:val="auto"/>
        </w:rPr>
        <w:t>B</w:t>
      </w:r>
      <w:r w:rsidRPr="00D72EB4">
        <w:rPr>
          <w:i/>
          <w:color w:val="auto"/>
        </w:rPr>
        <w:t>iology.</w:t>
      </w:r>
      <w:r w:rsidRPr="00D72EB4">
        <w:rPr>
          <w:color w:val="auto"/>
        </w:rPr>
        <w:t xml:space="preserve"> </w:t>
      </w:r>
      <w:r w:rsidRPr="00D72EB4">
        <w:rPr>
          <w:b/>
          <w:color w:val="auto"/>
        </w:rPr>
        <w:t>133</w:t>
      </w:r>
      <w:r w:rsidRPr="00D72EB4">
        <w:rPr>
          <w:color w:val="auto"/>
        </w:rPr>
        <w:t xml:space="preserve"> (6), 1403-1415, (1996).</w:t>
      </w:r>
    </w:p>
    <w:p w14:paraId="4BD7BD45" w14:textId="77777777" w:rsidR="00C303C8" w:rsidRPr="00D72EB4" w:rsidRDefault="00C303C8" w:rsidP="00B77A24">
      <w:pPr>
        <w:pStyle w:val="EndNoteBibliography"/>
        <w:ind w:left="720" w:hanging="720"/>
        <w:rPr>
          <w:color w:val="auto"/>
        </w:rPr>
      </w:pPr>
      <w:r w:rsidRPr="00D72EB4">
        <w:rPr>
          <w:color w:val="auto"/>
        </w:rPr>
        <w:t>19</w:t>
      </w:r>
      <w:r w:rsidRPr="00D72EB4">
        <w:rPr>
          <w:color w:val="auto"/>
        </w:rPr>
        <w:tab/>
        <w:t xml:space="preserve">Choquet, D., Felsenfeld, D. P. &amp; Sheetz, M. P. Extracellular matrix rigidity causes strengthening of integrin–cytoskeleton linkages. </w:t>
      </w:r>
      <w:r w:rsidRPr="00D72EB4">
        <w:rPr>
          <w:i/>
          <w:color w:val="auto"/>
        </w:rPr>
        <w:t>Cell.</w:t>
      </w:r>
      <w:r w:rsidRPr="00D72EB4">
        <w:rPr>
          <w:color w:val="auto"/>
        </w:rPr>
        <w:t xml:space="preserve"> </w:t>
      </w:r>
      <w:r w:rsidRPr="00D72EB4">
        <w:rPr>
          <w:b/>
          <w:color w:val="auto"/>
        </w:rPr>
        <w:t>88</w:t>
      </w:r>
      <w:r w:rsidRPr="00D72EB4">
        <w:rPr>
          <w:color w:val="auto"/>
        </w:rPr>
        <w:t xml:space="preserve"> (1), 39-48, (1997).</w:t>
      </w:r>
    </w:p>
    <w:p w14:paraId="7BA09022" w14:textId="19E0AE5D" w:rsidR="00C303C8" w:rsidRPr="00D72EB4" w:rsidRDefault="00C303C8" w:rsidP="00B77A24">
      <w:pPr>
        <w:pStyle w:val="EndNoteBibliography"/>
        <w:ind w:left="720" w:hanging="720"/>
        <w:rPr>
          <w:color w:val="auto"/>
        </w:rPr>
      </w:pPr>
      <w:r w:rsidRPr="00D72EB4">
        <w:rPr>
          <w:color w:val="auto"/>
        </w:rPr>
        <w:t>20</w:t>
      </w:r>
      <w:r w:rsidRPr="00D72EB4">
        <w:rPr>
          <w:color w:val="auto"/>
        </w:rPr>
        <w:tab/>
        <w:t>Liu, Z.</w:t>
      </w:r>
      <w:r w:rsidRPr="00D72EB4">
        <w:rPr>
          <w:i/>
          <w:color w:val="auto"/>
        </w:rPr>
        <w:t xml:space="preserve"> et al.</w:t>
      </w:r>
      <w:r w:rsidRPr="00D72EB4">
        <w:rPr>
          <w:color w:val="auto"/>
        </w:rPr>
        <w:t xml:space="preserve"> Mechanical tugging force regulates the size of cell-cell junctions. </w:t>
      </w:r>
      <w:r w:rsidRPr="00D72EB4">
        <w:rPr>
          <w:i/>
          <w:color w:val="auto"/>
        </w:rPr>
        <w:t>Proc</w:t>
      </w:r>
      <w:r w:rsidR="00800F53" w:rsidRPr="00D72EB4">
        <w:rPr>
          <w:i/>
          <w:color w:val="auto"/>
        </w:rPr>
        <w:t>eedings of the</w:t>
      </w:r>
      <w:r w:rsidRPr="00D72EB4">
        <w:rPr>
          <w:i/>
          <w:color w:val="auto"/>
        </w:rPr>
        <w:t xml:space="preserve"> Nat</w:t>
      </w:r>
      <w:r w:rsidR="00800F53" w:rsidRPr="00D72EB4">
        <w:rPr>
          <w:i/>
          <w:color w:val="auto"/>
        </w:rPr>
        <w:t>ional</w:t>
      </w:r>
      <w:r w:rsidRPr="00D72EB4">
        <w:rPr>
          <w:i/>
          <w:color w:val="auto"/>
        </w:rPr>
        <w:t xml:space="preserve"> Acad</w:t>
      </w:r>
      <w:r w:rsidR="00800F53" w:rsidRPr="00D72EB4">
        <w:rPr>
          <w:i/>
          <w:color w:val="auto"/>
        </w:rPr>
        <w:t>emy of</w:t>
      </w:r>
      <w:r w:rsidRPr="00D72EB4">
        <w:rPr>
          <w:i/>
          <w:color w:val="auto"/>
        </w:rPr>
        <w:t xml:space="preserve"> Sci</w:t>
      </w:r>
      <w:r w:rsidR="00800F53" w:rsidRPr="00D72EB4">
        <w:rPr>
          <w:i/>
          <w:color w:val="auto"/>
        </w:rPr>
        <w:t>ence</w:t>
      </w:r>
      <w:r w:rsidRPr="00D72EB4">
        <w:rPr>
          <w:i/>
          <w:color w:val="auto"/>
        </w:rPr>
        <w:t>.</w:t>
      </w:r>
      <w:r w:rsidRPr="00D72EB4">
        <w:rPr>
          <w:color w:val="auto"/>
        </w:rPr>
        <w:t xml:space="preserve"> </w:t>
      </w:r>
      <w:r w:rsidRPr="00D72EB4">
        <w:rPr>
          <w:b/>
          <w:color w:val="auto"/>
        </w:rPr>
        <w:t>107</w:t>
      </w:r>
      <w:r w:rsidRPr="00D72EB4">
        <w:rPr>
          <w:color w:val="auto"/>
        </w:rPr>
        <w:t xml:space="preserve"> (22), 9944-9949, (2010).</w:t>
      </w:r>
    </w:p>
    <w:p w14:paraId="068B39BB" w14:textId="0B8B7EFF" w:rsidR="00C303C8" w:rsidRPr="00D72EB4" w:rsidRDefault="00C303C8" w:rsidP="00B77A24">
      <w:pPr>
        <w:pStyle w:val="EndNoteBibliography"/>
        <w:ind w:left="720" w:hanging="720"/>
        <w:rPr>
          <w:color w:val="auto"/>
        </w:rPr>
      </w:pPr>
      <w:r w:rsidRPr="00D72EB4">
        <w:rPr>
          <w:color w:val="auto"/>
        </w:rPr>
        <w:t>21</w:t>
      </w:r>
      <w:r w:rsidRPr="00D72EB4">
        <w:rPr>
          <w:color w:val="auto"/>
        </w:rPr>
        <w:tab/>
        <w:t>Riveline, D.</w:t>
      </w:r>
      <w:r w:rsidRPr="00D72EB4">
        <w:rPr>
          <w:i/>
          <w:color w:val="auto"/>
        </w:rPr>
        <w:t xml:space="preserve"> et al.</w:t>
      </w:r>
      <w:r w:rsidRPr="00D72EB4">
        <w:rPr>
          <w:color w:val="auto"/>
        </w:rPr>
        <w:t xml:space="preserve"> Focal contacts as mechanosensors: externally applied local mechanical force induces growth of focal contacts by an mDia1-dependent and ROCK-independent mechanism. </w:t>
      </w:r>
      <w:r w:rsidRPr="00D72EB4">
        <w:rPr>
          <w:i/>
          <w:color w:val="auto"/>
        </w:rPr>
        <w:t xml:space="preserve">The Journal of </w:t>
      </w:r>
      <w:r w:rsidR="00800F53" w:rsidRPr="00D72EB4">
        <w:rPr>
          <w:i/>
          <w:color w:val="auto"/>
        </w:rPr>
        <w:t>C</w:t>
      </w:r>
      <w:r w:rsidRPr="00D72EB4">
        <w:rPr>
          <w:i/>
          <w:color w:val="auto"/>
        </w:rPr>
        <w:t xml:space="preserve">ell </w:t>
      </w:r>
      <w:r w:rsidR="00800F53" w:rsidRPr="00D72EB4">
        <w:rPr>
          <w:i/>
          <w:color w:val="auto"/>
        </w:rPr>
        <w:t>B</w:t>
      </w:r>
      <w:r w:rsidRPr="00D72EB4">
        <w:rPr>
          <w:i/>
          <w:color w:val="auto"/>
        </w:rPr>
        <w:t>iology.</w:t>
      </w:r>
      <w:r w:rsidRPr="00D72EB4">
        <w:rPr>
          <w:color w:val="auto"/>
        </w:rPr>
        <w:t xml:space="preserve"> </w:t>
      </w:r>
      <w:r w:rsidRPr="00D72EB4">
        <w:rPr>
          <w:b/>
          <w:color w:val="auto"/>
        </w:rPr>
        <w:t>153</w:t>
      </w:r>
      <w:r w:rsidRPr="00D72EB4">
        <w:rPr>
          <w:color w:val="auto"/>
        </w:rPr>
        <w:t xml:space="preserve"> (6), 1175-1186, (2001).</w:t>
      </w:r>
    </w:p>
    <w:p w14:paraId="767AD28E" w14:textId="4B7026B9" w:rsidR="00C303C8" w:rsidRPr="00D72EB4" w:rsidRDefault="00C303C8" w:rsidP="00B77A24">
      <w:pPr>
        <w:pStyle w:val="EndNoteBibliography"/>
        <w:ind w:left="720" w:hanging="720"/>
        <w:rPr>
          <w:color w:val="auto"/>
        </w:rPr>
      </w:pPr>
      <w:r w:rsidRPr="00D72EB4">
        <w:rPr>
          <w:color w:val="auto"/>
        </w:rPr>
        <w:t>22</w:t>
      </w:r>
      <w:r w:rsidRPr="00D72EB4">
        <w:rPr>
          <w:color w:val="auto"/>
        </w:rPr>
        <w:tab/>
        <w:t xml:space="preserve">Brevier, J., Vallade, M. &amp; Riveline, D. Force-extension relationship of cell-cell contacts. </w:t>
      </w:r>
      <w:r w:rsidRPr="00D72EB4">
        <w:rPr>
          <w:i/>
          <w:color w:val="auto"/>
        </w:rPr>
        <w:t>Physical</w:t>
      </w:r>
      <w:r w:rsidR="00800F53" w:rsidRPr="00D72EB4">
        <w:rPr>
          <w:i/>
          <w:color w:val="auto"/>
        </w:rPr>
        <w:t xml:space="preserve"> R</w:t>
      </w:r>
      <w:r w:rsidRPr="00D72EB4">
        <w:rPr>
          <w:i/>
          <w:color w:val="auto"/>
        </w:rPr>
        <w:t xml:space="preserve">eview </w:t>
      </w:r>
      <w:r w:rsidR="00800F53" w:rsidRPr="00D72EB4">
        <w:rPr>
          <w:i/>
          <w:color w:val="auto"/>
        </w:rPr>
        <w:t>L</w:t>
      </w:r>
      <w:r w:rsidRPr="00D72EB4">
        <w:rPr>
          <w:i/>
          <w:color w:val="auto"/>
        </w:rPr>
        <w:t>etters.</w:t>
      </w:r>
      <w:r w:rsidRPr="00D72EB4">
        <w:rPr>
          <w:color w:val="auto"/>
        </w:rPr>
        <w:t xml:space="preserve"> </w:t>
      </w:r>
      <w:r w:rsidRPr="00D72EB4">
        <w:rPr>
          <w:b/>
          <w:color w:val="auto"/>
        </w:rPr>
        <w:t>98</w:t>
      </w:r>
      <w:r w:rsidRPr="00D72EB4">
        <w:rPr>
          <w:color w:val="auto"/>
        </w:rPr>
        <w:t xml:space="preserve"> (26), 268101, (2007).</w:t>
      </w:r>
    </w:p>
    <w:p w14:paraId="7FEFA939" w14:textId="77777777" w:rsidR="00C303C8" w:rsidRPr="00D72EB4" w:rsidRDefault="00C303C8" w:rsidP="00B77A24">
      <w:pPr>
        <w:pStyle w:val="EndNoteBibliography"/>
        <w:ind w:left="720" w:hanging="720"/>
        <w:rPr>
          <w:color w:val="auto"/>
        </w:rPr>
      </w:pPr>
      <w:r w:rsidRPr="00D72EB4">
        <w:rPr>
          <w:color w:val="auto"/>
        </w:rPr>
        <w:t>23</w:t>
      </w:r>
      <w:r w:rsidRPr="00D72EB4">
        <w:rPr>
          <w:color w:val="auto"/>
        </w:rPr>
        <w:tab/>
        <w:t xml:space="preserve">Bershadsky, A., Kozlov, M. &amp; Geiger, B. Adhesion-mediated mechanosensitivity: a time to experiment, and a time to theorize. </w:t>
      </w:r>
      <w:r w:rsidRPr="00D72EB4">
        <w:rPr>
          <w:i/>
          <w:color w:val="auto"/>
        </w:rPr>
        <w:t>Current opinion in cell biology.</w:t>
      </w:r>
      <w:r w:rsidRPr="00D72EB4">
        <w:rPr>
          <w:color w:val="auto"/>
        </w:rPr>
        <w:t xml:space="preserve"> </w:t>
      </w:r>
      <w:r w:rsidRPr="00D72EB4">
        <w:rPr>
          <w:b/>
          <w:color w:val="auto"/>
        </w:rPr>
        <w:t>18</w:t>
      </w:r>
      <w:r w:rsidRPr="00D72EB4">
        <w:rPr>
          <w:color w:val="auto"/>
        </w:rPr>
        <w:t xml:space="preserve"> (5), 472-481, (2006).</w:t>
      </w:r>
    </w:p>
    <w:p w14:paraId="1D169EEA" w14:textId="77777777" w:rsidR="00C303C8" w:rsidRPr="00D72EB4" w:rsidRDefault="00C303C8" w:rsidP="00B77A24">
      <w:pPr>
        <w:pStyle w:val="EndNoteBibliography"/>
        <w:ind w:left="720" w:hanging="720"/>
        <w:rPr>
          <w:color w:val="auto"/>
        </w:rPr>
      </w:pPr>
      <w:r w:rsidRPr="00D72EB4">
        <w:rPr>
          <w:color w:val="auto"/>
        </w:rPr>
        <w:t>24</w:t>
      </w:r>
      <w:r w:rsidRPr="00D72EB4">
        <w:rPr>
          <w:color w:val="auto"/>
        </w:rPr>
        <w:tab/>
        <w:t xml:space="preserve">Chan, C. E. &amp; Odde, D. J. Traction dynamics of filopodia on compliant substrates. </w:t>
      </w:r>
      <w:r w:rsidRPr="00D72EB4">
        <w:rPr>
          <w:i/>
          <w:color w:val="auto"/>
        </w:rPr>
        <w:t>Science.</w:t>
      </w:r>
      <w:r w:rsidRPr="00D72EB4">
        <w:rPr>
          <w:color w:val="auto"/>
        </w:rPr>
        <w:t xml:space="preserve"> </w:t>
      </w:r>
      <w:r w:rsidRPr="00D72EB4">
        <w:rPr>
          <w:b/>
          <w:color w:val="auto"/>
        </w:rPr>
        <w:t>322</w:t>
      </w:r>
      <w:r w:rsidRPr="00D72EB4">
        <w:rPr>
          <w:color w:val="auto"/>
        </w:rPr>
        <w:t xml:space="preserve"> (5908), 1687-1691, (2008).</w:t>
      </w:r>
    </w:p>
    <w:p w14:paraId="485146D8" w14:textId="5D7DD4C4" w:rsidR="00C303C8" w:rsidRPr="00D72EB4" w:rsidRDefault="00C303C8" w:rsidP="00B77A24">
      <w:pPr>
        <w:pStyle w:val="EndNoteBibliography"/>
        <w:ind w:left="720" w:hanging="720"/>
        <w:rPr>
          <w:color w:val="auto"/>
        </w:rPr>
      </w:pPr>
      <w:r w:rsidRPr="00D72EB4">
        <w:rPr>
          <w:color w:val="auto"/>
        </w:rPr>
        <w:t>25</w:t>
      </w:r>
      <w:r w:rsidRPr="00D72EB4">
        <w:rPr>
          <w:color w:val="auto"/>
        </w:rPr>
        <w:tab/>
        <w:t xml:space="preserve">Wu, Z., Plotnikov, S. V., Moalim, A. Y., Waterman, C. M. &amp; Liu, J. Two distinct actin networks mediate traction oscillations to confer focal adhesion mechanosensing. </w:t>
      </w:r>
      <w:r w:rsidRPr="00D72EB4">
        <w:rPr>
          <w:i/>
          <w:color w:val="auto"/>
        </w:rPr>
        <w:t xml:space="preserve">Biophysical </w:t>
      </w:r>
      <w:r w:rsidR="00800F53" w:rsidRPr="00D72EB4">
        <w:rPr>
          <w:i/>
          <w:color w:val="auto"/>
        </w:rPr>
        <w:t>J</w:t>
      </w:r>
      <w:r w:rsidRPr="00D72EB4">
        <w:rPr>
          <w:i/>
          <w:color w:val="auto"/>
        </w:rPr>
        <w:t>ournal.</w:t>
      </w:r>
      <w:r w:rsidRPr="00D72EB4">
        <w:rPr>
          <w:color w:val="auto"/>
        </w:rPr>
        <w:t xml:space="preserve"> </w:t>
      </w:r>
      <w:r w:rsidRPr="00D72EB4">
        <w:rPr>
          <w:b/>
          <w:color w:val="auto"/>
        </w:rPr>
        <w:t>112</w:t>
      </w:r>
      <w:r w:rsidRPr="00D72EB4">
        <w:rPr>
          <w:color w:val="auto"/>
        </w:rPr>
        <w:t xml:space="preserve"> (4), 780-794, (2017).</w:t>
      </w:r>
    </w:p>
    <w:p w14:paraId="371F740D" w14:textId="77777777" w:rsidR="00C303C8" w:rsidRPr="00D72EB4" w:rsidRDefault="00C303C8" w:rsidP="00B77A24">
      <w:pPr>
        <w:pStyle w:val="EndNoteBibliography"/>
        <w:ind w:left="720" w:hanging="720"/>
        <w:rPr>
          <w:color w:val="auto"/>
        </w:rPr>
      </w:pPr>
      <w:r w:rsidRPr="00D72EB4">
        <w:rPr>
          <w:color w:val="auto"/>
        </w:rPr>
        <w:t>26</w:t>
      </w:r>
      <w:r w:rsidRPr="00D72EB4">
        <w:rPr>
          <w:color w:val="auto"/>
        </w:rPr>
        <w:tab/>
        <w:t xml:space="preserve">Fritzsche, M. &amp; Charras, G. Dissecting protein reaction dynamics in living cells by fluorescence recovery after photobleaching. </w:t>
      </w:r>
      <w:r w:rsidRPr="00D72EB4">
        <w:rPr>
          <w:i/>
          <w:color w:val="auto"/>
        </w:rPr>
        <w:t>Nature Protocols.</w:t>
      </w:r>
      <w:r w:rsidRPr="00D72EB4">
        <w:rPr>
          <w:color w:val="auto"/>
        </w:rPr>
        <w:t xml:space="preserve"> </w:t>
      </w:r>
      <w:r w:rsidRPr="00D72EB4">
        <w:rPr>
          <w:b/>
          <w:color w:val="auto"/>
        </w:rPr>
        <w:t>10</w:t>
      </w:r>
      <w:r w:rsidRPr="00D72EB4">
        <w:rPr>
          <w:color w:val="auto"/>
        </w:rPr>
        <w:t xml:space="preserve"> (5), 660-680, (2015).</w:t>
      </w:r>
    </w:p>
    <w:p w14:paraId="2E79B1FA" w14:textId="7A0D6BB0" w:rsidR="00C303C8" w:rsidRPr="00D72EB4" w:rsidRDefault="00C303C8" w:rsidP="00B77A24">
      <w:pPr>
        <w:pStyle w:val="EndNoteBibliography"/>
        <w:ind w:left="720" w:hanging="720"/>
        <w:rPr>
          <w:color w:val="auto"/>
        </w:rPr>
      </w:pPr>
      <w:r w:rsidRPr="00D72EB4">
        <w:rPr>
          <w:color w:val="auto"/>
        </w:rPr>
        <w:t>27</w:t>
      </w:r>
      <w:r w:rsidRPr="00D72EB4">
        <w:rPr>
          <w:color w:val="auto"/>
        </w:rPr>
        <w:tab/>
        <w:t xml:space="preserve">McNally, J. G. Quantitative FRAP in analysis of molecular binding dynamics in vivo. </w:t>
      </w:r>
      <w:r w:rsidRPr="00D72EB4">
        <w:rPr>
          <w:i/>
          <w:color w:val="auto"/>
        </w:rPr>
        <w:t xml:space="preserve">Methods </w:t>
      </w:r>
      <w:r w:rsidR="00800F53" w:rsidRPr="00D72EB4">
        <w:rPr>
          <w:i/>
          <w:color w:val="auto"/>
        </w:rPr>
        <w:t xml:space="preserve">of </w:t>
      </w:r>
      <w:r w:rsidRPr="00D72EB4">
        <w:rPr>
          <w:i/>
          <w:color w:val="auto"/>
        </w:rPr>
        <w:t>Cell Biol</w:t>
      </w:r>
      <w:r w:rsidR="00800F53" w:rsidRPr="00D72EB4">
        <w:rPr>
          <w:i/>
          <w:color w:val="auto"/>
        </w:rPr>
        <w:t>ogy</w:t>
      </w:r>
      <w:r w:rsidRPr="00D72EB4">
        <w:rPr>
          <w:i/>
          <w:color w:val="auto"/>
        </w:rPr>
        <w:t>.</w:t>
      </w:r>
      <w:r w:rsidRPr="00D72EB4">
        <w:rPr>
          <w:color w:val="auto"/>
        </w:rPr>
        <w:t xml:space="preserve"> </w:t>
      </w:r>
      <w:r w:rsidRPr="00D72EB4">
        <w:rPr>
          <w:b/>
          <w:color w:val="auto"/>
        </w:rPr>
        <w:t>85</w:t>
      </w:r>
      <w:r w:rsidRPr="00D72EB4">
        <w:rPr>
          <w:color w:val="auto"/>
        </w:rPr>
        <w:t xml:space="preserve"> 329-351, (2008).</w:t>
      </w:r>
    </w:p>
    <w:p w14:paraId="4C7FB8B3" w14:textId="77777777" w:rsidR="00C303C8" w:rsidRPr="00D72EB4" w:rsidRDefault="00C303C8" w:rsidP="00B77A24">
      <w:pPr>
        <w:pStyle w:val="EndNoteBibliography"/>
        <w:ind w:left="720" w:hanging="720"/>
        <w:rPr>
          <w:color w:val="auto"/>
        </w:rPr>
      </w:pPr>
      <w:r w:rsidRPr="00D72EB4">
        <w:rPr>
          <w:color w:val="auto"/>
        </w:rPr>
        <w:t>28</w:t>
      </w:r>
      <w:r w:rsidRPr="00D72EB4">
        <w:rPr>
          <w:color w:val="auto"/>
        </w:rPr>
        <w:tab/>
        <w:t xml:space="preserve">Wehrle-Haller, B. Analysis of integrin dynamics by fluorescence recovery after photobleaching. </w:t>
      </w:r>
      <w:r w:rsidRPr="00D72EB4">
        <w:rPr>
          <w:i/>
          <w:color w:val="auto"/>
        </w:rPr>
        <w:t>Methods in Molecular Biology.</w:t>
      </w:r>
      <w:r w:rsidRPr="00D72EB4">
        <w:rPr>
          <w:color w:val="auto"/>
        </w:rPr>
        <w:t xml:space="preserve"> </w:t>
      </w:r>
      <w:r w:rsidRPr="00D72EB4">
        <w:rPr>
          <w:b/>
          <w:color w:val="auto"/>
        </w:rPr>
        <w:t>370</w:t>
      </w:r>
      <w:r w:rsidRPr="00D72EB4">
        <w:rPr>
          <w:color w:val="auto"/>
        </w:rPr>
        <w:t xml:space="preserve"> 173-202, (2007).</w:t>
      </w:r>
    </w:p>
    <w:p w14:paraId="1AD549D6" w14:textId="322A901C" w:rsidR="00C303C8" w:rsidRPr="00D72EB4" w:rsidRDefault="00C303C8" w:rsidP="00B77A24">
      <w:pPr>
        <w:pStyle w:val="EndNoteBibliography"/>
        <w:ind w:left="720" w:hanging="720"/>
        <w:rPr>
          <w:color w:val="auto"/>
        </w:rPr>
      </w:pPr>
      <w:r w:rsidRPr="00D72EB4">
        <w:rPr>
          <w:color w:val="auto"/>
        </w:rPr>
        <w:t>29</w:t>
      </w:r>
      <w:r w:rsidRPr="00D72EB4">
        <w:rPr>
          <w:color w:val="auto"/>
        </w:rPr>
        <w:tab/>
        <w:t xml:space="preserve">Carisey, A., Stroud, M., Tsang, R. &amp; Ballestrem, C. Fluorescence recovery after photobleaching. </w:t>
      </w:r>
      <w:r w:rsidRPr="00D72EB4">
        <w:rPr>
          <w:i/>
          <w:color w:val="auto"/>
        </w:rPr>
        <w:t xml:space="preserve">Methods </w:t>
      </w:r>
      <w:r w:rsidR="00800F53" w:rsidRPr="00D72EB4">
        <w:rPr>
          <w:i/>
          <w:color w:val="auto"/>
        </w:rPr>
        <w:t xml:space="preserve">of </w:t>
      </w:r>
      <w:r w:rsidRPr="00D72EB4">
        <w:rPr>
          <w:i/>
          <w:color w:val="auto"/>
        </w:rPr>
        <w:t>Mol</w:t>
      </w:r>
      <w:r w:rsidR="00800F53" w:rsidRPr="00D72EB4">
        <w:rPr>
          <w:i/>
          <w:color w:val="auto"/>
        </w:rPr>
        <w:t>ecular</w:t>
      </w:r>
      <w:r w:rsidRPr="00D72EB4">
        <w:rPr>
          <w:i/>
          <w:color w:val="auto"/>
        </w:rPr>
        <w:t xml:space="preserve"> Biol</w:t>
      </w:r>
      <w:r w:rsidR="00800F53" w:rsidRPr="00D72EB4">
        <w:rPr>
          <w:i/>
          <w:color w:val="auto"/>
        </w:rPr>
        <w:t>ogy</w:t>
      </w:r>
      <w:r w:rsidRPr="00D72EB4">
        <w:rPr>
          <w:i/>
          <w:color w:val="auto"/>
        </w:rPr>
        <w:t>.</w:t>
      </w:r>
      <w:r w:rsidRPr="00D72EB4">
        <w:rPr>
          <w:color w:val="auto"/>
        </w:rPr>
        <w:t xml:space="preserve"> </w:t>
      </w:r>
      <w:r w:rsidRPr="00D72EB4">
        <w:rPr>
          <w:b/>
          <w:color w:val="auto"/>
        </w:rPr>
        <w:t>769</w:t>
      </w:r>
      <w:r w:rsidRPr="00D72EB4">
        <w:rPr>
          <w:color w:val="auto"/>
        </w:rPr>
        <w:t xml:space="preserve"> 387-402, (2011).</w:t>
      </w:r>
    </w:p>
    <w:p w14:paraId="22A0ED99" w14:textId="77777777" w:rsidR="00C303C8" w:rsidRPr="00D72EB4" w:rsidRDefault="00C303C8" w:rsidP="00B77A24">
      <w:pPr>
        <w:pStyle w:val="EndNoteBibliography"/>
        <w:ind w:left="720" w:hanging="720"/>
        <w:rPr>
          <w:color w:val="auto"/>
        </w:rPr>
      </w:pPr>
      <w:r w:rsidRPr="00D72EB4">
        <w:rPr>
          <w:color w:val="auto"/>
        </w:rPr>
        <w:t>30</w:t>
      </w:r>
      <w:r w:rsidRPr="00D72EB4">
        <w:rPr>
          <w:color w:val="auto"/>
        </w:rPr>
        <w:tab/>
        <w:t>Carisey, A.</w:t>
      </w:r>
      <w:r w:rsidRPr="00D72EB4">
        <w:rPr>
          <w:i/>
          <w:color w:val="auto"/>
        </w:rPr>
        <w:t xml:space="preserve"> et al.</w:t>
      </w:r>
      <w:r w:rsidRPr="00D72EB4">
        <w:rPr>
          <w:color w:val="auto"/>
        </w:rPr>
        <w:t xml:space="preserve"> Vinculin regulates the recruitment and release of core focal adhesion proteins in a force-dependent manner. </w:t>
      </w:r>
      <w:r w:rsidRPr="00D72EB4">
        <w:rPr>
          <w:i/>
          <w:color w:val="auto"/>
        </w:rPr>
        <w:t>Current Biology.</w:t>
      </w:r>
      <w:r w:rsidRPr="00D72EB4">
        <w:rPr>
          <w:color w:val="auto"/>
        </w:rPr>
        <w:t xml:space="preserve"> </w:t>
      </w:r>
      <w:r w:rsidRPr="00D72EB4">
        <w:rPr>
          <w:b/>
          <w:color w:val="auto"/>
        </w:rPr>
        <w:t>23</w:t>
      </w:r>
      <w:r w:rsidRPr="00D72EB4">
        <w:rPr>
          <w:color w:val="auto"/>
        </w:rPr>
        <w:t xml:space="preserve"> (4), 271-281, (2013).</w:t>
      </w:r>
    </w:p>
    <w:p w14:paraId="6B5F5F72" w14:textId="61D740E0" w:rsidR="00C303C8" w:rsidRPr="00D72EB4" w:rsidRDefault="00C303C8" w:rsidP="00B77A24">
      <w:pPr>
        <w:pStyle w:val="EndNoteBibliography"/>
        <w:ind w:left="720" w:hanging="720"/>
        <w:rPr>
          <w:color w:val="auto"/>
        </w:rPr>
      </w:pPr>
      <w:r w:rsidRPr="00D72EB4">
        <w:rPr>
          <w:color w:val="auto"/>
        </w:rPr>
        <w:t>31</w:t>
      </w:r>
      <w:r w:rsidRPr="00D72EB4">
        <w:rPr>
          <w:color w:val="auto"/>
        </w:rPr>
        <w:tab/>
        <w:t xml:space="preserve">Wolfenson, H., Bershadsky, A., Henis, Y. I. &amp; Geiger, B. Actomyosin-generated tension controls the molecular kinetics of focal adhesions. </w:t>
      </w:r>
      <w:r w:rsidRPr="00D72EB4">
        <w:rPr>
          <w:i/>
          <w:color w:val="auto"/>
        </w:rPr>
        <w:t xml:space="preserve">Journal of </w:t>
      </w:r>
      <w:r w:rsidR="00800F53" w:rsidRPr="00D72EB4">
        <w:rPr>
          <w:i/>
          <w:color w:val="auto"/>
        </w:rPr>
        <w:t>C</w:t>
      </w:r>
      <w:r w:rsidRPr="00D72EB4">
        <w:rPr>
          <w:i/>
          <w:color w:val="auto"/>
        </w:rPr>
        <w:t xml:space="preserve">ell </w:t>
      </w:r>
      <w:r w:rsidR="00800F53" w:rsidRPr="00D72EB4">
        <w:rPr>
          <w:i/>
          <w:color w:val="auto"/>
        </w:rPr>
        <w:t>S</w:t>
      </w:r>
      <w:r w:rsidRPr="00D72EB4">
        <w:rPr>
          <w:i/>
          <w:color w:val="auto"/>
        </w:rPr>
        <w:t>cience.</w:t>
      </w:r>
      <w:r w:rsidRPr="00D72EB4">
        <w:rPr>
          <w:color w:val="auto"/>
        </w:rPr>
        <w:t xml:space="preserve"> </w:t>
      </w:r>
      <w:r w:rsidRPr="00D72EB4">
        <w:rPr>
          <w:b/>
          <w:color w:val="auto"/>
        </w:rPr>
        <w:t>124</w:t>
      </w:r>
      <w:r w:rsidRPr="00D72EB4">
        <w:rPr>
          <w:color w:val="auto"/>
        </w:rPr>
        <w:t xml:space="preserve"> (Pt 9), 1425-1432, (2011).</w:t>
      </w:r>
    </w:p>
    <w:p w14:paraId="5C4EDA84" w14:textId="77777777" w:rsidR="00C303C8" w:rsidRPr="00D72EB4" w:rsidRDefault="00C303C8" w:rsidP="00B77A24">
      <w:pPr>
        <w:pStyle w:val="EndNoteBibliography"/>
        <w:ind w:left="720" w:hanging="720"/>
        <w:rPr>
          <w:color w:val="auto"/>
        </w:rPr>
      </w:pPr>
      <w:r w:rsidRPr="00D72EB4">
        <w:rPr>
          <w:color w:val="auto"/>
        </w:rPr>
        <w:t>32</w:t>
      </w:r>
      <w:r w:rsidRPr="00D72EB4">
        <w:rPr>
          <w:color w:val="auto"/>
        </w:rPr>
        <w:tab/>
        <w:t>Dumbauld, D. W.</w:t>
      </w:r>
      <w:r w:rsidRPr="00D72EB4">
        <w:rPr>
          <w:i/>
          <w:color w:val="auto"/>
        </w:rPr>
        <w:t xml:space="preserve"> et al.</w:t>
      </w:r>
      <w:r w:rsidRPr="00D72EB4">
        <w:rPr>
          <w:color w:val="auto"/>
        </w:rPr>
        <w:t xml:space="preserve"> How vinculin regulates force transmission. </w:t>
      </w:r>
      <w:r w:rsidRPr="00D72EB4">
        <w:rPr>
          <w:i/>
          <w:color w:val="auto"/>
        </w:rPr>
        <w:t>Proceedings of the National Academy of Sciences.</w:t>
      </w:r>
      <w:r w:rsidRPr="00D72EB4">
        <w:rPr>
          <w:color w:val="auto"/>
        </w:rPr>
        <w:t xml:space="preserve"> </w:t>
      </w:r>
      <w:r w:rsidRPr="00D72EB4">
        <w:rPr>
          <w:b/>
          <w:color w:val="auto"/>
        </w:rPr>
        <w:t>110</w:t>
      </w:r>
      <w:r w:rsidRPr="00D72EB4">
        <w:rPr>
          <w:color w:val="auto"/>
        </w:rPr>
        <w:t xml:space="preserve"> (24), 9788-9793, (2013).</w:t>
      </w:r>
    </w:p>
    <w:p w14:paraId="297879D3" w14:textId="77777777" w:rsidR="00C303C8" w:rsidRPr="00D72EB4" w:rsidRDefault="00C303C8" w:rsidP="00B77A24">
      <w:pPr>
        <w:pStyle w:val="EndNoteBibliography"/>
        <w:ind w:left="720" w:hanging="720"/>
        <w:rPr>
          <w:color w:val="auto"/>
        </w:rPr>
      </w:pPr>
      <w:r w:rsidRPr="00D72EB4">
        <w:rPr>
          <w:color w:val="auto"/>
        </w:rPr>
        <w:t>33</w:t>
      </w:r>
      <w:r w:rsidRPr="00D72EB4">
        <w:rPr>
          <w:color w:val="auto"/>
        </w:rPr>
        <w:tab/>
        <w:t xml:space="preserve">Zaidel-Bar, R., Itzkovitz, S., Ma'ayan, A., Iyengar, R. &amp; Geiger, B. Functional atlas of the integrin adhesome. </w:t>
      </w:r>
      <w:r w:rsidRPr="00D72EB4">
        <w:rPr>
          <w:i/>
          <w:color w:val="auto"/>
        </w:rPr>
        <w:t>Nature Cell Biology.</w:t>
      </w:r>
      <w:r w:rsidRPr="00D72EB4">
        <w:rPr>
          <w:color w:val="auto"/>
        </w:rPr>
        <w:t xml:space="preserve"> </w:t>
      </w:r>
      <w:r w:rsidRPr="00D72EB4">
        <w:rPr>
          <w:b/>
          <w:color w:val="auto"/>
        </w:rPr>
        <w:t>9</w:t>
      </w:r>
      <w:r w:rsidRPr="00D72EB4">
        <w:rPr>
          <w:color w:val="auto"/>
        </w:rPr>
        <w:t xml:space="preserve"> (8), 858-867, (2007).</w:t>
      </w:r>
    </w:p>
    <w:p w14:paraId="62447BB1" w14:textId="77777777" w:rsidR="00C303C8" w:rsidRPr="00D72EB4" w:rsidRDefault="00C303C8" w:rsidP="00B77A24">
      <w:pPr>
        <w:pStyle w:val="EndNoteBibliography"/>
        <w:ind w:left="720" w:hanging="720"/>
        <w:rPr>
          <w:color w:val="auto"/>
        </w:rPr>
      </w:pPr>
      <w:r w:rsidRPr="00D72EB4">
        <w:rPr>
          <w:color w:val="auto"/>
        </w:rPr>
        <w:t>34</w:t>
      </w:r>
      <w:r w:rsidRPr="00D72EB4">
        <w:rPr>
          <w:color w:val="auto"/>
        </w:rPr>
        <w:tab/>
        <w:t>Grashoff, C.</w:t>
      </w:r>
      <w:r w:rsidRPr="00D72EB4">
        <w:rPr>
          <w:i/>
          <w:color w:val="auto"/>
        </w:rPr>
        <w:t xml:space="preserve"> et al.</w:t>
      </w:r>
      <w:r w:rsidRPr="00D72EB4">
        <w:rPr>
          <w:color w:val="auto"/>
        </w:rPr>
        <w:t xml:space="preserve"> Measuring mechanical tension across vinculin reveals regulation of focal adhesion dynamics. </w:t>
      </w:r>
      <w:r w:rsidRPr="00D72EB4">
        <w:rPr>
          <w:i/>
          <w:color w:val="auto"/>
        </w:rPr>
        <w:t>Nature.</w:t>
      </w:r>
      <w:r w:rsidRPr="00D72EB4">
        <w:rPr>
          <w:color w:val="auto"/>
        </w:rPr>
        <w:t xml:space="preserve"> </w:t>
      </w:r>
      <w:r w:rsidRPr="00D72EB4">
        <w:rPr>
          <w:b/>
          <w:color w:val="auto"/>
        </w:rPr>
        <w:t>466</w:t>
      </w:r>
      <w:r w:rsidRPr="00D72EB4">
        <w:rPr>
          <w:color w:val="auto"/>
        </w:rPr>
        <w:t xml:space="preserve"> (7303), 263-266, (2010).</w:t>
      </w:r>
    </w:p>
    <w:p w14:paraId="0C91638D" w14:textId="77777777" w:rsidR="00C303C8" w:rsidRPr="00D72EB4" w:rsidRDefault="00C303C8" w:rsidP="00B77A24">
      <w:pPr>
        <w:pStyle w:val="EndNoteBibliography"/>
        <w:ind w:left="720" w:hanging="720"/>
        <w:rPr>
          <w:color w:val="auto"/>
        </w:rPr>
      </w:pPr>
      <w:r w:rsidRPr="00D72EB4">
        <w:rPr>
          <w:color w:val="auto"/>
        </w:rPr>
        <w:t>35</w:t>
      </w:r>
      <w:r w:rsidRPr="00D72EB4">
        <w:rPr>
          <w:color w:val="auto"/>
        </w:rPr>
        <w:tab/>
        <w:t xml:space="preserve">LaCroix, A. S., Rothenberg, K. E., Berginski, M. E., Urs, A. N. &amp; Hoffman, B. D. Construction, imaging, and analysis of FRET-based tension sensors in living cells. </w:t>
      </w:r>
      <w:r w:rsidRPr="00D72EB4">
        <w:rPr>
          <w:i/>
          <w:color w:val="auto"/>
        </w:rPr>
        <w:t>Biophysical Methods in Cell Biology.</w:t>
      </w:r>
      <w:r w:rsidRPr="00D72EB4">
        <w:rPr>
          <w:color w:val="auto"/>
        </w:rPr>
        <w:t xml:space="preserve"> </w:t>
      </w:r>
      <w:r w:rsidRPr="00D72EB4">
        <w:rPr>
          <w:b/>
          <w:color w:val="auto"/>
        </w:rPr>
        <w:t>125</w:t>
      </w:r>
      <w:r w:rsidRPr="00D72EB4">
        <w:rPr>
          <w:color w:val="auto"/>
        </w:rPr>
        <w:t xml:space="preserve"> 161-186, (2015).</w:t>
      </w:r>
    </w:p>
    <w:p w14:paraId="0DC57C97" w14:textId="77777777" w:rsidR="00C303C8" w:rsidRPr="00D72EB4" w:rsidRDefault="00C303C8" w:rsidP="00B77A24">
      <w:pPr>
        <w:pStyle w:val="EndNoteBibliography"/>
        <w:ind w:left="720" w:hanging="720"/>
        <w:rPr>
          <w:color w:val="auto"/>
        </w:rPr>
      </w:pPr>
      <w:r w:rsidRPr="00D72EB4">
        <w:rPr>
          <w:color w:val="auto"/>
        </w:rPr>
        <w:t>36</w:t>
      </w:r>
      <w:r w:rsidRPr="00D72EB4">
        <w:rPr>
          <w:color w:val="auto"/>
        </w:rPr>
        <w:tab/>
        <w:t xml:space="preserve">Meng, F., Suchyna, T. M. &amp; Sachs, F. A fluorescence energy transfer-based mechanical stress sensor for specific proteins in situ. </w:t>
      </w:r>
      <w:r w:rsidRPr="00D72EB4">
        <w:rPr>
          <w:i/>
          <w:color w:val="auto"/>
        </w:rPr>
        <w:t>The FEBS Journal.</w:t>
      </w:r>
      <w:r w:rsidRPr="00D72EB4">
        <w:rPr>
          <w:color w:val="auto"/>
        </w:rPr>
        <w:t xml:space="preserve"> </w:t>
      </w:r>
      <w:r w:rsidRPr="00D72EB4">
        <w:rPr>
          <w:b/>
          <w:color w:val="auto"/>
        </w:rPr>
        <w:t>275</w:t>
      </w:r>
      <w:r w:rsidRPr="00D72EB4">
        <w:rPr>
          <w:color w:val="auto"/>
        </w:rPr>
        <w:t xml:space="preserve"> (12), 3072-3087, (2008).</w:t>
      </w:r>
    </w:p>
    <w:p w14:paraId="3941E634" w14:textId="77777777" w:rsidR="00C303C8" w:rsidRPr="00D72EB4" w:rsidRDefault="00C303C8" w:rsidP="00B77A24">
      <w:pPr>
        <w:pStyle w:val="EndNoteBibliography"/>
        <w:ind w:left="720" w:hanging="720"/>
        <w:rPr>
          <w:color w:val="auto"/>
        </w:rPr>
      </w:pPr>
      <w:r w:rsidRPr="00D72EB4">
        <w:rPr>
          <w:color w:val="auto"/>
        </w:rPr>
        <w:t>37</w:t>
      </w:r>
      <w:r w:rsidRPr="00D72EB4">
        <w:rPr>
          <w:color w:val="auto"/>
        </w:rPr>
        <w:tab/>
        <w:t xml:space="preserve">Rothenberg, K. E., Scott, D. W., Christoforou, N. &amp; Hoffman, B. D. Vinculin Force-Sensitive Dynamics at Focal Adhesions Enable Effective Directed Cell Migration. </w:t>
      </w:r>
      <w:r w:rsidRPr="00D72EB4">
        <w:rPr>
          <w:i/>
          <w:color w:val="auto"/>
        </w:rPr>
        <w:t>Biophysical journal.</w:t>
      </w:r>
      <w:r w:rsidRPr="00D72EB4">
        <w:rPr>
          <w:color w:val="auto"/>
        </w:rPr>
        <w:t xml:space="preserve"> </w:t>
      </w:r>
      <w:r w:rsidRPr="00D72EB4">
        <w:rPr>
          <w:b/>
          <w:color w:val="auto"/>
        </w:rPr>
        <w:t>114</w:t>
      </w:r>
      <w:r w:rsidRPr="00D72EB4">
        <w:rPr>
          <w:color w:val="auto"/>
        </w:rPr>
        <w:t xml:space="preserve"> (7), 1680-1694, (2018).</w:t>
      </w:r>
    </w:p>
    <w:p w14:paraId="2A7B9711" w14:textId="77777777" w:rsidR="00C303C8" w:rsidRPr="00D72EB4" w:rsidRDefault="00C303C8" w:rsidP="00B77A24">
      <w:pPr>
        <w:pStyle w:val="EndNoteBibliography"/>
        <w:ind w:left="720" w:hanging="720"/>
        <w:rPr>
          <w:color w:val="auto"/>
        </w:rPr>
      </w:pPr>
      <w:r w:rsidRPr="00D72EB4">
        <w:rPr>
          <w:color w:val="auto"/>
        </w:rPr>
        <w:t>38</w:t>
      </w:r>
      <w:r w:rsidRPr="00D72EB4">
        <w:rPr>
          <w:color w:val="auto"/>
        </w:rPr>
        <w:tab/>
        <w:t>Austen, K.</w:t>
      </w:r>
      <w:r w:rsidRPr="00D72EB4">
        <w:rPr>
          <w:i/>
          <w:color w:val="auto"/>
        </w:rPr>
        <w:t xml:space="preserve"> et al.</w:t>
      </w:r>
      <w:r w:rsidRPr="00D72EB4">
        <w:rPr>
          <w:color w:val="auto"/>
        </w:rPr>
        <w:t xml:space="preserve"> Extracellular rigidity sensing by talin isoform-specific mechanical linkages. </w:t>
      </w:r>
      <w:r w:rsidRPr="00D72EB4">
        <w:rPr>
          <w:i/>
          <w:color w:val="auto"/>
        </w:rPr>
        <w:t>Nature Cell Biology.</w:t>
      </w:r>
      <w:r w:rsidRPr="00D72EB4">
        <w:rPr>
          <w:color w:val="auto"/>
        </w:rPr>
        <w:t xml:space="preserve"> </w:t>
      </w:r>
      <w:r w:rsidRPr="00D72EB4">
        <w:rPr>
          <w:b/>
          <w:color w:val="auto"/>
        </w:rPr>
        <w:t>17</w:t>
      </w:r>
      <w:r w:rsidRPr="00D72EB4">
        <w:rPr>
          <w:color w:val="auto"/>
        </w:rPr>
        <w:t xml:space="preserve"> (12), 1597-1606, (2015).</w:t>
      </w:r>
    </w:p>
    <w:p w14:paraId="1BFA9FC0" w14:textId="1367CAE3" w:rsidR="00C303C8" w:rsidRPr="00D72EB4" w:rsidRDefault="00C303C8" w:rsidP="00B77A24">
      <w:pPr>
        <w:pStyle w:val="EndNoteBibliography"/>
        <w:ind w:left="720" w:hanging="720"/>
        <w:rPr>
          <w:color w:val="auto"/>
        </w:rPr>
      </w:pPr>
      <w:r w:rsidRPr="00D72EB4">
        <w:rPr>
          <w:color w:val="auto"/>
        </w:rPr>
        <w:t>39</w:t>
      </w:r>
      <w:r w:rsidRPr="00D72EB4">
        <w:rPr>
          <w:color w:val="auto"/>
        </w:rPr>
        <w:tab/>
        <w:t>Kumar, A.</w:t>
      </w:r>
      <w:r w:rsidRPr="00D72EB4">
        <w:rPr>
          <w:i/>
          <w:color w:val="auto"/>
        </w:rPr>
        <w:t xml:space="preserve"> et al.</w:t>
      </w:r>
      <w:r w:rsidRPr="00D72EB4">
        <w:rPr>
          <w:color w:val="auto"/>
        </w:rPr>
        <w:t xml:space="preserve"> Talin tension sensor reveals novel features of focal adhesion force transmission and mechanosensitivity. </w:t>
      </w:r>
      <w:r w:rsidRPr="00D72EB4">
        <w:rPr>
          <w:i/>
          <w:color w:val="auto"/>
        </w:rPr>
        <w:t xml:space="preserve">The Journal of </w:t>
      </w:r>
      <w:r w:rsidR="00800F53" w:rsidRPr="00D72EB4">
        <w:rPr>
          <w:i/>
          <w:color w:val="auto"/>
        </w:rPr>
        <w:t>C</w:t>
      </w:r>
      <w:r w:rsidRPr="00D72EB4">
        <w:rPr>
          <w:i/>
          <w:color w:val="auto"/>
        </w:rPr>
        <w:t xml:space="preserve">ell </w:t>
      </w:r>
      <w:r w:rsidR="00800F53" w:rsidRPr="00D72EB4">
        <w:rPr>
          <w:i/>
          <w:color w:val="auto"/>
        </w:rPr>
        <w:t>B</w:t>
      </w:r>
      <w:r w:rsidRPr="00D72EB4">
        <w:rPr>
          <w:i/>
          <w:color w:val="auto"/>
        </w:rPr>
        <w:t>iology.</w:t>
      </w:r>
      <w:r w:rsidRPr="00D72EB4">
        <w:rPr>
          <w:color w:val="auto"/>
        </w:rPr>
        <w:t xml:space="preserve"> </w:t>
      </w:r>
      <w:r w:rsidRPr="00D72EB4">
        <w:rPr>
          <w:b/>
          <w:color w:val="auto"/>
        </w:rPr>
        <w:t>213</w:t>
      </w:r>
      <w:r w:rsidRPr="00D72EB4">
        <w:rPr>
          <w:color w:val="auto"/>
        </w:rPr>
        <w:t xml:space="preserve"> (3), 371-383, (2016).</w:t>
      </w:r>
    </w:p>
    <w:p w14:paraId="423D839F" w14:textId="77777777" w:rsidR="00C303C8" w:rsidRPr="00D72EB4" w:rsidRDefault="00C303C8" w:rsidP="00B77A24">
      <w:pPr>
        <w:pStyle w:val="EndNoteBibliography"/>
        <w:ind w:left="720" w:hanging="720"/>
        <w:rPr>
          <w:color w:val="auto"/>
        </w:rPr>
      </w:pPr>
      <w:r w:rsidRPr="00D72EB4">
        <w:rPr>
          <w:color w:val="auto"/>
        </w:rPr>
        <w:t>40</w:t>
      </w:r>
      <w:r w:rsidRPr="00D72EB4">
        <w:rPr>
          <w:color w:val="auto"/>
        </w:rPr>
        <w:tab/>
        <w:t>Acharya, B. R.</w:t>
      </w:r>
      <w:r w:rsidRPr="00D72EB4">
        <w:rPr>
          <w:i/>
          <w:color w:val="auto"/>
        </w:rPr>
        <w:t xml:space="preserve"> et al.</w:t>
      </w:r>
      <w:r w:rsidRPr="00D72EB4">
        <w:rPr>
          <w:color w:val="auto"/>
        </w:rPr>
        <w:t xml:space="preserve"> Mammalian Diaphanous 1 Mediates a Pathway for E-cadherin to Stabilize Epithelial Barriers through Junctional Contractility. </w:t>
      </w:r>
      <w:r w:rsidRPr="00D72EB4">
        <w:rPr>
          <w:i/>
          <w:color w:val="auto"/>
        </w:rPr>
        <w:t>Cell Reports.</w:t>
      </w:r>
      <w:r w:rsidRPr="00D72EB4">
        <w:rPr>
          <w:color w:val="auto"/>
        </w:rPr>
        <w:t xml:space="preserve"> </w:t>
      </w:r>
      <w:r w:rsidRPr="00D72EB4">
        <w:rPr>
          <w:b/>
          <w:color w:val="auto"/>
        </w:rPr>
        <w:t>18</w:t>
      </w:r>
      <w:r w:rsidRPr="00D72EB4">
        <w:rPr>
          <w:color w:val="auto"/>
        </w:rPr>
        <w:t xml:space="preserve"> (12), 2854-2867, (2017).</w:t>
      </w:r>
    </w:p>
    <w:p w14:paraId="710829C8" w14:textId="77777777" w:rsidR="00C303C8" w:rsidRPr="00D72EB4" w:rsidRDefault="00C303C8" w:rsidP="00B77A24">
      <w:pPr>
        <w:pStyle w:val="EndNoteBibliography"/>
        <w:ind w:left="720" w:hanging="720"/>
        <w:rPr>
          <w:color w:val="auto"/>
        </w:rPr>
      </w:pPr>
      <w:r w:rsidRPr="00D72EB4">
        <w:rPr>
          <w:color w:val="auto"/>
        </w:rPr>
        <w:t>41</w:t>
      </w:r>
      <w:r w:rsidRPr="00D72EB4">
        <w:rPr>
          <w:color w:val="auto"/>
        </w:rPr>
        <w:tab/>
        <w:t>Borghi, N.</w:t>
      </w:r>
      <w:r w:rsidRPr="00D72EB4">
        <w:rPr>
          <w:i/>
          <w:color w:val="auto"/>
        </w:rPr>
        <w:t xml:space="preserve"> et al.</w:t>
      </w:r>
      <w:r w:rsidRPr="00D72EB4">
        <w:rPr>
          <w:color w:val="auto"/>
        </w:rPr>
        <w:t xml:space="preserve"> E-cadherin is under constitutive actomyosin-generated tension that is increased at cell-cell contacts upon externally applied stretch. </w:t>
      </w:r>
      <w:r w:rsidRPr="00D72EB4">
        <w:rPr>
          <w:i/>
          <w:color w:val="auto"/>
        </w:rPr>
        <w:t>Proceedings of the National Academy of Sciences.</w:t>
      </w:r>
      <w:r w:rsidRPr="00D72EB4">
        <w:rPr>
          <w:color w:val="auto"/>
        </w:rPr>
        <w:t xml:space="preserve"> </w:t>
      </w:r>
      <w:r w:rsidRPr="00D72EB4">
        <w:rPr>
          <w:b/>
          <w:color w:val="auto"/>
        </w:rPr>
        <w:t>109</w:t>
      </w:r>
      <w:r w:rsidRPr="00D72EB4">
        <w:rPr>
          <w:color w:val="auto"/>
        </w:rPr>
        <w:t xml:space="preserve"> (31), 12568-12573, (2012).</w:t>
      </w:r>
    </w:p>
    <w:p w14:paraId="54CA1B8D" w14:textId="77777777" w:rsidR="00C303C8" w:rsidRPr="00D72EB4" w:rsidRDefault="00C303C8" w:rsidP="00B77A24">
      <w:pPr>
        <w:pStyle w:val="EndNoteBibliography"/>
        <w:ind w:left="720" w:hanging="720"/>
        <w:rPr>
          <w:color w:val="auto"/>
        </w:rPr>
      </w:pPr>
      <w:r w:rsidRPr="00D72EB4">
        <w:rPr>
          <w:color w:val="auto"/>
        </w:rPr>
        <w:t>42</w:t>
      </w:r>
      <w:r w:rsidRPr="00D72EB4">
        <w:rPr>
          <w:color w:val="auto"/>
        </w:rPr>
        <w:tab/>
        <w:t xml:space="preserve">Conway, D. E., Williams, M. R., Eskin, S. G. &amp; McIntire, L. V. Endothelial cell responses to atheroprone flow are driven by two separate flow components: low time-average shear stress and fluid flow reversal. </w:t>
      </w:r>
      <w:r w:rsidRPr="00D72EB4">
        <w:rPr>
          <w:i/>
          <w:color w:val="auto"/>
        </w:rPr>
        <w:t>American Journal of Physiology-Heart and Circulatory Physiology.</w:t>
      </w:r>
      <w:r w:rsidRPr="00D72EB4">
        <w:rPr>
          <w:color w:val="auto"/>
        </w:rPr>
        <w:t xml:space="preserve"> </w:t>
      </w:r>
      <w:r w:rsidRPr="00D72EB4">
        <w:rPr>
          <w:b/>
          <w:color w:val="auto"/>
        </w:rPr>
        <w:t>298</w:t>
      </w:r>
      <w:r w:rsidRPr="00D72EB4">
        <w:rPr>
          <w:color w:val="auto"/>
        </w:rPr>
        <w:t xml:space="preserve"> (2), H367-374, (2010).</w:t>
      </w:r>
    </w:p>
    <w:p w14:paraId="037DF328" w14:textId="006B3C44" w:rsidR="00C303C8" w:rsidRPr="00D72EB4" w:rsidRDefault="00C303C8" w:rsidP="00B77A24">
      <w:pPr>
        <w:pStyle w:val="EndNoteBibliography"/>
        <w:ind w:left="720" w:hanging="720"/>
        <w:rPr>
          <w:color w:val="auto"/>
        </w:rPr>
      </w:pPr>
      <w:r w:rsidRPr="00D72EB4">
        <w:rPr>
          <w:color w:val="auto"/>
        </w:rPr>
        <w:t>43</w:t>
      </w:r>
      <w:r w:rsidRPr="00D72EB4">
        <w:rPr>
          <w:color w:val="auto"/>
        </w:rPr>
        <w:tab/>
        <w:t>Arsenovic, P. T.</w:t>
      </w:r>
      <w:r w:rsidRPr="00D72EB4">
        <w:rPr>
          <w:i/>
          <w:color w:val="auto"/>
        </w:rPr>
        <w:t xml:space="preserve"> et al.</w:t>
      </w:r>
      <w:r w:rsidRPr="00D72EB4">
        <w:rPr>
          <w:color w:val="auto"/>
        </w:rPr>
        <w:t xml:space="preserve"> Nesprin-2G, a Component of the Nuclear LINC Complex, Is Subject to Myosin-Dependent Tension. </w:t>
      </w:r>
      <w:r w:rsidRPr="00D72EB4">
        <w:rPr>
          <w:i/>
          <w:color w:val="auto"/>
        </w:rPr>
        <w:t xml:space="preserve">Biophysical </w:t>
      </w:r>
      <w:r w:rsidR="00800F53" w:rsidRPr="00D72EB4">
        <w:rPr>
          <w:i/>
          <w:color w:val="auto"/>
        </w:rPr>
        <w:t>J</w:t>
      </w:r>
      <w:r w:rsidRPr="00D72EB4">
        <w:rPr>
          <w:i/>
          <w:color w:val="auto"/>
        </w:rPr>
        <w:t>ournal.</w:t>
      </w:r>
      <w:r w:rsidRPr="00D72EB4">
        <w:rPr>
          <w:color w:val="auto"/>
        </w:rPr>
        <w:t xml:space="preserve"> </w:t>
      </w:r>
      <w:r w:rsidRPr="00D72EB4">
        <w:rPr>
          <w:b/>
          <w:color w:val="auto"/>
        </w:rPr>
        <w:t>110</w:t>
      </w:r>
      <w:r w:rsidRPr="00D72EB4">
        <w:rPr>
          <w:color w:val="auto"/>
        </w:rPr>
        <w:t xml:space="preserve"> (1), 34-43, (2016).</w:t>
      </w:r>
    </w:p>
    <w:p w14:paraId="7A6F4CE3" w14:textId="77777777" w:rsidR="00C303C8" w:rsidRPr="00D72EB4" w:rsidRDefault="00C303C8" w:rsidP="00B77A24">
      <w:pPr>
        <w:pStyle w:val="EndNoteBibliography"/>
        <w:ind w:left="720" w:hanging="720"/>
        <w:rPr>
          <w:color w:val="auto"/>
        </w:rPr>
      </w:pPr>
      <w:r w:rsidRPr="00D72EB4">
        <w:rPr>
          <w:color w:val="auto"/>
        </w:rPr>
        <w:t>44</w:t>
      </w:r>
      <w:r w:rsidRPr="00D72EB4">
        <w:rPr>
          <w:color w:val="auto"/>
        </w:rPr>
        <w:tab/>
        <w:t>Ye, N.</w:t>
      </w:r>
      <w:r w:rsidRPr="00D72EB4">
        <w:rPr>
          <w:i/>
          <w:color w:val="auto"/>
        </w:rPr>
        <w:t xml:space="preserve"> et al.</w:t>
      </w:r>
      <w:r w:rsidRPr="00D72EB4">
        <w:rPr>
          <w:color w:val="auto"/>
        </w:rPr>
        <w:t xml:space="preserve"> Direct observation of alpha-actinin tension and recruitment at focal adhesions during contact growth. </w:t>
      </w:r>
      <w:r w:rsidRPr="00D72EB4">
        <w:rPr>
          <w:i/>
          <w:color w:val="auto"/>
        </w:rPr>
        <w:t>Experimental Cell Research.</w:t>
      </w:r>
      <w:r w:rsidRPr="00D72EB4">
        <w:rPr>
          <w:color w:val="auto"/>
        </w:rPr>
        <w:t xml:space="preserve"> </w:t>
      </w:r>
      <w:r w:rsidRPr="00D72EB4">
        <w:rPr>
          <w:b/>
          <w:color w:val="auto"/>
        </w:rPr>
        <w:t>327</w:t>
      </w:r>
      <w:r w:rsidRPr="00D72EB4">
        <w:rPr>
          <w:color w:val="auto"/>
        </w:rPr>
        <w:t xml:space="preserve"> (1), 57-67, (2014).</w:t>
      </w:r>
    </w:p>
    <w:p w14:paraId="73A290B3" w14:textId="77777777" w:rsidR="00C303C8" w:rsidRPr="00D72EB4" w:rsidRDefault="00C303C8" w:rsidP="00B77A24">
      <w:pPr>
        <w:pStyle w:val="EndNoteBibliography"/>
        <w:ind w:left="720" w:hanging="720"/>
        <w:rPr>
          <w:color w:val="auto"/>
        </w:rPr>
      </w:pPr>
      <w:r w:rsidRPr="00D72EB4">
        <w:rPr>
          <w:color w:val="auto"/>
        </w:rPr>
        <w:t>45</w:t>
      </w:r>
      <w:r w:rsidRPr="00D72EB4">
        <w:rPr>
          <w:color w:val="auto"/>
        </w:rPr>
        <w:tab/>
        <w:t>Paszek, M. J.</w:t>
      </w:r>
      <w:r w:rsidRPr="00D72EB4">
        <w:rPr>
          <w:i/>
          <w:color w:val="auto"/>
        </w:rPr>
        <w:t xml:space="preserve"> et al.</w:t>
      </w:r>
      <w:r w:rsidRPr="00D72EB4">
        <w:rPr>
          <w:color w:val="auto"/>
        </w:rPr>
        <w:t xml:space="preserve"> The cancer glycocalyx mechanically primes integrin-mediated growth and survival. </w:t>
      </w:r>
      <w:r w:rsidRPr="00D72EB4">
        <w:rPr>
          <w:i/>
          <w:color w:val="auto"/>
        </w:rPr>
        <w:t>Nature.</w:t>
      </w:r>
      <w:r w:rsidRPr="00D72EB4">
        <w:rPr>
          <w:color w:val="auto"/>
        </w:rPr>
        <w:t xml:space="preserve"> </w:t>
      </w:r>
      <w:r w:rsidRPr="00D72EB4">
        <w:rPr>
          <w:b/>
          <w:color w:val="auto"/>
        </w:rPr>
        <w:t>511</w:t>
      </w:r>
      <w:r w:rsidRPr="00D72EB4">
        <w:rPr>
          <w:color w:val="auto"/>
        </w:rPr>
        <w:t xml:space="preserve"> (7509), 319-325, (2014).</w:t>
      </w:r>
    </w:p>
    <w:p w14:paraId="3C2DF5DB" w14:textId="77777777" w:rsidR="00C303C8" w:rsidRPr="00D72EB4" w:rsidRDefault="00C303C8" w:rsidP="00B77A24">
      <w:pPr>
        <w:pStyle w:val="EndNoteBibliography"/>
        <w:ind w:left="720" w:hanging="720"/>
        <w:rPr>
          <w:color w:val="auto"/>
        </w:rPr>
      </w:pPr>
      <w:r w:rsidRPr="00D72EB4">
        <w:rPr>
          <w:color w:val="auto"/>
        </w:rPr>
        <w:t>46</w:t>
      </w:r>
      <w:r w:rsidRPr="00D72EB4">
        <w:rPr>
          <w:color w:val="auto"/>
        </w:rPr>
        <w:tab/>
        <w:t xml:space="preserve">Gayrard, C. &amp; Borghi, N. FRET-based Molecular Tension Microscopy. </w:t>
      </w:r>
      <w:r w:rsidRPr="00D72EB4">
        <w:rPr>
          <w:i/>
          <w:color w:val="auto"/>
        </w:rPr>
        <w:t>Methods.</w:t>
      </w:r>
      <w:r w:rsidRPr="00D72EB4">
        <w:rPr>
          <w:color w:val="auto"/>
        </w:rPr>
        <w:t xml:space="preserve"> </w:t>
      </w:r>
      <w:r w:rsidRPr="00D72EB4">
        <w:rPr>
          <w:b/>
          <w:color w:val="auto"/>
        </w:rPr>
        <w:t>94</w:t>
      </w:r>
      <w:r w:rsidRPr="00D72EB4">
        <w:rPr>
          <w:color w:val="auto"/>
        </w:rPr>
        <w:t xml:space="preserve"> 33-42, (2016).</w:t>
      </w:r>
    </w:p>
    <w:p w14:paraId="1D7A5E8D" w14:textId="77777777" w:rsidR="00C303C8" w:rsidRPr="00D72EB4" w:rsidRDefault="00C303C8" w:rsidP="00B77A24">
      <w:pPr>
        <w:pStyle w:val="EndNoteBibliography"/>
        <w:ind w:left="720" w:hanging="720"/>
        <w:rPr>
          <w:color w:val="auto"/>
        </w:rPr>
      </w:pPr>
      <w:r w:rsidRPr="00D72EB4">
        <w:rPr>
          <w:color w:val="auto"/>
        </w:rPr>
        <w:t>47</w:t>
      </w:r>
      <w:r w:rsidRPr="00D72EB4">
        <w:rPr>
          <w:color w:val="auto"/>
        </w:rPr>
        <w:tab/>
        <w:t xml:space="preserve">de Beco, S., Gueudry, C., Amblard, F. &amp; Coscoy, S. Endocytosis is required for E-cadherin redistribution at mature adherens junctions. </w:t>
      </w:r>
      <w:r w:rsidRPr="00D72EB4">
        <w:rPr>
          <w:i/>
          <w:color w:val="auto"/>
        </w:rPr>
        <w:t>Proceedings of the National Academy of Sciences.</w:t>
      </w:r>
      <w:r w:rsidRPr="00D72EB4">
        <w:rPr>
          <w:color w:val="auto"/>
        </w:rPr>
        <w:t xml:space="preserve"> </w:t>
      </w:r>
      <w:r w:rsidRPr="00D72EB4">
        <w:rPr>
          <w:b/>
          <w:color w:val="auto"/>
        </w:rPr>
        <w:t>106</w:t>
      </w:r>
      <w:r w:rsidRPr="00D72EB4">
        <w:rPr>
          <w:color w:val="auto"/>
        </w:rPr>
        <w:t xml:space="preserve"> (17), 7010-7015, (2009).</w:t>
      </w:r>
    </w:p>
    <w:p w14:paraId="1E31EADC" w14:textId="1DE9F35C" w:rsidR="00C303C8" w:rsidRPr="00D72EB4" w:rsidRDefault="00C303C8" w:rsidP="00B77A24">
      <w:pPr>
        <w:pStyle w:val="EndNoteBibliography"/>
        <w:ind w:left="720" w:hanging="720"/>
        <w:rPr>
          <w:color w:val="auto"/>
        </w:rPr>
      </w:pPr>
      <w:r w:rsidRPr="00D72EB4">
        <w:rPr>
          <w:color w:val="auto"/>
        </w:rPr>
        <w:t>48</w:t>
      </w:r>
      <w:r w:rsidRPr="00D72EB4">
        <w:rPr>
          <w:color w:val="auto"/>
        </w:rPr>
        <w:tab/>
        <w:t>Östlund, C.</w:t>
      </w:r>
      <w:r w:rsidRPr="00D72EB4">
        <w:rPr>
          <w:i/>
          <w:color w:val="auto"/>
        </w:rPr>
        <w:t xml:space="preserve"> et al.</w:t>
      </w:r>
      <w:r w:rsidRPr="00D72EB4">
        <w:rPr>
          <w:color w:val="auto"/>
        </w:rPr>
        <w:t xml:space="preserve"> Dynamics and molecular interactions of linker of nucleoskeleton and cytoskeleton (LINC) complex proteins. </w:t>
      </w:r>
      <w:r w:rsidRPr="00D72EB4">
        <w:rPr>
          <w:i/>
          <w:color w:val="auto"/>
        </w:rPr>
        <w:t xml:space="preserve">Journal of </w:t>
      </w:r>
      <w:r w:rsidR="00800F53" w:rsidRPr="00D72EB4">
        <w:rPr>
          <w:i/>
          <w:color w:val="auto"/>
        </w:rPr>
        <w:t>C</w:t>
      </w:r>
      <w:r w:rsidRPr="00D72EB4">
        <w:rPr>
          <w:i/>
          <w:color w:val="auto"/>
        </w:rPr>
        <w:t xml:space="preserve">ell </w:t>
      </w:r>
      <w:r w:rsidR="00800F53" w:rsidRPr="00D72EB4">
        <w:rPr>
          <w:i/>
          <w:color w:val="auto"/>
        </w:rPr>
        <w:t>S</w:t>
      </w:r>
      <w:r w:rsidRPr="00D72EB4">
        <w:rPr>
          <w:i/>
          <w:color w:val="auto"/>
        </w:rPr>
        <w:t>cience.</w:t>
      </w:r>
      <w:r w:rsidRPr="00D72EB4">
        <w:rPr>
          <w:color w:val="auto"/>
        </w:rPr>
        <w:t xml:space="preserve"> </w:t>
      </w:r>
      <w:r w:rsidRPr="00D72EB4">
        <w:rPr>
          <w:b/>
          <w:color w:val="auto"/>
        </w:rPr>
        <w:t>122</w:t>
      </w:r>
      <w:r w:rsidRPr="00D72EB4">
        <w:rPr>
          <w:color w:val="auto"/>
        </w:rPr>
        <w:t xml:space="preserve"> (22), 4099-4108, (2009).</w:t>
      </w:r>
    </w:p>
    <w:p w14:paraId="5BFB9BD0" w14:textId="7B3B2780" w:rsidR="00C303C8" w:rsidRPr="00D72EB4" w:rsidRDefault="00C303C8" w:rsidP="00B77A24">
      <w:pPr>
        <w:pStyle w:val="EndNoteBibliography"/>
        <w:ind w:left="720" w:hanging="720"/>
        <w:rPr>
          <w:color w:val="auto"/>
        </w:rPr>
      </w:pPr>
      <w:r w:rsidRPr="00D72EB4">
        <w:rPr>
          <w:color w:val="auto"/>
        </w:rPr>
        <w:t>49</w:t>
      </w:r>
      <w:r w:rsidRPr="00D72EB4">
        <w:rPr>
          <w:color w:val="auto"/>
        </w:rPr>
        <w:tab/>
        <w:t xml:space="preserve">Coffin, J. M., Hughes, S. H. &amp; Varmus, H. E. </w:t>
      </w:r>
      <w:r w:rsidRPr="00D72EB4">
        <w:rPr>
          <w:i/>
          <w:color w:val="auto"/>
        </w:rPr>
        <w:t>The interactions of retroviruses and their hosts</w:t>
      </w:r>
      <w:r w:rsidRPr="00D72EB4">
        <w:rPr>
          <w:color w:val="auto"/>
        </w:rPr>
        <w:t>.</w:t>
      </w:r>
      <w:r w:rsidR="00B77A24" w:rsidRPr="00D72EB4">
        <w:rPr>
          <w:color w:val="auto"/>
        </w:rPr>
        <w:t xml:space="preserve"> </w:t>
      </w:r>
      <w:r w:rsidRPr="00D72EB4">
        <w:rPr>
          <w:color w:val="auto"/>
        </w:rPr>
        <w:t>(Cold Spring Harbor Laboratory Press, Cold Spring Harbor (NY), 1997).</w:t>
      </w:r>
    </w:p>
    <w:p w14:paraId="2E473AEE" w14:textId="65EC7D89" w:rsidR="00C303C8" w:rsidRPr="00D72EB4" w:rsidRDefault="00C303C8" w:rsidP="00B77A24">
      <w:pPr>
        <w:pStyle w:val="EndNoteBibliography"/>
        <w:ind w:left="720" w:hanging="720"/>
        <w:rPr>
          <w:color w:val="auto"/>
        </w:rPr>
      </w:pPr>
      <w:r w:rsidRPr="00D72EB4">
        <w:rPr>
          <w:color w:val="auto"/>
        </w:rPr>
        <w:t>50</w:t>
      </w:r>
      <w:r w:rsidRPr="00D72EB4">
        <w:rPr>
          <w:color w:val="auto"/>
        </w:rPr>
        <w:tab/>
        <w:t xml:space="preserve">Komatsubara, A. T., Matsuda, M. &amp; Aoki, K. Quantitative analysis of recombination between YFP and CFP genes of FRET biosensors introduced by lentiviral or retroviral gene transfer. </w:t>
      </w:r>
      <w:r w:rsidRPr="00D72EB4">
        <w:rPr>
          <w:i/>
          <w:color w:val="auto"/>
        </w:rPr>
        <w:t xml:space="preserve">Scientific </w:t>
      </w:r>
      <w:r w:rsidR="00800F53" w:rsidRPr="00D72EB4">
        <w:rPr>
          <w:i/>
          <w:color w:val="auto"/>
        </w:rPr>
        <w:t>R</w:t>
      </w:r>
      <w:r w:rsidRPr="00D72EB4">
        <w:rPr>
          <w:i/>
          <w:color w:val="auto"/>
        </w:rPr>
        <w:t>eports.</w:t>
      </w:r>
      <w:r w:rsidRPr="00D72EB4">
        <w:rPr>
          <w:color w:val="auto"/>
        </w:rPr>
        <w:t xml:space="preserve"> </w:t>
      </w:r>
      <w:r w:rsidRPr="00D72EB4">
        <w:rPr>
          <w:b/>
          <w:color w:val="auto"/>
        </w:rPr>
        <w:t>5</w:t>
      </w:r>
      <w:r w:rsidRPr="00D72EB4">
        <w:rPr>
          <w:color w:val="auto"/>
        </w:rPr>
        <w:t xml:space="preserve"> 13283, (2015).</w:t>
      </w:r>
    </w:p>
    <w:p w14:paraId="5E68782A" w14:textId="77777777" w:rsidR="00C303C8" w:rsidRPr="00D72EB4" w:rsidRDefault="00C303C8" w:rsidP="00B77A24">
      <w:pPr>
        <w:pStyle w:val="EndNoteBibliography"/>
        <w:ind w:left="720" w:hanging="720"/>
        <w:rPr>
          <w:color w:val="auto"/>
        </w:rPr>
      </w:pPr>
      <w:r w:rsidRPr="00D72EB4">
        <w:rPr>
          <w:color w:val="auto"/>
        </w:rPr>
        <w:t>51</w:t>
      </w:r>
      <w:r w:rsidRPr="00D72EB4">
        <w:rPr>
          <w:color w:val="auto"/>
        </w:rPr>
        <w:tab/>
        <w:t xml:space="preserve">Nasri, M., Karimi, A. &amp; Farsani, M. A. Production, purification and titration of a lentivirus-based vector for gene delivery purposes. </w:t>
      </w:r>
      <w:r w:rsidRPr="00D72EB4">
        <w:rPr>
          <w:i/>
          <w:color w:val="auto"/>
        </w:rPr>
        <w:t>Cytotechnology.</w:t>
      </w:r>
      <w:r w:rsidRPr="00D72EB4">
        <w:rPr>
          <w:color w:val="auto"/>
        </w:rPr>
        <w:t xml:space="preserve"> </w:t>
      </w:r>
      <w:r w:rsidRPr="00D72EB4">
        <w:rPr>
          <w:b/>
          <w:color w:val="auto"/>
        </w:rPr>
        <w:t>66</w:t>
      </w:r>
      <w:r w:rsidRPr="00D72EB4">
        <w:rPr>
          <w:color w:val="auto"/>
        </w:rPr>
        <w:t xml:space="preserve"> (6), 1031-1038, (2014).</w:t>
      </w:r>
    </w:p>
    <w:p w14:paraId="131A4743" w14:textId="573EF0DA" w:rsidR="00C303C8" w:rsidRPr="00D72EB4" w:rsidRDefault="00C303C8" w:rsidP="00B77A24">
      <w:pPr>
        <w:pStyle w:val="EndNoteBibliography"/>
        <w:ind w:left="720" w:hanging="720"/>
        <w:rPr>
          <w:color w:val="auto"/>
        </w:rPr>
      </w:pPr>
      <w:r w:rsidRPr="00D72EB4">
        <w:rPr>
          <w:color w:val="auto"/>
        </w:rPr>
        <w:t>52</w:t>
      </w:r>
      <w:r w:rsidRPr="00D72EB4">
        <w:rPr>
          <w:color w:val="auto"/>
        </w:rPr>
        <w:tab/>
        <w:t xml:space="preserve">Addgene. </w:t>
      </w:r>
      <w:r w:rsidRPr="00D72EB4">
        <w:rPr>
          <w:i/>
          <w:color w:val="auto"/>
        </w:rPr>
        <w:t>Generating Stable Cell Lines with Lentivirus</w:t>
      </w:r>
      <w:r w:rsidRPr="00D72EB4">
        <w:rPr>
          <w:color w:val="auto"/>
        </w:rPr>
        <w:t>, &lt;</w:t>
      </w:r>
      <w:hyperlink r:id="rId11" w:history="1">
        <w:r w:rsidRPr="00D72EB4">
          <w:rPr>
            <w:rStyle w:val="a4"/>
            <w:color w:val="auto"/>
            <w:u w:val="none"/>
          </w:rPr>
          <w:t>https://www.addgene.org/protocols/generating-stable-cell-lines/</w:t>
        </w:r>
      </w:hyperlink>
      <w:r w:rsidRPr="00D72EB4">
        <w:rPr>
          <w:color w:val="auto"/>
        </w:rPr>
        <w:t>&gt; (2016).</w:t>
      </w:r>
    </w:p>
    <w:p w14:paraId="455360C2" w14:textId="77777777" w:rsidR="00C303C8" w:rsidRPr="00D72EB4" w:rsidRDefault="00C303C8" w:rsidP="00B77A24">
      <w:pPr>
        <w:pStyle w:val="EndNoteBibliography"/>
        <w:ind w:left="720" w:hanging="720"/>
        <w:rPr>
          <w:color w:val="auto"/>
        </w:rPr>
      </w:pPr>
      <w:r w:rsidRPr="00D72EB4">
        <w:rPr>
          <w:color w:val="auto"/>
        </w:rPr>
        <w:t>53</w:t>
      </w:r>
      <w:r w:rsidRPr="00D72EB4">
        <w:rPr>
          <w:color w:val="auto"/>
        </w:rPr>
        <w:tab/>
        <w:t xml:space="preserve">Roederer, M. Spectral compensation for flow cytometry: visualization artifacts, limitations, and caveats. </w:t>
      </w:r>
      <w:r w:rsidRPr="00D72EB4">
        <w:rPr>
          <w:i/>
          <w:color w:val="auto"/>
        </w:rPr>
        <w:t>Cytometry: The Journal of the International Society for Analytical Cytology.</w:t>
      </w:r>
      <w:r w:rsidRPr="00D72EB4">
        <w:rPr>
          <w:color w:val="auto"/>
        </w:rPr>
        <w:t xml:space="preserve"> </w:t>
      </w:r>
      <w:r w:rsidRPr="00D72EB4">
        <w:rPr>
          <w:b/>
          <w:color w:val="auto"/>
        </w:rPr>
        <w:t>45</w:t>
      </w:r>
      <w:r w:rsidRPr="00D72EB4">
        <w:rPr>
          <w:color w:val="auto"/>
        </w:rPr>
        <w:t xml:space="preserve"> (3), 194-205, (2001).</w:t>
      </w:r>
    </w:p>
    <w:p w14:paraId="148015C5" w14:textId="19CCC7F9" w:rsidR="00C303C8" w:rsidRPr="00D72EB4" w:rsidRDefault="00C303C8" w:rsidP="00B77A24">
      <w:pPr>
        <w:pStyle w:val="EndNoteBibliography"/>
        <w:ind w:left="720" w:hanging="720"/>
        <w:rPr>
          <w:color w:val="auto"/>
        </w:rPr>
      </w:pPr>
      <w:r w:rsidRPr="00D72EB4">
        <w:rPr>
          <w:color w:val="auto"/>
        </w:rPr>
        <w:t>54</w:t>
      </w:r>
      <w:r w:rsidRPr="00D72EB4">
        <w:rPr>
          <w:color w:val="auto"/>
        </w:rPr>
        <w:tab/>
        <w:t xml:space="preserve">Malkani, N. &amp; Schmid, J. A. Some secrets of fluorescent proteins: distinct bleaching in various mounting fluids and photoactivation of cyan fluorescent proteins at YFP-excitation. </w:t>
      </w:r>
      <w:r w:rsidRPr="00D72EB4">
        <w:rPr>
          <w:i/>
          <w:color w:val="auto"/>
        </w:rPr>
        <w:t>P</w:t>
      </w:r>
      <w:r w:rsidR="00800F53" w:rsidRPr="00D72EB4">
        <w:rPr>
          <w:i/>
          <w:color w:val="auto"/>
        </w:rPr>
        <w:t>L</w:t>
      </w:r>
      <w:r w:rsidRPr="00D72EB4">
        <w:rPr>
          <w:i/>
          <w:color w:val="auto"/>
        </w:rPr>
        <w:t xml:space="preserve">oS </w:t>
      </w:r>
      <w:r w:rsidR="00800F53" w:rsidRPr="00D72EB4">
        <w:rPr>
          <w:i/>
          <w:color w:val="auto"/>
        </w:rPr>
        <w:t>O</w:t>
      </w:r>
      <w:r w:rsidRPr="00D72EB4">
        <w:rPr>
          <w:i/>
          <w:color w:val="auto"/>
        </w:rPr>
        <w:t>ne.</w:t>
      </w:r>
      <w:r w:rsidRPr="00D72EB4">
        <w:rPr>
          <w:color w:val="auto"/>
        </w:rPr>
        <w:t xml:space="preserve"> </w:t>
      </w:r>
      <w:r w:rsidRPr="00D72EB4">
        <w:rPr>
          <w:b/>
          <w:color w:val="auto"/>
        </w:rPr>
        <w:t>6</w:t>
      </w:r>
      <w:r w:rsidRPr="00D72EB4">
        <w:rPr>
          <w:color w:val="auto"/>
        </w:rPr>
        <w:t xml:space="preserve"> (4), e18586, (2011).</w:t>
      </w:r>
    </w:p>
    <w:p w14:paraId="6F861AF5" w14:textId="77777777" w:rsidR="00C303C8" w:rsidRPr="00D72EB4" w:rsidRDefault="00C303C8" w:rsidP="00B77A24">
      <w:pPr>
        <w:pStyle w:val="EndNoteBibliography"/>
        <w:ind w:left="720" w:hanging="720"/>
        <w:rPr>
          <w:color w:val="auto"/>
        </w:rPr>
      </w:pPr>
      <w:r w:rsidRPr="00D72EB4">
        <w:rPr>
          <w:color w:val="auto"/>
        </w:rPr>
        <w:t>55</w:t>
      </w:r>
      <w:r w:rsidRPr="00D72EB4">
        <w:rPr>
          <w:color w:val="auto"/>
        </w:rPr>
        <w:tab/>
        <w:t xml:space="preserve">Chen, H., Puhl 3rd, H. L., Koushik, S. V., Vogel, S. S. &amp; Ikeda, S. R. Measurement of FRET efficiency and ratio of donor to acceptor concentration in living cells. </w:t>
      </w:r>
      <w:r w:rsidRPr="00D72EB4">
        <w:rPr>
          <w:i/>
          <w:color w:val="auto"/>
        </w:rPr>
        <w:t>Biophysical journal.</w:t>
      </w:r>
      <w:r w:rsidRPr="00D72EB4">
        <w:rPr>
          <w:color w:val="auto"/>
        </w:rPr>
        <w:t xml:space="preserve"> </w:t>
      </w:r>
      <w:r w:rsidRPr="00D72EB4">
        <w:rPr>
          <w:b/>
          <w:color w:val="auto"/>
        </w:rPr>
        <w:t>91</w:t>
      </w:r>
      <w:r w:rsidRPr="00D72EB4">
        <w:rPr>
          <w:color w:val="auto"/>
        </w:rPr>
        <w:t xml:space="preserve"> (5), L39-L41, (2006).</w:t>
      </w:r>
    </w:p>
    <w:p w14:paraId="4FF3BFAA" w14:textId="77777777" w:rsidR="00C303C8" w:rsidRPr="00D72EB4" w:rsidRDefault="00C303C8" w:rsidP="00B77A24">
      <w:pPr>
        <w:pStyle w:val="EndNoteBibliography"/>
        <w:ind w:left="720" w:hanging="720"/>
        <w:rPr>
          <w:color w:val="auto"/>
        </w:rPr>
      </w:pPr>
      <w:r w:rsidRPr="00D72EB4">
        <w:rPr>
          <w:color w:val="auto"/>
        </w:rPr>
        <w:t>56</w:t>
      </w:r>
      <w:r w:rsidRPr="00D72EB4">
        <w:rPr>
          <w:color w:val="auto"/>
        </w:rPr>
        <w:tab/>
        <w:t xml:space="preserve">Rothenberg, K. E., Neibart, S. S., LaCroix, A. S. &amp; Hoffman, B. D. Controlling Cell Geometry Affects the Spatial Distribution of Load Across Vinculin. </w:t>
      </w:r>
      <w:r w:rsidRPr="00D72EB4">
        <w:rPr>
          <w:i/>
          <w:color w:val="auto"/>
        </w:rPr>
        <w:t>Cellular and Molecular Bioengineering.</w:t>
      </w:r>
      <w:r w:rsidRPr="00D72EB4">
        <w:rPr>
          <w:color w:val="auto"/>
        </w:rPr>
        <w:t xml:space="preserve"> </w:t>
      </w:r>
      <w:r w:rsidRPr="00D72EB4">
        <w:rPr>
          <w:b/>
          <w:color w:val="auto"/>
        </w:rPr>
        <w:t>8</w:t>
      </w:r>
      <w:r w:rsidRPr="00D72EB4">
        <w:rPr>
          <w:color w:val="auto"/>
        </w:rPr>
        <w:t xml:space="preserve"> (3), 364-382, (2015).</w:t>
      </w:r>
    </w:p>
    <w:p w14:paraId="0B34ADEF" w14:textId="103F8D8A" w:rsidR="00C303C8" w:rsidRPr="00D72EB4" w:rsidRDefault="00C303C8" w:rsidP="00B77A24">
      <w:pPr>
        <w:pStyle w:val="EndNoteBibliography"/>
        <w:ind w:left="720" w:hanging="720"/>
        <w:rPr>
          <w:color w:val="auto"/>
        </w:rPr>
      </w:pPr>
      <w:r w:rsidRPr="00D72EB4">
        <w:rPr>
          <w:color w:val="auto"/>
        </w:rPr>
        <w:t>57</w:t>
      </w:r>
      <w:r w:rsidRPr="00D72EB4">
        <w:rPr>
          <w:color w:val="auto"/>
        </w:rPr>
        <w:tab/>
        <w:t xml:space="preserve">Carnell, M., Macmillan, A. &amp; Whan, R. Fluorescence recovery after photobleaching (FRAP): acquisition, analysis, and applications. </w:t>
      </w:r>
      <w:r w:rsidRPr="00D72EB4">
        <w:rPr>
          <w:i/>
          <w:color w:val="auto"/>
        </w:rPr>
        <w:t xml:space="preserve">Methods </w:t>
      </w:r>
      <w:r w:rsidR="00800F53" w:rsidRPr="00D72EB4">
        <w:rPr>
          <w:i/>
          <w:color w:val="auto"/>
        </w:rPr>
        <w:t xml:space="preserve">of </w:t>
      </w:r>
      <w:r w:rsidRPr="00D72EB4">
        <w:rPr>
          <w:i/>
          <w:color w:val="auto"/>
        </w:rPr>
        <w:t>Mol</w:t>
      </w:r>
      <w:r w:rsidR="00800F53" w:rsidRPr="00D72EB4">
        <w:rPr>
          <w:i/>
          <w:color w:val="auto"/>
        </w:rPr>
        <w:t>ecular</w:t>
      </w:r>
      <w:r w:rsidRPr="00D72EB4">
        <w:rPr>
          <w:i/>
          <w:color w:val="auto"/>
        </w:rPr>
        <w:t xml:space="preserve"> Biol</w:t>
      </w:r>
      <w:r w:rsidR="00800F53" w:rsidRPr="00D72EB4">
        <w:rPr>
          <w:i/>
          <w:color w:val="auto"/>
        </w:rPr>
        <w:t>ogy</w:t>
      </w:r>
      <w:r w:rsidRPr="00D72EB4">
        <w:rPr>
          <w:i/>
          <w:color w:val="auto"/>
        </w:rPr>
        <w:t>.</w:t>
      </w:r>
      <w:r w:rsidRPr="00D72EB4">
        <w:rPr>
          <w:color w:val="auto"/>
        </w:rPr>
        <w:t xml:space="preserve"> </w:t>
      </w:r>
      <w:r w:rsidRPr="00D72EB4">
        <w:rPr>
          <w:b/>
          <w:color w:val="auto"/>
        </w:rPr>
        <w:t>1232</w:t>
      </w:r>
      <w:r w:rsidRPr="00D72EB4">
        <w:rPr>
          <w:color w:val="auto"/>
        </w:rPr>
        <w:t xml:space="preserve"> 255-271, (2015).</w:t>
      </w:r>
    </w:p>
    <w:p w14:paraId="77EFC80B" w14:textId="77777777" w:rsidR="00C303C8" w:rsidRPr="00D72EB4" w:rsidRDefault="00C303C8" w:rsidP="00B77A24">
      <w:pPr>
        <w:pStyle w:val="EndNoteBibliography"/>
        <w:ind w:left="720" w:hanging="720"/>
        <w:rPr>
          <w:color w:val="auto"/>
        </w:rPr>
      </w:pPr>
      <w:r w:rsidRPr="00D72EB4">
        <w:rPr>
          <w:color w:val="auto"/>
        </w:rPr>
        <w:t>58</w:t>
      </w:r>
      <w:r w:rsidRPr="00D72EB4">
        <w:rPr>
          <w:color w:val="auto"/>
        </w:rPr>
        <w:tab/>
        <w:t xml:space="preserve">Trembecka, D. O., Kuzak, M. &amp; Dobrucki, J. W. Conditions for using FRAP as a quantitative technique--influence of the bleaching protocol. </w:t>
      </w:r>
      <w:r w:rsidRPr="00D72EB4">
        <w:rPr>
          <w:i/>
          <w:color w:val="auto"/>
        </w:rPr>
        <w:t>Cytometry A.</w:t>
      </w:r>
      <w:r w:rsidRPr="00D72EB4">
        <w:rPr>
          <w:color w:val="auto"/>
        </w:rPr>
        <w:t xml:space="preserve"> </w:t>
      </w:r>
      <w:r w:rsidRPr="00D72EB4">
        <w:rPr>
          <w:b/>
          <w:color w:val="auto"/>
        </w:rPr>
        <w:t>77</w:t>
      </w:r>
      <w:r w:rsidRPr="00D72EB4">
        <w:rPr>
          <w:color w:val="auto"/>
        </w:rPr>
        <w:t xml:space="preserve"> (4), 366-370, (2010).</w:t>
      </w:r>
    </w:p>
    <w:p w14:paraId="04645E62" w14:textId="10EA5EC5" w:rsidR="00C303C8" w:rsidRPr="00D72EB4" w:rsidRDefault="00C303C8" w:rsidP="00B77A24">
      <w:pPr>
        <w:pStyle w:val="EndNoteBibliography"/>
        <w:ind w:left="720" w:hanging="720"/>
        <w:rPr>
          <w:color w:val="auto"/>
        </w:rPr>
      </w:pPr>
      <w:r w:rsidRPr="00D72EB4">
        <w:rPr>
          <w:color w:val="auto"/>
        </w:rPr>
        <w:t>59</w:t>
      </w:r>
      <w:r w:rsidRPr="00D72EB4">
        <w:rPr>
          <w:color w:val="auto"/>
        </w:rPr>
        <w:tab/>
        <w:t>Lavelin, I.</w:t>
      </w:r>
      <w:r w:rsidRPr="00D72EB4">
        <w:rPr>
          <w:i/>
          <w:color w:val="auto"/>
        </w:rPr>
        <w:t xml:space="preserve"> et al.</w:t>
      </w:r>
      <w:r w:rsidRPr="00D72EB4">
        <w:rPr>
          <w:color w:val="auto"/>
        </w:rPr>
        <w:t xml:space="preserve"> Differential effect of actomyosin relaxation on the dynamic properties of focal adhesion proteins. </w:t>
      </w:r>
      <w:r w:rsidRPr="00D72EB4">
        <w:rPr>
          <w:i/>
          <w:color w:val="auto"/>
        </w:rPr>
        <w:t>P</w:t>
      </w:r>
      <w:r w:rsidR="00800F53" w:rsidRPr="00D72EB4">
        <w:rPr>
          <w:i/>
          <w:color w:val="auto"/>
        </w:rPr>
        <w:t>L</w:t>
      </w:r>
      <w:r w:rsidRPr="00D72EB4">
        <w:rPr>
          <w:i/>
          <w:color w:val="auto"/>
        </w:rPr>
        <w:t xml:space="preserve">oS </w:t>
      </w:r>
      <w:r w:rsidR="00800F53" w:rsidRPr="00D72EB4">
        <w:rPr>
          <w:i/>
          <w:color w:val="auto"/>
        </w:rPr>
        <w:t>O</w:t>
      </w:r>
      <w:r w:rsidRPr="00D72EB4">
        <w:rPr>
          <w:i/>
          <w:color w:val="auto"/>
        </w:rPr>
        <w:t>ne.</w:t>
      </w:r>
      <w:r w:rsidRPr="00D72EB4">
        <w:rPr>
          <w:color w:val="auto"/>
        </w:rPr>
        <w:t xml:space="preserve"> </w:t>
      </w:r>
      <w:r w:rsidRPr="00D72EB4">
        <w:rPr>
          <w:b/>
          <w:color w:val="auto"/>
        </w:rPr>
        <w:t>8</w:t>
      </w:r>
      <w:r w:rsidRPr="00D72EB4">
        <w:rPr>
          <w:color w:val="auto"/>
        </w:rPr>
        <w:t xml:space="preserve"> (9), e73549, (2013).</w:t>
      </w:r>
    </w:p>
    <w:p w14:paraId="373B33E1" w14:textId="3F0B1EA2" w:rsidR="00C303C8" w:rsidRPr="00D72EB4" w:rsidRDefault="00C303C8" w:rsidP="00B77A24">
      <w:pPr>
        <w:pStyle w:val="EndNoteBibliography"/>
        <w:ind w:left="720" w:hanging="720"/>
        <w:rPr>
          <w:color w:val="auto"/>
        </w:rPr>
      </w:pPr>
      <w:r w:rsidRPr="00D72EB4">
        <w:rPr>
          <w:color w:val="auto"/>
        </w:rPr>
        <w:t>60</w:t>
      </w:r>
      <w:r w:rsidRPr="00D72EB4">
        <w:rPr>
          <w:color w:val="auto"/>
        </w:rPr>
        <w:tab/>
        <w:t xml:space="preserve">Foote, H. P., Sumigray, K. D. &amp; Lechler, T. FRAP analysis reveals stabilization of adhesion structures in the epidermis compared to cultured keratinocytes. </w:t>
      </w:r>
      <w:r w:rsidRPr="00D72EB4">
        <w:rPr>
          <w:i/>
          <w:color w:val="auto"/>
        </w:rPr>
        <w:t>P</w:t>
      </w:r>
      <w:r w:rsidR="00800F53" w:rsidRPr="00D72EB4">
        <w:rPr>
          <w:i/>
          <w:color w:val="auto"/>
        </w:rPr>
        <w:t>L</w:t>
      </w:r>
      <w:r w:rsidRPr="00D72EB4">
        <w:rPr>
          <w:i/>
          <w:color w:val="auto"/>
        </w:rPr>
        <w:t xml:space="preserve">oS </w:t>
      </w:r>
      <w:r w:rsidR="00800F53" w:rsidRPr="00D72EB4">
        <w:rPr>
          <w:i/>
          <w:color w:val="auto"/>
        </w:rPr>
        <w:t>O</w:t>
      </w:r>
      <w:r w:rsidRPr="00D72EB4">
        <w:rPr>
          <w:i/>
          <w:color w:val="auto"/>
        </w:rPr>
        <w:t>ne.</w:t>
      </w:r>
      <w:r w:rsidRPr="00D72EB4">
        <w:rPr>
          <w:color w:val="auto"/>
        </w:rPr>
        <w:t xml:space="preserve"> </w:t>
      </w:r>
      <w:r w:rsidRPr="00D72EB4">
        <w:rPr>
          <w:b/>
          <w:color w:val="auto"/>
        </w:rPr>
        <w:t>8</w:t>
      </w:r>
      <w:r w:rsidRPr="00D72EB4">
        <w:rPr>
          <w:color w:val="auto"/>
        </w:rPr>
        <w:t xml:space="preserve"> (8), e71491, (2013).</w:t>
      </w:r>
    </w:p>
    <w:p w14:paraId="10FC83AA" w14:textId="0E3C68E5" w:rsidR="00C303C8" w:rsidRPr="00D72EB4" w:rsidRDefault="00C303C8" w:rsidP="00B77A24">
      <w:pPr>
        <w:pStyle w:val="EndNoteBibliography"/>
        <w:ind w:left="720" w:hanging="720"/>
        <w:rPr>
          <w:color w:val="auto"/>
        </w:rPr>
      </w:pPr>
      <w:r w:rsidRPr="00D72EB4">
        <w:rPr>
          <w:color w:val="auto"/>
        </w:rPr>
        <w:t>61</w:t>
      </w:r>
      <w:r w:rsidRPr="00D72EB4">
        <w:rPr>
          <w:color w:val="auto"/>
        </w:rPr>
        <w:tab/>
        <w:t xml:space="preserve">Zal, T. &amp; Gascoigne, N. R. Photobleaching-corrected FRET efficiency imaging of live cells. </w:t>
      </w:r>
      <w:r w:rsidRPr="00D72EB4">
        <w:rPr>
          <w:i/>
          <w:color w:val="auto"/>
        </w:rPr>
        <w:t xml:space="preserve">Biophysical </w:t>
      </w:r>
      <w:r w:rsidR="00800F53" w:rsidRPr="00D72EB4">
        <w:rPr>
          <w:i/>
          <w:color w:val="auto"/>
        </w:rPr>
        <w:t>J</w:t>
      </w:r>
      <w:r w:rsidRPr="00D72EB4">
        <w:rPr>
          <w:i/>
          <w:color w:val="auto"/>
        </w:rPr>
        <w:t>ournal.</w:t>
      </w:r>
      <w:r w:rsidRPr="00D72EB4">
        <w:rPr>
          <w:color w:val="auto"/>
        </w:rPr>
        <w:t xml:space="preserve"> </w:t>
      </w:r>
      <w:r w:rsidRPr="00D72EB4">
        <w:rPr>
          <w:b/>
          <w:color w:val="auto"/>
        </w:rPr>
        <w:t>86</w:t>
      </w:r>
      <w:r w:rsidRPr="00D72EB4">
        <w:rPr>
          <w:color w:val="auto"/>
        </w:rPr>
        <w:t xml:space="preserve"> (6), 3923-3939, (2004).</w:t>
      </w:r>
    </w:p>
    <w:p w14:paraId="214BC99B" w14:textId="0557F7B1" w:rsidR="00C303C8" w:rsidRPr="00D72EB4" w:rsidRDefault="00C303C8" w:rsidP="00B77A24">
      <w:pPr>
        <w:pStyle w:val="EndNoteBibliography"/>
        <w:ind w:left="720" w:hanging="720"/>
        <w:rPr>
          <w:color w:val="auto"/>
        </w:rPr>
      </w:pPr>
      <w:r w:rsidRPr="00D72EB4">
        <w:rPr>
          <w:color w:val="auto"/>
        </w:rPr>
        <w:t>62</w:t>
      </w:r>
      <w:r w:rsidRPr="00D72EB4">
        <w:rPr>
          <w:color w:val="auto"/>
        </w:rPr>
        <w:tab/>
        <w:t xml:space="preserve">Hodgson, L., Shen, F. &amp; Hahn, K. Biosensors for characterizing the dynamics of rho family GTPases in living cells. </w:t>
      </w:r>
      <w:r w:rsidRPr="00D72EB4">
        <w:rPr>
          <w:i/>
          <w:color w:val="auto"/>
        </w:rPr>
        <w:t xml:space="preserve">Current </w:t>
      </w:r>
      <w:r w:rsidR="00800F53" w:rsidRPr="00D72EB4">
        <w:rPr>
          <w:i/>
          <w:color w:val="auto"/>
        </w:rPr>
        <w:t>P</w:t>
      </w:r>
      <w:r w:rsidRPr="00D72EB4">
        <w:rPr>
          <w:i/>
          <w:color w:val="auto"/>
        </w:rPr>
        <w:t xml:space="preserve">rotocols in </w:t>
      </w:r>
      <w:r w:rsidR="00800F53" w:rsidRPr="00D72EB4">
        <w:rPr>
          <w:i/>
          <w:color w:val="auto"/>
        </w:rPr>
        <w:t>C</w:t>
      </w:r>
      <w:r w:rsidRPr="00D72EB4">
        <w:rPr>
          <w:i/>
          <w:color w:val="auto"/>
        </w:rPr>
        <w:t xml:space="preserve">ell </w:t>
      </w:r>
      <w:r w:rsidR="00800F53" w:rsidRPr="00D72EB4">
        <w:rPr>
          <w:i/>
          <w:color w:val="auto"/>
        </w:rPr>
        <w:t>B</w:t>
      </w:r>
      <w:r w:rsidRPr="00D72EB4">
        <w:rPr>
          <w:i/>
          <w:color w:val="auto"/>
        </w:rPr>
        <w:t>iology.</w:t>
      </w:r>
      <w:r w:rsidRPr="00D72EB4">
        <w:rPr>
          <w:color w:val="auto"/>
        </w:rPr>
        <w:t xml:space="preserve"> </w:t>
      </w:r>
      <w:r w:rsidRPr="00D72EB4">
        <w:rPr>
          <w:b/>
          <w:color w:val="auto"/>
        </w:rPr>
        <w:t>46</w:t>
      </w:r>
      <w:r w:rsidRPr="00D72EB4">
        <w:rPr>
          <w:color w:val="auto"/>
        </w:rPr>
        <w:t xml:space="preserve"> (1), 14.11. 11-14.11. 26, (2010).</w:t>
      </w:r>
    </w:p>
    <w:p w14:paraId="2D2D67E9" w14:textId="77777777" w:rsidR="00C303C8" w:rsidRPr="00D72EB4" w:rsidRDefault="00C303C8" w:rsidP="00B77A24">
      <w:pPr>
        <w:pStyle w:val="EndNoteBibliography"/>
        <w:ind w:left="720" w:hanging="720"/>
        <w:rPr>
          <w:color w:val="auto"/>
        </w:rPr>
      </w:pPr>
      <w:r w:rsidRPr="00D72EB4">
        <w:rPr>
          <w:color w:val="auto"/>
        </w:rPr>
        <w:t>63</w:t>
      </w:r>
      <w:r w:rsidRPr="00D72EB4">
        <w:rPr>
          <w:color w:val="auto"/>
        </w:rPr>
        <w:tab/>
        <w:t xml:space="preserve">Day, R. N. Measuring protein interactions using Förster resonance energy transfer and fluorescence lifetime imaging microscopy. </w:t>
      </w:r>
      <w:r w:rsidRPr="00D72EB4">
        <w:rPr>
          <w:i/>
          <w:color w:val="auto"/>
        </w:rPr>
        <w:t>Methods.</w:t>
      </w:r>
      <w:r w:rsidRPr="00D72EB4">
        <w:rPr>
          <w:color w:val="auto"/>
        </w:rPr>
        <w:t xml:space="preserve"> </w:t>
      </w:r>
      <w:r w:rsidRPr="00D72EB4">
        <w:rPr>
          <w:b/>
          <w:color w:val="auto"/>
        </w:rPr>
        <w:t>66</w:t>
      </w:r>
      <w:r w:rsidRPr="00D72EB4">
        <w:rPr>
          <w:color w:val="auto"/>
        </w:rPr>
        <w:t xml:space="preserve"> (2), 200-207, (2014).</w:t>
      </w:r>
    </w:p>
    <w:p w14:paraId="30AED226" w14:textId="77777777" w:rsidR="00C303C8" w:rsidRPr="00D72EB4" w:rsidRDefault="00C303C8" w:rsidP="00B77A24">
      <w:pPr>
        <w:pStyle w:val="EndNoteBibliography"/>
        <w:ind w:left="720" w:hanging="720"/>
        <w:rPr>
          <w:color w:val="auto"/>
        </w:rPr>
      </w:pPr>
      <w:r w:rsidRPr="00D72EB4">
        <w:rPr>
          <w:color w:val="auto"/>
        </w:rPr>
        <w:t>64</w:t>
      </w:r>
      <w:r w:rsidRPr="00D72EB4">
        <w:rPr>
          <w:color w:val="auto"/>
        </w:rPr>
        <w:tab/>
        <w:t>Rapsomaniki, M. A.</w:t>
      </w:r>
      <w:r w:rsidRPr="00D72EB4">
        <w:rPr>
          <w:i/>
          <w:color w:val="auto"/>
        </w:rPr>
        <w:t xml:space="preserve"> et al.</w:t>
      </w:r>
      <w:r w:rsidRPr="00D72EB4">
        <w:rPr>
          <w:color w:val="auto"/>
        </w:rPr>
        <w:t xml:space="preserve"> easyFRAP: an interactive, easy-to-use tool for qualitative and quantitative analysis of FRAP data. </w:t>
      </w:r>
      <w:r w:rsidRPr="00D72EB4">
        <w:rPr>
          <w:i/>
          <w:color w:val="auto"/>
        </w:rPr>
        <w:t>Bioinformatics.</w:t>
      </w:r>
      <w:r w:rsidRPr="00D72EB4">
        <w:rPr>
          <w:color w:val="auto"/>
        </w:rPr>
        <w:t xml:space="preserve"> </w:t>
      </w:r>
      <w:r w:rsidRPr="00D72EB4">
        <w:rPr>
          <w:b/>
          <w:color w:val="auto"/>
        </w:rPr>
        <w:t>28</w:t>
      </w:r>
      <w:r w:rsidRPr="00D72EB4">
        <w:rPr>
          <w:color w:val="auto"/>
        </w:rPr>
        <w:t xml:space="preserve"> (13), 1800-1801, (2012).</w:t>
      </w:r>
    </w:p>
    <w:p w14:paraId="29DC6C19" w14:textId="77777777" w:rsidR="00C303C8" w:rsidRPr="00D72EB4" w:rsidRDefault="00C303C8" w:rsidP="00B77A24">
      <w:pPr>
        <w:pStyle w:val="EndNoteBibliography"/>
        <w:ind w:left="720" w:hanging="720"/>
        <w:rPr>
          <w:color w:val="auto"/>
        </w:rPr>
      </w:pPr>
      <w:r w:rsidRPr="00D72EB4">
        <w:rPr>
          <w:color w:val="auto"/>
        </w:rPr>
        <w:t>65</w:t>
      </w:r>
      <w:r w:rsidRPr="00D72EB4">
        <w:rPr>
          <w:color w:val="auto"/>
        </w:rPr>
        <w:tab/>
        <w:t>Zamir, E.</w:t>
      </w:r>
      <w:r w:rsidRPr="00D72EB4">
        <w:rPr>
          <w:i/>
          <w:color w:val="auto"/>
        </w:rPr>
        <w:t xml:space="preserve"> et al.</w:t>
      </w:r>
      <w:r w:rsidRPr="00D72EB4">
        <w:rPr>
          <w:color w:val="auto"/>
        </w:rPr>
        <w:t xml:space="preserve"> Molecular diversity of cell-matrix adhesions. </w:t>
      </w:r>
      <w:r w:rsidRPr="00D72EB4">
        <w:rPr>
          <w:i/>
          <w:color w:val="auto"/>
        </w:rPr>
        <w:t>Journal of cell science.</w:t>
      </w:r>
      <w:r w:rsidRPr="00D72EB4">
        <w:rPr>
          <w:color w:val="auto"/>
        </w:rPr>
        <w:t xml:space="preserve"> </w:t>
      </w:r>
      <w:r w:rsidRPr="00D72EB4">
        <w:rPr>
          <w:b/>
          <w:color w:val="auto"/>
        </w:rPr>
        <w:t>112</w:t>
      </w:r>
      <w:r w:rsidRPr="00D72EB4">
        <w:rPr>
          <w:color w:val="auto"/>
        </w:rPr>
        <w:t xml:space="preserve"> (11), 1655-1669, (1999).</w:t>
      </w:r>
    </w:p>
    <w:p w14:paraId="3A5B7AE2" w14:textId="77777777" w:rsidR="00C303C8" w:rsidRPr="00D72EB4" w:rsidRDefault="00C303C8" w:rsidP="00B77A24">
      <w:pPr>
        <w:pStyle w:val="EndNoteBibliography"/>
        <w:ind w:left="720" w:hanging="720"/>
        <w:rPr>
          <w:color w:val="auto"/>
        </w:rPr>
      </w:pPr>
      <w:r w:rsidRPr="00D72EB4">
        <w:rPr>
          <w:color w:val="auto"/>
        </w:rPr>
        <w:t>66</w:t>
      </w:r>
      <w:r w:rsidRPr="00D72EB4">
        <w:rPr>
          <w:color w:val="auto"/>
        </w:rPr>
        <w:tab/>
        <w:t>Bakolitsa, C.</w:t>
      </w:r>
      <w:r w:rsidRPr="00D72EB4">
        <w:rPr>
          <w:i/>
          <w:color w:val="auto"/>
        </w:rPr>
        <w:t xml:space="preserve"> et al.</w:t>
      </w:r>
      <w:r w:rsidRPr="00D72EB4">
        <w:rPr>
          <w:color w:val="auto"/>
        </w:rPr>
        <w:t xml:space="preserve"> Structural basis for vinculin activation at sites of cell adhesion. </w:t>
      </w:r>
      <w:r w:rsidRPr="00D72EB4">
        <w:rPr>
          <w:i/>
          <w:color w:val="auto"/>
        </w:rPr>
        <w:t>Nature.</w:t>
      </w:r>
      <w:r w:rsidRPr="00D72EB4">
        <w:rPr>
          <w:color w:val="auto"/>
        </w:rPr>
        <w:t xml:space="preserve"> </w:t>
      </w:r>
      <w:r w:rsidRPr="00D72EB4">
        <w:rPr>
          <w:b/>
          <w:color w:val="auto"/>
        </w:rPr>
        <w:t>430</w:t>
      </w:r>
      <w:r w:rsidRPr="00D72EB4">
        <w:rPr>
          <w:color w:val="auto"/>
        </w:rPr>
        <w:t xml:space="preserve"> (6999), 583-586, (2004).</w:t>
      </w:r>
    </w:p>
    <w:p w14:paraId="586E52A2" w14:textId="77777777" w:rsidR="00C303C8" w:rsidRPr="00D72EB4" w:rsidRDefault="00C303C8" w:rsidP="00B77A24">
      <w:pPr>
        <w:pStyle w:val="EndNoteBibliography"/>
        <w:ind w:left="720" w:hanging="720"/>
        <w:rPr>
          <w:color w:val="auto"/>
        </w:rPr>
      </w:pPr>
      <w:r w:rsidRPr="00D72EB4">
        <w:rPr>
          <w:color w:val="auto"/>
        </w:rPr>
        <w:t>67</w:t>
      </w:r>
      <w:r w:rsidRPr="00D72EB4">
        <w:rPr>
          <w:color w:val="auto"/>
        </w:rPr>
        <w:tab/>
        <w:t xml:space="preserve">De Los Santos, C., Chang, C. W., Mycek, M. A. &amp; Cardullo, R. A. FRAP, FLIM, and FRET: Detection and analysis of cellular dynamics on a molecular scale using fluorescence microscopy. </w:t>
      </w:r>
      <w:r w:rsidRPr="00D72EB4">
        <w:rPr>
          <w:i/>
          <w:color w:val="auto"/>
        </w:rPr>
        <w:t>Molecular Reproduction and Development.</w:t>
      </w:r>
      <w:r w:rsidRPr="00D72EB4">
        <w:rPr>
          <w:color w:val="auto"/>
        </w:rPr>
        <w:t xml:space="preserve"> </w:t>
      </w:r>
      <w:r w:rsidRPr="00D72EB4">
        <w:rPr>
          <w:b/>
          <w:color w:val="auto"/>
        </w:rPr>
        <w:t>82</w:t>
      </w:r>
      <w:r w:rsidRPr="00D72EB4">
        <w:rPr>
          <w:color w:val="auto"/>
        </w:rPr>
        <w:t xml:space="preserve"> (7-8), 587-604, (2015).</w:t>
      </w:r>
    </w:p>
    <w:p w14:paraId="0A66D026" w14:textId="77777777" w:rsidR="00C303C8" w:rsidRPr="00D72EB4" w:rsidRDefault="00C303C8" w:rsidP="00B77A24">
      <w:pPr>
        <w:pStyle w:val="EndNoteBibliography"/>
        <w:ind w:left="720" w:hanging="720"/>
        <w:rPr>
          <w:color w:val="auto"/>
        </w:rPr>
      </w:pPr>
      <w:r w:rsidRPr="00D72EB4">
        <w:rPr>
          <w:color w:val="auto"/>
        </w:rPr>
        <w:t>68</w:t>
      </w:r>
      <w:r w:rsidRPr="00D72EB4">
        <w:rPr>
          <w:color w:val="auto"/>
        </w:rPr>
        <w:tab/>
        <w:t xml:space="preserve">Periasamy, A., Wallrabe, H., Chen, Y. &amp; Barroso, M. Chapter 22: Quantitation of protein-protein interactions: confocal FRET microscopy. </w:t>
      </w:r>
      <w:r w:rsidRPr="00D72EB4">
        <w:rPr>
          <w:i/>
          <w:color w:val="auto"/>
        </w:rPr>
        <w:t>Methods in Cell Biology.</w:t>
      </w:r>
      <w:r w:rsidRPr="00D72EB4">
        <w:rPr>
          <w:color w:val="auto"/>
        </w:rPr>
        <w:t xml:space="preserve"> </w:t>
      </w:r>
      <w:r w:rsidRPr="00D72EB4">
        <w:rPr>
          <w:b/>
          <w:color w:val="auto"/>
        </w:rPr>
        <w:t>89</w:t>
      </w:r>
      <w:r w:rsidRPr="00D72EB4">
        <w:rPr>
          <w:color w:val="auto"/>
        </w:rPr>
        <w:t xml:space="preserve"> 569-598, (2008).</w:t>
      </w:r>
    </w:p>
    <w:p w14:paraId="5685103F" w14:textId="77777777" w:rsidR="00C303C8" w:rsidRPr="00D72EB4" w:rsidRDefault="00C303C8" w:rsidP="00B77A24">
      <w:pPr>
        <w:pStyle w:val="EndNoteBibliography"/>
        <w:ind w:left="720" w:hanging="720"/>
        <w:rPr>
          <w:color w:val="auto"/>
        </w:rPr>
      </w:pPr>
      <w:r w:rsidRPr="00D72EB4">
        <w:rPr>
          <w:color w:val="auto"/>
        </w:rPr>
        <w:t>69</w:t>
      </w:r>
      <w:r w:rsidRPr="00D72EB4">
        <w:rPr>
          <w:color w:val="auto"/>
        </w:rPr>
        <w:tab/>
        <w:t xml:space="preserve">Stehbens, S., Pemble, H., Murrow, L. &amp; Wittmann, T. Imaging intracellular protein dynamics by spinning disk confocal microscopy. </w:t>
      </w:r>
      <w:r w:rsidRPr="00D72EB4">
        <w:rPr>
          <w:i/>
          <w:color w:val="auto"/>
        </w:rPr>
        <w:t>Methods in Enzymology.</w:t>
      </w:r>
      <w:r w:rsidRPr="00D72EB4">
        <w:rPr>
          <w:color w:val="auto"/>
        </w:rPr>
        <w:t xml:space="preserve"> </w:t>
      </w:r>
      <w:r w:rsidRPr="00D72EB4">
        <w:rPr>
          <w:b/>
          <w:color w:val="auto"/>
        </w:rPr>
        <w:t>504</w:t>
      </w:r>
      <w:r w:rsidRPr="00D72EB4">
        <w:rPr>
          <w:color w:val="auto"/>
        </w:rPr>
        <w:t xml:space="preserve"> 293-313, (2012).</w:t>
      </w:r>
    </w:p>
    <w:p w14:paraId="2611CCF9" w14:textId="373B08BE" w:rsidR="00C303C8" w:rsidRPr="00D72EB4" w:rsidRDefault="00C303C8" w:rsidP="00B77A24">
      <w:pPr>
        <w:pStyle w:val="EndNoteBibliography"/>
        <w:ind w:left="720" w:hanging="720"/>
        <w:rPr>
          <w:color w:val="auto"/>
        </w:rPr>
      </w:pPr>
      <w:r w:rsidRPr="00D72EB4">
        <w:rPr>
          <w:color w:val="auto"/>
        </w:rPr>
        <w:t>70</w:t>
      </w:r>
      <w:r w:rsidRPr="00D72EB4">
        <w:rPr>
          <w:color w:val="auto"/>
        </w:rPr>
        <w:tab/>
        <w:t xml:space="preserve">Zeug, A., Woehler, A., Neher, E. &amp; Ponimaskin, E. G. Quantitative intensity-based FRET approaches--a comparative snapshot. </w:t>
      </w:r>
      <w:r w:rsidRPr="00D72EB4">
        <w:rPr>
          <w:i/>
          <w:color w:val="auto"/>
        </w:rPr>
        <w:t xml:space="preserve">Biophysical </w:t>
      </w:r>
      <w:r w:rsidR="00800F53" w:rsidRPr="00D72EB4">
        <w:rPr>
          <w:i/>
          <w:color w:val="auto"/>
        </w:rPr>
        <w:t>J</w:t>
      </w:r>
      <w:r w:rsidRPr="00D72EB4">
        <w:rPr>
          <w:i/>
          <w:color w:val="auto"/>
        </w:rPr>
        <w:t>ournal.</w:t>
      </w:r>
      <w:r w:rsidRPr="00D72EB4">
        <w:rPr>
          <w:color w:val="auto"/>
        </w:rPr>
        <w:t xml:space="preserve"> </w:t>
      </w:r>
      <w:r w:rsidRPr="00D72EB4">
        <w:rPr>
          <w:b/>
          <w:color w:val="auto"/>
        </w:rPr>
        <w:t>103</w:t>
      </w:r>
      <w:r w:rsidRPr="00D72EB4">
        <w:rPr>
          <w:color w:val="auto"/>
        </w:rPr>
        <w:t xml:space="preserve"> (9), 1821-1827, (2012).</w:t>
      </w:r>
    </w:p>
    <w:p w14:paraId="2F8A3FCF" w14:textId="77777777" w:rsidR="00C303C8" w:rsidRPr="00D72EB4" w:rsidRDefault="00C303C8" w:rsidP="00B77A24">
      <w:pPr>
        <w:pStyle w:val="EndNoteBibliography"/>
        <w:ind w:left="720" w:hanging="720"/>
        <w:rPr>
          <w:color w:val="auto"/>
        </w:rPr>
      </w:pPr>
      <w:r w:rsidRPr="00D72EB4">
        <w:rPr>
          <w:color w:val="auto"/>
        </w:rPr>
        <w:t>71</w:t>
      </w:r>
      <w:r w:rsidRPr="00D72EB4">
        <w:rPr>
          <w:color w:val="auto"/>
        </w:rPr>
        <w:tab/>
        <w:t xml:space="preserve">Ehrlicher, A. J., Nakamura, F., Hartwig, J. H., Weitz, D. A. &amp; Stossel, T. P. Mechanical strain in actin networks regulates FilGAP and integrin binding to filamin A. </w:t>
      </w:r>
      <w:r w:rsidRPr="00D72EB4">
        <w:rPr>
          <w:i/>
          <w:color w:val="auto"/>
        </w:rPr>
        <w:t>Nature.</w:t>
      </w:r>
      <w:r w:rsidRPr="00D72EB4">
        <w:rPr>
          <w:color w:val="auto"/>
        </w:rPr>
        <w:t xml:space="preserve"> </w:t>
      </w:r>
      <w:r w:rsidRPr="00D72EB4">
        <w:rPr>
          <w:b/>
          <w:color w:val="auto"/>
        </w:rPr>
        <w:t>478</w:t>
      </w:r>
      <w:r w:rsidRPr="00D72EB4">
        <w:rPr>
          <w:color w:val="auto"/>
        </w:rPr>
        <w:t xml:space="preserve"> (7368), 260-263, (2011).</w:t>
      </w:r>
    </w:p>
    <w:p w14:paraId="60609FBD" w14:textId="77777777" w:rsidR="00C303C8" w:rsidRPr="00D72EB4" w:rsidRDefault="00C303C8" w:rsidP="00B77A24">
      <w:pPr>
        <w:pStyle w:val="EndNoteBibliography"/>
        <w:ind w:left="720" w:hanging="720"/>
        <w:rPr>
          <w:color w:val="auto"/>
        </w:rPr>
      </w:pPr>
      <w:r w:rsidRPr="00D72EB4">
        <w:rPr>
          <w:color w:val="auto"/>
        </w:rPr>
        <w:t>72</w:t>
      </w:r>
      <w:r w:rsidRPr="00D72EB4">
        <w:rPr>
          <w:color w:val="auto"/>
        </w:rPr>
        <w:tab/>
        <w:t xml:space="preserve">Guo, B. &amp; Guilford, W. H. Mechanics of actomyosin bonds in different nucleotide states are tuned to muscle contraction. </w:t>
      </w:r>
      <w:r w:rsidRPr="00D72EB4">
        <w:rPr>
          <w:i/>
          <w:color w:val="auto"/>
        </w:rPr>
        <w:t>Proceedings of the National Academy of Sciences.</w:t>
      </w:r>
      <w:r w:rsidRPr="00D72EB4">
        <w:rPr>
          <w:color w:val="auto"/>
        </w:rPr>
        <w:t xml:space="preserve"> </w:t>
      </w:r>
      <w:r w:rsidRPr="00D72EB4">
        <w:rPr>
          <w:b/>
          <w:color w:val="auto"/>
        </w:rPr>
        <w:t>103</w:t>
      </w:r>
      <w:r w:rsidRPr="00D72EB4">
        <w:rPr>
          <w:color w:val="auto"/>
        </w:rPr>
        <w:t xml:space="preserve"> (26), 9844-9849, (2006).</w:t>
      </w:r>
    </w:p>
    <w:p w14:paraId="101DD2B7" w14:textId="77777777" w:rsidR="00C303C8" w:rsidRPr="00D72EB4" w:rsidRDefault="00C303C8" w:rsidP="00B77A24">
      <w:pPr>
        <w:pStyle w:val="EndNoteBibliography"/>
        <w:ind w:left="720" w:hanging="720"/>
        <w:rPr>
          <w:color w:val="auto"/>
        </w:rPr>
      </w:pPr>
      <w:r w:rsidRPr="00D72EB4">
        <w:rPr>
          <w:color w:val="auto"/>
        </w:rPr>
        <w:t>73</w:t>
      </w:r>
      <w:r w:rsidRPr="00D72EB4">
        <w:rPr>
          <w:color w:val="auto"/>
        </w:rPr>
        <w:tab/>
        <w:t>Lee, C. Y.</w:t>
      </w:r>
      <w:r w:rsidRPr="00D72EB4">
        <w:rPr>
          <w:i/>
          <w:color w:val="auto"/>
        </w:rPr>
        <w:t xml:space="preserve"> et al.</w:t>
      </w:r>
      <w:r w:rsidRPr="00D72EB4">
        <w:rPr>
          <w:color w:val="auto"/>
        </w:rPr>
        <w:t xml:space="preserve"> Actin depolymerization under force is governed by lysine 113:glutamic acid 195-mediated catch-slip bonds. </w:t>
      </w:r>
      <w:r w:rsidRPr="00D72EB4">
        <w:rPr>
          <w:i/>
          <w:color w:val="auto"/>
        </w:rPr>
        <w:t>Proceedings of the National Academy of Sciences.</w:t>
      </w:r>
      <w:r w:rsidRPr="00D72EB4">
        <w:rPr>
          <w:color w:val="auto"/>
        </w:rPr>
        <w:t xml:space="preserve"> </w:t>
      </w:r>
      <w:r w:rsidRPr="00D72EB4">
        <w:rPr>
          <w:b/>
          <w:color w:val="auto"/>
        </w:rPr>
        <w:t>110</w:t>
      </w:r>
      <w:r w:rsidRPr="00D72EB4">
        <w:rPr>
          <w:color w:val="auto"/>
        </w:rPr>
        <w:t xml:space="preserve"> (13), 5022-5027, (2013).</w:t>
      </w:r>
    </w:p>
    <w:p w14:paraId="626314C8" w14:textId="77777777" w:rsidR="00C303C8" w:rsidRPr="00D72EB4" w:rsidRDefault="00C303C8" w:rsidP="00B77A24">
      <w:pPr>
        <w:pStyle w:val="EndNoteBibliography"/>
        <w:ind w:left="720" w:hanging="720"/>
        <w:rPr>
          <w:color w:val="auto"/>
        </w:rPr>
      </w:pPr>
      <w:r w:rsidRPr="00D72EB4">
        <w:rPr>
          <w:color w:val="auto"/>
        </w:rPr>
        <w:t>74</w:t>
      </w:r>
      <w:r w:rsidRPr="00D72EB4">
        <w:rPr>
          <w:color w:val="auto"/>
        </w:rPr>
        <w:tab/>
        <w:t xml:space="preserve">Cost, A. L., Ringer, P., Chrostek-Grashoff, A. &amp; Grashoff, C. How to Measure Molecular Forces in Cells: A Guide to Evaluating Genetically-Encoded FRET-Based Tension Sensors. </w:t>
      </w:r>
      <w:r w:rsidRPr="00D72EB4">
        <w:rPr>
          <w:i/>
          <w:color w:val="auto"/>
        </w:rPr>
        <w:t>Cellular and Molecular Bioengineering.</w:t>
      </w:r>
      <w:r w:rsidRPr="00D72EB4">
        <w:rPr>
          <w:color w:val="auto"/>
        </w:rPr>
        <w:t xml:space="preserve"> </w:t>
      </w:r>
      <w:r w:rsidRPr="00D72EB4">
        <w:rPr>
          <w:b/>
          <w:color w:val="auto"/>
        </w:rPr>
        <w:t>8</w:t>
      </w:r>
      <w:r w:rsidRPr="00D72EB4">
        <w:rPr>
          <w:color w:val="auto"/>
        </w:rPr>
        <w:t xml:space="preserve"> (1), 96-105, (2015).</w:t>
      </w:r>
    </w:p>
    <w:p w14:paraId="4A78F047" w14:textId="77777777" w:rsidR="00C303C8" w:rsidRPr="00D72EB4" w:rsidRDefault="00C303C8" w:rsidP="00B77A24">
      <w:pPr>
        <w:pStyle w:val="EndNoteBibliography"/>
        <w:ind w:left="720" w:hanging="720"/>
        <w:rPr>
          <w:color w:val="auto"/>
        </w:rPr>
      </w:pPr>
      <w:r w:rsidRPr="00D72EB4">
        <w:rPr>
          <w:color w:val="auto"/>
        </w:rPr>
        <w:t>75</w:t>
      </w:r>
      <w:r w:rsidRPr="00D72EB4">
        <w:rPr>
          <w:color w:val="auto"/>
        </w:rPr>
        <w:tab/>
        <w:t>Bertocchi, C.</w:t>
      </w:r>
      <w:r w:rsidRPr="00D72EB4">
        <w:rPr>
          <w:i/>
          <w:color w:val="auto"/>
        </w:rPr>
        <w:t xml:space="preserve"> et al.</w:t>
      </w:r>
      <w:r w:rsidRPr="00D72EB4">
        <w:rPr>
          <w:color w:val="auto"/>
        </w:rPr>
        <w:t xml:space="preserve"> Nanoscale architecture of cadherin-based cell adhesions. </w:t>
      </w:r>
      <w:r w:rsidRPr="00D72EB4">
        <w:rPr>
          <w:i/>
          <w:color w:val="auto"/>
        </w:rPr>
        <w:t>Nature Cell Biology.</w:t>
      </w:r>
      <w:r w:rsidRPr="00D72EB4">
        <w:rPr>
          <w:color w:val="auto"/>
        </w:rPr>
        <w:t xml:space="preserve"> </w:t>
      </w:r>
      <w:r w:rsidRPr="00D72EB4">
        <w:rPr>
          <w:b/>
          <w:color w:val="auto"/>
        </w:rPr>
        <w:t>19</w:t>
      </w:r>
      <w:r w:rsidRPr="00D72EB4">
        <w:rPr>
          <w:color w:val="auto"/>
        </w:rPr>
        <w:t xml:space="preserve"> (1), 28-37, (2017).</w:t>
      </w:r>
    </w:p>
    <w:p w14:paraId="404EDDCF" w14:textId="77777777" w:rsidR="00C303C8" w:rsidRPr="00D72EB4" w:rsidRDefault="00C303C8" w:rsidP="00B77A24">
      <w:pPr>
        <w:pStyle w:val="EndNoteBibliography"/>
        <w:ind w:left="720" w:hanging="720"/>
        <w:rPr>
          <w:color w:val="auto"/>
        </w:rPr>
      </w:pPr>
      <w:r w:rsidRPr="00D72EB4">
        <w:rPr>
          <w:color w:val="auto"/>
        </w:rPr>
        <w:t>76</w:t>
      </w:r>
      <w:r w:rsidRPr="00D72EB4">
        <w:rPr>
          <w:color w:val="auto"/>
        </w:rPr>
        <w:tab/>
        <w:t>Case, L. B.</w:t>
      </w:r>
      <w:r w:rsidRPr="00D72EB4">
        <w:rPr>
          <w:i/>
          <w:color w:val="auto"/>
        </w:rPr>
        <w:t xml:space="preserve"> et al.</w:t>
      </w:r>
      <w:r w:rsidRPr="00D72EB4">
        <w:rPr>
          <w:color w:val="auto"/>
        </w:rPr>
        <w:t xml:space="preserve"> Molecular mechanism of vinculin activation and nanoscale spatial organization in focal adhesions. </w:t>
      </w:r>
      <w:r w:rsidRPr="00D72EB4">
        <w:rPr>
          <w:i/>
          <w:color w:val="auto"/>
        </w:rPr>
        <w:t>Nature Cell Biology.</w:t>
      </w:r>
      <w:r w:rsidRPr="00D72EB4">
        <w:rPr>
          <w:color w:val="auto"/>
        </w:rPr>
        <w:t xml:space="preserve"> </w:t>
      </w:r>
      <w:r w:rsidRPr="00D72EB4">
        <w:rPr>
          <w:b/>
          <w:color w:val="auto"/>
        </w:rPr>
        <w:t>17</w:t>
      </w:r>
      <w:r w:rsidRPr="00D72EB4">
        <w:rPr>
          <w:color w:val="auto"/>
        </w:rPr>
        <w:t xml:space="preserve"> (7), 880-892, (2015).</w:t>
      </w:r>
    </w:p>
    <w:p w14:paraId="53D451E6" w14:textId="29713D99" w:rsidR="00C303C8" w:rsidRPr="00D72EB4" w:rsidRDefault="00C303C8" w:rsidP="00B77A24">
      <w:pPr>
        <w:pStyle w:val="EndNoteBibliography"/>
        <w:ind w:left="720" w:hanging="720"/>
        <w:rPr>
          <w:color w:val="auto"/>
        </w:rPr>
      </w:pPr>
      <w:r w:rsidRPr="00D72EB4">
        <w:rPr>
          <w:color w:val="auto"/>
        </w:rPr>
        <w:t>77</w:t>
      </w:r>
      <w:r w:rsidRPr="00D72EB4">
        <w:rPr>
          <w:color w:val="auto"/>
        </w:rPr>
        <w:tab/>
        <w:t xml:space="preserve">Chen, H., Cohen, D. M., Choudhury, D. M., Kioka, N. &amp; Craig, S. W. Spatial distribution and functional significance of activated vinculin in living cells. </w:t>
      </w:r>
      <w:r w:rsidRPr="00D72EB4">
        <w:rPr>
          <w:i/>
          <w:color w:val="auto"/>
        </w:rPr>
        <w:t xml:space="preserve">The Journal of </w:t>
      </w:r>
      <w:r w:rsidR="00800F53" w:rsidRPr="00D72EB4">
        <w:rPr>
          <w:i/>
          <w:color w:val="auto"/>
        </w:rPr>
        <w:t>C</w:t>
      </w:r>
      <w:r w:rsidRPr="00D72EB4">
        <w:rPr>
          <w:i/>
          <w:color w:val="auto"/>
        </w:rPr>
        <w:t xml:space="preserve">ell </w:t>
      </w:r>
      <w:r w:rsidR="00800F53" w:rsidRPr="00D72EB4">
        <w:rPr>
          <w:i/>
          <w:color w:val="auto"/>
        </w:rPr>
        <w:t>B</w:t>
      </w:r>
      <w:r w:rsidRPr="00D72EB4">
        <w:rPr>
          <w:i/>
          <w:color w:val="auto"/>
        </w:rPr>
        <w:t>iology.</w:t>
      </w:r>
      <w:r w:rsidRPr="00D72EB4">
        <w:rPr>
          <w:color w:val="auto"/>
        </w:rPr>
        <w:t xml:space="preserve"> </w:t>
      </w:r>
      <w:r w:rsidRPr="00D72EB4">
        <w:rPr>
          <w:b/>
          <w:color w:val="auto"/>
        </w:rPr>
        <w:t>169</w:t>
      </w:r>
      <w:r w:rsidRPr="00D72EB4">
        <w:rPr>
          <w:color w:val="auto"/>
        </w:rPr>
        <w:t xml:space="preserve"> (3), 459-470, (2005).</w:t>
      </w:r>
    </w:p>
    <w:p w14:paraId="0B603E01" w14:textId="77777777" w:rsidR="00C303C8" w:rsidRPr="00D72EB4" w:rsidRDefault="00C303C8" w:rsidP="00B77A24">
      <w:pPr>
        <w:pStyle w:val="EndNoteBibliography"/>
        <w:ind w:left="720" w:hanging="720"/>
        <w:rPr>
          <w:color w:val="auto"/>
        </w:rPr>
      </w:pPr>
      <w:r w:rsidRPr="00D72EB4">
        <w:rPr>
          <w:color w:val="auto"/>
        </w:rPr>
        <w:t>78</w:t>
      </w:r>
      <w:r w:rsidRPr="00D72EB4">
        <w:rPr>
          <w:color w:val="auto"/>
        </w:rPr>
        <w:tab/>
        <w:t>Kim, T. J.</w:t>
      </w:r>
      <w:r w:rsidRPr="00D72EB4">
        <w:rPr>
          <w:i/>
          <w:color w:val="auto"/>
        </w:rPr>
        <w:t xml:space="preserve"> et al.</w:t>
      </w:r>
      <w:r w:rsidRPr="00D72EB4">
        <w:rPr>
          <w:color w:val="auto"/>
        </w:rPr>
        <w:t xml:space="preserve"> Dynamic visualization of alpha-catenin reveals rapid, reversible conformation switching between tension states. </w:t>
      </w:r>
      <w:r w:rsidRPr="00D72EB4">
        <w:rPr>
          <w:i/>
          <w:color w:val="auto"/>
        </w:rPr>
        <w:t>Current Biology.</w:t>
      </w:r>
      <w:r w:rsidRPr="00D72EB4">
        <w:rPr>
          <w:color w:val="auto"/>
        </w:rPr>
        <w:t xml:space="preserve"> </w:t>
      </w:r>
      <w:r w:rsidRPr="00D72EB4">
        <w:rPr>
          <w:b/>
          <w:color w:val="auto"/>
        </w:rPr>
        <w:t>25</w:t>
      </w:r>
      <w:r w:rsidRPr="00D72EB4">
        <w:rPr>
          <w:color w:val="auto"/>
        </w:rPr>
        <w:t xml:space="preserve"> (2), 218-224, (2015).</w:t>
      </w:r>
    </w:p>
    <w:p w14:paraId="157E6B9E" w14:textId="77777777" w:rsidR="00C303C8" w:rsidRPr="00D72EB4" w:rsidRDefault="00C303C8" w:rsidP="00B77A24">
      <w:pPr>
        <w:pStyle w:val="EndNoteBibliography"/>
        <w:ind w:left="720" w:hanging="720"/>
        <w:rPr>
          <w:color w:val="auto"/>
        </w:rPr>
      </w:pPr>
      <w:r w:rsidRPr="00D72EB4">
        <w:rPr>
          <w:color w:val="auto"/>
        </w:rPr>
        <w:t>79</w:t>
      </w:r>
      <w:r w:rsidRPr="00D72EB4">
        <w:rPr>
          <w:color w:val="auto"/>
        </w:rPr>
        <w:tab/>
        <w:t>Yao, M.</w:t>
      </w:r>
      <w:r w:rsidRPr="00D72EB4">
        <w:rPr>
          <w:i/>
          <w:color w:val="auto"/>
        </w:rPr>
        <w:t xml:space="preserve"> et al.</w:t>
      </w:r>
      <w:r w:rsidRPr="00D72EB4">
        <w:rPr>
          <w:color w:val="auto"/>
        </w:rPr>
        <w:t xml:space="preserve"> Mechanical activation of vinculin binding to talin locks talin in an unfolded conformation. </w:t>
      </w:r>
      <w:r w:rsidRPr="00D72EB4">
        <w:rPr>
          <w:i/>
          <w:color w:val="auto"/>
        </w:rPr>
        <w:t>Scientific reports.</w:t>
      </w:r>
      <w:r w:rsidRPr="00D72EB4">
        <w:rPr>
          <w:color w:val="auto"/>
        </w:rPr>
        <w:t xml:space="preserve"> </w:t>
      </w:r>
      <w:r w:rsidRPr="00D72EB4">
        <w:rPr>
          <w:b/>
          <w:color w:val="auto"/>
        </w:rPr>
        <w:t>4</w:t>
      </w:r>
      <w:r w:rsidRPr="00D72EB4">
        <w:rPr>
          <w:color w:val="auto"/>
        </w:rPr>
        <w:t xml:space="preserve"> 4610, (2014).</w:t>
      </w:r>
    </w:p>
    <w:p w14:paraId="25C05F1D" w14:textId="7421F78F" w:rsidR="00D04760" w:rsidRPr="00D72EB4" w:rsidRDefault="00E85AE1" w:rsidP="00B77A24">
      <w:pPr>
        <w:rPr>
          <w:rFonts w:asciiTheme="minorHAnsi" w:hAnsiTheme="minorHAnsi" w:cstheme="minorHAnsi"/>
          <w:b/>
          <w:color w:val="auto"/>
        </w:rPr>
      </w:pPr>
      <w:r w:rsidRPr="00D72EB4">
        <w:rPr>
          <w:rFonts w:asciiTheme="minorHAnsi" w:hAnsiTheme="minorHAnsi" w:cstheme="minorHAnsi"/>
          <w:b/>
          <w:color w:val="auto"/>
        </w:rPr>
        <w:fldChar w:fldCharType="end"/>
      </w:r>
    </w:p>
    <w:sectPr w:rsidR="00D04760" w:rsidRPr="00D72EB4" w:rsidSect="00B969FF">
      <w:headerReference w:type="first" r:id="rId12"/>
      <w:footerReference w:type="first" r:id="rId13"/>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B80474" w14:textId="77777777" w:rsidR="0063618B" w:rsidRDefault="0063618B" w:rsidP="00621C4E">
      <w:r>
        <w:separator/>
      </w:r>
    </w:p>
  </w:endnote>
  <w:endnote w:type="continuationSeparator" w:id="0">
    <w:p w14:paraId="75AC1BD5" w14:textId="77777777" w:rsidR="0063618B" w:rsidRDefault="0063618B"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B77A24" w:rsidRDefault="00B77A24"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E9E7F0" w14:textId="77777777" w:rsidR="0063618B" w:rsidRDefault="0063618B" w:rsidP="00621C4E">
      <w:r>
        <w:separator/>
      </w:r>
    </w:p>
  </w:footnote>
  <w:footnote w:type="continuationSeparator" w:id="0">
    <w:p w14:paraId="38631154" w14:textId="77777777" w:rsidR="0063618B" w:rsidRDefault="0063618B"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07B0B3A4" w:rsidR="00B77A24" w:rsidRPr="006F06E4" w:rsidRDefault="00B77A24" w:rsidP="006F06E4">
    <w:pPr>
      <w:pStyle w:val="a5"/>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0"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1" w15:restartNumberingAfterBreak="0">
    <w:nsid w:val="52D15D9D"/>
    <w:multiLevelType w:val="hybridMultilevel"/>
    <w:tmpl w:val="A4C6D2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674B67E7"/>
    <w:multiLevelType w:val="multilevel"/>
    <w:tmpl w:val="36EE9D9A"/>
    <w:lvl w:ilvl="0">
      <w:start w:val="7"/>
      <w:numFmt w:val="decimal"/>
      <w:lvlText w:val="%1."/>
      <w:lvlJc w:val="left"/>
      <w:pPr>
        <w:ind w:left="0" w:firstLine="0"/>
      </w:pPr>
      <w:rPr>
        <w:rFonts w:hint="default"/>
      </w:rPr>
    </w:lvl>
    <w:lvl w:ilvl="1">
      <w:start w:val="2"/>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0"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7A13F6D"/>
    <w:multiLevelType w:val="multilevel"/>
    <w:tmpl w:val="50F07D4E"/>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abstractNumId w:val="4"/>
  </w:num>
  <w:num w:numId="2">
    <w:abstractNumId w:val="15"/>
  </w:num>
  <w:num w:numId="3">
    <w:abstractNumId w:val="3"/>
  </w:num>
  <w:num w:numId="4">
    <w:abstractNumId w:val="13"/>
  </w:num>
  <w:num w:numId="5">
    <w:abstractNumId w:val="6"/>
  </w:num>
  <w:num w:numId="6">
    <w:abstractNumId w:val="12"/>
  </w:num>
  <w:num w:numId="7">
    <w:abstractNumId w:val="0"/>
  </w:num>
  <w:num w:numId="8">
    <w:abstractNumId w:val="7"/>
  </w:num>
  <w:num w:numId="9">
    <w:abstractNumId w:val="8"/>
  </w:num>
  <w:num w:numId="10">
    <w:abstractNumId w:val="14"/>
  </w:num>
  <w:num w:numId="11">
    <w:abstractNumId w:val="18"/>
  </w:num>
  <w:num w:numId="12">
    <w:abstractNumId w:val="1"/>
  </w:num>
  <w:num w:numId="13">
    <w:abstractNumId w:val="16"/>
  </w:num>
  <w:num w:numId="14">
    <w:abstractNumId w:val="22"/>
  </w:num>
  <w:num w:numId="15">
    <w:abstractNumId w:val="9"/>
  </w:num>
  <w:num w:numId="16">
    <w:abstractNumId w:val="5"/>
  </w:num>
  <w:num w:numId="17">
    <w:abstractNumId w:val="17"/>
  </w:num>
  <w:num w:numId="18">
    <w:abstractNumId w:val="10"/>
  </w:num>
  <w:num w:numId="19">
    <w:abstractNumId w:val="20"/>
  </w:num>
  <w:num w:numId="20">
    <w:abstractNumId w:val="2"/>
  </w:num>
  <w:num w:numId="21">
    <w:abstractNumId w:val="21"/>
  </w:num>
  <w:num w:numId="22">
    <w:abstractNumId w:val="23"/>
  </w:num>
  <w:num w:numId="23">
    <w:abstractNumId w:val="11"/>
  </w:num>
  <w:num w:numId="24">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_FullTitl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9tt9fp2rz9ddnevs9ov5wsd5rstveps0xdt&quot;&gt;Full_Neuron_VSMC&lt;record-ids&gt;&lt;item&gt;25&lt;/item&gt;&lt;/record-ids&gt;&lt;/item&gt;&lt;item db-id=&quot;twxe5afdw2pdvoe05vr5x59yzftprede9x9v&quot;&gt;JoVE Library&lt;record-ids&gt;&lt;item&gt;1&lt;/item&gt;&lt;item&gt;2&lt;/item&gt;&lt;item&gt;3&lt;/item&gt;&lt;item&gt;5&lt;/item&gt;&lt;item&gt;6&lt;/item&gt;&lt;item&gt;7&lt;/item&gt;&lt;item&gt;8&lt;/item&gt;&lt;item&gt;9&lt;/item&gt;&lt;item&gt;10&lt;/item&gt;&lt;item&gt;11&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4&lt;/item&gt;&lt;item&gt;36&lt;/item&gt;&lt;item&gt;37&lt;/item&gt;&lt;item&gt;38&lt;/item&gt;&lt;item&gt;39&lt;/item&gt;&lt;item&gt;40&lt;/item&gt;&lt;item&gt;41&lt;/item&gt;&lt;item&gt;42&lt;/item&gt;&lt;item&gt;43&lt;/item&gt;&lt;item&gt;44&lt;/item&gt;&lt;item&gt;45&lt;/item&gt;&lt;item&gt;46&lt;/item&gt;&lt;item&gt;47&lt;/item&gt;&lt;item&gt;48&lt;/item&gt;&lt;item&gt;49&lt;/item&gt;&lt;item&gt;50&lt;/item&gt;&lt;item&gt;51&lt;/item&gt;&lt;item&gt;52&lt;/item&gt;&lt;item&gt;53&lt;/item&gt;&lt;item&gt;54&lt;/item&gt;&lt;item&gt;55&lt;/item&gt;&lt;item&gt;56&lt;/item&gt;&lt;item&gt;57&lt;/item&gt;&lt;item&gt;58&lt;/item&gt;&lt;item&gt;59&lt;/item&gt;&lt;item&gt;60&lt;/item&gt;&lt;item&gt;62&lt;/item&gt;&lt;item&gt;63&lt;/item&gt;&lt;item&gt;65&lt;/item&gt;&lt;item&gt;66&lt;/item&gt;&lt;item&gt;67&lt;/item&gt;&lt;item&gt;70&lt;/item&gt;&lt;item&gt;72&lt;/item&gt;&lt;item&gt;74&lt;/item&gt;&lt;item&gt;75&lt;/item&gt;&lt;item&gt;76&lt;/item&gt;&lt;item&gt;77&lt;/item&gt;&lt;item&gt;78&lt;/item&gt;&lt;item&gt;80&lt;/item&gt;&lt;item&gt;89&lt;/item&gt;&lt;item&gt;93&lt;/item&gt;&lt;item&gt;100&lt;/item&gt;&lt;item&gt;109&lt;/item&gt;&lt;item&gt;110&lt;/item&gt;&lt;item&gt;123&lt;/item&gt;&lt;item&gt;129&lt;/item&gt;&lt;item&gt;135&lt;/item&gt;&lt;item&gt;141&lt;/item&gt;&lt;item&gt;143&lt;/item&gt;&lt;item&gt;154&lt;/item&gt;&lt;item&gt;156&lt;/item&gt;&lt;item&gt;157&lt;/item&gt;&lt;item&gt;158&lt;/item&gt;&lt;item&gt;159&lt;/item&gt;&lt;item&gt;161&lt;/item&gt;&lt;item&gt;163&lt;/item&gt;&lt;/record-ids&gt;&lt;/item&gt;&lt;/Libraries&gt;"/>
  </w:docVars>
  <w:rsids>
    <w:rsidRoot w:val="00EE705F"/>
    <w:rsid w:val="00001169"/>
    <w:rsid w:val="00001806"/>
    <w:rsid w:val="00005815"/>
    <w:rsid w:val="00007DBC"/>
    <w:rsid w:val="00007EA1"/>
    <w:rsid w:val="00010010"/>
    <w:rsid w:val="000100F0"/>
    <w:rsid w:val="00012FF9"/>
    <w:rsid w:val="00014314"/>
    <w:rsid w:val="0001697E"/>
    <w:rsid w:val="00016DD9"/>
    <w:rsid w:val="00017478"/>
    <w:rsid w:val="00021434"/>
    <w:rsid w:val="00021774"/>
    <w:rsid w:val="00021DF3"/>
    <w:rsid w:val="00021DF6"/>
    <w:rsid w:val="00023869"/>
    <w:rsid w:val="00024598"/>
    <w:rsid w:val="00027E62"/>
    <w:rsid w:val="00032769"/>
    <w:rsid w:val="00037B58"/>
    <w:rsid w:val="00051B73"/>
    <w:rsid w:val="000571F7"/>
    <w:rsid w:val="0006025C"/>
    <w:rsid w:val="00060ABE"/>
    <w:rsid w:val="00061A50"/>
    <w:rsid w:val="00063889"/>
    <w:rsid w:val="00064104"/>
    <w:rsid w:val="00064627"/>
    <w:rsid w:val="00066025"/>
    <w:rsid w:val="00066219"/>
    <w:rsid w:val="000701D1"/>
    <w:rsid w:val="00071C65"/>
    <w:rsid w:val="00073357"/>
    <w:rsid w:val="00074B77"/>
    <w:rsid w:val="00080A20"/>
    <w:rsid w:val="00082451"/>
    <w:rsid w:val="00082796"/>
    <w:rsid w:val="000829A3"/>
    <w:rsid w:val="00087C0A"/>
    <w:rsid w:val="00090D83"/>
    <w:rsid w:val="000930CB"/>
    <w:rsid w:val="00093BC4"/>
    <w:rsid w:val="00097929"/>
    <w:rsid w:val="000A1E80"/>
    <w:rsid w:val="000A3B70"/>
    <w:rsid w:val="000A5153"/>
    <w:rsid w:val="000B10AE"/>
    <w:rsid w:val="000B2AB3"/>
    <w:rsid w:val="000B30BF"/>
    <w:rsid w:val="000B33A4"/>
    <w:rsid w:val="000B566B"/>
    <w:rsid w:val="000B662E"/>
    <w:rsid w:val="000B7294"/>
    <w:rsid w:val="000B75D0"/>
    <w:rsid w:val="000C1BCF"/>
    <w:rsid w:val="000C1CF8"/>
    <w:rsid w:val="000C46BA"/>
    <w:rsid w:val="000C49CF"/>
    <w:rsid w:val="000C52E9"/>
    <w:rsid w:val="000C5CDC"/>
    <w:rsid w:val="000C65DC"/>
    <w:rsid w:val="000C66F3"/>
    <w:rsid w:val="000C6900"/>
    <w:rsid w:val="000C6E5E"/>
    <w:rsid w:val="000D31E8"/>
    <w:rsid w:val="000D76E4"/>
    <w:rsid w:val="000E3086"/>
    <w:rsid w:val="000E3816"/>
    <w:rsid w:val="000E4F77"/>
    <w:rsid w:val="000E73D6"/>
    <w:rsid w:val="000F265C"/>
    <w:rsid w:val="000F3AFA"/>
    <w:rsid w:val="000F3B82"/>
    <w:rsid w:val="000F5712"/>
    <w:rsid w:val="000F616E"/>
    <w:rsid w:val="000F6611"/>
    <w:rsid w:val="000F7E22"/>
    <w:rsid w:val="00104288"/>
    <w:rsid w:val="00105CD6"/>
    <w:rsid w:val="001104F3"/>
    <w:rsid w:val="00112EEB"/>
    <w:rsid w:val="00124833"/>
    <w:rsid w:val="0012563A"/>
    <w:rsid w:val="00126770"/>
    <w:rsid w:val="00130531"/>
    <w:rsid w:val="001313A7"/>
    <w:rsid w:val="0013276F"/>
    <w:rsid w:val="0013621E"/>
    <w:rsid w:val="0013642E"/>
    <w:rsid w:val="00143C8A"/>
    <w:rsid w:val="00143D8E"/>
    <w:rsid w:val="001452F1"/>
    <w:rsid w:val="0015029B"/>
    <w:rsid w:val="00152A23"/>
    <w:rsid w:val="0015520A"/>
    <w:rsid w:val="00156CC9"/>
    <w:rsid w:val="001606C2"/>
    <w:rsid w:val="0016230B"/>
    <w:rsid w:val="00162CB7"/>
    <w:rsid w:val="00171E5B"/>
    <w:rsid w:val="00171F94"/>
    <w:rsid w:val="00175D4E"/>
    <w:rsid w:val="0017668A"/>
    <w:rsid w:val="001766FE"/>
    <w:rsid w:val="001771E7"/>
    <w:rsid w:val="00177D89"/>
    <w:rsid w:val="0018388B"/>
    <w:rsid w:val="001903A1"/>
    <w:rsid w:val="00191143"/>
    <w:rsid w:val="001911FF"/>
    <w:rsid w:val="00192006"/>
    <w:rsid w:val="00193180"/>
    <w:rsid w:val="00197FA8"/>
    <w:rsid w:val="001A6B3E"/>
    <w:rsid w:val="001B1519"/>
    <w:rsid w:val="001B1FAF"/>
    <w:rsid w:val="001B2E2D"/>
    <w:rsid w:val="001B5CD2"/>
    <w:rsid w:val="001C0BEE"/>
    <w:rsid w:val="001C188E"/>
    <w:rsid w:val="001C1E49"/>
    <w:rsid w:val="001C2A62"/>
    <w:rsid w:val="001C2A98"/>
    <w:rsid w:val="001C312B"/>
    <w:rsid w:val="001D0370"/>
    <w:rsid w:val="001D228D"/>
    <w:rsid w:val="001D2C2A"/>
    <w:rsid w:val="001D334A"/>
    <w:rsid w:val="001D3D7D"/>
    <w:rsid w:val="001D3FFF"/>
    <w:rsid w:val="001D625F"/>
    <w:rsid w:val="001D7576"/>
    <w:rsid w:val="001E14A0"/>
    <w:rsid w:val="001E3E2E"/>
    <w:rsid w:val="001E7376"/>
    <w:rsid w:val="001F225C"/>
    <w:rsid w:val="00201CFA"/>
    <w:rsid w:val="0020220D"/>
    <w:rsid w:val="00202448"/>
    <w:rsid w:val="00202D15"/>
    <w:rsid w:val="002033D9"/>
    <w:rsid w:val="00205CCC"/>
    <w:rsid w:val="00212EAE"/>
    <w:rsid w:val="0021401E"/>
    <w:rsid w:val="00214BEE"/>
    <w:rsid w:val="002201B1"/>
    <w:rsid w:val="002205B8"/>
    <w:rsid w:val="00223444"/>
    <w:rsid w:val="00223E7D"/>
    <w:rsid w:val="00225720"/>
    <w:rsid w:val="002259E5"/>
    <w:rsid w:val="00226140"/>
    <w:rsid w:val="002274F3"/>
    <w:rsid w:val="00227B11"/>
    <w:rsid w:val="0023094C"/>
    <w:rsid w:val="0023118D"/>
    <w:rsid w:val="00234BE3"/>
    <w:rsid w:val="00235A90"/>
    <w:rsid w:val="00241E48"/>
    <w:rsid w:val="0024214E"/>
    <w:rsid w:val="00242623"/>
    <w:rsid w:val="00247CD3"/>
    <w:rsid w:val="00250558"/>
    <w:rsid w:val="00260652"/>
    <w:rsid w:val="00261F25"/>
    <w:rsid w:val="002648A9"/>
    <w:rsid w:val="0026536F"/>
    <w:rsid w:val="0026553C"/>
    <w:rsid w:val="00266448"/>
    <w:rsid w:val="002665C1"/>
    <w:rsid w:val="00267DD5"/>
    <w:rsid w:val="00271BC1"/>
    <w:rsid w:val="00273F26"/>
    <w:rsid w:val="00274A0A"/>
    <w:rsid w:val="00274D60"/>
    <w:rsid w:val="00277593"/>
    <w:rsid w:val="00280918"/>
    <w:rsid w:val="00282AF6"/>
    <w:rsid w:val="002838AB"/>
    <w:rsid w:val="00284D72"/>
    <w:rsid w:val="00286C04"/>
    <w:rsid w:val="00287085"/>
    <w:rsid w:val="00290AF9"/>
    <w:rsid w:val="00293108"/>
    <w:rsid w:val="0029315E"/>
    <w:rsid w:val="002967CF"/>
    <w:rsid w:val="00296CD4"/>
    <w:rsid w:val="00297788"/>
    <w:rsid w:val="002A41C7"/>
    <w:rsid w:val="002A484B"/>
    <w:rsid w:val="002A64A6"/>
    <w:rsid w:val="002B3016"/>
    <w:rsid w:val="002C1F00"/>
    <w:rsid w:val="002C47D4"/>
    <w:rsid w:val="002D0F38"/>
    <w:rsid w:val="002D1DC7"/>
    <w:rsid w:val="002D2E5B"/>
    <w:rsid w:val="002D4BF5"/>
    <w:rsid w:val="002D77E3"/>
    <w:rsid w:val="002E311C"/>
    <w:rsid w:val="002F2859"/>
    <w:rsid w:val="002F3FD3"/>
    <w:rsid w:val="002F6E3C"/>
    <w:rsid w:val="0030117D"/>
    <w:rsid w:val="0030140C"/>
    <w:rsid w:val="00301F30"/>
    <w:rsid w:val="00303C87"/>
    <w:rsid w:val="003108E5"/>
    <w:rsid w:val="003120CB"/>
    <w:rsid w:val="00314D70"/>
    <w:rsid w:val="00320153"/>
    <w:rsid w:val="00320367"/>
    <w:rsid w:val="00322871"/>
    <w:rsid w:val="00326FB3"/>
    <w:rsid w:val="003316D4"/>
    <w:rsid w:val="00333822"/>
    <w:rsid w:val="00333E2D"/>
    <w:rsid w:val="00336715"/>
    <w:rsid w:val="00340DFD"/>
    <w:rsid w:val="00344954"/>
    <w:rsid w:val="00350CD7"/>
    <w:rsid w:val="0035384E"/>
    <w:rsid w:val="00360C17"/>
    <w:rsid w:val="003621C6"/>
    <w:rsid w:val="003622B8"/>
    <w:rsid w:val="00364162"/>
    <w:rsid w:val="00366B76"/>
    <w:rsid w:val="003670DD"/>
    <w:rsid w:val="003704DF"/>
    <w:rsid w:val="00373051"/>
    <w:rsid w:val="00373B8F"/>
    <w:rsid w:val="00374F03"/>
    <w:rsid w:val="00375D23"/>
    <w:rsid w:val="00376D95"/>
    <w:rsid w:val="00377FBB"/>
    <w:rsid w:val="00380674"/>
    <w:rsid w:val="00381E77"/>
    <w:rsid w:val="00382C8B"/>
    <w:rsid w:val="00382D67"/>
    <w:rsid w:val="00384239"/>
    <w:rsid w:val="00385140"/>
    <w:rsid w:val="00390391"/>
    <w:rsid w:val="003976FF"/>
    <w:rsid w:val="003A0141"/>
    <w:rsid w:val="003A16FC"/>
    <w:rsid w:val="003A4FCD"/>
    <w:rsid w:val="003A52C9"/>
    <w:rsid w:val="003B0944"/>
    <w:rsid w:val="003B1593"/>
    <w:rsid w:val="003B3F23"/>
    <w:rsid w:val="003B4381"/>
    <w:rsid w:val="003B65D7"/>
    <w:rsid w:val="003C1043"/>
    <w:rsid w:val="003C1A30"/>
    <w:rsid w:val="003C6779"/>
    <w:rsid w:val="003D1261"/>
    <w:rsid w:val="003D1496"/>
    <w:rsid w:val="003D2998"/>
    <w:rsid w:val="003D2F0A"/>
    <w:rsid w:val="003D3891"/>
    <w:rsid w:val="003D5AF5"/>
    <w:rsid w:val="003D5D84"/>
    <w:rsid w:val="003D6A05"/>
    <w:rsid w:val="003E08C5"/>
    <w:rsid w:val="003E0F4F"/>
    <w:rsid w:val="003E18AC"/>
    <w:rsid w:val="003E210B"/>
    <w:rsid w:val="003E2A12"/>
    <w:rsid w:val="003E2E19"/>
    <w:rsid w:val="003E3384"/>
    <w:rsid w:val="003E548E"/>
    <w:rsid w:val="003F6A62"/>
    <w:rsid w:val="003F700D"/>
    <w:rsid w:val="00401B05"/>
    <w:rsid w:val="00403DF8"/>
    <w:rsid w:val="004148E1"/>
    <w:rsid w:val="00414CFA"/>
    <w:rsid w:val="00416CDF"/>
    <w:rsid w:val="00420BE9"/>
    <w:rsid w:val="00421108"/>
    <w:rsid w:val="004230B4"/>
    <w:rsid w:val="00423AD8"/>
    <w:rsid w:val="00424C85"/>
    <w:rsid w:val="004260BD"/>
    <w:rsid w:val="0043012F"/>
    <w:rsid w:val="00430F1F"/>
    <w:rsid w:val="004326EA"/>
    <w:rsid w:val="004329AA"/>
    <w:rsid w:val="0044434C"/>
    <w:rsid w:val="0044456B"/>
    <w:rsid w:val="00447BD1"/>
    <w:rsid w:val="004507F3"/>
    <w:rsid w:val="00450AF4"/>
    <w:rsid w:val="004530F5"/>
    <w:rsid w:val="00454E66"/>
    <w:rsid w:val="00462903"/>
    <w:rsid w:val="00464106"/>
    <w:rsid w:val="004671C7"/>
    <w:rsid w:val="004701FB"/>
    <w:rsid w:val="00472F4D"/>
    <w:rsid w:val="004730BF"/>
    <w:rsid w:val="00474DCB"/>
    <w:rsid w:val="0047535C"/>
    <w:rsid w:val="00483E9F"/>
    <w:rsid w:val="00485870"/>
    <w:rsid w:val="00485FE8"/>
    <w:rsid w:val="00492EB5"/>
    <w:rsid w:val="00494F77"/>
    <w:rsid w:val="00497721"/>
    <w:rsid w:val="00497DEE"/>
    <w:rsid w:val="004A0229"/>
    <w:rsid w:val="004A35D2"/>
    <w:rsid w:val="004A3940"/>
    <w:rsid w:val="004A62A4"/>
    <w:rsid w:val="004A71E4"/>
    <w:rsid w:val="004B0633"/>
    <w:rsid w:val="004B0B24"/>
    <w:rsid w:val="004B2F00"/>
    <w:rsid w:val="004B3A9C"/>
    <w:rsid w:val="004B6E31"/>
    <w:rsid w:val="004C1D66"/>
    <w:rsid w:val="004C31D7"/>
    <w:rsid w:val="004C4AD2"/>
    <w:rsid w:val="004C4EE5"/>
    <w:rsid w:val="004C541B"/>
    <w:rsid w:val="004D1F21"/>
    <w:rsid w:val="004D59D8"/>
    <w:rsid w:val="004D5DA1"/>
    <w:rsid w:val="004D6AD1"/>
    <w:rsid w:val="004E150F"/>
    <w:rsid w:val="004E1DCA"/>
    <w:rsid w:val="004E23A1"/>
    <w:rsid w:val="004E24F6"/>
    <w:rsid w:val="004E3489"/>
    <w:rsid w:val="004E358A"/>
    <w:rsid w:val="004E3AFA"/>
    <w:rsid w:val="004E6588"/>
    <w:rsid w:val="004F2B55"/>
    <w:rsid w:val="004F74BB"/>
    <w:rsid w:val="00502A0A"/>
    <w:rsid w:val="00503088"/>
    <w:rsid w:val="00507C50"/>
    <w:rsid w:val="00507E0A"/>
    <w:rsid w:val="00514192"/>
    <w:rsid w:val="00517C3A"/>
    <w:rsid w:val="00527BF4"/>
    <w:rsid w:val="00531831"/>
    <w:rsid w:val="005324BE"/>
    <w:rsid w:val="00532BA2"/>
    <w:rsid w:val="00534F6C"/>
    <w:rsid w:val="00535994"/>
    <w:rsid w:val="0053646D"/>
    <w:rsid w:val="0053649B"/>
    <w:rsid w:val="00537B13"/>
    <w:rsid w:val="00540AAD"/>
    <w:rsid w:val="00543EC1"/>
    <w:rsid w:val="00546458"/>
    <w:rsid w:val="0055087C"/>
    <w:rsid w:val="00551425"/>
    <w:rsid w:val="00553413"/>
    <w:rsid w:val="0055502D"/>
    <w:rsid w:val="00560E31"/>
    <w:rsid w:val="0057262A"/>
    <w:rsid w:val="0057458E"/>
    <w:rsid w:val="00581B23"/>
    <w:rsid w:val="0058219C"/>
    <w:rsid w:val="00582AE6"/>
    <w:rsid w:val="00584569"/>
    <w:rsid w:val="0058707F"/>
    <w:rsid w:val="00592D5D"/>
    <w:rsid w:val="005931FE"/>
    <w:rsid w:val="005932FF"/>
    <w:rsid w:val="00597018"/>
    <w:rsid w:val="005A1B00"/>
    <w:rsid w:val="005A38D9"/>
    <w:rsid w:val="005A5424"/>
    <w:rsid w:val="005B0072"/>
    <w:rsid w:val="005B0732"/>
    <w:rsid w:val="005B38A0"/>
    <w:rsid w:val="005B491C"/>
    <w:rsid w:val="005B4DBF"/>
    <w:rsid w:val="005B5DE2"/>
    <w:rsid w:val="005B674C"/>
    <w:rsid w:val="005B7746"/>
    <w:rsid w:val="005C7561"/>
    <w:rsid w:val="005D1E57"/>
    <w:rsid w:val="005D2F57"/>
    <w:rsid w:val="005D34F6"/>
    <w:rsid w:val="005D4F1A"/>
    <w:rsid w:val="005D6C17"/>
    <w:rsid w:val="005E1016"/>
    <w:rsid w:val="005E1884"/>
    <w:rsid w:val="005E2773"/>
    <w:rsid w:val="005E396A"/>
    <w:rsid w:val="005F373A"/>
    <w:rsid w:val="005F3F18"/>
    <w:rsid w:val="005F461A"/>
    <w:rsid w:val="005F4F87"/>
    <w:rsid w:val="005F6B0E"/>
    <w:rsid w:val="005F760E"/>
    <w:rsid w:val="005F7B1D"/>
    <w:rsid w:val="00601AA3"/>
    <w:rsid w:val="0060222A"/>
    <w:rsid w:val="00610C21"/>
    <w:rsid w:val="00611907"/>
    <w:rsid w:val="0061240F"/>
    <w:rsid w:val="00613116"/>
    <w:rsid w:val="006138F1"/>
    <w:rsid w:val="006202A6"/>
    <w:rsid w:val="0062054B"/>
    <w:rsid w:val="00621C4E"/>
    <w:rsid w:val="0062379C"/>
    <w:rsid w:val="00624EAE"/>
    <w:rsid w:val="006305D7"/>
    <w:rsid w:val="00633A01"/>
    <w:rsid w:val="00633B97"/>
    <w:rsid w:val="006341F7"/>
    <w:rsid w:val="00635014"/>
    <w:rsid w:val="0063618B"/>
    <w:rsid w:val="006369CE"/>
    <w:rsid w:val="006411CA"/>
    <w:rsid w:val="00641799"/>
    <w:rsid w:val="00642D96"/>
    <w:rsid w:val="0064381C"/>
    <w:rsid w:val="00647E48"/>
    <w:rsid w:val="006552AB"/>
    <w:rsid w:val="006619C8"/>
    <w:rsid w:val="0066458F"/>
    <w:rsid w:val="00671710"/>
    <w:rsid w:val="00673414"/>
    <w:rsid w:val="00676079"/>
    <w:rsid w:val="00676ECD"/>
    <w:rsid w:val="00677D0A"/>
    <w:rsid w:val="006802C3"/>
    <w:rsid w:val="00680533"/>
    <w:rsid w:val="0068106C"/>
    <w:rsid w:val="0068185F"/>
    <w:rsid w:val="00686DDF"/>
    <w:rsid w:val="00687842"/>
    <w:rsid w:val="00694723"/>
    <w:rsid w:val="006950CA"/>
    <w:rsid w:val="006969CF"/>
    <w:rsid w:val="006A01CF"/>
    <w:rsid w:val="006A3507"/>
    <w:rsid w:val="006A5194"/>
    <w:rsid w:val="006A60DD"/>
    <w:rsid w:val="006B074C"/>
    <w:rsid w:val="006B3B84"/>
    <w:rsid w:val="006B4E7C"/>
    <w:rsid w:val="006B5D8C"/>
    <w:rsid w:val="006B72D4"/>
    <w:rsid w:val="006C11CC"/>
    <w:rsid w:val="006C1AEB"/>
    <w:rsid w:val="006C3617"/>
    <w:rsid w:val="006C57FE"/>
    <w:rsid w:val="006C6757"/>
    <w:rsid w:val="006D2DF6"/>
    <w:rsid w:val="006E4B63"/>
    <w:rsid w:val="006E7C94"/>
    <w:rsid w:val="006F06E4"/>
    <w:rsid w:val="006F4EED"/>
    <w:rsid w:val="006F7B41"/>
    <w:rsid w:val="00701F0F"/>
    <w:rsid w:val="00702B5D"/>
    <w:rsid w:val="00702E63"/>
    <w:rsid w:val="00703ED2"/>
    <w:rsid w:val="007055EF"/>
    <w:rsid w:val="00707B8D"/>
    <w:rsid w:val="00713636"/>
    <w:rsid w:val="00714B8C"/>
    <w:rsid w:val="0071675D"/>
    <w:rsid w:val="007203DC"/>
    <w:rsid w:val="00730098"/>
    <w:rsid w:val="00730429"/>
    <w:rsid w:val="00732895"/>
    <w:rsid w:val="00735CF5"/>
    <w:rsid w:val="0074063A"/>
    <w:rsid w:val="00742AA4"/>
    <w:rsid w:val="00742D22"/>
    <w:rsid w:val="00743BA1"/>
    <w:rsid w:val="00745F1E"/>
    <w:rsid w:val="0074627F"/>
    <w:rsid w:val="00746790"/>
    <w:rsid w:val="007515FE"/>
    <w:rsid w:val="00751E8D"/>
    <w:rsid w:val="007601D0"/>
    <w:rsid w:val="0076109D"/>
    <w:rsid w:val="00763921"/>
    <w:rsid w:val="00764520"/>
    <w:rsid w:val="00767107"/>
    <w:rsid w:val="0076713E"/>
    <w:rsid w:val="007672D5"/>
    <w:rsid w:val="00770437"/>
    <w:rsid w:val="00773975"/>
    <w:rsid w:val="00773BFD"/>
    <w:rsid w:val="007743B3"/>
    <w:rsid w:val="00774490"/>
    <w:rsid w:val="007819FF"/>
    <w:rsid w:val="00781FA3"/>
    <w:rsid w:val="00784279"/>
    <w:rsid w:val="0078486E"/>
    <w:rsid w:val="00784A4C"/>
    <w:rsid w:val="00784BC6"/>
    <w:rsid w:val="00785083"/>
    <w:rsid w:val="0078523D"/>
    <w:rsid w:val="007931DF"/>
    <w:rsid w:val="00793F55"/>
    <w:rsid w:val="00797112"/>
    <w:rsid w:val="007A0172"/>
    <w:rsid w:val="007A1B01"/>
    <w:rsid w:val="007A2511"/>
    <w:rsid w:val="007A260E"/>
    <w:rsid w:val="007A4D4C"/>
    <w:rsid w:val="007A4DD6"/>
    <w:rsid w:val="007A5CB9"/>
    <w:rsid w:val="007B592E"/>
    <w:rsid w:val="007B6B07"/>
    <w:rsid w:val="007B6D43"/>
    <w:rsid w:val="007B749A"/>
    <w:rsid w:val="007B7C6E"/>
    <w:rsid w:val="007C280D"/>
    <w:rsid w:val="007C55A2"/>
    <w:rsid w:val="007D44D7"/>
    <w:rsid w:val="007D621A"/>
    <w:rsid w:val="007E058A"/>
    <w:rsid w:val="007E2887"/>
    <w:rsid w:val="007E5278"/>
    <w:rsid w:val="007E749C"/>
    <w:rsid w:val="007E7814"/>
    <w:rsid w:val="007F0402"/>
    <w:rsid w:val="007F1B5C"/>
    <w:rsid w:val="00800B8E"/>
    <w:rsid w:val="00800F53"/>
    <w:rsid w:val="00801257"/>
    <w:rsid w:val="00802371"/>
    <w:rsid w:val="00803B0A"/>
    <w:rsid w:val="00804DED"/>
    <w:rsid w:val="00805B96"/>
    <w:rsid w:val="008105BE"/>
    <w:rsid w:val="008115A5"/>
    <w:rsid w:val="00811D46"/>
    <w:rsid w:val="00812C9A"/>
    <w:rsid w:val="0081415D"/>
    <w:rsid w:val="00820229"/>
    <w:rsid w:val="00822448"/>
    <w:rsid w:val="00822ABE"/>
    <w:rsid w:val="008244D1"/>
    <w:rsid w:val="00825BC4"/>
    <w:rsid w:val="00827F51"/>
    <w:rsid w:val="0083104E"/>
    <w:rsid w:val="008343BE"/>
    <w:rsid w:val="0083737C"/>
    <w:rsid w:val="00840FB4"/>
    <w:rsid w:val="008410B2"/>
    <w:rsid w:val="008500A0"/>
    <w:rsid w:val="00851F7D"/>
    <w:rsid w:val="008524E5"/>
    <w:rsid w:val="0085351C"/>
    <w:rsid w:val="008549CA"/>
    <w:rsid w:val="008556C3"/>
    <w:rsid w:val="0085687C"/>
    <w:rsid w:val="008706C5"/>
    <w:rsid w:val="00873707"/>
    <w:rsid w:val="00874B20"/>
    <w:rsid w:val="00874DC6"/>
    <w:rsid w:val="008763E1"/>
    <w:rsid w:val="0087775C"/>
    <w:rsid w:val="00877EC8"/>
    <w:rsid w:val="00880F36"/>
    <w:rsid w:val="008833FD"/>
    <w:rsid w:val="00885530"/>
    <w:rsid w:val="00890EBD"/>
    <w:rsid w:val="008910D1"/>
    <w:rsid w:val="00891379"/>
    <w:rsid w:val="0089296C"/>
    <w:rsid w:val="00892E67"/>
    <w:rsid w:val="008947BA"/>
    <w:rsid w:val="00896ABD"/>
    <w:rsid w:val="008A1B41"/>
    <w:rsid w:val="008A3380"/>
    <w:rsid w:val="008A556B"/>
    <w:rsid w:val="008A7A9C"/>
    <w:rsid w:val="008B1C63"/>
    <w:rsid w:val="008B27B3"/>
    <w:rsid w:val="008B5218"/>
    <w:rsid w:val="008B7102"/>
    <w:rsid w:val="008C34FA"/>
    <w:rsid w:val="008C3B7D"/>
    <w:rsid w:val="008C4AD7"/>
    <w:rsid w:val="008D0715"/>
    <w:rsid w:val="008D0DF0"/>
    <w:rsid w:val="008D0F90"/>
    <w:rsid w:val="008D3715"/>
    <w:rsid w:val="008D5465"/>
    <w:rsid w:val="008D7EB7"/>
    <w:rsid w:val="008E26F0"/>
    <w:rsid w:val="008E3684"/>
    <w:rsid w:val="008E57F5"/>
    <w:rsid w:val="008E7606"/>
    <w:rsid w:val="008F1DAA"/>
    <w:rsid w:val="008F3EBD"/>
    <w:rsid w:val="008F60B2"/>
    <w:rsid w:val="008F7C41"/>
    <w:rsid w:val="00900632"/>
    <w:rsid w:val="009031E2"/>
    <w:rsid w:val="00904F35"/>
    <w:rsid w:val="0091276C"/>
    <w:rsid w:val="009165AC"/>
    <w:rsid w:val="0092053F"/>
    <w:rsid w:val="0092080C"/>
    <w:rsid w:val="00922FC9"/>
    <w:rsid w:val="0092340A"/>
    <w:rsid w:val="00930104"/>
    <w:rsid w:val="009313D9"/>
    <w:rsid w:val="00935B7F"/>
    <w:rsid w:val="00935CC7"/>
    <w:rsid w:val="009369C8"/>
    <w:rsid w:val="00937D16"/>
    <w:rsid w:val="00941293"/>
    <w:rsid w:val="00946372"/>
    <w:rsid w:val="00950C17"/>
    <w:rsid w:val="00951FAF"/>
    <w:rsid w:val="00954740"/>
    <w:rsid w:val="0096183F"/>
    <w:rsid w:val="00963ABC"/>
    <w:rsid w:val="00965D21"/>
    <w:rsid w:val="00967764"/>
    <w:rsid w:val="00970B0E"/>
    <w:rsid w:val="00970BB9"/>
    <w:rsid w:val="009726EE"/>
    <w:rsid w:val="009744FC"/>
    <w:rsid w:val="00975573"/>
    <w:rsid w:val="00976D03"/>
    <w:rsid w:val="00977B30"/>
    <w:rsid w:val="0098047F"/>
    <w:rsid w:val="00982F41"/>
    <w:rsid w:val="00985090"/>
    <w:rsid w:val="00986517"/>
    <w:rsid w:val="00987710"/>
    <w:rsid w:val="009904AB"/>
    <w:rsid w:val="009922D2"/>
    <w:rsid w:val="00995688"/>
    <w:rsid w:val="009958A6"/>
    <w:rsid w:val="00996456"/>
    <w:rsid w:val="009A04F5"/>
    <w:rsid w:val="009A15EF"/>
    <w:rsid w:val="009A2723"/>
    <w:rsid w:val="009A38A5"/>
    <w:rsid w:val="009B118B"/>
    <w:rsid w:val="009B1737"/>
    <w:rsid w:val="009B3D4B"/>
    <w:rsid w:val="009B49D3"/>
    <w:rsid w:val="009B5B99"/>
    <w:rsid w:val="009B6EFC"/>
    <w:rsid w:val="009C0BF5"/>
    <w:rsid w:val="009C2DF8"/>
    <w:rsid w:val="009C31BF"/>
    <w:rsid w:val="009C3B4D"/>
    <w:rsid w:val="009C6417"/>
    <w:rsid w:val="009C6507"/>
    <w:rsid w:val="009C68B7"/>
    <w:rsid w:val="009D0834"/>
    <w:rsid w:val="009D0A1E"/>
    <w:rsid w:val="009D2AE3"/>
    <w:rsid w:val="009D4710"/>
    <w:rsid w:val="009D52BC"/>
    <w:rsid w:val="009D7D0A"/>
    <w:rsid w:val="009E09D9"/>
    <w:rsid w:val="009E3A1E"/>
    <w:rsid w:val="009F01B1"/>
    <w:rsid w:val="009F0DBB"/>
    <w:rsid w:val="009F2413"/>
    <w:rsid w:val="009F3887"/>
    <w:rsid w:val="009F5968"/>
    <w:rsid w:val="009F732B"/>
    <w:rsid w:val="00A01FE0"/>
    <w:rsid w:val="00A04557"/>
    <w:rsid w:val="00A10656"/>
    <w:rsid w:val="00A113C0"/>
    <w:rsid w:val="00A12FA6"/>
    <w:rsid w:val="00A1339B"/>
    <w:rsid w:val="00A14ABA"/>
    <w:rsid w:val="00A23FA2"/>
    <w:rsid w:val="00A24CB6"/>
    <w:rsid w:val="00A2683D"/>
    <w:rsid w:val="00A26CD2"/>
    <w:rsid w:val="00A27667"/>
    <w:rsid w:val="00A27FDC"/>
    <w:rsid w:val="00A31FE4"/>
    <w:rsid w:val="00A32979"/>
    <w:rsid w:val="00A3463E"/>
    <w:rsid w:val="00A34A67"/>
    <w:rsid w:val="00A37462"/>
    <w:rsid w:val="00A459E1"/>
    <w:rsid w:val="00A52296"/>
    <w:rsid w:val="00A55661"/>
    <w:rsid w:val="00A61B70"/>
    <w:rsid w:val="00A61FA8"/>
    <w:rsid w:val="00A637F4"/>
    <w:rsid w:val="00A65485"/>
    <w:rsid w:val="00A66E05"/>
    <w:rsid w:val="00A7063E"/>
    <w:rsid w:val="00A70753"/>
    <w:rsid w:val="00A70980"/>
    <w:rsid w:val="00A712D2"/>
    <w:rsid w:val="00A756B9"/>
    <w:rsid w:val="00A76786"/>
    <w:rsid w:val="00A82C8A"/>
    <w:rsid w:val="00A8346B"/>
    <w:rsid w:val="00A852FF"/>
    <w:rsid w:val="00A87337"/>
    <w:rsid w:val="00A90C97"/>
    <w:rsid w:val="00A90CAD"/>
    <w:rsid w:val="00A91B99"/>
    <w:rsid w:val="00A934C2"/>
    <w:rsid w:val="00A95246"/>
    <w:rsid w:val="00A95F3B"/>
    <w:rsid w:val="00A960C8"/>
    <w:rsid w:val="00A96604"/>
    <w:rsid w:val="00A96A14"/>
    <w:rsid w:val="00A97C0F"/>
    <w:rsid w:val="00AA03DF"/>
    <w:rsid w:val="00AA1496"/>
    <w:rsid w:val="00AA1B4F"/>
    <w:rsid w:val="00AA21D8"/>
    <w:rsid w:val="00AA54F3"/>
    <w:rsid w:val="00AA6B43"/>
    <w:rsid w:val="00AB367A"/>
    <w:rsid w:val="00AB3AC6"/>
    <w:rsid w:val="00AB4CE6"/>
    <w:rsid w:val="00AC01D1"/>
    <w:rsid w:val="00AC2B62"/>
    <w:rsid w:val="00AC43B5"/>
    <w:rsid w:val="00AC49A1"/>
    <w:rsid w:val="00AC52A5"/>
    <w:rsid w:val="00AC6EFD"/>
    <w:rsid w:val="00AC7151"/>
    <w:rsid w:val="00AD0DB6"/>
    <w:rsid w:val="00AD460A"/>
    <w:rsid w:val="00AD4802"/>
    <w:rsid w:val="00AD6A05"/>
    <w:rsid w:val="00AE272B"/>
    <w:rsid w:val="00AE28A5"/>
    <w:rsid w:val="00AE3E3A"/>
    <w:rsid w:val="00AE4E85"/>
    <w:rsid w:val="00AE67D4"/>
    <w:rsid w:val="00AE6D5B"/>
    <w:rsid w:val="00AE77B4"/>
    <w:rsid w:val="00AE7A1F"/>
    <w:rsid w:val="00AE7C1A"/>
    <w:rsid w:val="00AE7DF8"/>
    <w:rsid w:val="00AF0D9C"/>
    <w:rsid w:val="00AF13AB"/>
    <w:rsid w:val="00AF1D36"/>
    <w:rsid w:val="00AF2597"/>
    <w:rsid w:val="00AF280B"/>
    <w:rsid w:val="00AF5F75"/>
    <w:rsid w:val="00AF6001"/>
    <w:rsid w:val="00AF603B"/>
    <w:rsid w:val="00B01A16"/>
    <w:rsid w:val="00B07F45"/>
    <w:rsid w:val="00B1021A"/>
    <w:rsid w:val="00B13D00"/>
    <w:rsid w:val="00B1481A"/>
    <w:rsid w:val="00B15A1F"/>
    <w:rsid w:val="00B15FE9"/>
    <w:rsid w:val="00B2148A"/>
    <w:rsid w:val="00B220C2"/>
    <w:rsid w:val="00B23391"/>
    <w:rsid w:val="00B25B32"/>
    <w:rsid w:val="00B32616"/>
    <w:rsid w:val="00B32B2A"/>
    <w:rsid w:val="00B36C42"/>
    <w:rsid w:val="00B4082C"/>
    <w:rsid w:val="00B42EA7"/>
    <w:rsid w:val="00B43675"/>
    <w:rsid w:val="00B50A19"/>
    <w:rsid w:val="00B513FB"/>
    <w:rsid w:val="00B5337C"/>
    <w:rsid w:val="00B53FDE"/>
    <w:rsid w:val="00B56397"/>
    <w:rsid w:val="00B575AE"/>
    <w:rsid w:val="00B6027B"/>
    <w:rsid w:val="00B65EDB"/>
    <w:rsid w:val="00B66C5E"/>
    <w:rsid w:val="00B67AFF"/>
    <w:rsid w:val="00B70B59"/>
    <w:rsid w:val="00B71B5B"/>
    <w:rsid w:val="00B73657"/>
    <w:rsid w:val="00B7503F"/>
    <w:rsid w:val="00B759F1"/>
    <w:rsid w:val="00B77A24"/>
    <w:rsid w:val="00B8499A"/>
    <w:rsid w:val="00B856C0"/>
    <w:rsid w:val="00B85C56"/>
    <w:rsid w:val="00B917FA"/>
    <w:rsid w:val="00B93803"/>
    <w:rsid w:val="00B942E6"/>
    <w:rsid w:val="00B969FF"/>
    <w:rsid w:val="00B96A50"/>
    <w:rsid w:val="00B97D24"/>
    <w:rsid w:val="00BA1735"/>
    <w:rsid w:val="00BA19FA"/>
    <w:rsid w:val="00BA4288"/>
    <w:rsid w:val="00BA6746"/>
    <w:rsid w:val="00BB48E5"/>
    <w:rsid w:val="00BB5607"/>
    <w:rsid w:val="00BB5ACA"/>
    <w:rsid w:val="00BB627F"/>
    <w:rsid w:val="00BC3823"/>
    <w:rsid w:val="00BC570A"/>
    <w:rsid w:val="00BC5841"/>
    <w:rsid w:val="00BD5BD8"/>
    <w:rsid w:val="00BD60B4"/>
    <w:rsid w:val="00BD796B"/>
    <w:rsid w:val="00BE40C0"/>
    <w:rsid w:val="00BE5F4A"/>
    <w:rsid w:val="00BE7AEF"/>
    <w:rsid w:val="00BF09B0"/>
    <w:rsid w:val="00BF1544"/>
    <w:rsid w:val="00BF1B53"/>
    <w:rsid w:val="00BF246D"/>
    <w:rsid w:val="00C00605"/>
    <w:rsid w:val="00C020B7"/>
    <w:rsid w:val="00C02490"/>
    <w:rsid w:val="00C06F06"/>
    <w:rsid w:val="00C13681"/>
    <w:rsid w:val="00C14861"/>
    <w:rsid w:val="00C20FAD"/>
    <w:rsid w:val="00C2375F"/>
    <w:rsid w:val="00C247CB"/>
    <w:rsid w:val="00C303C8"/>
    <w:rsid w:val="00C32E66"/>
    <w:rsid w:val="00C3355F"/>
    <w:rsid w:val="00C3569A"/>
    <w:rsid w:val="00C43F48"/>
    <w:rsid w:val="00C448FF"/>
    <w:rsid w:val="00C45E57"/>
    <w:rsid w:val="00C4769A"/>
    <w:rsid w:val="00C52F29"/>
    <w:rsid w:val="00C534FE"/>
    <w:rsid w:val="00C535C6"/>
    <w:rsid w:val="00C56CE6"/>
    <w:rsid w:val="00C5745F"/>
    <w:rsid w:val="00C60005"/>
    <w:rsid w:val="00C61A98"/>
    <w:rsid w:val="00C63201"/>
    <w:rsid w:val="00C64E62"/>
    <w:rsid w:val="00C651D5"/>
    <w:rsid w:val="00C65CCC"/>
    <w:rsid w:val="00C66594"/>
    <w:rsid w:val="00C7618F"/>
    <w:rsid w:val="00C765A9"/>
    <w:rsid w:val="00C8162D"/>
    <w:rsid w:val="00C83A0B"/>
    <w:rsid w:val="00C842D0"/>
    <w:rsid w:val="00C84ED1"/>
    <w:rsid w:val="00C9038F"/>
    <w:rsid w:val="00C92AAB"/>
    <w:rsid w:val="00C93823"/>
    <w:rsid w:val="00C970EC"/>
    <w:rsid w:val="00CA0B18"/>
    <w:rsid w:val="00CA17B7"/>
    <w:rsid w:val="00CA2435"/>
    <w:rsid w:val="00CA4068"/>
    <w:rsid w:val="00CB28C7"/>
    <w:rsid w:val="00CB37F8"/>
    <w:rsid w:val="00CB6ABD"/>
    <w:rsid w:val="00CB7DC3"/>
    <w:rsid w:val="00CC0C46"/>
    <w:rsid w:val="00CD0E2F"/>
    <w:rsid w:val="00CD1D49"/>
    <w:rsid w:val="00CD218E"/>
    <w:rsid w:val="00CD2F20"/>
    <w:rsid w:val="00CD460E"/>
    <w:rsid w:val="00CD6B20"/>
    <w:rsid w:val="00CE1339"/>
    <w:rsid w:val="00CE49B8"/>
    <w:rsid w:val="00CE59C1"/>
    <w:rsid w:val="00CE61CC"/>
    <w:rsid w:val="00CE6E42"/>
    <w:rsid w:val="00CF20B7"/>
    <w:rsid w:val="00CF2332"/>
    <w:rsid w:val="00CF6692"/>
    <w:rsid w:val="00CF7441"/>
    <w:rsid w:val="00CF7837"/>
    <w:rsid w:val="00D00D16"/>
    <w:rsid w:val="00D03C6C"/>
    <w:rsid w:val="00D04760"/>
    <w:rsid w:val="00D04A95"/>
    <w:rsid w:val="00D06288"/>
    <w:rsid w:val="00D068C7"/>
    <w:rsid w:val="00D10D50"/>
    <w:rsid w:val="00D128A4"/>
    <w:rsid w:val="00D13620"/>
    <w:rsid w:val="00D14C57"/>
    <w:rsid w:val="00D15131"/>
    <w:rsid w:val="00D16FA2"/>
    <w:rsid w:val="00D20314"/>
    <w:rsid w:val="00D20954"/>
    <w:rsid w:val="00D21C39"/>
    <w:rsid w:val="00D21E1F"/>
    <w:rsid w:val="00D21FC6"/>
    <w:rsid w:val="00D2243A"/>
    <w:rsid w:val="00D32A50"/>
    <w:rsid w:val="00D33393"/>
    <w:rsid w:val="00D33D36"/>
    <w:rsid w:val="00D34D94"/>
    <w:rsid w:val="00D409E2"/>
    <w:rsid w:val="00D4100C"/>
    <w:rsid w:val="00D427D7"/>
    <w:rsid w:val="00D44E62"/>
    <w:rsid w:val="00D45E65"/>
    <w:rsid w:val="00D51570"/>
    <w:rsid w:val="00D52625"/>
    <w:rsid w:val="00D556AD"/>
    <w:rsid w:val="00D575F4"/>
    <w:rsid w:val="00D60381"/>
    <w:rsid w:val="00D616DE"/>
    <w:rsid w:val="00D62201"/>
    <w:rsid w:val="00D651D1"/>
    <w:rsid w:val="00D717BB"/>
    <w:rsid w:val="00D7226B"/>
    <w:rsid w:val="00D72707"/>
    <w:rsid w:val="00D72EB4"/>
    <w:rsid w:val="00D75A9C"/>
    <w:rsid w:val="00D80816"/>
    <w:rsid w:val="00D82D36"/>
    <w:rsid w:val="00D90871"/>
    <w:rsid w:val="00D9155F"/>
    <w:rsid w:val="00D928A5"/>
    <w:rsid w:val="00D9403F"/>
    <w:rsid w:val="00D959B4"/>
    <w:rsid w:val="00D96483"/>
    <w:rsid w:val="00DA44DE"/>
    <w:rsid w:val="00DB2BCA"/>
    <w:rsid w:val="00DB3525"/>
    <w:rsid w:val="00DB5DA7"/>
    <w:rsid w:val="00DB620A"/>
    <w:rsid w:val="00DC3832"/>
    <w:rsid w:val="00DC685E"/>
    <w:rsid w:val="00DC7A51"/>
    <w:rsid w:val="00DD3B1E"/>
    <w:rsid w:val="00DD59F3"/>
    <w:rsid w:val="00DD5E23"/>
    <w:rsid w:val="00DE0BD3"/>
    <w:rsid w:val="00DE0FE5"/>
    <w:rsid w:val="00DE3F72"/>
    <w:rsid w:val="00DE5B5F"/>
    <w:rsid w:val="00DE6E17"/>
    <w:rsid w:val="00DE6FEA"/>
    <w:rsid w:val="00DE7432"/>
    <w:rsid w:val="00E00696"/>
    <w:rsid w:val="00E03651"/>
    <w:rsid w:val="00E03808"/>
    <w:rsid w:val="00E04F2B"/>
    <w:rsid w:val="00E060C2"/>
    <w:rsid w:val="00E06324"/>
    <w:rsid w:val="00E12FB0"/>
    <w:rsid w:val="00E14814"/>
    <w:rsid w:val="00E1591B"/>
    <w:rsid w:val="00E16A50"/>
    <w:rsid w:val="00E16FAF"/>
    <w:rsid w:val="00E249D5"/>
    <w:rsid w:val="00E255BD"/>
    <w:rsid w:val="00E26F73"/>
    <w:rsid w:val="00E33C68"/>
    <w:rsid w:val="00E34EEB"/>
    <w:rsid w:val="00E3687C"/>
    <w:rsid w:val="00E3751F"/>
    <w:rsid w:val="00E402F5"/>
    <w:rsid w:val="00E42B9C"/>
    <w:rsid w:val="00E44EB9"/>
    <w:rsid w:val="00E46358"/>
    <w:rsid w:val="00E4698E"/>
    <w:rsid w:val="00E471DC"/>
    <w:rsid w:val="00E47C11"/>
    <w:rsid w:val="00E50EB4"/>
    <w:rsid w:val="00E50F12"/>
    <w:rsid w:val="00E532FC"/>
    <w:rsid w:val="00E559B4"/>
    <w:rsid w:val="00E55BB0"/>
    <w:rsid w:val="00E609E5"/>
    <w:rsid w:val="00E60A30"/>
    <w:rsid w:val="00E60F27"/>
    <w:rsid w:val="00E63B93"/>
    <w:rsid w:val="00E64025"/>
    <w:rsid w:val="00E64D93"/>
    <w:rsid w:val="00E65EDB"/>
    <w:rsid w:val="00E662B3"/>
    <w:rsid w:val="00E66927"/>
    <w:rsid w:val="00E677B8"/>
    <w:rsid w:val="00E67FA1"/>
    <w:rsid w:val="00E7217A"/>
    <w:rsid w:val="00E7387D"/>
    <w:rsid w:val="00E73D53"/>
    <w:rsid w:val="00E74BFA"/>
    <w:rsid w:val="00E75111"/>
    <w:rsid w:val="00E77296"/>
    <w:rsid w:val="00E80293"/>
    <w:rsid w:val="00E85AE1"/>
    <w:rsid w:val="00E860EA"/>
    <w:rsid w:val="00E93763"/>
    <w:rsid w:val="00E93BA9"/>
    <w:rsid w:val="00E96C4C"/>
    <w:rsid w:val="00EA2AAE"/>
    <w:rsid w:val="00EA2EC0"/>
    <w:rsid w:val="00EA373B"/>
    <w:rsid w:val="00EA427A"/>
    <w:rsid w:val="00EA4F8F"/>
    <w:rsid w:val="00EA723B"/>
    <w:rsid w:val="00EB43F0"/>
    <w:rsid w:val="00EB6350"/>
    <w:rsid w:val="00EB687A"/>
    <w:rsid w:val="00EC0ADA"/>
    <w:rsid w:val="00EC1ACC"/>
    <w:rsid w:val="00EC2F62"/>
    <w:rsid w:val="00EC62EB"/>
    <w:rsid w:val="00EC6E9F"/>
    <w:rsid w:val="00ED44F0"/>
    <w:rsid w:val="00ED4B33"/>
    <w:rsid w:val="00ED6AE2"/>
    <w:rsid w:val="00ED7DD6"/>
    <w:rsid w:val="00EE060B"/>
    <w:rsid w:val="00EE15A1"/>
    <w:rsid w:val="00EE2A7C"/>
    <w:rsid w:val="00EE2C42"/>
    <w:rsid w:val="00EE341B"/>
    <w:rsid w:val="00EE4453"/>
    <w:rsid w:val="00EE5FCE"/>
    <w:rsid w:val="00EE6BBD"/>
    <w:rsid w:val="00EE6E1E"/>
    <w:rsid w:val="00EE705F"/>
    <w:rsid w:val="00EF1462"/>
    <w:rsid w:val="00EF426C"/>
    <w:rsid w:val="00EF54FD"/>
    <w:rsid w:val="00EF7D94"/>
    <w:rsid w:val="00F03918"/>
    <w:rsid w:val="00F13112"/>
    <w:rsid w:val="00F14AF1"/>
    <w:rsid w:val="00F16FE6"/>
    <w:rsid w:val="00F216F7"/>
    <w:rsid w:val="00F21D59"/>
    <w:rsid w:val="00F22DB6"/>
    <w:rsid w:val="00F238BD"/>
    <w:rsid w:val="00F24992"/>
    <w:rsid w:val="00F32F2F"/>
    <w:rsid w:val="00F33F3F"/>
    <w:rsid w:val="00F342B3"/>
    <w:rsid w:val="00F35BDD"/>
    <w:rsid w:val="00F403FD"/>
    <w:rsid w:val="00F41E72"/>
    <w:rsid w:val="00F45BDF"/>
    <w:rsid w:val="00F50300"/>
    <w:rsid w:val="00F56E39"/>
    <w:rsid w:val="00F623E9"/>
    <w:rsid w:val="00F63951"/>
    <w:rsid w:val="00F63C86"/>
    <w:rsid w:val="00F658AD"/>
    <w:rsid w:val="00F674C6"/>
    <w:rsid w:val="00F6772D"/>
    <w:rsid w:val="00F766BE"/>
    <w:rsid w:val="00F7696D"/>
    <w:rsid w:val="00F77EB9"/>
    <w:rsid w:val="00F80635"/>
    <w:rsid w:val="00F814C8"/>
    <w:rsid w:val="00F815D1"/>
    <w:rsid w:val="00F81E7E"/>
    <w:rsid w:val="00F81F0F"/>
    <w:rsid w:val="00F825F4"/>
    <w:rsid w:val="00F92AA1"/>
    <w:rsid w:val="00F932DE"/>
    <w:rsid w:val="00F93653"/>
    <w:rsid w:val="00F948A4"/>
    <w:rsid w:val="00F963DD"/>
    <w:rsid w:val="00F9641A"/>
    <w:rsid w:val="00F97004"/>
    <w:rsid w:val="00FA2045"/>
    <w:rsid w:val="00FA3833"/>
    <w:rsid w:val="00FA7A66"/>
    <w:rsid w:val="00FB0363"/>
    <w:rsid w:val="00FB1AA9"/>
    <w:rsid w:val="00FB3DB5"/>
    <w:rsid w:val="00FB4B5A"/>
    <w:rsid w:val="00FB5963"/>
    <w:rsid w:val="00FB5DAA"/>
    <w:rsid w:val="00FB6BEE"/>
    <w:rsid w:val="00FB7DB4"/>
    <w:rsid w:val="00FC04B9"/>
    <w:rsid w:val="00FC161A"/>
    <w:rsid w:val="00FC1CA1"/>
    <w:rsid w:val="00FC23D5"/>
    <w:rsid w:val="00FC4C1A"/>
    <w:rsid w:val="00FC6468"/>
    <w:rsid w:val="00FC6D49"/>
    <w:rsid w:val="00FD0A93"/>
    <w:rsid w:val="00FD2805"/>
    <w:rsid w:val="00FD4922"/>
    <w:rsid w:val="00FD6461"/>
    <w:rsid w:val="00FD648D"/>
    <w:rsid w:val="00FE027E"/>
    <w:rsid w:val="00FE0281"/>
    <w:rsid w:val="00FE2E0A"/>
    <w:rsid w:val="00FE7083"/>
    <w:rsid w:val="00FF019F"/>
    <w:rsid w:val="00FF1B2A"/>
    <w:rsid w:val="00FF1CC7"/>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05025746-4E45-4320-9434-308515A33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rsid w:val="0084610C"/>
    <w:rPr>
      <w:sz w:val="18"/>
      <w:szCs w:val="18"/>
    </w:rPr>
  </w:style>
  <w:style w:type="paragraph" w:styleId="aa">
    <w:name w:val="annotation text"/>
    <w:basedOn w:val="a"/>
    <w:link w:val="ab"/>
    <w:rsid w:val="0084610C"/>
  </w:style>
  <w:style w:type="character" w:customStyle="1" w:styleId="ab">
    <w:name w:val="批注文字 字符"/>
    <w:link w:val="aa"/>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paragraph" w:customStyle="1" w:styleId="EndNoteBibliographyTitle">
    <w:name w:val="EndNote Bibliography Title"/>
    <w:basedOn w:val="a"/>
    <w:link w:val="EndNoteBibliographyTitleChar"/>
    <w:rsid w:val="00E85AE1"/>
    <w:pPr>
      <w:jc w:val="center"/>
    </w:pPr>
    <w:rPr>
      <w:noProof/>
    </w:rPr>
  </w:style>
  <w:style w:type="character" w:customStyle="1" w:styleId="EndNoteBibliographyTitleChar">
    <w:name w:val="EndNote Bibliography Title Char"/>
    <w:basedOn w:val="a0"/>
    <w:link w:val="EndNoteBibliographyTitle"/>
    <w:rsid w:val="00E85AE1"/>
    <w:rPr>
      <w:rFonts w:ascii="Calibri" w:hAnsi="Calibri" w:cs="Calibri"/>
      <w:noProof/>
      <w:color w:val="000000"/>
      <w:sz w:val="24"/>
      <w:szCs w:val="24"/>
    </w:rPr>
  </w:style>
  <w:style w:type="paragraph" w:customStyle="1" w:styleId="EndNoteBibliography">
    <w:name w:val="EndNote Bibliography"/>
    <w:basedOn w:val="a"/>
    <w:link w:val="EndNoteBibliographyChar"/>
    <w:rsid w:val="00E85AE1"/>
    <w:rPr>
      <w:noProof/>
    </w:rPr>
  </w:style>
  <w:style w:type="character" w:customStyle="1" w:styleId="EndNoteBibliographyChar">
    <w:name w:val="EndNote Bibliography Char"/>
    <w:basedOn w:val="a0"/>
    <w:link w:val="EndNoteBibliography"/>
    <w:rsid w:val="00E85AE1"/>
    <w:rPr>
      <w:rFonts w:ascii="Calibri" w:hAnsi="Calibri" w:cs="Calibri"/>
      <w:noProof/>
      <w:color w:val="000000"/>
      <w:sz w:val="24"/>
      <w:szCs w:val="24"/>
    </w:rPr>
  </w:style>
  <w:style w:type="character" w:customStyle="1" w:styleId="UnresolvedMention1">
    <w:name w:val="Unresolved Mention1"/>
    <w:basedOn w:val="a0"/>
    <w:uiPriority w:val="99"/>
    <w:semiHidden/>
    <w:unhideWhenUsed/>
    <w:rsid w:val="00E85AE1"/>
    <w:rPr>
      <w:color w:val="605E5C"/>
      <w:shd w:val="clear" w:color="auto" w:fill="E1DFDD"/>
    </w:rPr>
  </w:style>
  <w:style w:type="character" w:styleId="af9">
    <w:name w:val="Unresolved Mention"/>
    <w:basedOn w:val="a0"/>
    <w:uiPriority w:val="99"/>
    <w:semiHidden/>
    <w:unhideWhenUsed/>
    <w:rsid w:val="00C970EC"/>
    <w:rPr>
      <w:color w:val="605E5C"/>
      <w:shd w:val="clear" w:color="auto" w:fill="E1DFDD"/>
    </w:rPr>
  </w:style>
  <w:style w:type="character" w:styleId="afa">
    <w:name w:val="line number"/>
    <w:basedOn w:val="a0"/>
    <w:uiPriority w:val="99"/>
    <w:semiHidden/>
    <w:unhideWhenUsed/>
    <w:rsid w:val="00B969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5975199">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579659">
      <w:bodyDiv w:val="1"/>
      <w:marLeft w:val="0"/>
      <w:marRight w:val="0"/>
      <w:marTop w:val="0"/>
      <w:marBottom w:val="0"/>
      <w:divBdr>
        <w:top w:val="none" w:sz="0" w:space="0" w:color="auto"/>
        <w:left w:val="none" w:sz="0" w:space="0" w:color="auto"/>
        <w:bottom w:val="none" w:sz="0" w:space="0" w:color="auto"/>
        <w:right w:val="none" w:sz="0" w:space="0" w:color="auto"/>
      </w:divBdr>
      <w:divsChild>
        <w:div w:id="107087454">
          <w:marLeft w:val="0"/>
          <w:marRight w:val="0"/>
          <w:marTop w:val="0"/>
          <w:marBottom w:val="0"/>
          <w:divBdr>
            <w:top w:val="none" w:sz="0" w:space="0" w:color="auto"/>
            <w:left w:val="none" w:sz="0" w:space="0" w:color="auto"/>
            <w:bottom w:val="none" w:sz="0" w:space="0" w:color="auto"/>
            <w:right w:val="none" w:sz="0" w:space="0" w:color="auto"/>
          </w:divBdr>
          <w:divsChild>
            <w:div w:id="609164200">
              <w:marLeft w:val="0"/>
              <w:marRight w:val="0"/>
              <w:marTop w:val="0"/>
              <w:marBottom w:val="0"/>
              <w:divBdr>
                <w:top w:val="none" w:sz="0" w:space="0" w:color="auto"/>
                <w:left w:val="none" w:sz="0" w:space="0" w:color="auto"/>
                <w:bottom w:val="none" w:sz="0" w:space="0" w:color="auto"/>
                <w:right w:val="none" w:sz="0" w:space="0" w:color="auto"/>
              </w:divBdr>
              <w:divsChild>
                <w:div w:id="1186794734">
                  <w:marLeft w:val="0"/>
                  <w:marRight w:val="0"/>
                  <w:marTop w:val="0"/>
                  <w:marBottom w:val="0"/>
                  <w:divBdr>
                    <w:top w:val="none" w:sz="0" w:space="0" w:color="auto"/>
                    <w:left w:val="none" w:sz="0" w:space="0" w:color="auto"/>
                    <w:bottom w:val="none" w:sz="0" w:space="0" w:color="auto"/>
                    <w:right w:val="none" w:sz="0" w:space="0" w:color="auto"/>
                  </w:divBdr>
                  <w:divsChild>
                    <w:div w:id="145575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761751140">
      <w:bodyDiv w:val="1"/>
      <w:marLeft w:val="0"/>
      <w:marRight w:val="0"/>
      <w:marTop w:val="0"/>
      <w:marBottom w:val="0"/>
      <w:divBdr>
        <w:top w:val="none" w:sz="0" w:space="0" w:color="auto"/>
        <w:left w:val="none" w:sz="0" w:space="0" w:color="auto"/>
        <w:bottom w:val="none" w:sz="0" w:space="0" w:color="auto"/>
        <w:right w:val="none" w:sz="0" w:space="0" w:color="auto"/>
      </w:divBdr>
    </w:div>
    <w:div w:id="1839807588">
      <w:bodyDiv w:val="1"/>
      <w:marLeft w:val="0"/>
      <w:marRight w:val="0"/>
      <w:marTop w:val="0"/>
      <w:marBottom w:val="0"/>
      <w:divBdr>
        <w:top w:val="none" w:sz="0" w:space="0" w:color="auto"/>
        <w:left w:val="none" w:sz="0" w:space="0" w:color="auto"/>
        <w:bottom w:val="none" w:sz="0" w:space="0" w:color="auto"/>
        <w:right w:val="none" w:sz="0" w:space="0" w:color="auto"/>
      </w:divBdr>
    </w:div>
    <w:div w:id="1892500330">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enton.hoffman@duke.ed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ddgene.org/protocols/generating-stable-cell-lin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shaan.puranam@duke.edu" TargetMode="External"/><Relationship Id="rId4" Type="http://schemas.openxmlformats.org/officeDocument/2006/relationships/settings" Target="settings.xml"/><Relationship Id="rId9" Type="http://schemas.openxmlformats.org/officeDocument/2006/relationships/hyperlink" Target="mailto:katheryn.rothenberg@duke.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44B11-9FA2-44F2-9D25-7D5A3CB0B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23</Pages>
  <Words>17829</Words>
  <Characters>101628</Characters>
  <Application>Microsoft Office Word</Application>
  <DocSecurity>0</DocSecurity>
  <Lines>846</Lines>
  <Paragraphs>238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119219</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wubing</cp:lastModifiedBy>
  <cp:revision>3</cp:revision>
  <cp:lastPrinted>2013-05-29T14:32:00Z</cp:lastPrinted>
  <dcterms:created xsi:type="dcterms:W3CDTF">2018-08-01T19:11:00Z</dcterms:created>
  <dcterms:modified xsi:type="dcterms:W3CDTF">2018-08-03T02:07:00Z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