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A73" w:rsidRPr="00E87BD3" w:rsidRDefault="00097A73" w:rsidP="005469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Cs w:val="21"/>
        </w:rPr>
      </w:pPr>
      <w:r w:rsidRPr="00E87BD3">
        <w:rPr>
          <w:rFonts w:ascii="Arial" w:hAnsi="Arial" w:cs="Arial"/>
          <w:szCs w:val="21"/>
        </w:rPr>
        <w:t>Dear Dr. Wu,</w:t>
      </w:r>
    </w:p>
    <w:p w:rsidR="00A9335E" w:rsidRPr="00E87BD3" w:rsidRDefault="00A9335E" w:rsidP="005469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Cs w:val="21"/>
        </w:rPr>
      </w:pPr>
    </w:p>
    <w:p w:rsidR="005469B3" w:rsidRPr="00E87BD3" w:rsidRDefault="00DB5EA8" w:rsidP="005469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Cs/>
          <w:szCs w:val="21"/>
        </w:rPr>
      </w:pPr>
      <w:r w:rsidRPr="00E87BD3">
        <w:rPr>
          <w:rFonts w:ascii="Arial" w:hAnsi="Arial" w:cs="Arial"/>
          <w:szCs w:val="21"/>
        </w:rPr>
        <w:t>Thank you for you feedback and allowing us to further edit it</w:t>
      </w:r>
      <w:r w:rsidR="005469B3" w:rsidRPr="00E87BD3">
        <w:rPr>
          <w:rFonts w:ascii="Arial" w:hAnsi="Arial" w:cs="Arial"/>
          <w:szCs w:val="21"/>
        </w:rPr>
        <w:t>. According to reviewer’s comments we have carefully made revision</w:t>
      </w:r>
      <w:r w:rsidR="00E87BD3">
        <w:rPr>
          <w:rFonts w:ascii="Arial" w:hAnsi="Arial" w:cs="Arial"/>
          <w:szCs w:val="21"/>
        </w:rPr>
        <w:t xml:space="preserve"> </w:t>
      </w:r>
      <w:r w:rsidR="00096B34">
        <w:rPr>
          <w:rFonts w:ascii="Arial" w:hAnsi="Arial" w:cs="Arial"/>
          <w:szCs w:val="21"/>
        </w:rPr>
        <w:t>and</w:t>
      </w:r>
      <w:r w:rsidR="005469B3" w:rsidRPr="00E87BD3">
        <w:rPr>
          <w:rFonts w:ascii="Arial" w:hAnsi="Arial" w:cs="Arial"/>
          <w:szCs w:val="21"/>
        </w:rPr>
        <w:t xml:space="preserve"> added more detail</w:t>
      </w:r>
      <w:r w:rsidR="007E028B">
        <w:rPr>
          <w:rFonts w:ascii="Arial" w:hAnsi="Arial" w:cs="Arial"/>
          <w:szCs w:val="21"/>
        </w:rPr>
        <w:t>s</w:t>
      </w:r>
      <w:r w:rsidR="005469B3" w:rsidRPr="00E87BD3">
        <w:rPr>
          <w:rFonts w:ascii="Arial" w:hAnsi="Arial" w:cs="Arial"/>
          <w:szCs w:val="21"/>
        </w:rPr>
        <w:t xml:space="preserve"> in text. </w:t>
      </w:r>
      <w:r w:rsidR="005469B3" w:rsidRPr="00E87BD3">
        <w:rPr>
          <w:rFonts w:ascii="Arial" w:hAnsi="Arial" w:cs="Arial"/>
          <w:bCs/>
          <w:szCs w:val="21"/>
        </w:rPr>
        <w:t xml:space="preserve">If </w:t>
      </w:r>
      <w:r w:rsidR="00255C6E">
        <w:rPr>
          <w:rFonts w:ascii="Arial" w:hAnsi="Arial" w:cs="Arial"/>
          <w:bCs/>
          <w:szCs w:val="21"/>
        </w:rPr>
        <w:t xml:space="preserve">there’s </w:t>
      </w:r>
      <w:r w:rsidR="005469B3" w:rsidRPr="00E87BD3">
        <w:rPr>
          <w:rFonts w:ascii="Arial" w:hAnsi="Arial" w:cs="Arial"/>
          <w:bCs/>
          <w:szCs w:val="21"/>
        </w:rPr>
        <w:t>any additional questions, please let us know.</w:t>
      </w:r>
      <w:r w:rsidR="00781222">
        <w:rPr>
          <w:rFonts w:ascii="Arial" w:hAnsi="Arial" w:cs="Arial"/>
          <w:bCs/>
          <w:szCs w:val="21"/>
        </w:rPr>
        <w:t xml:space="preserve"> Hopefully,</w:t>
      </w:r>
      <w:r w:rsidR="003B6E0F">
        <w:rPr>
          <w:rFonts w:ascii="Arial" w:hAnsi="Arial" w:cs="Arial"/>
          <w:bCs/>
          <w:szCs w:val="21"/>
        </w:rPr>
        <w:t xml:space="preserve"> </w:t>
      </w:r>
      <w:r w:rsidR="008C29FE">
        <w:rPr>
          <w:rFonts w:ascii="Arial" w:hAnsi="Arial" w:cs="Arial"/>
          <w:bCs/>
          <w:szCs w:val="21"/>
        </w:rPr>
        <w:t>our</w:t>
      </w:r>
      <w:r w:rsidR="003B6E0F">
        <w:rPr>
          <w:rFonts w:ascii="Arial" w:hAnsi="Arial" w:cs="Arial"/>
          <w:bCs/>
          <w:szCs w:val="21"/>
        </w:rPr>
        <w:t xml:space="preserve"> </w:t>
      </w:r>
      <w:r w:rsidR="006C1B17">
        <w:rPr>
          <w:rFonts w:ascii="Arial" w:hAnsi="Arial" w:cs="Arial"/>
          <w:bCs/>
          <w:szCs w:val="21"/>
        </w:rPr>
        <w:t>latest</w:t>
      </w:r>
      <w:r w:rsidR="003B6E0F">
        <w:rPr>
          <w:rFonts w:ascii="Arial" w:hAnsi="Arial" w:cs="Arial"/>
          <w:bCs/>
          <w:szCs w:val="21"/>
        </w:rPr>
        <w:t xml:space="preserve"> version meets the standard for publication in </w:t>
      </w:r>
      <w:proofErr w:type="spellStart"/>
      <w:r w:rsidR="003B6E0F" w:rsidRPr="00E87BD3">
        <w:rPr>
          <w:rFonts w:ascii="Arial" w:hAnsi="Arial" w:cs="Arial"/>
          <w:bCs/>
          <w:i/>
          <w:szCs w:val="21"/>
        </w:rPr>
        <w:t>JoVE</w:t>
      </w:r>
      <w:proofErr w:type="spellEnd"/>
      <w:r w:rsidR="003B6E0F">
        <w:rPr>
          <w:rFonts w:ascii="Arial" w:hAnsi="Arial" w:cs="Arial"/>
          <w:bCs/>
          <w:szCs w:val="21"/>
        </w:rPr>
        <w:t>.</w:t>
      </w:r>
    </w:p>
    <w:p w:rsidR="00B42387" w:rsidRPr="00E87BD3" w:rsidRDefault="00B42387" w:rsidP="005469B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Cs w:val="21"/>
        </w:rPr>
      </w:pPr>
    </w:p>
    <w:p w:rsidR="005469B3" w:rsidRPr="00E87BD3" w:rsidRDefault="005469B3" w:rsidP="005469B3">
      <w:pPr>
        <w:rPr>
          <w:rFonts w:ascii="Arial" w:hAnsi="Arial" w:cs="Arial"/>
          <w:i/>
          <w:color w:val="000000"/>
          <w:szCs w:val="21"/>
        </w:rPr>
      </w:pPr>
      <w:r w:rsidRPr="00E87BD3">
        <w:rPr>
          <w:rFonts w:ascii="Arial" w:hAnsi="Arial" w:cs="Arial"/>
          <w:i/>
          <w:color w:val="000000"/>
          <w:szCs w:val="21"/>
        </w:rPr>
        <w:t>1. Please take this opportunity to thoroughly proofread the manuscript to ensure that there are no spelling or grammar issues.</w:t>
      </w:r>
    </w:p>
    <w:p w:rsidR="005469B3" w:rsidRPr="00E87BD3" w:rsidRDefault="005469B3" w:rsidP="005469B3">
      <w:pPr>
        <w:rPr>
          <w:rFonts w:ascii="Arial" w:hAnsi="Arial" w:cs="Arial"/>
          <w:color w:val="000000"/>
          <w:szCs w:val="21"/>
        </w:rPr>
      </w:pPr>
    </w:p>
    <w:p w:rsidR="00CA3535" w:rsidRPr="00E87BD3" w:rsidRDefault="005469B3" w:rsidP="005469B3">
      <w:pPr>
        <w:rPr>
          <w:rFonts w:ascii="Arial" w:hAnsi="Arial" w:cs="Arial"/>
          <w:color w:val="000000"/>
          <w:szCs w:val="21"/>
        </w:rPr>
      </w:pPr>
      <w:r w:rsidRPr="00E87BD3">
        <w:rPr>
          <w:rFonts w:ascii="Arial" w:hAnsi="Arial" w:cs="Arial"/>
          <w:b/>
          <w:color w:val="000000"/>
          <w:szCs w:val="21"/>
        </w:rPr>
        <w:t>RESPONSE:</w:t>
      </w:r>
      <w:r w:rsidRPr="00E87BD3">
        <w:rPr>
          <w:rFonts w:ascii="Arial" w:hAnsi="Arial" w:cs="Arial"/>
          <w:color w:val="000000"/>
          <w:szCs w:val="21"/>
        </w:rPr>
        <w:t xml:space="preserve"> Thanks for this indication to the language issues. We have made </w:t>
      </w:r>
      <w:r w:rsidR="004B4256">
        <w:rPr>
          <w:rFonts w:ascii="Arial" w:hAnsi="Arial" w:cs="Arial" w:hint="eastAsia"/>
          <w:color w:val="000000"/>
          <w:szCs w:val="21"/>
        </w:rPr>
        <w:t>corrections</w:t>
      </w:r>
      <w:r w:rsidRPr="00E87BD3">
        <w:rPr>
          <w:rFonts w:ascii="Arial" w:hAnsi="Arial" w:cs="Arial"/>
          <w:color w:val="000000"/>
          <w:szCs w:val="21"/>
        </w:rPr>
        <w:t xml:space="preserve"> in this revised manuscript.</w:t>
      </w:r>
    </w:p>
    <w:p w:rsidR="00CA3535" w:rsidRPr="00E87BD3" w:rsidRDefault="005469B3" w:rsidP="005469B3">
      <w:pPr>
        <w:rPr>
          <w:rFonts w:ascii="Arial" w:hAnsi="Arial" w:cs="Arial"/>
          <w:i/>
          <w:color w:val="000000"/>
          <w:szCs w:val="21"/>
        </w:rPr>
      </w:pPr>
      <w:r w:rsidRPr="00E87BD3">
        <w:rPr>
          <w:rFonts w:ascii="Arial" w:hAnsi="Arial" w:cs="Arial"/>
          <w:color w:val="000000"/>
          <w:szCs w:val="21"/>
        </w:rPr>
        <w:br/>
      </w:r>
      <w:r w:rsidRPr="00E87BD3">
        <w:rPr>
          <w:rFonts w:ascii="Arial" w:hAnsi="Arial" w:cs="Arial"/>
          <w:i/>
          <w:color w:val="000000"/>
          <w:szCs w:val="21"/>
        </w:rPr>
        <w:t>2. Please define all abbreviations before use, e.g., PBS, etc.</w:t>
      </w:r>
    </w:p>
    <w:p w:rsidR="00CA3535" w:rsidRPr="00E87BD3" w:rsidRDefault="00CA3535" w:rsidP="005469B3">
      <w:pPr>
        <w:rPr>
          <w:rFonts w:ascii="Arial" w:hAnsi="Arial" w:cs="Arial"/>
          <w:szCs w:val="21"/>
        </w:rPr>
      </w:pPr>
    </w:p>
    <w:p w:rsidR="0018186C" w:rsidRPr="00E87BD3" w:rsidRDefault="0018186C" w:rsidP="005469B3">
      <w:pPr>
        <w:rPr>
          <w:rFonts w:ascii="Arial" w:hAnsi="Arial" w:cs="Arial"/>
          <w:color w:val="000000"/>
          <w:szCs w:val="21"/>
        </w:rPr>
      </w:pPr>
      <w:r w:rsidRPr="00E87BD3">
        <w:rPr>
          <w:rFonts w:ascii="Arial" w:hAnsi="Arial" w:cs="Arial"/>
          <w:b/>
          <w:color w:val="000000"/>
          <w:szCs w:val="21"/>
        </w:rPr>
        <w:t xml:space="preserve">RESPONSE: </w:t>
      </w:r>
      <w:r w:rsidR="00CA3535" w:rsidRPr="00E87BD3">
        <w:rPr>
          <w:rFonts w:ascii="Arial" w:hAnsi="Arial" w:cs="Arial"/>
          <w:color w:val="000000"/>
          <w:szCs w:val="21"/>
        </w:rPr>
        <w:t>The full names have been added before the abbreviations</w:t>
      </w:r>
      <w:r w:rsidRPr="00E87BD3">
        <w:rPr>
          <w:rFonts w:ascii="Arial" w:hAnsi="Arial" w:cs="Arial"/>
          <w:color w:val="000000"/>
          <w:szCs w:val="21"/>
        </w:rPr>
        <w:t>.</w:t>
      </w:r>
    </w:p>
    <w:p w:rsidR="0018186C" w:rsidRPr="00E87BD3" w:rsidRDefault="005469B3" w:rsidP="005469B3">
      <w:pPr>
        <w:rPr>
          <w:rFonts w:ascii="Arial" w:hAnsi="Arial" w:cs="Arial"/>
          <w:i/>
          <w:color w:val="000000"/>
          <w:szCs w:val="21"/>
        </w:rPr>
      </w:pPr>
      <w:r w:rsidRPr="00E87BD3">
        <w:rPr>
          <w:rFonts w:ascii="Arial" w:hAnsi="Arial" w:cs="Arial"/>
          <w:i/>
          <w:color w:val="000000"/>
          <w:szCs w:val="21"/>
        </w:rPr>
        <w:br/>
        <w:t>3. Please use h, min, s for time units.</w:t>
      </w:r>
    </w:p>
    <w:p w:rsidR="0018186C" w:rsidRPr="00E87BD3" w:rsidRDefault="0018186C" w:rsidP="005469B3">
      <w:pPr>
        <w:rPr>
          <w:rFonts w:ascii="Arial" w:hAnsi="Arial" w:cs="Arial"/>
          <w:i/>
          <w:color w:val="000000"/>
          <w:szCs w:val="21"/>
        </w:rPr>
      </w:pPr>
    </w:p>
    <w:p w:rsidR="0018186C" w:rsidRPr="00E87BD3" w:rsidRDefault="0018186C" w:rsidP="005469B3">
      <w:pPr>
        <w:rPr>
          <w:rFonts w:ascii="Arial" w:hAnsi="Arial" w:cs="Arial"/>
          <w:color w:val="000000"/>
          <w:szCs w:val="21"/>
        </w:rPr>
      </w:pPr>
      <w:r w:rsidRPr="00E87BD3">
        <w:rPr>
          <w:rFonts w:ascii="Arial" w:hAnsi="Arial" w:cs="Arial"/>
          <w:b/>
          <w:color w:val="000000"/>
          <w:szCs w:val="21"/>
        </w:rPr>
        <w:t>RESPONSE:</w:t>
      </w:r>
      <w:r w:rsidRPr="00E87BD3">
        <w:rPr>
          <w:rFonts w:ascii="Arial" w:hAnsi="Arial" w:cs="Arial"/>
          <w:color w:val="000000"/>
          <w:szCs w:val="21"/>
        </w:rPr>
        <w:t xml:space="preserve"> Such units have been corrected as suggested.</w:t>
      </w:r>
    </w:p>
    <w:p w:rsidR="0018186C" w:rsidRPr="00E87BD3" w:rsidRDefault="005469B3" w:rsidP="005469B3">
      <w:pPr>
        <w:rPr>
          <w:rFonts w:ascii="Arial" w:hAnsi="Arial" w:cs="Arial"/>
          <w:i/>
          <w:color w:val="000000"/>
          <w:szCs w:val="21"/>
        </w:rPr>
      </w:pPr>
      <w:r w:rsidRPr="00E87BD3">
        <w:rPr>
          <w:rFonts w:ascii="Arial" w:hAnsi="Arial" w:cs="Arial"/>
          <w:i/>
          <w:color w:val="000000"/>
          <w:szCs w:val="21"/>
        </w:rPr>
        <w:br/>
        <w:t>4. Please use a single space between numerical values and their units.</w:t>
      </w:r>
    </w:p>
    <w:p w:rsidR="0018186C" w:rsidRPr="00E87BD3" w:rsidRDefault="0018186C" w:rsidP="005469B3">
      <w:pPr>
        <w:rPr>
          <w:rFonts w:ascii="Arial" w:hAnsi="Arial" w:cs="Arial"/>
          <w:i/>
          <w:color w:val="000000"/>
          <w:szCs w:val="21"/>
        </w:rPr>
      </w:pPr>
    </w:p>
    <w:p w:rsidR="0018186C" w:rsidRPr="00E87BD3" w:rsidRDefault="0018186C" w:rsidP="005469B3">
      <w:pPr>
        <w:rPr>
          <w:rFonts w:ascii="Arial" w:hAnsi="Arial" w:cs="Arial"/>
          <w:i/>
          <w:color w:val="000000"/>
          <w:szCs w:val="21"/>
        </w:rPr>
      </w:pPr>
      <w:r w:rsidRPr="00E87BD3">
        <w:rPr>
          <w:rFonts w:ascii="Arial" w:hAnsi="Arial" w:cs="Arial"/>
          <w:b/>
          <w:color w:val="000000"/>
          <w:szCs w:val="21"/>
        </w:rPr>
        <w:t>RESPONSE:</w:t>
      </w:r>
      <w:r w:rsidRPr="00E87BD3">
        <w:rPr>
          <w:rFonts w:ascii="Arial" w:hAnsi="Arial" w:cs="Arial"/>
          <w:color w:val="000000"/>
          <w:szCs w:val="21"/>
        </w:rPr>
        <w:t xml:space="preserve"> As suggested by the editor, we have </w:t>
      </w:r>
      <w:r w:rsidR="00080382">
        <w:rPr>
          <w:rFonts w:ascii="Arial" w:hAnsi="Arial" w:cs="Arial"/>
          <w:color w:val="000000"/>
          <w:szCs w:val="21"/>
        </w:rPr>
        <w:t>changed the format as a single space</w:t>
      </w:r>
      <w:ins w:id="0" w:author="dell" w:date="2018-07-18T22:04:00Z">
        <w:r w:rsidR="00537A97">
          <w:rPr>
            <w:rFonts w:ascii="Arial" w:hAnsi="Arial" w:cs="Arial"/>
            <w:color w:val="000000"/>
            <w:szCs w:val="21"/>
          </w:rPr>
          <w:t xml:space="preserve"> </w:t>
        </w:r>
      </w:ins>
      <w:bookmarkStart w:id="1" w:name="_GoBack"/>
      <w:bookmarkEnd w:id="1"/>
      <w:r w:rsidRPr="00E87BD3">
        <w:rPr>
          <w:rFonts w:ascii="Arial" w:hAnsi="Arial" w:cs="Arial"/>
          <w:color w:val="000000"/>
          <w:szCs w:val="21"/>
        </w:rPr>
        <w:t>between numerical values and their units</w:t>
      </w:r>
    </w:p>
    <w:p w:rsidR="0018186C" w:rsidRPr="00E87BD3" w:rsidRDefault="005469B3" w:rsidP="005469B3">
      <w:pPr>
        <w:rPr>
          <w:rFonts w:ascii="Arial" w:hAnsi="Arial" w:cs="Arial"/>
          <w:i/>
          <w:color w:val="000000"/>
          <w:szCs w:val="21"/>
        </w:rPr>
      </w:pPr>
      <w:r w:rsidRPr="00E87BD3">
        <w:rPr>
          <w:rFonts w:ascii="Arial" w:hAnsi="Arial" w:cs="Arial"/>
          <w:b/>
          <w:color w:val="000000"/>
          <w:szCs w:val="21"/>
        </w:rPr>
        <w:br/>
      </w:r>
      <w:r w:rsidRPr="00E87BD3">
        <w:rPr>
          <w:rFonts w:ascii="Arial" w:hAnsi="Arial" w:cs="Arial"/>
          <w:i/>
          <w:color w:val="000000"/>
          <w:szCs w:val="21"/>
        </w:rPr>
        <w:t>5. Step 1.2.1-1.2.5: Please write each step in imperative tense.</w:t>
      </w:r>
    </w:p>
    <w:p w:rsidR="0018186C" w:rsidRPr="00E87BD3" w:rsidRDefault="0018186C" w:rsidP="005469B3">
      <w:pPr>
        <w:rPr>
          <w:rFonts w:ascii="Arial" w:hAnsi="Arial" w:cs="Arial"/>
          <w:i/>
          <w:color w:val="000000"/>
          <w:szCs w:val="21"/>
        </w:rPr>
      </w:pPr>
    </w:p>
    <w:p w:rsidR="0018186C" w:rsidRPr="00E87BD3" w:rsidRDefault="00704723" w:rsidP="0018186C">
      <w:pPr>
        <w:rPr>
          <w:rFonts w:ascii="Arial" w:hAnsi="Arial" w:cs="Arial"/>
          <w:color w:val="000000"/>
          <w:szCs w:val="21"/>
        </w:rPr>
      </w:pPr>
      <w:r w:rsidRPr="00E87BD3">
        <w:rPr>
          <w:rFonts w:ascii="Arial" w:hAnsi="Arial" w:cs="Arial"/>
          <w:b/>
          <w:color w:val="000000"/>
          <w:szCs w:val="21"/>
        </w:rPr>
        <w:t>RESPONSE:</w:t>
      </w:r>
      <w:r w:rsidR="0018186C" w:rsidRPr="00E87BD3">
        <w:rPr>
          <w:rFonts w:ascii="Arial" w:hAnsi="Arial" w:cs="Arial"/>
          <w:color w:val="000000"/>
          <w:szCs w:val="21"/>
        </w:rPr>
        <w:t xml:space="preserve"> The sentences have been modified according to editor’s request.</w:t>
      </w:r>
    </w:p>
    <w:p w:rsidR="008D6FD7" w:rsidRPr="00E87BD3" w:rsidRDefault="005469B3" w:rsidP="005469B3">
      <w:pPr>
        <w:rPr>
          <w:rFonts w:ascii="Arial" w:hAnsi="Arial" w:cs="Arial"/>
          <w:i/>
          <w:color w:val="000000"/>
          <w:szCs w:val="21"/>
        </w:rPr>
      </w:pPr>
      <w:r w:rsidRPr="00E87BD3">
        <w:rPr>
          <w:rFonts w:ascii="Arial" w:hAnsi="Arial" w:cs="Arial"/>
          <w:i/>
          <w:color w:val="000000"/>
          <w:szCs w:val="21"/>
        </w:rPr>
        <w:br/>
        <w:t>6. Please sign the new Author License Agreement, which is attached to this email. Please upload it to your Editorial Manager account when you submit your revision.</w:t>
      </w:r>
    </w:p>
    <w:p w:rsidR="00704723" w:rsidRPr="00E87BD3" w:rsidRDefault="00704723" w:rsidP="005469B3">
      <w:pPr>
        <w:rPr>
          <w:rFonts w:ascii="Arial" w:hAnsi="Arial" w:cs="Arial"/>
          <w:i/>
          <w:color w:val="000000"/>
          <w:szCs w:val="21"/>
        </w:rPr>
      </w:pPr>
    </w:p>
    <w:p w:rsidR="00704723" w:rsidRDefault="00704723" w:rsidP="005469B3">
      <w:pPr>
        <w:rPr>
          <w:rFonts w:ascii="Arial" w:hAnsi="Arial" w:cs="Arial"/>
          <w:color w:val="000000"/>
          <w:szCs w:val="21"/>
        </w:rPr>
      </w:pPr>
      <w:r w:rsidRPr="00E87BD3">
        <w:rPr>
          <w:rFonts w:ascii="Arial" w:hAnsi="Arial" w:cs="Arial"/>
          <w:b/>
          <w:color w:val="000000"/>
          <w:szCs w:val="21"/>
        </w:rPr>
        <w:t>RESPONSE:</w:t>
      </w:r>
      <w:r w:rsidRPr="00E87BD3">
        <w:rPr>
          <w:rFonts w:ascii="Arial" w:hAnsi="Arial" w:cs="Arial"/>
          <w:color w:val="000000"/>
          <w:szCs w:val="21"/>
        </w:rPr>
        <w:t xml:space="preserve"> we have signed the new Author License Agreement.</w:t>
      </w:r>
    </w:p>
    <w:p w:rsidR="00E348C1" w:rsidRDefault="00E348C1" w:rsidP="005469B3">
      <w:pPr>
        <w:rPr>
          <w:rFonts w:ascii="Arial" w:hAnsi="Arial" w:cs="Arial"/>
          <w:color w:val="000000"/>
          <w:szCs w:val="21"/>
        </w:rPr>
      </w:pPr>
    </w:p>
    <w:p w:rsidR="00895CE2" w:rsidRDefault="00895CE2" w:rsidP="005469B3">
      <w:pPr>
        <w:rPr>
          <w:rFonts w:ascii="Arial" w:hAnsi="Arial" w:cs="Arial"/>
          <w:color w:val="000000"/>
          <w:szCs w:val="21"/>
        </w:rPr>
      </w:pPr>
    </w:p>
    <w:p w:rsidR="00895CE2" w:rsidRPr="00E87BD3" w:rsidRDefault="00895CE2" w:rsidP="005469B3">
      <w:pPr>
        <w:rPr>
          <w:rFonts w:ascii="Arial" w:hAnsi="Arial" w:cs="Arial"/>
          <w:i/>
          <w:color w:val="000000"/>
          <w:szCs w:val="21"/>
        </w:rPr>
      </w:pPr>
      <w:proofErr w:type="spellStart"/>
      <w:r>
        <w:rPr>
          <w:rFonts w:ascii="Arial" w:hAnsi="Arial" w:cs="Arial" w:hint="eastAsia"/>
          <w:color w:val="000000"/>
          <w:szCs w:val="21"/>
        </w:rPr>
        <w:t>Ke</w:t>
      </w:r>
      <w:proofErr w:type="spellEnd"/>
      <w:r>
        <w:rPr>
          <w:rFonts w:ascii="Arial" w:hAnsi="Arial" w:cs="Arial" w:hint="eastAsia"/>
          <w:color w:val="000000"/>
          <w:szCs w:val="21"/>
        </w:rPr>
        <w:t xml:space="preserve"> Zheng, Ph.D.</w:t>
      </w:r>
    </w:p>
    <w:sectPr w:rsidR="00895CE2" w:rsidRPr="00E87B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1716D"/>
    <w:multiLevelType w:val="hybridMultilevel"/>
    <w:tmpl w:val="D1EC0040"/>
    <w:lvl w:ilvl="0" w:tplc="8DEAB5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ll">
    <w15:presenceInfo w15:providerId="None" w15:userId="del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EA8"/>
    <w:rsid w:val="00080382"/>
    <w:rsid w:val="00096B34"/>
    <w:rsid w:val="00097A73"/>
    <w:rsid w:val="0018186C"/>
    <w:rsid w:val="00255C6E"/>
    <w:rsid w:val="0036329B"/>
    <w:rsid w:val="003B6E0F"/>
    <w:rsid w:val="004B4256"/>
    <w:rsid w:val="00537A97"/>
    <w:rsid w:val="005469B3"/>
    <w:rsid w:val="005605C1"/>
    <w:rsid w:val="006C1B17"/>
    <w:rsid w:val="00704723"/>
    <w:rsid w:val="00781222"/>
    <w:rsid w:val="007E028B"/>
    <w:rsid w:val="00895CE2"/>
    <w:rsid w:val="008C29FE"/>
    <w:rsid w:val="008F08A0"/>
    <w:rsid w:val="00A9335E"/>
    <w:rsid w:val="00B42387"/>
    <w:rsid w:val="00B4545F"/>
    <w:rsid w:val="00BE219A"/>
    <w:rsid w:val="00CA3535"/>
    <w:rsid w:val="00DB5EA8"/>
    <w:rsid w:val="00DE387C"/>
    <w:rsid w:val="00E348C1"/>
    <w:rsid w:val="00E8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B7920A-4513-4FAA-B1AB-32959B0A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9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469B3"/>
    <w:rPr>
      <w:b/>
      <w:bCs/>
    </w:rPr>
  </w:style>
  <w:style w:type="paragraph" w:styleId="a4">
    <w:name w:val="List Paragraph"/>
    <w:basedOn w:val="a"/>
    <w:uiPriority w:val="34"/>
    <w:qFormat/>
    <w:rsid w:val="005469B3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B4238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423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32</cp:revision>
  <dcterms:created xsi:type="dcterms:W3CDTF">2018-07-12T13:32:00Z</dcterms:created>
  <dcterms:modified xsi:type="dcterms:W3CDTF">2018-07-18T14:04:00Z</dcterms:modified>
</cp:coreProperties>
</file>