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53D6B2" w14:textId="77777777" w:rsidR="00A01D39" w:rsidRPr="000B2F36" w:rsidRDefault="00A01D39" w:rsidP="00ED12D4">
      <w:pPr>
        <w:jc w:val="center"/>
        <w:rPr>
          <w:rFonts w:ascii="Calibri" w:hAnsi="Calibri" w:cs="Arial"/>
          <w:color w:val="808080"/>
        </w:rPr>
      </w:pPr>
      <w:bookmarkStart w:id="0" w:name="_GoBack"/>
      <w:bookmarkEnd w:id="0"/>
    </w:p>
    <w:p w14:paraId="105CCEAD" w14:textId="77777777" w:rsidR="00F962D6" w:rsidRDefault="005C54D2" w:rsidP="00925823">
      <w:pPr>
        <w:pStyle w:val="NormalWeb"/>
        <w:spacing w:before="0" w:beforeAutospacing="0" w:after="0" w:afterAutospacing="0"/>
        <w:jc w:val="both"/>
        <w:rPr>
          <w:rFonts w:ascii="Calibri" w:hAnsi="Calibri" w:cs="Arial"/>
        </w:rPr>
      </w:pPr>
      <w:r w:rsidRPr="000B2F36">
        <w:rPr>
          <w:rFonts w:ascii="Calibri" w:hAnsi="Calibri" w:cs="Arial"/>
          <w:b/>
          <w:bCs/>
        </w:rPr>
        <w:t>TITLE</w:t>
      </w:r>
      <w:r w:rsidR="00BE5F4A" w:rsidRPr="000B2F36">
        <w:rPr>
          <w:rFonts w:ascii="Calibri" w:hAnsi="Calibri" w:cs="Arial"/>
          <w:b/>
          <w:bCs/>
        </w:rPr>
        <w:t>:</w:t>
      </w:r>
      <w:r w:rsidR="00BE5F4A" w:rsidRPr="000B2F36">
        <w:rPr>
          <w:rFonts w:ascii="Calibri" w:hAnsi="Calibri" w:cs="Arial"/>
        </w:rPr>
        <w:t xml:space="preserve"> </w:t>
      </w:r>
    </w:p>
    <w:p w14:paraId="0C603C6A" w14:textId="7A89B7CB" w:rsidR="00BE5F4A" w:rsidRPr="000B2F36" w:rsidRDefault="00F7267B" w:rsidP="00925823">
      <w:pPr>
        <w:pStyle w:val="NormalWeb"/>
        <w:spacing w:before="0" w:beforeAutospacing="0" w:after="0" w:afterAutospacing="0"/>
        <w:jc w:val="both"/>
        <w:rPr>
          <w:rFonts w:ascii="Calibri" w:hAnsi="Calibri" w:cs="Arial"/>
        </w:rPr>
      </w:pPr>
      <w:r>
        <w:rPr>
          <w:rFonts w:ascii="Calibri" w:hAnsi="Calibri" w:cs="Arial"/>
        </w:rPr>
        <w:t>Fabrication</w:t>
      </w:r>
      <w:r w:rsidRPr="00933ECB">
        <w:rPr>
          <w:rFonts w:ascii="Calibri" w:hAnsi="Calibri" w:cs="Arial"/>
        </w:rPr>
        <w:t xml:space="preserve"> </w:t>
      </w:r>
      <w:r w:rsidR="00933ECB" w:rsidRPr="00933ECB">
        <w:rPr>
          <w:rFonts w:ascii="Calibri" w:hAnsi="Calibri" w:cs="Arial"/>
        </w:rPr>
        <w:t xml:space="preserve">of anisotropic polymeric artificial antigen presenting cells for </w:t>
      </w:r>
      <w:r w:rsidR="00250746">
        <w:rPr>
          <w:rFonts w:ascii="Calibri" w:hAnsi="Calibri" w:cs="Arial"/>
        </w:rPr>
        <w:t xml:space="preserve">CD8+ </w:t>
      </w:r>
      <w:r w:rsidR="00933ECB" w:rsidRPr="00933ECB">
        <w:rPr>
          <w:rFonts w:ascii="Calibri" w:hAnsi="Calibri" w:cs="Arial"/>
        </w:rPr>
        <w:t>T cell activation</w:t>
      </w:r>
      <w:r w:rsidR="00BE5F4A" w:rsidRPr="00933ECB">
        <w:rPr>
          <w:rFonts w:ascii="Calibri" w:hAnsi="Calibri" w:cs="Arial"/>
        </w:rPr>
        <w:t xml:space="preserve"> </w:t>
      </w:r>
    </w:p>
    <w:p w14:paraId="62FA6880" w14:textId="77777777" w:rsidR="00925823" w:rsidRPr="000B2F36" w:rsidRDefault="00925823" w:rsidP="00925823">
      <w:pPr>
        <w:widowControl w:val="0"/>
        <w:autoSpaceDE w:val="0"/>
        <w:autoSpaceDN w:val="0"/>
        <w:adjustRightInd w:val="0"/>
        <w:jc w:val="both"/>
        <w:rPr>
          <w:rFonts w:ascii="Calibri" w:hAnsi="Calibri" w:cs="Arial"/>
          <w:b/>
          <w:bCs/>
        </w:rPr>
      </w:pPr>
    </w:p>
    <w:p w14:paraId="3B87E6F8" w14:textId="499FB3D5" w:rsidR="00BE5F4A" w:rsidRPr="000B2F36" w:rsidRDefault="005C54D2" w:rsidP="00925823">
      <w:pPr>
        <w:widowControl w:val="0"/>
        <w:autoSpaceDE w:val="0"/>
        <w:autoSpaceDN w:val="0"/>
        <w:adjustRightInd w:val="0"/>
        <w:jc w:val="both"/>
        <w:rPr>
          <w:rFonts w:ascii="Calibri" w:hAnsi="Calibri" w:cs="Arial"/>
          <w:bCs/>
          <w:i/>
          <w:color w:val="808080"/>
        </w:rPr>
      </w:pPr>
      <w:r w:rsidRPr="000B2F36">
        <w:rPr>
          <w:rFonts w:ascii="Calibri" w:hAnsi="Calibri" w:cs="Arial"/>
          <w:b/>
          <w:bCs/>
        </w:rPr>
        <w:t>AUTHORS</w:t>
      </w:r>
      <w:r w:rsidR="00BE5F4A" w:rsidRPr="000B2F36">
        <w:rPr>
          <w:rFonts w:ascii="Calibri" w:hAnsi="Calibri" w:cs="Arial"/>
          <w:b/>
          <w:bCs/>
        </w:rPr>
        <w:t>:</w:t>
      </w:r>
    </w:p>
    <w:p w14:paraId="3569D4F8" w14:textId="77777777" w:rsidR="00BC461B" w:rsidRDefault="00BC461B" w:rsidP="00BC461B">
      <w:pPr>
        <w:widowControl w:val="0"/>
        <w:autoSpaceDE w:val="0"/>
        <w:autoSpaceDN w:val="0"/>
        <w:adjustRightInd w:val="0"/>
        <w:jc w:val="both"/>
        <w:rPr>
          <w:rFonts w:ascii="Calibri" w:hAnsi="Calibri" w:cs="Arial"/>
          <w:bCs/>
          <w:color w:val="808080"/>
        </w:rPr>
      </w:pPr>
    </w:p>
    <w:p w14:paraId="143D447A" w14:textId="381BF1FB" w:rsidR="00BC461B" w:rsidRPr="001B12B6" w:rsidRDefault="00BC461B" w:rsidP="00BC461B">
      <w:pPr>
        <w:widowControl w:val="0"/>
        <w:autoSpaceDE w:val="0"/>
        <w:autoSpaceDN w:val="0"/>
        <w:adjustRightInd w:val="0"/>
        <w:jc w:val="both"/>
        <w:rPr>
          <w:rFonts w:ascii="Calibri" w:hAnsi="Calibri" w:cs="Arial"/>
          <w:bCs/>
        </w:rPr>
      </w:pPr>
      <w:r w:rsidRPr="001B12B6">
        <w:rPr>
          <w:rFonts w:ascii="Calibri" w:hAnsi="Calibri" w:cs="Arial"/>
          <w:bCs/>
        </w:rPr>
        <w:t>Ben-Akiva, Elana*</w:t>
      </w:r>
    </w:p>
    <w:p w14:paraId="179A3710" w14:textId="77777777" w:rsidR="00552423" w:rsidRPr="001B12B6" w:rsidRDefault="00552423" w:rsidP="00552423">
      <w:pPr>
        <w:widowControl w:val="0"/>
        <w:autoSpaceDE w:val="0"/>
        <w:autoSpaceDN w:val="0"/>
        <w:adjustRightInd w:val="0"/>
        <w:jc w:val="both"/>
        <w:rPr>
          <w:rFonts w:ascii="Calibri" w:hAnsi="Calibri" w:cs="Arial"/>
          <w:bCs/>
        </w:rPr>
      </w:pPr>
      <w:r w:rsidRPr="001B12B6">
        <w:rPr>
          <w:rFonts w:ascii="Calibri" w:hAnsi="Calibri" w:cs="Arial"/>
          <w:bCs/>
        </w:rPr>
        <w:t>Biomedical Engineering, Translational Tissue Engineering Center, Institute for Nanobiotechnology</w:t>
      </w:r>
    </w:p>
    <w:p w14:paraId="3DD46101" w14:textId="185C13AC" w:rsidR="00552423" w:rsidRPr="001B12B6" w:rsidRDefault="00552423" w:rsidP="00BC461B">
      <w:pPr>
        <w:widowControl w:val="0"/>
        <w:autoSpaceDE w:val="0"/>
        <w:autoSpaceDN w:val="0"/>
        <w:adjustRightInd w:val="0"/>
        <w:jc w:val="both"/>
        <w:rPr>
          <w:rFonts w:ascii="Calibri" w:hAnsi="Calibri" w:cs="Arial"/>
          <w:bCs/>
        </w:rPr>
      </w:pPr>
      <w:r w:rsidRPr="001B12B6">
        <w:rPr>
          <w:rFonts w:ascii="Calibri" w:hAnsi="Calibri" w:cs="Arial"/>
          <w:bCs/>
        </w:rPr>
        <w:t>Johns Hopkins University School of Medicine</w:t>
      </w:r>
    </w:p>
    <w:p w14:paraId="53E126BC" w14:textId="77777777" w:rsidR="00BC461B" w:rsidRPr="001B12B6" w:rsidRDefault="00BC461B" w:rsidP="00BC461B">
      <w:pPr>
        <w:widowControl w:val="0"/>
        <w:autoSpaceDE w:val="0"/>
        <w:autoSpaceDN w:val="0"/>
        <w:adjustRightInd w:val="0"/>
        <w:jc w:val="both"/>
        <w:rPr>
          <w:rFonts w:ascii="Calibri" w:hAnsi="Calibri" w:cs="Arial"/>
          <w:bCs/>
        </w:rPr>
      </w:pPr>
      <w:r w:rsidRPr="001B12B6">
        <w:rPr>
          <w:rFonts w:ascii="Calibri" w:hAnsi="Calibri" w:cs="Arial"/>
          <w:bCs/>
        </w:rPr>
        <w:t>Baltimore, USA</w:t>
      </w:r>
    </w:p>
    <w:p w14:paraId="7F97CD04" w14:textId="0F8D429C" w:rsidR="00BC461B" w:rsidRPr="001B12B6" w:rsidRDefault="00DC6086" w:rsidP="00BC461B">
      <w:pPr>
        <w:widowControl w:val="0"/>
        <w:autoSpaceDE w:val="0"/>
        <w:autoSpaceDN w:val="0"/>
        <w:adjustRightInd w:val="0"/>
        <w:jc w:val="both"/>
        <w:rPr>
          <w:rFonts w:ascii="Calibri" w:hAnsi="Calibri" w:cs="Arial"/>
          <w:bCs/>
        </w:rPr>
      </w:pPr>
      <w:hyperlink r:id="rId9" w:history="1">
        <w:r w:rsidR="00BC461B" w:rsidRPr="001B12B6">
          <w:rPr>
            <w:rStyle w:val="Hyperlink"/>
            <w:rFonts w:ascii="Calibri" w:hAnsi="Calibri" w:cs="Arial"/>
            <w:bCs/>
            <w:color w:val="auto"/>
          </w:rPr>
          <w:t>ebenaki1@jhmi.edu</w:t>
        </w:r>
      </w:hyperlink>
      <w:r w:rsidR="00BC461B" w:rsidRPr="001B12B6">
        <w:rPr>
          <w:rFonts w:ascii="Calibri" w:hAnsi="Calibri" w:cs="Arial"/>
          <w:bCs/>
        </w:rPr>
        <w:t xml:space="preserve"> </w:t>
      </w:r>
    </w:p>
    <w:p w14:paraId="59623CE6" w14:textId="77777777" w:rsidR="00BC461B" w:rsidRPr="001B12B6" w:rsidRDefault="00BC461B" w:rsidP="00925823">
      <w:pPr>
        <w:widowControl w:val="0"/>
        <w:autoSpaceDE w:val="0"/>
        <w:autoSpaceDN w:val="0"/>
        <w:adjustRightInd w:val="0"/>
        <w:jc w:val="both"/>
        <w:rPr>
          <w:rFonts w:ascii="Calibri" w:hAnsi="Calibri" w:cs="Arial"/>
          <w:bCs/>
        </w:rPr>
      </w:pPr>
    </w:p>
    <w:p w14:paraId="195AC687" w14:textId="4C914FDB" w:rsidR="00BC461B" w:rsidRPr="001B12B6" w:rsidRDefault="00BC461B" w:rsidP="00925823">
      <w:pPr>
        <w:widowControl w:val="0"/>
        <w:autoSpaceDE w:val="0"/>
        <w:autoSpaceDN w:val="0"/>
        <w:adjustRightInd w:val="0"/>
        <w:jc w:val="both"/>
        <w:rPr>
          <w:rFonts w:ascii="Calibri" w:hAnsi="Calibri" w:cs="Arial"/>
          <w:bCs/>
        </w:rPr>
      </w:pPr>
      <w:r w:rsidRPr="001B12B6">
        <w:rPr>
          <w:rFonts w:ascii="Calibri" w:hAnsi="Calibri" w:cs="Arial"/>
          <w:bCs/>
        </w:rPr>
        <w:t>Rhodes, Kelly R*</w:t>
      </w:r>
    </w:p>
    <w:p w14:paraId="4574DAFA" w14:textId="77777777" w:rsidR="00552423" w:rsidRPr="001B12B6" w:rsidRDefault="00552423" w:rsidP="00552423">
      <w:pPr>
        <w:widowControl w:val="0"/>
        <w:autoSpaceDE w:val="0"/>
        <w:autoSpaceDN w:val="0"/>
        <w:adjustRightInd w:val="0"/>
        <w:jc w:val="both"/>
        <w:rPr>
          <w:rFonts w:ascii="Calibri" w:hAnsi="Calibri" w:cs="Arial"/>
          <w:bCs/>
        </w:rPr>
      </w:pPr>
      <w:r w:rsidRPr="001B12B6">
        <w:rPr>
          <w:rFonts w:ascii="Calibri" w:hAnsi="Calibri" w:cs="Arial"/>
          <w:bCs/>
        </w:rPr>
        <w:t>Biomedical Engineering, Translational Tissue Engineering Center, Institute for Nanobiotechnology</w:t>
      </w:r>
    </w:p>
    <w:p w14:paraId="2F0186B5" w14:textId="77777777" w:rsidR="00552423" w:rsidRPr="001B12B6" w:rsidRDefault="00552423" w:rsidP="00552423">
      <w:pPr>
        <w:widowControl w:val="0"/>
        <w:autoSpaceDE w:val="0"/>
        <w:autoSpaceDN w:val="0"/>
        <w:adjustRightInd w:val="0"/>
        <w:jc w:val="both"/>
        <w:rPr>
          <w:rFonts w:ascii="Calibri" w:hAnsi="Calibri" w:cs="Arial"/>
          <w:bCs/>
        </w:rPr>
      </w:pPr>
      <w:r w:rsidRPr="001B12B6">
        <w:rPr>
          <w:rFonts w:ascii="Calibri" w:hAnsi="Calibri" w:cs="Arial"/>
          <w:bCs/>
        </w:rPr>
        <w:t>Johns Hopkins University School of Medicine</w:t>
      </w:r>
    </w:p>
    <w:p w14:paraId="23A8E675" w14:textId="6CC243B0" w:rsidR="00BC461B" w:rsidRPr="001B12B6" w:rsidRDefault="00BC461B" w:rsidP="00925823">
      <w:pPr>
        <w:widowControl w:val="0"/>
        <w:autoSpaceDE w:val="0"/>
        <w:autoSpaceDN w:val="0"/>
        <w:adjustRightInd w:val="0"/>
        <w:jc w:val="both"/>
        <w:rPr>
          <w:rFonts w:ascii="Calibri" w:hAnsi="Calibri" w:cs="Arial"/>
          <w:bCs/>
        </w:rPr>
      </w:pPr>
      <w:r w:rsidRPr="001B12B6">
        <w:rPr>
          <w:rFonts w:ascii="Calibri" w:hAnsi="Calibri" w:cs="Arial"/>
          <w:bCs/>
        </w:rPr>
        <w:t>Baltimore, USA</w:t>
      </w:r>
    </w:p>
    <w:p w14:paraId="73ABBABC" w14:textId="6F86EABD" w:rsidR="00BC461B" w:rsidRPr="001B12B6" w:rsidRDefault="00DC6086" w:rsidP="00925823">
      <w:pPr>
        <w:widowControl w:val="0"/>
        <w:autoSpaceDE w:val="0"/>
        <w:autoSpaceDN w:val="0"/>
        <w:adjustRightInd w:val="0"/>
        <w:jc w:val="both"/>
        <w:rPr>
          <w:rFonts w:ascii="Calibri" w:hAnsi="Calibri" w:cs="Arial"/>
          <w:bCs/>
        </w:rPr>
      </w:pPr>
      <w:hyperlink r:id="rId10" w:history="1">
        <w:r w:rsidR="00BC461B" w:rsidRPr="001B12B6">
          <w:rPr>
            <w:rStyle w:val="Hyperlink"/>
            <w:rFonts w:ascii="Calibri" w:hAnsi="Calibri" w:cs="Arial"/>
            <w:bCs/>
            <w:color w:val="auto"/>
          </w:rPr>
          <w:t>krhodes7@jhmi.edu</w:t>
        </w:r>
      </w:hyperlink>
    </w:p>
    <w:p w14:paraId="1C5BF9AD" w14:textId="0F861D6B" w:rsidR="00BC461B" w:rsidRPr="001B12B6" w:rsidRDefault="00BC461B" w:rsidP="00925823">
      <w:pPr>
        <w:widowControl w:val="0"/>
        <w:autoSpaceDE w:val="0"/>
        <w:autoSpaceDN w:val="0"/>
        <w:adjustRightInd w:val="0"/>
        <w:jc w:val="both"/>
        <w:rPr>
          <w:rFonts w:ascii="Calibri" w:hAnsi="Calibri" w:cs="Arial"/>
          <w:bCs/>
        </w:rPr>
      </w:pPr>
    </w:p>
    <w:p w14:paraId="272354DC" w14:textId="2CAC3E20" w:rsidR="00BC461B" w:rsidRPr="001B12B6" w:rsidRDefault="00BC461B" w:rsidP="00925823">
      <w:pPr>
        <w:widowControl w:val="0"/>
        <w:autoSpaceDE w:val="0"/>
        <w:autoSpaceDN w:val="0"/>
        <w:adjustRightInd w:val="0"/>
        <w:jc w:val="both"/>
        <w:rPr>
          <w:rFonts w:ascii="Calibri" w:hAnsi="Calibri" w:cs="Arial"/>
          <w:bCs/>
        </w:rPr>
      </w:pPr>
      <w:r w:rsidRPr="001B12B6">
        <w:rPr>
          <w:rFonts w:ascii="Calibri" w:hAnsi="Calibri" w:cs="Arial"/>
          <w:bCs/>
        </w:rPr>
        <w:t>Meyer, Randall A</w:t>
      </w:r>
    </w:p>
    <w:p w14:paraId="7B262468" w14:textId="77777777" w:rsidR="00552423" w:rsidRPr="001B12B6" w:rsidRDefault="00552423" w:rsidP="00552423">
      <w:pPr>
        <w:widowControl w:val="0"/>
        <w:autoSpaceDE w:val="0"/>
        <w:autoSpaceDN w:val="0"/>
        <w:adjustRightInd w:val="0"/>
        <w:jc w:val="both"/>
        <w:rPr>
          <w:rFonts w:ascii="Calibri" w:hAnsi="Calibri" w:cs="Arial"/>
          <w:bCs/>
        </w:rPr>
      </w:pPr>
      <w:r w:rsidRPr="001B12B6">
        <w:rPr>
          <w:rFonts w:ascii="Calibri" w:hAnsi="Calibri" w:cs="Arial"/>
          <w:bCs/>
        </w:rPr>
        <w:t>Biomedical Engineering, Translational Tissue Engineering Center, Institute for Nanobiotechnology</w:t>
      </w:r>
    </w:p>
    <w:p w14:paraId="014FA318" w14:textId="77777777" w:rsidR="00552423" w:rsidRPr="001B12B6" w:rsidRDefault="00552423" w:rsidP="00552423">
      <w:pPr>
        <w:widowControl w:val="0"/>
        <w:autoSpaceDE w:val="0"/>
        <w:autoSpaceDN w:val="0"/>
        <w:adjustRightInd w:val="0"/>
        <w:jc w:val="both"/>
        <w:rPr>
          <w:rFonts w:ascii="Calibri" w:hAnsi="Calibri" w:cs="Arial"/>
          <w:bCs/>
        </w:rPr>
      </w:pPr>
      <w:r w:rsidRPr="001B12B6">
        <w:rPr>
          <w:rFonts w:ascii="Calibri" w:hAnsi="Calibri" w:cs="Arial"/>
          <w:bCs/>
        </w:rPr>
        <w:t>Johns Hopkins University School of Medicine</w:t>
      </w:r>
    </w:p>
    <w:p w14:paraId="408B8467" w14:textId="0807429B" w:rsidR="00BC461B" w:rsidRPr="001B12B6" w:rsidRDefault="00BC461B" w:rsidP="00925823">
      <w:pPr>
        <w:widowControl w:val="0"/>
        <w:autoSpaceDE w:val="0"/>
        <w:autoSpaceDN w:val="0"/>
        <w:adjustRightInd w:val="0"/>
        <w:jc w:val="both"/>
        <w:rPr>
          <w:rFonts w:ascii="Calibri" w:hAnsi="Calibri" w:cs="Arial"/>
          <w:bCs/>
        </w:rPr>
      </w:pPr>
      <w:r w:rsidRPr="001B12B6">
        <w:rPr>
          <w:rFonts w:ascii="Calibri" w:hAnsi="Calibri" w:cs="Arial"/>
          <w:bCs/>
        </w:rPr>
        <w:t>Baltimore, USA</w:t>
      </w:r>
    </w:p>
    <w:p w14:paraId="1992DC40" w14:textId="1E35B1FB" w:rsidR="00BC461B" w:rsidRPr="001B12B6" w:rsidRDefault="00DC6086" w:rsidP="00925823">
      <w:pPr>
        <w:widowControl w:val="0"/>
        <w:autoSpaceDE w:val="0"/>
        <w:autoSpaceDN w:val="0"/>
        <w:adjustRightInd w:val="0"/>
        <w:jc w:val="both"/>
        <w:rPr>
          <w:rFonts w:ascii="Calibri" w:hAnsi="Calibri" w:cs="Arial"/>
          <w:bCs/>
        </w:rPr>
      </w:pPr>
      <w:hyperlink r:id="rId11" w:history="1">
        <w:r w:rsidR="00BC461B" w:rsidRPr="001B12B6">
          <w:rPr>
            <w:rStyle w:val="Hyperlink"/>
            <w:rFonts w:ascii="Calibri" w:hAnsi="Calibri" w:cs="Arial"/>
            <w:bCs/>
            <w:color w:val="auto"/>
          </w:rPr>
          <w:t>rmeyer16@jhmi.edu</w:t>
        </w:r>
      </w:hyperlink>
      <w:r w:rsidR="00BC461B" w:rsidRPr="001B12B6">
        <w:rPr>
          <w:rFonts w:ascii="Calibri" w:hAnsi="Calibri" w:cs="Arial"/>
          <w:bCs/>
        </w:rPr>
        <w:t xml:space="preserve"> </w:t>
      </w:r>
    </w:p>
    <w:p w14:paraId="1B8D1D8D" w14:textId="0FB37B60" w:rsidR="00BC461B" w:rsidRPr="001B12B6" w:rsidRDefault="00BC461B" w:rsidP="00925823">
      <w:pPr>
        <w:widowControl w:val="0"/>
        <w:autoSpaceDE w:val="0"/>
        <w:autoSpaceDN w:val="0"/>
        <w:adjustRightInd w:val="0"/>
        <w:jc w:val="both"/>
        <w:rPr>
          <w:rFonts w:ascii="Calibri" w:hAnsi="Calibri" w:cs="Arial"/>
          <w:bCs/>
        </w:rPr>
      </w:pPr>
    </w:p>
    <w:p w14:paraId="7390BA7C" w14:textId="66D8186E" w:rsidR="00BC461B" w:rsidRPr="001B12B6" w:rsidRDefault="00BC461B" w:rsidP="00925823">
      <w:pPr>
        <w:widowControl w:val="0"/>
        <w:autoSpaceDE w:val="0"/>
        <w:autoSpaceDN w:val="0"/>
        <w:adjustRightInd w:val="0"/>
        <w:jc w:val="both"/>
        <w:rPr>
          <w:rFonts w:ascii="Calibri" w:hAnsi="Calibri" w:cs="Arial"/>
          <w:bCs/>
        </w:rPr>
      </w:pPr>
      <w:r w:rsidRPr="001B12B6">
        <w:rPr>
          <w:rFonts w:ascii="Calibri" w:hAnsi="Calibri" w:cs="Arial"/>
          <w:bCs/>
        </w:rPr>
        <w:t>Green, Jordan J</w:t>
      </w:r>
    </w:p>
    <w:p w14:paraId="5C8135C3" w14:textId="0816AA4A" w:rsidR="00552423" w:rsidRPr="001B12B6" w:rsidRDefault="00552423" w:rsidP="00552423">
      <w:pPr>
        <w:widowControl w:val="0"/>
        <w:autoSpaceDE w:val="0"/>
        <w:autoSpaceDN w:val="0"/>
        <w:adjustRightInd w:val="0"/>
        <w:jc w:val="both"/>
        <w:rPr>
          <w:rFonts w:ascii="Calibri" w:hAnsi="Calibri" w:cs="Arial"/>
          <w:bCs/>
        </w:rPr>
      </w:pPr>
      <w:r w:rsidRPr="001B12B6">
        <w:rPr>
          <w:rFonts w:ascii="Calibri" w:hAnsi="Calibri" w:cs="Arial"/>
          <w:bCs/>
        </w:rPr>
        <w:t xml:space="preserve">Biomedical Engineering, Translational Tissue Engineering Center, Institute for Nanobiotechnology, Ophthalmology, Oncology, Neurosurgery, </w:t>
      </w:r>
      <w:r w:rsidR="00891622" w:rsidRPr="001B12B6">
        <w:rPr>
          <w:rFonts w:ascii="Calibri" w:hAnsi="Calibri"/>
        </w:rPr>
        <w:t>Materials Science and Engineering</w:t>
      </w:r>
      <w:r w:rsidR="00891622" w:rsidRPr="001B12B6">
        <w:rPr>
          <w:rFonts w:ascii="Calibri" w:hAnsi="Calibri" w:cs="Arial"/>
          <w:bCs/>
        </w:rPr>
        <w:t>, Chemical and Biomolecular Engineering, and the Bloomberg~Kimmel Institute for Cancer Immunotherapy</w:t>
      </w:r>
    </w:p>
    <w:p w14:paraId="63F8601D" w14:textId="77777777" w:rsidR="00552423" w:rsidRPr="001B12B6" w:rsidRDefault="00552423" w:rsidP="00552423">
      <w:pPr>
        <w:widowControl w:val="0"/>
        <w:autoSpaceDE w:val="0"/>
        <w:autoSpaceDN w:val="0"/>
        <w:adjustRightInd w:val="0"/>
        <w:jc w:val="both"/>
        <w:rPr>
          <w:rFonts w:ascii="Calibri" w:hAnsi="Calibri" w:cs="Arial"/>
          <w:bCs/>
        </w:rPr>
      </w:pPr>
      <w:r w:rsidRPr="001B12B6">
        <w:rPr>
          <w:rFonts w:ascii="Calibri" w:hAnsi="Calibri" w:cs="Arial"/>
          <w:bCs/>
        </w:rPr>
        <w:t>Johns Hopkins University School of Medicine</w:t>
      </w:r>
    </w:p>
    <w:p w14:paraId="1DAA8F4F" w14:textId="7A6B270F" w:rsidR="00BC461B" w:rsidRPr="001B12B6" w:rsidRDefault="00BC461B" w:rsidP="00925823">
      <w:pPr>
        <w:widowControl w:val="0"/>
        <w:autoSpaceDE w:val="0"/>
        <w:autoSpaceDN w:val="0"/>
        <w:adjustRightInd w:val="0"/>
        <w:jc w:val="both"/>
        <w:rPr>
          <w:rFonts w:ascii="Calibri" w:hAnsi="Calibri" w:cs="Arial"/>
          <w:bCs/>
        </w:rPr>
      </w:pPr>
      <w:r w:rsidRPr="001B12B6">
        <w:rPr>
          <w:rFonts w:ascii="Calibri" w:hAnsi="Calibri" w:cs="Arial"/>
          <w:bCs/>
        </w:rPr>
        <w:t>Baltimore, USA</w:t>
      </w:r>
    </w:p>
    <w:p w14:paraId="7BC670B8" w14:textId="3AB21C48" w:rsidR="00BC461B" w:rsidRPr="001B12B6" w:rsidRDefault="00DC6086" w:rsidP="00925823">
      <w:pPr>
        <w:widowControl w:val="0"/>
        <w:autoSpaceDE w:val="0"/>
        <w:autoSpaceDN w:val="0"/>
        <w:adjustRightInd w:val="0"/>
        <w:jc w:val="both"/>
        <w:rPr>
          <w:rFonts w:ascii="Calibri" w:hAnsi="Calibri" w:cs="Arial"/>
          <w:bCs/>
        </w:rPr>
      </w:pPr>
      <w:hyperlink r:id="rId12" w:history="1">
        <w:r w:rsidR="00883BA2" w:rsidRPr="001B12B6">
          <w:rPr>
            <w:rStyle w:val="Hyperlink"/>
            <w:rFonts w:ascii="Calibri" w:hAnsi="Calibri" w:cs="Arial"/>
            <w:bCs/>
            <w:color w:val="auto"/>
          </w:rPr>
          <w:t>green@jhu.edu</w:t>
        </w:r>
      </w:hyperlink>
      <w:r w:rsidR="00883BA2" w:rsidRPr="001B12B6">
        <w:rPr>
          <w:rFonts w:ascii="Calibri" w:hAnsi="Calibri" w:cs="Arial"/>
          <w:bCs/>
        </w:rPr>
        <w:t xml:space="preserve"> </w:t>
      </w:r>
    </w:p>
    <w:p w14:paraId="190ABF64" w14:textId="77777777" w:rsidR="00BE5F4A" w:rsidRPr="001B12B6" w:rsidRDefault="00BE5F4A" w:rsidP="00925823">
      <w:pPr>
        <w:pStyle w:val="NormalWeb"/>
        <w:spacing w:before="0" w:beforeAutospacing="0" w:after="0" w:afterAutospacing="0"/>
        <w:jc w:val="both"/>
        <w:rPr>
          <w:rFonts w:ascii="Calibri" w:hAnsi="Calibri" w:cs="Arial"/>
          <w:bCs/>
        </w:rPr>
      </w:pPr>
    </w:p>
    <w:p w14:paraId="4B9E4006" w14:textId="6731920F" w:rsidR="00891622" w:rsidRPr="001B12B6" w:rsidRDefault="00891622" w:rsidP="00925823">
      <w:pPr>
        <w:pStyle w:val="NormalWeb"/>
        <w:spacing w:before="0" w:beforeAutospacing="0" w:after="0" w:afterAutospacing="0"/>
        <w:jc w:val="both"/>
        <w:rPr>
          <w:rFonts w:ascii="Calibri" w:hAnsi="Calibri" w:cs="Arial"/>
          <w:bCs/>
        </w:rPr>
      </w:pPr>
      <w:r w:rsidRPr="001B12B6">
        <w:rPr>
          <w:rFonts w:ascii="Calibri" w:hAnsi="Calibri" w:cs="Arial"/>
          <w:bCs/>
        </w:rPr>
        <w:t>*  These authors contributed equally</w:t>
      </w:r>
    </w:p>
    <w:p w14:paraId="719473F6" w14:textId="77777777" w:rsidR="00891622" w:rsidRPr="000B2F36" w:rsidRDefault="00891622" w:rsidP="00925823">
      <w:pPr>
        <w:pStyle w:val="NormalWeb"/>
        <w:spacing w:before="0" w:beforeAutospacing="0" w:after="0" w:afterAutospacing="0"/>
        <w:jc w:val="both"/>
        <w:rPr>
          <w:rFonts w:ascii="Calibri" w:hAnsi="Calibri" w:cs="Arial"/>
          <w:b/>
          <w:bCs/>
        </w:rPr>
      </w:pPr>
    </w:p>
    <w:p w14:paraId="4C5D1C52" w14:textId="00302823" w:rsidR="00BE5F4A" w:rsidRDefault="005C54D2" w:rsidP="00925823">
      <w:pPr>
        <w:pStyle w:val="NormalWeb"/>
        <w:spacing w:before="0" w:beforeAutospacing="0" w:after="0" w:afterAutospacing="0"/>
        <w:jc w:val="both"/>
        <w:rPr>
          <w:rFonts w:ascii="Calibri" w:hAnsi="Calibri" w:cs="Arial"/>
        </w:rPr>
      </w:pPr>
      <w:r w:rsidRPr="000B2F36">
        <w:rPr>
          <w:rFonts w:ascii="Calibri" w:hAnsi="Calibri" w:cs="Arial"/>
          <w:b/>
          <w:bCs/>
        </w:rPr>
        <w:t>CORRESPONDING AUTHOR</w:t>
      </w:r>
      <w:r w:rsidR="00BE5F4A" w:rsidRPr="000B2F36">
        <w:rPr>
          <w:rFonts w:ascii="Calibri" w:hAnsi="Calibri" w:cs="Arial"/>
          <w:b/>
          <w:bCs/>
        </w:rPr>
        <w:t>:</w:t>
      </w:r>
      <w:r w:rsidR="00BE5F4A" w:rsidRPr="000B2F36">
        <w:rPr>
          <w:rFonts w:ascii="Calibri" w:hAnsi="Calibri" w:cs="Arial"/>
        </w:rPr>
        <w:t xml:space="preserve"> </w:t>
      </w:r>
      <w:r w:rsidR="00BC461B">
        <w:rPr>
          <w:rFonts w:ascii="Calibri" w:hAnsi="Calibri" w:cs="Arial"/>
        </w:rPr>
        <w:t xml:space="preserve">Jordan </w:t>
      </w:r>
      <w:r w:rsidR="00554714">
        <w:rPr>
          <w:rFonts w:ascii="Calibri" w:hAnsi="Calibri" w:cs="Arial"/>
        </w:rPr>
        <w:t xml:space="preserve">J. </w:t>
      </w:r>
      <w:r w:rsidR="00BC461B">
        <w:rPr>
          <w:rFonts w:ascii="Calibri" w:hAnsi="Calibri" w:cs="Arial"/>
        </w:rPr>
        <w:t>Green</w:t>
      </w:r>
      <w:r w:rsidR="00554714">
        <w:rPr>
          <w:rFonts w:ascii="Calibri" w:hAnsi="Calibri" w:cs="Arial"/>
        </w:rPr>
        <w:t xml:space="preserve">, </w:t>
      </w:r>
      <w:hyperlink r:id="rId13" w:history="1">
        <w:r w:rsidR="00554714" w:rsidRPr="00824510">
          <w:rPr>
            <w:rStyle w:val="Hyperlink"/>
            <w:rFonts w:ascii="Calibri" w:hAnsi="Calibri" w:cs="Arial"/>
          </w:rPr>
          <w:t>green@jhu.edu</w:t>
        </w:r>
      </w:hyperlink>
    </w:p>
    <w:p w14:paraId="2B144A16" w14:textId="77777777" w:rsidR="00925823" w:rsidRPr="000B2F36" w:rsidRDefault="00925823" w:rsidP="00925823">
      <w:pPr>
        <w:pStyle w:val="NormalWeb"/>
        <w:spacing w:before="0" w:beforeAutospacing="0" w:after="0" w:afterAutospacing="0"/>
        <w:jc w:val="both"/>
        <w:rPr>
          <w:rFonts w:ascii="Calibri" w:hAnsi="Calibri" w:cs="Arial"/>
          <w:b/>
          <w:bCs/>
        </w:rPr>
      </w:pPr>
    </w:p>
    <w:p w14:paraId="446AEEBB" w14:textId="5F6072B2" w:rsidR="00925823" w:rsidRPr="000B2F36" w:rsidRDefault="005C54D2" w:rsidP="00933ECB">
      <w:pPr>
        <w:pStyle w:val="NormalWeb"/>
        <w:spacing w:before="0" w:beforeAutospacing="0" w:after="0" w:afterAutospacing="0"/>
        <w:jc w:val="both"/>
        <w:rPr>
          <w:rFonts w:ascii="Calibri" w:hAnsi="Calibri" w:cs="Arial"/>
          <w:color w:val="808080"/>
        </w:rPr>
      </w:pPr>
      <w:r w:rsidRPr="000B2F36">
        <w:rPr>
          <w:rFonts w:ascii="Calibri" w:hAnsi="Calibri" w:cs="Arial"/>
          <w:b/>
          <w:bCs/>
        </w:rPr>
        <w:t>KEYWORDS</w:t>
      </w:r>
      <w:r w:rsidR="00BE5F4A" w:rsidRPr="000B2F36">
        <w:rPr>
          <w:rFonts w:ascii="Calibri" w:hAnsi="Calibri" w:cs="Arial"/>
          <w:b/>
          <w:bCs/>
        </w:rPr>
        <w:t>:</w:t>
      </w:r>
      <w:r w:rsidR="00BE5F4A" w:rsidRPr="000B2F36">
        <w:rPr>
          <w:rFonts w:ascii="Calibri" w:hAnsi="Calibri" w:cs="Arial"/>
        </w:rPr>
        <w:t xml:space="preserve"> </w:t>
      </w:r>
      <w:r w:rsidR="00DF1362">
        <w:rPr>
          <w:rFonts w:ascii="Calibri" w:hAnsi="Calibri" w:cs="Arial"/>
        </w:rPr>
        <w:t xml:space="preserve">aAPC, </w:t>
      </w:r>
      <w:r w:rsidR="003D2080">
        <w:rPr>
          <w:rFonts w:ascii="Calibri" w:hAnsi="Calibri" w:cs="Arial"/>
        </w:rPr>
        <w:t>immunoengineering, polymer, anisotropic</w:t>
      </w:r>
      <w:r w:rsidR="00554714">
        <w:rPr>
          <w:rFonts w:ascii="Calibri" w:hAnsi="Calibri" w:cs="Arial"/>
        </w:rPr>
        <w:t>, particle, shape</w:t>
      </w:r>
    </w:p>
    <w:p w14:paraId="55555360" w14:textId="77777777" w:rsidR="00925823" w:rsidRPr="000B2F36" w:rsidRDefault="00925823" w:rsidP="00925823">
      <w:pPr>
        <w:pStyle w:val="NormalWeb"/>
        <w:spacing w:before="0" w:beforeAutospacing="0" w:after="0" w:afterAutospacing="0"/>
        <w:jc w:val="both"/>
        <w:rPr>
          <w:rFonts w:ascii="Calibri" w:hAnsi="Calibri" w:cs="Arial"/>
        </w:rPr>
      </w:pPr>
    </w:p>
    <w:p w14:paraId="1D606A44" w14:textId="77777777" w:rsidR="003F0E38" w:rsidRDefault="003F0E38">
      <w:pPr>
        <w:widowControl w:val="0"/>
        <w:autoSpaceDE w:val="0"/>
        <w:autoSpaceDN w:val="0"/>
        <w:adjustRightInd w:val="0"/>
        <w:jc w:val="both"/>
        <w:rPr>
          <w:rFonts w:ascii="Calibri" w:hAnsi="Calibri" w:cs="Arial"/>
          <w:b/>
          <w:bCs/>
        </w:rPr>
      </w:pPr>
    </w:p>
    <w:p w14:paraId="52D29294" w14:textId="77777777" w:rsidR="00F30D4A" w:rsidRDefault="00F30D4A">
      <w:pPr>
        <w:widowControl w:val="0"/>
        <w:autoSpaceDE w:val="0"/>
        <w:autoSpaceDN w:val="0"/>
        <w:adjustRightInd w:val="0"/>
        <w:jc w:val="both"/>
        <w:rPr>
          <w:rFonts w:ascii="Calibri" w:hAnsi="Calibri" w:cs="Arial"/>
        </w:rPr>
      </w:pPr>
      <w:r w:rsidRPr="000B2F36">
        <w:rPr>
          <w:rFonts w:ascii="Calibri" w:hAnsi="Calibri" w:cs="Arial"/>
          <w:b/>
          <w:bCs/>
        </w:rPr>
        <w:lastRenderedPageBreak/>
        <w:t>SHORT ABSTRACT:</w:t>
      </w:r>
      <w:r w:rsidRPr="000B2F36">
        <w:rPr>
          <w:rFonts w:ascii="Calibri" w:hAnsi="Calibri" w:cs="Arial"/>
        </w:rPr>
        <w:t xml:space="preserve"> </w:t>
      </w:r>
    </w:p>
    <w:p w14:paraId="734E09BC" w14:textId="0DEFC37A" w:rsidR="00F30D4A" w:rsidRPr="002F013B" w:rsidRDefault="00AB4949" w:rsidP="001B12B6">
      <w:pPr>
        <w:widowControl w:val="0"/>
        <w:autoSpaceDE w:val="0"/>
        <w:autoSpaceDN w:val="0"/>
        <w:adjustRightInd w:val="0"/>
        <w:ind w:firstLine="720"/>
        <w:jc w:val="both"/>
        <w:rPr>
          <w:rFonts w:ascii="Calibri" w:hAnsi="Calibri" w:cs="Arial"/>
        </w:rPr>
      </w:pPr>
      <w:r>
        <w:rPr>
          <w:rFonts w:ascii="Calibri" w:hAnsi="Calibri" w:cs="Arial"/>
        </w:rPr>
        <w:t xml:space="preserve">Here, we present a protocol to </w:t>
      </w:r>
      <w:r w:rsidR="00F30D4A" w:rsidRPr="002F013B">
        <w:rPr>
          <w:rFonts w:ascii="Calibri" w:hAnsi="Calibri" w:cs="Arial"/>
        </w:rPr>
        <w:t xml:space="preserve">quickly and reproducibly generate </w:t>
      </w:r>
      <w:r>
        <w:rPr>
          <w:rFonts w:ascii="Calibri" w:hAnsi="Calibri" w:cs="Arial"/>
        </w:rPr>
        <w:t>biologically inspired, biodegradable articifical antigen presenting cells (</w:t>
      </w:r>
      <w:r w:rsidR="00F30D4A" w:rsidRPr="002F013B">
        <w:rPr>
          <w:rFonts w:ascii="Calibri" w:hAnsi="Calibri" w:cs="Arial"/>
        </w:rPr>
        <w:t>aAPC</w:t>
      </w:r>
      <w:r>
        <w:rPr>
          <w:rFonts w:ascii="Calibri" w:hAnsi="Calibri" w:cs="Arial"/>
        </w:rPr>
        <w:t>)</w:t>
      </w:r>
      <w:r w:rsidR="00F30D4A" w:rsidRPr="002F013B">
        <w:rPr>
          <w:rFonts w:ascii="Calibri" w:hAnsi="Calibri" w:cs="Arial"/>
        </w:rPr>
        <w:t xml:space="preserve"> with tunable size, shape, and surface protein presentation for T cell expansion </w:t>
      </w:r>
      <w:r w:rsidR="00F30D4A" w:rsidRPr="009958FC">
        <w:rPr>
          <w:rFonts w:ascii="Calibri" w:hAnsi="Calibri" w:cs="Arial"/>
          <w:i/>
        </w:rPr>
        <w:t>ex vivo</w:t>
      </w:r>
      <w:r w:rsidR="00F30D4A" w:rsidRPr="002F013B">
        <w:rPr>
          <w:rFonts w:ascii="Calibri" w:hAnsi="Calibri" w:cs="Arial"/>
        </w:rPr>
        <w:t xml:space="preserve"> or </w:t>
      </w:r>
      <w:r w:rsidR="00F30D4A" w:rsidRPr="001B12B6">
        <w:rPr>
          <w:rFonts w:ascii="Calibri" w:hAnsi="Calibri" w:cs="Arial"/>
          <w:i/>
        </w:rPr>
        <w:t>in vivo</w:t>
      </w:r>
      <w:r w:rsidR="00F30D4A" w:rsidRPr="002F013B">
        <w:rPr>
          <w:rFonts w:ascii="Calibri" w:hAnsi="Calibri" w:cs="Arial"/>
        </w:rPr>
        <w:t>.</w:t>
      </w:r>
    </w:p>
    <w:p w14:paraId="13D86690" w14:textId="77777777" w:rsidR="00F30D4A" w:rsidRPr="000B2F36" w:rsidRDefault="00F30D4A" w:rsidP="001B12B6">
      <w:pPr>
        <w:widowControl w:val="0"/>
        <w:autoSpaceDE w:val="0"/>
        <w:autoSpaceDN w:val="0"/>
        <w:adjustRightInd w:val="0"/>
        <w:jc w:val="both"/>
        <w:rPr>
          <w:rFonts w:ascii="Calibri" w:hAnsi="Calibri" w:cs="Arial"/>
        </w:rPr>
      </w:pPr>
    </w:p>
    <w:p w14:paraId="6FE36020" w14:textId="77777777" w:rsidR="00F30D4A" w:rsidRDefault="00F30D4A" w:rsidP="001B12B6">
      <w:pPr>
        <w:widowControl w:val="0"/>
        <w:autoSpaceDE w:val="0"/>
        <w:autoSpaceDN w:val="0"/>
        <w:adjustRightInd w:val="0"/>
        <w:jc w:val="both"/>
        <w:rPr>
          <w:rFonts w:ascii="Calibri" w:hAnsi="Calibri" w:cs="Arial"/>
        </w:rPr>
      </w:pPr>
      <w:r w:rsidRPr="000B2F36">
        <w:rPr>
          <w:rFonts w:ascii="Calibri" w:hAnsi="Calibri" w:cs="Arial"/>
          <w:b/>
          <w:bCs/>
        </w:rPr>
        <w:t>LONG ABSTRACT:</w:t>
      </w:r>
      <w:r w:rsidRPr="000B2F36">
        <w:rPr>
          <w:rFonts w:ascii="Calibri" w:hAnsi="Calibri" w:cs="Arial"/>
        </w:rPr>
        <w:t xml:space="preserve"> </w:t>
      </w:r>
    </w:p>
    <w:p w14:paraId="00EBA636" w14:textId="77777777" w:rsidR="00F30D4A" w:rsidRDefault="00F30D4A" w:rsidP="001B12B6">
      <w:pPr>
        <w:widowControl w:val="0"/>
        <w:autoSpaceDE w:val="0"/>
        <w:autoSpaceDN w:val="0"/>
        <w:adjustRightInd w:val="0"/>
        <w:ind w:firstLine="720"/>
        <w:jc w:val="both"/>
        <w:rPr>
          <w:rFonts w:ascii="Calibri" w:hAnsi="Calibri" w:cs="Arial"/>
        </w:rPr>
      </w:pPr>
      <w:r w:rsidRPr="002F013B">
        <w:rPr>
          <w:rFonts w:ascii="Calibri" w:hAnsi="Calibri" w:cs="Arial"/>
        </w:rPr>
        <w:t>Artificial antigen presenting cells (aAPC) are a promising platform for immune modulation due to their potent ability to stimulate T cells. Acellular substrates offer key advantages over cell-based aAPC</w:t>
      </w:r>
      <w:r>
        <w:rPr>
          <w:rFonts w:ascii="Calibri" w:hAnsi="Calibri" w:cs="Arial"/>
        </w:rPr>
        <w:t>,</w:t>
      </w:r>
      <w:r w:rsidRPr="002F013B">
        <w:rPr>
          <w:rFonts w:ascii="Calibri" w:hAnsi="Calibri" w:cs="Arial"/>
        </w:rPr>
        <w:t xml:space="preserve"> </w:t>
      </w:r>
      <w:r>
        <w:rPr>
          <w:rFonts w:ascii="Calibri" w:hAnsi="Calibri" w:cs="Arial"/>
        </w:rPr>
        <w:t>including</w:t>
      </w:r>
      <w:r w:rsidRPr="002F013B">
        <w:rPr>
          <w:rFonts w:ascii="Calibri" w:hAnsi="Calibri" w:cs="Arial"/>
        </w:rPr>
        <w:t xml:space="preserve"> precise control </w:t>
      </w:r>
      <w:r>
        <w:rPr>
          <w:rFonts w:ascii="Calibri" w:hAnsi="Calibri" w:cs="Arial"/>
        </w:rPr>
        <w:t>of</w:t>
      </w:r>
      <w:r w:rsidRPr="002F013B">
        <w:rPr>
          <w:rFonts w:ascii="Calibri" w:hAnsi="Calibri" w:cs="Arial"/>
        </w:rPr>
        <w:t xml:space="preserve"> signal presentation parameters and physical properties of the aAPC surface to modulate </w:t>
      </w:r>
      <w:r>
        <w:rPr>
          <w:rFonts w:ascii="Calibri" w:hAnsi="Calibri" w:cs="Arial"/>
        </w:rPr>
        <w:t>its interactions with T cells</w:t>
      </w:r>
      <w:r w:rsidRPr="002F013B">
        <w:rPr>
          <w:rFonts w:ascii="Calibri" w:hAnsi="Calibri" w:cs="Arial"/>
        </w:rPr>
        <w:t>. aAPC constructed from anisotropic particles, particularly ellipsoidal particles, have been shown to be more effective than their spherical counterparts at stimulating T cells due to increased binding and</w:t>
      </w:r>
      <w:r>
        <w:rPr>
          <w:rFonts w:ascii="Calibri" w:hAnsi="Calibri" w:cs="Arial"/>
        </w:rPr>
        <w:t xml:space="preserve"> larger surface area available for T cell contact</w:t>
      </w:r>
      <w:r w:rsidRPr="002F013B">
        <w:rPr>
          <w:rFonts w:ascii="Calibri" w:hAnsi="Calibri" w:cs="Arial"/>
        </w:rPr>
        <w:t>,</w:t>
      </w:r>
      <w:r>
        <w:rPr>
          <w:rFonts w:ascii="Calibri" w:hAnsi="Calibri" w:cs="Arial"/>
        </w:rPr>
        <w:t xml:space="preserve"> as well as</w:t>
      </w:r>
      <w:r w:rsidRPr="002F013B">
        <w:rPr>
          <w:rFonts w:ascii="Calibri" w:hAnsi="Calibri" w:cs="Arial"/>
        </w:rPr>
        <w:t xml:space="preserve"> reduced nonspecific uptake and enhanced pharmacokinetic properties. Despite increased interest in anisotropic particles, even widely accepted methods of generating anisotropic particles such as thin-film stretching can be challenging to implement and use reproducibly.</w:t>
      </w:r>
    </w:p>
    <w:p w14:paraId="6B541F62" w14:textId="77777777" w:rsidR="00F30D4A" w:rsidRPr="002F013B" w:rsidRDefault="00F30D4A" w:rsidP="001B12B6">
      <w:pPr>
        <w:widowControl w:val="0"/>
        <w:autoSpaceDE w:val="0"/>
        <w:autoSpaceDN w:val="0"/>
        <w:adjustRightInd w:val="0"/>
        <w:jc w:val="both"/>
        <w:rPr>
          <w:rFonts w:ascii="Calibri" w:hAnsi="Calibri" w:cs="Arial"/>
        </w:rPr>
      </w:pPr>
    </w:p>
    <w:p w14:paraId="1544F488" w14:textId="4611D30E" w:rsidR="00F30D4A" w:rsidRPr="000B2F36" w:rsidRDefault="00F30D4A" w:rsidP="001B12B6">
      <w:pPr>
        <w:widowControl w:val="0"/>
        <w:autoSpaceDE w:val="0"/>
        <w:autoSpaceDN w:val="0"/>
        <w:adjustRightInd w:val="0"/>
        <w:ind w:firstLine="720"/>
        <w:jc w:val="both"/>
        <w:rPr>
          <w:rFonts w:ascii="Calibri" w:hAnsi="Calibri" w:cs="Arial"/>
        </w:rPr>
      </w:pPr>
      <w:r w:rsidRPr="002F013B">
        <w:rPr>
          <w:rFonts w:ascii="Calibri" w:hAnsi="Calibri" w:cs="Arial"/>
        </w:rPr>
        <w:t xml:space="preserve">To this end, we describe a protocol for the rapid, standardized fabrication of biodegradable anisotropic particle-based aAPC with tunable size, shape, and signal presentation for T cell expansion ex vivo or in vivo, along with methods to characterize their size, morphology, and surface protein content, and </w:t>
      </w:r>
      <w:r w:rsidR="005C2739">
        <w:rPr>
          <w:rFonts w:ascii="Calibri" w:hAnsi="Calibri" w:cs="Arial"/>
        </w:rPr>
        <w:t xml:space="preserve">to </w:t>
      </w:r>
      <w:r w:rsidRPr="002F013B">
        <w:rPr>
          <w:rFonts w:ascii="Calibri" w:hAnsi="Calibri" w:cs="Arial"/>
        </w:rPr>
        <w:t xml:space="preserve">assess </w:t>
      </w:r>
      <w:r w:rsidR="005C2739">
        <w:rPr>
          <w:rFonts w:ascii="Calibri" w:hAnsi="Calibri" w:cs="Arial"/>
        </w:rPr>
        <w:t xml:space="preserve">their </w:t>
      </w:r>
      <w:r w:rsidRPr="002F013B">
        <w:rPr>
          <w:rFonts w:ascii="Calibri" w:hAnsi="Calibri" w:cs="Arial"/>
        </w:rPr>
        <w:t>functionality. This approach to fabricating anisotropic aAPC is scalable and reproducible, making it ideal for generating aAPC for “off-the-shelf” immunotherapies.</w:t>
      </w:r>
    </w:p>
    <w:p w14:paraId="1165C313" w14:textId="77777777" w:rsidR="00F30D4A" w:rsidRPr="000B2F36" w:rsidRDefault="00F30D4A" w:rsidP="00F30D4A">
      <w:pPr>
        <w:jc w:val="both"/>
        <w:rPr>
          <w:rFonts w:ascii="Calibri" w:hAnsi="Calibri" w:cs="Arial"/>
        </w:rPr>
      </w:pPr>
    </w:p>
    <w:p w14:paraId="07F97630" w14:textId="77777777" w:rsidR="00F30D4A" w:rsidRPr="00DF1362" w:rsidRDefault="00F30D4A">
      <w:pPr>
        <w:widowControl w:val="0"/>
        <w:autoSpaceDE w:val="0"/>
        <w:autoSpaceDN w:val="0"/>
        <w:adjustRightInd w:val="0"/>
        <w:jc w:val="both"/>
        <w:rPr>
          <w:rFonts w:ascii="Calibri" w:hAnsi="Calibri" w:cs="Arial"/>
        </w:rPr>
      </w:pPr>
      <w:r w:rsidRPr="000B2F36">
        <w:rPr>
          <w:rFonts w:ascii="Calibri" w:hAnsi="Calibri" w:cs="Arial"/>
          <w:b/>
        </w:rPr>
        <w:t>INTRODUCTION</w:t>
      </w:r>
      <w:r w:rsidRPr="000B2F36">
        <w:rPr>
          <w:rFonts w:ascii="Calibri" w:hAnsi="Calibri" w:cs="Arial"/>
          <w:b/>
          <w:bCs/>
        </w:rPr>
        <w:t>:</w:t>
      </w:r>
      <w:r w:rsidRPr="000B2F36">
        <w:rPr>
          <w:rFonts w:ascii="Calibri" w:hAnsi="Calibri" w:cs="Arial"/>
        </w:rPr>
        <w:t xml:space="preserve"> </w:t>
      </w:r>
    </w:p>
    <w:p w14:paraId="0837D174" w14:textId="17E3194D" w:rsidR="00F30D4A" w:rsidRDefault="00F30D4A" w:rsidP="001B12B6">
      <w:pPr>
        <w:ind w:firstLine="720"/>
        <w:jc w:val="both"/>
        <w:rPr>
          <w:rFonts w:asciiTheme="minorHAnsi" w:hAnsiTheme="minorHAnsi" w:cstheme="minorHAnsi"/>
        </w:rPr>
      </w:pPr>
      <w:r w:rsidRPr="00E0035D">
        <w:rPr>
          <w:rFonts w:asciiTheme="minorHAnsi" w:hAnsiTheme="minorHAnsi" w:cstheme="minorHAnsi"/>
        </w:rPr>
        <w:t xml:space="preserve">Artificial antigen presenting cells (aAPC) have shown promise as immunomodulatory agents because they can generate a robust antigen-specific T cell response. Essential to these platforms are their ability to efficiently present crucial signals for T cell activation. Acellular aAPC are an attractive alternative to cell-based aAPC because they are easier and less costly to fabricate, face fewer challenges during scale-up and translation, and alleviate risks associated with cell-based therapies. Acellular aAPC also allow for a high degree of control over signal presentation parameters and physical properties of the surface that will </w:t>
      </w:r>
      <w:r>
        <w:rPr>
          <w:rFonts w:asciiTheme="minorHAnsi" w:hAnsiTheme="minorHAnsi" w:cstheme="minorHAnsi"/>
        </w:rPr>
        <w:t>interface</w:t>
      </w:r>
      <w:r w:rsidRPr="00E0035D">
        <w:rPr>
          <w:rFonts w:asciiTheme="minorHAnsi" w:hAnsiTheme="minorHAnsi" w:cstheme="minorHAnsi"/>
        </w:rPr>
        <w:t xml:space="preserve"> with</w:t>
      </w:r>
      <w:r>
        <w:rPr>
          <w:rFonts w:asciiTheme="minorHAnsi" w:hAnsiTheme="minorHAnsi" w:cstheme="minorHAnsi"/>
        </w:rPr>
        <w:t xml:space="preserve"> </w:t>
      </w:r>
      <w:r w:rsidRPr="00E0035D">
        <w:rPr>
          <w:rFonts w:asciiTheme="minorHAnsi" w:hAnsiTheme="minorHAnsi" w:cstheme="minorHAnsi"/>
        </w:rPr>
        <w:t>T cell</w:t>
      </w:r>
      <w:r>
        <w:rPr>
          <w:rFonts w:asciiTheme="minorHAnsi" w:hAnsiTheme="minorHAnsi" w:cstheme="minorHAnsi"/>
        </w:rPr>
        <w:t>s</w:t>
      </w:r>
      <w:r w:rsidR="00630EA3">
        <w:rPr>
          <w:rFonts w:asciiTheme="minorHAnsi" w:hAnsiTheme="minorHAnsi" w:cstheme="minorHAnsi"/>
        </w:rPr>
        <w:t>.</w:t>
      </w:r>
      <w:r w:rsidR="00C83A4D">
        <w:rPr>
          <w:rFonts w:asciiTheme="minorHAnsi" w:hAnsiTheme="minorHAnsi" w:cstheme="minorHAnsi"/>
        </w:rPr>
        <w:t xml:space="preserve"> </w:t>
      </w:r>
      <w:r w:rsidRPr="00E0035D">
        <w:rPr>
          <w:rFonts w:asciiTheme="minorHAnsi" w:hAnsiTheme="minorHAnsi" w:cstheme="minorHAnsi"/>
        </w:rPr>
        <w:fldChar w:fldCharType="begin">
          <w:fldData xml:space="preserve">PEVuZE5vdGU+PENpdGU+PEF1dGhvcj5FZ2dlcm1vbnQ8L0F1dGhvcj48WWVhcj4yMDE0PC9ZZWFy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PEVuZE5vdGU+PENpdGU+PEF1dGhvcj5FZ2dlcm1vbnQ8L0F1dGhvcj48WWVhcj4yMDE0PC9ZZWFy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w:t>
      </w:r>
      <w:r w:rsidRPr="00E0035D">
        <w:rPr>
          <w:rFonts w:asciiTheme="minorHAnsi" w:hAnsiTheme="minorHAnsi" w:cstheme="minorHAnsi"/>
        </w:rPr>
        <w:fldChar w:fldCharType="end"/>
      </w:r>
      <w:r w:rsidRPr="00E0035D">
        <w:rPr>
          <w:rFonts w:asciiTheme="minorHAnsi" w:hAnsiTheme="minorHAnsi" w:cstheme="minorHAnsi"/>
        </w:rPr>
        <w:t xml:space="preserve"> </w:t>
      </w:r>
    </w:p>
    <w:p w14:paraId="606B0397" w14:textId="77777777" w:rsidR="00F30D4A" w:rsidRPr="00E0035D" w:rsidRDefault="00F30D4A" w:rsidP="001B12B6">
      <w:pPr>
        <w:ind w:firstLine="720"/>
        <w:jc w:val="both"/>
        <w:rPr>
          <w:rFonts w:asciiTheme="minorHAnsi" w:hAnsiTheme="minorHAnsi" w:cstheme="minorHAnsi"/>
        </w:rPr>
      </w:pPr>
    </w:p>
    <w:p w14:paraId="04759765" w14:textId="068CA2E1" w:rsidR="00F30D4A" w:rsidRDefault="00F30D4A" w:rsidP="001B12B6">
      <w:pPr>
        <w:ind w:firstLine="720"/>
        <w:jc w:val="both"/>
        <w:rPr>
          <w:rFonts w:asciiTheme="minorHAnsi" w:hAnsiTheme="minorHAnsi" w:cstheme="minorHAnsi"/>
        </w:rPr>
      </w:pPr>
      <w:r w:rsidRPr="00E0035D">
        <w:rPr>
          <w:rFonts w:asciiTheme="minorHAnsi" w:hAnsiTheme="minorHAnsi" w:cstheme="minorHAnsi"/>
        </w:rPr>
        <w:t>aAPC must recapitulate a minimum of two signals essential for T cell activation. Signal 1 provides antigen recognition and occurs when the T cell receptor (TCR) recognizes and engages with an MHC class I or II bearing its cognate antigen, culminating in signaling through the TCR complex. To bypass the antigen specificity requirement, aAPC systems often bear an agonistic monoclonal antibody against the CD3 receptor, which nonspecifically stimulates the TCR complex. Recombinant forms of MHC, particularly MHC multimers, have also been used on the surface of aAPC to provide antigen specificity</w:t>
      </w:r>
      <w:r w:rsidR="00436686">
        <w:rPr>
          <w:rFonts w:asciiTheme="minorHAnsi" w:hAnsiTheme="minorHAnsi" w:cstheme="minorHAnsi"/>
        </w:rPr>
        <w:t>.</w:t>
      </w:r>
      <w:r w:rsidR="00C83A4D">
        <w:rPr>
          <w:rFonts w:asciiTheme="minorHAnsi" w:hAnsiTheme="minorHAnsi" w:cstheme="minorHAnsi"/>
        </w:rPr>
        <w:t xml:space="preserve"> </w:t>
      </w:r>
      <w:r w:rsidRPr="00E0035D">
        <w:rPr>
          <w:rFonts w:asciiTheme="minorHAnsi" w:hAnsiTheme="minorHAnsi" w:cstheme="minorHAnsi"/>
        </w:rPr>
        <w:fldChar w:fldCharType="begin">
          <w:fldData xml:space="preserve">PEVuZE5vdGU+PENpdGU+PEF1dGhvcj5NYXVzPC9BdXRob3I+PFllYXI+MjAwMzwvWWVhcj48UmVj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PEVuZE5vdGU+PENpdGU+PEF1dGhvcj5NYXVzPC9BdXRob3I+PFllYXI+MjAwMzwvWWVhcj48UmVj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2,3</w:t>
      </w:r>
      <w:r w:rsidRPr="00E0035D">
        <w:rPr>
          <w:rFonts w:asciiTheme="minorHAnsi" w:hAnsiTheme="minorHAnsi" w:cstheme="minorHAnsi"/>
        </w:rPr>
        <w:fldChar w:fldCharType="end"/>
      </w:r>
      <w:r w:rsidRPr="00E0035D">
        <w:rPr>
          <w:rFonts w:asciiTheme="minorHAnsi" w:hAnsiTheme="minorHAnsi" w:cstheme="minorHAnsi"/>
        </w:rPr>
        <w:t xml:space="preserve"> Signal 2 is a costimulatory signal that directs T cell activity. To provide the costimulation necessary for T cell activation, the CD28 receptor is generally stimulated with an agonistic antibody presented on the aAPC surface, although other costimulatory receptors such as 4-1BB have been successfully targeted</w:t>
      </w:r>
      <w:r w:rsidR="00436686">
        <w:rPr>
          <w:rFonts w:asciiTheme="minorHAnsi" w:hAnsiTheme="minorHAnsi" w:cstheme="minorHAnsi"/>
        </w:rPr>
        <w:t>.</w:t>
      </w:r>
      <w:r w:rsidR="00C83A4D">
        <w:rPr>
          <w:rFonts w:asciiTheme="minorHAnsi" w:hAnsiTheme="minorHAnsi" w:cstheme="minorHAnsi"/>
        </w:rPr>
        <w:t xml:space="preserve"> </w:t>
      </w:r>
      <w:r w:rsidRPr="00E0035D">
        <w:rPr>
          <w:rFonts w:asciiTheme="minorHAnsi" w:hAnsiTheme="minorHAnsi" w:cstheme="minorHAnsi"/>
        </w:rPr>
        <w:fldChar w:fldCharType="begin">
          <w:fldData xml:space="preserve">PEVuZE5vdGU+PENpdGU+PEF1dGhvcj5SdWRvbGY8L0F1dGhvcj48WWVhcj4yMDA4PC9ZZWFyPjxS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PEVuZE5vdGU+PENpdGU+PEF1dGhvcj5SdWRvbGY8L0F1dGhvcj48WWVhcj4yMDA4PC9ZZWFyPjxS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4</w:t>
      </w:r>
      <w:r w:rsidRPr="00E0035D">
        <w:rPr>
          <w:rFonts w:asciiTheme="minorHAnsi" w:hAnsiTheme="minorHAnsi" w:cstheme="minorHAnsi"/>
        </w:rPr>
        <w:fldChar w:fldCharType="end"/>
      </w:r>
      <w:r w:rsidRPr="00E0035D">
        <w:rPr>
          <w:rFonts w:asciiTheme="minorHAnsi" w:hAnsiTheme="minorHAnsi" w:cstheme="minorHAnsi"/>
        </w:rPr>
        <w:t xml:space="preserve"> Signal 1 and 2 proteins </w:t>
      </w:r>
      <w:r w:rsidRPr="00E0035D">
        <w:rPr>
          <w:rFonts w:asciiTheme="minorHAnsi" w:hAnsiTheme="minorHAnsi" w:cstheme="minorHAnsi"/>
        </w:rPr>
        <w:lastRenderedPageBreak/>
        <w:t>are typically immobilized on the surface of rigid particle</w:t>
      </w:r>
      <w:r>
        <w:rPr>
          <w:rFonts w:asciiTheme="minorHAnsi" w:hAnsiTheme="minorHAnsi" w:cstheme="minorHAnsi"/>
        </w:rPr>
        <w:t>s to synthesize aAPC</w:t>
      </w:r>
      <w:r w:rsidRPr="00E0035D">
        <w:rPr>
          <w:rFonts w:asciiTheme="minorHAnsi" w:hAnsiTheme="minorHAnsi" w:cstheme="minorHAnsi"/>
        </w:rPr>
        <w:t>. Historically, aAPC have been fabricated from a variety of materials including polystyrene</w:t>
      </w:r>
      <w:r w:rsidR="00C83A4D">
        <w:rPr>
          <w:rFonts w:asciiTheme="minorHAnsi" w:hAnsiTheme="minorHAnsi" w:cstheme="minorHAnsi"/>
        </w:rPr>
        <w:t xml:space="preserve"> </w:t>
      </w:r>
      <w:r w:rsidRPr="00E0035D">
        <w:rPr>
          <w:rFonts w:asciiTheme="minorHAnsi" w:hAnsiTheme="minorHAnsi" w:cstheme="minorHAnsi"/>
        </w:rPr>
        <w:fldChar w:fldCharType="begin">
          <w:fldData xml:space="preserve">PEVuZE5vdGU+PENpdGU+PEF1dGhvcj5UaGFtPC9BdXRob3I+PFllYXI+MjAwMTwvWWVhcj48UmVj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=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PEVuZE5vdGU+PENpdGU+PEF1dGhvcj5UaGFtPC9BdXRob3I+PFllYXI+MjAwMTwvWWVhcj48UmVj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=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4,5</w:t>
      </w:r>
      <w:r w:rsidRPr="00E0035D">
        <w:rPr>
          <w:rFonts w:asciiTheme="minorHAnsi" w:hAnsiTheme="minorHAnsi" w:cstheme="minorHAnsi"/>
        </w:rPr>
        <w:fldChar w:fldCharType="end"/>
      </w:r>
      <w:r w:rsidRPr="00E0035D">
        <w:rPr>
          <w:rFonts w:asciiTheme="minorHAnsi" w:hAnsiTheme="minorHAnsi" w:cstheme="minorHAnsi"/>
        </w:rPr>
        <w:t xml:space="preserve"> and iron dextran</w:t>
      </w:r>
      <w:r w:rsidR="00436686">
        <w:rPr>
          <w:rFonts w:asciiTheme="minorHAnsi" w:hAnsiTheme="minorHAnsi" w:cstheme="minorHAnsi"/>
        </w:rPr>
        <w:t>.</w:t>
      </w:r>
      <w:r w:rsidR="00C83A4D">
        <w:rPr>
          <w:rFonts w:asciiTheme="minorHAnsi" w:hAnsiTheme="minorHAnsi" w:cstheme="minorHAnsi"/>
        </w:rPr>
        <w:t xml:space="preserve"> </w:t>
      </w:r>
      <w:r w:rsidRPr="00E0035D">
        <w:rPr>
          <w:rFonts w:asciiTheme="minorHAnsi" w:hAnsiTheme="minorHAnsi" w:cstheme="minorHAnsi"/>
        </w:rPr>
        <w:fldChar w:fldCharType="begin">
          <w:fldData xml:space="preserve">PEVuZE5vdGU+PENpdGU+PEF1dGhvcj5QZXJpY2E8L0F1dGhvcj48WWVhcj4yMDE0PC9ZZWFyPjxS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PEVuZE5vdGU+PENpdGU+PEF1dGhvcj5QZXJpY2E8L0F1dGhvcj48WWVhcj4yMDE0PC9ZZWFyPjxS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6</w:t>
      </w:r>
      <w:r w:rsidRPr="00E0035D">
        <w:rPr>
          <w:rFonts w:asciiTheme="minorHAnsi" w:hAnsiTheme="minorHAnsi" w:cstheme="minorHAnsi"/>
        </w:rPr>
        <w:fldChar w:fldCharType="end"/>
      </w:r>
      <w:r w:rsidRPr="00E0035D">
        <w:rPr>
          <w:rFonts w:asciiTheme="minorHAnsi" w:hAnsiTheme="minorHAnsi" w:cstheme="minorHAnsi"/>
        </w:rPr>
        <w:t xml:space="preserve"> Newer systems utilize biodegradable polymers like poly(lactic-co-glycolic acid) (PLGA) to generate aAPC that can be easily coupled to signal proteins, are suitable for direct administration </w:t>
      </w:r>
      <w:r w:rsidRPr="00E0035D">
        <w:rPr>
          <w:rFonts w:asciiTheme="minorHAnsi" w:hAnsiTheme="minorHAnsi" w:cstheme="minorHAnsi"/>
          <w:i/>
        </w:rPr>
        <w:t>in vivo</w:t>
      </w:r>
      <w:r w:rsidRPr="00E0035D">
        <w:rPr>
          <w:rFonts w:asciiTheme="minorHAnsi" w:hAnsiTheme="minorHAnsi" w:cstheme="minorHAnsi"/>
        </w:rPr>
        <w:t>, and can facilitate the sustained release of encapsulated cytokines or soluble factors to augment T cell activation</w:t>
      </w:r>
      <w:r w:rsidR="00436686">
        <w:rPr>
          <w:rFonts w:asciiTheme="minorHAnsi" w:hAnsiTheme="minorHAnsi" w:cstheme="minorHAnsi"/>
        </w:rPr>
        <w:t>.</w:t>
      </w:r>
      <w:r w:rsidR="00C83A4D">
        <w:rPr>
          <w:rFonts w:asciiTheme="minorHAnsi" w:hAnsiTheme="minorHAnsi" w:cstheme="minorHAnsi"/>
        </w:rPr>
        <w:t xml:space="preserve"> </w:t>
      </w:r>
      <w:r w:rsidRPr="00E0035D">
        <w:rPr>
          <w:rFonts w:asciiTheme="minorHAnsi" w:hAnsiTheme="minorHAnsi" w:cstheme="minorHAnsi"/>
        </w:rPr>
        <w:fldChar w:fldCharType="begin">
          <w:fldData xml:space="preserve">PEVuZE5vdGU+PENpdGU+PEF1dGhvcj5TdGVlbmJsb2NrPC9BdXRob3I+PFllYXI+MjAxMTwvWWVh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PEVuZE5vdGU+PENpdGU+PEF1dGhvcj5TdGVlbmJsb2NrPC9BdXRob3I+PFllYXI+MjAxMTwvWWVh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7,8</w:t>
      </w:r>
      <w:r w:rsidRPr="00E0035D">
        <w:rPr>
          <w:rFonts w:asciiTheme="minorHAnsi" w:hAnsiTheme="minorHAnsi" w:cstheme="minorHAnsi"/>
        </w:rPr>
        <w:fldChar w:fldCharType="end"/>
      </w:r>
    </w:p>
    <w:p w14:paraId="2E3DA182" w14:textId="77777777" w:rsidR="00F30D4A" w:rsidRPr="00E0035D" w:rsidRDefault="00F30D4A" w:rsidP="001B12B6">
      <w:pPr>
        <w:ind w:firstLine="720"/>
        <w:jc w:val="both"/>
        <w:rPr>
          <w:rFonts w:asciiTheme="minorHAnsi" w:hAnsiTheme="minorHAnsi" w:cstheme="minorHAnsi"/>
        </w:rPr>
      </w:pPr>
    </w:p>
    <w:p w14:paraId="0D69CB53" w14:textId="4208850E" w:rsidR="00F30D4A" w:rsidRDefault="00F30D4A" w:rsidP="001B12B6">
      <w:pPr>
        <w:jc w:val="both"/>
        <w:rPr>
          <w:rFonts w:asciiTheme="minorHAnsi" w:hAnsiTheme="minorHAnsi" w:cstheme="minorHAnsi"/>
        </w:rPr>
      </w:pPr>
      <w:r w:rsidRPr="00E0035D">
        <w:rPr>
          <w:rFonts w:asciiTheme="minorHAnsi" w:hAnsiTheme="minorHAnsi" w:cstheme="minorHAnsi"/>
        </w:rPr>
        <w:tab/>
        <w:t xml:space="preserve">In addition to the presence of necessary signal proteins, receptor engagement over a </w:t>
      </w:r>
      <w:r>
        <w:rPr>
          <w:rFonts w:asciiTheme="minorHAnsi" w:hAnsiTheme="minorHAnsi" w:cstheme="minorHAnsi"/>
        </w:rPr>
        <w:t xml:space="preserve">sufficiently </w:t>
      </w:r>
      <w:r w:rsidRPr="00E0035D">
        <w:rPr>
          <w:rFonts w:asciiTheme="minorHAnsi" w:hAnsiTheme="minorHAnsi" w:cstheme="minorHAnsi"/>
        </w:rPr>
        <w:t xml:space="preserve">large surface area during the aAPC/T cell interaction is essential for T cell activation. Thus, physical parameters of the aAPC such as size and shape drastically alter their available contact area and affect their </w:t>
      </w:r>
      <w:r>
        <w:rPr>
          <w:rFonts w:asciiTheme="minorHAnsi" w:hAnsiTheme="minorHAnsi" w:cstheme="minorHAnsi"/>
        </w:rPr>
        <w:t>ability to stimulate T cells</w:t>
      </w:r>
      <w:r w:rsidRPr="00E0035D">
        <w:rPr>
          <w:rFonts w:asciiTheme="minorHAnsi" w:hAnsiTheme="minorHAnsi" w:cstheme="minorHAnsi"/>
        </w:rPr>
        <w:t>. Micron-sized aAPC have been shown to be more effective at stimulating T cells than their nanoscale counterparts</w:t>
      </w:r>
      <w:r w:rsidR="00436686">
        <w:rPr>
          <w:rFonts w:asciiTheme="minorHAnsi" w:hAnsiTheme="minorHAnsi" w:cstheme="minorHAnsi"/>
        </w:rPr>
        <w:t>.</w:t>
      </w:r>
      <w:r w:rsidR="00C83A4D">
        <w:rPr>
          <w:rFonts w:asciiTheme="minorHAnsi" w:hAnsiTheme="minorHAnsi" w:cstheme="minorHAnsi"/>
        </w:rPr>
        <w:t xml:space="preserve"> </w:t>
      </w:r>
      <w:r w:rsidRPr="00E0035D">
        <w:rPr>
          <w:rFonts w:asciiTheme="minorHAnsi" w:hAnsiTheme="minorHAnsi" w:cstheme="minorHAnsi"/>
        </w:rPr>
        <w:fldChar w:fldCharType="begin">
          <w:fldData xml:space="preserve">PEVuZE5vdGU+PENpdGU+PEF1dGhvcj5NZXNjaGVyPC9BdXRob3I+PFllYXI+MTk5MjwvWWVhcj48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PEVuZE5vdGU+PENpdGU+PEF1dGhvcj5NZXNjaGVyPC9BdXRob3I+PFllYXI+MTk5MjwvWWVhcj48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9,10</w:t>
      </w:r>
      <w:r w:rsidRPr="00E0035D">
        <w:rPr>
          <w:rFonts w:asciiTheme="minorHAnsi" w:hAnsiTheme="minorHAnsi" w:cstheme="minorHAnsi"/>
        </w:rPr>
        <w:fldChar w:fldCharType="end"/>
      </w:r>
      <w:r w:rsidRPr="00E0035D">
        <w:rPr>
          <w:rFonts w:asciiTheme="minorHAnsi" w:hAnsiTheme="minorHAnsi" w:cstheme="minorHAnsi"/>
        </w:rPr>
        <w:t xml:space="preserve"> However, nano-aAPC</w:t>
      </w:r>
      <w:r w:rsidR="00436686">
        <w:rPr>
          <w:rFonts w:asciiTheme="minorHAnsi" w:hAnsiTheme="minorHAnsi" w:cstheme="minorHAnsi"/>
        </w:rPr>
        <w:t xml:space="preserve"> can</w:t>
      </w:r>
      <w:r w:rsidRPr="00E0035D">
        <w:rPr>
          <w:rFonts w:asciiTheme="minorHAnsi" w:hAnsiTheme="minorHAnsi" w:cstheme="minorHAnsi"/>
        </w:rPr>
        <w:t xml:space="preserve"> have superior biodistribution and better drainage to the lymph nodes that may enhance their performance </w:t>
      </w:r>
      <w:r w:rsidRPr="00E0035D">
        <w:rPr>
          <w:rFonts w:asciiTheme="minorHAnsi" w:hAnsiTheme="minorHAnsi" w:cstheme="minorHAnsi"/>
          <w:i/>
        </w:rPr>
        <w:t>in vivo</w:t>
      </w:r>
      <w:r w:rsidRPr="00E0035D">
        <w:rPr>
          <w:rFonts w:asciiTheme="minorHAnsi" w:hAnsiTheme="minorHAnsi" w:cstheme="minorHAnsi"/>
        </w:rPr>
        <w:t xml:space="preserve"> over micro-aAPC</w:t>
      </w:r>
      <w:r w:rsidR="00436686">
        <w:rPr>
          <w:rFonts w:asciiTheme="minorHAnsi" w:hAnsiTheme="minorHAnsi" w:cstheme="minorHAnsi"/>
        </w:rPr>
        <w:t>.</w:t>
      </w:r>
      <w:r w:rsidR="00C83A4D">
        <w:rPr>
          <w:rFonts w:asciiTheme="minorHAnsi" w:hAnsiTheme="minorHAnsi" w:cstheme="minorHAnsi"/>
        </w:rPr>
        <w:t xml:space="preserve"> </w:t>
      </w:r>
      <w:r w:rsidRPr="00E0035D">
        <w:rPr>
          <w:rFonts w:asciiTheme="minorHAnsi" w:hAnsiTheme="minorHAnsi" w:cstheme="minorHAnsi"/>
        </w:rPr>
        <w:fldChar w:fldCharType="begin"/>
      </w:r>
      <w:r w:rsidR="00C83A4D">
        <w:rPr>
          <w:rFonts w:asciiTheme="minorHAnsi" w:hAnsiTheme="minorHAnsi" w:cstheme="minorHAnsi"/>
        </w:rPr>
        <w:instrText xml:space="preserve"> ADDIN EN.CITE &lt;EndNote&gt;&lt;Cite&gt;&lt;Author&gt;Fifis&lt;/Author&gt;&lt;Year&gt;2004&lt;/Year&gt;&lt;RecNum&gt;5&lt;/RecNum&gt;&lt;DisplayText&gt;&lt;style face="superscript"&gt;11&lt;/style&gt;&lt;/DisplayText&gt;&lt;record&gt;&lt;rec-number&gt;5&lt;/rec-number&gt;&lt;foreign-keys&gt;&lt;key app="EN" db-id="f5zwasewysv203edsdr5vts70p05rwarvtd0" timestamp="1522371807"&gt;5&lt;/key&gt;&lt;/foreign-keys&gt;&lt;ref-type name="Journal Article"&gt;17&lt;/ref-type&gt;&lt;contributors&gt;&lt;authors&gt;&lt;author&gt;Fifis, T.&lt;/author&gt;&lt;author&gt;Gamvrellis, A.&lt;/author&gt;&lt;author&gt;Crimeen-Irwin, B.&lt;/author&gt;&lt;author&gt;Pietersz, G. A.&lt;/author&gt;&lt;author&gt;Li, J.&lt;/author&gt;&lt;author&gt;Mottram, P. L.&lt;/author&gt;&lt;author&gt;McKenzie, I. F.&lt;/author&gt;&lt;author&gt;Plebanski, M.&lt;/author&gt;&lt;/authors&gt;&lt;/contributors&gt;&lt;auth-address&gt;Austin Research Institute, Austin Hospital, Heidelberg, Victoria, Australia.&lt;/auth-address&gt;&lt;titles&gt;&lt;title&gt;Size-dependent immunogenicity: therapeutic and protective properties of nano-vaccines against tumors&lt;/title&gt;&lt;secondary-title&gt;The Journal of Immunology&lt;/secondary-title&gt;&lt;/titles&gt;&lt;periodical&gt;&lt;full-title&gt;The Journal of Immunology&lt;/full-title&gt;&lt;/periodical&gt;&lt;pages&gt;3148-54&lt;/pages&gt;&lt;volume&gt;173&lt;/volume&gt;&lt;number&gt;5&lt;/number&gt;&lt;edition&gt;2004/08/24&lt;/edition&gt;&lt;keywords&gt;&lt;keyword&gt;Adjuvants, Immunologic/pharmacology&lt;/keyword&gt;&lt;keyword&gt;Animals&lt;/keyword&gt;&lt;keyword&gt;Antigens/immunology&lt;/keyword&gt;&lt;keyword&gt;Cancer Vaccines/*immunology/pharmacology&lt;/keyword&gt;&lt;keyword&gt;Disease Models, Animal&lt;/keyword&gt;&lt;keyword&gt;Mice&lt;/keyword&gt;&lt;keyword&gt;*Nanotechnology&lt;/keyword&gt;&lt;keyword&gt;Nanotubes&lt;/keyword&gt;&lt;keyword&gt;Neoplasms/drug therapy/immunology/*prevention &amp;amp; control&lt;/keyword&gt;&lt;/keywords&gt;&lt;dates&gt;&lt;year&gt;2004&lt;/year&gt;&lt;pub-dates&gt;&lt;date&gt;Sep 1&lt;/date&gt;&lt;/pub-dates&gt;&lt;/dates&gt;&lt;isbn&gt;0022-1767 (Print)&amp;#xD;0022-1767 (Linking)&lt;/isbn&gt;&lt;accession-num&gt;15322175&lt;/accession-num&gt;&lt;urls&gt;&lt;related-urls&gt;&lt;url&gt;https://www.ncbi.nlm.nih.gov/pubmed/15322175&lt;/url&gt;&lt;/related-urls&gt;&lt;/urls&gt;&lt;/record&gt;&lt;/Cite&gt;&lt;/EndNote&gt;</w:instrText>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11</w:t>
      </w:r>
      <w:r w:rsidRPr="00E0035D">
        <w:rPr>
          <w:rFonts w:asciiTheme="minorHAnsi" w:hAnsiTheme="minorHAnsi" w:cstheme="minorHAnsi"/>
        </w:rPr>
        <w:fldChar w:fldCharType="end"/>
      </w:r>
      <w:r w:rsidRPr="00E0035D">
        <w:rPr>
          <w:rFonts w:asciiTheme="minorHAnsi" w:hAnsiTheme="minorHAnsi" w:cstheme="minorHAnsi"/>
        </w:rPr>
        <w:t xml:space="preserve"> Shape is another variable of interest in particle-based aAPC systems. Anisotropic aAPC have recently been shown to be more effective than isotropic particles at stimulating T cells, mainly due to enhanced interaction with target cells coupled with reduced non-specific cell uptake. Cells preferentially bind to the long axis of ellipsoidal particles, and the larger radius of curvature and flatter surface allow for more contact between the aAPC and T cell</w:t>
      </w:r>
      <w:r w:rsidR="00436686">
        <w:rPr>
          <w:rFonts w:asciiTheme="minorHAnsi" w:hAnsiTheme="minorHAnsi" w:cstheme="minorHAnsi"/>
        </w:rPr>
        <w:t>.</w:t>
      </w:r>
      <w:r w:rsidR="00C83A4D">
        <w:rPr>
          <w:rFonts w:asciiTheme="minorHAnsi" w:hAnsiTheme="minorHAnsi" w:cstheme="minorHAnsi"/>
        </w:rPr>
        <w:t xml:space="preserve"> </w:t>
      </w:r>
      <w:r w:rsidRPr="00E0035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MTI8L3N0eWxlPjwvRGlzcGxheVRleHQ+PHJlY29yZD48cmVjLW51bWJlcj45PC9yZWMtbnVtYmVy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MTI8L3N0eWxlPjwvRGlzcGxheVRleHQ+PHJlY29yZD48cmVjLW51bWJlcj45PC9yZWMtbnVtYmVy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12</w:t>
      </w:r>
      <w:r w:rsidRPr="00E0035D">
        <w:rPr>
          <w:rFonts w:asciiTheme="minorHAnsi" w:hAnsiTheme="minorHAnsi" w:cstheme="minorHAnsi"/>
        </w:rPr>
        <w:fldChar w:fldCharType="end"/>
      </w:r>
      <w:r w:rsidRPr="00E0035D">
        <w:rPr>
          <w:rFonts w:asciiTheme="minorHAnsi" w:hAnsiTheme="minorHAnsi" w:cstheme="minorHAnsi"/>
        </w:rPr>
        <w:t xml:space="preserve"> The long axis of ellipsoidal particles also discourages phagocytosis, resulting in increased circulation time compared to spherical particles following</w:t>
      </w:r>
      <w:r w:rsidRPr="00E0035D">
        <w:rPr>
          <w:rFonts w:asciiTheme="minorHAnsi" w:hAnsiTheme="minorHAnsi" w:cstheme="minorHAnsi"/>
          <w:i/>
        </w:rPr>
        <w:t xml:space="preserve"> in vivo</w:t>
      </w:r>
      <w:r w:rsidRPr="00E0035D">
        <w:rPr>
          <w:rFonts w:asciiTheme="minorHAnsi" w:hAnsiTheme="minorHAnsi" w:cstheme="minorHAnsi"/>
        </w:rPr>
        <w:t xml:space="preserve"> administration</w:t>
      </w:r>
      <w:r w:rsidR="00436686">
        <w:rPr>
          <w:rFonts w:asciiTheme="minorHAnsi" w:hAnsiTheme="minorHAnsi" w:cstheme="minorHAnsi"/>
        </w:rPr>
        <w:t>.</w:t>
      </w:r>
      <w:r w:rsidRPr="00E0035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MTIsMTM8L3N0eWxlPjwvRGlzcGxheVRleHQ+PHJlY29yZD48cmVjLW51bWJlcj45PC9yZWMtbnVt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MTIsMTM8L3N0eWxlPjwvRGlzcGxheVRleHQ+PHJlY29yZD48cmVjLW51bWJlcj45PC9yZWMtbnVt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12,13</w:t>
      </w:r>
      <w:r w:rsidRPr="00E0035D">
        <w:rPr>
          <w:rFonts w:asciiTheme="minorHAnsi" w:hAnsiTheme="minorHAnsi" w:cstheme="minorHAnsi"/>
        </w:rPr>
        <w:fldChar w:fldCharType="end"/>
      </w:r>
      <w:r w:rsidRPr="00E0035D">
        <w:rPr>
          <w:rFonts w:asciiTheme="minorHAnsi" w:hAnsiTheme="minorHAnsi" w:cstheme="minorHAnsi"/>
        </w:rPr>
        <w:t xml:space="preserve"> Because of these advantages, ellipsoidal particles mediate greater expansion of antigen-specific T cells </w:t>
      </w:r>
      <w:r w:rsidRPr="00E0035D">
        <w:rPr>
          <w:rFonts w:asciiTheme="minorHAnsi" w:hAnsiTheme="minorHAnsi" w:cstheme="minorHAnsi"/>
          <w:i/>
        </w:rPr>
        <w:t>in vitro</w:t>
      </w:r>
      <w:r w:rsidRPr="00E0035D">
        <w:rPr>
          <w:rFonts w:asciiTheme="minorHAnsi" w:hAnsiTheme="minorHAnsi" w:cstheme="minorHAnsi"/>
        </w:rPr>
        <w:t xml:space="preserve"> and </w:t>
      </w:r>
      <w:r w:rsidRPr="00E0035D">
        <w:rPr>
          <w:rFonts w:asciiTheme="minorHAnsi" w:hAnsiTheme="minorHAnsi" w:cstheme="minorHAnsi"/>
          <w:i/>
        </w:rPr>
        <w:t>in vivo</w:t>
      </w:r>
      <w:r w:rsidRPr="00E0035D">
        <w:rPr>
          <w:rFonts w:asciiTheme="minorHAnsi" w:hAnsiTheme="minorHAnsi" w:cstheme="minorHAnsi"/>
        </w:rPr>
        <w:t xml:space="preserve"> compared to spherical particles, an effect observed at both the micro and nanoscales</w:t>
      </w:r>
      <w:r w:rsidR="00436686">
        <w:rPr>
          <w:rFonts w:asciiTheme="minorHAnsi" w:hAnsiTheme="minorHAnsi" w:cstheme="minorHAnsi"/>
        </w:rPr>
        <w:t>.</w:t>
      </w:r>
      <w:r w:rsidR="00C83A4D">
        <w:rPr>
          <w:rFonts w:asciiTheme="minorHAnsi" w:hAnsiTheme="minorHAnsi" w:cstheme="minorHAnsi"/>
        </w:rPr>
        <w:t xml:space="preserve"> </w:t>
      </w:r>
      <w:r w:rsidRPr="00E0035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MTIsMTM8L3N0eWxlPjwvRGlzcGxheVRleHQ+PHJlY29yZD48cmVjLW51bWJlcj45PC9yZWMtbnVt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MTIsMTM8L3N0eWxlPjwvRGlzcGxheVRleHQ+PHJlY29yZD48cmVjLW51bWJlcj45PC9yZWMtbnVt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12,13</w:t>
      </w:r>
      <w:r w:rsidRPr="00E0035D">
        <w:rPr>
          <w:rFonts w:asciiTheme="minorHAnsi" w:hAnsiTheme="minorHAnsi" w:cstheme="minorHAnsi"/>
        </w:rPr>
        <w:fldChar w:fldCharType="end"/>
      </w:r>
      <w:r w:rsidRPr="00E0035D">
        <w:rPr>
          <w:rFonts w:asciiTheme="minorHAnsi" w:hAnsiTheme="minorHAnsi" w:cstheme="minorHAnsi"/>
        </w:rPr>
        <w:t xml:space="preserve"> There are various strategies to fabricate anisotropic particles, but thin-film stretching is a simple, widely accepted method used to generate a range of diverse particle shapes</w:t>
      </w:r>
      <w:r w:rsidR="00436686">
        <w:rPr>
          <w:rFonts w:asciiTheme="minorHAnsi" w:hAnsiTheme="minorHAnsi" w:cstheme="minorHAnsi"/>
        </w:rPr>
        <w:t>.</w:t>
      </w:r>
      <w:r w:rsidRPr="00E0035D">
        <w:rPr>
          <w:rFonts w:asciiTheme="minorHAnsi" w:hAnsiTheme="minorHAnsi" w:cstheme="minorHAnsi"/>
        </w:rPr>
        <w:fldChar w:fldCharType="begin"/>
      </w:r>
      <w:r w:rsidR="00C83A4D">
        <w:rPr>
          <w:rFonts w:asciiTheme="minorHAnsi" w:hAnsiTheme="minorHAnsi" w:cstheme="minorHAnsi"/>
        </w:rPr>
        <w:instrText xml:space="preserve"> ADDIN EN.CITE &lt;EndNote&gt;&lt;Cite&gt;&lt;Author&gt;Champion&lt;/Author&gt;&lt;Year&gt;2007&lt;/Year&gt;&lt;RecNum&gt;12&lt;/RecNum&gt;&lt;DisplayText&gt;&lt;style face="superscript"&gt;14&lt;/style&gt;&lt;/DisplayText&gt;&lt;record&gt;&lt;rec-number&gt;12&lt;/rec-number&gt;&lt;foreign-keys&gt;&lt;key app="EN" db-id="f5zwasewysv203edsdr5vts70p05rwarvtd0" timestamp="1522372200"&gt;12&lt;/key&gt;&lt;/foreign-keys&gt;&lt;ref-type name="Journal Article"&gt;17&lt;/ref-type&gt;&lt;contributors&gt;&lt;authors&gt;&lt;author&gt;Champion, J. A.&lt;/author&gt;&lt;author&gt;Katare, Y. K.&lt;/author&gt;&lt;author&gt;Mitragotri, S.&lt;/author&gt;&lt;/authors&gt;&lt;/contributors&gt;&lt;auth-address&gt;Department of Chemical Engineering, University of California, Santa Barbara, CA 93106, United States.&lt;/auth-address&gt;&lt;titles&gt;&lt;title&gt;Particle shape: a new design parameter for micro- and nanoscale drug delivery carriers&lt;/title&gt;&lt;secondary-title&gt;Journal of Controlled Release&lt;/secondary-title&gt;&lt;/titles&gt;&lt;periodical&gt;&lt;full-title&gt;Journal of Controlled Release&lt;/full-title&gt;&lt;/periodical&gt;&lt;pages&gt;3-9&lt;/pages&gt;&lt;volume&gt;121&lt;/volume&gt;&lt;number&gt;1-2&lt;/number&gt;&lt;edition&gt;2007/06/05&lt;/edition&gt;&lt;keywords&gt;&lt;keyword&gt;Biocompatible Materials&lt;/keyword&gt;&lt;keyword&gt;*Drug Carriers&lt;/keyword&gt;&lt;keyword&gt;*Nanoparticles&lt;/keyword&gt;&lt;keyword&gt;Nanotechnology&lt;/keyword&gt;&lt;keyword&gt;Particle Size&lt;/keyword&gt;&lt;/keywords&gt;&lt;dates&gt;&lt;year&gt;2007&lt;/year&gt;&lt;pub-dates&gt;&lt;date&gt;Aug 16&lt;/date&gt;&lt;/pub-dates&gt;&lt;/dates&gt;&lt;isbn&gt;1873-4995 (Electronic)&amp;#xD;0168-3659 (Linking)&lt;/isbn&gt;&lt;accession-num&gt;17544538&lt;/accession-num&gt;&lt;urls&gt;&lt;related-urls&gt;&lt;url&gt;https://www.ncbi.nlm.nih.gov/pubmed/17544538&lt;/url&gt;&lt;/related-urls&gt;&lt;/urls&gt;&lt;custom2&gt;PMC4009069&lt;/custom2&gt;&lt;electronic-resource-num&gt;10.1016/j.jconrel.2007.03.022&lt;/electronic-resource-num&gt;&lt;/record&gt;&lt;/Cite&gt;&lt;/EndNote&gt;</w:instrText>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14</w:t>
      </w:r>
      <w:r w:rsidRPr="00E0035D">
        <w:rPr>
          <w:rFonts w:asciiTheme="minorHAnsi" w:hAnsiTheme="minorHAnsi" w:cstheme="minorHAnsi"/>
        </w:rPr>
        <w:fldChar w:fldCharType="end"/>
      </w:r>
      <w:r w:rsidRPr="00E0035D">
        <w:rPr>
          <w:rFonts w:asciiTheme="minorHAnsi" w:hAnsiTheme="minorHAnsi" w:cstheme="minorHAnsi"/>
        </w:rPr>
        <w:t xml:space="preserve"> Following synthesis, particles are cast into films and stretched in one or two dimensions at a temperature above the glass transition temperature of the particle material. The film is then dissolved to retrieve the particles. Despite growing interest in anisotropic particles, current approaches for fabricating particle-based aAPC are mostly limited to isotropic systems, and methods of altering particle shape can be difficult to implement, incompatible with certain aAPC synthesis strategies, and lack precision and reproducibility</w:t>
      </w:r>
      <w:r w:rsidR="00436686">
        <w:rPr>
          <w:rFonts w:asciiTheme="minorHAnsi" w:hAnsiTheme="minorHAnsi" w:cstheme="minorHAnsi"/>
        </w:rPr>
        <w:t>.</w:t>
      </w:r>
      <w:r w:rsidRPr="00E0035D">
        <w:rPr>
          <w:rFonts w:asciiTheme="minorHAnsi" w:hAnsiTheme="minorHAnsi" w:cstheme="minorHAns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15</w:t>
      </w:r>
      <w:r w:rsidRPr="00E0035D">
        <w:rPr>
          <w:rFonts w:asciiTheme="minorHAnsi" w:hAnsiTheme="minorHAnsi" w:cstheme="minorHAnsi"/>
        </w:rPr>
        <w:fldChar w:fldCharType="end"/>
      </w:r>
      <w:r w:rsidRPr="00E0035D">
        <w:rPr>
          <w:rFonts w:asciiTheme="minorHAnsi" w:hAnsiTheme="minorHAnsi" w:cstheme="minorHAnsi"/>
        </w:rPr>
        <w:t xml:space="preserve"> Our thin-film stretching technique can be performed manually or in an automated fashion to rapidly generate anisotropic particles synthesized from a variety of biodegradable polymers, stretched to a desired aspect ratio in one or two dimensions</w:t>
      </w:r>
      <w:r w:rsidR="00436686">
        <w:rPr>
          <w:rFonts w:asciiTheme="minorHAnsi" w:hAnsiTheme="minorHAnsi" w:cstheme="minorHAnsi"/>
        </w:rPr>
        <w:t>.</w:t>
      </w:r>
      <w:r w:rsidR="00C83A4D">
        <w:rPr>
          <w:rFonts w:asciiTheme="minorHAnsi" w:hAnsiTheme="minorHAnsi" w:cstheme="minorHAnsi"/>
        </w:rPr>
        <w:t xml:space="preserve"> </w:t>
      </w:r>
      <w:r w:rsidRPr="00E0035D">
        <w:rPr>
          <w:rFonts w:asciiTheme="minorHAnsi" w:hAnsiTheme="minorHAnsi" w:cstheme="minorHAns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15</w:t>
      </w:r>
      <w:r w:rsidRPr="00E0035D">
        <w:rPr>
          <w:rFonts w:asciiTheme="minorHAnsi" w:hAnsiTheme="minorHAnsi" w:cstheme="minorHAnsi"/>
        </w:rPr>
        <w:fldChar w:fldCharType="end"/>
      </w:r>
    </w:p>
    <w:p w14:paraId="2EA9F37D" w14:textId="77777777" w:rsidR="00F30D4A" w:rsidRPr="00E0035D" w:rsidRDefault="00F30D4A" w:rsidP="001B12B6">
      <w:pPr>
        <w:jc w:val="both"/>
        <w:rPr>
          <w:rFonts w:asciiTheme="minorHAnsi" w:hAnsiTheme="minorHAnsi" w:cstheme="minorHAnsi"/>
        </w:rPr>
      </w:pPr>
    </w:p>
    <w:p w14:paraId="0C8A6BB0" w14:textId="335735B5" w:rsidR="00F30D4A" w:rsidRDefault="00F30D4A">
      <w:pPr>
        <w:widowControl w:val="0"/>
        <w:autoSpaceDE w:val="0"/>
        <w:autoSpaceDN w:val="0"/>
        <w:adjustRightInd w:val="0"/>
        <w:jc w:val="both"/>
        <w:rPr>
          <w:rFonts w:asciiTheme="minorHAnsi" w:hAnsiTheme="minorHAnsi" w:cstheme="minorHAnsi"/>
        </w:rPr>
      </w:pPr>
      <w:r w:rsidRPr="00E0035D">
        <w:rPr>
          <w:rFonts w:asciiTheme="minorHAnsi" w:hAnsiTheme="minorHAnsi" w:cstheme="minorHAnsi"/>
        </w:rPr>
        <w:tab/>
        <w:t xml:space="preserve">Based on our previous work, we developed a biodegradable particle-based approach combined with scalable thin-film stretching technology to rapidly generate aAPC with tunable size and shape in a standardized fashion for T cell expansion </w:t>
      </w:r>
      <w:r w:rsidRPr="00E0035D">
        <w:rPr>
          <w:rFonts w:asciiTheme="minorHAnsi" w:hAnsiTheme="minorHAnsi" w:cstheme="minorHAnsi"/>
          <w:i/>
        </w:rPr>
        <w:t>ex vivo</w:t>
      </w:r>
      <w:r w:rsidRPr="00E0035D">
        <w:rPr>
          <w:rFonts w:asciiTheme="minorHAnsi" w:hAnsiTheme="minorHAnsi" w:cstheme="minorHAnsi"/>
        </w:rPr>
        <w:t xml:space="preserve"> or </w:t>
      </w:r>
      <w:r w:rsidRPr="00E0035D">
        <w:rPr>
          <w:rFonts w:asciiTheme="minorHAnsi" w:hAnsiTheme="minorHAnsi" w:cstheme="minorHAnsi"/>
          <w:i/>
        </w:rPr>
        <w:t>in vivo</w:t>
      </w:r>
      <w:r w:rsidRPr="00E0035D">
        <w:rPr>
          <w:rFonts w:asciiTheme="minorHAnsi" w:hAnsiTheme="minorHAnsi" w:cstheme="minorHAnsi"/>
        </w:rPr>
        <w:t xml:space="preserve">. Our protein conjugation strategy can be used to couple any protein(s) of interest to carboxyl groups on the particle surface at a desired density, giving this aAPC system a high degree of flexibility. We also describe methods to characterize </w:t>
      </w:r>
      <w:r w:rsidR="00325DCD">
        <w:rPr>
          <w:rFonts w:asciiTheme="minorHAnsi" w:hAnsiTheme="minorHAnsi" w:cstheme="minorHAnsi"/>
        </w:rPr>
        <w:t xml:space="preserve">the </w:t>
      </w:r>
      <w:r w:rsidRPr="00E0035D">
        <w:rPr>
          <w:rFonts w:asciiTheme="minorHAnsi" w:hAnsiTheme="minorHAnsi" w:cstheme="minorHAnsi"/>
        </w:rPr>
        <w:t>size, morphology, and surface protein content</w:t>
      </w:r>
      <w:r w:rsidR="00325DCD">
        <w:rPr>
          <w:rFonts w:asciiTheme="minorHAnsi" w:hAnsiTheme="minorHAnsi" w:cstheme="minorHAnsi"/>
        </w:rPr>
        <w:t xml:space="preserve"> of aAPC</w:t>
      </w:r>
      <w:r w:rsidRPr="00E0035D">
        <w:rPr>
          <w:rFonts w:asciiTheme="minorHAnsi" w:hAnsiTheme="minorHAnsi" w:cstheme="minorHAnsi"/>
        </w:rPr>
        <w:t xml:space="preserve">, and </w:t>
      </w:r>
      <w:r w:rsidR="00325DCD">
        <w:rPr>
          <w:rFonts w:asciiTheme="minorHAnsi" w:hAnsiTheme="minorHAnsi" w:cstheme="minorHAnsi"/>
        </w:rPr>
        <w:t xml:space="preserve">to </w:t>
      </w:r>
      <w:r w:rsidRPr="00E0035D">
        <w:rPr>
          <w:rFonts w:asciiTheme="minorHAnsi" w:hAnsiTheme="minorHAnsi" w:cstheme="minorHAnsi"/>
        </w:rPr>
        <w:t xml:space="preserve">evaluate their functionality </w:t>
      </w:r>
      <w:r w:rsidRPr="00E0035D">
        <w:rPr>
          <w:rFonts w:asciiTheme="minorHAnsi" w:hAnsiTheme="minorHAnsi" w:cstheme="minorHAnsi"/>
          <w:i/>
        </w:rPr>
        <w:t>in vitro</w:t>
      </w:r>
      <w:r w:rsidRPr="00E0035D">
        <w:rPr>
          <w:rFonts w:asciiTheme="minorHAnsi" w:hAnsiTheme="minorHAnsi" w:cstheme="minorHAnsi"/>
        </w:rPr>
        <w:t>. This protocol can be easily adapted to expand immune cells</w:t>
      </w:r>
      <w:r w:rsidRPr="00E0035D">
        <w:rPr>
          <w:rFonts w:asciiTheme="minorHAnsi" w:hAnsiTheme="minorHAnsi" w:cstheme="minorHAnsi"/>
          <w:i/>
        </w:rPr>
        <w:t xml:space="preserve"> ex vivo</w:t>
      </w:r>
      <w:r w:rsidRPr="00E0035D">
        <w:rPr>
          <w:rFonts w:asciiTheme="minorHAnsi" w:hAnsiTheme="minorHAnsi" w:cstheme="minorHAnsi"/>
        </w:rPr>
        <w:t xml:space="preserve"> or </w:t>
      </w:r>
      <w:r w:rsidRPr="00E0035D">
        <w:rPr>
          <w:rFonts w:asciiTheme="minorHAnsi" w:hAnsiTheme="minorHAnsi" w:cstheme="minorHAnsi"/>
          <w:i/>
        </w:rPr>
        <w:t>in vivo</w:t>
      </w:r>
      <w:r w:rsidRPr="00E0035D">
        <w:rPr>
          <w:rFonts w:asciiTheme="minorHAnsi" w:hAnsiTheme="minorHAnsi" w:cstheme="minorHAnsi"/>
        </w:rPr>
        <w:t xml:space="preserve"> for a variety of immunotherapeutic applications.</w:t>
      </w:r>
    </w:p>
    <w:p w14:paraId="2332652A" w14:textId="77777777" w:rsidR="00F30D4A" w:rsidRDefault="00F30D4A" w:rsidP="00F30D4A">
      <w:pPr>
        <w:widowControl w:val="0"/>
        <w:autoSpaceDE w:val="0"/>
        <w:autoSpaceDN w:val="0"/>
        <w:adjustRightInd w:val="0"/>
        <w:jc w:val="both"/>
        <w:rPr>
          <w:rFonts w:asciiTheme="minorHAnsi" w:hAnsiTheme="minorHAnsi" w:cstheme="minorHAnsi"/>
        </w:rPr>
      </w:pPr>
    </w:p>
    <w:p w14:paraId="667872D9" w14:textId="2C39C7EE" w:rsidR="00925823" w:rsidRDefault="00925823">
      <w:pPr>
        <w:widowControl w:val="0"/>
        <w:autoSpaceDE w:val="0"/>
        <w:autoSpaceDN w:val="0"/>
        <w:adjustRightInd w:val="0"/>
        <w:jc w:val="both"/>
        <w:rPr>
          <w:rFonts w:ascii="Calibri" w:hAnsi="Calibri" w:cs="Arial"/>
        </w:rPr>
      </w:pPr>
      <w:r w:rsidRPr="000B2F36">
        <w:rPr>
          <w:rFonts w:ascii="Calibri" w:hAnsi="Calibri" w:cs="Arial"/>
          <w:b/>
        </w:rPr>
        <w:lastRenderedPageBreak/>
        <w:t>PROTOCOL</w:t>
      </w:r>
      <w:r w:rsidR="009B1737" w:rsidRPr="000B2F36">
        <w:rPr>
          <w:rFonts w:ascii="Calibri" w:hAnsi="Calibri" w:cs="Arial"/>
          <w:b/>
        </w:rPr>
        <w:t>:</w:t>
      </w:r>
      <w:r w:rsidR="00BE5F4A" w:rsidRPr="000B2F36">
        <w:rPr>
          <w:rFonts w:ascii="Calibri" w:hAnsi="Calibri" w:cs="Arial"/>
        </w:rPr>
        <w:t xml:space="preserve"> </w:t>
      </w:r>
    </w:p>
    <w:p w14:paraId="3FB7C33D" w14:textId="77777777" w:rsidR="00F962D6" w:rsidRDefault="00F962D6">
      <w:pPr>
        <w:widowControl w:val="0"/>
        <w:autoSpaceDE w:val="0"/>
        <w:autoSpaceDN w:val="0"/>
        <w:adjustRightInd w:val="0"/>
        <w:jc w:val="both"/>
        <w:rPr>
          <w:rFonts w:ascii="Calibri" w:hAnsi="Calibri" w:cs="Arial"/>
        </w:rPr>
      </w:pPr>
    </w:p>
    <w:p w14:paraId="4078A1F5" w14:textId="77777777" w:rsidR="00F962D6" w:rsidRPr="00AB4949" w:rsidRDefault="00F962D6" w:rsidP="00F962D6">
      <w:pPr>
        <w:contextualSpacing/>
        <w:jc w:val="both"/>
        <w:rPr>
          <w:rFonts w:ascii="Calibri" w:eastAsia="MS Mincho" w:hAnsi="Calibri" w:cs="Calibri"/>
        </w:rPr>
      </w:pPr>
      <w:r w:rsidRPr="008A24CE">
        <w:rPr>
          <w:rFonts w:ascii="Calibri" w:eastAsia="MS Mincho" w:hAnsi="Calibri" w:cs="Calibri"/>
        </w:rPr>
        <w:t>All methods described here have been approved by the Institutional Animal Care and Use Committee (IACUC) of Johns Hopkins University</w:t>
      </w:r>
      <w:r>
        <w:rPr>
          <w:rFonts w:ascii="Calibri" w:eastAsia="MS Mincho" w:hAnsi="Calibri" w:cs="Calibri"/>
        </w:rPr>
        <w:t>.</w:t>
      </w:r>
    </w:p>
    <w:p w14:paraId="5F5FCE01" w14:textId="15468AFB" w:rsidR="00F30D4A" w:rsidRDefault="00F30D4A">
      <w:pPr>
        <w:widowControl w:val="0"/>
        <w:autoSpaceDE w:val="0"/>
        <w:autoSpaceDN w:val="0"/>
        <w:adjustRightInd w:val="0"/>
        <w:jc w:val="both"/>
        <w:rPr>
          <w:rFonts w:ascii="Calibri" w:hAnsi="Calibri" w:cs="Arial"/>
          <w:bCs/>
          <w:color w:val="808080"/>
        </w:rPr>
      </w:pPr>
    </w:p>
    <w:p w14:paraId="0697524F" w14:textId="77777777" w:rsidR="00525D6C" w:rsidRPr="00881B40" w:rsidRDefault="00525D6C" w:rsidP="00F962D6">
      <w:pPr>
        <w:numPr>
          <w:ilvl w:val="0"/>
          <w:numId w:val="36"/>
        </w:numPr>
        <w:contextualSpacing/>
        <w:jc w:val="both"/>
        <w:rPr>
          <w:rFonts w:ascii="Calibri" w:eastAsia="MS Mincho" w:hAnsi="Calibri" w:cs="Calibri"/>
          <w:b/>
          <w:highlight w:val="yellow"/>
        </w:rPr>
      </w:pPr>
      <w:bookmarkStart w:id="1" w:name="_Hlk516373949"/>
      <w:r w:rsidRPr="00881B40">
        <w:rPr>
          <w:rFonts w:ascii="Calibri" w:hAnsi="Calibri"/>
          <w:b/>
          <w:highlight w:val="yellow"/>
        </w:rPr>
        <w:t>Fabrication of spherical PLGA particles of tunable size</w:t>
      </w:r>
    </w:p>
    <w:p w14:paraId="763D4BC8" w14:textId="77777777" w:rsidR="00525D6C" w:rsidRDefault="00525D6C" w:rsidP="001B12B6">
      <w:pPr>
        <w:ind w:left="360"/>
        <w:contextualSpacing/>
        <w:jc w:val="both"/>
        <w:rPr>
          <w:rFonts w:ascii="Calibri" w:eastAsia="MS Mincho" w:hAnsi="Calibri" w:cs="Calibri"/>
          <w:b/>
        </w:rPr>
      </w:pPr>
    </w:p>
    <w:p w14:paraId="28912E01" w14:textId="77777777" w:rsidR="00525D6C" w:rsidRPr="00250746" w:rsidRDefault="00525D6C" w:rsidP="00F962D6">
      <w:pPr>
        <w:numPr>
          <w:ilvl w:val="1"/>
          <w:numId w:val="36"/>
        </w:numPr>
        <w:contextualSpacing/>
        <w:jc w:val="both"/>
        <w:rPr>
          <w:rFonts w:ascii="Calibri" w:eastAsia="MS Mincho" w:hAnsi="Calibri" w:cs="Calibri"/>
          <w:b/>
        </w:rPr>
      </w:pPr>
      <w:r w:rsidRPr="00250746">
        <w:rPr>
          <w:rFonts w:ascii="Calibri" w:hAnsi="Calibri" w:cstheme="minorHAnsi"/>
        </w:rPr>
        <w:t>Preparation</w:t>
      </w:r>
      <w:r w:rsidRPr="00250746">
        <w:rPr>
          <w:rFonts w:asciiTheme="minorHAnsi" w:hAnsiTheme="minorHAnsi" w:cstheme="minorHAnsi"/>
        </w:rPr>
        <w:t xml:space="preserve"> of materials for particle synthesis</w:t>
      </w:r>
    </w:p>
    <w:p w14:paraId="649E97A1" w14:textId="77777777" w:rsidR="00525D6C" w:rsidRPr="00250746" w:rsidRDefault="00525D6C" w:rsidP="001B12B6">
      <w:pPr>
        <w:ind w:left="720"/>
        <w:contextualSpacing/>
        <w:jc w:val="both"/>
        <w:rPr>
          <w:rFonts w:ascii="Calibri" w:eastAsia="MS Mincho" w:hAnsi="Calibri" w:cs="Calibri"/>
          <w:b/>
        </w:rPr>
      </w:pPr>
    </w:p>
    <w:p w14:paraId="332BEF54" w14:textId="1614B27C" w:rsidR="00525D6C" w:rsidRPr="00250746" w:rsidRDefault="00525D6C" w:rsidP="00F962D6">
      <w:pPr>
        <w:numPr>
          <w:ilvl w:val="2"/>
          <w:numId w:val="36"/>
        </w:numPr>
        <w:contextualSpacing/>
        <w:jc w:val="both"/>
        <w:rPr>
          <w:rFonts w:ascii="Calibri" w:eastAsia="MS Mincho" w:hAnsi="Calibri" w:cs="Calibri"/>
          <w:b/>
        </w:rPr>
      </w:pPr>
      <w:r w:rsidRPr="00250746">
        <w:rPr>
          <w:rFonts w:asciiTheme="minorHAnsi" w:hAnsiTheme="minorHAnsi" w:cstheme="minorHAnsi"/>
        </w:rPr>
        <w:t xml:space="preserve">Prepare 5% </w:t>
      </w:r>
      <w:r>
        <w:rPr>
          <w:rFonts w:asciiTheme="minorHAnsi" w:hAnsiTheme="minorHAnsi" w:cstheme="minorHAnsi"/>
        </w:rPr>
        <w:t xml:space="preserve">w/w </w:t>
      </w:r>
      <w:r w:rsidR="007D727E">
        <w:rPr>
          <w:rFonts w:asciiTheme="minorHAnsi" w:hAnsiTheme="minorHAnsi" w:cstheme="minorHAnsi"/>
        </w:rPr>
        <w:t>polyvinyl alcohol (</w:t>
      </w:r>
      <w:r w:rsidRPr="00250746">
        <w:rPr>
          <w:rFonts w:asciiTheme="minorHAnsi" w:hAnsiTheme="minorHAnsi" w:cstheme="minorHAnsi"/>
        </w:rPr>
        <w:t>PVA</w:t>
      </w:r>
      <w:r w:rsidR="007D727E">
        <w:rPr>
          <w:rFonts w:asciiTheme="minorHAnsi" w:hAnsiTheme="minorHAnsi" w:cstheme="minorHAnsi"/>
        </w:rPr>
        <w:t>)</w:t>
      </w:r>
      <w:r w:rsidRPr="00250746">
        <w:rPr>
          <w:rFonts w:asciiTheme="minorHAnsi" w:hAnsiTheme="minorHAnsi" w:cstheme="minorHAnsi"/>
        </w:rPr>
        <w:t xml:space="preserve"> solution. Add 500 mL of </w:t>
      </w:r>
      <w:r>
        <w:rPr>
          <w:rFonts w:asciiTheme="minorHAnsi" w:hAnsiTheme="minorHAnsi" w:cstheme="minorHAnsi"/>
        </w:rPr>
        <w:t>deionized (DI)</w:t>
      </w:r>
      <w:r w:rsidRPr="00250746">
        <w:rPr>
          <w:rFonts w:asciiTheme="minorHAnsi" w:hAnsiTheme="minorHAnsi" w:cstheme="minorHAnsi"/>
        </w:rPr>
        <w:t xml:space="preserve"> water to an Erlenmeyer flask with a magnetic stir bar and place on hot plate stirrer at 500 rpm and monitor temperature with </w:t>
      </w:r>
      <w:r w:rsidR="001B12B6" w:rsidRPr="00250746">
        <w:rPr>
          <w:rFonts w:asciiTheme="minorHAnsi" w:hAnsiTheme="minorHAnsi" w:cstheme="minorHAnsi"/>
        </w:rPr>
        <w:t>thermo</w:t>
      </w:r>
      <w:r w:rsidR="001B12B6">
        <w:rPr>
          <w:rFonts w:asciiTheme="minorHAnsi" w:hAnsiTheme="minorHAnsi" w:cstheme="minorHAnsi"/>
        </w:rPr>
        <w:t>meter</w:t>
      </w:r>
      <w:r w:rsidRPr="00250746">
        <w:rPr>
          <w:rFonts w:asciiTheme="minorHAnsi" w:hAnsiTheme="minorHAnsi" w:cstheme="minorHAnsi"/>
        </w:rPr>
        <w:t>. Cover flask with tinfoil to prevent evaporation. When water temperature reaches approximately 70</w:t>
      </w:r>
      <w:r w:rsidR="00D873C2">
        <w:rPr>
          <w:rFonts w:asciiTheme="minorHAnsi" w:hAnsiTheme="minorHAnsi" w:cstheme="minorHAnsi"/>
        </w:rPr>
        <w:t xml:space="preserve"> </w:t>
      </w:r>
      <w:r w:rsidRPr="00250746">
        <w:rPr>
          <w:rFonts w:ascii="Cambria" w:hAnsi="Cambria" w:cstheme="minorHAnsi"/>
        </w:rPr>
        <w:t>°</w:t>
      </w:r>
      <w:r w:rsidRPr="00250746">
        <w:rPr>
          <w:rFonts w:asciiTheme="minorHAnsi" w:hAnsiTheme="minorHAnsi" w:cstheme="minorHAnsi"/>
        </w:rPr>
        <w:t>C, add 25 g total of PVA in small batches over time, waiting for PVA to dissolve before adding more. Once all PVA is dissolved</w:t>
      </w:r>
      <w:r w:rsidR="00796595">
        <w:rPr>
          <w:rFonts w:asciiTheme="minorHAnsi" w:hAnsiTheme="minorHAnsi" w:cstheme="minorHAnsi"/>
        </w:rPr>
        <w:t xml:space="preserve"> (typically </w:t>
      </w:r>
      <w:r w:rsidR="00D95F92">
        <w:rPr>
          <w:rFonts w:asciiTheme="minorHAnsi" w:hAnsiTheme="minorHAnsi" w:cstheme="minorHAnsi"/>
        </w:rPr>
        <w:t>30-60 min)</w:t>
      </w:r>
      <w:r w:rsidRPr="00250746">
        <w:rPr>
          <w:rFonts w:asciiTheme="minorHAnsi" w:hAnsiTheme="minorHAnsi" w:cstheme="minorHAnsi"/>
        </w:rPr>
        <w:t>, let solution cool and sterile filter.</w:t>
      </w:r>
      <w:r>
        <w:rPr>
          <w:rFonts w:asciiTheme="minorHAnsi" w:hAnsiTheme="minorHAnsi" w:cstheme="minorHAnsi"/>
        </w:rPr>
        <w:t xml:space="preserve"> Store at 4</w:t>
      </w:r>
      <w:r w:rsidR="00D873C2">
        <w:rPr>
          <w:rFonts w:asciiTheme="minorHAnsi" w:hAnsiTheme="minorHAnsi" w:cstheme="minorHAnsi"/>
        </w:rPr>
        <w:t xml:space="preserve"> </w:t>
      </w:r>
      <w:r>
        <w:rPr>
          <w:rFonts w:ascii="Calibri" w:hAnsi="Calibri" w:cstheme="minorHAnsi"/>
        </w:rPr>
        <w:t>°</w:t>
      </w:r>
      <w:r>
        <w:rPr>
          <w:rFonts w:asciiTheme="minorHAnsi" w:hAnsiTheme="minorHAnsi" w:cstheme="minorHAnsi"/>
        </w:rPr>
        <w:t>C</w:t>
      </w:r>
      <w:r w:rsidR="00D95F92">
        <w:rPr>
          <w:rFonts w:asciiTheme="minorHAnsi" w:hAnsiTheme="minorHAnsi" w:cstheme="minorHAnsi"/>
        </w:rPr>
        <w:t xml:space="preserve"> for future use</w:t>
      </w:r>
      <w:r>
        <w:rPr>
          <w:rFonts w:asciiTheme="minorHAnsi" w:hAnsiTheme="minorHAnsi" w:cstheme="minorHAnsi"/>
        </w:rPr>
        <w:t>.</w:t>
      </w:r>
    </w:p>
    <w:p w14:paraId="37893C50" w14:textId="77777777" w:rsidR="00525D6C" w:rsidRPr="00250746" w:rsidRDefault="00525D6C" w:rsidP="001B12B6">
      <w:pPr>
        <w:ind w:left="720"/>
        <w:contextualSpacing/>
        <w:jc w:val="both"/>
        <w:rPr>
          <w:rFonts w:ascii="Calibri" w:eastAsia="MS Mincho" w:hAnsi="Calibri" w:cs="Calibri"/>
          <w:b/>
        </w:rPr>
      </w:pPr>
    </w:p>
    <w:p w14:paraId="3A763151" w14:textId="281788D1" w:rsidR="00525D6C" w:rsidRPr="00261C23" w:rsidRDefault="00525D6C" w:rsidP="00F962D6">
      <w:pPr>
        <w:numPr>
          <w:ilvl w:val="2"/>
          <w:numId w:val="36"/>
        </w:numPr>
        <w:contextualSpacing/>
        <w:jc w:val="both"/>
        <w:rPr>
          <w:rFonts w:ascii="Calibri" w:eastAsia="MS Mincho" w:hAnsi="Calibri" w:cs="Calibri"/>
          <w:b/>
        </w:rPr>
      </w:pPr>
      <w:r w:rsidRPr="00250746">
        <w:rPr>
          <w:rFonts w:asciiTheme="minorHAnsi" w:hAnsiTheme="minorHAnsi" w:cstheme="minorHAnsi"/>
        </w:rPr>
        <w:t>Pre</w:t>
      </w:r>
      <w:r>
        <w:rPr>
          <w:rFonts w:asciiTheme="minorHAnsi" w:hAnsiTheme="minorHAnsi" w:cstheme="minorHAnsi"/>
        </w:rPr>
        <w:t>pare film casting solution of 10</w:t>
      </w:r>
      <w:r w:rsidRPr="00250746">
        <w:rPr>
          <w:rFonts w:asciiTheme="minorHAnsi" w:hAnsiTheme="minorHAnsi" w:cstheme="minorHAnsi"/>
        </w:rPr>
        <w:t xml:space="preserve">% </w:t>
      </w:r>
      <w:r>
        <w:rPr>
          <w:rFonts w:asciiTheme="minorHAnsi" w:hAnsiTheme="minorHAnsi" w:cstheme="minorHAnsi"/>
        </w:rPr>
        <w:t xml:space="preserve">w/w </w:t>
      </w:r>
      <w:r w:rsidRPr="00250746">
        <w:rPr>
          <w:rFonts w:asciiTheme="minorHAnsi" w:hAnsiTheme="minorHAnsi" w:cstheme="minorHAnsi"/>
        </w:rPr>
        <w:t xml:space="preserve">PVA and 2% </w:t>
      </w:r>
      <w:r>
        <w:rPr>
          <w:rFonts w:asciiTheme="minorHAnsi" w:hAnsiTheme="minorHAnsi" w:cstheme="minorHAnsi"/>
        </w:rPr>
        <w:t xml:space="preserve">w/w </w:t>
      </w:r>
      <w:r w:rsidRPr="00250746">
        <w:rPr>
          <w:rFonts w:asciiTheme="minorHAnsi" w:hAnsiTheme="minorHAnsi" w:cstheme="minorHAnsi"/>
        </w:rPr>
        <w:t xml:space="preserve">glycerol. Add 500 mL of </w:t>
      </w:r>
      <w:r>
        <w:rPr>
          <w:rFonts w:asciiTheme="minorHAnsi" w:hAnsiTheme="minorHAnsi" w:cstheme="minorHAnsi"/>
        </w:rPr>
        <w:t>DI</w:t>
      </w:r>
      <w:r w:rsidRPr="00250746">
        <w:rPr>
          <w:rFonts w:asciiTheme="minorHAnsi" w:hAnsiTheme="minorHAnsi" w:cstheme="minorHAnsi"/>
        </w:rPr>
        <w:t xml:space="preserve"> water to an Erlenmeyer flask with a magnetic stir bar. Add 8 mL of glycerol at room temperature and mix by </w:t>
      </w:r>
      <w:r>
        <w:rPr>
          <w:rFonts w:asciiTheme="minorHAnsi" w:hAnsiTheme="minorHAnsi" w:cstheme="minorHAnsi"/>
        </w:rPr>
        <w:t>trituration</w:t>
      </w:r>
      <w:r w:rsidRPr="00250746">
        <w:rPr>
          <w:rFonts w:asciiTheme="minorHAnsi" w:hAnsiTheme="minorHAnsi" w:cstheme="minorHAnsi"/>
        </w:rPr>
        <w:t xml:space="preserve">. Place flask on hot plate stirrer at 500 rpm and monitor temperature with </w:t>
      </w:r>
      <w:r w:rsidR="001B12B6" w:rsidRPr="00250746">
        <w:rPr>
          <w:rFonts w:asciiTheme="minorHAnsi" w:hAnsiTheme="minorHAnsi" w:cstheme="minorHAnsi"/>
        </w:rPr>
        <w:t>thermo</w:t>
      </w:r>
      <w:r w:rsidR="001B12B6">
        <w:rPr>
          <w:rFonts w:asciiTheme="minorHAnsi" w:hAnsiTheme="minorHAnsi" w:cstheme="minorHAnsi"/>
        </w:rPr>
        <w:t>meter</w:t>
      </w:r>
      <w:r w:rsidRPr="00250746">
        <w:rPr>
          <w:rFonts w:asciiTheme="minorHAnsi" w:hAnsiTheme="minorHAnsi" w:cstheme="minorHAnsi"/>
        </w:rPr>
        <w:t>. Cover flask with tinfoil to prevent evaporation. When solution temperature reaches approximately 70</w:t>
      </w:r>
      <w:r w:rsidR="00D873C2">
        <w:rPr>
          <w:rFonts w:asciiTheme="minorHAnsi" w:hAnsiTheme="minorHAnsi" w:cstheme="minorHAnsi"/>
        </w:rPr>
        <w:t xml:space="preserve"> </w:t>
      </w:r>
      <w:r w:rsidRPr="00250746">
        <w:rPr>
          <w:rFonts w:ascii="Cambria" w:hAnsi="Cambria" w:cstheme="minorHAnsi"/>
        </w:rPr>
        <w:t>°</w:t>
      </w:r>
      <w:r w:rsidRPr="00250746">
        <w:rPr>
          <w:rFonts w:asciiTheme="minorHAnsi" w:hAnsiTheme="minorHAnsi" w:cstheme="minorHAnsi"/>
        </w:rPr>
        <w:t>C, add 50 g total of PVA in small batches over time, waiting for PVA to dissolve before adding more. Once all PVA is di</w:t>
      </w:r>
      <w:r>
        <w:rPr>
          <w:rFonts w:asciiTheme="minorHAnsi" w:hAnsiTheme="minorHAnsi" w:cstheme="minorHAnsi"/>
        </w:rPr>
        <w:t>ssolved</w:t>
      </w:r>
      <w:r w:rsidR="00D95F92">
        <w:rPr>
          <w:rFonts w:asciiTheme="minorHAnsi" w:hAnsiTheme="minorHAnsi" w:cstheme="minorHAnsi"/>
        </w:rPr>
        <w:t xml:space="preserve"> (typically 60 min)</w:t>
      </w:r>
      <w:r>
        <w:rPr>
          <w:rFonts w:asciiTheme="minorHAnsi" w:hAnsiTheme="minorHAnsi" w:cstheme="minorHAnsi"/>
        </w:rPr>
        <w:t xml:space="preserve">, let solution cool and </w:t>
      </w:r>
      <w:r w:rsidRPr="00250746">
        <w:rPr>
          <w:rFonts w:asciiTheme="minorHAnsi" w:hAnsiTheme="minorHAnsi" w:cstheme="minorHAnsi"/>
        </w:rPr>
        <w:t>sterile filter</w:t>
      </w:r>
      <w:r w:rsidR="005956C7">
        <w:rPr>
          <w:rFonts w:asciiTheme="minorHAnsi" w:hAnsiTheme="minorHAnsi" w:cstheme="minorHAnsi"/>
        </w:rPr>
        <w:t xml:space="preserve"> using </w:t>
      </w:r>
      <w:r w:rsidR="00D85186">
        <w:rPr>
          <w:rFonts w:asciiTheme="minorHAnsi" w:hAnsiTheme="minorHAnsi" w:cstheme="minorHAnsi"/>
        </w:rPr>
        <w:t xml:space="preserve">a bottle-top vacuum filter system with a pore size of </w:t>
      </w:r>
      <w:r w:rsidR="005956C7">
        <w:rPr>
          <w:rFonts w:asciiTheme="minorHAnsi" w:hAnsiTheme="minorHAnsi" w:cstheme="minorHAnsi"/>
        </w:rPr>
        <w:t xml:space="preserve">0.22 </w:t>
      </w:r>
      <w:r w:rsidR="00D85186">
        <w:rPr>
          <w:rFonts w:ascii="Calibri" w:hAnsi="Calibri" w:cstheme="minorHAnsi"/>
        </w:rPr>
        <w:t>μ</w:t>
      </w:r>
      <w:r w:rsidR="00D85186">
        <w:rPr>
          <w:rFonts w:asciiTheme="minorHAnsi" w:hAnsiTheme="minorHAnsi" w:cstheme="minorHAnsi"/>
        </w:rPr>
        <w:t>m</w:t>
      </w:r>
      <w:r w:rsidRPr="00250746">
        <w:rPr>
          <w:rFonts w:asciiTheme="minorHAnsi" w:hAnsiTheme="minorHAnsi" w:cstheme="minorHAnsi"/>
        </w:rPr>
        <w:t>.</w:t>
      </w:r>
      <w:r>
        <w:rPr>
          <w:rFonts w:asciiTheme="minorHAnsi" w:hAnsiTheme="minorHAnsi" w:cstheme="minorHAnsi"/>
        </w:rPr>
        <w:t xml:space="preserve"> Store at room temperature</w:t>
      </w:r>
      <w:r w:rsidR="00D95F92">
        <w:rPr>
          <w:rFonts w:asciiTheme="minorHAnsi" w:hAnsiTheme="minorHAnsi" w:cstheme="minorHAnsi"/>
        </w:rPr>
        <w:t xml:space="preserve"> for future use</w:t>
      </w:r>
      <w:r>
        <w:rPr>
          <w:rFonts w:asciiTheme="minorHAnsi" w:hAnsiTheme="minorHAnsi" w:cstheme="minorHAnsi"/>
        </w:rPr>
        <w:t>.</w:t>
      </w:r>
    </w:p>
    <w:p w14:paraId="634ED44E" w14:textId="77777777" w:rsidR="00525D6C" w:rsidRPr="00261C23" w:rsidRDefault="00525D6C" w:rsidP="001B12B6">
      <w:pPr>
        <w:ind w:left="720"/>
        <w:contextualSpacing/>
        <w:jc w:val="both"/>
        <w:rPr>
          <w:rFonts w:ascii="Calibri" w:eastAsia="MS Mincho" w:hAnsi="Calibri" w:cs="Calibri"/>
          <w:b/>
        </w:rPr>
      </w:pPr>
    </w:p>
    <w:p w14:paraId="6233930B" w14:textId="1BBDDED4" w:rsidR="00525D6C" w:rsidRPr="00261C23" w:rsidRDefault="00436686" w:rsidP="00F962D6">
      <w:pPr>
        <w:numPr>
          <w:ilvl w:val="2"/>
          <w:numId w:val="36"/>
        </w:numPr>
        <w:contextualSpacing/>
        <w:jc w:val="both"/>
        <w:rPr>
          <w:rFonts w:ascii="Calibri" w:eastAsia="MS Mincho" w:hAnsi="Calibri" w:cs="Calibri"/>
          <w:b/>
        </w:rPr>
      </w:pPr>
      <w:r>
        <w:rPr>
          <w:rFonts w:asciiTheme="minorHAnsi" w:hAnsiTheme="minorHAnsi" w:cstheme="minorHAnsi"/>
        </w:rPr>
        <w:t>Prepare</w:t>
      </w:r>
      <w:r w:rsidRPr="00261C23">
        <w:rPr>
          <w:rFonts w:asciiTheme="minorHAnsi" w:hAnsiTheme="minorHAnsi" w:cstheme="minorHAnsi"/>
        </w:rPr>
        <w:t xml:space="preserve"> </w:t>
      </w:r>
      <w:r w:rsidR="00525D6C" w:rsidRPr="00261C23">
        <w:rPr>
          <w:rFonts w:asciiTheme="minorHAnsi" w:hAnsiTheme="minorHAnsi" w:cstheme="minorHAnsi"/>
        </w:rPr>
        <w:t xml:space="preserve">a 50 mL 1% </w:t>
      </w:r>
      <w:r w:rsidR="00525D6C">
        <w:rPr>
          <w:rFonts w:asciiTheme="minorHAnsi" w:hAnsiTheme="minorHAnsi" w:cstheme="minorHAnsi"/>
        </w:rPr>
        <w:t xml:space="preserve">w/w </w:t>
      </w:r>
      <w:r w:rsidR="00525D6C" w:rsidRPr="00261C23">
        <w:rPr>
          <w:rFonts w:asciiTheme="minorHAnsi" w:hAnsiTheme="minorHAnsi" w:cstheme="minorHAnsi"/>
        </w:rPr>
        <w:t xml:space="preserve">PVA solution. Add 40 mL of </w:t>
      </w:r>
      <w:r w:rsidR="00525D6C">
        <w:rPr>
          <w:rFonts w:asciiTheme="minorHAnsi" w:hAnsiTheme="minorHAnsi" w:cstheme="minorHAnsi"/>
        </w:rPr>
        <w:t>DI</w:t>
      </w:r>
      <w:r w:rsidR="00525D6C" w:rsidRPr="00261C23">
        <w:rPr>
          <w:rFonts w:asciiTheme="minorHAnsi" w:hAnsiTheme="minorHAnsi" w:cstheme="minorHAnsi"/>
        </w:rPr>
        <w:t xml:space="preserve"> water and 10 mL of 5% PVA solution </w:t>
      </w:r>
      <w:r w:rsidR="00525D6C">
        <w:rPr>
          <w:rFonts w:asciiTheme="minorHAnsi" w:hAnsiTheme="minorHAnsi" w:cstheme="minorHAnsi"/>
        </w:rPr>
        <w:t xml:space="preserve">(made in 1.1.1) </w:t>
      </w:r>
      <w:r w:rsidR="00525D6C" w:rsidRPr="00261C23">
        <w:rPr>
          <w:rFonts w:asciiTheme="minorHAnsi" w:hAnsiTheme="minorHAnsi" w:cstheme="minorHAnsi"/>
        </w:rPr>
        <w:t xml:space="preserve">to a </w:t>
      </w:r>
      <w:r w:rsidR="001B12B6">
        <w:rPr>
          <w:rFonts w:asciiTheme="minorHAnsi" w:hAnsiTheme="minorHAnsi" w:cstheme="minorHAnsi"/>
        </w:rPr>
        <w:t xml:space="preserve">100-150 mL </w:t>
      </w:r>
      <w:r w:rsidR="00525D6C" w:rsidRPr="00261C23">
        <w:rPr>
          <w:rFonts w:asciiTheme="minorHAnsi" w:hAnsiTheme="minorHAnsi" w:cstheme="minorHAnsi"/>
        </w:rPr>
        <w:t>beaker.</w:t>
      </w:r>
    </w:p>
    <w:p w14:paraId="6F9CFD9C" w14:textId="77777777" w:rsidR="00525D6C" w:rsidRPr="00261C23" w:rsidRDefault="00525D6C" w:rsidP="001B12B6">
      <w:pPr>
        <w:ind w:left="720"/>
        <w:contextualSpacing/>
        <w:jc w:val="both"/>
        <w:rPr>
          <w:rFonts w:ascii="Calibri" w:eastAsia="MS Mincho" w:hAnsi="Calibri" w:cs="Calibri"/>
          <w:b/>
        </w:rPr>
      </w:pPr>
    </w:p>
    <w:p w14:paraId="74BA4A19" w14:textId="75D1D864" w:rsidR="00525D6C" w:rsidRPr="00191220" w:rsidRDefault="00436686" w:rsidP="00F962D6">
      <w:pPr>
        <w:numPr>
          <w:ilvl w:val="2"/>
          <w:numId w:val="36"/>
        </w:numPr>
        <w:contextualSpacing/>
        <w:jc w:val="both"/>
        <w:rPr>
          <w:rFonts w:ascii="Calibri" w:eastAsia="MS Mincho" w:hAnsi="Calibri" w:cs="Calibri"/>
          <w:b/>
        </w:rPr>
      </w:pPr>
      <w:r>
        <w:rPr>
          <w:rFonts w:asciiTheme="minorHAnsi" w:hAnsiTheme="minorHAnsi" w:cstheme="minorHAnsi"/>
        </w:rPr>
        <w:t>Prepare</w:t>
      </w:r>
      <w:r w:rsidRPr="00261C23">
        <w:rPr>
          <w:rFonts w:asciiTheme="minorHAnsi" w:hAnsiTheme="minorHAnsi" w:cstheme="minorHAnsi"/>
        </w:rPr>
        <w:t xml:space="preserve"> </w:t>
      </w:r>
      <w:r w:rsidR="00525D6C" w:rsidRPr="00261C23">
        <w:rPr>
          <w:rFonts w:asciiTheme="minorHAnsi" w:hAnsiTheme="minorHAnsi" w:cstheme="minorHAnsi"/>
        </w:rPr>
        <w:t xml:space="preserve">a 100 mL 0.5% </w:t>
      </w:r>
      <w:r w:rsidR="00525D6C">
        <w:rPr>
          <w:rFonts w:asciiTheme="minorHAnsi" w:hAnsiTheme="minorHAnsi" w:cstheme="minorHAnsi"/>
        </w:rPr>
        <w:t xml:space="preserve">w/w </w:t>
      </w:r>
      <w:r w:rsidR="00525D6C" w:rsidRPr="00261C23">
        <w:rPr>
          <w:rFonts w:asciiTheme="minorHAnsi" w:hAnsiTheme="minorHAnsi" w:cstheme="minorHAnsi"/>
        </w:rPr>
        <w:t xml:space="preserve">PVA solution. Add 90 mL of </w:t>
      </w:r>
      <w:r w:rsidR="00525D6C">
        <w:rPr>
          <w:rFonts w:asciiTheme="minorHAnsi" w:hAnsiTheme="minorHAnsi" w:cstheme="minorHAnsi"/>
        </w:rPr>
        <w:t>DI</w:t>
      </w:r>
      <w:r w:rsidR="00525D6C" w:rsidRPr="00191220">
        <w:rPr>
          <w:rFonts w:asciiTheme="minorHAnsi" w:hAnsiTheme="minorHAnsi" w:cstheme="minorHAnsi"/>
        </w:rPr>
        <w:t xml:space="preserve"> water and 10 mL of 5% PVA solution to a</w:t>
      </w:r>
      <w:r w:rsidR="001B12B6">
        <w:rPr>
          <w:rFonts w:asciiTheme="minorHAnsi" w:hAnsiTheme="minorHAnsi" w:cstheme="minorHAnsi"/>
        </w:rPr>
        <w:t xml:space="preserve"> 150-250 mL</w:t>
      </w:r>
      <w:r w:rsidR="00525D6C" w:rsidRPr="00191220">
        <w:rPr>
          <w:rFonts w:asciiTheme="minorHAnsi" w:hAnsiTheme="minorHAnsi" w:cstheme="minorHAnsi"/>
        </w:rPr>
        <w:t xml:space="preserve"> beaker.</w:t>
      </w:r>
    </w:p>
    <w:p w14:paraId="29B987CF" w14:textId="77777777" w:rsidR="00525D6C" w:rsidRDefault="00525D6C" w:rsidP="001B12B6">
      <w:pPr>
        <w:contextualSpacing/>
        <w:jc w:val="both"/>
        <w:rPr>
          <w:rFonts w:asciiTheme="minorHAnsi" w:hAnsiTheme="minorHAnsi" w:cstheme="minorHAnsi"/>
        </w:rPr>
      </w:pPr>
    </w:p>
    <w:p w14:paraId="4D9BEB3D" w14:textId="77777777" w:rsidR="00525D6C" w:rsidRPr="002F6F68" w:rsidRDefault="00525D6C" w:rsidP="00F962D6">
      <w:pPr>
        <w:numPr>
          <w:ilvl w:val="2"/>
          <w:numId w:val="36"/>
        </w:numPr>
        <w:contextualSpacing/>
        <w:jc w:val="both"/>
        <w:rPr>
          <w:rFonts w:ascii="Calibri" w:eastAsia="MS Mincho" w:hAnsi="Calibri" w:cs="Calibri"/>
          <w:b/>
        </w:rPr>
      </w:pPr>
      <w:r w:rsidRPr="00261C23">
        <w:rPr>
          <w:rFonts w:asciiTheme="minorHAnsi" w:hAnsiTheme="minorHAnsi" w:cstheme="minorHAnsi"/>
        </w:rPr>
        <w:t xml:space="preserve">Add a magnetic stir bar to the 0.5% PVA solution and place </w:t>
      </w:r>
      <w:r>
        <w:rPr>
          <w:rFonts w:asciiTheme="minorHAnsi" w:hAnsiTheme="minorHAnsi" w:cstheme="minorHAnsi"/>
        </w:rPr>
        <w:t>in a chemical hood on a stir plate at room temperature at 500 rpm</w:t>
      </w:r>
      <w:r w:rsidRPr="00261C23">
        <w:rPr>
          <w:rFonts w:asciiTheme="minorHAnsi" w:hAnsiTheme="minorHAnsi" w:cstheme="minorHAnsi"/>
        </w:rPr>
        <w:t>.</w:t>
      </w:r>
    </w:p>
    <w:p w14:paraId="719C513C" w14:textId="77777777" w:rsidR="00525D6C" w:rsidRDefault="00525D6C" w:rsidP="001B12B6">
      <w:pPr>
        <w:contextualSpacing/>
        <w:jc w:val="both"/>
        <w:rPr>
          <w:rFonts w:ascii="Calibri" w:eastAsia="MS Mincho" w:hAnsi="Calibri" w:cs="Calibri"/>
          <w:b/>
        </w:rPr>
      </w:pPr>
    </w:p>
    <w:p w14:paraId="14E54EFB" w14:textId="77777777" w:rsidR="00525D6C" w:rsidRPr="002B7128" w:rsidRDefault="00525D6C" w:rsidP="00F962D6">
      <w:pPr>
        <w:numPr>
          <w:ilvl w:val="1"/>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Microparticle synthesis</w:t>
      </w:r>
    </w:p>
    <w:p w14:paraId="3C13A11D" w14:textId="77777777" w:rsidR="00525D6C" w:rsidRPr="002B7128" w:rsidRDefault="00525D6C" w:rsidP="001B12B6">
      <w:pPr>
        <w:contextualSpacing/>
        <w:jc w:val="both"/>
        <w:rPr>
          <w:rFonts w:asciiTheme="minorHAnsi" w:hAnsiTheme="minorHAnsi" w:cstheme="minorHAnsi"/>
          <w:highlight w:val="yellow"/>
        </w:rPr>
      </w:pPr>
    </w:p>
    <w:p w14:paraId="5818BCA3" w14:textId="77777777"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 xml:space="preserve">Weigh out 100 mg of poly(lactic-co-glycolic acid) (PLGA) into a scintillation vial and dissolve in 5 mL of dichloromethane (DCM). Vortex to dissolve the PLGA. </w:t>
      </w:r>
    </w:p>
    <w:p w14:paraId="480990A8" w14:textId="77777777" w:rsidR="00525D6C" w:rsidRPr="002B7128" w:rsidRDefault="00525D6C" w:rsidP="001B12B6">
      <w:pPr>
        <w:contextualSpacing/>
        <w:jc w:val="both"/>
        <w:rPr>
          <w:rFonts w:asciiTheme="minorHAnsi" w:hAnsiTheme="minorHAnsi" w:cstheme="minorHAnsi"/>
          <w:highlight w:val="yellow"/>
        </w:rPr>
      </w:pPr>
    </w:p>
    <w:p w14:paraId="31FF55E6" w14:textId="11D60243"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Place homogenizer in the</w:t>
      </w:r>
      <w:r w:rsidR="00837EF8" w:rsidRPr="002B7128">
        <w:rPr>
          <w:rFonts w:asciiTheme="minorHAnsi" w:hAnsiTheme="minorHAnsi" w:cstheme="minorHAnsi"/>
          <w:highlight w:val="yellow"/>
        </w:rPr>
        <w:t xml:space="preserve"> 50 mL</w:t>
      </w:r>
      <w:r w:rsidRPr="002B7128">
        <w:rPr>
          <w:rFonts w:asciiTheme="minorHAnsi" w:hAnsiTheme="minorHAnsi" w:cstheme="minorHAnsi"/>
          <w:highlight w:val="yellow"/>
        </w:rPr>
        <w:t xml:space="preserve"> 1% PVA solution so that the homogenizer is as close to the bottom of the beaker as possible without touching it. Turn on homogenizer and adjust to desired speed—3200 rpm for 5 </w:t>
      </w:r>
      <w:r w:rsidRPr="002B7128">
        <w:rPr>
          <w:rFonts w:ascii="Calibri" w:hAnsi="Calibri" w:cstheme="minorHAnsi"/>
          <w:highlight w:val="yellow"/>
        </w:rPr>
        <w:t>μ</w:t>
      </w:r>
      <w:r w:rsidRPr="002B7128">
        <w:rPr>
          <w:rFonts w:asciiTheme="minorHAnsi" w:hAnsiTheme="minorHAnsi" w:cstheme="minorHAnsi"/>
          <w:highlight w:val="yellow"/>
        </w:rPr>
        <w:t xml:space="preserve">m diameter particles, 5000 rpm for 3 </w:t>
      </w:r>
      <w:r w:rsidRPr="002B7128">
        <w:rPr>
          <w:rFonts w:ascii="Calibri" w:hAnsi="Calibri" w:cstheme="minorHAnsi"/>
          <w:highlight w:val="yellow"/>
        </w:rPr>
        <w:t>μ</w:t>
      </w:r>
      <w:r w:rsidRPr="002B7128">
        <w:rPr>
          <w:rFonts w:asciiTheme="minorHAnsi" w:hAnsiTheme="minorHAnsi" w:cstheme="minorHAnsi"/>
          <w:highlight w:val="yellow"/>
        </w:rPr>
        <w:t>m, 15,000 rpm for 1</w:t>
      </w:r>
      <w:r w:rsidRPr="002B7128">
        <w:rPr>
          <w:rFonts w:ascii="Calibri" w:hAnsi="Calibri" w:cstheme="minorHAnsi"/>
          <w:highlight w:val="yellow"/>
        </w:rPr>
        <w:t xml:space="preserve"> μm </w:t>
      </w:r>
      <w:r w:rsidRPr="002B7128">
        <w:rPr>
          <w:rFonts w:ascii="Calibri" w:hAnsi="Calibri" w:cstheme="minorHAnsi"/>
          <w:highlight w:val="yellow"/>
        </w:rPr>
        <w:lastRenderedPageBreak/>
        <w:t>(increasing homogenization speed decreases particle size)</w:t>
      </w:r>
      <w:r w:rsidRPr="002B7128">
        <w:rPr>
          <w:rFonts w:asciiTheme="minorHAnsi" w:hAnsiTheme="minorHAnsi" w:cstheme="minorHAnsi"/>
          <w:highlight w:val="yellow"/>
        </w:rPr>
        <w:t xml:space="preserve">. Once at </w:t>
      </w:r>
      <w:r w:rsidR="00436686" w:rsidRPr="002B7128">
        <w:rPr>
          <w:rFonts w:asciiTheme="minorHAnsi" w:hAnsiTheme="minorHAnsi" w:cstheme="minorHAnsi"/>
          <w:highlight w:val="yellow"/>
        </w:rPr>
        <w:t xml:space="preserve">the desired </w:t>
      </w:r>
      <w:r w:rsidRPr="002B7128">
        <w:rPr>
          <w:rFonts w:asciiTheme="minorHAnsi" w:hAnsiTheme="minorHAnsi" w:cstheme="minorHAnsi"/>
          <w:highlight w:val="yellow"/>
        </w:rPr>
        <w:t xml:space="preserve">speed, add </w:t>
      </w:r>
      <w:r w:rsidR="00E91DC3" w:rsidRPr="002B7128">
        <w:rPr>
          <w:rFonts w:asciiTheme="minorHAnsi" w:hAnsiTheme="minorHAnsi" w:cstheme="minorHAnsi"/>
          <w:highlight w:val="yellow"/>
        </w:rPr>
        <w:t xml:space="preserve">the </w:t>
      </w:r>
      <w:r w:rsidRPr="002B7128">
        <w:rPr>
          <w:rFonts w:asciiTheme="minorHAnsi" w:hAnsiTheme="minorHAnsi" w:cstheme="minorHAnsi"/>
          <w:highlight w:val="yellow"/>
        </w:rPr>
        <w:t xml:space="preserve">PLGA solution to </w:t>
      </w:r>
      <w:r w:rsidR="00E91DC3" w:rsidRPr="002B7128">
        <w:rPr>
          <w:rFonts w:asciiTheme="minorHAnsi" w:hAnsiTheme="minorHAnsi" w:cstheme="minorHAnsi"/>
          <w:highlight w:val="yellow"/>
        </w:rPr>
        <w:t xml:space="preserve">the </w:t>
      </w:r>
      <w:r w:rsidRPr="002B7128">
        <w:rPr>
          <w:rFonts w:asciiTheme="minorHAnsi" w:hAnsiTheme="minorHAnsi" w:cstheme="minorHAnsi"/>
          <w:highlight w:val="yellow"/>
        </w:rPr>
        <w:t xml:space="preserve">beaker and homogenize for 1 minute. </w:t>
      </w:r>
    </w:p>
    <w:p w14:paraId="2B8F1C5E" w14:textId="77777777" w:rsidR="00525D6C" w:rsidRPr="002B7128" w:rsidRDefault="00525D6C" w:rsidP="001B12B6">
      <w:pPr>
        <w:contextualSpacing/>
        <w:jc w:val="both"/>
        <w:rPr>
          <w:rFonts w:asciiTheme="minorHAnsi" w:hAnsiTheme="minorHAnsi" w:cstheme="minorHAnsi"/>
          <w:highlight w:val="yellow"/>
        </w:rPr>
      </w:pPr>
    </w:p>
    <w:p w14:paraId="2C400463" w14:textId="1808DBB6"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 xml:space="preserve">After homogenization, pour </w:t>
      </w:r>
      <w:r w:rsidR="00E91DC3" w:rsidRPr="002B7128">
        <w:rPr>
          <w:rFonts w:asciiTheme="minorHAnsi" w:hAnsiTheme="minorHAnsi" w:cstheme="minorHAnsi"/>
          <w:highlight w:val="yellow"/>
        </w:rPr>
        <w:t xml:space="preserve">the </w:t>
      </w:r>
      <w:r w:rsidRPr="002B7128">
        <w:rPr>
          <w:rFonts w:asciiTheme="minorHAnsi" w:hAnsiTheme="minorHAnsi" w:cstheme="minorHAnsi"/>
          <w:highlight w:val="yellow"/>
        </w:rPr>
        <w:t>1% PVA</w:t>
      </w:r>
      <w:r w:rsidR="00E91DC3" w:rsidRPr="002B7128">
        <w:rPr>
          <w:rFonts w:asciiTheme="minorHAnsi" w:hAnsiTheme="minorHAnsi" w:cstheme="minorHAnsi"/>
          <w:highlight w:val="yellow"/>
        </w:rPr>
        <w:t>,</w:t>
      </w:r>
      <w:r w:rsidRPr="002B7128">
        <w:rPr>
          <w:rFonts w:asciiTheme="minorHAnsi" w:hAnsiTheme="minorHAnsi" w:cstheme="minorHAnsi"/>
          <w:highlight w:val="yellow"/>
        </w:rPr>
        <w:t xml:space="preserve"> </w:t>
      </w:r>
      <w:r w:rsidR="00E91DC3" w:rsidRPr="002B7128">
        <w:rPr>
          <w:rFonts w:asciiTheme="minorHAnsi" w:hAnsiTheme="minorHAnsi" w:cstheme="minorHAnsi"/>
          <w:highlight w:val="yellow"/>
        </w:rPr>
        <w:t xml:space="preserve">PLGA microparticle </w:t>
      </w:r>
      <w:r w:rsidRPr="002B7128">
        <w:rPr>
          <w:rFonts w:asciiTheme="minorHAnsi" w:hAnsiTheme="minorHAnsi" w:cstheme="minorHAnsi"/>
          <w:highlight w:val="yellow"/>
        </w:rPr>
        <w:t xml:space="preserve">solution into </w:t>
      </w:r>
      <w:r w:rsidR="00216E02" w:rsidRPr="002B7128">
        <w:rPr>
          <w:rFonts w:asciiTheme="minorHAnsi" w:hAnsiTheme="minorHAnsi" w:cstheme="minorHAnsi"/>
          <w:highlight w:val="yellow"/>
        </w:rPr>
        <w:t xml:space="preserve">the </w:t>
      </w:r>
      <w:r w:rsidR="00837EF8" w:rsidRPr="002B7128">
        <w:rPr>
          <w:rFonts w:asciiTheme="minorHAnsi" w:hAnsiTheme="minorHAnsi" w:cstheme="minorHAnsi"/>
          <w:highlight w:val="yellow"/>
        </w:rPr>
        <w:t xml:space="preserve">100 mL </w:t>
      </w:r>
      <w:r w:rsidRPr="002B7128">
        <w:rPr>
          <w:rFonts w:asciiTheme="minorHAnsi" w:hAnsiTheme="minorHAnsi" w:cstheme="minorHAnsi"/>
          <w:highlight w:val="yellow"/>
        </w:rPr>
        <w:t xml:space="preserve">0.5% PVA solution on </w:t>
      </w:r>
      <w:r w:rsidR="00E91DC3" w:rsidRPr="002B7128">
        <w:rPr>
          <w:rFonts w:asciiTheme="minorHAnsi" w:hAnsiTheme="minorHAnsi" w:cstheme="minorHAnsi"/>
          <w:highlight w:val="yellow"/>
        </w:rPr>
        <w:t xml:space="preserve">a </w:t>
      </w:r>
      <w:r w:rsidRPr="002B7128">
        <w:rPr>
          <w:rFonts w:asciiTheme="minorHAnsi" w:hAnsiTheme="minorHAnsi" w:cstheme="minorHAnsi"/>
          <w:highlight w:val="yellow"/>
        </w:rPr>
        <w:t xml:space="preserve">stir plate and </w:t>
      </w:r>
      <w:r w:rsidR="000C3575" w:rsidRPr="002B7128">
        <w:rPr>
          <w:rFonts w:asciiTheme="minorHAnsi" w:hAnsiTheme="minorHAnsi" w:cstheme="minorHAnsi"/>
          <w:highlight w:val="yellow"/>
        </w:rPr>
        <w:t xml:space="preserve">stir </w:t>
      </w:r>
      <w:r w:rsidRPr="002B7128">
        <w:rPr>
          <w:rFonts w:asciiTheme="minorHAnsi" w:hAnsiTheme="minorHAnsi" w:cstheme="minorHAnsi"/>
          <w:highlight w:val="yellow"/>
        </w:rPr>
        <w:t>for at least 4 hours for solvent evaporation</w:t>
      </w:r>
      <w:r w:rsidR="000C3575" w:rsidRPr="002B7128">
        <w:rPr>
          <w:rFonts w:asciiTheme="minorHAnsi" w:hAnsiTheme="minorHAnsi" w:cstheme="minorHAnsi"/>
          <w:highlight w:val="yellow"/>
        </w:rPr>
        <w:t xml:space="preserve"> in a chemical hood</w:t>
      </w:r>
      <w:r w:rsidRPr="002B7128">
        <w:rPr>
          <w:rFonts w:asciiTheme="minorHAnsi" w:hAnsiTheme="minorHAnsi" w:cstheme="minorHAnsi"/>
          <w:highlight w:val="yellow"/>
        </w:rPr>
        <w:t>.</w:t>
      </w:r>
    </w:p>
    <w:p w14:paraId="2EF51352" w14:textId="77777777" w:rsidR="00525D6C" w:rsidRPr="002B7128" w:rsidRDefault="00525D6C" w:rsidP="001B12B6">
      <w:pPr>
        <w:contextualSpacing/>
        <w:jc w:val="both"/>
        <w:rPr>
          <w:rFonts w:asciiTheme="minorHAnsi" w:hAnsiTheme="minorHAnsi" w:cstheme="minorHAnsi"/>
          <w:highlight w:val="yellow"/>
        </w:rPr>
      </w:pPr>
    </w:p>
    <w:p w14:paraId="0AF303F7" w14:textId="422AE71A"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 xml:space="preserve">Wash </w:t>
      </w:r>
      <w:r w:rsidR="00E91DC3" w:rsidRPr="002B7128">
        <w:rPr>
          <w:rFonts w:asciiTheme="minorHAnsi" w:hAnsiTheme="minorHAnsi" w:cstheme="minorHAnsi"/>
          <w:highlight w:val="yellow"/>
        </w:rPr>
        <w:t xml:space="preserve">the </w:t>
      </w:r>
      <w:r w:rsidRPr="002B7128">
        <w:rPr>
          <w:rFonts w:asciiTheme="minorHAnsi" w:hAnsiTheme="minorHAnsi" w:cstheme="minorHAnsi"/>
          <w:highlight w:val="yellow"/>
        </w:rPr>
        <w:t>particles 3 times</w:t>
      </w:r>
      <w:r w:rsidR="007D727E" w:rsidRPr="002B7128">
        <w:rPr>
          <w:rFonts w:asciiTheme="minorHAnsi" w:hAnsiTheme="minorHAnsi" w:cstheme="minorHAnsi"/>
          <w:highlight w:val="yellow"/>
        </w:rPr>
        <w:t xml:space="preserve"> in DI water</w:t>
      </w:r>
      <w:r w:rsidRPr="002B7128">
        <w:rPr>
          <w:rFonts w:asciiTheme="minorHAnsi" w:hAnsiTheme="minorHAnsi" w:cstheme="minorHAnsi"/>
          <w:highlight w:val="yellow"/>
        </w:rPr>
        <w:t xml:space="preserve">. Pour </w:t>
      </w:r>
      <w:r w:rsidR="00216E02" w:rsidRPr="002B7128">
        <w:rPr>
          <w:rFonts w:asciiTheme="minorHAnsi" w:hAnsiTheme="minorHAnsi" w:cstheme="minorHAnsi"/>
          <w:highlight w:val="yellow"/>
        </w:rPr>
        <w:t xml:space="preserve">the </w:t>
      </w:r>
      <w:r w:rsidR="00E91DC3" w:rsidRPr="002B7128">
        <w:rPr>
          <w:rFonts w:asciiTheme="minorHAnsi" w:hAnsiTheme="minorHAnsi" w:cstheme="minorHAnsi"/>
          <w:highlight w:val="yellow"/>
        </w:rPr>
        <w:t xml:space="preserve">particle </w:t>
      </w:r>
      <w:r w:rsidRPr="002B7128">
        <w:rPr>
          <w:rFonts w:asciiTheme="minorHAnsi" w:hAnsiTheme="minorHAnsi" w:cstheme="minorHAnsi"/>
          <w:highlight w:val="yellow"/>
        </w:rPr>
        <w:t>solution into 50 mL conical tubes and centrifuge at 3000</w:t>
      </w:r>
      <w:r w:rsidR="008964BE" w:rsidRPr="002B7128">
        <w:rPr>
          <w:rFonts w:asciiTheme="minorHAnsi" w:hAnsiTheme="minorHAnsi" w:cstheme="minorHAnsi"/>
          <w:highlight w:val="yellow"/>
        </w:rPr>
        <w:t xml:space="preserve"> x </w:t>
      </w:r>
      <w:r w:rsidRPr="002B7128">
        <w:rPr>
          <w:rFonts w:asciiTheme="minorHAnsi" w:hAnsiTheme="minorHAnsi" w:cstheme="minorHAnsi"/>
          <w:highlight w:val="yellow"/>
        </w:rPr>
        <w:t>g for 5 minutes. Pour out supernatant and add approximately 20 mL of DI water. Resuspend particles by vortexing. Once resuspended, fill up conical tube</w:t>
      </w:r>
      <w:r w:rsidR="00E91DC3" w:rsidRPr="002B7128">
        <w:rPr>
          <w:rFonts w:asciiTheme="minorHAnsi" w:hAnsiTheme="minorHAnsi" w:cstheme="minorHAnsi"/>
          <w:highlight w:val="yellow"/>
        </w:rPr>
        <w:t>s</w:t>
      </w:r>
      <w:r w:rsidRPr="002B7128">
        <w:rPr>
          <w:rFonts w:asciiTheme="minorHAnsi" w:hAnsiTheme="minorHAnsi" w:cstheme="minorHAnsi"/>
          <w:highlight w:val="yellow"/>
        </w:rPr>
        <w:t xml:space="preserve"> to 50 mL with DI water. Wash again the same way two more times. </w:t>
      </w:r>
    </w:p>
    <w:p w14:paraId="27EBBFAC" w14:textId="77777777" w:rsidR="00525D6C" w:rsidRPr="002B7128" w:rsidRDefault="00525D6C" w:rsidP="001B12B6">
      <w:pPr>
        <w:contextualSpacing/>
        <w:jc w:val="both"/>
        <w:rPr>
          <w:rFonts w:ascii="Calibri" w:eastAsia="MS Mincho" w:hAnsi="Calibri" w:cs="Calibri"/>
          <w:b/>
          <w:highlight w:val="yellow"/>
        </w:rPr>
      </w:pPr>
    </w:p>
    <w:p w14:paraId="1A24F205" w14:textId="77777777" w:rsidR="00525D6C" w:rsidRPr="002B7128" w:rsidRDefault="00525D6C" w:rsidP="00F962D6">
      <w:pPr>
        <w:numPr>
          <w:ilvl w:val="1"/>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Nanoparticle synthesis</w:t>
      </w:r>
    </w:p>
    <w:p w14:paraId="166556B4" w14:textId="77777777" w:rsidR="00525D6C" w:rsidRPr="002B7128" w:rsidRDefault="00525D6C" w:rsidP="001B12B6">
      <w:pPr>
        <w:contextualSpacing/>
        <w:jc w:val="both"/>
        <w:rPr>
          <w:rFonts w:ascii="Calibri" w:eastAsia="MS Mincho" w:hAnsi="Calibri" w:cs="Calibri"/>
          <w:b/>
          <w:highlight w:val="yellow"/>
        </w:rPr>
      </w:pPr>
    </w:p>
    <w:p w14:paraId="48BBE34C" w14:textId="77777777"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 xml:space="preserve">Weigh out 200 mg of PLGA into a scintillation vial and dissolve in 5 mL of DCM. Vortex to dissolve the PLGA. </w:t>
      </w:r>
    </w:p>
    <w:p w14:paraId="6B0BC561" w14:textId="77777777" w:rsidR="00525D6C" w:rsidRPr="002B7128" w:rsidRDefault="00525D6C" w:rsidP="001B12B6">
      <w:pPr>
        <w:ind w:left="720"/>
        <w:contextualSpacing/>
        <w:jc w:val="both"/>
        <w:rPr>
          <w:rFonts w:ascii="Calibri" w:eastAsia="MS Mincho" w:hAnsi="Calibri" w:cs="Calibri"/>
          <w:highlight w:val="yellow"/>
        </w:rPr>
      </w:pPr>
    </w:p>
    <w:p w14:paraId="3DA01439" w14:textId="66B7B940" w:rsidR="00525D6C" w:rsidRPr="002B7128" w:rsidRDefault="00525D6C" w:rsidP="00F962D6">
      <w:pPr>
        <w:numPr>
          <w:ilvl w:val="2"/>
          <w:numId w:val="36"/>
        </w:numPr>
        <w:contextualSpacing/>
        <w:jc w:val="both"/>
        <w:rPr>
          <w:rFonts w:ascii="Calibri" w:eastAsia="MS Mincho" w:hAnsi="Calibri" w:cs="Calibri"/>
          <w:highlight w:val="yellow"/>
        </w:rPr>
      </w:pPr>
      <w:r w:rsidRPr="002B7128">
        <w:rPr>
          <w:rFonts w:ascii="Calibri" w:eastAsia="MS Mincho" w:hAnsi="Calibri" w:cs="Calibri"/>
          <w:highlight w:val="yellow"/>
        </w:rPr>
        <w:t xml:space="preserve">Place </w:t>
      </w:r>
      <w:r w:rsidR="00E91DC3" w:rsidRPr="002B7128">
        <w:rPr>
          <w:rFonts w:ascii="Calibri" w:eastAsia="MS Mincho" w:hAnsi="Calibri" w:cs="Calibri"/>
          <w:highlight w:val="yellow"/>
        </w:rPr>
        <w:t xml:space="preserve">a </w:t>
      </w:r>
      <w:r w:rsidRPr="002B7128">
        <w:rPr>
          <w:rFonts w:ascii="Calibri" w:eastAsia="MS Mincho" w:hAnsi="Calibri" w:cs="Calibri"/>
          <w:highlight w:val="yellow"/>
        </w:rPr>
        <w:t xml:space="preserve">beaker with </w:t>
      </w:r>
      <w:r w:rsidR="00837EF8" w:rsidRPr="002B7128">
        <w:rPr>
          <w:rFonts w:ascii="Calibri" w:eastAsia="MS Mincho" w:hAnsi="Calibri" w:cs="Calibri"/>
          <w:highlight w:val="yellow"/>
        </w:rPr>
        <w:t xml:space="preserve">50 mL </w:t>
      </w:r>
      <w:r w:rsidRPr="002B7128">
        <w:rPr>
          <w:rFonts w:ascii="Calibri" w:eastAsia="MS Mincho" w:hAnsi="Calibri" w:cs="Calibri"/>
          <w:highlight w:val="yellow"/>
        </w:rPr>
        <w:t xml:space="preserve">1% PVA solution into container filled with ice. Place sonicator </w:t>
      </w:r>
      <w:r w:rsidR="001B12B6" w:rsidRPr="002B7128">
        <w:rPr>
          <w:rFonts w:ascii="Calibri" w:eastAsia="MS Mincho" w:hAnsi="Calibri" w:cs="Calibri"/>
          <w:highlight w:val="yellow"/>
        </w:rPr>
        <w:t xml:space="preserve">probe </w:t>
      </w:r>
      <w:r w:rsidRPr="002B7128">
        <w:rPr>
          <w:rFonts w:ascii="Calibri" w:eastAsia="MS Mincho" w:hAnsi="Calibri" w:cs="Calibri"/>
          <w:highlight w:val="yellow"/>
        </w:rPr>
        <w:t>in beaker as close to bottom of beaker as possible without touching. Begin sonication</w:t>
      </w:r>
      <w:r w:rsidRPr="002B7128">
        <w:rPr>
          <w:rFonts w:ascii="Calibri" w:eastAsia="MS Mincho" w:hAnsi="Calibri" w:cs="Calibri"/>
          <w:b/>
          <w:highlight w:val="yellow"/>
        </w:rPr>
        <w:t xml:space="preserve"> </w:t>
      </w:r>
      <w:r w:rsidRPr="002B7128">
        <w:rPr>
          <w:rFonts w:ascii="Calibri" w:eastAsia="MS Mincho" w:hAnsi="Calibri" w:cs="Calibri"/>
          <w:highlight w:val="yellow"/>
        </w:rPr>
        <w:t>and immediately add PLGA solution into beaker. Sonicate with a power of 12</w:t>
      </w:r>
      <w:r w:rsidR="00D873C2" w:rsidRPr="002B7128">
        <w:rPr>
          <w:rFonts w:ascii="Calibri" w:eastAsia="MS Mincho" w:hAnsi="Calibri" w:cs="Calibri"/>
          <w:highlight w:val="yellow"/>
        </w:rPr>
        <w:t xml:space="preserve"> </w:t>
      </w:r>
      <w:r w:rsidRPr="002B7128">
        <w:rPr>
          <w:rFonts w:ascii="Calibri" w:eastAsia="MS Mincho" w:hAnsi="Calibri" w:cs="Calibri"/>
          <w:highlight w:val="yellow"/>
        </w:rPr>
        <w:t xml:space="preserve">W for 2 minutes to generate nanoparticles with an approximate diameter of 200 nm. </w:t>
      </w:r>
    </w:p>
    <w:p w14:paraId="41349D75" w14:textId="77777777" w:rsidR="00525D6C" w:rsidRPr="002B7128" w:rsidRDefault="00525D6C" w:rsidP="001B12B6">
      <w:pPr>
        <w:contextualSpacing/>
        <w:jc w:val="both"/>
        <w:rPr>
          <w:rFonts w:ascii="Calibri" w:eastAsia="MS Mincho" w:hAnsi="Calibri" w:cs="Calibri"/>
          <w:b/>
          <w:highlight w:val="yellow"/>
        </w:rPr>
      </w:pPr>
    </w:p>
    <w:p w14:paraId="1A8967AD" w14:textId="4C53E244"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 xml:space="preserve">After sonication, pour </w:t>
      </w:r>
      <w:r w:rsidR="00E91DC3" w:rsidRPr="002B7128">
        <w:rPr>
          <w:rFonts w:asciiTheme="minorHAnsi" w:hAnsiTheme="minorHAnsi" w:cstheme="minorHAnsi"/>
          <w:highlight w:val="yellow"/>
        </w:rPr>
        <w:t xml:space="preserve">the </w:t>
      </w:r>
      <w:r w:rsidRPr="002B7128">
        <w:rPr>
          <w:rFonts w:asciiTheme="minorHAnsi" w:hAnsiTheme="minorHAnsi" w:cstheme="minorHAnsi"/>
          <w:highlight w:val="yellow"/>
        </w:rPr>
        <w:t>1% PVA</w:t>
      </w:r>
      <w:r w:rsidR="00E91DC3" w:rsidRPr="002B7128">
        <w:rPr>
          <w:rFonts w:asciiTheme="minorHAnsi" w:hAnsiTheme="minorHAnsi" w:cstheme="minorHAnsi"/>
          <w:highlight w:val="yellow"/>
        </w:rPr>
        <w:t>, PLGA nanoparticle</w:t>
      </w:r>
      <w:r w:rsidRPr="002B7128">
        <w:rPr>
          <w:rFonts w:asciiTheme="minorHAnsi" w:hAnsiTheme="minorHAnsi" w:cstheme="minorHAnsi"/>
          <w:highlight w:val="yellow"/>
        </w:rPr>
        <w:t xml:space="preserve"> solution into </w:t>
      </w:r>
      <w:r w:rsidR="00E91DC3" w:rsidRPr="002B7128">
        <w:rPr>
          <w:rFonts w:asciiTheme="minorHAnsi" w:hAnsiTheme="minorHAnsi" w:cstheme="minorHAnsi"/>
          <w:highlight w:val="yellow"/>
        </w:rPr>
        <w:t xml:space="preserve">a </w:t>
      </w:r>
      <w:r w:rsidR="00837EF8" w:rsidRPr="002B7128">
        <w:rPr>
          <w:rFonts w:asciiTheme="minorHAnsi" w:hAnsiTheme="minorHAnsi" w:cstheme="minorHAnsi"/>
          <w:highlight w:val="yellow"/>
        </w:rPr>
        <w:t xml:space="preserve">100 mL </w:t>
      </w:r>
      <w:r w:rsidRPr="002B7128">
        <w:rPr>
          <w:rFonts w:asciiTheme="minorHAnsi" w:hAnsiTheme="minorHAnsi" w:cstheme="minorHAnsi"/>
          <w:highlight w:val="yellow"/>
        </w:rPr>
        <w:t xml:space="preserve">0.5% PVA solution on </w:t>
      </w:r>
      <w:r w:rsidR="00216E02" w:rsidRPr="002B7128">
        <w:rPr>
          <w:rFonts w:asciiTheme="minorHAnsi" w:hAnsiTheme="minorHAnsi" w:cstheme="minorHAnsi"/>
          <w:highlight w:val="yellow"/>
        </w:rPr>
        <w:t xml:space="preserve">a </w:t>
      </w:r>
      <w:r w:rsidRPr="002B7128">
        <w:rPr>
          <w:rFonts w:asciiTheme="minorHAnsi" w:hAnsiTheme="minorHAnsi" w:cstheme="minorHAnsi"/>
          <w:highlight w:val="yellow"/>
        </w:rPr>
        <w:t xml:space="preserve">stir plate and </w:t>
      </w:r>
      <w:r w:rsidR="000C3575" w:rsidRPr="002B7128">
        <w:rPr>
          <w:rFonts w:asciiTheme="minorHAnsi" w:hAnsiTheme="minorHAnsi" w:cstheme="minorHAnsi"/>
          <w:highlight w:val="yellow"/>
        </w:rPr>
        <w:t xml:space="preserve">stir </w:t>
      </w:r>
      <w:r w:rsidRPr="002B7128">
        <w:rPr>
          <w:rFonts w:asciiTheme="minorHAnsi" w:hAnsiTheme="minorHAnsi" w:cstheme="minorHAnsi"/>
          <w:highlight w:val="yellow"/>
        </w:rPr>
        <w:t>for at least 4 hours for solvent evaporation</w:t>
      </w:r>
      <w:r w:rsidR="000C3575" w:rsidRPr="002B7128">
        <w:rPr>
          <w:rFonts w:asciiTheme="minorHAnsi" w:hAnsiTheme="minorHAnsi" w:cstheme="minorHAnsi"/>
          <w:highlight w:val="yellow"/>
        </w:rPr>
        <w:t xml:space="preserve"> in a chemical hood</w:t>
      </w:r>
      <w:r w:rsidRPr="002B7128">
        <w:rPr>
          <w:rFonts w:asciiTheme="minorHAnsi" w:hAnsiTheme="minorHAnsi" w:cstheme="minorHAnsi"/>
          <w:highlight w:val="yellow"/>
        </w:rPr>
        <w:t>.</w:t>
      </w:r>
    </w:p>
    <w:p w14:paraId="245B06FB" w14:textId="77777777" w:rsidR="00525D6C" w:rsidRPr="002B7128" w:rsidRDefault="00525D6C" w:rsidP="001B12B6">
      <w:pPr>
        <w:contextualSpacing/>
        <w:jc w:val="both"/>
        <w:rPr>
          <w:rFonts w:ascii="Calibri" w:eastAsia="MS Mincho" w:hAnsi="Calibri" w:cs="Calibri"/>
          <w:b/>
          <w:highlight w:val="yellow"/>
        </w:rPr>
      </w:pPr>
    </w:p>
    <w:p w14:paraId="53278853" w14:textId="65CD5300" w:rsidR="00525D6C" w:rsidRPr="00881B40" w:rsidRDefault="00525D6C" w:rsidP="00F962D6">
      <w:pPr>
        <w:numPr>
          <w:ilvl w:val="2"/>
          <w:numId w:val="36"/>
        </w:numPr>
        <w:contextualSpacing/>
        <w:jc w:val="both"/>
        <w:rPr>
          <w:rFonts w:ascii="Calibri" w:eastAsia="MS Mincho" w:hAnsi="Calibri" w:cs="Calibri"/>
          <w:b/>
          <w:highlight w:val="yellow"/>
        </w:rPr>
      </w:pPr>
      <w:r w:rsidRPr="00881B40">
        <w:rPr>
          <w:rFonts w:asciiTheme="minorHAnsi" w:hAnsiTheme="minorHAnsi" w:cstheme="minorHAnsi"/>
          <w:highlight w:val="yellow"/>
        </w:rPr>
        <w:t xml:space="preserve">Pour </w:t>
      </w:r>
      <w:r w:rsidR="00216E02" w:rsidRPr="00881B40">
        <w:rPr>
          <w:rFonts w:asciiTheme="minorHAnsi" w:hAnsiTheme="minorHAnsi" w:cstheme="minorHAnsi"/>
          <w:highlight w:val="yellow"/>
        </w:rPr>
        <w:t xml:space="preserve">the particle </w:t>
      </w:r>
      <w:r w:rsidRPr="00881B40">
        <w:rPr>
          <w:rFonts w:asciiTheme="minorHAnsi" w:hAnsiTheme="minorHAnsi" w:cstheme="minorHAnsi"/>
          <w:highlight w:val="yellow"/>
        </w:rPr>
        <w:t>solution into 50 mL conical tubes and centrifuge at 3000</w:t>
      </w:r>
      <w:r w:rsidR="008964BE" w:rsidRPr="00881B40">
        <w:rPr>
          <w:rFonts w:asciiTheme="minorHAnsi" w:hAnsiTheme="minorHAnsi" w:cstheme="minorHAnsi"/>
          <w:highlight w:val="yellow"/>
        </w:rPr>
        <w:t xml:space="preserve"> x </w:t>
      </w:r>
      <w:r w:rsidRPr="00881B40">
        <w:rPr>
          <w:rFonts w:asciiTheme="minorHAnsi" w:hAnsiTheme="minorHAnsi" w:cstheme="minorHAnsi"/>
          <w:highlight w:val="yellow"/>
        </w:rPr>
        <w:t xml:space="preserve">g for 5 minutes to remove microparticles. Remove supernatant and </w:t>
      </w:r>
      <w:r w:rsidR="001B12B6" w:rsidRPr="00881B40">
        <w:rPr>
          <w:rFonts w:asciiTheme="minorHAnsi" w:hAnsiTheme="minorHAnsi" w:cstheme="minorHAnsi"/>
          <w:highlight w:val="yellow"/>
        </w:rPr>
        <w:t xml:space="preserve">pour into high speed centrifuge tubes. </w:t>
      </w:r>
      <w:r w:rsidR="00B55623" w:rsidRPr="00881B40">
        <w:rPr>
          <w:rFonts w:asciiTheme="minorHAnsi" w:hAnsiTheme="minorHAnsi" w:cstheme="minorHAnsi"/>
          <w:highlight w:val="yellow"/>
        </w:rPr>
        <w:t>Wash the particles 3 times with DI water</w:t>
      </w:r>
      <w:r w:rsidR="00FD01A9" w:rsidRPr="00881B40">
        <w:rPr>
          <w:rFonts w:asciiTheme="minorHAnsi" w:hAnsiTheme="minorHAnsi" w:cstheme="minorHAnsi"/>
          <w:highlight w:val="yellow"/>
        </w:rPr>
        <w:t xml:space="preserve">. </w:t>
      </w:r>
      <w:r w:rsidR="001B12B6" w:rsidRPr="00881B40">
        <w:rPr>
          <w:rFonts w:asciiTheme="minorHAnsi" w:hAnsiTheme="minorHAnsi" w:cstheme="minorHAnsi"/>
          <w:highlight w:val="yellow"/>
        </w:rPr>
        <w:t>C</w:t>
      </w:r>
      <w:r w:rsidRPr="00881B40">
        <w:rPr>
          <w:rFonts w:asciiTheme="minorHAnsi" w:hAnsiTheme="minorHAnsi" w:cstheme="minorHAnsi"/>
          <w:highlight w:val="yellow"/>
        </w:rPr>
        <w:t xml:space="preserve">entrifuge at </w:t>
      </w:r>
      <w:r w:rsidR="00D873C2" w:rsidRPr="00881B40">
        <w:rPr>
          <w:rFonts w:asciiTheme="minorHAnsi" w:hAnsiTheme="minorHAnsi" w:cstheme="minorHAnsi"/>
          <w:highlight w:val="yellow"/>
        </w:rPr>
        <w:t>40,000</w:t>
      </w:r>
      <w:r w:rsidR="008964BE" w:rsidRPr="00881B40">
        <w:rPr>
          <w:rFonts w:asciiTheme="minorHAnsi" w:hAnsiTheme="minorHAnsi" w:cstheme="minorHAnsi"/>
          <w:highlight w:val="yellow"/>
        </w:rPr>
        <w:t xml:space="preserve"> x </w:t>
      </w:r>
      <w:r w:rsidR="00D873C2" w:rsidRPr="00881B40">
        <w:rPr>
          <w:rFonts w:asciiTheme="minorHAnsi" w:hAnsiTheme="minorHAnsi" w:cstheme="minorHAnsi"/>
          <w:highlight w:val="yellow"/>
        </w:rPr>
        <w:t>g</w:t>
      </w:r>
      <w:r w:rsidR="00483AE9" w:rsidRPr="00881B40">
        <w:rPr>
          <w:rFonts w:asciiTheme="minorHAnsi" w:hAnsiTheme="minorHAnsi" w:cstheme="minorHAnsi"/>
          <w:highlight w:val="yellow"/>
        </w:rPr>
        <w:t xml:space="preserve"> </w:t>
      </w:r>
      <w:r w:rsidRPr="00881B40">
        <w:rPr>
          <w:rFonts w:asciiTheme="minorHAnsi" w:hAnsiTheme="minorHAnsi" w:cstheme="minorHAnsi"/>
          <w:highlight w:val="yellow"/>
        </w:rPr>
        <w:t>for 15 minutes. Pour out supernatant, and resuspend in DI water by vortexing. Wash again the same way two more times.</w:t>
      </w:r>
    </w:p>
    <w:bookmarkEnd w:id="1"/>
    <w:p w14:paraId="2EA5BA62" w14:textId="77777777" w:rsidR="00525D6C" w:rsidRPr="002B7128" w:rsidRDefault="00525D6C" w:rsidP="001B12B6">
      <w:pPr>
        <w:contextualSpacing/>
        <w:jc w:val="both"/>
        <w:rPr>
          <w:rFonts w:asciiTheme="minorHAnsi" w:hAnsiTheme="minorHAnsi" w:cstheme="minorHAnsi"/>
          <w:highlight w:val="yellow"/>
        </w:rPr>
      </w:pPr>
    </w:p>
    <w:p w14:paraId="26EC2076" w14:textId="77777777" w:rsidR="00525D6C" w:rsidRPr="002B7128" w:rsidRDefault="00525D6C" w:rsidP="00F962D6">
      <w:pPr>
        <w:numPr>
          <w:ilvl w:val="0"/>
          <w:numId w:val="36"/>
        </w:numPr>
        <w:contextualSpacing/>
        <w:jc w:val="both"/>
        <w:rPr>
          <w:rFonts w:ascii="Calibri" w:eastAsia="MS Mincho" w:hAnsi="Calibri" w:cs="Calibri"/>
          <w:b/>
          <w:highlight w:val="yellow"/>
        </w:rPr>
      </w:pPr>
      <w:bookmarkStart w:id="2" w:name="_Hlk516373967"/>
      <w:r w:rsidRPr="002B7128">
        <w:rPr>
          <w:rFonts w:ascii="Calibri" w:hAnsi="Calibri"/>
          <w:b/>
          <w:highlight w:val="yellow"/>
        </w:rPr>
        <w:t>Fabrication of polymeric particles of tunable shape</w:t>
      </w:r>
    </w:p>
    <w:p w14:paraId="4BA6270F" w14:textId="77777777" w:rsidR="00525D6C" w:rsidRPr="002B7128" w:rsidRDefault="00525D6C" w:rsidP="001B12B6">
      <w:pPr>
        <w:contextualSpacing/>
        <w:jc w:val="both"/>
        <w:rPr>
          <w:rFonts w:ascii="Calibri" w:eastAsia="MS Mincho" w:hAnsi="Calibri" w:cs="Calibri"/>
          <w:b/>
          <w:highlight w:val="yellow"/>
        </w:rPr>
      </w:pPr>
    </w:p>
    <w:p w14:paraId="40353C45" w14:textId="26762036" w:rsidR="00525D6C" w:rsidRPr="002B7128" w:rsidRDefault="00525D6C" w:rsidP="00F962D6">
      <w:pPr>
        <w:numPr>
          <w:ilvl w:val="1"/>
          <w:numId w:val="36"/>
        </w:numPr>
        <w:contextualSpacing/>
        <w:jc w:val="both"/>
        <w:rPr>
          <w:rFonts w:ascii="Calibri" w:eastAsia="MS Mincho" w:hAnsi="Calibri" w:cs="Calibri"/>
          <w:b/>
          <w:highlight w:val="yellow"/>
        </w:rPr>
      </w:pPr>
      <w:r w:rsidRPr="002B7128">
        <w:rPr>
          <w:rFonts w:ascii="Calibri" w:hAnsi="Calibri" w:cstheme="minorHAnsi"/>
          <w:highlight w:val="yellow"/>
        </w:rPr>
        <w:t xml:space="preserve">After washing PLGA particles three times, resuspend </w:t>
      </w:r>
      <w:r w:rsidR="00E01ED7" w:rsidRPr="002B7128">
        <w:rPr>
          <w:rFonts w:ascii="Calibri" w:hAnsi="Calibri" w:cstheme="minorHAnsi"/>
          <w:highlight w:val="yellow"/>
        </w:rPr>
        <w:t xml:space="preserve">the </w:t>
      </w:r>
      <w:r w:rsidRPr="002B7128">
        <w:rPr>
          <w:rFonts w:ascii="Calibri" w:hAnsi="Calibri" w:cstheme="minorHAnsi"/>
          <w:highlight w:val="yellow"/>
        </w:rPr>
        <w:t xml:space="preserve">particles in approximately 1 mL of DI water. Add </w:t>
      </w:r>
      <w:r w:rsidR="00E01ED7" w:rsidRPr="002B7128">
        <w:rPr>
          <w:rFonts w:ascii="Calibri" w:hAnsi="Calibri" w:cstheme="minorHAnsi"/>
          <w:highlight w:val="yellow"/>
        </w:rPr>
        <w:t xml:space="preserve">the </w:t>
      </w:r>
      <w:r w:rsidRPr="002B7128">
        <w:rPr>
          <w:rFonts w:ascii="Calibri" w:hAnsi="Calibri" w:cstheme="minorHAnsi"/>
          <w:highlight w:val="yellow"/>
        </w:rPr>
        <w:t>film casting solution to particles for final particle concentration of 2.5 mg/m</w:t>
      </w:r>
      <w:r w:rsidR="00E01ED7" w:rsidRPr="002B7128">
        <w:rPr>
          <w:rFonts w:ascii="Calibri" w:hAnsi="Calibri" w:cstheme="minorHAnsi"/>
          <w:highlight w:val="yellow"/>
        </w:rPr>
        <w:t>L particles</w:t>
      </w:r>
      <w:r w:rsidRPr="002B7128">
        <w:rPr>
          <w:rFonts w:ascii="Calibri" w:hAnsi="Calibri" w:cstheme="minorHAnsi"/>
          <w:highlight w:val="yellow"/>
        </w:rPr>
        <w:t>.</w:t>
      </w:r>
    </w:p>
    <w:p w14:paraId="55560A64" w14:textId="77777777" w:rsidR="00525D6C" w:rsidRPr="002B7128" w:rsidRDefault="00525D6C" w:rsidP="001B12B6">
      <w:pPr>
        <w:ind w:left="720"/>
        <w:contextualSpacing/>
        <w:jc w:val="both"/>
        <w:rPr>
          <w:rFonts w:ascii="Calibri" w:eastAsia="MS Mincho" w:hAnsi="Calibri" w:cs="Calibri"/>
          <w:b/>
          <w:highlight w:val="yellow"/>
        </w:rPr>
      </w:pPr>
    </w:p>
    <w:p w14:paraId="60D98AAC" w14:textId="6A85A015" w:rsidR="00525D6C" w:rsidRPr="002B7128" w:rsidRDefault="00525D6C" w:rsidP="00F962D6">
      <w:pPr>
        <w:numPr>
          <w:ilvl w:val="1"/>
          <w:numId w:val="36"/>
        </w:numPr>
        <w:contextualSpacing/>
        <w:jc w:val="both"/>
        <w:rPr>
          <w:rFonts w:ascii="Calibri" w:eastAsia="MS Mincho" w:hAnsi="Calibri" w:cs="Calibri"/>
          <w:b/>
          <w:highlight w:val="yellow"/>
        </w:rPr>
      </w:pPr>
      <w:r w:rsidRPr="002B7128">
        <w:rPr>
          <w:rFonts w:ascii="Calibri" w:hAnsi="Calibri" w:cstheme="minorHAnsi"/>
          <w:highlight w:val="yellow"/>
        </w:rPr>
        <w:t xml:space="preserve">Pipette </w:t>
      </w:r>
      <w:r w:rsidR="00E01ED7" w:rsidRPr="002B7128">
        <w:rPr>
          <w:rFonts w:ascii="Calibri" w:hAnsi="Calibri" w:cstheme="minorHAnsi"/>
          <w:highlight w:val="yellow"/>
        </w:rPr>
        <w:t xml:space="preserve">the </w:t>
      </w:r>
      <w:r w:rsidRPr="002B7128">
        <w:rPr>
          <w:rFonts w:ascii="Calibri" w:hAnsi="Calibri" w:cstheme="minorHAnsi"/>
          <w:highlight w:val="yellow"/>
        </w:rPr>
        <w:t xml:space="preserve">particle suspension in 10 mL aliquots into </w:t>
      </w:r>
      <w:r w:rsidR="001B12B6" w:rsidRPr="002B7128">
        <w:rPr>
          <w:rFonts w:ascii="Calibri" w:hAnsi="Calibri" w:cstheme="minorHAnsi"/>
          <w:highlight w:val="yellow"/>
        </w:rPr>
        <w:t xml:space="preserve">75 x 50 mm </w:t>
      </w:r>
      <w:r w:rsidRPr="002B7128">
        <w:rPr>
          <w:rFonts w:ascii="Calibri" w:hAnsi="Calibri" w:cstheme="minorHAnsi"/>
          <w:highlight w:val="yellow"/>
        </w:rPr>
        <w:t xml:space="preserve">rectangular petri dishes for one-dimensional stretching </w:t>
      </w:r>
      <w:r w:rsidR="000C3575" w:rsidRPr="002B7128">
        <w:rPr>
          <w:rFonts w:ascii="Calibri" w:hAnsi="Calibri" w:cstheme="minorHAnsi"/>
          <w:highlight w:val="yellow"/>
        </w:rPr>
        <w:t>or</w:t>
      </w:r>
      <w:r w:rsidRPr="002B7128">
        <w:rPr>
          <w:rFonts w:ascii="Calibri" w:hAnsi="Calibri" w:cstheme="minorHAnsi"/>
          <w:highlight w:val="yellow"/>
        </w:rPr>
        <w:t xml:space="preserve"> in 15 mL aliquots into 10</w:t>
      </w:r>
      <w:r w:rsidR="001B12B6" w:rsidRPr="002B7128">
        <w:rPr>
          <w:rFonts w:ascii="Calibri" w:hAnsi="Calibri" w:cstheme="minorHAnsi"/>
          <w:highlight w:val="yellow"/>
        </w:rPr>
        <w:t>0 x</w:t>
      </w:r>
      <w:r w:rsidRPr="002B7128">
        <w:rPr>
          <w:rFonts w:ascii="Calibri" w:hAnsi="Calibri" w:cstheme="minorHAnsi"/>
          <w:highlight w:val="yellow"/>
        </w:rPr>
        <w:t xml:space="preserve"> 10</w:t>
      </w:r>
      <w:r w:rsidR="001B12B6" w:rsidRPr="002B7128">
        <w:rPr>
          <w:rFonts w:ascii="Calibri" w:hAnsi="Calibri" w:cstheme="minorHAnsi"/>
          <w:highlight w:val="yellow"/>
        </w:rPr>
        <w:t>0</w:t>
      </w:r>
      <w:r w:rsidRPr="002B7128">
        <w:rPr>
          <w:rFonts w:ascii="Calibri" w:hAnsi="Calibri" w:cstheme="minorHAnsi"/>
          <w:highlight w:val="yellow"/>
        </w:rPr>
        <w:t xml:space="preserve"> </w:t>
      </w:r>
      <w:r w:rsidR="001B12B6" w:rsidRPr="002B7128">
        <w:rPr>
          <w:rFonts w:ascii="Calibri" w:hAnsi="Calibri" w:cstheme="minorHAnsi"/>
          <w:highlight w:val="yellow"/>
        </w:rPr>
        <w:t>m</w:t>
      </w:r>
      <w:r w:rsidRPr="002B7128">
        <w:rPr>
          <w:rFonts w:ascii="Calibri" w:hAnsi="Calibri" w:cstheme="minorHAnsi"/>
          <w:highlight w:val="yellow"/>
        </w:rPr>
        <w:t xml:space="preserve">m square petri dishes for two-dimensional stretching. Remove bubbles </w:t>
      </w:r>
      <w:r w:rsidR="00D95F92" w:rsidRPr="002B7128">
        <w:rPr>
          <w:rFonts w:ascii="Calibri" w:hAnsi="Calibri" w:cstheme="minorHAnsi"/>
          <w:highlight w:val="yellow"/>
        </w:rPr>
        <w:t xml:space="preserve">by either pipette or pushing bubbles to the side </w:t>
      </w:r>
      <w:r w:rsidRPr="002B7128">
        <w:rPr>
          <w:rFonts w:ascii="Calibri" w:hAnsi="Calibri" w:cstheme="minorHAnsi"/>
          <w:highlight w:val="yellow"/>
        </w:rPr>
        <w:t>and let films dry overnight in a chemical hood.</w:t>
      </w:r>
    </w:p>
    <w:p w14:paraId="14A9DB5A" w14:textId="77777777" w:rsidR="00525D6C" w:rsidRPr="002B7128" w:rsidRDefault="00525D6C" w:rsidP="001B12B6">
      <w:pPr>
        <w:contextualSpacing/>
        <w:jc w:val="both"/>
        <w:rPr>
          <w:rFonts w:ascii="Calibri" w:hAnsi="Calibri" w:cstheme="minorHAnsi"/>
          <w:highlight w:val="yellow"/>
        </w:rPr>
      </w:pPr>
    </w:p>
    <w:p w14:paraId="5350D0A1" w14:textId="27365A84" w:rsidR="00525D6C" w:rsidRPr="002B7128" w:rsidRDefault="00525D6C" w:rsidP="00F962D6">
      <w:pPr>
        <w:numPr>
          <w:ilvl w:val="1"/>
          <w:numId w:val="36"/>
        </w:numPr>
        <w:contextualSpacing/>
        <w:jc w:val="both"/>
        <w:rPr>
          <w:rFonts w:ascii="Calibri" w:eastAsia="MS Mincho" w:hAnsi="Calibri" w:cs="Calibri"/>
          <w:b/>
          <w:highlight w:val="yellow"/>
        </w:rPr>
      </w:pPr>
      <w:r w:rsidRPr="002B7128">
        <w:rPr>
          <w:rFonts w:ascii="Calibri" w:hAnsi="Calibri" w:cstheme="minorHAnsi"/>
          <w:highlight w:val="yellow"/>
        </w:rPr>
        <w:t>Once films have dried, remove film</w:t>
      </w:r>
      <w:r w:rsidR="000F6BD4" w:rsidRPr="002B7128">
        <w:rPr>
          <w:rFonts w:ascii="Calibri" w:hAnsi="Calibri" w:cstheme="minorHAnsi"/>
          <w:highlight w:val="yellow"/>
        </w:rPr>
        <w:t>s</w:t>
      </w:r>
      <w:r w:rsidRPr="002B7128">
        <w:rPr>
          <w:rFonts w:ascii="Calibri" w:hAnsi="Calibri" w:cstheme="minorHAnsi"/>
          <w:highlight w:val="yellow"/>
        </w:rPr>
        <w:t xml:space="preserve"> from plastic dish</w:t>
      </w:r>
      <w:r w:rsidR="000F6BD4" w:rsidRPr="002B7128">
        <w:rPr>
          <w:rFonts w:ascii="Calibri" w:hAnsi="Calibri" w:cstheme="minorHAnsi"/>
          <w:highlight w:val="yellow"/>
        </w:rPr>
        <w:t>es</w:t>
      </w:r>
      <w:r w:rsidRPr="002B7128">
        <w:rPr>
          <w:rFonts w:ascii="Calibri" w:hAnsi="Calibri" w:cstheme="minorHAnsi"/>
          <w:highlight w:val="yellow"/>
        </w:rPr>
        <w:t xml:space="preserve"> with tweezers and cut off edges of film</w:t>
      </w:r>
      <w:r w:rsidR="000F6BD4" w:rsidRPr="002B7128">
        <w:rPr>
          <w:rFonts w:ascii="Calibri" w:hAnsi="Calibri" w:cstheme="minorHAnsi"/>
          <w:highlight w:val="yellow"/>
        </w:rPr>
        <w:t>s</w:t>
      </w:r>
      <w:r w:rsidRPr="002B7128">
        <w:rPr>
          <w:rFonts w:ascii="Calibri" w:hAnsi="Calibri" w:cstheme="minorHAnsi"/>
          <w:highlight w:val="yellow"/>
        </w:rPr>
        <w:t xml:space="preserve"> with scissors. Save edges in a 50 mL conical tube to be used as spherical particles. </w:t>
      </w:r>
    </w:p>
    <w:p w14:paraId="5E608E86" w14:textId="77777777" w:rsidR="00525D6C" w:rsidRPr="002B7128" w:rsidRDefault="00525D6C" w:rsidP="001B12B6">
      <w:pPr>
        <w:contextualSpacing/>
        <w:jc w:val="both"/>
        <w:rPr>
          <w:rFonts w:ascii="Calibri" w:hAnsi="Calibri" w:cstheme="minorHAnsi"/>
          <w:highlight w:val="yellow"/>
        </w:rPr>
      </w:pPr>
    </w:p>
    <w:p w14:paraId="394882F2" w14:textId="7ACBF3C8"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Calibri" w:hAnsi="Calibri" w:cstheme="minorHAnsi"/>
          <w:highlight w:val="yellow"/>
        </w:rPr>
        <w:t>Load</w:t>
      </w:r>
      <w:r w:rsidR="000F6BD4" w:rsidRPr="002B7128">
        <w:rPr>
          <w:rFonts w:ascii="Calibri" w:hAnsi="Calibri" w:cstheme="minorHAnsi"/>
          <w:highlight w:val="yellow"/>
        </w:rPr>
        <w:t xml:space="preserve"> a</w:t>
      </w:r>
      <w:r w:rsidRPr="002B7128">
        <w:rPr>
          <w:rFonts w:ascii="Calibri" w:hAnsi="Calibri" w:cstheme="minorHAnsi"/>
          <w:highlight w:val="yellow"/>
        </w:rPr>
        <w:t xml:space="preserve"> film onto </w:t>
      </w:r>
      <w:r w:rsidR="000F6BD4" w:rsidRPr="002B7128">
        <w:rPr>
          <w:rFonts w:ascii="Calibri" w:hAnsi="Calibri" w:cstheme="minorHAnsi"/>
          <w:highlight w:val="yellow"/>
        </w:rPr>
        <w:t xml:space="preserve">the </w:t>
      </w:r>
      <w:r w:rsidRPr="002B7128">
        <w:rPr>
          <w:rFonts w:ascii="Calibri" w:hAnsi="Calibri" w:cstheme="minorHAnsi"/>
          <w:highlight w:val="yellow"/>
        </w:rPr>
        <w:t xml:space="preserve">automated thin film stretching device by mounting </w:t>
      </w:r>
      <w:r w:rsidR="000F6BD4" w:rsidRPr="002B7128">
        <w:rPr>
          <w:rFonts w:ascii="Calibri" w:hAnsi="Calibri" w:cstheme="minorHAnsi"/>
          <w:highlight w:val="yellow"/>
        </w:rPr>
        <w:t xml:space="preserve">a </w:t>
      </w:r>
      <w:r w:rsidRPr="002B7128">
        <w:rPr>
          <w:rFonts w:ascii="Calibri" w:hAnsi="Calibri" w:cstheme="minorHAnsi"/>
          <w:highlight w:val="yellow"/>
        </w:rPr>
        <w:t xml:space="preserve">film onto aluminum blocks. For 1D stretching, mount film onto aluminum blocks of one axis of </w:t>
      </w:r>
      <w:r w:rsidR="000F6BD4" w:rsidRPr="002B7128">
        <w:rPr>
          <w:rFonts w:ascii="Calibri" w:hAnsi="Calibri" w:cstheme="minorHAnsi"/>
          <w:highlight w:val="yellow"/>
        </w:rPr>
        <w:t xml:space="preserve">the </w:t>
      </w:r>
      <w:r w:rsidRPr="002B7128">
        <w:rPr>
          <w:rFonts w:ascii="Calibri" w:hAnsi="Calibri" w:cstheme="minorHAnsi"/>
          <w:highlight w:val="yellow"/>
        </w:rPr>
        <w:t xml:space="preserve">stretcher </w:t>
      </w:r>
      <w:r w:rsidR="00436686" w:rsidRPr="002B7128">
        <w:rPr>
          <w:rFonts w:ascii="Calibri" w:hAnsi="Calibri" w:cstheme="minorHAnsi"/>
          <w:highlight w:val="yellow"/>
        </w:rPr>
        <w:t>(</w:t>
      </w:r>
      <w:r w:rsidR="00436686" w:rsidRPr="002B7128">
        <w:rPr>
          <w:rFonts w:ascii="Calibri" w:hAnsi="Calibri" w:cstheme="minorHAnsi"/>
          <w:b/>
          <w:highlight w:val="yellow"/>
        </w:rPr>
        <w:t xml:space="preserve">Figure </w:t>
      </w:r>
      <w:r w:rsidR="000F6BD4" w:rsidRPr="002B7128">
        <w:rPr>
          <w:rFonts w:ascii="Calibri" w:hAnsi="Calibri" w:cstheme="minorHAnsi"/>
          <w:b/>
          <w:highlight w:val="yellow"/>
        </w:rPr>
        <w:t>2</w:t>
      </w:r>
      <w:r w:rsidR="00436686" w:rsidRPr="002B7128">
        <w:rPr>
          <w:rFonts w:ascii="Calibri" w:hAnsi="Calibri" w:cstheme="minorHAnsi"/>
          <w:highlight w:val="yellow"/>
        </w:rPr>
        <w:t xml:space="preserve">) </w:t>
      </w:r>
      <w:r w:rsidRPr="002B7128">
        <w:rPr>
          <w:rFonts w:ascii="Calibri" w:hAnsi="Calibri" w:cstheme="minorHAnsi"/>
          <w:highlight w:val="yellow"/>
        </w:rPr>
        <w:t xml:space="preserve">by placing two short edges of film in between two pieces of neoprene rubber. Using an </w:t>
      </w:r>
      <w:r w:rsidR="00436686" w:rsidRPr="002B7128">
        <w:rPr>
          <w:rFonts w:ascii="Calibri" w:hAnsi="Calibri" w:cstheme="minorHAnsi"/>
          <w:highlight w:val="yellow"/>
        </w:rPr>
        <w:t>A</w:t>
      </w:r>
      <w:r w:rsidRPr="002B7128">
        <w:rPr>
          <w:rFonts w:ascii="Calibri" w:hAnsi="Calibri" w:cstheme="minorHAnsi"/>
          <w:highlight w:val="yellow"/>
        </w:rPr>
        <w:t xml:space="preserve">llen wrench, screw </w:t>
      </w:r>
      <w:r w:rsidR="000F6BD4" w:rsidRPr="002B7128">
        <w:rPr>
          <w:rFonts w:ascii="Calibri" w:hAnsi="Calibri" w:cstheme="minorHAnsi"/>
          <w:highlight w:val="yellow"/>
        </w:rPr>
        <w:t xml:space="preserve">the </w:t>
      </w:r>
      <w:r w:rsidRPr="002B7128">
        <w:rPr>
          <w:rFonts w:ascii="Calibri" w:hAnsi="Calibri" w:cstheme="minorHAnsi"/>
          <w:highlight w:val="yellow"/>
        </w:rPr>
        <w:t xml:space="preserve">metal grips on top of rubber to hold </w:t>
      </w:r>
      <w:r w:rsidR="000F6BD4" w:rsidRPr="002B7128">
        <w:rPr>
          <w:rFonts w:ascii="Calibri" w:hAnsi="Calibri" w:cstheme="minorHAnsi"/>
          <w:highlight w:val="yellow"/>
        </w:rPr>
        <w:t xml:space="preserve">the </w:t>
      </w:r>
      <w:r w:rsidRPr="002B7128">
        <w:rPr>
          <w:rFonts w:ascii="Calibri" w:hAnsi="Calibri" w:cstheme="minorHAnsi"/>
          <w:highlight w:val="yellow"/>
        </w:rPr>
        <w:t>film in place. For 2D stretching, mount all four edges onto four aluminum blocks to stretch on both axes</w:t>
      </w:r>
      <w:r w:rsidR="00436686" w:rsidRPr="002B7128">
        <w:rPr>
          <w:rFonts w:ascii="Calibri" w:hAnsi="Calibri" w:cstheme="minorHAnsi"/>
          <w:highlight w:val="yellow"/>
        </w:rPr>
        <w:t xml:space="preserve"> (</w:t>
      </w:r>
      <w:r w:rsidR="00436686" w:rsidRPr="002B7128">
        <w:rPr>
          <w:rFonts w:ascii="Calibri" w:hAnsi="Calibri" w:cstheme="minorHAnsi"/>
          <w:b/>
          <w:highlight w:val="yellow"/>
        </w:rPr>
        <w:t xml:space="preserve">Figure </w:t>
      </w:r>
      <w:r w:rsidR="000F6BD4" w:rsidRPr="002B7128">
        <w:rPr>
          <w:rFonts w:ascii="Calibri" w:hAnsi="Calibri" w:cstheme="minorHAnsi"/>
          <w:b/>
          <w:highlight w:val="yellow"/>
        </w:rPr>
        <w:t>2</w:t>
      </w:r>
      <w:r w:rsidR="00436686" w:rsidRPr="002B7128">
        <w:rPr>
          <w:rFonts w:ascii="Calibri" w:hAnsi="Calibri" w:cstheme="minorHAnsi"/>
          <w:highlight w:val="yellow"/>
        </w:rPr>
        <w:t>)</w:t>
      </w:r>
      <w:r w:rsidRPr="002B7128">
        <w:rPr>
          <w:rFonts w:ascii="Calibri" w:hAnsi="Calibri" w:cstheme="minorHAnsi"/>
          <w:highlight w:val="yellow"/>
        </w:rPr>
        <w:t xml:space="preserve">. </w:t>
      </w:r>
    </w:p>
    <w:p w14:paraId="2DD456B5" w14:textId="77777777" w:rsidR="00525D6C" w:rsidRPr="002B7128" w:rsidRDefault="00525D6C" w:rsidP="001B12B6">
      <w:pPr>
        <w:ind w:left="720"/>
        <w:contextualSpacing/>
        <w:jc w:val="both"/>
        <w:rPr>
          <w:rFonts w:ascii="Calibri" w:eastAsia="MS Mincho" w:hAnsi="Calibri" w:cs="Calibri"/>
          <w:b/>
          <w:highlight w:val="yellow"/>
        </w:rPr>
      </w:pPr>
    </w:p>
    <w:p w14:paraId="460F1A98" w14:textId="2BF26C9F" w:rsidR="00525D6C" w:rsidRPr="002B7128" w:rsidRDefault="00525D6C" w:rsidP="00F962D6">
      <w:pPr>
        <w:numPr>
          <w:ilvl w:val="2"/>
          <w:numId w:val="36"/>
        </w:numPr>
        <w:contextualSpacing/>
        <w:jc w:val="both"/>
        <w:rPr>
          <w:rFonts w:ascii="Calibri" w:eastAsia="MS Mincho" w:hAnsi="Calibri" w:cs="Calibri"/>
          <w:highlight w:val="yellow"/>
        </w:rPr>
      </w:pPr>
      <w:r w:rsidRPr="002B7128">
        <w:rPr>
          <w:rFonts w:ascii="Calibri" w:eastAsia="MS Mincho" w:hAnsi="Calibri" w:cs="Calibri"/>
          <w:highlight w:val="yellow"/>
        </w:rPr>
        <w:t xml:space="preserve">Measure and record </w:t>
      </w:r>
      <w:r w:rsidR="00EC515F" w:rsidRPr="002B7128">
        <w:rPr>
          <w:rFonts w:ascii="Calibri" w:eastAsia="MS Mincho" w:hAnsi="Calibri" w:cs="Calibri"/>
          <w:highlight w:val="yellow"/>
        </w:rPr>
        <w:t xml:space="preserve">the </w:t>
      </w:r>
      <w:r w:rsidRPr="002B7128">
        <w:rPr>
          <w:rFonts w:ascii="Calibri" w:eastAsia="MS Mincho" w:hAnsi="Calibri" w:cs="Calibri"/>
          <w:highlight w:val="yellow"/>
        </w:rPr>
        <w:t xml:space="preserve">length of film in between aluminum blocks on one axis for 1D stretching or both axes for 2D stretching. Calculate </w:t>
      </w:r>
      <w:r w:rsidR="00EC515F" w:rsidRPr="002B7128">
        <w:rPr>
          <w:rFonts w:ascii="Calibri" w:eastAsia="MS Mincho" w:hAnsi="Calibri" w:cs="Calibri"/>
          <w:highlight w:val="yellow"/>
        </w:rPr>
        <w:t xml:space="preserve">the </w:t>
      </w:r>
      <w:r w:rsidRPr="002B7128">
        <w:rPr>
          <w:rFonts w:ascii="Calibri" w:eastAsia="MS Mincho" w:hAnsi="Calibri" w:cs="Calibri"/>
          <w:highlight w:val="yellow"/>
        </w:rPr>
        <w:t xml:space="preserve">distance required to stretch </w:t>
      </w:r>
      <w:r w:rsidR="00EC515F" w:rsidRPr="002B7128">
        <w:rPr>
          <w:rFonts w:ascii="Calibri" w:eastAsia="MS Mincho" w:hAnsi="Calibri" w:cs="Calibri"/>
          <w:highlight w:val="yellow"/>
        </w:rPr>
        <w:t xml:space="preserve">the </w:t>
      </w:r>
      <w:r w:rsidRPr="002B7128">
        <w:rPr>
          <w:rFonts w:ascii="Calibri" w:eastAsia="MS Mincho" w:hAnsi="Calibri" w:cs="Calibri"/>
          <w:highlight w:val="yellow"/>
        </w:rPr>
        <w:t xml:space="preserve">film in one or two directions based on desired fold-stretch. </w:t>
      </w:r>
    </w:p>
    <w:p w14:paraId="4C7C25F0" w14:textId="77777777" w:rsidR="00525D6C" w:rsidRPr="002B7128" w:rsidRDefault="00525D6C" w:rsidP="001B12B6">
      <w:pPr>
        <w:contextualSpacing/>
        <w:jc w:val="both"/>
        <w:rPr>
          <w:rFonts w:ascii="Calibri" w:hAnsi="Calibri" w:cstheme="minorHAnsi"/>
          <w:highlight w:val="yellow"/>
        </w:rPr>
      </w:pPr>
    </w:p>
    <w:p w14:paraId="51C85788" w14:textId="4954510E"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Calibri" w:hAnsi="Calibri" w:cstheme="minorHAnsi"/>
          <w:highlight w:val="yellow"/>
        </w:rPr>
        <w:t xml:space="preserve">Place </w:t>
      </w:r>
      <w:r w:rsidR="00EC515F" w:rsidRPr="002B7128">
        <w:rPr>
          <w:rFonts w:ascii="Calibri" w:hAnsi="Calibri" w:cstheme="minorHAnsi"/>
          <w:highlight w:val="yellow"/>
        </w:rPr>
        <w:t xml:space="preserve">the film-loaded </w:t>
      </w:r>
      <w:r w:rsidRPr="002B7128">
        <w:rPr>
          <w:rFonts w:ascii="Calibri" w:hAnsi="Calibri" w:cstheme="minorHAnsi"/>
          <w:highlight w:val="yellow"/>
        </w:rPr>
        <w:t xml:space="preserve">stretching device in </w:t>
      </w:r>
      <w:r w:rsidR="00EC515F" w:rsidRPr="002B7128">
        <w:rPr>
          <w:rFonts w:ascii="Calibri" w:hAnsi="Calibri" w:cstheme="minorHAnsi"/>
          <w:highlight w:val="yellow"/>
        </w:rPr>
        <w:t xml:space="preserve">an </w:t>
      </w:r>
      <w:r w:rsidRPr="002B7128">
        <w:rPr>
          <w:rFonts w:ascii="Calibri" w:hAnsi="Calibri" w:cstheme="minorHAnsi"/>
          <w:highlight w:val="yellow"/>
        </w:rPr>
        <w:t>oven at 90</w:t>
      </w:r>
      <w:r w:rsidR="00D873C2" w:rsidRPr="002B7128">
        <w:rPr>
          <w:rFonts w:ascii="Calibri" w:hAnsi="Calibri" w:cstheme="minorHAnsi"/>
          <w:highlight w:val="yellow"/>
        </w:rPr>
        <w:t xml:space="preserve"> </w:t>
      </w:r>
      <w:r w:rsidRPr="002B7128">
        <w:rPr>
          <w:rFonts w:ascii="Calibri" w:hAnsi="Calibri" w:cstheme="minorHAnsi"/>
          <w:highlight w:val="yellow"/>
        </w:rPr>
        <w:t xml:space="preserve">°C and bring </w:t>
      </w:r>
      <w:r w:rsidR="00EC515F" w:rsidRPr="002B7128">
        <w:rPr>
          <w:rFonts w:ascii="Calibri" w:hAnsi="Calibri" w:cstheme="minorHAnsi"/>
          <w:highlight w:val="yellow"/>
        </w:rPr>
        <w:t xml:space="preserve">the </w:t>
      </w:r>
      <w:r w:rsidRPr="002B7128">
        <w:rPr>
          <w:rFonts w:ascii="Calibri" w:hAnsi="Calibri" w:cstheme="minorHAnsi"/>
          <w:highlight w:val="yellow"/>
        </w:rPr>
        <w:t xml:space="preserve">film to temperature </w:t>
      </w:r>
      <w:r w:rsidR="00EC515F" w:rsidRPr="002B7128">
        <w:rPr>
          <w:rFonts w:ascii="Calibri" w:hAnsi="Calibri" w:cstheme="minorHAnsi"/>
          <w:highlight w:val="yellow"/>
        </w:rPr>
        <w:t xml:space="preserve">over </w:t>
      </w:r>
      <w:r w:rsidRPr="002B7128">
        <w:rPr>
          <w:rFonts w:ascii="Calibri" w:hAnsi="Calibri" w:cstheme="minorHAnsi"/>
          <w:highlight w:val="yellow"/>
        </w:rPr>
        <w:t xml:space="preserve">10 minutes. Place </w:t>
      </w:r>
      <w:r w:rsidR="00EC515F" w:rsidRPr="002B7128">
        <w:rPr>
          <w:rFonts w:ascii="Calibri" w:hAnsi="Calibri" w:cstheme="minorHAnsi"/>
          <w:highlight w:val="yellow"/>
        </w:rPr>
        <w:t xml:space="preserve">a </w:t>
      </w:r>
      <w:r w:rsidRPr="002B7128">
        <w:rPr>
          <w:rFonts w:ascii="Calibri" w:hAnsi="Calibri" w:cstheme="minorHAnsi"/>
          <w:highlight w:val="yellow"/>
        </w:rPr>
        <w:t xml:space="preserve">large beaker in </w:t>
      </w:r>
      <w:r w:rsidR="00EC515F" w:rsidRPr="002B7128">
        <w:rPr>
          <w:rFonts w:ascii="Calibri" w:hAnsi="Calibri" w:cstheme="minorHAnsi"/>
          <w:highlight w:val="yellow"/>
        </w:rPr>
        <w:t xml:space="preserve">the </w:t>
      </w:r>
      <w:r w:rsidRPr="002B7128">
        <w:rPr>
          <w:rFonts w:ascii="Calibri" w:hAnsi="Calibri" w:cstheme="minorHAnsi"/>
          <w:highlight w:val="yellow"/>
        </w:rPr>
        <w:t xml:space="preserve">oven with </w:t>
      </w:r>
      <w:r w:rsidR="00EC515F" w:rsidRPr="002B7128">
        <w:rPr>
          <w:rFonts w:ascii="Calibri" w:hAnsi="Calibri" w:cstheme="minorHAnsi"/>
          <w:highlight w:val="yellow"/>
        </w:rPr>
        <w:t xml:space="preserve">a </w:t>
      </w:r>
      <w:r w:rsidRPr="002B7128">
        <w:rPr>
          <w:rFonts w:ascii="Calibri" w:hAnsi="Calibri" w:cstheme="minorHAnsi"/>
          <w:highlight w:val="yellow"/>
        </w:rPr>
        <w:t>small amount of water.</w:t>
      </w:r>
    </w:p>
    <w:p w14:paraId="0DD2D31A" w14:textId="77777777" w:rsidR="00525D6C" w:rsidRPr="002B7128" w:rsidRDefault="00525D6C" w:rsidP="001B12B6">
      <w:pPr>
        <w:contextualSpacing/>
        <w:jc w:val="both"/>
        <w:rPr>
          <w:rFonts w:ascii="Calibri" w:hAnsi="Calibri" w:cstheme="minorHAnsi"/>
          <w:highlight w:val="yellow"/>
        </w:rPr>
      </w:pPr>
    </w:p>
    <w:p w14:paraId="6BF945FD" w14:textId="77777777"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Calibri" w:hAnsi="Calibri" w:cstheme="minorHAnsi"/>
          <w:highlight w:val="yellow"/>
        </w:rPr>
        <w:t>Stretch film.</w:t>
      </w:r>
    </w:p>
    <w:p w14:paraId="54FEE7EE" w14:textId="77777777" w:rsidR="00525D6C" w:rsidRPr="002B7128" w:rsidRDefault="00525D6C" w:rsidP="001B12B6">
      <w:pPr>
        <w:contextualSpacing/>
        <w:jc w:val="both"/>
        <w:rPr>
          <w:rFonts w:ascii="Calibri" w:hAnsi="Calibri" w:cstheme="minorHAnsi"/>
          <w:highlight w:val="yellow"/>
        </w:rPr>
      </w:pPr>
    </w:p>
    <w:p w14:paraId="52147A63" w14:textId="226520A4" w:rsidR="00525D6C" w:rsidRPr="002B7128" w:rsidRDefault="00CA2D5B" w:rsidP="00F962D6">
      <w:pPr>
        <w:numPr>
          <w:ilvl w:val="2"/>
          <w:numId w:val="36"/>
        </w:numPr>
        <w:contextualSpacing/>
        <w:jc w:val="both"/>
        <w:rPr>
          <w:rFonts w:ascii="Calibri" w:eastAsia="MS Mincho" w:hAnsi="Calibri" w:cs="Calibri"/>
          <w:b/>
          <w:highlight w:val="yellow"/>
        </w:rPr>
      </w:pPr>
      <w:r w:rsidRPr="002B7128">
        <w:rPr>
          <w:rFonts w:ascii="Calibri" w:hAnsi="Calibri" w:cstheme="minorHAnsi"/>
          <w:highlight w:val="yellow"/>
        </w:rPr>
        <w:t>When stretching is completed, r</w:t>
      </w:r>
      <w:r w:rsidR="00525D6C" w:rsidRPr="002B7128">
        <w:rPr>
          <w:rFonts w:ascii="Calibri" w:hAnsi="Calibri" w:cstheme="minorHAnsi"/>
          <w:highlight w:val="yellow"/>
        </w:rPr>
        <w:t xml:space="preserve">emove </w:t>
      </w:r>
      <w:r w:rsidR="00EC515F" w:rsidRPr="002B7128">
        <w:rPr>
          <w:rFonts w:ascii="Calibri" w:hAnsi="Calibri" w:cstheme="minorHAnsi"/>
          <w:highlight w:val="yellow"/>
        </w:rPr>
        <w:t xml:space="preserve">the </w:t>
      </w:r>
      <w:r w:rsidR="00525D6C" w:rsidRPr="002B7128">
        <w:rPr>
          <w:rFonts w:ascii="Calibri" w:hAnsi="Calibri" w:cstheme="minorHAnsi"/>
          <w:highlight w:val="yellow"/>
        </w:rPr>
        <w:t xml:space="preserve">stretching device from oven and let </w:t>
      </w:r>
      <w:r w:rsidRPr="002B7128">
        <w:rPr>
          <w:rFonts w:ascii="Calibri" w:hAnsi="Calibri" w:cstheme="minorHAnsi"/>
          <w:highlight w:val="yellow"/>
        </w:rPr>
        <w:t xml:space="preserve">the </w:t>
      </w:r>
      <w:r w:rsidR="00525D6C" w:rsidRPr="002B7128">
        <w:rPr>
          <w:rFonts w:ascii="Calibri" w:hAnsi="Calibri" w:cstheme="minorHAnsi"/>
          <w:highlight w:val="yellow"/>
        </w:rPr>
        <w:t>film cool to room temperature for 20 minutes.</w:t>
      </w:r>
    </w:p>
    <w:p w14:paraId="76A81B80" w14:textId="77777777" w:rsidR="00525D6C" w:rsidRPr="002B7128" w:rsidRDefault="00525D6C" w:rsidP="001B12B6">
      <w:pPr>
        <w:contextualSpacing/>
        <w:jc w:val="both"/>
        <w:rPr>
          <w:rFonts w:ascii="Calibri" w:hAnsi="Calibri" w:cstheme="minorHAnsi"/>
          <w:highlight w:val="yellow"/>
        </w:rPr>
      </w:pPr>
    </w:p>
    <w:p w14:paraId="2A340127" w14:textId="4EAF58E9"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Calibri" w:hAnsi="Calibri" w:cstheme="minorHAnsi"/>
          <w:highlight w:val="yellow"/>
        </w:rPr>
        <w:t xml:space="preserve">For 1D stretching, cut </w:t>
      </w:r>
      <w:r w:rsidR="00CA2D5B" w:rsidRPr="002B7128">
        <w:rPr>
          <w:rFonts w:ascii="Calibri" w:hAnsi="Calibri" w:cstheme="minorHAnsi"/>
          <w:highlight w:val="yellow"/>
        </w:rPr>
        <w:t xml:space="preserve">the </w:t>
      </w:r>
      <w:r w:rsidRPr="002B7128">
        <w:rPr>
          <w:rFonts w:ascii="Calibri" w:hAnsi="Calibri" w:cstheme="minorHAnsi"/>
          <w:highlight w:val="yellow"/>
        </w:rPr>
        <w:t xml:space="preserve">film out of </w:t>
      </w:r>
      <w:r w:rsidR="00CA2D5B" w:rsidRPr="002B7128">
        <w:rPr>
          <w:rFonts w:ascii="Calibri" w:hAnsi="Calibri" w:cstheme="minorHAnsi"/>
          <w:highlight w:val="yellow"/>
        </w:rPr>
        <w:t xml:space="preserve">the </w:t>
      </w:r>
      <w:r w:rsidRPr="002B7128">
        <w:rPr>
          <w:rFonts w:ascii="Calibri" w:hAnsi="Calibri" w:cstheme="minorHAnsi"/>
          <w:highlight w:val="yellow"/>
        </w:rPr>
        <w:t xml:space="preserve">stretching device at </w:t>
      </w:r>
      <w:r w:rsidR="00CA2D5B" w:rsidRPr="002B7128">
        <w:rPr>
          <w:rFonts w:ascii="Calibri" w:hAnsi="Calibri" w:cstheme="minorHAnsi"/>
          <w:highlight w:val="yellow"/>
        </w:rPr>
        <w:t xml:space="preserve">the </w:t>
      </w:r>
      <w:r w:rsidRPr="002B7128">
        <w:rPr>
          <w:rFonts w:ascii="Calibri" w:hAnsi="Calibri" w:cstheme="minorHAnsi"/>
          <w:highlight w:val="yellow"/>
        </w:rPr>
        <w:t>edges. For 2D stretching</w:t>
      </w:r>
      <w:r w:rsidR="00CA2D5B" w:rsidRPr="002B7128">
        <w:rPr>
          <w:rFonts w:ascii="Calibri" w:hAnsi="Calibri" w:cstheme="minorHAnsi"/>
          <w:highlight w:val="yellow"/>
        </w:rPr>
        <w:t>,</w:t>
      </w:r>
      <w:r w:rsidRPr="002B7128">
        <w:rPr>
          <w:rFonts w:ascii="Calibri" w:hAnsi="Calibri" w:cstheme="minorHAnsi"/>
          <w:highlight w:val="yellow"/>
        </w:rPr>
        <w:t xml:space="preserve"> cut out and save </w:t>
      </w:r>
      <w:r w:rsidR="00CA2D5B" w:rsidRPr="002B7128">
        <w:rPr>
          <w:rFonts w:ascii="Calibri" w:hAnsi="Calibri" w:cstheme="minorHAnsi"/>
          <w:highlight w:val="yellow"/>
        </w:rPr>
        <w:t xml:space="preserve">the </w:t>
      </w:r>
      <w:r w:rsidRPr="002B7128">
        <w:rPr>
          <w:rFonts w:ascii="Calibri" w:hAnsi="Calibri" w:cstheme="minorHAnsi"/>
          <w:highlight w:val="yellow"/>
        </w:rPr>
        <w:t>center square of film that is uniformly stretched on both axes. Place films in conical tube</w:t>
      </w:r>
      <w:r w:rsidR="00CA2D5B" w:rsidRPr="002B7128">
        <w:rPr>
          <w:rFonts w:ascii="Calibri" w:hAnsi="Calibri" w:cstheme="minorHAnsi"/>
          <w:highlight w:val="yellow"/>
        </w:rPr>
        <w:t>s</w:t>
      </w:r>
      <w:r w:rsidRPr="002B7128">
        <w:rPr>
          <w:rFonts w:ascii="Calibri" w:hAnsi="Calibri" w:cstheme="minorHAnsi"/>
          <w:highlight w:val="yellow"/>
        </w:rPr>
        <w:t xml:space="preserve"> with 2 films per tube and discard </w:t>
      </w:r>
      <w:r w:rsidR="00CA2D5B" w:rsidRPr="002B7128">
        <w:rPr>
          <w:rFonts w:ascii="Calibri" w:hAnsi="Calibri" w:cstheme="minorHAnsi"/>
          <w:highlight w:val="yellow"/>
        </w:rPr>
        <w:t xml:space="preserve">the </w:t>
      </w:r>
      <w:r w:rsidRPr="002B7128">
        <w:rPr>
          <w:rFonts w:ascii="Calibri" w:hAnsi="Calibri" w:cstheme="minorHAnsi"/>
          <w:highlight w:val="yellow"/>
        </w:rPr>
        <w:t xml:space="preserve">rest of </w:t>
      </w:r>
      <w:r w:rsidR="00CA2D5B" w:rsidRPr="002B7128">
        <w:rPr>
          <w:rFonts w:ascii="Calibri" w:hAnsi="Calibri" w:cstheme="minorHAnsi"/>
          <w:highlight w:val="yellow"/>
        </w:rPr>
        <w:t xml:space="preserve">the </w:t>
      </w:r>
      <w:r w:rsidRPr="002B7128">
        <w:rPr>
          <w:rFonts w:ascii="Calibri" w:hAnsi="Calibri" w:cstheme="minorHAnsi"/>
          <w:highlight w:val="yellow"/>
        </w:rPr>
        <w:t>film.</w:t>
      </w:r>
    </w:p>
    <w:p w14:paraId="281CEE31" w14:textId="77777777" w:rsidR="00525D6C" w:rsidRPr="002B7128" w:rsidRDefault="00525D6C" w:rsidP="001B12B6">
      <w:pPr>
        <w:contextualSpacing/>
        <w:jc w:val="both"/>
        <w:rPr>
          <w:rFonts w:ascii="Calibri" w:hAnsi="Calibri" w:cstheme="minorHAnsi"/>
          <w:highlight w:val="yellow"/>
        </w:rPr>
      </w:pPr>
    </w:p>
    <w:p w14:paraId="78EA8A0A" w14:textId="742D6A20"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Calibri" w:hAnsi="Calibri" w:cstheme="minorHAnsi"/>
          <w:highlight w:val="yellow"/>
        </w:rPr>
        <w:t xml:space="preserve">Add approximately 25 mL of DI water to each conical tube and vortex until </w:t>
      </w:r>
      <w:r w:rsidR="00CA2D5B" w:rsidRPr="002B7128">
        <w:rPr>
          <w:rFonts w:ascii="Calibri" w:hAnsi="Calibri" w:cstheme="minorHAnsi"/>
          <w:highlight w:val="yellow"/>
        </w:rPr>
        <w:t xml:space="preserve">the </w:t>
      </w:r>
      <w:r w:rsidRPr="002B7128">
        <w:rPr>
          <w:rFonts w:ascii="Calibri" w:hAnsi="Calibri" w:cstheme="minorHAnsi"/>
          <w:highlight w:val="yellow"/>
        </w:rPr>
        <w:t>films are dissolved.</w:t>
      </w:r>
    </w:p>
    <w:p w14:paraId="58BEA355" w14:textId="77777777" w:rsidR="00525D6C" w:rsidRPr="002B7128" w:rsidRDefault="00525D6C" w:rsidP="001B12B6">
      <w:pPr>
        <w:contextualSpacing/>
        <w:jc w:val="both"/>
        <w:rPr>
          <w:rFonts w:ascii="Calibri" w:hAnsi="Calibri" w:cstheme="minorHAnsi"/>
          <w:highlight w:val="yellow"/>
        </w:rPr>
      </w:pPr>
    </w:p>
    <w:p w14:paraId="248CDDE8" w14:textId="66FB0036" w:rsidR="00525D6C" w:rsidRPr="00DA0E02" w:rsidRDefault="00525D6C" w:rsidP="00F962D6">
      <w:pPr>
        <w:numPr>
          <w:ilvl w:val="2"/>
          <w:numId w:val="36"/>
        </w:numPr>
        <w:contextualSpacing/>
        <w:jc w:val="both"/>
        <w:rPr>
          <w:rFonts w:ascii="Calibri" w:eastAsia="MS Mincho" w:hAnsi="Calibri" w:cs="Calibri"/>
          <w:b/>
        </w:rPr>
      </w:pPr>
      <w:r w:rsidRPr="00DA0E02">
        <w:rPr>
          <w:rFonts w:ascii="Calibri" w:hAnsi="Calibri" w:cstheme="minorHAnsi"/>
        </w:rPr>
        <w:t xml:space="preserve">Once </w:t>
      </w:r>
      <w:r w:rsidR="00CA2D5B" w:rsidRPr="00DA0E02">
        <w:rPr>
          <w:rFonts w:ascii="Calibri" w:hAnsi="Calibri" w:cstheme="minorHAnsi"/>
        </w:rPr>
        <w:t xml:space="preserve">the </w:t>
      </w:r>
      <w:r w:rsidRPr="00DA0E02">
        <w:rPr>
          <w:rFonts w:ascii="Calibri" w:hAnsi="Calibri" w:cstheme="minorHAnsi"/>
        </w:rPr>
        <w:t>films are dissolved, wash particles 3 times</w:t>
      </w:r>
      <w:r w:rsidR="00D873C2" w:rsidRPr="00DA0E02">
        <w:rPr>
          <w:rFonts w:ascii="Calibri" w:hAnsi="Calibri" w:cstheme="minorHAnsi"/>
        </w:rPr>
        <w:t xml:space="preserve"> with DI water</w:t>
      </w:r>
      <w:r w:rsidRPr="00DA0E02">
        <w:rPr>
          <w:rFonts w:ascii="Calibri" w:hAnsi="Calibri" w:cstheme="minorHAnsi"/>
        </w:rPr>
        <w:t>. For microparticles, fill up conical tubes to 50 mL and centrifuge at 3000</w:t>
      </w:r>
      <w:r w:rsidR="008964BE" w:rsidRPr="00DA0E02">
        <w:rPr>
          <w:rFonts w:ascii="Calibri" w:hAnsi="Calibri" w:cstheme="minorHAnsi"/>
        </w:rPr>
        <w:t xml:space="preserve"> x </w:t>
      </w:r>
      <w:r w:rsidRPr="00DA0E02">
        <w:rPr>
          <w:rFonts w:ascii="Calibri" w:hAnsi="Calibri" w:cstheme="minorHAnsi"/>
        </w:rPr>
        <w:t xml:space="preserve">g for 5 minutes, pour out supernatant, add approximately 20 mL of DI water, and vortex to resuspend particles. For nanoparticles, transfer particles to </w:t>
      </w:r>
      <w:r w:rsidR="001B12B6" w:rsidRPr="00DA0E02">
        <w:rPr>
          <w:rFonts w:ascii="Calibri" w:hAnsi="Calibri" w:cstheme="minorHAnsi"/>
        </w:rPr>
        <w:t xml:space="preserve">high speed centrifuge tubes </w:t>
      </w:r>
      <w:r w:rsidRPr="00DA0E02">
        <w:rPr>
          <w:rFonts w:ascii="Calibri" w:hAnsi="Calibri" w:cstheme="minorHAnsi"/>
        </w:rPr>
        <w:t xml:space="preserve">and centrifuge at </w:t>
      </w:r>
      <w:r w:rsidR="00D873C2" w:rsidRPr="00DA0E02">
        <w:rPr>
          <w:rFonts w:ascii="Calibri" w:hAnsi="Calibri" w:cstheme="minorHAnsi"/>
        </w:rPr>
        <w:t>40,000</w:t>
      </w:r>
      <w:r w:rsidR="008964BE" w:rsidRPr="00DA0E02">
        <w:rPr>
          <w:rFonts w:ascii="Calibri" w:hAnsi="Calibri" w:cstheme="minorHAnsi"/>
        </w:rPr>
        <w:t xml:space="preserve"> x </w:t>
      </w:r>
      <w:r w:rsidR="00D873C2" w:rsidRPr="00DA0E02">
        <w:rPr>
          <w:rFonts w:ascii="Calibri" w:hAnsi="Calibri" w:cstheme="minorHAnsi"/>
        </w:rPr>
        <w:t>g</w:t>
      </w:r>
      <w:r w:rsidRPr="00DA0E02">
        <w:rPr>
          <w:rFonts w:ascii="Calibri" w:hAnsi="Calibri" w:cstheme="minorHAnsi"/>
        </w:rPr>
        <w:t xml:space="preserve"> for 15 minutes, pour out supernatant, add approximately 20 mL of DI water, and vortex to resuspend particles.</w:t>
      </w:r>
    </w:p>
    <w:p w14:paraId="4B29C195" w14:textId="77777777" w:rsidR="00525D6C" w:rsidRPr="002B7128" w:rsidRDefault="00525D6C" w:rsidP="001B12B6">
      <w:pPr>
        <w:contextualSpacing/>
        <w:jc w:val="both"/>
        <w:rPr>
          <w:rFonts w:ascii="Calibri" w:hAnsi="Calibri" w:cstheme="minorHAnsi"/>
          <w:highlight w:val="yellow"/>
        </w:rPr>
      </w:pPr>
    </w:p>
    <w:p w14:paraId="1BF442BA" w14:textId="7EF93F85"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Calibri" w:hAnsi="Calibri" w:cstheme="minorHAnsi"/>
          <w:highlight w:val="yellow"/>
        </w:rPr>
        <w:t xml:space="preserve">After </w:t>
      </w:r>
      <w:r w:rsidR="00CA2D5B" w:rsidRPr="002B7128">
        <w:rPr>
          <w:rFonts w:ascii="Calibri" w:hAnsi="Calibri" w:cstheme="minorHAnsi"/>
          <w:highlight w:val="yellow"/>
        </w:rPr>
        <w:t xml:space="preserve">the </w:t>
      </w:r>
      <w:r w:rsidRPr="002B7128">
        <w:rPr>
          <w:rFonts w:ascii="Calibri" w:hAnsi="Calibri" w:cstheme="minorHAnsi"/>
          <w:highlight w:val="yellow"/>
        </w:rPr>
        <w:t xml:space="preserve">third wash, resuspend particles in approximately 1 mL of DI water. </w:t>
      </w:r>
      <w:r w:rsidRPr="00DA0E02">
        <w:rPr>
          <w:rFonts w:ascii="Calibri" w:hAnsi="Calibri" w:cstheme="minorHAnsi"/>
        </w:rPr>
        <w:t xml:space="preserve">Record </w:t>
      </w:r>
      <w:r w:rsidR="00CA2D5B" w:rsidRPr="00DA0E02">
        <w:rPr>
          <w:rFonts w:ascii="Calibri" w:hAnsi="Calibri" w:cstheme="minorHAnsi"/>
        </w:rPr>
        <w:t xml:space="preserve">the </w:t>
      </w:r>
      <w:r w:rsidRPr="00DA0E02">
        <w:rPr>
          <w:rFonts w:ascii="Calibri" w:hAnsi="Calibri" w:cstheme="minorHAnsi"/>
        </w:rPr>
        <w:t xml:space="preserve">weight of </w:t>
      </w:r>
      <w:r w:rsidR="00CA2D5B" w:rsidRPr="00DA0E02">
        <w:rPr>
          <w:rFonts w:ascii="Calibri" w:hAnsi="Calibri" w:cstheme="minorHAnsi"/>
        </w:rPr>
        <w:t xml:space="preserve">the </w:t>
      </w:r>
      <w:r w:rsidR="001B12B6" w:rsidRPr="00DA0E02">
        <w:rPr>
          <w:rFonts w:ascii="Calibri" w:hAnsi="Calibri" w:cstheme="minorHAnsi"/>
        </w:rPr>
        <w:t xml:space="preserve">microcentrifuge </w:t>
      </w:r>
      <w:r w:rsidRPr="00DA0E02">
        <w:rPr>
          <w:rFonts w:ascii="Calibri" w:hAnsi="Calibri" w:cstheme="minorHAnsi"/>
        </w:rPr>
        <w:t xml:space="preserve">tube and add particles to </w:t>
      </w:r>
      <w:r w:rsidR="00CA2D5B" w:rsidRPr="00DA0E02">
        <w:rPr>
          <w:rFonts w:ascii="Calibri" w:hAnsi="Calibri" w:cstheme="minorHAnsi"/>
        </w:rPr>
        <w:t xml:space="preserve">the </w:t>
      </w:r>
      <w:r w:rsidRPr="00DA0E02">
        <w:rPr>
          <w:rFonts w:ascii="Calibri" w:hAnsi="Calibri" w:cstheme="minorHAnsi"/>
        </w:rPr>
        <w:t xml:space="preserve">tube. </w:t>
      </w:r>
      <w:r w:rsidRPr="002B7128">
        <w:rPr>
          <w:rFonts w:ascii="Calibri" w:hAnsi="Calibri" w:cstheme="minorHAnsi"/>
          <w:highlight w:val="yellow"/>
        </w:rPr>
        <w:t>Freeze particles in</w:t>
      </w:r>
      <w:r w:rsidR="00CA2D5B" w:rsidRPr="002B7128">
        <w:rPr>
          <w:rFonts w:ascii="Calibri" w:hAnsi="Calibri" w:cstheme="minorHAnsi"/>
          <w:highlight w:val="yellow"/>
        </w:rPr>
        <w:t xml:space="preserve"> a</w:t>
      </w:r>
      <w:r w:rsidRPr="002B7128">
        <w:rPr>
          <w:rFonts w:ascii="Calibri" w:hAnsi="Calibri" w:cstheme="minorHAnsi"/>
          <w:highlight w:val="yellow"/>
        </w:rPr>
        <w:t xml:space="preserve"> -80</w:t>
      </w:r>
      <w:r w:rsidR="005B1EF3" w:rsidRPr="002B7128">
        <w:rPr>
          <w:rFonts w:ascii="Calibri" w:hAnsi="Calibri" w:cstheme="minorHAnsi"/>
          <w:highlight w:val="yellow"/>
        </w:rPr>
        <w:t xml:space="preserve"> </w:t>
      </w:r>
      <w:r w:rsidRPr="002B7128">
        <w:rPr>
          <w:rFonts w:ascii="Calibri" w:hAnsi="Calibri" w:cstheme="minorHAnsi"/>
          <w:highlight w:val="yellow"/>
        </w:rPr>
        <w:t>°C freezer for 1 hour or flash freeze in liquid nitrogen. Once frozen, lyophilize particles overnight.</w:t>
      </w:r>
    </w:p>
    <w:p w14:paraId="04B0ABFF" w14:textId="77777777" w:rsidR="00525D6C" w:rsidRPr="002B7128" w:rsidRDefault="00525D6C" w:rsidP="001B12B6">
      <w:pPr>
        <w:contextualSpacing/>
        <w:jc w:val="both"/>
        <w:rPr>
          <w:rFonts w:ascii="Calibri" w:hAnsi="Calibri" w:cstheme="minorHAnsi"/>
          <w:highlight w:val="yellow"/>
        </w:rPr>
      </w:pPr>
    </w:p>
    <w:p w14:paraId="08C301A0" w14:textId="342A7162" w:rsidR="00525D6C" w:rsidRPr="00DA0E02" w:rsidRDefault="00525D6C" w:rsidP="00F962D6">
      <w:pPr>
        <w:numPr>
          <w:ilvl w:val="2"/>
          <w:numId w:val="36"/>
        </w:numPr>
        <w:contextualSpacing/>
        <w:jc w:val="both"/>
        <w:rPr>
          <w:rFonts w:ascii="Calibri" w:eastAsia="MS Mincho" w:hAnsi="Calibri" w:cs="Calibri"/>
          <w:b/>
        </w:rPr>
      </w:pPr>
      <w:r w:rsidRPr="00DA0E02">
        <w:rPr>
          <w:rFonts w:ascii="Calibri" w:hAnsi="Calibri" w:cstheme="minorHAnsi"/>
        </w:rPr>
        <w:t xml:space="preserve">Once lyophilized, weigh particles in </w:t>
      </w:r>
      <w:r w:rsidR="00CA2D5B" w:rsidRPr="00DA0E02">
        <w:rPr>
          <w:rFonts w:ascii="Calibri" w:hAnsi="Calibri" w:cstheme="minorHAnsi"/>
        </w:rPr>
        <w:t xml:space="preserve">the </w:t>
      </w:r>
      <w:r w:rsidR="001B12B6" w:rsidRPr="00DA0E02">
        <w:rPr>
          <w:rFonts w:ascii="Calibri" w:hAnsi="Calibri" w:cstheme="minorHAnsi"/>
        </w:rPr>
        <w:t xml:space="preserve">microcentrifuge </w:t>
      </w:r>
      <w:r w:rsidRPr="00DA0E02">
        <w:rPr>
          <w:rFonts w:ascii="Calibri" w:hAnsi="Calibri" w:cstheme="minorHAnsi"/>
        </w:rPr>
        <w:t xml:space="preserve">tube and subtract recorded weight of </w:t>
      </w:r>
      <w:r w:rsidR="00CA2D5B" w:rsidRPr="00DA0E02">
        <w:rPr>
          <w:rFonts w:ascii="Calibri" w:hAnsi="Calibri" w:cstheme="minorHAnsi"/>
        </w:rPr>
        <w:t xml:space="preserve">the </w:t>
      </w:r>
      <w:r w:rsidRPr="00DA0E02">
        <w:rPr>
          <w:rFonts w:ascii="Calibri" w:hAnsi="Calibri" w:cstheme="minorHAnsi"/>
        </w:rPr>
        <w:t>empty tube to determine the weight of lyophilized particles.</w:t>
      </w:r>
    </w:p>
    <w:bookmarkEnd w:id="2"/>
    <w:p w14:paraId="5D037407" w14:textId="77777777" w:rsidR="00F30D4A" w:rsidRPr="002B7128" w:rsidRDefault="00F30D4A" w:rsidP="001B12B6">
      <w:pPr>
        <w:contextualSpacing/>
        <w:jc w:val="both"/>
        <w:rPr>
          <w:rFonts w:ascii="Calibri" w:hAnsi="Calibri"/>
          <w:b/>
          <w:highlight w:val="yellow"/>
        </w:rPr>
      </w:pPr>
    </w:p>
    <w:p w14:paraId="6887268E" w14:textId="683A2B46" w:rsidR="00F30D4A" w:rsidRPr="002B7128" w:rsidRDefault="00F30D4A" w:rsidP="00F962D6">
      <w:pPr>
        <w:numPr>
          <w:ilvl w:val="0"/>
          <w:numId w:val="36"/>
        </w:numPr>
        <w:contextualSpacing/>
        <w:jc w:val="both"/>
        <w:rPr>
          <w:rFonts w:ascii="Calibri" w:eastAsia="MS Mincho" w:hAnsi="Calibri" w:cs="Calibri"/>
          <w:b/>
          <w:highlight w:val="yellow"/>
        </w:rPr>
      </w:pPr>
      <w:bookmarkStart w:id="3" w:name="_Hlk516373994"/>
      <w:r w:rsidRPr="002B7128">
        <w:rPr>
          <w:rFonts w:ascii="Calibri" w:hAnsi="Calibri"/>
          <w:b/>
          <w:highlight w:val="yellow"/>
        </w:rPr>
        <w:t xml:space="preserve">Surface </w:t>
      </w:r>
      <w:r w:rsidR="00CA2D5B" w:rsidRPr="002B7128">
        <w:rPr>
          <w:rFonts w:ascii="Calibri" w:hAnsi="Calibri"/>
          <w:b/>
          <w:highlight w:val="yellow"/>
        </w:rPr>
        <w:t>p</w:t>
      </w:r>
      <w:r w:rsidRPr="002B7128">
        <w:rPr>
          <w:rFonts w:ascii="Calibri" w:hAnsi="Calibri"/>
          <w:b/>
          <w:highlight w:val="yellow"/>
        </w:rPr>
        <w:t xml:space="preserve">rotein </w:t>
      </w:r>
      <w:r w:rsidR="00CA2D5B" w:rsidRPr="002B7128">
        <w:rPr>
          <w:rFonts w:ascii="Calibri" w:hAnsi="Calibri"/>
          <w:b/>
          <w:highlight w:val="yellow"/>
        </w:rPr>
        <w:t>c</w:t>
      </w:r>
      <w:r w:rsidRPr="002B7128">
        <w:rPr>
          <w:rFonts w:ascii="Calibri" w:hAnsi="Calibri"/>
          <w:b/>
          <w:highlight w:val="yellow"/>
        </w:rPr>
        <w:t xml:space="preserve">onjugation to </w:t>
      </w:r>
      <w:r w:rsidR="00CA2D5B" w:rsidRPr="002B7128">
        <w:rPr>
          <w:rFonts w:ascii="Calibri" w:hAnsi="Calibri"/>
          <w:b/>
          <w:highlight w:val="yellow"/>
        </w:rPr>
        <w:t>c</w:t>
      </w:r>
      <w:r w:rsidRPr="002B7128">
        <w:rPr>
          <w:rFonts w:ascii="Calibri" w:hAnsi="Calibri"/>
          <w:b/>
          <w:highlight w:val="yellow"/>
        </w:rPr>
        <w:t>reate Artificial Antigen Presenting Cells</w:t>
      </w:r>
    </w:p>
    <w:p w14:paraId="23DEF2A6" w14:textId="77777777" w:rsidR="00F30D4A" w:rsidRPr="002B7128" w:rsidRDefault="00F30D4A" w:rsidP="001B12B6">
      <w:pPr>
        <w:ind w:left="360"/>
        <w:contextualSpacing/>
        <w:jc w:val="both"/>
        <w:rPr>
          <w:rFonts w:ascii="Calibri" w:eastAsia="MS Mincho" w:hAnsi="Calibri" w:cs="Calibri"/>
          <w:b/>
          <w:highlight w:val="yellow"/>
        </w:rPr>
      </w:pPr>
    </w:p>
    <w:p w14:paraId="3B0F94B6" w14:textId="7BFBECD4"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 xml:space="preserve">Prepare </w:t>
      </w:r>
      <w:r w:rsidR="00592C6F" w:rsidRPr="002B7128">
        <w:rPr>
          <w:rFonts w:ascii="Calibri" w:hAnsi="Calibri" w:cs="Calibri"/>
          <w:highlight w:val="yellow"/>
        </w:rPr>
        <w:t>2-(N-Morpholino)ethanesulfonic acid (</w:t>
      </w:r>
      <w:r w:rsidRPr="002B7128">
        <w:rPr>
          <w:rFonts w:ascii="Calibri" w:hAnsi="Calibri" w:cs="Calibri"/>
          <w:highlight w:val="yellow"/>
        </w:rPr>
        <w:t>MES</w:t>
      </w:r>
      <w:r w:rsidR="00592C6F" w:rsidRPr="002B7128">
        <w:rPr>
          <w:rFonts w:ascii="Calibri" w:hAnsi="Calibri" w:cs="Calibri"/>
          <w:highlight w:val="yellow"/>
        </w:rPr>
        <w:t>)</w:t>
      </w:r>
      <w:r w:rsidRPr="002B7128">
        <w:rPr>
          <w:rFonts w:ascii="Calibri" w:hAnsi="Calibri" w:cs="Calibri"/>
          <w:highlight w:val="yellow"/>
        </w:rPr>
        <w:t xml:space="preserve"> buffer. Make a 0.1 M solution of MES in water and adjust the pH to 6.0</w:t>
      </w:r>
      <w:r w:rsidR="00D95F92" w:rsidRPr="002B7128">
        <w:rPr>
          <w:rFonts w:ascii="Calibri" w:hAnsi="Calibri" w:cs="Calibri"/>
          <w:highlight w:val="yellow"/>
        </w:rPr>
        <w:t xml:space="preserve"> by titration with 1M </w:t>
      </w:r>
      <w:r w:rsidR="00592C6F" w:rsidRPr="002B7128">
        <w:rPr>
          <w:rFonts w:ascii="Calibri" w:hAnsi="Calibri" w:cs="Calibri"/>
          <w:highlight w:val="yellow"/>
        </w:rPr>
        <w:t>sodium hydroxide (</w:t>
      </w:r>
      <w:r w:rsidR="00D95F92" w:rsidRPr="002B7128">
        <w:rPr>
          <w:rFonts w:ascii="Calibri" w:hAnsi="Calibri" w:cs="Calibri"/>
          <w:highlight w:val="yellow"/>
        </w:rPr>
        <w:t>NaOH</w:t>
      </w:r>
      <w:r w:rsidR="00592C6F" w:rsidRPr="002B7128">
        <w:rPr>
          <w:rFonts w:ascii="Calibri" w:hAnsi="Calibri" w:cs="Calibri"/>
          <w:highlight w:val="yellow"/>
        </w:rPr>
        <w:t>)</w:t>
      </w:r>
      <w:r w:rsidRPr="002B7128">
        <w:rPr>
          <w:rFonts w:ascii="Calibri" w:hAnsi="Calibri" w:cs="Calibri"/>
          <w:highlight w:val="yellow"/>
        </w:rPr>
        <w:t>.</w:t>
      </w:r>
    </w:p>
    <w:p w14:paraId="5FC8CBC1" w14:textId="77777777" w:rsidR="00F30D4A" w:rsidRPr="002B7128" w:rsidRDefault="00F30D4A" w:rsidP="001B12B6">
      <w:pPr>
        <w:ind w:left="720"/>
        <w:contextualSpacing/>
        <w:jc w:val="both"/>
        <w:rPr>
          <w:rFonts w:ascii="Calibri" w:eastAsia="MS Mincho" w:hAnsi="Calibri" w:cs="Calibri"/>
          <w:b/>
          <w:highlight w:val="yellow"/>
        </w:rPr>
      </w:pPr>
    </w:p>
    <w:p w14:paraId="353D8973" w14:textId="40349270"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 xml:space="preserve">Resuspend lyophilized PLGA/PBAE micro/nanoparticles at 20 </w:t>
      </w:r>
      <w:r w:rsidR="00D95F92" w:rsidRPr="002B7128">
        <w:rPr>
          <w:rFonts w:ascii="Symbol" w:hAnsi="Symbol" w:cs="Calibri"/>
          <w:highlight w:val="yellow"/>
        </w:rPr>
        <w:t></w:t>
      </w:r>
      <w:r w:rsidRPr="002B7128">
        <w:rPr>
          <w:rFonts w:ascii="Calibri" w:hAnsi="Calibri" w:cs="Calibri"/>
          <w:highlight w:val="yellow"/>
        </w:rPr>
        <w:t xml:space="preserve">g/mL in MES buffer by vortexing. Fill a polypropylene microcentrifuge tube with 900 </w:t>
      </w:r>
      <w:r w:rsidR="00486352" w:rsidRPr="002B7128">
        <w:rPr>
          <w:rFonts w:ascii="Symbol" w:hAnsi="Symbol" w:cs="Calibri"/>
          <w:highlight w:val="yellow"/>
        </w:rPr>
        <w:t></w:t>
      </w:r>
      <w:r w:rsidR="00486352" w:rsidRPr="002B7128">
        <w:rPr>
          <w:rFonts w:ascii="Calibri" w:hAnsi="Calibri" w:cs="Calibri"/>
          <w:highlight w:val="yellow"/>
        </w:rPr>
        <w:t>L</w:t>
      </w:r>
      <w:r w:rsidRPr="002B7128">
        <w:rPr>
          <w:rFonts w:ascii="Calibri" w:hAnsi="Calibri" w:cs="Calibri"/>
          <w:highlight w:val="yellow"/>
        </w:rPr>
        <w:t xml:space="preserve"> of MES buffer and add 100 </w:t>
      </w:r>
      <w:r w:rsidR="00C84783" w:rsidRPr="002B7128">
        <w:rPr>
          <w:rFonts w:ascii="Symbol" w:hAnsi="Symbol" w:cs="Calibri"/>
          <w:highlight w:val="yellow"/>
        </w:rPr>
        <w:t></w:t>
      </w:r>
      <w:r w:rsidR="00C84783" w:rsidRPr="002B7128">
        <w:rPr>
          <w:rFonts w:ascii="Calibri" w:hAnsi="Calibri" w:cs="Calibri"/>
          <w:highlight w:val="yellow"/>
        </w:rPr>
        <w:t>L</w:t>
      </w:r>
      <w:r w:rsidRPr="002B7128">
        <w:rPr>
          <w:rFonts w:ascii="Calibri" w:hAnsi="Calibri" w:cs="Calibri"/>
          <w:highlight w:val="yellow"/>
        </w:rPr>
        <w:t xml:space="preserve"> of the particle solution to the tube. </w:t>
      </w:r>
    </w:p>
    <w:p w14:paraId="14CECE8E" w14:textId="77777777" w:rsidR="00F30D4A" w:rsidRPr="002B7128" w:rsidRDefault="00F30D4A" w:rsidP="001B12B6">
      <w:pPr>
        <w:contextualSpacing/>
        <w:jc w:val="both"/>
        <w:rPr>
          <w:rFonts w:ascii="Calibri" w:hAnsi="Calibri" w:cs="Calibri"/>
          <w:highlight w:val="yellow"/>
        </w:rPr>
      </w:pPr>
    </w:p>
    <w:p w14:paraId="5CD6E5E4" w14:textId="77777777"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Prepare EDC/NHS solution. Dissolve 40 mg 1-ethyl-3-(3-dimethylaminopropyl) carbodiimide (EDC) and 48 mg N-hydroxysulfoxuccinimide (NHS) in 1 mL MES buffer.</w:t>
      </w:r>
    </w:p>
    <w:p w14:paraId="3B3E4088" w14:textId="77777777" w:rsidR="00F30D4A" w:rsidRPr="002B7128" w:rsidRDefault="00F30D4A" w:rsidP="001B12B6">
      <w:pPr>
        <w:contextualSpacing/>
        <w:jc w:val="both"/>
        <w:rPr>
          <w:rFonts w:ascii="Calibri" w:hAnsi="Calibri" w:cs="Calibri"/>
          <w:highlight w:val="yellow"/>
        </w:rPr>
      </w:pPr>
    </w:p>
    <w:p w14:paraId="5E3E800A" w14:textId="3BE2B2D2"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 xml:space="preserve">Add 100 </w:t>
      </w:r>
      <w:r w:rsidR="00352C4F" w:rsidRPr="002B7128">
        <w:rPr>
          <w:rFonts w:ascii="Symbol" w:hAnsi="Symbol" w:cs="Calibri"/>
          <w:highlight w:val="yellow"/>
        </w:rPr>
        <w:t></w:t>
      </w:r>
      <w:r w:rsidRPr="002B7128">
        <w:rPr>
          <w:rFonts w:ascii="Calibri" w:hAnsi="Calibri" w:cs="Calibri"/>
          <w:highlight w:val="yellow"/>
        </w:rPr>
        <w:t xml:space="preserve">L EDC/NHS solution to the particles and vortex to mix. </w:t>
      </w:r>
    </w:p>
    <w:p w14:paraId="1EC2E949" w14:textId="77777777" w:rsidR="00F30D4A" w:rsidRPr="002B7128" w:rsidRDefault="00F30D4A" w:rsidP="001B12B6">
      <w:pPr>
        <w:contextualSpacing/>
        <w:jc w:val="both"/>
        <w:rPr>
          <w:rFonts w:ascii="Calibri" w:hAnsi="Calibri" w:cs="Calibri"/>
          <w:highlight w:val="yellow"/>
        </w:rPr>
      </w:pPr>
    </w:p>
    <w:p w14:paraId="367C4D58" w14:textId="72DAD8BC"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Incubate the tube on an inverter at room temperature for 30 min</w:t>
      </w:r>
      <w:r w:rsidR="00592C6F" w:rsidRPr="002B7128">
        <w:rPr>
          <w:rFonts w:ascii="Calibri" w:hAnsi="Calibri" w:cs="Calibri"/>
          <w:highlight w:val="yellow"/>
        </w:rPr>
        <w:t>utes</w:t>
      </w:r>
      <w:r w:rsidRPr="002B7128">
        <w:rPr>
          <w:rFonts w:ascii="Calibri" w:hAnsi="Calibri" w:cs="Calibri"/>
          <w:highlight w:val="yellow"/>
        </w:rPr>
        <w:t>.</w:t>
      </w:r>
    </w:p>
    <w:p w14:paraId="59AFE8CE" w14:textId="77777777" w:rsidR="00F30D4A" w:rsidRPr="002B7128" w:rsidRDefault="00F30D4A" w:rsidP="001B12B6">
      <w:pPr>
        <w:contextualSpacing/>
        <w:jc w:val="both"/>
        <w:rPr>
          <w:rFonts w:ascii="Calibri" w:hAnsi="Calibri" w:cs="Calibri"/>
          <w:highlight w:val="yellow"/>
        </w:rPr>
      </w:pPr>
    </w:p>
    <w:p w14:paraId="4C831DBF" w14:textId="0E86FDD8"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Spin down microparticles at 5,000 x g for 5 min</w:t>
      </w:r>
      <w:r w:rsidR="00592C6F" w:rsidRPr="002B7128">
        <w:rPr>
          <w:rFonts w:ascii="Calibri" w:hAnsi="Calibri" w:cs="Calibri"/>
          <w:highlight w:val="yellow"/>
        </w:rPr>
        <w:t>utes</w:t>
      </w:r>
      <w:r w:rsidRPr="002B7128">
        <w:rPr>
          <w:rFonts w:ascii="Calibri" w:hAnsi="Calibri" w:cs="Calibri"/>
          <w:highlight w:val="yellow"/>
        </w:rPr>
        <w:t xml:space="preserve">, or nanoparticles at 17,000 x </w:t>
      </w:r>
      <w:r w:rsidR="00483AE9" w:rsidRPr="002B7128">
        <w:rPr>
          <w:rFonts w:ascii="Calibri" w:hAnsi="Calibri" w:cs="Calibri"/>
          <w:highlight w:val="yellow"/>
        </w:rPr>
        <w:t>g</w:t>
      </w:r>
      <w:r w:rsidRPr="002B7128">
        <w:rPr>
          <w:rFonts w:ascii="Calibri" w:hAnsi="Calibri" w:cs="Calibri"/>
          <w:highlight w:val="yellow"/>
        </w:rPr>
        <w:t xml:space="preserve"> for 5 min</w:t>
      </w:r>
      <w:r w:rsidR="00592C6F" w:rsidRPr="002B7128">
        <w:rPr>
          <w:rFonts w:ascii="Calibri" w:hAnsi="Calibri" w:cs="Calibri"/>
          <w:highlight w:val="yellow"/>
        </w:rPr>
        <w:t>utes</w:t>
      </w:r>
      <w:r w:rsidRPr="002B7128">
        <w:rPr>
          <w:rFonts w:ascii="Calibri" w:hAnsi="Calibri" w:cs="Calibri"/>
          <w:highlight w:val="yellow"/>
        </w:rPr>
        <w:t xml:space="preserve">. Discard the supernatant and resuspend in 1 mL PBS by vortexing (microparticles) or sonicating at </w:t>
      </w:r>
      <w:r w:rsidR="00D95F92" w:rsidRPr="002B7128">
        <w:rPr>
          <w:rFonts w:ascii="Calibri" w:hAnsi="Calibri" w:cs="Calibri"/>
          <w:highlight w:val="yellow"/>
        </w:rPr>
        <w:t>2-3 W</w:t>
      </w:r>
      <w:r w:rsidRPr="002B7128">
        <w:rPr>
          <w:rFonts w:ascii="Calibri" w:hAnsi="Calibri" w:cs="Calibri"/>
          <w:highlight w:val="yellow"/>
        </w:rPr>
        <w:t xml:space="preserve"> for 5 seconds (nanoparticles).</w:t>
      </w:r>
      <w:r w:rsidRPr="002B7128">
        <w:rPr>
          <w:highlight w:val="yellow"/>
        </w:rPr>
        <w:t xml:space="preserve"> </w:t>
      </w:r>
    </w:p>
    <w:p w14:paraId="5D190C57" w14:textId="77777777" w:rsidR="00F30D4A" w:rsidRPr="002B7128" w:rsidRDefault="00F30D4A" w:rsidP="001B12B6">
      <w:pPr>
        <w:contextualSpacing/>
        <w:jc w:val="both"/>
        <w:rPr>
          <w:rFonts w:ascii="Calibri" w:hAnsi="Calibri" w:cs="Calibri"/>
          <w:highlight w:val="yellow"/>
        </w:rPr>
      </w:pPr>
    </w:p>
    <w:p w14:paraId="24FB4B49" w14:textId="7E43D723"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 xml:space="preserve">For microparticles, add 8 </w:t>
      </w:r>
      <w:r w:rsidR="00486352" w:rsidRPr="002B7128">
        <w:rPr>
          <w:rFonts w:ascii="Symbol" w:hAnsi="Symbol" w:cs="Calibri"/>
          <w:highlight w:val="yellow"/>
        </w:rPr>
        <w:t></w:t>
      </w:r>
      <w:r w:rsidRPr="002B7128">
        <w:rPr>
          <w:rFonts w:ascii="Calibri" w:hAnsi="Calibri" w:cs="Calibri"/>
          <w:highlight w:val="yellow"/>
        </w:rPr>
        <w:t>g of the desired signal 1 protein, and 10</w:t>
      </w:r>
      <w:r w:rsidR="00486352" w:rsidRPr="002B7128">
        <w:rPr>
          <w:rFonts w:ascii="Calibri" w:hAnsi="Calibri" w:cs="Calibri"/>
          <w:highlight w:val="yellow"/>
        </w:rPr>
        <w:t xml:space="preserve"> </w:t>
      </w:r>
      <w:r w:rsidR="00486352" w:rsidRPr="002B7128">
        <w:rPr>
          <w:rFonts w:ascii="Symbol" w:hAnsi="Symbol" w:cs="Calibri"/>
          <w:highlight w:val="yellow"/>
        </w:rPr>
        <w:t></w:t>
      </w:r>
      <w:r w:rsidRPr="002B7128">
        <w:rPr>
          <w:rFonts w:ascii="Calibri" w:hAnsi="Calibri" w:cs="Calibri"/>
          <w:highlight w:val="yellow"/>
        </w:rPr>
        <w:t xml:space="preserve">g anti-mouse CD28 (clone 37.51) to the particles. For nanoparticles, add 16 </w:t>
      </w:r>
      <w:r w:rsidR="00486352" w:rsidRPr="002B7128">
        <w:rPr>
          <w:rFonts w:ascii="Symbol" w:hAnsi="Symbol" w:cs="Calibri"/>
          <w:highlight w:val="yellow"/>
        </w:rPr>
        <w:t></w:t>
      </w:r>
      <w:r w:rsidRPr="002B7128">
        <w:rPr>
          <w:rFonts w:ascii="Calibri" w:hAnsi="Calibri" w:cs="Calibri"/>
          <w:highlight w:val="yellow"/>
        </w:rPr>
        <w:t xml:space="preserve">g signal 1 and 20 </w:t>
      </w:r>
      <w:r w:rsidR="00486352" w:rsidRPr="002B7128">
        <w:rPr>
          <w:rFonts w:ascii="Symbol" w:hAnsi="Symbol" w:cs="Calibri"/>
          <w:highlight w:val="yellow"/>
        </w:rPr>
        <w:t></w:t>
      </w:r>
      <w:r w:rsidRPr="002B7128">
        <w:rPr>
          <w:rFonts w:ascii="Calibri" w:hAnsi="Calibri" w:cs="Calibri"/>
          <w:highlight w:val="yellow"/>
        </w:rPr>
        <w:t>g anti-mouse CD28. Add PBS to bring the volume in the tube to 1.1 mL.</w:t>
      </w:r>
    </w:p>
    <w:p w14:paraId="5783F5A7" w14:textId="77777777" w:rsidR="00F30D4A" w:rsidRPr="002B7128" w:rsidRDefault="00F30D4A" w:rsidP="001B12B6">
      <w:pPr>
        <w:contextualSpacing/>
        <w:jc w:val="both"/>
        <w:rPr>
          <w:rFonts w:ascii="Calibri" w:hAnsi="Calibri" w:cs="Calibri"/>
          <w:highlight w:val="yellow"/>
        </w:rPr>
      </w:pPr>
    </w:p>
    <w:p w14:paraId="7C73E21A" w14:textId="64A355D3"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Incubate the tube on an inverter at 4</w:t>
      </w:r>
      <w:r w:rsidR="00592C6F" w:rsidRPr="002B7128">
        <w:rPr>
          <w:rFonts w:ascii="Calibri" w:hAnsi="Calibri" w:cs="Calibri"/>
          <w:highlight w:val="yellow"/>
        </w:rPr>
        <w:t xml:space="preserve"> </w:t>
      </w:r>
      <w:r w:rsidRPr="002B7128">
        <w:rPr>
          <w:rFonts w:ascii="Calibri" w:hAnsi="Calibri" w:cs="Calibri"/>
          <w:highlight w:val="yellow"/>
        </w:rPr>
        <w:t>°C overnight.</w:t>
      </w:r>
    </w:p>
    <w:p w14:paraId="04B608DE" w14:textId="77777777" w:rsidR="00F30D4A" w:rsidRPr="002B7128" w:rsidRDefault="00F30D4A" w:rsidP="001B12B6">
      <w:pPr>
        <w:contextualSpacing/>
        <w:jc w:val="both"/>
        <w:rPr>
          <w:rFonts w:ascii="Calibri" w:hAnsi="Calibri" w:cs="Calibri"/>
          <w:highlight w:val="yellow"/>
        </w:rPr>
      </w:pPr>
    </w:p>
    <w:p w14:paraId="567EE538" w14:textId="4DE25390"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 xml:space="preserve">The next day, wash the particles. Spin down </w:t>
      </w:r>
      <w:r w:rsidR="00190BDF" w:rsidRPr="002B7128">
        <w:rPr>
          <w:rFonts w:ascii="Calibri" w:hAnsi="Calibri" w:cs="Calibri"/>
          <w:highlight w:val="yellow"/>
        </w:rPr>
        <w:t>micro</w:t>
      </w:r>
      <w:r w:rsidRPr="002B7128">
        <w:rPr>
          <w:rFonts w:ascii="Calibri" w:hAnsi="Calibri" w:cs="Calibri"/>
          <w:highlight w:val="yellow"/>
        </w:rPr>
        <w:t>particles at 5,000 x g for 5 min</w:t>
      </w:r>
      <w:r w:rsidR="00592C6F" w:rsidRPr="002B7128">
        <w:rPr>
          <w:rFonts w:ascii="Calibri" w:hAnsi="Calibri" w:cs="Calibri"/>
          <w:highlight w:val="yellow"/>
        </w:rPr>
        <w:t>utes</w:t>
      </w:r>
      <w:r w:rsidRPr="002B7128">
        <w:rPr>
          <w:rFonts w:ascii="Calibri" w:hAnsi="Calibri" w:cs="Calibri"/>
          <w:highlight w:val="yellow"/>
        </w:rPr>
        <w:t xml:space="preserve">, </w:t>
      </w:r>
      <w:r w:rsidR="00190BDF" w:rsidRPr="002B7128">
        <w:rPr>
          <w:rFonts w:ascii="Calibri" w:hAnsi="Calibri" w:cs="Calibri"/>
          <w:highlight w:val="yellow"/>
        </w:rPr>
        <w:t>or nanoparticles at 17,000 x g for 5 min</w:t>
      </w:r>
      <w:r w:rsidR="00592C6F" w:rsidRPr="002B7128">
        <w:rPr>
          <w:rFonts w:ascii="Calibri" w:hAnsi="Calibri" w:cs="Calibri"/>
          <w:highlight w:val="yellow"/>
        </w:rPr>
        <w:t>utes</w:t>
      </w:r>
      <w:r w:rsidR="00190BDF" w:rsidRPr="002B7128">
        <w:rPr>
          <w:rFonts w:ascii="Calibri" w:hAnsi="Calibri" w:cs="Calibri"/>
          <w:highlight w:val="yellow"/>
        </w:rPr>
        <w:t>. D</w:t>
      </w:r>
      <w:r w:rsidRPr="002B7128">
        <w:rPr>
          <w:rFonts w:ascii="Calibri" w:hAnsi="Calibri" w:cs="Calibri"/>
          <w:highlight w:val="yellow"/>
        </w:rPr>
        <w:t>iscard the supernatant, and resuspend particles in 1 mL of sterile PBS</w:t>
      </w:r>
      <w:r w:rsidR="00190BDF" w:rsidRPr="002B7128">
        <w:rPr>
          <w:rFonts w:ascii="Calibri" w:hAnsi="Calibri" w:cs="Calibri"/>
          <w:highlight w:val="yellow"/>
        </w:rPr>
        <w:t xml:space="preserve"> by vortexing (microparticles) or sonication </w:t>
      </w:r>
      <w:r w:rsidR="00AB4949" w:rsidRPr="002B7128">
        <w:rPr>
          <w:rFonts w:ascii="Calibri" w:hAnsi="Calibri" w:cs="Calibri"/>
          <w:highlight w:val="yellow"/>
        </w:rPr>
        <w:t xml:space="preserve">at 2-3 W for 5 seconds </w:t>
      </w:r>
      <w:r w:rsidR="00190BDF" w:rsidRPr="002B7128">
        <w:rPr>
          <w:rFonts w:ascii="Calibri" w:hAnsi="Calibri" w:cs="Calibri"/>
          <w:highlight w:val="yellow"/>
        </w:rPr>
        <w:t>(nanoparticles)</w:t>
      </w:r>
      <w:r w:rsidRPr="002B7128">
        <w:rPr>
          <w:rFonts w:ascii="Calibri" w:hAnsi="Calibri" w:cs="Calibri"/>
          <w:highlight w:val="yellow"/>
        </w:rPr>
        <w:t>. Repeat twice.</w:t>
      </w:r>
    </w:p>
    <w:p w14:paraId="5D2C7480" w14:textId="77777777" w:rsidR="00F30D4A" w:rsidRPr="00B55623" w:rsidRDefault="00F30D4A" w:rsidP="001B12B6">
      <w:pPr>
        <w:contextualSpacing/>
        <w:jc w:val="both"/>
        <w:rPr>
          <w:rFonts w:ascii="Calibri" w:hAnsi="Calibri" w:cs="Calibri"/>
        </w:rPr>
      </w:pPr>
    </w:p>
    <w:p w14:paraId="0D7E4691" w14:textId="04F561CE" w:rsidR="00F30D4A" w:rsidRPr="00B55623" w:rsidRDefault="00F30D4A" w:rsidP="00F962D6">
      <w:pPr>
        <w:numPr>
          <w:ilvl w:val="1"/>
          <w:numId w:val="36"/>
        </w:numPr>
        <w:contextualSpacing/>
        <w:jc w:val="both"/>
        <w:rPr>
          <w:rFonts w:ascii="Calibri" w:eastAsia="MS Mincho" w:hAnsi="Calibri" w:cs="Calibri"/>
          <w:b/>
        </w:rPr>
      </w:pPr>
      <w:r w:rsidRPr="00B55623">
        <w:rPr>
          <w:rFonts w:ascii="Calibri" w:hAnsi="Calibri" w:cs="Calibri"/>
        </w:rPr>
        <w:t xml:space="preserve">Resuspend </w:t>
      </w:r>
      <w:r w:rsidR="00A03FCD" w:rsidRPr="00B55623">
        <w:rPr>
          <w:rFonts w:ascii="Calibri" w:hAnsi="Calibri" w:cs="Calibri"/>
        </w:rPr>
        <w:t xml:space="preserve">the </w:t>
      </w:r>
      <w:r w:rsidRPr="00B55623">
        <w:rPr>
          <w:rFonts w:ascii="Calibri" w:hAnsi="Calibri" w:cs="Calibri"/>
        </w:rPr>
        <w:t xml:space="preserve">particles at the desired concentration in culture medium for immediate use. For long-term storage, resuspend particles at 10 mg/mL in a 100 mM sucrose solution. Freeze, lyophilize, and store </w:t>
      </w:r>
      <w:r w:rsidR="00A03FCD" w:rsidRPr="00B55623">
        <w:rPr>
          <w:rFonts w:ascii="Calibri" w:hAnsi="Calibri" w:cs="Calibri"/>
        </w:rPr>
        <w:t xml:space="preserve">the </w:t>
      </w:r>
      <w:r w:rsidRPr="00B55623">
        <w:rPr>
          <w:rFonts w:ascii="Calibri" w:hAnsi="Calibri" w:cs="Calibri"/>
        </w:rPr>
        <w:t>particles at -80</w:t>
      </w:r>
      <w:r w:rsidR="008964BE" w:rsidRPr="00B55623">
        <w:rPr>
          <w:rFonts w:ascii="Calibri" w:hAnsi="Calibri" w:cs="Calibri"/>
        </w:rPr>
        <w:t xml:space="preserve"> </w:t>
      </w:r>
      <w:r w:rsidRPr="00B55623">
        <w:rPr>
          <w:rFonts w:ascii="Calibri" w:hAnsi="Calibri" w:cs="Calibri"/>
        </w:rPr>
        <w:t>°C.</w:t>
      </w:r>
    </w:p>
    <w:bookmarkEnd w:id="3"/>
    <w:p w14:paraId="1EBA675A" w14:textId="77777777" w:rsidR="00261C23" w:rsidRPr="00261C23" w:rsidRDefault="00261C23" w:rsidP="001B12B6">
      <w:pPr>
        <w:contextualSpacing/>
        <w:jc w:val="both"/>
        <w:rPr>
          <w:rFonts w:ascii="Calibri" w:hAnsi="Calibri"/>
          <w:b/>
          <w:i/>
        </w:rPr>
      </w:pPr>
    </w:p>
    <w:p w14:paraId="61853EB6" w14:textId="3D3D1F86" w:rsidR="00F7267B" w:rsidRPr="00BB6147" w:rsidRDefault="00F7267B" w:rsidP="00F962D6">
      <w:pPr>
        <w:numPr>
          <w:ilvl w:val="0"/>
          <w:numId w:val="36"/>
        </w:numPr>
        <w:contextualSpacing/>
        <w:jc w:val="both"/>
        <w:rPr>
          <w:rFonts w:ascii="Calibri" w:eastAsia="MS Mincho" w:hAnsi="Calibri" w:cs="Calibri"/>
          <w:b/>
        </w:rPr>
      </w:pPr>
      <w:r>
        <w:rPr>
          <w:rFonts w:ascii="Calibri" w:hAnsi="Calibri"/>
          <w:b/>
        </w:rPr>
        <w:t xml:space="preserve">Characterization and </w:t>
      </w:r>
      <w:r w:rsidR="00A03FCD">
        <w:rPr>
          <w:rFonts w:ascii="Calibri" w:hAnsi="Calibri"/>
          <w:b/>
        </w:rPr>
        <w:t>e</w:t>
      </w:r>
      <w:r>
        <w:rPr>
          <w:rFonts w:ascii="Calibri" w:hAnsi="Calibri"/>
          <w:b/>
        </w:rPr>
        <w:t>valuation of aAPC</w:t>
      </w:r>
    </w:p>
    <w:p w14:paraId="240108CB" w14:textId="77777777" w:rsidR="00F7267B" w:rsidRPr="00BB6147" w:rsidRDefault="00F7267B" w:rsidP="001B12B6">
      <w:pPr>
        <w:ind w:left="360"/>
        <w:contextualSpacing/>
        <w:jc w:val="both"/>
        <w:rPr>
          <w:rFonts w:ascii="Calibri" w:eastAsia="MS Mincho" w:hAnsi="Calibri" w:cs="Calibri"/>
          <w:b/>
        </w:rPr>
      </w:pPr>
    </w:p>
    <w:p w14:paraId="1F6E2336" w14:textId="2F096FF7" w:rsidR="00525D6C" w:rsidRPr="0093582E" w:rsidRDefault="00525D6C" w:rsidP="00F962D6">
      <w:pPr>
        <w:numPr>
          <w:ilvl w:val="1"/>
          <w:numId w:val="36"/>
        </w:numPr>
        <w:contextualSpacing/>
        <w:jc w:val="both"/>
        <w:rPr>
          <w:rFonts w:ascii="Calibri" w:eastAsia="MS Mincho" w:hAnsi="Calibri" w:cs="Calibri"/>
        </w:rPr>
      </w:pPr>
      <w:r w:rsidRPr="0093582E">
        <w:rPr>
          <w:rFonts w:ascii="Calibri" w:hAnsi="Calibri"/>
        </w:rPr>
        <w:t>Characterization of aAPC size and shape</w:t>
      </w:r>
      <w:r w:rsidR="00A57ABB">
        <w:rPr>
          <w:rFonts w:ascii="Calibri" w:hAnsi="Calibri"/>
        </w:rPr>
        <w:t xml:space="preserve"> (</w:t>
      </w:r>
      <w:r w:rsidR="00A57ABB" w:rsidRPr="008A24CE">
        <w:rPr>
          <w:rFonts w:ascii="Calibri" w:hAnsi="Calibri"/>
          <w:b/>
        </w:rPr>
        <w:t xml:space="preserve">Figure </w:t>
      </w:r>
      <w:r w:rsidR="00A03FCD">
        <w:rPr>
          <w:rFonts w:ascii="Calibri" w:hAnsi="Calibri"/>
          <w:b/>
        </w:rPr>
        <w:t>3</w:t>
      </w:r>
      <w:r w:rsidR="00A57ABB">
        <w:rPr>
          <w:rFonts w:ascii="Calibri" w:hAnsi="Calibri"/>
        </w:rPr>
        <w:t>)</w:t>
      </w:r>
    </w:p>
    <w:p w14:paraId="5F499AE5" w14:textId="77777777" w:rsidR="00525D6C" w:rsidRPr="0093582E" w:rsidRDefault="00525D6C" w:rsidP="001B12B6">
      <w:pPr>
        <w:ind w:left="1440"/>
        <w:contextualSpacing/>
        <w:jc w:val="both"/>
        <w:rPr>
          <w:rFonts w:ascii="Calibri" w:eastAsia="MS Mincho" w:hAnsi="Calibri" w:cs="Calibri"/>
        </w:rPr>
      </w:pPr>
    </w:p>
    <w:p w14:paraId="25C81996" w14:textId="0E00AFB8" w:rsidR="00525D6C" w:rsidRPr="0093582E" w:rsidRDefault="00525D6C" w:rsidP="00F962D6">
      <w:pPr>
        <w:numPr>
          <w:ilvl w:val="2"/>
          <w:numId w:val="36"/>
        </w:numPr>
        <w:contextualSpacing/>
        <w:jc w:val="both"/>
        <w:rPr>
          <w:rFonts w:ascii="Calibri" w:eastAsia="MS Mincho" w:hAnsi="Calibri" w:cs="Calibri"/>
        </w:rPr>
      </w:pPr>
      <w:r w:rsidRPr="0093582E">
        <w:rPr>
          <w:rFonts w:ascii="Calibri" w:eastAsia="MS Mincho" w:hAnsi="Calibri" w:cs="Calibri"/>
        </w:rPr>
        <w:t xml:space="preserve">Characterize microparticle size and shape by imaging particles using scanning electron microscopy (SEM). For SEM imaging, spread lyophilized particles onto carbon tape adhered to an aluminum tack and sputter coat with gold-palladium. </w:t>
      </w:r>
    </w:p>
    <w:p w14:paraId="088A5388" w14:textId="77777777" w:rsidR="00525D6C" w:rsidRPr="0093582E" w:rsidRDefault="00525D6C" w:rsidP="001B12B6">
      <w:pPr>
        <w:ind w:left="720"/>
        <w:contextualSpacing/>
        <w:jc w:val="both"/>
        <w:rPr>
          <w:rFonts w:ascii="Calibri" w:eastAsia="MS Mincho" w:hAnsi="Calibri" w:cs="Calibri"/>
        </w:rPr>
      </w:pPr>
    </w:p>
    <w:p w14:paraId="3DB3392F" w14:textId="43ECDF38" w:rsidR="00525D6C" w:rsidRPr="0093582E" w:rsidRDefault="00525D6C" w:rsidP="00F962D6">
      <w:pPr>
        <w:numPr>
          <w:ilvl w:val="2"/>
          <w:numId w:val="36"/>
        </w:numPr>
        <w:contextualSpacing/>
        <w:jc w:val="both"/>
        <w:rPr>
          <w:rFonts w:ascii="Calibri" w:eastAsia="MS Mincho" w:hAnsi="Calibri" w:cs="Calibri"/>
        </w:rPr>
      </w:pPr>
      <w:r w:rsidRPr="0093582E">
        <w:rPr>
          <w:rFonts w:ascii="Calibri" w:eastAsia="MS Mincho" w:hAnsi="Calibri" w:cs="Calibri"/>
        </w:rPr>
        <w:t xml:space="preserve">Analyze size and aspect ratio of particles using </w:t>
      </w:r>
      <w:r w:rsidR="00D873C2">
        <w:rPr>
          <w:rFonts w:ascii="Calibri" w:eastAsia="MS Mincho" w:hAnsi="Calibri" w:cs="Calibri"/>
        </w:rPr>
        <w:t xml:space="preserve">image analysis </w:t>
      </w:r>
      <w:r w:rsidRPr="0093582E">
        <w:rPr>
          <w:rFonts w:ascii="Calibri" w:eastAsia="MS Mincho" w:hAnsi="Calibri" w:cs="Calibri"/>
        </w:rPr>
        <w:t>software. To determine particle size, set scale using scale bar</w:t>
      </w:r>
      <w:r w:rsidR="00D873C2">
        <w:rPr>
          <w:rFonts w:ascii="Calibri" w:eastAsia="MS Mincho" w:hAnsi="Calibri" w:cs="Calibri"/>
        </w:rPr>
        <w:t xml:space="preserve"> and measure particle diameter</w:t>
      </w:r>
      <w:r w:rsidRPr="0093582E">
        <w:rPr>
          <w:rFonts w:ascii="Calibri" w:eastAsia="MS Mincho" w:hAnsi="Calibri" w:cs="Calibri"/>
        </w:rPr>
        <w:t xml:space="preserve">. Repeat for approximately 100 particles to determine </w:t>
      </w:r>
      <w:r w:rsidR="00A3714F">
        <w:rPr>
          <w:rFonts w:ascii="Calibri" w:eastAsia="MS Mincho" w:hAnsi="Calibri" w:cs="Calibri"/>
        </w:rPr>
        <w:t xml:space="preserve">the </w:t>
      </w:r>
      <w:r w:rsidRPr="0093582E">
        <w:rPr>
          <w:rFonts w:ascii="Calibri" w:eastAsia="MS Mincho" w:hAnsi="Calibri" w:cs="Calibri"/>
        </w:rPr>
        <w:t xml:space="preserve">average particle diameter and generate </w:t>
      </w:r>
      <w:r w:rsidR="00A3714F">
        <w:rPr>
          <w:rFonts w:ascii="Calibri" w:eastAsia="MS Mincho" w:hAnsi="Calibri" w:cs="Calibri"/>
        </w:rPr>
        <w:t xml:space="preserve">a </w:t>
      </w:r>
      <w:r w:rsidRPr="0093582E">
        <w:rPr>
          <w:rFonts w:ascii="Calibri" w:eastAsia="MS Mincho" w:hAnsi="Calibri" w:cs="Calibri"/>
        </w:rPr>
        <w:t xml:space="preserve">histogram of particle sizes. To determine aspect ratio, measure </w:t>
      </w:r>
      <w:r w:rsidR="00A3714F">
        <w:rPr>
          <w:rFonts w:ascii="Calibri" w:eastAsia="MS Mincho" w:hAnsi="Calibri" w:cs="Calibri"/>
        </w:rPr>
        <w:t xml:space="preserve">the </w:t>
      </w:r>
      <w:r w:rsidRPr="0093582E">
        <w:rPr>
          <w:rFonts w:ascii="Calibri" w:eastAsia="MS Mincho" w:hAnsi="Calibri" w:cs="Calibri"/>
        </w:rPr>
        <w:t xml:space="preserve">distance across </w:t>
      </w:r>
      <w:r w:rsidR="00A3714F">
        <w:rPr>
          <w:rFonts w:ascii="Calibri" w:eastAsia="MS Mincho" w:hAnsi="Calibri" w:cs="Calibri"/>
        </w:rPr>
        <w:t xml:space="preserve">the </w:t>
      </w:r>
      <w:r w:rsidRPr="0093582E">
        <w:rPr>
          <w:rFonts w:ascii="Calibri" w:eastAsia="MS Mincho" w:hAnsi="Calibri" w:cs="Calibri"/>
        </w:rPr>
        <w:t xml:space="preserve">long axis and </w:t>
      </w:r>
      <w:r w:rsidR="00A3714F">
        <w:rPr>
          <w:rFonts w:ascii="Calibri" w:eastAsia="MS Mincho" w:hAnsi="Calibri" w:cs="Calibri"/>
        </w:rPr>
        <w:t xml:space="preserve">the </w:t>
      </w:r>
      <w:r w:rsidRPr="0093582E">
        <w:rPr>
          <w:rFonts w:ascii="Calibri" w:eastAsia="MS Mincho" w:hAnsi="Calibri" w:cs="Calibri"/>
        </w:rPr>
        <w:t xml:space="preserve">short axis of </w:t>
      </w:r>
      <w:r w:rsidRPr="0093582E">
        <w:rPr>
          <w:rFonts w:ascii="Calibri" w:eastAsia="MS Mincho" w:hAnsi="Calibri" w:cs="Calibri"/>
        </w:rPr>
        <w:lastRenderedPageBreak/>
        <w:t>particles</w:t>
      </w:r>
      <w:r>
        <w:rPr>
          <w:rFonts w:ascii="Calibri" w:eastAsia="MS Mincho" w:hAnsi="Calibri" w:cs="Calibri"/>
        </w:rPr>
        <w:t xml:space="preserve"> and divide long axis by short axis. </w:t>
      </w:r>
      <w:r w:rsidRPr="0093582E">
        <w:rPr>
          <w:rFonts w:ascii="Calibri" w:eastAsia="MS Mincho" w:hAnsi="Calibri" w:cs="Calibri"/>
        </w:rPr>
        <w:t xml:space="preserve">Repeat for approximately 50 particles of each shape to determine </w:t>
      </w:r>
      <w:r w:rsidR="00A3714F">
        <w:rPr>
          <w:rFonts w:ascii="Calibri" w:eastAsia="MS Mincho" w:hAnsi="Calibri" w:cs="Calibri"/>
        </w:rPr>
        <w:t xml:space="preserve">the </w:t>
      </w:r>
      <w:r w:rsidRPr="0093582E">
        <w:rPr>
          <w:rFonts w:ascii="Calibri" w:eastAsia="MS Mincho" w:hAnsi="Calibri" w:cs="Calibri"/>
        </w:rPr>
        <w:t>average particle aspect ratio for each shape and generate histograms.</w:t>
      </w:r>
    </w:p>
    <w:p w14:paraId="1FA5A36E" w14:textId="77777777" w:rsidR="00525D6C" w:rsidRPr="0093582E" w:rsidRDefault="00525D6C" w:rsidP="001B12B6">
      <w:pPr>
        <w:ind w:left="720"/>
        <w:contextualSpacing/>
        <w:jc w:val="both"/>
        <w:rPr>
          <w:rFonts w:ascii="Calibri" w:eastAsia="MS Mincho" w:hAnsi="Calibri" w:cs="Calibri"/>
        </w:rPr>
      </w:pPr>
    </w:p>
    <w:p w14:paraId="307B8742" w14:textId="256ACE61" w:rsidR="00525D6C" w:rsidRPr="0093582E" w:rsidRDefault="00525D6C" w:rsidP="00F962D6">
      <w:pPr>
        <w:numPr>
          <w:ilvl w:val="2"/>
          <w:numId w:val="36"/>
        </w:numPr>
        <w:contextualSpacing/>
        <w:jc w:val="both"/>
        <w:rPr>
          <w:rFonts w:ascii="Calibri" w:eastAsia="MS Mincho" w:hAnsi="Calibri" w:cs="Calibri"/>
        </w:rPr>
      </w:pPr>
      <w:r w:rsidRPr="0093582E">
        <w:rPr>
          <w:rFonts w:ascii="Calibri" w:eastAsia="MS Mincho" w:hAnsi="Calibri" w:cs="Calibri"/>
        </w:rPr>
        <w:t xml:space="preserve">Characterize nanoparticle size and shape by imaging particles using transmission electron microscopy (TEM). Analyze size and aspect ratio of nanoparticles </w:t>
      </w:r>
      <w:r w:rsidR="00D873C2">
        <w:rPr>
          <w:rFonts w:ascii="Calibri" w:eastAsia="MS Mincho" w:hAnsi="Calibri" w:cs="Calibri"/>
        </w:rPr>
        <w:t>using</w:t>
      </w:r>
      <w:r w:rsidRPr="0093582E">
        <w:rPr>
          <w:rFonts w:ascii="Calibri" w:eastAsia="MS Mincho" w:hAnsi="Calibri" w:cs="Calibri"/>
        </w:rPr>
        <w:t xml:space="preserve"> </w:t>
      </w:r>
      <w:r w:rsidR="00D873C2">
        <w:rPr>
          <w:rFonts w:ascii="Calibri" w:eastAsia="MS Mincho" w:hAnsi="Calibri" w:cs="Calibri"/>
        </w:rPr>
        <w:t>image analysis software</w:t>
      </w:r>
      <w:r w:rsidR="00D873C2" w:rsidRPr="0093582E">
        <w:rPr>
          <w:rFonts w:ascii="Calibri" w:eastAsia="MS Mincho" w:hAnsi="Calibri" w:cs="Calibri"/>
        </w:rPr>
        <w:t xml:space="preserve"> </w:t>
      </w:r>
      <w:r w:rsidRPr="0093582E">
        <w:rPr>
          <w:rFonts w:ascii="Calibri" w:eastAsia="MS Mincho" w:hAnsi="Calibri" w:cs="Calibri"/>
        </w:rPr>
        <w:t xml:space="preserve">as described in </w:t>
      </w:r>
      <w:r w:rsidR="00A76E09">
        <w:rPr>
          <w:rFonts w:ascii="Calibri" w:eastAsia="MS Mincho" w:hAnsi="Calibri" w:cs="Calibri"/>
        </w:rPr>
        <w:t>5</w:t>
      </w:r>
      <w:r w:rsidRPr="0093582E">
        <w:rPr>
          <w:rFonts w:ascii="Calibri" w:eastAsia="MS Mincho" w:hAnsi="Calibri" w:cs="Calibri"/>
        </w:rPr>
        <w:t xml:space="preserve">.1.2. Alternatively, measure spherical nanoparticle size using dynamic light scattering (DLS) or nanoparticle tracking analysis (NTA). </w:t>
      </w:r>
    </w:p>
    <w:p w14:paraId="132577B5" w14:textId="77777777" w:rsidR="00525D6C" w:rsidRDefault="00525D6C" w:rsidP="001B12B6">
      <w:pPr>
        <w:ind w:left="720"/>
        <w:contextualSpacing/>
        <w:jc w:val="both"/>
        <w:rPr>
          <w:rFonts w:ascii="Calibri" w:eastAsia="MS Mincho" w:hAnsi="Calibri" w:cs="Calibri"/>
          <w:b/>
        </w:rPr>
      </w:pPr>
    </w:p>
    <w:p w14:paraId="5124BB5C" w14:textId="3EDFC5E7" w:rsidR="0067673E" w:rsidRDefault="0067673E" w:rsidP="00F962D6">
      <w:pPr>
        <w:numPr>
          <w:ilvl w:val="1"/>
          <w:numId w:val="36"/>
        </w:numPr>
        <w:contextualSpacing/>
        <w:jc w:val="both"/>
        <w:rPr>
          <w:rFonts w:ascii="Calibri" w:eastAsia="MS Mincho" w:hAnsi="Calibri" w:cs="Calibri"/>
        </w:rPr>
      </w:pPr>
      <w:r w:rsidRPr="00525D6C">
        <w:rPr>
          <w:rFonts w:ascii="Calibri" w:eastAsia="MS Mincho" w:hAnsi="Calibri" w:cs="Calibri"/>
        </w:rPr>
        <w:t>Protein Conjugation Efficiency</w:t>
      </w:r>
    </w:p>
    <w:p w14:paraId="337CDA6F" w14:textId="77777777" w:rsidR="00F30D4A" w:rsidRDefault="00F30D4A" w:rsidP="001B12B6">
      <w:pPr>
        <w:ind w:left="720"/>
        <w:contextualSpacing/>
        <w:jc w:val="both"/>
        <w:rPr>
          <w:rFonts w:ascii="Calibri" w:eastAsia="MS Mincho" w:hAnsi="Calibri" w:cs="Calibri"/>
        </w:rPr>
      </w:pPr>
    </w:p>
    <w:p w14:paraId="4655BFAB" w14:textId="0D7C18A3" w:rsidR="00F30D4A" w:rsidRDefault="00F30D4A" w:rsidP="00F962D6">
      <w:pPr>
        <w:numPr>
          <w:ilvl w:val="2"/>
          <w:numId w:val="36"/>
        </w:numPr>
        <w:contextualSpacing/>
        <w:jc w:val="both"/>
        <w:rPr>
          <w:rFonts w:ascii="Calibri" w:eastAsia="MS Mincho" w:hAnsi="Calibri" w:cs="Calibri"/>
        </w:rPr>
      </w:pPr>
      <w:r w:rsidRPr="008A7995">
        <w:rPr>
          <w:rFonts w:ascii="Calibri" w:eastAsia="MS Mincho" w:hAnsi="Calibri" w:cs="Calibri"/>
        </w:rPr>
        <w:t xml:space="preserve">Prepare aAPC according to Methods 1-3, but </w:t>
      </w:r>
      <w:r>
        <w:rPr>
          <w:rFonts w:ascii="Calibri" w:eastAsia="MS Mincho" w:hAnsi="Calibri" w:cs="Calibri"/>
        </w:rPr>
        <w:t xml:space="preserve">in Step 3.7 use fluorescently labeled </w:t>
      </w:r>
      <w:r w:rsidRPr="00D55C60">
        <w:rPr>
          <w:rFonts w:ascii="Calibri" w:eastAsia="MS Mincho" w:hAnsi="Calibri" w:cs="Calibri"/>
        </w:rPr>
        <w:t>signal 1 protein and anti-mouse CD28. After conjugation and washing, resuspend the</w:t>
      </w:r>
      <w:r>
        <w:rPr>
          <w:rFonts w:ascii="Calibri" w:eastAsia="MS Mincho" w:hAnsi="Calibri" w:cs="Calibri"/>
        </w:rPr>
        <w:t xml:space="preserve"> aAPC in 1 mL PBS for a final concentration of 2 mg/mL</w:t>
      </w:r>
      <w:r w:rsidR="000027AC">
        <w:rPr>
          <w:rFonts w:ascii="Calibri" w:eastAsia="MS Mincho" w:hAnsi="Calibri" w:cs="Calibri"/>
        </w:rPr>
        <w:t xml:space="preserve"> aAPC</w:t>
      </w:r>
      <w:r>
        <w:rPr>
          <w:rFonts w:ascii="Calibri" w:eastAsia="MS Mincho" w:hAnsi="Calibri" w:cs="Calibri"/>
        </w:rPr>
        <w:t>.</w:t>
      </w:r>
    </w:p>
    <w:p w14:paraId="57D4A65F" w14:textId="77777777" w:rsidR="00F30D4A" w:rsidRPr="00BB6147" w:rsidRDefault="00F30D4A" w:rsidP="001B12B6">
      <w:pPr>
        <w:contextualSpacing/>
        <w:jc w:val="both"/>
        <w:rPr>
          <w:rFonts w:ascii="Calibri" w:eastAsia="MS Mincho" w:hAnsi="Calibri" w:cs="Calibri"/>
        </w:rPr>
      </w:pPr>
    </w:p>
    <w:p w14:paraId="62A6EDF8" w14:textId="175406EC" w:rsidR="00F30D4A" w:rsidRDefault="00F30D4A" w:rsidP="00F962D6">
      <w:pPr>
        <w:numPr>
          <w:ilvl w:val="2"/>
          <w:numId w:val="36"/>
        </w:numPr>
        <w:contextualSpacing/>
        <w:jc w:val="both"/>
        <w:rPr>
          <w:rFonts w:ascii="Calibri" w:eastAsia="MS Mincho" w:hAnsi="Calibri" w:cs="Calibri"/>
        </w:rPr>
      </w:pPr>
      <w:r w:rsidRPr="008A7995">
        <w:rPr>
          <w:rFonts w:ascii="Calibri" w:eastAsia="MS Mincho" w:hAnsi="Calibri" w:cs="Calibri"/>
        </w:rPr>
        <w:t xml:space="preserve">Prepare protein standards in </w:t>
      </w:r>
      <w:r w:rsidR="000027AC">
        <w:rPr>
          <w:rFonts w:ascii="Calibri" w:eastAsia="MS Mincho" w:hAnsi="Calibri" w:cs="Calibri"/>
        </w:rPr>
        <w:t xml:space="preserve">a </w:t>
      </w:r>
      <w:r w:rsidR="000027AC" w:rsidRPr="000027AC">
        <w:rPr>
          <w:rFonts w:ascii="Calibri" w:eastAsia="MS Mincho" w:hAnsi="Calibri" w:cs="Calibri"/>
        </w:rPr>
        <w:t xml:space="preserve">black polystyrene </w:t>
      </w:r>
      <w:r w:rsidR="000027AC">
        <w:rPr>
          <w:rFonts w:ascii="Calibri" w:eastAsia="MS Mincho" w:hAnsi="Calibri" w:cs="Calibri"/>
        </w:rPr>
        <w:t xml:space="preserve">96-well </w:t>
      </w:r>
      <w:r w:rsidR="000027AC" w:rsidRPr="000027AC">
        <w:rPr>
          <w:rFonts w:ascii="Calibri" w:eastAsia="MS Mincho" w:hAnsi="Calibri" w:cs="Calibri"/>
        </w:rPr>
        <w:t>microplate</w:t>
      </w:r>
      <w:r w:rsidRPr="008A7995">
        <w:rPr>
          <w:rFonts w:ascii="Calibri" w:eastAsia="MS Mincho" w:hAnsi="Calibri" w:cs="Calibri"/>
        </w:rPr>
        <w:t xml:space="preserve">. Add 5 </w:t>
      </w:r>
      <w:r w:rsidR="00A57ABB" w:rsidRPr="00804920">
        <w:rPr>
          <w:rFonts w:ascii="Symbol" w:hAnsi="Symbol" w:cs="Calibri"/>
        </w:rPr>
        <w:t></w:t>
      </w:r>
      <w:r w:rsidRPr="008A7995">
        <w:rPr>
          <w:rFonts w:ascii="Calibri" w:eastAsia="MS Mincho" w:hAnsi="Calibri" w:cs="Calibri"/>
        </w:rPr>
        <w:t xml:space="preserve">g </w:t>
      </w:r>
      <w:r>
        <w:rPr>
          <w:rFonts w:ascii="Calibri" w:eastAsia="MS Mincho" w:hAnsi="Calibri" w:cs="Calibri"/>
        </w:rPr>
        <w:t>of fluorescently labeled signal 1 protein</w:t>
      </w:r>
      <w:r w:rsidRPr="008A7995">
        <w:rPr>
          <w:rFonts w:ascii="Calibri" w:eastAsia="MS Mincho" w:hAnsi="Calibri" w:cs="Calibri"/>
        </w:rPr>
        <w:t xml:space="preserve"> to PBS in the first well of the plate and make </w:t>
      </w:r>
      <w:r>
        <w:rPr>
          <w:rFonts w:ascii="Calibri" w:eastAsia="MS Mincho" w:hAnsi="Calibri" w:cs="Calibri"/>
        </w:rPr>
        <w:t xml:space="preserve">10 </w:t>
      </w:r>
      <w:r w:rsidRPr="008A7995">
        <w:rPr>
          <w:rFonts w:ascii="Calibri" w:eastAsia="MS Mincho" w:hAnsi="Calibri" w:cs="Calibri"/>
        </w:rPr>
        <w:t>1:2 dilutions in PBS across the row of the plate. Leave the last well blank.</w:t>
      </w:r>
      <w:r>
        <w:rPr>
          <w:rFonts w:ascii="Calibri" w:eastAsia="MS Mincho" w:hAnsi="Calibri" w:cs="Calibri"/>
        </w:rPr>
        <w:t xml:space="preserve"> Repeat this step to generate another set of standards with fluorescently labeled anti-CD28.</w:t>
      </w:r>
    </w:p>
    <w:p w14:paraId="13FF6062" w14:textId="77777777" w:rsidR="00F30D4A" w:rsidRDefault="00F30D4A" w:rsidP="001B12B6">
      <w:pPr>
        <w:contextualSpacing/>
        <w:jc w:val="both"/>
        <w:rPr>
          <w:rFonts w:ascii="Calibri" w:eastAsia="MS Mincho" w:hAnsi="Calibri" w:cs="Calibri"/>
        </w:rPr>
      </w:pPr>
    </w:p>
    <w:p w14:paraId="3142538A" w14:textId="0D7B4FB0" w:rsidR="00F30D4A" w:rsidRDefault="00F30D4A" w:rsidP="00F962D6">
      <w:pPr>
        <w:numPr>
          <w:ilvl w:val="2"/>
          <w:numId w:val="36"/>
        </w:numPr>
        <w:contextualSpacing/>
        <w:jc w:val="both"/>
        <w:rPr>
          <w:rFonts w:ascii="Calibri" w:eastAsia="MS Mincho" w:hAnsi="Calibri" w:cs="Calibri"/>
        </w:rPr>
      </w:pPr>
      <w:r>
        <w:rPr>
          <w:rFonts w:ascii="Calibri" w:eastAsia="MS Mincho" w:hAnsi="Calibri" w:cs="Calibri"/>
        </w:rPr>
        <w:t>Pipette 100</w:t>
      </w:r>
      <w:r w:rsidR="00A57ABB" w:rsidRPr="00261C23">
        <w:rPr>
          <w:rFonts w:ascii="Calibri" w:hAnsi="Calibri" w:cs="Calibri"/>
        </w:rPr>
        <w:t xml:space="preserve"> </w:t>
      </w:r>
      <w:r w:rsidR="00A57ABB" w:rsidRPr="00804920">
        <w:rPr>
          <w:rFonts w:ascii="Symbol" w:hAnsi="Symbol" w:cs="Calibri"/>
        </w:rPr>
        <w:t></w:t>
      </w:r>
      <w:r>
        <w:rPr>
          <w:rFonts w:ascii="Calibri" w:eastAsia="MS Mincho" w:hAnsi="Calibri" w:cs="Calibri"/>
        </w:rPr>
        <w:t xml:space="preserve">L of the aAPC solution into </w:t>
      </w:r>
      <w:r w:rsidR="000027AC">
        <w:rPr>
          <w:rFonts w:ascii="Calibri" w:eastAsia="MS Mincho" w:hAnsi="Calibri" w:cs="Calibri"/>
        </w:rPr>
        <w:t xml:space="preserve">replicate </w:t>
      </w:r>
      <w:r>
        <w:rPr>
          <w:rFonts w:ascii="Calibri" w:eastAsia="MS Mincho" w:hAnsi="Calibri" w:cs="Calibri"/>
        </w:rPr>
        <w:t>well</w:t>
      </w:r>
      <w:r w:rsidR="000027AC">
        <w:rPr>
          <w:rFonts w:ascii="Calibri" w:eastAsia="MS Mincho" w:hAnsi="Calibri" w:cs="Calibri"/>
        </w:rPr>
        <w:t>s</w:t>
      </w:r>
      <w:r>
        <w:rPr>
          <w:rFonts w:ascii="Calibri" w:eastAsia="MS Mincho" w:hAnsi="Calibri" w:cs="Calibri"/>
        </w:rPr>
        <w:t xml:space="preserve"> of </w:t>
      </w:r>
      <w:r w:rsidR="000027AC">
        <w:rPr>
          <w:rFonts w:ascii="Calibri" w:eastAsia="MS Mincho" w:hAnsi="Calibri" w:cs="Calibri"/>
        </w:rPr>
        <w:t>the</w:t>
      </w:r>
      <w:r>
        <w:rPr>
          <w:rFonts w:ascii="Calibri" w:eastAsia="MS Mincho" w:hAnsi="Calibri" w:cs="Calibri"/>
        </w:rPr>
        <w:t xml:space="preserve"> black polystyrene microplate in triplicate.</w:t>
      </w:r>
    </w:p>
    <w:p w14:paraId="7DA84775" w14:textId="77777777" w:rsidR="00F30D4A" w:rsidRDefault="00F30D4A" w:rsidP="001B12B6">
      <w:pPr>
        <w:contextualSpacing/>
        <w:jc w:val="both"/>
        <w:rPr>
          <w:rFonts w:ascii="Calibri" w:eastAsia="MS Mincho" w:hAnsi="Calibri" w:cs="Calibri"/>
        </w:rPr>
      </w:pPr>
    </w:p>
    <w:p w14:paraId="7A19EE18" w14:textId="50F2AFBD" w:rsidR="00AB4949" w:rsidRDefault="00F30D4A" w:rsidP="00F962D6">
      <w:pPr>
        <w:numPr>
          <w:ilvl w:val="2"/>
          <w:numId w:val="36"/>
        </w:numPr>
        <w:contextualSpacing/>
        <w:jc w:val="both"/>
        <w:rPr>
          <w:rFonts w:ascii="Calibri" w:eastAsia="MS Mincho" w:hAnsi="Calibri" w:cs="Calibri"/>
        </w:rPr>
      </w:pPr>
      <w:r w:rsidRPr="00F30D4A">
        <w:rPr>
          <w:rFonts w:ascii="Calibri" w:eastAsia="MS Mincho" w:hAnsi="Calibri" w:cs="Calibri"/>
        </w:rPr>
        <w:t xml:space="preserve">Read the fluorescence on a </w:t>
      </w:r>
      <w:r w:rsidR="000027AC">
        <w:rPr>
          <w:rFonts w:ascii="Calibri" w:eastAsia="MS Mincho" w:hAnsi="Calibri" w:cs="Calibri"/>
        </w:rPr>
        <w:t xml:space="preserve">fluorescence </w:t>
      </w:r>
      <w:r w:rsidRPr="00F30D4A">
        <w:rPr>
          <w:rFonts w:ascii="Calibri" w:eastAsia="MS Mincho" w:hAnsi="Calibri" w:cs="Calibri"/>
        </w:rPr>
        <w:t>plate reader at the appropriate wavelengths. Use the fluorescence readings from the protein standards to generate standard curves for each fluorescent antibody. Using the standard curve, calculate the concentrations of signal 1 and anti-CD28 in each sample well, and then calculate the amount of surface protein and conjugation efficiency</w:t>
      </w:r>
      <w:r w:rsidR="00A57ABB">
        <w:rPr>
          <w:rFonts w:ascii="Calibri" w:eastAsia="MS Mincho" w:hAnsi="Calibri" w:cs="Calibri"/>
        </w:rPr>
        <w:t xml:space="preserve"> (</w:t>
      </w:r>
      <w:r w:rsidR="00A57ABB" w:rsidRPr="008A24CE">
        <w:rPr>
          <w:rFonts w:ascii="Calibri" w:eastAsia="MS Mincho" w:hAnsi="Calibri" w:cs="Calibri"/>
          <w:b/>
        </w:rPr>
        <w:t xml:space="preserve">Figure </w:t>
      </w:r>
      <w:r w:rsidR="000027AC">
        <w:rPr>
          <w:rFonts w:ascii="Calibri" w:eastAsia="MS Mincho" w:hAnsi="Calibri" w:cs="Calibri"/>
          <w:b/>
        </w:rPr>
        <w:t>4</w:t>
      </w:r>
      <w:r w:rsidR="000A742D" w:rsidRPr="008A24CE">
        <w:rPr>
          <w:rFonts w:ascii="Calibri" w:eastAsia="MS Mincho" w:hAnsi="Calibri" w:cs="Calibri"/>
          <w:b/>
        </w:rPr>
        <w:t xml:space="preserve">A, </w:t>
      </w:r>
      <w:r w:rsidR="000027AC">
        <w:rPr>
          <w:rFonts w:ascii="Calibri" w:eastAsia="MS Mincho" w:hAnsi="Calibri" w:cs="Calibri"/>
          <w:b/>
        </w:rPr>
        <w:t>5</w:t>
      </w:r>
      <w:r w:rsidR="000A742D" w:rsidRPr="008A24CE">
        <w:rPr>
          <w:rFonts w:ascii="Calibri" w:eastAsia="MS Mincho" w:hAnsi="Calibri" w:cs="Calibri"/>
          <w:b/>
        </w:rPr>
        <w:t>A</w:t>
      </w:r>
      <w:r w:rsidR="00A57ABB">
        <w:rPr>
          <w:rFonts w:ascii="Calibri" w:eastAsia="MS Mincho" w:hAnsi="Calibri" w:cs="Calibri"/>
        </w:rPr>
        <w:t>).</w:t>
      </w:r>
    </w:p>
    <w:p w14:paraId="02F686C7" w14:textId="77777777" w:rsidR="00D55C60" w:rsidRDefault="00D55C60" w:rsidP="00F962D6">
      <w:pPr>
        <w:contextualSpacing/>
        <w:jc w:val="both"/>
        <w:rPr>
          <w:rFonts w:ascii="Calibri" w:eastAsia="MS Mincho" w:hAnsi="Calibri" w:cs="Calibri"/>
        </w:rPr>
      </w:pPr>
    </w:p>
    <w:p w14:paraId="7E6772C5" w14:textId="5F3A3BDF" w:rsidR="00F30D4A" w:rsidRPr="00F30D4A" w:rsidRDefault="00F30D4A" w:rsidP="00F962D6">
      <w:pPr>
        <w:numPr>
          <w:ilvl w:val="1"/>
          <w:numId w:val="36"/>
        </w:numPr>
        <w:contextualSpacing/>
        <w:jc w:val="both"/>
        <w:rPr>
          <w:rFonts w:ascii="Calibri" w:eastAsia="MS Mincho" w:hAnsi="Calibri" w:cs="Calibri"/>
        </w:rPr>
      </w:pPr>
      <w:r w:rsidRPr="00D55C60">
        <w:rPr>
          <w:rFonts w:ascii="Calibri" w:hAnsi="Calibri"/>
          <w:b/>
        </w:rPr>
        <w:t>Evaluation of aAPC for</w:t>
      </w:r>
      <w:r w:rsidRPr="00D55C60">
        <w:rPr>
          <w:rFonts w:ascii="Calibri" w:hAnsi="Calibri"/>
          <w:b/>
          <w:i/>
        </w:rPr>
        <w:t xml:space="preserve"> in vitro</w:t>
      </w:r>
      <w:r w:rsidRPr="00D55C60">
        <w:rPr>
          <w:rFonts w:ascii="Calibri" w:hAnsi="Calibri"/>
          <w:b/>
        </w:rPr>
        <w:t xml:space="preserve"> </w:t>
      </w:r>
      <w:r w:rsidR="000027AC">
        <w:rPr>
          <w:rFonts w:ascii="Calibri" w:hAnsi="Calibri"/>
          <w:b/>
        </w:rPr>
        <w:t>s</w:t>
      </w:r>
      <w:r w:rsidRPr="00D55C60">
        <w:rPr>
          <w:rFonts w:ascii="Calibri" w:hAnsi="Calibri"/>
          <w:b/>
        </w:rPr>
        <w:t>timulation of CD8+ T cells</w:t>
      </w:r>
    </w:p>
    <w:p w14:paraId="2C4FAE93" w14:textId="77777777" w:rsidR="00F30D4A" w:rsidRPr="00D55C60" w:rsidRDefault="00F30D4A" w:rsidP="001B12B6">
      <w:pPr>
        <w:ind w:left="720"/>
        <w:contextualSpacing/>
        <w:jc w:val="both"/>
        <w:rPr>
          <w:rFonts w:ascii="Calibri" w:eastAsia="MS Mincho" w:hAnsi="Calibri" w:cs="Calibri"/>
        </w:rPr>
      </w:pPr>
    </w:p>
    <w:p w14:paraId="61AAE55A" w14:textId="1D687EBF" w:rsidR="00F30D4A" w:rsidRPr="00261C23" w:rsidRDefault="00F30D4A" w:rsidP="00F962D6">
      <w:pPr>
        <w:numPr>
          <w:ilvl w:val="2"/>
          <w:numId w:val="36"/>
        </w:numPr>
        <w:contextualSpacing/>
        <w:jc w:val="both"/>
        <w:rPr>
          <w:rFonts w:ascii="Calibri" w:eastAsia="MS Mincho" w:hAnsi="Calibri" w:cs="Calibri"/>
          <w:b/>
        </w:rPr>
      </w:pPr>
      <w:r w:rsidRPr="00261C23">
        <w:rPr>
          <w:rFonts w:ascii="Calibri" w:hAnsi="Calibri"/>
        </w:rPr>
        <w:t xml:space="preserve">Prepare B’ media (RPMI medium </w:t>
      </w:r>
      <w:r>
        <w:rPr>
          <w:rFonts w:ascii="Calibri" w:hAnsi="Calibri"/>
        </w:rPr>
        <w:t>supplemented with</w:t>
      </w:r>
      <w:r w:rsidRPr="00261C23">
        <w:rPr>
          <w:rFonts w:ascii="Calibri" w:hAnsi="Calibri"/>
        </w:rPr>
        <w:t xml:space="preserve"> L glutamine, 10% FBS, 1% Non-essential amino acid solution, 1</w:t>
      </w:r>
      <w:r w:rsidR="009064B3">
        <w:rPr>
          <w:rFonts w:ascii="Calibri" w:hAnsi="Calibri"/>
        </w:rPr>
        <w:t xml:space="preserve"> </w:t>
      </w:r>
      <w:r w:rsidRPr="00261C23">
        <w:rPr>
          <w:rFonts w:ascii="Calibri" w:hAnsi="Calibri"/>
        </w:rPr>
        <w:t>% Sodium pyruvate, 1</w:t>
      </w:r>
      <w:r w:rsidR="009064B3">
        <w:rPr>
          <w:rFonts w:ascii="Calibri" w:hAnsi="Calibri"/>
        </w:rPr>
        <w:t xml:space="preserve"> </w:t>
      </w:r>
      <w:r w:rsidRPr="00261C23">
        <w:rPr>
          <w:rFonts w:ascii="Calibri" w:hAnsi="Calibri"/>
        </w:rPr>
        <w:t>% MEM Vitamin solution, 92</w:t>
      </w:r>
      <w:r w:rsidR="00A57ABB" w:rsidRPr="00261C23">
        <w:rPr>
          <w:rFonts w:ascii="Calibri" w:hAnsi="Calibri" w:cs="Calibri"/>
        </w:rPr>
        <w:t xml:space="preserve"> </w:t>
      </w:r>
      <w:r w:rsidR="00A57ABB" w:rsidRPr="00804920">
        <w:rPr>
          <w:rFonts w:ascii="Symbol" w:hAnsi="Symbol" w:cs="Calibri"/>
        </w:rPr>
        <w:t></w:t>
      </w:r>
      <w:r w:rsidRPr="00261C23">
        <w:rPr>
          <w:rFonts w:ascii="Calibri" w:hAnsi="Calibri"/>
        </w:rPr>
        <w:t xml:space="preserve">M β-mercaptoethanol, 10 ng/mL ciprofloxacin, and </w:t>
      </w:r>
      <w:r w:rsidRPr="003519B9">
        <w:rPr>
          <w:rFonts w:ascii="Calibri" w:hAnsi="Calibri"/>
        </w:rPr>
        <w:t>30</w:t>
      </w:r>
      <w:r w:rsidRPr="00261C23">
        <w:rPr>
          <w:rFonts w:ascii="Calibri" w:hAnsi="Calibri"/>
        </w:rPr>
        <w:t xml:space="preserve"> U/mL IL-2.</w:t>
      </w:r>
    </w:p>
    <w:p w14:paraId="742D9C36" w14:textId="77777777" w:rsidR="00F30D4A" w:rsidRPr="00261C23" w:rsidRDefault="00F30D4A" w:rsidP="001B12B6">
      <w:pPr>
        <w:ind w:left="720"/>
        <w:contextualSpacing/>
        <w:jc w:val="both"/>
        <w:rPr>
          <w:rFonts w:ascii="Calibri" w:eastAsia="MS Mincho" w:hAnsi="Calibri" w:cs="Calibri"/>
          <w:b/>
        </w:rPr>
      </w:pPr>
    </w:p>
    <w:p w14:paraId="30CD015D" w14:textId="14194C80" w:rsidR="00E6310C" w:rsidRPr="00E6310C" w:rsidRDefault="00F80514" w:rsidP="00F962D6">
      <w:pPr>
        <w:numPr>
          <w:ilvl w:val="2"/>
          <w:numId w:val="36"/>
        </w:numPr>
        <w:contextualSpacing/>
        <w:jc w:val="both"/>
        <w:rPr>
          <w:ins w:id="4" w:author="Author" w:date="2018-07-07T15:01:00Z"/>
          <w:rFonts w:ascii="Calibri" w:eastAsia="MS Mincho" w:hAnsi="Calibri" w:cs="Calibri"/>
          <w:b/>
        </w:rPr>
      </w:pPr>
      <w:r>
        <w:rPr>
          <w:rFonts w:ascii="Calibri" w:eastAsia="MS Mincho" w:hAnsi="Calibri" w:cs="Calibri"/>
        </w:rPr>
        <w:t>Sacrifice a Black 6 mouse</w:t>
      </w:r>
      <w:ins w:id="5" w:author="Author" w:date="2018-07-07T15:01:00Z">
        <w:r w:rsidR="00E6310C">
          <w:rPr>
            <w:rFonts w:ascii="Calibri" w:eastAsia="MS Mincho" w:hAnsi="Calibri" w:cs="Calibri"/>
          </w:rPr>
          <w:t xml:space="preserve"> via carbon dioxide exposure. </w:t>
        </w:r>
      </w:ins>
    </w:p>
    <w:p w14:paraId="77CC5CA0" w14:textId="77777777" w:rsidR="00E6310C" w:rsidRDefault="00E6310C" w:rsidP="00E6310C">
      <w:pPr>
        <w:pStyle w:val="ListParagraph"/>
        <w:rPr>
          <w:ins w:id="6" w:author="Author" w:date="2018-07-07T15:01:00Z"/>
          <w:rFonts w:eastAsia="MS Mincho"/>
        </w:rPr>
      </w:pPr>
    </w:p>
    <w:p w14:paraId="7BC83A22" w14:textId="133D6C4B" w:rsidR="00E343E2" w:rsidRPr="008A24CE" w:rsidRDefault="00F80514" w:rsidP="00F962D6">
      <w:pPr>
        <w:numPr>
          <w:ilvl w:val="2"/>
          <w:numId w:val="36"/>
        </w:numPr>
        <w:contextualSpacing/>
        <w:jc w:val="both"/>
        <w:rPr>
          <w:rFonts w:ascii="Calibri" w:eastAsia="MS Mincho" w:hAnsi="Calibri" w:cs="Calibri"/>
          <w:b/>
        </w:rPr>
      </w:pPr>
      <w:del w:id="7" w:author="Author" w:date="2018-07-07T15:01:00Z">
        <w:r>
          <w:rPr>
            <w:rFonts w:ascii="Calibri" w:eastAsia="MS Mincho" w:hAnsi="Calibri" w:cs="Calibri"/>
          </w:rPr>
          <w:delText xml:space="preserve">. </w:delText>
        </w:r>
      </w:del>
      <w:r>
        <w:rPr>
          <w:rFonts w:ascii="Calibri" w:eastAsia="MS Mincho" w:hAnsi="Calibri" w:cs="Calibri"/>
        </w:rPr>
        <w:t xml:space="preserve">Harvest the spleen from the mouse </w:t>
      </w:r>
      <w:ins w:id="8" w:author="Author" w:date="2018-07-07T15:01:00Z">
        <w:r w:rsidR="00E6310C">
          <w:rPr>
            <w:rFonts w:ascii="Calibri" w:eastAsia="MS Mincho" w:hAnsi="Calibri" w:cs="Calibri"/>
          </w:rPr>
          <w:t>according to a previously established protocol.</w:t>
        </w:r>
        <w:r w:rsidR="008C766B">
          <w:rPr>
            <w:rFonts w:ascii="Calibri" w:eastAsia="MS Mincho" w:hAnsi="Calibri" w:cs="Calibri"/>
          </w:rPr>
          <w:t xml:space="preserve"> </w:t>
        </w:r>
        <w:r w:rsidR="008C766B">
          <w:rPr>
            <w:rFonts w:ascii="Calibri" w:eastAsia="MS Mincho" w:hAnsi="Calibri" w:cs="Calibri"/>
          </w:rPr>
          <w:fldChar w:fldCharType="begin"/>
        </w:r>
        <w:r w:rsidR="008C766B">
          <w:rPr>
            <w:rFonts w:ascii="Calibri" w:eastAsia="MS Mincho" w:hAnsi="Calibri" w:cs="Calibri"/>
          </w:rPr>
          <w:instrText xml:space="preserve"> ADDIN EN.CITE &lt;EndNote&gt;&lt;Cite&gt;&lt;Author&gt;Parkinson&lt;/Author&gt;&lt;Year&gt;2011&lt;/Year&gt;&lt;RecNum&gt;27&lt;/RecNum&gt;&lt;DisplayText&gt;&lt;style face="superscript"&gt;16&lt;/style&gt;&lt;/DisplayText&gt;&lt;record&gt;&lt;rec-number&gt;27&lt;/rec-number&gt;&lt;foreign-keys&gt;&lt;key app="EN" db-id="f5zwasewysv203edsdr5vts70p05rwarvtd0" timestamp="1529959462"&gt;27&lt;/key&gt;&lt;/foreign-keys&gt;&lt;ref-type name="Journal Article"&gt;17&lt;/ref-type&gt;&lt;contributors&gt;&lt;authors&gt;&lt;author&gt;Parkinson, C. M.&lt;/author&gt;&lt;author&gt;O&amp;apos;Brien, A.&lt;/author&gt;&lt;author&gt;Albers, T. M.&lt;/author&gt;&lt;author&gt;Simon, M. A.&lt;/author&gt;&lt;author&gt;Clifford, C. B.&lt;/author&gt;&lt;author&gt;Pritchett-Corning, K. R.&lt;/author&gt;&lt;/authors&gt;&lt;/contributors&gt;&lt;auth-address&gt;Research Animal Diagnostic Services, Charles River. Christina.parkinson@crl.com&lt;/auth-address&gt;&lt;titles&gt;&lt;title&gt;Diagnostic necropsy and selected tissue and sample collection in rats and mice&lt;/title&gt;&lt;secondary-title&gt;Journal of Visualized Experiments&lt;/secondary-title&gt;&lt;/titles&gt;&lt;periodical&gt;&lt;full-title&gt;Journal of Visualized Experiments&lt;/full-title&gt;&lt;/periodical&gt;&lt;number&gt;54&lt;/number&gt;&lt;edition&gt;2011/08/19&lt;/edition&gt;&lt;keywords&gt;&lt;keyword&gt;Animal Diseases/*diagnosis/pathology&lt;/keyword&gt;&lt;keyword&gt;Animals&lt;/keyword&gt;&lt;keyword&gt;Autopsy/methods/*veterinary&lt;/keyword&gt;&lt;keyword&gt;Mice&lt;/keyword&gt;&lt;keyword&gt;Population Surveillance&lt;/keyword&gt;&lt;keyword&gt;Rats&lt;/keyword&gt;&lt;/keywords&gt;&lt;dates&gt;&lt;year&gt;2011&lt;/year&gt;&lt;pub-dates&gt;&lt;date&gt;Aug 7&lt;/date&gt;&lt;/pub-dates&gt;&lt;/dates&gt;&lt;isbn&gt;1940-087X (Electronic)&amp;#xD;1940-087X (Linking)&lt;/isbn&gt;&lt;accession-num&gt;21847084&lt;/accession-num&gt;&lt;urls&gt;&lt;related-urls&gt;&lt;url&gt;https://www.ncbi.nlm.nih.gov/pubmed/21847084&lt;/url&gt;&lt;/related-urls&gt;&lt;/urls&gt;&lt;custom2&gt;PMC3211129&lt;/custom2&gt;&lt;electronic-resource-num&gt;10.3791/2966&lt;/electronic-resource-num&gt;&lt;/record&gt;&lt;/Cite&gt;&lt;/EndNote&gt;</w:instrText>
        </w:r>
        <w:r w:rsidR="008C766B">
          <w:rPr>
            <w:rFonts w:ascii="Calibri" w:eastAsia="MS Mincho" w:hAnsi="Calibri" w:cs="Calibri"/>
          </w:rPr>
          <w:fldChar w:fldCharType="separate"/>
        </w:r>
        <w:r w:rsidR="008C766B" w:rsidRPr="008C766B">
          <w:rPr>
            <w:rFonts w:ascii="Calibri" w:eastAsia="MS Mincho" w:hAnsi="Calibri" w:cs="Calibri"/>
            <w:noProof/>
            <w:vertAlign w:val="superscript"/>
          </w:rPr>
          <w:t>16</w:t>
        </w:r>
        <w:r w:rsidR="008C766B">
          <w:rPr>
            <w:rFonts w:ascii="Calibri" w:eastAsia="MS Mincho" w:hAnsi="Calibri" w:cs="Calibri"/>
          </w:rPr>
          <w:fldChar w:fldCharType="end"/>
        </w:r>
        <w:r w:rsidR="008C766B">
          <w:rPr>
            <w:rFonts w:ascii="Calibri" w:eastAsia="MS Mincho" w:hAnsi="Calibri" w:cs="Calibri"/>
          </w:rPr>
          <w:t xml:space="preserve"> C</w:t>
        </w:r>
        <w:r>
          <w:rPr>
            <w:rFonts w:ascii="Calibri" w:eastAsia="MS Mincho" w:hAnsi="Calibri" w:cs="Calibri"/>
          </w:rPr>
          <w:t xml:space="preserve">ollect </w:t>
        </w:r>
        <w:r w:rsidR="008C766B">
          <w:rPr>
            <w:rFonts w:ascii="Calibri" w:eastAsia="MS Mincho" w:hAnsi="Calibri" w:cs="Calibri"/>
          </w:rPr>
          <w:t>the spleen</w:t>
        </w:r>
      </w:ins>
      <w:del w:id="9" w:author="Author" w:date="2018-07-07T15:01:00Z">
        <w:r>
          <w:rPr>
            <w:rFonts w:ascii="Calibri" w:eastAsia="MS Mincho" w:hAnsi="Calibri" w:cs="Calibri"/>
          </w:rPr>
          <w:delText>and collect it</w:delText>
        </w:r>
      </w:del>
      <w:r>
        <w:rPr>
          <w:rFonts w:ascii="Calibri" w:eastAsia="MS Mincho" w:hAnsi="Calibri" w:cs="Calibri"/>
        </w:rPr>
        <w:t xml:space="preserve"> in a 50 mL conical tube with 10- 15 mL PBS. </w:t>
      </w:r>
      <w:r w:rsidR="00E343E2">
        <w:rPr>
          <w:rFonts w:ascii="Calibri" w:eastAsia="MS Mincho" w:hAnsi="Calibri" w:cs="Calibri"/>
        </w:rPr>
        <w:t xml:space="preserve">Using a pestle, mash the spleen through a 70 </w:t>
      </w:r>
      <w:r w:rsidR="0053018F">
        <w:rPr>
          <w:rFonts w:ascii="Calibri" w:eastAsia="MS Mincho" w:hAnsi="Calibri" w:cs="Calibri"/>
        </w:rPr>
        <w:t>µ</w:t>
      </w:r>
      <w:r w:rsidR="00E343E2">
        <w:rPr>
          <w:rFonts w:ascii="Calibri" w:eastAsia="MS Mincho" w:hAnsi="Calibri" w:cs="Calibri"/>
        </w:rPr>
        <w:t>m cell strainer</w:t>
      </w:r>
      <w:r w:rsidR="0053018F">
        <w:rPr>
          <w:rFonts w:ascii="Calibri" w:eastAsia="MS Mincho" w:hAnsi="Calibri" w:cs="Calibri"/>
        </w:rPr>
        <w:t xml:space="preserve"> into a 50 mL conical tube. During mashing, wash the strainer with 40 mL PBS. </w:t>
      </w:r>
    </w:p>
    <w:p w14:paraId="6906279F" w14:textId="77777777" w:rsidR="0053018F" w:rsidRDefault="0053018F" w:rsidP="008A24CE">
      <w:pPr>
        <w:pStyle w:val="ListParagraph"/>
        <w:rPr>
          <w:rFonts w:eastAsia="MS Mincho"/>
          <w:b/>
        </w:rPr>
      </w:pPr>
    </w:p>
    <w:p w14:paraId="3EC6BB24" w14:textId="418B0F53" w:rsidR="0053018F" w:rsidRPr="008A24CE" w:rsidRDefault="0053018F" w:rsidP="00F962D6">
      <w:pPr>
        <w:numPr>
          <w:ilvl w:val="2"/>
          <w:numId w:val="36"/>
        </w:numPr>
        <w:contextualSpacing/>
        <w:jc w:val="both"/>
        <w:rPr>
          <w:rFonts w:ascii="Calibri" w:eastAsia="MS Mincho" w:hAnsi="Calibri" w:cs="Calibri"/>
          <w:b/>
        </w:rPr>
      </w:pPr>
      <w:r>
        <w:rPr>
          <w:rFonts w:ascii="Calibri" w:eastAsia="MS Mincho" w:hAnsi="Calibri" w:cs="Calibri"/>
        </w:rPr>
        <w:lastRenderedPageBreak/>
        <w:t>Spin the splenocytes at 300 x g for 5 min</w:t>
      </w:r>
      <w:r w:rsidR="009064B3">
        <w:rPr>
          <w:rFonts w:ascii="Calibri" w:eastAsia="MS Mincho" w:hAnsi="Calibri" w:cs="Calibri"/>
        </w:rPr>
        <w:t>ute</w:t>
      </w:r>
      <w:r>
        <w:rPr>
          <w:rFonts w:ascii="Calibri" w:eastAsia="MS Mincho" w:hAnsi="Calibri" w:cs="Calibri"/>
        </w:rPr>
        <w:t>s. Pour off the supernatant and resuspend the splenocytes in 4 mL of Ack Lysing Buffer to lyse the red blood cells. Allow the tube to sit undisturbed for 1 min</w:t>
      </w:r>
      <w:r w:rsidR="009064B3">
        <w:rPr>
          <w:rFonts w:ascii="Calibri" w:eastAsia="MS Mincho" w:hAnsi="Calibri" w:cs="Calibri"/>
        </w:rPr>
        <w:t>ute</w:t>
      </w:r>
      <w:r>
        <w:rPr>
          <w:rFonts w:ascii="Calibri" w:eastAsia="MS Mincho" w:hAnsi="Calibri" w:cs="Calibri"/>
        </w:rPr>
        <w:t>, then add PBS to bring the volume in the tube to 20 mL.</w:t>
      </w:r>
    </w:p>
    <w:p w14:paraId="28670ACB" w14:textId="77777777" w:rsidR="0053018F" w:rsidRDefault="0053018F" w:rsidP="008A24CE">
      <w:pPr>
        <w:pStyle w:val="ListParagraph"/>
        <w:rPr>
          <w:rFonts w:eastAsia="MS Mincho"/>
          <w:b/>
        </w:rPr>
      </w:pPr>
    </w:p>
    <w:p w14:paraId="14DAC93E" w14:textId="1FDFEF97" w:rsidR="0053018F" w:rsidRPr="008A24CE" w:rsidRDefault="0053018F" w:rsidP="00F962D6">
      <w:pPr>
        <w:numPr>
          <w:ilvl w:val="2"/>
          <w:numId w:val="36"/>
        </w:numPr>
        <w:contextualSpacing/>
        <w:jc w:val="both"/>
        <w:rPr>
          <w:rFonts w:ascii="Calibri" w:eastAsia="MS Mincho" w:hAnsi="Calibri" w:cs="Calibri"/>
          <w:b/>
        </w:rPr>
      </w:pPr>
      <w:r>
        <w:rPr>
          <w:rFonts w:ascii="Calibri" w:eastAsia="MS Mincho" w:hAnsi="Calibri" w:cs="Calibri"/>
        </w:rPr>
        <w:t>Spin the cells at 300 x g for 5 min</w:t>
      </w:r>
      <w:r w:rsidR="009064B3">
        <w:rPr>
          <w:rFonts w:ascii="Calibri" w:eastAsia="MS Mincho" w:hAnsi="Calibri" w:cs="Calibri"/>
        </w:rPr>
        <w:t>ute</w:t>
      </w:r>
      <w:r>
        <w:rPr>
          <w:rFonts w:ascii="Calibri" w:eastAsia="MS Mincho" w:hAnsi="Calibri" w:cs="Calibri"/>
        </w:rPr>
        <w:t>s. Pour off the supernatant and resuspend the cells in 1 mL of PBS. Count the cells using a hemocytometer.</w:t>
      </w:r>
    </w:p>
    <w:p w14:paraId="4B6B144D" w14:textId="0FAFF272" w:rsidR="00E343E2" w:rsidRDefault="00E343E2" w:rsidP="008A24CE">
      <w:pPr>
        <w:pStyle w:val="ListParagraph"/>
      </w:pPr>
    </w:p>
    <w:p w14:paraId="14CEC0C0" w14:textId="5D16E14D" w:rsidR="00F30D4A" w:rsidRPr="003519B9" w:rsidRDefault="00F80514" w:rsidP="00F962D6">
      <w:pPr>
        <w:numPr>
          <w:ilvl w:val="2"/>
          <w:numId w:val="36"/>
        </w:numPr>
        <w:contextualSpacing/>
        <w:jc w:val="both"/>
        <w:rPr>
          <w:rFonts w:ascii="Calibri" w:eastAsia="MS Mincho" w:hAnsi="Calibri" w:cs="Calibri"/>
          <w:b/>
        </w:rPr>
      </w:pPr>
      <w:r>
        <w:rPr>
          <w:rFonts w:ascii="Calibri" w:hAnsi="Calibri"/>
        </w:rPr>
        <w:t xml:space="preserve">Spin the cells at 300 x g for 5 minutes and resuspend in the desired volume of cell separation buffer. </w:t>
      </w:r>
      <w:r w:rsidR="00F30D4A" w:rsidRPr="00261C23">
        <w:rPr>
          <w:rFonts w:ascii="Calibri" w:hAnsi="Calibri"/>
        </w:rPr>
        <w:t xml:space="preserve">Isolate CD8+ T cells </w:t>
      </w:r>
      <w:r w:rsidR="0053018F">
        <w:rPr>
          <w:rFonts w:ascii="Calibri" w:hAnsi="Calibri"/>
        </w:rPr>
        <w:t>from the single cell suspension</w:t>
      </w:r>
      <w:r w:rsidR="00F30D4A" w:rsidRPr="00261C23">
        <w:rPr>
          <w:rFonts w:ascii="Calibri" w:hAnsi="Calibri"/>
        </w:rPr>
        <w:t xml:space="preserve"> using a CD8</w:t>
      </w:r>
      <w:r w:rsidR="00D95F92">
        <w:rPr>
          <w:rFonts w:ascii="Calibri" w:hAnsi="Calibri"/>
        </w:rPr>
        <w:t>+ negative selection</w:t>
      </w:r>
      <w:r w:rsidR="00F30D4A" w:rsidRPr="00261C23">
        <w:rPr>
          <w:rFonts w:ascii="Calibri" w:hAnsi="Calibri"/>
        </w:rPr>
        <w:t xml:space="preserve"> T cell isolation kit</w:t>
      </w:r>
      <w:r>
        <w:rPr>
          <w:rFonts w:ascii="Calibri" w:hAnsi="Calibri"/>
        </w:rPr>
        <w:t>, following the manufacturer’s protocol</w:t>
      </w:r>
      <w:r w:rsidR="00F30D4A">
        <w:rPr>
          <w:rFonts w:ascii="Calibri" w:hAnsi="Calibri"/>
        </w:rPr>
        <w:t>.</w:t>
      </w:r>
    </w:p>
    <w:p w14:paraId="5AC54669" w14:textId="77777777" w:rsidR="00F30D4A" w:rsidRDefault="00F30D4A">
      <w:pPr>
        <w:pStyle w:val="ListParagraph"/>
        <w:rPr>
          <w:rFonts w:eastAsia="MS Mincho"/>
          <w:b/>
        </w:rPr>
      </w:pPr>
    </w:p>
    <w:p w14:paraId="5D2B20FB" w14:textId="3670254E" w:rsidR="00F30D4A" w:rsidRPr="00261C23" w:rsidRDefault="00F80514" w:rsidP="00F962D6">
      <w:pPr>
        <w:numPr>
          <w:ilvl w:val="2"/>
          <w:numId w:val="36"/>
        </w:numPr>
        <w:contextualSpacing/>
        <w:jc w:val="both"/>
        <w:rPr>
          <w:rFonts w:ascii="Calibri" w:eastAsia="MS Mincho" w:hAnsi="Calibri" w:cs="Calibri"/>
          <w:b/>
        </w:rPr>
      </w:pPr>
      <w:r>
        <w:rPr>
          <w:rFonts w:ascii="Calibri" w:eastAsia="MS Mincho" w:hAnsi="Calibri" w:cs="Calibri"/>
        </w:rPr>
        <w:t xml:space="preserve">Following magnetic separation, spin CD8+ T cells at 300 x g for five minutes and remove the cell separation buffer. Resuspend cells in 1 mL of PBS and count the cells. </w:t>
      </w:r>
      <w:r w:rsidR="00F30D4A">
        <w:rPr>
          <w:rFonts w:ascii="Calibri" w:eastAsia="MS Mincho" w:hAnsi="Calibri" w:cs="Calibri"/>
        </w:rPr>
        <w:t>Label</w:t>
      </w:r>
      <w:r>
        <w:rPr>
          <w:rFonts w:ascii="Calibri" w:eastAsia="MS Mincho" w:hAnsi="Calibri" w:cs="Calibri"/>
        </w:rPr>
        <w:t xml:space="preserve"> </w:t>
      </w:r>
      <w:r w:rsidR="00F30D4A">
        <w:rPr>
          <w:rFonts w:ascii="Calibri" w:eastAsia="MS Mincho" w:hAnsi="Calibri" w:cs="Calibri"/>
        </w:rPr>
        <w:t xml:space="preserve">cells with </w:t>
      </w:r>
      <w:r w:rsidR="00F30D4A" w:rsidRPr="003519B9">
        <w:rPr>
          <w:rFonts w:ascii="Calibri" w:eastAsia="MS Mincho" w:hAnsi="Calibri" w:cs="Calibri"/>
        </w:rPr>
        <w:t>carboxyfluorescein succinyl ester</w:t>
      </w:r>
      <w:r w:rsidR="00F30D4A">
        <w:rPr>
          <w:rFonts w:ascii="Calibri" w:eastAsia="MS Mincho" w:hAnsi="Calibri" w:cs="Calibri"/>
        </w:rPr>
        <w:t xml:space="preserve"> (CFSE) according to the manufacturer’s protocol. </w:t>
      </w:r>
    </w:p>
    <w:p w14:paraId="5A9D1A2B" w14:textId="77777777" w:rsidR="00F30D4A" w:rsidRPr="00261C23" w:rsidRDefault="00F30D4A" w:rsidP="001B12B6">
      <w:pPr>
        <w:contextualSpacing/>
        <w:jc w:val="both"/>
        <w:rPr>
          <w:rFonts w:ascii="Calibri" w:hAnsi="Calibri"/>
        </w:rPr>
      </w:pPr>
    </w:p>
    <w:p w14:paraId="5801CD6B" w14:textId="37744441" w:rsidR="00F30D4A" w:rsidRPr="00261C23" w:rsidRDefault="00F30D4A" w:rsidP="00F962D6">
      <w:pPr>
        <w:numPr>
          <w:ilvl w:val="2"/>
          <w:numId w:val="36"/>
        </w:numPr>
        <w:contextualSpacing/>
        <w:jc w:val="both"/>
        <w:rPr>
          <w:rFonts w:ascii="Calibri" w:eastAsia="MS Mincho" w:hAnsi="Calibri" w:cs="Calibri"/>
          <w:b/>
        </w:rPr>
      </w:pPr>
      <w:r w:rsidRPr="00261C23">
        <w:rPr>
          <w:rFonts w:ascii="Calibri" w:hAnsi="Calibri"/>
        </w:rPr>
        <w:t>Incubate 8,333 CD8+ T cells and 0.0833 mg (or desired dose) of aAPC in 1</w:t>
      </w:r>
      <w:r>
        <w:rPr>
          <w:rFonts w:ascii="Calibri" w:hAnsi="Calibri"/>
        </w:rPr>
        <w:t>5</w:t>
      </w:r>
      <w:r w:rsidRPr="00261C23">
        <w:rPr>
          <w:rFonts w:ascii="Calibri" w:hAnsi="Calibri"/>
        </w:rPr>
        <w:t xml:space="preserve">0 </w:t>
      </w:r>
      <w:r w:rsidR="00190BDF" w:rsidRPr="00804920">
        <w:rPr>
          <w:rFonts w:ascii="Symbol" w:hAnsi="Symbol" w:cs="Calibri"/>
        </w:rPr>
        <w:t></w:t>
      </w:r>
      <w:r w:rsidRPr="00261C23">
        <w:rPr>
          <w:rFonts w:ascii="Calibri" w:hAnsi="Calibri"/>
        </w:rPr>
        <w:t>L B’ media in each well of a 96 well U-bottom tissue culture-treated plate.</w:t>
      </w:r>
    </w:p>
    <w:p w14:paraId="58326DFE" w14:textId="77777777" w:rsidR="00F30D4A" w:rsidRPr="00261C23" w:rsidRDefault="00F30D4A" w:rsidP="001B12B6">
      <w:pPr>
        <w:contextualSpacing/>
        <w:jc w:val="both"/>
        <w:rPr>
          <w:rFonts w:ascii="Calibri" w:hAnsi="Calibri"/>
        </w:rPr>
      </w:pPr>
    </w:p>
    <w:p w14:paraId="21B2873C" w14:textId="043577C2" w:rsidR="00F30D4A" w:rsidRPr="003D2080" w:rsidRDefault="00F30D4A" w:rsidP="00F962D6">
      <w:pPr>
        <w:numPr>
          <w:ilvl w:val="2"/>
          <w:numId w:val="36"/>
        </w:numPr>
        <w:contextualSpacing/>
        <w:jc w:val="both"/>
        <w:rPr>
          <w:rFonts w:ascii="Calibri" w:eastAsia="MS Mincho" w:hAnsi="Calibri" w:cs="Calibri"/>
          <w:b/>
        </w:rPr>
      </w:pPr>
      <w:r w:rsidRPr="00261C23">
        <w:rPr>
          <w:rFonts w:ascii="Calibri" w:hAnsi="Calibri"/>
        </w:rPr>
        <w:t>Incubate at 37</w:t>
      </w:r>
      <w:r w:rsidR="008964BE">
        <w:rPr>
          <w:rFonts w:ascii="Calibri" w:hAnsi="Calibri"/>
        </w:rPr>
        <w:t xml:space="preserve"> </w:t>
      </w:r>
      <w:r w:rsidRPr="00261C23">
        <w:rPr>
          <w:rFonts w:ascii="Calibri" w:hAnsi="Calibri"/>
        </w:rPr>
        <w:t xml:space="preserve">°C for 7 days. After 3-4 days, refresh the culture medium by adding </w:t>
      </w:r>
      <w:r>
        <w:rPr>
          <w:rFonts w:ascii="Calibri" w:hAnsi="Calibri"/>
        </w:rPr>
        <w:t>75</w:t>
      </w:r>
      <w:r w:rsidR="00A57ABB" w:rsidRPr="00261C23">
        <w:rPr>
          <w:rFonts w:ascii="Calibri" w:hAnsi="Calibri" w:cs="Calibri"/>
        </w:rPr>
        <w:t xml:space="preserve"> </w:t>
      </w:r>
      <w:r w:rsidR="00A57ABB" w:rsidRPr="00804920">
        <w:rPr>
          <w:rFonts w:ascii="Symbol" w:hAnsi="Symbol" w:cs="Calibri"/>
        </w:rPr>
        <w:t></w:t>
      </w:r>
      <w:r w:rsidRPr="00261C23">
        <w:rPr>
          <w:rFonts w:ascii="Calibri" w:hAnsi="Calibri"/>
        </w:rPr>
        <w:t>L fresh medium to each well.</w:t>
      </w:r>
    </w:p>
    <w:p w14:paraId="58FADA18" w14:textId="77777777" w:rsidR="00F30D4A" w:rsidRDefault="00F30D4A">
      <w:pPr>
        <w:pStyle w:val="ListParagraph"/>
        <w:rPr>
          <w:rFonts w:eastAsia="MS Mincho"/>
          <w:b/>
        </w:rPr>
      </w:pPr>
    </w:p>
    <w:p w14:paraId="2A8DA7A2" w14:textId="59C7F309" w:rsidR="00F30D4A" w:rsidRPr="00261C23" w:rsidRDefault="00F30D4A" w:rsidP="00F962D6">
      <w:pPr>
        <w:numPr>
          <w:ilvl w:val="2"/>
          <w:numId w:val="36"/>
        </w:numPr>
        <w:contextualSpacing/>
        <w:jc w:val="both"/>
        <w:rPr>
          <w:rFonts w:ascii="Calibri" w:eastAsia="MS Mincho" w:hAnsi="Calibri" w:cs="Calibri"/>
          <w:b/>
        </w:rPr>
      </w:pPr>
      <w:r>
        <w:rPr>
          <w:rFonts w:ascii="Calibri" w:eastAsia="MS Mincho" w:hAnsi="Calibri" w:cs="Calibri"/>
        </w:rPr>
        <w:t xml:space="preserve">After 3 days of incubation, analyze CFSE labelled cells on a flow cytometer to assess proliferation. Each peak on the flow cytometry CFSE histogram represents a generation of cells </w:t>
      </w:r>
      <w:r w:rsidR="00D95F92">
        <w:rPr>
          <w:rFonts w:ascii="Calibri" w:eastAsia="MS Mincho" w:hAnsi="Calibri" w:cs="Calibri"/>
        </w:rPr>
        <w:t>due to</w:t>
      </w:r>
      <w:r>
        <w:rPr>
          <w:rFonts w:ascii="Calibri" w:eastAsia="MS Mincho" w:hAnsi="Calibri" w:cs="Calibri"/>
        </w:rPr>
        <w:t xml:space="preserve"> the CFSE dilut</w:t>
      </w:r>
      <w:r w:rsidR="00D95F92">
        <w:rPr>
          <w:rFonts w:ascii="Calibri" w:eastAsia="MS Mincho" w:hAnsi="Calibri" w:cs="Calibri"/>
        </w:rPr>
        <w:t>ion</w:t>
      </w:r>
      <w:r>
        <w:rPr>
          <w:rFonts w:ascii="Calibri" w:eastAsia="MS Mincho" w:hAnsi="Calibri" w:cs="Calibri"/>
        </w:rPr>
        <w:t xml:space="preserve"> with each successive cell division.</w:t>
      </w:r>
    </w:p>
    <w:p w14:paraId="1764AE52" w14:textId="77777777" w:rsidR="00F30D4A" w:rsidRPr="00261C23" w:rsidRDefault="00F30D4A" w:rsidP="001B12B6">
      <w:pPr>
        <w:contextualSpacing/>
        <w:jc w:val="both"/>
        <w:rPr>
          <w:rFonts w:ascii="Calibri" w:hAnsi="Calibri"/>
        </w:rPr>
      </w:pPr>
    </w:p>
    <w:p w14:paraId="0C8049AC" w14:textId="4F550277" w:rsidR="00F30D4A" w:rsidRPr="00261C23" w:rsidRDefault="00F30D4A" w:rsidP="00F962D6">
      <w:pPr>
        <w:numPr>
          <w:ilvl w:val="2"/>
          <w:numId w:val="36"/>
        </w:numPr>
        <w:contextualSpacing/>
        <w:jc w:val="both"/>
        <w:rPr>
          <w:rFonts w:ascii="Calibri" w:eastAsia="MS Mincho" w:hAnsi="Calibri" w:cs="Calibri"/>
          <w:b/>
        </w:rPr>
      </w:pPr>
      <w:r w:rsidRPr="00261C23">
        <w:rPr>
          <w:rFonts w:ascii="Calibri" w:hAnsi="Calibri"/>
        </w:rPr>
        <w:t>After 7 days, use a hemocytometer to count the number of cells in each well.</w:t>
      </w:r>
      <w:r>
        <w:rPr>
          <w:rFonts w:ascii="Calibri" w:hAnsi="Calibri"/>
        </w:rPr>
        <w:t xml:space="preserve"> </w:t>
      </w:r>
      <w:r w:rsidR="00592C6F">
        <w:rPr>
          <w:rFonts w:ascii="Calibri" w:hAnsi="Calibri"/>
        </w:rPr>
        <w:t>Prior to counting, stain dead cells</w:t>
      </w:r>
      <w:r w:rsidR="009064B3">
        <w:rPr>
          <w:rFonts w:ascii="Calibri" w:hAnsi="Calibri"/>
        </w:rPr>
        <w:t xml:space="preserve"> with a Trypan Blue solution</w:t>
      </w:r>
      <w:r w:rsidR="00592C6F">
        <w:rPr>
          <w:rFonts w:ascii="Calibri" w:hAnsi="Calibri"/>
        </w:rPr>
        <w:t xml:space="preserve">. </w:t>
      </w:r>
      <w:r w:rsidR="009064B3">
        <w:rPr>
          <w:rFonts w:ascii="Calibri" w:hAnsi="Calibri"/>
        </w:rPr>
        <w:t>Exclude dead cells from final cell counts</w:t>
      </w:r>
      <w:r w:rsidR="00592C6F">
        <w:rPr>
          <w:rFonts w:ascii="Calibri" w:hAnsi="Calibri"/>
        </w:rPr>
        <w:t xml:space="preserve">. </w:t>
      </w:r>
      <w:r>
        <w:rPr>
          <w:rFonts w:ascii="Calibri" w:hAnsi="Calibri"/>
        </w:rPr>
        <w:t>Normalize the final cell co</w:t>
      </w:r>
      <w:r w:rsidR="00D95F92">
        <w:rPr>
          <w:rFonts w:ascii="Calibri" w:hAnsi="Calibri"/>
        </w:rPr>
        <w:t>ncentration</w:t>
      </w:r>
      <w:r>
        <w:rPr>
          <w:rFonts w:ascii="Calibri" w:hAnsi="Calibri"/>
        </w:rPr>
        <w:t xml:space="preserve"> to the initial co</w:t>
      </w:r>
      <w:r w:rsidR="00D95F92">
        <w:rPr>
          <w:rFonts w:ascii="Calibri" w:hAnsi="Calibri"/>
        </w:rPr>
        <w:t>ncentration</w:t>
      </w:r>
      <w:r>
        <w:rPr>
          <w:rFonts w:ascii="Calibri" w:hAnsi="Calibri"/>
        </w:rPr>
        <w:t xml:space="preserve"> to calculate the fold-expansion</w:t>
      </w:r>
      <w:r w:rsidR="00A57ABB">
        <w:rPr>
          <w:rFonts w:ascii="Calibri" w:hAnsi="Calibri"/>
        </w:rPr>
        <w:t xml:space="preserve"> (</w:t>
      </w:r>
      <w:r w:rsidR="00A57ABB" w:rsidRPr="00E343E2">
        <w:rPr>
          <w:rFonts w:ascii="Calibri" w:hAnsi="Calibri"/>
          <w:b/>
        </w:rPr>
        <w:t xml:space="preserve">Figures </w:t>
      </w:r>
      <w:r w:rsidR="000B68E3">
        <w:rPr>
          <w:rFonts w:ascii="Calibri" w:hAnsi="Calibri"/>
          <w:b/>
        </w:rPr>
        <w:t>4</w:t>
      </w:r>
      <w:r w:rsidR="00A57ABB" w:rsidRPr="00E343E2">
        <w:rPr>
          <w:rFonts w:ascii="Calibri" w:hAnsi="Calibri"/>
          <w:b/>
        </w:rPr>
        <w:t xml:space="preserve"> and </w:t>
      </w:r>
      <w:r w:rsidR="000B68E3">
        <w:rPr>
          <w:rFonts w:ascii="Calibri" w:hAnsi="Calibri"/>
          <w:b/>
        </w:rPr>
        <w:t>5</w:t>
      </w:r>
      <w:r w:rsidR="00A57ABB">
        <w:rPr>
          <w:rFonts w:ascii="Calibri" w:hAnsi="Calibri"/>
        </w:rPr>
        <w:t>)</w:t>
      </w:r>
      <w:r>
        <w:rPr>
          <w:rFonts w:ascii="Calibri" w:hAnsi="Calibri"/>
        </w:rPr>
        <w:t>.</w:t>
      </w:r>
    </w:p>
    <w:p w14:paraId="67C3929A" w14:textId="77777777" w:rsidR="00925823" w:rsidRPr="000B2F36" w:rsidRDefault="00925823" w:rsidP="00925823">
      <w:pPr>
        <w:jc w:val="both"/>
        <w:rPr>
          <w:rFonts w:ascii="Calibri" w:hAnsi="Calibri" w:cs="Arial"/>
          <w:b/>
        </w:rPr>
      </w:pPr>
    </w:p>
    <w:p w14:paraId="54DC1B26" w14:textId="5FEAC174" w:rsidR="00BE5F4A" w:rsidRDefault="005C54D2" w:rsidP="00925823">
      <w:pPr>
        <w:jc w:val="both"/>
        <w:rPr>
          <w:rFonts w:ascii="Calibri" w:hAnsi="Calibri" w:cs="Arial"/>
          <w:b/>
          <w:bCs/>
        </w:rPr>
      </w:pPr>
      <w:r w:rsidRPr="000B2F36">
        <w:rPr>
          <w:rFonts w:ascii="Calibri" w:hAnsi="Calibri" w:cs="Arial"/>
          <w:b/>
        </w:rPr>
        <w:t>REPRESENTATIVE RESULTS</w:t>
      </w:r>
      <w:r w:rsidR="009B1737" w:rsidRPr="000B2F36">
        <w:rPr>
          <w:rFonts w:ascii="Calibri" w:hAnsi="Calibri" w:cs="Arial"/>
          <w:b/>
          <w:bCs/>
        </w:rPr>
        <w:t>:</w:t>
      </w:r>
      <w:r w:rsidR="00B864CE" w:rsidRPr="000B2F36">
        <w:rPr>
          <w:rFonts w:ascii="Calibri" w:hAnsi="Calibri" w:cs="Arial"/>
          <w:b/>
          <w:bCs/>
        </w:rPr>
        <w:t xml:space="preserve"> </w:t>
      </w:r>
    </w:p>
    <w:p w14:paraId="3F83F4C4" w14:textId="77777777" w:rsidR="00CB1D5F" w:rsidRPr="00CB1D5F" w:rsidRDefault="00CB1D5F" w:rsidP="00CB1D5F">
      <w:pPr>
        <w:widowControl w:val="0"/>
        <w:autoSpaceDE w:val="0"/>
        <w:autoSpaceDN w:val="0"/>
        <w:adjustRightInd w:val="0"/>
        <w:jc w:val="both"/>
        <w:rPr>
          <w:rFonts w:ascii="Calibri" w:hAnsi="Calibri" w:cs="Arial"/>
          <w:bCs/>
          <w:color w:val="808080"/>
        </w:rPr>
      </w:pPr>
    </w:p>
    <w:p w14:paraId="7D9E8F85" w14:textId="45D4C473" w:rsidR="00CB1D5F" w:rsidRDefault="00CB1D5F" w:rsidP="00A6543D">
      <w:pPr>
        <w:rPr>
          <w:rFonts w:ascii="Calibri" w:hAnsi="Calibri" w:cs="Arial"/>
          <w:bCs/>
        </w:rPr>
      </w:pPr>
      <w:r w:rsidRPr="00A6543D">
        <w:rPr>
          <w:rFonts w:ascii="Calibri" w:hAnsi="Calibri" w:cs="Arial"/>
          <w:bCs/>
        </w:rPr>
        <w:t xml:space="preserve">A schematic for the </w:t>
      </w:r>
      <w:r w:rsidR="00A6543D">
        <w:rPr>
          <w:rFonts w:ascii="Calibri" w:hAnsi="Calibri" w:cs="Arial"/>
          <w:bCs/>
        </w:rPr>
        <w:t xml:space="preserve">automated </w:t>
      </w:r>
      <w:r w:rsidRPr="00A6543D">
        <w:rPr>
          <w:rFonts w:ascii="Calibri" w:hAnsi="Calibri" w:cs="Arial"/>
          <w:bCs/>
        </w:rPr>
        <w:t xml:space="preserve">2D thin film stretching device is given in </w:t>
      </w:r>
      <w:r w:rsidRPr="00A6543D">
        <w:rPr>
          <w:rFonts w:ascii="Calibri" w:hAnsi="Calibri" w:cs="Arial"/>
          <w:b/>
          <w:bCs/>
        </w:rPr>
        <w:t>Figure 1</w:t>
      </w:r>
      <w:r w:rsidRPr="00A6543D">
        <w:rPr>
          <w:rFonts w:ascii="Calibri" w:hAnsi="Calibri" w:cs="Arial"/>
          <w:bCs/>
        </w:rPr>
        <w:t xml:space="preserve">. A schematic and description for a 1D thin film stretching device is given in Ho et. al. </w:t>
      </w:r>
      <w:ins w:id="10" w:author="Author" w:date="2018-07-07T15:01:00Z">
        <w:r w:rsidRPr="00A6543D">
          <w:rPr>
            <w:rFonts w:ascii="Calibri" w:hAnsi="Calibri" w:cs="Arial"/>
            <w:bCs/>
          </w:rPr>
          <w:fldChar w:fldCharType="begin"/>
        </w:r>
        <w:r w:rsidR="008C766B">
          <w:rPr>
            <w:rFonts w:ascii="Calibri" w:hAnsi="Calibri" w:cs="Arial"/>
            <w:bCs/>
          </w:rPr>
          <w:instrText xml:space="preserve"> ADDIN EN.CITE &lt;EndNote&gt;&lt;Cite&gt;&lt;Author&gt;Ho&lt;/Author&gt;&lt;Year&gt;1993&lt;/Year&gt;&lt;RecNum&gt;16&lt;/RecNum&gt;&lt;DisplayText&gt;&lt;style face="superscript"&gt;17&lt;/style&gt;&lt;/DisplayText&gt;&lt;record&gt;&lt;rec-number&gt;16&lt;/rec-number&gt;&lt;foreign-keys&gt;&lt;key app="EN" db-id="f5zwasewysv203edsdr5vts70p05rwarvtd0" timestamp="1524104484"&gt;16&lt;/key&gt;&lt;/foreign-keys&gt;&lt;ref-type name="Journal Article"&gt;17&lt;/ref-type&gt;&lt;contributors&gt;&lt;authors&gt;&lt;author&gt;Ho, C. C.&lt;/author&gt;&lt;author&gt;Keller, A.&lt;/author&gt;&lt;author&gt;Odell, J. A.&lt;/author&gt;&lt;author&gt;Ottewill, R. H.&lt;/author&gt;&lt;/authors&gt;&lt;/contributors&gt;&lt;titles&gt;&lt;title&gt;Preparation of monodisperse ellipsoidal polystyrene particles&lt;/title&gt;&lt;secondary-title&gt;Colloid and Polymer Science&lt;/secondary-title&gt;&lt;/titles&gt;&lt;periodical&gt;&lt;full-title&gt;Colloid and Polymer Science&lt;/full-title&gt;&lt;/periodical&gt;&lt;pages&gt;469-479&lt;/pages&gt;&lt;volume&gt;271&lt;/volume&gt;&lt;number&gt;5&lt;/number&gt;&lt;dates&gt;&lt;year&gt;1993&lt;/year&gt;&lt;pub-dates&gt;&lt;date&gt;May 01&lt;/date&gt;&lt;/pub-dates&gt;&lt;/dates&gt;&lt;isbn&gt;1435-1536&lt;/isbn&gt;&lt;label&gt;Ho1993&lt;/label&gt;&lt;work-type&gt;journal article&lt;/work-type&gt;&lt;urls&gt;&lt;related-urls&gt;&lt;url&gt;https://doi.org/10.1007/BF00657391&lt;/url&gt;&lt;/related-urls&gt;&lt;/urls&gt;&lt;electronic-resource-num&gt;10.1007/bf00657391&lt;/electronic-resource-num&gt;&lt;/record&gt;&lt;/Cite&gt;&lt;/EndNote&gt;</w:instrText>
        </w:r>
        <w:r w:rsidRPr="00A6543D">
          <w:rPr>
            <w:rFonts w:ascii="Calibri" w:hAnsi="Calibri" w:cs="Arial"/>
            <w:bCs/>
          </w:rPr>
          <w:fldChar w:fldCharType="separate"/>
        </w:r>
        <w:r w:rsidR="008C766B" w:rsidRPr="008C766B">
          <w:rPr>
            <w:rFonts w:ascii="Calibri" w:hAnsi="Calibri" w:cs="Arial"/>
            <w:bCs/>
            <w:noProof/>
            <w:vertAlign w:val="superscript"/>
          </w:rPr>
          <w:t>17</w:t>
        </w:r>
        <w:r w:rsidRPr="00A6543D">
          <w:rPr>
            <w:rFonts w:ascii="Calibri" w:hAnsi="Calibri" w:cs="Arial"/>
            <w:bCs/>
          </w:rPr>
          <w:fldChar w:fldCharType="end"/>
        </w:r>
        <w:r w:rsidRPr="00A6543D">
          <w:rPr>
            <w:rFonts w:ascii="Calibri" w:hAnsi="Calibri" w:cs="Arial"/>
            <w:bCs/>
          </w:rPr>
          <w:t xml:space="preserve">  The stretcher is constructed from aluminum parts using standard milling and machining techniques.</w:t>
        </w:r>
      </w:ins>
      <w:del w:id="11" w:author="Author" w:date="2018-07-07T15:01:00Z">
        <w:r w:rsidRPr="00A6543D">
          <w:rPr>
            <w:rFonts w:ascii="Calibri" w:hAnsi="Calibri" w:cs="Arial"/>
            <w:bCs/>
          </w:rPr>
          <w:fldChar w:fldCharType="begin"/>
        </w:r>
        <w:r w:rsidR="00C83A4D">
          <w:rPr>
            <w:rFonts w:ascii="Calibri" w:hAnsi="Calibri" w:cs="Arial"/>
            <w:bCs/>
          </w:rPr>
          <w:delInstrText xml:space="preserve"> ADDIN EN.CITE &lt;EndNote&gt;&lt;Cite&gt;&lt;Author&gt;Ho&lt;/Author&gt;&lt;Year&gt;1993&lt;/Year&gt;&lt;RecNum&gt;16&lt;/RecNum&gt;&lt;DisplayText&gt;&lt;style face="superscript"&gt;16&lt;/style&gt;&lt;/DisplayText&gt;&lt;record&gt;&lt;rec-number&gt;16&lt;/rec-number&gt;&lt;foreign-keys&gt;&lt;key app="EN" db-id="f5zwasewysv203edsdr5vts70p05rwarvtd0" timestamp="1524104484"&gt;16&lt;/key&gt;&lt;/foreign-keys&gt;&lt;ref-type name="Journal Article"&gt;17&lt;/ref-type&gt;&lt;contributors&gt;&lt;authors&gt;&lt;author&gt;Ho, C. C.&lt;/author&gt;&lt;author&gt;Keller, A.&lt;/author&gt;&lt;author&gt;Odell, J. A.&lt;/author&gt;&lt;author&gt;Ottewill, R. H.&lt;/author&gt;&lt;/authors&gt;&lt;/contributors&gt;&lt;titles&gt;&lt;title&gt;Preparation of monodisperse ellipsoidal polystyrene particles&lt;/title&gt;&lt;secondary-title&gt;Colloid and Polymer Science&lt;/secondary-title&gt;&lt;/titles&gt;&lt;periodical&gt;&lt;full-title&gt;Colloid and Polymer Science&lt;/full-title&gt;&lt;/periodical&gt;&lt;pages&gt;469-479&lt;/pages&gt;&lt;volume&gt;271&lt;/volume&gt;&lt;number&gt;5&lt;/number&gt;&lt;dates&gt;&lt;year&gt;1993&lt;/year&gt;&lt;pub-dates&gt;&lt;date&gt;May 01&lt;/date&gt;&lt;/pub-dates&gt;&lt;/dates&gt;&lt;isbn&gt;1435-1536&lt;/isbn&gt;&lt;label&gt;Ho1993&lt;/label&gt;&lt;work-type&gt;journal article&lt;/work-type&gt;&lt;urls&gt;&lt;related-urls&gt;&lt;url&gt;https://doi.org/10.1007/BF00657391&lt;/url&gt;&lt;/related-urls&gt;&lt;/urls&gt;&lt;electronic-resource-num&gt;10.1007/bf00657391&lt;/electronic-resource-num&gt;&lt;/record&gt;&lt;/Cite&gt;&lt;/EndNote&gt;</w:delInstrText>
        </w:r>
        <w:r w:rsidRPr="00A6543D">
          <w:rPr>
            <w:rFonts w:ascii="Calibri" w:hAnsi="Calibri" w:cs="Arial"/>
            <w:bCs/>
          </w:rPr>
          <w:fldChar w:fldCharType="separate"/>
        </w:r>
        <w:r w:rsidR="00C83A4D" w:rsidRPr="00C83A4D">
          <w:rPr>
            <w:rFonts w:ascii="Calibri" w:hAnsi="Calibri" w:cs="Arial"/>
            <w:bCs/>
            <w:noProof/>
            <w:vertAlign w:val="superscript"/>
          </w:rPr>
          <w:delText>16</w:delText>
        </w:r>
        <w:r w:rsidRPr="00A6543D">
          <w:rPr>
            <w:rFonts w:ascii="Calibri" w:hAnsi="Calibri" w:cs="Arial"/>
            <w:bCs/>
          </w:rPr>
          <w:fldChar w:fldCharType="end"/>
        </w:r>
        <w:r w:rsidRPr="00A6543D">
          <w:rPr>
            <w:rFonts w:ascii="Calibri" w:hAnsi="Calibri" w:cs="Arial"/>
            <w:bCs/>
          </w:rPr>
          <w:delText xml:space="preserve">  The stretcher is constructed from aluminum parts using standard milling and machining techniques.</w:delText>
        </w:r>
      </w:del>
      <w:r w:rsidRPr="00A6543D">
        <w:rPr>
          <w:rFonts w:ascii="Calibri" w:hAnsi="Calibri" w:cs="Arial"/>
          <w:bCs/>
        </w:rPr>
        <w:t xml:space="preserve">  Similar to the 1D stretcher, the 2D stretcher consists of metallic grips and guide rails.  Bidirectional lead screws are used to translate linear to rotational motion.  The lead screws are the attached via mechanical taps to identical stepper motors with sufficient torque. The 8 stepper motor control wires can be soldered onto 8 pin heat resistant amphenol connectors for easy attachment to the control console in an oven for thin film stretching. Polytetrafluoroethylene (PTFE) coated wire of sufficient length must be used to connect the stepper motors to the drivers in the control console. The recommended computer control scheme is given in </w:t>
      </w:r>
      <w:r w:rsidRPr="00A6543D">
        <w:rPr>
          <w:rFonts w:ascii="Calibri" w:hAnsi="Calibri" w:cs="Arial"/>
          <w:b/>
          <w:bCs/>
        </w:rPr>
        <w:t>Figure 1</w:t>
      </w:r>
      <w:r w:rsidR="00A6543D">
        <w:rPr>
          <w:rFonts w:ascii="Calibri" w:hAnsi="Calibri" w:cs="Arial"/>
          <w:b/>
          <w:bCs/>
        </w:rPr>
        <w:t>A</w:t>
      </w:r>
      <w:r w:rsidRPr="00A6543D">
        <w:rPr>
          <w:rFonts w:ascii="Calibri" w:hAnsi="Calibri" w:cs="Arial"/>
          <w:bCs/>
        </w:rPr>
        <w:t xml:space="preserve">.  The two motors must be connected through heat resistant wiring to 2 independent </w:t>
      </w:r>
      <w:r w:rsidR="00A6543D" w:rsidRPr="00A6543D">
        <w:rPr>
          <w:rFonts w:ascii="Calibri" w:hAnsi="Calibri" w:cs="Arial"/>
          <w:bCs/>
        </w:rPr>
        <w:t xml:space="preserve">drivers. </w:t>
      </w:r>
      <w:r w:rsidRPr="00A6543D">
        <w:rPr>
          <w:rFonts w:ascii="Calibri" w:hAnsi="Calibri" w:cs="Arial"/>
          <w:bCs/>
        </w:rPr>
        <w:t xml:space="preserve">The two </w:t>
      </w:r>
      <w:r w:rsidRPr="00A6543D">
        <w:rPr>
          <w:rFonts w:ascii="Calibri" w:hAnsi="Calibri" w:cs="Arial"/>
          <w:bCs/>
        </w:rPr>
        <w:lastRenderedPageBreak/>
        <w:t>drivers must then be connected to a microcontroll</w:t>
      </w:r>
      <w:r w:rsidR="00A6543D" w:rsidRPr="00A6543D">
        <w:rPr>
          <w:rFonts w:ascii="Calibri" w:hAnsi="Calibri" w:cs="Arial"/>
          <w:bCs/>
        </w:rPr>
        <w:t xml:space="preserve">er to interface with a computer. </w:t>
      </w:r>
      <w:r w:rsidRPr="00A6543D">
        <w:rPr>
          <w:rFonts w:ascii="Calibri" w:hAnsi="Calibri" w:cs="Arial"/>
          <w:bCs/>
        </w:rPr>
        <w:t>The drivers should be connected to the X-Axis and Y-Axis outputs on the microcontroller.  The drivers and microcontroller both r</w:t>
      </w:r>
      <w:r w:rsidR="00A6543D" w:rsidRPr="00A6543D">
        <w:rPr>
          <w:rFonts w:ascii="Calibri" w:hAnsi="Calibri" w:cs="Arial"/>
          <w:bCs/>
        </w:rPr>
        <w:t xml:space="preserve">equire an external power supply. </w:t>
      </w:r>
      <w:r w:rsidRPr="00A6543D">
        <w:rPr>
          <w:rFonts w:ascii="Calibri" w:hAnsi="Calibri" w:cs="Arial"/>
          <w:bCs/>
        </w:rPr>
        <w:t>Prior to connecting the power supply to these three components it is recommended that a 4 A fuse be inserted in between each of the powered connections to protect the components from current overload.  Finally, the microcontroller can be linked via a Parallel Port Input to a computer using a DB25 Male to Male cable.</w:t>
      </w:r>
      <w:r w:rsidR="00A6543D" w:rsidRPr="00A6543D">
        <w:rPr>
          <w:rFonts w:ascii="Calibri" w:hAnsi="Calibri" w:cs="Arial"/>
          <w:bCs/>
        </w:rPr>
        <w:t xml:space="preserve"> The electronics used to control the stepper motors are heat sensitive and therefore must be placed outside of any heat source (such as an oven) used during operation to heat the thin films to sufficient temperature to enable stretching.  Although the recommended motors are heat resistant up to the temperatures specified in this protocol for stretching particles, the motors and drivers will build up additional heat while they are attached to the main power supply.  Therefore, it is recommended that the device only be turned on during the period of actual film stretching to minimize potential heat build-up.</w:t>
      </w:r>
    </w:p>
    <w:p w14:paraId="60D8BD87" w14:textId="77777777" w:rsidR="00173065" w:rsidRDefault="00173065" w:rsidP="00A6543D">
      <w:pPr>
        <w:jc w:val="both"/>
        <w:rPr>
          <w:rFonts w:ascii="Calibri" w:hAnsi="Calibri" w:cs="Arial"/>
        </w:rPr>
      </w:pPr>
    </w:p>
    <w:p w14:paraId="6E59CC26" w14:textId="6A88506A" w:rsidR="00525D6C" w:rsidRPr="00CC6056" w:rsidRDefault="00CC6056">
      <w:pPr>
        <w:ind w:firstLine="720"/>
        <w:jc w:val="both"/>
        <w:rPr>
          <w:rFonts w:ascii="Calibri" w:hAnsi="Calibri" w:cs="Arial"/>
          <w:b/>
        </w:rPr>
      </w:pPr>
      <w:r>
        <w:rPr>
          <w:rFonts w:ascii="Calibri" w:hAnsi="Calibri" w:cs="Arial"/>
        </w:rPr>
        <w:t>PLGA nano- and microparticles were synthesized using the single emulsion techniques described in this protocol and imaged using TEM (</w:t>
      </w:r>
      <w:r w:rsidRPr="00CC6056">
        <w:rPr>
          <w:rFonts w:ascii="Calibri" w:hAnsi="Calibri" w:cs="Arial"/>
          <w:b/>
        </w:rPr>
        <w:t xml:space="preserve">Figure </w:t>
      </w:r>
      <w:r w:rsidR="00E343E2">
        <w:rPr>
          <w:rFonts w:ascii="Calibri" w:hAnsi="Calibri" w:cs="Arial"/>
          <w:b/>
        </w:rPr>
        <w:t>3</w:t>
      </w:r>
      <w:r w:rsidRPr="00CC6056">
        <w:rPr>
          <w:rFonts w:ascii="Calibri" w:hAnsi="Calibri" w:cs="Arial"/>
          <w:b/>
        </w:rPr>
        <w:t>A</w:t>
      </w:r>
      <w:r>
        <w:rPr>
          <w:rFonts w:ascii="Calibri" w:hAnsi="Calibri" w:cs="Arial"/>
        </w:rPr>
        <w:t>) and SEM (</w:t>
      </w:r>
      <w:r>
        <w:rPr>
          <w:rFonts w:ascii="Calibri" w:hAnsi="Calibri" w:cs="Arial"/>
          <w:b/>
        </w:rPr>
        <w:t xml:space="preserve">Figure </w:t>
      </w:r>
      <w:r w:rsidR="00E343E2">
        <w:rPr>
          <w:rFonts w:ascii="Calibri" w:hAnsi="Calibri" w:cs="Arial"/>
          <w:b/>
        </w:rPr>
        <w:t>3</w:t>
      </w:r>
      <w:r>
        <w:rPr>
          <w:rFonts w:ascii="Calibri" w:hAnsi="Calibri" w:cs="Arial"/>
          <w:b/>
        </w:rPr>
        <w:t>B</w:t>
      </w:r>
      <w:r>
        <w:rPr>
          <w:rFonts w:ascii="Calibri" w:hAnsi="Calibri" w:cs="Arial"/>
        </w:rPr>
        <w:t xml:space="preserve">), respectively. </w:t>
      </w:r>
      <w:r w:rsidR="00993954">
        <w:rPr>
          <w:rFonts w:ascii="Calibri" w:hAnsi="Calibri" w:cs="Arial"/>
        </w:rPr>
        <w:t>Spherical nanoparticles had a diameter of 237.3 ± 4.0 nm, as measured by DLS</w:t>
      </w:r>
      <w:r w:rsidR="00FD4D27">
        <w:rPr>
          <w:rFonts w:ascii="Calibri" w:hAnsi="Calibri" w:cs="Arial"/>
        </w:rPr>
        <w:t xml:space="preserve"> and 224 nm as measured by NTA (</w:t>
      </w:r>
      <w:r w:rsidR="00FD4D27">
        <w:rPr>
          <w:rFonts w:ascii="Calibri" w:hAnsi="Calibri" w:cs="Arial"/>
          <w:b/>
        </w:rPr>
        <w:t>Figure 3C)</w:t>
      </w:r>
      <w:r w:rsidR="00993954">
        <w:rPr>
          <w:rFonts w:ascii="Calibri" w:hAnsi="Calibri" w:cs="Arial"/>
        </w:rPr>
        <w:t xml:space="preserve">. </w:t>
      </w:r>
      <w:r>
        <w:rPr>
          <w:rFonts w:ascii="Calibri" w:hAnsi="Calibri" w:cs="Arial"/>
        </w:rPr>
        <w:t>Microparticles were synthesized by homogenization at 5000 rpm to generate spherical particles with an average diameter of 3 ± 1 μm (</w:t>
      </w:r>
      <w:r>
        <w:rPr>
          <w:rFonts w:ascii="Calibri" w:hAnsi="Calibri" w:cs="Arial"/>
          <w:b/>
        </w:rPr>
        <w:t xml:space="preserve">Figure </w:t>
      </w:r>
      <w:r w:rsidR="00E343E2">
        <w:rPr>
          <w:rFonts w:ascii="Calibri" w:hAnsi="Calibri" w:cs="Arial"/>
          <w:b/>
        </w:rPr>
        <w:t>3</w:t>
      </w:r>
      <w:r w:rsidR="00FD4D27">
        <w:rPr>
          <w:rFonts w:ascii="Calibri" w:hAnsi="Calibri" w:cs="Arial"/>
          <w:b/>
        </w:rPr>
        <w:t>D</w:t>
      </w:r>
      <w:r>
        <w:rPr>
          <w:rFonts w:ascii="Calibri" w:hAnsi="Calibri" w:cs="Arial"/>
        </w:rPr>
        <w:t>). The particles were stretched using the automated film stretching device at 90</w:t>
      </w:r>
      <w:r w:rsidR="005B1EF3">
        <w:rPr>
          <w:rFonts w:ascii="Calibri" w:hAnsi="Calibri" w:cs="Arial"/>
        </w:rPr>
        <w:t xml:space="preserve"> </w:t>
      </w:r>
      <w:r>
        <w:rPr>
          <w:rFonts w:ascii="Calibri" w:hAnsi="Calibri" w:cs="Arial"/>
        </w:rPr>
        <w:t>°C in one dimension to generate prolate ellipsoidal nano- and microparticles and stretched at 70</w:t>
      </w:r>
      <w:r w:rsidR="005B1EF3">
        <w:rPr>
          <w:rFonts w:ascii="Calibri" w:hAnsi="Calibri" w:cs="Arial"/>
        </w:rPr>
        <w:t xml:space="preserve"> </w:t>
      </w:r>
      <w:r>
        <w:rPr>
          <w:rFonts w:ascii="Calibri" w:hAnsi="Calibri" w:cs="Arial"/>
        </w:rPr>
        <w:t>°C in two dimensions to generate oblate ellipsoidal particles. The aspect ratios of the microparticles of all three shapes were analyzed by measuring the long axis and short axis distance of particles and dividing the two. Spherical microparticles had an aspect ratio of 1.05 ± 0.04, while 1D stretched prolate ellipsoidal particles had a larger aspect ratio of 3.6 ± 0.8 (</w:t>
      </w:r>
      <w:r w:rsidRPr="00CC6056">
        <w:rPr>
          <w:rFonts w:ascii="Calibri" w:hAnsi="Calibri" w:cs="Arial"/>
          <w:b/>
        </w:rPr>
        <w:t xml:space="preserve">Figure </w:t>
      </w:r>
      <w:r w:rsidR="00E343E2">
        <w:rPr>
          <w:rFonts w:ascii="Calibri" w:hAnsi="Calibri" w:cs="Arial"/>
          <w:b/>
        </w:rPr>
        <w:t>3</w:t>
      </w:r>
      <w:r w:rsidR="00FD4D27">
        <w:rPr>
          <w:rFonts w:ascii="Calibri" w:hAnsi="Calibri" w:cs="Arial"/>
          <w:b/>
        </w:rPr>
        <w:t>E</w:t>
      </w:r>
      <w:r>
        <w:rPr>
          <w:rFonts w:ascii="Calibri" w:hAnsi="Calibri" w:cs="Arial"/>
        </w:rPr>
        <w:t xml:space="preserve">). 2D stretched </w:t>
      </w:r>
      <w:r w:rsidR="00D63D2A">
        <w:rPr>
          <w:rFonts w:ascii="Calibri" w:hAnsi="Calibri" w:cs="Arial"/>
        </w:rPr>
        <w:t xml:space="preserve">oblate ellipsoidal </w:t>
      </w:r>
      <w:r>
        <w:rPr>
          <w:rFonts w:ascii="Calibri" w:hAnsi="Calibri" w:cs="Arial"/>
        </w:rPr>
        <w:t xml:space="preserve">particles had an aspect ratio of 1.2 ± 0.2, roughly maintaining an aspect ratio of one. </w:t>
      </w:r>
    </w:p>
    <w:p w14:paraId="21D7C97F" w14:textId="77777777" w:rsidR="00525D6C" w:rsidRDefault="00525D6C">
      <w:pPr>
        <w:ind w:firstLine="720"/>
        <w:jc w:val="both"/>
        <w:rPr>
          <w:rFonts w:ascii="Calibri" w:hAnsi="Calibri" w:cs="Arial"/>
        </w:rPr>
      </w:pPr>
    </w:p>
    <w:p w14:paraId="11FA108C" w14:textId="30346719" w:rsidR="00F30D4A" w:rsidRPr="00173065" w:rsidRDefault="00F30D4A" w:rsidP="001B12B6">
      <w:pPr>
        <w:ind w:firstLine="720"/>
        <w:jc w:val="both"/>
        <w:rPr>
          <w:rFonts w:ascii="Calibri" w:hAnsi="Calibri" w:cs="Arial"/>
        </w:rPr>
      </w:pPr>
      <w:r w:rsidRPr="00173065">
        <w:rPr>
          <w:rFonts w:ascii="Calibri" w:hAnsi="Calibri" w:cs="Arial"/>
        </w:rPr>
        <w:t>EDC/NHS reaction chemistry was used to conjugate a fluorescently labelled peptide-loaded MHC IgG dimer and anti-CD28 antibody to the surface of stretched and spherical PLGA particles. Conjugation efficiency results demonstrate similar amounts of protein on the surface of spherical and ellipsoidal micro-aAPC (</w:t>
      </w:r>
      <w:r w:rsidRPr="00173065">
        <w:rPr>
          <w:rFonts w:ascii="Calibri" w:hAnsi="Calibri" w:cs="Arial"/>
          <w:b/>
        </w:rPr>
        <w:t xml:space="preserve">Figure </w:t>
      </w:r>
      <w:r w:rsidR="00E343E2">
        <w:rPr>
          <w:rFonts w:ascii="Calibri" w:hAnsi="Calibri" w:cs="Arial"/>
          <w:b/>
        </w:rPr>
        <w:t>4</w:t>
      </w:r>
      <w:r w:rsidRPr="00173065">
        <w:rPr>
          <w:rFonts w:ascii="Calibri" w:hAnsi="Calibri" w:cs="Arial"/>
          <w:b/>
        </w:rPr>
        <w:t>A</w:t>
      </w:r>
      <w:r w:rsidRPr="00173065">
        <w:rPr>
          <w:rFonts w:ascii="Calibri" w:hAnsi="Calibri" w:cs="Arial"/>
        </w:rPr>
        <w:t>) and nano-aAPC (</w:t>
      </w:r>
      <w:r w:rsidRPr="00173065">
        <w:rPr>
          <w:rFonts w:ascii="Calibri" w:hAnsi="Calibri" w:cs="Arial"/>
          <w:b/>
        </w:rPr>
        <w:t xml:space="preserve">Figure </w:t>
      </w:r>
      <w:r w:rsidR="00E343E2">
        <w:rPr>
          <w:rFonts w:ascii="Calibri" w:hAnsi="Calibri" w:cs="Arial"/>
          <w:b/>
        </w:rPr>
        <w:t>5</w:t>
      </w:r>
      <w:r w:rsidRPr="00173065">
        <w:rPr>
          <w:rFonts w:ascii="Calibri" w:hAnsi="Calibri" w:cs="Arial"/>
          <w:b/>
        </w:rPr>
        <w:t>A</w:t>
      </w:r>
      <w:r w:rsidRPr="00173065">
        <w:rPr>
          <w:rFonts w:ascii="Calibri" w:hAnsi="Calibri" w:cs="Arial"/>
        </w:rPr>
        <w:t xml:space="preserve">), and </w:t>
      </w:r>
      <w:r w:rsidR="007B479C">
        <w:rPr>
          <w:rFonts w:ascii="Calibri" w:hAnsi="Calibri" w:cs="Arial"/>
        </w:rPr>
        <w:t xml:space="preserve">demonstrate </w:t>
      </w:r>
      <w:r w:rsidRPr="00173065">
        <w:rPr>
          <w:rFonts w:ascii="Calibri" w:hAnsi="Calibri" w:cs="Arial"/>
        </w:rPr>
        <w:t xml:space="preserve">that protein coupling during aAPC synthesis occurs in a concentration-dependent manner. To evaluate the effect of shape on aAPC functionality, spherical and </w:t>
      </w:r>
      <w:r w:rsidR="00D873C2">
        <w:rPr>
          <w:rFonts w:ascii="Calibri" w:hAnsi="Calibri" w:cs="Arial"/>
        </w:rPr>
        <w:t xml:space="preserve">prolate </w:t>
      </w:r>
      <w:r w:rsidRPr="00173065">
        <w:rPr>
          <w:rFonts w:ascii="Calibri" w:hAnsi="Calibri" w:cs="Arial"/>
        </w:rPr>
        <w:t>ellipsoidal aAPC conjugated with gp100-loaded MHC IgG dimer and anti-CD28 were used to stimulate PMEL transgenic CD8+ T cells. T cells were labelled with CFSE and evaluated by flow cytometry after 3 days to assess proliferation</w:t>
      </w:r>
      <w:r w:rsidR="007B479C">
        <w:rPr>
          <w:rFonts w:ascii="Calibri" w:hAnsi="Calibri" w:cs="Arial"/>
        </w:rPr>
        <w:t xml:space="preserve"> </w:t>
      </w:r>
      <w:r w:rsidRPr="00173065">
        <w:rPr>
          <w:rFonts w:ascii="Calibri" w:hAnsi="Calibri" w:cs="Arial"/>
        </w:rPr>
        <w:t>(</w:t>
      </w:r>
      <w:r w:rsidRPr="00173065">
        <w:rPr>
          <w:rFonts w:ascii="Calibri" w:hAnsi="Calibri" w:cs="Arial"/>
          <w:b/>
        </w:rPr>
        <w:t xml:space="preserve">Figure </w:t>
      </w:r>
      <w:r w:rsidR="00E343E2">
        <w:rPr>
          <w:rFonts w:ascii="Calibri" w:hAnsi="Calibri" w:cs="Arial"/>
          <w:b/>
        </w:rPr>
        <w:t>4</w:t>
      </w:r>
      <w:r w:rsidRPr="00173065">
        <w:rPr>
          <w:rFonts w:ascii="Calibri" w:hAnsi="Calibri" w:cs="Arial"/>
          <w:b/>
        </w:rPr>
        <w:t xml:space="preserve">B, </w:t>
      </w:r>
      <w:r w:rsidR="00E343E2">
        <w:rPr>
          <w:rFonts w:ascii="Calibri" w:hAnsi="Calibri" w:cs="Arial"/>
          <w:b/>
        </w:rPr>
        <w:t>5</w:t>
      </w:r>
      <w:r w:rsidRPr="00173065">
        <w:rPr>
          <w:rFonts w:ascii="Calibri" w:hAnsi="Calibri" w:cs="Arial"/>
          <w:b/>
        </w:rPr>
        <w:t>B</w:t>
      </w:r>
      <w:r w:rsidRPr="00173065">
        <w:rPr>
          <w:rFonts w:ascii="Calibri" w:hAnsi="Calibri" w:cs="Arial"/>
        </w:rPr>
        <w:t xml:space="preserve">). </w:t>
      </w:r>
      <w:r w:rsidR="00D873C2">
        <w:rPr>
          <w:rFonts w:ascii="Calibri" w:hAnsi="Calibri" w:cs="Arial"/>
        </w:rPr>
        <w:t>Prolate e</w:t>
      </w:r>
      <w:r>
        <w:rPr>
          <w:rFonts w:ascii="Calibri" w:hAnsi="Calibri" w:cs="Arial"/>
        </w:rPr>
        <w:t xml:space="preserve">llipsoidal aAPC were found to induce higher levels of T cell proliferation at sub-saturating doses than spherical aAPC, with the best separation achieved at a 0.01 mg dose.  </w:t>
      </w:r>
      <w:r w:rsidRPr="00173065">
        <w:rPr>
          <w:rFonts w:ascii="Calibri" w:hAnsi="Calibri" w:cs="Arial"/>
        </w:rPr>
        <w:t xml:space="preserve">After 7 days, the T cells were manually counted. </w:t>
      </w:r>
      <w:r w:rsidR="00D873C2">
        <w:rPr>
          <w:rFonts w:ascii="Calibri" w:hAnsi="Calibri" w:cs="Arial"/>
        </w:rPr>
        <w:t>Prolate e</w:t>
      </w:r>
      <w:r w:rsidRPr="00173065">
        <w:rPr>
          <w:rFonts w:ascii="Calibri" w:hAnsi="Calibri" w:cs="Arial"/>
        </w:rPr>
        <w:t>llipsoidal aAPC more effectively stimulated T cells compared to their spherical counterparts at the microscale (</w:t>
      </w:r>
      <w:r w:rsidRPr="00173065">
        <w:rPr>
          <w:rFonts w:ascii="Calibri" w:hAnsi="Calibri" w:cs="Arial"/>
          <w:b/>
        </w:rPr>
        <w:t xml:space="preserve">Figure </w:t>
      </w:r>
      <w:r w:rsidR="00A76E09">
        <w:rPr>
          <w:rFonts w:ascii="Calibri" w:hAnsi="Calibri" w:cs="Arial"/>
          <w:b/>
        </w:rPr>
        <w:t>4</w:t>
      </w:r>
      <w:r w:rsidRPr="00173065">
        <w:rPr>
          <w:rFonts w:ascii="Calibri" w:hAnsi="Calibri" w:cs="Arial"/>
          <w:b/>
        </w:rPr>
        <w:t>C</w:t>
      </w:r>
      <w:r w:rsidRPr="00173065">
        <w:rPr>
          <w:rFonts w:ascii="Calibri" w:hAnsi="Calibri" w:cs="Arial"/>
        </w:rPr>
        <w:t>) and nanoscale (</w:t>
      </w:r>
      <w:r w:rsidRPr="00173065">
        <w:rPr>
          <w:rFonts w:ascii="Calibri" w:hAnsi="Calibri" w:cs="Arial"/>
          <w:b/>
        </w:rPr>
        <w:t xml:space="preserve">Figure </w:t>
      </w:r>
      <w:r w:rsidR="00A76E09">
        <w:rPr>
          <w:rFonts w:ascii="Calibri" w:hAnsi="Calibri" w:cs="Arial"/>
          <w:b/>
        </w:rPr>
        <w:t>5</w:t>
      </w:r>
      <w:r w:rsidRPr="00173065">
        <w:rPr>
          <w:rFonts w:ascii="Calibri" w:hAnsi="Calibri" w:cs="Arial"/>
          <w:b/>
        </w:rPr>
        <w:t>C</w:t>
      </w:r>
      <w:r w:rsidRPr="00173065">
        <w:rPr>
          <w:rFonts w:ascii="Calibri" w:hAnsi="Calibri" w:cs="Arial"/>
        </w:rPr>
        <w:t>)</w:t>
      </w:r>
      <w:r>
        <w:rPr>
          <w:rFonts w:ascii="Calibri" w:hAnsi="Calibri" w:cs="Arial"/>
        </w:rPr>
        <w:t>, and dose-dependent T cell expansion was observed</w:t>
      </w:r>
      <w:r w:rsidRPr="00173065">
        <w:rPr>
          <w:rFonts w:ascii="Calibri" w:hAnsi="Calibri" w:cs="Arial"/>
        </w:rPr>
        <w:t>.</w:t>
      </w:r>
    </w:p>
    <w:p w14:paraId="7F174A8A" w14:textId="77777777" w:rsidR="005460B6" w:rsidRDefault="005460B6" w:rsidP="00925823">
      <w:pPr>
        <w:jc w:val="both"/>
        <w:rPr>
          <w:rFonts w:ascii="Calibri" w:hAnsi="Calibri" w:cs="Arial"/>
          <w:color w:val="808080"/>
        </w:rPr>
      </w:pPr>
    </w:p>
    <w:p w14:paraId="3A1F4F58" w14:textId="77777777" w:rsidR="00525D6C" w:rsidRPr="000B2F36" w:rsidRDefault="00525D6C" w:rsidP="00525D6C">
      <w:pPr>
        <w:jc w:val="both"/>
        <w:rPr>
          <w:rFonts w:ascii="Calibri" w:hAnsi="Calibri" w:cs="Arial"/>
          <w:b/>
        </w:rPr>
      </w:pPr>
      <w:r w:rsidRPr="000B2F36">
        <w:rPr>
          <w:rFonts w:ascii="Calibri" w:hAnsi="Calibri" w:cs="Arial"/>
          <w:b/>
        </w:rPr>
        <w:t>Figure Legends:</w:t>
      </w:r>
      <w:r w:rsidRPr="000B2F36">
        <w:rPr>
          <w:rFonts w:ascii="Calibri" w:hAnsi="Calibri" w:cs="Arial"/>
          <w:bCs/>
          <w:i/>
          <w:color w:val="808080"/>
        </w:rPr>
        <w:t xml:space="preserve"> </w:t>
      </w:r>
    </w:p>
    <w:p w14:paraId="5E33A6A1" w14:textId="77777777" w:rsidR="00525D6C" w:rsidRPr="000B2F36" w:rsidRDefault="00525D6C" w:rsidP="00525D6C">
      <w:pPr>
        <w:jc w:val="both"/>
        <w:rPr>
          <w:rFonts w:ascii="Calibri" w:hAnsi="Calibri" w:cs="Arial"/>
          <w:b/>
        </w:rPr>
      </w:pPr>
    </w:p>
    <w:p w14:paraId="6F74AC77" w14:textId="0918A27F" w:rsidR="000A742D" w:rsidRPr="008A24CE" w:rsidRDefault="00525D6C" w:rsidP="00525D6C">
      <w:pPr>
        <w:jc w:val="both"/>
        <w:rPr>
          <w:rFonts w:ascii="Calibri" w:hAnsi="Calibri" w:cs="Arial"/>
        </w:rPr>
      </w:pPr>
      <w:r w:rsidRPr="000B2F36">
        <w:rPr>
          <w:rFonts w:ascii="Calibri" w:hAnsi="Calibri" w:cs="Arial"/>
          <w:b/>
        </w:rPr>
        <w:t xml:space="preserve">Figure </w:t>
      </w:r>
      <w:r w:rsidR="000A742D">
        <w:rPr>
          <w:rFonts w:ascii="Calibri" w:hAnsi="Calibri" w:cs="Arial"/>
          <w:b/>
        </w:rPr>
        <w:t>1</w:t>
      </w:r>
      <w:r w:rsidRPr="000B2F36">
        <w:rPr>
          <w:rFonts w:ascii="Calibri" w:hAnsi="Calibri" w:cs="Arial"/>
          <w:b/>
        </w:rPr>
        <w:t xml:space="preserve">: </w:t>
      </w:r>
      <w:r w:rsidR="000A742D">
        <w:rPr>
          <w:rFonts w:ascii="Calibri" w:hAnsi="Calibri" w:cs="Arial"/>
          <w:b/>
        </w:rPr>
        <w:t xml:space="preserve">Schematic </w:t>
      </w:r>
      <w:r w:rsidR="00854861">
        <w:rPr>
          <w:rFonts w:ascii="Calibri" w:hAnsi="Calibri" w:cs="Arial"/>
          <w:b/>
        </w:rPr>
        <w:t>r</w:t>
      </w:r>
      <w:r w:rsidR="000A742D">
        <w:rPr>
          <w:rFonts w:ascii="Calibri" w:hAnsi="Calibri" w:cs="Arial"/>
          <w:b/>
        </w:rPr>
        <w:t xml:space="preserve">epresentation of </w:t>
      </w:r>
      <w:r w:rsidR="00854861">
        <w:rPr>
          <w:rFonts w:ascii="Calibri" w:hAnsi="Calibri" w:cs="Arial"/>
          <w:b/>
        </w:rPr>
        <w:t>a</w:t>
      </w:r>
      <w:r w:rsidR="000A742D">
        <w:rPr>
          <w:rFonts w:ascii="Calibri" w:hAnsi="Calibri" w:cs="Arial"/>
          <w:b/>
        </w:rPr>
        <w:t xml:space="preserve">utomated </w:t>
      </w:r>
      <w:r w:rsidR="00854861">
        <w:rPr>
          <w:rFonts w:ascii="Calibri" w:hAnsi="Calibri" w:cs="Arial"/>
          <w:b/>
        </w:rPr>
        <w:t>t</w:t>
      </w:r>
      <w:r w:rsidR="000A742D">
        <w:rPr>
          <w:rFonts w:ascii="Calibri" w:hAnsi="Calibri" w:cs="Arial"/>
          <w:b/>
        </w:rPr>
        <w:t xml:space="preserve">hin </w:t>
      </w:r>
      <w:r w:rsidR="00854861">
        <w:rPr>
          <w:rFonts w:ascii="Calibri" w:hAnsi="Calibri" w:cs="Arial"/>
          <w:b/>
        </w:rPr>
        <w:t>f</w:t>
      </w:r>
      <w:r w:rsidR="000A742D">
        <w:rPr>
          <w:rFonts w:ascii="Calibri" w:hAnsi="Calibri" w:cs="Arial"/>
          <w:b/>
        </w:rPr>
        <w:t xml:space="preserve">ilm </w:t>
      </w:r>
      <w:r w:rsidR="00854861">
        <w:rPr>
          <w:rFonts w:ascii="Calibri" w:hAnsi="Calibri" w:cs="Arial"/>
          <w:b/>
        </w:rPr>
        <w:t>s</w:t>
      </w:r>
      <w:r w:rsidR="000A742D">
        <w:rPr>
          <w:rFonts w:ascii="Calibri" w:hAnsi="Calibri" w:cs="Arial"/>
          <w:b/>
        </w:rPr>
        <w:t xml:space="preserve">tretcher. </w:t>
      </w:r>
      <w:r w:rsidR="000A742D">
        <w:rPr>
          <w:rFonts w:ascii="Calibri" w:hAnsi="Calibri" w:cs="Arial"/>
        </w:rPr>
        <w:t xml:space="preserve">(A) Schematic of control console for thin film stretcher. (B) Schematic of mechanical hardware for thin film stretcher. </w:t>
      </w:r>
      <w:r w:rsidR="00E343E2">
        <w:rPr>
          <w:rFonts w:ascii="Calibri" w:hAnsi="Calibri" w:cs="Arial"/>
        </w:rPr>
        <w:t>(Left) Overhead view of mechanical hardware. (Right) Cross-section of gripping mechanism for thin film</w:t>
      </w:r>
      <w:r w:rsidR="00497CFF">
        <w:rPr>
          <w:rFonts w:ascii="Calibri" w:hAnsi="Calibri" w:cs="Arial"/>
        </w:rPr>
        <w:t>s</w:t>
      </w:r>
      <w:r w:rsidR="00E343E2">
        <w:rPr>
          <w:rFonts w:ascii="Calibri" w:hAnsi="Calibri" w:cs="Arial"/>
        </w:rPr>
        <w:t>.</w:t>
      </w:r>
    </w:p>
    <w:p w14:paraId="66DF2EC3" w14:textId="77777777" w:rsidR="00525D6C" w:rsidRDefault="00525D6C" w:rsidP="00525D6C">
      <w:pPr>
        <w:jc w:val="both"/>
        <w:rPr>
          <w:rFonts w:ascii="Calibri" w:hAnsi="Calibri" w:cs="Arial"/>
        </w:rPr>
      </w:pPr>
    </w:p>
    <w:p w14:paraId="1B11E7B4" w14:textId="1A4A3552" w:rsidR="00525D6C" w:rsidRPr="00525D6C" w:rsidRDefault="00525D6C" w:rsidP="008A24CE">
      <w:pPr>
        <w:widowControl w:val="0"/>
        <w:autoSpaceDE w:val="0"/>
        <w:autoSpaceDN w:val="0"/>
        <w:adjustRightInd w:val="0"/>
        <w:jc w:val="both"/>
        <w:rPr>
          <w:rFonts w:ascii="Calibri" w:hAnsi="Calibri"/>
          <w:color w:val="231F20"/>
        </w:rPr>
      </w:pPr>
      <w:r w:rsidRPr="00543212">
        <w:rPr>
          <w:rFonts w:ascii="Calibri" w:hAnsi="Calibri" w:cs="Arial"/>
          <w:b/>
        </w:rPr>
        <w:t xml:space="preserve">Figure </w:t>
      </w:r>
      <w:r w:rsidR="00E343E2">
        <w:rPr>
          <w:rFonts w:ascii="Calibri" w:hAnsi="Calibri" w:cs="Arial"/>
          <w:b/>
        </w:rPr>
        <w:t>2</w:t>
      </w:r>
      <w:r w:rsidRPr="00543212">
        <w:rPr>
          <w:rFonts w:ascii="Calibri" w:hAnsi="Calibri" w:cs="Arial"/>
          <w:b/>
        </w:rPr>
        <w:t xml:space="preserve">:  </w:t>
      </w:r>
      <w:r w:rsidR="00854861">
        <w:rPr>
          <w:rFonts w:ascii="Calibri" w:hAnsi="Calibri" w:cs="Arial"/>
          <w:b/>
        </w:rPr>
        <w:t>Photographs of assembled automated thin film s</w:t>
      </w:r>
      <w:r w:rsidR="00854861" w:rsidRPr="00854861">
        <w:rPr>
          <w:rFonts w:ascii="Calibri" w:hAnsi="Calibri" w:cs="Arial"/>
          <w:b/>
        </w:rPr>
        <w:t xml:space="preserve">tretcher </w:t>
      </w:r>
      <w:r>
        <w:rPr>
          <w:rFonts w:ascii="Calibri" w:eastAsiaTheme="minorEastAsia" w:hAnsi="Calibri" w:cs="Calibri"/>
          <w:b/>
          <w:kern w:val="24"/>
        </w:rPr>
        <w:t xml:space="preserve">to stretch polymeric particles into anisotropic shapes. </w:t>
      </w:r>
      <w:r>
        <w:rPr>
          <w:rFonts w:ascii="Calibri" w:eastAsiaTheme="minorEastAsia" w:hAnsi="Calibri" w:cs="Calibri"/>
          <w:kern w:val="24"/>
        </w:rPr>
        <w:t xml:space="preserve">The </w:t>
      </w:r>
      <w:r w:rsidR="00A57ABB">
        <w:rPr>
          <w:rFonts w:ascii="Calibri" w:eastAsiaTheme="minorEastAsia" w:hAnsi="Calibri" w:cs="Calibri"/>
          <w:kern w:val="24"/>
        </w:rPr>
        <w:t xml:space="preserve">2D </w:t>
      </w:r>
      <w:r>
        <w:rPr>
          <w:rFonts w:ascii="Calibri" w:eastAsiaTheme="minorEastAsia" w:hAnsi="Calibri" w:cs="Calibri"/>
          <w:kern w:val="24"/>
        </w:rPr>
        <w:t xml:space="preserve">thin film stretching device is composed of </w:t>
      </w:r>
      <w:r>
        <w:rPr>
          <w:rFonts w:ascii="Calibri" w:hAnsi="Calibri"/>
          <w:color w:val="231F20"/>
        </w:rPr>
        <w:t xml:space="preserve">two axes with aluminum mounts that grip the film. The two axes contain </w:t>
      </w:r>
      <w:r w:rsidRPr="00525D6C">
        <w:rPr>
          <w:rFonts w:ascii="Calibri" w:hAnsi="Calibri"/>
          <w:color w:val="231F20"/>
        </w:rPr>
        <w:t xml:space="preserve">lead screws </w:t>
      </w:r>
      <w:r>
        <w:rPr>
          <w:rFonts w:ascii="Calibri" w:hAnsi="Calibri"/>
          <w:color w:val="231F20"/>
        </w:rPr>
        <w:t>in opposing directions so that they move apart from each other. To automate the stretching procedure, a</w:t>
      </w:r>
      <w:r w:rsidRPr="00525D6C">
        <w:rPr>
          <w:rFonts w:ascii="Calibri" w:hAnsi="Calibri"/>
          <w:color w:val="231F20"/>
        </w:rPr>
        <w:t xml:space="preserve"> USB linked microcontroller is </w:t>
      </w:r>
      <w:r>
        <w:rPr>
          <w:rFonts w:ascii="Calibri" w:hAnsi="Calibri"/>
          <w:color w:val="231F20"/>
        </w:rPr>
        <w:t xml:space="preserve">connected </w:t>
      </w:r>
      <w:r w:rsidRPr="00525D6C">
        <w:rPr>
          <w:rFonts w:ascii="Calibri" w:hAnsi="Calibri"/>
          <w:color w:val="231F20"/>
        </w:rPr>
        <w:t>to two stepper motor</w:t>
      </w:r>
      <w:r>
        <w:rPr>
          <w:rFonts w:ascii="Calibri" w:hAnsi="Calibri"/>
          <w:color w:val="231F20"/>
        </w:rPr>
        <w:t xml:space="preserve"> </w:t>
      </w:r>
      <w:r w:rsidRPr="00525D6C">
        <w:rPr>
          <w:rFonts w:ascii="Calibri" w:hAnsi="Calibri"/>
          <w:color w:val="231F20"/>
        </w:rPr>
        <w:t xml:space="preserve">drivers </w:t>
      </w:r>
      <w:r>
        <w:rPr>
          <w:rFonts w:ascii="Calibri" w:hAnsi="Calibri"/>
          <w:color w:val="231F20"/>
        </w:rPr>
        <w:t>that</w:t>
      </w:r>
      <w:r w:rsidRPr="00525D6C">
        <w:rPr>
          <w:rFonts w:ascii="Calibri" w:hAnsi="Calibri"/>
          <w:color w:val="231F20"/>
        </w:rPr>
        <w:t xml:space="preserve"> relay signals</w:t>
      </w:r>
      <w:r>
        <w:rPr>
          <w:rFonts w:ascii="Calibri" w:hAnsi="Calibri"/>
          <w:color w:val="231F20"/>
        </w:rPr>
        <w:t xml:space="preserve"> to unipolar stepper motors through a thermal cable.</w:t>
      </w:r>
    </w:p>
    <w:p w14:paraId="18F29758" w14:textId="77777777" w:rsidR="00525D6C" w:rsidRDefault="00525D6C" w:rsidP="00525D6C">
      <w:pPr>
        <w:jc w:val="both"/>
        <w:rPr>
          <w:rFonts w:ascii="Calibri" w:eastAsiaTheme="minorEastAsia" w:hAnsi="Calibri" w:cs="Calibri"/>
          <w:kern w:val="24"/>
        </w:rPr>
      </w:pPr>
    </w:p>
    <w:p w14:paraId="72AEE1F4" w14:textId="343C3CA2" w:rsidR="00525D6C" w:rsidRPr="00525D6C" w:rsidRDefault="00525D6C" w:rsidP="00925823">
      <w:pPr>
        <w:jc w:val="both"/>
        <w:rPr>
          <w:rFonts w:ascii="Calibri" w:hAnsi="Calibri" w:cs="Arial"/>
        </w:rPr>
      </w:pPr>
      <w:r w:rsidRPr="00246512">
        <w:rPr>
          <w:rFonts w:ascii="Calibri" w:hAnsi="Calibri" w:cs="Arial"/>
          <w:b/>
          <w:bCs/>
        </w:rPr>
        <w:t xml:space="preserve">Figure </w:t>
      </w:r>
      <w:r w:rsidR="00E343E2">
        <w:rPr>
          <w:rFonts w:ascii="Calibri" w:hAnsi="Calibri" w:cs="Arial"/>
          <w:b/>
          <w:bCs/>
        </w:rPr>
        <w:t>3</w:t>
      </w:r>
      <w:r w:rsidRPr="00246512">
        <w:rPr>
          <w:rFonts w:ascii="Calibri" w:hAnsi="Calibri" w:cs="Arial"/>
          <w:b/>
          <w:bCs/>
        </w:rPr>
        <w:t xml:space="preserve">: </w:t>
      </w:r>
      <w:r w:rsidRPr="00246512">
        <w:rPr>
          <w:rFonts w:ascii="Calibri" w:hAnsi="Calibri" w:cs="Arial"/>
          <w:b/>
        </w:rPr>
        <w:t>Size and aspect ratio analysis of spherical and ellipsoidal PLGA particles.</w:t>
      </w:r>
      <w:r w:rsidRPr="00246512">
        <w:rPr>
          <w:rFonts w:ascii="Calibri" w:hAnsi="Calibri" w:cs="Arial"/>
        </w:rPr>
        <w:t xml:space="preserve"> </w:t>
      </w:r>
      <w:r w:rsidR="001541DB">
        <w:rPr>
          <w:rFonts w:ascii="Calibri" w:hAnsi="Calibri" w:cs="Arial"/>
        </w:rPr>
        <w:t xml:space="preserve">(A) </w:t>
      </w:r>
      <w:r>
        <w:rPr>
          <w:rFonts w:ascii="Calibri" w:hAnsi="Calibri" w:cs="Arial"/>
        </w:rPr>
        <w:t xml:space="preserve">TEM and </w:t>
      </w:r>
      <w:r w:rsidR="001541DB">
        <w:rPr>
          <w:rFonts w:ascii="Calibri" w:hAnsi="Calibri" w:cs="Arial"/>
        </w:rPr>
        <w:t xml:space="preserve">(B) </w:t>
      </w:r>
      <w:r>
        <w:rPr>
          <w:rFonts w:ascii="Calibri" w:hAnsi="Calibri" w:cs="Arial"/>
        </w:rPr>
        <w:t xml:space="preserve">SEM images of spherical, 1D stretched prolate ellipsoidal, and 2D stretched oblate ellipsoidal PLGA </w:t>
      </w:r>
      <w:r w:rsidR="001541DB">
        <w:rPr>
          <w:rFonts w:ascii="Calibri" w:hAnsi="Calibri" w:cs="Arial"/>
        </w:rPr>
        <w:t xml:space="preserve">(A) </w:t>
      </w:r>
      <w:r>
        <w:rPr>
          <w:rFonts w:ascii="Calibri" w:hAnsi="Calibri" w:cs="Arial"/>
        </w:rPr>
        <w:t xml:space="preserve">nanoparticles and </w:t>
      </w:r>
      <w:r w:rsidR="001541DB">
        <w:rPr>
          <w:rFonts w:ascii="Calibri" w:hAnsi="Calibri" w:cs="Arial"/>
        </w:rPr>
        <w:t xml:space="preserve">(B) </w:t>
      </w:r>
      <w:r>
        <w:rPr>
          <w:rFonts w:ascii="Calibri" w:hAnsi="Calibri" w:cs="Arial"/>
        </w:rPr>
        <w:t xml:space="preserve">microparticles. </w:t>
      </w:r>
      <w:r w:rsidR="00FD4D27">
        <w:rPr>
          <w:rFonts w:ascii="Calibri" w:hAnsi="Calibri" w:cs="Arial"/>
        </w:rPr>
        <w:t xml:space="preserve">(C) </w:t>
      </w:r>
      <w:r w:rsidR="003473A7">
        <w:rPr>
          <w:rFonts w:ascii="Calibri" w:hAnsi="Calibri" w:cs="Arial"/>
        </w:rPr>
        <w:t>Spherical nanoparticles were sized by NTA and dete</w:t>
      </w:r>
      <w:r w:rsidR="00EE5E15">
        <w:rPr>
          <w:rFonts w:ascii="Calibri" w:hAnsi="Calibri" w:cs="Arial"/>
        </w:rPr>
        <w:t>rmined to be 224 nm in diameter</w:t>
      </w:r>
      <w:r w:rsidR="003473A7">
        <w:rPr>
          <w:rFonts w:ascii="Calibri" w:hAnsi="Calibri" w:cs="Arial"/>
        </w:rPr>
        <w:t xml:space="preserve">. </w:t>
      </w:r>
      <w:r>
        <w:rPr>
          <w:rFonts w:ascii="Calibri" w:hAnsi="Calibri" w:cs="Arial"/>
        </w:rPr>
        <w:t>SEM images of PLGA microparticles were analyzed for</w:t>
      </w:r>
      <w:r w:rsidR="003473A7">
        <w:rPr>
          <w:rFonts w:ascii="Calibri" w:hAnsi="Calibri" w:cs="Arial"/>
        </w:rPr>
        <w:t xml:space="preserve"> (D</w:t>
      </w:r>
      <w:r w:rsidR="00A76E09">
        <w:rPr>
          <w:rFonts w:ascii="Calibri" w:hAnsi="Calibri" w:cs="Arial"/>
        </w:rPr>
        <w:t>)</w:t>
      </w:r>
      <w:r>
        <w:rPr>
          <w:rFonts w:ascii="Calibri" w:hAnsi="Calibri" w:cs="Arial"/>
        </w:rPr>
        <w:t xml:space="preserve"> size distribution of spherical particles and </w:t>
      </w:r>
      <w:r w:rsidR="003473A7">
        <w:rPr>
          <w:rFonts w:ascii="Calibri" w:hAnsi="Calibri" w:cs="Arial"/>
        </w:rPr>
        <w:t>(E</w:t>
      </w:r>
      <w:r w:rsidR="00A76E09">
        <w:rPr>
          <w:rFonts w:ascii="Calibri" w:hAnsi="Calibri" w:cs="Arial"/>
        </w:rPr>
        <w:t xml:space="preserve">) </w:t>
      </w:r>
      <w:r>
        <w:rPr>
          <w:rFonts w:ascii="Calibri" w:hAnsi="Calibri" w:cs="Arial"/>
        </w:rPr>
        <w:t>aspect ratios of all particle shapes</w:t>
      </w:r>
      <w:r w:rsidR="00FD4D27">
        <w:rPr>
          <w:rFonts w:ascii="Calibri" w:hAnsi="Calibri" w:cs="Arial"/>
        </w:rPr>
        <w:t>.</w:t>
      </w:r>
      <w:r w:rsidR="0022682C">
        <w:rPr>
          <w:rFonts w:ascii="Calibri" w:hAnsi="Calibri" w:cs="Arial"/>
        </w:rPr>
        <w:t xml:space="preserve"> </w:t>
      </w:r>
      <w:r w:rsidR="00C02DD8">
        <w:rPr>
          <w:rFonts w:ascii="Calibri" w:hAnsi="Calibri" w:cs="Arial"/>
        </w:rPr>
        <w:t>(C)</w:t>
      </w:r>
      <w:r w:rsidR="0022682C">
        <w:rPr>
          <w:rFonts w:ascii="Calibri" w:hAnsi="Calibri" w:cs="Arial"/>
        </w:rPr>
        <w:t xml:space="preserve"> </w:t>
      </w:r>
      <w:r w:rsidR="00C02DD8">
        <w:rPr>
          <w:rFonts w:ascii="Calibri" w:hAnsi="Calibri" w:cs="Arial"/>
        </w:rPr>
        <w:t>R</w:t>
      </w:r>
      <w:r w:rsidR="0022682C" w:rsidRPr="002F013B">
        <w:rPr>
          <w:rFonts w:ascii="Calibri" w:hAnsi="Calibri" w:cs="Arial"/>
        </w:rPr>
        <w:t xml:space="preserve">eproduced </w:t>
      </w:r>
      <w:r w:rsidR="0022682C">
        <w:rPr>
          <w:rFonts w:ascii="Calibri" w:hAnsi="Calibri" w:cs="Arial"/>
        </w:rPr>
        <w:t xml:space="preserve">and adapted </w:t>
      </w:r>
      <w:r w:rsidR="0022682C" w:rsidRPr="002F013B">
        <w:rPr>
          <w:rFonts w:ascii="Calibri" w:hAnsi="Calibri" w:cs="Arial"/>
        </w:rPr>
        <w:t xml:space="preserve">with permission from </w:t>
      </w:r>
      <w:r w:rsidR="0022682C" w:rsidRPr="002F013B">
        <w:rPr>
          <w:rFonts w:ascii="Calibri" w:hAnsi="Calibri" w:cs="Arial"/>
          <w:i/>
        </w:rPr>
        <w:t>Small</w:t>
      </w:r>
      <w:r w:rsidR="0022682C">
        <w:rPr>
          <w:rFonts w:ascii="Calibri" w:hAnsi="Calibri" w:cs="Arial"/>
          <w:i/>
        </w:rPr>
        <w:t xml:space="preserve"> </w:t>
      </w:r>
      <w:r w:rsidR="0022682C" w:rsidRPr="00DF1362">
        <w:rPr>
          <w:rFonts w:ascii="Calibri" w:hAnsi="Calibri" w:cs="Arial"/>
        </w:rPr>
        <w:fldChar w:fldCharType="begin"/>
      </w:r>
      <w:r w:rsidR="0022682C">
        <w:rPr>
          <w:rFonts w:ascii="Calibri" w:hAnsi="Calibri" w:cs="Arial"/>
        </w:rPr>
        <w:instrText xml:space="preserve"> ADDIN EN.CITE &lt;EndNote&gt;&lt;Cite&gt;&lt;Author&gt;Meyer&lt;/Author&gt;&lt;Year&gt;2015&lt;/Year&gt;&lt;RecNum&gt;10&lt;/RecNum&gt;&lt;DisplayText&gt;&lt;style face="superscript"&gt;13&lt;/style&gt;&lt;/DisplayText&gt;&lt;record&gt;&lt;rec-number&gt;10&lt;/rec-number&gt;&lt;foreign-keys&gt;&lt;key app="EN" db-id="f5zwasewysv203edsdr5vts70p05rwarvtd0" timestamp="1522372110"&gt;10&lt;/key&gt;&lt;/foreign-keys&gt;&lt;ref-type name="Journal Article"&gt;17&lt;/ref-type&gt;&lt;contributors&gt;&lt;authors&gt;&lt;author&gt;Meyer, R. A.&lt;/author&gt;&lt;author&gt;Sunshine, J. C.&lt;/author&gt;&lt;author&gt;Perica, K.&lt;/author&gt;&lt;author&gt;Kosmides, A. K.&lt;/author&gt;&lt;author&gt;Aje, K.&lt;/author&gt;&lt;author&gt;Schneck, J. P.&lt;/author&gt;&lt;author&gt;Green, J. J.&lt;/author&gt;&lt;/authors&gt;&lt;/contributors&gt;&lt;auth-address&gt;Translational Tissue Engineering Center, Institute for Nanobiotechnology, Department of Biomedical Engineering, Johns Hopkins School of Medicine, 400 N Broadway, Baltimore, MD, 21231, USA.&lt;/auth-address&gt;&lt;titles&gt;&lt;title&gt;Biodegradable nanoellipsoidal artificial antigen presenting cells for antigen specific T-cell activation&lt;/title&gt;&lt;secondary-title&gt;Small&lt;/secondary-title&gt;&lt;/titles&gt;&lt;periodical&gt;&lt;full-title&gt;Small&lt;/full-title&gt;&lt;/periodical&gt;&lt;pages&gt;1519-25&lt;/pages&gt;&lt;volume&gt;11&lt;/volume&gt;&lt;number&gt;13&lt;/number&gt;&lt;edition&gt;2015/02/03&lt;/edition&gt;&lt;keywords&gt;&lt;keyword&gt;Animals&lt;/keyword&gt;&lt;keyword&gt;Antigen-Presenting Cells/*immunology&lt;/keyword&gt;&lt;keyword&gt;Antigens/*immunology&lt;/keyword&gt;&lt;keyword&gt;Humans&lt;/keyword&gt;&lt;keyword&gt;*Lymphocyte Activation&lt;/keyword&gt;&lt;keyword&gt;Mice&lt;/keyword&gt;&lt;keyword&gt;T-Lymphocytes/*immunology&lt;/keyword&gt;&lt;keyword&gt;CD8+ T-Cell activation&lt;/keyword&gt;&lt;keyword&gt;biomimetic&lt;/keyword&gt;&lt;keyword&gt;immunoengineering&lt;/keyword&gt;&lt;keyword&gt;nanoparticles&lt;/keyword&gt;&lt;keyword&gt;particle shape&lt;/keyword&gt;&lt;/keywords&gt;&lt;dates&gt;&lt;year&gt;2015&lt;/year&gt;&lt;pub-dates&gt;&lt;date&gt;Apr&lt;/date&gt;&lt;/pub-dates&gt;&lt;/dates&gt;&lt;isbn&gt;1613-6829 (Electronic)&amp;#xD;1613-6810 (Linking)&lt;/isbn&gt;&lt;accession-num&gt;25641795&lt;/accession-num&gt;&lt;urls&gt;&lt;related-urls&gt;&lt;url&gt;https://www.ncbi.nlm.nih.gov/pubmed/25641795&lt;/url&gt;&lt;/related-urls&gt;&lt;/urls&gt;&lt;custom2&gt;PMC4529071&lt;/custom2&gt;&lt;electronic-resource-num&gt;10.1002/smll.201402369&lt;/electronic-resource-num&gt;&lt;/record&gt;&lt;/Cite&gt;&lt;/EndNote&gt;</w:instrText>
      </w:r>
      <w:r w:rsidR="0022682C" w:rsidRPr="00DF1362">
        <w:rPr>
          <w:rFonts w:ascii="Calibri" w:hAnsi="Calibri" w:cs="Arial"/>
        </w:rPr>
        <w:fldChar w:fldCharType="separate"/>
      </w:r>
      <w:r w:rsidR="0022682C" w:rsidRPr="00C83A4D">
        <w:rPr>
          <w:rFonts w:ascii="Calibri" w:hAnsi="Calibri" w:cs="Arial"/>
          <w:noProof/>
          <w:vertAlign w:val="superscript"/>
        </w:rPr>
        <w:t>13</w:t>
      </w:r>
      <w:r w:rsidR="0022682C" w:rsidRPr="00DF1362">
        <w:rPr>
          <w:rFonts w:ascii="Calibri" w:hAnsi="Calibri" w:cs="Arial"/>
        </w:rPr>
        <w:fldChar w:fldCharType="end"/>
      </w:r>
      <w:r w:rsidR="0022682C">
        <w:rPr>
          <w:rFonts w:ascii="Calibri" w:hAnsi="Calibri" w:cs="Arial"/>
        </w:rPr>
        <w:t xml:space="preserve"> Copyright </w:t>
      </w:r>
      <w:r w:rsidR="0022682C" w:rsidRPr="004F6527">
        <w:rPr>
          <w:rFonts w:ascii="Calibri" w:hAnsi="Calibri" w:cs="Arial"/>
        </w:rPr>
        <w:t>W</w:t>
      </w:r>
      <w:r w:rsidR="0022682C">
        <w:rPr>
          <w:rFonts w:ascii="Calibri" w:hAnsi="Calibri" w:cs="Arial"/>
        </w:rPr>
        <w:t>iley</w:t>
      </w:r>
      <w:r w:rsidR="0022682C" w:rsidRPr="004F6527">
        <w:rPr>
          <w:rFonts w:ascii="Calibri" w:hAnsi="Calibri" w:cs="Arial"/>
        </w:rPr>
        <w:t>-VCH</w:t>
      </w:r>
      <w:r w:rsidR="0022682C">
        <w:rPr>
          <w:rFonts w:ascii="Calibri" w:hAnsi="Calibri" w:cs="Arial"/>
        </w:rPr>
        <w:t xml:space="preserve"> 2015.</w:t>
      </w:r>
    </w:p>
    <w:p w14:paraId="53941322" w14:textId="77777777" w:rsidR="00525D6C" w:rsidRDefault="00525D6C" w:rsidP="00925823">
      <w:pPr>
        <w:jc w:val="both"/>
        <w:rPr>
          <w:rFonts w:ascii="Calibri" w:hAnsi="Calibri" w:cs="Arial"/>
          <w:color w:val="808080"/>
        </w:rPr>
      </w:pPr>
    </w:p>
    <w:p w14:paraId="26E35AAA" w14:textId="1337DFCB" w:rsidR="00F30D4A" w:rsidRDefault="00F30D4A" w:rsidP="00F30D4A">
      <w:pPr>
        <w:jc w:val="both"/>
        <w:rPr>
          <w:rFonts w:ascii="Calibri" w:hAnsi="Calibri" w:cs="Arial"/>
        </w:rPr>
      </w:pPr>
      <w:r>
        <w:rPr>
          <w:rFonts w:ascii="Calibri" w:hAnsi="Calibri" w:cs="Arial"/>
          <w:b/>
        </w:rPr>
        <w:t xml:space="preserve">Figure </w:t>
      </w:r>
      <w:r w:rsidR="00E343E2">
        <w:rPr>
          <w:rFonts w:ascii="Calibri" w:hAnsi="Calibri" w:cs="Arial"/>
          <w:b/>
        </w:rPr>
        <w:t>4</w:t>
      </w:r>
      <w:r>
        <w:rPr>
          <w:rFonts w:ascii="Calibri" w:hAnsi="Calibri" w:cs="Arial"/>
          <w:b/>
        </w:rPr>
        <w:t xml:space="preserve">: </w:t>
      </w:r>
      <w:r w:rsidRPr="00A20BE3">
        <w:rPr>
          <w:rFonts w:ascii="Calibri" w:hAnsi="Calibri" w:cs="Arial"/>
          <w:b/>
        </w:rPr>
        <w:t xml:space="preserve">Characterization and functional assessment of spherical and </w:t>
      </w:r>
      <w:r w:rsidR="00A76E09">
        <w:rPr>
          <w:rFonts w:ascii="Calibri" w:hAnsi="Calibri" w:cs="Arial"/>
          <w:b/>
        </w:rPr>
        <w:t xml:space="preserve">prolate </w:t>
      </w:r>
      <w:r w:rsidRPr="00A20BE3">
        <w:rPr>
          <w:rFonts w:ascii="Calibri" w:hAnsi="Calibri" w:cs="Arial"/>
          <w:b/>
        </w:rPr>
        <w:t>ellipsoidal micro-aAPC.</w:t>
      </w:r>
      <w:r>
        <w:rPr>
          <w:rFonts w:ascii="Calibri" w:hAnsi="Calibri" w:cs="Arial"/>
          <w:b/>
        </w:rPr>
        <w:t xml:space="preserve"> </w:t>
      </w:r>
      <w:r w:rsidR="00DE675F">
        <w:rPr>
          <w:rFonts w:ascii="Calibri" w:hAnsi="Calibri" w:cs="Arial"/>
          <w:b/>
        </w:rPr>
        <w:t>(</w:t>
      </w:r>
      <w:r w:rsidRPr="002F013B">
        <w:rPr>
          <w:rFonts w:ascii="Calibri" w:hAnsi="Calibri" w:cs="Arial"/>
        </w:rPr>
        <w:t xml:space="preserve">A) Conjugation efficiency of fluorescently-labelled </w:t>
      </w:r>
      <w:r>
        <w:rPr>
          <w:rFonts w:ascii="Calibri" w:hAnsi="Calibri" w:cs="Arial"/>
        </w:rPr>
        <w:t xml:space="preserve">peptide-loaded </w:t>
      </w:r>
      <w:r w:rsidRPr="002F013B">
        <w:rPr>
          <w:rFonts w:ascii="Calibri" w:hAnsi="Calibri" w:cs="Arial"/>
        </w:rPr>
        <w:t>MHC Ig</w:t>
      </w:r>
      <w:r>
        <w:rPr>
          <w:rFonts w:ascii="Calibri" w:hAnsi="Calibri" w:cs="Arial"/>
        </w:rPr>
        <w:t>G</w:t>
      </w:r>
      <w:r w:rsidRPr="002F013B">
        <w:rPr>
          <w:rFonts w:ascii="Calibri" w:hAnsi="Calibri" w:cs="Arial"/>
        </w:rPr>
        <w:t xml:space="preserve"> dimer and anti-CD28 antibody to the surface of spherical and </w:t>
      </w:r>
      <w:r w:rsidR="00A76E09">
        <w:rPr>
          <w:rFonts w:ascii="Calibri" w:hAnsi="Calibri" w:cs="Arial"/>
        </w:rPr>
        <w:t xml:space="preserve">prolate </w:t>
      </w:r>
      <w:r w:rsidRPr="002F013B">
        <w:rPr>
          <w:rFonts w:ascii="Calibri" w:hAnsi="Calibri" w:cs="Arial"/>
        </w:rPr>
        <w:t xml:space="preserve">ellipsoidal microparticles. </w:t>
      </w:r>
      <w:r w:rsidR="00DE675F">
        <w:rPr>
          <w:rFonts w:ascii="Calibri" w:hAnsi="Calibri" w:cs="Arial"/>
        </w:rPr>
        <w:t>(</w:t>
      </w:r>
      <w:r w:rsidRPr="002F013B">
        <w:rPr>
          <w:rFonts w:ascii="Calibri" w:hAnsi="Calibri" w:cs="Arial"/>
        </w:rPr>
        <w:t xml:space="preserve">B) CD8+ T cells were labelled with CFSE and incubated with spherical and </w:t>
      </w:r>
      <w:r w:rsidR="00A76E09">
        <w:rPr>
          <w:rFonts w:ascii="Calibri" w:hAnsi="Calibri" w:cs="Arial"/>
        </w:rPr>
        <w:t>1D-</w:t>
      </w:r>
      <w:r w:rsidRPr="002F013B">
        <w:rPr>
          <w:rFonts w:ascii="Calibri" w:hAnsi="Calibri" w:cs="Arial"/>
        </w:rPr>
        <w:t>stretched micro-aAPC at 0.01, 0.1, and 1 mg doses</w:t>
      </w:r>
      <w:r>
        <w:rPr>
          <w:rFonts w:ascii="Calibri" w:hAnsi="Calibri" w:cs="Arial"/>
        </w:rPr>
        <w:t>, or non-cognate controls</w:t>
      </w:r>
      <w:r w:rsidRPr="002F013B">
        <w:rPr>
          <w:rFonts w:ascii="Calibri" w:hAnsi="Calibri" w:cs="Arial"/>
        </w:rPr>
        <w:t xml:space="preserve">. After 3 days, cells were evaluated by flow cytometry to assess proliferation. </w:t>
      </w:r>
      <w:r w:rsidR="00DE675F">
        <w:rPr>
          <w:rFonts w:ascii="Calibri" w:hAnsi="Calibri" w:cs="Arial"/>
        </w:rPr>
        <w:t>(</w:t>
      </w:r>
      <w:r w:rsidRPr="002F013B">
        <w:rPr>
          <w:rFonts w:ascii="Calibri" w:hAnsi="Calibri" w:cs="Arial"/>
        </w:rPr>
        <w:t xml:space="preserve">C) T cells were also evaluated after 7 days by manual counting. Cell counts were normalized to </w:t>
      </w:r>
      <w:r>
        <w:rPr>
          <w:rFonts w:ascii="Calibri" w:hAnsi="Calibri" w:cs="Arial"/>
        </w:rPr>
        <w:t>the initial count</w:t>
      </w:r>
      <w:r w:rsidRPr="002F013B">
        <w:rPr>
          <w:rFonts w:ascii="Calibri" w:hAnsi="Calibri" w:cs="Arial"/>
        </w:rPr>
        <w:t xml:space="preserve"> to calculate fold-expansion. </w:t>
      </w:r>
      <w:ins w:id="12" w:author="Author" w:date="2018-07-07T15:01:00Z">
        <w:r w:rsidR="002A5C98">
          <w:rPr>
            <w:rFonts w:ascii="Calibri" w:hAnsi="Calibri" w:cs="Arial"/>
          </w:rPr>
          <w:t>For comparison between prolate ellipsoidal and spherical fold expansion, * = p &lt; 0.05, ** = p &lt; 0.01, and *** = p &lt; 0.001. Error bars represent standard error of the mean (SEM)</w:t>
        </w:r>
        <w:r w:rsidR="003E173B">
          <w:rPr>
            <w:rFonts w:ascii="Calibri" w:hAnsi="Calibri" w:cs="Arial"/>
          </w:rPr>
          <w:t xml:space="preserve"> for 3 replicates</w:t>
        </w:r>
        <w:r w:rsidR="002A5C98">
          <w:rPr>
            <w:rFonts w:ascii="Calibri" w:hAnsi="Calibri" w:cs="Arial"/>
          </w:rPr>
          <w:t xml:space="preserve">. </w:t>
        </w:r>
      </w:ins>
      <w:r w:rsidRPr="002F013B">
        <w:rPr>
          <w:rFonts w:ascii="Calibri" w:hAnsi="Calibri" w:cs="Arial"/>
        </w:rPr>
        <w:t xml:space="preserve">Reproduced </w:t>
      </w:r>
      <w:r>
        <w:rPr>
          <w:rFonts w:ascii="Calibri" w:hAnsi="Calibri" w:cs="Arial"/>
        </w:rPr>
        <w:t xml:space="preserve">and adapted </w:t>
      </w:r>
      <w:r w:rsidRPr="002F013B">
        <w:rPr>
          <w:rFonts w:ascii="Calibri" w:hAnsi="Calibri" w:cs="Arial"/>
        </w:rPr>
        <w:t xml:space="preserve">with permission from </w:t>
      </w:r>
      <w:r w:rsidRPr="002F013B">
        <w:rPr>
          <w:rFonts w:ascii="Calibri" w:hAnsi="Calibri" w:cs="Arial"/>
          <w:i/>
        </w:rPr>
        <w:t>Biomaterials</w:t>
      </w:r>
      <w:r>
        <w:rPr>
          <w:rFonts w:ascii="Calibri" w:hAnsi="Calibri" w:cs="Arial"/>
        </w:rPr>
        <w:fldChar w:fldCharType="begin">
          <w:fldData xml:space="preserve">PEVuZE5vdGU+PENpdGU+PEF1dGhvcj5TdW5zaGluZTwvQXV0aG9yPjxZZWFyPjIwMTQ8L1llYXI+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</w:fldData>
        </w:fldChar>
      </w:r>
      <w:r w:rsidR="00C83A4D">
        <w:rPr>
          <w:rFonts w:ascii="Calibri" w:hAnsi="Calibri" w:cs="Arial"/>
        </w:rPr>
        <w:instrText xml:space="preserve"> ADDIN EN.CITE </w:instrText>
      </w:r>
      <w:r w:rsidR="00C83A4D">
        <w:rPr>
          <w:rFonts w:ascii="Calibri" w:hAnsi="Calibri" w:cs="Arial"/>
        </w:rPr>
        <w:fldChar w:fldCharType="begin">
          <w:fldData xml:space="preserve">PEVuZE5vdGU+PENpdGU+PEF1dGhvcj5TdW5zaGluZTwvQXV0aG9yPjxZZWFyPjIwMTQ8L1llYXI+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</w:fldData>
        </w:fldChar>
      </w:r>
      <w:r w:rsidR="00C83A4D">
        <w:rPr>
          <w:rFonts w:ascii="Calibri" w:hAnsi="Calibri" w:cs="Arial"/>
        </w:rPr>
        <w:instrText xml:space="preserve"> ADDIN EN.CITE.DATA </w:instrText>
      </w:r>
      <w:r w:rsidR="00C83A4D">
        <w:rPr>
          <w:rFonts w:ascii="Calibri" w:hAnsi="Calibri" w:cs="Arial"/>
        </w:rPr>
      </w:r>
      <w:r w:rsidR="00C83A4D">
        <w:rPr>
          <w:rFonts w:ascii="Calibri" w:hAnsi="Calibri" w:cs="Arial"/>
        </w:rPr>
        <w:fldChar w:fldCharType="end"/>
      </w:r>
      <w:r>
        <w:rPr>
          <w:rFonts w:ascii="Calibri" w:hAnsi="Calibri" w:cs="Arial"/>
        </w:rPr>
      </w:r>
      <w:r>
        <w:rPr>
          <w:rFonts w:ascii="Calibri" w:hAnsi="Calibri" w:cs="Arial"/>
        </w:rPr>
        <w:fldChar w:fldCharType="separate"/>
      </w:r>
      <w:r w:rsidR="00C83A4D" w:rsidRPr="00C83A4D">
        <w:rPr>
          <w:rFonts w:ascii="Calibri" w:hAnsi="Calibri" w:cs="Arial"/>
          <w:noProof/>
          <w:vertAlign w:val="superscript"/>
        </w:rPr>
        <w:t>12</w:t>
      </w:r>
      <w:r>
        <w:rPr>
          <w:rFonts w:ascii="Calibri" w:hAnsi="Calibri" w:cs="Arial"/>
        </w:rPr>
        <w:fldChar w:fldCharType="end"/>
      </w:r>
      <w:r w:rsidR="00F25B98">
        <w:rPr>
          <w:rFonts w:ascii="Calibri" w:hAnsi="Calibri" w:cs="Arial"/>
        </w:rPr>
        <w:t xml:space="preserve"> Copyright </w:t>
      </w:r>
      <w:r w:rsidR="00F25B98" w:rsidRPr="00F25B98">
        <w:rPr>
          <w:rFonts w:ascii="Calibri" w:hAnsi="Calibri" w:cs="Arial"/>
        </w:rPr>
        <w:t>Elsevier</w:t>
      </w:r>
      <w:r w:rsidR="00F25B98">
        <w:rPr>
          <w:rFonts w:ascii="Calibri" w:hAnsi="Calibri" w:cs="Arial"/>
        </w:rPr>
        <w:t xml:space="preserve"> 2014.</w:t>
      </w:r>
    </w:p>
    <w:p w14:paraId="7B19EF43" w14:textId="77777777" w:rsidR="00F30D4A" w:rsidRDefault="00F30D4A" w:rsidP="00F30D4A">
      <w:pPr>
        <w:jc w:val="both"/>
        <w:rPr>
          <w:rFonts w:ascii="Calibri" w:hAnsi="Calibri" w:cs="Arial"/>
        </w:rPr>
      </w:pPr>
    </w:p>
    <w:p w14:paraId="2CFCC8CA" w14:textId="527B1534" w:rsidR="00F30D4A" w:rsidRDefault="00F30D4A" w:rsidP="00F30D4A">
      <w:pPr>
        <w:jc w:val="both"/>
        <w:rPr>
          <w:rFonts w:ascii="Calibri" w:hAnsi="Calibri" w:cs="Arial"/>
        </w:rPr>
      </w:pPr>
      <w:r>
        <w:rPr>
          <w:rFonts w:ascii="Calibri" w:hAnsi="Calibri" w:cs="Arial"/>
          <w:b/>
        </w:rPr>
        <w:t xml:space="preserve">Figure </w:t>
      </w:r>
      <w:r w:rsidR="00E343E2">
        <w:rPr>
          <w:rFonts w:ascii="Calibri" w:hAnsi="Calibri" w:cs="Arial"/>
          <w:b/>
        </w:rPr>
        <w:t>5</w:t>
      </w:r>
      <w:r>
        <w:rPr>
          <w:rFonts w:ascii="Calibri" w:hAnsi="Calibri" w:cs="Arial"/>
          <w:b/>
        </w:rPr>
        <w:t xml:space="preserve">: </w:t>
      </w:r>
      <w:r w:rsidRPr="00A20BE3">
        <w:rPr>
          <w:rFonts w:ascii="Calibri" w:hAnsi="Calibri" w:cs="Arial"/>
          <w:b/>
        </w:rPr>
        <w:t xml:space="preserve">Characterization and functional assessment of spherical and </w:t>
      </w:r>
      <w:r w:rsidR="00A76E09">
        <w:rPr>
          <w:rFonts w:ascii="Calibri" w:hAnsi="Calibri" w:cs="Arial"/>
          <w:b/>
        </w:rPr>
        <w:t xml:space="preserve">prolate </w:t>
      </w:r>
      <w:r w:rsidRPr="00A20BE3">
        <w:rPr>
          <w:rFonts w:ascii="Calibri" w:hAnsi="Calibri" w:cs="Arial"/>
          <w:b/>
        </w:rPr>
        <w:t>ellipsoidal nano-aAPC.</w:t>
      </w:r>
      <w:r>
        <w:rPr>
          <w:rFonts w:ascii="Calibri" w:hAnsi="Calibri" w:cs="Arial"/>
          <w:b/>
        </w:rPr>
        <w:t xml:space="preserve"> </w:t>
      </w:r>
      <w:r w:rsidR="004F6527">
        <w:rPr>
          <w:rFonts w:ascii="Calibri" w:hAnsi="Calibri" w:cs="Arial"/>
          <w:b/>
        </w:rPr>
        <w:t>(</w:t>
      </w:r>
      <w:r w:rsidRPr="002F013B">
        <w:rPr>
          <w:rFonts w:ascii="Calibri" w:hAnsi="Calibri" w:cs="Arial"/>
        </w:rPr>
        <w:t xml:space="preserve">A) Conjugation efficiency of fluorescently-labelled </w:t>
      </w:r>
      <w:r>
        <w:rPr>
          <w:rFonts w:ascii="Calibri" w:hAnsi="Calibri" w:cs="Arial"/>
        </w:rPr>
        <w:t xml:space="preserve">peptide-loaded </w:t>
      </w:r>
      <w:r w:rsidRPr="002F013B">
        <w:rPr>
          <w:rFonts w:ascii="Calibri" w:hAnsi="Calibri" w:cs="Arial"/>
        </w:rPr>
        <w:t>MHC Ig</w:t>
      </w:r>
      <w:r>
        <w:rPr>
          <w:rFonts w:ascii="Calibri" w:hAnsi="Calibri" w:cs="Arial"/>
        </w:rPr>
        <w:t>G</w:t>
      </w:r>
      <w:r w:rsidRPr="002F013B">
        <w:rPr>
          <w:rFonts w:ascii="Calibri" w:hAnsi="Calibri" w:cs="Arial"/>
        </w:rPr>
        <w:t xml:space="preserve"> dimer and anti-CD28 antibody to the surface of spherical and </w:t>
      </w:r>
      <w:r w:rsidR="00A76E09">
        <w:rPr>
          <w:rFonts w:ascii="Calibri" w:hAnsi="Calibri" w:cs="Arial"/>
        </w:rPr>
        <w:t xml:space="preserve">prolate </w:t>
      </w:r>
      <w:r w:rsidRPr="002F013B">
        <w:rPr>
          <w:rFonts w:ascii="Calibri" w:hAnsi="Calibri" w:cs="Arial"/>
        </w:rPr>
        <w:t xml:space="preserve">ellipsoidal nanoparticles. </w:t>
      </w:r>
      <w:r w:rsidR="004F6527">
        <w:rPr>
          <w:rFonts w:ascii="Calibri" w:hAnsi="Calibri" w:cs="Arial"/>
        </w:rPr>
        <w:t>(</w:t>
      </w:r>
      <w:r w:rsidRPr="002F013B">
        <w:rPr>
          <w:rFonts w:ascii="Calibri" w:hAnsi="Calibri" w:cs="Arial"/>
        </w:rPr>
        <w:t xml:space="preserve">B) CD8+ T cells were labelled with CFSE and incubated with spherical and </w:t>
      </w:r>
      <w:r w:rsidR="0059505F">
        <w:rPr>
          <w:rFonts w:ascii="Calibri" w:hAnsi="Calibri" w:cs="Arial"/>
        </w:rPr>
        <w:t>prolate ellipsoidal</w:t>
      </w:r>
      <w:r w:rsidRPr="002F013B">
        <w:rPr>
          <w:rFonts w:ascii="Calibri" w:hAnsi="Calibri" w:cs="Arial"/>
        </w:rPr>
        <w:t xml:space="preserve"> nano-aAPC </w:t>
      </w:r>
      <w:r w:rsidR="0059505F">
        <w:rPr>
          <w:rFonts w:ascii="Calibri" w:hAnsi="Calibri" w:cs="Arial"/>
        </w:rPr>
        <w:t xml:space="preserve">of varying fold-stretch </w:t>
      </w:r>
      <w:r w:rsidRPr="002F013B">
        <w:rPr>
          <w:rFonts w:ascii="Calibri" w:hAnsi="Calibri" w:cs="Arial"/>
        </w:rPr>
        <w:t xml:space="preserve">at 0.01, 0.1, and 1 mg doses. After 3 days, cells were evaluated by flow cytometry to assess proliferation. </w:t>
      </w:r>
      <w:ins w:id="13" w:author="Author" w:date="2018-07-07T15:01:00Z">
        <w:r w:rsidR="004F6527">
          <w:rPr>
            <w:rFonts w:ascii="Calibri" w:hAnsi="Calibri" w:cs="Arial"/>
          </w:rPr>
          <w:t>(</w:t>
        </w:r>
        <w:r w:rsidRPr="002F013B">
          <w:rPr>
            <w:rFonts w:ascii="Calibri" w:hAnsi="Calibri" w:cs="Arial"/>
          </w:rPr>
          <w:t xml:space="preserve">C) T cells </w:t>
        </w:r>
        <w:r w:rsidR="002A5C98">
          <w:rPr>
            <w:rFonts w:ascii="Calibri" w:hAnsi="Calibri" w:cs="Arial"/>
          </w:rPr>
          <w:t>incubated with prolate ellipsoidal particles of varying fold stretch (ranging from 1.5 to 3.5)</w:t>
        </w:r>
      </w:ins>
      <w:del w:id="14" w:author="Author" w:date="2018-07-07T15:01:00Z">
        <w:r w:rsidR="004F6527">
          <w:rPr>
            <w:rFonts w:ascii="Calibri" w:hAnsi="Calibri" w:cs="Arial"/>
          </w:rPr>
          <w:delText>(</w:delText>
        </w:r>
        <w:r w:rsidRPr="002F013B">
          <w:rPr>
            <w:rFonts w:ascii="Calibri" w:hAnsi="Calibri" w:cs="Arial"/>
          </w:rPr>
          <w:delText>C) T cells</w:delText>
        </w:r>
      </w:del>
      <w:r w:rsidRPr="002F013B">
        <w:rPr>
          <w:rFonts w:ascii="Calibri" w:hAnsi="Calibri" w:cs="Arial"/>
        </w:rPr>
        <w:t xml:space="preserve"> were also evaluated after 7 days by manual counting. Cell counts were normalized to an untreated condition to calculate fold-expansion.</w:t>
      </w:r>
      <w:ins w:id="15" w:author="Author" w:date="2018-07-07T15:01:00Z">
        <w:r w:rsidRPr="002F013B">
          <w:rPr>
            <w:rFonts w:ascii="Calibri" w:hAnsi="Calibri" w:cs="Arial"/>
          </w:rPr>
          <w:t xml:space="preserve"> </w:t>
        </w:r>
        <w:r w:rsidR="003E173B">
          <w:rPr>
            <w:rFonts w:ascii="Calibri" w:hAnsi="Calibri" w:cs="Arial"/>
          </w:rPr>
          <w:t>* = p &lt; 0.05, ** = p &lt; 0.01, and *** = p &lt; 0.001 compared to spherical. Error bars represent standard error of the mean (SEM) for 3 replicates.</w:t>
        </w:r>
      </w:ins>
      <w:r w:rsidRPr="002F013B">
        <w:rPr>
          <w:rFonts w:ascii="Calibri" w:hAnsi="Calibri" w:cs="Arial"/>
        </w:rPr>
        <w:t xml:space="preserve"> Reproduced </w:t>
      </w:r>
      <w:r>
        <w:rPr>
          <w:rFonts w:ascii="Calibri" w:hAnsi="Calibri" w:cs="Arial"/>
        </w:rPr>
        <w:t xml:space="preserve">and adapted </w:t>
      </w:r>
      <w:r w:rsidRPr="002F013B">
        <w:rPr>
          <w:rFonts w:ascii="Calibri" w:hAnsi="Calibri" w:cs="Arial"/>
        </w:rPr>
        <w:t xml:space="preserve">with permission from </w:t>
      </w:r>
      <w:r w:rsidRPr="002F013B">
        <w:rPr>
          <w:rFonts w:ascii="Calibri" w:hAnsi="Calibri" w:cs="Arial"/>
          <w:i/>
        </w:rPr>
        <w:t>Small</w:t>
      </w:r>
      <w:r w:rsidR="00C83A4D">
        <w:rPr>
          <w:rFonts w:ascii="Calibri" w:hAnsi="Calibri" w:cs="Arial"/>
          <w:i/>
        </w:rPr>
        <w:t xml:space="preserve"> </w:t>
      </w:r>
      <w:r w:rsidRPr="00DF1362">
        <w:rPr>
          <w:rFonts w:ascii="Calibri" w:hAnsi="Calibri" w:cs="Arial"/>
        </w:rPr>
        <w:fldChar w:fldCharType="begin"/>
      </w:r>
      <w:r w:rsidR="00C83A4D">
        <w:rPr>
          <w:rFonts w:ascii="Calibri" w:hAnsi="Calibri" w:cs="Arial"/>
        </w:rPr>
        <w:instrText xml:space="preserve"> ADDIN EN.CITE &lt;EndNote&gt;&lt;Cite&gt;&lt;Author&gt;Meyer&lt;/Author&gt;&lt;Year&gt;2015&lt;/Year&gt;&lt;RecNum&gt;10&lt;/RecNum&gt;&lt;DisplayText&gt;&lt;style face="superscript"&gt;13&lt;/style&gt;&lt;/DisplayText&gt;&lt;record&gt;&lt;rec-number&gt;10&lt;/rec-number&gt;&lt;foreign-keys&gt;&lt;key app="EN" db-id="f5zwasewysv203edsdr5vts70p05rwarvtd0" timestamp="1522372110"&gt;10&lt;/key&gt;&lt;/foreign-keys&gt;&lt;ref-type name="Journal Article"&gt;17&lt;/ref-type&gt;&lt;contributors&gt;&lt;authors&gt;&lt;author&gt;Meyer, R. A.&lt;/author&gt;&lt;author&gt;Sunshine, J. C.&lt;/author&gt;&lt;author&gt;Perica, K.&lt;/author&gt;&lt;author&gt;Kosmides, A. K.&lt;/author&gt;&lt;author&gt;Aje, K.&lt;/author&gt;&lt;author&gt;Schneck, J. P.&lt;/author&gt;&lt;author&gt;Green, J. J.&lt;/author&gt;&lt;/authors&gt;&lt;/contributors&gt;&lt;auth-address&gt;Translational Tissue Engineering Center, Institute for Nanobiotechnology, Department of Biomedical Engineering, Johns Hopkins School of Medicine, 400 N Broadway, Baltimore, MD, 21231, USA.&lt;/auth-address&gt;&lt;titles&gt;&lt;title&gt;Biodegradable nanoellipsoidal artificial antigen presenting cells for antigen specific T-cell activation&lt;/title&gt;&lt;secondary-title&gt;Small&lt;/secondary-title&gt;&lt;/titles&gt;&lt;periodical&gt;&lt;full-title&gt;Small&lt;/full-title&gt;&lt;/periodical&gt;&lt;pages&gt;1519-25&lt;/pages&gt;&lt;volume&gt;11&lt;/volume&gt;&lt;number&gt;13&lt;/number&gt;&lt;edition&gt;2015/02/03&lt;/edition&gt;&lt;keywords&gt;&lt;keyword&gt;Animals&lt;/keyword&gt;&lt;keyword&gt;Antigen-Presenting Cells/*immunology&lt;/keyword&gt;&lt;keyword&gt;Antigens/*immunology&lt;/keyword&gt;&lt;keyword&gt;Humans&lt;/keyword&gt;&lt;keyword&gt;*Lymphocyte Activation&lt;/keyword&gt;&lt;keyword&gt;Mice&lt;/keyword&gt;&lt;keyword&gt;T-Lymphocytes/*immunology&lt;/keyword&gt;&lt;keyword&gt;CD8+ T-Cell activation&lt;/keyword&gt;&lt;keyword&gt;biomimetic&lt;/keyword&gt;&lt;keyword&gt;immunoengineering&lt;/keyword&gt;&lt;keyword&gt;nanoparticles&lt;/keyword&gt;&lt;keyword&gt;particle shape&lt;/keyword&gt;&lt;/keywords&gt;&lt;dates&gt;&lt;year&gt;2015&lt;/year&gt;&lt;pub-dates&gt;&lt;date&gt;Apr&lt;/date&gt;&lt;/pub-dates&gt;&lt;/dates&gt;&lt;isbn&gt;1613-6829 (Electronic)&amp;#xD;1613-6810 (Linking)&lt;/isbn&gt;&lt;accession-num&gt;25641795&lt;/accession-num&gt;&lt;urls&gt;&lt;related-urls&gt;&lt;url&gt;https://www.ncbi.nlm.nih.gov/pubmed/25641795&lt;/url&gt;&lt;/related-urls&gt;&lt;/urls&gt;&lt;custom2&gt;PMC4529071&lt;/custom2&gt;&lt;electronic-resource-num&gt;10.1002/smll.201402369&lt;/electronic-resource-num&gt;&lt;/record&gt;&lt;/Cite&gt;&lt;/EndNote&gt;</w:instrText>
      </w:r>
      <w:r w:rsidRPr="00DF1362">
        <w:rPr>
          <w:rFonts w:ascii="Calibri" w:hAnsi="Calibri" w:cs="Arial"/>
        </w:rPr>
        <w:fldChar w:fldCharType="separate"/>
      </w:r>
      <w:r w:rsidR="00C83A4D" w:rsidRPr="00C83A4D">
        <w:rPr>
          <w:rFonts w:ascii="Calibri" w:hAnsi="Calibri" w:cs="Arial"/>
          <w:noProof/>
          <w:vertAlign w:val="superscript"/>
        </w:rPr>
        <w:t>13</w:t>
      </w:r>
      <w:r w:rsidRPr="00DF1362">
        <w:rPr>
          <w:rFonts w:ascii="Calibri" w:hAnsi="Calibri" w:cs="Arial"/>
        </w:rPr>
        <w:fldChar w:fldCharType="end"/>
      </w:r>
      <w:r w:rsidR="00F25B98">
        <w:rPr>
          <w:rFonts w:ascii="Calibri" w:hAnsi="Calibri" w:cs="Arial"/>
        </w:rPr>
        <w:t xml:space="preserve"> Copyright </w:t>
      </w:r>
      <w:r w:rsidR="004F6527" w:rsidRPr="004F6527">
        <w:rPr>
          <w:rFonts w:ascii="Calibri" w:hAnsi="Calibri" w:cs="Arial"/>
        </w:rPr>
        <w:t>W</w:t>
      </w:r>
      <w:r w:rsidR="004F6527">
        <w:rPr>
          <w:rFonts w:ascii="Calibri" w:hAnsi="Calibri" w:cs="Arial"/>
        </w:rPr>
        <w:t>iley</w:t>
      </w:r>
      <w:r w:rsidR="004F6527" w:rsidRPr="004F6527">
        <w:rPr>
          <w:rFonts w:ascii="Calibri" w:hAnsi="Calibri" w:cs="Arial"/>
        </w:rPr>
        <w:t>-VCH</w:t>
      </w:r>
      <w:r w:rsidR="00F25B98">
        <w:rPr>
          <w:rFonts w:ascii="Calibri" w:hAnsi="Calibri" w:cs="Arial"/>
        </w:rPr>
        <w:t xml:space="preserve"> 2015.</w:t>
      </w:r>
    </w:p>
    <w:p w14:paraId="61820919" w14:textId="77777777" w:rsidR="00B07F45" w:rsidRPr="000B2F36" w:rsidRDefault="00B07F45" w:rsidP="00925823">
      <w:pPr>
        <w:pStyle w:val="NormalWeb"/>
        <w:spacing w:before="0" w:beforeAutospacing="0" w:after="0" w:afterAutospacing="0"/>
        <w:jc w:val="both"/>
        <w:rPr>
          <w:rFonts w:ascii="Calibri" w:hAnsi="Calibri" w:cs="Arial"/>
        </w:rPr>
      </w:pPr>
    </w:p>
    <w:p w14:paraId="54A3DE25" w14:textId="77777777" w:rsidR="00933ECB" w:rsidRDefault="005C54D2" w:rsidP="00933ECB">
      <w:pPr>
        <w:pStyle w:val="NormalWeb"/>
        <w:spacing w:before="0" w:beforeAutospacing="0" w:after="0" w:afterAutospacing="0"/>
        <w:jc w:val="both"/>
        <w:rPr>
          <w:rFonts w:ascii="Calibri" w:hAnsi="Calibri" w:cs="Arial"/>
          <w:b/>
          <w:bCs/>
        </w:rPr>
      </w:pPr>
      <w:r w:rsidRPr="000B2F36">
        <w:rPr>
          <w:rFonts w:ascii="Calibri" w:hAnsi="Calibri" w:cs="Arial"/>
          <w:b/>
        </w:rPr>
        <w:lastRenderedPageBreak/>
        <w:t>DISCUSSION</w:t>
      </w:r>
      <w:r w:rsidR="009B1737" w:rsidRPr="000B2F36">
        <w:rPr>
          <w:rFonts w:ascii="Calibri" w:hAnsi="Calibri" w:cs="Arial"/>
          <w:b/>
          <w:bCs/>
        </w:rPr>
        <w:t>:</w:t>
      </w:r>
      <w:r w:rsidR="00585D13" w:rsidRPr="000B2F36">
        <w:rPr>
          <w:rFonts w:ascii="Calibri" w:hAnsi="Calibri" w:cs="Arial"/>
          <w:b/>
          <w:bCs/>
        </w:rPr>
        <w:t xml:space="preserve"> </w:t>
      </w:r>
    </w:p>
    <w:p w14:paraId="288E1E81" w14:textId="77777777" w:rsidR="00AF5C5D" w:rsidRDefault="00AF5C5D" w:rsidP="00933ECB">
      <w:pPr>
        <w:pStyle w:val="NormalWeb"/>
        <w:spacing w:before="0" w:beforeAutospacing="0" w:after="0" w:afterAutospacing="0"/>
        <w:jc w:val="both"/>
      </w:pPr>
    </w:p>
    <w:p w14:paraId="35489734" w14:textId="3E448A6B" w:rsidR="000D7ECF" w:rsidRPr="00DD3013" w:rsidRDefault="000D7ECF" w:rsidP="00DD3013">
      <w:pPr>
        <w:widowControl w:val="0"/>
        <w:autoSpaceDE w:val="0"/>
        <w:autoSpaceDN w:val="0"/>
        <w:adjustRightInd w:val="0"/>
        <w:rPr>
          <w:rFonts w:ascii="Calibri" w:hAnsi="Calibri"/>
          <w:color w:val="231F20"/>
        </w:rPr>
      </w:pPr>
      <w:r w:rsidRPr="00A84356">
        <w:rPr>
          <w:rFonts w:ascii="Calibri" w:hAnsi="Calibri"/>
        </w:rPr>
        <w:t>This proto</w:t>
      </w:r>
      <w:r>
        <w:rPr>
          <w:rFonts w:ascii="Calibri" w:hAnsi="Calibri"/>
        </w:rPr>
        <w:t>col details a versatile method for the precise generation of anisotropic polymeric particles. The thin film stretching technique described here is scalable, highly reproducible and inexpensive. Alternative techniques for generating anisotropic particles suffer from many limitations, including high cost, low throughput, and limited particle size.</w:t>
      </w:r>
      <w:r w:rsidR="00A6543D">
        <w:rPr>
          <w:rFonts w:ascii="Calibri" w:hAnsi="Calibri"/>
        </w:rPr>
        <w:t xml:space="preserve"> </w:t>
      </w:r>
      <w:r w:rsidR="00D802A3">
        <w:rPr>
          <w:rFonts w:ascii="Calibri" w:hAnsi="Calibri"/>
        </w:rPr>
        <w:t xml:space="preserve">The thin film stretching approach is also advantageous because the particles are modified to be anisotropic after synthesis, and, as a result, is compatible with a wide range of particle sizes and synthesis techniques. </w:t>
      </w:r>
      <w:r w:rsidR="00A6543D" w:rsidRPr="00C83A4D">
        <w:rPr>
          <w:rFonts w:ascii="Calibri" w:hAnsi="Calibri"/>
          <w:b/>
        </w:rPr>
        <w:t>Figure 1</w:t>
      </w:r>
      <w:r w:rsidR="00A6543D">
        <w:rPr>
          <w:rFonts w:ascii="Calibri" w:hAnsi="Calibri"/>
        </w:rPr>
        <w:t xml:space="preserve"> details the setup of the automated two-dimensional stretching device. This device can also be used without the electronic components by manually turning the screws until the film has reached the desired degree of stretching. </w:t>
      </w:r>
      <w:r w:rsidR="00C54AC0">
        <w:rPr>
          <w:rFonts w:ascii="Calibri" w:hAnsi="Calibri"/>
        </w:rPr>
        <w:t xml:space="preserve">However, </w:t>
      </w:r>
      <w:r w:rsidR="00D802A3">
        <w:rPr>
          <w:rFonts w:ascii="Calibri" w:hAnsi="Calibri"/>
        </w:rPr>
        <w:t xml:space="preserve">we have found that </w:t>
      </w:r>
      <w:r w:rsidR="00C54AC0">
        <w:rPr>
          <w:rFonts w:ascii="Calibri" w:hAnsi="Calibri"/>
        </w:rPr>
        <w:t xml:space="preserve">the automated process is much more consistent </w:t>
      </w:r>
      <w:r w:rsidR="00D802A3">
        <w:rPr>
          <w:rFonts w:ascii="Calibri" w:hAnsi="Calibri"/>
        </w:rPr>
        <w:t>and rapid than manual operation</w:t>
      </w:r>
      <w:r w:rsidR="00C83A4D">
        <w:rPr>
          <w:rFonts w:ascii="Calibri" w:hAnsi="Calibri"/>
        </w:rPr>
        <w:t xml:space="preserve">. </w: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15</w:t>
      </w:r>
      <w:r w:rsidR="00C83A4D">
        <w:rPr>
          <w:rFonts w:ascii="Calibri" w:hAnsi="Calibri"/>
        </w:rPr>
        <w:fldChar w:fldCharType="end"/>
      </w:r>
      <w:r w:rsidR="00D802A3">
        <w:rPr>
          <w:rFonts w:ascii="Calibri" w:hAnsi="Calibri"/>
        </w:rPr>
        <w:t xml:space="preserve"> </w:t>
      </w:r>
      <w:r w:rsidR="000F7750">
        <w:rPr>
          <w:rFonts w:ascii="Calibri" w:hAnsi="Calibri"/>
        </w:rPr>
        <w:t xml:space="preserve">Various </w:t>
      </w:r>
      <w:r w:rsidR="00DD3013">
        <w:rPr>
          <w:rFonts w:ascii="Calibri" w:hAnsi="Calibri"/>
        </w:rPr>
        <w:t>techniques</w:t>
      </w:r>
      <w:r w:rsidR="000F7750">
        <w:rPr>
          <w:rFonts w:ascii="Calibri" w:hAnsi="Calibri"/>
        </w:rPr>
        <w:t xml:space="preserve"> have been developed to synthesize anisotropic particles</w:t>
      </w:r>
      <w:r w:rsidR="00DD3013">
        <w:rPr>
          <w:rFonts w:ascii="Calibri" w:hAnsi="Calibri"/>
        </w:rPr>
        <w:t>, such as microfluidic approaches</w:t>
      </w:r>
      <w:r w:rsidR="00C83A4D">
        <w:rPr>
          <w:rFonts w:ascii="Calibri" w:hAnsi="Calibri"/>
        </w:rPr>
        <w:t xml:space="preserve"> </w:t>
      </w:r>
      <w:r w:rsidR="00C83A4D">
        <w:rPr>
          <w:rFonts w:ascii="Calibri" w:hAnsi="Calibri"/>
        </w:rPr>
        <w:fldChar w:fldCharType="begin">
          <w:fldData xml:space="preserve">PEVuZE5vdGU+PENpdGU+PEF1dGhvcj5TaHVtPC9BdXRob3I+PFllYXI+MjAxMDwvWWVhcj48UmVj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PEVuZE5vdGU+PENpdGU+PEF1dGhvcj5TaHVtPC9BdXRob3I+PFllYXI+MjAxMDwvWWVhcj48UmVj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17-19</w:t>
      </w:r>
      <w:r w:rsidR="00C83A4D">
        <w:rPr>
          <w:rFonts w:ascii="Calibri" w:hAnsi="Calibri"/>
        </w:rPr>
        <w:fldChar w:fldCharType="end"/>
      </w:r>
      <w:r w:rsidR="00C83A4D">
        <w:rPr>
          <w:rFonts w:ascii="Calibri" w:hAnsi="Calibri"/>
        </w:rPr>
        <w:t>,</w:t>
      </w:r>
      <w:r w:rsidR="00DD3013">
        <w:rPr>
          <w:rFonts w:ascii="Calibri" w:hAnsi="Calibri"/>
        </w:rPr>
        <w:t xml:space="preserve"> layer-by-layer coating</w:t>
      </w:r>
      <w:r w:rsidR="00C83A4D">
        <w:rPr>
          <w:rFonts w:ascii="Calibri" w:hAnsi="Calibri"/>
        </w:rPr>
        <w:t xml:space="preserve"> </w:t>
      </w:r>
      <w:ins w:id="16" w:author="Author" w:date="2018-07-07T15:01:00Z">
        <w:r w:rsidR="00C83A4D">
          <w:rPr>
            <w:rFonts w:ascii="Calibri" w:hAnsi="Calibri"/>
          </w:rPr>
          <w:fldChar w:fldCharType="begin"/>
        </w:r>
        <w:r w:rsidR="008C766B">
          <w:rPr>
            <w:rFonts w:ascii="Calibri" w:hAnsi="Calibri"/>
          </w:rPr>
          <w:instrText xml:space="preserve"> ADDIN EN.CITE &lt;EndNote&gt;&lt;Cite&gt;&lt;Author&gt;Zhou&lt;/Author&gt;&lt;Year&gt;2013&lt;/Year&gt;&lt;RecNum&gt;20&lt;/RecNum&gt;&lt;DisplayText&gt;&lt;style face="superscript"&gt;21&lt;/style&gt;&lt;/DisplayText&gt;&lt;record&gt;&lt;rec-number&gt;20&lt;/rec-number&gt;&lt;foreign-keys&gt;&lt;key app="EN" db-id="f5zwasewysv203edsdr5vts70p05rwarvtd0" timestamp="1529507391"&gt;20&lt;/key&gt;&lt;/foreign-keys&gt;&lt;ref-type name="Journal Article"&gt;17&lt;/ref-type&gt;&lt;contributors&gt;&lt;authors&gt;&lt;author&gt;Zhou, Z.&lt;/author&gt;&lt;author&gt;Anselmo, A. C.&lt;/author&gt;&lt;author&gt;Mitragotri, S.&lt;/author&gt;&lt;/authors&gt;&lt;/contributors&gt;&lt;auth-address&gt;Department of Chemical Engineering, University of California, Santa Barbara, CA 93106, USA.&lt;/auth-address&gt;&lt;titles&gt;&lt;title&gt;Synthesis of protein-based, rod-shaped particles from spherical templates using layer-by-layer assembly&lt;/title&gt;&lt;secondary-title&gt;Advanced Materials&lt;/secondary-title&gt;&lt;/titles&gt;&lt;periodical&gt;&lt;full-title&gt;Advanced Materials&lt;/full-title&gt;&lt;/periodical&gt;&lt;pages&gt;2723-7&lt;/pages&gt;&lt;volume&gt;25&lt;/volume&gt;&lt;number&gt;19&lt;/number&gt;&lt;edition&gt;2013/04/13&lt;/edition&gt;&lt;keywords&gt;&lt;keyword&gt;Materials Testing&lt;/keyword&gt;&lt;keyword&gt;Molecular Conformation&lt;/keyword&gt;&lt;keyword&gt;Molecular Imprinting/*methods&lt;/keyword&gt;&lt;keyword&gt;Nanocapsules/*chemistry/*ultrastructure&lt;/keyword&gt;&lt;keyword&gt;Nanotubes/*chemistry/*ultrastructure&lt;/keyword&gt;&lt;keyword&gt;Polystyrenes/*chemistry&lt;/keyword&gt;&lt;keyword&gt;Proteins/*chemistry&lt;/keyword&gt;&lt;keyword&gt;Surface Properties&lt;/keyword&gt;&lt;/keywords&gt;&lt;dates&gt;&lt;year&gt;2013&lt;/year&gt;&lt;pub-dates&gt;&lt;date&gt;May 21&lt;/date&gt;&lt;/pub-dates&gt;&lt;/dates&gt;&lt;isbn&gt;1521-4095 (Electronic)&amp;#xD;0935-9648 (Linking)&lt;/isbn&gt;&lt;accession-num&gt;23580475&lt;/accession-num&gt;&lt;urls&gt;&lt;related-urls&gt;&lt;url&gt;https://www.ncbi.nlm.nih.gov/pubmed/23580475&lt;/url&gt;&lt;/related-urls&gt;&lt;/urls&gt;&lt;electronic-resource-num&gt;10.1002/adma.201300220&lt;/electronic-resource-num&gt;&lt;/record&gt;&lt;/Cite&gt;&lt;/EndNote&gt;</w:instrText>
        </w:r>
        <w:r w:rsidR="00C83A4D">
          <w:rPr>
            <w:rFonts w:ascii="Calibri" w:hAnsi="Calibri"/>
          </w:rPr>
          <w:fldChar w:fldCharType="separate"/>
        </w:r>
        <w:r w:rsidR="008C766B" w:rsidRPr="008C766B">
          <w:rPr>
            <w:rFonts w:ascii="Calibri" w:hAnsi="Calibri"/>
            <w:noProof/>
            <w:vertAlign w:val="superscript"/>
          </w:rPr>
          <w:t>21</w:t>
        </w:r>
        <w:r w:rsidR="00C83A4D">
          <w:rPr>
            <w:rFonts w:ascii="Calibri" w:hAnsi="Calibri"/>
          </w:rPr>
          <w:fldChar w:fldCharType="end"/>
        </w:r>
      </w:ins>
      <w:del w:id="17" w:author="Author" w:date="2018-07-07T15:01:00Z">
        <w:r w:rsidR="00C83A4D">
          <w:rPr>
            <w:rFonts w:ascii="Calibri" w:hAnsi="Calibri"/>
          </w:rPr>
          <w:fldChar w:fldCharType="begin"/>
        </w:r>
        <w:r w:rsidR="00C83A4D">
          <w:rPr>
            <w:rFonts w:ascii="Calibri" w:hAnsi="Calibri"/>
          </w:rPr>
          <w:delInstrText xml:space="preserve"> ADDIN EN.CITE &lt;EndNote&gt;&lt;Cite&gt;&lt;Author&gt;Zhou&lt;/Author&gt;&lt;Year&gt;2013&lt;/Year&gt;&lt;RecNum&gt;20&lt;/RecNum&gt;&lt;DisplayText&gt;&lt;style face="superscript"&gt;20&lt;/style&gt;&lt;/DisplayText&gt;&lt;record&gt;&lt;rec-number&gt;20&lt;/rec-number&gt;&lt;foreign-keys&gt;&lt;key app="EN" db-id="f5zwasewysv203edsdr5vts70p05rwarvtd0" timestamp="1529507391"&gt;20&lt;/key&gt;&lt;/foreign-keys&gt;&lt;ref-type name="Journal Article"&gt;17&lt;/ref-type&gt;&lt;contributors&gt;&lt;authors&gt;&lt;author&gt;Zhou, Z.&lt;/author&gt;&lt;author&gt;Anselmo, A. C.&lt;/author&gt;&lt;author&gt;Mitragotri, S.&lt;/author&gt;&lt;/authors&gt;&lt;/contributors&gt;&lt;auth-address&gt;Department of Chemical Engineering, University of California, Santa Barbara, CA 93106, USA.&lt;/auth-address&gt;&lt;titles&gt;&lt;title&gt;Synthesis of protein-based, rod-shaped particles from spherical templates using layer-by-layer assembly&lt;/title&gt;&lt;secondary-title&gt;Advanced Materials&lt;/secondary-title&gt;&lt;/titles&gt;&lt;periodical&gt;&lt;full-title&gt;Advanced Materials&lt;/full-title&gt;&lt;/periodical&gt;&lt;pages&gt;2723-7&lt;/pages&gt;&lt;volume&gt;25&lt;/volume&gt;&lt;number&gt;19&lt;/number&gt;&lt;edition&gt;2013/04/13&lt;/edition&gt;&lt;keywords&gt;&lt;keyword&gt;Materials Testing&lt;/keyword&gt;&lt;keyword&gt;Molecular Conformation&lt;/keyword&gt;&lt;keyword&gt;Molecular Imprinting/*methods&lt;/keyword&gt;&lt;keyword&gt;Nanocapsules/*chemistry/*ultrastructure&lt;/keyword&gt;&lt;keyword&gt;Nanotubes/*chemistry/*ultrastructure&lt;/keyword&gt;&lt;keyword&gt;Polystyrenes/*chemistry&lt;/keyword&gt;&lt;keyword&gt;Proteins/*chemistry&lt;/keyword&gt;&lt;keyword&gt;Surface Properties&lt;/keyword&gt;&lt;/keywords&gt;&lt;dates&gt;&lt;year&gt;2013&lt;/year&gt;&lt;pub-dates&gt;&lt;date&gt;May 21&lt;/date&gt;&lt;/pub-dates&gt;&lt;/dates&gt;&lt;isbn&gt;1521-4095 (Electronic)&amp;#xD;0935-9648 (Linking)&lt;/isbn&gt;&lt;accession-num&gt;23580475&lt;/accession-num&gt;&lt;urls&gt;&lt;related-urls&gt;&lt;url&gt;https://www.ncbi.nlm.nih.gov/pubmed/23580475&lt;/url&gt;&lt;/related-urls&gt;&lt;/urls&gt;&lt;electronic-resource-num&gt;10.1002/adma.201300220&lt;/electronic-resource-num&gt;&lt;/record&gt;&lt;/Cite&gt;&lt;/EndNote&gt;</w:delInstrText>
        </w:r>
        <w:r w:rsidR="00C83A4D">
          <w:rPr>
            <w:rFonts w:ascii="Calibri" w:hAnsi="Calibri"/>
          </w:rPr>
          <w:fldChar w:fldCharType="separate"/>
        </w:r>
        <w:r w:rsidR="00C83A4D" w:rsidRPr="00C83A4D">
          <w:rPr>
            <w:rFonts w:ascii="Calibri" w:hAnsi="Calibri"/>
            <w:noProof/>
            <w:vertAlign w:val="superscript"/>
          </w:rPr>
          <w:delText>20</w:delText>
        </w:r>
        <w:r w:rsidR="00C83A4D">
          <w:rPr>
            <w:rFonts w:ascii="Calibri" w:hAnsi="Calibri"/>
          </w:rPr>
          <w:fldChar w:fldCharType="end"/>
        </w:r>
      </w:del>
      <w:r w:rsidR="00C83A4D">
        <w:rPr>
          <w:rFonts w:ascii="Calibri" w:hAnsi="Calibri"/>
        </w:rPr>
        <w:t>,</w:t>
      </w:r>
      <w:r w:rsidR="00DD3013">
        <w:rPr>
          <w:rFonts w:ascii="Calibri" w:hAnsi="Calibri"/>
          <w:color w:val="231F20"/>
        </w:rPr>
        <w:t xml:space="preserve"> and other bottom-up synthesis approaches</w:t>
      </w:r>
      <w:r w:rsidR="00C83A4D">
        <w:rPr>
          <w:rFonts w:ascii="Calibri" w:hAnsi="Calibri"/>
          <w:color w:val="231F20"/>
        </w:rPr>
        <w:t xml:space="preserve">. </w:t>
      </w:r>
      <w:r w:rsidR="00C83A4D">
        <w:rPr>
          <w:rFonts w:ascii="Calibri" w:hAnsi="Calibri"/>
          <w:color w:val="231F20"/>
        </w:rPr>
        <w:fldChar w:fldCharType="begin">
          <w:fldData xml:space="preserve">PEVuZE5vdGU+PENpdGU+PEF1dGhvcj5KYW5nPC9BdXRob3I+PFllYXI+MjAxMzwvWWVhcj48UmVj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</w:fldData>
        </w:fldChar>
      </w:r>
      <w:r w:rsidR="00C83A4D">
        <w:rPr>
          <w:rFonts w:ascii="Calibri" w:hAnsi="Calibri"/>
          <w:color w:val="231F20"/>
        </w:rPr>
        <w:instrText xml:space="preserve"> ADDIN EN.CITE </w:instrText>
      </w:r>
      <w:r w:rsidR="00C83A4D">
        <w:rPr>
          <w:rFonts w:ascii="Calibri" w:hAnsi="Calibri"/>
          <w:color w:val="231F20"/>
        </w:rPr>
        <w:fldChar w:fldCharType="begin">
          <w:fldData xml:space="preserve">PEVuZE5vdGU+PENpdGU+PEF1dGhvcj5KYW5nPC9BdXRob3I+PFllYXI+MjAxMzwvWWVhcj48UmVj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</w:fldData>
        </w:fldChar>
      </w:r>
      <w:r w:rsidR="00C83A4D">
        <w:rPr>
          <w:rFonts w:ascii="Calibri" w:hAnsi="Calibri"/>
          <w:color w:val="231F20"/>
        </w:rPr>
        <w:instrText xml:space="preserve"> ADDIN EN.CITE.DATA </w:instrText>
      </w:r>
      <w:r w:rsidR="00C83A4D">
        <w:rPr>
          <w:rFonts w:ascii="Calibri" w:hAnsi="Calibri"/>
          <w:color w:val="231F20"/>
        </w:rPr>
      </w:r>
      <w:r w:rsidR="00C83A4D">
        <w:rPr>
          <w:rFonts w:ascii="Calibri" w:hAnsi="Calibri"/>
          <w:color w:val="231F20"/>
        </w:rPr>
        <w:fldChar w:fldCharType="end"/>
      </w:r>
      <w:r w:rsidR="00C83A4D">
        <w:rPr>
          <w:rFonts w:ascii="Calibri" w:hAnsi="Calibri"/>
          <w:color w:val="231F20"/>
        </w:rPr>
      </w:r>
      <w:r w:rsidR="00C83A4D">
        <w:rPr>
          <w:rFonts w:ascii="Calibri" w:hAnsi="Calibri"/>
          <w:color w:val="231F20"/>
        </w:rPr>
        <w:fldChar w:fldCharType="separate"/>
      </w:r>
      <w:r w:rsidR="00C83A4D" w:rsidRPr="00C83A4D">
        <w:rPr>
          <w:rFonts w:ascii="Calibri" w:hAnsi="Calibri"/>
          <w:noProof/>
          <w:color w:val="231F20"/>
          <w:vertAlign w:val="superscript"/>
        </w:rPr>
        <w:t>21,22</w:t>
      </w:r>
      <w:r w:rsidR="00C83A4D">
        <w:rPr>
          <w:rFonts w:ascii="Calibri" w:hAnsi="Calibri"/>
          <w:color w:val="231F20"/>
        </w:rPr>
        <w:fldChar w:fldCharType="end"/>
      </w:r>
      <w:r w:rsidR="00DD3013">
        <w:rPr>
          <w:rFonts w:ascii="Calibri" w:hAnsi="Calibri"/>
          <w:color w:val="231F20"/>
        </w:rPr>
        <w:t xml:space="preserve"> However, these approaches do not enable strong control over particle geometry and are not as versatile in terms of shapes that can be generate</w:t>
      </w:r>
      <w:r w:rsidR="00D802A3">
        <w:rPr>
          <w:rFonts w:ascii="Calibri" w:hAnsi="Calibri"/>
          <w:color w:val="231F20"/>
        </w:rPr>
        <w:t>d and particle materials that can be used</w:t>
      </w:r>
      <w:r w:rsidR="00DD3013">
        <w:rPr>
          <w:rFonts w:ascii="Calibri" w:hAnsi="Calibri"/>
          <w:color w:val="231F20"/>
        </w:rPr>
        <w:t>. A popular top-down method for fabricating nonspherical particles is Particle Replication in Non-Wetting Templates (PRINT</w:t>
      </w:r>
      <w:r w:rsidR="00DD3013" w:rsidRPr="00DD3013">
        <w:rPr>
          <w:rFonts w:ascii="Calibri" w:hAnsi="Calibri"/>
          <w:color w:val="231F20"/>
        </w:rPr>
        <w:t>)</w:t>
      </w:r>
      <w:r w:rsidR="00C83A4D">
        <w:rPr>
          <w:rFonts w:ascii="Calibri" w:hAnsi="Calibri"/>
          <w:color w:val="231F20"/>
        </w:rPr>
        <w:t xml:space="preserve">. </w:t>
      </w:r>
      <w:ins w:id="18" w:author="Author" w:date="2018-07-07T15:01:00Z">
        <w:r w:rsidR="00C83A4D">
          <w:rPr>
            <w:rFonts w:ascii="Calibri" w:hAnsi="Calibri"/>
            <w:color w:val="231F20"/>
          </w:rPr>
          <w:fldChar w:fldCharType="begin"/>
        </w:r>
        <w:r w:rsidR="008C766B">
          <w:rPr>
            <w:rFonts w:ascii="Calibri" w:hAnsi="Calibri"/>
            <w:color w:val="231F20"/>
          </w:rPr>
          <w:instrText xml:space="preserve"> ADDIN EN.CITE &lt;EndNote&gt;&lt;Cite&gt;&lt;Author&gt;Rolland&lt;/Author&gt;&lt;Year&gt;2005&lt;/Year&gt;&lt;RecNum&gt;22&lt;/RecNum&gt;&lt;DisplayText&gt;&lt;style face="superscript"&gt;24&lt;/style&gt;&lt;/DisplayText&gt;&lt;record&gt;&lt;rec-number&gt;22&lt;/rec-number&gt;&lt;foreign-keys&gt;&lt;key app="EN" db-id="f5zwasewysv203edsdr5vts70p05rwarvtd0" timestamp="1529507821"&gt;22&lt;/key&gt;&lt;/foreign-keys&gt;&lt;ref-type name="Journal Article"&gt;17&lt;/ref-type&gt;&lt;contributors&gt;&lt;authors&gt;&lt;author&gt;Rolland, J. P.&lt;/author&gt;&lt;author&gt;Maynor, B. W.&lt;/author&gt;&lt;author&gt;Euliss, L. E.&lt;/author&gt;&lt;author&gt;Exner, A. E.&lt;/author&gt;&lt;author&gt;Denison, G. M.&lt;/author&gt;&lt;author&gt;DeSimone, J. M.&lt;/author&gt;&lt;/authors&gt;&lt;/contributors&gt;&lt;auth-address&gt;Department of Chemistry, University of North Carolina at Chapel Hill, Chapel Hill, North Carolina 27599, USA.&lt;/auth-address&gt;&lt;titles&gt;&lt;title&gt;Direct fabrication and harvesting of monodisperse, shape-specific nanobiomaterials&lt;/title&gt;&lt;secondary-title&gt;Journal of the American Chemical Society&lt;/secondary-title&gt;&lt;/titles&gt;&lt;periodical&gt;&lt;full-title&gt;Journal of the American Chemical Society&lt;/full-title&gt;&lt;/periodical&gt;&lt;pages&gt;10096-100&lt;/pages&gt;&lt;volume&gt;127&lt;/volume&gt;&lt;number&gt;28&lt;/number&gt;&lt;edition&gt;2005/07/14&lt;/edition&gt;&lt;keywords&gt;&lt;keyword&gt;Biocompatible Materials/*chemistry&lt;/keyword&gt;&lt;keyword&gt;Biosensing Techniques/*methods&lt;/keyword&gt;&lt;keyword&gt;Nanotechnology/instrumentation/*methods&lt;/keyword&gt;&lt;keyword&gt;Polyethylene Glycols/chemistry&lt;/keyword&gt;&lt;keyword&gt;Silicon/*chemistry&lt;/keyword&gt;&lt;keyword&gt;*Surface Properties&lt;/keyword&gt;&lt;/keywords&gt;&lt;dates&gt;&lt;year&gt;2005&lt;/year&gt;&lt;pub-dates&gt;&lt;date&gt;Jul 20&lt;/date&gt;&lt;/pub-dates&gt;&lt;/dates&gt;&lt;isbn&gt;0002-7863 (Print)&amp;#xD;0002-7863 (Linking)&lt;/isbn&gt;&lt;accession-num&gt;16011375&lt;/accession-num&gt;&lt;urls&gt;&lt;related-urls&gt;&lt;url&gt;https://www.ncbi.nlm.nih.gov/pubmed/16011375&lt;/url&gt;&lt;/related-urls&gt;&lt;/urls&gt;&lt;electronic-resource-num&gt;10.1021/ja051977c&lt;/electronic-resource-num&gt;&lt;/record&gt;&lt;/Cite&gt;&lt;/EndNote&gt;</w:instrText>
        </w:r>
        <w:r w:rsidR="00C83A4D">
          <w:rPr>
            <w:rFonts w:ascii="Calibri" w:hAnsi="Calibri"/>
            <w:color w:val="231F20"/>
          </w:rPr>
          <w:fldChar w:fldCharType="separate"/>
        </w:r>
        <w:r w:rsidR="008C766B" w:rsidRPr="008C766B">
          <w:rPr>
            <w:rFonts w:ascii="Calibri" w:hAnsi="Calibri"/>
            <w:noProof/>
            <w:color w:val="231F20"/>
            <w:vertAlign w:val="superscript"/>
          </w:rPr>
          <w:t>24</w:t>
        </w:r>
        <w:r w:rsidR="00C83A4D">
          <w:rPr>
            <w:rFonts w:ascii="Calibri" w:hAnsi="Calibri"/>
            <w:color w:val="231F20"/>
          </w:rPr>
          <w:fldChar w:fldCharType="end"/>
        </w:r>
      </w:ins>
      <w:del w:id="19" w:author="Author" w:date="2018-07-07T15:01:00Z">
        <w:r w:rsidR="00C83A4D">
          <w:rPr>
            <w:rFonts w:ascii="Calibri" w:hAnsi="Calibri"/>
            <w:color w:val="231F20"/>
          </w:rPr>
          <w:fldChar w:fldCharType="begin"/>
        </w:r>
        <w:r w:rsidR="00C83A4D">
          <w:rPr>
            <w:rFonts w:ascii="Calibri" w:hAnsi="Calibri"/>
            <w:color w:val="231F20"/>
          </w:rPr>
          <w:delInstrText xml:space="preserve"> ADDIN EN.CITE &lt;EndNote&gt;&lt;Cite&gt;&lt;Author&gt;Rolland&lt;/Author&gt;&lt;Year&gt;2005&lt;/Year&gt;&lt;RecNum&gt;22&lt;/RecNum&gt;&lt;DisplayText&gt;&lt;style face="superscript"&gt;23&lt;/style&gt;&lt;/DisplayText&gt;&lt;record&gt;&lt;rec-number&gt;22&lt;/rec-number&gt;&lt;foreign-keys&gt;&lt;key app="EN" db-id="f5zwasewysv203edsdr5vts70p05rwarvtd0" timestamp="1529507821"&gt;22&lt;/key&gt;&lt;/foreign-keys&gt;&lt;ref-type name="Journal Article"&gt;17&lt;/ref-type&gt;&lt;contributors&gt;&lt;authors&gt;&lt;author&gt;Rolland, J. P.&lt;/author&gt;&lt;author&gt;Maynor, B. W.&lt;/author&gt;&lt;author&gt;Euliss, L. E.&lt;/author&gt;&lt;author&gt;Exner, A. E.&lt;/author&gt;&lt;author&gt;Denison, G. M.&lt;/author&gt;&lt;author&gt;DeSimone, J. M.&lt;/author&gt;&lt;/authors&gt;&lt;/contributors&gt;&lt;auth-address&gt;Department of Chemistry, University of North Carolina at Chapel Hill, Chapel Hill, North Carolina 27599, USA.&lt;/auth-address&gt;&lt;titles&gt;&lt;title&gt;Direct fabrication and harvesting of monodisperse, shape-specific nanobiomaterials&lt;/title&gt;&lt;secondary-title&gt;Journal of the American Chemical Society&lt;/secondary-title&gt;&lt;/titles&gt;&lt;periodical&gt;&lt;full-title&gt;Journal of the American Chemical Society&lt;/full-title&gt;&lt;/periodical&gt;&lt;pages&gt;10096-100&lt;/pages&gt;&lt;volume&gt;127&lt;/volume&gt;&lt;number&gt;28&lt;/number&gt;&lt;edition&gt;2005/07/14&lt;/edition&gt;&lt;keywords&gt;&lt;keyword&gt;Biocompatible Materials/*chemistry&lt;/keyword&gt;&lt;keyword&gt;Biosensing Techniques/*methods&lt;/keyword&gt;&lt;keyword&gt;Nanotechnology/instrumentation/*methods&lt;/keyword&gt;&lt;keyword&gt;Polyethylene Glycols/chemistry&lt;/keyword&gt;&lt;keyword&gt;Silicon/*chemistry&lt;/keyword&gt;&lt;keyword&gt;*Surface Properties&lt;/keyword&gt;&lt;/keywords&gt;&lt;dates&gt;&lt;year&gt;2005&lt;/year&gt;&lt;pub-dates&gt;&lt;date&gt;Jul 20&lt;/date&gt;&lt;/pub-dates&gt;&lt;/dates&gt;&lt;isbn&gt;0002-7863 (Print)&amp;#xD;0002-7863 (Linking)&lt;/isbn&gt;&lt;accession-num&gt;16011375&lt;/accession-num&gt;&lt;urls&gt;&lt;related-urls&gt;&lt;url&gt;https://www.ncbi.nlm.nih.gov/pubmed/16011375&lt;/url&gt;&lt;/related-urls&gt;&lt;/urls&gt;&lt;electronic-resource-num&gt;10.1021/ja051977c&lt;/electronic-resource-num&gt;&lt;/record&gt;&lt;/Cite&gt;&lt;/EndNote&gt;</w:delInstrText>
        </w:r>
        <w:r w:rsidR="00C83A4D">
          <w:rPr>
            <w:rFonts w:ascii="Calibri" w:hAnsi="Calibri"/>
            <w:color w:val="231F20"/>
          </w:rPr>
          <w:fldChar w:fldCharType="separate"/>
        </w:r>
        <w:r w:rsidR="00C83A4D" w:rsidRPr="00C83A4D">
          <w:rPr>
            <w:rFonts w:ascii="Calibri" w:hAnsi="Calibri"/>
            <w:noProof/>
            <w:color w:val="231F20"/>
            <w:vertAlign w:val="superscript"/>
          </w:rPr>
          <w:delText>23</w:delText>
        </w:r>
        <w:r w:rsidR="00C83A4D">
          <w:rPr>
            <w:rFonts w:ascii="Calibri" w:hAnsi="Calibri"/>
            <w:color w:val="231F20"/>
          </w:rPr>
          <w:fldChar w:fldCharType="end"/>
        </w:r>
      </w:del>
      <w:r w:rsidR="00C83A4D">
        <w:rPr>
          <w:rFonts w:ascii="Calibri" w:hAnsi="Calibri"/>
          <w:color w:val="231F20"/>
        </w:rPr>
        <w:t xml:space="preserve"> </w:t>
      </w:r>
      <w:r w:rsidR="00DD3013">
        <w:rPr>
          <w:rFonts w:ascii="Calibri" w:hAnsi="Calibri"/>
          <w:color w:val="231F20"/>
        </w:rPr>
        <w:t>Although PRINT enables precise control over particle shape, it requires expensive machinery and is</w:t>
      </w:r>
      <w:r w:rsidR="00D802A3">
        <w:rPr>
          <w:rFonts w:ascii="Calibri" w:hAnsi="Calibri"/>
          <w:color w:val="231F20"/>
        </w:rPr>
        <w:t xml:space="preserve"> </w:t>
      </w:r>
      <w:r w:rsidR="00DD3013">
        <w:rPr>
          <w:rFonts w:ascii="Calibri" w:hAnsi="Calibri"/>
          <w:color w:val="231F20"/>
        </w:rPr>
        <w:t>not as accessible</w:t>
      </w:r>
      <w:r w:rsidR="00D802A3">
        <w:rPr>
          <w:rFonts w:ascii="Calibri" w:hAnsi="Calibri"/>
          <w:color w:val="231F20"/>
        </w:rPr>
        <w:t xml:space="preserve"> and simple to implement</w:t>
      </w:r>
      <w:r w:rsidR="00DD3013">
        <w:rPr>
          <w:rFonts w:ascii="Calibri" w:hAnsi="Calibri"/>
          <w:color w:val="231F20"/>
        </w:rPr>
        <w:t xml:space="preserve"> as the thin film stretching method. </w:t>
      </w:r>
    </w:p>
    <w:p w14:paraId="3CDD79BC" w14:textId="77777777" w:rsidR="000D7ECF" w:rsidRPr="00DD3013" w:rsidRDefault="000D7ECF" w:rsidP="000D7ECF">
      <w:pPr>
        <w:pStyle w:val="NormalWeb"/>
        <w:spacing w:before="0" w:beforeAutospacing="0" w:after="0" w:afterAutospacing="0"/>
        <w:jc w:val="both"/>
        <w:rPr>
          <w:rFonts w:ascii="Calibri" w:hAnsi="Calibri"/>
        </w:rPr>
      </w:pPr>
    </w:p>
    <w:p w14:paraId="179404F4" w14:textId="6A892BFE" w:rsidR="000D7ECF" w:rsidRDefault="000D7ECF" w:rsidP="000D7ECF">
      <w:pPr>
        <w:pStyle w:val="NormalWeb"/>
        <w:spacing w:before="0" w:beforeAutospacing="0" w:after="0" w:afterAutospacing="0"/>
        <w:jc w:val="both"/>
        <w:rPr>
          <w:rFonts w:ascii="Calibri" w:hAnsi="Calibri"/>
        </w:rPr>
      </w:pPr>
      <w:r>
        <w:rPr>
          <w:rFonts w:ascii="Calibri" w:hAnsi="Calibri"/>
        </w:rPr>
        <w:t>The single emulsion technique can be used to fabricate PLGA particles of various sizes, ranging f</w:t>
      </w:r>
      <w:r w:rsidR="0044137B">
        <w:rPr>
          <w:rFonts w:ascii="Calibri" w:hAnsi="Calibri"/>
        </w:rPr>
        <w:t>rom the nano to microscale</w:t>
      </w:r>
      <w:r w:rsidR="00C83A4D">
        <w:rPr>
          <w:rFonts w:ascii="Calibri" w:hAnsi="Calibri"/>
        </w:rPr>
        <w:t>.</w:t>
      </w:r>
      <w:r w:rsidR="0044137B">
        <w:rPr>
          <w:rFonts w:ascii="Calibri" w:hAnsi="Calibri"/>
        </w:rPr>
        <w:t xml:space="preserve"> </w: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12,13</w:t>
      </w:r>
      <w:r w:rsidR="00C83A4D">
        <w:rPr>
          <w:rFonts w:ascii="Calibri" w:hAnsi="Calibri"/>
        </w:rPr>
        <w:fldChar w:fldCharType="end"/>
      </w:r>
      <w:r>
        <w:rPr>
          <w:rFonts w:ascii="Calibri" w:hAnsi="Calibri"/>
        </w:rPr>
        <w:t xml:space="preserve"> By varying homogenization speed or sonication amplitude, microparticle and nanoparticle size, respectively, can be modulated. Once spherical particles have been generated, the thin film stretching method described here can be used to deform the pa</w:t>
      </w:r>
      <w:r w:rsidR="0044137B">
        <w:rPr>
          <w:rFonts w:ascii="Calibri" w:hAnsi="Calibri"/>
        </w:rPr>
        <w:t>rticles into various shapes</w:t>
      </w:r>
      <w:r w:rsidR="00C83A4D">
        <w:rPr>
          <w:rFonts w:ascii="Calibri" w:hAnsi="Calibri"/>
        </w:rPr>
        <w:t>.</w:t>
      </w:r>
      <w:r w:rsidR="0044137B">
        <w:rPr>
          <w:rFonts w:ascii="Calibri" w:hAnsi="Calibri"/>
        </w:rPr>
        <w:t xml:space="preserve"> </w: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15</w:t>
      </w:r>
      <w:r w:rsidR="00C83A4D">
        <w:rPr>
          <w:rFonts w:ascii="Calibri" w:hAnsi="Calibri"/>
        </w:rPr>
        <w:fldChar w:fldCharType="end"/>
      </w:r>
      <w:r>
        <w:rPr>
          <w:rFonts w:ascii="Calibri" w:hAnsi="Calibri"/>
        </w:rPr>
        <w:t xml:space="preserve"> In this protocol, we describe the generation of prolate and oblate ellipsoidal particles by stretching in one or two dimensions, respectively. Spherical particles are cast into a thin plastic film, which is heated above the glass transition temperature of PLGA and stretched in one or two dimensions to deform the particles. The aspect ratio of the particles is highly controllable. By tuning the degree of film stretch, the aspect ratio of the particles can be modulated, and we have found that measured particle aspect ratio is highly correlated </w:t>
      </w:r>
      <w:r w:rsidR="003677A1">
        <w:rPr>
          <w:rFonts w:ascii="Calibri" w:hAnsi="Calibri"/>
        </w:rPr>
        <w:t xml:space="preserve">with </w:t>
      </w:r>
      <w:r w:rsidR="002679D0">
        <w:rPr>
          <w:rFonts w:ascii="Calibri" w:hAnsi="Calibri"/>
        </w:rPr>
        <w:t>the predicted value</w:t>
      </w:r>
      <w:r w:rsidR="00C83A4D">
        <w:rPr>
          <w:rFonts w:ascii="Calibri" w:hAnsi="Calibri"/>
        </w:rPr>
        <w:t>.</w:t>
      </w:r>
      <w:r w:rsidR="003677A1">
        <w:rPr>
          <w:rFonts w:ascii="Calibri" w:hAnsi="Calibri"/>
        </w:rPr>
        <w:t xml:space="preserve"> </w: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12,13</w:t>
      </w:r>
      <w:r w:rsidR="00C83A4D">
        <w:rPr>
          <w:rFonts w:ascii="Calibri" w:hAnsi="Calibri"/>
        </w:rPr>
        <w:fldChar w:fldCharType="end"/>
      </w:r>
      <w:r>
        <w:rPr>
          <w:rFonts w:ascii="Calibri" w:hAnsi="Calibri"/>
        </w:rPr>
        <w:t xml:space="preserve"> Various other shapes can be generated by modifying the temperature during stretching or the degree of stretching. For example, biconcave discoidal particles resembling the shape of red blood cells can be generated by stretching microparticles 1.5-fold in two</w:t>
      </w:r>
      <w:r w:rsidR="00BC3143">
        <w:rPr>
          <w:rFonts w:ascii="Calibri" w:hAnsi="Calibri"/>
        </w:rPr>
        <w:t xml:space="preserve"> dimensions at 90 </w:t>
      </w:r>
      <w:r w:rsidR="003677A1">
        <w:rPr>
          <w:rFonts w:ascii="Calibri" w:hAnsi="Calibri"/>
        </w:rPr>
        <w:t>°C</w:t>
      </w:r>
      <w:r w:rsidR="00C83A4D">
        <w:rPr>
          <w:rFonts w:ascii="Calibri" w:hAnsi="Calibri"/>
        </w:rPr>
        <w:t>.</w:t>
      </w:r>
      <w:r w:rsidR="003677A1">
        <w:rPr>
          <w:rFonts w:ascii="Calibri" w:hAnsi="Calibri"/>
        </w:rPr>
        <w:t xml:space="preserve"> </w: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15</w:t>
      </w:r>
      <w:r w:rsidR="00C83A4D">
        <w:rPr>
          <w:rFonts w:ascii="Calibri" w:hAnsi="Calibri"/>
        </w:rPr>
        <w:fldChar w:fldCharType="end"/>
      </w:r>
      <w:r>
        <w:rPr>
          <w:rFonts w:ascii="Calibri" w:hAnsi="Calibri"/>
        </w:rPr>
        <w:t xml:space="preserve"> This film stretching technique has also been used to transform spherical polystyrene particles into many anisotropic shapes including worms, barrels, and rectangular discs</w:t>
      </w:r>
      <w:r w:rsidR="00C83A4D">
        <w:rPr>
          <w:rFonts w:ascii="Calibri" w:hAnsi="Calibri"/>
        </w:rPr>
        <w:t>.</w:t>
      </w:r>
      <w:r>
        <w:rPr>
          <w:rFonts w:ascii="Calibri" w:hAnsi="Calibri"/>
        </w:rPr>
        <w:t xml:space="preserve"> </w:t>
      </w:r>
      <w:ins w:id="20" w:author="Author" w:date="2018-07-07T15:01:00Z">
        <w:r w:rsidR="00C83A4D">
          <w:rPr>
            <w:rFonts w:ascii="Calibri" w:hAnsi="Calibri"/>
          </w:rPr>
          <w:fldChar w:fldCharType="begin"/>
        </w:r>
        <w:r w:rsidR="008C766B">
          <w:rPr>
            <w:rFonts w:ascii="Calibri" w:hAnsi="Calibri"/>
          </w:rPr>
          <w:instrText xml:space="preserve"> ADDIN EN.CITE &lt;EndNote&gt;&lt;Cite&gt;&lt;Author&gt;Zhou&lt;/Author&gt;&lt;Year&gt;2013&lt;/Year&gt;&lt;RecNum&gt;20&lt;/RecNum&gt;&lt;DisplayText&gt;&lt;style face="superscript"&gt;21&lt;/style&gt;&lt;/DisplayText&gt;&lt;record&gt;&lt;rec-number&gt;20&lt;/rec-number&gt;&lt;foreign-keys&gt;&lt;key app="EN" db-id="f5zwasewysv203edsdr5vts70p05rwarvtd0" timestamp="1529507391"&gt;20&lt;/key&gt;&lt;/foreign-keys&gt;&lt;ref-type name="Journal Article"&gt;17&lt;/ref-type&gt;&lt;contributors&gt;&lt;authors&gt;&lt;author&gt;Zhou, Z.&lt;/author&gt;&lt;author&gt;Anselmo, A. C.&lt;/author&gt;&lt;author&gt;Mitragotri, S.&lt;/author&gt;&lt;/authors&gt;&lt;/contributors&gt;&lt;auth-address&gt;Department of Chemical Engineering, University of California, Santa Barbara, CA 93106, USA.&lt;/auth-address&gt;&lt;titles&gt;&lt;title&gt;Synthesis of protein-based, rod-shaped particles from spherical templates using layer-by-layer assembly&lt;/title&gt;&lt;secondary-title&gt;Advanced Materials&lt;/secondary-title&gt;&lt;/titles&gt;&lt;periodical&gt;&lt;full-title&gt;Advanced Materials&lt;/full-title&gt;&lt;/periodical&gt;&lt;pages&gt;2723-7&lt;/pages&gt;&lt;volume&gt;25&lt;/volume&gt;&lt;number&gt;19&lt;/number&gt;&lt;edition&gt;2013/04/13&lt;/edition&gt;&lt;keywords&gt;&lt;keyword&gt;Materials Testing&lt;/keyword&gt;&lt;keyword&gt;Molecular Conformation&lt;/keyword&gt;&lt;keyword&gt;Molecular Imprinting/*methods&lt;/keyword&gt;&lt;keyword&gt;Nanocapsules/*chemistry/*ultrastructure&lt;/keyword&gt;&lt;keyword&gt;Nanotubes/*chemistry/*ultrastructure&lt;/keyword&gt;&lt;keyword&gt;Polystyrenes/*chemistry&lt;/keyword&gt;&lt;keyword&gt;Proteins/*chemistry&lt;/keyword&gt;&lt;keyword&gt;Surface Properties&lt;/keyword&gt;&lt;/keywords&gt;&lt;dates&gt;&lt;year&gt;2013&lt;/year&gt;&lt;pub-dates&gt;&lt;date&gt;May 21&lt;/date&gt;&lt;/pub-dates&gt;&lt;/dates&gt;&lt;isbn&gt;1521-4095 (Electronic)&amp;#xD;0935-9648 (Linking)&lt;/isbn&gt;&lt;accession-num&gt;23580475&lt;/accession-num&gt;&lt;urls&gt;&lt;related-urls&gt;&lt;url&gt;https://www.ncbi.nlm.nih.gov/pubmed/23580475&lt;/url&gt;&lt;/related-urls&gt;&lt;/urls&gt;&lt;electronic-resource-num&gt;10.1002/adma.201300220&lt;/electronic-resource-num&gt;&lt;/record&gt;&lt;/Cite&gt;&lt;/EndNote&gt;</w:instrText>
        </w:r>
        <w:r w:rsidR="00C83A4D">
          <w:rPr>
            <w:rFonts w:ascii="Calibri" w:hAnsi="Calibri"/>
          </w:rPr>
          <w:fldChar w:fldCharType="separate"/>
        </w:r>
        <w:r w:rsidR="008C766B" w:rsidRPr="008C766B">
          <w:rPr>
            <w:rFonts w:ascii="Calibri" w:hAnsi="Calibri"/>
            <w:noProof/>
            <w:vertAlign w:val="superscript"/>
          </w:rPr>
          <w:t>21</w:t>
        </w:r>
        <w:r w:rsidR="00C83A4D">
          <w:rPr>
            <w:rFonts w:ascii="Calibri" w:hAnsi="Calibri"/>
          </w:rPr>
          <w:fldChar w:fldCharType="end"/>
        </w:r>
      </w:ins>
      <w:del w:id="21" w:author="Author" w:date="2018-07-07T15:01:00Z">
        <w:r w:rsidR="00C83A4D">
          <w:rPr>
            <w:rFonts w:ascii="Calibri" w:hAnsi="Calibri"/>
          </w:rPr>
          <w:fldChar w:fldCharType="begin"/>
        </w:r>
        <w:r w:rsidR="00C83A4D">
          <w:rPr>
            <w:rFonts w:ascii="Calibri" w:hAnsi="Calibri"/>
          </w:rPr>
          <w:delInstrText xml:space="preserve"> ADDIN EN.CITE &lt;EndNote&gt;&lt;Cite&gt;&lt;Author&gt;Zhou&lt;/Author&gt;&lt;Year&gt;2013&lt;/Year&gt;&lt;RecNum&gt;20&lt;/RecNum&gt;&lt;DisplayText&gt;&lt;style face="superscript"&gt;20&lt;/style&gt;&lt;/DisplayText&gt;&lt;record&gt;&lt;rec-number&gt;20&lt;/rec-number&gt;&lt;foreign-keys&gt;&lt;key app="EN" db-id="f5zwasewysv203edsdr5vts70p05rwarvtd0" timestamp="1529507391"&gt;20&lt;/key&gt;&lt;/foreign-keys&gt;&lt;ref-type name="Journal Article"&gt;17&lt;/ref-type&gt;&lt;contributors&gt;&lt;authors&gt;&lt;author&gt;Zhou, Z.&lt;/author&gt;&lt;author&gt;Anselmo, A. C.&lt;/author&gt;&lt;author&gt;Mitragotri, S.&lt;/author&gt;&lt;/authors&gt;&lt;/contributors&gt;&lt;auth-address&gt;Department of Chemical Engineering, University of California, Santa Barbara, CA 93106, USA.&lt;/auth-address&gt;&lt;titles&gt;&lt;title&gt;Synthesis of protein-based, rod-shaped particles from spherical templates using layer-by-layer assembly&lt;/title&gt;&lt;secondary-title&gt;Advanced Materials&lt;/secondary-title&gt;&lt;/titles&gt;&lt;periodical&gt;&lt;full-title&gt;Advanced Materials&lt;/full-title&gt;&lt;/periodical&gt;&lt;pages&gt;2723-7&lt;/pages&gt;&lt;volume&gt;25&lt;/volume&gt;&lt;number&gt;19&lt;/number&gt;&lt;edition&gt;2013/04/13&lt;/edition&gt;&lt;keywords&gt;&lt;keyword&gt;Materials Testing&lt;/keyword&gt;&lt;keyword&gt;Molecular Conformation&lt;/keyword&gt;&lt;keyword&gt;Molecular Imprinting/*methods&lt;/keyword&gt;&lt;keyword&gt;Nanocapsules/*chemistry/*ultrastructure&lt;/keyword&gt;&lt;keyword&gt;Nanotubes/*chemistry/*ultrastructure&lt;/keyword&gt;&lt;keyword&gt;Polystyrenes/*chemistry&lt;/keyword&gt;&lt;keyword&gt;Proteins/*chemistry&lt;/keyword&gt;&lt;keyword&gt;Surface Properties&lt;/keyword&gt;&lt;/keywords&gt;&lt;dates&gt;&lt;year&gt;2013&lt;/year&gt;&lt;pub-dates&gt;&lt;date&gt;May 21&lt;/date&gt;&lt;/pub-dates&gt;&lt;/dates&gt;&lt;isbn&gt;1521-4095 (Electronic)&amp;#xD;0935-9648 (Linking)&lt;/isbn&gt;&lt;accession-num&gt;23580475&lt;/accession-num&gt;&lt;urls&gt;&lt;related-urls&gt;&lt;url&gt;https://www.ncbi.nlm.nih.gov/pubmed/23580475&lt;/url&gt;&lt;/related-urls&gt;&lt;/urls&gt;&lt;electronic-resource-num&gt;10.1002/adma.201300220&lt;/electronic-resource-num&gt;&lt;/record&gt;&lt;/Cite&gt;&lt;/EndNote&gt;</w:delInstrText>
        </w:r>
        <w:r w:rsidR="00C83A4D">
          <w:rPr>
            <w:rFonts w:ascii="Calibri" w:hAnsi="Calibri"/>
          </w:rPr>
          <w:fldChar w:fldCharType="separate"/>
        </w:r>
        <w:r w:rsidR="00C83A4D" w:rsidRPr="00C83A4D">
          <w:rPr>
            <w:rFonts w:ascii="Calibri" w:hAnsi="Calibri"/>
            <w:noProof/>
            <w:vertAlign w:val="superscript"/>
          </w:rPr>
          <w:delText>20</w:delText>
        </w:r>
        <w:r w:rsidR="00C83A4D">
          <w:rPr>
            <w:rFonts w:ascii="Calibri" w:hAnsi="Calibri"/>
          </w:rPr>
          <w:fldChar w:fldCharType="end"/>
        </w:r>
      </w:del>
      <w:r>
        <w:rPr>
          <w:rFonts w:ascii="Calibri" w:hAnsi="Calibri"/>
        </w:rPr>
        <w:t xml:space="preserve"> The film stretching device can be used by manually controlling the screws or the device can be automated as shown in </w:t>
      </w:r>
      <w:r w:rsidRPr="00E343E2">
        <w:rPr>
          <w:rFonts w:ascii="Calibri" w:hAnsi="Calibri"/>
          <w:b/>
        </w:rPr>
        <w:t>Figure 1</w:t>
      </w:r>
      <w:r>
        <w:rPr>
          <w:rFonts w:ascii="Calibri" w:hAnsi="Calibri"/>
        </w:rPr>
        <w:t xml:space="preserve"> to make the process mo</w:t>
      </w:r>
      <w:r w:rsidR="003677A1">
        <w:rPr>
          <w:rFonts w:ascii="Calibri" w:hAnsi="Calibri"/>
        </w:rPr>
        <w:t>re efficient and consistent</w:t>
      </w:r>
      <w:r w:rsidR="00C83A4D">
        <w:rPr>
          <w:rFonts w:ascii="Calibri" w:hAnsi="Calibri"/>
        </w:rPr>
        <w:t>.</w:t>
      </w:r>
      <w:r w:rsidR="003677A1">
        <w:rPr>
          <w:rFonts w:ascii="Calibri" w:hAnsi="Calibri"/>
        </w:rPr>
        <w:t xml:space="preserve"> </w: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15</w:t>
      </w:r>
      <w:r w:rsidR="00C83A4D">
        <w:rPr>
          <w:rFonts w:ascii="Calibri" w:hAnsi="Calibri"/>
        </w:rPr>
        <w:fldChar w:fldCharType="end"/>
      </w:r>
      <w:r>
        <w:rPr>
          <w:rFonts w:ascii="Calibri" w:hAnsi="Calibri"/>
        </w:rPr>
        <w:t xml:space="preserve"> This simple technique reliably produces anisotropic particles that retain their shape under physiologic conditi</w:t>
      </w:r>
      <w:r w:rsidR="003677A1">
        <w:rPr>
          <w:rFonts w:ascii="Calibri" w:hAnsi="Calibri"/>
        </w:rPr>
        <w:t>ons</w:t>
      </w:r>
      <w:r>
        <w:rPr>
          <w:rFonts w:ascii="Calibri" w:hAnsi="Calibri"/>
        </w:rPr>
        <w:t>.</w:t>
      </w:r>
      <w:r w:rsidR="00C83A4D">
        <w:rPr>
          <w:rFonts w:ascii="Calibri" w:hAnsi="Calibri"/>
        </w:rPr>
        <w:t xml:space="preserve"> </w:t>
      </w:r>
      <w:r w:rsidR="00C83A4D">
        <w:rPr>
          <w:rFonts w:ascii="Calibri" w:hAnsi="Calibri"/>
        </w:rPr>
        <w:fldChar w:fldCharType="begin">
          <w:fldData xml:space="preserve">PEVuZE5vdGU+PENpdGU+PEF1dGhvcj5NZXllcjwvQXV0aG9yPjxZZWFyPjIwMTg8L1llYXI+PFJl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PEVuZE5vdGU+PENpdGU+PEF1dGhvcj5NZXllcjwvQXV0aG9yPjxZZWFyPjIwMTg8L1llYXI+PFJl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24</w:t>
      </w:r>
      <w:r w:rsidR="00C83A4D">
        <w:rPr>
          <w:rFonts w:ascii="Calibri" w:hAnsi="Calibri"/>
        </w:rPr>
        <w:fldChar w:fldCharType="end"/>
      </w:r>
      <w:r>
        <w:rPr>
          <w:rFonts w:ascii="Calibri" w:hAnsi="Calibri"/>
        </w:rPr>
        <w:t xml:space="preserve"> Furthermore, this method has been applied to other polymeric materials, in addition to PLGA, such as polycaprolactone (PCL) and hybrid particles made of PLGA and poly(beta-amino ester) (PBAE).</w:t>
      </w:r>
    </w:p>
    <w:p w14:paraId="1592C209" w14:textId="77777777" w:rsidR="000D7ECF" w:rsidRDefault="000D7ECF" w:rsidP="000D7ECF">
      <w:pPr>
        <w:pStyle w:val="NormalWeb"/>
        <w:spacing w:before="0" w:beforeAutospacing="0" w:after="0" w:afterAutospacing="0"/>
        <w:jc w:val="both"/>
        <w:rPr>
          <w:rFonts w:ascii="Calibri" w:hAnsi="Calibri"/>
        </w:rPr>
      </w:pPr>
    </w:p>
    <w:p w14:paraId="7EE76526" w14:textId="69A216CF" w:rsidR="000D7ECF" w:rsidRDefault="000D7ECF" w:rsidP="000D7ECF">
      <w:pPr>
        <w:jc w:val="both"/>
        <w:rPr>
          <w:rFonts w:ascii="Calibri" w:hAnsi="Calibri"/>
        </w:rPr>
      </w:pPr>
      <w:r>
        <w:rPr>
          <w:rFonts w:ascii="Calibri" w:hAnsi="Calibri"/>
        </w:rPr>
        <w:lastRenderedPageBreak/>
        <w:t xml:space="preserve">This protocol also describes how PLGA particles of </w:t>
      </w:r>
      <w:r w:rsidR="00663253">
        <w:rPr>
          <w:rFonts w:ascii="Calibri" w:hAnsi="Calibri"/>
        </w:rPr>
        <w:t>varied</w:t>
      </w:r>
      <w:r>
        <w:rPr>
          <w:rFonts w:ascii="Calibri" w:hAnsi="Calibri"/>
        </w:rPr>
        <w:t xml:space="preserve"> size and shape can be conjugated with the surface proteins required for CD8+ T cell activation </w:t>
      </w:r>
      <w:r w:rsidR="00C83A4D">
        <w:rPr>
          <w:rFonts w:ascii="Calibri" w:hAnsi="Calibri"/>
        </w:rPr>
        <w:t>to</w:t>
      </w:r>
      <w:r>
        <w:rPr>
          <w:rFonts w:ascii="Calibri" w:hAnsi="Calibri"/>
        </w:rPr>
        <w:t xml:space="preserve"> act as aAPC. Proteins can be covalently conjugated to anisotropic and spherical PLGA micro- and nanoparticles by EDC/NHS mediated coupling of primary amines on proteins to carboxyl groups on the particle surface. The efficiency of protein conjugation can be measured by coupling fluorescently labeled protein to the surface of particles as described in this protocol, and we have found that this technique couples protein to particles at 15-20% efficiency</w:t>
      </w:r>
      <w:r w:rsidR="00C83A4D">
        <w:rPr>
          <w:rFonts w:ascii="Calibri" w:hAnsi="Calibri"/>
        </w:rPr>
        <w:t>.</w:t>
      </w:r>
      <w:r>
        <w:rPr>
          <w:rFonts w:ascii="Calibri" w:hAnsi="Calibri"/>
        </w:rPr>
        <w:t xml:space="preserve"> </w: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12,13</w:t>
      </w:r>
      <w:r w:rsidR="00C83A4D">
        <w:rPr>
          <w:rFonts w:ascii="Calibri" w:hAnsi="Calibri"/>
        </w:rPr>
        <w:fldChar w:fldCharType="end"/>
      </w:r>
      <w:r>
        <w:rPr>
          <w:rFonts w:ascii="Calibri" w:hAnsi="Calibri"/>
        </w:rPr>
        <w:t xml:space="preserve"> </w:t>
      </w:r>
      <w:r w:rsidR="00375141">
        <w:rPr>
          <w:rFonts w:ascii="Calibri" w:hAnsi="Calibri"/>
        </w:rPr>
        <w:t xml:space="preserve"> </w:t>
      </w:r>
      <w:r w:rsidR="00663253">
        <w:rPr>
          <w:rFonts w:ascii="Calibri" w:hAnsi="Calibri"/>
        </w:rPr>
        <w:t>Prolate e</w:t>
      </w:r>
      <w:r>
        <w:rPr>
          <w:rFonts w:ascii="Calibri" w:hAnsi="Calibri"/>
        </w:rPr>
        <w:t xml:space="preserve">llipsoidal micro- and nanoparticle aAPC are more effective than their spherical counterparts at activating CD8+ T cell proliferation and expansion </w:t>
      </w:r>
      <w:r>
        <w:rPr>
          <w:rFonts w:ascii="Calibri" w:hAnsi="Calibri"/>
          <w:i/>
        </w:rPr>
        <w:t>in vitro</w:t>
      </w:r>
      <w:r w:rsidR="00C83A4D">
        <w:rPr>
          <w:rFonts w:ascii="Calibri" w:hAnsi="Calibri"/>
          <w:i/>
        </w:rPr>
        <w:t>.</w:t>
      </w:r>
      <w:r w:rsidR="003677A1">
        <w:rPr>
          <w:rFonts w:ascii="Calibri" w:hAnsi="Calibri"/>
        </w:rPr>
        <w:t xml:space="preserve"> </w: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12,13</w:t>
      </w:r>
      <w:r w:rsidR="00C83A4D">
        <w:rPr>
          <w:rFonts w:ascii="Calibri" w:hAnsi="Calibri"/>
        </w:rPr>
        <w:fldChar w:fldCharType="end"/>
      </w:r>
      <w:r>
        <w:rPr>
          <w:rFonts w:ascii="Calibri" w:hAnsi="Calibri"/>
        </w:rPr>
        <w:t xml:space="preserve"> Ellipsoidal aAPC have enhanced binding to and interaction with T cells due to their larger surface area for contact</w:t>
      </w:r>
      <w:r w:rsidR="00C83A4D">
        <w:rPr>
          <w:rFonts w:ascii="Calibri" w:hAnsi="Calibri"/>
        </w:rPr>
        <w:t>.</w:t>
      </w:r>
      <w:r w:rsidR="003677A1">
        <w:rPr>
          <w:rFonts w:asciiTheme="minorHAnsi" w:hAnsiTheme="minorHAnsi" w:cstheme="minorHAnsi"/>
        </w:rPr>
        <w:t xml:space="preserve"> </w:t>
      </w:r>
      <w:r w:rsidR="00C83A4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MTI8L3N0eWxlPjwvRGlzcGxheVRleHQ+PHJlY29yZD48cmVjLW51bWJlcj45PC9yZWMtbnVtYmVy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MTI8L3N0eWxlPjwvRGlzcGxheVRleHQ+PHJlY29yZD48cmVjLW51bWJlcj45PC9yZWMtbnVtYmVy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00C83A4D">
        <w:rPr>
          <w:rFonts w:asciiTheme="minorHAnsi" w:hAnsiTheme="minorHAnsi" w:cstheme="minorHAnsi"/>
        </w:rPr>
      </w:r>
      <w:r w:rsidR="00C83A4D">
        <w:rPr>
          <w:rFonts w:asciiTheme="minorHAnsi" w:hAnsiTheme="minorHAnsi" w:cstheme="minorHAnsi"/>
        </w:rPr>
        <w:fldChar w:fldCharType="separate"/>
      </w:r>
      <w:r w:rsidR="00C83A4D" w:rsidRPr="00C83A4D">
        <w:rPr>
          <w:rFonts w:asciiTheme="minorHAnsi" w:hAnsiTheme="minorHAnsi" w:cstheme="minorHAnsi"/>
          <w:noProof/>
          <w:vertAlign w:val="superscript"/>
        </w:rPr>
        <w:t>12</w:t>
      </w:r>
      <w:r w:rsidR="00C83A4D">
        <w:rPr>
          <w:rFonts w:asciiTheme="minorHAnsi" w:hAnsiTheme="minorHAnsi" w:cstheme="minorHAnsi"/>
        </w:rPr>
        <w:fldChar w:fldCharType="end"/>
      </w:r>
      <w:r>
        <w:rPr>
          <w:rFonts w:ascii="Calibri" w:hAnsi="Calibri"/>
        </w:rPr>
        <w:t xml:space="preserve"> Anisotropic particles also have superior properties over spherical particles </w:t>
      </w:r>
      <w:r>
        <w:rPr>
          <w:rFonts w:ascii="Calibri" w:hAnsi="Calibri"/>
          <w:i/>
        </w:rPr>
        <w:t>in vivo</w:t>
      </w:r>
      <w:r>
        <w:rPr>
          <w:rFonts w:ascii="Calibri" w:hAnsi="Calibri"/>
        </w:rPr>
        <w:t xml:space="preserve"> due to their enhanced biodistribution and</w:t>
      </w:r>
      <w:r w:rsidR="00F97E75">
        <w:rPr>
          <w:rFonts w:ascii="Calibri" w:hAnsi="Calibri"/>
        </w:rPr>
        <w:t xml:space="preserve"> resistance to phagocytosis</w:t>
      </w:r>
      <w:r w:rsidR="00C83A4D">
        <w:rPr>
          <w:rFonts w:ascii="Calibri" w:hAnsi="Calibri"/>
        </w:rPr>
        <w:t>.</w:t>
      </w:r>
      <w:r w:rsidR="00F97E75">
        <w:rPr>
          <w:rFonts w:ascii="Calibri" w:hAnsi="Calibri"/>
        </w:rPr>
        <w:t xml:space="preserve"> </w:t>
      </w:r>
      <w:r w:rsidR="00C83A4D">
        <w:rPr>
          <w:rFonts w:ascii="Calibri" w:hAnsi="Calibri"/>
        </w:rPr>
        <w:fldChar w:fldCharType="begin"/>
      </w:r>
      <w:r w:rsidR="00C83A4D">
        <w:rPr>
          <w:rFonts w:ascii="Calibri" w:hAnsi="Calibri"/>
        </w:rPr>
        <w:instrText xml:space="preserve"> ADDIN EN.CITE &lt;EndNote&gt;&lt;Cite&gt;&lt;Author&gt;Meyer&lt;/Author&gt;&lt;Year&gt;2015&lt;/Year&gt;&lt;RecNum&gt;10&lt;/RecNum&gt;&lt;DisplayText&gt;&lt;style face="superscript"&gt;13&lt;/style&gt;&lt;/DisplayText&gt;&lt;record&gt;&lt;rec-number&gt;10&lt;/rec-number&gt;&lt;foreign-keys&gt;&lt;key app="EN" db-id="f5zwasewysv203edsdr5vts70p05rwarvtd0" timestamp="1522372110"&gt;10&lt;/key&gt;&lt;/foreign-keys&gt;&lt;ref-type name="Journal Article"&gt;17&lt;/ref-type&gt;&lt;contributors&gt;&lt;authors&gt;&lt;author&gt;Meyer, R. A.&lt;/author&gt;&lt;author&gt;Sunshine, J. C.&lt;/author&gt;&lt;author&gt;Perica, K.&lt;/author&gt;&lt;author&gt;Kosmides, A. K.&lt;/author&gt;&lt;author&gt;Aje, K.&lt;/author&gt;&lt;author&gt;Schneck, J. P.&lt;/author&gt;&lt;author&gt;Green, J. J.&lt;/author&gt;&lt;/authors&gt;&lt;/contributors&gt;&lt;auth-address&gt;Translational Tissue Engineering Center, Institute for Nanobiotechnology, Department of Biomedical Engineering, Johns Hopkins School of Medicine, 400 N Broadway, Baltimore, MD, 21231, USA.&lt;/auth-address&gt;&lt;titles&gt;&lt;title&gt;Biodegradable nanoellipsoidal artificial antigen presenting cells for antigen specific T-cell activation&lt;/title&gt;&lt;secondary-title&gt;Small&lt;/secondary-title&gt;&lt;/titles&gt;&lt;periodical&gt;&lt;full-title&gt;Small&lt;/full-title&gt;&lt;/periodical&gt;&lt;pages&gt;1519-25&lt;/pages&gt;&lt;volume&gt;11&lt;/volume&gt;&lt;number&gt;13&lt;/number&gt;&lt;edition&gt;2015/02/03&lt;/edition&gt;&lt;keywords&gt;&lt;keyword&gt;Animals&lt;/keyword&gt;&lt;keyword&gt;Antigen-Presenting Cells/*immunology&lt;/keyword&gt;&lt;keyword&gt;Antigens/*immunology&lt;/keyword&gt;&lt;keyword&gt;Humans&lt;/keyword&gt;&lt;keyword&gt;*Lymphocyte Activation&lt;/keyword&gt;&lt;keyword&gt;Mice&lt;/keyword&gt;&lt;keyword&gt;T-Lymphocytes/*immunology&lt;/keyword&gt;&lt;keyword&gt;CD8+ T-Cell activation&lt;/keyword&gt;&lt;keyword&gt;biomimetic&lt;/keyword&gt;&lt;keyword&gt;immunoengineering&lt;/keyword&gt;&lt;keyword&gt;nanoparticles&lt;/keyword&gt;&lt;keyword&gt;particle shape&lt;/keyword&gt;&lt;/keywords&gt;&lt;dates&gt;&lt;year&gt;2015&lt;/year&gt;&lt;pub-dates&gt;&lt;date&gt;Apr&lt;/date&gt;&lt;/pub-dates&gt;&lt;/dates&gt;&lt;isbn&gt;1613-6829 (Electronic)&amp;#xD;1613-6810 (Linking)&lt;/isbn&gt;&lt;accession-num&gt;25641795&lt;/accession-num&gt;&lt;urls&gt;&lt;related-urls&gt;&lt;url&gt;https://www.ncbi.nlm.nih.gov/pubmed/25641795&lt;/url&gt;&lt;/related-urls&gt;&lt;/urls&gt;&lt;custom2&gt;PMC4529071&lt;/custom2&gt;&lt;electronic-resource-num&gt;10.1002/smll.201402369&lt;/electronic-resource-num&gt;&lt;/record&gt;&lt;/Cite&gt;&lt;/EndNote&gt;</w:instrText>
      </w:r>
      <w:r w:rsidR="00C83A4D">
        <w:rPr>
          <w:rFonts w:ascii="Calibri" w:hAnsi="Calibri"/>
        </w:rPr>
        <w:fldChar w:fldCharType="separate"/>
      </w:r>
      <w:r w:rsidR="00C83A4D" w:rsidRPr="00C83A4D">
        <w:rPr>
          <w:rFonts w:ascii="Calibri" w:hAnsi="Calibri"/>
          <w:noProof/>
          <w:vertAlign w:val="superscript"/>
        </w:rPr>
        <w:t>13</w:t>
      </w:r>
      <w:r w:rsidR="00C83A4D">
        <w:rPr>
          <w:rFonts w:ascii="Calibri" w:hAnsi="Calibri"/>
        </w:rPr>
        <w:fldChar w:fldCharType="end"/>
      </w:r>
      <w:r>
        <w:rPr>
          <w:rFonts w:ascii="Calibri" w:hAnsi="Calibri"/>
        </w:rPr>
        <w:t xml:space="preserve"> This platform is highly modular and has the potential to be adapted to many other drug delivery applications. Using this procedure, polymeric particles of tunable shape and size can be generated and the particle surface can be conjugated with any protein of interest.</w:t>
      </w:r>
    </w:p>
    <w:p w14:paraId="3853206C" w14:textId="77777777" w:rsidR="00AF5C5D" w:rsidRPr="000B2F36" w:rsidRDefault="00AF5C5D" w:rsidP="00AF5C5D">
      <w:pPr>
        <w:jc w:val="both"/>
        <w:rPr>
          <w:rFonts w:ascii="Calibri" w:hAnsi="Calibri" w:cs="Arial"/>
        </w:rPr>
      </w:pPr>
    </w:p>
    <w:p w14:paraId="0629E1D2" w14:textId="77777777" w:rsidR="0052678E" w:rsidRPr="000B2F36" w:rsidRDefault="009B1737" w:rsidP="00933ECB">
      <w:pPr>
        <w:widowControl w:val="0"/>
        <w:autoSpaceDE w:val="0"/>
        <w:autoSpaceDN w:val="0"/>
        <w:adjustRightInd w:val="0"/>
        <w:jc w:val="both"/>
        <w:rPr>
          <w:rFonts w:ascii="Calibri" w:hAnsi="Calibri" w:cs="Arial"/>
          <w:color w:val="808080"/>
        </w:rPr>
      </w:pPr>
      <w:r w:rsidRPr="000B2F36">
        <w:rPr>
          <w:rFonts w:ascii="Calibri" w:hAnsi="Calibri" w:cs="Arial"/>
          <w:b/>
          <w:bCs/>
        </w:rPr>
        <w:t>ACKNOWLEDGMENTS</w:t>
      </w:r>
      <w:r w:rsidR="00BE5F4A" w:rsidRPr="000B2F36">
        <w:rPr>
          <w:rFonts w:ascii="Calibri" w:hAnsi="Calibri" w:cs="Arial"/>
          <w:b/>
          <w:bCs/>
        </w:rPr>
        <w:t>:</w:t>
      </w:r>
      <w:r w:rsidR="00BE5F4A" w:rsidRPr="000B2F36">
        <w:rPr>
          <w:rFonts w:ascii="Calibri" w:hAnsi="Calibri" w:cs="Arial"/>
        </w:rPr>
        <w:t xml:space="preserve"> </w:t>
      </w:r>
    </w:p>
    <w:p w14:paraId="0FC8F67B" w14:textId="786A43FB" w:rsidR="0052678E" w:rsidRPr="008A24CE" w:rsidRDefault="00B414FB" w:rsidP="008A24CE">
      <w:pPr>
        <w:jc w:val="both"/>
        <w:rPr>
          <w:rFonts w:ascii="Times" w:hAnsi="Times"/>
          <w:sz w:val="20"/>
          <w:szCs w:val="20"/>
        </w:rPr>
      </w:pPr>
      <w:r>
        <w:rPr>
          <w:rFonts w:ascii="Calibri" w:hAnsi="Calibri" w:cs="Arial"/>
          <w:color w:val="000000"/>
        </w:rPr>
        <w:t xml:space="preserve">EBA </w:t>
      </w:r>
      <w:r w:rsidR="000657A4" w:rsidRPr="001B12B6">
        <w:rPr>
          <w:rFonts w:ascii="Calibri" w:hAnsi="Calibri" w:cs="Arial"/>
          <w:color w:val="000000"/>
        </w:rPr>
        <w:t>(DGE-</w:t>
      </w:r>
      <w:r w:rsidR="000657A4" w:rsidRPr="002D3332">
        <w:rPr>
          <w:rFonts w:ascii="Calibri" w:hAnsi="Calibri"/>
          <w:color w:val="000000"/>
        </w:rPr>
        <w:t>1746891</w:t>
      </w:r>
      <w:r w:rsidR="000657A4" w:rsidRPr="001B12B6">
        <w:rPr>
          <w:rFonts w:ascii="Calibri" w:hAnsi="Calibri" w:cs="Arial"/>
          <w:color w:val="000000"/>
        </w:rPr>
        <w:t>)</w:t>
      </w:r>
      <w:r w:rsidR="000657A4">
        <w:rPr>
          <w:rFonts w:ascii="Calibri" w:hAnsi="Calibri" w:cs="Arial"/>
          <w:color w:val="000000"/>
        </w:rPr>
        <w:t xml:space="preserve"> and KRR (DGE-1232825) </w:t>
      </w:r>
      <w:r>
        <w:rPr>
          <w:rFonts w:ascii="Calibri" w:hAnsi="Calibri" w:cs="Arial"/>
          <w:color w:val="000000"/>
        </w:rPr>
        <w:t xml:space="preserve">thank the NSF Graduate Research Fellowship </w:t>
      </w:r>
      <w:r w:rsidR="000657A4">
        <w:rPr>
          <w:rFonts w:ascii="Calibri" w:hAnsi="Calibri" w:cs="Arial"/>
          <w:color w:val="000000"/>
        </w:rPr>
        <w:t xml:space="preserve">program </w:t>
      </w:r>
      <w:r>
        <w:rPr>
          <w:rFonts w:ascii="Calibri" w:hAnsi="Calibri" w:cs="Arial"/>
          <w:color w:val="000000"/>
        </w:rPr>
        <w:t xml:space="preserve">for </w:t>
      </w:r>
      <w:r w:rsidRPr="001B12B6">
        <w:rPr>
          <w:rFonts w:ascii="Calibri" w:hAnsi="Calibri" w:cs="Arial"/>
          <w:color w:val="000000"/>
        </w:rPr>
        <w:t>support.</w:t>
      </w:r>
      <w:r>
        <w:rPr>
          <w:rFonts w:ascii="Calibri" w:hAnsi="Calibri" w:cs="Arial"/>
          <w:color w:val="000000"/>
        </w:rPr>
        <w:t xml:space="preserve"> </w:t>
      </w:r>
      <w:r w:rsidR="00EF7125">
        <w:rPr>
          <w:rFonts w:ascii="Calibri" w:hAnsi="Calibri" w:cs="Arial"/>
          <w:color w:val="000000"/>
        </w:rPr>
        <w:t>R</w:t>
      </w:r>
      <w:r>
        <w:rPr>
          <w:rFonts w:ascii="Calibri" w:hAnsi="Calibri" w:cs="Arial"/>
          <w:color w:val="000000"/>
        </w:rPr>
        <w:t>A</w:t>
      </w:r>
      <w:r w:rsidR="00EF7125">
        <w:rPr>
          <w:rFonts w:ascii="Calibri" w:hAnsi="Calibri" w:cs="Arial"/>
          <w:color w:val="000000"/>
        </w:rPr>
        <w:t>M thanks the N</w:t>
      </w:r>
      <w:r w:rsidR="00D95F92">
        <w:rPr>
          <w:rFonts w:ascii="Calibri" w:hAnsi="Calibri" w:cs="Arial"/>
          <w:color w:val="000000"/>
        </w:rPr>
        <w:t>ational Research Service Award NIH NCI F31 (F31CA214147) and the Achievement Rewards for College Scientists Fellowship for support</w:t>
      </w:r>
      <w:r w:rsidR="00EF7125">
        <w:rPr>
          <w:rFonts w:ascii="Calibri" w:hAnsi="Calibri" w:cs="Arial"/>
          <w:color w:val="000000"/>
        </w:rPr>
        <w:t xml:space="preserve">.  </w:t>
      </w:r>
      <w:r w:rsidR="00EF7125" w:rsidRPr="00EF7125">
        <w:rPr>
          <w:rFonts w:ascii="Calibri" w:hAnsi="Calibri" w:cs="Arial"/>
          <w:color w:val="000000"/>
        </w:rPr>
        <w:t xml:space="preserve">The authors </w:t>
      </w:r>
      <w:r w:rsidR="00412971">
        <w:rPr>
          <w:rFonts w:ascii="Calibri" w:hAnsi="Calibri" w:cs="Arial"/>
          <w:color w:val="000000"/>
        </w:rPr>
        <w:t xml:space="preserve">thank </w:t>
      </w:r>
      <w:r w:rsidR="00EF7125" w:rsidRPr="00EF7125">
        <w:rPr>
          <w:rFonts w:ascii="Calibri" w:hAnsi="Calibri" w:cs="Arial"/>
          <w:color w:val="000000"/>
        </w:rPr>
        <w:t>the NIH (R01EB016721 and R01CA195503)</w:t>
      </w:r>
      <w:r w:rsidR="000657A4">
        <w:rPr>
          <w:rFonts w:ascii="Calibri" w:hAnsi="Calibri" w:cs="Arial"/>
          <w:color w:val="000000"/>
        </w:rPr>
        <w:t>,</w:t>
      </w:r>
      <w:r w:rsidR="00EF7125">
        <w:rPr>
          <w:rFonts w:ascii="Calibri" w:hAnsi="Calibri" w:cs="Arial"/>
          <w:color w:val="000000"/>
        </w:rPr>
        <w:t xml:space="preserve"> </w:t>
      </w:r>
      <w:r w:rsidR="00412971">
        <w:rPr>
          <w:rFonts w:ascii="Calibri" w:hAnsi="Calibri" w:cs="Arial"/>
          <w:color w:val="000000"/>
        </w:rPr>
        <w:t>the Research to Prevent Blindness</w:t>
      </w:r>
      <w:r w:rsidR="00412971" w:rsidRPr="00412971">
        <w:rPr>
          <w:rFonts w:ascii="Calibri" w:hAnsi="Calibri" w:cs="Arial"/>
          <w:color w:val="000000"/>
        </w:rPr>
        <w:t xml:space="preserve"> James and</w:t>
      </w:r>
      <w:r w:rsidR="00412971">
        <w:rPr>
          <w:rFonts w:ascii="Calibri" w:hAnsi="Calibri" w:cs="Arial"/>
          <w:color w:val="000000"/>
        </w:rPr>
        <w:t xml:space="preserve"> </w:t>
      </w:r>
      <w:r w:rsidR="00412971" w:rsidRPr="00412971">
        <w:rPr>
          <w:rFonts w:ascii="Calibri" w:hAnsi="Calibri" w:cs="Arial"/>
          <w:color w:val="000000"/>
        </w:rPr>
        <w:t>Carole Free Catalyst Award</w:t>
      </w:r>
      <w:r w:rsidR="000657A4">
        <w:rPr>
          <w:rFonts w:ascii="Calibri" w:hAnsi="Calibri" w:cs="Arial"/>
          <w:color w:val="000000"/>
        </w:rPr>
        <w:t xml:space="preserve">, </w:t>
      </w:r>
      <w:r w:rsidR="00EF7125">
        <w:rPr>
          <w:rFonts w:ascii="Calibri" w:hAnsi="Calibri" w:cs="Arial"/>
          <w:color w:val="000000"/>
        </w:rPr>
        <w:t xml:space="preserve">and </w:t>
      </w:r>
      <w:r w:rsidR="00EF7125" w:rsidRPr="00EF7125">
        <w:rPr>
          <w:rFonts w:ascii="Calibri" w:hAnsi="Calibri" w:cs="Arial"/>
          <w:color w:val="000000"/>
        </w:rPr>
        <w:t xml:space="preserve">the </w:t>
      </w:r>
      <w:r w:rsidR="000657A4">
        <w:rPr>
          <w:rFonts w:ascii="Calibri" w:hAnsi="Calibri" w:cs="Arial"/>
          <w:color w:val="000000"/>
        </w:rPr>
        <w:t xml:space="preserve">JHU </w:t>
      </w:r>
      <w:r w:rsidR="00EF7125" w:rsidRPr="00EF7125">
        <w:rPr>
          <w:rFonts w:ascii="Calibri" w:hAnsi="Calibri" w:cs="Arial"/>
          <w:color w:val="000000"/>
        </w:rPr>
        <w:t>Bloomberg</w:t>
      </w:r>
      <w:r w:rsidR="001B12B6">
        <w:rPr>
          <w:rFonts w:ascii="Calibri" w:hAnsi="Calibri" w:cs="Arial"/>
          <w:color w:val="000000"/>
        </w:rPr>
        <w:t>-</w:t>
      </w:r>
      <w:r w:rsidR="00EF7125" w:rsidRPr="00EF7125">
        <w:rPr>
          <w:rFonts w:ascii="Calibri" w:hAnsi="Calibri" w:cs="Arial"/>
          <w:color w:val="000000"/>
        </w:rPr>
        <w:t>Kimmel Institute for Cancer Immunotherapy for support.</w:t>
      </w:r>
    </w:p>
    <w:p w14:paraId="50E061B5" w14:textId="77777777" w:rsidR="00DE18A3" w:rsidRPr="000B2F36" w:rsidRDefault="00DE18A3" w:rsidP="00925823">
      <w:pPr>
        <w:widowControl w:val="0"/>
        <w:autoSpaceDE w:val="0"/>
        <w:autoSpaceDN w:val="0"/>
        <w:adjustRightInd w:val="0"/>
        <w:jc w:val="both"/>
        <w:rPr>
          <w:rFonts w:ascii="Calibri" w:hAnsi="Calibri" w:cs="Arial"/>
          <w:color w:val="000000"/>
        </w:rPr>
      </w:pPr>
    </w:p>
    <w:p w14:paraId="4BADD654" w14:textId="77777777" w:rsidR="00F30D4A" w:rsidRPr="00D84E73" w:rsidRDefault="00F30D4A" w:rsidP="00F30D4A">
      <w:pPr>
        <w:widowControl w:val="0"/>
        <w:autoSpaceDE w:val="0"/>
        <w:autoSpaceDN w:val="0"/>
        <w:adjustRightInd w:val="0"/>
        <w:jc w:val="both"/>
        <w:rPr>
          <w:rFonts w:ascii="Calibri" w:hAnsi="Calibri" w:cs="Arial"/>
          <w:color w:val="808080"/>
        </w:rPr>
      </w:pPr>
      <w:r w:rsidRPr="000B2F36">
        <w:rPr>
          <w:rFonts w:ascii="Calibri" w:hAnsi="Calibri" w:cs="Arial"/>
          <w:b/>
        </w:rPr>
        <w:t xml:space="preserve">DISCLOSURES: </w:t>
      </w:r>
      <w:r>
        <w:rPr>
          <w:rFonts w:ascii="Calibri" w:hAnsi="Calibri" w:cs="Arial"/>
        </w:rPr>
        <w:t>The authors have nothing to disclose.</w:t>
      </w:r>
    </w:p>
    <w:p w14:paraId="60FDB4C1" w14:textId="77777777" w:rsidR="00BE5F4A" w:rsidRPr="000B2F36" w:rsidRDefault="00BE5F4A" w:rsidP="00925823">
      <w:pPr>
        <w:jc w:val="both"/>
        <w:rPr>
          <w:rFonts w:ascii="Calibri" w:hAnsi="Calibri" w:cs="Arial"/>
          <w:bCs/>
        </w:rPr>
      </w:pPr>
    </w:p>
    <w:p w14:paraId="000C3C8A" w14:textId="77777777" w:rsidR="00933ECB" w:rsidRPr="000B2F36" w:rsidRDefault="009B1737" w:rsidP="00933ECB">
      <w:pPr>
        <w:jc w:val="both"/>
        <w:rPr>
          <w:rFonts w:ascii="Calibri" w:hAnsi="Calibri" w:cs="Arial"/>
        </w:rPr>
      </w:pPr>
      <w:r w:rsidRPr="000B2F36">
        <w:rPr>
          <w:rFonts w:ascii="Calibri" w:hAnsi="Calibri" w:cs="Arial"/>
          <w:b/>
          <w:bCs/>
        </w:rPr>
        <w:t>REFERENCES</w:t>
      </w:r>
      <w:r w:rsidR="00C3569A" w:rsidRPr="000B2F36">
        <w:rPr>
          <w:rFonts w:ascii="Calibri" w:hAnsi="Calibri" w:cs="Arial"/>
        </w:rPr>
        <w:t xml:space="preserve"> </w:t>
      </w:r>
    </w:p>
    <w:p w14:paraId="6AC42F7B" w14:textId="77777777" w:rsidR="00E0035D" w:rsidRPr="00E0035D" w:rsidRDefault="00E0035D" w:rsidP="00E0035D">
      <w:pPr>
        <w:ind w:firstLine="720"/>
      </w:pPr>
    </w:p>
    <w:p w14:paraId="04596483" w14:textId="77777777" w:rsidR="00C83A4D" w:rsidRPr="00C83A4D" w:rsidRDefault="00E0035D" w:rsidP="00C83A4D">
      <w:pPr>
        <w:pStyle w:val="EndNoteBibliography"/>
        <w:spacing w:after="0"/>
        <w:ind w:left="720" w:hanging="720"/>
      </w:pPr>
      <w:r w:rsidRPr="003D2080">
        <w:rPr>
          <w:rFonts w:asciiTheme="minorHAnsi" w:hAnsiTheme="minorHAnsi" w:cstheme="minorHAnsi"/>
          <w:sz w:val="24"/>
          <w:szCs w:val="24"/>
        </w:rPr>
        <w:fldChar w:fldCharType="begin"/>
      </w:r>
      <w:r w:rsidRPr="003D2080">
        <w:rPr>
          <w:rFonts w:asciiTheme="minorHAnsi" w:hAnsiTheme="minorHAnsi" w:cstheme="minorHAnsi"/>
          <w:sz w:val="24"/>
          <w:szCs w:val="24"/>
        </w:rPr>
        <w:instrText xml:space="preserve"> ADDIN EN.REFLIST </w:instrText>
      </w:r>
      <w:r w:rsidRPr="003D2080">
        <w:rPr>
          <w:rFonts w:asciiTheme="minorHAnsi" w:hAnsiTheme="minorHAnsi" w:cstheme="minorHAnsi"/>
          <w:sz w:val="24"/>
          <w:szCs w:val="24"/>
        </w:rPr>
        <w:fldChar w:fldCharType="separate"/>
      </w:r>
      <w:r w:rsidR="00C83A4D" w:rsidRPr="00C83A4D">
        <w:t>1</w:t>
      </w:r>
      <w:r w:rsidR="00C83A4D" w:rsidRPr="00C83A4D">
        <w:tab/>
        <w:t xml:space="preserve">Eggermont, L. J., Paulis, L. E., Tel, J. &amp; Figdor, C. G. Towards efficient cancer immunotherapy: advances in developing artificial antigen-presenting cells. </w:t>
      </w:r>
      <w:r w:rsidR="00C83A4D" w:rsidRPr="00C83A4D">
        <w:rPr>
          <w:i/>
        </w:rPr>
        <w:t>Trends in Biotechnology.</w:t>
      </w:r>
      <w:r w:rsidR="00C83A4D" w:rsidRPr="00C83A4D">
        <w:t xml:space="preserve"> </w:t>
      </w:r>
      <w:r w:rsidR="00C83A4D" w:rsidRPr="00C83A4D">
        <w:rPr>
          <w:b/>
        </w:rPr>
        <w:t>32</w:t>
      </w:r>
      <w:r w:rsidR="00C83A4D" w:rsidRPr="00C83A4D">
        <w:t xml:space="preserve"> (9), 456-465, (2014).</w:t>
      </w:r>
    </w:p>
    <w:p w14:paraId="4E7C7691" w14:textId="77777777" w:rsidR="00C83A4D" w:rsidRPr="00C83A4D" w:rsidRDefault="00C83A4D" w:rsidP="00C83A4D">
      <w:pPr>
        <w:pStyle w:val="EndNoteBibliography"/>
        <w:spacing w:after="0"/>
        <w:ind w:left="720" w:hanging="720"/>
      </w:pPr>
      <w:r w:rsidRPr="00C83A4D">
        <w:t>2</w:t>
      </w:r>
      <w:r w:rsidRPr="00C83A4D">
        <w:tab/>
        <w:t xml:space="preserve">Maus, M. V., Riley, J. L., Kwok, W. W., Nepom, G. T. &amp; June, C. H. HLA tetramer-based artificial antigen-presenting cells for stimulation of CD4+ T cells. </w:t>
      </w:r>
      <w:r w:rsidRPr="00C83A4D">
        <w:rPr>
          <w:i/>
        </w:rPr>
        <w:t>Clinical Immunology.</w:t>
      </w:r>
      <w:r w:rsidRPr="00C83A4D">
        <w:t xml:space="preserve"> </w:t>
      </w:r>
      <w:r w:rsidRPr="00C83A4D">
        <w:rPr>
          <w:b/>
        </w:rPr>
        <w:t>106</w:t>
      </w:r>
      <w:r w:rsidRPr="00C83A4D">
        <w:t xml:space="preserve"> (1), 16-22, (2003).</w:t>
      </w:r>
    </w:p>
    <w:p w14:paraId="222A4412" w14:textId="77777777" w:rsidR="00C83A4D" w:rsidRPr="00C83A4D" w:rsidRDefault="00C83A4D" w:rsidP="00C83A4D">
      <w:pPr>
        <w:pStyle w:val="EndNoteBibliography"/>
        <w:spacing w:after="0"/>
        <w:ind w:left="720" w:hanging="720"/>
      </w:pPr>
      <w:r w:rsidRPr="00C83A4D">
        <w:t>3</w:t>
      </w:r>
      <w:r w:rsidRPr="00C83A4D">
        <w:tab/>
        <w:t>Oelke, M.</w:t>
      </w:r>
      <w:r w:rsidRPr="00C83A4D">
        <w:rPr>
          <w:i/>
        </w:rPr>
        <w:t xml:space="preserve"> et al.</w:t>
      </w:r>
      <w:r w:rsidRPr="00C83A4D">
        <w:t xml:space="preserve"> Ex vivo induction and expansion of antigen-specific cytotoxic T cells by HLA-Ig-coated artificial antigen-presenting cells. </w:t>
      </w:r>
      <w:r w:rsidRPr="00C83A4D">
        <w:rPr>
          <w:i/>
        </w:rPr>
        <w:t>Nature Medicine.</w:t>
      </w:r>
      <w:r w:rsidRPr="00C83A4D">
        <w:t xml:space="preserve"> </w:t>
      </w:r>
      <w:r w:rsidRPr="00C83A4D">
        <w:rPr>
          <w:b/>
        </w:rPr>
        <w:t>9</w:t>
      </w:r>
      <w:r w:rsidRPr="00C83A4D">
        <w:t xml:space="preserve"> (5), 619-624, (2003).</w:t>
      </w:r>
    </w:p>
    <w:p w14:paraId="51E2C8B6" w14:textId="77777777" w:rsidR="00C83A4D" w:rsidRPr="00C83A4D" w:rsidRDefault="00C83A4D" w:rsidP="00C83A4D">
      <w:pPr>
        <w:pStyle w:val="EndNoteBibliography"/>
        <w:spacing w:after="0"/>
        <w:ind w:left="720" w:hanging="720"/>
      </w:pPr>
      <w:r w:rsidRPr="00C83A4D">
        <w:t>4</w:t>
      </w:r>
      <w:r w:rsidRPr="00C83A4D">
        <w:tab/>
        <w:t>Rudolf, D.</w:t>
      </w:r>
      <w:r w:rsidRPr="00C83A4D">
        <w:rPr>
          <w:i/>
        </w:rPr>
        <w:t xml:space="preserve"> et al.</w:t>
      </w:r>
      <w:r w:rsidRPr="00C83A4D">
        <w:t xml:space="preserve"> Potent costimulation of human CD8 T cells by anti-4-1BB and anti-CD28 on synthetic artificial antigen presenting cells. </w:t>
      </w:r>
      <w:r w:rsidRPr="00C83A4D">
        <w:rPr>
          <w:i/>
        </w:rPr>
        <w:t>Cancer Immunology, Immunotherapy.</w:t>
      </w:r>
      <w:r w:rsidRPr="00C83A4D">
        <w:t xml:space="preserve"> </w:t>
      </w:r>
      <w:r w:rsidRPr="00C83A4D">
        <w:rPr>
          <w:b/>
        </w:rPr>
        <w:t>57</w:t>
      </w:r>
      <w:r w:rsidRPr="00C83A4D">
        <w:t xml:space="preserve"> (2), 175-183, (2008).</w:t>
      </w:r>
    </w:p>
    <w:p w14:paraId="4EF56F86" w14:textId="77777777" w:rsidR="00C83A4D" w:rsidRPr="00C83A4D" w:rsidRDefault="00C83A4D" w:rsidP="00C83A4D">
      <w:pPr>
        <w:pStyle w:val="EndNoteBibliography"/>
        <w:spacing w:after="0"/>
        <w:ind w:left="720" w:hanging="720"/>
      </w:pPr>
      <w:r w:rsidRPr="00C83A4D">
        <w:t>5</w:t>
      </w:r>
      <w:r w:rsidRPr="00C83A4D">
        <w:tab/>
        <w:t xml:space="preserve">Tham, E. L., Jensen, P. L. &amp; Mescher, M. F. Activation of antigen-specific T cells by artificial cell constructs having immobilized multimeric peptide-class I complexes and recombinant B7-Fc proteins. </w:t>
      </w:r>
      <w:r w:rsidRPr="00C83A4D">
        <w:rPr>
          <w:i/>
        </w:rPr>
        <w:t>Journal of Immunological Methods.</w:t>
      </w:r>
      <w:r w:rsidRPr="00C83A4D">
        <w:t xml:space="preserve"> </w:t>
      </w:r>
      <w:r w:rsidRPr="00C83A4D">
        <w:rPr>
          <w:b/>
        </w:rPr>
        <w:t>249</w:t>
      </w:r>
      <w:r w:rsidRPr="00C83A4D">
        <w:t xml:space="preserve"> (1-2), 111-119, (2001).</w:t>
      </w:r>
    </w:p>
    <w:p w14:paraId="5DAD6A7E" w14:textId="77777777" w:rsidR="00C83A4D" w:rsidRPr="00C83A4D" w:rsidRDefault="00C83A4D" w:rsidP="00C83A4D">
      <w:pPr>
        <w:pStyle w:val="EndNoteBibliography"/>
        <w:spacing w:after="0"/>
        <w:ind w:left="720" w:hanging="720"/>
      </w:pPr>
      <w:r w:rsidRPr="00C83A4D">
        <w:t>6</w:t>
      </w:r>
      <w:r w:rsidRPr="00C83A4D">
        <w:tab/>
        <w:t>Perica, K.</w:t>
      </w:r>
      <w:r w:rsidRPr="00C83A4D">
        <w:rPr>
          <w:i/>
        </w:rPr>
        <w:t xml:space="preserve"> et al.</w:t>
      </w:r>
      <w:r w:rsidRPr="00C83A4D">
        <w:t xml:space="preserve"> Magnetic field-induced T cell receptor clustering by nanoparticles enhances T cell activation and stimulates antitumor activity. </w:t>
      </w:r>
      <w:r w:rsidRPr="00C83A4D">
        <w:rPr>
          <w:i/>
        </w:rPr>
        <w:t>ACS Nano.</w:t>
      </w:r>
      <w:r w:rsidRPr="00C83A4D">
        <w:t xml:space="preserve"> </w:t>
      </w:r>
      <w:r w:rsidRPr="00C83A4D">
        <w:rPr>
          <w:b/>
        </w:rPr>
        <w:t>8</w:t>
      </w:r>
      <w:r w:rsidRPr="00C83A4D">
        <w:t xml:space="preserve"> (3), 2252-2260, (2014).</w:t>
      </w:r>
    </w:p>
    <w:p w14:paraId="0DE29D0D" w14:textId="77777777" w:rsidR="00C83A4D" w:rsidRPr="00C83A4D" w:rsidRDefault="00C83A4D" w:rsidP="00C83A4D">
      <w:pPr>
        <w:pStyle w:val="EndNoteBibliography"/>
        <w:spacing w:after="0"/>
        <w:ind w:left="720" w:hanging="720"/>
      </w:pPr>
      <w:r w:rsidRPr="00C83A4D">
        <w:lastRenderedPageBreak/>
        <w:t>7</w:t>
      </w:r>
      <w:r w:rsidRPr="00C83A4D">
        <w:tab/>
        <w:t xml:space="preserve">Steenblock, E. R., Fadel, T., Labowsky, M., Pober, J. S. &amp; Fahmy, T. M. An artificial antigen-presenting cell with paracrine delivery of IL-2 impacts the magnitude and direction of the T cell response. </w:t>
      </w:r>
      <w:r w:rsidRPr="00C83A4D">
        <w:rPr>
          <w:i/>
        </w:rPr>
        <w:t>The Journal of Biological Chemistry.</w:t>
      </w:r>
      <w:r w:rsidRPr="00C83A4D">
        <w:t xml:space="preserve"> </w:t>
      </w:r>
      <w:r w:rsidRPr="00C83A4D">
        <w:rPr>
          <w:b/>
        </w:rPr>
        <w:t>286</w:t>
      </w:r>
      <w:r w:rsidRPr="00C83A4D">
        <w:t xml:space="preserve"> (40), 34883-34892, (2011).</w:t>
      </w:r>
    </w:p>
    <w:p w14:paraId="0F833053" w14:textId="77777777" w:rsidR="00C83A4D" w:rsidRPr="00C83A4D" w:rsidRDefault="00C83A4D" w:rsidP="00C83A4D">
      <w:pPr>
        <w:pStyle w:val="EndNoteBibliography"/>
        <w:spacing w:after="0"/>
        <w:ind w:left="720" w:hanging="720"/>
      </w:pPr>
      <w:r w:rsidRPr="00C83A4D">
        <w:t>8</w:t>
      </w:r>
      <w:r w:rsidRPr="00C83A4D">
        <w:tab/>
        <w:t>Zhang, L.</w:t>
      </w:r>
      <w:r w:rsidRPr="00C83A4D">
        <w:rPr>
          <w:i/>
        </w:rPr>
        <w:t xml:space="preserve"> et al.</w:t>
      </w:r>
      <w:r w:rsidRPr="00C83A4D">
        <w:t xml:space="preserve"> Paracrine release of IL-2 and anti-CTLA-4 enhances the ability of artificial polymer antigen-presenting cells to expand antigen-specific T cells and inhibit tumor growth in a mouse model. </w:t>
      </w:r>
      <w:r w:rsidRPr="00C83A4D">
        <w:rPr>
          <w:i/>
        </w:rPr>
        <w:t>Cancer Immunology, Immunotherapy.</w:t>
      </w:r>
      <w:r w:rsidRPr="00C83A4D">
        <w:t xml:space="preserve"> </w:t>
      </w:r>
      <w:r w:rsidRPr="00C83A4D">
        <w:rPr>
          <w:b/>
        </w:rPr>
        <w:t>66</w:t>
      </w:r>
      <w:r w:rsidRPr="00C83A4D">
        <w:t xml:space="preserve"> (9), 1229-1241, (2017).</w:t>
      </w:r>
    </w:p>
    <w:p w14:paraId="3D408B28" w14:textId="77777777" w:rsidR="00C83A4D" w:rsidRPr="00C83A4D" w:rsidRDefault="00C83A4D" w:rsidP="00C83A4D">
      <w:pPr>
        <w:pStyle w:val="EndNoteBibliography"/>
        <w:spacing w:after="0"/>
        <w:ind w:left="720" w:hanging="720"/>
      </w:pPr>
      <w:r w:rsidRPr="00C83A4D">
        <w:t>9</w:t>
      </w:r>
      <w:r w:rsidRPr="00C83A4D">
        <w:tab/>
        <w:t xml:space="preserve">Mescher, M. F. Surface contact requirements for activation of cytotoxic T lymphocytes. </w:t>
      </w:r>
      <w:r w:rsidRPr="00C83A4D">
        <w:rPr>
          <w:i/>
        </w:rPr>
        <w:t>The Journal of Immunology.</w:t>
      </w:r>
      <w:r w:rsidRPr="00C83A4D">
        <w:t xml:space="preserve"> </w:t>
      </w:r>
      <w:r w:rsidRPr="00C83A4D">
        <w:rPr>
          <w:b/>
        </w:rPr>
        <w:t>149</w:t>
      </w:r>
      <w:r w:rsidRPr="00C83A4D">
        <w:t xml:space="preserve"> (7), 2402-2405, (1992).</w:t>
      </w:r>
    </w:p>
    <w:p w14:paraId="30470BDE" w14:textId="77777777" w:rsidR="00C83A4D" w:rsidRPr="00C83A4D" w:rsidRDefault="00C83A4D" w:rsidP="00C83A4D">
      <w:pPr>
        <w:pStyle w:val="EndNoteBibliography"/>
        <w:spacing w:after="0"/>
        <w:ind w:left="720" w:hanging="720"/>
      </w:pPr>
      <w:r w:rsidRPr="00C83A4D">
        <w:t>10</w:t>
      </w:r>
      <w:r w:rsidRPr="00C83A4D">
        <w:tab/>
        <w:t xml:space="preserve">Steenblock, E. R. &amp; Fahmy, T. M. A comprehensive platform for ex vivo T-cell expansion based on biodegradable polymeric artificial antigen-presenting cells. </w:t>
      </w:r>
      <w:r w:rsidRPr="00C83A4D">
        <w:rPr>
          <w:i/>
        </w:rPr>
        <w:t>Molecular Therapy.</w:t>
      </w:r>
      <w:r w:rsidRPr="00C83A4D">
        <w:t xml:space="preserve"> </w:t>
      </w:r>
      <w:r w:rsidRPr="00C83A4D">
        <w:rPr>
          <w:b/>
        </w:rPr>
        <w:t>16</w:t>
      </w:r>
      <w:r w:rsidRPr="00C83A4D">
        <w:t xml:space="preserve"> (4), 765-772, (2008).</w:t>
      </w:r>
    </w:p>
    <w:p w14:paraId="419D2370" w14:textId="77777777" w:rsidR="00C83A4D" w:rsidRPr="00C83A4D" w:rsidRDefault="00C83A4D" w:rsidP="00C83A4D">
      <w:pPr>
        <w:pStyle w:val="EndNoteBibliography"/>
        <w:spacing w:after="0"/>
        <w:ind w:left="720" w:hanging="720"/>
      </w:pPr>
      <w:r w:rsidRPr="00C83A4D">
        <w:t>11</w:t>
      </w:r>
      <w:r w:rsidRPr="00C83A4D">
        <w:tab/>
        <w:t>Fifis, T.</w:t>
      </w:r>
      <w:r w:rsidRPr="00C83A4D">
        <w:rPr>
          <w:i/>
        </w:rPr>
        <w:t xml:space="preserve"> et al.</w:t>
      </w:r>
      <w:r w:rsidRPr="00C83A4D">
        <w:t xml:space="preserve"> Size-dependent immunogenicity: therapeutic and protective properties of nano-vaccines against tumors. </w:t>
      </w:r>
      <w:r w:rsidRPr="00C83A4D">
        <w:rPr>
          <w:i/>
        </w:rPr>
        <w:t>The Journal of Immunology.</w:t>
      </w:r>
      <w:r w:rsidRPr="00C83A4D">
        <w:t xml:space="preserve"> </w:t>
      </w:r>
      <w:r w:rsidRPr="00C83A4D">
        <w:rPr>
          <w:b/>
        </w:rPr>
        <w:t>173</w:t>
      </w:r>
      <w:r w:rsidRPr="00C83A4D">
        <w:t xml:space="preserve"> (5), 3148-3154, (2004).</w:t>
      </w:r>
    </w:p>
    <w:p w14:paraId="7ED7E555" w14:textId="77777777" w:rsidR="00C83A4D" w:rsidRPr="00C83A4D" w:rsidRDefault="00C83A4D" w:rsidP="00C83A4D">
      <w:pPr>
        <w:pStyle w:val="EndNoteBibliography"/>
        <w:spacing w:after="0"/>
        <w:ind w:left="720" w:hanging="720"/>
      </w:pPr>
      <w:r w:rsidRPr="00C83A4D">
        <w:t>12</w:t>
      </w:r>
      <w:r w:rsidRPr="00C83A4D">
        <w:tab/>
        <w:t xml:space="preserve">Sunshine, J. C., Perica, K., Schneck, J. P. &amp; Green, J. J. Particle shape dependence of CD8+ T cell activation by artificial antigen presenting cells. </w:t>
      </w:r>
      <w:r w:rsidRPr="00C83A4D">
        <w:rPr>
          <w:i/>
        </w:rPr>
        <w:t>Biomaterials.</w:t>
      </w:r>
      <w:r w:rsidRPr="00C83A4D">
        <w:t xml:space="preserve"> </w:t>
      </w:r>
      <w:r w:rsidRPr="00C83A4D">
        <w:rPr>
          <w:b/>
        </w:rPr>
        <w:t>35</w:t>
      </w:r>
      <w:r w:rsidRPr="00C83A4D">
        <w:t xml:space="preserve"> (1), 269-277, (2014).</w:t>
      </w:r>
    </w:p>
    <w:p w14:paraId="20E30874" w14:textId="77777777" w:rsidR="00C83A4D" w:rsidRPr="00C83A4D" w:rsidRDefault="00C83A4D" w:rsidP="00C83A4D">
      <w:pPr>
        <w:pStyle w:val="EndNoteBibliography"/>
        <w:spacing w:after="0"/>
        <w:ind w:left="720" w:hanging="720"/>
      </w:pPr>
      <w:r w:rsidRPr="00C83A4D">
        <w:t>13</w:t>
      </w:r>
      <w:r w:rsidRPr="00C83A4D">
        <w:tab/>
        <w:t>Meyer, R. A.</w:t>
      </w:r>
      <w:r w:rsidRPr="00C83A4D">
        <w:rPr>
          <w:i/>
        </w:rPr>
        <w:t xml:space="preserve"> et al.</w:t>
      </w:r>
      <w:r w:rsidRPr="00C83A4D">
        <w:t xml:space="preserve"> Biodegradable nanoellipsoidal artificial antigen presenting cells for antigen specific T-cell activation. </w:t>
      </w:r>
      <w:r w:rsidRPr="00C83A4D">
        <w:rPr>
          <w:i/>
        </w:rPr>
        <w:t>Small.</w:t>
      </w:r>
      <w:r w:rsidRPr="00C83A4D">
        <w:t xml:space="preserve"> </w:t>
      </w:r>
      <w:r w:rsidRPr="00C83A4D">
        <w:rPr>
          <w:b/>
        </w:rPr>
        <w:t>11</w:t>
      </w:r>
      <w:r w:rsidRPr="00C83A4D">
        <w:t xml:space="preserve"> (13), 1519-1525, (2015).</w:t>
      </w:r>
    </w:p>
    <w:p w14:paraId="704B1C00" w14:textId="77777777" w:rsidR="00C83A4D" w:rsidRPr="00C83A4D" w:rsidRDefault="00C83A4D" w:rsidP="00C83A4D">
      <w:pPr>
        <w:pStyle w:val="EndNoteBibliography"/>
        <w:spacing w:after="0"/>
        <w:ind w:left="720" w:hanging="720"/>
      </w:pPr>
      <w:r w:rsidRPr="00C83A4D">
        <w:t>14</w:t>
      </w:r>
      <w:r w:rsidRPr="00C83A4D">
        <w:tab/>
        <w:t xml:space="preserve">Champion, J. A., Katare, Y. K. &amp; Mitragotri, S. Particle shape: a new design parameter for micro- and nanoscale drug delivery carriers. </w:t>
      </w:r>
      <w:r w:rsidRPr="00C83A4D">
        <w:rPr>
          <w:i/>
        </w:rPr>
        <w:t>Journal of Controlled Release.</w:t>
      </w:r>
      <w:r w:rsidRPr="00C83A4D">
        <w:t xml:space="preserve"> </w:t>
      </w:r>
      <w:r w:rsidRPr="00C83A4D">
        <w:rPr>
          <w:b/>
        </w:rPr>
        <w:t>121</w:t>
      </w:r>
      <w:r w:rsidRPr="00C83A4D">
        <w:t xml:space="preserve"> (1-2), 3-9, (2007).</w:t>
      </w:r>
    </w:p>
    <w:p w14:paraId="48CA18F5" w14:textId="77777777" w:rsidR="00C83A4D" w:rsidRPr="00C83A4D" w:rsidRDefault="00C83A4D" w:rsidP="00C83A4D">
      <w:pPr>
        <w:pStyle w:val="EndNoteBibliography"/>
        <w:spacing w:after="0"/>
        <w:ind w:left="720" w:hanging="720"/>
      </w:pPr>
      <w:r w:rsidRPr="00C83A4D">
        <w:t>15</w:t>
      </w:r>
      <w:r w:rsidRPr="00C83A4D">
        <w:tab/>
        <w:t xml:space="preserve">Meyer, R. A., Meyer, R. S. &amp; Green, J. J. An automated multidimensional thin film stretching device for the generation of anisotropic polymeric micro- and nanoparticles. </w:t>
      </w:r>
      <w:r w:rsidRPr="00C83A4D">
        <w:rPr>
          <w:i/>
        </w:rPr>
        <w:t>Journal of Biomedical Materials Research Part A.</w:t>
      </w:r>
      <w:r w:rsidRPr="00C83A4D">
        <w:t xml:space="preserve"> </w:t>
      </w:r>
      <w:r w:rsidRPr="00C83A4D">
        <w:rPr>
          <w:b/>
        </w:rPr>
        <w:t>103</w:t>
      </w:r>
      <w:r w:rsidRPr="00C83A4D">
        <w:t xml:space="preserve"> (8), 2747-2757, (2015).</w:t>
      </w:r>
    </w:p>
    <w:p w14:paraId="1C7CFAEA" w14:textId="77777777" w:rsidR="00C83A4D" w:rsidRPr="00C83A4D" w:rsidRDefault="00C83A4D" w:rsidP="00C83A4D">
      <w:pPr>
        <w:pStyle w:val="EndNoteBibliography"/>
        <w:spacing w:after="0"/>
        <w:ind w:left="720" w:hanging="720"/>
      </w:pPr>
      <w:r w:rsidRPr="00C83A4D">
        <w:t>16</w:t>
      </w:r>
      <w:r w:rsidRPr="00C83A4D">
        <w:tab/>
        <w:t xml:space="preserve">Ho, C. C., Keller, A., Odell, J. A. &amp; Ottewill, R. H. Preparation of monodisperse ellipsoidal polystyrene particles. </w:t>
      </w:r>
      <w:r w:rsidRPr="00C83A4D">
        <w:rPr>
          <w:i/>
        </w:rPr>
        <w:t>Colloid and Polymer Science.</w:t>
      </w:r>
      <w:r w:rsidRPr="00C83A4D">
        <w:t xml:space="preserve"> </w:t>
      </w:r>
      <w:r w:rsidRPr="00C83A4D">
        <w:rPr>
          <w:b/>
        </w:rPr>
        <w:t>271</w:t>
      </w:r>
      <w:r w:rsidRPr="00C83A4D">
        <w:t xml:space="preserve"> (5), 469-479, (1993).</w:t>
      </w:r>
    </w:p>
    <w:p w14:paraId="02C8D071" w14:textId="77777777" w:rsidR="00C83A4D" w:rsidRPr="00C83A4D" w:rsidRDefault="00C83A4D" w:rsidP="00C83A4D">
      <w:pPr>
        <w:pStyle w:val="EndNoteBibliography"/>
        <w:spacing w:after="0"/>
        <w:ind w:left="720" w:hanging="720"/>
      </w:pPr>
      <w:r w:rsidRPr="00C83A4D">
        <w:t>17</w:t>
      </w:r>
      <w:r w:rsidRPr="00C83A4D">
        <w:tab/>
        <w:t>Shum, H. C.</w:t>
      </w:r>
      <w:r w:rsidRPr="00C83A4D">
        <w:rPr>
          <w:i/>
        </w:rPr>
        <w:t xml:space="preserve"> et al.</w:t>
      </w:r>
      <w:r w:rsidRPr="00C83A4D">
        <w:t xml:space="preserve"> Droplet microfluidics for fabrication of non-spherical particles. </w:t>
      </w:r>
      <w:r w:rsidRPr="00C83A4D">
        <w:rPr>
          <w:i/>
        </w:rPr>
        <w:t>Macromolecular Rapid Communications.</w:t>
      </w:r>
      <w:r w:rsidRPr="00C83A4D">
        <w:t xml:space="preserve"> </w:t>
      </w:r>
      <w:r w:rsidRPr="00C83A4D">
        <w:rPr>
          <w:b/>
        </w:rPr>
        <w:t>31</w:t>
      </w:r>
      <w:r w:rsidRPr="00C83A4D">
        <w:t xml:space="preserve"> (2), 108-118, (2010).</w:t>
      </w:r>
    </w:p>
    <w:p w14:paraId="0A548B43" w14:textId="77777777" w:rsidR="00C83A4D" w:rsidRPr="00C83A4D" w:rsidRDefault="00C83A4D" w:rsidP="00C83A4D">
      <w:pPr>
        <w:pStyle w:val="EndNoteBibliography"/>
        <w:spacing w:after="0"/>
        <w:ind w:left="720" w:hanging="720"/>
      </w:pPr>
      <w:r w:rsidRPr="00C83A4D">
        <w:t>18</w:t>
      </w:r>
      <w:r w:rsidRPr="00C83A4D">
        <w:tab/>
        <w:t xml:space="preserve">Lan, W., Li, S., Xu, J. &amp; Luo, G. Controllable preparation of nanoparticle-coated chitosan microspheres in a co-axial microfluidic device. </w:t>
      </w:r>
      <w:r w:rsidRPr="00C83A4D">
        <w:rPr>
          <w:i/>
        </w:rPr>
        <w:t>Lab on a Chip.</w:t>
      </w:r>
      <w:r w:rsidRPr="00C83A4D">
        <w:t xml:space="preserve"> </w:t>
      </w:r>
      <w:r w:rsidRPr="00C83A4D">
        <w:rPr>
          <w:b/>
        </w:rPr>
        <w:t>11</w:t>
      </w:r>
      <w:r w:rsidRPr="00C83A4D">
        <w:t xml:space="preserve"> (4), 652-657, (2011).</w:t>
      </w:r>
    </w:p>
    <w:p w14:paraId="0DED3611" w14:textId="77777777" w:rsidR="00C83A4D" w:rsidRPr="00C83A4D" w:rsidRDefault="00C83A4D" w:rsidP="00C83A4D">
      <w:pPr>
        <w:pStyle w:val="EndNoteBibliography"/>
        <w:spacing w:after="0"/>
        <w:ind w:left="720" w:hanging="720"/>
      </w:pPr>
      <w:r w:rsidRPr="00C83A4D">
        <w:t>19</w:t>
      </w:r>
      <w:r w:rsidRPr="00C83A4D">
        <w:tab/>
        <w:t>Yang, S.</w:t>
      </w:r>
      <w:r w:rsidRPr="00C83A4D">
        <w:rPr>
          <w:i/>
        </w:rPr>
        <w:t xml:space="preserve"> et al.</w:t>
      </w:r>
      <w:r w:rsidRPr="00C83A4D">
        <w:t xml:space="preserve"> Microfluidic synthesis of multifunctional Janus particles for biomedical applications. </w:t>
      </w:r>
      <w:r w:rsidRPr="00C83A4D">
        <w:rPr>
          <w:i/>
        </w:rPr>
        <w:t>Lab on a Chip.</w:t>
      </w:r>
      <w:r w:rsidRPr="00C83A4D">
        <w:t xml:space="preserve"> </w:t>
      </w:r>
      <w:r w:rsidRPr="00C83A4D">
        <w:rPr>
          <w:b/>
        </w:rPr>
        <w:t>12</w:t>
      </w:r>
      <w:r w:rsidRPr="00C83A4D">
        <w:t xml:space="preserve"> (12), 2097-2102, (2012).</w:t>
      </w:r>
    </w:p>
    <w:p w14:paraId="73D2FBE0" w14:textId="77777777" w:rsidR="00C83A4D" w:rsidRPr="00C83A4D" w:rsidRDefault="00C83A4D" w:rsidP="00C83A4D">
      <w:pPr>
        <w:pStyle w:val="EndNoteBibliography"/>
        <w:spacing w:after="0"/>
        <w:ind w:left="720" w:hanging="720"/>
      </w:pPr>
      <w:r w:rsidRPr="00C83A4D">
        <w:t>20</w:t>
      </w:r>
      <w:r w:rsidRPr="00C83A4D">
        <w:tab/>
        <w:t xml:space="preserve">Zhou, Z., Anselmo, A. C. &amp; Mitragotri, S. Synthesis of protein-based, rod-shaped particles from spherical templates using layer-by-layer assembly. </w:t>
      </w:r>
      <w:r w:rsidRPr="00C83A4D">
        <w:rPr>
          <w:i/>
        </w:rPr>
        <w:t>Advanced Materials.</w:t>
      </w:r>
      <w:r w:rsidRPr="00C83A4D">
        <w:t xml:space="preserve"> </w:t>
      </w:r>
      <w:r w:rsidRPr="00C83A4D">
        <w:rPr>
          <w:b/>
        </w:rPr>
        <w:t>25</w:t>
      </w:r>
      <w:r w:rsidRPr="00C83A4D">
        <w:t xml:space="preserve"> (19), 2723-2727, (2013).</w:t>
      </w:r>
    </w:p>
    <w:p w14:paraId="7744E365" w14:textId="77777777" w:rsidR="00C83A4D" w:rsidRPr="00C83A4D" w:rsidRDefault="00C83A4D" w:rsidP="00C83A4D">
      <w:pPr>
        <w:pStyle w:val="EndNoteBibliography"/>
        <w:spacing w:after="0"/>
        <w:ind w:left="720" w:hanging="720"/>
      </w:pPr>
      <w:r w:rsidRPr="00C83A4D">
        <w:t>21</w:t>
      </w:r>
      <w:r w:rsidRPr="00C83A4D">
        <w:tab/>
        <w:t>Jang, S. G.</w:t>
      </w:r>
      <w:r w:rsidRPr="00C83A4D">
        <w:rPr>
          <w:i/>
        </w:rPr>
        <w:t xml:space="preserve"> et al.</w:t>
      </w:r>
      <w:r w:rsidRPr="00C83A4D">
        <w:t xml:space="preserve"> Striped, ellipsoidal particles by controlled assembly of diblock copolymers. </w:t>
      </w:r>
      <w:r w:rsidRPr="00C83A4D">
        <w:rPr>
          <w:i/>
        </w:rPr>
        <w:t>Journal of the American Chemical Society.</w:t>
      </w:r>
      <w:r w:rsidRPr="00C83A4D">
        <w:t xml:space="preserve"> </w:t>
      </w:r>
      <w:r w:rsidRPr="00C83A4D">
        <w:rPr>
          <w:b/>
        </w:rPr>
        <w:t>135</w:t>
      </w:r>
      <w:r w:rsidRPr="00C83A4D">
        <w:t xml:space="preserve"> (17), 6649-6657, (2013).</w:t>
      </w:r>
    </w:p>
    <w:p w14:paraId="0A20653A" w14:textId="77777777" w:rsidR="00C83A4D" w:rsidRPr="00C83A4D" w:rsidRDefault="00C83A4D" w:rsidP="00C83A4D">
      <w:pPr>
        <w:pStyle w:val="EndNoteBibliography"/>
        <w:spacing w:after="0"/>
        <w:ind w:left="720" w:hanging="720"/>
      </w:pPr>
      <w:r w:rsidRPr="00C83A4D">
        <w:t>22</w:t>
      </w:r>
      <w:r w:rsidRPr="00C83A4D">
        <w:tab/>
        <w:t xml:space="preserve">Petzetakis, N., Dove, A. P. &amp; O'Reilly, R. K. Cylindrical micelles from the living crystallization-driven self-assembly of poly(lactide)-containing block copolymers. </w:t>
      </w:r>
      <w:r w:rsidRPr="00C83A4D">
        <w:rPr>
          <w:i/>
        </w:rPr>
        <w:t>Chemical Science.</w:t>
      </w:r>
      <w:r w:rsidRPr="00C83A4D">
        <w:t xml:space="preserve"> </w:t>
      </w:r>
      <w:r w:rsidRPr="00C83A4D">
        <w:rPr>
          <w:b/>
        </w:rPr>
        <w:t>2</w:t>
      </w:r>
      <w:r w:rsidRPr="00C83A4D">
        <w:t xml:space="preserve"> (5), 955-960, (2011).</w:t>
      </w:r>
    </w:p>
    <w:p w14:paraId="58F5DF90" w14:textId="77777777" w:rsidR="00C83A4D" w:rsidRPr="00C83A4D" w:rsidRDefault="00C83A4D" w:rsidP="00C83A4D">
      <w:pPr>
        <w:pStyle w:val="EndNoteBibliography"/>
        <w:spacing w:after="0"/>
        <w:ind w:left="720" w:hanging="720"/>
      </w:pPr>
      <w:r w:rsidRPr="00C83A4D">
        <w:t>23</w:t>
      </w:r>
      <w:r w:rsidRPr="00C83A4D">
        <w:tab/>
        <w:t>Rolland, J. P.</w:t>
      </w:r>
      <w:r w:rsidRPr="00C83A4D">
        <w:rPr>
          <w:i/>
        </w:rPr>
        <w:t xml:space="preserve"> et al.</w:t>
      </w:r>
      <w:r w:rsidRPr="00C83A4D">
        <w:t xml:space="preserve"> Direct fabrication and harvesting of monodisperse, shape-specific nanobiomaterials. </w:t>
      </w:r>
      <w:r w:rsidRPr="00C83A4D">
        <w:rPr>
          <w:i/>
        </w:rPr>
        <w:t>Journal of the American Chemical Society.</w:t>
      </w:r>
      <w:r w:rsidRPr="00C83A4D">
        <w:t xml:space="preserve"> </w:t>
      </w:r>
      <w:r w:rsidRPr="00C83A4D">
        <w:rPr>
          <w:b/>
        </w:rPr>
        <w:t>127</w:t>
      </w:r>
      <w:r w:rsidRPr="00C83A4D">
        <w:t xml:space="preserve"> (28), 10096-10100, (2005).</w:t>
      </w:r>
    </w:p>
    <w:p w14:paraId="6BC415D8" w14:textId="77777777" w:rsidR="00C83A4D" w:rsidRPr="00C83A4D" w:rsidRDefault="00C83A4D" w:rsidP="00C83A4D">
      <w:pPr>
        <w:pStyle w:val="EndNoteBibliography"/>
        <w:ind w:left="720" w:hanging="720"/>
      </w:pPr>
      <w:r w:rsidRPr="00C83A4D">
        <w:t>24</w:t>
      </w:r>
      <w:r w:rsidRPr="00C83A4D">
        <w:tab/>
        <w:t>Meyer, R. A.</w:t>
      </w:r>
      <w:r w:rsidRPr="00C83A4D">
        <w:rPr>
          <w:i/>
        </w:rPr>
        <w:t xml:space="preserve"> et al.</w:t>
      </w:r>
      <w:r w:rsidRPr="00C83A4D">
        <w:t xml:space="preserve"> Anisotropic biodegradable lipid coated particles for spatially dynamic protein presentation. </w:t>
      </w:r>
      <w:r w:rsidRPr="00C83A4D">
        <w:rPr>
          <w:i/>
        </w:rPr>
        <w:t>Acta Biomaterialia.</w:t>
      </w:r>
      <w:r w:rsidRPr="00C83A4D">
        <w:t xml:space="preserve"> </w:t>
      </w:r>
      <w:r w:rsidRPr="00C83A4D">
        <w:rPr>
          <w:b/>
        </w:rPr>
        <w:t>72</w:t>
      </w:r>
      <w:r w:rsidRPr="00C83A4D">
        <w:t xml:space="preserve"> 228-238, (2018).</w:t>
      </w:r>
    </w:p>
    <w:p w14:paraId="0F783EEB" w14:textId="25662811" w:rsidR="00E751B5" w:rsidRDefault="00E0035D" w:rsidP="00F962D6">
      <w:pPr>
        <w:pStyle w:val="EndNoteBibliography"/>
        <w:ind w:left="720" w:hanging="720"/>
        <w:rPr>
          <w:rFonts w:cs="Arial"/>
        </w:rPr>
      </w:pPr>
      <w:r w:rsidRPr="003D2080">
        <w:rPr>
          <w:rFonts w:asciiTheme="minorHAnsi" w:hAnsiTheme="minorHAnsi" w:cstheme="minorHAnsi"/>
        </w:rPr>
        <w:fldChar w:fldCharType="end"/>
      </w:r>
    </w:p>
    <w:p w14:paraId="13128156" w14:textId="6E096BFA" w:rsidR="00E751B5" w:rsidRDefault="00E751B5" w:rsidP="008A24CE">
      <w:pPr>
        <w:pStyle w:val="EndNoteBibliography"/>
        <w:ind w:left="720" w:hanging="720"/>
        <w:rPr>
          <w:rFonts w:cs="Arial"/>
        </w:rPr>
      </w:pPr>
    </w:p>
    <w:sectPr w:rsidR="00E751B5" w:rsidSect="00E17142">
      <w:headerReference w:type="default" r:id="rId14"/>
      <w:footerReference w:type="default" r:id="rId15"/>
      <w:footerReference w:type="first" r:id="rId16"/>
      <w:pgSz w:w="12240" w:h="15840"/>
      <w:pgMar w:top="1626"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D25635" w14:textId="77777777" w:rsidR="00DC6086" w:rsidRDefault="00DC6086" w:rsidP="00BE5F4A">
      <w:r>
        <w:separator/>
      </w:r>
    </w:p>
  </w:endnote>
  <w:endnote w:type="continuationSeparator" w:id="0">
    <w:p w14:paraId="51EB775A" w14:textId="77777777" w:rsidR="00DC6086" w:rsidRDefault="00DC6086" w:rsidP="00BE5F4A">
      <w:r>
        <w:continuationSeparator/>
      </w:r>
    </w:p>
  </w:endnote>
  <w:endnote w:type="continuationNotice" w:id="1">
    <w:p w14:paraId="4F3D5A6A" w14:textId="77777777" w:rsidR="00DC6086" w:rsidRDefault="00DC60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imes">
    <w:panose1 w:val="02000500000000000000"/>
    <w:charset w:val="00"/>
    <w:family w:val="roman"/>
    <w:pitch w:val="variable"/>
    <w:sig w:usb0="00000003" w:usb1="00000000" w:usb2="00000000" w:usb3="00000000" w:csb0="00000001" w:csb1="00000000"/>
  </w:font>
  <w:font w:name="ＭＳ 明朝">
    <w:charset w:val="80"/>
    <w:family w:val="roman"/>
    <w:pitch w:val="fixed"/>
    <w:sig w:usb0="E00002FF" w:usb1="6AC7FDFB" w:usb2="08000012" w:usb3="00000000" w:csb0="0002009F" w:csb1="00000000"/>
  </w:font>
  <w:font w:name="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5E9CA" w14:textId="77777777" w:rsidR="009033E9" w:rsidRDefault="009033E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6B0ED" w14:textId="77777777" w:rsidR="00DA0E02" w:rsidRPr="00494F77" w:rsidRDefault="00DA0E02">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9033E9">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9033E9">
      <w:rPr>
        <w:rFonts w:ascii="Calibri" w:hAnsi="Calibri" w:cs="Calibri"/>
        <w:noProof/>
        <w:sz w:val="20"/>
      </w:rPr>
      <w:t>14</w:t>
    </w:r>
    <w:r w:rsidRPr="00494F77">
      <w:rPr>
        <w:rFonts w:ascii="Calibri" w:hAnsi="Calibri" w:cs="Calibri"/>
        <w:sz w:val="20"/>
      </w:rPr>
      <w:fldChar w:fldCharType="end"/>
    </w:r>
  </w:p>
  <w:p w14:paraId="69FE4BD6" w14:textId="77777777" w:rsidR="00DA0E02" w:rsidRDefault="00DA0E0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B1F23E" w14:textId="77777777" w:rsidR="00DC6086" w:rsidRDefault="00DC6086" w:rsidP="00BE5F4A">
      <w:r>
        <w:separator/>
      </w:r>
    </w:p>
  </w:footnote>
  <w:footnote w:type="continuationSeparator" w:id="0">
    <w:p w14:paraId="63EA8273" w14:textId="77777777" w:rsidR="00DC6086" w:rsidRDefault="00DC6086" w:rsidP="00BE5F4A">
      <w:r>
        <w:continuationSeparator/>
      </w:r>
    </w:p>
  </w:footnote>
  <w:footnote w:type="continuationNotice" w:id="1">
    <w:p w14:paraId="7FF98A2E" w14:textId="77777777" w:rsidR="00DC6086" w:rsidRDefault="00DC608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25F10" w14:textId="77777777" w:rsidR="009033E9" w:rsidRDefault="009033E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4A6C76A4"/>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891CA242"/>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68424C88"/>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8634FD6A"/>
    <w:lvl w:ilvl="0">
      <w:start w:val="1"/>
      <w:numFmt w:val="bullet"/>
      <w:lvlText w:val=""/>
      <w:lvlJc w:val="left"/>
      <w:pPr>
        <w:tabs>
          <w:tab w:val="num" w:pos="360"/>
        </w:tabs>
        <w:ind w:left="360" w:hanging="360"/>
      </w:pPr>
      <w:rPr>
        <w:rFonts w:ascii="Symbol" w:hAnsi="Symbol" w:hint="default"/>
      </w:rPr>
    </w:lvl>
  </w:abstractNum>
  <w:abstractNum w:abstractNumId="4">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7224B4"/>
    <w:multiLevelType w:val="multilevel"/>
    <w:tmpl w:val="AF780A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BD33325"/>
    <w:multiLevelType w:val="multilevel"/>
    <w:tmpl w:val="66B23870"/>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906747"/>
    <w:multiLevelType w:val="multilevel"/>
    <w:tmpl w:val="F22ABBFC"/>
    <w:lvl w:ilvl="0">
      <w:start w:val="1"/>
      <w:numFmt w:val="decimal"/>
      <w:lvlText w:val="%1."/>
      <w:lvlJc w:val="left"/>
      <w:pPr>
        <w:ind w:left="375" w:hanging="375"/>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20CA168E"/>
    <w:multiLevelType w:val="multilevel"/>
    <w:tmpl w:val="1AF0AEFC"/>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nsid w:val="253F1153"/>
    <w:multiLevelType w:val="multilevel"/>
    <w:tmpl w:val="2A52FA6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nsid w:val="2C8817D7"/>
    <w:multiLevelType w:val="multilevel"/>
    <w:tmpl w:val="993E5682"/>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2D01935"/>
    <w:multiLevelType w:val="multilevel"/>
    <w:tmpl w:val="8DEC0A6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8">
    <w:nsid w:val="34183BD7"/>
    <w:multiLevelType w:val="multilevel"/>
    <w:tmpl w:val="EAF685D8"/>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AD12216"/>
    <w:multiLevelType w:val="multilevel"/>
    <w:tmpl w:val="8FDA3800"/>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nsid w:val="3CA24BB4"/>
    <w:multiLevelType w:val="multilevel"/>
    <w:tmpl w:val="A15480E8"/>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411D2CDC"/>
    <w:multiLevelType w:val="multilevel"/>
    <w:tmpl w:val="4026684A"/>
    <w:lvl w:ilvl="0">
      <w:start w:val="3"/>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4F49575F"/>
    <w:multiLevelType w:val="multilevel"/>
    <w:tmpl w:val="66B23870"/>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4">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7625A0"/>
    <w:multiLevelType w:val="multilevel"/>
    <w:tmpl w:val="66B23870"/>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6">
    <w:nsid w:val="5C173AA5"/>
    <w:multiLevelType w:val="multilevel"/>
    <w:tmpl w:val="4026684A"/>
    <w:lvl w:ilvl="0">
      <w:start w:val="3"/>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5C324027"/>
    <w:multiLevelType w:val="multilevel"/>
    <w:tmpl w:val="D89EB15E"/>
    <w:lvl w:ilvl="0">
      <w:start w:val="2"/>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8">
    <w:nsid w:val="5D6D59E9"/>
    <w:multiLevelType w:val="multilevel"/>
    <w:tmpl w:val="460E1080"/>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9">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4B3688E"/>
    <w:multiLevelType w:val="multilevel"/>
    <w:tmpl w:val="66B23870"/>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1">
    <w:nsid w:val="6F9C0D0A"/>
    <w:multiLevelType w:val="multilevel"/>
    <w:tmpl w:val="66B23870"/>
    <w:lvl w:ilvl="0">
      <w:start w:val="2"/>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9"/>
  </w:num>
  <w:num w:numId="3">
    <w:abstractNumId w:val="5"/>
  </w:num>
  <w:num w:numId="4">
    <w:abstractNumId w:val="19"/>
  </w:num>
  <w:num w:numId="5">
    <w:abstractNumId w:val="6"/>
  </w:num>
  <w:num w:numId="6">
    <w:abstractNumId w:val="33"/>
  </w:num>
  <w:num w:numId="7">
    <w:abstractNumId w:val="35"/>
  </w:num>
  <w:num w:numId="8">
    <w:abstractNumId w:val="15"/>
  </w:num>
  <w:num w:numId="9">
    <w:abstractNumId w:val="32"/>
  </w:num>
  <w:num w:numId="10">
    <w:abstractNumId w:val="16"/>
  </w:num>
  <w:num w:numId="11">
    <w:abstractNumId w:val="8"/>
  </w:num>
  <w:num w:numId="12">
    <w:abstractNumId w:val="4"/>
  </w:num>
  <w:num w:numId="13">
    <w:abstractNumId w:val="10"/>
  </w:num>
  <w:num w:numId="14">
    <w:abstractNumId w:val="34"/>
  </w:num>
  <w:num w:numId="15">
    <w:abstractNumId w:val="17"/>
  </w:num>
  <w:num w:numId="16">
    <w:abstractNumId w:val="27"/>
  </w:num>
  <w:num w:numId="17">
    <w:abstractNumId w:val="14"/>
  </w:num>
  <w:num w:numId="18">
    <w:abstractNumId w:val="22"/>
  </w:num>
  <w:num w:numId="19">
    <w:abstractNumId w:val="9"/>
  </w:num>
  <w:num w:numId="20">
    <w:abstractNumId w:val="12"/>
  </w:num>
  <w:num w:numId="21">
    <w:abstractNumId w:val="18"/>
  </w:num>
  <w:num w:numId="22">
    <w:abstractNumId w:val="7"/>
  </w:num>
  <w:num w:numId="23">
    <w:abstractNumId w:val="30"/>
  </w:num>
  <w:num w:numId="24">
    <w:abstractNumId w:val="25"/>
  </w:num>
  <w:num w:numId="25">
    <w:abstractNumId w:val="23"/>
  </w:num>
  <w:num w:numId="26">
    <w:abstractNumId w:val="21"/>
  </w:num>
  <w:num w:numId="27">
    <w:abstractNumId w:val="11"/>
  </w:num>
  <w:num w:numId="28">
    <w:abstractNumId w:val="26"/>
  </w:num>
  <w:num w:numId="29">
    <w:abstractNumId w:val="20"/>
  </w:num>
  <w:num w:numId="30">
    <w:abstractNumId w:val="13"/>
  </w:num>
  <w:num w:numId="31">
    <w:abstractNumId w:val="31"/>
  </w:num>
  <w:num w:numId="32">
    <w:abstractNumId w:val="3"/>
  </w:num>
  <w:num w:numId="33">
    <w:abstractNumId w:val="2"/>
  </w:num>
  <w:num w:numId="34">
    <w:abstractNumId w:val="1"/>
  </w:num>
  <w:num w:numId="35">
    <w:abstractNumId w:val="0"/>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5zwasewysv203edsdr5vts70p05rwarvtd0&quot;&gt;My EndNote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record-ids&gt;&lt;/item&gt;&lt;/Libraries&gt;"/>
  </w:docVars>
  <w:rsids>
    <w:rsidRoot w:val="00EE705F"/>
    <w:rsid w:val="000027AC"/>
    <w:rsid w:val="0005634E"/>
    <w:rsid w:val="000657A4"/>
    <w:rsid w:val="00075FDA"/>
    <w:rsid w:val="00076B94"/>
    <w:rsid w:val="00094727"/>
    <w:rsid w:val="000950C2"/>
    <w:rsid w:val="000A3A4B"/>
    <w:rsid w:val="000A742D"/>
    <w:rsid w:val="000B2F36"/>
    <w:rsid w:val="000B68E3"/>
    <w:rsid w:val="000C3575"/>
    <w:rsid w:val="000C49CF"/>
    <w:rsid w:val="000D5FBD"/>
    <w:rsid w:val="000D7ECF"/>
    <w:rsid w:val="000E3816"/>
    <w:rsid w:val="000E4FBD"/>
    <w:rsid w:val="000E5EC6"/>
    <w:rsid w:val="000F6BD4"/>
    <w:rsid w:val="000F7750"/>
    <w:rsid w:val="00100433"/>
    <w:rsid w:val="00106B8D"/>
    <w:rsid w:val="00112EEB"/>
    <w:rsid w:val="001171ED"/>
    <w:rsid w:val="001215CE"/>
    <w:rsid w:val="0012426C"/>
    <w:rsid w:val="00135100"/>
    <w:rsid w:val="001541DB"/>
    <w:rsid w:val="00173065"/>
    <w:rsid w:val="00190BDF"/>
    <w:rsid w:val="001B0525"/>
    <w:rsid w:val="001B12B6"/>
    <w:rsid w:val="001B1587"/>
    <w:rsid w:val="001D625F"/>
    <w:rsid w:val="001E2EC5"/>
    <w:rsid w:val="001E6D82"/>
    <w:rsid w:val="0020480A"/>
    <w:rsid w:val="00216E02"/>
    <w:rsid w:val="00220CB4"/>
    <w:rsid w:val="00223D4D"/>
    <w:rsid w:val="0022682C"/>
    <w:rsid w:val="00230A6E"/>
    <w:rsid w:val="00231D28"/>
    <w:rsid w:val="002350CA"/>
    <w:rsid w:val="00241E48"/>
    <w:rsid w:val="0024214E"/>
    <w:rsid w:val="00242623"/>
    <w:rsid w:val="00246512"/>
    <w:rsid w:val="00250746"/>
    <w:rsid w:val="00261C23"/>
    <w:rsid w:val="002679D0"/>
    <w:rsid w:val="00267DD5"/>
    <w:rsid w:val="0027053C"/>
    <w:rsid w:val="002A0D07"/>
    <w:rsid w:val="002A5C98"/>
    <w:rsid w:val="002A64A6"/>
    <w:rsid w:val="002B219F"/>
    <w:rsid w:val="002B6F43"/>
    <w:rsid w:val="002B7128"/>
    <w:rsid w:val="002F013B"/>
    <w:rsid w:val="00310929"/>
    <w:rsid w:val="00325DCD"/>
    <w:rsid w:val="003473A7"/>
    <w:rsid w:val="003519B9"/>
    <w:rsid w:val="00352C4F"/>
    <w:rsid w:val="00355384"/>
    <w:rsid w:val="00357729"/>
    <w:rsid w:val="00360DD9"/>
    <w:rsid w:val="00365028"/>
    <w:rsid w:val="003677A1"/>
    <w:rsid w:val="00375141"/>
    <w:rsid w:val="003872AD"/>
    <w:rsid w:val="003C1401"/>
    <w:rsid w:val="003D176E"/>
    <w:rsid w:val="003D2080"/>
    <w:rsid w:val="003D2F0A"/>
    <w:rsid w:val="003D5EF3"/>
    <w:rsid w:val="003E173B"/>
    <w:rsid w:val="003E4860"/>
    <w:rsid w:val="003F0E38"/>
    <w:rsid w:val="00402BAE"/>
    <w:rsid w:val="00412971"/>
    <w:rsid w:val="00414C07"/>
    <w:rsid w:val="00425A5D"/>
    <w:rsid w:val="00436686"/>
    <w:rsid w:val="0043716A"/>
    <w:rsid w:val="0044137B"/>
    <w:rsid w:val="00456F6A"/>
    <w:rsid w:val="0045769C"/>
    <w:rsid w:val="00467063"/>
    <w:rsid w:val="00472887"/>
    <w:rsid w:val="00474027"/>
    <w:rsid w:val="00483AE9"/>
    <w:rsid w:val="00486352"/>
    <w:rsid w:val="0049331A"/>
    <w:rsid w:val="004942D5"/>
    <w:rsid w:val="00494F77"/>
    <w:rsid w:val="00497CFF"/>
    <w:rsid w:val="004B1310"/>
    <w:rsid w:val="004C1D66"/>
    <w:rsid w:val="004D6D37"/>
    <w:rsid w:val="004F6080"/>
    <w:rsid w:val="004F6527"/>
    <w:rsid w:val="00507C50"/>
    <w:rsid w:val="0052403E"/>
    <w:rsid w:val="00524ABD"/>
    <w:rsid w:val="00524AFE"/>
    <w:rsid w:val="00525D6C"/>
    <w:rsid w:val="0052678E"/>
    <w:rsid w:val="0053013C"/>
    <w:rsid w:val="0053018F"/>
    <w:rsid w:val="005414BB"/>
    <w:rsid w:val="00541980"/>
    <w:rsid w:val="00543C85"/>
    <w:rsid w:val="00544A62"/>
    <w:rsid w:val="005460B6"/>
    <w:rsid w:val="00547B23"/>
    <w:rsid w:val="00552423"/>
    <w:rsid w:val="00554714"/>
    <w:rsid w:val="00566EBC"/>
    <w:rsid w:val="0058219C"/>
    <w:rsid w:val="00585861"/>
    <w:rsid w:val="00585D13"/>
    <w:rsid w:val="00592C6F"/>
    <w:rsid w:val="0059505F"/>
    <w:rsid w:val="005956C7"/>
    <w:rsid w:val="005B0072"/>
    <w:rsid w:val="005B0732"/>
    <w:rsid w:val="005B1EF3"/>
    <w:rsid w:val="005B5DE2"/>
    <w:rsid w:val="005C2739"/>
    <w:rsid w:val="005C54D2"/>
    <w:rsid w:val="005D196C"/>
    <w:rsid w:val="005E1578"/>
    <w:rsid w:val="005E1884"/>
    <w:rsid w:val="005E20B2"/>
    <w:rsid w:val="005E72B0"/>
    <w:rsid w:val="00601CD2"/>
    <w:rsid w:val="0061396E"/>
    <w:rsid w:val="00623C82"/>
    <w:rsid w:val="00624CD8"/>
    <w:rsid w:val="00630EA3"/>
    <w:rsid w:val="006520D7"/>
    <w:rsid w:val="00663253"/>
    <w:rsid w:val="0067673E"/>
    <w:rsid w:val="006854BB"/>
    <w:rsid w:val="00691845"/>
    <w:rsid w:val="006A699C"/>
    <w:rsid w:val="006A7413"/>
    <w:rsid w:val="006B6EB2"/>
    <w:rsid w:val="006F7D54"/>
    <w:rsid w:val="00701A8C"/>
    <w:rsid w:val="007021E1"/>
    <w:rsid w:val="00707B7A"/>
    <w:rsid w:val="00713636"/>
    <w:rsid w:val="00725B19"/>
    <w:rsid w:val="00734534"/>
    <w:rsid w:val="0076109D"/>
    <w:rsid w:val="00761D31"/>
    <w:rsid w:val="007709CB"/>
    <w:rsid w:val="00774EB0"/>
    <w:rsid w:val="00775517"/>
    <w:rsid w:val="00776B67"/>
    <w:rsid w:val="007931D6"/>
    <w:rsid w:val="00796595"/>
    <w:rsid w:val="007B3470"/>
    <w:rsid w:val="007B479C"/>
    <w:rsid w:val="007C08D9"/>
    <w:rsid w:val="007D727E"/>
    <w:rsid w:val="007F0C43"/>
    <w:rsid w:val="00804DED"/>
    <w:rsid w:val="00821DF3"/>
    <w:rsid w:val="00822022"/>
    <w:rsid w:val="008361D9"/>
    <w:rsid w:val="00837EF8"/>
    <w:rsid w:val="00854861"/>
    <w:rsid w:val="0085687C"/>
    <w:rsid w:val="00865572"/>
    <w:rsid w:val="00881A98"/>
    <w:rsid w:val="00881B40"/>
    <w:rsid w:val="00883BA2"/>
    <w:rsid w:val="008910D1"/>
    <w:rsid w:val="00891622"/>
    <w:rsid w:val="008964BE"/>
    <w:rsid w:val="00896A4E"/>
    <w:rsid w:val="008A069E"/>
    <w:rsid w:val="008A24CE"/>
    <w:rsid w:val="008A7995"/>
    <w:rsid w:val="008C766B"/>
    <w:rsid w:val="008E7606"/>
    <w:rsid w:val="008F6E9B"/>
    <w:rsid w:val="00900CF2"/>
    <w:rsid w:val="009033E9"/>
    <w:rsid w:val="009064B3"/>
    <w:rsid w:val="009165AC"/>
    <w:rsid w:val="00923D16"/>
    <w:rsid w:val="00925823"/>
    <w:rsid w:val="00925D22"/>
    <w:rsid w:val="00926B0A"/>
    <w:rsid w:val="009313D9"/>
    <w:rsid w:val="00933ECB"/>
    <w:rsid w:val="009410BB"/>
    <w:rsid w:val="009513FC"/>
    <w:rsid w:val="009736E7"/>
    <w:rsid w:val="009776B0"/>
    <w:rsid w:val="00980689"/>
    <w:rsid w:val="00993954"/>
    <w:rsid w:val="009958FC"/>
    <w:rsid w:val="009A0519"/>
    <w:rsid w:val="009A2EEA"/>
    <w:rsid w:val="009A38A5"/>
    <w:rsid w:val="009B1737"/>
    <w:rsid w:val="009B51B9"/>
    <w:rsid w:val="009C153B"/>
    <w:rsid w:val="009C2DF8"/>
    <w:rsid w:val="009F4A3A"/>
    <w:rsid w:val="009F7FAC"/>
    <w:rsid w:val="00A01D39"/>
    <w:rsid w:val="00A03FCD"/>
    <w:rsid w:val="00A10369"/>
    <w:rsid w:val="00A20BE3"/>
    <w:rsid w:val="00A27667"/>
    <w:rsid w:val="00A3714F"/>
    <w:rsid w:val="00A4067A"/>
    <w:rsid w:val="00A51F85"/>
    <w:rsid w:val="00A57667"/>
    <w:rsid w:val="00A57ABB"/>
    <w:rsid w:val="00A61B70"/>
    <w:rsid w:val="00A6543D"/>
    <w:rsid w:val="00A76C26"/>
    <w:rsid w:val="00A76E09"/>
    <w:rsid w:val="00A770A1"/>
    <w:rsid w:val="00A852FF"/>
    <w:rsid w:val="00A9094A"/>
    <w:rsid w:val="00A92859"/>
    <w:rsid w:val="00AA168A"/>
    <w:rsid w:val="00AB4949"/>
    <w:rsid w:val="00AB52C8"/>
    <w:rsid w:val="00AC3F0B"/>
    <w:rsid w:val="00AD222F"/>
    <w:rsid w:val="00AD6312"/>
    <w:rsid w:val="00AE77B4"/>
    <w:rsid w:val="00AF0705"/>
    <w:rsid w:val="00AF0D9C"/>
    <w:rsid w:val="00AF5C5D"/>
    <w:rsid w:val="00B0458E"/>
    <w:rsid w:val="00B07F45"/>
    <w:rsid w:val="00B244E4"/>
    <w:rsid w:val="00B261EC"/>
    <w:rsid w:val="00B26855"/>
    <w:rsid w:val="00B414FB"/>
    <w:rsid w:val="00B5337C"/>
    <w:rsid w:val="00B53FDE"/>
    <w:rsid w:val="00B55623"/>
    <w:rsid w:val="00B648FE"/>
    <w:rsid w:val="00B71286"/>
    <w:rsid w:val="00B74D71"/>
    <w:rsid w:val="00B864CE"/>
    <w:rsid w:val="00B9332F"/>
    <w:rsid w:val="00B968B1"/>
    <w:rsid w:val="00BB22EB"/>
    <w:rsid w:val="00BB6147"/>
    <w:rsid w:val="00BC01A1"/>
    <w:rsid w:val="00BC3143"/>
    <w:rsid w:val="00BC461B"/>
    <w:rsid w:val="00BE28F5"/>
    <w:rsid w:val="00BE5F4A"/>
    <w:rsid w:val="00BF4E14"/>
    <w:rsid w:val="00C02DD8"/>
    <w:rsid w:val="00C035C9"/>
    <w:rsid w:val="00C037C9"/>
    <w:rsid w:val="00C10693"/>
    <w:rsid w:val="00C230D7"/>
    <w:rsid w:val="00C3164F"/>
    <w:rsid w:val="00C345B3"/>
    <w:rsid w:val="00C3569A"/>
    <w:rsid w:val="00C41920"/>
    <w:rsid w:val="00C535E8"/>
    <w:rsid w:val="00C54AC0"/>
    <w:rsid w:val="00C5657C"/>
    <w:rsid w:val="00C765A9"/>
    <w:rsid w:val="00C80CDB"/>
    <w:rsid w:val="00C83A4D"/>
    <w:rsid w:val="00C84783"/>
    <w:rsid w:val="00C9038F"/>
    <w:rsid w:val="00CA2D5B"/>
    <w:rsid w:val="00CA38F7"/>
    <w:rsid w:val="00CA626B"/>
    <w:rsid w:val="00CB1D5F"/>
    <w:rsid w:val="00CB7B65"/>
    <w:rsid w:val="00CC6056"/>
    <w:rsid w:val="00CD0E2F"/>
    <w:rsid w:val="00CE08AD"/>
    <w:rsid w:val="00CE1339"/>
    <w:rsid w:val="00CF1B49"/>
    <w:rsid w:val="00D043A9"/>
    <w:rsid w:val="00D24904"/>
    <w:rsid w:val="00D2541C"/>
    <w:rsid w:val="00D2762D"/>
    <w:rsid w:val="00D414DF"/>
    <w:rsid w:val="00D55C60"/>
    <w:rsid w:val="00D63D2A"/>
    <w:rsid w:val="00D7029B"/>
    <w:rsid w:val="00D802A3"/>
    <w:rsid w:val="00D8183A"/>
    <w:rsid w:val="00D81971"/>
    <w:rsid w:val="00D83DD2"/>
    <w:rsid w:val="00D83F46"/>
    <w:rsid w:val="00D85186"/>
    <w:rsid w:val="00D873C2"/>
    <w:rsid w:val="00D9021B"/>
    <w:rsid w:val="00D93A70"/>
    <w:rsid w:val="00D9403F"/>
    <w:rsid w:val="00D95F92"/>
    <w:rsid w:val="00DA0E02"/>
    <w:rsid w:val="00DA7772"/>
    <w:rsid w:val="00DC2D49"/>
    <w:rsid w:val="00DC6086"/>
    <w:rsid w:val="00DD2EA7"/>
    <w:rsid w:val="00DD3013"/>
    <w:rsid w:val="00DE18A3"/>
    <w:rsid w:val="00DE675F"/>
    <w:rsid w:val="00DF1362"/>
    <w:rsid w:val="00E0035D"/>
    <w:rsid w:val="00E01ED7"/>
    <w:rsid w:val="00E17142"/>
    <w:rsid w:val="00E343E2"/>
    <w:rsid w:val="00E40113"/>
    <w:rsid w:val="00E421D8"/>
    <w:rsid w:val="00E43FDC"/>
    <w:rsid w:val="00E44EF6"/>
    <w:rsid w:val="00E46358"/>
    <w:rsid w:val="00E567BE"/>
    <w:rsid w:val="00E6310C"/>
    <w:rsid w:val="00E64D93"/>
    <w:rsid w:val="00E651AB"/>
    <w:rsid w:val="00E6650B"/>
    <w:rsid w:val="00E73D53"/>
    <w:rsid w:val="00E751B5"/>
    <w:rsid w:val="00E83300"/>
    <w:rsid w:val="00E87A4D"/>
    <w:rsid w:val="00E91DC3"/>
    <w:rsid w:val="00EB6350"/>
    <w:rsid w:val="00EC515F"/>
    <w:rsid w:val="00EC5BC7"/>
    <w:rsid w:val="00ED12D4"/>
    <w:rsid w:val="00ED7DD6"/>
    <w:rsid w:val="00EE5E15"/>
    <w:rsid w:val="00EE6E1E"/>
    <w:rsid w:val="00EE705F"/>
    <w:rsid w:val="00EF7125"/>
    <w:rsid w:val="00F139CC"/>
    <w:rsid w:val="00F25B98"/>
    <w:rsid w:val="00F273A8"/>
    <w:rsid w:val="00F30D4A"/>
    <w:rsid w:val="00F42F0F"/>
    <w:rsid w:val="00F530B6"/>
    <w:rsid w:val="00F53501"/>
    <w:rsid w:val="00F5650B"/>
    <w:rsid w:val="00F623E9"/>
    <w:rsid w:val="00F65FA1"/>
    <w:rsid w:val="00F70C07"/>
    <w:rsid w:val="00F7267B"/>
    <w:rsid w:val="00F80514"/>
    <w:rsid w:val="00F962D6"/>
    <w:rsid w:val="00F963DD"/>
    <w:rsid w:val="00F97CDC"/>
    <w:rsid w:val="00F97E75"/>
    <w:rsid w:val="00FB396F"/>
    <w:rsid w:val="00FC3D85"/>
    <w:rsid w:val="00FC4C1A"/>
    <w:rsid w:val="00FD01A9"/>
    <w:rsid w:val="00FD4D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66A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171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textbox">
    <w:name w:val="textbox"/>
    <w:basedOn w:val="Normal"/>
    <w:rsid w:val="00933ECB"/>
    <w:pPr>
      <w:spacing w:before="100" w:beforeAutospacing="1" w:after="100" w:afterAutospacing="1"/>
    </w:pPr>
    <w:rPr>
      <w:rFonts w:ascii="Times" w:eastAsiaTheme="minorEastAsia" w:hAnsi="Times" w:cstheme="minorBidi"/>
      <w:sz w:val="20"/>
      <w:szCs w:val="20"/>
    </w:rPr>
  </w:style>
  <w:style w:type="character" w:styleId="Emphasis">
    <w:name w:val="Emphasis"/>
    <w:basedOn w:val="DefaultParagraphFont"/>
    <w:uiPriority w:val="20"/>
    <w:qFormat/>
    <w:rsid w:val="00E0035D"/>
    <w:rPr>
      <w:i/>
      <w:iCs/>
    </w:rPr>
  </w:style>
  <w:style w:type="paragraph" w:customStyle="1" w:styleId="EndNoteBibliography">
    <w:name w:val="EndNote Bibliography"/>
    <w:basedOn w:val="Normal"/>
    <w:link w:val="EndNoteBibliographyChar"/>
    <w:rsid w:val="00E0035D"/>
    <w:pPr>
      <w:spacing w:after="160"/>
    </w:pPr>
    <w:rPr>
      <w:rFonts w:ascii="Calibri" w:eastAsiaTheme="minorHAnsi" w:hAnsi="Calibri" w:cs="Calibri"/>
      <w:noProof/>
      <w:sz w:val="22"/>
      <w:szCs w:val="22"/>
    </w:rPr>
  </w:style>
  <w:style w:type="character" w:customStyle="1" w:styleId="EndNoteBibliographyChar">
    <w:name w:val="EndNote Bibliography Char"/>
    <w:basedOn w:val="DefaultParagraphFont"/>
    <w:link w:val="EndNoteBibliography"/>
    <w:rsid w:val="00E0035D"/>
    <w:rPr>
      <w:rFonts w:ascii="Calibri" w:eastAsiaTheme="minorHAnsi" w:hAnsi="Calibri" w:cs="Calibri"/>
      <w:noProof/>
      <w:sz w:val="22"/>
      <w:szCs w:val="22"/>
    </w:rPr>
  </w:style>
  <w:style w:type="paragraph" w:customStyle="1" w:styleId="EndNoteBibliographyTitle">
    <w:name w:val="EndNote Bibliography Title"/>
    <w:basedOn w:val="Normal"/>
    <w:link w:val="EndNoteBibliographyTitleChar"/>
    <w:rsid w:val="000950C2"/>
    <w:pPr>
      <w:jc w:val="center"/>
    </w:pPr>
    <w:rPr>
      <w:rFonts w:ascii="Calibri" w:hAnsi="Calibri" w:cs="Calibri"/>
      <w:noProof/>
      <w:sz w:val="22"/>
    </w:rPr>
  </w:style>
  <w:style w:type="character" w:customStyle="1" w:styleId="EndNoteBibliographyTitleChar">
    <w:name w:val="EndNote Bibliography Title Char"/>
    <w:basedOn w:val="DefaultParagraphFont"/>
    <w:link w:val="EndNoteBibliographyTitle"/>
    <w:rsid w:val="000950C2"/>
    <w:rPr>
      <w:rFonts w:ascii="Calibri" w:hAnsi="Calibri" w:cs="Calibri"/>
      <w:noProof/>
      <w:sz w:val="22"/>
    </w:rPr>
  </w:style>
  <w:style w:type="character" w:customStyle="1" w:styleId="UnresolvedMention1">
    <w:name w:val="Unresolved Mention1"/>
    <w:basedOn w:val="DefaultParagraphFont"/>
    <w:rsid w:val="00BC461B"/>
    <w:rPr>
      <w:color w:val="808080"/>
      <w:shd w:val="clear" w:color="auto" w:fill="E6E6E6"/>
    </w:rPr>
  </w:style>
  <w:style w:type="character" w:styleId="LineNumber">
    <w:name w:val="line number"/>
    <w:basedOn w:val="DefaultParagraphFont"/>
    <w:semiHidden/>
    <w:unhideWhenUsed/>
    <w:rsid w:val="00E17142"/>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88097">
      <w:bodyDiv w:val="1"/>
      <w:marLeft w:val="0"/>
      <w:marRight w:val="0"/>
      <w:marTop w:val="0"/>
      <w:marBottom w:val="0"/>
      <w:divBdr>
        <w:top w:val="none" w:sz="0" w:space="0" w:color="auto"/>
        <w:left w:val="none" w:sz="0" w:space="0" w:color="auto"/>
        <w:bottom w:val="none" w:sz="0" w:space="0" w:color="auto"/>
        <w:right w:val="none" w:sz="0" w:space="0" w:color="auto"/>
      </w:divBdr>
    </w:div>
    <w:div w:id="467667639">
      <w:bodyDiv w:val="1"/>
      <w:marLeft w:val="0"/>
      <w:marRight w:val="0"/>
      <w:marTop w:val="0"/>
      <w:marBottom w:val="0"/>
      <w:divBdr>
        <w:top w:val="none" w:sz="0" w:space="0" w:color="auto"/>
        <w:left w:val="none" w:sz="0" w:space="0" w:color="auto"/>
        <w:bottom w:val="none" w:sz="0" w:space="0" w:color="auto"/>
        <w:right w:val="none" w:sz="0" w:space="0" w:color="auto"/>
      </w:divBdr>
    </w:div>
    <w:div w:id="478807754">
      <w:bodyDiv w:val="1"/>
      <w:marLeft w:val="0"/>
      <w:marRight w:val="0"/>
      <w:marTop w:val="0"/>
      <w:marBottom w:val="0"/>
      <w:divBdr>
        <w:top w:val="none" w:sz="0" w:space="0" w:color="auto"/>
        <w:left w:val="none" w:sz="0" w:space="0" w:color="auto"/>
        <w:bottom w:val="none" w:sz="0" w:space="0" w:color="auto"/>
        <w:right w:val="none" w:sz="0" w:space="0" w:color="auto"/>
      </w:divBdr>
    </w:div>
    <w:div w:id="566649727">
      <w:bodyDiv w:val="1"/>
      <w:marLeft w:val="0"/>
      <w:marRight w:val="0"/>
      <w:marTop w:val="0"/>
      <w:marBottom w:val="0"/>
      <w:divBdr>
        <w:top w:val="none" w:sz="0" w:space="0" w:color="auto"/>
        <w:left w:val="none" w:sz="0" w:space="0" w:color="auto"/>
        <w:bottom w:val="none" w:sz="0" w:space="0" w:color="auto"/>
        <w:right w:val="none" w:sz="0" w:space="0" w:color="auto"/>
      </w:divBdr>
    </w:div>
    <w:div w:id="571547055">
      <w:bodyDiv w:val="1"/>
      <w:marLeft w:val="0"/>
      <w:marRight w:val="0"/>
      <w:marTop w:val="0"/>
      <w:marBottom w:val="0"/>
      <w:divBdr>
        <w:top w:val="none" w:sz="0" w:space="0" w:color="auto"/>
        <w:left w:val="none" w:sz="0" w:space="0" w:color="auto"/>
        <w:bottom w:val="none" w:sz="0" w:space="0" w:color="auto"/>
        <w:right w:val="none" w:sz="0" w:space="0" w:color="auto"/>
      </w:divBdr>
    </w:div>
    <w:div w:id="59856698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4616">
      <w:bodyDiv w:val="1"/>
      <w:marLeft w:val="0"/>
      <w:marRight w:val="0"/>
      <w:marTop w:val="0"/>
      <w:marBottom w:val="0"/>
      <w:divBdr>
        <w:top w:val="none" w:sz="0" w:space="0" w:color="auto"/>
        <w:left w:val="none" w:sz="0" w:space="0" w:color="auto"/>
        <w:bottom w:val="none" w:sz="0" w:space="0" w:color="auto"/>
        <w:right w:val="none" w:sz="0" w:space="0" w:color="auto"/>
      </w:divBdr>
    </w:div>
    <w:div w:id="1131750310">
      <w:bodyDiv w:val="1"/>
      <w:marLeft w:val="0"/>
      <w:marRight w:val="0"/>
      <w:marTop w:val="0"/>
      <w:marBottom w:val="0"/>
      <w:divBdr>
        <w:top w:val="none" w:sz="0" w:space="0" w:color="auto"/>
        <w:left w:val="none" w:sz="0" w:space="0" w:color="auto"/>
        <w:bottom w:val="none" w:sz="0" w:space="0" w:color="auto"/>
        <w:right w:val="none" w:sz="0" w:space="0" w:color="auto"/>
      </w:divBdr>
      <w:divsChild>
        <w:div w:id="715547767">
          <w:marLeft w:val="0"/>
          <w:marRight w:val="0"/>
          <w:marTop w:val="0"/>
          <w:marBottom w:val="0"/>
          <w:divBdr>
            <w:top w:val="none" w:sz="0" w:space="0" w:color="auto"/>
            <w:left w:val="none" w:sz="0" w:space="0" w:color="auto"/>
            <w:bottom w:val="none" w:sz="0" w:space="0" w:color="auto"/>
            <w:right w:val="none" w:sz="0" w:space="0" w:color="auto"/>
          </w:divBdr>
        </w:div>
        <w:div w:id="1181507005">
          <w:marLeft w:val="0"/>
          <w:marRight w:val="0"/>
          <w:marTop w:val="0"/>
          <w:marBottom w:val="0"/>
          <w:divBdr>
            <w:top w:val="none" w:sz="0" w:space="0" w:color="auto"/>
            <w:left w:val="none" w:sz="0" w:space="0" w:color="auto"/>
            <w:bottom w:val="none" w:sz="0" w:space="0" w:color="auto"/>
            <w:right w:val="none" w:sz="0" w:space="0" w:color="auto"/>
          </w:divBdr>
        </w:div>
        <w:div w:id="1902135155">
          <w:marLeft w:val="0"/>
          <w:marRight w:val="0"/>
          <w:marTop w:val="0"/>
          <w:marBottom w:val="0"/>
          <w:divBdr>
            <w:top w:val="none" w:sz="0" w:space="0" w:color="auto"/>
            <w:left w:val="none" w:sz="0" w:space="0" w:color="auto"/>
            <w:bottom w:val="none" w:sz="0" w:space="0" w:color="auto"/>
            <w:right w:val="none" w:sz="0" w:space="0" w:color="auto"/>
          </w:divBdr>
        </w:div>
      </w:divsChild>
    </w:div>
    <w:div w:id="1493764053">
      <w:bodyDiv w:val="1"/>
      <w:marLeft w:val="0"/>
      <w:marRight w:val="0"/>
      <w:marTop w:val="0"/>
      <w:marBottom w:val="0"/>
      <w:divBdr>
        <w:top w:val="none" w:sz="0" w:space="0" w:color="auto"/>
        <w:left w:val="none" w:sz="0" w:space="0" w:color="auto"/>
        <w:bottom w:val="none" w:sz="0" w:space="0" w:color="auto"/>
        <w:right w:val="none" w:sz="0" w:space="0" w:color="auto"/>
      </w:divBdr>
    </w:div>
    <w:div w:id="194209980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7272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meyer16@jhmi.edu" TargetMode="External"/><Relationship Id="rId12" Type="http://schemas.openxmlformats.org/officeDocument/2006/relationships/hyperlink" Target="mailto:green@jhu.edu" TargetMode="External"/><Relationship Id="rId13" Type="http://schemas.openxmlformats.org/officeDocument/2006/relationships/hyperlink" Target="mailto:green@jhu.edu"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benaki1@jhmi.edu" TargetMode="External"/><Relationship Id="rId10" Type="http://schemas.openxmlformats.org/officeDocument/2006/relationships/hyperlink" Target="mailto:krhodes7@jhm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08A63-6192-6C49-A921-717C9B52EC59}">
  <ds:schemaRefs>
    <ds:schemaRef ds:uri="http://schemas.openxmlformats.org/officeDocument/2006/bibliography"/>
  </ds:schemaRefs>
</ds:datastoreItem>
</file>

<file path=customXml/itemProps2.xml><?xml version="1.0" encoding="utf-8"?>
<ds:datastoreItem xmlns:ds="http://schemas.openxmlformats.org/officeDocument/2006/customXml" ds:itemID="{2A68B4D2-68A0-354D-86B5-29D16DAC2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9656</Words>
  <Characters>55040</Characters>
  <Application>Microsoft Macintosh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64567</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
  <dc:description/>
  <cp:lastModifiedBy/>
  <cp:revision>1</cp:revision>
  <cp:lastPrinted>2018-04-11T15:44:00Z</cp:lastPrinted>
  <dcterms:created xsi:type="dcterms:W3CDTF">2018-07-07T19:00:00Z</dcterms:created>
  <dcterms:modified xsi:type="dcterms:W3CDTF">2018-07-07T19:03:00Z</dcterms:modified>
</cp:coreProperties>
</file>