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11AF" w:rsidRPr="00594BB9" w:rsidRDefault="000511AF" w:rsidP="00594BB9">
      <w:pPr>
        <w:spacing w:after="0" w:line="240" w:lineRule="auto"/>
        <w:jc w:val="both"/>
        <w:rPr>
          <w:rFonts w:ascii="Calibri" w:hAnsi="Calibri" w:cs="Calibri"/>
          <w:b/>
          <w:sz w:val="24"/>
          <w:szCs w:val="24"/>
        </w:rPr>
      </w:pPr>
      <w:r w:rsidRPr="00594BB9">
        <w:rPr>
          <w:rFonts w:ascii="Calibri" w:hAnsi="Calibri" w:cs="Calibri"/>
          <w:b/>
          <w:sz w:val="24"/>
          <w:szCs w:val="24"/>
        </w:rPr>
        <w:t>TITLE:</w:t>
      </w:r>
    </w:p>
    <w:p w:rsidR="00A21D31" w:rsidRPr="00594BB9" w:rsidRDefault="00DE62E3" w:rsidP="00594BB9">
      <w:pPr>
        <w:spacing w:after="0" w:line="240" w:lineRule="auto"/>
        <w:jc w:val="both"/>
        <w:rPr>
          <w:rFonts w:ascii="Calibri" w:hAnsi="Calibri" w:cs="Calibri"/>
          <w:sz w:val="24"/>
          <w:szCs w:val="24"/>
        </w:rPr>
      </w:pPr>
      <w:r w:rsidRPr="00594BB9">
        <w:rPr>
          <w:rFonts w:ascii="Calibri" w:hAnsi="Calibri" w:cs="Calibri"/>
          <w:sz w:val="24"/>
          <w:szCs w:val="24"/>
        </w:rPr>
        <w:t xml:space="preserve">Laser-assisted Lentiviral Gene </w:t>
      </w:r>
      <w:r w:rsidR="00775656" w:rsidRPr="00594BB9">
        <w:rPr>
          <w:rFonts w:ascii="Calibri" w:hAnsi="Calibri" w:cs="Calibri"/>
          <w:sz w:val="24"/>
          <w:szCs w:val="24"/>
        </w:rPr>
        <w:t>Delivery to Mouse Fertilized Eggs</w:t>
      </w:r>
      <w:r w:rsidRPr="00594BB9">
        <w:rPr>
          <w:rFonts w:ascii="Calibri" w:hAnsi="Calibri" w:cs="Calibri"/>
          <w:sz w:val="24"/>
          <w:szCs w:val="24"/>
        </w:rPr>
        <w:t xml:space="preserve"> </w:t>
      </w:r>
    </w:p>
    <w:p w:rsidR="005974F3" w:rsidRPr="00594BB9" w:rsidRDefault="005974F3" w:rsidP="00594BB9">
      <w:pPr>
        <w:spacing w:after="0" w:line="240" w:lineRule="auto"/>
        <w:jc w:val="both"/>
        <w:rPr>
          <w:rFonts w:ascii="Calibri" w:hAnsi="Calibri" w:cs="Calibri"/>
          <w:sz w:val="24"/>
          <w:szCs w:val="24"/>
        </w:rPr>
      </w:pPr>
    </w:p>
    <w:p w:rsidR="00DE62E3" w:rsidRPr="00594BB9" w:rsidRDefault="00BF2B47" w:rsidP="00594BB9">
      <w:pPr>
        <w:spacing w:after="0" w:line="240" w:lineRule="auto"/>
        <w:jc w:val="both"/>
        <w:rPr>
          <w:rFonts w:ascii="Calibri" w:hAnsi="Calibri" w:cs="Calibri"/>
          <w:b/>
          <w:sz w:val="24"/>
          <w:szCs w:val="24"/>
        </w:rPr>
      </w:pPr>
      <w:r w:rsidRPr="00594BB9">
        <w:rPr>
          <w:rFonts w:ascii="Calibri" w:hAnsi="Calibri" w:cs="Calibri"/>
          <w:b/>
          <w:sz w:val="24"/>
          <w:szCs w:val="24"/>
        </w:rPr>
        <w:t>AUTHORS</w:t>
      </w:r>
      <w:r w:rsidR="00DE62E3" w:rsidRPr="00594BB9">
        <w:rPr>
          <w:rFonts w:ascii="Calibri" w:hAnsi="Calibri" w:cs="Calibri"/>
          <w:b/>
          <w:sz w:val="24"/>
          <w:szCs w:val="24"/>
        </w:rPr>
        <w:t>:</w:t>
      </w:r>
    </w:p>
    <w:p w:rsidR="00C92CF2" w:rsidRPr="00594BB9" w:rsidRDefault="00C92CF2" w:rsidP="00594BB9">
      <w:pPr>
        <w:spacing w:after="0" w:line="240" w:lineRule="auto"/>
        <w:jc w:val="both"/>
        <w:rPr>
          <w:rFonts w:ascii="Calibri" w:hAnsi="Calibri" w:cs="Calibri"/>
          <w:sz w:val="24"/>
          <w:szCs w:val="24"/>
        </w:rPr>
      </w:pPr>
      <w:bookmarkStart w:id="0" w:name="_Hlk516759027"/>
      <w:r w:rsidRPr="00594BB9">
        <w:rPr>
          <w:rFonts w:ascii="Calibri" w:hAnsi="Calibri" w:cs="Calibri"/>
          <w:sz w:val="24"/>
          <w:szCs w:val="24"/>
        </w:rPr>
        <w:t>Negin P. Martin</w:t>
      </w:r>
      <w:r w:rsidRPr="00594BB9">
        <w:rPr>
          <w:rFonts w:ascii="Calibri" w:hAnsi="Calibri" w:cs="Calibri"/>
          <w:sz w:val="24"/>
          <w:szCs w:val="24"/>
          <w:vertAlign w:val="superscript"/>
        </w:rPr>
        <w:t>1*</w:t>
      </w:r>
      <w:r w:rsidRPr="00594BB9">
        <w:rPr>
          <w:rFonts w:ascii="Calibri" w:hAnsi="Calibri" w:cs="Calibri"/>
          <w:sz w:val="24"/>
          <w:szCs w:val="24"/>
        </w:rPr>
        <w:t>, Page Myers</w:t>
      </w:r>
      <w:r w:rsidRPr="00594BB9">
        <w:rPr>
          <w:rFonts w:ascii="Calibri" w:hAnsi="Calibri" w:cs="Calibri"/>
          <w:sz w:val="24"/>
          <w:szCs w:val="24"/>
          <w:vertAlign w:val="superscript"/>
        </w:rPr>
        <w:t>2*</w:t>
      </w:r>
      <w:r w:rsidRPr="00594BB9">
        <w:rPr>
          <w:rFonts w:ascii="Calibri" w:hAnsi="Calibri" w:cs="Calibri"/>
          <w:sz w:val="24"/>
          <w:szCs w:val="24"/>
        </w:rPr>
        <w:t>, Eugenia Goulding</w:t>
      </w:r>
      <w:r w:rsidRPr="00594BB9">
        <w:rPr>
          <w:rFonts w:ascii="Calibri" w:hAnsi="Calibri" w:cs="Calibri"/>
          <w:sz w:val="24"/>
          <w:szCs w:val="24"/>
          <w:vertAlign w:val="superscript"/>
        </w:rPr>
        <w:t>1</w:t>
      </w:r>
      <w:r w:rsidRPr="00594BB9">
        <w:rPr>
          <w:rFonts w:ascii="Calibri" w:hAnsi="Calibri" w:cs="Calibri"/>
          <w:sz w:val="24"/>
          <w:szCs w:val="24"/>
        </w:rPr>
        <w:t>, Shih-Heng Chen</w:t>
      </w:r>
      <w:r w:rsidRPr="00594BB9">
        <w:rPr>
          <w:rFonts w:ascii="Calibri" w:hAnsi="Calibri" w:cs="Calibri"/>
          <w:sz w:val="24"/>
          <w:szCs w:val="24"/>
          <w:vertAlign w:val="superscript"/>
        </w:rPr>
        <w:t>1</w:t>
      </w:r>
      <w:r w:rsidRPr="00594BB9">
        <w:rPr>
          <w:rFonts w:ascii="Calibri" w:hAnsi="Calibri" w:cs="Calibri"/>
          <w:sz w:val="24"/>
          <w:szCs w:val="24"/>
        </w:rPr>
        <w:t>, Mitzie Walker</w:t>
      </w:r>
      <w:r w:rsidRPr="00594BB9">
        <w:rPr>
          <w:rFonts w:ascii="Calibri" w:hAnsi="Calibri" w:cs="Calibri"/>
          <w:sz w:val="24"/>
          <w:szCs w:val="24"/>
          <w:vertAlign w:val="superscript"/>
        </w:rPr>
        <w:t>1</w:t>
      </w:r>
      <w:r w:rsidRPr="00594BB9">
        <w:rPr>
          <w:rFonts w:ascii="Calibri" w:hAnsi="Calibri" w:cs="Calibri"/>
          <w:sz w:val="24"/>
          <w:szCs w:val="24"/>
        </w:rPr>
        <w:t>, Thomas M. Porter</w:t>
      </w:r>
      <w:r w:rsidRPr="00594BB9">
        <w:rPr>
          <w:rFonts w:ascii="Calibri" w:hAnsi="Calibri" w:cs="Calibri"/>
          <w:sz w:val="24"/>
          <w:szCs w:val="24"/>
          <w:vertAlign w:val="superscript"/>
        </w:rPr>
        <w:t>1</w:t>
      </w:r>
      <w:r w:rsidRPr="00594BB9">
        <w:rPr>
          <w:rFonts w:ascii="Calibri" w:hAnsi="Calibri" w:cs="Calibri"/>
          <w:sz w:val="24"/>
          <w:szCs w:val="24"/>
        </w:rPr>
        <w:t>, Lucas Van Gorder</w:t>
      </w:r>
      <w:r w:rsidRPr="00594BB9">
        <w:rPr>
          <w:rFonts w:ascii="Calibri" w:hAnsi="Calibri" w:cs="Calibri"/>
          <w:sz w:val="24"/>
          <w:szCs w:val="24"/>
          <w:vertAlign w:val="superscript"/>
        </w:rPr>
        <w:t>1</w:t>
      </w:r>
      <w:r w:rsidRPr="00594BB9">
        <w:rPr>
          <w:rFonts w:ascii="Calibri" w:hAnsi="Calibri" w:cs="Calibri"/>
          <w:sz w:val="24"/>
          <w:szCs w:val="24"/>
        </w:rPr>
        <w:t>, Amanda Mathew</w:t>
      </w:r>
      <w:r w:rsidRPr="00594BB9">
        <w:rPr>
          <w:rFonts w:ascii="Calibri" w:hAnsi="Calibri" w:cs="Calibri"/>
          <w:sz w:val="24"/>
          <w:szCs w:val="24"/>
          <w:vertAlign w:val="superscript"/>
        </w:rPr>
        <w:t>1</w:t>
      </w:r>
      <w:r w:rsidRPr="00594BB9">
        <w:rPr>
          <w:rFonts w:ascii="Calibri" w:hAnsi="Calibri" w:cs="Calibri"/>
          <w:sz w:val="24"/>
          <w:szCs w:val="24"/>
        </w:rPr>
        <w:t>, Artiom Gruzdev</w:t>
      </w:r>
      <w:r w:rsidRPr="00594BB9">
        <w:rPr>
          <w:rFonts w:ascii="Calibri" w:hAnsi="Calibri" w:cs="Calibri"/>
          <w:sz w:val="24"/>
          <w:szCs w:val="24"/>
          <w:vertAlign w:val="superscript"/>
        </w:rPr>
        <w:t>3</w:t>
      </w:r>
      <w:r w:rsidRPr="00594BB9">
        <w:rPr>
          <w:rFonts w:ascii="Calibri" w:hAnsi="Calibri" w:cs="Calibri"/>
          <w:sz w:val="24"/>
          <w:szCs w:val="24"/>
        </w:rPr>
        <w:t xml:space="preserve">, </w:t>
      </w:r>
      <w:r w:rsidR="0030161F" w:rsidRPr="00594BB9">
        <w:rPr>
          <w:rFonts w:ascii="Calibri" w:hAnsi="Calibri" w:cs="Calibri"/>
          <w:sz w:val="24"/>
          <w:szCs w:val="24"/>
        </w:rPr>
        <w:t>Erica Scappini</w:t>
      </w:r>
      <w:r w:rsidR="0030161F" w:rsidRPr="00594BB9">
        <w:rPr>
          <w:rFonts w:ascii="Calibri" w:hAnsi="Calibri" w:cs="Calibri"/>
          <w:sz w:val="24"/>
          <w:szCs w:val="24"/>
          <w:vertAlign w:val="superscript"/>
        </w:rPr>
        <w:t>4</w:t>
      </w:r>
      <w:r w:rsidR="0030161F" w:rsidRPr="00594BB9">
        <w:rPr>
          <w:rFonts w:ascii="Calibri" w:hAnsi="Calibri" w:cs="Calibri"/>
          <w:sz w:val="24"/>
          <w:szCs w:val="24"/>
        </w:rPr>
        <w:t xml:space="preserve">, </w:t>
      </w:r>
      <w:r w:rsidRPr="00594BB9">
        <w:rPr>
          <w:rFonts w:ascii="Calibri" w:hAnsi="Calibri" w:cs="Calibri"/>
          <w:sz w:val="24"/>
          <w:szCs w:val="24"/>
        </w:rPr>
        <w:t>and Charles Romeo</w:t>
      </w:r>
      <w:r w:rsidRPr="00594BB9">
        <w:rPr>
          <w:rFonts w:ascii="Calibri" w:hAnsi="Calibri" w:cs="Calibri"/>
          <w:sz w:val="24"/>
          <w:szCs w:val="24"/>
          <w:vertAlign w:val="superscript"/>
        </w:rPr>
        <w:t>1</w:t>
      </w:r>
      <w:bookmarkEnd w:id="0"/>
    </w:p>
    <w:p w:rsidR="00C92CF2" w:rsidRPr="00594BB9" w:rsidRDefault="00C92CF2" w:rsidP="00594BB9">
      <w:pPr>
        <w:spacing w:after="0" w:line="240" w:lineRule="auto"/>
        <w:jc w:val="both"/>
        <w:rPr>
          <w:rFonts w:ascii="Calibri" w:hAnsi="Calibri" w:cs="Calibri"/>
          <w:sz w:val="24"/>
          <w:szCs w:val="24"/>
          <w:vertAlign w:val="superscript"/>
        </w:rPr>
      </w:pPr>
      <w:r w:rsidRPr="00594BB9">
        <w:rPr>
          <w:rFonts w:ascii="Calibri" w:hAnsi="Calibri" w:cs="Calibri"/>
          <w:sz w:val="24"/>
          <w:szCs w:val="24"/>
        </w:rPr>
        <w:t>*Both authors contributed equally.</w:t>
      </w:r>
    </w:p>
    <w:p w:rsidR="00DC6832" w:rsidRPr="00594BB9" w:rsidRDefault="00C92CF2" w:rsidP="00594BB9">
      <w:pPr>
        <w:spacing w:after="0" w:line="240" w:lineRule="auto"/>
        <w:jc w:val="both"/>
        <w:rPr>
          <w:rFonts w:ascii="Calibri" w:hAnsi="Calibri" w:cs="Calibri"/>
          <w:sz w:val="24"/>
          <w:szCs w:val="24"/>
        </w:rPr>
      </w:pPr>
      <w:r w:rsidRPr="00594BB9">
        <w:rPr>
          <w:rFonts w:ascii="Calibri" w:hAnsi="Calibri" w:cs="Calibri"/>
          <w:sz w:val="24"/>
          <w:szCs w:val="24"/>
          <w:vertAlign w:val="superscript"/>
        </w:rPr>
        <w:t>1</w:t>
      </w:r>
      <w:r w:rsidRPr="00594BB9">
        <w:rPr>
          <w:rFonts w:ascii="Calibri" w:hAnsi="Calibri" w:cs="Calibri"/>
          <w:sz w:val="24"/>
          <w:szCs w:val="24"/>
        </w:rPr>
        <w:t xml:space="preserve">Neurobiology Laboratory, </w:t>
      </w:r>
      <w:r w:rsidR="00DC6832" w:rsidRPr="00594BB9">
        <w:rPr>
          <w:rFonts w:ascii="Calibri" w:hAnsi="Calibri" w:cs="Calibri"/>
          <w:sz w:val="24"/>
          <w:szCs w:val="24"/>
        </w:rPr>
        <w:t>National Institute of Environmental Health Sciences, NIH/DHHS, Research Triangle Park, NC, USA</w:t>
      </w:r>
    </w:p>
    <w:p w:rsidR="00DC6832" w:rsidRPr="00594BB9" w:rsidRDefault="00C92CF2" w:rsidP="00594BB9">
      <w:pPr>
        <w:spacing w:after="0" w:line="240" w:lineRule="auto"/>
        <w:jc w:val="both"/>
        <w:rPr>
          <w:rFonts w:ascii="Calibri" w:hAnsi="Calibri" w:cs="Calibri"/>
          <w:sz w:val="24"/>
          <w:szCs w:val="24"/>
        </w:rPr>
      </w:pPr>
      <w:r w:rsidRPr="00594BB9">
        <w:rPr>
          <w:rFonts w:ascii="Calibri" w:hAnsi="Calibri" w:cs="Calibri"/>
          <w:sz w:val="24"/>
          <w:szCs w:val="24"/>
          <w:vertAlign w:val="superscript"/>
        </w:rPr>
        <w:t>2</w:t>
      </w:r>
      <w:r w:rsidRPr="00594BB9">
        <w:rPr>
          <w:rFonts w:ascii="Calibri" w:hAnsi="Calibri" w:cs="Calibri"/>
          <w:sz w:val="24"/>
          <w:szCs w:val="24"/>
        </w:rPr>
        <w:t xml:space="preserve">Comparative Medicine Branch, </w:t>
      </w:r>
      <w:r w:rsidR="00DC6832" w:rsidRPr="00594BB9">
        <w:rPr>
          <w:rFonts w:ascii="Calibri" w:hAnsi="Calibri" w:cs="Calibri"/>
          <w:sz w:val="24"/>
          <w:szCs w:val="24"/>
        </w:rPr>
        <w:t>National Institute of Environmental Health Sciences, NIH/DHHS, Research Triangle Park, NC, USA</w:t>
      </w:r>
    </w:p>
    <w:p w:rsidR="00DC6832" w:rsidRPr="00594BB9" w:rsidRDefault="00C92CF2" w:rsidP="00594BB9">
      <w:pPr>
        <w:spacing w:after="0" w:line="240" w:lineRule="auto"/>
        <w:jc w:val="both"/>
        <w:rPr>
          <w:rFonts w:ascii="Calibri" w:hAnsi="Calibri" w:cs="Calibri"/>
          <w:sz w:val="24"/>
          <w:szCs w:val="24"/>
        </w:rPr>
      </w:pPr>
      <w:r w:rsidRPr="00594BB9">
        <w:rPr>
          <w:rFonts w:ascii="Calibri" w:hAnsi="Calibri" w:cs="Calibri"/>
          <w:sz w:val="24"/>
          <w:szCs w:val="24"/>
          <w:vertAlign w:val="superscript"/>
        </w:rPr>
        <w:t>3</w:t>
      </w:r>
      <w:r w:rsidRPr="00594BB9">
        <w:rPr>
          <w:rFonts w:ascii="Calibri" w:hAnsi="Calibri" w:cs="Calibri"/>
          <w:sz w:val="24"/>
          <w:szCs w:val="24"/>
        </w:rPr>
        <w:t xml:space="preserve">Reproductive and Developmental Biology Laboratory, </w:t>
      </w:r>
      <w:r w:rsidR="00DC6832" w:rsidRPr="00594BB9">
        <w:rPr>
          <w:rFonts w:ascii="Calibri" w:hAnsi="Calibri" w:cs="Calibri"/>
          <w:sz w:val="24"/>
          <w:szCs w:val="24"/>
        </w:rPr>
        <w:t>National Institute of Environmental Health Sciences, NIH/DHHS, Research Triangle Park, NC, USA</w:t>
      </w:r>
    </w:p>
    <w:p w:rsidR="005974F3" w:rsidRPr="00594BB9" w:rsidRDefault="0030161F" w:rsidP="00594BB9">
      <w:pPr>
        <w:spacing w:after="0" w:line="240" w:lineRule="auto"/>
        <w:jc w:val="both"/>
        <w:rPr>
          <w:rFonts w:ascii="Calibri" w:hAnsi="Calibri" w:cs="Calibri"/>
          <w:sz w:val="24"/>
          <w:szCs w:val="24"/>
        </w:rPr>
      </w:pPr>
      <w:r w:rsidRPr="00594BB9">
        <w:rPr>
          <w:rFonts w:ascii="Calibri" w:hAnsi="Calibri" w:cs="Calibri"/>
          <w:sz w:val="24"/>
          <w:szCs w:val="24"/>
          <w:vertAlign w:val="superscript"/>
        </w:rPr>
        <w:t>4</w:t>
      </w:r>
      <w:r w:rsidR="008957AB" w:rsidRPr="00594BB9">
        <w:rPr>
          <w:rFonts w:ascii="Calibri" w:hAnsi="Calibri" w:cs="Calibri"/>
          <w:sz w:val="24"/>
          <w:szCs w:val="24"/>
          <w:vertAlign w:val="superscript"/>
        </w:rPr>
        <w:t xml:space="preserve"> </w:t>
      </w:r>
      <w:r w:rsidRPr="00594BB9">
        <w:rPr>
          <w:rFonts w:ascii="Calibri" w:hAnsi="Calibri" w:cs="Calibri"/>
          <w:sz w:val="24"/>
          <w:szCs w:val="24"/>
        </w:rPr>
        <w:t xml:space="preserve">Signal Transduction Laboratory, </w:t>
      </w:r>
      <w:r w:rsidR="00C92CF2" w:rsidRPr="00594BB9">
        <w:rPr>
          <w:rFonts w:ascii="Calibri" w:hAnsi="Calibri" w:cs="Calibri"/>
          <w:sz w:val="24"/>
          <w:szCs w:val="24"/>
        </w:rPr>
        <w:t>National Instit</w:t>
      </w:r>
      <w:r w:rsidR="00536A99" w:rsidRPr="00594BB9">
        <w:rPr>
          <w:rFonts w:ascii="Calibri" w:hAnsi="Calibri" w:cs="Calibri"/>
          <w:sz w:val="24"/>
          <w:szCs w:val="24"/>
        </w:rPr>
        <w:t xml:space="preserve">ute of Environmental Health </w:t>
      </w:r>
      <w:r w:rsidR="00C92CF2" w:rsidRPr="00594BB9">
        <w:rPr>
          <w:rFonts w:ascii="Calibri" w:hAnsi="Calibri" w:cs="Calibri"/>
          <w:sz w:val="24"/>
          <w:szCs w:val="24"/>
        </w:rPr>
        <w:t>Sciences, NIH/DHHS,</w:t>
      </w:r>
      <w:r w:rsidR="00DC6832" w:rsidRPr="00594BB9">
        <w:rPr>
          <w:rFonts w:ascii="Calibri" w:hAnsi="Calibri" w:cs="Calibri"/>
          <w:sz w:val="24"/>
          <w:szCs w:val="24"/>
        </w:rPr>
        <w:t xml:space="preserve"> </w:t>
      </w:r>
      <w:r w:rsidR="00C92CF2" w:rsidRPr="00594BB9">
        <w:rPr>
          <w:rFonts w:ascii="Calibri" w:hAnsi="Calibri" w:cs="Calibri"/>
          <w:sz w:val="24"/>
          <w:szCs w:val="24"/>
        </w:rPr>
        <w:t>Research Triangle Park, NC, USA</w:t>
      </w:r>
    </w:p>
    <w:p w:rsidR="00C92CF2" w:rsidRPr="00594BB9" w:rsidRDefault="00C92CF2" w:rsidP="00594BB9">
      <w:pPr>
        <w:spacing w:after="0" w:line="240" w:lineRule="auto"/>
        <w:jc w:val="both"/>
        <w:rPr>
          <w:rFonts w:ascii="Calibri" w:hAnsi="Calibri" w:cs="Calibri"/>
          <w:sz w:val="24"/>
          <w:szCs w:val="24"/>
        </w:rPr>
      </w:pPr>
      <w:r w:rsidRPr="00594BB9">
        <w:rPr>
          <w:rFonts w:ascii="Calibri" w:hAnsi="Calibri" w:cs="Calibri"/>
          <w:sz w:val="24"/>
          <w:szCs w:val="24"/>
        </w:rPr>
        <w:t xml:space="preserve"> </w:t>
      </w:r>
    </w:p>
    <w:p w:rsidR="00C92CF2" w:rsidRPr="00594BB9" w:rsidRDefault="00BF2B47" w:rsidP="00594BB9">
      <w:pPr>
        <w:spacing w:after="0" w:line="240" w:lineRule="auto"/>
        <w:jc w:val="both"/>
        <w:rPr>
          <w:rFonts w:ascii="Calibri" w:hAnsi="Calibri" w:cs="Calibri"/>
          <w:b/>
          <w:sz w:val="24"/>
          <w:szCs w:val="24"/>
        </w:rPr>
      </w:pPr>
      <w:bookmarkStart w:id="1" w:name="_Hlk516758999"/>
      <w:r w:rsidRPr="00594BB9">
        <w:rPr>
          <w:rFonts w:ascii="Calibri" w:hAnsi="Calibri" w:cs="Calibri"/>
          <w:b/>
          <w:sz w:val="24"/>
          <w:szCs w:val="24"/>
        </w:rPr>
        <w:t>CORRESPONDING AUTHOR</w:t>
      </w:r>
      <w:r w:rsidR="00C92CF2" w:rsidRPr="00594BB9">
        <w:rPr>
          <w:rFonts w:ascii="Calibri" w:hAnsi="Calibri" w:cs="Calibri"/>
          <w:b/>
          <w:sz w:val="24"/>
          <w:szCs w:val="24"/>
        </w:rPr>
        <w:t>:</w:t>
      </w:r>
    </w:p>
    <w:p w:rsidR="00DA5FFD" w:rsidRPr="00594BB9" w:rsidRDefault="00C92CF2" w:rsidP="00594BB9">
      <w:pPr>
        <w:spacing w:after="0" w:line="240" w:lineRule="auto"/>
        <w:jc w:val="both"/>
        <w:rPr>
          <w:rFonts w:ascii="Calibri" w:hAnsi="Calibri" w:cs="Calibri"/>
          <w:sz w:val="24"/>
          <w:szCs w:val="24"/>
          <w:lang w:val="pt-PT"/>
        </w:rPr>
      </w:pPr>
      <w:r w:rsidRPr="00594BB9">
        <w:rPr>
          <w:rFonts w:ascii="Calibri" w:hAnsi="Calibri" w:cs="Calibri"/>
          <w:sz w:val="24"/>
          <w:szCs w:val="24"/>
        </w:rPr>
        <w:t>Negin P. Martin, Ph.D.</w:t>
      </w:r>
      <w:bookmarkEnd w:id="1"/>
    </w:p>
    <w:p w:rsidR="00C92CF2" w:rsidRPr="00594BB9" w:rsidRDefault="00C92CF2" w:rsidP="00594BB9">
      <w:pPr>
        <w:spacing w:after="0" w:line="240" w:lineRule="auto"/>
        <w:jc w:val="both"/>
        <w:rPr>
          <w:rFonts w:ascii="Calibri" w:hAnsi="Calibri" w:cs="Calibri"/>
          <w:sz w:val="24"/>
          <w:szCs w:val="24"/>
          <w:lang w:val="pt-PT"/>
        </w:rPr>
      </w:pPr>
      <w:r w:rsidRPr="00594BB9">
        <w:rPr>
          <w:rFonts w:ascii="Calibri" w:hAnsi="Calibri" w:cs="Calibri"/>
          <w:sz w:val="24"/>
          <w:szCs w:val="24"/>
          <w:lang w:val="pt-PT"/>
        </w:rPr>
        <w:t xml:space="preserve">e-mail: </w:t>
      </w:r>
      <w:hyperlink r:id="rId8" w:history="1">
        <w:r w:rsidRPr="00594BB9">
          <w:rPr>
            <w:rStyle w:val="Hyperlink"/>
            <w:rFonts w:ascii="Calibri" w:hAnsi="Calibri" w:cs="Calibri"/>
            <w:color w:val="auto"/>
            <w:sz w:val="24"/>
            <w:szCs w:val="24"/>
            <w:u w:val="none"/>
            <w:lang w:val="pt-PT"/>
          </w:rPr>
          <w:t>martin12@niehs.nih.gov</w:t>
        </w:r>
      </w:hyperlink>
      <w:r w:rsidRPr="00594BB9">
        <w:rPr>
          <w:rFonts w:ascii="Calibri" w:hAnsi="Calibri" w:cs="Calibri"/>
          <w:sz w:val="24"/>
          <w:szCs w:val="24"/>
          <w:lang w:val="pt-PT"/>
        </w:rPr>
        <w:t xml:space="preserve"> </w:t>
      </w:r>
    </w:p>
    <w:p w:rsidR="00C92CF2" w:rsidRPr="00594BB9" w:rsidRDefault="00C92CF2" w:rsidP="00594BB9">
      <w:pPr>
        <w:spacing w:after="0" w:line="240" w:lineRule="auto"/>
        <w:jc w:val="both"/>
        <w:rPr>
          <w:rFonts w:ascii="Calibri" w:hAnsi="Calibri" w:cs="Calibri"/>
          <w:sz w:val="24"/>
          <w:szCs w:val="24"/>
          <w:lang w:val="pt-PT"/>
        </w:rPr>
      </w:pPr>
      <w:r w:rsidRPr="00594BB9">
        <w:rPr>
          <w:rFonts w:ascii="Calibri" w:hAnsi="Calibri" w:cs="Calibri"/>
          <w:sz w:val="24"/>
          <w:szCs w:val="24"/>
          <w:lang w:val="pt-PT"/>
        </w:rPr>
        <w:t>Phone: 1-984-287-3454</w:t>
      </w:r>
    </w:p>
    <w:p w:rsidR="005974F3" w:rsidRPr="00594BB9" w:rsidRDefault="005974F3" w:rsidP="00594BB9">
      <w:pPr>
        <w:spacing w:after="0" w:line="240" w:lineRule="auto"/>
        <w:jc w:val="both"/>
        <w:rPr>
          <w:rFonts w:ascii="Calibri" w:hAnsi="Calibri" w:cs="Calibri"/>
          <w:sz w:val="24"/>
          <w:szCs w:val="24"/>
          <w:lang w:val="pt-PT"/>
        </w:rPr>
      </w:pPr>
    </w:p>
    <w:p w:rsidR="001D5F9E" w:rsidRPr="00594BB9" w:rsidRDefault="001D5F9E" w:rsidP="00594BB9">
      <w:pPr>
        <w:spacing w:after="0" w:line="240" w:lineRule="auto"/>
        <w:jc w:val="both"/>
        <w:rPr>
          <w:rFonts w:ascii="Calibri" w:hAnsi="Calibri" w:cs="Calibri"/>
          <w:b/>
          <w:sz w:val="24"/>
          <w:szCs w:val="24"/>
        </w:rPr>
      </w:pPr>
      <w:r w:rsidRPr="00594BB9">
        <w:rPr>
          <w:rFonts w:ascii="Calibri" w:hAnsi="Calibri" w:cs="Calibri"/>
          <w:b/>
          <w:sz w:val="24"/>
          <w:szCs w:val="24"/>
        </w:rPr>
        <w:t>AUTHOR</w:t>
      </w:r>
      <w:r w:rsidR="005974F3" w:rsidRPr="00594BB9">
        <w:rPr>
          <w:rFonts w:ascii="Calibri" w:hAnsi="Calibri" w:cs="Calibri"/>
          <w:b/>
          <w:sz w:val="24"/>
          <w:szCs w:val="24"/>
        </w:rPr>
        <w:t xml:space="preserve"> e-mails</w:t>
      </w:r>
      <w:r w:rsidRPr="00594BB9">
        <w:rPr>
          <w:rFonts w:ascii="Calibri" w:hAnsi="Calibri" w:cs="Calibri"/>
          <w:b/>
          <w:sz w:val="24"/>
          <w:szCs w:val="24"/>
        </w:rPr>
        <w:t>:</w:t>
      </w:r>
    </w:p>
    <w:p w:rsidR="005974F3" w:rsidRPr="00594BB9" w:rsidRDefault="005974F3" w:rsidP="00594BB9">
      <w:pPr>
        <w:spacing w:after="0" w:line="240" w:lineRule="auto"/>
        <w:jc w:val="both"/>
        <w:rPr>
          <w:rFonts w:ascii="Calibri" w:hAnsi="Calibri" w:cs="Calibri"/>
          <w:sz w:val="24"/>
          <w:szCs w:val="24"/>
        </w:rPr>
      </w:pPr>
      <w:r w:rsidRPr="00594BB9">
        <w:rPr>
          <w:rFonts w:ascii="Calibri" w:hAnsi="Calibri" w:cs="Calibri"/>
          <w:sz w:val="24"/>
          <w:szCs w:val="24"/>
        </w:rPr>
        <w:t xml:space="preserve">Negin P. Martin - </w:t>
      </w:r>
      <w:hyperlink r:id="rId9" w:history="1">
        <w:r w:rsidRPr="00594BB9">
          <w:rPr>
            <w:rStyle w:val="Hyperlink"/>
            <w:rFonts w:ascii="Calibri" w:hAnsi="Calibri" w:cs="Calibri"/>
            <w:color w:val="auto"/>
            <w:sz w:val="24"/>
            <w:szCs w:val="24"/>
            <w:u w:val="none"/>
          </w:rPr>
          <w:t>martin12@niehs.nih.gov</w:t>
        </w:r>
      </w:hyperlink>
      <w:r w:rsidR="00947078" w:rsidRPr="00594BB9">
        <w:rPr>
          <w:rFonts w:ascii="Calibri" w:hAnsi="Calibri" w:cs="Calibri"/>
          <w:sz w:val="24"/>
          <w:szCs w:val="24"/>
        </w:rPr>
        <w:t xml:space="preserve"> (ORCID 0000-0003-3166-8989)</w:t>
      </w:r>
    </w:p>
    <w:p w:rsidR="005974F3" w:rsidRPr="00594BB9" w:rsidRDefault="005974F3" w:rsidP="00594BB9">
      <w:pPr>
        <w:spacing w:after="0" w:line="240" w:lineRule="auto"/>
        <w:jc w:val="both"/>
        <w:rPr>
          <w:rFonts w:ascii="Calibri" w:hAnsi="Calibri" w:cs="Calibri"/>
          <w:sz w:val="24"/>
          <w:szCs w:val="24"/>
        </w:rPr>
      </w:pPr>
      <w:r w:rsidRPr="00594BB9">
        <w:rPr>
          <w:rFonts w:ascii="Calibri" w:hAnsi="Calibri" w:cs="Calibri"/>
          <w:sz w:val="24"/>
          <w:szCs w:val="24"/>
        </w:rPr>
        <w:t xml:space="preserve">Page Myers - </w:t>
      </w:r>
      <w:hyperlink r:id="rId10" w:history="1">
        <w:r w:rsidRPr="00594BB9">
          <w:rPr>
            <w:rStyle w:val="Hyperlink"/>
            <w:rFonts w:ascii="Calibri" w:hAnsi="Calibri" w:cs="Calibri"/>
            <w:color w:val="auto"/>
            <w:sz w:val="24"/>
            <w:szCs w:val="24"/>
            <w:u w:val="none"/>
          </w:rPr>
          <w:t>myers7@niehs.nih.gov</w:t>
        </w:r>
      </w:hyperlink>
    </w:p>
    <w:p w:rsidR="005974F3" w:rsidRPr="00594BB9" w:rsidRDefault="005974F3" w:rsidP="00594BB9">
      <w:pPr>
        <w:spacing w:after="0" w:line="240" w:lineRule="auto"/>
        <w:jc w:val="both"/>
        <w:rPr>
          <w:rFonts w:ascii="Calibri" w:hAnsi="Calibri" w:cs="Calibri"/>
          <w:sz w:val="24"/>
          <w:szCs w:val="24"/>
        </w:rPr>
      </w:pPr>
      <w:r w:rsidRPr="00594BB9">
        <w:rPr>
          <w:rFonts w:ascii="Calibri" w:hAnsi="Calibri" w:cs="Calibri"/>
          <w:sz w:val="24"/>
          <w:szCs w:val="24"/>
        </w:rPr>
        <w:t xml:space="preserve">Eugenia Goulding - </w:t>
      </w:r>
      <w:hyperlink r:id="rId11" w:history="1">
        <w:r w:rsidRPr="00594BB9">
          <w:rPr>
            <w:rStyle w:val="Hyperlink"/>
            <w:rFonts w:ascii="Calibri" w:hAnsi="Calibri" w:cs="Calibri"/>
            <w:color w:val="auto"/>
            <w:sz w:val="24"/>
            <w:szCs w:val="24"/>
            <w:u w:val="none"/>
          </w:rPr>
          <w:t>ginahgoulding@gmail.com</w:t>
        </w:r>
      </w:hyperlink>
    </w:p>
    <w:p w:rsidR="005974F3" w:rsidRPr="00594BB9" w:rsidRDefault="005974F3" w:rsidP="00594BB9">
      <w:pPr>
        <w:spacing w:after="0" w:line="240" w:lineRule="auto"/>
        <w:jc w:val="both"/>
        <w:rPr>
          <w:rFonts w:ascii="Calibri" w:hAnsi="Calibri" w:cs="Calibri"/>
          <w:sz w:val="24"/>
          <w:szCs w:val="24"/>
        </w:rPr>
      </w:pPr>
      <w:r w:rsidRPr="00594BB9">
        <w:rPr>
          <w:rFonts w:ascii="Calibri" w:hAnsi="Calibri" w:cs="Calibri"/>
          <w:sz w:val="24"/>
          <w:szCs w:val="24"/>
        </w:rPr>
        <w:t xml:space="preserve">Shih-Heng Chen - </w:t>
      </w:r>
      <w:hyperlink r:id="rId12" w:history="1">
        <w:r w:rsidRPr="00594BB9">
          <w:rPr>
            <w:rStyle w:val="Hyperlink"/>
            <w:rFonts w:ascii="Calibri" w:hAnsi="Calibri" w:cs="Calibri"/>
            <w:color w:val="auto"/>
            <w:sz w:val="24"/>
            <w:szCs w:val="24"/>
            <w:u w:val="none"/>
          </w:rPr>
          <w:t>chens3@niehs.nih.gov</w:t>
        </w:r>
      </w:hyperlink>
      <w:r w:rsidRPr="00594BB9">
        <w:rPr>
          <w:rFonts w:ascii="Calibri" w:hAnsi="Calibri" w:cs="Calibri"/>
          <w:sz w:val="24"/>
          <w:szCs w:val="24"/>
        </w:rPr>
        <w:t xml:space="preserve"> </w:t>
      </w:r>
    </w:p>
    <w:p w:rsidR="005974F3" w:rsidRPr="00594BB9" w:rsidRDefault="005974F3" w:rsidP="00594BB9">
      <w:pPr>
        <w:spacing w:after="0" w:line="240" w:lineRule="auto"/>
        <w:jc w:val="both"/>
        <w:rPr>
          <w:rFonts w:ascii="Calibri" w:hAnsi="Calibri" w:cs="Calibri"/>
          <w:sz w:val="24"/>
          <w:szCs w:val="24"/>
        </w:rPr>
      </w:pPr>
      <w:r w:rsidRPr="00594BB9">
        <w:rPr>
          <w:rFonts w:ascii="Calibri" w:hAnsi="Calibri" w:cs="Calibri"/>
          <w:sz w:val="24"/>
          <w:szCs w:val="24"/>
        </w:rPr>
        <w:t xml:space="preserve">Mitzie Walker - </w:t>
      </w:r>
      <w:hyperlink r:id="rId13" w:history="1">
        <w:r w:rsidRPr="00594BB9">
          <w:rPr>
            <w:rStyle w:val="Hyperlink"/>
            <w:rFonts w:ascii="Calibri" w:hAnsi="Calibri" w:cs="Calibri"/>
            <w:color w:val="auto"/>
            <w:sz w:val="24"/>
            <w:szCs w:val="24"/>
            <w:u w:val="none"/>
          </w:rPr>
          <w:t>walker7@niehs.nih.gov</w:t>
        </w:r>
      </w:hyperlink>
      <w:r w:rsidRPr="00594BB9">
        <w:rPr>
          <w:rFonts w:ascii="Calibri" w:hAnsi="Calibri" w:cs="Calibri"/>
          <w:sz w:val="24"/>
          <w:szCs w:val="24"/>
        </w:rPr>
        <w:t xml:space="preserve"> </w:t>
      </w:r>
    </w:p>
    <w:p w:rsidR="005974F3" w:rsidRPr="00594BB9" w:rsidRDefault="005974F3" w:rsidP="00594BB9">
      <w:pPr>
        <w:spacing w:after="0" w:line="240" w:lineRule="auto"/>
        <w:jc w:val="both"/>
        <w:rPr>
          <w:rFonts w:ascii="Calibri" w:hAnsi="Calibri" w:cs="Calibri"/>
          <w:sz w:val="24"/>
          <w:szCs w:val="24"/>
        </w:rPr>
      </w:pPr>
      <w:r w:rsidRPr="00594BB9">
        <w:rPr>
          <w:rFonts w:ascii="Calibri" w:hAnsi="Calibri" w:cs="Calibri"/>
          <w:sz w:val="24"/>
          <w:szCs w:val="24"/>
        </w:rPr>
        <w:t xml:space="preserve">Thomas M. Porter - </w:t>
      </w:r>
      <w:hyperlink r:id="rId14" w:history="1">
        <w:r w:rsidRPr="00594BB9">
          <w:rPr>
            <w:rStyle w:val="Hyperlink"/>
            <w:rFonts w:ascii="Calibri" w:hAnsi="Calibri" w:cs="Calibri"/>
            <w:color w:val="auto"/>
            <w:sz w:val="24"/>
            <w:szCs w:val="24"/>
            <w:u w:val="none"/>
          </w:rPr>
          <w:t>thomas.porter@quintilesims.com</w:t>
        </w:r>
      </w:hyperlink>
      <w:r w:rsidRPr="00594BB9">
        <w:rPr>
          <w:rFonts w:ascii="Calibri" w:hAnsi="Calibri" w:cs="Calibri"/>
          <w:sz w:val="24"/>
          <w:szCs w:val="24"/>
        </w:rPr>
        <w:t xml:space="preserve"> </w:t>
      </w:r>
    </w:p>
    <w:p w:rsidR="005974F3" w:rsidRPr="00594BB9" w:rsidRDefault="005974F3" w:rsidP="00594BB9">
      <w:pPr>
        <w:spacing w:after="0" w:line="240" w:lineRule="auto"/>
        <w:jc w:val="both"/>
        <w:rPr>
          <w:rFonts w:ascii="Calibri" w:hAnsi="Calibri" w:cs="Calibri"/>
          <w:sz w:val="24"/>
          <w:szCs w:val="24"/>
        </w:rPr>
      </w:pPr>
      <w:r w:rsidRPr="00594BB9">
        <w:rPr>
          <w:rFonts w:ascii="Calibri" w:hAnsi="Calibri" w:cs="Calibri"/>
          <w:sz w:val="24"/>
          <w:szCs w:val="24"/>
        </w:rPr>
        <w:t xml:space="preserve">Lucas Van Gorder - </w:t>
      </w:r>
      <w:hyperlink r:id="rId15" w:history="1">
        <w:r w:rsidRPr="00594BB9">
          <w:rPr>
            <w:rStyle w:val="Hyperlink"/>
            <w:rFonts w:ascii="Calibri" w:hAnsi="Calibri" w:cs="Calibri"/>
            <w:color w:val="auto"/>
            <w:sz w:val="24"/>
            <w:szCs w:val="24"/>
            <w:u w:val="none"/>
          </w:rPr>
          <w:t>vangor@mail.med.upenn.edu</w:t>
        </w:r>
      </w:hyperlink>
      <w:r w:rsidRPr="00594BB9">
        <w:rPr>
          <w:rFonts w:ascii="Calibri" w:hAnsi="Calibri" w:cs="Calibri"/>
          <w:sz w:val="24"/>
          <w:szCs w:val="24"/>
        </w:rPr>
        <w:t xml:space="preserve"> (ORCID 0000-0002-7835-2677) </w:t>
      </w:r>
    </w:p>
    <w:p w:rsidR="005974F3" w:rsidRPr="00594BB9" w:rsidRDefault="005974F3" w:rsidP="00594BB9">
      <w:pPr>
        <w:spacing w:after="0" w:line="240" w:lineRule="auto"/>
        <w:jc w:val="both"/>
        <w:rPr>
          <w:rFonts w:ascii="Calibri" w:hAnsi="Calibri" w:cs="Calibri"/>
          <w:sz w:val="24"/>
          <w:szCs w:val="24"/>
        </w:rPr>
      </w:pPr>
      <w:r w:rsidRPr="00594BB9">
        <w:rPr>
          <w:rFonts w:ascii="Calibri" w:hAnsi="Calibri" w:cs="Calibri"/>
          <w:sz w:val="24"/>
          <w:szCs w:val="24"/>
        </w:rPr>
        <w:t xml:space="preserve">Amanda Mathew - </w:t>
      </w:r>
      <w:hyperlink r:id="rId16" w:history="1">
        <w:r w:rsidRPr="00594BB9">
          <w:rPr>
            <w:rStyle w:val="Hyperlink"/>
            <w:rFonts w:ascii="Calibri" w:hAnsi="Calibri" w:cs="Calibri"/>
            <w:color w:val="auto"/>
            <w:sz w:val="24"/>
            <w:szCs w:val="24"/>
            <w:u w:val="none"/>
          </w:rPr>
          <w:t>amanda.mathew@duke.edu</w:t>
        </w:r>
      </w:hyperlink>
      <w:r w:rsidRPr="00594BB9">
        <w:rPr>
          <w:rFonts w:ascii="Calibri" w:hAnsi="Calibri" w:cs="Calibri"/>
          <w:sz w:val="24"/>
          <w:szCs w:val="24"/>
        </w:rPr>
        <w:t xml:space="preserve"> </w:t>
      </w:r>
    </w:p>
    <w:p w:rsidR="005974F3" w:rsidRPr="00594BB9" w:rsidRDefault="005974F3" w:rsidP="00594BB9">
      <w:pPr>
        <w:spacing w:after="0" w:line="240" w:lineRule="auto"/>
        <w:jc w:val="both"/>
        <w:rPr>
          <w:rFonts w:ascii="Calibri" w:hAnsi="Calibri" w:cs="Calibri"/>
          <w:sz w:val="24"/>
          <w:szCs w:val="24"/>
        </w:rPr>
      </w:pPr>
      <w:r w:rsidRPr="00594BB9">
        <w:rPr>
          <w:rFonts w:ascii="Calibri" w:hAnsi="Calibri" w:cs="Calibri"/>
          <w:sz w:val="24"/>
          <w:szCs w:val="24"/>
        </w:rPr>
        <w:t xml:space="preserve">Artiom Gruzdev -  </w:t>
      </w:r>
      <w:hyperlink r:id="rId17" w:history="1">
        <w:r w:rsidRPr="00594BB9">
          <w:rPr>
            <w:rStyle w:val="Hyperlink"/>
            <w:rFonts w:ascii="Calibri" w:hAnsi="Calibri" w:cs="Calibri"/>
            <w:color w:val="auto"/>
            <w:sz w:val="24"/>
            <w:szCs w:val="24"/>
            <w:u w:val="none"/>
          </w:rPr>
          <w:t>artiom.gruzdev@nih.gov</w:t>
        </w:r>
      </w:hyperlink>
      <w:r w:rsidRPr="00594BB9">
        <w:rPr>
          <w:rFonts w:ascii="Calibri" w:hAnsi="Calibri" w:cs="Calibri"/>
          <w:sz w:val="24"/>
          <w:szCs w:val="24"/>
        </w:rPr>
        <w:t xml:space="preserve"> </w:t>
      </w:r>
    </w:p>
    <w:p w:rsidR="005974F3" w:rsidRPr="00594BB9" w:rsidRDefault="005974F3" w:rsidP="00594BB9">
      <w:pPr>
        <w:spacing w:after="0" w:line="240" w:lineRule="auto"/>
        <w:jc w:val="both"/>
        <w:rPr>
          <w:rFonts w:ascii="Calibri" w:hAnsi="Calibri" w:cs="Calibri"/>
          <w:sz w:val="24"/>
          <w:szCs w:val="24"/>
        </w:rPr>
      </w:pPr>
      <w:r w:rsidRPr="00594BB9">
        <w:rPr>
          <w:rFonts w:ascii="Calibri" w:hAnsi="Calibri" w:cs="Calibri"/>
          <w:sz w:val="24"/>
          <w:szCs w:val="24"/>
        </w:rPr>
        <w:t xml:space="preserve">Erica Scappini - </w:t>
      </w:r>
      <w:hyperlink r:id="rId18" w:history="1">
        <w:r w:rsidRPr="00594BB9">
          <w:rPr>
            <w:rStyle w:val="Hyperlink"/>
            <w:rFonts w:ascii="Calibri" w:hAnsi="Calibri" w:cs="Calibri"/>
            <w:color w:val="auto"/>
            <w:sz w:val="24"/>
            <w:szCs w:val="24"/>
            <w:u w:val="none"/>
          </w:rPr>
          <w:t>scappinie@niehs.nih.gov</w:t>
        </w:r>
      </w:hyperlink>
      <w:r w:rsidRPr="00594BB9">
        <w:rPr>
          <w:rFonts w:ascii="Calibri" w:hAnsi="Calibri" w:cs="Calibri"/>
          <w:sz w:val="24"/>
          <w:szCs w:val="24"/>
        </w:rPr>
        <w:t xml:space="preserve"> </w:t>
      </w:r>
    </w:p>
    <w:p w:rsidR="001D5F9E" w:rsidRPr="00594BB9" w:rsidRDefault="005974F3" w:rsidP="00594BB9">
      <w:pPr>
        <w:spacing w:after="0" w:line="240" w:lineRule="auto"/>
        <w:jc w:val="both"/>
        <w:rPr>
          <w:rFonts w:ascii="Calibri" w:hAnsi="Calibri" w:cs="Calibri"/>
          <w:sz w:val="24"/>
          <w:szCs w:val="24"/>
        </w:rPr>
      </w:pPr>
      <w:r w:rsidRPr="00594BB9">
        <w:rPr>
          <w:rFonts w:ascii="Calibri" w:hAnsi="Calibri" w:cs="Calibri"/>
          <w:sz w:val="24"/>
          <w:szCs w:val="24"/>
        </w:rPr>
        <w:t xml:space="preserve">Charles Romeo - </w:t>
      </w:r>
      <w:hyperlink r:id="rId19" w:history="1">
        <w:r w:rsidRPr="00594BB9">
          <w:rPr>
            <w:rStyle w:val="Hyperlink"/>
            <w:rFonts w:ascii="Calibri" w:hAnsi="Calibri" w:cs="Calibri"/>
            <w:color w:val="auto"/>
            <w:sz w:val="24"/>
            <w:szCs w:val="24"/>
            <w:u w:val="none"/>
          </w:rPr>
          <w:t>mr.romeo@mindspring.com</w:t>
        </w:r>
      </w:hyperlink>
    </w:p>
    <w:p w:rsidR="005974F3" w:rsidRPr="00594BB9" w:rsidRDefault="005974F3" w:rsidP="00594BB9">
      <w:pPr>
        <w:spacing w:after="0" w:line="240" w:lineRule="auto"/>
        <w:jc w:val="both"/>
        <w:rPr>
          <w:rFonts w:ascii="Calibri" w:hAnsi="Calibri" w:cs="Calibri"/>
          <w:b/>
          <w:sz w:val="24"/>
          <w:szCs w:val="24"/>
        </w:rPr>
      </w:pPr>
    </w:p>
    <w:p w:rsidR="00C92CF2" w:rsidRPr="00594BB9" w:rsidRDefault="00BF2B47" w:rsidP="00594BB9">
      <w:pPr>
        <w:spacing w:after="0" w:line="240" w:lineRule="auto"/>
        <w:jc w:val="both"/>
        <w:rPr>
          <w:rFonts w:ascii="Calibri" w:hAnsi="Calibri" w:cs="Calibri"/>
          <w:sz w:val="24"/>
          <w:szCs w:val="24"/>
        </w:rPr>
      </w:pPr>
      <w:r w:rsidRPr="00594BB9">
        <w:rPr>
          <w:rFonts w:ascii="Calibri" w:hAnsi="Calibri" w:cs="Calibri"/>
          <w:b/>
          <w:sz w:val="24"/>
          <w:szCs w:val="24"/>
        </w:rPr>
        <w:t>KEYWORDS</w:t>
      </w:r>
      <w:r w:rsidR="00C92CF2" w:rsidRPr="00594BB9">
        <w:rPr>
          <w:rFonts w:ascii="Calibri" w:hAnsi="Calibri" w:cs="Calibri"/>
          <w:b/>
          <w:sz w:val="24"/>
          <w:szCs w:val="24"/>
        </w:rPr>
        <w:t>:</w:t>
      </w:r>
      <w:r w:rsidR="00C92CF2" w:rsidRPr="00594BB9">
        <w:rPr>
          <w:rFonts w:ascii="Calibri" w:hAnsi="Calibri" w:cs="Calibri"/>
          <w:sz w:val="24"/>
          <w:szCs w:val="24"/>
        </w:rPr>
        <w:t xml:space="preserve"> </w:t>
      </w:r>
    </w:p>
    <w:p w:rsidR="00C92CF2" w:rsidRPr="00594BB9" w:rsidRDefault="00DC6832" w:rsidP="00594BB9">
      <w:pPr>
        <w:spacing w:after="0" w:line="240" w:lineRule="auto"/>
        <w:jc w:val="both"/>
        <w:rPr>
          <w:rFonts w:ascii="Calibri" w:hAnsi="Calibri" w:cs="Calibri"/>
          <w:sz w:val="24"/>
          <w:szCs w:val="24"/>
        </w:rPr>
      </w:pPr>
      <w:r w:rsidRPr="00594BB9">
        <w:rPr>
          <w:rFonts w:ascii="Calibri" w:hAnsi="Calibri" w:cs="Calibri"/>
          <w:sz w:val="24"/>
          <w:szCs w:val="24"/>
        </w:rPr>
        <w:t>T</w:t>
      </w:r>
      <w:r w:rsidR="00C92CF2" w:rsidRPr="00594BB9">
        <w:rPr>
          <w:rFonts w:ascii="Calibri" w:hAnsi="Calibri" w:cs="Calibri"/>
          <w:sz w:val="24"/>
          <w:szCs w:val="24"/>
        </w:rPr>
        <w:t xml:space="preserve">ransgenesis, </w:t>
      </w:r>
      <w:r w:rsidR="00BE024D" w:rsidRPr="00594BB9">
        <w:rPr>
          <w:rFonts w:ascii="Calibri" w:hAnsi="Calibri" w:cs="Calibri"/>
          <w:sz w:val="24"/>
          <w:szCs w:val="24"/>
        </w:rPr>
        <w:t>XYClone</w:t>
      </w:r>
      <w:r w:rsidR="00C92CF2" w:rsidRPr="00594BB9">
        <w:rPr>
          <w:rFonts w:ascii="Calibri" w:hAnsi="Calibri" w:cs="Calibri"/>
          <w:sz w:val="24"/>
          <w:szCs w:val="24"/>
        </w:rPr>
        <w:t xml:space="preserve"> laser, lentivirus, mouse fertilized eggs, mouse embryos</w:t>
      </w:r>
      <w:r w:rsidR="00536A99" w:rsidRPr="00594BB9">
        <w:rPr>
          <w:rFonts w:ascii="Calibri" w:hAnsi="Calibri" w:cs="Calibri"/>
          <w:sz w:val="24"/>
          <w:szCs w:val="24"/>
        </w:rPr>
        <w:t>, gene delivery, transduction</w:t>
      </w:r>
    </w:p>
    <w:p w:rsidR="00DA5FFD" w:rsidRPr="00594BB9" w:rsidRDefault="00DA5FFD" w:rsidP="00594BB9">
      <w:pPr>
        <w:spacing w:after="0" w:line="240" w:lineRule="auto"/>
        <w:jc w:val="both"/>
        <w:rPr>
          <w:rFonts w:ascii="Calibri" w:hAnsi="Calibri" w:cs="Calibri"/>
          <w:b/>
          <w:sz w:val="24"/>
          <w:szCs w:val="24"/>
        </w:rPr>
      </w:pPr>
    </w:p>
    <w:p w:rsidR="00331D8D" w:rsidRPr="00594BB9" w:rsidRDefault="00BF2B47" w:rsidP="00594BB9">
      <w:pPr>
        <w:spacing w:after="0" w:line="240" w:lineRule="auto"/>
        <w:jc w:val="both"/>
        <w:rPr>
          <w:rFonts w:ascii="Calibri" w:hAnsi="Calibri" w:cs="Calibri"/>
          <w:sz w:val="24"/>
          <w:szCs w:val="24"/>
        </w:rPr>
      </w:pPr>
      <w:r w:rsidRPr="00594BB9">
        <w:rPr>
          <w:rFonts w:ascii="Calibri" w:hAnsi="Calibri" w:cs="Calibri"/>
          <w:b/>
          <w:sz w:val="24"/>
          <w:szCs w:val="24"/>
        </w:rPr>
        <w:t>SHORT ABSTRACT</w:t>
      </w:r>
      <w:r w:rsidR="00331D8D" w:rsidRPr="00594BB9">
        <w:rPr>
          <w:rFonts w:ascii="Calibri" w:hAnsi="Calibri" w:cs="Calibri"/>
          <w:b/>
          <w:sz w:val="24"/>
          <w:szCs w:val="24"/>
        </w:rPr>
        <w:t>:</w:t>
      </w:r>
      <w:r w:rsidR="00331D8D" w:rsidRPr="00594BB9">
        <w:rPr>
          <w:rFonts w:ascii="Calibri" w:hAnsi="Calibri" w:cs="Calibri"/>
          <w:sz w:val="24"/>
          <w:szCs w:val="24"/>
        </w:rPr>
        <w:t xml:space="preserve"> </w:t>
      </w:r>
    </w:p>
    <w:p w:rsidR="00331D8D" w:rsidRPr="00594BB9" w:rsidRDefault="00331D8D" w:rsidP="00594BB9">
      <w:pPr>
        <w:spacing w:after="0" w:line="240" w:lineRule="auto"/>
        <w:jc w:val="both"/>
        <w:rPr>
          <w:rFonts w:ascii="Calibri" w:hAnsi="Calibri" w:cs="Calibri"/>
          <w:sz w:val="24"/>
          <w:szCs w:val="24"/>
        </w:rPr>
      </w:pPr>
      <w:r w:rsidRPr="00594BB9">
        <w:rPr>
          <w:rFonts w:ascii="Calibri" w:hAnsi="Calibri" w:cs="Calibri"/>
          <w:sz w:val="24"/>
          <w:szCs w:val="24"/>
        </w:rPr>
        <w:t xml:space="preserve">Mouse fertilized eggs and early </w:t>
      </w:r>
      <w:r w:rsidR="002013AB" w:rsidRPr="00594BB9">
        <w:rPr>
          <w:rFonts w:ascii="Calibri" w:hAnsi="Calibri" w:cs="Calibri"/>
          <w:sz w:val="24"/>
          <w:szCs w:val="24"/>
        </w:rPr>
        <w:t>stage embryos are protected by the</w:t>
      </w:r>
      <w:r w:rsidRPr="00594BB9">
        <w:rPr>
          <w:rFonts w:ascii="Calibri" w:hAnsi="Calibri" w:cs="Calibri"/>
          <w:sz w:val="24"/>
          <w:szCs w:val="24"/>
        </w:rPr>
        <w:t xml:space="preserve"> </w:t>
      </w:r>
      <w:r w:rsidR="0000118B" w:rsidRPr="00594BB9">
        <w:rPr>
          <w:rFonts w:ascii="Calibri" w:hAnsi="Calibri" w:cs="Calibri"/>
          <w:sz w:val="24"/>
          <w:szCs w:val="24"/>
        </w:rPr>
        <w:t>zona pellucida</w:t>
      </w:r>
      <w:r w:rsidR="002B488D" w:rsidRPr="00594BB9">
        <w:rPr>
          <w:rFonts w:ascii="Calibri" w:hAnsi="Calibri" w:cs="Calibri"/>
          <w:sz w:val="24"/>
          <w:szCs w:val="24"/>
        </w:rPr>
        <w:t>,</w:t>
      </w:r>
      <w:r w:rsidRPr="00594BB9">
        <w:rPr>
          <w:rFonts w:ascii="Calibri" w:hAnsi="Calibri" w:cs="Calibri"/>
          <w:sz w:val="24"/>
          <w:szCs w:val="24"/>
        </w:rPr>
        <w:t xml:space="preserve"> </w:t>
      </w:r>
      <w:r w:rsidR="00DF70C4" w:rsidRPr="00594BB9">
        <w:rPr>
          <w:rFonts w:ascii="Calibri" w:hAnsi="Calibri" w:cs="Calibri"/>
          <w:sz w:val="24"/>
          <w:szCs w:val="24"/>
        </w:rPr>
        <w:t xml:space="preserve">a glycoprotein matrix </w:t>
      </w:r>
      <w:r w:rsidRPr="00594BB9">
        <w:rPr>
          <w:rFonts w:ascii="Calibri" w:hAnsi="Calibri" w:cs="Calibri"/>
          <w:sz w:val="24"/>
          <w:szCs w:val="24"/>
        </w:rPr>
        <w:t xml:space="preserve">that forms a barrier against gene delivery. </w:t>
      </w:r>
      <w:ins w:id="2" w:author="Author" w:date="2018-06-29T14:57:00Z">
        <w:r w:rsidR="00A1467B">
          <w:rPr>
            <w:rFonts w:ascii="Calibri" w:hAnsi="Calibri" w:cs="Calibri"/>
            <w:sz w:val="24"/>
            <w:szCs w:val="24"/>
          </w:rPr>
          <w:t>This article</w:t>
        </w:r>
      </w:ins>
      <w:del w:id="3" w:author="Author" w:date="2018-06-29T14:57:00Z">
        <w:r w:rsidRPr="00594BB9" w:rsidDel="00A1467B">
          <w:rPr>
            <w:rFonts w:ascii="Calibri" w:hAnsi="Calibri" w:cs="Calibri"/>
            <w:sz w:val="24"/>
            <w:szCs w:val="24"/>
          </w:rPr>
          <w:delText>Here, we</w:delText>
        </w:r>
      </w:del>
      <w:r w:rsidRPr="00594BB9">
        <w:rPr>
          <w:rFonts w:ascii="Calibri" w:hAnsi="Calibri" w:cs="Calibri"/>
          <w:sz w:val="24"/>
          <w:szCs w:val="24"/>
        </w:rPr>
        <w:t xml:space="preserve"> descri</w:t>
      </w:r>
      <w:r w:rsidR="00EC302D" w:rsidRPr="00594BB9">
        <w:rPr>
          <w:rFonts w:ascii="Calibri" w:hAnsi="Calibri" w:cs="Calibri"/>
          <w:sz w:val="24"/>
          <w:szCs w:val="24"/>
        </w:rPr>
        <w:t>be</w:t>
      </w:r>
      <w:ins w:id="4" w:author="Author" w:date="2018-06-29T14:57:00Z">
        <w:r w:rsidR="00A1467B">
          <w:rPr>
            <w:rFonts w:ascii="Calibri" w:hAnsi="Calibri" w:cs="Calibri"/>
            <w:sz w:val="24"/>
            <w:szCs w:val="24"/>
          </w:rPr>
          <w:t>s</w:t>
        </w:r>
      </w:ins>
      <w:r w:rsidR="00EC302D" w:rsidRPr="00594BB9">
        <w:rPr>
          <w:rFonts w:ascii="Calibri" w:hAnsi="Calibri" w:cs="Calibri"/>
          <w:sz w:val="24"/>
          <w:szCs w:val="24"/>
        </w:rPr>
        <w:t xml:space="preserve"> a protocol for perforating</w:t>
      </w:r>
      <w:r w:rsidRPr="00594BB9">
        <w:rPr>
          <w:rFonts w:ascii="Calibri" w:hAnsi="Calibri" w:cs="Calibri"/>
          <w:sz w:val="24"/>
          <w:szCs w:val="24"/>
        </w:rPr>
        <w:t xml:space="preserve"> the </w:t>
      </w:r>
      <w:r w:rsidR="002013AB" w:rsidRPr="00594BB9">
        <w:rPr>
          <w:rFonts w:ascii="Calibri" w:hAnsi="Calibri" w:cs="Calibri"/>
          <w:sz w:val="24"/>
          <w:szCs w:val="24"/>
        </w:rPr>
        <w:t xml:space="preserve">zona </w:t>
      </w:r>
      <w:r w:rsidR="00EC302D" w:rsidRPr="00594BB9">
        <w:rPr>
          <w:rFonts w:ascii="Calibri" w:hAnsi="Calibri" w:cs="Calibri"/>
          <w:sz w:val="24"/>
          <w:szCs w:val="24"/>
        </w:rPr>
        <w:t>wi</w:t>
      </w:r>
      <w:r w:rsidRPr="00594BB9">
        <w:rPr>
          <w:rFonts w:ascii="Calibri" w:hAnsi="Calibri" w:cs="Calibri"/>
          <w:sz w:val="24"/>
          <w:szCs w:val="24"/>
        </w:rPr>
        <w:t xml:space="preserve">th </w:t>
      </w:r>
      <w:r w:rsidR="00EC4135" w:rsidRPr="00594BB9">
        <w:rPr>
          <w:rFonts w:ascii="Calibri" w:hAnsi="Calibri" w:cs="Calibri"/>
          <w:sz w:val="24"/>
          <w:szCs w:val="24"/>
        </w:rPr>
        <w:t>a</w:t>
      </w:r>
      <w:r w:rsidRPr="00594BB9">
        <w:rPr>
          <w:rFonts w:ascii="Calibri" w:hAnsi="Calibri" w:cs="Calibri"/>
          <w:sz w:val="24"/>
          <w:szCs w:val="24"/>
        </w:rPr>
        <w:t xml:space="preserve"> laser</w:t>
      </w:r>
      <w:r w:rsidR="00EC302D" w:rsidRPr="00594BB9">
        <w:rPr>
          <w:rFonts w:ascii="Calibri" w:hAnsi="Calibri" w:cs="Calibri"/>
          <w:sz w:val="24"/>
          <w:szCs w:val="24"/>
        </w:rPr>
        <w:t xml:space="preserve"> </w:t>
      </w:r>
      <w:r w:rsidR="002013AB" w:rsidRPr="00594BB9">
        <w:rPr>
          <w:rFonts w:ascii="Calibri" w:hAnsi="Calibri" w:cs="Calibri"/>
          <w:sz w:val="24"/>
          <w:szCs w:val="24"/>
        </w:rPr>
        <w:t>to transduce</w:t>
      </w:r>
      <w:r w:rsidRPr="00594BB9">
        <w:rPr>
          <w:rFonts w:ascii="Calibri" w:hAnsi="Calibri" w:cs="Calibri"/>
          <w:sz w:val="24"/>
          <w:szCs w:val="24"/>
        </w:rPr>
        <w:t xml:space="preserve"> embryonic cells with lentivir</w:t>
      </w:r>
      <w:r w:rsidR="002013AB" w:rsidRPr="00594BB9">
        <w:rPr>
          <w:rFonts w:ascii="Calibri" w:hAnsi="Calibri" w:cs="Calibri"/>
          <w:sz w:val="24"/>
          <w:szCs w:val="24"/>
        </w:rPr>
        <w:t>al</w:t>
      </w:r>
      <w:r w:rsidRPr="00594BB9">
        <w:rPr>
          <w:rFonts w:ascii="Calibri" w:hAnsi="Calibri" w:cs="Calibri"/>
          <w:sz w:val="24"/>
          <w:szCs w:val="24"/>
        </w:rPr>
        <w:t xml:space="preserve"> vectors</w:t>
      </w:r>
      <w:r w:rsidR="00E52536" w:rsidRPr="00594BB9">
        <w:rPr>
          <w:rFonts w:ascii="Calibri" w:hAnsi="Calibri" w:cs="Calibri"/>
          <w:sz w:val="24"/>
          <w:szCs w:val="24"/>
        </w:rPr>
        <w:t xml:space="preserve"> and</w:t>
      </w:r>
      <w:r w:rsidR="00EC302D" w:rsidRPr="00594BB9">
        <w:rPr>
          <w:rFonts w:ascii="Calibri" w:hAnsi="Calibri" w:cs="Calibri"/>
          <w:sz w:val="24"/>
          <w:szCs w:val="24"/>
        </w:rPr>
        <w:t xml:space="preserve"> </w:t>
      </w:r>
      <w:r w:rsidR="002013AB" w:rsidRPr="00594BB9">
        <w:rPr>
          <w:rFonts w:ascii="Calibri" w:hAnsi="Calibri" w:cs="Calibri"/>
          <w:sz w:val="24"/>
          <w:szCs w:val="24"/>
        </w:rPr>
        <w:t xml:space="preserve">to </w:t>
      </w:r>
      <w:r w:rsidRPr="00594BB9">
        <w:rPr>
          <w:rFonts w:ascii="Calibri" w:hAnsi="Calibri" w:cs="Calibri"/>
          <w:sz w:val="24"/>
          <w:szCs w:val="24"/>
        </w:rPr>
        <w:t>creat</w:t>
      </w:r>
      <w:r w:rsidR="002013AB" w:rsidRPr="00594BB9">
        <w:rPr>
          <w:rFonts w:ascii="Calibri" w:hAnsi="Calibri" w:cs="Calibri"/>
          <w:sz w:val="24"/>
          <w:szCs w:val="24"/>
        </w:rPr>
        <w:t>e</w:t>
      </w:r>
      <w:r w:rsidR="00EC302D" w:rsidRPr="00594BB9">
        <w:rPr>
          <w:rFonts w:ascii="Calibri" w:hAnsi="Calibri" w:cs="Calibri"/>
          <w:sz w:val="24"/>
          <w:szCs w:val="24"/>
        </w:rPr>
        <w:t xml:space="preserve"> transgenic mice</w:t>
      </w:r>
      <w:r w:rsidRPr="00594BB9">
        <w:rPr>
          <w:rFonts w:ascii="Calibri" w:hAnsi="Calibri" w:cs="Calibri"/>
          <w:sz w:val="24"/>
          <w:szCs w:val="24"/>
        </w:rPr>
        <w:t xml:space="preserve">. </w:t>
      </w:r>
    </w:p>
    <w:p w:rsidR="00536A99" w:rsidRPr="00594BB9" w:rsidRDefault="00536A99" w:rsidP="00594BB9">
      <w:pPr>
        <w:spacing w:after="0" w:line="240" w:lineRule="auto"/>
        <w:jc w:val="both"/>
        <w:rPr>
          <w:rFonts w:ascii="Calibri" w:hAnsi="Calibri" w:cs="Calibri"/>
          <w:sz w:val="24"/>
          <w:szCs w:val="24"/>
        </w:rPr>
      </w:pPr>
    </w:p>
    <w:p w:rsidR="0081180D" w:rsidRPr="00594BB9" w:rsidRDefault="00BF2B47" w:rsidP="00594BB9">
      <w:pPr>
        <w:spacing w:after="0" w:line="240" w:lineRule="auto"/>
        <w:jc w:val="both"/>
        <w:rPr>
          <w:rFonts w:ascii="Calibri" w:hAnsi="Calibri" w:cs="Calibri"/>
          <w:sz w:val="24"/>
          <w:szCs w:val="24"/>
        </w:rPr>
      </w:pPr>
      <w:r w:rsidRPr="00594BB9">
        <w:rPr>
          <w:rFonts w:ascii="Calibri" w:hAnsi="Calibri" w:cs="Calibri"/>
          <w:b/>
          <w:sz w:val="24"/>
          <w:szCs w:val="24"/>
        </w:rPr>
        <w:t>LONG ABSTRACT</w:t>
      </w:r>
      <w:r w:rsidR="0081180D" w:rsidRPr="00594BB9">
        <w:rPr>
          <w:rFonts w:ascii="Calibri" w:hAnsi="Calibri" w:cs="Calibri"/>
          <w:b/>
          <w:sz w:val="24"/>
          <w:szCs w:val="24"/>
        </w:rPr>
        <w:t>:</w:t>
      </w:r>
      <w:r w:rsidR="0081180D" w:rsidRPr="00594BB9">
        <w:rPr>
          <w:rFonts w:ascii="Calibri" w:hAnsi="Calibri" w:cs="Calibri"/>
          <w:sz w:val="24"/>
          <w:szCs w:val="24"/>
        </w:rPr>
        <w:t xml:space="preserve"> </w:t>
      </w:r>
    </w:p>
    <w:p w:rsidR="0081180D" w:rsidRPr="00594BB9" w:rsidRDefault="008217ED" w:rsidP="00594BB9">
      <w:pPr>
        <w:spacing w:after="0" w:line="240" w:lineRule="auto"/>
        <w:jc w:val="both"/>
        <w:rPr>
          <w:rFonts w:ascii="Calibri" w:hAnsi="Calibri" w:cs="Calibri"/>
          <w:sz w:val="24"/>
          <w:szCs w:val="24"/>
        </w:rPr>
      </w:pPr>
      <w:r w:rsidRPr="00594BB9">
        <w:rPr>
          <w:rFonts w:ascii="Calibri" w:hAnsi="Calibri" w:cs="Calibri"/>
          <w:sz w:val="24"/>
          <w:szCs w:val="24"/>
        </w:rPr>
        <w:t xml:space="preserve">Lentiviruses are efficient vectors for gene delivery to mammalian cells. Following transduction, </w:t>
      </w:r>
      <w:r w:rsidR="0077594E" w:rsidRPr="00594BB9">
        <w:rPr>
          <w:rFonts w:ascii="Calibri" w:hAnsi="Calibri" w:cs="Calibri"/>
          <w:sz w:val="24"/>
          <w:szCs w:val="24"/>
        </w:rPr>
        <w:t xml:space="preserve">the </w:t>
      </w:r>
      <w:r w:rsidRPr="00594BB9">
        <w:rPr>
          <w:rFonts w:ascii="Calibri" w:hAnsi="Calibri" w:cs="Calibri"/>
          <w:sz w:val="24"/>
          <w:szCs w:val="24"/>
        </w:rPr>
        <w:t xml:space="preserve">lentiviral genome is stably incorporated into the host chromosome and </w:t>
      </w:r>
      <w:r w:rsidR="00536A99" w:rsidRPr="00594BB9">
        <w:rPr>
          <w:rFonts w:ascii="Calibri" w:hAnsi="Calibri" w:cs="Calibri"/>
          <w:sz w:val="24"/>
          <w:szCs w:val="24"/>
        </w:rPr>
        <w:t xml:space="preserve">is </w:t>
      </w:r>
      <w:r w:rsidR="002A7E29" w:rsidRPr="00594BB9">
        <w:rPr>
          <w:rFonts w:ascii="Calibri" w:hAnsi="Calibri" w:cs="Calibri"/>
          <w:sz w:val="24"/>
          <w:szCs w:val="24"/>
        </w:rPr>
        <w:t>passed on to progeny. Thus</w:t>
      </w:r>
      <w:r w:rsidRPr="00594BB9">
        <w:rPr>
          <w:rFonts w:ascii="Calibri" w:hAnsi="Calibri" w:cs="Calibri"/>
          <w:sz w:val="24"/>
          <w:szCs w:val="24"/>
        </w:rPr>
        <w:t xml:space="preserve">, they are ideal vectors for creation of stable cell lines, </w:t>
      </w:r>
      <w:r w:rsidR="00734EED" w:rsidRPr="00594BB9">
        <w:rPr>
          <w:rFonts w:ascii="Calibri" w:hAnsi="Calibri" w:cs="Calibri"/>
          <w:i/>
          <w:sz w:val="24"/>
          <w:szCs w:val="24"/>
        </w:rPr>
        <w:t>in vivo</w:t>
      </w:r>
      <w:r w:rsidR="00734EED" w:rsidRPr="00594BB9">
        <w:rPr>
          <w:rFonts w:ascii="Calibri" w:hAnsi="Calibri" w:cs="Calibri"/>
          <w:sz w:val="24"/>
          <w:szCs w:val="24"/>
        </w:rPr>
        <w:t xml:space="preserve"> delivery of indicators, and </w:t>
      </w:r>
      <w:r w:rsidR="002A7E29" w:rsidRPr="00594BB9">
        <w:rPr>
          <w:rFonts w:ascii="Calibri" w:hAnsi="Calibri" w:cs="Calibri"/>
          <w:sz w:val="24"/>
          <w:szCs w:val="24"/>
        </w:rPr>
        <w:t xml:space="preserve">transduction of </w:t>
      </w:r>
      <w:r w:rsidR="00CB5D75" w:rsidRPr="00594BB9">
        <w:rPr>
          <w:rFonts w:ascii="Calibri" w:hAnsi="Calibri" w:cs="Calibri"/>
          <w:sz w:val="24"/>
          <w:szCs w:val="24"/>
        </w:rPr>
        <w:t>single cell fert</w:t>
      </w:r>
      <w:r w:rsidR="002A7E29" w:rsidRPr="00594BB9">
        <w:rPr>
          <w:rFonts w:ascii="Calibri" w:hAnsi="Calibri" w:cs="Calibri"/>
          <w:sz w:val="24"/>
          <w:szCs w:val="24"/>
        </w:rPr>
        <w:t>ilized eggs to</w:t>
      </w:r>
      <w:r w:rsidR="00CB5D75" w:rsidRPr="00594BB9">
        <w:rPr>
          <w:rFonts w:ascii="Calibri" w:hAnsi="Calibri" w:cs="Calibri"/>
          <w:sz w:val="24"/>
          <w:szCs w:val="24"/>
        </w:rPr>
        <w:t xml:space="preserve"> </w:t>
      </w:r>
      <w:r w:rsidR="002A7E29" w:rsidRPr="00594BB9">
        <w:rPr>
          <w:rFonts w:ascii="Calibri" w:hAnsi="Calibri" w:cs="Calibri"/>
          <w:sz w:val="24"/>
          <w:szCs w:val="24"/>
        </w:rPr>
        <w:t>create</w:t>
      </w:r>
      <w:r w:rsidR="00734EED" w:rsidRPr="00594BB9">
        <w:rPr>
          <w:rFonts w:ascii="Calibri" w:hAnsi="Calibri" w:cs="Calibri"/>
          <w:sz w:val="24"/>
          <w:szCs w:val="24"/>
        </w:rPr>
        <w:t xml:space="preserve"> transgenic animals.</w:t>
      </w:r>
      <w:r w:rsidR="00E52536" w:rsidRPr="00594BB9">
        <w:rPr>
          <w:rFonts w:ascii="Calibri" w:hAnsi="Calibri" w:cs="Calibri"/>
          <w:sz w:val="24"/>
          <w:szCs w:val="24"/>
        </w:rPr>
        <w:t xml:space="preserve"> However, m</w:t>
      </w:r>
      <w:r w:rsidR="00CB5D75" w:rsidRPr="00594BB9">
        <w:rPr>
          <w:rFonts w:ascii="Calibri" w:hAnsi="Calibri" w:cs="Calibri"/>
          <w:sz w:val="24"/>
          <w:szCs w:val="24"/>
        </w:rPr>
        <w:t>ouse fertilized eggs and early stage embryos are protected by the zona pellucida</w:t>
      </w:r>
      <w:r w:rsidR="00DF70C4" w:rsidRPr="00594BB9">
        <w:rPr>
          <w:rFonts w:ascii="Calibri" w:hAnsi="Calibri" w:cs="Calibri"/>
          <w:sz w:val="24"/>
          <w:szCs w:val="24"/>
        </w:rPr>
        <w:t>, a glycoprotein matrix that</w:t>
      </w:r>
      <w:r w:rsidR="00E52536" w:rsidRPr="00594BB9">
        <w:rPr>
          <w:rFonts w:ascii="Calibri" w:hAnsi="Calibri" w:cs="Calibri"/>
          <w:sz w:val="24"/>
          <w:szCs w:val="24"/>
        </w:rPr>
        <w:t xml:space="preserve"> forms a barrier against lentiviral</w:t>
      </w:r>
      <w:r w:rsidR="00CB5D75" w:rsidRPr="00594BB9">
        <w:rPr>
          <w:rFonts w:ascii="Calibri" w:hAnsi="Calibri" w:cs="Calibri"/>
          <w:sz w:val="24"/>
          <w:szCs w:val="24"/>
        </w:rPr>
        <w:t xml:space="preserve"> gene delivery. L</w:t>
      </w:r>
      <w:r w:rsidR="00734EED" w:rsidRPr="00594BB9">
        <w:rPr>
          <w:rFonts w:ascii="Calibri" w:hAnsi="Calibri" w:cs="Calibri"/>
          <w:sz w:val="24"/>
          <w:szCs w:val="24"/>
        </w:rPr>
        <w:t xml:space="preserve">entiviruses are too large to penetrate the </w:t>
      </w:r>
      <w:r w:rsidR="00CB5D75" w:rsidRPr="00594BB9">
        <w:rPr>
          <w:rFonts w:ascii="Calibri" w:hAnsi="Calibri" w:cs="Calibri"/>
          <w:sz w:val="24"/>
          <w:szCs w:val="24"/>
        </w:rPr>
        <w:t>zona</w:t>
      </w:r>
      <w:r w:rsidR="002A7E29" w:rsidRPr="00594BB9">
        <w:rPr>
          <w:rFonts w:ascii="Calibri" w:hAnsi="Calibri" w:cs="Calibri"/>
          <w:sz w:val="24"/>
          <w:szCs w:val="24"/>
        </w:rPr>
        <w:t xml:space="preserve"> and are typically delivered by microinjection of viral particles into t</w:t>
      </w:r>
      <w:r w:rsidR="00734EED" w:rsidRPr="00594BB9">
        <w:rPr>
          <w:rFonts w:ascii="Calibri" w:hAnsi="Calibri" w:cs="Calibri"/>
          <w:sz w:val="24"/>
          <w:szCs w:val="24"/>
        </w:rPr>
        <w:t>he perivitelline cavity</w:t>
      </w:r>
      <w:r w:rsidR="00CB5D75" w:rsidRPr="00594BB9">
        <w:rPr>
          <w:rFonts w:ascii="Calibri" w:hAnsi="Calibri" w:cs="Calibri"/>
          <w:sz w:val="24"/>
          <w:szCs w:val="24"/>
        </w:rPr>
        <w:t>, the space between the zona and the embryonic cells</w:t>
      </w:r>
      <w:r w:rsidR="002A7E29" w:rsidRPr="00594BB9">
        <w:rPr>
          <w:rFonts w:ascii="Calibri" w:hAnsi="Calibri" w:cs="Calibri"/>
          <w:sz w:val="24"/>
          <w:szCs w:val="24"/>
        </w:rPr>
        <w:t xml:space="preserve">. The requirement for highly skilled technologists and </w:t>
      </w:r>
      <w:r w:rsidR="00B06679" w:rsidRPr="00594BB9">
        <w:rPr>
          <w:rFonts w:ascii="Calibri" w:hAnsi="Calibri" w:cs="Calibri"/>
          <w:sz w:val="24"/>
          <w:szCs w:val="24"/>
        </w:rPr>
        <w:t>specialized equipment</w:t>
      </w:r>
      <w:r w:rsidR="002A7E29" w:rsidRPr="00594BB9">
        <w:rPr>
          <w:rFonts w:ascii="Calibri" w:hAnsi="Calibri" w:cs="Calibri"/>
          <w:sz w:val="24"/>
          <w:szCs w:val="24"/>
        </w:rPr>
        <w:t xml:space="preserve"> has minimized the use of lentiviruses for gene delivery to mouse embryos</w:t>
      </w:r>
      <w:r w:rsidR="00B06679" w:rsidRPr="00594BB9">
        <w:rPr>
          <w:rFonts w:ascii="Calibri" w:hAnsi="Calibri" w:cs="Calibri"/>
          <w:sz w:val="24"/>
          <w:szCs w:val="24"/>
        </w:rPr>
        <w:t xml:space="preserve">. </w:t>
      </w:r>
      <w:ins w:id="5" w:author="Author" w:date="2018-06-29T14:59:00Z">
        <w:r w:rsidR="00A1467B">
          <w:rPr>
            <w:rFonts w:ascii="Calibri" w:hAnsi="Calibri" w:cs="Calibri"/>
            <w:sz w:val="24"/>
            <w:szCs w:val="24"/>
          </w:rPr>
          <w:t xml:space="preserve">This </w:t>
        </w:r>
      </w:ins>
      <w:ins w:id="6" w:author="Author" w:date="2018-07-08T16:54:00Z">
        <w:r w:rsidR="00DB3B72">
          <w:rPr>
            <w:rFonts w:ascii="Calibri" w:hAnsi="Calibri" w:cs="Calibri"/>
            <w:sz w:val="24"/>
            <w:szCs w:val="24"/>
          </w:rPr>
          <w:t>article</w:t>
        </w:r>
      </w:ins>
      <w:del w:id="7" w:author="Author" w:date="2018-06-29T14:59:00Z">
        <w:r w:rsidR="00CB5D75" w:rsidRPr="00594BB9" w:rsidDel="00A1467B">
          <w:rPr>
            <w:rFonts w:ascii="Calibri" w:hAnsi="Calibri" w:cs="Calibri"/>
            <w:sz w:val="24"/>
            <w:szCs w:val="24"/>
          </w:rPr>
          <w:delText xml:space="preserve">Here, </w:delText>
        </w:r>
        <w:r w:rsidR="0081180D" w:rsidRPr="00594BB9" w:rsidDel="00A1467B">
          <w:rPr>
            <w:rFonts w:ascii="Calibri" w:hAnsi="Calibri" w:cs="Calibri"/>
            <w:sz w:val="24"/>
            <w:szCs w:val="24"/>
          </w:rPr>
          <w:delText>we</w:delText>
        </w:r>
      </w:del>
      <w:r w:rsidR="0081180D" w:rsidRPr="00594BB9">
        <w:rPr>
          <w:rFonts w:ascii="Calibri" w:hAnsi="Calibri" w:cs="Calibri"/>
          <w:sz w:val="24"/>
          <w:szCs w:val="24"/>
        </w:rPr>
        <w:t xml:space="preserve"> </w:t>
      </w:r>
      <w:del w:id="8" w:author="Author" w:date="2018-06-29T15:00:00Z">
        <w:r w:rsidR="0081180D" w:rsidRPr="00594BB9" w:rsidDel="00A1467B">
          <w:rPr>
            <w:rFonts w:ascii="Calibri" w:hAnsi="Calibri" w:cs="Calibri"/>
            <w:sz w:val="24"/>
            <w:szCs w:val="24"/>
          </w:rPr>
          <w:delText xml:space="preserve">describe </w:delText>
        </w:r>
      </w:del>
      <w:del w:id="9" w:author="Author" w:date="2018-06-29T14:59:00Z">
        <w:r w:rsidR="0081180D" w:rsidRPr="00594BB9" w:rsidDel="00A1467B">
          <w:rPr>
            <w:rFonts w:ascii="Calibri" w:hAnsi="Calibri" w:cs="Calibri"/>
            <w:sz w:val="24"/>
            <w:szCs w:val="24"/>
          </w:rPr>
          <w:delText>a</w:delText>
        </w:r>
      </w:del>
      <w:r w:rsidR="0081180D" w:rsidRPr="00594BB9">
        <w:rPr>
          <w:rFonts w:ascii="Calibri" w:hAnsi="Calibri" w:cs="Calibri"/>
          <w:sz w:val="24"/>
          <w:szCs w:val="24"/>
        </w:rPr>
        <w:t xml:space="preserve"> </w:t>
      </w:r>
      <w:ins w:id="10" w:author="Author" w:date="2018-07-08T16:55:00Z">
        <w:r w:rsidR="00DB3B72">
          <w:rPr>
            <w:rFonts w:ascii="Calibri" w:hAnsi="Calibri" w:cs="Calibri"/>
            <w:sz w:val="24"/>
            <w:szCs w:val="24"/>
          </w:rPr>
          <w:t xml:space="preserve">describes a </w:t>
        </w:r>
      </w:ins>
      <w:r w:rsidR="0081180D" w:rsidRPr="00594BB9">
        <w:rPr>
          <w:rFonts w:ascii="Calibri" w:hAnsi="Calibri" w:cs="Calibri"/>
          <w:sz w:val="24"/>
          <w:szCs w:val="24"/>
        </w:rPr>
        <w:t xml:space="preserve">protocol for permeabilizing the mouse fertilized eggs </w:t>
      </w:r>
      <w:r w:rsidR="002A7E29" w:rsidRPr="00594BB9">
        <w:rPr>
          <w:rFonts w:ascii="Calibri" w:hAnsi="Calibri" w:cs="Calibri"/>
          <w:sz w:val="24"/>
          <w:szCs w:val="24"/>
        </w:rPr>
        <w:t>by perforating the zona with</w:t>
      </w:r>
      <w:r w:rsidR="0077594E" w:rsidRPr="00594BB9">
        <w:rPr>
          <w:rFonts w:ascii="Calibri" w:hAnsi="Calibri" w:cs="Calibri"/>
          <w:sz w:val="24"/>
          <w:szCs w:val="24"/>
        </w:rPr>
        <w:t xml:space="preserve"> </w:t>
      </w:r>
      <w:r w:rsidR="00EC4135" w:rsidRPr="00594BB9">
        <w:rPr>
          <w:rFonts w:ascii="Calibri" w:hAnsi="Calibri" w:cs="Calibri"/>
          <w:sz w:val="24"/>
          <w:szCs w:val="24"/>
        </w:rPr>
        <w:t>a</w:t>
      </w:r>
      <w:r w:rsidR="00DA5FFD" w:rsidRPr="00594BB9">
        <w:rPr>
          <w:rFonts w:ascii="Calibri" w:hAnsi="Calibri" w:cs="Calibri"/>
          <w:sz w:val="24"/>
          <w:szCs w:val="24"/>
        </w:rPr>
        <w:t xml:space="preserve"> </w:t>
      </w:r>
      <w:r w:rsidR="0081180D" w:rsidRPr="00594BB9">
        <w:rPr>
          <w:rFonts w:ascii="Calibri" w:hAnsi="Calibri" w:cs="Calibri"/>
          <w:sz w:val="24"/>
          <w:szCs w:val="24"/>
        </w:rPr>
        <w:t>laser</w:t>
      </w:r>
      <w:r w:rsidR="00B522C9" w:rsidRPr="00594BB9">
        <w:rPr>
          <w:rFonts w:ascii="Calibri" w:hAnsi="Calibri" w:cs="Calibri"/>
          <w:sz w:val="24"/>
          <w:szCs w:val="24"/>
        </w:rPr>
        <w:t>. Laser-perforation does not result in any damage to embryos and</w:t>
      </w:r>
      <w:r w:rsidR="00CB5D75" w:rsidRPr="00594BB9">
        <w:rPr>
          <w:rFonts w:ascii="Calibri" w:hAnsi="Calibri" w:cs="Calibri"/>
          <w:sz w:val="24"/>
          <w:szCs w:val="24"/>
        </w:rPr>
        <w:t xml:space="preserve"> allows</w:t>
      </w:r>
      <w:r w:rsidR="00B06679" w:rsidRPr="00594BB9">
        <w:rPr>
          <w:rFonts w:ascii="Calibri" w:hAnsi="Calibri" w:cs="Calibri"/>
          <w:sz w:val="24"/>
          <w:szCs w:val="24"/>
        </w:rPr>
        <w:t xml:space="preserve"> </w:t>
      </w:r>
      <w:r w:rsidR="00CB5D75" w:rsidRPr="00594BB9">
        <w:rPr>
          <w:rFonts w:ascii="Calibri" w:hAnsi="Calibri" w:cs="Calibri"/>
          <w:sz w:val="24"/>
          <w:szCs w:val="24"/>
        </w:rPr>
        <w:t xml:space="preserve">lentiviruses </w:t>
      </w:r>
      <w:r w:rsidR="00B06679" w:rsidRPr="00594BB9">
        <w:rPr>
          <w:rFonts w:ascii="Calibri" w:hAnsi="Calibri" w:cs="Calibri"/>
          <w:sz w:val="24"/>
          <w:szCs w:val="24"/>
        </w:rPr>
        <w:t xml:space="preserve">to </w:t>
      </w:r>
      <w:r w:rsidR="00CB5D75" w:rsidRPr="00594BB9">
        <w:rPr>
          <w:rFonts w:ascii="Calibri" w:hAnsi="Calibri" w:cs="Calibri"/>
          <w:sz w:val="24"/>
          <w:szCs w:val="24"/>
        </w:rPr>
        <w:t xml:space="preserve">gain access to </w:t>
      </w:r>
      <w:r w:rsidR="0081180D" w:rsidRPr="00594BB9">
        <w:rPr>
          <w:rFonts w:ascii="Calibri" w:hAnsi="Calibri" w:cs="Calibri"/>
          <w:sz w:val="24"/>
          <w:szCs w:val="24"/>
        </w:rPr>
        <w:t>embryonic cells</w:t>
      </w:r>
      <w:r w:rsidR="00B06679" w:rsidRPr="00594BB9">
        <w:rPr>
          <w:rFonts w:ascii="Calibri" w:hAnsi="Calibri" w:cs="Calibri"/>
          <w:sz w:val="24"/>
          <w:szCs w:val="24"/>
        </w:rPr>
        <w:t xml:space="preserve"> for gene delivery. </w:t>
      </w:r>
      <w:r w:rsidR="002A7E29" w:rsidRPr="00594BB9">
        <w:rPr>
          <w:rFonts w:ascii="Calibri" w:hAnsi="Calibri" w:cs="Calibri"/>
          <w:sz w:val="24"/>
          <w:szCs w:val="24"/>
        </w:rPr>
        <w:t xml:space="preserve">Transduced embryos </w:t>
      </w:r>
      <w:r w:rsidR="004E41A9" w:rsidRPr="00594BB9">
        <w:rPr>
          <w:rFonts w:ascii="Calibri" w:hAnsi="Calibri" w:cs="Calibri"/>
          <w:sz w:val="24"/>
          <w:szCs w:val="24"/>
        </w:rPr>
        <w:t xml:space="preserve">can develop into blastocyst </w:t>
      </w:r>
      <w:r w:rsidR="004E41A9" w:rsidRPr="00594BB9">
        <w:rPr>
          <w:rFonts w:ascii="Calibri" w:hAnsi="Calibri" w:cs="Calibri"/>
          <w:i/>
          <w:sz w:val="24"/>
          <w:szCs w:val="24"/>
        </w:rPr>
        <w:t>in vitro</w:t>
      </w:r>
      <w:r w:rsidR="002E2DDE" w:rsidRPr="00594BB9">
        <w:rPr>
          <w:rFonts w:ascii="Calibri" w:hAnsi="Calibri" w:cs="Calibri"/>
          <w:i/>
          <w:sz w:val="24"/>
          <w:szCs w:val="24"/>
        </w:rPr>
        <w:t>,</w:t>
      </w:r>
      <w:r w:rsidR="004E41A9" w:rsidRPr="00594BB9">
        <w:rPr>
          <w:rFonts w:ascii="Calibri" w:hAnsi="Calibri" w:cs="Calibri"/>
          <w:sz w:val="24"/>
          <w:szCs w:val="24"/>
        </w:rPr>
        <w:t xml:space="preserve"> and if implanted in pseudopregnant mice</w:t>
      </w:r>
      <w:r w:rsidR="002E2DDE" w:rsidRPr="00594BB9">
        <w:rPr>
          <w:rFonts w:ascii="Calibri" w:hAnsi="Calibri" w:cs="Calibri"/>
          <w:sz w:val="24"/>
          <w:szCs w:val="24"/>
        </w:rPr>
        <w:t>,</w:t>
      </w:r>
      <w:r w:rsidR="004E41A9" w:rsidRPr="00594BB9">
        <w:rPr>
          <w:rFonts w:ascii="Calibri" w:hAnsi="Calibri" w:cs="Calibri"/>
          <w:sz w:val="24"/>
          <w:szCs w:val="24"/>
        </w:rPr>
        <w:t xml:space="preserve"> develop into transgenic pups. </w:t>
      </w:r>
      <w:r w:rsidR="0077594E" w:rsidRPr="00594BB9">
        <w:rPr>
          <w:rFonts w:ascii="Calibri" w:hAnsi="Calibri" w:cs="Calibri"/>
          <w:sz w:val="24"/>
          <w:szCs w:val="24"/>
        </w:rPr>
        <w:t xml:space="preserve"> The </w:t>
      </w:r>
      <w:r w:rsidR="001D081E" w:rsidRPr="00594BB9">
        <w:rPr>
          <w:rFonts w:ascii="Calibri" w:hAnsi="Calibri" w:cs="Calibri"/>
          <w:sz w:val="24"/>
          <w:szCs w:val="24"/>
        </w:rPr>
        <w:t xml:space="preserve">laser </w:t>
      </w:r>
      <w:r w:rsidR="00EC4135" w:rsidRPr="00594BB9">
        <w:rPr>
          <w:rFonts w:ascii="Calibri" w:hAnsi="Calibri" w:cs="Calibri"/>
          <w:sz w:val="24"/>
          <w:szCs w:val="24"/>
        </w:rPr>
        <w:t xml:space="preserve">used in this protocol </w:t>
      </w:r>
      <w:r w:rsidR="001D081E" w:rsidRPr="00594BB9">
        <w:rPr>
          <w:rFonts w:ascii="Calibri" w:hAnsi="Calibri" w:cs="Calibri"/>
          <w:sz w:val="24"/>
          <w:szCs w:val="24"/>
        </w:rPr>
        <w:t>is effective</w:t>
      </w:r>
      <w:r w:rsidR="00B06679" w:rsidRPr="00594BB9">
        <w:rPr>
          <w:rFonts w:ascii="Calibri" w:hAnsi="Calibri" w:cs="Calibri"/>
          <w:sz w:val="24"/>
          <w:szCs w:val="24"/>
        </w:rPr>
        <w:t xml:space="preserve"> and easy to use. </w:t>
      </w:r>
      <w:r w:rsidR="00CB4A25" w:rsidRPr="00594BB9">
        <w:rPr>
          <w:rFonts w:ascii="Calibri" w:hAnsi="Calibri" w:cs="Calibri"/>
          <w:sz w:val="24"/>
          <w:szCs w:val="24"/>
        </w:rPr>
        <w:t>Genes delivered</w:t>
      </w:r>
      <w:r w:rsidR="0081180D" w:rsidRPr="00594BB9">
        <w:rPr>
          <w:rFonts w:ascii="Calibri" w:hAnsi="Calibri" w:cs="Calibri"/>
          <w:sz w:val="24"/>
          <w:szCs w:val="24"/>
        </w:rPr>
        <w:t xml:space="preserve"> by lentiviruses stably incorporate into </w:t>
      </w:r>
      <w:r w:rsidR="00B06679" w:rsidRPr="00594BB9">
        <w:rPr>
          <w:rFonts w:ascii="Calibri" w:hAnsi="Calibri" w:cs="Calibri"/>
          <w:sz w:val="24"/>
          <w:szCs w:val="24"/>
        </w:rPr>
        <w:t xml:space="preserve">mouse </w:t>
      </w:r>
      <w:r w:rsidR="0081180D" w:rsidRPr="00594BB9">
        <w:rPr>
          <w:rFonts w:ascii="Calibri" w:hAnsi="Calibri" w:cs="Calibri"/>
          <w:sz w:val="24"/>
          <w:szCs w:val="24"/>
        </w:rPr>
        <w:t>embryonic cells</w:t>
      </w:r>
      <w:r w:rsidR="00B522C9" w:rsidRPr="00594BB9">
        <w:rPr>
          <w:rFonts w:ascii="Calibri" w:hAnsi="Calibri" w:cs="Calibri"/>
          <w:sz w:val="24"/>
          <w:szCs w:val="24"/>
        </w:rPr>
        <w:t xml:space="preserve"> and </w:t>
      </w:r>
      <w:r w:rsidR="004E41A9" w:rsidRPr="00594BB9">
        <w:rPr>
          <w:rFonts w:ascii="Calibri" w:hAnsi="Calibri" w:cs="Calibri"/>
          <w:sz w:val="24"/>
          <w:szCs w:val="24"/>
        </w:rPr>
        <w:t xml:space="preserve">are </w:t>
      </w:r>
      <w:r w:rsidR="002E2DDE" w:rsidRPr="00594BB9">
        <w:rPr>
          <w:rFonts w:ascii="Calibri" w:hAnsi="Calibri" w:cs="Calibri"/>
          <w:sz w:val="24"/>
          <w:szCs w:val="24"/>
        </w:rPr>
        <w:t>germline transmittable</w:t>
      </w:r>
      <w:r w:rsidR="0081180D" w:rsidRPr="00594BB9">
        <w:rPr>
          <w:rFonts w:ascii="Calibri" w:hAnsi="Calibri" w:cs="Calibri"/>
          <w:sz w:val="24"/>
          <w:szCs w:val="24"/>
        </w:rPr>
        <w:t xml:space="preserve">. This is an alternative method for creation of transgenic mice </w:t>
      </w:r>
      <w:r w:rsidR="00B06679" w:rsidRPr="00594BB9">
        <w:rPr>
          <w:rFonts w:ascii="Calibri" w:hAnsi="Calibri" w:cs="Calibri"/>
          <w:sz w:val="24"/>
          <w:szCs w:val="24"/>
        </w:rPr>
        <w:t>that</w:t>
      </w:r>
      <w:r w:rsidR="0081180D" w:rsidRPr="00594BB9">
        <w:rPr>
          <w:rFonts w:ascii="Calibri" w:hAnsi="Calibri" w:cs="Calibri"/>
          <w:sz w:val="24"/>
          <w:szCs w:val="24"/>
        </w:rPr>
        <w:t xml:space="preserve"> requires no micromanipulation</w:t>
      </w:r>
      <w:r w:rsidR="004E41A9" w:rsidRPr="00594BB9">
        <w:rPr>
          <w:rFonts w:ascii="Calibri" w:hAnsi="Calibri" w:cs="Calibri"/>
          <w:sz w:val="24"/>
          <w:szCs w:val="24"/>
        </w:rPr>
        <w:t xml:space="preserve"> and microinjection</w:t>
      </w:r>
      <w:r w:rsidR="0081180D" w:rsidRPr="00594BB9">
        <w:rPr>
          <w:rFonts w:ascii="Calibri" w:hAnsi="Calibri" w:cs="Calibri"/>
          <w:sz w:val="24"/>
          <w:szCs w:val="24"/>
        </w:rPr>
        <w:t xml:space="preserve"> of fertilized eggs. </w:t>
      </w:r>
    </w:p>
    <w:p w:rsidR="004E41A9" w:rsidRPr="00594BB9" w:rsidRDefault="004E41A9" w:rsidP="00594BB9">
      <w:pPr>
        <w:spacing w:after="0" w:line="240" w:lineRule="auto"/>
        <w:jc w:val="both"/>
        <w:rPr>
          <w:rFonts w:ascii="Calibri" w:hAnsi="Calibri" w:cs="Calibri"/>
          <w:sz w:val="24"/>
          <w:szCs w:val="24"/>
        </w:rPr>
      </w:pPr>
    </w:p>
    <w:p w:rsidR="00BF2B47" w:rsidRPr="00594BB9" w:rsidRDefault="00BF2B47" w:rsidP="00594BB9">
      <w:pPr>
        <w:spacing w:after="0" w:line="240" w:lineRule="auto"/>
        <w:jc w:val="both"/>
        <w:rPr>
          <w:rFonts w:ascii="Calibri" w:hAnsi="Calibri" w:cs="Calibri"/>
          <w:sz w:val="24"/>
          <w:szCs w:val="24"/>
        </w:rPr>
      </w:pPr>
      <w:r w:rsidRPr="00594BB9">
        <w:rPr>
          <w:rFonts w:ascii="Calibri" w:hAnsi="Calibri" w:cs="Calibri"/>
          <w:b/>
          <w:sz w:val="24"/>
          <w:szCs w:val="24"/>
        </w:rPr>
        <w:t>INTRODUCTION:</w:t>
      </w:r>
      <w:r w:rsidRPr="00594BB9">
        <w:rPr>
          <w:rFonts w:ascii="Calibri" w:hAnsi="Calibri" w:cs="Calibri"/>
          <w:sz w:val="24"/>
          <w:szCs w:val="24"/>
        </w:rPr>
        <w:t xml:space="preserve"> </w:t>
      </w:r>
    </w:p>
    <w:p w:rsidR="008878AF" w:rsidRPr="00594BB9" w:rsidRDefault="00985E3E" w:rsidP="00594BB9">
      <w:pPr>
        <w:spacing w:after="0" w:line="240" w:lineRule="auto"/>
        <w:jc w:val="both"/>
        <w:rPr>
          <w:rFonts w:ascii="Calibri" w:hAnsi="Calibri" w:cs="Calibri"/>
          <w:sz w:val="24"/>
          <w:szCs w:val="24"/>
        </w:rPr>
      </w:pPr>
      <w:del w:id="11" w:author="Author" w:date="2018-07-08T16:56:00Z">
        <w:r w:rsidRPr="00594BB9" w:rsidDel="00DB3B72">
          <w:rPr>
            <w:rFonts w:ascii="Calibri" w:hAnsi="Calibri" w:cs="Calibri"/>
            <w:sz w:val="24"/>
            <w:szCs w:val="24"/>
          </w:rPr>
          <w:delText>Here, we describe a</w:delText>
        </w:r>
      </w:del>
      <w:ins w:id="12" w:author="Author" w:date="2018-07-08T16:56:00Z">
        <w:r w:rsidR="00DB3B72">
          <w:rPr>
            <w:rFonts w:ascii="Calibri" w:hAnsi="Calibri" w:cs="Calibri"/>
            <w:sz w:val="24"/>
            <w:szCs w:val="24"/>
          </w:rPr>
          <w:t>This</w:t>
        </w:r>
      </w:ins>
      <w:r w:rsidRPr="00594BB9">
        <w:rPr>
          <w:rFonts w:ascii="Calibri" w:hAnsi="Calibri" w:cs="Calibri"/>
          <w:sz w:val="24"/>
          <w:szCs w:val="24"/>
        </w:rPr>
        <w:t xml:space="preserve"> method </w:t>
      </w:r>
      <w:ins w:id="13" w:author="Author" w:date="2018-07-08T16:56:00Z">
        <w:r w:rsidR="00DB3B72">
          <w:rPr>
            <w:rFonts w:ascii="Calibri" w:hAnsi="Calibri" w:cs="Calibri"/>
            <w:sz w:val="24"/>
            <w:szCs w:val="24"/>
          </w:rPr>
          <w:t xml:space="preserve">provides detailed instructions </w:t>
        </w:r>
      </w:ins>
      <w:r w:rsidRPr="00594BB9">
        <w:rPr>
          <w:rFonts w:ascii="Calibri" w:hAnsi="Calibri" w:cs="Calibri"/>
          <w:sz w:val="24"/>
          <w:szCs w:val="24"/>
        </w:rPr>
        <w:t xml:space="preserve">for permeabilizing the zona pellucida of mouse fertilized eggs to make embryonic cells accessible for gene delivery by lentiviruses. </w:t>
      </w:r>
      <w:r w:rsidR="00BF2B47" w:rsidRPr="00594BB9">
        <w:rPr>
          <w:rFonts w:ascii="Calibri" w:hAnsi="Calibri" w:cs="Calibri"/>
          <w:sz w:val="24"/>
          <w:szCs w:val="24"/>
        </w:rPr>
        <w:t>Lentiviruses are</w:t>
      </w:r>
      <w:r w:rsidR="002E2DDE" w:rsidRPr="00594BB9">
        <w:rPr>
          <w:rFonts w:ascii="Calibri" w:hAnsi="Calibri" w:cs="Calibri"/>
          <w:sz w:val="24"/>
          <w:szCs w:val="24"/>
        </w:rPr>
        <w:t xml:space="preserve"> designed by nature for </w:t>
      </w:r>
      <w:r w:rsidR="00BF2B47" w:rsidRPr="00594BB9">
        <w:rPr>
          <w:rFonts w:ascii="Calibri" w:hAnsi="Calibri" w:cs="Calibri"/>
          <w:sz w:val="24"/>
          <w:szCs w:val="24"/>
        </w:rPr>
        <w:t xml:space="preserve">efficient </w:t>
      </w:r>
      <w:r w:rsidR="002E2DDE" w:rsidRPr="00594BB9">
        <w:rPr>
          <w:rFonts w:ascii="Calibri" w:hAnsi="Calibri" w:cs="Calibri"/>
          <w:sz w:val="24"/>
          <w:szCs w:val="24"/>
        </w:rPr>
        <w:t xml:space="preserve">gene delivery </w:t>
      </w:r>
      <w:r w:rsidR="008878AF" w:rsidRPr="00594BB9">
        <w:rPr>
          <w:rFonts w:ascii="Calibri" w:hAnsi="Calibri" w:cs="Calibri"/>
          <w:sz w:val="24"/>
          <w:szCs w:val="24"/>
        </w:rPr>
        <w:t>to mammalian cells</w:t>
      </w:r>
      <w:r w:rsidR="002E2DDE" w:rsidRPr="00594BB9">
        <w:rPr>
          <w:rFonts w:ascii="Calibri" w:hAnsi="Calibri" w:cs="Calibri"/>
          <w:sz w:val="24"/>
          <w:szCs w:val="24"/>
        </w:rPr>
        <w:t xml:space="preserve">. </w:t>
      </w:r>
      <w:r w:rsidR="008878AF" w:rsidRPr="00594BB9">
        <w:rPr>
          <w:rFonts w:ascii="Calibri" w:hAnsi="Calibri" w:cs="Calibri"/>
          <w:sz w:val="24"/>
          <w:szCs w:val="24"/>
        </w:rPr>
        <w:t>They infect dividing and non-d</w:t>
      </w:r>
      <w:r w:rsidR="00E54345" w:rsidRPr="00594BB9">
        <w:rPr>
          <w:rFonts w:ascii="Calibri" w:hAnsi="Calibri" w:cs="Calibri"/>
          <w:sz w:val="24"/>
          <w:szCs w:val="24"/>
        </w:rPr>
        <w:t>ividing cells and integrate</w:t>
      </w:r>
      <w:r w:rsidR="008878AF" w:rsidRPr="00594BB9">
        <w:rPr>
          <w:rFonts w:ascii="Calibri" w:hAnsi="Calibri" w:cs="Calibri"/>
          <w:sz w:val="24"/>
          <w:szCs w:val="24"/>
        </w:rPr>
        <w:t xml:space="preserve"> the</w:t>
      </w:r>
      <w:r w:rsidR="00DF70C4" w:rsidRPr="00594BB9">
        <w:rPr>
          <w:rFonts w:ascii="Calibri" w:hAnsi="Calibri" w:cs="Calibri"/>
          <w:sz w:val="24"/>
          <w:szCs w:val="24"/>
        </w:rPr>
        <w:t xml:space="preserve"> lentiviral</w:t>
      </w:r>
      <w:r w:rsidR="008878AF" w:rsidRPr="00594BB9">
        <w:rPr>
          <w:rFonts w:ascii="Calibri" w:hAnsi="Calibri" w:cs="Calibri"/>
          <w:sz w:val="24"/>
          <w:szCs w:val="24"/>
        </w:rPr>
        <w:t xml:space="preserve"> genome into their host chromosomes</w:t>
      </w:r>
      <w:hyperlink w:anchor="_ENREF_1" w:tooltip="Sakuma, 2012 #30" w:history="1">
        <w:r w:rsidR="007A2DC9" w:rsidRPr="00594BB9">
          <w:rPr>
            <w:rFonts w:ascii="Calibri" w:hAnsi="Calibri" w:cs="Calibri"/>
            <w:sz w:val="24"/>
            <w:szCs w:val="24"/>
          </w:rPr>
          <w:fldChar w:fldCharType="begin"/>
        </w:r>
        <w:r w:rsidR="007A2DC9" w:rsidRPr="00594BB9">
          <w:rPr>
            <w:rFonts w:ascii="Calibri" w:hAnsi="Calibri" w:cs="Calibri"/>
            <w:sz w:val="24"/>
            <w:szCs w:val="24"/>
          </w:rPr>
          <w:instrText xml:space="preserve"> ADDIN EN.CITE &lt;EndNote&gt;&lt;Cite&gt;&lt;Author&gt;Sakuma&lt;/Author&gt;&lt;Year&gt;2012&lt;/Year&gt;&lt;RecNum&gt;30&lt;/RecNum&gt;&lt;DisplayText&gt;&lt;style face="superscript"&gt;1&lt;/style&gt;&lt;/DisplayText&gt;&lt;record&gt;&lt;rec-number&gt;30&lt;/rec-number&gt;&lt;foreign-keys&gt;&lt;key app="EN" db-id="2ar50t05rewz2perwv5pwz5irdpxezsfaze5"&gt;30&lt;/key&gt;&lt;/foreign-keys&gt;&lt;ref-type name="Journal Article"&gt;17&lt;/ref-type&gt;&lt;contributors&gt;&lt;authors&gt;&lt;author&gt;Sakuma, T.&lt;/author&gt;&lt;author&gt;Barry, M. A.&lt;/author&gt;&lt;author&gt;Ikeda, Y.&lt;/author&gt;&lt;/authors&gt;&lt;/contributors&gt;&lt;auth-address&gt;Department of Molecular Medicine, Mayo Clinic College of Medicine, 200 First Street SW, Rochester, MN 55905, USA.&lt;/auth-address&gt;&lt;titles&gt;&lt;title&gt;Lentiviral vectors: basic to translational&lt;/title&gt;&lt;secondary-title&gt;Biochem J&lt;/secondary-title&gt;&lt;alt-title&gt;The Biochemical journal&lt;/alt-title&gt;&lt;/titles&gt;&lt;periodical&gt;&lt;full-title&gt;Biochem J&lt;/full-title&gt;&lt;abbr-1&gt;The Biochemical journal&lt;/abbr-1&gt;&lt;/periodical&gt;&lt;alt-periodical&gt;&lt;full-title&gt;Biochem J&lt;/full-title&gt;&lt;abbr-1&gt;The Biochemical journal&lt;/abbr-1&gt;&lt;/alt-periodical&gt;&lt;pages&gt;603-18&lt;/pages&gt;&lt;volume&gt;443&lt;/volume&gt;&lt;number&gt;3&lt;/number&gt;&lt;keywords&gt;&lt;keyword&gt;*Genetic Vectors&lt;/keyword&gt;&lt;keyword&gt;Genome, Viral&lt;/keyword&gt;&lt;keyword&gt;HIV-1/*genetics/physiology&lt;/keyword&gt;&lt;keyword&gt;Plasmids&lt;/keyword&gt;&lt;keyword&gt;*Protein Biosynthesis&lt;/keyword&gt;&lt;keyword&gt;Virus Replication&lt;/keyword&gt;&lt;/keywords&gt;&lt;dates&gt;&lt;year&gt;2012&lt;/year&gt;&lt;pub-dates&gt;&lt;date&gt;May 01&lt;/date&gt;&lt;/pub-dates&gt;&lt;/dates&gt;&lt;isbn&gt;1470-8728 (Electronic)&amp;#xD;0264-6021 (Linking)&lt;/isbn&gt;&lt;accession-num&gt;22507128&lt;/accession-num&gt;&lt;urls&gt;&lt;related-urls&gt;&lt;url&gt;http://www.ncbi.nlm.nih.gov/pubmed/22507128&lt;/url&gt;&lt;/related-urls&gt;&lt;/urls&gt;&lt;electronic-resource-num&gt;10.1042/BJ20120146&lt;/electronic-resource-num&gt;&lt;/record&gt;&lt;/Cite&gt;&lt;/EndNote&gt;</w:instrText>
        </w:r>
        <w:r w:rsidR="007A2DC9" w:rsidRPr="00594BB9">
          <w:rPr>
            <w:rFonts w:ascii="Calibri" w:hAnsi="Calibri" w:cs="Calibri"/>
            <w:sz w:val="24"/>
            <w:szCs w:val="24"/>
          </w:rPr>
          <w:fldChar w:fldCharType="separate"/>
        </w:r>
        <w:r w:rsidR="007A2DC9" w:rsidRPr="00594BB9">
          <w:rPr>
            <w:rFonts w:ascii="Calibri" w:hAnsi="Calibri" w:cs="Calibri"/>
            <w:noProof/>
            <w:sz w:val="24"/>
            <w:szCs w:val="24"/>
            <w:vertAlign w:val="superscript"/>
          </w:rPr>
          <w:t>1</w:t>
        </w:r>
        <w:r w:rsidR="007A2DC9" w:rsidRPr="00594BB9">
          <w:rPr>
            <w:rFonts w:ascii="Calibri" w:hAnsi="Calibri" w:cs="Calibri"/>
            <w:sz w:val="24"/>
            <w:szCs w:val="24"/>
          </w:rPr>
          <w:fldChar w:fldCharType="end"/>
        </w:r>
      </w:hyperlink>
      <w:r w:rsidR="008878AF" w:rsidRPr="00594BB9">
        <w:rPr>
          <w:rFonts w:ascii="Calibri" w:hAnsi="Calibri" w:cs="Calibri"/>
          <w:sz w:val="24"/>
          <w:szCs w:val="24"/>
        </w:rPr>
        <w:t>. The</w:t>
      </w:r>
      <w:r w:rsidR="0046760B" w:rsidRPr="00594BB9">
        <w:rPr>
          <w:rFonts w:ascii="Calibri" w:hAnsi="Calibri" w:cs="Calibri"/>
          <w:sz w:val="24"/>
          <w:szCs w:val="24"/>
        </w:rPr>
        <w:t xml:space="preserve"> range of</w:t>
      </w:r>
      <w:r w:rsidR="008878AF" w:rsidRPr="00594BB9">
        <w:rPr>
          <w:rFonts w:ascii="Calibri" w:hAnsi="Calibri" w:cs="Calibri"/>
          <w:sz w:val="24"/>
          <w:szCs w:val="24"/>
        </w:rPr>
        <w:t xml:space="preserve"> </w:t>
      </w:r>
      <w:r w:rsidR="00E3690E" w:rsidRPr="00594BB9">
        <w:rPr>
          <w:rFonts w:ascii="Calibri" w:hAnsi="Calibri" w:cs="Calibri"/>
          <w:sz w:val="24"/>
          <w:szCs w:val="24"/>
        </w:rPr>
        <w:t xml:space="preserve">lentiviral </w:t>
      </w:r>
      <w:r w:rsidR="008878AF" w:rsidRPr="00594BB9">
        <w:rPr>
          <w:rFonts w:ascii="Calibri" w:hAnsi="Calibri" w:cs="Calibri"/>
          <w:sz w:val="24"/>
          <w:szCs w:val="24"/>
        </w:rPr>
        <w:t xml:space="preserve">host </w:t>
      </w:r>
      <w:r w:rsidR="006A312B" w:rsidRPr="00594BB9">
        <w:rPr>
          <w:rFonts w:ascii="Calibri" w:hAnsi="Calibri" w:cs="Calibri"/>
          <w:sz w:val="24"/>
          <w:szCs w:val="24"/>
        </w:rPr>
        <w:t>cell</w:t>
      </w:r>
      <w:r w:rsidR="0046760B" w:rsidRPr="00594BB9">
        <w:rPr>
          <w:rFonts w:ascii="Calibri" w:hAnsi="Calibri" w:cs="Calibri"/>
          <w:sz w:val="24"/>
          <w:szCs w:val="24"/>
        </w:rPr>
        <w:t>s</w:t>
      </w:r>
      <w:r w:rsidR="008878AF" w:rsidRPr="00594BB9">
        <w:rPr>
          <w:rFonts w:ascii="Calibri" w:hAnsi="Calibri" w:cs="Calibri"/>
          <w:sz w:val="24"/>
          <w:szCs w:val="24"/>
        </w:rPr>
        <w:t xml:space="preserve"> </w:t>
      </w:r>
      <w:r w:rsidR="0046760B" w:rsidRPr="00594BB9">
        <w:rPr>
          <w:rFonts w:ascii="Calibri" w:hAnsi="Calibri" w:cs="Calibri"/>
          <w:sz w:val="24"/>
          <w:szCs w:val="24"/>
        </w:rPr>
        <w:t>i</w:t>
      </w:r>
      <w:r w:rsidR="008878AF" w:rsidRPr="00594BB9">
        <w:rPr>
          <w:rFonts w:ascii="Calibri" w:hAnsi="Calibri" w:cs="Calibri"/>
          <w:sz w:val="24"/>
          <w:szCs w:val="24"/>
        </w:rPr>
        <w:t xml:space="preserve">s </w:t>
      </w:r>
      <w:r w:rsidR="0046760B" w:rsidRPr="00594BB9">
        <w:rPr>
          <w:rFonts w:ascii="Calibri" w:hAnsi="Calibri" w:cs="Calibri"/>
          <w:sz w:val="24"/>
          <w:szCs w:val="24"/>
        </w:rPr>
        <w:t xml:space="preserve">readily </w:t>
      </w:r>
      <w:r w:rsidR="008878AF" w:rsidRPr="00594BB9">
        <w:rPr>
          <w:rFonts w:ascii="Calibri" w:hAnsi="Calibri" w:cs="Calibri"/>
          <w:sz w:val="24"/>
          <w:szCs w:val="24"/>
        </w:rPr>
        <w:t xml:space="preserve">expanded </w:t>
      </w:r>
      <w:r w:rsidR="0046760B" w:rsidRPr="00594BB9">
        <w:rPr>
          <w:rFonts w:ascii="Calibri" w:hAnsi="Calibri" w:cs="Calibri"/>
          <w:sz w:val="24"/>
          <w:szCs w:val="24"/>
        </w:rPr>
        <w:t>by</w:t>
      </w:r>
      <w:r w:rsidR="008878AF" w:rsidRPr="00594BB9">
        <w:rPr>
          <w:rFonts w:ascii="Calibri" w:hAnsi="Calibri" w:cs="Calibri"/>
          <w:sz w:val="24"/>
          <w:szCs w:val="24"/>
        </w:rPr>
        <w:t xml:space="preserve"> pseudotyping </w:t>
      </w:r>
      <w:r w:rsidR="0046760B" w:rsidRPr="00594BB9">
        <w:rPr>
          <w:rFonts w:ascii="Calibri" w:hAnsi="Calibri" w:cs="Calibri"/>
          <w:sz w:val="24"/>
          <w:szCs w:val="24"/>
        </w:rPr>
        <w:t>the</w:t>
      </w:r>
      <w:r w:rsidR="008878AF" w:rsidRPr="00594BB9">
        <w:rPr>
          <w:rFonts w:ascii="Calibri" w:hAnsi="Calibri" w:cs="Calibri"/>
          <w:sz w:val="24"/>
          <w:szCs w:val="24"/>
        </w:rPr>
        <w:t xml:space="preserve"> recombinant lentivirus with </w:t>
      </w:r>
      <w:r w:rsidR="00161CD5" w:rsidRPr="00594BB9">
        <w:rPr>
          <w:rFonts w:ascii="Calibri" w:hAnsi="Calibri" w:cs="Calibri"/>
          <w:sz w:val="24"/>
          <w:szCs w:val="24"/>
        </w:rPr>
        <w:t xml:space="preserve">the </w:t>
      </w:r>
      <w:r w:rsidR="008878AF" w:rsidRPr="00594BB9">
        <w:rPr>
          <w:rFonts w:ascii="Calibri" w:hAnsi="Calibri" w:cs="Calibri"/>
          <w:sz w:val="24"/>
          <w:szCs w:val="24"/>
        </w:rPr>
        <w:t>vesicular stomatitis virus glycoprotein (VSV-G), due to the broad tropism of the VSV-G protein</w:t>
      </w:r>
      <w:hyperlink w:anchor="_ENREF_2" w:tooltip="Salmon, 2007 #17" w:history="1">
        <w:r w:rsidR="007A2DC9" w:rsidRPr="00594BB9">
          <w:rPr>
            <w:rFonts w:ascii="Calibri" w:hAnsi="Calibri" w:cs="Calibri"/>
            <w:sz w:val="24"/>
            <w:szCs w:val="24"/>
          </w:rPr>
          <w:fldChar w:fldCharType="begin"/>
        </w:r>
        <w:r w:rsidR="007A2DC9" w:rsidRPr="00594BB9">
          <w:rPr>
            <w:rFonts w:ascii="Calibri" w:hAnsi="Calibri" w:cs="Calibri"/>
            <w:sz w:val="24"/>
            <w:szCs w:val="24"/>
          </w:rPr>
          <w:instrText xml:space="preserve"> ADDIN EN.CITE &lt;EndNote&gt;&lt;Cite&gt;&lt;Author&gt;Salmon&lt;/Author&gt;&lt;Year&gt;2007&lt;/Year&gt;&lt;RecNum&gt;17&lt;/RecNum&gt;&lt;DisplayText&gt;&lt;style face="superscript"&gt;2&lt;/style&gt;&lt;/DisplayText&gt;&lt;record&gt;&lt;rec-number&gt;17&lt;/rec-number&gt;&lt;foreign-keys&gt;&lt;key app="EN" db-id="2ar50t05rewz2perwv5pwz5irdpxezsfaze5"&gt;17&lt;/key&gt;&lt;/foreign-keys&gt;&lt;ref-type name="Journal Article"&gt;17&lt;/ref-type&gt;&lt;contributors&gt;&lt;authors&gt;&lt;author&gt;Salmon, P.&lt;/author&gt;&lt;author&gt;Trono, D.&lt;/author&gt;&lt;/authors&gt;&lt;/contributors&gt;&lt;auth-address&gt;Department of Neuroscience, Faculty of Medicine, University of Geneva, Geneva, Switzerland.&lt;/auth-address&gt;&lt;titles&gt;&lt;title&gt;Production and titration of lentiviral vectors&lt;/title&gt;&lt;secondary-title&gt;Curr Protoc Hum Genet&lt;/secondary-title&gt;&lt;alt-title&gt;Current protocols in human genetics / editorial board, Jonathan L. Haines ... [et al.]&lt;/alt-title&gt;&lt;/titles&gt;&lt;periodical&gt;&lt;full-title&gt;Curr Protoc Hum Genet&lt;/full-title&gt;&lt;abbr-1&gt;Current protocols in human genetics / editorial board, Jonathan L. Haines ... [et al.]&lt;/abbr-1&gt;&lt;/periodical&gt;&lt;alt-periodical&gt;&lt;full-title&gt;Curr Protoc Hum Genet&lt;/full-title&gt;&lt;abbr-1&gt;Current protocols in human genetics / editorial board, Jonathan L. Haines ... [et al.]&lt;/abbr-1&gt;&lt;/alt-periodical&gt;&lt;pages&gt;Unit 12 10&lt;/pages&gt;&lt;volume&gt;Chapter 12&lt;/volume&gt;&lt;keywords&gt;&lt;keyword&gt;*Gene Transfer Techniques&lt;/keyword&gt;&lt;keyword&gt;Genetic Vectors/*genetics&lt;/keyword&gt;&lt;keyword&gt;HIV-1/genetics&lt;/keyword&gt;&lt;keyword&gt;Humans&lt;/keyword&gt;&lt;keyword&gt;Lentivirus/*genetics&lt;/keyword&gt;&lt;keyword&gt;Titrimetry&lt;/keyword&gt;&lt;/keywords&gt;&lt;dates&gt;&lt;year&gt;2007&lt;/year&gt;&lt;pub-dates&gt;&lt;date&gt;Jul&lt;/date&gt;&lt;/pub-dates&gt;&lt;/dates&gt;&lt;isbn&gt;1934-8258 (Electronic)&amp;#xD;1934-8258 (Linking)&lt;/isbn&gt;&lt;accession-num&gt;18428406&lt;/accession-num&gt;&lt;urls&gt;&lt;related-urls&gt;&lt;url&gt;http://www.ncbi.nlm.nih.gov/pubmed/18428406&lt;/url&gt;&lt;/related-urls&gt;&lt;/urls&gt;&lt;electronic-resource-num&gt;10.1002/0471142905.hg1210s54&lt;/electronic-resource-num&gt;&lt;/record&gt;&lt;/Cite&gt;&lt;/EndNote&gt;</w:instrText>
        </w:r>
        <w:r w:rsidR="007A2DC9" w:rsidRPr="00594BB9">
          <w:rPr>
            <w:rFonts w:ascii="Calibri" w:hAnsi="Calibri" w:cs="Calibri"/>
            <w:sz w:val="24"/>
            <w:szCs w:val="24"/>
          </w:rPr>
          <w:fldChar w:fldCharType="separate"/>
        </w:r>
        <w:r w:rsidR="007A2DC9" w:rsidRPr="00594BB9">
          <w:rPr>
            <w:rFonts w:ascii="Calibri" w:hAnsi="Calibri" w:cs="Calibri"/>
            <w:noProof/>
            <w:sz w:val="24"/>
            <w:szCs w:val="24"/>
            <w:vertAlign w:val="superscript"/>
          </w:rPr>
          <w:t>2</w:t>
        </w:r>
        <w:r w:rsidR="007A2DC9" w:rsidRPr="00594BB9">
          <w:rPr>
            <w:rFonts w:ascii="Calibri" w:hAnsi="Calibri" w:cs="Calibri"/>
            <w:sz w:val="24"/>
            <w:szCs w:val="24"/>
          </w:rPr>
          <w:fldChar w:fldCharType="end"/>
        </w:r>
      </w:hyperlink>
      <w:r w:rsidR="008878AF" w:rsidRPr="00594BB9">
        <w:rPr>
          <w:rFonts w:ascii="Calibri" w:hAnsi="Calibri" w:cs="Calibri"/>
          <w:sz w:val="24"/>
          <w:szCs w:val="24"/>
        </w:rPr>
        <w:t xml:space="preserve">. </w:t>
      </w:r>
      <w:r w:rsidR="000E6494" w:rsidRPr="00594BB9">
        <w:rPr>
          <w:rFonts w:ascii="Calibri" w:hAnsi="Calibri" w:cs="Calibri"/>
          <w:sz w:val="24"/>
          <w:szCs w:val="24"/>
        </w:rPr>
        <w:t xml:space="preserve">Following transduction, lentiviral genes are stably </w:t>
      </w:r>
      <w:r w:rsidR="0046760B" w:rsidRPr="00594BB9">
        <w:rPr>
          <w:rFonts w:ascii="Calibri" w:hAnsi="Calibri" w:cs="Calibri"/>
          <w:sz w:val="24"/>
          <w:szCs w:val="24"/>
        </w:rPr>
        <w:t xml:space="preserve">integrated and </w:t>
      </w:r>
      <w:r w:rsidR="000E6494" w:rsidRPr="00594BB9">
        <w:rPr>
          <w:rFonts w:ascii="Calibri" w:hAnsi="Calibri" w:cs="Calibri"/>
          <w:sz w:val="24"/>
          <w:szCs w:val="24"/>
        </w:rPr>
        <w:t>expressed as part of their host chromosomes</w:t>
      </w:r>
      <w:r w:rsidR="0046760B" w:rsidRPr="00594BB9">
        <w:rPr>
          <w:rFonts w:ascii="Calibri" w:hAnsi="Calibri" w:cs="Calibri"/>
          <w:sz w:val="24"/>
          <w:szCs w:val="24"/>
        </w:rPr>
        <w:t xml:space="preserve"> creating an ideal tool for generating</w:t>
      </w:r>
      <w:r w:rsidR="000E6494" w:rsidRPr="00594BB9">
        <w:rPr>
          <w:rFonts w:ascii="Calibri" w:hAnsi="Calibri" w:cs="Calibri"/>
          <w:sz w:val="24"/>
          <w:szCs w:val="24"/>
        </w:rPr>
        <w:t xml:space="preserve"> transgenic animals. If delivered to early stage embryonic cells, </w:t>
      </w:r>
      <w:r w:rsidR="0077594E" w:rsidRPr="00594BB9">
        <w:rPr>
          <w:rFonts w:ascii="Calibri" w:hAnsi="Calibri" w:cs="Calibri"/>
          <w:sz w:val="24"/>
          <w:szCs w:val="24"/>
        </w:rPr>
        <w:t xml:space="preserve">the </w:t>
      </w:r>
      <w:r w:rsidR="000E6494" w:rsidRPr="00594BB9">
        <w:rPr>
          <w:rFonts w:ascii="Calibri" w:hAnsi="Calibri" w:cs="Calibri"/>
          <w:sz w:val="24"/>
          <w:szCs w:val="24"/>
        </w:rPr>
        <w:t xml:space="preserve">lentiviral genome </w:t>
      </w:r>
      <w:r w:rsidR="00161CD5" w:rsidRPr="00594BB9">
        <w:rPr>
          <w:rFonts w:ascii="Calibri" w:hAnsi="Calibri" w:cs="Calibri"/>
          <w:sz w:val="24"/>
          <w:szCs w:val="24"/>
        </w:rPr>
        <w:t xml:space="preserve">is </w:t>
      </w:r>
      <w:r w:rsidR="000E6494" w:rsidRPr="00594BB9">
        <w:rPr>
          <w:rFonts w:ascii="Calibri" w:hAnsi="Calibri" w:cs="Calibri"/>
          <w:sz w:val="24"/>
          <w:szCs w:val="24"/>
        </w:rPr>
        <w:t xml:space="preserve">replicated and expressed in the entire organism. Lentiviral transduction has </w:t>
      </w:r>
      <w:r w:rsidR="004A231C" w:rsidRPr="00594BB9">
        <w:rPr>
          <w:rFonts w:ascii="Calibri" w:hAnsi="Calibri" w:cs="Calibri"/>
          <w:sz w:val="24"/>
          <w:szCs w:val="24"/>
        </w:rPr>
        <w:t>led</w:t>
      </w:r>
      <w:r w:rsidR="000E6494" w:rsidRPr="00594BB9">
        <w:rPr>
          <w:rFonts w:ascii="Calibri" w:hAnsi="Calibri" w:cs="Calibri"/>
          <w:sz w:val="24"/>
          <w:szCs w:val="24"/>
        </w:rPr>
        <w:t xml:space="preserve"> to </w:t>
      </w:r>
      <w:r w:rsidR="00161CD5" w:rsidRPr="00594BB9">
        <w:rPr>
          <w:rFonts w:ascii="Calibri" w:hAnsi="Calibri" w:cs="Calibri"/>
          <w:sz w:val="24"/>
          <w:szCs w:val="24"/>
        </w:rPr>
        <w:t xml:space="preserve">the </w:t>
      </w:r>
      <w:r w:rsidR="000E6494" w:rsidRPr="00594BB9">
        <w:rPr>
          <w:rFonts w:ascii="Calibri" w:hAnsi="Calibri" w:cs="Calibri"/>
          <w:sz w:val="24"/>
          <w:szCs w:val="24"/>
        </w:rPr>
        <w:t>production of mi</w:t>
      </w:r>
      <w:r w:rsidR="00F30DE9" w:rsidRPr="00594BB9">
        <w:rPr>
          <w:rFonts w:ascii="Calibri" w:hAnsi="Calibri" w:cs="Calibri"/>
          <w:sz w:val="24"/>
          <w:szCs w:val="24"/>
        </w:rPr>
        <w:t>ce, rat, chicken, quail and pig</w:t>
      </w:r>
      <w:hyperlink w:anchor="_ENREF_3" w:tooltip="Lois, 2002 #6" w:history="1">
        <w:r w:rsidR="007A2DC9" w:rsidRPr="00594BB9">
          <w:rPr>
            <w:rFonts w:ascii="Calibri" w:hAnsi="Calibri" w:cs="Calibri"/>
            <w:sz w:val="24"/>
            <w:szCs w:val="24"/>
          </w:rPr>
          <w:fldChar w:fldCharType="begin">
            <w:fldData xml:space="preserve">PEVuZE5vdGU+PENpdGU+PEF1dGhvcj5Mb2lzPC9BdXRob3I+PFllYXI+MjAwMjwvWWVhcj48UmVj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</w:fldData>
          </w:fldChar>
        </w:r>
        <w:r w:rsidR="007A2DC9" w:rsidRPr="00594BB9">
          <w:rPr>
            <w:rFonts w:ascii="Calibri" w:hAnsi="Calibri" w:cs="Calibri"/>
            <w:sz w:val="24"/>
            <w:szCs w:val="24"/>
          </w:rPr>
          <w:instrText xml:space="preserve"> ADDIN EN.CITE </w:instrText>
        </w:r>
        <w:r w:rsidR="007A2DC9" w:rsidRPr="00594BB9">
          <w:rPr>
            <w:rFonts w:ascii="Calibri" w:hAnsi="Calibri" w:cs="Calibri"/>
            <w:sz w:val="24"/>
            <w:szCs w:val="24"/>
          </w:rPr>
          <w:fldChar w:fldCharType="begin">
            <w:fldData xml:space="preserve">PEVuZE5vdGU+PENpdGU+PEF1dGhvcj5Mb2lzPC9BdXRob3I+PFllYXI+MjAwMjwvWWVhcj48UmVj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</w:fldData>
          </w:fldChar>
        </w:r>
        <w:r w:rsidR="007A2DC9" w:rsidRPr="00594BB9">
          <w:rPr>
            <w:rFonts w:ascii="Calibri" w:hAnsi="Calibri" w:cs="Calibri"/>
            <w:sz w:val="24"/>
            <w:szCs w:val="24"/>
          </w:rPr>
          <w:instrText xml:space="preserve"> ADDIN EN.CITE.DATA </w:instrText>
        </w:r>
        <w:r w:rsidR="007A2DC9" w:rsidRPr="00594BB9">
          <w:rPr>
            <w:rFonts w:ascii="Calibri" w:hAnsi="Calibri" w:cs="Calibri"/>
            <w:sz w:val="24"/>
            <w:szCs w:val="24"/>
          </w:rPr>
        </w:r>
        <w:r w:rsidR="007A2DC9" w:rsidRPr="00594BB9">
          <w:rPr>
            <w:rFonts w:ascii="Calibri" w:hAnsi="Calibri" w:cs="Calibri"/>
            <w:sz w:val="24"/>
            <w:szCs w:val="24"/>
          </w:rPr>
          <w:fldChar w:fldCharType="end"/>
        </w:r>
        <w:r w:rsidR="007A2DC9" w:rsidRPr="00594BB9">
          <w:rPr>
            <w:rFonts w:ascii="Calibri" w:hAnsi="Calibri" w:cs="Calibri"/>
            <w:sz w:val="24"/>
            <w:szCs w:val="24"/>
          </w:rPr>
        </w:r>
        <w:r w:rsidR="007A2DC9" w:rsidRPr="00594BB9">
          <w:rPr>
            <w:rFonts w:ascii="Calibri" w:hAnsi="Calibri" w:cs="Calibri"/>
            <w:sz w:val="24"/>
            <w:szCs w:val="24"/>
          </w:rPr>
          <w:fldChar w:fldCharType="separate"/>
        </w:r>
        <w:r w:rsidR="007A2DC9" w:rsidRPr="00594BB9">
          <w:rPr>
            <w:rFonts w:ascii="Calibri" w:hAnsi="Calibri" w:cs="Calibri"/>
            <w:noProof/>
            <w:sz w:val="24"/>
            <w:szCs w:val="24"/>
            <w:vertAlign w:val="superscript"/>
          </w:rPr>
          <w:t>3-7</w:t>
        </w:r>
        <w:r w:rsidR="007A2DC9" w:rsidRPr="00594BB9">
          <w:rPr>
            <w:rFonts w:ascii="Calibri" w:hAnsi="Calibri" w:cs="Calibri"/>
            <w:sz w:val="24"/>
            <w:szCs w:val="24"/>
          </w:rPr>
          <w:fldChar w:fldCharType="end"/>
        </w:r>
      </w:hyperlink>
      <w:r w:rsidR="00161CD5" w:rsidRPr="00594BB9">
        <w:rPr>
          <w:rFonts w:ascii="Calibri" w:hAnsi="Calibri" w:cs="Calibri"/>
          <w:sz w:val="24"/>
          <w:szCs w:val="24"/>
        </w:rPr>
        <w:t xml:space="preserve"> </w:t>
      </w:r>
      <w:r w:rsidR="00EC4135" w:rsidRPr="00594BB9">
        <w:rPr>
          <w:rFonts w:ascii="Calibri" w:hAnsi="Calibri" w:cs="Calibri"/>
          <w:sz w:val="24"/>
          <w:szCs w:val="24"/>
        </w:rPr>
        <w:t>among other species</w:t>
      </w:r>
      <w:r w:rsidR="00DA5FFD" w:rsidRPr="00594BB9">
        <w:rPr>
          <w:rFonts w:ascii="Calibri" w:hAnsi="Calibri" w:cs="Calibri"/>
          <w:sz w:val="24"/>
          <w:szCs w:val="24"/>
        </w:rPr>
        <w:t xml:space="preserve"> of </w:t>
      </w:r>
      <w:r w:rsidR="00161CD5" w:rsidRPr="00594BB9">
        <w:rPr>
          <w:rFonts w:ascii="Calibri" w:hAnsi="Calibri" w:cs="Calibri"/>
          <w:sz w:val="24"/>
          <w:szCs w:val="24"/>
        </w:rPr>
        <w:t>transgeni</w:t>
      </w:r>
      <w:r w:rsidR="001D081E" w:rsidRPr="00594BB9">
        <w:rPr>
          <w:rFonts w:ascii="Calibri" w:hAnsi="Calibri" w:cs="Calibri"/>
          <w:sz w:val="24"/>
          <w:szCs w:val="24"/>
        </w:rPr>
        <w:t>c</w:t>
      </w:r>
      <w:r w:rsidR="00161CD5" w:rsidRPr="00594BB9">
        <w:rPr>
          <w:rFonts w:ascii="Calibri" w:hAnsi="Calibri" w:cs="Calibri"/>
          <w:sz w:val="24"/>
          <w:szCs w:val="24"/>
        </w:rPr>
        <w:t>s.</w:t>
      </w:r>
      <w:r w:rsidR="000E6494" w:rsidRPr="00594BB9">
        <w:rPr>
          <w:rFonts w:ascii="Calibri" w:hAnsi="Calibri" w:cs="Calibri"/>
          <w:sz w:val="24"/>
          <w:szCs w:val="24"/>
        </w:rPr>
        <w:t xml:space="preserve"> </w:t>
      </w:r>
      <w:r w:rsidR="00ED3602" w:rsidRPr="00594BB9">
        <w:rPr>
          <w:rFonts w:ascii="Calibri" w:hAnsi="Calibri" w:cs="Calibri"/>
          <w:sz w:val="24"/>
          <w:szCs w:val="24"/>
        </w:rPr>
        <w:t xml:space="preserve">The typical method of lentiviral gene delivery, however, requires skilled technicians and specialized equipment to overcome the </w:t>
      </w:r>
      <w:r w:rsidR="007F52A4" w:rsidRPr="00594BB9">
        <w:rPr>
          <w:rFonts w:ascii="Calibri" w:hAnsi="Calibri" w:cs="Calibri"/>
          <w:sz w:val="24"/>
          <w:szCs w:val="24"/>
        </w:rPr>
        <w:t xml:space="preserve">zona pellucida </w:t>
      </w:r>
      <w:r w:rsidRPr="00594BB9">
        <w:rPr>
          <w:rFonts w:ascii="Calibri" w:hAnsi="Calibri" w:cs="Calibri"/>
          <w:sz w:val="24"/>
          <w:szCs w:val="24"/>
        </w:rPr>
        <w:t xml:space="preserve">barrier </w:t>
      </w:r>
      <w:r w:rsidR="00813F21" w:rsidRPr="00594BB9">
        <w:rPr>
          <w:rFonts w:ascii="Calibri" w:hAnsi="Calibri" w:cs="Calibri"/>
          <w:sz w:val="24"/>
          <w:szCs w:val="24"/>
        </w:rPr>
        <w:t xml:space="preserve">that encapsulates </w:t>
      </w:r>
      <w:r w:rsidR="007F52A4" w:rsidRPr="00594BB9">
        <w:rPr>
          <w:rFonts w:ascii="Calibri" w:hAnsi="Calibri" w:cs="Calibri"/>
          <w:sz w:val="24"/>
          <w:szCs w:val="24"/>
        </w:rPr>
        <w:t>the early stage embryos</w:t>
      </w:r>
      <w:r w:rsidR="00ED3602" w:rsidRPr="00594BB9">
        <w:rPr>
          <w:rFonts w:ascii="Calibri" w:hAnsi="Calibri" w:cs="Calibri"/>
          <w:sz w:val="24"/>
          <w:szCs w:val="24"/>
        </w:rPr>
        <w:t>.</w:t>
      </w:r>
      <w:r w:rsidR="00D21438" w:rsidRPr="00594BB9">
        <w:rPr>
          <w:rFonts w:ascii="Calibri" w:hAnsi="Calibri" w:cs="Calibri"/>
          <w:sz w:val="24"/>
          <w:szCs w:val="24"/>
        </w:rPr>
        <w:t xml:space="preserve"> The overall goal of this method is to </w:t>
      </w:r>
      <w:r w:rsidR="00813F21" w:rsidRPr="00594BB9">
        <w:rPr>
          <w:rFonts w:ascii="Calibri" w:hAnsi="Calibri" w:cs="Calibri"/>
          <w:sz w:val="24"/>
          <w:szCs w:val="24"/>
        </w:rPr>
        <w:t>describe how to permeabilize</w:t>
      </w:r>
      <w:r w:rsidR="00D21438" w:rsidRPr="00594BB9">
        <w:rPr>
          <w:rFonts w:ascii="Calibri" w:hAnsi="Calibri" w:cs="Calibri"/>
          <w:sz w:val="24"/>
          <w:szCs w:val="24"/>
        </w:rPr>
        <w:t xml:space="preserve"> the zona using a laser</w:t>
      </w:r>
      <w:r w:rsidR="00813F21" w:rsidRPr="00594BB9">
        <w:rPr>
          <w:rFonts w:ascii="Calibri" w:hAnsi="Calibri" w:cs="Calibri"/>
          <w:sz w:val="24"/>
          <w:szCs w:val="24"/>
        </w:rPr>
        <w:t xml:space="preserve"> to facilitate lentiviral gene delivery</w:t>
      </w:r>
      <w:r w:rsidR="00D21438" w:rsidRPr="00594BB9">
        <w:rPr>
          <w:rFonts w:ascii="Calibri" w:hAnsi="Calibri" w:cs="Calibri"/>
          <w:sz w:val="24"/>
          <w:szCs w:val="24"/>
        </w:rPr>
        <w:t xml:space="preserve">.  </w:t>
      </w:r>
      <w:r w:rsidR="00ED3602" w:rsidRPr="00594BB9">
        <w:rPr>
          <w:rFonts w:ascii="Calibri" w:hAnsi="Calibri" w:cs="Calibri"/>
          <w:sz w:val="24"/>
          <w:szCs w:val="24"/>
        </w:rPr>
        <w:t xml:space="preserve"> </w:t>
      </w:r>
    </w:p>
    <w:p w:rsidR="00ED3602" w:rsidRPr="00594BB9" w:rsidRDefault="00ED3602" w:rsidP="00594BB9">
      <w:pPr>
        <w:spacing w:after="0" w:line="240" w:lineRule="auto"/>
        <w:jc w:val="both"/>
        <w:rPr>
          <w:rFonts w:ascii="Calibri" w:hAnsi="Calibri" w:cs="Calibri"/>
          <w:sz w:val="24"/>
          <w:szCs w:val="24"/>
        </w:rPr>
      </w:pPr>
    </w:p>
    <w:p w:rsidR="00ED3602" w:rsidRPr="00594BB9" w:rsidRDefault="00ED3602" w:rsidP="00594BB9">
      <w:pPr>
        <w:spacing w:after="0" w:line="240" w:lineRule="auto"/>
        <w:jc w:val="both"/>
        <w:rPr>
          <w:rFonts w:ascii="Calibri" w:hAnsi="Calibri" w:cs="Calibri"/>
          <w:sz w:val="24"/>
          <w:szCs w:val="24"/>
        </w:rPr>
      </w:pPr>
      <w:r w:rsidRPr="00594BB9">
        <w:rPr>
          <w:rFonts w:ascii="Calibri" w:hAnsi="Calibri" w:cs="Calibri"/>
          <w:sz w:val="24"/>
          <w:szCs w:val="24"/>
        </w:rPr>
        <w:t xml:space="preserve">Mammalian eggs are </w:t>
      </w:r>
      <w:r w:rsidR="00813F21" w:rsidRPr="00594BB9">
        <w:rPr>
          <w:rFonts w:ascii="Calibri" w:hAnsi="Calibri" w:cs="Calibri"/>
          <w:sz w:val="24"/>
          <w:szCs w:val="24"/>
        </w:rPr>
        <w:t>surrounded by</w:t>
      </w:r>
      <w:r w:rsidRPr="00594BB9">
        <w:rPr>
          <w:rFonts w:ascii="Calibri" w:hAnsi="Calibri" w:cs="Calibri"/>
          <w:sz w:val="24"/>
          <w:szCs w:val="24"/>
        </w:rPr>
        <w:t xml:space="preserve"> the zona pellucida which hardens following fertilization to protect the fertilized eggs against polyspermy and to limit environmental interactions</w:t>
      </w:r>
      <w:r w:rsidR="00AB0090" w:rsidRPr="00594BB9">
        <w:rPr>
          <w:rFonts w:ascii="Calibri" w:hAnsi="Calibri" w:cs="Calibri"/>
          <w:sz w:val="24"/>
          <w:szCs w:val="24"/>
        </w:rPr>
        <w:fldChar w:fldCharType="begin">
          <w:fldData xml:space="preserve">PEVuZE5vdGU+PENpdGU+PEF1dGhvcj5XYXNzYXJtYW48L0F1dGhvcj48WWVhcj4xOTg4PC9ZZWFy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</w:fldData>
        </w:fldChar>
      </w:r>
      <w:r w:rsidR="00E32BF2" w:rsidRPr="00594BB9">
        <w:rPr>
          <w:rFonts w:ascii="Calibri" w:hAnsi="Calibri" w:cs="Calibri"/>
          <w:sz w:val="24"/>
          <w:szCs w:val="24"/>
        </w:rPr>
        <w:instrText xml:space="preserve"> ADDIN EN.CITE </w:instrText>
      </w:r>
      <w:r w:rsidR="00E32BF2" w:rsidRPr="00594BB9">
        <w:rPr>
          <w:rFonts w:ascii="Calibri" w:hAnsi="Calibri" w:cs="Calibri"/>
          <w:sz w:val="24"/>
          <w:szCs w:val="24"/>
        </w:rPr>
        <w:fldChar w:fldCharType="begin">
          <w:fldData xml:space="preserve">PEVuZE5vdGU+PENpdGU+PEF1dGhvcj5XYXNzYXJtYW48L0F1dGhvcj48WWVhcj4xOTg4PC9ZZWFy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</w:fldData>
        </w:fldChar>
      </w:r>
      <w:r w:rsidR="00E32BF2" w:rsidRPr="00594BB9">
        <w:rPr>
          <w:rFonts w:ascii="Calibri" w:hAnsi="Calibri" w:cs="Calibri"/>
          <w:sz w:val="24"/>
          <w:szCs w:val="24"/>
        </w:rPr>
        <w:instrText xml:space="preserve"> ADDIN EN.CITE.DATA </w:instrText>
      </w:r>
      <w:r w:rsidR="00E32BF2" w:rsidRPr="00594BB9">
        <w:rPr>
          <w:rFonts w:ascii="Calibri" w:hAnsi="Calibri" w:cs="Calibri"/>
          <w:sz w:val="24"/>
          <w:szCs w:val="24"/>
        </w:rPr>
      </w:r>
      <w:r w:rsidR="00E32BF2" w:rsidRPr="00594BB9">
        <w:rPr>
          <w:rFonts w:ascii="Calibri" w:hAnsi="Calibri" w:cs="Calibri"/>
          <w:sz w:val="24"/>
          <w:szCs w:val="24"/>
        </w:rPr>
        <w:fldChar w:fldCharType="end"/>
      </w:r>
      <w:r w:rsidR="00AB0090" w:rsidRPr="00594BB9">
        <w:rPr>
          <w:rFonts w:ascii="Calibri" w:hAnsi="Calibri" w:cs="Calibri"/>
          <w:sz w:val="24"/>
          <w:szCs w:val="24"/>
        </w:rPr>
      </w:r>
      <w:r w:rsidR="00AB0090" w:rsidRPr="00594BB9">
        <w:rPr>
          <w:rFonts w:ascii="Calibri" w:hAnsi="Calibri" w:cs="Calibri"/>
          <w:sz w:val="24"/>
          <w:szCs w:val="24"/>
        </w:rPr>
        <w:fldChar w:fldCharType="separate"/>
      </w:r>
      <w:hyperlink w:anchor="_ENREF_8" w:tooltip="Wassarman, 1988 #11" w:history="1">
        <w:r w:rsidR="007A2DC9" w:rsidRPr="00594BB9">
          <w:rPr>
            <w:rFonts w:ascii="Calibri" w:hAnsi="Calibri" w:cs="Calibri"/>
            <w:noProof/>
            <w:sz w:val="24"/>
            <w:szCs w:val="24"/>
            <w:vertAlign w:val="superscript"/>
          </w:rPr>
          <w:t>8</w:t>
        </w:r>
      </w:hyperlink>
      <w:r w:rsidR="00E32BF2" w:rsidRPr="00594BB9">
        <w:rPr>
          <w:rFonts w:ascii="Calibri" w:hAnsi="Calibri" w:cs="Calibri"/>
          <w:noProof/>
          <w:sz w:val="24"/>
          <w:szCs w:val="24"/>
          <w:vertAlign w:val="superscript"/>
        </w:rPr>
        <w:t>,</w:t>
      </w:r>
      <w:hyperlink w:anchor="_ENREF_9" w:tooltip="Clift, 2013 #1" w:history="1">
        <w:r w:rsidR="007A2DC9" w:rsidRPr="00594BB9">
          <w:rPr>
            <w:rFonts w:ascii="Calibri" w:hAnsi="Calibri" w:cs="Calibri"/>
            <w:noProof/>
            <w:sz w:val="24"/>
            <w:szCs w:val="24"/>
            <w:vertAlign w:val="superscript"/>
          </w:rPr>
          <w:t>9</w:t>
        </w:r>
      </w:hyperlink>
      <w:r w:rsidR="00AB0090" w:rsidRPr="00594BB9">
        <w:rPr>
          <w:rFonts w:ascii="Calibri" w:hAnsi="Calibri" w:cs="Calibri"/>
          <w:sz w:val="24"/>
          <w:szCs w:val="24"/>
        </w:rPr>
        <w:fldChar w:fldCharType="end"/>
      </w:r>
      <w:r w:rsidRPr="00594BB9">
        <w:rPr>
          <w:rFonts w:ascii="Calibri" w:hAnsi="Calibri" w:cs="Calibri"/>
          <w:sz w:val="24"/>
          <w:szCs w:val="24"/>
        </w:rPr>
        <w:t>. The zona forms a barrier that keeps lentiviruses away from the embryonic cells until the embryo</w:t>
      </w:r>
      <w:r w:rsidR="001D081E" w:rsidRPr="00594BB9">
        <w:rPr>
          <w:rFonts w:ascii="Calibri" w:hAnsi="Calibri" w:cs="Calibri"/>
          <w:sz w:val="24"/>
          <w:szCs w:val="24"/>
        </w:rPr>
        <w:t>s are</w:t>
      </w:r>
      <w:r w:rsidRPr="00594BB9">
        <w:rPr>
          <w:rFonts w:ascii="Calibri" w:hAnsi="Calibri" w:cs="Calibri"/>
          <w:sz w:val="24"/>
          <w:szCs w:val="24"/>
        </w:rPr>
        <w:t xml:space="preserve"> hatched as a blastocyst. Cultured mouse fertilized eggs hatch after 4 days</w:t>
      </w:r>
      <w:r w:rsidR="007F52A4" w:rsidRPr="00594BB9">
        <w:rPr>
          <w:rFonts w:ascii="Calibri" w:hAnsi="Calibri" w:cs="Calibri"/>
          <w:sz w:val="24"/>
          <w:szCs w:val="24"/>
        </w:rPr>
        <w:t xml:space="preserve"> and must be implanted into pseudopregnant mice prior to hatching for normal </w:t>
      </w:r>
      <w:r w:rsidR="001D081E" w:rsidRPr="00594BB9">
        <w:rPr>
          <w:rFonts w:ascii="Calibri" w:hAnsi="Calibri" w:cs="Calibri"/>
          <w:sz w:val="24"/>
          <w:szCs w:val="24"/>
        </w:rPr>
        <w:t>development into pups. Therefore, for transduction</w:t>
      </w:r>
      <w:r w:rsidR="007F52A4" w:rsidRPr="00594BB9">
        <w:rPr>
          <w:rFonts w:ascii="Calibri" w:hAnsi="Calibri" w:cs="Calibri"/>
          <w:sz w:val="24"/>
          <w:szCs w:val="24"/>
        </w:rPr>
        <w:t xml:space="preserve">, lentiviruses are microinjected </w:t>
      </w:r>
      <w:r w:rsidR="003A5867" w:rsidRPr="00594BB9">
        <w:rPr>
          <w:rFonts w:ascii="Calibri" w:hAnsi="Calibri" w:cs="Calibri"/>
          <w:sz w:val="24"/>
          <w:szCs w:val="24"/>
        </w:rPr>
        <w:t xml:space="preserve">before hatching from the zona </w:t>
      </w:r>
      <w:r w:rsidR="007F52A4" w:rsidRPr="00594BB9">
        <w:rPr>
          <w:rFonts w:ascii="Calibri" w:hAnsi="Calibri" w:cs="Calibri"/>
          <w:sz w:val="24"/>
          <w:szCs w:val="24"/>
        </w:rPr>
        <w:t xml:space="preserve">into the perivitelline cavity, the space between the zona and the embryonic cells.  </w:t>
      </w:r>
      <w:r w:rsidRPr="00594BB9">
        <w:rPr>
          <w:rFonts w:ascii="Calibri" w:hAnsi="Calibri" w:cs="Calibri"/>
          <w:sz w:val="24"/>
          <w:szCs w:val="24"/>
        </w:rPr>
        <w:t xml:space="preserve">   </w:t>
      </w:r>
    </w:p>
    <w:p w:rsidR="008878AF" w:rsidRPr="00594BB9" w:rsidRDefault="008878AF" w:rsidP="00594BB9">
      <w:pPr>
        <w:spacing w:after="0" w:line="240" w:lineRule="auto"/>
        <w:jc w:val="both"/>
        <w:rPr>
          <w:rFonts w:ascii="Calibri" w:hAnsi="Calibri" w:cs="Calibri"/>
          <w:sz w:val="24"/>
          <w:szCs w:val="24"/>
        </w:rPr>
      </w:pPr>
    </w:p>
    <w:p w:rsidR="00AF406A" w:rsidRPr="00594BB9" w:rsidRDefault="00AB0090" w:rsidP="00594BB9">
      <w:pPr>
        <w:spacing w:after="0" w:line="240" w:lineRule="auto"/>
        <w:jc w:val="both"/>
        <w:rPr>
          <w:rFonts w:ascii="Calibri" w:hAnsi="Calibri" w:cs="Calibri"/>
          <w:sz w:val="24"/>
          <w:szCs w:val="24"/>
        </w:rPr>
      </w:pPr>
      <w:r w:rsidRPr="00594BB9">
        <w:rPr>
          <w:rFonts w:ascii="Calibri" w:hAnsi="Calibri" w:cs="Calibri"/>
          <w:sz w:val="24"/>
          <w:szCs w:val="24"/>
        </w:rPr>
        <w:lastRenderedPageBreak/>
        <w:t xml:space="preserve">The </w:t>
      </w:r>
      <w:r w:rsidR="00276C93" w:rsidRPr="00594BB9">
        <w:rPr>
          <w:rFonts w:ascii="Calibri" w:hAnsi="Calibri" w:cs="Calibri"/>
          <w:sz w:val="24"/>
          <w:szCs w:val="24"/>
        </w:rPr>
        <w:t xml:space="preserve">zona pellucida is often removed for </w:t>
      </w:r>
      <w:r w:rsidR="00276C93" w:rsidRPr="00594BB9">
        <w:rPr>
          <w:rFonts w:ascii="Calibri" w:hAnsi="Calibri" w:cs="Calibri"/>
          <w:i/>
          <w:sz w:val="24"/>
          <w:szCs w:val="24"/>
        </w:rPr>
        <w:t>in vitro</w:t>
      </w:r>
      <w:r w:rsidR="00276C93" w:rsidRPr="00594BB9">
        <w:rPr>
          <w:rFonts w:ascii="Calibri" w:hAnsi="Calibri" w:cs="Calibri"/>
          <w:sz w:val="24"/>
          <w:szCs w:val="24"/>
        </w:rPr>
        <w:t xml:space="preserve"> fertilization of human eggs to increase the fertilization rate</w:t>
      </w:r>
      <w:hyperlink w:anchor="_ENREF_10" w:tooltip="Fong, 1998 #73" w:history="1">
        <w:r w:rsidR="007A2DC9" w:rsidRPr="00594BB9">
          <w:rPr>
            <w:rFonts w:ascii="Calibri" w:hAnsi="Calibri" w:cs="Calibri"/>
            <w:sz w:val="24"/>
            <w:szCs w:val="24"/>
          </w:rPr>
          <w:fldChar w:fldCharType="begin">
            <w:fldData xml:space="preserve">PEVuZE5vdGU+PENpdGU+PEF1dGhvcj5Gb25nPC9BdXRob3I+PFllYXI+MTk5ODwvWWVhcj48UmVj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</w:fldData>
          </w:fldChar>
        </w:r>
        <w:r w:rsidR="007A2DC9" w:rsidRPr="00594BB9">
          <w:rPr>
            <w:rFonts w:ascii="Calibri" w:hAnsi="Calibri" w:cs="Calibri"/>
            <w:sz w:val="24"/>
            <w:szCs w:val="24"/>
          </w:rPr>
          <w:instrText xml:space="preserve"> ADDIN EN.CITE </w:instrText>
        </w:r>
        <w:r w:rsidR="007A2DC9" w:rsidRPr="00594BB9">
          <w:rPr>
            <w:rFonts w:ascii="Calibri" w:hAnsi="Calibri" w:cs="Calibri"/>
            <w:sz w:val="24"/>
            <w:szCs w:val="24"/>
          </w:rPr>
          <w:fldChar w:fldCharType="begin">
            <w:fldData xml:space="preserve">PEVuZE5vdGU+PENpdGU+PEF1dGhvcj5Gb25nPC9BdXRob3I+PFllYXI+MTk5ODwvWWVhcj48UmVj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</w:fldData>
          </w:fldChar>
        </w:r>
        <w:r w:rsidR="007A2DC9" w:rsidRPr="00594BB9">
          <w:rPr>
            <w:rFonts w:ascii="Calibri" w:hAnsi="Calibri" w:cs="Calibri"/>
            <w:sz w:val="24"/>
            <w:szCs w:val="24"/>
          </w:rPr>
          <w:instrText xml:space="preserve"> ADDIN EN.CITE.DATA </w:instrText>
        </w:r>
        <w:r w:rsidR="007A2DC9" w:rsidRPr="00594BB9">
          <w:rPr>
            <w:rFonts w:ascii="Calibri" w:hAnsi="Calibri" w:cs="Calibri"/>
            <w:sz w:val="24"/>
            <w:szCs w:val="24"/>
          </w:rPr>
        </w:r>
        <w:r w:rsidR="007A2DC9" w:rsidRPr="00594BB9">
          <w:rPr>
            <w:rFonts w:ascii="Calibri" w:hAnsi="Calibri" w:cs="Calibri"/>
            <w:sz w:val="24"/>
            <w:szCs w:val="24"/>
          </w:rPr>
          <w:fldChar w:fldCharType="end"/>
        </w:r>
        <w:r w:rsidR="007A2DC9" w:rsidRPr="00594BB9">
          <w:rPr>
            <w:rFonts w:ascii="Calibri" w:hAnsi="Calibri" w:cs="Calibri"/>
            <w:sz w:val="24"/>
            <w:szCs w:val="24"/>
          </w:rPr>
        </w:r>
        <w:r w:rsidR="007A2DC9" w:rsidRPr="00594BB9">
          <w:rPr>
            <w:rFonts w:ascii="Calibri" w:hAnsi="Calibri" w:cs="Calibri"/>
            <w:sz w:val="24"/>
            <w:szCs w:val="24"/>
          </w:rPr>
          <w:fldChar w:fldCharType="separate"/>
        </w:r>
        <w:r w:rsidR="007A2DC9" w:rsidRPr="00594BB9">
          <w:rPr>
            <w:rFonts w:ascii="Calibri" w:hAnsi="Calibri" w:cs="Calibri"/>
            <w:noProof/>
            <w:sz w:val="24"/>
            <w:szCs w:val="24"/>
            <w:vertAlign w:val="superscript"/>
          </w:rPr>
          <w:t>10</w:t>
        </w:r>
        <w:r w:rsidR="007A2DC9" w:rsidRPr="00594BB9">
          <w:rPr>
            <w:rFonts w:ascii="Calibri" w:hAnsi="Calibri" w:cs="Calibri"/>
            <w:sz w:val="24"/>
            <w:szCs w:val="24"/>
          </w:rPr>
          <w:fldChar w:fldCharType="end"/>
        </w:r>
      </w:hyperlink>
      <w:r w:rsidR="00276C93" w:rsidRPr="00594BB9">
        <w:rPr>
          <w:rFonts w:ascii="Calibri" w:hAnsi="Calibri" w:cs="Calibri"/>
          <w:sz w:val="24"/>
          <w:szCs w:val="24"/>
        </w:rPr>
        <w:t xml:space="preserve">. However, chemical removal of </w:t>
      </w:r>
      <w:r w:rsidRPr="00594BB9">
        <w:rPr>
          <w:rFonts w:ascii="Calibri" w:hAnsi="Calibri" w:cs="Calibri"/>
          <w:sz w:val="24"/>
          <w:szCs w:val="24"/>
        </w:rPr>
        <w:t xml:space="preserve">mouse zona pellucida adversely affects </w:t>
      </w:r>
      <w:r w:rsidR="00276C93" w:rsidRPr="00594BB9">
        <w:rPr>
          <w:rFonts w:ascii="Calibri" w:hAnsi="Calibri" w:cs="Calibri"/>
          <w:sz w:val="24"/>
          <w:szCs w:val="24"/>
        </w:rPr>
        <w:t xml:space="preserve">mouse </w:t>
      </w:r>
      <w:r w:rsidRPr="00594BB9">
        <w:rPr>
          <w:rFonts w:ascii="Calibri" w:hAnsi="Calibri" w:cs="Calibri"/>
          <w:sz w:val="24"/>
          <w:szCs w:val="24"/>
        </w:rPr>
        <w:t>embryo devel</w:t>
      </w:r>
      <w:r w:rsidR="00161CD5" w:rsidRPr="00594BB9">
        <w:rPr>
          <w:rFonts w:ascii="Calibri" w:hAnsi="Calibri" w:cs="Calibri"/>
          <w:sz w:val="24"/>
          <w:szCs w:val="24"/>
        </w:rPr>
        <w:t>opment and is harmful to</w:t>
      </w:r>
      <w:r w:rsidR="00276C93" w:rsidRPr="00594BB9">
        <w:rPr>
          <w:rFonts w:ascii="Calibri" w:hAnsi="Calibri" w:cs="Calibri"/>
          <w:sz w:val="24"/>
          <w:szCs w:val="24"/>
        </w:rPr>
        <w:t xml:space="preserve"> </w:t>
      </w:r>
      <w:r w:rsidR="00161CD5" w:rsidRPr="00594BB9">
        <w:rPr>
          <w:rFonts w:ascii="Calibri" w:hAnsi="Calibri" w:cs="Calibri"/>
          <w:sz w:val="24"/>
          <w:szCs w:val="24"/>
        </w:rPr>
        <w:t>embryonic cells</w:t>
      </w:r>
      <w:r w:rsidR="00C6095B" w:rsidRPr="00594BB9">
        <w:rPr>
          <w:rFonts w:ascii="Calibri" w:hAnsi="Calibri" w:cs="Calibri"/>
          <w:sz w:val="24"/>
          <w:szCs w:val="24"/>
        </w:rPr>
        <w:fldChar w:fldCharType="begin">
          <w:fldData xml:space="preserve">PEVuZE5vdGU+PENpdGU+PEF1dGhvcj5OaWpzPC9BdXRob3I+PFllYXI+MTk4NzwvWWVhcj48UmVj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</w:fldData>
        </w:fldChar>
      </w:r>
      <w:r w:rsidR="004409FE" w:rsidRPr="00594BB9">
        <w:rPr>
          <w:rFonts w:ascii="Calibri" w:hAnsi="Calibri" w:cs="Calibri"/>
          <w:sz w:val="24"/>
          <w:szCs w:val="24"/>
        </w:rPr>
        <w:instrText xml:space="preserve"> ADDIN EN.CITE </w:instrText>
      </w:r>
      <w:r w:rsidR="004409FE" w:rsidRPr="00594BB9">
        <w:rPr>
          <w:rFonts w:ascii="Calibri" w:hAnsi="Calibri" w:cs="Calibri"/>
          <w:sz w:val="24"/>
          <w:szCs w:val="24"/>
        </w:rPr>
        <w:fldChar w:fldCharType="begin">
          <w:fldData xml:space="preserve">PEVuZE5vdGU+PENpdGU+PEF1dGhvcj5OaWpzPC9BdXRob3I+PFllYXI+MTk4NzwvWWVhcj48UmVj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</w:fldData>
        </w:fldChar>
      </w:r>
      <w:r w:rsidR="004409FE" w:rsidRPr="00594BB9">
        <w:rPr>
          <w:rFonts w:ascii="Calibri" w:hAnsi="Calibri" w:cs="Calibri"/>
          <w:sz w:val="24"/>
          <w:szCs w:val="24"/>
        </w:rPr>
        <w:instrText xml:space="preserve"> ADDIN EN.CITE.DATA </w:instrText>
      </w:r>
      <w:r w:rsidR="004409FE" w:rsidRPr="00594BB9">
        <w:rPr>
          <w:rFonts w:ascii="Calibri" w:hAnsi="Calibri" w:cs="Calibri"/>
          <w:sz w:val="24"/>
          <w:szCs w:val="24"/>
        </w:rPr>
      </w:r>
      <w:r w:rsidR="004409FE" w:rsidRPr="00594BB9">
        <w:rPr>
          <w:rFonts w:ascii="Calibri" w:hAnsi="Calibri" w:cs="Calibri"/>
          <w:sz w:val="24"/>
          <w:szCs w:val="24"/>
        </w:rPr>
        <w:fldChar w:fldCharType="end"/>
      </w:r>
      <w:r w:rsidR="00C6095B" w:rsidRPr="00594BB9">
        <w:rPr>
          <w:rFonts w:ascii="Calibri" w:hAnsi="Calibri" w:cs="Calibri"/>
          <w:sz w:val="24"/>
          <w:szCs w:val="24"/>
        </w:rPr>
      </w:r>
      <w:r w:rsidR="00C6095B" w:rsidRPr="00594BB9">
        <w:rPr>
          <w:rFonts w:ascii="Calibri" w:hAnsi="Calibri" w:cs="Calibri"/>
          <w:sz w:val="24"/>
          <w:szCs w:val="24"/>
        </w:rPr>
        <w:fldChar w:fldCharType="separate"/>
      </w:r>
      <w:hyperlink w:anchor="_ENREF_11" w:tooltip="Nijs, 1987 #16" w:history="1">
        <w:r w:rsidR="007A2DC9" w:rsidRPr="00594BB9">
          <w:rPr>
            <w:rFonts w:ascii="Calibri" w:hAnsi="Calibri" w:cs="Calibri"/>
            <w:noProof/>
            <w:sz w:val="24"/>
            <w:szCs w:val="24"/>
            <w:vertAlign w:val="superscript"/>
          </w:rPr>
          <w:t>11</w:t>
        </w:r>
      </w:hyperlink>
      <w:r w:rsidR="004409FE" w:rsidRPr="00594BB9">
        <w:rPr>
          <w:rFonts w:ascii="Calibri" w:hAnsi="Calibri" w:cs="Calibri"/>
          <w:noProof/>
          <w:sz w:val="24"/>
          <w:szCs w:val="24"/>
          <w:vertAlign w:val="superscript"/>
        </w:rPr>
        <w:t>,</w:t>
      </w:r>
      <w:hyperlink w:anchor="_ENREF_12" w:tooltip="Ribas, 2006 #72" w:history="1">
        <w:r w:rsidR="007A2DC9" w:rsidRPr="00594BB9">
          <w:rPr>
            <w:rFonts w:ascii="Calibri" w:hAnsi="Calibri" w:cs="Calibri"/>
            <w:noProof/>
            <w:sz w:val="24"/>
            <w:szCs w:val="24"/>
            <w:vertAlign w:val="superscript"/>
          </w:rPr>
          <w:t>12</w:t>
        </w:r>
      </w:hyperlink>
      <w:r w:rsidR="00C6095B" w:rsidRPr="00594BB9">
        <w:rPr>
          <w:rFonts w:ascii="Calibri" w:hAnsi="Calibri" w:cs="Calibri"/>
          <w:sz w:val="24"/>
          <w:szCs w:val="24"/>
        </w:rPr>
        <w:fldChar w:fldCharType="end"/>
      </w:r>
      <w:r w:rsidRPr="00594BB9">
        <w:rPr>
          <w:rFonts w:ascii="Calibri" w:hAnsi="Calibri" w:cs="Calibri"/>
          <w:sz w:val="24"/>
          <w:szCs w:val="24"/>
        </w:rPr>
        <w:t xml:space="preserve">. Other methods for gene delivery to mouse fertilized eggs overcome the zona pellucida barrier by direct microinjection of DNA into the cell nucleus </w:t>
      </w:r>
      <w:hyperlink w:anchor="_ENREF_13" w:tooltip="Gordon, 1980 #15" w:history="1">
        <w:r w:rsidR="007A2DC9" w:rsidRPr="00594BB9">
          <w:rPr>
            <w:rFonts w:ascii="Calibri" w:hAnsi="Calibri" w:cs="Calibri"/>
            <w:sz w:val="24"/>
            <w:szCs w:val="24"/>
          </w:rPr>
          <w:fldChar w:fldCharType="begin"/>
        </w:r>
        <w:r w:rsidR="007A2DC9" w:rsidRPr="00594BB9">
          <w:rPr>
            <w:rFonts w:ascii="Calibri" w:hAnsi="Calibri" w:cs="Calibri"/>
            <w:sz w:val="24"/>
            <w:szCs w:val="24"/>
          </w:rPr>
          <w:instrText xml:space="preserve"> ADDIN EN.CITE &lt;EndNote&gt;&lt;Cite&gt;&lt;Author&gt;Gordon&lt;/Author&gt;&lt;Year&gt;1980&lt;/Year&gt;&lt;RecNum&gt;15&lt;/RecNum&gt;&lt;DisplayText&gt;&lt;style face="superscript"&gt;13&lt;/style&gt;&lt;/DisplayText&gt;&lt;record&gt;&lt;rec-number&gt;15&lt;/rec-number&gt;&lt;foreign-keys&gt;&lt;key app="EN" db-id="2ar50t05rewz2perwv5pwz5irdpxezsfaze5"&gt;15&lt;/key&gt;&lt;/foreign-keys&gt;&lt;ref-type name="Journal Article"&gt;17&lt;/ref-type&gt;&lt;contributors&gt;&lt;authors&gt;&lt;author&gt;Gordon, J. W.&lt;/author&gt;&lt;author&gt;Scangos, G. A.&lt;/author&gt;&lt;author&gt;Plotkin, D. J.&lt;/author&gt;&lt;author&gt;Barbosa, J. A.&lt;/author&gt;&lt;author&gt;Ruddle, F. H.&lt;/author&gt;&lt;/authors&gt;&lt;/contributors&gt;&lt;titles&gt;&lt;title&gt;Genetic transformation of mouse embryos by microinjection of purified DNA&lt;/title&gt;&lt;secondary-title&gt;Proc Natl Acad Sci U S A&lt;/secondary-title&gt;&lt;alt-title&gt;Proceedings of the National Academy of Sciences of the United States of America&lt;/alt-title&gt;&lt;/titles&gt;&lt;periodical&gt;&lt;full-title&gt;Proc Natl Acad Sci U S A&lt;/full-title&gt;&lt;abbr-1&gt;Proceedings of the National Academy of Sciences of the United States of America&lt;/abbr-1&gt;&lt;/periodical&gt;&lt;alt-periodical&gt;&lt;full-title&gt;Proc Natl Acad Sci U S A&lt;/full-title&gt;&lt;abbr-1&gt;Proceedings of the National Academy of Sciences of the United States of America&lt;/abbr-1&gt;&lt;/alt-periodical&gt;&lt;pages&gt;7380-4&lt;/pages&gt;&lt;volume&gt;77&lt;/volume&gt;&lt;number&gt;12&lt;/number&gt;&lt;keywords&gt;&lt;keyword&gt;Animals&lt;/keyword&gt;&lt;keyword&gt;DNA, Viral/*administration &amp;amp; dosage&lt;/keyword&gt;&lt;keyword&gt;Female&lt;/keyword&gt;&lt;keyword&gt;Mice/embryology/*genetics&lt;/keyword&gt;&lt;keyword&gt;Microinjections&lt;/keyword&gt;&lt;keyword&gt;Plasmids&lt;/keyword&gt;&lt;keyword&gt;Simian virus 40/genetics&lt;/keyword&gt;&lt;keyword&gt;Simplexvirus/enzymology&lt;/keyword&gt;&lt;keyword&gt;Thymidine Kinase/genetics&lt;/keyword&gt;&lt;keyword&gt;*Transformation, Genetic&lt;/keyword&gt;&lt;keyword&gt;Zygote&lt;/keyword&gt;&lt;/keywords&gt;&lt;dates&gt;&lt;year&gt;1980&lt;/year&gt;&lt;pub-dates&gt;&lt;date&gt;Dec&lt;/date&gt;&lt;/pub-dates&gt;&lt;/dates&gt;&lt;isbn&gt;0027-8424 (Print)&amp;#xD;0027-8424 (Linking)&lt;/isbn&gt;&lt;accession-num&gt;6261253&lt;/accession-num&gt;&lt;urls&gt;&lt;related-urls&gt;&lt;url&gt;http://www.ncbi.nlm.nih.gov/pubmed/6261253&lt;/url&gt;&lt;/related-urls&gt;&lt;/urls&gt;&lt;custom2&gt;350507&lt;/custom2&gt;&lt;/record&gt;&lt;/Cite&gt;&lt;/EndNote&gt;</w:instrText>
        </w:r>
        <w:r w:rsidR="007A2DC9" w:rsidRPr="00594BB9">
          <w:rPr>
            <w:rFonts w:ascii="Calibri" w:hAnsi="Calibri" w:cs="Calibri"/>
            <w:sz w:val="24"/>
            <w:szCs w:val="24"/>
          </w:rPr>
          <w:fldChar w:fldCharType="separate"/>
        </w:r>
        <w:r w:rsidR="007A2DC9" w:rsidRPr="00594BB9">
          <w:rPr>
            <w:rFonts w:ascii="Calibri" w:hAnsi="Calibri" w:cs="Calibri"/>
            <w:noProof/>
            <w:sz w:val="24"/>
            <w:szCs w:val="24"/>
            <w:vertAlign w:val="superscript"/>
          </w:rPr>
          <w:t>13</w:t>
        </w:r>
        <w:r w:rsidR="007A2DC9" w:rsidRPr="00594BB9">
          <w:rPr>
            <w:rFonts w:ascii="Calibri" w:hAnsi="Calibri" w:cs="Calibri"/>
            <w:sz w:val="24"/>
            <w:szCs w:val="24"/>
          </w:rPr>
          <w:fldChar w:fldCharType="end"/>
        </w:r>
      </w:hyperlink>
      <w:r w:rsidRPr="00594BB9">
        <w:rPr>
          <w:rFonts w:ascii="Calibri" w:hAnsi="Calibri" w:cs="Calibri"/>
          <w:sz w:val="24"/>
          <w:szCs w:val="24"/>
        </w:rPr>
        <w:t xml:space="preserve">. </w:t>
      </w:r>
      <w:r w:rsidR="00EC7AF9" w:rsidRPr="00594BB9">
        <w:rPr>
          <w:rFonts w:ascii="Calibri" w:hAnsi="Calibri" w:cs="Calibri"/>
          <w:sz w:val="24"/>
          <w:szCs w:val="24"/>
        </w:rPr>
        <w:t>Pronuclear microinjection is a</w:t>
      </w:r>
      <w:r w:rsidR="00BF47CB" w:rsidRPr="00594BB9">
        <w:rPr>
          <w:rFonts w:ascii="Calibri" w:hAnsi="Calibri" w:cs="Calibri"/>
          <w:sz w:val="24"/>
          <w:szCs w:val="24"/>
        </w:rPr>
        <w:t>n</w:t>
      </w:r>
      <w:r w:rsidR="00EC7AF9" w:rsidRPr="00594BB9">
        <w:rPr>
          <w:rFonts w:ascii="Calibri" w:hAnsi="Calibri" w:cs="Calibri"/>
          <w:sz w:val="24"/>
          <w:szCs w:val="24"/>
        </w:rPr>
        <w:t xml:space="preserve"> efficient means of delivering genes to embryos. </w:t>
      </w:r>
      <w:r w:rsidR="00BF47CB" w:rsidRPr="00594BB9">
        <w:rPr>
          <w:rFonts w:ascii="Calibri" w:hAnsi="Calibri" w:cs="Calibri"/>
          <w:sz w:val="24"/>
          <w:szCs w:val="24"/>
        </w:rPr>
        <w:t>However, si</w:t>
      </w:r>
      <w:r w:rsidR="00EC7AF9" w:rsidRPr="00594BB9">
        <w:rPr>
          <w:rFonts w:ascii="Calibri" w:hAnsi="Calibri" w:cs="Calibri"/>
          <w:sz w:val="24"/>
          <w:szCs w:val="24"/>
        </w:rPr>
        <w:t xml:space="preserve">nce each embryo is held in place individually for microinjection, the practice can be laborious and time consuming for a novice user. </w:t>
      </w:r>
    </w:p>
    <w:p w:rsidR="00FE5874" w:rsidRPr="00594BB9" w:rsidRDefault="00FE5874" w:rsidP="00594BB9">
      <w:pPr>
        <w:spacing w:after="0" w:line="240" w:lineRule="auto"/>
        <w:jc w:val="both"/>
        <w:rPr>
          <w:rFonts w:ascii="Calibri" w:hAnsi="Calibri" w:cs="Calibri"/>
          <w:sz w:val="24"/>
          <w:szCs w:val="24"/>
        </w:rPr>
      </w:pPr>
    </w:p>
    <w:p w:rsidR="00FE5874" w:rsidRPr="00594BB9" w:rsidRDefault="00FE5874" w:rsidP="00594BB9">
      <w:pPr>
        <w:spacing w:after="0" w:line="240" w:lineRule="auto"/>
        <w:jc w:val="both"/>
        <w:rPr>
          <w:rFonts w:ascii="Calibri" w:hAnsi="Calibri" w:cs="Calibri"/>
          <w:sz w:val="24"/>
          <w:szCs w:val="24"/>
        </w:rPr>
      </w:pPr>
      <w:r w:rsidRPr="00594BB9">
        <w:rPr>
          <w:rFonts w:ascii="Calibri" w:hAnsi="Calibri" w:cs="Calibri"/>
          <w:sz w:val="24"/>
          <w:szCs w:val="24"/>
        </w:rPr>
        <w:t>Other methods such as electroporation and photoporation are useful for transient and short-term gene delivery to mouse fertilized eggs</w:t>
      </w:r>
      <w:hyperlink w:anchor="_ENREF_14" w:tooltip="Kaneko, 2014 #18" w:history="1">
        <w:r w:rsidR="007A2DC9" w:rsidRPr="00594BB9">
          <w:rPr>
            <w:rFonts w:ascii="Calibri" w:hAnsi="Calibri" w:cs="Calibri"/>
            <w:sz w:val="24"/>
            <w:szCs w:val="24"/>
          </w:rPr>
          <w:fldChar w:fldCharType="begin">
            <w:fldData xml:space="preserve">PEVuZE5vdGU+PENpdGU+PEF1dGhvcj5LYW5la288L0F1dGhvcj48WWVhcj4yMDE0PC9ZZWFyPjxS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=
</w:fldData>
          </w:fldChar>
        </w:r>
        <w:r w:rsidR="007A2DC9" w:rsidRPr="00594BB9">
          <w:rPr>
            <w:rFonts w:ascii="Calibri" w:hAnsi="Calibri" w:cs="Calibri"/>
            <w:sz w:val="24"/>
            <w:szCs w:val="24"/>
          </w:rPr>
          <w:instrText xml:space="preserve"> ADDIN EN.CITE </w:instrText>
        </w:r>
        <w:r w:rsidR="007A2DC9" w:rsidRPr="00594BB9">
          <w:rPr>
            <w:rFonts w:ascii="Calibri" w:hAnsi="Calibri" w:cs="Calibri"/>
            <w:sz w:val="24"/>
            <w:szCs w:val="24"/>
          </w:rPr>
          <w:fldChar w:fldCharType="begin">
            <w:fldData xml:space="preserve">PEVuZE5vdGU+PENpdGU+PEF1dGhvcj5LYW5la288L0F1dGhvcj48WWVhcj4yMDE0PC9ZZWFyPjxS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=
</w:fldData>
          </w:fldChar>
        </w:r>
        <w:r w:rsidR="007A2DC9" w:rsidRPr="00594BB9">
          <w:rPr>
            <w:rFonts w:ascii="Calibri" w:hAnsi="Calibri" w:cs="Calibri"/>
            <w:sz w:val="24"/>
            <w:szCs w:val="24"/>
          </w:rPr>
          <w:instrText xml:space="preserve"> ADDIN EN.CITE.DATA </w:instrText>
        </w:r>
        <w:r w:rsidR="007A2DC9" w:rsidRPr="00594BB9">
          <w:rPr>
            <w:rFonts w:ascii="Calibri" w:hAnsi="Calibri" w:cs="Calibri"/>
            <w:sz w:val="24"/>
            <w:szCs w:val="24"/>
          </w:rPr>
        </w:r>
        <w:r w:rsidR="007A2DC9" w:rsidRPr="00594BB9">
          <w:rPr>
            <w:rFonts w:ascii="Calibri" w:hAnsi="Calibri" w:cs="Calibri"/>
            <w:sz w:val="24"/>
            <w:szCs w:val="24"/>
          </w:rPr>
          <w:fldChar w:fldCharType="end"/>
        </w:r>
        <w:r w:rsidR="007A2DC9" w:rsidRPr="00594BB9">
          <w:rPr>
            <w:rFonts w:ascii="Calibri" w:hAnsi="Calibri" w:cs="Calibri"/>
            <w:sz w:val="24"/>
            <w:szCs w:val="24"/>
          </w:rPr>
        </w:r>
        <w:r w:rsidR="007A2DC9" w:rsidRPr="00594BB9">
          <w:rPr>
            <w:rFonts w:ascii="Calibri" w:hAnsi="Calibri" w:cs="Calibri"/>
            <w:sz w:val="24"/>
            <w:szCs w:val="24"/>
          </w:rPr>
          <w:fldChar w:fldCharType="separate"/>
        </w:r>
        <w:r w:rsidR="007A2DC9" w:rsidRPr="00594BB9">
          <w:rPr>
            <w:rFonts w:ascii="Calibri" w:hAnsi="Calibri" w:cs="Calibri"/>
            <w:noProof/>
            <w:sz w:val="24"/>
            <w:szCs w:val="24"/>
            <w:vertAlign w:val="superscript"/>
          </w:rPr>
          <w:t>14-16</w:t>
        </w:r>
        <w:r w:rsidR="007A2DC9" w:rsidRPr="00594BB9">
          <w:rPr>
            <w:rFonts w:ascii="Calibri" w:hAnsi="Calibri" w:cs="Calibri"/>
            <w:sz w:val="24"/>
            <w:szCs w:val="24"/>
          </w:rPr>
          <w:fldChar w:fldCharType="end"/>
        </w:r>
      </w:hyperlink>
      <w:r w:rsidRPr="00594BB9">
        <w:rPr>
          <w:rFonts w:ascii="Calibri" w:hAnsi="Calibri" w:cs="Calibri"/>
          <w:sz w:val="24"/>
          <w:szCs w:val="24"/>
        </w:rPr>
        <w:t>.  These methods are extensively used for delivering CRISPR-Cas9 components and recombinases. However, electroporation and photoporation delivery of gene</w:t>
      </w:r>
      <w:r w:rsidR="00CC2323" w:rsidRPr="00594BB9">
        <w:rPr>
          <w:rFonts w:ascii="Calibri" w:hAnsi="Calibri" w:cs="Calibri"/>
          <w:sz w:val="24"/>
          <w:szCs w:val="24"/>
        </w:rPr>
        <w:t>s</w:t>
      </w:r>
      <w:r w:rsidRPr="00594BB9">
        <w:rPr>
          <w:rFonts w:ascii="Calibri" w:hAnsi="Calibri" w:cs="Calibri"/>
          <w:sz w:val="24"/>
          <w:szCs w:val="24"/>
        </w:rPr>
        <w:t xml:space="preserve"> cannot be used </w:t>
      </w:r>
      <w:r w:rsidR="009C6083" w:rsidRPr="00594BB9">
        <w:rPr>
          <w:rFonts w:ascii="Calibri" w:hAnsi="Calibri" w:cs="Calibri"/>
          <w:sz w:val="24"/>
          <w:szCs w:val="24"/>
        </w:rPr>
        <w:t xml:space="preserve">efficiently </w:t>
      </w:r>
      <w:r w:rsidRPr="00594BB9">
        <w:rPr>
          <w:rFonts w:ascii="Calibri" w:hAnsi="Calibri" w:cs="Calibri"/>
          <w:sz w:val="24"/>
          <w:szCs w:val="24"/>
        </w:rPr>
        <w:t xml:space="preserve">to create transgenics. </w:t>
      </w:r>
      <w:r w:rsidR="00CC2323" w:rsidRPr="00594BB9">
        <w:rPr>
          <w:rFonts w:ascii="Calibri" w:hAnsi="Calibri" w:cs="Calibri"/>
          <w:sz w:val="24"/>
          <w:szCs w:val="24"/>
        </w:rPr>
        <w:t xml:space="preserve">Spermatozoa that are collected from punctured mouse epididymis can </w:t>
      </w:r>
      <w:r w:rsidR="00DC0D19" w:rsidRPr="00594BB9">
        <w:rPr>
          <w:rFonts w:ascii="Calibri" w:hAnsi="Calibri" w:cs="Calibri"/>
          <w:sz w:val="24"/>
          <w:szCs w:val="24"/>
        </w:rPr>
        <w:t xml:space="preserve">also </w:t>
      </w:r>
      <w:r w:rsidR="00CC2323" w:rsidRPr="00594BB9">
        <w:rPr>
          <w:rFonts w:ascii="Calibri" w:hAnsi="Calibri" w:cs="Calibri"/>
          <w:sz w:val="24"/>
          <w:szCs w:val="24"/>
        </w:rPr>
        <w:t xml:space="preserve">be transduced by lentiviruses and used for </w:t>
      </w:r>
      <w:r w:rsidR="00CC2323" w:rsidRPr="00594BB9">
        <w:rPr>
          <w:rFonts w:ascii="Calibri" w:hAnsi="Calibri" w:cs="Calibri"/>
          <w:i/>
          <w:sz w:val="24"/>
          <w:szCs w:val="24"/>
        </w:rPr>
        <w:t>in vitro</w:t>
      </w:r>
      <w:r w:rsidR="00CC2323" w:rsidRPr="00594BB9">
        <w:rPr>
          <w:rFonts w:ascii="Calibri" w:hAnsi="Calibri" w:cs="Calibri"/>
          <w:sz w:val="24"/>
          <w:szCs w:val="24"/>
        </w:rPr>
        <w:t xml:space="preserve"> fertilization to produce transgenic animals</w:t>
      </w:r>
      <w:hyperlink w:anchor="_ENREF_17" w:tooltip="Hamra, 2002 #39" w:history="1">
        <w:r w:rsidR="007A2DC9" w:rsidRPr="00594BB9">
          <w:rPr>
            <w:rFonts w:ascii="Calibri" w:hAnsi="Calibri" w:cs="Calibri"/>
            <w:sz w:val="24"/>
            <w:szCs w:val="24"/>
          </w:rPr>
          <w:fldChar w:fldCharType="begin">
            <w:fldData xml:space="preserve">PEVuZE5vdGU+PENpdGU+PEF1dGhvcj5IYW1yYTwvQXV0aG9yPjxZZWFyPjIwMDI8L1llYXI+PFJl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==
</w:fldData>
          </w:fldChar>
        </w:r>
        <w:r w:rsidR="007A2DC9" w:rsidRPr="00594BB9">
          <w:rPr>
            <w:rFonts w:ascii="Calibri" w:hAnsi="Calibri" w:cs="Calibri"/>
            <w:sz w:val="24"/>
            <w:szCs w:val="24"/>
          </w:rPr>
          <w:instrText xml:space="preserve"> ADDIN EN.CITE </w:instrText>
        </w:r>
        <w:r w:rsidR="007A2DC9" w:rsidRPr="00594BB9">
          <w:rPr>
            <w:rFonts w:ascii="Calibri" w:hAnsi="Calibri" w:cs="Calibri"/>
            <w:sz w:val="24"/>
            <w:szCs w:val="24"/>
          </w:rPr>
          <w:fldChar w:fldCharType="begin">
            <w:fldData xml:space="preserve">PEVuZE5vdGU+PENpdGU+PEF1dGhvcj5IYW1yYTwvQXV0aG9yPjxZZWFyPjIwMDI8L1llYXI+PFJl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==
</w:fldData>
          </w:fldChar>
        </w:r>
        <w:r w:rsidR="007A2DC9" w:rsidRPr="00594BB9">
          <w:rPr>
            <w:rFonts w:ascii="Calibri" w:hAnsi="Calibri" w:cs="Calibri"/>
            <w:sz w:val="24"/>
            <w:szCs w:val="24"/>
          </w:rPr>
          <w:instrText xml:space="preserve"> ADDIN EN.CITE.DATA </w:instrText>
        </w:r>
        <w:r w:rsidR="007A2DC9" w:rsidRPr="00594BB9">
          <w:rPr>
            <w:rFonts w:ascii="Calibri" w:hAnsi="Calibri" w:cs="Calibri"/>
            <w:sz w:val="24"/>
            <w:szCs w:val="24"/>
          </w:rPr>
        </w:r>
        <w:r w:rsidR="007A2DC9" w:rsidRPr="00594BB9">
          <w:rPr>
            <w:rFonts w:ascii="Calibri" w:hAnsi="Calibri" w:cs="Calibri"/>
            <w:sz w:val="24"/>
            <w:szCs w:val="24"/>
          </w:rPr>
          <w:fldChar w:fldCharType="end"/>
        </w:r>
        <w:r w:rsidR="007A2DC9" w:rsidRPr="00594BB9">
          <w:rPr>
            <w:rFonts w:ascii="Calibri" w:hAnsi="Calibri" w:cs="Calibri"/>
            <w:sz w:val="24"/>
            <w:szCs w:val="24"/>
          </w:rPr>
        </w:r>
        <w:r w:rsidR="007A2DC9" w:rsidRPr="00594BB9">
          <w:rPr>
            <w:rFonts w:ascii="Calibri" w:hAnsi="Calibri" w:cs="Calibri"/>
            <w:sz w:val="24"/>
            <w:szCs w:val="24"/>
          </w:rPr>
          <w:fldChar w:fldCharType="separate"/>
        </w:r>
        <w:r w:rsidR="007A2DC9" w:rsidRPr="00594BB9">
          <w:rPr>
            <w:rFonts w:ascii="Calibri" w:hAnsi="Calibri" w:cs="Calibri"/>
            <w:noProof/>
            <w:sz w:val="24"/>
            <w:szCs w:val="24"/>
            <w:vertAlign w:val="superscript"/>
          </w:rPr>
          <w:t>17-20</w:t>
        </w:r>
        <w:r w:rsidR="007A2DC9" w:rsidRPr="00594BB9">
          <w:rPr>
            <w:rFonts w:ascii="Calibri" w:hAnsi="Calibri" w:cs="Calibri"/>
            <w:sz w:val="24"/>
            <w:szCs w:val="24"/>
          </w:rPr>
          <w:fldChar w:fldCharType="end"/>
        </w:r>
      </w:hyperlink>
      <w:r w:rsidR="00CC2323" w:rsidRPr="00594BB9">
        <w:rPr>
          <w:rFonts w:ascii="Calibri" w:hAnsi="Calibri" w:cs="Calibri"/>
          <w:sz w:val="24"/>
          <w:szCs w:val="24"/>
        </w:rPr>
        <w:t xml:space="preserve">.  </w:t>
      </w:r>
    </w:p>
    <w:p w:rsidR="00AB0090" w:rsidRPr="00594BB9" w:rsidRDefault="00AB0090" w:rsidP="00594BB9">
      <w:pPr>
        <w:spacing w:after="0" w:line="240" w:lineRule="auto"/>
        <w:jc w:val="both"/>
        <w:rPr>
          <w:rFonts w:ascii="Calibri" w:hAnsi="Calibri" w:cs="Calibri"/>
          <w:sz w:val="24"/>
          <w:szCs w:val="24"/>
        </w:rPr>
      </w:pPr>
    </w:p>
    <w:p w:rsidR="007F52A4" w:rsidRPr="00594BB9" w:rsidRDefault="002E2DDE" w:rsidP="00594BB9">
      <w:pPr>
        <w:spacing w:after="0" w:line="240" w:lineRule="auto"/>
        <w:jc w:val="both"/>
        <w:rPr>
          <w:rFonts w:ascii="Calibri" w:hAnsi="Calibri" w:cs="Calibri"/>
          <w:sz w:val="24"/>
          <w:szCs w:val="24"/>
        </w:rPr>
      </w:pPr>
      <w:del w:id="14" w:author="Author" w:date="2018-07-08T16:59:00Z">
        <w:r w:rsidRPr="00594BB9" w:rsidDel="00DB3B72">
          <w:rPr>
            <w:rFonts w:ascii="Calibri" w:hAnsi="Calibri" w:cs="Calibri"/>
            <w:sz w:val="24"/>
            <w:szCs w:val="24"/>
          </w:rPr>
          <w:delText>Here, we facilitated</w:delText>
        </w:r>
      </w:del>
      <w:ins w:id="15" w:author="Author" w:date="2018-07-08T16:59:00Z">
        <w:r w:rsidR="00DB3B72">
          <w:rPr>
            <w:rFonts w:ascii="Calibri" w:hAnsi="Calibri" w:cs="Calibri"/>
            <w:sz w:val="24"/>
            <w:szCs w:val="24"/>
          </w:rPr>
          <w:t>In this protocol,</w:t>
        </w:r>
      </w:ins>
      <w:r w:rsidRPr="00594BB9">
        <w:rPr>
          <w:rFonts w:ascii="Calibri" w:hAnsi="Calibri" w:cs="Calibri"/>
          <w:sz w:val="24"/>
          <w:szCs w:val="24"/>
        </w:rPr>
        <w:t xml:space="preserve"> the lentiviral gene delivery to mouse embryos </w:t>
      </w:r>
      <w:ins w:id="16" w:author="Author" w:date="2018-07-08T16:59:00Z">
        <w:r w:rsidR="00DB3B72">
          <w:rPr>
            <w:rFonts w:ascii="Calibri" w:hAnsi="Calibri" w:cs="Calibri"/>
            <w:sz w:val="24"/>
            <w:szCs w:val="24"/>
          </w:rPr>
          <w:t xml:space="preserve">is facilitated </w:t>
        </w:r>
      </w:ins>
      <w:r w:rsidRPr="00594BB9">
        <w:rPr>
          <w:rFonts w:ascii="Calibri" w:hAnsi="Calibri" w:cs="Calibri"/>
          <w:sz w:val="24"/>
          <w:szCs w:val="24"/>
        </w:rPr>
        <w:t>by permeabilizing the zona</w:t>
      </w:r>
      <w:r w:rsidR="007F52A4" w:rsidRPr="00594BB9">
        <w:rPr>
          <w:rFonts w:ascii="Calibri" w:hAnsi="Calibri" w:cs="Calibri"/>
          <w:sz w:val="24"/>
          <w:szCs w:val="24"/>
        </w:rPr>
        <w:t xml:space="preserve"> using a laser</w:t>
      </w:r>
      <w:r w:rsidRPr="00594BB9">
        <w:rPr>
          <w:rFonts w:ascii="Calibri" w:hAnsi="Calibri" w:cs="Calibri"/>
          <w:sz w:val="24"/>
          <w:szCs w:val="24"/>
        </w:rPr>
        <w:t xml:space="preserve">. </w:t>
      </w:r>
      <w:r w:rsidR="0077594E" w:rsidRPr="00594BB9">
        <w:rPr>
          <w:rFonts w:ascii="Calibri" w:hAnsi="Calibri" w:cs="Calibri"/>
          <w:sz w:val="24"/>
          <w:szCs w:val="24"/>
        </w:rPr>
        <w:t xml:space="preserve">The </w:t>
      </w:r>
      <w:r w:rsidR="00BE024D" w:rsidRPr="00594BB9">
        <w:rPr>
          <w:rFonts w:ascii="Calibri" w:hAnsi="Calibri" w:cs="Calibri"/>
          <w:sz w:val="24"/>
          <w:szCs w:val="24"/>
        </w:rPr>
        <w:t>XYClone</w:t>
      </w:r>
      <w:r w:rsidR="007F52A4" w:rsidRPr="00594BB9">
        <w:rPr>
          <w:rFonts w:ascii="Calibri" w:hAnsi="Calibri" w:cs="Calibri"/>
          <w:sz w:val="24"/>
          <w:szCs w:val="24"/>
        </w:rPr>
        <w:t xml:space="preserve"> laser was developed as an aid for </w:t>
      </w:r>
      <w:r w:rsidR="007F52A4" w:rsidRPr="00594BB9">
        <w:rPr>
          <w:rFonts w:ascii="Calibri" w:hAnsi="Calibri" w:cs="Calibri"/>
          <w:i/>
          <w:sz w:val="24"/>
          <w:szCs w:val="24"/>
        </w:rPr>
        <w:t>in vitro</w:t>
      </w:r>
      <w:r w:rsidR="007F52A4" w:rsidRPr="00594BB9">
        <w:rPr>
          <w:rFonts w:ascii="Calibri" w:hAnsi="Calibri" w:cs="Calibri"/>
          <w:sz w:val="24"/>
          <w:szCs w:val="24"/>
        </w:rPr>
        <w:t xml:space="preserve"> fertilization</w:t>
      </w:r>
      <w:hyperlink w:anchor="_ENREF_21" w:tooltip="Woods, 2014 #47" w:history="1">
        <w:r w:rsidR="007A2DC9" w:rsidRPr="00594BB9">
          <w:rPr>
            <w:rFonts w:ascii="Calibri" w:hAnsi="Calibri" w:cs="Calibri"/>
            <w:sz w:val="24"/>
            <w:szCs w:val="24"/>
          </w:rPr>
          <w:fldChar w:fldCharType="begin">
            <w:fldData xml:space="preserve">PEVuZE5vdGU+PENpdGU+PEF1dGhvcj5Xb29kczwvQXV0aG9yPjxZZWFyPjIwMTQ8L1llYXI+PFJl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</w:fldData>
          </w:fldChar>
        </w:r>
        <w:r w:rsidR="007A2DC9" w:rsidRPr="00594BB9">
          <w:rPr>
            <w:rFonts w:ascii="Calibri" w:hAnsi="Calibri" w:cs="Calibri"/>
            <w:sz w:val="24"/>
            <w:szCs w:val="24"/>
          </w:rPr>
          <w:instrText xml:space="preserve"> ADDIN EN.CITE </w:instrText>
        </w:r>
        <w:r w:rsidR="007A2DC9" w:rsidRPr="00594BB9">
          <w:rPr>
            <w:rFonts w:ascii="Calibri" w:hAnsi="Calibri" w:cs="Calibri"/>
            <w:sz w:val="24"/>
            <w:szCs w:val="24"/>
          </w:rPr>
          <w:fldChar w:fldCharType="begin">
            <w:fldData xml:space="preserve">PEVuZE5vdGU+PENpdGU+PEF1dGhvcj5Xb29kczwvQXV0aG9yPjxZZWFyPjIwMTQ8L1llYXI+PFJl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</w:fldData>
          </w:fldChar>
        </w:r>
        <w:r w:rsidR="007A2DC9" w:rsidRPr="00594BB9">
          <w:rPr>
            <w:rFonts w:ascii="Calibri" w:hAnsi="Calibri" w:cs="Calibri"/>
            <w:sz w:val="24"/>
            <w:szCs w:val="24"/>
          </w:rPr>
          <w:instrText xml:space="preserve"> ADDIN EN.CITE.DATA </w:instrText>
        </w:r>
        <w:r w:rsidR="007A2DC9" w:rsidRPr="00594BB9">
          <w:rPr>
            <w:rFonts w:ascii="Calibri" w:hAnsi="Calibri" w:cs="Calibri"/>
            <w:sz w:val="24"/>
            <w:szCs w:val="24"/>
          </w:rPr>
        </w:r>
        <w:r w:rsidR="007A2DC9" w:rsidRPr="00594BB9">
          <w:rPr>
            <w:rFonts w:ascii="Calibri" w:hAnsi="Calibri" w:cs="Calibri"/>
            <w:sz w:val="24"/>
            <w:szCs w:val="24"/>
          </w:rPr>
          <w:fldChar w:fldCharType="end"/>
        </w:r>
        <w:r w:rsidR="007A2DC9" w:rsidRPr="00594BB9">
          <w:rPr>
            <w:rFonts w:ascii="Calibri" w:hAnsi="Calibri" w:cs="Calibri"/>
            <w:sz w:val="24"/>
            <w:szCs w:val="24"/>
          </w:rPr>
        </w:r>
        <w:r w:rsidR="007A2DC9" w:rsidRPr="00594BB9">
          <w:rPr>
            <w:rFonts w:ascii="Calibri" w:hAnsi="Calibri" w:cs="Calibri"/>
            <w:sz w:val="24"/>
            <w:szCs w:val="24"/>
          </w:rPr>
          <w:fldChar w:fldCharType="separate"/>
        </w:r>
        <w:r w:rsidR="007A2DC9" w:rsidRPr="00594BB9">
          <w:rPr>
            <w:rFonts w:ascii="Calibri" w:hAnsi="Calibri" w:cs="Calibri"/>
            <w:noProof/>
            <w:sz w:val="24"/>
            <w:szCs w:val="24"/>
            <w:vertAlign w:val="superscript"/>
          </w:rPr>
          <w:t>21</w:t>
        </w:r>
        <w:r w:rsidR="007A2DC9" w:rsidRPr="00594BB9">
          <w:rPr>
            <w:rFonts w:ascii="Calibri" w:hAnsi="Calibri" w:cs="Calibri"/>
            <w:sz w:val="24"/>
            <w:szCs w:val="24"/>
          </w:rPr>
          <w:fldChar w:fldCharType="end"/>
        </w:r>
      </w:hyperlink>
      <w:r w:rsidR="00161CD5" w:rsidRPr="00594BB9">
        <w:rPr>
          <w:rFonts w:ascii="Calibri" w:hAnsi="Calibri" w:cs="Calibri"/>
          <w:sz w:val="24"/>
          <w:szCs w:val="24"/>
        </w:rPr>
        <w:t xml:space="preserve"> and cultivation of embryonic stem cells</w:t>
      </w:r>
      <w:hyperlink w:anchor="_ENREF_22" w:tooltip="Tanaka, 2006 #46" w:history="1">
        <w:r w:rsidR="007A2DC9" w:rsidRPr="00594BB9">
          <w:rPr>
            <w:rFonts w:ascii="Calibri" w:hAnsi="Calibri" w:cs="Calibri"/>
            <w:sz w:val="24"/>
            <w:szCs w:val="24"/>
          </w:rPr>
          <w:fldChar w:fldCharType="begin"/>
        </w:r>
        <w:r w:rsidR="007A2DC9" w:rsidRPr="00594BB9">
          <w:rPr>
            <w:rFonts w:ascii="Calibri" w:hAnsi="Calibri" w:cs="Calibri"/>
            <w:sz w:val="24"/>
            <w:szCs w:val="24"/>
          </w:rPr>
          <w:instrText xml:space="preserve"> ADDIN EN.CITE &lt;EndNote&gt;&lt;Cite&gt;&lt;Author&gt;Tanaka&lt;/Author&gt;&lt;Year&gt;2006&lt;/Year&gt;&lt;RecNum&gt;46&lt;/RecNum&gt;&lt;DisplayText&gt;&lt;style face="superscript"&gt;22&lt;/style&gt;&lt;/DisplayText&gt;&lt;record&gt;&lt;rec-number&gt;46&lt;/rec-number&gt;&lt;foreign-keys&gt;&lt;key app="EN" db-id="2ar50t05rewz2perwv5pwz5irdpxezsfaze5"&gt;46&lt;/key&gt;&lt;/foreign-keys&gt;&lt;ref-type name="Journal Article"&gt;17&lt;/ref-type&gt;&lt;contributors&gt;&lt;authors&gt;&lt;author&gt;Tanaka, N.&lt;/author&gt;&lt;author&gt;Takeuchi, T.&lt;/author&gt;&lt;author&gt;Neri, Q. V.&lt;/author&gt;&lt;author&gt;Sills, E. S.&lt;/author&gt;&lt;author&gt;Palermo, G. D.&lt;/author&gt;&lt;/authors&gt;&lt;/contributors&gt;&lt;auth-address&gt;Center for Reproductive Medicine and Infertility, Weill Medical College of Cornell University, New York, NY 10021, USA. not2003@med.cornell.edu&lt;/auth-address&gt;&lt;titles&gt;&lt;title&gt;Laser-assisted blastocyst dissection and subsequent cultivation of embryonic stem cells in a serum/cell free culture system: applications and preliminary results in a murine model&lt;/title&gt;&lt;secondary-title&gt;J Transl Med&lt;/secondary-title&gt;&lt;alt-title&gt;Journal of translational medicine&lt;/alt-title&gt;&lt;/titles&gt;&lt;periodical&gt;&lt;full-title&gt;J Transl Med&lt;/full-title&gt;&lt;abbr-1&gt;Journal of translational medicine&lt;/abbr-1&gt;&lt;/periodical&gt;&lt;alt-periodical&gt;&lt;full-title&gt;J Transl Med&lt;/full-title&gt;&lt;abbr-1&gt;Journal of translational medicine&lt;/abbr-1&gt;&lt;/alt-periodical&gt;&lt;pages&gt;20&lt;/pages&gt;&lt;volume&gt;4&lt;/volume&gt;&lt;dates&gt;&lt;year&gt;2006&lt;/year&gt;&lt;pub-dates&gt;&lt;date&gt;May 8&lt;/date&gt;&lt;/pub-dates&gt;&lt;/dates&gt;&lt;isbn&gt;1479-5876 (Electronic)&amp;#xD;1479-5876 (Linking)&lt;/isbn&gt;&lt;accession-num&gt;16681851&lt;/accession-num&gt;&lt;urls&gt;&lt;related-urls&gt;&lt;url&gt;http://www.ncbi.nlm.nih.gov/pubmed/16681851&lt;/url&gt;&lt;/related-urls&gt;&lt;/urls&gt;&lt;custom2&gt;1479373&lt;/custom2&gt;&lt;electronic-resource-num&gt;10.1186/1479-5876-4-20&lt;/electronic-resource-num&gt;&lt;/record&gt;&lt;/Cite&gt;&lt;/EndNote&gt;</w:instrText>
        </w:r>
        <w:r w:rsidR="007A2DC9" w:rsidRPr="00594BB9">
          <w:rPr>
            <w:rFonts w:ascii="Calibri" w:hAnsi="Calibri" w:cs="Calibri"/>
            <w:sz w:val="24"/>
            <w:szCs w:val="24"/>
          </w:rPr>
          <w:fldChar w:fldCharType="separate"/>
        </w:r>
        <w:r w:rsidR="007A2DC9" w:rsidRPr="00594BB9">
          <w:rPr>
            <w:rFonts w:ascii="Calibri" w:hAnsi="Calibri" w:cs="Calibri"/>
            <w:noProof/>
            <w:sz w:val="24"/>
            <w:szCs w:val="24"/>
            <w:vertAlign w:val="superscript"/>
          </w:rPr>
          <w:t>22</w:t>
        </w:r>
        <w:r w:rsidR="007A2DC9" w:rsidRPr="00594BB9">
          <w:rPr>
            <w:rFonts w:ascii="Calibri" w:hAnsi="Calibri" w:cs="Calibri"/>
            <w:sz w:val="24"/>
            <w:szCs w:val="24"/>
          </w:rPr>
          <w:fldChar w:fldCharType="end"/>
        </w:r>
      </w:hyperlink>
      <w:r w:rsidR="007F52A4" w:rsidRPr="00594BB9">
        <w:rPr>
          <w:rFonts w:ascii="Calibri" w:hAnsi="Calibri" w:cs="Calibri"/>
          <w:sz w:val="24"/>
          <w:szCs w:val="24"/>
        </w:rPr>
        <w:t xml:space="preserve">. It is a small apparatus that is simple to setup and </w:t>
      </w:r>
      <w:r w:rsidR="00303ACF" w:rsidRPr="00594BB9">
        <w:rPr>
          <w:rFonts w:ascii="Calibri" w:hAnsi="Calibri" w:cs="Calibri"/>
          <w:sz w:val="24"/>
          <w:szCs w:val="24"/>
        </w:rPr>
        <w:t xml:space="preserve">easy to </w:t>
      </w:r>
      <w:r w:rsidR="007F52A4" w:rsidRPr="00594BB9">
        <w:rPr>
          <w:rFonts w:ascii="Calibri" w:hAnsi="Calibri" w:cs="Calibri"/>
          <w:sz w:val="24"/>
          <w:szCs w:val="24"/>
        </w:rPr>
        <w:t>use. Once inst</w:t>
      </w:r>
      <w:r w:rsidR="00303ACF" w:rsidRPr="00594BB9">
        <w:rPr>
          <w:rFonts w:ascii="Calibri" w:hAnsi="Calibri" w:cs="Calibri"/>
          <w:sz w:val="24"/>
          <w:szCs w:val="24"/>
        </w:rPr>
        <w:t>alled on a microscope, it occupies the space of an</w:t>
      </w:r>
      <w:r w:rsidR="007F52A4" w:rsidRPr="00594BB9">
        <w:rPr>
          <w:rFonts w:ascii="Calibri" w:hAnsi="Calibri" w:cs="Calibri"/>
          <w:sz w:val="24"/>
          <w:szCs w:val="24"/>
        </w:rPr>
        <w:t xml:space="preserve"> </w:t>
      </w:r>
      <w:r w:rsidR="00303ACF" w:rsidRPr="00594BB9">
        <w:rPr>
          <w:rFonts w:ascii="Calibri" w:hAnsi="Calibri" w:cs="Calibri"/>
          <w:sz w:val="24"/>
          <w:szCs w:val="24"/>
        </w:rPr>
        <w:t xml:space="preserve">objective lens and the accompanying software allows for aiming the laser while </w:t>
      </w:r>
      <w:r w:rsidR="00BF47CB" w:rsidRPr="00594BB9">
        <w:rPr>
          <w:rFonts w:ascii="Calibri" w:hAnsi="Calibri" w:cs="Calibri"/>
          <w:sz w:val="24"/>
          <w:szCs w:val="24"/>
        </w:rPr>
        <w:t xml:space="preserve">looking through the microscope eyepieces </w:t>
      </w:r>
      <w:r w:rsidR="00EE5391" w:rsidRPr="00594BB9">
        <w:rPr>
          <w:rFonts w:ascii="Calibri" w:hAnsi="Calibri" w:cs="Calibri"/>
          <w:sz w:val="24"/>
          <w:szCs w:val="24"/>
        </w:rPr>
        <w:t>(see PROTOCOL: section 3</w:t>
      </w:r>
      <w:r w:rsidR="00303ACF" w:rsidRPr="00594BB9">
        <w:rPr>
          <w:rFonts w:ascii="Calibri" w:hAnsi="Calibri" w:cs="Calibri"/>
          <w:sz w:val="24"/>
          <w:szCs w:val="24"/>
        </w:rPr>
        <w:t xml:space="preserve">). Once </w:t>
      </w:r>
      <w:r w:rsidR="00962F17" w:rsidRPr="00594BB9">
        <w:rPr>
          <w:rFonts w:ascii="Calibri" w:hAnsi="Calibri" w:cs="Calibri"/>
          <w:sz w:val="24"/>
          <w:szCs w:val="24"/>
        </w:rPr>
        <w:t xml:space="preserve">the </w:t>
      </w:r>
      <w:r w:rsidR="00303ACF" w:rsidRPr="00594BB9">
        <w:rPr>
          <w:rFonts w:ascii="Calibri" w:hAnsi="Calibri" w:cs="Calibri"/>
          <w:sz w:val="24"/>
          <w:szCs w:val="24"/>
        </w:rPr>
        <w:t xml:space="preserve">zona is perforated by the </w:t>
      </w:r>
      <w:r w:rsidR="00BE024D" w:rsidRPr="00594BB9">
        <w:rPr>
          <w:rFonts w:ascii="Calibri" w:hAnsi="Calibri" w:cs="Calibri"/>
          <w:sz w:val="24"/>
          <w:szCs w:val="24"/>
        </w:rPr>
        <w:t>XYClone</w:t>
      </w:r>
      <w:r w:rsidR="00303ACF" w:rsidRPr="00594BB9">
        <w:rPr>
          <w:rFonts w:ascii="Calibri" w:hAnsi="Calibri" w:cs="Calibri"/>
          <w:sz w:val="24"/>
          <w:szCs w:val="24"/>
        </w:rPr>
        <w:t xml:space="preserve"> laser, lentiviruses can be introduced into the culture media for gene delivery</w:t>
      </w:r>
      <w:hyperlink w:anchor="_ENREF_23" w:tooltip="Martin, 2018 #45" w:history="1">
        <w:r w:rsidR="007A2DC9" w:rsidRPr="00594BB9">
          <w:rPr>
            <w:rFonts w:ascii="Calibri" w:hAnsi="Calibri" w:cs="Calibri"/>
            <w:sz w:val="24"/>
            <w:szCs w:val="24"/>
          </w:rPr>
          <w:fldChar w:fldCharType="begin">
            <w:fldData xml:space="preserve">PEVuZE5vdGU+PENpdGU+PEF1dGhvcj5NYXJ0aW48L0F1dGhvcj48WWVhcj4yMDE4PC9ZZWFyPjxS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</w:fldData>
          </w:fldChar>
        </w:r>
        <w:r w:rsidR="007A2DC9" w:rsidRPr="00594BB9">
          <w:rPr>
            <w:rFonts w:ascii="Calibri" w:hAnsi="Calibri" w:cs="Calibri"/>
            <w:sz w:val="24"/>
            <w:szCs w:val="24"/>
          </w:rPr>
          <w:instrText xml:space="preserve"> ADDIN EN.CITE </w:instrText>
        </w:r>
        <w:r w:rsidR="007A2DC9" w:rsidRPr="00594BB9">
          <w:rPr>
            <w:rFonts w:ascii="Calibri" w:hAnsi="Calibri" w:cs="Calibri"/>
            <w:sz w:val="24"/>
            <w:szCs w:val="24"/>
          </w:rPr>
          <w:fldChar w:fldCharType="begin">
            <w:fldData xml:space="preserve">PEVuZE5vdGU+PENpdGU+PEF1dGhvcj5NYXJ0aW48L0F1dGhvcj48WWVhcj4yMDE4PC9ZZWFyPjxS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</w:fldData>
          </w:fldChar>
        </w:r>
        <w:r w:rsidR="007A2DC9" w:rsidRPr="00594BB9">
          <w:rPr>
            <w:rFonts w:ascii="Calibri" w:hAnsi="Calibri" w:cs="Calibri"/>
            <w:sz w:val="24"/>
            <w:szCs w:val="24"/>
          </w:rPr>
          <w:instrText xml:space="preserve"> ADDIN EN.CITE.DATA </w:instrText>
        </w:r>
        <w:r w:rsidR="007A2DC9" w:rsidRPr="00594BB9">
          <w:rPr>
            <w:rFonts w:ascii="Calibri" w:hAnsi="Calibri" w:cs="Calibri"/>
            <w:sz w:val="24"/>
            <w:szCs w:val="24"/>
          </w:rPr>
        </w:r>
        <w:r w:rsidR="007A2DC9" w:rsidRPr="00594BB9">
          <w:rPr>
            <w:rFonts w:ascii="Calibri" w:hAnsi="Calibri" w:cs="Calibri"/>
            <w:sz w:val="24"/>
            <w:szCs w:val="24"/>
          </w:rPr>
          <w:fldChar w:fldCharType="end"/>
        </w:r>
        <w:r w:rsidR="007A2DC9" w:rsidRPr="00594BB9">
          <w:rPr>
            <w:rFonts w:ascii="Calibri" w:hAnsi="Calibri" w:cs="Calibri"/>
            <w:sz w:val="24"/>
            <w:szCs w:val="24"/>
          </w:rPr>
        </w:r>
        <w:r w:rsidR="007A2DC9" w:rsidRPr="00594BB9">
          <w:rPr>
            <w:rFonts w:ascii="Calibri" w:hAnsi="Calibri" w:cs="Calibri"/>
            <w:sz w:val="24"/>
            <w:szCs w:val="24"/>
          </w:rPr>
          <w:fldChar w:fldCharType="separate"/>
        </w:r>
        <w:r w:rsidR="007A2DC9" w:rsidRPr="00594BB9">
          <w:rPr>
            <w:rFonts w:ascii="Calibri" w:hAnsi="Calibri" w:cs="Calibri"/>
            <w:noProof/>
            <w:sz w:val="24"/>
            <w:szCs w:val="24"/>
            <w:vertAlign w:val="superscript"/>
          </w:rPr>
          <w:t>23</w:t>
        </w:r>
        <w:r w:rsidR="007A2DC9" w:rsidRPr="00594BB9">
          <w:rPr>
            <w:rFonts w:ascii="Calibri" w:hAnsi="Calibri" w:cs="Calibri"/>
            <w:sz w:val="24"/>
            <w:szCs w:val="24"/>
          </w:rPr>
          <w:fldChar w:fldCharType="end"/>
        </w:r>
      </w:hyperlink>
      <w:r w:rsidR="00303ACF" w:rsidRPr="00594BB9">
        <w:rPr>
          <w:rFonts w:ascii="Calibri" w:hAnsi="Calibri" w:cs="Calibri"/>
          <w:sz w:val="24"/>
          <w:szCs w:val="24"/>
        </w:rPr>
        <w:t>. Multiple lentiviruses could be used</w:t>
      </w:r>
      <w:r w:rsidR="00411CF5" w:rsidRPr="00594BB9">
        <w:rPr>
          <w:rFonts w:ascii="Calibri" w:hAnsi="Calibri" w:cs="Calibri"/>
          <w:sz w:val="24"/>
          <w:szCs w:val="24"/>
        </w:rPr>
        <w:t xml:space="preserve"> to</w:t>
      </w:r>
      <w:r w:rsidR="00303ACF" w:rsidRPr="00594BB9">
        <w:rPr>
          <w:rFonts w:ascii="Calibri" w:hAnsi="Calibri" w:cs="Calibri"/>
          <w:sz w:val="24"/>
          <w:szCs w:val="24"/>
        </w:rPr>
        <w:t xml:space="preserve"> simultaneously </w:t>
      </w:r>
      <w:r w:rsidR="00411CF5" w:rsidRPr="00594BB9">
        <w:rPr>
          <w:rFonts w:ascii="Calibri" w:hAnsi="Calibri" w:cs="Calibri"/>
          <w:sz w:val="24"/>
          <w:szCs w:val="24"/>
        </w:rPr>
        <w:t>deliver</w:t>
      </w:r>
      <w:r w:rsidR="000D4786" w:rsidRPr="00594BB9">
        <w:rPr>
          <w:rFonts w:ascii="Calibri" w:hAnsi="Calibri" w:cs="Calibri"/>
          <w:sz w:val="24"/>
          <w:szCs w:val="24"/>
        </w:rPr>
        <w:t xml:space="preserve"> several</w:t>
      </w:r>
      <w:r w:rsidR="00303ACF" w:rsidRPr="00594BB9">
        <w:rPr>
          <w:rFonts w:ascii="Calibri" w:hAnsi="Calibri" w:cs="Calibri"/>
          <w:sz w:val="24"/>
          <w:szCs w:val="24"/>
        </w:rPr>
        <w:t xml:space="preserve"> genes</w:t>
      </w:r>
      <w:r w:rsidR="00411CF5" w:rsidRPr="00594BB9">
        <w:rPr>
          <w:rFonts w:ascii="Calibri" w:hAnsi="Calibri" w:cs="Calibri"/>
          <w:sz w:val="24"/>
          <w:szCs w:val="24"/>
        </w:rPr>
        <w:t xml:space="preserve"> for chromosomal incorporation</w:t>
      </w:r>
      <w:r w:rsidR="00303ACF" w:rsidRPr="00594BB9">
        <w:rPr>
          <w:rFonts w:ascii="Calibri" w:hAnsi="Calibri" w:cs="Calibri"/>
          <w:sz w:val="24"/>
          <w:szCs w:val="24"/>
        </w:rPr>
        <w:t xml:space="preserve">. </w:t>
      </w:r>
    </w:p>
    <w:p w:rsidR="003A5867" w:rsidRPr="00594BB9" w:rsidRDefault="003A5867" w:rsidP="00594BB9">
      <w:pPr>
        <w:spacing w:after="0" w:line="240" w:lineRule="auto"/>
        <w:jc w:val="both"/>
        <w:rPr>
          <w:rFonts w:ascii="Calibri" w:hAnsi="Calibri" w:cs="Calibri"/>
          <w:sz w:val="24"/>
          <w:szCs w:val="24"/>
        </w:rPr>
      </w:pPr>
    </w:p>
    <w:p w:rsidR="003A5867" w:rsidRPr="00594BB9" w:rsidRDefault="003A5867" w:rsidP="00594BB9">
      <w:pPr>
        <w:spacing w:after="0" w:line="240" w:lineRule="auto"/>
        <w:jc w:val="both"/>
        <w:rPr>
          <w:rFonts w:ascii="Calibri" w:hAnsi="Calibri" w:cs="Calibri"/>
          <w:sz w:val="24"/>
          <w:szCs w:val="24"/>
        </w:rPr>
      </w:pPr>
      <w:r w:rsidRPr="00594BB9">
        <w:rPr>
          <w:rFonts w:ascii="Calibri" w:hAnsi="Calibri" w:cs="Calibri"/>
          <w:sz w:val="24"/>
          <w:szCs w:val="24"/>
        </w:rPr>
        <w:t xml:space="preserve">This protocol will </w:t>
      </w:r>
      <w:r w:rsidR="00F242CC" w:rsidRPr="00594BB9">
        <w:rPr>
          <w:rFonts w:ascii="Calibri" w:hAnsi="Calibri" w:cs="Calibri"/>
          <w:sz w:val="24"/>
          <w:szCs w:val="24"/>
        </w:rPr>
        <w:t xml:space="preserve">describe how to isolate and culture mouse fertilized eggs, illustrates the use of laser for perforation of the zona pellucida, and demonstrates the transduction of mouse embryonic cells by lentiviruses.   </w:t>
      </w:r>
    </w:p>
    <w:p w:rsidR="00DA5FFD" w:rsidRPr="00594BB9" w:rsidRDefault="00DA5FFD" w:rsidP="00594BB9">
      <w:pPr>
        <w:spacing w:after="0" w:line="240" w:lineRule="auto"/>
        <w:jc w:val="both"/>
        <w:rPr>
          <w:rFonts w:ascii="Calibri" w:hAnsi="Calibri" w:cs="Calibri"/>
          <w:sz w:val="24"/>
          <w:szCs w:val="24"/>
        </w:rPr>
      </w:pPr>
    </w:p>
    <w:p w:rsidR="008A509C" w:rsidRPr="00594BB9" w:rsidRDefault="00B522C9" w:rsidP="00594BB9">
      <w:pPr>
        <w:spacing w:after="0" w:line="240" w:lineRule="auto"/>
        <w:jc w:val="both"/>
        <w:rPr>
          <w:rFonts w:ascii="Calibri" w:hAnsi="Calibri" w:cs="Calibri"/>
          <w:sz w:val="24"/>
          <w:szCs w:val="24"/>
        </w:rPr>
      </w:pPr>
      <w:r w:rsidRPr="00594BB9">
        <w:rPr>
          <w:rFonts w:ascii="Calibri" w:hAnsi="Calibri" w:cs="Calibri"/>
          <w:b/>
          <w:sz w:val="24"/>
          <w:szCs w:val="24"/>
        </w:rPr>
        <w:t>PROTOCOL:</w:t>
      </w:r>
      <w:r w:rsidRPr="00594BB9">
        <w:rPr>
          <w:rFonts w:ascii="Calibri" w:hAnsi="Calibri" w:cs="Calibri"/>
          <w:sz w:val="24"/>
          <w:szCs w:val="24"/>
        </w:rPr>
        <w:t xml:space="preserve"> </w:t>
      </w:r>
    </w:p>
    <w:p w:rsidR="00232500" w:rsidRPr="00594BB9" w:rsidRDefault="008A509C" w:rsidP="00594BB9">
      <w:pPr>
        <w:spacing w:after="0" w:line="240" w:lineRule="auto"/>
        <w:jc w:val="both"/>
        <w:rPr>
          <w:rFonts w:ascii="Calibri" w:hAnsi="Calibri" w:cs="Calibri"/>
          <w:sz w:val="24"/>
          <w:szCs w:val="24"/>
        </w:rPr>
      </w:pPr>
      <w:r w:rsidRPr="00594BB9">
        <w:rPr>
          <w:rFonts w:ascii="Calibri" w:hAnsi="Calibri" w:cs="Calibri"/>
          <w:sz w:val="24"/>
          <w:szCs w:val="24"/>
        </w:rPr>
        <w:t>All animal procedures and treatments used in this protocol were in compliance with the NIH/NIEHS animal care guidelines and were approved by the Animal Care and Use Committee (ACUC) at the NIH/NIEHS, Animal Protocol 2010-0004.</w:t>
      </w:r>
    </w:p>
    <w:p w:rsidR="008A509C" w:rsidRPr="00594BB9" w:rsidRDefault="008A509C" w:rsidP="00594BB9">
      <w:pPr>
        <w:spacing w:after="0" w:line="240" w:lineRule="auto"/>
        <w:jc w:val="both"/>
        <w:rPr>
          <w:rFonts w:ascii="Calibri" w:hAnsi="Calibri" w:cs="Calibri"/>
          <w:sz w:val="24"/>
          <w:szCs w:val="24"/>
        </w:rPr>
      </w:pPr>
    </w:p>
    <w:p w:rsidR="00B522C9" w:rsidRPr="00594BB9" w:rsidRDefault="00773D1C" w:rsidP="00594BB9">
      <w:pPr>
        <w:spacing w:after="0" w:line="240" w:lineRule="auto"/>
        <w:jc w:val="both"/>
        <w:rPr>
          <w:rFonts w:ascii="Calibri" w:hAnsi="Calibri" w:cs="Calibri"/>
          <w:b/>
          <w:sz w:val="24"/>
          <w:szCs w:val="24"/>
        </w:rPr>
      </w:pPr>
      <w:r w:rsidRPr="00594BB9">
        <w:rPr>
          <w:rFonts w:ascii="Calibri" w:hAnsi="Calibri" w:cs="Calibri"/>
          <w:b/>
          <w:sz w:val="24"/>
          <w:szCs w:val="24"/>
        </w:rPr>
        <w:t xml:space="preserve">1. </w:t>
      </w:r>
      <w:r w:rsidR="00BA3A48" w:rsidRPr="00594BB9">
        <w:rPr>
          <w:rFonts w:ascii="Calibri" w:hAnsi="Calibri" w:cs="Calibri"/>
          <w:b/>
          <w:sz w:val="24"/>
          <w:szCs w:val="24"/>
        </w:rPr>
        <w:t>Preparations</w:t>
      </w:r>
    </w:p>
    <w:p w:rsidR="00232500" w:rsidRPr="00594BB9" w:rsidRDefault="00232500" w:rsidP="00594BB9">
      <w:pPr>
        <w:spacing w:after="0" w:line="240" w:lineRule="auto"/>
        <w:jc w:val="both"/>
        <w:rPr>
          <w:rFonts w:ascii="Calibri" w:hAnsi="Calibri" w:cs="Calibri"/>
          <w:sz w:val="24"/>
          <w:szCs w:val="24"/>
        </w:rPr>
      </w:pPr>
    </w:p>
    <w:p w:rsidR="009565D9" w:rsidRPr="00594BB9" w:rsidRDefault="00773D1C" w:rsidP="00594BB9">
      <w:pPr>
        <w:spacing w:after="0" w:line="240" w:lineRule="auto"/>
        <w:jc w:val="both"/>
        <w:rPr>
          <w:rFonts w:ascii="Calibri" w:hAnsi="Calibri" w:cs="Calibri"/>
          <w:sz w:val="24"/>
          <w:szCs w:val="24"/>
        </w:rPr>
      </w:pPr>
      <w:r w:rsidRPr="00594BB9">
        <w:rPr>
          <w:rFonts w:ascii="Calibri" w:hAnsi="Calibri" w:cs="Calibri"/>
          <w:sz w:val="24"/>
          <w:szCs w:val="24"/>
        </w:rPr>
        <w:t xml:space="preserve">1.1. </w:t>
      </w:r>
      <w:r w:rsidR="00BA3A48" w:rsidRPr="00594BB9">
        <w:rPr>
          <w:rFonts w:ascii="Calibri" w:hAnsi="Calibri" w:cs="Calibri"/>
          <w:sz w:val="24"/>
          <w:szCs w:val="24"/>
        </w:rPr>
        <w:t>Prepare</w:t>
      </w:r>
      <w:r w:rsidR="003D76CB" w:rsidRPr="00594BB9">
        <w:rPr>
          <w:rFonts w:ascii="Calibri" w:hAnsi="Calibri" w:cs="Calibri"/>
          <w:sz w:val="24"/>
          <w:szCs w:val="24"/>
        </w:rPr>
        <w:t>/purchase</w:t>
      </w:r>
      <w:r w:rsidR="00BA3A48" w:rsidRPr="00594BB9">
        <w:rPr>
          <w:rFonts w:ascii="Calibri" w:hAnsi="Calibri" w:cs="Calibri"/>
          <w:sz w:val="24"/>
          <w:szCs w:val="24"/>
        </w:rPr>
        <w:t xml:space="preserve"> </w:t>
      </w:r>
      <w:r w:rsidR="000023D1" w:rsidRPr="00594BB9">
        <w:rPr>
          <w:rFonts w:ascii="Calibri" w:hAnsi="Calibri" w:cs="Calibri"/>
          <w:sz w:val="24"/>
          <w:szCs w:val="24"/>
        </w:rPr>
        <w:t xml:space="preserve">recombinant non-propagating </w:t>
      </w:r>
      <w:r w:rsidR="00BA3A48" w:rsidRPr="00594BB9">
        <w:rPr>
          <w:rFonts w:ascii="Calibri" w:hAnsi="Calibri" w:cs="Calibri"/>
          <w:sz w:val="24"/>
          <w:szCs w:val="24"/>
        </w:rPr>
        <w:t>lentiviruses carrying your gene of interest. In this study, lentivirus SBI511 expressing copepod green fluorescent protein (copGFP</w:t>
      </w:r>
      <w:r w:rsidR="003D76CB" w:rsidRPr="00594BB9">
        <w:rPr>
          <w:rFonts w:ascii="Calibri" w:hAnsi="Calibri" w:cs="Calibri"/>
          <w:sz w:val="24"/>
          <w:szCs w:val="24"/>
        </w:rPr>
        <w:t>; abbreviated to GFP</w:t>
      </w:r>
      <w:r w:rsidR="00BA3A48" w:rsidRPr="00594BB9">
        <w:rPr>
          <w:rFonts w:ascii="Calibri" w:hAnsi="Calibri" w:cs="Calibri"/>
          <w:sz w:val="24"/>
          <w:szCs w:val="24"/>
        </w:rPr>
        <w:t>) from a</w:t>
      </w:r>
      <w:r w:rsidR="003D76CB" w:rsidRPr="00594BB9">
        <w:rPr>
          <w:rFonts w:ascii="Calibri" w:hAnsi="Calibri" w:cs="Calibri"/>
          <w:sz w:val="24"/>
          <w:szCs w:val="24"/>
        </w:rPr>
        <w:t>n elongation factor 1a promoter was used for transduction. Standard protocols</w:t>
      </w:r>
      <w:hyperlink w:anchor="_ENREF_2" w:tooltip="Salmon, 2007 #17" w:history="1">
        <w:r w:rsidR="007A2DC9" w:rsidRPr="00594BB9">
          <w:rPr>
            <w:rFonts w:ascii="Calibri" w:hAnsi="Calibri" w:cs="Calibri"/>
            <w:sz w:val="24"/>
            <w:szCs w:val="24"/>
          </w:rPr>
          <w:fldChar w:fldCharType="begin"/>
        </w:r>
        <w:r w:rsidR="007A2DC9" w:rsidRPr="00594BB9">
          <w:rPr>
            <w:rFonts w:ascii="Calibri" w:hAnsi="Calibri" w:cs="Calibri"/>
            <w:sz w:val="24"/>
            <w:szCs w:val="24"/>
          </w:rPr>
          <w:instrText xml:space="preserve"> ADDIN EN.CITE &lt;EndNote&gt;&lt;Cite&gt;&lt;Author&gt;Salmon&lt;/Author&gt;&lt;Year&gt;2007&lt;/Year&gt;&lt;RecNum&gt;17&lt;/RecNum&gt;&lt;DisplayText&gt;&lt;style face="superscript"&gt;2&lt;/style&gt;&lt;/DisplayText&gt;&lt;record&gt;&lt;rec-number&gt;17&lt;/rec-number&gt;&lt;foreign-keys&gt;&lt;key app="EN" db-id="2ar50t05rewz2perwv5pwz5irdpxezsfaze5"&gt;17&lt;/key&gt;&lt;/foreign-keys&gt;&lt;ref-type name="Journal Article"&gt;17&lt;/ref-type&gt;&lt;contributors&gt;&lt;authors&gt;&lt;author&gt;Salmon, P.&lt;/author&gt;&lt;author&gt;Trono, D.&lt;/author&gt;&lt;/authors&gt;&lt;/contributors&gt;&lt;auth-address&gt;Department of Neuroscience, Faculty of Medicine, University of Geneva, Geneva, Switzerland.&lt;/auth-address&gt;&lt;titles&gt;&lt;title&gt;Production and titration of lentiviral vectors&lt;/title&gt;&lt;secondary-title&gt;Curr Protoc Hum Genet&lt;/secondary-title&gt;&lt;alt-title&gt;Current protocols in human genetics / editorial board, Jonathan L. Haines ... [et al.]&lt;/alt-title&gt;&lt;/titles&gt;&lt;periodical&gt;&lt;full-title&gt;Curr Protoc Hum Genet&lt;/full-title&gt;&lt;abbr-1&gt;Current protocols in human genetics / editorial board, Jonathan L. Haines ... [et al.]&lt;/abbr-1&gt;&lt;/periodical&gt;&lt;alt-periodical&gt;&lt;full-title&gt;Curr Protoc Hum Genet&lt;/full-title&gt;&lt;abbr-1&gt;Current protocols in human genetics / editorial board, Jonathan L. Haines ... [et al.]&lt;/abbr-1&gt;&lt;/alt-periodical&gt;&lt;pages&gt;Unit 12 10&lt;/pages&gt;&lt;volume&gt;Chapter 12&lt;/volume&gt;&lt;keywords&gt;&lt;keyword&gt;*Gene Transfer Techniques&lt;/keyword&gt;&lt;keyword&gt;Genetic Vectors/*genetics&lt;/keyword&gt;&lt;keyword&gt;HIV-1/genetics&lt;/keyword&gt;&lt;keyword&gt;Humans&lt;/keyword&gt;&lt;keyword&gt;Lentivirus/*genetics&lt;/keyword&gt;&lt;keyword&gt;Titrimetry&lt;/keyword&gt;&lt;/keywords&gt;&lt;dates&gt;&lt;year&gt;2007&lt;/year&gt;&lt;pub-dates&gt;&lt;date&gt;Jul&lt;/date&gt;&lt;/pub-dates&gt;&lt;/dates&gt;&lt;isbn&gt;1934-8258 (Electronic)&amp;#xD;1934-8258 (Linking)&lt;/isbn&gt;&lt;accession-num&gt;18428406&lt;/accession-num&gt;&lt;urls&gt;&lt;related-urls&gt;&lt;url&gt;http://www.ncbi.nlm.nih.gov/pubmed/18428406&lt;/url&gt;&lt;/related-urls&gt;&lt;/urls&gt;&lt;electronic-resource-num&gt;10.1002/0471142905.hg1210s54&lt;/electronic-resource-num&gt;&lt;/record&gt;&lt;/Cite&gt;&lt;/EndNote&gt;</w:instrText>
        </w:r>
        <w:r w:rsidR="007A2DC9" w:rsidRPr="00594BB9">
          <w:rPr>
            <w:rFonts w:ascii="Calibri" w:hAnsi="Calibri" w:cs="Calibri"/>
            <w:sz w:val="24"/>
            <w:szCs w:val="24"/>
          </w:rPr>
          <w:fldChar w:fldCharType="separate"/>
        </w:r>
        <w:r w:rsidR="007A2DC9" w:rsidRPr="00594BB9">
          <w:rPr>
            <w:rFonts w:ascii="Calibri" w:hAnsi="Calibri" w:cs="Calibri"/>
            <w:noProof/>
            <w:sz w:val="24"/>
            <w:szCs w:val="24"/>
            <w:vertAlign w:val="superscript"/>
          </w:rPr>
          <w:t>2</w:t>
        </w:r>
        <w:r w:rsidR="007A2DC9" w:rsidRPr="00594BB9">
          <w:rPr>
            <w:rFonts w:ascii="Calibri" w:hAnsi="Calibri" w:cs="Calibri"/>
            <w:sz w:val="24"/>
            <w:szCs w:val="24"/>
          </w:rPr>
          <w:fldChar w:fldCharType="end"/>
        </w:r>
      </w:hyperlink>
      <w:r w:rsidR="003D76CB" w:rsidRPr="00594BB9">
        <w:rPr>
          <w:rFonts w:ascii="Calibri" w:hAnsi="Calibri" w:cs="Calibri"/>
          <w:sz w:val="24"/>
          <w:szCs w:val="24"/>
        </w:rPr>
        <w:t xml:space="preserve"> were used to produce and titer lentiviruses at titers higher than 1e8 </w:t>
      </w:r>
      <w:r w:rsidR="000736A9" w:rsidRPr="00594BB9">
        <w:rPr>
          <w:rFonts w:ascii="Calibri" w:hAnsi="Calibri" w:cs="Calibri"/>
          <w:sz w:val="24"/>
          <w:szCs w:val="24"/>
        </w:rPr>
        <w:t>transducing units per m</w:t>
      </w:r>
      <w:del w:id="17" w:author="Author" w:date="2018-07-08T17:08:00Z">
        <w:r w:rsidR="000736A9" w:rsidRPr="00594BB9" w:rsidDel="00DB3B72">
          <w:rPr>
            <w:rFonts w:ascii="Calibri" w:hAnsi="Calibri" w:cs="Calibri"/>
            <w:sz w:val="24"/>
            <w:szCs w:val="24"/>
          </w:rPr>
          <w:delText>l</w:delText>
        </w:r>
      </w:del>
      <w:ins w:id="18" w:author="Author" w:date="2018-07-08T17:08:00Z">
        <w:r w:rsidR="00DB3B72">
          <w:rPr>
            <w:rFonts w:ascii="Calibri" w:hAnsi="Calibri" w:cs="Calibri"/>
            <w:sz w:val="24"/>
            <w:szCs w:val="24"/>
          </w:rPr>
          <w:t>L</w:t>
        </w:r>
      </w:ins>
      <w:r w:rsidR="000736A9" w:rsidRPr="00594BB9">
        <w:rPr>
          <w:rFonts w:ascii="Calibri" w:hAnsi="Calibri" w:cs="Calibri"/>
          <w:sz w:val="24"/>
          <w:szCs w:val="24"/>
        </w:rPr>
        <w:t xml:space="preserve"> (</w:t>
      </w:r>
      <w:r w:rsidR="003D76CB" w:rsidRPr="00594BB9">
        <w:rPr>
          <w:rFonts w:ascii="Calibri" w:hAnsi="Calibri" w:cs="Calibri"/>
          <w:sz w:val="24"/>
          <w:szCs w:val="24"/>
        </w:rPr>
        <w:t>TU/m</w:t>
      </w:r>
      <w:ins w:id="19" w:author="Author" w:date="2018-07-08T17:08:00Z">
        <w:r w:rsidR="00DB3B72">
          <w:rPr>
            <w:rFonts w:ascii="Calibri" w:hAnsi="Calibri" w:cs="Calibri"/>
            <w:sz w:val="24"/>
            <w:szCs w:val="24"/>
          </w:rPr>
          <w:t>L</w:t>
        </w:r>
      </w:ins>
      <w:del w:id="20" w:author="Author" w:date="2018-07-08T17:08:00Z">
        <w:r w:rsidR="003D76CB" w:rsidRPr="00594BB9" w:rsidDel="00DB3B72">
          <w:rPr>
            <w:rFonts w:ascii="Calibri" w:hAnsi="Calibri" w:cs="Calibri"/>
            <w:sz w:val="24"/>
            <w:szCs w:val="24"/>
          </w:rPr>
          <w:delText>l</w:delText>
        </w:r>
      </w:del>
      <w:r w:rsidR="000736A9" w:rsidRPr="00594BB9">
        <w:rPr>
          <w:rFonts w:ascii="Calibri" w:hAnsi="Calibri" w:cs="Calibri"/>
          <w:sz w:val="24"/>
          <w:szCs w:val="24"/>
        </w:rPr>
        <w:t>)</w:t>
      </w:r>
      <w:r w:rsidR="003D76CB" w:rsidRPr="00594BB9">
        <w:rPr>
          <w:rFonts w:ascii="Calibri" w:hAnsi="Calibri" w:cs="Calibri"/>
          <w:sz w:val="24"/>
          <w:szCs w:val="24"/>
        </w:rPr>
        <w:t xml:space="preserve">. </w:t>
      </w:r>
    </w:p>
    <w:p w:rsidR="000511AF" w:rsidRPr="00594BB9" w:rsidRDefault="000511AF" w:rsidP="00594BB9">
      <w:pPr>
        <w:spacing w:after="0" w:line="240" w:lineRule="auto"/>
        <w:jc w:val="both"/>
        <w:rPr>
          <w:rFonts w:ascii="Calibri" w:hAnsi="Calibri" w:cs="Calibri"/>
          <w:sz w:val="24"/>
          <w:szCs w:val="24"/>
        </w:rPr>
      </w:pPr>
    </w:p>
    <w:p w:rsidR="00773D1C" w:rsidRPr="00594BB9" w:rsidRDefault="000023D1" w:rsidP="00594BB9">
      <w:pPr>
        <w:spacing w:after="0" w:line="240" w:lineRule="auto"/>
        <w:jc w:val="both"/>
        <w:rPr>
          <w:rFonts w:ascii="Calibri" w:hAnsi="Calibri" w:cs="Calibri"/>
          <w:sz w:val="24"/>
          <w:szCs w:val="24"/>
        </w:rPr>
      </w:pPr>
      <w:r w:rsidRPr="00594BB9">
        <w:rPr>
          <w:rFonts w:ascii="Calibri" w:hAnsi="Calibri" w:cs="Calibri"/>
          <w:b/>
          <w:sz w:val="24"/>
          <w:szCs w:val="24"/>
        </w:rPr>
        <w:t>Note:</w:t>
      </w:r>
      <w:r w:rsidRPr="00594BB9">
        <w:rPr>
          <w:rFonts w:ascii="Calibri" w:hAnsi="Calibri" w:cs="Calibri"/>
          <w:sz w:val="24"/>
          <w:szCs w:val="24"/>
        </w:rPr>
        <w:t xml:space="preserve"> Use caution and bleach all material that have been in contact with lentiviruses. Refer to your institute’s guidelines for safe use and handling of lentiviruses. </w:t>
      </w:r>
    </w:p>
    <w:p w:rsidR="00773D1C" w:rsidRPr="00594BB9" w:rsidRDefault="00773D1C" w:rsidP="00594BB9">
      <w:pPr>
        <w:spacing w:after="0" w:line="240" w:lineRule="auto"/>
        <w:jc w:val="both"/>
        <w:rPr>
          <w:rFonts w:ascii="Calibri" w:hAnsi="Calibri" w:cs="Calibri"/>
          <w:sz w:val="24"/>
          <w:szCs w:val="24"/>
        </w:rPr>
      </w:pPr>
    </w:p>
    <w:p w:rsidR="00687605" w:rsidRPr="00594BB9" w:rsidRDefault="003D76CB" w:rsidP="00594BB9">
      <w:pPr>
        <w:spacing w:after="0" w:line="240" w:lineRule="auto"/>
        <w:jc w:val="both"/>
        <w:rPr>
          <w:rFonts w:ascii="Calibri" w:hAnsi="Calibri" w:cs="Calibri"/>
          <w:sz w:val="24"/>
          <w:szCs w:val="24"/>
        </w:rPr>
      </w:pPr>
      <w:r w:rsidRPr="00594BB9">
        <w:rPr>
          <w:rFonts w:ascii="Calibri" w:hAnsi="Calibri" w:cs="Calibri"/>
          <w:sz w:val="24"/>
          <w:szCs w:val="24"/>
        </w:rPr>
        <w:lastRenderedPageBreak/>
        <w:t>1.2</w:t>
      </w:r>
      <w:r w:rsidR="00773D1C" w:rsidRPr="00594BB9">
        <w:rPr>
          <w:rFonts w:ascii="Calibri" w:hAnsi="Calibri" w:cs="Calibri"/>
          <w:sz w:val="24"/>
          <w:szCs w:val="24"/>
        </w:rPr>
        <w:t xml:space="preserve">. </w:t>
      </w:r>
      <w:r w:rsidR="00BA5C6E" w:rsidRPr="00594BB9">
        <w:rPr>
          <w:rFonts w:ascii="Calibri" w:hAnsi="Calibri" w:cs="Calibri"/>
          <w:sz w:val="24"/>
          <w:szCs w:val="24"/>
        </w:rPr>
        <w:t>Setup breeding</w:t>
      </w:r>
      <w:r w:rsidR="00687605" w:rsidRPr="00594BB9">
        <w:rPr>
          <w:rFonts w:ascii="Calibri" w:hAnsi="Calibri" w:cs="Calibri"/>
          <w:sz w:val="24"/>
          <w:szCs w:val="24"/>
        </w:rPr>
        <w:t xml:space="preserve"> pairs of desired mouse strain</w:t>
      </w:r>
      <w:r w:rsidR="00BA5C6E" w:rsidRPr="00594BB9">
        <w:rPr>
          <w:rFonts w:ascii="Calibri" w:hAnsi="Calibri" w:cs="Calibri"/>
          <w:sz w:val="24"/>
          <w:szCs w:val="24"/>
        </w:rPr>
        <w:t xml:space="preserve"> the day</w:t>
      </w:r>
      <w:r w:rsidR="00687605" w:rsidRPr="00594BB9">
        <w:rPr>
          <w:rFonts w:ascii="Calibri" w:hAnsi="Calibri" w:cs="Calibri"/>
          <w:sz w:val="24"/>
          <w:szCs w:val="24"/>
        </w:rPr>
        <w:t xml:space="preserve"> before harvesting embryos. </w:t>
      </w:r>
      <w:r w:rsidR="000D4786" w:rsidRPr="00594BB9">
        <w:rPr>
          <w:rFonts w:ascii="Calibri" w:hAnsi="Calibri" w:cs="Calibri"/>
          <w:sz w:val="24"/>
          <w:szCs w:val="24"/>
        </w:rPr>
        <w:t xml:space="preserve">In this experiment, </w:t>
      </w:r>
      <w:r w:rsidR="00687605" w:rsidRPr="00594BB9">
        <w:rPr>
          <w:rFonts w:ascii="Calibri" w:hAnsi="Calibri" w:cs="Calibri"/>
          <w:sz w:val="24"/>
          <w:szCs w:val="24"/>
        </w:rPr>
        <w:t xml:space="preserve">C57BL/6J strain of mice </w:t>
      </w:r>
      <w:r w:rsidR="008A509C" w:rsidRPr="00594BB9">
        <w:rPr>
          <w:rFonts w:ascii="Calibri" w:hAnsi="Calibri" w:cs="Calibri"/>
          <w:sz w:val="24"/>
          <w:szCs w:val="24"/>
        </w:rPr>
        <w:t xml:space="preserve">was </w:t>
      </w:r>
      <w:r w:rsidR="00687605" w:rsidRPr="00594BB9">
        <w:rPr>
          <w:rFonts w:ascii="Calibri" w:hAnsi="Calibri" w:cs="Calibri"/>
          <w:sz w:val="24"/>
          <w:szCs w:val="24"/>
        </w:rPr>
        <w:t xml:space="preserve">used. </w:t>
      </w:r>
      <w:r w:rsidR="00C4357C" w:rsidRPr="00594BB9">
        <w:rPr>
          <w:rFonts w:ascii="Calibri" w:hAnsi="Calibri" w:cs="Calibri"/>
          <w:sz w:val="24"/>
          <w:szCs w:val="24"/>
        </w:rPr>
        <w:t>Female mice used for ovaries and oviduct collection were not treated with any hormones for superovulation.</w:t>
      </w:r>
    </w:p>
    <w:p w:rsidR="000E6D61" w:rsidRPr="00594BB9" w:rsidRDefault="000E6D61" w:rsidP="00594BB9">
      <w:pPr>
        <w:spacing w:after="0" w:line="240" w:lineRule="auto"/>
        <w:jc w:val="both"/>
        <w:rPr>
          <w:rFonts w:ascii="Calibri" w:hAnsi="Calibri" w:cs="Calibri"/>
          <w:sz w:val="24"/>
          <w:szCs w:val="24"/>
        </w:rPr>
      </w:pPr>
    </w:p>
    <w:p w:rsidR="002623BD" w:rsidRPr="00594BB9" w:rsidRDefault="00687605" w:rsidP="00594BB9">
      <w:pPr>
        <w:spacing w:after="0" w:line="240" w:lineRule="auto"/>
        <w:jc w:val="both"/>
        <w:rPr>
          <w:rFonts w:ascii="Calibri" w:hAnsi="Calibri" w:cs="Calibri"/>
          <w:sz w:val="24"/>
          <w:szCs w:val="24"/>
        </w:rPr>
      </w:pPr>
      <w:r w:rsidRPr="00594BB9">
        <w:rPr>
          <w:rFonts w:ascii="Calibri" w:hAnsi="Calibri" w:cs="Calibri"/>
          <w:sz w:val="24"/>
          <w:szCs w:val="24"/>
        </w:rPr>
        <w:t>1</w:t>
      </w:r>
      <w:r w:rsidR="003D76CB" w:rsidRPr="00594BB9">
        <w:rPr>
          <w:rFonts w:ascii="Calibri" w:hAnsi="Calibri" w:cs="Calibri"/>
          <w:sz w:val="24"/>
          <w:szCs w:val="24"/>
        </w:rPr>
        <w:t>.3</w:t>
      </w:r>
      <w:r w:rsidR="00773D1C" w:rsidRPr="00594BB9">
        <w:rPr>
          <w:rFonts w:ascii="Calibri" w:hAnsi="Calibri" w:cs="Calibri"/>
          <w:sz w:val="24"/>
          <w:szCs w:val="24"/>
        </w:rPr>
        <w:t>.</w:t>
      </w:r>
      <w:r w:rsidRPr="00594BB9">
        <w:rPr>
          <w:rFonts w:ascii="Calibri" w:hAnsi="Calibri" w:cs="Calibri"/>
          <w:sz w:val="24"/>
          <w:szCs w:val="24"/>
        </w:rPr>
        <w:t xml:space="preserve"> </w:t>
      </w:r>
      <w:r w:rsidR="002623BD" w:rsidRPr="00594BB9">
        <w:rPr>
          <w:rFonts w:ascii="Calibri" w:hAnsi="Calibri" w:cs="Calibri"/>
          <w:sz w:val="24"/>
          <w:szCs w:val="24"/>
        </w:rPr>
        <w:t>2-24 h</w:t>
      </w:r>
      <w:del w:id="21" w:author="Author" w:date="2018-07-08T17:09:00Z">
        <w:r w:rsidR="002623BD" w:rsidRPr="00594BB9" w:rsidDel="00DB3B72">
          <w:rPr>
            <w:rFonts w:ascii="Calibri" w:hAnsi="Calibri" w:cs="Calibri"/>
            <w:sz w:val="24"/>
            <w:szCs w:val="24"/>
          </w:rPr>
          <w:delText>ours</w:delText>
        </w:r>
      </w:del>
      <w:r w:rsidR="002623BD" w:rsidRPr="00594BB9">
        <w:rPr>
          <w:rFonts w:ascii="Calibri" w:hAnsi="Calibri" w:cs="Calibri"/>
          <w:sz w:val="24"/>
          <w:szCs w:val="24"/>
        </w:rPr>
        <w:t xml:space="preserve"> prior to harvesting mouse fertilized eggs, p</w:t>
      </w:r>
      <w:r w:rsidRPr="00594BB9">
        <w:rPr>
          <w:rFonts w:ascii="Calibri" w:hAnsi="Calibri" w:cs="Calibri"/>
          <w:sz w:val="24"/>
          <w:szCs w:val="24"/>
        </w:rPr>
        <w:t xml:space="preserve">repare </w:t>
      </w:r>
      <w:r w:rsidR="000E6D61" w:rsidRPr="00594BB9">
        <w:rPr>
          <w:rFonts w:ascii="Calibri" w:hAnsi="Calibri" w:cs="Calibri"/>
          <w:sz w:val="24"/>
          <w:szCs w:val="24"/>
        </w:rPr>
        <w:t xml:space="preserve">several </w:t>
      </w:r>
      <w:bookmarkStart w:id="22" w:name="_Hlk517750894"/>
      <w:r w:rsidR="000736A9" w:rsidRPr="00594BB9">
        <w:rPr>
          <w:rFonts w:ascii="Calibri" w:hAnsi="Calibri" w:cs="Calibri"/>
          <w:sz w:val="24"/>
          <w:szCs w:val="24"/>
        </w:rPr>
        <w:t>Potassium Simplex Optimized Medium</w:t>
      </w:r>
      <w:bookmarkEnd w:id="22"/>
      <w:r w:rsidR="007A2DC9">
        <w:rPr>
          <w:rFonts w:ascii="Calibri" w:hAnsi="Calibri" w:cs="Calibri"/>
          <w:sz w:val="24"/>
          <w:szCs w:val="24"/>
        </w:rPr>
        <w:fldChar w:fldCharType="begin"/>
      </w:r>
      <w:r w:rsidR="007A2DC9">
        <w:rPr>
          <w:rFonts w:ascii="Calibri" w:hAnsi="Calibri" w:cs="Calibri"/>
          <w:sz w:val="24"/>
          <w:szCs w:val="24"/>
        </w:rPr>
        <w:instrText xml:space="preserve"> HYPERLINK \l "_ENREF_24" \o "Lawitts, 1993 #74" </w:instrText>
      </w:r>
      <w:r w:rsidR="007A2DC9">
        <w:rPr>
          <w:rFonts w:ascii="Calibri" w:hAnsi="Calibri" w:cs="Calibri"/>
          <w:sz w:val="24"/>
          <w:szCs w:val="24"/>
        </w:rPr>
        <w:fldChar w:fldCharType="separate"/>
      </w:r>
      <w:r w:rsidR="007A2DC9">
        <w:rPr>
          <w:rFonts w:ascii="Calibri" w:hAnsi="Calibri" w:cs="Calibri"/>
          <w:sz w:val="24"/>
          <w:szCs w:val="24"/>
        </w:rPr>
        <w:fldChar w:fldCharType="begin"/>
      </w:r>
      <w:r w:rsidR="007A2DC9">
        <w:rPr>
          <w:rFonts w:ascii="Calibri" w:hAnsi="Calibri" w:cs="Calibri"/>
          <w:sz w:val="24"/>
          <w:szCs w:val="24"/>
        </w:rPr>
        <w:instrText xml:space="preserve"> ADDIN EN.CITE &lt;EndNote&gt;&lt;Cite&gt;&lt;Author&gt;Lawitts&lt;/Author&gt;&lt;Year&gt;1993&lt;/Year&gt;&lt;RecNum&gt;74&lt;/RecNum&gt;&lt;DisplayText&gt;&lt;style face="superscript"&gt;24&lt;/style&gt;&lt;/DisplayText&gt;&lt;record&gt;&lt;rec-number&gt;74&lt;/rec-number&gt;&lt;foreign-keys&gt;&lt;key app="EN" db-id="2ar50t05rewz2perwv5pwz5irdpxezsfaze5"&gt;74&lt;/key&gt;&lt;/foreign-keys&gt;&lt;ref-type name="Journal Article"&gt;17&lt;/ref-type&gt;&lt;contributors&gt;&lt;authors&gt;&lt;author&gt;Lawitts, J. A.&lt;/author&gt;&lt;author&gt;Biggers, J. D.&lt;/author&gt;&lt;/authors&gt;&lt;/contributors&gt;&lt;auth-address&gt;Transgenic Facility, Beth Israel Hospital, Boston, Massachusetts 02115.&lt;/auth-address&gt;&lt;titles&gt;&lt;title&gt;Culture of preimplantation embryos&lt;/title&gt;&lt;secondary-title&gt;Methods Enzymol&lt;/secondary-title&gt;&lt;alt-title&gt;Methods in enzymology&lt;/alt-title&gt;&lt;/titles&gt;&lt;periodical&gt;&lt;full-title&gt;Methods Enzymol&lt;/full-title&gt;&lt;abbr-1&gt;Methods in enzymology&lt;/abbr-1&gt;&lt;/periodical&gt;&lt;alt-periodical&gt;&lt;full-title&gt;Methods Enzymol&lt;/full-title&gt;&lt;abbr-1&gt;Methods in enzymology&lt;/abbr-1&gt;&lt;/alt-periodical&gt;&lt;pages&gt;153-64&lt;/pages&gt;&lt;volume&gt;225&lt;/volume&gt;&lt;keywords&gt;&lt;keyword&gt;Animals&lt;/keyword&gt;&lt;keyword&gt;Artifacts&lt;/keyword&gt;&lt;keyword&gt;Blastocyst/*cytology/physiology&lt;/keyword&gt;&lt;keyword&gt;Culture Media&lt;/keyword&gt;&lt;keyword&gt;Female&lt;/keyword&gt;&lt;keyword&gt;Mice&lt;/keyword&gt;&lt;keyword&gt;Organ Culture Techniques/instrumentation/methods&lt;/keyword&gt;&lt;keyword&gt;Superovulation&lt;/keyword&gt;&lt;/keywords&gt;&lt;dates&gt;&lt;year&gt;1993&lt;/year&gt;&lt;/dates&gt;&lt;isbn&gt;0076-6879 (Print)&amp;#xD;0076-6879 (Linking)&lt;/isbn&gt;&lt;accession-num&gt;8231853&lt;/accession-num&gt;&lt;urls&gt;&lt;related-urls&gt;&lt;url&gt;http://www.ncbi.nlm.nih.gov/pubmed/8231853&lt;/url&gt;&lt;/related-urls&gt;&lt;/urls&gt;&lt;/record&gt;&lt;/Cite&gt;&lt;/EndNote&gt;</w:instrText>
      </w:r>
      <w:r w:rsidR="007A2DC9">
        <w:rPr>
          <w:rFonts w:ascii="Calibri" w:hAnsi="Calibri" w:cs="Calibri"/>
          <w:sz w:val="24"/>
          <w:szCs w:val="24"/>
        </w:rPr>
        <w:fldChar w:fldCharType="separate"/>
      </w:r>
      <w:r w:rsidR="007A2DC9" w:rsidRPr="007A2DC9">
        <w:rPr>
          <w:rFonts w:ascii="Calibri" w:hAnsi="Calibri" w:cs="Calibri"/>
          <w:noProof/>
          <w:sz w:val="24"/>
          <w:szCs w:val="24"/>
          <w:vertAlign w:val="superscript"/>
        </w:rPr>
        <w:t>24</w:t>
      </w:r>
      <w:r w:rsidR="007A2DC9">
        <w:rPr>
          <w:rFonts w:ascii="Calibri" w:hAnsi="Calibri" w:cs="Calibri"/>
          <w:sz w:val="24"/>
          <w:szCs w:val="24"/>
        </w:rPr>
        <w:fldChar w:fldCharType="end"/>
      </w:r>
      <w:r w:rsidR="007A2DC9">
        <w:rPr>
          <w:rFonts w:ascii="Calibri" w:hAnsi="Calibri" w:cs="Calibri"/>
          <w:sz w:val="24"/>
          <w:szCs w:val="24"/>
        </w:rPr>
        <w:fldChar w:fldCharType="end"/>
      </w:r>
      <w:r w:rsidR="000736A9" w:rsidRPr="00594BB9">
        <w:rPr>
          <w:rFonts w:ascii="Calibri" w:hAnsi="Calibri" w:cs="Calibri"/>
          <w:sz w:val="24"/>
          <w:szCs w:val="24"/>
        </w:rPr>
        <w:t xml:space="preserve"> (</w:t>
      </w:r>
      <w:r w:rsidR="000E6D61" w:rsidRPr="00594BB9">
        <w:rPr>
          <w:rFonts w:ascii="Calibri" w:hAnsi="Calibri" w:cs="Calibri"/>
          <w:sz w:val="24"/>
          <w:szCs w:val="24"/>
        </w:rPr>
        <w:t>KSOM</w:t>
      </w:r>
      <w:r w:rsidR="000736A9" w:rsidRPr="00594BB9">
        <w:rPr>
          <w:rFonts w:ascii="Calibri" w:hAnsi="Calibri" w:cs="Calibri"/>
          <w:sz w:val="24"/>
          <w:szCs w:val="24"/>
        </w:rPr>
        <w:t>)</w:t>
      </w:r>
      <w:r w:rsidR="000E6D61" w:rsidRPr="00594BB9">
        <w:rPr>
          <w:rFonts w:ascii="Calibri" w:hAnsi="Calibri" w:cs="Calibri"/>
          <w:sz w:val="24"/>
          <w:szCs w:val="24"/>
        </w:rPr>
        <w:t xml:space="preserve"> drop plates as follows: add a </w:t>
      </w:r>
      <w:r w:rsidRPr="00594BB9">
        <w:rPr>
          <w:rFonts w:ascii="Calibri" w:hAnsi="Calibri" w:cs="Calibri"/>
          <w:sz w:val="24"/>
          <w:szCs w:val="24"/>
        </w:rPr>
        <w:t xml:space="preserve">50 </w:t>
      </w:r>
      <w:r w:rsidR="00DC6832" w:rsidRPr="00594BB9">
        <w:rPr>
          <w:rFonts w:ascii="Calibri" w:hAnsi="Calibri" w:cs="Calibri"/>
          <w:sz w:val="24"/>
          <w:szCs w:val="24"/>
        </w:rPr>
        <w:t>μ</w:t>
      </w:r>
      <w:ins w:id="23" w:author="Author" w:date="2018-07-08T17:11:00Z">
        <w:r w:rsidR="00DB3B72">
          <w:rPr>
            <w:rFonts w:ascii="Calibri" w:hAnsi="Calibri" w:cs="Calibri"/>
            <w:sz w:val="24"/>
            <w:szCs w:val="24"/>
          </w:rPr>
          <w:t>L</w:t>
        </w:r>
      </w:ins>
      <w:del w:id="24" w:author="Author" w:date="2018-07-08T17:11:00Z">
        <w:r w:rsidRPr="00594BB9" w:rsidDel="00DB3B72">
          <w:rPr>
            <w:rFonts w:ascii="Calibri" w:hAnsi="Calibri" w:cs="Calibri"/>
            <w:sz w:val="24"/>
            <w:szCs w:val="24"/>
          </w:rPr>
          <w:delText>l</w:delText>
        </w:r>
      </w:del>
      <w:r w:rsidRPr="00594BB9">
        <w:rPr>
          <w:rFonts w:ascii="Calibri" w:hAnsi="Calibri" w:cs="Calibri"/>
          <w:sz w:val="24"/>
          <w:szCs w:val="24"/>
        </w:rPr>
        <w:t xml:space="preserve"> </w:t>
      </w:r>
      <w:r w:rsidR="000E6D61" w:rsidRPr="00594BB9">
        <w:rPr>
          <w:rFonts w:ascii="Calibri" w:hAnsi="Calibri" w:cs="Calibri"/>
          <w:sz w:val="24"/>
          <w:szCs w:val="24"/>
        </w:rPr>
        <w:t xml:space="preserve">drop of </w:t>
      </w:r>
      <w:r w:rsidR="00FC5489" w:rsidRPr="00594BB9">
        <w:rPr>
          <w:rFonts w:ascii="Calibri" w:hAnsi="Calibri" w:cs="Calibri"/>
          <w:sz w:val="24"/>
          <w:szCs w:val="24"/>
        </w:rPr>
        <w:t>KSOM m</w:t>
      </w:r>
      <w:r w:rsidR="000E6D61" w:rsidRPr="00594BB9">
        <w:rPr>
          <w:rFonts w:ascii="Calibri" w:hAnsi="Calibri" w:cs="Calibri"/>
          <w:sz w:val="24"/>
          <w:szCs w:val="24"/>
        </w:rPr>
        <w:t>edi</w:t>
      </w:r>
      <w:r w:rsidR="002623BD" w:rsidRPr="00594BB9">
        <w:rPr>
          <w:rFonts w:ascii="Calibri" w:hAnsi="Calibri" w:cs="Calibri"/>
          <w:sz w:val="24"/>
          <w:szCs w:val="24"/>
        </w:rPr>
        <w:t>um</w:t>
      </w:r>
      <w:r w:rsidR="000E6D61" w:rsidRPr="00594BB9">
        <w:rPr>
          <w:rFonts w:ascii="Calibri" w:hAnsi="Calibri" w:cs="Calibri"/>
          <w:sz w:val="24"/>
          <w:szCs w:val="24"/>
        </w:rPr>
        <w:t xml:space="preserve"> to the middle of a 35 mm tissue culture-treated dish and cover with 2 m</w:t>
      </w:r>
      <w:ins w:id="25" w:author="Author" w:date="2018-07-08T17:11:00Z">
        <w:r w:rsidR="00DB3B72">
          <w:rPr>
            <w:rFonts w:ascii="Calibri" w:hAnsi="Calibri" w:cs="Calibri"/>
            <w:sz w:val="24"/>
            <w:szCs w:val="24"/>
          </w:rPr>
          <w:t>L</w:t>
        </w:r>
      </w:ins>
      <w:del w:id="26" w:author="Author" w:date="2018-07-08T17:11:00Z">
        <w:r w:rsidR="000E6D61" w:rsidRPr="00594BB9" w:rsidDel="00DB3B72">
          <w:rPr>
            <w:rFonts w:ascii="Calibri" w:hAnsi="Calibri" w:cs="Calibri"/>
            <w:sz w:val="24"/>
            <w:szCs w:val="24"/>
          </w:rPr>
          <w:delText>l</w:delText>
        </w:r>
      </w:del>
      <w:r w:rsidR="000E6D61" w:rsidRPr="00594BB9">
        <w:rPr>
          <w:rFonts w:ascii="Calibri" w:hAnsi="Calibri" w:cs="Calibri"/>
          <w:sz w:val="24"/>
          <w:szCs w:val="24"/>
        </w:rPr>
        <w:t xml:space="preserve"> of Dimethylpolysiloxane (DMPS5X)</w:t>
      </w:r>
      <w:r w:rsidR="002623BD" w:rsidRPr="00594BB9">
        <w:rPr>
          <w:rFonts w:ascii="Calibri" w:hAnsi="Calibri" w:cs="Calibri"/>
          <w:sz w:val="24"/>
          <w:szCs w:val="24"/>
        </w:rPr>
        <w:t xml:space="preserve"> and place at 37</w:t>
      </w:r>
      <w:r w:rsidR="00EE76F5" w:rsidRPr="00594BB9">
        <w:rPr>
          <w:rFonts w:ascii="Calibri" w:hAnsi="Calibri" w:cs="Calibri"/>
          <w:sz w:val="24"/>
          <w:szCs w:val="24"/>
        </w:rPr>
        <w:t xml:space="preserve"> </w:t>
      </w:r>
      <w:r w:rsidR="000736A9" w:rsidRPr="00594BB9">
        <w:rPr>
          <w:rFonts w:ascii="Calibri" w:hAnsi="Calibri" w:cs="Calibri"/>
          <w:sz w:val="24"/>
          <w:szCs w:val="24"/>
          <w:vertAlign w:val="superscript"/>
        </w:rPr>
        <w:t>o</w:t>
      </w:r>
      <w:r w:rsidR="002623BD" w:rsidRPr="00594BB9">
        <w:rPr>
          <w:rFonts w:ascii="Calibri" w:hAnsi="Calibri" w:cs="Calibri"/>
          <w:sz w:val="24"/>
          <w:szCs w:val="24"/>
        </w:rPr>
        <w:t>C, 5% CO</w:t>
      </w:r>
      <w:r w:rsidR="002623BD" w:rsidRPr="00594BB9">
        <w:rPr>
          <w:rFonts w:ascii="Calibri" w:hAnsi="Calibri" w:cs="Calibri"/>
          <w:sz w:val="24"/>
          <w:szCs w:val="24"/>
          <w:vertAlign w:val="subscript"/>
        </w:rPr>
        <w:t>2</w:t>
      </w:r>
      <w:r w:rsidR="002623BD" w:rsidRPr="00594BB9">
        <w:rPr>
          <w:rFonts w:ascii="Calibri" w:hAnsi="Calibri" w:cs="Calibri"/>
          <w:sz w:val="24"/>
          <w:szCs w:val="24"/>
        </w:rPr>
        <w:t>, 5% O</w:t>
      </w:r>
      <w:r w:rsidR="002623BD" w:rsidRPr="00594BB9">
        <w:rPr>
          <w:rFonts w:ascii="Calibri" w:hAnsi="Calibri" w:cs="Calibri"/>
          <w:sz w:val="24"/>
          <w:szCs w:val="24"/>
          <w:vertAlign w:val="subscript"/>
        </w:rPr>
        <w:t>2</w:t>
      </w:r>
      <w:r w:rsidR="002623BD" w:rsidRPr="00594BB9">
        <w:rPr>
          <w:rFonts w:ascii="Calibri" w:hAnsi="Calibri" w:cs="Calibri"/>
          <w:sz w:val="24"/>
          <w:szCs w:val="24"/>
        </w:rPr>
        <w:t xml:space="preserve"> and 90% N</w:t>
      </w:r>
      <w:r w:rsidR="002623BD" w:rsidRPr="00594BB9">
        <w:rPr>
          <w:rFonts w:ascii="Calibri" w:hAnsi="Calibri" w:cs="Calibri"/>
          <w:sz w:val="24"/>
          <w:szCs w:val="24"/>
          <w:vertAlign w:val="subscript"/>
        </w:rPr>
        <w:t>2</w:t>
      </w:r>
      <w:r w:rsidR="00FC5489" w:rsidRPr="00594BB9">
        <w:rPr>
          <w:rFonts w:ascii="Calibri" w:hAnsi="Calibri" w:cs="Calibri"/>
          <w:sz w:val="24"/>
          <w:szCs w:val="24"/>
        </w:rPr>
        <w:t xml:space="preserve"> to equilibrate</w:t>
      </w:r>
      <w:r w:rsidRPr="00594BB9">
        <w:rPr>
          <w:rFonts w:ascii="Calibri" w:hAnsi="Calibri" w:cs="Calibri"/>
          <w:sz w:val="24"/>
          <w:szCs w:val="24"/>
        </w:rPr>
        <w:t xml:space="preserve">. </w:t>
      </w:r>
    </w:p>
    <w:p w:rsidR="000511AF" w:rsidRPr="00594BB9" w:rsidRDefault="000511AF" w:rsidP="00594BB9">
      <w:pPr>
        <w:spacing w:after="0" w:line="240" w:lineRule="auto"/>
        <w:jc w:val="both"/>
        <w:rPr>
          <w:rFonts w:ascii="Calibri" w:hAnsi="Calibri" w:cs="Calibri"/>
          <w:b/>
          <w:sz w:val="24"/>
          <w:szCs w:val="24"/>
        </w:rPr>
      </w:pPr>
    </w:p>
    <w:p w:rsidR="00687605" w:rsidRPr="00594BB9" w:rsidRDefault="002623BD" w:rsidP="00594BB9">
      <w:pPr>
        <w:spacing w:after="0" w:line="240" w:lineRule="auto"/>
        <w:jc w:val="both"/>
        <w:rPr>
          <w:rFonts w:ascii="Calibri" w:hAnsi="Calibri" w:cs="Calibri"/>
          <w:sz w:val="24"/>
          <w:szCs w:val="24"/>
        </w:rPr>
      </w:pPr>
      <w:r w:rsidRPr="00594BB9">
        <w:rPr>
          <w:rFonts w:ascii="Calibri" w:hAnsi="Calibri" w:cs="Calibri"/>
          <w:b/>
          <w:sz w:val="24"/>
          <w:szCs w:val="24"/>
        </w:rPr>
        <w:t>Note:</w:t>
      </w:r>
      <w:r w:rsidR="00CF18A9" w:rsidRPr="00594BB9">
        <w:rPr>
          <w:rFonts w:ascii="Calibri" w:hAnsi="Calibri" w:cs="Calibri"/>
          <w:sz w:val="24"/>
          <w:szCs w:val="24"/>
        </w:rPr>
        <w:t xml:space="preserve"> </w:t>
      </w:r>
      <w:r w:rsidR="00FC5489" w:rsidRPr="00594BB9">
        <w:rPr>
          <w:rFonts w:ascii="Calibri" w:hAnsi="Calibri" w:cs="Calibri"/>
          <w:sz w:val="24"/>
          <w:szCs w:val="24"/>
        </w:rPr>
        <w:t>Use disposable sterile plates</w:t>
      </w:r>
      <w:r w:rsidR="00CF18A9" w:rsidRPr="00594BB9">
        <w:rPr>
          <w:rFonts w:ascii="Calibri" w:hAnsi="Calibri" w:cs="Calibri"/>
          <w:sz w:val="24"/>
          <w:szCs w:val="24"/>
        </w:rPr>
        <w:t xml:space="preserve"> and discard following exposure to lentiviruses</w:t>
      </w:r>
      <w:r w:rsidR="00FC5489" w:rsidRPr="00594BB9">
        <w:rPr>
          <w:rFonts w:ascii="Calibri" w:hAnsi="Calibri" w:cs="Calibri"/>
          <w:sz w:val="24"/>
          <w:szCs w:val="24"/>
        </w:rPr>
        <w:t xml:space="preserve">. </w:t>
      </w:r>
    </w:p>
    <w:p w:rsidR="00D56FD7" w:rsidRPr="00594BB9" w:rsidRDefault="00D56FD7" w:rsidP="00594BB9">
      <w:pPr>
        <w:spacing w:after="0" w:line="240" w:lineRule="auto"/>
        <w:jc w:val="both"/>
        <w:rPr>
          <w:rFonts w:ascii="Calibri" w:hAnsi="Calibri" w:cs="Calibri"/>
          <w:sz w:val="24"/>
          <w:szCs w:val="24"/>
        </w:rPr>
      </w:pPr>
    </w:p>
    <w:p w:rsidR="00BE024D" w:rsidRPr="00594BB9" w:rsidRDefault="00D56FD7" w:rsidP="00594BB9">
      <w:pPr>
        <w:spacing w:after="0" w:line="240" w:lineRule="auto"/>
        <w:jc w:val="both"/>
        <w:rPr>
          <w:rFonts w:ascii="Calibri" w:hAnsi="Calibri" w:cs="Calibri"/>
          <w:sz w:val="24"/>
          <w:szCs w:val="24"/>
        </w:rPr>
      </w:pPr>
      <w:r w:rsidRPr="00594BB9">
        <w:rPr>
          <w:rFonts w:ascii="Calibri" w:hAnsi="Calibri" w:cs="Calibri"/>
          <w:sz w:val="24"/>
          <w:szCs w:val="24"/>
        </w:rPr>
        <w:t xml:space="preserve">1.4. </w:t>
      </w:r>
      <w:r w:rsidR="00BE024D" w:rsidRPr="00594BB9">
        <w:rPr>
          <w:rFonts w:ascii="Calibri" w:hAnsi="Calibri" w:cs="Calibri"/>
          <w:sz w:val="24"/>
          <w:szCs w:val="24"/>
        </w:rPr>
        <w:t xml:space="preserve">Prepare 1x solution of hyaluronidase </w:t>
      </w:r>
      <w:r w:rsidR="00B9088A" w:rsidRPr="00594BB9">
        <w:rPr>
          <w:rFonts w:ascii="Calibri" w:hAnsi="Calibri" w:cs="Calibri"/>
          <w:sz w:val="24"/>
          <w:szCs w:val="24"/>
        </w:rPr>
        <w:t xml:space="preserve">in </w:t>
      </w:r>
      <w:bookmarkStart w:id="27" w:name="_Hlk517750926"/>
      <w:r w:rsidR="00AD1E3C" w:rsidRPr="00594BB9">
        <w:rPr>
          <w:rFonts w:ascii="Calibri" w:hAnsi="Calibri" w:cs="Calibri"/>
          <w:sz w:val="24"/>
          <w:szCs w:val="24"/>
        </w:rPr>
        <w:t>M2 medium</w:t>
      </w:r>
      <w:r w:rsidR="00B9088A" w:rsidRPr="00594BB9">
        <w:rPr>
          <w:rFonts w:ascii="Calibri" w:hAnsi="Calibri" w:cs="Calibri"/>
          <w:sz w:val="24"/>
          <w:szCs w:val="24"/>
        </w:rPr>
        <w:t xml:space="preserve"> </w:t>
      </w:r>
      <w:bookmarkEnd w:id="27"/>
      <w:r w:rsidR="00BE024D" w:rsidRPr="00594BB9">
        <w:rPr>
          <w:rFonts w:ascii="Calibri" w:hAnsi="Calibri" w:cs="Calibri"/>
          <w:sz w:val="24"/>
          <w:szCs w:val="24"/>
        </w:rPr>
        <w:t>from stock solution (100x, 30 mg/m</w:t>
      </w:r>
      <w:ins w:id="28" w:author="Author" w:date="2018-07-08T17:12:00Z">
        <w:r w:rsidR="00DB3B72">
          <w:rPr>
            <w:rFonts w:ascii="Calibri" w:hAnsi="Calibri" w:cs="Calibri"/>
            <w:sz w:val="24"/>
            <w:szCs w:val="24"/>
          </w:rPr>
          <w:t>L</w:t>
        </w:r>
      </w:ins>
      <w:del w:id="29" w:author="Author" w:date="2018-07-08T17:11:00Z">
        <w:r w:rsidR="00BE024D" w:rsidRPr="00594BB9" w:rsidDel="00DB3B72">
          <w:rPr>
            <w:rFonts w:ascii="Calibri" w:hAnsi="Calibri" w:cs="Calibri"/>
            <w:sz w:val="24"/>
            <w:szCs w:val="24"/>
          </w:rPr>
          <w:delText>l</w:delText>
        </w:r>
      </w:del>
      <w:r w:rsidR="00BE024D" w:rsidRPr="00594BB9">
        <w:rPr>
          <w:rFonts w:ascii="Calibri" w:hAnsi="Calibri" w:cs="Calibri"/>
          <w:sz w:val="24"/>
          <w:szCs w:val="24"/>
        </w:rPr>
        <w:t>, store at -20</w:t>
      </w:r>
      <w:r w:rsidR="00EE76F5" w:rsidRPr="00594BB9">
        <w:rPr>
          <w:rFonts w:ascii="Calibri" w:hAnsi="Calibri" w:cs="Calibri"/>
          <w:sz w:val="24"/>
          <w:szCs w:val="24"/>
        </w:rPr>
        <w:t xml:space="preserve"> </w:t>
      </w:r>
      <w:r w:rsidR="00594BB9">
        <w:rPr>
          <w:rFonts w:ascii="Calibri" w:hAnsi="Calibri" w:cs="Calibri"/>
          <w:sz w:val="24"/>
          <w:szCs w:val="24"/>
        </w:rPr>
        <w:t>°</w:t>
      </w:r>
      <w:r w:rsidR="00BE024D" w:rsidRPr="00594BB9">
        <w:rPr>
          <w:rFonts w:ascii="Calibri" w:hAnsi="Calibri" w:cs="Calibri"/>
          <w:sz w:val="24"/>
          <w:szCs w:val="24"/>
        </w:rPr>
        <w:t>C)</w:t>
      </w:r>
      <w:r w:rsidR="00AD1E3C" w:rsidRPr="00594BB9">
        <w:rPr>
          <w:rFonts w:ascii="Calibri" w:hAnsi="Calibri" w:cs="Calibri"/>
          <w:sz w:val="24"/>
          <w:szCs w:val="24"/>
        </w:rPr>
        <w:t>. 100x stock solution was prepared in water.</w:t>
      </w:r>
      <w:r w:rsidR="00BE024D" w:rsidRPr="00594BB9">
        <w:rPr>
          <w:rFonts w:ascii="Calibri" w:hAnsi="Calibri" w:cs="Calibri"/>
          <w:sz w:val="24"/>
          <w:szCs w:val="24"/>
        </w:rPr>
        <w:t xml:space="preserve"> </w:t>
      </w:r>
    </w:p>
    <w:p w:rsidR="00BE024D" w:rsidRPr="00594BB9" w:rsidRDefault="00BE024D" w:rsidP="00594BB9">
      <w:pPr>
        <w:spacing w:after="0" w:line="240" w:lineRule="auto"/>
        <w:jc w:val="both"/>
        <w:rPr>
          <w:rFonts w:ascii="Calibri" w:hAnsi="Calibri" w:cs="Calibri"/>
          <w:sz w:val="24"/>
          <w:szCs w:val="24"/>
        </w:rPr>
      </w:pPr>
    </w:p>
    <w:p w:rsidR="00232500" w:rsidRPr="00594BB9" w:rsidRDefault="00BE024D" w:rsidP="00594BB9">
      <w:pPr>
        <w:spacing w:after="0" w:line="240" w:lineRule="auto"/>
        <w:jc w:val="both"/>
        <w:rPr>
          <w:rFonts w:ascii="Calibri" w:hAnsi="Calibri" w:cs="Calibri"/>
          <w:sz w:val="24"/>
          <w:szCs w:val="24"/>
        </w:rPr>
      </w:pPr>
      <w:r w:rsidRPr="00594BB9">
        <w:rPr>
          <w:rFonts w:ascii="Calibri" w:hAnsi="Calibri" w:cs="Calibri"/>
          <w:sz w:val="24"/>
          <w:szCs w:val="24"/>
        </w:rPr>
        <w:t xml:space="preserve">1.5. </w:t>
      </w:r>
      <w:r w:rsidR="00D56FD7" w:rsidRPr="00594BB9">
        <w:rPr>
          <w:rFonts w:ascii="Calibri" w:hAnsi="Calibri" w:cs="Calibri"/>
          <w:sz w:val="24"/>
          <w:szCs w:val="24"/>
        </w:rPr>
        <w:t xml:space="preserve">24 </w:t>
      </w:r>
      <w:del w:id="30" w:author="Author" w:date="2018-07-08T17:12:00Z">
        <w:r w:rsidR="00D56FD7" w:rsidRPr="00594BB9" w:rsidDel="004727BE">
          <w:rPr>
            <w:rFonts w:ascii="Calibri" w:hAnsi="Calibri" w:cs="Calibri"/>
            <w:sz w:val="24"/>
            <w:szCs w:val="24"/>
          </w:rPr>
          <w:delText>hours</w:delText>
        </w:r>
      </w:del>
      <w:ins w:id="31" w:author="Author" w:date="2018-07-08T17:12:00Z">
        <w:r w:rsidR="004727BE">
          <w:rPr>
            <w:rFonts w:ascii="Calibri" w:hAnsi="Calibri" w:cs="Calibri"/>
            <w:sz w:val="24"/>
            <w:szCs w:val="24"/>
          </w:rPr>
          <w:t>h</w:t>
        </w:r>
      </w:ins>
      <w:r w:rsidR="00D56FD7" w:rsidRPr="00594BB9">
        <w:rPr>
          <w:rFonts w:ascii="Calibri" w:hAnsi="Calibri" w:cs="Calibri"/>
          <w:sz w:val="24"/>
          <w:szCs w:val="24"/>
        </w:rPr>
        <w:t xml:space="preserve"> post laser-assisted transduction of mouse fertilized eggs, set up breeding pairs between vasectomized male and female mice to prepare pseudopregnant female mice. </w:t>
      </w:r>
    </w:p>
    <w:p w:rsidR="003D76CB" w:rsidRPr="00594BB9" w:rsidRDefault="003D76CB" w:rsidP="00594BB9">
      <w:pPr>
        <w:spacing w:after="0" w:line="240" w:lineRule="auto"/>
        <w:jc w:val="both"/>
        <w:rPr>
          <w:rFonts w:ascii="Calibri" w:hAnsi="Calibri" w:cs="Calibri"/>
          <w:sz w:val="24"/>
          <w:szCs w:val="24"/>
        </w:rPr>
      </w:pPr>
    </w:p>
    <w:p w:rsidR="00BA3A48" w:rsidRPr="00594BB9" w:rsidRDefault="003D76CB" w:rsidP="00594BB9">
      <w:pPr>
        <w:spacing w:after="0" w:line="240" w:lineRule="auto"/>
        <w:jc w:val="both"/>
        <w:rPr>
          <w:rFonts w:ascii="Calibri" w:hAnsi="Calibri" w:cs="Calibri"/>
          <w:b/>
          <w:sz w:val="24"/>
          <w:szCs w:val="24"/>
        </w:rPr>
      </w:pPr>
      <w:r w:rsidRPr="00594BB9">
        <w:rPr>
          <w:rFonts w:ascii="Calibri" w:hAnsi="Calibri" w:cs="Calibri"/>
          <w:b/>
          <w:sz w:val="24"/>
          <w:szCs w:val="24"/>
        </w:rPr>
        <w:t>2</w:t>
      </w:r>
      <w:r w:rsidR="00BA3A48" w:rsidRPr="00594BB9">
        <w:rPr>
          <w:rFonts w:ascii="Calibri" w:hAnsi="Calibri" w:cs="Calibri"/>
          <w:b/>
          <w:sz w:val="24"/>
          <w:szCs w:val="24"/>
        </w:rPr>
        <w:t>. Isolation of Mouse Fertilized Eggs</w:t>
      </w:r>
    </w:p>
    <w:p w:rsidR="00BA3A48" w:rsidRPr="00594BB9" w:rsidRDefault="00BA3A48" w:rsidP="00594BB9">
      <w:pPr>
        <w:spacing w:after="0" w:line="240" w:lineRule="auto"/>
        <w:jc w:val="both"/>
        <w:rPr>
          <w:rFonts w:ascii="Calibri" w:hAnsi="Calibri" w:cs="Calibri"/>
          <w:sz w:val="24"/>
          <w:szCs w:val="24"/>
        </w:rPr>
      </w:pPr>
    </w:p>
    <w:p w:rsidR="00BA5C6E" w:rsidRDefault="003D76CB" w:rsidP="00594BB9">
      <w:pPr>
        <w:spacing w:after="0" w:line="240" w:lineRule="auto"/>
        <w:jc w:val="both"/>
        <w:rPr>
          <w:ins w:id="32" w:author="Author" w:date="2018-07-08T17:13:00Z"/>
          <w:rFonts w:ascii="Calibri" w:hAnsi="Calibri" w:cs="Calibri"/>
          <w:sz w:val="24"/>
          <w:szCs w:val="24"/>
        </w:rPr>
      </w:pPr>
      <w:r w:rsidRPr="00594BB9">
        <w:rPr>
          <w:rFonts w:ascii="Calibri" w:hAnsi="Calibri" w:cs="Calibri"/>
          <w:sz w:val="24"/>
          <w:szCs w:val="24"/>
        </w:rPr>
        <w:t>2.1</w:t>
      </w:r>
      <w:r w:rsidR="00BA5C6E" w:rsidRPr="00594BB9">
        <w:rPr>
          <w:rFonts w:ascii="Calibri" w:hAnsi="Calibri" w:cs="Calibri"/>
          <w:sz w:val="24"/>
          <w:szCs w:val="24"/>
        </w:rPr>
        <w:t>. 16-24 h</w:t>
      </w:r>
      <w:del w:id="33" w:author="Author" w:date="2018-07-08T17:12:00Z">
        <w:r w:rsidR="00BA5C6E" w:rsidRPr="00594BB9" w:rsidDel="004727BE">
          <w:rPr>
            <w:rFonts w:ascii="Calibri" w:hAnsi="Calibri" w:cs="Calibri"/>
            <w:sz w:val="24"/>
            <w:szCs w:val="24"/>
          </w:rPr>
          <w:delText>ours</w:delText>
        </w:r>
      </w:del>
      <w:r w:rsidR="00BA5C6E" w:rsidRPr="00594BB9">
        <w:rPr>
          <w:rFonts w:ascii="Calibri" w:hAnsi="Calibri" w:cs="Calibri"/>
          <w:sz w:val="24"/>
          <w:szCs w:val="24"/>
        </w:rPr>
        <w:t xml:space="preserve"> post mating, select female mice with vaginal plugs indicative of successful mating</w:t>
      </w:r>
      <w:del w:id="34" w:author="Author" w:date="2018-07-08T17:14:00Z">
        <w:r w:rsidR="00BA5C6E" w:rsidRPr="00594BB9" w:rsidDel="004727BE">
          <w:rPr>
            <w:rFonts w:ascii="Calibri" w:hAnsi="Calibri" w:cs="Calibri"/>
            <w:sz w:val="24"/>
            <w:szCs w:val="24"/>
          </w:rPr>
          <w:delText>,</w:delText>
        </w:r>
      </w:del>
      <w:ins w:id="35" w:author="Author" w:date="2018-07-08T17:14:00Z">
        <w:r w:rsidR="004727BE">
          <w:rPr>
            <w:rFonts w:ascii="Calibri" w:hAnsi="Calibri" w:cs="Calibri"/>
            <w:sz w:val="24"/>
            <w:szCs w:val="24"/>
          </w:rPr>
          <w:t xml:space="preserve"> and</w:t>
        </w:r>
      </w:ins>
      <w:r w:rsidR="00BA5C6E" w:rsidRPr="00594BB9">
        <w:rPr>
          <w:rFonts w:ascii="Calibri" w:hAnsi="Calibri" w:cs="Calibri"/>
          <w:sz w:val="24"/>
          <w:szCs w:val="24"/>
        </w:rPr>
        <w:t xml:space="preserve"> humanely euthanize</w:t>
      </w:r>
      <w:del w:id="36" w:author="Author" w:date="2018-07-08T17:14:00Z">
        <w:r w:rsidR="00BA5C6E" w:rsidRPr="00594BB9" w:rsidDel="004727BE">
          <w:rPr>
            <w:rFonts w:ascii="Calibri" w:hAnsi="Calibri" w:cs="Calibri"/>
            <w:sz w:val="24"/>
            <w:szCs w:val="24"/>
          </w:rPr>
          <w:delText>, and isolate ovarie</w:delText>
        </w:r>
        <w:r w:rsidR="00654250" w:rsidRPr="00594BB9" w:rsidDel="004727BE">
          <w:rPr>
            <w:rFonts w:ascii="Calibri" w:hAnsi="Calibri" w:cs="Calibri"/>
            <w:sz w:val="24"/>
            <w:szCs w:val="24"/>
          </w:rPr>
          <w:delText>s and oviducts according to standard protocol</w:delText>
        </w:r>
        <w:r w:rsidR="00BA5C6E" w:rsidRPr="00594BB9" w:rsidDel="004727BE">
          <w:rPr>
            <w:rFonts w:ascii="Calibri" w:hAnsi="Calibri" w:cs="Calibri"/>
            <w:sz w:val="24"/>
            <w:szCs w:val="24"/>
          </w:rPr>
          <w:delText>s</w:delText>
        </w:r>
      </w:del>
      <w:r w:rsidR="007A2DC9">
        <w:rPr>
          <w:rFonts w:ascii="Calibri" w:hAnsi="Calibri" w:cs="Calibri"/>
          <w:sz w:val="24"/>
          <w:szCs w:val="24"/>
        </w:rPr>
        <w:fldChar w:fldCharType="begin"/>
      </w:r>
      <w:r w:rsidR="007A2DC9">
        <w:rPr>
          <w:rFonts w:ascii="Calibri" w:hAnsi="Calibri" w:cs="Calibri"/>
          <w:sz w:val="24"/>
          <w:szCs w:val="24"/>
        </w:rPr>
        <w:instrText xml:space="preserve"> HYPERLINK \l "_ENREF_25" \o "Stein, 2011 #68" </w:instrText>
      </w:r>
      <w:r w:rsidR="007A2DC9">
        <w:rPr>
          <w:rFonts w:ascii="Calibri" w:hAnsi="Calibri" w:cs="Calibri"/>
          <w:sz w:val="24"/>
          <w:szCs w:val="24"/>
        </w:rPr>
        <w:fldChar w:fldCharType="separate"/>
      </w:r>
      <w:del w:id="37" w:author="Author" w:date="2018-07-08T17:14:00Z">
        <w:r w:rsidR="007A2DC9" w:rsidRPr="00594BB9" w:rsidDel="004727BE">
          <w:rPr>
            <w:rFonts w:ascii="Calibri" w:hAnsi="Calibri" w:cs="Calibri"/>
            <w:sz w:val="24"/>
            <w:szCs w:val="24"/>
          </w:rPr>
          <w:fldChar w:fldCharType="begin"/>
        </w:r>
      </w:del>
      <w:r w:rsidR="007A2DC9">
        <w:rPr>
          <w:rFonts w:ascii="Calibri" w:hAnsi="Calibri" w:cs="Calibri"/>
          <w:sz w:val="24"/>
          <w:szCs w:val="24"/>
        </w:rPr>
        <w:instrText xml:space="preserve"> ADDIN EN.CITE &lt;EndNote&gt;&lt;Cite&gt;&lt;Author&gt;Stein&lt;/Author&gt;&lt;Year&gt;2011&lt;/Year&gt;&lt;RecNum&gt;68&lt;/RecNum&gt;&lt;DisplayText&gt;&lt;style face="superscript"&gt;25&lt;/style&gt;&lt;/DisplayText&gt;&lt;record&gt;&lt;rec-number&gt;68&lt;/rec-number&gt;&lt;foreign-keys&gt;&lt;key app="EN" db-id="2ar50t05rewz2perwv5pwz5irdpxezsfaze5"&gt;68&lt;/key&gt;&lt;/foreign-keys&gt;&lt;ref-type name="Journal Article"&gt;17&lt;/ref-type&gt;&lt;contributors&gt;&lt;authors&gt;&lt;author&gt;Stein, P.&lt;/author&gt;&lt;author&gt;Schindler, K.&lt;/author&gt;&lt;/authors&gt;&lt;/contributors&gt;&lt;auth-address&gt;Department of Biology, University of Pennsylvania, USA.&lt;/auth-address&gt;&lt;titles&gt;&lt;title&gt;Mouse oocyte microinjection, maturation and ploidy assessment&lt;/title&gt;&lt;secondary-title&gt;J Vis Exp&lt;/secondary-title&gt;&lt;alt-title&gt;Journal of visualized experiments : JoVE&lt;/alt-title&gt;&lt;/titles&gt;&lt;periodical&gt;&lt;full-title&gt;J Vis Exp&lt;/full-title&gt;&lt;abbr-1&gt;Journal of visualized experiments : JoVE&lt;/abbr-1&gt;&lt;/periodical&gt;&lt;alt-periodical&gt;&lt;full-title&gt;J Vis Exp&lt;/full-title&gt;&lt;abbr-1&gt;Journal of visualized experiments : JoVE&lt;/abbr-1&gt;&lt;/alt-periodical&gt;&lt;number&gt;53&lt;/number&gt;&lt;keywords&gt;&lt;keyword&gt;Animals&lt;/keyword&gt;&lt;keyword&gt;DNA/administration &amp;amp; dosage&lt;/keyword&gt;&lt;keyword&gt;Female&lt;/keyword&gt;&lt;keyword&gt;Mice&lt;/keyword&gt;&lt;keyword&gt;Microinjections/*methods&lt;/keyword&gt;&lt;keyword&gt;Oocytes/*physiology/ultrastructure&lt;/keyword&gt;&lt;keyword&gt;*Ploidies&lt;/keyword&gt;&lt;keyword&gt;Prophase&lt;/keyword&gt;&lt;keyword&gt;RNA, Complementary/administration &amp;amp; dosage&lt;/keyword&gt;&lt;/keywords&gt;&lt;dates&gt;&lt;year&gt;2011&lt;/year&gt;&lt;pub-dates&gt;&lt;date&gt;Jul 23&lt;/date&gt;&lt;/pub-dates&gt;&lt;/dates&gt;&lt;isbn&gt;1940-087X (Electronic)&amp;#xD;1940-087X (Linking)&lt;/isbn&gt;&lt;accession-num&gt;21808228&lt;/accession-num&gt;&lt;urls&gt;&lt;related-urls&gt;&lt;url&gt;http://www.ncbi.nlm.nih.gov/pubmed/21808228&lt;/url&gt;&lt;/related-urls&gt;&lt;/urls&gt;&lt;custom2&gt;3346305&lt;/custom2&gt;&lt;electronic-resource-num&gt;10.3791/2851&lt;/electronic-resource-num&gt;&lt;/record&gt;&lt;/Cite&gt;&lt;/EndNote&gt;</w:instrText>
      </w:r>
      <w:del w:id="38" w:author="Author" w:date="2018-07-08T17:14:00Z">
        <w:r w:rsidR="007A2DC9" w:rsidRPr="00594BB9" w:rsidDel="004727BE">
          <w:rPr>
            <w:rFonts w:ascii="Calibri" w:hAnsi="Calibri" w:cs="Calibri"/>
            <w:sz w:val="24"/>
            <w:szCs w:val="24"/>
          </w:rPr>
          <w:fldChar w:fldCharType="separate"/>
        </w:r>
      </w:del>
      <w:r w:rsidR="007A2DC9" w:rsidRPr="007A2DC9">
        <w:rPr>
          <w:rFonts w:ascii="Calibri" w:hAnsi="Calibri" w:cs="Calibri"/>
          <w:noProof/>
          <w:sz w:val="24"/>
          <w:szCs w:val="24"/>
          <w:vertAlign w:val="superscript"/>
        </w:rPr>
        <w:t>25</w:t>
      </w:r>
      <w:del w:id="39" w:author="Author" w:date="2018-07-08T17:14:00Z">
        <w:r w:rsidR="007A2DC9" w:rsidRPr="00594BB9" w:rsidDel="004727BE">
          <w:rPr>
            <w:rFonts w:ascii="Calibri" w:hAnsi="Calibri" w:cs="Calibri"/>
            <w:sz w:val="24"/>
            <w:szCs w:val="24"/>
          </w:rPr>
          <w:fldChar w:fldCharType="end"/>
        </w:r>
      </w:del>
      <w:r w:rsidR="007A2DC9">
        <w:rPr>
          <w:rFonts w:ascii="Calibri" w:hAnsi="Calibri" w:cs="Calibri"/>
          <w:sz w:val="24"/>
          <w:szCs w:val="24"/>
        </w:rPr>
        <w:fldChar w:fldCharType="end"/>
      </w:r>
      <w:r w:rsidR="00BA5C6E" w:rsidRPr="00594BB9">
        <w:rPr>
          <w:rFonts w:ascii="Calibri" w:hAnsi="Calibri" w:cs="Calibri"/>
          <w:sz w:val="24"/>
          <w:szCs w:val="24"/>
        </w:rPr>
        <w:t>.</w:t>
      </w:r>
      <w:r w:rsidR="00F242CC" w:rsidRPr="00594BB9">
        <w:rPr>
          <w:rFonts w:ascii="Calibri" w:hAnsi="Calibri" w:cs="Calibri"/>
          <w:sz w:val="24"/>
          <w:szCs w:val="24"/>
        </w:rPr>
        <w:t xml:space="preserve"> The mice used in this study were euthanized by cervical dislocation under deep CO</w:t>
      </w:r>
      <w:r w:rsidR="00F242CC" w:rsidRPr="00594BB9">
        <w:rPr>
          <w:rFonts w:ascii="Calibri" w:hAnsi="Calibri" w:cs="Calibri"/>
          <w:sz w:val="24"/>
          <w:szCs w:val="24"/>
          <w:vertAlign w:val="subscript"/>
        </w:rPr>
        <w:t>2</w:t>
      </w:r>
      <w:r w:rsidR="00F242CC" w:rsidRPr="00594BB9">
        <w:rPr>
          <w:rFonts w:ascii="Calibri" w:hAnsi="Calibri" w:cs="Calibri"/>
          <w:sz w:val="24"/>
          <w:szCs w:val="24"/>
        </w:rPr>
        <w:t xml:space="preserve"> or isoflurane inhalation. </w:t>
      </w:r>
    </w:p>
    <w:p w:rsidR="004727BE" w:rsidRDefault="004727BE" w:rsidP="00594BB9">
      <w:pPr>
        <w:spacing w:after="0" w:line="240" w:lineRule="auto"/>
        <w:jc w:val="both"/>
        <w:rPr>
          <w:ins w:id="40" w:author="Author" w:date="2018-07-08T17:13:00Z"/>
          <w:rFonts w:ascii="Calibri" w:hAnsi="Calibri" w:cs="Calibri"/>
          <w:sz w:val="24"/>
          <w:szCs w:val="24"/>
        </w:rPr>
      </w:pPr>
    </w:p>
    <w:p w:rsidR="004727BE" w:rsidRPr="00594BB9" w:rsidRDefault="004727BE" w:rsidP="00594BB9">
      <w:pPr>
        <w:spacing w:after="0" w:line="240" w:lineRule="auto"/>
        <w:jc w:val="both"/>
        <w:rPr>
          <w:rFonts w:ascii="Calibri" w:hAnsi="Calibri" w:cs="Calibri"/>
          <w:sz w:val="24"/>
          <w:szCs w:val="24"/>
        </w:rPr>
      </w:pPr>
      <w:ins w:id="41" w:author="Author" w:date="2018-07-08T17:13:00Z">
        <w:r>
          <w:rPr>
            <w:rFonts w:ascii="Calibri" w:hAnsi="Calibri" w:cs="Calibri"/>
            <w:sz w:val="24"/>
            <w:szCs w:val="24"/>
          </w:rPr>
          <w:t>2.2</w:t>
        </w:r>
      </w:ins>
      <w:ins w:id="42" w:author="Author" w:date="2018-07-08T17:15:00Z">
        <w:r>
          <w:rPr>
            <w:rFonts w:ascii="Calibri" w:hAnsi="Calibri" w:cs="Calibri"/>
            <w:sz w:val="24"/>
            <w:szCs w:val="24"/>
          </w:rPr>
          <w:t>.</w:t>
        </w:r>
      </w:ins>
      <w:ins w:id="43" w:author="Author" w:date="2018-07-08T17:13:00Z">
        <w:r>
          <w:rPr>
            <w:rFonts w:ascii="Calibri" w:hAnsi="Calibri" w:cs="Calibri"/>
            <w:sz w:val="24"/>
            <w:szCs w:val="24"/>
          </w:rPr>
          <w:t xml:space="preserve"> I</w:t>
        </w:r>
        <w:r w:rsidRPr="00594BB9">
          <w:rPr>
            <w:rFonts w:ascii="Calibri" w:hAnsi="Calibri" w:cs="Calibri"/>
            <w:sz w:val="24"/>
            <w:szCs w:val="24"/>
          </w:rPr>
          <w:t>solate ovaries and oviducts according to standard protocols</w:t>
        </w:r>
      </w:ins>
      <w:r w:rsidR="007A2DC9">
        <w:rPr>
          <w:rFonts w:ascii="Calibri" w:hAnsi="Calibri" w:cs="Calibri"/>
          <w:sz w:val="24"/>
          <w:szCs w:val="24"/>
        </w:rPr>
        <w:fldChar w:fldCharType="begin"/>
      </w:r>
      <w:r w:rsidR="007A2DC9">
        <w:rPr>
          <w:rFonts w:ascii="Calibri" w:hAnsi="Calibri" w:cs="Calibri"/>
          <w:sz w:val="24"/>
          <w:szCs w:val="24"/>
        </w:rPr>
        <w:instrText xml:space="preserve"> HYPERLINK \l "_ENREF_25" \o "Stein, 2011 #68" </w:instrText>
      </w:r>
      <w:r w:rsidR="007A2DC9">
        <w:rPr>
          <w:rFonts w:ascii="Calibri" w:hAnsi="Calibri" w:cs="Calibri"/>
          <w:sz w:val="24"/>
          <w:szCs w:val="24"/>
        </w:rPr>
        <w:fldChar w:fldCharType="separate"/>
      </w:r>
      <w:ins w:id="44" w:author="Author" w:date="2018-07-08T17:13:00Z">
        <w:r w:rsidR="007A2DC9" w:rsidRPr="00594BB9">
          <w:rPr>
            <w:rFonts w:ascii="Calibri" w:hAnsi="Calibri" w:cs="Calibri"/>
            <w:sz w:val="24"/>
            <w:szCs w:val="24"/>
          </w:rPr>
          <w:fldChar w:fldCharType="begin"/>
        </w:r>
      </w:ins>
      <w:r w:rsidR="007A2DC9">
        <w:rPr>
          <w:rFonts w:ascii="Calibri" w:hAnsi="Calibri" w:cs="Calibri"/>
          <w:sz w:val="24"/>
          <w:szCs w:val="24"/>
        </w:rPr>
        <w:instrText xml:space="preserve"> ADDIN EN.CITE &lt;EndNote&gt;&lt;Cite&gt;&lt;Author&gt;Stein&lt;/Author&gt;&lt;Year&gt;2011&lt;/Year&gt;&lt;RecNum&gt;68&lt;/RecNum&gt;&lt;DisplayText&gt;&lt;style face="superscript"&gt;25&lt;/style&gt;&lt;/DisplayText&gt;&lt;record&gt;&lt;rec-number&gt;68&lt;/rec-number&gt;&lt;foreign-keys&gt;&lt;key app="EN" db-id="2ar50t05rewz2perwv5pwz5irdpxezsfaze5"&gt;68&lt;/key&gt;&lt;/foreign-keys&gt;&lt;ref-type name="Journal Article"&gt;17&lt;/ref-type&gt;&lt;contributors&gt;&lt;authors&gt;&lt;author&gt;Stein, P.&lt;/author&gt;&lt;author&gt;Schindler, K.&lt;/author&gt;&lt;/authors&gt;&lt;/contributors&gt;&lt;auth-address&gt;Department of Biology, University of Pennsylvania, USA.&lt;/auth-address&gt;&lt;titles&gt;&lt;title&gt;Mouse oocyte microinjection, maturation and ploidy assessment&lt;/title&gt;&lt;secondary-title&gt;J Vis Exp&lt;/secondary-title&gt;&lt;alt-title&gt;Journal of visualized experiments : JoVE&lt;/alt-title&gt;&lt;/titles&gt;&lt;periodical&gt;&lt;full-title&gt;J Vis Exp&lt;/full-title&gt;&lt;abbr-1&gt;Journal of visualized experiments : JoVE&lt;/abbr-1&gt;&lt;/periodical&gt;&lt;alt-periodical&gt;&lt;full-title&gt;J Vis Exp&lt;/full-title&gt;&lt;abbr-1&gt;Journal of visualized experiments : JoVE&lt;/abbr-1&gt;&lt;/alt-periodical&gt;&lt;number&gt;53&lt;/number&gt;&lt;keywords&gt;&lt;keyword&gt;Animals&lt;/keyword&gt;&lt;keyword&gt;DNA/administration &amp;amp; dosage&lt;/keyword&gt;&lt;keyword&gt;Female&lt;/keyword&gt;&lt;keyword&gt;Mice&lt;/keyword&gt;&lt;keyword&gt;Microinjections/*methods&lt;/keyword&gt;&lt;keyword&gt;Oocytes/*physiology/ultrastructure&lt;/keyword&gt;&lt;keyword&gt;*Ploidies&lt;/keyword&gt;&lt;keyword&gt;Prophase&lt;/keyword&gt;&lt;keyword&gt;RNA, Complementary/administration &amp;amp; dosage&lt;/keyword&gt;&lt;/keywords&gt;&lt;dates&gt;&lt;year&gt;2011&lt;/year&gt;&lt;pub-dates&gt;&lt;date&gt;Jul 23&lt;/date&gt;&lt;/pub-dates&gt;&lt;/dates&gt;&lt;isbn&gt;1940-087X (Electronic)&amp;#xD;1940-087X (Linking)&lt;/isbn&gt;&lt;accession-num&gt;21808228&lt;/accession-num&gt;&lt;urls&gt;&lt;related-urls&gt;&lt;url&gt;http://www.ncbi.nlm.nih.gov/pubmed/21808228&lt;/url&gt;&lt;/related-urls&gt;&lt;/urls&gt;&lt;custom2&gt;3346305&lt;/custom2&gt;&lt;electronic-resource-num&gt;10.3791/2851&lt;/electronic-resource-num&gt;&lt;/record&gt;&lt;/Cite&gt;&lt;/EndNote&gt;</w:instrText>
      </w:r>
      <w:ins w:id="45" w:author="Author" w:date="2018-07-08T17:13:00Z">
        <w:r w:rsidR="007A2DC9" w:rsidRPr="00594BB9">
          <w:rPr>
            <w:rFonts w:ascii="Calibri" w:hAnsi="Calibri" w:cs="Calibri"/>
            <w:sz w:val="24"/>
            <w:szCs w:val="24"/>
          </w:rPr>
          <w:fldChar w:fldCharType="separate"/>
        </w:r>
      </w:ins>
      <w:r w:rsidR="007A2DC9" w:rsidRPr="007A2DC9">
        <w:rPr>
          <w:rFonts w:ascii="Calibri" w:hAnsi="Calibri" w:cs="Calibri"/>
          <w:noProof/>
          <w:sz w:val="24"/>
          <w:szCs w:val="24"/>
          <w:vertAlign w:val="superscript"/>
        </w:rPr>
        <w:t>25</w:t>
      </w:r>
      <w:ins w:id="46" w:author="Author" w:date="2018-07-08T17:13:00Z">
        <w:r w:rsidR="007A2DC9" w:rsidRPr="00594BB9">
          <w:rPr>
            <w:rFonts w:ascii="Calibri" w:hAnsi="Calibri" w:cs="Calibri"/>
            <w:sz w:val="24"/>
            <w:szCs w:val="24"/>
          </w:rPr>
          <w:fldChar w:fldCharType="end"/>
        </w:r>
      </w:ins>
      <w:r w:rsidR="007A2DC9">
        <w:rPr>
          <w:rFonts w:ascii="Calibri" w:hAnsi="Calibri" w:cs="Calibri"/>
          <w:sz w:val="24"/>
          <w:szCs w:val="24"/>
        </w:rPr>
        <w:fldChar w:fldCharType="end"/>
      </w:r>
      <w:ins w:id="47" w:author="Author" w:date="2018-07-08T17:13:00Z">
        <w:r w:rsidRPr="00594BB9">
          <w:rPr>
            <w:rFonts w:ascii="Calibri" w:hAnsi="Calibri" w:cs="Calibri"/>
            <w:sz w:val="24"/>
            <w:szCs w:val="24"/>
          </w:rPr>
          <w:t>.</w:t>
        </w:r>
      </w:ins>
    </w:p>
    <w:p w:rsidR="00BA5C6E" w:rsidRPr="00594BB9" w:rsidRDefault="00BA5C6E" w:rsidP="00594BB9">
      <w:pPr>
        <w:spacing w:after="0" w:line="240" w:lineRule="auto"/>
        <w:jc w:val="both"/>
        <w:rPr>
          <w:rFonts w:ascii="Calibri" w:hAnsi="Calibri" w:cs="Calibri"/>
          <w:sz w:val="24"/>
          <w:szCs w:val="24"/>
        </w:rPr>
      </w:pPr>
    </w:p>
    <w:p w:rsidR="00FC5489" w:rsidRPr="00594BB9" w:rsidRDefault="003D76CB" w:rsidP="00594BB9">
      <w:pPr>
        <w:spacing w:after="0" w:line="240" w:lineRule="auto"/>
        <w:jc w:val="both"/>
        <w:rPr>
          <w:rFonts w:ascii="Calibri" w:hAnsi="Calibri" w:cs="Calibri"/>
          <w:sz w:val="24"/>
          <w:szCs w:val="24"/>
        </w:rPr>
      </w:pPr>
      <w:r w:rsidRPr="00594BB9">
        <w:rPr>
          <w:rFonts w:ascii="Calibri" w:hAnsi="Calibri" w:cs="Calibri"/>
          <w:sz w:val="24"/>
          <w:szCs w:val="24"/>
        </w:rPr>
        <w:t>2.</w:t>
      </w:r>
      <w:ins w:id="48" w:author="Author" w:date="2018-07-08T17:14:00Z">
        <w:r w:rsidR="004727BE">
          <w:rPr>
            <w:rFonts w:ascii="Calibri" w:hAnsi="Calibri" w:cs="Calibri"/>
            <w:sz w:val="24"/>
            <w:szCs w:val="24"/>
          </w:rPr>
          <w:t>3</w:t>
        </w:r>
      </w:ins>
      <w:del w:id="49" w:author="Author" w:date="2018-07-08T17:14:00Z">
        <w:r w:rsidRPr="00594BB9" w:rsidDel="004727BE">
          <w:rPr>
            <w:rFonts w:ascii="Calibri" w:hAnsi="Calibri" w:cs="Calibri"/>
            <w:sz w:val="24"/>
            <w:szCs w:val="24"/>
          </w:rPr>
          <w:delText>2</w:delText>
        </w:r>
      </w:del>
      <w:r w:rsidR="00BA5C6E" w:rsidRPr="00594BB9">
        <w:rPr>
          <w:rFonts w:ascii="Calibri" w:hAnsi="Calibri" w:cs="Calibri"/>
          <w:sz w:val="24"/>
          <w:szCs w:val="24"/>
        </w:rPr>
        <w:t xml:space="preserve">.  </w:t>
      </w:r>
      <w:r w:rsidR="00FC5489" w:rsidRPr="00594BB9">
        <w:rPr>
          <w:rFonts w:ascii="Calibri" w:hAnsi="Calibri" w:cs="Calibri"/>
          <w:sz w:val="24"/>
          <w:szCs w:val="24"/>
        </w:rPr>
        <w:t>Transfer the ovaries</w:t>
      </w:r>
      <w:r w:rsidR="00B9088A" w:rsidRPr="00594BB9">
        <w:rPr>
          <w:rFonts w:ascii="Calibri" w:hAnsi="Calibri" w:cs="Calibri"/>
          <w:sz w:val="24"/>
          <w:szCs w:val="24"/>
        </w:rPr>
        <w:t xml:space="preserve"> and oviducts</w:t>
      </w:r>
      <w:r w:rsidR="00FC5489" w:rsidRPr="00594BB9">
        <w:rPr>
          <w:rFonts w:ascii="Calibri" w:hAnsi="Calibri" w:cs="Calibri"/>
          <w:sz w:val="24"/>
          <w:szCs w:val="24"/>
        </w:rPr>
        <w:t xml:space="preserve"> to a 35 mm dish containing M2 media.</w:t>
      </w:r>
    </w:p>
    <w:p w:rsidR="00FC5489" w:rsidRPr="00594BB9" w:rsidRDefault="00FC5489" w:rsidP="00594BB9">
      <w:pPr>
        <w:spacing w:after="0" w:line="240" w:lineRule="auto"/>
        <w:jc w:val="both"/>
        <w:rPr>
          <w:rFonts w:ascii="Calibri" w:hAnsi="Calibri" w:cs="Calibri"/>
          <w:sz w:val="24"/>
          <w:szCs w:val="24"/>
        </w:rPr>
      </w:pPr>
    </w:p>
    <w:p w:rsidR="00FC5489" w:rsidRPr="00594BB9" w:rsidRDefault="003D76CB" w:rsidP="00594BB9">
      <w:pPr>
        <w:spacing w:after="0" w:line="240" w:lineRule="auto"/>
        <w:jc w:val="both"/>
        <w:rPr>
          <w:rFonts w:ascii="Calibri" w:hAnsi="Calibri" w:cs="Calibri"/>
          <w:sz w:val="24"/>
          <w:szCs w:val="24"/>
        </w:rPr>
      </w:pPr>
      <w:r w:rsidRPr="00594BB9">
        <w:rPr>
          <w:rFonts w:ascii="Calibri" w:hAnsi="Calibri" w:cs="Calibri"/>
          <w:sz w:val="24"/>
          <w:szCs w:val="24"/>
        </w:rPr>
        <w:t>2.</w:t>
      </w:r>
      <w:ins w:id="50" w:author="Author" w:date="2018-07-08T17:15:00Z">
        <w:r w:rsidR="004727BE">
          <w:rPr>
            <w:rFonts w:ascii="Calibri" w:hAnsi="Calibri" w:cs="Calibri"/>
            <w:sz w:val="24"/>
            <w:szCs w:val="24"/>
          </w:rPr>
          <w:t>4</w:t>
        </w:r>
      </w:ins>
      <w:del w:id="51" w:author="Author" w:date="2018-07-08T17:15:00Z">
        <w:r w:rsidRPr="00594BB9" w:rsidDel="004727BE">
          <w:rPr>
            <w:rFonts w:ascii="Calibri" w:hAnsi="Calibri" w:cs="Calibri"/>
            <w:sz w:val="24"/>
            <w:szCs w:val="24"/>
          </w:rPr>
          <w:delText>3</w:delText>
        </w:r>
      </w:del>
      <w:r w:rsidR="00FC5489" w:rsidRPr="00594BB9">
        <w:rPr>
          <w:rFonts w:ascii="Calibri" w:hAnsi="Calibri" w:cs="Calibri"/>
          <w:sz w:val="24"/>
          <w:szCs w:val="24"/>
        </w:rPr>
        <w:t>. For each ovary, tear ampulla apart to release fertilized eggs surrounded by cumulus cells.</w:t>
      </w:r>
    </w:p>
    <w:p w:rsidR="00FC5489" w:rsidRPr="00594BB9" w:rsidRDefault="00FC5489" w:rsidP="00594BB9">
      <w:pPr>
        <w:spacing w:after="0" w:line="240" w:lineRule="auto"/>
        <w:jc w:val="both"/>
        <w:rPr>
          <w:rFonts w:ascii="Calibri" w:hAnsi="Calibri" w:cs="Calibri"/>
          <w:sz w:val="24"/>
          <w:szCs w:val="24"/>
        </w:rPr>
      </w:pPr>
    </w:p>
    <w:p w:rsidR="00CF18A9" w:rsidRPr="00594BB9" w:rsidRDefault="003D76CB" w:rsidP="00594BB9">
      <w:pPr>
        <w:spacing w:after="0" w:line="240" w:lineRule="auto"/>
        <w:jc w:val="both"/>
        <w:rPr>
          <w:rFonts w:ascii="Calibri" w:hAnsi="Calibri" w:cs="Calibri"/>
          <w:sz w:val="24"/>
          <w:szCs w:val="24"/>
        </w:rPr>
      </w:pPr>
      <w:r w:rsidRPr="00594BB9">
        <w:rPr>
          <w:rFonts w:ascii="Calibri" w:hAnsi="Calibri" w:cs="Calibri"/>
          <w:sz w:val="24"/>
          <w:szCs w:val="24"/>
        </w:rPr>
        <w:t>2.</w:t>
      </w:r>
      <w:ins w:id="52" w:author="Author" w:date="2018-07-08T17:16:00Z">
        <w:r w:rsidR="004727BE">
          <w:rPr>
            <w:rFonts w:ascii="Calibri" w:hAnsi="Calibri" w:cs="Calibri"/>
            <w:sz w:val="24"/>
            <w:szCs w:val="24"/>
          </w:rPr>
          <w:t>5</w:t>
        </w:r>
      </w:ins>
      <w:del w:id="53" w:author="Author" w:date="2018-07-08T17:16:00Z">
        <w:r w:rsidRPr="00594BB9" w:rsidDel="004727BE">
          <w:rPr>
            <w:rFonts w:ascii="Calibri" w:hAnsi="Calibri" w:cs="Calibri"/>
            <w:sz w:val="24"/>
            <w:szCs w:val="24"/>
          </w:rPr>
          <w:delText>4</w:delText>
        </w:r>
      </w:del>
      <w:r w:rsidR="00FC5489" w:rsidRPr="00594BB9">
        <w:rPr>
          <w:rFonts w:ascii="Calibri" w:hAnsi="Calibri" w:cs="Calibri"/>
          <w:sz w:val="24"/>
          <w:szCs w:val="24"/>
        </w:rPr>
        <w:t xml:space="preserve">. Transfer fertilized eggs and </w:t>
      </w:r>
      <w:r w:rsidR="00CF18A9" w:rsidRPr="00594BB9">
        <w:rPr>
          <w:rFonts w:ascii="Calibri" w:hAnsi="Calibri" w:cs="Calibri"/>
          <w:sz w:val="24"/>
          <w:szCs w:val="24"/>
        </w:rPr>
        <w:t xml:space="preserve">cumulus cells to a 35 mm dish containing </w:t>
      </w:r>
      <w:r w:rsidR="000023D1" w:rsidRPr="00594BB9">
        <w:rPr>
          <w:rFonts w:ascii="Calibri" w:hAnsi="Calibri" w:cs="Calibri"/>
          <w:sz w:val="24"/>
          <w:szCs w:val="24"/>
        </w:rPr>
        <w:t xml:space="preserve">1x </w:t>
      </w:r>
      <w:r w:rsidR="00CF18A9" w:rsidRPr="00594BB9">
        <w:rPr>
          <w:rFonts w:ascii="Calibri" w:hAnsi="Calibri" w:cs="Calibri"/>
          <w:sz w:val="24"/>
          <w:szCs w:val="24"/>
        </w:rPr>
        <w:t xml:space="preserve">hyaluronidase </w:t>
      </w:r>
      <w:r w:rsidR="00AD1E3C" w:rsidRPr="00594BB9">
        <w:rPr>
          <w:rFonts w:ascii="Calibri" w:hAnsi="Calibri" w:cs="Calibri"/>
          <w:sz w:val="24"/>
          <w:szCs w:val="24"/>
        </w:rPr>
        <w:t xml:space="preserve">in M2 medium </w:t>
      </w:r>
      <w:r w:rsidR="00CF18A9" w:rsidRPr="00594BB9">
        <w:rPr>
          <w:rFonts w:ascii="Calibri" w:hAnsi="Calibri" w:cs="Calibri"/>
          <w:sz w:val="24"/>
          <w:szCs w:val="24"/>
        </w:rPr>
        <w:t xml:space="preserve">and incubate </w:t>
      </w:r>
      <w:r w:rsidR="00842B63" w:rsidRPr="00594BB9">
        <w:rPr>
          <w:rFonts w:ascii="Calibri" w:hAnsi="Calibri" w:cs="Calibri"/>
          <w:sz w:val="24"/>
          <w:szCs w:val="24"/>
        </w:rPr>
        <w:t xml:space="preserve">at room temperature </w:t>
      </w:r>
      <w:r w:rsidR="00CF18A9" w:rsidRPr="00594BB9">
        <w:rPr>
          <w:rFonts w:ascii="Calibri" w:hAnsi="Calibri" w:cs="Calibri"/>
          <w:sz w:val="24"/>
          <w:szCs w:val="24"/>
        </w:rPr>
        <w:t>for 3-5 min</w:t>
      </w:r>
      <w:del w:id="54" w:author="Author" w:date="2018-07-08T17:15:00Z">
        <w:r w:rsidR="00CF18A9" w:rsidRPr="00594BB9" w:rsidDel="004727BE">
          <w:rPr>
            <w:rFonts w:ascii="Calibri" w:hAnsi="Calibri" w:cs="Calibri"/>
            <w:sz w:val="24"/>
            <w:szCs w:val="24"/>
          </w:rPr>
          <w:delText>utes</w:delText>
        </w:r>
      </w:del>
      <w:r w:rsidR="00CF18A9" w:rsidRPr="00594BB9">
        <w:rPr>
          <w:rFonts w:ascii="Calibri" w:hAnsi="Calibri" w:cs="Calibri"/>
          <w:sz w:val="24"/>
          <w:szCs w:val="24"/>
        </w:rPr>
        <w:t>.</w:t>
      </w:r>
    </w:p>
    <w:p w:rsidR="00CF18A9" w:rsidRPr="00594BB9" w:rsidRDefault="00CF18A9" w:rsidP="00594BB9">
      <w:pPr>
        <w:spacing w:after="0" w:line="240" w:lineRule="auto"/>
        <w:jc w:val="both"/>
        <w:rPr>
          <w:rFonts w:ascii="Calibri" w:hAnsi="Calibri" w:cs="Calibri"/>
          <w:sz w:val="24"/>
          <w:szCs w:val="24"/>
        </w:rPr>
      </w:pPr>
    </w:p>
    <w:p w:rsidR="00BA5C6E" w:rsidRPr="00594BB9" w:rsidRDefault="003D76CB" w:rsidP="00594BB9">
      <w:pPr>
        <w:spacing w:after="0" w:line="240" w:lineRule="auto"/>
        <w:jc w:val="both"/>
        <w:rPr>
          <w:rFonts w:ascii="Calibri" w:hAnsi="Calibri" w:cs="Calibri"/>
          <w:sz w:val="24"/>
          <w:szCs w:val="24"/>
        </w:rPr>
      </w:pPr>
      <w:r w:rsidRPr="00594BB9">
        <w:rPr>
          <w:rFonts w:ascii="Calibri" w:hAnsi="Calibri" w:cs="Calibri"/>
          <w:sz w:val="24"/>
          <w:szCs w:val="24"/>
        </w:rPr>
        <w:t>2.</w:t>
      </w:r>
      <w:ins w:id="55" w:author="Author" w:date="2018-07-08T17:16:00Z">
        <w:r w:rsidR="004727BE">
          <w:rPr>
            <w:rFonts w:ascii="Calibri" w:hAnsi="Calibri" w:cs="Calibri"/>
            <w:sz w:val="24"/>
            <w:szCs w:val="24"/>
          </w:rPr>
          <w:t>6</w:t>
        </w:r>
      </w:ins>
      <w:del w:id="56" w:author="Author" w:date="2018-07-08T17:16:00Z">
        <w:r w:rsidRPr="00594BB9" w:rsidDel="004727BE">
          <w:rPr>
            <w:rFonts w:ascii="Calibri" w:hAnsi="Calibri" w:cs="Calibri"/>
            <w:sz w:val="24"/>
            <w:szCs w:val="24"/>
          </w:rPr>
          <w:delText>5</w:delText>
        </w:r>
      </w:del>
      <w:r w:rsidR="00CF18A9" w:rsidRPr="00594BB9">
        <w:rPr>
          <w:rFonts w:ascii="Calibri" w:hAnsi="Calibri" w:cs="Calibri"/>
          <w:sz w:val="24"/>
          <w:szCs w:val="24"/>
        </w:rPr>
        <w:t xml:space="preserve">. Pipet fertilized eggs up and down to release the cumulus cells. </w:t>
      </w:r>
      <w:r w:rsidR="00FC5489" w:rsidRPr="00594BB9">
        <w:rPr>
          <w:rFonts w:ascii="Calibri" w:hAnsi="Calibri" w:cs="Calibri"/>
          <w:sz w:val="24"/>
          <w:szCs w:val="24"/>
        </w:rPr>
        <w:t xml:space="preserve"> </w:t>
      </w:r>
      <w:r w:rsidR="00BA5C6E" w:rsidRPr="00594BB9">
        <w:rPr>
          <w:rFonts w:ascii="Calibri" w:hAnsi="Calibri" w:cs="Calibri"/>
          <w:sz w:val="24"/>
          <w:szCs w:val="24"/>
        </w:rPr>
        <w:t xml:space="preserve"> </w:t>
      </w:r>
    </w:p>
    <w:p w:rsidR="00CF18A9" w:rsidRPr="00594BB9" w:rsidRDefault="00CF18A9" w:rsidP="00594BB9">
      <w:pPr>
        <w:spacing w:after="0" w:line="240" w:lineRule="auto"/>
        <w:jc w:val="both"/>
        <w:rPr>
          <w:rFonts w:ascii="Calibri" w:hAnsi="Calibri" w:cs="Calibri"/>
          <w:sz w:val="24"/>
          <w:szCs w:val="24"/>
        </w:rPr>
      </w:pPr>
    </w:p>
    <w:p w:rsidR="00CF18A9" w:rsidRPr="00594BB9" w:rsidRDefault="003D76CB" w:rsidP="00594BB9">
      <w:pPr>
        <w:spacing w:after="0" w:line="240" w:lineRule="auto"/>
        <w:jc w:val="both"/>
        <w:rPr>
          <w:rFonts w:ascii="Calibri" w:hAnsi="Calibri" w:cs="Calibri"/>
          <w:sz w:val="24"/>
          <w:szCs w:val="24"/>
        </w:rPr>
      </w:pPr>
      <w:r w:rsidRPr="00594BB9">
        <w:rPr>
          <w:rFonts w:ascii="Calibri" w:hAnsi="Calibri" w:cs="Calibri"/>
          <w:sz w:val="24"/>
          <w:szCs w:val="24"/>
        </w:rPr>
        <w:t>2.</w:t>
      </w:r>
      <w:ins w:id="57" w:author="Author" w:date="2018-07-08T17:16:00Z">
        <w:r w:rsidR="004727BE">
          <w:rPr>
            <w:rFonts w:ascii="Calibri" w:hAnsi="Calibri" w:cs="Calibri"/>
            <w:sz w:val="24"/>
            <w:szCs w:val="24"/>
          </w:rPr>
          <w:t>7</w:t>
        </w:r>
      </w:ins>
      <w:del w:id="58" w:author="Author" w:date="2018-07-08T17:16:00Z">
        <w:r w:rsidRPr="00594BB9" w:rsidDel="004727BE">
          <w:rPr>
            <w:rFonts w:ascii="Calibri" w:hAnsi="Calibri" w:cs="Calibri"/>
            <w:sz w:val="24"/>
            <w:szCs w:val="24"/>
          </w:rPr>
          <w:delText>6</w:delText>
        </w:r>
      </w:del>
      <w:r w:rsidR="00CF18A9" w:rsidRPr="00594BB9">
        <w:rPr>
          <w:rFonts w:ascii="Calibri" w:hAnsi="Calibri" w:cs="Calibri"/>
          <w:sz w:val="24"/>
          <w:szCs w:val="24"/>
        </w:rPr>
        <w:t>. Transfer fertilized eggs to a 35 mm dish containing M2 media and pipet up and down to wash off hyaluronidase.</w:t>
      </w:r>
    </w:p>
    <w:p w:rsidR="00CF18A9" w:rsidRPr="00594BB9" w:rsidRDefault="00CF18A9" w:rsidP="00594BB9">
      <w:pPr>
        <w:spacing w:after="0" w:line="240" w:lineRule="auto"/>
        <w:jc w:val="both"/>
        <w:rPr>
          <w:rFonts w:ascii="Calibri" w:hAnsi="Calibri" w:cs="Calibri"/>
          <w:sz w:val="24"/>
          <w:szCs w:val="24"/>
        </w:rPr>
      </w:pPr>
    </w:p>
    <w:p w:rsidR="00CF18A9" w:rsidRPr="00594BB9" w:rsidRDefault="003D76CB" w:rsidP="00594BB9">
      <w:pPr>
        <w:spacing w:after="0" w:line="240" w:lineRule="auto"/>
        <w:jc w:val="both"/>
        <w:rPr>
          <w:rFonts w:ascii="Calibri" w:hAnsi="Calibri" w:cs="Calibri"/>
          <w:sz w:val="24"/>
          <w:szCs w:val="24"/>
        </w:rPr>
      </w:pPr>
      <w:r w:rsidRPr="00594BB9">
        <w:rPr>
          <w:rFonts w:ascii="Calibri" w:hAnsi="Calibri" w:cs="Calibri"/>
          <w:sz w:val="24"/>
          <w:szCs w:val="24"/>
        </w:rPr>
        <w:t>2.</w:t>
      </w:r>
      <w:ins w:id="59" w:author="Author" w:date="2018-07-08T17:16:00Z">
        <w:r w:rsidR="004727BE">
          <w:rPr>
            <w:rFonts w:ascii="Calibri" w:hAnsi="Calibri" w:cs="Calibri"/>
            <w:sz w:val="24"/>
            <w:szCs w:val="24"/>
          </w:rPr>
          <w:t>8</w:t>
        </w:r>
      </w:ins>
      <w:del w:id="60" w:author="Author" w:date="2018-07-08T17:16:00Z">
        <w:r w:rsidRPr="00594BB9" w:rsidDel="004727BE">
          <w:rPr>
            <w:rFonts w:ascii="Calibri" w:hAnsi="Calibri" w:cs="Calibri"/>
            <w:sz w:val="24"/>
            <w:szCs w:val="24"/>
          </w:rPr>
          <w:delText>7</w:delText>
        </w:r>
      </w:del>
      <w:r w:rsidR="00CF18A9" w:rsidRPr="00594BB9">
        <w:rPr>
          <w:rFonts w:ascii="Calibri" w:hAnsi="Calibri" w:cs="Calibri"/>
          <w:sz w:val="24"/>
          <w:szCs w:val="24"/>
        </w:rPr>
        <w:t>. Transfer fertilized eggs to a 35 mm dish containing KSOM and pipet up and down to wash off the remaining M2 media and hyaluronidase.</w:t>
      </w:r>
    </w:p>
    <w:p w:rsidR="00CF18A9" w:rsidRPr="00594BB9" w:rsidRDefault="00CF18A9" w:rsidP="00594BB9">
      <w:pPr>
        <w:spacing w:after="0" w:line="240" w:lineRule="auto"/>
        <w:jc w:val="both"/>
        <w:rPr>
          <w:rFonts w:ascii="Calibri" w:hAnsi="Calibri" w:cs="Calibri"/>
          <w:sz w:val="24"/>
          <w:szCs w:val="24"/>
        </w:rPr>
      </w:pPr>
    </w:p>
    <w:p w:rsidR="00CF18A9" w:rsidRPr="00594BB9" w:rsidRDefault="003D76CB" w:rsidP="00594BB9">
      <w:pPr>
        <w:spacing w:after="0" w:line="240" w:lineRule="auto"/>
        <w:jc w:val="both"/>
        <w:rPr>
          <w:rFonts w:ascii="Calibri" w:hAnsi="Calibri" w:cs="Calibri"/>
          <w:sz w:val="24"/>
          <w:szCs w:val="24"/>
        </w:rPr>
      </w:pPr>
      <w:r w:rsidRPr="00594BB9">
        <w:rPr>
          <w:rFonts w:ascii="Calibri" w:hAnsi="Calibri" w:cs="Calibri"/>
          <w:sz w:val="24"/>
          <w:szCs w:val="24"/>
        </w:rPr>
        <w:t>2.</w:t>
      </w:r>
      <w:ins w:id="61" w:author="Author" w:date="2018-07-08T17:16:00Z">
        <w:r w:rsidR="004727BE">
          <w:rPr>
            <w:rFonts w:ascii="Calibri" w:hAnsi="Calibri" w:cs="Calibri"/>
            <w:sz w:val="24"/>
            <w:szCs w:val="24"/>
          </w:rPr>
          <w:t>9</w:t>
        </w:r>
      </w:ins>
      <w:del w:id="62" w:author="Author" w:date="2018-07-08T17:16:00Z">
        <w:r w:rsidRPr="00594BB9" w:rsidDel="004727BE">
          <w:rPr>
            <w:rFonts w:ascii="Calibri" w:hAnsi="Calibri" w:cs="Calibri"/>
            <w:sz w:val="24"/>
            <w:szCs w:val="24"/>
          </w:rPr>
          <w:delText>8</w:delText>
        </w:r>
      </w:del>
      <w:r w:rsidR="00CF18A9" w:rsidRPr="00594BB9">
        <w:rPr>
          <w:rFonts w:ascii="Calibri" w:hAnsi="Calibri" w:cs="Calibri"/>
          <w:sz w:val="24"/>
          <w:szCs w:val="24"/>
        </w:rPr>
        <w:t xml:space="preserve">. Transfer fertilized eggs to the prepared KSOM drop plates from step </w:t>
      </w:r>
      <w:r w:rsidR="00E23F8A" w:rsidRPr="00594BB9">
        <w:rPr>
          <w:rFonts w:ascii="Calibri" w:hAnsi="Calibri" w:cs="Calibri"/>
          <w:sz w:val="24"/>
          <w:szCs w:val="24"/>
        </w:rPr>
        <w:t>1.3</w:t>
      </w:r>
      <w:r w:rsidR="00CF18A9" w:rsidRPr="00594BB9">
        <w:rPr>
          <w:rFonts w:ascii="Calibri" w:hAnsi="Calibri" w:cs="Calibri"/>
          <w:sz w:val="24"/>
          <w:szCs w:val="24"/>
        </w:rPr>
        <w:t>.</w:t>
      </w:r>
    </w:p>
    <w:p w:rsidR="004406B7" w:rsidRDefault="004406B7" w:rsidP="00594BB9">
      <w:pPr>
        <w:spacing w:after="0" w:line="240" w:lineRule="auto"/>
        <w:jc w:val="both"/>
        <w:rPr>
          <w:rFonts w:ascii="Calibri" w:hAnsi="Calibri" w:cs="Calibri"/>
          <w:b/>
          <w:sz w:val="24"/>
          <w:szCs w:val="24"/>
        </w:rPr>
      </w:pPr>
    </w:p>
    <w:p w:rsidR="00CF18A9" w:rsidRPr="00594BB9" w:rsidRDefault="00CF18A9" w:rsidP="00594BB9">
      <w:pPr>
        <w:spacing w:after="0" w:line="240" w:lineRule="auto"/>
        <w:jc w:val="both"/>
        <w:rPr>
          <w:rFonts w:ascii="Calibri" w:hAnsi="Calibri" w:cs="Calibri"/>
          <w:sz w:val="24"/>
          <w:szCs w:val="24"/>
        </w:rPr>
      </w:pPr>
      <w:r w:rsidRPr="00594BB9">
        <w:rPr>
          <w:rFonts w:ascii="Calibri" w:hAnsi="Calibri" w:cs="Calibri"/>
          <w:b/>
          <w:sz w:val="24"/>
          <w:szCs w:val="24"/>
        </w:rPr>
        <w:lastRenderedPageBreak/>
        <w:t>Note:</w:t>
      </w:r>
      <w:r w:rsidRPr="00594BB9">
        <w:rPr>
          <w:rFonts w:ascii="Calibri" w:hAnsi="Calibri" w:cs="Calibri"/>
          <w:sz w:val="24"/>
          <w:szCs w:val="24"/>
        </w:rPr>
        <w:t xml:space="preserve"> Mouse fertilized eggs in KSOM </w:t>
      </w:r>
      <w:r w:rsidR="00BA3A48" w:rsidRPr="00594BB9">
        <w:rPr>
          <w:rFonts w:ascii="Calibri" w:hAnsi="Calibri" w:cs="Calibri"/>
          <w:sz w:val="24"/>
          <w:szCs w:val="24"/>
        </w:rPr>
        <w:t xml:space="preserve">must be kept </w:t>
      </w:r>
      <w:r w:rsidR="007868FE" w:rsidRPr="00594BB9">
        <w:rPr>
          <w:rFonts w:ascii="Calibri" w:hAnsi="Calibri" w:cs="Calibri"/>
          <w:sz w:val="24"/>
          <w:szCs w:val="24"/>
        </w:rPr>
        <w:t xml:space="preserve">in a tissue culture incubator </w:t>
      </w:r>
      <w:r w:rsidR="00BA3A48" w:rsidRPr="00594BB9">
        <w:rPr>
          <w:rFonts w:ascii="Calibri" w:hAnsi="Calibri" w:cs="Calibri"/>
          <w:sz w:val="24"/>
          <w:szCs w:val="24"/>
        </w:rPr>
        <w:t>at 37</w:t>
      </w:r>
      <w:r w:rsidR="00EE76F5" w:rsidRPr="00594BB9">
        <w:rPr>
          <w:rFonts w:ascii="Calibri" w:hAnsi="Calibri" w:cs="Calibri"/>
          <w:sz w:val="24"/>
          <w:szCs w:val="24"/>
        </w:rPr>
        <w:t xml:space="preserve"> </w:t>
      </w:r>
      <w:r w:rsidR="00DC6832" w:rsidRPr="00594BB9">
        <w:rPr>
          <w:rFonts w:ascii="Calibri" w:hAnsi="Calibri" w:cs="Calibri"/>
          <w:sz w:val="24"/>
          <w:szCs w:val="24"/>
        </w:rPr>
        <w:t>°</w:t>
      </w:r>
      <w:r w:rsidR="00BA3A48" w:rsidRPr="00594BB9">
        <w:rPr>
          <w:rFonts w:ascii="Calibri" w:hAnsi="Calibri" w:cs="Calibri"/>
          <w:sz w:val="24"/>
          <w:szCs w:val="24"/>
        </w:rPr>
        <w:t>C, 5% CO</w:t>
      </w:r>
      <w:r w:rsidR="00BA3A48" w:rsidRPr="00594BB9">
        <w:rPr>
          <w:rFonts w:ascii="Calibri" w:hAnsi="Calibri" w:cs="Calibri"/>
          <w:sz w:val="24"/>
          <w:szCs w:val="24"/>
          <w:vertAlign w:val="subscript"/>
        </w:rPr>
        <w:t>2</w:t>
      </w:r>
      <w:r w:rsidR="00BA3A48" w:rsidRPr="00594BB9">
        <w:rPr>
          <w:rFonts w:ascii="Calibri" w:hAnsi="Calibri" w:cs="Calibri"/>
          <w:sz w:val="24"/>
          <w:szCs w:val="24"/>
        </w:rPr>
        <w:t>, 5% O</w:t>
      </w:r>
      <w:r w:rsidR="00BA3A48" w:rsidRPr="00594BB9">
        <w:rPr>
          <w:rFonts w:ascii="Calibri" w:hAnsi="Calibri" w:cs="Calibri"/>
          <w:sz w:val="24"/>
          <w:szCs w:val="24"/>
          <w:vertAlign w:val="subscript"/>
        </w:rPr>
        <w:t>2</w:t>
      </w:r>
      <w:r w:rsidR="00BA3A48" w:rsidRPr="00594BB9">
        <w:rPr>
          <w:rFonts w:ascii="Calibri" w:hAnsi="Calibri" w:cs="Calibri"/>
          <w:sz w:val="24"/>
          <w:szCs w:val="24"/>
        </w:rPr>
        <w:t xml:space="preserve"> and 90% N</w:t>
      </w:r>
      <w:r w:rsidR="00BA3A48" w:rsidRPr="00594BB9">
        <w:rPr>
          <w:rFonts w:ascii="Calibri" w:hAnsi="Calibri" w:cs="Calibri"/>
          <w:sz w:val="24"/>
          <w:szCs w:val="24"/>
          <w:vertAlign w:val="subscript"/>
        </w:rPr>
        <w:t>2</w:t>
      </w:r>
      <w:r w:rsidR="00BA3A48" w:rsidRPr="00594BB9">
        <w:rPr>
          <w:rFonts w:ascii="Calibri" w:hAnsi="Calibri" w:cs="Calibri"/>
          <w:sz w:val="24"/>
          <w:szCs w:val="24"/>
        </w:rPr>
        <w:t xml:space="preserve"> to equilibrate. Removing plates from the incubator for longer than 15 min</w:t>
      </w:r>
      <w:del w:id="63" w:author="Author" w:date="2018-07-08T17:16:00Z">
        <w:r w:rsidR="00BA3A48" w:rsidRPr="00594BB9" w:rsidDel="004727BE">
          <w:rPr>
            <w:rFonts w:ascii="Calibri" w:hAnsi="Calibri" w:cs="Calibri"/>
            <w:sz w:val="24"/>
            <w:szCs w:val="24"/>
          </w:rPr>
          <w:delText>utes</w:delText>
        </w:r>
      </w:del>
      <w:r w:rsidR="00BA3A48" w:rsidRPr="00594BB9">
        <w:rPr>
          <w:rFonts w:ascii="Calibri" w:hAnsi="Calibri" w:cs="Calibri"/>
          <w:sz w:val="24"/>
          <w:szCs w:val="24"/>
        </w:rPr>
        <w:t xml:space="preserve"> will result in damage to embryos.  </w:t>
      </w:r>
    </w:p>
    <w:p w:rsidR="00BF2C6B" w:rsidRPr="00594BB9" w:rsidRDefault="00BF2C6B" w:rsidP="00594BB9">
      <w:pPr>
        <w:spacing w:after="0" w:line="240" w:lineRule="auto"/>
        <w:jc w:val="both"/>
        <w:rPr>
          <w:rFonts w:ascii="Calibri" w:hAnsi="Calibri" w:cs="Calibri"/>
          <w:sz w:val="24"/>
          <w:szCs w:val="24"/>
        </w:rPr>
      </w:pPr>
    </w:p>
    <w:p w:rsidR="00CF18A9" w:rsidRPr="00594BB9" w:rsidRDefault="00BF2C6B" w:rsidP="00594BB9">
      <w:pPr>
        <w:spacing w:after="0" w:line="240" w:lineRule="auto"/>
        <w:jc w:val="both"/>
        <w:rPr>
          <w:rFonts w:ascii="Calibri" w:hAnsi="Calibri" w:cs="Calibri"/>
          <w:sz w:val="24"/>
          <w:szCs w:val="24"/>
        </w:rPr>
      </w:pPr>
      <w:r w:rsidRPr="00594BB9">
        <w:rPr>
          <w:rFonts w:ascii="Calibri" w:hAnsi="Calibri" w:cs="Calibri"/>
          <w:sz w:val="24"/>
          <w:szCs w:val="24"/>
        </w:rPr>
        <w:t>2.9. Allow fertilized eggs to recover for 2 h</w:t>
      </w:r>
      <w:del w:id="64" w:author="Author" w:date="2018-07-08T17:16:00Z">
        <w:r w:rsidRPr="00594BB9" w:rsidDel="004727BE">
          <w:rPr>
            <w:rFonts w:ascii="Calibri" w:hAnsi="Calibri" w:cs="Calibri"/>
            <w:sz w:val="24"/>
            <w:szCs w:val="24"/>
          </w:rPr>
          <w:delText>ours</w:delText>
        </w:r>
      </w:del>
      <w:r w:rsidRPr="00594BB9">
        <w:rPr>
          <w:rFonts w:ascii="Calibri" w:hAnsi="Calibri" w:cs="Calibri"/>
          <w:sz w:val="24"/>
          <w:szCs w:val="24"/>
        </w:rPr>
        <w:t xml:space="preserve"> in the incubator before moving to the next step. </w:t>
      </w:r>
    </w:p>
    <w:p w:rsidR="00BA5C6E" w:rsidRPr="00594BB9" w:rsidRDefault="00BA5C6E" w:rsidP="00594BB9">
      <w:pPr>
        <w:spacing w:after="0" w:line="240" w:lineRule="auto"/>
        <w:jc w:val="both"/>
        <w:rPr>
          <w:rFonts w:ascii="Calibri" w:hAnsi="Calibri" w:cs="Calibri"/>
          <w:sz w:val="24"/>
          <w:szCs w:val="24"/>
        </w:rPr>
      </w:pPr>
    </w:p>
    <w:p w:rsidR="00BA3A48" w:rsidRPr="00594BB9" w:rsidRDefault="003D76CB" w:rsidP="00594BB9">
      <w:pPr>
        <w:spacing w:after="0" w:line="240" w:lineRule="auto"/>
        <w:jc w:val="both"/>
        <w:rPr>
          <w:rFonts w:ascii="Calibri" w:hAnsi="Calibri" w:cs="Calibri"/>
          <w:b/>
          <w:sz w:val="24"/>
          <w:szCs w:val="24"/>
        </w:rPr>
      </w:pPr>
      <w:bookmarkStart w:id="65" w:name="_Hlk510882414"/>
      <w:r w:rsidRPr="00594BB9">
        <w:rPr>
          <w:rFonts w:ascii="Calibri" w:hAnsi="Calibri" w:cs="Calibri"/>
          <w:b/>
          <w:sz w:val="24"/>
          <w:szCs w:val="24"/>
        </w:rPr>
        <w:t>3</w:t>
      </w:r>
      <w:r w:rsidR="00BA3A48" w:rsidRPr="00594BB9">
        <w:rPr>
          <w:rFonts w:ascii="Calibri" w:hAnsi="Calibri" w:cs="Calibri"/>
          <w:b/>
          <w:sz w:val="24"/>
          <w:szCs w:val="24"/>
        </w:rPr>
        <w:t>. Perforation of Mouse Fertilized Eggs</w:t>
      </w:r>
      <w:r w:rsidR="00E23F8A" w:rsidRPr="00594BB9">
        <w:rPr>
          <w:rFonts w:ascii="Calibri" w:hAnsi="Calibri" w:cs="Calibri"/>
          <w:b/>
          <w:sz w:val="24"/>
          <w:szCs w:val="24"/>
        </w:rPr>
        <w:t xml:space="preserve"> with </w:t>
      </w:r>
      <w:r w:rsidR="00BE024D" w:rsidRPr="00594BB9">
        <w:rPr>
          <w:rFonts w:ascii="Calibri" w:hAnsi="Calibri" w:cs="Calibri"/>
          <w:b/>
          <w:sz w:val="24"/>
          <w:szCs w:val="24"/>
        </w:rPr>
        <w:t>XYClone</w:t>
      </w:r>
      <w:r w:rsidR="00E23F8A" w:rsidRPr="00594BB9">
        <w:rPr>
          <w:rFonts w:ascii="Calibri" w:hAnsi="Calibri" w:cs="Calibri"/>
          <w:b/>
          <w:sz w:val="24"/>
          <w:szCs w:val="24"/>
        </w:rPr>
        <w:t xml:space="preserve"> Laser</w:t>
      </w:r>
    </w:p>
    <w:p w:rsidR="00BA3A48" w:rsidRPr="00594BB9" w:rsidRDefault="00BA3A48" w:rsidP="00594BB9">
      <w:pPr>
        <w:spacing w:after="0" w:line="240" w:lineRule="auto"/>
        <w:jc w:val="both"/>
        <w:rPr>
          <w:rFonts w:ascii="Calibri" w:hAnsi="Calibri" w:cs="Calibri"/>
          <w:sz w:val="24"/>
          <w:szCs w:val="24"/>
        </w:rPr>
      </w:pPr>
    </w:p>
    <w:p w:rsidR="004727BE" w:rsidRPr="00594BB9" w:rsidRDefault="00E23F8A" w:rsidP="004727BE">
      <w:pPr>
        <w:spacing w:after="0" w:line="240" w:lineRule="auto"/>
        <w:jc w:val="both"/>
        <w:rPr>
          <w:ins w:id="66" w:author="Author" w:date="2018-07-08T17:19:00Z"/>
          <w:rFonts w:ascii="Calibri" w:hAnsi="Calibri" w:cs="Calibri"/>
          <w:sz w:val="24"/>
          <w:szCs w:val="24"/>
        </w:rPr>
      </w:pPr>
      <w:r w:rsidRPr="00594BB9">
        <w:rPr>
          <w:rFonts w:ascii="Calibri" w:hAnsi="Calibri" w:cs="Calibri"/>
          <w:sz w:val="24"/>
          <w:szCs w:val="24"/>
        </w:rPr>
        <w:t>3</w:t>
      </w:r>
      <w:r w:rsidR="00773D1C" w:rsidRPr="00594BB9">
        <w:rPr>
          <w:rFonts w:ascii="Calibri" w:hAnsi="Calibri" w:cs="Calibri"/>
          <w:sz w:val="24"/>
          <w:szCs w:val="24"/>
        </w:rPr>
        <w:t>.</w:t>
      </w:r>
      <w:r w:rsidR="00BA3A48" w:rsidRPr="00594BB9">
        <w:rPr>
          <w:rFonts w:ascii="Calibri" w:hAnsi="Calibri" w:cs="Calibri"/>
          <w:sz w:val="24"/>
          <w:szCs w:val="24"/>
        </w:rPr>
        <w:t xml:space="preserve">1. </w:t>
      </w:r>
      <w:r w:rsidRPr="00594BB9">
        <w:rPr>
          <w:rFonts w:ascii="Calibri" w:hAnsi="Calibri" w:cs="Calibri"/>
          <w:sz w:val="24"/>
          <w:szCs w:val="24"/>
        </w:rPr>
        <w:t xml:space="preserve">Setup and calibrate </w:t>
      </w:r>
      <w:r w:rsidR="00BE024D" w:rsidRPr="00594BB9">
        <w:rPr>
          <w:rFonts w:ascii="Calibri" w:hAnsi="Calibri" w:cs="Calibri"/>
          <w:sz w:val="24"/>
          <w:szCs w:val="24"/>
        </w:rPr>
        <w:t>XYClone</w:t>
      </w:r>
      <w:r w:rsidRPr="00594BB9">
        <w:rPr>
          <w:rFonts w:ascii="Calibri" w:hAnsi="Calibri" w:cs="Calibri"/>
          <w:sz w:val="24"/>
          <w:szCs w:val="24"/>
        </w:rPr>
        <w:t xml:space="preserve"> laser according t</w:t>
      </w:r>
      <w:r w:rsidR="00EE5391" w:rsidRPr="00594BB9">
        <w:rPr>
          <w:rFonts w:ascii="Calibri" w:hAnsi="Calibri" w:cs="Calibri"/>
          <w:sz w:val="24"/>
          <w:szCs w:val="24"/>
        </w:rPr>
        <w:t xml:space="preserve">o </w:t>
      </w:r>
      <w:r w:rsidR="00290D44" w:rsidRPr="00594BB9">
        <w:rPr>
          <w:rFonts w:ascii="Calibri" w:hAnsi="Calibri" w:cs="Calibri"/>
          <w:sz w:val="24"/>
          <w:szCs w:val="24"/>
        </w:rPr>
        <w:t xml:space="preserve">the </w:t>
      </w:r>
      <w:r w:rsidR="00EE5391" w:rsidRPr="00594BB9">
        <w:rPr>
          <w:rFonts w:ascii="Calibri" w:hAnsi="Calibri" w:cs="Calibri"/>
          <w:sz w:val="24"/>
          <w:szCs w:val="24"/>
        </w:rPr>
        <w:t>manufacturer’s recommendation</w:t>
      </w:r>
      <w:r w:rsidRPr="00594BB9">
        <w:rPr>
          <w:rFonts w:ascii="Calibri" w:hAnsi="Calibri" w:cs="Calibri"/>
          <w:sz w:val="24"/>
          <w:szCs w:val="24"/>
        </w:rPr>
        <w:t>.</w:t>
      </w:r>
      <w:del w:id="67" w:author="Author" w:date="2018-07-08T17:18:00Z">
        <w:r w:rsidR="008242BA" w:rsidRPr="00594BB9" w:rsidDel="004727BE">
          <w:rPr>
            <w:rFonts w:ascii="Calibri" w:hAnsi="Calibri" w:cs="Calibri"/>
            <w:sz w:val="24"/>
            <w:szCs w:val="24"/>
          </w:rPr>
          <w:delText xml:space="preserve"> Br</w:delText>
        </w:r>
      </w:del>
      <w:del w:id="68" w:author="Author" w:date="2018-07-08T17:17:00Z">
        <w:r w:rsidR="008242BA" w:rsidRPr="00594BB9" w:rsidDel="004727BE">
          <w:rPr>
            <w:rFonts w:ascii="Calibri" w:hAnsi="Calibri" w:cs="Calibri"/>
            <w:sz w:val="24"/>
            <w:szCs w:val="24"/>
          </w:rPr>
          <w:delText>iefly,</w:delText>
        </w:r>
      </w:del>
      <w:ins w:id="69" w:author="Author" w:date="2018-07-08T17:19:00Z">
        <w:r w:rsidR="004727BE">
          <w:rPr>
            <w:rFonts w:ascii="Calibri" w:hAnsi="Calibri" w:cs="Calibri"/>
            <w:sz w:val="24"/>
            <w:szCs w:val="24"/>
          </w:rPr>
          <w:t xml:space="preserve"> </w:t>
        </w:r>
        <w:r w:rsidR="004727BE" w:rsidRPr="00594BB9">
          <w:rPr>
            <w:rFonts w:ascii="Calibri" w:hAnsi="Calibri" w:cs="Calibri"/>
            <w:sz w:val="24"/>
            <w:szCs w:val="24"/>
          </w:rPr>
          <w:t xml:space="preserve">Other lasers, typically used for </w:t>
        </w:r>
        <w:r w:rsidR="004727BE" w:rsidRPr="00594BB9">
          <w:rPr>
            <w:rFonts w:ascii="Calibri" w:hAnsi="Calibri" w:cs="Calibri"/>
            <w:i/>
            <w:sz w:val="24"/>
            <w:szCs w:val="24"/>
          </w:rPr>
          <w:t>in vitro</w:t>
        </w:r>
        <w:r w:rsidR="004727BE" w:rsidRPr="00594BB9">
          <w:rPr>
            <w:rFonts w:ascii="Calibri" w:hAnsi="Calibri" w:cs="Calibri"/>
            <w:sz w:val="24"/>
            <w:szCs w:val="24"/>
          </w:rPr>
          <w:t xml:space="preserve"> fertilization, can be substituted for XYClone laser to perforate fertilized eggs. </w:t>
        </w:r>
      </w:ins>
    </w:p>
    <w:p w:rsidR="004727BE" w:rsidRDefault="008242BA" w:rsidP="00594BB9">
      <w:pPr>
        <w:spacing w:after="0" w:line="240" w:lineRule="auto"/>
        <w:jc w:val="both"/>
        <w:rPr>
          <w:ins w:id="70" w:author="Author" w:date="2018-07-08T17:18:00Z"/>
          <w:rFonts w:ascii="Calibri" w:hAnsi="Calibri" w:cs="Calibri"/>
          <w:sz w:val="24"/>
          <w:szCs w:val="24"/>
        </w:rPr>
      </w:pPr>
      <w:del w:id="71" w:author="Author" w:date="2018-07-08T17:17:00Z">
        <w:r w:rsidRPr="00594BB9" w:rsidDel="004727BE">
          <w:rPr>
            <w:rFonts w:ascii="Calibri" w:hAnsi="Calibri" w:cs="Calibri"/>
            <w:sz w:val="24"/>
            <w:szCs w:val="24"/>
          </w:rPr>
          <w:delText xml:space="preserve"> </w:delText>
        </w:r>
      </w:del>
      <w:ins w:id="72" w:author="Author" w:date="2018-07-08T17:17:00Z">
        <w:r w:rsidR="004727BE">
          <w:rPr>
            <w:rFonts w:ascii="Calibri" w:hAnsi="Calibri" w:cs="Calibri"/>
            <w:sz w:val="24"/>
            <w:szCs w:val="24"/>
          </w:rPr>
          <w:t xml:space="preserve">3.1.1. </w:t>
        </w:r>
      </w:ins>
      <w:del w:id="73" w:author="Author" w:date="2018-07-08T17:17:00Z">
        <w:r w:rsidRPr="00594BB9" w:rsidDel="004727BE">
          <w:rPr>
            <w:rFonts w:ascii="Calibri" w:hAnsi="Calibri" w:cs="Calibri"/>
            <w:sz w:val="24"/>
            <w:szCs w:val="24"/>
          </w:rPr>
          <w:delText>a</w:delText>
        </w:r>
      </w:del>
      <w:ins w:id="74" w:author="Author" w:date="2018-07-08T17:17:00Z">
        <w:r w:rsidR="004727BE">
          <w:rPr>
            <w:rFonts w:ascii="Calibri" w:hAnsi="Calibri" w:cs="Calibri"/>
            <w:sz w:val="24"/>
            <w:szCs w:val="24"/>
          </w:rPr>
          <w:t>A</w:t>
        </w:r>
      </w:ins>
      <w:r w:rsidRPr="00594BB9">
        <w:rPr>
          <w:rFonts w:ascii="Calibri" w:hAnsi="Calibri" w:cs="Calibri"/>
          <w:sz w:val="24"/>
          <w:szCs w:val="24"/>
        </w:rPr>
        <w:t xml:space="preserve">ttach the </w:t>
      </w:r>
      <w:r w:rsidR="00290D44" w:rsidRPr="00594BB9">
        <w:rPr>
          <w:rFonts w:ascii="Calibri" w:hAnsi="Calibri" w:cs="Calibri"/>
          <w:sz w:val="24"/>
          <w:szCs w:val="24"/>
        </w:rPr>
        <w:t xml:space="preserve">laser </w:t>
      </w:r>
      <w:r w:rsidRPr="00594BB9">
        <w:rPr>
          <w:rFonts w:ascii="Calibri" w:hAnsi="Calibri" w:cs="Calibri"/>
          <w:sz w:val="24"/>
          <w:szCs w:val="24"/>
        </w:rPr>
        <w:t xml:space="preserve">controller box wire to the laser apparatus on the microscope. </w:t>
      </w:r>
    </w:p>
    <w:p w:rsidR="004727BE" w:rsidRDefault="004727BE" w:rsidP="00594BB9">
      <w:pPr>
        <w:spacing w:after="0" w:line="240" w:lineRule="auto"/>
        <w:jc w:val="both"/>
        <w:rPr>
          <w:ins w:id="75" w:author="Author" w:date="2018-07-08T17:18:00Z"/>
          <w:rFonts w:ascii="Calibri" w:hAnsi="Calibri" w:cs="Calibri"/>
          <w:sz w:val="24"/>
          <w:szCs w:val="24"/>
        </w:rPr>
      </w:pPr>
      <w:ins w:id="76" w:author="Author" w:date="2018-07-08T17:18:00Z">
        <w:r>
          <w:rPr>
            <w:rFonts w:ascii="Calibri" w:hAnsi="Calibri" w:cs="Calibri"/>
            <w:sz w:val="24"/>
            <w:szCs w:val="24"/>
          </w:rPr>
          <w:t xml:space="preserve">3.1.2. </w:t>
        </w:r>
      </w:ins>
      <w:r w:rsidR="008242BA" w:rsidRPr="00594BB9">
        <w:rPr>
          <w:rFonts w:ascii="Calibri" w:hAnsi="Calibri" w:cs="Calibri"/>
          <w:sz w:val="24"/>
          <w:szCs w:val="24"/>
        </w:rPr>
        <w:t>Attach the</w:t>
      </w:r>
      <w:r w:rsidR="00290D44" w:rsidRPr="00594BB9">
        <w:rPr>
          <w:rFonts w:ascii="Calibri" w:hAnsi="Calibri" w:cs="Calibri"/>
          <w:sz w:val="24"/>
          <w:szCs w:val="24"/>
        </w:rPr>
        <w:t xml:space="preserve"> laser c</w:t>
      </w:r>
      <w:r w:rsidR="008242BA" w:rsidRPr="00594BB9">
        <w:rPr>
          <w:rFonts w:ascii="Calibri" w:hAnsi="Calibri" w:cs="Calibri"/>
          <w:sz w:val="24"/>
          <w:szCs w:val="24"/>
        </w:rPr>
        <w:t xml:space="preserve">ontroller </w:t>
      </w:r>
      <w:r w:rsidR="00290D44" w:rsidRPr="00594BB9">
        <w:rPr>
          <w:rFonts w:ascii="Calibri" w:hAnsi="Calibri" w:cs="Calibri"/>
          <w:sz w:val="24"/>
          <w:szCs w:val="24"/>
        </w:rPr>
        <w:t xml:space="preserve">box </w:t>
      </w:r>
      <w:r w:rsidR="008242BA" w:rsidRPr="00594BB9">
        <w:rPr>
          <w:rFonts w:ascii="Calibri" w:hAnsi="Calibri" w:cs="Calibri"/>
          <w:sz w:val="24"/>
          <w:szCs w:val="24"/>
        </w:rPr>
        <w:t>to the compu</w:t>
      </w:r>
      <w:r w:rsidR="00290D44" w:rsidRPr="00594BB9">
        <w:rPr>
          <w:rFonts w:ascii="Calibri" w:hAnsi="Calibri" w:cs="Calibri"/>
          <w:sz w:val="24"/>
          <w:szCs w:val="24"/>
        </w:rPr>
        <w:t xml:space="preserve">ter running the laser software via a USB port. </w:t>
      </w:r>
      <w:ins w:id="77" w:author="Author" w:date="2018-07-08T17:18:00Z">
        <w:r>
          <w:rPr>
            <w:rFonts w:ascii="Calibri" w:hAnsi="Calibri" w:cs="Calibri"/>
            <w:sz w:val="24"/>
            <w:szCs w:val="24"/>
          </w:rPr>
          <w:t xml:space="preserve">3.1.3. </w:t>
        </w:r>
      </w:ins>
      <w:r w:rsidR="00290D44" w:rsidRPr="00594BB9">
        <w:rPr>
          <w:rFonts w:ascii="Calibri" w:hAnsi="Calibri" w:cs="Calibri"/>
          <w:sz w:val="24"/>
          <w:szCs w:val="24"/>
        </w:rPr>
        <w:t xml:space="preserve">Plug in the laser controller and switch it on. </w:t>
      </w:r>
    </w:p>
    <w:p w:rsidR="004727BE" w:rsidRDefault="004727BE" w:rsidP="00594BB9">
      <w:pPr>
        <w:spacing w:after="0" w:line="240" w:lineRule="auto"/>
        <w:jc w:val="both"/>
        <w:rPr>
          <w:ins w:id="78" w:author="Author" w:date="2018-07-08T17:19:00Z"/>
          <w:rFonts w:ascii="Calibri" w:hAnsi="Calibri" w:cs="Calibri"/>
          <w:sz w:val="24"/>
          <w:szCs w:val="24"/>
        </w:rPr>
      </w:pPr>
      <w:ins w:id="79" w:author="Author" w:date="2018-07-08T17:18:00Z">
        <w:r>
          <w:rPr>
            <w:rFonts w:ascii="Calibri" w:hAnsi="Calibri" w:cs="Calibri"/>
            <w:sz w:val="24"/>
            <w:szCs w:val="24"/>
          </w:rPr>
          <w:t xml:space="preserve">3.1.4. </w:t>
        </w:r>
      </w:ins>
      <w:r w:rsidR="00290D44" w:rsidRPr="00594BB9">
        <w:rPr>
          <w:rFonts w:ascii="Calibri" w:hAnsi="Calibri" w:cs="Calibri"/>
          <w:sz w:val="24"/>
          <w:szCs w:val="24"/>
        </w:rPr>
        <w:t xml:space="preserve">Looking through the eyepiece, perforate a test sample (e.g. dry-erase markings on a glass slide). </w:t>
      </w:r>
    </w:p>
    <w:p w:rsidR="00BA3A48" w:rsidRPr="00594BB9" w:rsidDel="004727BE" w:rsidRDefault="004727BE" w:rsidP="00594BB9">
      <w:pPr>
        <w:spacing w:after="0" w:line="240" w:lineRule="auto"/>
        <w:jc w:val="both"/>
        <w:rPr>
          <w:del w:id="80" w:author="Author" w:date="2018-07-08T17:19:00Z"/>
          <w:rFonts w:ascii="Calibri" w:hAnsi="Calibri" w:cs="Calibri"/>
          <w:sz w:val="24"/>
          <w:szCs w:val="24"/>
        </w:rPr>
      </w:pPr>
      <w:ins w:id="81" w:author="Author" w:date="2018-07-08T17:19:00Z">
        <w:r>
          <w:rPr>
            <w:rFonts w:ascii="Calibri" w:hAnsi="Calibri" w:cs="Calibri"/>
            <w:sz w:val="24"/>
            <w:szCs w:val="24"/>
          </w:rPr>
          <w:t xml:space="preserve">3.1.5. </w:t>
        </w:r>
      </w:ins>
      <w:r w:rsidR="00290D44" w:rsidRPr="00594BB9">
        <w:rPr>
          <w:rFonts w:ascii="Calibri" w:hAnsi="Calibri" w:cs="Calibri"/>
          <w:sz w:val="24"/>
          <w:szCs w:val="24"/>
        </w:rPr>
        <w:t>Use a small screw driver (included in the laser kit) to adjust the X and Y position of the laser to match the LED light visible through the microscope eyepiece and calibrate the laser.</w:t>
      </w:r>
      <w:r w:rsidR="008242BA" w:rsidRPr="00594BB9">
        <w:rPr>
          <w:rFonts w:ascii="Calibri" w:hAnsi="Calibri" w:cs="Calibri"/>
          <w:sz w:val="24"/>
          <w:szCs w:val="24"/>
        </w:rPr>
        <w:t xml:space="preserve"> </w:t>
      </w:r>
      <w:del w:id="82" w:author="Author" w:date="2018-07-08T17:19:00Z">
        <w:r w:rsidR="008242BA" w:rsidRPr="00594BB9" w:rsidDel="004727BE">
          <w:rPr>
            <w:rFonts w:ascii="Calibri" w:hAnsi="Calibri" w:cs="Calibri"/>
            <w:sz w:val="24"/>
            <w:szCs w:val="24"/>
          </w:rPr>
          <w:delText>Other</w:delText>
        </w:r>
        <w:r w:rsidR="00654250" w:rsidRPr="00594BB9" w:rsidDel="004727BE">
          <w:rPr>
            <w:rFonts w:ascii="Calibri" w:hAnsi="Calibri" w:cs="Calibri"/>
            <w:sz w:val="24"/>
            <w:szCs w:val="24"/>
          </w:rPr>
          <w:delText xml:space="preserve"> lasers, typically used for </w:delText>
        </w:r>
        <w:r w:rsidR="00654250" w:rsidRPr="00594BB9" w:rsidDel="004727BE">
          <w:rPr>
            <w:rFonts w:ascii="Calibri" w:hAnsi="Calibri" w:cs="Calibri"/>
            <w:i/>
            <w:sz w:val="24"/>
            <w:szCs w:val="24"/>
          </w:rPr>
          <w:delText>in vitro</w:delText>
        </w:r>
        <w:r w:rsidR="00654250" w:rsidRPr="00594BB9" w:rsidDel="004727BE">
          <w:rPr>
            <w:rFonts w:ascii="Calibri" w:hAnsi="Calibri" w:cs="Calibri"/>
            <w:sz w:val="24"/>
            <w:szCs w:val="24"/>
          </w:rPr>
          <w:delText xml:space="preserve"> fertilization, </w:delText>
        </w:r>
        <w:r w:rsidR="008242BA" w:rsidRPr="00594BB9" w:rsidDel="004727BE">
          <w:rPr>
            <w:rFonts w:ascii="Calibri" w:hAnsi="Calibri" w:cs="Calibri"/>
            <w:sz w:val="24"/>
            <w:szCs w:val="24"/>
          </w:rPr>
          <w:delText>can be substituted for XYClone laser to perforate</w:delText>
        </w:r>
        <w:r w:rsidR="00654250" w:rsidRPr="00594BB9" w:rsidDel="004727BE">
          <w:rPr>
            <w:rFonts w:ascii="Calibri" w:hAnsi="Calibri" w:cs="Calibri"/>
            <w:sz w:val="24"/>
            <w:szCs w:val="24"/>
          </w:rPr>
          <w:delText xml:space="preserve"> </w:delText>
        </w:r>
        <w:r w:rsidR="008242BA" w:rsidRPr="00594BB9" w:rsidDel="004727BE">
          <w:rPr>
            <w:rFonts w:ascii="Calibri" w:hAnsi="Calibri" w:cs="Calibri"/>
            <w:sz w:val="24"/>
            <w:szCs w:val="24"/>
          </w:rPr>
          <w:delText>fe</w:delText>
        </w:r>
        <w:r w:rsidR="00654250" w:rsidRPr="00594BB9" w:rsidDel="004727BE">
          <w:rPr>
            <w:rFonts w:ascii="Calibri" w:hAnsi="Calibri" w:cs="Calibri"/>
            <w:sz w:val="24"/>
            <w:szCs w:val="24"/>
          </w:rPr>
          <w:delText xml:space="preserve">rtilized eggs. </w:delText>
        </w:r>
      </w:del>
    </w:p>
    <w:bookmarkEnd w:id="65"/>
    <w:p w:rsidR="00BA3A48" w:rsidRPr="00594BB9" w:rsidRDefault="00BA3A48" w:rsidP="00594BB9">
      <w:pPr>
        <w:spacing w:after="0" w:line="240" w:lineRule="auto"/>
        <w:jc w:val="both"/>
        <w:rPr>
          <w:rFonts w:ascii="Calibri" w:hAnsi="Calibri" w:cs="Calibri"/>
          <w:sz w:val="24"/>
          <w:szCs w:val="24"/>
        </w:rPr>
      </w:pPr>
    </w:p>
    <w:p w:rsidR="00E23F8A" w:rsidRPr="00594BB9" w:rsidRDefault="00E23F8A" w:rsidP="00594BB9">
      <w:pPr>
        <w:spacing w:after="0" w:line="240" w:lineRule="auto"/>
        <w:jc w:val="both"/>
        <w:rPr>
          <w:rFonts w:ascii="Calibri" w:hAnsi="Calibri" w:cs="Calibri"/>
          <w:sz w:val="24"/>
          <w:szCs w:val="24"/>
        </w:rPr>
      </w:pPr>
      <w:r w:rsidRPr="00594BB9">
        <w:rPr>
          <w:rFonts w:ascii="Calibri" w:hAnsi="Calibri" w:cs="Calibri"/>
          <w:sz w:val="24"/>
          <w:szCs w:val="24"/>
        </w:rPr>
        <w:t xml:space="preserve">3.2. Place a KSOM drop plate containing mouse fertilized eggs on the microscope stage. </w:t>
      </w:r>
      <w:r w:rsidR="00EE5391" w:rsidRPr="00594BB9">
        <w:rPr>
          <w:rFonts w:ascii="Calibri" w:hAnsi="Calibri" w:cs="Calibri"/>
          <w:sz w:val="24"/>
          <w:szCs w:val="24"/>
        </w:rPr>
        <w:t>D</w:t>
      </w:r>
      <w:r w:rsidR="00BF2C6B" w:rsidRPr="00594BB9">
        <w:rPr>
          <w:rFonts w:ascii="Calibri" w:hAnsi="Calibri" w:cs="Calibri"/>
          <w:sz w:val="24"/>
          <w:szCs w:val="24"/>
        </w:rPr>
        <w:t>o not keep the plate</w:t>
      </w:r>
      <w:r w:rsidRPr="00594BB9">
        <w:rPr>
          <w:rFonts w:ascii="Calibri" w:hAnsi="Calibri" w:cs="Calibri"/>
          <w:sz w:val="24"/>
          <w:szCs w:val="24"/>
        </w:rPr>
        <w:t xml:space="preserve"> outside of the incubator for longer than 15 min</w:t>
      </w:r>
      <w:del w:id="83" w:author="Author" w:date="2018-07-08T17:21:00Z">
        <w:r w:rsidRPr="00594BB9" w:rsidDel="004727BE">
          <w:rPr>
            <w:rFonts w:ascii="Calibri" w:hAnsi="Calibri" w:cs="Calibri"/>
            <w:sz w:val="24"/>
            <w:szCs w:val="24"/>
          </w:rPr>
          <w:delText>utes</w:delText>
        </w:r>
      </w:del>
      <w:r w:rsidRPr="00594BB9">
        <w:rPr>
          <w:rFonts w:ascii="Calibri" w:hAnsi="Calibri" w:cs="Calibri"/>
          <w:sz w:val="24"/>
          <w:szCs w:val="24"/>
        </w:rPr>
        <w:t>.</w:t>
      </w:r>
    </w:p>
    <w:p w:rsidR="00E23F8A" w:rsidRPr="00594BB9" w:rsidRDefault="00E23F8A" w:rsidP="00594BB9">
      <w:pPr>
        <w:spacing w:after="0" w:line="240" w:lineRule="auto"/>
        <w:jc w:val="both"/>
        <w:rPr>
          <w:rFonts w:ascii="Calibri" w:hAnsi="Calibri" w:cs="Calibri"/>
          <w:sz w:val="24"/>
          <w:szCs w:val="24"/>
        </w:rPr>
      </w:pPr>
    </w:p>
    <w:p w:rsidR="00E23F8A" w:rsidRPr="00594BB9" w:rsidRDefault="00E23F8A" w:rsidP="00594BB9">
      <w:pPr>
        <w:spacing w:after="0" w:line="240" w:lineRule="auto"/>
        <w:jc w:val="both"/>
        <w:rPr>
          <w:rFonts w:ascii="Calibri" w:hAnsi="Calibri" w:cs="Calibri"/>
          <w:sz w:val="24"/>
          <w:szCs w:val="24"/>
        </w:rPr>
      </w:pPr>
      <w:r w:rsidRPr="00594BB9">
        <w:rPr>
          <w:rFonts w:ascii="Calibri" w:hAnsi="Calibri" w:cs="Calibri"/>
          <w:sz w:val="24"/>
          <w:szCs w:val="24"/>
        </w:rPr>
        <w:t>3.3. Look through the microscope eyep</w:t>
      </w:r>
      <w:r w:rsidR="00BF2C6B" w:rsidRPr="00594BB9">
        <w:rPr>
          <w:rFonts w:ascii="Calibri" w:hAnsi="Calibri" w:cs="Calibri"/>
          <w:sz w:val="24"/>
          <w:szCs w:val="24"/>
        </w:rPr>
        <w:t>iece and ensure that the embryo’s</w:t>
      </w:r>
      <w:r w:rsidRPr="00594BB9">
        <w:rPr>
          <w:rFonts w:ascii="Calibri" w:hAnsi="Calibri" w:cs="Calibri"/>
          <w:sz w:val="24"/>
          <w:szCs w:val="24"/>
        </w:rPr>
        <w:t xml:space="preserve"> zona pellucida is in focus and the laser LED light is visible.</w:t>
      </w:r>
    </w:p>
    <w:p w:rsidR="00E23F8A" w:rsidRPr="00594BB9" w:rsidRDefault="00E23F8A" w:rsidP="00594BB9">
      <w:pPr>
        <w:spacing w:after="0" w:line="240" w:lineRule="auto"/>
        <w:jc w:val="both"/>
        <w:rPr>
          <w:rFonts w:ascii="Calibri" w:hAnsi="Calibri" w:cs="Calibri"/>
          <w:sz w:val="24"/>
          <w:szCs w:val="24"/>
        </w:rPr>
      </w:pPr>
    </w:p>
    <w:p w:rsidR="00E23F8A" w:rsidRPr="00594BB9" w:rsidRDefault="00E23F8A" w:rsidP="00594BB9">
      <w:pPr>
        <w:spacing w:after="0" w:line="240" w:lineRule="auto"/>
        <w:jc w:val="both"/>
        <w:rPr>
          <w:rFonts w:ascii="Calibri" w:hAnsi="Calibri" w:cs="Calibri"/>
          <w:sz w:val="24"/>
          <w:szCs w:val="24"/>
        </w:rPr>
      </w:pPr>
      <w:r w:rsidRPr="00594BB9">
        <w:rPr>
          <w:rFonts w:ascii="Calibri" w:hAnsi="Calibri" w:cs="Calibri"/>
          <w:sz w:val="24"/>
          <w:szCs w:val="24"/>
        </w:rPr>
        <w:t>3.4. Move the microscope stage to target the zona with the LED light/laser.</w:t>
      </w:r>
    </w:p>
    <w:p w:rsidR="00BF2C6B" w:rsidRPr="00594BB9" w:rsidRDefault="00BF2C6B" w:rsidP="00594BB9">
      <w:pPr>
        <w:spacing w:after="0" w:line="240" w:lineRule="auto"/>
        <w:jc w:val="both"/>
        <w:rPr>
          <w:rFonts w:ascii="Calibri" w:hAnsi="Calibri" w:cs="Calibri"/>
          <w:sz w:val="24"/>
          <w:szCs w:val="24"/>
        </w:rPr>
      </w:pPr>
    </w:p>
    <w:p w:rsidR="00EE5391" w:rsidRPr="00594BB9" w:rsidRDefault="00BF2C6B" w:rsidP="00594BB9">
      <w:pPr>
        <w:spacing w:after="0" w:line="240" w:lineRule="auto"/>
        <w:jc w:val="both"/>
        <w:rPr>
          <w:rFonts w:ascii="Calibri" w:hAnsi="Calibri" w:cs="Calibri"/>
          <w:sz w:val="24"/>
          <w:szCs w:val="24"/>
        </w:rPr>
      </w:pPr>
      <w:r w:rsidRPr="00594BB9">
        <w:rPr>
          <w:rFonts w:ascii="Calibri" w:hAnsi="Calibri" w:cs="Calibri"/>
          <w:sz w:val="24"/>
          <w:szCs w:val="24"/>
        </w:rPr>
        <w:t xml:space="preserve">3.5. </w:t>
      </w:r>
      <w:r w:rsidR="00290D44" w:rsidRPr="00594BB9">
        <w:rPr>
          <w:rFonts w:ascii="Calibri" w:hAnsi="Calibri" w:cs="Calibri"/>
          <w:sz w:val="24"/>
          <w:szCs w:val="24"/>
        </w:rPr>
        <w:t>Using the computer software s</w:t>
      </w:r>
      <w:r w:rsidRPr="00594BB9">
        <w:rPr>
          <w:rFonts w:ascii="Calibri" w:hAnsi="Calibri" w:cs="Calibri"/>
          <w:sz w:val="24"/>
          <w:szCs w:val="24"/>
        </w:rPr>
        <w:t xml:space="preserve">et </w:t>
      </w:r>
      <w:r w:rsidR="00BE024D" w:rsidRPr="00594BB9">
        <w:rPr>
          <w:rFonts w:ascii="Calibri" w:hAnsi="Calibri" w:cs="Calibri"/>
          <w:sz w:val="24"/>
          <w:szCs w:val="24"/>
        </w:rPr>
        <w:t>XYClone</w:t>
      </w:r>
      <w:r w:rsidRPr="00594BB9">
        <w:rPr>
          <w:rFonts w:ascii="Calibri" w:hAnsi="Calibri" w:cs="Calibri"/>
          <w:sz w:val="24"/>
          <w:szCs w:val="24"/>
        </w:rPr>
        <w:t xml:space="preserve"> laser to 250 </w:t>
      </w:r>
      <w:del w:id="84" w:author="Author" w:date="2018-07-08T17:21:00Z">
        <w:r w:rsidR="000736A9" w:rsidRPr="00594BB9" w:rsidDel="004727BE">
          <w:rPr>
            <w:rFonts w:ascii="Calibri" w:hAnsi="Calibri" w:cs="Calibri"/>
            <w:sz w:val="24"/>
            <w:szCs w:val="24"/>
          </w:rPr>
          <w:delText></w:delText>
        </w:r>
        <w:r w:rsidRPr="00594BB9" w:rsidDel="004727BE">
          <w:rPr>
            <w:rFonts w:ascii="Calibri" w:hAnsi="Calibri" w:cs="Calibri"/>
            <w:sz w:val="24"/>
            <w:szCs w:val="24"/>
          </w:rPr>
          <w:delText>S</w:delText>
        </w:r>
      </w:del>
      <w:ins w:id="85" w:author="Author" w:date="2018-07-08T17:21:00Z">
        <w:r w:rsidR="004727BE" w:rsidRPr="00024220">
          <w:rPr>
            <w:rFonts w:ascii="Symbol" w:hAnsi="Symbol" w:cs="Calibri"/>
            <w:sz w:val="24"/>
            <w:szCs w:val="24"/>
            <w:rPrChange w:id="86" w:author="Author" w:date="2018-07-08T17:22:00Z">
              <w:rPr>
                <w:rFonts w:ascii="Calibri" w:hAnsi="Calibri" w:cs="Calibri"/>
                <w:sz w:val="24"/>
                <w:szCs w:val="24"/>
              </w:rPr>
            </w:rPrChange>
          </w:rPr>
          <w:t></w:t>
        </w:r>
        <w:r w:rsidR="004727BE">
          <w:rPr>
            <w:rFonts w:ascii="Calibri" w:hAnsi="Calibri" w:cs="Calibri"/>
            <w:sz w:val="24"/>
            <w:szCs w:val="24"/>
          </w:rPr>
          <w:t>s</w:t>
        </w:r>
      </w:ins>
      <w:r w:rsidRPr="00594BB9">
        <w:rPr>
          <w:rFonts w:ascii="Calibri" w:hAnsi="Calibri" w:cs="Calibri"/>
          <w:sz w:val="24"/>
          <w:szCs w:val="24"/>
        </w:rPr>
        <w:t>.</w:t>
      </w:r>
    </w:p>
    <w:p w:rsidR="00EE5391" w:rsidRPr="00594BB9" w:rsidRDefault="00EE5391" w:rsidP="00594BB9">
      <w:pPr>
        <w:spacing w:after="0" w:line="240" w:lineRule="auto"/>
        <w:jc w:val="both"/>
        <w:rPr>
          <w:rFonts w:ascii="Calibri" w:hAnsi="Calibri" w:cs="Calibri"/>
          <w:sz w:val="24"/>
          <w:szCs w:val="24"/>
        </w:rPr>
      </w:pPr>
    </w:p>
    <w:p w:rsidR="00BF2C6B" w:rsidRPr="00594BB9" w:rsidRDefault="00EE5391" w:rsidP="00594BB9">
      <w:pPr>
        <w:spacing w:after="0" w:line="240" w:lineRule="auto"/>
        <w:jc w:val="both"/>
        <w:rPr>
          <w:rFonts w:ascii="Calibri" w:hAnsi="Calibri" w:cs="Calibri"/>
          <w:sz w:val="24"/>
          <w:szCs w:val="24"/>
        </w:rPr>
      </w:pPr>
      <w:r w:rsidRPr="00594BB9">
        <w:rPr>
          <w:rFonts w:ascii="Calibri" w:hAnsi="Calibri" w:cs="Calibri"/>
          <w:sz w:val="24"/>
          <w:szCs w:val="24"/>
        </w:rPr>
        <w:t xml:space="preserve">3.6. Adjust the LED light size to desired dimensions (setting 5 in this experiment).   </w:t>
      </w:r>
      <w:r w:rsidR="00BF2C6B" w:rsidRPr="00594BB9">
        <w:rPr>
          <w:rFonts w:ascii="Calibri" w:hAnsi="Calibri" w:cs="Calibri"/>
          <w:sz w:val="24"/>
          <w:szCs w:val="24"/>
        </w:rPr>
        <w:t xml:space="preserve"> </w:t>
      </w:r>
    </w:p>
    <w:p w:rsidR="00E23F8A" w:rsidRPr="00594BB9" w:rsidRDefault="00E23F8A" w:rsidP="00594BB9">
      <w:pPr>
        <w:spacing w:after="0" w:line="240" w:lineRule="auto"/>
        <w:jc w:val="both"/>
        <w:rPr>
          <w:rFonts w:ascii="Calibri" w:hAnsi="Calibri" w:cs="Calibri"/>
          <w:sz w:val="24"/>
          <w:szCs w:val="24"/>
        </w:rPr>
      </w:pPr>
    </w:p>
    <w:p w:rsidR="00BF2C6B" w:rsidRPr="00594BB9" w:rsidRDefault="00EE5391" w:rsidP="00594BB9">
      <w:pPr>
        <w:spacing w:after="0" w:line="240" w:lineRule="auto"/>
        <w:jc w:val="both"/>
        <w:rPr>
          <w:rFonts w:ascii="Calibri" w:hAnsi="Calibri" w:cs="Calibri"/>
          <w:sz w:val="24"/>
          <w:szCs w:val="24"/>
        </w:rPr>
      </w:pPr>
      <w:r w:rsidRPr="00594BB9">
        <w:rPr>
          <w:rFonts w:ascii="Calibri" w:hAnsi="Calibri" w:cs="Calibri"/>
          <w:sz w:val="24"/>
          <w:szCs w:val="24"/>
        </w:rPr>
        <w:t>3.7</w:t>
      </w:r>
      <w:r w:rsidR="00E23F8A" w:rsidRPr="00594BB9">
        <w:rPr>
          <w:rFonts w:ascii="Calibri" w:hAnsi="Calibri" w:cs="Calibri"/>
          <w:sz w:val="24"/>
          <w:szCs w:val="24"/>
        </w:rPr>
        <w:t>. Perforate the z</w:t>
      </w:r>
      <w:r w:rsidR="0047228C" w:rsidRPr="00594BB9">
        <w:rPr>
          <w:rFonts w:ascii="Calibri" w:hAnsi="Calibri" w:cs="Calibri"/>
          <w:sz w:val="24"/>
          <w:szCs w:val="24"/>
        </w:rPr>
        <w:t>ona of</w:t>
      </w:r>
      <w:r w:rsidR="00DF70C4" w:rsidRPr="00594BB9">
        <w:rPr>
          <w:rFonts w:ascii="Calibri" w:hAnsi="Calibri" w:cs="Calibri"/>
          <w:sz w:val="24"/>
          <w:szCs w:val="24"/>
        </w:rPr>
        <w:t xml:space="preserve"> each fertilized egg thrice</w:t>
      </w:r>
      <w:r w:rsidR="00E23F8A" w:rsidRPr="00594BB9">
        <w:rPr>
          <w:rFonts w:ascii="Calibri" w:hAnsi="Calibri" w:cs="Calibri"/>
          <w:sz w:val="24"/>
          <w:szCs w:val="24"/>
        </w:rPr>
        <w:t xml:space="preserve"> with the laser. </w:t>
      </w:r>
      <w:r w:rsidR="00BF2C6B" w:rsidRPr="00594BB9">
        <w:rPr>
          <w:rFonts w:ascii="Calibri" w:hAnsi="Calibri" w:cs="Calibri"/>
          <w:sz w:val="24"/>
          <w:szCs w:val="24"/>
        </w:rPr>
        <w:t xml:space="preserve">The zona can be either pierced or thinned. </w:t>
      </w:r>
      <w:r w:rsidR="00B9088A" w:rsidRPr="00594BB9">
        <w:rPr>
          <w:rFonts w:ascii="Calibri" w:hAnsi="Calibri" w:cs="Calibri"/>
          <w:sz w:val="24"/>
          <w:szCs w:val="24"/>
        </w:rPr>
        <w:t xml:space="preserve">Using the above settings, the laser will produce a hole with a diameter of 10 </w:t>
      </w:r>
      <w:ins w:id="87" w:author="Author" w:date="2018-07-08T17:22:00Z">
        <w:r w:rsidR="000738BA" w:rsidRPr="00024220">
          <w:rPr>
            <w:rFonts w:ascii="Symbol" w:hAnsi="Symbol" w:cs="Calibri"/>
            <w:sz w:val="24"/>
            <w:szCs w:val="24"/>
            <w:rPrChange w:id="88" w:author="Author" w:date="2018-07-08T17:22:00Z">
              <w:rPr>
                <w:rFonts w:ascii="Calibri" w:hAnsi="Calibri" w:cs="Calibri"/>
                <w:sz w:val="24"/>
                <w:szCs w:val="24"/>
              </w:rPr>
            </w:rPrChange>
          </w:rPr>
          <w:t>m</w:t>
        </w:r>
      </w:ins>
      <w:del w:id="89" w:author="Author" w:date="2018-07-08T17:22:00Z">
        <w:r w:rsidR="00B9088A" w:rsidRPr="00594BB9" w:rsidDel="000738BA">
          <w:rPr>
            <w:rFonts w:ascii="Calibri" w:hAnsi="Calibri" w:cs="Calibri"/>
            <w:sz w:val="24"/>
            <w:szCs w:val="24"/>
          </w:rPr>
          <w:delText></w:delText>
        </w:r>
      </w:del>
      <w:r w:rsidR="00B9088A" w:rsidRPr="00594BB9">
        <w:rPr>
          <w:rFonts w:ascii="Calibri" w:hAnsi="Calibri" w:cs="Calibri"/>
          <w:sz w:val="24"/>
          <w:szCs w:val="24"/>
        </w:rPr>
        <w:t>m (Figure 2).</w:t>
      </w:r>
    </w:p>
    <w:p w:rsidR="000511AF" w:rsidRPr="00594BB9" w:rsidRDefault="000511AF" w:rsidP="00594BB9">
      <w:pPr>
        <w:spacing w:after="0" w:line="240" w:lineRule="auto"/>
        <w:jc w:val="both"/>
        <w:rPr>
          <w:rFonts w:ascii="Calibri" w:hAnsi="Calibri" w:cs="Calibri"/>
          <w:b/>
          <w:sz w:val="24"/>
          <w:szCs w:val="24"/>
        </w:rPr>
      </w:pPr>
    </w:p>
    <w:p w:rsidR="00773D1C" w:rsidRPr="00594BB9" w:rsidRDefault="00BF2C6B" w:rsidP="00594BB9">
      <w:pPr>
        <w:spacing w:after="0" w:line="240" w:lineRule="auto"/>
        <w:jc w:val="both"/>
        <w:rPr>
          <w:rFonts w:ascii="Calibri" w:hAnsi="Calibri" w:cs="Calibri"/>
          <w:sz w:val="24"/>
          <w:szCs w:val="24"/>
        </w:rPr>
      </w:pPr>
      <w:r w:rsidRPr="00594BB9">
        <w:rPr>
          <w:rFonts w:ascii="Calibri" w:hAnsi="Calibri" w:cs="Calibri"/>
          <w:b/>
          <w:sz w:val="24"/>
          <w:szCs w:val="24"/>
        </w:rPr>
        <w:t>Note:</w:t>
      </w:r>
      <w:r w:rsidRPr="00594BB9">
        <w:rPr>
          <w:rFonts w:ascii="Calibri" w:hAnsi="Calibri" w:cs="Calibri"/>
          <w:sz w:val="24"/>
          <w:szCs w:val="24"/>
        </w:rPr>
        <w:t xml:space="preserve"> Aiming close to the polar body keeps laser away from the embryonic cell.</w:t>
      </w:r>
    </w:p>
    <w:p w:rsidR="00BF2C6B" w:rsidRPr="00594BB9" w:rsidRDefault="00BF2C6B" w:rsidP="00594BB9">
      <w:pPr>
        <w:spacing w:after="0" w:line="240" w:lineRule="auto"/>
        <w:jc w:val="both"/>
        <w:rPr>
          <w:rFonts w:ascii="Calibri" w:hAnsi="Calibri" w:cs="Calibri"/>
          <w:sz w:val="24"/>
          <w:szCs w:val="24"/>
        </w:rPr>
      </w:pPr>
    </w:p>
    <w:p w:rsidR="00BF2C6B" w:rsidRPr="00594BB9" w:rsidRDefault="007868FE" w:rsidP="00594BB9">
      <w:pPr>
        <w:spacing w:after="0" w:line="240" w:lineRule="auto"/>
        <w:jc w:val="both"/>
        <w:rPr>
          <w:rFonts w:ascii="Calibri" w:hAnsi="Calibri" w:cs="Calibri"/>
          <w:sz w:val="24"/>
          <w:szCs w:val="24"/>
        </w:rPr>
      </w:pPr>
      <w:r w:rsidRPr="00594BB9">
        <w:rPr>
          <w:rFonts w:ascii="Calibri" w:hAnsi="Calibri" w:cs="Calibri"/>
          <w:sz w:val="24"/>
          <w:szCs w:val="24"/>
        </w:rPr>
        <w:t>3.8</w:t>
      </w:r>
      <w:r w:rsidR="00BF2C6B" w:rsidRPr="00594BB9">
        <w:rPr>
          <w:rFonts w:ascii="Calibri" w:hAnsi="Calibri" w:cs="Calibri"/>
          <w:sz w:val="24"/>
          <w:szCs w:val="24"/>
        </w:rPr>
        <w:t>. Allow fertilized eggs to recover for 2 h</w:t>
      </w:r>
      <w:del w:id="90" w:author="Author" w:date="2018-07-08T17:23:00Z">
        <w:r w:rsidR="00BF2C6B" w:rsidRPr="00594BB9" w:rsidDel="000738BA">
          <w:rPr>
            <w:rFonts w:ascii="Calibri" w:hAnsi="Calibri" w:cs="Calibri"/>
            <w:sz w:val="24"/>
            <w:szCs w:val="24"/>
          </w:rPr>
          <w:delText>ours</w:delText>
        </w:r>
      </w:del>
      <w:r w:rsidR="00BF2C6B" w:rsidRPr="00594BB9">
        <w:rPr>
          <w:rFonts w:ascii="Calibri" w:hAnsi="Calibri" w:cs="Calibri"/>
          <w:sz w:val="24"/>
          <w:szCs w:val="24"/>
        </w:rPr>
        <w:t xml:space="preserve"> in the </w:t>
      </w:r>
      <w:r w:rsidRPr="00594BB9">
        <w:rPr>
          <w:rFonts w:ascii="Calibri" w:hAnsi="Calibri" w:cs="Calibri"/>
          <w:sz w:val="24"/>
          <w:szCs w:val="24"/>
        </w:rPr>
        <w:t xml:space="preserve">tissue culture </w:t>
      </w:r>
      <w:r w:rsidR="00BF2C6B" w:rsidRPr="00594BB9">
        <w:rPr>
          <w:rFonts w:ascii="Calibri" w:hAnsi="Calibri" w:cs="Calibri"/>
          <w:sz w:val="24"/>
          <w:szCs w:val="24"/>
        </w:rPr>
        <w:t xml:space="preserve">incubator before moving to the next step. </w:t>
      </w:r>
    </w:p>
    <w:p w:rsidR="00BF2C6B" w:rsidRPr="00594BB9" w:rsidRDefault="00BF2C6B" w:rsidP="00594BB9">
      <w:pPr>
        <w:spacing w:after="0" w:line="240" w:lineRule="auto"/>
        <w:jc w:val="both"/>
        <w:rPr>
          <w:rFonts w:ascii="Calibri" w:hAnsi="Calibri" w:cs="Calibri"/>
          <w:sz w:val="24"/>
          <w:szCs w:val="24"/>
        </w:rPr>
      </w:pPr>
    </w:p>
    <w:p w:rsidR="00D56FD7" w:rsidRPr="00594BB9" w:rsidRDefault="00D56FD7" w:rsidP="00594BB9">
      <w:pPr>
        <w:spacing w:after="0" w:line="240" w:lineRule="auto"/>
        <w:jc w:val="both"/>
        <w:rPr>
          <w:rFonts w:ascii="Calibri" w:hAnsi="Calibri" w:cs="Calibri"/>
          <w:b/>
          <w:sz w:val="24"/>
          <w:szCs w:val="24"/>
        </w:rPr>
      </w:pPr>
      <w:bookmarkStart w:id="91" w:name="_Hlk510882674"/>
      <w:r w:rsidRPr="00594BB9">
        <w:rPr>
          <w:rFonts w:ascii="Calibri" w:hAnsi="Calibri" w:cs="Calibri"/>
          <w:b/>
          <w:sz w:val="24"/>
          <w:szCs w:val="24"/>
        </w:rPr>
        <w:t xml:space="preserve">4. Transduction of Mouse Fertilized Eggs following </w:t>
      </w:r>
      <w:r w:rsidR="00BE024D" w:rsidRPr="00594BB9">
        <w:rPr>
          <w:rFonts w:ascii="Calibri" w:hAnsi="Calibri" w:cs="Calibri"/>
          <w:b/>
          <w:sz w:val="24"/>
          <w:szCs w:val="24"/>
        </w:rPr>
        <w:t>XYClone</w:t>
      </w:r>
      <w:r w:rsidRPr="00594BB9">
        <w:rPr>
          <w:rFonts w:ascii="Calibri" w:hAnsi="Calibri" w:cs="Calibri"/>
          <w:b/>
          <w:sz w:val="24"/>
          <w:szCs w:val="24"/>
        </w:rPr>
        <w:t xml:space="preserve"> Laser Perforation</w:t>
      </w:r>
    </w:p>
    <w:p w:rsidR="00D56FD7" w:rsidRPr="00594BB9" w:rsidRDefault="00D56FD7" w:rsidP="00594BB9">
      <w:pPr>
        <w:spacing w:after="0" w:line="240" w:lineRule="auto"/>
        <w:jc w:val="both"/>
        <w:rPr>
          <w:rFonts w:ascii="Calibri" w:hAnsi="Calibri" w:cs="Calibri"/>
          <w:sz w:val="24"/>
          <w:szCs w:val="24"/>
        </w:rPr>
      </w:pPr>
    </w:p>
    <w:p w:rsidR="00D56FD7" w:rsidRPr="00594BB9" w:rsidRDefault="00D56FD7" w:rsidP="00594BB9">
      <w:pPr>
        <w:spacing w:after="0" w:line="240" w:lineRule="auto"/>
        <w:jc w:val="both"/>
        <w:rPr>
          <w:rFonts w:ascii="Calibri" w:hAnsi="Calibri" w:cs="Calibri"/>
          <w:sz w:val="24"/>
          <w:szCs w:val="24"/>
        </w:rPr>
      </w:pPr>
      <w:r w:rsidRPr="00594BB9">
        <w:rPr>
          <w:rFonts w:ascii="Calibri" w:hAnsi="Calibri" w:cs="Calibri"/>
          <w:sz w:val="24"/>
          <w:szCs w:val="24"/>
        </w:rPr>
        <w:lastRenderedPageBreak/>
        <w:t xml:space="preserve">4.1. Pipet 2 </w:t>
      </w:r>
      <w:r w:rsidR="000511AF" w:rsidRPr="00594BB9">
        <w:rPr>
          <w:rFonts w:ascii="Calibri" w:hAnsi="Calibri" w:cs="Calibri"/>
          <w:sz w:val="24"/>
          <w:szCs w:val="24"/>
        </w:rPr>
        <w:t>μ</w:t>
      </w:r>
      <w:del w:id="92" w:author="Author" w:date="2018-07-08T17:23:00Z">
        <w:r w:rsidRPr="00594BB9" w:rsidDel="000738BA">
          <w:rPr>
            <w:rFonts w:ascii="Calibri" w:hAnsi="Calibri" w:cs="Calibri"/>
            <w:sz w:val="24"/>
            <w:szCs w:val="24"/>
          </w:rPr>
          <w:delText>l</w:delText>
        </w:r>
      </w:del>
      <w:ins w:id="93" w:author="Author" w:date="2018-07-08T17:23:00Z">
        <w:r w:rsidR="000738BA">
          <w:rPr>
            <w:rFonts w:ascii="Calibri" w:hAnsi="Calibri" w:cs="Calibri"/>
            <w:sz w:val="24"/>
            <w:szCs w:val="24"/>
          </w:rPr>
          <w:t>L</w:t>
        </w:r>
      </w:ins>
      <w:r w:rsidRPr="00594BB9">
        <w:rPr>
          <w:rFonts w:ascii="Calibri" w:hAnsi="Calibri" w:cs="Calibri"/>
          <w:sz w:val="24"/>
          <w:szCs w:val="24"/>
        </w:rPr>
        <w:t xml:space="preserve"> of concentrated lentivirus (greater than 1e8 TU/m</w:t>
      </w:r>
      <w:del w:id="94" w:author="Author" w:date="2018-07-08T17:23:00Z">
        <w:r w:rsidRPr="00594BB9" w:rsidDel="000738BA">
          <w:rPr>
            <w:rFonts w:ascii="Calibri" w:hAnsi="Calibri" w:cs="Calibri"/>
            <w:sz w:val="24"/>
            <w:szCs w:val="24"/>
          </w:rPr>
          <w:delText>l</w:delText>
        </w:r>
      </w:del>
      <w:ins w:id="95" w:author="Author" w:date="2018-07-08T17:23:00Z">
        <w:r w:rsidR="000738BA">
          <w:rPr>
            <w:rFonts w:ascii="Calibri" w:hAnsi="Calibri" w:cs="Calibri"/>
            <w:sz w:val="24"/>
            <w:szCs w:val="24"/>
          </w:rPr>
          <w:t>L</w:t>
        </w:r>
      </w:ins>
      <w:r w:rsidRPr="00594BB9">
        <w:rPr>
          <w:rFonts w:ascii="Calibri" w:hAnsi="Calibri" w:cs="Calibri"/>
          <w:sz w:val="24"/>
          <w:szCs w:val="24"/>
        </w:rPr>
        <w:t xml:space="preserve"> titer) into the </w:t>
      </w:r>
      <w:r w:rsidR="00B9088A" w:rsidRPr="00594BB9">
        <w:rPr>
          <w:rFonts w:ascii="Calibri" w:hAnsi="Calibri" w:cs="Calibri"/>
          <w:sz w:val="24"/>
          <w:szCs w:val="24"/>
        </w:rPr>
        <w:t xml:space="preserve">50 </w:t>
      </w:r>
      <w:r w:rsidR="00DC6832" w:rsidRPr="00594BB9">
        <w:rPr>
          <w:rFonts w:ascii="Calibri" w:hAnsi="Calibri" w:cs="Calibri"/>
          <w:sz w:val="24"/>
          <w:szCs w:val="24"/>
        </w:rPr>
        <w:t>μ</w:t>
      </w:r>
      <w:del w:id="96" w:author="Author" w:date="2018-07-08T17:24:00Z">
        <w:r w:rsidR="00B9088A" w:rsidRPr="00594BB9" w:rsidDel="000738BA">
          <w:rPr>
            <w:rFonts w:ascii="Calibri" w:hAnsi="Calibri" w:cs="Calibri"/>
            <w:sz w:val="24"/>
            <w:szCs w:val="24"/>
          </w:rPr>
          <w:delText>l</w:delText>
        </w:r>
      </w:del>
      <w:ins w:id="97" w:author="Author" w:date="2018-07-08T17:24:00Z">
        <w:r w:rsidR="000738BA">
          <w:rPr>
            <w:rFonts w:ascii="Calibri" w:hAnsi="Calibri" w:cs="Calibri"/>
            <w:sz w:val="24"/>
            <w:szCs w:val="24"/>
          </w:rPr>
          <w:t>L</w:t>
        </w:r>
      </w:ins>
      <w:r w:rsidR="00B9088A" w:rsidRPr="00594BB9">
        <w:rPr>
          <w:rFonts w:ascii="Calibri" w:hAnsi="Calibri" w:cs="Calibri"/>
          <w:sz w:val="24"/>
          <w:szCs w:val="24"/>
        </w:rPr>
        <w:t xml:space="preserve"> </w:t>
      </w:r>
      <w:r w:rsidRPr="00594BB9">
        <w:rPr>
          <w:rFonts w:ascii="Calibri" w:hAnsi="Calibri" w:cs="Calibri"/>
          <w:sz w:val="24"/>
          <w:szCs w:val="24"/>
        </w:rPr>
        <w:t xml:space="preserve">KSOM drop. Do not pipet up and down. Fertilized eggs readily attach to the pipet tip. </w:t>
      </w:r>
      <w:r w:rsidR="00B9088A" w:rsidRPr="00594BB9">
        <w:rPr>
          <w:rFonts w:ascii="Calibri" w:hAnsi="Calibri" w:cs="Calibri"/>
          <w:sz w:val="24"/>
          <w:szCs w:val="24"/>
        </w:rPr>
        <w:t xml:space="preserve">Based on our experience, </w:t>
      </w:r>
      <w:r w:rsidR="00C6095B" w:rsidRPr="00594BB9">
        <w:rPr>
          <w:rFonts w:ascii="Calibri" w:hAnsi="Calibri" w:cs="Calibri"/>
          <w:sz w:val="24"/>
          <w:szCs w:val="24"/>
        </w:rPr>
        <w:t xml:space="preserve">1e5-5e5 transducing units of lentivirus in a volume less than 3 </w:t>
      </w:r>
      <w:r w:rsidR="00DC6832" w:rsidRPr="00594BB9">
        <w:rPr>
          <w:rFonts w:ascii="Calibri" w:hAnsi="Calibri" w:cs="Calibri"/>
          <w:sz w:val="24"/>
          <w:szCs w:val="24"/>
        </w:rPr>
        <w:t>μ</w:t>
      </w:r>
      <w:del w:id="98" w:author="Author" w:date="2018-07-08T17:24:00Z">
        <w:r w:rsidR="00C6095B" w:rsidRPr="00594BB9" w:rsidDel="000738BA">
          <w:rPr>
            <w:rFonts w:ascii="Calibri" w:hAnsi="Calibri" w:cs="Calibri"/>
            <w:sz w:val="24"/>
            <w:szCs w:val="24"/>
          </w:rPr>
          <w:delText>l</w:delText>
        </w:r>
      </w:del>
      <w:ins w:id="99" w:author="Author" w:date="2018-07-08T17:24:00Z">
        <w:r w:rsidR="000738BA">
          <w:rPr>
            <w:rFonts w:ascii="Calibri" w:hAnsi="Calibri" w:cs="Calibri"/>
            <w:sz w:val="24"/>
            <w:szCs w:val="24"/>
          </w:rPr>
          <w:t>L</w:t>
        </w:r>
      </w:ins>
      <w:r w:rsidR="00C6095B" w:rsidRPr="00594BB9">
        <w:rPr>
          <w:rFonts w:ascii="Calibri" w:hAnsi="Calibri" w:cs="Calibri"/>
          <w:sz w:val="24"/>
          <w:szCs w:val="24"/>
        </w:rPr>
        <w:t xml:space="preserve"> is optimal for gene delivery. </w:t>
      </w:r>
    </w:p>
    <w:bookmarkEnd w:id="91"/>
    <w:p w:rsidR="00D56FD7" w:rsidRPr="00594BB9" w:rsidRDefault="00D56FD7" w:rsidP="00594BB9">
      <w:pPr>
        <w:spacing w:after="0" w:line="240" w:lineRule="auto"/>
        <w:jc w:val="both"/>
        <w:rPr>
          <w:rFonts w:ascii="Calibri" w:hAnsi="Calibri" w:cs="Calibri"/>
          <w:sz w:val="24"/>
          <w:szCs w:val="24"/>
        </w:rPr>
      </w:pPr>
    </w:p>
    <w:p w:rsidR="00D56FD7" w:rsidRPr="00594BB9" w:rsidRDefault="00D56FD7" w:rsidP="00594BB9">
      <w:pPr>
        <w:spacing w:after="0" w:line="240" w:lineRule="auto"/>
        <w:jc w:val="both"/>
        <w:rPr>
          <w:rFonts w:ascii="Calibri" w:hAnsi="Calibri" w:cs="Calibri"/>
          <w:sz w:val="24"/>
          <w:szCs w:val="24"/>
        </w:rPr>
      </w:pPr>
      <w:r w:rsidRPr="00594BB9">
        <w:rPr>
          <w:rFonts w:ascii="Calibri" w:hAnsi="Calibri" w:cs="Calibri"/>
          <w:sz w:val="24"/>
          <w:szCs w:val="24"/>
        </w:rPr>
        <w:t xml:space="preserve">4.2. Allow fertilized eggs to develop into blastocyst for 4 days in the incubator. </w:t>
      </w:r>
      <w:r w:rsidR="00EC4135" w:rsidRPr="00594BB9">
        <w:rPr>
          <w:rFonts w:ascii="Calibri" w:hAnsi="Calibri" w:cs="Calibri"/>
          <w:sz w:val="24"/>
          <w:szCs w:val="24"/>
        </w:rPr>
        <w:t xml:space="preserve">No need to change the media. </w:t>
      </w:r>
    </w:p>
    <w:p w:rsidR="00577FDD" w:rsidRPr="00594BB9" w:rsidRDefault="00577FDD" w:rsidP="00594BB9">
      <w:pPr>
        <w:spacing w:after="0" w:line="240" w:lineRule="auto"/>
        <w:jc w:val="both"/>
        <w:rPr>
          <w:rFonts w:ascii="Calibri" w:hAnsi="Calibri" w:cs="Calibri"/>
          <w:sz w:val="24"/>
          <w:szCs w:val="24"/>
        </w:rPr>
      </w:pPr>
    </w:p>
    <w:p w:rsidR="00D56FD7" w:rsidRPr="00594BB9" w:rsidRDefault="00577FDD" w:rsidP="00594BB9">
      <w:pPr>
        <w:spacing w:after="0" w:line="240" w:lineRule="auto"/>
        <w:jc w:val="both"/>
        <w:rPr>
          <w:rFonts w:ascii="Calibri" w:hAnsi="Calibri" w:cs="Calibri"/>
          <w:b/>
          <w:sz w:val="24"/>
          <w:szCs w:val="24"/>
        </w:rPr>
      </w:pPr>
      <w:r w:rsidRPr="00594BB9">
        <w:rPr>
          <w:rFonts w:ascii="Calibri" w:hAnsi="Calibri" w:cs="Calibri"/>
          <w:b/>
          <w:sz w:val="24"/>
          <w:szCs w:val="24"/>
        </w:rPr>
        <w:t>5</w:t>
      </w:r>
      <w:r w:rsidR="00D56FD7" w:rsidRPr="00594BB9">
        <w:rPr>
          <w:rFonts w:ascii="Calibri" w:hAnsi="Calibri" w:cs="Calibri"/>
          <w:b/>
          <w:sz w:val="24"/>
          <w:szCs w:val="24"/>
        </w:rPr>
        <w:t>. Non-Surgical Transfer of Transduced Mouse Embryos to Pseudo-</w:t>
      </w:r>
      <w:r w:rsidR="00062BA6" w:rsidRPr="00594BB9">
        <w:rPr>
          <w:rFonts w:ascii="Calibri" w:hAnsi="Calibri" w:cs="Calibri"/>
          <w:b/>
          <w:sz w:val="24"/>
          <w:szCs w:val="24"/>
        </w:rPr>
        <w:t>Pregnant</w:t>
      </w:r>
      <w:r w:rsidR="00D56FD7" w:rsidRPr="00594BB9">
        <w:rPr>
          <w:rFonts w:ascii="Calibri" w:hAnsi="Calibri" w:cs="Calibri"/>
          <w:b/>
          <w:sz w:val="24"/>
          <w:szCs w:val="24"/>
        </w:rPr>
        <w:t xml:space="preserve"> Mice </w:t>
      </w:r>
    </w:p>
    <w:p w:rsidR="00D56FD7" w:rsidRPr="00594BB9" w:rsidRDefault="00D56FD7" w:rsidP="00594BB9">
      <w:pPr>
        <w:spacing w:after="0" w:line="240" w:lineRule="auto"/>
        <w:jc w:val="both"/>
        <w:rPr>
          <w:rFonts w:ascii="Calibri" w:hAnsi="Calibri" w:cs="Calibri"/>
          <w:sz w:val="24"/>
          <w:szCs w:val="24"/>
        </w:rPr>
      </w:pPr>
    </w:p>
    <w:p w:rsidR="002E5C5C" w:rsidRPr="00594BB9" w:rsidRDefault="00577FDD" w:rsidP="00594BB9">
      <w:pPr>
        <w:spacing w:after="0" w:line="240" w:lineRule="auto"/>
        <w:jc w:val="both"/>
        <w:rPr>
          <w:rFonts w:ascii="Calibri" w:hAnsi="Calibri" w:cs="Calibri"/>
          <w:sz w:val="24"/>
          <w:szCs w:val="24"/>
        </w:rPr>
      </w:pPr>
      <w:r w:rsidRPr="00594BB9">
        <w:rPr>
          <w:rFonts w:ascii="Calibri" w:hAnsi="Calibri" w:cs="Calibri"/>
          <w:sz w:val="24"/>
          <w:szCs w:val="24"/>
        </w:rPr>
        <w:t>5</w:t>
      </w:r>
      <w:r w:rsidR="00D56FD7" w:rsidRPr="00594BB9">
        <w:rPr>
          <w:rFonts w:ascii="Calibri" w:hAnsi="Calibri" w:cs="Calibri"/>
          <w:sz w:val="24"/>
          <w:szCs w:val="24"/>
        </w:rPr>
        <w:t xml:space="preserve">.1. </w:t>
      </w:r>
      <w:r w:rsidR="002E5C5C" w:rsidRPr="00594BB9">
        <w:rPr>
          <w:rFonts w:ascii="Calibri" w:hAnsi="Calibri" w:cs="Calibri"/>
          <w:sz w:val="24"/>
          <w:szCs w:val="24"/>
        </w:rPr>
        <w:t xml:space="preserve">Use pseudopregnant </w:t>
      </w:r>
      <w:r w:rsidR="00BB2D0F" w:rsidRPr="00594BB9">
        <w:rPr>
          <w:rFonts w:ascii="Calibri" w:hAnsi="Calibri" w:cs="Calibri"/>
          <w:sz w:val="24"/>
          <w:szCs w:val="24"/>
        </w:rPr>
        <w:t>mice, 3.5 day after mating, prepared in</w:t>
      </w:r>
      <w:r w:rsidR="003702AE" w:rsidRPr="00594BB9">
        <w:rPr>
          <w:rFonts w:ascii="Calibri" w:hAnsi="Calibri" w:cs="Calibri"/>
          <w:sz w:val="24"/>
          <w:szCs w:val="24"/>
        </w:rPr>
        <w:t xml:space="preserve"> step 1.5</w:t>
      </w:r>
      <w:r w:rsidR="002E5C5C" w:rsidRPr="00594BB9">
        <w:rPr>
          <w:rFonts w:ascii="Calibri" w:hAnsi="Calibri" w:cs="Calibri"/>
          <w:sz w:val="24"/>
          <w:szCs w:val="24"/>
        </w:rPr>
        <w:t xml:space="preserve">. </w:t>
      </w:r>
    </w:p>
    <w:p w:rsidR="002E5C5C" w:rsidRPr="00594BB9" w:rsidRDefault="002E5C5C" w:rsidP="00594BB9">
      <w:pPr>
        <w:spacing w:after="0" w:line="240" w:lineRule="auto"/>
        <w:jc w:val="both"/>
        <w:rPr>
          <w:rFonts w:ascii="Calibri" w:hAnsi="Calibri" w:cs="Calibri"/>
          <w:sz w:val="24"/>
          <w:szCs w:val="24"/>
        </w:rPr>
      </w:pPr>
    </w:p>
    <w:p w:rsidR="000738BA" w:rsidRDefault="002E5C5C" w:rsidP="00594BB9">
      <w:pPr>
        <w:spacing w:after="0" w:line="240" w:lineRule="auto"/>
        <w:jc w:val="both"/>
        <w:rPr>
          <w:ins w:id="100" w:author="Author" w:date="2018-07-08T17:27:00Z"/>
          <w:rFonts w:ascii="Calibri" w:hAnsi="Calibri" w:cs="Calibri"/>
          <w:sz w:val="24"/>
          <w:szCs w:val="24"/>
        </w:rPr>
      </w:pPr>
      <w:r w:rsidRPr="00594BB9">
        <w:rPr>
          <w:rFonts w:ascii="Calibri" w:hAnsi="Calibri" w:cs="Calibri"/>
          <w:sz w:val="24"/>
          <w:szCs w:val="24"/>
        </w:rPr>
        <w:t xml:space="preserve">5.2. Use Non-Surgical Embryo Transfer (NSET) device to implant mouse embryos into pseudopregnant mice. </w:t>
      </w:r>
    </w:p>
    <w:p w:rsidR="000738BA" w:rsidRDefault="000738BA" w:rsidP="00594BB9">
      <w:pPr>
        <w:spacing w:after="0" w:line="240" w:lineRule="auto"/>
        <w:jc w:val="both"/>
        <w:rPr>
          <w:ins w:id="101" w:author="Author" w:date="2018-07-08T17:28:00Z"/>
          <w:rFonts w:ascii="Calibri" w:hAnsi="Calibri" w:cs="Calibri"/>
          <w:sz w:val="24"/>
          <w:szCs w:val="24"/>
        </w:rPr>
      </w:pPr>
      <w:ins w:id="102" w:author="Author" w:date="2018-07-08T17:27:00Z">
        <w:r>
          <w:rPr>
            <w:rFonts w:ascii="Calibri" w:hAnsi="Calibri" w:cs="Calibri"/>
            <w:sz w:val="24"/>
            <w:szCs w:val="24"/>
          </w:rPr>
          <w:t xml:space="preserve">5.2.1. </w:t>
        </w:r>
      </w:ins>
      <w:r w:rsidR="001E2B14" w:rsidRPr="00594BB9">
        <w:rPr>
          <w:rFonts w:ascii="Calibri" w:hAnsi="Calibri" w:cs="Calibri"/>
          <w:sz w:val="24"/>
          <w:szCs w:val="24"/>
        </w:rPr>
        <w:t xml:space="preserve">Using a surgical or dissecting microscope, </w:t>
      </w:r>
      <w:ins w:id="103" w:author="Author" w:date="2018-07-08T17:27:00Z">
        <w:r>
          <w:rPr>
            <w:rFonts w:ascii="Calibri" w:hAnsi="Calibri" w:cs="Calibri"/>
            <w:sz w:val="24"/>
            <w:szCs w:val="24"/>
          </w:rPr>
          <w:t xml:space="preserve">insert </w:t>
        </w:r>
      </w:ins>
      <w:r w:rsidR="001E2B14" w:rsidRPr="00594BB9">
        <w:rPr>
          <w:rFonts w:ascii="Calibri" w:hAnsi="Calibri" w:cs="Calibri"/>
          <w:sz w:val="24"/>
          <w:szCs w:val="24"/>
        </w:rPr>
        <w:t xml:space="preserve">a vaginal speculum </w:t>
      </w:r>
      <w:del w:id="104" w:author="Author" w:date="2018-07-08T17:28:00Z">
        <w:r w:rsidR="001E2B14" w:rsidRPr="00594BB9" w:rsidDel="000738BA">
          <w:rPr>
            <w:rFonts w:ascii="Calibri" w:hAnsi="Calibri" w:cs="Calibri"/>
            <w:sz w:val="24"/>
            <w:szCs w:val="24"/>
          </w:rPr>
          <w:delText xml:space="preserve">is inserted </w:delText>
        </w:r>
      </w:del>
      <w:r w:rsidR="001E2B14" w:rsidRPr="00594BB9">
        <w:rPr>
          <w:rFonts w:ascii="Calibri" w:hAnsi="Calibri" w:cs="Calibri"/>
          <w:sz w:val="24"/>
          <w:szCs w:val="24"/>
        </w:rPr>
        <w:t xml:space="preserve">to visualize the cervix. </w:t>
      </w:r>
    </w:p>
    <w:p w:rsidR="000738BA" w:rsidRDefault="000738BA" w:rsidP="00594BB9">
      <w:pPr>
        <w:spacing w:after="0" w:line="240" w:lineRule="auto"/>
        <w:jc w:val="both"/>
        <w:rPr>
          <w:ins w:id="105" w:author="Author" w:date="2018-07-08T17:30:00Z"/>
          <w:rFonts w:ascii="Calibri" w:hAnsi="Calibri" w:cs="Calibri"/>
          <w:sz w:val="24"/>
          <w:szCs w:val="24"/>
        </w:rPr>
      </w:pPr>
      <w:ins w:id="106" w:author="Author" w:date="2018-07-08T17:28:00Z">
        <w:r>
          <w:rPr>
            <w:rFonts w:ascii="Calibri" w:hAnsi="Calibri" w:cs="Calibri"/>
            <w:sz w:val="24"/>
            <w:szCs w:val="24"/>
          </w:rPr>
          <w:t xml:space="preserve">5.2.2. Insert </w:t>
        </w:r>
      </w:ins>
      <w:del w:id="107" w:author="Author" w:date="2018-07-08T17:28:00Z">
        <w:r w:rsidR="001E2B14" w:rsidRPr="00594BB9" w:rsidDel="000738BA">
          <w:rPr>
            <w:rFonts w:ascii="Calibri" w:hAnsi="Calibri" w:cs="Calibri"/>
            <w:sz w:val="24"/>
            <w:szCs w:val="24"/>
          </w:rPr>
          <w:delText>T</w:delText>
        </w:r>
      </w:del>
      <w:ins w:id="108" w:author="Author" w:date="2018-07-08T17:28:00Z">
        <w:r>
          <w:rPr>
            <w:rFonts w:ascii="Calibri" w:hAnsi="Calibri" w:cs="Calibri"/>
            <w:sz w:val="24"/>
            <w:szCs w:val="24"/>
          </w:rPr>
          <w:t>t</w:t>
        </w:r>
      </w:ins>
      <w:r w:rsidR="001E2B14" w:rsidRPr="00594BB9">
        <w:rPr>
          <w:rFonts w:ascii="Calibri" w:hAnsi="Calibri" w:cs="Calibri"/>
          <w:sz w:val="24"/>
          <w:szCs w:val="24"/>
        </w:rPr>
        <w:t xml:space="preserve">he Non-Surgical Embryo Transfer (NSET) device </w:t>
      </w:r>
      <w:del w:id="109" w:author="Author" w:date="2018-07-08T17:28:00Z">
        <w:r w:rsidR="001E2B14" w:rsidRPr="00594BB9" w:rsidDel="000738BA">
          <w:rPr>
            <w:rFonts w:ascii="Calibri" w:hAnsi="Calibri" w:cs="Calibri"/>
            <w:sz w:val="24"/>
            <w:szCs w:val="24"/>
          </w:rPr>
          <w:delText xml:space="preserve">is inserted </w:delText>
        </w:r>
      </w:del>
      <w:r w:rsidR="001E2B14" w:rsidRPr="00594BB9">
        <w:rPr>
          <w:rFonts w:ascii="Calibri" w:hAnsi="Calibri" w:cs="Calibri"/>
          <w:sz w:val="24"/>
          <w:szCs w:val="24"/>
        </w:rPr>
        <w:t xml:space="preserve">approximately 5 mm into the cervix and </w:t>
      </w:r>
      <w:ins w:id="110" w:author="Author" w:date="2018-07-08T17:28:00Z">
        <w:r>
          <w:rPr>
            <w:rFonts w:ascii="Calibri" w:hAnsi="Calibri" w:cs="Calibri"/>
            <w:sz w:val="24"/>
            <w:szCs w:val="24"/>
          </w:rPr>
          <w:t xml:space="preserve">deposit </w:t>
        </w:r>
      </w:ins>
      <w:r w:rsidR="001E2B14" w:rsidRPr="00594BB9">
        <w:rPr>
          <w:rFonts w:ascii="Calibri" w:hAnsi="Calibri" w:cs="Calibri"/>
          <w:sz w:val="24"/>
          <w:szCs w:val="24"/>
        </w:rPr>
        <w:t xml:space="preserve">embryos </w:t>
      </w:r>
      <w:del w:id="111" w:author="Author" w:date="2018-07-08T17:29:00Z">
        <w:r w:rsidR="002B6F52" w:rsidRPr="00594BB9" w:rsidDel="000738BA">
          <w:rPr>
            <w:rFonts w:ascii="Calibri" w:hAnsi="Calibri" w:cs="Calibri"/>
            <w:sz w:val="24"/>
            <w:szCs w:val="24"/>
          </w:rPr>
          <w:delText>are</w:delText>
        </w:r>
        <w:r w:rsidR="001E2B14" w:rsidRPr="00594BB9" w:rsidDel="000738BA">
          <w:rPr>
            <w:rFonts w:ascii="Calibri" w:hAnsi="Calibri" w:cs="Calibri"/>
            <w:sz w:val="24"/>
            <w:szCs w:val="24"/>
          </w:rPr>
          <w:delText xml:space="preserve"> deposited </w:delText>
        </w:r>
      </w:del>
      <w:r w:rsidR="001E2B14" w:rsidRPr="00594BB9">
        <w:rPr>
          <w:rFonts w:ascii="Calibri" w:hAnsi="Calibri" w:cs="Calibri"/>
          <w:sz w:val="24"/>
          <w:szCs w:val="24"/>
        </w:rPr>
        <w:t xml:space="preserve">in a volume of approximately 2 </w:t>
      </w:r>
      <w:r w:rsidR="00DC6832" w:rsidRPr="00594BB9">
        <w:rPr>
          <w:rFonts w:ascii="Calibri" w:hAnsi="Calibri" w:cs="Calibri"/>
          <w:sz w:val="24"/>
          <w:szCs w:val="24"/>
        </w:rPr>
        <w:t>μ</w:t>
      </w:r>
      <w:r w:rsidR="001E2B14" w:rsidRPr="00594BB9">
        <w:rPr>
          <w:rFonts w:ascii="Calibri" w:hAnsi="Calibri" w:cs="Calibri"/>
          <w:sz w:val="24"/>
          <w:szCs w:val="24"/>
        </w:rPr>
        <w:t xml:space="preserve">L. </w:t>
      </w:r>
    </w:p>
    <w:p w:rsidR="000738BA" w:rsidRDefault="000738BA" w:rsidP="00594BB9">
      <w:pPr>
        <w:spacing w:after="0" w:line="240" w:lineRule="auto"/>
        <w:jc w:val="both"/>
        <w:rPr>
          <w:ins w:id="112" w:author="Author" w:date="2018-07-08T17:30:00Z"/>
          <w:rFonts w:ascii="Calibri" w:hAnsi="Calibri" w:cs="Calibri"/>
          <w:sz w:val="24"/>
          <w:szCs w:val="24"/>
        </w:rPr>
      </w:pPr>
    </w:p>
    <w:p w:rsidR="002E5C5C" w:rsidRPr="00594BB9" w:rsidRDefault="000738BA" w:rsidP="00594BB9">
      <w:pPr>
        <w:spacing w:after="0" w:line="240" w:lineRule="auto"/>
        <w:jc w:val="both"/>
        <w:rPr>
          <w:rFonts w:ascii="Calibri" w:hAnsi="Calibri" w:cs="Calibri"/>
          <w:sz w:val="24"/>
          <w:szCs w:val="24"/>
        </w:rPr>
      </w:pPr>
      <w:ins w:id="113" w:author="Author" w:date="2018-07-08T17:30:00Z">
        <w:r w:rsidRPr="00024220">
          <w:rPr>
            <w:rFonts w:ascii="Calibri" w:hAnsi="Calibri" w:cs="Calibri"/>
            <w:b/>
            <w:sz w:val="24"/>
            <w:szCs w:val="24"/>
            <w:rPrChange w:id="114" w:author="Author" w:date="2018-07-08T17:30:00Z">
              <w:rPr>
                <w:rFonts w:ascii="Calibri" w:hAnsi="Calibri" w:cs="Calibri"/>
                <w:sz w:val="24"/>
                <w:szCs w:val="24"/>
              </w:rPr>
            </w:rPrChange>
          </w:rPr>
          <w:t>Note:</w:t>
        </w:r>
        <w:r>
          <w:rPr>
            <w:rFonts w:ascii="Calibri" w:hAnsi="Calibri" w:cs="Calibri"/>
            <w:sz w:val="24"/>
            <w:szCs w:val="24"/>
          </w:rPr>
          <w:t xml:space="preserve"> </w:t>
        </w:r>
      </w:ins>
      <w:r w:rsidR="001E2B14" w:rsidRPr="00594BB9">
        <w:rPr>
          <w:rFonts w:ascii="Calibri" w:hAnsi="Calibri" w:cs="Calibri"/>
          <w:sz w:val="24"/>
          <w:szCs w:val="24"/>
        </w:rPr>
        <w:t xml:space="preserve">A sterile NSET device is used for each transfer and discarded after the procedure. All reagents used in the manipulation of the embryos </w:t>
      </w:r>
      <w:r w:rsidR="002B6F52" w:rsidRPr="00594BB9">
        <w:rPr>
          <w:rFonts w:ascii="Calibri" w:hAnsi="Calibri" w:cs="Calibri"/>
          <w:sz w:val="24"/>
          <w:szCs w:val="24"/>
        </w:rPr>
        <w:t>must</w:t>
      </w:r>
      <w:r w:rsidR="001E2B14" w:rsidRPr="00594BB9">
        <w:rPr>
          <w:rFonts w:ascii="Calibri" w:hAnsi="Calibri" w:cs="Calibri"/>
          <w:sz w:val="24"/>
          <w:szCs w:val="24"/>
        </w:rPr>
        <w:t xml:space="preserve"> be sterile.</w:t>
      </w:r>
    </w:p>
    <w:p w:rsidR="002E5C5C" w:rsidRPr="00594BB9" w:rsidRDefault="002E5C5C" w:rsidP="00594BB9">
      <w:pPr>
        <w:spacing w:after="0" w:line="240" w:lineRule="auto"/>
        <w:jc w:val="both"/>
        <w:rPr>
          <w:rFonts w:ascii="Calibri" w:hAnsi="Calibri" w:cs="Calibri"/>
          <w:sz w:val="24"/>
          <w:szCs w:val="24"/>
        </w:rPr>
      </w:pPr>
    </w:p>
    <w:p w:rsidR="002E5C5C" w:rsidRPr="00594BB9" w:rsidRDefault="002E5C5C" w:rsidP="00594BB9">
      <w:pPr>
        <w:spacing w:after="0" w:line="240" w:lineRule="auto"/>
        <w:jc w:val="both"/>
        <w:rPr>
          <w:rFonts w:ascii="Calibri" w:hAnsi="Calibri" w:cs="Calibri"/>
          <w:sz w:val="24"/>
          <w:szCs w:val="24"/>
        </w:rPr>
      </w:pPr>
      <w:r w:rsidRPr="00594BB9">
        <w:rPr>
          <w:rFonts w:ascii="Calibri" w:hAnsi="Calibri" w:cs="Calibri"/>
          <w:sz w:val="24"/>
          <w:szCs w:val="24"/>
        </w:rPr>
        <w:t xml:space="preserve">5.3. Transfer 10-15 healthy blastocyst in 2 </w:t>
      </w:r>
      <w:r w:rsidR="00DC6832" w:rsidRPr="00594BB9">
        <w:rPr>
          <w:rFonts w:ascii="Calibri" w:hAnsi="Calibri" w:cs="Calibri"/>
          <w:sz w:val="24"/>
          <w:szCs w:val="24"/>
        </w:rPr>
        <w:t>μ</w:t>
      </w:r>
      <w:del w:id="115" w:author="Author" w:date="2018-07-08T17:31:00Z">
        <w:r w:rsidRPr="00594BB9" w:rsidDel="000738BA">
          <w:rPr>
            <w:rFonts w:ascii="Calibri" w:hAnsi="Calibri" w:cs="Calibri"/>
            <w:sz w:val="24"/>
            <w:szCs w:val="24"/>
          </w:rPr>
          <w:delText>l</w:delText>
        </w:r>
      </w:del>
      <w:ins w:id="116" w:author="Author" w:date="2018-07-08T17:31:00Z">
        <w:r w:rsidR="000738BA">
          <w:rPr>
            <w:rFonts w:ascii="Calibri" w:hAnsi="Calibri" w:cs="Calibri"/>
            <w:sz w:val="24"/>
            <w:szCs w:val="24"/>
          </w:rPr>
          <w:t>L</w:t>
        </w:r>
      </w:ins>
      <w:r w:rsidRPr="00594BB9">
        <w:rPr>
          <w:rFonts w:ascii="Calibri" w:hAnsi="Calibri" w:cs="Calibri"/>
          <w:sz w:val="24"/>
          <w:szCs w:val="24"/>
        </w:rPr>
        <w:t xml:space="preserve"> volume of KSOM to each pseudopregnant mice. </w:t>
      </w:r>
    </w:p>
    <w:p w:rsidR="002E5C5C" w:rsidRPr="00594BB9" w:rsidRDefault="002E5C5C" w:rsidP="00594BB9">
      <w:pPr>
        <w:spacing w:after="0" w:line="240" w:lineRule="auto"/>
        <w:jc w:val="both"/>
        <w:rPr>
          <w:rFonts w:ascii="Calibri" w:hAnsi="Calibri" w:cs="Calibri"/>
          <w:sz w:val="24"/>
          <w:szCs w:val="24"/>
        </w:rPr>
      </w:pPr>
    </w:p>
    <w:p w:rsidR="0085283D" w:rsidRPr="00594BB9" w:rsidRDefault="002E5C5C" w:rsidP="00594BB9">
      <w:pPr>
        <w:spacing w:after="0" w:line="240" w:lineRule="auto"/>
        <w:jc w:val="both"/>
        <w:rPr>
          <w:rFonts w:ascii="Calibri" w:hAnsi="Calibri" w:cs="Calibri"/>
          <w:sz w:val="24"/>
          <w:szCs w:val="24"/>
        </w:rPr>
      </w:pPr>
      <w:r w:rsidRPr="00594BB9">
        <w:rPr>
          <w:rFonts w:ascii="Calibri" w:hAnsi="Calibri" w:cs="Calibri"/>
          <w:sz w:val="24"/>
          <w:szCs w:val="24"/>
        </w:rPr>
        <w:t xml:space="preserve">5.4. Continue to monitor </w:t>
      </w:r>
      <w:r w:rsidR="0085283D" w:rsidRPr="00594BB9">
        <w:rPr>
          <w:rFonts w:ascii="Calibri" w:hAnsi="Calibri" w:cs="Calibri"/>
          <w:sz w:val="24"/>
          <w:szCs w:val="24"/>
        </w:rPr>
        <w:t xml:space="preserve">and measure the weight gain in </w:t>
      </w:r>
      <w:r w:rsidRPr="00594BB9">
        <w:rPr>
          <w:rFonts w:ascii="Calibri" w:hAnsi="Calibri" w:cs="Calibri"/>
          <w:sz w:val="24"/>
          <w:szCs w:val="24"/>
        </w:rPr>
        <w:t>pseudopregnant mice in following days</w:t>
      </w:r>
      <w:r w:rsidR="0085283D" w:rsidRPr="00594BB9">
        <w:rPr>
          <w:rFonts w:ascii="Calibri" w:hAnsi="Calibri" w:cs="Calibri"/>
          <w:sz w:val="24"/>
          <w:szCs w:val="24"/>
        </w:rPr>
        <w:t xml:space="preserve"> to determine whether the NSET was successful.</w:t>
      </w:r>
    </w:p>
    <w:p w:rsidR="0085283D" w:rsidRPr="00594BB9" w:rsidRDefault="0085283D" w:rsidP="00594BB9">
      <w:pPr>
        <w:spacing w:after="0" w:line="240" w:lineRule="auto"/>
        <w:jc w:val="both"/>
        <w:rPr>
          <w:rFonts w:ascii="Calibri" w:hAnsi="Calibri" w:cs="Calibri"/>
          <w:sz w:val="24"/>
          <w:szCs w:val="24"/>
        </w:rPr>
      </w:pPr>
    </w:p>
    <w:p w:rsidR="00E151B7" w:rsidRPr="00594BB9" w:rsidRDefault="0085283D" w:rsidP="00594BB9">
      <w:pPr>
        <w:spacing w:after="0" w:line="240" w:lineRule="auto"/>
        <w:jc w:val="both"/>
        <w:rPr>
          <w:rFonts w:ascii="Calibri" w:hAnsi="Calibri" w:cs="Calibri"/>
          <w:sz w:val="24"/>
          <w:szCs w:val="24"/>
        </w:rPr>
      </w:pPr>
      <w:r w:rsidRPr="00594BB9">
        <w:rPr>
          <w:rFonts w:ascii="Calibri" w:hAnsi="Calibri" w:cs="Calibri"/>
          <w:sz w:val="24"/>
          <w:szCs w:val="24"/>
        </w:rPr>
        <w:t xml:space="preserve">5.5. Recover pups </w:t>
      </w:r>
      <w:r w:rsidR="001E2B14" w:rsidRPr="00594BB9">
        <w:rPr>
          <w:rFonts w:ascii="Calibri" w:hAnsi="Calibri" w:cs="Calibri"/>
          <w:sz w:val="24"/>
          <w:szCs w:val="24"/>
        </w:rPr>
        <w:t>by allowing the preg</w:t>
      </w:r>
      <w:r w:rsidR="00467EA1" w:rsidRPr="00594BB9">
        <w:rPr>
          <w:rFonts w:ascii="Calibri" w:hAnsi="Calibri" w:cs="Calibri"/>
          <w:sz w:val="24"/>
          <w:szCs w:val="24"/>
        </w:rPr>
        <w:t>nant mice</w:t>
      </w:r>
      <w:r w:rsidR="001E2B14" w:rsidRPr="00594BB9">
        <w:rPr>
          <w:rFonts w:ascii="Calibri" w:hAnsi="Calibri" w:cs="Calibri"/>
          <w:sz w:val="24"/>
          <w:szCs w:val="24"/>
        </w:rPr>
        <w:t xml:space="preserve"> to give birth naturally or performing a </w:t>
      </w:r>
      <w:r w:rsidR="0033767A" w:rsidRPr="00594BB9">
        <w:rPr>
          <w:rFonts w:ascii="Calibri" w:hAnsi="Calibri" w:cs="Calibri"/>
          <w:sz w:val="24"/>
          <w:szCs w:val="24"/>
        </w:rPr>
        <w:t xml:space="preserve">caesarean section </w:t>
      </w:r>
      <w:r w:rsidR="00467EA1" w:rsidRPr="00594BB9">
        <w:rPr>
          <w:rFonts w:ascii="Calibri" w:hAnsi="Calibri" w:cs="Calibri"/>
          <w:sz w:val="24"/>
          <w:szCs w:val="24"/>
        </w:rPr>
        <w:t>17 days after the embryo transfer</w:t>
      </w:r>
      <w:hyperlink w:anchor="_ENREF_26" w:tooltip="Nagy, 2006 #69" w:history="1">
        <w:r w:rsidR="007A2DC9" w:rsidRPr="00594BB9">
          <w:rPr>
            <w:rFonts w:ascii="Calibri" w:hAnsi="Calibri" w:cs="Calibri"/>
            <w:sz w:val="24"/>
            <w:szCs w:val="24"/>
          </w:rPr>
          <w:fldChar w:fldCharType="begin"/>
        </w:r>
        <w:r w:rsidR="007A2DC9">
          <w:rPr>
            <w:rFonts w:ascii="Calibri" w:hAnsi="Calibri" w:cs="Calibri"/>
            <w:sz w:val="24"/>
            <w:szCs w:val="24"/>
          </w:rPr>
          <w:instrText xml:space="preserve"> ADDIN EN.CITE &lt;EndNote&gt;&lt;Cite&gt;&lt;Author&gt;Nagy&lt;/Author&gt;&lt;Year&gt;2006&lt;/Year&gt;&lt;RecNum&gt;69&lt;/RecNum&gt;&lt;DisplayText&gt;&lt;style face="superscript"&gt;26&lt;/style&gt;&lt;/DisplayText&gt;&lt;record&gt;&lt;rec-number&gt;69&lt;/rec-number&gt;&lt;foreign-keys&gt;&lt;key app="EN" db-id="2ar50t05rewz2perwv5pwz5irdpxezsfaze5"&gt;69&lt;/key&gt;&lt;/foreign-keys&gt;&lt;ref-type name="Journal Article"&gt;17&lt;/ref-type&gt;&lt;contributors&gt;&lt;authors&gt;&lt;author&gt;Nagy, A.&lt;/author&gt;&lt;author&gt;Gertsenstein, M.&lt;/author&gt;&lt;author&gt;Vintersten, K.&lt;/author&gt;&lt;author&gt;Behringer, R.&lt;/author&gt;&lt;/authors&gt;&lt;/contributors&gt;&lt;titles&gt;&lt;title&gt;Caesarean section and fostering&lt;/title&gt;&lt;secondary-title&gt;CSH Protoc&lt;/secondary-title&gt;&lt;alt-title&gt;CSH protocols&lt;/alt-title&gt;&lt;/titles&gt;&lt;periodical&gt;&lt;full-title&gt;CSH Protoc&lt;/full-title&gt;&lt;abbr-1&gt;CSH protocols&lt;/abbr-1&gt;&lt;/periodical&gt;&lt;alt-periodical&gt;&lt;full-title&gt;CSH Protoc&lt;/full-title&gt;&lt;abbr-1&gt;CSH protocols&lt;/abbr-1&gt;&lt;/alt-periodical&gt;&lt;volume&gt;2006&lt;/volume&gt;&lt;number&gt;2&lt;/number&gt;&lt;dates&gt;&lt;year&gt;2006&lt;/year&gt;&lt;pub-dates&gt;&lt;date&gt;Jul 1&lt;/date&gt;&lt;/pub-dates&gt;&lt;/dates&gt;&lt;isbn&gt;1559-6095 (Linking)&lt;/isbn&gt;&lt;accession-num&gt;22485807&lt;/accession-num&gt;&lt;urls&gt;&lt;related-urls&gt;&lt;url&gt;http://www.ncbi.nlm.nih.gov/pubmed/22485807&lt;/url&gt;&lt;/related-urls&gt;&lt;/urls&gt;&lt;electronic-resource-num&gt;10.1101/pdb.prot4381&lt;/electronic-resource-num&gt;&lt;/record&gt;&lt;/Cite&gt;&lt;/EndNote&gt;</w:instrText>
        </w:r>
        <w:r w:rsidR="007A2DC9" w:rsidRPr="00594BB9">
          <w:rPr>
            <w:rFonts w:ascii="Calibri" w:hAnsi="Calibri" w:cs="Calibri"/>
            <w:sz w:val="24"/>
            <w:szCs w:val="24"/>
          </w:rPr>
          <w:fldChar w:fldCharType="separate"/>
        </w:r>
        <w:r w:rsidR="007A2DC9" w:rsidRPr="007A2DC9">
          <w:rPr>
            <w:rFonts w:ascii="Calibri" w:hAnsi="Calibri" w:cs="Calibri"/>
            <w:noProof/>
            <w:sz w:val="24"/>
            <w:szCs w:val="24"/>
            <w:vertAlign w:val="superscript"/>
          </w:rPr>
          <w:t>26</w:t>
        </w:r>
        <w:r w:rsidR="007A2DC9" w:rsidRPr="00594BB9">
          <w:rPr>
            <w:rFonts w:ascii="Calibri" w:hAnsi="Calibri" w:cs="Calibri"/>
            <w:sz w:val="24"/>
            <w:szCs w:val="24"/>
          </w:rPr>
          <w:fldChar w:fldCharType="end"/>
        </w:r>
      </w:hyperlink>
      <w:r w:rsidR="00467EA1" w:rsidRPr="00594BB9">
        <w:rPr>
          <w:rFonts w:ascii="Calibri" w:hAnsi="Calibri" w:cs="Calibri"/>
          <w:sz w:val="24"/>
          <w:szCs w:val="24"/>
        </w:rPr>
        <w:t>.</w:t>
      </w:r>
      <w:r w:rsidR="0033767A" w:rsidRPr="00594BB9">
        <w:rPr>
          <w:rFonts w:ascii="Calibri" w:hAnsi="Calibri" w:cs="Calibri"/>
          <w:sz w:val="24"/>
          <w:szCs w:val="24"/>
        </w:rPr>
        <w:t xml:space="preserve"> A </w:t>
      </w:r>
      <w:r w:rsidR="00E151B7" w:rsidRPr="00594BB9">
        <w:rPr>
          <w:rFonts w:ascii="Calibri" w:hAnsi="Calibri" w:cs="Calibri"/>
          <w:sz w:val="24"/>
          <w:szCs w:val="24"/>
        </w:rPr>
        <w:t>C-section</w:t>
      </w:r>
      <w:r w:rsidR="0033767A" w:rsidRPr="00594BB9">
        <w:rPr>
          <w:rFonts w:ascii="Calibri" w:hAnsi="Calibri" w:cs="Calibri"/>
          <w:sz w:val="24"/>
          <w:szCs w:val="24"/>
        </w:rPr>
        <w:t xml:space="preserve"> is </w:t>
      </w:r>
      <w:r w:rsidR="00E151B7" w:rsidRPr="00594BB9">
        <w:rPr>
          <w:rFonts w:ascii="Calibri" w:hAnsi="Calibri" w:cs="Calibri"/>
          <w:sz w:val="24"/>
          <w:szCs w:val="24"/>
        </w:rPr>
        <w:t xml:space="preserve">often necessary if very few embryos are present and they grow too large for natural birth. </w:t>
      </w:r>
    </w:p>
    <w:p w:rsidR="00E151B7" w:rsidRPr="00594BB9" w:rsidRDefault="00E151B7" w:rsidP="00594BB9">
      <w:pPr>
        <w:spacing w:after="0" w:line="240" w:lineRule="auto"/>
        <w:jc w:val="both"/>
        <w:rPr>
          <w:rFonts w:ascii="Calibri" w:hAnsi="Calibri" w:cs="Calibri"/>
          <w:sz w:val="24"/>
          <w:szCs w:val="24"/>
        </w:rPr>
      </w:pPr>
    </w:p>
    <w:p w:rsidR="00D56FD7" w:rsidRPr="00594BB9" w:rsidRDefault="00E151B7" w:rsidP="00594BB9">
      <w:pPr>
        <w:spacing w:after="0" w:line="240" w:lineRule="auto"/>
        <w:jc w:val="both"/>
        <w:rPr>
          <w:rFonts w:ascii="Calibri" w:hAnsi="Calibri" w:cs="Calibri"/>
          <w:sz w:val="24"/>
          <w:szCs w:val="24"/>
        </w:rPr>
      </w:pPr>
      <w:r w:rsidRPr="00594BB9">
        <w:rPr>
          <w:rFonts w:ascii="Calibri" w:hAnsi="Calibri" w:cs="Calibri"/>
          <w:sz w:val="24"/>
          <w:szCs w:val="24"/>
        </w:rPr>
        <w:t xml:space="preserve">5.6. Collect tissue from pups for genotyping to determine the rate of transgenesis </w:t>
      </w:r>
      <w:hyperlink w:anchor="_ENREF_27" w:tooltip="Chum, 2012 #70" w:history="1">
        <w:r w:rsidR="007A2DC9" w:rsidRPr="00594BB9">
          <w:rPr>
            <w:rFonts w:ascii="Calibri" w:hAnsi="Calibri" w:cs="Calibri"/>
            <w:sz w:val="24"/>
            <w:szCs w:val="24"/>
          </w:rPr>
          <w:fldChar w:fldCharType="begin"/>
        </w:r>
        <w:r w:rsidR="007A2DC9">
          <w:rPr>
            <w:rFonts w:ascii="Calibri" w:hAnsi="Calibri" w:cs="Calibri"/>
            <w:sz w:val="24"/>
            <w:szCs w:val="24"/>
          </w:rPr>
          <w:instrText xml:space="preserve"> ADDIN EN.CITE &lt;EndNote&gt;&lt;Cite&gt;&lt;Author&gt;Chum&lt;/Author&gt;&lt;Year&gt;2012&lt;/Year&gt;&lt;RecNum&gt;70&lt;/RecNum&gt;&lt;DisplayText&gt;&lt;style face="superscript"&gt;27&lt;/style&gt;&lt;/DisplayText&gt;&lt;record&gt;&lt;rec-number&gt;70&lt;/rec-number&gt;&lt;foreign-keys&gt;&lt;key app="EN" db-id="2ar50t05rewz2perwv5pwz5irdpxezsfaze5"&gt;70&lt;/key&gt;&lt;/foreign-keys&gt;&lt;ref-type name="Journal Article"&gt;17&lt;/ref-type&gt;&lt;contributors&gt;&lt;authors&gt;&lt;author&gt;Chum, P. Y.&lt;/author&gt;&lt;author&gt;Haimes, J. D.&lt;/author&gt;&lt;author&gt;Andre, C. P.&lt;/author&gt;&lt;author&gt;Kuusisto, P. K.&lt;/author&gt;&lt;author&gt;Kelley, M. L.&lt;/author&gt;&lt;/authors&gt;&lt;/contributors&gt;&lt;auth-address&gt;Thermo Scientific Molecular Biology Products, Thermo Fisher Scientific.&lt;/auth-address&gt;&lt;titles&gt;&lt;title&gt;Genotyping of plant and animal samples without prior DNA purification&lt;/title&gt;&lt;secondary-title&gt;J Vis Exp&lt;/secondary-title&gt;&lt;alt-title&gt;Journal of visualized experiments : JoVE&lt;/alt-title&gt;&lt;/titles&gt;&lt;periodical&gt;&lt;full-title&gt;J Vis Exp&lt;/full-title&gt;&lt;abbr-1&gt;Journal of visualized experiments : JoVE&lt;/abbr-1&gt;&lt;/periodical&gt;&lt;alt-periodical&gt;&lt;full-title&gt;J Vis Exp&lt;/full-title&gt;&lt;abbr-1&gt;Journal of visualized experiments : JoVE&lt;/abbr-1&gt;&lt;/alt-periodical&gt;&lt;number&gt;67&lt;/number&gt;&lt;keywords&gt;&lt;keyword&gt;Animals&lt;/keyword&gt;&lt;keyword&gt;Arabidopsis/genetics&lt;/keyword&gt;&lt;keyword&gt;DNA/analysis/*genetics/isolation &amp;amp; purification&lt;/keyword&gt;&lt;keyword&gt;DNA, Plant/analysis/*genetics/isolation &amp;amp; purification&lt;/keyword&gt;&lt;keyword&gt;Genotyping Techniques/*methods&lt;/keyword&gt;&lt;keyword&gt;Mice&lt;/keyword&gt;&lt;keyword&gt;Mice, Transgenic&lt;/keyword&gt;&lt;keyword&gt;Models, Animal&lt;/keyword&gt;&lt;keyword&gt;Plant Leaves/genetics&lt;/keyword&gt;&lt;keyword&gt;Polymerase Chain Reaction/methods&lt;/keyword&gt;&lt;keyword&gt;Quercus/genetics&lt;/keyword&gt;&lt;keyword&gt;Transgenes&lt;/keyword&gt;&lt;/keywords&gt;&lt;dates&gt;&lt;year&gt;2012&lt;/year&gt;&lt;pub-dates&gt;&lt;date&gt;Sep 24&lt;/date&gt;&lt;/pub-dates&gt;&lt;/dates&gt;&lt;isbn&gt;1940-087X (Electronic)&amp;#xD;1940-087X (Linking)&lt;/isbn&gt;&lt;accession-num&gt;23051689&lt;/accession-num&gt;&lt;urls&gt;&lt;related-urls&gt;&lt;url&gt;http://www.ncbi.nlm.nih.gov/pubmed/23051689&lt;/url&gt;&lt;/related-urls&gt;&lt;/urls&gt;&lt;custom2&gt;3490234&lt;/custom2&gt;&lt;electronic-resource-num&gt;10.3791/3844&lt;/electronic-resource-num&gt;&lt;/record&gt;&lt;/Cite&gt;&lt;/EndNote&gt;</w:instrText>
        </w:r>
        <w:r w:rsidR="007A2DC9" w:rsidRPr="00594BB9">
          <w:rPr>
            <w:rFonts w:ascii="Calibri" w:hAnsi="Calibri" w:cs="Calibri"/>
            <w:sz w:val="24"/>
            <w:szCs w:val="24"/>
          </w:rPr>
          <w:fldChar w:fldCharType="separate"/>
        </w:r>
        <w:r w:rsidR="007A2DC9" w:rsidRPr="007A2DC9">
          <w:rPr>
            <w:rFonts w:ascii="Calibri" w:hAnsi="Calibri" w:cs="Calibri"/>
            <w:noProof/>
            <w:sz w:val="24"/>
            <w:szCs w:val="24"/>
            <w:vertAlign w:val="superscript"/>
          </w:rPr>
          <w:t>27</w:t>
        </w:r>
        <w:r w:rsidR="007A2DC9" w:rsidRPr="00594BB9">
          <w:rPr>
            <w:rFonts w:ascii="Calibri" w:hAnsi="Calibri" w:cs="Calibri"/>
            <w:sz w:val="24"/>
            <w:szCs w:val="24"/>
          </w:rPr>
          <w:fldChar w:fldCharType="end"/>
        </w:r>
      </w:hyperlink>
      <w:r w:rsidRPr="00594BB9">
        <w:rPr>
          <w:rFonts w:ascii="Calibri" w:hAnsi="Calibri" w:cs="Calibri"/>
          <w:sz w:val="24"/>
          <w:szCs w:val="24"/>
        </w:rPr>
        <w:t>.</w:t>
      </w:r>
    </w:p>
    <w:p w:rsidR="007C0C97" w:rsidRPr="00594BB9" w:rsidRDefault="007C0C97" w:rsidP="00594BB9">
      <w:pPr>
        <w:spacing w:after="0" w:line="240" w:lineRule="auto"/>
        <w:jc w:val="both"/>
        <w:rPr>
          <w:rFonts w:ascii="Calibri" w:hAnsi="Calibri" w:cs="Calibri"/>
          <w:sz w:val="24"/>
          <w:szCs w:val="24"/>
        </w:rPr>
      </w:pPr>
    </w:p>
    <w:p w:rsidR="0085283D" w:rsidRPr="00594BB9" w:rsidRDefault="00B522C9" w:rsidP="00594BB9">
      <w:pPr>
        <w:spacing w:after="0" w:line="240" w:lineRule="auto"/>
        <w:jc w:val="both"/>
        <w:rPr>
          <w:rFonts w:ascii="Calibri" w:hAnsi="Calibri" w:cs="Calibri"/>
          <w:b/>
          <w:sz w:val="24"/>
          <w:szCs w:val="24"/>
        </w:rPr>
      </w:pPr>
      <w:r w:rsidRPr="00594BB9">
        <w:rPr>
          <w:rFonts w:ascii="Calibri" w:hAnsi="Calibri" w:cs="Calibri"/>
          <w:b/>
          <w:sz w:val="24"/>
          <w:szCs w:val="24"/>
        </w:rPr>
        <w:t xml:space="preserve">REPRESENTATIVE RESULTS: </w:t>
      </w:r>
    </w:p>
    <w:p w:rsidR="006E7D99" w:rsidRPr="00594BB9" w:rsidRDefault="00730FE0" w:rsidP="00594BB9">
      <w:pPr>
        <w:spacing w:after="0" w:line="240" w:lineRule="auto"/>
        <w:jc w:val="both"/>
        <w:rPr>
          <w:rFonts w:ascii="Calibri" w:hAnsi="Calibri" w:cs="Calibri"/>
          <w:sz w:val="24"/>
          <w:szCs w:val="24"/>
        </w:rPr>
      </w:pPr>
      <w:r w:rsidRPr="00594BB9">
        <w:rPr>
          <w:rFonts w:ascii="Calibri" w:hAnsi="Calibri" w:cs="Calibri"/>
          <w:sz w:val="24"/>
          <w:szCs w:val="24"/>
        </w:rPr>
        <w:t>Development of isolated/transduced m</w:t>
      </w:r>
      <w:r w:rsidR="00BB2D0F" w:rsidRPr="00594BB9">
        <w:rPr>
          <w:rFonts w:ascii="Calibri" w:hAnsi="Calibri" w:cs="Calibri"/>
          <w:sz w:val="24"/>
          <w:szCs w:val="24"/>
        </w:rPr>
        <w:t>ouse fertilized eggs can be checked</w:t>
      </w:r>
      <w:r w:rsidRPr="00594BB9">
        <w:rPr>
          <w:rFonts w:ascii="Calibri" w:hAnsi="Calibri" w:cs="Calibri"/>
          <w:sz w:val="24"/>
          <w:szCs w:val="24"/>
        </w:rPr>
        <w:t xml:space="preserve"> under the </w:t>
      </w:r>
      <w:r w:rsidR="00E63DD4" w:rsidRPr="00594BB9">
        <w:rPr>
          <w:rFonts w:ascii="Calibri" w:hAnsi="Calibri" w:cs="Calibri"/>
          <w:sz w:val="24"/>
          <w:szCs w:val="24"/>
        </w:rPr>
        <w:t xml:space="preserve">microscope daily </w:t>
      </w:r>
      <w:r w:rsidR="00C11CFC" w:rsidRPr="00594BB9">
        <w:rPr>
          <w:rFonts w:ascii="Calibri" w:hAnsi="Calibri" w:cs="Calibri"/>
          <w:b/>
          <w:sz w:val="24"/>
          <w:szCs w:val="24"/>
        </w:rPr>
        <w:t>(</w:t>
      </w:r>
      <w:r w:rsidR="00E63DD4" w:rsidRPr="00594BB9">
        <w:rPr>
          <w:rFonts w:ascii="Calibri" w:hAnsi="Calibri" w:cs="Calibri"/>
          <w:b/>
          <w:sz w:val="24"/>
          <w:szCs w:val="24"/>
        </w:rPr>
        <w:t>Figure 1</w:t>
      </w:r>
      <w:r w:rsidR="00C11CFC" w:rsidRPr="00594BB9">
        <w:rPr>
          <w:rFonts w:ascii="Calibri" w:hAnsi="Calibri" w:cs="Calibri"/>
          <w:b/>
          <w:sz w:val="24"/>
          <w:szCs w:val="24"/>
        </w:rPr>
        <w:t>)</w:t>
      </w:r>
      <w:r w:rsidR="00E63DD4" w:rsidRPr="00594BB9">
        <w:rPr>
          <w:rFonts w:ascii="Calibri" w:hAnsi="Calibri" w:cs="Calibri"/>
          <w:sz w:val="24"/>
          <w:szCs w:val="24"/>
        </w:rPr>
        <w:t xml:space="preserve">. </w:t>
      </w:r>
      <w:r w:rsidR="00062BA6" w:rsidRPr="00594BB9">
        <w:rPr>
          <w:rFonts w:ascii="Calibri" w:hAnsi="Calibri" w:cs="Calibri"/>
          <w:sz w:val="24"/>
          <w:szCs w:val="24"/>
        </w:rPr>
        <w:t>Healthy embryos develop into blastocyst within 3-4 days.</w:t>
      </w:r>
      <w:ins w:id="117" w:author="Author" w:date="2018-07-08T17:32:00Z">
        <w:r w:rsidR="00024220">
          <w:rPr>
            <w:rFonts w:ascii="Calibri" w:hAnsi="Calibri" w:cs="Calibri"/>
            <w:sz w:val="24"/>
            <w:szCs w:val="24"/>
          </w:rPr>
          <w:t xml:space="preserve"> In this protocol,</w:t>
        </w:r>
      </w:ins>
      <w:del w:id="118" w:author="Author" w:date="2018-07-08T17:32:00Z">
        <w:r w:rsidR="00062BA6" w:rsidRPr="00594BB9" w:rsidDel="000738BA">
          <w:rPr>
            <w:rFonts w:ascii="Calibri" w:hAnsi="Calibri" w:cs="Calibri"/>
            <w:sz w:val="24"/>
            <w:szCs w:val="24"/>
          </w:rPr>
          <w:delText xml:space="preserve"> We observed that</w:delText>
        </w:r>
      </w:del>
      <w:r w:rsidR="00062BA6" w:rsidRPr="00594BB9">
        <w:rPr>
          <w:rFonts w:ascii="Calibri" w:hAnsi="Calibri" w:cs="Calibri"/>
          <w:sz w:val="24"/>
          <w:szCs w:val="24"/>
        </w:rPr>
        <w:t xml:space="preserve"> 60-70% of untreated embryos develop into blastocyst</w:t>
      </w:r>
      <w:hyperlink w:anchor="_ENREF_23" w:tooltip="Martin, 2018 #45" w:history="1">
        <w:r w:rsidR="007A2DC9" w:rsidRPr="00594BB9">
          <w:rPr>
            <w:rFonts w:ascii="Calibri" w:hAnsi="Calibri" w:cs="Calibri"/>
            <w:sz w:val="24"/>
            <w:szCs w:val="24"/>
          </w:rPr>
          <w:fldChar w:fldCharType="begin">
            <w:fldData xml:space="preserve">PEVuZE5vdGU+PENpdGU+PEF1dGhvcj5NYXJ0aW48L0F1dGhvcj48WWVhcj4yMDE4PC9ZZWFyPjxS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</w:fldData>
          </w:fldChar>
        </w:r>
        <w:r w:rsidR="007A2DC9" w:rsidRPr="00594BB9">
          <w:rPr>
            <w:rFonts w:ascii="Calibri" w:hAnsi="Calibri" w:cs="Calibri"/>
            <w:sz w:val="24"/>
            <w:szCs w:val="24"/>
          </w:rPr>
          <w:instrText xml:space="preserve"> ADDIN EN.CITE </w:instrText>
        </w:r>
        <w:r w:rsidR="007A2DC9" w:rsidRPr="00594BB9">
          <w:rPr>
            <w:rFonts w:ascii="Calibri" w:hAnsi="Calibri" w:cs="Calibri"/>
            <w:sz w:val="24"/>
            <w:szCs w:val="24"/>
          </w:rPr>
          <w:fldChar w:fldCharType="begin">
            <w:fldData xml:space="preserve">PEVuZE5vdGU+PENpdGU+PEF1dGhvcj5NYXJ0aW48L0F1dGhvcj48WWVhcj4yMDE4PC9ZZWFyPjxS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</w:fldData>
          </w:fldChar>
        </w:r>
        <w:r w:rsidR="007A2DC9" w:rsidRPr="00594BB9">
          <w:rPr>
            <w:rFonts w:ascii="Calibri" w:hAnsi="Calibri" w:cs="Calibri"/>
            <w:sz w:val="24"/>
            <w:szCs w:val="24"/>
          </w:rPr>
          <w:instrText xml:space="preserve"> ADDIN EN.CITE.DATA </w:instrText>
        </w:r>
        <w:r w:rsidR="007A2DC9" w:rsidRPr="00594BB9">
          <w:rPr>
            <w:rFonts w:ascii="Calibri" w:hAnsi="Calibri" w:cs="Calibri"/>
            <w:sz w:val="24"/>
            <w:szCs w:val="24"/>
          </w:rPr>
        </w:r>
        <w:r w:rsidR="007A2DC9" w:rsidRPr="00594BB9">
          <w:rPr>
            <w:rFonts w:ascii="Calibri" w:hAnsi="Calibri" w:cs="Calibri"/>
            <w:sz w:val="24"/>
            <w:szCs w:val="24"/>
          </w:rPr>
          <w:fldChar w:fldCharType="end"/>
        </w:r>
        <w:r w:rsidR="007A2DC9" w:rsidRPr="00594BB9">
          <w:rPr>
            <w:rFonts w:ascii="Calibri" w:hAnsi="Calibri" w:cs="Calibri"/>
            <w:sz w:val="24"/>
            <w:szCs w:val="24"/>
          </w:rPr>
        </w:r>
        <w:r w:rsidR="007A2DC9" w:rsidRPr="00594BB9">
          <w:rPr>
            <w:rFonts w:ascii="Calibri" w:hAnsi="Calibri" w:cs="Calibri"/>
            <w:sz w:val="24"/>
            <w:szCs w:val="24"/>
          </w:rPr>
          <w:fldChar w:fldCharType="separate"/>
        </w:r>
        <w:r w:rsidR="007A2DC9" w:rsidRPr="00594BB9">
          <w:rPr>
            <w:rFonts w:ascii="Calibri" w:hAnsi="Calibri" w:cs="Calibri"/>
            <w:noProof/>
            <w:sz w:val="24"/>
            <w:szCs w:val="24"/>
            <w:vertAlign w:val="superscript"/>
          </w:rPr>
          <w:t>23</w:t>
        </w:r>
        <w:r w:rsidR="007A2DC9" w:rsidRPr="00594BB9">
          <w:rPr>
            <w:rFonts w:ascii="Calibri" w:hAnsi="Calibri" w:cs="Calibri"/>
            <w:sz w:val="24"/>
            <w:szCs w:val="24"/>
          </w:rPr>
          <w:fldChar w:fldCharType="end"/>
        </w:r>
      </w:hyperlink>
      <w:r w:rsidR="00062BA6" w:rsidRPr="00594BB9">
        <w:rPr>
          <w:rFonts w:ascii="Calibri" w:hAnsi="Calibri" w:cs="Calibri"/>
          <w:sz w:val="24"/>
          <w:szCs w:val="24"/>
        </w:rPr>
        <w:t xml:space="preserve">. </w:t>
      </w:r>
      <w:r w:rsidR="004F75C1" w:rsidRPr="00594BB9">
        <w:rPr>
          <w:rFonts w:ascii="Calibri" w:hAnsi="Calibri" w:cs="Calibri"/>
          <w:sz w:val="24"/>
          <w:szCs w:val="24"/>
        </w:rPr>
        <w:t>Out of 114 laser-perforated transduced embryos, 54 developed into blastocyst (rate of 47%) and 46 blastocysts expressed GFP (46/54=85%)</w:t>
      </w:r>
      <w:hyperlink w:anchor="_ENREF_23" w:tooltip="Martin, 2018 #45" w:history="1">
        <w:r w:rsidR="007A2DC9" w:rsidRPr="00594BB9">
          <w:rPr>
            <w:rFonts w:ascii="Calibri" w:hAnsi="Calibri" w:cs="Calibri"/>
            <w:sz w:val="24"/>
            <w:szCs w:val="24"/>
          </w:rPr>
          <w:fldChar w:fldCharType="begin">
            <w:fldData xml:space="preserve">PEVuZE5vdGU+PENpdGU+PEF1dGhvcj5NYXJ0aW48L0F1dGhvcj48WWVhcj4yMDE4PC9ZZWFyPjxS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</w:fldData>
          </w:fldChar>
        </w:r>
        <w:r w:rsidR="007A2DC9" w:rsidRPr="00594BB9">
          <w:rPr>
            <w:rFonts w:ascii="Calibri" w:hAnsi="Calibri" w:cs="Calibri"/>
            <w:sz w:val="24"/>
            <w:szCs w:val="24"/>
          </w:rPr>
          <w:instrText xml:space="preserve"> ADDIN EN.CITE </w:instrText>
        </w:r>
        <w:r w:rsidR="007A2DC9" w:rsidRPr="00594BB9">
          <w:rPr>
            <w:rFonts w:ascii="Calibri" w:hAnsi="Calibri" w:cs="Calibri"/>
            <w:sz w:val="24"/>
            <w:szCs w:val="24"/>
          </w:rPr>
          <w:fldChar w:fldCharType="begin">
            <w:fldData xml:space="preserve">PEVuZE5vdGU+PENpdGU+PEF1dGhvcj5NYXJ0aW48L0F1dGhvcj48WWVhcj4yMDE4PC9ZZWFyPjxS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</w:fldData>
          </w:fldChar>
        </w:r>
        <w:r w:rsidR="007A2DC9" w:rsidRPr="00594BB9">
          <w:rPr>
            <w:rFonts w:ascii="Calibri" w:hAnsi="Calibri" w:cs="Calibri"/>
            <w:sz w:val="24"/>
            <w:szCs w:val="24"/>
          </w:rPr>
          <w:instrText xml:space="preserve"> ADDIN EN.CITE.DATA </w:instrText>
        </w:r>
        <w:r w:rsidR="007A2DC9" w:rsidRPr="00594BB9">
          <w:rPr>
            <w:rFonts w:ascii="Calibri" w:hAnsi="Calibri" w:cs="Calibri"/>
            <w:sz w:val="24"/>
            <w:szCs w:val="24"/>
          </w:rPr>
        </w:r>
        <w:r w:rsidR="007A2DC9" w:rsidRPr="00594BB9">
          <w:rPr>
            <w:rFonts w:ascii="Calibri" w:hAnsi="Calibri" w:cs="Calibri"/>
            <w:sz w:val="24"/>
            <w:szCs w:val="24"/>
          </w:rPr>
          <w:fldChar w:fldCharType="end"/>
        </w:r>
        <w:r w:rsidR="007A2DC9" w:rsidRPr="00594BB9">
          <w:rPr>
            <w:rFonts w:ascii="Calibri" w:hAnsi="Calibri" w:cs="Calibri"/>
            <w:sz w:val="24"/>
            <w:szCs w:val="24"/>
          </w:rPr>
        </w:r>
        <w:r w:rsidR="007A2DC9" w:rsidRPr="00594BB9">
          <w:rPr>
            <w:rFonts w:ascii="Calibri" w:hAnsi="Calibri" w:cs="Calibri"/>
            <w:sz w:val="24"/>
            <w:szCs w:val="24"/>
          </w:rPr>
          <w:fldChar w:fldCharType="separate"/>
        </w:r>
        <w:r w:rsidR="007A2DC9" w:rsidRPr="00594BB9">
          <w:rPr>
            <w:rFonts w:ascii="Calibri" w:hAnsi="Calibri" w:cs="Calibri"/>
            <w:noProof/>
            <w:sz w:val="24"/>
            <w:szCs w:val="24"/>
            <w:vertAlign w:val="superscript"/>
          </w:rPr>
          <w:t>23</w:t>
        </w:r>
        <w:r w:rsidR="007A2DC9" w:rsidRPr="00594BB9">
          <w:rPr>
            <w:rFonts w:ascii="Calibri" w:hAnsi="Calibri" w:cs="Calibri"/>
            <w:sz w:val="24"/>
            <w:szCs w:val="24"/>
          </w:rPr>
          <w:fldChar w:fldCharType="end"/>
        </w:r>
      </w:hyperlink>
      <w:r w:rsidR="004F75C1" w:rsidRPr="00594BB9">
        <w:rPr>
          <w:rFonts w:ascii="Calibri" w:hAnsi="Calibri" w:cs="Calibri"/>
          <w:sz w:val="24"/>
          <w:szCs w:val="24"/>
        </w:rPr>
        <w:t xml:space="preserve">. </w:t>
      </w:r>
      <w:r w:rsidR="002B6F52" w:rsidRPr="00594BB9">
        <w:rPr>
          <w:rFonts w:ascii="Calibri" w:hAnsi="Calibri" w:cs="Calibri"/>
          <w:sz w:val="24"/>
          <w:szCs w:val="24"/>
        </w:rPr>
        <w:t xml:space="preserve"> </w:t>
      </w:r>
    </w:p>
    <w:p w:rsidR="006E7D99" w:rsidRPr="00594BB9" w:rsidRDefault="006E7D99" w:rsidP="00594BB9">
      <w:pPr>
        <w:spacing w:after="0" w:line="240" w:lineRule="auto"/>
        <w:jc w:val="both"/>
        <w:rPr>
          <w:rFonts w:ascii="Calibri" w:hAnsi="Calibri" w:cs="Calibri"/>
          <w:sz w:val="24"/>
          <w:szCs w:val="24"/>
        </w:rPr>
      </w:pPr>
    </w:p>
    <w:p w:rsidR="00BB2D0F" w:rsidRPr="00594BB9" w:rsidRDefault="00342DCA" w:rsidP="00594BB9">
      <w:pPr>
        <w:spacing w:after="0" w:line="240" w:lineRule="auto"/>
        <w:jc w:val="both"/>
        <w:rPr>
          <w:rFonts w:ascii="Calibri" w:hAnsi="Calibri" w:cs="Calibri"/>
          <w:sz w:val="24"/>
          <w:szCs w:val="24"/>
        </w:rPr>
      </w:pPr>
      <w:r w:rsidRPr="00594BB9">
        <w:rPr>
          <w:rFonts w:ascii="Calibri" w:hAnsi="Calibri" w:cs="Calibri"/>
          <w:sz w:val="24"/>
          <w:szCs w:val="24"/>
        </w:rPr>
        <w:t xml:space="preserve">The mouse embryos were laser-perforated on the day of harvest. The optimal setting for the laser treatment was 3 holes per fertilized egg and 250 </w:t>
      </w:r>
      <w:ins w:id="119" w:author="Author" w:date="2018-07-08T17:32:00Z">
        <w:r w:rsidR="00024220" w:rsidRPr="00024220">
          <w:rPr>
            <w:rFonts w:ascii="Symbol" w:hAnsi="Symbol" w:cs="Calibri"/>
            <w:sz w:val="24"/>
            <w:szCs w:val="24"/>
            <w:rPrChange w:id="120" w:author="Author" w:date="2018-07-08T17:32:00Z">
              <w:rPr>
                <w:rFonts w:ascii="Calibri" w:hAnsi="Calibri" w:cs="Calibri"/>
                <w:sz w:val="24"/>
                <w:szCs w:val="24"/>
              </w:rPr>
            </w:rPrChange>
          </w:rPr>
          <w:t>m</w:t>
        </w:r>
      </w:ins>
      <w:del w:id="121" w:author="Author" w:date="2018-07-08T17:32:00Z">
        <w:r w:rsidR="00EE76F5" w:rsidRPr="00594BB9" w:rsidDel="00024220">
          <w:rPr>
            <w:rFonts w:ascii="Calibri" w:hAnsi="Calibri" w:cs="Calibri"/>
            <w:sz w:val="24"/>
            <w:szCs w:val="24"/>
          </w:rPr>
          <w:delText></w:delText>
        </w:r>
      </w:del>
      <w:r w:rsidRPr="00594BB9">
        <w:rPr>
          <w:rFonts w:ascii="Calibri" w:hAnsi="Calibri" w:cs="Calibri"/>
          <w:sz w:val="24"/>
          <w:szCs w:val="24"/>
        </w:rPr>
        <w:t xml:space="preserve">s. The laser should be aimed to thin the zona instead of creating a hole </w:t>
      </w:r>
      <w:r w:rsidRPr="00594BB9">
        <w:rPr>
          <w:rFonts w:ascii="Calibri" w:hAnsi="Calibri" w:cs="Calibri"/>
          <w:b/>
          <w:sz w:val="24"/>
          <w:szCs w:val="24"/>
        </w:rPr>
        <w:t>(Figure 2)</w:t>
      </w:r>
      <w:r w:rsidRPr="00594BB9">
        <w:rPr>
          <w:rFonts w:ascii="Calibri" w:hAnsi="Calibri" w:cs="Calibri"/>
          <w:sz w:val="24"/>
          <w:szCs w:val="24"/>
        </w:rPr>
        <w:t xml:space="preserve">. </w:t>
      </w:r>
      <w:r w:rsidR="00473650" w:rsidRPr="00594BB9">
        <w:rPr>
          <w:rFonts w:ascii="Calibri" w:hAnsi="Calibri" w:cs="Calibri"/>
          <w:sz w:val="24"/>
          <w:szCs w:val="24"/>
        </w:rPr>
        <w:t xml:space="preserve">This allows the developing embryos to benefit from an intact encapsulating zona pellucida while becoming permissive to lentiviral transduction. </w:t>
      </w:r>
      <w:r w:rsidRPr="00594BB9">
        <w:rPr>
          <w:rFonts w:ascii="Calibri" w:hAnsi="Calibri" w:cs="Calibri"/>
          <w:sz w:val="24"/>
          <w:szCs w:val="24"/>
        </w:rPr>
        <w:t xml:space="preserve"> </w:t>
      </w:r>
      <w:r w:rsidR="00062BA6" w:rsidRPr="00594BB9">
        <w:rPr>
          <w:rFonts w:ascii="Calibri" w:hAnsi="Calibri" w:cs="Calibri"/>
          <w:sz w:val="24"/>
          <w:szCs w:val="24"/>
        </w:rPr>
        <w:t xml:space="preserve">In </w:t>
      </w:r>
      <w:ins w:id="122" w:author="Author" w:date="2018-07-08T17:33:00Z">
        <w:r w:rsidR="00024220">
          <w:rPr>
            <w:rFonts w:ascii="Calibri" w:hAnsi="Calibri" w:cs="Calibri"/>
            <w:sz w:val="24"/>
            <w:szCs w:val="24"/>
          </w:rPr>
          <w:lastRenderedPageBreak/>
          <w:t>these</w:t>
        </w:r>
      </w:ins>
      <w:del w:id="123" w:author="Author" w:date="2018-07-08T17:33:00Z">
        <w:r w:rsidR="00062BA6" w:rsidRPr="00594BB9" w:rsidDel="00024220">
          <w:rPr>
            <w:rFonts w:ascii="Calibri" w:hAnsi="Calibri" w:cs="Calibri"/>
            <w:sz w:val="24"/>
            <w:szCs w:val="24"/>
          </w:rPr>
          <w:delText>our</w:delText>
        </w:r>
      </w:del>
      <w:r w:rsidR="00062BA6" w:rsidRPr="00594BB9">
        <w:rPr>
          <w:rFonts w:ascii="Calibri" w:hAnsi="Calibri" w:cs="Calibri"/>
          <w:sz w:val="24"/>
          <w:szCs w:val="24"/>
        </w:rPr>
        <w:t xml:space="preserve"> experiments, </w:t>
      </w:r>
      <w:del w:id="124" w:author="Author" w:date="2018-07-08T17:33:00Z">
        <w:r w:rsidR="00062BA6" w:rsidRPr="00594BB9" w:rsidDel="00024220">
          <w:rPr>
            <w:rFonts w:ascii="Calibri" w:hAnsi="Calibri" w:cs="Calibri"/>
            <w:sz w:val="24"/>
            <w:szCs w:val="24"/>
          </w:rPr>
          <w:delText xml:space="preserve">we transduced </w:delText>
        </w:r>
      </w:del>
      <w:r w:rsidR="00062BA6" w:rsidRPr="00594BB9">
        <w:rPr>
          <w:rFonts w:ascii="Calibri" w:hAnsi="Calibri" w:cs="Calibri"/>
          <w:sz w:val="24"/>
          <w:szCs w:val="24"/>
        </w:rPr>
        <w:t xml:space="preserve">mouse embryos </w:t>
      </w:r>
      <w:ins w:id="125" w:author="Author" w:date="2018-07-08T17:33:00Z">
        <w:r w:rsidR="00024220">
          <w:rPr>
            <w:rFonts w:ascii="Calibri" w:hAnsi="Calibri" w:cs="Calibri"/>
            <w:sz w:val="24"/>
            <w:szCs w:val="24"/>
          </w:rPr>
          <w:t xml:space="preserve">were transduced </w:t>
        </w:r>
      </w:ins>
      <w:r w:rsidR="00062BA6" w:rsidRPr="00594BB9">
        <w:rPr>
          <w:rFonts w:ascii="Calibri" w:hAnsi="Calibri" w:cs="Calibri"/>
          <w:sz w:val="24"/>
          <w:szCs w:val="24"/>
        </w:rPr>
        <w:t xml:space="preserve">with a recombinant lentivirus that expressed copepod GFP (abbreviated GFP) from an elongation factor 1a promoter. </w:t>
      </w:r>
      <w:r w:rsidR="00473650" w:rsidRPr="00594BB9">
        <w:rPr>
          <w:rFonts w:ascii="Calibri" w:hAnsi="Calibri" w:cs="Calibri"/>
          <w:sz w:val="24"/>
          <w:szCs w:val="24"/>
        </w:rPr>
        <w:t>For transduction, 2</w:t>
      </w:r>
      <w:r w:rsidRPr="00594BB9">
        <w:rPr>
          <w:rFonts w:ascii="Calibri" w:hAnsi="Calibri" w:cs="Calibri"/>
          <w:sz w:val="24"/>
          <w:szCs w:val="24"/>
        </w:rPr>
        <w:t xml:space="preserve"> u</w:t>
      </w:r>
      <w:del w:id="126" w:author="Author" w:date="2018-07-08T17:33:00Z">
        <w:r w:rsidRPr="00594BB9" w:rsidDel="00024220">
          <w:rPr>
            <w:rFonts w:ascii="Calibri" w:hAnsi="Calibri" w:cs="Calibri"/>
            <w:sz w:val="24"/>
            <w:szCs w:val="24"/>
          </w:rPr>
          <w:delText>l</w:delText>
        </w:r>
      </w:del>
      <w:ins w:id="127" w:author="Author" w:date="2018-07-08T17:33:00Z">
        <w:r w:rsidR="00024220">
          <w:rPr>
            <w:rFonts w:ascii="Calibri" w:hAnsi="Calibri" w:cs="Calibri"/>
            <w:sz w:val="24"/>
            <w:szCs w:val="24"/>
          </w:rPr>
          <w:t>L</w:t>
        </w:r>
      </w:ins>
      <w:r w:rsidRPr="00594BB9">
        <w:rPr>
          <w:rFonts w:ascii="Calibri" w:hAnsi="Calibri" w:cs="Calibri"/>
          <w:sz w:val="24"/>
          <w:szCs w:val="24"/>
        </w:rPr>
        <w:t xml:space="preserve"> of lentivi</w:t>
      </w:r>
      <w:r w:rsidR="00473650" w:rsidRPr="00594BB9">
        <w:rPr>
          <w:rFonts w:ascii="Calibri" w:hAnsi="Calibri" w:cs="Calibri"/>
          <w:sz w:val="24"/>
          <w:szCs w:val="24"/>
        </w:rPr>
        <w:t>rus was</w:t>
      </w:r>
      <w:r w:rsidRPr="00594BB9">
        <w:rPr>
          <w:rFonts w:ascii="Calibri" w:hAnsi="Calibri" w:cs="Calibri"/>
          <w:sz w:val="24"/>
          <w:szCs w:val="24"/>
        </w:rPr>
        <w:t xml:space="preserve"> introduced into the culture media. </w:t>
      </w:r>
      <w:r w:rsidR="00473650" w:rsidRPr="00594BB9">
        <w:rPr>
          <w:rFonts w:ascii="Calibri" w:hAnsi="Calibri" w:cs="Calibri"/>
          <w:sz w:val="24"/>
          <w:szCs w:val="24"/>
        </w:rPr>
        <w:t>Increasing the amount of virus, directly affected the number of transduced embryos that expressed GFP while adversely affecting embryo development into blastocyst</w:t>
      </w:r>
      <w:hyperlink w:anchor="_ENREF_23" w:tooltip="Martin, 2018 #45" w:history="1">
        <w:r w:rsidR="007A2DC9" w:rsidRPr="00594BB9">
          <w:rPr>
            <w:rFonts w:ascii="Calibri" w:hAnsi="Calibri" w:cs="Calibri"/>
            <w:sz w:val="24"/>
            <w:szCs w:val="24"/>
          </w:rPr>
          <w:fldChar w:fldCharType="begin">
            <w:fldData xml:space="preserve">PEVuZE5vdGU+PENpdGU+PEF1dGhvcj5NYXJ0aW48L0F1dGhvcj48WWVhcj4yMDE4PC9ZZWFyPjxS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</w:fldData>
          </w:fldChar>
        </w:r>
        <w:r w:rsidR="007A2DC9" w:rsidRPr="00594BB9">
          <w:rPr>
            <w:rFonts w:ascii="Calibri" w:hAnsi="Calibri" w:cs="Calibri"/>
            <w:sz w:val="24"/>
            <w:szCs w:val="24"/>
          </w:rPr>
          <w:instrText xml:space="preserve"> ADDIN EN.CITE </w:instrText>
        </w:r>
        <w:r w:rsidR="007A2DC9" w:rsidRPr="00594BB9">
          <w:rPr>
            <w:rFonts w:ascii="Calibri" w:hAnsi="Calibri" w:cs="Calibri"/>
            <w:sz w:val="24"/>
            <w:szCs w:val="24"/>
          </w:rPr>
          <w:fldChar w:fldCharType="begin">
            <w:fldData xml:space="preserve">PEVuZE5vdGU+PENpdGU+PEF1dGhvcj5NYXJ0aW48L0F1dGhvcj48WWVhcj4yMDE4PC9ZZWFyPjxS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</w:fldData>
          </w:fldChar>
        </w:r>
        <w:r w:rsidR="007A2DC9" w:rsidRPr="00594BB9">
          <w:rPr>
            <w:rFonts w:ascii="Calibri" w:hAnsi="Calibri" w:cs="Calibri"/>
            <w:sz w:val="24"/>
            <w:szCs w:val="24"/>
          </w:rPr>
          <w:instrText xml:space="preserve"> ADDIN EN.CITE.DATA </w:instrText>
        </w:r>
        <w:r w:rsidR="007A2DC9" w:rsidRPr="00594BB9">
          <w:rPr>
            <w:rFonts w:ascii="Calibri" w:hAnsi="Calibri" w:cs="Calibri"/>
            <w:sz w:val="24"/>
            <w:szCs w:val="24"/>
          </w:rPr>
        </w:r>
        <w:r w:rsidR="007A2DC9" w:rsidRPr="00594BB9">
          <w:rPr>
            <w:rFonts w:ascii="Calibri" w:hAnsi="Calibri" w:cs="Calibri"/>
            <w:sz w:val="24"/>
            <w:szCs w:val="24"/>
          </w:rPr>
          <w:fldChar w:fldCharType="end"/>
        </w:r>
        <w:r w:rsidR="007A2DC9" w:rsidRPr="00594BB9">
          <w:rPr>
            <w:rFonts w:ascii="Calibri" w:hAnsi="Calibri" w:cs="Calibri"/>
            <w:sz w:val="24"/>
            <w:szCs w:val="24"/>
          </w:rPr>
        </w:r>
        <w:r w:rsidR="007A2DC9" w:rsidRPr="00594BB9">
          <w:rPr>
            <w:rFonts w:ascii="Calibri" w:hAnsi="Calibri" w:cs="Calibri"/>
            <w:sz w:val="24"/>
            <w:szCs w:val="24"/>
          </w:rPr>
          <w:fldChar w:fldCharType="separate"/>
        </w:r>
        <w:r w:rsidR="007A2DC9" w:rsidRPr="00594BB9">
          <w:rPr>
            <w:rFonts w:ascii="Calibri" w:hAnsi="Calibri" w:cs="Calibri"/>
            <w:noProof/>
            <w:sz w:val="24"/>
            <w:szCs w:val="24"/>
            <w:vertAlign w:val="superscript"/>
          </w:rPr>
          <w:t>23</w:t>
        </w:r>
        <w:r w:rsidR="007A2DC9" w:rsidRPr="00594BB9">
          <w:rPr>
            <w:rFonts w:ascii="Calibri" w:hAnsi="Calibri" w:cs="Calibri"/>
            <w:sz w:val="24"/>
            <w:szCs w:val="24"/>
          </w:rPr>
          <w:fldChar w:fldCharType="end"/>
        </w:r>
      </w:hyperlink>
      <w:r w:rsidR="00473650" w:rsidRPr="00594BB9">
        <w:rPr>
          <w:rFonts w:ascii="Calibri" w:hAnsi="Calibri" w:cs="Calibri"/>
          <w:sz w:val="24"/>
          <w:szCs w:val="24"/>
        </w:rPr>
        <w:t xml:space="preserve">. </w:t>
      </w:r>
      <w:r w:rsidR="006E7D99" w:rsidRPr="00594BB9">
        <w:rPr>
          <w:rFonts w:ascii="Calibri" w:hAnsi="Calibri" w:cs="Calibri"/>
          <w:sz w:val="24"/>
          <w:szCs w:val="24"/>
        </w:rPr>
        <w:t xml:space="preserve">Viral volumes larger than 10% of KSOM drop volume would also adversely affect blastocyst formation (e.g. greater than 5 </w:t>
      </w:r>
      <w:r w:rsidR="00DC6832" w:rsidRPr="00594BB9">
        <w:rPr>
          <w:rFonts w:ascii="Calibri" w:hAnsi="Calibri" w:cs="Calibri"/>
          <w:sz w:val="24"/>
          <w:szCs w:val="24"/>
        </w:rPr>
        <w:t>μ</w:t>
      </w:r>
      <w:del w:id="128" w:author="Author" w:date="2018-07-08T17:34:00Z">
        <w:r w:rsidR="006E7D99" w:rsidRPr="00594BB9" w:rsidDel="00024220">
          <w:rPr>
            <w:rFonts w:ascii="Calibri" w:hAnsi="Calibri" w:cs="Calibri"/>
            <w:sz w:val="24"/>
            <w:szCs w:val="24"/>
          </w:rPr>
          <w:delText>l</w:delText>
        </w:r>
      </w:del>
      <w:ins w:id="129" w:author="Author" w:date="2018-07-08T17:34:00Z">
        <w:r w:rsidR="00024220">
          <w:rPr>
            <w:rFonts w:ascii="Calibri" w:hAnsi="Calibri" w:cs="Calibri"/>
            <w:sz w:val="24"/>
            <w:szCs w:val="24"/>
          </w:rPr>
          <w:t>L</w:t>
        </w:r>
      </w:ins>
      <w:r w:rsidR="006E7D99" w:rsidRPr="00594BB9">
        <w:rPr>
          <w:rFonts w:ascii="Calibri" w:hAnsi="Calibri" w:cs="Calibri"/>
          <w:sz w:val="24"/>
          <w:szCs w:val="24"/>
        </w:rPr>
        <w:t xml:space="preserve"> of virus in </w:t>
      </w:r>
      <w:r w:rsidR="000D4786" w:rsidRPr="00594BB9">
        <w:rPr>
          <w:rFonts w:ascii="Calibri" w:hAnsi="Calibri" w:cs="Calibri"/>
          <w:sz w:val="24"/>
          <w:szCs w:val="24"/>
        </w:rPr>
        <w:t xml:space="preserve">a </w:t>
      </w:r>
      <w:r w:rsidR="006E7D99" w:rsidRPr="00594BB9">
        <w:rPr>
          <w:rFonts w:ascii="Calibri" w:hAnsi="Calibri" w:cs="Calibri"/>
          <w:sz w:val="24"/>
          <w:szCs w:val="24"/>
        </w:rPr>
        <w:t xml:space="preserve">50 </w:t>
      </w:r>
      <w:r w:rsidR="00DC6832" w:rsidRPr="00594BB9">
        <w:rPr>
          <w:rFonts w:ascii="Calibri" w:hAnsi="Calibri" w:cs="Calibri"/>
          <w:sz w:val="24"/>
          <w:szCs w:val="24"/>
        </w:rPr>
        <w:t>μ</w:t>
      </w:r>
      <w:del w:id="130" w:author="Author" w:date="2018-07-08T17:34:00Z">
        <w:r w:rsidR="006E7D99" w:rsidRPr="00594BB9" w:rsidDel="00024220">
          <w:rPr>
            <w:rFonts w:ascii="Calibri" w:hAnsi="Calibri" w:cs="Calibri"/>
            <w:sz w:val="24"/>
            <w:szCs w:val="24"/>
          </w:rPr>
          <w:delText>l</w:delText>
        </w:r>
      </w:del>
      <w:ins w:id="131" w:author="Author" w:date="2018-07-08T17:34:00Z">
        <w:r w:rsidR="00024220">
          <w:rPr>
            <w:rFonts w:ascii="Calibri" w:hAnsi="Calibri" w:cs="Calibri"/>
            <w:sz w:val="24"/>
            <w:szCs w:val="24"/>
          </w:rPr>
          <w:t>L</w:t>
        </w:r>
      </w:ins>
      <w:r w:rsidR="006E7D99" w:rsidRPr="00594BB9">
        <w:rPr>
          <w:rFonts w:ascii="Calibri" w:hAnsi="Calibri" w:cs="Calibri"/>
          <w:sz w:val="24"/>
          <w:szCs w:val="24"/>
        </w:rPr>
        <w:t xml:space="preserve"> KSOM drop).  </w:t>
      </w:r>
    </w:p>
    <w:p w:rsidR="00A42FAC" w:rsidRPr="00594BB9" w:rsidRDefault="00A42FAC" w:rsidP="00594BB9">
      <w:pPr>
        <w:spacing w:after="0" w:line="240" w:lineRule="auto"/>
        <w:jc w:val="both"/>
        <w:rPr>
          <w:rFonts w:ascii="Calibri" w:hAnsi="Calibri" w:cs="Calibri"/>
          <w:sz w:val="24"/>
          <w:szCs w:val="24"/>
        </w:rPr>
      </w:pPr>
    </w:p>
    <w:p w:rsidR="00062BA6" w:rsidRPr="00594BB9" w:rsidRDefault="00A42FAC" w:rsidP="00594BB9">
      <w:pPr>
        <w:spacing w:after="0" w:line="240" w:lineRule="auto"/>
        <w:jc w:val="both"/>
        <w:rPr>
          <w:rFonts w:ascii="Calibri" w:hAnsi="Calibri" w:cs="Calibri"/>
          <w:sz w:val="24"/>
          <w:szCs w:val="24"/>
        </w:rPr>
      </w:pPr>
      <w:r w:rsidRPr="00594BB9">
        <w:rPr>
          <w:rFonts w:ascii="Calibri" w:hAnsi="Calibri" w:cs="Calibri"/>
          <w:sz w:val="24"/>
          <w:szCs w:val="24"/>
        </w:rPr>
        <w:t>To validate the viability, transduced mouse embryos were non-surgically transferred to pseudopreg</w:t>
      </w:r>
      <w:r w:rsidR="00BA6FCF" w:rsidRPr="00594BB9">
        <w:rPr>
          <w:rFonts w:ascii="Calibri" w:hAnsi="Calibri" w:cs="Calibri"/>
          <w:sz w:val="24"/>
          <w:szCs w:val="24"/>
        </w:rPr>
        <w:t xml:space="preserve">nant mice. Six separate NSET events, transferring a total of 58 blastocyst, resulted in 9 GFP transgenic pups out of total of 12, yielding 75% rate of transgenesis </w:t>
      </w:r>
      <w:hyperlink w:anchor="_ENREF_23" w:tooltip="Martin, 2018 #45" w:history="1">
        <w:r w:rsidR="007A2DC9" w:rsidRPr="00594BB9">
          <w:rPr>
            <w:rFonts w:ascii="Calibri" w:hAnsi="Calibri" w:cs="Calibri"/>
            <w:sz w:val="24"/>
            <w:szCs w:val="24"/>
          </w:rPr>
          <w:fldChar w:fldCharType="begin">
            <w:fldData xml:space="preserve">PEVuZE5vdGU+PENpdGU+PEF1dGhvcj5NYXJ0aW48L0F1dGhvcj48WWVhcj4yMDE4PC9ZZWFyPjxS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</w:fldData>
          </w:fldChar>
        </w:r>
        <w:r w:rsidR="007A2DC9" w:rsidRPr="00594BB9">
          <w:rPr>
            <w:rFonts w:ascii="Calibri" w:hAnsi="Calibri" w:cs="Calibri"/>
            <w:sz w:val="24"/>
            <w:szCs w:val="24"/>
          </w:rPr>
          <w:instrText xml:space="preserve"> ADDIN EN.CITE </w:instrText>
        </w:r>
        <w:r w:rsidR="007A2DC9" w:rsidRPr="00594BB9">
          <w:rPr>
            <w:rFonts w:ascii="Calibri" w:hAnsi="Calibri" w:cs="Calibri"/>
            <w:sz w:val="24"/>
            <w:szCs w:val="24"/>
          </w:rPr>
          <w:fldChar w:fldCharType="begin">
            <w:fldData xml:space="preserve">PEVuZE5vdGU+PENpdGU+PEF1dGhvcj5NYXJ0aW48L0F1dGhvcj48WWVhcj4yMDE4PC9ZZWFyPjxS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</w:fldData>
          </w:fldChar>
        </w:r>
        <w:r w:rsidR="007A2DC9" w:rsidRPr="00594BB9">
          <w:rPr>
            <w:rFonts w:ascii="Calibri" w:hAnsi="Calibri" w:cs="Calibri"/>
            <w:sz w:val="24"/>
            <w:szCs w:val="24"/>
          </w:rPr>
          <w:instrText xml:space="preserve"> ADDIN EN.CITE.DATA </w:instrText>
        </w:r>
        <w:r w:rsidR="007A2DC9" w:rsidRPr="00594BB9">
          <w:rPr>
            <w:rFonts w:ascii="Calibri" w:hAnsi="Calibri" w:cs="Calibri"/>
            <w:sz w:val="24"/>
            <w:szCs w:val="24"/>
          </w:rPr>
        </w:r>
        <w:r w:rsidR="007A2DC9" w:rsidRPr="00594BB9">
          <w:rPr>
            <w:rFonts w:ascii="Calibri" w:hAnsi="Calibri" w:cs="Calibri"/>
            <w:sz w:val="24"/>
            <w:szCs w:val="24"/>
          </w:rPr>
          <w:fldChar w:fldCharType="end"/>
        </w:r>
        <w:r w:rsidR="007A2DC9" w:rsidRPr="00594BB9">
          <w:rPr>
            <w:rFonts w:ascii="Calibri" w:hAnsi="Calibri" w:cs="Calibri"/>
            <w:sz w:val="24"/>
            <w:szCs w:val="24"/>
          </w:rPr>
        </w:r>
        <w:r w:rsidR="007A2DC9" w:rsidRPr="00594BB9">
          <w:rPr>
            <w:rFonts w:ascii="Calibri" w:hAnsi="Calibri" w:cs="Calibri"/>
            <w:sz w:val="24"/>
            <w:szCs w:val="24"/>
          </w:rPr>
          <w:fldChar w:fldCharType="separate"/>
        </w:r>
        <w:r w:rsidR="007A2DC9" w:rsidRPr="00594BB9">
          <w:rPr>
            <w:rFonts w:ascii="Calibri" w:hAnsi="Calibri" w:cs="Calibri"/>
            <w:noProof/>
            <w:sz w:val="24"/>
            <w:szCs w:val="24"/>
            <w:vertAlign w:val="superscript"/>
          </w:rPr>
          <w:t>23</w:t>
        </w:r>
        <w:r w:rsidR="007A2DC9" w:rsidRPr="00594BB9">
          <w:rPr>
            <w:rFonts w:ascii="Calibri" w:hAnsi="Calibri" w:cs="Calibri"/>
            <w:sz w:val="24"/>
            <w:szCs w:val="24"/>
          </w:rPr>
          <w:fldChar w:fldCharType="end"/>
        </w:r>
      </w:hyperlink>
      <w:r w:rsidR="00BA6FCF" w:rsidRPr="00594BB9">
        <w:rPr>
          <w:rFonts w:ascii="Calibri" w:hAnsi="Calibri" w:cs="Calibri"/>
          <w:sz w:val="24"/>
          <w:szCs w:val="24"/>
        </w:rPr>
        <w:t xml:space="preserve">.  </w:t>
      </w:r>
      <w:r w:rsidR="00967F84" w:rsidRPr="00594BB9">
        <w:rPr>
          <w:rFonts w:ascii="Calibri" w:hAnsi="Calibri" w:cs="Calibri"/>
          <w:sz w:val="24"/>
          <w:szCs w:val="24"/>
        </w:rPr>
        <w:t xml:space="preserve">The </w:t>
      </w:r>
      <w:r w:rsidR="004D2A88" w:rsidRPr="00594BB9">
        <w:rPr>
          <w:rFonts w:ascii="Calibri" w:hAnsi="Calibri" w:cs="Calibri"/>
          <w:sz w:val="24"/>
          <w:szCs w:val="24"/>
        </w:rPr>
        <w:t>NSET protocol is reported to yield 30-35% live births</w:t>
      </w:r>
      <w:hyperlink w:anchor="_ENREF_28" w:tooltip="Bin Ali, 2014 #71" w:history="1">
        <w:r w:rsidR="007A2DC9" w:rsidRPr="00594BB9">
          <w:rPr>
            <w:rFonts w:ascii="Calibri" w:hAnsi="Calibri" w:cs="Calibri"/>
            <w:sz w:val="24"/>
            <w:szCs w:val="24"/>
          </w:rPr>
          <w:fldChar w:fldCharType="begin"/>
        </w:r>
        <w:r w:rsidR="007A2DC9">
          <w:rPr>
            <w:rFonts w:ascii="Calibri" w:hAnsi="Calibri" w:cs="Calibri"/>
            <w:sz w:val="24"/>
            <w:szCs w:val="24"/>
          </w:rPr>
          <w:instrText xml:space="preserve"> ADDIN EN.CITE &lt;EndNote&gt;&lt;Cite&gt;&lt;Author&gt;Bin Ali&lt;/Author&gt;&lt;Year&gt;2014&lt;/Year&gt;&lt;RecNum&gt;71&lt;/RecNum&gt;&lt;DisplayText&gt;&lt;style face="superscript"&gt;28&lt;/style&gt;&lt;/DisplayText&gt;&lt;record&gt;&lt;rec-number&gt;71&lt;/rec-number&gt;&lt;foreign-keys&gt;&lt;key app="EN" db-id="2ar50t05rewz2perwv5pwz5irdpxezsfaze5"&gt;71&lt;/key&gt;&lt;/foreign-keys&gt;&lt;ref-type name="Journal Article"&gt;17&lt;/ref-type&gt;&lt;contributors&gt;&lt;authors&gt;&lt;author&gt;Bin Ali, R.&lt;/author&gt;&lt;author&gt;van der Ahe, F.&lt;/author&gt;&lt;author&gt;Braumuller, T. M.&lt;/author&gt;&lt;author&gt;Pritchard, C.&lt;/author&gt;&lt;author&gt;Krimpenfort, P.&lt;/author&gt;&lt;author&gt;Berns, A.&lt;/author&gt;&lt;author&gt;Huijbers, I. J.&lt;/author&gt;&lt;/authors&gt;&lt;/contributors&gt;&lt;auth-address&gt;MCCA Transgenic Core Facility, The Netherlands Cancer Institute, 1066 CX, Amsterdam, The Netherlands.&lt;/auth-address&gt;&lt;titles&gt;&lt;title&gt;Improved pregnancy and birth rates with routine application of nonsurgical embryo transfer&lt;/title&gt;&lt;secondary-title&gt;Transgenic Res&lt;/secondary-title&gt;&lt;alt-title&gt;Transgenic research&lt;/alt-title&gt;&lt;/titles&gt;&lt;periodical&gt;&lt;full-title&gt;Transgenic Res&lt;/full-title&gt;&lt;abbr-1&gt;Transgenic research&lt;/abbr-1&gt;&lt;/periodical&gt;&lt;alt-periodical&gt;&lt;full-title&gt;Transgenic Res&lt;/full-title&gt;&lt;abbr-1&gt;Transgenic research&lt;/abbr-1&gt;&lt;/alt-periodical&gt;&lt;pages&gt;691-5&lt;/pages&gt;&lt;volume&gt;23&lt;/volume&gt;&lt;number&gt;4&lt;/number&gt;&lt;keywords&gt;&lt;keyword&gt;Animals&lt;/keyword&gt;&lt;keyword&gt;*Birth Rate&lt;/keyword&gt;&lt;keyword&gt;Blastocyst&lt;/keyword&gt;&lt;keyword&gt;*Embryo Implantation&lt;/keyword&gt;&lt;keyword&gt;Embryo Transfer/*methods/*veterinary&lt;/keyword&gt;&lt;keyword&gt;Female&lt;/keyword&gt;&lt;keyword&gt;Mice&lt;/keyword&gt;&lt;keyword&gt;Pregnancy/*statistics &amp;amp; numerical data&lt;/keyword&gt;&lt;/keywords&gt;&lt;dates&gt;&lt;year&gt;2014&lt;/year&gt;&lt;pub-dates&gt;&lt;date&gt;Aug&lt;/date&gt;&lt;/pub-dates&gt;&lt;/dates&gt;&lt;isbn&gt;1573-9368 (Electronic)&amp;#xD;0962-8819 (Linking)&lt;/isbn&gt;&lt;accession-num&gt;24798251&lt;/accession-num&gt;&lt;urls&gt;&lt;related-urls&gt;&lt;url&gt;http://www.ncbi.nlm.nih.gov/pubmed/24798251&lt;/url&gt;&lt;/related-urls&gt;&lt;/urls&gt;&lt;custom2&gt;4053600&lt;/custom2&gt;&lt;electronic-resource-num&gt;10.1007/s11248-014-9802-3&lt;/electronic-resource-num&gt;&lt;/record&gt;&lt;/Cite&gt;&lt;/EndNote&gt;</w:instrText>
        </w:r>
        <w:r w:rsidR="007A2DC9" w:rsidRPr="00594BB9">
          <w:rPr>
            <w:rFonts w:ascii="Calibri" w:hAnsi="Calibri" w:cs="Calibri"/>
            <w:sz w:val="24"/>
            <w:szCs w:val="24"/>
          </w:rPr>
          <w:fldChar w:fldCharType="separate"/>
        </w:r>
        <w:r w:rsidR="007A2DC9" w:rsidRPr="007A2DC9">
          <w:rPr>
            <w:rFonts w:ascii="Calibri" w:hAnsi="Calibri" w:cs="Calibri"/>
            <w:noProof/>
            <w:sz w:val="24"/>
            <w:szCs w:val="24"/>
            <w:vertAlign w:val="superscript"/>
          </w:rPr>
          <w:t>28</w:t>
        </w:r>
        <w:r w:rsidR="007A2DC9" w:rsidRPr="00594BB9">
          <w:rPr>
            <w:rFonts w:ascii="Calibri" w:hAnsi="Calibri" w:cs="Calibri"/>
            <w:sz w:val="24"/>
            <w:szCs w:val="24"/>
          </w:rPr>
          <w:fldChar w:fldCharType="end"/>
        </w:r>
      </w:hyperlink>
      <w:r w:rsidR="004D2A88" w:rsidRPr="00594BB9">
        <w:rPr>
          <w:rFonts w:ascii="Calibri" w:hAnsi="Calibri" w:cs="Calibri"/>
          <w:sz w:val="24"/>
          <w:szCs w:val="24"/>
        </w:rPr>
        <w:t xml:space="preserve"> compared to 21% yield that we</w:t>
      </w:r>
      <w:ins w:id="132" w:author="Author" w:date="2018-07-08T17:34:00Z">
        <w:r w:rsidR="00024220">
          <w:rPr>
            <w:rFonts w:ascii="Calibri" w:hAnsi="Calibri" w:cs="Calibri"/>
            <w:sz w:val="24"/>
            <w:szCs w:val="24"/>
          </w:rPr>
          <w:t>re</w:t>
        </w:r>
      </w:ins>
      <w:r w:rsidR="004D2A88" w:rsidRPr="00594BB9">
        <w:rPr>
          <w:rFonts w:ascii="Calibri" w:hAnsi="Calibri" w:cs="Calibri"/>
          <w:sz w:val="24"/>
          <w:szCs w:val="24"/>
        </w:rPr>
        <w:t xml:space="preserve"> observed in our experiments (12/58). </w:t>
      </w:r>
      <w:bookmarkStart w:id="133" w:name="_Hlk517350378"/>
      <w:del w:id="134" w:author="Author" w:date="2018-07-08T17:34:00Z">
        <w:r w:rsidR="004D2A88" w:rsidRPr="00594BB9" w:rsidDel="00024220">
          <w:rPr>
            <w:rFonts w:ascii="Calibri" w:hAnsi="Calibri" w:cs="Calibri"/>
            <w:sz w:val="24"/>
            <w:szCs w:val="24"/>
          </w:rPr>
          <w:delText xml:space="preserve">We hypothesize that </w:delText>
        </w:r>
        <w:r w:rsidR="00F11ECE" w:rsidRPr="00594BB9" w:rsidDel="00024220">
          <w:rPr>
            <w:rFonts w:ascii="Calibri" w:hAnsi="Calibri" w:cs="Calibri"/>
            <w:sz w:val="24"/>
            <w:szCs w:val="24"/>
          </w:rPr>
          <w:delText>t</w:delText>
        </w:r>
      </w:del>
      <w:ins w:id="135" w:author="Author" w:date="2018-07-08T17:34:00Z">
        <w:r w:rsidR="00024220">
          <w:rPr>
            <w:rFonts w:ascii="Calibri" w:hAnsi="Calibri" w:cs="Calibri"/>
            <w:sz w:val="24"/>
            <w:szCs w:val="24"/>
          </w:rPr>
          <w:t>T</w:t>
        </w:r>
      </w:ins>
      <w:r w:rsidR="00F11ECE" w:rsidRPr="00594BB9">
        <w:rPr>
          <w:rFonts w:ascii="Calibri" w:hAnsi="Calibri" w:cs="Calibri"/>
          <w:sz w:val="24"/>
          <w:szCs w:val="24"/>
        </w:rPr>
        <w:t xml:space="preserve">he </w:t>
      </w:r>
      <w:r w:rsidR="00967F84" w:rsidRPr="00594BB9">
        <w:rPr>
          <w:rFonts w:ascii="Calibri" w:hAnsi="Calibri" w:cs="Calibri"/>
          <w:sz w:val="24"/>
          <w:szCs w:val="24"/>
        </w:rPr>
        <w:t xml:space="preserve">lentiviral treatment </w:t>
      </w:r>
      <w:r w:rsidR="004D2A88" w:rsidRPr="00594BB9">
        <w:rPr>
          <w:rFonts w:ascii="Calibri" w:hAnsi="Calibri" w:cs="Calibri"/>
          <w:sz w:val="24"/>
          <w:szCs w:val="24"/>
        </w:rPr>
        <w:t xml:space="preserve">may have played a role in </w:t>
      </w:r>
      <w:r w:rsidR="00F11ECE" w:rsidRPr="00594BB9">
        <w:rPr>
          <w:rFonts w:ascii="Calibri" w:hAnsi="Calibri" w:cs="Calibri"/>
          <w:sz w:val="24"/>
          <w:szCs w:val="24"/>
        </w:rPr>
        <w:t xml:space="preserve">embryo development and contributed to </w:t>
      </w:r>
      <w:r w:rsidR="004D2A88" w:rsidRPr="00594BB9">
        <w:rPr>
          <w:rFonts w:ascii="Calibri" w:hAnsi="Calibri" w:cs="Calibri"/>
          <w:sz w:val="24"/>
          <w:szCs w:val="24"/>
        </w:rPr>
        <w:t xml:space="preserve">the low embryo transfer rate. </w:t>
      </w:r>
      <w:bookmarkEnd w:id="133"/>
      <w:r w:rsidR="00BA6FCF" w:rsidRPr="00594BB9">
        <w:rPr>
          <w:rFonts w:ascii="Calibri" w:hAnsi="Calibri" w:cs="Calibri"/>
          <w:sz w:val="24"/>
          <w:szCs w:val="24"/>
        </w:rPr>
        <w:t xml:space="preserve">Pups with multiple lentiviral integrations and high expression of GFP were visually green under a blue </w:t>
      </w:r>
      <w:r w:rsidR="00064FDF" w:rsidRPr="00594BB9">
        <w:rPr>
          <w:rFonts w:ascii="Calibri" w:hAnsi="Calibri" w:cs="Calibri"/>
          <w:sz w:val="24"/>
          <w:szCs w:val="24"/>
        </w:rPr>
        <w:t>LED</w:t>
      </w:r>
      <w:r w:rsidR="00BA6FCF" w:rsidRPr="00594BB9">
        <w:rPr>
          <w:rFonts w:ascii="Calibri" w:hAnsi="Calibri" w:cs="Calibri"/>
          <w:sz w:val="24"/>
          <w:szCs w:val="24"/>
        </w:rPr>
        <w:t xml:space="preserve"> lamp (465-470 nm) </w:t>
      </w:r>
      <w:r w:rsidR="00BA6FCF" w:rsidRPr="00594BB9">
        <w:rPr>
          <w:rFonts w:ascii="Calibri" w:hAnsi="Calibri" w:cs="Calibri"/>
          <w:b/>
          <w:sz w:val="24"/>
          <w:szCs w:val="24"/>
        </w:rPr>
        <w:t>(Figure 3)</w:t>
      </w:r>
      <w:r w:rsidR="00BA6FCF" w:rsidRPr="00594BB9">
        <w:rPr>
          <w:rFonts w:ascii="Calibri" w:hAnsi="Calibri" w:cs="Calibri"/>
          <w:sz w:val="24"/>
          <w:szCs w:val="24"/>
        </w:rPr>
        <w:t xml:space="preserve">. </w:t>
      </w:r>
      <w:r w:rsidR="005D3497" w:rsidRPr="00594BB9">
        <w:rPr>
          <w:rFonts w:ascii="Calibri" w:hAnsi="Calibri" w:cs="Calibri"/>
          <w:sz w:val="24"/>
          <w:szCs w:val="24"/>
        </w:rPr>
        <w:t>The number of incorporated GFP copies ranged from 0-6 copies and was determined by performing qualitative PCR on isolated chromosomal DNA from pup tissue</w:t>
      </w:r>
      <w:hyperlink w:anchor="_ENREF_23" w:tooltip="Martin, 2018 #45" w:history="1">
        <w:r w:rsidR="007A2DC9" w:rsidRPr="00594BB9">
          <w:rPr>
            <w:rFonts w:ascii="Calibri" w:hAnsi="Calibri" w:cs="Calibri"/>
            <w:sz w:val="24"/>
            <w:szCs w:val="24"/>
          </w:rPr>
          <w:fldChar w:fldCharType="begin">
            <w:fldData xml:space="preserve">PEVuZE5vdGU+PENpdGU+PEF1dGhvcj5NYXJ0aW48L0F1dGhvcj48WWVhcj4yMDE4PC9ZZWFyPjxS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</w:fldData>
          </w:fldChar>
        </w:r>
        <w:r w:rsidR="007A2DC9">
          <w:rPr>
            <w:rFonts w:ascii="Calibri" w:hAnsi="Calibri" w:cs="Calibri"/>
            <w:sz w:val="24"/>
            <w:szCs w:val="24"/>
          </w:rPr>
          <w:instrText xml:space="preserve"> ADDIN EN.CITE </w:instrText>
        </w:r>
        <w:r w:rsidR="007A2DC9">
          <w:rPr>
            <w:rFonts w:ascii="Calibri" w:hAnsi="Calibri" w:cs="Calibri"/>
            <w:sz w:val="24"/>
            <w:szCs w:val="24"/>
          </w:rPr>
          <w:fldChar w:fldCharType="begin">
            <w:fldData xml:space="preserve">PEVuZE5vdGU+PENpdGU+PEF1dGhvcj5NYXJ0aW48L0F1dGhvcj48WWVhcj4yMDE4PC9ZZWFyPjxS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</w:fldData>
          </w:fldChar>
        </w:r>
        <w:r w:rsidR="007A2DC9">
          <w:rPr>
            <w:rFonts w:ascii="Calibri" w:hAnsi="Calibri" w:cs="Calibri"/>
            <w:sz w:val="24"/>
            <w:szCs w:val="24"/>
          </w:rPr>
          <w:instrText xml:space="preserve"> ADDIN EN.CITE.DATA </w:instrText>
        </w:r>
        <w:r w:rsidR="007A2DC9">
          <w:rPr>
            <w:rFonts w:ascii="Calibri" w:hAnsi="Calibri" w:cs="Calibri"/>
            <w:sz w:val="24"/>
            <w:szCs w:val="24"/>
          </w:rPr>
        </w:r>
        <w:r w:rsidR="007A2DC9">
          <w:rPr>
            <w:rFonts w:ascii="Calibri" w:hAnsi="Calibri" w:cs="Calibri"/>
            <w:sz w:val="24"/>
            <w:szCs w:val="24"/>
          </w:rPr>
          <w:fldChar w:fldCharType="end"/>
        </w:r>
        <w:r w:rsidR="007A2DC9" w:rsidRPr="00594BB9">
          <w:rPr>
            <w:rFonts w:ascii="Calibri" w:hAnsi="Calibri" w:cs="Calibri"/>
            <w:sz w:val="24"/>
            <w:szCs w:val="24"/>
          </w:rPr>
        </w:r>
        <w:r w:rsidR="007A2DC9" w:rsidRPr="00594BB9">
          <w:rPr>
            <w:rFonts w:ascii="Calibri" w:hAnsi="Calibri" w:cs="Calibri"/>
            <w:sz w:val="24"/>
            <w:szCs w:val="24"/>
          </w:rPr>
          <w:fldChar w:fldCharType="separate"/>
        </w:r>
        <w:r w:rsidR="007A2DC9" w:rsidRPr="004727BE">
          <w:rPr>
            <w:rFonts w:ascii="Calibri" w:hAnsi="Calibri" w:cs="Calibri"/>
            <w:noProof/>
            <w:sz w:val="24"/>
            <w:szCs w:val="24"/>
            <w:vertAlign w:val="superscript"/>
          </w:rPr>
          <w:t>23</w:t>
        </w:r>
        <w:r w:rsidR="007A2DC9" w:rsidRPr="00594BB9">
          <w:rPr>
            <w:rFonts w:ascii="Calibri" w:hAnsi="Calibri" w:cs="Calibri"/>
            <w:sz w:val="24"/>
            <w:szCs w:val="24"/>
          </w:rPr>
          <w:fldChar w:fldCharType="end"/>
        </w:r>
      </w:hyperlink>
      <w:r w:rsidR="005D3497" w:rsidRPr="00594BB9">
        <w:rPr>
          <w:rFonts w:ascii="Calibri" w:hAnsi="Calibri" w:cs="Calibri"/>
          <w:sz w:val="24"/>
          <w:szCs w:val="24"/>
        </w:rPr>
        <w:t xml:space="preserve">. </w:t>
      </w:r>
    </w:p>
    <w:p w:rsidR="00B522C9" w:rsidRPr="00594BB9" w:rsidRDefault="00B522C9" w:rsidP="00594BB9">
      <w:pPr>
        <w:spacing w:after="0" w:line="240" w:lineRule="auto"/>
        <w:jc w:val="both"/>
        <w:rPr>
          <w:rFonts w:ascii="Calibri" w:hAnsi="Calibri" w:cs="Calibri"/>
          <w:sz w:val="24"/>
          <w:szCs w:val="24"/>
        </w:rPr>
      </w:pPr>
    </w:p>
    <w:p w:rsidR="00B522C9" w:rsidRPr="00594BB9" w:rsidRDefault="00B522C9" w:rsidP="00594BB9">
      <w:pPr>
        <w:spacing w:after="0" w:line="240" w:lineRule="auto"/>
        <w:jc w:val="both"/>
        <w:rPr>
          <w:rFonts w:ascii="Calibri" w:hAnsi="Calibri" w:cs="Calibri"/>
          <w:b/>
          <w:sz w:val="24"/>
          <w:szCs w:val="24"/>
        </w:rPr>
      </w:pPr>
      <w:r w:rsidRPr="00594BB9">
        <w:rPr>
          <w:rFonts w:ascii="Calibri" w:hAnsi="Calibri" w:cs="Calibri"/>
          <w:b/>
          <w:sz w:val="24"/>
          <w:szCs w:val="24"/>
        </w:rPr>
        <w:t xml:space="preserve">FIGURE LEGENDS: </w:t>
      </w:r>
    </w:p>
    <w:p w:rsidR="00473650" w:rsidRPr="00594BB9" w:rsidRDefault="00C11CFC" w:rsidP="00594BB9">
      <w:pPr>
        <w:spacing w:after="0" w:line="240" w:lineRule="auto"/>
        <w:jc w:val="both"/>
        <w:rPr>
          <w:rFonts w:ascii="Calibri" w:hAnsi="Calibri" w:cs="Calibri"/>
          <w:sz w:val="24"/>
          <w:szCs w:val="24"/>
        </w:rPr>
      </w:pPr>
      <w:r w:rsidRPr="00594BB9">
        <w:rPr>
          <w:rFonts w:ascii="Calibri" w:hAnsi="Calibri" w:cs="Calibri"/>
          <w:b/>
          <w:sz w:val="24"/>
          <w:szCs w:val="24"/>
        </w:rPr>
        <w:t>Figure 1.</w:t>
      </w:r>
      <w:r w:rsidRPr="00594BB9">
        <w:rPr>
          <w:rFonts w:ascii="Calibri" w:hAnsi="Calibri" w:cs="Calibri"/>
          <w:sz w:val="24"/>
          <w:szCs w:val="24"/>
        </w:rPr>
        <w:t xml:space="preserve"> </w:t>
      </w:r>
      <w:r w:rsidRPr="00594BB9">
        <w:rPr>
          <w:rFonts w:ascii="Calibri" w:hAnsi="Calibri" w:cs="Calibri"/>
          <w:b/>
          <w:sz w:val="24"/>
          <w:szCs w:val="24"/>
        </w:rPr>
        <w:t>Development of Transduced Mouse Fertilized Eggs in Culture</w:t>
      </w:r>
      <w:r w:rsidRPr="00594BB9">
        <w:rPr>
          <w:rFonts w:ascii="Calibri" w:hAnsi="Calibri" w:cs="Calibri"/>
          <w:sz w:val="24"/>
          <w:szCs w:val="24"/>
        </w:rPr>
        <w:t xml:space="preserve">. The C57BL/6J mouse fertilized eggs were monitored </w:t>
      </w:r>
      <w:r w:rsidR="00B566CF" w:rsidRPr="00594BB9">
        <w:rPr>
          <w:rFonts w:ascii="Calibri" w:hAnsi="Calibri" w:cs="Calibri"/>
          <w:sz w:val="24"/>
          <w:szCs w:val="24"/>
        </w:rPr>
        <w:t>on</w:t>
      </w:r>
      <w:r w:rsidRPr="00594BB9">
        <w:rPr>
          <w:rFonts w:ascii="Calibri" w:hAnsi="Calibri" w:cs="Calibri"/>
          <w:sz w:val="24"/>
          <w:szCs w:val="24"/>
        </w:rPr>
        <w:t xml:space="preserve"> Day 0 (harvest</w:t>
      </w:r>
      <w:r w:rsidR="00B566CF" w:rsidRPr="00594BB9">
        <w:rPr>
          <w:rFonts w:ascii="Calibri" w:hAnsi="Calibri" w:cs="Calibri"/>
          <w:sz w:val="24"/>
          <w:szCs w:val="24"/>
        </w:rPr>
        <w:t>ed fertilized egg</w:t>
      </w:r>
      <w:r w:rsidRPr="00594BB9">
        <w:rPr>
          <w:rFonts w:ascii="Calibri" w:hAnsi="Calibri" w:cs="Calibri"/>
          <w:sz w:val="24"/>
          <w:szCs w:val="24"/>
        </w:rPr>
        <w:t>)</w:t>
      </w:r>
      <w:r w:rsidR="00B566CF" w:rsidRPr="00594BB9">
        <w:rPr>
          <w:rFonts w:ascii="Calibri" w:hAnsi="Calibri" w:cs="Calibri"/>
          <w:sz w:val="24"/>
          <w:szCs w:val="24"/>
        </w:rPr>
        <w:t>, Day 1 (two-cell), Day 2 (8-16 cells), Day 3 (morula), and</w:t>
      </w:r>
      <w:r w:rsidRPr="00594BB9">
        <w:rPr>
          <w:rFonts w:ascii="Calibri" w:hAnsi="Calibri" w:cs="Calibri"/>
          <w:sz w:val="24"/>
          <w:szCs w:val="24"/>
        </w:rPr>
        <w:t xml:space="preserve"> Day 4 (blastocyst). Embryos were transduced with a lentivirus carrying a GFP gene. Presence of Fluorescen</w:t>
      </w:r>
      <w:r w:rsidR="00473650" w:rsidRPr="00594BB9">
        <w:rPr>
          <w:rFonts w:ascii="Calibri" w:hAnsi="Calibri" w:cs="Calibri"/>
          <w:sz w:val="24"/>
          <w:szCs w:val="24"/>
        </w:rPr>
        <w:t>ce in transduced embryos bec</w:t>
      </w:r>
      <w:r w:rsidR="00967F84" w:rsidRPr="00594BB9">
        <w:rPr>
          <w:rFonts w:ascii="Calibri" w:hAnsi="Calibri" w:cs="Calibri"/>
          <w:sz w:val="24"/>
          <w:szCs w:val="24"/>
        </w:rPr>
        <w:t>a</w:t>
      </w:r>
      <w:r w:rsidR="00473650" w:rsidRPr="00594BB9">
        <w:rPr>
          <w:rFonts w:ascii="Calibri" w:hAnsi="Calibri" w:cs="Calibri"/>
          <w:sz w:val="24"/>
          <w:szCs w:val="24"/>
        </w:rPr>
        <w:t>me</w:t>
      </w:r>
      <w:r w:rsidRPr="00594BB9">
        <w:rPr>
          <w:rFonts w:ascii="Calibri" w:hAnsi="Calibri" w:cs="Calibri"/>
          <w:sz w:val="24"/>
          <w:szCs w:val="24"/>
        </w:rPr>
        <w:t xml:space="preserve"> evident by Day </w:t>
      </w:r>
      <w:r w:rsidR="00AB20F6" w:rsidRPr="00594BB9">
        <w:rPr>
          <w:rFonts w:ascii="Calibri" w:hAnsi="Calibri" w:cs="Calibri"/>
          <w:sz w:val="24"/>
          <w:szCs w:val="24"/>
        </w:rPr>
        <w:t>2-</w:t>
      </w:r>
      <w:r w:rsidRPr="00594BB9">
        <w:rPr>
          <w:rFonts w:ascii="Calibri" w:hAnsi="Calibri" w:cs="Calibri"/>
          <w:sz w:val="24"/>
          <w:szCs w:val="24"/>
        </w:rPr>
        <w:t xml:space="preserve">3.  </w:t>
      </w:r>
    </w:p>
    <w:p w:rsidR="00473650" w:rsidRPr="00594BB9" w:rsidRDefault="00473650" w:rsidP="00594BB9">
      <w:pPr>
        <w:spacing w:after="0" w:line="240" w:lineRule="auto"/>
        <w:jc w:val="both"/>
        <w:rPr>
          <w:rFonts w:ascii="Calibri" w:hAnsi="Calibri" w:cs="Calibri"/>
          <w:sz w:val="24"/>
          <w:szCs w:val="24"/>
        </w:rPr>
      </w:pPr>
    </w:p>
    <w:p w:rsidR="00EB2661" w:rsidRPr="00594BB9" w:rsidRDefault="00473650" w:rsidP="00594BB9">
      <w:pPr>
        <w:spacing w:after="0" w:line="240" w:lineRule="auto"/>
        <w:jc w:val="both"/>
        <w:rPr>
          <w:rFonts w:ascii="Calibri" w:hAnsi="Calibri" w:cs="Calibri"/>
          <w:sz w:val="24"/>
          <w:szCs w:val="24"/>
        </w:rPr>
      </w:pPr>
      <w:r w:rsidRPr="00594BB9">
        <w:rPr>
          <w:rFonts w:ascii="Calibri" w:hAnsi="Calibri" w:cs="Calibri"/>
          <w:b/>
          <w:sz w:val="24"/>
          <w:szCs w:val="24"/>
        </w:rPr>
        <w:t>Figure 2.</w:t>
      </w:r>
      <w:r w:rsidRPr="00594BB9">
        <w:rPr>
          <w:rFonts w:ascii="Calibri" w:hAnsi="Calibri" w:cs="Calibri"/>
          <w:sz w:val="24"/>
          <w:szCs w:val="24"/>
        </w:rPr>
        <w:t xml:space="preserve"> </w:t>
      </w:r>
      <w:r w:rsidRPr="00594BB9">
        <w:rPr>
          <w:rFonts w:ascii="Calibri" w:hAnsi="Calibri" w:cs="Calibri"/>
          <w:b/>
          <w:sz w:val="24"/>
          <w:szCs w:val="24"/>
        </w:rPr>
        <w:t>Laser-Treatment</w:t>
      </w:r>
      <w:r w:rsidR="009857C1" w:rsidRPr="00594BB9">
        <w:rPr>
          <w:rFonts w:ascii="Calibri" w:hAnsi="Calibri" w:cs="Calibri"/>
          <w:b/>
          <w:sz w:val="24"/>
          <w:szCs w:val="24"/>
        </w:rPr>
        <w:t xml:space="preserve"> of Mouse Fertilized Egg</w:t>
      </w:r>
      <w:r w:rsidR="005F54C9" w:rsidRPr="00594BB9">
        <w:rPr>
          <w:rFonts w:ascii="Calibri" w:hAnsi="Calibri" w:cs="Calibri"/>
          <w:b/>
          <w:sz w:val="24"/>
          <w:szCs w:val="24"/>
        </w:rPr>
        <w:t>s</w:t>
      </w:r>
      <w:r w:rsidRPr="00594BB9">
        <w:rPr>
          <w:rFonts w:ascii="Calibri" w:hAnsi="Calibri" w:cs="Calibri"/>
          <w:sz w:val="24"/>
          <w:szCs w:val="24"/>
        </w:rPr>
        <w:t xml:space="preserve">. </w:t>
      </w:r>
      <w:r w:rsidR="00967F84" w:rsidRPr="00594BB9">
        <w:rPr>
          <w:rFonts w:ascii="Calibri" w:hAnsi="Calibri" w:cs="Calibri"/>
          <w:sz w:val="24"/>
          <w:szCs w:val="24"/>
        </w:rPr>
        <w:t>Examples of p</w:t>
      </w:r>
      <w:r w:rsidRPr="00594BB9">
        <w:rPr>
          <w:rFonts w:ascii="Calibri" w:hAnsi="Calibri" w:cs="Calibri"/>
          <w:sz w:val="24"/>
          <w:szCs w:val="24"/>
        </w:rPr>
        <w:t>erforating the zona to produce a hole</w:t>
      </w:r>
      <w:r w:rsidR="00967F84" w:rsidRPr="00594BB9">
        <w:rPr>
          <w:rFonts w:ascii="Calibri" w:hAnsi="Calibri" w:cs="Calibri"/>
          <w:sz w:val="24"/>
          <w:szCs w:val="24"/>
        </w:rPr>
        <w:t xml:space="preserve"> vs </w:t>
      </w:r>
      <w:r w:rsidR="005F54C9" w:rsidRPr="00594BB9">
        <w:rPr>
          <w:rFonts w:ascii="Calibri" w:hAnsi="Calibri" w:cs="Calibri"/>
          <w:sz w:val="24"/>
          <w:szCs w:val="24"/>
        </w:rPr>
        <w:t>t</w:t>
      </w:r>
      <w:r w:rsidRPr="00594BB9">
        <w:rPr>
          <w:rFonts w:ascii="Calibri" w:hAnsi="Calibri" w:cs="Calibri"/>
          <w:sz w:val="24"/>
          <w:szCs w:val="24"/>
        </w:rPr>
        <w:t xml:space="preserve">hinning </w:t>
      </w:r>
      <w:r w:rsidR="00967F84" w:rsidRPr="00594BB9">
        <w:rPr>
          <w:rFonts w:ascii="Calibri" w:hAnsi="Calibri" w:cs="Calibri"/>
          <w:sz w:val="24"/>
          <w:szCs w:val="24"/>
        </w:rPr>
        <w:t xml:space="preserve">of the </w:t>
      </w:r>
      <w:r w:rsidRPr="00594BB9">
        <w:rPr>
          <w:rFonts w:ascii="Calibri" w:hAnsi="Calibri" w:cs="Calibri"/>
          <w:sz w:val="24"/>
          <w:szCs w:val="24"/>
        </w:rPr>
        <w:t>zona</w:t>
      </w:r>
      <w:r w:rsidR="00967F84" w:rsidRPr="00594BB9">
        <w:rPr>
          <w:rFonts w:ascii="Calibri" w:hAnsi="Calibri" w:cs="Calibri"/>
          <w:sz w:val="24"/>
          <w:szCs w:val="24"/>
        </w:rPr>
        <w:t>.</w:t>
      </w:r>
    </w:p>
    <w:p w:rsidR="00EB2661" w:rsidRPr="00594BB9" w:rsidRDefault="00EB2661" w:rsidP="00594BB9">
      <w:pPr>
        <w:spacing w:after="0" w:line="240" w:lineRule="auto"/>
        <w:jc w:val="both"/>
        <w:rPr>
          <w:rFonts w:ascii="Calibri" w:hAnsi="Calibri" w:cs="Calibri"/>
          <w:sz w:val="24"/>
          <w:szCs w:val="24"/>
        </w:rPr>
      </w:pPr>
    </w:p>
    <w:p w:rsidR="00EB2661" w:rsidRPr="00594BB9" w:rsidRDefault="00EB2661" w:rsidP="00594BB9">
      <w:pPr>
        <w:spacing w:after="0" w:line="240" w:lineRule="auto"/>
        <w:jc w:val="both"/>
        <w:rPr>
          <w:rFonts w:ascii="Calibri" w:hAnsi="Calibri" w:cs="Calibri"/>
          <w:sz w:val="24"/>
          <w:szCs w:val="24"/>
        </w:rPr>
      </w:pPr>
      <w:r w:rsidRPr="00594BB9">
        <w:rPr>
          <w:rFonts w:ascii="Calibri" w:hAnsi="Calibri" w:cs="Calibri"/>
          <w:b/>
          <w:sz w:val="24"/>
          <w:szCs w:val="24"/>
        </w:rPr>
        <w:t>Figure 3.</w:t>
      </w:r>
      <w:r w:rsidRPr="00594BB9">
        <w:rPr>
          <w:rFonts w:ascii="Calibri" w:hAnsi="Calibri" w:cs="Calibri"/>
          <w:sz w:val="24"/>
          <w:szCs w:val="24"/>
        </w:rPr>
        <w:t xml:space="preserve"> </w:t>
      </w:r>
      <w:r w:rsidRPr="00594BB9">
        <w:rPr>
          <w:rFonts w:ascii="Calibri" w:hAnsi="Calibri" w:cs="Calibri"/>
          <w:b/>
          <w:sz w:val="24"/>
          <w:szCs w:val="24"/>
        </w:rPr>
        <w:t xml:space="preserve">Transgenic Mice </w:t>
      </w:r>
      <w:r w:rsidR="005F54C9" w:rsidRPr="00594BB9">
        <w:rPr>
          <w:rFonts w:ascii="Calibri" w:hAnsi="Calibri" w:cs="Calibri"/>
          <w:b/>
          <w:sz w:val="24"/>
          <w:szCs w:val="24"/>
        </w:rPr>
        <w:t>E</w:t>
      </w:r>
      <w:r w:rsidRPr="00594BB9">
        <w:rPr>
          <w:rFonts w:ascii="Calibri" w:hAnsi="Calibri" w:cs="Calibri"/>
          <w:b/>
          <w:sz w:val="24"/>
          <w:szCs w:val="24"/>
        </w:rPr>
        <w:t>xpressing GFP.</w:t>
      </w:r>
      <w:r w:rsidR="00576C4C" w:rsidRPr="00594BB9">
        <w:rPr>
          <w:rFonts w:ascii="Calibri" w:hAnsi="Calibri" w:cs="Calibri"/>
          <w:sz w:val="24"/>
          <w:szCs w:val="24"/>
        </w:rPr>
        <w:t xml:space="preserve"> </w:t>
      </w:r>
      <w:r w:rsidR="006E7D99" w:rsidRPr="00594BB9">
        <w:rPr>
          <w:rFonts w:ascii="Calibri" w:hAnsi="Calibri" w:cs="Calibri"/>
          <w:sz w:val="24"/>
          <w:szCs w:val="24"/>
        </w:rPr>
        <w:t xml:space="preserve">Dark Reader </w:t>
      </w:r>
      <w:r w:rsidR="00576C4C" w:rsidRPr="00594BB9">
        <w:rPr>
          <w:rFonts w:ascii="Calibri" w:hAnsi="Calibri" w:cs="Calibri"/>
          <w:sz w:val="24"/>
          <w:szCs w:val="24"/>
        </w:rPr>
        <w:t>(DR Spot Lamp, DRSL-9S)</w:t>
      </w:r>
      <w:r w:rsidR="006E7D99" w:rsidRPr="00594BB9">
        <w:rPr>
          <w:rFonts w:ascii="Calibri" w:hAnsi="Calibri" w:cs="Calibri"/>
          <w:sz w:val="24"/>
          <w:szCs w:val="24"/>
        </w:rPr>
        <w:t xml:space="preserve"> was</w:t>
      </w:r>
      <w:r w:rsidR="00576C4C" w:rsidRPr="00594BB9">
        <w:rPr>
          <w:rFonts w:ascii="Calibri" w:hAnsi="Calibri" w:cs="Calibri"/>
          <w:sz w:val="24"/>
          <w:szCs w:val="24"/>
        </w:rPr>
        <w:t xml:space="preserve"> used to visualize GFP positive pups in a dark environment.</w:t>
      </w:r>
      <w:r w:rsidR="00B75B6A" w:rsidRPr="00594BB9">
        <w:rPr>
          <w:rFonts w:ascii="Calibri" w:hAnsi="Calibri" w:cs="Calibri"/>
          <w:sz w:val="24"/>
          <w:szCs w:val="24"/>
        </w:rPr>
        <w:t xml:space="preserve"> Non-transgenic control pups were added to the group for contrast. </w:t>
      </w:r>
      <w:r w:rsidR="003429B7" w:rsidRPr="00594BB9">
        <w:rPr>
          <w:rFonts w:ascii="Calibri" w:hAnsi="Calibri" w:cs="Calibri"/>
          <w:sz w:val="24"/>
          <w:szCs w:val="24"/>
        </w:rPr>
        <w:t xml:space="preserve">Resulting pups </w:t>
      </w:r>
      <w:r w:rsidR="00ED5378" w:rsidRPr="00594BB9">
        <w:rPr>
          <w:rFonts w:ascii="Calibri" w:hAnsi="Calibri" w:cs="Calibri"/>
          <w:sz w:val="24"/>
          <w:szCs w:val="24"/>
        </w:rPr>
        <w:t xml:space="preserve">(red arrows) </w:t>
      </w:r>
      <w:r w:rsidR="003429B7" w:rsidRPr="00594BB9">
        <w:rPr>
          <w:rFonts w:ascii="Calibri" w:hAnsi="Calibri" w:cs="Calibri"/>
          <w:sz w:val="24"/>
          <w:szCs w:val="24"/>
        </w:rPr>
        <w:t xml:space="preserve">were genotyped and </w:t>
      </w:r>
      <w:del w:id="136" w:author="Author" w:date="2018-07-08T17:36:00Z">
        <w:r w:rsidR="003429B7" w:rsidRPr="00594BB9" w:rsidDel="00024220">
          <w:rPr>
            <w:rFonts w:ascii="Calibri" w:hAnsi="Calibri" w:cs="Calibri"/>
            <w:sz w:val="24"/>
            <w:szCs w:val="24"/>
          </w:rPr>
          <w:delText xml:space="preserve">they </w:delText>
        </w:r>
      </w:del>
      <w:r w:rsidR="003429B7" w:rsidRPr="00594BB9">
        <w:rPr>
          <w:rFonts w:ascii="Calibri" w:hAnsi="Calibri" w:cs="Calibri"/>
          <w:sz w:val="24"/>
          <w:szCs w:val="24"/>
        </w:rPr>
        <w:t xml:space="preserve">contained from 0-6 copies of the lentiviral gene/GFP.  </w:t>
      </w:r>
      <w:r w:rsidR="00576C4C" w:rsidRPr="00594BB9">
        <w:rPr>
          <w:rFonts w:ascii="Calibri" w:hAnsi="Calibri" w:cs="Calibri"/>
          <w:sz w:val="24"/>
          <w:szCs w:val="24"/>
        </w:rPr>
        <w:t xml:space="preserve"> </w:t>
      </w:r>
    </w:p>
    <w:p w:rsidR="00C11CFC" w:rsidRPr="00594BB9" w:rsidRDefault="00473650" w:rsidP="00594BB9">
      <w:pPr>
        <w:spacing w:after="0" w:line="240" w:lineRule="auto"/>
        <w:jc w:val="both"/>
        <w:rPr>
          <w:rFonts w:ascii="Calibri" w:hAnsi="Calibri" w:cs="Calibri"/>
          <w:sz w:val="24"/>
          <w:szCs w:val="24"/>
        </w:rPr>
      </w:pPr>
      <w:r w:rsidRPr="00594BB9">
        <w:rPr>
          <w:rFonts w:ascii="Calibri" w:hAnsi="Calibri" w:cs="Calibri"/>
          <w:sz w:val="24"/>
          <w:szCs w:val="24"/>
        </w:rPr>
        <w:t xml:space="preserve"> </w:t>
      </w:r>
      <w:r w:rsidR="00C11CFC" w:rsidRPr="00594BB9">
        <w:rPr>
          <w:rFonts w:ascii="Calibri" w:hAnsi="Calibri" w:cs="Calibri"/>
          <w:sz w:val="24"/>
          <w:szCs w:val="24"/>
        </w:rPr>
        <w:t xml:space="preserve"> </w:t>
      </w:r>
    </w:p>
    <w:p w:rsidR="00B75B6A" w:rsidRPr="00594BB9" w:rsidRDefault="00B522C9" w:rsidP="00594BB9">
      <w:pPr>
        <w:spacing w:after="0" w:line="240" w:lineRule="auto"/>
        <w:jc w:val="both"/>
        <w:rPr>
          <w:rFonts w:ascii="Calibri" w:hAnsi="Calibri" w:cs="Calibri"/>
          <w:b/>
          <w:sz w:val="24"/>
          <w:szCs w:val="24"/>
        </w:rPr>
      </w:pPr>
      <w:r w:rsidRPr="00594BB9">
        <w:rPr>
          <w:rFonts w:ascii="Calibri" w:hAnsi="Calibri" w:cs="Calibri"/>
          <w:b/>
          <w:sz w:val="24"/>
          <w:szCs w:val="24"/>
        </w:rPr>
        <w:t xml:space="preserve">DISCUSSION: </w:t>
      </w:r>
    </w:p>
    <w:p w:rsidR="00B90390" w:rsidRPr="00594BB9" w:rsidRDefault="003D3C6D" w:rsidP="00594BB9">
      <w:pPr>
        <w:spacing w:after="0" w:line="240" w:lineRule="auto"/>
        <w:jc w:val="both"/>
        <w:rPr>
          <w:rFonts w:ascii="Calibri" w:hAnsi="Calibri" w:cs="Calibri"/>
          <w:sz w:val="24"/>
          <w:szCs w:val="24"/>
        </w:rPr>
      </w:pPr>
      <w:r w:rsidRPr="00594BB9">
        <w:rPr>
          <w:rFonts w:ascii="Calibri" w:hAnsi="Calibri" w:cs="Calibri"/>
          <w:sz w:val="24"/>
          <w:szCs w:val="24"/>
        </w:rPr>
        <w:t>The ability of the lentiviruses to integrate into their host genome makes them an ideal vector for stable gene delivery. Lentiviral vectors can carry up to 8.5</w:t>
      </w:r>
      <w:r w:rsidR="00565780" w:rsidRPr="00594BB9">
        <w:rPr>
          <w:rFonts w:ascii="Calibri" w:hAnsi="Calibri" w:cs="Calibri"/>
          <w:sz w:val="24"/>
          <w:szCs w:val="24"/>
        </w:rPr>
        <w:t xml:space="preserve"> </w:t>
      </w:r>
      <w:r w:rsidRPr="00594BB9">
        <w:rPr>
          <w:rFonts w:ascii="Calibri" w:hAnsi="Calibri" w:cs="Calibri"/>
          <w:sz w:val="24"/>
          <w:szCs w:val="24"/>
        </w:rPr>
        <w:t>k</w:t>
      </w:r>
      <w:r w:rsidR="00EE76F5" w:rsidRPr="00594BB9">
        <w:rPr>
          <w:rFonts w:ascii="Calibri" w:hAnsi="Calibri" w:cs="Calibri"/>
          <w:sz w:val="24"/>
          <w:szCs w:val="24"/>
        </w:rPr>
        <w:t>ilobase pair (kbp)</w:t>
      </w:r>
      <w:r w:rsidRPr="00594BB9">
        <w:rPr>
          <w:rFonts w:ascii="Calibri" w:hAnsi="Calibri" w:cs="Calibri"/>
          <w:sz w:val="24"/>
          <w:szCs w:val="24"/>
        </w:rPr>
        <w:t xml:space="preserve"> of genetic material </w:t>
      </w:r>
      <w:r w:rsidR="00B90390" w:rsidRPr="00594BB9">
        <w:rPr>
          <w:rFonts w:ascii="Calibri" w:hAnsi="Calibri" w:cs="Calibri"/>
          <w:sz w:val="24"/>
          <w:szCs w:val="24"/>
        </w:rPr>
        <w:t>that can accommodate cell-specific or inducible promoters, selection markers, or fluorescent moieties</w:t>
      </w:r>
      <w:r w:rsidRPr="00594BB9">
        <w:rPr>
          <w:rFonts w:ascii="Calibri" w:hAnsi="Calibri" w:cs="Calibri"/>
          <w:sz w:val="24"/>
          <w:szCs w:val="24"/>
        </w:rPr>
        <w:t>.</w:t>
      </w:r>
      <w:r w:rsidR="00B90390" w:rsidRPr="00594BB9">
        <w:rPr>
          <w:rFonts w:ascii="Calibri" w:hAnsi="Calibri" w:cs="Calibri"/>
          <w:sz w:val="24"/>
          <w:szCs w:val="24"/>
        </w:rPr>
        <w:t xml:space="preserve"> </w:t>
      </w:r>
      <w:r w:rsidR="00520FF9" w:rsidRPr="00594BB9">
        <w:rPr>
          <w:rFonts w:ascii="Calibri" w:hAnsi="Calibri" w:cs="Calibri"/>
          <w:sz w:val="24"/>
          <w:szCs w:val="24"/>
        </w:rPr>
        <w:t xml:space="preserve">Incorporated genomic material can replicate as part of their host genome and be regulated to express or deactivate at desired time points. </w:t>
      </w:r>
      <w:r w:rsidR="00B90390" w:rsidRPr="00594BB9">
        <w:rPr>
          <w:rFonts w:ascii="Calibri" w:hAnsi="Calibri" w:cs="Calibri"/>
          <w:sz w:val="24"/>
          <w:szCs w:val="24"/>
        </w:rPr>
        <w:t>Th</w:t>
      </w:r>
      <w:r w:rsidR="00520FF9" w:rsidRPr="00594BB9">
        <w:rPr>
          <w:rFonts w:ascii="Calibri" w:hAnsi="Calibri" w:cs="Calibri"/>
          <w:sz w:val="24"/>
          <w:szCs w:val="24"/>
        </w:rPr>
        <w:t>ese vectors</w:t>
      </w:r>
      <w:r w:rsidR="00B90390" w:rsidRPr="00594BB9">
        <w:rPr>
          <w:rFonts w:ascii="Calibri" w:hAnsi="Calibri" w:cs="Calibri"/>
          <w:sz w:val="24"/>
          <w:szCs w:val="24"/>
        </w:rPr>
        <w:t xml:space="preserve"> allow for spatiotemporal </w:t>
      </w:r>
      <w:r w:rsidR="00520FF9" w:rsidRPr="00594BB9">
        <w:rPr>
          <w:rFonts w:ascii="Calibri" w:hAnsi="Calibri" w:cs="Calibri"/>
          <w:sz w:val="24"/>
          <w:szCs w:val="24"/>
        </w:rPr>
        <w:t>control over gene</w:t>
      </w:r>
      <w:r w:rsidR="00044DF2" w:rsidRPr="00594BB9">
        <w:rPr>
          <w:rFonts w:ascii="Calibri" w:hAnsi="Calibri" w:cs="Calibri"/>
          <w:sz w:val="24"/>
          <w:szCs w:val="24"/>
        </w:rPr>
        <w:t xml:space="preserve"> </w:t>
      </w:r>
      <w:r w:rsidR="00B90390" w:rsidRPr="00594BB9">
        <w:rPr>
          <w:rFonts w:ascii="Calibri" w:hAnsi="Calibri" w:cs="Calibri"/>
          <w:sz w:val="24"/>
          <w:szCs w:val="24"/>
        </w:rPr>
        <w:t xml:space="preserve">expression at various stages of development and brand lentiviruses as powerful </w:t>
      </w:r>
      <w:r w:rsidR="00044DF2" w:rsidRPr="00594BB9">
        <w:rPr>
          <w:rFonts w:ascii="Calibri" w:hAnsi="Calibri" w:cs="Calibri"/>
          <w:sz w:val="24"/>
          <w:szCs w:val="24"/>
        </w:rPr>
        <w:t xml:space="preserve">tools for </w:t>
      </w:r>
      <w:r w:rsidR="00B90390" w:rsidRPr="00594BB9">
        <w:rPr>
          <w:rFonts w:ascii="Calibri" w:hAnsi="Calibri" w:cs="Calibri"/>
          <w:sz w:val="24"/>
          <w:szCs w:val="24"/>
        </w:rPr>
        <w:t>gene delivery.</w:t>
      </w:r>
    </w:p>
    <w:p w:rsidR="00B90390" w:rsidRPr="00594BB9" w:rsidRDefault="00B90390" w:rsidP="00594BB9">
      <w:pPr>
        <w:spacing w:after="0" w:line="240" w:lineRule="auto"/>
        <w:jc w:val="both"/>
        <w:rPr>
          <w:rFonts w:ascii="Calibri" w:hAnsi="Calibri" w:cs="Calibri"/>
          <w:sz w:val="24"/>
          <w:szCs w:val="24"/>
        </w:rPr>
      </w:pPr>
    </w:p>
    <w:p w:rsidR="00C6647E" w:rsidRPr="00594BB9" w:rsidRDefault="00EC4135" w:rsidP="00594BB9">
      <w:pPr>
        <w:spacing w:after="0" w:line="240" w:lineRule="auto"/>
        <w:jc w:val="both"/>
        <w:rPr>
          <w:rFonts w:ascii="Calibri" w:hAnsi="Calibri" w:cs="Calibri"/>
          <w:sz w:val="24"/>
          <w:szCs w:val="24"/>
        </w:rPr>
      </w:pPr>
      <w:r w:rsidRPr="00594BB9">
        <w:rPr>
          <w:rFonts w:ascii="Calibri" w:hAnsi="Calibri" w:cs="Calibri"/>
          <w:sz w:val="24"/>
          <w:szCs w:val="24"/>
        </w:rPr>
        <w:t>L</w:t>
      </w:r>
      <w:r w:rsidR="00B90390" w:rsidRPr="00594BB9">
        <w:rPr>
          <w:rFonts w:ascii="Calibri" w:hAnsi="Calibri" w:cs="Calibri"/>
          <w:sz w:val="24"/>
          <w:szCs w:val="24"/>
        </w:rPr>
        <w:t>aser-assisted lentiviral transgenesis</w:t>
      </w:r>
      <w:r w:rsidR="00044DF2" w:rsidRPr="00594BB9">
        <w:rPr>
          <w:rFonts w:ascii="Calibri" w:hAnsi="Calibri" w:cs="Calibri"/>
          <w:sz w:val="24"/>
          <w:szCs w:val="24"/>
        </w:rPr>
        <w:t xml:space="preserve"> is </w:t>
      </w:r>
      <w:r w:rsidR="00B90390" w:rsidRPr="00594BB9">
        <w:rPr>
          <w:rFonts w:ascii="Calibri" w:hAnsi="Calibri" w:cs="Calibri"/>
          <w:sz w:val="24"/>
          <w:szCs w:val="24"/>
        </w:rPr>
        <w:t xml:space="preserve">an effective and easy-to-use method for gene expression </w:t>
      </w:r>
      <w:r w:rsidR="00B90390" w:rsidRPr="00594BB9">
        <w:rPr>
          <w:rFonts w:ascii="Calibri" w:hAnsi="Calibri" w:cs="Calibri"/>
          <w:i/>
          <w:sz w:val="24"/>
          <w:szCs w:val="24"/>
        </w:rPr>
        <w:t>in vivo</w:t>
      </w:r>
      <w:r w:rsidR="00B90390" w:rsidRPr="00594BB9">
        <w:rPr>
          <w:rFonts w:ascii="Calibri" w:hAnsi="Calibri" w:cs="Calibri"/>
          <w:sz w:val="24"/>
          <w:szCs w:val="24"/>
        </w:rPr>
        <w:t xml:space="preserve">. </w:t>
      </w:r>
      <w:r w:rsidR="00C21A63" w:rsidRPr="00594BB9">
        <w:rPr>
          <w:rFonts w:ascii="Calibri" w:hAnsi="Calibri" w:cs="Calibri"/>
          <w:sz w:val="24"/>
          <w:szCs w:val="24"/>
        </w:rPr>
        <w:t xml:space="preserve">This method can be used for </w:t>
      </w:r>
      <w:r w:rsidR="00A779DE" w:rsidRPr="00594BB9">
        <w:rPr>
          <w:rFonts w:ascii="Calibri" w:hAnsi="Calibri" w:cs="Calibri"/>
          <w:i/>
          <w:sz w:val="24"/>
          <w:szCs w:val="24"/>
        </w:rPr>
        <w:t>in vivo</w:t>
      </w:r>
      <w:r w:rsidR="00A779DE" w:rsidRPr="00594BB9">
        <w:rPr>
          <w:rFonts w:ascii="Calibri" w:hAnsi="Calibri" w:cs="Calibri"/>
          <w:sz w:val="24"/>
          <w:szCs w:val="24"/>
        </w:rPr>
        <w:t xml:space="preserve"> </w:t>
      </w:r>
      <w:r w:rsidR="002B488D" w:rsidRPr="00594BB9">
        <w:rPr>
          <w:rFonts w:ascii="Calibri" w:hAnsi="Calibri" w:cs="Calibri"/>
          <w:sz w:val="24"/>
          <w:szCs w:val="24"/>
        </w:rPr>
        <w:t>protein production</w:t>
      </w:r>
      <w:r w:rsidR="00C21A63" w:rsidRPr="00594BB9">
        <w:rPr>
          <w:rFonts w:ascii="Calibri" w:hAnsi="Calibri" w:cs="Calibri"/>
          <w:sz w:val="24"/>
          <w:szCs w:val="24"/>
        </w:rPr>
        <w:t xml:space="preserve">, </w:t>
      </w:r>
      <w:r w:rsidR="00A779DE" w:rsidRPr="00594BB9">
        <w:rPr>
          <w:rFonts w:ascii="Calibri" w:hAnsi="Calibri" w:cs="Calibri"/>
          <w:sz w:val="24"/>
          <w:szCs w:val="24"/>
        </w:rPr>
        <w:t xml:space="preserve">expression of genetically encoded indicators, or functional studies. </w:t>
      </w:r>
      <w:r w:rsidR="00044DF2" w:rsidRPr="00594BB9">
        <w:rPr>
          <w:rFonts w:ascii="Calibri" w:hAnsi="Calibri" w:cs="Calibri"/>
          <w:sz w:val="24"/>
          <w:szCs w:val="24"/>
        </w:rPr>
        <w:t xml:space="preserve">Compared to other methods, laser-assisted lentiviral gene </w:t>
      </w:r>
      <w:r w:rsidR="00044DF2" w:rsidRPr="00594BB9">
        <w:rPr>
          <w:rFonts w:ascii="Calibri" w:hAnsi="Calibri" w:cs="Calibri"/>
          <w:sz w:val="24"/>
          <w:szCs w:val="24"/>
        </w:rPr>
        <w:lastRenderedPageBreak/>
        <w:t xml:space="preserve">delivery is as effective as pronuclear microinjection but requires no technical skills or costly microinjection workstations. </w:t>
      </w:r>
      <w:r w:rsidR="00C6647E" w:rsidRPr="00594BB9">
        <w:rPr>
          <w:rFonts w:ascii="Calibri" w:hAnsi="Calibri" w:cs="Calibri"/>
          <w:sz w:val="24"/>
          <w:szCs w:val="24"/>
        </w:rPr>
        <w:t xml:space="preserve">The </w:t>
      </w:r>
      <w:r w:rsidR="00BE024D" w:rsidRPr="00594BB9">
        <w:rPr>
          <w:rFonts w:ascii="Calibri" w:hAnsi="Calibri" w:cs="Calibri"/>
          <w:sz w:val="24"/>
          <w:szCs w:val="24"/>
        </w:rPr>
        <w:t>XYClone</w:t>
      </w:r>
      <w:r w:rsidR="00C6647E" w:rsidRPr="00594BB9">
        <w:rPr>
          <w:rFonts w:ascii="Calibri" w:hAnsi="Calibri" w:cs="Calibri"/>
          <w:sz w:val="24"/>
          <w:szCs w:val="24"/>
        </w:rPr>
        <w:t xml:space="preserve"> laser is small, portable, and can easily be shared among several laboratories. </w:t>
      </w:r>
    </w:p>
    <w:p w:rsidR="00DC6832" w:rsidRPr="00594BB9" w:rsidRDefault="00DC6832" w:rsidP="00594BB9">
      <w:pPr>
        <w:spacing w:after="0" w:line="240" w:lineRule="auto"/>
        <w:jc w:val="both"/>
        <w:rPr>
          <w:rFonts w:ascii="Calibri" w:hAnsi="Calibri" w:cs="Calibri"/>
          <w:sz w:val="24"/>
          <w:szCs w:val="24"/>
        </w:rPr>
      </w:pPr>
    </w:p>
    <w:p w:rsidR="00C21A63" w:rsidRPr="00594BB9" w:rsidRDefault="00C6647E" w:rsidP="00594BB9">
      <w:pPr>
        <w:spacing w:after="0" w:line="240" w:lineRule="auto"/>
        <w:jc w:val="both"/>
        <w:rPr>
          <w:rFonts w:ascii="Calibri" w:hAnsi="Calibri" w:cs="Calibri"/>
          <w:sz w:val="24"/>
          <w:szCs w:val="24"/>
        </w:rPr>
      </w:pPr>
      <w:r w:rsidRPr="00594BB9">
        <w:rPr>
          <w:rFonts w:ascii="Calibri" w:hAnsi="Calibri" w:cs="Calibri"/>
          <w:sz w:val="24"/>
          <w:szCs w:val="24"/>
        </w:rPr>
        <w:t>Laser-assisted lentiviral</w:t>
      </w:r>
      <w:r w:rsidR="00044DF2" w:rsidRPr="00594BB9">
        <w:rPr>
          <w:rFonts w:ascii="Calibri" w:hAnsi="Calibri" w:cs="Calibri"/>
          <w:sz w:val="24"/>
          <w:szCs w:val="24"/>
        </w:rPr>
        <w:t xml:space="preserve"> gene delivery is stable and not transient</w:t>
      </w:r>
      <w:r w:rsidR="00BE024D" w:rsidRPr="00594BB9">
        <w:rPr>
          <w:rFonts w:ascii="Calibri" w:hAnsi="Calibri" w:cs="Calibri"/>
          <w:sz w:val="24"/>
          <w:szCs w:val="24"/>
        </w:rPr>
        <w:t>,</w:t>
      </w:r>
      <w:r w:rsidR="00044DF2" w:rsidRPr="00594BB9">
        <w:rPr>
          <w:rFonts w:ascii="Calibri" w:hAnsi="Calibri" w:cs="Calibri"/>
          <w:sz w:val="24"/>
          <w:szCs w:val="24"/>
        </w:rPr>
        <w:t xml:space="preserve"> as in electroporation or photoporation</w:t>
      </w:r>
      <w:r w:rsidR="006724C3" w:rsidRPr="00594BB9">
        <w:rPr>
          <w:rFonts w:ascii="Calibri" w:hAnsi="Calibri" w:cs="Calibri"/>
          <w:sz w:val="24"/>
          <w:szCs w:val="24"/>
        </w:rPr>
        <w:t xml:space="preserve"> of </w:t>
      </w:r>
      <w:r w:rsidR="00520FF9" w:rsidRPr="00594BB9">
        <w:rPr>
          <w:rFonts w:ascii="Calibri" w:hAnsi="Calibri" w:cs="Calibri"/>
          <w:sz w:val="24"/>
          <w:szCs w:val="24"/>
        </w:rPr>
        <w:t>fertilized eggs</w:t>
      </w:r>
      <w:r w:rsidR="00044DF2" w:rsidRPr="00594BB9">
        <w:rPr>
          <w:rFonts w:ascii="Calibri" w:hAnsi="Calibri" w:cs="Calibri"/>
          <w:sz w:val="24"/>
          <w:szCs w:val="24"/>
        </w:rPr>
        <w:t>.</w:t>
      </w:r>
      <w:r w:rsidR="006724C3" w:rsidRPr="00594BB9">
        <w:rPr>
          <w:rFonts w:ascii="Calibri" w:hAnsi="Calibri" w:cs="Calibri"/>
          <w:sz w:val="24"/>
          <w:szCs w:val="24"/>
        </w:rPr>
        <w:t xml:space="preserve"> </w:t>
      </w:r>
      <w:r w:rsidR="00520FF9" w:rsidRPr="00594BB9">
        <w:rPr>
          <w:rFonts w:ascii="Calibri" w:hAnsi="Calibri" w:cs="Calibri"/>
          <w:sz w:val="24"/>
          <w:szCs w:val="24"/>
        </w:rPr>
        <w:t xml:space="preserve">Transient gene delivery is more advantages for </w:t>
      </w:r>
      <w:r w:rsidR="00565780" w:rsidRPr="00594BB9">
        <w:rPr>
          <w:rFonts w:ascii="Calibri" w:hAnsi="Calibri" w:cs="Calibri"/>
          <w:sz w:val="24"/>
          <w:szCs w:val="24"/>
        </w:rPr>
        <w:t xml:space="preserve">delivery of </w:t>
      </w:r>
      <w:r w:rsidR="00520FF9" w:rsidRPr="00594BB9">
        <w:rPr>
          <w:rFonts w:ascii="Calibri" w:hAnsi="Calibri" w:cs="Calibri"/>
          <w:sz w:val="24"/>
          <w:szCs w:val="24"/>
        </w:rPr>
        <w:t>CRISPR-Cas9 components or recombinases</w:t>
      </w:r>
      <w:r w:rsidR="00565780" w:rsidRPr="00594BB9">
        <w:rPr>
          <w:rFonts w:ascii="Calibri" w:hAnsi="Calibri" w:cs="Calibri"/>
          <w:sz w:val="24"/>
          <w:szCs w:val="24"/>
        </w:rPr>
        <w:t xml:space="preserve"> since extended expression could lead to aberrant consequences. </w:t>
      </w:r>
      <w:r w:rsidR="00520FF9" w:rsidRPr="00594BB9">
        <w:rPr>
          <w:rFonts w:ascii="Calibri" w:hAnsi="Calibri" w:cs="Calibri"/>
          <w:sz w:val="24"/>
          <w:szCs w:val="24"/>
        </w:rPr>
        <w:t xml:space="preserve"> </w:t>
      </w:r>
      <w:r w:rsidRPr="00594BB9">
        <w:rPr>
          <w:rFonts w:ascii="Calibri" w:hAnsi="Calibri" w:cs="Calibri"/>
          <w:sz w:val="24"/>
          <w:szCs w:val="24"/>
        </w:rPr>
        <w:t>In this protocol, t</w:t>
      </w:r>
      <w:r w:rsidR="00953531" w:rsidRPr="00594BB9">
        <w:rPr>
          <w:rFonts w:ascii="Calibri" w:hAnsi="Calibri" w:cs="Calibri"/>
          <w:sz w:val="24"/>
          <w:szCs w:val="24"/>
        </w:rPr>
        <w:t xml:space="preserve">he integrase deficient lentiviruses (IDLVs) </w:t>
      </w:r>
      <w:r w:rsidRPr="00594BB9">
        <w:rPr>
          <w:rFonts w:ascii="Calibri" w:hAnsi="Calibri" w:cs="Calibri"/>
          <w:sz w:val="24"/>
          <w:szCs w:val="24"/>
        </w:rPr>
        <w:t>can be substituted</w:t>
      </w:r>
      <w:r w:rsidR="00953531" w:rsidRPr="00594BB9">
        <w:rPr>
          <w:rFonts w:ascii="Calibri" w:hAnsi="Calibri" w:cs="Calibri"/>
          <w:sz w:val="24"/>
          <w:szCs w:val="24"/>
        </w:rPr>
        <w:t xml:space="preserve"> </w:t>
      </w:r>
      <w:r w:rsidRPr="00594BB9">
        <w:rPr>
          <w:rFonts w:ascii="Calibri" w:hAnsi="Calibri" w:cs="Calibri"/>
          <w:sz w:val="24"/>
          <w:szCs w:val="24"/>
        </w:rPr>
        <w:t>for transient transduction of mouse fertilized eggs</w:t>
      </w:r>
      <w:r w:rsidR="00953531" w:rsidRPr="00594BB9">
        <w:rPr>
          <w:rFonts w:ascii="Calibri" w:hAnsi="Calibri" w:cs="Calibri"/>
          <w:sz w:val="24"/>
          <w:szCs w:val="24"/>
        </w:rPr>
        <w:t xml:space="preserve">. </w:t>
      </w:r>
      <w:r w:rsidRPr="00594BB9">
        <w:rPr>
          <w:rFonts w:ascii="Calibri" w:hAnsi="Calibri" w:cs="Calibri"/>
          <w:sz w:val="24"/>
          <w:szCs w:val="24"/>
        </w:rPr>
        <w:t>IDLVs retain lentiviral infectivity but only retain a fraction (less than 8%) of integrative capability of lentiviruses</w:t>
      </w:r>
      <w:r w:rsidR="00604F50" w:rsidRPr="00594BB9">
        <w:rPr>
          <w:rFonts w:ascii="Calibri" w:hAnsi="Calibri" w:cs="Calibri"/>
          <w:sz w:val="24"/>
          <w:szCs w:val="24"/>
        </w:rPr>
        <w:t xml:space="preserve"> </w:t>
      </w:r>
      <w:hyperlink w:anchor="_ENREF_29" w:tooltip="Liu, 2014 #48" w:history="1">
        <w:r w:rsidR="007A2DC9" w:rsidRPr="00594BB9">
          <w:rPr>
            <w:rFonts w:ascii="Calibri" w:hAnsi="Calibri" w:cs="Calibri"/>
            <w:sz w:val="24"/>
            <w:szCs w:val="24"/>
          </w:rPr>
          <w:fldChar w:fldCharType="begin"/>
        </w:r>
        <w:r w:rsidR="007A2DC9">
          <w:rPr>
            <w:rFonts w:ascii="Calibri" w:hAnsi="Calibri" w:cs="Calibri"/>
            <w:sz w:val="24"/>
            <w:szCs w:val="24"/>
          </w:rPr>
          <w:instrText xml:space="preserve"> ADDIN EN.CITE &lt;EndNote&gt;&lt;Cite&gt;&lt;Author&gt;Liu&lt;/Author&gt;&lt;Year&gt;2014&lt;/Year&gt;&lt;RecNum&gt;48&lt;/RecNum&gt;&lt;DisplayText&gt;&lt;style face="superscript"&gt;29&lt;/style&gt;&lt;/DisplayText&gt;&lt;record&gt;&lt;rec-number&gt;48&lt;/rec-number&gt;&lt;foreign-keys&gt;&lt;key app="EN" db-id="2ar50t05rewz2perwv5pwz5irdpxezsfaze5"&gt;48&lt;/key&gt;&lt;/foreign-keys&gt;&lt;ref-type name="Journal Article"&gt;17&lt;/ref-type&gt;&lt;contributors&gt;&lt;authors&gt;&lt;author&gt;Liu, K. C.&lt;/author&gt;&lt;author&gt;Lin, B. S.&lt;/author&gt;&lt;author&gt;Gao, A. D.&lt;/author&gt;&lt;author&gt;Ma, H. Y.&lt;/author&gt;&lt;author&gt;Zhao, M.&lt;/author&gt;&lt;author&gt;Zhang, R.&lt;/author&gt;&lt;author&gt;Yan, H. H.&lt;/author&gt;&lt;author&gt;Yi, X. F.&lt;/author&gt;&lt;author&gt;Lin, S. J.&lt;/author&gt;&lt;author&gt;Que, J. W.&lt;/author&gt;&lt;author&gt;Lan, X. P.&lt;/author&gt;&lt;/authors&gt;&lt;/contributors&gt;&lt;auth-address&gt;Institute for Laboratory Medicine, Fuzhou General Hospital, PLA, Fuzhou, Fujian, PR China. Lanxp@sina.com.&lt;/auth-address&gt;&lt;titles&gt;&lt;title&gt;Integrase-deficient lentivirus: opportunities and challenges for human gene therapy&lt;/title&gt;&lt;secondary-title&gt;Curr Gene Ther&lt;/secondary-title&gt;&lt;alt-title&gt;Current gene therapy&lt;/alt-title&gt;&lt;/titles&gt;&lt;periodical&gt;&lt;full-title&gt;Curr Gene Ther&lt;/full-title&gt;&lt;abbr-1&gt;Current gene therapy&lt;/abbr-1&gt;&lt;/periodical&gt;&lt;alt-periodical&gt;&lt;full-title&gt;Curr Gene Ther&lt;/full-title&gt;&lt;abbr-1&gt;Current gene therapy&lt;/abbr-1&gt;&lt;/alt-periodical&gt;&lt;pages&gt;352-64&lt;/pages&gt;&lt;volume&gt;14&lt;/volume&gt;&lt;number&gt;5&lt;/number&gt;&lt;keywords&gt;&lt;keyword&gt;Amino Acid Sequence&lt;/keyword&gt;&lt;keyword&gt;Genetic Therapy/*methods&lt;/keyword&gt;&lt;keyword&gt;Genetic Vectors/*therapeutic use&lt;/keyword&gt;&lt;keyword&gt;Humans&lt;/keyword&gt;&lt;keyword&gt;Integrases/*deficiency/genetics&lt;/keyword&gt;&lt;keyword&gt;Lentivirus/*genetics&lt;/keyword&gt;&lt;keyword&gt;Molecular Sequence Data&lt;/keyword&gt;&lt;/keywords&gt;&lt;dates&gt;&lt;year&gt;2014&lt;/year&gt;&lt;/dates&gt;&lt;isbn&gt;1875-5631 (Electronic)&amp;#xD;1566-5232 (Linking)&lt;/isbn&gt;&lt;accession-num&gt;25174579&lt;/accession-num&gt;&lt;urls&gt;&lt;related-urls&gt;&lt;url&gt;http://www.ncbi.nlm.nih.gov/pubmed/25174579&lt;/url&gt;&lt;/related-urls&gt;&lt;/urls&gt;&lt;/record&gt;&lt;/Cite&gt;&lt;/EndNote&gt;</w:instrText>
        </w:r>
        <w:r w:rsidR="007A2DC9" w:rsidRPr="00594BB9">
          <w:rPr>
            <w:rFonts w:ascii="Calibri" w:hAnsi="Calibri" w:cs="Calibri"/>
            <w:sz w:val="24"/>
            <w:szCs w:val="24"/>
          </w:rPr>
          <w:fldChar w:fldCharType="separate"/>
        </w:r>
        <w:r w:rsidR="007A2DC9" w:rsidRPr="007A2DC9">
          <w:rPr>
            <w:rFonts w:ascii="Calibri" w:hAnsi="Calibri" w:cs="Calibri"/>
            <w:noProof/>
            <w:sz w:val="24"/>
            <w:szCs w:val="24"/>
            <w:vertAlign w:val="superscript"/>
          </w:rPr>
          <w:t>29</w:t>
        </w:r>
        <w:r w:rsidR="007A2DC9" w:rsidRPr="00594BB9">
          <w:rPr>
            <w:rFonts w:ascii="Calibri" w:hAnsi="Calibri" w:cs="Calibri"/>
            <w:sz w:val="24"/>
            <w:szCs w:val="24"/>
          </w:rPr>
          <w:fldChar w:fldCharType="end"/>
        </w:r>
      </w:hyperlink>
      <w:r w:rsidRPr="00594BB9">
        <w:rPr>
          <w:rFonts w:ascii="Calibri" w:hAnsi="Calibri" w:cs="Calibri"/>
          <w:sz w:val="24"/>
          <w:szCs w:val="24"/>
        </w:rPr>
        <w:t xml:space="preserve">. </w:t>
      </w:r>
      <w:r w:rsidR="00565780" w:rsidRPr="00594BB9">
        <w:rPr>
          <w:rFonts w:ascii="Calibri" w:hAnsi="Calibri" w:cs="Calibri"/>
          <w:sz w:val="24"/>
          <w:szCs w:val="24"/>
        </w:rPr>
        <w:t xml:space="preserve">Laser-assisted lentiviral transgenesis is an additional gene delivery option for users to evaluate based on their desired outcome. </w:t>
      </w:r>
    </w:p>
    <w:p w:rsidR="00C21A63" w:rsidRPr="00594BB9" w:rsidRDefault="00C21A63" w:rsidP="00594BB9">
      <w:pPr>
        <w:spacing w:after="0" w:line="240" w:lineRule="auto"/>
        <w:jc w:val="both"/>
        <w:rPr>
          <w:rFonts w:ascii="Calibri" w:hAnsi="Calibri" w:cs="Calibri"/>
          <w:sz w:val="24"/>
          <w:szCs w:val="24"/>
        </w:rPr>
      </w:pPr>
    </w:p>
    <w:p w:rsidR="00286F23" w:rsidRPr="00594BB9" w:rsidRDefault="00C21A63" w:rsidP="00594BB9">
      <w:pPr>
        <w:spacing w:after="0" w:line="240" w:lineRule="auto"/>
        <w:jc w:val="both"/>
        <w:rPr>
          <w:rFonts w:ascii="Calibri" w:hAnsi="Calibri" w:cs="Calibri"/>
          <w:sz w:val="24"/>
          <w:szCs w:val="24"/>
        </w:rPr>
      </w:pPr>
      <w:r w:rsidRPr="00594BB9">
        <w:rPr>
          <w:rFonts w:ascii="Calibri" w:hAnsi="Calibri" w:cs="Calibri"/>
          <w:sz w:val="24"/>
          <w:szCs w:val="24"/>
        </w:rPr>
        <w:t>The major disadvantage of lentiviral transduction is the random i</w:t>
      </w:r>
      <w:r w:rsidR="001F7B8A" w:rsidRPr="00594BB9">
        <w:rPr>
          <w:rFonts w:ascii="Calibri" w:hAnsi="Calibri" w:cs="Calibri"/>
          <w:sz w:val="24"/>
          <w:szCs w:val="24"/>
        </w:rPr>
        <w:t>nsertion of the delivered gene. Also, c</w:t>
      </w:r>
      <w:r w:rsidR="00565780" w:rsidRPr="00594BB9">
        <w:rPr>
          <w:rFonts w:ascii="Calibri" w:hAnsi="Calibri" w:cs="Calibri"/>
          <w:sz w:val="24"/>
          <w:szCs w:val="24"/>
        </w:rPr>
        <w:t>ells within the same embryo could host multiple lentiviral integrations that leads to mosaicism in the transgenic.</w:t>
      </w:r>
      <w:r w:rsidR="00460969" w:rsidRPr="00594BB9">
        <w:rPr>
          <w:rFonts w:ascii="Calibri" w:hAnsi="Calibri" w:cs="Calibri"/>
          <w:sz w:val="24"/>
          <w:szCs w:val="24"/>
        </w:rPr>
        <w:t xml:space="preserve"> Genotyping of the progeny and multiple rounds of planned breeding is necessary to establish a single locus transgenic animal. Similar breeding strategies are also employed in conventional transgenesis methods </w:t>
      </w:r>
      <w:hyperlink w:anchor="_ENREF_30" w:tooltip="Sauvain, 2008 #8" w:history="1">
        <w:r w:rsidR="007A2DC9" w:rsidRPr="00594BB9">
          <w:rPr>
            <w:rFonts w:ascii="Calibri" w:hAnsi="Calibri" w:cs="Calibri"/>
            <w:sz w:val="24"/>
            <w:szCs w:val="24"/>
          </w:rPr>
          <w:fldChar w:fldCharType="begin"/>
        </w:r>
        <w:r w:rsidR="007A2DC9">
          <w:rPr>
            <w:rFonts w:ascii="Calibri" w:hAnsi="Calibri" w:cs="Calibri"/>
            <w:sz w:val="24"/>
            <w:szCs w:val="24"/>
          </w:rPr>
          <w:instrText xml:space="preserve"> ADDIN EN.CITE &lt;EndNote&gt;&lt;Cite&gt;&lt;Author&gt;Sauvain&lt;/Author&gt;&lt;Year&gt;2008&lt;/Year&gt;&lt;RecNum&gt;8&lt;/RecNum&gt;&lt;DisplayText&gt;&lt;style face="superscript"&gt;30&lt;/style&gt;&lt;/DisplayText&gt;&lt;record&gt;&lt;rec-number&gt;8&lt;/rec-number&gt;&lt;foreign-keys&gt;&lt;key app="EN" db-id="2ar50t05rewz2perwv5pwz5irdpxezsfaze5"&gt;8&lt;/key&gt;&lt;/foreign-keys&gt;&lt;ref-type name="Journal Article"&gt;17&lt;/ref-type&gt;&lt;contributors&gt;&lt;authors&gt;&lt;author&gt;Sauvain, M. O.&lt;/author&gt;&lt;author&gt;Dorr, A. P.&lt;/author&gt;&lt;author&gt;Stevenson, B.&lt;/author&gt;&lt;author&gt;Quazzola, A.&lt;/author&gt;&lt;author&gt;Naef, F.&lt;/author&gt;&lt;author&gt;Wiznerowicz, M.&lt;/author&gt;&lt;author&gt;Schutz, F.&lt;/author&gt;&lt;author&gt;Jongeneel, V.&lt;/author&gt;&lt;author&gt;Duboule, D.&lt;/author&gt;&lt;author&gt;Spitz, F.&lt;/author&gt;&lt;author&gt;Trono, D.&lt;/author&gt;&lt;/authors&gt;&lt;/contributors&gt;&lt;auth-address&gt;Ecole Polytechnique Federale de Lausanne, School of Life Sciences, Lausanne CH-1015, Switzerland.&lt;/auth-address&gt;&lt;titles&gt;&lt;title&gt;Genotypic features of lentivirus transgenic mice&lt;/title&gt;&lt;secondary-title&gt;J Virol&lt;/secondary-title&gt;&lt;alt-title&gt;Journal of virology&lt;/alt-title&gt;&lt;/titles&gt;&lt;periodical&gt;&lt;full-title&gt;J Virol&lt;/full-title&gt;&lt;abbr-1&gt;Journal of virology&lt;/abbr-1&gt;&lt;/periodical&gt;&lt;alt-periodical&gt;&lt;full-title&gt;J Virol&lt;/full-title&gt;&lt;abbr-1&gt;Journal of virology&lt;/abbr-1&gt;&lt;/alt-periodical&gt;&lt;pages&gt;7111-9&lt;/pages&gt;&lt;volume&gt;82&lt;/volume&gt;&lt;number&gt;14&lt;/number&gt;&lt;keywords&gt;&lt;keyword&gt;Animals&lt;/keyword&gt;&lt;keyword&gt;Chromosome Mapping&lt;/keyword&gt;&lt;keyword&gt;*Genetic Vectors&lt;/keyword&gt;&lt;keyword&gt;Lentivirus/*genetics&lt;/keyword&gt;&lt;keyword&gt;Mice&lt;/keyword&gt;&lt;keyword&gt;Mice, Transgenic/*virology&lt;/keyword&gt;&lt;keyword&gt;Mosaicism&lt;/keyword&gt;&lt;keyword&gt;Proviruses/genetics&lt;/keyword&gt;&lt;keyword&gt;*Virus Integration&lt;/keyword&gt;&lt;keyword&gt;Wills&lt;/keyword&gt;&lt;/keywords&gt;&lt;dates&gt;&lt;year&gt;2008&lt;/year&gt;&lt;pub-dates&gt;&lt;date&gt;Jul&lt;/date&gt;&lt;/pub-dates&gt;&lt;/dates&gt;&lt;isbn&gt;1098-5514 (Electronic)&amp;#xD;0022-538X (Linking)&lt;/isbn&gt;&lt;accession-num&gt;18463153&lt;/accession-num&gt;&lt;urls&gt;&lt;related-urls&gt;&lt;url&gt;http://www.ncbi.nlm.nih.gov/pubmed/18463153&lt;/url&gt;&lt;/related-urls&gt;&lt;/urls&gt;&lt;custom2&gt;2446968&lt;/custom2&gt;&lt;electronic-resource-num&gt;10.1128/JVI.00623-08&lt;/electronic-resource-num&gt;&lt;/record&gt;&lt;/Cite&gt;&lt;/EndNote&gt;</w:instrText>
        </w:r>
        <w:r w:rsidR="007A2DC9" w:rsidRPr="00594BB9">
          <w:rPr>
            <w:rFonts w:ascii="Calibri" w:hAnsi="Calibri" w:cs="Calibri"/>
            <w:sz w:val="24"/>
            <w:szCs w:val="24"/>
          </w:rPr>
          <w:fldChar w:fldCharType="separate"/>
        </w:r>
        <w:r w:rsidR="007A2DC9" w:rsidRPr="007A2DC9">
          <w:rPr>
            <w:rFonts w:ascii="Calibri" w:hAnsi="Calibri" w:cs="Calibri"/>
            <w:noProof/>
            <w:sz w:val="24"/>
            <w:szCs w:val="24"/>
            <w:vertAlign w:val="superscript"/>
          </w:rPr>
          <w:t>30</w:t>
        </w:r>
        <w:r w:rsidR="007A2DC9" w:rsidRPr="00594BB9">
          <w:rPr>
            <w:rFonts w:ascii="Calibri" w:hAnsi="Calibri" w:cs="Calibri"/>
            <w:sz w:val="24"/>
            <w:szCs w:val="24"/>
          </w:rPr>
          <w:fldChar w:fldCharType="end"/>
        </w:r>
      </w:hyperlink>
      <w:r w:rsidR="00460969" w:rsidRPr="00594BB9">
        <w:rPr>
          <w:rFonts w:ascii="Calibri" w:hAnsi="Calibri" w:cs="Calibri"/>
          <w:sz w:val="24"/>
          <w:szCs w:val="24"/>
        </w:rPr>
        <w:t xml:space="preserve">.  </w:t>
      </w:r>
    </w:p>
    <w:p w:rsidR="00286F23" w:rsidRPr="00594BB9" w:rsidRDefault="00286F23" w:rsidP="00594BB9">
      <w:pPr>
        <w:spacing w:after="0" w:line="240" w:lineRule="auto"/>
        <w:jc w:val="both"/>
        <w:rPr>
          <w:rFonts w:ascii="Calibri" w:hAnsi="Calibri" w:cs="Calibri"/>
          <w:sz w:val="24"/>
          <w:szCs w:val="24"/>
        </w:rPr>
      </w:pPr>
    </w:p>
    <w:p w:rsidR="00460969" w:rsidRPr="00594BB9" w:rsidRDefault="009D64E3" w:rsidP="00594BB9">
      <w:pPr>
        <w:spacing w:after="0" w:line="240" w:lineRule="auto"/>
        <w:jc w:val="both"/>
        <w:rPr>
          <w:rFonts w:ascii="Calibri" w:hAnsi="Calibri" w:cs="Calibri"/>
          <w:sz w:val="24"/>
          <w:szCs w:val="24"/>
        </w:rPr>
      </w:pPr>
      <w:r w:rsidRPr="00594BB9">
        <w:rPr>
          <w:rFonts w:ascii="Calibri" w:hAnsi="Calibri" w:cs="Calibri"/>
          <w:sz w:val="24"/>
          <w:szCs w:val="24"/>
        </w:rPr>
        <w:t>A critical step in this</w:t>
      </w:r>
      <w:r w:rsidR="00286F23" w:rsidRPr="00594BB9">
        <w:rPr>
          <w:rFonts w:ascii="Calibri" w:hAnsi="Calibri" w:cs="Calibri"/>
          <w:sz w:val="24"/>
          <w:szCs w:val="24"/>
        </w:rPr>
        <w:t xml:space="preserve"> protocol is the length of time spent on laser perforation. Mouse fertilized eggs cultured in KSOM cannot be kept outside </w:t>
      </w:r>
      <w:r w:rsidRPr="00594BB9">
        <w:rPr>
          <w:rFonts w:ascii="Calibri" w:hAnsi="Calibri" w:cs="Calibri"/>
          <w:sz w:val="24"/>
          <w:szCs w:val="24"/>
        </w:rPr>
        <w:t xml:space="preserve">of </w:t>
      </w:r>
      <w:r w:rsidR="00286F23" w:rsidRPr="00594BB9">
        <w:rPr>
          <w:rFonts w:ascii="Calibri" w:hAnsi="Calibri" w:cs="Calibri"/>
          <w:sz w:val="24"/>
          <w:szCs w:val="24"/>
        </w:rPr>
        <w:t>the incubator for longer than 15 min</w:t>
      </w:r>
      <w:del w:id="137" w:author="Author" w:date="2018-07-08T17:37:00Z">
        <w:r w:rsidR="00286F23" w:rsidRPr="00594BB9" w:rsidDel="00D50615">
          <w:rPr>
            <w:rFonts w:ascii="Calibri" w:hAnsi="Calibri" w:cs="Calibri"/>
            <w:sz w:val="24"/>
            <w:szCs w:val="24"/>
          </w:rPr>
          <w:delText>utes</w:delText>
        </w:r>
      </w:del>
      <w:r w:rsidR="00286F23" w:rsidRPr="00594BB9">
        <w:rPr>
          <w:rFonts w:ascii="Calibri" w:hAnsi="Calibri" w:cs="Calibri"/>
          <w:sz w:val="24"/>
          <w:szCs w:val="24"/>
        </w:rPr>
        <w:t xml:space="preserve">. A novice user should </w:t>
      </w:r>
      <w:r w:rsidR="00AF7D53" w:rsidRPr="00594BB9">
        <w:rPr>
          <w:rFonts w:ascii="Calibri" w:hAnsi="Calibri" w:cs="Calibri"/>
          <w:sz w:val="24"/>
          <w:szCs w:val="24"/>
        </w:rPr>
        <w:t xml:space="preserve">move the fertilized eggs to M2 medium, </w:t>
      </w:r>
      <w:r w:rsidR="00286F23" w:rsidRPr="00594BB9">
        <w:rPr>
          <w:rFonts w:ascii="Calibri" w:hAnsi="Calibri" w:cs="Calibri"/>
          <w:sz w:val="24"/>
          <w:szCs w:val="24"/>
        </w:rPr>
        <w:t>use Advanced KSOM Embryo Medium</w:t>
      </w:r>
      <w:r w:rsidR="00AF7D53" w:rsidRPr="00594BB9">
        <w:rPr>
          <w:rFonts w:ascii="Calibri" w:hAnsi="Calibri" w:cs="Calibri"/>
          <w:sz w:val="24"/>
          <w:szCs w:val="24"/>
        </w:rPr>
        <w:t>,</w:t>
      </w:r>
      <w:r w:rsidR="00286F23" w:rsidRPr="00594BB9">
        <w:rPr>
          <w:rFonts w:ascii="Calibri" w:hAnsi="Calibri" w:cs="Calibri"/>
          <w:sz w:val="24"/>
          <w:szCs w:val="24"/>
        </w:rPr>
        <w:t xml:space="preserve"> </w:t>
      </w:r>
      <w:r w:rsidR="00AF7D53" w:rsidRPr="00594BB9">
        <w:rPr>
          <w:rFonts w:ascii="Calibri" w:hAnsi="Calibri" w:cs="Calibri"/>
          <w:sz w:val="24"/>
          <w:szCs w:val="24"/>
        </w:rPr>
        <w:t>or</w:t>
      </w:r>
      <w:r w:rsidR="00286F23" w:rsidRPr="00594BB9">
        <w:rPr>
          <w:rFonts w:ascii="Calibri" w:hAnsi="Calibri" w:cs="Calibri"/>
          <w:sz w:val="24"/>
          <w:szCs w:val="24"/>
        </w:rPr>
        <w:t xml:space="preserve"> limit the number of embryos per plate.</w:t>
      </w:r>
      <w:r w:rsidR="00AF7D53" w:rsidRPr="00594BB9">
        <w:rPr>
          <w:rFonts w:ascii="Calibri" w:hAnsi="Calibri" w:cs="Calibri"/>
          <w:sz w:val="24"/>
          <w:szCs w:val="24"/>
        </w:rPr>
        <w:t xml:space="preserve"> According to our result, 4</w:t>
      </w:r>
      <w:r w:rsidR="00967F84" w:rsidRPr="00594BB9">
        <w:rPr>
          <w:rFonts w:ascii="Calibri" w:hAnsi="Calibri" w:cs="Calibri"/>
          <w:sz w:val="24"/>
          <w:szCs w:val="24"/>
        </w:rPr>
        <w:t>7</w:t>
      </w:r>
      <w:r w:rsidR="00AF7D53" w:rsidRPr="00594BB9">
        <w:rPr>
          <w:rFonts w:ascii="Calibri" w:hAnsi="Calibri" w:cs="Calibri"/>
          <w:sz w:val="24"/>
          <w:szCs w:val="24"/>
        </w:rPr>
        <w:t xml:space="preserve">% of </w:t>
      </w:r>
      <w:r w:rsidR="00967F84" w:rsidRPr="00594BB9">
        <w:rPr>
          <w:rFonts w:ascii="Calibri" w:hAnsi="Calibri" w:cs="Calibri"/>
          <w:sz w:val="24"/>
          <w:szCs w:val="24"/>
        </w:rPr>
        <w:t xml:space="preserve">transduced </w:t>
      </w:r>
      <w:r w:rsidR="00AF7D53" w:rsidRPr="00594BB9">
        <w:rPr>
          <w:rFonts w:ascii="Calibri" w:hAnsi="Calibri" w:cs="Calibri"/>
          <w:sz w:val="24"/>
          <w:szCs w:val="24"/>
        </w:rPr>
        <w:t>cultured mouse fertilized eggs develop into blastocysts</w:t>
      </w:r>
      <w:hyperlink w:anchor="_ENREF_23" w:tooltip="Martin, 2018 #45" w:history="1">
        <w:r w:rsidR="007A2DC9" w:rsidRPr="00594BB9">
          <w:rPr>
            <w:rFonts w:ascii="Calibri" w:hAnsi="Calibri" w:cs="Calibri"/>
            <w:sz w:val="24"/>
            <w:szCs w:val="24"/>
          </w:rPr>
          <w:fldChar w:fldCharType="begin">
            <w:fldData xml:space="preserve">PEVuZE5vdGU+PENpdGU+PEF1dGhvcj5NYXJ0aW48L0F1dGhvcj48WWVhcj4yMDE4PC9ZZWFyPjxS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</w:fldData>
          </w:fldChar>
        </w:r>
        <w:r w:rsidR="007A2DC9">
          <w:rPr>
            <w:rFonts w:ascii="Calibri" w:hAnsi="Calibri" w:cs="Calibri"/>
            <w:sz w:val="24"/>
            <w:szCs w:val="24"/>
          </w:rPr>
          <w:instrText xml:space="preserve"> ADDIN EN.CITE </w:instrText>
        </w:r>
        <w:r w:rsidR="007A2DC9">
          <w:rPr>
            <w:rFonts w:ascii="Calibri" w:hAnsi="Calibri" w:cs="Calibri"/>
            <w:sz w:val="24"/>
            <w:szCs w:val="24"/>
          </w:rPr>
          <w:fldChar w:fldCharType="begin">
            <w:fldData xml:space="preserve">PEVuZE5vdGU+PENpdGU+PEF1dGhvcj5NYXJ0aW48L0F1dGhvcj48WWVhcj4yMDE4PC9ZZWFyPjxS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</w:fldData>
          </w:fldChar>
        </w:r>
        <w:r w:rsidR="007A2DC9">
          <w:rPr>
            <w:rFonts w:ascii="Calibri" w:hAnsi="Calibri" w:cs="Calibri"/>
            <w:sz w:val="24"/>
            <w:szCs w:val="24"/>
          </w:rPr>
          <w:instrText xml:space="preserve"> ADDIN EN.CITE.DATA </w:instrText>
        </w:r>
        <w:r w:rsidR="007A2DC9">
          <w:rPr>
            <w:rFonts w:ascii="Calibri" w:hAnsi="Calibri" w:cs="Calibri"/>
            <w:sz w:val="24"/>
            <w:szCs w:val="24"/>
          </w:rPr>
        </w:r>
        <w:r w:rsidR="007A2DC9">
          <w:rPr>
            <w:rFonts w:ascii="Calibri" w:hAnsi="Calibri" w:cs="Calibri"/>
            <w:sz w:val="24"/>
            <w:szCs w:val="24"/>
          </w:rPr>
          <w:fldChar w:fldCharType="end"/>
        </w:r>
        <w:r w:rsidR="007A2DC9" w:rsidRPr="00594BB9">
          <w:rPr>
            <w:rFonts w:ascii="Calibri" w:hAnsi="Calibri" w:cs="Calibri"/>
            <w:sz w:val="24"/>
            <w:szCs w:val="24"/>
          </w:rPr>
        </w:r>
        <w:r w:rsidR="007A2DC9" w:rsidRPr="00594BB9">
          <w:rPr>
            <w:rFonts w:ascii="Calibri" w:hAnsi="Calibri" w:cs="Calibri"/>
            <w:sz w:val="24"/>
            <w:szCs w:val="24"/>
          </w:rPr>
          <w:fldChar w:fldCharType="separate"/>
        </w:r>
        <w:r w:rsidR="007A2DC9" w:rsidRPr="004727BE">
          <w:rPr>
            <w:rFonts w:ascii="Calibri" w:hAnsi="Calibri" w:cs="Calibri"/>
            <w:noProof/>
            <w:sz w:val="24"/>
            <w:szCs w:val="24"/>
            <w:vertAlign w:val="superscript"/>
          </w:rPr>
          <w:t>23</w:t>
        </w:r>
        <w:r w:rsidR="007A2DC9" w:rsidRPr="00594BB9">
          <w:rPr>
            <w:rFonts w:ascii="Calibri" w:hAnsi="Calibri" w:cs="Calibri"/>
            <w:sz w:val="24"/>
            <w:szCs w:val="24"/>
          </w:rPr>
          <w:fldChar w:fldCharType="end"/>
        </w:r>
      </w:hyperlink>
      <w:r w:rsidR="00AF7D53" w:rsidRPr="00594BB9">
        <w:rPr>
          <w:rFonts w:ascii="Calibri" w:hAnsi="Calibri" w:cs="Calibri"/>
          <w:sz w:val="24"/>
          <w:szCs w:val="24"/>
        </w:rPr>
        <w:t xml:space="preserve">. </w:t>
      </w:r>
      <w:r w:rsidR="00286F23" w:rsidRPr="00594BB9">
        <w:rPr>
          <w:rFonts w:ascii="Calibri" w:hAnsi="Calibri" w:cs="Calibri"/>
          <w:sz w:val="24"/>
          <w:szCs w:val="24"/>
        </w:rPr>
        <w:t xml:space="preserve"> </w:t>
      </w:r>
      <w:r w:rsidR="00AF7D53" w:rsidRPr="00594BB9">
        <w:rPr>
          <w:rFonts w:ascii="Calibri" w:hAnsi="Calibri" w:cs="Calibri"/>
          <w:sz w:val="24"/>
          <w:szCs w:val="24"/>
        </w:rPr>
        <w:t xml:space="preserve">Therefore, culturing 30-40 fertilized eggs per plate will ensure adequate number of transduced blastocysts in one plate for transfer into pseudopregnant mice. </w:t>
      </w:r>
      <w:r w:rsidR="00460969" w:rsidRPr="00594BB9">
        <w:rPr>
          <w:rFonts w:ascii="Calibri" w:hAnsi="Calibri" w:cs="Calibri"/>
          <w:sz w:val="24"/>
          <w:szCs w:val="24"/>
        </w:rPr>
        <w:t xml:space="preserve"> </w:t>
      </w:r>
    </w:p>
    <w:p w:rsidR="00460969" w:rsidRPr="00594BB9" w:rsidRDefault="00460969" w:rsidP="00594BB9">
      <w:pPr>
        <w:spacing w:after="0" w:line="240" w:lineRule="auto"/>
        <w:jc w:val="both"/>
        <w:rPr>
          <w:rFonts w:ascii="Calibri" w:hAnsi="Calibri" w:cs="Calibri"/>
          <w:sz w:val="24"/>
          <w:szCs w:val="24"/>
        </w:rPr>
      </w:pPr>
    </w:p>
    <w:p w:rsidR="00B522C9" w:rsidRPr="00594BB9" w:rsidRDefault="00DC6832" w:rsidP="00594BB9">
      <w:pPr>
        <w:spacing w:after="0" w:line="240" w:lineRule="auto"/>
        <w:jc w:val="both"/>
        <w:rPr>
          <w:rFonts w:ascii="Calibri" w:hAnsi="Calibri" w:cs="Calibri"/>
          <w:sz w:val="24"/>
          <w:szCs w:val="24"/>
        </w:rPr>
      </w:pPr>
      <w:r w:rsidRPr="00594BB9">
        <w:rPr>
          <w:rFonts w:ascii="Calibri" w:hAnsi="Calibri" w:cs="Calibri"/>
          <w:sz w:val="24"/>
          <w:szCs w:val="24"/>
        </w:rPr>
        <w:t>Laser-assisted perforation of the mouse fertilized egg zona</w:t>
      </w:r>
      <w:r w:rsidR="00460969" w:rsidRPr="00594BB9">
        <w:rPr>
          <w:rFonts w:ascii="Calibri" w:hAnsi="Calibri" w:cs="Calibri"/>
          <w:sz w:val="24"/>
          <w:szCs w:val="24"/>
        </w:rPr>
        <w:t xml:space="preserve"> may also be applicable to the zona of other species and allow entry for </w:t>
      </w:r>
      <w:r w:rsidR="00286F23" w:rsidRPr="00594BB9">
        <w:rPr>
          <w:rFonts w:ascii="Calibri" w:hAnsi="Calibri" w:cs="Calibri"/>
          <w:sz w:val="24"/>
          <w:szCs w:val="24"/>
        </w:rPr>
        <w:t>other</w:t>
      </w:r>
      <w:r w:rsidR="00460969" w:rsidRPr="00594BB9">
        <w:rPr>
          <w:rFonts w:ascii="Calibri" w:hAnsi="Calibri" w:cs="Calibri"/>
          <w:sz w:val="24"/>
          <w:szCs w:val="24"/>
        </w:rPr>
        <w:t xml:space="preserve"> types of viruses or transfection reagents.   </w:t>
      </w:r>
      <w:r w:rsidR="00565780" w:rsidRPr="00594BB9">
        <w:rPr>
          <w:rFonts w:ascii="Calibri" w:hAnsi="Calibri" w:cs="Calibri"/>
          <w:sz w:val="24"/>
          <w:szCs w:val="24"/>
        </w:rPr>
        <w:t xml:space="preserve">  </w:t>
      </w:r>
      <w:r w:rsidR="00044DF2" w:rsidRPr="00594BB9">
        <w:rPr>
          <w:rFonts w:ascii="Calibri" w:hAnsi="Calibri" w:cs="Calibri"/>
          <w:sz w:val="24"/>
          <w:szCs w:val="24"/>
        </w:rPr>
        <w:t xml:space="preserve">  </w:t>
      </w:r>
      <w:r w:rsidR="00B90390" w:rsidRPr="00594BB9">
        <w:rPr>
          <w:rFonts w:ascii="Calibri" w:hAnsi="Calibri" w:cs="Calibri"/>
          <w:sz w:val="24"/>
          <w:szCs w:val="24"/>
        </w:rPr>
        <w:t xml:space="preserve"> </w:t>
      </w:r>
    </w:p>
    <w:p w:rsidR="00B522C9" w:rsidRPr="00594BB9" w:rsidRDefault="00B522C9" w:rsidP="00594BB9">
      <w:pPr>
        <w:spacing w:after="0" w:line="240" w:lineRule="auto"/>
        <w:jc w:val="both"/>
        <w:rPr>
          <w:rFonts w:ascii="Calibri" w:hAnsi="Calibri" w:cs="Calibri"/>
          <w:sz w:val="24"/>
          <w:szCs w:val="24"/>
        </w:rPr>
      </w:pPr>
    </w:p>
    <w:p w:rsidR="00B522C9" w:rsidRPr="00594BB9" w:rsidRDefault="00B522C9" w:rsidP="00594BB9">
      <w:pPr>
        <w:spacing w:after="0" w:line="240" w:lineRule="auto"/>
        <w:jc w:val="both"/>
        <w:rPr>
          <w:rFonts w:ascii="Calibri" w:hAnsi="Calibri" w:cs="Calibri"/>
          <w:b/>
          <w:sz w:val="24"/>
          <w:szCs w:val="24"/>
        </w:rPr>
      </w:pPr>
      <w:r w:rsidRPr="00594BB9">
        <w:rPr>
          <w:rFonts w:ascii="Calibri" w:hAnsi="Calibri" w:cs="Calibri"/>
          <w:b/>
          <w:sz w:val="24"/>
          <w:szCs w:val="24"/>
        </w:rPr>
        <w:t xml:space="preserve">ACKNOWLEDGMENTS: </w:t>
      </w:r>
    </w:p>
    <w:p w:rsidR="00B522C9" w:rsidRPr="00594BB9" w:rsidRDefault="00E63DD4" w:rsidP="00594BB9">
      <w:pPr>
        <w:spacing w:after="0" w:line="240" w:lineRule="auto"/>
        <w:jc w:val="both"/>
        <w:rPr>
          <w:rFonts w:ascii="Calibri" w:hAnsi="Calibri" w:cs="Calibri"/>
          <w:sz w:val="24"/>
          <w:szCs w:val="24"/>
        </w:rPr>
      </w:pPr>
      <w:r w:rsidRPr="00594BB9">
        <w:rPr>
          <w:rFonts w:ascii="Calibri" w:hAnsi="Calibri" w:cs="Calibri"/>
          <w:sz w:val="24"/>
          <w:szCs w:val="24"/>
        </w:rPr>
        <w:t>This research was supported by the Intramural Research Program of the National Institute of Health (NIH), National Instit</w:t>
      </w:r>
      <w:r w:rsidR="00C96026" w:rsidRPr="00594BB9">
        <w:rPr>
          <w:rFonts w:ascii="Calibri" w:hAnsi="Calibri" w:cs="Calibri"/>
          <w:sz w:val="24"/>
          <w:szCs w:val="24"/>
        </w:rPr>
        <w:t xml:space="preserve">ute of Environmental Health </w:t>
      </w:r>
      <w:r w:rsidRPr="00594BB9">
        <w:rPr>
          <w:rFonts w:ascii="Calibri" w:hAnsi="Calibri" w:cs="Calibri"/>
          <w:sz w:val="24"/>
          <w:szCs w:val="24"/>
        </w:rPr>
        <w:t xml:space="preserve">Sciences (NIEHS). We are grateful to Dr. Robert Petrovich and Dr. </w:t>
      </w:r>
      <w:r w:rsidR="00967F84" w:rsidRPr="00594BB9">
        <w:rPr>
          <w:rFonts w:ascii="Calibri" w:hAnsi="Calibri" w:cs="Calibri"/>
          <w:sz w:val="24"/>
          <w:szCs w:val="24"/>
        </w:rPr>
        <w:t>Jason Williams</w:t>
      </w:r>
      <w:r w:rsidRPr="00594BB9">
        <w:rPr>
          <w:rFonts w:ascii="Calibri" w:hAnsi="Calibri" w:cs="Calibri"/>
          <w:sz w:val="24"/>
          <w:szCs w:val="24"/>
        </w:rPr>
        <w:t xml:space="preserve"> for critical reading of the manuscript and helpful advice. We would also like to acknowledge and thank Dr. Bernd Gloss, the Knockout core, the Flow Cytometry Facility, the </w:t>
      </w:r>
      <w:r w:rsidR="00BE024D" w:rsidRPr="00594BB9">
        <w:rPr>
          <w:rFonts w:ascii="Calibri" w:hAnsi="Calibri" w:cs="Calibri"/>
          <w:sz w:val="24"/>
          <w:szCs w:val="24"/>
        </w:rPr>
        <w:t xml:space="preserve">Fluorescence Microscopy and Imaging Center, </w:t>
      </w:r>
      <w:r w:rsidRPr="00594BB9">
        <w:rPr>
          <w:rFonts w:ascii="Calibri" w:hAnsi="Calibri" w:cs="Calibri"/>
          <w:sz w:val="24"/>
          <w:szCs w:val="24"/>
        </w:rPr>
        <w:t>and the Comparative Medicine Branch facilities of the NIEHS for their technical contributions. We would like to thank Mr. David Goulding from the Comparative Medicine Branch and Ms. Lois Wyrick of the Imaging Center at the NIEHS for providing us with photographs an</w:t>
      </w:r>
      <w:r w:rsidR="00EB2661" w:rsidRPr="00594BB9">
        <w:rPr>
          <w:rFonts w:ascii="Calibri" w:hAnsi="Calibri" w:cs="Calibri"/>
          <w:sz w:val="24"/>
          <w:szCs w:val="24"/>
        </w:rPr>
        <w:t xml:space="preserve">d illustrations. </w:t>
      </w:r>
    </w:p>
    <w:p w:rsidR="00E63DD4" w:rsidRPr="00594BB9" w:rsidRDefault="00E63DD4" w:rsidP="00594BB9">
      <w:pPr>
        <w:spacing w:after="0" w:line="240" w:lineRule="auto"/>
        <w:jc w:val="both"/>
        <w:rPr>
          <w:rFonts w:ascii="Calibri" w:hAnsi="Calibri" w:cs="Calibri"/>
          <w:sz w:val="24"/>
          <w:szCs w:val="24"/>
        </w:rPr>
      </w:pPr>
    </w:p>
    <w:p w:rsidR="00B522C9" w:rsidRPr="00594BB9" w:rsidRDefault="00B522C9" w:rsidP="00594BB9">
      <w:pPr>
        <w:spacing w:after="0" w:line="240" w:lineRule="auto"/>
        <w:jc w:val="both"/>
        <w:rPr>
          <w:rFonts w:ascii="Calibri" w:hAnsi="Calibri" w:cs="Calibri"/>
          <w:b/>
          <w:sz w:val="24"/>
          <w:szCs w:val="24"/>
        </w:rPr>
      </w:pPr>
      <w:r w:rsidRPr="00594BB9">
        <w:rPr>
          <w:rFonts w:ascii="Calibri" w:hAnsi="Calibri" w:cs="Calibri"/>
          <w:b/>
          <w:sz w:val="24"/>
          <w:szCs w:val="24"/>
        </w:rPr>
        <w:t xml:space="preserve">DISCLOSURES: </w:t>
      </w:r>
    </w:p>
    <w:p w:rsidR="00B522C9" w:rsidRPr="00594BB9" w:rsidRDefault="00E63DD4" w:rsidP="00594BB9">
      <w:pPr>
        <w:spacing w:after="0" w:line="240" w:lineRule="auto"/>
        <w:jc w:val="both"/>
        <w:rPr>
          <w:rFonts w:ascii="Calibri" w:hAnsi="Calibri" w:cs="Calibri"/>
          <w:sz w:val="24"/>
          <w:szCs w:val="24"/>
        </w:rPr>
      </w:pPr>
      <w:r w:rsidRPr="00594BB9">
        <w:rPr>
          <w:rFonts w:ascii="Calibri" w:hAnsi="Calibri" w:cs="Calibri"/>
          <w:sz w:val="24"/>
          <w:szCs w:val="24"/>
        </w:rPr>
        <w:t>The authors have nothing to disclose.</w:t>
      </w:r>
    </w:p>
    <w:p w:rsidR="000511AF" w:rsidRPr="00594BB9" w:rsidRDefault="000511AF" w:rsidP="00594BB9">
      <w:pPr>
        <w:spacing w:after="0" w:line="240" w:lineRule="auto"/>
        <w:jc w:val="both"/>
        <w:rPr>
          <w:rFonts w:ascii="Calibri" w:hAnsi="Calibri" w:cs="Calibri"/>
          <w:b/>
          <w:sz w:val="24"/>
          <w:szCs w:val="24"/>
        </w:rPr>
      </w:pPr>
    </w:p>
    <w:p w:rsidR="00E46B01" w:rsidRDefault="00E46B01">
      <w:pPr>
        <w:rPr>
          <w:ins w:id="138" w:author="Author" w:date="2018-07-08T18:18:00Z"/>
          <w:rFonts w:ascii="Calibri" w:hAnsi="Calibri" w:cs="Calibri"/>
          <w:b/>
          <w:sz w:val="24"/>
          <w:szCs w:val="24"/>
        </w:rPr>
      </w:pPr>
      <w:ins w:id="139" w:author="Author" w:date="2018-07-08T18:18:00Z">
        <w:r>
          <w:rPr>
            <w:rFonts w:ascii="Calibri" w:hAnsi="Calibri" w:cs="Calibri"/>
            <w:b/>
            <w:sz w:val="24"/>
            <w:szCs w:val="24"/>
          </w:rPr>
          <w:br w:type="page"/>
        </w:r>
      </w:ins>
    </w:p>
    <w:p w:rsidR="008878AF" w:rsidRPr="00594BB9" w:rsidRDefault="00A07A2A" w:rsidP="00594BB9">
      <w:pPr>
        <w:spacing w:after="0" w:line="240" w:lineRule="auto"/>
        <w:jc w:val="both"/>
        <w:rPr>
          <w:rFonts w:ascii="Calibri" w:hAnsi="Calibri" w:cs="Calibri"/>
          <w:b/>
          <w:sz w:val="24"/>
          <w:szCs w:val="24"/>
        </w:rPr>
      </w:pPr>
      <w:bookmarkStart w:id="140" w:name="_GoBack"/>
      <w:bookmarkEnd w:id="140"/>
      <w:r w:rsidRPr="00594BB9">
        <w:rPr>
          <w:rFonts w:ascii="Calibri" w:hAnsi="Calibri" w:cs="Calibri"/>
          <w:b/>
          <w:sz w:val="24"/>
          <w:szCs w:val="24"/>
        </w:rPr>
        <w:lastRenderedPageBreak/>
        <w:t>REFERENCES</w:t>
      </w:r>
    </w:p>
    <w:p w:rsidR="007A2DC9" w:rsidRPr="007A2DC9" w:rsidRDefault="008878AF" w:rsidP="007A2DC9">
      <w:pPr>
        <w:pStyle w:val="EndNoteBibliography"/>
        <w:spacing w:after="0"/>
        <w:ind w:left="720" w:hanging="720"/>
      </w:pPr>
      <w:r w:rsidRPr="00594BB9">
        <w:rPr>
          <w:sz w:val="24"/>
          <w:szCs w:val="24"/>
        </w:rPr>
        <w:fldChar w:fldCharType="begin"/>
      </w:r>
      <w:r w:rsidRPr="00594BB9">
        <w:rPr>
          <w:sz w:val="24"/>
          <w:szCs w:val="24"/>
        </w:rPr>
        <w:instrText xml:space="preserve"> ADDIN EN.REFLIST </w:instrText>
      </w:r>
      <w:r w:rsidRPr="00594BB9">
        <w:rPr>
          <w:sz w:val="24"/>
          <w:szCs w:val="24"/>
        </w:rPr>
        <w:fldChar w:fldCharType="separate"/>
      </w:r>
      <w:bookmarkStart w:id="141" w:name="_ENREF_1"/>
      <w:r w:rsidR="007A2DC9" w:rsidRPr="007A2DC9">
        <w:t>1</w:t>
      </w:r>
      <w:r w:rsidR="007A2DC9" w:rsidRPr="007A2DC9">
        <w:tab/>
        <w:t xml:space="preserve">Sakuma, T., Barry, M. A. &amp; Ikeda, Y. Lentiviral vectors: basic to translational. </w:t>
      </w:r>
      <w:r w:rsidR="007A2DC9" w:rsidRPr="007A2DC9">
        <w:rPr>
          <w:i/>
        </w:rPr>
        <w:t>Biochem</w:t>
      </w:r>
      <w:ins w:id="142" w:author="Author" w:date="2018-07-08T18:11:00Z">
        <w:r w:rsidR="00A57D31">
          <w:rPr>
            <w:i/>
          </w:rPr>
          <w:t>ical</w:t>
        </w:r>
      </w:ins>
      <w:r w:rsidR="007A2DC9" w:rsidRPr="007A2DC9">
        <w:rPr>
          <w:i/>
        </w:rPr>
        <w:t xml:space="preserve"> J</w:t>
      </w:r>
      <w:ins w:id="143" w:author="Author" w:date="2018-07-08T18:11:00Z">
        <w:r w:rsidR="00A57D31">
          <w:rPr>
            <w:i/>
          </w:rPr>
          <w:t>ournal</w:t>
        </w:r>
      </w:ins>
      <w:r w:rsidR="007A2DC9" w:rsidRPr="007A2DC9">
        <w:rPr>
          <w:i/>
        </w:rPr>
        <w:t>.</w:t>
      </w:r>
      <w:r w:rsidR="007A2DC9" w:rsidRPr="007A2DC9">
        <w:t xml:space="preserve"> </w:t>
      </w:r>
      <w:r w:rsidR="007A2DC9" w:rsidRPr="007A2DC9">
        <w:rPr>
          <w:b/>
        </w:rPr>
        <w:t>443</w:t>
      </w:r>
      <w:r w:rsidR="007A2DC9" w:rsidRPr="007A2DC9">
        <w:t xml:space="preserve"> (3), 603-618, (2012).</w:t>
      </w:r>
      <w:bookmarkEnd w:id="141"/>
    </w:p>
    <w:p w:rsidR="007A2DC9" w:rsidRPr="007A2DC9" w:rsidRDefault="007A2DC9" w:rsidP="007A2DC9">
      <w:pPr>
        <w:pStyle w:val="EndNoteBibliography"/>
        <w:spacing w:after="0"/>
        <w:ind w:left="720" w:hanging="720"/>
      </w:pPr>
      <w:bookmarkStart w:id="144" w:name="_ENREF_2"/>
      <w:r w:rsidRPr="007A2DC9">
        <w:t>2</w:t>
      </w:r>
      <w:r w:rsidRPr="007A2DC9">
        <w:tab/>
        <w:t xml:space="preserve">Salmon, P. &amp; Trono, D. Production and titration of lentiviral vectors. </w:t>
      </w:r>
      <w:r w:rsidRPr="007A2DC9">
        <w:rPr>
          <w:i/>
        </w:rPr>
        <w:t>Curr</w:t>
      </w:r>
      <w:ins w:id="145" w:author="Author" w:date="2018-07-08T18:11:00Z">
        <w:r w:rsidR="00A57D31">
          <w:rPr>
            <w:i/>
          </w:rPr>
          <w:t>ent</w:t>
        </w:r>
      </w:ins>
      <w:r w:rsidRPr="007A2DC9">
        <w:rPr>
          <w:i/>
        </w:rPr>
        <w:t xml:space="preserve"> Protoc</w:t>
      </w:r>
      <w:ins w:id="146" w:author="Author" w:date="2018-07-08T18:11:00Z">
        <w:r w:rsidR="00A57D31">
          <w:rPr>
            <w:i/>
          </w:rPr>
          <w:t>ols in</w:t>
        </w:r>
      </w:ins>
      <w:r w:rsidRPr="007A2DC9">
        <w:rPr>
          <w:i/>
        </w:rPr>
        <w:t xml:space="preserve"> Hum</w:t>
      </w:r>
      <w:ins w:id="147" w:author="Author" w:date="2018-07-08T18:11:00Z">
        <w:r w:rsidR="00A57D31">
          <w:rPr>
            <w:i/>
          </w:rPr>
          <w:t>an</w:t>
        </w:r>
      </w:ins>
      <w:r w:rsidRPr="007A2DC9">
        <w:rPr>
          <w:i/>
        </w:rPr>
        <w:t xml:space="preserve"> Genet</w:t>
      </w:r>
      <w:ins w:id="148" w:author="Author" w:date="2018-07-08T18:12:00Z">
        <w:r w:rsidR="00A57D31">
          <w:rPr>
            <w:i/>
          </w:rPr>
          <w:t>ics</w:t>
        </w:r>
      </w:ins>
      <w:r w:rsidRPr="007A2DC9">
        <w:rPr>
          <w:i/>
        </w:rPr>
        <w:t>.</w:t>
      </w:r>
      <w:r w:rsidRPr="007A2DC9">
        <w:t xml:space="preserve"> </w:t>
      </w:r>
      <w:r w:rsidRPr="007A2DC9">
        <w:rPr>
          <w:b/>
        </w:rPr>
        <w:t>Chapter 12</w:t>
      </w:r>
      <w:r w:rsidRPr="007A2DC9">
        <w:t xml:space="preserve"> Unit 12 10, (2007).</w:t>
      </w:r>
      <w:bookmarkEnd w:id="144"/>
    </w:p>
    <w:p w:rsidR="007A2DC9" w:rsidRPr="007A2DC9" w:rsidRDefault="007A2DC9" w:rsidP="007A2DC9">
      <w:pPr>
        <w:pStyle w:val="EndNoteBibliography"/>
        <w:spacing w:after="0"/>
        <w:ind w:left="720" w:hanging="720"/>
      </w:pPr>
      <w:bookmarkStart w:id="149" w:name="_ENREF_3"/>
      <w:r w:rsidRPr="007A2DC9">
        <w:t>3</w:t>
      </w:r>
      <w:r w:rsidRPr="007A2DC9">
        <w:tab/>
        <w:t xml:space="preserve">Lois, C., Hong, E. J., Pease, S., Brown, E. J. &amp; Baltimore, D. Germline transmission and tissue-specific expression of transgenes delivered by lentiviral vectors. </w:t>
      </w:r>
      <w:r w:rsidRPr="007A2DC9">
        <w:rPr>
          <w:i/>
        </w:rPr>
        <w:t>Science.</w:t>
      </w:r>
      <w:r w:rsidRPr="007A2DC9">
        <w:t xml:space="preserve"> </w:t>
      </w:r>
      <w:r w:rsidRPr="007A2DC9">
        <w:rPr>
          <w:b/>
        </w:rPr>
        <w:t>295</w:t>
      </w:r>
      <w:r w:rsidRPr="007A2DC9">
        <w:t xml:space="preserve"> (5556), 868-872, (2002).</w:t>
      </w:r>
      <w:bookmarkEnd w:id="149"/>
    </w:p>
    <w:p w:rsidR="007A2DC9" w:rsidRPr="007A2DC9" w:rsidRDefault="007A2DC9" w:rsidP="007A2DC9">
      <w:pPr>
        <w:pStyle w:val="EndNoteBibliography"/>
        <w:spacing w:after="0"/>
        <w:ind w:left="720" w:hanging="720"/>
      </w:pPr>
      <w:bookmarkStart w:id="150" w:name="_ENREF_4"/>
      <w:r w:rsidRPr="007A2DC9">
        <w:t>4</w:t>
      </w:r>
      <w:r w:rsidRPr="007A2DC9">
        <w:tab/>
        <w:t xml:space="preserve">Filipiak, W. E. &amp; Saunders, T. L. Advances in transgenic rat production. </w:t>
      </w:r>
      <w:r w:rsidRPr="007A2DC9">
        <w:rPr>
          <w:i/>
        </w:rPr>
        <w:t>Transgenic Res</w:t>
      </w:r>
      <w:ins w:id="151" w:author="Author" w:date="2018-07-08T18:12:00Z">
        <w:r w:rsidR="00A57D31">
          <w:rPr>
            <w:i/>
          </w:rPr>
          <w:t>earch</w:t>
        </w:r>
      </w:ins>
      <w:r w:rsidRPr="007A2DC9">
        <w:rPr>
          <w:i/>
        </w:rPr>
        <w:t>.</w:t>
      </w:r>
      <w:r w:rsidRPr="007A2DC9">
        <w:t xml:space="preserve"> </w:t>
      </w:r>
      <w:r w:rsidRPr="007A2DC9">
        <w:rPr>
          <w:b/>
        </w:rPr>
        <w:t>15</w:t>
      </w:r>
      <w:r w:rsidRPr="007A2DC9">
        <w:t xml:space="preserve"> (6), 673-686, (2006).</w:t>
      </w:r>
      <w:bookmarkEnd w:id="150"/>
    </w:p>
    <w:p w:rsidR="007A2DC9" w:rsidRPr="007A2DC9" w:rsidRDefault="007A2DC9" w:rsidP="007A2DC9">
      <w:pPr>
        <w:pStyle w:val="EndNoteBibliography"/>
        <w:spacing w:after="0"/>
        <w:ind w:left="720" w:hanging="720"/>
      </w:pPr>
      <w:bookmarkStart w:id="152" w:name="_ENREF_5"/>
      <w:r w:rsidRPr="007A2DC9">
        <w:t>5</w:t>
      </w:r>
      <w:r w:rsidRPr="007A2DC9">
        <w:tab/>
        <w:t xml:space="preserve">McGrew, M. J., Sherman, A., Lillico, S. G., Taylor, L. &amp; Sang, H. Functional conservation between rodents and chicken of regulatory sequences driving skeletal muscle gene expression in transgenic chickens. </w:t>
      </w:r>
      <w:r w:rsidRPr="007A2DC9">
        <w:rPr>
          <w:i/>
        </w:rPr>
        <w:t>BMC Dev</w:t>
      </w:r>
      <w:ins w:id="153" w:author="Author" w:date="2018-07-08T18:12:00Z">
        <w:r w:rsidR="00A57D31">
          <w:rPr>
            <w:i/>
          </w:rPr>
          <w:t>elopmental</w:t>
        </w:r>
      </w:ins>
      <w:r w:rsidRPr="007A2DC9">
        <w:rPr>
          <w:i/>
        </w:rPr>
        <w:t xml:space="preserve"> Biol</w:t>
      </w:r>
      <w:ins w:id="154" w:author="Author" w:date="2018-07-08T18:12:00Z">
        <w:r w:rsidR="00A57D31">
          <w:rPr>
            <w:i/>
          </w:rPr>
          <w:t>ogy</w:t>
        </w:r>
      </w:ins>
      <w:r w:rsidRPr="007A2DC9">
        <w:rPr>
          <w:i/>
        </w:rPr>
        <w:t>.</w:t>
      </w:r>
      <w:r w:rsidRPr="007A2DC9">
        <w:t xml:space="preserve"> </w:t>
      </w:r>
      <w:r w:rsidRPr="007A2DC9">
        <w:rPr>
          <w:b/>
        </w:rPr>
        <w:t>10</w:t>
      </w:r>
      <w:r w:rsidRPr="007A2DC9">
        <w:t xml:space="preserve"> 26, (2010).</w:t>
      </w:r>
      <w:bookmarkEnd w:id="152"/>
    </w:p>
    <w:p w:rsidR="007A2DC9" w:rsidRPr="007A2DC9" w:rsidRDefault="007A2DC9" w:rsidP="007A2DC9">
      <w:pPr>
        <w:pStyle w:val="EndNoteBibliography"/>
        <w:spacing w:after="0"/>
        <w:ind w:left="720" w:hanging="720"/>
      </w:pPr>
      <w:bookmarkStart w:id="155" w:name="_ENREF_6"/>
      <w:r w:rsidRPr="007A2DC9">
        <w:t>6</w:t>
      </w:r>
      <w:r w:rsidRPr="007A2DC9">
        <w:tab/>
        <w:t>Zhang, Y.</w:t>
      </w:r>
      <w:r w:rsidRPr="007A2DC9">
        <w:rPr>
          <w:i/>
        </w:rPr>
        <w:t xml:space="preserve"> et al.</w:t>
      </w:r>
      <w:r w:rsidRPr="007A2DC9">
        <w:t xml:space="preserve"> Production of transgenic pigs mediated by pseudotyped lentivirus and sperm. </w:t>
      </w:r>
      <w:r w:rsidRPr="007A2DC9">
        <w:rPr>
          <w:i/>
        </w:rPr>
        <w:t>PLoS One.</w:t>
      </w:r>
      <w:r w:rsidRPr="007A2DC9">
        <w:t xml:space="preserve"> </w:t>
      </w:r>
      <w:r w:rsidRPr="007A2DC9">
        <w:rPr>
          <w:b/>
        </w:rPr>
        <w:t>7</w:t>
      </w:r>
      <w:r w:rsidRPr="007A2DC9">
        <w:t xml:space="preserve"> (4), e35335, (2012).</w:t>
      </w:r>
      <w:bookmarkEnd w:id="155"/>
    </w:p>
    <w:p w:rsidR="007A2DC9" w:rsidRPr="007A2DC9" w:rsidRDefault="007A2DC9" w:rsidP="007A2DC9">
      <w:pPr>
        <w:pStyle w:val="EndNoteBibliography"/>
        <w:spacing w:after="0"/>
        <w:ind w:left="720" w:hanging="720"/>
      </w:pPr>
      <w:bookmarkStart w:id="156" w:name="_ENREF_7"/>
      <w:r w:rsidRPr="007A2DC9">
        <w:t>7</w:t>
      </w:r>
      <w:r w:rsidRPr="007A2DC9">
        <w:tab/>
        <w:t>Zhang, Z.</w:t>
      </w:r>
      <w:r w:rsidRPr="007A2DC9">
        <w:rPr>
          <w:i/>
        </w:rPr>
        <w:t xml:space="preserve"> et al.</w:t>
      </w:r>
      <w:r w:rsidRPr="007A2DC9">
        <w:t xml:space="preserve"> Transgenic quail production by microinjection of lentiviral vector into the early embryo blood vessels. </w:t>
      </w:r>
      <w:r w:rsidRPr="007A2DC9">
        <w:rPr>
          <w:i/>
        </w:rPr>
        <w:t>PLoS One.</w:t>
      </w:r>
      <w:r w:rsidRPr="007A2DC9">
        <w:t xml:space="preserve"> </w:t>
      </w:r>
      <w:r w:rsidRPr="007A2DC9">
        <w:rPr>
          <w:b/>
        </w:rPr>
        <w:t>7</w:t>
      </w:r>
      <w:r w:rsidRPr="007A2DC9">
        <w:t xml:space="preserve"> (12), e50817, (2012).</w:t>
      </w:r>
      <w:bookmarkEnd w:id="156"/>
    </w:p>
    <w:p w:rsidR="007A2DC9" w:rsidRPr="007A2DC9" w:rsidRDefault="007A2DC9" w:rsidP="007A2DC9">
      <w:pPr>
        <w:pStyle w:val="EndNoteBibliography"/>
        <w:spacing w:after="0"/>
        <w:ind w:left="720" w:hanging="720"/>
      </w:pPr>
      <w:bookmarkStart w:id="157" w:name="_ENREF_8"/>
      <w:r w:rsidRPr="007A2DC9">
        <w:t>8</w:t>
      </w:r>
      <w:r w:rsidRPr="007A2DC9">
        <w:tab/>
        <w:t xml:space="preserve">Wassarman, P. M. Zona pellucida glycoproteins. </w:t>
      </w:r>
      <w:r w:rsidRPr="007A2DC9">
        <w:rPr>
          <w:i/>
        </w:rPr>
        <w:t>Annu</w:t>
      </w:r>
      <w:ins w:id="158" w:author="Author" w:date="2018-07-08T18:12:00Z">
        <w:r w:rsidR="00A57D31">
          <w:rPr>
            <w:i/>
          </w:rPr>
          <w:t>l</w:t>
        </w:r>
      </w:ins>
      <w:r w:rsidRPr="007A2DC9">
        <w:rPr>
          <w:i/>
        </w:rPr>
        <w:t xml:space="preserve"> Rev</w:t>
      </w:r>
      <w:ins w:id="159" w:author="Author" w:date="2018-07-08T18:12:00Z">
        <w:r w:rsidR="00A57D31">
          <w:rPr>
            <w:i/>
          </w:rPr>
          <w:t>iew</w:t>
        </w:r>
      </w:ins>
      <w:ins w:id="160" w:author="Author" w:date="2018-07-08T18:13:00Z">
        <w:r w:rsidR="00A57D31">
          <w:rPr>
            <w:i/>
          </w:rPr>
          <w:t xml:space="preserve"> of</w:t>
        </w:r>
      </w:ins>
      <w:r w:rsidRPr="007A2DC9">
        <w:rPr>
          <w:i/>
        </w:rPr>
        <w:t xml:space="preserve"> Biochem</w:t>
      </w:r>
      <w:ins w:id="161" w:author="Author" w:date="2018-07-08T18:13:00Z">
        <w:r w:rsidR="00A57D31">
          <w:rPr>
            <w:i/>
          </w:rPr>
          <w:t>istry</w:t>
        </w:r>
      </w:ins>
      <w:r w:rsidRPr="007A2DC9">
        <w:rPr>
          <w:i/>
        </w:rPr>
        <w:t>.</w:t>
      </w:r>
      <w:r w:rsidRPr="007A2DC9">
        <w:t xml:space="preserve"> </w:t>
      </w:r>
      <w:r w:rsidRPr="007A2DC9">
        <w:rPr>
          <w:b/>
        </w:rPr>
        <w:t>57</w:t>
      </w:r>
      <w:r w:rsidRPr="007A2DC9">
        <w:t xml:space="preserve"> 415-442, (1988).</w:t>
      </w:r>
      <w:bookmarkEnd w:id="157"/>
    </w:p>
    <w:p w:rsidR="007A2DC9" w:rsidRPr="007A2DC9" w:rsidRDefault="007A2DC9" w:rsidP="007A2DC9">
      <w:pPr>
        <w:pStyle w:val="EndNoteBibliography"/>
        <w:spacing w:after="0"/>
        <w:ind w:left="720" w:hanging="720"/>
      </w:pPr>
      <w:bookmarkStart w:id="162" w:name="_ENREF_9"/>
      <w:r w:rsidRPr="007A2DC9">
        <w:t>9</w:t>
      </w:r>
      <w:r w:rsidRPr="007A2DC9">
        <w:tab/>
        <w:t xml:space="preserve">Clift, D. &amp; Schuh, M. Restarting life: fertilization and the transition from meiosis to mitosis. </w:t>
      </w:r>
      <w:r w:rsidRPr="007A2DC9">
        <w:rPr>
          <w:i/>
        </w:rPr>
        <w:t>Nat</w:t>
      </w:r>
      <w:ins w:id="163" w:author="Author" w:date="2018-07-08T18:13:00Z">
        <w:r w:rsidR="00A57D31">
          <w:rPr>
            <w:i/>
          </w:rPr>
          <w:t>ure</w:t>
        </w:r>
      </w:ins>
      <w:r w:rsidRPr="007A2DC9">
        <w:rPr>
          <w:i/>
        </w:rPr>
        <w:t xml:space="preserve"> Rev</w:t>
      </w:r>
      <w:ins w:id="164" w:author="Author" w:date="2018-07-08T18:13:00Z">
        <w:r w:rsidR="00A57D31">
          <w:rPr>
            <w:i/>
          </w:rPr>
          <w:t>iews</w:t>
        </w:r>
      </w:ins>
      <w:r w:rsidRPr="007A2DC9">
        <w:rPr>
          <w:i/>
        </w:rPr>
        <w:t xml:space="preserve"> Mol</w:t>
      </w:r>
      <w:ins w:id="165" w:author="Author" w:date="2018-07-08T18:13:00Z">
        <w:r w:rsidR="00A57D31">
          <w:rPr>
            <w:i/>
          </w:rPr>
          <w:t>ecular</w:t>
        </w:r>
      </w:ins>
      <w:r w:rsidRPr="007A2DC9">
        <w:rPr>
          <w:i/>
        </w:rPr>
        <w:t xml:space="preserve"> Cell Biol</w:t>
      </w:r>
      <w:ins w:id="166" w:author="Author" w:date="2018-07-08T18:13:00Z">
        <w:r w:rsidR="00A57D31">
          <w:rPr>
            <w:i/>
          </w:rPr>
          <w:t>ogy</w:t>
        </w:r>
      </w:ins>
      <w:r w:rsidRPr="007A2DC9">
        <w:rPr>
          <w:i/>
        </w:rPr>
        <w:t>.</w:t>
      </w:r>
      <w:r w:rsidRPr="007A2DC9">
        <w:t xml:space="preserve"> </w:t>
      </w:r>
      <w:r w:rsidRPr="007A2DC9">
        <w:rPr>
          <w:b/>
        </w:rPr>
        <w:t>14</w:t>
      </w:r>
      <w:r w:rsidRPr="007A2DC9">
        <w:t xml:space="preserve"> (9), 549-562, (2013).</w:t>
      </w:r>
      <w:bookmarkEnd w:id="162"/>
    </w:p>
    <w:p w:rsidR="007A2DC9" w:rsidRPr="007A2DC9" w:rsidRDefault="007A2DC9" w:rsidP="007A2DC9">
      <w:pPr>
        <w:pStyle w:val="EndNoteBibliography"/>
        <w:spacing w:after="0"/>
        <w:ind w:left="720" w:hanging="720"/>
      </w:pPr>
      <w:bookmarkStart w:id="167" w:name="_ENREF_10"/>
      <w:r w:rsidRPr="007A2DC9">
        <w:t>10</w:t>
      </w:r>
      <w:r w:rsidRPr="007A2DC9">
        <w:tab/>
        <w:t>Fong, C. Y.</w:t>
      </w:r>
      <w:r w:rsidRPr="007A2DC9">
        <w:rPr>
          <w:i/>
        </w:rPr>
        <w:t xml:space="preserve"> et al.</w:t>
      </w:r>
      <w:r w:rsidRPr="007A2DC9">
        <w:t xml:space="preserve"> Blastocyst transfer after enzymatic treatment of the zona pellucida: improving in-vitro fertilization and understanding implantation. </w:t>
      </w:r>
      <w:r w:rsidRPr="007A2DC9">
        <w:rPr>
          <w:i/>
        </w:rPr>
        <w:t>Hum</w:t>
      </w:r>
      <w:ins w:id="168" w:author="Author" w:date="2018-07-08T18:13:00Z">
        <w:r w:rsidR="00A57D31">
          <w:rPr>
            <w:i/>
          </w:rPr>
          <w:t>an</w:t>
        </w:r>
      </w:ins>
      <w:r w:rsidRPr="007A2DC9">
        <w:rPr>
          <w:i/>
        </w:rPr>
        <w:t xml:space="preserve"> Reprod</w:t>
      </w:r>
      <w:ins w:id="169" w:author="Author" w:date="2018-07-08T18:13:00Z">
        <w:r w:rsidR="00A57D31">
          <w:rPr>
            <w:i/>
          </w:rPr>
          <w:t>uction</w:t>
        </w:r>
      </w:ins>
      <w:r w:rsidRPr="007A2DC9">
        <w:rPr>
          <w:i/>
        </w:rPr>
        <w:t>.</w:t>
      </w:r>
      <w:r w:rsidRPr="007A2DC9">
        <w:t xml:space="preserve"> </w:t>
      </w:r>
      <w:r w:rsidRPr="007A2DC9">
        <w:rPr>
          <w:b/>
        </w:rPr>
        <w:t>13</w:t>
      </w:r>
      <w:r w:rsidRPr="007A2DC9">
        <w:t xml:space="preserve"> (1O), 2926-2932, (1998).</w:t>
      </w:r>
      <w:bookmarkEnd w:id="167"/>
    </w:p>
    <w:p w:rsidR="007A2DC9" w:rsidRPr="007A2DC9" w:rsidRDefault="007A2DC9" w:rsidP="007A2DC9">
      <w:pPr>
        <w:pStyle w:val="EndNoteBibliography"/>
        <w:spacing w:after="0"/>
        <w:ind w:left="720" w:hanging="720"/>
      </w:pPr>
      <w:bookmarkStart w:id="170" w:name="_ENREF_11"/>
      <w:r w:rsidRPr="007A2DC9">
        <w:t>11</w:t>
      </w:r>
      <w:r w:rsidRPr="007A2DC9">
        <w:tab/>
        <w:t xml:space="preserve">Nijs, M. &amp; Van Steirteghem, A. C. Assessment of different isolation procedures for blastomeres from two-cell mouse embryos. </w:t>
      </w:r>
      <w:r w:rsidRPr="007A2DC9">
        <w:rPr>
          <w:i/>
        </w:rPr>
        <w:t>Hum</w:t>
      </w:r>
      <w:ins w:id="171" w:author="Author" w:date="2018-07-08T18:14:00Z">
        <w:r w:rsidR="00E36CCB">
          <w:rPr>
            <w:i/>
          </w:rPr>
          <w:t>an</w:t>
        </w:r>
      </w:ins>
      <w:r w:rsidRPr="007A2DC9">
        <w:rPr>
          <w:i/>
        </w:rPr>
        <w:t xml:space="preserve"> Reprod</w:t>
      </w:r>
      <w:ins w:id="172" w:author="Author" w:date="2018-07-08T18:14:00Z">
        <w:r w:rsidR="00E36CCB">
          <w:rPr>
            <w:i/>
          </w:rPr>
          <w:t>uction</w:t>
        </w:r>
      </w:ins>
      <w:r w:rsidRPr="007A2DC9">
        <w:rPr>
          <w:i/>
        </w:rPr>
        <w:t>.</w:t>
      </w:r>
      <w:r w:rsidRPr="007A2DC9">
        <w:t xml:space="preserve"> </w:t>
      </w:r>
      <w:r w:rsidRPr="007A2DC9">
        <w:rPr>
          <w:b/>
        </w:rPr>
        <w:t>2</w:t>
      </w:r>
      <w:r w:rsidRPr="007A2DC9">
        <w:t xml:space="preserve"> (5), 421-424, (1987).</w:t>
      </w:r>
      <w:bookmarkEnd w:id="170"/>
    </w:p>
    <w:p w:rsidR="007A2DC9" w:rsidRPr="007A2DC9" w:rsidRDefault="007A2DC9" w:rsidP="007A2DC9">
      <w:pPr>
        <w:pStyle w:val="EndNoteBibliography"/>
        <w:spacing w:after="0"/>
        <w:ind w:left="720" w:hanging="720"/>
      </w:pPr>
      <w:bookmarkStart w:id="173" w:name="_ENREF_12"/>
      <w:r w:rsidRPr="007A2DC9">
        <w:t>12</w:t>
      </w:r>
      <w:r w:rsidRPr="007A2DC9">
        <w:tab/>
        <w:t>Ribas, R. C.</w:t>
      </w:r>
      <w:r w:rsidRPr="007A2DC9">
        <w:rPr>
          <w:i/>
        </w:rPr>
        <w:t xml:space="preserve"> et al.</w:t>
      </w:r>
      <w:r w:rsidRPr="007A2DC9">
        <w:t xml:space="preserve"> Effect of zona pellucida removal on DNA methylation in early mouse embryos. </w:t>
      </w:r>
      <w:r w:rsidRPr="007A2DC9">
        <w:rPr>
          <w:i/>
        </w:rPr>
        <w:t>Biol</w:t>
      </w:r>
      <w:ins w:id="174" w:author="Author" w:date="2018-07-08T18:14:00Z">
        <w:r w:rsidR="00E36CCB">
          <w:rPr>
            <w:i/>
          </w:rPr>
          <w:t>ogy of</w:t>
        </w:r>
      </w:ins>
      <w:r w:rsidRPr="007A2DC9">
        <w:rPr>
          <w:i/>
        </w:rPr>
        <w:t xml:space="preserve"> Reprod</w:t>
      </w:r>
      <w:ins w:id="175" w:author="Author" w:date="2018-07-08T18:14:00Z">
        <w:r w:rsidR="00E36CCB">
          <w:rPr>
            <w:i/>
          </w:rPr>
          <w:t>uction</w:t>
        </w:r>
      </w:ins>
      <w:r w:rsidRPr="007A2DC9">
        <w:rPr>
          <w:i/>
        </w:rPr>
        <w:t>.</w:t>
      </w:r>
      <w:r w:rsidRPr="007A2DC9">
        <w:t xml:space="preserve"> </w:t>
      </w:r>
      <w:r w:rsidRPr="007A2DC9">
        <w:rPr>
          <w:b/>
        </w:rPr>
        <w:t>74</w:t>
      </w:r>
      <w:r w:rsidRPr="007A2DC9">
        <w:t xml:space="preserve"> (2), 307-313, (2006).</w:t>
      </w:r>
      <w:bookmarkEnd w:id="173"/>
    </w:p>
    <w:p w:rsidR="007A2DC9" w:rsidRPr="007A2DC9" w:rsidRDefault="007A2DC9" w:rsidP="007A2DC9">
      <w:pPr>
        <w:pStyle w:val="EndNoteBibliography"/>
        <w:spacing w:after="0"/>
        <w:ind w:left="720" w:hanging="720"/>
      </w:pPr>
      <w:bookmarkStart w:id="176" w:name="_ENREF_13"/>
      <w:r w:rsidRPr="007A2DC9">
        <w:t>13</w:t>
      </w:r>
      <w:r w:rsidRPr="007A2DC9">
        <w:tab/>
        <w:t xml:space="preserve">Gordon, J. W., Scangos, G. A., Plotkin, D. J., Barbosa, J. A. &amp; Ruddle, F. H. Genetic transformation of mouse embryos by microinjection of purified DNA. </w:t>
      </w:r>
      <w:r w:rsidRPr="007A2DC9">
        <w:rPr>
          <w:i/>
        </w:rPr>
        <w:t>Proc</w:t>
      </w:r>
      <w:ins w:id="177" w:author="Author" w:date="2018-07-08T18:14:00Z">
        <w:r w:rsidR="00E36CCB">
          <w:rPr>
            <w:i/>
          </w:rPr>
          <w:t>eedings of</w:t>
        </w:r>
      </w:ins>
      <w:r w:rsidRPr="007A2DC9">
        <w:rPr>
          <w:i/>
        </w:rPr>
        <w:t xml:space="preserve"> Nat</w:t>
      </w:r>
      <w:ins w:id="178" w:author="Author" w:date="2018-07-08T18:14:00Z">
        <w:r w:rsidR="00E36CCB">
          <w:rPr>
            <w:i/>
          </w:rPr>
          <w:t>iona</w:t>
        </w:r>
      </w:ins>
      <w:r w:rsidRPr="007A2DC9">
        <w:rPr>
          <w:i/>
        </w:rPr>
        <w:t>l Acad</w:t>
      </w:r>
      <w:ins w:id="179" w:author="Author" w:date="2018-07-08T18:14:00Z">
        <w:r w:rsidR="00E36CCB">
          <w:rPr>
            <w:i/>
          </w:rPr>
          <w:t>emy of</w:t>
        </w:r>
      </w:ins>
      <w:r w:rsidRPr="007A2DC9">
        <w:rPr>
          <w:i/>
        </w:rPr>
        <w:t xml:space="preserve"> Sci</w:t>
      </w:r>
      <w:ins w:id="180" w:author="Author" w:date="2018-07-08T18:14:00Z">
        <w:r w:rsidR="00E36CCB">
          <w:rPr>
            <w:i/>
          </w:rPr>
          <w:t>ence</w:t>
        </w:r>
      </w:ins>
      <w:r w:rsidRPr="007A2DC9">
        <w:rPr>
          <w:i/>
        </w:rPr>
        <w:t xml:space="preserve"> U S A.</w:t>
      </w:r>
      <w:r w:rsidRPr="007A2DC9">
        <w:t xml:space="preserve"> </w:t>
      </w:r>
      <w:r w:rsidRPr="007A2DC9">
        <w:rPr>
          <w:b/>
        </w:rPr>
        <w:t>77</w:t>
      </w:r>
      <w:r w:rsidRPr="007A2DC9">
        <w:t xml:space="preserve"> (12), 7380-7384, (1980).</w:t>
      </w:r>
      <w:bookmarkEnd w:id="176"/>
    </w:p>
    <w:p w:rsidR="007A2DC9" w:rsidRPr="007A2DC9" w:rsidRDefault="007A2DC9" w:rsidP="007A2DC9">
      <w:pPr>
        <w:pStyle w:val="EndNoteBibliography"/>
        <w:spacing w:after="0"/>
        <w:ind w:left="720" w:hanging="720"/>
      </w:pPr>
      <w:bookmarkStart w:id="181" w:name="_ENREF_14"/>
      <w:r w:rsidRPr="007A2DC9">
        <w:t>14</w:t>
      </w:r>
      <w:r w:rsidRPr="007A2DC9">
        <w:tab/>
        <w:t xml:space="preserve">Kaneko, T., Sakuma, T., Yamamoto, T. &amp; Mashimo, T. Simple knockout by electroporation of engineered endonucleases into intact rat embryos. </w:t>
      </w:r>
      <w:r w:rsidRPr="007A2DC9">
        <w:rPr>
          <w:i/>
        </w:rPr>
        <w:t>Sci</w:t>
      </w:r>
      <w:ins w:id="182" w:author="Author" w:date="2018-07-08T18:14:00Z">
        <w:r w:rsidR="00E36CCB">
          <w:rPr>
            <w:i/>
          </w:rPr>
          <w:t>entific</w:t>
        </w:r>
      </w:ins>
      <w:r w:rsidRPr="007A2DC9">
        <w:rPr>
          <w:i/>
        </w:rPr>
        <w:t xml:space="preserve"> Rep</w:t>
      </w:r>
      <w:ins w:id="183" w:author="Author" w:date="2018-07-08T18:15:00Z">
        <w:r w:rsidR="00E36CCB">
          <w:rPr>
            <w:i/>
          </w:rPr>
          <w:t>orts</w:t>
        </w:r>
      </w:ins>
      <w:r w:rsidRPr="007A2DC9">
        <w:rPr>
          <w:i/>
        </w:rPr>
        <w:t>.</w:t>
      </w:r>
      <w:r w:rsidRPr="007A2DC9">
        <w:t xml:space="preserve"> </w:t>
      </w:r>
      <w:r w:rsidRPr="007A2DC9">
        <w:rPr>
          <w:b/>
        </w:rPr>
        <w:t>4</w:t>
      </w:r>
      <w:r w:rsidRPr="007A2DC9">
        <w:t xml:space="preserve"> 6382, (2014).</w:t>
      </w:r>
      <w:bookmarkEnd w:id="181"/>
    </w:p>
    <w:p w:rsidR="007A2DC9" w:rsidRPr="007A2DC9" w:rsidRDefault="007A2DC9" w:rsidP="007A2DC9">
      <w:pPr>
        <w:pStyle w:val="EndNoteBibliography"/>
        <w:spacing w:after="0"/>
        <w:ind w:left="720" w:hanging="720"/>
      </w:pPr>
      <w:bookmarkStart w:id="184" w:name="_ENREF_15"/>
      <w:r w:rsidRPr="007A2DC9">
        <w:t>15</w:t>
      </w:r>
      <w:r w:rsidRPr="007A2DC9">
        <w:tab/>
        <w:t xml:space="preserve">Hosokawa, Y., Ochi, H., Iino, T., Hiraoka, A. &amp; Tanaka, M. Photoporation of biomolecules into single cells in living vertebrate embryos induced by a femtosecond laser amplifier. </w:t>
      </w:r>
      <w:r w:rsidRPr="007A2DC9">
        <w:rPr>
          <w:i/>
        </w:rPr>
        <w:t>PLoS One.</w:t>
      </w:r>
      <w:r w:rsidRPr="007A2DC9">
        <w:t xml:space="preserve"> </w:t>
      </w:r>
      <w:r w:rsidRPr="007A2DC9">
        <w:rPr>
          <w:b/>
        </w:rPr>
        <w:t>6</w:t>
      </w:r>
      <w:r w:rsidRPr="007A2DC9">
        <w:t xml:space="preserve"> (11), e27677, (2011).</w:t>
      </w:r>
      <w:bookmarkEnd w:id="184"/>
    </w:p>
    <w:p w:rsidR="007A2DC9" w:rsidRPr="007A2DC9" w:rsidRDefault="007A2DC9" w:rsidP="007A2DC9">
      <w:pPr>
        <w:pStyle w:val="EndNoteBibliography"/>
        <w:spacing w:after="0"/>
        <w:ind w:left="720" w:hanging="720"/>
      </w:pPr>
      <w:bookmarkStart w:id="185" w:name="_ENREF_16"/>
      <w:r w:rsidRPr="007A2DC9">
        <w:t>16</w:t>
      </w:r>
      <w:r w:rsidRPr="007A2DC9">
        <w:tab/>
        <w:t>Horii, T.</w:t>
      </w:r>
      <w:r w:rsidRPr="007A2DC9">
        <w:rPr>
          <w:i/>
        </w:rPr>
        <w:t xml:space="preserve"> et al.</w:t>
      </w:r>
      <w:r w:rsidRPr="007A2DC9">
        <w:t xml:space="preserve"> Validation of microinjection methods for generating knockout mice by CRISPR/Cas-mediated genome engineering. </w:t>
      </w:r>
      <w:r w:rsidRPr="007A2DC9">
        <w:rPr>
          <w:i/>
        </w:rPr>
        <w:t>Sci</w:t>
      </w:r>
      <w:ins w:id="186" w:author="Author" w:date="2018-07-08T18:15:00Z">
        <w:r w:rsidR="00E36CCB">
          <w:rPr>
            <w:i/>
          </w:rPr>
          <w:t>entific</w:t>
        </w:r>
      </w:ins>
      <w:r w:rsidRPr="007A2DC9">
        <w:rPr>
          <w:i/>
        </w:rPr>
        <w:t xml:space="preserve"> Rep</w:t>
      </w:r>
      <w:ins w:id="187" w:author="Author" w:date="2018-07-08T18:15:00Z">
        <w:r w:rsidR="00E36CCB">
          <w:rPr>
            <w:i/>
          </w:rPr>
          <w:t>orts</w:t>
        </w:r>
      </w:ins>
      <w:r w:rsidRPr="007A2DC9">
        <w:rPr>
          <w:i/>
        </w:rPr>
        <w:t>.</w:t>
      </w:r>
      <w:r w:rsidRPr="007A2DC9">
        <w:t xml:space="preserve"> </w:t>
      </w:r>
      <w:r w:rsidRPr="007A2DC9">
        <w:rPr>
          <w:b/>
        </w:rPr>
        <w:t>4</w:t>
      </w:r>
      <w:r w:rsidRPr="007A2DC9">
        <w:t xml:space="preserve"> 4513, (2014).</w:t>
      </w:r>
      <w:bookmarkEnd w:id="185"/>
    </w:p>
    <w:p w:rsidR="007A2DC9" w:rsidRPr="007A2DC9" w:rsidRDefault="007A2DC9" w:rsidP="007A2DC9">
      <w:pPr>
        <w:pStyle w:val="EndNoteBibliography"/>
        <w:spacing w:after="0"/>
        <w:ind w:left="720" w:hanging="720"/>
      </w:pPr>
      <w:bookmarkStart w:id="188" w:name="_ENREF_17"/>
      <w:r w:rsidRPr="007A2DC9">
        <w:t>17</w:t>
      </w:r>
      <w:r w:rsidRPr="007A2DC9">
        <w:tab/>
        <w:t>Hamra, F. K.</w:t>
      </w:r>
      <w:r w:rsidRPr="007A2DC9">
        <w:rPr>
          <w:i/>
        </w:rPr>
        <w:t xml:space="preserve"> et al.</w:t>
      </w:r>
      <w:r w:rsidRPr="007A2DC9">
        <w:t xml:space="preserve"> Production of transgenic rats by lentiviral transduction of male germ-line stem cells. </w:t>
      </w:r>
      <w:r w:rsidRPr="007A2DC9">
        <w:rPr>
          <w:i/>
        </w:rPr>
        <w:t>Proc</w:t>
      </w:r>
      <w:ins w:id="189" w:author="Author" w:date="2018-07-08T18:15:00Z">
        <w:r w:rsidR="00E36CCB">
          <w:rPr>
            <w:i/>
          </w:rPr>
          <w:t>eedings of</w:t>
        </w:r>
      </w:ins>
      <w:r w:rsidRPr="007A2DC9">
        <w:rPr>
          <w:i/>
        </w:rPr>
        <w:t xml:space="preserve"> Nat</w:t>
      </w:r>
      <w:ins w:id="190" w:author="Author" w:date="2018-07-08T18:15:00Z">
        <w:r w:rsidR="00E36CCB">
          <w:rPr>
            <w:i/>
          </w:rPr>
          <w:t>iona</w:t>
        </w:r>
      </w:ins>
      <w:r w:rsidRPr="007A2DC9">
        <w:rPr>
          <w:i/>
        </w:rPr>
        <w:t>l Acad</w:t>
      </w:r>
      <w:ins w:id="191" w:author="Author" w:date="2018-07-08T18:15:00Z">
        <w:r w:rsidR="00E36CCB">
          <w:rPr>
            <w:i/>
          </w:rPr>
          <w:t>emy of</w:t>
        </w:r>
      </w:ins>
      <w:r w:rsidRPr="007A2DC9">
        <w:rPr>
          <w:i/>
        </w:rPr>
        <w:t xml:space="preserve"> Sci</w:t>
      </w:r>
      <w:ins w:id="192" w:author="Author" w:date="2018-07-08T18:15:00Z">
        <w:r w:rsidR="00E36CCB">
          <w:rPr>
            <w:i/>
          </w:rPr>
          <w:t>ence</w:t>
        </w:r>
      </w:ins>
      <w:r w:rsidRPr="007A2DC9">
        <w:rPr>
          <w:i/>
        </w:rPr>
        <w:t xml:space="preserve"> U S A.</w:t>
      </w:r>
      <w:r w:rsidRPr="007A2DC9">
        <w:t xml:space="preserve"> </w:t>
      </w:r>
      <w:r w:rsidRPr="007A2DC9">
        <w:rPr>
          <w:b/>
        </w:rPr>
        <w:t>99</w:t>
      </w:r>
      <w:r w:rsidRPr="007A2DC9">
        <w:t xml:space="preserve"> (23), 14931-14936, (2002).</w:t>
      </w:r>
      <w:bookmarkEnd w:id="188"/>
    </w:p>
    <w:p w:rsidR="007A2DC9" w:rsidRPr="007A2DC9" w:rsidRDefault="007A2DC9" w:rsidP="007A2DC9">
      <w:pPr>
        <w:pStyle w:val="EndNoteBibliography"/>
        <w:spacing w:after="0"/>
        <w:ind w:left="720" w:hanging="720"/>
      </w:pPr>
      <w:bookmarkStart w:id="193" w:name="_ENREF_18"/>
      <w:r w:rsidRPr="007A2DC9">
        <w:t>18</w:t>
      </w:r>
      <w:r w:rsidRPr="007A2DC9">
        <w:tab/>
        <w:t>Kanatsu-Shinohara, M.</w:t>
      </w:r>
      <w:r w:rsidRPr="007A2DC9">
        <w:rPr>
          <w:i/>
        </w:rPr>
        <w:t xml:space="preserve"> et al.</w:t>
      </w:r>
      <w:r w:rsidRPr="007A2DC9">
        <w:t xml:space="preserve"> Production of transgenic rats via lentiviral transduction and xenogeneic transplantation of spermatogonial stem cells. </w:t>
      </w:r>
      <w:r w:rsidRPr="007A2DC9">
        <w:rPr>
          <w:i/>
        </w:rPr>
        <w:t>Biol</w:t>
      </w:r>
      <w:ins w:id="194" w:author="Author" w:date="2018-07-08T18:15:00Z">
        <w:r w:rsidR="00E36CCB">
          <w:rPr>
            <w:i/>
          </w:rPr>
          <w:t>ogy of</w:t>
        </w:r>
      </w:ins>
      <w:r w:rsidRPr="007A2DC9">
        <w:rPr>
          <w:i/>
        </w:rPr>
        <w:t xml:space="preserve"> Reprod</w:t>
      </w:r>
      <w:ins w:id="195" w:author="Author" w:date="2018-07-08T18:15:00Z">
        <w:r w:rsidR="00E36CCB">
          <w:rPr>
            <w:i/>
          </w:rPr>
          <w:t>uction</w:t>
        </w:r>
      </w:ins>
      <w:r w:rsidRPr="007A2DC9">
        <w:rPr>
          <w:i/>
        </w:rPr>
        <w:t>.</w:t>
      </w:r>
      <w:r w:rsidRPr="007A2DC9">
        <w:t xml:space="preserve"> </w:t>
      </w:r>
      <w:r w:rsidRPr="007A2DC9">
        <w:rPr>
          <w:b/>
        </w:rPr>
        <w:t>79</w:t>
      </w:r>
      <w:r w:rsidRPr="007A2DC9">
        <w:t xml:space="preserve"> (6), 1121-1128, (2008).</w:t>
      </w:r>
      <w:bookmarkEnd w:id="193"/>
    </w:p>
    <w:p w:rsidR="007A2DC9" w:rsidRPr="007A2DC9" w:rsidRDefault="007A2DC9" w:rsidP="007A2DC9">
      <w:pPr>
        <w:pStyle w:val="EndNoteBibliography"/>
        <w:spacing w:after="0"/>
        <w:ind w:left="720" w:hanging="720"/>
      </w:pPr>
      <w:bookmarkStart w:id="196" w:name="_ENREF_19"/>
      <w:r w:rsidRPr="007A2DC9">
        <w:t>19</w:t>
      </w:r>
      <w:r w:rsidRPr="007A2DC9">
        <w:tab/>
        <w:t xml:space="preserve">Dann, C. T. &amp; Garbers, D. L. Production of knockdown rats by lentiviral transduction of embryos with short hairpin RNA transgenes. </w:t>
      </w:r>
      <w:r w:rsidRPr="007A2DC9">
        <w:rPr>
          <w:i/>
        </w:rPr>
        <w:t xml:space="preserve">Methods </w:t>
      </w:r>
      <w:ins w:id="197" w:author="Author" w:date="2018-07-08T18:16:00Z">
        <w:r w:rsidR="00E36CCB">
          <w:rPr>
            <w:i/>
          </w:rPr>
          <w:t xml:space="preserve">in </w:t>
        </w:r>
      </w:ins>
      <w:r w:rsidRPr="007A2DC9">
        <w:rPr>
          <w:i/>
        </w:rPr>
        <w:t>Mol</w:t>
      </w:r>
      <w:ins w:id="198" w:author="Author" w:date="2018-07-08T18:16:00Z">
        <w:r w:rsidR="00E36CCB">
          <w:rPr>
            <w:i/>
          </w:rPr>
          <w:t>ecular</w:t>
        </w:r>
      </w:ins>
      <w:r w:rsidRPr="007A2DC9">
        <w:rPr>
          <w:i/>
        </w:rPr>
        <w:t xml:space="preserve"> Biol</w:t>
      </w:r>
      <w:ins w:id="199" w:author="Author" w:date="2018-07-08T18:16:00Z">
        <w:r w:rsidR="00E36CCB">
          <w:rPr>
            <w:i/>
          </w:rPr>
          <w:t>ogy</w:t>
        </w:r>
      </w:ins>
      <w:r w:rsidRPr="007A2DC9">
        <w:rPr>
          <w:i/>
        </w:rPr>
        <w:t>.</w:t>
      </w:r>
      <w:r w:rsidRPr="007A2DC9">
        <w:t xml:space="preserve"> </w:t>
      </w:r>
      <w:r w:rsidRPr="007A2DC9">
        <w:rPr>
          <w:b/>
        </w:rPr>
        <w:t>450</w:t>
      </w:r>
      <w:r w:rsidRPr="007A2DC9">
        <w:t xml:space="preserve"> 193-209, (2008).</w:t>
      </w:r>
      <w:bookmarkEnd w:id="196"/>
    </w:p>
    <w:p w:rsidR="007A2DC9" w:rsidRPr="007A2DC9" w:rsidRDefault="007A2DC9" w:rsidP="007A2DC9">
      <w:pPr>
        <w:pStyle w:val="EndNoteBibliography"/>
        <w:spacing w:after="0"/>
        <w:ind w:left="720" w:hanging="720"/>
      </w:pPr>
      <w:bookmarkStart w:id="200" w:name="_ENREF_20"/>
      <w:r w:rsidRPr="007A2DC9">
        <w:t>20</w:t>
      </w:r>
      <w:r w:rsidRPr="007A2DC9">
        <w:tab/>
        <w:t>Chandrashekran, A.</w:t>
      </w:r>
      <w:r w:rsidRPr="007A2DC9">
        <w:rPr>
          <w:i/>
        </w:rPr>
        <w:t xml:space="preserve"> et al.</w:t>
      </w:r>
      <w:r w:rsidRPr="007A2DC9">
        <w:t xml:space="preserve"> Efficient generation of transgenic mice by lentivirus-mediated modification of spermatozoa. </w:t>
      </w:r>
      <w:r w:rsidRPr="007A2DC9">
        <w:rPr>
          <w:i/>
        </w:rPr>
        <w:t>FASEB J</w:t>
      </w:r>
      <w:ins w:id="201" w:author="Author" w:date="2018-07-08T18:16:00Z">
        <w:r w:rsidR="00E36CCB">
          <w:rPr>
            <w:i/>
          </w:rPr>
          <w:t>ournal</w:t>
        </w:r>
      </w:ins>
      <w:r w:rsidRPr="007A2DC9">
        <w:rPr>
          <w:i/>
        </w:rPr>
        <w:t>.</w:t>
      </w:r>
      <w:r w:rsidRPr="007A2DC9">
        <w:t xml:space="preserve"> </w:t>
      </w:r>
      <w:r w:rsidRPr="007A2DC9">
        <w:rPr>
          <w:b/>
        </w:rPr>
        <w:t>28</w:t>
      </w:r>
      <w:r w:rsidRPr="007A2DC9">
        <w:t xml:space="preserve"> (2), 569-576, (2014).</w:t>
      </w:r>
      <w:bookmarkEnd w:id="200"/>
    </w:p>
    <w:p w:rsidR="007A2DC9" w:rsidRPr="007A2DC9" w:rsidRDefault="007A2DC9" w:rsidP="007A2DC9">
      <w:pPr>
        <w:pStyle w:val="EndNoteBibliography"/>
        <w:spacing w:after="0"/>
        <w:ind w:left="720" w:hanging="720"/>
      </w:pPr>
      <w:bookmarkStart w:id="202" w:name="_ENREF_21"/>
      <w:r w:rsidRPr="007A2DC9">
        <w:lastRenderedPageBreak/>
        <w:t>21</w:t>
      </w:r>
      <w:r w:rsidRPr="007A2DC9">
        <w:tab/>
        <w:t>Woods, S. E.</w:t>
      </w:r>
      <w:r w:rsidRPr="007A2DC9">
        <w:rPr>
          <w:i/>
        </w:rPr>
        <w:t xml:space="preserve"> et al.</w:t>
      </w:r>
      <w:r w:rsidRPr="007A2DC9">
        <w:t xml:space="preserve"> Laser-assisted in vitro fertilization facilitates fertilization of vitrified-warmed C57BL/6 mouse oocytes with fresh and frozen-thawed spermatozoa, producing live pups. </w:t>
      </w:r>
      <w:r w:rsidRPr="007A2DC9">
        <w:rPr>
          <w:i/>
        </w:rPr>
        <w:t>PLoS One.</w:t>
      </w:r>
      <w:r w:rsidRPr="007A2DC9">
        <w:t xml:space="preserve"> </w:t>
      </w:r>
      <w:r w:rsidRPr="007A2DC9">
        <w:rPr>
          <w:b/>
        </w:rPr>
        <w:t>9</w:t>
      </w:r>
      <w:r w:rsidRPr="007A2DC9">
        <w:t xml:space="preserve"> (3), e91892, (2014).</w:t>
      </w:r>
      <w:bookmarkEnd w:id="202"/>
    </w:p>
    <w:p w:rsidR="007A2DC9" w:rsidRPr="007A2DC9" w:rsidRDefault="007A2DC9" w:rsidP="007A2DC9">
      <w:pPr>
        <w:pStyle w:val="EndNoteBibliography"/>
        <w:spacing w:after="0"/>
        <w:ind w:left="720" w:hanging="720"/>
      </w:pPr>
      <w:bookmarkStart w:id="203" w:name="_ENREF_22"/>
      <w:r w:rsidRPr="007A2DC9">
        <w:t>22</w:t>
      </w:r>
      <w:r w:rsidRPr="007A2DC9">
        <w:tab/>
        <w:t xml:space="preserve">Tanaka, N., Takeuchi, T., Neri, Q. V., Sills, E. S. &amp; Palermo, G. D. Laser-assisted blastocyst dissection and subsequent cultivation of embryonic stem cells in a serum/cell free culture system: applications and preliminary results in a murine model. </w:t>
      </w:r>
      <w:r w:rsidRPr="007A2DC9">
        <w:rPr>
          <w:i/>
        </w:rPr>
        <w:t>J</w:t>
      </w:r>
      <w:ins w:id="204" w:author="Author" w:date="2018-07-08T18:16:00Z">
        <w:r w:rsidR="00E36CCB">
          <w:rPr>
            <w:i/>
          </w:rPr>
          <w:t>ournal of</w:t>
        </w:r>
      </w:ins>
      <w:r w:rsidRPr="007A2DC9">
        <w:rPr>
          <w:i/>
        </w:rPr>
        <w:t xml:space="preserve"> Transl</w:t>
      </w:r>
      <w:ins w:id="205" w:author="Author" w:date="2018-07-08T18:16:00Z">
        <w:r w:rsidR="00E36CCB">
          <w:rPr>
            <w:i/>
          </w:rPr>
          <w:t>ational</w:t>
        </w:r>
      </w:ins>
      <w:r w:rsidRPr="007A2DC9">
        <w:rPr>
          <w:i/>
        </w:rPr>
        <w:t xml:space="preserve"> Med</w:t>
      </w:r>
      <w:ins w:id="206" w:author="Author" w:date="2018-07-08T18:16:00Z">
        <w:r w:rsidR="00E36CCB">
          <w:rPr>
            <w:i/>
          </w:rPr>
          <w:t>icine</w:t>
        </w:r>
      </w:ins>
      <w:r w:rsidRPr="007A2DC9">
        <w:rPr>
          <w:i/>
        </w:rPr>
        <w:t>.</w:t>
      </w:r>
      <w:r w:rsidRPr="007A2DC9">
        <w:t xml:space="preserve"> </w:t>
      </w:r>
      <w:r w:rsidRPr="007A2DC9">
        <w:rPr>
          <w:b/>
        </w:rPr>
        <w:t>4</w:t>
      </w:r>
      <w:r w:rsidRPr="007A2DC9">
        <w:t xml:space="preserve"> 20, (2006).</w:t>
      </w:r>
      <w:bookmarkEnd w:id="203"/>
    </w:p>
    <w:p w:rsidR="007A2DC9" w:rsidRPr="007A2DC9" w:rsidRDefault="007A2DC9" w:rsidP="007A2DC9">
      <w:pPr>
        <w:pStyle w:val="EndNoteBibliography"/>
        <w:spacing w:after="0"/>
        <w:ind w:left="720" w:hanging="720"/>
      </w:pPr>
      <w:bookmarkStart w:id="207" w:name="_ENREF_23"/>
      <w:r w:rsidRPr="007A2DC9">
        <w:t>23</w:t>
      </w:r>
      <w:r w:rsidRPr="007A2DC9">
        <w:tab/>
        <w:t>Martin, N. P.</w:t>
      </w:r>
      <w:r w:rsidRPr="007A2DC9">
        <w:rPr>
          <w:i/>
        </w:rPr>
        <w:t xml:space="preserve"> et al.</w:t>
      </w:r>
      <w:r w:rsidRPr="007A2DC9">
        <w:t xml:space="preserve"> En masse lentiviral gene delivery to mouse fertilized eggs via laser perforation of zona pellucida. </w:t>
      </w:r>
      <w:r w:rsidRPr="007A2DC9">
        <w:rPr>
          <w:i/>
        </w:rPr>
        <w:t>Transgenic Res</w:t>
      </w:r>
      <w:ins w:id="208" w:author="Author" w:date="2018-07-08T18:16:00Z">
        <w:r w:rsidR="00E36CCB">
          <w:rPr>
            <w:i/>
          </w:rPr>
          <w:t>earch</w:t>
        </w:r>
      </w:ins>
      <w:r w:rsidRPr="007A2DC9">
        <w:rPr>
          <w:i/>
        </w:rPr>
        <w:t>.</w:t>
      </w:r>
      <w:r w:rsidRPr="007A2DC9">
        <w:t xml:space="preserve"> </w:t>
      </w:r>
      <w:r w:rsidRPr="007A2DC9">
        <w:rPr>
          <w:b/>
        </w:rPr>
        <w:t>27</w:t>
      </w:r>
      <w:r w:rsidRPr="007A2DC9">
        <w:t xml:space="preserve"> (1), 39-49, (2018).</w:t>
      </w:r>
      <w:bookmarkEnd w:id="207"/>
    </w:p>
    <w:p w:rsidR="007A2DC9" w:rsidRPr="007A2DC9" w:rsidRDefault="007A2DC9" w:rsidP="007A2DC9">
      <w:pPr>
        <w:pStyle w:val="EndNoteBibliography"/>
        <w:spacing w:after="0"/>
        <w:ind w:left="720" w:hanging="720"/>
      </w:pPr>
      <w:bookmarkStart w:id="209" w:name="_ENREF_24"/>
      <w:r w:rsidRPr="007A2DC9">
        <w:t>24</w:t>
      </w:r>
      <w:r w:rsidRPr="007A2DC9">
        <w:tab/>
        <w:t xml:space="preserve">Lawitts, J. A. &amp; Biggers, J. D. Culture of preimplantation embryos. </w:t>
      </w:r>
      <w:r w:rsidRPr="007A2DC9">
        <w:rPr>
          <w:i/>
        </w:rPr>
        <w:t xml:space="preserve">Methods </w:t>
      </w:r>
      <w:ins w:id="210" w:author="Author" w:date="2018-07-08T18:16:00Z">
        <w:r w:rsidR="00E36CCB">
          <w:rPr>
            <w:i/>
          </w:rPr>
          <w:t xml:space="preserve">in </w:t>
        </w:r>
      </w:ins>
      <w:r w:rsidRPr="007A2DC9">
        <w:rPr>
          <w:i/>
        </w:rPr>
        <w:t>Enzymol</w:t>
      </w:r>
      <w:ins w:id="211" w:author="Author" w:date="2018-07-08T18:16:00Z">
        <w:r w:rsidR="00E36CCB">
          <w:rPr>
            <w:i/>
          </w:rPr>
          <w:t>ogy</w:t>
        </w:r>
      </w:ins>
      <w:r w:rsidRPr="007A2DC9">
        <w:rPr>
          <w:i/>
        </w:rPr>
        <w:t>.</w:t>
      </w:r>
      <w:r w:rsidRPr="007A2DC9">
        <w:t xml:space="preserve"> </w:t>
      </w:r>
      <w:r w:rsidRPr="007A2DC9">
        <w:rPr>
          <w:b/>
        </w:rPr>
        <w:t>225</w:t>
      </w:r>
      <w:r w:rsidRPr="007A2DC9">
        <w:t xml:space="preserve"> 153-164, (1993).</w:t>
      </w:r>
      <w:bookmarkEnd w:id="209"/>
    </w:p>
    <w:p w:rsidR="007A2DC9" w:rsidRPr="007A2DC9" w:rsidRDefault="007A2DC9" w:rsidP="007A2DC9">
      <w:pPr>
        <w:pStyle w:val="EndNoteBibliography"/>
        <w:spacing w:after="0"/>
        <w:ind w:left="720" w:hanging="720"/>
      </w:pPr>
      <w:bookmarkStart w:id="212" w:name="_ENREF_25"/>
      <w:r w:rsidRPr="007A2DC9">
        <w:t>25</w:t>
      </w:r>
      <w:r w:rsidRPr="007A2DC9">
        <w:tab/>
        <w:t xml:space="preserve">Stein, P. &amp; Schindler, K. Mouse oocyte microinjection, maturation and ploidy assessment. </w:t>
      </w:r>
      <w:r w:rsidRPr="007A2DC9">
        <w:rPr>
          <w:i/>
        </w:rPr>
        <w:t>J</w:t>
      </w:r>
      <w:ins w:id="213" w:author="Author" w:date="2018-07-08T18:16:00Z">
        <w:r w:rsidR="00E36CCB">
          <w:rPr>
            <w:i/>
          </w:rPr>
          <w:t>ournal of</w:t>
        </w:r>
      </w:ins>
      <w:r w:rsidRPr="007A2DC9">
        <w:rPr>
          <w:i/>
        </w:rPr>
        <w:t xml:space="preserve"> Vis</w:t>
      </w:r>
      <w:ins w:id="214" w:author="Author" w:date="2018-07-08T18:16:00Z">
        <w:r w:rsidR="00E36CCB">
          <w:rPr>
            <w:i/>
          </w:rPr>
          <w:t>ualized</w:t>
        </w:r>
      </w:ins>
      <w:r w:rsidRPr="007A2DC9">
        <w:rPr>
          <w:i/>
        </w:rPr>
        <w:t xml:space="preserve"> Exp</w:t>
      </w:r>
      <w:ins w:id="215" w:author="Author" w:date="2018-07-08T18:17:00Z">
        <w:r w:rsidR="00E36CCB">
          <w:rPr>
            <w:i/>
          </w:rPr>
          <w:t>eriments</w:t>
        </w:r>
      </w:ins>
      <w:r w:rsidRPr="007A2DC9">
        <w:rPr>
          <w:i/>
        </w:rPr>
        <w:t>.</w:t>
      </w:r>
      <w:r w:rsidRPr="007A2DC9">
        <w:t xml:space="preserve"> 10.3791/2851 (53), (2011).</w:t>
      </w:r>
      <w:bookmarkEnd w:id="212"/>
    </w:p>
    <w:p w:rsidR="007A2DC9" w:rsidRPr="007A2DC9" w:rsidRDefault="007A2DC9" w:rsidP="007A2DC9">
      <w:pPr>
        <w:pStyle w:val="EndNoteBibliography"/>
        <w:spacing w:after="0"/>
        <w:ind w:left="720" w:hanging="720"/>
      </w:pPr>
      <w:bookmarkStart w:id="216" w:name="_ENREF_26"/>
      <w:r w:rsidRPr="007A2DC9">
        <w:t>26</w:t>
      </w:r>
      <w:r w:rsidRPr="007A2DC9">
        <w:tab/>
        <w:t xml:space="preserve">Nagy, A., Gertsenstein, M., Vintersten, K. &amp; Behringer, R. Caesarean section and fostering. </w:t>
      </w:r>
      <w:r w:rsidRPr="007A2DC9">
        <w:rPr>
          <w:i/>
        </w:rPr>
        <w:t>CSH Protoc</w:t>
      </w:r>
      <w:ins w:id="217" w:author="Author" w:date="2018-07-08T18:17:00Z">
        <w:r w:rsidR="00E36CCB">
          <w:rPr>
            <w:i/>
          </w:rPr>
          <w:t>ols</w:t>
        </w:r>
      </w:ins>
      <w:r w:rsidRPr="007A2DC9">
        <w:rPr>
          <w:i/>
        </w:rPr>
        <w:t>.</w:t>
      </w:r>
      <w:r w:rsidRPr="007A2DC9">
        <w:t xml:space="preserve"> </w:t>
      </w:r>
      <w:r w:rsidRPr="007A2DC9">
        <w:rPr>
          <w:b/>
        </w:rPr>
        <w:t>2006</w:t>
      </w:r>
      <w:r w:rsidRPr="007A2DC9">
        <w:t xml:space="preserve"> (2), (2006).</w:t>
      </w:r>
      <w:bookmarkEnd w:id="216"/>
    </w:p>
    <w:p w:rsidR="007A2DC9" w:rsidRPr="007A2DC9" w:rsidRDefault="007A2DC9" w:rsidP="007A2DC9">
      <w:pPr>
        <w:pStyle w:val="EndNoteBibliography"/>
        <w:spacing w:after="0"/>
        <w:ind w:left="720" w:hanging="720"/>
      </w:pPr>
      <w:bookmarkStart w:id="218" w:name="_ENREF_27"/>
      <w:r w:rsidRPr="007A2DC9">
        <w:t>27</w:t>
      </w:r>
      <w:r w:rsidRPr="007A2DC9">
        <w:tab/>
        <w:t xml:space="preserve">Chum, P. Y., Haimes, J. D., Andre, C. P., Kuusisto, P. K. &amp; Kelley, M. L. Genotyping of plant and animal samples without prior DNA purification. </w:t>
      </w:r>
      <w:r w:rsidRPr="007A2DC9">
        <w:rPr>
          <w:i/>
        </w:rPr>
        <w:t>J</w:t>
      </w:r>
      <w:ins w:id="219" w:author="Author" w:date="2018-07-08T18:17:00Z">
        <w:r w:rsidR="00E36CCB">
          <w:rPr>
            <w:i/>
          </w:rPr>
          <w:t>ournal of</w:t>
        </w:r>
      </w:ins>
      <w:r w:rsidRPr="007A2DC9">
        <w:rPr>
          <w:i/>
        </w:rPr>
        <w:t xml:space="preserve"> Vis</w:t>
      </w:r>
      <w:ins w:id="220" w:author="Author" w:date="2018-07-08T18:17:00Z">
        <w:r w:rsidR="00E36CCB">
          <w:rPr>
            <w:i/>
          </w:rPr>
          <w:t>ualized</w:t>
        </w:r>
      </w:ins>
      <w:r w:rsidRPr="007A2DC9">
        <w:rPr>
          <w:i/>
        </w:rPr>
        <w:t xml:space="preserve"> Exp</w:t>
      </w:r>
      <w:ins w:id="221" w:author="Author" w:date="2018-07-08T18:17:00Z">
        <w:r w:rsidR="00E36CCB">
          <w:rPr>
            <w:i/>
          </w:rPr>
          <w:t>eriments</w:t>
        </w:r>
      </w:ins>
      <w:r w:rsidRPr="007A2DC9">
        <w:rPr>
          <w:i/>
        </w:rPr>
        <w:t>.</w:t>
      </w:r>
      <w:r w:rsidRPr="007A2DC9">
        <w:t xml:space="preserve"> 10.3791/3844 (67), (2012).</w:t>
      </w:r>
      <w:bookmarkEnd w:id="218"/>
    </w:p>
    <w:p w:rsidR="007A2DC9" w:rsidRPr="007A2DC9" w:rsidRDefault="007A2DC9" w:rsidP="007A2DC9">
      <w:pPr>
        <w:pStyle w:val="EndNoteBibliography"/>
        <w:spacing w:after="0"/>
        <w:ind w:left="720" w:hanging="720"/>
      </w:pPr>
      <w:bookmarkStart w:id="222" w:name="_ENREF_28"/>
      <w:r w:rsidRPr="007A2DC9">
        <w:t>28</w:t>
      </w:r>
      <w:r w:rsidRPr="007A2DC9">
        <w:tab/>
        <w:t>Bin Ali, R.</w:t>
      </w:r>
      <w:r w:rsidRPr="007A2DC9">
        <w:rPr>
          <w:i/>
        </w:rPr>
        <w:t xml:space="preserve"> et al.</w:t>
      </w:r>
      <w:r w:rsidRPr="007A2DC9">
        <w:t xml:space="preserve"> Improved pregnancy and birth rates with routine application of nonsurgical embryo transfer. </w:t>
      </w:r>
      <w:r w:rsidRPr="007A2DC9">
        <w:rPr>
          <w:i/>
        </w:rPr>
        <w:t>Transgenic Res</w:t>
      </w:r>
      <w:ins w:id="223" w:author="Author" w:date="2018-07-08T18:18:00Z">
        <w:r w:rsidR="00E36CCB">
          <w:rPr>
            <w:i/>
          </w:rPr>
          <w:t>earch</w:t>
        </w:r>
      </w:ins>
      <w:r w:rsidRPr="007A2DC9">
        <w:rPr>
          <w:i/>
        </w:rPr>
        <w:t>.</w:t>
      </w:r>
      <w:r w:rsidRPr="007A2DC9">
        <w:t xml:space="preserve"> </w:t>
      </w:r>
      <w:r w:rsidRPr="007A2DC9">
        <w:rPr>
          <w:b/>
        </w:rPr>
        <w:t>23</w:t>
      </w:r>
      <w:r w:rsidRPr="007A2DC9">
        <w:t xml:space="preserve"> (4), 691-695, (2014).</w:t>
      </w:r>
      <w:bookmarkEnd w:id="222"/>
    </w:p>
    <w:p w:rsidR="007A2DC9" w:rsidRPr="007A2DC9" w:rsidRDefault="007A2DC9" w:rsidP="007A2DC9">
      <w:pPr>
        <w:pStyle w:val="EndNoteBibliography"/>
        <w:spacing w:after="0"/>
        <w:ind w:left="720" w:hanging="720"/>
      </w:pPr>
      <w:bookmarkStart w:id="224" w:name="_ENREF_29"/>
      <w:r w:rsidRPr="007A2DC9">
        <w:t>29</w:t>
      </w:r>
      <w:r w:rsidRPr="007A2DC9">
        <w:tab/>
        <w:t>Liu, K. C.</w:t>
      </w:r>
      <w:r w:rsidRPr="007A2DC9">
        <w:rPr>
          <w:i/>
        </w:rPr>
        <w:t xml:space="preserve"> et al.</w:t>
      </w:r>
      <w:r w:rsidRPr="007A2DC9">
        <w:t xml:space="preserve"> Integrase-deficient lentivirus: opportunities and challenges for human gene therapy. </w:t>
      </w:r>
      <w:r w:rsidRPr="007A2DC9">
        <w:rPr>
          <w:i/>
        </w:rPr>
        <w:t>Curr</w:t>
      </w:r>
      <w:ins w:id="225" w:author="Author" w:date="2018-07-08T18:18:00Z">
        <w:r w:rsidR="00E36CCB">
          <w:rPr>
            <w:i/>
          </w:rPr>
          <w:t>ent</w:t>
        </w:r>
      </w:ins>
      <w:r w:rsidRPr="007A2DC9">
        <w:rPr>
          <w:i/>
        </w:rPr>
        <w:t xml:space="preserve"> Gene Ther</w:t>
      </w:r>
      <w:ins w:id="226" w:author="Author" w:date="2018-07-08T18:18:00Z">
        <w:r w:rsidR="00E36CCB">
          <w:rPr>
            <w:i/>
          </w:rPr>
          <w:t>apy</w:t>
        </w:r>
      </w:ins>
      <w:r w:rsidRPr="007A2DC9">
        <w:rPr>
          <w:i/>
        </w:rPr>
        <w:t>.</w:t>
      </w:r>
      <w:r w:rsidRPr="007A2DC9">
        <w:t xml:space="preserve"> </w:t>
      </w:r>
      <w:r w:rsidRPr="007A2DC9">
        <w:rPr>
          <w:b/>
        </w:rPr>
        <w:t>14</w:t>
      </w:r>
      <w:r w:rsidRPr="007A2DC9">
        <w:t xml:space="preserve"> (5), 352-364, (2014).</w:t>
      </w:r>
      <w:bookmarkEnd w:id="224"/>
    </w:p>
    <w:p w:rsidR="007A2DC9" w:rsidRPr="007A2DC9" w:rsidRDefault="007A2DC9" w:rsidP="007A2DC9">
      <w:pPr>
        <w:pStyle w:val="EndNoteBibliography"/>
        <w:ind w:left="720" w:hanging="720"/>
      </w:pPr>
      <w:bookmarkStart w:id="227" w:name="_ENREF_30"/>
      <w:r w:rsidRPr="007A2DC9">
        <w:t>30</w:t>
      </w:r>
      <w:r w:rsidRPr="007A2DC9">
        <w:tab/>
        <w:t>Sauvain, M. O.</w:t>
      </w:r>
      <w:r w:rsidRPr="007A2DC9">
        <w:rPr>
          <w:i/>
        </w:rPr>
        <w:t xml:space="preserve"> et al.</w:t>
      </w:r>
      <w:r w:rsidRPr="007A2DC9">
        <w:t xml:space="preserve"> Genotypic features of lentivirus transgenic mice. </w:t>
      </w:r>
      <w:r w:rsidRPr="007A2DC9">
        <w:rPr>
          <w:i/>
        </w:rPr>
        <w:t>J</w:t>
      </w:r>
      <w:ins w:id="228" w:author="Author" w:date="2018-07-08T18:18:00Z">
        <w:r w:rsidR="00E36CCB">
          <w:rPr>
            <w:i/>
          </w:rPr>
          <w:t>ournal of</w:t>
        </w:r>
      </w:ins>
      <w:r w:rsidRPr="007A2DC9">
        <w:rPr>
          <w:i/>
        </w:rPr>
        <w:t xml:space="preserve"> Virol</w:t>
      </w:r>
      <w:ins w:id="229" w:author="Author" w:date="2018-07-08T18:18:00Z">
        <w:r w:rsidR="00E36CCB">
          <w:rPr>
            <w:i/>
          </w:rPr>
          <w:t>ogy</w:t>
        </w:r>
      </w:ins>
      <w:r w:rsidRPr="007A2DC9">
        <w:rPr>
          <w:i/>
        </w:rPr>
        <w:t>.</w:t>
      </w:r>
      <w:r w:rsidRPr="007A2DC9">
        <w:t xml:space="preserve"> </w:t>
      </w:r>
      <w:r w:rsidRPr="007A2DC9">
        <w:rPr>
          <w:b/>
        </w:rPr>
        <w:t>82</w:t>
      </w:r>
      <w:r w:rsidRPr="007A2DC9">
        <w:t xml:space="preserve"> (14), 7111-7119, (2008).</w:t>
      </w:r>
      <w:bookmarkEnd w:id="227"/>
    </w:p>
    <w:p w:rsidR="00B522C9" w:rsidRPr="00594BB9" w:rsidRDefault="008878AF" w:rsidP="00594BB9">
      <w:pPr>
        <w:spacing w:after="0" w:line="240" w:lineRule="auto"/>
        <w:jc w:val="both"/>
        <w:rPr>
          <w:rFonts w:ascii="Calibri" w:hAnsi="Calibri" w:cs="Calibri"/>
          <w:sz w:val="24"/>
          <w:szCs w:val="24"/>
        </w:rPr>
      </w:pPr>
      <w:r w:rsidRPr="00594BB9">
        <w:rPr>
          <w:rFonts w:ascii="Calibri" w:hAnsi="Calibri" w:cs="Calibri"/>
          <w:sz w:val="24"/>
          <w:szCs w:val="24"/>
        </w:rPr>
        <w:fldChar w:fldCharType="end"/>
      </w:r>
    </w:p>
    <w:sectPr w:rsidR="00B522C9" w:rsidRPr="00594BB9" w:rsidSect="003637A7">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6056" w:rsidRDefault="004F6056" w:rsidP="004406B7">
      <w:pPr>
        <w:spacing w:after="0" w:line="240" w:lineRule="auto"/>
      </w:pPr>
      <w:r>
        <w:separator/>
      </w:r>
    </w:p>
  </w:endnote>
  <w:endnote w:type="continuationSeparator" w:id="0">
    <w:p w:rsidR="004F6056" w:rsidRDefault="004F6056" w:rsidP="004406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6056" w:rsidRDefault="004F6056" w:rsidP="004406B7">
      <w:pPr>
        <w:spacing w:after="0" w:line="240" w:lineRule="auto"/>
      </w:pPr>
      <w:r>
        <w:separator/>
      </w:r>
    </w:p>
  </w:footnote>
  <w:footnote w:type="continuationSeparator" w:id="0">
    <w:p w:rsidR="004F6056" w:rsidRDefault="004F6056" w:rsidP="004406B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75AF7"/>
    <w:multiLevelType w:val="hybridMultilevel"/>
    <w:tmpl w:val="D92644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515881"/>
    <w:multiLevelType w:val="multilevel"/>
    <w:tmpl w:val="4F164F10"/>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68363D0"/>
    <w:multiLevelType w:val="multilevel"/>
    <w:tmpl w:val="DF94BC60"/>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EA71467"/>
    <w:multiLevelType w:val="multilevel"/>
    <w:tmpl w:val="CCEC344A"/>
    <w:lvl w:ilvl="0">
      <w:start w:val="1"/>
      <w:numFmt w:val="decimal"/>
      <w:lvlText w:val="%1."/>
      <w:lvlJc w:val="left"/>
      <w:pPr>
        <w:ind w:left="360" w:hanging="360"/>
      </w:pPr>
      <w:rPr>
        <w:rFonts w:hint="default"/>
        <w:sz w:val="22"/>
      </w:rPr>
    </w:lvl>
    <w:lvl w:ilvl="1">
      <w:start w:val="1"/>
      <w:numFmt w:val="decimal"/>
      <w:lvlText w:val="%1.%2)"/>
      <w:lvlJc w:val="left"/>
      <w:pPr>
        <w:ind w:left="720" w:hanging="72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1080" w:hanging="108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440" w:hanging="144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800" w:hanging="1800"/>
      </w:pPr>
      <w:rPr>
        <w:rFonts w:hint="default"/>
        <w:sz w:val="22"/>
      </w:rPr>
    </w:lvl>
    <w:lvl w:ilvl="8">
      <w:start w:val="1"/>
      <w:numFmt w:val="decimal"/>
      <w:lvlText w:val="%1.%2)%3.%4.%5.%6.%7.%8.%9."/>
      <w:lvlJc w:val="left"/>
      <w:pPr>
        <w:ind w:left="1800" w:hanging="1800"/>
      </w:pPr>
      <w:rPr>
        <w:rFonts w:hint="default"/>
        <w:sz w:val="22"/>
      </w:rPr>
    </w:lvl>
  </w:abstractNum>
  <w:abstractNum w:abstractNumId="4" w15:restartNumberingAfterBreak="0">
    <w:nsid w:val="2B2E3728"/>
    <w:multiLevelType w:val="hybridMultilevel"/>
    <w:tmpl w:val="E996B7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CC802AB"/>
    <w:multiLevelType w:val="multilevel"/>
    <w:tmpl w:val="2256A8A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FDB44C3"/>
    <w:multiLevelType w:val="multilevel"/>
    <w:tmpl w:val="70B89E9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3537B4D"/>
    <w:multiLevelType w:val="multilevel"/>
    <w:tmpl w:val="3BDCF0BC"/>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5"/>
  </w:num>
  <w:num w:numId="3">
    <w:abstractNumId w:val="1"/>
  </w:num>
  <w:num w:numId="4">
    <w:abstractNumId w:val="2"/>
  </w:num>
  <w:num w:numId="5">
    <w:abstractNumId w:val="7"/>
  </w:num>
  <w:num w:numId="6">
    <w:abstractNumId w:val="3"/>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2ar50t05rewz2perwv5pwz5irdpxezsfaze5&quot;&gt;My EndNote Library&lt;record-ids&gt;&lt;item&gt;1&lt;/item&gt;&lt;item&gt;6&lt;/item&gt;&lt;item&gt;8&lt;/item&gt;&lt;item&gt;9&lt;/item&gt;&lt;item&gt;10&lt;/item&gt;&lt;item&gt;11&lt;/item&gt;&lt;item&gt;13&lt;/item&gt;&lt;item&gt;14&lt;/item&gt;&lt;item&gt;15&lt;/item&gt;&lt;item&gt;16&lt;/item&gt;&lt;item&gt;17&lt;/item&gt;&lt;item&gt;18&lt;/item&gt;&lt;item&gt;25&lt;/item&gt;&lt;item&gt;30&lt;/item&gt;&lt;item&gt;35&lt;/item&gt;&lt;item&gt;36&lt;/item&gt;&lt;item&gt;39&lt;/item&gt;&lt;item&gt;40&lt;/item&gt;&lt;item&gt;44&lt;/item&gt;&lt;item&gt;45&lt;/item&gt;&lt;item&gt;46&lt;/item&gt;&lt;item&gt;47&lt;/item&gt;&lt;item&gt;48&lt;/item&gt;&lt;item&gt;68&lt;/item&gt;&lt;item&gt;69&lt;/item&gt;&lt;item&gt;70&lt;/item&gt;&lt;item&gt;71&lt;/item&gt;&lt;item&gt;72&lt;/item&gt;&lt;item&gt;73&lt;/item&gt;&lt;item&gt;74&lt;/item&gt;&lt;/record-ids&gt;&lt;/item&gt;&lt;/Libraries&gt;"/>
  </w:docVars>
  <w:rsids>
    <w:rsidRoot w:val="00DE62E3"/>
    <w:rsid w:val="0000118B"/>
    <w:rsid w:val="000023D1"/>
    <w:rsid w:val="00024220"/>
    <w:rsid w:val="00044DF2"/>
    <w:rsid w:val="000511AF"/>
    <w:rsid w:val="00062BA6"/>
    <w:rsid w:val="00064FDF"/>
    <w:rsid w:val="00072E1F"/>
    <w:rsid w:val="000736A9"/>
    <w:rsid w:val="000738BA"/>
    <w:rsid w:val="0009053D"/>
    <w:rsid w:val="0009484B"/>
    <w:rsid w:val="000D4786"/>
    <w:rsid w:val="000E6494"/>
    <w:rsid w:val="000E6D61"/>
    <w:rsid w:val="00102C14"/>
    <w:rsid w:val="00161CD5"/>
    <w:rsid w:val="0017651C"/>
    <w:rsid w:val="00184D0C"/>
    <w:rsid w:val="001D081E"/>
    <w:rsid w:val="001D5F9E"/>
    <w:rsid w:val="001E2B14"/>
    <w:rsid w:val="001F7B8A"/>
    <w:rsid w:val="002013AB"/>
    <w:rsid w:val="00232500"/>
    <w:rsid w:val="002623BD"/>
    <w:rsid w:val="00276C93"/>
    <w:rsid w:val="00286F23"/>
    <w:rsid w:val="00290D44"/>
    <w:rsid w:val="002A7E29"/>
    <w:rsid w:val="002B488D"/>
    <w:rsid w:val="002B6F52"/>
    <w:rsid w:val="002C4B69"/>
    <w:rsid w:val="002E000B"/>
    <w:rsid w:val="002E2DDE"/>
    <w:rsid w:val="002E5C5C"/>
    <w:rsid w:val="002F5033"/>
    <w:rsid w:val="0030161F"/>
    <w:rsid w:val="00303ACF"/>
    <w:rsid w:val="00310AAB"/>
    <w:rsid w:val="00331D8D"/>
    <w:rsid w:val="00334424"/>
    <w:rsid w:val="0033767A"/>
    <w:rsid w:val="003429B7"/>
    <w:rsid w:val="00342DCA"/>
    <w:rsid w:val="00344877"/>
    <w:rsid w:val="003637A7"/>
    <w:rsid w:val="003702AE"/>
    <w:rsid w:val="00393B9D"/>
    <w:rsid w:val="00395E33"/>
    <w:rsid w:val="003A5867"/>
    <w:rsid w:val="003A66FE"/>
    <w:rsid w:val="003D3C6D"/>
    <w:rsid w:val="003D76CB"/>
    <w:rsid w:val="003E7D12"/>
    <w:rsid w:val="00411CF5"/>
    <w:rsid w:val="004406B7"/>
    <w:rsid w:val="004409FE"/>
    <w:rsid w:val="00460969"/>
    <w:rsid w:val="0046760B"/>
    <w:rsid w:val="00467EA1"/>
    <w:rsid w:val="00471BD2"/>
    <w:rsid w:val="0047228C"/>
    <w:rsid w:val="004727BE"/>
    <w:rsid w:val="00473650"/>
    <w:rsid w:val="00497C2F"/>
    <w:rsid w:val="004A231C"/>
    <w:rsid w:val="004D2A88"/>
    <w:rsid w:val="004D5269"/>
    <w:rsid w:val="004E41A9"/>
    <w:rsid w:val="004F6056"/>
    <w:rsid w:val="004F75C1"/>
    <w:rsid w:val="00520FF9"/>
    <w:rsid w:val="00536A99"/>
    <w:rsid w:val="00560518"/>
    <w:rsid w:val="00565780"/>
    <w:rsid w:val="00576C4C"/>
    <w:rsid w:val="00577FDD"/>
    <w:rsid w:val="00594BB9"/>
    <w:rsid w:val="005974F3"/>
    <w:rsid w:val="005D3497"/>
    <w:rsid w:val="005F54C9"/>
    <w:rsid w:val="00604F50"/>
    <w:rsid w:val="0065303F"/>
    <w:rsid w:val="00654250"/>
    <w:rsid w:val="00667F27"/>
    <w:rsid w:val="006724C3"/>
    <w:rsid w:val="00687605"/>
    <w:rsid w:val="006A312B"/>
    <w:rsid w:val="006E7D99"/>
    <w:rsid w:val="00725903"/>
    <w:rsid w:val="00730FE0"/>
    <w:rsid w:val="00734EED"/>
    <w:rsid w:val="00773D1C"/>
    <w:rsid w:val="00775656"/>
    <w:rsid w:val="0077594E"/>
    <w:rsid w:val="007868FE"/>
    <w:rsid w:val="007A2DC9"/>
    <w:rsid w:val="007B15BD"/>
    <w:rsid w:val="007C0C97"/>
    <w:rsid w:val="007C7F60"/>
    <w:rsid w:val="007E3873"/>
    <w:rsid w:val="007F52A4"/>
    <w:rsid w:val="0081180D"/>
    <w:rsid w:val="00813F21"/>
    <w:rsid w:val="008217ED"/>
    <w:rsid w:val="008242BA"/>
    <w:rsid w:val="00826E06"/>
    <w:rsid w:val="00842B63"/>
    <w:rsid w:val="0085283D"/>
    <w:rsid w:val="00865EF4"/>
    <w:rsid w:val="008817DF"/>
    <w:rsid w:val="008878AF"/>
    <w:rsid w:val="008957AB"/>
    <w:rsid w:val="008A509C"/>
    <w:rsid w:val="008F0F25"/>
    <w:rsid w:val="00916022"/>
    <w:rsid w:val="009422E2"/>
    <w:rsid w:val="00947078"/>
    <w:rsid w:val="00953531"/>
    <w:rsid w:val="009565D9"/>
    <w:rsid w:val="00962F17"/>
    <w:rsid w:val="00967F84"/>
    <w:rsid w:val="0097071E"/>
    <w:rsid w:val="009857C1"/>
    <w:rsid w:val="00985E3E"/>
    <w:rsid w:val="009B5D0A"/>
    <w:rsid w:val="009C6083"/>
    <w:rsid w:val="009D64E3"/>
    <w:rsid w:val="009D76F6"/>
    <w:rsid w:val="00A07A2A"/>
    <w:rsid w:val="00A1467B"/>
    <w:rsid w:val="00A16DBC"/>
    <w:rsid w:val="00A21D31"/>
    <w:rsid w:val="00A3274B"/>
    <w:rsid w:val="00A42FAC"/>
    <w:rsid w:val="00A57D31"/>
    <w:rsid w:val="00A779DE"/>
    <w:rsid w:val="00AB0090"/>
    <w:rsid w:val="00AB20F6"/>
    <w:rsid w:val="00AD1E3C"/>
    <w:rsid w:val="00AF406A"/>
    <w:rsid w:val="00AF7D53"/>
    <w:rsid w:val="00B06679"/>
    <w:rsid w:val="00B4287E"/>
    <w:rsid w:val="00B522C9"/>
    <w:rsid w:val="00B566CF"/>
    <w:rsid w:val="00B75B6A"/>
    <w:rsid w:val="00B866D2"/>
    <w:rsid w:val="00B90390"/>
    <w:rsid w:val="00B9088A"/>
    <w:rsid w:val="00BA3A48"/>
    <w:rsid w:val="00BA5C6E"/>
    <w:rsid w:val="00BA6FCF"/>
    <w:rsid w:val="00BB2D0F"/>
    <w:rsid w:val="00BD69E0"/>
    <w:rsid w:val="00BE024D"/>
    <w:rsid w:val="00BF2B47"/>
    <w:rsid w:val="00BF2C6B"/>
    <w:rsid w:val="00BF47CB"/>
    <w:rsid w:val="00BF6B68"/>
    <w:rsid w:val="00C11CFC"/>
    <w:rsid w:val="00C21A63"/>
    <w:rsid w:val="00C4357C"/>
    <w:rsid w:val="00C6095B"/>
    <w:rsid w:val="00C6647E"/>
    <w:rsid w:val="00C779D6"/>
    <w:rsid w:val="00C9006F"/>
    <w:rsid w:val="00C92CF2"/>
    <w:rsid w:val="00C96026"/>
    <w:rsid w:val="00CB4A25"/>
    <w:rsid w:val="00CB5D75"/>
    <w:rsid w:val="00CC2323"/>
    <w:rsid w:val="00CC7E46"/>
    <w:rsid w:val="00CF18A9"/>
    <w:rsid w:val="00D21438"/>
    <w:rsid w:val="00D44ED8"/>
    <w:rsid w:val="00D50615"/>
    <w:rsid w:val="00D5222D"/>
    <w:rsid w:val="00D56FD7"/>
    <w:rsid w:val="00D75ACC"/>
    <w:rsid w:val="00DA5FFD"/>
    <w:rsid w:val="00DB3B72"/>
    <w:rsid w:val="00DC0D19"/>
    <w:rsid w:val="00DC27B5"/>
    <w:rsid w:val="00DC6832"/>
    <w:rsid w:val="00DE4F18"/>
    <w:rsid w:val="00DE62E3"/>
    <w:rsid w:val="00DF0695"/>
    <w:rsid w:val="00DF70C4"/>
    <w:rsid w:val="00E151B7"/>
    <w:rsid w:val="00E23F8A"/>
    <w:rsid w:val="00E32BF2"/>
    <w:rsid w:val="00E33C37"/>
    <w:rsid w:val="00E3690E"/>
    <w:rsid w:val="00E36CCB"/>
    <w:rsid w:val="00E46B01"/>
    <w:rsid w:val="00E51611"/>
    <w:rsid w:val="00E52536"/>
    <w:rsid w:val="00E54345"/>
    <w:rsid w:val="00E63DD4"/>
    <w:rsid w:val="00E8603F"/>
    <w:rsid w:val="00EB2661"/>
    <w:rsid w:val="00EC302D"/>
    <w:rsid w:val="00EC4135"/>
    <w:rsid w:val="00EC7AF9"/>
    <w:rsid w:val="00ED24C0"/>
    <w:rsid w:val="00ED3602"/>
    <w:rsid w:val="00ED5378"/>
    <w:rsid w:val="00EE5391"/>
    <w:rsid w:val="00EE76F5"/>
    <w:rsid w:val="00EF6445"/>
    <w:rsid w:val="00F11ECE"/>
    <w:rsid w:val="00F242CC"/>
    <w:rsid w:val="00F30DE9"/>
    <w:rsid w:val="00FA6391"/>
    <w:rsid w:val="00FC5489"/>
    <w:rsid w:val="00FE58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FAC2C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C92CF2"/>
    <w:rPr>
      <w:color w:val="0000FF"/>
      <w:u w:val="single"/>
    </w:rPr>
  </w:style>
  <w:style w:type="paragraph" w:customStyle="1" w:styleId="EndNoteBibliographyTitle">
    <w:name w:val="EndNote Bibliography Title"/>
    <w:basedOn w:val="Normal"/>
    <w:link w:val="EndNoteBibliographyTitleChar"/>
    <w:rsid w:val="008878AF"/>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8878AF"/>
    <w:rPr>
      <w:rFonts w:ascii="Calibri" w:hAnsi="Calibri" w:cs="Calibri"/>
      <w:noProof/>
    </w:rPr>
  </w:style>
  <w:style w:type="paragraph" w:customStyle="1" w:styleId="EndNoteBibliography">
    <w:name w:val="EndNote Bibliography"/>
    <w:basedOn w:val="Normal"/>
    <w:link w:val="EndNoteBibliographyChar"/>
    <w:rsid w:val="008878AF"/>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8878AF"/>
    <w:rPr>
      <w:rFonts w:ascii="Calibri" w:hAnsi="Calibri" w:cs="Calibri"/>
      <w:noProof/>
    </w:rPr>
  </w:style>
  <w:style w:type="character" w:customStyle="1" w:styleId="UnresolvedMention1">
    <w:name w:val="Unresolved Mention1"/>
    <w:basedOn w:val="DefaultParagraphFont"/>
    <w:uiPriority w:val="99"/>
    <w:semiHidden/>
    <w:unhideWhenUsed/>
    <w:rsid w:val="008878AF"/>
    <w:rPr>
      <w:color w:val="808080"/>
      <w:shd w:val="clear" w:color="auto" w:fill="E6E6E6"/>
    </w:rPr>
  </w:style>
  <w:style w:type="paragraph" w:styleId="ListParagraph">
    <w:name w:val="List Paragraph"/>
    <w:basedOn w:val="Normal"/>
    <w:uiPriority w:val="34"/>
    <w:qFormat/>
    <w:rsid w:val="00232500"/>
    <w:pPr>
      <w:ind w:left="720"/>
      <w:contextualSpacing/>
    </w:pPr>
  </w:style>
  <w:style w:type="character" w:styleId="LineNumber">
    <w:name w:val="line number"/>
    <w:basedOn w:val="DefaultParagraphFont"/>
    <w:uiPriority w:val="99"/>
    <w:semiHidden/>
    <w:unhideWhenUsed/>
    <w:rsid w:val="003637A7"/>
  </w:style>
  <w:style w:type="character" w:customStyle="1" w:styleId="UnresolvedMention2">
    <w:name w:val="Unresolved Mention2"/>
    <w:basedOn w:val="DefaultParagraphFont"/>
    <w:uiPriority w:val="99"/>
    <w:semiHidden/>
    <w:unhideWhenUsed/>
    <w:rsid w:val="005974F3"/>
    <w:rPr>
      <w:color w:val="808080"/>
      <w:shd w:val="clear" w:color="auto" w:fill="E6E6E6"/>
    </w:rPr>
  </w:style>
  <w:style w:type="paragraph" w:styleId="BalloonText">
    <w:name w:val="Balloon Text"/>
    <w:basedOn w:val="Normal"/>
    <w:link w:val="BalloonTextChar"/>
    <w:uiPriority w:val="99"/>
    <w:semiHidden/>
    <w:unhideWhenUsed/>
    <w:rsid w:val="000736A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6A9"/>
    <w:rPr>
      <w:rFonts w:ascii="Segoe UI" w:hAnsi="Segoe UI" w:cs="Segoe UI"/>
      <w:sz w:val="18"/>
      <w:szCs w:val="18"/>
    </w:rPr>
  </w:style>
  <w:style w:type="paragraph" w:styleId="Header">
    <w:name w:val="header"/>
    <w:basedOn w:val="Normal"/>
    <w:link w:val="HeaderChar"/>
    <w:uiPriority w:val="99"/>
    <w:unhideWhenUsed/>
    <w:rsid w:val="004406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06B7"/>
  </w:style>
  <w:style w:type="paragraph" w:styleId="Footer">
    <w:name w:val="footer"/>
    <w:basedOn w:val="Normal"/>
    <w:link w:val="FooterChar"/>
    <w:uiPriority w:val="99"/>
    <w:unhideWhenUsed/>
    <w:rsid w:val="004406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06B7"/>
  </w:style>
  <w:style w:type="character" w:styleId="UnresolvedMention">
    <w:name w:val="Unresolved Mention"/>
    <w:basedOn w:val="DefaultParagraphFont"/>
    <w:uiPriority w:val="99"/>
    <w:semiHidden/>
    <w:unhideWhenUsed/>
    <w:rsid w:val="004727B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in12@niehs.nih.gov" TargetMode="External"/><Relationship Id="rId13" Type="http://schemas.openxmlformats.org/officeDocument/2006/relationships/hyperlink" Target="mailto:walker7@niehs.nih.gov" TargetMode="External"/><Relationship Id="rId18" Type="http://schemas.openxmlformats.org/officeDocument/2006/relationships/hyperlink" Target="mailto:scappinie@niehs.nih.gov"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chens3@niehs.nih.gov" TargetMode="External"/><Relationship Id="rId17" Type="http://schemas.openxmlformats.org/officeDocument/2006/relationships/hyperlink" Target="mailto:artiom.gruzdev@nih.gov" TargetMode="External"/><Relationship Id="rId2" Type="http://schemas.openxmlformats.org/officeDocument/2006/relationships/numbering" Target="numbering.xml"/><Relationship Id="rId16" Type="http://schemas.openxmlformats.org/officeDocument/2006/relationships/hyperlink" Target="mailto:amanda.mathew@duke.ed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inahgoulding@gmail.com" TargetMode="External"/><Relationship Id="rId5" Type="http://schemas.openxmlformats.org/officeDocument/2006/relationships/webSettings" Target="webSettings.xml"/><Relationship Id="rId15" Type="http://schemas.openxmlformats.org/officeDocument/2006/relationships/hyperlink" Target="mailto:vangor@mail.med.upenn.edu" TargetMode="External"/><Relationship Id="rId10" Type="http://schemas.openxmlformats.org/officeDocument/2006/relationships/hyperlink" Target="mailto:myers7@niehs.nih.gov" TargetMode="External"/><Relationship Id="rId19" Type="http://schemas.openxmlformats.org/officeDocument/2006/relationships/hyperlink" Target="mailto:mr.romeo@mindspring.com" TargetMode="External"/><Relationship Id="rId4" Type="http://schemas.openxmlformats.org/officeDocument/2006/relationships/settings" Target="settings.xml"/><Relationship Id="rId9" Type="http://schemas.openxmlformats.org/officeDocument/2006/relationships/hyperlink" Target="mailto:martin12@niehs.nih.gov" TargetMode="External"/><Relationship Id="rId14" Type="http://schemas.openxmlformats.org/officeDocument/2006/relationships/hyperlink" Target="mailto:thomas.porter@quintilesim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90BA9D-FE2D-4E1B-8654-EB2A665B6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7774</Words>
  <Characters>44316</Characters>
  <Application>Microsoft Office Word</Application>
  <DocSecurity>0</DocSecurity>
  <Lines>369</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2018-06-29T18:55:00Z</dcterms:created>
  <dcterms:modified xsi:type="dcterms:W3CDTF">2018-07-08T22:19:00Z</dcterms:modified>
</cp:coreProperties>
</file>