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null)" ContentType="image/x-em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95B8A0B" w:rsidR="006305D7" w:rsidRPr="00AC1342" w:rsidRDefault="006305D7" w:rsidP="005504E4">
      <w:pPr>
        <w:pStyle w:val="NormalWeb"/>
        <w:spacing w:before="0" w:beforeAutospacing="0" w:after="0" w:afterAutospacing="0"/>
        <w:outlineLvl w:val="0"/>
        <w:rPr>
          <w:rFonts w:asciiTheme="minorHAnsi" w:hAnsiTheme="minorHAnsi" w:cstheme="minorHAnsi"/>
          <w:rPrChange w:id="0" w:author="Author" w:date="2018-06-28T15:41:00Z">
            <w:rPr>
              <w:rFonts w:cstheme="minorHAnsi"/>
            </w:rPr>
          </w:rPrChange>
        </w:rPr>
      </w:pPr>
      <w:r w:rsidRPr="00AC1342">
        <w:rPr>
          <w:rFonts w:asciiTheme="minorHAnsi" w:hAnsiTheme="minorHAnsi" w:cstheme="minorHAnsi"/>
          <w:b/>
          <w:bCs/>
          <w:rPrChange w:id="1" w:author="Author" w:date="2018-06-28T15:41:00Z">
            <w:rPr>
              <w:rFonts w:cstheme="minorHAnsi"/>
              <w:b/>
              <w:bCs/>
            </w:rPr>
          </w:rPrChange>
        </w:rPr>
        <w:t>TITLE:</w:t>
      </w:r>
      <w:r w:rsidRPr="00AC1342">
        <w:rPr>
          <w:rFonts w:asciiTheme="minorHAnsi" w:hAnsiTheme="minorHAnsi" w:cstheme="minorHAnsi"/>
          <w:rPrChange w:id="2" w:author="Author" w:date="2018-06-28T15:41:00Z">
            <w:rPr>
              <w:rFonts w:cstheme="minorHAnsi"/>
            </w:rPr>
          </w:rPrChange>
        </w:rPr>
        <w:t xml:space="preserve"> </w:t>
      </w:r>
    </w:p>
    <w:p w14:paraId="0C76090E" w14:textId="360C2FB9" w:rsidR="007A4DD6" w:rsidRPr="00AC1342" w:rsidRDefault="00BD28DB" w:rsidP="000D3D79">
      <w:pPr>
        <w:rPr>
          <w:rFonts w:asciiTheme="minorHAnsi" w:hAnsiTheme="minorHAnsi" w:cstheme="minorHAnsi"/>
          <w:rPrChange w:id="3" w:author="Author" w:date="2018-06-28T15:41:00Z">
            <w:rPr>
              <w:rFonts w:cstheme="minorHAnsi"/>
            </w:rPr>
          </w:rPrChange>
        </w:rPr>
      </w:pPr>
      <w:r w:rsidRPr="00AC1342">
        <w:rPr>
          <w:rFonts w:asciiTheme="minorHAnsi" w:hAnsiTheme="minorHAnsi" w:cstheme="minorHAnsi"/>
          <w:rPrChange w:id="4" w:author="Author" w:date="2018-06-28T15:41:00Z">
            <w:rPr>
              <w:rFonts w:cstheme="minorHAnsi"/>
            </w:rPr>
          </w:rPrChange>
        </w:rPr>
        <w:t xml:space="preserve">Employing </w:t>
      </w:r>
      <w:r w:rsidR="00287844" w:rsidRPr="00AC1342">
        <w:rPr>
          <w:rFonts w:asciiTheme="minorHAnsi" w:hAnsiTheme="minorHAnsi" w:cstheme="minorHAnsi"/>
          <w:rPrChange w:id="5" w:author="Author" w:date="2018-06-28T15:41:00Z">
            <w:rPr>
              <w:rFonts w:cstheme="minorHAnsi"/>
            </w:rPr>
          </w:rPrChange>
        </w:rPr>
        <w:t>Pressurized Hot Water Extraction (PHWE)</w:t>
      </w:r>
      <w:r w:rsidRPr="00AC1342">
        <w:rPr>
          <w:rFonts w:asciiTheme="minorHAnsi" w:hAnsiTheme="minorHAnsi" w:cstheme="minorHAnsi"/>
          <w:rPrChange w:id="6" w:author="Author" w:date="2018-06-28T15:41:00Z">
            <w:rPr>
              <w:rFonts w:cstheme="minorHAnsi"/>
            </w:rPr>
          </w:rPrChange>
        </w:rPr>
        <w:t xml:space="preserve"> to Explore Natural Products Chemistry in </w:t>
      </w:r>
      <w:r w:rsidR="008C677B" w:rsidRPr="00AC1342">
        <w:rPr>
          <w:rFonts w:asciiTheme="minorHAnsi" w:hAnsiTheme="minorHAnsi" w:cstheme="minorHAnsi"/>
          <w:rPrChange w:id="7" w:author="Author" w:date="2018-06-28T15:41:00Z">
            <w:rPr>
              <w:rFonts w:cstheme="minorHAnsi"/>
            </w:rPr>
          </w:rPrChange>
        </w:rPr>
        <w:t xml:space="preserve">the Undergraduate </w:t>
      </w:r>
      <w:r w:rsidR="00287844" w:rsidRPr="00AC1342">
        <w:rPr>
          <w:rFonts w:asciiTheme="minorHAnsi" w:hAnsiTheme="minorHAnsi" w:cstheme="minorHAnsi"/>
          <w:rPrChange w:id="8" w:author="Author" w:date="2018-06-28T15:41:00Z">
            <w:rPr>
              <w:rFonts w:cstheme="minorHAnsi"/>
            </w:rPr>
          </w:rPrChange>
        </w:rPr>
        <w:t>Laboratory</w:t>
      </w:r>
      <w:r w:rsidR="008C677B" w:rsidRPr="00AC1342">
        <w:rPr>
          <w:rFonts w:asciiTheme="minorHAnsi" w:hAnsiTheme="minorHAnsi" w:cstheme="minorHAnsi"/>
          <w:rPrChange w:id="9" w:author="Author" w:date="2018-06-28T15:41:00Z">
            <w:rPr>
              <w:rFonts w:cstheme="minorHAnsi"/>
            </w:rPr>
          </w:rPrChange>
        </w:rPr>
        <w:t xml:space="preserve"> </w:t>
      </w:r>
    </w:p>
    <w:p w14:paraId="2E300B21" w14:textId="77777777" w:rsidR="007A4DD6" w:rsidRPr="00AC1342" w:rsidRDefault="007A4DD6" w:rsidP="000D3D79">
      <w:pPr>
        <w:rPr>
          <w:rFonts w:asciiTheme="minorHAnsi" w:hAnsiTheme="minorHAnsi" w:cstheme="minorHAnsi"/>
          <w:b/>
          <w:bCs/>
          <w:rPrChange w:id="10" w:author="Author" w:date="2018-06-28T15:41:00Z">
            <w:rPr>
              <w:rFonts w:cstheme="minorHAnsi"/>
              <w:b/>
              <w:bCs/>
            </w:rPr>
          </w:rPrChange>
        </w:rPr>
      </w:pPr>
    </w:p>
    <w:p w14:paraId="3D080DA3" w14:textId="3BF77DC8" w:rsidR="006305D7" w:rsidRPr="00AC1342" w:rsidRDefault="006305D7" w:rsidP="005504E4">
      <w:pPr>
        <w:outlineLvl w:val="0"/>
        <w:rPr>
          <w:rFonts w:asciiTheme="minorHAnsi" w:hAnsiTheme="minorHAnsi" w:cstheme="minorHAnsi"/>
          <w:b/>
          <w:bCs/>
          <w:rPrChange w:id="11" w:author="Author" w:date="2018-06-28T15:41:00Z">
            <w:rPr>
              <w:rFonts w:cstheme="minorHAnsi"/>
              <w:b/>
              <w:bCs/>
            </w:rPr>
          </w:rPrChange>
        </w:rPr>
      </w:pPr>
      <w:r w:rsidRPr="00AC1342">
        <w:rPr>
          <w:rFonts w:asciiTheme="minorHAnsi" w:hAnsiTheme="minorHAnsi" w:cstheme="minorHAnsi"/>
          <w:b/>
          <w:bCs/>
          <w:rPrChange w:id="12" w:author="Author" w:date="2018-06-28T15:41:00Z">
            <w:rPr>
              <w:rFonts w:cstheme="minorHAnsi"/>
              <w:b/>
              <w:bCs/>
            </w:rPr>
          </w:rPrChange>
        </w:rPr>
        <w:t>AUTHORS</w:t>
      </w:r>
      <w:r w:rsidR="000B662E" w:rsidRPr="00AC1342">
        <w:rPr>
          <w:rFonts w:asciiTheme="minorHAnsi" w:hAnsiTheme="minorHAnsi" w:cstheme="minorHAnsi"/>
          <w:b/>
          <w:bCs/>
          <w:rPrChange w:id="13" w:author="Author" w:date="2018-06-28T15:41:00Z">
            <w:rPr>
              <w:rFonts w:cstheme="minorHAnsi"/>
              <w:b/>
              <w:bCs/>
            </w:rPr>
          </w:rPrChange>
        </w:rPr>
        <w:t xml:space="preserve"> &amp; AFFILIATIONS</w:t>
      </w:r>
      <w:r w:rsidRPr="00AC1342">
        <w:rPr>
          <w:rFonts w:asciiTheme="minorHAnsi" w:hAnsiTheme="minorHAnsi" w:cstheme="minorHAnsi"/>
          <w:b/>
          <w:bCs/>
          <w:rPrChange w:id="14" w:author="Author" w:date="2018-06-28T15:41:00Z">
            <w:rPr>
              <w:rFonts w:cstheme="minorHAnsi"/>
              <w:b/>
              <w:bCs/>
            </w:rPr>
          </w:rPrChange>
        </w:rPr>
        <w:t xml:space="preserve">: </w:t>
      </w:r>
    </w:p>
    <w:p w14:paraId="452B3033" w14:textId="77777777" w:rsidR="00095AB9" w:rsidRPr="00AC1342" w:rsidRDefault="00095AB9" w:rsidP="000D3D79">
      <w:pPr>
        <w:rPr>
          <w:rFonts w:asciiTheme="minorHAnsi" w:hAnsiTheme="minorHAnsi" w:cstheme="minorHAnsi"/>
          <w:color w:val="808080" w:themeColor="background1" w:themeShade="80"/>
          <w:rPrChange w:id="15" w:author="Author" w:date="2018-06-28T15:41:00Z">
            <w:rPr>
              <w:rFonts w:cstheme="minorHAnsi"/>
              <w:color w:val="808080" w:themeColor="background1" w:themeShade="80"/>
            </w:rPr>
          </w:rPrChange>
        </w:rPr>
      </w:pPr>
    </w:p>
    <w:p w14:paraId="32B171D0" w14:textId="05135D33" w:rsidR="007A4DD6" w:rsidRPr="00AC1342" w:rsidRDefault="00AF22F2" w:rsidP="000D3D79">
      <w:pPr>
        <w:rPr>
          <w:rFonts w:asciiTheme="minorHAnsi" w:hAnsiTheme="minorHAnsi" w:cstheme="minorHAnsi"/>
          <w:rPrChange w:id="16" w:author="Author" w:date="2018-06-28T15:41:00Z">
            <w:rPr>
              <w:rFonts w:cstheme="minorHAnsi"/>
            </w:rPr>
          </w:rPrChange>
        </w:rPr>
      </w:pPr>
      <w:r w:rsidRPr="00AC1342">
        <w:rPr>
          <w:rFonts w:asciiTheme="minorHAnsi" w:hAnsiTheme="minorHAnsi" w:cstheme="minorHAnsi"/>
          <w:rPrChange w:id="17" w:author="Author" w:date="2018-06-28T15:41:00Z">
            <w:rPr>
              <w:rFonts w:cstheme="minorHAnsi"/>
            </w:rPr>
          </w:rPrChange>
        </w:rPr>
        <w:t>Curtis C. Ho,</w:t>
      </w:r>
      <w:r w:rsidRPr="00AC1342">
        <w:rPr>
          <w:rFonts w:asciiTheme="minorHAnsi" w:hAnsiTheme="minorHAnsi" w:cstheme="minorHAnsi"/>
          <w:vertAlign w:val="superscript"/>
          <w:rPrChange w:id="18" w:author="Author" w:date="2018-06-28T15:41:00Z">
            <w:rPr>
              <w:rFonts w:cstheme="minorHAnsi"/>
              <w:vertAlign w:val="superscript"/>
            </w:rPr>
          </w:rPrChange>
        </w:rPr>
        <w:t>1</w:t>
      </w:r>
      <w:r w:rsidRPr="00AC1342">
        <w:rPr>
          <w:rFonts w:asciiTheme="minorHAnsi" w:hAnsiTheme="minorHAnsi" w:cstheme="minorHAnsi"/>
          <w:rPrChange w:id="19" w:author="Author" w:date="2018-06-28T15:41:00Z">
            <w:rPr>
              <w:rFonts w:cstheme="minorHAnsi"/>
            </w:rPr>
          </w:rPrChange>
        </w:rPr>
        <w:t xml:space="preserve"> </w:t>
      </w:r>
      <w:r w:rsidR="00A4287A" w:rsidRPr="00AC1342">
        <w:rPr>
          <w:rFonts w:asciiTheme="minorHAnsi" w:hAnsiTheme="minorHAnsi" w:cstheme="minorHAnsi"/>
          <w:rPrChange w:id="20" w:author="Author" w:date="2018-06-28T15:41:00Z">
            <w:rPr>
              <w:rFonts w:cstheme="minorHAnsi"/>
            </w:rPr>
          </w:rPrChange>
        </w:rPr>
        <w:t>Bianca J</w:t>
      </w:r>
      <w:r w:rsidR="00AB1A34" w:rsidRPr="00AC1342">
        <w:rPr>
          <w:rFonts w:asciiTheme="minorHAnsi" w:hAnsiTheme="minorHAnsi" w:cstheme="minorHAnsi"/>
          <w:rPrChange w:id="21" w:author="Author" w:date="2018-06-28T15:41:00Z">
            <w:rPr>
              <w:rFonts w:cstheme="minorHAnsi"/>
            </w:rPr>
          </w:rPrChange>
        </w:rPr>
        <w:t>.</w:t>
      </w:r>
      <w:r w:rsidR="00A4287A" w:rsidRPr="00AC1342">
        <w:rPr>
          <w:rFonts w:asciiTheme="minorHAnsi" w:hAnsiTheme="minorHAnsi" w:cstheme="minorHAnsi"/>
          <w:rPrChange w:id="22" w:author="Author" w:date="2018-06-28T15:41:00Z">
            <w:rPr>
              <w:rFonts w:cstheme="minorHAnsi"/>
            </w:rPr>
          </w:rPrChange>
        </w:rPr>
        <w:t xml:space="preserve"> </w:t>
      </w:r>
      <w:r w:rsidR="009E1B75" w:rsidRPr="00AC1342">
        <w:rPr>
          <w:rFonts w:asciiTheme="minorHAnsi" w:hAnsiTheme="minorHAnsi" w:cstheme="minorHAnsi"/>
          <w:rPrChange w:id="23" w:author="Author" w:date="2018-06-28T15:41:00Z">
            <w:rPr>
              <w:rFonts w:cstheme="minorHAnsi"/>
            </w:rPr>
          </w:rPrChange>
        </w:rPr>
        <w:t>Deans, *</w:t>
      </w:r>
      <w:r w:rsidRPr="00AC1342">
        <w:rPr>
          <w:rFonts w:asciiTheme="minorHAnsi" w:hAnsiTheme="minorHAnsi" w:cstheme="minorHAnsi"/>
          <w:vertAlign w:val="superscript"/>
          <w:rPrChange w:id="24" w:author="Author" w:date="2018-06-28T15:41:00Z">
            <w:rPr>
              <w:rFonts w:cstheme="minorHAnsi"/>
              <w:vertAlign w:val="superscript"/>
            </w:rPr>
          </w:rPrChange>
        </w:rPr>
        <w:t>1</w:t>
      </w:r>
      <w:r w:rsidR="00A4287A" w:rsidRPr="00AC1342">
        <w:rPr>
          <w:rFonts w:asciiTheme="minorHAnsi" w:hAnsiTheme="minorHAnsi" w:cstheme="minorHAnsi"/>
          <w:rPrChange w:id="25" w:author="Author" w:date="2018-06-28T15:41:00Z">
            <w:rPr>
              <w:rFonts w:cstheme="minorHAnsi"/>
            </w:rPr>
          </w:rPrChange>
        </w:rPr>
        <w:t xml:space="preserve"> </w:t>
      </w:r>
      <w:r w:rsidRPr="00AC1342">
        <w:rPr>
          <w:rFonts w:asciiTheme="minorHAnsi" w:hAnsiTheme="minorHAnsi" w:cstheme="minorHAnsi"/>
          <w:rPrChange w:id="26" w:author="Author" w:date="2018-06-28T15:41:00Z">
            <w:rPr>
              <w:rFonts w:cstheme="minorHAnsi"/>
            </w:rPr>
          </w:rPrChange>
        </w:rPr>
        <w:t xml:space="preserve">Jeremy </w:t>
      </w:r>
      <w:r w:rsidR="009E1B75" w:rsidRPr="00AC1342">
        <w:rPr>
          <w:rFonts w:asciiTheme="minorHAnsi" w:hAnsiTheme="minorHAnsi" w:cstheme="minorHAnsi"/>
          <w:rPrChange w:id="27" w:author="Author" w:date="2018-06-28T15:41:00Z">
            <w:rPr>
              <w:rFonts w:cstheme="minorHAnsi"/>
            </w:rPr>
          </w:rPrChange>
        </w:rPr>
        <w:t>Just, *</w:t>
      </w:r>
      <w:r w:rsidRPr="00AC1342">
        <w:rPr>
          <w:rFonts w:asciiTheme="minorHAnsi" w:hAnsiTheme="minorHAnsi" w:cstheme="minorHAnsi"/>
          <w:vertAlign w:val="superscript"/>
          <w:rPrChange w:id="28" w:author="Author" w:date="2018-06-28T15:41:00Z">
            <w:rPr>
              <w:rFonts w:cstheme="minorHAnsi"/>
              <w:vertAlign w:val="superscript"/>
            </w:rPr>
          </w:rPrChange>
        </w:rPr>
        <w:t>1</w:t>
      </w:r>
      <w:r w:rsidRPr="00AC1342">
        <w:rPr>
          <w:rFonts w:asciiTheme="minorHAnsi" w:hAnsiTheme="minorHAnsi" w:cstheme="minorHAnsi"/>
          <w:rPrChange w:id="29" w:author="Author" w:date="2018-06-28T15:41:00Z">
            <w:rPr>
              <w:rFonts w:cstheme="minorHAnsi"/>
            </w:rPr>
          </w:rPrChange>
        </w:rPr>
        <w:t xml:space="preserve"> </w:t>
      </w:r>
      <w:r w:rsidR="00C51994" w:rsidRPr="00AC1342">
        <w:rPr>
          <w:rFonts w:asciiTheme="minorHAnsi" w:hAnsiTheme="minorHAnsi" w:cstheme="minorHAnsi"/>
          <w:rPrChange w:id="30" w:author="Author" w:date="2018-06-28T15:41:00Z">
            <w:rPr>
              <w:rFonts w:cstheme="minorHAnsi"/>
            </w:rPr>
          </w:rPrChange>
        </w:rPr>
        <w:t>Gregory G. Warr,</w:t>
      </w:r>
      <w:r w:rsidRPr="00AC1342">
        <w:rPr>
          <w:rFonts w:asciiTheme="minorHAnsi" w:hAnsiTheme="minorHAnsi" w:cstheme="minorHAnsi"/>
          <w:vertAlign w:val="superscript"/>
          <w:rPrChange w:id="31" w:author="Author" w:date="2018-06-28T15:41:00Z">
            <w:rPr>
              <w:rFonts w:cstheme="minorHAnsi"/>
              <w:vertAlign w:val="superscript"/>
            </w:rPr>
          </w:rPrChange>
        </w:rPr>
        <w:t>2</w:t>
      </w:r>
      <w:r w:rsidR="00C51994" w:rsidRPr="00AC1342">
        <w:rPr>
          <w:rFonts w:asciiTheme="minorHAnsi" w:hAnsiTheme="minorHAnsi" w:cstheme="minorHAnsi"/>
          <w:rPrChange w:id="32" w:author="Author" w:date="2018-06-28T15:41:00Z">
            <w:rPr>
              <w:rFonts w:cstheme="minorHAnsi"/>
            </w:rPr>
          </w:rPrChange>
        </w:rPr>
        <w:t xml:space="preserve"> Shane Wilkinson,</w:t>
      </w:r>
      <w:r w:rsidRPr="00AC1342">
        <w:rPr>
          <w:rFonts w:asciiTheme="minorHAnsi" w:hAnsiTheme="minorHAnsi" w:cstheme="minorHAnsi"/>
          <w:vertAlign w:val="superscript"/>
          <w:rPrChange w:id="33" w:author="Author" w:date="2018-06-28T15:41:00Z">
            <w:rPr>
              <w:rFonts w:cstheme="minorHAnsi"/>
              <w:vertAlign w:val="superscript"/>
            </w:rPr>
          </w:rPrChange>
        </w:rPr>
        <w:t>2</w:t>
      </w:r>
      <w:r w:rsidR="00C51994" w:rsidRPr="00AC1342">
        <w:rPr>
          <w:rFonts w:asciiTheme="minorHAnsi" w:hAnsiTheme="minorHAnsi" w:cstheme="minorHAnsi"/>
          <w:rPrChange w:id="34" w:author="Author" w:date="2018-06-28T15:41:00Z">
            <w:rPr>
              <w:rFonts w:cstheme="minorHAnsi"/>
            </w:rPr>
          </w:rPrChange>
        </w:rPr>
        <w:t xml:space="preserve"> Jason A. Smith,</w:t>
      </w:r>
      <w:r w:rsidRPr="00AC1342">
        <w:rPr>
          <w:rFonts w:asciiTheme="minorHAnsi" w:hAnsiTheme="minorHAnsi" w:cstheme="minorHAnsi"/>
          <w:vertAlign w:val="superscript"/>
          <w:rPrChange w:id="35" w:author="Author" w:date="2018-06-28T15:41:00Z">
            <w:rPr>
              <w:rFonts w:cstheme="minorHAnsi"/>
              <w:vertAlign w:val="superscript"/>
            </w:rPr>
          </w:rPrChange>
        </w:rPr>
        <w:t>1</w:t>
      </w:r>
      <w:r w:rsidR="00C51994" w:rsidRPr="00AC1342">
        <w:rPr>
          <w:rFonts w:asciiTheme="minorHAnsi" w:hAnsiTheme="minorHAnsi" w:cstheme="minorHAnsi"/>
          <w:rPrChange w:id="36" w:author="Author" w:date="2018-06-28T15:41:00Z">
            <w:rPr>
              <w:rFonts w:cstheme="minorHAnsi"/>
            </w:rPr>
          </w:rPrChange>
        </w:rPr>
        <w:t xml:space="preserve"> Alex C. Bissember</w:t>
      </w:r>
      <w:r w:rsidRPr="00AC1342">
        <w:rPr>
          <w:rFonts w:asciiTheme="minorHAnsi" w:hAnsiTheme="minorHAnsi" w:cstheme="minorHAnsi"/>
          <w:vertAlign w:val="superscript"/>
          <w:rPrChange w:id="37" w:author="Author" w:date="2018-06-28T15:41:00Z">
            <w:rPr>
              <w:rFonts w:cstheme="minorHAnsi"/>
              <w:vertAlign w:val="superscript"/>
            </w:rPr>
          </w:rPrChange>
        </w:rPr>
        <w:t>1</w:t>
      </w:r>
    </w:p>
    <w:p w14:paraId="0FBCE2EA" w14:textId="77777777" w:rsidR="00AF22F2" w:rsidRPr="00AC1342" w:rsidRDefault="00AF22F2" w:rsidP="000D3D79">
      <w:pPr>
        <w:rPr>
          <w:rFonts w:asciiTheme="minorHAnsi" w:hAnsiTheme="minorHAnsi" w:cstheme="minorHAnsi"/>
          <w:bCs/>
          <w:color w:val="808080" w:themeColor="background1" w:themeShade="80"/>
          <w:rPrChange w:id="38" w:author="Author" w:date="2018-06-28T15:41:00Z">
            <w:rPr>
              <w:rFonts w:cstheme="minorHAnsi"/>
              <w:bCs/>
              <w:color w:val="808080" w:themeColor="background1" w:themeShade="80"/>
            </w:rPr>
          </w:rPrChange>
        </w:rPr>
      </w:pPr>
    </w:p>
    <w:p w14:paraId="5272515E" w14:textId="62CF1D93" w:rsidR="00AF22F2" w:rsidRPr="00AC1342" w:rsidRDefault="00AF22F2" w:rsidP="000D3D79">
      <w:pPr>
        <w:rPr>
          <w:rFonts w:asciiTheme="minorHAnsi" w:hAnsiTheme="minorHAnsi" w:cstheme="minorHAnsi"/>
          <w:bCs/>
          <w:color w:val="000000" w:themeColor="text1"/>
          <w:rPrChange w:id="39" w:author="Author" w:date="2018-06-28T15:41:00Z">
            <w:rPr>
              <w:rFonts w:cstheme="minorHAnsi"/>
              <w:bCs/>
              <w:color w:val="000000" w:themeColor="text1"/>
            </w:rPr>
          </w:rPrChange>
        </w:rPr>
      </w:pPr>
      <w:r w:rsidRPr="00AC1342">
        <w:rPr>
          <w:rFonts w:asciiTheme="minorHAnsi" w:hAnsiTheme="minorHAnsi" w:cstheme="minorHAnsi"/>
          <w:bCs/>
          <w:color w:val="000000" w:themeColor="text1"/>
          <w:vertAlign w:val="superscript"/>
          <w:rPrChange w:id="40" w:author="Author" w:date="2018-06-28T15:41:00Z">
            <w:rPr>
              <w:rFonts w:cstheme="minorHAnsi"/>
              <w:bCs/>
              <w:color w:val="000000" w:themeColor="text1"/>
              <w:vertAlign w:val="superscript"/>
            </w:rPr>
          </w:rPrChange>
        </w:rPr>
        <w:t>1</w:t>
      </w:r>
      <w:r w:rsidRPr="00AC1342">
        <w:rPr>
          <w:rFonts w:asciiTheme="minorHAnsi" w:hAnsiTheme="minorHAnsi" w:cstheme="minorHAnsi"/>
          <w:bCs/>
          <w:color w:val="000000" w:themeColor="text1"/>
          <w:rPrChange w:id="41" w:author="Author" w:date="2018-06-28T15:41:00Z">
            <w:rPr>
              <w:rFonts w:cstheme="minorHAnsi"/>
              <w:bCs/>
              <w:color w:val="000000" w:themeColor="text1"/>
            </w:rPr>
          </w:rPrChange>
        </w:rPr>
        <w:t>School of Natural Sciences – Chemistry, University of Tasmania, Hobart, Tasmania, Australia</w:t>
      </w:r>
    </w:p>
    <w:p w14:paraId="3BA1D795" w14:textId="178293D4" w:rsidR="00AF22F2" w:rsidRPr="00AC1342" w:rsidRDefault="00AF22F2" w:rsidP="000D3D79">
      <w:pPr>
        <w:rPr>
          <w:rFonts w:asciiTheme="minorHAnsi" w:hAnsiTheme="minorHAnsi" w:cstheme="minorHAnsi"/>
          <w:bCs/>
          <w:color w:val="000000" w:themeColor="text1"/>
          <w:rPrChange w:id="42" w:author="Author" w:date="2018-06-28T15:41:00Z">
            <w:rPr>
              <w:rFonts w:cstheme="minorHAnsi"/>
              <w:bCs/>
              <w:color w:val="000000" w:themeColor="text1"/>
            </w:rPr>
          </w:rPrChange>
        </w:rPr>
      </w:pPr>
      <w:r w:rsidRPr="00AC1342">
        <w:rPr>
          <w:rFonts w:asciiTheme="minorHAnsi" w:hAnsiTheme="minorHAnsi" w:cstheme="minorHAnsi"/>
          <w:bCs/>
          <w:color w:val="000000" w:themeColor="text1"/>
          <w:vertAlign w:val="superscript"/>
          <w:rPrChange w:id="43" w:author="Author" w:date="2018-06-28T15:41:00Z">
            <w:rPr>
              <w:rFonts w:cstheme="minorHAnsi"/>
              <w:bCs/>
              <w:color w:val="000000" w:themeColor="text1"/>
              <w:vertAlign w:val="superscript"/>
            </w:rPr>
          </w:rPrChange>
        </w:rPr>
        <w:t>2</w:t>
      </w:r>
      <w:r w:rsidR="00E75872" w:rsidRPr="00AC1342">
        <w:rPr>
          <w:rFonts w:asciiTheme="minorHAnsi" w:hAnsiTheme="minorHAnsi" w:cstheme="minorHAnsi"/>
          <w:bCs/>
          <w:color w:val="000000" w:themeColor="text1"/>
          <w:rPrChange w:id="44" w:author="Author" w:date="2018-06-28T15:41:00Z">
            <w:rPr>
              <w:rFonts w:cstheme="minorHAnsi"/>
              <w:bCs/>
              <w:color w:val="000000" w:themeColor="text1"/>
            </w:rPr>
          </w:rPrChange>
        </w:rPr>
        <w:t>School of Chemistry,</w:t>
      </w:r>
      <w:r w:rsidRPr="00AC1342">
        <w:rPr>
          <w:rFonts w:asciiTheme="minorHAnsi" w:hAnsiTheme="minorHAnsi" w:cstheme="minorHAnsi"/>
          <w:bCs/>
          <w:color w:val="000000" w:themeColor="text1"/>
          <w:rPrChange w:id="45" w:author="Author" w:date="2018-06-28T15:41:00Z">
            <w:rPr>
              <w:rFonts w:cstheme="minorHAnsi"/>
              <w:bCs/>
              <w:color w:val="000000" w:themeColor="text1"/>
            </w:rPr>
          </w:rPrChange>
        </w:rPr>
        <w:t xml:space="preserve"> </w:t>
      </w:r>
      <w:r w:rsidR="00A03CDD" w:rsidRPr="00AC1342">
        <w:rPr>
          <w:rFonts w:asciiTheme="minorHAnsi" w:hAnsiTheme="minorHAnsi" w:cstheme="minorHAnsi"/>
          <w:bCs/>
          <w:color w:val="000000" w:themeColor="text1"/>
          <w:rPrChange w:id="46" w:author="Author" w:date="2018-06-28T15:41:00Z">
            <w:rPr>
              <w:rFonts w:cstheme="minorHAnsi"/>
              <w:bCs/>
              <w:color w:val="000000" w:themeColor="text1"/>
            </w:rPr>
          </w:rPrChange>
        </w:rPr>
        <w:t xml:space="preserve">The </w:t>
      </w:r>
      <w:r w:rsidRPr="00AC1342">
        <w:rPr>
          <w:rFonts w:asciiTheme="minorHAnsi" w:hAnsiTheme="minorHAnsi" w:cstheme="minorHAnsi"/>
          <w:bCs/>
          <w:color w:val="000000" w:themeColor="text1"/>
          <w:rPrChange w:id="47" w:author="Author" w:date="2018-06-28T15:41:00Z">
            <w:rPr>
              <w:rFonts w:cstheme="minorHAnsi"/>
              <w:bCs/>
              <w:color w:val="000000" w:themeColor="text1"/>
            </w:rPr>
          </w:rPrChange>
        </w:rPr>
        <w:t>University of Sydney, Sydney, New South Wales, Australia</w:t>
      </w:r>
    </w:p>
    <w:p w14:paraId="5105469A" w14:textId="77777777" w:rsidR="00AF22F2" w:rsidRPr="00AC1342" w:rsidRDefault="00AF22F2" w:rsidP="000D3D79">
      <w:pPr>
        <w:rPr>
          <w:rFonts w:asciiTheme="minorHAnsi" w:hAnsiTheme="minorHAnsi" w:cstheme="minorHAnsi"/>
          <w:bCs/>
          <w:color w:val="808080" w:themeColor="background1" w:themeShade="80"/>
          <w:rPrChange w:id="48" w:author="Author" w:date="2018-06-28T15:41:00Z">
            <w:rPr>
              <w:rFonts w:cstheme="minorHAnsi"/>
              <w:bCs/>
              <w:color w:val="808080" w:themeColor="background1" w:themeShade="80"/>
            </w:rPr>
          </w:rPrChange>
        </w:rPr>
      </w:pPr>
    </w:p>
    <w:p w14:paraId="5C59D3D8" w14:textId="271FE5C8" w:rsidR="00AF22F2" w:rsidRPr="00AC1342" w:rsidRDefault="00AF22F2" w:rsidP="000D3D79">
      <w:pPr>
        <w:rPr>
          <w:rFonts w:asciiTheme="minorHAnsi" w:eastAsia="MS Gothic" w:hAnsiTheme="minorHAnsi" w:cstheme="minorHAnsi"/>
          <w:bCs/>
          <w:color w:val="000000" w:themeColor="text1"/>
          <w:rPrChange w:id="49" w:author="Author" w:date="2018-06-28T15:41:00Z">
            <w:rPr>
              <w:rFonts w:ascii="MS Gothic" w:eastAsia="MS Gothic" w:hAnsi="MS Gothic" w:cs="MS Gothic"/>
              <w:bCs/>
              <w:color w:val="000000" w:themeColor="text1"/>
            </w:rPr>
          </w:rPrChange>
        </w:rPr>
      </w:pPr>
      <w:r w:rsidRPr="00AC1342">
        <w:rPr>
          <w:rFonts w:asciiTheme="minorHAnsi" w:hAnsiTheme="minorHAnsi" w:cstheme="minorHAnsi"/>
          <w:bCs/>
          <w:color w:val="000000" w:themeColor="text1"/>
          <w:rPrChange w:id="50" w:author="Author" w:date="2018-06-28T15:41:00Z">
            <w:rPr>
              <w:rFonts w:cstheme="minorHAnsi"/>
              <w:bCs/>
              <w:color w:val="000000" w:themeColor="text1"/>
            </w:rPr>
          </w:rPrChange>
        </w:rPr>
        <w:t>*These authors contributed equally</w:t>
      </w:r>
      <w:r w:rsidRPr="00AC1342">
        <w:rPr>
          <w:rFonts w:ascii="MS Gothic" w:eastAsia="MS Gothic" w:hAnsi="MS Gothic" w:cs="MS Gothic"/>
          <w:bCs/>
          <w:color w:val="000000" w:themeColor="text1"/>
        </w:rPr>
        <w:t> </w:t>
      </w:r>
    </w:p>
    <w:p w14:paraId="0DBF03B9" w14:textId="77777777" w:rsidR="000D3D79" w:rsidRPr="00AC1342" w:rsidRDefault="000D3D79" w:rsidP="000D3D79">
      <w:pPr>
        <w:rPr>
          <w:rFonts w:asciiTheme="minorHAnsi" w:eastAsia="MS Gothic" w:hAnsiTheme="minorHAnsi" w:cstheme="minorHAnsi"/>
          <w:bCs/>
          <w:color w:val="000000" w:themeColor="text1"/>
          <w:rPrChange w:id="51" w:author="Author" w:date="2018-06-28T15:41:00Z">
            <w:rPr>
              <w:rFonts w:ascii="MS Gothic" w:eastAsia="MS Gothic" w:hAnsi="MS Gothic" w:cs="MS Gothic"/>
              <w:bCs/>
              <w:color w:val="000000" w:themeColor="text1"/>
            </w:rPr>
          </w:rPrChange>
        </w:rPr>
      </w:pPr>
    </w:p>
    <w:p w14:paraId="35F49156" w14:textId="77777777" w:rsidR="000D3D79" w:rsidRPr="00AC1342" w:rsidRDefault="00970419" w:rsidP="000D3D79">
      <w:pPr>
        <w:rPr>
          <w:rFonts w:asciiTheme="minorHAnsi" w:hAnsiTheme="minorHAnsi" w:cstheme="minorHAnsi"/>
          <w:bCs/>
          <w:color w:val="000000" w:themeColor="text1"/>
          <w:rPrChange w:id="52" w:author="Author" w:date="2018-06-28T15:41:00Z">
            <w:rPr>
              <w:rFonts w:cstheme="minorHAnsi"/>
              <w:bCs/>
              <w:color w:val="000000" w:themeColor="text1"/>
            </w:rPr>
          </w:rPrChange>
        </w:rPr>
      </w:pPr>
      <w:r w:rsidRPr="00AC1342">
        <w:rPr>
          <w:rFonts w:asciiTheme="minorHAnsi" w:hAnsiTheme="minorHAnsi" w:cstheme="minorHAnsi"/>
          <w:bCs/>
          <w:color w:val="000000" w:themeColor="text1"/>
          <w:rPrChange w:id="53" w:author="Author" w:date="2018-06-28T15:41:00Z">
            <w:rPr>
              <w:rFonts w:cstheme="minorHAnsi"/>
              <w:bCs/>
              <w:color w:val="000000" w:themeColor="text1"/>
            </w:rPr>
          </w:rPrChange>
        </w:rPr>
        <w:t xml:space="preserve">Correspondence to: </w:t>
      </w:r>
    </w:p>
    <w:p w14:paraId="17B8F7BE" w14:textId="2A1CA203" w:rsidR="000D3D79" w:rsidRPr="00AC1342" w:rsidRDefault="00970419" w:rsidP="000D3D79">
      <w:pPr>
        <w:rPr>
          <w:rFonts w:asciiTheme="minorHAnsi" w:hAnsiTheme="minorHAnsi" w:cstheme="minorHAnsi"/>
          <w:bCs/>
          <w:color w:val="000000" w:themeColor="text1"/>
          <w:rPrChange w:id="54" w:author="Author" w:date="2018-06-28T15:41:00Z">
            <w:rPr>
              <w:rFonts w:cstheme="minorHAnsi"/>
              <w:bCs/>
              <w:color w:val="000000" w:themeColor="text1"/>
            </w:rPr>
          </w:rPrChange>
        </w:rPr>
      </w:pPr>
      <w:r w:rsidRPr="00AC1342">
        <w:rPr>
          <w:rFonts w:asciiTheme="minorHAnsi" w:hAnsiTheme="minorHAnsi" w:cstheme="minorHAnsi"/>
          <w:rPrChange w:id="55" w:author="Author" w:date="2018-06-28T15:41:00Z">
            <w:rPr>
              <w:rFonts w:cstheme="minorHAnsi"/>
            </w:rPr>
          </w:rPrChange>
        </w:rPr>
        <w:t>Shane Wilkinson</w:t>
      </w:r>
      <w:r w:rsidRPr="00AC1342">
        <w:rPr>
          <w:rFonts w:asciiTheme="minorHAnsi" w:hAnsiTheme="minorHAnsi" w:cstheme="minorHAnsi"/>
          <w:bCs/>
          <w:color w:val="000000" w:themeColor="text1"/>
          <w:rPrChange w:id="56" w:author="Author" w:date="2018-06-28T15:41:00Z">
            <w:rPr>
              <w:rFonts w:cstheme="minorHAnsi"/>
              <w:bCs/>
              <w:color w:val="000000" w:themeColor="text1"/>
            </w:rPr>
          </w:rPrChange>
        </w:rPr>
        <w:t xml:space="preserve"> </w:t>
      </w:r>
      <w:r w:rsidR="000D3D79" w:rsidRPr="00AC1342">
        <w:rPr>
          <w:rFonts w:asciiTheme="minorHAnsi" w:hAnsiTheme="minorHAnsi" w:cstheme="minorHAnsi"/>
          <w:bCs/>
          <w:color w:val="000000" w:themeColor="text1"/>
          <w:rPrChange w:id="57" w:author="Author" w:date="2018-06-28T15:41:00Z">
            <w:rPr>
              <w:rFonts w:cstheme="minorHAnsi"/>
              <w:bCs/>
              <w:color w:val="000000" w:themeColor="text1"/>
            </w:rPr>
          </w:rPrChange>
        </w:rPr>
        <w:tab/>
        <w:t>(</w:t>
      </w:r>
      <w:r w:rsidRPr="00AC1342">
        <w:rPr>
          <w:rFonts w:asciiTheme="minorHAnsi" w:hAnsiTheme="minorHAnsi" w:cstheme="minorHAnsi"/>
          <w:rPrChange w:id="58" w:author="Author" w:date="2018-06-28T15:41:00Z">
            <w:rPr>
              <w:rFonts w:cstheme="minorHAnsi"/>
            </w:rPr>
          </w:rPrChange>
        </w:rPr>
        <w:t>shane.wilkinson</w:t>
      </w:r>
      <w:r w:rsidRPr="00AC1342">
        <w:rPr>
          <w:rFonts w:asciiTheme="minorHAnsi" w:hAnsiTheme="minorHAnsi" w:cstheme="minorHAnsi"/>
          <w:bCs/>
          <w:color w:val="000000" w:themeColor="text1"/>
          <w:rPrChange w:id="59" w:author="Author" w:date="2018-06-28T15:41:00Z">
            <w:rPr>
              <w:rFonts w:cstheme="minorHAnsi"/>
              <w:bCs/>
              <w:color w:val="000000" w:themeColor="text1"/>
            </w:rPr>
          </w:rPrChange>
        </w:rPr>
        <w:t>@sydney.edu.au</w:t>
      </w:r>
      <w:r w:rsidR="000D3D79" w:rsidRPr="00AC1342">
        <w:rPr>
          <w:rFonts w:asciiTheme="minorHAnsi" w:hAnsiTheme="minorHAnsi" w:cstheme="minorHAnsi"/>
          <w:bCs/>
          <w:color w:val="000000" w:themeColor="text1"/>
          <w:rPrChange w:id="60" w:author="Author" w:date="2018-06-28T15:41:00Z">
            <w:rPr>
              <w:rFonts w:cstheme="minorHAnsi"/>
              <w:bCs/>
              <w:color w:val="000000" w:themeColor="text1"/>
            </w:rPr>
          </w:rPrChange>
        </w:rPr>
        <w:t>)</w:t>
      </w:r>
      <w:r w:rsidRPr="00AC1342">
        <w:rPr>
          <w:rFonts w:asciiTheme="minorHAnsi" w:hAnsiTheme="minorHAnsi" w:cstheme="minorHAnsi"/>
          <w:bCs/>
          <w:color w:val="000000" w:themeColor="text1"/>
          <w:rPrChange w:id="61" w:author="Author" w:date="2018-06-28T15:41:00Z">
            <w:rPr>
              <w:rFonts w:cstheme="minorHAnsi"/>
              <w:bCs/>
              <w:color w:val="000000" w:themeColor="text1"/>
            </w:rPr>
          </w:rPrChange>
        </w:rPr>
        <w:t xml:space="preserve"> </w:t>
      </w:r>
    </w:p>
    <w:p w14:paraId="66CAD023" w14:textId="3023CA72" w:rsidR="000D3D79" w:rsidRPr="00AC1342" w:rsidRDefault="00970419" w:rsidP="000D3D79">
      <w:pPr>
        <w:rPr>
          <w:rFonts w:asciiTheme="minorHAnsi" w:hAnsiTheme="minorHAnsi" w:cstheme="minorHAnsi"/>
          <w:bCs/>
          <w:color w:val="000000" w:themeColor="text1"/>
          <w:rPrChange w:id="62" w:author="Author" w:date="2018-06-28T15:41:00Z">
            <w:rPr>
              <w:rFonts w:cstheme="minorHAnsi"/>
              <w:bCs/>
              <w:color w:val="000000" w:themeColor="text1"/>
            </w:rPr>
          </w:rPrChange>
        </w:rPr>
      </w:pPr>
      <w:r w:rsidRPr="00AC1342">
        <w:rPr>
          <w:rFonts w:asciiTheme="minorHAnsi" w:hAnsiTheme="minorHAnsi" w:cstheme="minorHAnsi"/>
          <w:rPrChange w:id="63" w:author="Author" w:date="2018-06-28T15:41:00Z">
            <w:rPr>
              <w:rFonts w:cstheme="minorHAnsi"/>
            </w:rPr>
          </w:rPrChange>
        </w:rPr>
        <w:t>Jason Smith</w:t>
      </w:r>
      <w:r w:rsidRPr="00AC1342">
        <w:rPr>
          <w:rFonts w:asciiTheme="minorHAnsi" w:hAnsiTheme="minorHAnsi" w:cstheme="minorHAnsi"/>
          <w:bCs/>
          <w:color w:val="000000" w:themeColor="text1"/>
          <w:rPrChange w:id="64" w:author="Author" w:date="2018-06-28T15:41:00Z">
            <w:rPr>
              <w:rFonts w:cstheme="minorHAnsi"/>
              <w:bCs/>
              <w:color w:val="000000" w:themeColor="text1"/>
            </w:rPr>
          </w:rPrChange>
        </w:rPr>
        <w:t xml:space="preserve"> </w:t>
      </w:r>
      <w:r w:rsidR="000D3D79" w:rsidRPr="00AC1342">
        <w:rPr>
          <w:rFonts w:asciiTheme="minorHAnsi" w:hAnsiTheme="minorHAnsi" w:cstheme="minorHAnsi"/>
          <w:bCs/>
          <w:color w:val="000000" w:themeColor="text1"/>
          <w:rPrChange w:id="65" w:author="Author" w:date="2018-06-28T15:41:00Z">
            <w:rPr>
              <w:rFonts w:cstheme="minorHAnsi"/>
              <w:bCs/>
              <w:color w:val="000000" w:themeColor="text1"/>
            </w:rPr>
          </w:rPrChange>
        </w:rPr>
        <w:tab/>
      </w:r>
      <w:r w:rsidR="000D3D79" w:rsidRPr="00AC1342">
        <w:rPr>
          <w:rFonts w:asciiTheme="minorHAnsi" w:hAnsiTheme="minorHAnsi" w:cstheme="minorHAnsi"/>
          <w:bCs/>
          <w:color w:val="000000" w:themeColor="text1"/>
          <w:rPrChange w:id="66" w:author="Author" w:date="2018-06-28T15:41:00Z">
            <w:rPr>
              <w:rFonts w:cstheme="minorHAnsi"/>
              <w:bCs/>
              <w:color w:val="000000" w:themeColor="text1"/>
            </w:rPr>
          </w:rPrChange>
        </w:rPr>
        <w:tab/>
        <w:t>(</w:t>
      </w:r>
      <w:r w:rsidR="000D3D79" w:rsidRPr="00AC1342">
        <w:rPr>
          <w:rFonts w:asciiTheme="minorHAnsi" w:hAnsiTheme="minorHAnsi" w:cstheme="minorHAnsi"/>
          <w:rPrChange w:id="67" w:author="Author" w:date="2018-06-28T15:41:00Z">
            <w:rPr>
              <w:rFonts w:cstheme="minorHAnsi"/>
            </w:rPr>
          </w:rPrChange>
        </w:rPr>
        <w:t>jason.smith</w:t>
      </w:r>
      <w:r w:rsidR="000D3D79" w:rsidRPr="00AC1342">
        <w:rPr>
          <w:rFonts w:asciiTheme="minorHAnsi" w:hAnsiTheme="minorHAnsi" w:cstheme="minorHAnsi"/>
          <w:bCs/>
          <w:rPrChange w:id="68" w:author="Author" w:date="2018-06-28T15:41:00Z">
            <w:rPr>
              <w:rFonts w:cstheme="minorHAnsi"/>
              <w:bCs/>
            </w:rPr>
          </w:rPrChange>
        </w:rPr>
        <w:t>@utas.edu.au</w:t>
      </w:r>
      <w:r w:rsidR="000D3D79" w:rsidRPr="00AC1342">
        <w:rPr>
          <w:rFonts w:asciiTheme="minorHAnsi" w:hAnsiTheme="minorHAnsi" w:cstheme="minorHAnsi"/>
          <w:bCs/>
          <w:color w:val="000000" w:themeColor="text1"/>
          <w:rPrChange w:id="69" w:author="Author" w:date="2018-06-28T15:41:00Z">
            <w:rPr>
              <w:rFonts w:cstheme="minorHAnsi"/>
              <w:bCs/>
              <w:color w:val="000000" w:themeColor="text1"/>
            </w:rPr>
          </w:rPrChange>
        </w:rPr>
        <w:t>)</w:t>
      </w:r>
    </w:p>
    <w:p w14:paraId="04038EAB" w14:textId="4EA2604D" w:rsidR="00970419" w:rsidRPr="00AC1342" w:rsidRDefault="00970419" w:rsidP="000D3D79">
      <w:pPr>
        <w:rPr>
          <w:rFonts w:asciiTheme="minorHAnsi" w:hAnsiTheme="minorHAnsi" w:cstheme="minorHAnsi"/>
          <w:bCs/>
          <w:color w:val="000000" w:themeColor="text1"/>
          <w:rPrChange w:id="70" w:author="Author" w:date="2018-06-28T15:41:00Z">
            <w:rPr>
              <w:rFonts w:cstheme="minorHAnsi"/>
              <w:bCs/>
              <w:color w:val="000000" w:themeColor="text1"/>
            </w:rPr>
          </w:rPrChange>
        </w:rPr>
      </w:pPr>
      <w:r w:rsidRPr="00AC1342">
        <w:rPr>
          <w:rFonts w:asciiTheme="minorHAnsi" w:hAnsiTheme="minorHAnsi" w:cstheme="minorHAnsi"/>
          <w:bCs/>
          <w:color w:val="000000" w:themeColor="text1"/>
          <w:rPrChange w:id="71" w:author="Author" w:date="2018-06-28T15:41:00Z">
            <w:rPr>
              <w:rFonts w:cstheme="minorHAnsi"/>
              <w:bCs/>
              <w:color w:val="000000" w:themeColor="text1"/>
            </w:rPr>
          </w:rPrChange>
        </w:rPr>
        <w:t>Alex Bissember</w:t>
      </w:r>
      <w:r w:rsidR="000D3D79" w:rsidRPr="00AC1342">
        <w:rPr>
          <w:rFonts w:asciiTheme="minorHAnsi" w:hAnsiTheme="minorHAnsi" w:cstheme="minorHAnsi"/>
          <w:bCs/>
          <w:color w:val="000000" w:themeColor="text1"/>
          <w:rPrChange w:id="72" w:author="Author" w:date="2018-06-28T15:41:00Z">
            <w:rPr>
              <w:rFonts w:cstheme="minorHAnsi"/>
              <w:bCs/>
              <w:color w:val="000000" w:themeColor="text1"/>
            </w:rPr>
          </w:rPrChange>
        </w:rPr>
        <w:t xml:space="preserve"> </w:t>
      </w:r>
      <w:r w:rsidR="000D3D79" w:rsidRPr="00AC1342">
        <w:rPr>
          <w:rFonts w:asciiTheme="minorHAnsi" w:hAnsiTheme="minorHAnsi" w:cstheme="minorHAnsi"/>
          <w:bCs/>
          <w:color w:val="000000" w:themeColor="text1"/>
          <w:rPrChange w:id="73" w:author="Author" w:date="2018-06-28T15:41:00Z">
            <w:rPr>
              <w:rFonts w:cstheme="minorHAnsi"/>
              <w:bCs/>
              <w:color w:val="000000" w:themeColor="text1"/>
            </w:rPr>
          </w:rPrChange>
        </w:rPr>
        <w:tab/>
        <w:t>(</w:t>
      </w:r>
      <w:r w:rsidRPr="00AC1342">
        <w:rPr>
          <w:rFonts w:asciiTheme="minorHAnsi" w:hAnsiTheme="minorHAnsi" w:cstheme="minorHAnsi"/>
          <w:bCs/>
          <w:color w:val="000000" w:themeColor="text1"/>
          <w:rPrChange w:id="74" w:author="Author" w:date="2018-06-28T15:41:00Z">
            <w:rPr>
              <w:rFonts w:cstheme="minorHAnsi"/>
              <w:bCs/>
              <w:color w:val="000000" w:themeColor="text1"/>
            </w:rPr>
          </w:rPrChange>
        </w:rPr>
        <w:t>alex.bissember@utas.edu.au</w:t>
      </w:r>
      <w:r w:rsidR="000D3D79" w:rsidRPr="00AC1342">
        <w:rPr>
          <w:rFonts w:asciiTheme="minorHAnsi" w:hAnsiTheme="minorHAnsi" w:cstheme="minorHAnsi"/>
          <w:bCs/>
          <w:color w:val="000000" w:themeColor="text1"/>
          <w:rPrChange w:id="75" w:author="Author" w:date="2018-06-28T15:41:00Z">
            <w:rPr>
              <w:rFonts w:cstheme="minorHAnsi"/>
              <w:bCs/>
              <w:color w:val="000000" w:themeColor="text1"/>
            </w:rPr>
          </w:rPrChange>
        </w:rPr>
        <w:t>)</w:t>
      </w:r>
      <w:r w:rsidRPr="00AC1342">
        <w:rPr>
          <w:rFonts w:asciiTheme="minorHAnsi" w:hAnsiTheme="minorHAnsi" w:cstheme="minorHAnsi"/>
          <w:bCs/>
          <w:color w:val="000000" w:themeColor="text1"/>
          <w:rPrChange w:id="76" w:author="Author" w:date="2018-06-28T15:41:00Z">
            <w:rPr>
              <w:rFonts w:cstheme="minorHAnsi"/>
              <w:bCs/>
              <w:color w:val="000000" w:themeColor="text1"/>
            </w:rPr>
          </w:rPrChange>
        </w:rPr>
        <w:t xml:space="preserve"> </w:t>
      </w:r>
    </w:p>
    <w:p w14:paraId="60FCB589" w14:textId="42D11221" w:rsidR="00D04A95" w:rsidRPr="00AC1342" w:rsidRDefault="00D04A95" w:rsidP="000D3D79">
      <w:pPr>
        <w:rPr>
          <w:rFonts w:asciiTheme="minorHAnsi" w:hAnsiTheme="minorHAnsi" w:cstheme="minorHAnsi"/>
          <w:bCs/>
          <w:color w:val="808080" w:themeColor="background1" w:themeShade="80"/>
          <w:rPrChange w:id="77" w:author="Author" w:date="2018-06-28T15:41:00Z">
            <w:rPr>
              <w:rFonts w:cstheme="minorHAnsi"/>
              <w:bCs/>
              <w:color w:val="808080" w:themeColor="background1" w:themeShade="80"/>
            </w:rPr>
          </w:rPrChange>
        </w:rPr>
      </w:pPr>
    </w:p>
    <w:p w14:paraId="609DE5F0" w14:textId="77777777" w:rsidR="000D3D79" w:rsidRPr="00AC1342" w:rsidRDefault="00F60EE7" w:rsidP="000D3D79">
      <w:pPr>
        <w:rPr>
          <w:rFonts w:asciiTheme="minorHAnsi" w:hAnsiTheme="minorHAnsi" w:cstheme="minorHAnsi"/>
          <w:bCs/>
          <w:color w:val="000000" w:themeColor="text1"/>
          <w:rPrChange w:id="78" w:author="Author" w:date="2018-06-28T15:41:00Z">
            <w:rPr>
              <w:rFonts w:cstheme="minorHAnsi"/>
              <w:bCs/>
              <w:color w:val="000000" w:themeColor="text1"/>
            </w:rPr>
          </w:rPrChange>
        </w:rPr>
      </w:pPr>
      <w:r w:rsidRPr="00AC1342">
        <w:rPr>
          <w:rFonts w:asciiTheme="minorHAnsi" w:hAnsiTheme="minorHAnsi" w:cstheme="minorHAnsi"/>
          <w:bCs/>
          <w:color w:val="000000" w:themeColor="text1"/>
          <w:rPrChange w:id="79" w:author="Author" w:date="2018-06-28T15:41:00Z">
            <w:rPr>
              <w:rFonts w:cstheme="minorHAnsi"/>
              <w:bCs/>
              <w:color w:val="000000" w:themeColor="text1"/>
            </w:rPr>
          </w:rPrChange>
        </w:rPr>
        <w:t xml:space="preserve">Email addresses of other authors: </w:t>
      </w:r>
    </w:p>
    <w:p w14:paraId="6EC72F4F" w14:textId="514CB503" w:rsidR="000D3D79" w:rsidRPr="00AC1342" w:rsidRDefault="00F60EE7" w:rsidP="000D3D79">
      <w:pPr>
        <w:rPr>
          <w:rFonts w:asciiTheme="minorHAnsi" w:hAnsiTheme="minorHAnsi" w:cstheme="minorHAnsi"/>
          <w:bCs/>
          <w:color w:val="000000" w:themeColor="text1"/>
          <w:rPrChange w:id="80" w:author="Author" w:date="2018-06-28T15:41:00Z">
            <w:rPr>
              <w:rFonts w:cstheme="minorHAnsi"/>
              <w:bCs/>
              <w:color w:val="000000" w:themeColor="text1"/>
            </w:rPr>
          </w:rPrChange>
        </w:rPr>
      </w:pPr>
      <w:r w:rsidRPr="00AC1342">
        <w:rPr>
          <w:rFonts w:asciiTheme="minorHAnsi" w:hAnsiTheme="minorHAnsi" w:cstheme="minorHAnsi"/>
          <w:rPrChange w:id="81" w:author="Author" w:date="2018-06-28T15:41:00Z">
            <w:rPr>
              <w:rFonts w:cstheme="minorHAnsi"/>
            </w:rPr>
          </w:rPrChange>
        </w:rPr>
        <w:t xml:space="preserve">Curtis </w:t>
      </w:r>
      <w:proofErr w:type="spellStart"/>
      <w:r w:rsidRPr="00AC1342">
        <w:rPr>
          <w:rFonts w:asciiTheme="minorHAnsi" w:hAnsiTheme="minorHAnsi" w:cstheme="minorHAnsi"/>
          <w:rPrChange w:id="82" w:author="Author" w:date="2018-06-28T15:41:00Z">
            <w:rPr>
              <w:rFonts w:cstheme="minorHAnsi"/>
            </w:rPr>
          </w:rPrChange>
        </w:rPr>
        <w:t>Ho</w:t>
      </w:r>
      <w:proofErr w:type="spellEnd"/>
      <w:r w:rsidRPr="00AC1342">
        <w:rPr>
          <w:rFonts w:asciiTheme="minorHAnsi" w:hAnsiTheme="minorHAnsi" w:cstheme="minorHAnsi"/>
          <w:bCs/>
          <w:color w:val="000000" w:themeColor="text1"/>
          <w:rPrChange w:id="83" w:author="Author" w:date="2018-06-28T15:41:00Z">
            <w:rPr>
              <w:rFonts w:cstheme="minorHAnsi"/>
              <w:bCs/>
              <w:color w:val="000000" w:themeColor="text1"/>
            </w:rPr>
          </w:rPrChange>
        </w:rPr>
        <w:t xml:space="preserve"> </w:t>
      </w:r>
      <w:r w:rsidR="000D3D79" w:rsidRPr="00AC1342">
        <w:rPr>
          <w:rFonts w:asciiTheme="minorHAnsi" w:hAnsiTheme="minorHAnsi" w:cstheme="minorHAnsi"/>
          <w:bCs/>
          <w:color w:val="000000" w:themeColor="text1"/>
          <w:rPrChange w:id="84" w:author="Author" w:date="2018-06-28T15:41:00Z">
            <w:rPr>
              <w:rFonts w:cstheme="minorHAnsi"/>
              <w:bCs/>
              <w:color w:val="000000" w:themeColor="text1"/>
            </w:rPr>
          </w:rPrChange>
        </w:rPr>
        <w:tab/>
      </w:r>
      <w:r w:rsidR="000D3D79" w:rsidRPr="00AC1342">
        <w:rPr>
          <w:rFonts w:asciiTheme="minorHAnsi" w:hAnsiTheme="minorHAnsi" w:cstheme="minorHAnsi"/>
          <w:bCs/>
          <w:color w:val="000000" w:themeColor="text1"/>
          <w:rPrChange w:id="85" w:author="Author" w:date="2018-06-28T15:41:00Z">
            <w:rPr>
              <w:rFonts w:cstheme="minorHAnsi"/>
              <w:bCs/>
              <w:color w:val="000000" w:themeColor="text1"/>
            </w:rPr>
          </w:rPrChange>
        </w:rPr>
        <w:tab/>
      </w:r>
      <w:r w:rsidRPr="00AC1342">
        <w:rPr>
          <w:rFonts w:asciiTheme="minorHAnsi" w:hAnsiTheme="minorHAnsi" w:cstheme="minorHAnsi"/>
          <w:bCs/>
          <w:color w:val="000000" w:themeColor="text1"/>
          <w:rPrChange w:id="86" w:author="Author" w:date="2018-06-28T15:41:00Z">
            <w:rPr>
              <w:rFonts w:cstheme="minorHAnsi"/>
              <w:bCs/>
              <w:color w:val="000000" w:themeColor="text1"/>
            </w:rPr>
          </w:rPrChange>
        </w:rPr>
        <w:t>(</w:t>
      </w:r>
      <w:r w:rsidR="000D3D79" w:rsidRPr="00AC1342">
        <w:rPr>
          <w:rFonts w:asciiTheme="minorHAnsi" w:hAnsiTheme="minorHAnsi" w:cstheme="minorHAnsi"/>
          <w:rPrChange w:id="87" w:author="Author" w:date="2018-06-28T15:41:00Z">
            <w:rPr/>
          </w:rPrChange>
        </w:rPr>
        <w:t>curtis.ho@utas.edu.au</w:t>
      </w:r>
      <w:r w:rsidRPr="00AC1342">
        <w:rPr>
          <w:rFonts w:asciiTheme="minorHAnsi" w:hAnsiTheme="minorHAnsi" w:cstheme="minorHAnsi"/>
          <w:bCs/>
          <w:color w:val="000000" w:themeColor="text1"/>
          <w:rPrChange w:id="88" w:author="Author" w:date="2018-06-28T15:41:00Z">
            <w:rPr>
              <w:rFonts w:cstheme="minorHAnsi"/>
              <w:bCs/>
              <w:color w:val="000000" w:themeColor="text1"/>
            </w:rPr>
          </w:rPrChange>
        </w:rPr>
        <w:t>)</w:t>
      </w:r>
    </w:p>
    <w:p w14:paraId="18545745" w14:textId="7ECCD0F0" w:rsidR="000D3D79" w:rsidRPr="00AC1342" w:rsidRDefault="00F60EE7" w:rsidP="000D3D79">
      <w:pPr>
        <w:rPr>
          <w:rFonts w:asciiTheme="minorHAnsi" w:hAnsiTheme="minorHAnsi" w:cstheme="minorHAnsi"/>
          <w:bCs/>
          <w:color w:val="000000" w:themeColor="text1"/>
          <w:rPrChange w:id="89" w:author="Author" w:date="2018-06-28T15:41:00Z">
            <w:rPr>
              <w:rFonts w:cstheme="minorHAnsi"/>
              <w:bCs/>
              <w:color w:val="000000" w:themeColor="text1"/>
            </w:rPr>
          </w:rPrChange>
        </w:rPr>
      </w:pPr>
      <w:r w:rsidRPr="00AC1342">
        <w:rPr>
          <w:rFonts w:asciiTheme="minorHAnsi" w:hAnsiTheme="minorHAnsi" w:cstheme="minorHAnsi"/>
          <w:rPrChange w:id="90" w:author="Author" w:date="2018-06-28T15:41:00Z">
            <w:rPr>
              <w:rFonts w:cstheme="minorHAnsi"/>
            </w:rPr>
          </w:rPrChange>
        </w:rPr>
        <w:t>Bianca Deans</w:t>
      </w:r>
      <w:r w:rsidRPr="00AC1342">
        <w:rPr>
          <w:rFonts w:asciiTheme="minorHAnsi" w:hAnsiTheme="minorHAnsi" w:cstheme="minorHAnsi"/>
          <w:bCs/>
          <w:color w:val="000000" w:themeColor="text1"/>
          <w:rPrChange w:id="91" w:author="Author" w:date="2018-06-28T15:41:00Z">
            <w:rPr>
              <w:rFonts w:cstheme="minorHAnsi"/>
              <w:bCs/>
              <w:color w:val="000000" w:themeColor="text1"/>
            </w:rPr>
          </w:rPrChange>
        </w:rPr>
        <w:t xml:space="preserve"> </w:t>
      </w:r>
      <w:r w:rsidR="000D3D79" w:rsidRPr="00AC1342">
        <w:rPr>
          <w:rFonts w:asciiTheme="minorHAnsi" w:hAnsiTheme="minorHAnsi" w:cstheme="minorHAnsi"/>
          <w:bCs/>
          <w:color w:val="000000" w:themeColor="text1"/>
          <w:rPrChange w:id="92" w:author="Author" w:date="2018-06-28T15:41:00Z">
            <w:rPr>
              <w:rFonts w:cstheme="minorHAnsi"/>
              <w:bCs/>
              <w:color w:val="000000" w:themeColor="text1"/>
            </w:rPr>
          </w:rPrChange>
        </w:rPr>
        <w:tab/>
      </w:r>
      <w:r w:rsidR="000D3D79" w:rsidRPr="00AC1342">
        <w:rPr>
          <w:rFonts w:asciiTheme="minorHAnsi" w:hAnsiTheme="minorHAnsi" w:cstheme="minorHAnsi"/>
          <w:bCs/>
          <w:color w:val="000000" w:themeColor="text1"/>
          <w:rPrChange w:id="93" w:author="Author" w:date="2018-06-28T15:41:00Z">
            <w:rPr>
              <w:rFonts w:cstheme="minorHAnsi"/>
              <w:bCs/>
              <w:color w:val="000000" w:themeColor="text1"/>
            </w:rPr>
          </w:rPrChange>
        </w:rPr>
        <w:tab/>
      </w:r>
      <w:r w:rsidRPr="00AC1342">
        <w:rPr>
          <w:rFonts w:asciiTheme="minorHAnsi" w:hAnsiTheme="minorHAnsi" w:cstheme="minorHAnsi"/>
          <w:bCs/>
          <w:color w:val="000000" w:themeColor="text1"/>
          <w:rPrChange w:id="94" w:author="Author" w:date="2018-06-28T15:41:00Z">
            <w:rPr>
              <w:rFonts w:cstheme="minorHAnsi"/>
              <w:bCs/>
              <w:color w:val="000000" w:themeColor="text1"/>
            </w:rPr>
          </w:rPrChange>
        </w:rPr>
        <w:t>(</w:t>
      </w:r>
      <w:r w:rsidR="000D3D79" w:rsidRPr="00AC1342">
        <w:rPr>
          <w:rFonts w:asciiTheme="minorHAnsi" w:hAnsiTheme="minorHAnsi" w:cstheme="minorHAnsi"/>
          <w:bCs/>
          <w:color w:val="000000" w:themeColor="text1"/>
          <w:rPrChange w:id="95" w:author="Author" w:date="2018-06-28T15:41:00Z">
            <w:rPr>
              <w:rFonts w:cstheme="minorHAnsi"/>
              <w:bCs/>
              <w:color w:val="000000" w:themeColor="text1"/>
            </w:rPr>
          </w:rPrChange>
        </w:rPr>
        <w:t>bianca.deans@utas.edu.au</w:t>
      </w:r>
      <w:r w:rsidRPr="00AC1342">
        <w:rPr>
          <w:rFonts w:asciiTheme="minorHAnsi" w:hAnsiTheme="minorHAnsi" w:cstheme="minorHAnsi"/>
          <w:bCs/>
          <w:color w:val="000000" w:themeColor="text1"/>
          <w:rPrChange w:id="96" w:author="Author" w:date="2018-06-28T15:41:00Z">
            <w:rPr>
              <w:rFonts w:cstheme="minorHAnsi"/>
              <w:bCs/>
              <w:color w:val="000000" w:themeColor="text1"/>
            </w:rPr>
          </w:rPrChange>
        </w:rPr>
        <w:t>)</w:t>
      </w:r>
    </w:p>
    <w:p w14:paraId="3D708F8D" w14:textId="6053AFFF" w:rsidR="000D3D79" w:rsidRPr="00AC1342" w:rsidRDefault="00F60EE7" w:rsidP="000D3D79">
      <w:pPr>
        <w:rPr>
          <w:rFonts w:asciiTheme="minorHAnsi" w:hAnsiTheme="minorHAnsi" w:cstheme="minorHAnsi"/>
          <w:bCs/>
          <w:color w:val="000000" w:themeColor="text1"/>
          <w:rPrChange w:id="97" w:author="Author" w:date="2018-06-28T15:41:00Z">
            <w:rPr>
              <w:rFonts w:cstheme="minorHAnsi"/>
              <w:bCs/>
              <w:color w:val="000000" w:themeColor="text1"/>
            </w:rPr>
          </w:rPrChange>
        </w:rPr>
      </w:pPr>
      <w:r w:rsidRPr="00AC1342">
        <w:rPr>
          <w:rFonts w:asciiTheme="minorHAnsi" w:hAnsiTheme="minorHAnsi" w:cstheme="minorHAnsi"/>
          <w:rPrChange w:id="98" w:author="Author" w:date="2018-06-28T15:41:00Z">
            <w:rPr>
              <w:rFonts w:cstheme="minorHAnsi"/>
            </w:rPr>
          </w:rPrChange>
        </w:rPr>
        <w:t>Jeremy Just</w:t>
      </w:r>
      <w:r w:rsidRPr="00AC1342">
        <w:rPr>
          <w:rFonts w:asciiTheme="minorHAnsi" w:hAnsiTheme="minorHAnsi" w:cstheme="minorHAnsi"/>
          <w:bCs/>
          <w:color w:val="000000" w:themeColor="text1"/>
          <w:rPrChange w:id="99" w:author="Author" w:date="2018-06-28T15:41:00Z">
            <w:rPr>
              <w:rFonts w:cstheme="minorHAnsi"/>
              <w:bCs/>
              <w:color w:val="000000" w:themeColor="text1"/>
            </w:rPr>
          </w:rPrChange>
        </w:rPr>
        <w:t xml:space="preserve"> </w:t>
      </w:r>
      <w:r w:rsidR="000D3D79" w:rsidRPr="00AC1342">
        <w:rPr>
          <w:rFonts w:asciiTheme="minorHAnsi" w:hAnsiTheme="minorHAnsi" w:cstheme="minorHAnsi"/>
          <w:bCs/>
          <w:color w:val="000000" w:themeColor="text1"/>
          <w:rPrChange w:id="100" w:author="Author" w:date="2018-06-28T15:41:00Z">
            <w:rPr>
              <w:rFonts w:cstheme="minorHAnsi"/>
              <w:bCs/>
              <w:color w:val="000000" w:themeColor="text1"/>
            </w:rPr>
          </w:rPrChange>
        </w:rPr>
        <w:tab/>
      </w:r>
      <w:r w:rsidR="000D3D79" w:rsidRPr="00AC1342">
        <w:rPr>
          <w:rFonts w:asciiTheme="minorHAnsi" w:hAnsiTheme="minorHAnsi" w:cstheme="minorHAnsi"/>
          <w:bCs/>
          <w:color w:val="000000" w:themeColor="text1"/>
          <w:rPrChange w:id="101" w:author="Author" w:date="2018-06-28T15:41:00Z">
            <w:rPr>
              <w:rFonts w:cstheme="minorHAnsi"/>
              <w:bCs/>
              <w:color w:val="000000" w:themeColor="text1"/>
            </w:rPr>
          </w:rPrChange>
        </w:rPr>
        <w:tab/>
      </w:r>
      <w:r w:rsidRPr="00AC1342">
        <w:rPr>
          <w:rFonts w:asciiTheme="minorHAnsi" w:hAnsiTheme="minorHAnsi" w:cstheme="minorHAnsi"/>
          <w:bCs/>
          <w:color w:val="000000" w:themeColor="text1"/>
          <w:rPrChange w:id="102" w:author="Author" w:date="2018-06-28T15:41:00Z">
            <w:rPr>
              <w:rFonts w:cstheme="minorHAnsi"/>
              <w:bCs/>
              <w:color w:val="000000" w:themeColor="text1"/>
            </w:rPr>
          </w:rPrChange>
        </w:rPr>
        <w:t>(</w:t>
      </w:r>
      <w:r w:rsidR="000D3D79" w:rsidRPr="00AC1342">
        <w:rPr>
          <w:rFonts w:asciiTheme="minorHAnsi" w:hAnsiTheme="minorHAnsi" w:cstheme="minorHAnsi"/>
          <w:color w:val="000000" w:themeColor="text1"/>
          <w:rPrChange w:id="103" w:author="Author" w:date="2018-06-28T15:41:00Z">
            <w:rPr>
              <w:color w:val="000000" w:themeColor="text1"/>
            </w:rPr>
          </w:rPrChange>
        </w:rPr>
        <w:t>jeremy.just@utas.edu.au</w:t>
      </w:r>
      <w:r w:rsidRPr="00AC1342">
        <w:rPr>
          <w:rFonts w:asciiTheme="minorHAnsi" w:hAnsiTheme="minorHAnsi" w:cstheme="minorHAnsi"/>
          <w:bCs/>
          <w:color w:val="000000" w:themeColor="text1"/>
          <w:rPrChange w:id="104" w:author="Author" w:date="2018-06-28T15:41:00Z">
            <w:rPr>
              <w:rFonts w:cstheme="minorHAnsi"/>
              <w:bCs/>
              <w:color w:val="000000" w:themeColor="text1"/>
            </w:rPr>
          </w:rPrChange>
        </w:rPr>
        <w:t>)</w:t>
      </w:r>
    </w:p>
    <w:p w14:paraId="1EE2BF8D" w14:textId="783F1A72" w:rsidR="00F60EE7" w:rsidRPr="00AC1342" w:rsidRDefault="00F60EE7" w:rsidP="000D3D79">
      <w:pPr>
        <w:rPr>
          <w:rFonts w:asciiTheme="minorHAnsi" w:hAnsiTheme="minorHAnsi" w:cstheme="minorHAnsi"/>
          <w:bCs/>
          <w:color w:val="000000" w:themeColor="text1"/>
          <w:rPrChange w:id="105" w:author="Author" w:date="2018-06-28T15:41:00Z">
            <w:rPr>
              <w:rFonts w:cstheme="minorHAnsi"/>
              <w:bCs/>
              <w:color w:val="000000" w:themeColor="text1"/>
            </w:rPr>
          </w:rPrChange>
        </w:rPr>
      </w:pPr>
      <w:r w:rsidRPr="00AC1342">
        <w:rPr>
          <w:rFonts w:asciiTheme="minorHAnsi" w:hAnsiTheme="minorHAnsi" w:cstheme="minorHAnsi"/>
          <w:bCs/>
          <w:color w:val="000000" w:themeColor="text1"/>
          <w:rPrChange w:id="106" w:author="Author" w:date="2018-06-28T15:41:00Z">
            <w:rPr>
              <w:rFonts w:cstheme="minorHAnsi"/>
              <w:bCs/>
              <w:color w:val="000000" w:themeColor="text1"/>
            </w:rPr>
          </w:rPrChange>
        </w:rPr>
        <w:t xml:space="preserve">Gregory </w:t>
      </w:r>
      <w:proofErr w:type="spellStart"/>
      <w:r w:rsidRPr="00AC1342">
        <w:rPr>
          <w:rFonts w:asciiTheme="minorHAnsi" w:hAnsiTheme="minorHAnsi" w:cstheme="minorHAnsi"/>
          <w:bCs/>
          <w:color w:val="000000" w:themeColor="text1"/>
          <w:rPrChange w:id="107" w:author="Author" w:date="2018-06-28T15:41:00Z">
            <w:rPr>
              <w:rFonts w:cstheme="minorHAnsi"/>
              <w:bCs/>
              <w:color w:val="000000" w:themeColor="text1"/>
            </w:rPr>
          </w:rPrChange>
        </w:rPr>
        <w:t>Warr</w:t>
      </w:r>
      <w:proofErr w:type="spellEnd"/>
      <w:r w:rsidRPr="00AC1342">
        <w:rPr>
          <w:rFonts w:asciiTheme="minorHAnsi" w:hAnsiTheme="minorHAnsi" w:cstheme="minorHAnsi"/>
          <w:bCs/>
          <w:color w:val="000000" w:themeColor="text1"/>
          <w:rPrChange w:id="108" w:author="Author" w:date="2018-06-28T15:41:00Z">
            <w:rPr>
              <w:rFonts w:cstheme="minorHAnsi"/>
              <w:bCs/>
              <w:color w:val="000000" w:themeColor="text1"/>
            </w:rPr>
          </w:rPrChange>
        </w:rPr>
        <w:t xml:space="preserve"> </w:t>
      </w:r>
      <w:r w:rsidR="000D3D79" w:rsidRPr="00AC1342">
        <w:rPr>
          <w:rFonts w:asciiTheme="minorHAnsi" w:hAnsiTheme="minorHAnsi" w:cstheme="minorHAnsi"/>
          <w:bCs/>
          <w:color w:val="000000" w:themeColor="text1"/>
          <w:rPrChange w:id="109" w:author="Author" w:date="2018-06-28T15:41:00Z">
            <w:rPr>
              <w:rFonts w:cstheme="minorHAnsi"/>
              <w:bCs/>
              <w:color w:val="000000" w:themeColor="text1"/>
            </w:rPr>
          </w:rPrChange>
        </w:rPr>
        <w:tab/>
      </w:r>
      <w:r w:rsidR="000D3D79" w:rsidRPr="00AC1342">
        <w:rPr>
          <w:rFonts w:asciiTheme="minorHAnsi" w:hAnsiTheme="minorHAnsi" w:cstheme="minorHAnsi"/>
          <w:bCs/>
          <w:color w:val="000000" w:themeColor="text1"/>
          <w:rPrChange w:id="110" w:author="Author" w:date="2018-06-28T15:41:00Z">
            <w:rPr>
              <w:rFonts w:cstheme="minorHAnsi"/>
              <w:bCs/>
              <w:color w:val="000000" w:themeColor="text1"/>
            </w:rPr>
          </w:rPrChange>
        </w:rPr>
        <w:tab/>
      </w:r>
      <w:r w:rsidR="003846C9" w:rsidRPr="00AC1342">
        <w:rPr>
          <w:rFonts w:asciiTheme="minorHAnsi" w:hAnsiTheme="minorHAnsi" w:cstheme="minorHAnsi"/>
          <w:bCs/>
          <w:color w:val="000000" w:themeColor="text1"/>
          <w:rPrChange w:id="111" w:author="Author" w:date="2018-06-28T15:41:00Z">
            <w:rPr>
              <w:rFonts w:cstheme="minorHAnsi"/>
              <w:bCs/>
              <w:color w:val="000000" w:themeColor="text1"/>
            </w:rPr>
          </w:rPrChange>
        </w:rPr>
        <w:t>(gregory.warr</w:t>
      </w:r>
      <w:r w:rsidRPr="00AC1342">
        <w:rPr>
          <w:rFonts w:asciiTheme="minorHAnsi" w:hAnsiTheme="minorHAnsi" w:cstheme="minorHAnsi"/>
          <w:bCs/>
          <w:color w:val="000000" w:themeColor="text1"/>
          <w:rPrChange w:id="112" w:author="Author" w:date="2018-06-28T15:41:00Z">
            <w:rPr>
              <w:rFonts w:cstheme="minorHAnsi"/>
              <w:bCs/>
              <w:color w:val="000000" w:themeColor="text1"/>
            </w:rPr>
          </w:rPrChange>
        </w:rPr>
        <w:t>@sydney.edu.au)</w:t>
      </w:r>
    </w:p>
    <w:p w14:paraId="0348E76C" w14:textId="77777777" w:rsidR="00F60EE7" w:rsidRPr="00AC1342" w:rsidRDefault="00F60EE7" w:rsidP="000D3D79">
      <w:pPr>
        <w:rPr>
          <w:rFonts w:asciiTheme="minorHAnsi" w:hAnsiTheme="minorHAnsi" w:cstheme="minorHAnsi"/>
          <w:bCs/>
          <w:color w:val="808080" w:themeColor="background1" w:themeShade="80"/>
          <w:rPrChange w:id="113" w:author="Author" w:date="2018-06-28T15:41:00Z">
            <w:rPr>
              <w:rFonts w:cstheme="minorHAnsi"/>
              <w:bCs/>
              <w:color w:val="808080" w:themeColor="background1" w:themeShade="80"/>
            </w:rPr>
          </w:rPrChange>
        </w:rPr>
      </w:pPr>
    </w:p>
    <w:p w14:paraId="71B79AC9" w14:textId="20A13EA5" w:rsidR="006305D7" w:rsidRPr="00AC1342" w:rsidRDefault="006305D7" w:rsidP="005504E4">
      <w:pPr>
        <w:pStyle w:val="NormalWeb"/>
        <w:spacing w:before="0" w:beforeAutospacing="0" w:after="0" w:afterAutospacing="0"/>
        <w:outlineLvl w:val="0"/>
        <w:rPr>
          <w:rFonts w:asciiTheme="minorHAnsi" w:hAnsiTheme="minorHAnsi" w:cstheme="minorHAnsi"/>
          <w:rPrChange w:id="114" w:author="Author" w:date="2018-06-28T15:41:00Z">
            <w:rPr>
              <w:rFonts w:cstheme="minorHAnsi"/>
            </w:rPr>
          </w:rPrChange>
        </w:rPr>
      </w:pPr>
      <w:r w:rsidRPr="00AC1342">
        <w:rPr>
          <w:rFonts w:asciiTheme="minorHAnsi" w:hAnsiTheme="minorHAnsi" w:cstheme="minorHAnsi"/>
          <w:b/>
          <w:bCs/>
          <w:rPrChange w:id="115" w:author="Author" w:date="2018-06-28T15:41:00Z">
            <w:rPr>
              <w:rFonts w:cstheme="minorHAnsi"/>
              <w:b/>
              <w:bCs/>
            </w:rPr>
          </w:rPrChange>
        </w:rPr>
        <w:t>KEYWORDS:</w:t>
      </w:r>
      <w:r w:rsidRPr="00AC1342">
        <w:rPr>
          <w:rFonts w:asciiTheme="minorHAnsi" w:hAnsiTheme="minorHAnsi" w:cstheme="minorHAnsi"/>
          <w:rPrChange w:id="116" w:author="Author" w:date="2018-06-28T15:41:00Z">
            <w:rPr>
              <w:rFonts w:cstheme="minorHAnsi"/>
            </w:rPr>
          </w:rPrChange>
        </w:rPr>
        <w:t xml:space="preserve"> </w:t>
      </w:r>
    </w:p>
    <w:p w14:paraId="6C0B0781" w14:textId="20411F0D" w:rsidR="007A4DD6" w:rsidRPr="00AC1342" w:rsidRDefault="00CC657E">
      <w:pPr>
        <w:jc w:val="both"/>
        <w:rPr>
          <w:rFonts w:asciiTheme="minorHAnsi" w:hAnsiTheme="minorHAnsi" w:cstheme="minorHAnsi"/>
          <w:rPrChange w:id="117" w:author="Author" w:date="2018-06-28T15:41:00Z">
            <w:rPr>
              <w:rFonts w:cstheme="minorHAnsi"/>
            </w:rPr>
          </w:rPrChange>
        </w:rPr>
        <w:pPrChange w:id="118" w:author="Author" w:date="2018-06-28T15:43:00Z">
          <w:pPr/>
        </w:pPrChange>
      </w:pPr>
      <w:r w:rsidRPr="00AC1342">
        <w:rPr>
          <w:rFonts w:asciiTheme="minorHAnsi" w:hAnsiTheme="minorHAnsi" w:cstheme="minorHAnsi"/>
          <w:rPrChange w:id="119" w:author="Author" w:date="2018-06-28T15:41:00Z">
            <w:rPr>
              <w:rFonts w:cstheme="minorHAnsi"/>
            </w:rPr>
          </w:rPrChange>
        </w:rPr>
        <w:t xml:space="preserve">Chemical Education, </w:t>
      </w:r>
      <w:r w:rsidR="00A4287A" w:rsidRPr="00AC1342">
        <w:rPr>
          <w:rFonts w:asciiTheme="minorHAnsi" w:hAnsiTheme="minorHAnsi" w:cstheme="minorHAnsi"/>
          <w:rPrChange w:id="120" w:author="Author" w:date="2018-06-28T15:41:00Z">
            <w:rPr>
              <w:rFonts w:cstheme="minorHAnsi"/>
            </w:rPr>
          </w:rPrChange>
        </w:rPr>
        <w:t>Pressuri</w:t>
      </w:r>
      <w:r w:rsidR="003C47E2" w:rsidRPr="00AC1342">
        <w:rPr>
          <w:rFonts w:asciiTheme="minorHAnsi" w:hAnsiTheme="minorHAnsi" w:cstheme="minorHAnsi"/>
          <w:rPrChange w:id="121" w:author="Author" w:date="2018-06-28T15:41:00Z">
            <w:rPr>
              <w:rFonts w:cstheme="minorHAnsi"/>
            </w:rPr>
          </w:rPrChange>
        </w:rPr>
        <w:t>z</w:t>
      </w:r>
      <w:r w:rsidR="00A4287A" w:rsidRPr="00AC1342">
        <w:rPr>
          <w:rFonts w:asciiTheme="minorHAnsi" w:hAnsiTheme="minorHAnsi" w:cstheme="minorHAnsi"/>
          <w:rPrChange w:id="122" w:author="Author" w:date="2018-06-28T15:41:00Z">
            <w:rPr>
              <w:rFonts w:cstheme="minorHAnsi"/>
            </w:rPr>
          </w:rPrChange>
        </w:rPr>
        <w:t>ed Hot Water Extraction, Natural Products, Undergraduate Laboratory, Bioprospecting</w:t>
      </w:r>
      <w:r w:rsidR="003846C9" w:rsidRPr="00AC1342">
        <w:rPr>
          <w:rFonts w:asciiTheme="minorHAnsi" w:hAnsiTheme="minorHAnsi" w:cstheme="minorHAnsi"/>
          <w:rPrChange w:id="123" w:author="Author" w:date="2018-06-28T15:41:00Z">
            <w:rPr>
              <w:rFonts w:cstheme="minorHAnsi"/>
            </w:rPr>
          </w:rPrChange>
        </w:rPr>
        <w:t xml:space="preserve">, </w:t>
      </w:r>
      <w:r w:rsidR="00D7593F" w:rsidRPr="00AC1342">
        <w:rPr>
          <w:rFonts w:asciiTheme="minorHAnsi" w:hAnsiTheme="minorHAnsi" w:cstheme="minorHAnsi"/>
          <w:rPrChange w:id="124" w:author="Author" w:date="2018-06-28T15:41:00Z">
            <w:rPr>
              <w:rFonts w:cstheme="minorHAnsi"/>
            </w:rPr>
          </w:rPrChange>
        </w:rPr>
        <w:t>O</w:t>
      </w:r>
      <w:r w:rsidR="003846C9" w:rsidRPr="00AC1342">
        <w:rPr>
          <w:rFonts w:asciiTheme="minorHAnsi" w:hAnsiTheme="minorHAnsi" w:cstheme="minorHAnsi"/>
          <w:rPrChange w:id="125" w:author="Author" w:date="2018-06-28T15:41:00Z">
            <w:rPr>
              <w:rFonts w:cstheme="minorHAnsi"/>
            </w:rPr>
          </w:rPrChange>
        </w:rPr>
        <w:t xml:space="preserve">rganic </w:t>
      </w:r>
      <w:r w:rsidR="00D7593F" w:rsidRPr="00AC1342">
        <w:rPr>
          <w:rFonts w:asciiTheme="minorHAnsi" w:hAnsiTheme="minorHAnsi" w:cstheme="minorHAnsi"/>
          <w:rPrChange w:id="126" w:author="Author" w:date="2018-06-28T15:41:00Z">
            <w:rPr>
              <w:rFonts w:cstheme="minorHAnsi"/>
            </w:rPr>
          </w:rPrChange>
        </w:rPr>
        <w:t>C</w:t>
      </w:r>
      <w:r w:rsidR="003846C9" w:rsidRPr="00AC1342">
        <w:rPr>
          <w:rFonts w:asciiTheme="minorHAnsi" w:hAnsiTheme="minorHAnsi" w:cstheme="minorHAnsi"/>
          <w:rPrChange w:id="127" w:author="Author" w:date="2018-06-28T15:41:00Z">
            <w:rPr>
              <w:rFonts w:cstheme="minorHAnsi"/>
            </w:rPr>
          </w:rPrChange>
        </w:rPr>
        <w:t>hemistry</w:t>
      </w:r>
    </w:p>
    <w:p w14:paraId="1CB4E390" w14:textId="77777777" w:rsidR="006305D7" w:rsidRPr="00AC1342" w:rsidRDefault="006305D7" w:rsidP="003D3E4A">
      <w:pPr>
        <w:pStyle w:val="NormalWeb"/>
        <w:spacing w:before="0" w:beforeAutospacing="0" w:after="0" w:afterAutospacing="0"/>
        <w:rPr>
          <w:rFonts w:asciiTheme="minorHAnsi" w:hAnsiTheme="minorHAnsi" w:cstheme="minorHAnsi"/>
          <w:rPrChange w:id="128" w:author="Author" w:date="2018-06-28T15:41:00Z">
            <w:rPr>
              <w:rFonts w:cstheme="minorHAnsi"/>
            </w:rPr>
          </w:rPrChange>
        </w:rPr>
      </w:pPr>
    </w:p>
    <w:p w14:paraId="628AC4B5" w14:textId="5CA5A298" w:rsidR="006305D7" w:rsidRPr="00AC1342" w:rsidRDefault="006305D7">
      <w:pPr>
        <w:jc w:val="both"/>
        <w:outlineLvl w:val="0"/>
        <w:rPr>
          <w:rFonts w:asciiTheme="minorHAnsi" w:hAnsiTheme="minorHAnsi" w:cstheme="minorHAnsi"/>
          <w:rPrChange w:id="129" w:author="Author" w:date="2018-06-28T15:41:00Z">
            <w:rPr>
              <w:rFonts w:cstheme="minorHAnsi"/>
            </w:rPr>
          </w:rPrChange>
        </w:rPr>
        <w:pPrChange w:id="130" w:author="Author" w:date="2018-06-28T15:43:00Z">
          <w:pPr>
            <w:outlineLvl w:val="0"/>
          </w:pPr>
        </w:pPrChange>
      </w:pPr>
      <w:r w:rsidRPr="00AC1342">
        <w:rPr>
          <w:rFonts w:asciiTheme="minorHAnsi" w:hAnsiTheme="minorHAnsi" w:cstheme="minorHAnsi"/>
          <w:b/>
          <w:bCs/>
          <w:rPrChange w:id="131" w:author="Author" w:date="2018-06-28T15:41:00Z">
            <w:rPr>
              <w:rFonts w:cstheme="minorHAnsi"/>
              <w:b/>
              <w:bCs/>
            </w:rPr>
          </w:rPrChange>
        </w:rPr>
        <w:t>SHORT ABSTRACT:</w:t>
      </w:r>
      <w:r w:rsidRPr="00AC1342">
        <w:rPr>
          <w:rFonts w:asciiTheme="minorHAnsi" w:hAnsiTheme="minorHAnsi" w:cstheme="minorHAnsi"/>
          <w:rPrChange w:id="132" w:author="Author" w:date="2018-06-28T15:41:00Z">
            <w:rPr>
              <w:rFonts w:cstheme="minorHAnsi"/>
            </w:rPr>
          </w:rPrChange>
        </w:rPr>
        <w:t xml:space="preserve"> </w:t>
      </w:r>
    </w:p>
    <w:p w14:paraId="32798D51" w14:textId="59312DC6" w:rsidR="007A4DD6" w:rsidRPr="00AC1342" w:rsidRDefault="00EF52CB">
      <w:pPr>
        <w:jc w:val="both"/>
        <w:rPr>
          <w:rFonts w:asciiTheme="minorHAnsi" w:hAnsiTheme="minorHAnsi" w:cstheme="minorHAnsi"/>
          <w:rPrChange w:id="133" w:author="Author" w:date="2018-06-28T15:41:00Z">
            <w:rPr>
              <w:rFonts w:cstheme="minorHAnsi"/>
            </w:rPr>
          </w:rPrChange>
        </w:rPr>
        <w:pPrChange w:id="134" w:author="Author" w:date="2018-06-28T15:43:00Z">
          <w:pPr/>
        </w:pPrChange>
      </w:pPr>
      <w:r w:rsidRPr="00AC1342">
        <w:rPr>
          <w:rFonts w:asciiTheme="minorHAnsi" w:hAnsiTheme="minorHAnsi" w:cstheme="minorHAnsi"/>
          <w:rPrChange w:id="135" w:author="Author" w:date="2018-06-28T15:41:00Z">
            <w:rPr>
              <w:rFonts w:cstheme="minorHAnsi"/>
            </w:rPr>
          </w:rPrChange>
        </w:rPr>
        <w:t xml:space="preserve">Here, we employ a </w:t>
      </w:r>
      <w:r w:rsidR="007B2B8B" w:rsidRPr="00AC1342">
        <w:rPr>
          <w:rFonts w:asciiTheme="minorHAnsi" w:hAnsiTheme="minorHAnsi" w:cstheme="minorHAnsi"/>
          <w:rPrChange w:id="136" w:author="Author" w:date="2018-06-28T15:41:00Z">
            <w:rPr>
              <w:rFonts w:cstheme="minorHAnsi"/>
            </w:rPr>
          </w:rPrChange>
        </w:rPr>
        <w:t>pressurized hot water extraction (</w:t>
      </w:r>
      <w:r w:rsidR="0047119E" w:rsidRPr="00AC1342">
        <w:rPr>
          <w:rFonts w:asciiTheme="minorHAnsi" w:hAnsiTheme="minorHAnsi" w:cstheme="minorHAnsi"/>
          <w:rPrChange w:id="137" w:author="Author" w:date="2018-06-28T15:41:00Z">
            <w:rPr>
              <w:rFonts w:cstheme="minorHAnsi"/>
            </w:rPr>
          </w:rPrChange>
        </w:rPr>
        <w:t>PHWE</w:t>
      </w:r>
      <w:r w:rsidR="007B2B8B" w:rsidRPr="00AC1342">
        <w:rPr>
          <w:rFonts w:asciiTheme="minorHAnsi" w:hAnsiTheme="minorHAnsi" w:cstheme="minorHAnsi"/>
          <w:rPrChange w:id="138" w:author="Author" w:date="2018-06-28T15:41:00Z">
            <w:rPr>
              <w:rFonts w:cstheme="minorHAnsi"/>
            </w:rPr>
          </w:rPrChange>
        </w:rPr>
        <w:t>)</w:t>
      </w:r>
      <w:r w:rsidR="0047119E" w:rsidRPr="00AC1342">
        <w:rPr>
          <w:rFonts w:asciiTheme="minorHAnsi" w:hAnsiTheme="minorHAnsi" w:cstheme="minorHAnsi"/>
          <w:rPrChange w:id="139" w:author="Author" w:date="2018-06-28T15:41:00Z">
            <w:rPr>
              <w:rFonts w:cstheme="minorHAnsi"/>
            </w:rPr>
          </w:rPrChange>
        </w:rPr>
        <w:t xml:space="preserve"> method</w:t>
      </w:r>
      <w:r w:rsidRPr="00AC1342">
        <w:rPr>
          <w:rFonts w:asciiTheme="minorHAnsi" w:hAnsiTheme="minorHAnsi" w:cstheme="minorHAnsi"/>
          <w:rPrChange w:id="140" w:author="Author" w:date="2018-06-28T15:41:00Z">
            <w:rPr>
              <w:rFonts w:cstheme="minorHAnsi"/>
            </w:rPr>
          </w:rPrChange>
        </w:rPr>
        <w:t>,</w:t>
      </w:r>
      <w:r w:rsidR="0047119E" w:rsidRPr="00AC1342">
        <w:rPr>
          <w:rFonts w:asciiTheme="minorHAnsi" w:hAnsiTheme="minorHAnsi" w:cstheme="minorHAnsi"/>
          <w:rPrChange w:id="141" w:author="Author" w:date="2018-06-28T15:41:00Z">
            <w:rPr>
              <w:rFonts w:cstheme="minorHAnsi"/>
            </w:rPr>
          </w:rPrChange>
        </w:rPr>
        <w:t xml:space="preserve"> </w:t>
      </w:r>
      <w:r w:rsidR="00B335F3" w:rsidRPr="00AC1342">
        <w:rPr>
          <w:rFonts w:asciiTheme="minorHAnsi" w:hAnsiTheme="minorHAnsi" w:cstheme="minorHAnsi"/>
          <w:rPrChange w:id="142" w:author="Author" w:date="2018-06-28T15:41:00Z">
            <w:rPr>
              <w:rFonts w:cstheme="minorHAnsi"/>
            </w:rPr>
          </w:rPrChange>
        </w:rPr>
        <w:t xml:space="preserve">which </w:t>
      </w:r>
      <w:r w:rsidR="007B2B8B" w:rsidRPr="00AC1342">
        <w:rPr>
          <w:rFonts w:asciiTheme="minorHAnsi" w:hAnsiTheme="minorHAnsi" w:cstheme="minorHAnsi"/>
          <w:rPrChange w:id="143" w:author="Author" w:date="2018-06-28T15:41:00Z">
            <w:rPr>
              <w:rFonts w:cstheme="minorHAnsi"/>
            </w:rPr>
          </w:rPrChange>
        </w:rPr>
        <w:t>utilize</w:t>
      </w:r>
      <w:r w:rsidR="00B335F3" w:rsidRPr="00AC1342">
        <w:rPr>
          <w:rFonts w:asciiTheme="minorHAnsi" w:hAnsiTheme="minorHAnsi" w:cstheme="minorHAnsi"/>
          <w:rPrChange w:id="144" w:author="Author" w:date="2018-06-28T15:41:00Z">
            <w:rPr>
              <w:rFonts w:cstheme="minorHAnsi"/>
            </w:rPr>
          </w:rPrChange>
        </w:rPr>
        <w:t>s an unmodified household espresso machine</w:t>
      </w:r>
      <w:r w:rsidR="007B2B8B" w:rsidRPr="00AC1342">
        <w:rPr>
          <w:rFonts w:asciiTheme="minorHAnsi" w:hAnsiTheme="minorHAnsi" w:cstheme="minorHAnsi"/>
          <w:rPrChange w:id="145" w:author="Author" w:date="2018-06-28T15:41:00Z">
            <w:rPr>
              <w:rFonts w:cstheme="minorHAnsi"/>
            </w:rPr>
          </w:rPrChange>
        </w:rPr>
        <w:t xml:space="preserve"> </w:t>
      </w:r>
      <w:r w:rsidR="0047119E" w:rsidRPr="00AC1342">
        <w:rPr>
          <w:rFonts w:asciiTheme="minorHAnsi" w:hAnsiTheme="minorHAnsi" w:cstheme="minorHAnsi"/>
          <w:rPrChange w:id="146" w:author="Author" w:date="2018-06-28T15:41:00Z">
            <w:rPr>
              <w:rFonts w:cstheme="minorHAnsi"/>
            </w:rPr>
          </w:rPrChange>
        </w:rPr>
        <w:t xml:space="preserve">to introduce </w:t>
      </w:r>
      <w:r w:rsidR="002D744D" w:rsidRPr="00AC1342">
        <w:rPr>
          <w:rFonts w:asciiTheme="minorHAnsi" w:hAnsiTheme="minorHAnsi" w:cstheme="minorHAnsi"/>
          <w:rPrChange w:id="147" w:author="Author" w:date="2018-06-28T15:41:00Z">
            <w:rPr>
              <w:rFonts w:cstheme="minorHAnsi"/>
            </w:rPr>
          </w:rPrChange>
        </w:rPr>
        <w:t xml:space="preserve">undergraduates </w:t>
      </w:r>
      <w:r w:rsidR="0047119E" w:rsidRPr="00AC1342">
        <w:rPr>
          <w:rFonts w:asciiTheme="minorHAnsi" w:hAnsiTheme="minorHAnsi" w:cstheme="minorHAnsi"/>
          <w:rPrChange w:id="148" w:author="Author" w:date="2018-06-28T15:41:00Z">
            <w:rPr>
              <w:rFonts w:cstheme="minorHAnsi"/>
            </w:rPr>
          </w:rPrChange>
        </w:rPr>
        <w:t>to natural products</w:t>
      </w:r>
      <w:r w:rsidR="007B2B8B" w:rsidRPr="00AC1342">
        <w:rPr>
          <w:rFonts w:asciiTheme="minorHAnsi" w:hAnsiTheme="minorHAnsi" w:cstheme="minorHAnsi"/>
          <w:rPrChange w:id="149" w:author="Author" w:date="2018-06-28T15:41:00Z">
            <w:rPr>
              <w:rFonts w:cstheme="minorHAnsi"/>
            </w:rPr>
          </w:rPrChange>
        </w:rPr>
        <w:t xml:space="preserve"> chemistry </w:t>
      </w:r>
      <w:r w:rsidR="00B335F3" w:rsidRPr="00AC1342">
        <w:rPr>
          <w:rFonts w:asciiTheme="minorHAnsi" w:hAnsiTheme="minorHAnsi" w:cstheme="minorHAnsi"/>
          <w:rPrChange w:id="150" w:author="Author" w:date="2018-06-28T15:41:00Z">
            <w:rPr>
              <w:rFonts w:cstheme="minorHAnsi"/>
            </w:rPr>
          </w:rPrChange>
        </w:rPr>
        <w:t>in the laboratory</w:t>
      </w:r>
      <w:r w:rsidR="0047119E" w:rsidRPr="00AC1342">
        <w:rPr>
          <w:rFonts w:asciiTheme="minorHAnsi" w:hAnsiTheme="minorHAnsi" w:cstheme="minorHAnsi"/>
          <w:rPrChange w:id="151" w:author="Author" w:date="2018-06-28T15:41:00Z">
            <w:rPr>
              <w:rFonts w:cstheme="minorHAnsi"/>
            </w:rPr>
          </w:rPrChange>
        </w:rPr>
        <w:t>.</w:t>
      </w:r>
      <w:r w:rsidR="00B335F3" w:rsidRPr="00AC1342">
        <w:rPr>
          <w:rFonts w:asciiTheme="minorHAnsi" w:hAnsiTheme="minorHAnsi" w:cstheme="minorHAnsi"/>
          <w:rPrChange w:id="152" w:author="Author" w:date="2018-06-28T15:41:00Z">
            <w:rPr>
              <w:rFonts w:cstheme="minorHAnsi"/>
            </w:rPr>
          </w:rPrChange>
        </w:rPr>
        <w:t xml:space="preserve"> </w:t>
      </w:r>
      <w:r w:rsidRPr="00AC1342">
        <w:rPr>
          <w:rFonts w:asciiTheme="minorHAnsi" w:hAnsiTheme="minorHAnsi" w:cstheme="minorHAnsi"/>
          <w:rPrChange w:id="153" w:author="Author" w:date="2018-06-28T15:41:00Z">
            <w:rPr>
              <w:rFonts w:cstheme="minorHAnsi"/>
            </w:rPr>
          </w:rPrChange>
        </w:rPr>
        <w:t>T</w:t>
      </w:r>
      <w:r w:rsidR="00B335F3" w:rsidRPr="00AC1342">
        <w:rPr>
          <w:rFonts w:asciiTheme="minorHAnsi" w:hAnsiTheme="minorHAnsi" w:cstheme="minorHAnsi"/>
          <w:rPrChange w:id="154" w:author="Author" w:date="2018-06-28T15:41:00Z">
            <w:rPr>
              <w:rFonts w:cstheme="minorHAnsi"/>
            </w:rPr>
          </w:rPrChange>
        </w:rPr>
        <w:t xml:space="preserve">wo experiments </w:t>
      </w:r>
      <w:r w:rsidR="00964583" w:rsidRPr="00AC1342">
        <w:rPr>
          <w:rFonts w:asciiTheme="minorHAnsi" w:hAnsiTheme="minorHAnsi" w:cstheme="minorHAnsi"/>
          <w:rPrChange w:id="155" w:author="Author" w:date="2018-06-28T15:41:00Z">
            <w:rPr>
              <w:rFonts w:cstheme="minorHAnsi"/>
            </w:rPr>
          </w:rPrChange>
        </w:rPr>
        <w:t xml:space="preserve">are presented: </w:t>
      </w:r>
      <w:r w:rsidR="00B335F3" w:rsidRPr="00AC1342">
        <w:rPr>
          <w:rFonts w:asciiTheme="minorHAnsi" w:hAnsiTheme="minorHAnsi" w:cstheme="minorHAnsi"/>
          <w:rPrChange w:id="156" w:author="Author" w:date="2018-06-28T15:41:00Z">
            <w:rPr>
              <w:rFonts w:cstheme="minorHAnsi"/>
            </w:rPr>
          </w:rPrChange>
        </w:rPr>
        <w:t xml:space="preserve">PHWE </w:t>
      </w:r>
      <w:r w:rsidR="00964583" w:rsidRPr="00AC1342">
        <w:rPr>
          <w:rFonts w:asciiTheme="minorHAnsi" w:hAnsiTheme="minorHAnsi" w:cstheme="minorHAnsi"/>
          <w:rPrChange w:id="157" w:author="Author" w:date="2018-06-28T15:41:00Z">
            <w:rPr>
              <w:rFonts w:cstheme="minorHAnsi"/>
            </w:rPr>
          </w:rPrChange>
        </w:rPr>
        <w:t>of</w:t>
      </w:r>
      <w:r w:rsidR="00B335F3" w:rsidRPr="00AC1342">
        <w:rPr>
          <w:rFonts w:asciiTheme="minorHAnsi" w:hAnsiTheme="minorHAnsi" w:cstheme="minorHAnsi"/>
          <w:rPrChange w:id="158" w:author="Author" w:date="2018-06-28T15:41:00Z">
            <w:rPr>
              <w:rFonts w:cstheme="minorHAnsi"/>
            </w:rPr>
          </w:rPrChange>
        </w:rPr>
        <w:t xml:space="preserve"> eugenol and acetyleugenol from cloves and </w:t>
      </w:r>
      <w:r w:rsidR="00964583" w:rsidRPr="00AC1342">
        <w:rPr>
          <w:rFonts w:asciiTheme="minorHAnsi" w:hAnsiTheme="minorHAnsi" w:cstheme="minorHAnsi"/>
          <w:rPrChange w:id="159" w:author="Author" w:date="2018-06-28T15:41:00Z">
            <w:rPr>
              <w:rFonts w:cstheme="minorHAnsi"/>
            </w:rPr>
          </w:rPrChange>
        </w:rPr>
        <w:t xml:space="preserve">PHWE of </w:t>
      </w:r>
      <w:proofErr w:type="spellStart"/>
      <w:r w:rsidR="00B335F3" w:rsidRPr="00AC1342">
        <w:rPr>
          <w:rFonts w:asciiTheme="minorHAnsi" w:hAnsiTheme="minorHAnsi" w:cstheme="minorHAnsi"/>
          <w:rPrChange w:id="160" w:author="Author" w:date="2018-06-28T15:41:00Z">
            <w:rPr>
              <w:rFonts w:cstheme="minorHAnsi"/>
            </w:rPr>
          </w:rPrChange>
        </w:rPr>
        <w:t>seselin</w:t>
      </w:r>
      <w:proofErr w:type="spellEnd"/>
      <w:r w:rsidR="00B335F3" w:rsidRPr="00AC1342">
        <w:rPr>
          <w:rFonts w:asciiTheme="minorHAnsi" w:hAnsiTheme="minorHAnsi" w:cstheme="minorHAnsi"/>
          <w:rPrChange w:id="161" w:author="Author" w:date="2018-06-28T15:41:00Z">
            <w:rPr>
              <w:rFonts w:cstheme="minorHAnsi"/>
            </w:rPr>
          </w:rPrChange>
        </w:rPr>
        <w:t xml:space="preserve"> and (+)-</w:t>
      </w:r>
      <w:proofErr w:type="spellStart"/>
      <w:r w:rsidR="00B335F3" w:rsidRPr="00AC1342">
        <w:rPr>
          <w:rFonts w:asciiTheme="minorHAnsi" w:hAnsiTheme="minorHAnsi" w:cstheme="minorHAnsi"/>
          <w:rPrChange w:id="162" w:author="Author" w:date="2018-06-28T15:41:00Z">
            <w:rPr>
              <w:rFonts w:cstheme="minorHAnsi"/>
            </w:rPr>
          </w:rPrChange>
        </w:rPr>
        <w:t>epoxysuberosin</w:t>
      </w:r>
      <w:proofErr w:type="spellEnd"/>
      <w:r w:rsidR="00B335F3" w:rsidRPr="00AC1342">
        <w:rPr>
          <w:rFonts w:asciiTheme="minorHAnsi" w:hAnsiTheme="minorHAnsi" w:cstheme="minorHAnsi"/>
          <w:rPrChange w:id="163" w:author="Author" w:date="2018-06-28T15:41:00Z">
            <w:rPr>
              <w:rFonts w:cstheme="minorHAnsi"/>
            </w:rPr>
          </w:rPrChange>
        </w:rPr>
        <w:t xml:space="preserve"> from the </w:t>
      </w:r>
      <w:r w:rsidR="00863EDF" w:rsidRPr="00AC1342">
        <w:rPr>
          <w:rFonts w:asciiTheme="minorHAnsi" w:hAnsiTheme="minorHAnsi" w:cstheme="minorHAnsi"/>
          <w:rPrChange w:id="164" w:author="Author" w:date="2018-06-28T15:41:00Z">
            <w:rPr>
              <w:rFonts w:cstheme="minorHAnsi"/>
            </w:rPr>
          </w:rPrChange>
        </w:rPr>
        <w:t xml:space="preserve">Australian </w:t>
      </w:r>
      <w:r w:rsidR="00B335F3" w:rsidRPr="00AC1342">
        <w:rPr>
          <w:rFonts w:asciiTheme="minorHAnsi" w:hAnsiTheme="minorHAnsi" w:cstheme="minorHAnsi"/>
          <w:rPrChange w:id="165" w:author="Author" w:date="2018-06-28T15:41:00Z">
            <w:rPr>
              <w:rFonts w:cstheme="minorHAnsi"/>
            </w:rPr>
          </w:rPrChange>
        </w:rPr>
        <w:t xml:space="preserve">plant </w:t>
      </w:r>
      <w:r w:rsidR="00B335F3" w:rsidRPr="00AC1342">
        <w:rPr>
          <w:rFonts w:asciiTheme="minorHAnsi" w:hAnsiTheme="minorHAnsi" w:cstheme="minorHAnsi"/>
          <w:i/>
          <w:rPrChange w:id="166" w:author="Author" w:date="2018-06-28T15:41:00Z">
            <w:rPr>
              <w:rFonts w:cstheme="minorHAnsi"/>
              <w:i/>
            </w:rPr>
          </w:rPrChange>
        </w:rPr>
        <w:t xml:space="preserve">Correa </w:t>
      </w:r>
      <w:proofErr w:type="spellStart"/>
      <w:r w:rsidR="00B335F3" w:rsidRPr="00AC1342">
        <w:rPr>
          <w:rFonts w:asciiTheme="minorHAnsi" w:hAnsiTheme="minorHAnsi" w:cstheme="minorHAnsi"/>
          <w:i/>
          <w:rPrChange w:id="167" w:author="Author" w:date="2018-06-28T15:41:00Z">
            <w:rPr>
              <w:rFonts w:cstheme="minorHAnsi"/>
              <w:i/>
            </w:rPr>
          </w:rPrChange>
        </w:rPr>
        <w:t>reflexa</w:t>
      </w:r>
      <w:proofErr w:type="spellEnd"/>
      <w:r w:rsidR="00B335F3" w:rsidRPr="00AC1342">
        <w:rPr>
          <w:rFonts w:asciiTheme="minorHAnsi" w:hAnsiTheme="minorHAnsi" w:cstheme="minorHAnsi"/>
          <w:rPrChange w:id="168" w:author="Author" w:date="2018-06-28T15:41:00Z">
            <w:rPr>
              <w:rFonts w:cstheme="minorHAnsi"/>
            </w:rPr>
          </w:rPrChange>
        </w:rPr>
        <w:t>.</w:t>
      </w:r>
    </w:p>
    <w:p w14:paraId="761028D6" w14:textId="77777777" w:rsidR="006305D7" w:rsidRPr="00AC1342" w:rsidRDefault="006305D7">
      <w:pPr>
        <w:jc w:val="both"/>
        <w:rPr>
          <w:rFonts w:asciiTheme="minorHAnsi" w:hAnsiTheme="minorHAnsi" w:cstheme="minorHAnsi"/>
          <w:rPrChange w:id="169" w:author="Author" w:date="2018-06-28T15:41:00Z">
            <w:rPr>
              <w:rFonts w:cstheme="minorHAnsi"/>
            </w:rPr>
          </w:rPrChange>
        </w:rPr>
        <w:pPrChange w:id="170" w:author="Author" w:date="2018-06-28T15:43:00Z">
          <w:pPr/>
        </w:pPrChange>
      </w:pPr>
    </w:p>
    <w:p w14:paraId="64FB8590" w14:textId="22C78E2A" w:rsidR="006305D7" w:rsidRPr="00AC1342" w:rsidRDefault="006305D7">
      <w:pPr>
        <w:jc w:val="both"/>
        <w:outlineLvl w:val="0"/>
        <w:rPr>
          <w:rFonts w:asciiTheme="minorHAnsi" w:hAnsiTheme="minorHAnsi" w:cstheme="minorHAnsi"/>
          <w:rPrChange w:id="171" w:author="Author" w:date="2018-06-28T15:41:00Z">
            <w:rPr>
              <w:rFonts w:cstheme="minorHAnsi"/>
            </w:rPr>
          </w:rPrChange>
        </w:rPr>
        <w:pPrChange w:id="172" w:author="Author" w:date="2018-06-28T15:43:00Z">
          <w:pPr>
            <w:outlineLvl w:val="0"/>
          </w:pPr>
        </w:pPrChange>
      </w:pPr>
      <w:r w:rsidRPr="00AC1342">
        <w:rPr>
          <w:rFonts w:asciiTheme="minorHAnsi" w:hAnsiTheme="minorHAnsi" w:cstheme="minorHAnsi"/>
          <w:b/>
          <w:bCs/>
          <w:rPrChange w:id="173" w:author="Author" w:date="2018-06-28T15:41:00Z">
            <w:rPr>
              <w:rFonts w:cstheme="minorHAnsi"/>
              <w:b/>
              <w:bCs/>
            </w:rPr>
          </w:rPrChange>
        </w:rPr>
        <w:t>LONG ABSTRACT:</w:t>
      </w:r>
      <w:r w:rsidRPr="00AC1342">
        <w:rPr>
          <w:rFonts w:asciiTheme="minorHAnsi" w:hAnsiTheme="minorHAnsi" w:cstheme="minorHAnsi"/>
          <w:rPrChange w:id="174" w:author="Author" w:date="2018-06-28T15:41:00Z">
            <w:rPr>
              <w:rFonts w:cstheme="minorHAnsi"/>
            </w:rPr>
          </w:rPrChange>
        </w:rPr>
        <w:t xml:space="preserve"> </w:t>
      </w:r>
    </w:p>
    <w:p w14:paraId="2513F8A1" w14:textId="04A27729" w:rsidR="0015641B" w:rsidRPr="00AC1342" w:rsidRDefault="00826D98">
      <w:pPr>
        <w:jc w:val="both"/>
        <w:rPr>
          <w:rFonts w:asciiTheme="minorHAnsi" w:hAnsiTheme="minorHAnsi" w:cstheme="minorHAnsi"/>
          <w:rPrChange w:id="175" w:author="Author" w:date="2018-06-28T15:41:00Z">
            <w:rPr>
              <w:rFonts w:cstheme="minorHAnsi"/>
            </w:rPr>
          </w:rPrChange>
        </w:rPr>
        <w:pPrChange w:id="176" w:author="Author" w:date="2018-06-28T15:43:00Z">
          <w:pPr/>
        </w:pPrChange>
      </w:pPr>
      <w:r w:rsidRPr="00AC1342">
        <w:rPr>
          <w:rFonts w:asciiTheme="minorHAnsi" w:hAnsiTheme="minorHAnsi" w:cstheme="minorHAnsi"/>
          <w:rPrChange w:id="177" w:author="Author" w:date="2018-06-28T15:41:00Z">
            <w:rPr>
              <w:rFonts w:cstheme="minorHAnsi"/>
            </w:rPr>
          </w:rPrChange>
        </w:rPr>
        <w:t xml:space="preserve">A recently developed pressurized hot water extraction (PHWE) method which utilizes an unmodified household espresso machine to facilitate natural products research has also found applications as an effective teaching tool. Specifically, this technique has been used to introduce second- and third-year undergraduates to aspects of natural products chemistry in the laboratory. In this report, two experiments are presented: the PHWE of eugenol and acetyleugenol from cloves and the PHWE of </w:t>
      </w:r>
      <w:proofErr w:type="spellStart"/>
      <w:r w:rsidRPr="00AC1342">
        <w:rPr>
          <w:rFonts w:asciiTheme="minorHAnsi" w:hAnsiTheme="minorHAnsi" w:cstheme="minorHAnsi"/>
          <w:rPrChange w:id="178" w:author="Author" w:date="2018-06-28T15:41:00Z">
            <w:rPr>
              <w:rFonts w:cstheme="minorHAnsi"/>
            </w:rPr>
          </w:rPrChange>
        </w:rPr>
        <w:t>seselin</w:t>
      </w:r>
      <w:proofErr w:type="spellEnd"/>
      <w:r w:rsidRPr="00AC1342">
        <w:rPr>
          <w:rFonts w:asciiTheme="minorHAnsi" w:hAnsiTheme="minorHAnsi" w:cstheme="minorHAnsi"/>
          <w:rPrChange w:id="179" w:author="Author" w:date="2018-06-28T15:41:00Z">
            <w:rPr>
              <w:rFonts w:cstheme="minorHAnsi"/>
            </w:rPr>
          </w:rPrChange>
        </w:rPr>
        <w:t xml:space="preserve"> and (+)-</w:t>
      </w:r>
      <w:proofErr w:type="spellStart"/>
      <w:r w:rsidRPr="00AC1342">
        <w:rPr>
          <w:rFonts w:asciiTheme="minorHAnsi" w:hAnsiTheme="minorHAnsi" w:cstheme="minorHAnsi"/>
          <w:rPrChange w:id="180" w:author="Author" w:date="2018-06-28T15:41:00Z">
            <w:rPr>
              <w:rFonts w:cstheme="minorHAnsi"/>
            </w:rPr>
          </w:rPrChange>
        </w:rPr>
        <w:t>epoxysuberosin</w:t>
      </w:r>
      <w:proofErr w:type="spellEnd"/>
      <w:r w:rsidRPr="00AC1342">
        <w:rPr>
          <w:rFonts w:asciiTheme="minorHAnsi" w:hAnsiTheme="minorHAnsi" w:cstheme="minorHAnsi"/>
          <w:rPrChange w:id="181" w:author="Author" w:date="2018-06-28T15:41:00Z">
            <w:rPr>
              <w:rFonts w:cstheme="minorHAnsi"/>
            </w:rPr>
          </w:rPrChange>
        </w:rPr>
        <w:t xml:space="preserve"> from the endemic Australian plant species </w:t>
      </w:r>
      <w:r w:rsidRPr="00AC1342">
        <w:rPr>
          <w:rFonts w:asciiTheme="minorHAnsi" w:hAnsiTheme="minorHAnsi" w:cstheme="minorHAnsi"/>
          <w:i/>
          <w:rPrChange w:id="182" w:author="Author" w:date="2018-06-28T15:41:00Z">
            <w:rPr>
              <w:rFonts w:cstheme="minorHAnsi"/>
              <w:i/>
            </w:rPr>
          </w:rPrChange>
        </w:rPr>
        <w:t xml:space="preserve">Correa </w:t>
      </w:r>
      <w:proofErr w:type="spellStart"/>
      <w:r w:rsidRPr="00AC1342">
        <w:rPr>
          <w:rFonts w:asciiTheme="minorHAnsi" w:hAnsiTheme="minorHAnsi" w:cstheme="minorHAnsi"/>
          <w:i/>
          <w:rPrChange w:id="183" w:author="Author" w:date="2018-06-28T15:41:00Z">
            <w:rPr>
              <w:rFonts w:cstheme="minorHAnsi"/>
              <w:i/>
            </w:rPr>
          </w:rPrChange>
        </w:rPr>
        <w:t>reflexa</w:t>
      </w:r>
      <w:proofErr w:type="spellEnd"/>
      <w:r w:rsidRPr="00AC1342">
        <w:rPr>
          <w:rFonts w:asciiTheme="minorHAnsi" w:hAnsiTheme="minorHAnsi" w:cstheme="minorHAnsi"/>
          <w:rPrChange w:id="184" w:author="Author" w:date="2018-06-28T15:41:00Z">
            <w:rPr>
              <w:rFonts w:cstheme="minorHAnsi"/>
            </w:rPr>
          </w:rPrChange>
        </w:rPr>
        <w:t xml:space="preserve">. </w:t>
      </w:r>
      <w:r w:rsidR="0015641B" w:rsidRPr="00AC1342">
        <w:rPr>
          <w:rFonts w:asciiTheme="minorHAnsi" w:hAnsiTheme="minorHAnsi" w:cstheme="minorHAnsi"/>
          <w:rPrChange w:id="185" w:author="Author" w:date="2018-06-28T15:41:00Z">
            <w:rPr>
              <w:rFonts w:cstheme="minorHAnsi"/>
            </w:rPr>
          </w:rPrChange>
        </w:rPr>
        <w:t xml:space="preserve">By employing PHWE in these experiments, the crude </w:t>
      </w:r>
      <w:r w:rsidR="0015641B" w:rsidRPr="00AC1342">
        <w:rPr>
          <w:rFonts w:asciiTheme="minorHAnsi" w:hAnsiTheme="minorHAnsi" w:cstheme="minorHAnsi"/>
          <w:rPrChange w:id="186" w:author="Author" w:date="2018-06-28T15:41:00Z">
            <w:rPr>
              <w:rFonts w:cstheme="minorHAnsi"/>
            </w:rPr>
          </w:rPrChange>
        </w:rPr>
        <w:lastRenderedPageBreak/>
        <w:t>clove extract, enriched in eugenol and acetyleugenol, was obtained in 4–9% w/w from cloves by second-year undergraduates and</w:t>
      </w:r>
      <w:r w:rsidR="0015641B" w:rsidRPr="00AC1342">
        <w:rPr>
          <w:rFonts w:asciiTheme="minorHAnsi" w:hAnsiTheme="minorHAnsi" w:cstheme="minorHAnsi"/>
          <w:color w:val="000000" w:themeColor="text1"/>
          <w:rPrChange w:id="187" w:author="Author" w:date="2018-06-28T15:41:00Z">
            <w:rPr>
              <w:rFonts w:cstheme="minorHAnsi"/>
              <w:color w:val="000000" w:themeColor="text1"/>
            </w:rPr>
          </w:rPrChange>
        </w:rPr>
        <w:t xml:space="preserve"> </w:t>
      </w:r>
      <w:proofErr w:type="spellStart"/>
      <w:r w:rsidR="0015641B" w:rsidRPr="00AC1342">
        <w:rPr>
          <w:rFonts w:asciiTheme="minorHAnsi" w:hAnsiTheme="minorHAnsi" w:cstheme="minorHAnsi"/>
          <w:color w:val="000000" w:themeColor="text1"/>
          <w:rPrChange w:id="188" w:author="Author" w:date="2018-06-28T15:41:00Z">
            <w:rPr>
              <w:rFonts w:cstheme="minorHAnsi"/>
              <w:color w:val="000000" w:themeColor="text1"/>
            </w:rPr>
          </w:rPrChange>
        </w:rPr>
        <w:t>s</w:t>
      </w:r>
      <w:r w:rsidR="0015641B" w:rsidRPr="00AC1342">
        <w:rPr>
          <w:rFonts w:asciiTheme="minorHAnsi" w:hAnsiTheme="minorHAnsi" w:cstheme="minorHAnsi"/>
          <w:rPrChange w:id="189" w:author="Author" w:date="2018-06-28T15:41:00Z">
            <w:rPr/>
          </w:rPrChange>
        </w:rPr>
        <w:t>eselin</w:t>
      </w:r>
      <w:proofErr w:type="spellEnd"/>
      <w:r w:rsidR="0015641B" w:rsidRPr="00AC1342">
        <w:rPr>
          <w:rFonts w:asciiTheme="minorHAnsi" w:hAnsiTheme="minorHAnsi" w:cstheme="minorHAnsi"/>
          <w:rPrChange w:id="190" w:author="Author" w:date="2018-06-28T15:41:00Z">
            <w:rPr/>
          </w:rPrChange>
        </w:rPr>
        <w:t xml:space="preserve"> and (+)-</w:t>
      </w:r>
      <w:proofErr w:type="spellStart"/>
      <w:r w:rsidR="0015641B" w:rsidRPr="00AC1342">
        <w:rPr>
          <w:rFonts w:asciiTheme="minorHAnsi" w:hAnsiTheme="minorHAnsi" w:cstheme="minorHAnsi"/>
          <w:rPrChange w:id="191" w:author="Author" w:date="2018-06-28T15:41:00Z">
            <w:rPr/>
          </w:rPrChange>
        </w:rPr>
        <w:t>epoxysuberosin</w:t>
      </w:r>
      <w:proofErr w:type="spellEnd"/>
      <w:r w:rsidR="0015641B" w:rsidRPr="00AC1342">
        <w:rPr>
          <w:rFonts w:asciiTheme="minorHAnsi" w:hAnsiTheme="minorHAnsi" w:cstheme="minorHAnsi"/>
          <w:rPrChange w:id="192" w:author="Author" w:date="2018-06-28T15:41:00Z">
            <w:rPr/>
          </w:rPrChange>
        </w:rPr>
        <w:t xml:space="preserve"> were isolated in yields of up to 1.1% w/w and 0.9% w/w from </w:t>
      </w:r>
      <w:r w:rsidR="0015641B" w:rsidRPr="00AC1342">
        <w:rPr>
          <w:rFonts w:asciiTheme="minorHAnsi" w:hAnsiTheme="minorHAnsi" w:cstheme="minorHAnsi"/>
          <w:i/>
          <w:rPrChange w:id="193" w:author="Author" w:date="2018-06-28T15:41:00Z">
            <w:rPr>
              <w:rFonts w:cstheme="minorHAnsi"/>
              <w:i/>
            </w:rPr>
          </w:rPrChange>
        </w:rPr>
        <w:t xml:space="preserve">C. </w:t>
      </w:r>
      <w:proofErr w:type="spellStart"/>
      <w:r w:rsidR="0015641B" w:rsidRPr="00AC1342">
        <w:rPr>
          <w:rFonts w:asciiTheme="minorHAnsi" w:hAnsiTheme="minorHAnsi" w:cstheme="minorHAnsi"/>
          <w:i/>
          <w:rPrChange w:id="194" w:author="Author" w:date="2018-06-28T15:41:00Z">
            <w:rPr>
              <w:rFonts w:cstheme="minorHAnsi"/>
              <w:i/>
            </w:rPr>
          </w:rPrChange>
        </w:rPr>
        <w:t>reflexa</w:t>
      </w:r>
      <w:proofErr w:type="spellEnd"/>
      <w:r w:rsidR="0015641B" w:rsidRPr="00AC1342">
        <w:rPr>
          <w:rFonts w:asciiTheme="minorHAnsi" w:hAnsiTheme="minorHAnsi" w:cstheme="minorHAnsi"/>
          <w:rPrChange w:id="195" w:author="Author" w:date="2018-06-28T15:41:00Z">
            <w:rPr>
              <w:rFonts w:cstheme="minorHAnsi"/>
            </w:rPr>
          </w:rPrChange>
        </w:rPr>
        <w:t xml:space="preserve"> by third-year students</w:t>
      </w:r>
      <w:r w:rsidR="0015641B" w:rsidRPr="00AC1342">
        <w:rPr>
          <w:rFonts w:asciiTheme="minorHAnsi" w:hAnsiTheme="minorHAnsi" w:cstheme="minorHAnsi"/>
          <w:rPrChange w:id="196" w:author="Author" w:date="2018-06-28T15:41:00Z">
            <w:rPr/>
          </w:rPrChange>
        </w:rPr>
        <w:t>.</w:t>
      </w:r>
      <w:r w:rsidR="0015641B" w:rsidRPr="00AC1342">
        <w:rPr>
          <w:rFonts w:asciiTheme="minorHAnsi" w:hAnsiTheme="minorHAnsi" w:cstheme="minorHAnsi"/>
          <w:rPrChange w:id="197" w:author="Author" w:date="2018-06-28T15:41:00Z">
            <w:rPr>
              <w:rFonts w:cstheme="minorHAnsi"/>
            </w:rPr>
          </w:rPrChange>
        </w:rPr>
        <w:t xml:space="preserve"> </w:t>
      </w:r>
      <w:r w:rsidR="009D7294" w:rsidRPr="00AC1342">
        <w:rPr>
          <w:rFonts w:asciiTheme="minorHAnsi" w:hAnsiTheme="minorHAnsi" w:cstheme="minorHAnsi"/>
          <w:rPrChange w:id="198" w:author="Author" w:date="2018-06-28T15:41:00Z">
            <w:rPr>
              <w:rFonts w:cstheme="minorHAnsi"/>
            </w:rPr>
          </w:rPrChange>
        </w:rPr>
        <w:t xml:space="preserve">The former exercise was developed as a replacement for </w:t>
      </w:r>
      <w:r w:rsidR="00960629" w:rsidRPr="00AC1342">
        <w:rPr>
          <w:rFonts w:asciiTheme="minorHAnsi" w:hAnsiTheme="minorHAnsi" w:cstheme="minorHAnsi"/>
          <w:rPrChange w:id="199" w:author="Author" w:date="2018-06-28T15:41:00Z">
            <w:rPr>
              <w:rFonts w:cstheme="minorHAnsi"/>
            </w:rPr>
          </w:rPrChange>
        </w:rPr>
        <w:t xml:space="preserve">the </w:t>
      </w:r>
      <w:r w:rsidR="009D7294" w:rsidRPr="00AC1342">
        <w:rPr>
          <w:rFonts w:asciiTheme="minorHAnsi" w:hAnsiTheme="minorHAnsi" w:cstheme="minorHAnsi"/>
          <w:rPrChange w:id="200" w:author="Author" w:date="2018-06-28T15:41:00Z">
            <w:rPr>
              <w:rFonts w:cstheme="minorHAnsi"/>
            </w:rPr>
          </w:rPrChange>
        </w:rPr>
        <w:t>traditional steam distillation experiment</w:t>
      </w:r>
      <w:r w:rsidR="00A03CDD" w:rsidRPr="00AC1342">
        <w:rPr>
          <w:rFonts w:asciiTheme="minorHAnsi" w:hAnsiTheme="minorHAnsi" w:cstheme="minorHAnsi"/>
          <w:rPrChange w:id="201" w:author="Author" w:date="2018-06-28T15:41:00Z">
            <w:rPr>
              <w:rFonts w:cstheme="minorHAnsi"/>
            </w:rPr>
          </w:rPrChange>
        </w:rPr>
        <w:t xml:space="preserve"> providing an introduction to extraction and separation techniques</w:t>
      </w:r>
      <w:r w:rsidR="009D7294" w:rsidRPr="00AC1342">
        <w:rPr>
          <w:rFonts w:asciiTheme="minorHAnsi" w:hAnsiTheme="minorHAnsi" w:cstheme="minorHAnsi"/>
          <w:rPrChange w:id="202" w:author="Author" w:date="2018-06-28T15:41:00Z">
            <w:rPr>
              <w:rFonts w:cstheme="minorHAnsi"/>
            </w:rPr>
          </w:rPrChange>
        </w:rPr>
        <w:t xml:space="preserve">, while the latter </w:t>
      </w:r>
      <w:r w:rsidR="002D744D" w:rsidRPr="00AC1342">
        <w:rPr>
          <w:rFonts w:asciiTheme="minorHAnsi" w:hAnsiTheme="minorHAnsi" w:cstheme="minorHAnsi"/>
          <w:rPrChange w:id="203" w:author="Author" w:date="2018-06-28T15:41:00Z">
            <w:rPr>
              <w:rFonts w:cstheme="minorHAnsi"/>
            </w:rPr>
          </w:rPrChange>
        </w:rPr>
        <w:t xml:space="preserve">activity </w:t>
      </w:r>
      <w:r w:rsidR="00B02FC7" w:rsidRPr="00AC1342">
        <w:rPr>
          <w:rFonts w:asciiTheme="minorHAnsi" w:hAnsiTheme="minorHAnsi" w:cstheme="minorHAnsi"/>
          <w:rPrChange w:id="204" w:author="Author" w:date="2018-06-28T15:41:00Z">
            <w:rPr>
              <w:rFonts w:cstheme="minorHAnsi"/>
            </w:rPr>
          </w:rPrChange>
        </w:rPr>
        <w:t>featured</w:t>
      </w:r>
      <w:r w:rsidR="009D7294" w:rsidRPr="00AC1342">
        <w:rPr>
          <w:rFonts w:asciiTheme="minorHAnsi" w:hAnsiTheme="minorHAnsi" w:cstheme="minorHAnsi"/>
          <w:rPrChange w:id="205" w:author="Author" w:date="2018-06-28T15:41:00Z">
            <w:rPr>
              <w:rFonts w:cstheme="minorHAnsi"/>
            </w:rPr>
          </w:rPrChange>
        </w:rPr>
        <w:t xml:space="preserve"> guided-inquiry teaching methods in an effort to simulate natural products bioprospecting. </w:t>
      </w:r>
      <w:r w:rsidR="00B02FC7" w:rsidRPr="00AC1342">
        <w:rPr>
          <w:rFonts w:asciiTheme="minorHAnsi" w:hAnsiTheme="minorHAnsi" w:cstheme="minorHAnsi"/>
          <w:rPrChange w:id="206" w:author="Author" w:date="2018-06-28T15:41:00Z">
            <w:rPr>
              <w:rFonts w:cstheme="minorHAnsi"/>
            </w:rPr>
          </w:rPrChange>
        </w:rPr>
        <w:t xml:space="preserve">This primarily derives from the rapid nature of this </w:t>
      </w:r>
      <w:r w:rsidR="00960629" w:rsidRPr="00AC1342">
        <w:rPr>
          <w:rFonts w:asciiTheme="minorHAnsi" w:hAnsiTheme="minorHAnsi" w:cstheme="minorHAnsi"/>
          <w:rPrChange w:id="207" w:author="Author" w:date="2018-06-28T15:41:00Z">
            <w:rPr>
              <w:rFonts w:cstheme="minorHAnsi"/>
            </w:rPr>
          </w:rPrChange>
        </w:rPr>
        <w:t xml:space="preserve">PHWE </w:t>
      </w:r>
      <w:r w:rsidR="00B02FC7" w:rsidRPr="00AC1342">
        <w:rPr>
          <w:rFonts w:asciiTheme="minorHAnsi" w:hAnsiTheme="minorHAnsi" w:cstheme="minorHAnsi"/>
          <w:rPrChange w:id="208" w:author="Author" w:date="2018-06-28T15:41:00Z">
            <w:rPr>
              <w:rFonts w:cstheme="minorHAnsi"/>
            </w:rPr>
          </w:rPrChange>
        </w:rPr>
        <w:t xml:space="preserve">technique relative to traditional extraction methods that are often incompatible with the time constraints associated with undergraduate laboratory experiments. </w:t>
      </w:r>
      <w:r w:rsidR="002A44AF" w:rsidRPr="00AC1342">
        <w:rPr>
          <w:rFonts w:asciiTheme="minorHAnsi" w:hAnsiTheme="minorHAnsi" w:cstheme="minorHAnsi"/>
          <w:rPrChange w:id="209" w:author="Author" w:date="2018-06-28T15:41:00Z">
            <w:rPr>
              <w:rFonts w:cstheme="minorHAnsi"/>
            </w:rPr>
          </w:rPrChange>
        </w:rPr>
        <w:t>This rapid and practical PHWE method can be used to</w:t>
      </w:r>
      <w:r w:rsidR="00960629" w:rsidRPr="00AC1342">
        <w:rPr>
          <w:rFonts w:asciiTheme="minorHAnsi" w:hAnsiTheme="minorHAnsi" w:cstheme="minorHAnsi"/>
          <w:rPrChange w:id="210" w:author="Author" w:date="2018-06-28T15:41:00Z">
            <w:rPr>
              <w:rFonts w:cstheme="minorHAnsi"/>
            </w:rPr>
          </w:rPrChange>
        </w:rPr>
        <w:t xml:space="preserve"> efficiently</w:t>
      </w:r>
      <w:r w:rsidR="002A44AF" w:rsidRPr="00AC1342">
        <w:rPr>
          <w:rFonts w:asciiTheme="minorHAnsi" w:hAnsiTheme="minorHAnsi" w:cstheme="minorHAnsi"/>
          <w:rPrChange w:id="211" w:author="Author" w:date="2018-06-28T15:41:00Z">
            <w:rPr>
              <w:rFonts w:cstheme="minorHAnsi"/>
            </w:rPr>
          </w:rPrChange>
        </w:rPr>
        <w:t xml:space="preserve"> isolate </w:t>
      </w:r>
      <w:del w:id="212" w:author="Author" w:date="2018-07-03T12:41:00Z">
        <w:r w:rsidR="002A44AF" w:rsidRPr="00AC1342" w:rsidDel="00FB7ED6">
          <w:rPr>
            <w:rFonts w:asciiTheme="minorHAnsi" w:hAnsiTheme="minorHAnsi" w:cstheme="minorHAnsi"/>
            <w:rPrChange w:id="213" w:author="Author" w:date="2018-06-28T15:41:00Z">
              <w:rPr>
                <w:rFonts w:cstheme="minorHAnsi"/>
              </w:rPr>
            </w:rPrChange>
          </w:rPr>
          <w:delText>an array of</w:delText>
        </w:r>
      </w:del>
      <w:ins w:id="214" w:author="Author" w:date="2018-07-03T12:41:00Z">
        <w:r w:rsidR="00FB7ED6">
          <w:rPr>
            <w:rFonts w:asciiTheme="minorHAnsi" w:hAnsiTheme="minorHAnsi" w:cstheme="minorHAnsi"/>
          </w:rPr>
          <w:t>various</w:t>
        </w:r>
      </w:ins>
      <w:r w:rsidR="002A44AF" w:rsidRPr="00AC1342">
        <w:rPr>
          <w:rFonts w:asciiTheme="minorHAnsi" w:hAnsiTheme="minorHAnsi" w:cstheme="minorHAnsi"/>
          <w:rPrChange w:id="215" w:author="Author" w:date="2018-06-28T15:41:00Z">
            <w:rPr>
              <w:rFonts w:cstheme="minorHAnsi"/>
            </w:rPr>
          </w:rPrChange>
        </w:rPr>
        <w:t xml:space="preserve"> </w:t>
      </w:r>
      <w:r w:rsidR="00960629" w:rsidRPr="00AC1342">
        <w:rPr>
          <w:rFonts w:asciiTheme="minorHAnsi" w:hAnsiTheme="minorHAnsi" w:cstheme="minorHAnsi"/>
          <w:rPrChange w:id="216" w:author="Author" w:date="2018-06-28T15:41:00Z">
            <w:rPr>
              <w:rFonts w:cstheme="minorHAnsi"/>
            </w:rPr>
          </w:rPrChange>
        </w:rPr>
        <w:t>classes of organic molecules</w:t>
      </w:r>
      <w:r w:rsidR="002A44AF" w:rsidRPr="00AC1342">
        <w:rPr>
          <w:rFonts w:asciiTheme="minorHAnsi" w:hAnsiTheme="minorHAnsi" w:cstheme="minorHAnsi"/>
          <w:rPrChange w:id="217" w:author="Author" w:date="2018-06-28T15:41:00Z">
            <w:rPr>
              <w:rFonts w:cstheme="minorHAnsi"/>
            </w:rPr>
          </w:rPrChange>
        </w:rPr>
        <w:t xml:space="preserve"> from a range of plant species.</w:t>
      </w:r>
      <w:r w:rsidR="00B02FC7" w:rsidRPr="00AC1342">
        <w:rPr>
          <w:rFonts w:asciiTheme="minorHAnsi" w:hAnsiTheme="minorHAnsi" w:cstheme="minorHAnsi"/>
          <w:rPrChange w:id="218" w:author="Author" w:date="2018-06-28T15:41:00Z">
            <w:rPr>
              <w:rFonts w:cstheme="minorHAnsi"/>
            </w:rPr>
          </w:rPrChange>
        </w:rPr>
        <w:t xml:space="preserve"> The complementary nature of this technique relative to more traditional methods has also been demonstrated</w:t>
      </w:r>
      <w:r w:rsidR="00960629" w:rsidRPr="00AC1342">
        <w:rPr>
          <w:rFonts w:asciiTheme="minorHAnsi" w:hAnsiTheme="minorHAnsi" w:cstheme="minorHAnsi"/>
          <w:rPrChange w:id="219" w:author="Author" w:date="2018-06-28T15:41:00Z">
            <w:rPr>
              <w:rFonts w:cstheme="minorHAnsi"/>
            </w:rPr>
          </w:rPrChange>
        </w:rPr>
        <w:t xml:space="preserve"> previously</w:t>
      </w:r>
      <w:r w:rsidR="00B02FC7" w:rsidRPr="00AC1342">
        <w:rPr>
          <w:rFonts w:asciiTheme="minorHAnsi" w:hAnsiTheme="minorHAnsi" w:cstheme="minorHAnsi"/>
          <w:rPrChange w:id="220" w:author="Author" w:date="2018-06-28T15:41:00Z">
            <w:rPr>
              <w:rFonts w:cstheme="minorHAnsi"/>
            </w:rPr>
          </w:rPrChange>
        </w:rPr>
        <w:t>.</w:t>
      </w:r>
      <w:r w:rsidR="0015641B" w:rsidRPr="00AC1342">
        <w:rPr>
          <w:rFonts w:asciiTheme="minorHAnsi" w:hAnsiTheme="minorHAnsi" w:cstheme="minorHAnsi"/>
          <w:rPrChange w:id="221" w:author="Author" w:date="2018-06-28T15:41:00Z">
            <w:rPr>
              <w:rFonts w:cstheme="minorHAnsi"/>
            </w:rPr>
          </w:rPrChange>
        </w:rPr>
        <w:t xml:space="preserve"> </w:t>
      </w:r>
    </w:p>
    <w:p w14:paraId="4C7D5FD5" w14:textId="77777777" w:rsidR="006305D7" w:rsidRPr="00AC1342" w:rsidRDefault="006305D7">
      <w:pPr>
        <w:jc w:val="both"/>
        <w:rPr>
          <w:rFonts w:asciiTheme="minorHAnsi" w:hAnsiTheme="minorHAnsi" w:cstheme="minorHAnsi"/>
          <w:rPrChange w:id="222" w:author="Author" w:date="2018-06-28T15:41:00Z">
            <w:rPr>
              <w:rFonts w:cstheme="minorHAnsi"/>
            </w:rPr>
          </w:rPrChange>
        </w:rPr>
        <w:pPrChange w:id="223" w:author="Author" w:date="2018-06-28T15:43:00Z">
          <w:pPr/>
        </w:pPrChange>
      </w:pPr>
    </w:p>
    <w:p w14:paraId="00D25F73" w14:textId="07960EEF" w:rsidR="006305D7" w:rsidRPr="00AC1342" w:rsidRDefault="006305D7">
      <w:pPr>
        <w:jc w:val="both"/>
        <w:outlineLvl w:val="0"/>
        <w:rPr>
          <w:rFonts w:asciiTheme="minorHAnsi" w:hAnsiTheme="minorHAnsi" w:cstheme="minorHAnsi"/>
          <w:rPrChange w:id="224" w:author="Author" w:date="2018-06-28T15:41:00Z">
            <w:rPr>
              <w:rFonts w:cstheme="minorHAnsi"/>
            </w:rPr>
          </w:rPrChange>
        </w:rPr>
        <w:pPrChange w:id="225" w:author="Author" w:date="2018-06-28T15:43:00Z">
          <w:pPr>
            <w:outlineLvl w:val="0"/>
          </w:pPr>
        </w:pPrChange>
      </w:pPr>
      <w:r w:rsidRPr="00AC1342">
        <w:rPr>
          <w:rFonts w:asciiTheme="minorHAnsi" w:hAnsiTheme="minorHAnsi" w:cstheme="minorHAnsi"/>
          <w:b/>
          <w:rPrChange w:id="226" w:author="Author" w:date="2018-06-28T15:41:00Z">
            <w:rPr>
              <w:rFonts w:cstheme="minorHAnsi"/>
              <w:b/>
            </w:rPr>
          </w:rPrChange>
        </w:rPr>
        <w:t>INTRODUCTION</w:t>
      </w:r>
      <w:r w:rsidRPr="00AC1342">
        <w:rPr>
          <w:rFonts w:asciiTheme="minorHAnsi" w:hAnsiTheme="minorHAnsi" w:cstheme="minorHAnsi"/>
          <w:b/>
          <w:bCs/>
          <w:rPrChange w:id="227" w:author="Author" w:date="2018-06-28T15:41:00Z">
            <w:rPr>
              <w:rFonts w:cstheme="minorHAnsi"/>
              <w:b/>
              <w:bCs/>
            </w:rPr>
          </w:rPrChange>
        </w:rPr>
        <w:t>:</w:t>
      </w:r>
      <w:r w:rsidRPr="00AC1342">
        <w:rPr>
          <w:rFonts w:asciiTheme="minorHAnsi" w:hAnsiTheme="minorHAnsi" w:cstheme="minorHAnsi"/>
          <w:rPrChange w:id="228" w:author="Author" w:date="2018-06-28T15:41:00Z">
            <w:rPr>
              <w:rFonts w:cstheme="minorHAnsi"/>
            </w:rPr>
          </w:rPrChange>
        </w:rPr>
        <w:t xml:space="preserve"> </w:t>
      </w:r>
    </w:p>
    <w:p w14:paraId="2FCD4BED" w14:textId="58326CAE" w:rsidR="00DD58FA" w:rsidRPr="00AC1342" w:rsidRDefault="003C5AE9">
      <w:pPr>
        <w:jc w:val="both"/>
        <w:rPr>
          <w:rFonts w:asciiTheme="minorHAnsi" w:hAnsiTheme="minorHAnsi" w:cstheme="minorHAnsi"/>
          <w:rPrChange w:id="229" w:author="Author" w:date="2018-06-28T15:41:00Z">
            <w:rPr>
              <w:rFonts w:cstheme="minorHAnsi"/>
            </w:rPr>
          </w:rPrChange>
        </w:rPr>
        <w:pPrChange w:id="230" w:author="Author" w:date="2018-06-28T15:43:00Z">
          <w:pPr/>
        </w:pPrChange>
      </w:pPr>
      <w:r w:rsidRPr="00AC1342">
        <w:rPr>
          <w:rFonts w:asciiTheme="minorHAnsi" w:hAnsiTheme="minorHAnsi" w:cstheme="minorHAnsi"/>
          <w:rPrChange w:id="231" w:author="Author" w:date="2018-06-28T15:41:00Z">
            <w:rPr>
              <w:rFonts w:cstheme="minorHAnsi"/>
            </w:rPr>
          </w:rPrChange>
        </w:rPr>
        <w:t xml:space="preserve">The </w:t>
      </w:r>
      <w:r w:rsidR="00F00CF4" w:rsidRPr="00AC1342">
        <w:rPr>
          <w:rFonts w:asciiTheme="minorHAnsi" w:hAnsiTheme="minorHAnsi" w:cstheme="minorHAnsi"/>
          <w:rPrChange w:id="232" w:author="Author" w:date="2018-06-28T15:41:00Z">
            <w:rPr>
              <w:rFonts w:cstheme="minorHAnsi"/>
            </w:rPr>
          </w:rPrChange>
        </w:rPr>
        <w:t>isolation and identification</w:t>
      </w:r>
      <w:r w:rsidRPr="00AC1342">
        <w:rPr>
          <w:rFonts w:asciiTheme="minorHAnsi" w:hAnsiTheme="minorHAnsi" w:cstheme="minorHAnsi"/>
          <w:rPrChange w:id="233" w:author="Author" w:date="2018-06-28T15:41:00Z">
            <w:rPr>
              <w:rFonts w:cstheme="minorHAnsi"/>
            </w:rPr>
          </w:rPrChange>
        </w:rPr>
        <w:t xml:space="preserve"> of natural products </w:t>
      </w:r>
      <w:r w:rsidR="000D3D79" w:rsidRPr="00AC1342">
        <w:rPr>
          <w:rFonts w:asciiTheme="minorHAnsi" w:hAnsiTheme="minorHAnsi" w:cstheme="minorHAnsi"/>
          <w:rPrChange w:id="234" w:author="Author" w:date="2018-06-28T15:41:00Z">
            <w:rPr>
              <w:rFonts w:cstheme="minorHAnsi"/>
            </w:rPr>
          </w:rPrChange>
        </w:rPr>
        <w:t xml:space="preserve">are </w:t>
      </w:r>
      <w:r w:rsidRPr="00AC1342">
        <w:rPr>
          <w:rFonts w:asciiTheme="minorHAnsi" w:hAnsiTheme="minorHAnsi" w:cstheme="minorHAnsi"/>
          <w:rPrChange w:id="235" w:author="Author" w:date="2018-06-28T15:41:00Z">
            <w:rPr>
              <w:rFonts w:cstheme="minorHAnsi"/>
            </w:rPr>
          </w:rPrChange>
        </w:rPr>
        <w:t xml:space="preserve">of fundamental importance </w:t>
      </w:r>
      <w:r w:rsidR="00F00CF4" w:rsidRPr="00AC1342">
        <w:rPr>
          <w:rFonts w:asciiTheme="minorHAnsi" w:hAnsiTheme="minorHAnsi" w:cstheme="minorHAnsi"/>
          <w:rPrChange w:id="236" w:author="Author" w:date="2018-06-28T15:41:00Z">
            <w:rPr>
              <w:rFonts w:cstheme="minorHAnsi"/>
            </w:rPr>
          </w:rPrChange>
        </w:rPr>
        <w:t>to the scientific community and society more general</w:t>
      </w:r>
      <w:r w:rsidR="007B634A" w:rsidRPr="00AC1342">
        <w:rPr>
          <w:rFonts w:asciiTheme="minorHAnsi" w:hAnsiTheme="minorHAnsi" w:cstheme="minorHAnsi"/>
          <w:rPrChange w:id="237" w:author="Author" w:date="2018-06-28T15:41:00Z">
            <w:rPr>
              <w:rFonts w:cstheme="minorHAnsi"/>
            </w:rPr>
          </w:rPrChange>
        </w:rPr>
        <w:t>l</w:t>
      </w:r>
      <w:r w:rsidR="00F00CF4" w:rsidRPr="00AC1342">
        <w:rPr>
          <w:rFonts w:asciiTheme="minorHAnsi" w:hAnsiTheme="minorHAnsi" w:cstheme="minorHAnsi"/>
          <w:rPrChange w:id="238" w:author="Author" w:date="2018-06-28T15:41:00Z">
            <w:rPr>
              <w:rFonts w:cstheme="minorHAnsi"/>
            </w:rPr>
          </w:rPrChange>
        </w:rPr>
        <w:t>y</w:t>
      </w:r>
      <w:r w:rsidRPr="00AC1342">
        <w:rPr>
          <w:rFonts w:asciiTheme="minorHAnsi" w:hAnsiTheme="minorHAnsi" w:cstheme="minorHAnsi"/>
          <w:rPrChange w:id="239" w:author="Author" w:date="2018-06-28T15:41:00Z">
            <w:rPr>
              <w:rFonts w:cstheme="minorHAnsi"/>
            </w:rPr>
          </w:rPrChange>
        </w:rPr>
        <w:t>.</w:t>
      </w:r>
      <w:r w:rsidR="00D843FA" w:rsidRPr="00AC1342">
        <w:rPr>
          <w:rFonts w:asciiTheme="minorHAnsi" w:hAnsiTheme="minorHAnsi" w:cstheme="minorHAnsi"/>
          <w:vertAlign w:val="superscript"/>
          <w:rPrChange w:id="240" w:author="Author" w:date="2018-06-28T15:41:00Z">
            <w:rPr>
              <w:rFonts w:cstheme="minorHAnsi"/>
              <w:vertAlign w:val="superscript"/>
            </w:rPr>
          </w:rPrChange>
        </w:rPr>
        <w:t>1</w:t>
      </w:r>
      <w:r w:rsidRPr="00AC1342">
        <w:rPr>
          <w:rFonts w:asciiTheme="minorHAnsi" w:hAnsiTheme="minorHAnsi" w:cstheme="minorHAnsi"/>
          <w:rPrChange w:id="241" w:author="Author" w:date="2018-06-28T15:41:00Z">
            <w:rPr>
              <w:rFonts w:cstheme="minorHAnsi"/>
            </w:rPr>
          </w:rPrChange>
        </w:rPr>
        <w:t xml:space="preserve"> </w:t>
      </w:r>
      <w:r w:rsidR="00CC657E" w:rsidRPr="00AC1342">
        <w:rPr>
          <w:rFonts w:asciiTheme="minorHAnsi" w:hAnsiTheme="minorHAnsi" w:cstheme="minorHAnsi"/>
          <w:rPrChange w:id="242" w:author="Author" w:date="2018-06-28T15:41:00Z">
            <w:rPr>
              <w:rFonts w:cstheme="minorHAnsi"/>
            </w:rPr>
          </w:rPrChange>
        </w:rPr>
        <w:t>B</w:t>
      </w:r>
      <w:r w:rsidR="0017004E" w:rsidRPr="00AC1342">
        <w:rPr>
          <w:rFonts w:asciiTheme="minorHAnsi" w:hAnsiTheme="minorHAnsi" w:cstheme="minorHAnsi"/>
          <w:rPrChange w:id="243" w:author="Author" w:date="2018-06-28T15:41:00Z">
            <w:rPr>
              <w:rFonts w:cstheme="minorHAnsi"/>
            </w:rPr>
          </w:rPrChange>
        </w:rPr>
        <w:t xml:space="preserve">ioprospecting, the search </w:t>
      </w:r>
      <w:r w:rsidR="006A1C63" w:rsidRPr="00AC1342">
        <w:rPr>
          <w:rFonts w:asciiTheme="minorHAnsi" w:hAnsiTheme="minorHAnsi" w:cstheme="minorHAnsi"/>
          <w:rPrChange w:id="244" w:author="Author" w:date="2018-06-28T15:41:00Z">
            <w:rPr>
              <w:rFonts w:cstheme="minorHAnsi"/>
            </w:rPr>
          </w:rPrChange>
        </w:rPr>
        <w:t>for</w:t>
      </w:r>
      <w:r w:rsidR="0017004E" w:rsidRPr="00AC1342">
        <w:rPr>
          <w:rFonts w:asciiTheme="minorHAnsi" w:hAnsiTheme="minorHAnsi" w:cstheme="minorHAnsi"/>
          <w:rPrChange w:id="245" w:author="Author" w:date="2018-06-28T15:41:00Z">
            <w:rPr>
              <w:rFonts w:cstheme="minorHAnsi"/>
            </w:rPr>
          </w:rPrChange>
        </w:rPr>
        <w:t xml:space="preserve"> </w:t>
      </w:r>
      <w:r w:rsidR="006A1C63" w:rsidRPr="00AC1342">
        <w:rPr>
          <w:rFonts w:asciiTheme="minorHAnsi" w:hAnsiTheme="minorHAnsi" w:cstheme="minorHAnsi"/>
          <w:rPrChange w:id="246" w:author="Author" w:date="2018-06-28T15:41:00Z">
            <w:rPr>
              <w:rFonts w:cstheme="minorHAnsi"/>
            </w:rPr>
          </w:rPrChange>
        </w:rPr>
        <w:t>valuable</w:t>
      </w:r>
      <w:r w:rsidR="0017004E" w:rsidRPr="00AC1342">
        <w:rPr>
          <w:rFonts w:asciiTheme="minorHAnsi" w:hAnsiTheme="minorHAnsi" w:cstheme="minorHAnsi"/>
          <w:rPrChange w:id="247" w:author="Author" w:date="2018-06-28T15:41:00Z">
            <w:rPr>
              <w:rFonts w:cstheme="minorHAnsi"/>
            </w:rPr>
          </w:rPrChange>
        </w:rPr>
        <w:t xml:space="preserve"> </w:t>
      </w:r>
      <w:r w:rsidR="006A1C63" w:rsidRPr="00AC1342">
        <w:rPr>
          <w:rFonts w:asciiTheme="minorHAnsi" w:hAnsiTheme="minorHAnsi" w:cstheme="minorHAnsi"/>
          <w:rPrChange w:id="248" w:author="Author" w:date="2018-06-28T15:41:00Z">
            <w:rPr>
              <w:rFonts w:cstheme="minorHAnsi"/>
            </w:rPr>
          </w:rPrChange>
        </w:rPr>
        <w:t>organic molecules found in nature</w:t>
      </w:r>
      <w:r w:rsidR="0017004E" w:rsidRPr="00AC1342">
        <w:rPr>
          <w:rFonts w:asciiTheme="minorHAnsi" w:hAnsiTheme="minorHAnsi" w:cstheme="minorHAnsi"/>
          <w:rPrChange w:id="249" w:author="Author" w:date="2018-06-28T15:41:00Z">
            <w:rPr>
              <w:rFonts w:cstheme="minorHAnsi"/>
            </w:rPr>
          </w:rPrChange>
        </w:rPr>
        <w:t>,</w:t>
      </w:r>
      <w:r w:rsidR="0017004E" w:rsidRPr="00AC1342">
        <w:rPr>
          <w:rFonts w:asciiTheme="minorHAnsi" w:hAnsiTheme="minorHAnsi" w:cstheme="minorHAnsi"/>
          <w:color w:val="FF0000"/>
          <w:rPrChange w:id="250" w:author="Author" w:date="2018-06-28T15:41:00Z">
            <w:rPr>
              <w:rFonts w:cstheme="minorHAnsi"/>
              <w:color w:val="FF0000"/>
            </w:rPr>
          </w:rPrChange>
        </w:rPr>
        <w:t xml:space="preserve"> </w:t>
      </w:r>
      <w:r w:rsidR="0017004E" w:rsidRPr="00AC1342">
        <w:rPr>
          <w:rFonts w:asciiTheme="minorHAnsi" w:hAnsiTheme="minorHAnsi" w:cstheme="minorHAnsi"/>
          <w:rPrChange w:id="251" w:author="Author" w:date="2018-06-28T15:41:00Z">
            <w:rPr>
              <w:rFonts w:cstheme="minorHAnsi"/>
            </w:rPr>
          </w:rPrChange>
        </w:rPr>
        <w:t xml:space="preserve">remains an indispensable process in the discovery of new </w:t>
      </w:r>
      <w:r w:rsidR="00314B68" w:rsidRPr="00AC1342">
        <w:rPr>
          <w:rFonts w:asciiTheme="minorHAnsi" w:hAnsiTheme="minorHAnsi" w:cstheme="minorHAnsi"/>
          <w:rPrChange w:id="252" w:author="Author" w:date="2018-06-28T15:41:00Z">
            <w:rPr>
              <w:rFonts w:cstheme="minorHAnsi"/>
            </w:rPr>
          </w:rPrChange>
        </w:rPr>
        <w:t>drug leads</w:t>
      </w:r>
      <w:r w:rsidR="0017004E" w:rsidRPr="00AC1342">
        <w:rPr>
          <w:rFonts w:asciiTheme="minorHAnsi" w:hAnsiTheme="minorHAnsi" w:cstheme="minorHAnsi"/>
          <w:rPrChange w:id="253" w:author="Author" w:date="2018-06-28T15:41:00Z">
            <w:rPr>
              <w:rFonts w:cstheme="minorHAnsi"/>
            </w:rPr>
          </w:rPrChange>
        </w:rPr>
        <w:t xml:space="preserve"> and potential therapeutic agents. </w:t>
      </w:r>
      <w:r w:rsidR="004E2BB2" w:rsidRPr="00AC1342">
        <w:rPr>
          <w:rFonts w:asciiTheme="minorHAnsi" w:hAnsiTheme="minorHAnsi" w:cstheme="minorHAnsi"/>
          <w:rPrChange w:id="254" w:author="Author" w:date="2018-06-28T15:41:00Z">
            <w:rPr>
              <w:rFonts w:cstheme="minorHAnsi"/>
            </w:rPr>
          </w:rPrChange>
        </w:rPr>
        <w:t>I</w:t>
      </w:r>
      <w:r w:rsidR="00F00CF4" w:rsidRPr="00AC1342">
        <w:rPr>
          <w:rFonts w:asciiTheme="minorHAnsi" w:hAnsiTheme="minorHAnsi" w:cstheme="minorHAnsi"/>
          <w:rPrChange w:id="255" w:author="Author" w:date="2018-06-28T15:41:00Z">
            <w:rPr>
              <w:rFonts w:cstheme="minorHAnsi"/>
            </w:rPr>
          </w:rPrChange>
        </w:rPr>
        <w:t>t is</w:t>
      </w:r>
      <w:r w:rsidR="0054102C" w:rsidRPr="00AC1342">
        <w:rPr>
          <w:rFonts w:asciiTheme="minorHAnsi" w:hAnsiTheme="minorHAnsi" w:cstheme="minorHAnsi"/>
          <w:rPrChange w:id="256" w:author="Author" w:date="2018-06-28T15:41:00Z">
            <w:rPr>
              <w:rFonts w:cstheme="minorHAnsi"/>
            </w:rPr>
          </w:rPrChange>
        </w:rPr>
        <w:t xml:space="preserve"> estimated</w:t>
      </w:r>
      <w:r w:rsidR="00F00CF4" w:rsidRPr="00AC1342">
        <w:rPr>
          <w:rFonts w:asciiTheme="minorHAnsi" w:hAnsiTheme="minorHAnsi" w:cstheme="minorHAnsi"/>
          <w:rPrChange w:id="257" w:author="Author" w:date="2018-06-28T15:41:00Z">
            <w:rPr>
              <w:rFonts w:cstheme="minorHAnsi"/>
            </w:rPr>
          </w:rPrChange>
        </w:rPr>
        <w:t xml:space="preserve"> that</w:t>
      </w:r>
      <w:r w:rsidR="004E2BB2" w:rsidRPr="00AC1342">
        <w:rPr>
          <w:rFonts w:asciiTheme="minorHAnsi" w:hAnsiTheme="minorHAnsi" w:cstheme="minorHAnsi"/>
          <w:rPrChange w:id="258" w:author="Author" w:date="2018-06-28T15:41:00Z">
            <w:rPr>
              <w:rFonts w:cstheme="minorHAnsi"/>
            </w:rPr>
          </w:rPrChange>
        </w:rPr>
        <w:t>, from 1981–2014,</w:t>
      </w:r>
      <w:r w:rsidR="0054102C" w:rsidRPr="00AC1342">
        <w:rPr>
          <w:rFonts w:asciiTheme="minorHAnsi" w:hAnsiTheme="minorHAnsi" w:cstheme="minorHAnsi"/>
          <w:rPrChange w:id="259" w:author="Author" w:date="2018-06-28T15:41:00Z">
            <w:rPr>
              <w:rFonts w:cstheme="minorHAnsi"/>
            </w:rPr>
          </w:rPrChange>
        </w:rPr>
        <w:t xml:space="preserve"> </w:t>
      </w:r>
      <w:r w:rsidR="00C40398" w:rsidRPr="00AC1342">
        <w:rPr>
          <w:rFonts w:asciiTheme="minorHAnsi" w:hAnsiTheme="minorHAnsi" w:cstheme="minorHAnsi"/>
          <w:rPrChange w:id="260" w:author="Author" w:date="2018-06-28T15:41:00Z">
            <w:rPr>
              <w:rFonts w:cstheme="minorHAnsi"/>
            </w:rPr>
          </w:rPrChange>
        </w:rPr>
        <w:t>~</w:t>
      </w:r>
      <w:r w:rsidR="0054102C" w:rsidRPr="00AC1342">
        <w:rPr>
          <w:rFonts w:asciiTheme="minorHAnsi" w:hAnsiTheme="minorHAnsi" w:cstheme="minorHAnsi"/>
          <w:rPrChange w:id="261" w:author="Author" w:date="2018-06-28T15:41:00Z">
            <w:rPr>
              <w:rFonts w:cstheme="minorHAnsi"/>
            </w:rPr>
          </w:rPrChange>
        </w:rPr>
        <w:t xml:space="preserve">75% of all </w:t>
      </w:r>
      <w:r w:rsidR="00CC657E" w:rsidRPr="00AC1342">
        <w:rPr>
          <w:rFonts w:asciiTheme="minorHAnsi" w:hAnsiTheme="minorHAnsi" w:cstheme="minorHAnsi"/>
          <w:color w:val="000000" w:themeColor="text1"/>
          <w:rPrChange w:id="262" w:author="Author" w:date="2018-06-28T15:41:00Z">
            <w:rPr>
              <w:rFonts w:cstheme="minorHAnsi"/>
              <w:color w:val="000000" w:themeColor="text1"/>
            </w:rPr>
          </w:rPrChange>
        </w:rPr>
        <w:t xml:space="preserve">approved </w:t>
      </w:r>
      <w:r w:rsidR="0054102C" w:rsidRPr="00AC1342">
        <w:rPr>
          <w:rFonts w:asciiTheme="minorHAnsi" w:hAnsiTheme="minorHAnsi" w:cstheme="minorHAnsi"/>
          <w:color w:val="000000" w:themeColor="text1"/>
          <w:rPrChange w:id="263" w:author="Author" w:date="2018-06-28T15:41:00Z">
            <w:rPr>
              <w:rFonts w:cstheme="minorHAnsi"/>
              <w:color w:val="000000" w:themeColor="text1"/>
            </w:rPr>
          </w:rPrChange>
        </w:rPr>
        <w:t xml:space="preserve">small molecule </w:t>
      </w:r>
      <w:r w:rsidR="00F00CF4" w:rsidRPr="00AC1342">
        <w:rPr>
          <w:rFonts w:asciiTheme="minorHAnsi" w:hAnsiTheme="minorHAnsi" w:cstheme="minorHAnsi"/>
          <w:rPrChange w:id="264" w:author="Author" w:date="2018-06-28T15:41:00Z">
            <w:rPr>
              <w:rFonts w:cstheme="minorHAnsi"/>
            </w:rPr>
          </w:rPrChange>
        </w:rPr>
        <w:t xml:space="preserve">pharmaceutical </w:t>
      </w:r>
      <w:r w:rsidR="0054102C" w:rsidRPr="00AC1342">
        <w:rPr>
          <w:rFonts w:asciiTheme="minorHAnsi" w:hAnsiTheme="minorHAnsi" w:cstheme="minorHAnsi"/>
          <w:rPrChange w:id="265" w:author="Author" w:date="2018-06-28T15:41:00Z">
            <w:rPr>
              <w:rFonts w:cstheme="minorHAnsi"/>
            </w:rPr>
          </w:rPrChange>
        </w:rPr>
        <w:t xml:space="preserve">drugs </w:t>
      </w:r>
      <w:r w:rsidR="00F00CF4" w:rsidRPr="00AC1342">
        <w:rPr>
          <w:rFonts w:asciiTheme="minorHAnsi" w:hAnsiTheme="minorHAnsi" w:cstheme="minorHAnsi"/>
          <w:rPrChange w:id="266" w:author="Author" w:date="2018-06-28T15:41:00Z">
            <w:rPr>
              <w:rFonts w:cstheme="minorHAnsi"/>
            </w:rPr>
          </w:rPrChange>
        </w:rPr>
        <w:t>were</w:t>
      </w:r>
      <w:r w:rsidR="005E3F2A" w:rsidRPr="00AC1342">
        <w:rPr>
          <w:rFonts w:asciiTheme="minorHAnsi" w:hAnsiTheme="minorHAnsi" w:cstheme="minorHAnsi"/>
          <w:rPrChange w:id="267" w:author="Author" w:date="2018-06-28T15:41:00Z">
            <w:rPr>
              <w:rFonts w:cstheme="minorHAnsi"/>
            </w:rPr>
          </w:rPrChange>
        </w:rPr>
        <w:t xml:space="preserve"> natural products, natural product-derived or natural product-inspired.</w:t>
      </w:r>
      <w:r w:rsidR="00453571" w:rsidRPr="00AC1342">
        <w:rPr>
          <w:rFonts w:asciiTheme="minorHAnsi" w:hAnsiTheme="minorHAnsi" w:cstheme="minorHAnsi"/>
          <w:vertAlign w:val="superscript"/>
          <w:rPrChange w:id="268" w:author="Author" w:date="2018-06-28T15:41:00Z">
            <w:rPr>
              <w:rFonts w:cstheme="minorHAnsi"/>
              <w:vertAlign w:val="superscript"/>
            </w:rPr>
          </w:rPrChange>
        </w:rPr>
        <w:t>1</w:t>
      </w:r>
      <w:r w:rsidR="004131D4" w:rsidRPr="00AC1342">
        <w:rPr>
          <w:rFonts w:asciiTheme="minorHAnsi" w:hAnsiTheme="minorHAnsi" w:cstheme="minorHAnsi"/>
          <w:rPrChange w:id="269" w:author="Author" w:date="2018-06-28T15:41:00Z">
            <w:rPr>
              <w:rFonts w:cstheme="minorHAnsi"/>
            </w:rPr>
          </w:rPrChange>
        </w:rPr>
        <w:t xml:space="preserve"> </w:t>
      </w:r>
      <w:r w:rsidR="00EF56FA" w:rsidRPr="00AC1342">
        <w:rPr>
          <w:rFonts w:asciiTheme="minorHAnsi" w:hAnsiTheme="minorHAnsi" w:cstheme="minorHAnsi"/>
          <w:rPrChange w:id="270" w:author="Author" w:date="2018-06-28T15:41:00Z">
            <w:rPr>
              <w:rFonts w:cstheme="minorHAnsi"/>
            </w:rPr>
          </w:rPrChange>
        </w:rPr>
        <w:t>Furthermore, natural products possess enormous structural and chemical diversity</w:t>
      </w:r>
      <w:r w:rsidR="002314D8" w:rsidRPr="00AC1342">
        <w:rPr>
          <w:rFonts w:asciiTheme="minorHAnsi" w:hAnsiTheme="minorHAnsi" w:cstheme="minorHAnsi"/>
          <w:rPrChange w:id="271" w:author="Author" w:date="2018-06-28T15:41:00Z">
            <w:rPr>
              <w:rFonts w:cstheme="minorHAnsi"/>
            </w:rPr>
          </w:rPrChange>
        </w:rPr>
        <w:t>. For this reason, they</w:t>
      </w:r>
      <w:r w:rsidR="00EF56FA" w:rsidRPr="00AC1342">
        <w:rPr>
          <w:rFonts w:asciiTheme="minorHAnsi" w:hAnsiTheme="minorHAnsi" w:cstheme="minorHAnsi"/>
          <w:rPrChange w:id="272" w:author="Author" w:date="2018-06-28T15:41:00Z">
            <w:rPr>
              <w:rFonts w:cstheme="minorHAnsi"/>
            </w:rPr>
          </w:rPrChange>
        </w:rPr>
        <w:t xml:space="preserve"> </w:t>
      </w:r>
      <w:r w:rsidR="006062FE" w:rsidRPr="00AC1342">
        <w:rPr>
          <w:rFonts w:asciiTheme="minorHAnsi" w:hAnsiTheme="minorHAnsi" w:cstheme="minorHAnsi"/>
          <w:rPrChange w:id="273" w:author="Author" w:date="2018-06-28T15:41:00Z">
            <w:rPr>
              <w:rFonts w:cstheme="minorHAnsi"/>
            </w:rPr>
          </w:rPrChange>
        </w:rPr>
        <w:t xml:space="preserve">also </w:t>
      </w:r>
      <w:r w:rsidR="002314D8" w:rsidRPr="00AC1342">
        <w:rPr>
          <w:rFonts w:asciiTheme="minorHAnsi" w:hAnsiTheme="minorHAnsi" w:cstheme="minorHAnsi"/>
          <w:rPrChange w:id="274" w:author="Author" w:date="2018-06-28T15:41:00Z">
            <w:rPr>
              <w:rFonts w:cstheme="minorHAnsi"/>
            </w:rPr>
          </w:rPrChange>
        </w:rPr>
        <w:t>represent</w:t>
      </w:r>
      <w:r w:rsidR="0063602C" w:rsidRPr="00AC1342">
        <w:rPr>
          <w:rFonts w:asciiTheme="minorHAnsi" w:hAnsiTheme="minorHAnsi" w:cstheme="minorHAnsi"/>
          <w:rPrChange w:id="275" w:author="Author" w:date="2018-06-28T15:41:00Z">
            <w:rPr>
              <w:rFonts w:cstheme="minorHAnsi"/>
            </w:rPr>
          </w:rPrChange>
        </w:rPr>
        <w:t xml:space="preserve"> </w:t>
      </w:r>
      <w:r w:rsidR="00EF56FA" w:rsidRPr="00AC1342">
        <w:rPr>
          <w:rFonts w:asciiTheme="minorHAnsi" w:hAnsiTheme="minorHAnsi" w:cstheme="minorHAnsi"/>
          <w:rPrChange w:id="276" w:author="Author" w:date="2018-06-28T15:41:00Z">
            <w:rPr>
              <w:rFonts w:cstheme="minorHAnsi"/>
            </w:rPr>
          </w:rPrChange>
        </w:rPr>
        <w:t xml:space="preserve">valuable </w:t>
      </w:r>
      <w:r w:rsidR="003F5087" w:rsidRPr="00AC1342">
        <w:rPr>
          <w:rFonts w:asciiTheme="minorHAnsi" w:hAnsiTheme="minorHAnsi" w:cstheme="minorHAnsi"/>
          <w:rPrChange w:id="277" w:author="Author" w:date="2018-06-28T15:41:00Z">
            <w:rPr>
              <w:rFonts w:cstheme="minorHAnsi"/>
            </w:rPr>
          </w:rPrChange>
        </w:rPr>
        <w:t xml:space="preserve">chemical scaffolds </w:t>
      </w:r>
      <w:r w:rsidR="004E2BB2" w:rsidRPr="00AC1342">
        <w:rPr>
          <w:rFonts w:asciiTheme="minorHAnsi" w:hAnsiTheme="minorHAnsi" w:cstheme="minorHAnsi"/>
          <w:rPrChange w:id="278" w:author="Author" w:date="2018-06-28T15:41:00Z">
            <w:rPr>
              <w:rFonts w:cstheme="minorHAnsi"/>
            </w:rPr>
          </w:rPrChange>
        </w:rPr>
        <w:t xml:space="preserve">that can be </w:t>
      </w:r>
      <w:r w:rsidR="0063602C" w:rsidRPr="00AC1342">
        <w:rPr>
          <w:rFonts w:asciiTheme="minorHAnsi" w:hAnsiTheme="minorHAnsi" w:cstheme="minorHAnsi"/>
          <w:rPrChange w:id="279" w:author="Author" w:date="2018-06-28T15:41:00Z">
            <w:rPr>
              <w:rFonts w:cstheme="minorHAnsi"/>
            </w:rPr>
          </w:rPrChange>
        </w:rPr>
        <w:t xml:space="preserve">directly </w:t>
      </w:r>
      <w:r w:rsidR="004E2BB2" w:rsidRPr="00AC1342">
        <w:rPr>
          <w:rFonts w:asciiTheme="minorHAnsi" w:hAnsiTheme="minorHAnsi" w:cstheme="minorHAnsi"/>
          <w:rPrChange w:id="280" w:author="Author" w:date="2018-06-28T15:41:00Z">
            <w:rPr>
              <w:rFonts w:cstheme="minorHAnsi"/>
            </w:rPr>
          </w:rPrChange>
        </w:rPr>
        <w:t xml:space="preserve">used in </w:t>
      </w:r>
      <w:r w:rsidR="0063602C" w:rsidRPr="00AC1342">
        <w:rPr>
          <w:rFonts w:asciiTheme="minorHAnsi" w:hAnsiTheme="minorHAnsi" w:cstheme="minorHAnsi"/>
          <w:rPrChange w:id="281" w:author="Author" w:date="2018-06-28T15:41:00Z">
            <w:rPr>
              <w:rFonts w:cstheme="minorHAnsi"/>
            </w:rPr>
          </w:rPrChange>
        </w:rPr>
        <w:t xml:space="preserve">organic </w:t>
      </w:r>
      <w:r w:rsidR="004E2BB2" w:rsidRPr="00AC1342">
        <w:rPr>
          <w:rFonts w:asciiTheme="minorHAnsi" w:hAnsiTheme="minorHAnsi" w:cstheme="minorHAnsi"/>
          <w:rPrChange w:id="282" w:author="Author" w:date="2018-06-28T15:41:00Z">
            <w:rPr>
              <w:rFonts w:cstheme="minorHAnsi"/>
            </w:rPr>
          </w:rPrChange>
        </w:rPr>
        <w:t>synthesis or in the development of chiral ligands and catalysts</w:t>
      </w:r>
      <w:r w:rsidR="003F5087" w:rsidRPr="00AC1342">
        <w:rPr>
          <w:rFonts w:asciiTheme="minorHAnsi" w:hAnsiTheme="minorHAnsi" w:cstheme="minorHAnsi"/>
          <w:rPrChange w:id="283" w:author="Author" w:date="2018-06-28T15:41:00Z">
            <w:rPr>
              <w:rFonts w:cstheme="minorHAnsi"/>
            </w:rPr>
          </w:rPrChange>
        </w:rPr>
        <w:t>.</w:t>
      </w:r>
      <w:r w:rsidR="00C426FF" w:rsidRPr="00AC1342">
        <w:rPr>
          <w:rFonts w:asciiTheme="minorHAnsi" w:hAnsiTheme="minorHAnsi" w:cstheme="minorHAnsi"/>
          <w:vertAlign w:val="superscript"/>
          <w:rPrChange w:id="284" w:author="Author" w:date="2018-06-28T15:41:00Z">
            <w:rPr>
              <w:rFonts w:cstheme="minorHAnsi"/>
              <w:vertAlign w:val="superscript"/>
            </w:rPr>
          </w:rPrChange>
        </w:rPr>
        <w:t>2</w:t>
      </w:r>
      <w:r w:rsidR="00AE5410" w:rsidRPr="00AC1342">
        <w:rPr>
          <w:rFonts w:asciiTheme="minorHAnsi" w:hAnsiTheme="minorHAnsi" w:cstheme="minorHAnsi"/>
          <w:vertAlign w:val="superscript"/>
          <w:rPrChange w:id="285" w:author="Author" w:date="2018-06-28T15:41:00Z">
            <w:rPr>
              <w:rFonts w:cstheme="minorHAnsi"/>
              <w:vertAlign w:val="superscript"/>
            </w:rPr>
          </w:rPrChange>
        </w:rPr>
        <w:t>,3</w:t>
      </w:r>
      <w:r w:rsidR="00D843FA" w:rsidRPr="00AC1342">
        <w:rPr>
          <w:rFonts w:asciiTheme="minorHAnsi" w:hAnsiTheme="minorHAnsi" w:cstheme="minorHAnsi"/>
          <w:rPrChange w:id="286" w:author="Author" w:date="2018-06-28T15:41:00Z">
            <w:rPr>
              <w:rFonts w:cstheme="minorHAnsi"/>
            </w:rPr>
          </w:rPrChange>
        </w:rPr>
        <w:t xml:space="preserve"> </w:t>
      </w:r>
    </w:p>
    <w:p w14:paraId="35C0C4A3" w14:textId="77777777" w:rsidR="00DD58FA" w:rsidRPr="00AC1342" w:rsidRDefault="00DD58FA">
      <w:pPr>
        <w:jc w:val="both"/>
        <w:rPr>
          <w:rFonts w:asciiTheme="minorHAnsi" w:hAnsiTheme="minorHAnsi" w:cstheme="minorHAnsi"/>
          <w:rPrChange w:id="287" w:author="Author" w:date="2018-06-28T15:41:00Z">
            <w:rPr>
              <w:rFonts w:cstheme="minorHAnsi"/>
            </w:rPr>
          </w:rPrChange>
        </w:rPr>
        <w:pPrChange w:id="288" w:author="Author" w:date="2018-06-28T15:43:00Z">
          <w:pPr/>
        </w:pPrChange>
      </w:pPr>
    </w:p>
    <w:p w14:paraId="62C62F44" w14:textId="6365DF74" w:rsidR="00742F90" w:rsidRPr="00AC1342" w:rsidRDefault="00B84EE6">
      <w:pPr>
        <w:jc w:val="both"/>
        <w:rPr>
          <w:rFonts w:asciiTheme="minorHAnsi" w:hAnsiTheme="minorHAnsi" w:cstheme="minorHAnsi"/>
          <w:rPrChange w:id="289" w:author="Author" w:date="2018-06-28T15:41:00Z">
            <w:rPr>
              <w:rFonts w:cstheme="minorHAnsi"/>
            </w:rPr>
          </w:rPrChange>
        </w:rPr>
        <w:pPrChange w:id="290" w:author="Author" w:date="2018-06-28T15:43:00Z">
          <w:pPr/>
        </w:pPrChange>
      </w:pPr>
      <w:r w:rsidRPr="00AC1342">
        <w:rPr>
          <w:rFonts w:asciiTheme="minorHAnsi" w:hAnsiTheme="minorHAnsi" w:cstheme="minorHAnsi"/>
          <w:rPrChange w:id="291" w:author="Author" w:date="2018-06-28T15:41:00Z">
            <w:rPr>
              <w:rFonts w:cstheme="minorHAnsi"/>
            </w:rPr>
          </w:rPrChange>
        </w:rPr>
        <w:t xml:space="preserve">Traditionally, relatively </w:t>
      </w:r>
      <w:r w:rsidR="001642C1" w:rsidRPr="00AC1342">
        <w:rPr>
          <w:rFonts w:asciiTheme="minorHAnsi" w:hAnsiTheme="minorHAnsi" w:cstheme="minorHAnsi"/>
          <w:rPrChange w:id="292" w:author="Author" w:date="2018-06-28T15:41:00Z">
            <w:rPr>
              <w:rFonts w:cstheme="minorHAnsi"/>
            </w:rPr>
          </w:rPrChange>
        </w:rPr>
        <w:t>time</w:t>
      </w:r>
      <w:r w:rsidR="001C0F8D" w:rsidRPr="00AC1342">
        <w:rPr>
          <w:rFonts w:asciiTheme="minorHAnsi" w:hAnsiTheme="minorHAnsi" w:cstheme="minorHAnsi"/>
          <w:rPrChange w:id="293" w:author="Author" w:date="2018-06-28T15:41:00Z">
            <w:rPr>
              <w:rFonts w:cstheme="minorHAnsi"/>
            </w:rPr>
          </w:rPrChange>
        </w:rPr>
        <w:t>-intensive</w:t>
      </w:r>
      <w:r w:rsidRPr="00AC1342">
        <w:rPr>
          <w:rFonts w:asciiTheme="minorHAnsi" w:hAnsiTheme="minorHAnsi" w:cstheme="minorHAnsi"/>
          <w:rPrChange w:id="294" w:author="Author" w:date="2018-06-28T15:41:00Z">
            <w:rPr>
              <w:rFonts w:cstheme="minorHAnsi"/>
            </w:rPr>
          </w:rPrChange>
        </w:rPr>
        <w:t xml:space="preserve"> procedures such as</w:t>
      </w:r>
      <w:r w:rsidR="00A8191C" w:rsidRPr="00AC1342">
        <w:rPr>
          <w:rFonts w:asciiTheme="minorHAnsi" w:hAnsiTheme="minorHAnsi" w:cstheme="minorHAnsi"/>
          <w:rPrChange w:id="295" w:author="Author" w:date="2018-06-28T15:41:00Z">
            <w:rPr>
              <w:rFonts w:cstheme="minorHAnsi"/>
            </w:rPr>
          </w:rPrChange>
        </w:rPr>
        <w:t xml:space="preserve"> </w:t>
      </w:r>
      <w:r w:rsidRPr="00AC1342">
        <w:rPr>
          <w:rFonts w:asciiTheme="minorHAnsi" w:hAnsiTheme="minorHAnsi" w:cstheme="minorHAnsi"/>
          <w:rPrChange w:id="296" w:author="Author" w:date="2018-06-28T15:41:00Z">
            <w:rPr>
              <w:rFonts w:cstheme="minorHAnsi"/>
            </w:rPr>
          </w:rPrChange>
        </w:rPr>
        <w:t>maceration</w:t>
      </w:r>
      <w:r w:rsidR="00A8191C" w:rsidRPr="00AC1342">
        <w:rPr>
          <w:rFonts w:asciiTheme="minorHAnsi" w:hAnsiTheme="minorHAnsi" w:cstheme="minorHAnsi"/>
          <w:rPrChange w:id="297" w:author="Author" w:date="2018-06-28T15:41:00Z">
            <w:rPr>
              <w:rFonts w:cstheme="minorHAnsi"/>
            </w:rPr>
          </w:rPrChange>
        </w:rPr>
        <w:t xml:space="preserve">, </w:t>
      </w:r>
      <w:r w:rsidRPr="00AC1342">
        <w:rPr>
          <w:rFonts w:asciiTheme="minorHAnsi" w:hAnsiTheme="minorHAnsi" w:cstheme="minorHAnsi"/>
          <w:rPrChange w:id="298" w:author="Author" w:date="2018-06-28T15:41:00Z">
            <w:rPr>
              <w:rFonts w:cstheme="minorHAnsi"/>
            </w:rPr>
          </w:rPrChange>
        </w:rPr>
        <w:t xml:space="preserve">Soxhlet extraction, </w:t>
      </w:r>
      <w:r w:rsidR="00A8191C" w:rsidRPr="00AC1342">
        <w:rPr>
          <w:rFonts w:asciiTheme="minorHAnsi" w:hAnsiTheme="minorHAnsi" w:cstheme="minorHAnsi"/>
          <w:rPrChange w:id="299" w:author="Author" w:date="2018-06-28T15:41:00Z">
            <w:rPr>
              <w:rFonts w:cstheme="minorHAnsi"/>
            </w:rPr>
          </w:rPrChange>
        </w:rPr>
        <w:t>and steam distillation</w:t>
      </w:r>
      <w:r w:rsidR="00140377" w:rsidRPr="00AC1342">
        <w:rPr>
          <w:rFonts w:asciiTheme="minorHAnsi" w:hAnsiTheme="minorHAnsi" w:cstheme="minorHAnsi"/>
          <w:rPrChange w:id="300" w:author="Author" w:date="2018-06-28T15:41:00Z">
            <w:rPr>
              <w:rFonts w:cstheme="minorHAnsi"/>
            </w:rPr>
          </w:rPrChange>
        </w:rPr>
        <w:t xml:space="preserve"> have </w:t>
      </w:r>
      <w:r w:rsidRPr="00AC1342">
        <w:rPr>
          <w:rFonts w:asciiTheme="minorHAnsi" w:hAnsiTheme="minorHAnsi" w:cstheme="minorHAnsi"/>
          <w:rPrChange w:id="301" w:author="Author" w:date="2018-06-28T15:41:00Z">
            <w:rPr>
              <w:rFonts w:cstheme="minorHAnsi"/>
            </w:rPr>
          </w:rPrChange>
        </w:rPr>
        <w:t>been the mainstay</w:t>
      </w:r>
      <w:r w:rsidR="00140377" w:rsidRPr="00AC1342">
        <w:rPr>
          <w:rFonts w:asciiTheme="minorHAnsi" w:hAnsiTheme="minorHAnsi" w:cstheme="minorHAnsi"/>
          <w:rPrChange w:id="302" w:author="Author" w:date="2018-06-28T15:41:00Z">
            <w:rPr>
              <w:rFonts w:cstheme="minorHAnsi"/>
            </w:rPr>
          </w:rPrChange>
        </w:rPr>
        <w:t xml:space="preserve"> </w:t>
      </w:r>
      <w:r w:rsidR="00DD58FA" w:rsidRPr="00AC1342">
        <w:rPr>
          <w:rFonts w:asciiTheme="minorHAnsi" w:hAnsiTheme="minorHAnsi" w:cstheme="minorHAnsi"/>
          <w:rPrChange w:id="303" w:author="Author" w:date="2018-06-28T15:41:00Z">
            <w:rPr>
              <w:rFonts w:cstheme="minorHAnsi"/>
            </w:rPr>
          </w:rPrChange>
        </w:rPr>
        <w:t xml:space="preserve">of </w:t>
      </w:r>
      <w:r w:rsidRPr="00AC1342">
        <w:rPr>
          <w:rFonts w:asciiTheme="minorHAnsi" w:hAnsiTheme="minorHAnsi" w:cstheme="minorHAnsi"/>
          <w:rPrChange w:id="304" w:author="Author" w:date="2018-06-28T15:41:00Z">
            <w:rPr>
              <w:rFonts w:cstheme="minorHAnsi"/>
            </w:rPr>
          </w:rPrChange>
        </w:rPr>
        <w:t>research</w:t>
      </w:r>
      <w:r w:rsidR="004E1BB8" w:rsidRPr="00AC1342">
        <w:rPr>
          <w:rFonts w:asciiTheme="minorHAnsi" w:hAnsiTheme="minorHAnsi" w:cstheme="minorHAnsi"/>
          <w:rPrChange w:id="305" w:author="Author" w:date="2018-06-28T15:41:00Z">
            <w:rPr>
              <w:rFonts w:cstheme="minorHAnsi"/>
            </w:rPr>
          </w:rPrChange>
        </w:rPr>
        <w:t xml:space="preserve"> focused on the isolation of secondary metabolites from plants</w:t>
      </w:r>
      <w:r w:rsidRPr="00AC1342">
        <w:rPr>
          <w:rFonts w:asciiTheme="minorHAnsi" w:hAnsiTheme="minorHAnsi" w:cstheme="minorHAnsi"/>
          <w:rPrChange w:id="306" w:author="Author" w:date="2018-06-28T15:41:00Z">
            <w:rPr>
              <w:rFonts w:cstheme="minorHAnsi"/>
            </w:rPr>
          </w:rPrChange>
        </w:rPr>
        <w:t>.</w:t>
      </w:r>
      <w:r w:rsidR="00AE5410" w:rsidRPr="00AC1342">
        <w:rPr>
          <w:rFonts w:asciiTheme="minorHAnsi" w:hAnsiTheme="minorHAnsi" w:cstheme="minorHAnsi"/>
          <w:vertAlign w:val="superscript"/>
          <w:rPrChange w:id="307" w:author="Author" w:date="2018-06-28T15:41:00Z">
            <w:rPr>
              <w:rFonts w:cstheme="minorHAnsi"/>
              <w:vertAlign w:val="superscript"/>
            </w:rPr>
          </w:rPrChange>
        </w:rPr>
        <w:t>4</w:t>
      </w:r>
      <w:r w:rsidR="00EF05B1" w:rsidRPr="00AC1342">
        <w:rPr>
          <w:rFonts w:asciiTheme="minorHAnsi" w:hAnsiTheme="minorHAnsi" w:cstheme="minorHAnsi"/>
          <w:rPrChange w:id="308" w:author="Author" w:date="2018-06-28T15:41:00Z">
            <w:rPr>
              <w:rFonts w:cstheme="minorHAnsi"/>
            </w:rPr>
          </w:rPrChange>
        </w:rPr>
        <w:t xml:space="preserve"> </w:t>
      </w:r>
      <w:r w:rsidR="00D741DD" w:rsidRPr="00AC1342">
        <w:rPr>
          <w:rFonts w:asciiTheme="minorHAnsi" w:hAnsiTheme="minorHAnsi" w:cstheme="minorHAnsi"/>
          <w:rPrChange w:id="309" w:author="Author" w:date="2018-06-28T15:41:00Z">
            <w:rPr>
              <w:rFonts w:cstheme="minorHAnsi"/>
            </w:rPr>
          </w:rPrChange>
        </w:rPr>
        <w:t>More modern extraction techniques, including accelerated solvent extraction, have focused on reducing extraction times and establishing greener protocols.</w:t>
      </w:r>
      <w:ins w:id="310" w:author="Author" w:date="2018-06-28T17:51:00Z">
        <w:r w:rsidR="007A6A28" w:rsidRPr="007A6A28">
          <w:rPr>
            <w:rFonts w:asciiTheme="minorHAnsi" w:hAnsiTheme="minorHAnsi" w:cstheme="minorHAnsi"/>
            <w:vertAlign w:val="superscript"/>
            <w:rPrChange w:id="311" w:author="Author" w:date="2018-06-28T17:51:00Z">
              <w:rPr>
                <w:rFonts w:asciiTheme="minorHAnsi" w:hAnsiTheme="minorHAnsi" w:cstheme="minorHAnsi"/>
              </w:rPr>
            </w:rPrChange>
          </w:rPr>
          <w:t>4,</w:t>
        </w:r>
      </w:ins>
      <w:ins w:id="312" w:author="Author" w:date="2018-06-28T13:51:00Z">
        <w:r w:rsidR="00F41291" w:rsidRPr="00AC1342">
          <w:rPr>
            <w:rFonts w:asciiTheme="minorHAnsi" w:hAnsiTheme="minorHAnsi" w:cstheme="minorHAnsi"/>
            <w:vertAlign w:val="superscript"/>
            <w:rPrChange w:id="313" w:author="Author" w:date="2018-06-28T15:41:00Z">
              <w:rPr>
                <w:rFonts w:cstheme="minorHAnsi"/>
              </w:rPr>
            </w:rPrChange>
          </w:rPr>
          <w:t>5</w:t>
        </w:r>
      </w:ins>
      <w:r w:rsidR="00DD58FA" w:rsidRPr="00AC1342">
        <w:rPr>
          <w:rFonts w:asciiTheme="minorHAnsi" w:hAnsiTheme="minorHAnsi" w:cstheme="minorHAnsi"/>
          <w:rPrChange w:id="314" w:author="Author" w:date="2018-06-28T15:41:00Z">
            <w:rPr>
              <w:rFonts w:cstheme="minorHAnsi"/>
            </w:rPr>
          </w:rPrChange>
        </w:rPr>
        <w:t xml:space="preserve"> </w:t>
      </w:r>
      <w:r w:rsidR="00CC657E" w:rsidRPr="00AC1342">
        <w:rPr>
          <w:rFonts w:asciiTheme="minorHAnsi" w:hAnsiTheme="minorHAnsi" w:cstheme="minorHAnsi"/>
          <w:rPrChange w:id="315" w:author="Author" w:date="2018-06-28T15:41:00Z">
            <w:rPr>
              <w:rFonts w:cstheme="minorHAnsi"/>
            </w:rPr>
          </w:rPrChange>
        </w:rPr>
        <w:t xml:space="preserve">In </w:t>
      </w:r>
      <w:r w:rsidR="00DD58FA" w:rsidRPr="00AC1342">
        <w:rPr>
          <w:rFonts w:asciiTheme="minorHAnsi" w:hAnsiTheme="minorHAnsi" w:cstheme="minorHAnsi"/>
          <w:rPrChange w:id="316" w:author="Author" w:date="2018-06-28T15:41:00Z">
            <w:rPr>
              <w:rFonts w:cstheme="minorHAnsi"/>
            </w:rPr>
          </w:rPrChange>
        </w:rPr>
        <w:t>2015, a</w:t>
      </w:r>
      <w:r w:rsidR="00CC657E" w:rsidRPr="00AC1342">
        <w:rPr>
          <w:rFonts w:asciiTheme="minorHAnsi" w:hAnsiTheme="minorHAnsi" w:cstheme="minorHAnsi"/>
          <w:rPrChange w:id="317" w:author="Author" w:date="2018-06-28T15:41:00Z">
            <w:rPr>
              <w:rFonts w:cstheme="minorHAnsi"/>
            </w:rPr>
          </w:rPrChange>
        </w:rPr>
        <w:t>n original</w:t>
      </w:r>
      <w:r w:rsidR="00773BEC" w:rsidRPr="00AC1342">
        <w:rPr>
          <w:rFonts w:asciiTheme="minorHAnsi" w:hAnsiTheme="minorHAnsi" w:cstheme="minorHAnsi"/>
          <w:rPrChange w:id="318" w:author="Author" w:date="2018-06-28T15:41:00Z">
            <w:rPr>
              <w:rFonts w:cstheme="minorHAnsi"/>
            </w:rPr>
          </w:rPrChange>
        </w:rPr>
        <w:t xml:space="preserve"> pressurized hot water extraction</w:t>
      </w:r>
      <w:r w:rsidR="003C6AE1" w:rsidRPr="00AC1342">
        <w:rPr>
          <w:rFonts w:asciiTheme="minorHAnsi" w:hAnsiTheme="minorHAnsi" w:cstheme="minorHAnsi"/>
          <w:rPrChange w:id="319" w:author="Author" w:date="2018-06-28T15:41:00Z">
            <w:rPr>
              <w:rFonts w:cstheme="minorHAnsi"/>
            </w:rPr>
          </w:rPrChange>
        </w:rPr>
        <w:t xml:space="preserve"> (PHWE) </w:t>
      </w:r>
      <w:r w:rsidR="004E1BB8" w:rsidRPr="00AC1342">
        <w:rPr>
          <w:rFonts w:asciiTheme="minorHAnsi" w:hAnsiTheme="minorHAnsi" w:cstheme="minorHAnsi"/>
          <w:rPrChange w:id="320" w:author="Author" w:date="2018-06-28T15:41:00Z">
            <w:rPr>
              <w:rFonts w:cstheme="minorHAnsi"/>
            </w:rPr>
          </w:rPrChange>
        </w:rPr>
        <w:t xml:space="preserve">method </w:t>
      </w:r>
      <w:r w:rsidR="00D86440" w:rsidRPr="00AC1342">
        <w:rPr>
          <w:rFonts w:asciiTheme="minorHAnsi" w:hAnsiTheme="minorHAnsi" w:cstheme="minorHAnsi"/>
          <w:rPrChange w:id="321" w:author="Author" w:date="2018-06-28T15:41:00Z">
            <w:rPr>
              <w:rFonts w:cstheme="minorHAnsi"/>
            </w:rPr>
          </w:rPrChange>
        </w:rPr>
        <w:t>was reported.</w:t>
      </w:r>
      <w:del w:id="322" w:author="Author" w:date="2018-06-28T13:51:00Z">
        <w:r w:rsidR="00D86440" w:rsidRPr="00AC1342" w:rsidDel="00F41291">
          <w:rPr>
            <w:rFonts w:asciiTheme="minorHAnsi" w:hAnsiTheme="minorHAnsi" w:cstheme="minorHAnsi"/>
            <w:vertAlign w:val="superscript"/>
            <w:rPrChange w:id="323" w:author="Author" w:date="2018-06-28T15:41:00Z">
              <w:rPr>
                <w:rFonts w:cstheme="minorHAnsi"/>
                <w:vertAlign w:val="superscript"/>
              </w:rPr>
            </w:rPrChange>
          </w:rPr>
          <w:delText>5</w:delText>
        </w:r>
        <w:r w:rsidR="00D86440" w:rsidRPr="00AC1342" w:rsidDel="00F41291">
          <w:rPr>
            <w:rFonts w:asciiTheme="minorHAnsi" w:hAnsiTheme="minorHAnsi" w:cstheme="minorHAnsi"/>
            <w:rPrChange w:id="324" w:author="Author" w:date="2018-06-28T15:41:00Z">
              <w:rPr>
                <w:rFonts w:cstheme="minorHAnsi"/>
              </w:rPr>
            </w:rPrChange>
          </w:rPr>
          <w:delText xml:space="preserve"> </w:delText>
        </w:r>
      </w:del>
      <w:ins w:id="325" w:author="Author" w:date="2018-06-28T13:51:00Z">
        <w:r w:rsidR="00F41291" w:rsidRPr="00AC1342">
          <w:rPr>
            <w:rFonts w:asciiTheme="minorHAnsi" w:hAnsiTheme="minorHAnsi" w:cstheme="minorHAnsi"/>
            <w:vertAlign w:val="superscript"/>
            <w:rPrChange w:id="326" w:author="Author" w:date="2018-06-28T15:41:00Z">
              <w:rPr>
                <w:rFonts w:cstheme="minorHAnsi"/>
                <w:vertAlign w:val="superscript"/>
              </w:rPr>
            </w:rPrChange>
          </w:rPr>
          <w:t>6</w:t>
        </w:r>
        <w:r w:rsidR="00F41291" w:rsidRPr="00AC1342">
          <w:rPr>
            <w:rFonts w:asciiTheme="minorHAnsi" w:hAnsiTheme="minorHAnsi" w:cstheme="minorHAnsi"/>
            <w:rPrChange w:id="327" w:author="Author" w:date="2018-06-28T15:41:00Z">
              <w:rPr>
                <w:rFonts w:cstheme="minorHAnsi"/>
              </w:rPr>
            </w:rPrChange>
          </w:rPr>
          <w:t xml:space="preserve"> </w:t>
        </w:r>
      </w:ins>
      <w:r w:rsidR="00D86440" w:rsidRPr="00AC1342">
        <w:rPr>
          <w:rFonts w:asciiTheme="minorHAnsi" w:hAnsiTheme="minorHAnsi" w:cstheme="minorHAnsi"/>
          <w:rPrChange w:id="328" w:author="Author" w:date="2018-06-28T15:41:00Z">
            <w:rPr>
              <w:rFonts w:cstheme="minorHAnsi"/>
            </w:rPr>
          </w:rPrChange>
        </w:rPr>
        <w:t>This technique e</w:t>
      </w:r>
      <w:r w:rsidR="004E1BB8" w:rsidRPr="00AC1342">
        <w:rPr>
          <w:rFonts w:asciiTheme="minorHAnsi" w:hAnsiTheme="minorHAnsi" w:cstheme="minorHAnsi"/>
          <w:rPrChange w:id="329" w:author="Author" w:date="2018-06-28T15:41:00Z">
            <w:rPr>
              <w:rFonts w:cstheme="minorHAnsi"/>
            </w:rPr>
          </w:rPrChange>
        </w:rPr>
        <w:t>mploy</w:t>
      </w:r>
      <w:r w:rsidR="00D86440" w:rsidRPr="00AC1342">
        <w:rPr>
          <w:rFonts w:asciiTheme="minorHAnsi" w:hAnsiTheme="minorHAnsi" w:cstheme="minorHAnsi"/>
          <w:rPrChange w:id="330" w:author="Author" w:date="2018-06-28T15:41:00Z">
            <w:rPr>
              <w:rFonts w:cstheme="minorHAnsi"/>
            </w:rPr>
          </w:rPrChange>
        </w:rPr>
        <w:t>ed</w:t>
      </w:r>
      <w:r w:rsidR="004E1BB8" w:rsidRPr="00AC1342">
        <w:rPr>
          <w:rFonts w:asciiTheme="minorHAnsi" w:hAnsiTheme="minorHAnsi" w:cstheme="minorHAnsi"/>
          <w:rPrChange w:id="331" w:author="Author" w:date="2018-06-28T15:41:00Z">
            <w:rPr>
              <w:rFonts w:cstheme="minorHAnsi"/>
            </w:rPr>
          </w:rPrChange>
        </w:rPr>
        <w:t xml:space="preserve"> </w:t>
      </w:r>
      <w:r w:rsidR="003C6AE1" w:rsidRPr="00AC1342">
        <w:rPr>
          <w:rFonts w:asciiTheme="minorHAnsi" w:hAnsiTheme="minorHAnsi" w:cstheme="minorHAnsi"/>
          <w:rPrChange w:id="332" w:author="Author" w:date="2018-06-28T15:41:00Z">
            <w:rPr>
              <w:rFonts w:cstheme="minorHAnsi"/>
            </w:rPr>
          </w:rPrChange>
        </w:rPr>
        <w:t xml:space="preserve">an unmodified household espresso machine </w:t>
      </w:r>
      <w:r w:rsidR="000D4E89" w:rsidRPr="00AC1342">
        <w:rPr>
          <w:rFonts w:asciiTheme="minorHAnsi" w:hAnsiTheme="minorHAnsi" w:cstheme="minorHAnsi"/>
          <w:rPrChange w:id="333" w:author="Author" w:date="2018-06-28T15:41:00Z">
            <w:rPr>
              <w:rFonts w:cstheme="minorHAnsi"/>
            </w:rPr>
          </w:rPrChange>
        </w:rPr>
        <w:t xml:space="preserve">to facilitate the rapid </w:t>
      </w:r>
      <w:r w:rsidR="004D48C7" w:rsidRPr="00AC1342">
        <w:rPr>
          <w:rFonts w:asciiTheme="minorHAnsi" w:hAnsiTheme="minorHAnsi" w:cstheme="minorHAnsi"/>
          <w:rPrChange w:id="334" w:author="Author" w:date="2018-06-28T15:41:00Z">
            <w:rPr>
              <w:rFonts w:cstheme="minorHAnsi"/>
            </w:rPr>
          </w:rPrChange>
        </w:rPr>
        <w:t xml:space="preserve">and particularly efficient </w:t>
      </w:r>
      <w:r w:rsidR="000D4E89" w:rsidRPr="00AC1342">
        <w:rPr>
          <w:rFonts w:asciiTheme="minorHAnsi" w:hAnsiTheme="minorHAnsi" w:cstheme="minorHAnsi"/>
          <w:rPrChange w:id="335" w:author="Author" w:date="2018-06-28T15:41:00Z">
            <w:rPr>
              <w:rFonts w:cstheme="minorHAnsi"/>
            </w:rPr>
          </w:rPrChange>
        </w:rPr>
        <w:t xml:space="preserve">extraction of </w:t>
      </w:r>
      <w:r w:rsidR="004D48C7" w:rsidRPr="00AC1342">
        <w:rPr>
          <w:rFonts w:asciiTheme="minorHAnsi" w:hAnsiTheme="minorHAnsi" w:cstheme="minorHAnsi"/>
          <w:rPrChange w:id="336" w:author="Author" w:date="2018-06-28T15:41:00Z">
            <w:rPr>
              <w:rFonts w:cstheme="minorHAnsi"/>
            </w:rPr>
          </w:rPrChange>
        </w:rPr>
        <w:t>shikimic acid from star anise</w:t>
      </w:r>
      <w:r w:rsidR="00DD58FA" w:rsidRPr="00AC1342">
        <w:rPr>
          <w:rFonts w:asciiTheme="minorHAnsi" w:hAnsiTheme="minorHAnsi" w:cstheme="minorHAnsi"/>
          <w:rPrChange w:id="337" w:author="Author" w:date="2018-06-28T15:41:00Z">
            <w:rPr>
              <w:rFonts w:cstheme="minorHAnsi"/>
            </w:rPr>
          </w:rPrChange>
        </w:rPr>
        <w:t xml:space="preserve">. </w:t>
      </w:r>
      <w:r w:rsidR="004D48C7" w:rsidRPr="00AC1342">
        <w:rPr>
          <w:rFonts w:asciiTheme="minorHAnsi" w:hAnsiTheme="minorHAnsi" w:cstheme="minorHAnsi"/>
          <w:rPrChange w:id="338" w:author="Author" w:date="2018-06-28T15:41:00Z">
            <w:rPr>
              <w:rFonts w:cstheme="minorHAnsi"/>
            </w:rPr>
          </w:rPrChange>
        </w:rPr>
        <w:t xml:space="preserve">Espresso machines </w:t>
      </w:r>
      <w:r w:rsidR="0059301E" w:rsidRPr="00AC1342">
        <w:rPr>
          <w:rFonts w:asciiTheme="minorHAnsi" w:hAnsiTheme="minorHAnsi" w:cstheme="minorHAnsi"/>
          <w:rPrChange w:id="339" w:author="Author" w:date="2018-06-28T15:41:00Z">
            <w:rPr>
              <w:rFonts w:cstheme="minorHAnsi"/>
            </w:rPr>
          </w:rPrChange>
        </w:rPr>
        <w:t xml:space="preserve">have been specifically designed and engineered to extract organic molecules from </w:t>
      </w:r>
      <w:r w:rsidR="00F23BEC" w:rsidRPr="00AC1342">
        <w:rPr>
          <w:rFonts w:asciiTheme="minorHAnsi" w:hAnsiTheme="minorHAnsi" w:cstheme="minorHAnsi"/>
          <w:rPrChange w:id="340" w:author="Author" w:date="2018-06-28T15:41:00Z">
            <w:rPr>
              <w:rFonts w:cstheme="minorHAnsi"/>
            </w:rPr>
          </w:rPrChange>
        </w:rPr>
        <w:t xml:space="preserve">appropriately </w:t>
      </w:r>
      <w:r w:rsidR="0059301E" w:rsidRPr="00AC1342">
        <w:rPr>
          <w:rFonts w:asciiTheme="minorHAnsi" w:hAnsiTheme="minorHAnsi" w:cstheme="minorHAnsi"/>
          <w:rPrChange w:id="341" w:author="Author" w:date="2018-06-28T15:41:00Z">
            <w:rPr>
              <w:rFonts w:cstheme="minorHAnsi"/>
            </w:rPr>
          </w:rPrChange>
        </w:rPr>
        <w:t xml:space="preserve">ground </w:t>
      </w:r>
      <w:r w:rsidR="004D48C7" w:rsidRPr="00AC1342">
        <w:rPr>
          <w:rFonts w:asciiTheme="minorHAnsi" w:hAnsiTheme="minorHAnsi" w:cstheme="minorHAnsi"/>
          <w:rPrChange w:id="342" w:author="Author" w:date="2018-06-28T15:41:00Z">
            <w:rPr>
              <w:rFonts w:cstheme="minorHAnsi"/>
            </w:rPr>
          </w:rPrChange>
        </w:rPr>
        <w:t>coffee beans</w:t>
      </w:r>
      <w:r w:rsidR="0059301E" w:rsidRPr="00AC1342">
        <w:rPr>
          <w:rFonts w:asciiTheme="minorHAnsi" w:hAnsiTheme="minorHAnsi" w:cstheme="minorHAnsi"/>
          <w:rPrChange w:id="343" w:author="Author" w:date="2018-06-28T15:41:00Z">
            <w:rPr>
              <w:rFonts w:cstheme="minorHAnsi"/>
            </w:rPr>
          </w:rPrChange>
        </w:rPr>
        <w:t xml:space="preserve">. To achieve this, </w:t>
      </w:r>
      <w:r w:rsidR="004D48C7" w:rsidRPr="00AC1342">
        <w:rPr>
          <w:rFonts w:asciiTheme="minorHAnsi" w:hAnsiTheme="minorHAnsi" w:cstheme="minorHAnsi"/>
          <w:rPrChange w:id="344" w:author="Author" w:date="2018-06-28T15:41:00Z">
            <w:rPr>
              <w:rFonts w:cstheme="minorHAnsi"/>
            </w:rPr>
          </w:rPrChange>
        </w:rPr>
        <w:t xml:space="preserve">these instruments </w:t>
      </w:r>
      <w:r w:rsidR="00742F90" w:rsidRPr="00AC1342">
        <w:rPr>
          <w:rFonts w:asciiTheme="minorHAnsi" w:hAnsiTheme="minorHAnsi" w:cstheme="minorHAnsi"/>
          <w:rPrChange w:id="345" w:author="Author" w:date="2018-06-28T15:41:00Z">
            <w:rPr>
              <w:rFonts w:cstheme="minorHAnsi"/>
            </w:rPr>
          </w:rPrChange>
        </w:rPr>
        <w:t xml:space="preserve">heat water at temperatures up to 96 °C and at pressures of typically 9 </w:t>
      </w:r>
      <w:proofErr w:type="gramStart"/>
      <w:r w:rsidR="00742F90" w:rsidRPr="00AC1342">
        <w:rPr>
          <w:rFonts w:asciiTheme="minorHAnsi" w:hAnsiTheme="minorHAnsi" w:cstheme="minorHAnsi"/>
          <w:rPrChange w:id="346" w:author="Author" w:date="2018-06-28T15:41:00Z">
            <w:rPr>
              <w:rFonts w:cstheme="minorHAnsi"/>
            </w:rPr>
          </w:rPrChange>
        </w:rPr>
        <w:t>bar</w:t>
      </w:r>
      <w:proofErr w:type="gramEnd"/>
      <w:r w:rsidR="00742F90" w:rsidRPr="00AC1342">
        <w:rPr>
          <w:rFonts w:asciiTheme="minorHAnsi" w:hAnsiTheme="minorHAnsi" w:cstheme="minorHAnsi"/>
          <w:rPrChange w:id="347" w:author="Author" w:date="2018-06-28T15:41:00Z">
            <w:rPr>
              <w:rFonts w:cstheme="minorHAnsi"/>
            </w:rPr>
          </w:rPrChange>
        </w:rPr>
        <w:t>.</w:t>
      </w:r>
      <w:del w:id="348" w:author="Author" w:date="2018-06-28T13:52:00Z">
        <w:r w:rsidR="00742F90" w:rsidRPr="00AC1342" w:rsidDel="00F41291">
          <w:rPr>
            <w:rFonts w:asciiTheme="minorHAnsi" w:hAnsiTheme="minorHAnsi" w:cstheme="minorHAnsi"/>
            <w:vertAlign w:val="superscript"/>
            <w:rPrChange w:id="349" w:author="Author" w:date="2018-06-28T15:41:00Z">
              <w:rPr>
                <w:rFonts w:cstheme="minorHAnsi"/>
                <w:vertAlign w:val="superscript"/>
              </w:rPr>
            </w:rPrChange>
          </w:rPr>
          <w:delText>6</w:delText>
        </w:r>
        <w:r w:rsidR="00742F90" w:rsidRPr="00AC1342" w:rsidDel="00F41291">
          <w:rPr>
            <w:rFonts w:asciiTheme="minorHAnsi" w:hAnsiTheme="minorHAnsi" w:cstheme="minorHAnsi"/>
            <w:rPrChange w:id="350" w:author="Author" w:date="2018-06-28T15:41:00Z">
              <w:rPr>
                <w:rFonts w:cstheme="minorHAnsi"/>
              </w:rPr>
            </w:rPrChange>
          </w:rPr>
          <w:delText xml:space="preserve"> </w:delText>
        </w:r>
      </w:del>
      <w:ins w:id="351" w:author="Author" w:date="2018-06-28T13:52:00Z">
        <w:r w:rsidR="00F41291" w:rsidRPr="00AC1342">
          <w:rPr>
            <w:rFonts w:asciiTheme="minorHAnsi" w:hAnsiTheme="minorHAnsi" w:cstheme="minorHAnsi"/>
            <w:vertAlign w:val="superscript"/>
            <w:rPrChange w:id="352" w:author="Author" w:date="2018-06-28T15:41:00Z">
              <w:rPr>
                <w:rFonts w:cstheme="minorHAnsi"/>
                <w:vertAlign w:val="superscript"/>
              </w:rPr>
            </w:rPrChange>
          </w:rPr>
          <w:t>7</w:t>
        </w:r>
        <w:r w:rsidR="00F41291" w:rsidRPr="00AC1342">
          <w:rPr>
            <w:rFonts w:asciiTheme="minorHAnsi" w:hAnsiTheme="minorHAnsi" w:cstheme="minorHAnsi"/>
            <w:rPrChange w:id="353" w:author="Author" w:date="2018-06-28T15:41:00Z">
              <w:rPr>
                <w:rFonts w:cstheme="minorHAnsi"/>
              </w:rPr>
            </w:rPrChange>
          </w:rPr>
          <w:t xml:space="preserve"> </w:t>
        </w:r>
      </w:ins>
      <w:r w:rsidR="004D48C7" w:rsidRPr="00AC1342">
        <w:rPr>
          <w:rFonts w:asciiTheme="minorHAnsi" w:hAnsiTheme="minorHAnsi" w:cstheme="minorHAnsi"/>
          <w:rPrChange w:id="354" w:author="Author" w:date="2018-06-28T15:41:00Z">
            <w:rPr>
              <w:rFonts w:cstheme="minorHAnsi"/>
            </w:rPr>
          </w:rPrChange>
        </w:rPr>
        <w:t xml:space="preserve">With this in mind, it is perhaps not surprising that espresso machines can be </w:t>
      </w:r>
      <w:ins w:id="355" w:author="Author" w:date="2018-06-27T17:06:00Z">
        <w:r w:rsidR="004A6D5F" w:rsidRPr="00AC1342">
          <w:rPr>
            <w:rFonts w:asciiTheme="minorHAnsi" w:hAnsiTheme="minorHAnsi" w:cstheme="minorHAnsi"/>
            <w:rPrChange w:id="356" w:author="Author" w:date="2018-06-28T15:41:00Z">
              <w:rPr>
                <w:rFonts w:cstheme="minorHAnsi"/>
              </w:rPr>
            </w:rPrChange>
          </w:rPr>
          <w:t>utilized</w:t>
        </w:r>
      </w:ins>
      <w:r w:rsidR="004D48C7" w:rsidRPr="00AC1342">
        <w:rPr>
          <w:rFonts w:asciiTheme="minorHAnsi" w:hAnsiTheme="minorHAnsi" w:cstheme="minorHAnsi"/>
          <w:rPrChange w:id="357" w:author="Author" w:date="2018-06-28T15:41:00Z">
            <w:rPr>
              <w:rFonts w:cstheme="minorHAnsi"/>
            </w:rPr>
          </w:rPrChange>
        </w:rPr>
        <w:t xml:space="preserve"> to efficiently extract natural products from a range of plant material. </w:t>
      </w:r>
    </w:p>
    <w:p w14:paraId="53F2E4AA" w14:textId="77777777" w:rsidR="008C4AFC" w:rsidRPr="00AC1342" w:rsidRDefault="008C4AFC">
      <w:pPr>
        <w:jc w:val="both"/>
        <w:rPr>
          <w:rFonts w:asciiTheme="minorHAnsi" w:hAnsiTheme="minorHAnsi" w:cstheme="minorHAnsi"/>
          <w:rPrChange w:id="358" w:author="Author" w:date="2018-06-28T15:41:00Z">
            <w:rPr>
              <w:rFonts w:cstheme="minorHAnsi"/>
            </w:rPr>
          </w:rPrChange>
        </w:rPr>
        <w:pPrChange w:id="359" w:author="Author" w:date="2018-06-28T15:43:00Z">
          <w:pPr/>
        </w:pPrChange>
      </w:pPr>
    </w:p>
    <w:p w14:paraId="237AD7DD" w14:textId="1CE4DCC4" w:rsidR="00D15131" w:rsidRPr="00AC1342" w:rsidRDefault="00DD58FA">
      <w:pPr>
        <w:jc w:val="both"/>
        <w:rPr>
          <w:rFonts w:asciiTheme="minorHAnsi" w:hAnsiTheme="minorHAnsi" w:cstheme="minorHAnsi"/>
          <w:rPrChange w:id="360" w:author="Author" w:date="2018-06-28T15:41:00Z">
            <w:rPr>
              <w:rFonts w:cstheme="minorHAnsi"/>
            </w:rPr>
          </w:rPrChange>
        </w:rPr>
        <w:pPrChange w:id="361" w:author="Author" w:date="2018-06-28T15:43:00Z">
          <w:pPr/>
        </w:pPrChange>
      </w:pPr>
      <w:r w:rsidRPr="00AC1342">
        <w:rPr>
          <w:rFonts w:asciiTheme="minorHAnsi" w:hAnsiTheme="minorHAnsi" w:cstheme="minorHAnsi"/>
          <w:rPrChange w:id="362" w:author="Author" w:date="2018-06-28T15:41:00Z">
            <w:rPr>
              <w:rFonts w:cstheme="minorHAnsi"/>
            </w:rPr>
          </w:rPrChange>
        </w:rPr>
        <w:t xml:space="preserve">Subsequent </w:t>
      </w:r>
      <w:r w:rsidR="00AE5410" w:rsidRPr="00AC1342">
        <w:rPr>
          <w:rFonts w:asciiTheme="minorHAnsi" w:hAnsiTheme="minorHAnsi" w:cstheme="minorHAnsi"/>
          <w:rPrChange w:id="363" w:author="Author" w:date="2018-06-28T15:41:00Z">
            <w:rPr>
              <w:rFonts w:cstheme="minorHAnsi"/>
            </w:rPr>
          </w:rPrChange>
        </w:rPr>
        <w:t>studies involving a variety of terrestrial plant species</w:t>
      </w:r>
      <w:r w:rsidR="00D843FA" w:rsidRPr="00AC1342">
        <w:rPr>
          <w:rFonts w:asciiTheme="minorHAnsi" w:hAnsiTheme="minorHAnsi" w:cstheme="minorHAnsi"/>
          <w:rPrChange w:id="364" w:author="Author" w:date="2018-06-28T15:41:00Z">
            <w:rPr>
              <w:rFonts w:cstheme="minorHAnsi"/>
            </w:rPr>
          </w:rPrChange>
        </w:rPr>
        <w:t xml:space="preserve"> have </w:t>
      </w:r>
      <w:r w:rsidRPr="00AC1342">
        <w:rPr>
          <w:rFonts w:asciiTheme="minorHAnsi" w:hAnsiTheme="minorHAnsi" w:cstheme="minorHAnsi"/>
          <w:rPrChange w:id="365" w:author="Author" w:date="2018-06-28T15:41:00Z">
            <w:rPr>
              <w:rFonts w:cstheme="minorHAnsi"/>
            </w:rPr>
          </w:rPrChange>
        </w:rPr>
        <w:t>demonstrated</w:t>
      </w:r>
      <w:r w:rsidR="00D843FA" w:rsidRPr="00AC1342">
        <w:rPr>
          <w:rFonts w:asciiTheme="minorHAnsi" w:hAnsiTheme="minorHAnsi" w:cstheme="minorHAnsi"/>
          <w:rPrChange w:id="366" w:author="Author" w:date="2018-06-28T15:41:00Z">
            <w:rPr>
              <w:rFonts w:cstheme="minorHAnsi"/>
            </w:rPr>
          </w:rPrChange>
        </w:rPr>
        <w:t xml:space="preserve"> </w:t>
      </w:r>
      <w:r w:rsidR="007B634A" w:rsidRPr="00AC1342">
        <w:rPr>
          <w:rFonts w:asciiTheme="minorHAnsi" w:hAnsiTheme="minorHAnsi" w:cstheme="minorHAnsi"/>
          <w:rPrChange w:id="367" w:author="Author" w:date="2018-06-28T15:41:00Z">
            <w:rPr>
              <w:rFonts w:cstheme="minorHAnsi"/>
            </w:rPr>
          </w:rPrChange>
        </w:rPr>
        <w:t xml:space="preserve">the </w:t>
      </w:r>
      <w:r w:rsidRPr="00AC1342">
        <w:rPr>
          <w:rFonts w:asciiTheme="minorHAnsi" w:hAnsiTheme="minorHAnsi" w:cstheme="minorHAnsi"/>
          <w:rPrChange w:id="368" w:author="Author" w:date="2018-06-28T15:41:00Z">
            <w:rPr>
              <w:rFonts w:cstheme="minorHAnsi"/>
            </w:rPr>
          </w:rPrChange>
        </w:rPr>
        <w:t>capacity of this PHWE</w:t>
      </w:r>
      <w:r w:rsidR="00AE5410" w:rsidRPr="00AC1342">
        <w:rPr>
          <w:rFonts w:asciiTheme="minorHAnsi" w:hAnsiTheme="minorHAnsi" w:cstheme="minorHAnsi"/>
          <w:rPrChange w:id="369" w:author="Author" w:date="2018-06-28T15:41:00Z">
            <w:rPr>
              <w:rFonts w:cstheme="minorHAnsi"/>
            </w:rPr>
          </w:rPrChange>
        </w:rPr>
        <w:t xml:space="preserve"> </w:t>
      </w:r>
      <w:r w:rsidRPr="00AC1342">
        <w:rPr>
          <w:rFonts w:asciiTheme="minorHAnsi" w:hAnsiTheme="minorHAnsi" w:cstheme="minorHAnsi"/>
          <w:rPrChange w:id="370" w:author="Author" w:date="2018-06-28T15:41:00Z">
            <w:rPr>
              <w:rFonts w:cstheme="minorHAnsi"/>
            </w:rPr>
          </w:rPrChange>
        </w:rPr>
        <w:t>technique to efficiently extract</w:t>
      </w:r>
      <w:r w:rsidR="00D843FA" w:rsidRPr="00AC1342">
        <w:rPr>
          <w:rFonts w:asciiTheme="minorHAnsi" w:hAnsiTheme="minorHAnsi" w:cstheme="minorHAnsi"/>
          <w:rPrChange w:id="371" w:author="Author" w:date="2018-06-28T15:41:00Z">
            <w:rPr>
              <w:rFonts w:cstheme="minorHAnsi"/>
            </w:rPr>
          </w:rPrChange>
        </w:rPr>
        <w:t xml:space="preserve"> natural products </w:t>
      </w:r>
      <w:r w:rsidRPr="00AC1342">
        <w:rPr>
          <w:rFonts w:asciiTheme="minorHAnsi" w:hAnsiTheme="minorHAnsi" w:cstheme="minorHAnsi"/>
          <w:rPrChange w:id="372" w:author="Author" w:date="2018-06-28T15:41:00Z">
            <w:rPr>
              <w:rFonts w:cstheme="minorHAnsi"/>
            </w:rPr>
          </w:rPrChange>
        </w:rPr>
        <w:t>across a</w:t>
      </w:r>
      <w:r w:rsidR="00D843FA" w:rsidRPr="00AC1342">
        <w:rPr>
          <w:rFonts w:asciiTheme="minorHAnsi" w:hAnsiTheme="minorHAnsi" w:cstheme="minorHAnsi"/>
          <w:rPrChange w:id="373" w:author="Author" w:date="2018-06-28T15:41:00Z">
            <w:rPr>
              <w:rFonts w:cstheme="minorHAnsi"/>
            </w:rPr>
          </w:rPrChange>
        </w:rPr>
        <w:t xml:space="preserve"> relatively broad polarity range</w:t>
      </w:r>
      <w:r w:rsidR="000D4E89" w:rsidRPr="00AC1342">
        <w:rPr>
          <w:rFonts w:asciiTheme="minorHAnsi" w:hAnsiTheme="minorHAnsi" w:cstheme="minorHAnsi"/>
          <w:rPrChange w:id="374" w:author="Author" w:date="2018-06-28T15:41:00Z">
            <w:rPr>
              <w:rFonts w:cstheme="minorHAnsi"/>
            </w:rPr>
          </w:rPrChange>
        </w:rPr>
        <w:t>.</w:t>
      </w:r>
      <w:del w:id="375" w:author="Author" w:date="2018-06-28T13:52:00Z">
        <w:r w:rsidR="00742F90" w:rsidRPr="00AC1342" w:rsidDel="00F41291">
          <w:rPr>
            <w:rFonts w:asciiTheme="minorHAnsi" w:hAnsiTheme="minorHAnsi" w:cstheme="minorHAnsi"/>
            <w:vertAlign w:val="superscript"/>
            <w:rPrChange w:id="376" w:author="Author" w:date="2018-06-28T15:41:00Z">
              <w:rPr>
                <w:rFonts w:cstheme="minorHAnsi"/>
                <w:vertAlign w:val="superscript"/>
              </w:rPr>
            </w:rPrChange>
          </w:rPr>
          <w:delText>5</w:delText>
        </w:r>
      </w:del>
      <w:ins w:id="377" w:author="Author" w:date="2018-06-28T13:52:00Z">
        <w:r w:rsidR="00F41291" w:rsidRPr="00AC1342">
          <w:rPr>
            <w:rFonts w:asciiTheme="minorHAnsi" w:hAnsiTheme="minorHAnsi" w:cstheme="minorHAnsi"/>
            <w:vertAlign w:val="superscript"/>
            <w:rPrChange w:id="378" w:author="Author" w:date="2018-06-28T15:41:00Z">
              <w:rPr>
                <w:rFonts w:cstheme="minorHAnsi"/>
                <w:vertAlign w:val="superscript"/>
              </w:rPr>
            </w:rPrChange>
          </w:rPr>
          <w:t>6</w:t>
        </w:r>
      </w:ins>
      <w:r w:rsidR="00742F90" w:rsidRPr="00AC1342">
        <w:rPr>
          <w:rFonts w:asciiTheme="minorHAnsi" w:hAnsiTheme="minorHAnsi" w:cstheme="minorHAnsi"/>
          <w:vertAlign w:val="superscript"/>
          <w:rPrChange w:id="379" w:author="Author" w:date="2018-06-28T15:41:00Z">
            <w:rPr>
              <w:rFonts w:cstheme="minorHAnsi"/>
              <w:vertAlign w:val="superscript"/>
            </w:rPr>
          </w:rPrChange>
        </w:rPr>
        <w:t>,</w:t>
      </w:r>
      <w:del w:id="380" w:author="Author" w:date="2018-06-28T13:52:00Z">
        <w:r w:rsidR="00742F90" w:rsidRPr="00AC1342" w:rsidDel="00F41291">
          <w:rPr>
            <w:rFonts w:asciiTheme="minorHAnsi" w:hAnsiTheme="minorHAnsi" w:cstheme="minorHAnsi"/>
            <w:vertAlign w:val="superscript"/>
            <w:rPrChange w:id="381" w:author="Author" w:date="2018-06-28T15:41:00Z">
              <w:rPr>
                <w:rFonts w:cstheme="minorHAnsi"/>
                <w:vertAlign w:val="superscript"/>
              </w:rPr>
            </w:rPrChange>
          </w:rPr>
          <w:delText>7</w:delText>
        </w:r>
      </w:del>
      <w:ins w:id="382" w:author="Author" w:date="2018-06-28T13:52:00Z">
        <w:r w:rsidR="00F41291" w:rsidRPr="00AC1342">
          <w:rPr>
            <w:rFonts w:asciiTheme="minorHAnsi" w:hAnsiTheme="minorHAnsi" w:cstheme="minorHAnsi"/>
            <w:vertAlign w:val="superscript"/>
            <w:rPrChange w:id="383" w:author="Author" w:date="2018-06-28T15:41:00Z">
              <w:rPr>
                <w:rFonts w:cstheme="minorHAnsi"/>
                <w:vertAlign w:val="superscript"/>
              </w:rPr>
            </w:rPrChange>
          </w:rPr>
          <w:t>8</w:t>
        </w:r>
      </w:ins>
      <w:r w:rsidRPr="00AC1342">
        <w:rPr>
          <w:rFonts w:asciiTheme="minorHAnsi" w:hAnsiTheme="minorHAnsi" w:cstheme="minorHAnsi"/>
          <w:vertAlign w:val="superscript"/>
          <w:rPrChange w:id="384" w:author="Author" w:date="2018-06-28T15:41:00Z">
            <w:rPr>
              <w:rFonts w:cstheme="minorHAnsi"/>
              <w:vertAlign w:val="superscript"/>
            </w:rPr>
          </w:rPrChange>
        </w:rPr>
        <w:t>–</w:t>
      </w:r>
      <w:del w:id="385" w:author="Author" w:date="2018-06-28T13:52:00Z">
        <w:r w:rsidR="00AE5410" w:rsidRPr="00AC1342" w:rsidDel="00F41291">
          <w:rPr>
            <w:rFonts w:asciiTheme="minorHAnsi" w:hAnsiTheme="minorHAnsi" w:cstheme="minorHAnsi"/>
            <w:vertAlign w:val="superscript"/>
            <w:rPrChange w:id="386" w:author="Author" w:date="2018-06-28T15:41:00Z">
              <w:rPr>
                <w:rFonts w:cstheme="minorHAnsi"/>
                <w:vertAlign w:val="superscript"/>
              </w:rPr>
            </w:rPrChange>
          </w:rPr>
          <w:delText>1</w:delText>
        </w:r>
        <w:r w:rsidR="00742F90" w:rsidRPr="00AC1342" w:rsidDel="00F41291">
          <w:rPr>
            <w:rFonts w:asciiTheme="minorHAnsi" w:hAnsiTheme="minorHAnsi" w:cstheme="minorHAnsi"/>
            <w:vertAlign w:val="superscript"/>
            <w:rPrChange w:id="387" w:author="Author" w:date="2018-06-28T15:41:00Z">
              <w:rPr>
                <w:rFonts w:cstheme="minorHAnsi"/>
                <w:vertAlign w:val="superscript"/>
              </w:rPr>
            </w:rPrChange>
          </w:rPr>
          <w:delText>3</w:delText>
        </w:r>
        <w:r w:rsidR="000D4E89" w:rsidRPr="00AC1342" w:rsidDel="00F41291">
          <w:rPr>
            <w:rFonts w:asciiTheme="minorHAnsi" w:hAnsiTheme="minorHAnsi" w:cstheme="minorHAnsi"/>
            <w:rPrChange w:id="388" w:author="Author" w:date="2018-06-28T15:41:00Z">
              <w:rPr>
                <w:rFonts w:cstheme="minorHAnsi"/>
              </w:rPr>
            </w:rPrChange>
          </w:rPr>
          <w:delText xml:space="preserve"> </w:delText>
        </w:r>
      </w:del>
      <w:ins w:id="389" w:author="Author" w:date="2018-06-28T13:52:00Z">
        <w:r w:rsidR="00F41291" w:rsidRPr="00AC1342">
          <w:rPr>
            <w:rFonts w:asciiTheme="minorHAnsi" w:hAnsiTheme="minorHAnsi" w:cstheme="minorHAnsi"/>
            <w:vertAlign w:val="superscript"/>
            <w:rPrChange w:id="390" w:author="Author" w:date="2018-06-28T15:41:00Z">
              <w:rPr>
                <w:rFonts w:cstheme="minorHAnsi"/>
                <w:vertAlign w:val="superscript"/>
              </w:rPr>
            </w:rPrChange>
          </w:rPr>
          <w:t>1</w:t>
        </w:r>
        <w:del w:id="391" w:author="Author" w:date="2018-07-03T07:35:00Z">
          <w:r w:rsidR="00F41291" w:rsidRPr="00AC1342" w:rsidDel="00760D45">
            <w:rPr>
              <w:rFonts w:asciiTheme="minorHAnsi" w:hAnsiTheme="minorHAnsi" w:cstheme="minorHAnsi"/>
              <w:vertAlign w:val="superscript"/>
              <w:rPrChange w:id="392" w:author="Author" w:date="2018-06-28T15:41:00Z">
                <w:rPr>
                  <w:rFonts w:cstheme="minorHAnsi"/>
                  <w:vertAlign w:val="superscript"/>
                </w:rPr>
              </w:rPrChange>
            </w:rPr>
            <w:delText>4</w:delText>
          </w:r>
        </w:del>
      </w:ins>
      <w:ins w:id="393" w:author="Author" w:date="2018-07-03T07:35:00Z">
        <w:r w:rsidR="00760D45">
          <w:rPr>
            <w:rFonts w:asciiTheme="minorHAnsi" w:hAnsiTheme="minorHAnsi" w:cstheme="minorHAnsi"/>
            <w:vertAlign w:val="superscript"/>
          </w:rPr>
          <w:t>5</w:t>
        </w:r>
      </w:ins>
      <w:ins w:id="394" w:author="Author" w:date="2018-06-28T13:52:00Z">
        <w:r w:rsidR="00F41291" w:rsidRPr="00AC1342">
          <w:rPr>
            <w:rFonts w:asciiTheme="minorHAnsi" w:hAnsiTheme="minorHAnsi" w:cstheme="minorHAnsi"/>
            <w:rPrChange w:id="395" w:author="Author" w:date="2018-06-28T15:41:00Z">
              <w:rPr>
                <w:rFonts w:cstheme="minorHAnsi"/>
              </w:rPr>
            </w:rPrChange>
          </w:rPr>
          <w:t xml:space="preserve"> </w:t>
        </w:r>
      </w:ins>
      <w:r w:rsidR="00D843FA" w:rsidRPr="00AC1342">
        <w:rPr>
          <w:rFonts w:asciiTheme="minorHAnsi" w:hAnsiTheme="minorHAnsi" w:cstheme="minorHAnsi"/>
          <w:rPrChange w:id="396" w:author="Author" w:date="2018-06-28T15:41:00Z">
            <w:rPr>
              <w:rFonts w:cstheme="minorHAnsi"/>
            </w:rPr>
          </w:rPrChange>
        </w:rPr>
        <w:t xml:space="preserve">Furthermore, compounds containing </w:t>
      </w:r>
      <w:r w:rsidR="00DD772E" w:rsidRPr="00AC1342">
        <w:rPr>
          <w:rFonts w:asciiTheme="minorHAnsi" w:hAnsiTheme="minorHAnsi" w:cstheme="minorHAnsi"/>
          <w:rPrChange w:id="397" w:author="Author" w:date="2018-06-28T15:41:00Z">
            <w:rPr>
              <w:rFonts w:cstheme="minorHAnsi"/>
            </w:rPr>
          </w:rPrChange>
        </w:rPr>
        <w:t xml:space="preserve">somewhat </w:t>
      </w:r>
      <w:r w:rsidR="00D843FA" w:rsidRPr="00AC1342">
        <w:rPr>
          <w:rFonts w:asciiTheme="minorHAnsi" w:hAnsiTheme="minorHAnsi" w:cstheme="minorHAnsi"/>
          <w:rPrChange w:id="398" w:author="Author" w:date="2018-06-28T15:41:00Z">
            <w:rPr>
              <w:rFonts w:cstheme="minorHAnsi"/>
            </w:rPr>
          </w:rPrChange>
        </w:rPr>
        <w:t>sensitive functional groups, such as aldehydes, epoxides, g</w:t>
      </w:r>
      <w:r w:rsidR="008F7579" w:rsidRPr="00AC1342">
        <w:rPr>
          <w:rFonts w:asciiTheme="minorHAnsi" w:hAnsiTheme="minorHAnsi" w:cstheme="minorHAnsi"/>
          <w:rPrChange w:id="399" w:author="Author" w:date="2018-06-28T15:41:00Z">
            <w:rPr>
              <w:rFonts w:cstheme="minorHAnsi"/>
            </w:rPr>
          </w:rPrChange>
        </w:rPr>
        <w:t>l</w:t>
      </w:r>
      <w:r w:rsidR="00D843FA" w:rsidRPr="00AC1342">
        <w:rPr>
          <w:rFonts w:asciiTheme="minorHAnsi" w:hAnsiTheme="minorHAnsi" w:cstheme="minorHAnsi"/>
          <w:rPrChange w:id="400" w:author="Author" w:date="2018-06-28T15:41:00Z">
            <w:rPr>
              <w:rFonts w:cstheme="minorHAnsi"/>
            </w:rPr>
          </w:rPrChange>
        </w:rPr>
        <w:t xml:space="preserve">ycosides, and potentially </w:t>
      </w:r>
      <w:r w:rsidR="000D3D79" w:rsidRPr="00AC1342">
        <w:rPr>
          <w:rFonts w:asciiTheme="minorHAnsi" w:hAnsiTheme="minorHAnsi" w:cstheme="minorHAnsi"/>
          <w:rPrChange w:id="401" w:author="Author" w:date="2018-06-28T15:41:00Z">
            <w:rPr>
              <w:rFonts w:cstheme="minorHAnsi"/>
            </w:rPr>
          </w:rPrChange>
        </w:rPr>
        <w:t>epimerizable</w:t>
      </w:r>
      <w:r w:rsidR="00D843FA" w:rsidRPr="00AC1342">
        <w:rPr>
          <w:rFonts w:asciiTheme="minorHAnsi" w:hAnsiTheme="minorHAnsi" w:cstheme="minorHAnsi"/>
          <w:rPrChange w:id="402" w:author="Author" w:date="2018-06-28T15:41:00Z">
            <w:rPr>
              <w:rFonts w:cstheme="minorHAnsi"/>
            </w:rPr>
          </w:rPrChange>
        </w:rPr>
        <w:t xml:space="preserve"> </w:t>
      </w:r>
      <w:r w:rsidR="000D3D79" w:rsidRPr="00AC1342">
        <w:rPr>
          <w:rFonts w:asciiTheme="minorHAnsi" w:hAnsiTheme="minorHAnsi" w:cstheme="minorHAnsi"/>
          <w:rPrChange w:id="403" w:author="Author" w:date="2018-06-28T15:41:00Z">
            <w:rPr>
              <w:rFonts w:cstheme="minorHAnsi"/>
            </w:rPr>
          </w:rPrChange>
        </w:rPr>
        <w:t>stereo</w:t>
      </w:r>
      <w:ins w:id="404" w:author="Author" w:date="2018-07-03T12:42:00Z">
        <w:r w:rsidR="00FB7ED6">
          <w:rPr>
            <w:rFonts w:asciiTheme="minorHAnsi" w:hAnsiTheme="minorHAnsi" w:cstheme="minorHAnsi"/>
          </w:rPr>
          <w:t xml:space="preserve">genic </w:t>
        </w:r>
      </w:ins>
      <w:proofErr w:type="spellStart"/>
      <w:r w:rsidR="000D3D79" w:rsidRPr="00AC1342">
        <w:rPr>
          <w:rFonts w:asciiTheme="minorHAnsi" w:hAnsiTheme="minorHAnsi" w:cstheme="minorHAnsi"/>
          <w:rPrChange w:id="405" w:author="Author" w:date="2018-06-28T15:41:00Z">
            <w:rPr>
              <w:rFonts w:cstheme="minorHAnsi"/>
            </w:rPr>
          </w:rPrChange>
        </w:rPr>
        <w:t>centers</w:t>
      </w:r>
      <w:proofErr w:type="spellEnd"/>
      <w:r w:rsidR="00D843FA" w:rsidRPr="00AC1342">
        <w:rPr>
          <w:rFonts w:asciiTheme="minorHAnsi" w:hAnsiTheme="minorHAnsi" w:cstheme="minorHAnsi"/>
          <w:rPrChange w:id="406" w:author="Author" w:date="2018-06-28T15:41:00Z">
            <w:rPr>
              <w:rFonts w:cstheme="minorHAnsi"/>
            </w:rPr>
          </w:rPrChange>
        </w:rPr>
        <w:t xml:space="preserve"> were </w:t>
      </w:r>
      <w:r w:rsidR="00D611A6" w:rsidRPr="00AC1342">
        <w:rPr>
          <w:rFonts w:asciiTheme="minorHAnsi" w:hAnsiTheme="minorHAnsi" w:cstheme="minorHAnsi"/>
          <w:rPrChange w:id="407" w:author="Author" w:date="2018-06-28T15:41:00Z">
            <w:rPr>
              <w:rFonts w:cstheme="minorHAnsi"/>
            </w:rPr>
          </w:rPrChange>
        </w:rPr>
        <w:t xml:space="preserve">typically </w:t>
      </w:r>
      <w:r w:rsidR="00A87A24" w:rsidRPr="00AC1342">
        <w:rPr>
          <w:rFonts w:asciiTheme="minorHAnsi" w:hAnsiTheme="minorHAnsi" w:cstheme="minorHAnsi"/>
          <w:rPrChange w:id="408" w:author="Author" w:date="2018-06-28T15:41:00Z">
            <w:rPr>
              <w:rFonts w:cstheme="minorHAnsi"/>
            </w:rPr>
          </w:rPrChange>
        </w:rPr>
        <w:t>unaffected</w:t>
      </w:r>
      <w:r w:rsidR="00D843FA" w:rsidRPr="00AC1342">
        <w:rPr>
          <w:rFonts w:asciiTheme="minorHAnsi" w:hAnsiTheme="minorHAnsi" w:cstheme="minorHAnsi"/>
          <w:rPrChange w:id="409" w:author="Author" w:date="2018-06-28T15:41:00Z">
            <w:rPr>
              <w:rFonts w:cstheme="minorHAnsi"/>
            </w:rPr>
          </w:rPrChange>
        </w:rPr>
        <w:t xml:space="preserve"> by the extraction process</w:t>
      </w:r>
      <w:r w:rsidR="006E77D1" w:rsidRPr="00AC1342">
        <w:rPr>
          <w:rFonts w:asciiTheme="minorHAnsi" w:hAnsiTheme="minorHAnsi" w:cstheme="minorHAnsi"/>
          <w:rPrChange w:id="410" w:author="Author" w:date="2018-06-28T15:41:00Z">
            <w:rPr>
              <w:rFonts w:cstheme="minorHAnsi"/>
            </w:rPr>
          </w:rPrChange>
        </w:rPr>
        <w:t>.</w:t>
      </w:r>
      <w:r w:rsidR="00A2296F" w:rsidRPr="00AC1342">
        <w:rPr>
          <w:rFonts w:asciiTheme="minorHAnsi" w:hAnsiTheme="minorHAnsi" w:cstheme="minorHAnsi"/>
          <w:rPrChange w:id="411" w:author="Author" w:date="2018-06-28T15:41:00Z">
            <w:rPr>
              <w:rFonts w:cstheme="minorHAnsi"/>
            </w:rPr>
          </w:rPrChange>
        </w:rPr>
        <w:t xml:space="preserve"> The complementary nature of this technique </w:t>
      </w:r>
      <w:r w:rsidR="000F5CF5" w:rsidRPr="00AC1342">
        <w:rPr>
          <w:rFonts w:asciiTheme="minorHAnsi" w:hAnsiTheme="minorHAnsi" w:cstheme="minorHAnsi"/>
          <w:rPrChange w:id="412" w:author="Author" w:date="2018-06-28T15:41:00Z">
            <w:rPr>
              <w:rFonts w:cstheme="minorHAnsi"/>
            </w:rPr>
          </w:rPrChange>
        </w:rPr>
        <w:t xml:space="preserve">relative to more traditional methods </w:t>
      </w:r>
      <w:r w:rsidR="00A2296F" w:rsidRPr="00AC1342">
        <w:rPr>
          <w:rFonts w:asciiTheme="minorHAnsi" w:hAnsiTheme="minorHAnsi" w:cstheme="minorHAnsi"/>
          <w:rPrChange w:id="413" w:author="Author" w:date="2018-06-28T15:41:00Z">
            <w:rPr>
              <w:rFonts w:cstheme="minorHAnsi"/>
            </w:rPr>
          </w:rPrChange>
        </w:rPr>
        <w:t>has also been demonstrated.</w:t>
      </w:r>
      <w:del w:id="414" w:author="Author" w:date="2018-06-28T13:52:00Z">
        <w:r w:rsidR="00A2296F" w:rsidRPr="00AC1342" w:rsidDel="00F41291">
          <w:rPr>
            <w:rFonts w:asciiTheme="minorHAnsi" w:hAnsiTheme="minorHAnsi" w:cstheme="minorHAnsi"/>
            <w:vertAlign w:val="superscript"/>
            <w:rPrChange w:id="415" w:author="Author" w:date="2018-06-28T15:41:00Z">
              <w:rPr>
                <w:rFonts w:cstheme="minorHAnsi"/>
                <w:vertAlign w:val="superscript"/>
              </w:rPr>
            </w:rPrChange>
          </w:rPr>
          <w:delText>1</w:delText>
        </w:r>
        <w:r w:rsidR="00742F90" w:rsidRPr="00AC1342" w:rsidDel="00F41291">
          <w:rPr>
            <w:rFonts w:asciiTheme="minorHAnsi" w:hAnsiTheme="minorHAnsi" w:cstheme="minorHAnsi"/>
            <w:vertAlign w:val="superscript"/>
            <w:rPrChange w:id="416" w:author="Author" w:date="2018-06-28T15:41:00Z">
              <w:rPr>
                <w:rFonts w:cstheme="minorHAnsi"/>
                <w:vertAlign w:val="superscript"/>
              </w:rPr>
            </w:rPrChange>
          </w:rPr>
          <w:delText>1</w:delText>
        </w:r>
      </w:del>
      <w:ins w:id="417" w:author="Author" w:date="2018-06-28T13:52:00Z">
        <w:r w:rsidR="00F41291" w:rsidRPr="00AC1342">
          <w:rPr>
            <w:rFonts w:asciiTheme="minorHAnsi" w:hAnsiTheme="minorHAnsi" w:cstheme="minorHAnsi"/>
            <w:vertAlign w:val="superscript"/>
            <w:rPrChange w:id="418" w:author="Author" w:date="2018-06-28T15:41:00Z">
              <w:rPr>
                <w:rFonts w:cstheme="minorHAnsi"/>
                <w:vertAlign w:val="superscript"/>
              </w:rPr>
            </w:rPrChange>
          </w:rPr>
          <w:t>12</w:t>
        </w:r>
      </w:ins>
      <w:r w:rsidR="00A2296F" w:rsidRPr="00AC1342">
        <w:rPr>
          <w:rFonts w:asciiTheme="minorHAnsi" w:hAnsiTheme="minorHAnsi" w:cstheme="minorHAnsi"/>
          <w:vertAlign w:val="superscript"/>
          <w:rPrChange w:id="419" w:author="Author" w:date="2018-06-28T15:41:00Z">
            <w:rPr>
              <w:rFonts w:cstheme="minorHAnsi"/>
              <w:vertAlign w:val="superscript"/>
            </w:rPr>
          </w:rPrChange>
        </w:rPr>
        <w:t>,</w:t>
      </w:r>
      <w:del w:id="420" w:author="Author" w:date="2018-06-28T13:52:00Z">
        <w:r w:rsidR="00A2296F" w:rsidRPr="00AC1342" w:rsidDel="00F41291">
          <w:rPr>
            <w:rFonts w:asciiTheme="minorHAnsi" w:hAnsiTheme="minorHAnsi" w:cstheme="minorHAnsi"/>
            <w:vertAlign w:val="superscript"/>
            <w:rPrChange w:id="421" w:author="Author" w:date="2018-06-28T15:41:00Z">
              <w:rPr>
                <w:rFonts w:cstheme="minorHAnsi"/>
                <w:vertAlign w:val="superscript"/>
              </w:rPr>
            </w:rPrChange>
          </w:rPr>
          <w:delText>1</w:delText>
        </w:r>
        <w:r w:rsidR="00742F90" w:rsidRPr="00AC1342" w:rsidDel="00F41291">
          <w:rPr>
            <w:rFonts w:asciiTheme="minorHAnsi" w:hAnsiTheme="minorHAnsi" w:cstheme="minorHAnsi"/>
            <w:vertAlign w:val="superscript"/>
            <w:rPrChange w:id="422" w:author="Author" w:date="2018-06-28T15:41:00Z">
              <w:rPr>
                <w:rFonts w:cstheme="minorHAnsi"/>
                <w:vertAlign w:val="superscript"/>
              </w:rPr>
            </w:rPrChange>
          </w:rPr>
          <w:delText>4</w:delText>
        </w:r>
        <w:r w:rsidR="00A2296F" w:rsidRPr="00AC1342" w:rsidDel="00F41291">
          <w:rPr>
            <w:rFonts w:asciiTheme="minorHAnsi" w:hAnsiTheme="minorHAnsi" w:cstheme="minorHAnsi"/>
            <w:rPrChange w:id="423" w:author="Author" w:date="2018-06-28T15:41:00Z">
              <w:rPr>
                <w:rFonts w:cstheme="minorHAnsi"/>
              </w:rPr>
            </w:rPrChange>
          </w:rPr>
          <w:delText xml:space="preserve"> </w:delText>
        </w:r>
      </w:del>
      <w:ins w:id="424" w:author="Author" w:date="2018-06-28T13:52:00Z">
        <w:r w:rsidR="00F41291" w:rsidRPr="00AC1342">
          <w:rPr>
            <w:rFonts w:asciiTheme="minorHAnsi" w:hAnsiTheme="minorHAnsi" w:cstheme="minorHAnsi"/>
            <w:vertAlign w:val="superscript"/>
            <w:rPrChange w:id="425" w:author="Author" w:date="2018-06-28T15:41:00Z">
              <w:rPr>
                <w:rFonts w:cstheme="minorHAnsi"/>
                <w:vertAlign w:val="superscript"/>
              </w:rPr>
            </w:rPrChange>
          </w:rPr>
          <w:t>1</w:t>
        </w:r>
        <w:del w:id="426" w:author="Author" w:date="2018-07-03T07:35:00Z">
          <w:r w:rsidR="00F41291" w:rsidRPr="00AC1342" w:rsidDel="00760D45">
            <w:rPr>
              <w:rFonts w:asciiTheme="minorHAnsi" w:hAnsiTheme="minorHAnsi" w:cstheme="minorHAnsi"/>
              <w:vertAlign w:val="superscript"/>
              <w:rPrChange w:id="427" w:author="Author" w:date="2018-06-28T15:41:00Z">
                <w:rPr>
                  <w:rFonts w:cstheme="minorHAnsi"/>
                  <w:vertAlign w:val="superscript"/>
                </w:rPr>
              </w:rPrChange>
            </w:rPr>
            <w:delText>5</w:delText>
          </w:r>
        </w:del>
      </w:ins>
      <w:ins w:id="428" w:author="Author" w:date="2018-07-03T07:35:00Z">
        <w:r w:rsidR="00760D45">
          <w:rPr>
            <w:rFonts w:asciiTheme="minorHAnsi" w:hAnsiTheme="minorHAnsi" w:cstheme="minorHAnsi"/>
            <w:vertAlign w:val="superscript"/>
          </w:rPr>
          <w:t>6</w:t>
        </w:r>
      </w:ins>
      <w:ins w:id="429" w:author="Author" w:date="2018-06-28T13:52:00Z">
        <w:r w:rsidR="00F41291" w:rsidRPr="00AC1342">
          <w:rPr>
            <w:rFonts w:asciiTheme="minorHAnsi" w:hAnsiTheme="minorHAnsi" w:cstheme="minorHAnsi"/>
            <w:rPrChange w:id="430" w:author="Author" w:date="2018-06-28T15:41:00Z">
              <w:rPr>
                <w:rFonts w:cstheme="minorHAnsi"/>
              </w:rPr>
            </w:rPrChange>
          </w:rPr>
          <w:t xml:space="preserve"> </w:t>
        </w:r>
      </w:ins>
      <w:r w:rsidR="00E64C69" w:rsidRPr="00AC1342">
        <w:rPr>
          <w:rFonts w:asciiTheme="minorHAnsi" w:hAnsiTheme="minorHAnsi" w:cstheme="minorHAnsi"/>
          <w:rPrChange w:id="431" w:author="Author" w:date="2018-06-28T15:41:00Z">
            <w:rPr>
              <w:rFonts w:cstheme="minorHAnsi"/>
            </w:rPr>
          </w:rPrChange>
        </w:rPr>
        <w:t xml:space="preserve">This PHWE method has also been </w:t>
      </w:r>
      <w:r w:rsidR="007B634A" w:rsidRPr="00AC1342">
        <w:rPr>
          <w:rFonts w:asciiTheme="minorHAnsi" w:hAnsiTheme="minorHAnsi" w:cstheme="minorHAnsi"/>
          <w:rPrChange w:id="432" w:author="Author" w:date="2018-06-28T15:41:00Z">
            <w:rPr>
              <w:rFonts w:cstheme="minorHAnsi"/>
            </w:rPr>
          </w:rPrChange>
        </w:rPr>
        <w:t>employed</w:t>
      </w:r>
      <w:r w:rsidR="00E64C69" w:rsidRPr="00AC1342">
        <w:rPr>
          <w:rFonts w:asciiTheme="minorHAnsi" w:hAnsiTheme="minorHAnsi" w:cstheme="minorHAnsi"/>
          <w:rPrChange w:id="433" w:author="Author" w:date="2018-06-28T15:41:00Z">
            <w:rPr>
              <w:rFonts w:cstheme="minorHAnsi"/>
            </w:rPr>
          </w:rPrChange>
        </w:rPr>
        <w:t xml:space="preserve"> to isolate multi-gram quantities of natural products</w:t>
      </w:r>
      <w:r w:rsidR="00FF5AA1" w:rsidRPr="00AC1342">
        <w:rPr>
          <w:rFonts w:asciiTheme="minorHAnsi" w:hAnsiTheme="minorHAnsi" w:cstheme="minorHAnsi"/>
          <w:rPrChange w:id="434" w:author="Author" w:date="2018-06-28T15:41:00Z">
            <w:rPr>
              <w:rFonts w:cstheme="minorHAnsi"/>
            </w:rPr>
          </w:rPrChange>
        </w:rPr>
        <w:t xml:space="preserve">, which </w:t>
      </w:r>
      <w:r w:rsidR="00E64C69" w:rsidRPr="00AC1342">
        <w:rPr>
          <w:rFonts w:asciiTheme="minorHAnsi" w:hAnsiTheme="minorHAnsi" w:cstheme="minorHAnsi"/>
          <w:rPrChange w:id="435" w:author="Author" w:date="2018-06-28T15:41:00Z">
            <w:rPr>
              <w:rFonts w:cstheme="minorHAnsi"/>
            </w:rPr>
          </w:rPrChange>
        </w:rPr>
        <w:t xml:space="preserve">have been used </w:t>
      </w:r>
      <w:r w:rsidR="00500AB9" w:rsidRPr="00AC1342">
        <w:rPr>
          <w:rFonts w:asciiTheme="minorHAnsi" w:hAnsiTheme="minorHAnsi" w:cstheme="minorHAnsi"/>
          <w:rPrChange w:id="436" w:author="Author" w:date="2018-06-28T15:41:00Z">
            <w:rPr>
              <w:rFonts w:cstheme="minorHAnsi"/>
            </w:rPr>
          </w:rPrChange>
        </w:rPr>
        <w:t xml:space="preserve">to </w:t>
      </w:r>
      <w:r w:rsidR="00295694" w:rsidRPr="00AC1342">
        <w:rPr>
          <w:rFonts w:asciiTheme="minorHAnsi" w:hAnsiTheme="minorHAnsi" w:cstheme="minorHAnsi"/>
          <w:rPrChange w:id="437" w:author="Author" w:date="2018-06-28T15:41:00Z">
            <w:rPr>
              <w:rFonts w:cstheme="minorHAnsi"/>
            </w:rPr>
          </w:rPrChange>
        </w:rPr>
        <w:t xml:space="preserve">prepare </w:t>
      </w:r>
      <w:r w:rsidR="002B7A32" w:rsidRPr="00AC1342">
        <w:rPr>
          <w:rFonts w:asciiTheme="minorHAnsi" w:hAnsiTheme="minorHAnsi" w:cstheme="minorHAnsi"/>
          <w:rPrChange w:id="438" w:author="Author" w:date="2018-06-28T15:41:00Z">
            <w:rPr>
              <w:rFonts w:cstheme="minorHAnsi"/>
            </w:rPr>
          </w:rPrChange>
        </w:rPr>
        <w:t xml:space="preserve">novel natural product derivatives and </w:t>
      </w:r>
      <w:r w:rsidR="00295694" w:rsidRPr="00AC1342">
        <w:rPr>
          <w:rFonts w:asciiTheme="minorHAnsi" w:hAnsiTheme="minorHAnsi" w:cstheme="minorHAnsi"/>
          <w:rPrChange w:id="439" w:author="Author" w:date="2018-06-28T15:41:00Z">
            <w:rPr>
              <w:rFonts w:cstheme="minorHAnsi"/>
            </w:rPr>
          </w:rPrChange>
        </w:rPr>
        <w:t xml:space="preserve">in </w:t>
      </w:r>
      <w:r w:rsidR="00E64C69" w:rsidRPr="00AC1342">
        <w:rPr>
          <w:rFonts w:asciiTheme="minorHAnsi" w:hAnsiTheme="minorHAnsi" w:cstheme="minorHAnsi"/>
          <w:rPrChange w:id="440" w:author="Author" w:date="2018-06-28T15:41:00Z">
            <w:rPr>
              <w:rFonts w:cstheme="minorHAnsi"/>
            </w:rPr>
          </w:rPrChange>
        </w:rPr>
        <w:t>complex molecule synthesis</w:t>
      </w:r>
      <w:r w:rsidR="002B7A32" w:rsidRPr="00AC1342">
        <w:rPr>
          <w:rFonts w:asciiTheme="minorHAnsi" w:hAnsiTheme="minorHAnsi" w:cstheme="minorHAnsi"/>
          <w:rPrChange w:id="441" w:author="Author" w:date="2018-06-28T15:41:00Z">
            <w:rPr>
              <w:rFonts w:cstheme="minorHAnsi"/>
            </w:rPr>
          </w:rPrChange>
        </w:rPr>
        <w:t xml:space="preserve"> more generally</w:t>
      </w:r>
      <w:r w:rsidR="00E64C69" w:rsidRPr="00AC1342">
        <w:rPr>
          <w:rFonts w:asciiTheme="minorHAnsi" w:hAnsiTheme="minorHAnsi" w:cstheme="minorHAnsi"/>
          <w:rPrChange w:id="442" w:author="Author" w:date="2018-06-28T15:41:00Z">
            <w:rPr>
              <w:rFonts w:cstheme="minorHAnsi"/>
            </w:rPr>
          </w:rPrChange>
        </w:rPr>
        <w:t>.</w:t>
      </w:r>
      <w:del w:id="443" w:author="Author" w:date="2018-06-28T13:52:00Z">
        <w:r w:rsidR="00742F90" w:rsidRPr="00AC1342" w:rsidDel="00F41291">
          <w:rPr>
            <w:rFonts w:asciiTheme="minorHAnsi" w:hAnsiTheme="minorHAnsi" w:cstheme="minorHAnsi"/>
            <w:vertAlign w:val="superscript"/>
            <w:rPrChange w:id="444" w:author="Author" w:date="2018-06-28T15:41:00Z">
              <w:rPr>
                <w:rFonts w:cstheme="minorHAnsi"/>
                <w:vertAlign w:val="superscript"/>
              </w:rPr>
            </w:rPrChange>
          </w:rPr>
          <w:delText>7</w:delText>
        </w:r>
      </w:del>
      <w:ins w:id="445" w:author="Author" w:date="2018-06-28T13:52:00Z">
        <w:r w:rsidR="00F41291" w:rsidRPr="00AC1342">
          <w:rPr>
            <w:rFonts w:asciiTheme="minorHAnsi" w:hAnsiTheme="minorHAnsi" w:cstheme="minorHAnsi"/>
            <w:vertAlign w:val="superscript"/>
            <w:rPrChange w:id="446" w:author="Author" w:date="2018-06-28T15:41:00Z">
              <w:rPr>
                <w:rFonts w:cstheme="minorHAnsi"/>
                <w:vertAlign w:val="superscript"/>
              </w:rPr>
            </w:rPrChange>
          </w:rPr>
          <w:t>8</w:t>
        </w:r>
      </w:ins>
      <w:r w:rsidR="00500AB9" w:rsidRPr="00AC1342">
        <w:rPr>
          <w:rFonts w:asciiTheme="minorHAnsi" w:hAnsiTheme="minorHAnsi" w:cstheme="minorHAnsi"/>
          <w:vertAlign w:val="superscript"/>
          <w:rPrChange w:id="447" w:author="Author" w:date="2018-06-28T15:41:00Z">
            <w:rPr>
              <w:rFonts w:cstheme="minorHAnsi"/>
              <w:vertAlign w:val="superscript"/>
            </w:rPr>
          </w:rPrChange>
        </w:rPr>
        <w:t>,</w:t>
      </w:r>
      <w:del w:id="448" w:author="Author" w:date="2018-06-28T13:52:00Z">
        <w:r w:rsidR="00742F90" w:rsidRPr="00AC1342" w:rsidDel="00F41291">
          <w:rPr>
            <w:rFonts w:asciiTheme="minorHAnsi" w:hAnsiTheme="minorHAnsi" w:cstheme="minorHAnsi"/>
            <w:vertAlign w:val="superscript"/>
            <w:rPrChange w:id="449" w:author="Author" w:date="2018-06-28T15:41:00Z">
              <w:rPr>
                <w:rFonts w:cstheme="minorHAnsi"/>
                <w:vertAlign w:val="superscript"/>
              </w:rPr>
            </w:rPrChange>
          </w:rPr>
          <w:delText>10</w:delText>
        </w:r>
      </w:del>
      <w:ins w:id="450" w:author="Author" w:date="2018-06-28T13:52:00Z">
        <w:r w:rsidR="00F41291" w:rsidRPr="00AC1342">
          <w:rPr>
            <w:rFonts w:asciiTheme="minorHAnsi" w:hAnsiTheme="minorHAnsi" w:cstheme="minorHAnsi"/>
            <w:vertAlign w:val="superscript"/>
            <w:rPrChange w:id="451" w:author="Author" w:date="2018-06-28T15:41:00Z">
              <w:rPr>
                <w:rFonts w:cstheme="minorHAnsi"/>
                <w:vertAlign w:val="superscript"/>
              </w:rPr>
            </w:rPrChange>
          </w:rPr>
          <w:t>11</w:t>
        </w:r>
      </w:ins>
      <w:r w:rsidR="00500AB9" w:rsidRPr="00AC1342">
        <w:rPr>
          <w:rFonts w:asciiTheme="minorHAnsi" w:hAnsiTheme="minorHAnsi" w:cstheme="minorHAnsi"/>
          <w:vertAlign w:val="superscript"/>
          <w:rPrChange w:id="452" w:author="Author" w:date="2018-06-28T15:41:00Z">
            <w:rPr>
              <w:rFonts w:cstheme="minorHAnsi"/>
              <w:vertAlign w:val="superscript"/>
            </w:rPr>
          </w:rPrChange>
        </w:rPr>
        <w:t>,</w:t>
      </w:r>
      <w:del w:id="453" w:author="Author" w:date="2018-06-28T13:52:00Z">
        <w:r w:rsidR="00500AB9" w:rsidRPr="00AC1342" w:rsidDel="00F41291">
          <w:rPr>
            <w:rFonts w:asciiTheme="minorHAnsi" w:hAnsiTheme="minorHAnsi" w:cstheme="minorHAnsi"/>
            <w:vertAlign w:val="superscript"/>
            <w:rPrChange w:id="454" w:author="Author" w:date="2018-06-28T15:41:00Z">
              <w:rPr>
                <w:rFonts w:cstheme="minorHAnsi"/>
                <w:vertAlign w:val="superscript"/>
              </w:rPr>
            </w:rPrChange>
          </w:rPr>
          <w:delText>1</w:delText>
        </w:r>
        <w:r w:rsidR="00742F90" w:rsidRPr="00AC1342" w:rsidDel="00F41291">
          <w:rPr>
            <w:rFonts w:asciiTheme="minorHAnsi" w:hAnsiTheme="minorHAnsi" w:cstheme="minorHAnsi"/>
            <w:vertAlign w:val="superscript"/>
            <w:rPrChange w:id="455" w:author="Author" w:date="2018-06-28T15:41:00Z">
              <w:rPr>
                <w:rFonts w:cstheme="minorHAnsi"/>
                <w:vertAlign w:val="superscript"/>
              </w:rPr>
            </w:rPrChange>
          </w:rPr>
          <w:delText>5</w:delText>
        </w:r>
      </w:del>
      <w:ins w:id="456" w:author="Author" w:date="2018-06-28T13:52:00Z">
        <w:r w:rsidR="00F41291" w:rsidRPr="00AC1342">
          <w:rPr>
            <w:rFonts w:asciiTheme="minorHAnsi" w:hAnsiTheme="minorHAnsi" w:cstheme="minorHAnsi"/>
            <w:vertAlign w:val="superscript"/>
            <w:rPrChange w:id="457" w:author="Author" w:date="2018-06-28T15:41:00Z">
              <w:rPr>
                <w:rFonts w:cstheme="minorHAnsi"/>
                <w:vertAlign w:val="superscript"/>
              </w:rPr>
            </w:rPrChange>
          </w:rPr>
          <w:t>1</w:t>
        </w:r>
        <w:del w:id="458" w:author="Author" w:date="2018-07-03T07:35:00Z">
          <w:r w:rsidR="00F41291" w:rsidRPr="00AC1342" w:rsidDel="00760D45">
            <w:rPr>
              <w:rFonts w:asciiTheme="minorHAnsi" w:hAnsiTheme="minorHAnsi" w:cstheme="minorHAnsi"/>
              <w:vertAlign w:val="superscript"/>
              <w:rPrChange w:id="459" w:author="Author" w:date="2018-06-28T15:41:00Z">
                <w:rPr>
                  <w:rFonts w:cstheme="minorHAnsi"/>
                  <w:vertAlign w:val="superscript"/>
                </w:rPr>
              </w:rPrChange>
            </w:rPr>
            <w:delText>6</w:delText>
          </w:r>
        </w:del>
      </w:ins>
      <w:ins w:id="460" w:author="Author" w:date="2018-07-03T07:35:00Z">
        <w:r w:rsidR="00760D45">
          <w:rPr>
            <w:rFonts w:asciiTheme="minorHAnsi" w:hAnsiTheme="minorHAnsi" w:cstheme="minorHAnsi"/>
            <w:vertAlign w:val="superscript"/>
          </w:rPr>
          <w:t>7</w:t>
        </w:r>
      </w:ins>
    </w:p>
    <w:p w14:paraId="01A7AA14" w14:textId="77777777" w:rsidR="005A7DFF" w:rsidRPr="00AC1342" w:rsidRDefault="005A7DFF" w:rsidP="000D3D79">
      <w:pPr>
        <w:rPr>
          <w:rFonts w:asciiTheme="minorHAnsi" w:hAnsiTheme="minorHAnsi" w:cstheme="minorHAnsi"/>
          <w:rPrChange w:id="461" w:author="Author" w:date="2018-06-28T15:41:00Z">
            <w:rPr>
              <w:rFonts w:cstheme="minorHAnsi"/>
            </w:rPr>
          </w:rPrChange>
        </w:rPr>
      </w:pPr>
    </w:p>
    <w:p w14:paraId="07E5CCBB" w14:textId="6B8E1BC1" w:rsidR="0017004E" w:rsidRPr="00AC1342" w:rsidRDefault="00F61FE1">
      <w:pPr>
        <w:jc w:val="both"/>
        <w:rPr>
          <w:rFonts w:asciiTheme="minorHAnsi" w:hAnsiTheme="minorHAnsi" w:cstheme="minorHAnsi"/>
          <w:rPrChange w:id="462" w:author="Author" w:date="2018-06-28T15:41:00Z">
            <w:rPr>
              <w:rFonts w:cstheme="minorHAnsi"/>
            </w:rPr>
          </w:rPrChange>
        </w:rPr>
        <w:pPrChange w:id="463" w:author="Author" w:date="2018-06-28T15:43:00Z">
          <w:pPr/>
        </w:pPrChange>
      </w:pPr>
      <w:r w:rsidRPr="00AC1342">
        <w:rPr>
          <w:rFonts w:asciiTheme="minorHAnsi" w:hAnsiTheme="minorHAnsi" w:cstheme="minorHAnsi"/>
          <w:rPrChange w:id="464" w:author="Author" w:date="2018-06-28T15:41:00Z">
            <w:rPr>
              <w:rFonts w:cstheme="minorHAnsi"/>
            </w:rPr>
          </w:rPrChange>
        </w:rPr>
        <w:lastRenderedPageBreak/>
        <w:t>It was</w:t>
      </w:r>
      <w:r w:rsidR="00200475" w:rsidRPr="00AC1342">
        <w:rPr>
          <w:rFonts w:asciiTheme="minorHAnsi" w:hAnsiTheme="minorHAnsi" w:cstheme="minorHAnsi"/>
          <w:rPrChange w:id="465" w:author="Author" w:date="2018-06-28T15:41:00Z">
            <w:rPr>
              <w:rFonts w:cstheme="minorHAnsi"/>
            </w:rPr>
          </w:rPrChange>
        </w:rPr>
        <w:t xml:space="preserve"> identified </w:t>
      </w:r>
      <w:r w:rsidRPr="00AC1342">
        <w:rPr>
          <w:rFonts w:asciiTheme="minorHAnsi" w:hAnsiTheme="minorHAnsi" w:cstheme="minorHAnsi"/>
          <w:rPrChange w:id="466" w:author="Author" w:date="2018-06-28T15:41:00Z">
            <w:rPr>
              <w:rFonts w:cstheme="minorHAnsi"/>
            </w:rPr>
          </w:rPrChange>
        </w:rPr>
        <w:t>that this</w:t>
      </w:r>
      <w:r w:rsidR="00200475" w:rsidRPr="00AC1342">
        <w:rPr>
          <w:rFonts w:asciiTheme="minorHAnsi" w:hAnsiTheme="minorHAnsi" w:cstheme="minorHAnsi"/>
          <w:rPrChange w:id="467" w:author="Author" w:date="2018-06-28T15:41:00Z">
            <w:rPr>
              <w:rFonts w:cstheme="minorHAnsi"/>
            </w:rPr>
          </w:rPrChange>
        </w:rPr>
        <w:t xml:space="preserve"> new PHWE method </w:t>
      </w:r>
      <w:r w:rsidRPr="00AC1342">
        <w:rPr>
          <w:rFonts w:asciiTheme="minorHAnsi" w:hAnsiTheme="minorHAnsi" w:cstheme="minorHAnsi"/>
          <w:rPrChange w:id="468" w:author="Author" w:date="2018-06-28T15:41:00Z">
            <w:rPr>
              <w:rFonts w:cstheme="minorHAnsi"/>
            </w:rPr>
          </w:rPrChange>
        </w:rPr>
        <w:t>could serve as</w:t>
      </w:r>
      <w:r w:rsidR="00200475" w:rsidRPr="00AC1342">
        <w:rPr>
          <w:rFonts w:asciiTheme="minorHAnsi" w:hAnsiTheme="minorHAnsi" w:cstheme="minorHAnsi"/>
          <w:rPrChange w:id="469" w:author="Author" w:date="2018-06-28T15:41:00Z">
            <w:rPr>
              <w:rFonts w:cstheme="minorHAnsi"/>
            </w:rPr>
          </w:rPrChange>
        </w:rPr>
        <w:t xml:space="preserve"> a useful </w:t>
      </w:r>
      <w:r w:rsidRPr="00AC1342">
        <w:rPr>
          <w:rFonts w:asciiTheme="minorHAnsi" w:hAnsiTheme="minorHAnsi" w:cstheme="minorHAnsi"/>
          <w:rPrChange w:id="470" w:author="Author" w:date="2018-06-28T15:41:00Z">
            <w:rPr>
              <w:rFonts w:cstheme="minorHAnsi"/>
            </w:rPr>
          </w:rPrChange>
        </w:rPr>
        <w:t xml:space="preserve">teaching </w:t>
      </w:r>
      <w:r w:rsidR="00200475" w:rsidRPr="00AC1342">
        <w:rPr>
          <w:rFonts w:asciiTheme="minorHAnsi" w:hAnsiTheme="minorHAnsi" w:cstheme="minorHAnsi"/>
          <w:rPrChange w:id="471" w:author="Author" w:date="2018-06-28T15:41:00Z">
            <w:rPr>
              <w:rFonts w:cstheme="minorHAnsi"/>
            </w:rPr>
          </w:rPrChange>
        </w:rPr>
        <w:t>tool that could be incorporated in</w:t>
      </w:r>
      <w:r w:rsidR="000412C7" w:rsidRPr="00AC1342">
        <w:rPr>
          <w:rFonts w:asciiTheme="minorHAnsi" w:hAnsiTheme="minorHAnsi" w:cstheme="minorHAnsi"/>
          <w:rPrChange w:id="472" w:author="Author" w:date="2018-06-28T15:41:00Z">
            <w:rPr>
              <w:rFonts w:cstheme="minorHAnsi"/>
            </w:rPr>
          </w:rPrChange>
        </w:rPr>
        <w:t xml:space="preserve"> </w:t>
      </w:r>
      <w:r w:rsidR="00DD772E" w:rsidRPr="00AC1342">
        <w:rPr>
          <w:rFonts w:asciiTheme="minorHAnsi" w:hAnsiTheme="minorHAnsi" w:cstheme="minorHAnsi"/>
          <w:rPrChange w:id="473" w:author="Author" w:date="2018-06-28T15:41:00Z">
            <w:rPr>
              <w:rFonts w:cstheme="minorHAnsi"/>
            </w:rPr>
          </w:rPrChange>
        </w:rPr>
        <w:t>the</w:t>
      </w:r>
      <w:r w:rsidR="00200475" w:rsidRPr="00AC1342">
        <w:rPr>
          <w:rFonts w:asciiTheme="minorHAnsi" w:hAnsiTheme="minorHAnsi" w:cstheme="minorHAnsi"/>
          <w:rPrChange w:id="474" w:author="Author" w:date="2018-06-28T15:41:00Z">
            <w:rPr>
              <w:rFonts w:cstheme="minorHAnsi"/>
            </w:rPr>
          </w:rPrChange>
        </w:rPr>
        <w:t xml:space="preserve"> undergraduate </w:t>
      </w:r>
      <w:r w:rsidRPr="00AC1342">
        <w:rPr>
          <w:rFonts w:asciiTheme="minorHAnsi" w:hAnsiTheme="minorHAnsi" w:cstheme="minorHAnsi"/>
          <w:rPrChange w:id="475" w:author="Author" w:date="2018-06-28T15:41:00Z">
            <w:rPr>
              <w:rFonts w:cstheme="minorHAnsi"/>
            </w:rPr>
          </w:rPrChange>
        </w:rPr>
        <w:t>laboratory</w:t>
      </w:r>
      <w:r w:rsidR="00200475" w:rsidRPr="00AC1342">
        <w:rPr>
          <w:rFonts w:asciiTheme="minorHAnsi" w:hAnsiTheme="minorHAnsi" w:cstheme="minorHAnsi"/>
          <w:rPrChange w:id="476" w:author="Author" w:date="2018-06-28T15:41:00Z">
            <w:rPr>
              <w:rFonts w:cstheme="minorHAnsi"/>
            </w:rPr>
          </w:rPrChange>
        </w:rPr>
        <w:t xml:space="preserve">. </w:t>
      </w:r>
      <w:r w:rsidR="009B5BC2" w:rsidRPr="00AC1342">
        <w:rPr>
          <w:rFonts w:asciiTheme="minorHAnsi" w:hAnsiTheme="minorHAnsi" w:cstheme="minorHAnsi"/>
          <w:rPrChange w:id="477" w:author="Author" w:date="2018-06-28T15:41:00Z">
            <w:rPr>
              <w:rFonts w:cstheme="minorHAnsi"/>
            </w:rPr>
          </w:rPrChange>
        </w:rPr>
        <w:t xml:space="preserve">This </w:t>
      </w:r>
      <w:r w:rsidR="00D611A6" w:rsidRPr="00AC1342">
        <w:rPr>
          <w:rFonts w:asciiTheme="minorHAnsi" w:hAnsiTheme="minorHAnsi" w:cstheme="minorHAnsi"/>
          <w:rPrChange w:id="478" w:author="Author" w:date="2018-06-28T15:41:00Z">
            <w:rPr>
              <w:rFonts w:cstheme="minorHAnsi"/>
            </w:rPr>
          </w:rPrChange>
        </w:rPr>
        <w:t>primarily derives from</w:t>
      </w:r>
      <w:r w:rsidR="009B5BC2" w:rsidRPr="00AC1342">
        <w:rPr>
          <w:rFonts w:asciiTheme="minorHAnsi" w:hAnsiTheme="minorHAnsi" w:cstheme="minorHAnsi"/>
          <w:rPrChange w:id="479" w:author="Author" w:date="2018-06-28T15:41:00Z">
            <w:rPr>
              <w:rFonts w:cstheme="minorHAnsi"/>
            </w:rPr>
          </w:rPrChange>
        </w:rPr>
        <w:t xml:space="preserve"> the rapid nature o</w:t>
      </w:r>
      <w:r w:rsidR="002F7DF9" w:rsidRPr="00AC1342">
        <w:rPr>
          <w:rFonts w:asciiTheme="minorHAnsi" w:hAnsiTheme="minorHAnsi" w:cstheme="minorHAnsi"/>
          <w:rPrChange w:id="480" w:author="Author" w:date="2018-06-28T15:41:00Z">
            <w:rPr>
              <w:rFonts w:cstheme="minorHAnsi"/>
            </w:rPr>
          </w:rPrChange>
        </w:rPr>
        <w:t>f</w:t>
      </w:r>
      <w:r w:rsidR="009B5BC2" w:rsidRPr="00AC1342">
        <w:rPr>
          <w:rFonts w:asciiTheme="minorHAnsi" w:hAnsiTheme="minorHAnsi" w:cstheme="minorHAnsi"/>
          <w:rPrChange w:id="481" w:author="Author" w:date="2018-06-28T15:41:00Z">
            <w:rPr>
              <w:rFonts w:cstheme="minorHAnsi"/>
            </w:rPr>
          </w:rPrChange>
        </w:rPr>
        <w:t xml:space="preserve"> </w:t>
      </w:r>
      <w:r w:rsidR="002F7DF9" w:rsidRPr="00AC1342">
        <w:rPr>
          <w:rFonts w:asciiTheme="minorHAnsi" w:hAnsiTheme="minorHAnsi" w:cstheme="minorHAnsi"/>
          <w:rPrChange w:id="482" w:author="Author" w:date="2018-06-28T15:41:00Z">
            <w:rPr>
              <w:rFonts w:cstheme="minorHAnsi"/>
            </w:rPr>
          </w:rPrChange>
        </w:rPr>
        <w:t>this technique</w:t>
      </w:r>
      <w:r w:rsidR="009B5BC2" w:rsidRPr="00AC1342">
        <w:rPr>
          <w:rFonts w:asciiTheme="minorHAnsi" w:hAnsiTheme="minorHAnsi" w:cstheme="minorHAnsi"/>
          <w:rPrChange w:id="483" w:author="Author" w:date="2018-06-28T15:41:00Z">
            <w:rPr>
              <w:rFonts w:cstheme="minorHAnsi"/>
            </w:rPr>
          </w:rPrChange>
        </w:rPr>
        <w:t xml:space="preserve"> </w:t>
      </w:r>
      <w:r w:rsidR="002F7DF9" w:rsidRPr="00AC1342">
        <w:rPr>
          <w:rFonts w:asciiTheme="minorHAnsi" w:hAnsiTheme="minorHAnsi" w:cstheme="minorHAnsi"/>
          <w:rPrChange w:id="484" w:author="Author" w:date="2018-06-28T15:41:00Z">
            <w:rPr>
              <w:rFonts w:cstheme="minorHAnsi"/>
            </w:rPr>
          </w:rPrChange>
        </w:rPr>
        <w:t>relative to</w:t>
      </w:r>
      <w:r w:rsidR="001B2068" w:rsidRPr="00AC1342">
        <w:rPr>
          <w:rFonts w:asciiTheme="minorHAnsi" w:hAnsiTheme="minorHAnsi" w:cstheme="minorHAnsi"/>
          <w:rPrChange w:id="485" w:author="Author" w:date="2018-06-28T15:41:00Z">
            <w:rPr>
              <w:rFonts w:cstheme="minorHAnsi"/>
            </w:rPr>
          </w:rPrChange>
        </w:rPr>
        <w:t xml:space="preserve"> the</w:t>
      </w:r>
      <w:r w:rsidR="009B5BC2" w:rsidRPr="00AC1342">
        <w:rPr>
          <w:rFonts w:asciiTheme="minorHAnsi" w:hAnsiTheme="minorHAnsi" w:cstheme="minorHAnsi"/>
          <w:rPrChange w:id="486" w:author="Author" w:date="2018-06-28T15:41:00Z">
            <w:rPr>
              <w:rFonts w:cstheme="minorHAnsi"/>
            </w:rPr>
          </w:rPrChange>
        </w:rPr>
        <w:t xml:space="preserve"> traditional </w:t>
      </w:r>
      <w:r w:rsidR="002F7DF9" w:rsidRPr="00AC1342">
        <w:rPr>
          <w:rFonts w:asciiTheme="minorHAnsi" w:hAnsiTheme="minorHAnsi" w:cstheme="minorHAnsi"/>
          <w:rPrChange w:id="487" w:author="Author" w:date="2018-06-28T15:41:00Z">
            <w:rPr>
              <w:rFonts w:cstheme="minorHAnsi"/>
            </w:rPr>
          </w:rPrChange>
        </w:rPr>
        <w:t>extraction</w:t>
      </w:r>
      <w:r w:rsidR="009B5BC2" w:rsidRPr="00AC1342">
        <w:rPr>
          <w:rFonts w:asciiTheme="minorHAnsi" w:hAnsiTheme="minorHAnsi" w:cstheme="minorHAnsi"/>
          <w:rPrChange w:id="488" w:author="Author" w:date="2018-06-28T15:41:00Z">
            <w:rPr>
              <w:rFonts w:cstheme="minorHAnsi"/>
            </w:rPr>
          </w:rPrChange>
        </w:rPr>
        <w:t xml:space="preserve"> methods that are</w:t>
      </w:r>
      <w:r w:rsidR="00BB35FB" w:rsidRPr="00AC1342">
        <w:rPr>
          <w:rFonts w:asciiTheme="minorHAnsi" w:hAnsiTheme="minorHAnsi" w:cstheme="minorHAnsi"/>
          <w:rPrChange w:id="489" w:author="Author" w:date="2018-06-28T15:41:00Z">
            <w:rPr>
              <w:rFonts w:cstheme="minorHAnsi"/>
            </w:rPr>
          </w:rPrChange>
        </w:rPr>
        <w:t xml:space="preserve"> often</w:t>
      </w:r>
      <w:r w:rsidR="009B5BC2" w:rsidRPr="00AC1342">
        <w:rPr>
          <w:rFonts w:asciiTheme="minorHAnsi" w:hAnsiTheme="minorHAnsi" w:cstheme="minorHAnsi"/>
          <w:rPrChange w:id="490" w:author="Author" w:date="2018-06-28T15:41:00Z">
            <w:rPr>
              <w:rFonts w:cstheme="minorHAnsi"/>
            </w:rPr>
          </w:rPrChange>
        </w:rPr>
        <w:t xml:space="preserve"> incompatible with the t</w:t>
      </w:r>
      <w:r w:rsidR="002F7DF9" w:rsidRPr="00AC1342">
        <w:rPr>
          <w:rFonts w:asciiTheme="minorHAnsi" w:hAnsiTheme="minorHAnsi" w:cstheme="minorHAnsi"/>
          <w:rPrChange w:id="491" w:author="Author" w:date="2018-06-28T15:41:00Z">
            <w:rPr>
              <w:rFonts w:cstheme="minorHAnsi"/>
            </w:rPr>
          </w:rPrChange>
        </w:rPr>
        <w:t>ime constraints associated with undergraduate laboratory</w:t>
      </w:r>
      <w:r w:rsidR="006C684E" w:rsidRPr="00AC1342">
        <w:rPr>
          <w:rFonts w:asciiTheme="minorHAnsi" w:hAnsiTheme="minorHAnsi" w:cstheme="minorHAnsi"/>
          <w:rPrChange w:id="492" w:author="Author" w:date="2018-06-28T15:41:00Z">
            <w:rPr>
              <w:rFonts w:cstheme="minorHAnsi"/>
            </w:rPr>
          </w:rPrChange>
        </w:rPr>
        <w:t xml:space="preserve"> experiments</w:t>
      </w:r>
      <w:r w:rsidR="002F7DF9" w:rsidRPr="00AC1342">
        <w:rPr>
          <w:rFonts w:asciiTheme="minorHAnsi" w:hAnsiTheme="minorHAnsi" w:cstheme="minorHAnsi"/>
          <w:rPrChange w:id="493" w:author="Author" w:date="2018-06-28T15:41:00Z">
            <w:rPr>
              <w:rFonts w:cstheme="minorHAnsi"/>
            </w:rPr>
          </w:rPrChange>
        </w:rPr>
        <w:t xml:space="preserve">. </w:t>
      </w:r>
      <w:r w:rsidR="000321AE" w:rsidRPr="00AC1342">
        <w:rPr>
          <w:rFonts w:asciiTheme="minorHAnsi" w:hAnsiTheme="minorHAnsi" w:cstheme="minorHAnsi"/>
          <w:rPrChange w:id="494" w:author="Author" w:date="2018-06-28T15:41:00Z">
            <w:rPr>
              <w:rFonts w:cstheme="minorHAnsi"/>
            </w:rPr>
          </w:rPrChange>
        </w:rPr>
        <w:t>Consequently, t</w:t>
      </w:r>
      <w:r w:rsidR="00200475" w:rsidRPr="00AC1342">
        <w:rPr>
          <w:rFonts w:asciiTheme="minorHAnsi" w:hAnsiTheme="minorHAnsi" w:cstheme="minorHAnsi"/>
          <w:rPrChange w:id="495" w:author="Author" w:date="2018-06-28T15:41:00Z">
            <w:rPr>
              <w:rFonts w:cstheme="minorHAnsi"/>
            </w:rPr>
          </w:rPrChange>
        </w:rPr>
        <w:t>his technique supplant</w:t>
      </w:r>
      <w:r w:rsidR="00DD772E" w:rsidRPr="00AC1342">
        <w:rPr>
          <w:rFonts w:asciiTheme="minorHAnsi" w:hAnsiTheme="minorHAnsi" w:cstheme="minorHAnsi"/>
          <w:rPrChange w:id="496" w:author="Author" w:date="2018-06-28T15:41:00Z">
            <w:rPr>
              <w:rFonts w:cstheme="minorHAnsi"/>
            </w:rPr>
          </w:rPrChange>
        </w:rPr>
        <w:t>ed</w:t>
      </w:r>
      <w:r w:rsidR="00200475" w:rsidRPr="00AC1342">
        <w:rPr>
          <w:rFonts w:asciiTheme="minorHAnsi" w:hAnsiTheme="minorHAnsi" w:cstheme="minorHAnsi"/>
          <w:rPrChange w:id="497" w:author="Author" w:date="2018-06-28T15:41:00Z">
            <w:rPr>
              <w:rFonts w:cstheme="minorHAnsi"/>
            </w:rPr>
          </w:rPrChange>
        </w:rPr>
        <w:t xml:space="preserve"> the traditional undergraduate chemistry laboratory experiment focused on the extraction of eugenol from cloves employing steam-distillation</w:t>
      </w:r>
      <w:r w:rsidR="000321AE" w:rsidRPr="00AC1342">
        <w:rPr>
          <w:rFonts w:asciiTheme="minorHAnsi" w:hAnsiTheme="minorHAnsi" w:cstheme="minorHAnsi"/>
          <w:rPrChange w:id="498" w:author="Author" w:date="2018-06-28T15:41:00Z">
            <w:rPr>
              <w:rFonts w:cstheme="minorHAnsi"/>
            </w:rPr>
          </w:rPrChange>
        </w:rPr>
        <w:t xml:space="preserve"> at the University of Tasmania</w:t>
      </w:r>
      <w:r w:rsidR="00200475" w:rsidRPr="00AC1342">
        <w:rPr>
          <w:rFonts w:asciiTheme="minorHAnsi" w:hAnsiTheme="minorHAnsi" w:cstheme="minorHAnsi"/>
          <w:rPrChange w:id="499" w:author="Author" w:date="2018-06-28T15:41:00Z">
            <w:rPr>
              <w:rFonts w:cstheme="minorHAnsi"/>
            </w:rPr>
          </w:rPrChange>
        </w:rPr>
        <w:t>.</w:t>
      </w:r>
      <w:del w:id="500" w:author="Author" w:date="2018-06-28T13:52:00Z">
        <w:r w:rsidR="00742F90" w:rsidRPr="00AC1342" w:rsidDel="00121351">
          <w:rPr>
            <w:rFonts w:asciiTheme="minorHAnsi" w:hAnsiTheme="minorHAnsi" w:cstheme="minorHAnsi"/>
            <w:vertAlign w:val="superscript"/>
            <w:rPrChange w:id="501" w:author="Author" w:date="2018-06-28T15:41:00Z">
              <w:rPr>
                <w:rFonts w:cstheme="minorHAnsi"/>
                <w:vertAlign w:val="superscript"/>
              </w:rPr>
            </w:rPrChange>
          </w:rPr>
          <w:delText>8</w:delText>
        </w:r>
      </w:del>
      <w:ins w:id="502" w:author="Author" w:date="2018-06-28T13:52:00Z">
        <w:r w:rsidR="00121351" w:rsidRPr="00AC1342">
          <w:rPr>
            <w:rFonts w:asciiTheme="minorHAnsi" w:hAnsiTheme="minorHAnsi" w:cstheme="minorHAnsi"/>
            <w:vertAlign w:val="superscript"/>
            <w:rPrChange w:id="503" w:author="Author" w:date="2018-06-28T15:41:00Z">
              <w:rPr>
                <w:rFonts w:cstheme="minorHAnsi"/>
                <w:vertAlign w:val="superscript"/>
              </w:rPr>
            </w:rPrChange>
          </w:rPr>
          <w:t>9</w:t>
        </w:r>
      </w:ins>
      <w:r w:rsidR="00A2706F" w:rsidRPr="00AC1342">
        <w:rPr>
          <w:rFonts w:asciiTheme="minorHAnsi" w:hAnsiTheme="minorHAnsi" w:cstheme="minorHAnsi"/>
          <w:vertAlign w:val="superscript"/>
          <w:rPrChange w:id="504" w:author="Author" w:date="2018-06-28T15:41:00Z">
            <w:rPr>
              <w:rFonts w:cstheme="minorHAnsi"/>
              <w:vertAlign w:val="superscript"/>
            </w:rPr>
          </w:rPrChange>
        </w:rPr>
        <w:t>,</w:t>
      </w:r>
      <w:del w:id="505" w:author="Author" w:date="2018-06-28T13:52:00Z">
        <w:r w:rsidR="00A2706F" w:rsidRPr="00AC1342" w:rsidDel="00121351">
          <w:rPr>
            <w:rFonts w:asciiTheme="minorHAnsi" w:hAnsiTheme="minorHAnsi" w:cstheme="minorHAnsi"/>
            <w:vertAlign w:val="superscript"/>
            <w:rPrChange w:id="506" w:author="Author" w:date="2018-06-28T15:41:00Z">
              <w:rPr>
                <w:rFonts w:cstheme="minorHAnsi"/>
                <w:vertAlign w:val="superscript"/>
              </w:rPr>
            </w:rPrChange>
          </w:rPr>
          <w:delText>1</w:delText>
        </w:r>
        <w:r w:rsidR="00742F90" w:rsidRPr="00AC1342" w:rsidDel="00121351">
          <w:rPr>
            <w:rFonts w:asciiTheme="minorHAnsi" w:hAnsiTheme="minorHAnsi" w:cstheme="minorHAnsi"/>
            <w:vertAlign w:val="superscript"/>
            <w:rPrChange w:id="507" w:author="Author" w:date="2018-06-28T15:41:00Z">
              <w:rPr>
                <w:rFonts w:cstheme="minorHAnsi"/>
                <w:vertAlign w:val="superscript"/>
              </w:rPr>
            </w:rPrChange>
          </w:rPr>
          <w:delText>6</w:delText>
        </w:r>
        <w:r w:rsidR="00200475" w:rsidRPr="00AC1342" w:rsidDel="00121351">
          <w:rPr>
            <w:rFonts w:asciiTheme="minorHAnsi" w:hAnsiTheme="minorHAnsi" w:cstheme="minorHAnsi"/>
            <w:rPrChange w:id="508" w:author="Author" w:date="2018-06-28T15:41:00Z">
              <w:rPr>
                <w:rFonts w:cstheme="minorHAnsi"/>
              </w:rPr>
            </w:rPrChange>
          </w:rPr>
          <w:delText xml:space="preserve"> </w:delText>
        </w:r>
      </w:del>
      <w:ins w:id="509" w:author="Author" w:date="2018-06-28T13:52:00Z">
        <w:r w:rsidR="00121351" w:rsidRPr="00AC1342">
          <w:rPr>
            <w:rFonts w:asciiTheme="minorHAnsi" w:hAnsiTheme="minorHAnsi" w:cstheme="minorHAnsi"/>
            <w:vertAlign w:val="superscript"/>
            <w:rPrChange w:id="510" w:author="Author" w:date="2018-06-28T15:41:00Z">
              <w:rPr>
                <w:rFonts w:cstheme="minorHAnsi"/>
                <w:vertAlign w:val="superscript"/>
              </w:rPr>
            </w:rPrChange>
          </w:rPr>
          <w:t>1</w:t>
        </w:r>
        <w:del w:id="511" w:author="Author" w:date="2018-07-03T07:35:00Z">
          <w:r w:rsidR="00121351" w:rsidRPr="00AC1342" w:rsidDel="00760D45">
            <w:rPr>
              <w:rFonts w:asciiTheme="minorHAnsi" w:hAnsiTheme="minorHAnsi" w:cstheme="minorHAnsi"/>
              <w:vertAlign w:val="superscript"/>
              <w:rPrChange w:id="512" w:author="Author" w:date="2018-06-28T15:41:00Z">
                <w:rPr>
                  <w:rFonts w:cstheme="minorHAnsi"/>
                  <w:vertAlign w:val="superscript"/>
                </w:rPr>
              </w:rPrChange>
            </w:rPr>
            <w:delText>7</w:delText>
          </w:r>
        </w:del>
      </w:ins>
      <w:ins w:id="513" w:author="Author" w:date="2018-07-03T07:35:00Z">
        <w:r w:rsidR="00760D45">
          <w:rPr>
            <w:rFonts w:asciiTheme="minorHAnsi" w:hAnsiTheme="minorHAnsi" w:cstheme="minorHAnsi"/>
            <w:vertAlign w:val="superscript"/>
          </w:rPr>
          <w:t>8</w:t>
        </w:r>
      </w:ins>
      <w:ins w:id="514" w:author="Author" w:date="2018-06-28T13:52:00Z">
        <w:r w:rsidR="00121351" w:rsidRPr="00AC1342">
          <w:rPr>
            <w:rFonts w:asciiTheme="minorHAnsi" w:hAnsiTheme="minorHAnsi" w:cstheme="minorHAnsi"/>
            <w:rPrChange w:id="515" w:author="Author" w:date="2018-06-28T15:41:00Z">
              <w:rPr>
                <w:rFonts w:cstheme="minorHAnsi"/>
              </w:rPr>
            </w:rPrChange>
          </w:rPr>
          <w:t xml:space="preserve"> </w:t>
        </w:r>
      </w:ins>
      <w:r w:rsidR="000321AE" w:rsidRPr="00AC1342">
        <w:rPr>
          <w:rFonts w:asciiTheme="minorHAnsi" w:hAnsiTheme="minorHAnsi" w:cstheme="minorHAnsi"/>
          <w:rPrChange w:id="516" w:author="Author" w:date="2018-06-28T15:41:00Z">
            <w:rPr>
              <w:rFonts w:cstheme="minorHAnsi"/>
            </w:rPr>
          </w:rPrChange>
        </w:rPr>
        <w:t xml:space="preserve">Since that time, variations of this experiment have been adopted by other </w:t>
      </w:r>
      <w:ins w:id="517" w:author="Author" w:date="2018-06-28T07:34:00Z">
        <w:r w:rsidR="0026021B" w:rsidRPr="00AC1342">
          <w:rPr>
            <w:rFonts w:asciiTheme="minorHAnsi" w:hAnsiTheme="minorHAnsi" w:cstheme="minorHAnsi"/>
            <w:rPrChange w:id="518" w:author="Author" w:date="2018-06-28T15:41:00Z">
              <w:rPr>
                <w:rFonts w:cstheme="minorHAnsi"/>
              </w:rPr>
            </w:rPrChange>
          </w:rPr>
          <w:t>universities and a modified experiment focusing on the PHWE of cloves now features in the undergraduate chemistry laboratory program at the University of Sydney (</w:t>
        </w:r>
        <w:r w:rsidR="0026021B" w:rsidRPr="00D10ECF">
          <w:rPr>
            <w:rFonts w:asciiTheme="minorHAnsi" w:hAnsiTheme="minorHAnsi" w:cstheme="minorHAnsi"/>
            <w:i/>
            <w:rPrChange w:id="519" w:author="Author" w:date="2018-07-03T10:31:00Z">
              <w:rPr>
                <w:rFonts w:cstheme="minorHAnsi"/>
              </w:rPr>
            </w:rPrChange>
          </w:rPr>
          <w:t>vide infra</w:t>
        </w:r>
        <w:r w:rsidR="0026021B" w:rsidRPr="00AC1342">
          <w:rPr>
            <w:rFonts w:asciiTheme="minorHAnsi" w:hAnsiTheme="minorHAnsi" w:cstheme="minorHAnsi"/>
            <w:rPrChange w:id="520" w:author="Author" w:date="2018-06-28T15:41:00Z">
              <w:rPr>
                <w:rFonts w:cstheme="minorHAnsi"/>
              </w:rPr>
            </w:rPrChange>
          </w:rPr>
          <w:t>).</w:t>
        </w:r>
      </w:ins>
      <w:del w:id="521" w:author="Author" w:date="2018-06-28T07:34:00Z">
        <w:r w:rsidR="000321AE" w:rsidRPr="00AC1342" w:rsidDel="0026021B">
          <w:rPr>
            <w:rFonts w:asciiTheme="minorHAnsi" w:hAnsiTheme="minorHAnsi" w:cstheme="minorHAnsi"/>
            <w:rPrChange w:id="522" w:author="Author" w:date="2018-06-28T15:41:00Z">
              <w:rPr>
                <w:rFonts w:cstheme="minorHAnsi"/>
              </w:rPr>
            </w:rPrChange>
          </w:rPr>
          <w:delText>universities.</w:delText>
        </w:r>
        <w:r w:rsidR="00BE5103" w:rsidRPr="00AC1342" w:rsidDel="0026021B">
          <w:rPr>
            <w:rFonts w:asciiTheme="minorHAnsi" w:hAnsiTheme="minorHAnsi" w:cstheme="minorHAnsi"/>
            <w:rPrChange w:id="523" w:author="Author" w:date="2018-06-28T15:41:00Z">
              <w:rPr>
                <w:rFonts w:cstheme="minorHAnsi"/>
              </w:rPr>
            </w:rPrChange>
          </w:rPr>
          <w:delText xml:space="preserve"> </w:delText>
        </w:r>
        <w:r w:rsidR="00DD772E" w:rsidRPr="00AC1342" w:rsidDel="0026021B">
          <w:rPr>
            <w:rFonts w:asciiTheme="minorHAnsi" w:hAnsiTheme="minorHAnsi" w:cstheme="minorHAnsi"/>
            <w:rPrChange w:id="524" w:author="Author" w:date="2018-06-28T15:41:00Z">
              <w:rPr>
                <w:rFonts w:cstheme="minorHAnsi"/>
              </w:rPr>
            </w:rPrChange>
          </w:rPr>
          <w:delText>For example, a</w:delText>
        </w:r>
        <w:r w:rsidR="00117E87" w:rsidRPr="00AC1342" w:rsidDel="0026021B">
          <w:rPr>
            <w:rFonts w:asciiTheme="minorHAnsi" w:hAnsiTheme="minorHAnsi" w:cstheme="minorHAnsi"/>
            <w:rPrChange w:id="525" w:author="Author" w:date="2018-06-28T15:41:00Z">
              <w:rPr>
                <w:rFonts w:cstheme="minorHAnsi"/>
              </w:rPr>
            </w:rPrChange>
          </w:rPr>
          <w:delText xml:space="preserve"> </w:delText>
        </w:r>
        <w:r w:rsidR="004D2068" w:rsidRPr="00AC1342" w:rsidDel="0026021B">
          <w:rPr>
            <w:rFonts w:asciiTheme="minorHAnsi" w:hAnsiTheme="minorHAnsi" w:cstheme="minorHAnsi"/>
            <w:rPrChange w:id="526" w:author="Author" w:date="2018-06-28T15:41:00Z">
              <w:rPr>
                <w:rFonts w:cstheme="minorHAnsi"/>
              </w:rPr>
            </w:rPrChange>
          </w:rPr>
          <w:delText xml:space="preserve">modified </w:delText>
        </w:r>
        <w:r w:rsidR="00DD772E" w:rsidRPr="00AC1342" w:rsidDel="0026021B">
          <w:rPr>
            <w:rFonts w:asciiTheme="minorHAnsi" w:hAnsiTheme="minorHAnsi" w:cstheme="minorHAnsi"/>
            <w:rPrChange w:id="527" w:author="Author" w:date="2018-06-28T15:41:00Z">
              <w:rPr>
                <w:rFonts w:cstheme="minorHAnsi"/>
              </w:rPr>
            </w:rPrChange>
          </w:rPr>
          <w:delText>experiment focusing on the PHWE of cloves now</w:delText>
        </w:r>
        <w:r w:rsidR="00117E87" w:rsidRPr="00AC1342" w:rsidDel="0026021B">
          <w:rPr>
            <w:rFonts w:asciiTheme="minorHAnsi" w:hAnsiTheme="minorHAnsi" w:cstheme="minorHAnsi"/>
            <w:rPrChange w:id="528" w:author="Author" w:date="2018-06-28T15:41:00Z">
              <w:rPr>
                <w:rFonts w:cstheme="minorHAnsi"/>
              </w:rPr>
            </w:rPrChange>
          </w:rPr>
          <w:delText xml:space="preserve"> features in the undergraduate chemistry laboratory program at the University of Sydney</w:delText>
        </w:r>
        <w:r w:rsidR="004D2068" w:rsidRPr="00AC1342" w:rsidDel="0026021B">
          <w:rPr>
            <w:rFonts w:asciiTheme="minorHAnsi" w:hAnsiTheme="minorHAnsi" w:cstheme="minorHAnsi"/>
            <w:rPrChange w:id="529" w:author="Author" w:date="2018-06-28T15:41:00Z">
              <w:rPr>
                <w:rFonts w:cstheme="minorHAnsi"/>
              </w:rPr>
            </w:rPrChange>
          </w:rPr>
          <w:delText xml:space="preserve">. </w:delText>
        </w:r>
      </w:del>
    </w:p>
    <w:p w14:paraId="15DF525E" w14:textId="77777777" w:rsidR="0017004E" w:rsidRPr="00AC1342" w:rsidRDefault="0017004E">
      <w:pPr>
        <w:jc w:val="both"/>
        <w:rPr>
          <w:rFonts w:asciiTheme="minorHAnsi" w:hAnsiTheme="minorHAnsi" w:cstheme="minorHAnsi"/>
          <w:rPrChange w:id="530" w:author="Author" w:date="2018-06-28T15:41:00Z">
            <w:rPr>
              <w:rFonts w:cstheme="minorHAnsi"/>
            </w:rPr>
          </w:rPrChange>
        </w:rPr>
        <w:pPrChange w:id="531" w:author="Author" w:date="2018-06-28T15:43:00Z">
          <w:pPr/>
        </w:pPrChange>
      </w:pPr>
    </w:p>
    <w:p w14:paraId="310BF0B4" w14:textId="016AF793" w:rsidR="008144F9" w:rsidRPr="00AC1342" w:rsidRDefault="001930E6">
      <w:pPr>
        <w:jc w:val="both"/>
        <w:rPr>
          <w:rFonts w:asciiTheme="minorHAnsi" w:hAnsiTheme="minorHAnsi" w:cstheme="minorHAnsi"/>
          <w:vertAlign w:val="superscript"/>
          <w:rPrChange w:id="532" w:author="Author" w:date="2018-06-28T15:41:00Z">
            <w:rPr>
              <w:rFonts w:cstheme="minorHAnsi"/>
              <w:vertAlign w:val="superscript"/>
            </w:rPr>
          </w:rPrChange>
        </w:rPr>
        <w:pPrChange w:id="533" w:author="Author" w:date="2018-06-28T15:43:00Z">
          <w:pPr/>
        </w:pPrChange>
      </w:pPr>
      <w:r w:rsidRPr="00AC1342">
        <w:rPr>
          <w:rFonts w:asciiTheme="minorHAnsi" w:hAnsiTheme="minorHAnsi" w:cstheme="minorHAnsi"/>
          <w:rPrChange w:id="534" w:author="Author" w:date="2018-06-28T15:41:00Z">
            <w:rPr>
              <w:rFonts w:cstheme="minorHAnsi"/>
            </w:rPr>
          </w:rPrChange>
        </w:rPr>
        <w:t xml:space="preserve">In order to demonstrate the </w:t>
      </w:r>
      <w:r w:rsidR="00A62931" w:rsidRPr="00AC1342">
        <w:rPr>
          <w:rFonts w:asciiTheme="minorHAnsi" w:hAnsiTheme="minorHAnsi" w:cstheme="minorHAnsi"/>
          <w:rPrChange w:id="535" w:author="Author" w:date="2018-06-28T15:41:00Z">
            <w:rPr>
              <w:rFonts w:cstheme="minorHAnsi"/>
            </w:rPr>
          </w:rPrChange>
        </w:rPr>
        <w:t xml:space="preserve">practicality and feasibility of employing this new PHWE approach for teaching purposes, two </w:t>
      </w:r>
      <w:r w:rsidR="00701147" w:rsidRPr="00AC1342">
        <w:rPr>
          <w:rFonts w:asciiTheme="minorHAnsi" w:hAnsiTheme="minorHAnsi" w:cstheme="minorHAnsi"/>
          <w:rPrChange w:id="536" w:author="Author" w:date="2018-06-28T15:41:00Z">
            <w:rPr>
              <w:rFonts w:cstheme="minorHAnsi"/>
            </w:rPr>
          </w:rPrChange>
        </w:rPr>
        <w:t xml:space="preserve">protocols are presented as part of this study. </w:t>
      </w:r>
      <w:ins w:id="537" w:author="Author" w:date="2018-06-28T07:34:00Z">
        <w:r w:rsidR="0026021B" w:rsidRPr="00AC1342">
          <w:rPr>
            <w:rFonts w:asciiTheme="minorHAnsi" w:hAnsiTheme="minorHAnsi" w:cstheme="minorHAnsi"/>
            <w:rPrChange w:id="538" w:author="Author" w:date="2018-06-28T15:41:00Z">
              <w:rPr>
                <w:rFonts w:cstheme="minorHAnsi"/>
              </w:rPr>
            </w:rPrChange>
          </w:rPr>
          <w:t xml:space="preserve">The first part of this report </w:t>
        </w:r>
      </w:ins>
      <w:del w:id="539" w:author="Author" w:date="2018-06-28T07:34:00Z">
        <w:r w:rsidR="00701147" w:rsidRPr="00AC1342" w:rsidDel="0026021B">
          <w:rPr>
            <w:rFonts w:asciiTheme="minorHAnsi" w:hAnsiTheme="minorHAnsi" w:cstheme="minorHAnsi"/>
            <w:rPrChange w:id="540" w:author="Author" w:date="2018-06-28T15:41:00Z">
              <w:rPr>
                <w:rFonts w:cstheme="minorHAnsi"/>
              </w:rPr>
            </w:rPrChange>
          </w:rPr>
          <w:delText xml:space="preserve">Part A </w:delText>
        </w:r>
      </w:del>
      <w:ins w:id="541" w:author="Author" w:date="2018-06-27T17:04:00Z">
        <w:del w:id="542" w:author="Author" w:date="2018-06-28T07:34:00Z">
          <w:r w:rsidR="004A6D5F" w:rsidRPr="00AC1342" w:rsidDel="0026021B">
            <w:rPr>
              <w:rFonts w:asciiTheme="minorHAnsi" w:hAnsiTheme="minorHAnsi" w:cstheme="minorHAnsi"/>
              <w:rPrChange w:id="543" w:author="Author" w:date="2018-06-28T15:41:00Z">
                <w:rPr>
                  <w:rFonts w:cstheme="minorHAnsi"/>
                </w:rPr>
              </w:rPrChange>
            </w:rPr>
            <w:delText xml:space="preserve">1 </w:delText>
          </w:r>
        </w:del>
      </w:ins>
      <w:r w:rsidR="00701147" w:rsidRPr="00AC1342">
        <w:rPr>
          <w:rFonts w:asciiTheme="minorHAnsi" w:hAnsiTheme="minorHAnsi" w:cstheme="minorHAnsi"/>
          <w:rPrChange w:id="544" w:author="Author" w:date="2018-06-28T15:41:00Z">
            <w:rPr>
              <w:rFonts w:cstheme="minorHAnsi"/>
            </w:rPr>
          </w:rPrChange>
        </w:rPr>
        <w:t>highlights an experiment on the PHWE of eugenol and acetyleugenol from cloves which is part of the second-year undergraduate laboratory program at the University of Sydney</w:t>
      </w:r>
      <w:ins w:id="545" w:author="Author" w:date="2018-06-28T07:35:00Z">
        <w:r w:rsidR="0026021B" w:rsidRPr="00AC1342">
          <w:rPr>
            <w:rFonts w:asciiTheme="minorHAnsi" w:hAnsiTheme="minorHAnsi" w:cstheme="minorHAnsi"/>
            <w:rPrChange w:id="546" w:author="Author" w:date="2018-06-28T15:41:00Z">
              <w:rPr>
                <w:rFonts w:cstheme="minorHAnsi"/>
              </w:rPr>
            </w:rPrChange>
          </w:rPr>
          <w:t xml:space="preserve"> (</w:t>
        </w:r>
        <w:r w:rsidR="0026021B" w:rsidRPr="00AC1342">
          <w:rPr>
            <w:rFonts w:asciiTheme="minorHAnsi" w:hAnsiTheme="minorHAnsi" w:cstheme="minorHAnsi"/>
            <w:b/>
            <w:rPrChange w:id="547" w:author="Author" w:date="2018-06-28T15:41:00Z">
              <w:rPr>
                <w:rFonts w:cstheme="minorHAnsi"/>
                <w:b/>
              </w:rPr>
            </w:rPrChange>
          </w:rPr>
          <w:t>Figure 1</w:t>
        </w:r>
        <w:r w:rsidR="0026021B" w:rsidRPr="00AC1342">
          <w:rPr>
            <w:rFonts w:asciiTheme="minorHAnsi" w:hAnsiTheme="minorHAnsi" w:cstheme="minorHAnsi"/>
            <w:rPrChange w:id="548" w:author="Author" w:date="2018-06-28T15:41:00Z">
              <w:rPr>
                <w:rFonts w:cstheme="minorHAnsi"/>
              </w:rPr>
            </w:rPrChange>
          </w:rPr>
          <w:t xml:space="preserve">). </w:t>
        </w:r>
      </w:ins>
      <w:del w:id="549" w:author="Author" w:date="2018-06-28T07:35:00Z">
        <w:r w:rsidR="00701147" w:rsidRPr="00AC1342" w:rsidDel="0026021B">
          <w:rPr>
            <w:rFonts w:asciiTheme="minorHAnsi" w:hAnsiTheme="minorHAnsi" w:cstheme="minorHAnsi"/>
            <w:rPrChange w:id="550" w:author="Author" w:date="2018-06-28T15:41:00Z">
              <w:rPr>
                <w:rFonts w:cstheme="minorHAnsi"/>
              </w:rPr>
            </w:rPrChange>
          </w:rPr>
          <w:delText>.</w:delText>
        </w:r>
      </w:del>
      <w:r w:rsidR="00701147" w:rsidRPr="00AC1342">
        <w:rPr>
          <w:rFonts w:asciiTheme="minorHAnsi" w:hAnsiTheme="minorHAnsi" w:cstheme="minorHAnsi"/>
          <w:rPrChange w:id="551" w:author="Author" w:date="2018-06-28T15:41:00Z">
            <w:rPr>
              <w:rFonts w:cstheme="minorHAnsi"/>
            </w:rPr>
          </w:rPrChange>
        </w:rPr>
        <w:t xml:space="preserve"> This experiment serves to introduce students to natural products chemistry while developing fundamental practical skills. </w:t>
      </w:r>
      <w:ins w:id="552" w:author="Author" w:date="2018-06-28T07:34:00Z">
        <w:r w:rsidR="0026021B" w:rsidRPr="00AC1342">
          <w:rPr>
            <w:rFonts w:asciiTheme="minorHAnsi" w:hAnsiTheme="minorHAnsi" w:cstheme="minorHAnsi"/>
            <w:rPrChange w:id="553" w:author="Author" w:date="2018-06-28T15:41:00Z">
              <w:rPr>
                <w:rFonts w:cstheme="minorHAnsi"/>
              </w:rPr>
            </w:rPrChange>
          </w:rPr>
          <w:t xml:space="preserve">The </w:t>
        </w:r>
      </w:ins>
      <w:ins w:id="554" w:author="Author" w:date="2018-06-28T07:35:00Z">
        <w:r w:rsidR="0026021B" w:rsidRPr="00AC1342">
          <w:rPr>
            <w:rFonts w:asciiTheme="minorHAnsi" w:hAnsiTheme="minorHAnsi" w:cstheme="minorHAnsi"/>
            <w:rPrChange w:id="555" w:author="Author" w:date="2018-06-28T15:41:00Z">
              <w:rPr>
                <w:rFonts w:cstheme="minorHAnsi"/>
              </w:rPr>
            </w:rPrChange>
          </w:rPr>
          <w:t>second</w:t>
        </w:r>
      </w:ins>
      <w:ins w:id="556" w:author="Author" w:date="2018-06-28T07:34:00Z">
        <w:r w:rsidR="0026021B" w:rsidRPr="00AC1342">
          <w:rPr>
            <w:rFonts w:asciiTheme="minorHAnsi" w:hAnsiTheme="minorHAnsi" w:cstheme="minorHAnsi"/>
            <w:rPrChange w:id="557" w:author="Author" w:date="2018-06-28T15:41:00Z">
              <w:rPr>
                <w:rFonts w:cstheme="minorHAnsi"/>
              </w:rPr>
            </w:rPrChange>
          </w:rPr>
          <w:t xml:space="preserve"> part </w:t>
        </w:r>
      </w:ins>
      <w:del w:id="558" w:author="Author" w:date="2018-06-28T07:34:00Z">
        <w:r w:rsidR="00701147" w:rsidRPr="00AC1342" w:rsidDel="0026021B">
          <w:rPr>
            <w:rFonts w:asciiTheme="minorHAnsi" w:hAnsiTheme="minorHAnsi" w:cstheme="minorHAnsi"/>
            <w:rPrChange w:id="559" w:author="Author" w:date="2018-06-28T15:41:00Z">
              <w:rPr>
                <w:rFonts w:cstheme="minorHAnsi"/>
              </w:rPr>
            </w:rPrChange>
          </w:rPr>
          <w:delText xml:space="preserve">Part B </w:delText>
        </w:r>
      </w:del>
      <w:ins w:id="560" w:author="Author" w:date="2018-06-27T17:47:00Z">
        <w:del w:id="561" w:author="Author" w:date="2018-06-28T07:34:00Z">
          <w:r w:rsidR="00335024" w:rsidRPr="00AC1342" w:rsidDel="0026021B">
            <w:rPr>
              <w:rFonts w:asciiTheme="minorHAnsi" w:hAnsiTheme="minorHAnsi" w:cstheme="minorHAnsi"/>
              <w:rPrChange w:id="562" w:author="Author" w:date="2018-06-28T15:41:00Z">
                <w:rPr>
                  <w:rFonts w:cstheme="minorHAnsi"/>
                </w:rPr>
              </w:rPrChange>
            </w:rPr>
            <w:delText xml:space="preserve">2 </w:delText>
          </w:r>
        </w:del>
      </w:ins>
      <w:r w:rsidR="00701147" w:rsidRPr="00AC1342">
        <w:rPr>
          <w:rFonts w:asciiTheme="minorHAnsi" w:hAnsiTheme="minorHAnsi" w:cstheme="minorHAnsi"/>
          <w:rPrChange w:id="563" w:author="Author" w:date="2018-06-28T15:41:00Z">
            <w:rPr>
              <w:rFonts w:cstheme="minorHAnsi"/>
            </w:rPr>
          </w:rPrChange>
        </w:rPr>
        <w:t xml:space="preserve">features an experiment on the PHWE of the endemic Australian plant species </w:t>
      </w:r>
      <w:r w:rsidR="00701147" w:rsidRPr="00AC1342">
        <w:rPr>
          <w:rFonts w:asciiTheme="minorHAnsi" w:hAnsiTheme="minorHAnsi" w:cstheme="minorHAnsi"/>
          <w:i/>
          <w:rPrChange w:id="564" w:author="Author" w:date="2018-06-28T15:41:00Z">
            <w:rPr>
              <w:rFonts w:cstheme="minorHAnsi"/>
              <w:i/>
            </w:rPr>
          </w:rPrChange>
        </w:rPr>
        <w:t xml:space="preserve">Correa </w:t>
      </w:r>
      <w:proofErr w:type="spellStart"/>
      <w:r w:rsidR="00701147" w:rsidRPr="00AC1342">
        <w:rPr>
          <w:rFonts w:asciiTheme="minorHAnsi" w:hAnsiTheme="minorHAnsi" w:cstheme="minorHAnsi"/>
          <w:i/>
          <w:rPrChange w:id="565" w:author="Author" w:date="2018-06-28T15:41:00Z">
            <w:rPr>
              <w:rFonts w:cstheme="minorHAnsi"/>
              <w:i/>
            </w:rPr>
          </w:rPrChange>
        </w:rPr>
        <w:t>reflexa</w:t>
      </w:r>
      <w:proofErr w:type="spellEnd"/>
      <w:r w:rsidR="00701147" w:rsidRPr="00AC1342">
        <w:rPr>
          <w:rFonts w:asciiTheme="minorHAnsi" w:hAnsiTheme="minorHAnsi" w:cstheme="minorHAnsi"/>
          <w:rPrChange w:id="566" w:author="Author" w:date="2018-06-28T15:41:00Z">
            <w:rPr>
              <w:rFonts w:cstheme="minorHAnsi"/>
            </w:rPr>
          </w:rPrChange>
        </w:rPr>
        <w:t xml:space="preserve"> which is part of the third-year undergraduate laboratory program at the University of Tasmania</w:t>
      </w:r>
      <w:ins w:id="567" w:author="Author" w:date="2018-06-28T07:35:00Z">
        <w:r w:rsidR="0026021B" w:rsidRPr="00AC1342">
          <w:rPr>
            <w:rFonts w:asciiTheme="minorHAnsi" w:hAnsiTheme="minorHAnsi" w:cstheme="minorHAnsi"/>
            <w:rPrChange w:id="568" w:author="Author" w:date="2018-06-28T15:41:00Z">
              <w:rPr>
                <w:rFonts w:cstheme="minorHAnsi"/>
              </w:rPr>
            </w:rPrChange>
          </w:rPr>
          <w:t xml:space="preserve"> (</w:t>
        </w:r>
        <w:r w:rsidR="0026021B" w:rsidRPr="00AC1342">
          <w:rPr>
            <w:rFonts w:asciiTheme="minorHAnsi" w:hAnsiTheme="minorHAnsi" w:cstheme="minorHAnsi"/>
            <w:b/>
            <w:rPrChange w:id="569" w:author="Author" w:date="2018-06-28T15:41:00Z">
              <w:rPr>
                <w:rFonts w:cstheme="minorHAnsi"/>
                <w:b/>
              </w:rPr>
            </w:rPrChange>
          </w:rPr>
          <w:t>Figure 2</w:t>
        </w:r>
        <w:r w:rsidR="0026021B" w:rsidRPr="00AC1342">
          <w:rPr>
            <w:rFonts w:asciiTheme="minorHAnsi" w:hAnsiTheme="minorHAnsi" w:cstheme="minorHAnsi"/>
            <w:rPrChange w:id="570" w:author="Author" w:date="2018-06-28T15:41:00Z">
              <w:rPr>
                <w:rFonts w:cstheme="minorHAnsi"/>
              </w:rPr>
            </w:rPrChange>
          </w:rPr>
          <w:t xml:space="preserve">). </w:t>
        </w:r>
      </w:ins>
      <w:del w:id="571" w:author="Author" w:date="2018-06-28T07:35:00Z">
        <w:r w:rsidR="00701147" w:rsidRPr="00AC1342" w:rsidDel="0026021B">
          <w:rPr>
            <w:rFonts w:asciiTheme="minorHAnsi" w:hAnsiTheme="minorHAnsi" w:cstheme="minorHAnsi"/>
            <w:rPrChange w:id="572" w:author="Author" w:date="2018-06-28T15:41:00Z">
              <w:rPr>
                <w:rFonts w:cstheme="minorHAnsi"/>
              </w:rPr>
            </w:rPrChange>
          </w:rPr>
          <w:delText>.</w:delText>
        </w:r>
      </w:del>
      <w:r w:rsidR="00701147" w:rsidRPr="00AC1342">
        <w:rPr>
          <w:rFonts w:asciiTheme="minorHAnsi" w:hAnsiTheme="minorHAnsi" w:cstheme="minorHAnsi"/>
          <w:rPrChange w:id="573" w:author="Author" w:date="2018-06-28T15:41:00Z">
            <w:rPr>
              <w:rFonts w:cstheme="minorHAnsi"/>
            </w:rPr>
          </w:rPrChange>
        </w:rPr>
        <w:t xml:space="preserve"> This experiment is designed to simulate natural products bioprospecting and reinforce core laboratory techniques</w:t>
      </w:r>
      <w:r w:rsidR="006E32F8" w:rsidRPr="00AC1342">
        <w:rPr>
          <w:rFonts w:asciiTheme="minorHAnsi" w:hAnsiTheme="minorHAnsi" w:cstheme="minorHAnsi"/>
          <w:rPrChange w:id="574" w:author="Author" w:date="2018-06-28T15:41:00Z">
            <w:rPr>
              <w:rFonts w:cstheme="minorHAnsi"/>
            </w:rPr>
          </w:rPrChange>
        </w:rPr>
        <w:t>.</w:t>
      </w:r>
      <w:del w:id="575" w:author="Author" w:date="2018-06-28T13:53:00Z">
        <w:r w:rsidR="00742F90" w:rsidRPr="00AC1342" w:rsidDel="00121351">
          <w:rPr>
            <w:rFonts w:asciiTheme="minorHAnsi" w:hAnsiTheme="minorHAnsi" w:cstheme="minorHAnsi"/>
            <w:vertAlign w:val="superscript"/>
            <w:rPrChange w:id="576" w:author="Author" w:date="2018-06-28T15:41:00Z">
              <w:rPr>
                <w:rFonts w:cstheme="minorHAnsi"/>
                <w:vertAlign w:val="superscript"/>
              </w:rPr>
            </w:rPrChange>
          </w:rPr>
          <w:delText>10</w:delText>
        </w:r>
      </w:del>
      <w:ins w:id="577" w:author="Author" w:date="2018-06-28T13:53:00Z">
        <w:r w:rsidR="00121351" w:rsidRPr="00AC1342">
          <w:rPr>
            <w:rFonts w:asciiTheme="minorHAnsi" w:hAnsiTheme="minorHAnsi" w:cstheme="minorHAnsi"/>
            <w:vertAlign w:val="superscript"/>
            <w:rPrChange w:id="578" w:author="Author" w:date="2018-06-28T15:41:00Z">
              <w:rPr>
                <w:rFonts w:cstheme="minorHAnsi"/>
                <w:vertAlign w:val="superscript"/>
              </w:rPr>
            </w:rPrChange>
          </w:rPr>
          <w:t>11</w:t>
        </w:r>
      </w:ins>
    </w:p>
    <w:p w14:paraId="0A700778" w14:textId="77777777" w:rsidR="00FF50A8" w:rsidRPr="00AC1342" w:rsidRDefault="00FF50A8">
      <w:pPr>
        <w:jc w:val="both"/>
        <w:rPr>
          <w:rFonts w:asciiTheme="minorHAnsi" w:hAnsiTheme="minorHAnsi" w:cstheme="minorHAnsi"/>
          <w:rPrChange w:id="579" w:author="Author" w:date="2018-06-28T15:41:00Z">
            <w:rPr>
              <w:rFonts w:cstheme="minorHAnsi"/>
            </w:rPr>
          </w:rPrChange>
        </w:rPr>
        <w:pPrChange w:id="580" w:author="Author" w:date="2018-06-28T15:43:00Z">
          <w:pPr/>
        </w:pPrChange>
      </w:pPr>
    </w:p>
    <w:p w14:paraId="3D4CD2F3" w14:textId="5B7FB08E" w:rsidR="006305D7" w:rsidRPr="00AC1342" w:rsidRDefault="006305D7">
      <w:pPr>
        <w:jc w:val="both"/>
        <w:outlineLvl w:val="0"/>
        <w:rPr>
          <w:rFonts w:asciiTheme="minorHAnsi" w:hAnsiTheme="minorHAnsi" w:cstheme="minorHAnsi"/>
          <w:b/>
          <w:rPrChange w:id="581" w:author="Author" w:date="2018-06-28T15:41:00Z">
            <w:rPr>
              <w:rFonts w:cstheme="minorHAnsi"/>
              <w:b/>
            </w:rPr>
          </w:rPrChange>
        </w:rPr>
        <w:pPrChange w:id="582" w:author="Author" w:date="2018-06-28T15:43:00Z">
          <w:pPr>
            <w:outlineLvl w:val="0"/>
          </w:pPr>
        </w:pPrChange>
      </w:pPr>
      <w:r w:rsidRPr="00AC1342">
        <w:rPr>
          <w:rFonts w:asciiTheme="minorHAnsi" w:hAnsiTheme="minorHAnsi" w:cstheme="minorHAnsi"/>
          <w:b/>
          <w:rPrChange w:id="583" w:author="Author" w:date="2018-06-28T15:41:00Z">
            <w:rPr>
              <w:rFonts w:cstheme="minorHAnsi"/>
              <w:b/>
            </w:rPr>
          </w:rPrChange>
        </w:rPr>
        <w:t>PROTOCOL</w:t>
      </w:r>
      <w:r w:rsidR="002319E4" w:rsidRPr="00AC1342">
        <w:rPr>
          <w:rFonts w:asciiTheme="minorHAnsi" w:hAnsiTheme="minorHAnsi" w:cstheme="minorHAnsi"/>
          <w:b/>
          <w:rPrChange w:id="584" w:author="Author" w:date="2018-06-28T15:41:00Z">
            <w:rPr>
              <w:rFonts w:cstheme="minorHAnsi"/>
              <w:b/>
            </w:rPr>
          </w:rPrChange>
        </w:rPr>
        <w:t>:</w:t>
      </w:r>
    </w:p>
    <w:p w14:paraId="62FBAB85" w14:textId="77777777" w:rsidR="00095AB9" w:rsidRPr="00AC1342" w:rsidRDefault="00095AB9">
      <w:pPr>
        <w:jc w:val="both"/>
        <w:rPr>
          <w:rStyle w:val="Hyperlink"/>
          <w:rFonts w:asciiTheme="minorHAnsi" w:hAnsiTheme="minorHAnsi" w:cstheme="minorHAnsi"/>
          <w:color w:val="808080" w:themeColor="background1" w:themeShade="80"/>
          <w:u w:val="none"/>
          <w:rPrChange w:id="585" w:author="Author" w:date="2018-06-28T15:41:00Z">
            <w:rPr>
              <w:rStyle w:val="Hyperlink"/>
              <w:rFonts w:cstheme="minorHAnsi"/>
              <w:color w:val="808080" w:themeColor="background1" w:themeShade="80"/>
              <w:u w:val="none"/>
            </w:rPr>
          </w:rPrChange>
        </w:rPr>
        <w:pPrChange w:id="586" w:author="Author" w:date="2018-06-28T15:43:00Z">
          <w:pPr/>
        </w:pPrChange>
      </w:pPr>
    </w:p>
    <w:p w14:paraId="2CBF5F2D" w14:textId="423ACFDB" w:rsidR="00DD3740" w:rsidRPr="00AC1342" w:rsidRDefault="00DD3740">
      <w:pPr>
        <w:jc w:val="both"/>
        <w:rPr>
          <w:rStyle w:val="Hyperlink"/>
          <w:rFonts w:asciiTheme="minorHAnsi" w:hAnsiTheme="minorHAnsi" w:cstheme="minorHAnsi"/>
          <w:color w:val="auto"/>
          <w:u w:val="none"/>
          <w:rPrChange w:id="587" w:author="Author" w:date="2018-06-28T15:41:00Z">
            <w:rPr>
              <w:rStyle w:val="Hyperlink"/>
              <w:rFonts w:cstheme="minorHAnsi"/>
              <w:color w:val="auto"/>
              <w:u w:val="none"/>
            </w:rPr>
          </w:rPrChange>
        </w:rPr>
        <w:pPrChange w:id="588" w:author="Author" w:date="2018-06-28T15:43:00Z">
          <w:pPr/>
        </w:pPrChange>
      </w:pPr>
      <w:r w:rsidRPr="00AC1342">
        <w:rPr>
          <w:rStyle w:val="Hyperlink"/>
          <w:rFonts w:asciiTheme="minorHAnsi" w:hAnsiTheme="minorHAnsi" w:cstheme="minorHAnsi"/>
          <w:b/>
          <w:color w:val="auto"/>
          <w:u w:val="none"/>
          <w:rPrChange w:id="589" w:author="Author" w:date="2018-06-28T15:41:00Z">
            <w:rPr>
              <w:rStyle w:val="Hyperlink"/>
              <w:rFonts w:cstheme="minorHAnsi"/>
              <w:b/>
              <w:color w:val="auto"/>
              <w:u w:val="none"/>
            </w:rPr>
          </w:rPrChange>
        </w:rPr>
        <w:t xml:space="preserve">Note: </w:t>
      </w:r>
      <w:r w:rsidR="00AB2801" w:rsidRPr="00AC1342">
        <w:rPr>
          <w:rStyle w:val="Hyperlink"/>
          <w:rFonts w:asciiTheme="minorHAnsi" w:hAnsiTheme="minorHAnsi" w:cstheme="minorHAnsi"/>
          <w:color w:val="auto"/>
          <w:u w:val="none"/>
          <w:rPrChange w:id="590" w:author="Author" w:date="2018-06-28T15:41:00Z">
            <w:rPr>
              <w:rStyle w:val="Hyperlink"/>
              <w:rFonts w:cstheme="minorHAnsi"/>
              <w:color w:val="auto"/>
              <w:u w:val="none"/>
            </w:rPr>
          </w:rPrChange>
        </w:rPr>
        <w:t>It is advi</w:t>
      </w:r>
      <w:r w:rsidR="000D3D79" w:rsidRPr="00AC1342">
        <w:rPr>
          <w:rStyle w:val="Hyperlink"/>
          <w:rFonts w:asciiTheme="minorHAnsi" w:hAnsiTheme="minorHAnsi" w:cstheme="minorHAnsi"/>
          <w:color w:val="auto"/>
          <w:u w:val="none"/>
          <w:rPrChange w:id="591" w:author="Author" w:date="2018-06-28T15:41:00Z">
            <w:rPr>
              <w:rStyle w:val="Hyperlink"/>
              <w:rFonts w:cstheme="minorHAnsi"/>
              <w:color w:val="auto"/>
              <w:u w:val="none"/>
            </w:rPr>
          </w:rPrChange>
        </w:rPr>
        <w:t>s</w:t>
      </w:r>
      <w:r w:rsidR="00AB2801" w:rsidRPr="00AC1342">
        <w:rPr>
          <w:rStyle w:val="Hyperlink"/>
          <w:rFonts w:asciiTheme="minorHAnsi" w:hAnsiTheme="minorHAnsi" w:cstheme="minorHAnsi"/>
          <w:color w:val="auto"/>
          <w:u w:val="none"/>
          <w:rPrChange w:id="592" w:author="Author" w:date="2018-06-28T15:41:00Z">
            <w:rPr>
              <w:rStyle w:val="Hyperlink"/>
              <w:rFonts w:cstheme="minorHAnsi"/>
              <w:color w:val="auto"/>
              <w:u w:val="none"/>
            </w:rPr>
          </w:rPrChange>
        </w:rPr>
        <w:t>able that all procedures are performed in a fume hood.</w:t>
      </w:r>
      <w:r w:rsidR="00AB2801" w:rsidRPr="00AC1342">
        <w:rPr>
          <w:rStyle w:val="Hyperlink"/>
          <w:rFonts w:asciiTheme="minorHAnsi" w:hAnsiTheme="minorHAnsi" w:cstheme="minorHAnsi"/>
          <w:b/>
          <w:color w:val="auto"/>
          <w:u w:val="none"/>
          <w:rPrChange w:id="593" w:author="Author" w:date="2018-06-28T15:41:00Z">
            <w:rPr>
              <w:rStyle w:val="Hyperlink"/>
              <w:rFonts w:cstheme="minorHAnsi"/>
              <w:b/>
              <w:color w:val="auto"/>
              <w:u w:val="none"/>
            </w:rPr>
          </w:rPrChange>
        </w:rPr>
        <w:t xml:space="preserve"> </w:t>
      </w:r>
      <w:r w:rsidR="009C6EDF" w:rsidRPr="00AC1342">
        <w:rPr>
          <w:rStyle w:val="Hyperlink"/>
          <w:rFonts w:asciiTheme="minorHAnsi" w:hAnsiTheme="minorHAnsi" w:cstheme="minorHAnsi"/>
          <w:color w:val="auto"/>
          <w:u w:val="none"/>
          <w:rPrChange w:id="594" w:author="Author" w:date="2018-06-28T15:41:00Z">
            <w:rPr>
              <w:rStyle w:val="Hyperlink"/>
              <w:rFonts w:cstheme="minorHAnsi"/>
              <w:color w:val="auto"/>
              <w:u w:val="none"/>
            </w:rPr>
          </w:rPrChange>
        </w:rPr>
        <w:t>Students must wear appropriate personal protective equipment</w:t>
      </w:r>
      <w:r w:rsidR="00C40398" w:rsidRPr="00AC1342">
        <w:rPr>
          <w:rStyle w:val="Hyperlink"/>
          <w:rFonts w:asciiTheme="minorHAnsi" w:hAnsiTheme="minorHAnsi" w:cstheme="minorHAnsi"/>
          <w:color w:val="auto"/>
          <w:u w:val="none"/>
          <w:rPrChange w:id="595" w:author="Author" w:date="2018-06-28T15:41:00Z">
            <w:rPr>
              <w:rStyle w:val="Hyperlink"/>
              <w:rFonts w:cstheme="minorHAnsi"/>
              <w:color w:val="auto"/>
              <w:u w:val="none"/>
            </w:rPr>
          </w:rPrChange>
        </w:rPr>
        <w:t xml:space="preserve"> at all times in the laboratory</w:t>
      </w:r>
      <w:r w:rsidRPr="00AC1342">
        <w:rPr>
          <w:rStyle w:val="Hyperlink"/>
          <w:rFonts w:asciiTheme="minorHAnsi" w:hAnsiTheme="minorHAnsi" w:cstheme="minorHAnsi"/>
          <w:color w:val="auto"/>
          <w:u w:val="none"/>
          <w:rPrChange w:id="596" w:author="Author" w:date="2018-06-28T15:41:00Z">
            <w:rPr>
              <w:rStyle w:val="Hyperlink"/>
              <w:rFonts w:cstheme="minorHAnsi"/>
              <w:color w:val="auto"/>
              <w:u w:val="none"/>
            </w:rPr>
          </w:rPrChange>
        </w:rPr>
        <w:t xml:space="preserve"> and the </w:t>
      </w:r>
      <w:r w:rsidR="004A2527" w:rsidRPr="00AC1342">
        <w:rPr>
          <w:rStyle w:val="Hyperlink"/>
          <w:rFonts w:asciiTheme="minorHAnsi" w:hAnsiTheme="minorHAnsi" w:cstheme="minorHAnsi"/>
          <w:color w:val="auto"/>
          <w:u w:val="none"/>
          <w:rPrChange w:id="597" w:author="Author" w:date="2018-06-28T15:41:00Z">
            <w:rPr>
              <w:rStyle w:val="Hyperlink"/>
              <w:rFonts w:cstheme="minorHAnsi"/>
              <w:color w:val="auto"/>
              <w:u w:val="none"/>
            </w:rPr>
          </w:rPrChange>
        </w:rPr>
        <w:t>safety data sheets (</w:t>
      </w:r>
      <w:r w:rsidRPr="00AC1342">
        <w:rPr>
          <w:rStyle w:val="Hyperlink"/>
          <w:rFonts w:asciiTheme="minorHAnsi" w:hAnsiTheme="minorHAnsi" w:cstheme="minorHAnsi"/>
          <w:color w:val="auto"/>
          <w:u w:val="none"/>
          <w:rPrChange w:id="598" w:author="Author" w:date="2018-06-28T15:41:00Z">
            <w:rPr>
              <w:rStyle w:val="Hyperlink"/>
              <w:rFonts w:cstheme="minorHAnsi"/>
              <w:color w:val="auto"/>
              <w:u w:val="none"/>
            </w:rPr>
          </w:rPrChange>
        </w:rPr>
        <w:t>SDS</w:t>
      </w:r>
      <w:r w:rsidR="004A2527" w:rsidRPr="00AC1342">
        <w:rPr>
          <w:rStyle w:val="Hyperlink"/>
          <w:rFonts w:asciiTheme="minorHAnsi" w:hAnsiTheme="minorHAnsi" w:cstheme="minorHAnsi"/>
          <w:color w:val="auto"/>
          <w:u w:val="none"/>
          <w:rPrChange w:id="599" w:author="Author" w:date="2018-06-28T15:41:00Z">
            <w:rPr>
              <w:rStyle w:val="Hyperlink"/>
              <w:rFonts w:cstheme="minorHAnsi"/>
              <w:color w:val="auto"/>
              <w:u w:val="none"/>
            </w:rPr>
          </w:rPrChange>
        </w:rPr>
        <w:t>)</w:t>
      </w:r>
      <w:r w:rsidRPr="00AC1342">
        <w:rPr>
          <w:rStyle w:val="Hyperlink"/>
          <w:rFonts w:asciiTheme="minorHAnsi" w:hAnsiTheme="minorHAnsi" w:cstheme="minorHAnsi"/>
          <w:color w:val="auto"/>
          <w:u w:val="none"/>
          <w:rPrChange w:id="600" w:author="Author" w:date="2018-06-28T15:41:00Z">
            <w:rPr>
              <w:rStyle w:val="Hyperlink"/>
              <w:rFonts w:cstheme="minorHAnsi"/>
              <w:color w:val="auto"/>
              <w:u w:val="none"/>
            </w:rPr>
          </w:rPrChange>
        </w:rPr>
        <w:t xml:space="preserve"> </w:t>
      </w:r>
      <w:r w:rsidR="00C40398" w:rsidRPr="00AC1342">
        <w:rPr>
          <w:rStyle w:val="Hyperlink"/>
          <w:rFonts w:asciiTheme="minorHAnsi" w:hAnsiTheme="minorHAnsi" w:cstheme="minorHAnsi"/>
          <w:color w:val="auto"/>
          <w:u w:val="none"/>
          <w:rPrChange w:id="601" w:author="Author" w:date="2018-06-28T15:41:00Z">
            <w:rPr>
              <w:rStyle w:val="Hyperlink"/>
              <w:rFonts w:cstheme="minorHAnsi"/>
              <w:color w:val="auto"/>
              <w:u w:val="none"/>
            </w:rPr>
          </w:rPrChange>
        </w:rPr>
        <w:t>associated with</w:t>
      </w:r>
      <w:r w:rsidRPr="00AC1342">
        <w:rPr>
          <w:rStyle w:val="Hyperlink"/>
          <w:rFonts w:asciiTheme="minorHAnsi" w:hAnsiTheme="minorHAnsi" w:cstheme="minorHAnsi"/>
          <w:color w:val="auto"/>
          <w:u w:val="none"/>
          <w:rPrChange w:id="602" w:author="Author" w:date="2018-06-28T15:41:00Z">
            <w:rPr>
              <w:rStyle w:val="Hyperlink"/>
              <w:rFonts w:cstheme="minorHAnsi"/>
              <w:color w:val="auto"/>
              <w:u w:val="none"/>
            </w:rPr>
          </w:rPrChange>
        </w:rPr>
        <w:t xml:space="preserve"> each reagent </w:t>
      </w:r>
      <w:r w:rsidR="00C40398" w:rsidRPr="00AC1342">
        <w:rPr>
          <w:rStyle w:val="Hyperlink"/>
          <w:rFonts w:asciiTheme="minorHAnsi" w:hAnsiTheme="minorHAnsi" w:cstheme="minorHAnsi"/>
          <w:color w:val="auto"/>
          <w:u w:val="none"/>
          <w:rPrChange w:id="603" w:author="Author" w:date="2018-06-28T15:41:00Z">
            <w:rPr>
              <w:rStyle w:val="Hyperlink"/>
              <w:rFonts w:cstheme="minorHAnsi"/>
              <w:color w:val="auto"/>
              <w:u w:val="none"/>
            </w:rPr>
          </w:rPrChange>
        </w:rPr>
        <w:t xml:space="preserve">must be consulted </w:t>
      </w:r>
      <w:r w:rsidRPr="00AC1342">
        <w:rPr>
          <w:rStyle w:val="Hyperlink"/>
          <w:rFonts w:asciiTheme="minorHAnsi" w:hAnsiTheme="minorHAnsi" w:cstheme="minorHAnsi"/>
          <w:color w:val="auto"/>
          <w:u w:val="none"/>
          <w:rPrChange w:id="604" w:author="Author" w:date="2018-06-28T15:41:00Z">
            <w:rPr>
              <w:rStyle w:val="Hyperlink"/>
              <w:rFonts w:cstheme="minorHAnsi"/>
              <w:color w:val="auto"/>
              <w:u w:val="none"/>
            </w:rPr>
          </w:rPrChange>
        </w:rPr>
        <w:t>before use</w:t>
      </w:r>
      <w:r w:rsidR="00C40398" w:rsidRPr="00AC1342">
        <w:rPr>
          <w:rStyle w:val="Hyperlink"/>
          <w:rFonts w:asciiTheme="minorHAnsi" w:hAnsiTheme="minorHAnsi" w:cstheme="minorHAnsi"/>
          <w:color w:val="auto"/>
          <w:u w:val="none"/>
          <w:rPrChange w:id="605" w:author="Author" w:date="2018-06-28T15:41:00Z">
            <w:rPr>
              <w:rStyle w:val="Hyperlink"/>
              <w:rFonts w:cstheme="minorHAnsi"/>
              <w:color w:val="auto"/>
              <w:u w:val="none"/>
            </w:rPr>
          </w:rPrChange>
        </w:rPr>
        <w:t>.</w:t>
      </w:r>
      <w:r w:rsidRPr="00AC1342">
        <w:rPr>
          <w:rStyle w:val="Hyperlink"/>
          <w:rFonts w:asciiTheme="minorHAnsi" w:hAnsiTheme="minorHAnsi" w:cstheme="minorHAnsi"/>
          <w:color w:val="auto"/>
          <w:u w:val="none"/>
          <w:rPrChange w:id="606" w:author="Author" w:date="2018-06-28T15:41:00Z">
            <w:rPr>
              <w:rStyle w:val="Hyperlink"/>
              <w:rFonts w:cstheme="minorHAnsi"/>
              <w:color w:val="auto"/>
              <w:u w:val="none"/>
            </w:rPr>
          </w:rPrChange>
        </w:rPr>
        <w:t xml:space="preserve"> </w:t>
      </w:r>
    </w:p>
    <w:p w14:paraId="44B30828" w14:textId="77777777" w:rsidR="00DD3740" w:rsidRPr="00AC1342" w:rsidRDefault="00DD3740">
      <w:pPr>
        <w:jc w:val="both"/>
        <w:rPr>
          <w:rFonts w:asciiTheme="minorHAnsi" w:hAnsiTheme="minorHAnsi" w:cstheme="minorHAnsi"/>
          <w:color w:val="808080" w:themeColor="background1" w:themeShade="80"/>
          <w:rPrChange w:id="607" w:author="Author" w:date="2018-06-28T15:41:00Z">
            <w:rPr>
              <w:rFonts w:cstheme="minorHAnsi"/>
              <w:color w:val="808080" w:themeColor="background1" w:themeShade="80"/>
            </w:rPr>
          </w:rPrChange>
        </w:rPr>
        <w:pPrChange w:id="608" w:author="Author" w:date="2018-06-28T15:43:00Z">
          <w:pPr/>
        </w:pPrChange>
      </w:pPr>
    </w:p>
    <w:p w14:paraId="78433A0C" w14:textId="16C3B6AE" w:rsidR="002945D5" w:rsidRPr="00AC1342" w:rsidRDefault="004669D0">
      <w:pPr>
        <w:pStyle w:val="ListParagraph"/>
        <w:numPr>
          <w:ilvl w:val="0"/>
          <w:numId w:val="32"/>
        </w:numPr>
        <w:ind w:left="426" w:hanging="426"/>
        <w:rPr>
          <w:rFonts w:asciiTheme="minorHAnsi" w:hAnsiTheme="minorHAnsi" w:cstheme="minorHAnsi"/>
          <w:b/>
          <w:highlight w:val="yellow"/>
          <w:rPrChange w:id="609" w:author="Author" w:date="2018-06-28T15:41:00Z">
            <w:rPr>
              <w:rFonts w:cstheme="minorHAnsi"/>
              <w:b/>
              <w:highlight w:val="yellow"/>
            </w:rPr>
          </w:rPrChange>
        </w:rPr>
        <w:pPrChange w:id="610" w:author="Author" w:date="2018-06-28T15:43:00Z">
          <w:pPr/>
        </w:pPrChange>
      </w:pPr>
      <w:del w:id="611" w:author="Author" w:date="2018-06-27T17:27:00Z">
        <w:r w:rsidRPr="00AC1342" w:rsidDel="00BA5DF3">
          <w:rPr>
            <w:rFonts w:asciiTheme="minorHAnsi" w:hAnsiTheme="minorHAnsi" w:cstheme="minorHAnsi"/>
            <w:b/>
            <w:color w:val="auto"/>
            <w:highlight w:val="yellow"/>
            <w:rPrChange w:id="612" w:author="Author" w:date="2018-06-28T15:41:00Z">
              <w:rPr>
                <w:rFonts w:cstheme="minorHAnsi"/>
                <w:b/>
                <w:highlight w:val="yellow"/>
              </w:rPr>
            </w:rPrChange>
          </w:rPr>
          <w:delText>Part A</w:delText>
        </w:r>
      </w:del>
      <w:r w:rsidR="00217A33" w:rsidRPr="00AC1342">
        <w:rPr>
          <w:rFonts w:asciiTheme="minorHAnsi" w:hAnsiTheme="minorHAnsi" w:cstheme="minorHAnsi"/>
          <w:b/>
          <w:color w:val="auto"/>
          <w:highlight w:val="yellow"/>
          <w:rPrChange w:id="613" w:author="Author" w:date="2018-06-28T15:41:00Z">
            <w:rPr>
              <w:rFonts w:cstheme="minorHAnsi"/>
              <w:b/>
              <w:highlight w:val="yellow"/>
            </w:rPr>
          </w:rPrChange>
        </w:rPr>
        <w:t xml:space="preserve"> </w:t>
      </w:r>
      <w:del w:id="614" w:author="Author" w:date="2018-06-27T17:34:00Z">
        <w:r w:rsidR="00217A33" w:rsidRPr="00AC1342" w:rsidDel="00BA5DF3">
          <w:rPr>
            <w:rFonts w:asciiTheme="minorHAnsi" w:hAnsiTheme="minorHAnsi" w:cstheme="minorHAnsi"/>
            <w:b/>
            <w:color w:val="auto"/>
            <w:highlight w:val="yellow"/>
            <w:rPrChange w:id="615" w:author="Author" w:date="2018-06-28T15:41:00Z">
              <w:rPr>
                <w:rFonts w:cstheme="minorHAnsi"/>
                <w:b/>
                <w:highlight w:val="yellow"/>
              </w:rPr>
            </w:rPrChange>
          </w:rPr>
          <w:delText xml:space="preserve">– </w:delText>
        </w:r>
      </w:del>
      <w:r w:rsidR="00323100" w:rsidRPr="00AC1342">
        <w:rPr>
          <w:rFonts w:asciiTheme="minorHAnsi" w:hAnsiTheme="minorHAnsi" w:cstheme="minorHAnsi"/>
          <w:b/>
          <w:color w:val="auto"/>
          <w:highlight w:val="yellow"/>
          <w:rPrChange w:id="616" w:author="Author" w:date="2018-06-28T15:41:00Z">
            <w:rPr>
              <w:rFonts w:cstheme="minorHAnsi"/>
              <w:b/>
              <w:highlight w:val="yellow"/>
            </w:rPr>
          </w:rPrChange>
        </w:rPr>
        <w:t xml:space="preserve">PHWE of cloves: </w:t>
      </w:r>
      <w:r w:rsidR="00DC7D31" w:rsidRPr="00AC1342">
        <w:rPr>
          <w:rFonts w:asciiTheme="minorHAnsi" w:hAnsiTheme="minorHAnsi" w:cstheme="minorHAnsi"/>
          <w:b/>
          <w:color w:val="auto"/>
          <w:highlight w:val="yellow"/>
          <w:rPrChange w:id="617" w:author="Author" w:date="2018-06-28T15:41:00Z">
            <w:rPr>
              <w:rFonts w:cstheme="minorHAnsi"/>
              <w:b/>
              <w:highlight w:val="yellow"/>
            </w:rPr>
          </w:rPrChange>
        </w:rPr>
        <w:t>isolation of eugenol and acetyl</w:t>
      </w:r>
      <w:r w:rsidR="00323100" w:rsidRPr="00AC1342">
        <w:rPr>
          <w:rFonts w:asciiTheme="minorHAnsi" w:hAnsiTheme="minorHAnsi" w:cstheme="minorHAnsi"/>
          <w:b/>
          <w:color w:val="auto"/>
          <w:highlight w:val="yellow"/>
          <w:rPrChange w:id="618" w:author="Author" w:date="2018-06-28T15:41:00Z">
            <w:rPr>
              <w:rFonts w:cstheme="minorHAnsi"/>
              <w:b/>
              <w:highlight w:val="yellow"/>
            </w:rPr>
          </w:rPrChange>
        </w:rPr>
        <w:t>eugenol</w:t>
      </w:r>
    </w:p>
    <w:p w14:paraId="1D6A05A6" w14:textId="77777777" w:rsidR="00150DCE" w:rsidRPr="00AC1342" w:rsidRDefault="00150DCE">
      <w:pPr>
        <w:ind w:left="709" w:hanging="709"/>
        <w:jc w:val="both"/>
        <w:rPr>
          <w:rFonts w:asciiTheme="minorHAnsi" w:hAnsiTheme="minorHAnsi" w:cstheme="minorHAnsi"/>
          <w:highlight w:val="yellow"/>
          <w:rPrChange w:id="619" w:author="Author" w:date="2018-06-28T15:41:00Z">
            <w:rPr>
              <w:rFonts w:cstheme="minorHAnsi"/>
              <w:highlight w:val="yellow"/>
            </w:rPr>
          </w:rPrChange>
        </w:rPr>
        <w:pPrChange w:id="620" w:author="Author" w:date="2018-06-28T15:43:00Z">
          <w:pPr>
            <w:ind w:left="709" w:hanging="709"/>
          </w:pPr>
        </w:pPrChange>
      </w:pPr>
    </w:p>
    <w:p w14:paraId="2A0C748D" w14:textId="27353C0B" w:rsidR="00873E1B" w:rsidRPr="00AC1342" w:rsidRDefault="00873E1B">
      <w:pPr>
        <w:pStyle w:val="computer"/>
        <w:numPr>
          <w:ilvl w:val="1"/>
          <w:numId w:val="29"/>
        </w:numPr>
        <w:tabs>
          <w:tab w:val="left" w:pos="-720"/>
        </w:tabs>
        <w:ind w:left="709" w:hanging="709"/>
        <w:rPr>
          <w:rFonts w:asciiTheme="minorHAnsi" w:hAnsiTheme="minorHAnsi" w:cstheme="minorHAnsi"/>
          <w:spacing w:val="0"/>
          <w:highlight w:val="yellow"/>
          <w:lang w:val="en-US"/>
          <w:rPrChange w:id="621" w:author="Author" w:date="2018-06-28T15:41:00Z">
            <w:rPr>
              <w:rFonts w:ascii="Calibri" w:hAnsi="Calibri"/>
              <w:spacing w:val="0"/>
              <w:highlight w:val="yellow"/>
              <w:lang w:val="en-US"/>
            </w:rPr>
          </w:rPrChange>
        </w:rPr>
        <w:pPrChange w:id="622" w:author="Author" w:date="2018-06-28T15:43:00Z">
          <w:pPr>
            <w:pStyle w:val="computer"/>
            <w:numPr>
              <w:numId w:val="29"/>
            </w:numPr>
            <w:tabs>
              <w:tab w:val="left" w:pos="-720"/>
            </w:tabs>
            <w:ind w:left="1440" w:hanging="360"/>
          </w:pPr>
        </w:pPrChange>
      </w:pPr>
      <w:del w:id="623" w:author="Author" w:date="2018-06-27T17:34:00Z">
        <w:r w:rsidRPr="00AC1342" w:rsidDel="00A316CB">
          <w:rPr>
            <w:rFonts w:asciiTheme="minorHAnsi" w:hAnsiTheme="minorHAnsi" w:cstheme="minorHAnsi"/>
            <w:spacing w:val="0"/>
            <w:highlight w:val="yellow"/>
            <w:lang w:val="en-US"/>
            <w:rPrChange w:id="624" w:author="Author" w:date="2018-06-28T15:41:00Z">
              <w:rPr>
                <w:rFonts w:ascii="Calibri" w:hAnsi="Calibri"/>
                <w:spacing w:val="0"/>
                <w:highlight w:val="yellow"/>
                <w:lang w:val="en-US"/>
              </w:rPr>
            </w:rPrChange>
          </w:rPr>
          <w:delText xml:space="preserve">Session 1a. </w:delText>
        </w:r>
      </w:del>
      <w:r w:rsidRPr="00AC1342">
        <w:rPr>
          <w:rFonts w:asciiTheme="minorHAnsi" w:hAnsiTheme="minorHAnsi" w:cstheme="minorHAnsi"/>
          <w:spacing w:val="0"/>
          <w:highlight w:val="yellow"/>
          <w:lang w:val="en-US"/>
          <w:rPrChange w:id="625" w:author="Author" w:date="2018-06-28T15:41:00Z">
            <w:rPr>
              <w:rFonts w:ascii="Calibri" w:hAnsi="Calibri"/>
              <w:spacing w:val="0"/>
              <w:highlight w:val="yellow"/>
              <w:lang w:val="en-US"/>
            </w:rPr>
          </w:rPrChange>
        </w:rPr>
        <w:t>Extraction of eugenol and acetyleugenol from cloves</w:t>
      </w:r>
    </w:p>
    <w:p w14:paraId="3AE00330" w14:textId="77777777" w:rsidR="00873E1B" w:rsidRPr="00AC1342" w:rsidRDefault="00873E1B" w:rsidP="003D3E4A">
      <w:pPr>
        <w:pStyle w:val="computer"/>
        <w:tabs>
          <w:tab w:val="left" w:pos="-720"/>
        </w:tabs>
        <w:ind w:left="709" w:hanging="709"/>
        <w:rPr>
          <w:rFonts w:asciiTheme="minorHAnsi" w:hAnsiTheme="minorHAnsi" w:cstheme="minorHAnsi"/>
          <w:spacing w:val="0"/>
          <w:highlight w:val="yellow"/>
          <w:lang w:val="en-US"/>
          <w:rPrChange w:id="626" w:author="Author" w:date="2018-06-28T15:41:00Z">
            <w:rPr>
              <w:rFonts w:ascii="Calibri" w:hAnsi="Calibri"/>
              <w:spacing w:val="0"/>
              <w:highlight w:val="yellow"/>
              <w:lang w:val="en-US"/>
            </w:rPr>
          </w:rPrChange>
        </w:rPr>
      </w:pPr>
    </w:p>
    <w:p w14:paraId="3EE72A98" w14:textId="6B50ED21" w:rsidR="00873E1B" w:rsidRPr="00AC1342" w:rsidRDefault="0026021B">
      <w:pPr>
        <w:pStyle w:val="ListParagraph"/>
        <w:numPr>
          <w:ilvl w:val="2"/>
          <w:numId w:val="29"/>
        </w:numPr>
        <w:ind w:left="709" w:hanging="709"/>
        <w:rPr>
          <w:rFonts w:asciiTheme="minorHAnsi" w:hAnsiTheme="minorHAnsi" w:cstheme="minorHAnsi"/>
          <w:highlight w:val="yellow"/>
          <w:rPrChange w:id="627" w:author="Author" w:date="2018-06-28T15:41:00Z">
            <w:rPr>
              <w:highlight w:val="yellow"/>
            </w:rPr>
          </w:rPrChange>
        </w:rPr>
        <w:pPrChange w:id="628" w:author="Author" w:date="2018-06-28T15:43:00Z">
          <w:pPr>
            <w:pStyle w:val="ListParagraph"/>
            <w:numPr>
              <w:ilvl w:val="1"/>
              <w:numId w:val="29"/>
            </w:numPr>
            <w:ind w:left="0" w:hanging="432"/>
          </w:pPr>
        </w:pPrChange>
      </w:pPr>
      <w:commentRangeStart w:id="629"/>
      <w:commentRangeStart w:id="630"/>
      <w:ins w:id="631" w:author="Author" w:date="2018-06-28T07:35:00Z">
        <w:r w:rsidRPr="00AC1342">
          <w:rPr>
            <w:rFonts w:asciiTheme="minorHAnsi" w:hAnsiTheme="minorHAnsi" w:cstheme="minorHAnsi"/>
            <w:highlight w:val="yellow"/>
            <w:rPrChange w:id="632" w:author="Author" w:date="2018-06-28T15:41:00Z">
              <w:rPr>
                <w:highlight w:val="yellow"/>
              </w:rPr>
            </w:rPrChange>
          </w:rPr>
          <w:t>Place</w:t>
        </w:r>
      </w:ins>
      <w:ins w:id="633" w:author="Author" w:date="2018-06-27T20:47:00Z">
        <w:r w:rsidR="002F5E0E" w:rsidRPr="00AC1342">
          <w:rPr>
            <w:rFonts w:asciiTheme="minorHAnsi" w:hAnsiTheme="minorHAnsi" w:cstheme="minorHAnsi"/>
            <w:highlight w:val="yellow"/>
            <w:rPrChange w:id="634" w:author="Author" w:date="2018-06-28T15:41:00Z">
              <w:rPr>
                <w:highlight w:val="yellow"/>
              </w:rPr>
            </w:rPrChange>
          </w:rPr>
          <w:t xml:space="preserve"> </w:t>
        </w:r>
      </w:ins>
      <w:r w:rsidR="00873E1B" w:rsidRPr="00AC1342">
        <w:rPr>
          <w:rFonts w:asciiTheme="minorHAnsi" w:hAnsiTheme="minorHAnsi" w:cstheme="minorHAnsi"/>
          <w:highlight w:val="yellow"/>
          <w:rPrChange w:id="635" w:author="Author" w:date="2018-06-28T15:41:00Z">
            <w:rPr>
              <w:highlight w:val="yellow"/>
            </w:rPr>
          </w:rPrChange>
        </w:rPr>
        <w:t>coarsely ground cloves (12.5 g) in a 250-mL beaker</w:t>
      </w:r>
      <w:commentRangeEnd w:id="629"/>
      <w:r w:rsidR="000D3D79" w:rsidRPr="00AC1342">
        <w:rPr>
          <w:rStyle w:val="CommentReference"/>
          <w:rFonts w:asciiTheme="minorHAnsi" w:hAnsiTheme="minorHAnsi" w:cstheme="minorHAnsi"/>
          <w:rPrChange w:id="636" w:author="Author" w:date="2018-06-28T15:41:00Z">
            <w:rPr>
              <w:rStyle w:val="CommentReference"/>
            </w:rPr>
          </w:rPrChange>
        </w:rPr>
        <w:commentReference w:id="629"/>
      </w:r>
      <w:commentRangeEnd w:id="630"/>
      <w:r w:rsidR="002F5E0E" w:rsidRPr="00AC1342">
        <w:rPr>
          <w:rStyle w:val="CommentReference"/>
          <w:rFonts w:asciiTheme="minorHAnsi" w:hAnsiTheme="minorHAnsi" w:cstheme="minorHAnsi"/>
          <w:rPrChange w:id="637" w:author="Author" w:date="2018-06-28T15:41:00Z">
            <w:rPr>
              <w:rStyle w:val="CommentReference"/>
            </w:rPr>
          </w:rPrChange>
        </w:rPr>
        <w:commentReference w:id="630"/>
      </w:r>
      <w:r w:rsidR="00873E1B" w:rsidRPr="00AC1342">
        <w:rPr>
          <w:rFonts w:asciiTheme="minorHAnsi" w:hAnsiTheme="minorHAnsi" w:cstheme="minorHAnsi"/>
          <w:highlight w:val="yellow"/>
          <w:rPrChange w:id="638" w:author="Author" w:date="2018-06-28T15:41:00Z">
            <w:rPr>
              <w:highlight w:val="yellow"/>
            </w:rPr>
          </w:rPrChange>
        </w:rPr>
        <w:t>.</w:t>
      </w:r>
    </w:p>
    <w:p w14:paraId="4559E11C" w14:textId="77777777" w:rsidR="00873E1B" w:rsidRPr="00AC1342" w:rsidRDefault="00873E1B" w:rsidP="003D3E4A">
      <w:pPr>
        <w:pStyle w:val="ListParagraph"/>
        <w:ind w:left="709" w:hanging="709"/>
        <w:rPr>
          <w:rFonts w:asciiTheme="minorHAnsi" w:hAnsiTheme="minorHAnsi" w:cstheme="minorHAnsi"/>
          <w:highlight w:val="yellow"/>
          <w:rPrChange w:id="639" w:author="Author" w:date="2018-06-28T15:41:00Z">
            <w:rPr>
              <w:highlight w:val="yellow"/>
            </w:rPr>
          </w:rPrChange>
        </w:rPr>
      </w:pPr>
    </w:p>
    <w:p w14:paraId="241DCB7C" w14:textId="77777777" w:rsidR="00873E1B" w:rsidRPr="00AC1342" w:rsidRDefault="00873E1B">
      <w:pPr>
        <w:pStyle w:val="ListParagraph"/>
        <w:numPr>
          <w:ilvl w:val="2"/>
          <w:numId w:val="29"/>
        </w:numPr>
        <w:ind w:left="709" w:hanging="709"/>
        <w:rPr>
          <w:rFonts w:asciiTheme="minorHAnsi" w:hAnsiTheme="minorHAnsi" w:cstheme="minorHAnsi"/>
          <w:highlight w:val="yellow"/>
          <w:rPrChange w:id="640" w:author="Author" w:date="2018-06-28T15:41:00Z">
            <w:rPr>
              <w:highlight w:val="yellow"/>
            </w:rPr>
          </w:rPrChange>
        </w:rPr>
        <w:pPrChange w:id="641"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642" w:author="Author" w:date="2018-06-28T15:41:00Z">
            <w:rPr>
              <w:highlight w:val="yellow"/>
            </w:rPr>
          </w:rPrChange>
        </w:rPr>
        <w:t>Add sand (12.5 g) to the clove grinds and mix well.</w:t>
      </w:r>
    </w:p>
    <w:p w14:paraId="2614257F" w14:textId="77777777" w:rsidR="00873E1B" w:rsidRPr="00AC1342" w:rsidRDefault="00873E1B">
      <w:pPr>
        <w:ind w:left="709" w:hanging="709"/>
        <w:jc w:val="both"/>
        <w:rPr>
          <w:rFonts w:asciiTheme="minorHAnsi" w:hAnsiTheme="minorHAnsi" w:cstheme="minorHAnsi"/>
          <w:highlight w:val="yellow"/>
          <w:rPrChange w:id="643" w:author="Author" w:date="2018-06-28T15:41:00Z">
            <w:rPr>
              <w:highlight w:val="yellow"/>
            </w:rPr>
          </w:rPrChange>
        </w:rPr>
        <w:pPrChange w:id="644" w:author="Author" w:date="2018-06-28T15:43:00Z">
          <w:pPr>
            <w:ind w:left="709" w:hanging="709"/>
          </w:pPr>
        </w:pPrChange>
      </w:pPr>
    </w:p>
    <w:p w14:paraId="6DEF3D9E" w14:textId="472A2864" w:rsidR="00873E1B" w:rsidRPr="00AC1342" w:rsidRDefault="00873E1B">
      <w:pPr>
        <w:pStyle w:val="ListParagraph"/>
        <w:numPr>
          <w:ilvl w:val="2"/>
          <w:numId w:val="29"/>
        </w:numPr>
        <w:ind w:left="709" w:hanging="709"/>
        <w:rPr>
          <w:rFonts w:asciiTheme="minorHAnsi" w:hAnsiTheme="minorHAnsi" w:cstheme="minorHAnsi"/>
          <w:highlight w:val="yellow"/>
          <w:rPrChange w:id="645" w:author="Author" w:date="2018-06-28T15:41:00Z">
            <w:rPr>
              <w:highlight w:val="yellow"/>
            </w:rPr>
          </w:rPrChange>
        </w:rPr>
        <w:pPrChange w:id="646"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647" w:author="Author" w:date="2018-06-28T15:41:00Z">
            <w:rPr>
              <w:highlight w:val="yellow"/>
            </w:rPr>
          </w:rPrChange>
        </w:rPr>
        <w:t xml:space="preserve">Collect a portafilter (sample compartment) and load the basket with the entire clove-sand mixture.  Lightly compress </w:t>
      </w:r>
      <w:del w:id="648" w:author="Author" w:date="2018-06-28T08:50:00Z">
        <w:r w:rsidRPr="00AC1342" w:rsidDel="005A1839">
          <w:rPr>
            <w:rFonts w:asciiTheme="minorHAnsi" w:hAnsiTheme="minorHAnsi" w:cstheme="minorHAnsi"/>
            <w:highlight w:val="yellow"/>
            <w:rPrChange w:id="649" w:author="Author" w:date="2018-06-28T15:41:00Z">
              <w:rPr>
                <w:highlight w:val="yellow"/>
              </w:rPr>
            </w:rPrChange>
          </w:rPr>
          <w:delText xml:space="preserve">it </w:delText>
        </w:r>
      </w:del>
      <w:ins w:id="650" w:author="Author" w:date="2018-06-28T08:50:00Z">
        <w:r w:rsidR="005A1839" w:rsidRPr="00AC1342">
          <w:rPr>
            <w:rFonts w:asciiTheme="minorHAnsi" w:hAnsiTheme="minorHAnsi" w:cstheme="minorHAnsi"/>
            <w:highlight w:val="yellow"/>
            <w:rPrChange w:id="651" w:author="Author" w:date="2018-06-28T15:41:00Z">
              <w:rPr>
                <w:highlight w:val="yellow"/>
              </w:rPr>
            </w:rPrChange>
          </w:rPr>
          <w:t xml:space="preserve">the sample </w:t>
        </w:r>
      </w:ins>
      <w:r w:rsidRPr="00AC1342">
        <w:rPr>
          <w:rFonts w:asciiTheme="minorHAnsi" w:hAnsiTheme="minorHAnsi" w:cstheme="minorHAnsi"/>
          <w:highlight w:val="yellow"/>
          <w:rPrChange w:id="652" w:author="Author" w:date="2018-06-28T15:41:00Z">
            <w:rPr>
              <w:highlight w:val="yellow"/>
            </w:rPr>
          </w:rPrChange>
        </w:rPr>
        <w:t>with the tamper.</w:t>
      </w:r>
    </w:p>
    <w:p w14:paraId="4A5C1F0F" w14:textId="77777777" w:rsidR="000D3D79" w:rsidRPr="00AC1342" w:rsidRDefault="000D3D79">
      <w:pPr>
        <w:jc w:val="both"/>
        <w:rPr>
          <w:rFonts w:asciiTheme="minorHAnsi" w:hAnsiTheme="minorHAnsi" w:cstheme="minorHAnsi"/>
          <w:rPrChange w:id="653" w:author="Author" w:date="2018-06-28T15:41:00Z">
            <w:rPr/>
          </w:rPrChange>
        </w:rPr>
        <w:pPrChange w:id="654" w:author="Author" w:date="2018-06-28T15:43:00Z">
          <w:pPr/>
        </w:pPrChange>
      </w:pPr>
    </w:p>
    <w:p w14:paraId="0E1BD75A" w14:textId="75A4B261" w:rsidR="00873E1B" w:rsidRPr="00AC1342" w:rsidRDefault="00873E1B">
      <w:pPr>
        <w:ind w:left="709"/>
        <w:jc w:val="both"/>
        <w:outlineLvl w:val="0"/>
        <w:rPr>
          <w:rFonts w:asciiTheme="minorHAnsi" w:hAnsiTheme="minorHAnsi" w:cstheme="minorHAnsi"/>
          <w:rPrChange w:id="655" w:author="Author" w:date="2018-06-28T15:41:00Z">
            <w:rPr/>
          </w:rPrChange>
        </w:rPr>
        <w:pPrChange w:id="656" w:author="Author" w:date="2018-06-28T15:43:00Z">
          <w:pPr>
            <w:ind w:left="709"/>
            <w:outlineLvl w:val="0"/>
          </w:pPr>
        </w:pPrChange>
      </w:pPr>
      <w:r w:rsidRPr="00AC1342">
        <w:rPr>
          <w:rFonts w:asciiTheme="minorHAnsi" w:hAnsiTheme="minorHAnsi" w:cstheme="minorHAnsi"/>
          <w:rPrChange w:id="657" w:author="Author" w:date="2018-06-28T15:41:00Z">
            <w:rPr/>
          </w:rPrChange>
        </w:rPr>
        <w:t>NOTE: Do not compress the mixture too much or fluid will not flow through.</w:t>
      </w:r>
    </w:p>
    <w:p w14:paraId="5D216266" w14:textId="77777777" w:rsidR="00873E1B" w:rsidRPr="00AC1342" w:rsidRDefault="00873E1B" w:rsidP="003D3E4A">
      <w:pPr>
        <w:pStyle w:val="ListParagraph"/>
        <w:ind w:left="0"/>
        <w:rPr>
          <w:rFonts w:asciiTheme="minorHAnsi" w:hAnsiTheme="minorHAnsi" w:cstheme="minorHAnsi"/>
          <w:highlight w:val="yellow"/>
          <w:rPrChange w:id="658" w:author="Author" w:date="2018-06-28T15:41:00Z">
            <w:rPr>
              <w:highlight w:val="yellow"/>
            </w:rPr>
          </w:rPrChange>
        </w:rPr>
      </w:pPr>
    </w:p>
    <w:p w14:paraId="64C8C090" w14:textId="758D96FE" w:rsidR="00873E1B" w:rsidRPr="00AC1342" w:rsidRDefault="00873E1B">
      <w:pPr>
        <w:pStyle w:val="ListParagraph"/>
        <w:numPr>
          <w:ilvl w:val="2"/>
          <w:numId w:val="29"/>
        </w:numPr>
        <w:ind w:left="709" w:hanging="709"/>
        <w:rPr>
          <w:rFonts w:asciiTheme="minorHAnsi" w:hAnsiTheme="minorHAnsi" w:cstheme="minorHAnsi"/>
          <w:highlight w:val="yellow"/>
          <w:rPrChange w:id="659" w:author="Author" w:date="2018-06-28T15:41:00Z">
            <w:rPr>
              <w:highlight w:val="yellow"/>
            </w:rPr>
          </w:rPrChange>
        </w:rPr>
        <w:pPrChange w:id="660"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661" w:author="Author" w:date="2018-06-28T15:41:00Z">
            <w:rPr>
              <w:highlight w:val="yellow"/>
            </w:rPr>
          </w:rPrChange>
        </w:rPr>
        <w:t xml:space="preserve">Position the portafilter into the </w:t>
      </w:r>
      <w:ins w:id="662" w:author="Author" w:date="2018-06-27T20:48:00Z">
        <w:r w:rsidR="002F5E0E" w:rsidRPr="00AC1342">
          <w:rPr>
            <w:rFonts w:asciiTheme="minorHAnsi" w:hAnsiTheme="minorHAnsi" w:cstheme="minorHAnsi"/>
            <w:highlight w:val="yellow"/>
            <w:rPrChange w:id="663" w:author="Author" w:date="2018-06-28T15:41:00Z">
              <w:rPr>
                <w:highlight w:val="yellow"/>
              </w:rPr>
            </w:rPrChange>
          </w:rPr>
          <w:t xml:space="preserve">espresso </w:t>
        </w:r>
      </w:ins>
      <w:r w:rsidRPr="00AC1342">
        <w:rPr>
          <w:rFonts w:asciiTheme="minorHAnsi" w:hAnsiTheme="minorHAnsi" w:cstheme="minorHAnsi"/>
          <w:highlight w:val="yellow"/>
          <w:rPrChange w:id="664" w:author="Author" w:date="2018-06-28T15:41:00Z">
            <w:rPr>
              <w:highlight w:val="yellow"/>
            </w:rPr>
          </w:rPrChange>
        </w:rPr>
        <w:t>machine and place a clean 250-mL beaker beneath it. Add a 30% ethanol/H</w:t>
      </w:r>
      <w:r w:rsidRPr="00AC1342">
        <w:rPr>
          <w:rFonts w:asciiTheme="minorHAnsi" w:hAnsiTheme="minorHAnsi" w:cstheme="minorHAnsi"/>
          <w:highlight w:val="yellow"/>
          <w:vertAlign w:val="subscript"/>
          <w:rPrChange w:id="665" w:author="Author" w:date="2018-06-28T15:41:00Z">
            <w:rPr>
              <w:highlight w:val="yellow"/>
              <w:vertAlign w:val="subscript"/>
            </w:rPr>
          </w:rPrChange>
        </w:rPr>
        <w:t>2</w:t>
      </w:r>
      <w:r w:rsidRPr="00AC1342">
        <w:rPr>
          <w:rFonts w:asciiTheme="minorHAnsi" w:hAnsiTheme="minorHAnsi" w:cstheme="minorHAnsi"/>
          <w:highlight w:val="yellow"/>
          <w:rPrChange w:id="666" w:author="Author" w:date="2018-06-28T15:41:00Z">
            <w:rPr>
              <w:highlight w:val="yellow"/>
            </w:rPr>
          </w:rPrChange>
        </w:rPr>
        <w:t>O solution to the water tank</w:t>
      </w:r>
      <w:ins w:id="667" w:author="Author" w:date="2018-06-27T20:48:00Z">
        <w:r w:rsidR="002F5E0E" w:rsidRPr="00AC1342">
          <w:rPr>
            <w:rFonts w:asciiTheme="minorHAnsi" w:hAnsiTheme="minorHAnsi" w:cstheme="minorHAnsi"/>
            <w:highlight w:val="yellow"/>
            <w:rPrChange w:id="668" w:author="Author" w:date="2018-06-28T15:41:00Z">
              <w:rPr>
                <w:highlight w:val="yellow"/>
              </w:rPr>
            </w:rPrChange>
          </w:rPr>
          <w:t xml:space="preserve"> of the espresso machine</w:t>
        </w:r>
      </w:ins>
      <w:r w:rsidRPr="00AC1342">
        <w:rPr>
          <w:rFonts w:asciiTheme="minorHAnsi" w:hAnsiTheme="minorHAnsi" w:cstheme="minorHAnsi"/>
          <w:highlight w:val="yellow"/>
          <w:rPrChange w:id="669" w:author="Author" w:date="2018-06-28T15:41:00Z">
            <w:rPr>
              <w:highlight w:val="yellow"/>
            </w:rPr>
          </w:rPrChange>
        </w:rPr>
        <w:t xml:space="preserve"> if it is less than half full.</w:t>
      </w:r>
    </w:p>
    <w:p w14:paraId="04904888" w14:textId="77777777" w:rsidR="00873E1B" w:rsidRPr="00AC1342" w:rsidRDefault="00873E1B" w:rsidP="003D3E4A">
      <w:pPr>
        <w:pStyle w:val="ListParagraph"/>
        <w:ind w:left="709" w:hanging="709"/>
        <w:rPr>
          <w:rFonts w:asciiTheme="minorHAnsi" w:hAnsiTheme="minorHAnsi" w:cstheme="minorHAnsi"/>
          <w:highlight w:val="yellow"/>
          <w:rPrChange w:id="670" w:author="Author" w:date="2018-06-28T15:41:00Z">
            <w:rPr>
              <w:highlight w:val="yellow"/>
            </w:rPr>
          </w:rPrChange>
        </w:rPr>
      </w:pPr>
    </w:p>
    <w:p w14:paraId="2E3B3252" w14:textId="0D08F6F5" w:rsidR="00873E1B" w:rsidRPr="00AC1342" w:rsidRDefault="00873E1B">
      <w:pPr>
        <w:pStyle w:val="ListParagraph"/>
        <w:numPr>
          <w:ilvl w:val="2"/>
          <w:numId w:val="29"/>
        </w:numPr>
        <w:ind w:left="709" w:hanging="709"/>
        <w:rPr>
          <w:rFonts w:asciiTheme="minorHAnsi" w:hAnsiTheme="minorHAnsi" w:cstheme="minorHAnsi"/>
          <w:highlight w:val="yellow"/>
          <w:rPrChange w:id="671" w:author="Author" w:date="2018-06-28T15:41:00Z">
            <w:rPr>
              <w:highlight w:val="yellow"/>
            </w:rPr>
          </w:rPrChange>
        </w:rPr>
        <w:pPrChange w:id="672" w:author="Author" w:date="2018-06-28T15:43:00Z">
          <w:pPr>
            <w:pStyle w:val="ListParagraph"/>
            <w:numPr>
              <w:ilvl w:val="1"/>
              <w:numId w:val="29"/>
            </w:numPr>
            <w:ind w:left="0" w:hanging="432"/>
          </w:pPr>
        </w:pPrChange>
      </w:pPr>
      <w:commentRangeStart w:id="673"/>
      <w:commentRangeStart w:id="674"/>
      <w:r w:rsidRPr="00AC1342">
        <w:rPr>
          <w:rFonts w:asciiTheme="minorHAnsi" w:hAnsiTheme="minorHAnsi" w:cstheme="minorHAnsi"/>
          <w:highlight w:val="yellow"/>
          <w:rPrChange w:id="675" w:author="Author" w:date="2018-06-28T15:41:00Z">
            <w:rPr>
              <w:highlight w:val="yellow"/>
            </w:rPr>
          </w:rPrChange>
        </w:rPr>
        <w:lastRenderedPageBreak/>
        <w:t xml:space="preserve">Use the espresso machine to collect 100 mL of </w:t>
      </w:r>
      <w:r w:rsidR="001B2068" w:rsidRPr="00AC1342">
        <w:rPr>
          <w:rFonts w:asciiTheme="minorHAnsi" w:hAnsiTheme="minorHAnsi" w:cstheme="minorHAnsi"/>
          <w:highlight w:val="yellow"/>
          <w:rPrChange w:id="676" w:author="Author" w:date="2018-06-28T15:41:00Z">
            <w:rPr>
              <w:highlight w:val="yellow"/>
            </w:rPr>
          </w:rPrChange>
        </w:rPr>
        <w:t xml:space="preserve">the </w:t>
      </w:r>
      <w:r w:rsidRPr="00AC1342">
        <w:rPr>
          <w:rFonts w:asciiTheme="minorHAnsi" w:hAnsiTheme="minorHAnsi" w:cstheme="minorHAnsi"/>
          <w:highlight w:val="yellow"/>
          <w:rPrChange w:id="677" w:author="Author" w:date="2018-06-28T15:41:00Z">
            <w:rPr>
              <w:highlight w:val="yellow"/>
            </w:rPr>
          </w:rPrChange>
        </w:rPr>
        <w:t>extract.</w:t>
      </w:r>
      <w:commentRangeEnd w:id="673"/>
      <w:r w:rsidR="000C19B2" w:rsidRPr="00AC1342">
        <w:rPr>
          <w:rStyle w:val="CommentReference"/>
          <w:rFonts w:asciiTheme="minorHAnsi" w:hAnsiTheme="minorHAnsi" w:cstheme="minorHAnsi"/>
          <w:rPrChange w:id="678" w:author="Author" w:date="2018-06-28T15:41:00Z">
            <w:rPr>
              <w:rStyle w:val="CommentReference"/>
            </w:rPr>
          </w:rPrChange>
        </w:rPr>
        <w:commentReference w:id="673"/>
      </w:r>
      <w:commentRangeEnd w:id="674"/>
      <w:r w:rsidR="002F5E0E" w:rsidRPr="00AC1342">
        <w:rPr>
          <w:rStyle w:val="CommentReference"/>
          <w:rFonts w:asciiTheme="minorHAnsi" w:hAnsiTheme="minorHAnsi" w:cstheme="minorHAnsi"/>
          <w:rPrChange w:id="679" w:author="Author" w:date="2018-06-28T15:41:00Z">
            <w:rPr>
              <w:rStyle w:val="CommentReference"/>
            </w:rPr>
          </w:rPrChange>
        </w:rPr>
        <w:commentReference w:id="674"/>
      </w:r>
    </w:p>
    <w:p w14:paraId="1DAE6F2B" w14:textId="77777777" w:rsidR="00505CB3" w:rsidRPr="00AC1342" w:rsidRDefault="00505CB3">
      <w:pPr>
        <w:ind w:left="709"/>
        <w:jc w:val="both"/>
        <w:rPr>
          <w:ins w:id="680" w:author="Author" w:date="2018-06-28T08:05:00Z"/>
          <w:rFonts w:asciiTheme="minorHAnsi" w:hAnsiTheme="minorHAnsi" w:cstheme="minorHAnsi"/>
          <w:rPrChange w:id="681" w:author="Author" w:date="2018-06-28T15:41:00Z">
            <w:rPr>
              <w:ins w:id="682" w:author="Author" w:date="2018-06-28T08:05:00Z"/>
            </w:rPr>
          </w:rPrChange>
        </w:rPr>
        <w:pPrChange w:id="683" w:author="Author" w:date="2018-06-28T15:43:00Z">
          <w:pPr>
            <w:ind w:left="709"/>
          </w:pPr>
        </w:pPrChange>
      </w:pPr>
    </w:p>
    <w:p w14:paraId="30062E02" w14:textId="77777777" w:rsidR="00873E1B" w:rsidRPr="00AC1342" w:rsidRDefault="00873E1B">
      <w:pPr>
        <w:ind w:left="709"/>
        <w:jc w:val="both"/>
        <w:rPr>
          <w:rFonts w:asciiTheme="minorHAnsi" w:hAnsiTheme="minorHAnsi" w:cstheme="minorHAnsi"/>
          <w:rPrChange w:id="684" w:author="Author" w:date="2018-06-28T15:41:00Z">
            <w:rPr/>
          </w:rPrChange>
        </w:rPr>
        <w:pPrChange w:id="685" w:author="Author" w:date="2018-06-28T15:43:00Z">
          <w:pPr>
            <w:ind w:left="709"/>
          </w:pPr>
        </w:pPrChange>
      </w:pPr>
      <w:r w:rsidRPr="00AC1342">
        <w:rPr>
          <w:rFonts w:asciiTheme="minorHAnsi" w:hAnsiTheme="minorHAnsi" w:cstheme="minorHAnsi"/>
          <w:rPrChange w:id="686" w:author="Author" w:date="2018-06-28T15:41:00Z">
            <w:rPr/>
          </w:rPrChange>
        </w:rPr>
        <w:t xml:space="preserve">NOTE: Consult an instructor if the machine appears to be clogged. </w:t>
      </w:r>
    </w:p>
    <w:p w14:paraId="781FE1BC" w14:textId="77777777" w:rsidR="00873E1B" w:rsidRPr="00AC1342" w:rsidRDefault="00873E1B" w:rsidP="003D3E4A">
      <w:pPr>
        <w:pStyle w:val="ListParagraph"/>
        <w:ind w:left="0"/>
        <w:rPr>
          <w:rFonts w:asciiTheme="minorHAnsi" w:hAnsiTheme="minorHAnsi" w:cstheme="minorHAnsi"/>
          <w:highlight w:val="yellow"/>
          <w:rPrChange w:id="687" w:author="Author" w:date="2018-06-28T15:41:00Z">
            <w:rPr>
              <w:highlight w:val="yellow"/>
            </w:rPr>
          </w:rPrChange>
        </w:rPr>
      </w:pPr>
    </w:p>
    <w:p w14:paraId="7A23CF6C" w14:textId="77777777" w:rsidR="00873E1B" w:rsidRPr="00AC1342" w:rsidRDefault="00873E1B">
      <w:pPr>
        <w:pStyle w:val="ListParagraph"/>
        <w:numPr>
          <w:ilvl w:val="2"/>
          <w:numId w:val="29"/>
        </w:numPr>
        <w:ind w:left="709" w:hanging="709"/>
        <w:rPr>
          <w:rFonts w:asciiTheme="minorHAnsi" w:hAnsiTheme="minorHAnsi" w:cstheme="minorHAnsi"/>
          <w:highlight w:val="yellow"/>
          <w:rPrChange w:id="688" w:author="Author" w:date="2018-06-28T15:41:00Z">
            <w:rPr>
              <w:highlight w:val="yellow"/>
            </w:rPr>
          </w:rPrChange>
        </w:rPr>
        <w:pPrChange w:id="689"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690" w:author="Author" w:date="2018-06-28T15:41:00Z">
            <w:rPr>
              <w:highlight w:val="yellow"/>
            </w:rPr>
          </w:rPrChange>
        </w:rPr>
        <w:t>Allow the portafilter to finish dripping and then remove it from the espresso machine.</w:t>
      </w:r>
    </w:p>
    <w:p w14:paraId="1B7F16C3" w14:textId="77777777" w:rsidR="000C19B2" w:rsidRPr="00AC1342" w:rsidRDefault="000C19B2" w:rsidP="003D3E4A">
      <w:pPr>
        <w:pStyle w:val="ListParagraph"/>
        <w:ind w:left="0"/>
        <w:rPr>
          <w:rFonts w:asciiTheme="minorHAnsi" w:hAnsiTheme="minorHAnsi" w:cstheme="minorHAnsi"/>
          <w:highlight w:val="yellow"/>
          <w:rPrChange w:id="691" w:author="Author" w:date="2018-06-28T15:41:00Z">
            <w:rPr>
              <w:highlight w:val="yellow"/>
            </w:rPr>
          </w:rPrChange>
        </w:rPr>
      </w:pPr>
    </w:p>
    <w:p w14:paraId="4AD95240" w14:textId="2C6E38A0" w:rsidR="00873E1B" w:rsidRPr="00AC1342" w:rsidRDefault="00873E1B" w:rsidP="003D3E4A">
      <w:pPr>
        <w:pStyle w:val="ListParagraph"/>
        <w:ind w:left="709"/>
        <w:outlineLvl w:val="0"/>
        <w:rPr>
          <w:rFonts w:asciiTheme="minorHAnsi" w:hAnsiTheme="minorHAnsi" w:cstheme="minorHAnsi"/>
          <w:rPrChange w:id="692" w:author="Author" w:date="2018-06-28T15:41:00Z">
            <w:rPr/>
          </w:rPrChange>
        </w:rPr>
      </w:pPr>
      <w:r w:rsidRPr="00AC1342">
        <w:rPr>
          <w:rFonts w:asciiTheme="minorHAnsi" w:hAnsiTheme="minorHAnsi" w:cstheme="minorHAnsi"/>
          <w:rPrChange w:id="693" w:author="Author" w:date="2018-06-28T15:41:00Z">
            <w:rPr/>
          </w:rPrChange>
        </w:rPr>
        <w:t xml:space="preserve">CAUTION: The grinds and surrounding metal areas will be hot. </w:t>
      </w:r>
    </w:p>
    <w:p w14:paraId="0E35505F" w14:textId="77777777" w:rsidR="00873E1B" w:rsidRPr="00AC1342" w:rsidRDefault="00873E1B" w:rsidP="003D3E4A">
      <w:pPr>
        <w:pStyle w:val="ListParagraph"/>
        <w:ind w:left="0"/>
        <w:rPr>
          <w:rFonts w:asciiTheme="minorHAnsi" w:hAnsiTheme="minorHAnsi" w:cstheme="minorHAnsi"/>
          <w:highlight w:val="yellow"/>
          <w:rPrChange w:id="694" w:author="Author" w:date="2018-06-28T15:41:00Z">
            <w:rPr>
              <w:highlight w:val="yellow"/>
            </w:rPr>
          </w:rPrChange>
        </w:rPr>
      </w:pPr>
    </w:p>
    <w:p w14:paraId="2E590E4D" w14:textId="7D4446C3" w:rsidR="00873E1B" w:rsidRPr="00AC1342" w:rsidRDefault="00873E1B">
      <w:pPr>
        <w:pStyle w:val="ListParagraph"/>
        <w:numPr>
          <w:ilvl w:val="2"/>
          <w:numId w:val="29"/>
        </w:numPr>
        <w:ind w:left="709" w:hanging="709"/>
        <w:rPr>
          <w:rFonts w:asciiTheme="minorHAnsi" w:hAnsiTheme="minorHAnsi" w:cstheme="minorHAnsi"/>
          <w:highlight w:val="yellow"/>
          <w:rPrChange w:id="695" w:author="Author" w:date="2018-06-28T15:41:00Z">
            <w:rPr>
              <w:highlight w:val="yellow"/>
            </w:rPr>
          </w:rPrChange>
        </w:rPr>
        <w:pPrChange w:id="696"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697" w:author="Author" w:date="2018-06-28T15:41:00Z">
            <w:rPr>
              <w:highlight w:val="yellow"/>
            </w:rPr>
          </w:rPrChange>
        </w:rPr>
        <w:t xml:space="preserve">Using a spatula, remove the clove grinds from the portafilter </w:t>
      </w:r>
      <w:r w:rsidR="000C19B2" w:rsidRPr="00AC1342">
        <w:rPr>
          <w:rFonts w:asciiTheme="minorHAnsi" w:hAnsiTheme="minorHAnsi" w:cstheme="minorHAnsi"/>
          <w:highlight w:val="yellow"/>
          <w:rPrChange w:id="698" w:author="Author" w:date="2018-06-28T15:41:00Z">
            <w:rPr>
              <w:highlight w:val="yellow"/>
            </w:rPr>
          </w:rPrChange>
        </w:rPr>
        <w:t xml:space="preserve">and discard </w:t>
      </w:r>
      <w:r w:rsidRPr="00AC1342">
        <w:rPr>
          <w:rFonts w:asciiTheme="minorHAnsi" w:hAnsiTheme="minorHAnsi" w:cstheme="minorHAnsi"/>
          <w:highlight w:val="yellow"/>
          <w:rPrChange w:id="699" w:author="Author" w:date="2018-06-28T15:41:00Z">
            <w:rPr>
              <w:highlight w:val="yellow"/>
            </w:rPr>
          </w:rPrChange>
        </w:rPr>
        <w:t>into the waste bin.</w:t>
      </w:r>
    </w:p>
    <w:p w14:paraId="298665E2" w14:textId="77777777" w:rsidR="00873E1B" w:rsidRPr="00AC1342" w:rsidRDefault="00873E1B" w:rsidP="003D3E4A">
      <w:pPr>
        <w:pStyle w:val="ListParagraph"/>
        <w:ind w:left="709" w:hanging="709"/>
        <w:rPr>
          <w:rFonts w:asciiTheme="minorHAnsi" w:hAnsiTheme="minorHAnsi" w:cstheme="minorHAnsi"/>
          <w:highlight w:val="yellow"/>
          <w:rPrChange w:id="700" w:author="Author" w:date="2018-06-28T15:41:00Z">
            <w:rPr>
              <w:highlight w:val="yellow"/>
            </w:rPr>
          </w:rPrChange>
        </w:rPr>
      </w:pPr>
    </w:p>
    <w:p w14:paraId="23FF54A3" w14:textId="3B2F6A23" w:rsidR="00873E1B" w:rsidRPr="00AC1342" w:rsidRDefault="00873E1B">
      <w:pPr>
        <w:pStyle w:val="ListParagraph"/>
        <w:numPr>
          <w:ilvl w:val="2"/>
          <w:numId w:val="29"/>
        </w:numPr>
        <w:ind w:left="709" w:hanging="709"/>
        <w:rPr>
          <w:rFonts w:asciiTheme="minorHAnsi" w:hAnsiTheme="minorHAnsi" w:cstheme="minorHAnsi"/>
          <w:highlight w:val="yellow"/>
          <w:rPrChange w:id="701" w:author="Author" w:date="2018-06-28T15:41:00Z">
            <w:rPr>
              <w:highlight w:val="yellow"/>
            </w:rPr>
          </w:rPrChange>
        </w:rPr>
        <w:pPrChange w:id="702" w:author="Author" w:date="2018-06-28T15:43:00Z">
          <w:pPr>
            <w:pStyle w:val="ListParagraph"/>
            <w:numPr>
              <w:ilvl w:val="1"/>
              <w:numId w:val="29"/>
            </w:numPr>
            <w:ind w:left="0" w:hanging="432"/>
          </w:pPr>
        </w:pPrChange>
      </w:pPr>
      <w:commentRangeStart w:id="703"/>
      <w:commentRangeStart w:id="704"/>
      <w:r w:rsidRPr="00AC1342">
        <w:rPr>
          <w:rFonts w:asciiTheme="minorHAnsi" w:hAnsiTheme="minorHAnsi" w:cstheme="minorHAnsi"/>
          <w:highlight w:val="yellow"/>
          <w:rPrChange w:id="705" w:author="Author" w:date="2018-06-28T15:41:00Z">
            <w:rPr>
              <w:highlight w:val="yellow"/>
            </w:rPr>
          </w:rPrChange>
        </w:rPr>
        <w:t xml:space="preserve">Rinse </w:t>
      </w:r>
      <w:ins w:id="706" w:author="Author" w:date="2018-06-27T20:57:00Z">
        <w:r w:rsidR="005B18DD" w:rsidRPr="00AC1342">
          <w:rPr>
            <w:rFonts w:asciiTheme="minorHAnsi" w:hAnsiTheme="minorHAnsi" w:cstheme="minorHAnsi"/>
            <w:highlight w:val="yellow"/>
            <w:rPrChange w:id="707" w:author="Author" w:date="2018-06-28T15:41:00Z">
              <w:rPr>
                <w:highlight w:val="yellow"/>
              </w:rPr>
            </w:rPrChange>
          </w:rPr>
          <w:t xml:space="preserve">out the residual solids from </w:t>
        </w:r>
      </w:ins>
      <w:r w:rsidRPr="00AC1342">
        <w:rPr>
          <w:rFonts w:asciiTheme="minorHAnsi" w:hAnsiTheme="minorHAnsi" w:cstheme="minorHAnsi"/>
          <w:highlight w:val="yellow"/>
          <w:rPrChange w:id="708" w:author="Author" w:date="2018-06-28T15:41:00Z">
            <w:rPr>
              <w:highlight w:val="yellow"/>
            </w:rPr>
          </w:rPrChange>
        </w:rPr>
        <w:t>the portafilter with H</w:t>
      </w:r>
      <w:r w:rsidRPr="00AC1342">
        <w:rPr>
          <w:rFonts w:asciiTheme="minorHAnsi" w:hAnsiTheme="minorHAnsi" w:cstheme="minorHAnsi"/>
          <w:highlight w:val="yellow"/>
          <w:vertAlign w:val="subscript"/>
          <w:rPrChange w:id="709" w:author="Author" w:date="2018-06-28T15:41:00Z">
            <w:rPr>
              <w:highlight w:val="yellow"/>
              <w:vertAlign w:val="subscript"/>
            </w:rPr>
          </w:rPrChange>
        </w:rPr>
        <w:t>2</w:t>
      </w:r>
      <w:r w:rsidRPr="00AC1342">
        <w:rPr>
          <w:rFonts w:asciiTheme="minorHAnsi" w:hAnsiTheme="minorHAnsi" w:cstheme="minorHAnsi"/>
          <w:highlight w:val="yellow"/>
          <w:rPrChange w:id="710" w:author="Author" w:date="2018-06-28T15:41:00Z">
            <w:rPr>
              <w:highlight w:val="yellow"/>
            </w:rPr>
          </w:rPrChange>
        </w:rPr>
        <w:t>O</w:t>
      </w:r>
      <w:ins w:id="711" w:author="Author" w:date="2018-06-28T17:40:00Z">
        <w:r w:rsidR="005261E9">
          <w:rPr>
            <w:rFonts w:asciiTheme="minorHAnsi" w:hAnsiTheme="minorHAnsi" w:cstheme="minorHAnsi"/>
            <w:highlight w:val="yellow"/>
          </w:rPr>
          <w:t xml:space="preserve"> under a tap</w:t>
        </w:r>
      </w:ins>
      <w:ins w:id="712" w:author="Author" w:date="2018-06-28T08:10:00Z">
        <w:r w:rsidR="009E0BF0" w:rsidRPr="00AC1342">
          <w:rPr>
            <w:rFonts w:asciiTheme="minorHAnsi" w:hAnsiTheme="minorHAnsi" w:cstheme="minorHAnsi"/>
            <w:highlight w:val="yellow"/>
            <w:rPrChange w:id="713" w:author="Author" w:date="2018-06-28T15:41:00Z">
              <w:rPr>
                <w:highlight w:val="yellow"/>
              </w:rPr>
            </w:rPrChange>
          </w:rPr>
          <w:t xml:space="preserve"> in the sink</w:t>
        </w:r>
      </w:ins>
      <w:r w:rsidRPr="00AC1342">
        <w:rPr>
          <w:rFonts w:asciiTheme="minorHAnsi" w:hAnsiTheme="minorHAnsi" w:cstheme="minorHAnsi"/>
          <w:highlight w:val="yellow"/>
          <w:rPrChange w:id="714" w:author="Author" w:date="2018-06-28T15:41:00Z">
            <w:rPr>
              <w:highlight w:val="yellow"/>
            </w:rPr>
          </w:rPrChange>
        </w:rPr>
        <w:t xml:space="preserve"> and return it for the next person to use.</w:t>
      </w:r>
    </w:p>
    <w:commentRangeEnd w:id="703"/>
    <w:p w14:paraId="155EBA46" w14:textId="77777777" w:rsidR="00873E1B" w:rsidRPr="00AC1342" w:rsidRDefault="000C19B2">
      <w:pPr>
        <w:ind w:left="709" w:hanging="709"/>
        <w:jc w:val="both"/>
        <w:rPr>
          <w:rFonts w:asciiTheme="minorHAnsi" w:hAnsiTheme="minorHAnsi" w:cstheme="minorHAnsi"/>
          <w:highlight w:val="yellow"/>
          <w:rPrChange w:id="715" w:author="Author" w:date="2018-06-28T15:41:00Z">
            <w:rPr>
              <w:highlight w:val="yellow"/>
            </w:rPr>
          </w:rPrChange>
        </w:rPr>
        <w:pPrChange w:id="716" w:author="Author" w:date="2018-06-28T15:43:00Z">
          <w:pPr>
            <w:ind w:left="709" w:hanging="709"/>
          </w:pPr>
        </w:pPrChange>
      </w:pPr>
      <w:r w:rsidRPr="00AC1342">
        <w:rPr>
          <w:rStyle w:val="CommentReference"/>
          <w:rFonts w:asciiTheme="minorHAnsi" w:hAnsiTheme="minorHAnsi" w:cstheme="minorHAnsi"/>
          <w:rPrChange w:id="717" w:author="Author" w:date="2018-06-28T15:41:00Z">
            <w:rPr>
              <w:rStyle w:val="CommentReference"/>
            </w:rPr>
          </w:rPrChange>
        </w:rPr>
        <w:commentReference w:id="703"/>
      </w:r>
      <w:commentRangeEnd w:id="704"/>
      <w:r w:rsidR="005B18DD" w:rsidRPr="00AC1342">
        <w:rPr>
          <w:rStyle w:val="CommentReference"/>
          <w:rFonts w:asciiTheme="minorHAnsi" w:hAnsiTheme="minorHAnsi" w:cstheme="minorHAnsi"/>
          <w:rPrChange w:id="718" w:author="Author" w:date="2018-06-28T15:41:00Z">
            <w:rPr>
              <w:rStyle w:val="CommentReference"/>
            </w:rPr>
          </w:rPrChange>
        </w:rPr>
        <w:commentReference w:id="704"/>
      </w:r>
    </w:p>
    <w:p w14:paraId="6E1CC6B9" w14:textId="77777777" w:rsidR="00873E1B" w:rsidRPr="00AC1342" w:rsidRDefault="00873E1B">
      <w:pPr>
        <w:pStyle w:val="ListParagraph"/>
        <w:numPr>
          <w:ilvl w:val="2"/>
          <w:numId w:val="29"/>
        </w:numPr>
        <w:ind w:left="709" w:hanging="709"/>
        <w:rPr>
          <w:rFonts w:asciiTheme="minorHAnsi" w:hAnsiTheme="minorHAnsi" w:cstheme="minorHAnsi"/>
          <w:highlight w:val="yellow"/>
          <w:rPrChange w:id="719" w:author="Author" w:date="2018-06-28T15:41:00Z">
            <w:rPr>
              <w:highlight w:val="yellow"/>
            </w:rPr>
          </w:rPrChange>
        </w:rPr>
        <w:pPrChange w:id="720"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721" w:author="Author" w:date="2018-06-28T15:41:00Z">
            <w:rPr>
              <w:highlight w:val="yellow"/>
            </w:rPr>
          </w:rPrChange>
        </w:rPr>
        <w:t>Cool the clove extract in an ice bath until the temperature has reduced to at least 30 °C.</w:t>
      </w:r>
    </w:p>
    <w:p w14:paraId="6100A95B" w14:textId="77777777" w:rsidR="00873E1B" w:rsidRPr="00AC1342" w:rsidRDefault="00873E1B">
      <w:pPr>
        <w:ind w:left="709" w:hanging="709"/>
        <w:jc w:val="both"/>
        <w:rPr>
          <w:rFonts w:asciiTheme="minorHAnsi" w:hAnsiTheme="minorHAnsi" w:cstheme="minorHAnsi"/>
          <w:highlight w:val="yellow"/>
          <w:rPrChange w:id="722" w:author="Author" w:date="2018-06-28T15:41:00Z">
            <w:rPr>
              <w:highlight w:val="yellow"/>
            </w:rPr>
          </w:rPrChange>
        </w:rPr>
        <w:pPrChange w:id="723" w:author="Author" w:date="2018-06-28T15:43:00Z">
          <w:pPr>
            <w:ind w:left="709" w:hanging="709"/>
          </w:pPr>
        </w:pPrChange>
      </w:pPr>
    </w:p>
    <w:p w14:paraId="716DF587" w14:textId="384B3C1D" w:rsidR="00873E1B" w:rsidRPr="00AC1342" w:rsidRDefault="00873E1B">
      <w:pPr>
        <w:pStyle w:val="ListParagraph"/>
        <w:numPr>
          <w:ilvl w:val="2"/>
          <w:numId w:val="29"/>
        </w:numPr>
        <w:ind w:left="709" w:hanging="709"/>
        <w:rPr>
          <w:rFonts w:asciiTheme="minorHAnsi" w:hAnsiTheme="minorHAnsi" w:cstheme="minorHAnsi"/>
          <w:highlight w:val="yellow"/>
          <w:rPrChange w:id="724" w:author="Author" w:date="2018-06-28T15:41:00Z">
            <w:rPr>
              <w:highlight w:val="yellow"/>
            </w:rPr>
          </w:rPrChange>
        </w:rPr>
        <w:pPrChange w:id="725"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726" w:author="Author" w:date="2018-06-28T15:41:00Z">
            <w:rPr>
              <w:highlight w:val="yellow"/>
            </w:rPr>
          </w:rPrChange>
        </w:rPr>
        <w:t xml:space="preserve">Place the extract into a 250-mL separatory funnel, add </w:t>
      </w:r>
      <w:r w:rsidR="000C19B2" w:rsidRPr="00AC1342">
        <w:rPr>
          <w:rFonts w:asciiTheme="minorHAnsi" w:hAnsiTheme="minorHAnsi" w:cstheme="minorHAnsi"/>
          <w:highlight w:val="yellow"/>
          <w:rPrChange w:id="727" w:author="Author" w:date="2018-06-28T15:41:00Z">
            <w:rPr>
              <w:highlight w:val="yellow"/>
            </w:rPr>
          </w:rPrChange>
        </w:rPr>
        <w:t xml:space="preserve">30 mL of </w:t>
      </w:r>
      <w:r w:rsidRPr="00AC1342">
        <w:rPr>
          <w:rFonts w:asciiTheme="minorHAnsi" w:hAnsiTheme="minorHAnsi" w:cstheme="minorHAnsi"/>
          <w:highlight w:val="yellow"/>
          <w:rPrChange w:id="728" w:author="Author" w:date="2018-06-28T15:41:00Z">
            <w:rPr>
              <w:highlight w:val="yellow"/>
            </w:rPr>
          </w:rPrChange>
        </w:rPr>
        <w:t>hexane and shake gently.</w:t>
      </w:r>
    </w:p>
    <w:p w14:paraId="22712458" w14:textId="77777777" w:rsidR="00873E1B" w:rsidRPr="00AC1342" w:rsidRDefault="00873E1B">
      <w:pPr>
        <w:ind w:left="709" w:hanging="709"/>
        <w:jc w:val="both"/>
        <w:rPr>
          <w:rFonts w:asciiTheme="minorHAnsi" w:hAnsiTheme="minorHAnsi" w:cstheme="minorHAnsi"/>
          <w:highlight w:val="yellow"/>
          <w:rPrChange w:id="729" w:author="Author" w:date="2018-06-28T15:41:00Z">
            <w:rPr>
              <w:highlight w:val="yellow"/>
            </w:rPr>
          </w:rPrChange>
        </w:rPr>
        <w:pPrChange w:id="730" w:author="Author" w:date="2018-06-28T15:43:00Z">
          <w:pPr>
            <w:ind w:left="709" w:hanging="709"/>
          </w:pPr>
        </w:pPrChange>
      </w:pPr>
    </w:p>
    <w:p w14:paraId="698C17D0" w14:textId="28DA9202" w:rsidR="00873E1B" w:rsidRPr="00AC1342" w:rsidRDefault="005B18DD">
      <w:pPr>
        <w:pStyle w:val="ListParagraph"/>
        <w:numPr>
          <w:ilvl w:val="2"/>
          <w:numId w:val="29"/>
        </w:numPr>
        <w:ind w:left="709" w:hanging="709"/>
        <w:rPr>
          <w:rFonts w:asciiTheme="minorHAnsi" w:hAnsiTheme="minorHAnsi" w:cstheme="minorHAnsi"/>
          <w:highlight w:val="yellow"/>
          <w:rPrChange w:id="731" w:author="Author" w:date="2018-06-28T15:41:00Z">
            <w:rPr>
              <w:highlight w:val="yellow"/>
            </w:rPr>
          </w:rPrChange>
        </w:rPr>
        <w:pPrChange w:id="732" w:author="Author" w:date="2018-06-28T15:43:00Z">
          <w:pPr>
            <w:pStyle w:val="ListParagraph"/>
            <w:numPr>
              <w:ilvl w:val="1"/>
              <w:numId w:val="29"/>
            </w:numPr>
            <w:ind w:left="0" w:hanging="432"/>
          </w:pPr>
        </w:pPrChange>
      </w:pPr>
      <w:ins w:id="733" w:author="Author" w:date="2018-06-27T21:02:00Z">
        <w:del w:id="734" w:author="Author" w:date="2018-06-28T08:05:00Z">
          <w:r w:rsidRPr="00AC1342" w:rsidDel="00505CB3">
            <w:rPr>
              <w:rFonts w:asciiTheme="minorHAnsi" w:hAnsiTheme="minorHAnsi" w:cstheme="minorHAnsi"/>
              <w:highlight w:val="yellow"/>
              <w:rPrChange w:id="735" w:author="Author" w:date="2018-06-28T15:41:00Z">
                <w:rPr>
                  <w:highlight w:val="yellow"/>
                </w:rPr>
              </w:rPrChange>
            </w:rPr>
            <w:delText>Sit</w:delText>
          </w:r>
        </w:del>
      </w:ins>
      <w:ins w:id="736" w:author="Author" w:date="2018-06-28T08:05:00Z">
        <w:r w:rsidR="00505CB3" w:rsidRPr="00AC1342">
          <w:rPr>
            <w:rFonts w:asciiTheme="minorHAnsi" w:hAnsiTheme="minorHAnsi" w:cstheme="minorHAnsi"/>
            <w:highlight w:val="yellow"/>
            <w:rPrChange w:id="737" w:author="Author" w:date="2018-06-28T15:41:00Z">
              <w:rPr>
                <w:highlight w:val="yellow"/>
              </w:rPr>
            </w:rPrChange>
          </w:rPr>
          <w:t>Place</w:t>
        </w:r>
      </w:ins>
      <w:ins w:id="738" w:author="Author" w:date="2018-06-27T21:02:00Z">
        <w:r w:rsidRPr="00AC1342">
          <w:rPr>
            <w:rFonts w:asciiTheme="minorHAnsi" w:hAnsiTheme="minorHAnsi" w:cstheme="minorHAnsi"/>
            <w:highlight w:val="yellow"/>
            <w:rPrChange w:id="739" w:author="Author" w:date="2018-06-28T15:41:00Z">
              <w:rPr>
                <w:highlight w:val="yellow"/>
              </w:rPr>
            </w:rPrChange>
          </w:rPr>
          <w:t xml:space="preserve"> the separating funnel </w:t>
        </w:r>
      </w:ins>
      <w:ins w:id="740" w:author="Author" w:date="2018-06-27T21:03:00Z">
        <w:r w:rsidRPr="00AC1342">
          <w:rPr>
            <w:rFonts w:asciiTheme="minorHAnsi" w:hAnsiTheme="minorHAnsi" w:cstheme="minorHAnsi"/>
            <w:highlight w:val="yellow"/>
            <w:rPrChange w:id="741" w:author="Author" w:date="2018-06-28T15:41:00Z">
              <w:rPr>
                <w:highlight w:val="yellow"/>
              </w:rPr>
            </w:rPrChange>
          </w:rPr>
          <w:t xml:space="preserve">in a ring clamp </w:t>
        </w:r>
      </w:ins>
      <w:ins w:id="742" w:author="Author" w:date="2018-06-28T08:05:00Z">
        <w:r w:rsidR="00505CB3" w:rsidRPr="00AC1342">
          <w:rPr>
            <w:rFonts w:asciiTheme="minorHAnsi" w:hAnsiTheme="minorHAnsi" w:cstheme="minorHAnsi"/>
            <w:highlight w:val="yellow"/>
            <w:rPrChange w:id="743" w:author="Author" w:date="2018-06-28T15:41:00Z">
              <w:rPr>
                <w:highlight w:val="yellow"/>
              </w:rPr>
            </w:rPrChange>
          </w:rPr>
          <w:t xml:space="preserve">fitted to a </w:t>
        </w:r>
      </w:ins>
      <w:ins w:id="744" w:author="Author" w:date="2018-06-28T08:06:00Z">
        <w:r w:rsidR="00505CB3" w:rsidRPr="00AC1342">
          <w:rPr>
            <w:rFonts w:asciiTheme="minorHAnsi" w:hAnsiTheme="minorHAnsi" w:cstheme="minorHAnsi"/>
            <w:highlight w:val="yellow"/>
            <w:rPrChange w:id="745" w:author="Author" w:date="2018-06-28T15:41:00Z">
              <w:rPr>
                <w:highlight w:val="yellow"/>
              </w:rPr>
            </w:rPrChange>
          </w:rPr>
          <w:t>retort</w:t>
        </w:r>
      </w:ins>
      <w:ins w:id="746" w:author="Author" w:date="2018-06-28T08:05:00Z">
        <w:r w:rsidR="00505CB3" w:rsidRPr="00AC1342">
          <w:rPr>
            <w:rFonts w:asciiTheme="minorHAnsi" w:hAnsiTheme="minorHAnsi" w:cstheme="minorHAnsi"/>
            <w:highlight w:val="yellow"/>
            <w:rPrChange w:id="747" w:author="Author" w:date="2018-06-28T15:41:00Z">
              <w:rPr>
                <w:highlight w:val="yellow"/>
              </w:rPr>
            </w:rPrChange>
          </w:rPr>
          <w:t xml:space="preserve"> stand </w:t>
        </w:r>
      </w:ins>
      <w:ins w:id="748" w:author="Author" w:date="2018-06-27T21:03:00Z">
        <w:r w:rsidRPr="00AC1342">
          <w:rPr>
            <w:rFonts w:asciiTheme="minorHAnsi" w:hAnsiTheme="minorHAnsi" w:cstheme="minorHAnsi"/>
            <w:highlight w:val="yellow"/>
            <w:rPrChange w:id="749" w:author="Author" w:date="2018-06-28T15:41:00Z">
              <w:rPr>
                <w:highlight w:val="yellow"/>
              </w:rPr>
            </w:rPrChange>
          </w:rPr>
          <w:t xml:space="preserve">and </w:t>
        </w:r>
      </w:ins>
      <w:del w:id="750" w:author="Author" w:date="2018-06-27T21:03:00Z">
        <w:r w:rsidR="00873E1B" w:rsidRPr="00AC1342" w:rsidDel="005B18DD">
          <w:rPr>
            <w:rFonts w:asciiTheme="minorHAnsi" w:hAnsiTheme="minorHAnsi" w:cstheme="minorHAnsi"/>
            <w:highlight w:val="yellow"/>
            <w:rPrChange w:id="751" w:author="Author" w:date="2018-06-28T15:41:00Z">
              <w:rPr>
                <w:highlight w:val="yellow"/>
              </w:rPr>
            </w:rPrChange>
          </w:rPr>
          <w:delText>A</w:delText>
        </w:r>
      </w:del>
      <w:del w:id="752" w:author="Author" w:date="2018-06-27T21:04:00Z">
        <w:r w:rsidR="00873E1B" w:rsidRPr="00AC1342" w:rsidDel="005B18DD">
          <w:rPr>
            <w:rFonts w:asciiTheme="minorHAnsi" w:hAnsiTheme="minorHAnsi" w:cstheme="minorHAnsi"/>
            <w:highlight w:val="yellow"/>
            <w:rPrChange w:id="753" w:author="Author" w:date="2018-06-28T15:41:00Z">
              <w:rPr>
                <w:highlight w:val="yellow"/>
              </w:rPr>
            </w:rPrChange>
          </w:rPr>
          <w:delText>llow</w:delText>
        </w:r>
      </w:del>
      <w:ins w:id="754" w:author="Author" w:date="2018-06-27T21:04:00Z">
        <w:del w:id="755" w:author="Author" w:date="2018-06-28T08:06:00Z">
          <w:r w:rsidRPr="00AC1342" w:rsidDel="00505CB3">
            <w:rPr>
              <w:rFonts w:asciiTheme="minorHAnsi" w:hAnsiTheme="minorHAnsi" w:cstheme="minorHAnsi"/>
              <w:highlight w:val="yellow"/>
              <w:rPrChange w:id="756" w:author="Author" w:date="2018-06-28T15:41:00Z">
                <w:rPr>
                  <w:highlight w:val="yellow"/>
                </w:rPr>
              </w:rPrChange>
            </w:rPr>
            <w:delText>wait for</w:delText>
          </w:r>
        </w:del>
      </w:ins>
      <w:ins w:id="757" w:author="Author" w:date="2018-06-28T08:06:00Z">
        <w:r w:rsidR="00505CB3" w:rsidRPr="00AC1342">
          <w:rPr>
            <w:rFonts w:asciiTheme="minorHAnsi" w:hAnsiTheme="minorHAnsi" w:cstheme="minorHAnsi"/>
            <w:highlight w:val="yellow"/>
            <w:rPrChange w:id="758" w:author="Author" w:date="2018-06-28T15:41:00Z">
              <w:rPr>
                <w:highlight w:val="yellow"/>
              </w:rPr>
            </w:rPrChange>
          </w:rPr>
          <w:t>allow</w:t>
        </w:r>
      </w:ins>
      <w:r w:rsidR="00873E1B" w:rsidRPr="00AC1342">
        <w:rPr>
          <w:rFonts w:asciiTheme="minorHAnsi" w:hAnsiTheme="minorHAnsi" w:cstheme="minorHAnsi"/>
          <w:highlight w:val="yellow"/>
          <w:rPrChange w:id="759" w:author="Author" w:date="2018-06-28T15:41:00Z">
            <w:rPr>
              <w:highlight w:val="yellow"/>
            </w:rPr>
          </w:rPrChange>
        </w:rPr>
        <w:t xml:space="preserve"> the</w:t>
      </w:r>
      <w:ins w:id="760" w:author="Author" w:date="2018-06-28T08:07:00Z">
        <w:r w:rsidR="00505CB3" w:rsidRPr="00AC1342">
          <w:rPr>
            <w:rFonts w:asciiTheme="minorHAnsi" w:hAnsiTheme="minorHAnsi" w:cstheme="minorHAnsi"/>
            <w:highlight w:val="yellow"/>
            <w:rPrChange w:id="761" w:author="Author" w:date="2018-06-28T15:41:00Z">
              <w:rPr>
                <w:highlight w:val="yellow"/>
              </w:rPr>
            </w:rPrChange>
          </w:rPr>
          <w:t xml:space="preserve"> aqueous and organic</w:t>
        </w:r>
      </w:ins>
      <w:r w:rsidR="00873E1B" w:rsidRPr="00AC1342">
        <w:rPr>
          <w:rFonts w:asciiTheme="minorHAnsi" w:hAnsiTheme="minorHAnsi" w:cstheme="minorHAnsi"/>
          <w:highlight w:val="yellow"/>
          <w:rPrChange w:id="762" w:author="Author" w:date="2018-06-28T15:41:00Z">
            <w:rPr>
              <w:highlight w:val="yellow"/>
            </w:rPr>
          </w:rPrChange>
        </w:rPr>
        <w:t xml:space="preserve"> layers to separate</w:t>
      </w:r>
      <w:del w:id="763" w:author="Author" w:date="2018-06-28T08:07:00Z">
        <w:r w:rsidR="00873E1B" w:rsidRPr="00AC1342" w:rsidDel="00505CB3">
          <w:rPr>
            <w:rFonts w:asciiTheme="minorHAnsi" w:hAnsiTheme="minorHAnsi" w:cstheme="minorHAnsi"/>
            <w:highlight w:val="yellow"/>
            <w:rPrChange w:id="764" w:author="Author" w:date="2018-06-28T15:41:00Z">
              <w:rPr>
                <w:highlight w:val="yellow"/>
              </w:rPr>
            </w:rPrChange>
          </w:rPr>
          <w:delText xml:space="preserve"> (</w:delText>
        </w:r>
      </w:del>
      <w:del w:id="765" w:author="Author" w:date="2018-06-28T08:06:00Z">
        <w:r w:rsidR="00873E1B" w:rsidRPr="00AC1342" w:rsidDel="00505CB3">
          <w:rPr>
            <w:rFonts w:asciiTheme="minorHAnsi" w:hAnsiTheme="minorHAnsi" w:cstheme="minorHAnsi"/>
            <w:highlight w:val="yellow"/>
            <w:rPrChange w:id="766" w:author="Author" w:date="2018-06-28T15:41:00Z">
              <w:rPr>
                <w:highlight w:val="yellow"/>
              </w:rPr>
            </w:rPrChange>
          </w:rPr>
          <w:delText>this can take up to 10 minutes</w:delText>
        </w:r>
      </w:del>
      <w:del w:id="767" w:author="Author" w:date="2018-06-28T08:07:00Z">
        <w:r w:rsidR="00873E1B" w:rsidRPr="00AC1342" w:rsidDel="00505CB3">
          <w:rPr>
            <w:rFonts w:asciiTheme="minorHAnsi" w:hAnsiTheme="minorHAnsi" w:cstheme="minorHAnsi"/>
            <w:highlight w:val="yellow"/>
            <w:rPrChange w:id="768" w:author="Author" w:date="2018-06-28T15:41:00Z">
              <w:rPr>
                <w:highlight w:val="yellow"/>
              </w:rPr>
            </w:rPrChange>
          </w:rPr>
          <w:delText>)</w:delText>
        </w:r>
      </w:del>
      <w:r w:rsidR="00873E1B" w:rsidRPr="00AC1342">
        <w:rPr>
          <w:rFonts w:asciiTheme="minorHAnsi" w:hAnsiTheme="minorHAnsi" w:cstheme="minorHAnsi"/>
          <w:highlight w:val="yellow"/>
          <w:rPrChange w:id="769" w:author="Author" w:date="2018-06-28T15:41:00Z">
            <w:rPr>
              <w:highlight w:val="yellow"/>
            </w:rPr>
          </w:rPrChange>
        </w:rPr>
        <w:t xml:space="preserve"> then </w:t>
      </w:r>
      <w:del w:id="770" w:author="Author" w:date="2018-06-27T21:02:00Z">
        <w:r w:rsidR="00873E1B" w:rsidRPr="00AC1342" w:rsidDel="005B18DD">
          <w:rPr>
            <w:rFonts w:asciiTheme="minorHAnsi" w:hAnsiTheme="minorHAnsi" w:cstheme="minorHAnsi"/>
            <w:highlight w:val="yellow"/>
            <w:rPrChange w:id="771" w:author="Author" w:date="2018-06-28T15:41:00Z">
              <w:rPr>
                <w:highlight w:val="yellow"/>
              </w:rPr>
            </w:rPrChange>
          </w:rPr>
          <w:delText xml:space="preserve">add </w:delText>
        </w:r>
      </w:del>
      <w:ins w:id="772" w:author="Author" w:date="2018-06-27T21:02:00Z">
        <w:r w:rsidRPr="00AC1342">
          <w:rPr>
            <w:rFonts w:asciiTheme="minorHAnsi" w:hAnsiTheme="minorHAnsi" w:cstheme="minorHAnsi"/>
            <w:highlight w:val="yellow"/>
            <w:rPrChange w:id="773" w:author="Author" w:date="2018-06-28T15:41:00Z">
              <w:rPr>
                <w:highlight w:val="yellow"/>
              </w:rPr>
            </w:rPrChange>
          </w:rPr>
          <w:t xml:space="preserve">collect </w:t>
        </w:r>
      </w:ins>
      <w:r w:rsidR="00873E1B" w:rsidRPr="00AC1342">
        <w:rPr>
          <w:rFonts w:asciiTheme="minorHAnsi" w:hAnsiTheme="minorHAnsi" w:cstheme="minorHAnsi"/>
          <w:highlight w:val="yellow"/>
          <w:rPrChange w:id="774" w:author="Author" w:date="2018-06-28T15:41:00Z">
            <w:rPr>
              <w:highlight w:val="yellow"/>
            </w:rPr>
          </w:rPrChange>
        </w:rPr>
        <w:t xml:space="preserve">the aqueous (lower) layer back into the 250-mL beaker. </w:t>
      </w:r>
    </w:p>
    <w:p w14:paraId="0F30F8D8" w14:textId="77777777" w:rsidR="000C19B2" w:rsidRPr="00AC1342" w:rsidRDefault="000C19B2" w:rsidP="003D3E4A">
      <w:pPr>
        <w:pStyle w:val="ListParagraph"/>
        <w:ind w:left="0"/>
        <w:rPr>
          <w:rFonts w:asciiTheme="minorHAnsi" w:hAnsiTheme="minorHAnsi" w:cstheme="minorHAnsi"/>
          <w:highlight w:val="yellow"/>
          <w:rPrChange w:id="775" w:author="Author" w:date="2018-06-28T15:41:00Z">
            <w:rPr>
              <w:highlight w:val="yellow"/>
            </w:rPr>
          </w:rPrChange>
        </w:rPr>
      </w:pPr>
    </w:p>
    <w:p w14:paraId="3E7A6A38" w14:textId="09B8DAC9" w:rsidR="00873E1B" w:rsidRPr="00AC1342" w:rsidRDefault="000C19B2">
      <w:pPr>
        <w:ind w:left="709"/>
        <w:jc w:val="both"/>
        <w:rPr>
          <w:rFonts w:asciiTheme="minorHAnsi" w:hAnsiTheme="minorHAnsi" w:cstheme="minorHAnsi"/>
          <w:rPrChange w:id="776" w:author="Author" w:date="2018-06-28T15:41:00Z">
            <w:rPr/>
          </w:rPrChange>
        </w:rPr>
        <w:pPrChange w:id="777" w:author="Author" w:date="2018-06-28T15:43:00Z">
          <w:pPr>
            <w:ind w:left="709"/>
          </w:pPr>
        </w:pPrChange>
      </w:pPr>
      <w:del w:id="778" w:author="Author" w:date="2018-06-28T08:06:00Z">
        <w:r w:rsidRPr="00AC1342" w:rsidDel="00505CB3">
          <w:rPr>
            <w:rFonts w:asciiTheme="minorHAnsi" w:hAnsiTheme="minorHAnsi" w:cstheme="minorHAnsi"/>
            <w:rPrChange w:id="779" w:author="Author" w:date="2018-06-28T15:41:00Z">
              <w:rPr/>
            </w:rPrChange>
          </w:rPr>
          <w:delText>Note</w:delText>
        </w:r>
      </w:del>
      <w:ins w:id="780" w:author="Author" w:date="2018-06-28T08:06:00Z">
        <w:r w:rsidR="00505CB3" w:rsidRPr="00AC1342">
          <w:rPr>
            <w:rFonts w:asciiTheme="minorHAnsi" w:hAnsiTheme="minorHAnsi" w:cstheme="minorHAnsi"/>
            <w:rPrChange w:id="781" w:author="Author" w:date="2018-06-28T15:41:00Z">
              <w:rPr/>
            </w:rPrChange>
          </w:rPr>
          <w:t>NOTE</w:t>
        </w:r>
      </w:ins>
      <w:r w:rsidRPr="00AC1342">
        <w:rPr>
          <w:rFonts w:asciiTheme="minorHAnsi" w:hAnsiTheme="minorHAnsi" w:cstheme="minorHAnsi"/>
          <w:rPrChange w:id="782" w:author="Author" w:date="2018-06-28T15:41:00Z">
            <w:rPr/>
          </w:rPrChange>
        </w:rPr>
        <w:t xml:space="preserve">: </w:t>
      </w:r>
      <w:ins w:id="783" w:author="Author" w:date="2018-06-28T08:06:00Z">
        <w:r w:rsidR="00505CB3" w:rsidRPr="00AC1342">
          <w:rPr>
            <w:rFonts w:asciiTheme="minorHAnsi" w:hAnsiTheme="minorHAnsi" w:cstheme="minorHAnsi"/>
            <w:rPrChange w:id="784" w:author="Author" w:date="2018-06-28T15:41:00Z">
              <w:rPr/>
            </w:rPrChange>
          </w:rPr>
          <w:t xml:space="preserve">It can take </w:t>
        </w:r>
        <w:r w:rsidR="00505CB3" w:rsidRPr="00AC1342">
          <w:rPr>
            <w:rFonts w:asciiTheme="minorHAnsi" w:hAnsiTheme="minorHAnsi" w:cstheme="minorHAnsi"/>
            <w:rPrChange w:id="785" w:author="Author" w:date="2018-06-28T15:41:00Z">
              <w:rPr>
                <w:highlight w:val="yellow"/>
              </w:rPr>
            </w:rPrChange>
          </w:rPr>
          <w:t>to 10 minutes</w:t>
        </w:r>
        <w:r w:rsidR="00505CB3" w:rsidRPr="00AC1342">
          <w:rPr>
            <w:rFonts w:asciiTheme="minorHAnsi" w:hAnsiTheme="minorHAnsi" w:cstheme="minorHAnsi"/>
            <w:rPrChange w:id="786" w:author="Author" w:date="2018-06-28T15:41:00Z">
              <w:rPr/>
            </w:rPrChange>
          </w:rPr>
          <w:t xml:space="preserve"> for the layers to separate. </w:t>
        </w:r>
      </w:ins>
      <w:r w:rsidR="00873E1B" w:rsidRPr="00AC1342">
        <w:rPr>
          <w:rFonts w:asciiTheme="minorHAnsi" w:hAnsiTheme="minorHAnsi" w:cstheme="minorHAnsi"/>
          <w:rPrChange w:id="787" w:author="Author" w:date="2018-06-28T15:41:00Z">
            <w:rPr/>
          </w:rPrChange>
        </w:rPr>
        <w:t xml:space="preserve">Students are advised to carry out solvent optimization of TLCs while waiting for the first separation to occur (see </w:t>
      </w:r>
      <w:del w:id="788" w:author="Author" w:date="2018-06-28T08:54:00Z">
        <w:r w:rsidR="00873E1B" w:rsidRPr="00AC1342" w:rsidDel="00742AF1">
          <w:rPr>
            <w:rFonts w:asciiTheme="minorHAnsi" w:hAnsiTheme="minorHAnsi" w:cstheme="minorHAnsi"/>
            <w:rPrChange w:id="789" w:author="Author" w:date="2018-06-28T15:41:00Z">
              <w:rPr/>
            </w:rPrChange>
          </w:rPr>
          <w:delText xml:space="preserve">Part </w:delText>
        </w:r>
      </w:del>
      <w:ins w:id="790" w:author="Author" w:date="2018-06-28T08:54:00Z">
        <w:r w:rsidR="00742AF1" w:rsidRPr="00AC1342">
          <w:rPr>
            <w:rFonts w:asciiTheme="minorHAnsi" w:hAnsiTheme="minorHAnsi" w:cstheme="minorHAnsi"/>
            <w:rPrChange w:id="791" w:author="Author" w:date="2018-06-28T15:41:00Z">
              <w:rPr/>
            </w:rPrChange>
          </w:rPr>
          <w:t xml:space="preserve">steps </w:t>
        </w:r>
      </w:ins>
      <w:ins w:id="792" w:author="Author" w:date="2018-06-27T17:47:00Z">
        <w:r w:rsidR="00335024" w:rsidRPr="00AC1342">
          <w:rPr>
            <w:rFonts w:asciiTheme="minorHAnsi" w:hAnsiTheme="minorHAnsi" w:cstheme="minorHAnsi"/>
            <w:rPrChange w:id="793" w:author="Author" w:date="2018-06-28T15:41:00Z">
              <w:rPr/>
            </w:rPrChange>
          </w:rPr>
          <w:t>1.</w:t>
        </w:r>
      </w:ins>
      <w:r w:rsidR="00873E1B" w:rsidRPr="00AC1342">
        <w:rPr>
          <w:rFonts w:asciiTheme="minorHAnsi" w:hAnsiTheme="minorHAnsi" w:cstheme="minorHAnsi"/>
          <w:rPrChange w:id="794" w:author="Author" w:date="2018-06-28T15:41:00Z">
            <w:rPr/>
          </w:rPrChange>
        </w:rPr>
        <w:t xml:space="preserve">2).  </w:t>
      </w:r>
    </w:p>
    <w:p w14:paraId="7949B025" w14:textId="77777777" w:rsidR="00873E1B" w:rsidRPr="00AC1342" w:rsidRDefault="00873E1B">
      <w:pPr>
        <w:jc w:val="both"/>
        <w:rPr>
          <w:rFonts w:asciiTheme="minorHAnsi" w:hAnsiTheme="minorHAnsi" w:cstheme="minorHAnsi"/>
          <w:highlight w:val="yellow"/>
          <w:rPrChange w:id="795" w:author="Author" w:date="2018-06-28T15:41:00Z">
            <w:rPr>
              <w:highlight w:val="yellow"/>
            </w:rPr>
          </w:rPrChange>
        </w:rPr>
        <w:pPrChange w:id="796" w:author="Author" w:date="2018-06-28T15:43:00Z">
          <w:pPr/>
        </w:pPrChange>
      </w:pPr>
    </w:p>
    <w:p w14:paraId="1AF7786D" w14:textId="77777777" w:rsidR="00873E1B" w:rsidRPr="00AC1342" w:rsidRDefault="00873E1B">
      <w:pPr>
        <w:pStyle w:val="ListParagraph"/>
        <w:numPr>
          <w:ilvl w:val="2"/>
          <w:numId w:val="29"/>
        </w:numPr>
        <w:ind w:left="709" w:hanging="709"/>
        <w:rPr>
          <w:rFonts w:asciiTheme="minorHAnsi" w:hAnsiTheme="minorHAnsi" w:cstheme="minorHAnsi"/>
          <w:highlight w:val="yellow"/>
          <w:rPrChange w:id="797" w:author="Author" w:date="2018-06-28T15:41:00Z">
            <w:rPr>
              <w:highlight w:val="yellow"/>
            </w:rPr>
          </w:rPrChange>
        </w:rPr>
        <w:pPrChange w:id="798"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799" w:author="Author" w:date="2018-06-28T15:41:00Z">
            <w:rPr>
              <w:highlight w:val="yellow"/>
            </w:rPr>
          </w:rPrChange>
        </w:rPr>
        <w:t>Transfer the organic (top) layer (which contains the product) to a clean 250-mL conical flask, and then pour the bottom (aqueous) layer back into the separatory funnel.</w:t>
      </w:r>
    </w:p>
    <w:p w14:paraId="22D3A02D" w14:textId="77777777" w:rsidR="00873E1B" w:rsidRPr="00AC1342" w:rsidRDefault="00873E1B">
      <w:pPr>
        <w:ind w:left="709" w:hanging="709"/>
        <w:jc w:val="both"/>
        <w:rPr>
          <w:rFonts w:asciiTheme="minorHAnsi" w:hAnsiTheme="minorHAnsi" w:cstheme="minorHAnsi"/>
          <w:highlight w:val="yellow"/>
          <w:rPrChange w:id="800" w:author="Author" w:date="2018-06-28T15:41:00Z">
            <w:rPr>
              <w:highlight w:val="yellow"/>
            </w:rPr>
          </w:rPrChange>
        </w:rPr>
        <w:pPrChange w:id="801" w:author="Author" w:date="2018-06-28T15:43:00Z">
          <w:pPr>
            <w:ind w:left="709" w:hanging="709"/>
          </w:pPr>
        </w:pPrChange>
      </w:pPr>
    </w:p>
    <w:p w14:paraId="2BB4A921" w14:textId="31DE45B9" w:rsidR="00873E1B" w:rsidRPr="00AC1342" w:rsidRDefault="00873E1B">
      <w:pPr>
        <w:pStyle w:val="ListParagraph"/>
        <w:numPr>
          <w:ilvl w:val="2"/>
          <w:numId w:val="29"/>
        </w:numPr>
        <w:ind w:left="709" w:hanging="709"/>
        <w:rPr>
          <w:rFonts w:asciiTheme="minorHAnsi" w:hAnsiTheme="minorHAnsi" w:cstheme="minorHAnsi"/>
          <w:highlight w:val="yellow"/>
          <w:rPrChange w:id="802" w:author="Author" w:date="2018-06-28T15:41:00Z">
            <w:rPr>
              <w:highlight w:val="yellow"/>
            </w:rPr>
          </w:rPrChange>
        </w:rPr>
        <w:pPrChange w:id="803" w:author="Author" w:date="2018-06-28T15:43:00Z">
          <w:pPr>
            <w:pStyle w:val="ListParagraph"/>
            <w:numPr>
              <w:ilvl w:val="1"/>
              <w:numId w:val="29"/>
            </w:numPr>
            <w:ind w:left="0" w:hanging="432"/>
          </w:pPr>
        </w:pPrChange>
      </w:pPr>
      <w:commentRangeStart w:id="804"/>
      <w:commentRangeStart w:id="805"/>
      <w:r w:rsidRPr="00AC1342">
        <w:rPr>
          <w:rFonts w:asciiTheme="minorHAnsi" w:hAnsiTheme="minorHAnsi" w:cstheme="minorHAnsi"/>
          <w:highlight w:val="yellow"/>
          <w:rPrChange w:id="806" w:author="Author" w:date="2018-06-28T15:41:00Z">
            <w:rPr>
              <w:highlight w:val="yellow"/>
            </w:rPr>
          </w:rPrChange>
        </w:rPr>
        <w:t xml:space="preserve">Extract the aqueous layer </w:t>
      </w:r>
      <w:del w:id="807" w:author="Author" w:date="2018-06-28T08:43:00Z">
        <w:r w:rsidR="000C19B2" w:rsidRPr="00AC1342" w:rsidDel="0076344F">
          <w:rPr>
            <w:rFonts w:asciiTheme="minorHAnsi" w:hAnsiTheme="minorHAnsi" w:cstheme="minorHAnsi"/>
            <w:highlight w:val="yellow"/>
            <w:rPrChange w:id="808" w:author="Author" w:date="2018-06-28T15:41:00Z">
              <w:rPr>
                <w:highlight w:val="yellow"/>
              </w:rPr>
            </w:rPrChange>
          </w:rPr>
          <w:delText>for</w:delText>
        </w:r>
        <w:r w:rsidRPr="00AC1342" w:rsidDel="0076344F">
          <w:rPr>
            <w:rFonts w:asciiTheme="minorHAnsi" w:hAnsiTheme="minorHAnsi" w:cstheme="minorHAnsi"/>
            <w:highlight w:val="yellow"/>
            <w:rPrChange w:id="809" w:author="Author" w:date="2018-06-28T15:41:00Z">
              <w:rPr>
                <w:highlight w:val="yellow"/>
              </w:rPr>
            </w:rPrChange>
          </w:rPr>
          <w:delText xml:space="preserve"> </w:delText>
        </w:r>
      </w:del>
      <w:ins w:id="810" w:author="Author" w:date="2018-06-28T08:43:00Z">
        <w:r w:rsidR="0076344F" w:rsidRPr="00AC1342">
          <w:rPr>
            <w:rFonts w:asciiTheme="minorHAnsi" w:hAnsiTheme="minorHAnsi" w:cstheme="minorHAnsi"/>
            <w:highlight w:val="yellow"/>
            <w:rPrChange w:id="811" w:author="Author" w:date="2018-06-28T15:41:00Z">
              <w:rPr>
                <w:highlight w:val="yellow"/>
              </w:rPr>
            </w:rPrChange>
          </w:rPr>
          <w:t xml:space="preserve">a further </w:t>
        </w:r>
      </w:ins>
      <w:r w:rsidRPr="00AC1342">
        <w:rPr>
          <w:rFonts w:asciiTheme="minorHAnsi" w:hAnsiTheme="minorHAnsi" w:cstheme="minorHAnsi"/>
          <w:highlight w:val="yellow"/>
          <w:rPrChange w:id="812" w:author="Author" w:date="2018-06-28T15:41:00Z">
            <w:rPr>
              <w:highlight w:val="yellow"/>
            </w:rPr>
          </w:rPrChange>
        </w:rPr>
        <w:t xml:space="preserve">two </w:t>
      </w:r>
      <w:del w:id="813" w:author="Author" w:date="2018-06-28T08:43:00Z">
        <w:r w:rsidR="000C19B2" w:rsidRPr="00AC1342" w:rsidDel="0076344F">
          <w:rPr>
            <w:rFonts w:asciiTheme="minorHAnsi" w:hAnsiTheme="minorHAnsi" w:cstheme="minorHAnsi"/>
            <w:highlight w:val="yellow"/>
            <w:rPrChange w:id="814" w:author="Author" w:date="2018-06-28T15:41:00Z">
              <w:rPr>
                <w:highlight w:val="yellow"/>
              </w:rPr>
            </w:rPrChange>
          </w:rPr>
          <w:delText xml:space="preserve">more </w:delText>
        </w:r>
      </w:del>
      <w:r w:rsidRPr="00AC1342">
        <w:rPr>
          <w:rFonts w:asciiTheme="minorHAnsi" w:hAnsiTheme="minorHAnsi" w:cstheme="minorHAnsi"/>
          <w:highlight w:val="yellow"/>
          <w:rPrChange w:id="815" w:author="Author" w:date="2018-06-28T15:41:00Z">
            <w:rPr>
              <w:highlight w:val="yellow"/>
            </w:rPr>
          </w:rPrChange>
        </w:rPr>
        <w:t>times with hexane (2x 30 mL).</w:t>
      </w:r>
      <w:commentRangeEnd w:id="804"/>
      <w:r w:rsidR="000C19B2" w:rsidRPr="00AC1342">
        <w:rPr>
          <w:rStyle w:val="CommentReference"/>
          <w:rFonts w:asciiTheme="minorHAnsi" w:hAnsiTheme="minorHAnsi" w:cstheme="minorHAnsi"/>
          <w:rPrChange w:id="816" w:author="Author" w:date="2018-06-28T15:41:00Z">
            <w:rPr>
              <w:rStyle w:val="CommentReference"/>
            </w:rPr>
          </w:rPrChange>
        </w:rPr>
        <w:commentReference w:id="804"/>
      </w:r>
      <w:commentRangeEnd w:id="805"/>
      <w:r w:rsidR="008E32A4" w:rsidRPr="00AC1342">
        <w:rPr>
          <w:rStyle w:val="CommentReference"/>
          <w:rFonts w:asciiTheme="minorHAnsi" w:hAnsiTheme="minorHAnsi" w:cstheme="minorHAnsi"/>
          <w:rPrChange w:id="817" w:author="Author" w:date="2018-06-28T15:41:00Z">
            <w:rPr>
              <w:rStyle w:val="CommentReference"/>
            </w:rPr>
          </w:rPrChange>
        </w:rPr>
        <w:commentReference w:id="805"/>
      </w:r>
    </w:p>
    <w:p w14:paraId="4CC9151A" w14:textId="77777777" w:rsidR="00873E1B" w:rsidRPr="00AC1342" w:rsidRDefault="00873E1B">
      <w:pPr>
        <w:ind w:left="709" w:hanging="709"/>
        <w:jc w:val="both"/>
        <w:rPr>
          <w:rFonts w:asciiTheme="minorHAnsi" w:hAnsiTheme="minorHAnsi" w:cstheme="minorHAnsi"/>
          <w:highlight w:val="yellow"/>
          <w:rPrChange w:id="818" w:author="Author" w:date="2018-06-28T15:41:00Z">
            <w:rPr>
              <w:highlight w:val="yellow"/>
            </w:rPr>
          </w:rPrChange>
        </w:rPr>
        <w:pPrChange w:id="819" w:author="Author" w:date="2018-06-28T15:43:00Z">
          <w:pPr>
            <w:ind w:left="709" w:hanging="709"/>
          </w:pPr>
        </w:pPrChange>
      </w:pPr>
    </w:p>
    <w:p w14:paraId="593B7689" w14:textId="563D8E42" w:rsidR="00873E1B" w:rsidRPr="00AC1342" w:rsidRDefault="000C19B2">
      <w:pPr>
        <w:pStyle w:val="ListParagraph"/>
        <w:numPr>
          <w:ilvl w:val="2"/>
          <w:numId w:val="29"/>
        </w:numPr>
        <w:ind w:left="709" w:hanging="709"/>
        <w:rPr>
          <w:rFonts w:asciiTheme="minorHAnsi" w:hAnsiTheme="minorHAnsi" w:cstheme="minorHAnsi"/>
          <w:highlight w:val="yellow"/>
          <w:rPrChange w:id="820" w:author="Author" w:date="2018-06-28T15:41:00Z">
            <w:rPr>
              <w:highlight w:val="yellow"/>
            </w:rPr>
          </w:rPrChange>
        </w:rPr>
        <w:pPrChange w:id="821"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822" w:author="Author" w:date="2018-06-28T15:41:00Z">
            <w:rPr>
              <w:highlight w:val="yellow"/>
            </w:rPr>
          </w:rPrChange>
        </w:rPr>
        <w:t>Combine t</w:t>
      </w:r>
      <w:r w:rsidR="00873E1B" w:rsidRPr="00AC1342">
        <w:rPr>
          <w:rFonts w:asciiTheme="minorHAnsi" w:hAnsiTheme="minorHAnsi" w:cstheme="minorHAnsi"/>
          <w:highlight w:val="yellow"/>
          <w:rPrChange w:id="823" w:author="Author" w:date="2018-06-28T15:41:00Z">
            <w:rPr>
              <w:highlight w:val="yellow"/>
            </w:rPr>
          </w:rPrChange>
        </w:rPr>
        <w:t>he organic (top) layers into the same flask after each extraction.</w:t>
      </w:r>
    </w:p>
    <w:p w14:paraId="593F5BC8" w14:textId="77777777" w:rsidR="00873E1B" w:rsidRPr="00AC1342" w:rsidRDefault="00873E1B">
      <w:pPr>
        <w:ind w:left="709" w:hanging="709"/>
        <w:jc w:val="both"/>
        <w:rPr>
          <w:rFonts w:asciiTheme="minorHAnsi" w:hAnsiTheme="minorHAnsi" w:cstheme="minorHAnsi"/>
          <w:highlight w:val="yellow"/>
          <w:rPrChange w:id="824" w:author="Author" w:date="2018-06-28T15:41:00Z">
            <w:rPr>
              <w:highlight w:val="yellow"/>
            </w:rPr>
          </w:rPrChange>
        </w:rPr>
        <w:pPrChange w:id="825" w:author="Author" w:date="2018-06-28T15:43:00Z">
          <w:pPr>
            <w:ind w:left="709" w:hanging="709"/>
          </w:pPr>
        </w:pPrChange>
      </w:pPr>
    </w:p>
    <w:p w14:paraId="6EB0E4B7" w14:textId="14DE5626" w:rsidR="00873E1B" w:rsidRPr="00AC1342" w:rsidRDefault="00873E1B">
      <w:pPr>
        <w:pStyle w:val="ListParagraph"/>
        <w:numPr>
          <w:ilvl w:val="2"/>
          <w:numId w:val="29"/>
        </w:numPr>
        <w:ind w:left="709" w:hanging="709"/>
        <w:rPr>
          <w:rFonts w:asciiTheme="minorHAnsi" w:hAnsiTheme="minorHAnsi" w:cstheme="minorHAnsi"/>
          <w:highlight w:val="yellow"/>
          <w:rPrChange w:id="826" w:author="Author" w:date="2018-06-28T15:41:00Z">
            <w:rPr>
              <w:highlight w:val="yellow"/>
            </w:rPr>
          </w:rPrChange>
        </w:rPr>
        <w:pPrChange w:id="827"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828" w:author="Author" w:date="2018-06-28T15:41:00Z">
            <w:rPr>
              <w:highlight w:val="yellow"/>
            </w:rPr>
          </w:rPrChange>
        </w:rPr>
        <w:t xml:space="preserve">After the third liquid-liquid extraction, pour the combined organic extract into the separatory funnel, and wash with </w:t>
      </w:r>
      <w:r w:rsidR="000C19B2" w:rsidRPr="00AC1342">
        <w:rPr>
          <w:rFonts w:asciiTheme="minorHAnsi" w:hAnsiTheme="minorHAnsi" w:cstheme="minorHAnsi"/>
          <w:highlight w:val="yellow"/>
          <w:rPrChange w:id="829" w:author="Author" w:date="2018-06-28T15:41:00Z">
            <w:rPr>
              <w:highlight w:val="yellow"/>
            </w:rPr>
          </w:rPrChange>
        </w:rPr>
        <w:t xml:space="preserve">100 mL of </w:t>
      </w:r>
      <w:r w:rsidRPr="00AC1342">
        <w:rPr>
          <w:rFonts w:asciiTheme="minorHAnsi" w:hAnsiTheme="minorHAnsi" w:cstheme="minorHAnsi"/>
          <w:highlight w:val="yellow"/>
          <w:rPrChange w:id="830" w:author="Author" w:date="2018-06-28T15:41:00Z">
            <w:rPr>
              <w:highlight w:val="yellow"/>
            </w:rPr>
          </w:rPrChange>
        </w:rPr>
        <w:t>H</w:t>
      </w:r>
      <w:r w:rsidRPr="00AC1342">
        <w:rPr>
          <w:rFonts w:asciiTheme="minorHAnsi" w:hAnsiTheme="minorHAnsi" w:cstheme="minorHAnsi"/>
          <w:highlight w:val="yellow"/>
          <w:vertAlign w:val="subscript"/>
          <w:rPrChange w:id="831" w:author="Author" w:date="2018-06-28T15:41:00Z">
            <w:rPr>
              <w:highlight w:val="yellow"/>
              <w:vertAlign w:val="subscript"/>
            </w:rPr>
          </w:rPrChange>
        </w:rPr>
        <w:t>2</w:t>
      </w:r>
      <w:r w:rsidRPr="00AC1342">
        <w:rPr>
          <w:rFonts w:asciiTheme="minorHAnsi" w:hAnsiTheme="minorHAnsi" w:cstheme="minorHAnsi"/>
          <w:highlight w:val="yellow"/>
          <w:rPrChange w:id="832" w:author="Author" w:date="2018-06-28T15:41:00Z">
            <w:rPr>
              <w:highlight w:val="yellow"/>
            </w:rPr>
          </w:rPrChange>
        </w:rPr>
        <w:t>O by shaking vigorously. Collect the</w:t>
      </w:r>
      <w:r w:rsidR="000C19B2" w:rsidRPr="00AC1342">
        <w:rPr>
          <w:rFonts w:asciiTheme="minorHAnsi" w:hAnsiTheme="minorHAnsi" w:cstheme="minorHAnsi"/>
          <w:highlight w:val="yellow"/>
          <w:rPrChange w:id="833" w:author="Author" w:date="2018-06-28T15:41:00Z">
            <w:rPr>
              <w:highlight w:val="yellow"/>
            </w:rPr>
          </w:rPrChange>
        </w:rPr>
        <w:t xml:space="preserve"> </w:t>
      </w:r>
      <w:del w:id="834" w:author="Author" w:date="2018-06-28T08:12:00Z">
        <w:r w:rsidR="000C19B2" w:rsidRPr="00AC1342" w:rsidDel="00E76C0F">
          <w:rPr>
            <w:rFonts w:asciiTheme="minorHAnsi" w:hAnsiTheme="minorHAnsi" w:cstheme="minorHAnsi"/>
            <w:highlight w:val="yellow"/>
            <w:rPrChange w:id="835" w:author="Author" w:date="2018-06-28T15:41:00Z">
              <w:rPr>
                <w:highlight w:val="yellow"/>
              </w:rPr>
            </w:rPrChange>
          </w:rPr>
          <w:delText>top</w:delText>
        </w:r>
        <w:r w:rsidRPr="00AC1342" w:rsidDel="00E76C0F">
          <w:rPr>
            <w:rFonts w:asciiTheme="minorHAnsi" w:hAnsiTheme="minorHAnsi" w:cstheme="minorHAnsi"/>
            <w:highlight w:val="yellow"/>
            <w:rPrChange w:id="836" w:author="Author" w:date="2018-06-28T15:41:00Z">
              <w:rPr>
                <w:highlight w:val="yellow"/>
              </w:rPr>
            </w:rPrChange>
          </w:rPr>
          <w:delText xml:space="preserve"> </w:delText>
        </w:r>
      </w:del>
      <w:r w:rsidRPr="00AC1342">
        <w:rPr>
          <w:rFonts w:asciiTheme="minorHAnsi" w:hAnsiTheme="minorHAnsi" w:cstheme="minorHAnsi"/>
          <w:highlight w:val="yellow"/>
          <w:rPrChange w:id="837" w:author="Author" w:date="2018-06-28T15:41:00Z">
            <w:rPr>
              <w:highlight w:val="yellow"/>
            </w:rPr>
          </w:rPrChange>
        </w:rPr>
        <w:t xml:space="preserve">organic </w:t>
      </w:r>
      <w:ins w:id="838" w:author="Author" w:date="2018-06-28T08:12:00Z">
        <w:r w:rsidR="00E76C0F" w:rsidRPr="00AC1342">
          <w:rPr>
            <w:rFonts w:asciiTheme="minorHAnsi" w:hAnsiTheme="minorHAnsi" w:cstheme="minorHAnsi"/>
            <w:highlight w:val="yellow"/>
            <w:rPrChange w:id="839" w:author="Author" w:date="2018-06-28T15:41:00Z">
              <w:rPr>
                <w:highlight w:val="yellow"/>
              </w:rPr>
            </w:rPrChange>
          </w:rPr>
          <w:t xml:space="preserve">(top) </w:t>
        </w:r>
      </w:ins>
      <w:r w:rsidRPr="00AC1342">
        <w:rPr>
          <w:rFonts w:asciiTheme="minorHAnsi" w:hAnsiTheme="minorHAnsi" w:cstheme="minorHAnsi"/>
          <w:highlight w:val="yellow"/>
          <w:rPrChange w:id="840" w:author="Author" w:date="2018-06-28T15:41:00Z">
            <w:rPr>
              <w:highlight w:val="yellow"/>
            </w:rPr>
          </w:rPrChange>
        </w:rPr>
        <w:t xml:space="preserve">layer into a clean 250-mL conical flask and </w:t>
      </w:r>
      <w:commentRangeStart w:id="841"/>
      <w:commentRangeStart w:id="842"/>
      <w:r w:rsidRPr="00AC1342">
        <w:rPr>
          <w:rFonts w:asciiTheme="minorHAnsi" w:hAnsiTheme="minorHAnsi" w:cstheme="minorHAnsi"/>
          <w:highlight w:val="yellow"/>
          <w:rPrChange w:id="843" w:author="Author" w:date="2018-06-28T15:41:00Z">
            <w:rPr>
              <w:highlight w:val="yellow"/>
            </w:rPr>
          </w:rPrChange>
        </w:rPr>
        <w:t>dry by adding MgSO</w:t>
      </w:r>
      <w:commentRangeEnd w:id="841"/>
      <w:r w:rsidR="000C19B2" w:rsidRPr="00AC1342">
        <w:rPr>
          <w:rStyle w:val="CommentReference"/>
          <w:rFonts w:asciiTheme="minorHAnsi" w:hAnsiTheme="minorHAnsi" w:cstheme="minorHAnsi"/>
          <w:rPrChange w:id="844" w:author="Author" w:date="2018-06-28T15:41:00Z">
            <w:rPr>
              <w:rStyle w:val="CommentReference"/>
            </w:rPr>
          </w:rPrChange>
        </w:rPr>
        <w:commentReference w:id="841"/>
      </w:r>
      <w:commentRangeEnd w:id="842"/>
      <w:r w:rsidR="005B18DD" w:rsidRPr="00AC1342">
        <w:rPr>
          <w:rStyle w:val="CommentReference"/>
          <w:rFonts w:asciiTheme="minorHAnsi" w:hAnsiTheme="minorHAnsi" w:cstheme="minorHAnsi"/>
          <w:rPrChange w:id="845" w:author="Author" w:date="2018-06-28T15:41:00Z">
            <w:rPr>
              <w:rStyle w:val="CommentReference"/>
            </w:rPr>
          </w:rPrChange>
        </w:rPr>
        <w:commentReference w:id="842"/>
      </w:r>
      <w:r w:rsidRPr="00AC1342">
        <w:rPr>
          <w:rFonts w:asciiTheme="minorHAnsi" w:hAnsiTheme="minorHAnsi" w:cstheme="minorHAnsi"/>
          <w:highlight w:val="yellow"/>
          <w:vertAlign w:val="subscript"/>
          <w:rPrChange w:id="846" w:author="Author" w:date="2018-06-28T15:41:00Z">
            <w:rPr>
              <w:highlight w:val="yellow"/>
              <w:vertAlign w:val="subscript"/>
            </w:rPr>
          </w:rPrChange>
        </w:rPr>
        <w:t>4</w:t>
      </w:r>
      <w:r w:rsidRPr="00AC1342">
        <w:rPr>
          <w:rFonts w:asciiTheme="minorHAnsi" w:hAnsiTheme="minorHAnsi" w:cstheme="minorHAnsi"/>
          <w:highlight w:val="yellow"/>
          <w:rPrChange w:id="847" w:author="Author" w:date="2018-06-28T15:41:00Z">
            <w:rPr>
              <w:highlight w:val="yellow"/>
            </w:rPr>
          </w:rPrChange>
        </w:rPr>
        <w:t xml:space="preserve"> and swirling the flask.</w:t>
      </w:r>
    </w:p>
    <w:p w14:paraId="13433140" w14:textId="77777777" w:rsidR="00873E1B" w:rsidRPr="00AC1342" w:rsidRDefault="00873E1B">
      <w:pPr>
        <w:ind w:left="709" w:hanging="709"/>
        <w:jc w:val="both"/>
        <w:rPr>
          <w:rFonts w:asciiTheme="minorHAnsi" w:hAnsiTheme="minorHAnsi" w:cstheme="minorHAnsi"/>
          <w:highlight w:val="yellow"/>
          <w:rPrChange w:id="848" w:author="Author" w:date="2018-06-28T15:41:00Z">
            <w:rPr>
              <w:highlight w:val="yellow"/>
            </w:rPr>
          </w:rPrChange>
        </w:rPr>
        <w:pPrChange w:id="849" w:author="Author" w:date="2018-06-28T15:43:00Z">
          <w:pPr>
            <w:ind w:left="709" w:hanging="709"/>
          </w:pPr>
        </w:pPrChange>
      </w:pPr>
    </w:p>
    <w:p w14:paraId="26332BC6" w14:textId="77777777" w:rsidR="00EF5402" w:rsidRPr="00AC1342" w:rsidRDefault="00873E1B" w:rsidP="003D3E4A">
      <w:pPr>
        <w:pStyle w:val="ListParagraph"/>
        <w:numPr>
          <w:ilvl w:val="2"/>
          <w:numId w:val="29"/>
        </w:numPr>
        <w:ind w:left="709" w:hanging="709"/>
        <w:rPr>
          <w:ins w:id="850" w:author="Author" w:date="2018-06-28T13:30:00Z"/>
          <w:rFonts w:asciiTheme="minorHAnsi" w:hAnsiTheme="minorHAnsi" w:cstheme="minorHAnsi"/>
          <w:highlight w:val="yellow"/>
          <w:rPrChange w:id="851" w:author="Author" w:date="2018-06-28T15:41:00Z">
            <w:rPr>
              <w:ins w:id="852" w:author="Author" w:date="2018-06-28T13:30:00Z"/>
              <w:highlight w:val="yellow"/>
            </w:rPr>
          </w:rPrChange>
        </w:rPr>
      </w:pPr>
      <w:r w:rsidRPr="00AC1342">
        <w:rPr>
          <w:rFonts w:asciiTheme="minorHAnsi" w:hAnsiTheme="minorHAnsi" w:cstheme="minorHAnsi"/>
          <w:highlight w:val="yellow"/>
          <w:rPrChange w:id="853" w:author="Author" w:date="2018-06-28T15:41:00Z">
            <w:rPr>
              <w:highlight w:val="yellow"/>
            </w:rPr>
          </w:rPrChange>
        </w:rPr>
        <w:t xml:space="preserve">Filter the ensuing mixture through fluted filter paper </w:t>
      </w:r>
      <w:ins w:id="854" w:author="Author" w:date="2018-06-28T13:29:00Z">
        <w:r w:rsidR="00677346" w:rsidRPr="00AC1342">
          <w:rPr>
            <w:rFonts w:asciiTheme="minorHAnsi" w:hAnsiTheme="minorHAnsi" w:cstheme="minorHAnsi"/>
            <w:highlight w:val="yellow"/>
            <w:rPrChange w:id="855" w:author="Author" w:date="2018-06-28T15:41:00Z">
              <w:rPr>
                <w:highlight w:val="yellow"/>
              </w:rPr>
            </w:rPrChange>
          </w:rPr>
          <w:t>contained in a glass funnel</w:t>
        </w:r>
      </w:ins>
      <w:ins w:id="856" w:author="Author" w:date="2018-06-28T13:30:00Z">
        <w:r w:rsidR="00EF5402" w:rsidRPr="00AC1342">
          <w:rPr>
            <w:rFonts w:asciiTheme="minorHAnsi" w:hAnsiTheme="minorHAnsi" w:cstheme="minorHAnsi"/>
            <w:highlight w:val="yellow"/>
            <w:rPrChange w:id="857" w:author="Author" w:date="2018-06-28T15:41:00Z">
              <w:rPr>
                <w:highlight w:val="yellow"/>
              </w:rPr>
            </w:rPrChange>
          </w:rPr>
          <w:t xml:space="preserve"> </w:t>
        </w:r>
      </w:ins>
      <w:r w:rsidRPr="00AC1342">
        <w:rPr>
          <w:rFonts w:asciiTheme="minorHAnsi" w:hAnsiTheme="minorHAnsi" w:cstheme="minorHAnsi"/>
          <w:highlight w:val="yellow"/>
          <w:rPrChange w:id="858" w:author="Author" w:date="2018-06-28T15:41:00Z">
            <w:rPr>
              <w:highlight w:val="yellow"/>
            </w:rPr>
          </w:rPrChange>
        </w:rPr>
        <w:t>into a pre-weighed 250-mL round-bottom flask.</w:t>
      </w:r>
      <w:ins w:id="859" w:author="Author" w:date="2018-06-27T21:36:00Z">
        <w:del w:id="860" w:author="Author" w:date="2018-06-28T08:13:00Z">
          <w:r w:rsidR="002456CF" w:rsidRPr="00AC1342" w:rsidDel="00E76C0F">
            <w:rPr>
              <w:rFonts w:asciiTheme="minorHAnsi" w:hAnsiTheme="minorHAnsi" w:cstheme="minorHAnsi"/>
              <w:highlight w:val="yellow"/>
              <w:rPrChange w:id="861" w:author="Author" w:date="2018-06-28T15:41:00Z">
                <w:rPr>
                  <w:highlight w:val="yellow"/>
                </w:rPr>
              </w:rPrChange>
            </w:rPr>
            <w:delText xml:space="preserve"> </w:delText>
          </w:r>
        </w:del>
        <w:r w:rsidR="002456CF" w:rsidRPr="00AC1342">
          <w:rPr>
            <w:rFonts w:asciiTheme="minorHAnsi" w:hAnsiTheme="minorHAnsi" w:cstheme="minorHAnsi"/>
            <w:highlight w:val="yellow"/>
            <w:rPrChange w:id="862" w:author="Author" w:date="2018-06-28T15:41:00Z">
              <w:rPr>
                <w:highlight w:val="yellow"/>
              </w:rPr>
            </w:rPrChange>
          </w:rPr>
          <w:t xml:space="preserve"> </w:t>
        </w:r>
      </w:ins>
    </w:p>
    <w:p w14:paraId="36E122DA" w14:textId="14231A22" w:rsidR="00EF5402" w:rsidRPr="00AC1342" w:rsidRDefault="002456CF">
      <w:pPr>
        <w:jc w:val="both"/>
        <w:rPr>
          <w:ins w:id="863" w:author="Author" w:date="2018-06-28T13:30:00Z"/>
          <w:rFonts w:asciiTheme="minorHAnsi" w:hAnsiTheme="minorHAnsi" w:cstheme="minorHAnsi"/>
          <w:highlight w:val="yellow"/>
          <w:rPrChange w:id="864" w:author="Author" w:date="2018-06-28T15:41:00Z">
            <w:rPr>
              <w:ins w:id="865" w:author="Author" w:date="2018-06-28T13:30:00Z"/>
              <w:highlight w:val="yellow"/>
            </w:rPr>
          </w:rPrChange>
        </w:rPr>
        <w:pPrChange w:id="866" w:author="Author" w:date="2018-06-28T15:43:00Z">
          <w:pPr>
            <w:pStyle w:val="ListParagraph"/>
            <w:numPr>
              <w:ilvl w:val="2"/>
              <w:numId w:val="29"/>
            </w:numPr>
            <w:ind w:left="2304" w:hanging="504"/>
          </w:pPr>
        </w:pPrChange>
      </w:pPr>
      <w:moveFromRangeStart w:id="867" w:author="Author" w:date="2018-06-28T13:30:00Z" w:name="move517955968"/>
      <w:moveFrom w:id="868" w:author="Author" w:date="2018-06-28T13:30:00Z">
        <w:ins w:id="869" w:author="Author" w:date="2018-06-27T21:36:00Z">
          <w:r w:rsidRPr="00AC1342" w:rsidDel="00EF5402">
            <w:rPr>
              <w:rFonts w:asciiTheme="minorHAnsi" w:hAnsiTheme="minorHAnsi" w:cstheme="minorHAnsi"/>
              <w:highlight w:val="yellow"/>
              <w:rPrChange w:id="870" w:author="Author" w:date="2018-06-28T15:41:00Z">
                <w:rPr>
                  <w:highlight w:val="yellow"/>
                </w:rPr>
              </w:rPrChange>
            </w:rPr>
            <w:t>The solid residue (hydrated MgSO</w:t>
          </w:r>
          <w:r w:rsidRPr="00AC1342" w:rsidDel="00EF5402">
            <w:rPr>
              <w:rFonts w:asciiTheme="minorHAnsi" w:hAnsiTheme="minorHAnsi" w:cstheme="minorHAnsi"/>
              <w:highlight w:val="yellow"/>
              <w:vertAlign w:val="subscript"/>
              <w:rPrChange w:id="871" w:author="Author" w:date="2018-06-28T15:41:00Z">
                <w:rPr>
                  <w:highlight w:val="yellow"/>
                </w:rPr>
              </w:rPrChange>
            </w:rPr>
            <w:t>4</w:t>
          </w:r>
          <w:r w:rsidRPr="00AC1342" w:rsidDel="00EF5402">
            <w:rPr>
              <w:rFonts w:asciiTheme="minorHAnsi" w:hAnsiTheme="minorHAnsi" w:cstheme="minorHAnsi"/>
              <w:highlight w:val="yellow"/>
              <w:rPrChange w:id="872" w:author="Author" w:date="2018-06-28T15:41:00Z">
                <w:rPr>
                  <w:highlight w:val="yellow"/>
                </w:rPr>
              </w:rPrChange>
            </w:rPr>
            <w:t>) can be discarded in the waste.</w:t>
          </w:r>
        </w:ins>
      </w:moveFrom>
      <w:moveFromRangeEnd w:id="867"/>
    </w:p>
    <w:p w14:paraId="7534816A" w14:textId="77777777" w:rsidR="00EF5402" w:rsidRPr="00AC1342" w:rsidRDefault="00EF5402">
      <w:pPr>
        <w:pStyle w:val="ListParagraph"/>
        <w:ind w:left="709"/>
        <w:rPr>
          <w:moveTo w:id="873" w:author="Author" w:date="2018-06-28T13:30:00Z"/>
          <w:rFonts w:asciiTheme="minorHAnsi" w:hAnsiTheme="minorHAnsi" w:cstheme="minorHAnsi"/>
          <w:rPrChange w:id="874" w:author="Author" w:date="2018-06-28T15:41:00Z">
            <w:rPr>
              <w:moveTo w:id="875" w:author="Author" w:date="2018-06-28T13:30:00Z"/>
              <w:highlight w:val="yellow"/>
            </w:rPr>
          </w:rPrChange>
        </w:rPr>
        <w:pPrChange w:id="876" w:author="Author" w:date="2018-06-28T15:43:00Z">
          <w:pPr>
            <w:pStyle w:val="ListParagraph"/>
            <w:numPr>
              <w:ilvl w:val="2"/>
              <w:numId w:val="29"/>
            </w:numPr>
            <w:ind w:left="709" w:hanging="709"/>
          </w:pPr>
        </w:pPrChange>
      </w:pPr>
      <w:ins w:id="877" w:author="Author" w:date="2018-06-28T13:30:00Z">
        <w:r w:rsidRPr="00AC1342">
          <w:rPr>
            <w:rFonts w:asciiTheme="minorHAnsi" w:hAnsiTheme="minorHAnsi" w:cstheme="minorHAnsi"/>
            <w:rPrChange w:id="878" w:author="Author" w:date="2018-06-28T15:41:00Z">
              <w:rPr/>
            </w:rPrChange>
          </w:rPr>
          <w:t xml:space="preserve">NOTE: </w:t>
        </w:r>
      </w:ins>
      <w:moveToRangeStart w:id="879" w:author="Author" w:date="2018-06-28T13:30:00Z" w:name="move517955968"/>
      <w:moveTo w:id="880" w:author="Author" w:date="2018-06-28T13:30:00Z">
        <w:r w:rsidRPr="00AC1342">
          <w:rPr>
            <w:rFonts w:asciiTheme="minorHAnsi" w:hAnsiTheme="minorHAnsi" w:cstheme="minorHAnsi"/>
            <w:rPrChange w:id="881" w:author="Author" w:date="2018-06-28T15:41:00Z">
              <w:rPr>
                <w:highlight w:val="yellow"/>
              </w:rPr>
            </w:rPrChange>
          </w:rPr>
          <w:t>The solid residue (hydrated MgSO</w:t>
        </w:r>
        <w:r w:rsidRPr="00AC1342">
          <w:rPr>
            <w:rFonts w:asciiTheme="minorHAnsi" w:hAnsiTheme="minorHAnsi" w:cstheme="minorHAnsi"/>
            <w:vertAlign w:val="subscript"/>
            <w:rPrChange w:id="882" w:author="Author" w:date="2018-06-28T15:41:00Z">
              <w:rPr>
                <w:highlight w:val="yellow"/>
                <w:vertAlign w:val="subscript"/>
              </w:rPr>
            </w:rPrChange>
          </w:rPr>
          <w:t>4</w:t>
        </w:r>
        <w:r w:rsidRPr="00AC1342">
          <w:rPr>
            <w:rFonts w:asciiTheme="minorHAnsi" w:hAnsiTheme="minorHAnsi" w:cstheme="minorHAnsi"/>
            <w:rPrChange w:id="883" w:author="Author" w:date="2018-06-28T15:41:00Z">
              <w:rPr>
                <w:highlight w:val="yellow"/>
              </w:rPr>
            </w:rPrChange>
          </w:rPr>
          <w:t>) can be discarded in the waste.</w:t>
        </w:r>
      </w:moveTo>
    </w:p>
    <w:moveToRangeEnd w:id="879"/>
    <w:p w14:paraId="490F3369" w14:textId="43462634" w:rsidR="00EF5402" w:rsidRPr="00AC1342" w:rsidRDefault="00EF5402">
      <w:pPr>
        <w:pStyle w:val="ListParagraph"/>
        <w:ind w:left="709"/>
        <w:rPr>
          <w:rFonts w:asciiTheme="minorHAnsi" w:hAnsiTheme="minorHAnsi" w:cstheme="minorHAnsi"/>
          <w:highlight w:val="yellow"/>
          <w:rPrChange w:id="884" w:author="Author" w:date="2018-06-28T15:41:00Z">
            <w:rPr>
              <w:highlight w:val="yellow"/>
            </w:rPr>
          </w:rPrChange>
        </w:rPr>
        <w:pPrChange w:id="885" w:author="Author" w:date="2018-06-28T13:30:00Z">
          <w:pPr>
            <w:pStyle w:val="ListParagraph"/>
            <w:numPr>
              <w:ilvl w:val="1"/>
              <w:numId w:val="29"/>
            </w:numPr>
            <w:ind w:left="0" w:hanging="432"/>
          </w:pPr>
        </w:pPrChange>
      </w:pPr>
    </w:p>
    <w:p w14:paraId="0D4E33AC" w14:textId="77777777" w:rsidR="00873E1B" w:rsidRPr="00AC1342" w:rsidRDefault="00873E1B" w:rsidP="00BA5DF3">
      <w:pPr>
        <w:ind w:left="709" w:hanging="709"/>
        <w:rPr>
          <w:rFonts w:asciiTheme="minorHAnsi" w:hAnsiTheme="minorHAnsi" w:cstheme="minorHAnsi"/>
          <w:highlight w:val="yellow"/>
          <w:rPrChange w:id="886" w:author="Author" w:date="2018-06-28T15:41:00Z">
            <w:rPr>
              <w:highlight w:val="yellow"/>
            </w:rPr>
          </w:rPrChange>
        </w:rPr>
      </w:pPr>
    </w:p>
    <w:p w14:paraId="0C211724" w14:textId="70BBD4E7" w:rsidR="00873E1B" w:rsidRPr="00AC1342" w:rsidRDefault="00873E1B">
      <w:pPr>
        <w:pStyle w:val="ListParagraph"/>
        <w:numPr>
          <w:ilvl w:val="2"/>
          <w:numId w:val="29"/>
        </w:numPr>
        <w:ind w:left="709" w:hanging="709"/>
        <w:rPr>
          <w:rFonts w:asciiTheme="minorHAnsi" w:hAnsiTheme="minorHAnsi" w:cstheme="minorHAnsi"/>
          <w:highlight w:val="yellow"/>
          <w:rPrChange w:id="887" w:author="Author" w:date="2018-06-28T15:41:00Z">
            <w:rPr>
              <w:highlight w:val="yellow"/>
            </w:rPr>
          </w:rPrChange>
        </w:rPr>
        <w:pPrChange w:id="888"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889" w:author="Author" w:date="2018-06-28T15:41:00Z">
            <w:rPr>
              <w:highlight w:val="yellow"/>
            </w:rPr>
          </w:rPrChange>
        </w:rPr>
        <w:t xml:space="preserve">Evaporate the </w:t>
      </w:r>
      <w:ins w:id="890" w:author="Author" w:date="2018-06-27T21:38:00Z">
        <w:r w:rsidR="002456CF" w:rsidRPr="00AC1342">
          <w:rPr>
            <w:rFonts w:asciiTheme="minorHAnsi" w:hAnsiTheme="minorHAnsi" w:cstheme="minorHAnsi"/>
            <w:highlight w:val="yellow"/>
            <w:rPrChange w:id="891" w:author="Author" w:date="2018-06-28T15:41:00Z">
              <w:rPr>
                <w:highlight w:val="yellow"/>
              </w:rPr>
            </w:rPrChange>
          </w:rPr>
          <w:t xml:space="preserve">solvent (hexane) from the </w:t>
        </w:r>
      </w:ins>
      <w:ins w:id="892" w:author="Author" w:date="2018-06-27T21:37:00Z">
        <w:r w:rsidR="002456CF" w:rsidRPr="00AC1342">
          <w:rPr>
            <w:rFonts w:asciiTheme="minorHAnsi" w:hAnsiTheme="minorHAnsi" w:cstheme="minorHAnsi"/>
            <w:highlight w:val="yellow"/>
            <w:rPrChange w:id="893" w:author="Author" w:date="2018-06-28T15:41:00Z">
              <w:rPr>
                <w:highlight w:val="yellow"/>
              </w:rPr>
            </w:rPrChange>
          </w:rPr>
          <w:t xml:space="preserve">collected filtrate </w:t>
        </w:r>
      </w:ins>
      <w:del w:id="894" w:author="Author" w:date="2018-06-27T21:38:00Z">
        <w:r w:rsidRPr="00AC1342" w:rsidDel="002456CF">
          <w:rPr>
            <w:rFonts w:asciiTheme="minorHAnsi" w:hAnsiTheme="minorHAnsi" w:cstheme="minorHAnsi"/>
            <w:highlight w:val="yellow"/>
            <w:rPrChange w:id="895" w:author="Author" w:date="2018-06-28T15:41:00Z">
              <w:rPr>
                <w:highlight w:val="yellow"/>
              </w:rPr>
            </w:rPrChange>
          </w:rPr>
          <w:delText>hexane</w:delText>
        </w:r>
      </w:del>
      <w:del w:id="896" w:author="Author" w:date="2018-06-28T13:31:00Z">
        <w:r w:rsidRPr="00AC1342" w:rsidDel="003F3447">
          <w:rPr>
            <w:rFonts w:asciiTheme="minorHAnsi" w:hAnsiTheme="minorHAnsi" w:cstheme="minorHAnsi"/>
            <w:highlight w:val="yellow"/>
            <w:rPrChange w:id="897" w:author="Author" w:date="2018-06-28T15:41:00Z">
              <w:rPr>
                <w:highlight w:val="yellow"/>
              </w:rPr>
            </w:rPrChange>
          </w:rPr>
          <w:delText xml:space="preserve"> </w:delText>
        </w:r>
      </w:del>
      <w:r w:rsidRPr="00AC1342">
        <w:rPr>
          <w:rFonts w:asciiTheme="minorHAnsi" w:hAnsiTheme="minorHAnsi" w:cstheme="minorHAnsi"/>
          <w:highlight w:val="yellow"/>
          <w:rPrChange w:id="898" w:author="Author" w:date="2018-06-28T15:41:00Z">
            <w:rPr>
              <w:highlight w:val="yellow"/>
            </w:rPr>
          </w:rPrChange>
        </w:rPr>
        <w:t xml:space="preserve">using a rotary evaporator (water bath temperature: 60 °C, vacuum pressure: 350 mbar) and re-weigh the flask containing the resultant oil. </w:t>
      </w:r>
    </w:p>
    <w:p w14:paraId="45C4BE19" w14:textId="77777777" w:rsidR="004669D0" w:rsidRPr="00AC1342" w:rsidRDefault="004669D0">
      <w:pPr>
        <w:jc w:val="both"/>
        <w:rPr>
          <w:rFonts w:asciiTheme="minorHAnsi" w:hAnsiTheme="minorHAnsi" w:cstheme="minorHAnsi"/>
          <w:rPrChange w:id="899" w:author="Author" w:date="2018-06-28T15:41:00Z">
            <w:rPr>
              <w:rFonts w:cstheme="minorHAnsi"/>
            </w:rPr>
          </w:rPrChange>
        </w:rPr>
        <w:pPrChange w:id="900" w:author="Author" w:date="2018-06-28T15:43:00Z">
          <w:pPr/>
        </w:pPrChange>
      </w:pPr>
    </w:p>
    <w:p w14:paraId="54DE15DE" w14:textId="47E25064" w:rsidR="00873E1B" w:rsidRPr="00AC1342" w:rsidRDefault="00873E1B">
      <w:pPr>
        <w:pStyle w:val="computer"/>
        <w:numPr>
          <w:ilvl w:val="1"/>
          <w:numId w:val="29"/>
        </w:numPr>
        <w:tabs>
          <w:tab w:val="left" w:pos="-720"/>
        </w:tabs>
        <w:ind w:left="709" w:hanging="709"/>
        <w:rPr>
          <w:rFonts w:asciiTheme="minorHAnsi" w:hAnsiTheme="minorHAnsi" w:cstheme="minorHAnsi"/>
          <w:spacing w:val="0"/>
          <w:lang w:val="en-US"/>
          <w:rPrChange w:id="901" w:author="Author" w:date="2018-06-28T15:41:00Z">
            <w:rPr>
              <w:rFonts w:ascii="Calibri" w:hAnsi="Calibri"/>
              <w:spacing w:val="0"/>
              <w:lang w:val="en-US"/>
            </w:rPr>
          </w:rPrChange>
        </w:rPr>
        <w:pPrChange w:id="902" w:author="Author" w:date="2018-06-28T15:43:00Z">
          <w:pPr>
            <w:pStyle w:val="computer"/>
            <w:numPr>
              <w:numId w:val="29"/>
            </w:numPr>
            <w:tabs>
              <w:tab w:val="left" w:pos="-720"/>
            </w:tabs>
            <w:ind w:left="1440" w:hanging="360"/>
          </w:pPr>
        </w:pPrChange>
      </w:pPr>
      <w:del w:id="903" w:author="Author" w:date="2018-06-27T17:34:00Z">
        <w:r w:rsidRPr="00AC1342" w:rsidDel="00A316CB">
          <w:rPr>
            <w:rFonts w:asciiTheme="minorHAnsi" w:hAnsiTheme="minorHAnsi" w:cstheme="minorHAnsi"/>
            <w:spacing w:val="0"/>
            <w:lang w:val="en-US"/>
            <w:rPrChange w:id="904" w:author="Author" w:date="2018-06-28T15:41:00Z">
              <w:rPr>
                <w:rFonts w:ascii="Calibri" w:hAnsi="Calibri"/>
                <w:spacing w:val="0"/>
                <w:lang w:val="en-US"/>
              </w:rPr>
            </w:rPrChange>
          </w:rPr>
          <w:delText xml:space="preserve">Session 1b. </w:delText>
        </w:r>
      </w:del>
      <w:r w:rsidRPr="00AC1342">
        <w:rPr>
          <w:rFonts w:asciiTheme="minorHAnsi" w:hAnsiTheme="minorHAnsi" w:cstheme="minorHAnsi"/>
          <w:spacing w:val="0"/>
          <w:lang w:val="en-US"/>
          <w:rPrChange w:id="905" w:author="Author" w:date="2018-06-28T15:41:00Z">
            <w:rPr>
              <w:rFonts w:ascii="Calibri" w:hAnsi="Calibri"/>
              <w:spacing w:val="0"/>
              <w:lang w:val="en-US"/>
            </w:rPr>
          </w:rPrChange>
        </w:rPr>
        <w:t>Optimization of thin-layer chromatography (TLC) solvent system</w:t>
      </w:r>
    </w:p>
    <w:p w14:paraId="66F9BB5D" w14:textId="77777777" w:rsidR="00873E1B" w:rsidRPr="00AC1342" w:rsidRDefault="00873E1B" w:rsidP="003D3E4A">
      <w:pPr>
        <w:pStyle w:val="computer"/>
        <w:tabs>
          <w:tab w:val="left" w:pos="-720"/>
        </w:tabs>
        <w:rPr>
          <w:rFonts w:asciiTheme="minorHAnsi" w:hAnsiTheme="minorHAnsi" w:cstheme="minorHAnsi"/>
          <w:spacing w:val="0"/>
          <w:lang w:val="en-US"/>
          <w:rPrChange w:id="906" w:author="Author" w:date="2018-06-28T15:41:00Z">
            <w:rPr>
              <w:rFonts w:ascii="Calibri" w:hAnsi="Calibri"/>
              <w:spacing w:val="0"/>
              <w:lang w:val="en-US"/>
            </w:rPr>
          </w:rPrChange>
        </w:rPr>
      </w:pPr>
    </w:p>
    <w:p w14:paraId="1595D733" w14:textId="51F1D676" w:rsidR="00873E1B" w:rsidRPr="00AC1342" w:rsidRDefault="002456CF">
      <w:pPr>
        <w:pStyle w:val="ListParagraph"/>
        <w:ind w:left="709"/>
        <w:rPr>
          <w:rFonts w:asciiTheme="minorHAnsi" w:hAnsiTheme="minorHAnsi" w:cstheme="minorHAnsi"/>
          <w:rPrChange w:id="907" w:author="Author" w:date="2018-06-28T15:41:00Z">
            <w:rPr/>
          </w:rPrChange>
        </w:rPr>
        <w:pPrChange w:id="908" w:author="Author" w:date="2018-06-28T15:43:00Z">
          <w:pPr>
            <w:pStyle w:val="ListParagraph"/>
            <w:numPr>
              <w:ilvl w:val="1"/>
              <w:numId w:val="29"/>
            </w:numPr>
            <w:ind w:left="0" w:hanging="432"/>
          </w:pPr>
        </w:pPrChange>
      </w:pPr>
      <w:ins w:id="909" w:author="Author" w:date="2018-06-27T21:40:00Z">
        <w:del w:id="910" w:author="Author" w:date="2018-06-28T08:14:00Z">
          <w:r w:rsidRPr="00AC1342" w:rsidDel="00E76C0F">
            <w:rPr>
              <w:rFonts w:asciiTheme="minorHAnsi" w:hAnsiTheme="minorHAnsi" w:cstheme="minorHAnsi"/>
              <w:rPrChange w:id="911" w:author="Author" w:date="2018-06-28T15:41:00Z">
                <w:rPr/>
              </w:rPrChange>
            </w:rPr>
            <w:delText>Note</w:delText>
          </w:r>
        </w:del>
      </w:ins>
      <w:ins w:id="912" w:author="Author" w:date="2018-06-28T08:14:00Z">
        <w:r w:rsidR="00E76C0F" w:rsidRPr="00AC1342">
          <w:rPr>
            <w:rFonts w:asciiTheme="minorHAnsi" w:hAnsiTheme="minorHAnsi" w:cstheme="minorHAnsi"/>
            <w:rPrChange w:id="913" w:author="Author" w:date="2018-06-28T15:41:00Z">
              <w:rPr/>
            </w:rPrChange>
          </w:rPr>
          <w:t>NOTE</w:t>
        </w:r>
      </w:ins>
      <w:ins w:id="914" w:author="Author" w:date="2018-06-27T21:40:00Z">
        <w:r w:rsidRPr="00AC1342">
          <w:rPr>
            <w:rFonts w:asciiTheme="minorHAnsi" w:hAnsiTheme="minorHAnsi" w:cstheme="minorHAnsi"/>
            <w:rPrChange w:id="915" w:author="Author" w:date="2018-06-28T15:41:00Z">
              <w:rPr/>
            </w:rPrChange>
          </w:rPr>
          <w:t xml:space="preserve">: </w:t>
        </w:r>
      </w:ins>
      <w:r w:rsidR="00873E1B" w:rsidRPr="00AC1342">
        <w:rPr>
          <w:rFonts w:asciiTheme="minorHAnsi" w:hAnsiTheme="minorHAnsi" w:cstheme="minorHAnsi"/>
          <w:rPrChange w:id="916" w:author="Author" w:date="2018-06-28T15:41:00Z">
            <w:rPr/>
          </w:rPrChange>
        </w:rPr>
        <w:t xml:space="preserve">As a group, </w:t>
      </w:r>
      <w:del w:id="917" w:author="Author" w:date="2018-06-27T21:52:00Z">
        <w:r w:rsidR="00873E1B" w:rsidRPr="00AC1342" w:rsidDel="00141F58">
          <w:rPr>
            <w:rFonts w:asciiTheme="minorHAnsi" w:hAnsiTheme="minorHAnsi" w:cstheme="minorHAnsi"/>
            <w:rPrChange w:id="918" w:author="Author" w:date="2018-06-28T15:41:00Z">
              <w:rPr/>
            </w:rPrChange>
          </w:rPr>
          <w:delText xml:space="preserve">students </w:delText>
        </w:r>
      </w:del>
      <w:ins w:id="919" w:author="Author" w:date="2018-06-28T08:14:00Z">
        <w:r w:rsidR="00407C06" w:rsidRPr="00AC1342">
          <w:rPr>
            <w:rFonts w:asciiTheme="minorHAnsi" w:hAnsiTheme="minorHAnsi" w:cstheme="minorHAnsi"/>
            <w:rPrChange w:id="920" w:author="Author" w:date="2018-06-28T15:41:00Z">
              <w:rPr/>
            </w:rPrChange>
          </w:rPr>
          <w:t>students</w:t>
        </w:r>
      </w:ins>
      <w:ins w:id="921" w:author="Author" w:date="2018-06-27T21:52:00Z">
        <w:r w:rsidR="00141F58" w:rsidRPr="00AC1342">
          <w:rPr>
            <w:rFonts w:asciiTheme="minorHAnsi" w:hAnsiTheme="minorHAnsi" w:cstheme="minorHAnsi"/>
            <w:rPrChange w:id="922" w:author="Author" w:date="2018-06-28T15:41:00Z">
              <w:rPr/>
            </w:rPrChange>
          </w:rPr>
          <w:t xml:space="preserve"> </w:t>
        </w:r>
      </w:ins>
      <w:r w:rsidR="00873E1B" w:rsidRPr="00AC1342">
        <w:rPr>
          <w:rFonts w:asciiTheme="minorHAnsi" w:hAnsiTheme="minorHAnsi" w:cstheme="minorHAnsi"/>
          <w:rPrChange w:id="923" w:author="Author" w:date="2018-06-28T15:41:00Z">
            <w:rPr/>
          </w:rPrChange>
        </w:rPr>
        <w:t xml:space="preserve">will be assigned a solvent system from 100:0 </w:t>
      </w:r>
      <w:proofErr w:type="spellStart"/>
      <w:proofErr w:type="gramStart"/>
      <w:r w:rsidR="00873E1B" w:rsidRPr="00AC1342">
        <w:rPr>
          <w:rFonts w:asciiTheme="minorHAnsi" w:hAnsiTheme="minorHAnsi" w:cstheme="minorHAnsi"/>
          <w:rPrChange w:id="924" w:author="Author" w:date="2018-06-28T15:41:00Z">
            <w:rPr/>
          </w:rPrChange>
        </w:rPr>
        <w:t>acetone:cyclohexane</w:t>
      </w:r>
      <w:proofErr w:type="spellEnd"/>
      <w:proofErr w:type="gramEnd"/>
      <w:r w:rsidR="00873E1B" w:rsidRPr="00AC1342">
        <w:rPr>
          <w:rFonts w:asciiTheme="minorHAnsi" w:hAnsiTheme="minorHAnsi" w:cstheme="minorHAnsi"/>
          <w:rPrChange w:id="925" w:author="Author" w:date="2018-06-28T15:41:00Z">
            <w:rPr/>
          </w:rPrChange>
        </w:rPr>
        <w:t xml:space="preserve"> to 0:100 </w:t>
      </w:r>
      <w:proofErr w:type="spellStart"/>
      <w:r w:rsidR="00873E1B" w:rsidRPr="00AC1342">
        <w:rPr>
          <w:rFonts w:asciiTheme="minorHAnsi" w:hAnsiTheme="minorHAnsi" w:cstheme="minorHAnsi"/>
          <w:rPrChange w:id="926" w:author="Author" w:date="2018-06-28T15:41:00Z">
            <w:rPr/>
          </w:rPrChange>
        </w:rPr>
        <w:t>acetone:cyclohexane</w:t>
      </w:r>
      <w:proofErr w:type="spellEnd"/>
      <w:r w:rsidR="00873E1B" w:rsidRPr="00AC1342">
        <w:rPr>
          <w:rFonts w:asciiTheme="minorHAnsi" w:hAnsiTheme="minorHAnsi" w:cstheme="minorHAnsi"/>
          <w:rPrChange w:id="927" w:author="Author" w:date="2018-06-28T15:41:00Z">
            <w:rPr/>
          </w:rPrChange>
        </w:rPr>
        <w:t xml:space="preserve"> by the demonstrator to identify the ratio that provides the maximum resolution of eugenol from acetyleugenol.</w:t>
      </w:r>
      <w:ins w:id="928" w:author="Author" w:date="2018-06-28T08:17:00Z">
        <w:r w:rsidR="00407C06" w:rsidRPr="00AC1342">
          <w:rPr>
            <w:rFonts w:asciiTheme="minorHAnsi" w:hAnsiTheme="minorHAnsi" w:cstheme="minorHAnsi"/>
            <w:rPrChange w:id="929" w:author="Author" w:date="2018-06-28T15:41:00Z">
              <w:rPr/>
            </w:rPrChange>
          </w:rPr>
          <w:t xml:space="preserve"> These solutions were prepared by lab technicians prior to the lab session.</w:t>
        </w:r>
      </w:ins>
    </w:p>
    <w:p w14:paraId="306D6F08" w14:textId="77777777" w:rsidR="00873E1B" w:rsidRPr="00AC1342" w:rsidRDefault="00873E1B">
      <w:pPr>
        <w:ind w:left="709" w:hanging="709"/>
        <w:jc w:val="both"/>
        <w:rPr>
          <w:rFonts w:asciiTheme="minorHAnsi" w:hAnsiTheme="minorHAnsi" w:cstheme="minorHAnsi"/>
          <w:rPrChange w:id="930" w:author="Author" w:date="2018-06-28T15:41:00Z">
            <w:rPr/>
          </w:rPrChange>
        </w:rPr>
        <w:pPrChange w:id="931" w:author="Author" w:date="2018-06-28T15:43:00Z">
          <w:pPr>
            <w:ind w:left="709" w:hanging="709"/>
          </w:pPr>
        </w:pPrChange>
      </w:pPr>
    </w:p>
    <w:p w14:paraId="714965E3" w14:textId="59B6A59E" w:rsidR="00873E1B" w:rsidRPr="00AC1342" w:rsidRDefault="00873E1B">
      <w:pPr>
        <w:pStyle w:val="ListParagraph"/>
        <w:numPr>
          <w:ilvl w:val="2"/>
          <w:numId w:val="29"/>
        </w:numPr>
        <w:ind w:left="709" w:hanging="709"/>
        <w:rPr>
          <w:rFonts w:asciiTheme="minorHAnsi" w:hAnsiTheme="minorHAnsi" w:cstheme="minorHAnsi"/>
          <w:rPrChange w:id="932" w:author="Author" w:date="2018-06-28T15:41:00Z">
            <w:rPr/>
          </w:rPrChange>
        </w:rPr>
        <w:pPrChange w:id="933" w:author="Author" w:date="2018-06-28T15:43:00Z">
          <w:pPr>
            <w:pStyle w:val="ListParagraph"/>
            <w:numPr>
              <w:ilvl w:val="1"/>
              <w:numId w:val="29"/>
            </w:numPr>
            <w:ind w:left="0" w:hanging="432"/>
          </w:pPr>
        </w:pPrChange>
      </w:pPr>
      <w:commentRangeStart w:id="934"/>
      <w:commentRangeStart w:id="935"/>
      <w:del w:id="936" w:author="Author" w:date="2018-06-28T17:41:00Z">
        <w:r w:rsidRPr="00AC1342" w:rsidDel="005261E9">
          <w:rPr>
            <w:rFonts w:asciiTheme="minorHAnsi" w:hAnsiTheme="minorHAnsi" w:cstheme="minorHAnsi"/>
            <w:rPrChange w:id="937" w:author="Author" w:date="2018-06-28T15:41:00Z">
              <w:rPr/>
            </w:rPrChange>
          </w:rPr>
          <w:delText xml:space="preserve">Collect </w:delText>
        </w:r>
      </w:del>
      <w:ins w:id="938" w:author="Author" w:date="2018-06-28T17:42:00Z">
        <w:r w:rsidR="005261E9">
          <w:rPr>
            <w:rFonts w:asciiTheme="minorHAnsi" w:hAnsiTheme="minorHAnsi" w:cstheme="minorHAnsi"/>
          </w:rPr>
          <w:t>Obtain</w:t>
        </w:r>
      </w:ins>
      <w:ins w:id="939" w:author="Author" w:date="2018-06-28T17:41:00Z">
        <w:r w:rsidR="005261E9" w:rsidRPr="00AC1342">
          <w:rPr>
            <w:rFonts w:asciiTheme="minorHAnsi" w:hAnsiTheme="minorHAnsi" w:cstheme="minorHAnsi"/>
            <w:rPrChange w:id="940" w:author="Author" w:date="2018-06-28T15:41:00Z">
              <w:rPr/>
            </w:rPrChange>
          </w:rPr>
          <w:t xml:space="preserve"> </w:t>
        </w:r>
      </w:ins>
      <w:r w:rsidRPr="00AC1342">
        <w:rPr>
          <w:rFonts w:asciiTheme="minorHAnsi" w:hAnsiTheme="minorHAnsi" w:cstheme="minorHAnsi"/>
          <w:rPrChange w:id="941" w:author="Author" w:date="2018-06-28T15:41:00Z">
            <w:rPr/>
          </w:rPrChange>
        </w:rPr>
        <w:t xml:space="preserve">a TLC reference </w:t>
      </w:r>
      <w:commentRangeEnd w:id="934"/>
      <w:r w:rsidR="00506273" w:rsidRPr="00AC1342">
        <w:rPr>
          <w:rStyle w:val="CommentReference"/>
          <w:rFonts w:asciiTheme="minorHAnsi" w:hAnsiTheme="minorHAnsi" w:cstheme="minorHAnsi"/>
          <w:rPrChange w:id="942" w:author="Author" w:date="2018-06-28T15:41:00Z">
            <w:rPr>
              <w:rStyle w:val="CommentReference"/>
            </w:rPr>
          </w:rPrChange>
        </w:rPr>
        <w:commentReference w:id="934"/>
      </w:r>
      <w:commentRangeEnd w:id="935"/>
      <w:r w:rsidR="002456CF" w:rsidRPr="00AC1342">
        <w:rPr>
          <w:rStyle w:val="CommentReference"/>
          <w:rFonts w:asciiTheme="minorHAnsi" w:hAnsiTheme="minorHAnsi" w:cstheme="minorHAnsi"/>
          <w:rPrChange w:id="943" w:author="Author" w:date="2018-06-28T15:41:00Z">
            <w:rPr>
              <w:rStyle w:val="CommentReference"/>
            </w:rPr>
          </w:rPrChange>
        </w:rPr>
        <w:commentReference w:id="935"/>
      </w:r>
      <w:r w:rsidRPr="00AC1342">
        <w:rPr>
          <w:rFonts w:asciiTheme="minorHAnsi" w:hAnsiTheme="minorHAnsi" w:cstheme="minorHAnsi"/>
          <w:rPrChange w:id="944" w:author="Author" w:date="2018-06-28T15:41:00Z">
            <w:rPr/>
          </w:rPrChange>
        </w:rPr>
        <w:t>solution of pure eugenol and acetyleugenol.</w:t>
      </w:r>
    </w:p>
    <w:p w14:paraId="13999200" w14:textId="77777777" w:rsidR="00407C06" w:rsidRPr="00AC1342" w:rsidRDefault="00407C06">
      <w:pPr>
        <w:jc w:val="both"/>
        <w:rPr>
          <w:ins w:id="945" w:author="Author" w:date="2018-06-28T08:19:00Z"/>
          <w:rFonts w:asciiTheme="minorHAnsi" w:hAnsiTheme="minorHAnsi" w:cstheme="minorHAnsi"/>
          <w:rPrChange w:id="946" w:author="Author" w:date="2018-06-28T15:41:00Z">
            <w:rPr>
              <w:ins w:id="947" w:author="Author" w:date="2018-06-28T08:19:00Z"/>
            </w:rPr>
          </w:rPrChange>
        </w:rPr>
        <w:pPrChange w:id="948" w:author="Author" w:date="2018-06-28T15:43:00Z">
          <w:pPr>
            <w:ind w:left="709" w:hanging="709"/>
          </w:pPr>
        </w:pPrChange>
      </w:pPr>
    </w:p>
    <w:p w14:paraId="58FC8C83" w14:textId="2138C39E" w:rsidR="00407C06" w:rsidRPr="00AC1342" w:rsidRDefault="00407C06" w:rsidP="003D3E4A">
      <w:pPr>
        <w:pStyle w:val="ListParagraph"/>
        <w:ind w:left="709"/>
        <w:rPr>
          <w:ins w:id="949" w:author="Author" w:date="2018-06-28T08:19:00Z"/>
          <w:rFonts w:asciiTheme="minorHAnsi" w:hAnsiTheme="minorHAnsi" w:cstheme="minorHAnsi"/>
          <w:rPrChange w:id="950" w:author="Author" w:date="2018-06-28T15:41:00Z">
            <w:rPr>
              <w:ins w:id="951" w:author="Author" w:date="2018-06-28T08:19:00Z"/>
            </w:rPr>
          </w:rPrChange>
        </w:rPr>
      </w:pPr>
      <w:ins w:id="952" w:author="Author" w:date="2018-06-28T08:19:00Z">
        <w:r w:rsidRPr="00AC1342">
          <w:rPr>
            <w:rFonts w:asciiTheme="minorHAnsi" w:hAnsiTheme="minorHAnsi" w:cstheme="minorHAnsi"/>
            <w:rPrChange w:id="953" w:author="Author" w:date="2018-06-28T15:41:00Z">
              <w:rPr/>
            </w:rPrChange>
          </w:rPr>
          <w:t xml:space="preserve">NOTE: </w:t>
        </w:r>
      </w:ins>
      <w:ins w:id="954" w:author="Author" w:date="2018-06-28T17:42:00Z">
        <w:r w:rsidR="00CF51A0">
          <w:rPr>
            <w:rFonts w:asciiTheme="minorHAnsi" w:hAnsiTheme="minorHAnsi" w:cstheme="minorHAnsi"/>
          </w:rPr>
          <w:t xml:space="preserve">The necessary </w:t>
        </w:r>
      </w:ins>
      <w:ins w:id="955" w:author="Author" w:date="2018-06-28T08:19:00Z">
        <w:r w:rsidRPr="00AC1342">
          <w:rPr>
            <w:rFonts w:asciiTheme="minorHAnsi" w:hAnsiTheme="minorHAnsi" w:cstheme="minorHAnsi"/>
            <w:rPrChange w:id="956" w:author="Author" w:date="2018-06-28T15:41:00Z">
              <w:rPr/>
            </w:rPrChange>
          </w:rPr>
          <w:t xml:space="preserve">TLC reference </w:t>
        </w:r>
        <w:r w:rsidRPr="00AC1342">
          <w:rPr>
            <w:rStyle w:val="CommentReference"/>
            <w:rFonts w:asciiTheme="minorHAnsi" w:hAnsiTheme="minorHAnsi" w:cstheme="minorHAnsi"/>
            <w:rPrChange w:id="957" w:author="Author" w:date="2018-06-28T15:41:00Z">
              <w:rPr>
                <w:rStyle w:val="CommentReference"/>
              </w:rPr>
            </w:rPrChange>
          </w:rPr>
          <w:commentReference w:id="958"/>
        </w:r>
        <w:r w:rsidRPr="00AC1342">
          <w:rPr>
            <w:rStyle w:val="CommentReference"/>
            <w:rFonts w:asciiTheme="minorHAnsi" w:hAnsiTheme="minorHAnsi" w:cstheme="minorHAnsi"/>
            <w:rPrChange w:id="959" w:author="Author" w:date="2018-06-28T15:41:00Z">
              <w:rPr>
                <w:rStyle w:val="CommentReference"/>
              </w:rPr>
            </w:rPrChange>
          </w:rPr>
          <w:commentReference w:id="960"/>
        </w:r>
        <w:r w:rsidRPr="00AC1342">
          <w:rPr>
            <w:rFonts w:asciiTheme="minorHAnsi" w:hAnsiTheme="minorHAnsi" w:cstheme="minorHAnsi"/>
            <w:rPrChange w:id="961" w:author="Author" w:date="2018-06-28T15:41:00Z">
              <w:rPr/>
            </w:rPrChange>
          </w:rPr>
          <w:t>solutions of pure eugenol and acetyleugenol were prepared by lab technicians prior to the lab session.</w:t>
        </w:r>
      </w:ins>
    </w:p>
    <w:p w14:paraId="0E0D9837" w14:textId="77777777" w:rsidR="00407C06" w:rsidRPr="00AC1342" w:rsidRDefault="00407C06">
      <w:pPr>
        <w:jc w:val="both"/>
        <w:rPr>
          <w:rFonts w:asciiTheme="minorHAnsi" w:hAnsiTheme="minorHAnsi" w:cstheme="minorHAnsi"/>
          <w:rPrChange w:id="962" w:author="Author" w:date="2018-06-28T15:41:00Z">
            <w:rPr/>
          </w:rPrChange>
        </w:rPr>
        <w:pPrChange w:id="963" w:author="Author" w:date="2018-06-28T15:43:00Z">
          <w:pPr>
            <w:ind w:left="709" w:hanging="709"/>
          </w:pPr>
        </w:pPrChange>
      </w:pPr>
    </w:p>
    <w:p w14:paraId="646400EF" w14:textId="23AC9898" w:rsidR="00141F58" w:rsidRPr="00AC1342" w:rsidRDefault="00873E1B" w:rsidP="003D3E4A">
      <w:pPr>
        <w:pStyle w:val="ListParagraph"/>
        <w:numPr>
          <w:ilvl w:val="2"/>
          <w:numId w:val="29"/>
        </w:numPr>
        <w:ind w:left="709" w:hanging="709"/>
        <w:rPr>
          <w:ins w:id="964" w:author="Author" w:date="2018-06-28T08:15:00Z"/>
          <w:rFonts w:asciiTheme="minorHAnsi" w:hAnsiTheme="minorHAnsi" w:cstheme="minorHAnsi"/>
          <w:rPrChange w:id="965" w:author="Author" w:date="2018-06-28T15:41:00Z">
            <w:rPr>
              <w:ins w:id="966" w:author="Author" w:date="2018-06-28T08:15:00Z"/>
            </w:rPr>
          </w:rPrChange>
        </w:rPr>
      </w:pPr>
      <w:r w:rsidRPr="00AC1342">
        <w:rPr>
          <w:rFonts w:asciiTheme="minorHAnsi" w:hAnsiTheme="minorHAnsi" w:cstheme="minorHAnsi"/>
          <w:rPrChange w:id="967" w:author="Author" w:date="2018-06-28T15:41:00Z">
            <w:rPr/>
          </w:rPrChange>
        </w:rPr>
        <w:t>On a TLC plate,</w:t>
      </w:r>
      <w:ins w:id="968" w:author="Author" w:date="2018-06-27T21:55:00Z">
        <w:r w:rsidR="00141F58" w:rsidRPr="00AC1342">
          <w:rPr>
            <w:rFonts w:asciiTheme="minorHAnsi" w:hAnsiTheme="minorHAnsi" w:cstheme="minorHAnsi"/>
            <w:rPrChange w:id="969" w:author="Author" w:date="2018-06-28T15:41:00Z">
              <w:rPr/>
            </w:rPrChange>
          </w:rPr>
          <w:t xml:space="preserve"> mark a </w:t>
        </w:r>
        <w:r w:rsidR="00141F58" w:rsidRPr="00AC1342">
          <w:rPr>
            <w:rFonts w:asciiTheme="minorHAnsi" w:hAnsiTheme="minorHAnsi" w:cstheme="minorHAnsi"/>
            <w:i/>
            <w:rPrChange w:id="970" w:author="Author" w:date="2018-06-28T15:41:00Z">
              <w:rPr/>
            </w:rPrChange>
          </w:rPr>
          <w:t>baseline</w:t>
        </w:r>
        <w:r w:rsidR="00141F58" w:rsidRPr="00AC1342">
          <w:rPr>
            <w:rFonts w:asciiTheme="minorHAnsi" w:hAnsiTheme="minorHAnsi" w:cstheme="minorHAnsi"/>
            <w:rPrChange w:id="971" w:author="Author" w:date="2018-06-28T15:41:00Z">
              <w:rPr/>
            </w:rPrChange>
          </w:rPr>
          <w:t xml:space="preserve"> ~1.5 cm from the bottom with a soft pencil. Mark off </w:t>
        </w:r>
      </w:ins>
      <w:ins w:id="972" w:author="Author" w:date="2018-06-27T21:56:00Z">
        <w:r w:rsidR="00141F58" w:rsidRPr="00AC1342">
          <w:rPr>
            <w:rFonts w:asciiTheme="minorHAnsi" w:hAnsiTheme="minorHAnsi" w:cstheme="minorHAnsi"/>
            <w:rPrChange w:id="973" w:author="Author" w:date="2018-06-28T15:41:00Z">
              <w:rPr/>
            </w:rPrChange>
          </w:rPr>
          <w:t xml:space="preserve">three </w:t>
        </w:r>
      </w:ins>
      <w:ins w:id="974" w:author="Author" w:date="2018-06-27T21:55:00Z">
        <w:r w:rsidR="00141F58" w:rsidRPr="00AC1342">
          <w:rPr>
            <w:rFonts w:asciiTheme="minorHAnsi" w:hAnsiTheme="minorHAnsi" w:cstheme="minorHAnsi"/>
            <w:rPrChange w:id="975" w:author="Author" w:date="2018-06-28T15:41:00Z">
              <w:rPr/>
            </w:rPrChange>
          </w:rPr>
          <w:t>equally spaced points</w:t>
        </w:r>
      </w:ins>
      <w:ins w:id="976" w:author="Author" w:date="2018-06-27T21:56:00Z">
        <w:r w:rsidR="00141F58" w:rsidRPr="00AC1342">
          <w:rPr>
            <w:rFonts w:asciiTheme="minorHAnsi" w:hAnsiTheme="minorHAnsi" w:cstheme="minorHAnsi"/>
            <w:rPrChange w:id="977" w:author="Author" w:date="2018-06-28T15:41:00Z">
              <w:rPr/>
            </w:rPrChange>
          </w:rPr>
          <w:t>.</w:t>
        </w:r>
      </w:ins>
    </w:p>
    <w:p w14:paraId="531FFD0A" w14:textId="77777777" w:rsidR="00407C06" w:rsidRPr="00AC1342" w:rsidRDefault="00407C06">
      <w:pPr>
        <w:jc w:val="both"/>
        <w:rPr>
          <w:ins w:id="978" w:author="Author" w:date="2018-06-27T21:55:00Z"/>
          <w:rFonts w:asciiTheme="minorHAnsi" w:hAnsiTheme="minorHAnsi" w:cstheme="minorHAnsi"/>
          <w:rPrChange w:id="979" w:author="Author" w:date="2018-06-28T15:41:00Z">
            <w:rPr>
              <w:ins w:id="980" w:author="Author" w:date="2018-06-27T21:55:00Z"/>
            </w:rPr>
          </w:rPrChange>
        </w:rPr>
        <w:pPrChange w:id="981" w:author="Author" w:date="2018-06-28T15:43:00Z">
          <w:pPr>
            <w:pStyle w:val="ListParagraph"/>
            <w:numPr>
              <w:ilvl w:val="2"/>
              <w:numId w:val="29"/>
            </w:numPr>
            <w:ind w:left="709" w:hanging="709"/>
          </w:pPr>
        </w:pPrChange>
      </w:pPr>
    </w:p>
    <w:p w14:paraId="712FA7DF" w14:textId="57EC6894" w:rsidR="00873E1B" w:rsidRPr="00AC1342" w:rsidRDefault="00141F58">
      <w:pPr>
        <w:pStyle w:val="ListParagraph"/>
        <w:numPr>
          <w:ilvl w:val="2"/>
          <w:numId w:val="29"/>
        </w:numPr>
        <w:ind w:left="709" w:hanging="709"/>
        <w:rPr>
          <w:ins w:id="982" w:author="Author" w:date="2018-06-27T21:43:00Z"/>
          <w:rFonts w:asciiTheme="minorHAnsi" w:hAnsiTheme="minorHAnsi" w:cstheme="minorHAnsi"/>
          <w:rPrChange w:id="983" w:author="Author" w:date="2018-06-28T15:41:00Z">
            <w:rPr>
              <w:ins w:id="984" w:author="Author" w:date="2018-06-27T21:43:00Z"/>
            </w:rPr>
          </w:rPrChange>
        </w:rPr>
        <w:pPrChange w:id="985" w:author="Author" w:date="2018-06-28T15:43:00Z">
          <w:pPr>
            <w:pStyle w:val="ListParagraph"/>
            <w:numPr>
              <w:ilvl w:val="1"/>
              <w:numId w:val="29"/>
            </w:numPr>
            <w:ind w:left="0" w:hanging="432"/>
          </w:pPr>
        </w:pPrChange>
      </w:pPr>
      <w:ins w:id="986" w:author="Author" w:date="2018-06-27T21:57:00Z">
        <w:r w:rsidRPr="00AC1342">
          <w:rPr>
            <w:rFonts w:asciiTheme="minorHAnsi" w:hAnsiTheme="minorHAnsi" w:cstheme="minorHAnsi"/>
            <w:rPrChange w:id="987" w:author="Author" w:date="2018-06-28T15:41:00Z">
              <w:rPr/>
            </w:rPrChange>
          </w:rPr>
          <w:t>U</w:t>
        </w:r>
      </w:ins>
      <w:ins w:id="988" w:author="Author" w:date="2018-06-27T21:43:00Z">
        <w:r w:rsidR="00FD5C47" w:rsidRPr="00AC1342">
          <w:rPr>
            <w:rFonts w:asciiTheme="minorHAnsi" w:hAnsiTheme="minorHAnsi" w:cstheme="minorHAnsi"/>
            <w:rPrChange w:id="989" w:author="Author" w:date="2018-06-28T15:41:00Z">
              <w:rPr/>
            </w:rPrChange>
          </w:rPr>
          <w:t>se a TLC spotter to</w:t>
        </w:r>
      </w:ins>
      <w:r w:rsidR="00873E1B" w:rsidRPr="00AC1342">
        <w:rPr>
          <w:rFonts w:asciiTheme="minorHAnsi" w:hAnsiTheme="minorHAnsi" w:cstheme="minorHAnsi"/>
          <w:rPrChange w:id="990" w:author="Author" w:date="2018-06-28T15:41:00Z">
            <w:rPr/>
          </w:rPrChange>
        </w:rPr>
        <w:t xml:space="preserve"> </w:t>
      </w:r>
      <w:commentRangeStart w:id="991"/>
      <w:commentRangeStart w:id="992"/>
      <w:r w:rsidR="00873E1B" w:rsidRPr="00AC1342">
        <w:rPr>
          <w:rFonts w:asciiTheme="minorHAnsi" w:hAnsiTheme="minorHAnsi" w:cstheme="minorHAnsi"/>
          <w:rPrChange w:id="993" w:author="Author" w:date="2018-06-28T15:41:00Z">
            <w:rPr/>
          </w:rPrChange>
        </w:rPr>
        <w:t xml:space="preserve">spot </w:t>
      </w:r>
      <w:ins w:id="994" w:author="Author" w:date="2018-06-27T21:42:00Z">
        <w:r w:rsidR="002456CF" w:rsidRPr="00AC1342">
          <w:rPr>
            <w:rFonts w:asciiTheme="minorHAnsi" w:hAnsiTheme="minorHAnsi" w:cstheme="minorHAnsi"/>
            <w:rPrChange w:id="995" w:author="Author" w:date="2018-06-28T15:41:00Z">
              <w:rPr/>
            </w:rPrChange>
          </w:rPr>
          <w:t xml:space="preserve">one drop of </w:t>
        </w:r>
      </w:ins>
      <w:r w:rsidR="00873E1B" w:rsidRPr="00AC1342">
        <w:rPr>
          <w:rFonts w:asciiTheme="minorHAnsi" w:hAnsiTheme="minorHAnsi" w:cstheme="minorHAnsi"/>
          <w:rPrChange w:id="996" w:author="Author" w:date="2018-06-28T15:41:00Z">
            <w:rPr/>
          </w:rPrChange>
        </w:rPr>
        <w:t>pure eugenol</w:t>
      </w:r>
      <w:ins w:id="997" w:author="Author" w:date="2018-06-27T21:42:00Z">
        <w:r w:rsidR="002456CF" w:rsidRPr="00AC1342">
          <w:rPr>
            <w:rFonts w:asciiTheme="minorHAnsi" w:hAnsiTheme="minorHAnsi" w:cstheme="minorHAnsi"/>
            <w:rPrChange w:id="998" w:author="Author" w:date="2018-06-28T15:41:00Z">
              <w:rPr/>
            </w:rPrChange>
          </w:rPr>
          <w:t xml:space="preserve"> TLC reference solution</w:t>
        </w:r>
      </w:ins>
      <w:r w:rsidR="00873E1B" w:rsidRPr="00AC1342">
        <w:rPr>
          <w:rFonts w:asciiTheme="minorHAnsi" w:hAnsiTheme="minorHAnsi" w:cstheme="minorHAnsi"/>
          <w:rPrChange w:id="999" w:author="Author" w:date="2018-06-28T15:41:00Z">
            <w:rPr/>
          </w:rPrChange>
        </w:rPr>
        <w:t xml:space="preserve"> </w:t>
      </w:r>
      <w:commentRangeEnd w:id="991"/>
      <w:r w:rsidR="00506273" w:rsidRPr="00AC1342">
        <w:rPr>
          <w:rStyle w:val="CommentReference"/>
          <w:rFonts w:asciiTheme="minorHAnsi" w:hAnsiTheme="minorHAnsi" w:cstheme="minorHAnsi"/>
          <w:rPrChange w:id="1000" w:author="Author" w:date="2018-06-28T15:41:00Z">
            <w:rPr>
              <w:rStyle w:val="CommentReference"/>
            </w:rPr>
          </w:rPrChange>
        </w:rPr>
        <w:commentReference w:id="991"/>
      </w:r>
      <w:commentRangeEnd w:id="992"/>
      <w:r w:rsidRPr="00AC1342">
        <w:rPr>
          <w:rStyle w:val="CommentReference"/>
          <w:rFonts w:asciiTheme="minorHAnsi" w:hAnsiTheme="minorHAnsi" w:cstheme="minorHAnsi"/>
          <w:rPrChange w:id="1001" w:author="Author" w:date="2018-06-28T15:41:00Z">
            <w:rPr>
              <w:rStyle w:val="CommentReference"/>
            </w:rPr>
          </w:rPrChange>
        </w:rPr>
        <w:commentReference w:id="992"/>
      </w:r>
      <w:r w:rsidR="00873E1B" w:rsidRPr="00AC1342">
        <w:rPr>
          <w:rFonts w:asciiTheme="minorHAnsi" w:hAnsiTheme="minorHAnsi" w:cstheme="minorHAnsi"/>
          <w:rPrChange w:id="1002" w:author="Author" w:date="2018-06-28T15:41:00Z">
            <w:rPr/>
          </w:rPrChange>
        </w:rPr>
        <w:t xml:space="preserve">in one lane, </w:t>
      </w:r>
      <w:ins w:id="1003" w:author="Author" w:date="2018-06-27T21:42:00Z">
        <w:r w:rsidR="00FD5C47" w:rsidRPr="00AC1342">
          <w:rPr>
            <w:rFonts w:asciiTheme="minorHAnsi" w:hAnsiTheme="minorHAnsi" w:cstheme="minorHAnsi"/>
            <w:rPrChange w:id="1004" w:author="Author" w:date="2018-06-28T15:41:00Z">
              <w:rPr/>
            </w:rPrChange>
          </w:rPr>
          <w:t xml:space="preserve">one spot of </w:t>
        </w:r>
      </w:ins>
      <w:r w:rsidR="00873E1B" w:rsidRPr="00AC1342">
        <w:rPr>
          <w:rFonts w:asciiTheme="minorHAnsi" w:hAnsiTheme="minorHAnsi" w:cstheme="minorHAnsi"/>
          <w:rPrChange w:id="1005" w:author="Author" w:date="2018-06-28T15:41:00Z">
            <w:rPr/>
          </w:rPrChange>
        </w:rPr>
        <w:t>pure acetyleugenol</w:t>
      </w:r>
      <w:ins w:id="1006" w:author="Author" w:date="2018-06-27T21:42:00Z">
        <w:r w:rsidR="00FD5C47" w:rsidRPr="00AC1342">
          <w:rPr>
            <w:rFonts w:asciiTheme="minorHAnsi" w:hAnsiTheme="minorHAnsi" w:cstheme="minorHAnsi"/>
            <w:rPrChange w:id="1007" w:author="Author" w:date="2018-06-28T15:41:00Z">
              <w:rPr/>
            </w:rPrChange>
          </w:rPr>
          <w:t xml:space="preserve"> TLC reference solution</w:t>
        </w:r>
      </w:ins>
      <w:r w:rsidR="00873E1B" w:rsidRPr="00AC1342">
        <w:rPr>
          <w:rFonts w:asciiTheme="minorHAnsi" w:hAnsiTheme="minorHAnsi" w:cstheme="minorHAnsi"/>
          <w:rPrChange w:id="1008" w:author="Author" w:date="2018-06-28T15:41:00Z">
            <w:rPr/>
          </w:rPrChange>
        </w:rPr>
        <w:t xml:space="preserve"> in the third lane and a spot of each in the second lane (the co-spot).</w:t>
      </w:r>
    </w:p>
    <w:p w14:paraId="3B656FFE" w14:textId="77777777" w:rsidR="00FD5C47" w:rsidRPr="00AC1342" w:rsidRDefault="00FD5C47">
      <w:pPr>
        <w:pStyle w:val="ListParagraph"/>
        <w:rPr>
          <w:ins w:id="1009" w:author="Author" w:date="2018-06-27T21:43:00Z"/>
          <w:rFonts w:asciiTheme="minorHAnsi" w:hAnsiTheme="minorHAnsi" w:cstheme="minorHAnsi"/>
          <w:rPrChange w:id="1010" w:author="Author" w:date="2018-06-28T15:41:00Z">
            <w:rPr>
              <w:ins w:id="1011" w:author="Author" w:date="2018-06-27T21:43:00Z"/>
            </w:rPr>
          </w:rPrChange>
        </w:rPr>
        <w:pPrChange w:id="1012" w:author="Author" w:date="2018-06-28T15:43:00Z">
          <w:pPr>
            <w:pStyle w:val="ListParagraph"/>
            <w:numPr>
              <w:ilvl w:val="2"/>
              <w:numId w:val="29"/>
            </w:numPr>
            <w:ind w:left="709" w:hanging="709"/>
          </w:pPr>
        </w:pPrChange>
      </w:pPr>
    </w:p>
    <w:p w14:paraId="2CF16B8E" w14:textId="0FC71A1E" w:rsidR="00FD5C47" w:rsidRPr="00AC1342" w:rsidRDefault="00FD5C47">
      <w:pPr>
        <w:pStyle w:val="ListParagraph"/>
        <w:numPr>
          <w:ilvl w:val="2"/>
          <w:numId w:val="29"/>
        </w:numPr>
        <w:ind w:left="709" w:hanging="709"/>
        <w:rPr>
          <w:rFonts w:asciiTheme="minorHAnsi" w:hAnsiTheme="minorHAnsi" w:cstheme="minorHAnsi"/>
          <w:rPrChange w:id="1013" w:author="Author" w:date="2018-06-28T15:41:00Z">
            <w:rPr/>
          </w:rPrChange>
        </w:rPr>
        <w:pPrChange w:id="1014" w:author="Author" w:date="2018-06-28T15:43:00Z">
          <w:pPr>
            <w:pStyle w:val="ListParagraph"/>
            <w:numPr>
              <w:ilvl w:val="1"/>
              <w:numId w:val="29"/>
            </w:numPr>
            <w:ind w:left="0" w:hanging="432"/>
          </w:pPr>
        </w:pPrChange>
      </w:pPr>
      <w:ins w:id="1015" w:author="Author" w:date="2018-06-27T21:43:00Z">
        <w:r w:rsidRPr="00AC1342">
          <w:rPr>
            <w:rFonts w:asciiTheme="minorHAnsi" w:hAnsiTheme="minorHAnsi" w:cstheme="minorHAnsi"/>
            <w:rPrChange w:id="1016" w:author="Author" w:date="2018-06-28T15:41:00Z">
              <w:rPr/>
            </w:rPrChange>
          </w:rPr>
          <w:t xml:space="preserve">Check for the presence of </w:t>
        </w:r>
      </w:ins>
      <w:ins w:id="1017" w:author="Author" w:date="2018-06-27T21:44:00Z">
        <w:r w:rsidRPr="00AC1342">
          <w:rPr>
            <w:rFonts w:asciiTheme="minorHAnsi" w:hAnsiTheme="minorHAnsi" w:cstheme="minorHAnsi"/>
            <w:rPrChange w:id="1018" w:author="Author" w:date="2018-06-28T15:41:00Z">
              <w:rPr/>
            </w:rPrChange>
          </w:rPr>
          <w:t xml:space="preserve">eugenol and acetyleugenol on </w:t>
        </w:r>
        <w:del w:id="1019" w:author="Author" w:date="2018-07-03T12:43:00Z">
          <w:r w:rsidRPr="00AC1342" w:rsidDel="00FB7ED6">
            <w:rPr>
              <w:rFonts w:asciiTheme="minorHAnsi" w:hAnsiTheme="minorHAnsi" w:cstheme="minorHAnsi"/>
              <w:rPrChange w:id="1020" w:author="Author" w:date="2018-06-28T15:41:00Z">
                <w:rPr/>
              </w:rPrChange>
            </w:rPr>
            <w:delText>your</w:delText>
          </w:r>
        </w:del>
      </w:ins>
      <w:ins w:id="1021" w:author="Author" w:date="2018-07-03T12:43:00Z">
        <w:r w:rsidR="00FB7ED6">
          <w:rPr>
            <w:rFonts w:asciiTheme="minorHAnsi" w:hAnsiTheme="minorHAnsi" w:cstheme="minorHAnsi"/>
          </w:rPr>
          <w:t>the</w:t>
        </w:r>
      </w:ins>
      <w:ins w:id="1022" w:author="Author" w:date="2018-06-27T21:44:00Z">
        <w:r w:rsidRPr="00AC1342">
          <w:rPr>
            <w:rFonts w:asciiTheme="minorHAnsi" w:hAnsiTheme="minorHAnsi" w:cstheme="minorHAnsi"/>
            <w:rPrChange w:id="1023" w:author="Author" w:date="2018-06-28T15:41:00Z">
              <w:rPr/>
            </w:rPrChange>
          </w:rPr>
          <w:t xml:space="preserve"> TLC plate by </w:t>
        </w:r>
      </w:ins>
      <w:ins w:id="1024" w:author="Author" w:date="2018-06-27T21:45:00Z">
        <w:r w:rsidRPr="00AC1342">
          <w:rPr>
            <w:rFonts w:asciiTheme="minorHAnsi" w:hAnsiTheme="minorHAnsi" w:cstheme="minorHAnsi"/>
            <w:rPrChange w:id="1025" w:author="Author" w:date="2018-06-28T15:41:00Z">
              <w:rPr/>
            </w:rPrChange>
          </w:rPr>
          <w:t>viewing</w:t>
        </w:r>
      </w:ins>
      <w:ins w:id="1026" w:author="Author" w:date="2018-06-27T21:44:00Z">
        <w:r w:rsidRPr="00AC1342">
          <w:rPr>
            <w:rFonts w:asciiTheme="minorHAnsi" w:hAnsiTheme="minorHAnsi" w:cstheme="minorHAnsi"/>
            <w:rPrChange w:id="1027" w:author="Author" w:date="2018-06-28T15:41:00Z">
              <w:rPr/>
            </w:rPrChange>
          </w:rPr>
          <w:t xml:space="preserve"> </w:t>
        </w:r>
        <w:del w:id="1028" w:author="Author" w:date="2018-07-03T12:43:00Z">
          <w:r w:rsidRPr="00AC1342" w:rsidDel="00FB7ED6">
            <w:rPr>
              <w:rFonts w:asciiTheme="minorHAnsi" w:hAnsiTheme="minorHAnsi" w:cstheme="minorHAnsi"/>
              <w:rPrChange w:id="1029" w:author="Author" w:date="2018-06-28T15:41:00Z">
                <w:rPr/>
              </w:rPrChange>
            </w:rPr>
            <w:delText>your</w:delText>
          </w:r>
        </w:del>
      </w:ins>
      <w:ins w:id="1030" w:author="Author" w:date="2018-07-03T12:43:00Z">
        <w:r w:rsidR="00FB7ED6">
          <w:rPr>
            <w:rFonts w:asciiTheme="minorHAnsi" w:hAnsiTheme="minorHAnsi" w:cstheme="minorHAnsi"/>
          </w:rPr>
          <w:t>the</w:t>
        </w:r>
      </w:ins>
      <w:ins w:id="1031" w:author="Author" w:date="2018-06-27T21:44:00Z">
        <w:r w:rsidRPr="00AC1342">
          <w:rPr>
            <w:rFonts w:asciiTheme="minorHAnsi" w:hAnsiTheme="minorHAnsi" w:cstheme="minorHAnsi"/>
            <w:rPrChange w:id="1032" w:author="Author" w:date="2018-06-28T15:41:00Z">
              <w:rPr/>
            </w:rPrChange>
          </w:rPr>
          <w:t xml:space="preserve"> plate under a UV </w:t>
        </w:r>
        <w:del w:id="1033" w:author="Author" w:date="2018-06-28T08:18:00Z">
          <w:r w:rsidRPr="00AC1342" w:rsidDel="00407C06">
            <w:rPr>
              <w:rFonts w:asciiTheme="minorHAnsi" w:hAnsiTheme="minorHAnsi" w:cstheme="minorHAnsi"/>
              <w:rPrChange w:id="1034" w:author="Author" w:date="2018-06-28T15:41:00Z">
                <w:rPr/>
              </w:rPrChange>
            </w:rPr>
            <w:delText>light</w:delText>
          </w:r>
        </w:del>
      </w:ins>
      <w:ins w:id="1035" w:author="Author" w:date="2018-06-28T08:18:00Z">
        <w:r w:rsidR="00407C06" w:rsidRPr="00AC1342">
          <w:rPr>
            <w:rFonts w:asciiTheme="minorHAnsi" w:hAnsiTheme="minorHAnsi" w:cstheme="minorHAnsi"/>
            <w:rPrChange w:id="1036" w:author="Author" w:date="2018-06-28T15:41:00Z">
              <w:rPr/>
            </w:rPrChange>
          </w:rPr>
          <w:t>lamp</w:t>
        </w:r>
      </w:ins>
      <w:ins w:id="1037" w:author="Author" w:date="2018-06-27T21:44:00Z">
        <w:r w:rsidRPr="00AC1342">
          <w:rPr>
            <w:rFonts w:asciiTheme="minorHAnsi" w:hAnsiTheme="minorHAnsi" w:cstheme="minorHAnsi"/>
            <w:rPrChange w:id="1038" w:author="Author" w:date="2018-06-28T15:41:00Z">
              <w:rPr/>
            </w:rPrChange>
          </w:rPr>
          <w:t xml:space="preserve"> (254 nm)</w:t>
        </w:r>
      </w:ins>
      <w:ins w:id="1039" w:author="Author" w:date="2018-06-27T21:48:00Z">
        <w:r w:rsidRPr="00AC1342">
          <w:rPr>
            <w:rFonts w:asciiTheme="minorHAnsi" w:hAnsiTheme="minorHAnsi" w:cstheme="minorHAnsi"/>
            <w:rPrChange w:id="1040" w:author="Author" w:date="2018-06-28T15:41:00Z">
              <w:rPr/>
            </w:rPrChange>
          </w:rPr>
          <w:t xml:space="preserve"> in the TLC viewing cab</w:t>
        </w:r>
      </w:ins>
      <w:ins w:id="1041" w:author="Author" w:date="2018-06-27T21:49:00Z">
        <w:r w:rsidRPr="00AC1342">
          <w:rPr>
            <w:rFonts w:asciiTheme="minorHAnsi" w:hAnsiTheme="minorHAnsi" w:cstheme="minorHAnsi"/>
            <w:rPrChange w:id="1042" w:author="Author" w:date="2018-06-28T15:41:00Z">
              <w:rPr/>
            </w:rPrChange>
          </w:rPr>
          <w:t>inet</w:t>
        </w:r>
      </w:ins>
      <w:ins w:id="1043" w:author="Author" w:date="2018-06-27T21:44:00Z">
        <w:r w:rsidRPr="00AC1342">
          <w:rPr>
            <w:rFonts w:asciiTheme="minorHAnsi" w:hAnsiTheme="minorHAnsi" w:cstheme="minorHAnsi"/>
            <w:rPrChange w:id="1044" w:author="Author" w:date="2018-06-28T15:41:00Z">
              <w:rPr/>
            </w:rPrChange>
          </w:rPr>
          <w:t>.</w:t>
        </w:r>
      </w:ins>
      <w:ins w:id="1045" w:author="Author" w:date="2018-06-27T21:45:00Z">
        <w:r w:rsidRPr="00AC1342">
          <w:rPr>
            <w:rFonts w:asciiTheme="minorHAnsi" w:hAnsiTheme="minorHAnsi" w:cstheme="minorHAnsi"/>
            <w:rPrChange w:id="1046" w:author="Author" w:date="2018-06-28T15:41:00Z">
              <w:rPr/>
            </w:rPrChange>
          </w:rPr>
          <w:t xml:space="preserve">  </w:t>
        </w:r>
      </w:ins>
      <w:moveFromRangeStart w:id="1047" w:author="Author" w:date="2018-06-28T17:43:00Z" w:name="move517971161"/>
      <w:moveFrom w:id="1048" w:author="Author" w:date="2018-06-28T17:43:00Z">
        <w:ins w:id="1049" w:author="Author" w:date="2018-06-27T21:50:00Z">
          <w:r w:rsidRPr="00AC1342" w:rsidDel="00E633E6">
            <w:rPr>
              <w:rFonts w:asciiTheme="minorHAnsi" w:hAnsiTheme="minorHAnsi" w:cstheme="minorHAnsi"/>
              <w:rPrChange w:id="1050" w:author="Author" w:date="2018-06-28T15:41:00Z">
                <w:rPr/>
              </w:rPrChange>
            </w:rPr>
            <w:t xml:space="preserve">There should be small </w:t>
          </w:r>
        </w:ins>
        <w:ins w:id="1051" w:author="Author" w:date="2018-06-27T21:51:00Z">
          <w:r w:rsidRPr="00AC1342" w:rsidDel="00E633E6">
            <w:rPr>
              <w:rFonts w:asciiTheme="minorHAnsi" w:hAnsiTheme="minorHAnsi" w:cstheme="minorHAnsi"/>
              <w:rPrChange w:id="1052" w:author="Author" w:date="2018-06-28T15:41:00Z">
                <w:rPr/>
              </w:rPrChange>
            </w:rPr>
            <w:t xml:space="preserve">(1-2 mm wide) </w:t>
          </w:r>
        </w:ins>
        <w:ins w:id="1053" w:author="Author" w:date="2018-06-27T21:50:00Z">
          <w:r w:rsidRPr="00AC1342" w:rsidDel="00E633E6">
            <w:rPr>
              <w:rFonts w:asciiTheme="minorHAnsi" w:hAnsiTheme="minorHAnsi" w:cstheme="minorHAnsi"/>
              <w:rPrChange w:id="1054" w:author="Author" w:date="2018-06-28T15:41:00Z">
                <w:rPr/>
              </w:rPrChange>
            </w:rPr>
            <w:t xml:space="preserve">black spots where you spotted the TLC reference solutions.  </w:t>
          </w:r>
        </w:ins>
        <w:moveFromRangeStart w:id="1055" w:author="Author" w:date="2018-06-28T17:43:00Z" w:name="move517971143"/>
        <w:moveFromRangeEnd w:id="1047"/>
        <w:ins w:id="1056" w:author="Author" w:date="2018-06-27T21:46:00Z">
          <w:r w:rsidRPr="00AC1342" w:rsidDel="00E633E6">
            <w:rPr>
              <w:rFonts w:asciiTheme="minorHAnsi" w:hAnsiTheme="minorHAnsi" w:cstheme="minorHAnsi"/>
              <w:rPrChange w:id="1057" w:author="Author" w:date="2018-06-28T15:41:00Z">
                <w:rPr/>
              </w:rPrChange>
            </w:rPr>
            <w:t xml:space="preserve">If there are no spots or </w:t>
          </w:r>
        </w:ins>
        <w:ins w:id="1058" w:author="Author" w:date="2018-06-27T21:51:00Z">
          <w:r w:rsidRPr="00AC1342" w:rsidDel="00E633E6">
            <w:rPr>
              <w:rFonts w:asciiTheme="minorHAnsi" w:hAnsiTheme="minorHAnsi" w:cstheme="minorHAnsi"/>
              <w:rPrChange w:id="1059" w:author="Author" w:date="2018-06-28T15:41:00Z">
                <w:rPr/>
              </w:rPrChange>
            </w:rPr>
            <w:t xml:space="preserve">the spots appear faint, apply another spot of the respective TLC solution until a black spot </w:t>
          </w:r>
        </w:ins>
        <w:ins w:id="1060" w:author="Author" w:date="2018-06-27T21:52:00Z">
          <w:r w:rsidRPr="00AC1342" w:rsidDel="00E633E6">
            <w:rPr>
              <w:rFonts w:asciiTheme="minorHAnsi" w:hAnsiTheme="minorHAnsi" w:cstheme="minorHAnsi"/>
              <w:rPrChange w:id="1061" w:author="Author" w:date="2018-06-28T15:41:00Z">
                <w:rPr/>
              </w:rPrChange>
            </w:rPr>
            <w:t>is observed under UV light.</w:t>
          </w:r>
        </w:ins>
        <w:ins w:id="1062" w:author="Author" w:date="2018-06-27T21:50:00Z">
          <w:r w:rsidRPr="00AC1342" w:rsidDel="00E633E6">
            <w:rPr>
              <w:rFonts w:asciiTheme="minorHAnsi" w:hAnsiTheme="minorHAnsi" w:cstheme="minorHAnsi"/>
              <w:rPrChange w:id="1063" w:author="Author" w:date="2018-06-28T15:41:00Z">
                <w:rPr/>
              </w:rPrChange>
            </w:rPr>
            <w:t xml:space="preserve"> </w:t>
          </w:r>
        </w:ins>
      </w:moveFrom>
      <w:moveFromRangeEnd w:id="1055"/>
    </w:p>
    <w:p w14:paraId="4C4802F5" w14:textId="77777777" w:rsidR="00873E1B" w:rsidRDefault="00873E1B">
      <w:pPr>
        <w:ind w:left="709" w:hanging="709"/>
        <w:jc w:val="both"/>
        <w:rPr>
          <w:ins w:id="1064" w:author="Author" w:date="2018-06-28T17:43:00Z"/>
          <w:rFonts w:asciiTheme="minorHAnsi" w:hAnsiTheme="minorHAnsi" w:cstheme="minorHAnsi"/>
        </w:rPr>
        <w:pPrChange w:id="1065" w:author="Author" w:date="2018-06-28T15:43:00Z">
          <w:pPr>
            <w:ind w:left="709" w:hanging="709"/>
          </w:pPr>
        </w:pPrChange>
      </w:pPr>
    </w:p>
    <w:p w14:paraId="40DCF422" w14:textId="56DCE589" w:rsidR="00E633E6" w:rsidRDefault="00E633E6">
      <w:pPr>
        <w:ind w:left="709"/>
        <w:jc w:val="both"/>
        <w:rPr>
          <w:ins w:id="1066" w:author="Author" w:date="2018-06-28T17:43:00Z"/>
          <w:rFonts w:asciiTheme="minorHAnsi" w:hAnsiTheme="minorHAnsi" w:cstheme="minorHAnsi"/>
        </w:rPr>
        <w:pPrChange w:id="1067" w:author="Author" w:date="2018-06-28T17:43:00Z">
          <w:pPr>
            <w:ind w:left="709" w:hanging="709"/>
          </w:pPr>
        </w:pPrChange>
      </w:pPr>
      <w:ins w:id="1068" w:author="Author" w:date="2018-06-28T17:43:00Z">
        <w:r w:rsidRPr="009E73A7">
          <w:rPr>
            <w:rFonts w:asciiTheme="minorHAnsi" w:hAnsiTheme="minorHAnsi" w:cstheme="minorHAnsi"/>
          </w:rPr>
          <w:t>NOTE:</w:t>
        </w:r>
        <w:r>
          <w:rPr>
            <w:rFonts w:asciiTheme="minorHAnsi" w:hAnsiTheme="minorHAnsi" w:cstheme="minorHAnsi"/>
          </w:rPr>
          <w:t xml:space="preserve"> </w:t>
        </w:r>
      </w:ins>
      <w:moveToRangeStart w:id="1069" w:author="Author" w:date="2018-06-28T17:43:00Z" w:name="move517971161"/>
      <w:moveTo w:id="1070" w:author="Author" w:date="2018-06-28T17:43:00Z">
        <w:r w:rsidRPr="009E73A7">
          <w:rPr>
            <w:rFonts w:asciiTheme="minorHAnsi" w:hAnsiTheme="minorHAnsi" w:cstheme="minorHAnsi"/>
          </w:rPr>
          <w:t>There should be small (1</w:t>
        </w:r>
        <w:del w:id="1071" w:author="Author" w:date="2018-07-03T07:36:00Z">
          <w:r w:rsidRPr="009E73A7" w:rsidDel="00760D45">
            <w:rPr>
              <w:rFonts w:asciiTheme="minorHAnsi" w:hAnsiTheme="minorHAnsi" w:cstheme="minorHAnsi"/>
            </w:rPr>
            <w:delText>-</w:delText>
          </w:r>
        </w:del>
      </w:moveTo>
      <w:ins w:id="1072" w:author="Author" w:date="2018-07-03T07:36:00Z">
        <w:r w:rsidR="00760D45">
          <w:rPr>
            <w:rFonts w:asciiTheme="minorHAnsi" w:hAnsiTheme="minorHAnsi" w:cstheme="minorHAnsi"/>
          </w:rPr>
          <w:t>–</w:t>
        </w:r>
      </w:ins>
      <w:moveTo w:id="1073" w:author="Author" w:date="2018-06-28T17:43:00Z">
        <w:r w:rsidRPr="009E73A7">
          <w:rPr>
            <w:rFonts w:asciiTheme="minorHAnsi" w:hAnsiTheme="minorHAnsi" w:cstheme="minorHAnsi"/>
          </w:rPr>
          <w:t xml:space="preserve">2 mm wide) black spots </w:t>
        </w:r>
        <w:del w:id="1074" w:author="Author" w:date="2018-07-03T12:43:00Z">
          <w:r w:rsidRPr="009E73A7" w:rsidDel="00FB7ED6">
            <w:rPr>
              <w:rFonts w:asciiTheme="minorHAnsi" w:hAnsiTheme="minorHAnsi" w:cstheme="minorHAnsi"/>
            </w:rPr>
            <w:delText>where you spotted</w:delText>
          </w:r>
        </w:del>
      </w:moveTo>
      <w:ins w:id="1075" w:author="Author" w:date="2018-07-03T12:43:00Z">
        <w:r w:rsidR="00FB7ED6">
          <w:rPr>
            <w:rFonts w:asciiTheme="minorHAnsi" w:hAnsiTheme="minorHAnsi" w:cstheme="minorHAnsi"/>
          </w:rPr>
          <w:t>on the plate where</w:t>
        </w:r>
      </w:ins>
      <w:moveTo w:id="1076" w:author="Author" w:date="2018-06-28T17:43:00Z">
        <w:r w:rsidRPr="009E73A7">
          <w:rPr>
            <w:rFonts w:asciiTheme="minorHAnsi" w:hAnsiTheme="minorHAnsi" w:cstheme="minorHAnsi"/>
          </w:rPr>
          <w:t xml:space="preserve"> the TLC reference solutions</w:t>
        </w:r>
      </w:moveTo>
      <w:ins w:id="1077" w:author="Author" w:date="2018-07-03T12:43:00Z">
        <w:r w:rsidR="00FB7ED6">
          <w:rPr>
            <w:rFonts w:asciiTheme="minorHAnsi" w:hAnsiTheme="minorHAnsi" w:cstheme="minorHAnsi"/>
          </w:rPr>
          <w:t xml:space="preserve"> were spotted</w:t>
        </w:r>
      </w:ins>
      <w:moveTo w:id="1078" w:author="Author" w:date="2018-06-28T17:43:00Z">
        <w:r w:rsidRPr="009E73A7">
          <w:rPr>
            <w:rFonts w:asciiTheme="minorHAnsi" w:hAnsiTheme="minorHAnsi" w:cstheme="minorHAnsi"/>
          </w:rPr>
          <w:t xml:space="preserve">. </w:t>
        </w:r>
        <w:moveToRangeStart w:id="1079" w:author="Author" w:date="2018-06-28T17:43:00Z" w:name="move517971143"/>
        <w:moveToRangeEnd w:id="1069"/>
        <w:r w:rsidRPr="009E73A7">
          <w:rPr>
            <w:rFonts w:asciiTheme="minorHAnsi" w:hAnsiTheme="minorHAnsi" w:cstheme="minorHAnsi"/>
          </w:rPr>
          <w:t xml:space="preserve">If there are no spots or the spots appear faint, apply another spot of the </w:t>
        </w:r>
        <w:del w:id="1080" w:author="Author" w:date="2018-07-03T12:44:00Z">
          <w:r w:rsidRPr="009E73A7" w:rsidDel="00FB7ED6">
            <w:rPr>
              <w:rFonts w:asciiTheme="minorHAnsi" w:hAnsiTheme="minorHAnsi" w:cstheme="minorHAnsi"/>
            </w:rPr>
            <w:delText>respective</w:delText>
          </w:r>
        </w:del>
      </w:moveTo>
      <w:ins w:id="1081" w:author="Author" w:date="2018-07-03T12:44:00Z">
        <w:r w:rsidR="00FB7ED6">
          <w:rPr>
            <w:rFonts w:asciiTheme="minorHAnsi" w:hAnsiTheme="minorHAnsi" w:cstheme="minorHAnsi"/>
          </w:rPr>
          <w:t>appropriate</w:t>
        </w:r>
      </w:ins>
      <w:moveTo w:id="1082" w:author="Author" w:date="2018-06-28T17:43:00Z">
        <w:r w:rsidRPr="009E73A7">
          <w:rPr>
            <w:rFonts w:asciiTheme="minorHAnsi" w:hAnsiTheme="minorHAnsi" w:cstheme="minorHAnsi"/>
          </w:rPr>
          <w:t xml:space="preserve"> TLC solution until a black spot is observed under UV light.</w:t>
        </w:r>
      </w:moveTo>
      <w:moveToRangeEnd w:id="1079"/>
    </w:p>
    <w:p w14:paraId="3820B24D" w14:textId="77777777" w:rsidR="00E633E6" w:rsidRPr="00AC1342" w:rsidRDefault="00E633E6">
      <w:pPr>
        <w:ind w:left="709" w:hanging="709"/>
        <w:jc w:val="both"/>
        <w:rPr>
          <w:rFonts w:asciiTheme="minorHAnsi" w:hAnsiTheme="minorHAnsi" w:cstheme="minorHAnsi"/>
          <w:rPrChange w:id="1083" w:author="Author" w:date="2018-06-28T15:41:00Z">
            <w:rPr/>
          </w:rPrChange>
        </w:rPr>
        <w:pPrChange w:id="1084" w:author="Author" w:date="2018-06-28T15:43:00Z">
          <w:pPr>
            <w:ind w:left="709" w:hanging="709"/>
          </w:pPr>
        </w:pPrChange>
      </w:pPr>
    </w:p>
    <w:p w14:paraId="2EBCC31D" w14:textId="17939681" w:rsidR="00141F58" w:rsidRPr="00AC1342" w:rsidRDefault="00873E1B">
      <w:pPr>
        <w:pStyle w:val="ListParagraph"/>
        <w:numPr>
          <w:ilvl w:val="2"/>
          <w:numId w:val="29"/>
        </w:numPr>
        <w:ind w:left="709" w:hanging="709"/>
        <w:rPr>
          <w:ins w:id="1085" w:author="Author" w:date="2018-06-27T22:00:00Z"/>
          <w:rFonts w:asciiTheme="minorHAnsi" w:hAnsiTheme="minorHAnsi" w:cstheme="minorHAnsi"/>
          <w:rPrChange w:id="1086" w:author="Author" w:date="2018-06-28T15:41:00Z">
            <w:rPr>
              <w:ins w:id="1087" w:author="Author" w:date="2018-06-27T22:00:00Z"/>
            </w:rPr>
          </w:rPrChange>
        </w:rPr>
        <w:pPrChange w:id="1088" w:author="Author" w:date="2018-06-28T15:43:00Z">
          <w:pPr>
            <w:pStyle w:val="ListParagraph"/>
            <w:numPr>
              <w:ilvl w:val="1"/>
              <w:numId w:val="29"/>
            </w:numPr>
            <w:ind w:left="0" w:hanging="432"/>
          </w:pPr>
        </w:pPrChange>
      </w:pPr>
      <w:del w:id="1089" w:author="Author" w:date="2018-06-28T08:20:00Z">
        <w:r w:rsidRPr="00AC1342" w:rsidDel="008428D4">
          <w:rPr>
            <w:rFonts w:asciiTheme="minorHAnsi" w:hAnsiTheme="minorHAnsi" w:cstheme="minorHAnsi"/>
            <w:rPrChange w:id="1090" w:author="Author" w:date="2018-06-28T15:41:00Z">
              <w:rPr/>
            </w:rPrChange>
          </w:rPr>
          <w:delText xml:space="preserve">Prepare </w:delText>
        </w:r>
      </w:del>
      <w:ins w:id="1091" w:author="Author" w:date="2018-06-28T08:20:00Z">
        <w:r w:rsidR="008428D4" w:rsidRPr="00AC1342">
          <w:rPr>
            <w:rFonts w:asciiTheme="minorHAnsi" w:hAnsiTheme="minorHAnsi" w:cstheme="minorHAnsi"/>
            <w:rPrChange w:id="1092" w:author="Author" w:date="2018-06-28T15:41:00Z">
              <w:rPr/>
            </w:rPrChange>
          </w:rPr>
          <w:t xml:space="preserve">Add </w:t>
        </w:r>
      </w:ins>
      <w:ins w:id="1093" w:author="Author" w:date="2018-06-27T21:53:00Z">
        <w:r w:rsidR="00141F58" w:rsidRPr="00AC1342">
          <w:rPr>
            <w:rFonts w:asciiTheme="minorHAnsi" w:hAnsiTheme="minorHAnsi" w:cstheme="minorHAnsi"/>
            <w:rPrChange w:id="1094" w:author="Author" w:date="2018-06-28T15:41:00Z">
              <w:rPr/>
            </w:rPrChange>
          </w:rPr>
          <w:t xml:space="preserve">10 mL of </w:t>
        </w:r>
      </w:ins>
      <w:r w:rsidRPr="00AC1342">
        <w:rPr>
          <w:rFonts w:asciiTheme="minorHAnsi" w:hAnsiTheme="minorHAnsi" w:cstheme="minorHAnsi"/>
          <w:rPrChange w:id="1095" w:author="Author" w:date="2018-06-28T15:41:00Z">
            <w:rPr/>
          </w:rPrChange>
        </w:rPr>
        <w:t>the allocated solvent mixture</w:t>
      </w:r>
      <w:ins w:id="1096" w:author="Author" w:date="2018-06-27T22:00:00Z">
        <w:r w:rsidR="00141F58" w:rsidRPr="00AC1342">
          <w:rPr>
            <w:rFonts w:asciiTheme="minorHAnsi" w:hAnsiTheme="minorHAnsi" w:cstheme="minorHAnsi"/>
            <w:rPrChange w:id="1097" w:author="Author" w:date="2018-06-28T15:41:00Z">
              <w:rPr/>
            </w:rPrChange>
          </w:rPr>
          <w:t xml:space="preserve"> </w:t>
        </w:r>
        <w:del w:id="1098" w:author="Author" w:date="2018-06-28T08:20:00Z">
          <w:r w:rsidR="00141F58" w:rsidRPr="00AC1342" w:rsidDel="008428D4">
            <w:rPr>
              <w:rFonts w:asciiTheme="minorHAnsi" w:hAnsiTheme="minorHAnsi" w:cstheme="minorHAnsi"/>
              <w:rPrChange w:id="1099" w:author="Author" w:date="2018-06-28T15:41:00Z">
                <w:rPr/>
              </w:rPrChange>
            </w:rPr>
            <w:delText>and pour in</w:delText>
          </w:r>
        </w:del>
        <w:r w:rsidR="00141F58" w:rsidRPr="00AC1342">
          <w:rPr>
            <w:rFonts w:asciiTheme="minorHAnsi" w:hAnsiTheme="minorHAnsi" w:cstheme="minorHAnsi"/>
            <w:rPrChange w:id="1100" w:author="Author" w:date="2018-06-28T15:41:00Z">
              <w:rPr/>
            </w:rPrChange>
          </w:rPr>
          <w:t>to a clean, dry TLC jar.</w:t>
        </w:r>
      </w:ins>
      <w:ins w:id="1101" w:author="Author" w:date="2018-06-27T22:06:00Z">
        <w:r w:rsidR="0091392C" w:rsidRPr="00AC1342">
          <w:rPr>
            <w:rFonts w:asciiTheme="minorHAnsi" w:hAnsiTheme="minorHAnsi" w:cstheme="minorHAnsi"/>
            <w:rPrChange w:id="1102" w:author="Author" w:date="2018-06-28T15:41:00Z">
              <w:rPr/>
            </w:rPrChange>
          </w:rPr>
          <w:t xml:space="preserve">  </w:t>
        </w:r>
      </w:ins>
      <w:moveFromRangeStart w:id="1103" w:author="Author" w:date="2018-06-28T08:20:00Z" w:name="move517937374"/>
      <w:moveFrom w:id="1104" w:author="Author" w:date="2018-06-28T08:20:00Z">
        <w:ins w:id="1105" w:author="Author" w:date="2018-06-27T22:06:00Z">
          <w:r w:rsidR="0091392C" w:rsidRPr="00AC1342" w:rsidDel="008428D4">
            <w:rPr>
              <w:rFonts w:asciiTheme="minorHAnsi" w:hAnsiTheme="minorHAnsi" w:cstheme="minorHAnsi"/>
              <w:rPrChange w:id="1106" w:author="Author" w:date="2018-06-28T15:41:00Z">
                <w:rPr/>
              </w:rPrChange>
            </w:rPr>
            <w:t xml:space="preserve">Ensure the solvent </w:t>
          </w:r>
        </w:ins>
        <w:ins w:id="1107" w:author="Author" w:date="2018-06-27T22:07:00Z">
          <w:r w:rsidR="0091392C" w:rsidRPr="00AC1342" w:rsidDel="008428D4">
            <w:rPr>
              <w:rFonts w:asciiTheme="minorHAnsi" w:hAnsiTheme="minorHAnsi" w:cstheme="minorHAnsi"/>
              <w:rPrChange w:id="1108" w:author="Author" w:date="2018-06-28T15:41:00Z">
                <w:rPr/>
              </w:rPrChange>
            </w:rPr>
            <w:t>height in the jar does not exceed</w:t>
          </w:r>
        </w:ins>
        <w:ins w:id="1109" w:author="Author" w:date="2018-06-27T22:06:00Z">
          <w:r w:rsidR="0091392C" w:rsidRPr="00AC1342" w:rsidDel="008428D4">
            <w:rPr>
              <w:rFonts w:asciiTheme="minorHAnsi" w:hAnsiTheme="minorHAnsi" w:cstheme="minorHAnsi"/>
              <w:rPrChange w:id="1110" w:author="Author" w:date="2018-06-28T15:41:00Z">
                <w:rPr/>
              </w:rPrChange>
            </w:rPr>
            <w:t xml:space="preserve"> 1 cm</w:t>
          </w:r>
        </w:ins>
        <w:ins w:id="1111" w:author="Author" w:date="2018-06-27T22:07:00Z">
          <w:r w:rsidR="0091392C" w:rsidRPr="00AC1342" w:rsidDel="008428D4">
            <w:rPr>
              <w:rFonts w:asciiTheme="minorHAnsi" w:hAnsiTheme="minorHAnsi" w:cstheme="minorHAnsi"/>
              <w:rPrChange w:id="1112" w:author="Author" w:date="2018-06-28T15:41:00Z">
                <w:rPr/>
              </w:rPrChange>
            </w:rPr>
            <w:t xml:space="preserve">. </w:t>
          </w:r>
        </w:ins>
      </w:moveFrom>
      <w:moveFromRangeEnd w:id="1103"/>
    </w:p>
    <w:p w14:paraId="55238C87" w14:textId="77777777" w:rsidR="008428D4" w:rsidRPr="00AC1342" w:rsidRDefault="008428D4">
      <w:pPr>
        <w:jc w:val="both"/>
        <w:rPr>
          <w:ins w:id="1113" w:author="Author" w:date="2018-06-28T08:20:00Z"/>
          <w:rFonts w:asciiTheme="minorHAnsi" w:hAnsiTheme="minorHAnsi" w:cstheme="minorHAnsi"/>
          <w:rPrChange w:id="1114" w:author="Author" w:date="2018-06-28T15:41:00Z">
            <w:rPr>
              <w:ins w:id="1115" w:author="Author" w:date="2018-06-28T08:20:00Z"/>
            </w:rPr>
          </w:rPrChange>
        </w:rPr>
        <w:pPrChange w:id="1116" w:author="Author" w:date="2018-06-28T15:43:00Z">
          <w:pPr>
            <w:pStyle w:val="ListParagraph"/>
            <w:numPr>
              <w:numId w:val="29"/>
            </w:numPr>
            <w:ind w:left="1440" w:hanging="360"/>
          </w:pPr>
        </w:pPrChange>
      </w:pPr>
    </w:p>
    <w:p w14:paraId="2014BB83" w14:textId="28F82DAC" w:rsidR="008428D4" w:rsidRPr="00AC1342" w:rsidRDefault="008428D4">
      <w:pPr>
        <w:ind w:firstLine="709"/>
        <w:jc w:val="both"/>
        <w:rPr>
          <w:ins w:id="1117" w:author="Author" w:date="2018-06-28T08:20:00Z"/>
          <w:rFonts w:asciiTheme="minorHAnsi" w:hAnsiTheme="minorHAnsi" w:cstheme="minorHAnsi"/>
          <w:rPrChange w:id="1118" w:author="Author" w:date="2018-06-28T15:41:00Z">
            <w:rPr>
              <w:ins w:id="1119" w:author="Author" w:date="2018-06-28T08:20:00Z"/>
            </w:rPr>
          </w:rPrChange>
        </w:rPr>
        <w:pPrChange w:id="1120" w:author="Author" w:date="2018-06-28T15:43:00Z">
          <w:pPr>
            <w:pStyle w:val="ListParagraph"/>
            <w:numPr>
              <w:numId w:val="29"/>
            </w:numPr>
            <w:ind w:left="1440" w:hanging="360"/>
          </w:pPr>
        </w:pPrChange>
      </w:pPr>
      <w:ins w:id="1121" w:author="Author" w:date="2018-06-28T08:20:00Z">
        <w:r w:rsidRPr="00AC1342">
          <w:rPr>
            <w:rFonts w:asciiTheme="minorHAnsi" w:hAnsiTheme="minorHAnsi" w:cstheme="minorHAnsi"/>
            <w:rPrChange w:id="1122" w:author="Author" w:date="2018-06-28T15:41:00Z">
              <w:rPr/>
            </w:rPrChange>
          </w:rPr>
          <w:t xml:space="preserve">NOTE: </w:t>
        </w:r>
      </w:ins>
      <w:moveToRangeStart w:id="1123" w:author="Author" w:date="2018-06-28T08:20:00Z" w:name="move517937374"/>
      <w:moveTo w:id="1124" w:author="Author" w:date="2018-06-28T08:20:00Z">
        <w:r w:rsidRPr="00AC1342">
          <w:rPr>
            <w:rFonts w:asciiTheme="minorHAnsi" w:hAnsiTheme="minorHAnsi" w:cstheme="minorHAnsi"/>
            <w:rPrChange w:id="1125" w:author="Author" w:date="2018-06-28T15:41:00Z">
              <w:rPr/>
            </w:rPrChange>
          </w:rPr>
          <w:t xml:space="preserve">Ensure the solvent height in the jar does not exceed </w:t>
        </w:r>
      </w:moveTo>
      <w:ins w:id="1126" w:author="Author" w:date="2018-06-28T17:44:00Z">
        <w:r w:rsidR="009C2CEB">
          <w:rPr>
            <w:rFonts w:asciiTheme="minorHAnsi" w:hAnsiTheme="minorHAnsi" w:cstheme="minorHAnsi"/>
          </w:rPr>
          <w:t>~</w:t>
        </w:r>
      </w:ins>
      <w:moveTo w:id="1127" w:author="Author" w:date="2018-06-28T08:20:00Z">
        <w:r w:rsidRPr="00AC1342">
          <w:rPr>
            <w:rFonts w:asciiTheme="minorHAnsi" w:hAnsiTheme="minorHAnsi" w:cstheme="minorHAnsi"/>
            <w:rPrChange w:id="1128" w:author="Author" w:date="2018-06-28T15:41:00Z">
              <w:rPr/>
            </w:rPrChange>
          </w:rPr>
          <w:t>1 cm.</w:t>
        </w:r>
      </w:moveTo>
      <w:moveToRangeEnd w:id="1123"/>
    </w:p>
    <w:p w14:paraId="533D8C99" w14:textId="77777777" w:rsidR="00141F58" w:rsidRPr="00AC1342" w:rsidRDefault="00141F58">
      <w:pPr>
        <w:pStyle w:val="ListParagraph"/>
        <w:rPr>
          <w:ins w:id="1129" w:author="Author" w:date="2018-06-27T22:00:00Z"/>
          <w:rFonts w:asciiTheme="minorHAnsi" w:hAnsiTheme="minorHAnsi" w:cstheme="minorHAnsi"/>
          <w:rPrChange w:id="1130" w:author="Author" w:date="2018-06-28T15:41:00Z">
            <w:rPr>
              <w:ins w:id="1131" w:author="Author" w:date="2018-06-27T22:00:00Z"/>
            </w:rPr>
          </w:rPrChange>
        </w:rPr>
        <w:pPrChange w:id="1132" w:author="Author" w:date="2018-06-28T15:43:00Z">
          <w:pPr>
            <w:pStyle w:val="ListParagraph"/>
            <w:numPr>
              <w:ilvl w:val="2"/>
              <w:numId w:val="29"/>
            </w:numPr>
            <w:ind w:left="709" w:hanging="709"/>
          </w:pPr>
        </w:pPrChange>
      </w:pPr>
    </w:p>
    <w:p w14:paraId="23E60DE4" w14:textId="2D013C66" w:rsidR="00141F58" w:rsidRPr="00AC1342" w:rsidRDefault="00CD62AD">
      <w:pPr>
        <w:pStyle w:val="ListParagraph"/>
        <w:numPr>
          <w:ilvl w:val="2"/>
          <w:numId w:val="29"/>
        </w:numPr>
        <w:ind w:left="709" w:hanging="709"/>
        <w:rPr>
          <w:ins w:id="1133" w:author="Author" w:date="2018-06-27T22:03:00Z"/>
          <w:rFonts w:asciiTheme="minorHAnsi" w:hAnsiTheme="minorHAnsi" w:cstheme="minorHAnsi"/>
          <w:rPrChange w:id="1134" w:author="Author" w:date="2018-06-28T15:41:00Z">
            <w:rPr>
              <w:ins w:id="1135" w:author="Author" w:date="2018-06-27T22:03:00Z"/>
            </w:rPr>
          </w:rPrChange>
        </w:rPr>
        <w:pPrChange w:id="1136" w:author="Author" w:date="2018-06-28T15:43:00Z">
          <w:pPr>
            <w:pStyle w:val="ListParagraph"/>
            <w:numPr>
              <w:ilvl w:val="1"/>
              <w:numId w:val="29"/>
            </w:numPr>
            <w:ind w:left="0" w:hanging="432"/>
          </w:pPr>
        </w:pPrChange>
      </w:pPr>
      <w:ins w:id="1137" w:author="Author" w:date="2018-06-28T08:24:00Z">
        <w:r w:rsidRPr="00AC1342">
          <w:rPr>
            <w:rFonts w:asciiTheme="minorHAnsi" w:hAnsiTheme="minorHAnsi" w:cstheme="minorHAnsi"/>
            <w:rPrChange w:id="1138" w:author="Author" w:date="2018-06-28T15:41:00Z">
              <w:rPr/>
            </w:rPrChange>
          </w:rPr>
          <w:t xml:space="preserve">Using tweezers, </w:t>
        </w:r>
      </w:ins>
      <w:ins w:id="1139" w:author="Author" w:date="2018-06-27T22:01:00Z">
        <w:del w:id="1140" w:author="Author" w:date="2018-06-28T08:24:00Z">
          <w:r w:rsidR="00141F58" w:rsidRPr="00AC1342" w:rsidDel="00CD62AD">
            <w:rPr>
              <w:rFonts w:asciiTheme="minorHAnsi" w:hAnsiTheme="minorHAnsi" w:cstheme="minorHAnsi"/>
              <w:rPrChange w:id="1141" w:author="Author" w:date="2018-06-28T15:41:00Z">
                <w:rPr/>
              </w:rPrChange>
            </w:rPr>
            <w:delText>Lower</w:delText>
          </w:r>
        </w:del>
      </w:ins>
      <w:ins w:id="1142" w:author="Author" w:date="2018-06-28T08:24:00Z">
        <w:r w:rsidRPr="00AC1342">
          <w:rPr>
            <w:rFonts w:asciiTheme="minorHAnsi" w:hAnsiTheme="minorHAnsi" w:cstheme="minorHAnsi"/>
            <w:rPrChange w:id="1143" w:author="Author" w:date="2018-06-28T15:41:00Z">
              <w:rPr/>
            </w:rPrChange>
          </w:rPr>
          <w:t>place</w:t>
        </w:r>
      </w:ins>
      <w:ins w:id="1144" w:author="Author" w:date="2018-06-27T22:01:00Z">
        <w:r w:rsidR="00141F58" w:rsidRPr="00AC1342">
          <w:rPr>
            <w:rFonts w:asciiTheme="minorHAnsi" w:hAnsiTheme="minorHAnsi" w:cstheme="minorHAnsi"/>
            <w:rPrChange w:id="1145" w:author="Author" w:date="2018-06-28T15:41:00Z">
              <w:rPr/>
            </w:rPrChange>
          </w:rPr>
          <w:t xml:space="preserve"> </w:t>
        </w:r>
        <w:del w:id="1146" w:author="Author" w:date="2018-06-28T08:21:00Z">
          <w:r w:rsidR="00141F58" w:rsidRPr="00AC1342" w:rsidDel="00CD62AD">
            <w:rPr>
              <w:rFonts w:asciiTheme="minorHAnsi" w:hAnsiTheme="minorHAnsi" w:cstheme="minorHAnsi"/>
              <w:rPrChange w:id="1147" w:author="Author" w:date="2018-06-28T15:41:00Z">
                <w:rPr/>
              </w:rPrChange>
            </w:rPr>
            <w:delText>yo</w:delText>
          </w:r>
        </w:del>
      </w:ins>
      <w:ins w:id="1148" w:author="Author" w:date="2018-06-27T22:02:00Z">
        <w:del w:id="1149" w:author="Author" w:date="2018-06-28T08:21:00Z">
          <w:r w:rsidR="00141F58" w:rsidRPr="00AC1342" w:rsidDel="00CD62AD">
            <w:rPr>
              <w:rFonts w:asciiTheme="minorHAnsi" w:hAnsiTheme="minorHAnsi" w:cstheme="minorHAnsi"/>
              <w:rPrChange w:id="1150" w:author="Author" w:date="2018-06-28T15:41:00Z">
                <w:rPr/>
              </w:rPrChange>
            </w:rPr>
            <w:delText>ur</w:delText>
          </w:r>
        </w:del>
      </w:ins>
      <w:ins w:id="1151" w:author="Author" w:date="2018-06-28T08:21:00Z">
        <w:r w:rsidRPr="00AC1342">
          <w:rPr>
            <w:rFonts w:asciiTheme="minorHAnsi" w:hAnsiTheme="minorHAnsi" w:cstheme="minorHAnsi"/>
            <w:rPrChange w:id="1152" w:author="Author" w:date="2018-06-28T15:41:00Z">
              <w:rPr/>
            </w:rPrChange>
          </w:rPr>
          <w:t>the</w:t>
        </w:r>
      </w:ins>
      <w:ins w:id="1153" w:author="Author" w:date="2018-06-27T22:02:00Z">
        <w:r w:rsidR="00141F58" w:rsidRPr="00AC1342">
          <w:rPr>
            <w:rFonts w:asciiTheme="minorHAnsi" w:hAnsiTheme="minorHAnsi" w:cstheme="minorHAnsi"/>
            <w:rPrChange w:id="1154" w:author="Author" w:date="2018-06-28T15:41:00Z">
              <w:rPr/>
            </w:rPrChange>
          </w:rPr>
          <w:t xml:space="preserve"> prepared TLC plate </w:t>
        </w:r>
      </w:ins>
      <w:ins w:id="1155" w:author="Author" w:date="2018-06-28T08:21:00Z">
        <w:r w:rsidRPr="00AC1342">
          <w:rPr>
            <w:rFonts w:asciiTheme="minorHAnsi" w:hAnsiTheme="minorHAnsi" w:cstheme="minorHAnsi"/>
            <w:rPrChange w:id="1156" w:author="Author" w:date="2018-06-28T15:41:00Z">
              <w:rPr/>
            </w:rPrChange>
          </w:rPr>
          <w:t>into the TLC jar</w:t>
        </w:r>
        <w:del w:id="1157" w:author="Author" w:date="2018-07-03T10:40:00Z">
          <w:r w:rsidRPr="00AC1342" w:rsidDel="009C10D8">
            <w:rPr>
              <w:rFonts w:asciiTheme="minorHAnsi" w:hAnsiTheme="minorHAnsi" w:cstheme="minorHAnsi"/>
              <w:rPrChange w:id="1158" w:author="Author" w:date="2018-06-28T15:41:00Z">
                <w:rPr/>
              </w:rPrChange>
            </w:rPr>
            <w:delText xml:space="preserve"> </w:delText>
          </w:r>
        </w:del>
      </w:ins>
      <w:ins w:id="1159" w:author="Author" w:date="2018-06-27T22:02:00Z">
        <w:del w:id="1160" w:author="Author" w:date="2018-06-28T08:22:00Z">
          <w:r w:rsidR="00141F58" w:rsidRPr="00AC1342" w:rsidDel="00CD62AD">
            <w:rPr>
              <w:rFonts w:asciiTheme="minorHAnsi" w:hAnsiTheme="minorHAnsi" w:cstheme="minorHAnsi"/>
              <w:rPrChange w:id="1161" w:author="Author" w:date="2018-06-28T15:41:00Z">
                <w:rPr/>
              </w:rPrChange>
            </w:rPr>
            <w:delText>so the region below</w:delText>
          </w:r>
        </w:del>
        <w:del w:id="1162" w:author="Author" w:date="2018-07-03T10:40:00Z">
          <w:r w:rsidR="00141F58" w:rsidRPr="00AC1342" w:rsidDel="009C10D8">
            <w:rPr>
              <w:rFonts w:asciiTheme="minorHAnsi" w:hAnsiTheme="minorHAnsi" w:cstheme="minorHAnsi"/>
              <w:rPrChange w:id="1163" w:author="Author" w:date="2018-06-28T15:41:00Z">
                <w:rPr/>
              </w:rPrChange>
            </w:rPr>
            <w:delText xml:space="preserve"> your</w:delText>
          </w:r>
        </w:del>
      </w:ins>
      <w:ins w:id="1164" w:author="Author" w:date="2018-06-28T08:22:00Z">
        <w:del w:id="1165" w:author="Author" w:date="2018-07-03T10:40:00Z">
          <w:r w:rsidRPr="00AC1342" w:rsidDel="009C10D8">
            <w:rPr>
              <w:rFonts w:asciiTheme="minorHAnsi" w:hAnsiTheme="minorHAnsi" w:cstheme="minorHAnsi"/>
              <w:rPrChange w:id="1166" w:author="Author" w:date="2018-06-28T15:41:00Z">
                <w:rPr/>
              </w:rPrChange>
            </w:rPr>
            <w:delText>such that the</w:delText>
          </w:r>
        </w:del>
      </w:ins>
      <w:ins w:id="1167" w:author="Author" w:date="2018-06-27T22:02:00Z">
        <w:del w:id="1168" w:author="Author" w:date="2018-07-03T10:40:00Z">
          <w:r w:rsidR="00141F58" w:rsidRPr="00AC1342" w:rsidDel="009C10D8">
            <w:rPr>
              <w:rFonts w:asciiTheme="minorHAnsi" w:hAnsiTheme="minorHAnsi" w:cstheme="minorHAnsi"/>
              <w:rPrChange w:id="1169" w:author="Author" w:date="2018-06-28T15:41:00Z">
                <w:rPr/>
              </w:rPrChange>
            </w:rPr>
            <w:delText xml:space="preserve"> baseline sits</w:delText>
          </w:r>
        </w:del>
      </w:ins>
      <w:ins w:id="1170" w:author="Author" w:date="2018-06-28T08:22:00Z">
        <w:del w:id="1171" w:author="Author" w:date="2018-07-03T10:40:00Z">
          <w:r w:rsidRPr="00AC1342" w:rsidDel="009C10D8">
            <w:rPr>
              <w:rFonts w:asciiTheme="minorHAnsi" w:hAnsiTheme="minorHAnsi" w:cstheme="minorHAnsi"/>
              <w:rPrChange w:id="1172" w:author="Author" w:date="2018-06-28T15:41:00Z">
                <w:rPr/>
              </w:rPrChange>
            </w:rPr>
            <w:delText>of the TLC plate lies</w:delText>
          </w:r>
        </w:del>
      </w:ins>
      <w:ins w:id="1173" w:author="Author" w:date="2018-06-27T22:02:00Z">
        <w:del w:id="1174" w:author="Author" w:date="2018-07-03T10:40:00Z">
          <w:r w:rsidR="00141F58" w:rsidRPr="00AC1342" w:rsidDel="009C10D8">
            <w:rPr>
              <w:rFonts w:asciiTheme="minorHAnsi" w:hAnsiTheme="minorHAnsi" w:cstheme="minorHAnsi"/>
              <w:rPrChange w:id="1175" w:author="Author" w:date="2018-06-28T15:41:00Z">
                <w:rPr/>
              </w:rPrChange>
            </w:rPr>
            <w:delText xml:space="preserve"> in the</w:delText>
          </w:r>
        </w:del>
      </w:ins>
      <w:ins w:id="1176" w:author="Author" w:date="2018-06-28T08:22:00Z">
        <w:del w:id="1177" w:author="Author" w:date="2018-07-03T10:40:00Z">
          <w:r w:rsidRPr="00AC1342" w:rsidDel="009C10D8">
            <w:rPr>
              <w:rFonts w:asciiTheme="minorHAnsi" w:hAnsiTheme="minorHAnsi" w:cstheme="minorHAnsi"/>
              <w:rPrChange w:id="1178" w:author="Author" w:date="2018-06-28T15:41:00Z">
                <w:rPr/>
              </w:rPrChange>
            </w:rPr>
            <w:delText>above</w:delText>
          </w:r>
        </w:del>
      </w:ins>
      <w:ins w:id="1179" w:author="Author" w:date="2018-06-27T22:02:00Z">
        <w:del w:id="1180" w:author="Author" w:date="2018-07-03T10:40:00Z">
          <w:r w:rsidR="00141F58" w:rsidRPr="00AC1342" w:rsidDel="009C10D8">
            <w:rPr>
              <w:rFonts w:asciiTheme="minorHAnsi" w:hAnsiTheme="minorHAnsi" w:cstheme="minorHAnsi"/>
              <w:rPrChange w:id="1181" w:author="Author" w:date="2018-06-28T15:41:00Z">
                <w:rPr/>
              </w:rPrChange>
            </w:rPr>
            <w:delText xml:space="preserve"> </w:delText>
          </w:r>
        </w:del>
      </w:ins>
      <w:ins w:id="1182" w:author="Author" w:date="2018-07-03T10:38:00Z">
        <w:del w:id="1183" w:author="Author" w:date="2018-07-03T10:40:00Z">
          <w:r w:rsidR="00D10ECF" w:rsidDel="009C10D8">
            <w:rPr>
              <w:rFonts w:asciiTheme="minorHAnsi" w:hAnsiTheme="minorHAnsi" w:cstheme="minorHAnsi"/>
            </w:rPr>
            <w:delText xml:space="preserve">the </w:delText>
          </w:r>
        </w:del>
      </w:ins>
      <w:ins w:id="1184" w:author="Author" w:date="2018-06-27T22:02:00Z">
        <w:del w:id="1185" w:author="Author" w:date="2018-07-03T10:40:00Z">
          <w:r w:rsidR="00141F58" w:rsidRPr="00AC1342" w:rsidDel="009C10D8">
            <w:rPr>
              <w:rFonts w:asciiTheme="minorHAnsi" w:hAnsiTheme="minorHAnsi" w:cstheme="minorHAnsi"/>
              <w:rPrChange w:id="1186" w:author="Author" w:date="2018-06-28T15:41:00Z">
                <w:rPr/>
              </w:rPrChange>
            </w:rPr>
            <w:delText>solvent mixture</w:delText>
          </w:r>
        </w:del>
        <w:r w:rsidR="00141F58" w:rsidRPr="00AC1342">
          <w:rPr>
            <w:rFonts w:asciiTheme="minorHAnsi" w:hAnsiTheme="minorHAnsi" w:cstheme="minorHAnsi"/>
            <w:rPrChange w:id="1187" w:author="Author" w:date="2018-06-28T15:41:00Z">
              <w:rPr/>
            </w:rPrChange>
          </w:rPr>
          <w:t xml:space="preserve">.  </w:t>
        </w:r>
      </w:ins>
      <w:moveFromRangeStart w:id="1188" w:author="Author" w:date="2018-06-28T08:22:00Z" w:name="move517937490"/>
      <w:moveFrom w:id="1189" w:author="Author" w:date="2018-06-28T08:22:00Z">
        <w:ins w:id="1190" w:author="Author" w:date="2018-06-27T22:13:00Z">
          <w:r w:rsidR="00A04967" w:rsidRPr="00AC1342" w:rsidDel="00CD62AD">
            <w:rPr>
              <w:rFonts w:asciiTheme="minorHAnsi" w:hAnsiTheme="minorHAnsi" w:cstheme="minorHAnsi"/>
              <w:rPrChange w:id="1191" w:author="Author" w:date="2018-06-28T15:41:00Z">
                <w:rPr/>
              </w:rPrChange>
            </w:rPr>
            <w:t>The</w:t>
          </w:r>
        </w:ins>
        <w:ins w:id="1192" w:author="Author" w:date="2018-06-27T22:02:00Z">
          <w:r w:rsidR="00141F58" w:rsidRPr="00AC1342" w:rsidDel="00CD62AD">
            <w:rPr>
              <w:rFonts w:asciiTheme="minorHAnsi" w:hAnsiTheme="minorHAnsi" w:cstheme="minorHAnsi"/>
              <w:rPrChange w:id="1193" w:author="Author" w:date="2018-06-28T15:41:00Z">
                <w:rPr/>
              </w:rPrChange>
            </w:rPr>
            <w:t xml:space="preserve"> baseline should NOT be submerged in this solvent</w:t>
          </w:r>
        </w:ins>
        <w:ins w:id="1194" w:author="Author" w:date="2018-06-27T22:03:00Z">
          <w:r w:rsidR="0091392C" w:rsidRPr="00AC1342" w:rsidDel="00CD62AD">
            <w:rPr>
              <w:rFonts w:asciiTheme="minorHAnsi" w:hAnsiTheme="minorHAnsi" w:cstheme="minorHAnsi"/>
              <w:rPrChange w:id="1195" w:author="Author" w:date="2018-06-28T15:41:00Z">
                <w:rPr/>
              </w:rPrChange>
            </w:rPr>
            <w:t>.</w:t>
          </w:r>
        </w:ins>
        <w:ins w:id="1196" w:author="Author" w:date="2018-06-27T22:08:00Z">
          <w:r w:rsidR="0091392C" w:rsidRPr="00AC1342" w:rsidDel="00CD62AD">
            <w:rPr>
              <w:rFonts w:asciiTheme="minorHAnsi" w:hAnsiTheme="minorHAnsi" w:cstheme="minorHAnsi"/>
              <w:rPrChange w:id="1197" w:author="Author" w:date="2018-06-28T15:41:00Z">
                <w:rPr/>
              </w:rPrChange>
            </w:rPr>
            <w:t xml:space="preserve">  </w:t>
          </w:r>
        </w:ins>
      </w:moveFrom>
      <w:moveFromRangeEnd w:id="1188"/>
      <w:ins w:id="1198" w:author="Author" w:date="2018-06-27T22:08:00Z">
        <w:r w:rsidR="0091392C" w:rsidRPr="00AC1342">
          <w:rPr>
            <w:rFonts w:asciiTheme="minorHAnsi" w:hAnsiTheme="minorHAnsi" w:cstheme="minorHAnsi"/>
            <w:rPrChange w:id="1199" w:author="Author" w:date="2018-06-28T15:41:00Z">
              <w:rPr/>
            </w:rPrChange>
          </w:rPr>
          <w:t>Close the lid of the jar.</w:t>
        </w:r>
      </w:ins>
    </w:p>
    <w:p w14:paraId="1FB4067F" w14:textId="77777777" w:rsidR="0091392C" w:rsidRPr="00AC1342" w:rsidRDefault="0091392C">
      <w:pPr>
        <w:pStyle w:val="ListParagraph"/>
        <w:rPr>
          <w:ins w:id="1200" w:author="Author" w:date="2018-06-28T08:22:00Z"/>
          <w:rFonts w:asciiTheme="minorHAnsi" w:hAnsiTheme="minorHAnsi" w:cstheme="minorHAnsi"/>
          <w:rPrChange w:id="1201" w:author="Author" w:date="2018-06-28T15:41:00Z">
            <w:rPr>
              <w:ins w:id="1202" w:author="Author" w:date="2018-06-28T08:22:00Z"/>
            </w:rPr>
          </w:rPrChange>
        </w:rPr>
        <w:pPrChange w:id="1203" w:author="Author" w:date="2018-06-28T15:43:00Z">
          <w:pPr>
            <w:pStyle w:val="ListParagraph"/>
            <w:numPr>
              <w:ilvl w:val="2"/>
              <w:numId w:val="29"/>
            </w:numPr>
            <w:ind w:left="709" w:hanging="709"/>
          </w:pPr>
        </w:pPrChange>
      </w:pPr>
    </w:p>
    <w:p w14:paraId="26B1886D" w14:textId="5DC0AD87" w:rsidR="00CD62AD" w:rsidRPr="00AC1342" w:rsidRDefault="00CD62AD" w:rsidP="003D3E4A">
      <w:pPr>
        <w:pStyle w:val="ListParagraph"/>
        <w:ind w:left="709"/>
        <w:rPr>
          <w:ins w:id="1204" w:author="Author" w:date="2018-06-28T08:22:00Z"/>
          <w:rFonts w:asciiTheme="minorHAnsi" w:hAnsiTheme="minorHAnsi" w:cstheme="minorHAnsi"/>
          <w:rPrChange w:id="1205" w:author="Author" w:date="2018-06-28T15:41:00Z">
            <w:rPr>
              <w:ins w:id="1206" w:author="Author" w:date="2018-06-28T08:22:00Z"/>
            </w:rPr>
          </w:rPrChange>
        </w:rPr>
      </w:pPr>
      <w:ins w:id="1207" w:author="Author" w:date="2018-06-28T08:22:00Z">
        <w:r w:rsidRPr="00AC1342">
          <w:rPr>
            <w:rFonts w:asciiTheme="minorHAnsi" w:hAnsiTheme="minorHAnsi" w:cstheme="minorHAnsi"/>
            <w:rPrChange w:id="1208" w:author="Author" w:date="2018-06-28T15:41:00Z">
              <w:rPr/>
            </w:rPrChange>
          </w:rPr>
          <w:t xml:space="preserve">NOTE: </w:t>
        </w:r>
      </w:ins>
      <w:moveToRangeStart w:id="1209" w:author="Author" w:date="2018-06-28T08:22:00Z" w:name="move517937490"/>
      <w:moveTo w:id="1210" w:author="Author" w:date="2018-06-28T08:22:00Z">
        <w:r w:rsidRPr="00FB7ED6">
          <w:rPr>
            <w:rFonts w:asciiTheme="minorHAnsi" w:hAnsiTheme="minorHAnsi" w:cstheme="minorHAnsi"/>
            <w:rPrChange w:id="1211" w:author="Author" w:date="2018-07-03T12:42:00Z">
              <w:rPr/>
            </w:rPrChange>
          </w:rPr>
          <w:t xml:space="preserve">The </w:t>
        </w:r>
      </w:moveTo>
      <w:ins w:id="1212" w:author="Author" w:date="2018-06-28T08:23:00Z">
        <w:r w:rsidRPr="00FB7ED6">
          <w:rPr>
            <w:rFonts w:asciiTheme="minorHAnsi" w:hAnsiTheme="minorHAnsi" w:cstheme="minorHAnsi"/>
            <w:rPrChange w:id="1213" w:author="Author" w:date="2018-07-03T12:42:00Z">
              <w:rPr/>
            </w:rPrChange>
          </w:rPr>
          <w:t>solvent</w:t>
        </w:r>
        <w:r w:rsidRPr="00AC1342">
          <w:rPr>
            <w:rFonts w:asciiTheme="minorHAnsi" w:hAnsiTheme="minorHAnsi" w:cstheme="minorHAnsi"/>
            <w:rPrChange w:id="1214" w:author="Author" w:date="2018-06-28T15:41:00Z">
              <w:rPr/>
            </w:rPrChange>
          </w:rPr>
          <w:t xml:space="preserve"> </w:t>
        </w:r>
        <w:del w:id="1215" w:author="Author" w:date="2018-07-03T10:39:00Z">
          <w:r w:rsidRPr="00AC1342" w:rsidDel="009C10D8">
            <w:rPr>
              <w:rFonts w:asciiTheme="minorHAnsi" w:hAnsiTheme="minorHAnsi" w:cstheme="minorHAnsi"/>
              <w:rPrChange w:id="1216" w:author="Author" w:date="2018-06-28T15:41:00Z">
                <w:rPr/>
              </w:rPrChange>
            </w:rPr>
            <w:delText xml:space="preserve">line </w:delText>
          </w:r>
        </w:del>
        <w:r w:rsidRPr="00AC1342">
          <w:rPr>
            <w:rFonts w:asciiTheme="minorHAnsi" w:hAnsiTheme="minorHAnsi" w:cstheme="minorHAnsi"/>
            <w:rPrChange w:id="1217" w:author="Author" w:date="2018-06-28T15:41:00Z">
              <w:rPr/>
            </w:rPrChange>
          </w:rPr>
          <w:t xml:space="preserve">must lie </w:t>
        </w:r>
        <w:del w:id="1218" w:author="Author" w:date="2018-07-03T10:39:00Z">
          <w:r w:rsidRPr="00AC1342" w:rsidDel="009C10D8">
            <w:rPr>
              <w:rFonts w:asciiTheme="minorHAnsi" w:hAnsiTheme="minorHAnsi" w:cstheme="minorHAnsi"/>
              <w:rPrChange w:id="1219" w:author="Author" w:date="2018-06-28T15:41:00Z">
                <w:rPr/>
              </w:rPrChange>
            </w:rPr>
            <w:delText>above</w:delText>
          </w:r>
        </w:del>
      </w:ins>
      <w:ins w:id="1220" w:author="Author" w:date="2018-07-03T10:39:00Z">
        <w:r w:rsidR="009C10D8">
          <w:rPr>
            <w:rFonts w:asciiTheme="minorHAnsi" w:hAnsiTheme="minorHAnsi" w:cstheme="minorHAnsi"/>
          </w:rPr>
          <w:t>below</w:t>
        </w:r>
      </w:ins>
      <w:ins w:id="1221" w:author="Author" w:date="2018-06-28T08:23:00Z">
        <w:r w:rsidRPr="00AC1342">
          <w:rPr>
            <w:rFonts w:asciiTheme="minorHAnsi" w:hAnsiTheme="minorHAnsi" w:cstheme="minorHAnsi"/>
            <w:rPrChange w:id="1222" w:author="Author" w:date="2018-06-28T15:41:00Z">
              <w:rPr/>
            </w:rPrChange>
          </w:rPr>
          <w:t xml:space="preserve"> the baseline of the TLC plate</w:t>
        </w:r>
      </w:ins>
      <w:moveTo w:id="1223" w:author="Author" w:date="2018-06-28T08:22:00Z">
        <w:del w:id="1224" w:author="Author" w:date="2018-06-28T08:23:00Z">
          <w:r w:rsidRPr="00AC1342" w:rsidDel="00CD62AD">
            <w:rPr>
              <w:rFonts w:asciiTheme="minorHAnsi" w:hAnsiTheme="minorHAnsi" w:cstheme="minorHAnsi"/>
              <w:rPrChange w:id="1225" w:author="Author" w:date="2018-06-28T15:41:00Z">
                <w:rPr/>
              </w:rPrChange>
            </w:rPr>
            <w:delText xml:space="preserve">baseline should </w:delText>
          </w:r>
        </w:del>
        <w:del w:id="1226" w:author="Author" w:date="2018-06-28T08:22:00Z">
          <w:r w:rsidRPr="00AC1342" w:rsidDel="00CD62AD">
            <w:rPr>
              <w:rFonts w:asciiTheme="minorHAnsi" w:hAnsiTheme="minorHAnsi" w:cstheme="minorHAnsi"/>
              <w:rPrChange w:id="1227" w:author="Author" w:date="2018-06-28T15:41:00Z">
                <w:rPr/>
              </w:rPrChange>
            </w:rPr>
            <w:delText>NOT</w:delText>
          </w:r>
        </w:del>
        <w:del w:id="1228" w:author="Author" w:date="2018-06-28T08:23:00Z">
          <w:r w:rsidRPr="00AC1342" w:rsidDel="00CD62AD">
            <w:rPr>
              <w:rFonts w:asciiTheme="minorHAnsi" w:hAnsiTheme="minorHAnsi" w:cstheme="minorHAnsi"/>
              <w:rPrChange w:id="1229" w:author="Author" w:date="2018-06-28T15:41:00Z">
                <w:rPr/>
              </w:rPrChange>
            </w:rPr>
            <w:delText xml:space="preserve"> </w:delText>
          </w:r>
        </w:del>
        <w:del w:id="1230" w:author="Author" w:date="2018-06-28T08:24:00Z">
          <w:r w:rsidRPr="00AC1342" w:rsidDel="00CD62AD">
            <w:rPr>
              <w:rFonts w:asciiTheme="minorHAnsi" w:hAnsiTheme="minorHAnsi" w:cstheme="minorHAnsi"/>
              <w:rPrChange w:id="1231" w:author="Author" w:date="2018-06-28T15:41:00Z">
                <w:rPr/>
              </w:rPrChange>
            </w:rPr>
            <w:delText>be submerged in this solvent</w:delText>
          </w:r>
        </w:del>
        <w:r w:rsidRPr="00AC1342">
          <w:rPr>
            <w:rFonts w:asciiTheme="minorHAnsi" w:hAnsiTheme="minorHAnsi" w:cstheme="minorHAnsi"/>
            <w:rPrChange w:id="1232" w:author="Author" w:date="2018-06-28T15:41:00Z">
              <w:rPr/>
            </w:rPrChange>
          </w:rPr>
          <w:t xml:space="preserve">.  </w:t>
        </w:r>
      </w:moveTo>
      <w:moveToRangeEnd w:id="1209"/>
    </w:p>
    <w:p w14:paraId="19BB4811" w14:textId="77777777" w:rsidR="00CD62AD" w:rsidRPr="00AC1342" w:rsidRDefault="00CD62AD">
      <w:pPr>
        <w:pStyle w:val="ListParagraph"/>
        <w:rPr>
          <w:ins w:id="1233" w:author="Author" w:date="2018-06-27T22:03:00Z"/>
          <w:rFonts w:asciiTheme="minorHAnsi" w:hAnsiTheme="minorHAnsi" w:cstheme="minorHAnsi"/>
          <w:rPrChange w:id="1234" w:author="Author" w:date="2018-06-28T15:41:00Z">
            <w:rPr>
              <w:ins w:id="1235" w:author="Author" w:date="2018-06-27T22:03:00Z"/>
            </w:rPr>
          </w:rPrChange>
        </w:rPr>
        <w:pPrChange w:id="1236" w:author="Author" w:date="2018-06-28T15:43:00Z">
          <w:pPr>
            <w:pStyle w:val="ListParagraph"/>
            <w:numPr>
              <w:ilvl w:val="2"/>
              <w:numId w:val="29"/>
            </w:numPr>
            <w:ind w:left="709" w:hanging="709"/>
          </w:pPr>
        </w:pPrChange>
      </w:pPr>
    </w:p>
    <w:p w14:paraId="3D0E93BD" w14:textId="7BFAB2F1" w:rsidR="0091392C" w:rsidRPr="00AC1342" w:rsidRDefault="0091392C" w:rsidP="003D3E4A">
      <w:pPr>
        <w:pStyle w:val="ListParagraph"/>
        <w:numPr>
          <w:ilvl w:val="2"/>
          <w:numId w:val="29"/>
        </w:numPr>
        <w:ind w:left="709" w:hanging="709"/>
        <w:rPr>
          <w:ins w:id="1237" w:author="Author" w:date="2018-06-27T22:11:00Z"/>
          <w:rFonts w:asciiTheme="minorHAnsi" w:hAnsiTheme="minorHAnsi" w:cstheme="minorHAnsi"/>
          <w:rPrChange w:id="1238" w:author="Author" w:date="2018-06-28T15:41:00Z">
            <w:rPr>
              <w:ins w:id="1239" w:author="Author" w:date="2018-06-27T22:11:00Z"/>
            </w:rPr>
          </w:rPrChange>
        </w:rPr>
      </w:pPr>
      <w:ins w:id="1240" w:author="Author" w:date="2018-06-27T22:03:00Z">
        <w:r w:rsidRPr="00AC1342">
          <w:rPr>
            <w:rFonts w:asciiTheme="minorHAnsi" w:hAnsiTheme="minorHAnsi" w:cstheme="minorHAnsi"/>
            <w:rPrChange w:id="1241" w:author="Author" w:date="2018-06-28T15:41:00Z">
              <w:rPr/>
            </w:rPrChange>
          </w:rPr>
          <w:t xml:space="preserve">Allow the solvent to </w:t>
        </w:r>
        <w:del w:id="1242" w:author="Author" w:date="2018-06-28T08:24:00Z">
          <w:r w:rsidRPr="00AC1342" w:rsidDel="00CD62AD">
            <w:rPr>
              <w:rFonts w:asciiTheme="minorHAnsi" w:hAnsiTheme="minorHAnsi" w:cstheme="minorHAnsi"/>
              <w:rPrChange w:id="1243" w:author="Author" w:date="2018-06-28T15:41:00Z">
                <w:rPr/>
              </w:rPrChange>
            </w:rPr>
            <w:delText>climb</w:delText>
          </w:r>
        </w:del>
      </w:ins>
      <w:ins w:id="1244" w:author="Author" w:date="2018-06-28T08:24:00Z">
        <w:del w:id="1245" w:author="Author" w:date="2018-06-28T13:33:00Z">
          <w:r w:rsidR="00CD62AD" w:rsidRPr="00AC1342" w:rsidDel="005D2F68">
            <w:rPr>
              <w:rFonts w:asciiTheme="minorHAnsi" w:hAnsiTheme="minorHAnsi" w:cstheme="minorHAnsi"/>
              <w:rPrChange w:id="1246" w:author="Author" w:date="2018-06-28T15:41:00Z">
                <w:rPr/>
              </w:rPrChange>
            </w:rPr>
            <w:delText>move</w:delText>
          </w:r>
        </w:del>
      </w:ins>
      <w:ins w:id="1247" w:author="Author" w:date="2018-06-28T13:33:00Z">
        <w:r w:rsidR="005D2F68" w:rsidRPr="00AC1342">
          <w:rPr>
            <w:rFonts w:asciiTheme="minorHAnsi" w:hAnsiTheme="minorHAnsi" w:cstheme="minorHAnsi"/>
            <w:rPrChange w:id="1248" w:author="Author" w:date="2018-06-28T15:41:00Z">
              <w:rPr/>
            </w:rPrChange>
          </w:rPr>
          <w:t>travel</w:t>
        </w:r>
      </w:ins>
      <w:ins w:id="1249" w:author="Author" w:date="2018-06-27T22:03:00Z">
        <w:r w:rsidRPr="00AC1342">
          <w:rPr>
            <w:rFonts w:asciiTheme="minorHAnsi" w:hAnsiTheme="minorHAnsi" w:cstheme="minorHAnsi"/>
            <w:rPrChange w:id="1250" w:author="Author" w:date="2018-06-28T15:41:00Z">
              <w:rPr/>
            </w:rPrChange>
          </w:rPr>
          <w:t xml:space="preserve"> up the TLC plate</w:t>
        </w:r>
      </w:ins>
      <w:ins w:id="1251" w:author="Author" w:date="2018-06-27T22:10:00Z">
        <w:r w:rsidRPr="00AC1342">
          <w:rPr>
            <w:rFonts w:asciiTheme="minorHAnsi" w:hAnsiTheme="minorHAnsi" w:cstheme="minorHAnsi"/>
            <w:rPrChange w:id="1252" w:author="Author" w:date="2018-06-28T15:41:00Z">
              <w:rPr/>
            </w:rPrChange>
          </w:rPr>
          <w:t>.</w:t>
        </w:r>
      </w:ins>
      <w:ins w:id="1253" w:author="Author" w:date="2018-06-27T22:03:00Z">
        <w:del w:id="1254" w:author="Author" w:date="2018-06-28T13:34:00Z">
          <w:r w:rsidRPr="00AC1342" w:rsidDel="005D2F68">
            <w:rPr>
              <w:rFonts w:asciiTheme="minorHAnsi" w:hAnsiTheme="minorHAnsi" w:cstheme="minorHAnsi"/>
              <w:rPrChange w:id="1255" w:author="Author" w:date="2018-06-28T15:41:00Z">
                <w:rPr/>
              </w:rPrChange>
            </w:rPr>
            <w:delText xml:space="preserve"> </w:delText>
          </w:r>
        </w:del>
      </w:ins>
      <w:ins w:id="1256" w:author="Author" w:date="2018-06-27T22:10:00Z">
        <w:r w:rsidRPr="00AC1342">
          <w:rPr>
            <w:rFonts w:asciiTheme="minorHAnsi" w:hAnsiTheme="minorHAnsi" w:cstheme="minorHAnsi"/>
            <w:rPrChange w:id="1257" w:author="Author" w:date="2018-06-28T15:41:00Z">
              <w:rPr/>
            </w:rPrChange>
          </w:rPr>
          <w:t xml:space="preserve"> Once the solvent is ~</w:t>
        </w:r>
        <w:del w:id="1258" w:author="Author" w:date="2018-07-03T07:36:00Z">
          <w:r w:rsidRPr="00AC1342" w:rsidDel="00760D45">
            <w:rPr>
              <w:rFonts w:asciiTheme="minorHAnsi" w:hAnsiTheme="minorHAnsi" w:cstheme="minorHAnsi"/>
              <w:rPrChange w:id="1259" w:author="Author" w:date="2018-06-28T15:41:00Z">
                <w:rPr/>
              </w:rPrChange>
            </w:rPr>
            <w:delText xml:space="preserve"> </w:delText>
          </w:r>
        </w:del>
        <w:r w:rsidRPr="00AC1342">
          <w:rPr>
            <w:rFonts w:asciiTheme="minorHAnsi" w:hAnsiTheme="minorHAnsi" w:cstheme="minorHAnsi"/>
            <w:rPrChange w:id="1260" w:author="Author" w:date="2018-06-28T15:41:00Z">
              <w:rPr/>
            </w:rPrChange>
          </w:rPr>
          <w:t>1 cm from the top</w:t>
        </w:r>
      </w:ins>
      <w:ins w:id="1261" w:author="Author" w:date="2018-06-28T13:34:00Z">
        <w:r w:rsidR="005D2F68" w:rsidRPr="00AC1342">
          <w:rPr>
            <w:rFonts w:asciiTheme="minorHAnsi" w:hAnsiTheme="minorHAnsi" w:cstheme="minorHAnsi"/>
            <w:rPrChange w:id="1262" w:author="Author" w:date="2018-06-28T15:41:00Z">
              <w:rPr/>
            </w:rPrChange>
          </w:rPr>
          <w:t xml:space="preserve"> of the plate</w:t>
        </w:r>
      </w:ins>
      <w:ins w:id="1263" w:author="Author" w:date="2018-06-27T22:10:00Z">
        <w:r w:rsidRPr="00AC1342">
          <w:rPr>
            <w:rFonts w:asciiTheme="minorHAnsi" w:hAnsiTheme="minorHAnsi" w:cstheme="minorHAnsi"/>
            <w:rPrChange w:id="1264" w:author="Author" w:date="2018-06-28T15:41:00Z">
              <w:rPr/>
            </w:rPrChange>
          </w:rPr>
          <w:t xml:space="preserve">, </w:t>
        </w:r>
      </w:ins>
      <w:ins w:id="1265" w:author="Author" w:date="2018-06-28T17:45:00Z">
        <w:del w:id="1266" w:author="Author" w:date="2018-07-03T10:46:00Z">
          <w:r w:rsidR="00B01C85" w:rsidRPr="009E73A7" w:rsidDel="00FD5A99">
            <w:rPr>
              <w:rFonts w:asciiTheme="minorHAnsi" w:hAnsiTheme="minorHAnsi" w:cstheme="minorHAnsi"/>
            </w:rPr>
            <w:delText>the lid of the jar</w:delText>
          </w:r>
          <w:r w:rsidR="00B01C85" w:rsidDel="00FD5A99">
            <w:rPr>
              <w:rFonts w:asciiTheme="minorHAnsi" w:hAnsiTheme="minorHAnsi" w:cstheme="minorHAnsi"/>
            </w:rPr>
            <w:delText>,</w:delText>
          </w:r>
          <w:r w:rsidR="00B01C85" w:rsidRPr="00B01C85" w:rsidDel="00FD5A99">
            <w:rPr>
              <w:rFonts w:asciiTheme="minorHAnsi" w:hAnsiTheme="minorHAnsi" w:cstheme="minorHAnsi"/>
            </w:rPr>
            <w:delText xml:space="preserve"> </w:delText>
          </w:r>
        </w:del>
      </w:ins>
      <w:ins w:id="1267" w:author="Author" w:date="2018-06-27T22:10:00Z">
        <w:r w:rsidRPr="00AC1342">
          <w:rPr>
            <w:rFonts w:asciiTheme="minorHAnsi" w:hAnsiTheme="minorHAnsi" w:cstheme="minorHAnsi"/>
            <w:rPrChange w:id="1268" w:author="Author" w:date="2018-06-28T15:41:00Z">
              <w:rPr/>
            </w:rPrChange>
          </w:rPr>
          <w:t xml:space="preserve">remove the </w:t>
        </w:r>
      </w:ins>
      <w:ins w:id="1269" w:author="Author" w:date="2018-06-28T13:34:00Z">
        <w:r w:rsidR="005D2F68" w:rsidRPr="00AC1342">
          <w:rPr>
            <w:rFonts w:asciiTheme="minorHAnsi" w:hAnsiTheme="minorHAnsi" w:cstheme="minorHAnsi"/>
            <w:rPrChange w:id="1270" w:author="Author" w:date="2018-06-28T15:41:00Z">
              <w:rPr/>
            </w:rPrChange>
          </w:rPr>
          <w:t xml:space="preserve">TLC </w:t>
        </w:r>
      </w:ins>
      <w:ins w:id="1271" w:author="Author" w:date="2018-06-27T22:10:00Z">
        <w:r w:rsidRPr="00AC1342">
          <w:rPr>
            <w:rFonts w:asciiTheme="minorHAnsi" w:hAnsiTheme="minorHAnsi" w:cstheme="minorHAnsi"/>
            <w:rPrChange w:id="1272" w:author="Author" w:date="2018-06-28T15:41:00Z">
              <w:rPr/>
            </w:rPrChange>
          </w:rPr>
          <w:t xml:space="preserve">plate from the jar with tweezers and mark the </w:t>
        </w:r>
        <w:del w:id="1273" w:author="Author" w:date="2018-06-28T08:25:00Z">
          <w:r w:rsidRPr="00AC1342" w:rsidDel="00CD62AD">
            <w:rPr>
              <w:rFonts w:asciiTheme="minorHAnsi" w:hAnsiTheme="minorHAnsi" w:cstheme="minorHAnsi"/>
              <w:rPrChange w:id="1274" w:author="Author" w:date="2018-06-28T15:41:00Z">
                <w:rPr/>
              </w:rPrChange>
            </w:rPr>
            <w:delText>position of</w:delText>
          </w:r>
        </w:del>
      </w:ins>
      <w:ins w:id="1275" w:author="Author" w:date="2018-06-28T08:25:00Z">
        <w:r w:rsidR="00CD62AD" w:rsidRPr="00AC1342">
          <w:rPr>
            <w:rFonts w:asciiTheme="minorHAnsi" w:hAnsiTheme="minorHAnsi" w:cstheme="minorHAnsi"/>
            <w:rPrChange w:id="1276" w:author="Author" w:date="2018-06-28T15:41:00Z">
              <w:rPr/>
            </w:rPrChange>
          </w:rPr>
          <w:t>line of</w:t>
        </w:r>
      </w:ins>
      <w:ins w:id="1277" w:author="Author" w:date="2018-06-27T22:10:00Z">
        <w:r w:rsidRPr="00AC1342">
          <w:rPr>
            <w:rFonts w:asciiTheme="minorHAnsi" w:hAnsiTheme="minorHAnsi" w:cstheme="minorHAnsi"/>
            <w:rPrChange w:id="1278" w:author="Author" w:date="2018-06-28T15:41:00Z">
              <w:rPr/>
            </w:rPrChange>
          </w:rPr>
          <w:t xml:space="preserve"> the solvent front </w:t>
        </w:r>
        <w:del w:id="1279" w:author="Author" w:date="2018-06-28T08:25:00Z">
          <w:r w:rsidRPr="00AC1342" w:rsidDel="00CD62AD">
            <w:rPr>
              <w:rFonts w:asciiTheme="minorHAnsi" w:hAnsiTheme="minorHAnsi" w:cstheme="minorHAnsi"/>
              <w:rPrChange w:id="1280" w:author="Author" w:date="2018-06-28T15:41:00Z">
                <w:rPr/>
              </w:rPrChange>
            </w:rPr>
            <w:delText xml:space="preserve">(how far the solvent’s got to) </w:delText>
          </w:r>
        </w:del>
        <w:r w:rsidRPr="00AC1342">
          <w:rPr>
            <w:rFonts w:asciiTheme="minorHAnsi" w:hAnsiTheme="minorHAnsi" w:cstheme="minorHAnsi"/>
            <w:rPrChange w:id="1281" w:author="Author" w:date="2018-06-28T15:41:00Z">
              <w:rPr/>
            </w:rPrChange>
          </w:rPr>
          <w:t>with a pencil</w:t>
        </w:r>
      </w:ins>
      <w:ins w:id="1282" w:author="Author" w:date="2018-06-27T22:11:00Z">
        <w:r w:rsidRPr="00AC1342">
          <w:rPr>
            <w:rFonts w:asciiTheme="minorHAnsi" w:hAnsiTheme="minorHAnsi" w:cstheme="minorHAnsi"/>
            <w:rPrChange w:id="1283" w:author="Author" w:date="2018-06-28T15:41:00Z">
              <w:rPr/>
            </w:rPrChange>
          </w:rPr>
          <w:t xml:space="preserve">.  </w:t>
        </w:r>
      </w:ins>
    </w:p>
    <w:p w14:paraId="482C7AA3" w14:textId="77777777" w:rsidR="0091392C" w:rsidRPr="00AC1342" w:rsidRDefault="0091392C">
      <w:pPr>
        <w:pStyle w:val="ListParagraph"/>
        <w:rPr>
          <w:ins w:id="1284" w:author="Author" w:date="2018-06-27T22:11:00Z"/>
          <w:rFonts w:asciiTheme="minorHAnsi" w:hAnsiTheme="minorHAnsi" w:cstheme="minorHAnsi"/>
          <w:rPrChange w:id="1285" w:author="Author" w:date="2018-06-28T15:41:00Z">
            <w:rPr>
              <w:ins w:id="1286" w:author="Author" w:date="2018-06-27T22:11:00Z"/>
            </w:rPr>
          </w:rPrChange>
        </w:rPr>
        <w:pPrChange w:id="1287" w:author="Author" w:date="2018-06-28T15:43:00Z">
          <w:pPr>
            <w:pStyle w:val="ListParagraph"/>
            <w:numPr>
              <w:ilvl w:val="2"/>
              <w:numId w:val="29"/>
            </w:numPr>
            <w:ind w:left="709" w:hanging="709"/>
          </w:pPr>
        </w:pPrChange>
      </w:pPr>
    </w:p>
    <w:p w14:paraId="5F9FAF28" w14:textId="34F48EFB" w:rsidR="0091392C" w:rsidRPr="00AC1342" w:rsidRDefault="0091392C">
      <w:pPr>
        <w:pStyle w:val="ListParagraph"/>
        <w:numPr>
          <w:ilvl w:val="2"/>
          <w:numId w:val="29"/>
        </w:numPr>
        <w:ind w:left="709" w:hanging="709"/>
        <w:rPr>
          <w:ins w:id="1288" w:author="Author" w:date="2018-06-27T22:15:00Z"/>
          <w:rFonts w:asciiTheme="minorHAnsi" w:hAnsiTheme="minorHAnsi" w:cstheme="minorHAnsi"/>
          <w:rPrChange w:id="1289" w:author="Author" w:date="2018-06-28T15:41:00Z">
            <w:rPr>
              <w:ins w:id="1290" w:author="Author" w:date="2018-06-27T22:15:00Z"/>
            </w:rPr>
          </w:rPrChange>
        </w:rPr>
        <w:pPrChange w:id="1291" w:author="Author" w:date="2018-06-28T15:43:00Z">
          <w:pPr>
            <w:pStyle w:val="ListParagraph"/>
            <w:numPr>
              <w:ilvl w:val="1"/>
              <w:numId w:val="29"/>
            </w:numPr>
            <w:ind w:left="0" w:hanging="432"/>
          </w:pPr>
        </w:pPrChange>
      </w:pPr>
      <w:ins w:id="1292" w:author="Author" w:date="2018-06-27T22:11:00Z">
        <w:r w:rsidRPr="00AC1342">
          <w:rPr>
            <w:rFonts w:asciiTheme="minorHAnsi" w:hAnsiTheme="minorHAnsi" w:cstheme="minorHAnsi"/>
            <w:rPrChange w:id="1293" w:author="Author" w:date="2018-06-28T15:41:00Z">
              <w:rPr/>
            </w:rPrChange>
          </w:rPr>
          <w:lastRenderedPageBreak/>
          <w:t xml:space="preserve">Allow the solvent to evaporate from </w:t>
        </w:r>
        <w:del w:id="1294" w:author="Author" w:date="2018-06-28T08:25:00Z">
          <w:r w:rsidRPr="00AC1342" w:rsidDel="00CD62AD">
            <w:rPr>
              <w:rFonts w:asciiTheme="minorHAnsi" w:hAnsiTheme="minorHAnsi" w:cstheme="minorHAnsi"/>
              <w:rPrChange w:id="1295" w:author="Author" w:date="2018-06-28T15:41:00Z">
                <w:rPr/>
              </w:rPrChange>
            </w:rPr>
            <w:delText>your</w:delText>
          </w:r>
        </w:del>
      </w:ins>
      <w:ins w:id="1296" w:author="Author" w:date="2018-06-28T08:25:00Z">
        <w:r w:rsidR="00CD62AD" w:rsidRPr="00AC1342">
          <w:rPr>
            <w:rFonts w:asciiTheme="minorHAnsi" w:hAnsiTheme="minorHAnsi" w:cstheme="minorHAnsi"/>
            <w:rPrChange w:id="1297" w:author="Author" w:date="2018-06-28T15:41:00Z">
              <w:rPr/>
            </w:rPrChange>
          </w:rPr>
          <w:t>the TLC</w:t>
        </w:r>
      </w:ins>
      <w:ins w:id="1298" w:author="Author" w:date="2018-06-27T22:11:00Z">
        <w:r w:rsidRPr="00AC1342">
          <w:rPr>
            <w:rFonts w:asciiTheme="minorHAnsi" w:hAnsiTheme="minorHAnsi" w:cstheme="minorHAnsi"/>
            <w:rPrChange w:id="1299" w:author="Author" w:date="2018-06-28T15:41:00Z">
              <w:rPr/>
            </w:rPrChange>
          </w:rPr>
          <w:t xml:space="preserve"> plate (~1 min) then </w:t>
        </w:r>
      </w:ins>
      <w:ins w:id="1300" w:author="Author" w:date="2018-06-27T22:12:00Z">
        <w:r w:rsidR="00A04967" w:rsidRPr="00AC1342">
          <w:rPr>
            <w:rFonts w:asciiTheme="minorHAnsi" w:hAnsiTheme="minorHAnsi" w:cstheme="minorHAnsi"/>
            <w:rPrChange w:id="1301" w:author="Author" w:date="2018-06-28T15:41:00Z">
              <w:rPr/>
            </w:rPrChange>
          </w:rPr>
          <w:t>vi</w:t>
        </w:r>
      </w:ins>
      <w:ins w:id="1302" w:author="Author" w:date="2018-06-27T22:13:00Z">
        <w:r w:rsidR="00A04967" w:rsidRPr="00AC1342">
          <w:rPr>
            <w:rFonts w:asciiTheme="minorHAnsi" w:hAnsiTheme="minorHAnsi" w:cstheme="minorHAnsi"/>
            <w:rPrChange w:id="1303" w:author="Author" w:date="2018-06-28T15:41:00Z">
              <w:rPr/>
            </w:rPrChange>
          </w:rPr>
          <w:t>ew</w:t>
        </w:r>
      </w:ins>
      <w:ins w:id="1304" w:author="Author" w:date="2018-06-27T22:12:00Z">
        <w:r w:rsidRPr="00AC1342">
          <w:rPr>
            <w:rFonts w:asciiTheme="minorHAnsi" w:hAnsiTheme="minorHAnsi" w:cstheme="minorHAnsi"/>
            <w:rPrChange w:id="1305" w:author="Author" w:date="2018-06-28T15:41:00Z">
              <w:rPr/>
            </w:rPrChange>
          </w:rPr>
          <w:t xml:space="preserve"> </w:t>
        </w:r>
        <w:del w:id="1306" w:author="Author" w:date="2018-06-28T08:25:00Z">
          <w:r w:rsidRPr="00AC1342" w:rsidDel="00CD62AD">
            <w:rPr>
              <w:rFonts w:asciiTheme="minorHAnsi" w:hAnsiTheme="minorHAnsi" w:cstheme="minorHAnsi"/>
              <w:rPrChange w:id="1307" w:author="Author" w:date="2018-06-28T15:41:00Z">
                <w:rPr/>
              </w:rPrChange>
            </w:rPr>
            <w:delText>your</w:delText>
          </w:r>
        </w:del>
      </w:ins>
      <w:ins w:id="1308" w:author="Author" w:date="2018-06-28T08:25:00Z">
        <w:r w:rsidR="00CD62AD" w:rsidRPr="00AC1342">
          <w:rPr>
            <w:rFonts w:asciiTheme="minorHAnsi" w:hAnsiTheme="minorHAnsi" w:cstheme="minorHAnsi"/>
            <w:rPrChange w:id="1309" w:author="Author" w:date="2018-06-28T15:41:00Z">
              <w:rPr/>
            </w:rPrChange>
          </w:rPr>
          <w:t>the</w:t>
        </w:r>
      </w:ins>
      <w:ins w:id="1310" w:author="Author" w:date="2018-06-27T22:12:00Z">
        <w:r w:rsidRPr="00AC1342">
          <w:rPr>
            <w:rFonts w:asciiTheme="minorHAnsi" w:hAnsiTheme="minorHAnsi" w:cstheme="minorHAnsi"/>
            <w:rPrChange w:id="1311" w:author="Author" w:date="2018-06-28T15:41:00Z">
              <w:rPr/>
            </w:rPrChange>
          </w:rPr>
          <w:t xml:space="preserve"> TLC plate under </w:t>
        </w:r>
      </w:ins>
      <w:ins w:id="1312" w:author="Author" w:date="2018-06-28T08:25:00Z">
        <w:r w:rsidR="00CD62AD" w:rsidRPr="00AC1342">
          <w:rPr>
            <w:rFonts w:asciiTheme="minorHAnsi" w:hAnsiTheme="minorHAnsi" w:cstheme="minorHAnsi"/>
            <w:rPrChange w:id="1313" w:author="Author" w:date="2018-06-28T15:41:00Z">
              <w:rPr/>
            </w:rPrChange>
          </w:rPr>
          <w:t xml:space="preserve">a </w:t>
        </w:r>
      </w:ins>
      <w:ins w:id="1314" w:author="Author" w:date="2018-06-27T22:12:00Z">
        <w:r w:rsidRPr="00AC1342">
          <w:rPr>
            <w:rFonts w:asciiTheme="minorHAnsi" w:hAnsiTheme="minorHAnsi" w:cstheme="minorHAnsi"/>
            <w:rPrChange w:id="1315" w:author="Author" w:date="2018-06-28T15:41:00Z">
              <w:rPr/>
            </w:rPrChange>
          </w:rPr>
          <w:t xml:space="preserve">UV </w:t>
        </w:r>
        <w:del w:id="1316" w:author="Author" w:date="2018-06-28T08:25:00Z">
          <w:r w:rsidRPr="00AC1342" w:rsidDel="00CD62AD">
            <w:rPr>
              <w:rFonts w:asciiTheme="minorHAnsi" w:hAnsiTheme="minorHAnsi" w:cstheme="minorHAnsi"/>
              <w:rPrChange w:id="1317" w:author="Author" w:date="2018-06-28T15:41:00Z">
                <w:rPr/>
              </w:rPrChange>
            </w:rPr>
            <w:delText>light</w:delText>
          </w:r>
        </w:del>
      </w:ins>
      <w:ins w:id="1318" w:author="Author" w:date="2018-06-28T08:25:00Z">
        <w:r w:rsidR="00CD62AD" w:rsidRPr="00AC1342">
          <w:rPr>
            <w:rFonts w:asciiTheme="minorHAnsi" w:hAnsiTheme="minorHAnsi" w:cstheme="minorHAnsi"/>
            <w:rPrChange w:id="1319" w:author="Author" w:date="2018-06-28T15:41:00Z">
              <w:rPr/>
            </w:rPrChange>
          </w:rPr>
          <w:t>lamp</w:t>
        </w:r>
      </w:ins>
      <w:ins w:id="1320" w:author="Author" w:date="2018-06-27T22:14:00Z">
        <w:r w:rsidR="00A04967" w:rsidRPr="00AC1342">
          <w:rPr>
            <w:rFonts w:asciiTheme="minorHAnsi" w:hAnsiTheme="minorHAnsi" w:cstheme="minorHAnsi"/>
            <w:rPrChange w:id="1321" w:author="Author" w:date="2018-06-28T15:41:00Z">
              <w:rPr/>
            </w:rPrChange>
          </w:rPr>
          <w:t xml:space="preserve"> (254 nm)</w:t>
        </w:r>
      </w:ins>
      <w:ins w:id="1322" w:author="Author" w:date="2018-06-27T22:12:00Z">
        <w:r w:rsidRPr="00AC1342">
          <w:rPr>
            <w:rFonts w:asciiTheme="minorHAnsi" w:hAnsiTheme="minorHAnsi" w:cstheme="minorHAnsi"/>
            <w:rPrChange w:id="1323" w:author="Author" w:date="2018-06-28T15:41:00Z">
              <w:rPr/>
            </w:rPrChange>
          </w:rPr>
          <w:t xml:space="preserve">. </w:t>
        </w:r>
        <w:del w:id="1324" w:author="Author" w:date="2018-06-28T08:25:00Z">
          <w:r w:rsidRPr="00AC1342" w:rsidDel="00CD62AD">
            <w:rPr>
              <w:rFonts w:asciiTheme="minorHAnsi" w:hAnsiTheme="minorHAnsi" w:cstheme="minorHAnsi"/>
              <w:rPrChange w:id="1325" w:author="Author" w:date="2018-06-28T15:41:00Z">
                <w:rPr/>
              </w:rPrChange>
            </w:rPr>
            <w:delText xml:space="preserve"> </w:delText>
          </w:r>
        </w:del>
        <w:r w:rsidRPr="00AC1342">
          <w:rPr>
            <w:rFonts w:asciiTheme="minorHAnsi" w:hAnsiTheme="minorHAnsi" w:cstheme="minorHAnsi"/>
            <w:rPrChange w:id="1326" w:author="Author" w:date="2018-06-28T15:41:00Z">
              <w:rPr/>
            </w:rPrChange>
          </w:rPr>
          <w:t xml:space="preserve">Using a </w:t>
        </w:r>
        <w:del w:id="1327" w:author="Author" w:date="2018-06-28T08:25:00Z">
          <w:r w:rsidRPr="00AC1342" w:rsidDel="00CD62AD">
            <w:rPr>
              <w:rFonts w:asciiTheme="minorHAnsi" w:hAnsiTheme="minorHAnsi" w:cstheme="minorHAnsi"/>
              <w:rPrChange w:id="1328" w:author="Author" w:date="2018-06-28T15:41:00Z">
                <w:rPr/>
              </w:rPrChange>
            </w:rPr>
            <w:delText xml:space="preserve">soft </w:delText>
          </w:r>
        </w:del>
        <w:r w:rsidRPr="00AC1342">
          <w:rPr>
            <w:rFonts w:asciiTheme="minorHAnsi" w:hAnsiTheme="minorHAnsi" w:cstheme="minorHAnsi"/>
            <w:rPrChange w:id="1329" w:author="Author" w:date="2018-06-28T15:41:00Z">
              <w:rPr/>
            </w:rPrChange>
          </w:rPr>
          <w:t xml:space="preserve">pencil, circle the black spots </w:t>
        </w:r>
      </w:ins>
      <w:ins w:id="1330" w:author="Author" w:date="2018-06-27T22:13:00Z">
        <w:r w:rsidR="00A04967" w:rsidRPr="00AC1342">
          <w:rPr>
            <w:rFonts w:asciiTheme="minorHAnsi" w:hAnsiTheme="minorHAnsi" w:cstheme="minorHAnsi"/>
            <w:rPrChange w:id="1331" w:author="Author" w:date="2018-06-28T15:41:00Z">
              <w:rPr/>
            </w:rPrChange>
          </w:rPr>
          <w:t>observed on the TLC plate.</w:t>
        </w:r>
      </w:ins>
    </w:p>
    <w:p w14:paraId="0C723E22" w14:textId="77777777" w:rsidR="00A04967" w:rsidRPr="00AC1342" w:rsidRDefault="00A04967">
      <w:pPr>
        <w:pStyle w:val="ListParagraph"/>
        <w:rPr>
          <w:ins w:id="1332" w:author="Author" w:date="2018-06-27T22:15:00Z"/>
          <w:rFonts w:asciiTheme="minorHAnsi" w:hAnsiTheme="minorHAnsi" w:cstheme="minorHAnsi"/>
          <w:rPrChange w:id="1333" w:author="Author" w:date="2018-06-28T15:41:00Z">
            <w:rPr>
              <w:ins w:id="1334" w:author="Author" w:date="2018-06-27T22:15:00Z"/>
            </w:rPr>
          </w:rPrChange>
        </w:rPr>
        <w:pPrChange w:id="1335" w:author="Author" w:date="2018-06-28T15:43:00Z">
          <w:pPr>
            <w:pStyle w:val="ListParagraph"/>
            <w:numPr>
              <w:ilvl w:val="2"/>
              <w:numId w:val="29"/>
            </w:numPr>
            <w:ind w:left="709" w:hanging="709"/>
          </w:pPr>
        </w:pPrChange>
      </w:pPr>
    </w:p>
    <w:p w14:paraId="56AA5B5A" w14:textId="77777777" w:rsidR="00CE53E6" w:rsidRPr="00AC1342" w:rsidRDefault="00A04967">
      <w:pPr>
        <w:pStyle w:val="ListParagraph"/>
        <w:numPr>
          <w:ilvl w:val="2"/>
          <w:numId w:val="29"/>
        </w:numPr>
        <w:ind w:left="709" w:hanging="709"/>
        <w:rPr>
          <w:ins w:id="1336" w:author="Author" w:date="2018-06-27T22:40:00Z"/>
          <w:rFonts w:asciiTheme="minorHAnsi" w:hAnsiTheme="minorHAnsi" w:cstheme="minorHAnsi"/>
          <w:rPrChange w:id="1337" w:author="Author" w:date="2018-06-28T15:41:00Z">
            <w:rPr>
              <w:ins w:id="1338" w:author="Author" w:date="2018-06-27T22:40:00Z"/>
            </w:rPr>
          </w:rPrChange>
        </w:rPr>
        <w:pPrChange w:id="1339" w:author="Author" w:date="2018-06-28T15:43:00Z">
          <w:pPr>
            <w:pStyle w:val="ListParagraph"/>
            <w:numPr>
              <w:ilvl w:val="1"/>
              <w:numId w:val="29"/>
            </w:numPr>
            <w:ind w:left="0" w:hanging="432"/>
          </w:pPr>
        </w:pPrChange>
      </w:pPr>
      <w:ins w:id="1340" w:author="Author" w:date="2018-06-27T22:15:00Z">
        <w:r w:rsidRPr="00AC1342">
          <w:rPr>
            <w:rFonts w:asciiTheme="minorHAnsi" w:hAnsiTheme="minorHAnsi" w:cstheme="minorHAnsi"/>
            <w:rPrChange w:id="1341" w:author="Author" w:date="2018-06-28T15:41:00Z">
              <w:rPr/>
            </w:rPrChange>
          </w:rPr>
          <w:t>Calculate the retention factor (</w:t>
        </w:r>
        <w:proofErr w:type="spellStart"/>
        <w:r w:rsidRPr="00AC1342">
          <w:rPr>
            <w:rFonts w:asciiTheme="minorHAnsi" w:hAnsiTheme="minorHAnsi" w:cstheme="minorHAnsi"/>
            <w:rPrChange w:id="1342" w:author="Author" w:date="2018-06-28T15:41:00Z">
              <w:rPr/>
            </w:rPrChange>
          </w:rPr>
          <w:t>R</w:t>
        </w:r>
        <w:r w:rsidRPr="00AC1342">
          <w:rPr>
            <w:rFonts w:asciiTheme="minorHAnsi" w:hAnsiTheme="minorHAnsi" w:cstheme="minorHAnsi"/>
            <w:i/>
            <w:vertAlign w:val="subscript"/>
            <w:rPrChange w:id="1343" w:author="Author" w:date="2018-06-28T15:41:00Z">
              <w:rPr/>
            </w:rPrChange>
          </w:rPr>
          <w:t>f</w:t>
        </w:r>
        <w:proofErr w:type="spellEnd"/>
        <w:r w:rsidRPr="00AC1342">
          <w:rPr>
            <w:rFonts w:asciiTheme="minorHAnsi" w:hAnsiTheme="minorHAnsi" w:cstheme="minorHAnsi"/>
            <w:rPrChange w:id="1344" w:author="Author" w:date="2018-06-28T15:41:00Z">
              <w:rPr/>
            </w:rPrChange>
          </w:rPr>
          <w:t xml:space="preserve">) of </w:t>
        </w:r>
      </w:ins>
      <w:ins w:id="1345" w:author="Author" w:date="2018-06-27T22:16:00Z">
        <w:r w:rsidRPr="00AC1342">
          <w:rPr>
            <w:rFonts w:asciiTheme="minorHAnsi" w:hAnsiTheme="minorHAnsi" w:cstheme="minorHAnsi"/>
            <w:rPrChange w:id="1346" w:author="Author" w:date="2018-06-28T15:41:00Z">
              <w:rPr/>
            </w:rPrChange>
          </w:rPr>
          <w:t xml:space="preserve">eugenol and acetyleugenol </w:t>
        </w:r>
        <w:del w:id="1347" w:author="Author" w:date="2018-06-27T22:37:00Z">
          <w:r w:rsidRPr="00AC1342" w:rsidDel="00CE53E6">
            <w:rPr>
              <w:rFonts w:asciiTheme="minorHAnsi" w:hAnsiTheme="minorHAnsi" w:cstheme="minorHAnsi"/>
              <w:rPrChange w:id="1348" w:author="Author" w:date="2018-06-28T15:41:00Z">
                <w:rPr/>
              </w:rPrChange>
            </w:rPr>
            <w:delText xml:space="preserve">and their difference,  </w:delText>
          </w:r>
        </w:del>
      </w:ins>
      <w:ins w:id="1349" w:author="Author" w:date="2018-06-27T22:37:00Z">
        <w:r w:rsidR="00CE53E6" w:rsidRPr="00AC1342">
          <w:rPr>
            <w:rFonts w:asciiTheme="minorHAnsi" w:hAnsiTheme="minorHAnsi" w:cstheme="minorHAnsi"/>
            <w:rPrChange w:id="1350" w:author="Author" w:date="2018-06-28T15:41:00Z">
              <w:rPr/>
            </w:rPrChange>
          </w:rPr>
          <w:t xml:space="preserve">by dividing </w:t>
        </w:r>
      </w:ins>
      <w:ins w:id="1351" w:author="Author" w:date="2018-06-27T22:38:00Z">
        <w:r w:rsidR="00CE53E6" w:rsidRPr="00AC1342">
          <w:rPr>
            <w:rFonts w:asciiTheme="minorHAnsi" w:hAnsiTheme="minorHAnsi" w:cstheme="minorHAnsi"/>
            <w:rPrChange w:id="1352" w:author="Author" w:date="2018-06-28T15:41:00Z">
              <w:rPr/>
            </w:rPrChange>
          </w:rPr>
          <w:t>the distance travelled by the compound by the distance travelled by the solvent.</w:t>
        </w:r>
      </w:ins>
      <w:ins w:id="1353" w:author="Author" w:date="2018-06-27T22:39:00Z">
        <w:r w:rsidR="00CE53E6" w:rsidRPr="00AC1342">
          <w:rPr>
            <w:rFonts w:asciiTheme="minorHAnsi" w:hAnsiTheme="minorHAnsi" w:cstheme="minorHAnsi"/>
            <w:rPrChange w:id="1354" w:author="Author" w:date="2018-06-28T15:41:00Z">
              <w:rPr/>
            </w:rPrChange>
          </w:rPr>
          <w:t xml:space="preserve">  </w:t>
        </w:r>
      </w:ins>
    </w:p>
    <w:p w14:paraId="460F6ED1" w14:textId="77777777" w:rsidR="00CE53E6" w:rsidRPr="00AC1342" w:rsidRDefault="00CE53E6">
      <w:pPr>
        <w:pStyle w:val="ListParagraph"/>
        <w:rPr>
          <w:ins w:id="1355" w:author="Author" w:date="2018-06-27T22:40:00Z"/>
          <w:rFonts w:asciiTheme="minorHAnsi" w:hAnsiTheme="minorHAnsi" w:cstheme="minorHAnsi"/>
          <w:rPrChange w:id="1356" w:author="Author" w:date="2018-06-28T15:41:00Z">
            <w:rPr>
              <w:ins w:id="1357" w:author="Author" w:date="2018-06-27T22:40:00Z"/>
            </w:rPr>
          </w:rPrChange>
        </w:rPr>
        <w:pPrChange w:id="1358" w:author="Author" w:date="2018-06-28T15:43:00Z">
          <w:pPr>
            <w:pStyle w:val="ListParagraph"/>
            <w:numPr>
              <w:ilvl w:val="2"/>
              <w:numId w:val="29"/>
            </w:numPr>
            <w:ind w:left="709" w:hanging="709"/>
          </w:pPr>
        </w:pPrChange>
      </w:pPr>
    </w:p>
    <w:p w14:paraId="4E4AFB14" w14:textId="0110865E" w:rsidR="00A04967" w:rsidRPr="00AC1342" w:rsidRDefault="00CE53E6">
      <w:pPr>
        <w:pStyle w:val="ListParagraph"/>
        <w:numPr>
          <w:ilvl w:val="2"/>
          <w:numId w:val="29"/>
        </w:numPr>
        <w:ind w:left="709" w:hanging="709"/>
        <w:rPr>
          <w:ins w:id="1359" w:author="Author" w:date="2018-06-27T22:09:00Z"/>
          <w:rFonts w:asciiTheme="minorHAnsi" w:hAnsiTheme="minorHAnsi" w:cstheme="minorHAnsi"/>
          <w:rPrChange w:id="1360" w:author="Author" w:date="2018-06-28T15:41:00Z">
            <w:rPr>
              <w:ins w:id="1361" w:author="Author" w:date="2018-06-27T22:09:00Z"/>
            </w:rPr>
          </w:rPrChange>
        </w:rPr>
        <w:pPrChange w:id="1362" w:author="Author" w:date="2018-06-28T15:43:00Z">
          <w:pPr>
            <w:pStyle w:val="ListParagraph"/>
            <w:numPr>
              <w:ilvl w:val="1"/>
              <w:numId w:val="29"/>
            </w:numPr>
            <w:ind w:left="0" w:hanging="432"/>
          </w:pPr>
        </w:pPrChange>
      </w:pPr>
      <w:ins w:id="1363" w:author="Author" w:date="2018-06-27T22:39:00Z">
        <w:r w:rsidRPr="00AC1342">
          <w:rPr>
            <w:rFonts w:asciiTheme="minorHAnsi" w:hAnsiTheme="minorHAnsi" w:cstheme="minorHAnsi"/>
            <w:rPrChange w:id="1364" w:author="Author" w:date="2018-06-28T15:41:00Z">
              <w:rPr/>
            </w:rPrChange>
          </w:rPr>
          <w:t>C</w:t>
        </w:r>
      </w:ins>
      <w:ins w:id="1365" w:author="Author" w:date="2018-06-27T22:40:00Z">
        <w:r w:rsidRPr="00AC1342">
          <w:rPr>
            <w:rFonts w:asciiTheme="minorHAnsi" w:hAnsiTheme="minorHAnsi" w:cstheme="minorHAnsi"/>
            <w:rPrChange w:id="1366" w:author="Author" w:date="2018-06-28T15:41:00Z">
              <w:rPr/>
            </w:rPrChange>
          </w:rPr>
          <w:t xml:space="preserve">alculate the difference between the </w:t>
        </w:r>
        <w:proofErr w:type="spellStart"/>
        <w:r w:rsidRPr="00AC1342">
          <w:rPr>
            <w:rFonts w:asciiTheme="minorHAnsi" w:hAnsiTheme="minorHAnsi" w:cstheme="minorHAnsi"/>
            <w:rPrChange w:id="1367" w:author="Author" w:date="2018-06-28T15:41:00Z">
              <w:rPr/>
            </w:rPrChange>
          </w:rPr>
          <w:t>R</w:t>
        </w:r>
        <w:r w:rsidRPr="00AC1342">
          <w:rPr>
            <w:rFonts w:asciiTheme="minorHAnsi" w:hAnsiTheme="minorHAnsi" w:cstheme="minorHAnsi"/>
            <w:i/>
            <w:vertAlign w:val="subscript"/>
            <w:rPrChange w:id="1368" w:author="Author" w:date="2018-06-28T15:41:00Z">
              <w:rPr/>
            </w:rPrChange>
          </w:rPr>
          <w:t>f</w:t>
        </w:r>
        <w:proofErr w:type="spellEnd"/>
        <w:r w:rsidRPr="00AC1342">
          <w:rPr>
            <w:rFonts w:asciiTheme="minorHAnsi" w:hAnsiTheme="minorHAnsi" w:cstheme="minorHAnsi"/>
            <w:rPrChange w:id="1369" w:author="Author" w:date="2018-06-28T15:41:00Z">
              <w:rPr/>
            </w:rPrChange>
          </w:rPr>
          <w:t xml:space="preserve"> values for eugenol and acetyleugenol</w:t>
        </w:r>
      </w:ins>
      <w:ins w:id="1370" w:author="Author" w:date="2018-06-27T22:47:00Z">
        <w:r w:rsidR="0046220C" w:rsidRPr="00AC1342">
          <w:rPr>
            <w:rFonts w:asciiTheme="minorHAnsi" w:hAnsiTheme="minorHAnsi" w:cstheme="minorHAnsi"/>
            <w:rPrChange w:id="1371" w:author="Author" w:date="2018-06-28T15:41:00Z">
              <w:rPr/>
            </w:rPrChange>
          </w:rPr>
          <w:t xml:space="preserve"> (</w:t>
        </w:r>
        <w:del w:id="1372" w:author="Author" w:date="2018-06-28T08:26:00Z">
          <w:r w:rsidR="0046220C" w:rsidRPr="003D3E4A" w:rsidDel="00CB3F00">
            <w:rPr>
              <w:rFonts w:ascii="Symbol" w:hAnsi="Symbol" w:cstheme="minorHAnsi" w:hint="eastAsia"/>
              <w:rPrChange w:id="1373" w:author="Author" w:date="2018-06-28T15:43:00Z">
                <w:rPr>
                  <w:rFonts w:hint="eastAsia"/>
                </w:rPr>
              </w:rPrChange>
            </w:rPr>
            <w:delText></w:delText>
          </w:r>
        </w:del>
      </w:ins>
      <w:ins w:id="1374" w:author="Author" w:date="2018-06-28T08:26:00Z">
        <w:del w:id="1375" w:author="Author" w:date="2018-06-28T15:43:00Z">
          <w:r w:rsidR="00CB3F00" w:rsidRPr="003D3E4A" w:rsidDel="003D3E4A">
            <w:rPr>
              <w:rFonts w:ascii="Symbol" w:hAnsi="Symbol" w:cstheme="minorHAnsi"/>
            </w:rPr>
            <w:delText></w:delText>
          </w:r>
        </w:del>
      </w:ins>
      <w:ins w:id="1376" w:author="Author" w:date="2018-06-28T15:43:00Z">
        <w:del w:id="1377" w:author="Author" w:date="2018-06-29T07:40:00Z">
          <w:r w:rsidR="003D3E4A" w:rsidRPr="003D3E4A" w:rsidDel="00B02EAA">
            <w:rPr>
              <w:rFonts w:ascii="Symbol" w:hAnsi="Symbol" w:cstheme="minorHAnsi" w:hint="eastAsia"/>
              <w:rPrChange w:id="1378" w:author="Author" w:date="2018-06-28T15:43:00Z">
                <w:rPr>
                  <w:rFonts w:asciiTheme="minorHAnsi" w:hAnsiTheme="minorHAnsi" w:cstheme="minorHAnsi" w:hint="eastAsia"/>
                </w:rPr>
              </w:rPrChange>
            </w:rPr>
            <w:delText></w:delText>
          </w:r>
        </w:del>
      </w:ins>
      <w:ins w:id="1379" w:author="Author" w:date="2018-06-29T07:40:00Z">
        <w:r w:rsidR="00B02EAA">
          <w:rPr>
            <w:rFonts w:ascii="Symbol" w:hAnsi="Symbol" w:cstheme="minorHAnsi"/>
          </w:rPr>
          <w:t></w:t>
        </w:r>
      </w:ins>
      <w:proofErr w:type="spellStart"/>
      <w:ins w:id="1380" w:author="Author" w:date="2018-06-27T22:47:00Z">
        <w:r w:rsidR="0046220C" w:rsidRPr="00AC1342">
          <w:rPr>
            <w:rFonts w:asciiTheme="minorHAnsi" w:hAnsiTheme="minorHAnsi" w:cstheme="minorHAnsi"/>
            <w:rPrChange w:id="1381" w:author="Author" w:date="2018-06-28T15:41:00Z">
              <w:rPr/>
            </w:rPrChange>
          </w:rPr>
          <w:t>R</w:t>
        </w:r>
        <w:r w:rsidR="0046220C" w:rsidRPr="00AC1342">
          <w:rPr>
            <w:rFonts w:asciiTheme="minorHAnsi" w:hAnsiTheme="minorHAnsi" w:cstheme="minorHAnsi"/>
            <w:i/>
            <w:vertAlign w:val="subscript"/>
            <w:rPrChange w:id="1382" w:author="Author" w:date="2018-06-28T15:41:00Z">
              <w:rPr/>
            </w:rPrChange>
          </w:rPr>
          <w:t>f</w:t>
        </w:r>
        <w:proofErr w:type="spellEnd"/>
        <w:r w:rsidR="0046220C" w:rsidRPr="00AC1342">
          <w:rPr>
            <w:rFonts w:asciiTheme="minorHAnsi" w:hAnsiTheme="minorHAnsi" w:cstheme="minorHAnsi"/>
            <w:rPrChange w:id="1383" w:author="Author" w:date="2018-06-28T15:41:00Z">
              <w:rPr/>
            </w:rPrChange>
          </w:rPr>
          <w:t>)</w:t>
        </w:r>
      </w:ins>
      <w:ins w:id="1384" w:author="Author" w:date="2018-06-27T22:40:00Z">
        <w:r w:rsidRPr="00AC1342">
          <w:rPr>
            <w:rFonts w:asciiTheme="minorHAnsi" w:hAnsiTheme="minorHAnsi" w:cstheme="minorHAnsi"/>
            <w:rPrChange w:id="1385" w:author="Author" w:date="2018-06-28T15:41:00Z">
              <w:rPr/>
            </w:rPrChange>
          </w:rPr>
          <w:t>.</w:t>
        </w:r>
      </w:ins>
    </w:p>
    <w:p w14:paraId="4F76E275" w14:textId="77777777" w:rsidR="0091392C" w:rsidRPr="00AC1342" w:rsidDel="00CE53E6" w:rsidRDefault="0091392C">
      <w:pPr>
        <w:jc w:val="both"/>
        <w:rPr>
          <w:ins w:id="1386" w:author="Author" w:date="2018-06-27T22:09:00Z"/>
          <w:del w:id="1387" w:author="Author" w:date="2018-06-27T22:41:00Z"/>
          <w:rFonts w:asciiTheme="minorHAnsi" w:hAnsiTheme="minorHAnsi" w:cstheme="minorHAnsi"/>
          <w:rPrChange w:id="1388" w:author="Author" w:date="2018-06-28T15:41:00Z">
            <w:rPr>
              <w:ins w:id="1389" w:author="Author" w:date="2018-06-27T22:09:00Z"/>
              <w:del w:id="1390" w:author="Author" w:date="2018-06-27T22:41:00Z"/>
            </w:rPr>
          </w:rPrChange>
        </w:rPr>
        <w:pPrChange w:id="1391" w:author="Author" w:date="2018-06-28T15:43:00Z">
          <w:pPr>
            <w:pStyle w:val="ListParagraph"/>
            <w:numPr>
              <w:ilvl w:val="2"/>
              <w:numId w:val="29"/>
            </w:numPr>
            <w:ind w:left="709" w:hanging="709"/>
          </w:pPr>
        </w:pPrChange>
      </w:pPr>
    </w:p>
    <w:p w14:paraId="5CA2F0D2" w14:textId="77777777" w:rsidR="0091392C" w:rsidRPr="00AC1342" w:rsidRDefault="0091392C">
      <w:pPr>
        <w:jc w:val="both"/>
        <w:rPr>
          <w:ins w:id="1392" w:author="Author" w:date="2018-06-27T22:00:00Z"/>
          <w:rFonts w:asciiTheme="minorHAnsi" w:hAnsiTheme="minorHAnsi" w:cstheme="minorHAnsi"/>
          <w:rPrChange w:id="1393" w:author="Author" w:date="2018-06-28T15:41:00Z">
            <w:rPr>
              <w:ins w:id="1394" w:author="Author" w:date="2018-06-27T22:00:00Z"/>
            </w:rPr>
          </w:rPrChange>
        </w:rPr>
        <w:pPrChange w:id="1395" w:author="Author" w:date="2018-06-28T15:43:00Z">
          <w:pPr>
            <w:pStyle w:val="ListParagraph"/>
            <w:numPr>
              <w:ilvl w:val="1"/>
              <w:numId w:val="29"/>
            </w:numPr>
            <w:ind w:left="0" w:hanging="432"/>
          </w:pPr>
        </w:pPrChange>
      </w:pPr>
    </w:p>
    <w:p w14:paraId="01A64F0B" w14:textId="2D6BBB49" w:rsidR="00873E1B" w:rsidRPr="00AC1342" w:rsidDel="00CE53E6" w:rsidRDefault="00873E1B">
      <w:pPr>
        <w:pStyle w:val="ListParagraph"/>
        <w:numPr>
          <w:ilvl w:val="2"/>
          <w:numId w:val="29"/>
        </w:numPr>
        <w:ind w:left="709" w:hanging="709"/>
        <w:rPr>
          <w:del w:id="1396" w:author="Author" w:date="2018-06-27T22:41:00Z"/>
          <w:rFonts w:asciiTheme="minorHAnsi" w:hAnsiTheme="minorHAnsi" w:cstheme="minorHAnsi"/>
          <w:rPrChange w:id="1397" w:author="Author" w:date="2018-06-28T15:41:00Z">
            <w:rPr>
              <w:del w:id="1398" w:author="Author" w:date="2018-06-27T22:41:00Z"/>
            </w:rPr>
          </w:rPrChange>
        </w:rPr>
        <w:pPrChange w:id="1399" w:author="Author" w:date="2018-06-28T15:43:00Z">
          <w:pPr>
            <w:pStyle w:val="ListParagraph"/>
            <w:numPr>
              <w:ilvl w:val="1"/>
              <w:numId w:val="29"/>
            </w:numPr>
            <w:ind w:left="0" w:hanging="432"/>
          </w:pPr>
        </w:pPrChange>
      </w:pPr>
      <w:del w:id="1400" w:author="Author" w:date="2018-06-27T22:41:00Z">
        <w:r w:rsidRPr="00AC1342" w:rsidDel="00CE53E6">
          <w:rPr>
            <w:rFonts w:asciiTheme="minorHAnsi" w:hAnsiTheme="minorHAnsi" w:cstheme="minorHAnsi"/>
            <w:rPrChange w:id="1401" w:author="Author" w:date="2018-06-28T15:41:00Z">
              <w:rPr/>
            </w:rPrChange>
          </w:rPr>
          <w:delText xml:space="preserve"> </w:delText>
        </w:r>
        <w:commentRangeStart w:id="1402"/>
        <w:commentRangeStart w:id="1403"/>
        <w:r w:rsidRPr="00AC1342" w:rsidDel="00CE53E6">
          <w:rPr>
            <w:rFonts w:asciiTheme="minorHAnsi" w:hAnsiTheme="minorHAnsi" w:cstheme="minorHAnsi"/>
            <w:rPrChange w:id="1404" w:author="Author" w:date="2018-06-28T15:41:00Z">
              <w:rPr/>
            </w:rPrChange>
          </w:rPr>
          <w:delText>and run the TLC in this solution</w:delText>
        </w:r>
        <w:commentRangeEnd w:id="1402"/>
        <w:r w:rsidR="00506273" w:rsidRPr="00AC1342" w:rsidDel="00CE53E6">
          <w:rPr>
            <w:rStyle w:val="CommentReference"/>
            <w:rFonts w:asciiTheme="minorHAnsi" w:hAnsiTheme="minorHAnsi" w:cstheme="minorHAnsi"/>
            <w:rPrChange w:id="1405" w:author="Author" w:date="2018-06-28T15:41:00Z">
              <w:rPr>
                <w:rStyle w:val="CommentReference"/>
              </w:rPr>
            </w:rPrChange>
          </w:rPr>
          <w:commentReference w:id="1402"/>
        </w:r>
        <w:commentRangeEnd w:id="1403"/>
        <w:r w:rsidR="00F4792B" w:rsidRPr="00AC1342" w:rsidDel="00CE53E6">
          <w:rPr>
            <w:rStyle w:val="CommentReference"/>
            <w:rFonts w:asciiTheme="minorHAnsi" w:hAnsiTheme="minorHAnsi" w:cstheme="minorHAnsi"/>
            <w:rPrChange w:id="1406" w:author="Author" w:date="2018-06-28T15:41:00Z">
              <w:rPr>
                <w:rStyle w:val="CommentReference"/>
              </w:rPr>
            </w:rPrChange>
          </w:rPr>
          <w:commentReference w:id="1403"/>
        </w:r>
        <w:r w:rsidRPr="00AC1342" w:rsidDel="00CE53E6">
          <w:rPr>
            <w:rFonts w:asciiTheme="minorHAnsi" w:hAnsiTheme="minorHAnsi" w:cstheme="minorHAnsi"/>
            <w:rPrChange w:id="1407" w:author="Author" w:date="2018-06-28T15:41:00Z">
              <w:rPr/>
            </w:rPrChange>
          </w:rPr>
          <w:delText>.</w:delText>
        </w:r>
      </w:del>
    </w:p>
    <w:p w14:paraId="64330AE5" w14:textId="7B57A271" w:rsidR="00873E1B" w:rsidRPr="00AC1342" w:rsidDel="00CE53E6" w:rsidRDefault="00873E1B">
      <w:pPr>
        <w:ind w:left="709" w:hanging="709"/>
        <w:jc w:val="both"/>
        <w:rPr>
          <w:del w:id="1408" w:author="Author" w:date="2018-06-27T22:41:00Z"/>
          <w:rFonts w:asciiTheme="minorHAnsi" w:hAnsiTheme="minorHAnsi" w:cstheme="minorHAnsi"/>
          <w:rPrChange w:id="1409" w:author="Author" w:date="2018-06-28T15:41:00Z">
            <w:rPr>
              <w:del w:id="1410" w:author="Author" w:date="2018-06-27T22:41:00Z"/>
            </w:rPr>
          </w:rPrChange>
        </w:rPr>
        <w:pPrChange w:id="1411" w:author="Author" w:date="2018-06-28T15:43:00Z">
          <w:pPr>
            <w:ind w:left="709" w:hanging="709"/>
          </w:pPr>
        </w:pPrChange>
      </w:pPr>
    </w:p>
    <w:p w14:paraId="1535F259" w14:textId="7D1C60CC" w:rsidR="00873E1B" w:rsidRPr="00AC1342" w:rsidRDefault="00873E1B">
      <w:pPr>
        <w:pStyle w:val="ListParagraph"/>
        <w:numPr>
          <w:ilvl w:val="2"/>
          <w:numId w:val="29"/>
        </w:numPr>
        <w:ind w:left="709" w:hanging="709"/>
        <w:rPr>
          <w:rFonts w:asciiTheme="minorHAnsi" w:hAnsiTheme="minorHAnsi" w:cstheme="minorHAnsi"/>
          <w:rPrChange w:id="1412" w:author="Author" w:date="2018-06-28T15:41:00Z">
            <w:rPr/>
          </w:rPrChange>
        </w:rPr>
        <w:pPrChange w:id="1413" w:author="Author" w:date="2018-06-28T15:43:00Z">
          <w:pPr>
            <w:pStyle w:val="ListParagraph"/>
            <w:numPr>
              <w:ilvl w:val="1"/>
              <w:numId w:val="29"/>
            </w:numPr>
            <w:ind w:left="0" w:hanging="432"/>
          </w:pPr>
        </w:pPrChange>
      </w:pPr>
      <w:del w:id="1414" w:author="Author" w:date="2018-06-27T22:48:00Z">
        <w:r w:rsidRPr="00AC1342" w:rsidDel="0046220C">
          <w:rPr>
            <w:rFonts w:asciiTheme="minorHAnsi" w:hAnsiTheme="minorHAnsi" w:cstheme="minorHAnsi"/>
            <w:rPrChange w:id="1415" w:author="Author" w:date="2018-06-28T15:41:00Z">
              <w:rPr/>
            </w:rPrChange>
          </w:rPr>
          <w:delText>Record and s</w:delText>
        </w:r>
      </w:del>
      <w:ins w:id="1416" w:author="Author" w:date="2018-06-27T22:48:00Z">
        <w:r w:rsidR="0046220C" w:rsidRPr="00AC1342">
          <w:rPr>
            <w:rFonts w:asciiTheme="minorHAnsi" w:hAnsiTheme="minorHAnsi" w:cstheme="minorHAnsi"/>
            <w:rPrChange w:id="1417" w:author="Author" w:date="2018-06-28T15:41:00Z">
              <w:rPr/>
            </w:rPrChange>
          </w:rPr>
          <w:t>S</w:t>
        </w:r>
      </w:ins>
      <w:r w:rsidRPr="00AC1342">
        <w:rPr>
          <w:rFonts w:asciiTheme="minorHAnsi" w:hAnsiTheme="minorHAnsi" w:cstheme="minorHAnsi"/>
          <w:rPrChange w:id="1418" w:author="Author" w:date="2018-06-28T15:41:00Z">
            <w:rPr/>
          </w:rPrChange>
        </w:rPr>
        <w:t>hare the results with the rest of the class.</w:t>
      </w:r>
      <w:ins w:id="1419" w:author="Author" w:date="2018-06-27T22:48:00Z">
        <w:del w:id="1420" w:author="Author" w:date="2018-06-28T08:26:00Z">
          <w:r w:rsidR="0046220C" w:rsidRPr="00AC1342" w:rsidDel="00CB3F00">
            <w:rPr>
              <w:rFonts w:asciiTheme="minorHAnsi" w:hAnsiTheme="minorHAnsi" w:cstheme="minorHAnsi"/>
              <w:rPrChange w:id="1421" w:author="Author" w:date="2018-06-28T15:41:00Z">
                <w:rPr/>
              </w:rPrChange>
            </w:rPr>
            <w:delText xml:space="preserve"> </w:delText>
          </w:r>
        </w:del>
        <w:r w:rsidR="0046220C" w:rsidRPr="00AC1342">
          <w:rPr>
            <w:rFonts w:asciiTheme="minorHAnsi" w:hAnsiTheme="minorHAnsi" w:cstheme="minorHAnsi"/>
            <w:rPrChange w:id="1422" w:author="Author" w:date="2018-06-28T15:41:00Z">
              <w:rPr/>
            </w:rPrChange>
          </w:rPr>
          <w:t xml:space="preserve"> Record the retention values acquired by other </w:t>
        </w:r>
      </w:ins>
      <w:ins w:id="1423" w:author="Author" w:date="2018-06-27T22:49:00Z">
        <w:r w:rsidR="0046220C" w:rsidRPr="00AC1342">
          <w:rPr>
            <w:rFonts w:asciiTheme="minorHAnsi" w:hAnsiTheme="minorHAnsi" w:cstheme="minorHAnsi"/>
            <w:rPrChange w:id="1424" w:author="Author" w:date="2018-06-28T15:41:00Z">
              <w:rPr/>
            </w:rPrChange>
          </w:rPr>
          <w:t>students</w:t>
        </w:r>
      </w:ins>
      <w:ins w:id="1425" w:author="Author" w:date="2018-07-03T10:48:00Z">
        <w:r w:rsidR="00FD5A99">
          <w:rPr>
            <w:rFonts w:asciiTheme="minorHAnsi" w:hAnsiTheme="minorHAnsi" w:cstheme="minorHAnsi"/>
          </w:rPr>
          <w:t xml:space="preserve"> with other solvent ratios</w:t>
        </w:r>
      </w:ins>
      <w:ins w:id="1426" w:author="Author" w:date="2018-06-27T22:48:00Z">
        <w:r w:rsidR="0046220C" w:rsidRPr="00AC1342">
          <w:rPr>
            <w:rFonts w:asciiTheme="minorHAnsi" w:hAnsiTheme="minorHAnsi" w:cstheme="minorHAnsi"/>
            <w:rPrChange w:id="1427" w:author="Author" w:date="2018-06-28T15:41:00Z">
              <w:rPr/>
            </w:rPrChange>
          </w:rPr>
          <w:t>.</w:t>
        </w:r>
      </w:ins>
    </w:p>
    <w:p w14:paraId="519F08A3" w14:textId="77777777" w:rsidR="00873E1B" w:rsidRPr="00AC1342" w:rsidRDefault="00873E1B">
      <w:pPr>
        <w:ind w:left="709" w:hanging="709"/>
        <w:jc w:val="both"/>
        <w:rPr>
          <w:rFonts w:asciiTheme="minorHAnsi" w:hAnsiTheme="minorHAnsi" w:cstheme="minorHAnsi"/>
          <w:rPrChange w:id="1428" w:author="Author" w:date="2018-06-28T15:41:00Z">
            <w:rPr/>
          </w:rPrChange>
        </w:rPr>
        <w:pPrChange w:id="1429" w:author="Author" w:date="2018-06-28T15:43:00Z">
          <w:pPr>
            <w:ind w:left="709" w:hanging="709"/>
          </w:pPr>
        </w:pPrChange>
      </w:pPr>
    </w:p>
    <w:p w14:paraId="5D1B39EB" w14:textId="4CB3AB37" w:rsidR="00873E1B" w:rsidRPr="00AC1342" w:rsidRDefault="00873E1B">
      <w:pPr>
        <w:pStyle w:val="ListParagraph"/>
        <w:numPr>
          <w:ilvl w:val="2"/>
          <w:numId w:val="29"/>
        </w:numPr>
        <w:ind w:left="709" w:hanging="709"/>
        <w:rPr>
          <w:ins w:id="1430" w:author="Author" w:date="2018-06-27T22:50:00Z"/>
          <w:rFonts w:asciiTheme="minorHAnsi" w:hAnsiTheme="minorHAnsi" w:cstheme="minorHAnsi"/>
          <w:rPrChange w:id="1431" w:author="Author" w:date="2018-06-28T15:41:00Z">
            <w:rPr>
              <w:ins w:id="1432" w:author="Author" w:date="2018-06-27T22:50:00Z"/>
            </w:rPr>
          </w:rPrChange>
        </w:rPr>
        <w:pPrChange w:id="1433" w:author="Author" w:date="2018-06-28T15:43:00Z">
          <w:pPr>
            <w:pStyle w:val="ListParagraph"/>
            <w:numPr>
              <w:ilvl w:val="1"/>
              <w:numId w:val="29"/>
            </w:numPr>
            <w:ind w:left="0" w:hanging="432"/>
          </w:pPr>
        </w:pPrChange>
      </w:pPr>
      <w:commentRangeStart w:id="1434"/>
      <w:commentRangeStart w:id="1435"/>
      <w:r w:rsidRPr="00AC1342">
        <w:rPr>
          <w:rFonts w:asciiTheme="minorHAnsi" w:hAnsiTheme="minorHAnsi" w:cstheme="minorHAnsi"/>
          <w:rPrChange w:id="1436" w:author="Author" w:date="2018-06-28T15:41:00Z">
            <w:rPr/>
          </w:rPrChange>
        </w:rPr>
        <w:t>Identify which solvent system will be best to analyze the crude eugenol solution and subsequent purification steps</w:t>
      </w:r>
      <w:commentRangeEnd w:id="1434"/>
      <w:r w:rsidR="00506273" w:rsidRPr="00AC1342">
        <w:rPr>
          <w:rStyle w:val="CommentReference"/>
          <w:rFonts w:asciiTheme="minorHAnsi" w:hAnsiTheme="minorHAnsi" w:cstheme="minorHAnsi"/>
          <w:rPrChange w:id="1437" w:author="Author" w:date="2018-06-28T15:41:00Z">
            <w:rPr>
              <w:rStyle w:val="CommentReference"/>
            </w:rPr>
          </w:rPrChange>
        </w:rPr>
        <w:commentReference w:id="1434"/>
      </w:r>
      <w:commentRangeEnd w:id="1435"/>
      <w:r w:rsidR="00C25330" w:rsidRPr="00AC1342">
        <w:rPr>
          <w:rStyle w:val="CommentReference"/>
          <w:rFonts w:asciiTheme="minorHAnsi" w:hAnsiTheme="minorHAnsi" w:cstheme="minorHAnsi"/>
          <w:rPrChange w:id="1438" w:author="Author" w:date="2018-06-28T15:41:00Z">
            <w:rPr>
              <w:rStyle w:val="CommentReference"/>
            </w:rPr>
          </w:rPrChange>
        </w:rPr>
        <w:commentReference w:id="1435"/>
      </w:r>
      <w:r w:rsidRPr="00AC1342">
        <w:rPr>
          <w:rFonts w:asciiTheme="minorHAnsi" w:hAnsiTheme="minorHAnsi" w:cstheme="minorHAnsi"/>
          <w:rPrChange w:id="1439" w:author="Author" w:date="2018-06-28T15:41:00Z">
            <w:rPr/>
          </w:rPrChange>
        </w:rPr>
        <w:t>.</w:t>
      </w:r>
      <w:ins w:id="1440" w:author="Author" w:date="2018-06-27T22:44:00Z">
        <w:r w:rsidR="0046220C" w:rsidRPr="00AC1342">
          <w:rPr>
            <w:rFonts w:asciiTheme="minorHAnsi" w:hAnsiTheme="minorHAnsi" w:cstheme="minorHAnsi"/>
            <w:rPrChange w:id="1441" w:author="Author" w:date="2018-06-28T15:41:00Z">
              <w:rPr/>
            </w:rPrChange>
          </w:rPr>
          <w:t xml:space="preserve"> </w:t>
        </w:r>
      </w:ins>
      <w:moveFromRangeStart w:id="1442" w:author="Author" w:date="2018-06-28T08:27:00Z" w:name="move517937771"/>
      <w:moveFrom w:id="1443" w:author="Author" w:date="2018-06-28T08:27:00Z">
        <w:ins w:id="1444" w:author="Author" w:date="2018-06-27T22:44:00Z">
          <w:r w:rsidR="0046220C" w:rsidRPr="00AC1342" w:rsidDel="00704D56">
            <w:rPr>
              <w:rFonts w:asciiTheme="minorHAnsi" w:hAnsiTheme="minorHAnsi" w:cstheme="minorHAnsi"/>
              <w:rPrChange w:id="1445" w:author="Author" w:date="2018-06-28T15:41:00Z">
                <w:rPr/>
              </w:rPrChange>
            </w:rPr>
            <w:t>The best TLC solvent ratio will provide the greatest separation between eugenol and acetyleugenol</w:t>
          </w:r>
        </w:ins>
        <w:ins w:id="1446" w:author="Author" w:date="2018-06-27T22:45:00Z">
          <w:r w:rsidR="0046220C" w:rsidRPr="00AC1342" w:rsidDel="00704D56">
            <w:rPr>
              <w:rFonts w:asciiTheme="minorHAnsi" w:hAnsiTheme="minorHAnsi" w:cstheme="minorHAnsi"/>
              <w:rPrChange w:id="1447" w:author="Author" w:date="2018-06-28T15:41:00Z">
                <w:rPr/>
              </w:rPrChange>
            </w:rPr>
            <w:t xml:space="preserve"> </w:t>
          </w:r>
        </w:ins>
        <w:ins w:id="1448" w:author="Author" w:date="2018-06-27T22:59:00Z">
          <w:r w:rsidR="00C25330" w:rsidRPr="00AC1342" w:rsidDel="00704D56">
            <w:rPr>
              <w:rFonts w:asciiTheme="minorHAnsi" w:hAnsiTheme="minorHAnsi" w:cstheme="minorHAnsi"/>
              <w:rPrChange w:id="1449" w:author="Author" w:date="2018-06-28T15:41:00Z">
                <w:rPr/>
              </w:rPrChange>
            </w:rPr>
            <w:t>denoted</w:t>
          </w:r>
        </w:ins>
        <w:ins w:id="1450" w:author="Author" w:date="2018-06-27T22:45:00Z">
          <w:r w:rsidR="0046220C" w:rsidRPr="00AC1342" w:rsidDel="00704D56">
            <w:rPr>
              <w:rFonts w:asciiTheme="minorHAnsi" w:hAnsiTheme="minorHAnsi" w:cstheme="minorHAnsi"/>
              <w:rPrChange w:id="1451" w:author="Author" w:date="2018-06-28T15:41:00Z">
                <w:rPr/>
              </w:rPrChange>
            </w:rPr>
            <w:t xml:space="preserve"> by the largest </w:t>
          </w:r>
        </w:ins>
        <w:ins w:id="1452" w:author="Author" w:date="2018-06-27T22:49:00Z">
          <w:r w:rsidR="0046220C" w:rsidRPr="00AC1342" w:rsidDel="00704D56">
            <w:rPr>
              <w:rFonts w:asciiTheme="minorHAnsi" w:hAnsiTheme="minorHAnsi" w:cstheme="minorHAnsi" w:hint="eastAsia"/>
              <w:rPrChange w:id="1453" w:author="Author" w:date="2018-06-28T15:41:00Z">
                <w:rPr>
                  <w:rFonts w:hint="eastAsia"/>
                </w:rPr>
              </w:rPrChange>
            </w:rPr>
            <w:t></w:t>
          </w:r>
        </w:ins>
        <w:ins w:id="1454" w:author="Author" w:date="2018-06-27T22:45:00Z">
          <w:r w:rsidR="0046220C" w:rsidRPr="00AC1342" w:rsidDel="00704D56">
            <w:rPr>
              <w:rFonts w:asciiTheme="minorHAnsi" w:hAnsiTheme="minorHAnsi" w:cstheme="minorHAnsi"/>
              <w:rPrChange w:id="1455" w:author="Author" w:date="2018-06-28T15:41:00Z">
                <w:rPr/>
              </w:rPrChange>
            </w:rPr>
            <w:t>R</w:t>
          </w:r>
          <w:r w:rsidR="0046220C" w:rsidRPr="00AC1342" w:rsidDel="00704D56">
            <w:rPr>
              <w:rFonts w:asciiTheme="minorHAnsi" w:hAnsiTheme="minorHAnsi" w:cstheme="minorHAnsi"/>
              <w:i/>
              <w:vertAlign w:val="subscript"/>
              <w:rPrChange w:id="1456" w:author="Author" w:date="2018-06-28T15:41:00Z">
                <w:rPr/>
              </w:rPrChange>
            </w:rPr>
            <w:t>f</w:t>
          </w:r>
        </w:ins>
        <w:ins w:id="1457" w:author="Author" w:date="2018-06-27T22:49:00Z">
          <w:r w:rsidR="0046220C" w:rsidRPr="00AC1342" w:rsidDel="00704D56">
            <w:rPr>
              <w:rFonts w:asciiTheme="minorHAnsi" w:hAnsiTheme="minorHAnsi" w:cstheme="minorHAnsi"/>
              <w:rPrChange w:id="1458" w:author="Author" w:date="2018-06-28T15:41:00Z">
                <w:rPr/>
              </w:rPrChange>
            </w:rPr>
            <w:t xml:space="preserve"> value.</w:t>
          </w:r>
        </w:ins>
      </w:moveFrom>
      <w:moveFromRangeEnd w:id="1442"/>
    </w:p>
    <w:p w14:paraId="27B953F2" w14:textId="77777777" w:rsidR="0046220C" w:rsidRPr="00AC1342" w:rsidRDefault="0046220C">
      <w:pPr>
        <w:pStyle w:val="ListParagraph"/>
        <w:rPr>
          <w:ins w:id="1459" w:author="Author" w:date="2018-06-27T22:50:00Z"/>
          <w:rFonts w:asciiTheme="minorHAnsi" w:hAnsiTheme="minorHAnsi" w:cstheme="minorHAnsi"/>
          <w:rPrChange w:id="1460" w:author="Author" w:date="2018-06-28T15:41:00Z">
            <w:rPr>
              <w:ins w:id="1461" w:author="Author" w:date="2018-06-27T22:50:00Z"/>
            </w:rPr>
          </w:rPrChange>
        </w:rPr>
        <w:pPrChange w:id="1462" w:author="Author" w:date="2018-06-28T15:43:00Z">
          <w:pPr>
            <w:pStyle w:val="ListParagraph"/>
            <w:numPr>
              <w:ilvl w:val="2"/>
              <w:numId w:val="29"/>
            </w:numPr>
            <w:ind w:left="709" w:hanging="709"/>
          </w:pPr>
        </w:pPrChange>
      </w:pPr>
    </w:p>
    <w:p w14:paraId="507DABE3" w14:textId="7E7A67A8" w:rsidR="0046220C" w:rsidRPr="00AC1342" w:rsidRDefault="0046220C">
      <w:pPr>
        <w:ind w:left="709"/>
        <w:jc w:val="both"/>
        <w:rPr>
          <w:rFonts w:asciiTheme="minorHAnsi" w:hAnsiTheme="minorHAnsi" w:cstheme="minorHAnsi"/>
          <w:rPrChange w:id="1463" w:author="Author" w:date="2018-06-28T15:41:00Z">
            <w:rPr/>
          </w:rPrChange>
        </w:rPr>
        <w:pPrChange w:id="1464" w:author="Author" w:date="2018-06-28T15:43:00Z">
          <w:pPr>
            <w:pStyle w:val="ListParagraph"/>
            <w:numPr>
              <w:ilvl w:val="1"/>
              <w:numId w:val="29"/>
            </w:numPr>
            <w:ind w:left="0" w:hanging="432"/>
          </w:pPr>
        </w:pPrChange>
      </w:pPr>
      <w:ins w:id="1465" w:author="Author" w:date="2018-06-27T22:50:00Z">
        <w:r w:rsidRPr="00AC1342">
          <w:rPr>
            <w:rFonts w:asciiTheme="minorHAnsi" w:hAnsiTheme="minorHAnsi" w:cstheme="minorHAnsi"/>
            <w:rPrChange w:id="1466" w:author="Author" w:date="2018-06-28T15:41:00Z">
              <w:rPr/>
            </w:rPrChange>
          </w:rPr>
          <w:t>N</w:t>
        </w:r>
      </w:ins>
      <w:ins w:id="1467" w:author="Author" w:date="2018-06-27T23:09:00Z">
        <w:r w:rsidR="00511BC0" w:rsidRPr="00AC1342">
          <w:rPr>
            <w:rFonts w:asciiTheme="minorHAnsi" w:hAnsiTheme="minorHAnsi" w:cstheme="minorHAnsi"/>
            <w:rPrChange w:id="1468" w:author="Author" w:date="2018-06-28T15:41:00Z">
              <w:rPr/>
            </w:rPrChange>
          </w:rPr>
          <w:t>OTE</w:t>
        </w:r>
      </w:ins>
      <w:ins w:id="1469" w:author="Author" w:date="2018-06-27T22:50:00Z">
        <w:r w:rsidRPr="00AC1342">
          <w:rPr>
            <w:rFonts w:asciiTheme="minorHAnsi" w:hAnsiTheme="minorHAnsi" w:cstheme="minorHAnsi"/>
            <w:rPrChange w:id="1470" w:author="Author" w:date="2018-06-28T15:41:00Z">
              <w:rPr/>
            </w:rPrChange>
          </w:rPr>
          <w:t xml:space="preserve">: </w:t>
        </w:r>
      </w:ins>
      <w:moveToRangeStart w:id="1471" w:author="Author" w:date="2018-06-28T08:27:00Z" w:name="move517937771"/>
      <w:moveTo w:id="1472" w:author="Author" w:date="2018-06-28T08:27:00Z">
        <w:r w:rsidR="00704D56" w:rsidRPr="00AC1342">
          <w:rPr>
            <w:rFonts w:asciiTheme="minorHAnsi" w:hAnsiTheme="minorHAnsi" w:cstheme="minorHAnsi"/>
            <w:rPrChange w:id="1473" w:author="Author" w:date="2018-06-28T15:41:00Z">
              <w:rPr/>
            </w:rPrChange>
          </w:rPr>
          <w:t xml:space="preserve">The best TLC solvent ratio will provide the greatest separation between eugenol and acetyleugenol denoted by the largest </w:t>
        </w:r>
      </w:moveTo>
      <w:ins w:id="1474" w:author="Author" w:date="2018-06-28T15:43:00Z">
        <w:r w:rsidR="003D3E4A" w:rsidRPr="009E73A7">
          <w:rPr>
            <w:rFonts w:ascii="Symbol" w:hAnsi="Symbol" w:cstheme="minorHAnsi"/>
          </w:rPr>
          <w:t></w:t>
        </w:r>
      </w:ins>
      <w:moveTo w:id="1475" w:author="Author" w:date="2018-06-28T08:27:00Z">
        <w:del w:id="1476" w:author="Author" w:date="2018-06-28T15:43:00Z">
          <w:r w:rsidR="00704D56" w:rsidRPr="00AC1342" w:rsidDel="003D3E4A">
            <w:rPr>
              <w:rFonts w:asciiTheme="minorHAnsi" w:hAnsiTheme="minorHAnsi" w:cstheme="minorHAnsi"/>
              <w:rPrChange w:id="1477" w:author="Author" w:date="2018-06-28T15:41:00Z">
                <w:rPr>
                  <w:rFonts w:ascii="Symbol" w:hAnsi="Symbol"/>
                </w:rPr>
              </w:rPrChange>
            </w:rPr>
            <w:delText></w:delText>
          </w:r>
        </w:del>
        <w:proofErr w:type="spellStart"/>
        <w:r w:rsidR="00704D56" w:rsidRPr="00AC1342">
          <w:rPr>
            <w:rFonts w:asciiTheme="minorHAnsi" w:hAnsiTheme="minorHAnsi" w:cstheme="minorHAnsi"/>
            <w:rPrChange w:id="1478" w:author="Author" w:date="2018-06-28T15:41:00Z">
              <w:rPr/>
            </w:rPrChange>
          </w:rPr>
          <w:t>R</w:t>
        </w:r>
        <w:r w:rsidR="00704D56" w:rsidRPr="00AC1342">
          <w:rPr>
            <w:rFonts w:asciiTheme="minorHAnsi" w:hAnsiTheme="minorHAnsi" w:cstheme="minorHAnsi"/>
            <w:i/>
            <w:vertAlign w:val="subscript"/>
            <w:rPrChange w:id="1479" w:author="Author" w:date="2018-06-28T15:41:00Z">
              <w:rPr>
                <w:i/>
                <w:vertAlign w:val="subscript"/>
              </w:rPr>
            </w:rPrChange>
          </w:rPr>
          <w:t>f</w:t>
        </w:r>
        <w:proofErr w:type="spellEnd"/>
        <w:r w:rsidR="00704D56" w:rsidRPr="00AC1342">
          <w:rPr>
            <w:rFonts w:asciiTheme="minorHAnsi" w:hAnsiTheme="minorHAnsi" w:cstheme="minorHAnsi"/>
            <w:rPrChange w:id="1480" w:author="Author" w:date="2018-06-28T15:41:00Z">
              <w:rPr/>
            </w:rPrChange>
          </w:rPr>
          <w:t xml:space="preserve"> value.</w:t>
        </w:r>
      </w:moveTo>
      <w:moveToRangeEnd w:id="1471"/>
      <w:ins w:id="1481" w:author="Author" w:date="2018-06-28T08:27:00Z">
        <w:r w:rsidR="00704D56" w:rsidRPr="00AC1342">
          <w:rPr>
            <w:rFonts w:asciiTheme="minorHAnsi" w:hAnsiTheme="minorHAnsi" w:cstheme="minorHAnsi"/>
            <w:rPrChange w:id="1482" w:author="Author" w:date="2018-06-28T15:41:00Z">
              <w:rPr/>
            </w:rPrChange>
          </w:rPr>
          <w:t xml:space="preserve"> </w:t>
        </w:r>
      </w:ins>
      <w:ins w:id="1483" w:author="Author" w:date="2018-06-27T22:51:00Z">
        <w:r w:rsidRPr="00AC1342">
          <w:rPr>
            <w:rFonts w:asciiTheme="minorHAnsi" w:hAnsiTheme="minorHAnsi" w:cstheme="minorHAnsi"/>
            <w:rPrChange w:id="1484" w:author="Author" w:date="2018-06-28T15:41:00Z">
              <w:rPr/>
            </w:rPrChange>
          </w:rPr>
          <w:t xml:space="preserve">If </w:t>
        </w:r>
        <w:del w:id="1485" w:author="Author" w:date="2018-06-28T08:26:00Z">
          <w:r w:rsidRPr="00AC1342" w:rsidDel="00704D56">
            <w:rPr>
              <w:rFonts w:asciiTheme="minorHAnsi" w:hAnsiTheme="minorHAnsi" w:cstheme="minorHAnsi" w:hint="eastAsia"/>
              <w:rPrChange w:id="1486" w:author="Author" w:date="2018-06-28T15:41:00Z">
                <w:rPr>
                  <w:rFonts w:hint="eastAsia"/>
                </w:rPr>
              </w:rPrChange>
            </w:rPr>
            <w:delText></w:delText>
          </w:r>
        </w:del>
      </w:ins>
      <w:ins w:id="1487" w:author="Author" w:date="2018-06-28T17:45:00Z">
        <w:r w:rsidR="008B6D41" w:rsidRPr="009E73A7">
          <w:rPr>
            <w:rFonts w:ascii="Symbol" w:hAnsi="Symbol" w:cstheme="minorHAnsi"/>
          </w:rPr>
          <w:t></w:t>
        </w:r>
      </w:ins>
      <w:ins w:id="1488" w:author="Author" w:date="2018-06-28T08:26:00Z">
        <w:del w:id="1489" w:author="Author" w:date="2018-06-28T17:45:00Z">
          <w:r w:rsidR="00704D56" w:rsidRPr="00AC1342" w:rsidDel="008B6D41">
            <w:rPr>
              <w:rFonts w:asciiTheme="minorHAnsi" w:hAnsiTheme="minorHAnsi" w:cstheme="minorHAnsi"/>
              <w:rPrChange w:id="1490" w:author="Author" w:date="2018-06-28T15:41:00Z">
                <w:rPr>
                  <w:rFonts w:ascii="Symbol" w:hAnsi="Symbol"/>
                </w:rPr>
              </w:rPrChange>
            </w:rPr>
            <w:delText></w:delText>
          </w:r>
        </w:del>
      </w:ins>
      <w:proofErr w:type="spellStart"/>
      <w:ins w:id="1491" w:author="Author" w:date="2018-06-27T22:51:00Z">
        <w:r w:rsidRPr="00AC1342">
          <w:rPr>
            <w:rFonts w:asciiTheme="minorHAnsi" w:hAnsiTheme="minorHAnsi" w:cstheme="minorHAnsi"/>
            <w:rPrChange w:id="1492" w:author="Author" w:date="2018-06-28T15:41:00Z">
              <w:rPr/>
            </w:rPrChange>
          </w:rPr>
          <w:t>R</w:t>
        </w:r>
        <w:r w:rsidRPr="00AC1342">
          <w:rPr>
            <w:rFonts w:asciiTheme="minorHAnsi" w:hAnsiTheme="minorHAnsi" w:cstheme="minorHAnsi"/>
            <w:i/>
            <w:vertAlign w:val="subscript"/>
            <w:rPrChange w:id="1493" w:author="Author" w:date="2018-06-28T15:41:00Z">
              <w:rPr/>
            </w:rPrChange>
          </w:rPr>
          <w:t>f</w:t>
        </w:r>
        <w:proofErr w:type="spellEnd"/>
        <w:r w:rsidRPr="00AC1342">
          <w:rPr>
            <w:rFonts w:asciiTheme="minorHAnsi" w:hAnsiTheme="minorHAnsi" w:cstheme="minorHAnsi"/>
            <w:rPrChange w:id="1494" w:author="Author" w:date="2018-06-28T15:41:00Z">
              <w:rPr/>
            </w:rPrChange>
          </w:rPr>
          <w:t xml:space="preserve"> is plotted against solvent composition, </w:t>
        </w:r>
      </w:ins>
      <w:ins w:id="1495" w:author="Author" w:date="2018-06-27T22:52:00Z">
        <w:r w:rsidRPr="00AC1342">
          <w:rPr>
            <w:rFonts w:asciiTheme="minorHAnsi" w:hAnsiTheme="minorHAnsi" w:cstheme="minorHAnsi"/>
            <w:rPrChange w:id="1496" w:author="Author" w:date="2018-06-28T15:41:00Z">
              <w:rPr/>
            </w:rPrChange>
          </w:rPr>
          <w:t>the graph</w:t>
        </w:r>
      </w:ins>
      <w:ins w:id="1497" w:author="Author" w:date="2018-06-27T22:51:00Z">
        <w:r w:rsidRPr="00AC1342">
          <w:rPr>
            <w:rFonts w:asciiTheme="minorHAnsi" w:hAnsiTheme="minorHAnsi" w:cstheme="minorHAnsi"/>
            <w:rPrChange w:id="1498" w:author="Author" w:date="2018-06-28T15:41:00Z">
              <w:rPr/>
            </w:rPrChange>
          </w:rPr>
          <w:t xml:space="preserve"> </w:t>
        </w:r>
      </w:ins>
      <w:ins w:id="1499" w:author="Author" w:date="2018-06-27T23:03:00Z">
        <w:r w:rsidR="00511BC0" w:rsidRPr="00AC1342">
          <w:rPr>
            <w:rFonts w:asciiTheme="minorHAnsi" w:hAnsiTheme="minorHAnsi" w:cstheme="minorHAnsi"/>
            <w:rPrChange w:id="1500" w:author="Author" w:date="2018-06-28T15:41:00Z">
              <w:rPr/>
            </w:rPrChange>
          </w:rPr>
          <w:t>shou</w:t>
        </w:r>
      </w:ins>
      <w:ins w:id="1501" w:author="Author" w:date="2018-06-27T23:04:00Z">
        <w:r w:rsidR="00511BC0" w:rsidRPr="00AC1342">
          <w:rPr>
            <w:rFonts w:asciiTheme="minorHAnsi" w:hAnsiTheme="minorHAnsi" w:cstheme="minorHAnsi"/>
            <w:rPrChange w:id="1502" w:author="Author" w:date="2018-06-28T15:41:00Z">
              <w:rPr/>
            </w:rPrChange>
          </w:rPr>
          <w:t xml:space="preserve">ld </w:t>
        </w:r>
      </w:ins>
      <w:ins w:id="1503" w:author="Author" w:date="2018-06-27T22:54:00Z">
        <w:r w:rsidR="00C25330" w:rsidRPr="00AC1342">
          <w:rPr>
            <w:rFonts w:asciiTheme="minorHAnsi" w:hAnsiTheme="minorHAnsi" w:cstheme="minorHAnsi"/>
            <w:rPrChange w:id="1504" w:author="Author" w:date="2018-06-28T15:41:00Z">
              <w:rPr/>
            </w:rPrChange>
          </w:rPr>
          <w:t>resemble</w:t>
        </w:r>
        <w:del w:id="1505" w:author="Author" w:date="2018-06-28T08:27:00Z">
          <w:r w:rsidR="00C25330" w:rsidRPr="00AC1342" w:rsidDel="00704D56">
            <w:rPr>
              <w:rFonts w:asciiTheme="minorHAnsi" w:hAnsiTheme="minorHAnsi" w:cstheme="minorHAnsi"/>
              <w:rPrChange w:id="1506" w:author="Author" w:date="2018-06-28T15:41:00Z">
                <w:rPr/>
              </w:rPrChange>
            </w:rPr>
            <w:delText>s</w:delText>
          </w:r>
        </w:del>
      </w:ins>
      <w:ins w:id="1507" w:author="Author" w:date="2018-06-27T22:53:00Z">
        <w:r w:rsidRPr="00AC1342">
          <w:rPr>
            <w:rFonts w:asciiTheme="minorHAnsi" w:hAnsiTheme="minorHAnsi" w:cstheme="minorHAnsi"/>
            <w:rPrChange w:id="1508" w:author="Author" w:date="2018-06-28T15:41:00Z">
              <w:rPr/>
            </w:rPrChange>
          </w:rPr>
          <w:t xml:space="preserve"> a bell curve</w:t>
        </w:r>
      </w:ins>
      <w:ins w:id="1509" w:author="Author" w:date="2018-06-27T22:55:00Z">
        <w:r w:rsidR="00C25330" w:rsidRPr="00AC1342">
          <w:rPr>
            <w:rFonts w:asciiTheme="minorHAnsi" w:hAnsiTheme="minorHAnsi" w:cstheme="minorHAnsi"/>
            <w:rPrChange w:id="1510" w:author="Author" w:date="2018-06-28T15:41:00Z">
              <w:rPr/>
            </w:rPrChange>
          </w:rPr>
          <w:t>.</w:t>
        </w:r>
      </w:ins>
    </w:p>
    <w:p w14:paraId="1970A0E1" w14:textId="77777777" w:rsidR="00173B88" w:rsidRPr="00AC1342" w:rsidRDefault="00173B88">
      <w:pPr>
        <w:ind w:left="709" w:hanging="709"/>
        <w:jc w:val="both"/>
        <w:rPr>
          <w:rFonts w:asciiTheme="minorHAnsi" w:hAnsiTheme="minorHAnsi" w:cstheme="minorHAnsi"/>
          <w:rPrChange w:id="1511" w:author="Author" w:date="2018-06-28T15:41:00Z">
            <w:rPr/>
          </w:rPrChange>
        </w:rPr>
        <w:pPrChange w:id="1512" w:author="Author" w:date="2018-06-28T15:43:00Z">
          <w:pPr>
            <w:ind w:left="709" w:hanging="709"/>
          </w:pPr>
        </w:pPrChange>
      </w:pPr>
    </w:p>
    <w:p w14:paraId="742AD84A" w14:textId="0CBB8C75" w:rsidR="0026026A" w:rsidRPr="00AC1342" w:rsidRDefault="0026026A">
      <w:pPr>
        <w:pStyle w:val="computer"/>
        <w:numPr>
          <w:ilvl w:val="1"/>
          <w:numId w:val="29"/>
        </w:numPr>
        <w:tabs>
          <w:tab w:val="left" w:pos="-720"/>
        </w:tabs>
        <w:ind w:left="709" w:hanging="709"/>
        <w:rPr>
          <w:rFonts w:asciiTheme="minorHAnsi" w:hAnsiTheme="minorHAnsi" w:cstheme="minorHAnsi"/>
          <w:highlight w:val="yellow"/>
          <w:lang w:val="en-US"/>
        </w:rPr>
        <w:pPrChange w:id="1513" w:author="Author" w:date="2018-06-28T15:43:00Z">
          <w:pPr>
            <w:pStyle w:val="computer"/>
            <w:numPr>
              <w:numId w:val="29"/>
            </w:numPr>
            <w:tabs>
              <w:tab w:val="left" w:pos="-720"/>
            </w:tabs>
            <w:ind w:left="1440" w:hanging="360"/>
          </w:pPr>
        </w:pPrChange>
      </w:pPr>
      <w:del w:id="1514" w:author="Author" w:date="2018-06-27T17:36:00Z">
        <w:r w:rsidRPr="00AC1342" w:rsidDel="00A316CB">
          <w:rPr>
            <w:rFonts w:asciiTheme="minorHAnsi" w:hAnsiTheme="minorHAnsi" w:cstheme="minorHAnsi"/>
            <w:spacing w:val="0"/>
            <w:highlight w:val="yellow"/>
            <w:lang w:val="en-US"/>
          </w:rPr>
          <w:delText xml:space="preserve">Session 2. </w:delText>
        </w:r>
      </w:del>
      <w:bookmarkStart w:id="1515" w:name="_Hlk517905556"/>
      <w:r w:rsidRPr="00AC1342">
        <w:rPr>
          <w:rFonts w:asciiTheme="minorHAnsi" w:hAnsiTheme="minorHAnsi" w:cstheme="minorHAnsi"/>
          <w:spacing w:val="0"/>
          <w:highlight w:val="yellow"/>
          <w:lang w:val="en-US"/>
        </w:rPr>
        <w:t xml:space="preserve">Separation of eugenol and acetyleugenol by </w:t>
      </w:r>
      <w:r w:rsidRPr="00AC1342">
        <w:rPr>
          <w:rFonts w:asciiTheme="minorHAnsi" w:hAnsiTheme="minorHAnsi" w:cstheme="minorHAnsi"/>
          <w:highlight w:val="yellow"/>
          <w:lang w:val="en-US"/>
        </w:rPr>
        <w:t>liquid-liquid extraction</w:t>
      </w:r>
    </w:p>
    <w:bookmarkEnd w:id="1515"/>
    <w:p w14:paraId="2AB889FE" w14:textId="77777777" w:rsidR="0026026A" w:rsidRPr="00AC1342" w:rsidRDefault="0026026A" w:rsidP="003D3E4A">
      <w:pPr>
        <w:pStyle w:val="computer"/>
        <w:tabs>
          <w:tab w:val="left" w:pos="-720"/>
        </w:tabs>
        <w:rPr>
          <w:rFonts w:asciiTheme="minorHAnsi" w:hAnsiTheme="minorHAnsi" w:cstheme="minorHAnsi"/>
          <w:spacing w:val="0"/>
          <w:highlight w:val="yellow"/>
          <w:lang w:val="en-US"/>
        </w:rPr>
      </w:pPr>
    </w:p>
    <w:p w14:paraId="04929989" w14:textId="3B587871" w:rsidR="0026026A" w:rsidRPr="00AC1342" w:rsidRDefault="0026026A">
      <w:pPr>
        <w:pStyle w:val="ListParagraph"/>
        <w:numPr>
          <w:ilvl w:val="2"/>
          <w:numId w:val="29"/>
        </w:numPr>
        <w:ind w:left="709" w:hanging="709"/>
        <w:rPr>
          <w:rFonts w:asciiTheme="minorHAnsi" w:hAnsiTheme="minorHAnsi" w:cstheme="minorHAnsi"/>
          <w:highlight w:val="yellow"/>
          <w:rPrChange w:id="1516" w:author="Author" w:date="2018-06-28T15:41:00Z">
            <w:rPr>
              <w:highlight w:val="yellow"/>
            </w:rPr>
          </w:rPrChange>
        </w:rPr>
        <w:pPrChange w:id="1517"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1518" w:author="Author" w:date="2018-06-28T15:41:00Z">
            <w:rPr>
              <w:highlight w:val="yellow"/>
            </w:rPr>
          </w:rPrChange>
        </w:rPr>
        <w:t>Add hexane (10 mL) to the crude eugenol-containing extract</w:t>
      </w:r>
      <w:del w:id="1519" w:author="Author" w:date="2018-06-27T23:01:00Z">
        <w:r w:rsidRPr="00AC1342" w:rsidDel="00C25330">
          <w:rPr>
            <w:rFonts w:asciiTheme="minorHAnsi" w:hAnsiTheme="minorHAnsi" w:cstheme="minorHAnsi"/>
            <w:highlight w:val="yellow"/>
            <w:rPrChange w:id="1520" w:author="Author" w:date="2018-06-28T15:41:00Z">
              <w:rPr>
                <w:highlight w:val="yellow"/>
              </w:rPr>
            </w:rPrChange>
          </w:rPr>
          <w:delText>,</w:delText>
        </w:r>
      </w:del>
      <w:r w:rsidRPr="00AC1342">
        <w:rPr>
          <w:rFonts w:asciiTheme="minorHAnsi" w:hAnsiTheme="minorHAnsi" w:cstheme="minorHAnsi"/>
          <w:highlight w:val="yellow"/>
          <w:rPrChange w:id="1521" w:author="Author" w:date="2018-06-28T15:41:00Z">
            <w:rPr>
              <w:highlight w:val="yellow"/>
            </w:rPr>
          </w:rPrChange>
        </w:rPr>
        <w:t xml:space="preserve"> obtained</w:t>
      </w:r>
      <w:ins w:id="1522" w:author="Author" w:date="2018-06-27T23:01:00Z">
        <w:r w:rsidR="00C25330" w:rsidRPr="00AC1342">
          <w:rPr>
            <w:rFonts w:asciiTheme="minorHAnsi" w:hAnsiTheme="minorHAnsi" w:cstheme="minorHAnsi"/>
            <w:highlight w:val="yellow"/>
            <w:rPrChange w:id="1523" w:author="Author" w:date="2018-06-28T15:41:00Z">
              <w:rPr>
                <w:highlight w:val="yellow"/>
              </w:rPr>
            </w:rPrChange>
          </w:rPr>
          <w:t xml:space="preserve"> from step 1.1.17</w:t>
        </w:r>
      </w:ins>
      <w:del w:id="1524" w:author="Author" w:date="2018-06-27T23:01:00Z">
        <w:r w:rsidRPr="00AC1342" w:rsidDel="00C25330">
          <w:rPr>
            <w:rFonts w:asciiTheme="minorHAnsi" w:hAnsiTheme="minorHAnsi" w:cstheme="minorHAnsi"/>
            <w:highlight w:val="yellow"/>
            <w:rPrChange w:id="1525" w:author="Author" w:date="2018-06-28T15:41:00Z">
              <w:rPr>
                <w:highlight w:val="yellow"/>
              </w:rPr>
            </w:rPrChange>
          </w:rPr>
          <w:delText xml:space="preserve"> as described </w:delText>
        </w:r>
        <w:commentRangeStart w:id="1526"/>
        <w:commentRangeStart w:id="1527"/>
        <w:r w:rsidRPr="00AC1342" w:rsidDel="00C25330">
          <w:rPr>
            <w:rFonts w:asciiTheme="minorHAnsi" w:hAnsiTheme="minorHAnsi" w:cstheme="minorHAnsi"/>
            <w:highlight w:val="yellow"/>
            <w:rPrChange w:id="1528" w:author="Author" w:date="2018-06-28T15:41:00Z">
              <w:rPr>
                <w:highlight w:val="yellow"/>
              </w:rPr>
            </w:rPrChange>
          </w:rPr>
          <w:delText>immediately above</w:delText>
        </w:r>
        <w:commentRangeEnd w:id="1526"/>
        <w:r w:rsidR="004733AA" w:rsidRPr="00AC1342" w:rsidDel="00C25330">
          <w:rPr>
            <w:rStyle w:val="CommentReference"/>
            <w:rFonts w:asciiTheme="minorHAnsi" w:hAnsiTheme="minorHAnsi" w:cstheme="minorHAnsi"/>
            <w:rPrChange w:id="1529" w:author="Author" w:date="2018-06-28T15:41:00Z">
              <w:rPr>
                <w:rStyle w:val="CommentReference"/>
              </w:rPr>
            </w:rPrChange>
          </w:rPr>
          <w:commentReference w:id="1526"/>
        </w:r>
        <w:commentRangeEnd w:id="1527"/>
        <w:r w:rsidR="00C25330" w:rsidRPr="00AC1342" w:rsidDel="00C25330">
          <w:rPr>
            <w:rStyle w:val="CommentReference"/>
            <w:rFonts w:asciiTheme="minorHAnsi" w:hAnsiTheme="minorHAnsi" w:cstheme="minorHAnsi"/>
            <w:rPrChange w:id="1530" w:author="Author" w:date="2018-06-28T15:41:00Z">
              <w:rPr>
                <w:rStyle w:val="CommentReference"/>
              </w:rPr>
            </w:rPrChange>
          </w:rPr>
          <w:commentReference w:id="1527"/>
        </w:r>
      </w:del>
      <w:r w:rsidRPr="00AC1342">
        <w:rPr>
          <w:rFonts w:asciiTheme="minorHAnsi" w:hAnsiTheme="minorHAnsi" w:cstheme="minorHAnsi"/>
          <w:highlight w:val="yellow"/>
          <w:rPrChange w:id="1531" w:author="Author" w:date="2018-06-28T15:41:00Z">
            <w:rPr>
              <w:highlight w:val="yellow"/>
            </w:rPr>
          </w:rPrChange>
        </w:rPr>
        <w:t>, and pour the ensuing solution into a 250-mL separatory funnel.</w:t>
      </w:r>
    </w:p>
    <w:p w14:paraId="0718E275" w14:textId="77777777" w:rsidR="0026026A" w:rsidRPr="00AC1342" w:rsidRDefault="0026026A">
      <w:pPr>
        <w:ind w:left="709" w:hanging="709"/>
        <w:jc w:val="both"/>
        <w:rPr>
          <w:rFonts w:asciiTheme="minorHAnsi" w:hAnsiTheme="minorHAnsi" w:cstheme="minorHAnsi"/>
          <w:highlight w:val="yellow"/>
          <w:rPrChange w:id="1532" w:author="Author" w:date="2018-06-28T15:41:00Z">
            <w:rPr>
              <w:highlight w:val="yellow"/>
            </w:rPr>
          </w:rPrChange>
        </w:rPr>
        <w:pPrChange w:id="1533" w:author="Author" w:date="2018-06-28T15:43:00Z">
          <w:pPr>
            <w:ind w:left="709" w:hanging="709"/>
          </w:pPr>
        </w:pPrChange>
      </w:pPr>
    </w:p>
    <w:p w14:paraId="60B45321" w14:textId="77777777" w:rsidR="0026026A" w:rsidRPr="00AC1342" w:rsidRDefault="0026026A">
      <w:pPr>
        <w:pStyle w:val="ListParagraph"/>
        <w:numPr>
          <w:ilvl w:val="2"/>
          <w:numId w:val="29"/>
        </w:numPr>
        <w:ind w:left="709" w:hanging="709"/>
        <w:rPr>
          <w:rFonts w:asciiTheme="minorHAnsi" w:hAnsiTheme="minorHAnsi" w:cstheme="minorHAnsi"/>
          <w:highlight w:val="yellow"/>
          <w:rPrChange w:id="1534" w:author="Author" w:date="2018-06-28T15:41:00Z">
            <w:rPr>
              <w:highlight w:val="yellow"/>
            </w:rPr>
          </w:rPrChange>
        </w:rPr>
        <w:pPrChange w:id="1535"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1536" w:author="Author" w:date="2018-06-28T15:41:00Z">
            <w:rPr>
              <w:highlight w:val="yellow"/>
            </w:rPr>
          </w:rPrChange>
        </w:rPr>
        <w:t>Rinse the round-bottom flask with hexane (10 mL) and add this to the separatory funnel.</w:t>
      </w:r>
    </w:p>
    <w:p w14:paraId="00E614C6" w14:textId="77777777" w:rsidR="0026026A" w:rsidRPr="00AC1342" w:rsidRDefault="0026026A">
      <w:pPr>
        <w:ind w:left="709" w:hanging="709"/>
        <w:jc w:val="both"/>
        <w:rPr>
          <w:rFonts w:asciiTheme="minorHAnsi" w:hAnsiTheme="minorHAnsi" w:cstheme="minorHAnsi"/>
          <w:highlight w:val="yellow"/>
          <w:rPrChange w:id="1537" w:author="Author" w:date="2018-06-28T15:41:00Z">
            <w:rPr>
              <w:highlight w:val="yellow"/>
            </w:rPr>
          </w:rPrChange>
        </w:rPr>
        <w:pPrChange w:id="1538" w:author="Author" w:date="2018-06-28T15:43:00Z">
          <w:pPr>
            <w:ind w:left="709" w:hanging="709"/>
          </w:pPr>
        </w:pPrChange>
      </w:pPr>
    </w:p>
    <w:p w14:paraId="15B7A61B" w14:textId="57B5B02C" w:rsidR="0026026A" w:rsidRPr="00AC1342" w:rsidRDefault="0026026A">
      <w:pPr>
        <w:pStyle w:val="ListParagraph"/>
        <w:numPr>
          <w:ilvl w:val="2"/>
          <w:numId w:val="29"/>
        </w:numPr>
        <w:ind w:left="709" w:hanging="709"/>
        <w:rPr>
          <w:rFonts w:asciiTheme="minorHAnsi" w:hAnsiTheme="minorHAnsi" w:cstheme="minorHAnsi"/>
          <w:highlight w:val="yellow"/>
          <w:rPrChange w:id="1539" w:author="Author" w:date="2018-06-28T15:41:00Z">
            <w:rPr>
              <w:highlight w:val="yellow"/>
            </w:rPr>
          </w:rPrChange>
        </w:rPr>
        <w:pPrChange w:id="1540" w:author="Author" w:date="2018-06-28T15:43:00Z">
          <w:pPr>
            <w:pStyle w:val="ListParagraph"/>
            <w:numPr>
              <w:ilvl w:val="1"/>
              <w:numId w:val="29"/>
            </w:numPr>
            <w:ind w:left="0" w:hanging="432"/>
          </w:pPr>
        </w:pPrChange>
      </w:pPr>
      <w:commentRangeStart w:id="1541"/>
      <w:commentRangeStart w:id="1542"/>
      <w:r w:rsidRPr="00AC1342">
        <w:rPr>
          <w:rFonts w:asciiTheme="minorHAnsi" w:hAnsiTheme="minorHAnsi" w:cstheme="minorHAnsi"/>
          <w:highlight w:val="yellow"/>
          <w:rPrChange w:id="1543" w:author="Author" w:date="2018-06-28T15:41:00Z">
            <w:rPr>
              <w:highlight w:val="yellow"/>
            </w:rPr>
          </w:rPrChange>
        </w:rPr>
        <w:t xml:space="preserve">Extract the hexane solution with 3 M aqueous </w:t>
      </w:r>
      <w:proofErr w:type="spellStart"/>
      <w:r w:rsidRPr="00AC1342">
        <w:rPr>
          <w:rFonts w:asciiTheme="minorHAnsi" w:hAnsiTheme="minorHAnsi" w:cstheme="minorHAnsi"/>
          <w:highlight w:val="yellow"/>
          <w:rPrChange w:id="1544" w:author="Author" w:date="2018-06-28T15:41:00Z">
            <w:rPr>
              <w:highlight w:val="yellow"/>
            </w:rPr>
          </w:rPrChange>
        </w:rPr>
        <w:t>NaOH</w:t>
      </w:r>
      <w:proofErr w:type="spellEnd"/>
      <w:r w:rsidRPr="00AC1342" w:rsidDel="00B674AB">
        <w:rPr>
          <w:rFonts w:asciiTheme="minorHAnsi" w:hAnsiTheme="minorHAnsi" w:cstheme="minorHAnsi"/>
          <w:highlight w:val="yellow"/>
          <w:rPrChange w:id="1545" w:author="Author" w:date="2018-06-28T15:41:00Z">
            <w:rPr>
              <w:highlight w:val="yellow"/>
            </w:rPr>
          </w:rPrChange>
        </w:rPr>
        <w:t xml:space="preserve"> </w:t>
      </w:r>
      <w:commentRangeEnd w:id="1541"/>
      <w:r w:rsidR="00506273" w:rsidRPr="00AC1342">
        <w:rPr>
          <w:rStyle w:val="CommentReference"/>
          <w:rFonts w:asciiTheme="minorHAnsi" w:hAnsiTheme="minorHAnsi" w:cstheme="minorHAnsi"/>
          <w:rPrChange w:id="1546" w:author="Author" w:date="2018-06-28T15:41:00Z">
            <w:rPr>
              <w:rStyle w:val="CommentReference"/>
            </w:rPr>
          </w:rPrChange>
        </w:rPr>
        <w:commentReference w:id="1541"/>
      </w:r>
      <w:commentRangeEnd w:id="1542"/>
      <w:r w:rsidR="00511BC0" w:rsidRPr="00AC1342">
        <w:rPr>
          <w:rStyle w:val="CommentReference"/>
          <w:rFonts w:asciiTheme="minorHAnsi" w:hAnsiTheme="minorHAnsi" w:cstheme="minorHAnsi"/>
          <w:rPrChange w:id="1547" w:author="Author" w:date="2018-06-28T15:41:00Z">
            <w:rPr>
              <w:rStyle w:val="CommentReference"/>
            </w:rPr>
          </w:rPrChange>
        </w:rPr>
        <w:commentReference w:id="1542"/>
      </w:r>
      <w:r w:rsidRPr="00AC1342">
        <w:rPr>
          <w:rFonts w:asciiTheme="minorHAnsi" w:hAnsiTheme="minorHAnsi" w:cstheme="minorHAnsi"/>
          <w:highlight w:val="yellow"/>
          <w:rPrChange w:id="1548" w:author="Author" w:date="2018-06-28T15:41:00Z">
            <w:rPr>
              <w:highlight w:val="yellow"/>
            </w:rPr>
          </w:rPrChange>
        </w:rPr>
        <w:t>(2</w:t>
      </w:r>
      <w:r w:rsidRPr="00AC1342">
        <w:rPr>
          <w:rFonts w:asciiTheme="minorHAnsi" w:hAnsiTheme="minorHAnsi" w:cstheme="minorHAnsi"/>
          <w:highlight w:val="yellow"/>
          <w:rPrChange w:id="1549" w:author="Author" w:date="2018-06-28T15:41:00Z">
            <w:rPr>
              <w:highlight w:val="yellow"/>
            </w:rPr>
          </w:rPrChange>
        </w:rPr>
        <w:sym w:font="Symbol" w:char="F0B4"/>
      </w:r>
      <w:r w:rsidRPr="00AC1342">
        <w:rPr>
          <w:rFonts w:asciiTheme="minorHAnsi" w:hAnsiTheme="minorHAnsi" w:cstheme="minorHAnsi"/>
          <w:highlight w:val="yellow"/>
          <w:rPrChange w:id="1550" w:author="Author" w:date="2018-06-28T15:41:00Z">
            <w:rPr>
              <w:highlight w:val="yellow"/>
            </w:rPr>
          </w:rPrChange>
        </w:rPr>
        <w:t xml:space="preserve"> 25 mL)</w:t>
      </w:r>
      <w:ins w:id="1551" w:author="Author" w:date="2018-06-27T23:02:00Z">
        <w:r w:rsidR="00C25330" w:rsidRPr="00AC1342">
          <w:rPr>
            <w:rFonts w:asciiTheme="minorHAnsi" w:hAnsiTheme="minorHAnsi" w:cstheme="minorHAnsi"/>
            <w:highlight w:val="yellow"/>
            <w:rPrChange w:id="1552" w:author="Author" w:date="2018-06-28T15:41:00Z">
              <w:rPr>
                <w:highlight w:val="yellow"/>
              </w:rPr>
            </w:rPrChange>
          </w:rPr>
          <w:t xml:space="preserve"> </w:t>
        </w:r>
        <w:del w:id="1553" w:author="Author" w:date="2018-06-28T13:37:00Z">
          <w:r w:rsidR="00C25330" w:rsidRPr="00AC1342" w:rsidDel="008E7E4B">
            <w:rPr>
              <w:rFonts w:asciiTheme="minorHAnsi" w:hAnsiTheme="minorHAnsi" w:cstheme="minorHAnsi"/>
              <w:highlight w:val="yellow"/>
              <w:rPrChange w:id="1554" w:author="Author" w:date="2018-06-28T15:41:00Z">
                <w:rPr>
                  <w:highlight w:val="yellow"/>
                </w:rPr>
              </w:rPrChange>
            </w:rPr>
            <w:delText>using</w:delText>
          </w:r>
        </w:del>
      </w:ins>
      <w:ins w:id="1555" w:author="Author" w:date="2018-06-28T13:37:00Z">
        <w:r w:rsidR="008E7E4B" w:rsidRPr="00AC1342">
          <w:rPr>
            <w:rFonts w:asciiTheme="minorHAnsi" w:hAnsiTheme="minorHAnsi" w:cstheme="minorHAnsi"/>
            <w:highlight w:val="yellow"/>
            <w:rPrChange w:id="1556" w:author="Author" w:date="2018-06-28T15:41:00Z">
              <w:rPr>
                <w:highlight w:val="yellow"/>
              </w:rPr>
            </w:rPrChange>
          </w:rPr>
          <w:t>via</w:t>
        </w:r>
      </w:ins>
      <w:ins w:id="1557" w:author="Author" w:date="2018-06-27T23:02:00Z">
        <w:r w:rsidR="00C25330" w:rsidRPr="00AC1342">
          <w:rPr>
            <w:rFonts w:asciiTheme="minorHAnsi" w:hAnsiTheme="minorHAnsi" w:cstheme="minorHAnsi"/>
            <w:highlight w:val="yellow"/>
            <w:rPrChange w:id="1558" w:author="Author" w:date="2018-06-28T15:41:00Z">
              <w:rPr>
                <w:highlight w:val="yellow"/>
              </w:rPr>
            </w:rPrChange>
          </w:rPr>
          <w:t xml:space="preserve"> </w:t>
        </w:r>
      </w:ins>
      <w:ins w:id="1559" w:author="Author" w:date="2018-06-27T23:05:00Z">
        <w:r w:rsidR="00511BC0" w:rsidRPr="00AC1342">
          <w:rPr>
            <w:rFonts w:asciiTheme="minorHAnsi" w:hAnsiTheme="minorHAnsi" w:cstheme="minorHAnsi"/>
            <w:highlight w:val="yellow"/>
            <w:rPrChange w:id="1560" w:author="Author" w:date="2018-06-28T15:41:00Z">
              <w:rPr>
                <w:highlight w:val="yellow"/>
              </w:rPr>
            </w:rPrChange>
          </w:rPr>
          <w:t>liquid-liquid extraction</w:t>
        </w:r>
      </w:ins>
      <w:r w:rsidRPr="00AC1342">
        <w:rPr>
          <w:rFonts w:asciiTheme="minorHAnsi" w:hAnsiTheme="minorHAnsi" w:cstheme="minorHAnsi"/>
          <w:highlight w:val="yellow"/>
          <w:rPrChange w:id="1561" w:author="Author" w:date="2018-06-28T15:41:00Z">
            <w:rPr>
              <w:highlight w:val="yellow"/>
            </w:rPr>
          </w:rPrChange>
        </w:rPr>
        <w:t xml:space="preserve">. </w:t>
      </w:r>
      <w:commentRangeStart w:id="1562"/>
      <w:commentRangeStart w:id="1563"/>
      <w:r w:rsidRPr="00AC1342">
        <w:rPr>
          <w:rFonts w:asciiTheme="minorHAnsi" w:hAnsiTheme="minorHAnsi" w:cstheme="minorHAnsi"/>
          <w:highlight w:val="yellow"/>
          <w:rPrChange w:id="1564" w:author="Author" w:date="2018-06-28T15:41:00Z">
            <w:rPr>
              <w:highlight w:val="yellow"/>
            </w:rPr>
          </w:rPrChange>
        </w:rPr>
        <w:t>Collect</w:t>
      </w:r>
      <w:ins w:id="1565" w:author="Author" w:date="2018-06-27T23:12:00Z">
        <w:r w:rsidR="00511BC0" w:rsidRPr="00AC1342">
          <w:rPr>
            <w:rFonts w:asciiTheme="minorHAnsi" w:hAnsiTheme="minorHAnsi" w:cstheme="minorHAnsi"/>
            <w:highlight w:val="yellow"/>
            <w:rPrChange w:id="1566" w:author="Author" w:date="2018-06-28T15:41:00Z">
              <w:rPr>
                <w:highlight w:val="yellow"/>
              </w:rPr>
            </w:rPrChange>
          </w:rPr>
          <w:t xml:space="preserve"> and combine </w:t>
        </w:r>
      </w:ins>
      <w:del w:id="1567" w:author="Author" w:date="2018-06-28T08:27:00Z">
        <w:r w:rsidRPr="00AC1342" w:rsidDel="00704D56">
          <w:rPr>
            <w:rFonts w:asciiTheme="minorHAnsi" w:hAnsiTheme="minorHAnsi" w:cstheme="minorHAnsi"/>
            <w:highlight w:val="yellow"/>
            <w:rPrChange w:id="1568" w:author="Author" w:date="2018-06-28T15:41:00Z">
              <w:rPr>
                <w:highlight w:val="yellow"/>
              </w:rPr>
            </w:rPrChange>
          </w:rPr>
          <w:delText xml:space="preserve"> </w:delText>
        </w:r>
      </w:del>
      <w:r w:rsidRPr="00AC1342">
        <w:rPr>
          <w:rFonts w:asciiTheme="minorHAnsi" w:hAnsiTheme="minorHAnsi" w:cstheme="minorHAnsi"/>
          <w:highlight w:val="yellow"/>
          <w:rPrChange w:id="1569" w:author="Author" w:date="2018-06-28T15:41:00Z">
            <w:rPr>
              <w:highlight w:val="yellow"/>
            </w:rPr>
          </w:rPrChange>
        </w:rPr>
        <w:t>the aqueous botto</w:t>
      </w:r>
      <w:r w:rsidR="007C69F6" w:rsidRPr="00AC1342">
        <w:rPr>
          <w:rFonts w:asciiTheme="minorHAnsi" w:hAnsiTheme="minorHAnsi" w:cstheme="minorHAnsi"/>
          <w:highlight w:val="yellow"/>
          <w:rPrChange w:id="1570" w:author="Author" w:date="2018-06-28T15:41:00Z">
            <w:rPr>
              <w:highlight w:val="yellow"/>
            </w:rPr>
          </w:rPrChange>
        </w:rPr>
        <w:t>m</w:t>
      </w:r>
      <w:r w:rsidRPr="00AC1342">
        <w:rPr>
          <w:rFonts w:asciiTheme="minorHAnsi" w:hAnsiTheme="minorHAnsi" w:cstheme="minorHAnsi"/>
          <w:highlight w:val="yellow"/>
          <w:rPrChange w:id="1571" w:author="Author" w:date="2018-06-28T15:41:00Z">
            <w:rPr>
              <w:highlight w:val="yellow"/>
            </w:rPr>
          </w:rPrChange>
        </w:rPr>
        <w:t xml:space="preserve"> layers in a 250-mL conical flask</w:t>
      </w:r>
      <w:ins w:id="1572" w:author="Author" w:date="2018-06-27T23:12:00Z">
        <w:r w:rsidR="00511BC0" w:rsidRPr="00AC1342">
          <w:rPr>
            <w:rFonts w:asciiTheme="minorHAnsi" w:hAnsiTheme="minorHAnsi" w:cstheme="minorHAnsi"/>
            <w:highlight w:val="yellow"/>
            <w:rPrChange w:id="1573" w:author="Author" w:date="2018-06-28T15:41:00Z">
              <w:rPr>
                <w:highlight w:val="yellow"/>
              </w:rPr>
            </w:rPrChange>
          </w:rPr>
          <w:t xml:space="preserve"> from each extraction</w:t>
        </w:r>
      </w:ins>
      <w:r w:rsidRPr="00AC1342">
        <w:rPr>
          <w:rFonts w:asciiTheme="minorHAnsi" w:hAnsiTheme="minorHAnsi" w:cstheme="minorHAnsi"/>
          <w:highlight w:val="yellow"/>
          <w:rPrChange w:id="1574" w:author="Author" w:date="2018-06-28T15:41:00Z">
            <w:rPr>
              <w:highlight w:val="yellow"/>
            </w:rPr>
          </w:rPrChange>
        </w:rPr>
        <w:t>. Collect the organic layer in a 50-mL conical flask and dry by adding MgSO</w:t>
      </w:r>
      <w:r w:rsidRPr="00AC1342">
        <w:rPr>
          <w:rFonts w:asciiTheme="minorHAnsi" w:hAnsiTheme="minorHAnsi" w:cstheme="minorHAnsi"/>
          <w:highlight w:val="yellow"/>
          <w:vertAlign w:val="subscript"/>
          <w:rPrChange w:id="1575" w:author="Author" w:date="2018-06-28T15:41:00Z">
            <w:rPr>
              <w:highlight w:val="yellow"/>
              <w:vertAlign w:val="subscript"/>
            </w:rPr>
          </w:rPrChange>
        </w:rPr>
        <w:t>4</w:t>
      </w:r>
      <w:r w:rsidRPr="00AC1342">
        <w:rPr>
          <w:rFonts w:asciiTheme="minorHAnsi" w:hAnsiTheme="minorHAnsi" w:cstheme="minorHAnsi"/>
          <w:highlight w:val="yellow"/>
          <w:rPrChange w:id="1576" w:author="Author" w:date="2018-06-28T15:41:00Z">
            <w:rPr>
              <w:highlight w:val="yellow"/>
            </w:rPr>
          </w:rPrChange>
        </w:rPr>
        <w:t xml:space="preserve"> and swirling the flask.</w:t>
      </w:r>
      <w:commentRangeEnd w:id="1562"/>
      <w:r w:rsidR="00506273" w:rsidRPr="00AC1342">
        <w:rPr>
          <w:rStyle w:val="CommentReference"/>
          <w:rFonts w:asciiTheme="minorHAnsi" w:hAnsiTheme="minorHAnsi" w:cstheme="minorHAnsi"/>
          <w:rPrChange w:id="1577" w:author="Author" w:date="2018-06-28T15:41:00Z">
            <w:rPr>
              <w:rStyle w:val="CommentReference"/>
            </w:rPr>
          </w:rPrChange>
        </w:rPr>
        <w:commentReference w:id="1562"/>
      </w:r>
      <w:commentRangeEnd w:id="1563"/>
      <w:r w:rsidR="00511BC0" w:rsidRPr="00AC1342">
        <w:rPr>
          <w:rStyle w:val="CommentReference"/>
          <w:rFonts w:asciiTheme="minorHAnsi" w:hAnsiTheme="minorHAnsi" w:cstheme="minorHAnsi"/>
          <w:rPrChange w:id="1578" w:author="Author" w:date="2018-06-28T15:41:00Z">
            <w:rPr>
              <w:rStyle w:val="CommentReference"/>
            </w:rPr>
          </w:rPrChange>
        </w:rPr>
        <w:commentReference w:id="1563"/>
      </w:r>
    </w:p>
    <w:p w14:paraId="6CD6CF6F" w14:textId="77777777" w:rsidR="00511BC0" w:rsidRPr="00AC1342" w:rsidDel="00FA17B5" w:rsidRDefault="00511BC0">
      <w:pPr>
        <w:pStyle w:val="ListParagraph"/>
        <w:rPr>
          <w:ins w:id="1579" w:author="Author" w:date="2018-06-27T23:13:00Z"/>
          <w:del w:id="1580" w:author="Author" w:date="2018-06-28T08:28:00Z"/>
          <w:rFonts w:asciiTheme="minorHAnsi" w:hAnsiTheme="minorHAnsi" w:cstheme="minorHAnsi"/>
          <w:rPrChange w:id="1581" w:author="Author" w:date="2018-06-28T15:41:00Z">
            <w:rPr>
              <w:ins w:id="1582" w:author="Author" w:date="2018-06-27T23:13:00Z"/>
              <w:del w:id="1583" w:author="Author" w:date="2018-06-28T08:28:00Z"/>
            </w:rPr>
          </w:rPrChange>
        </w:rPr>
        <w:pPrChange w:id="1584" w:author="Author" w:date="2018-06-28T15:43:00Z">
          <w:pPr>
            <w:pStyle w:val="ListParagraph"/>
            <w:ind w:left="0"/>
          </w:pPr>
        </w:pPrChange>
      </w:pPr>
    </w:p>
    <w:p w14:paraId="193D9440" w14:textId="77777777" w:rsidR="000C19B2" w:rsidRPr="00AC1342" w:rsidRDefault="000C19B2" w:rsidP="003D3E4A">
      <w:pPr>
        <w:pStyle w:val="ListParagraph"/>
        <w:ind w:left="0"/>
        <w:rPr>
          <w:rFonts w:asciiTheme="minorHAnsi" w:hAnsiTheme="minorHAnsi" w:cstheme="minorHAnsi"/>
          <w:rPrChange w:id="1585" w:author="Author" w:date="2018-06-28T15:41:00Z">
            <w:rPr/>
          </w:rPrChange>
        </w:rPr>
      </w:pPr>
    </w:p>
    <w:p w14:paraId="416C19CC" w14:textId="0A311D4C" w:rsidR="0026026A" w:rsidRDefault="0026026A" w:rsidP="003D3E4A">
      <w:pPr>
        <w:pStyle w:val="ListParagraph"/>
        <w:ind w:left="709"/>
        <w:outlineLvl w:val="0"/>
        <w:rPr>
          <w:ins w:id="1586" w:author="Author" w:date="2018-06-28T17:46:00Z"/>
          <w:rFonts w:asciiTheme="minorHAnsi" w:hAnsiTheme="minorHAnsi" w:cstheme="minorHAnsi"/>
        </w:rPr>
      </w:pPr>
      <w:r w:rsidRPr="00AC1342">
        <w:rPr>
          <w:rFonts w:asciiTheme="minorHAnsi" w:hAnsiTheme="minorHAnsi" w:cstheme="minorHAnsi"/>
          <w:rPrChange w:id="1587" w:author="Author" w:date="2018-06-28T15:41:00Z">
            <w:rPr/>
          </w:rPrChange>
        </w:rPr>
        <w:t xml:space="preserve">CAUTION: </w:t>
      </w:r>
      <w:proofErr w:type="spellStart"/>
      <w:r w:rsidRPr="00AC1342">
        <w:rPr>
          <w:rFonts w:asciiTheme="minorHAnsi" w:hAnsiTheme="minorHAnsi" w:cstheme="minorHAnsi"/>
          <w:rPrChange w:id="1588" w:author="Author" w:date="2018-06-28T15:41:00Z">
            <w:rPr/>
          </w:rPrChange>
        </w:rPr>
        <w:t>NaOH</w:t>
      </w:r>
      <w:proofErr w:type="spellEnd"/>
      <w:r w:rsidRPr="00AC1342">
        <w:rPr>
          <w:rFonts w:asciiTheme="minorHAnsi" w:hAnsiTheme="minorHAnsi" w:cstheme="minorHAnsi"/>
          <w:rPrChange w:id="1589" w:author="Author" w:date="2018-06-28T15:41:00Z">
            <w:rPr/>
          </w:rPrChange>
        </w:rPr>
        <w:t xml:space="preserve"> is corrosive. Avoid any contact with skin.</w:t>
      </w:r>
    </w:p>
    <w:p w14:paraId="5C430A78" w14:textId="77777777" w:rsidR="0075757E" w:rsidRDefault="0075757E" w:rsidP="003D3E4A">
      <w:pPr>
        <w:pStyle w:val="ListParagraph"/>
        <w:ind w:left="709"/>
        <w:outlineLvl w:val="0"/>
        <w:rPr>
          <w:ins w:id="1590" w:author="Author" w:date="2018-06-28T17:46:00Z"/>
          <w:rFonts w:asciiTheme="minorHAnsi" w:hAnsiTheme="minorHAnsi" w:cstheme="minorHAnsi"/>
        </w:rPr>
      </w:pPr>
    </w:p>
    <w:p w14:paraId="001BB9A7" w14:textId="62EC47E1" w:rsidR="0075757E" w:rsidRPr="0075757E" w:rsidRDefault="0075757E">
      <w:pPr>
        <w:ind w:left="709" w:firstLine="11"/>
        <w:jc w:val="both"/>
        <w:rPr>
          <w:rFonts w:asciiTheme="minorHAnsi" w:hAnsiTheme="minorHAnsi" w:cstheme="minorHAnsi"/>
          <w:rPrChange w:id="1591" w:author="Author" w:date="2018-06-28T17:46:00Z">
            <w:rPr>
              <w:highlight w:val="yellow"/>
            </w:rPr>
          </w:rPrChange>
        </w:rPr>
        <w:pPrChange w:id="1592" w:author="Author" w:date="2018-06-28T17:47:00Z">
          <w:pPr>
            <w:pStyle w:val="ListParagraph"/>
            <w:ind w:left="709"/>
            <w:outlineLvl w:val="0"/>
          </w:pPr>
        </w:pPrChange>
      </w:pPr>
      <w:ins w:id="1593" w:author="Author" w:date="2018-06-28T17:46:00Z">
        <w:r w:rsidRPr="009E73A7">
          <w:rPr>
            <w:rFonts w:asciiTheme="minorHAnsi" w:hAnsiTheme="minorHAnsi" w:cstheme="minorHAnsi"/>
          </w:rPr>
          <w:t>NOTE: Acetyleugenol remains in the organic layer, while eugenol is now in the alkaline aqueous extract (bottom layers).</w:t>
        </w:r>
      </w:ins>
    </w:p>
    <w:p w14:paraId="6B269118" w14:textId="77777777" w:rsidR="0026026A" w:rsidRPr="00AC1342" w:rsidRDefault="0026026A">
      <w:pPr>
        <w:jc w:val="both"/>
        <w:rPr>
          <w:rFonts w:asciiTheme="minorHAnsi" w:hAnsiTheme="minorHAnsi" w:cstheme="minorHAnsi"/>
          <w:highlight w:val="yellow"/>
          <w:rPrChange w:id="1594" w:author="Author" w:date="2018-06-28T15:41:00Z">
            <w:rPr>
              <w:highlight w:val="yellow"/>
            </w:rPr>
          </w:rPrChange>
        </w:rPr>
        <w:pPrChange w:id="1595" w:author="Author" w:date="2018-06-28T15:43:00Z">
          <w:pPr/>
        </w:pPrChange>
      </w:pPr>
    </w:p>
    <w:p w14:paraId="2E9625DA" w14:textId="77777777" w:rsidR="00511BC0" w:rsidRPr="00AC1342" w:rsidRDefault="0026026A">
      <w:pPr>
        <w:pStyle w:val="ListParagraph"/>
        <w:numPr>
          <w:ilvl w:val="2"/>
          <w:numId w:val="29"/>
        </w:numPr>
        <w:ind w:left="709" w:hanging="709"/>
        <w:rPr>
          <w:ins w:id="1596" w:author="Author" w:date="2018-06-27T23:07:00Z"/>
          <w:rFonts w:asciiTheme="minorHAnsi" w:hAnsiTheme="minorHAnsi" w:cstheme="minorHAnsi"/>
          <w:highlight w:val="yellow"/>
          <w:rPrChange w:id="1597" w:author="Author" w:date="2018-06-28T15:41:00Z">
            <w:rPr>
              <w:ins w:id="1598" w:author="Author" w:date="2018-06-27T23:07:00Z"/>
              <w:highlight w:val="yellow"/>
            </w:rPr>
          </w:rPrChange>
        </w:rPr>
        <w:pPrChange w:id="1599" w:author="Author" w:date="2018-06-28T15:43:00Z">
          <w:pPr>
            <w:pStyle w:val="ListParagraph"/>
            <w:numPr>
              <w:ilvl w:val="1"/>
              <w:numId w:val="29"/>
            </w:numPr>
            <w:ind w:left="0" w:hanging="432"/>
          </w:pPr>
        </w:pPrChange>
      </w:pPr>
      <w:moveFromRangeStart w:id="1600" w:author="Author" w:date="2018-06-27T23:07:00Z" w:name="move517904198"/>
      <w:commentRangeStart w:id="1601"/>
      <w:commentRangeStart w:id="1602"/>
      <w:moveFrom w:id="1603" w:author="Author" w:date="2018-06-27T23:07:00Z">
        <w:r w:rsidRPr="00AC1342" w:rsidDel="00511BC0">
          <w:rPr>
            <w:rFonts w:asciiTheme="minorHAnsi" w:hAnsiTheme="minorHAnsi" w:cstheme="minorHAnsi"/>
            <w:highlight w:val="yellow"/>
            <w:rPrChange w:id="1604" w:author="Author" w:date="2018-06-28T15:41:00Z">
              <w:rPr>
                <w:highlight w:val="yellow"/>
              </w:rPr>
            </w:rPrChange>
          </w:rPr>
          <w:t>Acetyleugenol remains in the organic layer, while eugenol is now in the alkaline aqueous extract (bottom layers).</w:t>
        </w:r>
        <w:commentRangeEnd w:id="1601"/>
        <w:r w:rsidR="00506273" w:rsidRPr="00AC1342" w:rsidDel="00511BC0">
          <w:rPr>
            <w:rStyle w:val="CommentReference"/>
            <w:rFonts w:asciiTheme="minorHAnsi" w:hAnsiTheme="minorHAnsi" w:cstheme="minorHAnsi"/>
            <w:rPrChange w:id="1605" w:author="Author" w:date="2018-06-28T15:41:00Z">
              <w:rPr>
                <w:rStyle w:val="CommentReference"/>
              </w:rPr>
            </w:rPrChange>
          </w:rPr>
          <w:commentReference w:id="1601"/>
        </w:r>
      </w:moveFrom>
      <w:commentRangeEnd w:id="1602"/>
      <w:r w:rsidR="00511BC0" w:rsidRPr="00AC1342">
        <w:rPr>
          <w:rStyle w:val="CommentReference"/>
          <w:rFonts w:asciiTheme="minorHAnsi" w:hAnsiTheme="minorHAnsi" w:cstheme="minorHAnsi"/>
          <w:rPrChange w:id="1606" w:author="Author" w:date="2018-06-28T15:41:00Z">
            <w:rPr>
              <w:rStyle w:val="CommentReference"/>
            </w:rPr>
          </w:rPrChange>
        </w:rPr>
        <w:commentReference w:id="1602"/>
      </w:r>
      <w:moveFrom w:id="1607" w:author="Author" w:date="2018-06-27T23:07:00Z">
        <w:r w:rsidRPr="00AC1342" w:rsidDel="00511BC0">
          <w:rPr>
            <w:rFonts w:asciiTheme="minorHAnsi" w:hAnsiTheme="minorHAnsi" w:cstheme="minorHAnsi"/>
            <w:i/>
            <w:highlight w:val="yellow"/>
            <w:rPrChange w:id="1608" w:author="Author" w:date="2018-06-28T15:41:00Z">
              <w:rPr>
                <w:i/>
                <w:highlight w:val="yellow"/>
              </w:rPr>
            </w:rPrChange>
          </w:rPr>
          <w:t xml:space="preserve"> </w:t>
        </w:r>
      </w:moveFrom>
      <w:moveFromRangeEnd w:id="1600"/>
      <w:r w:rsidRPr="00AC1342">
        <w:rPr>
          <w:rFonts w:asciiTheme="minorHAnsi" w:hAnsiTheme="minorHAnsi" w:cstheme="minorHAnsi"/>
          <w:highlight w:val="yellow"/>
          <w:rPrChange w:id="1609" w:author="Author" w:date="2018-06-28T15:41:00Z">
            <w:rPr>
              <w:highlight w:val="yellow"/>
            </w:rPr>
          </w:rPrChange>
        </w:rPr>
        <w:t>Retain the organic layer (organic solution A) for later analysis.</w:t>
      </w:r>
      <w:ins w:id="1610" w:author="Author" w:date="2018-06-27T23:07:00Z">
        <w:r w:rsidR="00511BC0" w:rsidRPr="00AC1342">
          <w:rPr>
            <w:rFonts w:asciiTheme="minorHAnsi" w:hAnsiTheme="minorHAnsi" w:cstheme="minorHAnsi"/>
            <w:highlight w:val="yellow"/>
            <w:rPrChange w:id="1611" w:author="Author" w:date="2018-06-28T15:41:00Z">
              <w:rPr>
                <w:highlight w:val="yellow"/>
              </w:rPr>
            </w:rPrChange>
          </w:rPr>
          <w:t xml:space="preserve"> </w:t>
        </w:r>
      </w:ins>
    </w:p>
    <w:p w14:paraId="0A767385" w14:textId="77777777" w:rsidR="00FF49B8" w:rsidRPr="00AC1342" w:rsidDel="0075757E" w:rsidRDefault="00FF49B8">
      <w:pPr>
        <w:ind w:left="709"/>
        <w:jc w:val="both"/>
        <w:rPr>
          <w:ins w:id="1612" w:author="Author" w:date="2018-06-28T08:29:00Z"/>
          <w:del w:id="1613" w:author="Author" w:date="2018-06-28T17:46:00Z"/>
          <w:rFonts w:asciiTheme="minorHAnsi" w:hAnsiTheme="minorHAnsi" w:cstheme="minorHAnsi"/>
          <w:highlight w:val="yellow"/>
          <w:rPrChange w:id="1614" w:author="Author" w:date="2018-06-28T15:41:00Z">
            <w:rPr>
              <w:ins w:id="1615" w:author="Author" w:date="2018-06-28T08:29:00Z"/>
              <w:del w:id="1616" w:author="Author" w:date="2018-06-28T17:46:00Z"/>
              <w:highlight w:val="yellow"/>
            </w:rPr>
          </w:rPrChange>
        </w:rPr>
        <w:pPrChange w:id="1617" w:author="Author" w:date="2018-06-28T15:43:00Z">
          <w:pPr>
            <w:pStyle w:val="ListParagraph"/>
            <w:numPr>
              <w:ilvl w:val="1"/>
              <w:numId w:val="29"/>
            </w:numPr>
            <w:ind w:left="0" w:hanging="432"/>
          </w:pPr>
        </w:pPrChange>
      </w:pPr>
    </w:p>
    <w:p w14:paraId="4199301E" w14:textId="1EAC6681" w:rsidR="0026026A" w:rsidRPr="00AC1342" w:rsidDel="0075757E" w:rsidRDefault="00511BC0">
      <w:pPr>
        <w:ind w:left="709"/>
        <w:jc w:val="both"/>
        <w:rPr>
          <w:del w:id="1618" w:author="Author" w:date="2018-06-28T17:46:00Z"/>
          <w:rFonts w:asciiTheme="minorHAnsi" w:hAnsiTheme="minorHAnsi" w:cstheme="minorHAnsi"/>
          <w:rPrChange w:id="1619" w:author="Author" w:date="2018-06-28T15:41:00Z">
            <w:rPr>
              <w:del w:id="1620" w:author="Author" w:date="2018-06-28T17:46:00Z"/>
              <w:highlight w:val="yellow"/>
            </w:rPr>
          </w:rPrChange>
        </w:rPr>
        <w:pPrChange w:id="1621" w:author="Author" w:date="2018-06-28T15:43:00Z">
          <w:pPr>
            <w:pStyle w:val="ListParagraph"/>
            <w:numPr>
              <w:ilvl w:val="1"/>
              <w:numId w:val="29"/>
            </w:numPr>
            <w:ind w:left="0" w:hanging="432"/>
          </w:pPr>
        </w:pPrChange>
      </w:pPr>
      <w:ins w:id="1622" w:author="Author" w:date="2018-06-27T23:07:00Z">
        <w:del w:id="1623" w:author="Author" w:date="2018-06-28T17:46:00Z">
          <w:r w:rsidRPr="00AC1342" w:rsidDel="0075757E">
            <w:rPr>
              <w:rFonts w:asciiTheme="minorHAnsi" w:hAnsiTheme="minorHAnsi" w:cstheme="minorHAnsi"/>
              <w:rPrChange w:id="1624" w:author="Author" w:date="2018-06-28T15:41:00Z">
                <w:rPr>
                  <w:highlight w:val="yellow"/>
                </w:rPr>
              </w:rPrChange>
            </w:rPr>
            <w:delText>N</w:delText>
          </w:r>
        </w:del>
      </w:ins>
      <w:ins w:id="1625" w:author="Author" w:date="2018-06-27T23:08:00Z">
        <w:del w:id="1626" w:author="Author" w:date="2018-06-28T17:46:00Z">
          <w:r w:rsidRPr="00AC1342" w:rsidDel="0075757E">
            <w:rPr>
              <w:rFonts w:asciiTheme="minorHAnsi" w:hAnsiTheme="minorHAnsi" w:cstheme="minorHAnsi"/>
              <w:rPrChange w:id="1627" w:author="Author" w:date="2018-06-28T15:41:00Z">
                <w:rPr>
                  <w:highlight w:val="yellow"/>
                </w:rPr>
              </w:rPrChange>
            </w:rPr>
            <w:delText xml:space="preserve">OTE: </w:delText>
          </w:r>
        </w:del>
      </w:ins>
      <w:moveToRangeStart w:id="1628" w:author="Author" w:date="2018-06-27T23:07:00Z" w:name="move517904198"/>
      <w:moveTo w:id="1629" w:author="Author" w:date="2018-06-27T23:07:00Z">
        <w:del w:id="1630" w:author="Author" w:date="2018-06-28T17:46:00Z">
          <w:r w:rsidRPr="00AC1342" w:rsidDel="0075757E">
            <w:rPr>
              <w:rFonts w:asciiTheme="minorHAnsi" w:hAnsiTheme="minorHAnsi" w:cstheme="minorHAnsi"/>
              <w:rPrChange w:id="1631" w:author="Author" w:date="2018-06-28T15:41:00Z">
                <w:rPr>
                  <w:highlight w:val="yellow"/>
                </w:rPr>
              </w:rPrChange>
            </w:rPr>
            <w:delText>Acetyleugenol remains in the organic layer, while eugenol is now in the alkaline aqueous extract (bottom layers).</w:delText>
          </w:r>
        </w:del>
      </w:moveTo>
      <w:moveToRangeEnd w:id="1628"/>
    </w:p>
    <w:p w14:paraId="375992E4" w14:textId="77777777" w:rsidR="000C19B2" w:rsidRPr="00AC1342" w:rsidDel="009A7E92" w:rsidRDefault="000C19B2">
      <w:pPr>
        <w:pStyle w:val="ListParagraph"/>
        <w:ind w:left="0"/>
        <w:rPr>
          <w:del w:id="1632" w:author="Author" w:date="2018-06-28T13:38:00Z"/>
          <w:rFonts w:asciiTheme="minorHAnsi" w:hAnsiTheme="minorHAnsi" w:cstheme="minorHAnsi"/>
          <w:rPrChange w:id="1633" w:author="Author" w:date="2018-06-28T15:41:00Z">
            <w:rPr>
              <w:del w:id="1634" w:author="Author" w:date="2018-06-28T13:38:00Z"/>
            </w:rPr>
          </w:rPrChange>
        </w:rPr>
      </w:pPr>
    </w:p>
    <w:p w14:paraId="2CD7C60B" w14:textId="7327CAD0" w:rsidR="0026026A" w:rsidRPr="00AC1342" w:rsidDel="009A7E92" w:rsidRDefault="0026026A">
      <w:pPr>
        <w:pStyle w:val="ListParagraph"/>
        <w:ind w:left="709"/>
        <w:outlineLvl w:val="0"/>
        <w:rPr>
          <w:del w:id="1635" w:author="Author" w:date="2018-06-28T13:38:00Z"/>
          <w:rFonts w:asciiTheme="minorHAnsi" w:hAnsiTheme="minorHAnsi" w:cstheme="minorHAnsi"/>
          <w:rPrChange w:id="1636" w:author="Author" w:date="2018-06-28T15:41:00Z">
            <w:rPr>
              <w:del w:id="1637" w:author="Author" w:date="2018-06-28T13:38:00Z"/>
            </w:rPr>
          </w:rPrChange>
        </w:rPr>
      </w:pPr>
      <w:del w:id="1638" w:author="Author" w:date="2018-06-28T13:38:00Z">
        <w:r w:rsidRPr="00AC1342" w:rsidDel="009A7E92">
          <w:rPr>
            <w:rFonts w:asciiTheme="minorHAnsi" w:hAnsiTheme="minorHAnsi" w:cstheme="minorHAnsi"/>
            <w:rPrChange w:id="1639" w:author="Author" w:date="2018-06-28T15:41:00Z">
              <w:rPr/>
            </w:rPrChange>
          </w:rPr>
          <w:delText>NOTE: Perform the following step in a fume hood.</w:delText>
        </w:r>
      </w:del>
    </w:p>
    <w:p w14:paraId="6CD550FC" w14:textId="77777777" w:rsidR="0026026A" w:rsidRPr="00AC1342" w:rsidRDefault="0026026A" w:rsidP="003D3E4A">
      <w:pPr>
        <w:pStyle w:val="ListParagraph"/>
        <w:ind w:left="0"/>
        <w:rPr>
          <w:rFonts w:asciiTheme="minorHAnsi" w:hAnsiTheme="minorHAnsi" w:cstheme="minorHAnsi"/>
          <w:highlight w:val="yellow"/>
          <w:rPrChange w:id="1640" w:author="Author" w:date="2018-06-28T15:41:00Z">
            <w:rPr>
              <w:highlight w:val="yellow"/>
            </w:rPr>
          </w:rPrChange>
        </w:rPr>
      </w:pPr>
    </w:p>
    <w:p w14:paraId="4E90CE34" w14:textId="5CDCF80F" w:rsidR="0026026A" w:rsidRPr="00AC1342" w:rsidRDefault="0026026A">
      <w:pPr>
        <w:pStyle w:val="ListParagraph"/>
        <w:numPr>
          <w:ilvl w:val="2"/>
          <w:numId w:val="29"/>
        </w:numPr>
        <w:ind w:left="709" w:hanging="709"/>
        <w:rPr>
          <w:rFonts w:asciiTheme="minorHAnsi" w:hAnsiTheme="minorHAnsi" w:cstheme="minorHAnsi"/>
          <w:highlight w:val="yellow"/>
          <w:rPrChange w:id="1641" w:author="Author" w:date="2018-06-28T15:41:00Z">
            <w:rPr>
              <w:highlight w:val="yellow"/>
            </w:rPr>
          </w:rPrChange>
        </w:rPr>
        <w:pPrChange w:id="1642" w:author="Author" w:date="2018-06-28T15:43:00Z">
          <w:pPr>
            <w:pStyle w:val="ListParagraph"/>
            <w:numPr>
              <w:ilvl w:val="1"/>
              <w:numId w:val="29"/>
            </w:numPr>
            <w:ind w:left="0" w:hanging="432"/>
          </w:pPr>
        </w:pPrChange>
      </w:pPr>
      <w:r w:rsidRPr="00AC1342">
        <w:rPr>
          <w:rFonts w:asciiTheme="minorHAnsi" w:hAnsiTheme="minorHAnsi" w:cstheme="minorHAnsi"/>
          <w:highlight w:val="yellow"/>
          <w:rPrChange w:id="1643" w:author="Author" w:date="2018-06-28T15:41:00Z">
            <w:rPr>
              <w:highlight w:val="yellow"/>
            </w:rPr>
          </w:rPrChange>
        </w:rPr>
        <w:t xml:space="preserve">Swirl the conical flask that contains </w:t>
      </w:r>
      <w:commentRangeStart w:id="1644"/>
      <w:commentRangeStart w:id="1645"/>
      <w:r w:rsidRPr="00AC1342">
        <w:rPr>
          <w:rFonts w:asciiTheme="minorHAnsi" w:hAnsiTheme="minorHAnsi" w:cstheme="minorHAnsi"/>
          <w:highlight w:val="yellow"/>
          <w:rPrChange w:id="1646" w:author="Author" w:date="2018-06-28T15:41:00Z">
            <w:rPr>
              <w:highlight w:val="yellow"/>
            </w:rPr>
          </w:rPrChange>
        </w:rPr>
        <w:t xml:space="preserve">the </w:t>
      </w:r>
      <w:del w:id="1647" w:author="Author" w:date="2018-06-28T08:32:00Z">
        <w:r w:rsidRPr="00AC1342" w:rsidDel="00A47826">
          <w:rPr>
            <w:rFonts w:asciiTheme="minorHAnsi" w:hAnsiTheme="minorHAnsi" w:cstheme="minorHAnsi"/>
            <w:highlight w:val="yellow"/>
            <w:rPrChange w:id="1648" w:author="Author" w:date="2018-06-28T15:41:00Z">
              <w:rPr>
                <w:highlight w:val="yellow"/>
              </w:rPr>
            </w:rPrChange>
          </w:rPr>
          <w:delText>combined NaOH</w:delText>
        </w:r>
      </w:del>
      <w:ins w:id="1649" w:author="Author" w:date="2018-06-28T08:32:00Z">
        <w:r w:rsidR="00A47826" w:rsidRPr="00AC1342">
          <w:rPr>
            <w:rFonts w:asciiTheme="minorHAnsi" w:hAnsiTheme="minorHAnsi" w:cstheme="minorHAnsi"/>
            <w:highlight w:val="yellow"/>
            <w:rPrChange w:id="1650" w:author="Author" w:date="2018-06-28T15:41:00Z">
              <w:rPr>
                <w:highlight w:val="yellow"/>
              </w:rPr>
            </w:rPrChange>
          </w:rPr>
          <w:t>alkaline</w:t>
        </w:r>
      </w:ins>
      <w:r w:rsidRPr="00AC1342">
        <w:rPr>
          <w:rFonts w:asciiTheme="minorHAnsi" w:hAnsiTheme="minorHAnsi" w:cstheme="minorHAnsi"/>
          <w:highlight w:val="yellow"/>
          <w:rPrChange w:id="1651" w:author="Author" w:date="2018-06-28T15:41:00Z">
            <w:rPr>
              <w:highlight w:val="yellow"/>
            </w:rPr>
          </w:rPrChange>
        </w:rPr>
        <w:t xml:space="preserve"> </w:t>
      </w:r>
      <w:del w:id="1652" w:author="Author" w:date="2018-06-28T08:31:00Z">
        <w:r w:rsidRPr="00AC1342" w:rsidDel="00FF49B8">
          <w:rPr>
            <w:rFonts w:asciiTheme="minorHAnsi" w:hAnsiTheme="minorHAnsi" w:cstheme="minorHAnsi"/>
            <w:highlight w:val="yellow"/>
            <w:rPrChange w:id="1653" w:author="Author" w:date="2018-06-28T15:41:00Z">
              <w:rPr>
                <w:highlight w:val="yellow"/>
              </w:rPr>
            </w:rPrChange>
          </w:rPr>
          <w:delText>solutions</w:delText>
        </w:r>
      </w:del>
      <w:ins w:id="1654" w:author="Author" w:date="2018-06-27T23:13:00Z">
        <w:del w:id="1655" w:author="Author" w:date="2018-06-28T08:31:00Z">
          <w:r w:rsidR="00511BC0" w:rsidRPr="00AC1342" w:rsidDel="00FF49B8">
            <w:rPr>
              <w:rFonts w:asciiTheme="minorHAnsi" w:hAnsiTheme="minorHAnsi" w:cstheme="minorHAnsi"/>
              <w:highlight w:val="yellow"/>
              <w:rPrChange w:id="1656" w:author="Author" w:date="2018-06-28T15:41:00Z">
                <w:rPr>
                  <w:highlight w:val="yellow"/>
                </w:rPr>
              </w:rPrChange>
            </w:rPr>
            <w:delText xml:space="preserve"> </w:delText>
          </w:r>
        </w:del>
      </w:ins>
      <w:ins w:id="1657" w:author="Author" w:date="2018-06-28T08:31:00Z">
        <w:r w:rsidR="00A47826" w:rsidRPr="00AC1342">
          <w:rPr>
            <w:rFonts w:asciiTheme="minorHAnsi" w:hAnsiTheme="minorHAnsi" w:cstheme="minorHAnsi"/>
            <w:highlight w:val="yellow"/>
            <w:rPrChange w:id="1658" w:author="Author" w:date="2018-06-28T15:41:00Z">
              <w:rPr>
                <w:highlight w:val="yellow"/>
              </w:rPr>
            </w:rPrChange>
          </w:rPr>
          <w:t>aqueous</w:t>
        </w:r>
        <w:r w:rsidR="00FF49B8" w:rsidRPr="00AC1342">
          <w:rPr>
            <w:rFonts w:asciiTheme="minorHAnsi" w:hAnsiTheme="minorHAnsi" w:cstheme="minorHAnsi"/>
            <w:highlight w:val="yellow"/>
            <w:rPrChange w:id="1659" w:author="Author" w:date="2018-06-28T15:41:00Z">
              <w:rPr>
                <w:highlight w:val="yellow"/>
              </w:rPr>
            </w:rPrChange>
          </w:rPr>
          <w:t xml:space="preserve"> </w:t>
        </w:r>
        <w:r w:rsidR="00A47826" w:rsidRPr="00AC1342">
          <w:rPr>
            <w:rFonts w:asciiTheme="minorHAnsi" w:hAnsiTheme="minorHAnsi" w:cstheme="minorHAnsi"/>
            <w:highlight w:val="yellow"/>
            <w:rPrChange w:id="1660" w:author="Author" w:date="2018-06-28T15:41:00Z">
              <w:rPr>
                <w:highlight w:val="yellow"/>
              </w:rPr>
            </w:rPrChange>
          </w:rPr>
          <w:t>fraction</w:t>
        </w:r>
        <w:r w:rsidR="00FF49B8" w:rsidRPr="00AC1342">
          <w:rPr>
            <w:rFonts w:asciiTheme="minorHAnsi" w:hAnsiTheme="minorHAnsi" w:cstheme="minorHAnsi"/>
            <w:highlight w:val="yellow"/>
            <w:rPrChange w:id="1661" w:author="Author" w:date="2018-06-28T15:41:00Z">
              <w:rPr>
                <w:highlight w:val="yellow"/>
              </w:rPr>
            </w:rPrChange>
          </w:rPr>
          <w:t xml:space="preserve"> </w:t>
        </w:r>
      </w:ins>
      <w:ins w:id="1662" w:author="Author" w:date="2018-06-27T23:13:00Z">
        <w:r w:rsidR="00511BC0" w:rsidRPr="00AC1342">
          <w:rPr>
            <w:rFonts w:asciiTheme="minorHAnsi" w:hAnsiTheme="minorHAnsi" w:cstheme="minorHAnsi"/>
            <w:highlight w:val="yellow"/>
            <w:rPrChange w:id="1663" w:author="Author" w:date="2018-06-28T15:41:00Z">
              <w:rPr>
                <w:highlight w:val="yellow"/>
              </w:rPr>
            </w:rPrChange>
          </w:rPr>
          <w:t>from step 1.3.3</w:t>
        </w:r>
      </w:ins>
      <w:r w:rsidRPr="00AC1342">
        <w:rPr>
          <w:rFonts w:asciiTheme="minorHAnsi" w:hAnsiTheme="minorHAnsi" w:cstheme="minorHAnsi"/>
          <w:highlight w:val="yellow"/>
          <w:rPrChange w:id="1664" w:author="Author" w:date="2018-06-28T15:41:00Z">
            <w:rPr>
              <w:highlight w:val="yellow"/>
            </w:rPr>
          </w:rPrChange>
        </w:rPr>
        <w:t xml:space="preserve"> </w:t>
      </w:r>
      <w:commentRangeEnd w:id="1644"/>
      <w:r w:rsidR="00506273" w:rsidRPr="00AC1342">
        <w:rPr>
          <w:rStyle w:val="CommentReference"/>
          <w:rFonts w:asciiTheme="minorHAnsi" w:hAnsiTheme="minorHAnsi" w:cstheme="minorHAnsi"/>
          <w:rPrChange w:id="1665" w:author="Author" w:date="2018-06-28T15:41:00Z">
            <w:rPr>
              <w:rStyle w:val="CommentReference"/>
            </w:rPr>
          </w:rPrChange>
        </w:rPr>
        <w:commentReference w:id="1644"/>
      </w:r>
      <w:commentRangeEnd w:id="1645"/>
      <w:r w:rsidR="00511BC0" w:rsidRPr="00AC1342">
        <w:rPr>
          <w:rStyle w:val="CommentReference"/>
          <w:rFonts w:asciiTheme="minorHAnsi" w:hAnsiTheme="minorHAnsi" w:cstheme="minorHAnsi"/>
          <w:rPrChange w:id="1666" w:author="Author" w:date="2018-06-28T15:41:00Z">
            <w:rPr>
              <w:rStyle w:val="CommentReference"/>
            </w:rPr>
          </w:rPrChange>
        </w:rPr>
        <w:commentReference w:id="1645"/>
      </w:r>
      <w:r w:rsidRPr="00AC1342">
        <w:rPr>
          <w:rFonts w:asciiTheme="minorHAnsi" w:hAnsiTheme="minorHAnsi" w:cstheme="minorHAnsi"/>
          <w:highlight w:val="yellow"/>
          <w:rPrChange w:id="1667" w:author="Author" w:date="2018-06-28T15:41:00Z">
            <w:rPr>
              <w:highlight w:val="yellow"/>
            </w:rPr>
          </w:rPrChange>
        </w:rPr>
        <w:t xml:space="preserve">in an ice-water bath and slowly add 10 M aqueous </w:t>
      </w:r>
      <w:proofErr w:type="spellStart"/>
      <w:r w:rsidRPr="00AC1342">
        <w:rPr>
          <w:rFonts w:asciiTheme="minorHAnsi" w:hAnsiTheme="minorHAnsi" w:cstheme="minorHAnsi"/>
          <w:highlight w:val="yellow"/>
          <w:rPrChange w:id="1668" w:author="Author" w:date="2018-06-28T15:41:00Z">
            <w:rPr>
              <w:highlight w:val="yellow"/>
            </w:rPr>
          </w:rPrChange>
        </w:rPr>
        <w:t>HCl</w:t>
      </w:r>
      <w:proofErr w:type="spellEnd"/>
      <w:r w:rsidRPr="00AC1342">
        <w:rPr>
          <w:rFonts w:asciiTheme="minorHAnsi" w:hAnsiTheme="minorHAnsi" w:cstheme="minorHAnsi"/>
          <w:highlight w:val="yellow"/>
          <w:rPrChange w:id="1669" w:author="Author" w:date="2018-06-28T15:41:00Z">
            <w:rPr>
              <w:highlight w:val="yellow"/>
            </w:rPr>
          </w:rPrChange>
        </w:rPr>
        <w:t xml:space="preserve"> until a white emulsion is formed; check its acidity with Congo red paper, using a pipette to transfer a drop of the solution onto the pH paper (it should turn blue).</w:t>
      </w:r>
    </w:p>
    <w:p w14:paraId="53E649A2" w14:textId="77777777" w:rsidR="000C19B2" w:rsidRPr="00AC1342" w:rsidRDefault="000C19B2" w:rsidP="003D3E4A">
      <w:pPr>
        <w:pStyle w:val="ListParagraph"/>
        <w:ind w:left="0"/>
        <w:rPr>
          <w:rFonts w:asciiTheme="minorHAnsi" w:hAnsiTheme="minorHAnsi" w:cstheme="minorHAnsi"/>
          <w:highlight w:val="yellow"/>
          <w:rPrChange w:id="1670" w:author="Author" w:date="2018-06-28T15:41:00Z">
            <w:rPr>
              <w:highlight w:val="yellow"/>
            </w:rPr>
          </w:rPrChange>
        </w:rPr>
      </w:pPr>
    </w:p>
    <w:p w14:paraId="24438812" w14:textId="02D22BC8" w:rsidR="0026026A" w:rsidRPr="00AC1342" w:rsidRDefault="0026026A" w:rsidP="003D3E4A">
      <w:pPr>
        <w:pStyle w:val="ListParagraph"/>
        <w:ind w:left="709"/>
        <w:rPr>
          <w:rFonts w:asciiTheme="minorHAnsi" w:hAnsiTheme="minorHAnsi" w:cstheme="minorHAnsi"/>
          <w:rPrChange w:id="1671" w:author="Author" w:date="2018-06-28T15:41:00Z">
            <w:rPr/>
          </w:rPrChange>
        </w:rPr>
      </w:pPr>
      <w:r w:rsidRPr="00AC1342">
        <w:rPr>
          <w:rFonts w:asciiTheme="minorHAnsi" w:hAnsiTheme="minorHAnsi" w:cstheme="minorHAnsi"/>
          <w:rPrChange w:id="1672" w:author="Author" w:date="2018-06-28T15:41:00Z">
            <w:rPr/>
          </w:rPrChange>
        </w:rPr>
        <w:t xml:space="preserve">CAUTION: </w:t>
      </w:r>
      <w:proofErr w:type="spellStart"/>
      <w:r w:rsidRPr="00AC1342">
        <w:rPr>
          <w:rFonts w:asciiTheme="minorHAnsi" w:hAnsiTheme="minorHAnsi" w:cstheme="minorHAnsi"/>
          <w:rPrChange w:id="1673" w:author="Author" w:date="2018-06-28T15:41:00Z">
            <w:rPr/>
          </w:rPrChange>
        </w:rPr>
        <w:t>HCl</w:t>
      </w:r>
      <w:proofErr w:type="spellEnd"/>
      <w:r w:rsidRPr="00AC1342">
        <w:rPr>
          <w:rFonts w:asciiTheme="minorHAnsi" w:hAnsiTheme="minorHAnsi" w:cstheme="minorHAnsi"/>
          <w:rPrChange w:id="1674" w:author="Author" w:date="2018-06-28T15:41:00Z">
            <w:rPr/>
          </w:rPrChange>
        </w:rPr>
        <w:t xml:space="preserve"> is corrosive. Avoid any contact with skin. Addition of </w:t>
      </w:r>
      <w:proofErr w:type="spellStart"/>
      <w:r w:rsidRPr="00AC1342">
        <w:rPr>
          <w:rFonts w:asciiTheme="minorHAnsi" w:hAnsiTheme="minorHAnsi" w:cstheme="minorHAnsi"/>
          <w:rPrChange w:id="1675" w:author="Author" w:date="2018-06-28T15:41:00Z">
            <w:rPr/>
          </w:rPrChange>
        </w:rPr>
        <w:t>HCl</w:t>
      </w:r>
      <w:proofErr w:type="spellEnd"/>
      <w:r w:rsidRPr="00AC1342">
        <w:rPr>
          <w:rFonts w:asciiTheme="minorHAnsi" w:hAnsiTheme="minorHAnsi" w:cstheme="minorHAnsi"/>
          <w:rPrChange w:id="1676" w:author="Author" w:date="2018-06-28T15:41:00Z">
            <w:rPr/>
          </w:rPrChange>
        </w:rPr>
        <w:t xml:space="preserve"> can cause </w:t>
      </w:r>
      <w:r w:rsidRPr="00AC1342">
        <w:rPr>
          <w:rFonts w:asciiTheme="minorHAnsi" w:hAnsiTheme="minorHAnsi" w:cstheme="minorHAnsi"/>
          <w:rPrChange w:id="1677" w:author="Author" w:date="2018-06-28T15:41:00Z">
            <w:rPr/>
          </w:rPrChange>
        </w:rPr>
        <w:lastRenderedPageBreak/>
        <w:t xml:space="preserve">vigorous bubbling, </w:t>
      </w:r>
      <w:proofErr w:type="spellStart"/>
      <w:r w:rsidRPr="00AC1342">
        <w:rPr>
          <w:rFonts w:asciiTheme="minorHAnsi" w:hAnsiTheme="minorHAnsi" w:cstheme="minorHAnsi"/>
          <w:rPrChange w:id="1678" w:author="Author" w:date="2018-06-28T15:41:00Z">
            <w:rPr/>
          </w:rPrChange>
        </w:rPr>
        <w:t>HCl</w:t>
      </w:r>
      <w:proofErr w:type="spellEnd"/>
      <w:r w:rsidRPr="00AC1342">
        <w:rPr>
          <w:rFonts w:asciiTheme="minorHAnsi" w:hAnsiTheme="minorHAnsi" w:cstheme="minorHAnsi"/>
          <w:rPrChange w:id="1679" w:author="Author" w:date="2018-06-28T15:41:00Z">
            <w:rPr/>
          </w:rPrChange>
        </w:rPr>
        <w:t xml:space="preserve"> should be added carefully, keeping the conical flask on ice.</w:t>
      </w:r>
    </w:p>
    <w:p w14:paraId="56518B44" w14:textId="77777777" w:rsidR="000C19B2" w:rsidRPr="00AC1342" w:rsidRDefault="000C19B2" w:rsidP="003D3E4A">
      <w:pPr>
        <w:pStyle w:val="ListParagraph"/>
        <w:ind w:left="709"/>
        <w:rPr>
          <w:rFonts w:asciiTheme="minorHAnsi" w:hAnsiTheme="minorHAnsi" w:cstheme="minorHAnsi"/>
          <w:rPrChange w:id="1680" w:author="Author" w:date="2018-06-28T15:41:00Z">
            <w:rPr/>
          </w:rPrChange>
        </w:rPr>
      </w:pPr>
    </w:p>
    <w:p w14:paraId="4DC7D296" w14:textId="5FE10389" w:rsidR="0026026A" w:rsidRPr="00AC1342" w:rsidRDefault="0026026A" w:rsidP="003D3E4A">
      <w:pPr>
        <w:pStyle w:val="ListParagraph"/>
        <w:ind w:left="709"/>
        <w:outlineLvl w:val="0"/>
        <w:rPr>
          <w:rFonts w:asciiTheme="minorHAnsi" w:hAnsiTheme="minorHAnsi" w:cstheme="minorHAnsi"/>
          <w:rPrChange w:id="1681" w:author="Author" w:date="2018-06-28T15:41:00Z">
            <w:rPr/>
          </w:rPrChange>
        </w:rPr>
      </w:pPr>
      <w:r w:rsidRPr="00AC1342">
        <w:rPr>
          <w:rFonts w:asciiTheme="minorHAnsi" w:hAnsiTheme="minorHAnsi" w:cstheme="minorHAnsi"/>
          <w:rPrChange w:id="1682" w:author="Author" w:date="2018-06-28T15:41:00Z">
            <w:rPr/>
          </w:rPrChange>
        </w:rPr>
        <w:t xml:space="preserve">NOTE: A total of 20–30 mL of </w:t>
      </w:r>
      <w:proofErr w:type="spellStart"/>
      <w:r w:rsidRPr="00AC1342">
        <w:rPr>
          <w:rFonts w:asciiTheme="minorHAnsi" w:hAnsiTheme="minorHAnsi" w:cstheme="minorHAnsi"/>
          <w:rPrChange w:id="1683" w:author="Author" w:date="2018-06-28T15:41:00Z">
            <w:rPr/>
          </w:rPrChange>
        </w:rPr>
        <w:t>HCl</w:t>
      </w:r>
      <w:proofErr w:type="spellEnd"/>
      <w:r w:rsidRPr="00AC1342">
        <w:rPr>
          <w:rFonts w:asciiTheme="minorHAnsi" w:hAnsiTheme="minorHAnsi" w:cstheme="minorHAnsi"/>
          <w:rPrChange w:id="1684" w:author="Author" w:date="2018-06-28T15:41:00Z">
            <w:rPr/>
          </w:rPrChange>
        </w:rPr>
        <w:t xml:space="preserve"> (10 M of an aqueous solution) will be required.</w:t>
      </w:r>
    </w:p>
    <w:p w14:paraId="05E6993D" w14:textId="77777777" w:rsidR="0026026A" w:rsidRPr="00AC1342" w:rsidRDefault="0026026A" w:rsidP="003D3E4A">
      <w:pPr>
        <w:pStyle w:val="ListParagraph"/>
        <w:ind w:left="0"/>
        <w:rPr>
          <w:rFonts w:asciiTheme="minorHAnsi" w:hAnsiTheme="minorHAnsi" w:cstheme="minorHAnsi"/>
          <w:highlight w:val="yellow"/>
          <w:rPrChange w:id="1685" w:author="Author" w:date="2018-06-28T15:41:00Z">
            <w:rPr>
              <w:highlight w:val="yellow"/>
            </w:rPr>
          </w:rPrChange>
        </w:rPr>
      </w:pPr>
    </w:p>
    <w:p w14:paraId="7A917D57" w14:textId="646A1274" w:rsidR="0026026A" w:rsidRPr="00AC1342" w:rsidRDefault="0026026A">
      <w:pPr>
        <w:pStyle w:val="ListParagraph"/>
        <w:numPr>
          <w:ilvl w:val="2"/>
          <w:numId w:val="29"/>
        </w:numPr>
        <w:ind w:left="709" w:hanging="709"/>
        <w:rPr>
          <w:ins w:id="1686" w:author="Author" w:date="2018-06-28T08:32:00Z"/>
          <w:rFonts w:asciiTheme="minorHAnsi" w:hAnsiTheme="minorHAnsi" w:cstheme="minorHAnsi"/>
          <w:highlight w:val="yellow"/>
          <w:rPrChange w:id="1687" w:author="Author" w:date="2018-06-28T15:41:00Z">
            <w:rPr>
              <w:ins w:id="1688" w:author="Author" w:date="2018-06-28T08:32:00Z"/>
              <w:highlight w:val="yellow"/>
            </w:rPr>
          </w:rPrChange>
        </w:rPr>
        <w:pPrChange w:id="1689" w:author="Author" w:date="2018-06-28T15:44:00Z">
          <w:pPr>
            <w:pStyle w:val="ListParagraph"/>
            <w:numPr>
              <w:ilvl w:val="1"/>
              <w:numId w:val="29"/>
            </w:numPr>
            <w:ind w:left="0" w:hanging="432"/>
          </w:pPr>
        </w:pPrChange>
      </w:pPr>
      <w:r w:rsidRPr="00AC1342">
        <w:rPr>
          <w:rFonts w:asciiTheme="minorHAnsi" w:hAnsiTheme="minorHAnsi" w:cstheme="minorHAnsi"/>
          <w:highlight w:val="yellow"/>
          <w:rPrChange w:id="1690" w:author="Author" w:date="2018-06-28T15:41:00Z">
            <w:rPr>
              <w:highlight w:val="yellow"/>
            </w:rPr>
          </w:rPrChange>
        </w:rPr>
        <w:t>Extract the milky aqueous emulsion with hexane (2</w:t>
      </w:r>
      <w:r w:rsidRPr="00AC1342">
        <w:rPr>
          <w:rFonts w:asciiTheme="minorHAnsi" w:hAnsiTheme="minorHAnsi" w:cstheme="minorHAnsi"/>
          <w:highlight w:val="yellow"/>
          <w:rPrChange w:id="1691" w:author="Author" w:date="2018-06-28T15:41:00Z">
            <w:rPr>
              <w:highlight w:val="yellow"/>
            </w:rPr>
          </w:rPrChange>
        </w:rPr>
        <w:sym w:font="Symbol" w:char="F0B4"/>
      </w:r>
      <w:r w:rsidRPr="00AC1342">
        <w:rPr>
          <w:rFonts w:asciiTheme="minorHAnsi" w:hAnsiTheme="minorHAnsi" w:cstheme="minorHAnsi"/>
          <w:highlight w:val="yellow"/>
          <w:rPrChange w:id="1692" w:author="Author" w:date="2018-06-28T15:41:00Z">
            <w:rPr>
              <w:highlight w:val="yellow"/>
            </w:rPr>
          </w:rPrChange>
        </w:rPr>
        <w:t xml:space="preserve"> 30 mL), using </w:t>
      </w:r>
      <w:del w:id="1693" w:author="Author" w:date="2018-06-27T23:14:00Z">
        <w:r w:rsidRPr="00AC1342" w:rsidDel="004F4BA9">
          <w:rPr>
            <w:rFonts w:asciiTheme="minorHAnsi" w:hAnsiTheme="minorHAnsi" w:cstheme="minorHAnsi"/>
            <w:highlight w:val="yellow"/>
            <w:rPrChange w:id="1694" w:author="Author" w:date="2018-06-28T15:41:00Z">
              <w:rPr>
                <w:highlight w:val="yellow"/>
              </w:rPr>
            </w:rPrChange>
          </w:rPr>
          <w:delText xml:space="preserve">the </w:delText>
        </w:r>
        <w:commentRangeStart w:id="1695"/>
        <w:commentRangeStart w:id="1696"/>
        <w:r w:rsidRPr="00AC1342" w:rsidDel="004F4BA9">
          <w:rPr>
            <w:rFonts w:asciiTheme="minorHAnsi" w:hAnsiTheme="minorHAnsi" w:cstheme="minorHAnsi"/>
            <w:highlight w:val="yellow"/>
            <w:rPrChange w:id="1697" w:author="Author" w:date="2018-06-28T15:41:00Z">
              <w:rPr>
                <w:highlight w:val="yellow"/>
              </w:rPr>
            </w:rPrChange>
          </w:rPr>
          <w:delText>same procedure as above</w:delText>
        </w:r>
      </w:del>
      <w:ins w:id="1698" w:author="Author" w:date="2018-06-27T23:14:00Z">
        <w:r w:rsidR="004F4BA9" w:rsidRPr="00AC1342">
          <w:rPr>
            <w:rFonts w:asciiTheme="minorHAnsi" w:hAnsiTheme="minorHAnsi" w:cstheme="minorHAnsi"/>
            <w:highlight w:val="yellow"/>
            <w:rPrChange w:id="1699" w:author="Author" w:date="2018-06-28T15:41:00Z">
              <w:rPr>
                <w:highlight w:val="yellow"/>
              </w:rPr>
            </w:rPrChange>
          </w:rPr>
          <w:t>liquid-liquid extraction in a 250 mL separating flask</w:t>
        </w:r>
      </w:ins>
      <w:r w:rsidRPr="00AC1342">
        <w:rPr>
          <w:rFonts w:asciiTheme="minorHAnsi" w:hAnsiTheme="minorHAnsi" w:cstheme="minorHAnsi"/>
          <w:highlight w:val="yellow"/>
          <w:rPrChange w:id="1700" w:author="Author" w:date="2018-06-28T15:41:00Z">
            <w:rPr>
              <w:highlight w:val="yellow"/>
            </w:rPr>
          </w:rPrChange>
        </w:rPr>
        <w:t xml:space="preserve">. </w:t>
      </w:r>
      <w:commentRangeEnd w:id="1695"/>
      <w:r w:rsidR="00506273" w:rsidRPr="00AC1342">
        <w:rPr>
          <w:rStyle w:val="CommentReference"/>
          <w:rFonts w:asciiTheme="minorHAnsi" w:hAnsiTheme="minorHAnsi" w:cstheme="minorHAnsi"/>
          <w:rPrChange w:id="1701" w:author="Author" w:date="2018-06-28T15:41:00Z">
            <w:rPr>
              <w:rStyle w:val="CommentReference"/>
            </w:rPr>
          </w:rPrChange>
        </w:rPr>
        <w:commentReference w:id="1695"/>
      </w:r>
      <w:commentRangeEnd w:id="1696"/>
      <w:r w:rsidR="004F4BA9" w:rsidRPr="00AC1342">
        <w:rPr>
          <w:rStyle w:val="CommentReference"/>
          <w:rFonts w:asciiTheme="minorHAnsi" w:hAnsiTheme="minorHAnsi" w:cstheme="minorHAnsi"/>
          <w:rPrChange w:id="1702" w:author="Author" w:date="2018-06-28T15:41:00Z">
            <w:rPr>
              <w:rStyle w:val="CommentReference"/>
            </w:rPr>
          </w:rPrChange>
        </w:rPr>
        <w:commentReference w:id="1696"/>
      </w:r>
      <w:r w:rsidRPr="00AC1342">
        <w:rPr>
          <w:rFonts w:asciiTheme="minorHAnsi" w:hAnsiTheme="minorHAnsi" w:cstheme="minorHAnsi"/>
          <w:highlight w:val="yellow"/>
          <w:rPrChange w:id="1703" w:author="Author" w:date="2018-06-28T15:41:00Z">
            <w:rPr>
              <w:highlight w:val="yellow"/>
            </w:rPr>
          </w:rPrChange>
        </w:rPr>
        <w:t>Make sure that the temperature of the aqueous extract is at room temperature or below before adding the hexane.</w:t>
      </w:r>
      <w:ins w:id="1704" w:author="Author" w:date="2018-06-27T23:15:00Z">
        <w:del w:id="1705" w:author="Author" w:date="2018-06-28T08:32:00Z">
          <w:r w:rsidR="004F4BA9" w:rsidRPr="00AC1342" w:rsidDel="001D3F7F">
            <w:rPr>
              <w:rFonts w:asciiTheme="minorHAnsi" w:hAnsiTheme="minorHAnsi" w:cstheme="minorHAnsi"/>
              <w:highlight w:val="yellow"/>
              <w:rPrChange w:id="1706" w:author="Author" w:date="2018-06-28T15:41:00Z">
                <w:rPr>
                  <w:highlight w:val="yellow"/>
                </w:rPr>
              </w:rPrChange>
            </w:rPr>
            <w:delText xml:space="preserve"> </w:delText>
          </w:r>
        </w:del>
        <w:r w:rsidR="004F4BA9" w:rsidRPr="00AC1342">
          <w:rPr>
            <w:rFonts w:asciiTheme="minorHAnsi" w:hAnsiTheme="minorHAnsi" w:cstheme="minorHAnsi"/>
            <w:highlight w:val="yellow"/>
            <w:rPrChange w:id="1707" w:author="Author" w:date="2018-06-28T15:41:00Z">
              <w:rPr>
                <w:highlight w:val="yellow"/>
              </w:rPr>
            </w:rPrChange>
          </w:rPr>
          <w:t xml:space="preserve"> Combine the two hexane extracts into a clean 100 m</w:t>
        </w:r>
      </w:ins>
      <w:ins w:id="1708" w:author="Author" w:date="2018-06-27T23:16:00Z">
        <w:r w:rsidR="004F4BA9" w:rsidRPr="00AC1342">
          <w:rPr>
            <w:rFonts w:asciiTheme="minorHAnsi" w:hAnsiTheme="minorHAnsi" w:cstheme="minorHAnsi"/>
            <w:highlight w:val="yellow"/>
            <w:rPrChange w:id="1709" w:author="Author" w:date="2018-06-28T15:41:00Z">
              <w:rPr>
                <w:highlight w:val="yellow"/>
              </w:rPr>
            </w:rPrChange>
          </w:rPr>
          <w:t>L conical flask.</w:t>
        </w:r>
      </w:ins>
    </w:p>
    <w:p w14:paraId="3DAFE441" w14:textId="77777777" w:rsidR="001D3F7F" w:rsidRPr="00AC1342" w:rsidRDefault="001D3F7F">
      <w:pPr>
        <w:pStyle w:val="ListParagraph"/>
        <w:ind w:left="709"/>
        <w:rPr>
          <w:ins w:id="1710" w:author="Author" w:date="2018-06-27T23:16:00Z"/>
          <w:rFonts w:asciiTheme="minorHAnsi" w:hAnsiTheme="minorHAnsi" w:cstheme="minorHAnsi"/>
          <w:highlight w:val="yellow"/>
          <w:rPrChange w:id="1711" w:author="Author" w:date="2018-06-28T15:41:00Z">
            <w:rPr>
              <w:ins w:id="1712" w:author="Author" w:date="2018-06-27T23:16:00Z"/>
              <w:highlight w:val="yellow"/>
            </w:rPr>
          </w:rPrChange>
        </w:rPr>
        <w:pPrChange w:id="1713" w:author="Author" w:date="2018-06-28T15:44:00Z">
          <w:pPr>
            <w:pStyle w:val="ListParagraph"/>
            <w:numPr>
              <w:ilvl w:val="1"/>
              <w:numId w:val="29"/>
            </w:numPr>
            <w:ind w:left="0" w:hanging="432"/>
          </w:pPr>
        </w:pPrChange>
      </w:pPr>
    </w:p>
    <w:p w14:paraId="5452C7C7" w14:textId="2C5E76F6" w:rsidR="004F4BA9" w:rsidRPr="00AC1342" w:rsidRDefault="004F4BA9">
      <w:pPr>
        <w:pStyle w:val="ListParagraph"/>
        <w:ind w:left="709"/>
        <w:outlineLvl w:val="0"/>
        <w:rPr>
          <w:rFonts w:asciiTheme="minorHAnsi" w:hAnsiTheme="minorHAnsi" w:cstheme="minorHAnsi"/>
          <w:rPrChange w:id="1714" w:author="Author" w:date="2018-06-28T15:41:00Z">
            <w:rPr>
              <w:highlight w:val="yellow"/>
            </w:rPr>
          </w:rPrChange>
        </w:rPr>
        <w:pPrChange w:id="1715" w:author="Author" w:date="2018-06-28T15:44:00Z">
          <w:pPr>
            <w:pStyle w:val="ListParagraph"/>
            <w:numPr>
              <w:ilvl w:val="1"/>
              <w:numId w:val="29"/>
            </w:numPr>
            <w:ind w:left="0" w:hanging="432"/>
          </w:pPr>
        </w:pPrChange>
      </w:pPr>
      <w:ins w:id="1716" w:author="Author" w:date="2018-06-27T23:16:00Z">
        <w:r w:rsidRPr="00AC1342">
          <w:rPr>
            <w:rFonts w:asciiTheme="minorHAnsi" w:hAnsiTheme="minorHAnsi" w:cstheme="minorHAnsi"/>
            <w:rPrChange w:id="1717" w:author="Author" w:date="2018-06-28T15:41:00Z">
              <w:rPr>
                <w:highlight w:val="yellow"/>
              </w:rPr>
            </w:rPrChange>
          </w:rPr>
          <w:t xml:space="preserve">NOTE: The eugenol will now be in the combined </w:t>
        </w:r>
      </w:ins>
      <w:ins w:id="1718" w:author="Author" w:date="2018-06-27T23:18:00Z">
        <w:r w:rsidRPr="00AC1342">
          <w:rPr>
            <w:rFonts w:asciiTheme="minorHAnsi" w:hAnsiTheme="minorHAnsi" w:cstheme="minorHAnsi"/>
            <w:rPrChange w:id="1719" w:author="Author" w:date="2018-06-28T15:41:00Z">
              <w:rPr>
                <w:highlight w:val="yellow"/>
              </w:rPr>
            </w:rPrChange>
          </w:rPr>
          <w:t xml:space="preserve">organic </w:t>
        </w:r>
      </w:ins>
      <w:ins w:id="1720" w:author="Author" w:date="2018-06-27T23:16:00Z">
        <w:r w:rsidRPr="00AC1342">
          <w:rPr>
            <w:rFonts w:asciiTheme="minorHAnsi" w:hAnsiTheme="minorHAnsi" w:cstheme="minorHAnsi"/>
            <w:rPrChange w:id="1721" w:author="Author" w:date="2018-06-28T15:41:00Z">
              <w:rPr>
                <w:highlight w:val="yellow"/>
              </w:rPr>
            </w:rPrChange>
          </w:rPr>
          <w:t>(top) layers (organic solution B).</w:t>
        </w:r>
      </w:ins>
    </w:p>
    <w:p w14:paraId="3A827E0C" w14:textId="77777777" w:rsidR="0026026A" w:rsidRPr="00AC1342" w:rsidRDefault="0026026A" w:rsidP="003D3E4A">
      <w:pPr>
        <w:pStyle w:val="ListParagraph"/>
        <w:ind w:left="709" w:hanging="709"/>
        <w:rPr>
          <w:rFonts w:asciiTheme="minorHAnsi" w:hAnsiTheme="minorHAnsi" w:cstheme="minorHAnsi"/>
          <w:highlight w:val="yellow"/>
          <w:rPrChange w:id="1722" w:author="Author" w:date="2018-06-28T15:41:00Z">
            <w:rPr>
              <w:highlight w:val="yellow"/>
            </w:rPr>
          </w:rPrChange>
        </w:rPr>
      </w:pPr>
    </w:p>
    <w:p w14:paraId="3B2A6D8C" w14:textId="66836457" w:rsidR="0026026A" w:rsidRPr="00AC1342" w:rsidRDefault="0026026A">
      <w:pPr>
        <w:pStyle w:val="ListParagraph"/>
        <w:numPr>
          <w:ilvl w:val="2"/>
          <w:numId w:val="29"/>
        </w:numPr>
        <w:ind w:left="709" w:hanging="709"/>
        <w:rPr>
          <w:rFonts w:asciiTheme="minorHAnsi" w:hAnsiTheme="minorHAnsi" w:cstheme="minorHAnsi"/>
          <w:highlight w:val="yellow"/>
          <w:rPrChange w:id="1723" w:author="Author" w:date="2018-06-28T15:41:00Z">
            <w:rPr>
              <w:highlight w:val="yellow"/>
            </w:rPr>
          </w:rPrChange>
        </w:rPr>
        <w:pPrChange w:id="1724" w:author="Author" w:date="2018-06-28T15:44:00Z">
          <w:pPr>
            <w:pStyle w:val="ListParagraph"/>
            <w:numPr>
              <w:ilvl w:val="1"/>
              <w:numId w:val="29"/>
            </w:numPr>
            <w:ind w:left="0" w:hanging="432"/>
          </w:pPr>
        </w:pPrChange>
      </w:pPr>
      <w:del w:id="1725" w:author="Author" w:date="2018-06-27T23:16:00Z">
        <w:r w:rsidRPr="00AC1342" w:rsidDel="004F4BA9">
          <w:rPr>
            <w:rFonts w:asciiTheme="minorHAnsi" w:hAnsiTheme="minorHAnsi" w:cstheme="minorHAnsi"/>
            <w:highlight w:val="yellow"/>
            <w:rPrChange w:id="1726" w:author="Author" w:date="2018-06-28T15:41:00Z">
              <w:rPr>
                <w:highlight w:val="yellow"/>
              </w:rPr>
            </w:rPrChange>
          </w:rPr>
          <w:delText xml:space="preserve">Collect the organic layers in a 100-mL conical flask. </w:delText>
        </w:r>
        <w:commentRangeStart w:id="1727"/>
        <w:commentRangeStart w:id="1728"/>
        <w:r w:rsidRPr="00AC1342" w:rsidDel="004F4BA9">
          <w:rPr>
            <w:rFonts w:asciiTheme="minorHAnsi" w:hAnsiTheme="minorHAnsi" w:cstheme="minorHAnsi"/>
            <w:highlight w:val="yellow"/>
            <w:rPrChange w:id="1729" w:author="Author" w:date="2018-06-28T15:41:00Z">
              <w:rPr>
                <w:highlight w:val="yellow"/>
              </w:rPr>
            </w:rPrChange>
          </w:rPr>
          <w:delText xml:space="preserve">The eugenol will now be in the combined organic (top) layers (organic solution B).  </w:delText>
        </w:r>
        <w:commentRangeEnd w:id="1727"/>
        <w:r w:rsidR="00506273" w:rsidRPr="00AC1342" w:rsidDel="004F4BA9">
          <w:rPr>
            <w:rStyle w:val="CommentReference"/>
            <w:rFonts w:asciiTheme="minorHAnsi" w:hAnsiTheme="minorHAnsi" w:cstheme="minorHAnsi"/>
            <w:rPrChange w:id="1730" w:author="Author" w:date="2018-06-28T15:41:00Z">
              <w:rPr>
                <w:rStyle w:val="CommentReference"/>
              </w:rPr>
            </w:rPrChange>
          </w:rPr>
          <w:commentReference w:id="1727"/>
        </w:r>
      </w:del>
      <w:commentRangeEnd w:id="1728"/>
      <w:r w:rsidR="004F4BA9" w:rsidRPr="00AC1342">
        <w:rPr>
          <w:rStyle w:val="CommentReference"/>
          <w:rFonts w:asciiTheme="minorHAnsi" w:hAnsiTheme="minorHAnsi" w:cstheme="minorHAnsi"/>
          <w:rPrChange w:id="1731" w:author="Author" w:date="2018-06-28T15:41:00Z">
            <w:rPr>
              <w:rStyle w:val="CommentReference"/>
            </w:rPr>
          </w:rPrChange>
        </w:rPr>
        <w:commentReference w:id="1728"/>
      </w:r>
      <w:commentRangeStart w:id="1732"/>
      <w:commentRangeStart w:id="1733"/>
      <w:r w:rsidRPr="00AC1342">
        <w:rPr>
          <w:rFonts w:asciiTheme="minorHAnsi" w:hAnsiTheme="minorHAnsi" w:cstheme="minorHAnsi"/>
          <w:highlight w:val="yellow"/>
          <w:rPrChange w:id="1734" w:author="Author" w:date="2018-06-28T15:41:00Z">
            <w:rPr>
              <w:highlight w:val="yellow"/>
            </w:rPr>
          </w:rPrChange>
        </w:rPr>
        <w:t>Add MgSO</w:t>
      </w:r>
      <w:r w:rsidRPr="00AC1342">
        <w:rPr>
          <w:rFonts w:asciiTheme="minorHAnsi" w:hAnsiTheme="minorHAnsi" w:cstheme="minorHAnsi"/>
          <w:highlight w:val="yellow"/>
          <w:vertAlign w:val="subscript"/>
          <w:rPrChange w:id="1735" w:author="Author" w:date="2018-06-28T15:41:00Z">
            <w:rPr>
              <w:highlight w:val="yellow"/>
              <w:vertAlign w:val="subscript"/>
            </w:rPr>
          </w:rPrChange>
        </w:rPr>
        <w:t>4</w:t>
      </w:r>
      <w:r w:rsidRPr="00AC1342">
        <w:rPr>
          <w:rFonts w:asciiTheme="minorHAnsi" w:hAnsiTheme="minorHAnsi" w:cstheme="minorHAnsi"/>
          <w:highlight w:val="yellow"/>
          <w:rPrChange w:id="1736" w:author="Author" w:date="2018-06-28T15:41:00Z">
            <w:rPr>
              <w:highlight w:val="yellow"/>
            </w:rPr>
          </w:rPrChange>
        </w:rPr>
        <w:t xml:space="preserve"> to dry </w:t>
      </w:r>
      <w:del w:id="1737" w:author="Author" w:date="2018-06-27T23:17:00Z">
        <w:r w:rsidRPr="00AC1342" w:rsidDel="004F4BA9">
          <w:rPr>
            <w:rFonts w:asciiTheme="minorHAnsi" w:hAnsiTheme="minorHAnsi" w:cstheme="minorHAnsi"/>
            <w:highlight w:val="yellow"/>
            <w:rPrChange w:id="1738" w:author="Author" w:date="2018-06-28T15:41:00Z">
              <w:rPr>
                <w:highlight w:val="yellow"/>
              </w:rPr>
            </w:rPrChange>
          </w:rPr>
          <w:delText>this solution</w:delText>
        </w:r>
        <w:commentRangeEnd w:id="1732"/>
        <w:r w:rsidR="00506273" w:rsidRPr="00AC1342" w:rsidDel="004F4BA9">
          <w:rPr>
            <w:rStyle w:val="CommentReference"/>
            <w:rFonts w:asciiTheme="minorHAnsi" w:hAnsiTheme="minorHAnsi" w:cstheme="minorHAnsi"/>
            <w:rPrChange w:id="1739" w:author="Author" w:date="2018-06-28T15:41:00Z">
              <w:rPr>
                <w:rStyle w:val="CommentReference"/>
              </w:rPr>
            </w:rPrChange>
          </w:rPr>
          <w:commentReference w:id="1732"/>
        </w:r>
      </w:del>
      <w:commentRangeEnd w:id="1733"/>
      <w:r w:rsidR="004F4BA9" w:rsidRPr="00AC1342">
        <w:rPr>
          <w:rStyle w:val="CommentReference"/>
          <w:rFonts w:asciiTheme="minorHAnsi" w:hAnsiTheme="minorHAnsi" w:cstheme="minorHAnsi"/>
          <w:rPrChange w:id="1740" w:author="Author" w:date="2018-06-28T15:41:00Z">
            <w:rPr>
              <w:rStyle w:val="CommentReference"/>
            </w:rPr>
          </w:rPrChange>
        </w:rPr>
        <w:commentReference w:id="1733"/>
      </w:r>
      <w:ins w:id="1741" w:author="Author" w:date="2018-06-27T23:18:00Z">
        <w:r w:rsidR="004F4BA9" w:rsidRPr="00AC1342">
          <w:rPr>
            <w:rFonts w:asciiTheme="minorHAnsi" w:hAnsiTheme="minorHAnsi" w:cstheme="minorHAnsi"/>
            <w:highlight w:val="yellow"/>
            <w:rPrChange w:id="1742" w:author="Author" w:date="2018-06-28T15:41:00Z">
              <w:rPr>
                <w:highlight w:val="yellow"/>
              </w:rPr>
            </w:rPrChange>
          </w:rPr>
          <w:t>organic solution B</w:t>
        </w:r>
      </w:ins>
      <w:r w:rsidRPr="00AC1342">
        <w:rPr>
          <w:rFonts w:asciiTheme="minorHAnsi" w:hAnsiTheme="minorHAnsi" w:cstheme="minorHAnsi"/>
          <w:highlight w:val="yellow"/>
          <w:rPrChange w:id="1743" w:author="Author" w:date="2018-06-28T15:41:00Z">
            <w:rPr>
              <w:highlight w:val="yellow"/>
            </w:rPr>
          </w:rPrChange>
        </w:rPr>
        <w:t>.</w:t>
      </w:r>
    </w:p>
    <w:p w14:paraId="65B96FDF" w14:textId="77777777" w:rsidR="0026026A" w:rsidRPr="00AC1342" w:rsidRDefault="0026026A">
      <w:pPr>
        <w:ind w:left="709" w:hanging="709"/>
        <w:jc w:val="both"/>
        <w:rPr>
          <w:rFonts w:asciiTheme="minorHAnsi" w:hAnsiTheme="minorHAnsi" w:cstheme="minorHAnsi"/>
          <w:highlight w:val="yellow"/>
          <w:rPrChange w:id="1744" w:author="Author" w:date="2018-06-28T15:41:00Z">
            <w:rPr>
              <w:highlight w:val="yellow"/>
            </w:rPr>
          </w:rPrChange>
        </w:rPr>
        <w:pPrChange w:id="1745" w:author="Author" w:date="2018-06-28T15:44:00Z">
          <w:pPr>
            <w:ind w:left="709" w:hanging="709"/>
          </w:pPr>
        </w:pPrChange>
      </w:pPr>
    </w:p>
    <w:p w14:paraId="160599F4" w14:textId="3AF6832B" w:rsidR="0026026A" w:rsidRPr="00AC1342" w:rsidRDefault="0026026A">
      <w:pPr>
        <w:pStyle w:val="ListParagraph"/>
        <w:numPr>
          <w:ilvl w:val="2"/>
          <w:numId w:val="29"/>
        </w:numPr>
        <w:ind w:left="709" w:hanging="709"/>
        <w:rPr>
          <w:rFonts w:asciiTheme="minorHAnsi" w:hAnsiTheme="minorHAnsi" w:cstheme="minorHAnsi"/>
          <w:highlight w:val="yellow"/>
          <w:rPrChange w:id="1746" w:author="Author" w:date="2018-06-28T15:41:00Z">
            <w:rPr>
              <w:highlight w:val="yellow"/>
            </w:rPr>
          </w:rPrChange>
        </w:rPr>
        <w:pPrChange w:id="1747" w:author="Author" w:date="2018-06-28T15:44:00Z">
          <w:pPr>
            <w:pStyle w:val="ListParagraph"/>
            <w:numPr>
              <w:ilvl w:val="1"/>
              <w:numId w:val="29"/>
            </w:numPr>
            <w:ind w:left="0" w:hanging="432"/>
          </w:pPr>
        </w:pPrChange>
      </w:pPr>
      <w:r w:rsidRPr="00AC1342">
        <w:rPr>
          <w:rFonts w:asciiTheme="minorHAnsi" w:hAnsiTheme="minorHAnsi" w:cstheme="minorHAnsi"/>
          <w:highlight w:val="yellow"/>
          <w:rPrChange w:id="1748" w:author="Author" w:date="2018-06-28T15:41:00Z">
            <w:rPr>
              <w:highlight w:val="yellow"/>
            </w:rPr>
          </w:rPrChange>
        </w:rPr>
        <w:t xml:space="preserve">Filter </w:t>
      </w:r>
      <w:ins w:id="1749" w:author="Author" w:date="2018-06-27T23:18:00Z">
        <w:r w:rsidR="004F4BA9" w:rsidRPr="00AC1342">
          <w:rPr>
            <w:rFonts w:asciiTheme="minorHAnsi" w:hAnsiTheme="minorHAnsi" w:cstheme="minorHAnsi"/>
            <w:highlight w:val="yellow"/>
            <w:rPrChange w:id="1750" w:author="Author" w:date="2018-06-28T15:41:00Z">
              <w:rPr>
                <w:highlight w:val="yellow"/>
              </w:rPr>
            </w:rPrChange>
          </w:rPr>
          <w:t xml:space="preserve">organic solution B </w:t>
        </w:r>
      </w:ins>
      <w:del w:id="1751" w:author="Author" w:date="2018-06-27T23:18:00Z">
        <w:r w:rsidRPr="00AC1342" w:rsidDel="004F4BA9">
          <w:rPr>
            <w:rFonts w:asciiTheme="minorHAnsi" w:hAnsiTheme="minorHAnsi" w:cstheme="minorHAnsi"/>
            <w:highlight w:val="yellow"/>
            <w:rPrChange w:id="1752" w:author="Author" w:date="2018-06-28T15:41:00Z">
              <w:rPr>
                <w:highlight w:val="yellow"/>
              </w:rPr>
            </w:rPrChange>
          </w:rPr>
          <w:delText xml:space="preserve">the ensuing mixture solution </w:delText>
        </w:r>
      </w:del>
      <w:r w:rsidRPr="00AC1342">
        <w:rPr>
          <w:rFonts w:asciiTheme="minorHAnsi" w:hAnsiTheme="minorHAnsi" w:cstheme="minorHAnsi"/>
          <w:highlight w:val="yellow"/>
          <w:rPrChange w:id="1753" w:author="Author" w:date="2018-06-28T15:41:00Z">
            <w:rPr>
              <w:highlight w:val="yellow"/>
            </w:rPr>
          </w:rPrChange>
        </w:rPr>
        <w:t>through fluted filter paper into a pre-weighed 250-mL round-bottom flask.</w:t>
      </w:r>
      <w:ins w:id="1754" w:author="Author" w:date="2018-06-27T23:18:00Z">
        <w:r w:rsidR="004F4BA9" w:rsidRPr="00AC1342">
          <w:rPr>
            <w:rFonts w:asciiTheme="minorHAnsi" w:hAnsiTheme="minorHAnsi" w:cstheme="minorHAnsi"/>
            <w:highlight w:val="yellow"/>
            <w:rPrChange w:id="1755" w:author="Author" w:date="2018-06-28T15:41:00Z">
              <w:rPr>
                <w:highlight w:val="yellow"/>
              </w:rPr>
            </w:rPrChange>
          </w:rPr>
          <w:t xml:space="preserve">  Discard the solid </w:t>
        </w:r>
      </w:ins>
      <w:ins w:id="1756" w:author="Author" w:date="2018-06-27T23:19:00Z">
        <w:r w:rsidR="004F4BA9" w:rsidRPr="00AC1342">
          <w:rPr>
            <w:rFonts w:asciiTheme="minorHAnsi" w:hAnsiTheme="minorHAnsi" w:cstheme="minorHAnsi"/>
            <w:highlight w:val="yellow"/>
            <w:rPrChange w:id="1757" w:author="Author" w:date="2018-06-28T15:41:00Z">
              <w:rPr>
                <w:highlight w:val="yellow"/>
              </w:rPr>
            </w:rPrChange>
          </w:rPr>
          <w:t>residue (hydrate</w:t>
        </w:r>
      </w:ins>
      <w:ins w:id="1758" w:author="Author" w:date="2018-06-28T08:33:00Z">
        <w:r w:rsidR="00F67FDD" w:rsidRPr="00AC1342">
          <w:rPr>
            <w:rFonts w:asciiTheme="minorHAnsi" w:hAnsiTheme="minorHAnsi" w:cstheme="minorHAnsi"/>
            <w:highlight w:val="yellow"/>
            <w:rPrChange w:id="1759" w:author="Author" w:date="2018-06-28T15:41:00Z">
              <w:rPr>
                <w:highlight w:val="yellow"/>
              </w:rPr>
            </w:rPrChange>
          </w:rPr>
          <w:t>d</w:t>
        </w:r>
      </w:ins>
      <w:ins w:id="1760" w:author="Author" w:date="2018-06-27T23:19:00Z">
        <w:r w:rsidR="004F4BA9" w:rsidRPr="00AC1342">
          <w:rPr>
            <w:rFonts w:asciiTheme="minorHAnsi" w:hAnsiTheme="minorHAnsi" w:cstheme="minorHAnsi"/>
            <w:highlight w:val="yellow"/>
            <w:rPrChange w:id="1761" w:author="Author" w:date="2018-06-28T15:41:00Z">
              <w:rPr>
                <w:highlight w:val="yellow"/>
              </w:rPr>
            </w:rPrChange>
          </w:rPr>
          <w:t xml:space="preserve"> MgSO</w:t>
        </w:r>
        <w:r w:rsidR="004F4BA9" w:rsidRPr="00AC1342">
          <w:rPr>
            <w:rFonts w:asciiTheme="minorHAnsi" w:hAnsiTheme="minorHAnsi" w:cstheme="minorHAnsi"/>
            <w:highlight w:val="yellow"/>
            <w:vertAlign w:val="subscript"/>
            <w:rPrChange w:id="1762" w:author="Author" w:date="2018-06-28T15:41:00Z">
              <w:rPr>
                <w:highlight w:val="yellow"/>
              </w:rPr>
            </w:rPrChange>
          </w:rPr>
          <w:t>4</w:t>
        </w:r>
        <w:r w:rsidR="004F4BA9" w:rsidRPr="00AC1342">
          <w:rPr>
            <w:rFonts w:asciiTheme="minorHAnsi" w:hAnsiTheme="minorHAnsi" w:cstheme="minorHAnsi"/>
            <w:highlight w:val="yellow"/>
            <w:rPrChange w:id="1763" w:author="Author" w:date="2018-06-28T15:41:00Z">
              <w:rPr>
                <w:highlight w:val="yellow"/>
              </w:rPr>
            </w:rPrChange>
          </w:rPr>
          <w:t>) in the waste.</w:t>
        </w:r>
      </w:ins>
    </w:p>
    <w:p w14:paraId="6FEFD43E" w14:textId="77777777" w:rsidR="0026026A" w:rsidRPr="00AC1342" w:rsidRDefault="0026026A">
      <w:pPr>
        <w:ind w:left="709" w:hanging="709"/>
        <w:jc w:val="both"/>
        <w:rPr>
          <w:rFonts w:asciiTheme="minorHAnsi" w:hAnsiTheme="minorHAnsi" w:cstheme="minorHAnsi"/>
          <w:highlight w:val="yellow"/>
          <w:rPrChange w:id="1764" w:author="Author" w:date="2018-06-28T15:41:00Z">
            <w:rPr>
              <w:highlight w:val="yellow"/>
            </w:rPr>
          </w:rPrChange>
        </w:rPr>
        <w:pPrChange w:id="1765" w:author="Author" w:date="2018-06-28T15:44:00Z">
          <w:pPr>
            <w:ind w:left="709" w:hanging="709"/>
          </w:pPr>
        </w:pPrChange>
      </w:pPr>
    </w:p>
    <w:p w14:paraId="3FC4BAAC" w14:textId="3A3EA413" w:rsidR="00BC325A" w:rsidRPr="00AC1342" w:rsidRDefault="0026026A">
      <w:pPr>
        <w:pStyle w:val="ListParagraph"/>
        <w:numPr>
          <w:ilvl w:val="2"/>
          <w:numId w:val="29"/>
        </w:numPr>
        <w:ind w:left="709" w:hanging="709"/>
        <w:rPr>
          <w:rFonts w:asciiTheme="minorHAnsi" w:hAnsiTheme="minorHAnsi" w:cstheme="minorHAnsi"/>
          <w:highlight w:val="yellow"/>
          <w:rPrChange w:id="1766" w:author="Author" w:date="2018-06-28T15:41:00Z">
            <w:rPr>
              <w:highlight w:val="yellow"/>
            </w:rPr>
          </w:rPrChange>
        </w:rPr>
        <w:pPrChange w:id="1767" w:author="Author" w:date="2018-06-28T15:44:00Z">
          <w:pPr>
            <w:pStyle w:val="ListParagraph"/>
            <w:numPr>
              <w:ilvl w:val="1"/>
              <w:numId w:val="29"/>
            </w:numPr>
            <w:ind w:left="0" w:hanging="432"/>
          </w:pPr>
        </w:pPrChange>
      </w:pPr>
      <w:r w:rsidRPr="00AC1342">
        <w:rPr>
          <w:rFonts w:asciiTheme="minorHAnsi" w:hAnsiTheme="minorHAnsi" w:cstheme="minorHAnsi"/>
          <w:highlight w:val="yellow"/>
          <w:rPrChange w:id="1768" w:author="Author" w:date="2018-06-28T15:41:00Z">
            <w:rPr>
              <w:highlight w:val="yellow"/>
            </w:rPr>
          </w:rPrChange>
        </w:rPr>
        <w:t xml:space="preserve">Remove the solvent </w:t>
      </w:r>
      <w:ins w:id="1769" w:author="Author" w:date="2018-06-27T23:20:00Z">
        <w:r w:rsidR="004F4BA9" w:rsidRPr="00AC1342">
          <w:rPr>
            <w:rFonts w:asciiTheme="minorHAnsi" w:hAnsiTheme="minorHAnsi" w:cstheme="minorHAnsi"/>
            <w:highlight w:val="yellow"/>
            <w:rPrChange w:id="1770" w:author="Author" w:date="2018-06-28T15:41:00Z">
              <w:rPr>
                <w:highlight w:val="yellow"/>
              </w:rPr>
            </w:rPrChange>
          </w:rPr>
          <w:t xml:space="preserve">from the round-bottom flask </w:t>
        </w:r>
      </w:ins>
      <w:r w:rsidRPr="00AC1342">
        <w:rPr>
          <w:rFonts w:asciiTheme="minorHAnsi" w:hAnsiTheme="minorHAnsi" w:cstheme="minorHAnsi"/>
          <w:highlight w:val="yellow"/>
          <w:rPrChange w:id="1771" w:author="Author" w:date="2018-06-28T15:41:00Z">
            <w:rPr>
              <w:highlight w:val="yellow"/>
            </w:rPr>
          </w:rPrChange>
        </w:rPr>
        <w:t xml:space="preserve">using a rotary evaporator (water bath temperature: 60 °C, vacuum pressure: 350 mbar). </w:t>
      </w:r>
    </w:p>
    <w:p w14:paraId="482FDDFF" w14:textId="77777777" w:rsidR="00BC325A" w:rsidRPr="00AC1342" w:rsidRDefault="00BC325A" w:rsidP="003D3E4A">
      <w:pPr>
        <w:pStyle w:val="ListParagraph"/>
        <w:ind w:left="709" w:hanging="709"/>
        <w:rPr>
          <w:rFonts w:asciiTheme="minorHAnsi" w:hAnsiTheme="minorHAnsi" w:cstheme="minorHAnsi"/>
          <w:rPrChange w:id="1772" w:author="Author" w:date="2018-06-28T15:41:00Z">
            <w:rPr/>
          </w:rPrChange>
        </w:rPr>
      </w:pPr>
    </w:p>
    <w:p w14:paraId="5EAE4DFA" w14:textId="5D61B820" w:rsidR="0026026A" w:rsidRPr="00AC1342" w:rsidRDefault="0026026A">
      <w:pPr>
        <w:pStyle w:val="ListParagraph"/>
        <w:numPr>
          <w:ilvl w:val="2"/>
          <w:numId w:val="29"/>
        </w:numPr>
        <w:ind w:left="709" w:hanging="709"/>
        <w:rPr>
          <w:rFonts w:asciiTheme="minorHAnsi" w:hAnsiTheme="minorHAnsi" w:cstheme="minorHAnsi"/>
          <w:rPrChange w:id="1773" w:author="Author" w:date="2018-06-28T15:41:00Z">
            <w:rPr/>
          </w:rPrChange>
        </w:rPr>
        <w:pPrChange w:id="1774" w:author="Author" w:date="2018-06-28T15:44:00Z">
          <w:pPr>
            <w:pStyle w:val="ListParagraph"/>
            <w:numPr>
              <w:ilvl w:val="1"/>
              <w:numId w:val="29"/>
            </w:numPr>
            <w:ind w:left="0" w:hanging="432"/>
          </w:pPr>
        </w:pPrChange>
      </w:pPr>
      <w:r w:rsidRPr="00AC1342">
        <w:rPr>
          <w:rFonts w:asciiTheme="minorHAnsi" w:hAnsiTheme="minorHAnsi" w:cstheme="minorHAnsi"/>
          <w:rPrChange w:id="1775" w:author="Author" w:date="2018-06-28T15:41:00Z">
            <w:rPr/>
          </w:rPrChange>
        </w:rPr>
        <w:t xml:space="preserve">Add diethyl ether (5 mL) to the </w:t>
      </w:r>
      <w:r w:rsidR="00BC325A" w:rsidRPr="00AC1342">
        <w:rPr>
          <w:rFonts w:asciiTheme="minorHAnsi" w:hAnsiTheme="minorHAnsi" w:cstheme="minorHAnsi"/>
          <w:rPrChange w:id="1776" w:author="Author" w:date="2018-06-28T15:41:00Z">
            <w:rPr/>
          </w:rPrChange>
        </w:rPr>
        <w:t xml:space="preserve">ensuing sample in the </w:t>
      </w:r>
      <w:r w:rsidRPr="00AC1342">
        <w:rPr>
          <w:rFonts w:asciiTheme="minorHAnsi" w:hAnsiTheme="minorHAnsi" w:cstheme="minorHAnsi"/>
          <w:rPrChange w:id="1777" w:author="Author" w:date="2018-06-28T15:41:00Z">
            <w:rPr/>
          </w:rPrChange>
        </w:rPr>
        <w:t>round-bottom flask and transfer the purified eugenol into an unlabeled, pre-weighed vial using a funnel.</w:t>
      </w:r>
    </w:p>
    <w:p w14:paraId="5FF2489C" w14:textId="77777777" w:rsidR="0026026A" w:rsidRPr="00AC1342" w:rsidRDefault="0026026A">
      <w:pPr>
        <w:ind w:left="709" w:hanging="709"/>
        <w:jc w:val="both"/>
        <w:rPr>
          <w:rFonts w:asciiTheme="minorHAnsi" w:hAnsiTheme="minorHAnsi" w:cstheme="minorHAnsi"/>
          <w:rPrChange w:id="1778" w:author="Author" w:date="2018-06-28T15:41:00Z">
            <w:rPr/>
          </w:rPrChange>
        </w:rPr>
        <w:pPrChange w:id="1779" w:author="Author" w:date="2018-06-28T15:44:00Z">
          <w:pPr>
            <w:ind w:left="709" w:hanging="709"/>
          </w:pPr>
        </w:pPrChange>
      </w:pPr>
    </w:p>
    <w:p w14:paraId="6CD86BE0" w14:textId="77777777" w:rsidR="0026026A" w:rsidRPr="00AC1342" w:rsidRDefault="0026026A">
      <w:pPr>
        <w:pStyle w:val="ListParagraph"/>
        <w:numPr>
          <w:ilvl w:val="2"/>
          <w:numId w:val="29"/>
        </w:numPr>
        <w:ind w:left="709" w:hanging="709"/>
        <w:rPr>
          <w:rFonts w:asciiTheme="minorHAnsi" w:hAnsiTheme="minorHAnsi" w:cstheme="minorHAnsi"/>
          <w:rPrChange w:id="1780" w:author="Author" w:date="2018-06-28T15:41:00Z">
            <w:rPr/>
          </w:rPrChange>
        </w:rPr>
        <w:pPrChange w:id="1781" w:author="Author" w:date="2018-06-28T15:44:00Z">
          <w:pPr>
            <w:pStyle w:val="ListParagraph"/>
            <w:numPr>
              <w:ilvl w:val="1"/>
              <w:numId w:val="29"/>
            </w:numPr>
            <w:ind w:left="0" w:hanging="432"/>
          </w:pPr>
        </w:pPrChange>
      </w:pPr>
      <w:r w:rsidRPr="00AC1342">
        <w:rPr>
          <w:rFonts w:asciiTheme="minorHAnsi" w:hAnsiTheme="minorHAnsi" w:cstheme="minorHAnsi"/>
          <w:rPrChange w:id="1782" w:author="Author" w:date="2018-06-28T15:41:00Z">
            <w:rPr/>
          </w:rPrChange>
        </w:rPr>
        <w:t>Rinse the flask with further diethyl ether (5 mL) into the vial. Evaporate the solvent using a rotary evaporator (water bath temperature: 50 °C, vacuum pressure 800 mbar) with a vial attachment. Record the yield and label the vial appropriately.</w:t>
      </w:r>
    </w:p>
    <w:p w14:paraId="45AF5D19" w14:textId="77777777" w:rsidR="0026026A" w:rsidRPr="00AC1342" w:rsidRDefault="0026026A">
      <w:pPr>
        <w:ind w:left="709" w:hanging="709"/>
        <w:jc w:val="both"/>
        <w:rPr>
          <w:rFonts w:asciiTheme="minorHAnsi" w:hAnsiTheme="minorHAnsi" w:cstheme="minorHAnsi"/>
          <w:rPrChange w:id="1783" w:author="Author" w:date="2018-06-28T15:41:00Z">
            <w:rPr/>
          </w:rPrChange>
        </w:rPr>
        <w:pPrChange w:id="1784" w:author="Author" w:date="2018-06-28T15:44:00Z">
          <w:pPr>
            <w:ind w:left="709" w:hanging="709"/>
          </w:pPr>
        </w:pPrChange>
      </w:pPr>
    </w:p>
    <w:p w14:paraId="73935122" w14:textId="77777777" w:rsidR="0026026A" w:rsidRPr="00AC1342" w:rsidRDefault="0026026A">
      <w:pPr>
        <w:pStyle w:val="ListParagraph"/>
        <w:numPr>
          <w:ilvl w:val="2"/>
          <w:numId w:val="29"/>
        </w:numPr>
        <w:ind w:left="709" w:hanging="709"/>
        <w:rPr>
          <w:rFonts w:asciiTheme="minorHAnsi" w:hAnsiTheme="minorHAnsi" w:cstheme="minorHAnsi"/>
          <w:rPrChange w:id="1785" w:author="Author" w:date="2018-06-28T15:41:00Z">
            <w:rPr/>
          </w:rPrChange>
        </w:rPr>
        <w:pPrChange w:id="1786" w:author="Author" w:date="2018-06-28T15:44:00Z">
          <w:pPr>
            <w:pStyle w:val="ListParagraph"/>
            <w:numPr>
              <w:ilvl w:val="1"/>
              <w:numId w:val="29"/>
            </w:numPr>
            <w:ind w:left="0" w:hanging="432"/>
          </w:pPr>
        </w:pPrChange>
      </w:pPr>
      <w:r w:rsidRPr="00AC1342">
        <w:rPr>
          <w:rFonts w:asciiTheme="minorHAnsi" w:hAnsiTheme="minorHAnsi" w:cstheme="minorHAnsi"/>
          <w:rPrChange w:id="1787" w:author="Author" w:date="2018-06-28T15:41:00Z">
            <w:rPr/>
          </w:rPrChange>
        </w:rPr>
        <w:t>Analyze organic solution A, organic solution B, pure eugenol TLC reference and acetyleugenol TLC reference by TLC using the optimized TLC solvent ratio identified in the previous session.</w:t>
      </w:r>
    </w:p>
    <w:p w14:paraId="122C689B" w14:textId="77777777" w:rsidR="000C19B2" w:rsidRPr="00AC1342" w:rsidRDefault="000C19B2" w:rsidP="003D3E4A">
      <w:pPr>
        <w:pStyle w:val="ListParagraph"/>
        <w:ind w:left="0"/>
        <w:rPr>
          <w:rFonts w:asciiTheme="minorHAnsi" w:hAnsiTheme="minorHAnsi" w:cstheme="minorHAnsi"/>
          <w:rPrChange w:id="1788" w:author="Author" w:date="2018-06-28T15:41:00Z">
            <w:rPr/>
          </w:rPrChange>
        </w:rPr>
      </w:pPr>
    </w:p>
    <w:p w14:paraId="759C895F" w14:textId="055D9244" w:rsidR="0026026A" w:rsidRPr="00AC1342" w:rsidRDefault="000C19B2" w:rsidP="003D3E4A">
      <w:pPr>
        <w:pStyle w:val="ListParagraph"/>
        <w:ind w:left="709"/>
        <w:rPr>
          <w:rFonts w:asciiTheme="minorHAnsi" w:hAnsiTheme="minorHAnsi" w:cstheme="minorHAnsi"/>
          <w:rPrChange w:id="1789" w:author="Author" w:date="2018-06-28T15:41:00Z">
            <w:rPr/>
          </w:rPrChange>
        </w:rPr>
      </w:pPr>
      <w:r w:rsidRPr="00AC1342">
        <w:rPr>
          <w:rFonts w:asciiTheme="minorHAnsi" w:hAnsiTheme="minorHAnsi" w:cstheme="minorHAnsi"/>
          <w:rPrChange w:id="1790" w:author="Author" w:date="2018-06-28T15:41:00Z">
            <w:rPr/>
          </w:rPrChange>
        </w:rPr>
        <w:t>Note</w:t>
      </w:r>
      <w:r w:rsidR="0026026A" w:rsidRPr="00AC1342">
        <w:rPr>
          <w:rFonts w:asciiTheme="minorHAnsi" w:hAnsiTheme="minorHAnsi" w:cstheme="minorHAnsi"/>
          <w:rPrChange w:id="1791" w:author="Author" w:date="2018-06-28T15:41:00Z">
            <w:rPr/>
          </w:rPrChange>
        </w:rPr>
        <w:t>:</w:t>
      </w:r>
      <w:r w:rsidR="0026026A" w:rsidRPr="00AC1342">
        <w:rPr>
          <w:rFonts w:asciiTheme="minorHAnsi" w:hAnsiTheme="minorHAnsi" w:cstheme="minorHAnsi"/>
          <w:b/>
          <w:rPrChange w:id="1792" w:author="Author" w:date="2018-06-28T15:41:00Z">
            <w:rPr>
              <w:b/>
            </w:rPr>
          </w:rPrChange>
        </w:rPr>
        <w:t xml:space="preserve"> </w:t>
      </w:r>
      <w:r w:rsidR="0026026A" w:rsidRPr="00AC1342">
        <w:rPr>
          <w:rFonts w:asciiTheme="minorHAnsi" w:hAnsiTheme="minorHAnsi" w:cstheme="minorHAnsi"/>
          <w:rPrChange w:id="1793" w:author="Author" w:date="2018-06-28T15:41:00Z">
            <w:rPr/>
          </w:rPrChange>
        </w:rPr>
        <w:t xml:space="preserve">Aqueous solutions can be poured down the sink for disposal.  Hexane and ether waste should be disposed of in the </w:t>
      </w:r>
      <w:del w:id="1794" w:author="Author" w:date="2018-06-28T17:55:00Z">
        <w:r w:rsidR="0026026A" w:rsidRPr="00AC1342" w:rsidDel="00D13FFC">
          <w:rPr>
            <w:rFonts w:asciiTheme="minorHAnsi" w:hAnsiTheme="minorHAnsi" w:cstheme="minorHAnsi"/>
            <w:rPrChange w:id="1795" w:author="Author" w:date="2018-06-28T15:41:00Z">
              <w:rPr/>
            </w:rPrChange>
          </w:rPr>
          <w:delText>Non</w:delText>
        </w:r>
      </w:del>
      <w:ins w:id="1796" w:author="Author" w:date="2018-06-28T17:55:00Z">
        <w:r w:rsidR="00D13FFC">
          <w:rPr>
            <w:rFonts w:asciiTheme="minorHAnsi" w:hAnsiTheme="minorHAnsi" w:cstheme="minorHAnsi"/>
          </w:rPr>
          <w:t>n</w:t>
        </w:r>
        <w:r w:rsidR="00D13FFC" w:rsidRPr="00AC1342">
          <w:rPr>
            <w:rFonts w:asciiTheme="minorHAnsi" w:hAnsiTheme="minorHAnsi" w:cstheme="minorHAnsi"/>
            <w:rPrChange w:id="1797" w:author="Author" w:date="2018-06-28T15:41:00Z">
              <w:rPr/>
            </w:rPrChange>
          </w:rPr>
          <w:t>on</w:t>
        </w:r>
      </w:ins>
      <w:r w:rsidR="0026026A" w:rsidRPr="00AC1342">
        <w:rPr>
          <w:rFonts w:asciiTheme="minorHAnsi" w:hAnsiTheme="minorHAnsi" w:cstheme="minorHAnsi"/>
          <w:rPrChange w:id="1798" w:author="Author" w:date="2018-06-28T15:41:00Z">
            <w:rPr/>
          </w:rPrChange>
        </w:rPr>
        <w:t>-chlorinated organic waste bottles.</w:t>
      </w:r>
    </w:p>
    <w:p w14:paraId="27BDA7B1" w14:textId="77777777" w:rsidR="004669D0" w:rsidRPr="00AC1342" w:rsidRDefault="004669D0">
      <w:pPr>
        <w:jc w:val="both"/>
        <w:rPr>
          <w:rFonts w:asciiTheme="minorHAnsi" w:hAnsiTheme="minorHAnsi" w:cstheme="minorHAnsi"/>
          <w:rPrChange w:id="1799" w:author="Author" w:date="2018-06-28T15:41:00Z">
            <w:rPr>
              <w:rFonts w:cstheme="minorHAnsi"/>
            </w:rPr>
          </w:rPrChange>
        </w:rPr>
        <w:pPrChange w:id="1800" w:author="Author" w:date="2018-06-28T15:44:00Z">
          <w:pPr/>
        </w:pPrChange>
      </w:pPr>
    </w:p>
    <w:p w14:paraId="757F67E8" w14:textId="2B7B819D" w:rsidR="007A4DD6" w:rsidRPr="00AC1342" w:rsidRDefault="004669D0">
      <w:pPr>
        <w:pStyle w:val="ListParagraph"/>
        <w:numPr>
          <w:ilvl w:val="0"/>
          <w:numId w:val="32"/>
        </w:numPr>
        <w:tabs>
          <w:tab w:val="left" w:pos="2040"/>
        </w:tabs>
        <w:ind w:left="426" w:hanging="426"/>
        <w:rPr>
          <w:rFonts w:asciiTheme="minorHAnsi" w:hAnsiTheme="minorHAnsi" w:cstheme="minorHAnsi"/>
          <w:b/>
          <w:highlight w:val="yellow"/>
          <w:rPrChange w:id="1801" w:author="Author" w:date="2018-06-28T15:41:00Z">
            <w:rPr>
              <w:rFonts w:cstheme="minorHAnsi"/>
              <w:b/>
              <w:highlight w:val="yellow"/>
            </w:rPr>
          </w:rPrChange>
        </w:rPr>
        <w:pPrChange w:id="1802" w:author="Author" w:date="2018-06-28T15:44:00Z">
          <w:pPr>
            <w:tabs>
              <w:tab w:val="left" w:pos="2040"/>
            </w:tabs>
          </w:pPr>
        </w:pPrChange>
      </w:pPr>
      <w:del w:id="1803" w:author="Author" w:date="2018-06-27T17:39:00Z">
        <w:r w:rsidRPr="00AC1342" w:rsidDel="00A316CB">
          <w:rPr>
            <w:rFonts w:asciiTheme="minorHAnsi" w:hAnsiTheme="minorHAnsi" w:cstheme="minorHAnsi"/>
            <w:b/>
            <w:color w:val="auto"/>
            <w:highlight w:val="yellow"/>
            <w:rPrChange w:id="1804" w:author="Author" w:date="2018-06-28T15:41:00Z">
              <w:rPr>
                <w:rFonts w:cstheme="minorHAnsi"/>
                <w:b/>
                <w:highlight w:val="yellow"/>
              </w:rPr>
            </w:rPrChange>
          </w:rPr>
          <w:delText>Part B</w:delText>
        </w:r>
        <w:r w:rsidR="00217A33" w:rsidRPr="00AC1342" w:rsidDel="00A316CB">
          <w:rPr>
            <w:rFonts w:asciiTheme="minorHAnsi" w:hAnsiTheme="minorHAnsi" w:cstheme="minorHAnsi"/>
            <w:b/>
            <w:color w:val="auto"/>
            <w:highlight w:val="yellow"/>
            <w:rPrChange w:id="1805" w:author="Author" w:date="2018-06-28T15:41:00Z">
              <w:rPr>
                <w:rFonts w:cstheme="minorHAnsi"/>
                <w:b/>
                <w:highlight w:val="yellow"/>
              </w:rPr>
            </w:rPrChange>
          </w:rPr>
          <w:delText xml:space="preserve"> – </w:delText>
        </w:r>
      </w:del>
      <w:r w:rsidR="00323100" w:rsidRPr="00AC1342">
        <w:rPr>
          <w:rFonts w:asciiTheme="minorHAnsi" w:hAnsiTheme="minorHAnsi" w:cstheme="minorHAnsi"/>
          <w:b/>
          <w:color w:val="auto"/>
          <w:highlight w:val="yellow"/>
          <w:rPrChange w:id="1806" w:author="Author" w:date="2018-06-28T15:41:00Z">
            <w:rPr>
              <w:rFonts w:cstheme="minorHAnsi"/>
              <w:b/>
              <w:highlight w:val="yellow"/>
            </w:rPr>
          </w:rPrChange>
        </w:rPr>
        <w:t xml:space="preserve">PHWE of </w:t>
      </w:r>
      <w:r w:rsidR="00323100" w:rsidRPr="00AC1342">
        <w:rPr>
          <w:rFonts w:asciiTheme="minorHAnsi" w:hAnsiTheme="minorHAnsi" w:cstheme="minorHAnsi"/>
          <w:b/>
          <w:i/>
          <w:color w:val="auto"/>
          <w:highlight w:val="yellow"/>
          <w:rPrChange w:id="1807" w:author="Author" w:date="2018-06-28T15:41:00Z">
            <w:rPr>
              <w:rFonts w:cstheme="minorHAnsi"/>
              <w:b/>
              <w:i/>
              <w:highlight w:val="yellow"/>
            </w:rPr>
          </w:rPrChange>
        </w:rPr>
        <w:t xml:space="preserve">Correa </w:t>
      </w:r>
      <w:proofErr w:type="spellStart"/>
      <w:r w:rsidR="00323100" w:rsidRPr="00AC1342">
        <w:rPr>
          <w:rFonts w:asciiTheme="minorHAnsi" w:hAnsiTheme="minorHAnsi" w:cstheme="minorHAnsi"/>
          <w:b/>
          <w:i/>
          <w:color w:val="auto"/>
          <w:highlight w:val="yellow"/>
          <w:rPrChange w:id="1808" w:author="Author" w:date="2018-06-28T15:41:00Z">
            <w:rPr>
              <w:rFonts w:cstheme="minorHAnsi"/>
              <w:b/>
              <w:i/>
              <w:highlight w:val="yellow"/>
            </w:rPr>
          </w:rPrChange>
        </w:rPr>
        <w:t>reflexa</w:t>
      </w:r>
      <w:proofErr w:type="spellEnd"/>
      <w:r w:rsidR="00323100" w:rsidRPr="00AC1342">
        <w:rPr>
          <w:rFonts w:asciiTheme="minorHAnsi" w:hAnsiTheme="minorHAnsi" w:cstheme="minorHAnsi"/>
          <w:b/>
          <w:color w:val="auto"/>
          <w:highlight w:val="yellow"/>
          <w:rPrChange w:id="1809" w:author="Author" w:date="2018-06-28T15:41:00Z">
            <w:rPr>
              <w:rFonts w:cstheme="minorHAnsi"/>
              <w:b/>
              <w:highlight w:val="yellow"/>
            </w:rPr>
          </w:rPrChange>
        </w:rPr>
        <w:t xml:space="preserve">: isolation of </w:t>
      </w:r>
      <w:proofErr w:type="spellStart"/>
      <w:r w:rsidR="00323100" w:rsidRPr="00AC1342">
        <w:rPr>
          <w:rFonts w:asciiTheme="minorHAnsi" w:hAnsiTheme="minorHAnsi" w:cstheme="minorHAnsi"/>
          <w:b/>
          <w:color w:val="auto"/>
          <w:highlight w:val="yellow"/>
          <w:rPrChange w:id="1810" w:author="Author" w:date="2018-06-28T15:41:00Z">
            <w:rPr>
              <w:rFonts w:cstheme="minorHAnsi"/>
              <w:b/>
              <w:highlight w:val="yellow"/>
            </w:rPr>
          </w:rPrChange>
        </w:rPr>
        <w:t>seselin</w:t>
      </w:r>
      <w:proofErr w:type="spellEnd"/>
      <w:r w:rsidR="00323100" w:rsidRPr="00AC1342">
        <w:rPr>
          <w:rFonts w:asciiTheme="minorHAnsi" w:hAnsiTheme="minorHAnsi" w:cstheme="minorHAnsi"/>
          <w:b/>
          <w:color w:val="auto"/>
          <w:highlight w:val="yellow"/>
          <w:rPrChange w:id="1811" w:author="Author" w:date="2018-06-28T15:41:00Z">
            <w:rPr>
              <w:rFonts w:cstheme="minorHAnsi"/>
              <w:b/>
              <w:highlight w:val="yellow"/>
            </w:rPr>
          </w:rPrChange>
        </w:rPr>
        <w:t xml:space="preserve"> and (+)-</w:t>
      </w:r>
      <w:proofErr w:type="spellStart"/>
      <w:r w:rsidR="00323100" w:rsidRPr="00AC1342">
        <w:rPr>
          <w:rFonts w:asciiTheme="minorHAnsi" w:hAnsiTheme="minorHAnsi" w:cstheme="minorHAnsi"/>
          <w:b/>
          <w:color w:val="auto"/>
          <w:highlight w:val="yellow"/>
          <w:rPrChange w:id="1812" w:author="Author" w:date="2018-06-28T15:41:00Z">
            <w:rPr>
              <w:rFonts w:cstheme="minorHAnsi"/>
              <w:b/>
              <w:highlight w:val="yellow"/>
            </w:rPr>
          </w:rPrChange>
        </w:rPr>
        <w:t>epoxysuberosin</w:t>
      </w:r>
      <w:proofErr w:type="spellEnd"/>
      <w:ins w:id="1813" w:author="Author" w:date="2018-06-30T15:35:00Z">
        <w:del w:id="1814" w:author="Author" w:date="2018-06-30T15:45:00Z">
          <w:r w:rsidR="00DE73F4" w:rsidRPr="00DE73F4" w:rsidDel="00F06D92">
            <w:rPr>
              <w:rFonts w:asciiTheme="minorHAnsi" w:hAnsiTheme="minorHAnsi" w:cstheme="minorHAnsi"/>
              <w:color w:val="auto"/>
              <w:highlight w:val="yellow"/>
              <w:vertAlign w:val="superscript"/>
              <w:rPrChange w:id="1815" w:author="Author" w:date="2018-06-30T15:35:00Z">
                <w:rPr>
                  <w:rFonts w:asciiTheme="minorHAnsi" w:hAnsiTheme="minorHAnsi" w:cstheme="minorHAnsi"/>
                  <w:b/>
                  <w:highlight w:val="yellow"/>
                </w:rPr>
              </w:rPrChange>
            </w:rPr>
            <w:delText>18</w:delText>
          </w:r>
        </w:del>
      </w:ins>
    </w:p>
    <w:p w14:paraId="2F2F9C8A" w14:textId="75E95B5E" w:rsidR="002945D5" w:rsidRPr="00AC1342" w:rsidDel="00A316CB" w:rsidRDefault="002945D5">
      <w:pPr>
        <w:tabs>
          <w:tab w:val="left" w:pos="2040"/>
        </w:tabs>
        <w:jc w:val="both"/>
        <w:rPr>
          <w:del w:id="1816" w:author="Author" w:date="2018-06-27T17:39:00Z"/>
          <w:rFonts w:asciiTheme="minorHAnsi" w:hAnsiTheme="minorHAnsi" w:cstheme="minorHAnsi"/>
          <w:b/>
          <w:highlight w:val="yellow"/>
          <w:rPrChange w:id="1817" w:author="Author" w:date="2018-06-28T15:41:00Z">
            <w:rPr>
              <w:del w:id="1818" w:author="Author" w:date="2018-06-27T17:39:00Z"/>
              <w:rFonts w:cstheme="minorHAnsi"/>
              <w:b/>
              <w:highlight w:val="yellow"/>
            </w:rPr>
          </w:rPrChange>
        </w:rPr>
        <w:pPrChange w:id="1819" w:author="Author" w:date="2018-06-28T15:44:00Z">
          <w:pPr>
            <w:tabs>
              <w:tab w:val="left" w:pos="2040"/>
            </w:tabs>
          </w:pPr>
        </w:pPrChange>
      </w:pPr>
      <w:commentRangeStart w:id="1820"/>
    </w:p>
    <w:p w14:paraId="7FB576DF" w14:textId="75891621" w:rsidR="0026026A" w:rsidRPr="00AC1342" w:rsidDel="00A316CB" w:rsidRDefault="0026026A">
      <w:pPr>
        <w:tabs>
          <w:tab w:val="left" w:pos="2040"/>
        </w:tabs>
        <w:jc w:val="both"/>
        <w:rPr>
          <w:del w:id="1821" w:author="Author" w:date="2018-06-27T17:39:00Z"/>
          <w:rFonts w:asciiTheme="minorHAnsi" w:hAnsiTheme="minorHAnsi" w:cstheme="minorHAnsi"/>
          <w:b/>
          <w:highlight w:val="yellow"/>
          <w:rPrChange w:id="1822" w:author="Author" w:date="2018-06-28T15:41:00Z">
            <w:rPr>
              <w:del w:id="1823" w:author="Author" w:date="2018-06-27T17:39:00Z"/>
              <w:rFonts w:cstheme="minorHAnsi"/>
              <w:b/>
              <w:highlight w:val="yellow"/>
            </w:rPr>
          </w:rPrChange>
        </w:rPr>
        <w:pPrChange w:id="1824" w:author="Author" w:date="2018-06-28T15:44:00Z">
          <w:pPr>
            <w:tabs>
              <w:tab w:val="left" w:pos="2040"/>
            </w:tabs>
          </w:pPr>
        </w:pPrChange>
      </w:pPr>
      <w:del w:id="1825" w:author="Author" w:date="2018-06-27T17:39:00Z">
        <w:r w:rsidRPr="00AC1342" w:rsidDel="00A316CB">
          <w:rPr>
            <w:rFonts w:asciiTheme="minorHAnsi" w:hAnsiTheme="minorHAnsi" w:cstheme="minorHAnsi"/>
            <w:b/>
            <w:highlight w:val="yellow"/>
            <w:rPrChange w:id="1826" w:author="Author" w:date="2018-06-28T15:41:00Z">
              <w:rPr>
                <w:rFonts w:cstheme="minorHAnsi"/>
                <w:b/>
                <w:highlight w:val="yellow"/>
              </w:rPr>
            </w:rPrChange>
          </w:rPr>
          <w:delText xml:space="preserve">Part B – PHWE of </w:delText>
        </w:r>
        <w:r w:rsidRPr="00AC1342" w:rsidDel="00A316CB">
          <w:rPr>
            <w:rFonts w:asciiTheme="minorHAnsi" w:hAnsiTheme="minorHAnsi" w:cstheme="minorHAnsi"/>
            <w:b/>
            <w:i/>
            <w:highlight w:val="yellow"/>
            <w:rPrChange w:id="1827" w:author="Author" w:date="2018-06-28T15:41:00Z">
              <w:rPr>
                <w:rFonts w:cstheme="minorHAnsi"/>
                <w:b/>
                <w:i/>
                <w:highlight w:val="yellow"/>
              </w:rPr>
            </w:rPrChange>
          </w:rPr>
          <w:delText>Correa reflexa</w:delText>
        </w:r>
        <w:r w:rsidRPr="00AC1342" w:rsidDel="00A316CB">
          <w:rPr>
            <w:rFonts w:asciiTheme="minorHAnsi" w:hAnsiTheme="minorHAnsi" w:cstheme="minorHAnsi"/>
            <w:b/>
            <w:highlight w:val="yellow"/>
            <w:rPrChange w:id="1828" w:author="Author" w:date="2018-06-28T15:41:00Z">
              <w:rPr>
                <w:rFonts w:cstheme="minorHAnsi"/>
                <w:b/>
                <w:highlight w:val="yellow"/>
              </w:rPr>
            </w:rPrChange>
          </w:rPr>
          <w:delText>: isolation of seselin and (+)-epoxysuberosin</w:delText>
        </w:r>
        <w:commentRangeEnd w:id="1820"/>
        <w:r w:rsidR="000C19B2" w:rsidRPr="00AC1342" w:rsidDel="00A316CB">
          <w:rPr>
            <w:rStyle w:val="CommentReference"/>
            <w:rFonts w:asciiTheme="minorHAnsi" w:hAnsiTheme="minorHAnsi" w:cstheme="minorHAnsi"/>
            <w:rPrChange w:id="1829" w:author="Author" w:date="2018-06-28T15:41:00Z">
              <w:rPr>
                <w:rStyle w:val="CommentReference"/>
              </w:rPr>
            </w:rPrChange>
          </w:rPr>
          <w:commentReference w:id="1820"/>
        </w:r>
      </w:del>
    </w:p>
    <w:p w14:paraId="6F9E3641" w14:textId="77777777" w:rsidR="0026026A" w:rsidRPr="00AC1342" w:rsidRDefault="0026026A">
      <w:pPr>
        <w:tabs>
          <w:tab w:val="left" w:pos="2040"/>
        </w:tabs>
        <w:jc w:val="both"/>
        <w:rPr>
          <w:rFonts w:asciiTheme="minorHAnsi" w:hAnsiTheme="minorHAnsi" w:cstheme="minorHAnsi"/>
          <w:b/>
          <w:highlight w:val="yellow"/>
          <w:rPrChange w:id="1830" w:author="Author" w:date="2018-06-28T15:41:00Z">
            <w:rPr>
              <w:rFonts w:cstheme="minorHAnsi"/>
              <w:b/>
              <w:highlight w:val="yellow"/>
            </w:rPr>
          </w:rPrChange>
        </w:rPr>
        <w:pPrChange w:id="1831" w:author="Author" w:date="2018-06-28T15:44:00Z">
          <w:pPr>
            <w:tabs>
              <w:tab w:val="left" w:pos="2040"/>
            </w:tabs>
          </w:pPr>
        </w:pPrChange>
      </w:pPr>
    </w:p>
    <w:p w14:paraId="23945586" w14:textId="77777777" w:rsidR="0026026A" w:rsidRPr="00AC1342" w:rsidRDefault="0026026A">
      <w:pPr>
        <w:pStyle w:val="computer"/>
        <w:numPr>
          <w:ilvl w:val="1"/>
          <w:numId w:val="32"/>
        </w:numPr>
        <w:tabs>
          <w:tab w:val="left" w:pos="-720"/>
        </w:tabs>
        <w:ind w:left="709" w:hanging="709"/>
        <w:rPr>
          <w:rFonts w:asciiTheme="minorHAnsi" w:hAnsiTheme="minorHAnsi" w:cstheme="minorHAnsi"/>
          <w:i/>
          <w:spacing w:val="0"/>
          <w:highlight w:val="yellow"/>
          <w:lang w:val="en-US"/>
          <w:rPrChange w:id="1832" w:author="Author" w:date="2018-06-28T15:41:00Z">
            <w:rPr>
              <w:rFonts w:ascii="Calibri" w:hAnsi="Calibri"/>
              <w:i/>
              <w:spacing w:val="0"/>
              <w:highlight w:val="yellow"/>
              <w:lang w:val="en-US"/>
            </w:rPr>
          </w:rPrChange>
        </w:rPr>
        <w:pPrChange w:id="1833" w:author="Author" w:date="2018-06-28T15:44:00Z">
          <w:pPr>
            <w:pStyle w:val="computer"/>
            <w:numPr>
              <w:numId w:val="29"/>
            </w:numPr>
            <w:tabs>
              <w:tab w:val="left" w:pos="-720"/>
            </w:tabs>
            <w:ind w:left="1440" w:hanging="360"/>
          </w:pPr>
        </w:pPrChange>
      </w:pPr>
      <w:r w:rsidRPr="00AC1342">
        <w:rPr>
          <w:rFonts w:asciiTheme="minorHAnsi" w:hAnsiTheme="minorHAnsi" w:cstheme="minorHAnsi"/>
          <w:spacing w:val="0"/>
          <w:highlight w:val="yellow"/>
          <w:lang w:val="en-US"/>
          <w:rPrChange w:id="1834" w:author="Author" w:date="2018-06-28T15:41:00Z">
            <w:rPr>
              <w:rFonts w:ascii="Calibri" w:hAnsi="Calibri"/>
              <w:spacing w:val="0"/>
              <w:highlight w:val="yellow"/>
              <w:lang w:val="en-US"/>
            </w:rPr>
          </w:rPrChange>
        </w:rPr>
        <w:t xml:space="preserve">Session 1. PHWE of </w:t>
      </w:r>
      <w:r w:rsidRPr="00AC1342">
        <w:rPr>
          <w:rFonts w:asciiTheme="minorHAnsi" w:hAnsiTheme="minorHAnsi" w:cstheme="minorHAnsi"/>
          <w:i/>
          <w:spacing w:val="0"/>
          <w:highlight w:val="yellow"/>
          <w:lang w:val="en-US"/>
          <w:rPrChange w:id="1835" w:author="Author" w:date="2018-06-28T15:41:00Z">
            <w:rPr>
              <w:rFonts w:ascii="Calibri" w:hAnsi="Calibri"/>
              <w:i/>
              <w:spacing w:val="0"/>
              <w:highlight w:val="yellow"/>
              <w:lang w:val="en-US"/>
            </w:rPr>
          </w:rPrChange>
        </w:rPr>
        <w:t xml:space="preserve">Correa </w:t>
      </w:r>
      <w:proofErr w:type="spellStart"/>
      <w:r w:rsidRPr="00AC1342">
        <w:rPr>
          <w:rFonts w:asciiTheme="minorHAnsi" w:hAnsiTheme="minorHAnsi" w:cstheme="minorHAnsi"/>
          <w:i/>
          <w:spacing w:val="0"/>
          <w:highlight w:val="yellow"/>
          <w:lang w:val="en-US"/>
          <w:rPrChange w:id="1836" w:author="Author" w:date="2018-06-28T15:41:00Z">
            <w:rPr>
              <w:rFonts w:ascii="Calibri" w:hAnsi="Calibri"/>
              <w:i/>
              <w:spacing w:val="0"/>
              <w:highlight w:val="yellow"/>
              <w:lang w:val="en-US"/>
            </w:rPr>
          </w:rPrChange>
        </w:rPr>
        <w:t>reflexa</w:t>
      </w:r>
      <w:proofErr w:type="spellEnd"/>
    </w:p>
    <w:p w14:paraId="0CA1BD8A" w14:textId="77777777" w:rsidR="0026026A" w:rsidRPr="00AC1342" w:rsidRDefault="0026026A" w:rsidP="003D3E4A">
      <w:pPr>
        <w:pStyle w:val="computer"/>
        <w:tabs>
          <w:tab w:val="left" w:pos="-720"/>
        </w:tabs>
        <w:rPr>
          <w:rFonts w:asciiTheme="minorHAnsi" w:hAnsiTheme="minorHAnsi" w:cstheme="minorHAnsi"/>
          <w:spacing w:val="0"/>
          <w:highlight w:val="yellow"/>
          <w:lang w:val="en-US"/>
          <w:rPrChange w:id="1837" w:author="Author" w:date="2018-06-28T15:41:00Z">
            <w:rPr>
              <w:rFonts w:ascii="Calibri" w:hAnsi="Calibri"/>
              <w:spacing w:val="0"/>
              <w:highlight w:val="yellow"/>
              <w:lang w:val="en-US"/>
            </w:rPr>
          </w:rPrChange>
        </w:rPr>
      </w:pPr>
    </w:p>
    <w:p w14:paraId="55160596" w14:textId="7E4BE646" w:rsidR="0026026A" w:rsidRDefault="0026026A">
      <w:pPr>
        <w:pStyle w:val="NormalWeb"/>
        <w:numPr>
          <w:ilvl w:val="2"/>
          <w:numId w:val="32"/>
        </w:numPr>
        <w:spacing w:before="0" w:beforeAutospacing="0" w:after="0" w:afterAutospacing="0"/>
        <w:ind w:left="709" w:hanging="709"/>
        <w:rPr>
          <w:ins w:id="1838" w:author="Author" w:date="2018-07-01T09:40:00Z"/>
          <w:rFonts w:asciiTheme="minorHAnsi" w:hAnsiTheme="minorHAnsi" w:cstheme="minorHAnsi"/>
          <w:highlight w:val="yellow"/>
        </w:rPr>
        <w:pPrChange w:id="1839" w:author="Author" w:date="2018-06-28T15:44:00Z">
          <w:pPr>
            <w:pStyle w:val="NormalWeb"/>
            <w:numPr>
              <w:ilvl w:val="1"/>
              <w:numId w:val="30"/>
            </w:numPr>
            <w:spacing w:before="0" w:beforeAutospacing="0" w:after="0" w:afterAutospacing="0"/>
            <w:ind w:left="1872" w:hanging="432"/>
          </w:pPr>
        </w:pPrChange>
      </w:pPr>
      <w:del w:id="1840" w:author="Author" w:date="2018-07-01T09:41:00Z">
        <w:r w:rsidRPr="00AC1342" w:rsidDel="00C428DE">
          <w:rPr>
            <w:rFonts w:asciiTheme="minorHAnsi" w:hAnsiTheme="minorHAnsi" w:cstheme="minorHAnsi"/>
            <w:highlight w:val="yellow"/>
            <w:rPrChange w:id="1841" w:author="Author" w:date="2018-06-28T15:41:00Z">
              <w:rPr>
                <w:highlight w:val="yellow"/>
              </w:rPr>
            </w:rPrChange>
          </w:rPr>
          <w:delText xml:space="preserve">Take </w:delText>
        </w:r>
      </w:del>
      <w:ins w:id="1842" w:author="Author" w:date="2018-07-01T09:41:00Z">
        <w:r w:rsidR="00C428DE">
          <w:rPr>
            <w:rFonts w:asciiTheme="minorHAnsi" w:hAnsiTheme="minorHAnsi" w:cstheme="minorHAnsi"/>
            <w:highlight w:val="yellow"/>
          </w:rPr>
          <w:t>Grind</w:t>
        </w:r>
        <w:r w:rsidR="00C428DE" w:rsidRPr="00AC1342">
          <w:rPr>
            <w:rFonts w:asciiTheme="minorHAnsi" w:hAnsiTheme="minorHAnsi" w:cstheme="minorHAnsi"/>
            <w:highlight w:val="yellow"/>
            <w:rPrChange w:id="1843" w:author="Author" w:date="2018-06-28T15:41:00Z">
              <w:rPr>
                <w:highlight w:val="yellow"/>
              </w:rPr>
            </w:rPrChange>
          </w:rPr>
          <w:t xml:space="preserve"> </w:t>
        </w:r>
      </w:ins>
      <w:del w:id="1844" w:author="Author" w:date="2018-07-01T09:41:00Z">
        <w:r w:rsidRPr="00AC1342" w:rsidDel="00C428DE">
          <w:rPr>
            <w:rFonts w:asciiTheme="minorHAnsi" w:hAnsiTheme="minorHAnsi" w:cstheme="minorHAnsi"/>
            <w:highlight w:val="yellow"/>
            <w:rPrChange w:id="1845" w:author="Author" w:date="2018-06-28T15:41:00Z">
              <w:rPr>
                <w:highlight w:val="yellow"/>
              </w:rPr>
            </w:rPrChange>
          </w:rPr>
          <w:delText xml:space="preserve">10 g of ground </w:delText>
        </w:r>
      </w:del>
      <w:r w:rsidRPr="00AC1342">
        <w:rPr>
          <w:rFonts w:asciiTheme="minorHAnsi" w:hAnsiTheme="minorHAnsi" w:cstheme="minorHAnsi"/>
          <w:i/>
          <w:highlight w:val="yellow"/>
          <w:rPrChange w:id="1846" w:author="Author" w:date="2018-06-28T15:41:00Z">
            <w:rPr>
              <w:i/>
              <w:highlight w:val="yellow"/>
            </w:rPr>
          </w:rPrChange>
        </w:rPr>
        <w:t xml:space="preserve">Correa </w:t>
      </w:r>
      <w:proofErr w:type="spellStart"/>
      <w:r w:rsidRPr="00AC1342">
        <w:rPr>
          <w:rFonts w:asciiTheme="minorHAnsi" w:hAnsiTheme="minorHAnsi" w:cstheme="minorHAnsi"/>
          <w:i/>
          <w:highlight w:val="yellow"/>
          <w:rPrChange w:id="1847" w:author="Author" w:date="2018-06-28T15:41:00Z">
            <w:rPr>
              <w:i/>
              <w:highlight w:val="yellow"/>
            </w:rPr>
          </w:rPrChange>
        </w:rPr>
        <w:t>reflexa</w:t>
      </w:r>
      <w:proofErr w:type="spellEnd"/>
      <w:r w:rsidRPr="00AC1342">
        <w:rPr>
          <w:rFonts w:asciiTheme="minorHAnsi" w:hAnsiTheme="minorHAnsi" w:cstheme="minorHAnsi"/>
          <w:highlight w:val="yellow"/>
          <w:rPrChange w:id="1848" w:author="Author" w:date="2018-06-28T15:41:00Z">
            <w:rPr>
              <w:highlight w:val="yellow"/>
            </w:rPr>
          </w:rPrChange>
        </w:rPr>
        <w:t xml:space="preserve"> </w:t>
      </w:r>
      <w:ins w:id="1849" w:author="Author" w:date="2018-07-01T09:41:00Z">
        <w:r w:rsidR="00C428DE">
          <w:rPr>
            <w:rFonts w:asciiTheme="minorHAnsi" w:hAnsiTheme="minorHAnsi" w:cstheme="minorHAnsi"/>
            <w:highlight w:val="yellow"/>
          </w:rPr>
          <w:t>leaves (10 g) in a</w:t>
        </w:r>
      </w:ins>
      <w:ins w:id="1850" w:author="Author" w:date="2018-07-01T09:44:00Z">
        <w:r w:rsidR="00C428DE">
          <w:rPr>
            <w:rFonts w:asciiTheme="minorHAnsi" w:hAnsiTheme="minorHAnsi" w:cstheme="minorHAnsi"/>
            <w:highlight w:val="yellow"/>
          </w:rPr>
          <w:t>n electric</w:t>
        </w:r>
      </w:ins>
      <w:ins w:id="1851" w:author="Author" w:date="2018-07-01T09:41:00Z">
        <w:r w:rsidR="00C428DE">
          <w:rPr>
            <w:rFonts w:asciiTheme="minorHAnsi" w:hAnsiTheme="minorHAnsi" w:cstheme="minorHAnsi"/>
            <w:highlight w:val="yellow"/>
          </w:rPr>
          <w:t xml:space="preserve"> spice grinder </w:t>
        </w:r>
      </w:ins>
      <w:r w:rsidRPr="00AC1342">
        <w:rPr>
          <w:rFonts w:asciiTheme="minorHAnsi" w:hAnsiTheme="minorHAnsi" w:cstheme="minorHAnsi"/>
          <w:highlight w:val="yellow"/>
          <w:rPrChange w:id="1852" w:author="Author" w:date="2018-06-28T15:41:00Z">
            <w:rPr>
              <w:highlight w:val="yellow"/>
            </w:rPr>
          </w:rPrChange>
        </w:rPr>
        <w:t xml:space="preserve">and </w:t>
      </w:r>
      <w:del w:id="1853" w:author="Author" w:date="2018-07-01T09:43:00Z">
        <w:r w:rsidRPr="00AC1342" w:rsidDel="00C428DE">
          <w:rPr>
            <w:rFonts w:asciiTheme="minorHAnsi" w:hAnsiTheme="minorHAnsi" w:cstheme="minorHAnsi"/>
            <w:highlight w:val="yellow"/>
            <w:rPrChange w:id="1854" w:author="Author" w:date="2018-06-28T15:41:00Z">
              <w:rPr>
                <w:highlight w:val="yellow"/>
              </w:rPr>
            </w:rPrChange>
          </w:rPr>
          <w:delText>add ~ 2 g of coarse sand</w:delText>
        </w:r>
      </w:del>
      <w:ins w:id="1855" w:author="Author" w:date="2018-07-01T09:43:00Z">
        <w:r w:rsidR="00C428DE">
          <w:rPr>
            <w:rFonts w:asciiTheme="minorHAnsi" w:hAnsiTheme="minorHAnsi" w:cstheme="minorHAnsi"/>
            <w:highlight w:val="yellow"/>
          </w:rPr>
          <w:t>then transfer the ground plant material to a 100-mL beaker</w:t>
        </w:r>
      </w:ins>
      <w:r w:rsidRPr="00AC1342">
        <w:rPr>
          <w:rFonts w:asciiTheme="minorHAnsi" w:hAnsiTheme="minorHAnsi" w:cstheme="minorHAnsi"/>
          <w:highlight w:val="yellow"/>
          <w:rPrChange w:id="1856" w:author="Author" w:date="2018-06-28T15:41:00Z">
            <w:rPr>
              <w:highlight w:val="yellow"/>
            </w:rPr>
          </w:rPrChange>
        </w:rPr>
        <w:t>.</w:t>
      </w:r>
    </w:p>
    <w:p w14:paraId="61C82BD4" w14:textId="77777777" w:rsidR="00C428DE" w:rsidRDefault="00C428DE">
      <w:pPr>
        <w:pStyle w:val="NormalWeb"/>
        <w:spacing w:before="0" w:beforeAutospacing="0" w:after="0" w:afterAutospacing="0"/>
        <w:ind w:firstLine="709"/>
        <w:outlineLvl w:val="0"/>
        <w:rPr>
          <w:ins w:id="1857" w:author="Author" w:date="2018-07-01T09:42:00Z"/>
          <w:rFonts w:asciiTheme="minorHAnsi" w:hAnsiTheme="minorHAnsi" w:cstheme="minorHAnsi"/>
        </w:rPr>
        <w:pPrChange w:id="1858" w:author="Author" w:date="2018-07-01T09:42:00Z">
          <w:pPr>
            <w:pStyle w:val="NormalWeb"/>
            <w:numPr>
              <w:numId w:val="32"/>
            </w:numPr>
            <w:spacing w:before="0" w:beforeAutospacing="0" w:after="0" w:afterAutospacing="0"/>
            <w:ind w:left="1440" w:hanging="360"/>
            <w:outlineLvl w:val="0"/>
          </w:pPr>
        </w:pPrChange>
      </w:pPr>
    </w:p>
    <w:p w14:paraId="3E02FEA1" w14:textId="71117216" w:rsidR="00C428DE" w:rsidRDefault="00C428DE">
      <w:pPr>
        <w:pStyle w:val="NormalWeb"/>
        <w:spacing w:before="0" w:beforeAutospacing="0" w:after="0" w:afterAutospacing="0"/>
        <w:ind w:firstLine="709"/>
        <w:outlineLvl w:val="0"/>
        <w:rPr>
          <w:ins w:id="1859" w:author="Author" w:date="2018-07-01T09:42:00Z"/>
          <w:rFonts w:asciiTheme="minorHAnsi" w:hAnsiTheme="minorHAnsi" w:cstheme="minorHAnsi"/>
        </w:rPr>
        <w:pPrChange w:id="1860" w:author="Author" w:date="2018-07-01T09:42:00Z">
          <w:pPr>
            <w:pStyle w:val="NormalWeb"/>
            <w:numPr>
              <w:numId w:val="32"/>
            </w:numPr>
            <w:spacing w:before="0" w:beforeAutospacing="0" w:after="0" w:afterAutospacing="0"/>
            <w:ind w:left="1440" w:hanging="360"/>
            <w:outlineLvl w:val="0"/>
          </w:pPr>
        </w:pPrChange>
      </w:pPr>
      <w:ins w:id="1861" w:author="Author" w:date="2018-07-01T09:42:00Z">
        <w:r w:rsidRPr="00B12FAF">
          <w:rPr>
            <w:rFonts w:asciiTheme="minorHAnsi" w:hAnsiTheme="minorHAnsi" w:cstheme="minorHAnsi"/>
          </w:rPr>
          <w:t xml:space="preserve">NOTE: </w:t>
        </w:r>
        <w:r>
          <w:rPr>
            <w:rFonts w:asciiTheme="minorHAnsi" w:hAnsiTheme="minorHAnsi" w:cstheme="minorHAnsi"/>
          </w:rPr>
          <w:t>Grinding should take 20–30 seconds.</w:t>
        </w:r>
        <w:r w:rsidRPr="00B12FAF">
          <w:rPr>
            <w:rFonts w:asciiTheme="minorHAnsi" w:hAnsiTheme="minorHAnsi" w:cstheme="minorHAnsi"/>
          </w:rPr>
          <w:t xml:space="preserve"> </w:t>
        </w:r>
      </w:ins>
    </w:p>
    <w:p w14:paraId="4D40AAD5" w14:textId="77777777" w:rsidR="00C428DE" w:rsidRPr="00B12FAF" w:rsidRDefault="00C428DE">
      <w:pPr>
        <w:pStyle w:val="NormalWeb"/>
        <w:spacing w:before="0" w:beforeAutospacing="0" w:after="0" w:afterAutospacing="0"/>
        <w:ind w:firstLine="709"/>
        <w:outlineLvl w:val="0"/>
        <w:rPr>
          <w:ins w:id="1862" w:author="Author" w:date="2018-07-01T09:42:00Z"/>
          <w:rFonts w:asciiTheme="minorHAnsi" w:hAnsiTheme="minorHAnsi" w:cstheme="minorHAnsi"/>
        </w:rPr>
        <w:pPrChange w:id="1863" w:author="Author" w:date="2018-07-01T09:42:00Z">
          <w:pPr>
            <w:pStyle w:val="NormalWeb"/>
            <w:numPr>
              <w:numId w:val="32"/>
            </w:numPr>
            <w:spacing w:before="0" w:beforeAutospacing="0" w:after="0" w:afterAutospacing="0"/>
            <w:ind w:left="1440" w:hanging="360"/>
            <w:outlineLvl w:val="0"/>
          </w:pPr>
        </w:pPrChange>
      </w:pPr>
    </w:p>
    <w:p w14:paraId="26F1B5F4" w14:textId="2EA322C8" w:rsidR="00C428DE" w:rsidRPr="00AC1342" w:rsidRDefault="00C428DE">
      <w:pPr>
        <w:pStyle w:val="NormalWeb"/>
        <w:numPr>
          <w:ilvl w:val="2"/>
          <w:numId w:val="32"/>
        </w:numPr>
        <w:spacing w:before="0" w:beforeAutospacing="0" w:after="0" w:afterAutospacing="0"/>
        <w:ind w:left="709" w:hanging="709"/>
        <w:rPr>
          <w:rFonts w:asciiTheme="minorHAnsi" w:hAnsiTheme="minorHAnsi" w:cstheme="minorHAnsi"/>
          <w:highlight w:val="yellow"/>
          <w:rPrChange w:id="1864" w:author="Author" w:date="2018-06-28T15:41:00Z">
            <w:rPr>
              <w:highlight w:val="yellow"/>
            </w:rPr>
          </w:rPrChange>
        </w:rPr>
        <w:pPrChange w:id="1865" w:author="Author" w:date="2018-06-28T15:44:00Z">
          <w:pPr>
            <w:pStyle w:val="NormalWeb"/>
            <w:numPr>
              <w:ilvl w:val="1"/>
              <w:numId w:val="30"/>
            </w:numPr>
            <w:spacing w:before="0" w:beforeAutospacing="0" w:after="0" w:afterAutospacing="0"/>
            <w:ind w:left="1872" w:hanging="432"/>
          </w:pPr>
        </w:pPrChange>
      </w:pPr>
      <w:ins w:id="1866" w:author="Author" w:date="2018-07-01T09:44:00Z">
        <w:r>
          <w:rPr>
            <w:rFonts w:asciiTheme="minorHAnsi" w:hAnsiTheme="minorHAnsi" w:cstheme="minorHAnsi"/>
            <w:highlight w:val="yellow"/>
          </w:rPr>
          <w:t>A</w:t>
        </w:r>
      </w:ins>
      <w:ins w:id="1867" w:author="Author" w:date="2018-07-01T09:41:00Z">
        <w:r w:rsidRPr="00B12FAF">
          <w:rPr>
            <w:rFonts w:asciiTheme="minorHAnsi" w:hAnsiTheme="minorHAnsi" w:cstheme="minorHAnsi"/>
            <w:highlight w:val="yellow"/>
          </w:rPr>
          <w:t>dd ~ 2 g of coarse sand</w:t>
        </w:r>
      </w:ins>
      <w:ins w:id="1868" w:author="Author" w:date="2018-07-01T09:44:00Z">
        <w:r>
          <w:rPr>
            <w:rFonts w:asciiTheme="minorHAnsi" w:hAnsiTheme="minorHAnsi" w:cstheme="minorHAnsi"/>
            <w:highlight w:val="yellow"/>
          </w:rPr>
          <w:t xml:space="preserve"> to the beaker containing plant material</w:t>
        </w:r>
      </w:ins>
      <w:ins w:id="1869" w:author="Author" w:date="2018-07-01T09:41:00Z">
        <w:r w:rsidRPr="00B12FAF">
          <w:rPr>
            <w:rFonts w:asciiTheme="minorHAnsi" w:hAnsiTheme="minorHAnsi" w:cstheme="minorHAnsi"/>
            <w:highlight w:val="yellow"/>
          </w:rPr>
          <w:t>.</w:t>
        </w:r>
      </w:ins>
    </w:p>
    <w:p w14:paraId="48E13750" w14:textId="77777777" w:rsidR="0026026A" w:rsidRPr="00AC1342" w:rsidRDefault="0026026A" w:rsidP="003D3E4A">
      <w:pPr>
        <w:pStyle w:val="NormalWeb"/>
        <w:spacing w:before="0" w:beforeAutospacing="0" w:after="0" w:afterAutospacing="0"/>
        <w:ind w:left="709" w:hanging="709"/>
        <w:rPr>
          <w:rFonts w:asciiTheme="minorHAnsi" w:hAnsiTheme="minorHAnsi" w:cstheme="minorHAnsi"/>
          <w:highlight w:val="yellow"/>
          <w:rPrChange w:id="1870" w:author="Author" w:date="2018-06-28T15:41:00Z">
            <w:rPr>
              <w:highlight w:val="yellow"/>
            </w:rPr>
          </w:rPrChange>
        </w:rPr>
      </w:pPr>
    </w:p>
    <w:p w14:paraId="0313E084" w14:textId="7A6191C2" w:rsidR="0026026A" w:rsidRPr="00AC1342" w:rsidDel="00C428DE" w:rsidRDefault="0026026A">
      <w:pPr>
        <w:pStyle w:val="NormalWeb"/>
        <w:numPr>
          <w:ilvl w:val="2"/>
          <w:numId w:val="32"/>
        </w:numPr>
        <w:spacing w:before="0" w:beforeAutospacing="0" w:after="0" w:afterAutospacing="0"/>
        <w:ind w:left="709" w:hanging="709"/>
        <w:rPr>
          <w:del w:id="1871" w:author="Author" w:date="2018-07-01T09:46:00Z"/>
          <w:rFonts w:asciiTheme="minorHAnsi" w:hAnsiTheme="minorHAnsi" w:cstheme="minorHAnsi"/>
          <w:highlight w:val="yellow"/>
          <w:rPrChange w:id="1872" w:author="Author" w:date="2018-06-28T15:41:00Z">
            <w:rPr>
              <w:del w:id="1873" w:author="Author" w:date="2018-07-01T09:46:00Z"/>
              <w:highlight w:val="yellow"/>
            </w:rPr>
          </w:rPrChange>
        </w:rPr>
        <w:pPrChange w:id="1874" w:author="Author" w:date="2018-07-01T09:47:00Z">
          <w:pPr>
            <w:pStyle w:val="NormalWeb"/>
            <w:numPr>
              <w:ilvl w:val="1"/>
              <w:numId w:val="30"/>
            </w:numPr>
            <w:spacing w:before="0" w:beforeAutospacing="0" w:after="0" w:afterAutospacing="0"/>
            <w:ind w:left="1872" w:hanging="432"/>
          </w:pPr>
        </w:pPrChange>
      </w:pPr>
      <w:r w:rsidRPr="00AC1342">
        <w:rPr>
          <w:rFonts w:asciiTheme="minorHAnsi" w:hAnsiTheme="minorHAnsi" w:cstheme="minorHAnsi"/>
          <w:highlight w:val="yellow"/>
          <w:rPrChange w:id="1875" w:author="Author" w:date="2018-06-28T15:41:00Z">
            <w:rPr>
              <w:highlight w:val="yellow"/>
            </w:rPr>
          </w:rPrChange>
        </w:rPr>
        <w:lastRenderedPageBreak/>
        <w:t>Mix and pack into the basket of the portafilter (sample compartment).</w:t>
      </w:r>
      <w:ins w:id="1876" w:author="Author" w:date="2018-07-01T09:47:00Z">
        <w:r w:rsidR="00C428DE">
          <w:rPr>
            <w:rFonts w:asciiTheme="minorHAnsi" w:hAnsiTheme="minorHAnsi" w:cstheme="minorHAnsi"/>
            <w:highlight w:val="yellow"/>
          </w:rPr>
          <w:t xml:space="preserve"> </w:t>
        </w:r>
      </w:ins>
    </w:p>
    <w:p w14:paraId="1A1C73AC" w14:textId="0FD6D28D" w:rsidR="00C428DE" w:rsidRPr="00C428DE" w:rsidRDefault="00C428DE">
      <w:pPr>
        <w:pStyle w:val="NormalWeb"/>
        <w:numPr>
          <w:ilvl w:val="2"/>
          <w:numId w:val="32"/>
        </w:numPr>
        <w:spacing w:before="0" w:beforeAutospacing="0" w:after="0" w:afterAutospacing="0"/>
        <w:ind w:left="709" w:hanging="709"/>
        <w:rPr>
          <w:ins w:id="1877" w:author="Author" w:date="2018-07-01T09:46:00Z"/>
          <w:rFonts w:asciiTheme="minorHAnsi" w:hAnsiTheme="minorHAnsi" w:cstheme="minorHAnsi"/>
          <w:highlight w:val="yellow"/>
          <w:rPrChange w:id="1878" w:author="Author" w:date="2018-07-01T09:46:00Z">
            <w:rPr>
              <w:ins w:id="1879" w:author="Author" w:date="2018-07-01T09:46:00Z"/>
              <w:highlight w:val="yellow"/>
            </w:rPr>
          </w:rPrChange>
        </w:rPr>
        <w:pPrChange w:id="1880" w:author="Author" w:date="2018-07-01T09:47:00Z">
          <w:pPr>
            <w:pStyle w:val="ListParagraph"/>
            <w:numPr>
              <w:ilvl w:val="2"/>
              <w:numId w:val="32"/>
            </w:numPr>
            <w:ind w:left="2304" w:hanging="504"/>
          </w:pPr>
        </w:pPrChange>
      </w:pPr>
      <w:ins w:id="1881" w:author="Author" w:date="2018-07-01T09:47:00Z">
        <w:r>
          <w:rPr>
            <w:rFonts w:asciiTheme="minorHAnsi" w:hAnsiTheme="minorHAnsi" w:cstheme="minorHAnsi"/>
            <w:highlight w:val="yellow"/>
          </w:rPr>
          <w:t>C</w:t>
        </w:r>
      </w:ins>
      <w:ins w:id="1882" w:author="Author" w:date="2018-07-01T09:46:00Z">
        <w:r w:rsidRPr="00C428DE">
          <w:rPr>
            <w:rFonts w:asciiTheme="minorHAnsi" w:hAnsiTheme="minorHAnsi" w:cstheme="minorHAnsi"/>
            <w:highlight w:val="yellow"/>
            <w:rPrChange w:id="1883" w:author="Author" w:date="2018-07-01T09:46:00Z">
              <w:rPr>
                <w:highlight w:val="yellow"/>
              </w:rPr>
            </w:rPrChange>
          </w:rPr>
          <w:t>ompress the sample with the tamper.</w:t>
        </w:r>
      </w:ins>
    </w:p>
    <w:p w14:paraId="2AE09303" w14:textId="77777777" w:rsidR="00506273" w:rsidRPr="00AC1342" w:rsidRDefault="00506273" w:rsidP="003D3E4A">
      <w:pPr>
        <w:pStyle w:val="NormalWeb"/>
        <w:spacing w:before="0" w:beforeAutospacing="0" w:after="0" w:afterAutospacing="0"/>
        <w:rPr>
          <w:rFonts w:asciiTheme="minorHAnsi" w:hAnsiTheme="minorHAnsi" w:cstheme="minorHAnsi"/>
          <w:rPrChange w:id="1884" w:author="Author" w:date="2018-06-28T15:41:00Z">
            <w:rPr/>
          </w:rPrChange>
        </w:rPr>
      </w:pPr>
    </w:p>
    <w:p w14:paraId="2C98E35F" w14:textId="0F116F1E" w:rsidR="0026026A" w:rsidRPr="00AC1342" w:rsidRDefault="0026026A" w:rsidP="003D3E4A">
      <w:pPr>
        <w:pStyle w:val="NormalWeb"/>
        <w:spacing w:before="0" w:beforeAutospacing="0" w:after="0" w:afterAutospacing="0"/>
        <w:ind w:left="709"/>
        <w:outlineLvl w:val="0"/>
        <w:rPr>
          <w:rFonts w:asciiTheme="minorHAnsi" w:hAnsiTheme="minorHAnsi" w:cstheme="minorHAnsi"/>
          <w:rPrChange w:id="1885" w:author="Author" w:date="2018-06-28T15:41:00Z">
            <w:rPr/>
          </w:rPrChange>
        </w:rPr>
      </w:pPr>
      <w:r w:rsidRPr="00AC1342">
        <w:rPr>
          <w:rFonts w:asciiTheme="minorHAnsi" w:hAnsiTheme="minorHAnsi" w:cstheme="minorHAnsi"/>
          <w:rPrChange w:id="1886" w:author="Author" w:date="2018-06-28T15:41:00Z">
            <w:rPr/>
          </w:rPrChange>
        </w:rPr>
        <w:t>NOTE: Do not pack the sample too tightly.</w:t>
      </w:r>
    </w:p>
    <w:p w14:paraId="00578EEE" w14:textId="77777777" w:rsidR="0026026A" w:rsidRPr="00AC1342" w:rsidRDefault="0026026A" w:rsidP="003D3E4A">
      <w:pPr>
        <w:pStyle w:val="NormalWeb"/>
        <w:spacing w:before="0" w:beforeAutospacing="0" w:after="0" w:afterAutospacing="0"/>
        <w:rPr>
          <w:rFonts w:asciiTheme="minorHAnsi" w:hAnsiTheme="minorHAnsi" w:cstheme="minorHAnsi"/>
          <w:highlight w:val="yellow"/>
          <w:rPrChange w:id="1887" w:author="Author" w:date="2018-06-28T15:41:00Z">
            <w:rPr>
              <w:highlight w:val="yellow"/>
            </w:rPr>
          </w:rPrChange>
        </w:rPr>
      </w:pPr>
    </w:p>
    <w:p w14:paraId="3A12FBA8" w14:textId="77777777" w:rsidR="0026026A" w:rsidRPr="00AC1342" w:rsidRDefault="0026026A">
      <w:pPr>
        <w:pStyle w:val="NormalWeb"/>
        <w:numPr>
          <w:ilvl w:val="2"/>
          <w:numId w:val="32"/>
        </w:numPr>
        <w:spacing w:before="0" w:beforeAutospacing="0" w:after="0" w:afterAutospacing="0"/>
        <w:ind w:left="709" w:hanging="709"/>
        <w:rPr>
          <w:rFonts w:asciiTheme="minorHAnsi" w:hAnsiTheme="minorHAnsi" w:cstheme="minorHAnsi"/>
          <w:highlight w:val="yellow"/>
          <w:rPrChange w:id="1888" w:author="Author" w:date="2018-06-28T15:41:00Z">
            <w:rPr>
              <w:highlight w:val="yellow"/>
            </w:rPr>
          </w:rPrChange>
        </w:rPr>
        <w:pPrChange w:id="1889" w:author="Author" w:date="2018-06-28T15:44:00Z">
          <w:pPr>
            <w:pStyle w:val="NormalWeb"/>
            <w:numPr>
              <w:ilvl w:val="1"/>
              <w:numId w:val="30"/>
            </w:numPr>
            <w:spacing w:before="0" w:beforeAutospacing="0" w:after="0" w:afterAutospacing="0"/>
            <w:ind w:left="1872" w:hanging="432"/>
          </w:pPr>
        </w:pPrChange>
      </w:pPr>
      <w:r w:rsidRPr="00AC1342">
        <w:rPr>
          <w:rFonts w:asciiTheme="minorHAnsi" w:hAnsiTheme="minorHAnsi" w:cstheme="minorHAnsi"/>
          <w:highlight w:val="yellow"/>
          <w:rPrChange w:id="1890" w:author="Author" w:date="2018-06-28T15:41:00Z">
            <w:rPr>
              <w:highlight w:val="yellow"/>
            </w:rPr>
          </w:rPrChange>
        </w:rPr>
        <w:t>Add ~300 mL of 35% ethanol/H</w:t>
      </w:r>
      <w:r w:rsidRPr="00AC1342">
        <w:rPr>
          <w:rFonts w:asciiTheme="minorHAnsi" w:hAnsiTheme="minorHAnsi" w:cstheme="minorHAnsi"/>
          <w:highlight w:val="yellow"/>
          <w:vertAlign w:val="subscript"/>
          <w:rPrChange w:id="1891" w:author="Author" w:date="2018-06-28T15:41:00Z">
            <w:rPr>
              <w:highlight w:val="yellow"/>
              <w:vertAlign w:val="subscript"/>
            </w:rPr>
          </w:rPrChange>
        </w:rPr>
        <w:t>2</w:t>
      </w:r>
      <w:r w:rsidRPr="00AC1342">
        <w:rPr>
          <w:rFonts w:asciiTheme="minorHAnsi" w:hAnsiTheme="minorHAnsi" w:cstheme="minorHAnsi"/>
          <w:highlight w:val="yellow"/>
          <w:rPrChange w:id="1892" w:author="Author" w:date="2018-06-28T15:41:00Z">
            <w:rPr>
              <w:highlight w:val="yellow"/>
            </w:rPr>
          </w:rPrChange>
        </w:rPr>
        <w:t>O solution to the espresso machine tank.</w:t>
      </w:r>
    </w:p>
    <w:p w14:paraId="054D228B" w14:textId="77777777" w:rsidR="0026026A" w:rsidRPr="00AC1342" w:rsidRDefault="0026026A" w:rsidP="003D3E4A">
      <w:pPr>
        <w:pStyle w:val="NormalWeb"/>
        <w:spacing w:before="0" w:beforeAutospacing="0" w:after="0" w:afterAutospacing="0"/>
        <w:ind w:left="709" w:hanging="709"/>
        <w:rPr>
          <w:rFonts w:asciiTheme="minorHAnsi" w:hAnsiTheme="minorHAnsi" w:cstheme="minorHAnsi"/>
          <w:highlight w:val="yellow"/>
          <w:rPrChange w:id="1893" w:author="Author" w:date="2018-06-28T15:41:00Z">
            <w:rPr>
              <w:highlight w:val="yellow"/>
            </w:rPr>
          </w:rPrChange>
        </w:rPr>
      </w:pPr>
    </w:p>
    <w:p w14:paraId="7B32ED6F" w14:textId="77777777" w:rsidR="0026026A" w:rsidRPr="00AC1342" w:rsidRDefault="0026026A">
      <w:pPr>
        <w:pStyle w:val="NormalWeb"/>
        <w:numPr>
          <w:ilvl w:val="2"/>
          <w:numId w:val="32"/>
        </w:numPr>
        <w:spacing w:before="0" w:beforeAutospacing="0" w:after="0" w:afterAutospacing="0"/>
        <w:ind w:left="709" w:hanging="709"/>
        <w:rPr>
          <w:rFonts w:asciiTheme="minorHAnsi" w:hAnsiTheme="minorHAnsi" w:cstheme="minorHAnsi"/>
          <w:highlight w:val="yellow"/>
          <w:rPrChange w:id="1894" w:author="Author" w:date="2018-06-28T15:41:00Z">
            <w:rPr>
              <w:highlight w:val="yellow"/>
            </w:rPr>
          </w:rPrChange>
        </w:rPr>
        <w:pPrChange w:id="1895" w:author="Author" w:date="2018-06-28T15:44:00Z">
          <w:pPr>
            <w:pStyle w:val="NormalWeb"/>
            <w:numPr>
              <w:ilvl w:val="1"/>
              <w:numId w:val="30"/>
            </w:numPr>
            <w:spacing w:before="0" w:beforeAutospacing="0" w:after="0" w:afterAutospacing="0"/>
            <w:ind w:left="1872" w:hanging="432"/>
          </w:pPr>
        </w:pPrChange>
      </w:pPr>
      <w:r w:rsidRPr="00AC1342">
        <w:rPr>
          <w:rFonts w:asciiTheme="minorHAnsi" w:hAnsiTheme="minorHAnsi" w:cstheme="minorHAnsi"/>
          <w:highlight w:val="yellow"/>
          <w:rPrChange w:id="1896" w:author="Author" w:date="2018-06-28T15:41:00Z">
            <w:rPr>
              <w:highlight w:val="yellow"/>
            </w:rPr>
          </w:rPrChange>
        </w:rPr>
        <w:t xml:space="preserve">Position the portafilter into the espresso machine and place a clean 250-mL beaker beneath it. </w:t>
      </w:r>
    </w:p>
    <w:p w14:paraId="6BCBAB57" w14:textId="77777777" w:rsidR="0026026A" w:rsidRPr="00AC1342" w:rsidRDefault="0026026A" w:rsidP="003D3E4A">
      <w:pPr>
        <w:pStyle w:val="NormalWeb"/>
        <w:spacing w:before="0" w:beforeAutospacing="0" w:after="0" w:afterAutospacing="0"/>
        <w:ind w:left="709" w:hanging="709"/>
        <w:rPr>
          <w:rFonts w:asciiTheme="minorHAnsi" w:hAnsiTheme="minorHAnsi" w:cstheme="minorHAnsi"/>
          <w:highlight w:val="yellow"/>
          <w:rPrChange w:id="1897" w:author="Author" w:date="2018-06-28T15:41:00Z">
            <w:rPr>
              <w:highlight w:val="yellow"/>
            </w:rPr>
          </w:rPrChange>
        </w:rPr>
      </w:pPr>
    </w:p>
    <w:p w14:paraId="7F7917B8" w14:textId="77777777" w:rsidR="0026026A" w:rsidRPr="00AC1342" w:rsidRDefault="0026026A">
      <w:pPr>
        <w:pStyle w:val="NormalWeb"/>
        <w:numPr>
          <w:ilvl w:val="2"/>
          <w:numId w:val="32"/>
        </w:numPr>
        <w:spacing w:before="0" w:beforeAutospacing="0" w:after="0" w:afterAutospacing="0"/>
        <w:ind w:left="709" w:hanging="709"/>
        <w:rPr>
          <w:rFonts w:asciiTheme="minorHAnsi" w:hAnsiTheme="minorHAnsi" w:cstheme="minorHAnsi"/>
          <w:highlight w:val="yellow"/>
          <w:rPrChange w:id="1898" w:author="Author" w:date="2018-06-28T15:41:00Z">
            <w:rPr>
              <w:highlight w:val="yellow"/>
            </w:rPr>
          </w:rPrChange>
        </w:rPr>
        <w:pPrChange w:id="1899" w:author="Author" w:date="2018-06-28T15:44:00Z">
          <w:pPr>
            <w:pStyle w:val="NormalWeb"/>
            <w:numPr>
              <w:ilvl w:val="1"/>
              <w:numId w:val="30"/>
            </w:numPr>
            <w:spacing w:before="0" w:beforeAutospacing="0" w:after="0" w:afterAutospacing="0"/>
            <w:ind w:left="1872" w:hanging="432"/>
          </w:pPr>
        </w:pPrChange>
      </w:pPr>
      <w:r w:rsidRPr="00AC1342">
        <w:rPr>
          <w:rFonts w:asciiTheme="minorHAnsi" w:hAnsiTheme="minorHAnsi" w:cstheme="minorHAnsi"/>
          <w:highlight w:val="yellow"/>
          <w:rPrChange w:id="1900" w:author="Author" w:date="2018-06-28T15:41:00Z">
            <w:rPr>
              <w:highlight w:val="yellow"/>
            </w:rPr>
          </w:rPrChange>
        </w:rPr>
        <w:t>Collect ~100 mL of extract, wait for ~1</w:t>
      </w:r>
      <w:del w:id="1901" w:author="Author" w:date="2018-07-02T15:37:00Z">
        <w:r w:rsidRPr="00AC1342" w:rsidDel="00E116E8">
          <w:rPr>
            <w:rFonts w:asciiTheme="minorHAnsi" w:hAnsiTheme="minorHAnsi" w:cstheme="minorHAnsi"/>
            <w:highlight w:val="yellow"/>
            <w:rPrChange w:id="1902" w:author="Author" w:date="2018-06-28T15:41:00Z">
              <w:rPr>
                <w:highlight w:val="yellow"/>
              </w:rPr>
            </w:rPrChange>
          </w:rPr>
          <w:delText>–2</w:delText>
        </w:r>
      </w:del>
      <w:r w:rsidRPr="00AC1342">
        <w:rPr>
          <w:rFonts w:asciiTheme="minorHAnsi" w:hAnsiTheme="minorHAnsi" w:cstheme="minorHAnsi"/>
          <w:highlight w:val="yellow"/>
          <w:rPrChange w:id="1903" w:author="Author" w:date="2018-06-28T15:41:00Z">
            <w:rPr>
              <w:highlight w:val="yellow"/>
            </w:rPr>
          </w:rPrChange>
        </w:rPr>
        <w:t xml:space="preserve"> minute</w:t>
      </w:r>
      <w:del w:id="1904" w:author="Author" w:date="2018-07-02T15:37:00Z">
        <w:r w:rsidRPr="00AC1342" w:rsidDel="00E116E8">
          <w:rPr>
            <w:rFonts w:asciiTheme="minorHAnsi" w:hAnsiTheme="minorHAnsi" w:cstheme="minorHAnsi"/>
            <w:highlight w:val="yellow"/>
            <w:rPrChange w:id="1905" w:author="Author" w:date="2018-06-28T15:41:00Z">
              <w:rPr>
                <w:highlight w:val="yellow"/>
              </w:rPr>
            </w:rPrChange>
          </w:rPr>
          <w:delText>s</w:delText>
        </w:r>
      </w:del>
      <w:r w:rsidRPr="00AC1342">
        <w:rPr>
          <w:rFonts w:asciiTheme="minorHAnsi" w:hAnsiTheme="minorHAnsi" w:cstheme="minorHAnsi"/>
          <w:highlight w:val="yellow"/>
          <w:rPrChange w:id="1906" w:author="Author" w:date="2018-06-28T15:41:00Z">
            <w:rPr>
              <w:highlight w:val="yellow"/>
            </w:rPr>
          </w:rPrChange>
        </w:rPr>
        <w:t xml:space="preserve"> and then collect a further 100 </w:t>
      </w:r>
      <w:proofErr w:type="spellStart"/>
      <w:r w:rsidRPr="00AC1342">
        <w:rPr>
          <w:rFonts w:asciiTheme="minorHAnsi" w:hAnsiTheme="minorHAnsi" w:cstheme="minorHAnsi"/>
          <w:highlight w:val="yellow"/>
          <w:rPrChange w:id="1907" w:author="Author" w:date="2018-06-28T15:41:00Z">
            <w:rPr>
              <w:highlight w:val="yellow"/>
            </w:rPr>
          </w:rPrChange>
        </w:rPr>
        <w:t>mL.</w:t>
      </w:r>
      <w:proofErr w:type="spellEnd"/>
    </w:p>
    <w:p w14:paraId="46FB00F4" w14:textId="77777777" w:rsidR="00506273" w:rsidRPr="00AC1342" w:rsidRDefault="00506273" w:rsidP="003D3E4A">
      <w:pPr>
        <w:pStyle w:val="NormalWeb"/>
        <w:spacing w:before="0" w:beforeAutospacing="0" w:after="0" w:afterAutospacing="0"/>
        <w:rPr>
          <w:rFonts w:asciiTheme="minorHAnsi" w:hAnsiTheme="minorHAnsi" w:cstheme="minorHAnsi"/>
          <w:rPrChange w:id="1908" w:author="Author" w:date="2018-06-28T15:41:00Z">
            <w:rPr/>
          </w:rPrChange>
        </w:rPr>
      </w:pPr>
    </w:p>
    <w:p w14:paraId="638FFC6E" w14:textId="2AE5A516" w:rsidR="0026026A" w:rsidRPr="00AC1342" w:rsidRDefault="0026026A" w:rsidP="003D3E4A">
      <w:pPr>
        <w:pStyle w:val="NormalWeb"/>
        <w:spacing w:before="0" w:beforeAutospacing="0" w:after="0" w:afterAutospacing="0"/>
        <w:ind w:left="709"/>
        <w:outlineLvl w:val="0"/>
        <w:rPr>
          <w:rFonts w:asciiTheme="minorHAnsi" w:hAnsiTheme="minorHAnsi" w:cstheme="minorHAnsi"/>
          <w:rPrChange w:id="1909" w:author="Author" w:date="2018-06-28T15:41:00Z">
            <w:rPr/>
          </w:rPrChange>
        </w:rPr>
      </w:pPr>
      <w:r w:rsidRPr="00AC1342">
        <w:rPr>
          <w:rFonts w:asciiTheme="minorHAnsi" w:hAnsiTheme="minorHAnsi" w:cstheme="minorHAnsi"/>
          <w:rPrChange w:id="1910" w:author="Author" w:date="2018-06-28T15:41:00Z">
            <w:rPr/>
          </w:rPrChange>
        </w:rPr>
        <w:t>CAUTION: The machine and extracts will be hot at this point.</w:t>
      </w:r>
    </w:p>
    <w:p w14:paraId="25D3FB47" w14:textId="77777777" w:rsidR="0026026A" w:rsidRPr="00AC1342" w:rsidRDefault="0026026A" w:rsidP="003D3E4A">
      <w:pPr>
        <w:pStyle w:val="NormalWeb"/>
        <w:spacing w:before="0" w:beforeAutospacing="0" w:after="0" w:afterAutospacing="0"/>
        <w:rPr>
          <w:rFonts w:asciiTheme="minorHAnsi" w:hAnsiTheme="minorHAnsi" w:cstheme="minorHAnsi"/>
          <w:highlight w:val="yellow"/>
          <w:rPrChange w:id="1911" w:author="Author" w:date="2018-06-28T15:41:00Z">
            <w:rPr>
              <w:highlight w:val="yellow"/>
            </w:rPr>
          </w:rPrChange>
        </w:rPr>
      </w:pPr>
    </w:p>
    <w:p w14:paraId="505B9B2C" w14:textId="77777777" w:rsidR="0026026A" w:rsidRPr="00AC1342" w:rsidRDefault="0026026A">
      <w:pPr>
        <w:pStyle w:val="NormalWeb"/>
        <w:numPr>
          <w:ilvl w:val="2"/>
          <w:numId w:val="32"/>
        </w:numPr>
        <w:spacing w:before="0" w:beforeAutospacing="0" w:after="0" w:afterAutospacing="0"/>
        <w:ind w:left="709" w:hanging="709"/>
        <w:rPr>
          <w:rFonts w:asciiTheme="minorHAnsi" w:hAnsiTheme="minorHAnsi" w:cstheme="minorHAnsi"/>
          <w:highlight w:val="yellow"/>
          <w:rPrChange w:id="1912" w:author="Author" w:date="2018-06-28T15:41:00Z">
            <w:rPr>
              <w:highlight w:val="yellow"/>
            </w:rPr>
          </w:rPrChange>
        </w:rPr>
        <w:pPrChange w:id="1913" w:author="Author" w:date="2018-06-28T15:44:00Z">
          <w:pPr>
            <w:pStyle w:val="NormalWeb"/>
            <w:numPr>
              <w:ilvl w:val="1"/>
              <w:numId w:val="30"/>
            </w:numPr>
            <w:spacing w:before="0" w:beforeAutospacing="0" w:after="0" w:afterAutospacing="0"/>
            <w:ind w:left="1872" w:hanging="432"/>
          </w:pPr>
        </w:pPrChange>
      </w:pPr>
      <w:r w:rsidRPr="00AC1342">
        <w:rPr>
          <w:rFonts w:asciiTheme="minorHAnsi" w:hAnsiTheme="minorHAnsi" w:cstheme="minorHAnsi"/>
          <w:highlight w:val="yellow"/>
          <w:rPrChange w:id="1914" w:author="Author" w:date="2018-06-28T15:41:00Z">
            <w:rPr>
              <w:highlight w:val="yellow"/>
            </w:rPr>
          </w:rPrChange>
        </w:rPr>
        <w:t>Cool this mixture in ice bath and evaporate the ethanol using a rotary evaporator (water bath temperature: ~40 °C).</w:t>
      </w:r>
    </w:p>
    <w:p w14:paraId="655CD2A8" w14:textId="77777777" w:rsidR="0026026A" w:rsidRPr="00AC1342" w:rsidRDefault="0026026A" w:rsidP="003D3E4A">
      <w:pPr>
        <w:pStyle w:val="NormalWeb"/>
        <w:spacing w:before="0" w:beforeAutospacing="0" w:after="0" w:afterAutospacing="0"/>
        <w:ind w:left="709" w:hanging="709"/>
        <w:rPr>
          <w:rFonts w:asciiTheme="minorHAnsi" w:hAnsiTheme="minorHAnsi" w:cstheme="minorHAnsi"/>
          <w:highlight w:val="yellow"/>
          <w:rPrChange w:id="1915" w:author="Author" w:date="2018-06-28T15:41:00Z">
            <w:rPr>
              <w:highlight w:val="yellow"/>
            </w:rPr>
          </w:rPrChange>
        </w:rPr>
      </w:pPr>
    </w:p>
    <w:p w14:paraId="350A518C" w14:textId="0C9BEF27" w:rsidR="0026026A" w:rsidRPr="00AC1342" w:rsidRDefault="0026026A">
      <w:pPr>
        <w:pStyle w:val="NormalWeb"/>
        <w:numPr>
          <w:ilvl w:val="2"/>
          <w:numId w:val="32"/>
        </w:numPr>
        <w:spacing w:before="0" w:beforeAutospacing="0" w:after="0" w:afterAutospacing="0"/>
        <w:ind w:left="709" w:hanging="709"/>
        <w:rPr>
          <w:rFonts w:asciiTheme="minorHAnsi" w:hAnsiTheme="minorHAnsi" w:cstheme="minorHAnsi"/>
          <w:highlight w:val="yellow"/>
          <w:rPrChange w:id="1916" w:author="Author" w:date="2018-06-28T15:41:00Z">
            <w:rPr>
              <w:highlight w:val="yellow"/>
            </w:rPr>
          </w:rPrChange>
        </w:rPr>
        <w:pPrChange w:id="1917" w:author="Author" w:date="2018-06-28T15:44:00Z">
          <w:pPr>
            <w:pStyle w:val="NormalWeb"/>
            <w:numPr>
              <w:ilvl w:val="1"/>
              <w:numId w:val="30"/>
            </w:numPr>
            <w:spacing w:before="0" w:beforeAutospacing="0" w:after="0" w:afterAutospacing="0"/>
            <w:ind w:left="1872" w:hanging="432"/>
          </w:pPr>
        </w:pPrChange>
      </w:pPr>
      <w:r w:rsidRPr="00AC1342">
        <w:rPr>
          <w:rFonts w:asciiTheme="minorHAnsi" w:hAnsiTheme="minorHAnsi" w:cstheme="minorHAnsi"/>
          <w:highlight w:val="yellow"/>
          <w:rPrChange w:id="1918" w:author="Author" w:date="2018-06-28T15:41:00Z">
            <w:rPr>
              <w:highlight w:val="yellow"/>
            </w:rPr>
          </w:rPrChange>
        </w:rPr>
        <w:t>Transfer the aqueous extract to a separatory funnel and extract with ethyl acetate (4x 50 mL).</w:t>
      </w:r>
    </w:p>
    <w:p w14:paraId="55326623" w14:textId="77777777" w:rsidR="002C1255" w:rsidRPr="00AC1342" w:rsidRDefault="002C1255" w:rsidP="003D3E4A">
      <w:pPr>
        <w:pStyle w:val="NormalWeb"/>
        <w:spacing w:before="0" w:beforeAutospacing="0" w:after="0" w:afterAutospacing="0"/>
        <w:rPr>
          <w:rFonts w:asciiTheme="minorHAnsi" w:hAnsiTheme="minorHAnsi" w:cstheme="minorHAnsi"/>
          <w:highlight w:val="yellow"/>
          <w:rPrChange w:id="1919" w:author="Author" w:date="2018-06-28T15:41:00Z">
            <w:rPr>
              <w:highlight w:val="yellow"/>
            </w:rPr>
          </w:rPrChange>
        </w:rPr>
      </w:pPr>
    </w:p>
    <w:p w14:paraId="67E72B84" w14:textId="77777777" w:rsidR="0026026A" w:rsidRPr="00AC1342" w:rsidRDefault="0026026A" w:rsidP="003D3E4A">
      <w:pPr>
        <w:pStyle w:val="NormalWeb"/>
        <w:spacing w:before="0" w:beforeAutospacing="0" w:after="0" w:afterAutospacing="0"/>
        <w:ind w:left="709"/>
        <w:outlineLvl w:val="0"/>
        <w:rPr>
          <w:rFonts w:asciiTheme="minorHAnsi" w:hAnsiTheme="minorHAnsi" w:cstheme="minorHAnsi"/>
          <w:rPrChange w:id="1920" w:author="Author" w:date="2018-06-28T15:41:00Z">
            <w:rPr/>
          </w:rPrChange>
        </w:rPr>
      </w:pPr>
      <w:r w:rsidRPr="00AC1342">
        <w:rPr>
          <w:rFonts w:asciiTheme="minorHAnsi" w:hAnsiTheme="minorHAnsi" w:cstheme="minorHAnsi"/>
          <w:rPrChange w:id="1921" w:author="Author" w:date="2018-06-28T15:41:00Z">
            <w:rPr/>
          </w:rPrChange>
        </w:rPr>
        <w:t>NOTE: Time may be needed to allow emulsions to separate between extractions.</w:t>
      </w:r>
    </w:p>
    <w:p w14:paraId="2A7D67FB" w14:textId="77777777" w:rsidR="0026026A" w:rsidRPr="00AC1342" w:rsidRDefault="0026026A" w:rsidP="003D3E4A">
      <w:pPr>
        <w:pStyle w:val="NormalWeb"/>
        <w:spacing w:before="0" w:beforeAutospacing="0" w:after="0" w:afterAutospacing="0"/>
        <w:rPr>
          <w:rFonts w:asciiTheme="minorHAnsi" w:hAnsiTheme="minorHAnsi" w:cstheme="minorHAnsi"/>
          <w:highlight w:val="yellow"/>
          <w:rPrChange w:id="1922" w:author="Author" w:date="2018-06-28T15:41:00Z">
            <w:rPr>
              <w:highlight w:val="yellow"/>
            </w:rPr>
          </w:rPrChange>
        </w:rPr>
      </w:pPr>
    </w:p>
    <w:p w14:paraId="280AD9C8" w14:textId="77777777" w:rsidR="0026026A" w:rsidRPr="00AC1342" w:rsidRDefault="0026026A">
      <w:pPr>
        <w:pStyle w:val="NormalWeb"/>
        <w:numPr>
          <w:ilvl w:val="2"/>
          <w:numId w:val="32"/>
        </w:numPr>
        <w:spacing w:before="0" w:beforeAutospacing="0" w:after="0" w:afterAutospacing="0"/>
        <w:ind w:left="709" w:hanging="709"/>
        <w:rPr>
          <w:rFonts w:asciiTheme="minorHAnsi" w:hAnsiTheme="minorHAnsi" w:cstheme="minorHAnsi"/>
          <w:highlight w:val="yellow"/>
          <w:rPrChange w:id="1923" w:author="Author" w:date="2018-06-28T15:41:00Z">
            <w:rPr>
              <w:highlight w:val="yellow"/>
            </w:rPr>
          </w:rPrChange>
        </w:rPr>
        <w:pPrChange w:id="1924" w:author="Author" w:date="2018-06-28T15:44:00Z">
          <w:pPr>
            <w:pStyle w:val="NormalWeb"/>
            <w:numPr>
              <w:ilvl w:val="1"/>
              <w:numId w:val="30"/>
            </w:numPr>
            <w:spacing w:before="0" w:beforeAutospacing="0" w:after="0" w:afterAutospacing="0"/>
            <w:ind w:left="1872" w:hanging="432"/>
          </w:pPr>
        </w:pPrChange>
      </w:pPr>
      <w:r w:rsidRPr="00AC1342">
        <w:rPr>
          <w:rFonts w:asciiTheme="minorHAnsi" w:hAnsiTheme="minorHAnsi" w:cstheme="minorHAnsi"/>
          <w:highlight w:val="yellow"/>
          <w:rPrChange w:id="1925" w:author="Author" w:date="2018-06-28T15:41:00Z">
            <w:rPr>
              <w:highlight w:val="yellow"/>
            </w:rPr>
          </w:rPrChange>
        </w:rPr>
        <w:t>Combine the organic extracts, dry by adding MgSO</w:t>
      </w:r>
      <w:r w:rsidRPr="00AC1342">
        <w:rPr>
          <w:rFonts w:asciiTheme="minorHAnsi" w:hAnsiTheme="minorHAnsi" w:cstheme="minorHAnsi"/>
          <w:highlight w:val="yellow"/>
          <w:vertAlign w:val="subscript"/>
          <w:rPrChange w:id="1926" w:author="Author" w:date="2018-06-28T15:41:00Z">
            <w:rPr>
              <w:highlight w:val="yellow"/>
              <w:vertAlign w:val="subscript"/>
            </w:rPr>
          </w:rPrChange>
        </w:rPr>
        <w:t>4</w:t>
      </w:r>
      <w:r w:rsidRPr="00AC1342">
        <w:rPr>
          <w:rFonts w:asciiTheme="minorHAnsi" w:hAnsiTheme="minorHAnsi" w:cstheme="minorHAnsi"/>
          <w:highlight w:val="yellow"/>
          <w:rPrChange w:id="1927" w:author="Author" w:date="2018-06-28T15:41:00Z">
            <w:rPr>
              <w:highlight w:val="yellow"/>
            </w:rPr>
          </w:rPrChange>
        </w:rPr>
        <w:t xml:space="preserve"> and swirling the flask, filter using a sintered glass funnel, and evaporate using a rotary evaporator (water bath temperature: ~35 °C) to provide the crude extract.</w:t>
      </w:r>
    </w:p>
    <w:p w14:paraId="4351A014" w14:textId="77777777" w:rsidR="0026026A" w:rsidRPr="00AC1342" w:rsidRDefault="0026026A" w:rsidP="003D3E4A">
      <w:pPr>
        <w:pStyle w:val="NormalWeb"/>
        <w:spacing w:before="0" w:beforeAutospacing="0" w:after="0" w:afterAutospacing="0"/>
        <w:ind w:left="709" w:hanging="709"/>
        <w:rPr>
          <w:rFonts w:asciiTheme="minorHAnsi" w:hAnsiTheme="minorHAnsi" w:cstheme="minorHAnsi"/>
          <w:rPrChange w:id="1928" w:author="Author" w:date="2018-06-28T15:41:00Z">
            <w:rPr/>
          </w:rPrChange>
        </w:rPr>
      </w:pPr>
    </w:p>
    <w:p w14:paraId="2D76F19D" w14:textId="6E142A5E" w:rsidR="0026026A" w:rsidRPr="00AC1342" w:rsidRDefault="0026026A">
      <w:pPr>
        <w:pStyle w:val="NormalWeb"/>
        <w:numPr>
          <w:ilvl w:val="2"/>
          <w:numId w:val="32"/>
        </w:numPr>
        <w:spacing w:before="0" w:beforeAutospacing="0" w:after="0" w:afterAutospacing="0"/>
        <w:ind w:left="709" w:hanging="709"/>
        <w:rPr>
          <w:rFonts w:asciiTheme="minorHAnsi" w:hAnsiTheme="minorHAnsi" w:cstheme="minorHAnsi"/>
          <w:rPrChange w:id="1929" w:author="Author" w:date="2018-06-28T15:41:00Z">
            <w:rPr/>
          </w:rPrChange>
        </w:rPr>
        <w:pPrChange w:id="1930" w:author="Author" w:date="2018-06-28T15:44:00Z">
          <w:pPr>
            <w:pStyle w:val="NormalWeb"/>
            <w:numPr>
              <w:ilvl w:val="1"/>
              <w:numId w:val="30"/>
            </w:numPr>
            <w:spacing w:before="0" w:beforeAutospacing="0" w:after="0" w:afterAutospacing="0"/>
            <w:ind w:left="1872" w:hanging="432"/>
          </w:pPr>
        </w:pPrChange>
      </w:pPr>
      <w:commentRangeStart w:id="1931"/>
      <w:r w:rsidRPr="00AC1342">
        <w:rPr>
          <w:rFonts w:asciiTheme="minorHAnsi" w:hAnsiTheme="minorHAnsi" w:cstheme="minorHAnsi"/>
          <w:rPrChange w:id="1932" w:author="Author" w:date="2018-06-28T15:41:00Z">
            <w:rPr/>
          </w:rPrChange>
        </w:rPr>
        <w:t xml:space="preserve">Obtain an </w:t>
      </w:r>
      <w:r w:rsidRPr="00AC1342">
        <w:rPr>
          <w:rFonts w:asciiTheme="minorHAnsi" w:hAnsiTheme="minorHAnsi" w:cstheme="minorHAnsi"/>
          <w:vertAlign w:val="superscript"/>
          <w:rPrChange w:id="1933" w:author="Author" w:date="2018-06-28T15:41:00Z">
            <w:rPr>
              <w:vertAlign w:val="superscript"/>
            </w:rPr>
          </w:rPrChange>
        </w:rPr>
        <w:t>1</w:t>
      </w:r>
      <w:r w:rsidRPr="00AC1342">
        <w:rPr>
          <w:rFonts w:asciiTheme="minorHAnsi" w:hAnsiTheme="minorHAnsi" w:cstheme="minorHAnsi"/>
          <w:rPrChange w:id="1934" w:author="Author" w:date="2018-06-28T15:41:00Z">
            <w:rPr/>
          </w:rPrChange>
        </w:rPr>
        <w:t xml:space="preserve">H nuclear magnetic resonance (NMR) spectrum </w:t>
      </w:r>
      <w:commentRangeEnd w:id="1931"/>
      <w:r w:rsidR="00506273" w:rsidRPr="00AC1342">
        <w:rPr>
          <w:rStyle w:val="CommentReference"/>
          <w:rFonts w:asciiTheme="minorHAnsi" w:hAnsiTheme="minorHAnsi" w:cstheme="minorHAnsi"/>
          <w:rPrChange w:id="1935" w:author="Author" w:date="2018-06-28T15:41:00Z">
            <w:rPr>
              <w:rStyle w:val="CommentReference"/>
            </w:rPr>
          </w:rPrChange>
        </w:rPr>
        <w:commentReference w:id="1931"/>
      </w:r>
      <w:r w:rsidRPr="00AC1342">
        <w:rPr>
          <w:rFonts w:asciiTheme="minorHAnsi" w:hAnsiTheme="minorHAnsi" w:cstheme="minorHAnsi"/>
          <w:rPrChange w:id="1936" w:author="Author" w:date="2018-06-28T15:41:00Z">
            <w:rPr/>
          </w:rPrChange>
        </w:rPr>
        <w:t>(see the instructor for assistance).</w:t>
      </w:r>
      <w:ins w:id="1937" w:author="Author" w:date="2018-06-28T13:40:00Z">
        <w:r w:rsidR="00DD4FD7" w:rsidRPr="00AC1342">
          <w:rPr>
            <w:rFonts w:asciiTheme="minorHAnsi" w:hAnsiTheme="minorHAnsi" w:cstheme="minorHAnsi"/>
            <w:vertAlign w:val="superscript"/>
            <w:rPrChange w:id="1938" w:author="Author" w:date="2018-06-28T15:41:00Z">
              <w:rPr>
                <w:vertAlign w:val="superscript"/>
              </w:rPr>
            </w:rPrChange>
          </w:rPr>
          <w:t>1</w:t>
        </w:r>
        <w:del w:id="1939" w:author="Author" w:date="2018-06-28T13:53:00Z">
          <w:r w:rsidR="00DD4FD7" w:rsidRPr="00AC1342" w:rsidDel="00121351">
            <w:rPr>
              <w:rFonts w:asciiTheme="minorHAnsi" w:hAnsiTheme="minorHAnsi" w:cstheme="minorHAnsi"/>
              <w:vertAlign w:val="superscript"/>
              <w:rPrChange w:id="1940" w:author="Author" w:date="2018-06-28T15:41:00Z">
                <w:rPr>
                  <w:vertAlign w:val="superscript"/>
                </w:rPr>
              </w:rPrChange>
            </w:rPr>
            <w:delText>0</w:delText>
          </w:r>
        </w:del>
      </w:ins>
      <w:ins w:id="1941" w:author="Author" w:date="2018-06-28T13:53:00Z">
        <w:r w:rsidR="00121351" w:rsidRPr="00AC1342">
          <w:rPr>
            <w:rFonts w:asciiTheme="minorHAnsi" w:hAnsiTheme="minorHAnsi" w:cstheme="minorHAnsi"/>
            <w:vertAlign w:val="superscript"/>
            <w:rPrChange w:id="1942" w:author="Author" w:date="2018-06-28T15:41:00Z">
              <w:rPr>
                <w:vertAlign w:val="superscript"/>
              </w:rPr>
            </w:rPrChange>
          </w:rPr>
          <w:t>1</w:t>
        </w:r>
      </w:ins>
    </w:p>
    <w:p w14:paraId="471FDF6A" w14:textId="77777777" w:rsidR="0026026A" w:rsidRPr="00AC1342" w:rsidRDefault="0026026A" w:rsidP="003D3E4A">
      <w:pPr>
        <w:pStyle w:val="ListParagraph"/>
        <w:ind w:left="709" w:hanging="709"/>
        <w:rPr>
          <w:rFonts w:asciiTheme="minorHAnsi" w:hAnsiTheme="minorHAnsi" w:cstheme="minorHAnsi"/>
          <w:rPrChange w:id="1943" w:author="Author" w:date="2018-06-28T15:41:00Z">
            <w:rPr/>
          </w:rPrChange>
        </w:rPr>
      </w:pPr>
    </w:p>
    <w:p w14:paraId="2CCAB502" w14:textId="4A0C7BED" w:rsidR="0026026A" w:rsidRPr="00D27235" w:rsidRDefault="0026026A">
      <w:pPr>
        <w:pStyle w:val="NormalWeb"/>
        <w:numPr>
          <w:ilvl w:val="2"/>
          <w:numId w:val="32"/>
        </w:numPr>
        <w:spacing w:before="0" w:beforeAutospacing="0" w:after="0" w:afterAutospacing="0"/>
        <w:ind w:left="709" w:hanging="709"/>
        <w:rPr>
          <w:rFonts w:asciiTheme="minorHAnsi" w:hAnsiTheme="minorHAnsi" w:cstheme="minorHAnsi"/>
          <w:highlight w:val="yellow"/>
          <w:rPrChange w:id="1944" w:author="Author" w:date="2018-07-01T09:47:00Z">
            <w:rPr>
              <w:highlight w:val="yellow"/>
            </w:rPr>
          </w:rPrChange>
        </w:rPr>
        <w:pPrChange w:id="1945" w:author="Author" w:date="2018-06-28T15:44:00Z">
          <w:pPr>
            <w:pStyle w:val="NormalWeb"/>
            <w:numPr>
              <w:ilvl w:val="1"/>
              <w:numId w:val="30"/>
            </w:numPr>
            <w:spacing w:before="0" w:beforeAutospacing="0" w:after="0" w:afterAutospacing="0"/>
            <w:ind w:left="1872" w:hanging="432"/>
          </w:pPr>
        </w:pPrChange>
      </w:pPr>
      <w:del w:id="1946" w:author="Author" w:date="2018-06-28T08:35:00Z">
        <w:r w:rsidRPr="00D27235" w:rsidDel="00725F33">
          <w:rPr>
            <w:rFonts w:asciiTheme="minorHAnsi" w:hAnsiTheme="minorHAnsi" w:cstheme="minorHAnsi"/>
            <w:highlight w:val="yellow"/>
            <w:rPrChange w:id="1947" w:author="Author" w:date="2018-07-01T09:47:00Z">
              <w:rPr>
                <w:highlight w:val="yellow"/>
              </w:rPr>
            </w:rPrChange>
          </w:rPr>
          <w:delText xml:space="preserve">Carry </w:delText>
        </w:r>
        <w:commentRangeStart w:id="1948"/>
        <w:r w:rsidRPr="00D27235" w:rsidDel="00725F33">
          <w:rPr>
            <w:rFonts w:asciiTheme="minorHAnsi" w:hAnsiTheme="minorHAnsi" w:cstheme="minorHAnsi"/>
            <w:highlight w:val="yellow"/>
            <w:rPrChange w:id="1949" w:author="Author" w:date="2018-07-01T09:47:00Z">
              <w:rPr>
                <w:highlight w:val="yellow"/>
              </w:rPr>
            </w:rPrChange>
          </w:rPr>
          <w:delText>out</w:delText>
        </w:r>
      </w:del>
      <w:ins w:id="1950" w:author="Author" w:date="2018-06-28T08:35:00Z">
        <w:r w:rsidR="00725F33" w:rsidRPr="00D27235">
          <w:rPr>
            <w:rFonts w:asciiTheme="minorHAnsi" w:hAnsiTheme="minorHAnsi" w:cstheme="minorHAnsi"/>
            <w:highlight w:val="yellow"/>
            <w:rPrChange w:id="1951" w:author="Author" w:date="2018-07-01T09:47:00Z">
              <w:rPr>
                <w:highlight w:val="yellow"/>
              </w:rPr>
            </w:rPrChange>
          </w:rPr>
          <w:t>Perform</w:t>
        </w:r>
      </w:ins>
      <w:r w:rsidRPr="00D27235">
        <w:rPr>
          <w:rFonts w:asciiTheme="minorHAnsi" w:hAnsiTheme="minorHAnsi" w:cstheme="minorHAnsi"/>
          <w:highlight w:val="yellow"/>
          <w:rPrChange w:id="1952" w:author="Author" w:date="2018-07-01T09:47:00Z">
            <w:rPr>
              <w:highlight w:val="yellow"/>
            </w:rPr>
          </w:rPrChange>
        </w:rPr>
        <w:t xml:space="preserve"> TLC analysis of the crude extract to determine an appropriate solvent system to isolate the compounds that have been extracted.</w:t>
      </w:r>
      <w:commentRangeEnd w:id="1948"/>
      <w:r w:rsidR="00506273" w:rsidRPr="00D27235">
        <w:rPr>
          <w:rStyle w:val="CommentReference"/>
          <w:rFonts w:asciiTheme="minorHAnsi" w:hAnsiTheme="minorHAnsi" w:cstheme="minorHAnsi"/>
          <w:highlight w:val="yellow"/>
          <w:rPrChange w:id="1953" w:author="Author" w:date="2018-07-01T09:47:00Z">
            <w:rPr>
              <w:rStyle w:val="CommentReference"/>
            </w:rPr>
          </w:rPrChange>
        </w:rPr>
        <w:commentReference w:id="1948"/>
      </w:r>
    </w:p>
    <w:p w14:paraId="3324BC0E" w14:textId="77777777" w:rsidR="001B05C3" w:rsidRPr="00AC1342" w:rsidRDefault="001B05C3" w:rsidP="003D3E4A">
      <w:pPr>
        <w:pStyle w:val="NormalWeb"/>
        <w:spacing w:before="0" w:beforeAutospacing="0" w:after="0" w:afterAutospacing="0"/>
        <w:rPr>
          <w:ins w:id="1954" w:author="Author" w:date="2018-06-28T08:36:00Z"/>
          <w:rFonts w:asciiTheme="minorHAnsi" w:hAnsiTheme="minorHAnsi" w:cstheme="minorHAnsi"/>
          <w:highlight w:val="yellow"/>
          <w:rPrChange w:id="1955" w:author="Author" w:date="2018-06-28T15:41:00Z">
            <w:rPr>
              <w:ins w:id="1956" w:author="Author" w:date="2018-06-28T08:36:00Z"/>
              <w:highlight w:val="yellow"/>
            </w:rPr>
          </w:rPrChange>
        </w:rPr>
      </w:pPr>
    </w:p>
    <w:p w14:paraId="05694B32" w14:textId="6CB4EBEF" w:rsidR="007F6C48" w:rsidRPr="00AC1342" w:rsidRDefault="007F6C48" w:rsidP="003D3E4A">
      <w:pPr>
        <w:pStyle w:val="NormalWeb"/>
        <w:spacing w:before="0" w:beforeAutospacing="0" w:after="0" w:afterAutospacing="0"/>
        <w:ind w:left="709"/>
        <w:outlineLvl w:val="0"/>
        <w:rPr>
          <w:ins w:id="1957" w:author="Author" w:date="2018-06-28T08:36:00Z"/>
          <w:rFonts w:asciiTheme="minorHAnsi" w:hAnsiTheme="minorHAnsi" w:cstheme="minorHAnsi"/>
          <w:rPrChange w:id="1958" w:author="Author" w:date="2018-06-28T15:41:00Z">
            <w:rPr>
              <w:ins w:id="1959" w:author="Author" w:date="2018-06-28T08:36:00Z"/>
            </w:rPr>
          </w:rPrChange>
        </w:rPr>
      </w:pPr>
      <w:ins w:id="1960" w:author="Author" w:date="2018-06-28T08:36:00Z">
        <w:r w:rsidRPr="00AC1342">
          <w:rPr>
            <w:rFonts w:asciiTheme="minorHAnsi" w:hAnsiTheme="minorHAnsi" w:cstheme="minorHAnsi"/>
            <w:rPrChange w:id="1961" w:author="Author" w:date="2018-06-28T15:41:00Z">
              <w:rPr/>
            </w:rPrChange>
          </w:rPr>
          <w:t xml:space="preserve">NOTE: TLC analysis is performed by analogy to </w:t>
        </w:r>
      </w:ins>
      <w:ins w:id="1962" w:author="Author" w:date="2018-06-28T08:37:00Z">
        <w:del w:id="1963" w:author="Author" w:date="2018-06-28T13:41:00Z">
          <w:r w:rsidRPr="00AC1342" w:rsidDel="00266A19">
            <w:rPr>
              <w:rFonts w:asciiTheme="minorHAnsi" w:hAnsiTheme="minorHAnsi" w:cstheme="minorHAnsi"/>
              <w:rPrChange w:id="1964" w:author="Author" w:date="2018-06-28T15:41:00Z">
                <w:rPr/>
              </w:rPrChange>
            </w:rPr>
            <w:delText>steps</w:delText>
          </w:r>
        </w:del>
      </w:ins>
      <w:ins w:id="1965" w:author="Author" w:date="2018-06-28T13:41:00Z">
        <w:r w:rsidR="00266A19" w:rsidRPr="00AC1342">
          <w:rPr>
            <w:rFonts w:asciiTheme="minorHAnsi" w:hAnsiTheme="minorHAnsi" w:cstheme="minorHAnsi"/>
            <w:rPrChange w:id="1966" w:author="Author" w:date="2018-06-28T15:41:00Z">
              <w:rPr/>
            </w:rPrChange>
          </w:rPr>
          <w:t>procedures</w:t>
        </w:r>
      </w:ins>
      <w:ins w:id="1967" w:author="Author" w:date="2018-06-28T08:37:00Z">
        <w:r w:rsidRPr="00AC1342">
          <w:rPr>
            <w:rFonts w:asciiTheme="minorHAnsi" w:hAnsiTheme="minorHAnsi" w:cstheme="minorHAnsi"/>
            <w:rPrChange w:id="1968" w:author="Author" w:date="2018-06-28T15:41:00Z">
              <w:rPr/>
            </w:rPrChange>
          </w:rPr>
          <w:t xml:space="preserve"> outlined in </w:t>
        </w:r>
      </w:ins>
      <w:ins w:id="1969" w:author="Author" w:date="2018-06-28T13:35:00Z">
        <w:r w:rsidR="00060C53" w:rsidRPr="00AC1342">
          <w:rPr>
            <w:rFonts w:asciiTheme="minorHAnsi" w:hAnsiTheme="minorHAnsi" w:cstheme="minorHAnsi"/>
            <w:rPrChange w:id="1970" w:author="Author" w:date="2018-06-28T15:41:00Z">
              <w:rPr/>
            </w:rPrChange>
          </w:rPr>
          <w:t>s</w:t>
        </w:r>
      </w:ins>
      <w:ins w:id="1971" w:author="Author" w:date="2018-06-28T08:37:00Z">
        <w:del w:id="1972" w:author="Author" w:date="2018-06-28T13:35:00Z">
          <w:r w:rsidRPr="00AC1342" w:rsidDel="00060C53">
            <w:rPr>
              <w:rFonts w:asciiTheme="minorHAnsi" w:hAnsiTheme="minorHAnsi" w:cstheme="minorHAnsi"/>
              <w:rPrChange w:id="1973" w:author="Author" w:date="2018-06-28T15:41:00Z">
                <w:rPr/>
              </w:rPrChange>
            </w:rPr>
            <w:delText>Part</w:delText>
          </w:r>
        </w:del>
      </w:ins>
      <w:ins w:id="1974" w:author="Author" w:date="2018-06-28T13:35:00Z">
        <w:r w:rsidR="00060C53" w:rsidRPr="00AC1342">
          <w:rPr>
            <w:rFonts w:asciiTheme="minorHAnsi" w:hAnsiTheme="minorHAnsi" w:cstheme="minorHAnsi"/>
            <w:rPrChange w:id="1975" w:author="Author" w:date="2018-06-28T15:41:00Z">
              <w:rPr/>
            </w:rPrChange>
          </w:rPr>
          <w:t>tep</w:t>
        </w:r>
      </w:ins>
      <w:ins w:id="1976" w:author="Author" w:date="2018-06-28T08:37:00Z">
        <w:r w:rsidRPr="00AC1342">
          <w:rPr>
            <w:rFonts w:asciiTheme="minorHAnsi" w:hAnsiTheme="minorHAnsi" w:cstheme="minorHAnsi"/>
            <w:rPrChange w:id="1977" w:author="Author" w:date="2018-06-28T15:41:00Z">
              <w:rPr/>
            </w:rPrChange>
          </w:rPr>
          <w:t xml:space="preserve"> 1.2</w:t>
        </w:r>
      </w:ins>
      <w:ins w:id="1978" w:author="Author" w:date="2018-06-28T08:36:00Z">
        <w:r w:rsidRPr="00AC1342">
          <w:rPr>
            <w:rFonts w:asciiTheme="minorHAnsi" w:hAnsiTheme="minorHAnsi" w:cstheme="minorHAnsi"/>
            <w:rPrChange w:id="1979" w:author="Author" w:date="2018-06-28T15:41:00Z">
              <w:rPr/>
            </w:rPrChange>
          </w:rPr>
          <w:t>.</w:t>
        </w:r>
      </w:ins>
    </w:p>
    <w:p w14:paraId="1D88F56B" w14:textId="77777777" w:rsidR="007F6C48" w:rsidRPr="00AC1342" w:rsidRDefault="007F6C48" w:rsidP="003D3E4A">
      <w:pPr>
        <w:pStyle w:val="NormalWeb"/>
        <w:spacing w:before="0" w:beforeAutospacing="0" w:after="0" w:afterAutospacing="0"/>
        <w:rPr>
          <w:rFonts w:asciiTheme="minorHAnsi" w:hAnsiTheme="minorHAnsi" w:cstheme="minorHAnsi"/>
          <w:highlight w:val="yellow"/>
          <w:rPrChange w:id="1980" w:author="Author" w:date="2018-06-28T15:41:00Z">
            <w:rPr>
              <w:highlight w:val="yellow"/>
            </w:rPr>
          </w:rPrChange>
        </w:rPr>
      </w:pPr>
    </w:p>
    <w:p w14:paraId="08CB407F" w14:textId="45AC00F0" w:rsidR="0026026A" w:rsidRPr="00C428DE" w:rsidRDefault="00B933DA">
      <w:pPr>
        <w:pStyle w:val="computer"/>
        <w:numPr>
          <w:ilvl w:val="1"/>
          <w:numId w:val="32"/>
        </w:numPr>
        <w:tabs>
          <w:tab w:val="left" w:pos="-720"/>
        </w:tabs>
        <w:ind w:left="709" w:hanging="709"/>
        <w:rPr>
          <w:rFonts w:asciiTheme="minorHAnsi" w:hAnsiTheme="minorHAnsi" w:cstheme="minorHAnsi"/>
          <w:spacing w:val="0"/>
          <w:lang w:val="en-US"/>
          <w:rPrChange w:id="1981" w:author="Author" w:date="2018-07-01T09:40:00Z">
            <w:rPr>
              <w:rFonts w:ascii="Calibri" w:hAnsi="Calibri"/>
              <w:spacing w:val="0"/>
              <w:highlight w:val="yellow"/>
              <w:lang w:val="en-US"/>
            </w:rPr>
          </w:rPrChange>
        </w:rPr>
        <w:pPrChange w:id="1982" w:author="Author" w:date="2018-06-28T15:44:00Z">
          <w:pPr>
            <w:pStyle w:val="computer"/>
            <w:numPr>
              <w:numId w:val="30"/>
            </w:numPr>
            <w:tabs>
              <w:tab w:val="left" w:pos="-720"/>
            </w:tabs>
            <w:ind w:left="1440" w:hanging="360"/>
          </w:pPr>
        </w:pPrChange>
      </w:pPr>
      <w:ins w:id="1983" w:author="Author" w:date="2018-06-28T13:57:00Z">
        <w:r w:rsidRPr="00C428DE">
          <w:rPr>
            <w:rFonts w:asciiTheme="minorHAnsi" w:hAnsiTheme="minorHAnsi" w:cstheme="minorHAnsi"/>
            <w:spacing w:val="0"/>
            <w:lang w:val="en-US"/>
            <w:rPrChange w:id="1984" w:author="Author" w:date="2018-07-01T09:40:00Z">
              <w:rPr>
                <w:rFonts w:ascii="Calibri" w:hAnsi="Calibri"/>
                <w:spacing w:val="0"/>
                <w:highlight w:val="yellow"/>
                <w:lang w:val="en-US"/>
              </w:rPr>
            </w:rPrChange>
          </w:rPr>
          <w:t xml:space="preserve">Session 2. </w:t>
        </w:r>
      </w:ins>
      <w:del w:id="1985" w:author="Author" w:date="2018-06-27T17:45:00Z">
        <w:r w:rsidR="0026026A" w:rsidRPr="00C428DE" w:rsidDel="00A51172">
          <w:rPr>
            <w:rFonts w:asciiTheme="minorHAnsi" w:hAnsiTheme="minorHAnsi" w:cstheme="minorHAnsi"/>
            <w:spacing w:val="0"/>
            <w:lang w:val="en-US"/>
            <w:rPrChange w:id="1986" w:author="Author" w:date="2018-07-01T09:40:00Z">
              <w:rPr>
                <w:rFonts w:ascii="Calibri" w:hAnsi="Calibri"/>
                <w:spacing w:val="0"/>
                <w:highlight w:val="yellow"/>
                <w:lang w:val="en-US"/>
              </w:rPr>
            </w:rPrChange>
          </w:rPr>
          <w:delText xml:space="preserve">Session 2. </w:delText>
        </w:r>
      </w:del>
      <w:r w:rsidR="0026026A" w:rsidRPr="00C428DE">
        <w:rPr>
          <w:rFonts w:asciiTheme="minorHAnsi" w:hAnsiTheme="minorHAnsi" w:cstheme="minorHAnsi"/>
          <w:spacing w:val="0"/>
          <w:lang w:val="en-US"/>
          <w:rPrChange w:id="1987" w:author="Author" w:date="2018-07-01T09:40:00Z">
            <w:rPr>
              <w:rFonts w:ascii="Calibri" w:hAnsi="Calibri"/>
              <w:spacing w:val="0"/>
              <w:highlight w:val="yellow"/>
              <w:lang w:val="en-US"/>
            </w:rPr>
          </w:rPrChange>
        </w:rPr>
        <w:t xml:space="preserve">Separation of </w:t>
      </w:r>
      <w:proofErr w:type="spellStart"/>
      <w:r w:rsidR="0026026A" w:rsidRPr="00C428DE">
        <w:rPr>
          <w:rFonts w:asciiTheme="minorHAnsi" w:hAnsiTheme="minorHAnsi" w:cstheme="minorHAnsi"/>
          <w:spacing w:val="0"/>
          <w:lang w:val="en-US"/>
          <w:rPrChange w:id="1988" w:author="Author" w:date="2018-07-01T09:40:00Z">
            <w:rPr>
              <w:rFonts w:ascii="Calibri" w:hAnsi="Calibri"/>
              <w:spacing w:val="0"/>
              <w:highlight w:val="yellow"/>
              <w:lang w:val="en-US"/>
            </w:rPr>
          </w:rPrChange>
        </w:rPr>
        <w:t>seselin</w:t>
      </w:r>
      <w:proofErr w:type="spellEnd"/>
      <w:r w:rsidR="0026026A" w:rsidRPr="00C428DE">
        <w:rPr>
          <w:rFonts w:asciiTheme="minorHAnsi" w:hAnsiTheme="minorHAnsi" w:cstheme="minorHAnsi"/>
          <w:spacing w:val="0"/>
          <w:lang w:val="en-US"/>
          <w:rPrChange w:id="1989" w:author="Author" w:date="2018-07-01T09:40:00Z">
            <w:rPr>
              <w:rFonts w:ascii="Calibri" w:hAnsi="Calibri"/>
              <w:spacing w:val="0"/>
              <w:highlight w:val="yellow"/>
              <w:lang w:val="en-US"/>
            </w:rPr>
          </w:rPrChange>
        </w:rPr>
        <w:t xml:space="preserve"> and (+)-</w:t>
      </w:r>
      <w:proofErr w:type="spellStart"/>
      <w:r w:rsidR="0026026A" w:rsidRPr="00C428DE">
        <w:rPr>
          <w:rFonts w:asciiTheme="minorHAnsi" w:hAnsiTheme="minorHAnsi" w:cstheme="minorHAnsi"/>
          <w:spacing w:val="0"/>
          <w:lang w:val="en-US"/>
          <w:rPrChange w:id="1990" w:author="Author" w:date="2018-07-01T09:40:00Z">
            <w:rPr>
              <w:rFonts w:ascii="Calibri" w:hAnsi="Calibri"/>
              <w:spacing w:val="0"/>
              <w:highlight w:val="yellow"/>
              <w:lang w:val="en-US"/>
            </w:rPr>
          </w:rPrChange>
        </w:rPr>
        <w:t>epoxysuberosin</w:t>
      </w:r>
      <w:proofErr w:type="spellEnd"/>
      <w:r w:rsidR="0026026A" w:rsidRPr="00C428DE">
        <w:rPr>
          <w:rFonts w:asciiTheme="minorHAnsi" w:hAnsiTheme="minorHAnsi" w:cstheme="minorHAnsi"/>
          <w:spacing w:val="0"/>
          <w:lang w:val="en-US"/>
          <w:rPrChange w:id="1991" w:author="Author" w:date="2018-07-01T09:40:00Z">
            <w:rPr>
              <w:rFonts w:ascii="Calibri" w:hAnsi="Calibri"/>
              <w:spacing w:val="0"/>
              <w:highlight w:val="yellow"/>
              <w:lang w:val="en-US"/>
            </w:rPr>
          </w:rPrChange>
        </w:rPr>
        <w:t xml:space="preserve"> by flash column chromatography</w:t>
      </w:r>
      <w:ins w:id="1992" w:author="Author" w:date="2018-07-02T08:29:00Z">
        <w:r w:rsidR="007F1895" w:rsidRPr="007F1895">
          <w:rPr>
            <w:rFonts w:asciiTheme="minorHAnsi" w:hAnsiTheme="minorHAnsi" w:cstheme="minorHAnsi"/>
            <w:b w:val="0"/>
            <w:spacing w:val="0"/>
            <w:vertAlign w:val="superscript"/>
            <w:lang w:val="en-US"/>
            <w:rPrChange w:id="1993" w:author="Author" w:date="2018-07-02T08:29:00Z">
              <w:rPr>
                <w:rFonts w:asciiTheme="minorHAnsi" w:hAnsiTheme="minorHAnsi" w:cstheme="minorHAnsi"/>
                <w:spacing w:val="0"/>
                <w:lang w:val="en-US"/>
              </w:rPr>
            </w:rPrChange>
          </w:rPr>
          <w:t>11</w:t>
        </w:r>
        <w:del w:id="1994" w:author="Author" w:date="2018-07-03T12:44:00Z">
          <w:r w:rsidR="007F1895" w:rsidRPr="007F1895" w:rsidDel="00FB7ED6">
            <w:rPr>
              <w:rFonts w:asciiTheme="minorHAnsi" w:hAnsiTheme="minorHAnsi" w:cstheme="minorHAnsi"/>
              <w:b w:val="0"/>
              <w:spacing w:val="0"/>
              <w:vertAlign w:val="superscript"/>
              <w:lang w:val="en-US"/>
              <w:rPrChange w:id="1995" w:author="Author" w:date="2018-07-02T08:29:00Z">
                <w:rPr>
                  <w:rFonts w:asciiTheme="minorHAnsi" w:hAnsiTheme="minorHAnsi" w:cstheme="minorHAnsi"/>
                  <w:spacing w:val="0"/>
                  <w:lang w:val="en-US"/>
                </w:rPr>
              </w:rPrChange>
            </w:rPr>
            <w:delText xml:space="preserve"> </w:delText>
          </w:r>
        </w:del>
        <w:r w:rsidR="007F1895" w:rsidRPr="007F1895">
          <w:rPr>
            <w:rFonts w:asciiTheme="minorHAnsi" w:hAnsiTheme="minorHAnsi" w:cstheme="minorHAnsi"/>
            <w:b w:val="0"/>
            <w:spacing w:val="0"/>
            <w:vertAlign w:val="superscript"/>
            <w:lang w:val="en-US"/>
            <w:rPrChange w:id="1996" w:author="Author" w:date="2018-07-02T08:29:00Z">
              <w:rPr>
                <w:rFonts w:asciiTheme="minorHAnsi" w:hAnsiTheme="minorHAnsi" w:cstheme="minorHAnsi"/>
                <w:spacing w:val="0"/>
                <w:lang w:val="en-US"/>
              </w:rPr>
            </w:rPrChange>
          </w:rPr>
          <w:t>,</w:t>
        </w:r>
      </w:ins>
      <w:ins w:id="1997" w:author="Author" w:date="2018-06-30T15:45:00Z">
        <w:r w:rsidR="00F06D92" w:rsidRPr="00C428DE">
          <w:rPr>
            <w:rFonts w:asciiTheme="minorHAnsi" w:hAnsiTheme="minorHAnsi" w:cstheme="minorHAnsi"/>
            <w:b w:val="0"/>
            <w:vertAlign w:val="superscript"/>
            <w:lang w:val="en-US"/>
            <w:rPrChange w:id="1998" w:author="Author" w:date="2018-07-01T09:40:00Z">
              <w:rPr>
                <w:rFonts w:asciiTheme="minorHAnsi" w:hAnsiTheme="minorHAnsi" w:cstheme="minorHAnsi"/>
                <w:b w:val="0"/>
                <w:highlight w:val="yellow"/>
                <w:vertAlign w:val="superscript"/>
                <w:lang w:val="en-US"/>
              </w:rPr>
            </w:rPrChange>
          </w:rPr>
          <w:t>1</w:t>
        </w:r>
      </w:ins>
      <w:ins w:id="1999" w:author="Author" w:date="2018-07-03T07:37:00Z">
        <w:r w:rsidR="001473D2">
          <w:rPr>
            <w:rFonts w:asciiTheme="minorHAnsi" w:hAnsiTheme="minorHAnsi" w:cstheme="minorHAnsi"/>
            <w:b w:val="0"/>
            <w:vertAlign w:val="superscript"/>
            <w:lang w:val="en-US"/>
          </w:rPr>
          <w:t>9</w:t>
        </w:r>
      </w:ins>
      <w:ins w:id="2000" w:author="Author" w:date="2018-06-30T15:45:00Z">
        <w:del w:id="2001" w:author="Author" w:date="2018-07-03T07:37:00Z">
          <w:r w:rsidR="00F06D92" w:rsidRPr="00C428DE" w:rsidDel="001473D2">
            <w:rPr>
              <w:rFonts w:asciiTheme="minorHAnsi" w:hAnsiTheme="minorHAnsi" w:cstheme="minorHAnsi"/>
              <w:b w:val="0"/>
              <w:vertAlign w:val="superscript"/>
              <w:lang w:val="en-US"/>
              <w:rPrChange w:id="2002" w:author="Author" w:date="2018-07-01T09:40:00Z">
                <w:rPr>
                  <w:rFonts w:asciiTheme="minorHAnsi" w:hAnsiTheme="minorHAnsi" w:cstheme="minorHAnsi"/>
                  <w:b w:val="0"/>
                  <w:highlight w:val="yellow"/>
                  <w:vertAlign w:val="superscript"/>
                  <w:lang w:val="en-US"/>
                </w:rPr>
              </w:rPrChange>
            </w:rPr>
            <w:delText>8</w:delText>
          </w:r>
        </w:del>
      </w:ins>
    </w:p>
    <w:p w14:paraId="78760D38" w14:textId="77777777" w:rsidR="0026026A" w:rsidRDefault="0026026A" w:rsidP="003D3E4A">
      <w:pPr>
        <w:pStyle w:val="computer"/>
        <w:tabs>
          <w:tab w:val="left" w:pos="-720"/>
        </w:tabs>
        <w:rPr>
          <w:ins w:id="2003" w:author="Author" w:date="2018-06-30T15:27:00Z"/>
          <w:rFonts w:asciiTheme="minorHAnsi" w:hAnsiTheme="minorHAnsi" w:cstheme="minorHAnsi"/>
          <w:spacing w:val="0"/>
          <w:highlight w:val="yellow"/>
          <w:lang w:val="en-US"/>
        </w:rPr>
      </w:pPr>
    </w:p>
    <w:p w14:paraId="3EE4ABB3" w14:textId="3AC63582" w:rsidR="003957FB" w:rsidRPr="003957FB" w:rsidRDefault="003957FB">
      <w:pPr>
        <w:pStyle w:val="computer"/>
        <w:tabs>
          <w:tab w:val="left" w:pos="-720"/>
        </w:tabs>
        <w:ind w:left="709"/>
        <w:rPr>
          <w:ins w:id="2004" w:author="Author" w:date="2018-06-30T15:27:00Z"/>
          <w:rFonts w:asciiTheme="minorHAnsi" w:hAnsiTheme="minorHAnsi" w:cstheme="minorHAnsi"/>
          <w:b w:val="0"/>
          <w:highlight w:val="yellow"/>
          <w:lang w:val="en-US"/>
          <w:rPrChange w:id="2005" w:author="Author" w:date="2018-06-30T15:27:00Z">
            <w:rPr>
              <w:ins w:id="2006" w:author="Author" w:date="2018-06-30T15:27:00Z"/>
              <w:rFonts w:asciiTheme="minorHAnsi" w:hAnsiTheme="minorHAnsi" w:cstheme="minorHAnsi"/>
              <w:spacing w:val="0"/>
              <w:highlight w:val="yellow"/>
              <w:lang w:val="en-US"/>
            </w:rPr>
          </w:rPrChange>
        </w:rPr>
        <w:pPrChange w:id="2007" w:author="Author" w:date="2018-06-30T15:27:00Z">
          <w:pPr>
            <w:pStyle w:val="computer"/>
            <w:tabs>
              <w:tab w:val="left" w:pos="-720"/>
            </w:tabs>
          </w:pPr>
        </w:pPrChange>
      </w:pPr>
      <w:ins w:id="2008" w:author="Author" w:date="2018-06-30T15:27:00Z">
        <w:r>
          <w:rPr>
            <w:rFonts w:asciiTheme="minorHAnsi" w:hAnsiTheme="minorHAnsi" w:cstheme="minorHAnsi"/>
            <w:highlight w:val="yellow"/>
            <w:lang w:val="en-US"/>
          </w:rPr>
          <w:tab/>
        </w:r>
        <w:r w:rsidRPr="003957FB">
          <w:rPr>
            <w:rFonts w:asciiTheme="minorHAnsi" w:hAnsiTheme="minorHAnsi" w:cstheme="minorHAnsi"/>
            <w:b w:val="0"/>
            <w:lang w:val="en-US"/>
            <w:rPrChange w:id="2009" w:author="Author" w:date="2018-06-30T15:27:00Z">
              <w:rPr>
                <w:rFonts w:asciiTheme="minorHAnsi" w:hAnsiTheme="minorHAnsi" w:cstheme="minorHAnsi"/>
                <w:highlight w:val="yellow"/>
                <w:lang w:val="en-US"/>
              </w:rPr>
            </w:rPrChange>
          </w:rPr>
          <w:t>NOTE: The following protocol involves the use of flash column chromatography for the separation of organic compounds. Please consult an instructor to demonstrate how to pack a flash silica gel column.</w:t>
        </w:r>
      </w:ins>
    </w:p>
    <w:p w14:paraId="23557DEE" w14:textId="77777777" w:rsidR="003957FB" w:rsidRPr="00AC1342" w:rsidRDefault="003957FB" w:rsidP="003D3E4A">
      <w:pPr>
        <w:pStyle w:val="computer"/>
        <w:tabs>
          <w:tab w:val="left" w:pos="-720"/>
        </w:tabs>
        <w:rPr>
          <w:rFonts w:asciiTheme="minorHAnsi" w:hAnsiTheme="minorHAnsi" w:cstheme="minorHAnsi"/>
          <w:spacing w:val="0"/>
          <w:highlight w:val="yellow"/>
          <w:lang w:val="en-US"/>
          <w:rPrChange w:id="2010" w:author="Author" w:date="2018-06-28T15:41:00Z">
            <w:rPr>
              <w:rFonts w:ascii="Calibri" w:hAnsi="Calibri"/>
              <w:spacing w:val="0"/>
              <w:highlight w:val="yellow"/>
              <w:lang w:val="en-US"/>
            </w:rPr>
          </w:rPrChange>
        </w:rPr>
      </w:pPr>
    </w:p>
    <w:p w14:paraId="63E60950" w14:textId="1D29C947" w:rsidR="0026026A" w:rsidRPr="007218A9" w:rsidRDefault="003957FB">
      <w:pPr>
        <w:pStyle w:val="NormalWeb"/>
        <w:numPr>
          <w:ilvl w:val="2"/>
          <w:numId w:val="32"/>
        </w:numPr>
        <w:spacing w:before="0" w:beforeAutospacing="0" w:after="0" w:afterAutospacing="0"/>
        <w:ind w:left="709" w:hanging="709"/>
        <w:rPr>
          <w:ins w:id="2011" w:author="Author" w:date="2018-06-30T15:28:00Z"/>
          <w:rFonts w:asciiTheme="minorHAnsi" w:hAnsiTheme="minorHAnsi" w:cstheme="minorHAnsi"/>
          <w:rPrChange w:id="2012" w:author="Author" w:date="2018-06-30T15:49:00Z">
            <w:rPr>
              <w:ins w:id="2013" w:author="Author" w:date="2018-06-30T15:28:00Z"/>
              <w:rFonts w:asciiTheme="minorHAnsi" w:hAnsiTheme="minorHAnsi" w:cstheme="minorHAnsi"/>
              <w:highlight w:val="yellow"/>
            </w:rPr>
          </w:rPrChange>
        </w:rPr>
        <w:pPrChange w:id="2014" w:author="Author" w:date="2018-06-28T15:44:00Z">
          <w:pPr>
            <w:pStyle w:val="NormalWeb"/>
            <w:numPr>
              <w:ilvl w:val="1"/>
              <w:numId w:val="31"/>
            </w:numPr>
            <w:spacing w:before="0" w:beforeAutospacing="0" w:after="0" w:afterAutospacing="0"/>
            <w:ind w:left="792" w:hanging="432"/>
          </w:pPr>
        </w:pPrChange>
      </w:pPr>
      <w:ins w:id="2015" w:author="Author" w:date="2018-06-30T15:28:00Z">
        <w:r w:rsidRPr="007218A9">
          <w:rPr>
            <w:rFonts w:asciiTheme="minorHAnsi" w:hAnsiTheme="minorHAnsi" w:cstheme="minorHAnsi"/>
          </w:rPr>
          <w:t xml:space="preserve">Place the </w:t>
        </w:r>
        <w:r w:rsidRPr="007218A9">
          <w:rPr>
            <w:lang w:val="en-GB"/>
          </w:rPr>
          <w:t>column (~</w:t>
        </w:r>
        <w:del w:id="2016" w:author="Author" w:date="2018-06-30T15:38:00Z">
          <w:r w:rsidRPr="007218A9" w:rsidDel="00DE73F4">
            <w:rPr>
              <w:lang w:val="en-GB"/>
              <w:rPrChange w:id="2017" w:author="Author" w:date="2018-06-30T15:49:00Z">
                <w:rPr>
                  <w:highlight w:val="yellow"/>
                  <w:lang w:val="en-GB"/>
                </w:rPr>
              </w:rPrChange>
            </w:rPr>
            <w:delText>XX</w:delText>
          </w:r>
        </w:del>
      </w:ins>
      <w:ins w:id="2018" w:author="Author" w:date="2018-06-30T15:38:00Z">
        <w:r w:rsidR="00DE73F4" w:rsidRPr="007218A9">
          <w:rPr>
            <w:lang w:val="en-GB"/>
            <w:rPrChange w:id="2019" w:author="Author" w:date="2018-06-30T15:49:00Z">
              <w:rPr>
                <w:highlight w:val="yellow"/>
                <w:lang w:val="en-GB"/>
              </w:rPr>
            </w:rPrChange>
          </w:rPr>
          <w:t>30</w:t>
        </w:r>
      </w:ins>
      <w:ins w:id="2020" w:author="Author" w:date="2018-06-30T15:28:00Z">
        <w:r w:rsidRPr="007218A9">
          <w:rPr>
            <w:lang w:val="en-GB"/>
          </w:rPr>
          <w:t xml:space="preserve"> mm in diameter) </w:t>
        </w:r>
        <w:r w:rsidRPr="007218A9">
          <w:rPr>
            <w:rFonts w:asciiTheme="minorHAnsi" w:hAnsiTheme="minorHAnsi" w:cstheme="minorHAnsi"/>
          </w:rPr>
          <w:t>in a clamp fitted to a retort stand. Place a 100-mL conical flask underneath the column</w:t>
        </w:r>
      </w:ins>
      <w:del w:id="2021" w:author="Author" w:date="2018-06-30T15:28:00Z">
        <w:r w:rsidR="0026026A" w:rsidRPr="007218A9" w:rsidDel="003957FB">
          <w:rPr>
            <w:rFonts w:asciiTheme="minorHAnsi" w:hAnsiTheme="minorHAnsi" w:cstheme="minorHAnsi"/>
            <w:rPrChange w:id="2022" w:author="Author" w:date="2018-06-30T15:49:00Z">
              <w:rPr>
                <w:highlight w:val="yellow"/>
              </w:rPr>
            </w:rPrChange>
          </w:rPr>
          <w:delText>Students perform flash chromatography to isolate seselin and (+)-epoxysuberosin</w:delText>
        </w:r>
      </w:del>
      <w:r w:rsidR="0026026A" w:rsidRPr="007218A9">
        <w:rPr>
          <w:rFonts w:asciiTheme="minorHAnsi" w:hAnsiTheme="minorHAnsi" w:cstheme="minorHAnsi"/>
          <w:rPrChange w:id="2023" w:author="Author" w:date="2018-06-30T15:49:00Z">
            <w:rPr>
              <w:highlight w:val="yellow"/>
            </w:rPr>
          </w:rPrChange>
        </w:rPr>
        <w:t xml:space="preserve">. </w:t>
      </w:r>
    </w:p>
    <w:p w14:paraId="1012A7A4" w14:textId="77777777" w:rsidR="003957FB" w:rsidRPr="007218A9" w:rsidRDefault="003957FB">
      <w:pPr>
        <w:pStyle w:val="NormalWeb"/>
        <w:spacing w:before="0" w:beforeAutospacing="0" w:after="0" w:afterAutospacing="0"/>
        <w:ind w:left="709"/>
        <w:rPr>
          <w:ins w:id="2024" w:author="Author" w:date="2018-06-30T15:28:00Z"/>
          <w:rFonts w:asciiTheme="minorHAnsi" w:hAnsiTheme="minorHAnsi" w:cstheme="minorHAnsi"/>
          <w:rPrChange w:id="2025" w:author="Author" w:date="2018-06-30T15:49:00Z">
            <w:rPr>
              <w:ins w:id="2026" w:author="Author" w:date="2018-06-30T15:28:00Z"/>
              <w:rFonts w:asciiTheme="minorHAnsi" w:hAnsiTheme="minorHAnsi" w:cstheme="minorHAnsi"/>
              <w:highlight w:val="yellow"/>
            </w:rPr>
          </w:rPrChange>
        </w:rPr>
        <w:pPrChange w:id="2027" w:author="Author" w:date="2018-06-30T15:28:00Z">
          <w:pPr>
            <w:pStyle w:val="NormalWeb"/>
            <w:numPr>
              <w:ilvl w:val="1"/>
              <w:numId w:val="31"/>
            </w:numPr>
            <w:spacing w:before="0" w:beforeAutospacing="0" w:after="0" w:afterAutospacing="0"/>
            <w:ind w:left="792" w:hanging="432"/>
          </w:pPr>
        </w:pPrChange>
      </w:pPr>
    </w:p>
    <w:p w14:paraId="7823C4A8" w14:textId="191C28CA" w:rsidR="003957FB" w:rsidRPr="007218A9" w:rsidRDefault="003957FB">
      <w:pPr>
        <w:pStyle w:val="NormalWeb"/>
        <w:numPr>
          <w:ilvl w:val="2"/>
          <w:numId w:val="32"/>
        </w:numPr>
        <w:spacing w:before="0" w:beforeAutospacing="0" w:after="0" w:afterAutospacing="0"/>
        <w:ind w:left="709" w:hanging="709"/>
        <w:rPr>
          <w:ins w:id="2028" w:author="Author" w:date="2018-06-30T15:28:00Z"/>
          <w:rFonts w:asciiTheme="minorHAnsi" w:hAnsiTheme="minorHAnsi" w:cstheme="minorHAnsi"/>
          <w:rPrChange w:id="2029" w:author="Author" w:date="2018-06-30T15:49:00Z">
            <w:rPr>
              <w:ins w:id="2030" w:author="Author" w:date="2018-06-30T15:28:00Z"/>
              <w:lang w:val="en-GB"/>
            </w:rPr>
          </w:rPrChange>
        </w:rPr>
        <w:pPrChange w:id="2031" w:author="Author" w:date="2018-06-28T15:44:00Z">
          <w:pPr>
            <w:pStyle w:val="NormalWeb"/>
            <w:numPr>
              <w:ilvl w:val="1"/>
              <w:numId w:val="31"/>
            </w:numPr>
            <w:spacing w:before="0" w:beforeAutospacing="0" w:after="0" w:afterAutospacing="0"/>
            <w:ind w:left="792" w:hanging="432"/>
          </w:pPr>
        </w:pPrChange>
      </w:pPr>
      <w:ins w:id="2032" w:author="Author" w:date="2018-06-30T15:28:00Z">
        <w:r w:rsidRPr="007218A9">
          <w:rPr>
            <w:lang w:val="en-GB"/>
          </w:rPr>
          <w:lastRenderedPageBreak/>
          <w:t xml:space="preserve">Fill the column with silica gel (60 </w:t>
        </w:r>
        <w:r w:rsidRPr="007218A9">
          <w:rPr>
            <w:rFonts w:ascii="Symbol" w:hAnsi="Symbol"/>
            <w:lang w:val="en-GB"/>
          </w:rPr>
          <w:t></w:t>
        </w:r>
        <w:r w:rsidRPr="007218A9">
          <w:rPr>
            <w:lang w:val="en-GB"/>
          </w:rPr>
          <w:t>m flash grade) to a level of ~1</w:t>
        </w:r>
        <w:del w:id="2033" w:author="Author" w:date="2018-06-30T15:36:00Z">
          <w:r w:rsidRPr="007218A9" w:rsidDel="00DE73F4">
            <w:rPr>
              <w:lang w:val="en-GB"/>
            </w:rPr>
            <w:delText>5</w:delText>
          </w:r>
        </w:del>
      </w:ins>
      <w:ins w:id="2034" w:author="Author" w:date="2018-07-02T15:39:00Z">
        <w:r w:rsidR="00E116E8">
          <w:rPr>
            <w:lang w:val="en-GB"/>
          </w:rPr>
          <w:t>0</w:t>
        </w:r>
      </w:ins>
      <w:ins w:id="2035" w:author="Author" w:date="2018-06-30T15:38:00Z">
        <w:del w:id="2036" w:author="Author" w:date="2018-07-02T15:39:00Z">
          <w:r w:rsidR="00DE73F4" w:rsidRPr="007218A9" w:rsidDel="00E116E8">
            <w:rPr>
              <w:lang w:val="en-GB"/>
              <w:rPrChange w:id="2037" w:author="Author" w:date="2018-06-30T15:49:00Z">
                <w:rPr>
                  <w:highlight w:val="yellow"/>
                  <w:lang w:val="en-GB"/>
                </w:rPr>
              </w:rPrChange>
            </w:rPr>
            <w:delText>2</w:delText>
          </w:r>
        </w:del>
      </w:ins>
      <w:ins w:id="2038" w:author="Author" w:date="2018-06-30T15:28:00Z">
        <w:r w:rsidRPr="007218A9">
          <w:rPr>
            <w:lang w:val="en-GB"/>
          </w:rPr>
          <w:t xml:space="preserve"> cm and then add hexanes (~100 mL) to the column.</w:t>
        </w:r>
      </w:ins>
    </w:p>
    <w:p w14:paraId="5DD10D55" w14:textId="77777777" w:rsidR="003957FB" w:rsidRPr="007218A9" w:rsidRDefault="003957FB">
      <w:pPr>
        <w:pStyle w:val="ListParagraph"/>
        <w:rPr>
          <w:ins w:id="2039" w:author="Author" w:date="2018-06-30T15:28:00Z"/>
          <w:rFonts w:asciiTheme="minorHAnsi" w:hAnsiTheme="minorHAnsi" w:cstheme="minorHAnsi"/>
          <w:rPrChange w:id="2040" w:author="Author" w:date="2018-06-30T15:49:00Z">
            <w:rPr>
              <w:ins w:id="2041" w:author="Author" w:date="2018-06-30T15:28:00Z"/>
              <w:rFonts w:asciiTheme="minorHAnsi" w:hAnsiTheme="minorHAnsi" w:cstheme="minorHAnsi"/>
              <w:highlight w:val="yellow"/>
            </w:rPr>
          </w:rPrChange>
        </w:rPr>
        <w:pPrChange w:id="2042" w:author="Author" w:date="2018-06-30T15:28:00Z">
          <w:pPr>
            <w:pStyle w:val="NormalWeb"/>
            <w:numPr>
              <w:ilvl w:val="2"/>
              <w:numId w:val="32"/>
            </w:numPr>
            <w:spacing w:before="0" w:beforeAutospacing="0" w:after="0" w:afterAutospacing="0"/>
            <w:ind w:left="709" w:hanging="709"/>
          </w:pPr>
        </w:pPrChange>
      </w:pPr>
    </w:p>
    <w:p w14:paraId="2B014064" w14:textId="4418EB02" w:rsidR="003957FB" w:rsidRPr="007218A9" w:rsidRDefault="003957FB">
      <w:pPr>
        <w:pStyle w:val="NormalWeb"/>
        <w:numPr>
          <w:ilvl w:val="2"/>
          <w:numId w:val="32"/>
        </w:numPr>
        <w:spacing w:before="0" w:beforeAutospacing="0" w:after="0" w:afterAutospacing="0"/>
        <w:ind w:left="709" w:hanging="709"/>
        <w:rPr>
          <w:ins w:id="2043" w:author="Author" w:date="2018-06-30T15:29:00Z"/>
          <w:rFonts w:asciiTheme="minorHAnsi" w:hAnsiTheme="minorHAnsi" w:cstheme="minorHAnsi"/>
          <w:rPrChange w:id="2044" w:author="Author" w:date="2018-06-30T15:49:00Z">
            <w:rPr>
              <w:ins w:id="2045" w:author="Author" w:date="2018-06-30T15:29:00Z"/>
              <w:lang w:val="en-GB"/>
            </w:rPr>
          </w:rPrChange>
        </w:rPr>
        <w:pPrChange w:id="2046" w:author="Author" w:date="2018-06-28T15:44:00Z">
          <w:pPr>
            <w:pStyle w:val="NormalWeb"/>
            <w:numPr>
              <w:ilvl w:val="1"/>
              <w:numId w:val="31"/>
            </w:numPr>
            <w:spacing w:before="0" w:beforeAutospacing="0" w:after="0" w:afterAutospacing="0"/>
            <w:ind w:left="792" w:hanging="432"/>
          </w:pPr>
        </w:pPrChange>
      </w:pPr>
      <w:ins w:id="2047" w:author="Author" w:date="2018-06-30T15:28:00Z">
        <w:r w:rsidRPr="007218A9">
          <w:rPr>
            <w:rFonts w:asciiTheme="minorHAnsi" w:hAnsiTheme="minorHAnsi" w:cstheme="minorHAnsi"/>
          </w:rPr>
          <w:t xml:space="preserve">Place a glass stopper in </w:t>
        </w:r>
        <w:r w:rsidRPr="007218A9">
          <w:rPr>
            <w:lang w:val="en-GB"/>
          </w:rPr>
          <w:t xml:space="preserve">the column, remove the column from the clamp and shake to obtain a slurry. </w:t>
        </w:r>
        <w:r w:rsidRPr="007218A9">
          <w:rPr>
            <w:rFonts w:asciiTheme="minorHAnsi" w:hAnsiTheme="minorHAnsi" w:cstheme="minorHAnsi"/>
          </w:rPr>
          <w:t xml:space="preserve">Place the </w:t>
        </w:r>
        <w:r w:rsidRPr="007218A9">
          <w:rPr>
            <w:lang w:val="en-GB"/>
          </w:rPr>
          <w:t>column in the</w:t>
        </w:r>
        <w:r w:rsidRPr="007218A9">
          <w:rPr>
            <w:rFonts w:asciiTheme="minorHAnsi" w:hAnsiTheme="minorHAnsi" w:cstheme="minorHAnsi"/>
          </w:rPr>
          <w:t xml:space="preserve"> clamp </w:t>
        </w:r>
        <w:r w:rsidRPr="007218A9">
          <w:rPr>
            <w:lang w:val="en-GB"/>
          </w:rPr>
          <w:t>and then allow the mixture to settle.</w:t>
        </w:r>
      </w:ins>
    </w:p>
    <w:p w14:paraId="319012B2" w14:textId="77777777" w:rsidR="003957FB" w:rsidRPr="007218A9" w:rsidRDefault="003957FB">
      <w:pPr>
        <w:pStyle w:val="ListParagraph"/>
        <w:rPr>
          <w:ins w:id="2048" w:author="Author" w:date="2018-06-30T15:29:00Z"/>
          <w:rFonts w:asciiTheme="minorHAnsi" w:hAnsiTheme="minorHAnsi" w:cstheme="minorHAnsi"/>
          <w:rPrChange w:id="2049" w:author="Author" w:date="2018-06-30T15:49:00Z">
            <w:rPr>
              <w:ins w:id="2050" w:author="Author" w:date="2018-06-30T15:29:00Z"/>
              <w:rFonts w:asciiTheme="minorHAnsi" w:hAnsiTheme="minorHAnsi" w:cstheme="minorHAnsi"/>
              <w:highlight w:val="yellow"/>
            </w:rPr>
          </w:rPrChange>
        </w:rPr>
        <w:pPrChange w:id="2051" w:author="Author" w:date="2018-06-30T15:29:00Z">
          <w:pPr>
            <w:pStyle w:val="NormalWeb"/>
            <w:numPr>
              <w:ilvl w:val="2"/>
              <w:numId w:val="32"/>
            </w:numPr>
            <w:spacing w:before="0" w:beforeAutospacing="0" w:after="0" w:afterAutospacing="0"/>
            <w:ind w:left="709" w:hanging="709"/>
          </w:pPr>
        </w:pPrChange>
      </w:pPr>
    </w:p>
    <w:p w14:paraId="737A1C26" w14:textId="23C77AFC" w:rsidR="003957FB" w:rsidRPr="007218A9" w:rsidRDefault="003957FB">
      <w:pPr>
        <w:pStyle w:val="NormalWeb"/>
        <w:numPr>
          <w:ilvl w:val="2"/>
          <w:numId w:val="32"/>
        </w:numPr>
        <w:spacing w:before="0" w:beforeAutospacing="0" w:after="0" w:afterAutospacing="0"/>
        <w:ind w:left="709" w:hanging="709"/>
        <w:rPr>
          <w:ins w:id="2052" w:author="Author" w:date="2018-06-30T15:29:00Z"/>
          <w:rFonts w:asciiTheme="minorHAnsi" w:hAnsiTheme="minorHAnsi" w:cstheme="minorHAnsi"/>
          <w:rPrChange w:id="2053" w:author="Author" w:date="2018-06-30T15:49:00Z">
            <w:rPr>
              <w:ins w:id="2054" w:author="Author" w:date="2018-06-30T15:29:00Z"/>
              <w:lang w:val="en-GB"/>
            </w:rPr>
          </w:rPrChange>
        </w:rPr>
        <w:pPrChange w:id="2055" w:author="Author" w:date="2018-06-28T15:44:00Z">
          <w:pPr>
            <w:pStyle w:val="NormalWeb"/>
            <w:numPr>
              <w:ilvl w:val="1"/>
              <w:numId w:val="31"/>
            </w:numPr>
            <w:spacing w:before="0" w:beforeAutospacing="0" w:after="0" w:afterAutospacing="0"/>
            <w:ind w:left="792" w:hanging="432"/>
          </w:pPr>
        </w:pPrChange>
      </w:pPr>
      <w:ins w:id="2056" w:author="Author" w:date="2018-06-30T15:29:00Z">
        <w:r w:rsidRPr="007218A9">
          <w:rPr>
            <w:lang w:val="en-GB"/>
          </w:rPr>
          <w:t>Open the tap of the column and, using a gas adaptor attached to a compressed air line, empty the column to leave ~2mm of solvent above the bed of silica gel. Remove the gas adaptor then close the tap.</w:t>
        </w:r>
      </w:ins>
    </w:p>
    <w:p w14:paraId="739D8007" w14:textId="77777777" w:rsidR="003957FB" w:rsidRPr="007218A9" w:rsidRDefault="003957FB">
      <w:pPr>
        <w:pStyle w:val="ListParagraph"/>
        <w:rPr>
          <w:ins w:id="2057" w:author="Author" w:date="2018-06-30T15:29:00Z"/>
          <w:rFonts w:asciiTheme="minorHAnsi" w:hAnsiTheme="minorHAnsi" w:cstheme="minorHAnsi"/>
          <w:rPrChange w:id="2058" w:author="Author" w:date="2018-06-30T15:49:00Z">
            <w:rPr>
              <w:ins w:id="2059" w:author="Author" w:date="2018-06-30T15:29:00Z"/>
              <w:rFonts w:asciiTheme="minorHAnsi" w:hAnsiTheme="minorHAnsi" w:cstheme="minorHAnsi"/>
              <w:highlight w:val="yellow"/>
            </w:rPr>
          </w:rPrChange>
        </w:rPr>
        <w:pPrChange w:id="2060" w:author="Author" w:date="2018-06-30T15:29:00Z">
          <w:pPr>
            <w:pStyle w:val="NormalWeb"/>
            <w:numPr>
              <w:ilvl w:val="2"/>
              <w:numId w:val="32"/>
            </w:numPr>
            <w:spacing w:before="0" w:beforeAutospacing="0" w:after="0" w:afterAutospacing="0"/>
            <w:ind w:left="709" w:hanging="709"/>
          </w:pPr>
        </w:pPrChange>
      </w:pPr>
    </w:p>
    <w:p w14:paraId="63B9685F" w14:textId="339170CE" w:rsidR="003957FB" w:rsidRPr="007218A9" w:rsidRDefault="003957FB">
      <w:pPr>
        <w:pStyle w:val="NormalWeb"/>
        <w:numPr>
          <w:ilvl w:val="2"/>
          <w:numId w:val="32"/>
        </w:numPr>
        <w:spacing w:before="0" w:beforeAutospacing="0" w:after="0" w:afterAutospacing="0"/>
        <w:ind w:left="709" w:hanging="709"/>
        <w:rPr>
          <w:ins w:id="2061" w:author="Author" w:date="2018-06-30T15:29:00Z"/>
          <w:rFonts w:asciiTheme="minorHAnsi" w:hAnsiTheme="minorHAnsi" w:cstheme="minorHAnsi"/>
          <w:rPrChange w:id="2062" w:author="Author" w:date="2018-06-30T15:49:00Z">
            <w:rPr>
              <w:ins w:id="2063" w:author="Author" w:date="2018-06-30T15:29:00Z"/>
              <w:lang w:val="en-GB"/>
            </w:rPr>
          </w:rPrChange>
        </w:rPr>
        <w:pPrChange w:id="2064" w:author="Author" w:date="2018-06-28T15:44:00Z">
          <w:pPr>
            <w:pStyle w:val="NormalWeb"/>
            <w:numPr>
              <w:ilvl w:val="1"/>
              <w:numId w:val="31"/>
            </w:numPr>
            <w:spacing w:before="0" w:beforeAutospacing="0" w:after="0" w:afterAutospacing="0"/>
            <w:ind w:left="792" w:hanging="432"/>
          </w:pPr>
        </w:pPrChange>
      </w:pPr>
      <w:ins w:id="2065" w:author="Author" w:date="2018-06-30T15:29:00Z">
        <w:r w:rsidRPr="007218A9">
          <w:rPr>
            <w:lang w:val="en-GB"/>
          </w:rPr>
          <w:t>Use the hexanes collected in the conical flask (~5 mL) to wash down any silica gel from the walls of the column with a Pasteur pipette fitted with a rubber septum.</w:t>
        </w:r>
      </w:ins>
    </w:p>
    <w:p w14:paraId="1C8F74A2" w14:textId="77777777" w:rsidR="003957FB" w:rsidRPr="007218A9" w:rsidRDefault="003957FB">
      <w:pPr>
        <w:pStyle w:val="ListParagraph"/>
        <w:rPr>
          <w:ins w:id="2066" w:author="Author" w:date="2018-06-30T15:29:00Z"/>
          <w:rFonts w:asciiTheme="minorHAnsi" w:hAnsiTheme="minorHAnsi" w:cstheme="minorHAnsi"/>
          <w:rPrChange w:id="2067" w:author="Author" w:date="2018-06-30T15:49:00Z">
            <w:rPr>
              <w:ins w:id="2068" w:author="Author" w:date="2018-06-30T15:29:00Z"/>
              <w:rFonts w:asciiTheme="minorHAnsi" w:hAnsiTheme="minorHAnsi" w:cstheme="minorHAnsi"/>
              <w:highlight w:val="yellow"/>
            </w:rPr>
          </w:rPrChange>
        </w:rPr>
        <w:pPrChange w:id="2069" w:author="Author" w:date="2018-06-30T15:29:00Z">
          <w:pPr>
            <w:pStyle w:val="NormalWeb"/>
            <w:numPr>
              <w:ilvl w:val="2"/>
              <w:numId w:val="32"/>
            </w:numPr>
            <w:spacing w:before="0" w:beforeAutospacing="0" w:after="0" w:afterAutospacing="0"/>
            <w:ind w:left="709" w:hanging="709"/>
          </w:pPr>
        </w:pPrChange>
      </w:pPr>
    </w:p>
    <w:p w14:paraId="7F53AE58" w14:textId="4AF86C7D" w:rsidR="003957FB" w:rsidRPr="007218A9" w:rsidRDefault="003957FB">
      <w:pPr>
        <w:pStyle w:val="NormalWeb"/>
        <w:numPr>
          <w:ilvl w:val="2"/>
          <w:numId w:val="32"/>
        </w:numPr>
        <w:spacing w:before="0" w:beforeAutospacing="0" w:after="0" w:afterAutospacing="0"/>
        <w:ind w:left="709" w:hanging="709"/>
        <w:rPr>
          <w:ins w:id="2070" w:author="Author" w:date="2018-06-30T15:29:00Z"/>
          <w:rFonts w:asciiTheme="minorHAnsi" w:hAnsiTheme="minorHAnsi" w:cstheme="minorHAnsi"/>
          <w:rPrChange w:id="2071" w:author="Author" w:date="2018-06-30T15:49:00Z">
            <w:rPr>
              <w:ins w:id="2072" w:author="Author" w:date="2018-06-30T15:29:00Z"/>
              <w:lang w:val="en-GB"/>
            </w:rPr>
          </w:rPrChange>
        </w:rPr>
        <w:pPrChange w:id="2073" w:author="Author" w:date="2018-06-28T15:44:00Z">
          <w:pPr>
            <w:pStyle w:val="NormalWeb"/>
            <w:numPr>
              <w:ilvl w:val="1"/>
              <w:numId w:val="31"/>
            </w:numPr>
            <w:spacing w:before="0" w:beforeAutospacing="0" w:after="0" w:afterAutospacing="0"/>
            <w:ind w:left="792" w:hanging="432"/>
          </w:pPr>
        </w:pPrChange>
      </w:pPr>
      <w:ins w:id="2074" w:author="Author" w:date="2018-06-30T15:29:00Z">
        <w:r w:rsidRPr="007218A9">
          <w:rPr>
            <w:lang w:val="en-GB"/>
            <w:rPrChange w:id="2075" w:author="Author" w:date="2018-06-30T15:49:00Z">
              <w:rPr>
                <w:highlight w:val="yellow"/>
                <w:lang w:val="en-GB"/>
              </w:rPr>
            </w:rPrChange>
          </w:rPr>
          <w:t xml:space="preserve">Repeat step </w:t>
        </w:r>
        <w:r w:rsidRPr="007218A9">
          <w:rPr>
            <w:lang w:val="en-GB"/>
          </w:rPr>
          <w:t>2.2.4 then add a small layer of sand (~1 cm) to the column.</w:t>
        </w:r>
      </w:ins>
    </w:p>
    <w:p w14:paraId="08EC59C2" w14:textId="77777777" w:rsidR="003957FB" w:rsidRPr="003957FB" w:rsidRDefault="003957FB">
      <w:pPr>
        <w:pStyle w:val="ListParagraph"/>
        <w:rPr>
          <w:ins w:id="2076" w:author="Author" w:date="2018-06-30T15:29:00Z"/>
          <w:rFonts w:asciiTheme="minorHAnsi" w:hAnsiTheme="minorHAnsi" w:cstheme="minorHAnsi"/>
          <w:highlight w:val="yellow"/>
        </w:rPr>
        <w:pPrChange w:id="2077" w:author="Author" w:date="2018-06-30T15:29:00Z">
          <w:pPr>
            <w:pStyle w:val="NormalWeb"/>
            <w:numPr>
              <w:ilvl w:val="2"/>
              <w:numId w:val="32"/>
            </w:numPr>
            <w:spacing w:before="0" w:beforeAutospacing="0" w:after="0" w:afterAutospacing="0"/>
            <w:ind w:left="709" w:hanging="709"/>
          </w:pPr>
        </w:pPrChange>
      </w:pPr>
    </w:p>
    <w:p w14:paraId="3766E6AE" w14:textId="7BC8074C" w:rsidR="003957FB" w:rsidRPr="00C428DE" w:rsidRDefault="003957FB">
      <w:pPr>
        <w:pStyle w:val="NormalWeb"/>
        <w:numPr>
          <w:ilvl w:val="2"/>
          <w:numId w:val="32"/>
        </w:numPr>
        <w:spacing w:before="0" w:beforeAutospacing="0" w:after="0" w:afterAutospacing="0"/>
        <w:ind w:left="709" w:hanging="709"/>
        <w:rPr>
          <w:ins w:id="2078" w:author="Author" w:date="2018-06-30T15:29:00Z"/>
          <w:rFonts w:asciiTheme="minorHAnsi" w:hAnsiTheme="minorHAnsi" w:cstheme="minorHAnsi"/>
          <w:rPrChange w:id="2079" w:author="Author" w:date="2018-07-01T09:40:00Z">
            <w:rPr>
              <w:ins w:id="2080" w:author="Author" w:date="2018-06-30T15:29:00Z"/>
              <w:lang w:val="en-GB"/>
            </w:rPr>
          </w:rPrChange>
        </w:rPr>
        <w:pPrChange w:id="2081" w:author="Author" w:date="2018-06-28T15:44:00Z">
          <w:pPr>
            <w:pStyle w:val="NormalWeb"/>
            <w:numPr>
              <w:ilvl w:val="1"/>
              <w:numId w:val="31"/>
            </w:numPr>
            <w:spacing w:before="0" w:beforeAutospacing="0" w:after="0" w:afterAutospacing="0"/>
            <w:ind w:left="792" w:hanging="432"/>
          </w:pPr>
        </w:pPrChange>
      </w:pPr>
      <w:ins w:id="2082" w:author="Author" w:date="2018-06-30T15:29:00Z">
        <w:r w:rsidRPr="00C428DE">
          <w:rPr>
            <w:lang w:val="en-GB"/>
          </w:rPr>
          <w:t>Add dichloromethane (~ 1mL) to the flask containing the crude extract from step 2.1.8. Carefully load the ensuing solution onto the column using a Pasteur pipette fitted with a rubber septum. Open the tap of the column and allow the sample to adsorb onto the silica gel.</w:t>
        </w:r>
      </w:ins>
    </w:p>
    <w:p w14:paraId="7EAD0B1D" w14:textId="77777777" w:rsidR="003957FB" w:rsidRPr="00C428DE" w:rsidRDefault="003957FB">
      <w:pPr>
        <w:pStyle w:val="ListParagraph"/>
        <w:rPr>
          <w:ins w:id="2083" w:author="Author" w:date="2018-06-30T15:29:00Z"/>
          <w:rFonts w:asciiTheme="minorHAnsi" w:hAnsiTheme="minorHAnsi" w:cstheme="minorHAnsi"/>
          <w:rPrChange w:id="2084" w:author="Author" w:date="2018-07-01T09:40:00Z">
            <w:rPr>
              <w:ins w:id="2085" w:author="Author" w:date="2018-06-30T15:29:00Z"/>
              <w:rFonts w:asciiTheme="minorHAnsi" w:hAnsiTheme="minorHAnsi" w:cstheme="minorHAnsi"/>
              <w:highlight w:val="yellow"/>
            </w:rPr>
          </w:rPrChange>
        </w:rPr>
        <w:pPrChange w:id="2086" w:author="Author" w:date="2018-06-30T15:29:00Z">
          <w:pPr>
            <w:pStyle w:val="NormalWeb"/>
            <w:numPr>
              <w:ilvl w:val="2"/>
              <w:numId w:val="32"/>
            </w:numPr>
            <w:spacing w:before="0" w:beforeAutospacing="0" w:after="0" w:afterAutospacing="0"/>
            <w:ind w:left="709" w:hanging="709"/>
          </w:pPr>
        </w:pPrChange>
      </w:pPr>
    </w:p>
    <w:p w14:paraId="2259841E" w14:textId="1692BA22" w:rsidR="003957FB" w:rsidRPr="00C428DE" w:rsidRDefault="003957FB">
      <w:pPr>
        <w:pStyle w:val="NormalWeb"/>
        <w:numPr>
          <w:ilvl w:val="2"/>
          <w:numId w:val="32"/>
        </w:numPr>
        <w:spacing w:before="0" w:beforeAutospacing="0" w:after="0" w:afterAutospacing="0"/>
        <w:ind w:left="709" w:hanging="709"/>
        <w:rPr>
          <w:ins w:id="2087" w:author="Author" w:date="2018-06-30T15:30:00Z"/>
          <w:rFonts w:asciiTheme="minorHAnsi" w:hAnsiTheme="minorHAnsi" w:cstheme="minorHAnsi"/>
          <w:rPrChange w:id="2088" w:author="Author" w:date="2018-07-01T09:40:00Z">
            <w:rPr>
              <w:ins w:id="2089" w:author="Author" w:date="2018-06-30T15:30:00Z"/>
              <w:lang w:val="en-GB"/>
            </w:rPr>
          </w:rPrChange>
        </w:rPr>
        <w:pPrChange w:id="2090" w:author="Author" w:date="2018-06-28T15:44:00Z">
          <w:pPr>
            <w:pStyle w:val="NormalWeb"/>
            <w:numPr>
              <w:ilvl w:val="1"/>
              <w:numId w:val="31"/>
            </w:numPr>
            <w:spacing w:before="0" w:beforeAutospacing="0" w:after="0" w:afterAutospacing="0"/>
            <w:ind w:left="792" w:hanging="432"/>
          </w:pPr>
        </w:pPrChange>
      </w:pPr>
      <w:ins w:id="2091" w:author="Author" w:date="2018-06-30T15:30:00Z">
        <w:r w:rsidRPr="00C428DE">
          <w:rPr>
            <w:lang w:val="en-GB"/>
          </w:rPr>
          <w:t>Repeat step 2.2.7 a further two times.</w:t>
        </w:r>
      </w:ins>
    </w:p>
    <w:p w14:paraId="705C9EC5" w14:textId="77777777" w:rsidR="003957FB" w:rsidRPr="00C428DE" w:rsidRDefault="003957FB">
      <w:pPr>
        <w:pStyle w:val="ListParagraph"/>
        <w:rPr>
          <w:ins w:id="2092" w:author="Author" w:date="2018-06-30T15:30:00Z"/>
          <w:rFonts w:asciiTheme="minorHAnsi" w:hAnsiTheme="minorHAnsi" w:cstheme="minorHAnsi"/>
          <w:rPrChange w:id="2093" w:author="Author" w:date="2018-07-01T09:40:00Z">
            <w:rPr>
              <w:ins w:id="2094" w:author="Author" w:date="2018-06-30T15:30:00Z"/>
              <w:rFonts w:asciiTheme="minorHAnsi" w:hAnsiTheme="minorHAnsi" w:cstheme="minorHAnsi"/>
              <w:highlight w:val="yellow"/>
            </w:rPr>
          </w:rPrChange>
        </w:rPr>
        <w:pPrChange w:id="2095" w:author="Author" w:date="2018-06-30T15:30:00Z">
          <w:pPr>
            <w:pStyle w:val="NormalWeb"/>
            <w:numPr>
              <w:ilvl w:val="2"/>
              <w:numId w:val="32"/>
            </w:numPr>
            <w:spacing w:before="0" w:beforeAutospacing="0" w:after="0" w:afterAutospacing="0"/>
            <w:ind w:left="709" w:hanging="709"/>
          </w:pPr>
        </w:pPrChange>
      </w:pPr>
    </w:p>
    <w:p w14:paraId="0616C2E9" w14:textId="78CA4B90" w:rsidR="003957FB" w:rsidRPr="00C428DE" w:rsidRDefault="003957FB">
      <w:pPr>
        <w:pStyle w:val="NormalWeb"/>
        <w:numPr>
          <w:ilvl w:val="2"/>
          <w:numId w:val="32"/>
        </w:numPr>
        <w:spacing w:before="0" w:beforeAutospacing="0" w:after="0" w:afterAutospacing="0"/>
        <w:ind w:left="709" w:hanging="709"/>
        <w:rPr>
          <w:ins w:id="2096" w:author="Author" w:date="2018-06-30T15:31:00Z"/>
          <w:rFonts w:asciiTheme="minorHAnsi" w:hAnsiTheme="minorHAnsi" w:cstheme="minorHAnsi"/>
          <w:rPrChange w:id="2097" w:author="Author" w:date="2018-07-01T09:40:00Z">
            <w:rPr>
              <w:ins w:id="2098" w:author="Author" w:date="2018-06-30T15:31:00Z"/>
              <w:lang w:val="en-GB"/>
            </w:rPr>
          </w:rPrChange>
        </w:rPr>
        <w:pPrChange w:id="2099" w:author="Author" w:date="2018-06-28T15:44:00Z">
          <w:pPr>
            <w:pStyle w:val="NormalWeb"/>
            <w:numPr>
              <w:ilvl w:val="1"/>
              <w:numId w:val="31"/>
            </w:numPr>
            <w:spacing w:before="0" w:beforeAutospacing="0" w:after="0" w:afterAutospacing="0"/>
            <w:ind w:left="792" w:hanging="432"/>
          </w:pPr>
        </w:pPrChange>
      </w:pPr>
      <w:ins w:id="2100" w:author="Author" w:date="2018-06-30T15:30:00Z">
        <w:r w:rsidRPr="00C428DE">
          <w:rPr>
            <w:lang w:val="en-GB"/>
          </w:rPr>
          <w:t>Carefully add hexanes (~</w:t>
        </w:r>
        <w:del w:id="2101" w:author="Author" w:date="2018-07-03T12:45:00Z">
          <w:r w:rsidRPr="00C428DE" w:rsidDel="00FB7ED6">
            <w:rPr>
              <w:lang w:val="en-GB"/>
            </w:rPr>
            <w:delText>5</w:delText>
          </w:r>
        </w:del>
      </w:ins>
      <w:ins w:id="2102" w:author="Author" w:date="2018-07-03T12:45:00Z">
        <w:r w:rsidR="00FB7ED6">
          <w:rPr>
            <w:lang w:val="en-GB"/>
          </w:rPr>
          <w:t>2</w:t>
        </w:r>
      </w:ins>
      <w:ins w:id="2103" w:author="Author" w:date="2018-06-30T15:30:00Z">
        <w:r w:rsidRPr="00C428DE">
          <w:rPr>
            <w:lang w:val="en-GB"/>
          </w:rPr>
          <w:t xml:space="preserve">0 mL) to the column. </w:t>
        </w:r>
        <w:r w:rsidRPr="00C428DE">
          <w:rPr>
            <w:lang w:val="en-GB"/>
            <w:rPrChange w:id="2104" w:author="Author" w:date="2018-07-01T09:40:00Z">
              <w:rPr>
                <w:highlight w:val="yellow"/>
                <w:lang w:val="en-GB"/>
              </w:rPr>
            </w:rPrChange>
          </w:rPr>
          <w:t xml:space="preserve">Repeat step </w:t>
        </w:r>
        <w:r w:rsidRPr="00C428DE">
          <w:rPr>
            <w:lang w:val="en-GB"/>
          </w:rPr>
          <w:t xml:space="preserve">2.2.4. </w:t>
        </w:r>
      </w:ins>
    </w:p>
    <w:p w14:paraId="28FB0EC0" w14:textId="77777777" w:rsidR="003957FB" w:rsidRPr="00C428DE" w:rsidRDefault="003957FB">
      <w:pPr>
        <w:pStyle w:val="ListParagraph"/>
        <w:rPr>
          <w:ins w:id="2105" w:author="Author" w:date="2018-06-30T15:31:00Z"/>
          <w:lang w:val="en-GB"/>
        </w:rPr>
        <w:pPrChange w:id="2106" w:author="Author" w:date="2018-06-30T15:31:00Z">
          <w:pPr>
            <w:pStyle w:val="NormalWeb"/>
            <w:numPr>
              <w:ilvl w:val="2"/>
              <w:numId w:val="32"/>
            </w:numPr>
            <w:spacing w:before="0" w:beforeAutospacing="0" w:after="0" w:afterAutospacing="0"/>
            <w:ind w:left="709" w:hanging="709"/>
          </w:pPr>
        </w:pPrChange>
      </w:pPr>
    </w:p>
    <w:p w14:paraId="2C7468B8" w14:textId="5BEAA80C" w:rsidR="003957FB" w:rsidRPr="000D36D9" w:rsidRDefault="003957FB">
      <w:pPr>
        <w:pStyle w:val="NormalWeb"/>
        <w:numPr>
          <w:ilvl w:val="2"/>
          <w:numId w:val="32"/>
        </w:numPr>
        <w:spacing w:before="0" w:beforeAutospacing="0" w:after="0" w:afterAutospacing="0"/>
        <w:ind w:left="709" w:hanging="709"/>
        <w:rPr>
          <w:ins w:id="2107" w:author="Author" w:date="2018-06-30T15:31:00Z"/>
          <w:rFonts w:asciiTheme="minorHAnsi" w:hAnsiTheme="minorHAnsi" w:cstheme="minorHAnsi"/>
          <w:rPrChange w:id="2108" w:author="Author" w:date="2018-07-02T15:38:00Z">
            <w:rPr>
              <w:ins w:id="2109" w:author="Author" w:date="2018-06-30T15:31:00Z"/>
              <w:lang w:val="en-GB"/>
            </w:rPr>
          </w:rPrChange>
        </w:rPr>
        <w:pPrChange w:id="2110" w:author="Author" w:date="2018-06-28T15:44:00Z">
          <w:pPr>
            <w:pStyle w:val="NormalWeb"/>
            <w:numPr>
              <w:ilvl w:val="1"/>
              <w:numId w:val="31"/>
            </w:numPr>
            <w:spacing w:before="0" w:beforeAutospacing="0" w:after="0" w:afterAutospacing="0"/>
            <w:ind w:left="792" w:hanging="432"/>
          </w:pPr>
        </w:pPrChange>
      </w:pPr>
      <w:ins w:id="2111" w:author="Author" w:date="2018-06-30T15:31:00Z">
        <w:r w:rsidRPr="00E116E8">
          <w:rPr>
            <w:lang w:val="en-GB"/>
          </w:rPr>
          <w:t>Carefully add (</w:t>
        </w:r>
      </w:ins>
      <w:ins w:id="2112" w:author="Author" w:date="2018-07-02T15:38:00Z">
        <w:r w:rsidR="00E116E8" w:rsidRPr="00E116E8">
          <w:rPr>
            <w:lang w:val="en-GB"/>
          </w:rPr>
          <w:t>~</w:t>
        </w:r>
      </w:ins>
      <w:ins w:id="2113" w:author="Author" w:date="2018-06-30T15:31:00Z">
        <w:r w:rsidRPr="000D36D9">
          <w:rPr>
            <w:lang w:val="en-GB"/>
            <w:rPrChange w:id="2114" w:author="Author" w:date="2018-07-02T15:38:00Z">
              <w:rPr>
                <w:highlight w:val="yellow"/>
                <w:lang w:val="en-GB"/>
              </w:rPr>
            </w:rPrChange>
          </w:rPr>
          <w:t>1</w:t>
        </w:r>
        <w:del w:id="2115" w:author="Author" w:date="2018-07-02T15:38:00Z">
          <w:r w:rsidRPr="000D36D9" w:rsidDel="00E116E8">
            <w:rPr>
              <w:lang w:val="en-GB"/>
              <w:rPrChange w:id="2116" w:author="Author" w:date="2018-07-02T15:38:00Z">
                <w:rPr>
                  <w:highlight w:val="yellow"/>
                  <w:lang w:val="en-GB"/>
                </w:rPr>
              </w:rPrChange>
            </w:rPr>
            <w:delText>0</w:delText>
          </w:r>
        </w:del>
      </w:ins>
      <w:ins w:id="2117" w:author="Author" w:date="2018-07-02T15:38:00Z">
        <w:r w:rsidR="00E116E8" w:rsidRPr="000D36D9">
          <w:rPr>
            <w:lang w:val="en-GB"/>
            <w:rPrChange w:id="2118" w:author="Author" w:date="2018-07-02T15:38:00Z">
              <w:rPr>
                <w:highlight w:val="green"/>
                <w:lang w:val="en-GB"/>
              </w:rPr>
            </w:rPrChange>
          </w:rPr>
          <w:t>8</w:t>
        </w:r>
      </w:ins>
      <w:ins w:id="2119" w:author="Author" w:date="2018-06-30T15:31:00Z">
        <w:r w:rsidRPr="000D36D9">
          <w:rPr>
            <w:lang w:val="en-GB"/>
            <w:rPrChange w:id="2120" w:author="Author" w:date="2018-07-02T15:38:00Z">
              <w:rPr>
                <w:highlight w:val="yellow"/>
                <w:lang w:val="en-GB"/>
              </w:rPr>
            </w:rPrChange>
          </w:rPr>
          <w:t>0</w:t>
        </w:r>
        <w:r w:rsidRPr="00E116E8">
          <w:rPr>
            <w:lang w:val="en-GB"/>
          </w:rPr>
          <w:t xml:space="preserve"> mL of a </w:t>
        </w:r>
      </w:ins>
      <w:ins w:id="2121" w:author="Author" w:date="2018-07-02T15:38:00Z">
        <w:r w:rsidR="00E116E8" w:rsidRPr="000D36D9">
          <w:rPr>
            <w:lang w:val="en-GB"/>
            <w:rPrChange w:id="2122" w:author="Author" w:date="2018-07-02T15:38:00Z">
              <w:rPr>
                <w:highlight w:val="green"/>
                <w:lang w:val="en-GB"/>
              </w:rPr>
            </w:rPrChange>
          </w:rPr>
          <w:t>15</w:t>
        </w:r>
      </w:ins>
      <w:ins w:id="2123" w:author="Author" w:date="2018-06-30T15:31:00Z">
        <w:del w:id="2124" w:author="Author" w:date="2018-07-02T15:38:00Z">
          <w:r w:rsidRPr="000D36D9" w:rsidDel="00E116E8">
            <w:rPr>
              <w:lang w:val="en-GB"/>
              <w:rPrChange w:id="2125" w:author="Author" w:date="2018-07-02T15:38:00Z">
                <w:rPr>
                  <w:highlight w:val="yellow"/>
                  <w:lang w:val="en-GB"/>
                </w:rPr>
              </w:rPrChange>
            </w:rPr>
            <w:delText>20</w:delText>
          </w:r>
        </w:del>
        <w:r w:rsidRPr="00E116E8">
          <w:rPr>
            <w:lang w:val="en-GB"/>
          </w:rPr>
          <w:t>% ethyl acetate/hexanes solution). Open the tap of the column and, using a gas adaptor attached to a compressed air line, empty the column to leave ~2</w:t>
        </w:r>
      </w:ins>
      <w:ins w:id="2126" w:author="Author" w:date="2018-07-03T07:37:00Z">
        <w:r w:rsidR="001473D2">
          <w:rPr>
            <w:lang w:val="en-GB"/>
          </w:rPr>
          <w:t xml:space="preserve"> </w:t>
        </w:r>
      </w:ins>
      <w:ins w:id="2127" w:author="Author" w:date="2018-06-30T15:31:00Z">
        <w:r w:rsidRPr="00E116E8">
          <w:rPr>
            <w:lang w:val="en-GB"/>
          </w:rPr>
          <w:t xml:space="preserve">mm of solvent above the bed of silica gel, collecting the fractions into 10-mL test tubes. </w:t>
        </w:r>
      </w:ins>
      <w:ins w:id="2128" w:author="Author" w:date="2018-06-30T15:30:00Z">
        <w:r w:rsidRPr="00E116E8">
          <w:rPr>
            <w:lang w:val="en-GB"/>
          </w:rPr>
          <w:t xml:space="preserve">  </w:t>
        </w:r>
      </w:ins>
    </w:p>
    <w:p w14:paraId="6C5B55D8" w14:textId="77777777" w:rsidR="003957FB" w:rsidRPr="000D36D9" w:rsidRDefault="003957FB">
      <w:pPr>
        <w:pStyle w:val="ListParagraph"/>
        <w:rPr>
          <w:ins w:id="2129" w:author="Author" w:date="2018-06-30T15:31:00Z"/>
          <w:rFonts w:asciiTheme="minorHAnsi" w:hAnsiTheme="minorHAnsi" w:cstheme="minorHAnsi"/>
          <w:rPrChange w:id="2130" w:author="Author" w:date="2018-07-02T15:38:00Z">
            <w:rPr>
              <w:ins w:id="2131" w:author="Author" w:date="2018-06-30T15:31:00Z"/>
              <w:rFonts w:asciiTheme="minorHAnsi" w:hAnsiTheme="minorHAnsi" w:cstheme="minorHAnsi"/>
              <w:highlight w:val="yellow"/>
            </w:rPr>
          </w:rPrChange>
        </w:rPr>
        <w:pPrChange w:id="2132" w:author="Author" w:date="2018-06-30T15:31:00Z">
          <w:pPr>
            <w:pStyle w:val="NormalWeb"/>
            <w:numPr>
              <w:ilvl w:val="2"/>
              <w:numId w:val="32"/>
            </w:numPr>
            <w:spacing w:before="0" w:beforeAutospacing="0" w:after="0" w:afterAutospacing="0"/>
            <w:ind w:left="709" w:hanging="709"/>
          </w:pPr>
        </w:pPrChange>
      </w:pPr>
    </w:p>
    <w:p w14:paraId="48897040" w14:textId="77777777" w:rsidR="003957FB" w:rsidRPr="000D36D9" w:rsidRDefault="003957FB" w:rsidP="003957FB">
      <w:pPr>
        <w:pStyle w:val="ListParagraph"/>
        <w:rPr>
          <w:ins w:id="2133" w:author="Author" w:date="2018-06-30T15:31:00Z"/>
          <w:rFonts w:asciiTheme="minorHAnsi" w:hAnsiTheme="minorHAnsi" w:cstheme="minorHAnsi"/>
          <w:rPrChange w:id="2134" w:author="Author" w:date="2018-07-02T15:38:00Z">
            <w:rPr>
              <w:ins w:id="2135" w:author="Author" w:date="2018-06-30T15:31:00Z"/>
              <w:rFonts w:asciiTheme="minorHAnsi" w:hAnsiTheme="minorHAnsi" w:cstheme="minorHAnsi"/>
              <w:highlight w:val="yellow"/>
            </w:rPr>
          </w:rPrChange>
        </w:rPr>
      </w:pPr>
      <w:ins w:id="2136" w:author="Author" w:date="2018-06-30T15:31:00Z">
        <w:r w:rsidRPr="000D36D9">
          <w:rPr>
            <w:rFonts w:asciiTheme="minorHAnsi" w:hAnsiTheme="minorHAnsi" w:cstheme="minorHAnsi"/>
            <w:rPrChange w:id="2137" w:author="Author" w:date="2018-07-02T15:38:00Z">
              <w:rPr>
                <w:rFonts w:asciiTheme="minorHAnsi" w:hAnsiTheme="minorHAnsi" w:cstheme="minorHAnsi"/>
                <w:highlight w:val="yellow"/>
              </w:rPr>
            </w:rPrChange>
          </w:rPr>
          <w:t xml:space="preserve">NOTE: This will allow </w:t>
        </w:r>
        <w:proofErr w:type="spellStart"/>
        <w:r w:rsidRPr="000D36D9">
          <w:rPr>
            <w:rFonts w:asciiTheme="minorHAnsi" w:hAnsiTheme="minorHAnsi" w:cstheme="minorHAnsi"/>
            <w:rPrChange w:id="2138" w:author="Author" w:date="2018-07-02T15:38:00Z">
              <w:rPr>
                <w:rFonts w:asciiTheme="minorHAnsi" w:hAnsiTheme="minorHAnsi" w:cstheme="minorHAnsi"/>
                <w:highlight w:val="yellow"/>
              </w:rPr>
            </w:rPrChange>
          </w:rPr>
          <w:t>seselin</w:t>
        </w:r>
        <w:proofErr w:type="spellEnd"/>
        <w:r w:rsidRPr="000D36D9">
          <w:rPr>
            <w:rFonts w:asciiTheme="minorHAnsi" w:hAnsiTheme="minorHAnsi" w:cstheme="minorHAnsi"/>
            <w:rPrChange w:id="2139" w:author="Author" w:date="2018-07-02T15:38:00Z">
              <w:rPr>
                <w:rFonts w:asciiTheme="minorHAnsi" w:hAnsiTheme="minorHAnsi" w:cstheme="minorHAnsi"/>
                <w:highlight w:val="yellow"/>
              </w:rPr>
            </w:rPrChange>
          </w:rPr>
          <w:t xml:space="preserve"> to be isolated.</w:t>
        </w:r>
      </w:ins>
    </w:p>
    <w:p w14:paraId="0882D9C9" w14:textId="77777777" w:rsidR="003957FB" w:rsidRPr="000D36D9" w:rsidRDefault="003957FB">
      <w:pPr>
        <w:rPr>
          <w:ins w:id="2140" w:author="Author" w:date="2018-06-30T15:31:00Z"/>
          <w:rFonts w:asciiTheme="minorHAnsi" w:hAnsiTheme="minorHAnsi" w:cstheme="minorHAnsi"/>
          <w:rPrChange w:id="2141" w:author="Author" w:date="2018-07-02T15:38:00Z">
            <w:rPr>
              <w:ins w:id="2142" w:author="Author" w:date="2018-06-30T15:31:00Z"/>
              <w:highlight w:val="yellow"/>
            </w:rPr>
          </w:rPrChange>
        </w:rPr>
        <w:pPrChange w:id="2143" w:author="Author" w:date="2018-06-30T15:32:00Z">
          <w:pPr>
            <w:pStyle w:val="NormalWeb"/>
            <w:numPr>
              <w:ilvl w:val="2"/>
              <w:numId w:val="32"/>
            </w:numPr>
            <w:spacing w:before="0" w:beforeAutospacing="0" w:after="0" w:afterAutospacing="0"/>
            <w:ind w:left="709" w:hanging="709"/>
          </w:pPr>
        </w:pPrChange>
      </w:pPr>
    </w:p>
    <w:p w14:paraId="34C716F9" w14:textId="2C2A012E" w:rsidR="003957FB" w:rsidRPr="00E116E8" w:rsidDel="00832959" w:rsidRDefault="003957FB">
      <w:pPr>
        <w:pStyle w:val="NormalWeb"/>
        <w:numPr>
          <w:ilvl w:val="2"/>
          <w:numId w:val="32"/>
        </w:numPr>
        <w:spacing w:before="0" w:beforeAutospacing="0" w:after="0" w:afterAutospacing="0"/>
        <w:ind w:left="709" w:hanging="709"/>
        <w:rPr>
          <w:ins w:id="2144" w:author="Author" w:date="2018-06-30T15:32:00Z"/>
          <w:del w:id="2145" w:author="Author" w:date="2018-06-30T15:33:00Z"/>
          <w:rFonts w:asciiTheme="minorHAnsi" w:hAnsiTheme="minorHAnsi" w:cstheme="minorHAnsi"/>
        </w:rPr>
        <w:pPrChange w:id="2146" w:author="Author" w:date="2018-06-28T15:44:00Z">
          <w:pPr>
            <w:pStyle w:val="NormalWeb"/>
            <w:numPr>
              <w:ilvl w:val="1"/>
              <w:numId w:val="31"/>
            </w:numPr>
            <w:spacing w:before="0" w:beforeAutospacing="0" w:after="0" w:afterAutospacing="0"/>
            <w:ind w:left="792" w:hanging="432"/>
          </w:pPr>
        </w:pPrChange>
      </w:pPr>
      <w:ins w:id="2147" w:author="Author" w:date="2018-06-30T15:32:00Z">
        <w:r w:rsidRPr="00E116E8">
          <w:rPr>
            <w:rFonts w:asciiTheme="minorHAnsi" w:hAnsiTheme="minorHAnsi" w:cstheme="minorHAnsi"/>
          </w:rPr>
          <w:t xml:space="preserve">Combine the test tube fractions containing </w:t>
        </w:r>
        <w:proofErr w:type="spellStart"/>
        <w:r w:rsidRPr="00E116E8">
          <w:rPr>
            <w:rFonts w:asciiTheme="minorHAnsi" w:hAnsiTheme="minorHAnsi" w:cstheme="minorHAnsi"/>
          </w:rPr>
          <w:t>seselin</w:t>
        </w:r>
        <w:proofErr w:type="spellEnd"/>
        <w:r w:rsidRPr="00E116E8">
          <w:rPr>
            <w:rFonts w:asciiTheme="minorHAnsi" w:hAnsiTheme="minorHAnsi" w:cstheme="minorHAnsi"/>
          </w:rPr>
          <w:t xml:space="preserve"> in a 250-mL round bottom flask and evaporate using a rotary evaporator (water bath temperature: ~35 °C).</w:t>
        </w:r>
      </w:ins>
    </w:p>
    <w:p w14:paraId="602C4CE1" w14:textId="77777777" w:rsidR="003957FB" w:rsidRPr="00E116E8" w:rsidRDefault="003957FB">
      <w:pPr>
        <w:pStyle w:val="NormalWeb"/>
        <w:numPr>
          <w:ilvl w:val="2"/>
          <w:numId w:val="32"/>
        </w:numPr>
        <w:spacing w:before="0" w:beforeAutospacing="0" w:after="0" w:afterAutospacing="0"/>
        <w:ind w:left="709" w:hanging="709"/>
        <w:rPr>
          <w:ins w:id="2148" w:author="Author" w:date="2018-06-30T15:32:00Z"/>
          <w:rFonts w:asciiTheme="minorHAnsi" w:hAnsiTheme="minorHAnsi" w:cstheme="minorHAnsi"/>
        </w:rPr>
        <w:pPrChange w:id="2149" w:author="Author" w:date="2018-06-30T15:32:00Z">
          <w:pPr>
            <w:pStyle w:val="NormalWeb"/>
            <w:numPr>
              <w:ilvl w:val="1"/>
              <w:numId w:val="31"/>
            </w:numPr>
            <w:spacing w:before="0" w:beforeAutospacing="0" w:after="0" w:afterAutospacing="0"/>
            <w:ind w:left="792" w:hanging="432"/>
          </w:pPr>
        </w:pPrChange>
      </w:pPr>
    </w:p>
    <w:p w14:paraId="5AFF9D8A" w14:textId="37A8C5F1" w:rsidR="003957FB" w:rsidRPr="00C428DE" w:rsidRDefault="003957FB">
      <w:pPr>
        <w:pStyle w:val="NormalWeb"/>
        <w:ind w:left="709"/>
        <w:rPr>
          <w:ins w:id="2150" w:author="Author" w:date="2018-06-30T15:32:00Z"/>
          <w:rFonts w:asciiTheme="minorHAnsi" w:hAnsiTheme="minorHAnsi" w:cstheme="minorHAnsi"/>
        </w:rPr>
        <w:pPrChange w:id="2151" w:author="Author" w:date="2018-06-30T15:32:00Z">
          <w:pPr>
            <w:pStyle w:val="NormalWeb"/>
            <w:numPr>
              <w:ilvl w:val="1"/>
              <w:numId w:val="31"/>
            </w:numPr>
            <w:spacing w:before="0" w:beforeAutospacing="0" w:after="0" w:afterAutospacing="0"/>
            <w:ind w:left="792" w:hanging="432"/>
          </w:pPr>
        </w:pPrChange>
      </w:pPr>
      <w:ins w:id="2152" w:author="Author" w:date="2018-06-30T15:32:00Z">
        <w:r w:rsidRPr="000D36D9">
          <w:rPr>
            <w:rFonts w:asciiTheme="minorHAnsi" w:hAnsiTheme="minorHAnsi" w:cstheme="minorHAnsi"/>
          </w:rPr>
          <w:t>NOTE: TLC analysis is used to determine this and is performed by analogy to procedures outlined in step 1.2.</w:t>
        </w:r>
      </w:ins>
    </w:p>
    <w:p w14:paraId="3BFB9ACD" w14:textId="025C9E04" w:rsidR="00832959" w:rsidRPr="00C428DE" w:rsidRDefault="00832959">
      <w:pPr>
        <w:pStyle w:val="NormalWeb"/>
        <w:numPr>
          <w:ilvl w:val="2"/>
          <w:numId w:val="32"/>
        </w:numPr>
        <w:spacing w:before="0" w:beforeAutospacing="0" w:after="0" w:afterAutospacing="0"/>
        <w:ind w:left="709" w:hanging="709"/>
        <w:rPr>
          <w:ins w:id="2153" w:author="Author" w:date="2018-06-30T15:33:00Z"/>
          <w:rFonts w:asciiTheme="minorHAnsi" w:hAnsiTheme="minorHAnsi" w:cstheme="minorHAnsi"/>
          <w:rPrChange w:id="2154" w:author="Author" w:date="2018-07-01T09:40:00Z">
            <w:rPr>
              <w:ins w:id="2155" w:author="Author" w:date="2018-06-30T15:33:00Z"/>
            </w:rPr>
          </w:rPrChange>
        </w:rPr>
        <w:pPrChange w:id="2156" w:author="Author" w:date="2018-06-30T15:34:00Z">
          <w:pPr>
            <w:pStyle w:val="NormalWeb"/>
          </w:pPr>
        </w:pPrChange>
      </w:pPr>
      <w:ins w:id="2157" w:author="Author" w:date="2018-06-30T15:33:00Z">
        <w:r w:rsidRPr="00C428DE">
          <w:rPr>
            <w:lang w:val="en-GB"/>
          </w:rPr>
          <w:t>Carefully add (</w:t>
        </w:r>
      </w:ins>
      <w:ins w:id="2158" w:author="Author" w:date="2018-07-02T15:38:00Z">
        <w:r w:rsidR="00E116E8">
          <w:rPr>
            <w:lang w:val="en-GB"/>
          </w:rPr>
          <w:t>~</w:t>
        </w:r>
      </w:ins>
      <w:ins w:id="2159" w:author="Author" w:date="2018-06-30T15:33:00Z">
        <w:del w:id="2160" w:author="Author" w:date="2018-07-02T15:38:00Z">
          <w:r w:rsidRPr="00D27235" w:rsidDel="00E116E8">
            <w:rPr>
              <w:highlight w:val="green"/>
              <w:lang w:val="en-GB"/>
              <w:rPrChange w:id="2161" w:author="Author" w:date="2018-07-01T09:48:00Z">
                <w:rPr>
                  <w:highlight w:val="yellow"/>
                  <w:lang w:val="en-GB"/>
                </w:rPr>
              </w:rPrChange>
            </w:rPr>
            <w:delText>100</w:delText>
          </w:r>
        </w:del>
      </w:ins>
      <w:ins w:id="2162" w:author="Author" w:date="2018-07-02T15:38:00Z">
        <w:r w:rsidR="00E116E8">
          <w:rPr>
            <w:lang w:val="en-GB"/>
          </w:rPr>
          <w:t>75</w:t>
        </w:r>
      </w:ins>
      <w:ins w:id="2163" w:author="Author" w:date="2018-06-30T15:33:00Z">
        <w:r w:rsidRPr="00C428DE">
          <w:rPr>
            <w:lang w:val="en-GB"/>
          </w:rPr>
          <w:t xml:space="preserve"> mL of a </w:t>
        </w:r>
        <w:del w:id="2164" w:author="Author" w:date="2018-07-02T15:38:00Z">
          <w:r w:rsidRPr="00D27235" w:rsidDel="00E116E8">
            <w:rPr>
              <w:highlight w:val="green"/>
              <w:lang w:val="en-GB"/>
              <w:rPrChange w:id="2165" w:author="Author" w:date="2018-07-01T09:48:00Z">
                <w:rPr>
                  <w:highlight w:val="yellow"/>
                  <w:lang w:val="en-GB"/>
                </w:rPr>
              </w:rPrChange>
            </w:rPr>
            <w:delText>30</w:delText>
          </w:r>
        </w:del>
      </w:ins>
      <w:ins w:id="2166" w:author="Author" w:date="2018-07-02T15:38:00Z">
        <w:r w:rsidR="00E116E8">
          <w:rPr>
            <w:lang w:val="en-GB"/>
          </w:rPr>
          <w:t>25</w:t>
        </w:r>
      </w:ins>
      <w:ins w:id="2167" w:author="Author" w:date="2018-06-30T15:33:00Z">
        <w:r w:rsidRPr="00C428DE">
          <w:rPr>
            <w:lang w:val="en-GB"/>
          </w:rPr>
          <w:t>% ethyl acetate/hexanes solution). Open the tap of the column and, using a gas adaptor attached to a compressed air line, empty the column to leave ~2</w:t>
        </w:r>
      </w:ins>
      <w:ins w:id="2168" w:author="Author" w:date="2018-07-03T07:37:00Z">
        <w:r w:rsidR="001473D2">
          <w:rPr>
            <w:lang w:val="en-GB"/>
          </w:rPr>
          <w:t xml:space="preserve"> </w:t>
        </w:r>
      </w:ins>
      <w:ins w:id="2169" w:author="Author" w:date="2018-06-30T15:33:00Z">
        <w:r w:rsidRPr="00C428DE">
          <w:rPr>
            <w:lang w:val="en-GB"/>
          </w:rPr>
          <w:t xml:space="preserve">mm of solvent above the bed of </w:t>
        </w:r>
        <w:r w:rsidRPr="00D27235">
          <w:rPr>
            <w:lang w:val="en-GB"/>
          </w:rPr>
          <w:t>silica gel, collecting the fractions into 10-mL test tubes.</w:t>
        </w:r>
      </w:ins>
    </w:p>
    <w:p w14:paraId="152AE49C" w14:textId="3CE2A620" w:rsidR="00832959" w:rsidRPr="00C428DE" w:rsidRDefault="00832959">
      <w:pPr>
        <w:pStyle w:val="NormalWeb"/>
        <w:ind w:firstLine="709"/>
        <w:rPr>
          <w:ins w:id="2170" w:author="Author" w:date="2018-06-30T15:33:00Z"/>
          <w:rPrChange w:id="2171" w:author="Author" w:date="2018-07-01T09:40:00Z">
            <w:rPr>
              <w:ins w:id="2172" w:author="Author" w:date="2018-06-30T15:33:00Z"/>
              <w:lang w:val="en-GB"/>
            </w:rPr>
          </w:rPrChange>
        </w:rPr>
        <w:pPrChange w:id="2173" w:author="Author" w:date="2018-06-30T15:34:00Z">
          <w:pPr>
            <w:pStyle w:val="NormalWeb"/>
            <w:numPr>
              <w:ilvl w:val="1"/>
              <w:numId w:val="31"/>
            </w:numPr>
            <w:spacing w:before="0" w:beforeAutospacing="0" w:after="0" w:afterAutospacing="0"/>
            <w:ind w:left="792" w:hanging="432"/>
          </w:pPr>
        </w:pPrChange>
      </w:pPr>
      <w:ins w:id="2174" w:author="Author" w:date="2018-06-30T15:33:00Z">
        <w:r w:rsidRPr="00C428DE">
          <w:t>NOTE: This will allow (+)-</w:t>
        </w:r>
        <w:proofErr w:type="spellStart"/>
        <w:r w:rsidRPr="00C428DE">
          <w:t>epoxysuberosin</w:t>
        </w:r>
        <w:proofErr w:type="spellEnd"/>
        <w:r w:rsidRPr="00C428DE">
          <w:t xml:space="preserve"> to be isolated.</w:t>
        </w:r>
      </w:ins>
    </w:p>
    <w:p w14:paraId="1E893DED" w14:textId="7C412C4F" w:rsidR="00832959" w:rsidRPr="00C428DE" w:rsidRDefault="00832959">
      <w:pPr>
        <w:pStyle w:val="NormalWeb"/>
        <w:numPr>
          <w:ilvl w:val="2"/>
          <w:numId w:val="32"/>
        </w:numPr>
        <w:spacing w:before="0" w:beforeAutospacing="0" w:after="0" w:afterAutospacing="0"/>
        <w:ind w:left="709" w:hanging="709"/>
        <w:rPr>
          <w:rFonts w:asciiTheme="minorHAnsi" w:hAnsiTheme="minorHAnsi" w:cstheme="minorHAnsi"/>
          <w:rPrChange w:id="2175" w:author="Author" w:date="2018-07-01T09:40:00Z">
            <w:rPr>
              <w:rFonts w:cstheme="minorHAnsi"/>
              <w:highlight w:val="yellow"/>
            </w:rPr>
          </w:rPrChange>
        </w:rPr>
        <w:pPrChange w:id="2176" w:author="Author" w:date="2018-06-28T15:44:00Z">
          <w:pPr>
            <w:pStyle w:val="NormalWeb"/>
            <w:numPr>
              <w:ilvl w:val="1"/>
              <w:numId w:val="31"/>
            </w:numPr>
            <w:spacing w:before="0" w:beforeAutospacing="0" w:after="0" w:afterAutospacing="0"/>
            <w:ind w:left="792" w:hanging="432"/>
          </w:pPr>
        </w:pPrChange>
      </w:pPr>
      <w:ins w:id="2177" w:author="Author" w:date="2018-06-30T15:34:00Z">
        <w:r w:rsidRPr="00C428DE">
          <w:rPr>
            <w:rFonts w:asciiTheme="minorHAnsi" w:hAnsiTheme="minorHAnsi" w:cstheme="minorHAnsi"/>
          </w:rPr>
          <w:lastRenderedPageBreak/>
          <w:t>Combine the test tube fractions containing (+)-</w:t>
        </w:r>
        <w:proofErr w:type="spellStart"/>
        <w:r w:rsidRPr="00C428DE">
          <w:rPr>
            <w:rFonts w:asciiTheme="minorHAnsi" w:hAnsiTheme="minorHAnsi" w:cstheme="minorHAnsi"/>
          </w:rPr>
          <w:t>epoxysuberosin</w:t>
        </w:r>
        <w:proofErr w:type="spellEnd"/>
        <w:r w:rsidRPr="00C428DE">
          <w:rPr>
            <w:rFonts w:asciiTheme="minorHAnsi" w:hAnsiTheme="minorHAnsi" w:cstheme="minorHAnsi"/>
          </w:rPr>
          <w:t xml:space="preserve"> in a 250-mL round bottom flask and evaporate using a rotary evaporator (water bath temperature: ~35 °C).</w:t>
        </w:r>
      </w:ins>
    </w:p>
    <w:p w14:paraId="6190A4AC" w14:textId="77777777" w:rsidR="00832959" w:rsidRDefault="00832959">
      <w:pPr>
        <w:pStyle w:val="NormalWeb"/>
        <w:spacing w:before="0" w:beforeAutospacing="0" w:after="0" w:afterAutospacing="0"/>
        <w:rPr>
          <w:ins w:id="2178" w:author="Author" w:date="2018-06-30T15:34:00Z"/>
          <w:rFonts w:asciiTheme="minorHAnsi" w:hAnsiTheme="minorHAnsi" w:cstheme="minorHAnsi"/>
        </w:rPr>
        <w:pPrChange w:id="2179" w:author="Author" w:date="2018-06-30T15:34:00Z">
          <w:pPr>
            <w:pStyle w:val="NormalWeb"/>
            <w:spacing w:before="0" w:beforeAutospacing="0" w:after="0" w:afterAutospacing="0"/>
            <w:ind w:left="709" w:hanging="709"/>
          </w:pPr>
        </w:pPrChange>
      </w:pPr>
    </w:p>
    <w:p w14:paraId="27466B12" w14:textId="77777777" w:rsidR="00832959" w:rsidRPr="000B71E8" w:rsidRDefault="00832959">
      <w:pPr>
        <w:pStyle w:val="NormalWeb"/>
        <w:spacing w:before="0" w:beforeAutospacing="0" w:after="0" w:afterAutospacing="0"/>
        <w:ind w:left="709"/>
        <w:outlineLvl w:val="0"/>
        <w:rPr>
          <w:ins w:id="2180" w:author="Author" w:date="2018-06-30T15:34:00Z"/>
          <w:rFonts w:asciiTheme="minorHAnsi" w:hAnsiTheme="minorHAnsi" w:cstheme="minorHAnsi"/>
        </w:rPr>
        <w:pPrChange w:id="2181" w:author="Author" w:date="2018-06-30T15:34:00Z">
          <w:pPr>
            <w:pStyle w:val="NormalWeb"/>
            <w:spacing w:before="0" w:beforeAutospacing="0" w:after="0" w:afterAutospacing="0"/>
            <w:outlineLvl w:val="0"/>
          </w:pPr>
        </w:pPrChange>
      </w:pPr>
      <w:ins w:id="2182" w:author="Author" w:date="2018-06-30T15:34:00Z">
        <w:r w:rsidRPr="00BA5689">
          <w:t xml:space="preserve">NOTE: </w:t>
        </w:r>
        <w:r w:rsidRPr="000B71E8">
          <w:rPr>
            <w:rFonts w:asciiTheme="minorHAnsi" w:hAnsiTheme="minorHAnsi" w:cstheme="minorHAnsi"/>
          </w:rPr>
          <w:t xml:space="preserve">TLC analysis </w:t>
        </w:r>
        <w:r>
          <w:rPr>
            <w:rFonts w:asciiTheme="minorHAnsi" w:hAnsiTheme="minorHAnsi" w:cstheme="minorHAnsi"/>
          </w:rPr>
          <w:t xml:space="preserve">is used to determine this and </w:t>
        </w:r>
        <w:r w:rsidRPr="000B71E8">
          <w:rPr>
            <w:rFonts w:asciiTheme="minorHAnsi" w:hAnsiTheme="minorHAnsi" w:cstheme="minorHAnsi"/>
          </w:rPr>
          <w:t>is performed by analogy to procedures outlined in step 1.2.</w:t>
        </w:r>
      </w:ins>
    </w:p>
    <w:p w14:paraId="67125EEC" w14:textId="77777777" w:rsidR="00832959" w:rsidDel="005F1D0B" w:rsidRDefault="00832959">
      <w:pPr>
        <w:pStyle w:val="NormalWeb"/>
        <w:spacing w:before="0" w:beforeAutospacing="0" w:after="0" w:afterAutospacing="0"/>
        <w:rPr>
          <w:ins w:id="2183" w:author="Author" w:date="2018-06-30T15:34:00Z"/>
          <w:del w:id="2184" w:author="Author" w:date="2018-07-01T09:50:00Z"/>
          <w:rFonts w:asciiTheme="minorHAnsi" w:hAnsiTheme="minorHAnsi" w:cstheme="minorHAnsi"/>
        </w:rPr>
        <w:pPrChange w:id="2185" w:author="Author" w:date="2018-07-01T09:50:00Z">
          <w:pPr>
            <w:pStyle w:val="NormalWeb"/>
            <w:spacing w:before="0" w:beforeAutospacing="0" w:after="0" w:afterAutospacing="0"/>
            <w:ind w:left="709" w:hanging="709"/>
          </w:pPr>
        </w:pPrChange>
      </w:pPr>
    </w:p>
    <w:p w14:paraId="56C85730" w14:textId="77777777" w:rsidR="00832959" w:rsidRPr="00AC1342" w:rsidRDefault="00832959">
      <w:pPr>
        <w:pStyle w:val="NormalWeb"/>
        <w:spacing w:before="0" w:beforeAutospacing="0" w:after="0" w:afterAutospacing="0"/>
        <w:rPr>
          <w:rFonts w:asciiTheme="minorHAnsi" w:hAnsiTheme="minorHAnsi" w:cstheme="minorHAnsi"/>
          <w:rPrChange w:id="2186" w:author="Author" w:date="2018-06-28T15:41:00Z">
            <w:rPr>
              <w:rFonts w:cstheme="minorHAnsi"/>
            </w:rPr>
          </w:rPrChange>
        </w:rPr>
        <w:pPrChange w:id="2187" w:author="Author" w:date="2018-07-01T09:50:00Z">
          <w:pPr>
            <w:pStyle w:val="NormalWeb"/>
            <w:spacing w:before="0" w:beforeAutospacing="0" w:after="0" w:afterAutospacing="0"/>
            <w:ind w:left="709" w:hanging="709"/>
          </w:pPr>
        </w:pPrChange>
      </w:pPr>
    </w:p>
    <w:p w14:paraId="3A6F58C4" w14:textId="47E4FF6D" w:rsidR="00B027BB" w:rsidRPr="00AC1342" w:rsidRDefault="0026026A">
      <w:pPr>
        <w:pStyle w:val="NormalWeb"/>
        <w:numPr>
          <w:ilvl w:val="2"/>
          <w:numId w:val="32"/>
        </w:numPr>
        <w:spacing w:before="0" w:beforeAutospacing="0" w:after="0" w:afterAutospacing="0"/>
        <w:ind w:left="709" w:hanging="709"/>
        <w:rPr>
          <w:rFonts w:asciiTheme="minorHAnsi" w:hAnsiTheme="minorHAnsi" w:cstheme="minorHAnsi"/>
          <w:rPrChange w:id="2188" w:author="Author" w:date="2018-06-28T15:41:00Z">
            <w:rPr>
              <w:rFonts w:cstheme="minorHAnsi"/>
            </w:rPr>
          </w:rPrChange>
        </w:rPr>
        <w:pPrChange w:id="2189" w:author="Author" w:date="2018-06-28T15:44:00Z">
          <w:pPr>
            <w:pStyle w:val="NormalWeb"/>
            <w:numPr>
              <w:ilvl w:val="1"/>
              <w:numId w:val="31"/>
            </w:numPr>
            <w:spacing w:before="0" w:beforeAutospacing="0" w:after="0" w:afterAutospacing="0"/>
            <w:ind w:left="792" w:hanging="432"/>
          </w:pPr>
        </w:pPrChange>
      </w:pPr>
      <w:commentRangeStart w:id="2190"/>
      <w:r w:rsidRPr="00AC1342">
        <w:rPr>
          <w:rFonts w:asciiTheme="minorHAnsi" w:hAnsiTheme="minorHAnsi" w:cstheme="minorHAnsi"/>
          <w:rPrChange w:id="2191" w:author="Author" w:date="2018-06-28T15:41:00Z">
            <w:rPr/>
          </w:rPrChange>
        </w:rPr>
        <w:t>Samples of the isolated compounds are analyzed using NMR spectroscopy</w:t>
      </w:r>
      <w:commentRangeEnd w:id="2190"/>
      <w:r w:rsidR="00B027BB" w:rsidRPr="00AC1342">
        <w:rPr>
          <w:rStyle w:val="CommentReference"/>
          <w:rFonts w:asciiTheme="minorHAnsi" w:hAnsiTheme="minorHAnsi" w:cstheme="minorHAnsi"/>
          <w:rPrChange w:id="2192" w:author="Author" w:date="2018-06-28T15:41:00Z">
            <w:rPr>
              <w:rStyle w:val="CommentReference"/>
            </w:rPr>
          </w:rPrChange>
        </w:rPr>
        <w:commentReference w:id="2190"/>
      </w:r>
      <w:r w:rsidRPr="00AC1342">
        <w:rPr>
          <w:rFonts w:asciiTheme="minorHAnsi" w:hAnsiTheme="minorHAnsi" w:cstheme="minorHAnsi"/>
          <w:rPrChange w:id="2193" w:author="Author" w:date="2018-06-28T15:41:00Z">
            <w:rPr/>
          </w:rPrChange>
        </w:rPr>
        <w:t>.</w:t>
      </w:r>
      <w:ins w:id="2194" w:author="Author" w:date="2018-06-28T08:39:00Z">
        <w:r w:rsidR="00F77C6D" w:rsidRPr="00AC1342">
          <w:rPr>
            <w:rFonts w:asciiTheme="minorHAnsi" w:hAnsiTheme="minorHAnsi" w:cstheme="minorHAnsi"/>
            <w:vertAlign w:val="superscript"/>
            <w:rPrChange w:id="2195" w:author="Author" w:date="2018-06-28T15:41:00Z">
              <w:rPr/>
            </w:rPrChange>
          </w:rPr>
          <w:t>1</w:t>
        </w:r>
        <w:del w:id="2196" w:author="Author" w:date="2018-06-28T13:53:00Z">
          <w:r w:rsidR="00F77C6D" w:rsidRPr="00AC1342" w:rsidDel="00121351">
            <w:rPr>
              <w:rFonts w:asciiTheme="minorHAnsi" w:hAnsiTheme="minorHAnsi" w:cstheme="minorHAnsi"/>
              <w:vertAlign w:val="superscript"/>
              <w:rPrChange w:id="2197" w:author="Author" w:date="2018-06-28T15:41:00Z">
                <w:rPr/>
              </w:rPrChange>
            </w:rPr>
            <w:delText>0</w:delText>
          </w:r>
        </w:del>
      </w:ins>
      <w:ins w:id="2198" w:author="Author" w:date="2018-06-28T13:53:00Z">
        <w:r w:rsidR="00121351" w:rsidRPr="00AC1342">
          <w:rPr>
            <w:rFonts w:asciiTheme="minorHAnsi" w:hAnsiTheme="minorHAnsi" w:cstheme="minorHAnsi"/>
            <w:vertAlign w:val="superscript"/>
            <w:rPrChange w:id="2199" w:author="Author" w:date="2018-06-28T15:41:00Z">
              <w:rPr>
                <w:vertAlign w:val="superscript"/>
              </w:rPr>
            </w:rPrChange>
          </w:rPr>
          <w:t>1</w:t>
        </w:r>
      </w:ins>
      <w:r w:rsidRPr="00AC1342">
        <w:rPr>
          <w:rFonts w:asciiTheme="minorHAnsi" w:hAnsiTheme="minorHAnsi" w:cstheme="minorHAnsi"/>
          <w:rPrChange w:id="2200" w:author="Author" w:date="2018-06-28T15:41:00Z">
            <w:rPr/>
          </w:rPrChange>
        </w:rPr>
        <w:t xml:space="preserve"> </w:t>
      </w:r>
    </w:p>
    <w:p w14:paraId="3009CC1B" w14:textId="77777777" w:rsidR="00B027BB" w:rsidRPr="00AC1342" w:rsidRDefault="00B027BB" w:rsidP="003D3E4A">
      <w:pPr>
        <w:pStyle w:val="NormalWeb"/>
        <w:spacing w:before="0" w:beforeAutospacing="0" w:after="0" w:afterAutospacing="0"/>
        <w:rPr>
          <w:rFonts w:asciiTheme="minorHAnsi" w:hAnsiTheme="minorHAnsi" w:cstheme="minorHAnsi"/>
          <w:rPrChange w:id="2201" w:author="Author" w:date="2018-06-28T15:41:00Z">
            <w:rPr/>
          </w:rPrChange>
        </w:rPr>
      </w:pPr>
    </w:p>
    <w:p w14:paraId="22854D30" w14:textId="34D03975" w:rsidR="0026026A" w:rsidRPr="00AC1342" w:rsidRDefault="00B027BB" w:rsidP="003D3E4A">
      <w:pPr>
        <w:pStyle w:val="NormalWeb"/>
        <w:spacing w:before="0" w:beforeAutospacing="0" w:after="0" w:afterAutospacing="0"/>
        <w:ind w:left="709"/>
        <w:outlineLvl w:val="0"/>
        <w:rPr>
          <w:rFonts w:asciiTheme="minorHAnsi" w:hAnsiTheme="minorHAnsi" w:cstheme="minorHAnsi"/>
          <w:rPrChange w:id="2202" w:author="Author" w:date="2018-06-28T15:41:00Z">
            <w:rPr>
              <w:rFonts w:cstheme="minorHAnsi"/>
            </w:rPr>
          </w:rPrChange>
        </w:rPr>
      </w:pPr>
      <w:r w:rsidRPr="00AC1342">
        <w:rPr>
          <w:rFonts w:asciiTheme="minorHAnsi" w:hAnsiTheme="minorHAnsi" w:cstheme="minorHAnsi"/>
          <w:rPrChange w:id="2203" w:author="Author" w:date="2018-06-28T15:41:00Z">
            <w:rPr/>
          </w:rPrChange>
        </w:rPr>
        <w:t xml:space="preserve">Note: </w:t>
      </w:r>
      <w:r w:rsidR="0026026A" w:rsidRPr="00AC1342">
        <w:rPr>
          <w:rFonts w:asciiTheme="minorHAnsi" w:hAnsiTheme="minorHAnsi" w:cstheme="minorHAnsi"/>
          <w:rPrChange w:id="2204" w:author="Author" w:date="2018-06-28T15:41:00Z">
            <w:rPr/>
          </w:rPrChange>
        </w:rPr>
        <w:t>NMR spectroscopy experiments are performed by a lab technician.</w:t>
      </w:r>
    </w:p>
    <w:p w14:paraId="03B23034" w14:textId="77777777" w:rsidR="00217A33" w:rsidRPr="00AC1342" w:rsidRDefault="00217A33" w:rsidP="003D3E4A">
      <w:pPr>
        <w:pStyle w:val="NormalWeb"/>
        <w:spacing w:before="0" w:beforeAutospacing="0" w:after="0" w:afterAutospacing="0"/>
        <w:rPr>
          <w:rFonts w:asciiTheme="minorHAnsi" w:hAnsiTheme="minorHAnsi" w:cstheme="minorHAnsi"/>
          <w:b/>
          <w:rPrChange w:id="2205" w:author="Author" w:date="2018-06-28T15:41:00Z">
            <w:rPr>
              <w:rFonts w:cstheme="minorHAnsi"/>
              <w:b/>
            </w:rPr>
          </w:rPrChange>
        </w:rPr>
      </w:pPr>
    </w:p>
    <w:p w14:paraId="31DDDACB" w14:textId="77777777" w:rsidR="00095AB9" w:rsidRPr="00AC1342" w:rsidRDefault="006305D7" w:rsidP="003D3E4A">
      <w:pPr>
        <w:pStyle w:val="NormalWeb"/>
        <w:spacing w:before="0" w:beforeAutospacing="0" w:after="0" w:afterAutospacing="0"/>
        <w:outlineLvl w:val="0"/>
        <w:rPr>
          <w:rFonts w:asciiTheme="minorHAnsi" w:hAnsiTheme="minorHAnsi" w:cstheme="minorHAnsi"/>
          <w:b/>
          <w:rPrChange w:id="2206" w:author="Author" w:date="2018-06-28T15:41:00Z">
            <w:rPr>
              <w:rFonts w:cstheme="minorHAnsi"/>
              <w:b/>
            </w:rPr>
          </w:rPrChange>
        </w:rPr>
      </w:pPr>
      <w:r w:rsidRPr="00AC1342">
        <w:rPr>
          <w:rFonts w:asciiTheme="minorHAnsi" w:hAnsiTheme="minorHAnsi" w:cstheme="minorHAnsi"/>
          <w:b/>
          <w:rPrChange w:id="2207" w:author="Author" w:date="2018-06-28T15:41:00Z">
            <w:rPr>
              <w:rFonts w:cstheme="minorHAnsi"/>
              <w:b/>
            </w:rPr>
          </w:rPrChange>
        </w:rPr>
        <w:t>REPRESENTATIVE RESULTS</w:t>
      </w:r>
      <w:r w:rsidR="00EF1462" w:rsidRPr="00AC1342">
        <w:rPr>
          <w:rFonts w:asciiTheme="minorHAnsi" w:hAnsiTheme="minorHAnsi" w:cstheme="minorHAnsi"/>
          <w:b/>
          <w:rPrChange w:id="2208" w:author="Author" w:date="2018-06-28T15:41:00Z">
            <w:rPr>
              <w:rFonts w:cstheme="minorHAnsi"/>
              <w:b/>
            </w:rPr>
          </w:rPrChange>
        </w:rPr>
        <w:t>:</w:t>
      </w:r>
    </w:p>
    <w:p w14:paraId="3E79FCA8" w14:textId="271F6D19" w:rsidR="006305D7" w:rsidRPr="00AC1342" w:rsidRDefault="00EF1462" w:rsidP="003D3E4A">
      <w:pPr>
        <w:pStyle w:val="NormalWeb"/>
        <w:spacing w:before="0" w:beforeAutospacing="0" w:after="0" w:afterAutospacing="0"/>
        <w:rPr>
          <w:rFonts w:asciiTheme="minorHAnsi" w:hAnsiTheme="minorHAnsi" w:cstheme="minorHAnsi"/>
          <w:color w:val="808080"/>
          <w:rPrChange w:id="2209" w:author="Author" w:date="2018-06-28T15:41:00Z">
            <w:rPr>
              <w:rFonts w:cstheme="minorHAnsi"/>
              <w:color w:val="808080"/>
            </w:rPr>
          </w:rPrChange>
        </w:rPr>
      </w:pPr>
      <w:r w:rsidRPr="00AC1342">
        <w:rPr>
          <w:rFonts w:asciiTheme="minorHAnsi" w:hAnsiTheme="minorHAnsi" w:cstheme="minorHAnsi"/>
          <w:b/>
          <w:rPrChange w:id="2210" w:author="Author" w:date="2018-06-28T15:41:00Z">
            <w:rPr>
              <w:rFonts w:cstheme="minorHAnsi"/>
              <w:b/>
            </w:rPr>
          </w:rPrChange>
        </w:rPr>
        <w:t xml:space="preserve"> </w:t>
      </w:r>
    </w:p>
    <w:p w14:paraId="48584E54" w14:textId="6AA17B5B" w:rsidR="00913E3D" w:rsidRPr="00AC1342" w:rsidRDefault="005504E4">
      <w:pPr>
        <w:jc w:val="both"/>
        <w:rPr>
          <w:rFonts w:asciiTheme="minorHAnsi" w:hAnsiTheme="minorHAnsi" w:cstheme="minorHAnsi"/>
          <w:rPrChange w:id="2211" w:author="Author" w:date="2018-06-28T15:41:00Z">
            <w:rPr>
              <w:rFonts w:cstheme="minorHAnsi"/>
            </w:rPr>
          </w:rPrChange>
        </w:rPr>
        <w:pPrChange w:id="2212" w:author="Author" w:date="2018-06-28T15:44:00Z">
          <w:pPr/>
        </w:pPrChange>
      </w:pPr>
      <w:ins w:id="2213" w:author="Author" w:date="2018-06-28T07:58:00Z">
        <w:r w:rsidRPr="00AC1342">
          <w:rPr>
            <w:rFonts w:asciiTheme="minorHAnsi" w:hAnsiTheme="minorHAnsi" w:cstheme="minorHAnsi"/>
            <w:rPrChange w:id="2214" w:author="Author" w:date="2018-06-28T15:41:00Z">
              <w:rPr/>
            </w:rPrChange>
          </w:rPr>
          <w:t>PHWE of cloves</w:t>
        </w:r>
        <w:r w:rsidRPr="00AC1342">
          <w:rPr>
            <w:rFonts w:asciiTheme="minorHAnsi" w:hAnsiTheme="minorHAnsi" w:cstheme="minorHAnsi"/>
            <w:rPrChange w:id="2215" w:author="Author" w:date="2018-06-28T15:41:00Z">
              <w:rPr>
                <w:rFonts w:cstheme="minorHAnsi"/>
              </w:rPr>
            </w:rPrChange>
          </w:rPr>
          <w:t xml:space="preserve">. </w:t>
        </w:r>
      </w:ins>
      <w:del w:id="2216" w:author="Author" w:date="2018-06-28T07:58:00Z">
        <w:r w:rsidR="00431F9F" w:rsidRPr="00AC1342" w:rsidDel="005504E4">
          <w:rPr>
            <w:rFonts w:asciiTheme="minorHAnsi" w:hAnsiTheme="minorHAnsi" w:cstheme="minorHAnsi"/>
            <w:b/>
            <w:rPrChange w:id="2217" w:author="Author" w:date="2018-06-28T15:41:00Z">
              <w:rPr>
                <w:rFonts w:cstheme="minorHAnsi"/>
                <w:b/>
              </w:rPr>
            </w:rPrChange>
          </w:rPr>
          <w:delText xml:space="preserve">Part </w:delText>
        </w:r>
      </w:del>
      <w:ins w:id="2218" w:author="Author" w:date="2018-06-27T17:46:00Z">
        <w:del w:id="2219" w:author="Author" w:date="2018-06-28T07:58:00Z">
          <w:r w:rsidR="00335024" w:rsidRPr="00AC1342" w:rsidDel="005504E4">
            <w:rPr>
              <w:rFonts w:asciiTheme="minorHAnsi" w:hAnsiTheme="minorHAnsi" w:cstheme="minorHAnsi"/>
              <w:b/>
              <w:rPrChange w:id="2220" w:author="Author" w:date="2018-06-28T15:41:00Z">
                <w:rPr>
                  <w:rFonts w:cstheme="minorHAnsi"/>
                  <w:b/>
                </w:rPr>
              </w:rPrChange>
            </w:rPr>
            <w:delText>1</w:delText>
          </w:r>
        </w:del>
      </w:ins>
      <w:del w:id="2221" w:author="Author" w:date="2018-06-28T07:58:00Z">
        <w:r w:rsidR="003C05EE" w:rsidRPr="00AC1342" w:rsidDel="005504E4">
          <w:rPr>
            <w:rFonts w:asciiTheme="minorHAnsi" w:hAnsiTheme="minorHAnsi" w:cstheme="minorHAnsi"/>
            <w:b/>
            <w:rPrChange w:id="2222" w:author="Author" w:date="2018-06-28T15:41:00Z">
              <w:rPr>
                <w:rFonts w:cstheme="minorHAnsi"/>
                <w:b/>
              </w:rPr>
            </w:rPrChange>
          </w:rPr>
          <w:delText>A</w:delText>
        </w:r>
        <w:r w:rsidR="00431F9F" w:rsidRPr="00AC1342" w:rsidDel="005504E4">
          <w:rPr>
            <w:rFonts w:asciiTheme="minorHAnsi" w:hAnsiTheme="minorHAnsi" w:cstheme="minorHAnsi"/>
            <w:rPrChange w:id="2223" w:author="Author" w:date="2018-06-28T15:41:00Z">
              <w:rPr>
                <w:rFonts w:cstheme="minorHAnsi"/>
              </w:rPr>
            </w:rPrChange>
          </w:rPr>
          <w:delText xml:space="preserve">. </w:delText>
        </w:r>
      </w:del>
      <w:r w:rsidR="00AF6910" w:rsidRPr="00AC1342">
        <w:rPr>
          <w:rFonts w:asciiTheme="minorHAnsi" w:hAnsiTheme="minorHAnsi" w:cstheme="minorHAnsi"/>
          <w:rPrChange w:id="2224" w:author="Author" w:date="2018-06-28T15:41:00Z">
            <w:rPr>
              <w:rFonts w:cstheme="minorHAnsi"/>
            </w:rPr>
          </w:rPrChange>
        </w:rPr>
        <w:t>When attempting to perform the liquid-liquid extraction step</w:t>
      </w:r>
      <w:r w:rsidR="00332E0F" w:rsidRPr="00AC1342">
        <w:rPr>
          <w:rFonts w:asciiTheme="minorHAnsi" w:hAnsiTheme="minorHAnsi" w:cstheme="minorHAnsi"/>
          <w:rPrChange w:id="2225" w:author="Author" w:date="2018-06-28T15:41:00Z">
            <w:rPr>
              <w:rFonts w:cstheme="minorHAnsi"/>
            </w:rPr>
          </w:rPrChange>
        </w:rPr>
        <w:t>, students often encountered emulsion</w:t>
      </w:r>
      <w:r w:rsidR="00AF6910" w:rsidRPr="00AC1342">
        <w:rPr>
          <w:rFonts w:asciiTheme="minorHAnsi" w:hAnsiTheme="minorHAnsi" w:cstheme="minorHAnsi"/>
          <w:rPrChange w:id="2226" w:author="Author" w:date="2018-06-28T15:41:00Z">
            <w:rPr>
              <w:rFonts w:cstheme="minorHAnsi"/>
            </w:rPr>
          </w:rPrChange>
        </w:rPr>
        <w:t>s</w:t>
      </w:r>
      <w:r w:rsidR="00E13EB9" w:rsidRPr="00AC1342">
        <w:rPr>
          <w:rFonts w:asciiTheme="minorHAnsi" w:hAnsiTheme="minorHAnsi" w:cstheme="minorHAnsi"/>
          <w:rPrChange w:id="2227" w:author="Author" w:date="2018-06-28T15:41:00Z">
            <w:rPr>
              <w:rFonts w:cstheme="minorHAnsi"/>
            </w:rPr>
          </w:rPrChange>
        </w:rPr>
        <w:t xml:space="preserve"> (</w:t>
      </w:r>
      <w:r w:rsidR="00E13EB9" w:rsidRPr="00AC1342">
        <w:rPr>
          <w:rFonts w:asciiTheme="minorHAnsi" w:hAnsiTheme="minorHAnsi" w:cstheme="minorHAnsi"/>
          <w:lang w:val="en-US"/>
          <w:rPrChange w:id="2228" w:author="Author" w:date="2018-06-28T15:41:00Z">
            <w:rPr>
              <w:rFonts w:cstheme="minorHAnsi"/>
            </w:rPr>
          </w:rPrChange>
        </w:rPr>
        <w:t>the addition of brine was typically not effective</w:t>
      </w:r>
      <w:r w:rsidR="00E13EB9" w:rsidRPr="00AC1342">
        <w:rPr>
          <w:rFonts w:asciiTheme="minorHAnsi" w:hAnsiTheme="minorHAnsi" w:cstheme="minorHAnsi"/>
          <w:rPrChange w:id="2229" w:author="Author" w:date="2018-06-28T15:41:00Z">
            <w:rPr>
              <w:rFonts w:cstheme="minorHAnsi"/>
            </w:rPr>
          </w:rPrChange>
        </w:rPr>
        <w:t>)</w:t>
      </w:r>
      <w:r w:rsidR="00CD4FA2" w:rsidRPr="00AC1342">
        <w:rPr>
          <w:rFonts w:asciiTheme="minorHAnsi" w:hAnsiTheme="minorHAnsi" w:cstheme="minorHAnsi"/>
          <w:rPrChange w:id="2230" w:author="Author" w:date="2018-06-28T15:41:00Z">
            <w:rPr>
              <w:rFonts w:cstheme="minorHAnsi"/>
            </w:rPr>
          </w:rPrChange>
        </w:rPr>
        <w:t>.</w:t>
      </w:r>
      <w:r w:rsidR="00332E0F" w:rsidRPr="00AC1342">
        <w:rPr>
          <w:rFonts w:asciiTheme="minorHAnsi" w:hAnsiTheme="minorHAnsi" w:cstheme="minorHAnsi"/>
          <w:rPrChange w:id="2231" w:author="Author" w:date="2018-06-28T15:41:00Z">
            <w:rPr>
              <w:rFonts w:cstheme="minorHAnsi"/>
            </w:rPr>
          </w:rPrChange>
        </w:rPr>
        <w:t xml:space="preserve"> At this stage, students were instructed to allow the mixture to stand in the separating funnel while they explored the effects of </w:t>
      </w:r>
      <w:r w:rsidR="00025CCF" w:rsidRPr="00AC1342">
        <w:rPr>
          <w:rFonts w:asciiTheme="minorHAnsi" w:hAnsiTheme="minorHAnsi" w:cstheme="minorHAnsi"/>
          <w:rPrChange w:id="2232" w:author="Author" w:date="2018-06-28T15:41:00Z">
            <w:rPr>
              <w:rFonts w:cstheme="minorHAnsi"/>
            </w:rPr>
          </w:rPrChange>
        </w:rPr>
        <w:t>eluent</w:t>
      </w:r>
      <w:r w:rsidR="00332E0F" w:rsidRPr="00AC1342">
        <w:rPr>
          <w:rFonts w:asciiTheme="minorHAnsi" w:hAnsiTheme="minorHAnsi" w:cstheme="minorHAnsi"/>
          <w:rPrChange w:id="2233" w:author="Author" w:date="2018-06-28T15:41:00Z">
            <w:rPr>
              <w:rFonts w:cstheme="minorHAnsi"/>
            </w:rPr>
          </w:rPrChange>
        </w:rPr>
        <w:t xml:space="preserve"> composition on the separation of eugenol and acetyleugenol by TLC. </w:t>
      </w:r>
      <w:r w:rsidR="00C74357" w:rsidRPr="00AC1342">
        <w:rPr>
          <w:rFonts w:asciiTheme="minorHAnsi" w:hAnsiTheme="minorHAnsi" w:cstheme="minorHAnsi"/>
          <w:rPrChange w:id="2234" w:author="Author" w:date="2018-06-28T15:41:00Z">
            <w:rPr>
              <w:rFonts w:cstheme="minorHAnsi"/>
            </w:rPr>
          </w:rPrChange>
        </w:rPr>
        <w:t>It should be noted that hexane can be substituted with either heptane or dichloromethane in the liquid-liquid extraction step.</w:t>
      </w:r>
      <w:del w:id="2235" w:author="Author" w:date="2018-06-28T13:54:00Z">
        <w:r w:rsidR="00742F90" w:rsidRPr="00AC1342" w:rsidDel="00121351">
          <w:rPr>
            <w:rFonts w:asciiTheme="minorHAnsi" w:hAnsiTheme="minorHAnsi" w:cstheme="minorHAnsi"/>
            <w:vertAlign w:val="superscript"/>
            <w:rPrChange w:id="2236" w:author="Author" w:date="2018-06-28T15:41:00Z">
              <w:rPr>
                <w:rFonts w:cstheme="minorHAnsi"/>
                <w:vertAlign w:val="superscript"/>
              </w:rPr>
            </w:rPrChange>
          </w:rPr>
          <w:delText>8</w:delText>
        </w:r>
        <w:r w:rsidR="00C74357" w:rsidRPr="00AC1342" w:rsidDel="00121351">
          <w:rPr>
            <w:rFonts w:asciiTheme="minorHAnsi" w:hAnsiTheme="minorHAnsi" w:cstheme="minorHAnsi"/>
            <w:rPrChange w:id="2237" w:author="Author" w:date="2018-06-28T15:41:00Z">
              <w:rPr>
                <w:rFonts w:cstheme="minorHAnsi"/>
              </w:rPr>
            </w:rPrChange>
          </w:rPr>
          <w:delText xml:space="preserve"> </w:delText>
        </w:r>
      </w:del>
      <w:ins w:id="2238" w:author="Author" w:date="2018-06-28T13:54:00Z">
        <w:r w:rsidR="00121351" w:rsidRPr="00AC1342">
          <w:rPr>
            <w:rFonts w:asciiTheme="minorHAnsi" w:hAnsiTheme="minorHAnsi" w:cstheme="minorHAnsi"/>
            <w:vertAlign w:val="superscript"/>
            <w:rPrChange w:id="2239" w:author="Author" w:date="2018-06-28T15:41:00Z">
              <w:rPr>
                <w:rFonts w:cstheme="minorHAnsi"/>
                <w:vertAlign w:val="superscript"/>
              </w:rPr>
            </w:rPrChange>
          </w:rPr>
          <w:t>9</w:t>
        </w:r>
        <w:r w:rsidR="00121351" w:rsidRPr="00AC1342">
          <w:rPr>
            <w:rFonts w:asciiTheme="minorHAnsi" w:hAnsiTheme="minorHAnsi" w:cstheme="minorHAnsi"/>
            <w:rPrChange w:id="2240" w:author="Author" w:date="2018-06-28T15:41:00Z">
              <w:rPr>
                <w:rFonts w:cstheme="minorHAnsi"/>
              </w:rPr>
            </w:rPrChange>
          </w:rPr>
          <w:t xml:space="preserve"> </w:t>
        </w:r>
      </w:ins>
      <w:r w:rsidR="00332E0F" w:rsidRPr="00AC1342">
        <w:rPr>
          <w:rFonts w:asciiTheme="minorHAnsi" w:hAnsiTheme="minorHAnsi" w:cstheme="minorHAnsi"/>
          <w:rPrChange w:id="2241" w:author="Author" w:date="2018-06-28T15:41:00Z">
            <w:rPr>
              <w:rFonts w:cstheme="minorHAnsi"/>
            </w:rPr>
          </w:rPrChange>
        </w:rPr>
        <w:t xml:space="preserve">Students were allocated a TLC solvent ratio of acetone and cyclohexane and provided with pure standards of eugenol and acetyleugenol </w:t>
      </w:r>
      <w:r w:rsidR="00DC43BB" w:rsidRPr="00AC1342">
        <w:rPr>
          <w:rFonts w:asciiTheme="minorHAnsi" w:hAnsiTheme="minorHAnsi" w:cstheme="minorHAnsi"/>
          <w:rPrChange w:id="2242" w:author="Author" w:date="2018-06-28T15:41:00Z">
            <w:rPr>
              <w:rFonts w:cstheme="minorHAnsi"/>
            </w:rPr>
          </w:rPrChange>
        </w:rPr>
        <w:t>and then performed TLC analysis</w:t>
      </w:r>
      <w:r w:rsidR="00913E3D" w:rsidRPr="00AC1342">
        <w:rPr>
          <w:rFonts w:asciiTheme="minorHAnsi" w:hAnsiTheme="minorHAnsi" w:cstheme="minorHAnsi"/>
          <w:rPrChange w:id="2243" w:author="Author" w:date="2018-06-28T15:41:00Z">
            <w:rPr>
              <w:rFonts w:cstheme="minorHAnsi"/>
            </w:rPr>
          </w:rPrChange>
        </w:rPr>
        <w:t xml:space="preserve"> (</w:t>
      </w:r>
      <w:r w:rsidR="00913E3D" w:rsidRPr="00AC1342">
        <w:rPr>
          <w:rFonts w:asciiTheme="minorHAnsi" w:hAnsiTheme="minorHAnsi" w:cstheme="minorHAnsi"/>
          <w:b/>
          <w:rPrChange w:id="2244" w:author="Author" w:date="2018-06-28T15:41:00Z">
            <w:rPr>
              <w:rFonts w:cstheme="minorHAnsi"/>
              <w:b/>
            </w:rPr>
          </w:rPrChange>
        </w:rPr>
        <w:t xml:space="preserve">Figure </w:t>
      </w:r>
      <w:del w:id="2245" w:author="Author" w:date="2018-06-28T07:56:00Z">
        <w:r w:rsidR="00913E3D" w:rsidRPr="00AC1342" w:rsidDel="005504E4">
          <w:rPr>
            <w:rFonts w:asciiTheme="minorHAnsi" w:hAnsiTheme="minorHAnsi" w:cstheme="minorHAnsi"/>
            <w:b/>
            <w:rPrChange w:id="2246" w:author="Author" w:date="2018-06-28T15:41:00Z">
              <w:rPr>
                <w:rFonts w:cstheme="minorHAnsi"/>
                <w:b/>
              </w:rPr>
            </w:rPrChange>
          </w:rPr>
          <w:delText>1</w:delText>
        </w:r>
      </w:del>
      <w:ins w:id="2247" w:author="Author" w:date="2018-06-28T07:56:00Z">
        <w:r w:rsidRPr="00AC1342">
          <w:rPr>
            <w:rFonts w:asciiTheme="minorHAnsi" w:hAnsiTheme="minorHAnsi" w:cstheme="minorHAnsi"/>
            <w:b/>
            <w:rPrChange w:id="2248" w:author="Author" w:date="2018-06-28T15:41:00Z">
              <w:rPr>
                <w:rFonts w:cstheme="minorHAnsi"/>
                <w:b/>
              </w:rPr>
            </w:rPrChange>
          </w:rPr>
          <w:t>3</w:t>
        </w:r>
      </w:ins>
      <w:r w:rsidR="00913E3D" w:rsidRPr="00AC1342">
        <w:rPr>
          <w:rFonts w:asciiTheme="minorHAnsi" w:hAnsiTheme="minorHAnsi" w:cstheme="minorHAnsi"/>
          <w:rPrChange w:id="2249" w:author="Author" w:date="2018-06-28T15:41:00Z">
            <w:rPr>
              <w:rFonts w:cstheme="minorHAnsi"/>
            </w:rPr>
          </w:rPrChange>
        </w:rPr>
        <w:t>)</w:t>
      </w:r>
      <w:r w:rsidR="00DC43BB" w:rsidRPr="00AC1342">
        <w:rPr>
          <w:rFonts w:asciiTheme="minorHAnsi" w:hAnsiTheme="minorHAnsi" w:cstheme="minorHAnsi"/>
          <w:rPrChange w:id="2250" w:author="Author" w:date="2018-06-28T15:41:00Z">
            <w:rPr>
              <w:rFonts w:cstheme="minorHAnsi"/>
            </w:rPr>
          </w:rPrChange>
        </w:rPr>
        <w:t>.</w:t>
      </w:r>
      <w:r w:rsidR="00332E0F" w:rsidRPr="00AC1342">
        <w:rPr>
          <w:rFonts w:asciiTheme="minorHAnsi" w:hAnsiTheme="minorHAnsi" w:cstheme="minorHAnsi"/>
          <w:rPrChange w:id="2251" w:author="Author" w:date="2018-06-28T15:41:00Z">
            <w:rPr>
              <w:rFonts w:cstheme="minorHAnsi"/>
            </w:rPr>
          </w:rPrChange>
        </w:rPr>
        <w:t xml:space="preserve"> Their results were tabulated on </w:t>
      </w:r>
      <w:r w:rsidR="00F46E53" w:rsidRPr="00AC1342">
        <w:rPr>
          <w:rFonts w:asciiTheme="minorHAnsi" w:hAnsiTheme="minorHAnsi" w:cstheme="minorHAnsi"/>
          <w:rPrChange w:id="2252" w:author="Author" w:date="2018-06-28T15:41:00Z">
            <w:rPr>
              <w:rFonts w:cstheme="minorHAnsi"/>
            </w:rPr>
          </w:rPrChange>
        </w:rPr>
        <w:t xml:space="preserve">a </w:t>
      </w:r>
      <w:r w:rsidR="00332E0F" w:rsidRPr="00AC1342">
        <w:rPr>
          <w:rFonts w:asciiTheme="minorHAnsi" w:hAnsiTheme="minorHAnsi" w:cstheme="minorHAnsi"/>
          <w:rPrChange w:id="2253" w:author="Author" w:date="2018-06-28T15:41:00Z">
            <w:rPr>
              <w:rFonts w:cstheme="minorHAnsi"/>
            </w:rPr>
          </w:rPrChange>
        </w:rPr>
        <w:t>whiteboard, and the effects of solvent composition on the retention factor (</w:t>
      </w:r>
      <w:proofErr w:type="spellStart"/>
      <w:r w:rsidR="00332E0F" w:rsidRPr="00AC1342">
        <w:rPr>
          <w:rFonts w:asciiTheme="minorHAnsi" w:hAnsiTheme="minorHAnsi" w:cstheme="minorHAnsi"/>
          <w:rPrChange w:id="2254" w:author="Author" w:date="2018-06-28T15:41:00Z">
            <w:rPr>
              <w:rFonts w:cstheme="minorHAnsi"/>
            </w:rPr>
          </w:rPrChange>
        </w:rPr>
        <w:t>R</w:t>
      </w:r>
      <w:r w:rsidR="00332E0F" w:rsidRPr="00AC1342">
        <w:rPr>
          <w:rFonts w:asciiTheme="minorHAnsi" w:hAnsiTheme="minorHAnsi" w:cstheme="minorHAnsi"/>
          <w:i/>
          <w:vertAlign w:val="subscript"/>
          <w:rPrChange w:id="2255" w:author="Author" w:date="2018-06-28T15:41:00Z">
            <w:rPr>
              <w:rFonts w:cstheme="minorHAnsi"/>
              <w:i/>
              <w:vertAlign w:val="subscript"/>
            </w:rPr>
          </w:rPrChange>
        </w:rPr>
        <w:t>f</w:t>
      </w:r>
      <w:proofErr w:type="spellEnd"/>
      <w:r w:rsidR="00332E0F" w:rsidRPr="00AC1342">
        <w:rPr>
          <w:rFonts w:asciiTheme="minorHAnsi" w:hAnsiTheme="minorHAnsi" w:cstheme="minorHAnsi"/>
          <w:rPrChange w:id="2256" w:author="Author" w:date="2018-06-28T15:41:00Z">
            <w:rPr>
              <w:rFonts w:cstheme="minorHAnsi"/>
            </w:rPr>
          </w:rPrChange>
        </w:rPr>
        <w:t xml:space="preserve">) and the optimum eluent </w:t>
      </w:r>
      <w:r w:rsidR="00235CED" w:rsidRPr="00AC1342">
        <w:rPr>
          <w:rFonts w:asciiTheme="minorHAnsi" w:hAnsiTheme="minorHAnsi" w:cstheme="minorHAnsi"/>
          <w:rPrChange w:id="2257" w:author="Author" w:date="2018-06-28T15:41:00Z">
            <w:rPr>
              <w:rFonts w:cstheme="minorHAnsi"/>
            </w:rPr>
          </w:rPrChange>
        </w:rPr>
        <w:t>were</w:t>
      </w:r>
      <w:r w:rsidR="00332E0F" w:rsidRPr="00AC1342">
        <w:rPr>
          <w:rFonts w:asciiTheme="minorHAnsi" w:hAnsiTheme="minorHAnsi" w:cstheme="minorHAnsi"/>
          <w:rPrChange w:id="2258" w:author="Author" w:date="2018-06-28T15:41:00Z">
            <w:rPr>
              <w:rFonts w:cstheme="minorHAnsi"/>
            </w:rPr>
          </w:rPrChange>
        </w:rPr>
        <w:t xml:space="preserve"> </w:t>
      </w:r>
      <w:r w:rsidR="00235CED" w:rsidRPr="00AC1342">
        <w:rPr>
          <w:rFonts w:asciiTheme="minorHAnsi" w:hAnsiTheme="minorHAnsi" w:cstheme="minorHAnsi"/>
          <w:rPrChange w:id="2259" w:author="Author" w:date="2018-06-28T15:41:00Z">
            <w:rPr>
              <w:rFonts w:cstheme="minorHAnsi"/>
            </w:rPr>
          </w:rPrChange>
        </w:rPr>
        <w:t>considered in</w:t>
      </w:r>
      <w:r w:rsidR="00332E0F" w:rsidRPr="00AC1342">
        <w:rPr>
          <w:rFonts w:asciiTheme="minorHAnsi" w:hAnsiTheme="minorHAnsi" w:cstheme="minorHAnsi"/>
          <w:rPrChange w:id="2260" w:author="Author" w:date="2018-06-28T15:41:00Z">
            <w:rPr>
              <w:rFonts w:cstheme="minorHAnsi"/>
            </w:rPr>
          </w:rPrChange>
        </w:rPr>
        <w:t xml:space="preserve"> a</w:t>
      </w:r>
      <w:r w:rsidR="00235CED" w:rsidRPr="00AC1342">
        <w:rPr>
          <w:rFonts w:asciiTheme="minorHAnsi" w:hAnsiTheme="minorHAnsi" w:cstheme="minorHAnsi"/>
          <w:rPrChange w:id="2261" w:author="Author" w:date="2018-06-28T15:41:00Z">
            <w:rPr>
              <w:rFonts w:cstheme="minorHAnsi"/>
            </w:rPr>
          </w:rPrChange>
        </w:rPr>
        <w:t xml:space="preserve"> </w:t>
      </w:r>
      <w:r w:rsidR="00332E0F" w:rsidRPr="00AC1342">
        <w:rPr>
          <w:rFonts w:asciiTheme="minorHAnsi" w:hAnsiTheme="minorHAnsi" w:cstheme="minorHAnsi"/>
          <w:rPrChange w:id="2262" w:author="Author" w:date="2018-06-28T15:41:00Z">
            <w:rPr>
              <w:rFonts w:cstheme="minorHAnsi"/>
            </w:rPr>
          </w:rPrChange>
        </w:rPr>
        <w:t>group</w:t>
      </w:r>
      <w:r w:rsidR="00235CED" w:rsidRPr="00AC1342">
        <w:rPr>
          <w:rFonts w:asciiTheme="minorHAnsi" w:hAnsiTheme="minorHAnsi" w:cstheme="minorHAnsi"/>
          <w:rPrChange w:id="2263" w:author="Author" w:date="2018-06-28T15:41:00Z">
            <w:rPr>
              <w:rFonts w:cstheme="minorHAnsi"/>
            </w:rPr>
          </w:rPrChange>
        </w:rPr>
        <w:t xml:space="preserve"> discussion</w:t>
      </w:r>
      <w:r w:rsidR="00913E3D" w:rsidRPr="00AC1342">
        <w:rPr>
          <w:rFonts w:asciiTheme="minorHAnsi" w:hAnsiTheme="minorHAnsi" w:cstheme="minorHAnsi"/>
          <w:rPrChange w:id="2264" w:author="Author" w:date="2018-06-28T15:41:00Z">
            <w:rPr>
              <w:rFonts w:cstheme="minorHAnsi"/>
            </w:rPr>
          </w:rPrChange>
        </w:rPr>
        <w:t xml:space="preserve"> (</w:t>
      </w:r>
      <w:r w:rsidR="00913E3D" w:rsidRPr="00AC1342">
        <w:rPr>
          <w:rFonts w:asciiTheme="minorHAnsi" w:hAnsiTheme="minorHAnsi" w:cstheme="minorHAnsi"/>
          <w:b/>
          <w:rPrChange w:id="2265" w:author="Author" w:date="2018-06-28T15:41:00Z">
            <w:rPr>
              <w:rFonts w:cstheme="minorHAnsi"/>
              <w:b/>
            </w:rPr>
          </w:rPrChange>
        </w:rPr>
        <w:t>Table 1</w:t>
      </w:r>
      <w:r w:rsidR="00913E3D" w:rsidRPr="00AC1342">
        <w:rPr>
          <w:rFonts w:asciiTheme="minorHAnsi" w:hAnsiTheme="minorHAnsi" w:cstheme="minorHAnsi"/>
          <w:rPrChange w:id="2266" w:author="Author" w:date="2018-06-28T15:41:00Z">
            <w:rPr>
              <w:rFonts w:cstheme="minorHAnsi"/>
            </w:rPr>
          </w:rPrChange>
        </w:rPr>
        <w:t>)</w:t>
      </w:r>
      <w:r w:rsidR="00332E0F" w:rsidRPr="00AC1342">
        <w:rPr>
          <w:rFonts w:asciiTheme="minorHAnsi" w:hAnsiTheme="minorHAnsi" w:cstheme="minorHAnsi"/>
          <w:rPrChange w:id="2267" w:author="Author" w:date="2018-06-28T15:41:00Z">
            <w:rPr>
              <w:rFonts w:cstheme="minorHAnsi"/>
            </w:rPr>
          </w:rPrChange>
        </w:rPr>
        <w:t>. The optimum solvent compositions identified by students typically ranged from 5–20% acetone</w:t>
      </w:r>
      <w:r w:rsidR="00624123" w:rsidRPr="00AC1342">
        <w:rPr>
          <w:rFonts w:asciiTheme="minorHAnsi" w:hAnsiTheme="minorHAnsi" w:cstheme="minorHAnsi"/>
          <w:rPrChange w:id="2268" w:author="Author" w:date="2018-06-28T15:41:00Z">
            <w:rPr>
              <w:rFonts w:cstheme="minorHAnsi"/>
            </w:rPr>
          </w:rPrChange>
        </w:rPr>
        <w:t>/</w:t>
      </w:r>
      <w:r w:rsidR="00332E0F" w:rsidRPr="00AC1342">
        <w:rPr>
          <w:rFonts w:asciiTheme="minorHAnsi" w:hAnsiTheme="minorHAnsi" w:cstheme="minorHAnsi"/>
          <w:rPrChange w:id="2269" w:author="Author" w:date="2018-06-28T15:41:00Z">
            <w:rPr>
              <w:rFonts w:cstheme="minorHAnsi"/>
            </w:rPr>
          </w:rPrChange>
        </w:rPr>
        <w:t xml:space="preserve">cyclohexane with a </w:t>
      </w:r>
      <w:del w:id="2270" w:author="Author" w:date="2018-06-28T15:42:00Z">
        <w:r w:rsidR="00332E0F" w:rsidRPr="00AC1342" w:rsidDel="00AC1342">
          <w:rPr>
            <w:rFonts w:ascii="Symbol" w:hAnsi="Symbol" w:cstheme="minorHAnsi"/>
          </w:rPr>
          <w:delText></w:delText>
        </w:r>
      </w:del>
      <w:ins w:id="2271" w:author="Author" w:date="2018-06-28T15:42:00Z">
        <w:r w:rsidR="00AC1342" w:rsidRPr="00AC1342">
          <w:rPr>
            <w:rFonts w:ascii="Symbol" w:hAnsi="Symbol" w:cstheme="minorHAnsi"/>
            <w:rPrChange w:id="2272" w:author="Author" w:date="2018-06-28T15:42:00Z">
              <w:rPr>
                <w:rFonts w:asciiTheme="minorHAnsi" w:hAnsiTheme="minorHAnsi" w:cstheme="minorHAnsi"/>
              </w:rPr>
            </w:rPrChange>
          </w:rPr>
          <w:t></w:t>
        </w:r>
      </w:ins>
      <w:proofErr w:type="spellStart"/>
      <w:r w:rsidR="00332E0F" w:rsidRPr="00AC1342">
        <w:rPr>
          <w:rFonts w:asciiTheme="minorHAnsi" w:hAnsiTheme="minorHAnsi" w:cstheme="minorHAnsi"/>
          <w:rPrChange w:id="2273" w:author="Author" w:date="2018-06-28T15:41:00Z">
            <w:rPr>
              <w:rFonts w:cstheme="minorHAnsi"/>
            </w:rPr>
          </w:rPrChange>
        </w:rPr>
        <w:t>R</w:t>
      </w:r>
      <w:r w:rsidR="00332E0F" w:rsidRPr="00AC1342">
        <w:rPr>
          <w:rFonts w:asciiTheme="minorHAnsi" w:hAnsiTheme="minorHAnsi" w:cstheme="minorHAnsi"/>
          <w:i/>
          <w:vertAlign w:val="subscript"/>
          <w:rPrChange w:id="2274" w:author="Author" w:date="2018-06-28T15:41:00Z">
            <w:rPr>
              <w:rFonts w:cstheme="minorHAnsi"/>
              <w:i/>
              <w:vertAlign w:val="subscript"/>
            </w:rPr>
          </w:rPrChange>
        </w:rPr>
        <w:t>f</w:t>
      </w:r>
      <w:proofErr w:type="spellEnd"/>
      <w:r w:rsidR="00332E0F" w:rsidRPr="00AC1342">
        <w:rPr>
          <w:rFonts w:asciiTheme="minorHAnsi" w:hAnsiTheme="minorHAnsi" w:cstheme="minorHAnsi"/>
          <w:rPrChange w:id="2275" w:author="Author" w:date="2018-06-28T15:41:00Z">
            <w:rPr>
              <w:rFonts w:cstheme="minorHAnsi"/>
            </w:rPr>
          </w:rPrChange>
        </w:rPr>
        <w:t xml:space="preserve"> between 0.1–0.2. </w:t>
      </w:r>
    </w:p>
    <w:p w14:paraId="6A83ABD1" w14:textId="77777777" w:rsidR="009D7946" w:rsidRPr="00AC1342" w:rsidRDefault="009D7946">
      <w:pPr>
        <w:jc w:val="both"/>
        <w:rPr>
          <w:rFonts w:asciiTheme="minorHAnsi" w:hAnsiTheme="minorHAnsi" w:cstheme="minorHAnsi"/>
          <w:rPrChange w:id="2276" w:author="Author" w:date="2018-06-28T15:41:00Z">
            <w:rPr>
              <w:rFonts w:cstheme="minorHAnsi"/>
            </w:rPr>
          </w:rPrChange>
        </w:rPr>
        <w:pPrChange w:id="2277" w:author="Author" w:date="2018-06-28T15:44:00Z">
          <w:pPr/>
        </w:pPrChange>
      </w:pPr>
    </w:p>
    <w:p w14:paraId="39E60021" w14:textId="4EEE7BE4" w:rsidR="00332E0F" w:rsidRPr="00AC1342" w:rsidRDefault="00332E0F">
      <w:pPr>
        <w:jc w:val="both"/>
        <w:rPr>
          <w:rFonts w:asciiTheme="minorHAnsi" w:hAnsiTheme="minorHAnsi" w:cstheme="minorHAnsi"/>
          <w:rPrChange w:id="2278" w:author="Author" w:date="2018-06-28T15:41:00Z">
            <w:rPr>
              <w:rFonts w:cstheme="minorHAnsi"/>
            </w:rPr>
          </w:rPrChange>
        </w:rPr>
        <w:pPrChange w:id="2279" w:author="Author" w:date="2018-06-28T15:44:00Z">
          <w:pPr/>
        </w:pPrChange>
      </w:pPr>
      <w:r w:rsidRPr="00AC1342">
        <w:rPr>
          <w:rFonts w:asciiTheme="minorHAnsi" w:hAnsiTheme="minorHAnsi" w:cstheme="minorHAnsi"/>
          <w:rPrChange w:id="2280" w:author="Author" w:date="2018-06-28T15:41:00Z">
            <w:rPr>
              <w:rFonts w:cstheme="minorHAnsi"/>
            </w:rPr>
          </w:rPrChange>
        </w:rPr>
        <w:t xml:space="preserve">Following TLC </w:t>
      </w:r>
      <w:r w:rsidR="000B1409" w:rsidRPr="00AC1342">
        <w:rPr>
          <w:rFonts w:asciiTheme="minorHAnsi" w:hAnsiTheme="minorHAnsi" w:cstheme="minorHAnsi"/>
          <w:rPrChange w:id="2281" w:author="Author" w:date="2018-06-28T15:41:00Z">
            <w:rPr>
              <w:rFonts w:cstheme="minorHAnsi"/>
            </w:rPr>
          </w:rPrChange>
        </w:rPr>
        <w:t>eluent</w:t>
      </w:r>
      <w:r w:rsidRPr="00AC1342">
        <w:rPr>
          <w:rFonts w:asciiTheme="minorHAnsi" w:hAnsiTheme="minorHAnsi" w:cstheme="minorHAnsi"/>
          <w:rPrChange w:id="2282" w:author="Author" w:date="2018-06-28T15:41:00Z">
            <w:rPr>
              <w:rFonts w:cstheme="minorHAnsi"/>
            </w:rPr>
          </w:rPrChange>
        </w:rPr>
        <w:t xml:space="preserve"> optimization, students returned to their eugenol extractions</w:t>
      </w:r>
      <w:r w:rsidR="00643F69" w:rsidRPr="00AC1342">
        <w:rPr>
          <w:rFonts w:asciiTheme="minorHAnsi" w:hAnsiTheme="minorHAnsi" w:cstheme="minorHAnsi"/>
          <w:rPrChange w:id="2283" w:author="Author" w:date="2018-06-28T15:41:00Z">
            <w:rPr>
              <w:rFonts w:cstheme="minorHAnsi"/>
            </w:rPr>
          </w:rPrChange>
        </w:rPr>
        <w:t>.</w:t>
      </w:r>
      <w:r w:rsidRPr="00AC1342">
        <w:rPr>
          <w:rFonts w:asciiTheme="minorHAnsi" w:hAnsiTheme="minorHAnsi" w:cstheme="minorHAnsi"/>
          <w:rPrChange w:id="2284" w:author="Author" w:date="2018-06-28T15:41:00Z">
            <w:rPr>
              <w:rFonts w:cstheme="minorHAnsi"/>
            </w:rPr>
          </w:rPrChange>
        </w:rPr>
        <w:t xml:space="preserve"> The crude clove extract (consisting mainly of eugenol and acetyleug</w:t>
      </w:r>
      <w:r w:rsidR="00A34120" w:rsidRPr="00AC1342">
        <w:rPr>
          <w:rFonts w:asciiTheme="minorHAnsi" w:hAnsiTheme="minorHAnsi" w:cstheme="minorHAnsi"/>
          <w:rPrChange w:id="2285" w:author="Author" w:date="2018-06-28T15:41:00Z">
            <w:rPr>
              <w:rFonts w:cstheme="minorHAnsi"/>
            </w:rPr>
          </w:rPrChange>
        </w:rPr>
        <w:t>enol) was isolated in 4–9% w/w.</w:t>
      </w:r>
      <w:r w:rsidRPr="00AC1342">
        <w:rPr>
          <w:rFonts w:asciiTheme="minorHAnsi" w:hAnsiTheme="minorHAnsi" w:cstheme="minorHAnsi"/>
          <w:rPrChange w:id="2286" w:author="Author" w:date="2018-06-28T15:41:00Z">
            <w:rPr>
              <w:rFonts w:cstheme="minorHAnsi"/>
            </w:rPr>
          </w:rPrChange>
        </w:rPr>
        <w:t xml:space="preserve"> In the second session of this experiment, students exploited the different acid-base properties of the two major organic molecules to separate them by liquid-liquid extraction. </w:t>
      </w:r>
      <w:r w:rsidR="00701E24" w:rsidRPr="00AC1342">
        <w:rPr>
          <w:rFonts w:asciiTheme="minorHAnsi" w:hAnsiTheme="minorHAnsi" w:cstheme="minorHAnsi"/>
          <w:rPrChange w:id="2287" w:author="Author" w:date="2018-06-28T15:41:00Z">
            <w:rPr>
              <w:rFonts w:cstheme="minorHAnsi"/>
            </w:rPr>
          </w:rPrChange>
        </w:rPr>
        <w:t>Typically, e</w:t>
      </w:r>
      <w:r w:rsidRPr="00AC1342">
        <w:rPr>
          <w:rFonts w:asciiTheme="minorHAnsi" w:hAnsiTheme="minorHAnsi" w:cstheme="minorHAnsi"/>
          <w:rPrChange w:id="2288" w:author="Author" w:date="2018-06-28T15:41:00Z">
            <w:rPr>
              <w:rFonts w:cstheme="minorHAnsi"/>
            </w:rPr>
          </w:rPrChange>
        </w:rPr>
        <w:t xml:space="preserve">ugenol was isolated </w:t>
      </w:r>
      <w:r w:rsidR="0006373E" w:rsidRPr="00AC1342">
        <w:rPr>
          <w:rFonts w:asciiTheme="minorHAnsi" w:hAnsiTheme="minorHAnsi" w:cstheme="minorHAnsi"/>
          <w:rPrChange w:id="2289" w:author="Author" w:date="2018-06-28T15:41:00Z">
            <w:rPr>
              <w:rFonts w:cstheme="minorHAnsi"/>
            </w:rPr>
          </w:rPrChange>
        </w:rPr>
        <w:t>in a yield of</w:t>
      </w:r>
      <w:r w:rsidRPr="00AC1342">
        <w:rPr>
          <w:rFonts w:asciiTheme="minorHAnsi" w:hAnsiTheme="minorHAnsi" w:cstheme="minorHAnsi"/>
          <w:rPrChange w:id="2290" w:author="Author" w:date="2018-06-28T15:41:00Z">
            <w:rPr>
              <w:rFonts w:cstheme="minorHAnsi"/>
            </w:rPr>
          </w:rPrChange>
        </w:rPr>
        <w:t xml:space="preserve"> 45–65%</w:t>
      </w:r>
      <w:r w:rsidR="008B67EE" w:rsidRPr="00AC1342">
        <w:rPr>
          <w:rFonts w:asciiTheme="minorHAnsi" w:hAnsiTheme="minorHAnsi" w:cstheme="minorHAnsi"/>
          <w:rPrChange w:id="2291" w:author="Author" w:date="2018-06-28T15:41:00Z">
            <w:rPr>
              <w:rFonts w:cstheme="minorHAnsi"/>
            </w:rPr>
          </w:rPrChange>
        </w:rPr>
        <w:t xml:space="preserve"> w/w of the crude extract while</w:t>
      </w:r>
      <w:r w:rsidRPr="00AC1342">
        <w:rPr>
          <w:rFonts w:asciiTheme="minorHAnsi" w:hAnsiTheme="minorHAnsi" w:cstheme="minorHAnsi"/>
          <w:rPrChange w:id="2292" w:author="Author" w:date="2018-06-28T15:41:00Z">
            <w:rPr>
              <w:rFonts w:cstheme="minorHAnsi"/>
            </w:rPr>
          </w:rPrChange>
        </w:rPr>
        <w:t xml:space="preserve"> acetyleugenol </w:t>
      </w:r>
      <w:r w:rsidR="008B67EE" w:rsidRPr="00AC1342">
        <w:rPr>
          <w:rFonts w:asciiTheme="minorHAnsi" w:hAnsiTheme="minorHAnsi" w:cstheme="minorHAnsi"/>
          <w:rPrChange w:id="2293" w:author="Author" w:date="2018-06-28T15:41:00Z">
            <w:rPr>
              <w:rFonts w:cstheme="minorHAnsi"/>
            </w:rPr>
          </w:rPrChange>
        </w:rPr>
        <w:t xml:space="preserve">was </w:t>
      </w:r>
      <w:r w:rsidRPr="00AC1342">
        <w:rPr>
          <w:rFonts w:asciiTheme="minorHAnsi" w:hAnsiTheme="minorHAnsi" w:cstheme="minorHAnsi"/>
          <w:rPrChange w:id="2294" w:author="Author" w:date="2018-06-28T15:41:00Z">
            <w:rPr>
              <w:rFonts w:cstheme="minorHAnsi"/>
            </w:rPr>
          </w:rPrChange>
        </w:rPr>
        <w:t xml:space="preserve">isolated </w:t>
      </w:r>
      <w:r w:rsidR="0006373E" w:rsidRPr="00AC1342">
        <w:rPr>
          <w:rFonts w:asciiTheme="minorHAnsi" w:hAnsiTheme="minorHAnsi" w:cstheme="minorHAnsi"/>
          <w:rPrChange w:id="2295" w:author="Author" w:date="2018-06-28T15:41:00Z">
            <w:rPr>
              <w:rFonts w:cstheme="minorHAnsi"/>
            </w:rPr>
          </w:rPrChange>
        </w:rPr>
        <w:t xml:space="preserve">in a yield of </w:t>
      </w:r>
      <w:r w:rsidRPr="00AC1342">
        <w:rPr>
          <w:rFonts w:asciiTheme="minorHAnsi" w:hAnsiTheme="minorHAnsi" w:cstheme="minorHAnsi"/>
          <w:rPrChange w:id="2296" w:author="Author" w:date="2018-06-28T15:41:00Z">
            <w:rPr>
              <w:rFonts w:cstheme="minorHAnsi"/>
            </w:rPr>
          </w:rPrChange>
        </w:rPr>
        <w:t xml:space="preserve">5–10% w/w of </w:t>
      </w:r>
      <w:r w:rsidR="0006373E" w:rsidRPr="00AC1342">
        <w:rPr>
          <w:rFonts w:asciiTheme="minorHAnsi" w:hAnsiTheme="minorHAnsi" w:cstheme="minorHAnsi"/>
          <w:rPrChange w:id="2297" w:author="Author" w:date="2018-06-28T15:41:00Z">
            <w:rPr>
              <w:rFonts w:cstheme="minorHAnsi"/>
            </w:rPr>
          </w:rPrChange>
        </w:rPr>
        <w:t xml:space="preserve">the </w:t>
      </w:r>
      <w:r w:rsidRPr="00AC1342">
        <w:rPr>
          <w:rFonts w:asciiTheme="minorHAnsi" w:hAnsiTheme="minorHAnsi" w:cstheme="minorHAnsi"/>
          <w:rPrChange w:id="2298" w:author="Author" w:date="2018-06-28T15:41:00Z">
            <w:rPr>
              <w:rFonts w:cstheme="minorHAnsi"/>
            </w:rPr>
          </w:rPrChange>
        </w:rPr>
        <w:t>crude extract. Students then utilized the optimized eluent (identified as outlined above) to determine the success of their liquid-liquid extraction by comparison of their extracts to the pure refer</w:t>
      </w:r>
      <w:r w:rsidR="00A34120" w:rsidRPr="00AC1342">
        <w:rPr>
          <w:rFonts w:asciiTheme="minorHAnsi" w:hAnsiTheme="minorHAnsi" w:cstheme="minorHAnsi"/>
          <w:rPrChange w:id="2299" w:author="Author" w:date="2018-06-28T15:41:00Z">
            <w:rPr>
              <w:rFonts w:cstheme="minorHAnsi"/>
            </w:rPr>
          </w:rPrChange>
        </w:rPr>
        <w:t>ence samples by TLC (</w:t>
      </w:r>
      <w:r w:rsidR="00A34120" w:rsidRPr="00AC1342">
        <w:rPr>
          <w:rFonts w:asciiTheme="minorHAnsi" w:hAnsiTheme="minorHAnsi" w:cstheme="minorHAnsi"/>
          <w:b/>
          <w:rPrChange w:id="2300" w:author="Author" w:date="2018-06-28T15:41:00Z">
            <w:rPr>
              <w:rFonts w:cstheme="minorHAnsi"/>
              <w:b/>
            </w:rPr>
          </w:rPrChange>
        </w:rPr>
        <w:t xml:space="preserve">Figure </w:t>
      </w:r>
      <w:del w:id="2301" w:author="Author" w:date="2018-06-28T07:57:00Z">
        <w:r w:rsidR="00A34120" w:rsidRPr="00AC1342" w:rsidDel="005504E4">
          <w:rPr>
            <w:rFonts w:asciiTheme="minorHAnsi" w:hAnsiTheme="minorHAnsi" w:cstheme="minorHAnsi"/>
            <w:b/>
            <w:rPrChange w:id="2302" w:author="Author" w:date="2018-06-28T15:41:00Z">
              <w:rPr>
                <w:rFonts w:cstheme="minorHAnsi"/>
                <w:b/>
              </w:rPr>
            </w:rPrChange>
          </w:rPr>
          <w:delText>1</w:delText>
        </w:r>
      </w:del>
      <w:ins w:id="2303" w:author="Author" w:date="2018-06-28T07:57:00Z">
        <w:r w:rsidR="005504E4" w:rsidRPr="00AC1342">
          <w:rPr>
            <w:rFonts w:asciiTheme="minorHAnsi" w:hAnsiTheme="minorHAnsi" w:cstheme="minorHAnsi"/>
            <w:b/>
            <w:rPrChange w:id="2304" w:author="Author" w:date="2018-06-28T15:41:00Z">
              <w:rPr>
                <w:rFonts w:cstheme="minorHAnsi"/>
                <w:b/>
              </w:rPr>
            </w:rPrChange>
          </w:rPr>
          <w:t>3</w:t>
        </w:r>
      </w:ins>
      <w:r w:rsidR="00A34120" w:rsidRPr="00AC1342">
        <w:rPr>
          <w:rFonts w:asciiTheme="minorHAnsi" w:hAnsiTheme="minorHAnsi" w:cstheme="minorHAnsi"/>
          <w:rPrChange w:id="2305" w:author="Author" w:date="2018-06-28T15:41:00Z">
            <w:rPr>
              <w:rFonts w:cstheme="minorHAnsi"/>
            </w:rPr>
          </w:rPrChange>
        </w:rPr>
        <w:t>).</w:t>
      </w:r>
      <w:r w:rsidRPr="00AC1342">
        <w:rPr>
          <w:rFonts w:asciiTheme="minorHAnsi" w:hAnsiTheme="minorHAnsi" w:cstheme="minorHAnsi"/>
          <w:rPrChange w:id="2306" w:author="Author" w:date="2018-06-28T15:41:00Z">
            <w:rPr>
              <w:rFonts w:cstheme="minorHAnsi"/>
            </w:rPr>
          </w:rPrChange>
        </w:rPr>
        <w:t xml:space="preserve"> Students also </w:t>
      </w:r>
      <w:proofErr w:type="spellStart"/>
      <w:r w:rsidRPr="00AC1342">
        <w:rPr>
          <w:rFonts w:asciiTheme="minorHAnsi" w:hAnsiTheme="minorHAnsi" w:cstheme="minorHAnsi"/>
          <w:rPrChange w:id="2307" w:author="Author" w:date="2018-06-28T15:41:00Z">
            <w:rPr>
              <w:rFonts w:cstheme="minorHAnsi"/>
            </w:rPr>
          </w:rPrChange>
        </w:rPr>
        <w:t>analyzed</w:t>
      </w:r>
      <w:proofErr w:type="spellEnd"/>
      <w:r w:rsidRPr="00AC1342">
        <w:rPr>
          <w:rFonts w:asciiTheme="minorHAnsi" w:hAnsiTheme="minorHAnsi" w:cstheme="minorHAnsi"/>
          <w:rPrChange w:id="2308" w:author="Author" w:date="2018-06-28T15:41:00Z">
            <w:rPr>
              <w:rFonts w:cstheme="minorHAnsi"/>
            </w:rPr>
          </w:rPrChange>
        </w:rPr>
        <w:t xml:space="preserve"> their crude clove extract, </w:t>
      </w:r>
      <w:r w:rsidR="00186676" w:rsidRPr="00AC1342">
        <w:rPr>
          <w:rFonts w:asciiTheme="minorHAnsi" w:hAnsiTheme="minorHAnsi" w:cstheme="minorHAnsi"/>
          <w:rPrChange w:id="2309" w:author="Author" w:date="2018-06-28T15:41:00Z">
            <w:rPr>
              <w:rFonts w:cstheme="minorHAnsi"/>
            </w:rPr>
          </w:rPrChange>
        </w:rPr>
        <w:t xml:space="preserve">and their </w:t>
      </w:r>
      <w:r w:rsidRPr="00AC1342">
        <w:rPr>
          <w:rFonts w:asciiTheme="minorHAnsi" w:hAnsiTheme="minorHAnsi" w:cstheme="minorHAnsi"/>
          <w:rPrChange w:id="2310" w:author="Author" w:date="2018-06-28T15:41:00Z">
            <w:rPr>
              <w:rFonts w:cstheme="minorHAnsi"/>
            </w:rPr>
          </w:rPrChange>
        </w:rPr>
        <w:t xml:space="preserve">purified eugenol and acetyleugenol samples </w:t>
      </w:r>
      <w:r w:rsidR="00FF663C" w:rsidRPr="00AC1342">
        <w:rPr>
          <w:rFonts w:asciiTheme="minorHAnsi" w:hAnsiTheme="minorHAnsi" w:cstheme="minorHAnsi"/>
          <w:rPrChange w:id="2311" w:author="Author" w:date="2018-06-28T15:41:00Z">
            <w:rPr>
              <w:rFonts w:cstheme="minorHAnsi"/>
            </w:rPr>
          </w:rPrChange>
        </w:rPr>
        <w:t>by performing</w:t>
      </w:r>
      <w:r w:rsidRPr="00AC1342">
        <w:rPr>
          <w:rFonts w:asciiTheme="minorHAnsi" w:hAnsiTheme="minorHAnsi" w:cstheme="minorHAnsi"/>
          <w:rPrChange w:id="2312" w:author="Author" w:date="2018-06-28T15:41:00Z">
            <w:rPr>
              <w:rFonts w:cstheme="minorHAnsi"/>
            </w:rPr>
          </w:rPrChange>
        </w:rPr>
        <w:t xml:space="preserve"> </w:t>
      </w:r>
      <w:r w:rsidR="004A2527" w:rsidRPr="00AC1342">
        <w:rPr>
          <w:rFonts w:asciiTheme="minorHAnsi" w:hAnsiTheme="minorHAnsi" w:cstheme="minorHAnsi"/>
          <w:rPrChange w:id="2313" w:author="Author" w:date="2018-06-28T15:41:00Z">
            <w:rPr>
              <w:rFonts w:cstheme="minorHAnsi"/>
            </w:rPr>
          </w:rPrChange>
        </w:rPr>
        <w:t>Fourier-transform infrared (</w:t>
      </w:r>
      <w:r w:rsidRPr="00AC1342">
        <w:rPr>
          <w:rFonts w:asciiTheme="minorHAnsi" w:hAnsiTheme="minorHAnsi" w:cstheme="minorHAnsi"/>
          <w:rPrChange w:id="2314" w:author="Author" w:date="2018-06-28T15:41:00Z">
            <w:rPr>
              <w:rFonts w:cstheme="minorHAnsi"/>
            </w:rPr>
          </w:rPrChange>
        </w:rPr>
        <w:t>FTIR</w:t>
      </w:r>
      <w:r w:rsidR="004A2527" w:rsidRPr="00AC1342">
        <w:rPr>
          <w:rFonts w:asciiTheme="minorHAnsi" w:hAnsiTheme="minorHAnsi" w:cstheme="minorHAnsi"/>
          <w:rPrChange w:id="2315" w:author="Author" w:date="2018-06-28T15:41:00Z">
            <w:rPr>
              <w:rFonts w:cstheme="minorHAnsi"/>
            </w:rPr>
          </w:rPrChange>
        </w:rPr>
        <w:t>)</w:t>
      </w:r>
      <w:r w:rsidRPr="00AC1342">
        <w:rPr>
          <w:rFonts w:asciiTheme="minorHAnsi" w:hAnsiTheme="minorHAnsi" w:cstheme="minorHAnsi"/>
          <w:rPrChange w:id="2316" w:author="Author" w:date="2018-06-28T15:41:00Z">
            <w:rPr>
              <w:rFonts w:cstheme="minorHAnsi"/>
            </w:rPr>
          </w:rPrChange>
        </w:rPr>
        <w:t xml:space="preserve"> </w:t>
      </w:r>
      <w:r w:rsidR="00FF663C" w:rsidRPr="00AC1342">
        <w:rPr>
          <w:rFonts w:asciiTheme="minorHAnsi" w:hAnsiTheme="minorHAnsi" w:cstheme="minorHAnsi"/>
          <w:rPrChange w:id="2317" w:author="Author" w:date="2018-06-28T15:41:00Z">
            <w:rPr>
              <w:rFonts w:cstheme="minorHAnsi"/>
            </w:rPr>
          </w:rPrChange>
        </w:rPr>
        <w:t>spectroscopy</w:t>
      </w:r>
      <w:r w:rsidRPr="00AC1342">
        <w:rPr>
          <w:rFonts w:asciiTheme="minorHAnsi" w:hAnsiTheme="minorHAnsi" w:cstheme="minorHAnsi"/>
          <w:rPrChange w:id="2318" w:author="Author" w:date="2018-06-28T15:41:00Z">
            <w:rPr>
              <w:rFonts w:cstheme="minorHAnsi"/>
            </w:rPr>
          </w:rPrChange>
        </w:rPr>
        <w:t>.</w:t>
      </w:r>
      <w:ins w:id="2319" w:author="Author" w:date="2018-06-28T13:54:00Z">
        <w:r w:rsidR="00121351" w:rsidRPr="00AC1342">
          <w:rPr>
            <w:rFonts w:asciiTheme="minorHAnsi" w:hAnsiTheme="minorHAnsi" w:cstheme="minorHAnsi"/>
            <w:vertAlign w:val="superscript"/>
            <w:rPrChange w:id="2320" w:author="Author" w:date="2018-06-28T15:41:00Z">
              <w:rPr>
                <w:rFonts w:cstheme="minorHAnsi"/>
                <w:vertAlign w:val="superscript"/>
              </w:rPr>
            </w:rPrChange>
          </w:rPr>
          <w:t>9</w:t>
        </w:r>
      </w:ins>
      <w:ins w:id="2321" w:author="Author" w:date="2018-06-28T13:41:00Z">
        <w:del w:id="2322" w:author="Author" w:date="2018-06-28T13:54:00Z">
          <w:r w:rsidR="0003412B" w:rsidRPr="00AC1342" w:rsidDel="00121351">
            <w:rPr>
              <w:rFonts w:asciiTheme="minorHAnsi" w:hAnsiTheme="minorHAnsi" w:cstheme="minorHAnsi"/>
              <w:vertAlign w:val="superscript"/>
              <w:rPrChange w:id="2323" w:author="Author" w:date="2018-06-28T15:41:00Z">
                <w:rPr>
                  <w:rFonts w:cstheme="minorHAnsi"/>
                </w:rPr>
              </w:rPrChange>
            </w:rPr>
            <w:delText>8</w:delText>
          </w:r>
        </w:del>
      </w:ins>
      <w:r w:rsidRPr="00AC1342">
        <w:rPr>
          <w:rFonts w:asciiTheme="minorHAnsi" w:hAnsiTheme="minorHAnsi" w:cstheme="minorHAnsi"/>
          <w:rPrChange w:id="2324" w:author="Author" w:date="2018-06-28T15:41:00Z">
            <w:rPr>
              <w:rFonts w:cstheme="minorHAnsi"/>
            </w:rPr>
          </w:rPrChange>
        </w:rPr>
        <w:t xml:space="preserve"> Solvent or water peaks were occasionally observed in IR spectra due to poorly executed work</w:t>
      </w:r>
      <w:r w:rsidR="00F503D5" w:rsidRPr="00AC1342">
        <w:rPr>
          <w:rFonts w:asciiTheme="minorHAnsi" w:hAnsiTheme="minorHAnsi" w:cstheme="minorHAnsi"/>
          <w:rPrChange w:id="2325" w:author="Author" w:date="2018-06-28T15:41:00Z">
            <w:rPr>
              <w:rFonts w:cstheme="minorHAnsi"/>
            </w:rPr>
          </w:rPrChange>
        </w:rPr>
        <w:t>-</w:t>
      </w:r>
      <w:r w:rsidRPr="00AC1342">
        <w:rPr>
          <w:rFonts w:asciiTheme="minorHAnsi" w:hAnsiTheme="minorHAnsi" w:cstheme="minorHAnsi"/>
          <w:rPrChange w:id="2326" w:author="Author" w:date="2018-06-28T15:41:00Z">
            <w:rPr>
              <w:rFonts w:cstheme="minorHAnsi"/>
            </w:rPr>
          </w:rPrChange>
        </w:rPr>
        <w:t>up procedures</w:t>
      </w:r>
      <w:r w:rsidR="00F503D5" w:rsidRPr="00AC1342">
        <w:rPr>
          <w:rFonts w:asciiTheme="minorHAnsi" w:hAnsiTheme="minorHAnsi" w:cstheme="minorHAnsi"/>
          <w:rPrChange w:id="2327" w:author="Author" w:date="2018-06-28T15:41:00Z">
            <w:rPr>
              <w:rFonts w:cstheme="minorHAnsi"/>
            </w:rPr>
          </w:rPrChange>
        </w:rPr>
        <w:t xml:space="preserve"> (or poor sample preparation)</w:t>
      </w:r>
      <w:r w:rsidRPr="00AC1342">
        <w:rPr>
          <w:rFonts w:asciiTheme="minorHAnsi" w:hAnsiTheme="minorHAnsi" w:cstheme="minorHAnsi"/>
          <w:rPrChange w:id="2328" w:author="Author" w:date="2018-06-28T15:41:00Z">
            <w:rPr>
              <w:rFonts w:cstheme="minorHAnsi"/>
            </w:rPr>
          </w:rPrChange>
        </w:rPr>
        <w:t>.</w:t>
      </w:r>
    </w:p>
    <w:p w14:paraId="479FD5CB" w14:textId="77777777" w:rsidR="00332E0F" w:rsidRPr="00AC1342" w:rsidRDefault="00332E0F">
      <w:pPr>
        <w:jc w:val="both"/>
        <w:rPr>
          <w:rFonts w:asciiTheme="minorHAnsi" w:hAnsiTheme="minorHAnsi" w:cstheme="minorHAnsi"/>
          <w:rPrChange w:id="2329" w:author="Author" w:date="2018-06-28T15:41:00Z">
            <w:rPr>
              <w:rFonts w:cstheme="minorHAnsi"/>
            </w:rPr>
          </w:rPrChange>
        </w:rPr>
        <w:pPrChange w:id="2330" w:author="Author" w:date="2018-06-28T15:44:00Z">
          <w:pPr/>
        </w:pPrChange>
      </w:pPr>
    </w:p>
    <w:p w14:paraId="39EB81B6" w14:textId="0922E476" w:rsidR="00332E0F" w:rsidRPr="00AC1342" w:rsidRDefault="00332E0F">
      <w:pPr>
        <w:jc w:val="both"/>
        <w:rPr>
          <w:rFonts w:asciiTheme="minorHAnsi" w:hAnsiTheme="minorHAnsi" w:cstheme="minorHAnsi"/>
          <w:lang w:eastAsia="en-AU"/>
          <w:rPrChange w:id="2331" w:author="Author" w:date="2018-06-28T15:41:00Z">
            <w:rPr>
              <w:lang w:eastAsia="en-AU"/>
            </w:rPr>
          </w:rPrChange>
        </w:rPr>
        <w:pPrChange w:id="2332" w:author="Author" w:date="2018-06-28T15:44:00Z">
          <w:pPr/>
        </w:pPrChange>
      </w:pPr>
      <w:r w:rsidRPr="00AC1342">
        <w:rPr>
          <w:rFonts w:asciiTheme="minorHAnsi" w:hAnsiTheme="minorHAnsi" w:cstheme="minorHAnsi"/>
          <w:rPrChange w:id="2333" w:author="Author" w:date="2018-06-28T15:41:00Z">
            <w:rPr>
              <w:rFonts w:cstheme="minorHAnsi"/>
            </w:rPr>
          </w:rPrChange>
        </w:rPr>
        <w:t xml:space="preserve">Advanced students committed </w:t>
      </w:r>
      <w:r w:rsidR="001B7DC3" w:rsidRPr="00AC1342">
        <w:rPr>
          <w:rFonts w:asciiTheme="minorHAnsi" w:hAnsiTheme="minorHAnsi" w:cstheme="minorHAnsi"/>
          <w:rPrChange w:id="2334" w:author="Author" w:date="2018-06-28T15:41:00Z">
            <w:rPr>
              <w:rFonts w:cstheme="minorHAnsi"/>
            </w:rPr>
          </w:rPrChange>
        </w:rPr>
        <w:t xml:space="preserve">approximately </w:t>
      </w:r>
      <w:r w:rsidRPr="00AC1342">
        <w:rPr>
          <w:rFonts w:asciiTheme="minorHAnsi" w:hAnsiTheme="minorHAnsi" w:cstheme="minorHAnsi"/>
          <w:rPrChange w:id="2335" w:author="Author" w:date="2018-06-28T15:41:00Z">
            <w:rPr>
              <w:rFonts w:cstheme="minorHAnsi"/>
            </w:rPr>
          </w:rPrChange>
        </w:rPr>
        <w:t>half of their</w:t>
      </w:r>
      <w:r w:rsidRPr="00AC1342" w:rsidDel="000F2BEC">
        <w:rPr>
          <w:rFonts w:asciiTheme="minorHAnsi" w:hAnsiTheme="minorHAnsi" w:cstheme="minorHAnsi"/>
          <w:rPrChange w:id="2336" w:author="Author" w:date="2018-06-28T15:41:00Z">
            <w:rPr>
              <w:rFonts w:cstheme="minorHAnsi"/>
            </w:rPr>
          </w:rPrChange>
        </w:rPr>
        <w:t xml:space="preserve"> </w:t>
      </w:r>
      <w:r w:rsidRPr="00AC1342">
        <w:rPr>
          <w:rFonts w:asciiTheme="minorHAnsi" w:hAnsiTheme="minorHAnsi" w:cstheme="minorHAnsi"/>
          <w:rPrChange w:id="2337" w:author="Author" w:date="2018-06-28T15:41:00Z">
            <w:rPr>
              <w:rFonts w:cstheme="minorHAnsi"/>
            </w:rPr>
          </w:rPrChange>
        </w:rPr>
        <w:t>isolated crude oil to the liquid-liquid extraction described above and subjected the other portion to flash column chromatography</w:t>
      </w:r>
      <w:ins w:id="2338" w:author="Author" w:date="2018-07-03T12:45:00Z">
        <w:r w:rsidR="00FB7ED6">
          <w:rPr>
            <w:rFonts w:asciiTheme="minorHAnsi" w:hAnsiTheme="minorHAnsi" w:cstheme="minorHAnsi"/>
          </w:rPr>
          <w:t xml:space="preserve"> </w:t>
        </w:r>
        <w:r w:rsidR="00FB7ED6" w:rsidRPr="004A23EB">
          <w:rPr>
            <w:rFonts w:asciiTheme="minorHAnsi" w:hAnsiTheme="minorHAnsi" w:cstheme="minorHAnsi"/>
          </w:rPr>
          <w:t>(more information is provided in the supporting information).</w:t>
        </w:r>
      </w:ins>
      <w:del w:id="2339" w:author="Author" w:date="2018-07-03T12:45:00Z">
        <w:r w:rsidRPr="00AC1342" w:rsidDel="00FB7ED6">
          <w:rPr>
            <w:rFonts w:asciiTheme="minorHAnsi" w:hAnsiTheme="minorHAnsi" w:cstheme="minorHAnsi"/>
            <w:rPrChange w:id="2340" w:author="Author" w:date="2018-06-28T15:41:00Z">
              <w:rPr>
                <w:rFonts w:cstheme="minorHAnsi"/>
              </w:rPr>
            </w:rPrChange>
          </w:rPr>
          <w:delText>.</w:delText>
        </w:r>
      </w:del>
      <w:r w:rsidRPr="00AC1342">
        <w:rPr>
          <w:rFonts w:asciiTheme="minorHAnsi" w:hAnsiTheme="minorHAnsi" w:cstheme="minorHAnsi"/>
          <w:rPrChange w:id="2341" w:author="Author" w:date="2018-06-28T15:41:00Z">
            <w:rPr>
              <w:rFonts w:cstheme="minorHAnsi"/>
            </w:rPr>
          </w:rPrChange>
        </w:rPr>
        <w:t xml:space="preserve"> </w:t>
      </w:r>
      <w:r w:rsidR="006D1826" w:rsidRPr="00AC1342">
        <w:rPr>
          <w:rFonts w:asciiTheme="minorHAnsi" w:hAnsiTheme="minorHAnsi" w:cstheme="minorHAnsi"/>
          <w:rPrChange w:id="2342" w:author="Author" w:date="2018-06-28T15:41:00Z">
            <w:rPr>
              <w:rFonts w:cstheme="minorHAnsi"/>
            </w:rPr>
          </w:rPrChange>
        </w:rPr>
        <w:t>Although c</w:t>
      </w:r>
      <w:r w:rsidRPr="00AC1342">
        <w:rPr>
          <w:rFonts w:asciiTheme="minorHAnsi" w:hAnsiTheme="minorHAnsi" w:cstheme="minorHAnsi"/>
          <w:rPrChange w:id="2343" w:author="Author" w:date="2018-06-28T15:41:00Z">
            <w:rPr>
              <w:rFonts w:cstheme="minorHAnsi"/>
            </w:rPr>
          </w:rPrChange>
        </w:rPr>
        <w:t xml:space="preserve">ompleting the liquid-liquid extraction and flash column chromatography steps in a single four-hour session </w:t>
      </w:r>
      <w:r w:rsidR="006D1826" w:rsidRPr="00AC1342">
        <w:rPr>
          <w:rFonts w:asciiTheme="minorHAnsi" w:hAnsiTheme="minorHAnsi" w:cstheme="minorHAnsi"/>
          <w:rPrChange w:id="2344" w:author="Author" w:date="2018-06-28T15:41:00Z">
            <w:rPr>
              <w:rFonts w:cstheme="minorHAnsi"/>
            </w:rPr>
          </w:rPrChange>
        </w:rPr>
        <w:t>may appear rather</w:t>
      </w:r>
      <w:r w:rsidRPr="00AC1342">
        <w:rPr>
          <w:rFonts w:asciiTheme="minorHAnsi" w:hAnsiTheme="minorHAnsi" w:cstheme="minorHAnsi"/>
          <w:rPrChange w:id="2345" w:author="Author" w:date="2018-06-28T15:41:00Z">
            <w:rPr>
              <w:rFonts w:cstheme="minorHAnsi"/>
            </w:rPr>
          </w:rPrChange>
        </w:rPr>
        <w:t xml:space="preserve"> ambitious </w:t>
      </w:r>
      <w:r w:rsidR="006D1826" w:rsidRPr="00AC1342">
        <w:rPr>
          <w:rFonts w:asciiTheme="minorHAnsi" w:hAnsiTheme="minorHAnsi" w:cstheme="minorHAnsi"/>
          <w:rPrChange w:id="2346" w:author="Author" w:date="2018-06-28T15:41:00Z">
            <w:rPr>
              <w:rFonts w:cstheme="minorHAnsi"/>
            </w:rPr>
          </w:rPrChange>
        </w:rPr>
        <w:t>this</w:t>
      </w:r>
      <w:r w:rsidRPr="00AC1342">
        <w:rPr>
          <w:rFonts w:asciiTheme="minorHAnsi" w:hAnsiTheme="minorHAnsi" w:cstheme="minorHAnsi"/>
          <w:rPrChange w:id="2347" w:author="Author" w:date="2018-06-28T15:41:00Z">
            <w:rPr>
              <w:rFonts w:cstheme="minorHAnsi"/>
            </w:rPr>
          </w:rPrChange>
        </w:rPr>
        <w:t xml:space="preserve"> was achievable for most </w:t>
      </w:r>
      <w:r w:rsidR="006D1826" w:rsidRPr="00AC1342">
        <w:rPr>
          <w:rFonts w:asciiTheme="minorHAnsi" w:hAnsiTheme="minorHAnsi" w:cstheme="minorHAnsi"/>
          <w:rPrChange w:id="2348" w:author="Author" w:date="2018-06-28T15:41:00Z">
            <w:rPr>
              <w:rFonts w:cstheme="minorHAnsi"/>
            </w:rPr>
          </w:rPrChange>
        </w:rPr>
        <w:t xml:space="preserve">of the </w:t>
      </w:r>
      <w:r w:rsidRPr="00AC1342">
        <w:rPr>
          <w:rFonts w:asciiTheme="minorHAnsi" w:hAnsiTheme="minorHAnsi" w:cstheme="minorHAnsi"/>
          <w:rPrChange w:id="2349" w:author="Author" w:date="2018-06-28T15:41:00Z">
            <w:rPr>
              <w:rFonts w:cstheme="minorHAnsi"/>
            </w:rPr>
          </w:rPrChange>
        </w:rPr>
        <w:t>advanced students</w:t>
      </w:r>
      <w:r w:rsidR="006D1826" w:rsidRPr="00AC1342">
        <w:rPr>
          <w:rFonts w:asciiTheme="minorHAnsi" w:hAnsiTheme="minorHAnsi" w:cstheme="minorHAnsi"/>
          <w:rPrChange w:id="2350" w:author="Author" w:date="2018-06-28T15:41:00Z">
            <w:rPr>
              <w:rFonts w:cstheme="minorHAnsi"/>
            </w:rPr>
          </w:rPrChange>
        </w:rPr>
        <w:t xml:space="preserve"> undertaking this experiment</w:t>
      </w:r>
      <w:r w:rsidRPr="00AC1342">
        <w:rPr>
          <w:rFonts w:asciiTheme="minorHAnsi" w:hAnsiTheme="minorHAnsi" w:cstheme="minorHAnsi"/>
          <w:rPrChange w:id="2351" w:author="Author" w:date="2018-06-28T15:41:00Z">
            <w:rPr>
              <w:rFonts w:cstheme="minorHAnsi"/>
            </w:rPr>
          </w:rPrChange>
        </w:rPr>
        <w:t>.</w:t>
      </w:r>
      <w:r w:rsidR="006D1826" w:rsidRPr="00AC1342">
        <w:rPr>
          <w:rFonts w:asciiTheme="minorHAnsi" w:hAnsiTheme="minorHAnsi" w:cstheme="minorHAnsi"/>
          <w:rPrChange w:id="2352" w:author="Author" w:date="2018-06-28T15:41:00Z">
            <w:rPr>
              <w:rFonts w:cstheme="minorHAnsi"/>
            </w:rPr>
          </w:rPrChange>
        </w:rPr>
        <w:t xml:space="preserve"> </w:t>
      </w:r>
      <w:r w:rsidRPr="00AC1342">
        <w:rPr>
          <w:rFonts w:asciiTheme="minorHAnsi" w:hAnsiTheme="minorHAnsi" w:cstheme="minorHAnsi"/>
          <w:rPrChange w:id="2353" w:author="Author" w:date="2018-06-28T15:41:00Z">
            <w:rPr>
              <w:rFonts w:cstheme="minorHAnsi"/>
            </w:rPr>
          </w:rPrChange>
        </w:rPr>
        <w:t xml:space="preserve">The complete separation of eugenol from acetyleugenol by flash column chromatography was rarely achieved due to their close retention </w:t>
      </w:r>
      <w:r w:rsidR="002C757A" w:rsidRPr="00AC1342">
        <w:rPr>
          <w:rFonts w:asciiTheme="minorHAnsi" w:hAnsiTheme="minorHAnsi" w:cstheme="minorHAnsi"/>
          <w:rPrChange w:id="2354" w:author="Author" w:date="2018-06-28T15:41:00Z">
            <w:rPr>
              <w:rFonts w:cstheme="minorHAnsi"/>
            </w:rPr>
          </w:rPrChange>
        </w:rPr>
        <w:t>factors</w:t>
      </w:r>
      <w:r w:rsidR="00A34120" w:rsidRPr="00AC1342">
        <w:rPr>
          <w:rFonts w:asciiTheme="minorHAnsi" w:hAnsiTheme="minorHAnsi" w:cstheme="minorHAnsi"/>
          <w:rPrChange w:id="2355" w:author="Author" w:date="2018-06-28T15:41:00Z">
            <w:rPr>
              <w:rFonts w:cstheme="minorHAnsi"/>
            </w:rPr>
          </w:rPrChange>
        </w:rPr>
        <w:t xml:space="preserve"> (</w:t>
      </w:r>
      <w:r w:rsidR="00A34120" w:rsidRPr="00AC1342">
        <w:rPr>
          <w:rFonts w:asciiTheme="minorHAnsi" w:hAnsiTheme="minorHAnsi" w:cstheme="minorHAnsi"/>
          <w:b/>
          <w:rPrChange w:id="2356" w:author="Author" w:date="2018-06-28T15:41:00Z">
            <w:rPr>
              <w:rFonts w:cstheme="minorHAnsi"/>
              <w:b/>
            </w:rPr>
          </w:rPrChange>
        </w:rPr>
        <w:t xml:space="preserve">Figure </w:t>
      </w:r>
      <w:del w:id="2357" w:author="Author" w:date="2018-06-28T07:57:00Z">
        <w:r w:rsidR="00A34120" w:rsidRPr="00AC1342" w:rsidDel="005504E4">
          <w:rPr>
            <w:rFonts w:asciiTheme="minorHAnsi" w:hAnsiTheme="minorHAnsi" w:cstheme="minorHAnsi"/>
            <w:b/>
            <w:rPrChange w:id="2358" w:author="Author" w:date="2018-06-28T15:41:00Z">
              <w:rPr>
                <w:rFonts w:cstheme="minorHAnsi"/>
                <w:b/>
              </w:rPr>
            </w:rPrChange>
          </w:rPr>
          <w:delText>2</w:delText>
        </w:r>
      </w:del>
      <w:ins w:id="2359" w:author="Author" w:date="2018-06-28T07:57:00Z">
        <w:r w:rsidR="005504E4" w:rsidRPr="00AC1342">
          <w:rPr>
            <w:rFonts w:asciiTheme="minorHAnsi" w:hAnsiTheme="minorHAnsi" w:cstheme="minorHAnsi"/>
            <w:b/>
            <w:rPrChange w:id="2360" w:author="Author" w:date="2018-06-28T15:41:00Z">
              <w:rPr>
                <w:rFonts w:cstheme="minorHAnsi"/>
                <w:b/>
              </w:rPr>
            </w:rPrChange>
          </w:rPr>
          <w:t>4</w:t>
        </w:r>
      </w:ins>
      <w:r w:rsidR="00A34120" w:rsidRPr="00AC1342">
        <w:rPr>
          <w:rFonts w:asciiTheme="minorHAnsi" w:hAnsiTheme="minorHAnsi" w:cstheme="minorHAnsi"/>
          <w:rPrChange w:id="2361" w:author="Author" w:date="2018-06-28T15:41:00Z">
            <w:rPr>
              <w:rFonts w:cstheme="minorHAnsi"/>
            </w:rPr>
          </w:rPrChange>
        </w:rPr>
        <w:t>)</w:t>
      </w:r>
      <w:r w:rsidRPr="00AC1342">
        <w:rPr>
          <w:rFonts w:asciiTheme="minorHAnsi" w:hAnsiTheme="minorHAnsi" w:cstheme="minorHAnsi"/>
          <w:rPrChange w:id="2362" w:author="Author" w:date="2018-06-28T15:41:00Z">
            <w:rPr>
              <w:rFonts w:cstheme="minorHAnsi"/>
            </w:rPr>
          </w:rPrChange>
        </w:rPr>
        <w:t xml:space="preserve">. However, </w:t>
      </w:r>
      <w:r w:rsidRPr="00AC1342">
        <w:rPr>
          <w:rFonts w:asciiTheme="minorHAnsi" w:hAnsiTheme="minorHAnsi" w:cstheme="minorHAnsi"/>
          <w:rPrChange w:id="2363" w:author="Author" w:date="2018-06-28T15:41:00Z">
            <w:rPr>
              <w:rFonts w:cstheme="minorHAnsi"/>
            </w:rPr>
          </w:rPrChange>
        </w:rPr>
        <w:lastRenderedPageBreak/>
        <w:t xml:space="preserve">students were </w:t>
      </w:r>
      <w:r w:rsidR="002C757A" w:rsidRPr="00AC1342">
        <w:rPr>
          <w:rFonts w:asciiTheme="minorHAnsi" w:hAnsiTheme="minorHAnsi" w:cstheme="minorHAnsi"/>
          <w:rPrChange w:id="2364" w:author="Author" w:date="2018-06-28T15:41:00Z">
            <w:rPr>
              <w:rFonts w:cstheme="minorHAnsi"/>
            </w:rPr>
          </w:rPrChange>
        </w:rPr>
        <w:t>generally</w:t>
      </w:r>
      <w:r w:rsidRPr="00AC1342">
        <w:rPr>
          <w:rFonts w:asciiTheme="minorHAnsi" w:hAnsiTheme="minorHAnsi" w:cstheme="minorHAnsi"/>
          <w:rPrChange w:id="2365" w:author="Author" w:date="2018-06-28T15:41:00Z">
            <w:rPr>
              <w:rFonts w:cstheme="minorHAnsi"/>
            </w:rPr>
          </w:rPrChange>
        </w:rPr>
        <w:t xml:space="preserve"> able to collect a few fractions </w:t>
      </w:r>
      <w:r w:rsidR="002C757A" w:rsidRPr="00AC1342">
        <w:rPr>
          <w:rFonts w:asciiTheme="minorHAnsi" w:hAnsiTheme="minorHAnsi" w:cstheme="minorHAnsi"/>
          <w:rPrChange w:id="2366" w:author="Author" w:date="2018-06-28T15:41:00Z">
            <w:rPr>
              <w:rFonts w:cstheme="minorHAnsi"/>
            </w:rPr>
          </w:rPrChange>
        </w:rPr>
        <w:t>containing</w:t>
      </w:r>
      <w:r w:rsidR="00A34120" w:rsidRPr="00AC1342">
        <w:rPr>
          <w:rFonts w:asciiTheme="minorHAnsi" w:hAnsiTheme="minorHAnsi" w:cstheme="minorHAnsi"/>
          <w:rPrChange w:id="2367" w:author="Author" w:date="2018-06-28T15:41:00Z">
            <w:rPr>
              <w:rFonts w:cstheme="minorHAnsi"/>
            </w:rPr>
          </w:rPrChange>
        </w:rPr>
        <w:t xml:space="preserve"> pure eugenol. </w:t>
      </w:r>
      <w:r w:rsidRPr="00AC1342">
        <w:rPr>
          <w:rFonts w:asciiTheme="minorHAnsi" w:hAnsiTheme="minorHAnsi" w:cstheme="minorHAnsi"/>
          <w:rPrChange w:id="2368" w:author="Author" w:date="2018-06-28T15:41:00Z">
            <w:rPr>
              <w:rFonts w:cstheme="minorHAnsi"/>
            </w:rPr>
          </w:rPrChange>
        </w:rPr>
        <w:t xml:space="preserve">Advanced students </w:t>
      </w:r>
      <w:r w:rsidR="002C757A" w:rsidRPr="00AC1342">
        <w:rPr>
          <w:rFonts w:asciiTheme="minorHAnsi" w:hAnsiTheme="minorHAnsi" w:cstheme="minorHAnsi"/>
          <w:rPrChange w:id="2369" w:author="Author" w:date="2018-06-28T15:41:00Z">
            <w:rPr>
              <w:rFonts w:cstheme="minorHAnsi"/>
            </w:rPr>
          </w:rPrChange>
        </w:rPr>
        <w:t>were</w:t>
      </w:r>
      <w:r w:rsidRPr="00AC1342">
        <w:rPr>
          <w:rFonts w:asciiTheme="minorHAnsi" w:hAnsiTheme="minorHAnsi" w:cstheme="minorHAnsi"/>
          <w:rPrChange w:id="2370" w:author="Author" w:date="2018-06-28T15:41:00Z">
            <w:rPr>
              <w:rFonts w:cstheme="minorHAnsi"/>
            </w:rPr>
          </w:rPrChange>
        </w:rPr>
        <w:t xml:space="preserve"> then asked to comment on the two different purification techniques as part of their report.</w:t>
      </w:r>
    </w:p>
    <w:p w14:paraId="790E6530" w14:textId="77777777" w:rsidR="00332E0F" w:rsidRPr="00AC1342" w:rsidRDefault="00332E0F">
      <w:pPr>
        <w:jc w:val="both"/>
        <w:rPr>
          <w:rFonts w:asciiTheme="minorHAnsi" w:hAnsiTheme="minorHAnsi" w:cstheme="minorHAnsi"/>
          <w:b/>
          <w:rPrChange w:id="2371" w:author="Author" w:date="2018-06-28T15:41:00Z">
            <w:rPr>
              <w:b/>
            </w:rPr>
          </w:rPrChange>
        </w:rPr>
        <w:pPrChange w:id="2372" w:author="Author" w:date="2018-06-28T15:44:00Z">
          <w:pPr/>
        </w:pPrChange>
      </w:pPr>
    </w:p>
    <w:p w14:paraId="2F9271B9" w14:textId="544CE338" w:rsidR="00F41120" w:rsidRPr="00AC1342" w:rsidRDefault="005504E4" w:rsidP="003D3E4A">
      <w:pPr>
        <w:pStyle w:val="NormalWeb"/>
        <w:spacing w:before="0" w:beforeAutospacing="0" w:after="0" w:afterAutospacing="0"/>
        <w:rPr>
          <w:rFonts w:asciiTheme="minorHAnsi" w:hAnsiTheme="minorHAnsi" w:cstheme="minorHAnsi"/>
          <w:vertAlign w:val="superscript"/>
          <w:rPrChange w:id="2373" w:author="Author" w:date="2018-06-28T15:41:00Z">
            <w:rPr>
              <w:vertAlign w:val="superscript"/>
            </w:rPr>
          </w:rPrChange>
        </w:rPr>
      </w:pPr>
      <w:ins w:id="2374" w:author="Author" w:date="2018-06-28T07:58:00Z">
        <w:r w:rsidRPr="00AC1342">
          <w:rPr>
            <w:rFonts w:asciiTheme="minorHAnsi" w:hAnsiTheme="minorHAnsi" w:cstheme="minorHAnsi"/>
            <w:rPrChange w:id="2375" w:author="Author" w:date="2018-06-28T15:41:00Z">
              <w:rPr/>
            </w:rPrChange>
          </w:rPr>
          <w:t xml:space="preserve">PHWE of </w:t>
        </w:r>
        <w:r w:rsidRPr="00AC1342">
          <w:rPr>
            <w:rFonts w:asciiTheme="minorHAnsi" w:hAnsiTheme="minorHAnsi" w:cstheme="minorHAnsi"/>
            <w:i/>
            <w:rPrChange w:id="2376" w:author="Author" w:date="2018-06-28T15:41:00Z">
              <w:rPr>
                <w:i/>
              </w:rPr>
            </w:rPrChange>
          </w:rPr>
          <w:t xml:space="preserve">Correa </w:t>
        </w:r>
        <w:proofErr w:type="spellStart"/>
        <w:r w:rsidRPr="00AC1342">
          <w:rPr>
            <w:rFonts w:asciiTheme="minorHAnsi" w:hAnsiTheme="minorHAnsi" w:cstheme="minorHAnsi"/>
            <w:i/>
            <w:rPrChange w:id="2377" w:author="Author" w:date="2018-06-28T15:41:00Z">
              <w:rPr>
                <w:i/>
              </w:rPr>
            </w:rPrChange>
          </w:rPr>
          <w:t>reflexa</w:t>
        </w:r>
        <w:proofErr w:type="spellEnd"/>
        <w:r w:rsidRPr="00AC1342">
          <w:rPr>
            <w:rFonts w:asciiTheme="minorHAnsi" w:hAnsiTheme="minorHAnsi" w:cstheme="minorHAnsi"/>
            <w:i/>
            <w:rPrChange w:id="2378" w:author="Author" w:date="2018-06-28T15:41:00Z">
              <w:rPr>
                <w:i/>
              </w:rPr>
            </w:rPrChange>
          </w:rPr>
          <w:t>.</w:t>
        </w:r>
        <w:r w:rsidRPr="00AC1342">
          <w:rPr>
            <w:rFonts w:asciiTheme="minorHAnsi" w:hAnsiTheme="minorHAnsi" w:cstheme="minorHAnsi"/>
            <w:rPrChange w:id="2379" w:author="Author" w:date="2018-06-28T15:41:00Z">
              <w:rPr>
                <w:rFonts w:cstheme="minorHAnsi"/>
              </w:rPr>
            </w:rPrChange>
          </w:rPr>
          <w:t xml:space="preserve"> </w:t>
        </w:r>
      </w:ins>
      <w:r w:rsidR="0011095F" w:rsidRPr="00AC1342">
        <w:rPr>
          <w:rFonts w:asciiTheme="minorHAnsi" w:hAnsiTheme="minorHAnsi" w:cstheme="minorHAnsi"/>
          <w:rPrChange w:id="2380" w:author="Author" w:date="2018-06-28T15:41:00Z">
            <w:rPr>
              <w:rFonts w:cstheme="minorHAnsi"/>
            </w:rPr>
          </w:rPrChange>
        </w:rPr>
        <w:t xml:space="preserve">Students performed the PHWE of </w:t>
      </w:r>
      <w:r w:rsidR="0011095F" w:rsidRPr="00AC1342">
        <w:rPr>
          <w:rFonts w:asciiTheme="minorHAnsi" w:hAnsiTheme="minorHAnsi" w:cstheme="minorHAnsi"/>
          <w:i/>
          <w:rPrChange w:id="2381" w:author="Author" w:date="2018-06-28T15:41:00Z">
            <w:rPr>
              <w:i/>
            </w:rPr>
          </w:rPrChange>
        </w:rPr>
        <w:t xml:space="preserve">Correa </w:t>
      </w:r>
      <w:proofErr w:type="spellStart"/>
      <w:r w:rsidR="0011095F" w:rsidRPr="00AC1342">
        <w:rPr>
          <w:rFonts w:asciiTheme="minorHAnsi" w:hAnsiTheme="minorHAnsi" w:cstheme="minorHAnsi"/>
          <w:i/>
          <w:rPrChange w:id="2382" w:author="Author" w:date="2018-06-28T15:41:00Z">
            <w:rPr>
              <w:i/>
            </w:rPr>
          </w:rPrChange>
        </w:rPr>
        <w:t>reflexa</w:t>
      </w:r>
      <w:proofErr w:type="spellEnd"/>
      <w:r w:rsidR="0011095F" w:rsidRPr="00AC1342">
        <w:rPr>
          <w:rFonts w:asciiTheme="minorHAnsi" w:hAnsiTheme="minorHAnsi" w:cstheme="minorHAnsi"/>
          <w:rPrChange w:id="2383" w:author="Author" w:date="2018-06-28T15:41:00Z">
            <w:rPr/>
          </w:rPrChange>
        </w:rPr>
        <w:t xml:space="preserve"> with minimal assistance of the laboratory instructor</w:t>
      </w:r>
      <w:r w:rsidR="007C5D6C" w:rsidRPr="00AC1342">
        <w:rPr>
          <w:rFonts w:asciiTheme="minorHAnsi" w:hAnsiTheme="minorHAnsi" w:cstheme="minorHAnsi"/>
          <w:rPrChange w:id="2384" w:author="Author" w:date="2018-06-28T15:41:00Z">
            <w:rPr/>
          </w:rPrChange>
        </w:rPr>
        <w:t xml:space="preserve">. During the liquid-liquid extraction step emulsions typically formed and students often were required to allow the mixture to stand in the separatory funnel (~0.25 h) with periodic agitation of the mixture with a glass rod. The chromatographic purification of the crude extract was comfortably completed within the </w:t>
      </w:r>
      <w:r w:rsidR="008515C7" w:rsidRPr="00AC1342">
        <w:rPr>
          <w:rFonts w:asciiTheme="minorHAnsi" w:hAnsiTheme="minorHAnsi" w:cstheme="minorHAnsi"/>
          <w:rPrChange w:id="2385" w:author="Author" w:date="2018-06-28T15:41:00Z">
            <w:rPr/>
          </w:rPrChange>
        </w:rPr>
        <w:t>four-hour</w:t>
      </w:r>
      <w:r w:rsidR="007C5D6C" w:rsidRPr="00AC1342">
        <w:rPr>
          <w:rFonts w:asciiTheme="minorHAnsi" w:hAnsiTheme="minorHAnsi" w:cstheme="minorHAnsi"/>
          <w:rPrChange w:id="2386" w:author="Author" w:date="2018-06-28T15:41:00Z">
            <w:rPr/>
          </w:rPrChange>
        </w:rPr>
        <w:t xml:space="preserve"> laboratory session by students. </w:t>
      </w:r>
      <w:proofErr w:type="spellStart"/>
      <w:r w:rsidR="007C5D6C" w:rsidRPr="00AC1342">
        <w:rPr>
          <w:rFonts w:asciiTheme="minorHAnsi" w:hAnsiTheme="minorHAnsi" w:cstheme="minorHAnsi"/>
          <w:color w:val="000000" w:themeColor="text1"/>
          <w:rPrChange w:id="2387" w:author="Author" w:date="2018-06-28T15:41:00Z">
            <w:rPr>
              <w:rFonts w:cstheme="minorHAnsi"/>
              <w:color w:val="000000" w:themeColor="text1"/>
            </w:rPr>
          </w:rPrChange>
        </w:rPr>
        <w:t>S</w:t>
      </w:r>
      <w:r w:rsidR="0074185F" w:rsidRPr="00AC1342">
        <w:rPr>
          <w:rFonts w:asciiTheme="minorHAnsi" w:hAnsiTheme="minorHAnsi" w:cstheme="minorHAnsi"/>
          <w:rPrChange w:id="2388" w:author="Author" w:date="2018-06-28T15:41:00Z">
            <w:rPr/>
          </w:rPrChange>
        </w:rPr>
        <w:t>eselin</w:t>
      </w:r>
      <w:proofErr w:type="spellEnd"/>
      <w:r w:rsidR="0074185F" w:rsidRPr="00AC1342">
        <w:rPr>
          <w:rFonts w:asciiTheme="minorHAnsi" w:hAnsiTheme="minorHAnsi" w:cstheme="minorHAnsi"/>
          <w:rPrChange w:id="2389" w:author="Author" w:date="2018-06-28T15:41:00Z">
            <w:rPr/>
          </w:rPrChange>
        </w:rPr>
        <w:t xml:space="preserve"> and (+)-</w:t>
      </w:r>
      <w:proofErr w:type="spellStart"/>
      <w:r w:rsidR="0074185F" w:rsidRPr="00AC1342">
        <w:rPr>
          <w:rFonts w:asciiTheme="minorHAnsi" w:hAnsiTheme="minorHAnsi" w:cstheme="minorHAnsi"/>
          <w:rPrChange w:id="2390" w:author="Author" w:date="2018-06-28T15:41:00Z">
            <w:rPr/>
          </w:rPrChange>
        </w:rPr>
        <w:t>epoxysuberosin</w:t>
      </w:r>
      <w:proofErr w:type="spellEnd"/>
      <w:r w:rsidR="0074185F" w:rsidRPr="00AC1342">
        <w:rPr>
          <w:rFonts w:asciiTheme="minorHAnsi" w:hAnsiTheme="minorHAnsi" w:cstheme="minorHAnsi"/>
          <w:rPrChange w:id="2391" w:author="Author" w:date="2018-06-28T15:41:00Z">
            <w:rPr/>
          </w:rPrChange>
        </w:rPr>
        <w:t xml:space="preserve"> </w:t>
      </w:r>
      <w:r w:rsidR="007C5D6C" w:rsidRPr="00AC1342">
        <w:rPr>
          <w:rFonts w:asciiTheme="minorHAnsi" w:hAnsiTheme="minorHAnsi" w:cstheme="minorHAnsi"/>
          <w:rPrChange w:id="2392" w:author="Author" w:date="2018-06-28T15:41:00Z">
            <w:rPr/>
          </w:rPrChange>
        </w:rPr>
        <w:t xml:space="preserve">were isolated </w:t>
      </w:r>
      <w:r w:rsidR="0074185F" w:rsidRPr="00AC1342">
        <w:rPr>
          <w:rFonts w:asciiTheme="minorHAnsi" w:hAnsiTheme="minorHAnsi" w:cstheme="minorHAnsi"/>
          <w:rPrChange w:id="2393" w:author="Author" w:date="2018-06-28T15:41:00Z">
            <w:rPr/>
          </w:rPrChange>
        </w:rPr>
        <w:t xml:space="preserve">in yields </w:t>
      </w:r>
      <w:r w:rsidR="00B84AFB" w:rsidRPr="00AC1342">
        <w:rPr>
          <w:rFonts w:asciiTheme="minorHAnsi" w:hAnsiTheme="minorHAnsi" w:cstheme="minorHAnsi"/>
          <w:rPrChange w:id="2394" w:author="Author" w:date="2018-06-28T15:41:00Z">
            <w:rPr/>
          </w:rPrChange>
        </w:rPr>
        <w:t xml:space="preserve">of </w:t>
      </w:r>
      <w:r w:rsidR="0074185F" w:rsidRPr="00AC1342">
        <w:rPr>
          <w:rFonts w:asciiTheme="minorHAnsi" w:hAnsiTheme="minorHAnsi" w:cstheme="minorHAnsi"/>
          <w:rPrChange w:id="2395" w:author="Author" w:date="2018-06-28T15:41:00Z">
            <w:rPr/>
          </w:rPrChange>
        </w:rPr>
        <w:t>up to 1.1% w/w and 0.9% w/w, respectively</w:t>
      </w:r>
      <w:r w:rsidR="000F5963" w:rsidRPr="00AC1342">
        <w:rPr>
          <w:rFonts w:asciiTheme="minorHAnsi" w:hAnsiTheme="minorHAnsi" w:cstheme="minorHAnsi"/>
          <w:rPrChange w:id="2396" w:author="Author" w:date="2018-06-28T15:41:00Z">
            <w:rPr/>
          </w:rPrChange>
        </w:rPr>
        <w:t xml:space="preserve"> </w:t>
      </w:r>
      <w:r w:rsidR="00E61E56" w:rsidRPr="00AC1342">
        <w:rPr>
          <w:rFonts w:asciiTheme="minorHAnsi" w:hAnsiTheme="minorHAnsi" w:cstheme="minorHAnsi"/>
          <w:rPrChange w:id="2397" w:author="Author" w:date="2018-06-28T15:41:00Z">
            <w:rPr/>
          </w:rPrChange>
        </w:rPr>
        <w:t xml:space="preserve">and </w:t>
      </w:r>
      <w:r w:rsidR="007C5D6C" w:rsidRPr="00AC1342">
        <w:rPr>
          <w:rFonts w:asciiTheme="minorHAnsi" w:hAnsiTheme="minorHAnsi" w:cstheme="minorHAnsi"/>
          <w:rPrChange w:id="2398" w:author="Author" w:date="2018-06-28T15:41:00Z">
            <w:rPr/>
          </w:rPrChange>
        </w:rPr>
        <w:t xml:space="preserve">isolated samples of </w:t>
      </w:r>
      <w:r w:rsidR="00E61E56" w:rsidRPr="00AC1342">
        <w:rPr>
          <w:rFonts w:asciiTheme="minorHAnsi" w:hAnsiTheme="minorHAnsi" w:cstheme="minorHAnsi"/>
          <w:rPrChange w:id="2399" w:author="Author" w:date="2018-06-28T15:41:00Z">
            <w:rPr/>
          </w:rPrChange>
        </w:rPr>
        <w:t>b</w:t>
      </w:r>
      <w:r w:rsidR="0074185F" w:rsidRPr="00AC1342">
        <w:rPr>
          <w:rFonts w:asciiTheme="minorHAnsi" w:hAnsiTheme="minorHAnsi" w:cstheme="minorHAnsi"/>
          <w:rPrChange w:id="2400" w:author="Author" w:date="2018-06-28T15:41:00Z">
            <w:rPr/>
          </w:rPrChange>
        </w:rPr>
        <w:t xml:space="preserve">oth compounds </w:t>
      </w:r>
      <w:r w:rsidR="007C5D6C" w:rsidRPr="00AC1342">
        <w:rPr>
          <w:rFonts w:asciiTheme="minorHAnsi" w:hAnsiTheme="minorHAnsi" w:cstheme="minorHAnsi"/>
          <w:rPrChange w:id="2401" w:author="Author" w:date="2018-06-28T15:41:00Z">
            <w:rPr/>
          </w:rPrChange>
        </w:rPr>
        <w:t xml:space="preserve">were analyzed </w:t>
      </w:r>
      <w:r w:rsidR="0074185F" w:rsidRPr="00AC1342">
        <w:rPr>
          <w:rFonts w:asciiTheme="minorHAnsi" w:hAnsiTheme="minorHAnsi" w:cstheme="minorHAnsi"/>
          <w:rPrChange w:id="2402" w:author="Author" w:date="2018-06-28T15:41:00Z">
            <w:rPr/>
          </w:rPrChange>
        </w:rPr>
        <w:t xml:space="preserve">by </w:t>
      </w:r>
      <w:r w:rsidR="0074185F" w:rsidRPr="00AC1342">
        <w:rPr>
          <w:rFonts w:asciiTheme="minorHAnsi" w:hAnsiTheme="minorHAnsi" w:cstheme="minorHAnsi"/>
          <w:vertAlign w:val="superscript"/>
          <w:rPrChange w:id="2403" w:author="Author" w:date="2018-06-28T15:41:00Z">
            <w:rPr>
              <w:vertAlign w:val="superscript"/>
            </w:rPr>
          </w:rPrChange>
        </w:rPr>
        <w:t>1</w:t>
      </w:r>
      <w:r w:rsidR="0074185F" w:rsidRPr="00AC1342">
        <w:rPr>
          <w:rFonts w:asciiTheme="minorHAnsi" w:hAnsiTheme="minorHAnsi" w:cstheme="minorHAnsi"/>
          <w:rPrChange w:id="2404" w:author="Author" w:date="2018-06-28T15:41:00Z">
            <w:rPr/>
          </w:rPrChange>
        </w:rPr>
        <w:t xml:space="preserve">H and </w:t>
      </w:r>
      <w:r w:rsidR="0074185F" w:rsidRPr="00AC1342">
        <w:rPr>
          <w:rFonts w:asciiTheme="minorHAnsi" w:hAnsiTheme="minorHAnsi" w:cstheme="minorHAnsi"/>
          <w:vertAlign w:val="superscript"/>
          <w:rPrChange w:id="2405" w:author="Author" w:date="2018-06-28T15:41:00Z">
            <w:rPr>
              <w:vertAlign w:val="superscript"/>
            </w:rPr>
          </w:rPrChange>
        </w:rPr>
        <w:t>13</w:t>
      </w:r>
      <w:r w:rsidR="0074185F" w:rsidRPr="00AC1342">
        <w:rPr>
          <w:rFonts w:asciiTheme="minorHAnsi" w:hAnsiTheme="minorHAnsi" w:cstheme="minorHAnsi"/>
          <w:rPrChange w:id="2406" w:author="Author" w:date="2018-06-28T15:41:00Z">
            <w:rPr/>
          </w:rPrChange>
        </w:rPr>
        <w:t xml:space="preserve">C NMR and </w:t>
      </w:r>
      <w:r w:rsidR="005B43A7" w:rsidRPr="00AC1342">
        <w:rPr>
          <w:rFonts w:asciiTheme="minorHAnsi" w:hAnsiTheme="minorHAnsi" w:cstheme="minorHAnsi"/>
          <w:color w:val="auto"/>
          <w:rPrChange w:id="2407" w:author="Author" w:date="2018-06-28T15:41:00Z">
            <w:rPr>
              <w:rFonts w:cstheme="minorHAnsi"/>
              <w:color w:val="auto"/>
            </w:rPr>
          </w:rPrChange>
        </w:rPr>
        <w:t xml:space="preserve">FTIR </w:t>
      </w:r>
      <w:r w:rsidR="0074185F" w:rsidRPr="00AC1342">
        <w:rPr>
          <w:rFonts w:asciiTheme="minorHAnsi" w:hAnsiTheme="minorHAnsi" w:cstheme="minorHAnsi"/>
          <w:rPrChange w:id="2408" w:author="Author" w:date="2018-06-28T15:41:00Z">
            <w:rPr/>
          </w:rPrChange>
        </w:rPr>
        <w:t>spectroscopy</w:t>
      </w:r>
      <w:r w:rsidR="00E61E56" w:rsidRPr="00AC1342">
        <w:rPr>
          <w:rFonts w:asciiTheme="minorHAnsi" w:hAnsiTheme="minorHAnsi" w:cstheme="minorHAnsi"/>
          <w:rPrChange w:id="2409" w:author="Author" w:date="2018-06-28T15:41:00Z">
            <w:rPr/>
          </w:rPrChange>
        </w:rPr>
        <w:t xml:space="preserve"> (</w:t>
      </w:r>
      <w:del w:id="2410" w:author="Author" w:date="2018-06-28T07:57:00Z">
        <w:r w:rsidR="00E61E56" w:rsidRPr="00AC1342" w:rsidDel="005504E4">
          <w:rPr>
            <w:rFonts w:asciiTheme="minorHAnsi" w:hAnsiTheme="minorHAnsi" w:cstheme="minorHAnsi"/>
            <w:b/>
            <w:rPrChange w:id="2411" w:author="Author" w:date="2018-06-28T15:41:00Z">
              <w:rPr>
                <w:b/>
              </w:rPr>
            </w:rPrChange>
          </w:rPr>
          <w:delText xml:space="preserve">Scheme </w:delText>
        </w:r>
      </w:del>
      <w:ins w:id="2412" w:author="Author" w:date="2018-06-28T07:57:00Z">
        <w:r w:rsidRPr="00AC1342">
          <w:rPr>
            <w:rFonts w:asciiTheme="minorHAnsi" w:hAnsiTheme="minorHAnsi" w:cstheme="minorHAnsi"/>
            <w:b/>
            <w:rPrChange w:id="2413" w:author="Author" w:date="2018-06-28T15:41:00Z">
              <w:rPr>
                <w:b/>
              </w:rPr>
            </w:rPrChange>
          </w:rPr>
          <w:t xml:space="preserve">Figure </w:t>
        </w:r>
      </w:ins>
      <w:r w:rsidR="00E61E56" w:rsidRPr="00AC1342">
        <w:rPr>
          <w:rFonts w:asciiTheme="minorHAnsi" w:hAnsiTheme="minorHAnsi" w:cstheme="minorHAnsi"/>
          <w:b/>
          <w:rPrChange w:id="2414" w:author="Author" w:date="2018-06-28T15:41:00Z">
            <w:rPr>
              <w:b/>
            </w:rPr>
          </w:rPrChange>
        </w:rPr>
        <w:t>2</w:t>
      </w:r>
      <w:r w:rsidR="00E61E56" w:rsidRPr="00AC1342">
        <w:rPr>
          <w:rFonts w:asciiTheme="minorHAnsi" w:hAnsiTheme="minorHAnsi" w:cstheme="minorHAnsi"/>
          <w:rPrChange w:id="2415" w:author="Author" w:date="2018-06-28T15:41:00Z">
            <w:rPr/>
          </w:rPrChange>
        </w:rPr>
        <w:t>)</w:t>
      </w:r>
      <w:r w:rsidR="0074185F" w:rsidRPr="00AC1342">
        <w:rPr>
          <w:rFonts w:asciiTheme="minorHAnsi" w:hAnsiTheme="minorHAnsi" w:cstheme="minorHAnsi"/>
          <w:rPrChange w:id="2416" w:author="Author" w:date="2018-06-28T15:41:00Z">
            <w:rPr/>
          </w:rPrChange>
        </w:rPr>
        <w:t xml:space="preserve">. </w:t>
      </w:r>
      <w:r w:rsidR="00E61E56" w:rsidRPr="00AC1342">
        <w:rPr>
          <w:rFonts w:asciiTheme="minorHAnsi" w:hAnsiTheme="minorHAnsi" w:cstheme="minorHAnsi"/>
          <w:rPrChange w:id="2417" w:author="Author" w:date="2018-06-28T15:41:00Z">
            <w:rPr/>
          </w:rPrChange>
        </w:rPr>
        <w:t>While s</w:t>
      </w:r>
      <w:r w:rsidR="0074185F" w:rsidRPr="00AC1342">
        <w:rPr>
          <w:rFonts w:asciiTheme="minorHAnsi" w:hAnsiTheme="minorHAnsi" w:cstheme="minorHAnsi"/>
          <w:rPrChange w:id="2418" w:author="Author" w:date="2018-06-28T15:41:00Z">
            <w:rPr/>
          </w:rPrChange>
        </w:rPr>
        <w:t xml:space="preserve">tudents </w:t>
      </w:r>
      <w:r w:rsidR="00B84AFB" w:rsidRPr="00AC1342">
        <w:rPr>
          <w:rFonts w:asciiTheme="minorHAnsi" w:hAnsiTheme="minorHAnsi" w:cstheme="minorHAnsi"/>
          <w:rPrChange w:id="2419" w:author="Author" w:date="2018-06-28T15:41:00Z">
            <w:rPr/>
          </w:rPrChange>
        </w:rPr>
        <w:t>undertook the</w:t>
      </w:r>
      <w:r w:rsidR="0074185F" w:rsidRPr="00AC1342">
        <w:rPr>
          <w:rFonts w:asciiTheme="minorHAnsi" w:hAnsiTheme="minorHAnsi" w:cstheme="minorHAnsi"/>
          <w:rPrChange w:id="2420" w:author="Author" w:date="2018-06-28T15:41:00Z">
            <w:rPr/>
          </w:rPrChange>
        </w:rPr>
        <w:t xml:space="preserve"> </w:t>
      </w:r>
      <w:r w:rsidR="002A2456" w:rsidRPr="00AC1342">
        <w:rPr>
          <w:rFonts w:asciiTheme="minorHAnsi" w:hAnsiTheme="minorHAnsi" w:cstheme="minorHAnsi"/>
          <w:color w:val="auto"/>
          <w:rPrChange w:id="2421" w:author="Author" w:date="2018-06-28T15:41:00Z">
            <w:rPr>
              <w:rFonts w:cstheme="minorHAnsi"/>
              <w:color w:val="auto"/>
            </w:rPr>
          </w:rPrChange>
        </w:rPr>
        <w:t xml:space="preserve">FTIR </w:t>
      </w:r>
      <w:r w:rsidR="0074185F" w:rsidRPr="00AC1342">
        <w:rPr>
          <w:rFonts w:asciiTheme="minorHAnsi" w:hAnsiTheme="minorHAnsi" w:cstheme="minorHAnsi"/>
          <w:rPrChange w:id="2422" w:author="Author" w:date="2018-06-28T15:41:00Z">
            <w:rPr/>
          </w:rPrChange>
        </w:rPr>
        <w:t>spectroscopy experiments and prepare</w:t>
      </w:r>
      <w:r w:rsidR="00B84AFB" w:rsidRPr="00AC1342">
        <w:rPr>
          <w:rFonts w:asciiTheme="minorHAnsi" w:hAnsiTheme="minorHAnsi" w:cstheme="minorHAnsi"/>
          <w:rPrChange w:id="2423" w:author="Author" w:date="2018-06-28T15:41:00Z">
            <w:rPr/>
          </w:rPrChange>
        </w:rPr>
        <w:t>d</w:t>
      </w:r>
      <w:r w:rsidR="0074185F" w:rsidRPr="00AC1342">
        <w:rPr>
          <w:rFonts w:asciiTheme="minorHAnsi" w:hAnsiTheme="minorHAnsi" w:cstheme="minorHAnsi"/>
          <w:rPrChange w:id="2424" w:author="Author" w:date="2018-06-28T15:41:00Z">
            <w:rPr/>
          </w:rPrChange>
        </w:rPr>
        <w:t xml:space="preserve"> </w:t>
      </w:r>
      <w:r w:rsidR="006E5758" w:rsidRPr="00AC1342">
        <w:rPr>
          <w:rFonts w:asciiTheme="minorHAnsi" w:hAnsiTheme="minorHAnsi" w:cstheme="minorHAnsi"/>
          <w:rPrChange w:id="2425" w:author="Author" w:date="2018-06-28T15:41:00Z">
            <w:rPr/>
          </w:rPrChange>
        </w:rPr>
        <w:t xml:space="preserve">samples for </w:t>
      </w:r>
      <w:r w:rsidR="0074185F" w:rsidRPr="00AC1342">
        <w:rPr>
          <w:rFonts w:asciiTheme="minorHAnsi" w:hAnsiTheme="minorHAnsi" w:cstheme="minorHAnsi"/>
          <w:rPrChange w:id="2426" w:author="Author" w:date="2018-06-28T15:41:00Z">
            <w:rPr/>
          </w:rPrChange>
        </w:rPr>
        <w:t>NMR</w:t>
      </w:r>
      <w:r w:rsidR="006E5758" w:rsidRPr="00AC1342">
        <w:rPr>
          <w:rFonts w:asciiTheme="minorHAnsi" w:hAnsiTheme="minorHAnsi" w:cstheme="minorHAnsi"/>
          <w:rPrChange w:id="2427" w:author="Author" w:date="2018-06-28T15:41:00Z">
            <w:rPr/>
          </w:rPrChange>
        </w:rPr>
        <w:t xml:space="preserve"> spectroscopy</w:t>
      </w:r>
      <w:r w:rsidR="0074185F" w:rsidRPr="00AC1342">
        <w:rPr>
          <w:rFonts w:asciiTheme="minorHAnsi" w:hAnsiTheme="minorHAnsi" w:cstheme="minorHAnsi"/>
          <w:rPrChange w:id="2428" w:author="Author" w:date="2018-06-28T15:41:00Z">
            <w:rPr/>
          </w:rPrChange>
        </w:rPr>
        <w:t>,</w:t>
      </w:r>
      <w:r w:rsidR="00B84AFB" w:rsidRPr="00AC1342">
        <w:rPr>
          <w:rFonts w:asciiTheme="minorHAnsi" w:hAnsiTheme="minorHAnsi" w:cstheme="minorHAnsi"/>
          <w:rPrChange w:id="2429" w:author="Author" w:date="2018-06-28T15:41:00Z">
            <w:rPr/>
          </w:rPrChange>
        </w:rPr>
        <w:t xml:space="preserve"> </w:t>
      </w:r>
      <w:r w:rsidR="0074185F" w:rsidRPr="00AC1342">
        <w:rPr>
          <w:rFonts w:asciiTheme="minorHAnsi" w:hAnsiTheme="minorHAnsi" w:cstheme="minorHAnsi"/>
          <w:rPrChange w:id="2430" w:author="Author" w:date="2018-06-28T15:41:00Z">
            <w:rPr/>
          </w:rPrChange>
        </w:rPr>
        <w:t>lab technicians perform</w:t>
      </w:r>
      <w:r w:rsidR="00E61E56" w:rsidRPr="00AC1342">
        <w:rPr>
          <w:rFonts w:asciiTheme="minorHAnsi" w:hAnsiTheme="minorHAnsi" w:cstheme="minorHAnsi"/>
          <w:rPrChange w:id="2431" w:author="Author" w:date="2018-06-28T15:41:00Z">
            <w:rPr/>
          </w:rPrChange>
        </w:rPr>
        <w:t>ed</w:t>
      </w:r>
      <w:r w:rsidR="0074185F" w:rsidRPr="00AC1342">
        <w:rPr>
          <w:rFonts w:asciiTheme="minorHAnsi" w:hAnsiTheme="minorHAnsi" w:cstheme="minorHAnsi"/>
          <w:rPrChange w:id="2432" w:author="Author" w:date="2018-06-28T15:41:00Z">
            <w:rPr/>
          </w:rPrChange>
        </w:rPr>
        <w:t xml:space="preserve"> NMR spectroscopy</w:t>
      </w:r>
      <w:r w:rsidR="006E5758" w:rsidRPr="00AC1342">
        <w:rPr>
          <w:rFonts w:asciiTheme="minorHAnsi" w:hAnsiTheme="minorHAnsi" w:cstheme="minorHAnsi"/>
          <w:rPrChange w:id="2433" w:author="Author" w:date="2018-06-28T15:41:00Z">
            <w:rPr/>
          </w:rPrChange>
        </w:rPr>
        <w:t xml:space="preserve"> experiments</w:t>
      </w:r>
      <w:r w:rsidR="0074185F" w:rsidRPr="00AC1342">
        <w:rPr>
          <w:rFonts w:asciiTheme="minorHAnsi" w:hAnsiTheme="minorHAnsi" w:cstheme="minorHAnsi"/>
          <w:rPrChange w:id="2434" w:author="Author" w:date="2018-06-28T15:41:00Z">
            <w:rPr/>
          </w:rPrChange>
        </w:rPr>
        <w:t>.</w:t>
      </w:r>
      <w:r w:rsidR="000F5963" w:rsidRPr="00AC1342">
        <w:rPr>
          <w:rFonts w:asciiTheme="minorHAnsi" w:hAnsiTheme="minorHAnsi" w:cstheme="minorHAnsi"/>
          <w:rPrChange w:id="2435" w:author="Author" w:date="2018-06-28T15:41:00Z">
            <w:rPr/>
          </w:rPrChange>
        </w:rPr>
        <w:t xml:space="preserve"> </w:t>
      </w:r>
      <w:r w:rsidR="000F5963" w:rsidRPr="00AC1342">
        <w:rPr>
          <w:rFonts w:asciiTheme="minorHAnsi" w:hAnsiTheme="minorHAnsi" w:cstheme="minorHAnsi"/>
          <w:color w:val="auto"/>
          <w:rPrChange w:id="2436" w:author="Author" w:date="2018-06-28T15:41:00Z">
            <w:rPr>
              <w:rFonts w:cstheme="minorHAnsi"/>
              <w:color w:val="auto"/>
            </w:rPr>
          </w:rPrChange>
        </w:rPr>
        <w:t xml:space="preserve">The results obtained by students </w:t>
      </w:r>
      <w:r w:rsidR="002A2456" w:rsidRPr="00AC1342">
        <w:rPr>
          <w:rFonts w:asciiTheme="minorHAnsi" w:hAnsiTheme="minorHAnsi" w:cstheme="minorHAnsi"/>
          <w:color w:val="auto"/>
          <w:rPrChange w:id="2437" w:author="Author" w:date="2018-06-28T15:41:00Z">
            <w:rPr>
              <w:rFonts w:cstheme="minorHAnsi"/>
              <w:color w:val="auto"/>
            </w:rPr>
          </w:rPrChange>
        </w:rPr>
        <w:t>were</w:t>
      </w:r>
      <w:r w:rsidR="000F5963" w:rsidRPr="00AC1342">
        <w:rPr>
          <w:rFonts w:asciiTheme="minorHAnsi" w:hAnsiTheme="minorHAnsi" w:cstheme="minorHAnsi"/>
          <w:color w:val="auto"/>
          <w:rPrChange w:id="2438" w:author="Author" w:date="2018-06-28T15:41:00Z">
            <w:rPr>
              <w:rFonts w:cstheme="minorHAnsi"/>
              <w:color w:val="auto"/>
            </w:rPr>
          </w:rPrChange>
        </w:rPr>
        <w:t xml:space="preserve"> consistent with previously published work.</w:t>
      </w:r>
      <w:del w:id="2439" w:author="Author" w:date="2018-06-28T13:54:00Z">
        <w:r w:rsidR="00742F90" w:rsidRPr="00AC1342" w:rsidDel="00121351">
          <w:rPr>
            <w:rFonts w:asciiTheme="minorHAnsi" w:hAnsiTheme="minorHAnsi" w:cstheme="minorHAnsi"/>
            <w:color w:val="auto"/>
            <w:vertAlign w:val="superscript"/>
            <w:rPrChange w:id="2440" w:author="Author" w:date="2018-06-28T15:41:00Z">
              <w:rPr>
                <w:rFonts w:cstheme="minorHAnsi"/>
                <w:color w:val="auto"/>
                <w:vertAlign w:val="superscript"/>
              </w:rPr>
            </w:rPrChange>
          </w:rPr>
          <w:delText>10</w:delText>
        </w:r>
        <w:r w:rsidR="00B46BD4" w:rsidRPr="00AC1342" w:rsidDel="00121351">
          <w:rPr>
            <w:rFonts w:asciiTheme="minorHAnsi" w:hAnsiTheme="minorHAnsi" w:cstheme="minorHAnsi"/>
            <w:color w:val="auto"/>
            <w:rPrChange w:id="2441" w:author="Author" w:date="2018-06-28T15:41:00Z">
              <w:rPr>
                <w:rFonts w:cstheme="minorHAnsi"/>
                <w:color w:val="auto"/>
              </w:rPr>
            </w:rPrChange>
          </w:rPr>
          <w:delText xml:space="preserve">   </w:delText>
        </w:r>
      </w:del>
      <w:ins w:id="2442" w:author="Author" w:date="2018-06-28T13:54:00Z">
        <w:r w:rsidR="00121351" w:rsidRPr="00AC1342">
          <w:rPr>
            <w:rFonts w:asciiTheme="minorHAnsi" w:hAnsiTheme="minorHAnsi" w:cstheme="minorHAnsi"/>
            <w:color w:val="auto"/>
            <w:vertAlign w:val="superscript"/>
            <w:rPrChange w:id="2443" w:author="Author" w:date="2018-06-28T15:41:00Z">
              <w:rPr>
                <w:rFonts w:cstheme="minorHAnsi"/>
                <w:color w:val="auto"/>
                <w:vertAlign w:val="superscript"/>
              </w:rPr>
            </w:rPrChange>
          </w:rPr>
          <w:t>11</w:t>
        </w:r>
        <w:r w:rsidR="00121351" w:rsidRPr="00AC1342">
          <w:rPr>
            <w:rFonts w:asciiTheme="minorHAnsi" w:hAnsiTheme="minorHAnsi" w:cstheme="minorHAnsi"/>
            <w:color w:val="auto"/>
            <w:rPrChange w:id="2444" w:author="Author" w:date="2018-06-28T15:41:00Z">
              <w:rPr>
                <w:rFonts w:cstheme="minorHAnsi"/>
                <w:color w:val="auto"/>
              </w:rPr>
            </w:rPrChange>
          </w:rPr>
          <w:t xml:space="preserve">   </w:t>
        </w:r>
      </w:ins>
    </w:p>
    <w:p w14:paraId="39C968DB" w14:textId="77777777" w:rsidR="003B77AB" w:rsidRPr="00AC1342" w:rsidRDefault="003B77AB">
      <w:pPr>
        <w:jc w:val="both"/>
        <w:rPr>
          <w:rFonts w:asciiTheme="minorHAnsi" w:hAnsiTheme="minorHAnsi" w:cstheme="minorHAnsi"/>
          <w:color w:val="808080" w:themeColor="background1" w:themeShade="80"/>
          <w:rPrChange w:id="2445" w:author="Author" w:date="2018-06-28T15:41:00Z">
            <w:rPr>
              <w:rFonts w:cstheme="minorHAnsi"/>
              <w:color w:val="808080" w:themeColor="background1" w:themeShade="80"/>
            </w:rPr>
          </w:rPrChange>
        </w:rPr>
        <w:pPrChange w:id="2446" w:author="Author" w:date="2018-06-28T15:44:00Z">
          <w:pPr/>
        </w:pPrChange>
      </w:pPr>
    </w:p>
    <w:p w14:paraId="773E7ED3" w14:textId="2E8A3605" w:rsidR="003C53DB" w:rsidRPr="00AC1342" w:rsidRDefault="00F41120">
      <w:pPr>
        <w:jc w:val="both"/>
        <w:rPr>
          <w:rFonts w:asciiTheme="minorHAnsi" w:hAnsiTheme="minorHAnsi" w:cstheme="minorHAnsi"/>
          <w:b/>
          <w:rPrChange w:id="2447" w:author="Author" w:date="2018-06-28T15:41:00Z">
            <w:rPr>
              <w:b/>
            </w:rPr>
          </w:rPrChange>
        </w:rPr>
        <w:pPrChange w:id="2448" w:author="Author" w:date="2018-06-28T15:44:00Z">
          <w:pPr/>
        </w:pPrChange>
      </w:pPr>
      <w:r w:rsidRPr="00AC1342">
        <w:rPr>
          <w:rFonts w:asciiTheme="minorHAnsi" w:hAnsiTheme="minorHAnsi" w:cstheme="minorHAnsi"/>
          <w:rPrChange w:id="2449" w:author="Author" w:date="2018-06-28T15:41:00Z">
            <w:rPr>
              <w:rFonts w:cstheme="minorHAnsi"/>
            </w:rPr>
          </w:rPrChange>
        </w:rPr>
        <w:t>Although this has not been presented in this report, in practice, this</w:t>
      </w:r>
      <w:r w:rsidR="00AC3B05" w:rsidRPr="00AC1342">
        <w:rPr>
          <w:rFonts w:asciiTheme="minorHAnsi" w:hAnsiTheme="minorHAnsi" w:cstheme="minorHAnsi"/>
          <w:rPrChange w:id="2450" w:author="Author" w:date="2018-06-28T15:41:00Z">
            <w:rPr>
              <w:rFonts w:cstheme="minorHAnsi"/>
            </w:rPr>
          </w:rPrChange>
        </w:rPr>
        <w:t xml:space="preserve"> experiment </w:t>
      </w:r>
      <w:r w:rsidR="00611C50" w:rsidRPr="00AC1342">
        <w:rPr>
          <w:rFonts w:asciiTheme="minorHAnsi" w:hAnsiTheme="minorHAnsi" w:cstheme="minorHAnsi"/>
          <w:rPrChange w:id="2451" w:author="Author" w:date="2018-06-28T15:41:00Z">
            <w:rPr>
              <w:rFonts w:cstheme="minorHAnsi"/>
            </w:rPr>
          </w:rPrChange>
        </w:rPr>
        <w:t>also features a second part that</w:t>
      </w:r>
      <w:r w:rsidR="00AC3B05" w:rsidRPr="00AC1342">
        <w:rPr>
          <w:rFonts w:asciiTheme="minorHAnsi" w:hAnsiTheme="minorHAnsi" w:cstheme="minorHAnsi"/>
          <w:rPrChange w:id="2452" w:author="Author" w:date="2018-06-28T15:41:00Z">
            <w:rPr>
              <w:rFonts w:cstheme="minorHAnsi"/>
            </w:rPr>
          </w:rPrChange>
        </w:rPr>
        <w:t xml:space="preserve"> challenges students to perform the </w:t>
      </w:r>
      <w:r w:rsidR="00611C50" w:rsidRPr="00AC1342">
        <w:rPr>
          <w:rFonts w:asciiTheme="minorHAnsi" w:hAnsiTheme="minorHAnsi" w:cstheme="minorHAnsi"/>
          <w:rPrChange w:id="2453" w:author="Author" w:date="2018-06-28T15:41:00Z">
            <w:rPr>
              <w:rFonts w:cstheme="minorHAnsi"/>
            </w:rPr>
          </w:rPrChange>
        </w:rPr>
        <w:t>extraction</w:t>
      </w:r>
      <w:r w:rsidR="00AC3B05" w:rsidRPr="00AC1342">
        <w:rPr>
          <w:rFonts w:asciiTheme="minorHAnsi" w:hAnsiTheme="minorHAnsi" w:cstheme="minorHAnsi"/>
          <w:rPrChange w:id="2454" w:author="Author" w:date="2018-06-28T15:41:00Z">
            <w:rPr>
              <w:rFonts w:cstheme="minorHAnsi"/>
            </w:rPr>
          </w:rPrChange>
        </w:rPr>
        <w:t xml:space="preserve"> a plant </w:t>
      </w:r>
      <w:r w:rsidR="00611C50" w:rsidRPr="00AC1342">
        <w:rPr>
          <w:rFonts w:asciiTheme="minorHAnsi" w:hAnsiTheme="minorHAnsi" w:cstheme="minorHAnsi"/>
          <w:rPrChange w:id="2455" w:author="Author" w:date="2018-06-28T15:41:00Z">
            <w:rPr>
              <w:rFonts w:cstheme="minorHAnsi"/>
            </w:rPr>
          </w:rPrChange>
        </w:rPr>
        <w:t>species</w:t>
      </w:r>
      <w:r w:rsidR="00AC3B05" w:rsidRPr="00AC1342">
        <w:rPr>
          <w:rFonts w:asciiTheme="minorHAnsi" w:hAnsiTheme="minorHAnsi" w:cstheme="minorHAnsi"/>
          <w:rPrChange w:id="2456" w:author="Author" w:date="2018-06-28T15:41:00Z">
            <w:rPr>
              <w:rFonts w:cstheme="minorHAnsi"/>
            </w:rPr>
          </w:rPrChange>
        </w:rPr>
        <w:t xml:space="preserve"> that has not been </w:t>
      </w:r>
      <w:r w:rsidR="00611C50" w:rsidRPr="00AC1342">
        <w:rPr>
          <w:rFonts w:asciiTheme="minorHAnsi" w:hAnsiTheme="minorHAnsi" w:cstheme="minorHAnsi"/>
          <w:rPrChange w:id="2457" w:author="Author" w:date="2018-06-28T15:41:00Z">
            <w:rPr>
              <w:rFonts w:cstheme="minorHAnsi"/>
            </w:rPr>
          </w:rPrChange>
        </w:rPr>
        <w:t>studied</w:t>
      </w:r>
      <w:r w:rsidR="00AC3B05" w:rsidRPr="00AC1342">
        <w:rPr>
          <w:rFonts w:asciiTheme="minorHAnsi" w:hAnsiTheme="minorHAnsi" w:cstheme="minorHAnsi"/>
          <w:rPrChange w:id="2458" w:author="Author" w:date="2018-06-28T15:41:00Z">
            <w:rPr>
              <w:rFonts w:cstheme="minorHAnsi"/>
            </w:rPr>
          </w:rPrChange>
        </w:rPr>
        <w:t xml:space="preserve"> employing PHWE </w:t>
      </w:r>
      <w:r w:rsidR="00611C50" w:rsidRPr="00AC1342">
        <w:rPr>
          <w:rFonts w:asciiTheme="minorHAnsi" w:hAnsiTheme="minorHAnsi" w:cstheme="minorHAnsi"/>
          <w:rPrChange w:id="2459" w:author="Author" w:date="2018-06-28T15:41:00Z">
            <w:rPr>
              <w:rFonts w:cstheme="minorHAnsi"/>
            </w:rPr>
          </w:rPrChange>
        </w:rPr>
        <w:t>(m</w:t>
      </w:r>
      <w:r w:rsidR="00AC3B05" w:rsidRPr="00AC1342">
        <w:rPr>
          <w:rFonts w:asciiTheme="minorHAnsi" w:hAnsiTheme="minorHAnsi" w:cstheme="minorHAnsi"/>
          <w:rPrChange w:id="2460" w:author="Author" w:date="2018-06-28T15:41:00Z">
            <w:rPr>
              <w:rFonts w:cstheme="minorHAnsi"/>
            </w:rPr>
          </w:rPrChange>
        </w:rPr>
        <w:t>ore information is provided in the supporting information</w:t>
      </w:r>
      <w:r w:rsidR="00611C50" w:rsidRPr="00AC1342">
        <w:rPr>
          <w:rFonts w:asciiTheme="minorHAnsi" w:hAnsiTheme="minorHAnsi" w:cstheme="minorHAnsi"/>
          <w:rPrChange w:id="2461" w:author="Author" w:date="2018-06-28T15:41:00Z">
            <w:rPr>
              <w:rFonts w:cstheme="minorHAnsi"/>
            </w:rPr>
          </w:rPrChange>
        </w:rPr>
        <w:t>)</w:t>
      </w:r>
      <w:r w:rsidR="00AC3B05" w:rsidRPr="00AC1342">
        <w:rPr>
          <w:rFonts w:asciiTheme="minorHAnsi" w:hAnsiTheme="minorHAnsi" w:cstheme="minorHAnsi"/>
          <w:rPrChange w:id="2462" w:author="Author" w:date="2018-06-28T15:41:00Z">
            <w:rPr>
              <w:rFonts w:cstheme="minorHAnsi"/>
            </w:rPr>
          </w:rPrChange>
        </w:rPr>
        <w:t xml:space="preserve">. </w:t>
      </w:r>
    </w:p>
    <w:p w14:paraId="766A53BD" w14:textId="0586CAEC" w:rsidR="00A579EA" w:rsidRPr="00AC1342" w:rsidRDefault="00A579EA">
      <w:pPr>
        <w:jc w:val="both"/>
        <w:rPr>
          <w:rFonts w:asciiTheme="minorHAnsi" w:hAnsiTheme="minorHAnsi" w:cstheme="minorHAnsi"/>
          <w:b/>
          <w:rPrChange w:id="2463" w:author="Author" w:date="2018-06-28T15:41:00Z">
            <w:rPr>
              <w:b/>
            </w:rPr>
          </w:rPrChange>
        </w:rPr>
        <w:pPrChange w:id="2464" w:author="Author" w:date="2018-06-28T15:44:00Z">
          <w:pPr/>
        </w:pPrChange>
      </w:pPr>
    </w:p>
    <w:p w14:paraId="1F236786" w14:textId="6591EF8C" w:rsidR="00B027BB" w:rsidRPr="00AC1342" w:rsidRDefault="00B027BB">
      <w:pPr>
        <w:jc w:val="both"/>
        <w:outlineLvl w:val="0"/>
        <w:rPr>
          <w:rFonts w:asciiTheme="minorHAnsi" w:hAnsiTheme="minorHAnsi" w:cstheme="minorHAnsi"/>
          <w:b/>
          <w:caps/>
          <w:rPrChange w:id="2465" w:author="Author" w:date="2018-06-28T15:41:00Z">
            <w:rPr>
              <w:b/>
              <w:caps/>
            </w:rPr>
          </w:rPrChange>
        </w:rPr>
        <w:pPrChange w:id="2466" w:author="Author" w:date="2018-06-28T15:44:00Z">
          <w:pPr>
            <w:outlineLvl w:val="0"/>
          </w:pPr>
        </w:pPrChange>
      </w:pPr>
      <w:r w:rsidRPr="00AC1342">
        <w:rPr>
          <w:rFonts w:asciiTheme="minorHAnsi" w:hAnsiTheme="minorHAnsi" w:cstheme="minorHAnsi"/>
          <w:b/>
          <w:caps/>
          <w:rPrChange w:id="2467" w:author="Author" w:date="2018-06-28T15:41:00Z">
            <w:rPr>
              <w:b/>
              <w:caps/>
            </w:rPr>
          </w:rPrChange>
        </w:rPr>
        <w:t xml:space="preserve">Figure And Table Legends: </w:t>
      </w:r>
    </w:p>
    <w:p w14:paraId="21A655CA" w14:textId="77777777" w:rsidR="005504E4" w:rsidRPr="00AC1342" w:rsidRDefault="005504E4">
      <w:pPr>
        <w:jc w:val="both"/>
        <w:rPr>
          <w:ins w:id="2468" w:author="Author" w:date="2018-06-28T07:55:00Z"/>
          <w:rFonts w:asciiTheme="minorHAnsi" w:hAnsiTheme="minorHAnsi" w:cstheme="minorHAnsi"/>
          <w:b/>
          <w:caps/>
          <w:rPrChange w:id="2469" w:author="Author" w:date="2018-06-28T15:41:00Z">
            <w:rPr>
              <w:ins w:id="2470" w:author="Author" w:date="2018-06-28T07:55:00Z"/>
              <w:b/>
              <w:caps/>
            </w:rPr>
          </w:rPrChange>
        </w:rPr>
        <w:pPrChange w:id="2471" w:author="Author" w:date="2018-06-28T15:44:00Z">
          <w:pPr/>
        </w:pPrChange>
      </w:pPr>
    </w:p>
    <w:p w14:paraId="0535DA9D" w14:textId="77777777" w:rsidR="005504E4" w:rsidRPr="00AC1342" w:rsidRDefault="005504E4">
      <w:pPr>
        <w:jc w:val="both"/>
        <w:rPr>
          <w:ins w:id="2472" w:author="Author" w:date="2018-06-28T07:55:00Z"/>
          <w:rFonts w:asciiTheme="minorHAnsi" w:hAnsiTheme="minorHAnsi" w:cstheme="minorHAnsi"/>
          <w:b/>
          <w:caps/>
          <w:rPrChange w:id="2473" w:author="Author" w:date="2018-06-28T15:41:00Z">
            <w:rPr>
              <w:ins w:id="2474" w:author="Author" w:date="2018-06-28T07:55:00Z"/>
              <w:b/>
              <w:caps/>
            </w:rPr>
          </w:rPrChange>
        </w:rPr>
        <w:pPrChange w:id="2475" w:author="Author" w:date="2018-06-28T15:44:00Z">
          <w:pPr/>
        </w:pPrChange>
      </w:pPr>
      <w:ins w:id="2476" w:author="Author" w:date="2018-06-28T07:55:00Z">
        <w:r w:rsidRPr="00AC1342">
          <w:rPr>
            <w:rFonts w:asciiTheme="minorHAnsi" w:hAnsiTheme="minorHAnsi" w:cstheme="minorHAnsi"/>
            <w:noProof/>
            <w:rPrChange w:id="2477" w:author="Author" w:date="2018-06-28T15:41:00Z">
              <w:rPr>
                <w:noProof/>
              </w:rPr>
            </w:rPrChange>
          </w:rPr>
          <w:drawing>
            <wp:inline distT="0" distB="0" distL="0" distR="0" wp14:anchorId="6D6E9FC0" wp14:editId="47F38342">
              <wp:extent cx="4251600" cy="756000"/>
              <wp:effectExtent l="0" t="0" r="317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51600" cy="756000"/>
                      </a:xfrm>
                      <a:prstGeom prst="rect">
                        <a:avLst/>
                      </a:prstGeom>
                    </pic:spPr>
                  </pic:pic>
                </a:graphicData>
              </a:graphic>
            </wp:inline>
          </w:drawing>
        </w:r>
      </w:ins>
    </w:p>
    <w:p w14:paraId="7E105D4C" w14:textId="77777777" w:rsidR="005504E4" w:rsidRPr="00AC1342" w:rsidRDefault="005504E4">
      <w:pPr>
        <w:jc w:val="both"/>
        <w:rPr>
          <w:ins w:id="2478" w:author="Author" w:date="2018-06-28T07:55:00Z"/>
          <w:rFonts w:asciiTheme="minorHAnsi" w:hAnsiTheme="minorHAnsi" w:cstheme="minorHAnsi"/>
          <w:b/>
          <w:caps/>
          <w:rPrChange w:id="2479" w:author="Author" w:date="2018-06-28T15:41:00Z">
            <w:rPr>
              <w:ins w:id="2480" w:author="Author" w:date="2018-06-28T07:55:00Z"/>
              <w:b/>
              <w:caps/>
            </w:rPr>
          </w:rPrChange>
        </w:rPr>
        <w:pPrChange w:id="2481" w:author="Author" w:date="2018-06-28T15:44:00Z">
          <w:pPr/>
        </w:pPrChange>
      </w:pPr>
    </w:p>
    <w:p w14:paraId="54D82984" w14:textId="0A2C7932" w:rsidR="005504E4" w:rsidRPr="00AC1342" w:rsidRDefault="005504E4">
      <w:pPr>
        <w:jc w:val="both"/>
        <w:rPr>
          <w:ins w:id="2482" w:author="Author" w:date="2018-06-28T07:55:00Z"/>
          <w:rFonts w:asciiTheme="minorHAnsi" w:hAnsiTheme="minorHAnsi" w:cstheme="minorHAnsi"/>
          <w:b/>
          <w:rPrChange w:id="2483" w:author="Author" w:date="2018-06-28T15:41:00Z">
            <w:rPr>
              <w:ins w:id="2484" w:author="Author" w:date="2018-06-28T07:55:00Z"/>
              <w:b/>
            </w:rPr>
          </w:rPrChange>
        </w:rPr>
        <w:pPrChange w:id="2485" w:author="Author" w:date="2018-06-28T15:44:00Z">
          <w:pPr/>
        </w:pPrChange>
      </w:pPr>
      <w:ins w:id="2486" w:author="Author" w:date="2018-06-28T07:55:00Z">
        <w:r w:rsidRPr="00AC1342">
          <w:rPr>
            <w:rFonts w:asciiTheme="minorHAnsi" w:hAnsiTheme="minorHAnsi" w:cstheme="minorHAnsi"/>
            <w:b/>
            <w:rPrChange w:id="2487" w:author="Author" w:date="2018-06-28T15:41:00Z">
              <w:rPr>
                <w:b/>
              </w:rPr>
            </w:rPrChange>
          </w:rPr>
          <w:t xml:space="preserve">Figure 1. </w:t>
        </w:r>
        <w:r w:rsidRPr="00AC1342">
          <w:rPr>
            <w:rFonts w:asciiTheme="minorHAnsi" w:hAnsiTheme="minorHAnsi" w:cstheme="minorHAnsi"/>
            <w:rPrChange w:id="2488" w:author="Author" w:date="2018-06-28T15:41:00Z">
              <w:rPr/>
            </w:rPrChange>
          </w:rPr>
          <w:t>PHWE of cloves.</w:t>
        </w:r>
        <w:del w:id="2489" w:author="Author" w:date="2018-06-28T13:54:00Z">
          <w:r w:rsidRPr="00AC1342" w:rsidDel="00121351">
            <w:rPr>
              <w:rFonts w:asciiTheme="minorHAnsi" w:hAnsiTheme="minorHAnsi" w:cstheme="minorHAnsi"/>
              <w:vertAlign w:val="superscript"/>
              <w:rPrChange w:id="2490" w:author="Author" w:date="2018-06-28T15:41:00Z">
                <w:rPr>
                  <w:vertAlign w:val="superscript"/>
                </w:rPr>
              </w:rPrChange>
            </w:rPr>
            <w:delText>8</w:delText>
          </w:r>
        </w:del>
      </w:ins>
      <w:ins w:id="2491" w:author="Author" w:date="2018-06-28T13:54:00Z">
        <w:r w:rsidR="00121351" w:rsidRPr="00AC1342">
          <w:rPr>
            <w:rFonts w:asciiTheme="minorHAnsi" w:hAnsiTheme="minorHAnsi" w:cstheme="minorHAnsi"/>
            <w:vertAlign w:val="superscript"/>
            <w:rPrChange w:id="2492" w:author="Author" w:date="2018-06-28T15:41:00Z">
              <w:rPr>
                <w:vertAlign w:val="superscript"/>
              </w:rPr>
            </w:rPrChange>
          </w:rPr>
          <w:t>9</w:t>
        </w:r>
      </w:ins>
    </w:p>
    <w:p w14:paraId="03BD7F01" w14:textId="77777777" w:rsidR="005504E4" w:rsidRPr="00AC1342" w:rsidRDefault="005504E4">
      <w:pPr>
        <w:jc w:val="both"/>
        <w:rPr>
          <w:ins w:id="2493" w:author="Author" w:date="2018-06-28T07:55:00Z"/>
          <w:rFonts w:asciiTheme="minorHAnsi" w:hAnsiTheme="minorHAnsi" w:cstheme="minorHAnsi"/>
          <w:color w:val="808080" w:themeColor="background1" w:themeShade="80"/>
          <w:rPrChange w:id="2494" w:author="Author" w:date="2018-06-28T15:41:00Z">
            <w:rPr>
              <w:ins w:id="2495" w:author="Author" w:date="2018-06-28T07:55:00Z"/>
              <w:rFonts w:cstheme="minorHAnsi"/>
              <w:color w:val="808080" w:themeColor="background1" w:themeShade="80"/>
            </w:rPr>
          </w:rPrChange>
        </w:rPr>
        <w:pPrChange w:id="2496" w:author="Author" w:date="2018-06-28T15:44:00Z">
          <w:pPr/>
        </w:pPrChange>
      </w:pPr>
    </w:p>
    <w:p w14:paraId="17BDF8DF" w14:textId="77777777" w:rsidR="005504E4" w:rsidRPr="00AC1342" w:rsidRDefault="005504E4">
      <w:pPr>
        <w:jc w:val="both"/>
        <w:rPr>
          <w:ins w:id="2497" w:author="Author" w:date="2018-06-28T07:55:00Z"/>
          <w:rFonts w:asciiTheme="minorHAnsi" w:hAnsiTheme="minorHAnsi" w:cstheme="minorHAnsi"/>
          <w:b/>
          <w:rPrChange w:id="2498" w:author="Author" w:date="2018-06-28T15:41:00Z">
            <w:rPr>
              <w:ins w:id="2499" w:author="Author" w:date="2018-06-28T07:55:00Z"/>
              <w:b/>
            </w:rPr>
          </w:rPrChange>
        </w:rPr>
        <w:pPrChange w:id="2500" w:author="Author" w:date="2018-06-28T15:44:00Z">
          <w:pPr/>
        </w:pPrChange>
      </w:pPr>
      <w:ins w:id="2501" w:author="Author" w:date="2018-06-28T07:55:00Z">
        <w:r w:rsidRPr="00AC1342">
          <w:rPr>
            <w:rFonts w:asciiTheme="minorHAnsi" w:hAnsiTheme="minorHAnsi" w:cstheme="minorHAnsi"/>
            <w:b/>
            <w:noProof/>
            <w:rPrChange w:id="2502" w:author="Author" w:date="2018-06-28T15:41:00Z">
              <w:rPr>
                <w:b/>
                <w:noProof/>
              </w:rPr>
            </w:rPrChange>
          </w:rPr>
          <w:drawing>
            <wp:inline distT="0" distB="0" distL="0" distR="0" wp14:anchorId="63FF5437" wp14:editId="554EA8A2">
              <wp:extent cx="4359600" cy="954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nuscript.pdf"/>
                      <pic:cNvPicPr/>
                    </pic:nvPicPr>
                    <pic:blipFill>
                      <a:blip r:embed="rId12"/>
                      <a:stretch>
                        <a:fillRect/>
                      </a:stretch>
                    </pic:blipFill>
                    <pic:spPr>
                      <a:xfrm>
                        <a:off x="0" y="0"/>
                        <a:ext cx="4359600" cy="954000"/>
                      </a:xfrm>
                      <a:prstGeom prst="rect">
                        <a:avLst/>
                      </a:prstGeom>
                    </pic:spPr>
                  </pic:pic>
                </a:graphicData>
              </a:graphic>
            </wp:inline>
          </w:drawing>
        </w:r>
      </w:ins>
    </w:p>
    <w:p w14:paraId="6E013CA1" w14:textId="77777777" w:rsidR="005504E4" w:rsidRPr="00AC1342" w:rsidRDefault="005504E4">
      <w:pPr>
        <w:jc w:val="both"/>
        <w:rPr>
          <w:ins w:id="2503" w:author="Author" w:date="2018-06-28T07:55:00Z"/>
          <w:rFonts w:asciiTheme="minorHAnsi" w:hAnsiTheme="minorHAnsi" w:cstheme="minorHAnsi"/>
          <w:b/>
          <w:rPrChange w:id="2504" w:author="Author" w:date="2018-06-28T15:41:00Z">
            <w:rPr>
              <w:ins w:id="2505" w:author="Author" w:date="2018-06-28T07:55:00Z"/>
              <w:b/>
            </w:rPr>
          </w:rPrChange>
        </w:rPr>
        <w:pPrChange w:id="2506" w:author="Author" w:date="2018-06-28T15:44:00Z">
          <w:pPr/>
        </w:pPrChange>
      </w:pPr>
    </w:p>
    <w:p w14:paraId="407FE07A" w14:textId="4A828236" w:rsidR="005504E4" w:rsidRPr="00AC1342" w:rsidRDefault="005504E4">
      <w:pPr>
        <w:jc w:val="both"/>
        <w:rPr>
          <w:ins w:id="2507" w:author="Author" w:date="2018-06-28T07:55:00Z"/>
          <w:rFonts w:asciiTheme="minorHAnsi" w:hAnsiTheme="minorHAnsi" w:cstheme="minorHAnsi"/>
          <w:b/>
          <w:color w:val="808080" w:themeColor="background1" w:themeShade="80"/>
          <w:rPrChange w:id="2508" w:author="Author" w:date="2018-06-28T15:41:00Z">
            <w:rPr>
              <w:ins w:id="2509" w:author="Author" w:date="2018-06-28T07:55:00Z"/>
              <w:rFonts w:cstheme="minorHAnsi"/>
              <w:b/>
              <w:color w:val="808080" w:themeColor="background1" w:themeShade="80"/>
            </w:rPr>
          </w:rPrChange>
        </w:rPr>
        <w:pPrChange w:id="2510" w:author="Author" w:date="2018-06-28T15:44:00Z">
          <w:pPr/>
        </w:pPrChange>
      </w:pPr>
      <w:ins w:id="2511" w:author="Author" w:date="2018-06-28T07:55:00Z">
        <w:r w:rsidRPr="00AC1342">
          <w:rPr>
            <w:rFonts w:asciiTheme="minorHAnsi" w:hAnsiTheme="minorHAnsi" w:cstheme="minorHAnsi"/>
            <w:b/>
            <w:rPrChange w:id="2512" w:author="Author" w:date="2018-06-28T15:41:00Z">
              <w:rPr>
                <w:b/>
              </w:rPr>
            </w:rPrChange>
          </w:rPr>
          <w:t xml:space="preserve">Figure 2. </w:t>
        </w:r>
        <w:r w:rsidRPr="00AC1342">
          <w:rPr>
            <w:rFonts w:asciiTheme="minorHAnsi" w:hAnsiTheme="minorHAnsi" w:cstheme="minorHAnsi"/>
            <w:rPrChange w:id="2513" w:author="Author" w:date="2018-06-28T15:41:00Z">
              <w:rPr/>
            </w:rPrChange>
          </w:rPr>
          <w:t xml:space="preserve">PHWE of </w:t>
        </w:r>
        <w:r w:rsidRPr="00AC1342">
          <w:rPr>
            <w:rFonts w:asciiTheme="minorHAnsi" w:hAnsiTheme="minorHAnsi" w:cstheme="minorHAnsi"/>
            <w:i/>
            <w:rPrChange w:id="2514" w:author="Author" w:date="2018-06-28T15:41:00Z">
              <w:rPr>
                <w:i/>
              </w:rPr>
            </w:rPrChange>
          </w:rPr>
          <w:t>Correa reflexa.</w:t>
        </w:r>
        <w:r w:rsidRPr="00AC1342">
          <w:rPr>
            <w:rFonts w:asciiTheme="minorHAnsi" w:hAnsiTheme="minorHAnsi" w:cstheme="minorHAnsi"/>
            <w:vertAlign w:val="superscript"/>
            <w:rPrChange w:id="2515" w:author="Author" w:date="2018-06-28T15:41:00Z">
              <w:rPr>
                <w:vertAlign w:val="superscript"/>
              </w:rPr>
            </w:rPrChange>
          </w:rPr>
          <w:t>1</w:t>
        </w:r>
        <w:del w:id="2516" w:author="Author" w:date="2018-06-28T13:54:00Z">
          <w:r w:rsidRPr="00AC1342" w:rsidDel="00121351">
            <w:rPr>
              <w:rFonts w:asciiTheme="minorHAnsi" w:hAnsiTheme="minorHAnsi" w:cstheme="minorHAnsi"/>
              <w:vertAlign w:val="superscript"/>
              <w:rPrChange w:id="2517" w:author="Author" w:date="2018-06-28T15:41:00Z">
                <w:rPr>
                  <w:vertAlign w:val="superscript"/>
                </w:rPr>
              </w:rPrChange>
            </w:rPr>
            <w:delText>0</w:delText>
          </w:r>
        </w:del>
      </w:ins>
      <w:ins w:id="2518" w:author="Author" w:date="2018-06-28T13:54:00Z">
        <w:r w:rsidR="00121351" w:rsidRPr="00AC1342">
          <w:rPr>
            <w:rFonts w:asciiTheme="minorHAnsi" w:hAnsiTheme="minorHAnsi" w:cstheme="minorHAnsi"/>
            <w:vertAlign w:val="superscript"/>
            <w:rPrChange w:id="2519" w:author="Author" w:date="2018-06-28T15:41:00Z">
              <w:rPr>
                <w:vertAlign w:val="superscript"/>
              </w:rPr>
            </w:rPrChange>
          </w:rPr>
          <w:t>1</w:t>
        </w:r>
      </w:ins>
    </w:p>
    <w:p w14:paraId="04D3890F" w14:textId="77777777" w:rsidR="005504E4" w:rsidRPr="00AC1342" w:rsidRDefault="005504E4">
      <w:pPr>
        <w:jc w:val="both"/>
        <w:rPr>
          <w:ins w:id="2520" w:author="Author" w:date="2018-06-28T07:55:00Z"/>
          <w:rFonts w:asciiTheme="minorHAnsi" w:hAnsiTheme="minorHAnsi" w:cstheme="minorHAnsi"/>
          <w:color w:val="808080" w:themeColor="background1" w:themeShade="80"/>
          <w:rPrChange w:id="2521" w:author="Author" w:date="2018-06-28T15:41:00Z">
            <w:rPr>
              <w:ins w:id="2522" w:author="Author" w:date="2018-06-28T07:55:00Z"/>
              <w:rFonts w:cstheme="minorHAnsi"/>
              <w:color w:val="808080" w:themeColor="background1" w:themeShade="80"/>
            </w:rPr>
          </w:rPrChange>
        </w:rPr>
        <w:pPrChange w:id="2523" w:author="Author" w:date="2018-06-28T15:44:00Z">
          <w:pPr/>
        </w:pPrChange>
      </w:pPr>
    </w:p>
    <w:p w14:paraId="423DA4AB" w14:textId="77777777" w:rsidR="005504E4" w:rsidRPr="00AC1342" w:rsidRDefault="005504E4">
      <w:pPr>
        <w:jc w:val="both"/>
        <w:rPr>
          <w:ins w:id="2524" w:author="Author" w:date="2018-06-28T07:55:00Z"/>
          <w:rFonts w:asciiTheme="minorHAnsi" w:hAnsiTheme="minorHAnsi" w:cstheme="minorHAnsi"/>
          <w:color w:val="808080" w:themeColor="background1" w:themeShade="80"/>
          <w:rPrChange w:id="2525" w:author="Author" w:date="2018-06-28T15:41:00Z">
            <w:rPr>
              <w:ins w:id="2526" w:author="Author" w:date="2018-06-28T07:55:00Z"/>
              <w:rFonts w:cstheme="minorHAnsi"/>
              <w:color w:val="808080" w:themeColor="background1" w:themeShade="80"/>
            </w:rPr>
          </w:rPrChange>
        </w:rPr>
        <w:pPrChange w:id="2527" w:author="Author" w:date="2018-06-28T15:44:00Z">
          <w:pPr/>
        </w:pPrChange>
      </w:pPr>
    </w:p>
    <w:p w14:paraId="51E31201" w14:textId="77777777" w:rsidR="005504E4" w:rsidRPr="00AC1342" w:rsidRDefault="005504E4">
      <w:pPr>
        <w:jc w:val="both"/>
        <w:rPr>
          <w:ins w:id="2528" w:author="Author" w:date="2018-06-28T07:55:00Z"/>
          <w:rFonts w:asciiTheme="minorHAnsi" w:hAnsiTheme="minorHAnsi" w:cstheme="minorHAnsi"/>
          <w:color w:val="808080" w:themeColor="background1" w:themeShade="80"/>
          <w:rPrChange w:id="2529" w:author="Author" w:date="2018-06-28T15:41:00Z">
            <w:rPr>
              <w:ins w:id="2530" w:author="Author" w:date="2018-06-28T07:55:00Z"/>
              <w:rFonts w:cstheme="minorHAnsi"/>
              <w:color w:val="808080" w:themeColor="background1" w:themeShade="80"/>
            </w:rPr>
          </w:rPrChange>
        </w:rPr>
        <w:pPrChange w:id="2531" w:author="Author" w:date="2018-06-28T15:44:00Z">
          <w:pPr/>
        </w:pPrChange>
      </w:pPr>
      <w:ins w:id="2532" w:author="Author" w:date="2018-06-28T07:55:00Z">
        <w:r w:rsidRPr="00AC1342">
          <w:rPr>
            <w:rFonts w:asciiTheme="minorHAnsi" w:hAnsiTheme="minorHAnsi" w:cstheme="minorHAnsi"/>
            <w:noProof/>
            <w:lang w:eastAsia="en-AU"/>
            <w:rPrChange w:id="2533" w:author="Author" w:date="2018-06-28T15:41:00Z">
              <w:rPr>
                <w:noProof/>
                <w:lang w:eastAsia="en-AU"/>
              </w:rPr>
            </w:rPrChange>
          </w:rPr>
          <w:lastRenderedPageBreak/>
          <w:drawing>
            <wp:inline distT="0" distB="0" distL="0" distR="0" wp14:anchorId="45A822D9" wp14:editId="5E4DAA0F">
              <wp:extent cx="827405" cy="215963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3" cstate="print">
                        <a:extLst>
                          <a:ext uri="{28A0092B-C50C-407E-A947-70E740481C1C}">
                            <a14:useLocalDpi xmlns:a14="http://schemas.microsoft.com/office/drawing/2010/main" val="0"/>
                          </a:ext>
                        </a:extLst>
                      </a:blip>
                      <a:srcRect l="25736" t="7573" r="27021"/>
                      <a:stretch/>
                    </pic:blipFill>
                    <pic:spPr bwMode="auto">
                      <a:xfrm>
                        <a:off x="0" y="0"/>
                        <a:ext cx="827405" cy="2159635"/>
                      </a:xfrm>
                      <a:prstGeom prst="rect">
                        <a:avLst/>
                      </a:prstGeom>
                      <a:ln>
                        <a:noFill/>
                      </a:ln>
                      <a:extLst>
                        <a:ext uri="{53640926-AAD7-44D8-BBD7-CCE9431645EC}">
                          <a14:shadowObscured xmlns:a14="http://schemas.microsoft.com/office/drawing/2010/main"/>
                        </a:ext>
                      </a:extLst>
                    </pic:spPr>
                  </pic:pic>
                </a:graphicData>
              </a:graphic>
            </wp:inline>
          </w:drawing>
        </w:r>
      </w:ins>
    </w:p>
    <w:p w14:paraId="0F36A10F" w14:textId="77777777" w:rsidR="005504E4" w:rsidRPr="00AC1342" w:rsidRDefault="005504E4">
      <w:pPr>
        <w:jc w:val="both"/>
        <w:rPr>
          <w:ins w:id="2534" w:author="Author" w:date="2018-06-28T07:55:00Z"/>
          <w:rFonts w:asciiTheme="minorHAnsi" w:hAnsiTheme="minorHAnsi" w:cstheme="minorHAnsi"/>
          <w:color w:val="808080" w:themeColor="background1" w:themeShade="80"/>
          <w:rPrChange w:id="2535" w:author="Author" w:date="2018-06-28T15:41:00Z">
            <w:rPr>
              <w:ins w:id="2536" w:author="Author" w:date="2018-06-28T07:55:00Z"/>
              <w:rFonts w:cstheme="minorHAnsi"/>
              <w:color w:val="808080" w:themeColor="background1" w:themeShade="80"/>
            </w:rPr>
          </w:rPrChange>
        </w:rPr>
        <w:pPrChange w:id="2537" w:author="Author" w:date="2018-06-28T15:44:00Z">
          <w:pPr/>
        </w:pPrChange>
      </w:pPr>
    </w:p>
    <w:p w14:paraId="3DCD771E" w14:textId="77777777" w:rsidR="005504E4" w:rsidRPr="00AC1342" w:rsidRDefault="005504E4">
      <w:pPr>
        <w:jc w:val="both"/>
        <w:rPr>
          <w:ins w:id="2538" w:author="Author" w:date="2018-06-28T07:55:00Z"/>
          <w:rFonts w:asciiTheme="minorHAnsi" w:hAnsiTheme="minorHAnsi" w:cstheme="minorHAnsi"/>
          <w:b/>
          <w:rPrChange w:id="2539" w:author="Author" w:date="2018-06-28T15:41:00Z">
            <w:rPr>
              <w:ins w:id="2540" w:author="Author" w:date="2018-06-28T07:55:00Z"/>
              <w:b/>
            </w:rPr>
          </w:rPrChange>
        </w:rPr>
        <w:pPrChange w:id="2541" w:author="Author" w:date="2018-06-28T15:44:00Z">
          <w:pPr/>
        </w:pPrChange>
      </w:pPr>
      <w:ins w:id="2542" w:author="Author" w:date="2018-06-28T07:55:00Z">
        <w:r w:rsidRPr="00AC1342">
          <w:rPr>
            <w:rFonts w:asciiTheme="minorHAnsi" w:hAnsiTheme="minorHAnsi" w:cstheme="minorHAnsi"/>
            <w:b/>
            <w:rPrChange w:id="2543" w:author="Author" w:date="2018-06-28T15:41:00Z">
              <w:rPr>
                <w:b/>
              </w:rPr>
            </w:rPrChange>
          </w:rPr>
          <w:t>Figure 3. A representative TLC plate prepared by a student.</w:t>
        </w:r>
        <w:r w:rsidRPr="00AC1342">
          <w:rPr>
            <w:rFonts w:asciiTheme="minorHAnsi" w:hAnsiTheme="minorHAnsi" w:cstheme="minorHAnsi"/>
            <w:rPrChange w:id="2544" w:author="Author" w:date="2018-06-28T15:41:00Z">
              <w:rPr/>
            </w:rPrChange>
          </w:rPr>
          <w:t xml:space="preserve"> (10% acetone/ cyclohexane elution). Lane 1 (E): eugenol standard; lane 2 (crude): crude clove extract; lane 3 (A): acetyleugenol standard).</w:t>
        </w:r>
      </w:ins>
    </w:p>
    <w:p w14:paraId="0E5F9C5C" w14:textId="77777777" w:rsidR="005504E4" w:rsidRPr="00AC1342" w:rsidRDefault="005504E4">
      <w:pPr>
        <w:jc w:val="both"/>
        <w:rPr>
          <w:ins w:id="2545" w:author="Author" w:date="2018-06-28T07:55:00Z"/>
          <w:rFonts w:asciiTheme="minorHAnsi" w:hAnsiTheme="minorHAnsi" w:cstheme="minorHAnsi"/>
          <w:b/>
          <w:rPrChange w:id="2546" w:author="Author" w:date="2018-06-28T15:41:00Z">
            <w:rPr>
              <w:ins w:id="2547" w:author="Author" w:date="2018-06-28T07:55:00Z"/>
              <w:b/>
            </w:rPr>
          </w:rPrChange>
        </w:rPr>
        <w:pPrChange w:id="2548" w:author="Author" w:date="2018-06-28T15:44:00Z">
          <w:pPr/>
        </w:pPrChange>
      </w:pPr>
    </w:p>
    <w:p w14:paraId="04FE1C77" w14:textId="77777777" w:rsidR="005504E4" w:rsidRPr="00AC1342" w:rsidRDefault="005504E4">
      <w:pPr>
        <w:jc w:val="both"/>
        <w:rPr>
          <w:ins w:id="2549" w:author="Author" w:date="2018-06-28T07:55:00Z"/>
          <w:rFonts w:asciiTheme="minorHAnsi" w:hAnsiTheme="minorHAnsi" w:cstheme="minorHAnsi"/>
          <w:rPrChange w:id="2550" w:author="Author" w:date="2018-06-28T15:41:00Z">
            <w:rPr>
              <w:ins w:id="2551" w:author="Author" w:date="2018-06-28T07:55:00Z"/>
            </w:rPr>
          </w:rPrChange>
        </w:rPr>
        <w:pPrChange w:id="2552" w:author="Author" w:date="2018-06-28T15:44:00Z">
          <w:pPr/>
        </w:pPrChange>
      </w:pPr>
      <w:ins w:id="2553" w:author="Author" w:date="2018-06-28T07:55:00Z">
        <w:r w:rsidRPr="00AC1342">
          <w:rPr>
            <w:rFonts w:asciiTheme="minorHAnsi" w:hAnsiTheme="minorHAnsi" w:cstheme="minorHAnsi"/>
            <w:b/>
            <w:rPrChange w:id="2554" w:author="Author" w:date="2018-06-28T15:41:00Z">
              <w:rPr>
                <w:b/>
              </w:rPr>
            </w:rPrChange>
          </w:rPr>
          <w:t xml:space="preserve">Table 1. </w:t>
        </w:r>
        <w:r w:rsidRPr="00AC1342">
          <w:rPr>
            <w:rFonts w:asciiTheme="minorHAnsi" w:hAnsiTheme="minorHAnsi" w:cstheme="minorHAnsi"/>
            <w:rPrChange w:id="2555" w:author="Author" w:date="2018-06-28T15:41:00Z">
              <w:rPr/>
            </w:rPrChange>
          </w:rPr>
          <w:t>Table of retention factors outlining the effect of eluent composition on R</w:t>
        </w:r>
        <w:r w:rsidRPr="00AC1342">
          <w:rPr>
            <w:rFonts w:asciiTheme="minorHAnsi" w:hAnsiTheme="minorHAnsi" w:cstheme="minorHAnsi"/>
            <w:i/>
            <w:vertAlign w:val="subscript"/>
            <w:rPrChange w:id="2556" w:author="Author" w:date="2018-06-28T15:41:00Z">
              <w:rPr>
                <w:i/>
                <w:vertAlign w:val="subscript"/>
              </w:rPr>
            </w:rPrChange>
          </w:rPr>
          <w:t>f</w:t>
        </w:r>
        <w:r w:rsidRPr="00AC1342">
          <w:rPr>
            <w:rFonts w:asciiTheme="minorHAnsi" w:hAnsiTheme="minorHAnsi" w:cstheme="minorHAnsi"/>
            <w:rPrChange w:id="2557" w:author="Author" w:date="2018-06-28T15:41:00Z">
              <w:rPr/>
            </w:rPrChange>
          </w:rPr>
          <w:t xml:space="preserve">. </w:t>
        </w:r>
      </w:ins>
    </w:p>
    <w:p w14:paraId="2396A6B2" w14:textId="77777777" w:rsidR="005504E4" w:rsidRPr="00AC1342" w:rsidRDefault="005504E4">
      <w:pPr>
        <w:jc w:val="both"/>
        <w:rPr>
          <w:ins w:id="2558" w:author="Author" w:date="2018-06-28T07:55:00Z"/>
          <w:rFonts w:asciiTheme="minorHAnsi" w:hAnsiTheme="minorHAnsi" w:cstheme="minorHAnsi"/>
          <w:b/>
          <w:rPrChange w:id="2559" w:author="Author" w:date="2018-06-28T15:41:00Z">
            <w:rPr>
              <w:ins w:id="2560" w:author="Author" w:date="2018-06-28T07:55:00Z"/>
              <w:b/>
            </w:rPr>
          </w:rPrChange>
        </w:rPr>
        <w:pPrChange w:id="2561" w:author="Author" w:date="2018-06-28T15:44:00Z">
          <w:pPr/>
        </w:pPrChange>
      </w:pPr>
    </w:p>
    <w:tbl>
      <w:tblPr>
        <w:tblW w:w="9087" w:type="dxa"/>
        <w:tblInd w:w="93" w:type="dxa"/>
        <w:tblLayout w:type="fixed"/>
        <w:tblLook w:val="04A0" w:firstRow="1" w:lastRow="0" w:firstColumn="1" w:lastColumn="0" w:noHBand="0" w:noVBand="1"/>
      </w:tblPr>
      <w:tblGrid>
        <w:gridCol w:w="1575"/>
        <w:gridCol w:w="1559"/>
        <w:gridCol w:w="1134"/>
        <w:gridCol w:w="1276"/>
        <w:gridCol w:w="1134"/>
        <w:gridCol w:w="992"/>
        <w:gridCol w:w="1417"/>
      </w:tblGrid>
      <w:tr w:rsidR="005504E4" w:rsidRPr="00AC1342" w14:paraId="70F8AC26" w14:textId="77777777" w:rsidTr="00FF49B8">
        <w:trPr>
          <w:trHeight w:val="1440"/>
          <w:ins w:id="2562" w:author="Author" w:date="2018-06-28T07:55:00Z"/>
        </w:trPr>
        <w:tc>
          <w:tcPr>
            <w:tcW w:w="1575" w:type="dxa"/>
            <w:tcBorders>
              <w:top w:val="single" w:sz="4" w:space="0" w:color="auto"/>
              <w:left w:val="nil"/>
              <w:bottom w:val="single" w:sz="4" w:space="0" w:color="auto"/>
              <w:right w:val="nil"/>
            </w:tcBorders>
            <w:shd w:val="clear" w:color="000000" w:fill="auto"/>
            <w:vAlign w:val="center"/>
            <w:hideMark/>
          </w:tcPr>
          <w:p w14:paraId="6585CD9C" w14:textId="77777777" w:rsidR="005504E4" w:rsidRPr="00AC1342" w:rsidRDefault="005504E4" w:rsidP="00FF49B8">
            <w:pPr>
              <w:jc w:val="center"/>
              <w:rPr>
                <w:ins w:id="2563" w:author="Author" w:date="2018-06-28T07:55:00Z"/>
                <w:rFonts w:asciiTheme="minorHAnsi" w:hAnsiTheme="minorHAnsi" w:cstheme="minorHAnsi"/>
                <w:b/>
                <w:bCs/>
                <w:color w:val="000000" w:themeColor="text1"/>
                <w:lang w:eastAsia="en-AU"/>
                <w:rPrChange w:id="2564" w:author="Author" w:date="2018-06-28T15:41:00Z">
                  <w:rPr>
                    <w:ins w:id="2565" w:author="Author" w:date="2018-06-28T07:55:00Z"/>
                    <w:b/>
                    <w:bCs/>
                    <w:color w:val="000000" w:themeColor="text1"/>
                    <w:lang w:eastAsia="en-AU"/>
                  </w:rPr>
                </w:rPrChange>
              </w:rPr>
            </w:pPr>
            <w:ins w:id="2566" w:author="Author" w:date="2018-06-28T07:55:00Z">
              <w:r w:rsidRPr="00AC1342">
                <w:rPr>
                  <w:rFonts w:asciiTheme="minorHAnsi" w:hAnsiTheme="minorHAnsi" w:cstheme="minorHAnsi"/>
                  <w:b/>
                  <w:bCs/>
                  <w:color w:val="000000" w:themeColor="text1"/>
                  <w:lang w:eastAsia="en-AU"/>
                  <w:rPrChange w:id="2567" w:author="Author" w:date="2018-06-28T15:41:00Z">
                    <w:rPr>
                      <w:b/>
                      <w:bCs/>
                      <w:color w:val="000000" w:themeColor="text1"/>
                      <w:lang w:eastAsia="en-AU"/>
                    </w:rPr>
                  </w:rPrChange>
                </w:rPr>
                <w:t>acetone/ cyclohexane</w:t>
              </w:r>
            </w:ins>
          </w:p>
          <w:p w14:paraId="592DB66F" w14:textId="77777777" w:rsidR="005504E4" w:rsidRPr="00AC1342" w:rsidRDefault="005504E4" w:rsidP="00FF49B8">
            <w:pPr>
              <w:jc w:val="center"/>
              <w:rPr>
                <w:ins w:id="2568" w:author="Author" w:date="2018-06-28T07:55:00Z"/>
                <w:rFonts w:asciiTheme="minorHAnsi" w:hAnsiTheme="minorHAnsi" w:cstheme="minorHAnsi"/>
                <w:b/>
                <w:bCs/>
                <w:color w:val="000000" w:themeColor="text1"/>
                <w:lang w:eastAsia="en-AU"/>
                <w:rPrChange w:id="2569" w:author="Author" w:date="2018-06-28T15:41:00Z">
                  <w:rPr>
                    <w:ins w:id="2570" w:author="Author" w:date="2018-06-28T07:55:00Z"/>
                    <w:b/>
                    <w:bCs/>
                    <w:color w:val="000000" w:themeColor="text1"/>
                    <w:lang w:eastAsia="en-AU"/>
                  </w:rPr>
                </w:rPrChange>
              </w:rPr>
            </w:pPr>
            <w:ins w:id="2571" w:author="Author" w:date="2018-06-28T07:55:00Z">
              <w:r w:rsidRPr="00AC1342">
                <w:rPr>
                  <w:rFonts w:asciiTheme="minorHAnsi" w:hAnsiTheme="minorHAnsi" w:cstheme="minorHAnsi"/>
                  <w:b/>
                  <w:bCs/>
                  <w:color w:val="000000" w:themeColor="text1"/>
                  <w:lang w:eastAsia="en-AU"/>
                  <w:rPrChange w:id="2572" w:author="Author" w:date="2018-06-28T15:41:00Z">
                    <w:rPr>
                      <w:b/>
                      <w:bCs/>
                      <w:color w:val="000000" w:themeColor="text1"/>
                      <w:lang w:eastAsia="en-AU"/>
                    </w:rPr>
                  </w:rPrChange>
                </w:rPr>
                <w:t>(%v/v)</w:t>
              </w:r>
            </w:ins>
          </w:p>
        </w:tc>
        <w:tc>
          <w:tcPr>
            <w:tcW w:w="1559" w:type="dxa"/>
            <w:tcBorders>
              <w:top w:val="single" w:sz="4" w:space="0" w:color="auto"/>
              <w:left w:val="nil"/>
              <w:bottom w:val="single" w:sz="4" w:space="0" w:color="auto"/>
              <w:right w:val="nil"/>
            </w:tcBorders>
            <w:shd w:val="clear" w:color="000000" w:fill="auto"/>
            <w:vAlign w:val="center"/>
            <w:hideMark/>
          </w:tcPr>
          <w:p w14:paraId="49BC9538" w14:textId="77777777" w:rsidR="005504E4" w:rsidRPr="00AC1342" w:rsidRDefault="005504E4" w:rsidP="00FF49B8">
            <w:pPr>
              <w:jc w:val="center"/>
              <w:rPr>
                <w:ins w:id="2573" w:author="Author" w:date="2018-06-28T07:55:00Z"/>
                <w:rFonts w:asciiTheme="minorHAnsi" w:hAnsiTheme="minorHAnsi" w:cstheme="minorHAnsi"/>
                <w:b/>
                <w:bCs/>
                <w:color w:val="000000" w:themeColor="text1"/>
                <w:lang w:eastAsia="en-AU"/>
                <w:rPrChange w:id="2574" w:author="Author" w:date="2018-06-28T15:41:00Z">
                  <w:rPr>
                    <w:ins w:id="2575" w:author="Author" w:date="2018-06-28T07:55:00Z"/>
                    <w:b/>
                    <w:bCs/>
                    <w:color w:val="000000" w:themeColor="text1"/>
                    <w:lang w:eastAsia="en-AU"/>
                  </w:rPr>
                </w:rPrChange>
              </w:rPr>
            </w:pPr>
            <w:ins w:id="2576" w:author="Author" w:date="2018-06-28T07:55:00Z">
              <w:r w:rsidRPr="00AC1342">
                <w:rPr>
                  <w:rFonts w:asciiTheme="minorHAnsi" w:hAnsiTheme="minorHAnsi" w:cstheme="minorHAnsi"/>
                  <w:b/>
                  <w:bCs/>
                  <w:color w:val="000000" w:themeColor="text1"/>
                  <w:lang w:eastAsia="en-AU"/>
                  <w:rPrChange w:id="2577" w:author="Author" w:date="2018-06-28T15:41:00Z">
                    <w:rPr>
                      <w:b/>
                      <w:bCs/>
                      <w:color w:val="000000" w:themeColor="text1"/>
                      <w:lang w:eastAsia="en-AU"/>
                    </w:rPr>
                  </w:rPrChange>
                </w:rPr>
                <w:t xml:space="preserve">mean acetyl-eugenol </w:t>
              </w:r>
              <w:proofErr w:type="spellStart"/>
              <w:r w:rsidRPr="00AC1342">
                <w:rPr>
                  <w:rFonts w:asciiTheme="minorHAnsi" w:hAnsiTheme="minorHAnsi" w:cstheme="minorHAnsi"/>
                  <w:b/>
                  <w:bCs/>
                  <w:color w:val="000000" w:themeColor="text1"/>
                  <w:lang w:eastAsia="en-AU"/>
                  <w:rPrChange w:id="2578" w:author="Author" w:date="2018-06-28T15:41:00Z">
                    <w:rPr>
                      <w:b/>
                      <w:bCs/>
                      <w:color w:val="000000" w:themeColor="text1"/>
                      <w:lang w:eastAsia="en-AU"/>
                    </w:rPr>
                  </w:rPrChange>
                </w:rPr>
                <w:t>R</w:t>
              </w:r>
              <w:r w:rsidRPr="00AC1342">
                <w:rPr>
                  <w:rFonts w:asciiTheme="minorHAnsi" w:hAnsiTheme="minorHAnsi" w:cstheme="minorHAnsi"/>
                  <w:b/>
                  <w:bCs/>
                  <w:i/>
                  <w:color w:val="000000" w:themeColor="text1"/>
                  <w:vertAlign w:val="subscript"/>
                  <w:lang w:eastAsia="en-AU"/>
                  <w:rPrChange w:id="2579" w:author="Author" w:date="2018-06-28T15:41:00Z">
                    <w:rPr>
                      <w:b/>
                      <w:bCs/>
                      <w:i/>
                      <w:color w:val="000000" w:themeColor="text1"/>
                      <w:vertAlign w:val="subscript"/>
                      <w:lang w:eastAsia="en-AU"/>
                    </w:rPr>
                  </w:rPrChange>
                </w:rPr>
                <w:t>f</w:t>
              </w:r>
              <w:proofErr w:type="spellEnd"/>
            </w:ins>
          </w:p>
        </w:tc>
        <w:tc>
          <w:tcPr>
            <w:tcW w:w="1134" w:type="dxa"/>
            <w:tcBorders>
              <w:top w:val="single" w:sz="4" w:space="0" w:color="auto"/>
              <w:left w:val="nil"/>
              <w:bottom w:val="single" w:sz="4" w:space="0" w:color="auto"/>
              <w:right w:val="nil"/>
            </w:tcBorders>
            <w:shd w:val="clear" w:color="000000" w:fill="auto"/>
            <w:vAlign w:val="center"/>
            <w:hideMark/>
          </w:tcPr>
          <w:p w14:paraId="62B55777" w14:textId="7F48715D" w:rsidR="005504E4" w:rsidRPr="00AC1342" w:rsidRDefault="005504E4" w:rsidP="00FF49B8">
            <w:pPr>
              <w:jc w:val="center"/>
              <w:rPr>
                <w:ins w:id="2580" w:author="Author" w:date="2018-06-28T07:55:00Z"/>
                <w:rFonts w:asciiTheme="minorHAnsi" w:hAnsiTheme="minorHAnsi" w:cstheme="minorHAnsi"/>
                <w:b/>
                <w:bCs/>
                <w:color w:val="000000" w:themeColor="text1"/>
                <w:lang w:eastAsia="en-AU"/>
                <w:rPrChange w:id="2581" w:author="Author" w:date="2018-06-28T15:41:00Z">
                  <w:rPr>
                    <w:ins w:id="2582" w:author="Author" w:date="2018-06-28T07:55:00Z"/>
                    <w:b/>
                    <w:bCs/>
                    <w:color w:val="000000" w:themeColor="text1"/>
                    <w:lang w:eastAsia="en-AU"/>
                  </w:rPr>
                </w:rPrChange>
              </w:rPr>
            </w:pPr>
            <w:ins w:id="2583" w:author="Author" w:date="2018-06-28T07:55:00Z">
              <w:r w:rsidRPr="00AC1342">
                <w:rPr>
                  <w:rFonts w:asciiTheme="minorHAnsi" w:hAnsiTheme="minorHAnsi" w:cstheme="minorHAnsi"/>
                  <w:b/>
                  <w:bCs/>
                  <w:color w:val="000000" w:themeColor="text1"/>
                  <w:lang w:eastAsia="en-AU"/>
                  <w:rPrChange w:id="2584" w:author="Author" w:date="2018-06-28T15:41:00Z">
                    <w:rPr>
                      <w:b/>
                      <w:bCs/>
                      <w:color w:val="000000" w:themeColor="text1"/>
                      <w:lang w:eastAsia="en-AU"/>
                    </w:rPr>
                  </w:rPrChange>
                </w:rPr>
                <w:t xml:space="preserve">acetyl-eugenol </w:t>
              </w:r>
              <w:proofErr w:type="spellStart"/>
              <w:r w:rsidRPr="00AC1342">
                <w:rPr>
                  <w:rFonts w:asciiTheme="minorHAnsi" w:hAnsiTheme="minorHAnsi" w:cstheme="minorHAnsi"/>
                  <w:b/>
                  <w:bCs/>
                  <w:color w:val="000000" w:themeColor="text1"/>
                  <w:lang w:eastAsia="en-AU"/>
                  <w:rPrChange w:id="2585" w:author="Author" w:date="2018-06-28T15:41:00Z">
                    <w:rPr>
                      <w:b/>
                      <w:bCs/>
                      <w:color w:val="000000" w:themeColor="text1"/>
                      <w:lang w:eastAsia="en-AU"/>
                    </w:rPr>
                  </w:rPrChange>
                </w:rPr>
                <w:t>R</w:t>
              </w:r>
              <w:r w:rsidRPr="00AC1342">
                <w:rPr>
                  <w:rFonts w:asciiTheme="minorHAnsi" w:hAnsiTheme="minorHAnsi" w:cstheme="minorHAnsi"/>
                  <w:b/>
                  <w:bCs/>
                  <w:i/>
                  <w:color w:val="000000" w:themeColor="text1"/>
                  <w:vertAlign w:val="subscript"/>
                  <w:lang w:eastAsia="en-AU"/>
                  <w:rPrChange w:id="2586" w:author="Author" w:date="2018-06-28T15:41:00Z">
                    <w:rPr>
                      <w:b/>
                      <w:bCs/>
                      <w:i/>
                      <w:color w:val="000000" w:themeColor="text1"/>
                      <w:vertAlign w:val="subscript"/>
                      <w:lang w:eastAsia="en-AU"/>
                    </w:rPr>
                  </w:rPrChange>
                </w:rPr>
                <w:t>f</w:t>
              </w:r>
              <w:proofErr w:type="spellEnd"/>
              <w:r w:rsidRPr="00AC1342">
                <w:rPr>
                  <w:rFonts w:asciiTheme="minorHAnsi" w:hAnsiTheme="minorHAnsi" w:cstheme="minorHAnsi"/>
                  <w:b/>
                  <w:bCs/>
                  <w:color w:val="000000" w:themeColor="text1"/>
                  <w:lang w:eastAsia="en-AU"/>
                  <w:rPrChange w:id="2587" w:author="Author" w:date="2018-06-28T15:41:00Z">
                    <w:rPr>
                      <w:b/>
                      <w:bCs/>
                      <w:color w:val="000000" w:themeColor="text1"/>
                      <w:lang w:eastAsia="en-AU"/>
                    </w:rPr>
                  </w:rPrChange>
                </w:rPr>
                <w:t xml:space="preserve"> (</w:t>
              </w:r>
            </w:ins>
            <w:ins w:id="2588" w:author="Author" w:date="2018-06-28T15:41:00Z">
              <w:r w:rsidR="00AC1342" w:rsidRPr="009E73A7">
                <w:rPr>
                  <w:rFonts w:ascii="Symbol" w:hAnsi="Symbol" w:cstheme="minorHAnsi"/>
                  <w:b/>
                  <w:bCs/>
                  <w:color w:val="000000" w:themeColor="text1"/>
                  <w:lang w:eastAsia="en-AU"/>
                </w:rPr>
                <w:t></w:t>
              </w:r>
            </w:ins>
            <w:ins w:id="2589" w:author="Author" w:date="2018-06-28T07:55:00Z">
              <w:del w:id="2590" w:author="Author" w:date="2018-06-28T15:41:00Z">
                <w:r w:rsidRPr="00AC1342" w:rsidDel="00AC1342">
                  <w:rPr>
                    <w:rFonts w:asciiTheme="minorHAnsi" w:hAnsiTheme="minorHAnsi" w:cstheme="minorHAnsi"/>
                    <w:b/>
                    <w:bCs/>
                    <w:color w:val="000000" w:themeColor="text1"/>
                    <w:lang w:eastAsia="en-AU"/>
                    <w:rPrChange w:id="2591" w:author="Author" w:date="2018-06-28T15:41:00Z">
                      <w:rPr>
                        <w:rFonts w:ascii="Symbol" w:hAnsi="Symbol"/>
                        <w:b/>
                        <w:bCs/>
                        <w:color w:val="000000" w:themeColor="text1"/>
                        <w:lang w:eastAsia="en-AU"/>
                      </w:rPr>
                    </w:rPrChange>
                  </w:rPr>
                  <w:delText></w:delText>
                </w:r>
              </w:del>
              <w:r w:rsidRPr="00AC1342">
                <w:rPr>
                  <w:rFonts w:asciiTheme="minorHAnsi" w:hAnsiTheme="minorHAnsi" w:cstheme="minorHAnsi"/>
                  <w:b/>
                  <w:bCs/>
                  <w:color w:val="000000" w:themeColor="text1"/>
                  <w:lang w:eastAsia="en-AU"/>
                  <w:rPrChange w:id="2592" w:author="Author" w:date="2018-06-28T15:41:00Z">
                    <w:rPr>
                      <w:b/>
                      <w:bCs/>
                      <w:color w:val="000000" w:themeColor="text1"/>
                      <w:lang w:eastAsia="en-AU"/>
                    </w:rPr>
                  </w:rPrChange>
                </w:rPr>
                <w:t>)</w:t>
              </w:r>
            </w:ins>
          </w:p>
        </w:tc>
        <w:tc>
          <w:tcPr>
            <w:tcW w:w="1276" w:type="dxa"/>
            <w:tcBorders>
              <w:top w:val="single" w:sz="4" w:space="0" w:color="auto"/>
              <w:left w:val="nil"/>
              <w:bottom w:val="single" w:sz="4" w:space="0" w:color="auto"/>
              <w:right w:val="nil"/>
            </w:tcBorders>
            <w:shd w:val="clear" w:color="000000" w:fill="auto"/>
            <w:vAlign w:val="center"/>
            <w:hideMark/>
          </w:tcPr>
          <w:p w14:paraId="61E94D11" w14:textId="77777777" w:rsidR="005504E4" w:rsidRPr="00AC1342" w:rsidRDefault="005504E4" w:rsidP="00FF49B8">
            <w:pPr>
              <w:jc w:val="center"/>
              <w:rPr>
                <w:ins w:id="2593" w:author="Author" w:date="2018-06-28T07:55:00Z"/>
                <w:rFonts w:asciiTheme="minorHAnsi" w:hAnsiTheme="minorHAnsi" w:cstheme="minorHAnsi"/>
                <w:b/>
                <w:bCs/>
                <w:color w:val="000000" w:themeColor="text1"/>
                <w:lang w:eastAsia="en-AU"/>
                <w:rPrChange w:id="2594" w:author="Author" w:date="2018-06-28T15:41:00Z">
                  <w:rPr>
                    <w:ins w:id="2595" w:author="Author" w:date="2018-06-28T07:55:00Z"/>
                    <w:b/>
                    <w:bCs/>
                    <w:color w:val="000000" w:themeColor="text1"/>
                    <w:lang w:eastAsia="en-AU"/>
                  </w:rPr>
                </w:rPrChange>
              </w:rPr>
            </w:pPr>
            <w:ins w:id="2596" w:author="Author" w:date="2018-06-28T07:55:00Z">
              <w:r w:rsidRPr="00AC1342">
                <w:rPr>
                  <w:rFonts w:asciiTheme="minorHAnsi" w:hAnsiTheme="minorHAnsi" w:cstheme="minorHAnsi"/>
                  <w:b/>
                  <w:bCs/>
                  <w:color w:val="000000" w:themeColor="text1"/>
                  <w:lang w:eastAsia="en-AU"/>
                  <w:rPrChange w:id="2597" w:author="Author" w:date="2018-06-28T15:41:00Z">
                    <w:rPr>
                      <w:b/>
                      <w:bCs/>
                      <w:color w:val="000000" w:themeColor="text1"/>
                      <w:lang w:eastAsia="en-AU"/>
                    </w:rPr>
                  </w:rPrChange>
                </w:rPr>
                <w:t xml:space="preserve">mean eugenol </w:t>
              </w:r>
              <w:proofErr w:type="spellStart"/>
              <w:r w:rsidRPr="00AC1342">
                <w:rPr>
                  <w:rFonts w:asciiTheme="minorHAnsi" w:hAnsiTheme="minorHAnsi" w:cstheme="minorHAnsi"/>
                  <w:b/>
                  <w:bCs/>
                  <w:color w:val="000000" w:themeColor="text1"/>
                  <w:lang w:eastAsia="en-AU"/>
                  <w:rPrChange w:id="2598" w:author="Author" w:date="2018-06-28T15:41:00Z">
                    <w:rPr>
                      <w:b/>
                      <w:bCs/>
                      <w:color w:val="000000" w:themeColor="text1"/>
                      <w:lang w:eastAsia="en-AU"/>
                    </w:rPr>
                  </w:rPrChange>
                </w:rPr>
                <w:t>R</w:t>
              </w:r>
              <w:r w:rsidRPr="00AC1342">
                <w:rPr>
                  <w:rFonts w:asciiTheme="minorHAnsi" w:hAnsiTheme="minorHAnsi" w:cstheme="minorHAnsi"/>
                  <w:b/>
                  <w:bCs/>
                  <w:i/>
                  <w:color w:val="000000" w:themeColor="text1"/>
                  <w:vertAlign w:val="subscript"/>
                  <w:lang w:eastAsia="en-AU"/>
                  <w:rPrChange w:id="2599" w:author="Author" w:date="2018-06-28T15:41:00Z">
                    <w:rPr>
                      <w:b/>
                      <w:bCs/>
                      <w:i/>
                      <w:color w:val="000000" w:themeColor="text1"/>
                      <w:vertAlign w:val="subscript"/>
                      <w:lang w:eastAsia="en-AU"/>
                    </w:rPr>
                  </w:rPrChange>
                </w:rPr>
                <w:t>f</w:t>
              </w:r>
              <w:proofErr w:type="spellEnd"/>
            </w:ins>
          </w:p>
        </w:tc>
        <w:tc>
          <w:tcPr>
            <w:tcW w:w="1134" w:type="dxa"/>
            <w:tcBorders>
              <w:top w:val="single" w:sz="4" w:space="0" w:color="auto"/>
              <w:left w:val="nil"/>
              <w:bottom w:val="single" w:sz="4" w:space="0" w:color="auto"/>
              <w:right w:val="nil"/>
            </w:tcBorders>
            <w:shd w:val="clear" w:color="000000" w:fill="auto"/>
            <w:vAlign w:val="center"/>
            <w:hideMark/>
          </w:tcPr>
          <w:p w14:paraId="4E3E610A" w14:textId="480ECBD6" w:rsidR="005504E4" w:rsidRPr="00AC1342" w:rsidRDefault="005504E4" w:rsidP="00FF49B8">
            <w:pPr>
              <w:jc w:val="center"/>
              <w:rPr>
                <w:ins w:id="2600" w:author="Author" w:date="2018-06-28T07:55:00Z"/>
                <w:rFonts w:asciiTheme="minorHAnsi" w:hAnsiTheme="minorHAnsi" w:cstheme="minorHAnsi"/>
                <w:b/>
                <w:bCs/>
                <w:color w:val="000000" w:themeColor="text1"/>
                <w:lang w:eastAsia="en-AU"/>
                <w:rPrChange w:id="2601" w:author="Author" w:date="2018-06-28T15:41:00Z">
                  <w:rPr>
                    <w:ins w:id="2602" w:author="Author" w:date="2018-06-28T07:55:00Z"/>
                    <w:b/>
                    <w:bCs/>
                    <w:color w:val="000000" w:themeColor="text1"/>
                    <w:lang w:eastAsia="en-AU"/>
                  </w:rPr>
                </w:rPrChange>
              </w:rPr>
            </w:pPr>
            <w:ins w:id="2603" w:author="Author" w:date="2018-06-28T07:55:00Z">
              <w:r w:rsidRPr="00AC1342">
                <w:rPr>
                  <w:rFonts w:asciiTheme="minorHAnsi" w:hAnsiTheme="minorHAnsi" w:cstheme="minorHAnsi"/>
                  <w:b/>
                  <w:bCs/>
                  <w:color w:val="000000" w:themeColor="text1"/>
                  <w:lang w:eastAsia="en-AU"/>
                  <w:rPrChange w:id="2604" w:author="Author" w:date="2018-06-28T15:41:00Z">
                    <w:rPr>
                      <w:b/>
                      <w:bCs/>
                      <w:color w:val="000000" w:themeColor="text1"/>
                      <w:lang w:eastAsia="en-AU"/>
                    </w:rPr>
                  </w:rPrChange>
                </w:rPr>
                <w:t xml:space="preserve">eugenol </w:t>
              </w:r>
              <w:proofErr w:type="spellStart"/>
              <w:r w:rsidRPr="00AC1342">
                <w:rPr>
                  <w:rFonts w:asciiTheme="minorHAnsi" w:hAnsiTheme="minorHAnsi" w:cstheme="minorHAnsi"/>
                  <w:b/>
                  <w:bCs/>
                  <w:color w:val="000000" w:themeColor="text1"/>
                  <w:lang w:eastAsia="en-AU"/>
                  <w:rPrChange w:id="2605" w:author="Author" w:date="2018-06-28T15:41:00Z">
                    <w:rPr>
                      <w:b/>
                      <w:bCs/>
                      <w:color w:val="000000" w:themeColor="text1"/>
                      <w:lang w:eastAsia="en-AU"/>
                    </w:rPr>
                  </w:rPrChange>
                </w:rPr>
                <w:t>R</w:t>
              </w:r>
              <w:r w:rsidRPr="00AC1342">
                <w:rPr>
                  <w:rFonts w:asciiTheme="minorHAnsi" w:hAnsiTheme="minorHAnsi" w:cstheme="minorHAnsi"/>
                  <w:b/>
                  <w:bCs/>
                  <w:i/>
                  <w:color w:val="000000" w:themeColor="text1"/>
                  <w:vertAlign w:val="subscript"/>
                  <w:lang w:eastAsia="en-AU"/>
                  <w:rPrChange w:id="2606" w:author="Author" w:date="2018-06-28T15:41:00Z">
                    <w:rPr>
                      <w:b/>
                      <w:bCs/>
                      <w:i/>
                      <w:color w:val="000000" w:themeColor="text1"/>
                      <w:vertAlign w:val="subscript"/>
                      <w:lang w:eastAsia="en-AU"/>
                    </w:rPr>
                  </w:rPrChange>
                </w:rPr>
                <w:t>f</w:t>
              </w:r>
              <w:proofErr w:type="spellEnd"/>
              <w:r w:rsidRPr="00AC1342">
                <w:rPr>
                  <w:rFonts w:asciiTheme="minorHAnsi" w:hAnsiTheme="minorHAnsi" w:cstheme="minorHAnsi"/>
                  <w:b/>
                  <w:bCs/>
                  <w:color w:val="000000" w:themeColor="text1"/>
                  <w:lang w:eastAsia="en-AU"/>
                  <w:rPrChange w:id="2607" w:author="Author" w:date="2018-06-28T15:41:00Z">
                    <w:rPr>
                      <w:b/>
                      <w:bCs/>
                      <w:color w:val="000000" w:themeColor="text1"/>
                      <w:lang w:eastAsia="en-AU"/>
                    </w:rPr>
                  </w:rPrChange>
                </w:rPr>
                <w:t xml:space="preserve"> (</w:t>
              </w:r>
              <w:del w:id="2608" w:author="Author" w:date="2018-06-28T15:41:00Z">
                <w:r w:rsidRPr="00AC1342" w:rsidDel="00AC1342">
                  <w:rPr>
                    <w:rFonts w:ascii="Symbol" w:hAnsi="Symbol" w:cstheme="minorHAnsi"/>
                    <w:b/>
                    <w:bCs/>
                    <w:color w:val="000000" w:themeColor="text1"/>
                    <w:lang w:eastAsia="en-AU"/>
                  </w:rPr>
                  <w:delText></w:delText>
                </w:r>
              </w:del>
            </w:ins>
            <w:ins w:id="2609" w:author="Author" w:date="2018-06-28T15:41:00Z">
              <w:r w:rsidR="00AC1342" w:rsidRPr="00AC1342">
                <w:rPr>
                  <w:rFonts w:ascii="Symbol" w:hAnsi="Symbol" w:cstheme="minorHAnsi"/>
                  <w:b/>
                  <w:bCs/>
                  <w:color w:val="000000" w:themeColor="text1"/>
                  <w:lang w:eastAsia="en-AU"/>
                  <w:rPrChange w:id="2610" w:author="Author" w:date="2018-06-28T15:41:00Z">
                    <w:rPr>
                      <w:rFonts w:asciiTheme="minorHAnsi" w:hAnsiTheme="minorHAnsi" w:cstheme="minorHAnsi"/>
                      <w:b/>
                      <w:bCs/>
                      <w:color w:val="000000" w:themeColor="text1"/>
                      <w:lang w:eastAsia="en-AU"/>
                    </w:rPr>
                  </w:rPrChange>
                </w:rPr>
                <w:t></w:t>
              </w:r>
            </w:ins>
            <w:ins w:id="2611" w:author="Author" w:date="2018-06-28T07:55:00Z">
              <w:r w:rsidRPr="00AC1342">
                <w:rPr>
                  <w:rFonts w:asciiTheme="minorHAnsi" w:hAnsiTheme="minorHAnsi" w:cstheme="minorHAnsi"/>
                  <w:b/>
                  <w:bCs/>
                  <w:color w:val="000000" w:themeColor="text1"/>
                  <w:lang w:eastAsia="en-AU"/>
                  <w:rPrChange w:id="2612" w:author="Author" w:date="2018-06-28T15:41:00Z">
                    <w:rPr>
                      <w:b/>
                      <w:bCs/>
                      <w:color w:val="000000" w:themeColor="text1"/>
                      <w:lang w:eastAsia="en-AU"/>
                    </w:rPr>
                  </w:rPrChange>
                </w:rPr>
                <w:t>)</w:t>
              </w:r>
            </w:ins>
          </w:p>
        </w:tc>
        <w:tc>
          <w:tcPr>
            <w:tcW w:w="992" w:type="dxa"/>
            <w:tcBorders>
              <w:top w:val="single" w:sz="4" w:space="0" w:color="auto"/>
              <w:left w:val="nil"/>
              <w:bottom w:val="single" w:sz="4" w:space="0" w:color="auto"/>
              <w:right w:val="nil"/>
            </w:tcBorders>
            <w:shd w:val="clear" w:color="000000" w:fill="auto"/>
            <w:vAlign w:val="center"/>
            <w:hideMark/>
          </w:tcPr>
          <w:p w14:paraId="4A1D8AA2" w14:textId="0F1814F2" w:rsidR="005504E4" w:rsidRPr="00AC1342" w:rsidRDefault="005504E4" w:rsidP="00FF49B8">
            <w:pPr>
              <w:jc w:val="center"/>
              <w:rPr>
                <w:ins w:id="2613" w:author="Author" w:date="2018-06-28T07:55:00Z"/>
                <w:rFonts w:asciiTheme="minorHAnsi" w:hAnsiTheme="minorHAnsi" w:cstheme="minorHAnsi"/>
                <w:b/>
                <w:bCs/>
                <w:color w:val="000000" w:themeColor="text1"/>
                <w:lang w:eastAsia="en-AU"/>
                <w:rPrChange w:id="2614" w:author="Author" w:date="2018-06-28T15:41:00Z">
                  <w:rPr>
                    <w:ins w:id="2615" w:author="Author" w:date="2018-06-28T07:55:00Z"/>
                    <w:b/>
                    <w:bCs/>
                    <w:color w:val="000000" w:themeColor="text1"/>
                    <w:lang w:eastAsia="en-AU"/>
                  </w:rPr>
                </w:rPrChange>
              </w:rPr>
            </w:pPr>
            <w:ins w:id="2616" w:author="Author" w:date="2018-06-28T07:55:00Z">
              <w:r w:rsidRPr="00AC1342">
                <w:rPr>
                  <w:rFonts w:asciiTheme="minorHAnsi" w:hAnsiTheme="minorHAnsi" w:cstheme="minorHAnsi"/>
                  <w:b/>
                  <w:bCs/>
                  <w:color w:val="000000" w:themeColor="text1"/>
                  <w:lang w:eastAsia="en-AU"/>
                  <w:rPrChange w:id="2617" w:author="Author" w:date="2018-06-28T15:41:00Z">
                    <w:rPr>
                      <w:b/>
                      <w:bCs/>
                      <w:color w:val="000000" w:themeColor="text1"/>
                      <w:lang w:eastAsia="en-AU"/>
                    </w:rPr>
                  </w:rPrChange>
                </w:rPr>
                <w:t xml:space="preserve">mean </w:t>
              </w:r>
              <w:del w:id="2618" w:author="Author" w:date="2018-06-28T15:41:00Z">
                <w:r w:rsidRPr="00AC1342" w:rsidDel="00AC1342">
                  <w:rPr>
                    <w:rFonts w:ascii="Symbol" w:hAnsi="Symbol" w:cstheme="minorHAnsi"/>
                    <w:b/>
                    <w:bCs/>
                    <w:color w:val="000000" w:themeColor="text1"/>
                    <w:lang w:eastAsia="en-AU"/>
                  </w:rPr>
                  <w:delText></w:delText>
                </w:r>
              </w:del>
            </w:ins>
            <w:ins w:id="2619" w:author="Author" w:date="2018-06-28T15:41:00Z">
              <w:r w:rsidR="00AC1342" w:rsidRPr="00AC1342">
                <w:rPr>
                  <w:rFonts w:ascii="Symbol" w:hAnsi="Symbol" w:cstheme="minorHAnsi"/>
                  <w:b/>
                  <w:bCs/>
                  <w:color w:val="000000" w:themeColor="text1"/>
                  <w:lang w:eastAsia="en-AU"/>
                  <w:rPrChange w:id="2620" w:author="Author" w:date="2018-06-28T15:41:00Z">
                    <w:rPr>
                      <w:rFonts w:asciiTheme="minorHAnsi" w:hAnsiTheme="minorHAnsi" w:cstheme="minorHAnsi"/>
                      <w:b/>
                      <w:bCs/>
                      <w:color w:val="000000" w:themeColor="text1"/>
                      <w:lang w:eastAsia="en-AU"/>
                    </w:rPr>
                  </w:rPrChange>
                </w:rPr>
                <w:t></w:t>
              </w:r>
            </w:ins>
            <w:proofErr w:type="spellStart"/>
            <w:ins w:id="2621" w:author="Author" w:date="2018-06-28T07:55:00Z">
              <w:r w:rsidRPr="00AC1342">
                <w:rPr>
                  <w:rFonts w:asciiTheme="minorHAnsi" w:hAnsiTheme="minorHAnsi" w:cstheme="minorHAnsi"/>
                  <w:b/>
                  <w:bCs/>
                  <w:color w:val="000000" w:themeColor="text1"/>
                  <w:lang w:eastAsia="en-AU"/>
                  <w:rPrChange w:id="2622" w:author="Author" w:date="2018-06-28T15:41:00Z">
                    <w:rPr>
                      <w:b/>
                      <w:bCs/>
                      <w:color w:val="000000" w:themeColor="text1"/>
                      <w:lang w:eastAsia="en-AU"/>
                    </w:rPr>
                  </w:rPrChange>
                </w:rPr>
                <w:t>R</w:t>
              </w:r>
              <w:r w:rsidRPr="00AC1342">
                <w:rPr>
                  <w:rFonts w:asciiTheme="minorHAnsi" w:hAnsiTheme="minorHAnsi" w:cstheme="minorHAnsi"/>
                  <w:b/>
                  <w:bCs/>
                  <w:i/>
                  <w:iCs/>
                  <w:color w:val="000000" w:themeColor="text1"/>
                  <w:vertAlign w:val="subscript"/>
                  <w:lang w:eastAsia="en-AU"/>
                  <w:rPrChange w:id="2623" w:author="Author" w:date="2018-06-28T15:41:00Z">
                    <w:rPr>
                      <w:b/>
                      <w:bCs/>
                      <w:i/>
                      <w:iCs/>
                      <w:color w:val="000000" w:themeColor="text1"/>
                      <w:vertAlign w:val="subscript"/>
                      <w:lang w:eastAsia="en-AU"/>
                    </w:rPr>
                  </w:rPrChange>
                </w:rPr>
                <w:t>f</w:t>
              </w:r>
              <w:proofErr w:type="spellEnd"/>
            </w:ins>
          </w:p>
        </w:tc>
        <w:tc>
          <w:tcPr>
            <w:tcW w:w="1417" w:type="dxa"/>
            <w:tcBorders>
              <w:top w:val="single" w:sz="4" w:space="0" w:color="auto"/>
              <w:left w:val="nil"/>
              <w:bottom w:val="single" w:sz="4" w:space="0" w:color="auto"/>
              <w:right w:val="nil"/>
            </w:tcBorders>
            <w:shd w:val="clear" w:color="000000" w:fill="auto"/>
            <w:vAlign w:val="center"/>
            <w:hideMark/>
          </w:tcPr>
          <w:p w14:paraId="6A5C460F" w14:textId="77777777" w:rsidR="005504E4" w:rsidRPr="00AC1342" w:rsidRDefault="005504E4" w:rsidP="00FF49B8">
            <w:pPr>
              <w:jc w:val="center"/>
              <w:rPr>
                <w:ins w:id="2624" w:author="Author" w:date="2018-06-28T07:55:00Z"/>
                <w:rFonts w:asciiTheme="minorHAnsi" w:hAnsiTheme="minorHAnsi" w:cstheme="minorHAnsi"/>
                <w:b/>
                <w:bCs/>
                <w:color w:val="000000" w:themeColor="text1"/>
                <w:lang w:eastAsia="en-AU"/>
                <w:rPrChange w:id="2625" w:author="Author" w:date="2018-06-28T15:41:00Z">
                  <w:rPr>
                    <w:ins w:id="2626" w:author="Author" w:date="2018-06-28T07:55:00Z"/>
                    <w:b/>
                    <w:bCs/>
                    <w:color w:val="000000" w:themeColor="text1"/>
                    <w:lang w:eastAsia="en-AU"/>
                  </w:rPr>
                </w:rPrChange>
              </w:rPr>
            </w:pPr>
            <w:ins w:id="2627" w:author="Author" w:date="2018-06-28T07:55:00Z">
              <w:r w:rsidRPr="00AC1342">
                <w:rPr>
                  <w:rFonts w:asciiTheme="minorHAnsi" w:hAnsiTheme="minorHAnsi" w:cstheme="minorHAnsi"/>
                  <w:b/>
                  <w:bCs/>
                  <w:color w:val="000000" w:themeColor="text1"/>
                  <w:lang w:eastAsia="en-AU"/>
                  <w:rPrChange w:id="2628" w:author="Author" w:date="2018-06-28T15:41:00Z">
                    <w:rPr>
                      <w:b/>
                      <w:bCs/>
                      <w:color w:val="000000" w:themeColor="text1"/>
                      <w:lang w:eastAsia="en-AU"/>
                    </w:rPr>
                  </w:rPrChange>
                </w:rPr>
                <w:t>number of TLC analyses</w:t>
              </w:r>
            </w:ins>
          </w:p>
        </w:tc>
      </w:tr>
      <w:tr w:rsidR="005504E4" w:rsidRPr="00AC1342" w14:paraId="73EB6EF3" w14:textId="77777777" w:rsidTr="00FF49B8">
        <w:trPr>
          <w:trHeight w:val="288"/>
          <w:ins w:id="2629" w:author="Author" w:date="2018-06-28T07:55:00Z"/>
        </w:trPr>
        <w:tc>
          <w:tcPr>
            <w:tcW w:w="1575" w:type="dxa"/>
            <w:tcBorders>
              <w:top w:val="single" w:sz="4" w:space="0" w:color="auto"/>
              <w:left w:val="nil"/>
              <w:bottom w:val="nil"/>
              <w:right w:val="nil"/>
            </w:tcBorders>
            <w:shd w:val="clear" w:color="auto" w:fill="auto"/>
            <w:noWrap/>
            <w:vAlign w:val="bottom"/>
            <w:hideMark/>
          </w:tcPr>
          <w:p w14:paraId="0EF133EE" w14:textId="77777777" w:rsidR="005504E4" w:rsidRPr="00AC1342" w:rsidRDefault="005504E4" w:rsidP="00FF49B8">
            <w:pPr>
              <w:jc w:val="center"/>
              <w:rPr>
                <w:ins w:id="2630" w:author="Author" w:date="2018-06-28T07:55:00Z"/>
                <w:rFonts w:asciiTheme="minorHAnsi" w:hAnsiTheme="minorHAnsi" w:cstheme="minorHAnsi"/>
                <w:lang w:eastAsia="en-AU"/>
                <w:rPrChange w:id="2631" w:author="Author" w:date="2018-06-28T15:41:00Z">
                  <w:rPr>
                    <w:ins w:id="2632" w:author="Author" w:date="2018-06-28T07:55:00Z"/>
                    <w:lang w:eastAsia="en-AU"/>
                  </w:rPr>
                </w:rPrChange>
              </w:rPr>
            </w:pPr>
            <w:ins w:id="2633" w:author="Author" w:date="2018-06-28T07:55:00Z">
              <w:r w:rsidRPr="00AC1342">
                <w:rPr>
                  <w:rFonts w:asciiTheme="minorHAnsi" w:hAnsiTheme="minorHAnsi" w:cstheme="minorHAnsi"/>
                  <w:lang w:eastAsia="en-AU"/>
                  <w:rPrChange w:id="2634" w:author="Author" w:date="2018-06-28T15:41:00Z">
                    <w:rPr>
                      <w:lang w:eastAsia="en-AU"/>
                    </w:rPr>
                  </w:rPrChange>
                </w:rPr>
                <w:t>0</w:t>
              </w:r>
            </w:ins>
          </w:p>
        </w:tc>
        <w:tc>
          <w:tcPr>
            <w:tcW w:w="1559" w:type="dxa"/>
            <w:tcBorders>
              <w:top w:val="single" w:sz="4" w:space="0" w:color="auto"/>
              <w:left w:val="nil"/>
              <w:bottom w:val="nil"/>
              <w:right w:val="nil"/>
            </w:tcBorders>
            <w:shd w:val="clear" w:color="auto" w:fill="auto"/>
            <w:noWrap/>
            <w:vAlign w:val="bottom"/>
            <w:hideMark/>
          </w:tcPr>
          <w:p w14:paraId="5661EA55" w14:textId="77777777" w:rsidR="005504E4" w:rsidRPr="00AC1342" w:rsidRDefault="005504E4" w:rsidP="00FF49B8">
            <w:pPr>
              <w:jc w:val="center"/>
              <w:rPr>
                <w:ins w:id="2635" w:author="Author" w:date="2018-06-28T07:55:00Z"/>
                <w:rFonts w:asciiTheme="minorHAnsi" w:hAnsiTheme="minorHAnsi" w:cstheme="minorHAnsi"/>
                <w:lang w:eastAsia="en-AU"/>
                <w:rPrChange w:id="2636" w:author="Author" w:date="2018-06-28T15:41:00Z">
                  <w:rPr>
                    <w:ins w:id="2637" w:author="Author" w:date="2018-06-28T07:55:00Z"/>
                    <w:lang w:eastAsia="en-AU"/>
                  </w:rPr>
                </w:rPrChange>
              </w:rPr>
            </w:pPr>
            <w:ins w:id="2638" w:author="Author" w:date="2018-06-28T07:55:00Z">
              <w:r w:rsidRPr="00AC1342">
                <w:rPr>
                  <w:rFonts w:asciiTheme="minorHAnsi" w:hAnsiTheme="minorHAnsi" w:cstheme="minorHAnsi"/>
                  <w:lang w:eastAsia="en-AU"/>
                  <w:rPrChange w:id="2639" w:author="Author" w:date="2018-06-28T15:41:00Z">
                    <w:rPr>
                      <w:lang w:eastAsia="en-AU"/>
                    </w:rPr>
                  </w:rPrChange>
                </w:rPr>
                <w:t>0.06</w:t>
              </w:r>
            </w:ins>
          </w:p>
        </w:tc>
        <w:tc>
          <w:tcPr>
            <w:tcW w:w="1134" w:type="dxa"/>
            <w:tcBorders>
              <w:top w:val="single" w:sz="4" w:space="0" w:color="auto"/>
              <w:left w:val="nil"/>
              <w:bottom w:val="nil"/>
              <w:right w:val="nil"/>
            </w:tcBorders>
            <w:shd w:val="clear" w:color="auto" w:fill="auto"/>
            <w:noWrap/>
            <w:vAlign w:val="bottom"/>
            <w:hideMark/>
          </w:tcPr>
          <w:p w14:paraId="0567938D" w14:textId="77777777" w:rsidR="005504E4" w:rsidRPr="00AC1342" w:rsidRDefault="005504E4" w:rsidP="00FF49B8">
            <w:pPr>
              <w:jc w:val="center"/>
              <w:rPr>
                <w:ins w:id="2640" w:author="Author" w:date="2018-06-28T07:55:00Z"/>
                <w:rFonts w:asciiTheme="minorHAnsi" w:hAnsiTheme="minorHAnsi" w:cstheme="minorHAnsi"/>
                <w:lang w:eastAsia="en-AU"/>
                <w:rPrChange w:id="2641" w:author="Author" w:date="2018-06-28T15:41:00Z">
                  <w:rPr>
                    <w:ins w:id="2642" w:author="Author" w:date="2018-06-28T07:55:00Z"/>
                    <w:lang w:eastAsia="en-AU"/>
                  </w:rPr>
                </w:rPrChange>
              </w:rPr>
            </w:pPr>
            <w:ins w:id="2643" w:author="Author" w:date="2018-06-28T07:55:00Z">
              <w:r w:rsidRPr="00AC1342">
                <w:rPr>
                  <w:rFonts w:asciiTheme="minorHAnsi" w:hAnsiTheme="minorHAnsi" w:cstheme="minorHAnsi"/>
                  <w:lang w:eastAsia="en-AU"/>
                  <w:rPrChange w:id="2644" w:author="Author" w:date="2018-06-28T15:41:00Z">
                    <w:rPr>
                      <w:lang w:eastAsia="en-AU"/>
                    </w:rPr>
                  </w:rPrChange>
                </w:rPr>
                <w:t>0.08</w:t>
              </w:r>
            </w:ins>
          </w:p>
        </w:tc>
        <w:tc>
          <w:tcPr>
            <w:tcW w:w="1276" w:type="dxa"/>
            <w:tcBorders>
              <w:top w:val="single" w:sz="4" w:space="0" w:color="auto"/>
              <w:left w:val="nil"/>
              <w:bottom w:val="nil"/>
              <w:right w:val="nil"/>
            </w:tcBorders>
            <w:shd w:val="clear" w:color="auto" w:fill="auto"/>
            <w:noWrap/>
            <w:vAlign w:val="bottom"/>
            <w:hideMark/>
          </w:tcPr>
          <w:p w14:paraId="71944570" w14:textId="77777777" w:rsidR="005504E4" w:rsidRPr="00AC1342" w:rsidRDefault="005504E4" w:rsidP="00FF49B8">
            <w:pPr>
              <w:jc w:val="center"/>
              <w:rPr>
                <w:ins w:id="2645" w:author="Author" w:date="2018-06-28T07:55:00Z"/>
                <w:rFonts w:asciiTheme="minorHAnsi" w:hAnsiTheme="minorHAnsi" w:cstheme="minorHAnsi"/>
                <w:lang w:eastAsia="en-AU"/>
                <w:rPrChange w:id="2646" w:author="Author" w:date="2018-06-28T15:41:00Z">
                  <w:rPr>
                    <w:ins w:id="2647" w:author="Author" w:date="2018-06-28T07:55:00Z"/>
                    <w:lang w:eastAsia="en-AU"/>
                  </w:rPr>
                </w:rPrChange>
              </w:rPr>
            </w:pPr>
            <w:ins w:id="2648" w:author="Author" w:date="2018-06-28T07:55:00Z">
              <w:r w:rsidRPr="00AC1342">
                <w:rPr>
                  <w:rFonts w:asciiTheme="minorHAnsi" w:hAnsiTheme="minorHAnsi" w:cstheme="minorHAnsi"/>
                  <w:lang w:eastAsia="en-AU"/>
                  <w:rPrChange w:id="2649" w:author="Author" w:date="2018-06-28T15:41:00Z">
                    <w:rPr>
                      <w:lang w:eastAsia="en-AU"/>
                    </w:rPr>
                  </w:rPrChange>
                </w:rPr>
                <w:t>0.04</w:t>
              </w:r>
            </w:ins>
          </w:p>
        </w:tc>
        <w:tc>
          <w:tcPr>
            <w:tcW w:w="1134" w:type="dxa"/>
            <w:tcBorders>
              <w:top w:val="single" w:sz="4" w:space="0" w:color="auto"/>
              <w:left w:val="nil"/>
              <w:bottom w:val="nil"/>
              <w:right w:val="nil"/>
            </w:tcBorders>
            <w:shd w:val="clear" w:color="auto" w:fill="auto"/>
            <w:noWrap/>
            <w:vAlign w:val="bottom"/>
            <w:hideMark/>
          </w:tcPr>
          <w:p w14:paraId="6038C2E3" w14:textId="77777777" w:rsidR="005504E4" w:rsidRPr="00AC1342" w:rsidRDefault="005504E4" w:rsidP="00FF49B8">
            <w:pPr>
              <w:jc w:val="center"/>
              <w:rPr>
                <w:ins w:id="2650" w:author="Author" w:date="2018-06-28T07:55:00Z"/>
                <w:rFonts w:asciiTheme="minorHAnsi" w:hAnsiTheme="minorHAnsi" w:cstheme="minorHAnsi"/>
                <w:lang w:eastAsia="en-AU"/>
                <w:rPrChange w:id="2651" w:author="Author" w:date="2018-06-28T15:41:00Z">
                  <w:rPr>
                    <w:ins w:id="2652" w:author="Author" w:date="2018-06-28T07:55:00Z"/>
                    <w:lang w:eastAsia="en-AU"/>
                  </w:rPr>
                </w:rPrChange>
              </w:rPr>
            </w:pPr>
            <w:ins w:id="2653" w:author="Author" w:date="2018-06-28T07:55:00Z">
              <w:r w:rsidRPr="00AC1342">
                <w:rPr>
                  <w:rFonts w:asciiTheme="minorHAnsi" w:hAnsiTheme="minorHAnsi" w:cstheme="minorHAnsi"/>
                  <w:lang w:eastAsia="en-AU"/>
                  <w:rPrChange w:id="2654" w:author="Author" w:date="2018-06-28T15:41:00Z">
                    <w:rPr>
                      <w:lang w:eastAsia="en-AU"/>
                    </w:rPr>
                  </w:rPrChange>
                </w:rPr>
                <w:t>0.06</w:t>
              </w:r>
            </w:ins>
          </w:p>
        </w:tc>
        <w:tc>
          <w:tcPr>
            <w:tcW w:w="992" w:type="dxa"/>
            <w:tcBorders>
              <w:top w:val="single" w:sz="4" w:space="0" w:color="auto"/>
              <w:left w:val="nil"/>
              <w:bottom w:val="nil"/>
              <w:right w:val="nil"/>
            </w:tcBorders>
            <w:shd w:val="clear" w:color="auto" w:fill="auto"/>
            <w:noWrap/>
            <w:vAlign w:val="bottom"/>
            <w:hideMark/>
          </w:tcPr>
          <w:p w14:paraId="7C995933" w14:textId="77777777" w:rsidR="005504E4" w:rsidRPr="00AC1342" w:rsidRDefault="005504E4" w:rsidP="00FF49B8">
            <w:pPr>
              <w:jc w:val="center"/>
              <w:rPr>
                <w:ins w:id="2655" w:author="Author" w:date="2018-06-28T07:55:00Z"/>
                <w:rFonts w:asciiTheme="minorHAnsi" w:hAnsiTheme="minorHAnsi" w:cstheme="minorHAnsi"/>
                <w:lang w:eastAsia="en-AU"/>
                <w:rPrChange w:id="2656" w:author="Author" w:date="2018-06-28T15:41:00Z">
                  <w:rPr>
                    <w:ins w:id="2657" w:author="Author" w:date="2018-06-28T07:55:00Z"/>
                    <w:lang w:eastAsia="en-AU"/>
                  </w:rPr>
                </w:rPrChange>
              </w:rPr>
            </w:pPr>
            <w:ins w:id="2658" w:author="Author" w:date="2018-06-28T07:55:00Z">
              <w:r w:rsidRPr="00AC1342">
                <w:rPr>
                  <w:rFonts w:asciiTheme="minorHAnsi" w:hAnsiTheme="minorHAnsi" w:cstheme="minorHAnsi"/>
                  <w:lang w:eastAsia="en-AU"/>
                  <w:rPrChange w:id="2659" w:author="Author" w:date="2018-06-28T15:41:00Z">
                    <w:rPr>
                      <w:lang w:eastAsia="en-AU"/>
                    </w:rPr>
                  </w:rPrChange>
                </w:rPr>
                <w:t>0.02</w:t>
              </w:r>
            </w:ins>
          </w:p>
        </w:tc>
        <w:tc>
          <w:tcPr>
            <w:tcW w:w="1417" w:type="dxa"/>
            <w:tcBorders>
              <w:top w:val="single" w:sz="4" w:space="0" w:color="auto"/>
              <w:left w:val="nil"/>
              <w:bottom w:val="nil"/>
              <w:right w:val="nil"/>
            </w:tcBorders>
            <w:shd w:val="clear" w:color="auto" w:fill="auto"/>
            <w:noWrap/>
            <w:vAlign w:val="bottom"/>
            <w:hideMark/>
          </w:tcPr>
          <w:p w14:paraId="21FFF875" w14:textId="77777777" w:rsidR="005504E4" w:rsidRPr="00AC1342" w:rsidRDefault="005504E4" w:rsidP="00FF49B8">
            <w:pPr>
              <w:jc w:val="center"/>
              <w:rPr>
                <w:ins w:id="2660" w:author="Author" w:date="2018-06-28T07:55:00Z"/>
                <w:rFonts w:asciiTheme="minorHAnsi" w:hAnsiTheme="minorHAnsi" w:cstheme="minorHAnsi"/>
                <w:lang w:eastAsia="en-AU"/>
                <w:rPrChange w:id="2661" w:author="Author" w:date="2018-06-28T15:41:00Z">
                  <w:rPr>
                    <w:ins w:id="2662" w:author="Author" w:date="2018-06-28T07:55:00Z"/>
                    <w:lang w:eastAsia="en-AU"/>
                  </w:rPr>
                </w:rPrChange>
              </w:rPr>
            </w:pPr>
            <w:ins w:id="2663" w:author="Author" w:date="2018-06-28T07:55:00Z">
              <w:r w:rsidRPr="00AC1342">
                <w:rPr>
                  <w:rFonts w:asciiTheme="minorHAnsi" w:hAnsiTheme="minorHAnsi" w:cstheme="minorHAnsi"/>
                  <w:lang w:eastAsia="en-AU"/>
                  <w:rPrChange w:id="2664" w:author="Author" w:date="2018-06-28T15:41:00Z">
                    <w:rPr>
                      <w:lang w:eastAsia="en-AU"/>
                    </w:rPr>
                  </w:rPrChange>
                </w:rPr>
                <w:t>12</w:t>
              </w:r>
            </w:ins>
          </w:p>
        </w:tc>
      </w:tr>
      <w:tr w:rsidR="005504E4" w:rsidRPr="00AC1342" w14:paraId="33F604F5" w14:textId="77777777" w:rsidTr="00FF49B8">
        <w:trPr>
          <w:trHeight w:val="288"/>
          <w:ins w:id="2665" w:author="Author" w:date="2018-06-28T07:55:00Z"/>
        </w:trPr>
        <w:tc>
          <w:tcPr>
            <w:tcW w:w="1575" w:type="dxa"/>
            <w:tcBorders>
              <w:top w:val="nil"/>
              <w:left w:val="nil"/>
              <w:bottom w:val="nil"/>
              <w:right w:val="nil"/>
            </w:tcBorders>
            <w:shd w:val="clear" w:color="auto" w:fill="auto"/>
            <w:noWrap/>
            <w:vAlign w:val="bottom"/>
            <w:hideMark/>
          </w:tcPr>
          <w:p w14:paraId="2A0C674D" w14:textId="77777777" w:rsidR="005504E4" w:rsidRPr="00AC1342" w:rsidRDefault="005504E4" w:rsidP="00FF49B8">
            <w:pPr>
              <w:jc w:val="center"/>
              <w:rPr>
                <w:ins w:id="2666" w:author="Author" w:date="2018-06-28T07:55:00Z"/>
                <w:rFonts w:asciiTheme="minorHAnsi" w:hAnsiTheme="minorHAnsi" w:cstheme="minorHAnsi"/>
                <w:lang w:eastAsia="en-AU"/>
                <w:rPrChange w:id="2667" w:author="Author" w:date="2018-06-28T15:41:00Z">
                  <w:rPr>
                    <w:ins w:id="2668" w:author="Author" w:date="2018-06-28T07:55:00Z"/>
                    <w:lang w:eastAsia="en-AU"/>
                  </w:rPr>
                </w:rPrChange>
              </w:rPr>
            </w:pPr>
            <w:ins w:id="2669" w:author="Author" w:date="2018-06-28T07:55:00Z">
              <w:r w:rsidRPr="00AC1342">
                <w:rPr>
                  <w:rFonts w:asciiTheme="minorHAnsi" w:hAnsiTheme="minorHAnsi" w:cstheme="minorHAnsi"/>
                  <w:lang w:eastAsia="en-AU"/>
                  <w:rPrChange w:id="2670" w:author="Author" w:date="2018-06-28T15:41:00Z">
                    <w:rPr>
                      <w:lang w:eastAsia="en-AU"/>
                    </w:rPr>
                  </w:rPrChange>
                </w:rPr>
                <w:t>5</w:t>
              </w:r>
            </w:ins>
          </w:p>
        </w:tc>
        <w:tc>
          <w:tcPr>
            <w:tcW w:w="1559" w:type="dxa"/>
            <w:tcBorders>
              <w:top w:val="nil"/>
              <w:left w:val="nil"/>
              <w:bottom w:val="nil"/>
              <w:right w:val="nil"/>
            </w:tcBorders>
            <w:shd w:val="clear" w:color="auto" w:fill="auto"/>
            <w:noWrap/>
            <w:vAlign w:val="bottom"/>
            <w:hideMark/>
          </w:tcPr>
          <w:p w14:paraId="38E3B4BD" w14:textId="77777777" w:rsidR="005504E4" w:rsidRPr="00AC1342" w:rsidRDefault="005504E4" w:rsidP="00FF49B8">
            <w:pPr>
              <w:jc w:val="center"/>
              <w:rPr>
                <w:ins w:id="2671" w:author="Author" w:date="2018-06-28T07:55:00Z"/>
                <w:rFonts w:asciiTheme="minorHAnsi" w:hAnsiTheme="minorHAnsi" w:cstheme="minorHAnsi"/>
                <w:lang w:eastAsia="en-AU"/>
                <w:rPrChange w:id="2672" w:author="Author" w:date="2018-06-28T15:41:00Z">
                  <w:rPr>
                    <w:ins w:id="2673" w:author="Author" w:date="2018-06-28T07:55:00Z"/>
                    <w:lang w:eastAsia="en-AU"/>
                  </w:rPr>
                </w:rPrChange>
              </w:rPr>
            </w:pPr>
            <w:ins w:id="2674" w:author="Author" w:date="2018-06-28T07:55:00Z">
              <w:r w:rsidRPr="00AC1342">
                <w:rPr>
                  <w:rFonts w:asciiTheme="minorHAnsi" w:hAnsiTheme="minorHAnsi" w:cstheme="minorHAnsi"/>
                  <w:lang w:eastAsia="en-AU"/>
                  <w:rPrChange w:id="2675" w:author="Author" w:date="2018-06-28T15:41:00Z">
                    <w:rPr>
                      <w:lang w:eastAsia="en-AU"/>
                    </w:rPr>
                  </w:rPrChange>
                </w:rPr>
                <w:t>0.34</w:t>
              </w:r>
            </w:ins>
          </w:p>
        </w:tc>
        <w:tc>
          <w:tcPr>
            <w:tcW w:w="1134" w:type="dxa"/>
            <w:tcBorders>
              <w:top w:val="nil"/>
              <w:left w:val="nil"/>
              <w:bottom w:val="nil"/>
              <w:right w:val="nil"/>
            </w:tcBorders>
            <w:shd w:val="clear" w:color="auto" w:fill="auto"/>
            <w:noWrap/>
            <w:vAlign w:val="bottom"/>
            <w:hideMark/>
          </w:tcPr>
          <w:p w14:paraId="1299803E" w14:textId="77777777" w:rsidR="005504E4" w:rsidRPr="00AC1342" w:rsidRDefault="005504E4" w:rsidP="00FF49B8">
            <w:pPr>
              <w:jc w:val="center"/>
              <w:rPr>
                <w:ins w:id="2676" w:author="Author" w:date="2018-06-28T07:55:00Z"/>
                <w:rFonts w:asciiTheme="minorHAnsi" w:hAnsiTheme="minorHAnsi" w:cstheme="minorHAnsi"/>
                <w:lang w:eastAsia="en-AU"/>
                <w:rPrChange w:id="2677" w:author="Author" w:date="2018-06-28T15:41:00Z">
                  <w:rPr>
                    <w:ins w:id="2678" w:author="Author" w:date="2018-06-28T07:55:00Z"/>
                    <w:lang w:eastAsia="en-AU"/>
                  </w:rPr>
                </w:rPrChange>
              </w:rPr>
            </w:pPr>
            <w:ins w:id="2679" w:author="Author" w:date="2018-06-28T07:55:00Z">
              <w:r w:rsidRPr="00AC1342">
                <w:rPr>
                  <w:rFonts w:asciiTheme="minorHAnsi" w:hAnsiTheme="minorHAnsi" w:cstheme="minorHAnsi"/>
                  <w:lang w:eastAsia="en-AU"/>
                  <w:rPrChange w:id="2680" w:author="Author" w:date="2018-06-28T15:41:00Z">
                    <w:rPr>
                      <w:lang w:eastAsia="en-AU"/>
                    </w:rPr>
                  </w:rPrChange>
                </w:rPr>
                <w:t>0.11</w:t>
              </w:r>
            </w:ins>
          </w:p>
        </w:tc>
        <w:tc>
          <w:tcPr>
            <w:tcW w:w="1276" w:type="dxa"/>
            <w:tcBorders>
              <w:top w:val="nil"/>
              <w:left w:val="nil"/>
              <w:bottom w:val="nil"/>
              <w:right w:val="nil"/>
            </w:tcBorders>
            <w:shd w:val="clear" w:color="auto" w:fill="auto"/>
            <w:noWrap/>
            <w:vAlign w:val="bottom"/>
            <w:hideMark/>
          </w:tcPr>
          <w:p w14:paraId="25D98C3D" w14:textId="77777777" w:rsidR="005504E4" w:rsidRPr="00AC1342" w:rsidRDefault="005504E4" w:rsidP="00FF49B8">
            <w:pPr>
              <w:jc w:val="center"/>
              <w:rPr>
                <w:ins w:id="2681" w:author="Author" w:date="2018-06-28T07:55:00Z"/>
                <w:rFonts w:asciiTheme="minorHAnsi" w:hAnsiTheme="minorHAnsi" w:cstheme="minorHAnsi"/>
                <w:lang w:eastAsia="en-AU"/>
                <w:rPrChange w:id="2682" w:author="Author" w:date="2018-06-28T15:41:00Z">
                  <w:rPr>
                    <w:ins w:id="2683" w:author="Author" w:date="2018-06-28T07:55:00Z"/>
                    <w:lang w:eastAsia="en-AU"/>
                  </w:rPr>
                </w:rPrChange>
              </w:rPr>
            </w:pPr>
            <w:ins w:id="2684" w:author="Author" w:date="2018-06-28T07:55:00Z">
              <w:r w:rsidRPr="00AC1342">
                <w:rPr>
                  <w:rFonts w:asciiTheme="minorHAnsi" w:hAnsiTheme="minorHAnsi" w:cstheme="minorHAnsi"/>
                  <w:lang w:eastAsia="en-AU"/>
                  <w:rPrChange w:id="2685" w:author="Author" w:date="2018-06-28T15:41:00Z">
                    <w:rPr>
                      <w:lang w:eastAsia="en-AU"/>
                    </w:rPr>
                  </w:rPrChange>
                </w:rPr>
                <w:t>0.27</w:t>
              </w:r>
            </w:ins>
          </w:p>
        </w:tc>
        <w:tc>
          <w:tcPr>
            <w:tcW w:w="1134" w:type="dxa"/>
            <w:tcBorders>
              <w:top w:val="nil"/>
              <w:left w:val="nil"/>
              <w:bottom w:val="nil"/>
              <w:right w:val="nil"/>
            </w:tcBorders>
            <w:shd w:val="clear" w:color="auto" w:fill="auto"/>
            <w:noWrap/>
            <w:vAlign w:val="bottom"/>
            <w:hideMark/>
          </w:tcPr>
          <w:p w14:paraId="25E5BF1A" w14:textId="77777777" w:rsidR="005504E4" w:rsidRPr="00AC1342" w:rsidRDefault="005504E4" w:rsidP="00FF49B8">
            <w:pPr>
              <w:jc w:val="center"/>
              <w:rPr>
                <w:ins w:id="2686" w:author="Author" w:date="2018-06-28T07:55:00Z"/>
                <w:rFonts w:asciiTheme="minorHAnsi" w:hAnsiTheme="minorHAnsi" w:cstheme="minorHAnsi"/>
                <w:lang w:eastAsia="en-AU"/>
                <w:rPrChange w:id="2687" w:author="Author" w:date="2018-06-28T15:41:00Z">
                  <w:rPr>
                    <w:ins w:id="2688" w:author="Author" w:date="2018-06-28T07:55:00Z"/>
                    <w:lang w:eastAsia="en-AU"/>
                  </w:rPr>
                </w:rPrChange>
              </w:rPr>
            </w:pPr>
            <w:ins w:id="2689" w:author="Author" w:date="2018-06-28T07:55:00Z">
              <w:r w:rsidRPr="00AC1342">
                <w:rPr>
                  <w:rFonts w:asciiTheme="minorHAnsi" w:hAnsiTheme="minorHAnsi" w:cstheme="minorHAnsi"/>
                  <w:lang w:eastAsia="en-AU"/>
                  <w:rPrChange w:id="2690" w:author="Author" w:date="2018-06-28T15:41:00Z">
                    <w:rPr>
                      <w:lang w:eastAsia="en-AU"/>
                    </w:rPr>
                  </w:rPrChange>
                </w:rPr>
                <w:t>0.09</w:t>
              </w:r>
            </w:ins>
          </w:p>
        </w:tc>
        <w:tc>
          <w:tcPr>
            <w:tcW w:w="992" w:type="dxa"/>
            <w:tcBorders>
              <w:top w:val="nil"/>
              <w:left w:val="nil"/>
              <w:bottom w:val="nil"/>
              <w:right w:val="nil"/>
            </w:tcBorders>
            <w:shd w:val="clear" w:color="auto" w:fill="auto"/>
            <w:noWrap/>
            <w:vAlign w:val="bottom"/>
            <w:hideMark/>
          </w:tcPr>
          <w:p w14:paraId="79E11219" w14:textId="77777777" w:rsidR="005504E4" w:rsidRPr="00AC1342" w:rsidRDefault="005504E4" w:rsidP="00FF49B8">
            <w:pPr>
              <w:jc w:val="center"/>
              <w:rPr>
                <w:ins w:id="2691" w:author="Author" w:date="2018-06-28T07:55:00Z"/>
                <w:rFonts w:asciiTheme="minorHAnsi" w:hAnsiTheme="minorHAnsi" w:cstheme="minorHAnsi"/>
                <w:lang w:eastAsia="en-AU"/>
                <w:rPrChange w:id="2692" w:author="Author" w:date="2018-06-28T15:41:00Z">
                  <w:rPr>
                    <w:ins w:id="2693" w:author="Author" w:date="2018-06-28T07:55:00Z"/>
                    <w:lang w:eastAsia="en-AU"/>
                  </w:rPr>
                </w:rPrChange>
              </w:rPr>
            </w:pPr>
            <w:ins w:id="2694" w:author="Author" w:date="2018-06-28T07:55:00Z">
              <w:r w:rsidRPr="00AC1342">
                <w:rPr>
                  <w:rFonts w:asciiTheme="minorHAnsi" w:hAnsiTheme="minorHAnsi" w:cstheme="minorHAnsi"/>
                  <w:lang w:eastAsia="en-AU"/>
                  <w:rPrChange w:id="2695" w:author="Author" w:date="2018-06-28T15:41:00Z">
                    <w:rPr>
                      <w:lang w:eastAsia="en-AU"/>
                    </w:rPr>
                  </w:rPrChange>
                </w:rPr>
                <w:t>0.07</w:t>
              </w:r>
            </w:ins>
          </w:p>
        </w:tc>
        <w:tc>
          <w:tcPr>
            <w:tcW w:w="1417" w:type="dxa"/>
            <w:tcBorders>
              <w:top w:val="nil"/>
              <w:left w:val="nil"/>
              <w:bottom w:val="nil"/>
              <w:right w:val="nil"/>
            </w:tcBorders>
            <w:shd w:val="clear" w:color="auto" w:fill="auto"/>
            <w:noWrap/>
            <w:vAlign w:val="bottom"/>
            <w:hideMark/>
          </w:tcPr>
          <w:p w14:paraId="4A803820" w14:textId="77777777" w:rsidR="005504E4" w:rsidRPr="00AC1342" w:rsidRDefault="005504E4" w:rsidP="00FF49B8">
            <w:pPr>
              <w:jc w:val="center"/>
              <w:rPr>
                <w:ins w:id="2696" w:author="Author" w:date="2018-06-28T07:55:00Z"/>
                <w:rFonts w:asciiTheme="minorHAnsi" w:hAnsiTheme="minorHAnsi" w:cstheme="minorHAnsi"/>
                <w:lang w:eastAsia="en-AU"/>
                <w:rPrChange w:id="2697" w:author="Author" w:date="2018-06-28T15:41:00Z">
                  <w:rPr>
                    <w:ins w:id="2698" w:author="Author" w:date="2018-06-28T07:55:00Z"/>
                    <w:lang w:eastAsia="en-AU"/>
                  </w:rPr>
                </w:rPrChange>
              </w:rPr>
            </w:pPr>
            <w:ins w:id="2699" w:author="Author" w:date="2018-06-28T07:55:00Z">
              <w:r w:rsidRPr="00AC1342">
                <w:rPr>
                  <w:rFonts w:asciiTheme="minorHAnsi" w:hAnsiTheme="minorHAnsi" w:cstheme="minorHAnsi"/>
                  <w:lang w:eastAsia="en-AU"/>
                  <w:rPrChange w:id="2700" w:author="Author" w:date="2018-06-28T15:41:00Z">
                    <w:rPr>
                      <w:lang w:eastAsia="en-AU"/>
                    </w:rPr>
                  </w:rPrChange>
                </w:rPr>
                <w:t>15</w:t>
              </w:r>
            </w:ins>
          </w:p>
        </w:tc>
      </w:tr>
      <w:tr w:rsidR="005504E4" w:rsidRPr="00AC1342" w14:paraId="2DE5DEE5" w14:textId="77777777" w:rsidTr="00FF49B8">
        <w:trPr>
          <w:trHeight w:val="288"/>
          <w:ins w:id="2701" w:author="Author" w:date="2018-06-28T07:55:00Z"/>
        </w:trPr>
        <w:tc>
          <w:tcPr>
            <w:tcW w:w="1575" w:type="dxa"/>
            <w:tcBorders>
              <w:top w:val="nil"/>
              <w:left w:val="nil"/>
              <w:bottom w:val="nil"/>
              <w:right w:val="nil"/>
            </w:tcBorders>
            <w:shd w:val="clear" w:color="auto" w:fill="auto"/>
            <w:noWrap/>
            <w:vAlign w:val="bottom"/>
            <w:hideMark/>
          </w:tcPr>
          <w:p w14:paraId="002902F9" w14:textId="77777777" w:rsidR="005504E4" w:rsidRPr="00AC1342" w:rsidRDefault="005504E4" w:rsidP="00FF49B8">
            <w:pPr>
              <w:jc w:val="center"/>
              <w:rPr>
                <w:ins w:id="2702" w:author="Author" w:date="2018-06-28T07:55:00Z"/>
                <w:rFonts w:asciiTheme="minorHAnsi" w:hAnsiTheme="minorHAnsi" w:cstheme="minorHAnsi"/>
                <w:lang w:eastAsia="en-AU"/>
                <w:rPrChange w:id="2703" w:author="Author" w:date="2018-06-28T15:41:00Z">
                  <w:rPr>
                    <w:ins w:id="2704" w:author="Author" w:date="2018-06-28T07:55:00Z"/>
                    <w:lang w:eastAsia="en-AU"/>
                  </w:rPr>
                </w:rPrChange>
              </w:rPr>
            </w:pPr>
            <w:ins w:id="2705" w:author="Author" w:date="2018-06-28T07:55:00Z">
              <w:r w:rsidRPr="00AC1342">
                <w:rPr>
                  <w:rFonts w:asciiTheme="minorHAnsi" w:hAnsiTheme="minorHAnsi" w:cstheme="minorHAnsi"/>
                  <w:lang w:eastAsia="en-AU"/>
                  <w:rPrChange w:id="2706" w:author="Author" w:date="2018-06-28T15:41:00Z">
                    <w:rPr>
                      <w:lang w:eastAsia="en-AU"/>
                    </w:rPr>
                  </w:rPrChange>
                </w:rPr>
                <w:t>10</w:t>
              </w:r>
            </w:ins>
          </w:p>
        </w:tc>
        <w:tc>
          <w:tcPr>
            <w:tcW w:w="1559" w:type="dxa"/>
            <w:tcBorders>
              <w:top w:val="nil"/>
              <w:left w:val="nil"/>
              <w:bottom w:val="nil"/>
              <w:right w:val="nil"/>
            </w:tcBorders>
            <w:shd w:val="clear" w:color="auto" w:fill="auto"/>
            <w:noWrap/>
            <w:vAlign w:val="bottom"/>
            <w:hideMark/>
          </w:tcPr>
          <w:p w14:paraId="4063C760" w14:textId="77777777" w:rsidR="005504E4" w:rsidRPr="00AC1342" w:rsidRDefault="005504E4" w:rsidP="00FF49B8">
            <w:pPr>
              <w:jc w:val="center"/>
              <w:rPr>
                <w:ins w:id="2707" w:author="Author" w:date="2018-06-28T07:55:00Z"/>
                <w:rFonts w:asciiTheme="minorHAnsi" w:hAnsiTheme="minorHAnsi" w:cstheme="minorHAnsi"/>
                <w:lang w:eastAsia="en-AU"/>
                <w:rPrChange w:id="2708" w:author="Author" w:date="2018-06-28T15:41:00Z">
                  <w:rPr>
                    <w:ins w:id="2709" w:author="Author" w:date="2018-06-28T07:55:00Z"/>
                    <w:lang w:eastAsia="en-AU"/>
                  </w:rPr>
                </w:rPrChange>
              </w:rPr>
            </w:pPr>
            <w:ins w:id="2710" w:author="Author" w:date="2018-06-28T07:55:00Z">
              <w:r w:rsidRPr="00AC1342">
                <w:rPr>
                  <w:rFonts w:asciiTheme="minorHAnsi" w:hAnsiTheme="minorHAnsi" w:cstheme="minorHAnsi"/>
                  <w:lang w:eastAsia="en-AU"/>
                  <w:rPrChange w:id="2711" w:author="Author" w:date="2018-06-28T15:41:00Z">
                    <w:rPr>
                      <w:lang w:eastAsia="en-AU"/>
                    </w:rPr>
                  </w:rPrChange>
                </w:rPr>
                <w:t>0.45</w:t>
              </w:r>
            </w:ins>
          </w:p>
        </w:tc>
        <w:tc>
          <w:tcPr>
            <w:tcW w:w="1134" w:type="dxa"/>
            <w:tcBorders>
              <w:top w:val="nil"/>
              <w:left w:val="nil"/>
              <w:bottom w:val="nil"/>
              <w:right w:val="nil"/>
            </w:tcBorders>
            <w:shd w:val="clear" w:color="auto" w:fill="auto"/>
            <w:noWrap/>
            <w:vAlign w:val="bottom"/>
            <w:hideMark/>
          </w:tcPr>
          <w:p w14:paraId="4EE47B34" w14:textId="77777777" w:rsidR="005504E4" w:rsidRPr="00AC1342" w:rsidRDefault="005504E4" w:rsidP="00FF49B8">
            <w:pPr>
              <w:jc w:val="center"/>
              <w:rPr>
                <w:ins w:id="2712" w:author="Author" w:date="2018-06-28T07:55:00Z"/>
                <w:rFonts w:asciiTheme="minorHAnsi" w:hAnsiTheme="minorHAnsi" w:cstheme="minorHAnsi"/>
                <w:lang w:eastAsia="en-AU"/>
                <w:rPrChange w:id="2713" w:author="Author" w:date="2018-06-28T15:41:00Z">
                  <w:rPr>
                    <w:ins w:id="2714" w:author="Author" w:date="2018-06-28T07:55:00Z"/>
                    <w:lang w:eastAsia="en-AU"/>
                  </w:rPr>
                </w:rPrChange>
              </w:rPr>
            </w:pPr>
            <w:ins w:id="2715" w:author="Author" w:date="2018-06-28T07:55:00Z">
              <w:r w:rsidRPr="00AC1342">
                <w:rPr>
                  <w:rFonts w:asciiTheme="minorHAnsi" w:hAnsiTheme="minorHAnsi" w:cstheme="minorHAnsi"/>
                  <w:lang w:eastAsia="en-AU"/>
                  <w:rPrChange w:id="2716" w:author="Author" w:date="2018-06-28T15:41:00Z">
                    <w:rPr>
                      <w:lang w:eastAsia="en-AU"/>
                    </w:rPr>
                  </w:rPrChange>
                </w:rPr>
                <w:t>0.07</w:t>
              </w:r>
            </w:ins>
          </w:p>
        </w:tc>
        <w:tc>
          <w:tcPr>
            <w:tcW w:w="1276" w:type="dxa"/>
            <w:tcBorders>
              <w:top w:val="nil"/>
              <w:left w:val="nil"/>
              <w:bottom w:val="nil"/>
              <w:right w:val="nil"/>
            </w:tcBorders>
            <w:shd w:val="clear" w:color="auto" w:fill="auto"/>
            <w:noWrap/>
            <w:vAlign w:val="bottom"/>
            <w:hideMark/>
          </w:tcPr>
          <w:p w14:paraId="2E574D23" w14:textId="77777777" w:rsidR="005504E4" w:rsidRPr="00AC1342" w:rsidRDefault="005504E4" w:rsidP="00FF49B8">
            <w:pPr>
              <w:jc w:val="center"/>
              <w:rPr>
                <w:ins w:id="2717" w:author="Author" w:date="2018-06-28T07:55:00Z"/>
                <w:rFonts w:asciiTheme="minorHAnsi" w:hAnsiTheme="minorHAnsi" w:cstheme="minorHAnsi"/>
                <w:lang w:eastAsia="en-AU"/>
                <w:rPrChange w:id="2718" w:author="Author" w:date="2018-06-28T15:41:00Z">
                  <w:rPr>
                    <w:ins w:id="2719" w:author="Author" w:date="2018-06-28T07:55:00Z"/>
                    <w:lang w:eastAsia="en-AU"/>
                  </w:rPr>
                </w:rPrChange>
              </w:rPr>
            </w:pPr>
            <w:ins w:id="2720" w:author="Author" w:date="2018-06-28T07:55:00Z">
              <w:r w:rsidRPr="00AC1342">
                <w:rPr>
                  <w:rFonts w:asciiTheme="minorHAnsi" w:hAnsiTheme="minorHAnsi" w:cstheme="minorHAnsi"/>
                  <w:lang w:eastAsia="en-AU"/>
                  <w:rPrChange w:id="2721" w:author="Author" w:date="2018-06-28T15:41:00Z">
                    <w:rPr>
                      <w:lang w:eastAsia="en-AU"/>
                    </w:rPr>
                  </w:rPrChange>
                </w:rPr>
                <w:t>0.34</w:t>
              </w:r>
            </w:ins>
          </w:p>
        </w:tc>
        <w:tc>
          <w:tcPr>
            <w:tcW w:w="1134" w:type="dxa"/>
            <w:tcBorders>
              <w:top w:val="nil"/>
              <w:left w:val="nil"/>
              <w:bottom w:val="nil"/>
              <w:right w:val="nil"/>
            </w:tcBorders>
            <w:shd w:val="clear" w:color="auto" w:fill="auto"/>
            <w:noWrap/>
            <w:vAlign w:val="bottom"/>
            <w:hideMark/>
          </w:tcPr>
          <w:p w14:paraId="663709FC" w14:textId="77777777" w:rsidR="005504E4" w:rsidRPr="00AC1342" w:rsidRDefault="005504E4" w:rsidP="00FF49B8">
            <w:pPr>
              <w:jc w:val="center"/>
              <w:rPr>
                <w:ins w:id="2722" w:author="Author" w:date="2018-06-28T07:55:00Z"/>
                <w:rFonts w:asciiTheme="minorHAnsi" w:hAnsiTheme="minorHAnsi" w:cstheme="minorHAnsi"/>
                <w:lang w:eastAsia="en-AU"/>
                <w:rPrChange w:id="2723" w:author="Author" w:date="2018-06-28T15:41:00Z">
                  <w:rPr>
                    <w:ins w:id="2724" w:author="Author" w:date="2018-06-28T07:55:00Z"/>
                    <w:lang w:eastAsia="en-AU"/>
                  </w:rPr>
                </w:rPrChange>
              </w:rPr>
            </w:pPr>
            <w:ins w:id="2725" w:author="Author" w:date="2018-06-28T07:55:00Z">
              <w:r w:rsidRPr="00AC1342">
                <w:rPr>
                  <w:rFonts w:asciiTheme="minorHAnsi" w:hAnsiTheme="minorHAnsi" w:cstheme="minorHAnsi"/>
                  <w:lang w:eastAsia="en-AU"/>
                  <w:rPrChange w:id="2726" w:author="Author" w:date="2018-06-28T15:41:00Z">
                    <w:rPr>
                      <w:lang w:eastAsia="en-AU"/>
                    </w:rPr>
                  </w:rPrChange>
                </w:rPr>
                <w:t>0.05</w:t>
              </w:r>
            </w:ins>
          </w:p>
        </w:tc>
        <w:tc>
          <w:tcPr>
            <w:tcW w:w="992" w:type="dxa"/>
            <w:tcBorders>
              <w:top w:val="nil"/>
              <w:left w:val="nil"/>
              <w:bottom w:val="nil"/>
              <w:right w:val="nil"/>
            </w:tcBorders>
            <w:shd w:val="clear" w:color="auto" w:fill="auto"/>
            <w:noWrap/>
            <w:vAlign w:val="bottom"/>
            <w:hideMark/>
          </w:tcPr>
          <w:p w14:paraId="6886F351" w14:textId="77777777" w:rsidR="005504E4" w:rsidRPr="00AC1342" w:rsidRDefault="005504E4" w:rsidP="00FF49B8">
            <w:pPr>
              <w:jc w:val="center"/>
              <w:rPr>
                <w:ins w:id="2727" w:author="Author" w:date="2018-06-28T07:55:00Z"/>
                <w:rFonts w:asciiTheme="minorHAnsi" w:hAnsiTheme="minorHAnsi" w:cstheme="minorHAnsi"/>
                <w:lang w:eastAsia="en-AU"/>
                <w:rPrChange w:id="2728" w:author="Author" w:date="2018-06-28T15:41:00Z">
                  <w:rPr>
                    <w:ins w:id="2729" w:author="Author" w:date="2018-06-28T07:55:00Z"/>
                    <w:lang w:eastAsia="en-AU"/>
                  </w:rPr>
                </w:rPrChange>
              </w:rPr>
            </w:pPr>
            <w:ins w:id="2730" w:author="Author" w:date="2018-06-28T07:55:00Z">
              <w:r w:rsidRPr="00AC1342">
                <w:rPr>
                  <w:rFonts w:asciiTheme="minorHAnsi" w:hAnsiTheme="minorHAnsi" w:cstheme="minorHAnsi"/>
                  <w:lang w:eastAsia="en-AU"/>
                  <w:rPrChange w:id="2731" w:author="Author" w:date="2018-06-28T15:41:00Z">
                    <w:rPr>
                      <w:lang w:eastAsia="en-AU"/>
                    </w:rPr>
                  </w:rPrChange>
                </w:rPr>
                <w:t>0.12</w:t>
              </w:r>
            </w:ins>
          </w:p>
        </w:tc>
        <w:tc>
          <w:tcPr>
            <w:tcW w:w="1417" w:type="dxa"/>
            <w:tcBorders>
              <w:top w:val="nil"/>
              <w:left w:val="nil"/>
              <w:bottom w:val="nil"/>
              <w:right w:val="nil"/>
            </w:tcBorders>
            <w:shd w:val="clear" w:color="auto" w:fill="auto"/>
            <w:noWrap/>
            <w:vAlign w:val="bottom"/>
            <w:hideMark/>
          </w:tcPr>
          <w:p w14:paraId="1C316469" w14:textId="77777777" w:rsidR="005504E4" w:rsidRPr="00AC1342" w:rsidRDefault="005504E4" w:rsidP="00FF49B8">
            <w:pPr>
              <w:jc w:val="center"/>
              <w:rPr>
                <w:ins w:id="2732" w:author="Author" w:date="2018-06-28T07:55:00Z"/>
                <w:rFonts w:asciiTheme="minorHAnsi" w:hAnsiTheme="minorHAnsi" w:cstheme="minorHAnsi"/>
                <w:lang w:eastAsia="en-AU"/>
                <w:rPrChange w:id="2733" w:author="Author" w:date="2018-06-28T15:41:00Z">
                  <w:rPr>
                    <w:ins w:id="2734" w:author="Author" w:date="2018-06-28T07:55:00Z"/>
                    <w:lang w:eastAsia="en-AU"/>
                  </w:rPr>
                </w:rPrChange>
              </w:rPr>
            </w:pPr>
            <w:ins w:id="2735" w:author="Author" w:date="2018-06-28T07:55:00Z">
              <w:r w:rsidRPr="00AC1342">
                <w:rPr>
                  <w:rFonts w:asciiTheme="minorHAnsi" w:hAnsiTheme="minorHAnsi" w:cstheme="minorHAnsi"/>
                  <w:lang w:eastAsia="en-AU"/>
                  <w:rPrChange w:id="2736" w:author="Author" w:date="2018-06-28T15:41:00Z">
                    <w:rPr>
                      <w:lang w:eastAsia="en-AU"/>
                    </w:rPr>
                  </w:rPrChange>
                </w:rPr>
                <w:t>20</w:t>
              </w:r>
            </w:ins>
          </w:p>
        </w:tc>
      </w:tr>
      <w:tr w:rsidR="005504E4" w:rsidRPr="00AC1342" w14:paraId="0FF6B1D5" w14:textId="77777777" w:rsidTr="00FF49B8">
        <w:trPr>
          <w:trHeight w:val="288"/>
          <w:ins w:id="2737" w:author="Author" w:date="2018-06-28T07:55:00Z"/>
        </w:trPr>
        <w:tc>
          <w:tcPr>
            <w:tcW w:w="1575" w:type="dxa"/>
            <w:tcBorders>
              <w:top w:val="nil"/>
              <w:left w:val="nil"/>
              <w:bottom w:val="nil"/>
              <w:right w:val="nil"/>
            </w:tcBorders>
            <w:shd w:val="clear" w:color="auto" w:fill="auto"/>
            <w:noWrap/>
            <w:vAlign w:val="bottom"/>
            <w:hideMark/>
          </w:tcPr>
          <w:p w14:paraId="66A4CD5B" w14:textId="77777777" w:rsidR="005504E4" w:rsidRPr="00AC1342" w:rsidRDefault="005504E4" w:rsidP="00FF49B8">
            <w:pPr>
              <w:jc w:val="center"/>
              <w:rPr>
                <w:ins w:id="2738" w:author="Author" w:date="2018-06-28T07:55:00Z"/>
                <w:rFonts w:asciiTheme="minorHAnsi" w:hAnsiTheme="minorHAnsi" w:cstheme="minorHAnsi"/>
                <w:lang w:eastAsia="en-AU"/>
                <w:rPrChange w:id="2739" w:author="Author" w:date="2018-06-28T15:41:00Z">
                  <w:rPr>
                    <w:ins w:id="2740" w:author="Author" w:date="2018-06-28T07:55:00Z"/>
                    <w:lang w:eastAsia="en-AU"/>
                  </w:rPr>
                </w:rPrChange>
              </w:rPr>
            </w:pPr>
            <w:ins w:id="2741" w:author="Author" w:date="2018-06-28T07:55:00Z">
              <w:r w:rsidRPr="00AC1342">
                <w:rPr>
                  <w:rFonts w:asciiTheme="minorHAnsi" w:hAnsiTheme="minorHAnsi" w:cstheme="minorHAnsi"/>
                  <w:lang w:eastAsia="en-AU"/>
                  <w:rPrChange w:id="2742" w:author="Author" w:date="2018-06-28T15:41:00Z">
                    <w:rPr>
                      <w:lang w:eastAsia="en-AU"/>
                    </w:rPr>
                  </w:rPrChange>
                </w:rPr>
                <w:t>20</w:t>
              </w:r>
            </w:ins>
          </w:p>
        </w:tc>
        <w:tc>
          <w:tcPr>
            <w:tcW w:w="1559" w:type="dxa"/>
            <w:tcBorders>
              <w:top w:val="nil"/>
              <w:left w:val="nil"/>
              <w:bottom w:val="nil"/>
              <w:right w:val="nil"/>
            </w:tcBorders>
            <w:shd w:val="clear" w:color="auto" w:fill="auto"/>
            <w:noWrap/>
            <w:vAlign w:val="bottom"/>
            <w:hideMark/>
          </w:tcPr>
          <w:p w14:paraId="5B6717EA" w14:textId="77777777" w:rsidR="005504E4" w:rsidRPr="00AC1342" w:rsidRDefault="005504E4" w:rsidP="00FF49B8">
            <w:pPr>
              <w:jc w:val="center"/>
              <w:rPr>
                <w:ins w:id="2743" w:author="Author" w:date="2018-06-28T07:55:00Z"/>
                <w:rFonts w:asciiTheme="minorHAnsi" w:hAnsiTheme="minorHAnsi" w:cstheme="minorHAnsi"/>
                <w:lang w:eastAsia="en-AU"/>
                <w:rPrChange w:id="2744" w:author="Author" w:date="2018-06-28T15:41:00Z">
                  <w:rPr>
                    <w:ins w:id="2745" w:author="Author" w:date="2018-06-28T07:55:00Z"/>
                    <w:lang w:eastAsia="en-AU"/>
                  </w:rPr>
                </w:rPrChange>
              </w:rPr>
            </w:pPr>
            <w:ins w:id="2746" w:author="Author" w:date="2018-06-28T07:55:00Z">
              <w:r w:rsidRPr="00AC1342">
                <w:rPr>
                  <w:rFonts w:asciiTheme="minorHAnsi" w:hAnsiTheme="minorHAnsi" w:cstheme="minorHAnsi"/>
                  <w:lang w:eastAsia="en-AU"/>
                  <w:rPrChange w:id="2747" w:author="Author" w:date="2018-06-28T15:41:00Z">
                    <w:rPr>
                      <w:lang w:eastAsia="en-AU"/>
                    </w:rPr>
                  </w:rPrChange>
                </w:rPr>
                <w:t>0.51</w:t>
              </w:r>
            </w:ins>
          </w:p>
        </w:tc>
        <w:tc>
          <w:tcPr>
            <w:tcW w:w="1134" w:type="dxa"/>
            <w:tcBorders>
              <w:top w:val="nil"/>
              <w:left w:val="nil"/>
              <w:bottom w:val="nil"/>
              <w:right w:val="nil"/>
            </w:tcBorders>
            <w:shd w:val="clear" w:color="auto" w:fill="auto"/>
            <w:noWrap/>
            <w:vAlign w:val="bottom"/>
            <w:hideMark/>
          </w:tcPr>
          <w:p w14:paraId="1D0D4F84" w14:textId="77777777" w:rsidR="005504E4" w:rsidRPr="00AC1342" w:rsidRDefault="005504E4" w:rsidP="00FF49B8">
            <w:pPr>
              <w:jc w:val="center"/>
              <w:rPr>
                <w:ins w:id="2748" w:author="Author" w:date="2018-06-28T07:55:00Z"/>
                <w:rFonts w:asciiTheme="minorHAnsi" w:hAnsiTheme="minorHAnsi" w:cstheme="minorHAnsi"/>
                <w:lang w:eastAsia="en-AU"/>
                <w:rPrChange w:id="2749" w:author="Author" w:date="2018-06-28T15:41:00Z">
                  <w:rPr>
                    <w:ins w:id="2750" w:author="Author" w:date="2018-06-28T07:55:00Z"/>
                    <w:lang w:eastAsia="en-AU"/>
                  </w:rPr>
                </w:rPrChange>
              </w:rPr>
            </w:pPr>
            <w:ins w:id="2751" w:author="Author" w:date="2018-06-28T07:55:00Z">
              <w:r w:rsidRPr="00AC1342">
                <w:rPr>
                  <w:rFonts w:asciiTheme="minorHAnsi" w:hAnsiTheme="minorHAnsi" w:cstheme="minorHAnsi"/>
                  <w:lang w:eastAsia="en-AU"/>
                  <w:rPrChange w:id="2752" w:author="Author" w:date="2018-06-28T15:41:00Z">
                    <w:rPr>
                      <w:lang w:eastAsia="en-AU"/>
                    </w:rPr>
                  </w:rPrChange>
                </w:rPr>
                <w:t>0.07</w:t>
              </w:r>
            </w:ins>
          </w:p>
        </w:tc>
        <w:tc>
          <w:tcPr>
            <w:tcW w:w="1276" w:type="dxa"/>
            <w:tcBorders>
              <w:top w:val="nil"/>
              <w:left w:val="nil"/>
              <w:bottom w:val="nil"/>
              <w:right w:val="nil"/>
            </w:tcBorders>
            <w:shd w:val="clear" w:color="auto" w:fill="auto"/>
            <w:noWrap/>
            <w:vAlign w:val="bottom"/>
            <w:hideMark/>
          </w:tcPr>
          <w:p w14:paraId="22B036D3" w14:textId="77777777" w:rsidR="005504E4" w:rsidRPr="00AC1342" w:rsidRDefault="005504E4" w:rsidP="00FF49B8">
            <w:pPr>
              <w:jc w:val="center"/>
              <w:rPr>
                <w:ins w:id="2753" w:author="Author" w:date="2018-06-28T07:55:00Z"/>
                <w:rFonts w:asciiTheme="minorHAnsi" w:hAnsiTheme="minorHAnsi" w:cstheme="minorHAnsi"/>
                <w:lang w:eastAsia="en-AU"/>
                <w:rPrChange w:id="2754" w:author="Author" w:date="2018-06-28T15:41:00Z">
                  <w:rPr>
                    <w:ins w:id="2755" w:author="Author" w:date="2018-06-28T07:55:00Z"/>
                    <w:lang w:eastAsia="en-AU"/>
                  </w:rPr>
                </w:rPrChange>
              </w:rPr>
            </w:pPr>
            <w:ins w:id="2756" w:author="Author" w:date="2018-06-28T07:55:00Z">
              <w:r w:rsidRPr="00AC1342">
                <w:rPr>
                  <w:rFonts w:asciiTheme="minorHAnsi" w:hAnsiTheme="minorHAnsi" w:cstheme="minorHAnsi"/>
                  <w:lang w:eastAsia="en-AU"/>
                  <w:rPrChange w:id="2757" w:author="Author" w:date="2018-06-28T15:41:00Z">
                    <w:rPr>
                      <w:lang w:eastAsia="en-AU"/>
                    </w:rPr>
                  </w:rPrChange>
                </w:rPr>
                <w:t>0.41</w:t>
              </w:r>
            </w:ins>
          </w:p>
        </w:tc>
        <w:tc>
          <w:tcPr>
            <w:tcW w:w="1134" w:type="dxa"/>
            <w:tcBorders>
              <w:top w:val="nil"/>
              <w:left w:val="nil"/>
              <w:bottom w:val="nil"/>
              <w:right w:val="nil"/>
            </w:tcBorders>
            <w:shd w:val="clear" w:color="auto" w:fill="auto"/>
            <w:noWrap/>
            <w:vAlign w:val="bottom"/>
            <w:hideMark/>
          </w:tcPr>
          <w:p w14:paraId="5D33F526" w14:textId="77777777" w:rsidR="005504E4" w:rsidRPr="00AC1342" w:rsidRDefault="005504E4" w:rsidP="00FF49B8">
            <w:pPr>
              <w:jc w:val="center"/>
              <w:rPr>
                <w:ins w:id="2758" w:author="Author" w:date="2018-06-28T07:55:00Z"/>
                <w:rFonts w:asciiTheme="minorHAnsi" w:hAnsiTheme="minorHAnsi" w:cstheme="minorHAnsi"/>
                <w:lang w:eastAsia="en-AU"/>
                <w:rPrChange w:id="2759" w:author="Author" w:date="2018-06-28T15:41:00Z">
                  <w:rPr>
                    <w:ins w:id="2760" w:author="Author" w:date="2018-06-28T07:55:00Z"/>
                    <w:lang w:eastAsia="en-AU"/>
                  </w:rPr>
                </w:rPrChange>
              </w:rPr>
            </w:pPr>
            <w:ins w:id="2761" w:author="Author" w:date="2018-06-28T07:55:00Z">
              <w:r w:rsidRPr="00AC1342">
                <w:rPr>
                  <w:rFonts w:asciiTheme="minorHAnsi" w:hAnsiTheme="minorHAnsi" w:cstheme="minorHAnsi"/>
                  <w:lang w:eastAsia="en-AU"/>
                  <w:rPrChange w:id="2762" w:author="Author" w:date="2018-06-28T15:41:00Z">
                    <w:rPr>
                      <w:lang w:eastAsia="en-AU"/>
                    </w:rPr>
                  </w:rPrChange>
                </w:rPr>
                <w:t>0.06</w:t>
              </w:r>
            </w:ins>
          </w:p>
        </w:tc>
        <w:tc>
          <w:tcPr>
            <w:tcW w:w="992" w:type="dxa"/>
            <w:tcBorders>
              <w:top w:val="nil"/>
              <w:left w:val="nil"/>
              <w:bottom w:val="nil"/>
              <w:right w:val="nil"/>
            </w:tcBorders>
            <w:shd w:val="clear" w:color="auto" w:fill="auto"/>
            <w:noWrap/>
            <w:vAlign w:val="bottom"/>
            <w:hideMark/>
          </w:tcPr>
          <w:p w14:paraId="2D508AFF" w14:textId="77777777" w:rsidR="005504E4" w:rsidRPr="00AC1342" w:rsidRDefault="005504E4" w:rsidP="00FF49B8">
            <w:pPr>
              <w:jc w:val="center"/>
              <w:rPr>
                <w:ins w:id="2763" w:author="Author" w:date="2018-06-28T07:55:00Z"/>
                <w:rFonts w:asciiTheme="minorHAnsi" w:hAnsiTheme="minorHAnsi" w:cstheme="minorHAnsi"/>
                <w:lang w:eastAsia="en-AU"/>
                <w:rPrChange w:id="2764" w:author="Author" w:date="2018-06-28T15:41:00Z">
                  <w:rPr>
                    <w:ins w:id="2765" w:author="Author" w:date="2018-06-28T07:55:00Z"/>
                    <w:lang w:eastAsia="en-AU"/>
                  </w:rPr>
                </w:rPrChange>
              </w:rPr>
            </w:pPr>
            <w:ins w:id="2766" w:author="Author" w:date="2018-06-28T07:55:00Z">
              <w:r w:rsidRPr="00AC1342">
                <w:rPr>
                  <w:rFonts w:asciiTheme="minorHAnsi" w:hAnsiTheme="minorHAnsi" w:cstheme="minorHAnsi"/>
                  <w:lang w:eastAsia="en-AU"/>
                  <w:rPrChange w:id="2767" w:author="Author" w:date="2018-06-28T15:41:00Z">
                    <w:rPr>
                      <w:lang w:eastAsia="en-AU"/>
                    </w:rPr>
                  </w:rPrChange>
                </w:rPr>
                <w:t>0.10</w:t>
              </w:r>
            </w:ins>
          </w:p>
        </w:tc>
        <w:tc>
          <w:tcPr>
            <w:tcW w:w="1417" w:type="dxa"/>
            <w:tcBorders>
              <w:top w:val="nil"/>
              <w:left w:val="nil"/>
              <w:bottom w:val="nil"/>
              <w:right w:val="nil"/>
            </w:tcBorders>
            <w:shd w:val="clear" w:color="auto" w:fill="auto"/>
            <w:noWrap/>
            <w:vAlign w:val="bottom"/>
            <w:hideMark/>
          </w:tcPr>
          <w:p w14:paraId="05F12A76" w14:textId="77777777" w:rsidR="005504E4" w:rsidRPr="00AC1342" w:rsidRDefault="005504E4" w:rsidP="00FF49B8">
            <w:pPr>
              <w:jc w:val="center"/>
              <w:rPr>
                <w:ins w:id="2768" w:author="Author" w:date="2018-06-28T07:55:00Z"/>
                <w:rFonts w:asciiTheme="minorHAnsi" w:hAnsiTheme="minorHAnsi" w:cstheme="minorHAnsi"/>
                <w:lang w:eastAsia="en-AU"/>
                <w:rPrChange w:id="2769" w:author="Author" w:date="2018-06-28T15:41:00Z">
                  <w:rPr>
                    <w:ins w:id="2770" w:author="Author" w:date="2018-06-28T07:55:00Z"/>
                    <w:lang w:eastAsia="en-AU"/>
                  </w:rPr>
                </w:rPrChange>
              </w:rPr>
            </w:pPr>
            <w:ins w:id="2771" w:author="Author" w:date="2018-06-28T07:55:00Z">
              <w:r w:rsidRPr="00AC1342">
                <w:rPr>
                  <w:rFonts w:asciiTheme="minorHAnsi" w:hAnsiTheme="minorHAnsi" w:cstheme="minorHAnsi"/>
                  <w:lang w:eastAsia="en-AU"/>
                  <w:rPrChange w:id="2772" w:author="Author" w:date="2018-06-28T15:41:00Z">
                    <w:rPr>
                      <w:lang w:eastAsia="en-AU"/>
                    </w:rPr>
                  </w:rPrChange>
                </w:rPr>
                <w:t>20</w:t>
              </w:r>
            </w:ins>
          </w:p>
        </w:tc>
      </w:tr>
      <w:tr w:rsidR="005504E4" w:rsidRPr="00AC1342" w14:paraId="7EBBF360" w14:textId="77777777" w:rsidTr="00FF49B8">
        <w:trPr>
          <w:trHeight w:val="288"/>
          <w:ins w:id="2773" w:author="Author" w:date="2018-06-28T07:55:00Z"/>
        </w:trPr>
        <w:tc>
          <w:tcPr>
            <w:tcW w:w="1575" w:type="dxa"/>
            <w:tcBorders>
              <w:top w:val="nil"/>
              <w:left w:val="nil"/>
              <w:bottom w:val="nil"/>
              <w:right w:val="nil"/>
            </w:tcBorders>
            <w:shd w:val="clear" w:color="auto" w:fill="auto"/>
            <w:noWrap/>
            <w:vAlign w:val="bottom"/>
            <w:hideMark/>
          </w:tcPr>
          <w:p w14:paraId="0610FE5E" w14:textId="77777777" w:rsidR="005504E4" w:rsidRPr="00AC1342" w:rsidRDefault="005504E4" w:rsidP="00FF49B8">
            <w:pPr>
              <w:jc w:val="center"/>
              <w:rPr>
                <w:ins w:id="2774" w:author="Author" w:date="2018-06-28T07:55:00Z"/>
                <w:rFonts w:asciiTheme="minorHAnsi" w:hAnsiTheme="minorHAnsi" w:cstheme="minorHAnsi"/>
                <w:lang w:eastAsia="en-AU"/>
                <w:rPrChange w:id="2775" w:author="Author" w:date="2018-06-28T15:41:00Z">
                  <w:rPr>
                    <w:ins w:id="2776" w:author="Author" w:date="2018-06-28T07:55:00Z"/>
                    <w:lang w:eastAsia="en-AU"/>
                  </w:rPr>
                </w:rPrChange>
              </w:rPr>
            </w:pPr>
            <w:ins w:id="2777" w:author="Author" w:date="2018-06-28T07:55:00Z">
              <w:r w:rsidRPr="00AC1342">
                <w:rPr>
                  <w:rFonts w:asciiTheme="minorHAnsi" w:hAnsiTheme="minorHAnsi" w:cstheme="minorHAnsi"/>
                  <w:lang w:eastAsia="en-AU"/>
                  <w:rPrChange w:id="2778" w:author="Author" w:date="2018-06-28T15:41:00Z">
                    <w:rPr>
                      <w:lang w:eastAsia="en-AU"/>
                    </w:rPr>
                  </w:rPrChange>
                </w:rPr>
                <w:t>30</w:t>
              </w:r>
            </w:ins>
          </w:p>
        </w:tc>
        <w:tc>
          <w:tcPr>
            <w:tcW w:w="1559" w:type="dxa"/>
            <w:tcBorders>
              <w:top w:val="nil"/>
              <w:left w:val="nil"/>
              <w:bottom w:val="nil"/>
              <w:right w:val="nil"/>
            </w:tcBorders>
            <w:shd w:val="clear" w:color="auto" w:fill="auto"/>
            <w:noWrap/>
            <w:vAlign w:val="bottom"/>
            <w:hideMark/>
          </w:tcPr>
          <w:p w14:paraId="54FB0249" w14:textId="77777777" w:rsidR="005504E4" w:rsidRPr="00AC1342" w:rsidRDefault="005504E4" w:rsidP="00FF49B8">
            <w:pPr>
              <w:jc w:val="center"/>
              <w:rPr>
                <w:ins w:id="2779" w:author="Author" w:date="2018-06-28T07:55:00Z"/>
                <w:rFonts w:asciiTheme="minorHAnsi" w:hAnsiTheme="minorHAnsi" w:cstheme="minorHAnsi"/>
                <w:lang w:eastAsia="en-AU"/>
                <w:rPrChange w:id="2780" w:author="Author" w:date="2018-06-28T15:41:00Z">
                  <w:rPr>
                    <w:ins w:id="2781" w:author="Author" w:date="2018-06-28T07:55:00Z"/>
                    <w:lang w:eastAsia="en-AU"/>
                  </w:rPr>
                </w:rPrChange>
              </w:rPr>
            </w:pPr>
            <w:ins w:id="2782" w:author="Author" w:date="2018-06-28T07:55:00Z">
              <w:r w:rsidRPr="00AC1342">
                <w:rPr>
                  <w:rFonts w:asciiTheme="minorHAnsi" w:hAnsiTheme="minorHAnsi" w:cstheme="minorHAnsi"/>
                  <w:lang w:eastAsia="en-AU"/>
                  <w:rPrChange w:id="2783" w:author="Author" w:date="2018-06-28T15:41:00Z">
                    <w:rPr>
                      <w:lang w:eastAsia="en-AU"/>
                    </w:rPr>
                  </w:rPrChange>
                </w:rPr>
                <w:t>0.58</w:t>
              </w:r>
            </w:ins>
          </w:p>
        </w:tc>
        <w:tc>
          <w:tcPr>
            <w:tcW w:w="1134" w:type="dxa"/>
            <w:tcBorders>
              <w:top w:val="nil"/>
              <w:left w:val="nil"/>
              <w:bottom w:val="nil"/>
              <w:right w:val="nil"/>
            </w:tcBorders>
            <w:shd w:val="clear" w:color="auto" w:fill="auto"/>
            <w:noWrap/>
            <w:vAlign w:val="bottom"/>
            <w:hideMark/>
          </w:tcPr>
          <w:p w14:paraId="3C9395D1" w14:textId="77777777" w:rsidR="005504E4" w:rsidRPr="00AC1342" w:rsidRDefault="005504E4" w:rsidP="00FF49B8">
            <w:pPr>
              <w:jc w:val="center"/>
              <w:rPr>
                <w:ins w:id="2784" w:author="Author" w:date="2018-06-28T07:55:00Z"/>
                <w:rFonts w:asciiTheme="minorHAnsi" w:hAnsiTheme="minorHAnsi" w:cstheme="minorHAnsi"/>
                <w:lang w:eastAsia="en-AU"/>
                <w:rPrChange w:id="2785" w:author="Author" w:date="2018-06-28T15:41:00Z">
                  <w:rPr>
                    <w:ins w:id="2786" w:author="Author" w:date="2018-06-28T07:55:00Z"/>
                    <w:lang w:eastAsia="en-AU"/>
                  </w:rPr>
                </w:rPrChange>
              </w:rPr>
            </w:pPr>
            <w:ins w:id="2787" w:author="Author" w:date="2018-06-28T07:55:00Z">
              <w:r w:rsidRPr="00AC1342">
                <w:rPr>
                  <w:rFonts w:asciiTheme="minorHAnsi" w:hAnsiTheme="minorHAnsi" w:cstheme="minorHAnsi"/>
                  <w:lang w:eastAsia="en-AU"/>
                  <w:rPrChange w:id="2788" w:author="Author" w:date="2018-06-28T15:41:00Z">
                    <w:rPr>
                      <w:lang w:eastAsia="en-AU"/>
                    </w:rPr>
                  </w:rPrChange>
                </w:rPr>
                <w:t>0.10</w:t>
              </w:r>
            </w:ins>
          </w:p>
        </w:tc>
        <w:tc>
          <w:tcPr>
            <w:tcW w:w="1276" w:type="dxa"/>
            <w:tcBorders>
              <w:top w:val="nil"/>
              <w:left w:val="nil"/>
              <w:bottom w:val="nil"/>
              <w:right w:val="nil"/>
            </w:tcBorders>
            <w:shd w:val="clear" w:color="auto" w:fill="auto"/>
            <w:noWrap/>
            <w:vAlign w:val="bottom"/>
            <w:hideMark/>
          </w:tcPr>
          <w:p w14:paraId="04E750F7" w14:textId="77777777" w:rsidR="005504E4" w:rsidRPr="00AC1342" w:rsidRDefault="005504E4" w:rsidP="00FF49B8">
            <w:pPr>
              <w:jc w:val="center"/>
              <w:rPr>
                <w:ins w:id="2789" w:author="Author" w:date="2018-06-28T07:55:00Z"/>
                <w:rFonts w:asciiTheme="minorHAnsi" w:hAnsiTheme="minorHAnsi" w:cstheme="minorHAnsi"/>
                <w:lang w:eastAsia="en-AU"/>
                <w:rPrChange w:id="2790" w:author="Author" w:date="2018-06-28T15:41:00Z">
                  <w:rPr>
                    <w:ins w:id="2791" w:author="Author" w:date="2018-06-28T07:55:00Z"/>
                    <w:lang w:eastAsia="en-AU"/>
                  </w:rPr>
                </w:rPrChange>
              </w:rPr>
            </w:pPr>
            <w:ins w:id="2792" w:author="Author" w:date="2018-06-28T07:55:00Z">
              <w:r w:rsidRPr="00AC1342">
                <w:rPr>
                  <w:rFonts w:asciiTheme="minorHAnsi" w:hAnsiTheme="minorHAnsi" w:cstheme="minorHAnsi"/>
                  <w:lang w:eastAsia="en-AU"/>
                  <w:rPrChange w:id="2793" w:author="Author" w:date="2018-06-28T15:41:00Z">
                    <w:rPr>
                      <w:lang w:eastAsia="en-AU"/>
                    </w:rPr>
                  </w:rPrChange>
                </w:rPr>
                <w:t>0.49</w:t>
              </w:r>
            </w:ins>
          </w:p>
        </w:tc>
        <w:tc>
          <w:tcPr>
            <w:tcW w:w="1134" w:type="dxa"/>
            <w:tcBorders>
              <w:top w:val="nil"/>
              <w:left w:val="nil"/>
              <w:bottom w:val="nil"/>
              <w:right w:val="nil"/>
            </w:tcBorders>
            <w:shd w:val="clear" w:color="auto" w:fill="auto"/>
            <w:noWrap/>
            <w:vAlign w:val="bottom"/>
            <w:hideMark/>
          </w:tcPr>
          <w:p w14:paraId="3919C5A2" w14:textId="77777777" w:rsidR="005504E4" w:rsidRPr="00AC1342" w:rsidRDefault="005504E4" w:rsidP="00FF49B8">
            <w:pPr>
              <w:jc w:val="center"/>
              <w:rPr>
                <w:ins w:id="2794" w:author="Author" w:date="2018-06-28T07:55:00Z"/>
                <w:rFonts w:asciiTheme="minorHAnsi" w:hAnsiTheme="minorHAnsi" w:cstheme="minorHAnsi"/>
                <w:lang w:eastAsia="en-AU"/>
                <w:rPrChange w:id="2795" w:author="Author" w:date="2018-06-28T15:41:00Z">
                  <w:rPr>
                    <w:ins w:id="2796" w:author="Author" w:date="2018-06-28T07:55:00Z"/>
                    <w:lang w:eastAsia="en-AU"/>
                  </w:rPr>
                </w:rPrChange>
              </w:rPr>
            </w:pPr>
            <w:ins w:id="2797" w:author="Author" w:date="2018-06-28T07:55:00Z">
              <w:r w:rsidRPr="00AC1342">
                <w:rPr>
                  <w:rFonts w:asciiTheme="minorHAnsi" w:hAnsiTheme="minorHAnsi" w:cstheme="minorHAnsi"/>
                  <w:lang w:eastAsia="en-AU"/>
                  <w:rPrChange w:id="2798" w:author="Author" w:date="2018-06-28T15:41:00Z">
                    <w:rPr>
                      <w:lang w:eastAsia="en-AU"/>
                    </w:rPr>
                  </w:rPrChange>
                </w:rPr>
                <w:t>0.12</w:t>
              </w:r>
            </w:ins>
          </w:p>
        </w:tc>
        <w:tc>
          <w:tcPr>
            <w:tcW w:w="992" w:type="dxa"/>
            <w:tcBorders>
              <w:top w:val="nil"/>
              <w:left w:val="nil"/>
              <w:bottom w:val="nil"/>
              <w:right w:val="nil"/>
            </w:tcBorders>
            <w:shd w:val="clear" w:color="auto" w:fill="auto"/>
            <w:noWrap/>
            <w:vAlign w:val="bottom"/>
            <w:hideMark/>
          </w:tcPr>
          <w:p w14:paraId="2CBFB0A5" w14:textId="77777777" w:rsidR="005504E4" w:rsidRPr="00AC1342" w:rsidRDefault="005504E4" w:rsidP="00FF49B8">
            <w:pPr>
              <w:jc w:val="center"/>
              <w:rPr>
                <w:ins w:id="2799" w:author="Author" w:date="2018-06-28T07:55:00Z"/>
                <w:rFonts w:asciiTheme="minorHAnsi" w:hAnsiTheme="minorHAnsi" w:cstheme="minorHAnsi"/>
                <w:lang w:eastAsia="en-AU"/>
                <w:rPrChange w:id="2800" w:author="Author" w:date="2018-06-28T15:41:00Z">
                  <w:rPr>
                    <w:ins w:id="2801" w:author="Author" w:date="2018-06-28T07:55:00Z"/>
                    <w:lang w:eastAsia="en-AU"/>
                  </w:rPr>
                </w:rPrChange>
              </w:rPr>
            </w:pPr>
            <w:ins w:id="2802" w:author="Author" w:date="2018-06-28T07:55:00Z">
              <w:r w:rsidRPr="00AC1342">
                <w:rPr>
                  <w:rFonts w:asciiTheme="minorHAnsi" w:hAnsiTheme="minorHAnsi" w:cstheme="minorHAnsi"/>
                  <w:lang w:eastAsia="en-AU"/>
                  <w:rPrChange w:id="2803" w:author="Author" w:date="2018-06-28T15:41:00Z">
                    <w:rPr>
                      <w:lang w:eastAsia="en-AU"/>
                    </w:rPr>
                  </w:rPrChange>
                </w:rPr>
                <w:t>0.10</w:t>
              </w:r>
            </w:ins>
          </w:p>
        </w:tc>
        <w:tc>
          <w:tcPr>
            <w:tcW w:w="1417" w:type="dxa"/>
            <w:tcBorders>
              <w:top w:val="nil"/>
              <w:left w:val="nil"/>
              <w:bottom w:val="nil"/>
              <w:right w:val="nil"/>
            </w:tcBorders>
            <w:shd w:val="clear" w:color="auto" w:fill="auto"/>
            <w:noWrap/>
            <w:vAlign w:val="bottom"/>
            <w:hideMark/>
          </w:tcPr>
          <w:p w14:paraId="50E866C8" w14:textId="77777777" w:rsidR="005504E4" w:rsidRPr="00AC1342" w:rsidRDefault="005504E4" w:rsidP="00FF49B8">
            <w:pPr>
              <w:jc w:val="center"/>
              <w:rPr>
                <w:ins w:id="2804" w:author="Author" w:date="2018-06-28T07:55:00Z"/>
                <w:rFonts w:asciiTheme="minorHAnsi" w:hAnsiTheme="minorHAnsi" w:cstheme="minorHAnsi"/>
                <w:lang w:eastAsia="en-AU"/>
                <w:rPrChange w:id="2805" w:author="Author" w:date="2018-06-28T15:41:00Z">
                  <w:rPr>
                    <w:ins w:id="2806" w:author="Author" w:date="2018-06-28T07:55:00Z"/>
                    <w:lang w:eastAsia="en-AU"/>
                  </w:rPr>
                </w:rPrChange>
              </w:rPr>
            </w:pPr>
            <w:ins w:id="2807" w:author="Author" w:date="2018-06-28T07:55:00Z">
              <w:r w:rsidRPr="00AC1342">
                <w:rPr>
                  <w:rFonts w:asciiTheme="minorHAnsi" w:hAnsiTheme="minorHAnsi" w:cstheme="minorHAnsi"/>
                  <w:lang w:eastAsia="en-AU"/>
                  <w:rPrChange w:id="2808" w:author="Author" w:date="2018-06-28T15:41:00Z">
                    <w:rPr>
                      <w:lang w:eastAsia="en-AU"/>
                    </w:rPr>
                  </w:rPrChange>
                </w:rPr>
                <w:t>19</w:t>
              </w:r>
            </w:ins>
          </w:p>
        </w:tc>
      </w:tr>
      <w:tr w:rsidR="005504E4" w:rsidRPr="00AC1342" w14:paraId="0660D1A9" w14:textId="77777777" w:rsidTr="00FF49B8">
        <w:trPr>
          <w:trHeight w:val="288"/>
          <w:ins w:id="2809" w:author="Author" w:date="2018-06-28T07:55:00Z"/>
        </w:trPr>
        <w:tc>
          <w:tcPr>
            <w:tcW w:w="1575" w:type="dxa"/>
            <w:tcBorders>
              <w:top w:val="nil"/>
              <w:left w:val="nil"/>
              <w:bottom w:val="nil"/>
              <w:right w:val="nil"/>
            </w:tcBorders>
            <w:shd w:val="clear" w:color="auto" w:fill="auto"/>
            <w:noWrap/>
            <w:vAlign w:val="bottom"/>
            <w:hideMark/>
          </w:tcPr>
          <w:p w14:paraId="0B749939" w14:textId="77777777" w:rsidR="005504E4" w:rsidRPr="00AC1342" w:rsidRDefault="005504E4" w:rsidP="00FF49B8">
            <w:pPr>
              <w:jc w:val="center"/>
              <w:rPr>
                <w:ins w:id="2810" w:author="Author" w:date="2018-06-28T07:55:00Z"/>
                <w:rFonts w:asciiTheme="minorHAnsi" w:hAnsiTheme="minorHAnsi" w:cstheme="minorHAnsi"/>
                <w:lang w:eastAsia="en-AU"/>
                <w:rPrChange w:id="2811" w:author="Author" w:date="2018-06-28T15:41:00Z">
                  <w:rPr>
                    <w:ins w:id="2812" w:author="Author" w:date="2018-06-28T07:55:00Z"/>
                    <w:lang w:eastAsia="en-AU"/>
                  </w:rPr>
                </w:rPrChange>
              </w:rPr>
            </w:pPr>
            <w:ins w:id="2813" w:author="Author" w:date="2018-06-28T07:55:00Z">
              <w:r w:rsidRPr="00AC1342">
                <w:rPr>
                  <w:rFonts w:asciiTheme="minorHAnsi" w:hAnsiTheme="minorHAnsi" w:cstheme="minorHAnsi"/>
                  <w:lang w:eastAsia="en-AU"/>
                  <w:rPrChange w:id="2814" w:author="Author" w:date="2018-06-28T15:41:00Z">
                    <w:rPr>
                      <w:lang w:eastAsia="en-AU"/>
                    </w:rPr>
                  </w:rPrChange>
                </w:rPr>
                <w:t>40</w:t>
              </w:r>
            </w:ins>
          </w:p>
        </w:tc>
        <w:tc>
          <w:tcPr>
            <w:tcW w:w="1559" w:type="dxa"/>
            <w:tcBorders>
              <w:top w:val="nil"/>
              <w:left w:val="nil"/>
              <w:bottom w:val="nil"/>
              <w:right w:val="nil"/>
            </w:tcBorders>
            <w:shd w:val="clear" w:color="auto" w:fill="auto"/>
            <w:noWrap/>
            <w:vAlign w:val="bottom"/>
            <w:hideMark/>
          </w:tcPr>
          <w:p w14:paraId="1326D030" w14:textId="77777777" w:rsidR="005504E4" w:rsidRPr="00AC1342" w:rsidRDefault="005504E4" w:rsidP="00FF49B8">
            <w:pPr>
              <w:jc w:val="center"/>
              <w:rPr>
                <w:ins w:id="2815" w:author="Author" w:date="2018-06-28T07:55:00Z"/>
                <w:rFonts w:asciiTheme="minorHAnsi" w:hAnsiTheme="minorHAnsi" w:cstheme="minorHAnsi"/>
                <w:lang w:eastAsia="en-AU"/>
                <w:rPrChange w:id="2816" w:author="Author" w:date="2018-06-28T15:41:00Z">
                  <w:rPr>
                    <w:ins w:id="2817" w:author="Author" w:date="2018-06-28T07:55:00Z"/>
                    <w:lang w:eastAsia="en-AU"/>
                  </w:rPr>
                </w:rPrChange>
              </w:rPr>
            </w:pPr>
            <w:ins w:id="2818" w:author="Author" w:date="2018-06-28T07:55:00Z">
              <w:r w:rsidRPr="00AC1342">
                <w:rPr>
                  <w:rFonts w:asciiTheme="minorHAnsi" w:hAnsiTheme="minorHAnsi" w:cstheme="minorHAnsi"/>
                  <w:lang w:eastAsia="en-AU"/>
                  <w:rPrChange w:id="2819" w:author="Author" w:date="2018-06-28T15:41:00Z">
                    <w:rPr>
                      <w:lang w:eastAsia="en-AU"/>
                    </w:rPr>
                  </w:rPrChange>
                </w:rPr>
                <w:t>0.63</w:t>
              </w:r>
            </w:ins>
          </w:p>
        </w:tc>
        <w:tc>
          <w:tcPr>
            <w:tcW w:w="1134" w:type="dxa"/>
            <w:tcBorders>
              <w:top w:val="nil"/>
              <w:left w:val="nil"/>
              <w:bottom w:val="nil"/>
              <w:right w:val="nil"/>
            </w:tcBorders>
            <w:shd w:val="clear" w:color="auto" w:fill="auto"/>
            <w:noWrap/>
            <w:vAlign w:val="bottom"/>
            <w:hideMark/>
          </w:tcPr>
          <w:p w14:paraId="530D88EB" w14:textId="77777777" w:rsidR="005504E4" w:rsidRPr="00AC1342" w:rsidRDefault="005504E4" w:rsidP="00FF49B8">
            <w:pPr>
              <w:jc w:val="center"/>
              <w:rPr>
                <w:ins w:id="2820" w:author="Author" w:date="2018-06-28T07:55:00Z"/>
                <w:rFonts w:asciiTheme="minorHAnsi" w:hAnsiTheme="minorHAnsi" w:cstheme="minorHAnsi"/>
                <w:lang w:eastAsia="en-AU"/>
                <w:rPrChange w:id="2821" w:author="Author" w:date="2018-06-28T15:41:00Z">
                  <w:rPr>
                    <w:ins w:id="2822" w:author="Author" w:date="2018-06-28T07:55:00Z"/>
                    <w:lang w:eastAsia="en-AU"/>
                  </w:rPr>
                </w:rPrChange>
              </w:rPr>
            </w:pPr>
            <w:ins w:id="2823" w:author="Author" w:date="2018-06-28T07:55:00Z">
              <w:r w:rsidRPr="00AC1342">
                <w:rPr>
                  <w:rFonts w:asciiTheme="minorHAnsi" w:hAnsiTheme="minorHAnsi" w:cstheme="minorHAnsi"/>
                  <w:lang w:eastAsia="en-AU"/>
                  <w:rPrChange w:id="2824" w:author="Author" w:date="2018-06-28T15:41:00Z">
                    <w:rPr>
                      <w:lang w:eastAsia="en-AU"/>
                    </w:rPr>
                  </w:rPrChange>
                </w:rPr>
                <w:t>0.08</w:t>
              </w:r>
            </w:ins>
          </w:p>
        </w:tc>
        <w:tc>
          <w:tcPr>
            <w:tcW w:w="1276" w:type="dxa"/>
            <w:tcBorders>
              <w:top w:val="nil"/>
              <w:left w:val="nil"/>
              <w:bottom w:val="nil"/>
              <w:right w:val="nil"/>
            </w:tcBorders>
            <w:shd w:val="clear" w:color="auto" w:fill="auto"/>
            <w:noWrap/>
            <w:vAlign w:val="bottom"/>
            <w:hideMark/>
          </w:tcPr>
          <w:p w14:paraId="494A8426" w14:textId="77777777" w:rsidR="005504E4" w:rsidRPr="00AC1342" w:rsidRDefault="005504E4" w:rsidP="00FF49B8">
            <w:pPr>
              <w:jc w:val="center"/>
              <w:rPr>
                <w:ins w:id="2825" w:author="Author" w:date="2018-06-28T07:55:00Z"/>
                <w:rFonts w:asciiTheme="minorHAnsi" w:hAnsiTheme="minorHAnsi" w:cstheme="minorHAnsi"/>
                <w:lang w:eastAsia="en-AU"/>
                <w:rPrChange w:id="2826" w:author="Author" w:date="2018-06-28T15:41:00Z">
                  <w:rPr>
                    <w:ins w:id="2827" w:author="Author" w:date="2018-06-28T07:55:00Z"/>
                    <w:lang w:eastAsia="en-AU"/>
                  </w:rPr>
                </w:rPrChange>
              </w:rPr>
            </w:pPr>
            <w:ins w:id="2828" w:author="Author" w:date="2018-06-28T07:55:00Z">
              <w:r w:rsidRPr="00AC1342">
                <w:rPr>
                  <w:rFonts w:asciiTheme="minorHAnsi" w:hAnsiTheme="minorHAnsi" w:cstheme="minorHAnsi"/>
                  <w:lang w:eastAsia="en-AU"/>
                  <w:rPrChange w:id="2829" w:author="Author" w:date="2018-06-28T15:41:00Z">
                    <w:rPr>
                      <w:lang w:eastAsia="en-AU"/>
                    </w:rPr>
                  </w:rPrChange>
                </w:rPr>
                <w:t>0.56</w:t>
              </w:r>
            </w:ins>
          </w:p>
        </w:tc>
        <w:tc>
          <w:tcPr>
            <w:tcW w:w="1134" w:type="dxa"/>
            <w:tcBorders>
              <w:top w:val="nil"/>
              <w:left w:val="nil"/>
              <w:bottom w:val="nil"/>
              <w:right w:val="nil"/>
            </w:tcBorders>
            <w:shd w:val="clear" w:color="auto" w:fill="auto"/>
            <w:noWrap/>
            <w:vAlign w:val="bottom"/>
            <w:hideMark/>
          </w:tcPr>
          <w:p w14:paraId="4ABC8B68" w14:textId="77777777" w:rsidR="005504E4" w:rsidRPr="00AC1342" w:rsidRDefault="005504E4" w:rsidP="00FF49B8">
            <w:pPr>
              <w:jc w:val="center"/>
              <w:rPr>
                <w:ins w:id="2830" w:author="Author" w:date="2018-06-28T07:55:00Z"/>
                <w:rFonts w:asciiTheme="minorHAnsi" w:hAnsiTheme="minorHAnsi" w:cstheme="minorHAnsi"/>
                <w:lang w:eastAsia="en-AU"/>
                <w:rPrChange w:id="2831" w:author="Author" w:date="2018-06-28T15:41:00Z">
                  <w:rPr>
                    <w:ins w:id="2832" w:author="Author" w:date="2018-06-28T07:55:00Z"/>
                    <w:lang w:eastAsia="en-AU"/>
                  </w:rPr>
                </w:rPrChange>
              </w:rPr>
            </w:pPr>
            <w:ins w:id="2833" w:author="Author" w:date="2018-06-28T07:55:00Z">
              <w:r w:rsidRPr="00AC1342">
                <w:rPr>
                  <w:rFonts w:asciiTheme="minorHAnsi" w:hAnsiTheme="minorHAnsi" w:cstheme="minorHAnsi"/>
                  <w:lang w:eastAsia="en-AU"/>
                  <w:rPrChange w:id="2834" w:author="Author" w:date="2018-06-28T15:41:00Z">
                    <w:rPr>
                      <w:lang w:eastAsia="en-AU"/>
                    </w:rPr>
                  </w:rPrChange>
                </w:rPr>
                <w:t>0.08</w:t>
              </w:r>
            </w:ins>
          </w:p>
        </w:tc>
        <w:tc>
          <w:tcPr>
            <w:tcW w:w="992" w:type="dxa"/>
            <w:tcBorders>
              <w:top w:val="nil"/>
              <w:left w:val="nil"/>
              <w:bottom w:val="nil"/>
              <w:right w:val="nil"/>
            </w:tcBorders>
            <w:shd w:val="clear" w:color="auto" w:fill="auto"/>
            <w:noWrap/>
            <w:vAlign w:val="bottom"/>
            <w:hideMark/>
          </w:tcPr>
          <w:p w14:paraId="3E3CFA4F" w14:textId="77777777" w:rsidR="005504E4" w:rsidRPr="00AC1342" w:rsidRDefault="005504E4" w:rsidP="00FF49B8">
            <w:pPr>
              <w:jc w:val="center"/>
              <w:rPr>
                <w:ins w:id="2835" w:author="Author" w:date="2018-06-28T07:55:00Z"/>
                <w:rFonts w:asciiTheme="minorHAnsi" w:hAnsiTheme="minorHAnsi" w:cstheme="minorHAnsi"/>
                <w:lang w:eastAsia="en-AU"/>
                <w:rPrChange w:id="2836" w:author="Author" w:date="2018-06-28T15:41:00Z">
                  <w:rPr>
                    <w:ins w:id="2837" w:author="Author" w:date="2018-06-28T07:55:00Z"/>
                    <w:lang w:eastAsia="en-AU"/>
                  </w:rPr>
                </w:rPrChange>
              </w:rPr>
            </w:pPr>
            <w:ins w:id="2838" w:author="Author" w:date="2018-06-28T07:55:00Z">
              <w:r w:rsidRPr="00AC1342">
                <w:rPr>
                  <w:rFonts w:asciiTheme="minorHAnsi" w:hAnsiTheme="minorHAnsi" w:cstheme="minorHAnsi"/>
                  <w:lang w:eastAsia="en-AU"/>
                  <w:rPrChange w:id="2839" w:author="Author" w:date="2018-06-28T15:41:00Z">
                    <w:rPr>
                      <w:lang w:eastAsia="en-AU"/>
                    </w:rPr>
                  </w:rPrChange>
                </w:rPr>
                <w:t>0.07</w:t>
              </w:r>
            </w:ins>
          </w:p>
        </w:tc>
        <w:tc>
          <w:tcPr>
            <w:tcW w:w="1417" w:type="dxa"/>
            <w:tcBorders>
              <w:top w:val="nil"/>
              <w:left w:val="nil"/>
              <w:bottom w:val="nil"/>
              <w:right w:val="nil"/>
            </w:tcBorders>
            <w:shd w:val="clear" w:color="auto" w:fill="auto"/>
            <w:noWrap/>
            <w:vAlign w:val="bottom"/>
            <w:hideMark/>
          </w:tcPr>
          <w:p w14:paraId="445B8742" w14:textId="77777777" w:rsidR="005504E4" w:rsidRPr="00AC1342" w:rsidRDefault="005504E4" w:rsidP="00FF49B8">
            <w:pPr>
              <w:jc w:val="center"/>
              <w:rPr>
                <w:ins w:id="2840" w:author="Author" w:date="2018-06-28T07:55:00Z"/>
                <w:rFonts w:asciiTheme="minorHAnsi" w:hAnsiTheme="minorHAnsi" w:cstheme="minorHAnsi"/>
                <w:lang w:eastAsia="en-AU"/>
                <w:rPrChange w:id="2841" w:author="Author" w:date="2018-06-28T15:41:00Z">
                  <w:rPr>
                    <w:ins w:id="2842" w:author="Author" w:date="2018-06-28T07:55:00Z"/>
                    <w:lang w:eastAsia="en-AU"/>
                  </w:rPr>
                </w:rPrChange>
              </w:rPr>
            </w:pPr>
            <w:ins w:id="2843" w:author="Author" w:date="2018-06-28T07:55:00Z">
              <w:r w:rsidRPr="00AC1342">
                <w:rPr>
                  <w:rFonts w:asciiTheme="minorHAnsi" w:hAnsiTheme="minorHAnsi" w:cstheme="minorHAnsi"/>
                  <w:lang w:eastAsia="en-AU"/>
                  <w:rPrChange w:id="2844" w:author="Author" w:date="2018-06-28T15:41:00Z">
                    <w:rPr>
                      <w:lang w:eastAsia="en-AU"/>
                    </w:rPr>
                  </w:rPrChange>
                </w:rPr>
                <w:t>16</w:t>
              </w:r>
            </w:ins>
          </w:p>
        </w:tc>
      </w:tr>
      <w:tr w:rsidR="005504E4" w:rsidRPr="00AC1342" w14:paraId="74D45402" w14:textId="77777777" w:rsidTr="00FF49B8">
        <w:trPr>
          <w:trHeight w:val="288"/>
          <w:ins w:id="2845" w:author="Author" w:date="2018-06-28T07:55:00Z"/>
        </w:trPr>
        <w:tc>
          <w:tcPr>
            <w:tcW w:w="1575" w:type="dxa"/>
            <w:tcBorders>
              <w:top w:val="nil"/>
              <w:left w:val="nil"/>
              <w:bottom w:val="nil"/>
              <w:right w:val="nil"/>
            </w:tcBorders>
            <w:shd w:val="clear" w:color="auto" w:fill="auto"/>
            <w:noWrap/>
            <w:vAlign w:val="bottom"/>
            <w:hideMark/>
          </w:tcPr>
          <w:p w14:paraId="4B57FC56" w14:textId="77777777" w:rsidR="005504E4" w:rsidRPr="00AC1342" w:rsidRDefault="005504E4" w:rsidP="00FF49B8">
            <w:pPr>
              <w:jc w:val="center"/>
              <w:rPr>
                <w:ins w:id="2846" w:author="Author" w:date="2018-06-28T07:55:00Z"/>
                <w:rFonts w:asciiTheme="minorHAnsi" w:hAnsiTheme="minorHAnsi" w:cstheme="minorHAnsi"/>
                <w:lang w:eastAsia="en-AU"/>
                <w:rPrChange w:id="2847" w:author="Author" w:date="2018-06-28T15:41:00Z">
                  <w:rPr>
                    <w:ins w:id="2848" w:author="Author" w:date="2018-06-28T07:55:00Z"/>
                    <w:lang w:eastAsia="en-AU"/>
                  </w:rPr>
                </w:rPrChange>
              </w:rPr>
            </w:pPr>
            <w:ins w:id="2849" w:author="Author" w:date="2018-06-28T07:55:00Z">
              <w:r w:rsidRPr="00AC1342">
                <w:rPr>
                  <w:rFonts w:asciiTheme="minorHAnsi" w:hAnsiTheme="minorHAnsi" w:cstheme="minorHAnsi"/>
                  <w:lang w:eastAsia="en-AU"/>
                  <w:rPrChange w:id="2850" w:author="Author" w:date="2018-06-28T15:41:00Z">
                    <w:rPr>
                      <w:lang w:eastAsia="en-AU"/>
                    </w:rPr>
                  </w:rPrChange>
                </w:rPr>
                <w:t>50</w:t>
              </w:r>
            </w:ins>
          </w:p>
        </w:tc>
        <w:tc>
          <w:tcPr>
            <w:tcW w:w="1559" w:type="dxa"/>
            <w:tcBorders>
              <w:top w:val="nil"/>
              <w:left w:val="nil"/>
              <w:bottom w:val="nil"/>
              <w:right w:val="nil"/>
            </w:tcBorders>
            <w:shd w:val="clear" w:color="auto" w:fill="auto"/>
            <w:noWrap/>
            <w:vAlign w:val="bottom"/>
            <w:hideMark/>
          </w:tcPr>
          <w:p w14:paraId="09785513" w14:textId="77777777" w:rsidR="005504E4" w:rsidRPr="00AC1342" w:rsidRDefault="005504E4" w:rsidP="00FF49B8">
            <w:pPr>
              <w:jc w:val="center"/>
              <w:rPr>
                <w:ins w:id="2851" w:author="Author" w:date="2018-06-28T07:55:00Z"/>
                <w:rFonts w:asciiTheme="minorHAnsi" w:hAnsiTheme="minorHAnsi" w:cstheme="minorHAnsi"/>
                <w:lang w:eastAsia="en-AU"/>
                <w:rPrChange w:id="2852" w:author="Author" w:date="2018-06-28T15:41:00Z">
                  <w:rPr>
                    <w:ins w:id="2853" w:author="Author" w:date="2018-06-28T07:55:00Z"/>
                    <w:lang w:eastAsia="en-AU"/>
                  </w:rPr>
                </w:rPrChange>
              </w:rPr>
            </w:pPr>
            <w:ins w:id="2854" w:author="Author" w:date="2018-06-28T07:55:00Z">
              <w:r w:rsidRPr="00AC1342">
                <w:rPr>
                  <w:rFonts w:asciiTheme="minorHAnsi" w:hAnsiTheme="minorHAnsi" w:cstheme="minorHAnsi"/>
                  <w:lang w:eastAsia="en-AU"/>
                  <w:rPrChange w:id="2855" w:author="Author" w:date="2018-06-28T15:41:00Z">
                    <w:rPr>
                      <w:lang w:eastAsia="en-AU"/>
                    </w:rPr>
                  </w:rPrChange>
                </w:rPr>
                <w:t>0.76</w:t>
              </w:r>
            </w:ins>
          </w:p>
        </w:tc>
        <w:tc>
          <w:tcPr>
            <w:tcW w:w="1134" w:type="dxa"/>
            <w:tcBorders>
              <w:top w:val="nil"/>
              <w:left w:val="nil"/>
              <w:bottom w:val="nil"/>
              <w:right w:val="nil"/>
            </w:tcBorders>
            <w:shd w:val="clear" w:color="auto" w:fill="auto"/>
            <w:noWrap/>
            <w:vAlign w:val="bottom"/>
            <w:hideMark/>
          </w:tcPr>
          <w:p w14:paraId="6864679B" w14:textId="77777777" w:rsidR="005504E4" w:rsidRPr="00AC1342" w:rsidRDefault="005504E4" w:rsidP="00FF49B8">
            <w:pPr>
              <w:jc w:val="center"/>
              <w:rPr>
                <w:ins w:id="2856" w:author="Author" w:date="2018-06-28T07:55:00Z"/>
                <w:rFonts w:asciiTheme="minorHAnsi" w:hAnsiTheme="minorHAnsi" w:cstheme="minorHAnsi"/>
                <w:lang w:eastAsia="en-AU"/>
                <w:rPrChange w:id="2857" w:author="Author" w:date="2018-06-28T15:41:00Z">
                  <w:rPr>
                    <w:ins w:id="2858" w:author="Author" w:date="2018-06-28T07:55:00Z"/>
                    <w:lang w:eastAsia="en-AU"/>
                  </w:rPr>
                </w:rPrChange>
              </w:rPr>
            </w:pPr>
            <w:ins w:id="2859" w:author="Author" w:date="2018-06-28T07:55:00Z">
              <w:r w:rsidRPr="00AC1342">
                <w:rPr>
                  <w:rFonts w:asciiTheme="minorHAnsi" w:hAnsiTheme="minorHAnsi" w:cstheme="minorHAnsi"/>
                  <w:lang w:eastAsia="en-AU"/>
                  <w:rPrChange w:id="2860" w:author="Author" w:date="2018-06-28T15:41:00Z">
                    <w:rPr>
                      <w:lang w:eastAsia="en-AU"/>
                    </w:rPr>
                  </w:rPrChange>
                </w:rPr>
                <w:t>0.08</w:t>
              </w:r>
            </w:ins>
          </w:p>
        </w:tc>
        <w:tc>
          <w:tcPr>
            <w:tcW w:w="1276" w:type="dxa"/>
            <w:tcBorders>
              <w:top w:val="nil"/>
              <w:left w:val="nil"/>
              <w:bottom w:val="nil"/>
              <w:right w:val="nil"/>
            </w:tcBorders>
            <w:shd w:val="clear" w:color="auto" w:fill="auto"/>
            <w:noWrap/>
            <w:vAlign w:val="bottom"/>
            <w:hideMark/>
          </w:tcPr>
          <w:p w14:paraId="6EE79DDE" w14:textId="77777777" w:rsidR="005504E4" w:rsidRPr="00AC1342" w:rsidRDefault="005504E4" w:rsidP="00FF49B8">
            <w:pPr>
              <w:jc w:val="center"/>
              <w:rPr>
                <w:ins w:id="2861" w:author="Author" w:date="2018-06-28T07:55:00Z"/>
                <w:rFonts w:asciiTheme="minorHAnsi" w:hAnsiTheme="minorHAnsi" w:cstheme="minorHAnsi"/>
                <w:lang w:eastAsia="en-AU"/>
                <w:rPrChange w:id="2862" w:author="Author" w:date="2018-06-28T15:41:00Z">
                  <w:rPr>
                    <w:ins w:id="2863" w:author="Author" w:date="2018-06-28T07:55:00Z"/>
                    <w:lang w:eastAsia="en-AU"/>
                  </w:rPr>
                </w:rPrChange>
              </w:rPr>
            </w:pPr>
            <w:ins w:id="2864" w:author="Author" w:date="2018-06-28T07:55:00Z">
              <w:r w:rsidRPr="00AC1342">
                <w:rPr>
                  <w:rFonts w:asciiTheme="minorHAnsi" w:hAnsiTheme="minorHAnsi" w:cstheme="minorHAnsi"/>
                  <w:lang w:eastAsia="en-AU"/>
                  <w:rPrChange w:id="2865" w:author="Author" w:date="2018-06-28T15:41:00Z">
                    <w:rPr>
                      <w:lang w:eastAsia="en-AU"/>
                    </w:rPr>
                  </w:rPrChange>
                </w:rPr>
                <w:t>0.73</w:t>
              </w:r>
            </w:ins>
          </w:p>
        </w:tc>
        <w:tc>
          <w:tcPr>
            <w:tcW w:w="1134" w:type="dxa"/>
            <w:tcBorders>
              <w:top w:val="nil"/>
              <w:left w:val="nil"/>
              <w:bottom w:val="nil"/>
              <w:right w:val="nil"/>
            </w:tcBorders>
            <w:shd w:val="clear" w:color="auto" w:fill="auto"/>
            <w:noWrap/>
            <w:vAlign w:val="bottom"/>
            <w:hideMark/>
          </w:tcPr>
          <w:p w14:paraId="46A03174" w14:textId="77777777" w:rsidR="005504E4" w:rsidRPr="00AC1342" w:rsidRDefault="005504E4" w:rsidP="00FF49B8">
            <w:pPr>
              <w:jc w:val="center"/>
              <w:rPr>
                <w:ins w:id="2866" w:author="Author" w:date="2018-06-28T07:55:00Z"/>
                <w:rFonts w:asciiTheme="minorHAnsi" w:hAnsiTheme="minorHAnsi" w:cstheme="minorHAnsi"/>
                <w:lang w:eastAsia="en-AU"/>
                <w:rPrChange w:id="2867" w:author="Author" w:date="2018-06-28T15:41:00Z">
                  <w:rPr>
                    <w:ins w:id="2868" w:author="Author" w:date="2018-06-28T07:55:00Z"/>
                    <w:lang w:eastAsia="en-AU"/>
                  </w:rPr>
                </w:rPrChange>
              </w:rPr>
            </w:pPr>
            <w:ins w:id="2869" w:author="Author" w:date="2018-06-28T07:55:00Z">
              <w:r w:rsidRPr="00AC1342">
                <w:rPr>
                  <w:rFonts w:asciiTheme="minorHAnsi" w:hAnsiTheme="minorHAnsi" w:cstheme="minorHAnsi"/>
                  <w:lang w:eastAsia="en-AU"/>
                  <w:rPrChange w:id="2870" w:author="Author" w:date="2018-06-28T15:41:00Z">
                    <w:rPr>
                      <w:lang w:eastAsia="en-AU"/>
                    </w:rPr>
                  </w:rPrChange>
                </w:rPr>
                <w:t>0.08</w:t>
              </w:r>
            </w:ins>
          </w:p>
        </w:tc>
        <w:tc>
          <w:tcPr>
            <w:tcW w:w="992" w:type="dxa"/>
            <w:tcBorders>
              <w:top w:val="nil"/>
              <w:left w:val="nil"/>
              <w:bottom w:val="nil"/>
              <w:right w:val="nil"/>
            </w:tcBorders>
            <w:shd w:val="clear" w:color="auto" w:fill="auto"/>
            <w:noWrap/>
            <w:vAlign w:val="bottom"/>
            <w:hideMark/>
          </w:tcPr>
          <w:p w14:paraId="0A9606E3" w14:textId="77777777" w:rsidR="005504E4" w:rsidRPr="00AC1342" w:rsidRDefault="005504E4" w:rsidP="00FF49B8">
            <w:pPr>
              <w:jc w:val="center"/>
              <w:rPr>
                <w:ins w:id="2871" w:author="Author" w:date="2018-06-28T07:55:00Z"/>
                <w:rFonts w:asciiTheme="minorHAnsi" w:hAnsiTheme="minorHAnsi" w:cstheme="minorHAnsi"/>
                <w:lang w:eastAsia="en-AU"/>
                <w:rPrChange w:id="2872" w:author="Author" w:date="2018-06-28T15:41:00Z">
                  <w:rPr>
                    <w:ins w:id="2873" w:author="Author" w:date="2018-06-28T07:55:00Z"/>
                    <w:lang w:eastAsia="en-AU"/>
                  </w:rPr>
                </w:rPrChange>
              </w:rPr>
            </w:pPr>
            <w:ins w:id="2874" w:author="Author" w:date="2018-06-28T07:55:00Z">
              <w:r w:rsidRPr="00AC1342">
                <w:rPr>
                  <w:rFonts w:asciiTheme="minorHAnsi" w:hAnsiTheme="minorHAnsi" w:cstheme="minorHAnsi"/>
                  <w:lang w:eastAsia="en-AU"/>
                  <w:rPrChange w:id="2875" w:author="Author" w:date="2018-06-28T15:41:00Z">
                    <w:rPr>
                      <w:lang w:eastAsia="en-AU"/>
                    </w:rPr>
                  </w:rPrChange>
                </w:rPr>
                <w:t>0.03</w:t>
              </w:r>
            </w:ins>
          </w:p>
        </w:tc>
        <w:tc>
          <w:tcPr>
            <w:tcW w:w="1417" w:type="dxa"/>
            <w:tcBorders>
              <w:top w:val="nil"/>
              <w:left w:val="nil"/>
              <w:bottom w:val="nil"/>
              <w:right w:val="nil"/>
            </w:tcBorders>
            <w:shd w:val="clear" w:color="auto" w:fill="auto"/>
            <w:noWrap/>
            <w:vAlign w:val="bottom"/>
            <w:hideMark/>
          </w:tcPr>
          <w:p w14:paraId="3892DA7A" w14:textId="77777777" w:rsidR="005504E4" w:rsidRPr="00AC1342" w:rsidRDefault="005504E4" w:rsidP="00FF49B8">
            <w:pPr>
              <w:jc w:val="center"/>
              <w:rPr>
                <w:ins w:id="2876" w:author="Author" w:date="2018-06-28T07:55:00Z"/>
                <w:rFonts w:asciiTheme="minorHAnsi" w:hAnsiTheme="minorHAnsi" w:cstheme="minorHAnsi"/>
                <w:lang w:eastAsia="en-AU"/>
                <w:rPrChange w:id="2877" w:author="Author" w:date="2018-06-28T15:41:00Z">
                  <w:rPr>
                    <w:ins w:id="2878" w:author="Author" w:date="2018-06-28T07:55:00Z"/>
                    <w:lang w:eastAsia="en-AU"/>
                  </w:rPr>
                </w:rPrChange>
              </w:rPr>
            </w:pPr>
            <w:ins w:id="2879" w:author="Author" w:date="2018-06-28T07:55:00Z">
              <w:r w:rsidRPr="00AC1342">
                <w:rPr>
                  <w:rFonts w:asciiTheme="minorHAnsi" w:hAnsiTheme="minorHAnsi" w:cstheme="minorHAnsi"/>
                  <w:lang w:eastAsia="en-AU"/>
                  <w:rPrChange w:id="2880" w:author="Author" w:date="2018-06-28T15:41:00Z">
                    <w:rPr>
                      <w:lang w:eastAsia="en-AU"/>
                    </w:rPr>
                  </w:rPrChange>
                </w:rPr>
                <w:t>17</w:t>
              </w:r>
            </w:ins>
          </w:p>
        </w:tc>
      </w:tr>
      <w:tr w:rsidR="005504E4" w:rsidRPr="00AC1342" w14:paraId="17205E7D" w14:textId="77777777" w:rsidTr="00FF49B8">
        <w:trPr>
          <w:trHeight w:val="288"/>
          <w:ins w:id="2881" w:author="Author" w:date="2018-06-28T07:55:00Z"/>
        </w:trPr>
        <w:tc>
          <w:tcPr>
            <w:tcW w:w="1575" w:type="dxa"/>
            <w:tcBorders>
              <w:top w:val="nil"/>
              <w:left w:val="nil"/>
              <w:bottom w:val="nil"/>
              <w:right w:val="nil"/>
            </w:tcBorders>
            <w:shd w:val="clear" w:color="auto" w:fill="auto"/>
            <w:noWrap/>
            <w:vAlign w:val="bottom"/>
            <w:hideMark/>
          </w:tcPr>
          <w:p w14:paraId="10A7BAD4" w14:textId="77777777" w:rsidR="005504E4" w:rsidRPr="00AC1342" w:rsidRDefault="005504E4" w:rsidP="00FF49B8">
            <w:pPr>
              <w:jc w:val="center"/>
              <w:rPr>
                <w:ins w:id="2882" w:author="Author" w:date="2018-06-28T07:55:00Z"/>
                <w:rFonts w:asciiTheme="minorHAnsi" w:hAnsiTheme="minorHAnsi" w:cstheme="minorHAnsi"/>
                <w:lang w:eastAsia="en-AU"/>
                <w:rPrChange w:id="2883" w:author="Author" w:date="2018-06-28T15:41:00Z">
                  <w:rPr>
                    <w:ins w:id="2884" w:author="Author" w:date="2018-06-28T07:55:00Z"/>
                    <w:lang w:eastAsia="en-AU"/>
                  </w:rPr>
                </w:rPrChange>
              </w:rPr>
            </w:pPr>
            <w:ins w:id="2885" w:author="Author" w:date="2018-06-28T07:55:00Z">
              <w:r w:rsidRPr="00AC1342">
                <w:rPr>
                  <w:rFonts w:asciiTheme="minorHAnsi" w:hAnsiTheme="minorHAnsi" w:cstheme="minorHAnsi"/>
                  <w:lang w:eastAsia="en-AU"/>
                  <w:rPrChange w:id="2886" w:author="Author" w:date="2018-06-28T15:41:00Z">
                    <w:rPr>
                      <w:lang w:eastAsia="en-AU"/>
                    </w:rPr>
                  </w:rPrChange>
                </w:rPr>
                <w:t>60</w:t>
              </w:r>
            </w:ins>
          </w:p>
        </w:tc>
        <w:tc>
          <w:tcPr>
            <w:tcW w:w="1559" w:type="dxa"/>
            <w:tcBorders>
              <w:top w:val="nil"/>
              <w:left w:val="nil"/>
              <w:bottom w:val="nil"/>
              <w:right w:val="nil"/>
            </w:tcBorders>
            <w:shd w:val="clear" w:color="auto" w:fill="auto"/>
            <w:noWrap/>
            <w:vAlign w:val="bottom"/>
            <w:hideMark/>
          </w:tcPr>
          <w:p w14:paraId="0DB7124A" w14:textId="77777777" w:rsidR="005504E4" w:rsidRPr="00AC1342" w:rsidRDefault="005504E4" w:rsidP="00FF49B8">
            <w:pPr>
              <w:jc w:val="center"/>
              <w:rPr>
                <w:ins w:id="2887" w:author="Author" w:date="2018-06-28T07:55:00Z"/>
                <w:rFonts w:asciiTheme="minorHAnsi" w:hAnsiTheme="minorHAnsi" w:cstheme="minorHAnsi"/>
                <w:lang w:eastAsia="en-AU"/>
                <w:rPrChange w:id="2888" w:author="Author" w:date="2018-06-28T15:41:00Z">
                  <w:rPr>
                    <w:ins w:id="2889" w:author="Author" w:date="2018-06-28T07:55:00Z"/>
                    <w:lang w:eastAsia="en-AU"/>
                  </w:rPr>
                </w:rPrChange>
              </w:rPr>
            </w:pPr>
            <w:ins w:id="2890" w:author="Author" w:date="2018-06-28T07:55:00Z">
              <w:r w:rsidRPr="00AC1342">
                <w:rPr>
                  <w:rFonts w:asciiTheme="minorHAnsi" w:hAnsiTheme="minorHAnsi" w:cstheme="minorHAnsi"/>
                  <w:lang w:eastAsia="en-AU"/>
                  <w:rPrChange w:id="2891" w:author="Author" w:date="2018-06-28T15:41:00Z">
                    <w:rPr>
                      <w:lang w:eastAsia="en-AU"/>
                    </w:rPr>
                  </w:rPrChange>
                </w:rPr>
                <w:t>0.77</w:t>
              </w:r>
            </w:ins>
          </w:p>
        </w:tc>
        <w:tc>
          <w:tcPr>
            <w:tcW w:w="1134" w:type="dxa"/>
            <w:tcBorders>
              <w:top w:val="nil"/>
              <w:left w:val="nil"/>
              <w:bottom w:val="nil"/>
              <w:right w:val="nil"/>
            </w:tcBorders>
            <w:shd w:val="clear" w:color="auto" w:fill="auto"/>
            <w:noWrap/>
            <w:vAlign w:val="bottom"/>
            <w:hideMark/>
          </w:tcPr>
          <w:p w14:paraId="434547FF" w14:textId="77777777" w:rsidR="005504E4" w:rsidRPr="00AC1342" w:rsidRDefault="005504E4" w:rsidP="00FF49B8">
            <w:pPr>
              <w:jc w:val="center"/>
              <w:rPr>
                <w:ins w:id="2892" w:author="Author" w:date="2018-06-28T07:55:00Z"/>
                <w:rFonts w:asciiTheme="minorHAnsi" w:hAnsiTheme="minorHAnsi" w:cstheme="minorHAnsi"/>
                <w:lang w:eastAsia="en-AU"/>
                <w:rPrChange w:id="2893" w:author="Author" w:date="2018-06-28T15:41:00Z">
                  <w:rPr>
                    <w:ins w:id="2894" w:author="Author" w:date="2018-06-28T07:55:00Z"/>
                    <w:lang w:eastAsia="en-AU"/>
                  </w:rPr>
                </w:rPrChange>
              </w:rPr>
            </w:pPr>
            <w:ins w:id="2895" w:author="Author" w:date="2018-06-28T07:55:00Z">
              <w:r w:rsidRPr="00AC1342">
                <w:rPr>
                  <w:rFonts w:asciiTheme="minorHAnsi" w:hAnsiTheme="minorHAnsi" w:cstheme="minorHAnsi"/>
                  <w:lang w:eastAsia="en-AU"/>
                  <w:rPrChange w:id="2896" w:author="Author" w:date="2018-06-28T15:41:00Z">
                    <w:rPr>
                      <w:lang w:eastAsia="en-AU"/>
                    </w:rPr>
                  </w:rPrChange>
                </w:rPr>
                <w:t>0.13</w:t>
              </w:r>
            </w:ins>
          </w:p>
        </w:tc>
        <w:tc>
          <w:tcPr>
            <w:tcW w:w="1276" w:type="dxa"/>
            <w:tcBorders>
              <w:top w:val="nil"/>
              <w:left w:val="nil"/>
              <w:bottom w:val="nil"/>
              <w:right w:val="nil"/>
            </w:tcBorders>
            <w:shd w:val="clear" w:color="auto" w:fill="auto"/>
            <w:noWrap/>
            <w:vAlign w:val="bottom"/>
            <w:hideMark/>
          </w:tcPr>
          <w:p w14:paraId="53E7D46E" w14:textId="77777777" w:rsidR="005504E4" w:rsidRPr="00AC1342" w:rsidRDefault="005504E4" w:rsidP="00FF49B8">
            <w:pPr>
              <w:jc w:val="center"/>
              <w:rPr>
                <w:ins w:id="2897" w:author="Author" w:date="2018-06-28T07:55:00Z"/>
                <w:rFonts w:asciiTheme="minorHAnsi" w:hAnsiTheme="minorHAnsi" w:cstheme="minorHAnsi"/>
                <w:lang w:eastAsia="en-AU"/>
                <w:rPrChange w:id="2898" w:author="Author" w:date="2018-06-28T15:41:00Z">
                  <w:rPr>
                    <w:ins w:id="2899" w:author="Author" w:date="2018-06-28T07:55:00Z"/>
                    <w:lang w:eastAsia="en-AU"/>
                  </w:rPr>
                </w:rPrChange>
              </w:rPr>
            </w:pPr>
            <w:ins w:id="2900" w:author="Author" w:date="2018-06-28T07:55:00Z">
              <w:r w:rsidRPr="00AC1342">
                <w:rPr>
                  <w:rFonts w:asciiTheme="minorHAnsi" w:hAnsiTheme="minorHAnsi" w:cstheme="minorHAnsi"/>
                  <w:lang w:eastAsia="en-AU"/>
                  <w:rPrChange w:id="2901" w:author="Author" w:date="2018-06-28T15:41:00Z">
                    <w:rPr>
                      <w:lang w:eastAsia="en-AU"/>
                    </w:rPr>
                  </w:rPrChange>
                </w:rPr>
                <w:t>0.73</w:t>
              </w:r>
            </w:ins>
          </w:p>
        </w:tc>
        <w:tc>
          <w:tcPr>
            <w:tcW w:w="1134" w:type="dxa"/>
            <w:tcBorders>
              <w:top w:val="nil"/>
              <w:left w:val="nil"/>
              <w:bottom w:val="nil"/>
              <w:right w:val="nil"/>
            </w:tcBorders>
            <w:shd w:val="clear" w:color="auto" w:fill="auto"/>
            <w:noWrap/>
            <w:vAlign w:val="bottom"/>
            <w:hideMark/>
          </w:tcPr>
          <w:p w14:paraId="7FCD7525" w14:textId="77777777" w:rsidR="005504E4" w:rsidRPr="00AC1342" w:rsidRDefault="005504E4" w:rsidP="00FF49B8">
            <w:pPr>
              <w:jc w:val="center"/>
              <w:rPr>
                <w:ins w:id="2902" w:author="Author" w:date="2018-06-28T07:55:00Z"/>
                <w:rFonts w:asciiTheme="minorHAnsi" w:hAnsiTheme="minorHAnsi" w:cstheme="minorHAnsi"/>
                <w:lang w:eastAsia="en-AU"/>
                <w:rPrChange w:id="2903" w:author="Author" w:date="2018-06-28T15:41:00Z">
                  <w:rPr>
                    <w:ins w:id="2904" w:author="Author" w:date="2018-06-28T07:55:00Z"/>
                    <w:lang w:eastAsia="en-AU"/>
                  </w:rPr>
                </w:rPrChange>
              </w:rPr>
            </w:pPr>
            <w:ins w:id="2905" w:author="Author" w:date="2018-06-28T07:55:00Z">
              <w:r w:rsidRPr="00AC1342">
                <w:rPr>
                  <w:rFonts w:asciiTheme="minorHAnsi" w:hAnsiTheme="minorHAnsi" w:cstheme="minorHAnsi"/>
                  <w:lang w:eastAsia="en-AU"/>
                  <w:rPrChange w:id="2906" w:author="Author" w:date="2018-06-28T15:41:00Z">
                    <w:rPr>
                      <w:lang w:eastAsia="en-AU"/>
                    </w:rPr>
                  </w:rPrChange>
                </w:rPr>
                <w:t>0.15</w:t>
              </w:r>
            </w:ins>
          </w:p>
        </w:tc>
        <w:tc>
          <w:tcPr>
            <w:tcW w:w="992" w:type="dxa"/>
            <w:tcBorders>
              <w:top w:val="nil"/>
              <w:left w:val="nil"/>
              <w:bottom w:val="nil"/>
              <w:right w:val="nil"/>
            </w:tcBorders>
            <w:shd w:val="clear" w:color="auto" w:fill="auto"/>
            <w:noWrap/>
            <w:vAlign w:val="bottom"/>
            <w:hideMark/>
          </w:tcPr>
          <w:p w14:paraId="08140FF2" w14:textId="77777777" w:rsidR="005504E4" w:rsidRPr="00AC1342" w:rsidRDefault="005504E4" w:rsidP="00FF49B8">
            <w:pPr>
              <w:jc w:val="center"/>
              <w:rPr>
                <w:ins w:id="2907" w:author="Author" w:date="2018-06-28T07:55:00Z"/>
                <w:rFonts w:asciiTheme="minorHAnsi" w:hAnsiTheme="minorHAnsi" w:cstheme="minorHAnsi"/>
                <w:lang w:eastAsia="en-AU"/>
                <w:rPrChange w:id="2908" w:author="Author" w:date="2018-06-28T15:41:00Z">
                  <w:rPr>
                    <w:ins w:id="2909" w:author="Author" w:date="2018-06-28T07:55:00Z"/>
                    <w:lang w:eastAsia="en-AU"/>
                  </w:rPr>
                </w:rPrChange>
              </w:rPr>
            </w:pPr>
            <w:ins w:id="2910" w:author="Author" w:date="2018-06-28T07:55:00Z">
              <w:r w:rsidRPr="00AC1342">
                <w:rPr>
                  <w:rFonts w:asciiTheme="minorHAnsi" w:hAnsiTheme="minorHAnsi" w:cstheme="minorHAnsi"/>
                  <w:lang w:eastAsia="en-AU"/>
                  <w:rPrChange w:id="2911" w:author="Author" w:date="2018-06-28T15:41:00Z">
                    <w:rPr>
                      <w:lang w:eastAsia="en-AU"/>
                    </w:rPr>
                  </w:rPrChange>
                </w:rPr>
                <w:t>0.04</w:t>
              </w:r>
            </w:ins>
          </w:p>
        </w:tc>
        <w:tc>
          <w:tcPr>
            <w:tcW w:w="1417" w:type="dxa"/>
            <w:tcBorders>
              <w:top w:val="nil"/>
              <w:left w:val="nil"/>
              <w:bottom w:val="nil"/>
              <w:right w:val="nil"/>
            </w:tcBorders>
            <w:shd w:val="clear" w:color="auto" w:fill="auto"/>
            <w:noWrap/>
            <w:vAlign w:val="bottom"/>
            <w:hideMark/>
          </w:tcPr>
          <w:p w14:paraId="04B46200" w14:textId="77777777" w:rsidR="005504E4" w:rsidRPr="00AC1342" w:rsidRDefault="005504E4" w:rsidP="00FF49B8">
            <w:pPr>
              <w:jc w:val="center"/>
              <w:rPr>
                <w:ins w:id="2912" w:author="Author" w:date="2018-06-28T07:55:00Z"/>
                <w:rFonts w:asciiTheme="minorHAnsi" w:hAnsiTheme="minorHAnsi" w:cstheme="minorHAnsi"/>
                <w:lang w:eastAsia="en-AU"/>
                <w:rPrChange w:id="2913" w:author="Author" w:date="2018-06-28T15:41:00Z">
                  <w:rPr>
                    <w:ins w:id="2914" w:author="Author" w:date="2018-06-28T07:55:00Z"/>
                    <w:lang w:eastAsia="en-AU"/>
                  </w:rPr>
                </w:rPrChange>
              </w:rPr>
            </w:pPr>
            <w:ins w:id="2915" w:author="Author" w:date="2018-06-28T07:55:00Z">
              <w:r w:rsidRPr="00AC1342">
                <w:rPr>
                  <w:rFonts w:asciiTheme="minorHAnsi" w:hAnsiTheme="minorHAnsi" w:cstheme="minorHAnsi"/>
                  <w:lang w:eastAsia="en-AU"/>
                  <w:rPrChange w:id="2916" w:author="Author" w:date="2018-06-28T15:41:00Z">
                    <w:rPr>
                      <w:lang w:eastAsia="en-AU"/>
                    </w:rPr>
                  </w:rPrChange>
                </w:rPr>
                <w:t>12</w:t>
              </w:r>
            </w:ins>
          </w:p>
        </w:tc>
      </w:tr>
      <w:tr w:rsidR="005504E4" w:rsidRPr="00AC1342" w14:paraId="0A843243" w14:textId="77777777" w:rsidTr="00FF49B8">
        <w:trPr>
          <w:trHeight w:val="288"/>
          <w:ins w:id="2917" w:author="Author" w:date="2018-06-28T07:55:00Z"/>
        </w:trPr>
        <w:tc>
          <w:tcPr>
            <w:tcW w:w="1575" w:type="dxa"/>
            <w:tcBorders>
              <w:top w:val="nil"/>
              <w:left w:val="nil"/>
              <w:bottom w:val="nil"/>
              <w:right w:val="nil"/>
            </w:tcBorders>
            <w:shd w:val="clear" w:color="auto" w:fill="auto"/>
            <w:noWrap/>
            <w:vAlign w:val="bottom"/>
            <w:hideMark/>
          </w:tcPr>
          <w:p w14:paraId="4FD595A2" w14:textId="77777777" w:rsidR="005504E4" w:rsidRPr="00AC1342" w:rsidRDefault="005504E4" w:rsidP="00FF49B8">
            <w:pPr>
              <w:jc w:val="center"/>
              <w:rPr>
                <w:ins w:id="2918" w:author="Author" w:date="2018-06-28T07:55:00Z"/>
                <w:rFonts w:asciiTheme="minorHAnsi" w:hAnsiTheme="minorHAnsi" w:cstheme="minorHAnsi"/>
                <w:lang w:eastAsia="en-AU"/>
                <w:rPrChange w:id="2919" w:author="Author" w:date="2018-06-28T15:41:00Z">
                  <w:rPr>
                    <w:ins w:id="2920" w:author="Author" w:date="2018-06-28T07:55:00Z"/>
                    <w:lang w:eastAsia="en-AU"/>
                  </w:rPr>
                </w:rPrChange>
              </w:rPr>
            </w:pPr>
            <w:ins w:id="2921" w:author="Author" w:date="2018-06-28T07:55:00Z">
              <w:r w:rsidRPr="00AC1342">
                <w:rPr>
                  <w:rFonts w:asciiTheme="minorHAnsi" w:hAnsiTheme="minorHAnsi" w:cstheme="minorHAnsi"/>
                  <w:lang w:eastAsia="en-AU"/>
                  <w:rPrChange w:id="2922" w:author="Author" w:date="2018-06-28T15:41:00Z">
                    <w:rPr>
                      <w:lang w:eastAsia="en-AU"/>
                    </w:rPr>
                  </w:rPrChange>
                </w:rPr>
                <w:t>70</w:t>
              </w:r>
            </w:ins>
          </w:p>
        </w:tc>
        <w:tc>
          <w:tcPr>
            <w:tcW w:w="1559" w:type="dxa"/>
            <w:tcBorders>
              <w:top w:val="nil"/>
              <w:left w:val="nil"/>
              <w:bottom w:val="nil"/>
              <w:right w:val="nil"/>
            </w:tcBorders>
            <w:shd w:val="clear" w:color="auto" w:fill="auto"/>
            <w:noWrap/>
            <w:vAlign w:val="bottom"/>
            <w:hideMark/>
          </w:tcPr>
          <w:p w14:paraId="4FDA58D8" w14:textId="77777777" w:rsidR="005504E4" w:rsidRPr="00AC1342" w:rsidRDefault="005504E4" w:rsidP="00FF49B8">
            <w:pPr>
              <w:jc w:val="center"/>
              <w:rPr>
                <w:ins w:id="2923" w:author="Author" w:date="2018-06-28T07:55:00Z"/>
                <w:rFonts w:asciiTheme="minorHAnsi" w:hAnsiTheme="minorHAnsi" w:cstheme="minorHAnsi"/>
                <w:lang w:eastAsia="en-AU"/>
                <w:rPrChange w:id="2924" w:author="Author" w:date="2018-06-28T15:41:00Z">
                  <w:rPr>
                    <w:ins w:id="2925" w:author="Author" w:date="2018-06-28T07:55:00Z"/>
                    <w:lang w:eastAsia="en-AU"/>
                  </w:rPr>
                </w:rPrChange>
              </w:rPr>
            </w:pPr>
            <w:ins w:id="2926" w:author="Author" w:date="2018-06-28T07:55:00Z">
              <w:r w:rsidRPr="00AC1342">
                <w:rPr>
                  <w:rFonts w:asciiTheme="minorHAnsi" w:hAnsiTheme="minorHAnsi" w:cstheme="minorHAnsi"/>
                  <w:lang w:eastAsia="en-AU"/>
                  <w:rPrChange w:id="2927" w:author="Author" w:date="2018-06-28T15:41:00Z">
                    <w:rPr>
                      <w:lang w:eastAsia="en-AU"/>
                    </w:rPr>
                  </w:rPrChange>
                </w:rPr>
                <w:t>0.84</w:t>
              </w:r>
            </w:ins>
          </w:p>
        </w:tc>
        <w:tc>
          <w:tcPr>
            <w:tcW w:w="1134" w:type="dxa"/>
            <w:tcBorders>
              <w:top w:val="nil"/>
              <w:left w:val="nil"/>
              <w:bottom w:val="nil"/>
              <w:right w:val="nil"/>
            </w:tcBorders>
            <w:shd w:val="clear" w:color="auto" w:fill="auto"/>
            <w:noWrap/>
            <w:vAlign w:val="bottom"/>
            <w:hideMark/>
          </w:tcPr>
          <w:p w14:paraId="068F2D04" w14:textId="77777777" w:rsidR="005504E4" w:rsidRPr="00AC1342" w:rsidRDefault="005504E4" w:rsidP="00FF49B8">
            <w:pPr>
              <w:jc w:val="center"/>
              <w:rPr>
                <w:ins w:id="2928" w:author="Author" w:date="2018-06-28T07:55:00Z"/>
                <w:rFonts w:asciiTheme="minorHAnsi" w:hAnsiTheme="minorHAnsi" w:cstheme="minorHAnsi"/>
                <w:lang w:eastAsia="en-AU"/>
                <w:rPrChange w:id="2929" w:author="Author" w:date="2018-06-28T15:41:00Z">
                  <w:rPr>
                    <w:ins w:id="2930" w:author="Author" w:date="2018-06-28T07:55:00Z"/>
                    <w:lang w:eastAsia="en-AU"/>
                  </w:rPr>
                </w:rPrChange>
              </w:rPr>
            </w:pPr>
            <w:ins w:id="2931" w:author="Author" w:date="2018-06-28T07:55:00Z">
              <w:r w:rsidRPr="00AC1342">
                <w:rPr>
                  <w:rFonts w:asciiTheme="minorHAnsi" w:hAnsiTheme="minorHAnsi" w:cstheme="minorHAnsi"/>
                  <w:lang w:eastAsia="en-AU"/>
                  <w:rPrChange w:id="2932" w:author="Author" w:date="2018-06-28T15:41:00Z">
                    <w:rPr>
                      <w:lang w:eastAsia="en-AU"/>
                    </w:rPr>
                  </w:rPrChange>
                </w:rPr>
                <w:t>0.13</w:t>
              </w:r>
            </w:ins>
          </w:p>
        </w:tc>
        <w:tc>
          <w:tcPr>
            <w:tcW w:w="1276" w:type="dxa"/>
            <w:tcBorders>
              <w:top w:val="nil"/>
              <w:left w:val="nil"/>
              <w:bottom w:val="nil"/>
              <w:right w:val="nil"/>
            </w:tcBorders>
            <w:shd w:val="clear" w:color="auto" w:fill="auto"/>
            <w:noWrap/>
            <w:vAlign w:val="bottom"/>
            <w:hideMark/>
          </w:tcPr>
          <w:p w14:paraId="3DBE9E10" w14:textId="77777777" w:rsidR="005504E4" w:rsidRPr="00AC1342" w:rsidRDefault="005504E4" w:rsidP="00FF49B8">
            <w:pPr>
              <w:jc w:val="center"/>
              <w:rPr>
                <w:ins w:id="2933" w:author="Author" w:date="2018-06-28T07:55:00Z"/>
                <w:rFonts w:asciiTheme="minorHAnsi" w:hAnsiTheme="minorHAnsi" w:cstheme="minorHAnsi"/>
                <w:lang w:eastAsia="en-AU"/>
                <w:rPrChange w:id="2934" w:author="Author" w:date="2018-06-28T15:41:00Z">
                  <w:rPr>
                    <w:ins w:id="2935" w:author="Author" w:date="2018-06-28T07:55:00Z"/>
                    <w:lang w:eastAsia="en-AU"/>
                  </w:rPr>
                </w:rPrChange>
              </w:rPr>
            </w:pPr>
            <w:ins w:id="2936" w:author="Author" w:date="2018-06-28T07:55:00Z">
              <w:r w:rsidRPr="00AC1342">
                <w:rPr>
                  <w:rFonts w:asciiTheme="minorHAnsi" w:hAnsiTheme="minorHAnsi" w:cstheme="minorHAnsi"/>
                  <w:lang w:eastAsia="en-AU"/>
                  <w:rPrChange w:id="2937" w:author="Author" w:date="2018-06-28T15:41:00Z">
                    <w:rPr>
                      <w:lang w:eastAsia="en-AU"/>
                    </w:rPr>
                  </w:rPrChange>
                </w:rPr>
                <w:t>0.81</w:t>
              </w:r>
            </w:ins>
          </w:p>
        </w:tc>
        <w:tc>
          <w:tcPr>
            <w:tcW w:w="1134" w:type="dxa"/>
            <w:tcBorders>
              <w:top w:val="nil"/>
              <w:left w:val="nil"/>
              <w:bottom w:val="nil"/>
              <w:right w:val="nil"/>
            </w:tcBorders>
            <w:shd w:val="clear" w:color="auto" w:fill="auto"/>
            <w:noWrap/>
            <w:vAlign w:val="bottom"/>
            <w:hideMark/>
          </w:tcPr>
          <w:p w14:paraId="54C29AB6" w14:textId="77777777" w:rsidR="005504E4" w:rsidRPr="00AC1342" w:rsidRDefault="005504E4" w:rsidP="00FF49B8">
            <w:pPr>
              <w:jc w:val="center"/>
              <w:rPr>
                <w:ins w:id="2938" w:author="Author" w:date="2018-06-28T07:55:00Z"/>
                <w:rFonts w:asciiTheme="minorHAnsi" w:hAnsiTheme="minorHAnsi" w:cstheme="minorHAnsi"/>
                <w:lang w:eastAsia="en-AU"/>
                <w:rPrChange w:id="2939" w:author="Author" w:date="2018-06-28T15:41:00Z">
                  <w:rPr>
                    <w:ins w:id="2940" w:author="Author" w:date="2018-06-28T07:55:00Z"/>
                    <w:lang w:eastAsia="en-AU"/>
                  </w:rPr>
                </w:rPrChange>
              </w:rPr>
            </w:pPr>
            <w:ins w:id="2941" w:author="Author" w:date="2018-06-28T07:55:00Z">
              <w:r w:rsidRPr="00AC1342">
                <w:rPr>
                  <w:rFonts w:asciiTheme="minorHAnsi" w:hAnsiTheme="minorHAnsi" w:cstheme="minorHAnsi"/>
                  <w:lang w:eastAsia="en-AU"/>
                  <w:rPrChange w:id="2942" w:author="Author" w:date="2018-06-28T15:41:00Z">
                    <w:rPr>
                      <w:lang w:eastAsia="en-AU"/>
                    </w:rPr>
                  </w:rPrChange>
                </w:rPr>
                <w:t>0.13</w:t>
              </w:r>
            </w:ins>
          </w:p>
        </w:tc>
        <w:tc>
          <w:tcPr>
            <w:tcW w:w="992" w:type="dxa"/>
            <w:tcBorders>
              <w:top w:val="nil"/>
              <w:left w:val="nil"/>
              <w:bottom w:val="nil"/>
              <w:right w:val="nil"/>
            </w:tcBorders>
            <w:shd w:val="clear" w:color="auto" w:fill="auto"/>
            <w:noWrap/>
            <w:vAlign w:val="bottom"/>
            <w:hideMark/>
          </w:tcPr>
          <w:p w14:paraId="48B61C39" w14:textId="77777777" w:rsidR="005504E4" w:rsidRPr="00AC1342" w:rsidRDefault="005504E4" w:rsidP="00FF49B8">
            <w:pPr>
              <w:jc w:val="center"/>
              <w:rPr>
                <w:ins w:id="2943" w:author="Author" w:date="2018-06-28T07:55:00Z"/>
                <w:rFonts w:asciiTheme="minorHAnsi" w:hAnsiTheme="minorHAnsi" w:cstheme="minorHAnsi"/>
                <w:lang w:eastAsia="en-AU"/>
                <w:rPrChange w:id="2944" w:author="Author" w:date="2018-06-28T15:41:00Z">
                  <w:rPr>
                    <w:ins w:id="2945" w:author="Author" w:date="2018-06-28T07:55:00Z"/>
                    <w:lang w:eastAsia="en-AU"/>
                  </w:rPr>
                </w:rPrChange>
              </w:rPr>
            </w:pPr>
            <w:ins w:id="2946" w:author="Author" w:date="2018-06-28T07:55:00Z">
              <w:r w:rsidRPr="00AC1342">
                <w:rPr>
                  <w:rFonts w:asciiTheme="minorHAnsi" w:hAnsiTheme="minorHAnsi" w:cstheme="minorHAnsi"/>
                  <w:lang w:eastAsia="en-AU"/>
                  <w:rPrChange w:id="2947" w:author="Author" w:date="2018-06-28T15:41:00Z">
                    <w:rPr>
                      <w:lang w:eastAsia="en-AU"/>
                    </w:rPr>
                  </w:rPrChange>
                </w:rPr>
                <w:t>0.03</w:t>
              </w:r>
            </w:ins>
          </w:p>
        </w:tc>
        <w:tc>
          <w:tcPr>
            <w:tcW w:w="1417" w:type="dxa"/>
            <w:tcBorders>
              <w:top w:val="nil"/>
              <w:left w:val="nil"/>
              <w:bottom w:val="nil"/>
              <w:right w:val="nil"/>
            </w:tcBorders>
            <w:shd w:val="clear" w:color="auto" w:fill="auto"/>
            <w:noWrap/>
            <w:vAlign w:val="bottom"/>
            <w:hideMark/>
          </w:tcPr>
          <w:p w14:paraId="0D6583F6" w14:textId="77777777" w:rsidR="005504E4" w:rsidRPr="00AC1342" w:rsidRDefault="005504E4" w:rsidP="00FF49B8">
            <w:pPr>
              <w:jc w:val="center"/>
              <w:rPr>
                <w:ins w:id="2948" w:author="Author" w:date="2018-06-28T07:55:00Z"/>
                <w:rFonts w:asciiTheme="minorHAnsi" w:hAnsiTheme="minorHAnsi" w:cstheme="minorHAnsi"/>
                <w:lang w:eastAsia="en-AU"/>
                <w:rPrChange w:id="2949" w:author="Author" w:date="2018-06-28T15:41:00Z">
                  <w:rPr>
                    <w:ins w:id="2950" w:author="Author" w:date="2018-06-28T07:55:00Z"/>
                    <w:lang w:eastAsia="en-AU"/>
                  </w:rPr>
                </w:rPrChange>
              </w:rPr>
            </w:pPr>
            <w:ins w:id="2951" w:author="Author" w:date="2018-06-28T07:55:00Z">
              <w:r w:rsidRPr="00AC1342">
                <w:rPr>
                  <w:rFonts w:asciiTheme="minorHAnsi" w:hAnsiTheme="minorHAnsi" w:cstheme="minorHAnsi"/>
                  <w:lang w:eastAsia="en-AU"/>
                  <w:rPrChange w:id="2952" w:author="Author" w:date="2018-06-28T15:41:00Z">
                    <w:rPr>
                      <w:lang w:eastAsia="en-AU"/>
                    </w:rPr>
                  </w:rPrChange>
                </w:rPr>
                <w:t>11</w:t>
              </w:r>
            </w:ins>
          </w:p>
        </w:tc>
      </w:tr>
      <w:tr w:rsidR="005504E4" w:rsidRPr="00AC1342" w14:paraId="4FEFB089" w14:textId="77777777" w:rsidTr="00FF49B8">
        <w:trPr>
          <w:trHeight w:val="288"/>
          <w:ins w:id="2953" w:author="Author" w:date="2018-06-28T07:55:00Z"/>
        </w:trPr>
        <w:tc>
          <w:tcPr>
            <w:tcW w:w="1575" w:type="dxa"/>
            <w:tcBorders>
              <w:top w:val="nil"/>
              <w:left w:val="nil"/>
              <w:bottom w:val="nil"/>
              <w:right w:val="nil"/>
            </w:tcBorders>
            <w:shd w:val="clear" w:color="auto" w:fill="auto"/>
            <w:noWrap/>
            <w:vAlign w:val="bottom"/>
            <w:hideMark/>
          </w:tcPr>
          <w:p w14:paraId="0C88E92B" w14:textId="77777777" w:rsidR="005504E4" w:rsidRPr="00AC1342" w:rsidRDefault="005504E4" w:rsidP="00FF49B8">
            <w:pPr>
              <w:jc w:val="center"/>
              <w:rPr>
                <w:ins w:id="2954" w:author="Author" w:date="2018-06-28T07:55:00Z"/>
                <w:rFonts w:asciiTheme="minorHAnsi" w:hAnsiTheme="minorHAnsi" w:cstheme="minorHAnsi"/>
                <w:lang w:eastAsia="en-AU"/>
                <w:rPrChange w:id="2955" w:author="Author" w:date="2018-06-28T15:41:00Z">
                  <w:rPr>
                    <w:ins w:id="2956" w:author="Author" w:date="2018-06-28T07:55:00Z"/>
                    <w:lang w:eastAsia="en-AU"/>
                  </w:rPr>
                </w:rPrChange>
              </w:rPr>
            </w:pPr>
            <w:ins w:id="2957" w:author="Author" w:date="2018-06-28T07:55:00Z">
              <w:r w:rsidRPr="00AC1342">
                <w:rPr>
                  <w:rFonts w:asciiTheme="minorHAnsi" w:hAnsiTheme="minorHAnsi" w:cstheme="minorHAnsi"/>
                  <w:lang w:eastAsia="en-AU"/>
                  <w:rPrChange w:id="2958" w:author="Author" w:date="2018-06-28T15:41:00Z">
                    <w:rPr>
                      <w:lang w:eastAsia="en-AU"/>
                    </w:rPr>
                  </w:rPrChange>
                </w:rPr>
                <w:t>80</w:t>
              </w:r>
            </w:ins>
          </w:p>
        </w:tc>
        <w:tc>
          <w:tcPr>
            <w:tcW w:w="1559" w:type="dxa"/>
            <w:tcBorders>
              <w:top w:val="nil"/>
              <w:left w:val="nil"/>
              <w:bottom w:val="nil"/>
              <w:right w:val="nil"/>
            </w:tcBorders>
            <w:shd w:val="clear" w:color="auto" w:fill="auto"/>
            <w:noWrap/>
            <w:vAlign w:val="bottom"/>
            <w:hideMark/>
          </w:tcPr>
          <w:p w14:paraId="7B65CC44" w14:textId="77777777" w:rsidR="005504E4" w:rsidRPr="00AC1342" w:rsidRDefault="005504E4" w:rsidP="00FF49B8">
            <w:pPr>
              <w:jc w:val="center"/>
              <w:rPr>
                <w:ins w:id="2959" w:author="Author" w:date="2018-06-28T07:55:00Z"/>
                <w:rFonts w:asciiTheme="minorHAnsi" w:hAnsiTheme="minorHAnsi" w:cstheme="minorHAnsi"/>
                <w:lang w:eastAsia="en-AU"/>
                <w:rPrChange w:id="2960" w:author="Author" w:date="2018-06-28T15:41:00Z">
                  <w:rPr>
                    <w:ins w:id="2961" w:author="Author" w:date="2018-06-28T07:55:00Z"/>
                    <w:lang w:eastAsia="en-AU"/>
                  </w:rPr>
                </w:rPrChange>
              </w:rPr>
            </w:pPr>
            <w:ins w:id="2962" w:author="Author" w:date="2018-06-28T07:55:00Z">
              <w:r w:rsidRPr="00AC1342">
                <w:rPr>
                  <w:rFonts w:asciiTheme="minorHAnsi" w:hAnsiTheme="minorHAnsi" w:cstheme="minorHAnsi"/>
                  <w:lang w:eastAsia="en-AU"/>
                  <w:rPrChange w:id="2963" w:author="Author" w:date="2018-06-28T15:41:00Z">
                    <w:rPr>
                      <w:lang w:eastAsia="en-AU"/>
                    </w:rPr>
                  </w:rPrChange>
                </w:rPr>
                <w:t>0.90</w:t>
              </w:r>
            </w:ins>
          </w:p>
        </w:tc>
        <w:tc>
          <w:tcPr>
            <w:tcW w:w="1134" w:type="dxa"/>
            <w:tcBorders>
              <w:top w:val="nil"/>
              <w:left w:val="nil"/>
              <w:bottom w:val="nil"/>
              <w:right w:val="nil"/>
            </w:tcBorders>
            <w:shd w:val="clear" w:color="auto" w:fill="auto"/>
            <w:noWrap/>
            <w:vAlign w:val="bottom"/>
            <w:hideMark/>
          </w:tcPr>
          <w:p w14:paraId="0B5A4F02" w14:textId="77777777" w:rsidR="005504E4" w:rsidRPr="00AC1342" w:rsidRDefault="005504E4" w:rsidP="00FF49B8">
            <w:pPr>
              <w:jc w:val="center"/>
              <w:rPr>
                <w:ins w:id="2964" w:author="Author" w:date="2018-06-28T07:55:00Z"/>
                <w:rFonts w:asciiTheme="minorHAnsi" w:hAnsiTheme="minorHAnsi" w:cstheme="minorHAnsi"/>
                <w:lang w:eastAsia="en-AU"/>
                <w:rPrChange w:id="2965" w:author="Author" w:date="2018-06-28T15:41:00Z">
                  <w:rPr>
                    <w:ins w:id="2966" w:author="Author" w:date="2018-06-28T07:55:00Z"/>
                    <w:lang w:eastAsia="en-AU"/>
                  </w:rPr>
                </w:rPrChange>
              </w:rPr>
            </w:pPr>
            <w:ins w:id="2967" w:author="Author" w:date="2018-06-28T07:55:00Z">
              <w:r w:rsidRPr="00AC1342">
                <w:rPr>
                  <w:rFonts w:asciiTheme="minorHAnsi" w:hAnsiTheme="minorHAnsi" w:cstheme="minorHAnsi"/>
                  <w:lang w:eastAsia="en-AU"/>
                  <w:rPrChange w:id="2968" w:author="Author" w:date="2018-06-28T15:41:00Z">
                    <w:rPr>
                      <w:lang w:eastAsia="en-AU"/>
                    </w:rPr>
                  </w:rPrChange>
                </w:rPr>
                <w:t>0.06</w:t>
              </w:r>
            </w:ins>
          </w:p>
        </w:tc>
        <w:tc>
          <w:tcPr>
            <w:tcW w:w="1276" w:type="dxa"/>
            <w:tcBorders>
              <w:top w:val="nil"/>
              <w:left w:val="nil"/>
              <w:bottom w:val="nil"/>
              <w:right w:val="nil"/>
            </w:tcBorders>
            <w:shd w:val="clear" w:color="auto" w:fill="auto"/>
            <w:noWrap/>
            <w:vAlign w:val="bottom"/>
            <w:hideMark/>
          </w:tcPr>
          <w:p w14:paraId="2295AE69" w14:textId="77777777" w:rsidR="005504E4" w:rsidRPr="00AC1342" w:rsidRDefault="005504E4" w:rsidP="00FF49B8">
            <w:pPr>
              <w:jc w:val="center"/>
              <w:rPr>
                <w:ins w:id="2969" w:author="Author" w:date="2018-06-28T07:55:00Z"/>
                <w:rFonts w:asciiTheme="minorHAnsi" w:hAnsiTheme="minorHAnsi" w:cstheme="minorHAnsi"/>
                <w:lang w:eastAsia="en-AU"/>
                <w:rPrChange w:id="2970" w:author="Author" w:date="2018-06-28T15:41:00Z">
                  <w:rPr>
                    <w:ins w:id="2971" w:author="Author" w:date="2018-06-28T07:55:00Z"/>
                    <w:lang w:eastAsia="en-AU"/>
                  </w:rPr>
                </w:rPrChange>
              </w:rPr>
            </w:pPr>
            <w:ins w:id="2972" w:author="Author" w:date="2018-06-28T07:55:00Z">
              <w:r w:rsidRPr="00AC1342">
                <w:rPr>
                  <w:rFonts w:asciiTheme="minorHAnsi" w:hAnsiTheme="minorHAnsi" w:cstheme="minorHAnsi"/>
                  <w:lang w:eastAsia="en-AU"/>
                  <w:rPrChange w:id="2973" w:author="Author" w:date="2018-06-28T15:41:00Z">
                    <w:rPr>
                      <w:lang w:eastAsia="en-AU"/>
                    </w:rPr>
                  </w:rPrChange>
                </w:rPr>
                <w:t>0.87</w:t>
              </w:r>
            </w:ins>
          </w:p>
        </w:tc>
        <w:tc>
          <w:tcPr>
            <w:tcW w:w="1134" w:type="dxa"/>
            <w:tcBorders>
              <w:top w:val="nil"/>
              <w:left w:val="nil"/>
              <w:bottom w:val="nil"/>
              <w:right w:val="nil"/>
            </w:tcBorders>
            <w:shd w:val="clear" w:color="auto" w:fill="auto"/>
            <w:noWrap/>
            <w:vAlign w:val="bottom"/>
            <w:hideMark/>
          </w:tcPr>
          <w:p w14:paraId="6350ABD6" w14:textId="77777777" w:rsidR="005504E4" w:rsidRPr="00AC1342" w:rsidRDefault="005504E4" w:rsidP="00FF49B8">
            <w:pPr>
              <w:jc w:val="center"/>
              <w:rPr>
                <w:ins w:id="2974" w:author="Author" w:date="2018-06-28T07:55:00Z"/>
                <w:rFonts w:asciiTheme="minorHAnsi" w:hAnsiTheme="minorHAnsi" w:cstheme="minorHAnsi"/>
                <w:lang w:eastAsia="en-AU"/>
                <w:rPrChange w:id="2975" w:author="Author" w:date="2018-06-28T15:41:00Z">
                  <w:rPr>
                    <w:ins w:id="2976" w:author="Author" w:date="2018-06-28T07:55:00Z"/>
                    <w:lang w:eastAsia="en-AU"/>
                  </w:rPr>
                </w:rPrChange>
              </w:rPr>
            </w:pPr>
            <w:ins w:id="2977" w:author="Author" w:date="2018-06-28T07:55:00Z">
              <w:r w:rsidRPr="00AC1342">
                <w:rPr>
                  <w:rFonts w:asciiTheme="minorHAnsi" w:hAnsiTheme="minorHAnsi" w:cstheme="minorHAnsi"/>
                  <w:lang w:eastAsia="en-AU"/>
                  <w:rPrChange w:id="2978" w:author="Author" w:date="2018-06-28T15:41:00Z">
                    <w:rPr>
                      <w:lang w:eastAsia="en-AU"/>
                    </w:rPr>
                  </w:rPrChange>
                </w:rPr>
                <w:t>0.08</w:t>
              </w:r>
            </w:ins>
          </w:p>
        </w:tc>
        <w:tc>
          <w:tcPr>
            <w:tcW w:w="992" w:type="dxa"/>
            <w:tcBorders>
              <w:top w:val="nil"/>
              <w:left w:val="nil"/>
              <w:bottom w:val="nil"/>
              <w:right w:val="nil"/>
            </w:tcBorders>
            <w:shd w:val="clear" w:color="auto" w:fill="auto"/>
            <w:noWrap/>
            <w:vAlign w:val="bottom"/>
            <w:hideMark/>
          </w:tcPr>
          <w:p w14:paraId="28DD2BB4" w14:textId="77777777" w:rsidR="005504E4" w:rsidRPr="00AC1342" w:rsidRDefault="005504E4" w:rsidP="00FF49B8">
            <w:pPr>
              <w:jc w:val="center"/>
              <w:rPr>
                <w:ins w:id="2979" w:author="Author" w:date="2018-06-28T07:55:00Z"/>
                <w:rFonts w:asciiTheme="minorHAnsi" w:hAnsiTheme="minorHAnsi" w:cstheme="minorHAnsi"/>
                <w:lang w:eastAsia="en-AU"/>
                <w:rPrChange w:id="2980" w:author="Author" w:date="2018-06-28T15:41:00Z">
                  <w:rPr>
                    <w:ins w:id="2981" w:author="Author" w:date="2018-06-28T07:55:00Z"/>
                    <w:lang w:eastAsia="en-AU"/>
                  </w:rPr>
                </w:rPrChange>
              </w:rPr>
            </w:pPr>
            <w:ins w:id="2982" w:author="Author" w:date="2018-06-28T07:55:00Z">
              <w:r w:rsidRPr="00AC1342">
                <w:rPr>
                  <w:rFonts w:asciiTheme="minorHAnsi" w:hAnsiTheme="minorHAnsi" w:cstheme="minorHAnsi"/>
                  <w:lang w:eastAsia="en-AU"/>
                  <w:rPrChange w:id="2983" w:author="Author" w:date="2018-06-28T15:41:00Z">
                    <w:rPr>
                      <w:lang w:eastAsia="en-AU"/>
                    </w:rPr>
                  </w:rPrChange>
                </w:rPr>
                <w:t>0.02</w:t>
              </w:r>
            </w:ins>
          </w:p>
        </w:tc>
        <w:tc>
          <w:tcPr>
            <w:tcW w:w="1417" w:type="dxa"/>
            <w:tcBorders>
              <w:top w:val="nil"/>
              <w:left w:val="nil"/>
              <w:bottom w:val="nil"/>
              <w:right w:val="nil"/>
            </w:tcBorders>
            <w:shd w:val="clear" w:color="auto" w:fill="auto"/>
            <w:noWrap/>
            <w:vAlign w:val="bottom"/>
            <w:hideMark/>
          </w:tcPr>
          <w:p w14:paraId="47E24EA3" w14:textId="77777777" w:rsidR="005504E4" w:rsidRPr="00AC1342" w:rsidRDefault="005504E4" w:rsidP="00FF49B8">
            <w:pPr>
              <w:jc w:val="center"/>
              <w:rPr>
                <w:ins w:id="2984" w:author="Author" w:date="2018-06-28T07:55:00Z"/>
                <w:rFonts w:asciiTheme="minorHAnsi" w:hAnsiTheme="minorHAnsi" w:cstheme="minorHAnsi"/>
                <w:lang w:eastAsia="en-AU"/>
                <w:rPrChange w:id="2985" w:author="Author" w:date="2018-06-28T15:41:00Z">
                  <w:rPr>
                    <w:ins w:id="2986" w:author="Author" w:date="2018-06-28T07:55:00Z"/>
                    <w:lang w:eastAsia="en-AU"/>
                  </w:rPr>
                </w:rPrChange>
              </w:rPr>
            </w:pPr>
            <w:ins w:id="2987" w:author="Author" w:date="2018-06-28T07:55:00Z">
              <w:r w:rsidRPr="00AC1342">
                <w:rPr>
                  <w:rFonts w:asciiTheme="minorHAnsi" w:hAnsiTheme="minorHAnsi" w:cstheme="minorHAnsi"/>
                  <w:lang w:eastAsia="en-AU"/>
                  <w:rPrChange w:id="2988" w:author="Author" w:date="2018-06-28T15:41:00Z">
                    <w:rPr>
                      <w:lang w:eastAsia="en-AU"/>
                    </w:rPr>
                  </w:rPrChange>
                </w:rPr>
                <w:t>10</w:t>
              </w:r>
            </w:ins>
          </w:p>
        </w:tc>
      </w:tr>
      <w:tr w:rsidR="005504E4" w:rsidRPr="00AC1342" w14:paraId="47049198" w14:textId="77777777" w:rsidTr="00FF49B8">
        <w:trPr>
          <w:trHeight w:val="288"/>
          <w:ins w:id="2989" w:author="Author" w:date="2018-06-28T07:55:00Z"/>
        </w:trPr>
        <w:tc>
          <w:tcPr>
            <w:tcW w:w="1575" w:type="dxa"/>
            <w:tcBorders>
              <w:top w:val="nil"/>
              <w:left w:val="nil"/>
              <w:right w:val="nil"/>
            </w:tcBorders>
            <w:shd w:val="clear" w:color="auto" w:fill="auto"/>
            <w:noWrap/>
            <w:vAlign w:val="bottom"/>
            <w:hideMark/>
          </w:tcPr>
          <w:p w14:paraId="39545222" w14:textId="77777777" w:rsidR="005504E4" w:rsidRPr="00AC1342" w:rsidRDefault="005504E4" w:rsidP="00FF49B8">
            <w:pPr>
              <w:jc w:val="center"/>
              <w:rPr>
                <w:ins w:id="2990" w:author="Author" w:date="2018-06-28T07:55:00Z"/>
                <w:rFonts w:asciiTheme="minorHAnsi" w:hAnsiTheme="minorHAnsi" w:cstheme="minorHAnsi"/>
                <w:lang w:eastAsia="en-AU"/>
                <w:rPrChange w:id="2991" w:author="Author" w:date="2018-06-28T15:41:00Z">
                  <w:rPr>
                    <w:ins w:id="2992" w:author="Author" w:date="2018-06-28T07:55:00Z"/>
                    <w:lang w:eastAsia="en-AU"/>
                  </w:rPr>
                </w:rPrChange>
              </w:rPr>
            </w:pPr>
            <w:ins w:id="2993" w:author="Author" w:date="2018-06-28T07:55:00Z">
              <w:r w:rsidRPr="00AC1342">
                <w:rPr>
                  <w:rFonts w:asciiTheme="minorHAnsi" w:hAnsiTheme="minorHAnsi" w:cstheme="minorHAnsi"/>
                  <w:lang w:eastAsia="en-AU"/>
                  <w:rPrChange w:id="2994" w:author="Author" w:date="2018-06-28T15:41:00Z">
                    <w:rPr>
                      <w:lang w:eastAsia="en-AU"/>
                    </w:rPr>
                  </w:rPrChange>
                </w:rPr>
                <w:t>90</w:t>
              </w:r>
            </w:ins>
          </w:p>
        </w:tc>
        <w:tc>
          <w:tcPr>
            <w:tcW w:w="1559" w:type="dxa"/>
            <w:tcBorders>
              <w:top w:val="nil"/>
              <w:left w:val="nil"/>
              <w:right w:val="nil"/>
            </w:tcBorders>
            <w:shd w:val="clear" w:color="auto" w:fill="auto"/>
            <w:noWrap/>
            <w:vAlign w:val="bottom"/>
            <w:hideMark/>
          </w:tcPr>
          <w:p w14:paraId="72DFBE70" w14:textId="77777777" w:rsidR="005504E4" w:rsidRPr="00AC1342" w:rsidRDefault="005504E4" w:rsidP="00FF49B8">
            <w:pPr>
              <w:jc w:val="center"/>
              <w:rPr>
                <w:ins w:id="2995" w:author="Author" w:date="2018-06-28T07:55:00Z"/>
                <w:rFonts w:asciiTheme="minorHAnsi" w:hAnsiTheme="minorHAnsi" w:cstheme="minorHAnsi"/>
                <w:lang w:eastAsia="en-AU"/>
                <w:rPrChange w:id="2996" w:author="Author" w:date="2018-06-28T15:41:00Z">
                  <w:rPr>
                    <w:ins w:id="2997" w:author="Author" w:date="2018-06-28T07:55:00Z"/>
                    <w:lang w:eastAsia="en-AU"/>
                  </w:rPr>
                </w:rPrChange>
              </w:rPr>
            </w:pPr>
            <w:ins w:id="2998" w:author="Author" w:date="2018-06-28T07:55:00Z">
              <w:r w:rsidRPr="00AC1342">
                <w:rPr>
                  <w:rFonts w:asciiTheme="minorHAnsi" w:hAnsiTheme="minorHAnsi" w:cstheme="minorHAnsi"/>
                  <w:lang w:eastAsia="en-AU"/>
                  <w:rPrChange w:id="2999" w:author="Author" w:date="2018-06-28T15:41:00Z">
                    <w:rPr>
                      <w:lang w:eastAsia="en-AU"/>
                    </w:rPr>
                  </w:rPrChange>
                </w:rPr>
                <w:t>0.88</w:t>
              </w:r>
            </w:ins>
          </w:p>
        </w:tc>
        <w:tc>
          <w:tcPr>
            <w:tcW w:w="1134" w:type="dxa"/>
            <w:tcBorders>
              <w:top w:val="nil"/>
              <w:left w:val="nil"/>
              <w:right w:val="nil"/>
            </w:tcBorders>
            <w:shd w:val="clear" w:color="auto" w:fill="auto"/>
            <w:noWrap/>
            <w:vAlign w:val="bottom"/>
            <w:hideMark/>
          </w:tcPr>
          <w:p w14:paraId="0C99B199" w14:textId="77777777" w:rsidR="005504E4" w:rsidRPr="00AC1342" w:rsidRDefault="005504E4" w:rsidP="00FF49B8">
            <w:pPr>
              <w:jc w:val="center"/>
              <w:rPr>
                <w:ins w:id="3000" w:author="Author" w:date="2018-06-28T07:55:00Z"/>
                <w:rFonts w:asciiTheme="minorHAnsi" w:hAnsiTheme="minorHAnsi" w:cstheme="minorHAnsi"/>
                <w:lang w:eastAsia="en-AU"/>
                <w:rPrChange w:id="3001" w:author="Author" w:date="2018-06-28T15:41:00Z">
                  <w:rPr>
                    <w:ins w:id="3002" w:author="Author" w:date="2018-06-28T07:55:00Z"/>
                    <w:lang w:eastAsia="en-AU"/>
                  </w:rPr>
                </w:rPrChange>
              </w:rPr>
            </w:pPr>
            <w:ins w:id="3003" w:author="Author" w:date="2018-06-28T07:55:00Z">
              <w:r w:rsidRPr="00AC1342">
                <w:rPr>
                  <w:rFonts w:asciiTheme="minorHAnsi" w:hAnsiTheme="minorHAnsi" w:cstheme="minorHAnsi"/>
                  <w:lang w:eastAsia="en-AU"/>
                  <w:rPrChange w:id="3004" w:author="Author" w:date="2018-06-28T15:41:00Z">
                    <w:rPr>
                      <w:lang w:eastAsia="en-AU"/>
                    </w:rPr>
                  </w:rPrChange>
                </w:rPr>
                <w:t>0.06</w:t>
              </w:r>
            </w:ins>
          </w:p>
        </w:tc>
        <w:tc>
          <w:tcPr>
            <w:tcW w:w="1276" w:type="dxa"/>
            <w:tcBorders>
              <w:top w:val="nil"/>
              <w:left w:val="nil"/>
              <w:right w:val="nil"/>
            </w:tcBorders>
            <w:shd w:val="clear" w:color="auto" w:fill="auto"/>
            <w:noWrap/>
            <w:vAlign w:val="bottom"/>
            <w:hideMark/>
          </w:tcPr>
          <w:p w14:paraId="7F3EE510" w14:textId="77777777" w:rsidR="005504E4" w:rsidRPr="00AC1342" w:rsidRDefault="005504E4" w:rsidP="00FF49B8">
            <w:pPr>
              <w:jc w:val="center"/>
              <w:rPr>
                <w:ins w:id="3005" w:author="Author" w:date="2018-06-28T07:55:00Z"/>
                <w:rFonts w:asciiTheme="minorHAnsi" w:hAnsiTheme="minorHAnsi" w:cstheme="minorHAnsi"/>
                <w:lang w:eastAsia="en-AU"/>
                <w:rPrChange w:id="3006" w:author="Author" w:date="2018-06-28T15:41:00Z">
                  <w:rPr>
                    <w:ins w:id="3007" w:author="Author" w:date="2018-06-28T07:55:00Z"/>
                    <w:lang w:eastAsia="en-AU"/>
                  </w:rPr>
                </w:rPrChange>
              </w:rPr>
            </w:pPr>
            <w:ins w:id="3008" w:author="Author" w:date="2018-06-28T07:55:00Z">
              <w:r w:rsidRPr="00AC1342">
                <w:rPr>
                  <w:rFonts w:asciiTheme="minorHAnsi" w:hAnsiTheme="minorHAnsi" w:cstheme="minorHAnsi"/>
                  <w:lang w:eastAsia="en-AU"/>
                  <w:rPrChange w:id="3009" w:author="Author" w:date="2018-06-28T15:41:00Z">
                    <w:rPr>
                      <w:lang w:eastAsia="en-AU"/>
                    </w:rPr>
                  </w:rPrChange>
                </w:rPr>
                <w:t>0.87</w:t>
              </w:r>
            </w:ins>
          </w:p>
        </w:tc>
        <w:tc>
          <w:tcPr>
            <w:tcW w:w="1134" w:type="dxa"/>
            <w:tcBorders>
              <w:top w:val="nil"/>
              <w:left w:val="nil"/>
              <w:right w:val="nil"/>
            </w:tcBorders>
            <w:shd w:val="clear" w:color="auto" w:fill="auto"/>
            <w:noWrap/>
            <w:vAlign w:val="bottom"/>
            <w:hideMark/>
          </w:tcPr>
          <w:p w14:paraId="2AE696A4" w14:textId="77777777" w:rsidR="005504E4" w:rsidRPr="00AC1342" w:rsidRDefault="005504E4" w:rsidP="00FF49B8">
            <w:pPr>
              <w:jc w:val="center"/>
              <w:rPr>
                <w:ins w:id="3010" w:author="Author" w:date="2018-06-28T07:55:00Z"/>
                <w:rFonts w:asciiTheme="minorHAnsi" w:hAnsiTheme="minorHAnsi" w:cstheme="minorHAnsi"/>
                <w:lang w:eastAsia="en-AU"/>
                <w:rPrChange w:id="3011" w:author="Author" w:date="2018-06-28T15:41:00Z">
                  <w:rPr>
                    <w:ins w:id="3012" w:author="Author" w:date="2018-06-28T07:55:00Z"/>
                    <w:lang w:eastAsia="en-AU"/>
                  </w:rPr>
                </w:rPrChange>
              </w:rPr>
            </w:pPr>
            <w:ins w:id="3013" w:author="Author" w:date="2018-06-28T07:55:00Z">
              <w:r w:rsidRPr="00AC1342">
                <w:rPr>
                  <w:rFonts w:asciiTheme="minorHAnsi" w:hAnsiTheme="minorHAnsi" w:cstheme="minorHAnsi"/>
                  <w:lang w:eastAsia="en-AU"/>
                  <w:rPrChange w:id="3014" w:author="Author" w:date="2018-06-28T15:41:00Z">
                    <w:rPr>
                      <w:lang w:eastAsia="en-AU"/>
                    </w:rPr>
                  </w:rPrChange>
                </w:rPr>
                <w:t>0.05</w:t>
              </w:r>
            </w:ins>
          </w:p>
        </w:tc>
        <w:tc>
          <w:tcPr>
            <w:tcW w:w="992" w:type="dxa"/>
            <w:tcBorders>
              <w:top w:val="nil"/>
              <w:left w:val="nil"/>
              <w:right w:val="nil"/>
            </w:tcBorders>
            <w:shd w:val="clear" w:color="auto" w:fill="auto"/>
            <w:noWrap/>
            <w:vAlign w:val="bottom"/>
            <w:hideMark/>
          </w:tcPr>
          <w:p w14:paraId="6B2DE6EB" w14:textId="77777777" w:rsidR="005504E4" w:rsidRPr="00AC1342" w:rsidRDefault="005504E4" w:rsidP="00FF49B8">
            <w:pPr>
              <w:jc w:val="center"/>
              <w:rPr>
                <w:ins w:id="3015" w:author="Author" w:date="2018-06-28T07:55:00Z"/>
                <w:rFonts w:asciiTheme="minorHAnsi" w:hAnsiTheme="minorHAnsi" w:cstheme="minorHAnsi"/>
                <w:lang w:eastAsia="en-AU"/>
                <w:rPrChange w:id="3016" w:author="Author" w:date="2018-06-28T15:41:00Z">
                  <w:rPr>
                    <w:ins w:id="3017" w:author="Author" w:date="2018-06-28T07:55:00Z"/>
                    <w:lang w:eastAsia="en-AU"/>
                  </w:rPr>
                </w:rPrChange>
              </w:rPr>
            </w:pPr>
            <w:ins w:id="3018" w:author="Author" w:date="2018-06-28T07:55:00Z">
              <w:r w:rsidRPr="00AC1342">
                <w:rPr>
                  <w:rFonts w:asciiTheme="minorHAnsi" w:hAnsiTheme="minorHAnsi" w:cstheme="minorHAnsi"/>
                  <w:lang w:eastAsia="en-AU"/>
                  <w:rPrChange w:id="3019" w:author="Author" w:date="2018-06-28T15:41:00Z">
                    <w:rPr>
                      <w:lang w:eastAsia="en-AU"/>
                    </w:rPr>
                  </w:rPrChange>
                </w:rPr>
                <w:t>0.01</w:t>
              </w:r>
            </w:ins>
          </w:p>
        </w:tc>
        <w:tc>
          <w:tcPr>
            <w:tcW w:w="1417" w:type="dxa"/>
            <w:tcBorders>
              <w:top w:val="nil"/>
              <w:left w:val="nil"/>
              <w:right w:val="nil"/>
            </w:tcBorders>
            <w:shd w:val="clear" w:color="auto" w:fill="auto"/>
            <w:noWrap/>
            <w:vAlign w:val="bottom"/>
            <w:hideMark/>
          </w:tcPr>
          <w:p w14:paraId="5B00C14D" w14:textId="77777777" w:rsidR="005504E4" w:rsidRPr="00AC1342" w:rsidRDefault="005504E4" w:rsidP="00FF49B8">
            <w:pPr>
              <w:jc w:val="center"/>
              <w:rPr>
                <w:ins w:id="3020" w:author="Author" w:date="2018-06-28T07:55:00Z"/>
                <w:rFonts w:asciiTheme="minorHAnsi" w:hAnsiTheme="minorHAnsi" w:cstheme="minorHAnsi"/>
                <w:lang w:eastAsia="en-AU"/>
                <w:rPrChange w:id="3021" w:author="Author" w:date="2018-06-28T15:41:00Z">
                  <w:rPr>
                    <w:ins w:id="3022" w:author="Author" w:date="2018-06-28T07:55:00Z"/>
                    <w:lang w:eastAsia="en-AU"/>
                  </w:rPr>
                </w:rPrChange>
              </w:rPr>
            </w:pPr>
            <w:ins w:id="3023" w:author="Author" w:date="2018-06-28T07:55:00Z">
              <w:r w:rsidRPr="00AC1342">
                <w:rPr>
                  <w:rFonts w:asciiTheme="minorHAnsi" w:hAnsiTheme="minorHAnsi" w:cstheme="minorHAnsi"/>
                  <w:lang w:eastAsia="en-AU"/>
                  <w:rPrChange w:id="3024" w:author="Author" w:date="2018-06-28T15:41:00Z">
                    <w:rPr>
                      <w:lang w:eastAsia="en-AU"/>
                    </w:rPr>
                  </w:rPrChange>
                </w:rPr>
                <w:t>11</w:t>
              </w:r>
            </w:ins>
          </w:p>
        </w:tc>
      </w:tr>
      <w:tr w:rsidR="005504E4" w:rsidRPr="00AC1342" w14:paraId="2E2859F4" w14:textId="77777777" w:rsidTr="00FF49B8">
        <w:trPr>
          <w:trHeight w:val="300"/>
          <w:ins w:id="3025" w:author="Author" w:date="2018-06-28T07:55:00Z"/>
        </w:trPr>
        <w:tc>
          <w:tcPr>
            <w:tcW w:w="1575" w:type="dxa"/>
            <w:tcBorders>
              <w:top w:val="nil"/>
              <w:left w:val="nil"/>
              <w:bottom w:val="single" w:sz="4" w:space="0" w:color="auto"/>
              <w:right w:val="nil"/>
            </w:tcBorders>
            <w:shd w:val="clear" w:color="auto" w:fill="auto"/>
            <w:noWrap/>
            <w:vAlign w:val="bottom"/>
            <w:hideMark/>
          </w:tcPr>
          <w:p w14:paraId="15526045" w14:textId="77777777" w:rsidR="005504E4" w:rsidRPr="00AC1342" w:rsidRDefault="005504E4" w:rsidP="00FF49B8">
            <w:pPr>
              <w:spacing w:after="100"/>
              <w:jc w:val="center"/>
              <w:rPr>
                <w:ins w:id="3026" w:author="Author" w:date="2018-06-28T07:55:00Z"/>
                <w:rFonts w:asciiTheme="minorHAnsi" w:hAnsiTheme="minorHAnsi" w:cstheme="minorHAnsi"/>
                <w:lang w:eastAsia="en-AU"/>
                <w:rPrChange w:id="3027" w:author="Author" w:date="2018-06-28T15:41:00Z">
                  <w:rPr>
                    <w:ins w:id="3028" w:author="Author" w:date="2018-06-28T07:55:00Z"/>
                    <w:lang w:eastAsia="en-AU"/>
                  </w:rPr>
                </w:rPrChange>
              </w:rPr>
            </w:pPr>
            <w:ins w:id="3029" w:author="Author" w:date="2018-06-28T07:55:00Z">
              <w:r w:rsidRPr="00AC1342">
                <w:rPr>
                  <w:rFonts w:asciiTheme="minorHAnsi" w:hAnsiTheme="minorHAnsi" w:cstheme="minorHAnsi"/>
                  <w:lang w:eastAsia="en-AU"/>
                  <w:rPrChange w:id="3030" w:author="Author" w:date="2018-06-28T15:41:00Z">
                    <w:rPr>
                      <w:lang w:eastAsia="en-AU"/>
                    </w:rPr>
                  </w:rPrChange>
                </w:rPr>
                <w:t>100</w:t>
              </w:r>
            </w:ins>
          </w:p>
        </w:tc>
        <w:tc>
          <w:tcPr>
            <w:tcW w:w="1559" w:type="dxa"/>
            <w:tcBorders>
              <w:top w:val="nil"/>
              <w:left w:val="nil"/>
              <w:bottom w:val="single" w:sz="4" w:space="0" w:color="auto"/>
              <w:right w:val="nil"/>
            </w:tcBorders>
            <w:shd w:val="clear" w:color="auto" w:fill="auto"/>
            <w:noWrap/>
            <w:vAlign w:val="bottom"/>
            <w:hideMark/>
          </w:tcPr>
          <w:p w14:paraId="1443E7B3" w14:textId="77777777" w:rsidR="005504E4" w:rsidRPr="00AC1342" w:rsidRDefault="005504E4" w:rsidP="00FF49B8">
            <w:pPr>
              <w:spacing w:after="100"/>
              <w:jc w:val="center"/>
              <w:rPr>
                <w:ins w:id="3031" w:author="Author" w:date="2018-06-28T07:55:00Z"/>
                <w:rFonts w:asciiTheme="minorHAnsi" w:hAnsiTheme="minorHAnsi" w:cstheme="minorHAnsi"/>
                <w:lang w:eastAsia="en-AU"/>
                <w:rPrChange w:id="3032" w:author="Author" w:date="2018-06-28T15:41:00Z">
                  <w:rPr>
                    <w:ins w:id="3033" w:author="Author" w:date="2018-06-28T07:55:00Z"/>
                    <w:lang w:eastAsia="en-AU"/>
                  </w:rPr>
                </w:rPrChange>
              </w:rPr>
            </w:pPr>
            <w:ins w:id="3034" w:author="Author" w:date="2018-06-28T07:55:00Z">
              <w:r w:rsidRPr="00AC1342">
                <w:rPr>
                  <w:rFonts w:asciiTheme="minorHAnsi" w:hAnsiTheme="minorHAnsi" w:cstheme="minorHAnsi"/>
                  <w:lang w:eastAsia="en-AU"/>
                  <w:rPrChange w:id="3035" w:author="Author" w:date="2018-06-28T15:41:00Z">
                    <w:rPr>
                      <w:lang w:eastAsia="en-AU"/>
                    </w:rPr>
                  </w:rPrChange>
                </w:rPr>
                <w:t>0.87</w:t>
              </w:r>
            </w:ins>
          </w:p>
        </w:tc>
        <w:tc>
          <w:tcPr>
            <w:tcW w:w="1134" w:type="dxa"/>
            <w:tcBorders>
              <w:top w:val="nil"/>
              <w:left w:val="nil"/>
              <w:bottom w:val="single" w:sz="4" w:space="0" w:color="auto"/>
              <w:right w:val="nil"/>
            </w:tcBorders>
            <w:shd w:val="clear" w:color="auto" w:fill="auto"/>
            <w:noWrap/>
            <w:vAlign w:val="bottom"/>
            <w:hideMark/>
          </w:tcPr>
          <w:p w14:paraId="0C1C6D16" w14:textId="77777777" w:rsidR="005504E4" w:rsidRPr="00AC1342" w:rsidRDefault="005504E4" w:rsidP="00FF49B8">
            <w:pPr>
              <w:spacing w:after="100"/>
              <w:jc w:val="center"/>
              <w:rPr>
                <w:ins w:id="3036" w:author="Author" w:date="2018-06-28T07:55:00Z"/>
                <w:rFonts w:asciiTheme="minorHAnsi" w:hAnsiTheme="minorHAnsi" w:cstheme="minorHAnsi"/>
                <w:lang w:eastAsia="en-AU"/>
                <w:rPrChange w:id="3037" w:author="Author" w:date="2018-06-28T15:41:00Z">
                  <w:rPr>
                    <w:ins w:id="3038" w:author="Author" w:date="2018-06-28T07:55:00Z"/>
                    <w:lang w:eastAsia="en-AU"/>
                  </w:rPr>
                </w:rPrChange>
              </w:rPr>
            </w:pPr>
            <w:ins w:id="3039" w:author="Author" w:date="2018-06-28T07:55:00Z">
              <w:r w:rsidRPr="00AC1342">
                <w:rPr>
                  <w:rFonts w:asciiTheme="minorHAnsi" w:hAnsiTheme="minorHAnsi" w:cstheme="minorHAnsi"/>
                  <w:lang w:eastAsia="en-AU"/>
                  <w:rPrChange w:id="3040" w:author="Author" w:date="2018-06-28T15:41:00Z">
                    <w:rPr>
                      <w:lang w:eastAsia="en-AU"/>
                    </w:rPr>
                  </w:rPrChange>
                </w:rPr>
                <w:t>0.13</w:t>
              </w:r>
            </w:ins>
          </w:p>
        </w:tc>
        <w:tc>
          <w:tcPr>
            <w:tcW w:w="1276" w:type="dxa"/>
            <w:tcBorders>
              <w:top w:val="nil"/>
              <w:left w:val="nil"/>
              <w:bottom w:val="single" w:sz="4" w:space="0" w:color="auto"/>
              <w:right w:val="nil"/>
            </w:tcBorders>
            <w:shd w:val="clear" w:color="auto" w:fill="auto"/>
            <w:noWrap/>
            <w:vAlign w:val="bottom"/>
            <w:hideMark/>
          </w:tcPr>
          <w:p w14:paraId="39919B2B" w14:textId="77777777" w:rsidR="005504E4" w:rsidRPr="00AC1342" w:rsidRDefault="005504E4" w:rsidP="00FF49B8">
            <w:pPr>
              <w:spacing w:after="100"/>
              <w:jc w:val="center"/>
              <w:rPr>
                <w:ins w:id="3041" w:author="Author" w:date="2018-06-28T07:55:00Z"/>
                <w:rFonts w:asciiTheme="minorHAnsi" w:hAnsiTheme="minorHAnsi" w:cstheme="minorHAnsi"/>
                <w:lang w:eastAsia="en-AU"/>
                <w:rPrChange w:id="3042" w:author="Author" w:date="2018-06-28T15:41:00Z">
                  <w:rPr>
                    <w:ins w:id="3043" w:author="Author" w:date="2018-06-28T07:55:00Z"/>
                    <w:lang w:eastAsia="en-AU"/>
                  </w:rPr>
                </w:rPrChange>
              </w:rPr>
            </w:pPr>
            <w:ins w:id="3044" w:author="Author" w:date="2018-06-28T07:55:00Z">
              <w:r w:rsidRPr="00AC1342">
                <w:rPr>
                  <w:rFonts w:asciiTheme="minorHAnsi" w:hAnsiTheme="minorHAnsi" w:cstheme="minorHAnsi"/>
                  <w:lang w:eastAsia="en-AU"/>
                  <w:rPrChange w:id="3045" w:author="Author" w:date="2018-06-28T15:41:00Z">
                    <w:rPr>
                      <w:lang w:eastAsia="en-AU"/>
                    </w:rPr>
                  </w:rPrChange>
                </w:rPr>
                <w:t>0.86</w:t>
              </w:r>
            </w:ins>
          </w:p>
        </w:tc>
        <w:tc>
          <w:tcPr>
            <w:tcW w:w="1134" w:type="dxa"/>
            <w:tcBorders>
              <w:top w:val="nil"/>
              <w:left w:val="nil"/>
              <w:bottom w:val="single" w:sz="4" w:space="0" w:color="auto"/>
              <w:right w:val="nil"/>
            </w:tcBorders>
            <w:shd w:val="clear" w:color="auto" w:fill="auto"/>
            <w:noWrap/>
            <w:vAlign w:val="bottom"/>
            <w:hideMark/>
          </w:tcPr>
          <w:p w14:paraId="21FA809D" w14:textId="77777777" w:rsidR="005504E4" w:rsidRPr="00AC1342" w:rsidRDefault="005504E4" w:rsidP="00FF49B8">
            <w:pPr>
              <w:spacing w:after="100"/>
              <w:jc w:val="center"/>
              <w:rPr>
                <w:ins w:id="3046" w:author="Author" w:date="2018-06-28T07:55:00Z"/>
                <w:rFonts w:asciiTheme="minorHAnsi" w:hAnsiTheme="minorHAnsi" w:cstheme="minorHAnsi"/>
                <w:lang w:eastAsia="en-AU"/>
                <w:rPrChange w:id="3047" w:author="Author" w:date="2018-06-28T15:41:00Z">
                  <w:rPr>
                    <w:ins w:id="3048" w:author="Author" w:date="2018-06-28T07:55:00Z"/>
                    <w:lang w:eastAsia="en-AU"/>
                  </w:rPr>
                </w:rPrChange>
              </w:rPr>
            </w:pPr>
            <w:ins w:id="3049" w:author="Author" w:date="2018-06-28T07:55:00Z">
              <w:r w:rsidRPr="00AC1342">
                <w:rPr>
                  <w:rFonts w:asciiTheme="minorHAnsi" w:hAnsiTheme="minorHAnsi" w:cstheme="minorHAnsi"/>
                  <w:lang w:eastAsia="en-AU"/>
                  <w:rPrChange w:id="3050" w:author="Author" w:date="2018-06-28T15:41:00Z">
                    <w:rPr>
                      <w:lang w:eastAsia="en-AU"/>
                    </w:rPr>
                  </w:rPrChange>
                </w:rPr>
                <w:t>0.14</w:t>
              </w:r>
            </w:ins>
          </w:p>
        </w:tc>
        <w:tc>
          <w:tcPr>
            <w:tcW w:w="992" w:type="dxa"/>
            <w:tcBorders>
              <w:top w:val="nil"/>
              <w:left w:val="nil"/>
              <w:bottom w:val="single" w:sz="4" w:space="0" w:color="auto"/>
              <w:right w:val="nil"/>
            </w:tcBorders>
            <w:shd w:val="clear" w:color="auto" w:fill="auto"/>
            <w:noWrap/>
            <w:vAlign w:val="bottom"/>
            <w:hideMark/>
          </w:tcPr>
          <w:p w14:paraId="2224BF29" w14:textId="77777777" w:rsidR="005504E4" w:rsidRPr="00AC1342" w:rsidRDefault="005504E4" w:rsidP="00FF49B8">
            <w:pPr>
              <w:spacing w:after="100"/>
              <w:jc w:val="center"/>
              <w:rPr>
                <w:ins w:id="3051" w:author="Author" w:date="2018-06-28T07:55:00Z"/>
                <w:rFonts w:asciiTheme="minorHAnsi" w:hAnsiTheme="minorHAnsi" w:cstheme="minorHAnsi"/>
                <w:lang w:eastAsia="en-AU"/>
                <w:rPrChange w:id="3052" w:author="Author" w:date="2018-06-28T15:41:00Z">
                  <w:rPr>
                    <w:ins w:id="3053" w:author="Author" w:date="2018-06-28T07:55:00Z"/>
                    <w:lang w:eastAsia="en-AU"/>
                  </w:rPr>
                </w:rPrChange>
              </w:rPr>
            </w:pPr>
            <w:ins w:id="3054" w:author="Author" w:date="2018-06-28T07:55:00Z">
              <w:r w:rsidRPr="00AC1342">
                <w:rPr>
                  <w:rFonts w:asciiTheme="minorHAnsi" w:hAnsiTheme="minorHAnsi" w:cstheme="minorHAnsi"/>
                  <w:lang w:eastAsia="en-AU"/>
                  <w:rPrChange w:id="3055" w:author="Author" w:date="2018-06-28T15:41:00Z">
                    <w:rPr>
                      <w:lang w:eastAsia="en-AU"/>
                    </w:rPr>
                  </w:rPrChange>
                </w:rPr>
                <w:t>0.02</w:t>
              </w:r>
            </w:ins>
          </w:p>
        </w:tc>
        <w:tc>
          <w:tcPr>
            <w:tcW w:w="1417" w:type="dxa"/>
            <w:tcBorders>
              <w:top w:val="nil"/>
              <w:left w:val="nil"/>
              <w:bottom w:val="single" w:sz="4" w:space="0" w:color="auto"/>
              <w:right w:val="nil"/>
            </w:tcBorders>
            <w:shd w:val="clear" w:color="auto" w:fill="auto"/>
            <w:noWrap/>
            <w:vAlign w:val="bottom"/>
            <w:hideMark/>
          </w:tcPr>
          <w:p w14:paraId="76C63D3E" w14:textId="77777777" w:rsidR="005504E4" w:rsidRPr="00AC1342" w:rsidRDefault="005504E4" w:rsidP="00FF49B8">
            <w:pPr>
              <w:spacing w:after="100"/>
              <w:jc w:val="center"/>
              <w:rPr>
                <w:ins w:id="3056" w:author="Author" w:date="2018-06-28T07:55:00Z"/>
                <w:rFonts w:asciiTheme="minorHAnsi" w:hAnsiTheme="minorHAnsi" w:cstheme="minorHAnsi"/>
                <w:lang w:eastAsia="en-AU"/>
                <w:rPrChange w:id="3057" w:author="Author" w:date="2018-06-28T15:41:00Z">
                  <w:rPr>
                    <w:ins w:id="3058" w:author="Author" w:date="2018-06-28T07:55:00Z"/>
                    <w:lang w:eastAsia="en-AU"/>
                  </w:rPr>
                </w:rPrChange>
              </w:rPr>
            </w:pPr>
            <w:ins w:id="3059" w:author="Author" w:date="2018-06-28T07:55:00Z">
              <w:r w:rsidRPr="00AC1342">
                <w:rPr>
                  <w:rFonts w:asciiTheme="minorHAnsi" w:hAnsiTheme="minorHAnsi" w:cstheme="minorHAnsi"/>
                  <w:lang w:eastAsia="en-AU"/>
                  <w:rPrChange w:id="3060" w:author="Author" w:date="2018-06-28T15:41:00Z">
                    <w:rPr>
                      <w:lang w:eastAsia="en-AU"/>
                    </w:rPr>
                  </w:rPrChange>
                </w:rPr>
                <w:t>6</w:t>
              </w:r>
            </w:ins>
          </w:p>
        </w:tc>
      </w:tr>
    </w:tbl>
    <w:p w14:paraId="5D0FA4CE" w14:textId="77777777" w:rsidR="005504E4" w:rsidRPr="00AC1342" w:rsidRDefault="005504E4" w:rsidP="005504E4">
      <w:pPr>
        <w:rPr>
          <w:ins w:id="3061" w:author="Author" w:date="2018-06-28T07:55:00Z"/>
          <w:rFonts w:asciiTheme="minorHAnsi" w:hAnsiTheme="minorHAnsi" w:cstheme="minorHAnsi"/>
          <w:b/>
          <w:rPrChange w:id="3062" w:author="Author" w:date="2018-06-28T15:41:00Z">
            <w:rPr>
              <w:ins w:id="3063" w:author="Author" w:date="2018-06-28T07:55:00Z"/>
              <w:b/>
            </w:rPr>
          </w:rPrChange>
        </w:rPr>
      </w:pPr>
    </w:p>
    <w:p w14:paraId="3C325165" w14:textId="77777777" w:rsidR="005504E4" w:rsidRPr="00AC1342" w:rsidRDefault="005504E4" w:rsidP="005504E4">
      <w:pPr>
        <w:rPr>
          <w:ins w:id="3064" w:author="Author" w:date="2018-06-28T07:55:00Z"/>
          <w:rFonts w:asciiTheme="minorHAnsi" w:hAnsiTheme="minorHAnsi" w:cstheme="minorHAnsi"/>
          <w:b/>
          <w:rPrChange w:id="3065" w:author="Author" w:date="2018-06-28T15:41:00Z">
            <w:rPr>
              <w:ins w:id="3066" w:author="Author" w:date="2018-06-28T07:55:00Z"/>
              <w:b/>
            </w:rPr>
          </w:rPrChange>
        </w:rPr>
      </w:pPr>
      <w:ins w:id="3067" w:author="Author" w:date="2018-06-28T07:55:00Z">
        <w:r w:rsidRPr="00AC1342">
          <w:rPr>
            <w:rFonts w:asciiTheme="minorHAnsi" w:hAnsiTheme="minorHAnsi" w:cstheme="minorHAnsi"/>
            <w:noProof/>
            <w:lang w:eastAsia="en-AU"/>
            <w:rPrChange w:id="3068" w:author="Author" w:date="2018-06-28T15:41:00Z">
              <w:rPr>
                <w:noProof/>
                <w:lang w:eastAsia="en-AU"/>
              </w:rPr>
            </w:rPrChange>
          </w:rPr>
          <w:lastRenderedPageBreak/>
          <w:drawing>
            <wp:inline distT="0" distB="0" distL="0" distR="0" wp14:anchorId="6481E95F" wp14:editId="66E2DF3D">
              <wp:extent cx="1800000" cy="1206000"/>
              <wp:effectExtent l="0" t="7938" r="2223" b="2222"/>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4">
                        <a:extLst>
                          <a:ext uri="{28A0092B-C50C-407E-A947-70E740481C1C}">
                            <a14:useLocalDpi xmlns:a14="http://schemas.microsoft.com/office/drawing/2010/main" val="0"/>
                          </a:ext>
                        </a:extLst>
                      </a:blip>
                      <a:srcRect l="20704" t="13887" b="15343"/>
                      <a:stretch/>
                    </pic:blipFill>
                    <pic:spPr bwMode="auto">
                      <a:xfrm rot="5400000">
                        <a:off x="0" y="0"/>
                        <a:ext cx="1800000" cy="1206000"/>
                      </a:xfrm>
                      <a:prstGeom prst="rect">
                        <a:avLst/>
                      </a:prstGeom>
                      <a:ln>
                        <a:noFill/>
                      </a:ln>
                      <a:extLst>
                        <a:ext uri="{53640926-AAD7-44D8-BBD7-CCE9431645EC}">
                          <a14:shadowObscured xmlns:a14="http://schemas.microsoft.com/office/drawing/2010/main"/>
                        </a:ext>
                      </a:extLst>
                    </pic:spPr>
                  </pic:pic>
                </a:graphicData>
              </a:graphic>
            </wp:inline>
          </w:drawing>
        </w:r>
        <w:r w:rsidRPr="00AC1342">
          <w:rPr>
            <w:rFonts w:asciiTheme="minorHAnsi" w:hAnsiTheme="minorHAnsi" w:cstheme="minorHAnsi"/>
            <w:b/>
            <w:rPrChange w:id="3069" w:author="Author" w:date="2018-06-28T15:41:00Z">
              <w:rPr>
                <w:b/>
              </w:rPr>
            </w:rPrChange>
          </w:rPr>
          <w:tab/>
        </w:r>
        <w:r w:rsidRPr="00AC1342">
          <w:rPr>
            <w:rFonts w:asciiTheme="minorHAnsi" w:hAnsiTheme="minorHAnsi" w:cstheme="minorHAnsi"/>
            <w:noProof/>
            <w:lang w:eastAsia="en-AU"/>
            <w:rPrChange w:id="3070" w:author="Author" w:date="2018-06-28T15:41:00Z">
              <w:rPr>
                <w:noProof/>
                <w:lang w:eastAsia="en-AU"/>
              </w:rPr>
            </w:rPrChange>
          </w:rPr>
          <w:drawing>
            <wp:inline distT="0" distB="0" distL="0" distR="0" wp14:anchorId="289B1F6C" wp14:editId="62113A2A">
              <wp:extent cx="1800000" cy="2188800"/>
              <wp:effectExtent l="0" t="3810" r="635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rotWithShape="1">
                      <a:blip r:embed="rId15">
                        <a:extLst>
                          <a:ext uri="{28A0092B-C50C-407E-A947-70E740481C1C}">
                            <a14:useLocalDpi xmlns:a14="http://schemas.microsoft.com/office/drawing/2010/main" val="0"/>
                          </a:ext>
                        </a:extLst>
                      </a:blip>
                      <a:srcRect l="26381" r="11946"/>
                      <a:stretch/>
                    </pic:blipFill>
                    <pic:spPr bwMode="auto">
                      <a:xfrm rot="5400000">
                        <a:off x="0" y="0"/>
                        <a:ext cx="1800000" cy="2188800"/>
                      </a:xfrm>
                      <a:prstGeom prst="rect">
                        <a:avLst/>
                      </a:prstGeom>
                      <a:ln>
                        <a:noFill/>
                      </a:ln>
                      <a:extLst>
                        <a:ext uri="{53640926-AAD7-44D8-BBD7-CCE9431645EC}">
                          <a14:shadowObscured xmlns:a14="http://schemas.microsoft.com/office/drawing/2010/main"/>
                        </a:ext>
                      </a:extLst>
                    </pic:spPr>
                  </pic:pic>
                </a:graphicData>
              </a:graphic>
            </wp:inline>
          </w:drawing>
        </w:r>
      </w:ins>
    </w:p>
    <w:p w14:paraId="7169725F" w14:textId="77777777" w:rsidR="005504E4" w:rsidRPr="00AC1342" w:rsidRDefault="005504E4" w:rsidP="005504E4">
      <w:pPr>
        <w:rPr>
          <w:ins w:id="3071" w:author="Author" w:date="2018-06-28T07:55:00Z"/>
          <w:rFonts w:asciiTheme="minorHAnsi" w:hAnsiTheme="minorHAnsi" w:cstheme="minorHAnsi"/>
          <w:b/>
          <w:rPrChange w:id="3072" w:author="Author" w:date="2018-06-28T15:41:00Z">
            <w:rPr>
              <w:ins w:id="3073" w:author="Author" w:date="2018-06-28T07:55:00Z"/>
              <w:b/>
            </w:rPr>
          </w:rPrChange>
        </w:rPr>
      </w:pPr>
    </w:p>
    <w:p w14:paraId="755588D1" w14:textId="77777777" w:rsidR="005504E4" w:rsidRPr="00AC1342" w:rsidRDefault="005504E4">
      <w:pPr>
        <w:jc w:val="both"/>
        <w:rPr>
          <w:ins w:id="3074" w:author="Author" w:date="2018-06-28T07:55:00Z"/>
          <w:rFonts w:asciiTheme="minorHAnsi" w:hAnsiTheme="minorHAnsi" w:cstheme="minorHAnsi"/>
          <w:b/>
          <w:rPrChange w:id="3075" w:author="Author" w:date="2018-06-28T15:41:00Z">
            <w:rPr>
              <w:ins w:id="3076" w:author="Author" w:date="2018-06-28T07:55:00Z"/>
              <w:b/>
            </w:rPr>
          </w:rPrChange>
        </w:rPr>
        <w:pPrChange w:id="3077" w:author="Author" w:date="2018-06-28T15:44:00Z">
          <w:pPr/>
        </w:pPrChange>
      </w:pPr>
      <w:ins w:id="3078" w:author="Author" w:date="2018-06-28T07:55:00Z">
        <w:r w:rsidRPr="00AC1342">
          <w:rPr>
            <w:rFonts w:asciiTheme="minorHAnsi" w:hAnsiTheme="minorHAnsi" w:cstheme="minorHAnsi"/>
            <w:b/>
            <w:rPrChange w:id="3079" w:author="Author" w:date="2018-06-28T15:41:00Z">
              <w:rPr>
                <w:b/>
              </w:rPr>
            </w:rPrChange>
          </w:rPr>
          <w:t xml:space="preserve">Figure 4.  </w:t>
        </w:r>
        <w:r w:rsidRPr="00AC1342">
          <w:rPr>
            <w:rFonts w:asciiTheme="minorHAnsi" w:hAnsiTheme="minorHAnsi" w:cstheme="minorHAnsi"/>
            <w:rPrChange w:id="3080" w:author="Author" w:date="2018-06-28T15:41:00Z">
              <w:rPr/>
            </w:rPrChange>
          </w:rPr>
          <w:t xml:space="preserve"> </w:t>
        </w:r>
        <w:r w:rsidRPr="00AC1342">
          <w:rPr>
            <w:rFonts w:asciiTheme="minorHAnsi" w:hAnsiTheme="minorHAnsi" w:cstheme="minorHAnsi"/>
            <w:b/>
            <w:rPrChange w:id="3081" w:author="Author" w:date="2018-06-28T15:41:00Z">
              <w:rPr>
                <w:b/>
              </w:rPr>
            </w:rPrChange>
          </w:rPr>
          <w:t>Representative TLC plates prepared by students</w:t>
        </w:r>
        <w:r w:rsidRPr="00AC1342">
          <w:rPr>
            <w:rFonts w:asciiTheme="minorHAnsi" w:hAnsiTheme="minorHAnsi" w:cstheme="minorHAnsi"/>
            <w:rPrChange w:id="3082" w:author="Author" w:date="2018-06-28T15:41:00Z">
              <w:rPr/>
            </w:rPrChange>
          </w:rPr>
          <w:t xml:space="preserve">. Left: A TLC plate </w:t>
        </w:r>
        <w:proofErr w:type="spellStart"/>
        <w:r w:rsidRPr="00AC1342">
          <w:rPr>
            <w:rFonts w:asciiTheme="minorHAnsi" w:hAnsiTheme="minorHAnsi" w:cstheme="minorHAnsi"/>
            <w:rPrChange w:id="3083" w:author="Author" w:date="2018-06-28T15:41:00Z">
              <w:rPr/>
            </w:rPrChange>
          </w:rPr>
          <w:t>analyzing</w:t>
        </w:r>
        <w:proofErr w:type="spellEnd"/>
        <w:r w:rsidRPr="00AC1342">
          <w:rPr>
            <w:rFonts w:asciiTheme="minorHAnsi" w:hAnsiTheme="minorHAnsi" w:cstheme="minorHAnsi"/>
            <w:rPrChange w:id="3084" w:author="Author" w:date="2018-06-28T15:41:00Z">
              <w:rPr/>
            </w:rPrChange>
          </w:rPr>
          <w:t xml:space="preserve"> the outcome of the liquid-liquid extraction step (10% acetone/ cyclohexane elution). Lane 1 (E): eugenol reference standard; lane 2 (LEB): eugenol-containing organic extract; lane 3 (A): acetyleugenol reference standard; lane 4 (LEN): acetyleugenol-containing organic extract. Right: A TLC plate </w:t>
        </w:r>
        <w:proofErr w:type="spellStart"/>
        <w:r w:rsidRPr="00AC1342">
          <w:rPr>
            <w:rFonts w:asciiTheme="minorHAnsi" w:hAnsiTheme="minorHAnsi" w:cstheme="minorHAnsi"/>
            <w:rPrChange w:id="3085" w:author="Author" w:date="2018-06-28T15:41:00Z">
              <w:rPr/>
            </w:rPrChange>
          </w:rPr>
          <w:t>analyzing</w:t>
        </w:r>
        <w:proofErr w:type="spellEnd"/>
        <w:r w:rsidRPr="00AC1342">
          <w:rPr>
            <w:rFonts w:asciiTheme="minorHAnsi" w:hAnsiTheme="minorHAnsi" w:cstheme="minorHAnsi"/>
            <w:rPrChange w:id="3086" w:author="Author" w:date="2018-06-28T15:41:00Z">
              <w:rPr/>
            </w:rPrChange>
          </w:rPr>
          <w:t xml:space="preserve"> the outcome of flash column chromatography step (10% acetone/ cyclohexane elution). Numbers on the TLC plate relate to the test-tube fraction number.</w:t>
        </w:r>
      </w:ins>
    </w:p>
    <w:p w14:paraId="5642E12F" w14:textId="1EBF76B1" w:rsidR="003F136A" w:rsidRPr="00AC1342" w:rsidDel="005504E4" w:rsidRDefault="003F136A">
      <w:pPr>
        <w:jc w:val="both"/>
        <w:outlineLvl w:val="0"/>
        <w:rPr>
          <w:del w:id="3087" w:author="Author" w:date="2018-06-28T07:55:00Z"/>
          <w:rFonts w:asciiTheme="minorHAnsi" w:hAnsiTheme="minorHAnsi" w:cstheme="minorHAnsi"/>
          <w:b/>
          <w:rPrChange w:id="3088" w:author="Author" w:date="2018-06-28T15:41:00Z">
            <w:rPr>
              <w:del w:id="3089" w:author="Author" w:date="2018-06-28T07:55:00Z"/>
              <w:b/>
            </w:rPr>
          </w:rPrChange>
        </w:rPr>
        <w:pPrChange w:id="3090" w:author="Author" w:date="2018-06-28T15:44:00Z">
          <w:pPr>
            <w:outlineLvl w:val="0"/>
          </w:pPr>
        </w:pPrChange>
      </w:pPr>
      <w:del w:id="3091" w:author="Author" w:date="2018-06-28T07:55:00Z">
        <w:r w:rsidRPr="00AC1342" w:rsidDel="005504E4">
          <w:rPr>
            <w:rFonts w:asciiTheme="minorHAnsi" w:hAnsiTheme="minorHAnsi" w:cstheme="minorHAnsi"/>
            <w:b/>
            <w:rPrChange w:id="3092" w:author="Author" w:date="2018-06-28T15:41:00Z">
              <w:rPr>
                <w:b/>
              </w:rPr>
            </w:rPrChange>
          </w:rPr>
          <w:delText xml:space="preserve">Scheme 1. </w:delText>
        </w:r>
        <w:r w:rsidRPr="00AC1342" w:rsidDel="005504E4">
          <w:rPr>
            <w:rFonts w:asciiTheme="minorHAnsi" w:hAnsiTheme="minorHAnsi" w:cstheme="minorHAnsi"/>
            <w:rPrChange w:id="3093" w:author="Author" w:date="2018-06-28T15:41:00Z">
              <w:rPr/>
            </w:rPrChange>
          </w:rPr>
          <w:delText>PHWE of cloves.</w:delText>
        </w:r>
      </w:del>
    </w:p>
    <w:p w14:paraId="7E9D9119" w14:textId="323916A7" w:rsidR="003F136A" w:rsidRPr="00AC1342" w:rsidDel="005504E4" w:rsidRDefault="003F136A">
      <w:pPr>
        <w:jc w:val="both"/>
        <w:rPr>
          <w:del w:id="3094" w:author="Author" w:date="2018-06-28T07:55:00Z"/>
          <w:rFonts w:asciiTheme="minorHAnsi" w:hAnsiTheme="minorHAnsi" w:cstheme="minorHAnsi"/>
          <w:color w:val="808080" w:themeColor="background1" w:themeShade="80"/>
          <w:rPrChange w:id="3095" w:author="Author" w:date="2018-06-28T15:41:00Z">
            <w:rPr>
              <w:del w:id="3096" w:author="Author" w:date="2018-06-28T07:55:00Z"/>
              <w:rFonts w:cstheme="minorHAnsi"/>
              <w:color w:val="808080" w:themeColor="background1" w:themeShade="80"/>
            </w:rPr>
          </w:rPrChange>
        </w:rPr>
        <w:pPrChange w:id="3097" w:author="Author" w:date="2018-06-28T15:44:00Z">
          <w:pPr/>
        </w:pPrChange>
      </w:pPr>
    </w:p>
    <w:p w14:paraId="53150E15" w14:textId="4E65145A" w:rsidR="003F136A" w:rsidRPr="00AC1342" w:rsidDel="005504E4" w:rsidRDefault="003F136A">
      <w:pPr>
        <w:jc w:val="both"/>
        <w:rPr>
          <w:del w:id="3098" w:author="Author" w:date="2018-06-28T07:55:00Z"/>
          <w:rFonts w:asciiTheme="minorHAnsi" w:hAnsiTheme="minorHAnsi" w:cstheme="minorHAnsi"/>
          <w:b/>
          <w:rPrChange w:id="3099" w:author="Author" w:date="2018-06-28T15:41:00Z">
            <w:rPr>
              <w:del w:id="3100" w:author="Author" w:date="2018-06-28T07:55:00Z"/>
              <w:b/>
            </w:rPr>
          </w:rPrChange>
        </w:rPr>
        <w:pPrChange w:id="3101" w:author="Author" w:date="2018-06-28T15:44:00Z">
          <w:pPr/>
        </w:pPrChange>
      </w:pPr>
      <w:del w:id="3102" w:author="Author" w:date="2018-06-28T07:55:00Z">
        <w:r w:rsidRPr="00AC1342" w:rsidDel="005504E4">
          <w:rPr>
            <w:rFonts w:asciiTheme="minorHAnsi" w:hAnsiTheme="minorHAnsi" w:cstheme="minorHAnsi"/>
            <w:b/>
            <w:rPrChange w:id="3103" w:author="Author" w:date="2018-06-28T15:41:00Z">
              <w:rPr>
                <w:b/>
              </w:rPr>
            </w:rPrChange>
          </w:rPr>
          <w:delText>Figure 1. A student’s representative TLC plate</w:delText>
        </w:r>
      </w:del>
      <w:ins w:id="3104" w:author="Author" w:date="2018-06-27T23:27:00Z">
        <w:del w:id="3105" w:author="Author" w:date="2018-06-28T07:55:00Z">
          <w:r w:rsidR="003334F8" w:rsidRPr="00AC1342" w:rsidDel="005504E4">
            <w:rPr>
              <w:rFonts w:asciiTheme="minorHAnsi" w:hAnsiTheme="minorHAnsi" w:cstheme="minorHAnsi"/>
              <w:b/>
              <w:rPrChange w:id="3106" w:author="Author" w:date="2018-06-28T15:41:00Z">
                <w:rPr>
                  <w:b/>
                </w:rPr>
              </w:rPrChange>
            </w:rPr>
            <w:delText xml:space="preserve"> </w:delText>
          </w:r>
        </w:del>
      </w:ins>
      <w:ins w:id="3107" w:author="Author" w:date="2018-06-27T23:28:00Z">
        <w:del w:id="3108" w:author="Author" w:date="2018-06-28T07:55:00Z">
          <w:r w:rsidR="003334F8" w:rsidRPr="00AC1342" w:rsidDel="005504E4">
            <w:rPr>
              <w:rFonts w:asciiTheme="minorHAnsi" w:hAnsiTheme="minorHAnsi" w:cstheme="minorHAnsi"/>
              <w:b/>
              <w:rPrChange w:id="3109" w:author="Author" w:date="2018-06-28T15:41:00Z">
                <w:rPr>
                  <w:b/>
                </w:rPr>
              </w:rPrChange>
            </w:rPr>
            <w:delText>from optimization of TLC solvent system (</w:delText>
          </w:r>
        </w:del>
      </w:ins>
      <w:ins w:id="3110" w:author="Author" w:date="2018-06-27T23:29:00Z">
        <w:del w:id="3111" w:author="Author" w:date="2018-06-28T07:55:00Z">
          <w:r w:rsidR="003334F8" w:rsidRPr="00AC1342" w:rsidDel="005504E4">
            <w:rPr>
              <w:rFonts w:asciiTheme="minorHAnsi" w:hAnsiTheme="minorHAnsi" w:cstheme="minorHAnsi"/>
              <w:b/>
              <w:rPrChange w:id="3112" w:author="Author" w:date="2018-06-28T15:41:00Z">
                <w:rPr>
                  <w:b/>
                </w:rPr>
              </w:rPrChange>
            </w:rPr>
            <w:delText xml:space="preserve">Section </w:delText>
          </w:r>
        </w:del>
      </w:ins>
      <w:ins w:id="3113" w:author="Author" w:date="2018-06-27T23:28:00Z">
        <w:del w:id="3114" w:author="Author" w:date="2018-06-28T07:55:00Z">
          <w:r w:rsidR="003334F8" w:rsidRPr="00AC1342" w:rsidDel="005504E4">
            <w:rPr>
              <w:rFonts w:asciiTheme="minorHAnsi" w:hAnsiTheme="minorHAnsi" w:cstheme="minorHAnsi"/>
              <w:b/>
              <w:rPrChange w:id="3115" w:author="Author" w:date="2018-06-28T15:41:00Z">
                <w:rPr>
                  <w:b/>
                </w:rPr>
              </w:rPrChange>
            </w:rPr>
            <w:delText>1.2)</w:delText>
          </w:r>
        </w:del>
      </w:ins>
      <w:del w:id="3116" w:author="Author" w:date="2018-06-28T07:55:00Z">
        <w:r w:rsidR="00B027BB" w:rsidRPr="00AC1342" w:rsidDel="005504E4">
          <w:rPr>
            <w:rFonts w:asciiTheme="minorHAnsi" w:hAnsiTheme="minorHAnsi" w:cstheme="minorHAnsi"/>
            <w:b/>
            <w:rPrChange w:id="3117" w:author="Author" w:date="2018-06-28T15:41:00Z">
              <w:rPr>
                <w:b/>
              </w:rPr>
            </w:rPrChange>
          </w:rPr>
          <w:delText>.</w:delText>
        </w:r>
        <w:r w:rsidRPr="00AC1342" w:rsidDel="005504E4">
          <w:rPr>
            <w:rFonts w:asciiTheme="minorHAnsi" w:hAnsiTheme="minorHAnsi" w:cstheme="minorHAnsi"/>
            <w:rPrChange w:id="3118" w:author="Author" w:date="2018-06-28T15:41:00Z">
              <w:rPr/>
            </w:rPrChange>
          </w:rPr>
          <w:delText xml:space="preserve"> (10% acetone/ cyclohexane elution). Lane 1 (E)</w:delText>
        </w:r>
      </w:del>
      <w:ins w:id="3119" w:author="Author" w:date="2018-06-27T23:29:00Z">
        <w:del w:id="3120" w:author="Author" w:date="2018-06-28T07:55:00Z">
          <w:r w:rsidR="003334F8" w:rsidRPr="00AC1342" w:rsidDel="005504E4">
            <w:rPr>
              <w:rFonts w:asciiTheme="minorHAnsi" w:hAnsiTheme="minorHAnsi" w:cstheme="minorHAnsi"/>
              <w:rPrChange w:id="3121" w:author="Author" w:date="2018-06-28T15:41:00Z">
                <w:rPr/>
              </w:rPrChange>
            </w:rPr>
            <w:delText>€</w:delText>
          </w:r>
        </w:del>
      </w:ins>
      <w:del w:id="3122" w:author="Author" w:date="2018-06-28T07:55:00Z">
        <w:r w:rsidRPr="00AC1342" w:rsidDel="005504E4">
          <w:rPr>
            <w:rFonts w:asciiTheme="minorHAnsi" w:hAnsiTheme="minorHAnsi" w:cstheme="minorHAnsi"/>
            <w:rPrChange w:id="3123" w:author="Author" w:date="2018-06-28T15:41:00Z">
              <w:rPr/>
            </w:rPrChange>
          </w:rPr>
          <w:delText>: eugenol standard; lane 2 (crude): crude clove extract; lane 3 (A): acetyleugenol standard).</w:delText>
        </w:r>
      </w:del>
    </w:p>
    <w:p w14:paraId="2165A26E" w14:textId="16CAAC4C" w:rsidR="003F136A" w:rsidRPr="00AC1342" w:rsidDel="005504E4" w:rsidRDefault="003F136A">
      <w:pPr>
        <w:jc w:val="both"/>
        <w:rPr>
          <w:del w:id="3124" w:author="Author" w:date="2018-06-28T07:55:00Z"/>
          <w:rFonts w:asciiTheme="minorHAnsi" w:hAnsiTheme="minorHAnsi" w:cstheme="minorHAnsi"/>
          <w:b/>
          <w:rPrChange w:id="3125" w:author="Author" w:date="2018-06-28T15:41:00Z">
            <w:rPr>
              <w:del w:id="3126" w:author="Author" w:date="2018-06-28T07:55:00Z"/>
              <w:b/>
            </w:rPr>
          </w:rPrChange>
        </w:rPr>
        <w:pPrChange w:id="3127" w:author="Author" w:date="2018-06-28T15:44:00Z">
          <w:pPr/>
        </w:pPrChange>
      </w:pPr>
    </w:p>
    <w:p w14:paraId="43502572" w14:textId="75C06671" w:rsidR="003F136A" w:rsidRPr="00AC1342" w:rsidDel="005504E4" w:rsidRDefault="003F136A">
      <w:pPr>
        <w:jc w:val="both"/>
        <w:outlineLvl w:val="0"/>
        <w:rPr>
          <w:del w:id="3128" w:author="Author" w:date="2018-06-28T07:55:00Z"/>
          <w:rFonts w:asciiTheme="minorHAnsi" w:hAnsiTheme="minorHAnsi" w:cstheme="minorHAnsi"/>
          <w:rPrChange w:id="3129" w:author="Author" w:date="2018-06-28T15:41:00Z">
            <w:rPr>
              <w:del w:id="3130" w:author="Author" w:date="2018-06-28T07:55:00Z"/>
            </w:rPr>
          </w:rPrChange>
        </w:rPr>
        <w:pPrChange w:id="3131" w:author="Author" w:date="2018-06-28T15:44:00Z">
          <w:pPr>
            <w:outlineLvl w:val="0"/>
          </w:pPr>
        </w:pPrChange>
      </w:pPr>
      <w:del w:id="3132" w:author="Author" w:date="2018-06-28T07:55:00Z">
        <w:r w:rsidRPr="00AC1342" w:rsidDel="005504E4">
          <w:rPr>
            <w:rFonts w:asciiTheme="minorHAnsi" w:hAnsiTheme="minorHAnsi" w:cstheme="minorHAnsi"/>
            <w:b/>
            <w:rPrChange w:id="3133" w:author="Author" w:date="2018-06-28T15:41:00Z">
              <w:rPr>
                <w:b/>
              </w:rPr>
            </w:rPrChange>
          </w:rPr>
          <w:delText xml:space="preserve">Table 1. </w:delText>
        </w:r>
        <w:r w:rsidRPr="00AC1342" w:rsidDel="005504E4">
          <w:rPr>
            <w:rFonts w:asciiTheme="minorHAnsi" w:hAnsiTheme="minorHAnsi" w:cstheme="minorHAnsi"/>
            <w:rPrChange w:id="3134" w:author="Author" w:date="2018-06-28T15:41:00Z">
              <w:rPr/>
            </w:rPrChange>
          </w:rPr>
          <w:delText>Table of retention factors outlining the effect of eluent composition on R</w:delText>
        </w:r>
        <w:r w:rsidRPr="00AC1342" w:rsidDel="005504E4">
          <w:rPr>
            <w:rFonts w:asciiTheme="minorHAnsi" w:hAnsiTheme="minorHAnsi" w:cstheme="minorHAnsi"/>
            <w:i/>
            <w:vertAlign w:val="subscript"/>
            <w:rPrChange w:id="3135" w:author="Author" w:date="2018-06-28T15:41:00Z">
              <w:rPr>
                <w:i/>
                <w:vertAlign w:val="subscript"/>
              </w:rPr>
            </w:rPrChange>
          </w:rPr>
          <w:delText>f</w:delText>
        </w:r>
        <w:r w:rsidRPr="00AC1342" w:rsidDel="005504E4">
          <w:rPr>
            <w:rFonts w:asciiTheme="minorHAnsi" w:hAnsiTheme="minorHAnsi" w:cstheme="minorHAnsi"/>
            <w:rPrChange w:id="3136" w:author="Author" w:date="2018-06-28T15:41:00Z">
              <w:rPr/>
            </w:rPrChange>
          </w:rPr>
          <w:delText xml:space="preserve">. </w:delText>
        </w:r>
      </w:del>
    </w:p>
    <w:p w14:paraId="7F37D2E0" w14:textId="7126F4A2" w:rsidR="003F136A" w:rsidRPr="00AC1342" w:rsidDel="005504E4" w:rsidRDefault="003F136A">
      <w:pPr>
        <w:jc w:val="both"/>
        <w:rPr>
          <w:del w:id="3137" w:author="Author" w:date="2018-06-28T07:55:00Z"/>
          <w:rFonts w:asciiTheme="minorHAnsi" w:hAnsiTheme="minorHAnsi" w:cstheme="minorHAnsi"/>
          <w:b/>
          <w:rPrChange w:id="3138" w:author="Author" w:date="2018-06-28T15:41:00Z">
            <w:rPr>
              <w:del w:id="3139" w:author="Author" w:date="2018-06-28T07:55:00Z"/>
              <w:b/>
            </w:rPr>
          </w:rPrChange>
        </w:rPr>
        <w:pPrChange w:id="3140" w:author="Author" w:date="2018-06-28T15:44:00Z">
          <w:pPr/>
        </w:pPrChange>
      </w:pPr>
    </w:p>
    <w:p w14:paraId="167C5208" w14:textId="015C1C63" w:rsidR="002945D5" w:rsidRPr="00AC1342" w:rsidDel="005504E4" w:rsidRDefault="002945D5">
      <w:pPr>
        <w:jc w:val="both"/>
        <w:rPr>
          <w:del w:id="3141" w:author="Author" w:date="2018-06-28T07:55:00Z"/>
          <w:rFonts w:asciiTheme="minorHAnsi" w:hAnsiTheme="minorHAnsi" w:cstheme="minorHAnsi"/>
          <w:b/>
          <w:rPrChange w:id="3142" w:author="Author" w:date="2018-06-28T15:41:00Z">
            <w:rPr>
              <w:del w:id="3143" w:author="Author" w:date="2018-06-28T07:55:00Z"/>
              <w:b/>
            </w:rPr>
          </w:rPrChange>
        </w:rPr>
        <w:pPrChange w:id="3144" w:author="Author" w:date="2018-06-28T15:44:00Z">
          <w:pPr/>
        </w:pPrChange>
      </w:pPr>
      <w:del w:id="3145" w:author="Author" w:date="2018-06-28T07:55:00Z">
        <w:r w:rsidRPr="00AC1342" w:rsidDel="005504E4">
          <w:rPr>
            <w:rFonts w:asciiTheme="minorHAnsi" w:hAnsiTheme="minorHAnsi" w:cstheme="minorHAnsi"/>
            <w:b/>
            <w:rPrChange w:id="3146" w:author="Author" w:date="2018-06-28T15:41:00Z">
              <w:rPr>
                <w:b/>
              </w:rPr>
            </w:rPrChange>
          </w:rPr>
          <w:delText xml:space="preserve">Figure 2.  </w:delText>
        </w:r>
      </w:del>
      <w:ins w:id="3147" w:author="Author" w:date="2018-06-27T23:25:00Z">
        <w:del w:id="3148" w:author="Author" w:date="2018-06-28T07:55:00Z">
          <w:r w:rsidR="00903745" w:rsidRPr="00AC1342" w:rsidDel="005504E4">
            <w:rPr>
              <w:rFonts w:asciiTheme="minorHAnsi" w:hAnsiTheme="minorHAnsi" w:cstheme="minorHAnsi"/>
              <w:b/>
              <w:rPrChange w:id="3149" w:author="Author" w:date="2018-06-28T15:41:00Z">
                <w:rPr>
                  <w:b/>
                </w:rPr>
              </w:rPrChange>
            </w:rPr>
            <w:delText>Representative TLC plates</w:delText>
          </w:r>
        </w:del>
      </w:ins>
      <w:ins w:id="3150" w:author="Author" w:date="2018-06-27T23:29:00Z">
        <w:del w:id="3151" w:author="Author" w:date="2018-06-28T07:55:00Z">
          <w:r w:rsidR="003334F8" w:rsidRPr="00AC1342" w:rsidDel="005504E4">
            <w:rPr>
              <w:rFonts w:asciiTheme="minorHAnsi" w:hAnsiTheme="minorHAnsi" w:cstheme="minorHAnsi"/>
              <w:b/>
              <w:rPrChange w:id="3152" w:author="Author" w:date="2018-06-28T15:41:00Z">
                <w:rPr>
                  <w:b/>
                </w:rPr>
              </w:rPrChange>
            </w:rPr>
            <w:delText xml:space="preserve"> from </w:delText>
          </w:r>
        </w:del>
      </w:ins>
      <w:ins w:id="3153" w:author="Author" w:date="2018-06-27T23:30:00Z">
        <w:del w:id="3154" w:author="Author" w:date="2018-06-28T07:55:00Z">
          <w:r w:rsidR="003334F8" w:rsidRPr="00AC1342" w:rsidDel="005504E4">
            <w:rPr>
              <w:rFonts w:asciiTheme="minorHAnsi" w:hAnsiTheme="minorHAnsi" w:cstheme="minorHAnsi"/>
              <w:b/>
              <w:rPrChange w:id="3155" w:author="Author" w:date="2018-06-28T15:41:00Z">
                <w:rPr>
                  <w:b/>
                </w:rPr>
              </w:rPrChange>
            </w:rPr>
            <w:delText xml:space="preserve">the </w:delText>
          </w:r>
        </w:del>
      </w:ins>
      <w:ins w:id="3156" w:author="Author" w:date="2018-06-27T23:31:00Z">
        <w:del w:id="3157" w:author="Author" w:date="2018-06-28T07:55:00Z">
          <w:r w:rsidR="003334F8" w:rsidRPr="00AC1342" w:rsidDel="005504E4">
            <w:rPr>
              <w:rFonts w:asciiTheme="minorHAnsi" w:hAnsiTheme="minorHAnsi" w:cstheme="minorHAnsi"/>
              <w:b/>
              <w:rPrChange w:id="3158" w:author="Author" w:date="2018-06-28T15:41:00Z">
                <w:rPr>
                  <w:b/>
                </w:rPr>
              </w:rPrChange>
            </w:rPr>
            <w:delText>separation</w:delText>
          </w:r>
        </w:del>
      </w:ins>
      <w:ins w:id="3159" w:author="Author" w:date="2018-06-27T23:30:00Z">
        <w:del w:id="3160" w:author="Author" w:date="2018-06-28T07:55:00Z">
          <w:r w:rsidR="003334F8" w:rsidRPr="00AC1342" w:rsidDel="005504E4">
            <w:rPr>
              <w:rFonts w:asciiTheme="minorHAnsi" w:hAnsiTheme="minorHAnsi" w:cstheme="minorHAnsi"/>
              <w:b/>
              <w:rPrChange w:id="3161" w:author="Author" w:date="2018-06-28T15:41:00Z">
                <w:rPr>
                  <w:b/>
                </w:rPr>
              </w:rPrChange>
            </w:rPr>
            <w:delText xml:space="preserve"> of eugenol and acetyleugenol by liquid-liquid extraction (</w:delText>
          </w:r>
        </w:del>
      </w:ins>
      <w:ins w:id="3162" w:author="Author" w:date="2018-06-27T23:31:00Z">
        <w:del w:id="3163" w:author="Author" w:date="2018-06-28T07:55:00Z">
          <w:r w:rsidR="003334F8" w:rsidRPr="00AC1342" w:rsidDel="005504E4">
            <w:rPr>
              <w:rFonts w:asciiTheme="minorHAnsi" w:hAnsiTheme="minorHAnsi" w:cstheme="minorHAnsi"/>
              <w:b/>
              <w:rPrChange w:id="3164" w:author="Author" w:date="2018-06-28T15:41:00Z">
                <w:rPr>
                  <w:b/>
                </w:rPr>
              </w:rPrChange>
            </w:rPr>
            <w:delText>l</w:delText>
          </w:r>
        </w:del>
      </w:ins>
      <w:ins w:id="3165" w:author="Author" w:date="2018-06-27T23:30:00Z">
        <w:del w:id="3166" w:author="Author" w:date="2018-06-28T07:55:00Z">
          <w:r w:rsidR="003334F8" w:rsidRPr="00AC1342" w:rsidDel="005504E4">
            <w:rPr>
              <w:rFonts w:asciiTheme="minorHAnsi" w:hAnsiTheme="minorHAnsi" w:cstheme="minorHAnsi"/>
              <w:b/>
              <w:rPrChange w:id="3167" w:author="Author" w:date="2018-06-28T15:41:00Z">
                <w:rPr>
                  <w:b/>
                </w:rPr>
              </w:rPrChange>
            </w:rPr>
            <w:delText>eft) and column chromatogr</w:delText>
          </w:r>
        </w:del>
      </w:ins>
      <w:ins w:id="3168" w:author="Author" w:date="2018-06-27T23:31:00Z">
        <w:del w:id="3169" w:author="Author" w:date="2018-06-28T07:55:00Z">
          <w:r w:rsidR="003334F8" w:rsidRPr="00AC1342" w:rsidDel="005504E4">
            <w:rPr>
              <w:rFonts w:asciiTheme="minorHAnsi" w:hAnsiTheme="minorHAnsi" w:cstheme="minorHAnsi"/>
              <w:b/>
              <w:rPrChange w:id="3170" w:author="Author" w:date="2018-06-28T15:41:00Z">
                <w:rPr>
                  <w:b/>
                </w:rPr>
              </w:rPrChange>
            </w:rPr>
            <w:delText>aphy (right).</w:delText>
          </w:r>
        </w:del>
      </w:ins>
      <w:ins w:id="3171" w:author="Author" w:date="2018-06-27T23:25:00Z">
        <w:del w:id="3172" w:author="Author" w:date="2018-06-28T07:55:00Z">
          <w:r w:rsidR="00903745" w:rsidRPr="00AC1342" w:rsidDel="005504E4">
            <w:rPr>
              <w:rFonts w:asciiTheme="minorHAnsi" w:hAnsiTheme="minorHAnsi" w:cstheme="minorHAnsi"/>
              <w:b/>
              <w:rPrChange w:id="3173" w:author="Author" w:date="2018-06-28T15:41:00Z">
                <w:rPr>
                  <w:b/>
                </w:rPr>
              </w:rPrChange>
            </w:rPr>
            <w:delText xml:space="preserve"> </w:delText>
          </w:r>
        </w:del>
      </w:ins>
      <w:del w:id="3174" w:author="Author" w:date="2018-06-28T07:55:00Z">
        <w:r w:rsidRPr="00AC1342" w:rsidDel="005504E4">
          <w:rPr>
            <w:rFonts w:asciiTheme="minorHAnsi" w:hAnsiTheme="minorHAnsi" w:cstheme="minorHAnsi"/>
            <w:rPrChange w:id="3175" w:author="Author" w:date="2018-06-28T15:41:00Z">
              <w:rPr/>
            </w:rPrChange>
          </w:rPr>
          <w:delText>Left: A student’s representative TLC plate analyzing the outcome of the liquid-liquid extraction step (10% acetone</w:delText>
        </w:r>
      </w:del>
      <w:ins w:id="3176" w:author="Author" w:date="2018-06-27T23:32:00Z">
        <w:del w:id="3177" w:author="Author" w:date="2018-06-28T07:55:00Z">
          <w:r w:rsidR="003334F8" w:rsidRPr="00AC1342" w:rsidDel="005504E4">
            <w:rPr>
              <w:rFonts w:asciiTheme="minorHAnsi" w:hAnsiTheme="minorHAnsi" w:cstheme="minorHAnsi"/>
              <w:rPrChange w:id="3178" w:author="Author" w:date="2018-06-28T15:41:00Z">
                <w:rPr/>
              </w:rPrChange>
            </w:rPr>
            <w:delText xml:space="preserve"> </w:delText>
          </w:r>
        </w:del>
      </w:ins>
      <w:del w:id="3179" w:author="Author" w:date="2018-06-28T07:55:00Z">
        <w:r w:rsidRPr="00AC1342" w:rsidDel="005504E4">
          <w:rPr>
            <w:rFonts w:asciiTheme="minorHAnsi" w:hAnsiTheme="minorHAnsi" w:cstheme="minorHAnsi"/>
            <w:rPrChange w:id="3180" w:author="Author" w:date="2018-06-28T15:41:00Z">
              <w:rPr/>
            </w:rPrChange>
          </w:rPr>
          <w:delText>/ cyclohexane elution). Lane 1 (E): eugenol reference standard; lane 2 (LEB): eugenol-containing organic extract; lane 3 (A): acetyleugenol reference standard; lane 4 (LEN): acetyleugenol-containing organic extract. Right: A student’s representative TLC plate analyzing the outcome of flash column chromatography step (10% acetone</w:delText>
        </w:r>
      </w:del>
      <w:ins w:id="3181" w:author="Author" w:date="2018-06-27T23:32:00Z">
        <w:del w:id="3182" w:author="Author" w:date="2018-06-28T07:55:00Z">
          <w:r w:rsidR="003334F8" w:rsidRPr="00AC1342" w:rsidDel="005504E4">
            <w:rPr>
              <w:rFonts w:asciiTheme="minorHAnsi" w:hAnsiTheme="minorHAnsi" w:cstheme="minorHAnsi"/>
              <w:rPrChange w:id="3183" w:author="Author" w:date="2018-06-28T15:41:00Z">
                <w:rPr/>
              </w:rPrChange>
            </w:rPr>
            <w:delText xml:space="preserve"> </w:delText>
          </w:r>
        </w:del>
      </w:ins>
      <w:del w:id="3184" w:author="Author" w:date="2018-06-28T07:55:00Z">
        <w:r w:rsidRPr="00AC1342" w:rsidDel="005504E4">
          <w:rPr>
            <w:rFonts w:asciiTheme="minorHAnsi" w:hAnsiTheme="minorHAnsi" w:cstheme="minorHAnsi"/>
            <w:rPrChange w:id="3185" w:author="Author" w:date="2018-06-28T15:41:00Z">
              <w:rPr/>
            </w:rPrChange>
          </w:rPr>
          <w:delText>/ cyclohexane elution). Numbers on the TLC plate relate to the test-tube fraction number.</w:delText>
        </w:r>
      </w:del>
    </w:p>
    <w:p w14:paraId="3D92879F" w14:textId="45B9A9C0" w:rsidR="002945D5" w:rsidRPr="00AC1342" w:rsidDel="005504E4" w:rsidRDefault="002945D5">
      <w:pPr>
        <w:jc w:val="both"/>
        <w:rPr>
          <w:del w:id="3186" w:author="Author" w:date="2018-06-28T07:55:00Z"/>
          <w:rFonts w:asciiTheme="minorHAnsi" w:hAnsiTheme="minorHAnsi" w:cstheme="minorHAnsi"/>
          <w:b/>
          <w:rPrChange w:id="3187" w:author="Author" w:date="2018-06-28T15:41:00Z">
            <w:rPr>
              <w:del w:id="3188" w:author="Author" w:date="2018-06-28T07:55:00Z"/>
              <w:b/>
            </w:rPr>
          </w:rPrChange>
        </w:rPr>
        <w:pPrChange w:id="3189" w:author="Author" w:date="2018-06-28T15:44:00Z">
          <w:pPr/>
        </w:pPrChange>
      </w:pPr>
    </w:p>
    <w:p w14:paraId="40D21C00" w14:textId="21A9B267" w:rsidR="003F136A" w:rsidRPr="00AC1342" w:rsidDel="005504E4" w:rsidRDefault="003F136A">
      <w:pPr>
        <w:jc w:val="both"/>
        <w:outlineLvl w:val="0"/>
        <w:rPr>
          <w:del w:id="3190" w:author="Author" w:date="2018-06-28T07:55:00Z"/>
          <w:rFonts w:asciiTheme="minorHAnsi" w:hAnsiTheme="minorHAnsi" w:cstheme="minorHAnsi"/>
          <w:b/>
          <w:color w:val="808080" w:themeColor="background1" w:themeShade="80"/>
          <w:rPrChange w:id="3191" w:author="Author" w:date="2018-06-28T15:41:00Z">
            <w:rPr>
              <w:del w:id="3192" w:author="Author" w:date="2018-06-28T07:55:00Z"/>
              <w:rFonts w:cstheme="minorHAnsi"/>
              <w:b/>
              <w:color w:val="808080" w:themeColor="background1" w:themeShade="80"/>
            </w:rPr>
          </w:rPrChange>
        </w:rPr>
        <w:pPrChange w:id="3193" w:author="Author" w:date="2018-06-28T15:44:00Z">
          <w:pPr>
            <w:outlineLvl w:val="0"/>
          </w:pPr>
        </w:pPrChange>
      </w:pPr>
      <w:del w:id="3194" w:author="Author" w:date="2018-06-28T07:55:00Z">
        <w:r w:rsidRPr="00AC1342" w:rsidDel="005504E4">
          <w:rPr>
            <w:rFonts w:asciiTheme="minorHAnsi" w:hAnsiTheme="minorHAnsi" w:cstheme="minorHAnsi"/>
            <w:b/>
            <w:rPrChange w:id="3195" w:author="Author" w:date="2018-06-28T15:41:00Z">
              <w:rPr>
                <w:b/>
              </w:rPr>
            </w:rPrChange>
          </w:rPr>
          <w:delText xml:space="preserve">Scheme 2. </w:delText>
        </w:r>
        <w:r w:rsidRPr="00AC1342" w:rsidDel="005504E4">
          <w:rPr>
            <w:rFonts w:asciiTheme="minorHAnsi" w:hAnsiTheme="minorHAnsi" w:cstheme="minorHAnsi"/>
            <w:rPrChange w:id="3196" w:author="Author" w:date="2018-06-28T15:41:00Z">
              <w:rPr/>
            </w:rPrChange>
          </w:rPr>
          <w:delText xml:space="preserve">PHWE of </w:delText>
        </w:r>
        <w:r w:rsidRPr="00AC1342" w:rsidDel="005504E4">
          <w:rPr>
            <w:rFonts w:asciiTheme="minorHAnsi" w:hAnsiTheme="minorHAnsi" w:cstheme="minorHAnsi"/>
            <w:i/>
            <w:rPrChange w:id="3197" w:author="Author" w:date="2018-06-28T15:41:00Z">
              <w:rPr>
                <w:i/>
              </w:rPr>
            </w:rPrChange>
          </w:rPr>
          <w:delText>Correa reflexa.</w:delText>
        </w:r>
      </w:del>
    </w:p>
    <w:p w14:paraId="35384DC2" w14:textId="77777777" w:rsidR="003F136A" w:rsidRPr="00AC1342" w:rsidRDefault="003F136A">
      <w:pPr>
        <w:jc w:val="both"/>
        <w:rPr>
          <w:rFonts w:asciiTheme="minorHAnsi" w:hAnsiTheme="minorHAnsi" w:cstheme="minorHAnsi"/>
          <w:color w:val="808080" w:themeColor="background1" w:themeShade="80"/>
          <w:rPrChange w:id="3198" w:author="Author" w:date="2018-06-28T15:41:00Z">
            <w:rPr>
              <w:rFonts w:cstheme="minorHAnsi"/>
              <w:color w:val="808080" w:themeColor="background1" w:themeShade="80"/>
            </w:rPr>
          </w:rPrChange>
        </w:rPr>
        <w:pPrChange w:id="3199" w:author="Author" w:date="2018-06-28T15:44:00Z">
          <w:pPr/>
        </w:pPrChange>
      </w:pPr>
    </w:p>
    <w:p w14:paraId="64B8CF78" w14:textId="77777777" w:rsidR="006305D7" w:rsidRPr="00AC1342" w:rsidRDefault="006305D7">
      <w:pPr>
        <w:jc w:val="both"/>
        <w:outlineLvl w:val="0"/>
        <w:rPr>
          <w:rFonts w:asciiTheme="minorHAnsi" w:hAnsiTheme="minorHAnsi" w:cstheme="minorHAnsi"/>
          <w:b/>
          <w:bCs/>
          <w:rPrChange w:id="3200" w:author="Author" w:date="2018-06-28T15:41:00Z">
            <w:rPr>
              <w:rFonts w:cstheme="minorHAnsi"/>
              <w:b/>
              <w:bCs/>
            </w:rPr>
          </w:rPrChange>
        </w:rPr>
        <w:pPrChange w:id="3201" w:author="Author" w:date="2018-06-28T15:44:00Z">
          <w:pPr>
            <w:outlineLvl w:val="0"/>
          </w:pPr>
        </w:pPrChange>
      </w:pPr>
      <w:r w:rsidRPr="00AC1342">
        <w:rPr>
          <w:rFonts w:asciiTheme="minorHAnsi" w:hAnsiTheme="minorHAnsi" w:cstheme="minorHAnsi"/>
          <w:b/>
          <w:rPrChange w:id="3202" w:author="Author" w:date="2018-06-28T15:41:00Z">
            <w:rPr>
              <w:rFonts w:cstheme="minorHAnsi"/>
              <w:b/>
            </w:rPr>
          </w:rPrChange>
        </w:rPr>
        <w:t>DISCUSSION</w:t>
      </w:r>
      <w:r w:rsidRPr="00AC1342">
        <w:rPr>
          <w:rFonts w:asciiTheme="minorHAnsi" w:hAnsiTheme="minorHAnsi" w:cstheme="minorHAnsi"/>
          <w:b/>
          <w:bCs/>
          <w:rPrChange w:id="3203" w:author="Author" w:date="2018-06-28T15:41:00Z">
            <w:rPr>
              <w:rFonts w:cstheme="minorHAnsi"/>
              <w:b/>
              <w:bCs/>
            </w:rPr>
          </w:rPrChange>
        </w:rPr>
        <w:t>:</w:t>
      </w:r>
    </w:p>
    <w:p w14:paraId="18ACA1A9" w14:textId="77777777" w:rsidR="007C7931" w:rsidRPr="00AC1342" w:rsidRDefault="007C7931">
      <w:pPr>
        <w:jc w:val="both"/>
        <w:rPr>
          <w:rFonts w:asciiTheme="minorHAnsi" w:hAnsiTheme="minorHAnsi" w:cstheme="minorHAnsi"/>
          <w:rPrChange w:id="3204" w:author="Author" w:date="2018-06-28T15:41:00Z">
            <w:rPr>
              <w:rFonts w:cstheme="minorHAnsi"/>
            </w:rPr>
          </w:rPrChange>
        </w:rPr>
        <w:pPrChange w:id="3205" w:author="Author" w:date="2018-06-28T15:44:00Z">
          <w:pPr/>
        </w:pPrChange>
      </w:pPr>
    </w:p>
    <w:p w14:paraId="213B46F5" w14:textId="7088D3A5" w:rsidR="00095AB9" w:rsidRPr="00AC1342" w:rsidRDefault="007C7931">
      <w:pPr>
        <w:jc w:val="both"/>
        <w:rPr>
          <w:rFonts w:asciiTheme="minorHAnsi" w:hAnsiTheme="minorHAnsi" w:cstheme="minorHAnsi"/>
          <w:rPrChange w:id="3206" w:author="Author" w:date="2018-06-28T15:41:00Z">
            <w:rPr>
              <w:rFonts w:cstheme="minorHAnsi"/>
            </w:rPr>
          </w:rPrChange>
        </w:rPr>
        <w:pPrChange w:id="3207" w:author="Author" w:date="2018-06-28T15:44:00Z">
          <w:pPr/>
        </w:pPrChange>
      </w:pPr>
      <w:r w:rsidRPr="00AC1342">
        <w:rPr>
          <w:rFonts w:asciiTheme="minorHAnsi" w:hAnsiTheme="minorHAnsi" w:cstheme="minorHAnsi"/>
          <w:rPrChange w:id="3208" w:author="Author" w:date="2018-06-28T15:41:00Z">
            <w:rPr>
              <w:rFonts w:cstheme="minorHAnsi"/>
            </w:rPr>
          </w:rPrChange>
        </w:rPr>
        <w:t xml:space="preserve">The classical procedure for isolating eugenol from cloves by steam distillation has been part of the </w:t>
      </w:r>
      <w:del w:id="3209" w:author="Author" w:date="2018-06-28T13:55:00Z">
        <w:r w:rsidRPr="00AC1342" w:rsidDel="00121351">
          <w:rPr>
            <w:rFonts w:asciiTheme="minorHAnsi" w:hAnsiTheme="minorHAnsi" w:cstheme="minorHAnsi"/>
            <w:rPrChange w:id="3210" w:author="Author" w:date="2018-06-28T15:41:00Z">
              <w:rPr>
                <w:rFonts w:cstheme="minorHAnsi"/>
              </w:rPr>
            </w:rPrChange>
          </w:rPr>
          <w:delText xml:space="preserve">University of Sydney’s </w:delText>
        </w:r>
      </w:del>
      <w:r w:rsidRPr="00AC1342">
        <w:rPr>
          <w:rFonts w:asciiTheme="minorHAnsi" w:hAnsiTheme="minorHAnsi" w:cstheme="minorHAnsi"/>
          <w:rPrChange w:id="3211" w:author="Author" w:date="2018-06-28T15:41:00Z">
            <w:rPr>
              <w:rFonts w:cstheme="minorHAnsi"/>
            </w:rPr>
          </w:rPrChange>
        </w:rPr>
        <w:t>intermediate chemistry laboratory program</w:t>
      </w:r>
      <w:ins w:id="3212" w:author="Author" w:date="2018-06-28T13:55:00Z">
        <w:r w:rsidR="00121351" w:rsidRPr="00AC1342">
          <w:rPr>
            <w:rFonts w:asciiTheme="minorHAnsi" w:hAnsiTheme="minorHAnsi" w:cstheme="minorHAnsi"/>
            <w:rPrChange w:id="3213" w:author="Author" w:date="2018-06-28T15:41:00Z">
              <w:rPr>
                <w:rFonts w:cstheme="minorHAnsi"/>
              </w:rPr>
            </w:rPrChange>
          </w:rPr>
          <w:t xml:space="preserve"> at the University of Sydney</w:t>
        </w:r>
      </w:ins>
      <w:r w:rsidRPr="00AC1342">
        <w:rPr>
          <w:rFonts w:asciiTheme="minorHAnsi" w:hAnsiTheme="minorHAnsi" w:cstheme="minorHAnsi"/>
          <w:rPrChange w:id="3214" w:author="Author" w:date="2018-06-28T15:41:00Z">
            <w:rPr>
              <w:rFonts w:cstheme="minorHAnsi"/>
            </w:rPr>
          </w:rPrChange>
        </w:rPr>
        <w:t xml:space="preserve"> for decades but was modernized to employ PHWE methodology in 2016 (</w:t>
      </w:r>
      <w:del w:id="3215" w:author="Author" w:date="2018-06-28T07:56:00Z">
        <w:r w:rsidRPr="00AC1342" w:rsidDel="005504E4">
          <w:rPr>
            <w:rFonts w:asciiTheme="minorHAnsi" w:hAnsiTheme="minorHAnsi" w:cstheme="minorHAnsi"/>
            <w:b/>
            <w:rPrChange w:id="3216" w:author="Author" w:date="2018-06-28T15:41:00Z">
              <w:rPr>
                <w:rFonts w:cstheme="minorHAnsi"/>
                <w:b/>
              </w:rPr>
            </w:rPrChange>
          </w:rPr>
          <w:delText xml:space="preserve">Scheme </w:delText>
        </w:r>
      </w:del>
      <w:ins w:id="3217" w:author="Author" w:date="2018-06-28T07:56:00Z">
        <w:r w:rsidR="005504E4" w:rsidRPr="00AC1342">
          <w:rPr>
            <w:rFonts w:asciiTheme="minorHAnsi" w:hAnsiTheme="minorHAnsi" w:cstheme="minorHAnsi"/>
            <w:b/>
            <w:rPrChange w:id="3218" w:author="Author" w:date="2018-06-28T15:41:00Z">
              <w:rPr>
                <w:rFonts w:cstheme="minorHAnsi"/>
                <w:b/>
              </w:rPr>
            </w:rPrChange>
          </w:rPr>
          <w:t xml:space="preserve">Figure </w:t>
        </w:r>
      </w:ins>
      <w:r w:rsidRPr="00AC1342">
        <w:rPr>
          <w:rFonts w:asciiTheme="minorHAnsi" w:hAnsiTheme="minorHAnsi" w:cstheme="minorHAnsi"/>
          <w:b/>
          <w:rPrChange w:id="3219" w:author="Author" w:date="2018-06-28T15:41:00Z">
            <w:rPr>
              <w:rFonts w:cstheme="minorHAnsi"/>
              <w:b/>
            </w:rPr>
          </w:rPrChange>
        </w:rPr>
        <w:t>1</w:t>
      </w:r>
      <w:r w:rsidRPr="00AC1342">
        <w:rPr>
          <w:rFonts w:asciiTheme="minorHAnsi" w:hAnsiTheme="minorHAnsi" w:cstheme="minorHAnsi"/>
          <w:rPrChange w:id="3220" w:author="Author" w:date="2018-06-28T15:41:00Z">
            <w:rPr>
              <w:rFonts w:cstheme="minorHAnsi"/>
            </w:rPr>
          </w:rPrChange>
        </w:rPr>
        <w:t>).</w:t>
      </w:r>
      <w:del w:id="3221" w:author="Author" w:date="2018-06-28T13:55:00Z">
        <w:r w:rsidRPr="00AC1342" w:rsidDel="00121351">
          <w:rPr>
            <w:rFonts w:asciiTheme="minorHAnsi" w:hAnsiTheme="minorHAnsi" w:cstheme="minorHAnsi"/>
            <w:vertAlign w:val="superscript"/>
            <w:rPrChange w:id="3222" w:author="Author" w:date="2018-06-28T15:41:00Z">
              <w:rPr>
                <w:rFonts w:cstheme="minorHAnsi"/>
                <w:vertAlign w:val="superscript"/>
              </w:rPr>
            </w:rPrChange>
          </w:rPr>
          <w:delText>8</w:delText>
        </w:r>
      </w:del>
      <w:ins w:id="3223" w:author="Author" w:date="2018-06-28T13:55:00Z">
        <w:r w:rsidR="00121351" w:rsidRPr="00AC1342">
          <w:rPr>
            <w:rFonts w:asciiTheme="minorHAnsi" w:hAnsiTheme="minorHAnsi" w:cstheme="minorHAnsi"/>
            <w:vertAlign w:val="superscript"/>
            <w:rPrChange w:id="3224" w:author="Author" w:date="2018-06-28T15:41:00Z">
              <w:rPr>
                <w:rFonts w:cstheme="minorHAnsi"/>
                <w:vertAlign w:val="superscript"/>
              </w:rPr>
            </w:rPrChange>
          </w:rPr>
          <w:t>9</w:t>
        </w:r>
      </w:ins>
      <w:r w:rsidRPr="00AC1342">
        <w:rPr>
          <w:rFonts w:asciiTheme="minorHAnsi" w:hAnsiTheme="minorHAnsi" w:cstheme="minorHAnsi"/>
          <w:vertAlign w:val="superscript"/>
          <w:rPrChange w:id="3225" w:author="Author" w:date="2018-06-28T15:41:00Z">
            <w:rPr>
              <w:rFonts w:cstheme="minorHAnsi"/>
              <w:vertAlign w:val="superscript"/>
            </w:rPr>
          </w:rPrChange>
        </w:rPr>
        <w:t>,</w:t>
      </w:r>
      <w:del w:id="3226" w:author="Author" w:date="2018-06-28T13:55:00Z">
        <w:r w:rsidRPr="00AC1342" w:rsidDel="00121351">
          <w:rPr>
            <w:rFonts w:asciiTheme="minorHAnsi" w:hAnsiTheme="minorHAnsi" w:cstheme="minorHAnsi"/>
            <w:vertAlign w:val="superscript"/>
            <w:rPrChange w:id="3227" w:author="Author" w:date="2018-06-28T15:41:00Z">
              <w:rPr>
                <w:rFonts w:cstheme="minorHAnsi"/>
                <w:vertAlign w:val="superscript"/>
              </w:rPr>
            </w:rPrChange>
          </w:rPr>
          <w:delText>16</w:delText>
        </w:r>
        <w:r w:rsidRPr="00AC1342" w:rsidDel="00121351">
          <w:rPr>
            <w:rFonts w:asciiTheme="minorHAnsi" w:hAnsiTheme="minorHAnsi" w:cstheme="minorHAnsi"/>
            <w:rPrChange w:id="3228" w:author="Author" w:date="2018-06-28T15:41:00Z">
              <w:rPr>
                <w:rFonts w:cstheme="minorHAnsi"/>
              </w:rPr>
            </w:rPrChange>
          </w:rPr>
          <w:delText xml:space="preserve"> </w:delText>
        </w:r>
      </w:del>
      <w:ins w:id="3229" w:author="Author" w:date="2018-06-28T13:55:00Z">
        <w:r w:rsidR="00121351" w:rsidRPr="00AC1342">
          <w:rPr>
            <w:rFonts w:asciiTheme="minorHAnsi" w:hAnsiTheme="minorHAnsi" w:cstheme="minorHAnsi"/>
            <w:vertAlign w:val="superscript"/>
            <w:rPrChange w:id="3230" w:author="Author" w:date="2018-06-28T15:41:00Z">
              <w:rPr>
                <w:rFonts w:cstheme="minorHAnsi"/>
                <w:vertAlign w:val="superscript"/>
              </w:rPr>
            </w:rPrChange>
          </w:rPr>
          <w:t>1</w:t>
        </w:r>
        <w:del w:id="3231" w:author="Author" w:date="2018-07-03T07:38:00Z">
          <w:r w:rsidR="00121351" w:rsidRPr="00AC1342" w:rsidDel="001473D2">
            <w:rPr>
              <w:rFonts w:asciiTheme="minorHAnsi" w:hAnsiTheme="minorHAnsi" w:cstheme="minorHAnsi"/>
              <w:vertAlign w:val="superscript"/>
              <w:rPrChange w:id="3232" w:author="Author" w:date="2018-06-28T15:41:00Z">
                <w:rPr>
                  <w:rFonts w:cstheme="minorHAnsi"/>
                  <w:vertAlign w:val="superscript"/>
                </w:rPr>
              </w:rPrChange>
            </w:rPr>
            <w:delText>7</w:delText>
          </w:r>
        </w:del>
      </w:ins>
      <w:ins w:id="3233" w:author="Author" w:date="2018-07-03T07:38:00Z">
        <w:r w:rsidR="001473D2">
          <w:rPr>
            <w:rFonts w:asciiTheme="minorHAnsi" w:hAnsiTheme="minorHAnsi" w:cstheme="minorHAnsi"/>
            <w:vertAlign w:val="superscript"/>
          </w:rPr>
          <w:t>8</w:t>
        </w:r>
      </w:ins>
      <w:ins w:id="3234" w:author="Author" w:date="2018-06-28T13:55:00Z">
        <w:r w:rsidR="00121351" w:rsidRPr="00AC1342">
          <w:rPr>
            <w:rFonts w:asciiTheme="minorHAnsi" w:hAnsiTheme="minorHAnsi" w:cstheme="minorHAnsi"/>
            <w:rPrChange w:id="3235" w:author="Author" w:date="2018-06-28T15:41:00Z">
              <w:rPr>
                <w:rFonts w:cstheme="minorHAnsi"/>
              </w:rPr>
            </w:rPrChange>
          </w:rPr>
          <w:t xml:space="preserve"> </w:t>
        </w:r>
      </w:ins>
      <w:r w:rsidRPr="00AC1342">
        <w:rPr>
          <w:rFonts w:asciiTheme="minorHAnsi" w:hAnsiTheme="minorHAnsi" w:cstheme="minorHAnsi"/>
          <w:rPrChange w:id="3236" w:author="Author" w:date="2018-06-28T15:41:00Z">
            <w:rPr>
              <w:rFonts w:cstheme="minorHAnsi"/>
            </w:rPr>
          </w:rPrChange>
        </w:rPr>
        <w:t xml:space="preserve">This provided a number </w:t>
      </w:r>
      <w:r w:rsidR="00DE1AF6" w:rsidRPr="00AC1342">
        <w:rPr>
          <w:rFonts w:asciiTheme="minorHAnsi" w:hAnsiTheme="minorHAnsi" w:cstheme="minorHAnsi"/>
          <w:rPrChange w:id="3237" w:author="Author" w:date="2018-06-28T15:41:00Z">
            <w:rPr>
              <w:rFonts w:cstheme="minorHAnsi"/>
            </w:rPr>
          </w:rPrChange>
        </w:rPr>
        <w:t>benefit</w:t>
      </w:r>
      <w:ins w:id="3238" w:author="Author" w:date="2018-07-03T10:59:00Z">
        <w:r w:rsidR="00500707">
          <w:rPr>
            <w:rFonts w:asciiTheme="minorHAnsi" w:hAnsiTheme="minorHAnsi" w:cstheme="minorHAnsi"/>
          </w:rPr>
          <w:t>s</w:t>
        </w:r>
      </w:ins>
      <w:r w:rsidRPr="00AC1342">
        <w:rPr>
          <w:rFonts w:asciiTheme="minorHAnsi" w:hAnsiTheme="minorHAnsi" w:cstheme="minorHAnsi"/>
          <w:rPrChange w:id="3239" w:author="Author" w:date="2018-06-28T15:41:00Z">
            <w:rPr>
              <w:rFonts w:cstheme="minorHAnsi"/>
            </w:rPr>
          </w:rPrChange>
        </w:rPr>
        <w:t xml:space="preserve">. Firstly, </w:t>
      </w:r>
      <w:del w:id="3240" w:author="Author" w:date="2018-07-03T10:59:00Z">
        <w:r w:rsidRPr="00AC1342" w:rsidDel="00500707">
          <w:rPr>
            <w:rFonts w:asciiTheme="minorHAnsi" w:hAnsiTheme="minorHAnsi" w:cstheme="minorHAnsi"/>
            <w:rPrChange w:id="3241" w:author="Author" w:date="2018-06-28T15:41:00Z">
              <w:rPr>
                <w:rFonts w:cstheme="minorHAnsi"/>
              </w:rPr>
            </w:rPrChange>
          </w:rPr>
          <w:delText xml:space="preserve">the </w:delText>
        </w:r>
      </w:del>
      <w:r w:rsidRPr="00AC1342">
        <w:rPr>
          <w:rFonts w:asciiTheme="minorHAnsi" w:hAnsiTheme="minorHAnsi" w:cstheme="minorHAnsi"/>
          <w:rPrChange w:id="3242" w:author="Author" w:date="2018-06-28T15:41:00Z">
            <w:rPr>
              <w:rFonts w:cstheme="minorHAnsi"/>
            </w:rPr>
          </w:rPrChange>
        </w:rPr>
        <w:t xml:space="preserve">utilizing household espresso machines in the laboratory environment immediately fascinated and engaged students by illustrating the application of a non-classical, alternative method to </w:t>
      </w:r>
      <w:ins w:id="3243" w:author="Author" w:date="2018-07-03T12:46:00Z">
        <w:r w:rsidR="00FB7ED6">
          <w:rPr>
            <w:rFonts w:asciiTheme="minorHAnsi" w:hAnsiTheme="minorHAnsi" w:cstheme="minorHAnsi"/>
          </w:rPr>
          <w:t>e</w:t>
        </w:r>
      </w:ins>
      <w:del w:id="3244" w:author="Author" w:date="2018-07-03T12:46:00Z">
        <w:r w:rsidR="00DE1AF6" w:rsidRPr="00AC1342" w:rsidDel="00FB7ED6">
          <w:rPr>
            <w:rFonts w:asciiTheme="minorHAnsi" w:hAnsiTheme="minorHAnsi" w:cstheme="minorHAnsi"/>
            <w:rPrChange w:id="3245" w:author="Author" w:date="2018-06-28T15:41:00Z">
              <w:rPr>
                <w:rFonts w:cstheme="minorHAnsi"/>
              </w:rPr>
            </w:rPrChange>
          </w:rPr>
          <w:delText>a</w:delText>
        </w:r>
      </w:del>
      <w:r w:rsidR="00DE1AF6" w:rsidRPr="00AC1342">
        <w:rPr>
          <w:rFonts w:asciiTheme="minorHAnsi" w:hAnsiTheme="minorHAnsi" w:cstheme="minorHAnsi"/>
          <w:rPrChange w:id="3246" w:author="Author" w:date="2018-06-28T15:41:00Z">
            <w:rPr>
              <w:rFonts w:cstheme="minorHAnsi"/>
            </w:rPr>
          </w:rPrChange>
        </w:rPr>
        <w:t>ffect</w:t>
      </w:r>
      <w:r w:rsidRPr="00AC1342">
        <w:rPr>
          <w:rFonts w:asciiTheme="minorHAnsi" w:hAnsiTheme="minorHAnsi" w:cstheme="minorHAnsi"/>
          <w:rPrChange w:id="3247" w:author="Author" w:date="2018-06-28T15:41:00Z">
            <w:rPr>
              <w:rFonts w:cstheme="minorHAnsi"/>
            </w:rPr>
          </w:rPrChange>
        </w:rPr>
        <w:t xml:space="preserve"> a traditional scientific study. In addition, this new method reduced the time taken to complete the extraction and enabled the incorporation of additional exercises into this new iteration of the experiment. Specifically, this allowed thin-layer chromatography (TLC) to be introduced (and flash column chromatography for advanced students).</w:t>
      </w:r>
    </w:p>
    <w:p w14:paraId="37CF8864" w14:textId="77777777" w:rsidR="007C7931" w:rsidRPr="00AC1342" w:rsidRDefault="007C7931">
      <w:pPr>
        <w:jc w:val="both"/>
        <w:rPr>
          <w:rFonts w:asciiTheme="minorHAnsi" w:hAnsiTheme="minorHAnsi" w:cstheme="minorHAnsi"/>
          <w:b/>
          <w:rPrChange w:id="3248" w:author="Author" w:date="2018-06-28T15:41:00Z">
            <w:rPr>
              <w:rFonts w:cstheme="minorHAnsi"/>
              <w:b/>
            </w:rPr>
          </w:rPrChange>
        </w:rPr>
        <w:pPrChange w:id="3249" w:author="Author" w:date="2018-06-28T15:44:00Z">
          <w:pPr/>
        </w:pPrChange>
      </w:pPr>
    </w:p>
    <w:p w14:paraId="2B8F7F57" w14:textId="482AAD71" w:rsidR="008C79FF" w:rsidRPr="00AC1342" w:rsidRDefault="000C2198">
      <w:pPr>
        <w:jc w:val="both"/>
        <w:rPr>
          <w:rFonts w:asciiTheme="minorHAnsi" w:hAnsiTheme="minorHAnsi" w:cstheme="minorHAnsi"/>
          <w:rPrChange w:id="3250" w:author="Author" w:date="2018-06-28T15:41:00Z">
            <w:rPr>
              <w:rFonts w:cstheme="minorHAnsi"/>
            </w:rPr>
          </w:rPrChange>
        </w:rPr>
        <w:pPrChange w:id="3251" w:author="Author" w:date="2018-06-28T15:44:00Z">
          <w:pPr/>
        </w:pPrChange>
      </w:pPr>
      <w:r w:rsidRPr="00AC1342">
        <w:rPr>
          <w:rFonts w:asciiTheme="minorHAnsi" w:hAnsiTheme="minorHAnsi" w:cstheme="minorHAnsi"/>
          <w:rPrChange w:id="3252" w:author="Author" w:date="2018-06-28T15:41:00Z">
            <w:rPr>
              <w:rFonts w:cstheme="minorHAnsi"/>
            </w:rPr>
          </w:rPrChange>
        </w:rPr>
        <w:t xml:space="preserve">The experiment </w:t>
      </w:r>
      <w:r w:rsidR="001D2CF2" w:rsidRPr="00AC1342">
        <w:rPr>
          <w:rFonts w:asciiTheme="minorHAnsi" w:hAnsiTheme="minorHAnsi" w:cstheme="minorHAnsi"/>
          <w:rPrChange w:id="3253" w:author="Author" w:date="2018-06-28T15:41:00Z">
            <w:rPr>
              <w:rFonts w:cstheme="minorHAnsi"/>
            </w:rPr>
          </w:rPrChange>
        </w:rPr>
        <w:t>focusing on the</w:t>
      </w:r>
      <w:r w:rsidR="004E5F9D" w:rsidRPr="00AC1342">
        <w:rPr>
          <w:rFonts w:asciiTheme="minorHAnsi" w:hAnsiTheme="minorHAnsi" w:cstheme="minorHAnsi"/>
          <w:rPrChange w:id="3254" w:author="Author" w:date="2018-06-28T15:41:00Z">
            <w:rPr>
              <w:rFonts w:cstheme="minorHAnsi"/>
            </w:rPr>
          </w:rPrChange>
        </w:rPr>
        <w:t xml:space="preserve"> PHWE of cloves</w:t>
      </w:r>
      <w:r w:rsidR="001D2CF2" w:rsidRPr="00AC1342">
        <w:rPr>
          <w:rFonts w:asciiTheme="minorHAnsi" w:hAnsiTheme="minorHAnsi" w:cstheme="minorHAnsi"/>
          <w:rPrChange w:id="3255" w:author="Author" w:date="2018-06-28T15:41:00Z">
            <w:rPr>
              <w:rFonts w:cstheme="minorHAnsi"/>
            </w:rPr>
          </w:rPrChange>
        </w:rPr>
        <w:t xml:space="preserve"> </w:t>
      </w:r>
      <w:r w:rsidR="00C4471D" w:rsidRPr="00AC1342">
        <w:rPr>
          <w:rFonts w:asciiTheme="minorHAnsi" w:hAnsiTheme="minorHAnsi" w:cstheme="minorHAnsi"/>
          <w:rPrChange w:id="3256" w:author="Author" w:date="2018-06-28T15:41:00Z">
            <w:rPr>
              <w:rFonts w:cstheme="minorHAnsi"/>
            </w:rPr>
          </w:rPrChange>
        </w:rPr>
        <w:t>was</w:t>
      </w:r>
      <w:r w:rsidR="00CD5320" w:rsidRPr="00AC1342">
        <w:rPr>
          <w:rFonts w:asciiTheme="minorHAnsi" w:hAnsiTheme="minorHAnsi" w:cstheme="minorHAnsi"/>
          <w:rPrChange w:id="3257" w:author="Author" w:date="2018-06-28T15:41:00Z">
            <w:rPr>
              <w:rFonts w:cstheme="minorHAnsi"/>
            </w:rPr>
          </w:rPrChange>
        </w:rPr>
        <w:t xml:space="preserve"> designed as</w:t>
      </w:r>
      <w:r w:rsidR="00E35F56" w:rsidRPr="00AC1342">
        <w:rPr>
          <w:rFonts w:asciiTheme="minorHAnsi" w:hAnsiTheme="minorHAnsi" w:cstheme="minorHAnsi"/>
          <w:rPrChange w:id="3258" w:author="Author" w:date="2018-06-28T15:41:00Z">
            <w:rPr>
              <w:rFonts w:cstheme="minorHAnsi"/>
            </w:rPr>
          </w:rPrChange>
        </w:rPr>
        <w:t xml:space="preserve"> an introductory </w:t>
      </w:r>
      <w:r w:rsidR="00CD5320" w:rsidRPr="00AC1342">
        <w:rPr>
          <w:rFonts w:asciiTheme="minorHAnsi" w:hAnsiTheme="minorHAnsi" w:cstheme="minorHAnsi"/>
          <w:rPrChange w:id="3259" w:author="Author" w:date="2018-06-28T15:41:00Z">
            <w:rPr>
              <w:rFonts w:cstheme="minorHAnsi"/>
            </w:rPr>
          </w:rPrChange>
        </w:rPr>
        <w:t xml:space="preserve">laboratory </w:t>
      </w:r>
      <w:r w:rsidR="00E35F56" w:rsidRPr="00AC1342">
        <w:rPr>
          <w:rFonts w:asciiTheme="minorHAnsi" w:hAnsiTheme="minorHAnsi" w:cstheme="minorHAnsi"/>
          <w:rPrChange w:id="3260" w:author="Author" w:date="2018-06-28T15:41:00Z">
            <w:rPr>
              <w:rFonts w:cstheme="minorHAnsi"/>
            </w:rPr>
          </w:rPrChange>
        </w:rPr>
        <w:t xml:space="preserve">experience for second-year </w:t>
      </w:r>
      <w:r w:rsidR="00CD5320" w:rsidRPr="00AC1342">
        <w:rPr>
          <w:rFonts w:asciiTheme="minorHAnsi" w:hAnsiTheme="minorHAnsi" w:cstheme="minorHAnsi"/>
          <w:rPrChange w:id="3261" w:author="Author" w:date="2018-06-28T15:41:00Z">
            <w:rPr>
              <w:rFonts w:cstheme="minorHAnsi"/>
            </w:rPr>
          </w:rPrChange>
        </w:rPr>
        <w:t>undergraduate</w:t>
      </w:r>
      <w:r w:rsidR="00E35F56" w:rsidRPr="00AC1342">
        <w:rPr>
          <w:rFonts w:asciiTheme="minorHAnsi" w:hAnsiTheme="minorHAnsi" w:cstheme="minorHAnsi"/>
          <w:rPrChange w:id="3262" w:author="Author" w:date="2018-06-28T15:41:00Z">
            <w:rPr>
              <w:rFonts w:cstheme="minorHAnsi"/>
            </w:rPr>
          </w:rPrChange>
        </w:rPr>
        <w:t xml:space="preserve"> chemistry students</w:t>
      </w:r>
      <w:r w:rsidR="00C32083" w:rsidRPr="00AC1342">
        <w:rPr>
          <w:rFonts w:asciiTheme="minorHAnsi" w:hAnsiTheme="minorHAnsi" w:cstheme="minorHAnsi"/>
          <w:rPrChange w:id="3263" w:author="Author" w:date="2018-06-28T15:41:00Z">
            <w:rPr>
              <w:rFonts w:cstheme="minorHAnsi"/>
            </w:rPr>
          </w:rPrChange>
        </w:rPr>
        <w:t xml:space="preserve"> and for </w:t>
      </w:r>
      <w:r w:rsidR="001C042C" w:rsidRPr="00AC1342">
        <w:rPr>
          <w:rFonts w:asciiTheme="minorHAnsi" w:hAnsiTheme="minorHAnsi" w:cstheme="minorHAnsi"/>
          <w:rPrChange w:id="3264" w:author="Author" w:date="2018-06-28T15:41:00Z">
            <w:rPr>
              <w:rFonts w:cstheme="minorHAnsi"/>
            </w:rPr>
          </w:rPrChange>
        </w:rPr>
        <w:t>this</w:t>
      </w:r>
      <w:r w:rsidR="00C32083" w:rsidRPr="00AC1342">
        <w:rPr>
          <w:rFonts w:asciiTheme="minorHAnsi" w:hAnsiTheme="minorHAnsi" w:cstheme="minorHAnsi"/>
          <w:rPrChange w:id="3265" w:author="Author" w:date="2018-06-28T15:41:00Z">
            <w:rPr>
              <w:rFonts w:cstheme="minorHAnsi"/>
            </w:rPr>
          </w:rPrChange>
        </w:rPr>
        <w:t xml:space="preserve"> reason it features expository teaching methods</w:t>
      </w:r>
      <w:r w:rsidR="00E35F56" w:rsidRPr="00AC1342">
        <w:rPr>
          <w:rFonts w:asciiTheme="minorHAnsi" w:hAnsiTheme="minorHAnsi" w:cstheme="minorHAnsi"/>
          <w:rPrChange w:id="3266" w:author="Author" w:date="2018-06-28T15:41:00Z">
            <w:rPr>
              <w:rFonts w:cstheme="minorHAnsi"/>
            </w:rPr>
          </w:rPrChange>
        </w:rPr>
        <w:t>.</w:t>
      </w:r>
      <w:del w:id="3267" w:author="Author" w:date="2018-06-28T13:55:00Z">
        <w:r w:rsidR="00742F90" w:rsidRPr="00AC1342" w:rsidDel="00121351">
          <w:rPr>
            <w:rFonts w:asciiTheme="minorHAnsi" w:hAnsiTheme="minorHAnsi" w:cstheme="minorHAnsi"/>
            <w:vertAlign w:val="superscript"/>
            <w:rPrChange w:id="3268" w:author="Author" w:date="2018-06-28T15:41:00Z">
              <w:rPr>
                <w:rFonts w:cstheme="minorHAnsi"/>
                <w:vertAlign w:val="superscript"/>
              </w:rPr>
            </w:rPrChange>
          </w:rPr>
          <w:delText>8</w:delText>
        </w:r>
        <w:r w:rsidR="004E5F9D" w:rsidRPr="00AC1342" w:rsidDel="00121351">
          <w:rPr>
            <w:rFonts w:asciiTheme="minorHAnsi" w:hAnsiTheme="minorHAnsi" w:cstheme="minorHAnsi"/>
            <w:rPrChange w:id="3269" w:author="Author" w:date="2018-06-28T15:41:00Z">
              <w:rPr>
                <w:rFonts w:cstheme="minorHAnsi"/>
              </w:rPr>
            </w:rPrChange>
          </w:rPr>
          <w:delText xml:space="preserve"> </w:delText>
        </w:r>
      </w:del>
      <w:ins w:id="3270" w:author="Author" w:date="2018-06-28T13:55:00Z">
        <w:r w:rsidR="00121351" w:rsidRPr="00AC1342">
          <w:rPr>
            <w:rFonts w:asciiTheme="minorHAnsi" w:hAnsiTheme="minorHAnsi" w:cstheme="minorHAnsi"/>
            <w:vertAlign w:val="superscript"/>
            <w:rPrChange w:id="3271" w:author="Author" w:date="2018-06-28T15:41:00Z">
              <w:rPr>
                <w:rFonts w:cstheme="minorHAnsi"/>
                <w:vertAlign w:val="superscript"/>
              </w:rPr>
            </w:rPrChange>
          </w:rPr>
          <w:t>9</w:t>
        </w:r>
        <w:r w:rsidR="00121351" w:rsidRPr="00AC1342">
          <w:rPr>
            <w:rFonts w:asciiTheme="minorHAnsi" w:hAnsiTheme="minorHAnsi" w:cstheme="minorHAnsi"/>
            <w:rPrChange w:id="3272" w:author="Author" w:date="2018-06-28T15:41:00Z">
              <w:rPr>
                <w:rFonts w:cstheme="minorHAnsi"/>
              </w:rPr>
            </w:rPrChange>
          </w:rPr>
          <w:t xml:space="preserve"> </w:t>
        </w:r>
      </w:ins>
      <w:r w:rsidR="00C32083" w:rsidRPr="00AC1342">
        <w:rPr>
          <w:rFonts w:asciiTheme="minorHAnsi" w:hAnsiTheme="minorHAnsi" w:cstheme="minorHAnsi"/>
          <w:rPrChange w:id="3273" w:author="Author" w:date="2018-06-28T15:41:00Z">
            <w:rPr>
              <w:rFonts w:cstheme="minorHAnsi"/>
            </w:rPr>
          </w:rPrChange>
        </w:rPr>
        <w:t>T</w:t>
      </w:r>
      <w:r w:rsidR="00E35F56" w:rsidRPr="00AC1342">
        <w:rPr>
          <w:rFonts w:asciiTheme="minorHAnsi" w:hAnsiTheme="minorHAnsi" w:cstheme="minorHAnsi"/>
          <w:rPrChange w:id="3274" w:author="Author" w:date="2018-06-28T15:41:00Z">
            <w:rPr>
              <w:rFonts w:cstheme="minorHAnsi"/>
            </w:rPr>
          </w:rPrChange>
        </w:rPr>
        <w:t>h</w:t>
      </w:r>
      <w:r w:rsidR="0018595F" w:rsidRPr="00AC1342">
        <w:rPr>
          <w:rFonts w:asciiTheme="minorHAnsi" w:hAnsiTheme="minorHAnsi" w:cstheme="minorHAnsi"/>
          <w:rPrChange w:id="3275" w:author="Author" w:date="2018-06-28T15:41:00Z">
            <w:rPr>
              <w:rFonts w:cstheme="minorHAnsi"/>
            </w:rPr>
          </w:rPrChange>
        </w:rPr>
        <w:t>is</w:t>
      </w:r>
      <w:r w:rsidR="00DD7F0C" w:rsidRPr="00AC1342">
        <w:rPr>
          <w:rFonts w:asciiTheme="minorHAnsi" w:hAnsiTheme="minorHAnsi" w:cstheme="minorHAnsi"/>
          <w:rPrChange w:id="3276" w:author="Author" w:date="2018-06-28T15:41:00Z">
            <w:rPr>
              <w:rFonts w:cstheme="minorHAnsi"/>
            </w:rPr>
          </w:rPrChange>
        </w:rPr>
        <w:t xml:space="preserve"> </w:t>
      </w:r>
      <w:r w:rsidR="0018595F" w:rsidRPr="00AC1342">
        <w:rPr>
          <w:rFonts w:asciiTheme="minorHAnsi" w:hAnsiTheme="minorHAnsi" w:cstheme="minorHAnsi"/>
          <w:rPrChange w:id="3277" w:author="Author" w:date="2018-06-28T15:41:00Z">
            <w:rPr>
              <w:rFonts w:cstheme="minorHAnsi"/>
            </w:rPr>
          </w:rPrChange>
        </w:rPr>
        <w:t xml:space="preserve">more </w:t>
      </w:r>
      <w:r w:rsidR="00C32083" w:rsidRPr="00AC1342">
        <w:rPr>
          <w:rFonts w:asciiTheme="minorHAnsi" w:hAnsiTheme="minorHAnsi" w:cstheme="minorHAnsi"/>
          <w:rPrChange w:id="3278" w:author="Author" w:date="2018-06-28T15:41:00Z">
            <w:rPr>
              <w:rFonts w:cstheme="minorHAnsi"/>
            </w:rPr>
          </w:rPrChange>
        </w:rPr>
        <w:t>prescriptive</w:t>
      </w:r>
      <w:r w:rsidR="0018595F" w:rsidRPr="00AC1342">
        <w:rPr>
          <w:rFonts w:asciiTheme="minorHAnsi" w:hAnsiTheme="minorHAnsi" w:cstheme="minorHAnsi"/>
          <w:rPrChange w:id="3279" w:author="Author" w:date="2018-06-28T15:41:00Z">
            <w:rPr>
              <w:rFonts w:cstheme="minorHAnsi"/>
            </w:rPr>
          </w:rPrChange>
        </w:rPr>
        <w:t>,</w:t>
      </w:r>
      <w:r w:rsidR="004E5F9D" w:rsidRPr="00AC1342">
        <w:rPr>
          <w:rFonts w:asciiTheme="minorHAnsi" w:hAnsiTheme="minorHAnsi" w:cstheme="minorHAnsi"/>
          <w:rPrChange w:id="3280" w:author="Author" w:date="2018-06-28T15:41:00Z">
            <w:rPr>
              <w:rFonts w:cstheme="minorHAnsi"/>
            </w:rPr>
          </w:rPrChange>
        </w:rPr>
        <w:t xml:space="preserve"> </w:t>
      </w:r>
      <w:r w:rsidR="00DD7F0C" w:rsidRPr="00AC1342">
        <w:rPr>
          <w:rFonts w:asciiTheme="minorHAnsi" w:hAnsiTheme="minorHAnsi" w:cstheme="minorHAnsi"/>
          <w:rPrChange w:id="3281" w:author="Author" w:date="2018-06-28T15:41:00Z">
            <w:rPr>
              <w:rFonts w:cstheme="minorHAnsi"/>
            </w:rPr>
          </w:rPrChange>
        </w:rPr>
        <w:t xml:space="preserve">recipe-style procedure </w:t>
      </w:r>
      <w:r w:rsidR="0018595F" w:rsidRPr="00AC1342">
        <w:rPr>
          <w:rFonts w:asciiTheme="minorHAnsi" w:hAnsiTheme="minorHAnsi" w:cstheme="minorHAnsi"/>
          <w:rPrChange w:id="3282" w:author="Author" w:date="2018-06-28T15:41:00Z">
            <w:rPr>
              <w:rFonts w:cstheme="minorHAnsi"/>
            </w:rPr>
          </w:rPrChange>
        </w:rPr>
        <w:t xml:space="preserve">allows </w:t>
      </w:r>
      <w:r w:rsidR="00C32083" w:rsidRPr="00AC1342">
        <w:rPr>
          <w:rFonts w:asciiTheme="minorHAnsi" w:hAnsiTheme="minorHAnsi" w:cstheme="minorHAnsi"/>
          <w:rPrChange w:id="3283" w:author="Author" w:date="2018-06-28T15:41:00Z">
            <w:rPr>
              <w:rFonts w:cstheme="minorHAnsi"/>
            </w:rPr>
          </w:rPrChange>
        </w:rPr>
        <w:t>students</w:t>
      </w:r>
      <w:r w:rsidR="0018595F" w:rsidRPr="00AC1342">
        <w:rPr>
          <w:rFonts w:asciiTheme="minorHAnsi" w:hAnsiTheme="minorHAnsi" w:cstheme="minorHAnsi"/>
          <w:rPrChange w:id="3284" w:author="Author" w:date="2018-06-28T15:41:00Z">
            <w:rPr>
              <w:rFonts w:cstheme="minorHAnsi"/>
            </w:rPr>
          </w:rPrChange>
        </w:rPr>
        <w:t xml:space="preserve"> with somewhat limited experience in organic chemistry</w:t>
      </w:r>
      <w:r w:rsidR="00C32083" w:rsidRPr="00AC1342">
        <w:rPr>
          <w:rFonts w:asciiTheme="minorHAnsi" w:hAnsiTheme="minorHAnsi" w:cstheme="minorHAnsi"/>
          <w:rPrChange w:id="3285" w:author="Author" w:date="2018-06-28T15:41:00Z">
            <w:rPr>
              <w:rFonts w:cstheme="minorHAnsi"/>
            </w:rPr>
          </w:rPrChange>
        </w:rPr>
        <w:t xml:space="preserve"> to efficiently complete the </w:t>
      </w:r>
      <w:r w:rsidR="004E5F9D" w:rsidRPr="00AC1342">
        <w:rPr>
          <w:rFonts w:asciiTheme="minorHAnsi" w:hAnsiTheme="minorHAnsi" w:cstheme="minorHAnsi"/>
          <w:rPrChange w:id="3286" w:author="Author" w:date="2018-06-28T15:41:00Z">
            <w:rPr>
              <w:rFonts w:cstheme="minorHAnsi"/>
            </w:rPr>
          </w:rPrChange>
        </w:rPr>
        <w:t>extraction of eugenol from cloves</w:t>
      </w:r>
      <w:r w:rsidR="001D2CF2" w:rsidRPr="00AC1342">
        <w:rPr>
          <w:rFonts w:asciiTheme="minorHAnsi" w:hAnsiTheme="minorHAnsi" w:cstheme="minorHAnsi"/>
          <w:rPrChange w:id="3287" w:author="Author" w:date="2018-06-28T15:41:00Z">
            <w:rPr>
              <w:rFonts w:cstheme="minorHAnsi"/>
            </w:rPr>
          </w:rPrChange>
        </w:rPr>
        <w:t xml:space="preserve">. </w:t>
      </w:r>
      <w:r w:rsidR="00732E04" w:rsidRPr="00AC1342">
        <w:rPr>
          <w:rFonts w:asciiTheme="minorHAnsi" w:hAnsiTheme="minorHAnsi" w:cstheme="minorHAnsi"/>
          <w:rPrChange w:id="3288" w:author="Author" w:date="2018-06-28T15:41:00Z">
            <w:rPr>
              <w:rFonts w:cstheme="minorHAnsi"/>
            </w:rPr>
          </w:rPrChange>
        </w:rPr>
        <w:t xml:space="preserve">In this experiment, concepts such as acid-base extraction of acidic compounds, utilizing TLC to identify suitable eluent composition for chromatography, and the use of a rotary evaporator are introduced or reinforced by a combination of on-line pre-lab video training and in-person demonstrations. In complementary components undertaken during the two allocated sessions, students in the advanced stream of intermediary chemistry also separated eugenol and acetyleugenol by column </w:t>
      </w:r>
      <w:r w:rsidR="00DE1AF6" w:rsidRPr="00AC1342">
        <w:rPr>
          <w:rFonts w:asciiTheme="minorHAnsi" w:hAnsiTheme="minorHAnsi" w:cstheme="minorHAnsi"/>
          <w:rPrChange w:id="3289" w:author="Author" w:date="2018-06-28T15:41:00Z">
            <w:rPr>
              <w:rFonts w:cstheme="minorHAnsi"/>
            </w:rPr>
          </w:rPrChange>
        </w:rPr>
        <w:t>chromatography and</w:t>
      </w:r>
      <w:r w:rsidR="00732E04" w:rsidRPr="00AC1342">
        <w:rPr>
          <w:rFonts w:asciiTheme="minorHAnsi" w:hAnsiTheme="minorHAnsi" w:cstheme="minorHAnsi"/>
          <w:rPrChange w:id="3290" w:author="Author" w:date="2018-06-28T15:41:00Z">
            <w:rPr>
              <w:rFonts w:cstheme="minorHAnsi"/>
            </w:rPr>
          </w:rPrChange>
        </w:rPr>
        <w:t xml:space="preserve"> </w:t>
      </w:r>
      <w:r w:rsidR="00332E0F" w:rsidRPr="00AC1342">
        <w:rPr>
          <w:rFonts w:asciiTheme="minorHAnsi" w:hAnsiTheme="minorHAnsi" w:cstheme="minorHAnsi"/>
          <w:rPrChange w:id="3291" w:author="Author" w:date="2018-06-28T15:41:00Z">
            <w:rPr>
              <w:rFonts w:cstheme="minorHAnsi"/>
            </w:rPr>
          </w:rPrChange>
        </w:rPr>
        <w:t>determined</w:t>
      </w:r>
      <w:r w:rsidR="00732E04" w:rsidRPr="00AC1342">
        <w:rPr>
          <w:rFonts w:asciiTheme="minorHAnsi" w:hAnsiTheme="minorHAnsi" w:cstheme="minorHAnsi"/>
          <w:rPrChange w:id="3292" w:author="Author" w:date="2018-06-28T15:41:00Z">
            <w:rPr>
              <w:rFonts w:cstheme="minorHAnsi"/>
            </w:rPr>
          </w:rPrChange>
        </w:rPr>
        <w:t xml:space="preserve"> the identity of the extracted components using TLC. </w:t>
      </w:r>
      <w:r w:rsidR="008D2E44" w:rsidRPr="00AC1342">
        <w:rPr>
          <w:rFonts w:asciiTheme="minorHAnsi" w:hAnsiTheme="minorHAnsi" w:cstheme="minorHAnsi"/>
          <w:rPrChange w:id="3293" w:author="Author" w:date="2018-06-28T15:41:00Z">
            <w:rPr>
              <w:rFonts w:cstheme="minorHAnsi"/>
            </w:rPr>
          </w:rPrChange>
        </w:rPr>
        <w:t>In</w:t>
      </w:r>
      <w:r w:rsidR="00732E04" w:rsidRPr="00AC1342">
        <w:rPr>
          <w:rFonts w:asciiTheme="minorHAnsi" w:hAnsiTheme="minorHAnsi" w:cstheme="minorHAnsi"/>
          <w:rPrChange w:id="3294" w:author="Author" w:date="2018-06-28T15:41:00Z">
            <w:rPr>
              <w:rFonts w:cstheme="minorHAnsi"/>
            </w:rPr>
          </w:rPrChange>
        </w:rPr>
        <w:t xml:space="preserve"> the second session, students </w:t>
      </w:r>
      <w:r w:rsidR="000C006A" w:rsidRPr="00AC1342">
        <w:rPr>
          <w:rFonts w:asciiTheme="minorHAnsi" w:hAnsiTheme="minorHAnsi" w:cstheme="minorHAnsi"/>
          <w:rPrChange w:id="3295" w:author="Author" w:date="2018-06-28T15:41:00Z">
            <w:rPr>
              <w:rFonts w:cstheme="minorHAnsi"/>
            </w:rPr>
          </w:rPrChange>
        </w:rPr>
        <w:t>could</w:t>
      </w:r>
      <w:r w:rsidR="00732E04" w:rsidRPr="00AC1342">
        <w:rPr>
          <w:rFonts w:asciiTheme="minorHAnsi" w:hAnsiTheme="minorHAnsi" w:cstheme="minorHAnsi"/>
          <w:rPrChange w:id="3296" w:author="Author" w:date="2018-06-28T15:41:00Z">
            <w:rPr>
              <w:rFonts w:cstheme="minorHAnsi"/>
            </w:rPr>
          </w:rPrChange>
        </w:rPr>
        <w:t xml:space="preserve"> critically compare the two separation methods. </w:t>
      </w:r>
      <w:r w:rsidR="000C006A" w:rsidRPr="00AC1342">
        <w:rPr>
          <w:rFonts w:asciiTheme="minorHAnsi" w:hAnsiTheme="minorHAnsi" w:cstheme="minorHAnsi"/>
          <w:rPrChange w:id="3297" w:author="Author" w:date="2018-06-28T15:41:00Z">
            <w:rPr>
              <w:rFonts w:cstheme="minorHAnsi"/>
            </w:rPr>
          </w:rPrChange>
        </w:rPr>
        <w:t>In general, s</w:t>
      </w:r>
      <w:r w:rsidR="00732E04" w:rsidRPr="00AC1342">
        <w:rPr>
          <w:rFonts w:asciiTheme="minorHAnsi" w:hAnsiTheme="minorHAnsi" w:cstheme="minorHAnsi"/>
          <w:rPrChange w:id="3298" w:author="Author" w:date="2018-06-28T15:41:00Z">
            <w:rPr>
              <w:rFonts w:cstheme="minorHAnsi"/>
            </w:rPr>
          </w:rPrChange>
        </w:rPr>
        <w:t xml:space="preserve">tudents were able to complete the overall experiment within the allocated </w:t>
      </w:r>
      <w:r w:rsidR="000C006A" w:rsidRPr="00AC1342">
        <w:rPr>
          <w:rFonts w:asciiTheme="minorHAnsi" w:hAnsiTheme="minorHAnsi" w:cstheme="minorHAnsi"/>
          <w:rPrChange w:id="3299" w:author="Author" w:date="2018-06-28T15:41:00Z">
            <w:rPr>
              <w:rFonts w:cstheme="minorHAnsi"/>
            </w:rPr>
          </w:rPrChange>
        </w:rPr>
        <w:t>two four-hour</w:t>
      </w:r>
      <w:r w:rsidR="00732E04" w:rsidRPr="00AC1342">
        <w:rPr>
          <w:rFonts w:asciiTheme="minorHAnsi" w:hAnsiTheme="minorHAnsi" w:cstheme="minorHAnsi"/>
          <w:rPrChange w:id="3300" w:author="Author" w:date="2018-06-28T15:41:00Z">
            <w:rPr>
              <w:rFonts w:cstheme="minorHAnsi"/>
            </w:rPr>
          </w:rPrChange>
        </w:rPr>
        <w:t xml:space="preserve"> period</w:t>
      </w:r>
      <w:r w:rsidR="000C006A" w:rsidRPr="00AC1342">
        <w:rPr>
          <w:rFonts w:asciiTheme="minorHAnsi" w:hAnsiTheme="minorHAnsi" w:cstheme="minorHAnsi"/>
          <w:rPrChange w:id="3301" w:author="Author" w:date="2018-06-28T15:41:00Z">
            <w:rPr>
              <w:rFonts w:cstheme="minorHAnsi"/>
            </w:rPr>
          </w:rPrChange>
        </w:rPr>
        <w:t>s</w:t>
      </w:r>
      <w:r w:rsidR="00732E04" w:rsidRPr="00AC1342">
        <w:rPr>
          <w:rFonts w:asciiTheme="minorHAnsi" w:hAnsiTheme="minorHAnsi" w:cstheme="minorHAnsi"/>
          <w:rPrChange w:id="3302" w:author="Author" w:date="2018-06-28T15:41:00Z">
            <w:rPr>
              <w:rFonts w:cstheme="minorHAnsi"/>
            </w:rPr>
          </w:rPrChange>
        </w:rPr>
        <w:t xml:space="preserve"> with minimal instruction</w:t>
      </w:r>
      <w:r w:rsidR="00F96125" w:rsidRPr="00AC1342">
        <w:rPr>
          <w:rFonts w:asciiTheme="minorHAnsi" w:hAnsiTheme="minorHAnsi" w:cstheme="minorHAnsi"/>
          <w:rPrChange w:id="3303" w:author="Author" w:date="2018-06-28T15:41:00Z">
            <w:rPr>
              <w:rFonts w:cstheme="minorHAnsi"/>
            </w:rPr>
          </w:rPrChange>
        </w:rPr>
        <w:t xml:space="preserve">. </w:t>
      </w:r>
    </w:p>
    <w:p w14:paraId="32D1895D" w14:textId="77777777" w:rsidR="008C79FF" w:rsidRPr="00AC1342" w:rsidRDefault="008C79FF">
      <w:pPr>
        <w:jc w:val="both"/>
        <w:rPr>
          <w:rFonts w:asciiTheme="minorHAnsi" w:hAnsiTheme="minorHAnsi" w:cstheme="minorHAnsi"/>
          <w:rPrChange w:id="3304" w:author="Author" w:date="2018-06-28T15:41:00Z">
            <w:rPr>
              <w:rFonts w:cstheme="minorHAnsi"/>
            </w:rPr>
          </w:rPrChange>
        </w:rPr>
        <w:pPrChange w:id="3305" w:author="Author" w:date="2018-06-28T15:44:00Z">
          <w:pPr/>
        </w:pPrChange>
      </w:pPr>
    </w:p>
    <w:p w14:paraId="07D20FD3" w14:textId="596D2A71" w:rsidR="001D7AB0" w:rsidRPr="00AC1342" w:rsidRDefault="001D7AB0" w:rsidP="003D3E4A">
      <w:pPr>
        <w:pStyle w:val="NormalWeb"/>
        <w:spacing w:before="0" w:beforeAutospacing="0" w:after="0" w:afterAutospacing="0"/>
        <w:rPr>
          <w:rFonts w:asciiTheme="minorHAnsi" w:hAnsiTheme="minorHAnsi" w:cstheme="minorHAnsi"/>
          <w:color w:val="auto"/>
          <w:rPrChange w:id="3306" w:author="Author" w:date="2018-06-28T15:41:00Z">
            <w:rPr>
              <w:rFonts w:cstheme="minorHAnsi"/>
              <w:color w:val="auto"/>
            </w:rPr>
          </w:rPrChange>
        </w:rPr>
      </w:pPr>
      <w:r w:rsidRPr="00AC1342">
        <w:rPr>
          <w:rFonts w:asciiTheme="minorHAnsi" w:hAnsiTheme="minorHAnsi" w:cstheme="minorHAnsi"/>
          <w:color w:val="auto"/>
          <w:rPrChange w:id="3307" w:author="Author" w:date="2018-06-28T15:41:00Z">
            <w:rPr>
              <w:rFonts w:cstheme="minorHAnsi"/>
              <w:color w:val="auto"/>
            </w:rPr>
          </w:rPrChange>
        </w:rPr>
        <w:lastRenderedPageBreak/>
        <w:t xml:space="preserve">The experiment focusing on the </w:t>
      </w:r>
      <w:r w:rsidRPr="00AC1342">
        <w:rPr>
          <w:rFonts w:asciiTheme="minorHAnsi" w:hAnsiTheme="minorHAnsi" w:cstheme="minorHAnsi"/>
          <w:rPrChange w:id="3308" w:author="Author" w:date="2018-06-28T15:41:00Z">
            <w:rPr>
              <w:rFonts w:cstheme="minorHAnsi"/>
            </w:rPr>
          </w:rPrChange>
        </w:rPr>
        <w:t xml:space="preserve">PHWE and isolation of </w:t>
      </w:r>
      <w:proofErr w:type="spellStart"/>
      <w:r w:rsidRPr="00AC1342">
        <w:rPr>
          <w:rFonts w:asciiTheme="minorHAnsi" w:hAnsiTheme="minorHAnsi" w:cstheme="minorHAnsi"/>
          <w:rPrChange w:id="3309" w:author="Author" w:date="2018-06-28T15:41:00Z">
            <w:rPr/>
          </w:rPrChange>
        </w:rPr>
        <w:t>seselin</w:t>
      </w:r>
      <w:proofErr w:type="spellEnd"/>
      <w:r w:rsidRPr="00AC1342">
        <w:rPr>
          <w:rFonts w:asciiTheme="minorHAnsi" w:hAnsiTheme="minorHAnsi" w:cstheme="minorHAnsi"/>
          <w:rPrChange w:id="3310" w:author="Author" w:date="2018-06-28T15:41:00Z">
            <w:rPr/>
          </w:rPrChange>
        </w:rPr>
        <w:t xml:space="preserve"> and (+)-</w:t>
      </w:r>
      <w:proofErr w:type="spellStart"/>
      <w:r w:rsidRPr="00AC1342">
        <w:rPr>
          <w:rFonts w:asciiTheme="minorHAnsi" w:hAnsiTheme="minorHAnsi" w:cstheme="minorHAnsi"/>
          <w:rPrChange w:id="3311" w:author="Author" w:date="2018-06-28T15:41:00Z">
            <w:rPr/>
          </w:rPrChange>
        </w:rPr>
        <w:t>epoxysuberosin</w:t>
      </w:r>
      <w:proofErr w:type="spellEnd"/>
      <w:r w:rsidRPr="00AC1342">
        <w:rPr>
          <w:rFonts w:asciiTheme="minorHAnsi" w:hAnsiTheme="minorHAnsi" w:cstheme="minorHAnsi"/>
          <w:rPrChange w:id="3312" w:author="Author" w:date="2018-06-28T15:41:00Z">
            <w:rPr/>
          </w:rPrChange>
        </w:rPr>
        <w:t xml:space="preserve"> from </w:t>
      </w:r>
      <w:r w:rsidRPr="00AC1342">
        <w:rPr>
          <w:rFonts w:asciiTheme="minorHAnsi" w:hAnsiTheme="minorHAnsi" w:cstheme="minorHAnsi"/>
          <w:i/>
          <w:rPrChange w:id="3313" w:author="Author" w:date="2018-06-28T15:41:00Z">
            <w:rPr>
              <w:rFonts w:cstheme="minorHAnsi"/>
              <w:i/>
            </w:rPr>
          </w:rPrChange>
        </w:rPr>
        <w:t xml:space="preserve">Correa </w:t>
      </w:r>
      <w:proofErr w:type="spellStart"/>
      <w:r w:rsidRPr="00AC1342">
        <w:rPr>
          <w:rFonts w:asciiTheme="minorHAnsi" w:hAnsiTheme="minorHAnsi" w:cstheme="minorHAnsi"/>
          <w:i/>
          <w:rPrChange w:id="3314" w:author="Author" w:date="2018-06-28T15:41:00Z">
            <w:rPr>
              <w:rFonts w:cstheme="minorHAnsi"/>
              <w:i/>
            </w:rPr>
          </w:rPrChange>
        </w:rPr>
        <w:t>reflexa</w:t>
      </w:r>
      <w:proofErr w:type="spellEnd"/>
      <w:r w:rsidR="008C774F" w:rsidRPr="00AC1342">
        <w:rPr>
          <w:rFonts w:asciiTheme="minorHAnsi" w:hAnsiTheme="minorHAnsi" w:cstheme="minorHAnsi"/>
          <w:color w:val="auto"/>
          <w:rPrChange w:id="3315" w:author="Author" w:date="2018-06-28T15:41:00Z">
            <w:rPr>
              <w:rFonts w:cstheme="minorHAnsi"/>
              <w:color w:val="auto"/>
            </w:rPr>
          </w:rPrChange>
        </w:rPr>
        <w:t xml:space="preserve"> </w:t>
      </w:r>
      <w:r w:rsidRPr="00AC1342">
        <w:rPr>
          <w:rFonts w:asciiTheme="minorHAnsi" w:hAnsiTheme="minorHAnsi" w:cstheme="minorHAnsi"/>
          <w:rPrChange w:id="3316" w:author="Author" w:date="2018-06-28T15:41:00Z">
            <w:rPr>
              <w:rFonts w:cstheme="minorHAnsi"/>
            </w:rPr>
          </w:rPrChange>
        </w:rPr>
        <w:t xml:space="preserve">was developed for more experienced students third-year undergraduate chemistry students. </w:t>
      </w:r>
      <w:r w:rsidRPr="00AC1342">
        <w:rPr>
          <w:rFonts w:asciiTheme="minorHAnsi" w:hAnsiTheme="minorHAnsi" w:cstheme="minorHAnsi"/>
          <w:color w:val="auto"/>
          <w:rPrChange w:id="3317" w:author="Author" w:date="2018-06-28T15:41:00Z">
            <w:rPr>
              <w:rFonts w:cstheme="minorHAnsi"/>
              <w:color w:val="auto"/>
            </w:rPr>
          </w:rPrChange>
        </w:rPr>
        <w:t>Notably, t</w:t>
      </w:r>
      <w:r w:rsidRPr="00AC1342">
        <w:rPr>
          <w:rFonts w:asciiTheme="minorHAnsi" w:hAnsiTheme="minorHAnsi" w:cstheme="minorHAnsi"/>
          <w:rPrChange w:id="3318" w:author="Author" w:date="2018-06-28T15:41:00Z">
            <w:rPr>
              <w:rFonts w:cstheme="minorHAnsi"/>
            </w:rPr>
          </w:rPrChange>
        </w:rPr>
        <w:t>his learning exercise was a result of a study originating in the research laboratory.</w:t>
      </w:r>
      <w:del w:id="3319" w:author="Author" w:date="2018-06-28T13:55:00Z">
        <w:r w:rsidRPr="00AC1342" w:rsidDel="00793E76">
          <w:rPr>
            <w:rFonts w:asciiTheme="minorHAnsi" w:hAnsiTheme="minorHAnsi" w:cstheme="minorHAnsi"/>
            <w:color w:val="auto"/>
            <w:vertAlign w:val="superscript"/>
            <w:rPrChange w:id="3320" w:author="Author" w:date="2018-06-28T15:41:00Z">
              <w:rPr>
                <w:rFonts w:cstheme="minorHAnsi"/>
                <w:color w:val="auto"/>
                <w:vertAlign w:val="superscript"/>
              </w:rPr>
            </w:rPrChange>
          </w:rPr>
          <w:delText>10</w:delText>
        </w:r>
        <w:r w:rsidRPr="00AC1342" w:rsidDel="00793E76">
          <w:rPr>
            <w:rFonts w:asciiTheme="minorHAnsi" w:hAnsiTheme="minorHAnsi" w:cstheme="minorHAnsi"/>
            <w:color w:val="auto"/>
            <w:rPrChange w:id="3321" w:author="Author" w:date="2018-06-28T15:41:00Z">
              <w:rPr>
                <w:rFonts w:cstheme="minorHAnsi"/>
                <w:color w:val="auto"/>
              </w:rPr>
            </w:rPrChange>
          </w:rPr>
          <w:delText xml:space="preserve"> </w:delText>
        </w:r>
      </w:del>
      <w:ins w:id="3322" w:author="Author" w:date="2018-06-28T13:55:00Z">
        <w:r w:rsidR="00793E76" w:rsidRPr="00AC1342">
          <w:rPr>
            <w:rFonts w:asciiTheme="minorHAnsi" w:hAnsiTheme="minorHAnsi" w:cstheme="minorHAnsi"/>
            <w:color w:val="auto"/>
            <w:vertAlign w:val="superscript"/>
            <w:rPrChange w:id="3323" w:author="Author" w:date="2018-06-28T15:41:00Z">
              <w:rPr>
                <w:rFonts w:cstheme="minorHAnsi"/>
                <w:color w:val="auto"/>
                <w:vertAlign w:val="superscript"/>
              </w:rPr>
            </w:rPrChange>
          </w:rPr>
          <w:t>11</w:t>
        </w:r>
        <w:r w:rsidR="00793E76" w:rsidRPr="00AC1342">
          <w:rPr>
            <w:rFonts w:asciiTheme="minorHAnsi" w:hAnsiTheme="minorHAnsi" w:cstheme="minorHAnsi"/>
            <w:color w:val="auto"/>
            <w:rPrChange w:id="3324" w:author="Author" w:date="2018-06-28T15:41:00Z">
              <w:rPr>
                <w:rFonts w:cstheme="minorHAnsi"/>
                <w:color w:val="auto"/>
              </w:rPr>
            </w:rPrChange>
          </w:rPr>
          <w:t xml:space="preserve"> </w:t>
        </w:r>
      </w:ins>
      <w:r w:rsidRPr="00AC1342">
        <w:rPr>
          <w:rFonts w:asciiTheme="minorHAnsi" w:hAnsiTheme="minorHAnsi" w:cstheme="minorHAnsi"/>
          <w:rPrChange w:id="3325" w:author="Author" w:date="2018-06-28T15:41:00Z">
            <w:rPr>
              <w:rFonts w:cstheme="minorHAnsi"/>
            </w:rPr>
          </w:rPrChange>
        </w:rPr>
        <w:t>The first iteration of the experiment was incorporated into the third-year undergraduate chemistry laboratory program at the University of Tasmania in 2015. After two years of revisions and re-evaluation, this experiment was performed by a third-year undergraduate class for the third time in 2017.</w:t>
      </w:r>
    </w:p>
    <w:p w14:paraId="057C4F39" w14:textId="77777777" w:rsidR="001D7AB0" w:rsidRPr="00AC1342" w:rsidRDefault="001D7AB0" w:rsidP="003D3E4A">
      <w:pPr>
        <w:pStyle w:val="NormalWeb"/>
        <w:spacing w:before="0" w:beforeAutospacing="0" w:after="0" w:afterAutospacing="0"/>
        <w:rPr>
          <w:rFonts w:asciiTheme="minorHAnsi" w:hAnsiTheme="minorHAnsi" w:cstheme="minorHAnsi"/>
          <w:color w:val="auto"/>
          <w:rPrChange w:id="3326" w:author="Author" w:date="2018-06-28T15:41:00Z">
            <w:rPr>
              <w:rFonts w:cstheme="minorHAnsi"/>
              <w:color w:val="auto"/>
            </w:rPr>
          </w:rPrChange>
        </w:rPr>
      </w:pPr>
    </w:p>
    <w:p w14:paraId="7A531C53" w14:textId="438F2C91" w:rsidR="006448DB" w:rsidRPr="00AC1342" w:rsidRDefault="00592448" w:rsidP="003D3E4A">
      <w:pPr>
        <w:pStyle w:val="NormalWeb"/>
        <w:spacing w:before="0" w:beforeAutospacing="0" w:after="0" w:afterAutospacing="0"/>
        <w:rPr>
          <w:rFonts w:asciiTheme="minorHAnsi" w:hAnsiTheme="minorHAnsi" w:cstheme="minorHAnsi"/>
        </w:rPr>
      </w:pPr>
      <w:r w:rsidRPr="00AC1342">
        <w:rPr>
          <w:rFonts w:asciiTheme="minorHAnsi" w:hAnsiTheme="minorHAnsi" w:cstheme="minorHAnsi"/>
          <w:rPrChange w:id="3327" w:author="Author" w:date="2018-06-28T15:41:00Z">
            <w:rPr>
              <w:rFonts w:cstheme="minorHAnsi"/>
            </w:rPr>
          </w:rPrChange>
        </w:rPr>
        <w:t>T</w:t>
      </w:r>
      <w:r w:rsidR="005D45C3" w:rsidRPr="00AC1342">
        <w:rPr>
          <w:rFonts w:asciiTheme="minorHAnsi" w:hAnsiTheme="minorHAnsi" w:cstheme="minorHAnsi"/>
          <w:rPrChange w:id="3328" w:author="Author" w:date="2018-06-28T15:41:00Z">
            <w:rPr>
              <w:rFonts w:cstheme="minorHAnsi"/>
            </w:rPr>
          </w:rPrChange>
        </w:rPr>
        <w:t>his</w:t>
      </w:r>
      <w:r w:rsidR="00E009AC" w:rsidRPr="00AC1342">
        <w:rPr>
          <w:rFonts w:asciiTheme="minorHAnsi" w:hAnsiTheme="minorHAnsi" w:cstheme="minorHAnsi"/>
          <w:rPrChange w:id="3329" w:author="Author" w:date="2018-06-28T15:41:00Z">
            <w:rPr>
              <w:rFonts w:cstheme="minorHAnsi"/>
            </w:rPr>
          </w:rPrChange>
        </w:rPr>
        <w:t xml:space="preserve"> </w:t>
      </w:r>
      <w:r w:rsidR="006B6CD1" w:rsidRPr="00AC1342">
        <w:rPr>
          <w:rFonts w:asciiTheme="minorHAnsi" w:hAnsiTheme="minorHAnsi" w:cstheme="minorHAnsi"/>
          <w:rPrChange w:id="3330" w:author="Author" w:date="2018-06-28T15:41:00Z">
            <w:rPr>
              <w:rFonts w:cstheme="minorHAnsi"/>
            </w:rPr>
          </w:rPrChange>
        </w:rPr>
        <w:t>experiment</w:t>
      </w:r>
      <w:r w:rsidR="00E009AC" w:rsidRPr="00AC1342">
        <w:rPr>
          <w:rFonts w:asciiTheme="minorHAnsi" w:hAnsiTheme="minorHAnsi" w:cstheme="minorHAnsi"/>
          <w:rPrChange w:id="3331" w:author="Author" w:date="2018-06-28T15:41:00Z">
            <w:rPr>
              <w:rFonts w:cstheme="minorHAnsi"/>
            </w:rPr>
          </w:rPrChange>
        </w:rPr>
        <w:t xml:space="preserve"> </w:t>
      </w:r>
      <w:r w:rsidR="005D45C3" w:rsidRPr="00AC1342">
        <w:rPr>
          <w:rFonts w:asciiTheme="minorHAnsi" w:hAnsiTheme="minorHAnsi" w:cstheme="minorHAnsi"/>
          <w:rPrChange w:id="3332" w:author="Author" w:date="2018-06-28T15:41:00Z">
            <w:rPr>
              <w:rFonts w:cstheme="minorHAnsi"/>
            </w:rPr>
          </w:rPrChange>
        </w:rPr>
        <w:t xml:space="preserve">was </w:t>
      </w:r>
      <w:r w:rsidR="00E009AC" w:rsidRPr="00AC1342">
        <w:rPr>
          <w:rFonts w:asciiTheme="minorHAnsi" w:hAnsiTheme="minorHAnsi" w:cstheme="minorHAnsi"/>
          <w:rPrChange w:id="3333" w:author="Author" w:date="2018-06-28T15:41:00Z">
            <w:rPr>
              <w:rFonts w:cstheme="minorHAnsi"/>
            </w:rPr>
          </w:rPrChange>
        </w:rPr>
        <w:t xml:space="preserve">specifically </w:t>
      </w:r>
      <w:r w:rsidR="005D45C3" w:rsidRPr="00AC1342">
        <w:rPr>
          <w:rFonts w:asciiTheme="minorHAnsi" w:hAnsiTheme="minorHAnsi" w:cstheme="minorHAnsi"/>
          <w:rPrChange w:id="3334" w:author="Author" w:date="2018-06-28T15:41:00Z">
            <w:rPr>
              <w:rFonts w:cstheme="minorHAnsi"/>
            </w:rPr>
          </w:rPrChange>
        </w:rPr>
        <w:t xml:space="preserve">designed </w:t>
      </w:r>
      <w:r w:rsidR="00E009AC" w:rsidRPr="00AC1342">
        <w:rPr>
          <w:rFonts w:asciiTheme="minorHAnsi" w:hAnsiTheme="minorHAnsi" w:cstheme="minorHAnsi"/>
          <w:rPrChange w:id="3335" w:author="Author" w:date="2018-06-28T15:41:00Z">
            <w:rPr>
              <w:rFonts w:cstheme="minorHAnsi"/>
            </w:rPr>
          </w:rPrChange>
        </w:rPr>
        <w:t xml:space="preserve">as a </w:t>
      </w:r>
      <w:r w:rsidR="00B81E31" w:rsidRPr="00AC1342">
        <w:rPr>
          <w:rFonts w:asciiTheme="minorHAnsi" w:hAnsiTheme="minorHAnsi" w:cstheme="minorHAnsi"/>
          <w:rPrChange w:id="3336" w:author="Author" w:date="2018-06-28T15:41:00Z">
            <w:rPr>
              <w:rFonts w:cstheme="minorHAnsi"/>
            </w:rPr>
          </w:rPrChange>
        </w:rPr>
        <w:t>guided-inquiry</w:t>
      </w:r>
      <w:r w:rsidR="00E009AC" w:rsidRPr="00AC1342">
        <w:rPr>
          <w:rFonts w:asciiTheme="minorHAnsi" w:hAnsiTheme="minorHAnsi" w:cstheme="minorHAnsi"/>
          <w:rPrChange w:id="3337" w:author="Author" w:date="2018-06-28T15:41:00Z">
            <w:rPr>
              <w:rFonts w:cstheme="minorHAnsi"/>
            </w:rPr>
          </w:rPrChange>
        </w:rPr>
        <w:t xml:space="preserve">-based </w:t>
      </w:r>
      <w:r w:rsidR="002255B5" w:rsidRPr="00AC1342">
        <w:rPr>
          <w:rFonts w:asciiTheme="minorHAnsi" w:hAnsiTheme="minorHAnsi" w:cstheme="minorHAnsi"/>
          <w:rPrChange w:id="3338" w:author="Author" w:date="2018-06-28T15:41:00Z">
            <w:rPr>
              <w:rFonts w:cstheme="minorHAnsi"/>
            </w:rPr>
          </w:rPrChange>
        </w:rPr>
        <w:t>activity</w:t>
      </w:r>
      <w:r w:rsidR="00E009AC" w:rsidRPr="00AC1342">
        <w:rPr>
          <w:rFonts w:asciiTheme="minorHAnsi" w:hAnsiTheme="minorHAnsi" w:cstheme="minorHAnsi"/>
          <w:rPrChange w:id="3339" w:author="Author" w:date="2018-06-28T15:41:00Z">
            <w:rPr>
              <w:rFonts w:cstheme="minorHAnsi"/>
            </w:rPr>
          </w:rPrChange>
        </w:rPr>
        <w:t xml:space="preserve"> that</w:t>
      </w:r>
      <w:r w:rsidR="008C79FF" w:rsidRPr="00AC1342">
        <w:rPr>
          <w:rFonts w:asciiTheme="minorHAnsi" w:hAnsiTheme="minorHAnsi" w:cstheme="minorHAnsi"/>
          <w:rPrChange w:id="3340" w:author="Author" w:date="2018-06-28T15:41:00Z">
            <w:rPr>
              <w:rFonts w:cstheme="minorHAnsi"/>
            </w:rPr>
          </w:rPrChange>
        </w:rPr>
        <w:t xml:space="preserve"> strives to</w:t>
      </w:r>
      <w:r w:rsidR="00E009AC" w:rsidRPr="00AC1342">
        <w:rPr>
          <w:rFonts w:asciiTheme="minorHAnsi" w:hAnsiTheme="minorHAnsi" w:cstheme="minorHAnsi"/>
          <w:rPrChange w:id="3341" w:author="Author" w:date="2018-06-28T15:41:00Z">
            <w:rPr>
              <w:rFonts w:cstheme="minorHAnsi"/>
            </w:rPr>
          </w:rPrChange>
        </w:rPr>
        <w:t xml:space="preserve"> simulate some of the approaches employed in natural products research laboratories</w:t>
      </w:r>
      <w:r w:rsidR="005D45C3" w:rsidRPr="00AC1342">
        <w:rPr>
          <w:rFonts w:asciiTheme="minorHAnsi" w:hAnsiTheme="minorHAnsi" w:cstheme="minorHAnsi"/>
          <w:rPrChange w:id="3342" w:author="Author" w:date="2018-06-28T15:41:00Z">
            <w:rPr>
              <w:rFonts w:cstheme="minorHAnsi"/>
            </w:rPr>
          </w:rPrChange>
        </w:rPr>
        <w:t xml:space="preserve"> and features minimal</w:t>
      </w:r>
      <w:r w:rsidR="005270A4" w:rsidRPr="00AC1342">
        <w:rPr>
          <w:rFonts w:asciiTheme="minorHAnsi" w:hAnsiTheme="minorHAnsi" w:cstheme="minorHAnsi"/>
          <w:rPrChange w:id="3343" w:author="Author" w:date="2018-06-28T15:41:00Z">
            <w:rPr>
              <w:rFonts w:cstheme="minorHAnsi"/>
            </w:rPr>
          </w:rPrChange>
        </w:rPr>
        <w:t xml:space="preserve"> written</w:t>
      </w:r>
      <w:r w:rsidR="005D45C3" w:rsidRPr="00AC1342">
        <w:rPr>
          <w:rFonts w:asciiTheme="minorHAnsi" w:hAnsiTheme="minorHAnsi" w:cstheme="minorHAnsi"/>
          <w:rPrChange w:id="3344" w:author="Author" w:date="2018-06-28T15:41:00Z">
            <w:rPr>
              <w:rFonts w:cstheme="minorHAnsi"/>
            </w:rPr>
          </w:rPrChange>
        </w:rPr>
        <w:t xml:space="preserve"> instructions</w:t>
      </w:r>
      <w:r w:rsidR="00E009AC" w:rsidRPr="00AC1342">
        <w:rPr>
          <w:rFonts w:asciiTheme="minorHAnsi" w:hAnsiTheme="minorHAnsi" w:cstheme="minorHAnsi"/>
          <w:rPrChange w:id="3345" w:author="Author" w:date="2018-06-28T15:41:00Z">
            <w:rPr>
              <w:rFonts w:cstheme="minorHAnsi"/>
            </w:rPr>
          </w:rPrChange>
        </w:rPr>
        <w:t xml:space="preserve">. </w:t>
      </w:r>
      <w:r w:rsidR="00B06167" w:rsidRPr="00AC1342">
        <w:rPr>
          <w:rFonts w:asciiTheme="minorHAnsi" w:hAnsiTheme="minorHAnsi" w:cstheme="minorHAnsi"/>
          <w:rPrChange w:id="3346" w:author="Author" w:date="2018-06-28T15:41:00Z">
            <w:rPr>
              <w:rFonts w:cstheme="minorHAnsi"/>
            </w:rPr>
          </w:rPrChange>
        </w:rPr>
        <w:t>This is a student-directed learning experience</w:t>
      </w:r>
      <w:r w:rsidR="005270A4" w:rsidRPr="00AC1342">
        <w:rPr>
          <w:rFonts w:asciiTheme="minorHAnsi" w:hAnsiTheme="minorHAnsi" w:cstheme="minorHAnsi"/>
          <w:rPrChange w:id="3347" w:author="Author" w:date="2018-06-28T15:41:00Z">
            <w:rPr>
              <w:rFonts w:cstheme="minorHAnsi"/>
            </w:rPr>
          </w:rPrChange>
        </w:rPr>
        <w:t xml:space="preserve"> </w:t>
      </w:r>
      <w:r w:rsidR="00B06167" w:rsidRPr="00AC1342">
        <w:rPr>
          <w:rFonts w:asciiTheme="minorHAnsi" w:hAnsiTheme="minorHAnsi" w:cstheme="minorHAnsi"/>
          <w:rPrChange w:id="3348" w:author="Author" w:date="2018-06-28T15:41:00Z">
            <w:rPr>
              <w:rFonts w:cstheme="minorHAnsi"/>
            </w:rPr>
          </w:rPrChange>
        </w:rPr>
        <w:t xml:space="preserve">and the </w:t>
      </w:r>
      <w:r w:rsidR="005270A4" w:rsidRPr="00AC1342">
        <w:rPr>
          <w:rFonts w:asciiTheme="minorHAnsi" w:hAnsiTheme="minorHAnsi" w:cstheme="minorHAnsi"/>
          <w:rPrChange w:id="3349" w:author="Author" w:date="2018-06-28T15:41:00Z">
            <w:rPr>
              <w:rFonts w:cstheme="minorHAnsi"/>
            </w:rPr>
          </w:rPrChange>
        </w:rPr>
        <w:t>laboratory instructor</w:t>
      </w:r>
      <w:r w:rsidR="00B06167" w:rsidRPr="00AC1342">
        <w:rPr>
          <w:rFonts w:asciiTheme="minorHAnsi" w:hAnsiTheme="minorHAnsi" w:cstheme="minorHAnsi"/>
          <w:rPrChange w:id="3350" w:author="Author" w:date="2018-06-28T15:41:00Z">
            <w:rPr>
              <w:rFonts w:cstheme="minorHAnsi"/>
            </w:rPr>
          </w:rPrChange>
        </w:rPr>
        <w:t xml:space="preserve"> plays a key role in assisting students </w:t>
      </w:r>
      <w:r w:rsidR="00114F97" w:rsidRPr="00AC1342">
        <w:rPr>
          <w:rFonts w:asciiTheme="minorHAnsi" w:hAnsiTheme="minorHAnsi" w:cstheme="minorHAnsi"/>
          <w:rPrChange w:id="3351" w:author="Author" w:date="2018-06-28T15:41:00Z">
            <w:rPr>
              <w:rFonts w:cstheme="minorHAnsi"/>
            </w:rPr>
          </w:rPrChange>
        </w:rPr>
        <w:t>as</w:t>
      </w:r>
      <w:r w:rsidR="003B57B5" w:rsidRPr="00AC1342">
        <w:rPr>
          <w:rFonts w:asciiTheme="minorHAnsi" w:hAnsiTheme="minorHAnsi" w:cstheme="minorHAnsi"/>
          <w:rPrChange w:id="3352" w:author="Author" w:date="2018-06-28T15:41:00Z">
            <w:rPr>
              <w:rFonts w:cstheme="minorHAnsi"/>
            </w:rPr>
          </w:rPrChange>
        </w:rPr>
        <w:t xml:space="preserve"> they </w:t>
      </w:r>
      <w:r w:rsidR="00B06167" w:rsidRPr="00AC1342">
        <w:rPr>
          <w:rFonts w:asciiTheme="minorHAnsi" w:hAnsiTheme="minorHAnsi" w:cstheme="minorHAnsi"/>
          <w:rPrChange w:id="3353" w:author="Author" w:date="2018-06-28T15:41:00Z">
            <w:rPr>
              <w:rFonts w:cstheme="minorHAnsi"/>
            </w:rPr>
          </w:rPrChange>
        </w:rPr>
        <w:t xml:space="preserve">work through the experiment </w:t>
      </w:r>
      <w:r w:rsidR="003B57B5" w:rsidRPr="00AC1342">
        <w:rPr>
          <w:rFonts w:asciiTheme="minorHAnsi" w:hAnsiTheme="minorHAnsi" w:cstheme="minorHAnsi"/>
          <w:rPrChange w:id="3354" w:author="Author" w:date="2018-06-28T15:41:00Z">
            <w:rPr>
              <w:rFonts w:cstheme="minorHAnsi"/>
            </w:rPr>
          </w:rPrChange>
        </w:rPr>
        <w:t xml:space="preserve">by providing </w:t>
      </w:r>
      <w:r w:rsidR="004A4FE6" w:rsidRPr="00AC1342">
        <w:rPr>
          <w:rFonts w:asciiTheme="minorHAnsi" w:hAnsiTheme="minorHAnsi" w:cstheme="minorHAnsi"/>
          <w:rPrChange w:id="3355" w:author="Author" w:date="2018-06-28T15:41:00Z">
            <w:rPr>
              <w:rFonts w:cstheme="minorHAnsi"/>
            </w:rPr>
          </w:rPrChange>
        </w:rPr>
        <w:t>direction</w:t>
      </w:r>
      <w:r w:rsidR="003B57B5" w:rsidRPr="00AC1342">
        <w:rPr>
          <w:rFonts w:asciiTheme="minorHAnsi" w:hAnsiTheme="minorHAnsi" w:cstheme="minorHAnsi"/>
          <w:rPrChange w:id="3356" w:author="Author" w:date="2018-06-28T15:41:00Z">
            <w:rPr>
              <w:rFonts w:cstheme="minorHAnsi"/>
            </w:rPr>
          </w:rPrChange>
        </w:rPr>
        <w:t xml:space="preserve"> as required</w:t>
      </w:r>
      <w:r w:rsidR="005270A4" w:rsidRPr="00AC1342">
        <w:rPr>
          <w:rFonts w:asciiTheme="minorHAnsi" w:hAnsiTheme="minorHAnsi" w:cstheme="minorHAnsi"/>
          <w:rPrChange w:id="3357" w:author="Author" w:date="2018-06-28T15:41:00Z">
            <w:rPr>
              <w:rFonts w:cstheme="minorHAnsi"/>
            </w:rPr>
          </w:rPrChange>
        </w:rPr>
        <w:t xml:space="preserve">. </w:t>
      </w:r>
      <w:r w:rsidR="005D45C3" w:rsidRPr="00AC1342">
        <w:rPr>
          <w:rFonts w:asciiTheme="minorHAnsi" w:hAnsiTheme="minorHAnsi" w:cstheme="minorHAnsi"/>
          <w:color w:val="auto"/>
          <w:rPrChange w:id="3358" w:author="Author" w:date="2018-06-28T15:41:00Z">
            <w:rPr>
              <w:rFonts w:cstheme="minorHAnsi"/>
              <w:color w:val="auto"/>
            </w:rPr>
          </w:rPrChange>
        </w:rPr>
        <w:t xml:space="preserve">In this experiment, </w:t>
      </w:r>
      <w:r w:rsidR="005D45C3" w:rsidRPr="00AC1342">
        <w:rPr>
          <w:rFonts w:asciiTheme="minorHAnsi" w:hAnsiTheme="minorHAnsi" w:cstheme="minorHAnsi"/>
          <w:rPrChange w:id="3359" w:author="Author" w:date="2018-06-28T15:41:00Z">
            <w:rPr>
              <w:rFonts w:cstheme="minorHAnsi"/>
            </w:rPr>
          </w:rPrChange>
        </w:rPr>
        <w:t>s</w:t>
      </w:r>
      <w:r w:rsidR="00E009AC" w:rsidRPr="00AC1342">
        <w:rPr>
          <w:rFonts w:asciiTheme="minorHAnsi" w:hAnsiTheme="minorHAnsi" w:cstheme="minorHAnsi"/>
          <w:rPrChange w:id="3360" w:author="Author" w:date="2018-06-28T15:41:00Z">
            <w:rPr>
              <w:rFonts w:cstheme="minorHAnsi"/>
            </w:rPr>
          </w:rPrChange>
        </w:rPr>
        <w:t xml:space="preserve">tudents develop </w:t>
      </w:r>
      <w:r w:rsidR="006448DB" w:rsidRPr="00AC1342">
        <w:rPr>
          <w:rFonts w:asciiTheme="minorHAnsi" w:hAnsiTheme="minorHAnsi" w:cstheme="minorHAnsi"/>
          <w:rPrChange w:id="3361" w:author="Author" w:date="2018-06-28T15:41:00Z">
            <w:rPr>
              <w:rFonts w:cstheme="minorHAnsi"/>
            </w:rPr>
          </w:rPrChange>
        </w:rPr>
        <w:t>key laboratory</w:t>
      </w:r>
      <w:r w:rsidR="00BF47B3" w:rsidRPr="00AC1342">
        <w:rPr>
          <w:rFonts w:asciiTheme="minorHAnsi" w:hAnsiTheme="minorHAnsi" w:cstheme="minorHAnsi"/>
          <w:rPrChange w:id="3362" w:author="Author" w:date="2018-06-28T15:41:00Z">
            <w:rPr>
              <w:rFonts w:cstheme="minorHAnsi"/>
            </w:rPr>
          </w:rPrChange>
        </w:rPr>
        <w:t xml:space="preserve"> </w:t>
      </w:r>
      <w:r w:rsidR="00E009AC" w:rsidRPr="00AC1342">
        <w:rPr>
          <w:rFonts w:asciiTheme="minorHAnsi" w:hAnsiTheme="minorHAnsi" w:cstheme="minorHAnsi"/>
          <w:rPrChange w:id="3363" w:author="Author" w:date="2018-06-28T15:41:00Z">
            <w:rPr>
              <w:rFonts w:cstheme="minorHAnsi"/>
            </w:rPr>
          </w:rPrChange>
        </w:rPr>
        <w:t xml:space="preserve">skills </w:t>
      </w:r>
      <w:r w:rsidR="006448DB" w:rsidRPr="00AC1342">
        <w:rPr>
          <w:rFonts w:asciiTheme="minorHAnsi" w:hAnsiTheme="minorHAnsi" w:cstheme="minorHAnsi"/>
          <w:rPrChange w:id="3364" w:author="Author" w:date="2018-06-28T15:41:00Z">
            <w:rPr>
              <w:rFonts w:cstheme="minorHAnsi"/>
            </w:rPr>
          </w:rPrChange>
        </w:rPr>
        <w:t>in</w:t>
      </w:r>
      <w:r w:rsidR="00CB794E" w:rsidRPr="00AC1342">
        <w:rPr>
          <w:rFonts w:asciiTheme="minorHAnsi" w:hAnsiTheme="minorHAnsi" w:cstheme="minorHAnsi"/>
          <w:rPrChange w:id="3365" w:author="Author" w:date="2018-06-28T15:41:00Z">
            <w:rPr>
              <w:rFonts w:cstheme="minorHAnsi"/>
            </w:rPr>
          </w:rPrChange>
        </w:rPr>
        <w:t xml:space="preserve"> </w:t>
      </w:r>
      <w:r w:rsidR="006448DB" w:rsidRPr="00AC1342">
        <w:rPr>
          <w:rFonts w:asciiTheme="minorHAnsi" w:hAnsiTheme="minorHAnsi" w:cstheme="minorHAnsi"/>
          <w:rPrChange w:id="3366" w:author="Author" w:date="2018-06-28T15:41:00Z">
            <w:rPr>
              <w:rFonts w:cstheme="minorHAnsi"/>
            </w:rPr>
          </w:rPrChange>
        </w:rPr>
        <w:t>chromatography</w:t>
      </w:r>
      <w:r w:rsidR="00EF3D77" w:rsidRPr="00AC1342">
        <w:rPr>
          <w:rFonts w:asciiTheme="minorHAnsi" w:hAnsiTheme="minorHAnsi" w:cstheme="minorHAnsi"/>
          <w:rPrChange w:id="3367" w:author="Author" w:date="2018-06-28T15:41:00Z">
            <w:rPr>
              <w:rFonts w:cstheme="minorHAnsi"/>
            </w:rPr>
          </w:rPrChange>
        </w:rPr>
        <w:t xml:space="preserve"> </w:t>
      </w:r>
      <w:r w:rsidR="006448DB" w:rsidRPr="00AC1342">
        <w:rPr>
          <w:rFonts w:asciiTheme="minorHAnsi" w:hAnsiTheme="minorHAnsi" w:cstheme="minorHAnsi"/>
          <w:rPrChange w:id="3368" w:author="Author" w:date="2018-06-28T15:41:00Z">
            <w:rPr>
              <w:rFonts w:cstheme="minorHAnsi"/>
            </w:rPr>
          </w:rPrChange>
        </w:rPr>
        <w:t xml:space="preserve">and </w:t>
      </w:r>
      <w:r w:rsidR="005D45C3" w:rsidRPr="00AC1342">
        <w:rPr>
          <w:rFonts w:asciiTheme="minorHAnsi" w:hAnsiTheme="minorHAnsi" w:cstheme="minorHAnsi"/>
          <w:rPrChange w:id="3369" w:author="Author" w:date="2018-06-28T15:41:00Z">
            <w:rPr>
              <w:rFonts w:cstheme="minorHAnsi"/>
            </w:rPr>
          </w:rPrChange>
        </w:rPr>
        <w:t>employ</w:t>
      </w:r>
      <w:r w:rsidR="00EF3D77" w:rsidRPr="00AC1342">
        <w:rPr>
          <w:rFonts w:asciiTheme="minorHAnsi" w:hAnsiTheme="minorHAnsi" w:cstheme="minorHAnsi"/>
          <w:rPrChange w:id="3370" w:author="Author" w:date="2018-06-28T15:41:00Z">
            <w:rPr>
              <w:rFonts w:cstheme="minorHAnsi"/>
            </w:rPr>
          </w:rPrChange>
        </w:rPr>
        <w:t xml:space="preserve"> NMR spectr</w:t>
      </w:r>
      <w:r w:rsidR="006448DB" w:rsidRPr="00AC1342">
        <w:rPr>
          <w:rFonts w:asciiTheme="minorHAnsi" w:hAnsiTheme="minorHAnsi" w:cstheme="minorHAnsi"/>
          <w:rPrChange w:id="3371" w:author="Author" w:date="2018-06-28T15:41:00Z">
            <w:rPr>
              <w:rFonts w:cstheme="minorHAnsi"/>
            </w:rPr>
          </w:rPrChange>
        </w:rPr>
        <w:t xml:space="preserve">oscopy </w:t>
      </w:r>
      <w:r w:rsidR="005D45C3" w:rsidRPr="00AC1342">
        <w:rPr>
          <w:rFonts w:asciiTheme="minorHAnsi" w:hAnsiTheme="minorHAnsi" w:cstheme="minorHAnsi"/>
          <w:rPrChange w:id="3372" w:author="Author" w:date="2018-06-28T15:41:00Z">
            <w:rPr>
              <w:rFonts w:cstheme="minorHAnsi"/>
            </w:rPr>
          </w:rPrChange>
        </w:rPr>
        <w:t>to perform</w:t>
      </w:r>
      <w:r w:rsidR="00EF3D77" w:rsidRPr="00AC1342">
        <w:rPr>
          <w:rFonts w:asciiTheme="minorHAnsi" w:hAnsiTheme="minorHAnsi" w:cstheme="minorHAnsi"/>
          <w:rPrChange w:id="3373" w:author="Author" w:date="2018-06-28T15:41:00Z">
            <w:rPr>
              <w:rFonts w:cstheme="minorHAnsi"/>
            </w:rPr>
          </w:rPrChange>
        </w:rPr>
        <w:t xml:space="preserve"> </w:t>
      </w:r>
      <w:r w:rsidR="006448DB" w:rsidRPr="00AC1342">
        <w:rPr>
          <w:rFonts w:asciiTheme="minorHAnsi" w:hAnsiTheme="minorHAnsi" w:cstheme="minorHAnsi"/>
          <w:rPrChange w:id="3374" w:author="Author" w:date="2018-06-28T15:41:00Z">
            <w:rPr>
              <w:rFonts w:cstheme="minorHAnsi"/>
            </w:rPr>
          </w:rPrChange>
        </w:rPr>
        <w:t>structure elucidation</w:t>
      </w:r>
      <w:r w:rsidR="005270A4" w:rsidRPr="00AC1342">
        <w:rPr>
          <w:rFonts w:asciiTheme="minorHAnsi" w:hAnsiTheme="minorHAnsi" w:cstheme="minorHAnsi"/>
          <w:rPrChange w:id="3375" w:author="Author" w:date="2018-06-28T15:41:00Z">
            <w:rPr>
              <w:rFonts w:cstheme="minorHAnsi"/>
            </w:rPr>
          </w:rPrChange>
        </w:rPr>
        <w:t>.</w:t>
      </w:r>
      <w:r w:rsidR="005270A4" w:rsidRPr="00AC1342">
        <w:rPr>
          <w:rFonts w:asciiTheme="minorHAnsi" w:hAnsiTheme="minorHAnsi" w:cstheme="minorHAnsi"/>
          <w:color w:val="auto"/>
          <w:rPrChange w:id="3376" w:author="Author" w:date="2018-06-28T15:41:00Z">
            <w:rPr>
              <w:rFonts w:cstheme="minorHAnsi"/>
              <w:color w:val="auto"/>
            </w:rPr>
          </w:rPrChange>
        </w:rPr>
        <w:t xml:space="preserve"> </w:t>
      </w:r>
      <w:r w:rsidR="006448DB" w:rsidRPr="00AC1342">
        <w:rPr>
          <w:rFonts w:asciiTheme="minorHAnsi" w:hAnsiTheme="minorHAnsi" w:cstheme="minorHAnsi"/>
          <w:color w:val="auto"/>
          <w:rPrChange w:id="3377" w:author="Author" w:date="2018-06-28T15:41:00Z">
            <w:rPr>
              <w:rFonts w:cstheme="minorHAnsi"/>
              <w:color w:val="auto"/>
            </w:rPr>
          </w:rPrChange>
        </w:rPr>
        <w:t xml:space="preserve">This </w:t>
      </w:r>
      <w:r w:rsidR="005270A4" w:rsidRPr="00AC1342">
        <w:rPr>
          <w:rFonts w:asciiTheme="minorHAnsi" w:hAnsiTheme="minorHAnsi" w:cstheme="minorHAnsi"/>
          <w:color w:val="auto"/>
          <w:rPrChange w:id="3378" w:author="Author" w:date="2018-06-28T15:41:00Z">
            <w:rPr>
              <w:rFonts w:cstheme="minorHAnsi"/>
              <w:color w:val="auto"/>
            </w:rPr>
          </w:rPrChange>
        </w:rPr>
        <w:t>laboratory experience reinforces the concept of</w:t>
      </w:r>
      <w:r w:rsidR="006448DB" w:rsidRPr="00AC1342">
        <w:rPr>
          <w:rFonts w:asciiTheme="minorHAnsi" w:hAnsiTheme="minorHAnsi" w:cstheme="minorHAnsi"/>
          <w:color w:val="auto"/>
          <w:rPrChange w:id="3379" w:author="Author" w:date="2018-06-28T15:41:00Z">
            <w:rPr>
              <w:rFonts w:cstheme="minorHAnsi"/>
              <w:color w:val="auto"/>
            </w:rPr>
          </w:rPrChange>
        </w:rPr>
        <w:t xml:space="preserve"> bioprospecting</w:t>
      </w:r>
      <w:r w:rsidR="005270A4" w:rsidRPr="00AC1342">
        <w:rPr>
          <w:rFonts w:asciiTheme="minorHAnsi" w:hAnsiTheme="minorHAnsi" w:cstheme="minorHAnsi"/>
          <w:color w:val="auto"/>
          <w:rPrChange w:id="3380" w:author="Author" w:date="2018-06-28T15:41:00Z">
            <w:rPr>
              <w:rFonts w:cstheme="minorHAnsi"/>
              <w:color w:val="auto"/>
            </w:rPr>
          </w:rPrChange>
        </w:rPr>
        <w:t xml:space="preserve"> which is presented to students in the classroom</w:t>
      </w:r>
      <w:r w:rsidR="00C82F22" w:rsidRPr="00AC1342">
        <w:rPr>
          <w:rFonts w:asciiTheme="minorHAnsi" w:hAnsiTheme="minorHAnsi" w:cstheme="minorHAnsi"/>
          <w:color w:val="auto"/>
          <w:rPrChange w:id="3381" w:author="Author" w:date="2018-06-28T15:41:00Z">
            <w:rPr>
              <w:rFonts w:cstheme="minorHAnsi"/>
              <w:color w:val="auto"/>
            </w:rPr>
          </w:rPrChange>
        </w:rPr>
        <w:t xml:space="preserve"> and this can be extended to studies on previously unstudied plant material to provide a more representative experience of natural products bioprospecting</w:t>
      </w:r>
      <w:r w:rsidR="006448DB" w:rsidRPr="00AC1342">
        <w:rPr>
          <w:rFonts w:asciiTheme="minorHAnsi" w:hAnsiTheme="minorHAnsi" w:cstheme="minorHAnsi"/>
          <w:color w:val="auto"/>
          <w:rPrChange w:id="3382" w:author="Author" w:date="2018-06-28T15:41:00Z">
            <w:rPr>
              <w:rFonts w:cstheme="minorHAnsi"/>
              <w:color w:val="auto"/>
            </w:rPr>
          </w:rPrChange>
        </w:rPr>
        <w:t xml:space="preserve">. </w:t>
      </w:r>
      <w:r w:rsidR="003E3A72" w:rsidRPr="00AC1342">
        <w:rPr>
          <w:rFonts w:asciiTheme="minorHAnsi" w:hAnsiTheme="minorHAnsi" w:cstheme="minorHAnsi"/>
          <w:i/>
          <w:rPrChange w:id="3383" w:author="Author" w:date="2018-06-28T15:41:00Z">
            <w:rPr>
              <w:rFonts w:cstheme="minorHAnsi"/>
              <w:i/>
            </w:rPr>
          </w:rPrChange>
        </w:rPr>
        <w:t xml:space="preserve">C. </w:t>
      </w:r>
      <w:proofErr w:type="spellStart"/>
      <w:r w:rsidR="003E3A72" w:rsidRPr="00AC1342">
        <w:rPr>
          <w:rFonts w:asciiTheme="minorHAnsi" w:hAnsiTheme="minorHAnsi" w:cstheme="minorHAnsi"/>
          <w:i/>
          <w:rPrChange w:id="3384" w:author="Author" w:date="2018-06-28T15:41:00Z">
            <w:rPr>
              <w:rFonts w:cstheme="minorHAnsi"/>
              <w:i/>
            </w:rPr>
          </w:rPrChange>
        </w:rPr>
        <w:t>reflexa</w:t>
      </w:r>
      <w:proofErr w:type="spellEnd"/>
      <w:r w:rsidR="003E3A72" w:rsidRPr="00AC1342">
        <w:rPr>
          <w:rFonts w:asciiTheme="minorHAnsi" w:hAnsiTheme="minorHAnsi" w:cstheme="minorHAnsi"/>
          <w:rPrChange w:id="3385" w:author="Author" w:date="2018-06-28T15:41:00Z">
            <w:rPr>
              <w:rFonts w:cstheme="minorHAnsi"/>
            </w:rPr>
          </w:rPrChange>
        </w:rPr>
        <w:t xml:space="preserve"> is an </w:t>
      </w:r>
      <w:r w:rsidR="003E3A72" w:rsidRPr="00AC1342">
        <w:rPr>
          <w:rFonts w:asciiTheme="minorHAnsi" w:hAnsiTheme="minorHAnsi" w:cstheme="minorHAnsi"/>
          <w:color w:val="auto"/>
          <w:rPrChange w:id="3386" w:author="Author" w:date="2018-06-28T15:41:00Z">
            <w:rPr>
              <w:rFonts w:cstheme="minorHAnsi"/>
              <w:color w:val="auto"/>
            </w:rPr>
          </w:rPrChange>
        </w:rPr>
        <w:t xml:space="preserve">endemic Australian </w:t>
      </w:r>
      <w:r w:rsidR="003E3A72" w:rsidRPr="00AC1342">
        <w:rPr>
          <w:rFonts w:asciiTheme="minorHAnsi" w:hAnsiTheme="minorHAnsi" w:cstheme="minorHAnsi"/>
          <w:rPrChange w:id="3387" w:author="Author" w:date="2018-06-28T15:41:00Z">
            <w:rPr>
              <w:rFonts w:cstheme="minorHAnsi"/>
            </w:rPr>
          </w:rPrChange>
        </w:rPr>
        <w:t xml:space="preserve">plant species, however, this sample can be substituted for </w:t>
      </w:r>
      <w:del w:id="3388" w:author="Author" w:date="2018-07-03T12:46:00Z">
        <w:r w:rsidR="003E3A72" w:rsidRPr="00AC1342" w:rsidDel="00FB7ED6">
          <w:rPr>
            <w:rFonts w:asciiTheme="minorHAnsi" w:hAnsiTheme="minorHAnsi" w:cstheme="minorHAnsi"/>
            <w:rPrChange w:id="3389" w:author="Author" w:date="2018-06-28T15:41:00Z">
              <w:rPr>
                <w:rFonts w:cstheme="minorHAnsi"/>
              </w:rPr>
            </w:rPrChange>
          </w:rPr>
          <w:delText xml:space="preserve">other </w:delText>
        </w:r>
      </w:del>
      <w:r w:rsidR="003E3A72" w:rsidRPr="00AC1342">
        <w:rPr>
          <w:rFonts w:asciiTheme="minorHAnsi" w:hAnsiTheme="minorHAnsi" w:cstheme="minorHAnsi"/>
        </w:rPr>
        <w:t>appropriate leaf material from</w:t>
      </w:r>
      <w:ins w:id="3390" w:author="Author" w:date="2018-07-03T12:46:00Z">
        <w:r w:rsidR="00FB7ED6" w:rsidRPr="00FB7ED6">
          <w:rPr>
            <w:rFonts w:asciiTheme="minorHAnsi" w:hAnsiTheme="minorHAnsi" w:cstheme="minorHAnsi"/>
          </w:rPr>
          <w:t xml:space="preserve"> </w:t>
        </w:r>
        <w:r w:rsidR="00FB7ED6" w:rsidRPr="004A23EB">
          <w:rPr>
            <w:rFonts w:asciiTheme="minorHAnsi" w:hAnsiTheme="minorHAnsi" w:cstheme="minorHAnsi"/>
          </w:rPr>
          <w:t>other</w:t>
        </w:r>
      </w:ins>
      <w:r w:rsidR="003E3A72" w:rsidRPr="00AC1342">
        <w:rPr>
          <w:rFonts w:asciiTheme="minorHAnsi" w:hAnsiTheme="minorHAnsi" w:cstheme="minorHAnsi"/>
        </w:rPr>
        <w:t xml:space="preserve"> terrestrial plant species in this experiment. </w:t>
      </w:r>
    </w:p>
    <w:p w14:paraId="43DBA805" w14:textId="77777777" w:rsidR="00946283" w:rsidRPr="00AC1342" w:rsidRDefault="00946283">
      <w:pPr>
        <w:jc w:val="both"/>
        <w:rPr>
          <w:rFonts w:asciiTheme="minorHAnsi" w:hAnsiTheme="minorHAnsi" w:cstheme="minorHAnsi"/>
        </w:rPr>
        <w:pPrChange w:id="3391" w:author="Author" w:date="2018-06-28T15:44:00Z">
          <w:pPr/>
        </w:pPrChange>
      </w:pPr>
    </w:p>
    <w:p w14:paraId="1734505F" w14:textId="239C1D5B" w:rsidR="00AA03DF" w:rsidRPr="00AC1342" w:rsidRDefault="00AA03DF" w:rsidP="003D3E4A">
      <w:pPr>
        <w:pStyle w:val="NormalWeb"/>
        <w:spacing w:before="0" w:beforeAutospacing="0" w:after="0" w:afterAutospacing="0"/>
        <w:outlineLvl w:val="0"/>
        <w:rPr>
          <w:rFonts w:asciiTheme="minorHAnsi" w:hAnsiTheme="minorHAnsi" w:cstheme="minorHAnsi"/>
          <w:b/>
          <w:bCs/>
        </w:rPr>
      </w:pPr>
      <w:r w:rsidRPr="00AC1342">
        <w:rPr>
          <w:rFonts w:asciiTheme="minorHAnsi" w:hAnsiTheme="minorHAnsi" w:cstheme="minorHAnsi"/>
          <w:b/>
          <w:bCs/>
        </w:rPr>
        <w:t xml:space="preserve">ACKNOWLEDGMENTS: </w:t>
      </w:r>
    </w:p>
    <w:p w14:paraId="7A1DE537" w14:textId="77777777" w:rsidR="00095AB9" w:rsidRPr="00AC1342" w:rsidRDefault="00095AB9" w:rsidP="003D3E4A">
      <w:pPr>
        <w:pStyle w:val="NormalWeb"/>
        <w:spacing w:before="0" w:beforeAutospacing="0" w:after="0" w:afterAutospacing="0"/>
        <w:rPr>
          <w:rFonts w:asciiTheme="minorHAnsi" w:hAnsiTheme="minorHAnsi" w:cstheme="minorHAnsi"/>
          <w:color w:val="808080"/>
        </w:rPr>
      </w:pPr>
    </w:p>
    <w:p w14:paraId="246DCD94" w14:textId="43DE5DDF" w:rsidR="007A4DD6" w:rsidRPr="00AC1342" w:rsidRDefault="00946283">
      <w:pPr>
        <w:jc w:val="both"/>
        <w:rPr>
          <w:rFonts w:asciiTheme="minorHAnsi" w:hAnsiTheme="minorHAnsi" w:cstheme="minorHAnsi"/>
        </w:rPr>
        <w:pPrChange w:id="3392" w:author="Author" w:date="2018-06-28T15:44:00Z">
          <w:pPr/>
        </w:pPrChange>
      </w:pPr>
      <w:r w:rsidRPr="00AC1342">
        <w:rPr>
          <w:rFonts w:asciiTheme="minorHAnsi" w:hAnsiTheme="minorHAnsi" w:cstheme="minorHAnsi"/>
        </w:rPr>
        <w:t xml:space="preserve">The authors </w:t>
      </w:r>
      <w:r w:rsidR="00DC6EF2" w:rsidRPr="00AC1342">
        <w:rPr>
          <w:rFonts w:asciiTheme="minorHAnsi" w:hAnsiTheme="minorHAnsi" w:cstheme="minorHAnsi"/>
        </w:rPr>
        <w:t xml:space="preserve">acknowledge the School of Natural Sciences – Chemistry, University of Tasmania </w:t>
      </w:r>
      <w:r w:rsidR="00DA17AD" w:rsidRPr="00AC1342">
        <w:rPr>
          <w:rFonts w:asciiTheme="minorHAnsi" w:hAnsiTheme="minorHAnsi" w:cstheme="minorHAnsi"/>
        </w:rPr>
        <w:t xml:space="preserve">and the </w:t>
      </w:r>
      <w:r w:rsidR="00DA17AD" w:rsidRPr="00AC1342">
        <w:rPr>
          <w:rFonts w:asciiTheme="minorHAnsi" w:hAnsiTheme="minorHAnsi" w:cstheme="minorHAnsi"/>
          <w:bCs/>
          <w:color w:val="000000" w:themeColor="text1"/>
        </w:rPr>
        <w:t>School of Chemistry, </w:t>
      </w:r>
      <w:r w:rsidR="00701147" w:rsidRPr="00AC1342">
        <w:rPr>
          <w:rFonts w:asciiTheme="minorHAnsi" w:hAnsiTheme="minorHAnsi" w:cstheme="minorHAnsi"/>
          <w:bCs/>
          <w:color w:val="000000" w:themeColor="text1"/>
        </w:rPr>
        <w:t xml:space="preserve">The </w:t>
      </w:r>
      <w:r w:rsidR="00DA17AD" w:rsidRPr="00AC1342">
        <w:rPr>
          <w:rFonts w:asciiTheme="minorHAnsi" w:hAnsiTheme="minorHAnsi" w:cstheme="minorHAnsi"/>
          <w:bCs/>
          <w:color w:val="000000" w:themeColor="text1"/>
        </w:rPr>
        <w:t>University of Sydney</w:t>
      </w:r>
      <w:r w:rsidR="00DA17AD" w:rsidRPr="00AC1342">
        <w:rPr>
          <w:rFonts w:asciiTheme="minorHAnsi" w:hAnsiTheme="minorHAnsi" w:cstheme="minorHAnsi"/>
        </w:rPr>
        <w:t xml:space="preserve"> </w:t>
      </w:r>
      <w:r w:rsidR="00DC6EF2" w:rsidRPr="00AC1342">
        <w:rPr>
          <w:rFonts w:asciiTheme="minorHAnsi" w:hAnsiTheme="minorHAnsi" w:cstheme="minorHAnsi"/>
        </w:rPr>
        <w:t>for financial support. B.J.D. and J.J. thank the Australian Government for Research Training Program Scholarships.</w:t>
      </w:r>
    </w:p>
    <w:p w14:paraId="2D96E92E" w14:textId="72F287DC" w:rsidR="00AA03DF" w:rsidRPr="00AC1342" w:rsidRDefault="00AA03DF" w:rsidP="000D3D79">
      <w:pPr>
        <w:rPr>
          <w:rFonts w:asciiTheme="minorHAnsi" w:hAnsiTheme="minorHAnsi" w:cstheme="minorHAnsi"/>
          <w:b/>
          <w:bCs/>
        </w:rPr>
      </w:pPr>
    </w:p>
    <w:p w14:paraId="5D52ED8B" w14:textId="321E67C7" w:rsidR="00AA03DF" w:rsidRPr="00AC1342" w:rsidRDefault="00AA03DF" w:rsidP="005504E4">
      <w:pPr>
        <w:pStyle w:val="NormalWeb"/>
        <w:spacing w:before="0" w:beforeAutospacing="0" w:after="0" w:afterAutospacing="0"/>
        <w:outlineLvl w:val="0"/>
        <w:rPr>
          <w:rFonts w:asciiTheme="minorHAnsi" w:hAnsiTheme="minorHAnsi" w:cstheme="minorHAnsi"/>
          <w:b/>
          <w:bCs/>
        </w:rPr>
      </w:pPr>
      <w:r w:rsidRPr="00AC1342">
        <w:rPr>
          <w:rFonts w:asciiTheme="minorHAnsi" w:hAnsiTheme="minorHAnsi" w:cstheme="minorHAnsi"/>
          <w:b/>
        </w:rPr>
        <w:t>DISCLOSURES</w:t>
      </w:r>
      <w:r w:rsidR="00786C0E" w:rsidRPr="00AC1342">
        <w:rPr>
          <w:rFonts w:asciiTheme="minorHAnsi" w:hAnsiTheme="minorHAnsi" w:cstheme="minorHAnsi"/>
          <w:b/>
          <w:bCs/>
        </w:rPr>
        <w:t>:</w:t>
      </w:r>
    </w:p>
    <w:p w14:paraId="67EF625E" w14:textId="77777777" w:rsidR="00095AB9" w:rsidRPr="00AC1342" w:rsidRDefault="00095AB9" w:rsidP="000D3D79">
      <w:pPr>
        <w:pStyle w:val="NormalWeb"/>
        <w:spacing w:before="0" w:beforeAutospacing="0" w:after="0" w:afterAutospacing="0"/>
        <w:rPr>
          <w:rFonts w:asciiTheme="minorHAnsi" w:hAnsiTheme="minorHAnsi" w:cstheme="minorHAnsi"/>
          <w:color w:val="808080"/>
        </w:rPr>
      </w:pPr>
    </w:p>
    <w:p w14:paraId="4E0C3135" w14:textId="1C310DC4" w:rsidR="007A4DD6" w:rsidRPr="00AC1342" w:rsidRDefault="00946283">
      <w:pPr>
        <w:jc w:val="both"/>
        <w:outlineLvl w:val="0"/>
        <w:rPr>
          <w:rFonts w:asciiTheme="minorHAnsi" w:hAnsiTheme="minorHAnsi" w:cstheme="minorHAnsi"/>
        </w:rPr>
        <w:pPrChange w:id="3393" w:author="Author" w:date="2018-06-28T15:44:00Z">
          <w:pPr>
            <w:outlineLvl w:val="0"/>
          </w:pPr>
        </w:pPrChange>
      </w:pPr>
      <w:r w:rsidRPr="00AC1342">
        <w:rPr>
          <w:rFonts w:asciiTheme="minorHAnsi" w:hAnsiTheme="minorHAnsi" w:cstheme="minorHAnsi"/>
        </w:rPr>
        <w:t>The authors have nothing to disclose.</w:t>
      </w:r>
    </w:p>
    <w:p w14:paraId="66030076" w14:textId="77777777" w:rsidR="00AA03DF" w:rsidRPr="00AC1342" w:rsidRDefault="00AA03DF">
      <w:pPr>
        <w:jc w:val="both"/>
        <w:rPr>
          <w:rFonts w:asciiTheme="minorHAnsi" w:hAnsiTheme="minorHAnsi" w:cstheme="minorHAnsi"/>
          <w:rPrChange w:id="3394" w:author="Author" w:date="2018-06-28T15:41:00Z">
            <w:rPr>
              <w:rFonts w:cstheme="minorHAnsi"/>
            </w:rPr>
          </w:rPrChange>
        </w:rPr>
        <w:pPrChange w:id="3395" w:author="Author" w:date="2018-06-28T15:44:00Z">
          <w:pPr/>
        </w:pPrChange>
      </w:pPr>
    </w:p>
    <w:p w14:paraId="315B4FAD" w14:textId="2171DB07" w:rsidR="00B32616" w:rsidRPr="00AC1342" w:rsidRDefault="009726EE">
      <w:pPr>
        <w:jc w:val="both"/>
        <w:outlineLvl w:val="0"/>
        <w:rPr>
          <w:rFonts w:asciiTheme="minorHAnsi" w:hAnsiTheme="minorHAnsi" w:cstheme="minorHAnsi"/>
        </w:rPr>
        <w:pPrChange w:id="3396" w:author="Author" w:date="2018-06-28T15:44:00Z">
          <w:pPr>
            <w:outlineLvl w:val="0"/>
          </w:pPr>
        </w:pPrChange>
      </w:pPr>
      <w:r w:rsidRPr="00AC1342">
        <w:rPr>
          <w:rFonts w:asciiTheme="minorHAnsi" w:hAnsiTheme="minorHAnsi" w:cstheme="minorHAnsi"/>
          <w:b/>
          <w:bCs/>
        </w:rPr>
        <w:t>REFERENCES</w:t>
      </w:r>
      <w:r w:rsidR="00D04760" w:rsidRPr="00AC1342">
        <w:rPr>
          <w:rFonts w:asciiTheme="minorHAnsi" w:hAnsiTheme="minorHAnsi" w:cstheme="minorHAnsi"/>
          <w:b/>
          <w:bCs/>
        </w:rPr>
        <w:t>:</w:t>
      </w:r>
      <w:r w:rsidRPr="00AC1342">
        <w:rPr>
          <w:rFonts w:asciiTheme="minorHAnsi" w:hAnsiTheme="minorHAnsi" w:cstheme="minorHAnsi"/>
        </w:rPr>
        <w:t xml:space="preserve"> </w:t>
      </w:r>
    </w:p>
    <w:p w14:paraId="659DA5DC" w14:textId="77777777" w:rsidR="00095AB9" w:rsidRPr="00AC1342" w:rsidRDefault="00095AB9">
      <w:pPr>
        <w:jc w:val="both"/>
        <w:rPr>
          <w:rFonts w:asciiTheme="minorHAnsi" w:hAnsiTheme="minorHAnsi" w:cstheme="minorHAnsi"/>
          <w:b/>
          <w:color w:val="000000" w:themeColor="text1"/>
          <w:rPrChange w:id="3397" w:author="Author" w:date="2018-06-28T15:41:00Z">
            <w:rPr>
              <w:rFonts w:cstheme="minorHAnsi"/>
              <w:b/>
              <w:color w:val="000000" w:themeColor="text1"/>
            </w:rPr>
          </w:rPrChange>
        </w:rPr>
        <w:pPrChange w:id="3398" w:author="Author" w:date="2018-06-28T15:44:00Z">
          <w:pPr/>
        </w:pPrChange>
      </w:pPr>
    </w:p>
    <w:p w14:paraId="5493A112" w14:textId="4C37EAFB" w:rsidR="00EA3848" w:rsidRPr="00AC1342" w:rsidRDefault="00EA3848">
      <w:pPr>
        <w:jc w:val="both"/>
        <w:rPr>
          <w:rFonts w:asciiTheme="minorHAnsi" w:hAnsiTheme="minorHAnsi" w:cstheme="minorHAnsi"/>
          <w:rPrChange w:id="3399" w:author="Author" w:date="2018-06-28T15:41:00Z">
            <w:rPr>
              <w:rFonts w:cstheme="minorHAnsi"/>
            </w:rPr>
          </w:rPrChange>
        </w:rPr>
        <w:pPrChange w:id="3400" w:author="Author" w:date="2018-06-28T15:44:00Z">
          <w:pPr/>
        </w:pPrChange>
      </w:pPr>
      <w:r w:rsidRPr="00AC1342">
        <w:rPr>
          <w:rFonts w:asciiTheme="minorHAnsi" w:hAnsiTheme="minorHAnsi" w:cstheme="minorHAnsi"/>
        </w:rPr>
        <w:t>1. Newman,</w:t>
      </w:r>
      <w:r w:rsidRPr="00AC1342">
        <w:rPr>
          <w:rFonts w:asciiTheme="minorHAnsi" w:hAnsiTheme="minorHAnsi" w:cstheme="minorHAnsi"/>
          <w:rPrChange w:id="3401" w:author="Author" w:date="2018-06-28T15:41:00Z">
            <w:rPr>
              <w:rFonts w:cstheme="minorHAnsi"/>
            </w:rPr>
          </w:rPrChange>
        </w:rPr>
        <w:t xml:space="preserve"> </w:t>
      </w:r>
      <w:r w:rsidRPr="00AC1342">
        <w:rPr>
          <w:rFonts w:asciiTheme="minorHAnsi" w:hAnsiTheme="minorHAnsi" w:cstheme="minorHAnsi"/>
        </w:rPr>
        <w:t>D. J.</w:t>
      </w:r>
      <w:r w:rsidRPr="00AC1342">
        <w:rPr>
          <w:rFonts w:asciiTheme="minorHAnsi" w:hAnsiTheme="minorHAnsi" w:cstheme="minorHAnsi"/>
          <w:rPrChange w:id="3402" w:author="Author" w:date="2018-06-28T15:41:00Z">
            <w:rPr>
              <w:rFonts w:cstheme="minorHAnsi"/>
            </w:rPr>
          </w:rPrChange>
        </w:rPr>
        <w:t>,</w:t>
      </w:r>
      <w:r w:rsidR="00C12101" w:rsidRPr="00AC1342">
        <w:rPr>
          <w:rFonts w:asciiTheme="minorHAnsi" w:hAnsiTheme="minorHAnsi" w:cstheme="minorHAnsi"/>
          <w:rPrChange w:id="3403" w:author="Author" w:date="2018-06-28T15:41:00Z">
            <w:rPr>
              <w:rFonts w:cstheme="minorHAnsi"/>
            </w:rPr>
          </w:rPrChange>
        </w:rPr>
        <w:t xml:space="preserve"> &amp;</w:t>
      </w:r>
      <w:r w:rsidRPr="00AC1342">
        <w:rPr>
          <w:rFonts w:asciiTheme="minorHAnsi" w:hAnsiTheme="minorHAnsi" w:cstheme="minorHAnsi"/>
        </w:rPr>
        <w:t xml:space="preserve"> Cragg,</w:t>
      </w:r>
      <w:r w:rsidRPr="00AC1342">
        <w:rPr>
          <w:rFonts w:asciiTheme="minorHAnsi" w:hAnsiTheme="minorHAnsi" w:cstheme="minorHAnsi"/>
          <w:rPrChange w:id="3404" w:author="Author" w:date="2018-06-28T15:41:00Z">
            <w:rPr>
              <w:rFonts w:cstheme="minorHAnsi"/>
            </w:rPr>
          </w:rPrChange>
        </w:rPr>
        <w:t xml:space="preserve"> </w:t>
      </w:r>
      <w:r w:rsidRPr="00AC1342">
        <w:rPr>
          <w:rFonts w:asciiTheme="minorHAnsi" w:hAnsiTheme="minorHAnsi" w:cstheme="minorHAnsi"/>
        </w:rPr>
        <w:t xml:space="preserve">G. M. </w:t>
      </w:r>
      <w:r w:rsidR="00882D1D" w:rsidRPr="00AC1342">
        <w:rPr>
          <w:rFonts w:asciiTheme="minorHAnsi" w:hAnsiTheme="minorHAnsi" w:cstheme="minorHAnsi"/>
        </w:rPr>
        <w:t xml:space="preserve">Natural Products as Sources of New Drugs from 1981 to 2014. </w:t>
      </w:r>
      <w:r w:rsidRPr="00AC1342">
        <w:rPr>
          <w:rFonts w:asciiTheme="minorHAnsi" w:hAnsiTheme="minorHAnsi" w:cstheme="minorHAnsi"/>
          <w:i/>
        </w:rPr>
        <w:t>J</w:t>
      </w:r>
      <w:r w:rsidR="00F876E6" w:rsidRPr="00AC1342">
        <w:rPr>
          <w:rFonts w:asciiTheme="minorHAnsi" w:hAnsiTheme="minorHAnsi" w:cstheme="minorHAnsi"/>
          <w:i/>
        </w:rPr>
        <w:t xml:space="preserve">ournal of </w:t>
      </w:r>
      <w:r w:rsidRPr="00AC1342">
        <w:rPr>
          <w:rFonts w:asciiTheme="minorHAnsi" w:hAnsiTheme="minorHAnsi" w:cstheme="minorHAnsi"/>
          <w:i/>
        </w:rPr>
        <w:t>Nat</w:t>
      </w:r>
      <w:r w:rsidR="00F876E6" w:rsidRPr="00AC1342">
        <w:rPr>
          <w:rFonts w:asciiTheme="minorHAnsi" w:hAnsiTheme="minorHAnsi" w:cstheme="minorHAnsi"/>
          <w:i/>
        </w:rPr>
        <w:t>ural</w:t>
      </w:r>
      <w:r w:rsidRPr="00AC1342">
        <w:rPr>
          <w:rFonts w:asciiTheme="minorHAnsi" w:hAnsiTheme="minorHAnsi" w:cstheme="minorHAnsi"/>
          <w:i/>
        </w:rPr>
        <w:t xml:space="preserve"> Prod</w:t>
      </w:r>
      <w:r w:rsidR="00F876E6" w:rsidRPr="00AC1342">
        <w:rPr>
          <w:rFonts w:asciiTheme="minorHAnsi" w:hAnsiTheme="minorHAnsi" w:cstheme="minorHAnsi"/>
          <w:i/>
        </w:rPr>
        <w:t>ucts</w:t>
      </w:r>
      <w:r w:rsidR="00AC27E5" w:rsidRPr="00AC1342">
        <w:rPr>
          <w:rFonts w:asciiTheme="minorHAnsi" w:hAnsiTheme="minorHAnsi" w:cstheme="minorHAnsi"/>
          <w:i/>
        </w:rPr>
        <w:t>.</w:t>
      </w:r>
      <w:r w:rsidR="00F876E6" w:rsidRPr="00AC1342">
        <w:rPr>
          <w:rFonts w:asciiTheme="minorHAnsi" w:hAnsiTheme="minorHAnsi" w:cstheme="minorHAnsi"/>
        </w:rPr>
        <w:t xml:space="preserve"> </w:t>
      </w:r>
      <w:r w:rsidRPr="00AC1342">
        <w:rPr>
          <w:rFonts w:asciiTheme="minorHAnsi" w:hAnsiTheme="minorHAnsi" w:cstheme="minorHAnsi"/>
          <w:b/>
        </w:rPr>
        <w:t>79</w:t>
      </w:r>
      <w:r w:rsidRPr="00AC1342">
        <w:rPr>
          <w:rFonts w:asciiTheme="minorHAnsi" w:hAnsiTheme="minorHAnsi" w:cstheme="minorHAnsi"/>
        </w:rPr>
        <w:t>, 629</w:t>
      </w:r>
      <w:r w:rsidR="00165190" w:rsidRPr="00AC1342">
        <w:rPr>
          <w:rFonts w:asciiTheme="minorHAnsi" w:hAnsiTheme="minorHAnsi" w:cstheme="minorHAnsi"/>
        </w:rPr>
        <w:t>–</w:t>
      </w:r>
      <w:r w:rsidR="00882D1D" w:rsidRPr="00AC1342">
        <w:rPr>
          <w:rFonts w:asciiTheme="minorHAnsi" w:hAnsiTheme="minorHAnsi" w:cstheme="minorHAnsi"/>
        </w:rPr>
        <w:t>661 (2016)</w:t>
      </w:r>
      <w:r w:rsidR="00070089" w:rsidRPr="00AC1342">
        <w:rPr>
          <w:rFonts w:asciiTheme="minorHAnsi" w:hAnsiTheme="minorHAnsi" w:cstheme="minorHAnsi"/>
        </w:rPr>
        <w:t>.</w:t>
      </w:r>
      <w:r w:rsidRPr="00AC1342">
        <w:rPr>
          <w:rFonts w:asciiTheme="minorHAnsi" w:hAnsiTheme="minorHAnsi" w:cstheme="minorHAnsi"/>
        </w:rPr>
        <w:t xml:space="preserve"> </w:t>
      </w:r>
    </w:p>
    <w:p w14:paraId="3E97015C" w14:textId="77777777" w:rsidR="00EA3848" w:rsidRPr="00AC1342" w:rsidRDefault="00EA3848">
      <w:pPr>
        <w:jc w:val="both"/>
        <w:rPr>
          <w:rFonts w:asciiTheme="minorHAnsi" w:hAnsiTheme="minorHAnsi" w:cstheme="minorHAnsi"/>
          <w:rPrChange w:id="3405" w:author="Author" w:date="2018-06-28T15:41:00Z">
            <w:rPr>
              <w:rFonts w:cstheme="minorHAnsi"/>
            </w:rPr>
          </w:rPrChange>
        </w:rPr>
        <w:pPrChange w:id="3406" w:author="Author" w:date="2018-06-28T15:44:00Z">
          <w:pPr/>
        </w:pPrChange>
      </w:pPr>
    </w:p>
    <w:p w14:paraId="421C0DC0" w14:textId="4AE82D5B" w:rsidR="00EA3848" w:rsidRPr="00AC1342" w:rsidRDefault="00EA3848">
      <w:pPr>
        <w:jc w:val="both"/>
        <w:rPr>
          <w:rFonts w:asciiTheme="minorHAnsi" w:hAnsiTheme="minorHAnsi" w:cstheme="minorHAnsi"/>
        </w:rPr>
        <w:pPrChange w:id="3407" w:author="Author" w:date="2018-06-28T15:44:00Z">
          <w:pPr/>
        </w:pPrChange>
      </w:pPr>
      <w:r w:rsidRPr="00AC1342">
        <w:rPr>
          <w:rFonts w:asciiTheme="minorHAnsi" w:hAnsiTheme="minorHAnsi" w:cstheme="minorHAnsi"/>
          <w:rPrChange w:id="3408" w:author="Author" w:date="2018-06-28T15:41:00Z">
            <w:rPr>
              <w:rFonts w:cstheme="minorHAnsi"/>
            </w:rPr>
          </w:rPrChange>
        </w:rPr>
        <w:t xml:space="preserve">2. </w:t>
      </w:r>
      <w:r w:rsidR="00696506" w:rsidRPr="00AC1342">
        <w:rPr>
          <w:rFonts w:asciiTheme="minorHAnsi" w:hAnsiTheme="minorHAnsi" w:cstheme="minorHAnsi"/>
        </w:rPr>
        <w:t xml:space="preserve">Barnes, </w:t>
      </w:r>
      <w:r w:rsidRPr="00AC1342">
        <w:rPr>
          <w:rFonts w:asciiTheme="minorHAnsi" w:hAnsiTheme="minorHAnsi" w:cstheme="minorHAnsi"/>
        </w:rPr>
        <w:t xml:space="preserve">E. C., </w:t>
      </w:r>
      <w:r w:rsidR="00696506" w:rsidRPr="00AC1342">
        <w:rPr>
          <w:rFonts w:asciiTheme="minorHAnsi" w:hAnsiTheme="minorHAnsi" w:cstheme="minorHAnsi"/>
        </w:rPr>
        <w:t xml:space="preserve">Kumar, </w:t>
      </w:r>
      <w:r w:rsidRPr="00AC1342">
        <w:rPr>
          <w:rFonts w:asciiTheme="minorHAnsi" w:hAnsiTheme="minorHAnsi" w:cstheme="minorHAnsi"/>
        </w:rPr>
        <w:t>R</w:t>
      </w:r>
      <w:r w:rsidR="00C12101" w:rsidRPr="00AC1342">
        <w:rPr>
          <w:rFonts w:asciiTheme="minorHAnsi" w:hAnsiTheme="minorHAnsi" w:cstheme="minorHAnsi"/>
        </w:rPr>
        <w:t>.</w:t>
      </w:r>
      <w:r w:rsidR="00696506" w:rsidRPr="00AC1342">
        <w:rPr>
          <w:rFonts w:asciiTheme="minorHAnsi" w:hAnsiTheme="minorHAnsi" w:cstheme="minorHAnsi"/>
        </w:rPr>
        <w:t>,</w:t>
      </w:r>
      <w:r w:rsidR="00C12101" w:rsidRPr="00AC1342">
        <w:rPr>
          <w:rFonts w:asciiTheme="minorHAnsi" w:hAnsiTheme="minorHAnsi" w:cstheme="minorHAnsi"/>
        </w:rPr>
        <w:t xml:space="preserve"> &amp;</w:t>
      </w:r>
      <w:r w:rsidR="00696506" w:rsidRPr="00AC1342">
        <w:rPr>
          <w:rFonts w:asciiTheme="minorHAnsi" w:hAnsiTheme="minorHAnsi" w:cstheme="minorHAnsi"/>
        </w:rPr>
        <w:t xml:space="preserve"> Davis,</w:t>
      </w:r>
      <w:r w:rsidRPr="00AC1342">
        <w:rPr>
          <w:rFonts w:asciiTheme="minorHAnsi" w:hAnsiTheme="minorHAnsi" w:cstheme="minorHAnsi"/>
        </w:rPr>
        <w:t xml:space="preserve"> R. A. </w:t>
      </w:r>
      <w:r w:rsidR="00070089" w:rsidRPr="00AC1342">
        <w:rPr>
          <w:rFonts w:asciiTheme="minorHAnsi" w:hAnsiTheme="minorHAnsi" w:cstheme="minorHAnsi"/>
        </w:rPr>
        <w:t xml:space="preserve">The use of isolated natural products as scaffolds for the generation of chemically diverse screening libraries for drug discovery. </w:t>
      </w:r>
      <w:r w:rsidRPr="00AC1342">
        <w:rPr>
          <w:rFonts w:asciiTheme="minorHAnsi" w:hAnsiTheme="minorHAnsi" w:cstheme="minorHAnsi"/>
          <w:i/>
        </w:rPr>
        <w:t>Nat</w:t>
      </w:r>
      <w:r w:rsidR="00AC27E5" w:rsidRPr="00AC1342">
        <w:rPr>
          <w:rFonts w:asciiTheme="minorHAnsi" w:hAnsiTheme="minorHAnsi" w:cstheme="minorHAnsi"/>
          <w:i/>
        </w:rPr>
        <w:t xml:space="preserve">ural </w:t>
      </w:r>
      <w:r w:rsidRPr="00AC1342">
        <w:rPr>
          <w:rFonts w:asciiTheme="minorHAnsi" w:hAnsiTheme="minorHAnsi" w:cstheme="minorHAnsi"/>
          <w:i/>
        </w:rPr>
        <w:t>Prod</w:t>
      </w:r>
      <w:r w:rsidR="00AC27E5" w:rsidRPr="00AC1342">
        <w:rPr>
          <w:rFonts w:asciiTheme="minorHAnsi" w:hAnsiTheme="minorHAnsi" w:cstheme="minorHAnsi"/>
          <w:i/>
        </w:rPr>
        <w:t xml:space="preserve">uct </w:t>
      </w:r>
      <w:r w:rsidRPr="00AC1342">
        <w:rPr>
          <w:rFonts w:asciiTheme="minorHAnsi" w:hAnsiTheme="minorHAnsi" w:cstheme="minorHAnsi"/>
          <w:i/>
        </w:rPr>
        <w:t>Rep</w:t>
      </w:r>
      <w:r w:rsidR="00AC27E5" w:rsidRPr="00AC1342">
        <w:rPr>
          <w:rFonts w:asciiTheme="minorHAnsi" w:hAnsiTheme="minorHAnsi" w:cstheme="minorHAnsi"/>
          <w:i/>
        </w:rPr>
        <w:t>orts.</w:t>
      </w:r>
      <w:r w:rsidR="00AC27E5" w:rsidRPr="00AC1342">
        <w:rPr>
          <w:rFonts w:asciiTheme="minorHAnsi" w:hAnsiTheme="minorHAnsi" w:cstheme="minorHAnsi"/>
        </w:rPr>
        <w:t xml:space="preserve"> </w:t>
      </w:r>
      <w:r w:rsidRPr="00AC1342">
        <w:rPr>
          <w:rFonts w:asciiTheme="minorHAnsi" w:hAnsiTheme="minorHAnsi" w:cstheme="minorHAnsi"/>
          <w:b/>
        </w:rPr>
        <w:t>33</w:t>
      </w:r>
      <w:r w:rsidRPr="00AC1342">
        <w:rPr>
          <w:rFonts w:asciiTheme="minorHAnsi" w:hAnsiTheme="minorHAnsi" w:cstheme="minorHAnsi"/>
        </w:rPr>
        <w:t>, 372</w:t>
      </w:r>
      <w:r w:rsidR="00165190" w:rsidRPr="00AC1342">
        <w:rPr>
          <w:rFonts w:asciiTheme="minorHAnsi" w:hAnsiTheme="minorHAnsi" w:cstheme="minorHAnsi"/>
        </w:rPr>
        <w:t>–</w:t>
      </w:r>
      <w:r w:rsidR="00070089" w:rsidRPr="00AC1342">
        <w:rPr>
          <w:rFonts w:asciiTheme="minorHAnsi" w:hAnsiTheme="minorHAnsi" w:cstheme="minorHAnsi"/>
        </w:rPr>
        <w:t>381 (2016)</w:t>
      </w:r>
      <w:r w:rsidRPr="00AC1342">
        <w:rPr>
          <w:rFonts w:asciiTheme="minorHAnsi" w:hAnsiTheme="minorHAnsi" w:cstheme="minorHAnsi"/>
        </w:rPr>
        <w:t>.</w:t>
      </w:r>
    </w:p>
    <w:p w14:paraId="494844BC" w14:textId="77777777" w:rsidR="00EA3848" w:rsidRPr="00AC1342" w:rsidRDefault="00EA3848">
      <w:pPr>
        <w:jc w:val="both"/>
        <w:rPr>
          <w:rFonts w:asciiTheme="minorHAnsi" w:hAnsiTheme="minorHAnsi" w:cstheme="minorHAnsi"/>
          <w:rPrChange w:id="3409" w:author="Author" w:date="2018-06-28T15:41:00Z">
            <w:rPr>
              <w:rFonts w:cstheme="minorHAnsi"/>
            </w:rPr>
          </w:rPrChange>
        </w:rPr>
        <w:pPrChange w:id="3410" w:author="Author" w:date="2018-06-28T15:44:00Z">
          <w:pPr/>
        </w:pPrChange>
      </w:pPr>
    </w:p>
    <w:p w14:paraId="7481ACCC" w14:textId="7F0BD91B" w:rsidR="00EA3848" w:rsidRPr="00AC1342" w:rsidRDefault="00EA3848">
      <w:pPr>
        <w:jc w:val="both"/>
        <w:rPr>
          <w:rFonts w:asciiTheme="minorHAnsi" w:hAnsiTheme="minorHAnsi" w:cstheme="minorHAnsi"/>
          <w:rPrChange w:id="3411" w:author="Author" w:date="2018-06-28T15:41:00Z">
            <w:rPr>
              <w:rFonts w:cstheme="minorHAnsi"/>
            </w:rPr>
          </w:rPrChange>
        </w:rPr>
        <w:pPrChange w:id="3412" w:author="Author" w:date="2018-06-28T15:44:00Z">
          <w:pPr/>
        </w:pPrChange>
      </w:pPr>
      <w:r w:rsidRPr="00AC1342">
        <w:rPr>
          <w:rFonts w:asciiTheme="minorHAnsi" w:hAnsiTheme="minorHAnsi" w:cstheme="minorHAnsi"/>
          <w:rPrChange w:id="3413" w:author="Author" w:date="2018-06-28T15:41:00Z">
            <w:rPr>
              <w:rFonts w:cstheme="minorHAnsi"/>
            </w:rPr>
          </w:rPrChange>
        </w:rPr>
        <w:t xml:space="preserve">3. </w:t>
      </w:r>
      <w:proofErr w:type="spellStart"/>
      <w:r w:rsidR="00696506" w:rsidRPr="00AC1342">
        <w:rPr>
          <w:rFonts w:asciiTheme="minorHAnsi" w:hAnsiTheme="minorHAnsi" w:cstheme="minorHAnsi"/>
        </w:rPr>
        <w:t>DeCorte</w:t>
      </w:r>
      <w:proofErr w:type="spellEnd"/>
      <w:r w:rsidR="00C12101" w:rsidRPr="00AC1342">
        <w:rPr>
          <w:rFonts w:asciiTheme="minorHAnsi" w:hAnsiTheme="minorHAnsi" w:cstheme="minorHAnsi"/>
        </w:rPr>
        <w:t xml:space="preserve">, B. L. Underexplored Opportunities for Natural Products in Drug Discovery. </w:t>
      </w:r>
      <w:r w:rsidR="00C12101" w:rsidRPr="00AC1342">
        <w:rPr>
          <w:rFonts w:asciiTheme="minorHAnsi" w:hAnsiTheme="minorHAnsi" w:cstheme="minorHAnsi"/>
          <w:i/>
        </w:rPr>
        <w:t>J</w:t>
      </w:r>
      <w:r w:rsidR="00AC27E5" w:rsidRPr="00AC1342">
        <w:rPr>
          <w:rFonts w:asciiTheme="minorHAnsi" w:hAnsiTheme="minorHAnsi" w:cstheme="minorHAnsi"/>
          <w:i/>
        </w:rPr>
        <w:t xml:space="preserve">ournal of </w:t>
      </w:r>
      <w:r w:rsidR="00C12101" w:rsidRPr="00AC1342">
        <w:rPr>
          <w:rFonts w:asciiTheme="minorHAnsi" w:hAnsiTheme="minorHAnsi" w:cstheme="minorHAnsi"/>
          <w:i/>
        </w:rPr>
        <w:t>Med</w:t>
      </w:r>
      <w:r w:rsidR="00AC27E5" w:rsidRPr="00AC1342">
        <w:rPr>
          <w:rFonts w:asciiTheme="minorHAnsi" w:hAnsiTheme="minorHAnsi" w:cstheme="minorHAnsi"/>
          <w:i/>
        </w:rPr>
        <w:t xml:space="preserve">icinal </w:t>
      </w:r>
      <w:r w:rsidR="00C12101" w:rsidRPr="00AC1342">
        <w:rPr>
          <w:rFonts w:asciiTheme="minorHAnsi" w:hAnsiTheme="minorHAnsi" w:cstheme="minorHAnsi"/>
          <w:i/>
        </w:rPr>
        <w:t>Chem</w:t>
      </w:r>
      <w:r w:rsidR="00AC27E5" w:rsidRPr="00AC1342">
        <w:rPr>
          <w:rFonts w:asciiTheme="minorHAnsi" w:hAnsiTheme="minorHAnsi" w:cstheme="minorHAnsi"/>
          <w:i/>
        </w:rPr>
        <w:t>istry</w:t>
      </w:r>
      <w:r w:rsidR="00C12101" w:rsidRPr="00AC1342">
        <w:rPr>
          <w:rFonts w:asciiTheme="minorHAnsi" w:hAnsiTheme="minorHAnsi" w:cstheme="minorHAnsi"/>
          <w:i/>
        </w:rPr>
        <w:t>.</w:t>
      </w:r>
      <w:r w:rsidR="00C12101" w:rsidRPr="00AC1342">
        <w:rPr>
          <w:rFonts w:asciiTheme="minorHAnsi" w:hAnsiTheme="minorHAnsi" w:cstheme="minorHAnsi"/>
        </w:rPr>
        <w:t xml:space="preserve"> </w:t>
      </w:r>
      <w:r w:rsidR="00C12101" w:rsidRPr="00AC1342">
        <w:rPr>
          <w:rFonts w:asciiTheme="minorHAnsi" w:hAnsiTheme="minorHAnsi" w:cstheme="minorHAnsi"/>
          <w:b/>
        </w:rPr>
        <w:t>59</w:t>
      </w:r>
      <w:r w:rsidR="00C12101" w:rsidRPr="00AC1342">
        <w:rPr>
          <w:rFonts w:asciiTheme="minorHAnsi" w:hAnsiTheme="minorHAnsi" w:cstheme="minorHAnsi"/>
        </w:rPr>
        <w:t>, 9295</w:t>
      </w:r>
      <w:r w:rsidR="00165190" w:rsidRPr="00AC1342">
        <w:rPr>
          <w:rFonts w:asciiTheme="minorHAnsi" w:hAnsiTheme="minorHAnsi" w:cstheme="minorHAnsi"/>
        </w:rPr>
        <w:t>–</w:t>
      </w:r>
      <w:r w:rsidR="00C12101" w:rsidRPr="00AC1342">
        <w:rPr>
          <w:rFonts w:asciiTheme="minorHAnsi" w:hAnsiTheme="minorHAnsi" w:cstheme="minorHAnsi"/>
        </w:rPr>
        <w:t>9304 (2016).</w:t>
      </w:r>
    </w:p>
    <w:p w14:paraId="2DCEF968" w14:textId="77777777" w:rsidR="00EA3848" w:rsidRPr="00AC1342" w:rsidRDefault="00EA3848">
      <w:pPr>
        <w:jc w:val="both"/>
        <w:rPr>
          <w:rFonts w:asciiTheme="minorHAnsi" w:hAnsiTheme="minorHAnsi" w:cstheme="minorHAnsi"/>
          <w:rPrChange w:id="3414" w:author="Author" w:date="2018-06-28T15:41:00Z">
            <w:rPr>
              <w:rFonts w:cstheme="minorHAnsi"/>
            </w:rPr>
          </w:rPrChange>
        </w:rPr>
        <w:pPrChange w:id="3415" w:author="Author" w:date="2018-06-28T15:44:00Z">
          <w:pPr/>
        </w:pPrChange>
      </w:pPr>
    </w:p>
    <w:p w14:paraId="7842E8D0" w14:textId="48BDD7A6" w:rsidR="00EA3848" w:rsidRPr="00AC1342" w:rsidRDefault="00EA3848">
      <w:pPr>
        <w:jc w:val="both"/>
        <w:rPr>
          <w:rFonts w:asciiTheme="minorHAnsi" w:hAnsiTheme="minorHAnsi" w:cstheme="minorHAnsi"/>
        </w:rPr>
        <w:pPrChange w:id="3416" w:author="Author" w:date="2018-06-28T15:44:00Z">
          <w:pPr/>
        </w:pPrChange>
      </w:pPr>
      <w:r w:rsidRPr="00AC1342">
        <w:rPr>
          <w:rFonts w:asciiTheme="minorHAnsi" w:hAnsiTheme="minorHAnsi" w:cstheme="minorHAnsi"/>
          <w:rPrChange w:id="3417" w:author="Author" w:date="2018-06-28T15:41:00Z">
            <w:rPr>
              <w:rFonts w:cstheme="minorHAnsi"/>
            </w:rPr>
          </w:rPrChange>
        </w:rPr>
        <w:t xml:space="preserve">4. </w:t>
      </w:r>
      <w:proofErr w:type="spellStart"/>
      <w:r w:rsidR="009E59AA" w:rsidRPr="00AC1342">
        <w:rPr>
          <w:rFonts w:asciiTheme="minorHAnsi" w:hAnsiTheme="minorHAnsi" w:cstheme="minorHAnsi"/>
        </w:rPr>
        <w:t>Bucar</w:t>
      </w:r>
      <w:proofErr w:type="spellEnd"/>
      <w:r w:rsidR="009E59AA" w:rsidRPr="00AC1342">
        <w:rPr>
          <w:rFonts w:asciiTheme="minorHAnsi" w:hAnsiTheme="minorHAnsi" w:cstheme="minorHAnsi"/>
        </w:rPr>
        <w:t xml:space="preserve">, </w:t>
      </w:r>
      <w:r w:rsidRPr="00AC1342">
        <w:rPr>
          <w:rFonts w:asciiTheme="minorHAnsi" w:hAnsiTheme="minorHAnsi" w:cstheme="minorHAnsi"/>
        </w:rPr>
        <w:t>F.</w:t>
      </w:r>
      <w:r w:rsidR="009E59AA" w:rsidRPr="00AC1342">
        <w:rPr>
          <w:rFonts w:asciiTheme="minorHAnsi" w:hAnsiTheme="minorHAnsi" w:cstheme="minorHAnsi"/>
        </w:rPr>
        <w:t>,</w:t>
      </w:r>
      <w:r w:rsidRPr="00AC1342">
        <w:rPr>
          <w:rFonts w:asciiTheme="minorHAnsi" w:hAnsiTheme="minorHAnsi" w:cstheme="minorHAnsi"/>
        </w:rPr>
        <w:t xml:space="preserve"> </w:t>
      </w:r>
      <w:proofErr w:type="spellStart"/>
      <w:r w:rsidR="009E59AA" w:rsidRPr="00AC1342">
        <w:rPr>
          <w:rFonts w:asciiTheme="minorHAnsi" w:hAnsiTheme="minorHAnsi" w:cstheme="minorHAnsi"/>
        </w:rPr>
        <w:t>Wube</w:t>
      </w:r>
      <w:proofErr w:type="spellEnd"/>
      <w:r w:rsidR="009E59AA" w:rsidRPr="00AC1342">
        <w:rPr>
          <w:rFonts w:asciiTheme="minorHAnsi" w:hAnsiTheme="minorHAnsi" w:cstheme="minorHAnsi"/>
        </w:rPr>
        <w:t xml:space="preserve">, </w:t>
      </w:r>
      <w:r w:rsidRPr="00AC1342">
        <w:rPr>
          <w:rFonts w:asciiTheme="minorHAnsi" w:hAnsiTheme="minorHAnsi" w:cstheme="minorHAnsi"/>
        </w:rPr>
        <w:t>A.</w:t>
      </w:r>
      <w:r w:rsidR="009E59AA" w:rsidRPr="00AC1342">
        <w:rPr>
          <w:rFonts w:asciiTheme="minorHAnsi" w:hAnsiTheme="minorHAnsi" w:cstheme="minorHAnsi"/>
        </w:rPr>
        <w:t>, &amp; Schmid,</w:t>
      </w:r>
      <w:r w:rsidRPr="00AC1342">
        <w:rPr>
          <w:rFonts w:asciiTheme="minorHAnsi" w:hAnsiTheme="minorHAnsi" w:cstheme="minorHAnsi"/>
        </w:rPr>
        <w:t xml:space="preserve"> M. </w:t>
      </w:r>
      <w:r w:rsidR="00070089" w:rsidRPr="00AC1342">
        <w:rPr>
          <w:rFonts w:asciiTheme="minorHAnsi" w:hAnsiTheme="minorHAnsi" w:cstheme="minorHAnsi"/>
        </w:rPr>
        <w:t xml:space="preserve">Natural product isolation – how to get from biological material to pure compounds. </w:t>
      </w:r>
      <w:r w:rsidR="00AC27E5" w:rsidRPr="00AC1342">
        <w:rPr>
          <w:rFonts w:asciiTheme="minorHAnsi" w:hAnsiTheme="minorHAnsi" w:cstheme="minorHAnsi"/>
          <w:i/>
        </w:rPr>
        <w:t xml:space="preserve">Natural Product Reports. </w:t>
      </w:r>
      <w:r w:rsidRPr="00AC1342">
        <w:rPr>
          <w:rFonts w:asciiTheme="minorHAnsi" w:hAnsiTheme="minorHAnsi" w:cstheme="minorHAnsi"/>
          <w:b/>
        </w:rPr>
        <w:t>30</w:t>
      </w:r>
      <w:r w:rsidRPr="00AC1342">
        <w:rPr>
          <w:rFonts w:asciiTheme="minorHAnsi" w:hAnsiTheme="minorHAnsi" w:cstheme="minorHAnsi"/>
        </w:rPr>
        <w:t>, 5</w:t>
      </w:r>
      <w:r w:rsidR="00070089" w:rsidRPr="00AC1342">
        <w:rPr>
          <w:rFonts w:asciiTheme="minorHAnsi" w:hAnsiTheme="minorHAnsi" w:cstheme="minorHAnsi"/>
        </w:rPr>
        <w:t>2</w:t>
      </w:r>
      <w:r w:rsidRPr="00AC1342">
        <w:rPr>
          <w:rFonts w:asciiTheme="minorHAnsi" w:hAnsiTheme="minorHAnsi" w:cstheme="minorHAnsi"/>
        </w:rPr>
        <w:t>5</w:t>
      </w:r>
      <w:r w:rsidR="00165190" w:rsidRPr="00AC1342">
        <w:rPr>
          <w:rFonts w:asciiTheme="minorHAnsi" w:hAnsiTheme="minorHAnsi" w:cstheme="minorHAnsi"/>
        </w:rPr>
        <w:t>–</w:t>
      </w:r>
      <w:r w:rsidR="00070089" w:rsidRPr="00AC1342">
        <w:rPr>
          <w:rFonts w:asciiTheme="minorHAnsi" w:hAnsiTheme="minorHAnsi" w:cstheme="minorHAnsi"/>
        </w:rPr>
        <w:t>545 (2013).</w:t>
      </w:r>
    </w:p>
    <w:p w14:paraId="39EA7231" w14:textId="77777777" w:rsidR="00EA3848" w:rsidRPr="00AC1342" w:rsidRDefault="00EA3848">
      <w:pPr>
        <w:jc w:val="both"/>
        <w:rPr>
          <w:ins w:id="3418" w:author="Author" w:date="2018-06-28T13:51:00Z"/>
          <w:rFonts w:asciiTheme="minorHAnsi" w:hAnsiTheme="minorHAnsi" w:cstheme="minorHAnsi"/>
          <w:rPrChange w:id="3419" w:author="Author" w:date="2018-06-28T15:41:00Z">
            <w:rPr>
              <w:ins w:id="3420" w:author="Author" w:date="2018-06-28T13:51:00Z"/>
              <w:rFonts w:cstheme="minorHAnsi"/>
            </w:rPr>
          </w:rPrChange>
        </w:rPr>
        <w:pPrChange w:id="3421" w:author="Author" w:date="2018-06-28T15:44:00Z">
          <w:pPr/>
        </w:pPrChange>
      </w:pPr>
    </w:p>
    <w:p w14:paraId="4B12B7E9" w14:textId="2063C42D" w:rsidR="005E7216" w:rsidRPr="00B84DAF" w:rsidRDefault="005E7216">
      <w:pPr>
        <w:widowControl w:val="0"/>
        <w:autoSpaceDE w:val="0"/>
        <w:autoSpaceDN w:val="0"/>
        <w:adjustRightInd w:val="0"/>
        <w:jc w:val="both"/>
        <w:rPr>
          <w:ins w:id="3422" w:author="Author" w:date="2018-06-28T13:51:00Z"/>
          <w:rFonts w:asciiTheme="minorHAnsi" w:eastAsia="PMingLiU" w:hAnsiTheme="minorHAnsi" w:cstheme="minorHAnsi"/>
          <w:color w:val="000000"/>
          <w:rPrChange w:id="3423" w:author="Author" w:date="2018-06-28T17:53:00Z">
            <w:rPr>
              <w:ins w:id="3424" w:author="Author" w:date="2018-06-28T13:51:00Z"/>
              <w:rFonts w:cstheme="minorHAnsi"/>
            </w:rPr>
          </w:rPrChange>
        </w:rPr>
        <w:pPrChange w:id="3425" w:author="Author" w:date="2018-06-28T15:44:00Z">
          <w:pPr/>
        </w:pPrChange>
      </w:pPr>
      <w:ins w:id="3426" w:author="Author" w:date="2018-06-28T13:51:00Z">
        <w:r w:rsidRPr="00B84DAF">
          <w:rPr>
            <w:rFonts w:asciiTheme="minorHAnsi" w:hAnsiTheme="minorHAnsi" w:cstheme="minorHAnsi"/>
            <w:rPrChange w:id="3427" w:author="Author" w:date="2018-06-28T17:53:00Z">
              <w:rPr>
                <w:rFonts w:cstheme="minorHAnsi"/>
              </w:rPr>
            </w:rPrChange>
          </w:rPr>
          <w:t>5.</w:t>
        </w:r>
      </w:ins>
      <w:ins w:id="3428" w:author="Author" w:date="2018-06-28T14:00:00Z">
        <w:r w:rsidR="00664FE0" w:rsidRPr="00B84DAF">
          <w:rPr>
            <w:rFonts w:asciiTheme="minorHAnsi" w:hAnsiTheme="minorHAnsi" w:cstheme="minorHAnsi"/>
            <w:rPrChange w:id="3429" w:author="Author" w:date="2018-06-28T17:53:00Z">
              <w:rPr>
                <w:rFonts w:cstheme="minorHAnsi"/>
              </w:rPr>
            </w:rPrChange>
          </w:rPr>
          <w:t xml:space="preserve"> </w:t>
        </w:r>
      </w:ins>
      <w:proofErr w:type="spellStart"/>
      <w:ins w:id="3430" w:author="Author" w:date="2018-06-28T17:53:00Z">
        <w:r w:rsidR="00B84DAF" w:rsidRPr="00B84DAF">
          <w:rPr>
            <w:rFonts w:ascii="Calibri" w:hAnsi="Calibri" w:cs="Calibri"/>
            <w:color w:val="000000"/>
            <w:shd w:val="clear" w:color="auto" w:fill="FFFFFF"/>
            <w:rPrChange w:id="3431" w:author="Author" w:date="2018-06-28T17:53:00Z">
              <w:rPr>
                <w:rFonts w:ascii="Calibri" w:hAnsi="Calibri" w:cs="Calibri"/>
                <w:color w:val="000000"/>
                <w:sz w:val="18"/>
                <w:szCs w:val="18"/>
                <w:shd w:val="clear" w:color="auto" w:fill="FFFFFF"/>
              </w:rPr>
            </w:rPrChange>
          </w:rPr>
          <w:t>Sticher</w:t>
        </w:r>
        <w:proofErr w:type="spellEnd"/>
        <w:r w:rsidR="00B84DAF" w:rsidRPr="00B84DAF">
          <w:rPr>
            <w:rFonts w:ascii="Calibri" w:hAnsi="Calibri" w:cs="Calibri"/>
            <w:color w:val="000000"/>
            <w:shd w:val="clear" w:color="auto" w:fill="FFFFFF"/>
            <w:rPrChange w:id="3432" w:author="Author" w:date="2018-06-28T17:53:00Z">
              <w:rPr>
                <w:rFonts w:ascii="Calibri" w:hAnsi="Calibri" w:cs="Calibri"/>
                <w:color w:val="000000"/>
                <w:sz w:val="18"/>
                <w:szCs w:val="18"/>
                <w:shd w:val="clear" w:color="auto" w:fill="FFFFFF"/>
              </w:rPr>
            </w:rPrChange>
          </w:rPr>
          <w:t xml:space="preserve">, O. </w:t>
        </w:r>
      </w:ins>
      <w:ins w:id="3433" w:author="Author" w:date="2018-06-28T17:54:00Z">
        <w:r w:rsidR="00B84DAF" w:rsidRPr="00AC1342">
          <w:rPr>
            <w:rFonts w:asciiTheme="minorHAnsi" w:hAnsiTheme="minorHAnsi" w:cstheme="minorHAnsi"/>
          </w:rPr>
          <w:t>Natural product isolation</w:t>
        </w:r>
        <w:r w:rsidR="00B84DAF">
          <w:rPr>
            <w:rFonts w:asciiTheme="minorHAnsi" w:hAnsiTheme="minorHAnsi" w:cstheme="minorHAnsi"/>
          </w:rPr>
          <w:t>.</w:t>
        </w:r>
        <w:r w:rsidR="00B84DAF" w:rsidRPr="00AC1342">
          <w:rPr>
            <w:rFonts w:asciiTheme="minorHAnsi" w:hAnsiTheme="minorHAnsi" w:cstheme="minorHAnsi"/>
          </w:rPr>
          <w:t xml:space="preserve"> </w:t>
        </w:r>
      </w:ins>
      <w:ins w:id="3434" w:author="Author" w:date="2018-06-28T17:53:00Z">
        <w:r w:rsidR="00B84DAF" w:rsidRPr="00B84DAF">
          <w:rPr>
            <w:rFonts w:ascii="Calibri" w:hAnsi="Calibri" w:cs="Calibri"/>
            <w:i/>
            <w:color w:val="000000"/>
            <w:shd w:val="clear" w:color="auto" w:fill="FFFFFF"/>
            <w:rPrChange w:id="3435" w:author="Author" w:date="2018-06-28T17:54:00Z">
              <w:rPr>
                <w:rFonts w:ascii="Calibri" w:hAnsi="Calibri" w:cs="Calibri"/>
                <w:color w:val="000000"/>
                <w:sz w:val="18"/>
                <w:szCs w:val="18"/>
                <w:shd w:val="clear" w:color="auto" w:fill="FFFFFF"/>
              </w:rPr>
            </w:rPrChange>
          </w:rPr>
          <w:t>Natural Product Reports</w:t>
        </w:r>
        <w:r w:rsidR="00B84DAF" w:rsidRPr="00B84DAF">
          <w:rPr>
            <w:rFonts w:ascii="Calibri" w:hAnsi="Calibri" w:cs="Calibri"/>
            <w:color w:val="000000"/>
            <w:shd w:val="clear" w:color="auto" w:fill="FFFFFF"/>
            <w:rPrChange w:id="3436" w:author="Author" w:date="2018-06-28T17:53:00Z">
              <w:rPr>
                <w:rFonts w:ascii="Calibri" w:hAnsi="Calibri" w:cs="Calibri"/>
                <w:color w:val="000000"/>
                <w:sz w:val="18"/>
                <w:szCs w:val="18"/>
                <w:shd w:val="clear" w:color="auto" w:fill="FFFFFF"/>
              </w:rPr>
            </w:rPrChange>
          </w:rPr>
          <w:t xml:space="preserve">. </w:t>
        </w:r>
        <w:r w:rsidR="00B84DAF" w:rsidRPr="00B84DAF">
          <w:rPr>
            <w:rFonts w:ascii="Calibri" w:hAnsi="Calibri" w:cs="Calibri"/>
            <w:b/>
            <w:color w:val="000000"/>
            <w:shd w:val="clear" w:color="auto" w:fill="FFFFFF"/>
            <w:rPrChange w:id="3437" w:author="Author" w:date="2018-06-28T17:53:00Z">
              <w:rPr>
                <w:rFonts w:ascii="Calibri" w:hAnsi="Calibri" w:cs="Calibri"/>
                <w:b/>
                <w:color w:val="000000"/>
                <w:sz w:val="18"/>
                <w:szCs w:val="18"/>
                <w:shd w:val="clear" w:color="auto" w:fill="FFFFFF"/>
              </w:rPr>
            </w:rPrChange>
          </w:rPr>
          <w:t>25</w:t>
        </w:r>
        <w:r w:rsidR="00B84DAF" w:rsidRPr="00B84DAF">
          <w:rPr>
            <w:rFonts w:ascii="Calibri" w:hAnsi="Calibri" w:cs="Calibri"/>
            <w:color w:val="000000"/>
            <w:shd w:val="clear" w:color="auto" w:fill="FFFFFF"/>
            <w:rPrChange w:id="3438" w:author="Author" w:date="2018-06-28T17:53:00Z">
              <w:rPr>
                <w:rFonts w:ascii="Calibri" w:hAnsi="Calibri" w:cs="Calibri"/>
                <w:color w:val="000000"/>
                <w:sz w:val="18"/>
                <w:szCs w:val="18"/>
                <w:shd w:val="clear" w:color="auto" w:fill="FFFFFF"/>
              </w:rPr>
            </w:rPrChange>
          </w:rPr>
          <w:t>, 517–554 (2008).</w:t>
        </w:r>
      </w:ins>
    </w:p>
    <w:p w14:paraId="5A4C000B" w14:textId="77777777" w:rsidR="005E7216" w:rsidRPr="00AC1342" w:rsidRDefault="005E7216">
      <w:pPr>
        <w:jc w:val="both"/>
        <w:rPr>
          <w:rFonts w:asciiTheme="minorHAnsi" w:hAnsiTheme="minorHAnsi" w:cstheme="minorHAnsi"/>
          <w:rPrChange w:id="3439" w:author="Author" w:date="2018-06-28T15:41:00Z">
            <w:rPr>
              <w:rFonts w:cstheme="minorHAnsi"/>
            </w:rPr>
          </w:rPrChange>
        </w:rPr>
        <w:pPrChange w:id="3440" w:author="Author" w:date="2018-06-28T15:44:00Z">
          <w:pPr/>
        </w:pPrChange>
      </w:pPr>
    </w:p>
    <w:p w14:paraId="722B9ABD" w14:textId="32F00327" w:rsidR="00EA3848" w:rsidRPr="00AC1342" w:rsidRDefault="00EA3848">
      <w:pPr>
        <w:jc w:val="both"/>
        <w:rPr>
          <w:rFonts w:asciiTheme="minorHAnsi" w:hAnsiTheme="minorHAnsi" w:cstheme="minorHAnsi"/>
        </w:rPr>
        <w:pPrChange w:id="3441" w:author="Author" w:date="2018-06-28T15:44:00Z">
          <w:pPr/>
        </w:pPrChange>
      </w:pPr>
      <w:del w:id="3442" w:author="Author" w:date="2018-06-28T13:51:00Z">
        <w:r w:rsidRPr="00AC1342" w:rsidDel="005E7216">
          <w:rPr>
            <w:rFonts w:asciiTheme="minorHAnsi" w:hAnsiTheme="minorHAnsi" w:cstheme="minorHAnsi"/>
            <w:rPrChange w:id="3443" w:author="Author" w:date="2018-06-28T15:41:00Z">
              <w:rPr>
                <w:rFonts w:cstheme="minorHAnsi"/>
              </w:rPr>
            </w:rPrChange>
          </w:rPr>
          <w:delText>5</w:delText>
        </w:r>
      </w:del>
      <w:ins w:id="3444" w:author="Author" w:date="2018-06-28T13:51:00Z">
        <w:r w:rsidR="005E7216" w:rsidRPr="00AC1342">
          <w:rPr>
            <w:rFonts w:asciiTheme="minorHAnsi" w:hAnsiTheme="minorHAnsi" w:cstheme="minorHAnsi"/>
            <w:rPrChange w:id="3445" w:author="Author" w:date="2018-06-28T15:41:00Z">
              <w:rPr>
                <w:rFonts w:cstheme="minorHAnsi"/>
              </w:rPr>
            </w:rPrChange>
          </w:rPr>
          <w:t>6</w:t>
        </w:r>
      </w:ins>
      <w:r w:rsidRPr="00AC1342">
        <w:rPr>
          <w:rFonts w:asciiTheme="minorHAnsi" w:hAnsiTheme="minorHAnsi" w:cstheme="minorHAnsi"/>
        </w:rPr>
        <w:t xml:space="preserve">. </w:t>
      </w:r>
      <w:r w:rsidR="00864AB0" w:rsidRPr="00AC1342">
        <w:rPr>
          <w:rFonts w:asciiTheme="minorHAnsi" w:hAnsiTheme="minorHAnsi" w:cstheme="minorHAnsi"/>
        </w:rPr>
        <w:t xml:space="preserve">Just, </w:t>
      </w:r>
      <w:r w:rsidRPr="00AC1342">
        <w:rPr>
          <w:rFonts w:asciiTheme="minorHAnsi" w:hAnsiTheme="minorHAnsi" w:cstheme="minorHAnsi"/>
        </w:rPr>
        <w:t>J.</w:t>
      </w:r>
      <w:r w:rsidR="00864AB0" w:rsidRPr="00AC1342">
        <w:rPr>
          <w:rFonts w:asciiTheme="minorHAnsi" w:hAnsiTheme="minorHAnsi" w:cstheme="minorHAnsi"/>
        </w:rPr>
        <w:t>, Deans,</w:t>
      </w:r>
      <w:r w:rsidRPr="00AC1342">
        <w:rPr>
          <w:rFonts w:asciiTheme="minorHAnsi" w:hAnsiTheme="minorHAnsi" w:cstheme="minorHAnsi"/>
        </w:rPr>
        <w:t xml:space="preserve"> B. J.</w:t>
      </w:r>
      <w:r w:rsidR="00864AB0" w:rsidRPr="00AC1342">
        <w:rPr>
          <w:rFonts w:asciiTheme="minorHAnsi" w:hAnsiTheme="minorHAnsi" w:cstheme="minorHAnsi"/>
        </w:rPr>
        <w:t>, Olivier,</w:t>
      </w:r>
      <w:r w:rsidRPr="00AC1342">
        <w:rPr>
          <w:rFonts w:asciiTheme="minorHAnsi" w:hAnsiTheme="minorHAnsi" w:cstheme="minorHAnsi"/>
        </w:rPr>
        <w:t xml:space="preserve"> W. J.</w:t>
      </w:r>
      <w:r w:rsidR="00864AB0" w:rsidRPr="00AC1342">
        <w:rPr>
          <w:rFonts w:asciiTheme="minorHAnsi" w:hAnsiTheme="minorHAnsi" w:cstheme="minorHAnsi"/>
        </w:rPr>
        <w:t>, Paull,</w:t>
      </w:r>
      <w:r w:rsidRPr="00AC1342">
        <w:rPr>
          <w:rFonts w:asciiTheme="minorHAnsi" w:hAnsiTheme="minorHAnsi" w:cstheme="minorHAnsi"/>
        </w:rPr>
        <w:t xml:space="preserve"> B.,</w:t>
      </w:r>
      <w:r w:rsidR="00864AB0" w:rsidRPr="00AC1342">
        <w:rPr>
          <w:rFonts w:asciiTheme="minorHAnsi" w:hAnsiTheme="minorHAnsi" w:cstheme="minorHAnsi"/>
        </w:rPr>
        <w:t xml:space="preserve"> Bissember,</w:t>
      </w:r>
      <w:r w:rsidRPr="00AC1342">
        <w:rPr>
          <w:rFonts w:asciiTheme="minorHAnsi" w:hAnsiTheme="minorHAnsi" w:cstheme="minorHAnsi"/>
        </w:rPr>
        <w:t xml:space="preserve"> A. C.</w:t>
      </w:r>
      <w:r w:rsidR="00864AB0" w:rsidRPr="00AC1342">
        <w:rPr>
          <w:rFonts w:asciiTheme="minorHAnsi" w:hAnsiTheme="minorHAnsi" w:cstheme="minorHAnsi"/>
        </w:rPr>
        <w:t xml:space="preserve">, </w:t>
      </w:r>
      <w:r w:rsidR="00985A97" w:rsidRPr="00AC1342">
        <w:rPr>
          <w:rFonts w:asciiTheme="minorHAnsi" w:hAnsiTheme="minorHAnsi" w:cstheme="minorHAnsi"/>
        </w:rPr>
        <w:t xml:space="preserve">&amp; </w:t>
      </w:r>
      <w:r w:rsidR="00864AB0" w:rsidRPr="00AC1342">
        <w:rPr>
          <w:rFonts w:asciiTheme="minorHAnsi" w:hAnsiTheme="minorHAnsi" w:cstheme="minorHAnsi"/>
        </w:rPr>
        <w:t>Smith,</w:t>
      </w:r>
      <w:r w:rsidRPr="00AC1342">
        <w:rPr>
          <w:rFonts w:asciiTheme="minorHAnsi" w:hAnsiTheme="minorHAnsi" w:cstheme="minorHAnsi"/>
        </w:rPr>
        <w:t xml:space="preserve"> J. A.</w:t>
      </w:r>
      <w:r w:rsidR="00864AB0" w:rsidRPr="00AC1342">
        <w:rPr>
          <w:rFonts w:asciiTheme="minorHAnsi" w:hAnsiTheme="minorHAnsi" w:cstheme="minorHAnsi"/>
        </w:rPr>
        <w:t xml:space="preserve"> </w:t>
      </w:r>
      <w:r w:rsidR="00AC7755" w:rsidRPr="00AC1342">
        <w:rPr>
          <w:rFonts w:asciiTheme="minorHAnsi" w:hAnsiTheme="minorHAnsi" w:cstheme="minorHAnsi"/>
        </w:rPr>
        <w:t>New Method for the Rapid Extraction of Natural Products: Efficient Isolation of Shikimic Acid from Star Anise.</w:t>
      </w:r>
      <w:r w:rsidRPr="00AC1342">
        <w:rPr>
          <w:rFonts w:asciiTheme="minorHAnsi" w:hAnsiTheme="minorHAnsi" w:cstheme="minorHAnsi"/>
        </w:rPr>
        <w:t xml:space="preserve"> </w:t>
      </w:r>
      <w:r w:rsidRPr="00AC1342">
        <w:rPr>
          <w:rFonts w:asciiTheme="minorHAnsi" w:hAnsiTheme="minorHAnsi" w:cstheme="minorHAnsi"/>
          <w:i/>
        </w:rPr>
        <w:t>Org</w:t>
      </w:r>
      <w:r w:rsidR="00AC27E5" w:rsidRPr="00AC1342">
        <w:rPr>
          <w:rFonts w:asciiTheme="minorHAnsi" w:hAnsiTheme="minorHAnsi" w:cstheme="minorHAnsi"/>
          <w:i/>
        </w:rPr>
        <w:t xml:space="preserve">anic </w:t>
      </w:r>
      <w:r w:rsidRPr="00AC1342">
        <w:rPr>
          <w:rFonts w:asciiTheme="minorHAnsi" w:hAnsiTheme="minorHAnsi" w:cstheme="minorHAnsi"/>
          <w:i/>
        </w:rPr>
        <w:t>Lett</w:t>
      </w:r>
      <w:r w:rsidR="00AC27E5" w:rsidRPr="00AC1342">
        <w:rPr>
          <w:rFonts w:asciiTheme="minorHAnsi" w:hAnsiTheme="minorHAnsi" w:cstheme="minorHAnsi"/>
          <w:i/>
        </w:rPr>
        <w:t>ers</w:t>
      </w:r>
      <w:r w:rsidRPr="00AC1342">
        <w:rPr>
          <w:rFonts w:asciiTheme="minorHAnsi" w:hAnsiTheme="minorHAnsi" w:cstheme="minorHAnsi"/>
          <w:i/>
        </w:rPr>
        <w:t xml:space="preserve">. </w:t>
      </w:r>
      <w:r w:rsidR="00AC7755" w:rsidRPr="00AC1342">
        <w:rPr>
          <w:rFonts w:asciiTheme="minorHAnsi" w:hAnsiTheme="minorHAnsi" w:cstheme="minorHAnsi"/>
          <w:b/>
        </w:rPr>
        <w:t>17</w:t>
      </w:r>
      <w:r w:rsidRPr="00AC1342">
        <w:rPr>
          <w:rFonts w:asciiTheme="minorHAnsi" w:hAnsiTheme="minorHAnsi" w:cstheme="minorHAnsi"/>
        </w:rPr>
        <w:t>, 2428</w:t>
      </w:r>
      <w:r w:rsidR="00165190" w:rsidRPr="00AC1342">
        <w:rPr>
          <w:rFonts w:asciiTheme="minorHAnsi" w:hAnsiTheme="minorHAnsi" w:cstheme="minorHAnsi"/>
        </w:rPr>
        <w:t>–</w:t>
      </w:r>
      <w:r w:rsidR="00AC7755" w:rsidRPr="00AC1342">
        <w:rPr>
          <w:rFonts w:asciiTheme="minorHAnsi" w:hAnsiTheme="minorHAnsi" w:cstheme="minorHAnsi"/>
        </w:rPr>
        <w:t>2430 (2015)</w:t>
      </w:r>
      <w:r w:rsidRPr="00AC1342">
        <w:rPr>
          <w:rFonts w:asciiTheme="minorHAnsi" w:hAnsiTheme="minorHAnsi" w:cstheme="minorHAnsi"/>
        </w:rPr>
        <w:t xml:space="preserve">. </w:t>
      </w:r>
    </w:p>
    <w:p w14:paraId="0DDC35CE" w14:textId="77777777" w:rsidR="00EA3848" w:rsidRPr="00AC1342" w:rsidRDefault="00EA3848">
      <w:pPr>
        <w:jc w:val="both"/>
        <w:rPr>
          <w:rFonts w:asciiTheme="minorHAnsi" w:hAnsiTheme="minorHAnsi" w:cstheme="minorHAnsi"/>
          <w:rPrChange w:id="3446" w:author="Author" w:date="2018-06-28T15:41:00Z">
            <w:rPr>
              <w:rFonts w:cstheme="minorHAnsi"/>
            </w:rPr>
          </w:rPrChange>
        </w:rPr>
        <w:pPrChange w:id="3447" w:author="Author" w:date="2018-06-28T15:44:00Z">
          <w:pPr/>
        </w:pPrChange>
      </w:pPr>
    </w:p>
    <w:p w14:paraId="21F0CACE" w14:textId="3C18178D" w:rsidR="00742F90" w:rsidRPr="00AC1342" w:rsidRDefault="00742F90">
      <w:pPr>
        <w:jc w:val="both"/>
        <w:rPr>
          <w:rFonts w:asciiTheme="minorHAnsi" w:hAnsiTheme="minorHAnsi" w:cstheme="minorHAnsi"/>
        </w:rPr>
        <w:pPrChange w:id="3448" w:author="Author" w:date="2018-06-28T15:44:00Z">
          <w:pPr/>
        </w:pPrChange>
      </w:pPr>
      <w:del w:id="3449" w:author="Author" w:date="2018-06-28T13:51:00Z">
        <w:r w:rsidRPr="00AC1342" w:rsidDel="005E7216">
          <w:rPr>
            <w:rFonts w:asciiTheme="minorHAnsi" w:hAnsiTheme="minorHAnsi" w:cstheme="minorHAnsi"/>
            <w:rPrChange w:id="3450" w:author="Author" w:date="2018-06-28T15:41:00Z">
              <w:rPr>
                <w:rFonts w:cstheme="minorHAnsi"/>
              </w:rPr>
            </w:rPrChange>
          </w:rPr>
          <w:delText>6</w:delText>
        </w:r>
      </w:del>
      <w:ins w:id="3451" w:author="Author" w:date="2018-06-28T13:51:00Z">
        <w:r w:rsidR="005E7216" w:rsidRPr="00AC1342">
          <w:rPr>
            <w:rFonts w:asciiTheme="minorHAnsi" w:hAnsiTheme="minorHAnsi" w:cstheme="minorHAnsi"/>
            <w:rPrChange w:id="3452" w:author="Author" w:date="2018-06-28T15:41:00Z">
              <w:rPr>
                <w:rFonts w:cstheme="minorHAnsi"/>
              </w:rPr>
            </w:rPrChange>
          </w:rPr>
          <w:t>7</w:t>
        </w:r>
      </w:ins>
      <w:r w:rsidRPr="00AC1342">
        <w:rPr>
          <w:rFonts w:asciiTheme="minorHAnsi" w:hAnsiTheme="minorHAnsi" w:cstheme="minorHAnsi"/>
        </w:rPr>
        <w:t xml:space="preserve">. </w:t>
      </w:r>
      <w:proofErr w:type="spellStart"/>
      <w:r w:rsidRPr="00AC1342">
        <w:rPr>
          <w:rFonts w:asciiTheme="minorHAnsi" w:hAnsiTheme="minorHAnsi" w:cstheme="minorHAnsi"/>
        </w:rPr>
        <w:t>Caprioli</w:t>
      </w:r>
      <w:proofErr w:type="spellEnd"/>
      <w:r w:rsidRPr="00AC1342">
        <w:rPr>
          <w:rFonts w:asciiTheme="minorHAnsi" w:hAnsiTheme="minorHAnsi" w:cstheme="minorHAnsi"/>
        </w:rPr>
        <w:t xml:space="preserve">, G., Cortese, M., </w:t>
      </w:r>
      <w:proofErr w:type="spellStart"/>
      <w:r w:rsidRPr="00AC1342">
        <w:rPr>
          <w:rFonts w:asciiTheme="minorHAnsi" w:hAnsiTheme="minorHAnsi" w:cstheme="minorHAnsi"/>
        </w:rPr>
        <w:t>Cristalli</w:t>
      </w:r>
      <w:proofErr w:type="spellEnd"/>
      <w:r w:rsidRPr="00AC1342">
        <w:rPr>
          <w:rFonts w:asciiTheme="minorHAnsi" w:hAnsiTheme="minorHAnsi" w:cstheme="minorHAnsi"/>
        </w:rPr>
        <w:t xml:space="preserve">, G., Maggi, F., </w:t>
      </w:r>
      <w:proofErr w:type="spellStart"/>
      <w:r w:rsidRPr="00AC1342">
        <w:rPr>
          <w:rFonts w:asciiTheme="minorHAnsi" w:hAnsiTheme="minorHAnsi" w:cstheme="minorHAnsi"/>
        </w:rPr>
        <w:t>Odello</w:t>
      </w:r>
      <w:proofErr w:type="spellEnd"/>
      <w:r w:rsidRPr="00AC1342">
        <w:rPr>
          <w:rFonts w:asciiTheme="minorHAnsi" w:hAnsiTheme="minorHAnsi" w:cstheme="minorHAnsi"/>
        </w:rPr>
        <w:t xml:space="preserve">, L., </w:t>
      </w:r>
      <w:proofErr w:type="spellStart"/>
      <w:r w:rsidRPr="00AC1342">
        <w:rPr>
          <w:rFonts w:asciiTheme="minorHAnsi" w:hAnsiTheme="minorHAnsi" w:cstheme="minorHAnsi"/>
        </w:rPr>
        <w:t>Ricciutelli</w:t>
      </w:r>
      <w:proofErr w:type="spellEnd"/>
      <w:r w:rsidRPr="00AC1342">
        <w:rPr>
          <w:rFonts w:asciiTheme="minorHAnsi" w:hAnsiTheme="minorHAnsi" w:cstheme="minorHAnsi"/>
        </w:rPr>
        <w:t xml:space="preserve">, M., </w:t>
      </w:r>
      <w:proofErr w:type="spellStart"/>
      <w:r w:rsidRPr="00AC1342">
        <w:rPr>
          <w:rFonts w:asciiTheme="minorHAnsi" w:hAnsiTheme="minorHAnsi" w:cstheme="minorHAnsi"/>
        </w:rPr>
        <w:t>Sagratini</w:t>
      </w:r>
      <w:proofErr w:type="spellEnd"/>
      <w:r w:rsidRPr="00AC1342">
        <w:rPr>
          <w:rFonts w:asciiTheme="minorHAnsi" w:hAnsiTheme="minorHAnsi" w:cstheme="minorHAnsi"/>
        </w:rPr>
        <w:t xml:space="preserve">, G., </w:t>
      </w:r>
      <w:proofErr w:type="spellStart"/>
      <w:r w:rsidRPr="00AC1342">
        <w:rPr>
          <w:rFonts w:asciiTheme="minorHAnsi" w:hAnsiTheme="minorHAnsi" w:cstheme="minorHAnsi"/>
        </w:rPr>
        <w:t>Sirocchi</w:t>
      </w:r>
      <w:proofErr w:type="spellEnd"/>
      <w:r w:rsidRPr="00AC1342">
        <w:rPr>
          <w:rFonts w:asciiTheme="minorHAnsi" w:hAnsiTheme="minorHAnsi" w:cstheme="minorHAnsi"/>
        </w:rPr>
        <w:t xml:space="preserve">, V., </w:t>
      </w:r>
      <w:proofErr w:type="spellStart"/>
      <w:r w:rsidRPr="00AC1342">
        <w:rPr>
          <w:rFonts w:asciiTheme="minorHAnsi" w:hAnsiTheme="minorHAnsi" w:cstheme="minorHAnsi"/>
        </w:rPr>
        <w:t>Tomassoni</w:t>
      </w:r>
      <w:proofErr w:type="spellEnd"/>
      <w:r w:rsidRPr="00AC1342">
        <w:rPr>
          <w:rFonts w:asciiTheme="minorHAnsi" w:hAnsiTheme="minorHAnsi" w:cstheme="minorHAnsi"/>
        </w:rPr>
        <w:t xml:space="preserve">, G., &amp; </w:t>
      </w:r>
      <w:proofErr w:type="spellStart"/>
      <w:r w:rsidRPr="00AC1342">
        <w:rPr>
          <w:rFonts w:asciiTheme="minorHAnsi" w:hAnsiTheme="minorHAnsi" w:cstheme="minorHAnsi"/>
        </w:rPr>
        <w:t>Vittori</w:t>
      </w:r>
      <w:proofErr w:type="spellEnd"/>
      <w:r w:rsidRPr="00AC1342">
        <w:rPr>
          <w:rFonts w:asciiTheme="minorHAnsi" w:hAnsiTheme="minorHAnsi" w:cstheme="minorHAnsi"/>
        </w:rPr>
        <w:t xml:space="preserve">, S. Optimization of espresso machine parameters through the analysis of coffee odorants by HS-SPME–GC/MS. Food Chemistry. </w:t>
      </w:r>
      <w:r w:rsidRPr="00AC1342">
        <w:rPr>
          <w:rFonts w:asciiTheme="minorHAnsi" w:hAnsiTheme="minorHAnsi" w:cstheme="minorHAnsi"/>
          <w:b/>
        </w:rPr>
        <w:t>135</w:t>
      </w:r>
      <w:r w:rsidRPr="00AC1342">
        <w:rPr>
          <w:rFonts w:asciiTheme="minorHAnsi" w:hAnsiTheme="minorHAnsi" w:cstheme="minorHAnsi"/>
        </w:rPr>
        <w:t xml:space="preserve">, 1127– 1133 (2012). </w:t>
      </w:r>
    </w:p>
    <w:p w14:paraId="03F14EF4" w14:textId="77777777" w:rsidR="00742F90" w:rsidRPr="00AC1342" w:rsidRDefault="00742F90">
      <w:pPr>
        <w:jc w:val="both"/>
        <w:rPr>
          <w:rFonts w:asciiTheme="minorHAnsi" w:hAnsiTheme="minorHAnsi" w:cstheme="minorHAnsi"/>
          <w:rPrChange w:id="3453" w:author="Author" w:date="2018-06-28T15:41:00Z">
            <w:rPr>
              <w:rFonts w:cstheme="minorHAnsi"/>
            </w:rPr>
          </w:rPrChange>
        </w:rPr>
        <w:pPrChange w:id="3454" w:author="Author" w:date="2018-06-28T15:44:00Z">
          <w:pPr/>
        </w:pPrChange>
      </w:pPr>
    </w:p>
    <w:p w14:paraId="5408DE1A" w14:textId="10ACAB83" w:rsidR="00EA3848" w:rsidRPr="00AC1342" w:rsidRDefault="00742F90">
      <w:pPr>
        <w:jc w:val="both"/>
        <w:rPr>
          <w:rFonts w:asciiTheme="minorHAnsi" w:hAnsiTheme="minorHAnsi" w:cstheme="minorHAnsi"/>
          <w:rPrChange w:id="3455" w:author="Author" w:date="2018-06-28T15:41:00Z">
            <w:rPr>
              <w:rFonts w:cstheme="minorHAnsi"/>
            </w:rPr>
          </w:rPrChange>
        </w:rPr>
        <w:pPrChange w:id="3456" w:author="Author" w:date="2018-06-28T15:44:00Z">
          <w:pPr/>
        </w:pPrChange>
      </w:pPr>
      <w:del w:id="3457" w:author="Author" w:date="2018-06-28T13:51:00Z">
        <w:r w:rsidRPr="00AC1342" w:rsidDel="005E7216">
          <w:rPr>
            <w:rFonts w:asciiTheme="minorHAnsi" w:hAnsiTheme="minorHAnsi" w:cstheme="minorHAnsi"/>
            <w:rPrChange w:id="3458" w:author="Author" w:date="2018-06-28T15:41:00Z">
              <w:rPr>
                <w:rFonts w:cstheme="minorHAnsi"/>
              </w:rPr>
            </w:rPrChange>
          </w:rPr>
          <w:delText>7</w:delText>
        </w:r>
      </w:del>
      <w:ins w:id="3459" w:author="Author" w:date="2018-06-28T13:51:00Z">
        <w:r w:rsidR="005E7216" w:rsidRPr="00AC1342">
          <w:rPr>
            <w:rFonts w:asciiTheme="minorHAnsi" w:hAnsiTheme="minorHAnsi" w:cstheme="minorHAnsi"/>
            <w:rPrChange w:id="3460" w:author="Author" w:date="2018-06-28T15:41:00Z">
              <w:rPr>
                <w:rFonts w:cstheme="minorHAnsi"/>
              </w:rPr>
            </w:rPrChange>
          </w:rPr>
          <w:t>8</w:t>
        </w:r>
      </w:ins>
      <w:r w:rsidR="00EA3848" w:rsidRPr="00AC1342">
        <w:rPr>
          <w:rFonts w:asciiTheme="minorHAnsi" w:hAnsiTheme="minorHAnsi" w:cstheme="minorHAnsi"/>
        </w:rPr>
        <w:t xml:space="preserve">. </w:t>
      </w:r>
      <w:r w:rsidR="00985A97" w:rsidRPr="00AC1342">
        <w:rPr>
          <w:rFonts w:asciiTheme="minorHAnsi" w:hAnsiTheme="minorHAnsi" w:cstheme="minorHAnsi"/>
        </w:rPr>
        <w:t xml:space="preserve">Just, </w:t>
      </w:r>
      <w:r w:rsidR="00EA3848" w:rsidRPr="00AC1342">
        <w:rPr>
          <w:rFonts w:asciiTheme="minorHAnsi" w:hAnsiTheme="minorHAnsi" w:cstheme="minorHAnsi"/>
        </w:rPr>
        <w:t>J.</w:t>
      </w:r>
      <w:r w:rsidR="00985A97" w:rsidRPr="00AC1342">
        <w:rPr>
          <w:rFonts w:asciiTheme="minorHAnsi" w:hAnsiTheme="minorHAnsi" w:cstheme="minorHAnsi"/>
        </w:rPr>
        <w:t>, Jordan,</w:t>
      </w:r>
      <w:r w:rsidR="00EA3848" w:rsidRPr="00AC1342">
        <w:rPr>
          <w:rFonts w:asciiTheme="minorHAnsi" w:hAnsiTheme="minorHAnsi" w:cstheme="minorHAnsi"/>
        </w:rPr>
        <w:t xml:space="preserve"> T. B.</w:t>
      </w:r>
      <w:r w:rsidR="00985A97" w:rsidRPr="00AC1342">
        <w:rPr>
          <w:rFonts w:asciiTheme="minorHAnsi" w:hAnsiTheme="minorHAnsi" w:cstheme="minorHAnsi"/>
        </w:rPr>
        <w:t>, Paull,</w:t>
      </w:r>
      <w:r w:rsidR="00EA3848" w:rsidRPr="00AC1342">
        <w:rPr>
          <w:rFonts w:asciiTheme="minorHAnsi" w:hAnsiTheme="minorHAnsi" w:cstheme="minorHAnsi"/>
        </w:rPr>
        <w:t xml:space="preserve"> B.</w:t>
      </w:r>
      <w:r w:rsidR="00985A97" w:rsidRPr="00AC1342">
        <w:rPr>
          <w:rFonts w:asciiTheme="minorHAnsi" w:hAnsiTheme="minorHAnsi" w:cstheme="minorHAnsi"/>
        </w:rPr>
        <w:t>, Bissember,</w:t>
      </w:r>
      <w:r w:rsidR="00EA3848" w:rsidRPr="00AC1342">
        <w:rPr>
          <w:rFonts w:asciiTheme="minorHAnsi" w:hAnsiTheme="minorHAnsi" w:cstheme="minorHAnsi"/>
        </w:rPr>
        <w:t xml:space="preserve"> A. C.</w:t>
      </w:r>
      <w:r w:rsidR="00985A97" w:rsidRPr="00AC1342">
        <w:rPr>
          <w:rFonts w:asciiTheme="minorHAnsi" w:hAnsiTheme="minorHAnsi" w:cstheme="minorHAnsi"/>
        </w:rPr>
        <w:t>, &amp; Smith,</w:t>
      </w:r>
      <w:r w:rsidR="00EA3848" w:rsidRPr="00AC1342">
        <w:rPr>
          <w:rFonts w:asciiTheme="minorHAnsi" w:hAnsiTheme="minorHAnsi" w:cstheme="minorHAnsi"/>
        </w:rPr>
        <w:t xml:space="preserve"> J. A.</w:t>
      </w:r>
      <w:r w:rsidR="00335337" w:rsidRPr="00AC1342">
        <w:rPr>
          <w:rFonts w:asciiTheme="minorHAnsi" w:hAnsiTheme="minorHAnsi" w:cstheme="minorHAnsi"/>
        </w:rPr>
        <w:t xml:space="preserve"> Practical isolation of polygodial from </w:t>
      </w:r>
      <w:proofErr w:type="spellStart"/>
      <w:r w:rsidR="00335337" w:rsidRPr="00AC1342">
        <w:rPr>
          <w:rFonts w:asciiTheme="minorHAnsi" w:hAnsiTheme="minorHAnsi" w:cstheme="minorHAnsi"/>
          <w:i/>
        </w:rPr>
        <w:t>Tasmannia</w:t>
      </w:r>
      <w:proofErr w:type="spellEnd"/>
      <w:r w:rsidR="00335337" w:rsidRPr="00AC1342">
        <w:rPr>
          <w:rFonts w:asciiTheme="minorHAnsi" w:hAnsiTheme="minorHAnsi" w:cstheme="minorHAnsi"/>
          <w:i/>
        </w:rPr>
        <w:t xml:space="preserve"> </w:t>
      </w:r>
      <w:proofErr w:type="spellStart"/>
      <w:r w:rsidR="00335337" w:rsidRPr="00AC1342">
        <w:rPr>
          <w:rFonts w:asciiTheme="minorHAnsi" w:hAnsiTheme="minorHAnsi" w:cstheme="minorHAnsi"/>
          <w:i/>
        </w:rPr>
        <w:t>lanceolata</w:t>
      </w:r>
      <w:proofErr w:type="spellEnd"/>
      <w:r w:rsidR="00335337" w:rsidRPr="00AC1342">
        <w:rPr>
          <w:rFonts w:asciiTheme="minorHAnsi" w:hAnsiTheme="minorHAnsi" w:cstheme="minorHAnsi"/>
        </w:rPr>
        <w:t>: a viable scaffold for synthesis.</w:t>
      </w:r>
      <w:r w:rsidR="00EA3848" w:rsidRPr="00AC1342">
        <w:rPr>
          <w:rFonts w:asciiTheme="minorHAnsi" w:hAnsiTheme="minorHAnsi" w:cstheme="minorHAnsi"/>
        </w:rPr>
        <w:t xml:space="preserve"> </w:t>
      </w:r>
      <w:r w:rsidR="00EA3848" w:rsidRPr="00AC1342">
        <w:rPr>
          <w:rFonts w:asciiTheme="minorHAnsi" w:hAnsiTheme="minorHAnsi" w:cstheme="minorHAnsi"/>
          <w:i/>
          <w:iCs/>
        </w:rPr>
        <w:t>Org</w:t>
      </w:r>
      <w:r w:rsidR="00AC27E5" w:rsidRPr="00AC1342">
        <w:rPr>
          <w:rFonts w:asciiTheme="minorHAnsi" w:hAnsiTheme="minorHAnsi" w:cstheme="minorHAnsi"/>
          <w:i/>
          <w:iCs/>
        </w:rPr>
        <w:t xml:space="preserve">anic </w:t>
      </w:r>
      <w:r w:rsidR="00EA3848" w:rsidRPr="00AC1342">
        <w:rPr>
          <w:rFonts w:asciiTheme="minorHAnsi" w:hAnsiTheme="minorHAnsi" w:cstheme="minorHAnsi"/>
          <w:i/>
          <w:iCs/>
        </w:rPr>
        <w:t>Biomol</w:t>
      </w:r>
      <w:r w:rsidR="00AC27E5" w:rsidRPr="00AC1342">
        <w:rPr>
          <w:rFonts w:asciiTheme="minorHAnsi" w:hAnsiTheme="minorHAnsi" w:cstheme="minorHAnsi"/>
          <w:i/>
          <w:iCs/>
        </w:rPr>
        <w:t xml:space="preserve">ecular </w:t>
      </w:r>
      <w:r w:rsidR="00EA3848" w:rsidRPr="00AC1342">
        <w:rPr>
          <w:rFonts w:asciiTheme="minorHAnsi" w:hAnsiTheme="minorHAnsi" w:cstheme="minorHAnsi"/>
          <w:i/>
          <w:iCs/>
        </w:rPr>
        <w:t>Chem</w:t>
      </w:r>
      <w:r w:rsidR="00AC27E5" w:rsidRPr="00AC1342">
        <w:rPr>
          <w:rFonts w:asciiTheme="minorHAnsi" w:hAnsiTheme="minorHAnsi" w:cstheme="minorHAnsi"/>
          <w:i/>
          <w:iCs/>
        </w:rPr>
        <w:t>istry.</w:t>
      </w:r>
      <w:r w:rsidR="00AC27E5" w:rsidRPr="00AC1342">
        <w:rPr>
          <w:rFonts w:asciiTheme="minorHAnsi" w:hAnsiTheme="minorHAnsi" w:cstheme="minorHAnsi"/>
          <w:iCs/>
        </w:rPr>
        <w:t xml:space="preserve"> </w:t>
      </w:r>
      <w:r w:rsidR="00335337" w:rsidRPr="00AC1342">
        <w:rPr>
          <w:rFonts w:asciiTheme="minorHAnsi" w:hAnsiTheme="minorHAnsi" w:cstheme="minorHAnsi"/>
          <w:b/>
          <w:iCs/>
        </w:rPr>
        <w:t>13</w:t>
      </w:r>
      <w:r w:rsidR="00EA3848" w:rsidRPr="00AC1342">
        <w:rPr>
          <w:rFonts w:asciiTheme="minorHAnsi" w:hAnsiTheme="minorHAnsi" w:cstheme="minorHAnsi"/>
        </w:rPr>
        <w:t>, 11200</w:t>
      </w:r>
      <w:r w:rsidR="00165190" w:rsidRPr="00AC1342">
        <w:rPr>
          <w:rFonts w:asciiTheme="minorHAnsi" w:hAnsiTheme="minorHAnsi" w:cstheme="minorHAnsi"/>
        </w:rPr>
        <w:t>–</w:t>
      </w:r>
      <w:r w:rsidR="00335337" w:rsidRPr="00AC1342">
        <w:rPr>
          <w:rFonts w:asciiTheme="minorHAnsi" w:hAnsiTheme="minorHAnsi" w:cstheme="minorHAnsi"/>
        </w:rPr>
        <w:t xml:space="preserve"> 11207 (2015)</w:t>
      </w:r>
      <w:r w:rsidR="00EA3848" w:rsidRPr="00AC1342">
        <w:rPr>
          <w:rFonts w:asciiTheme="minorHAnsi" w:hAnsiTheme="minorHAnsi" w:cstheme="minorHAnsi"/>
        </w:rPr>
        <w:t>.</w:t>
      </w:r>
    </w:p>
    <w:p w14:paraId="733D631C" w14:textId="77777777" w:rsidR="00EA3848" w:rsidRPr="00AC1342" w:rsidRDefault="00EA3848">
      <w:pPr>
        <w:jc w:val="both"/>
        <w:rPr>
          <w:rFonts w:asciiTheme="minorHAnsi" w:hAnsiTheme="minorHAnsi" w:cstheme="minorHAnsi"/>
          <w:rPrChange w:id="3461" w:author="Author" w:date="2018-06-28T15:41:00Z">
            <w:rPr>
              <w:rFonts w:cstheme="minorHAnsi"/>
            </w:rPr>
          </w:rPrChange>
        </w:rPr>
        <w:pPrChange w:id="3462" w:author="Author" w:date="2018-06-28T15:44:00Z">
          <w:pPr/>
        </w:pPrChange>
      </w:pPr>
    </w:p>
    <w:p w14:paraId="151016F2" w14:textId="526BD119" w:rsidR="00EA3848" w:rsidRPr="00AC1342" w:rsidRDefault="00742F90">
      <w:pPr>
        <w:jc w:val="both"/>
        <w:rPr>
          <w:rFonts w:asciiTheme="minorHAnsi" w:hAnsiTheme="minorHAnsi" w:cstheme="minorHAnsi"/>
        </w:rPr>
        <w:pPrChange w:id="3463" w:author="Author" w:date="2018-06-28T15:44:00Z">
          <w:pPr/>
        </w:pPrChange>
      </w:pPr>
      <w:del w:id="3464" w:author="Author" w:date="2018-06-28T13:51:00Z">
        <w:r w:rsidRPr="00AC1342" w:rsidDel="005E7216">
          <w:rPr>
            <w:rFonts w:asciiTheme="minorHAnsi" w:hAnsiTheme="minorHAnsi" w:cstheme="minorHAnsi"/>
            <w:rPrChange w:id="3465" w:author="Author" w:date="2018-06-28T15:41:00Z">
              <w:rPr>
                <w:rFonts w:cstheme="minorHAnsi"/>
              </w:rPr>
            </w:rPrChange>
          </w:rPr>
          <w:delText>8</w:delText>
        </w:r>
      </w:del>
      <w:ins w:id="3466" w:author="Author" w:date="2018-06-28T13:51:00Z">
        <w:r w:rsidR="005E7216" w:rsidRPr="00AC1342">
          <w:rPr>
            <w:rFonts w:asciiTheme="minorHAnsi" w:hAnsiTheme="minorHAnsi" w:cstheme="minorHAnsi"/>
            <w:rPrChange w:id="3467" w:author="Author" w:date="2018-06-28T15:41:00Z">
              <w:rPr>
                <w:rFonts w:cstheme="minorHAnsi"/>
              </w:rPr>
            </w:rPrChange>
          </w:rPr>
          <w:t>9</w:t>
        </w:r>
      </w:ins>
      <w:r w:rsidR="00EA3848" w:rsidRPr="00AC1342">
        <w:rPr>
          <w:rFonts w:asciiTheme="minorHAnsi" w:hAnsiTheme="minorHAnsi" w:cstheme="minorHAnsi"/>
        </w:rPr>
        <w:t xml:space="preserve">. </w:t>
      </w:r>
      <w:r w:rsidR="00335337" w:rsidRPr="00AC1342">
        <w:rPr>
          <w:rFonts w:asciiTheme="minorHAnsi" w:hAnsiTheme="minorHAnsi" w:cstheme="minorHAnsi"/>
        </w:rPr>
        <w:t xml:space="preserve">Just, </w:t>
      </w:r>
      <w:r w:rsidR="00EA3848" w:rsidRPr="00AC1342">
        <w:rPr>
          <w:rFonts w:asciiTheme="minorHAnsi" w:hAnsiTheme="minorHAnsi" w:cstheme="minorHAnsi"/>
        </w:rPr>
        <w:t>J.</w:t>
      </w:r>
      <w:r w:rsidR="00335337" w:rsidRPr="00AC1342">
        <w:rPr>
          <w:rFonts w:asciiTheme="minorHAnsi" w:hAnsiTheme="minorHAnsi" w:cstheme="minorHAnsi"/>
        </w:rPr>
        <w:t>, Bunton,</w:t>
      </w:r>
      <w:r w:rsidR="00EA3848" w:rsidRPr="00AC1342">
        <w:rPr>
          <w:rFonts w:asciiTheme="minorHAnsi" w:hAnsiTheme="minorHAnsi" w:cstheme="minorHAnsi"/>
        </w:rPr>
        <w:t xml:space="preserve"> G. L.</w:t>
      </w:r>
      <w:r w:rsidR="00335337" w:rsidRPr="00AC1342">
        <w:rPr>
          <w:rFonts w:asciiTheme="minorHAnsi" w:hAnsiTheme="minorHAnsi" w:cstheme="minorHAnsi"/>
        </w:rPr>
        <w:t>, Deans,</w:t>
      </w:r>
      <w:r w:rsidR="00EA3848" w:rsidRPr="00AC1342">
        <w:rPr>
          <w:rFonts w:asciiTheme="minorHAnsi" w:hAnsiTheme="minorHAnsi" w:cstheme="minorHAnsi"/>
        </w:rPr>
        <w:t xml:space="preserve"> B. J.</w:t>
      </w:r>
      <w:r w:rsidR="00335337" w:rsidRPr="00AC1342">
        <w:rPr>
          <w:rFonts w:asciiTheme="minorHAnsi" w:hAnsiTheme="minorHAnsi" w:cstheme="minorHAnsi"/>
        </w:rPr>
        <w:t>, Murray,</w:t>
      </w:r>
      <w:r w:rsidR="00EA3848" w:rsidRPr="00AC1342">
        <w:rPr>
          <w:rFonts w:asciiTheme="minorHAnsi" w:hAnsiTheme="minorHAnsi" w:cstheme="minorHAnsi"/>
        </w:rPr>
        <w:t xml:space="preserve"> N. L.</w:t>
      </w:r>
      <w:r w:rsidR="00335337" w:rsidRPr="00AC1342">
        <w:rPr>
          <w:rFonts w:asciiTheme="minorHAnsi" w:hAnsiTheme="minorHAnsi" w:cstheme="minorHAnsi"/>
        </w:rPr>
        <w:t>, Bissember,</w:t>
      </w:r>
      <w:r w:rsidR="00EA3848" w:rsidRPr="00AC1342">
        <w:rPr>
          <w:rFonts w:asciiTheme="minorHAnsi" w:hAnsiTheme="minorHAnsi" w:cstheme="minorHAnsi"/>
        </w:rPr>
        <w:t xml:space="preserve"> A. C.</w:t>
      </w:r>
      <w:r w:rsidR="00335337" w:rsidRPr="00AC1342">
        <w:rPr>
          <w:rFonts w:asciiTheme="minorHAnsi" w:hAnsiTheme="minorHAnsi" w:cstheme="minorHAnsi"/>
        </w:rPr>
        <w:t>, &amp; Smith,</w:t>
      </w:r>
      <w:r w:rsidR="00EA3848" w:rsidRPr="00AC1342">
        <w:rPr>
          <w:rFonts w:asciiTheme="minorHAnsi" w:hAnsiTheme="minorHAnsi" w:cstheme="minorHAnsi"/>
        </w:rPr>
        <w:t xml:space="preserve"> J. A.</w:t>
      </w:r>
      <w:r w:rsidR="00335337" w:rsidRPr="00AC1342">
        <w:rPr>
          <w:rFonts w:asciiTheme="minorHAnsi" w:hAnsiTheme="minorHAnsi" w:cstheme="minorHAnsi"/>
        </w:rPr>
        <w:t xml:space="preserve"> Extraction of Eugenol from Cloves Using an Unmodified Household Espresso Machine: An Alternative to Traditional Steam Distillation.</w:t>
      </w:r>
      <w:r w:rsidR="00EA3848" w:rsidRPr="00AC1342">
        <w:rPr>
          <w:rFonts w:asciiTheme="minorHAnsi" w:hAnsiTheme="minorHAnsi" w:cstheme="minorHAnsi"/>
        </w:rPr>
        <w:t xml:space="preserve"> </w:t>
      </w:r>
      <w:r w:rsidR="00EA3848" w:rsidRPr="00AC1342">
        <w:rPr>
          <w:rFonts w:asciiTheme="minorHAnsi" w:hAnsiTheme="minorHAnsi" w:cstheme="minorHAnsi"/>
          <w:i/>
        </w:rPr>
        <w:t>J</w:t>
      </w:r>
      <w:r w:rsidR="00AC27E5" w:rsidRPr="00AC1342">
        <w:rPr>
          <w:rFonts w:asciiTheme="minorHAnsi" w:hAnsiTheme="minorHAnsi" w:cstheme="minorHAnsi"/>
          <w:i/>
        </w:rPr>
        <w:t xml:space="preserve">ournal of </w:t>
      </w:r>
      <w:r w:rsidR="00EA3848" w:rsidRPr="00AC1342">
        <w:rPr>
          <w:rFonts w:asciiTheme="minorHAnsi" w:hAnsiTheme="minorHAnsi" w:cstheme="minorHAnsi"/>
          <w:i/>
        </w:rPr>
        <w:t>Chem</w:t>
      </w:r>
      <w:r w:rsidR="00AC27E5" w:rsidRPr="00AC1342">
        <w:rPr>
          <w:rFonts w:asciiTheme="minorHAnsi" w:hAnsiTheme="minorHAnsi" w:cstheme="minorHAnsi"/>
          <w:i/>
        </w:rPr>
        <w:t xml:space="preserve">ical </w:t>
      </w:r>
      <w:r w:rsidR="00EA3848" w:rsidRPr="00AC1342">
        <w:rPr>
          <w:rFonts w:asciiTheme="minorHAnsi" w:hAnsiTheme="minorHAnsi" w:cstheme="minorHAnsi"/>
          <w:i/>
        </w:rPr>
        <w:t>Educ</w:t>
      </w:r>
      <w:r w:rsidR="00AC27E5" w:rsidRPr="00AC1342">
        <w:rPr>
          <w:rFonts w:asciiTheme="minorHAnsi" w:hAnsiTheme="minorHAnsi" w:cstheme="minorHAnsi"/>
          <w:i/>
        </w:rPr>
        <w:t>ation</w:t>
      </w:r>
      <w:r w:rsidR="00EA3848" w:rsidRPr="00AC1342">
        <w:rPr>
          <w:rFonts w:asciiTheme="minorHAnsi" w:hAnsiTheme="minorHAnsi" w:cstheme="minorHAnsi"/>
        </w:rPr>
        <w:t xml:space="preserve">. </w:t>
      </w:r>
      <w:r w:rsidR="00335337" w:rsidRPr="00AC1342">
        <w:rPr>
          <w:rFonts w:asciiTheme="minorHAnsi" w:hAnsiTheme="minorHAnsi" w:cstheme="minorHAnsi"/>
          <w:b/>
        </w:rPr>
        <w:t>93,</w:t>
      </w:r>
      <w:r w:rsidR="00EA3848" w:rsidRPr="00AC1342">
        <w:rPr>
          <w:rFonts w:asciiTheme="minorHAnsi" w:hAnsiTheme="minorHAnsi" w:cstheme="minorHAnsi"/>
        </w:rPr>
        <w:t xml:space="preserve"> 213</w:t>
      </w:r>
      <w:r w:rsidR="00165190" w:rsidRPr="00AC1342">
        <w:rPr>
          <w:rFonts w:asciiTheme="minorHAnsi" w:hAnsiTheme="minorHAnsi" w:cstheme="minorHAnsi"/>
        </w:rPr>
        <w:t>–</w:t>
      </w:r>
      <w:r w:rsidR="00335337" w:rsidRPr="00AC1342">
        <w:rPr>
          <w:rFonts w:asciiTheme="minorHAnsi" w:hAnsiTheme="minorHAnsi" w:cstheme="minorHAnsi"/>
        </w:rPr>
        <w:t>216 (2016)</w:t>
      </w:r>
      <w:r w:rsidR="00EA3848" w:rsidRPr="00AC1342">
        <w:rPr>
          <w:rFonts w:asciiTheme="minorHAnsi" w:hAnsiTheme="minorHAnsi" w:cstheme="minorHAnsi"/>
        </w:rPr>
        <w:t xml:space="preserve">. </w:t>
      </w:r>
    </w:p>
    <w:p w14:paraId="254CF970" w14:textId="77777777" w:rsidR="00EA3848" w:rsidRPr="00AC1342" w:rsidRDefault="00EA3848">
      <w:pPr>
        <w:jc w:val="both"/>
        <w:rPr>
          <w:rFonts w:asciiTheme="minorHAnsi" w:hAnsiTheme="minorHAnsi" w:cstheme="minorHAnsi"/>
          <w:rPrChange w:id="3468" w:author="Author" w:date="2018-06-28T15:41:00Z">
            <w:rPr>
              <w:rFonts w:cstheme="minorHAnsi"/>
            </w:rPr>
          </w:rPrChange>
        </w:rPr>
        <w:pPrChange w:id="3469" w:author="Author" w:date="2018-06-28T15:44:00Z">
          <w:pPr/>
        </w:pPrChange>
      </w:pPr>
    </w:p>
    <w:p w14:paraId="150A0805" w14:textId="152036F7" w:rsidR="00EA3848" w:rsidRPr="00AC1342" w:rsidRDefault="00742F90">
      <w:pPr>
        <w:jc w:val="both"/>
        <w:rPr>
          <w:rFonts w:asciiTheme="minorHAnsi" w:hAnsiTheme="minorHAnsi" w:cstheme="minorHAnsi"/>
        </w:rPr>
        <w:pPrChange w:id="3470" w:author="Author" w:date="2018-06-28T15:44:00Z">
          <w:pPr/>
        </w:pPrChange>
      </w:pPr>
      <w:del w:id="3471" w:author="Author" w:date="2018-06-28T13:51:00Z">
        <w:r w:rsidRPr="00AC1342" w:rsidDel="005E7216">
          <w:rPr>
            <w:rFonts w:asciiTheme="minorHAnsi" w:hAnsiTheme="minorHAnsi" w:cstheme="minorHAnsi"/>
            <w:rPrChange w:id="3472" w:author="Author" w:date="2018-06-28T15:41:00Z">
              <w:rPr>
                <w:rFonts w:cstheme="minorHAnsi"/>
              </w:rPr>
            </w:rPrChange>
          </w:rPr>
          <w:delText>9</w:delText>
        </w:r>
      </w:del>
      <w:ins w:id="3473" w:author="Author" w:date="2018-06-28T13:51:00Z">
        <w:r w:rsidR="005E7216" w:rsidRPr="00AC1342">
          <w:rPr>
            <w:rFonts w:asciiTheme="minorHAnsi" w:hAnsiTheme="minorHAnsi" w:cstheme="minorHAnsi"/>
            <w:rPrChange w:id="3474" w:author="Author" w:date="2018-06-28T15:41:00Z">
              <w:rPr>
                <w:rFonts w:cstheme="minorHAnsi"/>
              </w:rPr>
            </w:rPrChange>
          </w:rPr>
          <w:t>10</w:t>
        </w:r>
      </w:ins>
      <w:r w:rsidR="00EA3848" w:rsidRPr="00AC1342">
        <w:rPr>
          <w:rFonts w:asciiTheme="minorHAnsi" w:hAnsiTheme="minorHAnsi" w:cstheme="minorHAnsi"/>
        </w:rPr>
        <w:t>.</w:t>
      </w:r>
      <w:r w:rsidR="009A7EC1" w:rsidRPr="00AC1342">
        <w:rPr>
          <w:rFonts w:asciiTheme="minorHAnsi" w:hAnsiTheme="minorHAnsi" w:cstheme="minorHAnsi"/>
        </w:rPr>
        <w:t xml:space="preserve"> Deans,</w:t>
      </w:r>
      <w:r w:rsidR="00EA3848" w:rsidRPr="00AC1342">
        <w:rPr>
          <w:rFonts w:asciiTheme="minorHAnsi" w:hAnsiTheme="minorHAnsi" w:cstheme="minorHAnsi"/>
        </w:rPr>
        <w:t xml:space="preserve"> B. J.</w:t>
      </w:r>
      <w:r w:rsidR="009A7EC1" w:rsidRPr="00AC1342">
        <w:rPr>
          <w:rFonts w:asciiTheme="minorHAnsi" w:hAnsiTheme="minorHAnsi" w:cstheme="minorHAnsi"/>
        </w:rPr>
        <w:t>, Bissember,</w:t>
      </w:r>
      <w:r w:rsidR="00EA3848" w:rsidRPr="00AC1342">
        <w:rPr>
          <w:rFonts w:asciiTheme="minorHAnsi" w:hAnsiTheme="minorHAnsi" w:cstheme="minorHAnsi"/>
        </w:rPr>
        <w:t xml:space="preserve"> A. C.</w:t>
      </w:r>
      <w:r w:rsidR="003F427A" w:rsidRPr="00AC1342">
        <w:rPr>
          <w:rFonts w:asciiTheme="minorHAnsi" w:hAnsiTheme="minorHAnsi" w:cstheme="minorHAnsi"/>
        </w:rPr>
        <w:t>, &amp; Smith,</w:t>
      </w:r>
      <w:r w:rsidR="00EA3848" w:rsidRPr="00AC1342">
        <w:rPr>
          <w:rFonts w:asciiTheme="minorHAnsi" w:hAnsiTheme="minorHAnsi" w:cstheme="minorHAnsi"/>
        </w:rPr>
        <w:t xml:space="preserve"> J. A.</w:t>
      </w:r>
      <w:r w:rsidR="003F427A" w:rsidRPr="00AC1342">
        <w:rPr>
          <w:rFonts w:asciiTheme="minorHAnsi" w:hAnsiTheme="minorHAnsi" w:cstheme="minorHAnsi"/>
        </w:rPr>
        <w:t xml:space="preserve"> Practical Isolation of </w:t>
      </w:r>
      <w:proofErr w:type="spellStart"/>
      <w:r w:rsidR="003F427A" w:rsidRPr="00AC1342">
        <w:rPr>
          <w:rFonts w:asciiTheme="minorHAnsi" w:hAnsiTheme="minorHAnsi" w:cstheme="minorHAnsi"/>
        </w:rPr>
        <w:t>Asperuloside</w:t>
      </w:r>
      <w:proofErr w:type="spellEnd"/>
      <w:r w:rsidR="003F427A" w:rsidRPr="00AC1342">
        <w:rPr>
          <w:rFonts w:asciiTheme="minorHAnsi" w:hAnsiTheme="minorHAnsi" w:cstheme="minorHAnsi"/>
        </w:rPr>
        <w:t xml:space="preserve"> from </w:t>
      </w:r>
      <w:r w:rsidR="003F427A" w:rsidRPr="00AC1342">
        <w:rPr>
          <w:rFonts w:asciiTheme="minorHAnsi" w:hAnsiTheme="minorHAnsi" w:cstheme="minorHAnsi"/>
          <w:i/>
        </w:rPr>
        <w:t xml:space="preserve">Coprosma </w:t>
      </w:r>
      <w:proofErr w:type="spellStart"/>
      <w:r w:rsidR="003F427A" w:rsidRPr="00AC1342">
        <w:rPr>
          <w:rFonts w:asciiTheme="minorHAnsi" w:hAnsiTheme="minorHAnsi" w:cstheme="minorHAnsi"/>
          <w:i/>
        </w:rPr>
        <w:t>quadrifida</w:t>
      </w:r>
      <w:proofErr w:type="spellEnd"/>
      <w:r w:rsidR="003F427A" w:rsidRPr="00AC1342">
        <w:rPr>
          <w:rFonts w:asciiTheme="minorHAnsi" w:hAnsiTheme="minorHAnsi" w:cstheme="minorHAnsi"/>
        </w:rPr>
        <w:t xml:space="preserve"> via Rapid Pressurised Hot Water Extraction</w:t>
      </w:r>
      <w:r w:rsidR="00EA3848" w:rsidRPr="00AC1342">
        <w:rPr>
          <w:rFonts w:asciiTheme="minorHAnsi" w:hAnsiTheme="minorHAnsi" w:cstheme="minorHAnsi"/>
        </w:rPr>
        <w:t xml:space="preserve"> </w:t>
      </w:r>
      <w:r w:rsidR="00EA3848" w:rsidRPr="00AC1342">
        <w:rPr>
          <w:rFonts w:asciiTheme="minorHAnsi" w:hAnsiTheme="minorHAnsi" w:cstheme="minorHAnsi"/>
          <w:i/>
        </w:rPr>
        <w:t>Aust</w:t>
      </w:r>
      <w:r w:rsidR="00E0754A" w:rsidRPr="00AC1342">
        <w:rPr>
          <w:rFonts w:asciiTheme="minorHAnsi" w:hAnsiTheme="minorHAnsi" w:cstheme="minorHAnsi"/>
          <w:i/>
        </w:rPr>
        <w:t xml:space="preserve">ralian Journal of </w:t>
      </w:r>
      <w:r w:rsidR="00E0754A" w:rsidRPr="00AC1342">
        <w:rPr>
          <w:rFonts w:asciiTheme="minorHAnsi" w:hAnsiTheme="minorHAnsi" w:cstheme="minorHAnsi"/>
          <w:i/>
          <w:iCs/>
        </w:rPr>
        <w:t>Chemistry</w:t>
      </w:r>
      <w:r w:rsidR="00EA3848" w:rsidRPr="00AC1342">
        <w:rPr>
          <w:rFonts w:asciiTheme="minorHAnsi" w:hAnsiTheme="minorHAnsi" w:cstheme="minorHAnsi"/>
          <w:i/>
        </w:rPr>
        <w:t xml:space="preserve">. </w:t>
      </w:r>
      <w:r w:rsidR="003F427A" w:rsidRPr="00AC1342">
        <w:rPr>
          <w:rFonts w:asciiTheme="minorHAnsi" w:hAnsiTheme="minorHAnsi" w:cstheme="minorHAnsi"/>
          <w:b/>
        </w:rPr>
        <w:t>69</w:t>
      </w:r>
      <w:r w:rsidR="003F427A" w:rsidRPr="00AC1342">
        <w:rPr>
          <w:rFonts w:asciiTheme="minorHAnsi" w:hAnsiTheme="minorHAnsi" w:cstheme="minorHAnsi"/>
        </w:rPr>
        <w:t>,</w:t>
      </w:r>
      <w:r w:rsidR="00EA3848" w:rsidRPr="00AC1342">
        <w:rPr>
          <w:rFonts w:asciiTheme="minorHAnsi" w:hAnsiTheme="minorHAnsi" w:cstheme="minorHAnsi"/>
        </w:rPr>
        <w:t xml:space="preserve"> 1219</w:t>
      </w:r>
      <w:r w:rsidR="00165190" w:rsidRPr="00AC1342">
        <w:rPr>
          <w:rFonts w:asciiTheme="minorHAnsi" w:hAnsiTheme="minorHAnsi" w:cstheme="minorHAnsi"/>
        </w:rPr>
        <w:t>–</w:t>
      </w:r>
      <w:r w:rsidR="003F427A" w:rsidRPr="00AC1342">
        <w:rPr>
          <w:rFonts w:asciiTheme="minorHAnsi" w:hAnsiTheme="minorHAnsi" w:cstheme="minorHAnsi"/>
        </w:rPr>
        <w:t>1222 (2016).</w:t>
      </w:r>
      <w:r w:rsidR="00EA3848" w:rsidRPr="00AC1342">
        <w:rPr>
          <w:rFonts w:asciiTheme="minorHAnsi" w:hAnsiTheme="minorHAnsi" w:cstheme="minorHAnsi"/>
        </w:rPr>
        <w:t xml:space="preserve"> </w:t>
      </w:r>
    </w:p>
    <w:p w14:paraId="3CE2627C" w14:textId="77777777" w:rsidR="00EA3848" w:rsidRPr="00AC1342" w:rsidRDefault="00EA3848">
      <w:pPr>
        <w:jc w:val="both"/>
        <w:rPr>
          <w:rFonts w:asciiTheme="minorHAnsi" w:hAnsiTheme="minorHAnsi" w:cstheme="minorHAnsi"/>
          <w:rPrChange w:id="3475" w:author="Author" w:date="2018-06-28T15:41:00Z">
            <w:rPr>
              <w:rFonts w:cstheme="minorHAnsi"/>
            </w:rPr>
          </w:rPrChange>
        </w:rPr>
        <w:pPrChange w:id="3476" w:author="Author" w:date="2018-06-28T15:44:00Z">
          <w:pPr/>
        </w:pPrChange>
      </w:pPr>
    </w:p>
    <w:p w14:paraId="53E91180" w14:textId="5A8243B7" w:rsidR="00EA3848" w:rsidRPr="00AC1342" w:rsidRDefault="00742F90">
      <w:pPr>
        <w:jc w:val="both"/>
        <w:rPr>
          <w:rFonts w:asciiTheme="minorHAnsi" w:hAnsiTheme="minorHAnsi" w:cstheme="minorHAnsi"/>
        </w:rPr>
        <w:pPrChange w:id="3477" w:author="Author" w:date="2018-06-28T15:44:00Z">
          <w:pPr/>
        </w:pPrChange>
      </w:pPr>
      <w:r w:rsidRPr="00AC1342">
        <w:rPr>
          <w:rFonts w:asciiTheme="minorHAnsi" w:hAnsiTheme="minorHAnsi" w:cstheme="minorHAnsi"/>
          <w:rPrChange w:id="3478" w:author="Author" w:date="2018-06-28T15:41:00Z">
            <w:rPr>
              <w:rFonts w:cstheme="minorHAnsi"/>
            </w:rPr>
          </w:rPrChange>
        </w:rPr>
        <w:t>1</w:t>
      </w:r>
      <w:ins w:id="3479" w:author="Author" w:date="2018-06-28T13:51:00Z">
        <w:r w:rsidR="005E7216" w:rsidRPr="00AC1342">
          <w:rPr>
            <w:rFonts w:asciiTheme="minorHAnsi" w:hAnsiTheme="minorHAnsi" w:cstheme="minorHAnsi"/>
            <w:rPrChange w:id="3480" w:author="Author" w:date="2018-06-28T15:41:00Z">
              <w:rPr>
                <w:rFonts w:cstheme="minorHAnsi"/>
              </w:rPr>
            </w:rPrChange>
          </w:rPr>
          <w:t>1</w:t>
        </w:r>
      </w:ins>
      <w:del w:id="3481" w:author="Author" w:date="2018-06-28T13:51:00Z">
        <w:r w:rsidRPr="00AC1342" w:rsidDel="005E7216">
          <w:rPr>
            <w:rFonts w:asciiTheme="minorHAnsi" w:hAnsiTheme="minorHAnsi" w:cstheme="minorHAnsi"/>
            <w:rPrChange w:id="3482" w:author="Author" w:date="2018-06-28T15:41:00Z">
              <w:rPr>
                <w:rFonts w:cstheme="minorHAnsi"/>
              </w:rPr>
            </w:rPrChange>
          </w:rPr>
          <w:delText>0</w:delText>
        </w:r>
      </w:del>
      <w:r w:rsidR="00EA3848" w:rsidRPr="00AC1342">
        <w:rPr>
          <w:rFonts w:asciiTheme="minorHAnsi" w:hAnsiTheme="minorHAnsi" w:cstheme="minorHAnsi"/>
        </w:rPr>
        <w:t xml:space="preserve">. </w:t>
      </w:r>
      <w:r w:rsidR="0057282F" w:rsidRPr="00AC1342">
        <w:rPr>
          <w:rFonts w:asciiTheme="minorHAnsi" w:hAnsiTheme="minorHAnsi" w:cstheme="minorHAnsi"/>
        </w:rPr>
        <w:t>Deans, B. J.</w:t>
      </w:r>
      <w:r w:rsidR="00480055" w:rsidRPr="00AC1342">
        <w:rPr>
          <w:rFonts w:asciiTheme="minorHAnsi" w:hAnsiTheme="minorHAnsi" w:cstheme="minorHAnsi"/>
        </w:rPr>
        <w:t>,</w:t>
      </w:r>
      <w:r w:rsidR="0057282F" w:rsidRPr="00AC1342">
        <w:rPr>
          <w:rFonts w:asciiTheme="minorHAnsi" w:hAnsiTheme="minorHAnsi" w:cstheme="minorHAnsi"/>
        </w:rPr>
        <w:t xml:space="preserve"> </w:t>
      </w:r>
      <w:r w:rsidR="009B3277" w:rsidRPr="00AC1342">
        <w:rPr>
          <w:rFonts w:asciiTheme="minorHAnsi" w:hAnsiTheme="minorHAnsi" w:cstheme="minorHAnsi"/>
        </w:rPr>
        <w:t xml:space="preserve">Just, J., </w:t>
      </w:r>
      <w:proofErr w:type="spellStart"/>
      <w:r w:rsidR="009B3277" w:rsidRPr="00AC1342">
        <w:rPr>
          <w:rFonts w:asciiTheme="minorHAnsi" w:hAnsiTheme="minorHAnsi" w:cstheme="minorHAnsi"/>
        </w:rPr>
        <w:t>Chetri</w:t>
      </w:r>
      <w:proofErr w:type="spellEnd"/>
      <w:r w:rsidR="009B3277" w:rsidRPr="00AC1342">
        <w:rPr>
          <w:rFonts w:asciiTheme="minorHAnsi" w:hAnsiTheme="minorHAnsi" w:cstheme="minorHAnsi"/>
        </w:rPr>
        <w:t xml:space="preserve">, J., Burt, L. K., Smith, J. N., Kilah, N. L., de Salas, M., Gueven, N., Bissember, A. C., &amp; Smith, J. A. </w:t>
      </w:r>
      <w:r w:rsidR="0057282F" w:rsidRPr="00AC1342">
        <w:rPr>
          <w:rFonts w:asciiTheme="minorHAnsi" w:hAnsiTheme="minorHAnsi" w:cstheme="minorHAnsi"/>
        </w:rPr>
        <w:t>Pressurized Hot Water Extraction as a Viable Bioprospecting Tool: Isolation of Coumarin Natural Products from Previously Unexamined Correa (</w:t>
      </w:r>
      <w:proofErr w:type="spellStart"/>
      <w:r w:rsidR="0057282F" w:rsidRPr="00AC1342">
        <w:rPr>
          <w:rFonts w:asciiTheme="minorHAnsi" w:hAnsiTheme="minorHAnsi" w:cstheme="minorHAnsi"/>
        </w:rPr>
        <w:t>Rutaceae</w:t>
      </w:r>
      <w:proofErr w:type="spellEnd"/>
      <w:r w:rsidR="0057282F" w:rsidRPr="00AC1342">
        <w:rPr>
          <w:rFonts w:asciiTheme="minorHAnsi" w:hAnsiTheme="minorHAnsi" w:cstheme="minorHAnsi"/>
        </w:rPr>
        <w:t>),</w:t>
      </w:r>
      <w:r w:rsidR="00EA3848" w:rsidRPr="00AC1342">
        <w:rPr>
          <w:rFonts w:asciiTheme="minorHAnsi" w:hAnsiTheme="minorHAnsi" w:cstheme="minorHAnsi"/>
        </w:rPr>
        <w:t xml:space="preserve"> </w:t>
      </w:r>
      <w:r w:rsidR="00EA3848" w:rsidRPr="00AC1342">
        <w:rPr>
          <w:rFonts w:asciiTheme="minorHAnsi" w:hAnsiTheme="minorHAnsi" w:cstheme="minorHAnsi"/>
          <w:i/>
        </w:rPr>
        <w:t>ChemistrySelect</w:t>
      </w:r>
      <w:r w:rsidR="00AC27E5" w:rsidRPr="00AC1342">
        <w:rPr>
          <w:rFonts w:asciiTheme="minorHAnsi" w:hAnsiTheme="minorHAnsi" w:cstheme="minorHAnsi"/>
          <w:i/>
        </w:rPr>
        <w:t>.</w:t>
      </w:r>
      <w:r w:rsidR="00EA3848" w:rsidRPr="00AC1342">
        <w:rPr>
          <w:rFonts w:asciiTheme="minorHAnsi" w:hAnsiTheme="minorHAnsi" w:cstheme="minorHAnsi"/>
          <w:i/>
        </w:rPr>
        <w:t xml:space="preserve"> </w:t>
      </w:r>
      <w:r w:rsidR="0057282F" w:rsidRPr="00AC1342">
        <w:rPr>
          <w:rFonts w:asciiTheme="minorHAnsi" w:hAnsiTheme="minorHAnsi" w:cstheme="minorHAnsi"/>
          <w:b/>
        </w:rPr>
        <w:t>2</w:t>
      </w:r>
      <w:r w:rsidR="00EA3848" w:rsidRPr="00AC1342">
        <w:rPr>
          <w:rFonts w:asciiTheme="minorHAnsi" w:hAnsiTheme="minorHAnsi" w:cstheme="minorHAnsi"/>
        </w:rPr>
        <w:t>, 2439</w:t>
      </w:r>
      <w:r w:rsidR="00165190" w:rsidRPr="00AC1342">
        <w:rPr>
          <w:rFonts w:asciiTheme="minorHAnsi" w:hAnsiTheme="minorHAnsi" w:cstheme="minorHAnsi"/>
        </w:rPr>
        <w:t>–</w:t>
      </w:r>
      <w:r w:rsidR="0057282F" w:rsidRPr="00AC1342">
        <w:rPr>
          <w:rFonts w:asciiTheme="minorHAnsi" w:hAnsiTheme="minorHAnsi" w:cstheme="minorHAnsi"/>
        </w:rPr>
        <w:t>2443 (2017)</w:t>
      </w:r>
      <w:r w:rsidR="00EA3848" w:rsidRPr="00AC1342">
        <w:rPr>
          <w:rFonts w:asciiTheme="minorHAnsi" w:hAnsiTheme="minorHAnsi" w:cstheme="minorHAnsi"/>
        </w:rPr>
        <w:t xml:space="preserve">. </w:t>
      </w:r>
    </w:p>
    <w:p w14:paraId="2F514F44" w14:textId="77777777" w:rsidR="00EA3848" w:rsidRPr="00AC1342" w:rsidRDefault="00EA3848">
      <w:pPr>
        <w:jc w:val="both"/>
        <w:rPr>
          <w:rFonts w:asciiTheme="minorHAnsi" w:hAnsiTheme="minorHAnsi" w:cstheme="minorHAnsi"/>
          <w:rPrChange w:id="3483" w:author="Author" w:date="2018-06-28T15:41:00Z">
            <w:rPr>
              <w:rFonts w:cstheme="minorHAnsi"/>
            </w:rPr>
          </w:rPrChange>
        </w:rPr>
        <w:pPrChange w:id="3484" w:author="Author" w:date="2018-06-28T15:44:00Z">
          <w:pPr/>
        </w:pPrChange>
      </w:pPr>
    </w:p>
    <w:p w14:paraId="5D5AAF87" w14:textId="1579C4E0" w:rsidR="00EA3848" w:rsidRPr="00AC1342" w:rsidRDefault="00742F90">
      <w:pPr>
        <w:jc w:val="both"/>
        <w:rPr>
          <w:rFonts w:asciiTheme="minorHAnsi" w:hAnsiTheme="minorHAnsi" w:cstheme="minorHAnsi"/>
        </w:rPr>
        <w:pPrChange w:id="3485" w:author="Author" w:date="2018-06-28T15:44:00Z">
          <w:pPr/>
        </w:pPrChange>
      </w:pPr>
      <w:del w:id="3486" w:author="Author" w:date="2018-06-28T13:51:00Z">
        <w:r w:rsidRPr="00AC1342" w:rsidDel="005E7216">
          <w:rPr>
            <w:rFonts w:asciiTheme="minorHAnsi" w:hAnsiTheme="minorHAnsi" w:cstheme="minorHAnsi"/>
            <w:rPrChange w:id="3487" w:author="Author" w:date="2018-06-28T15:41:00Z">
              <w:rPr>
                <w:rFonts w:cstheme="minorHAnsi"/>
              </w:rPr>
            </w:rPrChange>
          </w:rPr>
          <w:delText>11</w:delText>
        </w:r>
      </w:del>
      <w:ins w:id="3488" w:author="Author" w:date="2018-06-28T13:51:00Z">
        <w:r w:rsidR="005E7216" w:rsidRPr="00AC1342">
          <w:rPr>
            <w:rFonts w:asciiTheme="minorHAnsi" w:hAnsiTheme="minorHAnsi" w:cstheme="minorHAnsi"/>
            <w:rPrChange w:id="3489" w:author="Author" w:date="2018-06-28T15:41:00Z">
              <w:rPr>
                <w:rFonts w:cstheme="minorHAnsi"/>
              </w:rPr>
            </w:rPrChange>
          </w:rPr>
          <w:t>12</w:t>
        </w:r>
      </w:ins>
      <w:r w:rsidR="00EA3848" w:rsidRPr="00AC1342">
        <w:rPr>
          <w:rFonts w:asciiTheme="minorHAnsi" w:hAnsiTheme="minorHAnsi" w:cstheme="minorHAnsi"/>
        </w:rPr>
        <w:t xml:space="preserve">. </w:t>
      </w:r>
      <w:r w:rsidR="00FB0CC9" w:rsidRPr="00AC1342">
        <w:rPr>
          <w:rFonts w:asciiTheme="minorHAnsi" w:hAnsiTheme="minorHAnsi" w:cstheme="minorHAnsi"/>
        </w:rPr>
        <w:t xml:space="preserve">Deans, </w:t>
      </w:r>
      <w:r w:rsidR="00EA3848" w:rsidRPr="00AC1342">
        <w:rPr>
          <w:rFonts w:asciiTheme="minorHAnsi" w:hAnsiTheme="minorHAnsi" w:cstheme="minorHAnsi"/>
        </w:rPr>
        <w:t>B. J.</w:t>
      </w:r>
      <w:r w:rsidR="00FB0CC9" w:rsidRPr="00AC1342">
        <w:rPr>
          <w:rFonts w:asciiTheme="minorHAnsi" w:hAnsiTheme="minorHAnsi" w:cstheme="minorHAnsi"/>
        </w:rPr>
        <w:t>, Olivier,</w:t>
      </w:r>
      <w:r w:rsidR="00EA3848" w:rsidRPr="00AC1342">
        <w:rPr>
          <w:rFonts w:asciiTheme="minorHAnsi" w:hAnsiTheme="minorHAnsi" w:cstheme="minorHAnsi"/>
        </w:rPr>
        <w:t xml:space="preserve"> W. J.</w:t>
      </w:r>
      <w:r w:rsidR="00FB0CC9" w:rsidRPr="00AC1342">
        <w:rPr>
          <w:rFonts w:asciiTheme="minorHAnsi" w:hAnsiTheme="minorHAnsi" w:cstheme="minorHAnsi"/>
        </w:rPr>
        <w:t xml:space="preserve">, Girbino, </w:t>
      </w:r>
      <w:r w:rsidR="00EA3848" w:rsidRPr="00AC1342">
        <w:rPr>
          <w:rFonts w:asciiTheme="minorHAnsi" w:hAnsiTheme="minorHAnsi" w:cstheme="minorHAnsi"/>
        </w:rPr>
        <w:t>D.</w:t>
      </w:r>
      <w:r w:rsidR="00FB0CC9" w:rsidRPr="00AC1342">
        <w:rPr>
          <w:rFonts w:asciiTheme="minorHAnsi" w:hAnsiTheme="minorHAnsi" w:cstheme="minorHAnsi"/>
        </w:rPr>
        <w:t>, Bissember,</w:t>
      </w:r>
      <w:r w:rsidR="00EA3848" w:rsidRPr="00AC1342">
        <w:rPr>
          <w:rFonts w:asciiTheme="minorHAnsi" w:hAnsiTheme="minorHAnsi" w:cstheme="minorHAnsi"/>
        </w:rPr>
        <w:t xml:space="preserve"> A. C.</w:t>
      </w:r>
      <w:r w:rsidR="00FB0CC9" w:rsidRPr="00AC1342">
        <w:rPr>
          <w:rFonts w:asciiTheme="minorHAnsi" w:hAnsiTheme="minorHAnsi" w:cstheme="minorHAnsi"/>
        </w:rPr>
        <w:t>, &amp; Smith,</w:t>
      </w:r>
      <w:r w:rsidR="00EA3848" w:rsidRPr="00AC1342">
        <w:rPr>
          <w:rFonts w:asciiTheme="minorHAnsi" w:hAnsiTheme="minorHAnsi" w:cstheme="minorHAnsi"/>
        </w:rPr>
        <w:t xml:space="preserve"> J. A.</w:t>
      </w:r>
      <w:r w:rsidR="00FE0C39" w:rsidRPr="00AC1342">
        <w:rPr>
          <w:rFonts w:asciiTheme="minorHAnsi" w:hAnsiTheme="minorHAnsi" w:cstheme="minorHAnsi"/>
        </w:rPr>
        <w:t xml:space="preserve"> Extraction of carboxylic acid-containing diterpenoids from </w:t>
      </w:r>
      <w:proofErr w:type="spellStart"/>
      <w:r w:rsidR="00FE0C39" w:rsidRPr="00AC1342">
        <w:rPr>
          <w:rFonts w:asciiTheme="minorHAnsi" w:hAnsiTheme="minorHAnsi" w:cstheme="minorHAnsi"/>
          <w:i/>
        </w:rPr>
        <w:t>Dodonaea</w:t>
      </w:r>
      <w:proofErr w:type="spellEnd"/>
      <w:r w:rsidR="00FE0C39" w:rsidRPr="00AC1342">
        <w:rPr>
          <w:rFonts w:asciiTheme="minorHAnsi" w:hAnsiTheme="minorHAnsi" w:cstheme="minorHAnsi"/>
          <w:i/>
        </w:rPr>
        <w:t xml:space="preserve"> </w:t>
      </w:r>
      <w:proofErr w:type="spellStart"/>
      <w:r w:rsidR="00FE0C39" w:rsidRPr="00AC1342">
        <w:rPr>
          <w:rFonts w:asciiTheme="minorHAnsi" w:hAnsiTheme="minorHAnsi" w:cstheme="minorHAnsi"/>
          <w:i/>
        </w:rPr>
        <w:t>viscosa</w:t>
      </w:r>
      <w:proofErr w:type="spellEnd"/>
      <w:r w:rsidR="00FE0C39" w:rsidRPr="00AC1342">
        <w:rPr>
          <w:rFonts w:asciiTheme="minorHAnsi" w:hAnsiTheme="minorHAnsi" w:cstheme="minorHAnsi"/>
        </w:rPr>
        <w:t xml:space="preserve"> via pressurised hot water extraction.</w:t>
      </w:r>
      <w:r w:rsidR="00EA3848" w:rsidRPr="00AC1342">
        <w:rPr>
          <w:rFonts w:asciiTheme="minorHAnsi" w:hAnsiTheme="minorHAnsi" w:cstheme="minorHAnsi"/>
        </w:rPr>
        <w:t xml:space="preserve"> </w:t>
      </w:r>
      <w:r w:rsidR="00EA3848" w:rsidRPr="00AC1342">
        <w:rPr>
          <w:rFonts w:asciiTheme="minorHAnsi" w:hAnsiTheme="minorHAnsi" w:cstheme="minorHAnsi"/>
          <w:i/>
        </w:rPr>
        <w:t>Fitoterapia</w:t>
      </w:r>
      <w:r w:rsidR="00AC27E5" w:rsidRPr="00AC1342">
        <w:rPr>
          <w:rFonts w:asciiTheme="minorHAnsi" w:hAnsiTheme="minorHAnsi" w:cstheme="minorHAnsi"/>
          <w:i/>
        </w:rPr>
        <w:t>.</w:t>
      </w:r>
      <w:r w:rsidR="00EA3848" w:rsidRPr="00AC1342">
        <w:rPr>
          <w:rFonts w:asciiTheme="minorHAnsi" w:hAnsiTheme="minorHAnsi" w:cstheme="minorHAnsi"/>
          <w:i/>
        </w:rPr>
        <w:t xml:space="preserve"> </w:t>
      </w:r>
      <w:r w:rsidR="00956D16" w:rsidRPr="00AC1342">
        <w:rPr>
          <w:rFonts w:asciiTheme="minorHAnsi" w:hAnsiTheme="minorHAnsi" w:cstheme="minorHAnsi"/>
          <w:b/>
        </w:rPr>
        <w:t>126</w:t>
      </w:r>
      <w:r w:rsidR="00956D16" w:rsidRPr="00AC1342">
        <w:rPr>
          <w:rFonts w:asciiTheme="minorHAnsi" w:hAnsiTheme="minorHAnsi" w:cstheme="minorHAnsi"/>
        </w:rPr>
        <w:t xml:space="preserve">, 65–68 </w:t>
      </w:r>
      <w:r w:rsidR="00382F65" w:rsidRPr="00AC1342">
        <w:rPr>
          <w:rFonts w:asciiTheme="minorHAnsi" w:hAnsiTheme="minorHAnsi" w:cstheme="minorHAnsi"/>
        </w:rPr>
        <w:t>(2018).</w:t>
      </w:r>
    </w:p>
    <w:p w14:paraId="08EBFEC0" w14:textId="77777777" w:rsidR="00500AB9" w:rsidRPr="00AC1342" w:rsidRDefault="00500AB9">
      <w:pPr>
        <w:jc w:val="both"/>
        <w:rPr>
          <w:rFonts w:asciiTheme="minorHAnsi" w:hAnsiTheme="minorHAnsi" w:cstheme="minorHAnsi"/>
        </w:rPr>
        <w:pPrChange w:id="3490" w:author="Author" w:date="2018-06-28T15:44:00Z">
          <w:pPr/>
        </w:pPrChange>
      </w:pPr>
    </w:p>
    <w:p w14:paraId="1B3B3BC3" w14:textId="33EC4140" w:rsidR="00956D16" w:rsidRPr="00AC1342" w:rsidRDefault="00742F90">
      <w:pPr>
        <w:jc w:val="both"/>
        <w:rPr>
          <w:rFonts w:asciiTheme="minorHAnsi" w:hAnsiTheme="minorHAnsi" w:cstheme="minorHAnsi"/>
        </w:rPr>
        <w:pPrChange w:id="3491" w:author="Author" w:date="2018-06-28T15:44:00Z">
          <w:pPr/>
        </w:pPrChange>
      </w:pPr>
      <w:del w:id="3492" w:author="Author" w:date="2018-06-28T13:51:00Z">
        <w:r w:rsidRPr="00AC1342" w:rsidDel="005E7216">
          <w:rPr>
            <w:rFonts w:asciiTheme="minorHAnsi" w:hAnsiTheme="minorHAnsi" w:cstheme="minorHAnsi"/>
          </w:rPr>
          <w:delText>12</w:delText>
        </w:r>
      </w:del>
      <w:ins w:id="3493" w:author="Author" w:date="2018-06-28T13:51:00Z">
        <w:r w:rsidR="005E7216" w:rsidRPr="00AC1342">
          <w:rPr>
            <w:rFonts w:asciiTheme="minorHAnsi" w:hAnsiTheme="minorHAnsi" w:cstheme="minorHAnsi"/>
          </w:rPr>
          <w:t>13</w:t>
        </w:r>
      </w:ins>
      <w:r w:rsidR="00956D16" w:rsidRPr="00AC1342">
        <w:rPr>
          <w:rFonts w:asciiTheme="minorHAnsi" w:hAnsiTheme="minorHAnsi" w:cstheme="minorHAnsi"/>
        </w:rPr>
        <w:t xml:space="preserve">. Deans, B. J., Kilah, N. L., Jordan, G. J., Bissember, A. C., </w:t>
      </w:r>
      <w:ins w:id="3494" w:author="Author" w:date="2018-07-03T07:39:00Z">
        <w:r w:rsidR="001473D2" w:rsidRPr="00AC1342">
          <w:rPr>
            <w:rFonts w:asciiTheme="minorHAnsi" w:hAnsiTheme="minorHAnsi" w:cstheme="minorHAnsi"/>
          </w:rPr>
          <w:t>&amp;</w:t>
        </w:r>
        <w:r w:rsidR="001473D2">
          <w:rPr>
            <w:rFonts w:asciiTheme="minorHAnsi" w:hAnsiTheme="minorHAnsi" w:cstheme="minorHAnsi"/>
          </w:rPr>
          <w:t xml:space="preserve"> </w:t>
        </w:r>
      </w:ins>
      <w:r w:rsidR="00956D16" w:rsidRPr="00AC1342">
        <w:rPr>
          <w:rFonts w:asciiTheme="minorHAnsi" w:hAnsiTheme="minorHAnsi" w:cstheme="minorHAnsi"/>
        </w:rPr>
        <w:t xml:space="preserve">Smith, J. A. </w:t>
      </w:r>
      <w:r w:rsidR="00956D16" w:rsidRPr="00AC1342">
        <w:rPr>
          <w:rFonts w:asciiTheme="minorHAnsi" w:hAnsiTheme="minorHAnsi" w:cstheme="minorHAnsi"/>
          <w:bCs/>
        </w:rPr>
        <w:t xml:space="preserve">Arbutin Derivatives Isolated from Ancient Proteaceae: Potential Phytochemical Markers Present in </w:t>
      </w:r>
      <w:r w:rsidR="00956D16" w:rsidRPr="00AC1342">
        <w:rPr>
          <w:rFonts w:asciiTheme="minorHAnsi" w:hAnsiTheme="minorHAnsi" w:cstheme="minorHAnsi"/>
          <w:bCs/>
          <w:i/>
        </w:rPr>
        <w:t xml:space="preserve">Bellendena, Cenarrhenes </w:t>
      </w:r>
      <w:r w:rsidR="00956D16" w:rsidRPr="00AC1342">
        <w:rPr>
          <w:rFonts w:asciiTheme="minorHAnsi" w:hAnsiTheme="minorHAnsi" w:cstheme="minorHAnsi"/>
          <w:bCs/>
        </w:rPr>
        <w:t>and</w:t>
      </w:r>
      <w:r w:rsidR="00956D16" w:rsidRPr="00AC1342">
        <w:rPr>
          <w:rFonts w:asciiTheme="minorHAnsi" w:hAnsiTheme="minorHAnsi" w:cstheme="minorHAnsi"/>
          <w:bCs/>
          <w:i/>
        </w:rPr>
        <w:t xml:space="preserve"> Persoonia </w:t>
      </w:r>
      <w:r w:rsidR="00956D16" w:rsidRPr="00AC1342">
        <w:rPr>
          <w:rFonts w:asciiTheme="minorHAnsi" w:hAnsiTheme="minorHAnsi" w:cstheme="minorHAnsi"/>
          <w:bCs/>
        </w:rPr>
        <w:t>Genera</w:t>
      </w:r>
      <w:r w:rsidR="00956D16" w:rsidRPr="00AC1342">
        <w:rPr>
          <w:rFonts w:asciiTheme="minorHAnsi" w:hAnsiTheme="minorHAnsi" w:cstheme="minorHAnsi"/>
        </w:rPr>
        <w:t xml:space="preserve">. </w:t>
      </w:r>
      <w:r w:rsidR="00AC27E5" w:rsidRPr="00AC1342">
        <w:rPr>
          <w:rFonts w:asciiTheme="minorHAnsi" w:hAnsiTheme="minorHAnsi" w:cstheme="minorHAnsi"/>
          <w:i/>
        </w:rPr>
        <w:t>Journal of Natural Products.</w:t>
      </w:r>
      <w:r w:rsidR="00956D16" w:rsidRPr="00AC1342">
        <w:rPr>
          <w:rFonts w:asciiTheme="minorHAnsi" w:hAnsiTheme="minorHAnsi" w:cstheme="minorHAnsi"/>
        </w:rPr>
        <w:t xml:space="preserve"> </w:t>
      </w:r>
      <w:r w:rsidR="00956D16" w:rsidRPr="00AC1342">
        <w:rPr>
          <w:rFonts w:asciiTheme="minorHAnsi" w:hAnsiTheme="minorHAnsi" w:cstheme="minorHAnsi"/>
          <w:b/>
          <w:bCs/>
          <w:i/>
        </w:rPr>
        <w:t>81</w:t>
      </w:r>
      <w:r w:rsidR="00956D16" w:rsidRPr="00AC1342">
        <w:rPr>
          <w:rFonts w:asciiTheme="minorHAnsi" w:hAnsiTheme="minorHAnsi" w:cstheme="minorHAnsi"/>
        </w:rPr>
        <w:t xml:space="preserve">, </w:t>
      </w:r>
      <w:r w:rsidR="002106A7" w:rsidRPr="00AC1342">
        <w:rPr>
          <w:rFonts w:asciiTheme="minorHAnsi" w:hAnsiTheme="minorHAnsi" w:cstheme="minorHAnsi"/>
        </w:rPr>
        <w:t xml:space="preserve">1241–1251, </w:t>
      </w:r>
      <w:r w:rsidR="00956D16" w:rsidRPr="00AC1342">
        <w:rPr>
          <w:rFonts w:asciiTheme="minorHAnsi" w:hAnsiTheme="minorHAnsi" w:cstheme="minorHAnsi"/>
        </w:rPr>
        <w:t>(</w:t>
      </w:r>
      <w:r w:rsidR="00956D16" w:rsidRPr="00AC1342">
        <w:rPr>
          <w:rFonts w:asciiTheme="minorHAnsi" w:hAnsiTheme="minorHAnsi" w:cstheme="minorHAnsi"/>
          <w:bCs/>
        </w:rPr>
        <w:t>2018</w:t>
      </w:r>
      <w:r w:rsidR="00956D16" w:rsidRPr="00AC1342">
        <w:rPr>
          <w:rFonts w:asciiTheme="minorHAnsi" w:hAnsiTheme="minorHAnsi" w:cstheme="minorHAnsi"/>
        </w:rPr>
        <w:t>).</w:t>
      </w:r>
    </w:p>
    <w:p w14:paraId="3CA60ACD" w14:textId="77777777" w:rsidR="007F0D40" w:rsidRPr="00AC1342" w:rsidRDefault="007F0D40">
      <w:pPr>
        <w:jc w:val="both"/>
        <w:rPr>
          <w:rFonts w:asciiTheme="minorHAnsi" w:hAnsiTheme="minorHAnsi" w:cstheme="minorHAnsi"/>
        </w:rPr>
        <w:pPrChange w:id="3495" w:author="Author" w:date="2018-06-28T15:44:00Z">
          <w:pPr/>
        </w:pPrChange>
      </w:pPr>
    </w:p>
    <w:p w14:paraId="0FE97456" w14:textId="1D0EE0CD" w:rsidR="007F0D40" w:rsidRDefault="007F0D40">
      <w:pPr>
        <w:jc w:val="both"/>
        <w:rPr>
          <w:ins w:id="3496" w:author="Author" w:date="2018-07-03T07:23:00Z"/>
          <w:rFonts w:asciiTheme="minorHAnsi" w:hAnsiTheme="minorHAnsi" w:cstheme="minorHAnsi"/>
        </w:rPr>
        <w:pPrChange w:id="3497" w:author="Author" w:date="2018-06-28T15:44:00Z">
          <w:pPr/>
        </w:pPrChange>
      </w:pPr>
      <w:del w:id="3498" w:author="Author" w:date="2018-06-28T13:51:00Z">
        <w:r w:rsidRPr="00AC1342" w:rsidDel="005E7216">
          <w:rPr>
            <w:rFonts w:asciiTheme="minorHAnsi" w:hAnsiTheme="minorHAnsi" w:cstheme="minorHAnsi"/>
          </w:rPr>
          <w:delText>1</w:delText>
        </w:r>
        <w:r w:rsidR="00742F90" w:rsidRPr="00AC1342" w:rsidDel="005E7216">
          <w:rPr>
            <w:rFonts w:asciiTheme="minorHAnsi" w:hAnsiTheme="minorHAnsi" w:cstheme="minorHAnsi"/>
          </w:rPr>
          <w:delText>3</w:delText>
        </w:r>
      </w:del>
      <w:ins w:id="3499" w:author="Author" w:date="2018-06-28T13:51:00Z">
        <w:r w:rsidR="005E7216" w:rsidRPr="00AC1342">
          <w:rPr>
            <w:rFonts w:asciiTheme="minorHAnsi" w:hAnsiTheme="minorHAnsi" w:cstheme="minorHAnsi"/>
          </w:rPr>
          <w:t>14</w:t>
        </w:r>
      </w:ins>
      <w:r w:rsidRPr="00AC1342">
        <w:rPr>
          <w:rFonts w:asciiTheme="minorHAnsi" w:hAnsiTheme="minorHAnsi" w:cstheme="minorHAnsi"/>
        </w:rPr>
        <w:t xml:space="preserve">. Deans, B. J., Tedone, L., Bissember, A. C., </w:t>
      </w:r>
      <w:ins w:id="3500" w:author="Author" w:date="2018-07-03T07:24:00Z">
        <w:r w:rsidR="00596A49">
          <w:rPr>
            <w:rFonts w:asciiTheme="minorHAnsi" w:hAnsiTheme="minorHAnsi" w:cstheme="minorHAnsi"/>
          </w:rPr>
          <w:t xml:space="preserve">&amp; </w:t>
        </w:r>
      </w:ins>
      <w:r w:rsidRPr="00AC1342">
        <w:rPr>
          <w:rFonts w:asciiTheme="minorHAnsi" w:hAnsiTheme="minorHAnsi" w:cstheme="minorHAnsi"/>
        </w:rPr>
        <w:t xml:space="preserve">Smith, J. A. </w:t>
      </w:r>
      <w:r w:rsidRPr="00AC1342">
        <w:rPr>
          <w:rFonts w:asciiTheme="minorHAnsi" w:hAnsiTheme="minorHAnsi" w:cstheme="minorHAnsi"/>
          <w:bCs/>
        </w:rPr>
        <w:t xml:space="preserve">Phytochemical profile of the rare, ancient clone </w:t>
      </w:r>
      <w:r w:rsidRPr="00AC1342">
        <w:rPr>
          <w:rFonts w:asciiTheme="minorHAnsi" w:hAnsiTheme="minorHAnsi" w:cstheme="minorHAnsi"/>
          <w:bCs/>
          <w:i/>
        </w:rPr>
        <w:t xml:space="preserve">Lomatia tasmanica </w:t>
      </w:r>
      <w:r w:rsidRPr="00AC1342">
        <w:rPr>
          <w:rFonts w:asciiTheme="minorHAnsi" w:hAnsiTheme="minorHAnsi" w:cstheme="minorHAnsi"/>
          <w:bCs/>
        </w:rPr>
        <w:t xml:space="preserve">and comparison to </w:t>
      </w:r>
      <w:proofErr w:type="gramStart"/>
      <w:r w:rsidRPr="00AC1342">
        <w:rPr>
          <w:rFonts w:asciiTheme="minorHAnsi" w:hAnsiTheme="minorHAnsi" w:cstheme="minorHAnsi"/>
          <w:bCs/>
        </w:rPr>
        <w:t>other</w:t>
      </w:r>
      <w:proofErr w:type="gramEnd"/>
      <w:r w:rsidRPr="00AC1342">
        <w:rPr>
          <w:rFonts w:asciiTheme="minorHAnsi" w:hAnsiTheme="minorHAnsi" w:cstheme="minorHAnsi"/>
          <w:bCs/>
        </w:rPr>
        <w:t xml:space="preserve"> endemic Tasmanian species </w:t>
      </w:r>
      <w:r w:rsidRPr="00AC1342">
        <w:rPr>
          <w:rFonts w:asciiTheme="minorHAnsi" w:hAnsiTheme="minorHAnsi" w:cstheme="minorHAnsi"/>
          <w:bCs/>
          <w:i/>
        </w:rPr>
        <w:t>L. tinctoria</w:t>
      </w:r>
      <w:r w:rsidRPr="00AC1342">
        <w:rPr>
          <w:rFonts w:asciiTheme="minorHAnsi" w:hAnsiTheme="minorHAnsi" w:cstheme="minorHAnsi"/>
          <w:bCs/>
        </w:rPr>
        <w:t xml:space="preserve"> and </w:t>
      </w:r>
      <w:r w:rsidRPr="00AC1342">
        <w:rPr>
          <w:rFonts w:asciiTheme="minorHAnsi" w:hAnsiTheme="minorHAnsi" w:cstheme="minorHAnsi"/>
          <w:bCs/>
          <w:i/>
        </w:rPr>
        <w:t>L. polymorpha</w:t>
      </w:r>
      <w:r w:rsidRPr="00AC1342">
        <w:rPr>
          <w:rFonts w:asciiTheme="minorHAnsi" w:hAnsiTheme="minorHAnsi" w:cstheme="minorHAnsi"/>
        </w:rPr>
        <w:t xml:space="preserve">. </w:t>
      </w:r>
      <w:r w:rsidRPr="00AC1342">
        <w:rPr>
          <w:rFonts w:asciiTheme="minorHAnsi" w:hAnsiTheme="minorHAnsi" w:cstheme="minorHAnsi"/>
          <w:i/>
        </w:rPr>
        <w:t>Phytochemistry.</w:t>
      </w:r>
      <w:r w:rsidRPr="00AC1342">
        <w:rPr>
          <w:rFonts w:asciiTheme="minorHAnsi" w:hAnsiTheme="minorHAnsi" w:cstheme="minorHAnsi"/>
        </w:rPr>
        <w:t xml:space="preserve"> </w:t>
      </w:r>
      <w:r w:rsidR="0026026A" w:rsidRPr="00AC1342">
        <w:rPr>
          <w:rFonts w:asciiTheme="minorHAnsi" w:hAnsiTheme="minorHAnsi" w:cstheme="minorHAnsi"/>
          <w:b/>
        </w:rPr>
        <w:t>153</w:t>
      </w:r>
      <w:r w:rsidR="0026026A" w:rsidRPr="00AC1342">
        <w:rPr>
          <w:rFonts w:asciiTheme="minorHAnsi" w:hAnsiTheme="minorHAnsi" w:cstheme="minorHAnsi"/>
        </w:rPr>
        <w:t xml:space="preserve">, 74–78 </w:t>
      </w:r>
      <w:r w:rsidRPr="00AC1342">
        <w:rPr>
          <w:rFonts w:asciiTheme="minorHAnsi" w:hAnsiTheme="minorHAnsi" w:cstheme="minorHAnsi"/>
        </w:rPr>
        <w:t>(</w:t>
      </w:r>
      <w:r w:rsidRPr="00AC1342">
        <w:rPr>
          <w:rFonts w:asciiTheme="minorHAnsi" w:hAnsiTheme="minorHAnsi" w:cstheme="minorHAnsi"/>
          <w:bCs/>
        </w:rPr>
        <w:t>2018</w:t>
      </w:r>
      <w:r w:rsidRPr="00AC1342">
        <w:rPr>
          <w:rFonts w:asciiTheme="minorHAnsi" w:hAnsiTheme="minorHAnsi" w:cstheme="minorHAnsi"/>
        </w:rPr>
        <w:t>).</w:t>
      </w:r>
    </w:p>
    <w:p w14:paraId="61AEC1F8" w14:textId="77777777" w:rsidR="00596A49" w:rsidRDefault="00596A49">
      <w:pPr>
        <w:jc w:val="both"/>
        <w:rPr>
          <w:ins w:id="3501" w:author="Author" w:date="2018-07-03T07:23:00Z"/>
          <w:rFonts w:asciiTheme="minorHAnsi" w:hAnsiTheme="minorHAnsi" w:cstheme="minorHAnsi"/>
        </w:rPr>
        <w:pPrChange w:id="3502" w:author="Author" w:date="2018-06-28T15:44:00Z">
          <w:pPr/>
        </w:pPrChange>
      </w:pPr>
    </w:p>
    <w:p w14:paraId="278F9130" w14:textId="4EE6754F" w:rsidR="00596A49" w:rsidRPr="00AC1342" w:rsidRDefault="00596A49">
      <w:pPr>
        <w:jc w:val="both"/>
        <w:rPr>
          <w:rFonts w:asciiTheme="minorHAnsi" w:hAnsiTheme="minorHAnsi" w:cstheme="minorHAnsi"/>
          <w:b/>
          <w:bCs/>
        </w:rPr>
        <w:pPrChange w:id="3503" w:author="Author" w:date="2018-06-28T15:44:00Z">
          <w:pPr/>
        </w:pPrChange>
      </w:pPr>
      <w:ins w:id="3504" w:author="Author" w:date="2018-07-03T07:23:00Z">
        <w:r>
          <w:rPr>
            <w:rFonts w:asciiTheme="minorHAnsi" w:hAnsiTheme="minorHAnsi" w:cstheme="minorHAnsi"/>
          </w:rPr>
          <w:t>15.</w:t>
        </w:r>
      </w:ins>
      <w:ins w:id="3505" w:author="Author" w:date="2018-07-03T07:24:00Z">
        <w:r w:rsidRPr="00596A49">
          <w:rPr>
            <w:rFonts w:asciiTheme="minorHAnsi" w:hAnsiTheme="minorHAnsi" w:cstheme="minorHAnsi"/>
          </w:rPr>
          <w:t xml:space="preserve"> </w:t>
        </w:r>
        <w:r w:rsidRPr="00AC1342">
          <w:rPr>
            <w:rFonts w:asciiTheme="minorHAnsi" w:hAnsiTheme="minorHAnsi" w:cstheme="minorHAnsi"/>
          </w:rPr>
          <w:t>Deans, B. J</w:t>
        </w:r>
        <w:r w:rsidRPr="00FB7ED6">
          <w:rPr>
            <w:rFonts w:asciiTheme="minorHAnsi" w:hAnsiTheme="minorHAnsi" w:cstheme="minorHAnsi"/>
          </w:rPr>
          <w:t xml:space="preserve">., </w:t>
        </w:r>
      </w:ins>
      <w:proofErr w:type="spellStart"/>
      <w:ins w:id="3506" w:author="Author" w:date="2018-07-03T07:26:00Z">
        <w:r w:rsidRPr="00FB7ED6">
          <w:rPr>
            <w:rFonts w:asciiTheme="minorHAnsi" w:hAnsiTheme="minorHAnsi" w:cstheme="minorHAnsi"/>
            <w:lang w:val="en-GB"/>
          </w:rPr>
          <w:t>Skierka</w:t>
        </w:r>
        <w:proofErr w:type="spellEnd"/>
        <w:r w:rsidRPr="00FB7ED6">
          <w:rPr>
            <w:rFonts w:asciiTheme="minorHAnsi" w:hAnsiTheme="minorHAnsi" w:cstheme="minorHAnsi"/>
            <w:lang w:val="en-GB"/>
          </w:rPr>
          <w:t xml:space="preserve">, B., </w:t>
        </w:r>
        <w:proofErr w:type="spellStart"/>
        <w:r w:rsidRPr="00FB7ED6">
          <w:rPr>
            <w:rFonts w:asciiTheme="minorHAnsi" w:hAnsiTheme="minorHAnsi" w:cstheme="minorHAnsi"/>
            <w:lang w:val="en-GB"/>
          </w:rPr>
          <w:t>Karagiannakis</w:t>
        </w:r>
        <w:proofErr w:type="spellEnd"/>
        <w:r w:rsidRPr="00FB7ED6">
          <w:rPr>
            <w:rFonts w:asciiTheme="minorHAnsi" w:hAnsiTheme="minorHAnsi" w:cstheme="minorHAnsi"/>
            <w:lang w:val="en-GB"/>
          </w:rPr>
          <w:t xml:space="preserve">, B. W., </w:t>
        </w:r>
        <w:proofErr w:type="spellStart"/>
        <w:r w:rsidRPr="00596A49">
          <w:rPr>
            <w:rFonts w:asciiTheme="minorHAnsi" w:hAnsiTheme="minorHAnsi" w:cstheme="minorHAnsi"/>
            <w:lang w:val="en-GB"/>
          </w:rPr>
          <w:t>Vuong</w:t>
        </w:r>
        <w:proofErr w:type="spellEnd"/>
        <w:r w:rsidRPr="00596A49">
          <w:rPr>
            <w:rFonts w:asciiTheme="minorHAnsi" w:hAnsiTheme="minorHAnsi" w:cstheme="minorHAnsi"/>
            <w:lang w:val="en-GB"/>
          </w:rPr>
          <w:t>, D.</w:t>
        </w:r>
        <w:r>
          <w:rPr>
            <w:rFonts w:asciiTheme="minorHAnsi" w:hAnsiTheme="minorHAnsi" w:cstheme="minorHAnsi"/>
            <w:lang w:val="en-GB"/>
          </w:rPr>
          <w:t>,</w:t>
        </w:r>
        <w:r w:rsidRPr="00596A49">
          <w:rPr>
            <w:rFonts w:asciiTheme="minorHAnsi" w:hAnsiTheme="minorHAnsi" w:cstheme="minorHAnsi"/>
            <w:lang w:val="en-GB"/>
          </w:rPr>
          <w:t xml:space="preserve"> Lacey, E.</w:t>
        </w:r>
        <w:r>
          <w:rPr>
            <w:rFonts w:asciiTheme="minorHAnsi" w:hAnsiTheme="minorHAnsi" w:cstheme="minorHAnsi"/>
            <w:lang w:val="en-GB"/>
          </w:rPr>
          <w:t xml:space="preserve">, </w:t>
        </w:r>
      </w:ins>
      <w:ins w:id="3507" w:author="Author" w:date="2018-07-03T07:24:00Z">
        <w:r w:rsidRPr="00AC1342">
          <w:rPr>
            <w:rFonts w:asciiTheme="minorHAnsi" w:hAnsiTheme="minorHAnsi" w:cstheme="minorHAnsi"/>
          </w:rPr>
          <w:t>Smith, J. A.</w:t>
        </w:r>
        <w:r>
          <w:rPr>
            <w:rFonts w:asciiTheme="minorHAnsi" w:hAnsiTheme="minorHAnsi" w:cstheme="minorHAnsi"/>
          </w:rPr>
          <w:t>,</w:t>
        </w:r>
        <w:r w:rsidRPr="00AC1342">
          <w:rPr>
            <w:rFonts w:asciiTheme="minorHAnsi" w:hAnsiTheme="minorHAnsi" w:cstheme="minorHAnsi"/>
          </w:rPr>
          <w:t xml:space="preserve"> </w:t>
        </w:r>
        <w:r>
          <w:rPr>
            <w:rFonts w:asciiTheme="minorHAnsi" w:hAnsiTheme="minorHAnsi" w:cstheme="minorHAnsi"/>
          </w:rPr>
          <w:t xml:space="preserve">&amp; </w:t>
        </w:r>
        <w:r w:rsidRPr="00AC1342">
          <w:rPr>
            <w:rFonts w:asciiTheme="minorHAnsi" w:hAnsiTheme="minorHAnsi" w:cstheme="minorHAnsi"/>
          </w:rPr>
          <w:t xml:space="preserve">Bissember, A. C., </w:t>
        </w:r>
      </w:ins>
      <w:ins w:id="3508" w:author="Author" w:date="2018-07-03T07:25:00Z">
        <w:r w:rsidRPr="00596A49">
          <w:rPr>
            <w:rFonts w:asciiTheme="minorHAnsi" w:hAnsiTheme="minorHAnsi" w:cstheme="minorHAnsi"/>
            <w:bCs/>
          </w:rPr>
          <w:t xml:space="preserve">Siliquapyranone: </w:t>
        </w:r>
        <w:proofErr w:type="gramStart"/>
        <w:r w:rsidRPr="00596A49">
          <w:rPr>
            <w:rFonts w:asciiTheme="minorHAnsi" w:hAnsiTheme="minorHAnsi" w:cstheme="minorHAnsi"/>
            <w:bCs/>
          </w:rPr>
          <w:t>a</w:t>
        </w:r>
        <w:proofErr w:type="gramEnd"/>
        <w:r w:rsidRPr="00596A49">
          <w:rPr>
            <w:rFonts w:asciiTheme="minorHAnsi" w:hAnsiTheme="minorHAnsi" w:cstheme="minorHAnsi"/>
            <w:bCs/>
          </w:rPr>
          <w:t xml:space="preserve"> Tannic Acid Tetrahydropyran-2-one Isolated from the Leaves of Carob (</w:t>
        </w:r>
        <w:proofErr w:type="spellStart"/>
        <w:r w:rsidRPr="00596A49">
          <w:rPr>
            <w:rFonts w:asciiTheme="minorHAnsi" w:hAnsiTheme="minorHAnsi" w:cstheme="minorHAnsi"/>
            <w:bCs/>
            <w:i/>
          </w:rPr>
          <w:t>Ceratonia</w:t>
        </w:r>
        <w:proofErr w:type="spellEnd"/>
        <w:r w:rsidRPr="00596A49">
          <w:rPr>
            <w:rFonts w:asciiTheme="minorHAnsi" w:hAnsiTheme="minorHAnsi" w:cstheme="minorHAnsi"/>
            <w:bCs/>
            <w:i/>
          </w:rPr>
          <w:t xml:space="preserve"> siliqua</w:t>
        </w:r>
        <w:r w:rsidRPr="00596A49">
          <w:rPr>
            <w:rFonts w:asciiTheme="minorHAnsi" w:hAnsiTheme="minorHAnsi" w:cstheme="minorHAnsi"/>
            <w:bCs/>
          </w:rPr>
          <w:t>) by Pressurised Hot Water Extraction</w:t>
        </w:r>
        <w:r>
          <w:rPr>
            <w:rFonts w:asciiTheme="minorHAnsi" w:hAnsiTheme="minorHAnsi" w:cstheme="minorHAnsi"/>
            <w:bCs/>
          </w:rPr>
          <w:t>.</w:t>
        </w:r>
      </w:ins>
      <w:ins w:id="3509" w:author="Author" w:date="2018-07-03T07:24:00Z">
        <w:r w:rsidRPr="00AC1342">
          <w:rPr>
            <w:rFonts w:asciiTheme="minorHAnsi" w:hAnsiTheme="minorHAnsi" w:cstheme="minorHAnsi"/>
          </w:rPr>
          <w:t xml:space="preserve"> </w:t>
        </w:r>
        <w:r w:rsidRPr="00AC1342">
          <w:rPr>
            <w:rFonts w:asciiTheme="minorHAnsi" w:hAnsiTheme="minorHAnsi" w:cstheme="minorHAnsi"/>
            <w:i/>
          </w:rPr>
          <w:t xml:space="preserve">Australian Journal of </w:t>
        </w:r>
        <w:r w:rsidRPr="00AC1342">
          <w:rPr>
            <w:rFonts w:asciiTheme="minorHAnsi" w:hAnsiTheme="minorHAnsi" w:cstheme="minorHAnsi"/>
            <w:i/>
            <w:iCs/>
          </w:rPr>
          <w:t>Chemistry</w:t>
        </w:r>
        <w:r w:rsidRPr="00AC1342">
          <w:rPr>
            <w:rFonts w:asciiTheme="minorHAnsi" w:hAnsiTheme="minorHAnsi" w:cstheme="minorHAnsi"/>
            <w:i/>
          </w:rPr>
          <w:t xml:space="preserve">. </w:t>
        </w:r>
        <w:r>
          <w:rPr>
            <w:rFonts w:asciiTheme="minorHAnsi" w:hAnsiTheme="minorHAnsi" w:cstheme="minorHAnsi"/>
            <w:b/>
          </w:rPr>
          <w:t>71</w:t>
        </w:r>
        <w:r w:rsidRPr="00AC1342">
          <w:rPr>
            <w:rFonts w:asciiTheme="minorHAnsi" w:hAnsiTheme="minorHAnsi" w:cstheme="minorHAnsi"/>
          </w:rPr>
          <w:t xml:space="preserve">, </w:t>
        </w:r>
        <w:r>
          <w:rPr>
            <w:rFonts w:asciiTheme="minorHAnsi" w:hAnsiTheme="minorHAnsi" w:cstheme="minorHAnsi"/>
          </w:rPr>
          <w:t>doi:</w:t>
        </w:r>
      </w:ins>
      <w:ins w:id="3510" w:author="Author" w:date="2018-07-03T07:26:00Z">
        <w:r w:rsidRPr="00596A49">
          <w:rPr>
            <w:rFonts w:asciiTheme="minorHAnsi" w:hAnsiTheme="minorHAnsi" w:cstheme="minorHAnsi"/>
            <w:bCs/>
          </w:rPr>
          <w:t>10.1071/CH18265</w:t>
        </w:r>
      </w:ins>
      <w:ins w:id="3511" w:author="Author" w:date="2018-07-03T07:24:00Z">
        <w:r w:rsidRPr="00AC1342">
          <w:rPr>
            <w:rFonts w:asciiTheme="minorHAnsi" w:hAnsiTheme="minorHAnsi" w:cstheme="minorHAnsi"/>
          </w:rPr>
          <w:t xml:space="preserve"> (201</w:t>
        </w:r>
        <w:r>
          <w:rPr>
            <w:rFonts w:asciiTheme="minorHAnsi" w:hAnsiTheme="minorHAnsi" w:cstheme="minorHAnsi"/>
          </w:rPr>
          <w:t>8</w:t>
        </w:r>
        <w:r w:rsidRPr="00AC1342">
          <w:rPr>
            <w:rFonts w:asciiTheme="minorHAnsi" w:hAnsiTheme="minorHAnsi" w:cstheme="minorHAnsi"/>
          </w:rPr>
          <w:t>).</w:t>
        </w:r>
      </w:ins>
    </w:p>
    <w:p w14:paraId="7E34AD62" w14:textId="77777777" w:rsidR="00956D16" w:rsidRPr="00AC1342" w:rsidRDefault="00956D16">
      <w:pPr>
        <w:jc w:val="both"/>
        <w:rPr>
          <w:rFonts w:asciiTheme="minorHAnsi" w:hAnsiTheme="minorHAnsi" w:cstheme="minorHAnsi"/>
        </w:rPr>
        <w:pPrChange w:id="3512" w:author="Author" w:date="2018-06-28T15:44:00Z">
          <w:pPr/>
        </w:pPrChange>
      </w:pPr>
    </w:p>
    <w:p w14:paraId="11DE5275" w14:textId="7262B6F8" w:rsidR="00A2296F" w:rsidRPr="00AC1342" w:rsidRDefault="00956D16">
      <w:pPr>
        <w:jc w:val="both"/>
        <w:rPr>
          <w:rFonts w:asciiTheme="minorHAnsi" w:hAnsiTheme="minorHAnsi" w:cstheme="minorHAnsi"/>
        </w:rPr>
        <w:pPrChange w:id="3513" w:author="Author" w:date="2018-06-28T15:44:00Z">
          <w:pPr/>
        </w:pPrChange>
      </w:pPr>
      <w:del w:id="3514" w:author="Author" w:date="2018-06-28T13:51:00Z">
        <w:r w:rsidRPr="00AC1342" w:rsidDel="005E7216">
          <w:rPr>
            <w:rFonts w:asciiTheme="minorHAnsi" w:hAnsiTheme="minorHAnsi" w:cstheme="minorHAnsi"/>
            <w:rPrChange w:id="3515" w:author="Author" w:date="2018-06-28T15:41:00Z">
              <w:rPr>
                <w:rFonts w:cstheme="minorHAnsi"/>
              </w:rPr>
            </w:rPrChange>
          </w:rPr>
          <w:delText>1</w:delText>
        </w:r>
        <w:r w:rsidR="00742F90" w:rsidRPr="00AC1342" w:rsidDel="005E7216">
          <w:rPr>
            <w:rFonts w:asciiTheme="minorHAnsi" w:hAnsiTheme="minorHAnsi" w:cstheme="minorHAnsi"/>
            <w:rPrChange w:id="3516" w:author="Author" w:date="2018-06-28T15:41:00Z">
              <w:rPr>
                <w:rFonts w:cstheme="minorHAnsi"/>
              </w:rPr>
            </w:rPrChange>
          </w:rPr>
          <w:delText>4</w:delText>
        </w:r>
      </w:del>
      <w:ins w:id="3517" w:author="Author" w:date="2018-06-28T13:51:00Z">
        <w:r w:rsidR="005E7216" w:rsidRPr="00AC1342">
          <w:rPr>
            <w:rFonts w:asciiTheme="minorHAnsi" w:hAnsiTheme="minorHAnsi" w:cstheme="minorHAnsi"/>
            <w:rPrChange w:id="3518" w:author="Author" w:date="2018-06-28T15:41:00Z">
              <w:rPr>
                <w:rFonts w:cstheme="minorHAnsi"/>
              </w:rPr>
            </w:rPrChange>
          </w:rPr>
          <w:t>1</w:t>
        </w:r>
        <w:del w:id="3519" w:author="Author" w:date="2018-07-03T07:23:00Z">
          <w:r w:rsidR="005E7216" w:rsidRPr="00AC1342" w:rsidDel="00596A49">
            <w:rPr>
              <w:rFonts w:asciiTheme="minorHAnsi" w:hAnsiTheme="minorHAnsi" w:cstheme="minorHAnsi"/>
              <w:rPrChange w:id="3520" w:author="Author" w:date="2018-06-28T15:41:00Z">
                <w:rPr>
                  <w:rFonts w:cstheme="minorHAnsi"/>
                </w:rPr>
              </w:rPrChange>
            </w:rPr>
            <w:delText>5</w:delText>
          </w:r>
        </w:del>
      </w:ins>
      <w:ins w:id="3521" w:author="Author" w:date="2018-07-03T07:23:00Z">
        <w:r w:rsidR="00596A49">
          <w:rPr>
            <w:rFonts w:asciiTheme="minorHAnsi" w:hAnsiTheme="minorHAnsi" w:cstheme="minorHAnsi"/>
          </w:rPr>
          <w:t>6</w:t>
        </w:r>
      </w:ins>
      <w:r w:rsidR="00A2296F" w:rsidRPr="00AC1342">
        <w:rPr>
          <w:rFonts w:asciiTheme="minorHAnsi" w:hAnsiTheme="minorHAnsi" w:cstheme="minorHAnsi"/>
        </w:rPr>
        <w:t xml:space="preserve">. </w:t>
      </w:r>
      <w:r w:rsidR="001F16E0" w:rsidRPr="00AC1342">
        <w:rPr>
          <w:rFonts w:asciiTheme="minorHAnsi" w:hAnsiTheme="minorHAnsi" w:cstheme="minorHAnsi"/>
        </w:rPr>
        <w:t xml:space="preserve">Olivier, </w:t>
      </w:r>
      <w:r w:rsidR="00A2296F" w:rsidRPr="00AC1342">
        <w:rPr>
          <w:rFonts w:asciiTheme="minorHAnsi" w:hAnsiTheme="minorHAnsi" w:cstheme="minorHAnsi"/>
        </w:rPr>
        <w:t>W.</w:t>
      </w:r>
      <w:r w:rsidR="001F16E0" w:rsidRPr="00AC1342">
        <w:rPr>
          <w:rFonts w:asciiTheme="minorHAnsi" w:hAnsiTheme="minorHAnsi" w:cstheme="minorHAnsi"/>
        </w:rPr>
        <w:t xml:space="preserve"> </w:t>
      </w:r>
      <w:r w:rsidR="00A2296F" w:rsidRPr="00AC1342">
        <w:rPr>
          <w:rFonts w:asciiTheme="minorHAnsi" w:hAnsiTheme="minorHAnsi" w:cstheme="minorHAnsi"/>
        </w:rPr>
        <w:t>J.</w:t>
      </w:r>
      <w:r w:rsidR="001F16E0" w:rsidRPr="00AC1342">
        <w:rPr>
          <w:rFonts w:asciiTheme="minorHAnsi" w:hAnsiTheme="minorHAnsi" w:cstheme="minorHAnsi"/>
        </w:rPr>
        <w:t>, Kilah,</w:t>
      </w:r>
      <w:r w:rsidR="00A2296F" w:rsidRPr="00AC1342">
        <w:rPr>
          <w:rFonts w:asciiTheme="minorHAnsi" w:hAnsiTheme="minorHAnsi" w:cstheme="minorHAnsi"/>
        </w:rPr>
        <w:t xml:space="preserve"> N.</w:t>
      </w:r>
      <w:r w:rsidR="001F16E0" w:rsidRPr="00AC1342">
        <w:rPr>
          <w:rFonts w:asciiTheme="minorHAnsi" w:hAnsiTheme="minorHAnsi" w:cstheme="minorHAnsi"/>
        </w:rPr>
        <w:t xml:space="preserve"> </w:t>
      </w:r>
      <w:r w:rsidR="00A2296F" w:rsidRPr="00AC1342">
        <w:rPr>
          <w:rFonts w:asciiTheme="minorHAnsi" w:hAnsiTheme="minorHAnsi" w:cstheme="minorHAnsi"/>
        </w:rPr>
        <w:t>L.,</w:t>
      </w:r>
      <w:r w:rsidR="001F16E0" w:rsidRPr="00AC1342">
        <w:rPr>
          <w:rFonts w:asciiTheme="minorHAnsi" w:hAnsiTheme="minorHAnsi" w:cstheme="minorHAnsi"/>
        </w:rPr>
        <w:t xml:space="preserve"> Horne,</w:t>
      </w:r>
      <w:r w:rsidR="00A2296F" w:rsidRPr="00AC1342">
        <w:rPr>
          <w:rFonts w:asciiTheme="minorHAnsi" w:hAnsiTheme="minorHAnsi" w:cstheme="minorHAnsi"/>
        </w:rPr>
        <w:t xml:space="preserve"> J.</w:t>
      </w:r>
      <w:r w:rsidR="001F16E0" w:rsidRPr="00AC1342">
        <w:rPr>
          <w:rFonts w:asciiTheme="minorHAnsi" w:hAnsiTheme="minorHAnsi" w:cstheme="minorHAnsi"/>
        </w:rPr>
        <w:t>, Bissember,</w:t>
      </w:r>
      <w:r w:rsidR="00A2296F" w:rsidRPr="00AC1342">
        <w:rPr>
          <w:rFonts w:asciiTheme="minorHAnsi" w:hAnsiTheme="minorHAnsi" w:cstheme="minorHAnsi"/>
        </w:rPr>
        <w:t xml:space="preserve"> A.</w:t>
      </w:r>
      <w:r w:rsidR="001F16E0" w:rsidRPr="00AC1342">
        <w:rPr>
          <w:rFonts w:asciiTheme="minorHAnsi" w:hAnsiTheme="minorHAnsi" w:cstheme="minorHAnsi"/>
        </w:rPr>
        <w:t xml:space="preserve"> </w:t>
      </w:r>
      <w:r w:rsidR="00A2296F" w:rsidRPr="00AC1342">
        <w:rPr>
          <w:rFonts w:asciiTheme="minorHAnsi" w:hAnsiTheme="minorHAnsi" w:cstheme="minorHAnsi"/>
        </w:rPr>
        <w:t>C.</w:t>
      </w:r>
      <w:r w:rsidR="001F16E0" w:rsidRPr="00AC1342">
        <w:rPr>
          <w:rFonts w:asciiTheme="minorHAnsi" w:hAnsiTheme="minorHAnsi" w:cstheme="minorHAnsi"/>
        </w:rPr>
        <w:t>, &amp; Smith,</w:t>
      </w:r>
      <w:r w:rsidR="00A2296F" w:rsidRPr="00AC1342">
        <w:rPr>
          <w:rFonts w:asciiTheme="minorHAnsi" w:hAnsiTheme="minorHAnsi" w:cstheme="minorHAnsi"/>
        </w:rPr>
        <w:t xml:space="preserve"> J.</w:t>
      </w:r>
      <w:r w:rsidR="001F16E0" w:rsidRPr="00AC1342">
        <w:rPr>
          <w:rFonts w:asciiTheme="minorHAnsi" w:hAnsiTheme="minorHAnsi" w:cstheme="minorHAnsi"/>
        </w:rPr>
        <w:t xml:space="preserve"> </w:t>
      </w:r>
      <w:r w:rsidR="00A2296F" w:rsidRPr="00AC1342">
        <w:rPr>
          <w:rFonts w:asciiTheme="minorHAnsi" w:hAnsiTheme="minorHAnsi" w:cstheme="minorHAnsi"/>
        </w:rPr>
        <w:t>A.</w:t>
      </w:r>
      <w:r w:rsidR="001F16E0" w:rsidRPr="00AC1342">
        <w:rPr>
          <w:rFonts w:asciiTheme="minorHAnsi" w:hAnsiTheme="minorHAnsi" w:cstheme="minorHAnsi"/>
        </w:rPr>
        <w:t xml:space="preserve"> </w:t>
      </w:r>
      <w:proofErr w:type="spellStart"/>
      <w:r w:rsidR="001F16E0" w:rsidRPr="00AC1342">
        <w:rPr>
          <w:rFonts w:asciiTheme="minorHAnsi" w:hAnsiTheme="minorHAnsi" w:cstheme="minorHAnsi"/>
          <w:i/>
        </w:rPr>
        <w:t>ent</w:t>
      </w:r>
      <w:proofErr w:type="spellEnd"/>
      <w:r w:rsidR="001F16E0" w:rsidRPr="00AC1342">
        <w:rPr>
          <w:rFonts w:asciiTheme="minorHAnsi" w:hAnsiTheme="minorHAnsi" w:cstheme="minorHAnsi"/>
        </w:rPr>
        <w:t xml:space="preserve">-Labdane Diterpenoids from </w:t>
      </w:r>
      <w:proofErr w:type="spellStart"/>
      <w:r w:rsidR="001F16E0" w:rsidRPr="00AC1342">
        <w:rPr>
          <w:rFonts w:asciiTheme="minorHAnsi" w:hAnsiTheme="minorHAnsi" w:cstheme="minorHAnsi"/>
          <w:i/>
        </w:rPr>
        <w:t>Dodonaea</w:t>
      </w:r>
      <w:proofErr w:type="spellEnd"/>
      <w:r w:rsidR="001F16E0" w:rsidRPr="00AC1342">
        <w:rPr>
          <w:rFonts w:asciiTheme="minorHAnsi" w:hAnsiTheme="minorHAnsi" w:cstheme="minorHAnsi"/>
          <w:i/>
        </w:rPr>
        <w:t xml:space="preserve"> </w:t>
      </w:r>
      <w:proofErr w:type="spellStart"/>
      <w:r w:rsidR="001F16E0" w:rsidRPr="00AC1342">
        <w:rPr>
          <w:rFonts w:asciiTheme="minorHAnsi" w:hAnsiTheme="minorHAnsi" w:cstheme="minorHAnsi"/>
          <w:i/>
        </w:rPr>
        <w:t>viscosa</w:t>
      </w:r>
      <w:proofErr w:type="spellEnd"/>
      <w:r w:rsidR="001F16E0" w:rsidRPr="00AC1342">
        <w:rPr>
          <w:rFonts w:asciiTheme="minorHAnsi" w:hAnsiTheme="minorHAnsi" w:cstheme="minorHAnsi"/>
        </w:rPr>
        <w:t>.</w:t>
      </w:r>
      <w:r w:rsidR="00A2296F" w:rsidRPr="00AC1342">
        <w:rPr>
          <w:rFonts w:asciiTheme="minorHAnsi" w:hAnsiTheme="minorHAnsi" w:cstheme="minorHAnsi"/>
        </w:rPr>
        <w:t xml:space="preserve"> </w:t>
      </w:r>
      <w:r w:rsidR="00AC27E5" w:rsidRPr="00AC1342">
        <w:rPr>
          <w:rFonts w:asciiTheme="minorHAnsi" w:hAnsiTheme="minorHAnsi" w:cstheme="minorHAnsi"/>
          <w:i/>
        </w:rPr>
        <w:t>Journal of Natural Products.</w:t>
      </w:r>
      <w:r w:rsidR="00AC27E5" w:rsidRPr="00AC1342">
        <w:rPr>
          <w:rFonts w:asciiTheme="minorHAnsi" w:hAnsiTheme="minorHAnsi" w:cstheme="minorHAnsi"/>
        </w:rPr>
        <w:t xml:space="preserve"> </w:t>
      </w:r>
      <w:r w:rsidR="001F16E0" w:rsidRPr="00AC1342">
        <w:rPr>
          <w:rFonts w:asciiTheme="minorHAnsi" w:hAnsiTheme="minorHAnsi" w:cstheme="minorHAnsi"/>
          <w:b/>
        </w:rPr>
        <w:t>79</w:t>
      </w:r>
      <w:r w:rsidR="00A2296F" w:rsidRPr="00AC1342">
        <w:rPr>
          <w:rFonts w:asciiTheme="minorHAnsi" w:hAnsiTheme="minorHAnsi" w:cstheme="minorHAnsi"/>
        </w:rPr>
        <w:t>, 3117</w:t>
      </w:r>
      <w:r w:rsidR="00165190" w:rsidRPr="00AC1342">
        <w:rPr>
          <w:rFonts w:asciiTheme="minorHAnsi" w:hAnsiTheme="minorHAnsi" w:cstheme="minorHAnsi"/>
        </w:rPr>
        <w:t>–</w:t>
      </w:r>
      <w:r w:rsidR="00A2296F" w:rsidRPr="00AC1342">
        <w:rPr>
          <w:rFonts w:asciiTheme="minorHAnsi" w:hAnsiTheme="minorHAnsi" w:cstheme="minorHAnsi"/>
        </w:rPr>
        <w:t>3126</w:t>
      </w:r>
      <w:r w:rsidR="001F16E0" w:rsidRPr="00AC1342">
        <w:rPr>
          <w:rFonts w:asciiTheme="minorHAnsi" w:hAnsiTheme="minorHAnsi" w:cstheme="minorHAnsi"/>
        </w:rPr>
        <w:t xml:space="preserve"> (2016).</w:t>
      </w:r>
    </w:p>
    <w:p w14:paraId="190E0070" w14:textId="77777777" w:rsidR="00A2296F" w:rsidRPr="00AC1342" w:rsidRDefault="00A2296F">
      <w:pPr>
        <w:jc w:val="both"/>
        <w:rPr>
          <w:rFonts w:asciiTheme="minorHAnsi" w:hAnsiTheme="minorHAnsi" w:cstheme="minorHAnsi"/>
        </w:rPr>
        <w:pPrChange w:id="3522" w:author="Author" w:date="2018-06-28T15:44:00Z">
          <w:pPr/>
        </w:pPrChange>
      </w:pPr>
    </w:p>
    <w:p w14:paraId="7A523EAF" w14:textId="3EF9B79C" w:rsidR="00500AB9" w:rsidRPr="00AC1342" w:rsidRDefault="00956D16">
      <w:pPr>
        <w:jc w:val="both"/>
        <w:rPr>
          <w:rFonts w:asciiTheme="minorHAnsi" w:hAnsiTheme="minorHAnsi" w:cstheme="minorHAnsi"/>
        </w:rPr>
        <w:pPrChange w:id="3523" w:author="Author" w:date="2018-06-28T15:44:00Z">
          <w:pPr/>
        </w:pPrChange>
      </w:pPr>
      <w:del w:id="3524" w:author="Author" w:date="2018-06-28T13:51:00Z">
        <w:r w:rsidRPr="00AC1342" w:rsidDel="005E7216">
          <w:rPr>
            <w:rFonts w:asciiTheme="minorHAnsi" w:hAnsiTheme="minorHAnsi" w:cstheme="minorHAnsi"/>
          </w:rPr>
          <w:delText>1</w:delText>
        </w:r>
        <w:r w:rsidR="00742F90" w:rsidRPr="00AC1342" w:rsidDel="005E7216">
          <w:rPr>
            <w:rFonts w:asciiTheme="minorHAnsi" w:hAnsiTheme="minorHAnsi" w:cstheme="minorHAnsi"/>
          </w:rPr>
          <w:delText>5</w:delText>
        </w:r>
      </w:del>
      <w:ins w:id="3525" w:author="Author" w:date="2018-06-28T13:51:00Z">
        <w:r w:rsidR="005E7216" w:rsidRPr="00AC1342">
          <w:rPr>
            <w:rFonts w:asciiTheme="minorHAnsi" w:hAnsiTheme="minorHAnsi" w:cstheme="minorHAnsi"/>
          </w:rPr>
          <w:t>1</w:t>
        </w:r>
        <w:del w:id="3526" w:author="Author" w:date="2018-07-03T07:23:00Z">
          <w:r w:rsidR="005E7216" w:rsidRPr="00AC1342" w:rsidDel="00596A49">
            <w:rPr>
              <w:rFonts w:asciiTheme="minorHAnsi" w:hAnsiTheme="minorHAnsi" w:cstheme="minorHAnsi"/>
            </w:rPr>
            <w:delText>6</w:delText>
          </w:r>
        </w:del>
      </w:ins>
      <w:ins w:id="3527" w:author="Author" w:date="2018-07-03T07:23:00Z">
        <w:r w:rsidR="00596A49">
          <w:rPr>
            <w:rFonts w:asciiTheme="minorHAnsi" w:hAnsiTheme="minorHAnsi" w:cstheme="minorHAnsi"/>
          </w:rPr>
          <w:t>7</w:t>
        </w:r>
      </w:ins>
      <w:r w:rsidR="00EE33FD" w:rsidRPr="00AC1342">
        <w:rPr>
          <w:rFonts w:asciiTheme="minorHAnsi" w:hAnsiTheme="minorHAnsi" w:cstheme="minorHAnsi"/>
        </w:rPr>
        <w:t xml:space="preserve">. </w:t>
      </w:r>
      <w:proofErr w:type="spellStart"/>
      <w:r w:rsidR="00EE33FD" w:rsidRPr="00AC1342">
        <w:rPr>
          <w:rFonts w:asciiTheme="minorHAnsi" w:hAnsiTheme="minorHAnsi" w:cstheme="minorHAnsi"/>
        </w:rPr>
        <w:t>Rihak</w:t>
      </w:r>
      <w:proofErr w:type="spellEnd"/>
      <w:r w:rsidR="00EE33FD" w:rsidRPr="00AC1342">
        <w:rPr>
          <w:rFonts w:asciiTheme="minorHAnsi" w:hAnsiTheme="minorHAnsi" w:cstheme="minorHAnsi"/>
        </w:rPr>
        <w:t>, K. J.,</w:t>
      </w:r>
      <w:r w:rsidR="00500AB9" w:rsidRPr="00AC1342">
        <w:rPr>
          <w:rFonts w:asciiTheme="minorHAnsi" w:hAnsiTheme="minorHAnsi" w:cstheme="minorHAnsi"/>
        </w:rPr>
        <w:t xml:space="preserve"> Bissember, A. C.</w:t>
      </w:r>
      <w:r w:rsidR="00EE33FD" w:rsidRPr="00AC1342">
        <w:rPr>
          <w:rFonts w:asciiTheme="minorHAnsi" w:hAnsiTheme="minorHAnsi" w:cstheme="minorHAnsi"/>
        </w:rPr>
        <w:t xml:space="preserve">, &amp; </w:t>
      </w:r>
      <w:r w:rsidR="00500AB9" w:rsidRPr="00AC1342">
        <w:rPr>
          <w:rFonts w:asciiTheme="minorHAnsi" w:hAnsiTheme="minorHAnsi" w:cstheme="minorHAnsi"/>
        </w:rPr>
        <w:t>Smith, J. A.</w:t>
      </w:r>
      <w:r w:rsidR="00EE33FD" w:rsidRPr="00AC1342">
        <w:rPr>
          <w:rFonts w:asciiTheme="minorHAnsi" w:hAnsiTheme="minorHAnsi" w:cstheme="minorHAnsi"/>
        </w:rPr>
        <w:t xml:space="preserve"> Polygodial: A viable natural product scaffold for the rapid synthesis of novel polycyclic pyrrole and pyrrolidine derivatives.</w:t>
      </w:r>
      <w:r w:rsidR="00500AB9" w:rsidRPr="00AC1342">
        <w:rPr>
          <w:rFonts w:asciiTheme="minorHAnsi" w:hAnsiTheme="minorHAnsi" w:cstheme="minorHAnsi"/>
        </w:rPr>
        <w:t xml:space="preserve"> </w:t>
      </w:r>
      <w:r w:rsidR="00500AB9" w:rsidRPr="00AC1342">
        <w:rPr>
          <w:rFonts w:asciiTheme="minorHAnsi" w:hAnsiTheme="minorHAnsi" w:cstheme="minorHAnsi"/>
          <w:i/>
        </w:rPr>
        <w:t>Tetrahedron</w:t>
      </w:r>
      <w:r w:rsidR="00AC27E5" w:rsidRPr="00AC1342">
        <w:rPr>
          <w:rFonts w:asciiTheme="minorHAnsi" w:hAnsiTheme="minorHAnsi" w:cstheme="minorHAnsi"/>
          <w:i/>
        </w:rPr>
        <w:t>.</w:t>
      </w:r>
      <w:r w:rsidR="00500AB9" w:rsidRPr="00AC1342">
        <w:rPr>
          <w:rFonts w:asciiTheme="minorHAnsi" w:hAnsiTheme="minorHAnsi" w:cstheme="minorHAnsi"/>
          <w:i/>
        </w:rPr>
        <w:t xml:space="preserve"> </w:t>
      </w:r>
      <w:r w:rsidR="00EE33FD" w:rsidRPr="00AC1342">
        <w:rPr>
          <w:rFonts w:asciiTheme="minorHAnsi" w:hAnsiTheme="minorHAnsi" w:cstheme="minorHAnsi"/>
          <w:b/>
        </w:rPr>
        <w:t>74</w:t>
      </w:r>
      <w:r w:rsidR="00500AB9" w:rsidRPr="00AC1342">
        <w:rPr>
          <w:rFonts w:asciiTheme="minorHAnsi" w:hAnsiTheme="minorHAnsi" w:cstheme="minorHAnsi"/>
        </w:rPr>
        <w:t>, 1167–1174</w:t>
      </w:r>
      <w:r w:rsidR="00EE33FD" w:rsidRPr="00AC1342">
        <w:rPr>
          <w:rFonts w:asciiTheme="minorHAnsi" w:hAnsiTheme="minorHAnsi" w:cstheme="minorHAnsi"/>
        </w:rPr>
        <w:t xml:space="preserve"> (2018).</w:t>
      </w:r>
    </w:p>
    <w:p w14:paraId="7B0CC759" w14:textId="77777777" w:rsidR="00EA3848" w:rsidRPr="00AC1342" w:rsidRDefault="00EA3848">
      <w:pPr>
        <w:jc w:val="both"/>
        <w:rPr>
          <w:rFonts w:asciiTheme="minorHAnsi" w:hAnsiTheme="minorHAnsi" w:cstheme="minorHAnsi"/>
          <w:rPrChange w:id="3528" w:author="Author" w:date="2018-06-28T15:41:00Z">
            <w:rPr>
              <w:rFonts w:cstheme="minorHAnsi"/>
            </w:rPr>
          </w:rPrChange>
        </w:rPr>
        <w:pPrChange w:id="3529" w:author="Author" w:date="2018-06-28T15:44:00Z">
          <w:pPr/>
        </w:pPrChange>
      </w:pPr>
    </w:p>
    <w:p w14:paraId="5C08ADE0" w14:textId="0C03C8C1" w:rsidR="00C51994" w:rsidRPr="00F06D92" w:rsidRDefault="00956D16">
      <w:pPr>
        <w:jc w:val="both"/>
        <w:rPr>
          <w:ins w:id="3530" w:author="Author" w:date="2018-06-30T15:26:00Z"/>
          <w:rFonts w:asciiTheme="minorHAnsi" w:hAnsiTheme="minorHAnsi" w:cstheme="minorHAnsi"/>
          <w:b/>
          <w:color w:val="000000" w:themeColor="text1"/>
          <w:rPrChange w:id="3531" w:author="Author" w:date="2018-06-30T15:45:00Z">
            <w:rPr>
              <w:ins w:id="3532" w:author="Author" w:date="2018-06-30T15:26:00Z"/>
              <w:rFonts w:asciiTheme="minorHAnsi" w:hAnsiTheme="minorHAnsi" w:cstheme="minorHAnsi"/>
              <w:b/>
              <w:color w:val="808080"/>
            </w:rPr>
          </w:rPrChange>
        </w:rPr>
        <w:pPrChange w:id="3533" w:author="Author" w:date="2018-06-28T15:44:00Z">
          <w:pPr/>
        </w:pPrChange>
      </w:pPr>
      <w:del w:id="3534" w:author="Author" w:date="2018-06-28T13:51:00Z">
        <w:r w:rsidRPr="00F06D92" w:rsidDel="005E7216">
          <w:rPr>
            <w:rFonts w:asciiTheme="minorHAnsi" w:hAnsiTheme="minorHAnsi" w:cstheme="minorHAnsi"/>
            <w:color w:val="000000" w:themeColor="text1"/>
            <w:rPrChange w:id="3535" w:author="Author" w:date="2018-06-30T15:45:00Z">
              <w:rPr/>
            </w:rPrChange>
          </w:rPr>
          <w:delText>1</w:delText>
        </w:r>
        <w:r w:rsidR="00742F90" w:rsidRPr="00F06D92" w:rsidDel="005E7216">
          <w:rPr>
            <w:rFonts w:asciiTheme="minorHAnsi" w:hAnsiTheme="minorHAnsi" w:cstheme="minorHAnsi"/>
            <w:color w:val="000000" w:themeColor="text1"/>
            <w:rPrChange w:id="3536" w:author="Author" w:date="2018-06-30T15:45:00Z">
              <w:rPr/>
            </w:rPrChange>
          </w:rPr>
          <w:delText>6</w:delText>
        </w:r>
      </w:del>
      <w:ins w:id="3537" w:author="Author" w:date="2018-06-28T13:51:00Z">
        <w:r w:rsidR="005E7216" w:rsidRPr="00F06D92">
          <w:rPr>
            <w:rFonts w:asciiTheme="minorHAnsi" w:hAnsiTheme="minorHAnsi" w:cstheme="minorHAnsi"/>
            <w:color w:val="000000" w:themeColor="text1"/>
            <w:rPrChange w:id="3538" w:author="Author" w:date="2018-06-30T15:45:00Z">
              <w:rPr/>
            </w:rPrChange>
          </w:rPr>
          <w:t>1</w:t>
        </w:r>
        <w:del w:id="3539" w:author="Author" w:date="2018-07-03T07:23:00Z">
          <w:r w:rsidR="005E7216" w:rsidRPr="00F06D92" w:rsidDel="00596A49">
            <w:rPr>
              <w:rFonts w:asciiTheme="minorHAnsi" w:hAnsiTheme="minorHAnsi" w:cstheme="minorHAnsi"/>
              <w:color w:val="000000" w:themeColor="text1"/>
              <w:rPrChange w:id="3540" w:author="Author" w:date="2018-06-30T15:45:00Z">
                <w:rPr/>
              </w:rPrChange>
            </w:rPr>
            <w:delText>7</w:delText>
          </w:r>
        </w:del>
      </w:ins>
      <w:ins w:id="3541" w:author="Author" w:date="2018-07-03T07:23:00Z">
        <w:r w:rsidR="00596A49">
          <w:rPr>
            <w:rFonts w:asciiTheme="minorHAnsi" w:hAnsiTheme="minorHAnsi" w:cstheme="minorHAnsi"/>
            <w:color w:val="000000" w:themeColor="text1"/>
          </w:rPr>
          <w:t>8</w:t>
        </w:r>
      </w:ins>
      <w:r w:rsidR="00A2706F" w:rsidRPr="00F06D92">
        <w:rPr>
          <w:rFonts w:asciiTheme="minorHAnsi" w:hAnsiTheme="minorHAnsi" w:cstheme="minorHAnsi"/>
          <w:color w:val="000000" w:themeColor="text1"/>
          <w:rPrChange w:id="3542" w:author="Author" w:date="2018-06-30T15:45:00Z">
            <w:rPr/>
          </w:rPrChange>
        </w:rPr>
        <w:t xml:space="preserve">. </w:t>
      </w:r>
      <w:proofErr w:type="spellStart"/>
      <w:r w:rsidR="00A2706F" w:rsidRPr="00F06D92">
        <w:rPr>
          <w:rFonts w:asciiTheme="minorHAnsi" w:hAnsiTheme="minorHAnsi" w:cstheme="minorHAnsi"/>
          <w:color w:val="000000" w:themeColor="text1"/>
          <w:rPrChange w:id="3543" w:author="Author" w:date="2018-06-30T15:45:00Z">
            <w:rPr/>
          </w:rPrChange>
        </w:rPr>
        <w:t>Ntamila</w:t>
      </w:r>
      <w:proofErr w:type="spellEnd"/>
      <w:r w:rsidR="00A2706F" w:rsidRPr="00F06D92">
        <w:rPr>
          <w:rFonts w:asciiTheme="minorHAnsi" w:hAnsiTheme="minorHAnsi" w:cstheme="minorHAnsi"/>
          <w:color w:val="000000" w:themeColor="text1"/>
          <w:rPrChange w:id="3544" w:author="Author" w:date="2018-06-30T15:45:00Z">
            <w:rPr/>
          </w:rPrChange>
        </w:rPr>
        <w:t>, M. S</w:t>
      </w:r>
      <w:del w:id="3545" w:author="Author" w:date="2018-07-03T12:47:00Z">
        <w:r w:rsidR="00A2706F" w:rsidRPr="00F06D92" w:rsidDel="00FB7ED6">
          <w:rPr>
            <w:rFonts w:asciiTheme="minorHAnsi" w:hAnsiTheme="minorHAnsi" w:cstheme="minorHAnsi"/>
            <w:color w:val="000000" w:themeColor="text1"/>
            <w:rPrChange w:id="3546" w:author="Author" w:date="2018-06-30T15:45:00Z">
              <w:rPr/>
            </w:rPrChange>
          </w:rPr>
          <w:delText xml:space="preserve">.; </w:delText>
        </w:r>
      </w:del>
      <w:ins w:id="3547" w:author="Author" w:date="2018-07-03T12:47:00Z">
        <w:r w:rsidR="00FB7ED6" w:rsidRPr="00F06D92">
          <w:rPr>
            <w:rFonts w:asciiTheme="minorHAnsi" w:hAnsiTheme="minorHAnsi" w:cstheme="minorHAnsi"/>
            <w:color w:val="000000" w:themeColor="text1"/>
            <w:rPrChange w:id="3548" w:author="Author" w:date="2018-06-30T15:45:00Z">
              <w:rPr/>
            </w:rPrChange>
          </w:rPr>
          <w:t>.</w:t>
        </w:r>
        <w:r w:rsidR="00FB7ED6">
          <w:rPr>
            <w:rFonts w:asciiTheme="minorHAnsi" w:hAnsiTheme="minorHAnsi" w:cstheme="minorHAnsi"/>
            <w:color w:val="000000" w:themeColor="text1"/>
          </w:rPr>
          <w:t>, &amp;</w:t>
        </w:r>
        <w:r w:rsidR="00FB7ED6" w:rsidRPr="00F06D92">
          <w:rPr>
            <w:rFonts w:asciiTheme="minorHAnsi" w:hAnsiTheme="minorHAnsi" w:cstheme="minorHAnsi"/>
            <w:color w:val="000000" w:themeColor="text1"/>
            <w:rPrChange w:id="3549" w:author="Author" w:date="2018-06-30T15:45:00Z">
              <w:rPr/>
            </w:rPrChange>
          </w:rPr>
          <w:t xml:space="preserve"> </w:t>
        </w:r>
      </w:ins>
      <w:proofErr w:type="spellStart"/>
      <w:r w:rsidR="00A2706F" w:rsidRPr="00F06D92">
        <w:rPr>
          <w:rFonts w:asciiTheme="minorHAnsi" w:hAnsiTheme="minorHAnsi" w:cstheme="minorHAnsi"/>
          <w:color w:val="000000" w:themeColor="text1"/>
          <w:rPrChange w:id="3550" w:author="Author" w:date="2018-06-30T15:45:00Z">
            <w:rPr/>
          </w:rPrChange>
        </w:rPr>
        <w:t>Hassanali</w:t>
      </w:r>
      <w:proofErr w:type="spellEnd"/>
      <w:r w:rsidR="00A2706F" w:rsidRPr="00F06D92">
        <w:rPr>
          <w:rFonts w:asciiTheme="minorHAnsi" w:hAnsiTheme="minorHAnsi" w:cstheme="minorHAnsi"/>
          <w:color w:val="000000" w:themeColor="text1"/>
          <w:rPrChange w:id="3551" w:author="Author" w:date="2018-06-30T15:45:00Z">
            <w:rPr/>
          </w:rPrChange>
        </w:rPr>
        <w:t xml:space="preserve">, A. Isolation of Oil of Clove and Separation of Eugenol and Acetyl Eugenol. </w:t>
      </w:r>
      <w:r w:rsidR="00AC27E5" w:rsidRPr="00F06D92">
        <w:rPr>
          <w:rFonts w:asciiTheme="minorHAnsi" w:hAnsiTheme="minorHAnsi" w:cstheme="minorHAnsi"/>
          <w:i/>
          <w:color w:val="000000" w:themeColor="text1"/>
          <w:rPrChange w:id="3552" w:author="Author" w:date="2018-06-30T15:45:00Z">
            <w:rPr>
              <w:rFonts w:asciiTheme="minorHAnsi" w:hAnsiTheme="minorHAnsi" w:cstheme="minorHAnsi"/>
              <w:i/>
            </w:rPr>
          </w:rPrChange>
        </w:rPr>
        <w:t>Journal of Chemical Education</w:t>
      </w:r>
      <w:r w:rsidR="00AC27E5" w:rsidRPr="00F06D92">
        <w:rPr>
          <w:rFonts w:asciiTheme="minorHAnsi" w:hAnsiTheme="minorHAnsi" w:cstheme="minorHAnsi"/>
          <w:color w:val="000000" w:themeColor="text1"/>
          <w:rPrChange w:id="3553" w:author="Author" w:date="2018-06-30T15:45:00Z">
            <w:rPr>
              <w:rFonts w:asciiTheme="minorHAnsi" w:hAnsiTheme="minorHAnsi" w:cstheme="minorHAnsi"/>
            </w:rPr>
          </w:rPrChange>
        </w:rPr>
        <w:t xml:space="preserve">. </w:t>
      </w:r>
      <w:r w:rsidR="00A2706F" w:rsidRPr="00F06D92">
        <w:rPr>
          <w:rFonts w:asciiTheme="minorHAnsi" w:hAnsiTheme="minorHAnsi" w:cstheme="minorHAnsi"/>
          <w:b/>
          <w:color w:val="000000" w:themeColor="text1"/>
          <w:rPrChange w:id="3554" w:author="Author" w:date="2018-06-30T15:45:00Z">
            <w:rPr>
              <w:b/>
            </w:rPr>
          </w:rPrChange>
        </w:rPr>
        <w:t>53</w:t>
      </w:r>
      <w:r w:rsidR="00A2706F" w:rsidRPr="00F06D92">
        <w:rPr>
          <w:rFonts w:asciiTheme="minorHAnsi" w:hAnsiTheme="minorHAnsi" w:cstheme="minorHAnsi"/>
          <w:color w:val="000000" w:themeColor="text1"/>
          <w:rPrChange w:id="3555" w:author="Author" w:date="2018-06-30T15:45:00Z">
            <w:rPr/>
          </w:rPrChange>
        </w:rPr>
        <w:t>, 263 (1976).</w:t>
      </w:r>
      <w:r w:rsidR="009D7946" w:rsidRPr="00F06D92">
        <w:rPr>
          <w:rFonts w:asciiTheme="minorHAnsi" w:hAnsiTheme="minorHAnsi" w:cstheme="minorHAnsi"/>
          <w:b/>
          <w:color w:val="000000" w:themeColor="text1"/>
          <w:rPrChange w:id="3556" w:author="Author" w:date="2018-06-30T15:45:00Z">
            <w:rPr>
              <w:rFonts w:cstheme="minorHAnsi"/>
              <w:b/>
              <w:color w:val="808080"/>
            </w:rPr>
          </w:rPrChange>
        </w:rPr>
        <w:t xml:space="preserve"> </w:t>
      </w:r>
      <w:bookmarkStart w:id="3557" w:name="_GoBack"/>
      <w:bookmarkEnd w:id="3557"/>
    </w:p>
    <w:p w14:paraId="35AA3E42" w14:textId="77777777" w:rsidR="003957FB" w:rsidRPr="00F06D92" w:rsidRDefault="003957FB">
      <w:pPr>
        <w:jc w:val="both"/>
        <w:rPr>
          <w:ins w:id="3558" w:author="Author" w:date="2018-06-30T15:26:00Z"/>
          <w:rFonts w:asciiTheme="minorHAnsi" w:hAnsiTheme="minorHAnsi" w:cstheme="minorHAnsi"/>
          <w:b/>
          <w:color w:val="000000" w:themeColor="text1"/>
          <w:rPrChange w:id="3559" w:author="Author" w:date="2018-06-30T15:45:00Z">
            <w:rPr>
              <w:ins w:id="3560" w:author="Author" w:date="2018-06-30T15:26:00Z"/>
              <w:rFonts w:asciiTheme="minorHAnsi" w:hAnsiTheme="minorHAnsi" w:cstheme="minorHAnsi"/>
              <w:b/>
              <w:color w:val="808080"/>
            </w:rPr>
          </w:rPrChange>
        </w:rPr>
        <w:pPrChange w:id="3561" w:author="Author" w:date="2018-06-28T15:44:00Z">
          <w:pPr/>
        </w:pPrChange>
      </w:pPr>
    </w:p>
    <w:p w14:paraId="11B1D3AA" w14:textId="3EC7D7E1" w:rsidR="003957FB" w:rsidRPr="00F06D92" w:rsidRDefault="003957FB" w:rsidP="003957FB">
      <w:pPr>
        <w:jc w:val="both"/>
        <w:rPr>
          <w:ins w:id="3562" w:author="Author" w:date="2018-06-30T15:26:00Z"/>
          <w:rFonts w:asciiTheme="minorHAnsi" w:hAnsiTheme="minorHAnsi" w:cstheme="minorHAnsi"/>
          <w:bCs/>
          <w:color w:val="000000" w:themeColor="text1"/>
          <w:rPrChange w:id="3563" w:author="Author" w:date="2018-06-30T15:45:00Z">
            <w:rPr>
              <w:ins w:id="3564" w:author="Author" w:date="2018-06-30T15:26:00Z"/>
              <w:rFonts w:asciiTheme="minorHAnsi" w:hAnsiTheme="minorHAnsi" w:cstheme="minorHAnsi"/>
              <w:b/>
              <w:bCs/>
              <w:color w:val="808080"/>
            </w:rPr>
          </w:rPrChange>
        </w:rPr>
      </w:pPr>
      <w:ins w:id="3565" w:author="Author" w:date="2018-06-30T15:26:00Z">
        <w:r w:rsidRPr="00F06D92">
          <w:rPr>
            <w:rFonts w:asciiTheme="minorHAnsi" w:hAnsiTheme="minorHAnsi" w:cstheme="minorHAnsi"/>
            <w:color w:val="000000" w:themeColor="text1"/>
            <w:lang w:val="en-US"/>
            <w:rPrChange w:id="3566" w:author="Author" w:date="2018-06-30T15:45:00Z">
              <w:rPr>
                <w:rFonts w:asciiTheme="minorHAnsi" w:hAnsiTheme="minorHAnsi" w:cstheme="minorHAnsi"/>
                <w:b/>
                <w:color w:val="808080"/>
                <w:lang w:val="en-US"/>
              </w:rPr>
            </w:rPrChange>
          </w:rPr>
          <w:t>1</w:t>
        </w:r>
        <w:del w:id="3567" w:author="Author" w:date="2018-07-03T07:23:00Z">
          <w:r w:rsidRPr="00F06D92" w:rsidDel="00596A49">
            <w:rPr>
              <w:rFonts w:asciiTheme="minorHAnsi" w:hAnsiTheme="minorHAnsi" w:cstheme="minorHAnsi"/>
              <w:color w:val="000000" w:themeColor="text1"/>
              <w:lang w:val="en-US"/>
              <w:rPrChange w:id="3568" w:author="Author" w:date="2018-06-30T15:45:00Z">
                <w:rPr>
                  <w:rFonts w:asciiTheme="minorHAnsi" w:hAnsiTheme="minorHAnsi" w:cstheme="minorHAnsi"/>
                  <w:b/>
                  <w:color w:val="808080"/>
                  <w:lang w:val="en-US"/>
                </w:rPr>
              </w:rPrChange>
            </w:rPr>
            <w:delText>8</w:delText>
          </w:r>
        </w:del>
      </w:ins>
      <w:ins w:id="3569" w:author="Author" w:date="2018-07-03T07:23:00Z">
        <w:r w:rsidR="00596A49">
          <w:rPr>
            <w:rFonts w:asciiTheme="minorHAnsi" w:hAnsiTheme="minorHAnsi" w:cstheme="minorHAnsi"/>
            <w:color w:val="000000" w:themeColor="text1"/>
            <w:lang w:val="en-US"/>
          </w:rPr>
          <w:t>9</w:t>
        </w:r>
      </w:ins>
      <w:ins w:id="3570" w:author="Author" w:date="2018-06-30T15:26:00Z">
        <w:r w:rsidRPr="00F06D92">
          <w:rPr>
            <w:rFonts w:asciiTheme="minorHAnsi" w:hAnsiTheme="minorHAnsi" w:cstheme="minorHAnsi"/>
            <w:color w:val="000000" w:themeColor="text1"/>
            <w:lang w:val="en-US"/>
            <w:rPrChange w:id="3571" w:author="Author" w:date="2018-06-30T15:45:00Z">
              <w:rPr>
                <w:rFonts w:asciiTheme="minorHAnsi" w:hAnsiTheme="minorHAnsi" w:cstheme="minorHAnsi"/>
                <w:b/>
                <w:color w:val="808080"/>
                <w:lang w:val="en-US"/>
              </w:rPr>
            </w:rPrChange>
          </w:rPr>
          <w:t xml:space="preserve">. </w:t>
        </w:r>
        <w:r w:rsidRPr="00F06D92">
          <w:rPr>
            <w:rFonts w:asciiTheme="minorHAnsi" w:hAnsiTheme="minorHAnsi" w:cstheme="minorHAnsi"/>
            <w:color w:val="000000" w:themeColor="text1"/>
            <w:lang w:val="en-GB"/>
            <w:rPrChange w:id="3572" w:author="Author" w:date="2018-06-30T15:45:00Z">
              <w:rPr>
                <w:rFonts w:asciiTheme="minorHAnsi" w:hAnsiTheme="minorHAnsi" w:cstheme="minorHAnsi"/>
                <w:b/>
                <w:color w:val="808080"/>
                <w:lang w:val="en-GB"/>
              </w:rPr>
            </w:rPrChange>
          </w:rPr>
          <w:t>Still</w:t>
        </w:r>
        <w:r w:rsidRPr="00F06D92">
          <w:rPr>
            <w:rFonts w:asciiTheme="minorHAnsi" w:hAnsiTheme="minorHAnsi" w:cstheme="minorHAnsi"/>
            <w:color w:val="000000" w:themeColor="text1"/>
            <w:lang w:val="en-US"/>
            <w:rPrChange w:id="3573" w:author="Author" w:date="2018-06-30T15:45:00Z">
              <w:rPr>
                <w:rFonts w:asciiTheme="minorHAnsi" w:hAnsiTheme="minorHAnsi" w:cstheme="minorHAnsi"/>
                <w:b/>
                <w:color w:val="808080"/>
                <w:lang w:val="en-US"/>
              </w:rPr>
            </w:rPrChange>
          </w:rPr>
          <w:t xml:space="preserve">, W. C., </w:t>
        </w:r>
        <w:r w:rsidRPr="00F06D92">
          <w:rPr>
            <w:rFonts w:asciiTheme="minorHAnsi" w:hAnsiTheme="minorHAnsi" w:cstheme="minorHAnsi"/>
            <w:color w:val="000000" w:themeColor="text1"/>
            <w:lang w:val="en-GB"/>
            <w:rPrChange w:id="3574" w:author="Author" w:date="2018-06-30T15:45:00Z">
              <w:rPr>
                <w:rFonts w:asciiTheme="minorHAnsi" w:hAnsiTheme="minorHAnsi" w:cstheme="minorHAnsi"/>
                <w:b/>
                <w:color w:val="808080"/>
                <w:lang w:val="en-GB"/>
              </w:rPr>
            </w:rPrChange>
          </w:rPr>
          <w:t>Kahn</w:t>
        </w:r>
        <w:r w:rsidRPr="00F06D92">
          <w:rPr>
            <w:rFonts w:asciiTheme="minorHAnsi" w:hAnsiTheme="minorHAnsi" w:cstheme="minorHAnsi"/>
            <w:color w:val="000000" w:themeColor="text1"/>
            <w:lang w:val="en-US"/>
            <w:rPrChange w:id="3575" w:author="Author" w:date="2018-06-30T15:45:00Z">
              <w:rPr>
                <w:rFonts w:asciiTheme="minorHAnsi" w:hAnsiTheme="minorHAnsi" w:cstheme="minorHAnsi"/>
                <w:b/>
                <w:color w:val="808080"/>
                <w:lang w:val="en-US"/>
              </w:rPr>
            </w:rPrChange>
          </w:rPr>
          <w:t xml:space="preserve">, M., &amp; </w:t>
        </w:r>
        <w:proofErr w:type="spellStart"/>
        <w:r w:rsidRPr="00F06D92">
          <w:rPr>
            <w:rFonts w:asciiTheme="minorHAnsi" w:hAnsiTheme="minorHAnsi" w:cstheme="minorHAnsi"/>
            <w:color w:val="000000" w:themeColor="text1"/>
            <w:lang w:val="en-GB"/>
            <w:rPrChange w:id="3576" w:author="Author" w:date="2018-06-30T15:45:00Z">
              <w:rPr>
                <w:rFonts w:asciiTheme="minorHAnsi" w:hAnsiTheme="minorHAnsi" w:cstheme="minorHAnsi"/>
                <w:b/>
                <w:color w:val="808080"/>
                <w:lang w:val="en-GB"/>
              </w:rPr>
            </w:rPrChange>
          </w:rPr>
          <w:t>Mitra</w:t>
        </w:r>
        <w:proofErr w:type="spellEnd"/>
        <w:r w:rsidRPr="00F06D92">
          <w:rPr>
            <w:rFonts w:asciiTheme="minorHAnsi" w:hAnsiTheme="minorHAnsi" w:cstheme="minorHAnsi"/>
            <w:color w:val="000000" w:themeColor="text1"/>
            <w:lang w:val="en-US"/>
            <w:rPrChange w:id="3577" w:author="Author" w:date="2018-06-30T15:45:00Z">
              <w:rPr>
                <w:rFonts w:asciiTheme="minorHAnsi" w:hAnsiTheme="minorHAnsi" w:cstheme="minorHAnsi"/>
                <w:b/>
                <w:color w:val="808080"/>
                <w:lang w:val="en-US"/>
              </w:rPr>
            </w:rPrChange>
          </w:rPr>
          <w:t xml:space="preserve">, A. </w:t>
        </w:r>
        <w:r w:rsidRPr="00F06D92">
          <w:rPr>
            <w:rFonts w:asciiTheme="minorHAnsi" w:hAnsiTheme="minorHAnsi" w:cstheme="minorHAnsi"/>
            <w:bCs/>
            <w:color w:val="000000" w:themeColor="text1"/>
            <w:rPrChange w:id="3578" w:author="Author" w:date="2018-06-30T15:45:00Z">
              <w:rPr>
                <w:rFonts w:asciiTheme="minorHAnsi" w:hAnsiTheme="minorHAnsi" w:cstheme="minorHAnsi"/>
                <w:b/>
                <w:bCs/>
                <w:color w:val="808080"/>
              </w:rPr>
            </w:rPrChange>
          </w:rPr>
          <w:t xml:space="preserve">Rapid chromatographic technique for preparative separations with moderate resolution </w:t>
        </w:r>
        <w:r w:rsidRPr="00F06D92">
          <w:rPr>
            <w:rFonts w:asciiTheme="minorHAnsi" w:hAnsiTheme="minorHAnsi" w:cstheme="minorHAnsi"/>
            <w:i/>
            <w:color w:val="000000" w:themeColor="text1"/>
            <w:lang w:val="en-US"/>
            <w:rPrChange w:id="3579" w:author="Author" w:date="2018-06-30T15:45:00Z">
              <w:rPr>
                <w:rFonts w:asciiTheme="minorHAnsi" w:hAnsiTheme="minorHAnsi" w:cstheme="minorHAnsi"/>
                <w:b/>
                <w:i/>
                <w:color w:val="808080"/>
                <w:lang w:val="en-US"/>
              </w:rPr>
            </w:rPrChange>
          </w:rPr>
          <w:t xml:space="preserve">Journal of Organic </w:t>
        </w:r>
        <w:r w:rsidRPr="00F06D92">
          <w:rPr>
            <w:rFonts w:asciiTheme="minorHAnsi" w:hAnsiTheme="minorHAnsi" w:cstheme="minorHAnsi"/>
            <w:i/>
            <w:iCs/>
            <w:color w:val="000000" w:themeColor="text1"/>
            <w:lang w:val="en-US"/>
            <w:rPrChange w:id="3580" w:author="Author" w:date="2018-06-30T15:45:00Z">
              <w:rPr>
                <w:rFonts w:asciiTheme="minorHAnsi" w:hAnsiTheme="minorHAnsi" w:cstheme="minorHAnsi"/>
                <w:b/>
                <w:i/>
                <w:iCs/>
                <w:color w:val="808080"/>
                <w:lang w:val="en-US"/>
              </w:rPr>
            </w:rPrChange>
          </w:rPr>
          <w:t>Chemistry</w:t>
        </w:r>
        <w:r w:rsidRPr="00F06D92">
          <w:rPr>
            <w:rFonts w:asciiTheme="minorHAnsi" w:hAnsiTheme="minorHAnsi" w:cstheme="minorHAnsi"/>
            <w:i/>
            <w:color w:val="000000" w:themeColor="text1"/>
            <w:lang w:val="en-US"/>
            <w:rPrChange w:id="3581" w:author="Author" w:date="2018-06-30T15:45:00Z">
              <w:rPr>
                <w:rFonts w:asciiTheme="minorHAnsi" w:hAnsiTheme="minorHAnsi" w:cstheme="minorHAnsi"/>
                <w:b/>
                <w:i/>
                <w:color w:val="808080"/>
                <w:lang w:val="en-US"/>
              </w:rPr>
            </w:rPrChange>
          </w:rPr>
          <w:t xml:space="preserve">. </w:t>
        </w:r>
        <w:r w:rsidRPr="00F06D92">
          <w:rPr>
            <w:rFonts w:asciiTheme="minorHAnsi" w:hAnsiTheme="minorHAnsi" w:cstheme="minorHAnsi"/>
            <w:color w:val="000000" w:themeColor="text1"/>
            <w:lang w:val="en-US"/>
            <w:rPrChange w:id="3582" w:author="Author" w:date="2018-06-30T15:45:00Z">
              <w:rPr>
                <w:rFonts w:asciiTheme="minorHAnsi" w:hAnsiTheme="minorHAnsi" w:cstheme="minorHAnsi"/>
                <w:b/>
                <w:color w:val="808080"/>
                <w:lang w:val="en-US"/>
              </w:rPr>
            </w:rPrChange>
          </w:rPr>
          <w:t xml:space="preserve">43, </w:t>
        </w:r>
        <w:r w:rsidRPr="00F06D92">
          <w:rPr>
            <w:rFonts w:asciiTheme="minorHAnsi" w:hAnsiTheme="minorHAnsi" w:cstheme="minorHAnsi"/>
            <w:color w:val="000000" w:themeColor="text1"/>
            <w:lang w:val="en-GB"/>
            <w:rPrChange w:id="3583" w:author="Author" w:date="2018-06-30T15:45:00Z">
              <w:rPr>
                <w:rFonts w:asciiTheme="minorHAnsi" w:hAnsiTheme="minorHAnsi" w:cstheme="minorHAnsi"/>
                <w:b/>
                <w:color w:val="808080"/>
                <w:lang w:val="en-GB"/>
              </w:rPr>
            </w:rPrChange>
          </w:rPr>
          <w:t>2923–2925</w:t>
        </w:r>
        <w:r w:rsidRPr="00F06D92">
          <w:rPr>
            <w:rFonts w:asciiTheme="minorHAnsi" w:hAnsiTheme="minorHAnsi" w:cstheme="minorHAnsi"/>
            <w:color w:val="000000" w:themeColor="text1"/>
            <w:lang w:val="en-US"/>
            <w:rPrChange w:id="3584" w:author="Author" w:date="2018-06-30T15:45:00Z">
              <w:rPr>
                <w:rFonts w:asciiTheme="minorHAnsi" w:hAnsiTheme="minorHAnsi" w:cstheme="minorHAnsi"/>
                <w:b/>
                <w:color w:val="808080"/>
                <w:lang w:val="en-US"/>
              </w:rPr>
            </w:rPrChange>
          </w:rPr>
          <w:t xml:space="preserve"> (1978). </w:t>
        </w:r>
      </w:ins>
    </w:p>
    <w:p w14:paraId="7C6F7B12" w14:textId="77777777" w:rsidR="003957FB" w:rsidRPr="00AC1342" w:rsidRDefault="003957FB">
      <w:pPr>
        <w:jc w:val="both"/>
        <w:rPr>
          <w:rFonts w:asciiTheme="minorHAnsi" w:hAnsiTheme="minorHAnsi" w:cstheme="minorHAnsi"/>
          <w:b/>
          <w:color w:val="808080"/>
          <w:rPrChange w:id="3585" w:author="Author" w:date="2018-06-28T15:41:00Z">
            <w:rPr>
              <w:rFonts w:cstheme="minorHAnsi"/>
              <w:b/>
              <w:color w:val="808080"/>
            </w:rPr>
          </w:rPrChange>
        </w:rPr>
        <w:pPrChange w:id="3586" w:author="Author" w:date="2018-06-28T15:44:00Z">
          <w:pPr/>
        </w:pPrChange>
      </w:pPr>
    </w:p>
    <w:sectPr w:rsidR="003957FB" w:rsidRPr="00AC1342" w:rsidSect="0012477A">
      <w:headerReference w:type="default" r:id="rId16"/>
      <w:footerReference w:type="default" r:id="rId17"/>
      <w:footerReference w:type="first" r:id="rId18"/>
      <w:pgSz w:w="12240" w:h="15840"/>
      <w:pgMar w:top="1440" w:right="1440" w:bottom="1440" w:left="1440" w:header="720" w:footer="605" w:gutter="0"/>
      <w:lnNumType w:countBy="1" w:restart="continuous"/>
      <w:pgNumType w:start="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29" w:author="Author" w:date="2018-06-20T14:39:00Z" w:initials="A">
    <w:p w14:paraId="383A0B09" w14:textId="7B524912" w:rsidR="009C10D8" w:rsidRDefault="009C10D8">
      <w:pPr>
        <w:pStyle w:val="CommentText"/>
      </w:pPr>
      <w:r>
        <w:rPr>
          <w:rStyle w:val="CommentReference"/>
        </w:rPr>
        <w:annotationRef/>
      </w:r>
      <w:r>
        <w:t xml:space="preserve">Collect from </w:t>
      </w:r>
      <w:proofErr w:type="gramStart"/>
      <w:r>
        <w:t>where..</w:t>
      </w:r>
      <w:proofErr w:type="gramEnd"/>
      <w:r>
        <w:t xml:space="preserve"> do you coarsely ground cloves. Please specify how you do this. Maybe reword</w:t>
      </w:r>
    </w:p>
    <w:p w14:paraId="7EE4C06F" w14:textId="7CC7662D" w:rsidR="009C10D8" w:rsidRDefault="009C10D8">
      <w:pPr>
        <w:pStyle w:val="CommentText"/>
      </w:pPr>
      <w:r>
        <w:t xml:space="preserve">Coarsely ground </w:t>
      </w:r>
      <w:proofErr w:type="gramStart"/>
      <w:r>
        <w:t xml:space="preserve"> ..</w:t>
      </w:r>
      <w:proofErr w:type="gramEnd"/>
      <w:r>
        <w:t xml:space="preserve"> number of cloves using mortar and pestle. … </w:t>
      </w:r>
    </w:p>
  </w:comment>
  <w:comment w:id="630" w:author="Author" w:date="2018-06-27T20:47:00Z" w:initials="A">
    <w:p w14:paraId="32D2438B" w14:textId="4727F9A9" w:rsidR="009C10D8" w:rsidRDefault="009C10D8">
      <w:pPr>
        <w:pStyle w:val="CommentText"/>
      </w:pPr>
      <w:r>
        <w:rPr>
          <w:rStyle w:val="CommentReference"/>
        </w:rPr>
        <w:annotationRef/>
      </w:r>
      <w:r w:rsidRPr="00477323">
        <w:rPr>
          <w:color w:val="FF0000"/>
        </w:rPr>
        <w:t>Re-worded.  Refer to SI for image depicting coarseness.</w:t>
      </w:r>
    </w:p>
  </w:comment>
  <w:comment w:id="673" w:author="Author" w:date="2018-06-20T14:41:00Z" w:initials="A">
    <w:p w14:paraId="5AA01D60" w14:textId="77777777" w:rsidR="009C10D8" w:rsidRDefault="009C10D8">
      <w:pPr>
        <w:pStyle w:val="CommentText"/>
      </w:pPr>
      <w:r>
        <w:rPr>
          <w:rStyle w:val="CommentReference"/>
        </w:rPr>
        <w:annotationRef/>
      </w:r>
      <w:r>
        <w:t xml:space="preserve">Step 1.3 and 1.4 are part of espresso machine? </w:t>
      </w:r>
    </w:p>
    <w:p w14:paraId="117C5904" w14:textId="77777777" w:rsidR="009C10D8" w:rsidRDefault="009C10D8">
      <w:pPr>
        <w:pStyle w:val="CommentText"/>
      </w:pPr>
    </w:p>
    <w:p w14:paraId="6ACE481F" w14:textId="1F9408B8" w:rsidR="009C10D8" w:rsidRDefault="009C10D8">
      <w:pPr>
        <w:pStyle w:val="CommentText"/>
      </w:pPr>
      <w:proofErr w:type="gramStart"/>
      <w:r>
        <w:t>Also</w:t>
      </w:r>
      <w:proofErr w:type="gramEnd"/>
      <w:r>
        <w:t xml:space="preserve"> please explain how do you use it? What buttons are clicked and what knobs are turned. </w:t>
      </w:r>
    </w:p>
  </w:comment>
  <w:comment w:id="674" w:author="Author" w:date="2018-06-27T20:50:00Z" w:initials="A">
    <w:p w14:paraId="394AD8C0" w14:textId="5F6E632B" w:rsidR="009C10D8" w:rsidRPr="00505CB3" w:rsidRDefault="009C10D8">
      <w:pPr>
        <w:pStyle w:val="CommentText"/>
        <w:rPr>
          <w:color w:val="FF0000"/>
        </w:rPr>
      </w:pPr>
      <w:r>
        <w:rPr>
          <w:rStyle w:val="CommentReference"/>
        </w:rPr>
        <w:annotationRef/>
      </w:r>
      <w:r w:rsidRPr="00505CB3">
        <w:rPr>
          <w:color w:val="FF0000"/>
        </w:rPr>
        <w:t>Instructions rephrased.  These steps are typically demonstrated/trained by a lab demonstrator as students may not have operated these machines before in addition to espresso machine operations can vary from model and brand.</w:t>
      </w:r>
      <w:r>
        <w:rPr>
          <w:noProof/>
          <w:color w:val="FF0000"/>
        </w:rPr>
        <w:t xml:space="preserve"> </w:t>
      </w:r>
    </w:p>
  </w:comment>
  <w:comment w:id="703" w:author="Author" w:date="2018-06-20T14:43:00Z" w:initials="A">
    <w:p w14:paraId="0A692974" w14:textId="7AC4FDA0" w:rsidR="009C10D8" w:rsidRDefault="009C10D8">
      <w:pPr>
        <w:pStyle w:val="CommentText"/>
      </w:pPr>
      <w:r>
        <w:rPr>
          <w:rStyle w:val="CommentReference"/>
        </w:rPr>
        <w:annotationRef/>
      </w:r>
      <w:r>
        <w:t xml:space="preserve">Rinse how? With what volume? </w:t>
      </w:r>
    </w:p>
  </w:comment>
  <w:comment w:id="704" w:author="Author" w:date="2018-06-27T20:57:00Z" w:initials="A">
    <w:p w14:paraId="78A0561F" w14:textId="46A4EC0F" w:rsidR="009C10D8" w:rsidRPr="009E0BF0" w:rsidRDefault="009C10D8">
      <w:pPr>
        <w:pStyle w:val="CommentText"/>
        <w:rPr>
          <w:color w:val="FF0000"/>
        </w:rPr>
      </w:pPr>
      <w:r>
        <w:rPr>
          <w:rStyle w:val="CommentReference"/>
        </w:rPr>
        <w:annotationRef/>
      </w:r>
      <w:r w:rsidRPr="009E0BF0">
        <w:rPr>
          <w:color w:val="FF0000"/>
        </w:rPr>
        <w:t>Clarified.  Volume can vary and is not important and so omitted.</w:t>
      </w:r>
    </w:p>
  </w:comment>
  <w:comment w:id="804" w:author="Author" w:date="2018-06-20T14:45:00Z" w:initials="A">
    <w:p w14:paraId="565B11A2" w14:textId="6E36A64F" w:rsidR="009C10D8" w:rsidRDefault="009C10D8">
      <w:pPr>
        <w:pStyle w:val="CommentText"/>
      </w:pPr>
      <w:r>
        <w:rPr>
          <w:rStyle w:val="CommentReference"/>
        </w:rPr>
        <w:annotationRef/>
      </w:r>
      <w:r>
        <w:t xml:space="preserve">So, the total is 4 times then? </w:t>
      </w:r>
    </w:p>
  </w:comment>
  <w:comment w:id="805" w:author="Author" w:date="2018-06-27T21:12:00Z" w:initials="A">
    <w:p w14:paraId="47210800" w14:textId="241D42FE" w:rsidR="009C10D8" w:rsidRPr="009E0BF0" w:rsidRDefault="009C10D8">
      <w:pPr>
        <w:pStyle w:val="CommentText"/>
        <w:rPr>
          <w:color w:val="FF0000"/>
        </w:rPr>
      </w:pPr>
      <w:r>
        <w:rPr>
          <w:rStyle w:val="CommentReference"/>
        </w:rPr>
        <w:annotationRef/>
      </w:r>
      <w:r w:rsidRPr="009E0BF0">
        <w:rPr>
          <w:color w:val="FF0000"/>
        </w:rPr>
        <w:t>Three times.  Once in step 1-1-10-1-1-12 which details the steps of a liquid-liquid extraction, then these steps are repeated twice more in step 1.1.13</w:t>
      </w:r>
    </w:p>
  </w:comment>
  <w:comment w:id="841" w:author="Author" w:date="2018-06-20T14:47:00Z" w:initials="A">
    <w:p w14:paraId="75D78B4C" w14:textId="4413945F" w:rsidR="009C10D8" w:rsidRDefault="009C10D8">
      <w:pPr>
        <w:pStyle w:val="CommentText"/>
      </w:pPr>
      <w:r>
        <w:rPr>
          <w:rStyle w:val="CommentReference"/>
        </w:rPr>
        <w:annotationRef/>
      </w:r>
      <w:r>
        <w:t xml:space="preserve">How much MgSO4 is added. What is the volume collected in </w:t>
      </w:r>
      <w:proofErr w:type="gramStart"/>
      <w:r>
        <w:t>all.</w:t>
      </w:r>
      <w:proofErr w:type="gramEnd"/>
      <w:r>
        <w:t xml:space="preserve"> </w:t>
      </w:r>
      <w:proofErr w:type="gramStart"/>
      <w:r>
        <w:t>Also</w:t>
      </w:r>
      <w:proofErr w:type="gramEnd"/>
      <w:r>
        <w:t xml:space="preserve"> what is the dry weight? </w:t>
      </w:r>
    </w:p>
  </w:comment>
  <w:comment w:id="842" w:author="Author" w:date="2018-06-27T21:06:00Z" w:initials="A">
    <w:p w14:paraId="186B912C" w14:textId="63A54B33" w:rsidR="009C10D8" w:rsidRPr="00E76C0F" w:rsidRDefault="009C10D8">
      <w:pPr>
        <w:pStyle w:val="CommentText"/>
        <w:rPr>
          <w:color w:val="FF0000"/>
        </w:rPr>
      </w:pPr>
      <w:r>
        <w:rPr>
          <w:rStyle w:val="CommentReference"/>
        </w:rPr>
        <w:annotationRef/>
      </w:r>
      <w:r w:rsidRPr="00E76C0F">
        <w:rPr>
          <w:rFonts w:ascii="Arial" w:eastAsia="Times New Roman" w:hAnsi="Arial" w:cs="Arial"/>
          <w:color w:val="FF0000"/>
          <w:shd w:val="clear" w:color="auto" w:fill="FFFFFF"/>
          <w:lang w:val="en-AU"/>
        </w:rPr>
        <w:t>This cannot be specified as the amount will vary depending on how dry the organic solvent is. In a lab class there is tremendous variation. In addition, it is very unusual for quantity of MgSO</w:t>
      </w:r>
      <w:r w:rsidRPr="00E76C0F">
        <w:rPr>
          <w:rFonts w:ascii="Arial" w:eastAsia="Times New Roman" w:hAnsi="Arial" w:cs="Arial"/>
          <w:color w:val="FF0000"/>
          <w:shd w:val="clear" w:color="auto" w:fill="FFFFFF"/>
          <w:vertAlign w:val="subscript"/>
          <w:lang w:val="en-AU"/>
        </w:rPr>
        <w:t>4</w:t>
      </w:r>
      <w:r w:rsidRPr="00E76C0F">
        <w:rPr>
          <w:rFonts w:ascii="Arial" w:eastAsia="Times New Roman" w:hAnsi="Arial" w:cs="Arial"/>
          <w:color w:val="FF0000"/>
          <w:shd w:val="clear" w:color="auto" w:fill="FFFFFF"/>
          <w:lang w:val="en-AU"/>
        </w:rPr>
        <w:t xml:space="preserve"> used to dry organic solvents following a liquid-liquid extraction to be specified.</w:t>
      </w:r>
    </w:p>
  </w:comment>
  <w:comment w:id="934" w:author="Author" w:date="2018-06-26T15:07:00Z" w:initials="A">
    <w:p w14:paraId="6673C71D" w14:textId="18EF40CC" w:rsidR="009C10D8" w:rsidRDefault="009C10D8">
      <w:pPr>
        <w:pStyle w:val="CommentText"/>
      </w:pPr>
      <w:r>
        <w:rPr>
          <w:rStyle w:val="CommentReference"/>
        </w:rPr>
        <w:annotationRef/>
      </w:r>
      <w:r>
        <w:t xml:space="preserve">Collect how much? From where? </w:t>
      </w:r>
    </w:p>
  </w:comment>
  <w:comment w:id="935" w:author="Author" w:date="2018-06-27T21:41:00Z" w:initials="A">
    <w:p w14:paraId="7A116ABA" w14:textId="275717AD" w:rsidR="009C10D8" w:rsidRPr="00407C06" w:rsidRDefault="009C10D8">
      <w:pPr>
        <w:pStyle w:val="CommentText"/>
        <w:rPr>
          <w:color w:val="FF0000"/>
        </w:rPr>
      </w:pPr>
      <w:r>
        <w:rPr>
          <w:rStyle w:val="CommentReference"/>
        </w:rPr>
        <w:annotationRef/>
      </w:r>
      <w:r w:rsidRPr="00407C06">
        <w:rPr>
          <w:color w:val="FF0000"/>
        </w:rPr>
        <w:t>Pre-prepared solution provided by technicians.</w:t>
      </w:r>
    </w:p>
  </w:comment>
  <w:comment w:id="958" w:author="Author" w:date="2018-06-26T15:07:00Z" w:initials="A">
    <w:p w14:paraId="2563F017" w14:textId="77777777" w:rsidR="009C10D8" w:rsidRDefault="009C10D8" w:rsidP="00407C06">
      <w:pPr>
        <w:pStyle w:val="CommentText"/>
      </w:pPr>
      <w:r>
        <w:rPr>
          <w:rStyle w:val="CommentReference"/>
        </w:rPr>
        <w:annotationRef/>
      </w:r>
      <w:r>
        <w:t xml:space="preserve">Collect how much? From where? </w:t>
      </w:r>
    </w:p>
  </w:comment>
  <w:comment w:id="960" w:author="Author" w:date="2018-06-27T21:41:00Z" w:initials="A">
    <w:p w14:paraId="05FE6412" w14:textId="77777777" w:rsidR="009C10D8" w:rsidRPr="00407C06" w:rsidRDefault="009C10D8" w:rsidP="00407C06">
      <w:pPr>
        <w:pStyle w:val="CommentText"/>
        <w:rPr>
          <w:color w:val="FF0000"/>
        </w:rPr>
      </w:pPr>
      <w:r>
        <w:rPr>
          <w:rStyle w:val="CommentReference"/>
        </w:rPr>
        <w:annotationRef/>
      </w:r>
      <w:r w:rsidRPr="00407C06">
        <w:rPr>
          <w:color w:val="FF0000"/>
        </w:rPr>
        <w:t>Pre-prepared solution provided by technicians.</w:t>
      </w:r>
    </w:p>
  </w:comment>
  <w:comment w:id="991" w:author="Author" w:date="2018-06-26T15:07:00Z" w:initials="A">
    <w:p w14:paraId="6BDED9AA" w14:textId="6D3C84E7" w:rsidR="009C10D8" w:rsidRDefault="009C10D8">
      <w:pPr>
        <w:pStyle w:val="CommentText"/>
      </w:pPr>
      <w:r>
        <w:rPr>
          <w:rStyle w:val="CommentReference"/>
        </w:rPr>
        <w:annotationRef/>
      </w:r>
      <w:r>
        <w:t xml:space="preserve">What volume? </w:t>
      </w:r>
    </w:p>
  </w:comment>
  <w:comment w:id="992" w:author="Author" w:date="2018-06-27T21:52:00Z" w:initials="A">
    <w:p w14:paraId="23565F93" w14:textId="1C64C00C" w:rsidR="009C10D8" w:rsidRPr="00407C06" w:rsidRDefault="009C10D8">
      <w:pPr>
        <w:pStyle w:val="CommentText"/>
        <w:rPr>
          <w:color w:val="FF0000"/>
        </w:rPr>
      </w:pPr>
      <w:r w:rsidRPr="00407C06">
        <w:rPr>
          <w:rStyle w:val="CommentReference"/>
          <w:color w:val="FF0000"/>
        </w:rPr>
        <w:annotationRef/>
      </w:r>
      <w:r w:rsidRPr="00407C06">
        <w:rPr>
          <w:color w:val="FF0000"/>
        </w:rPr>
        <w:t>Additional step 1.2.2 added to clarify this.</w:t>
      </w:r>
    </w:p>
  </w:comment>
  <w:comment w:id="1402" w:author="Author" w:date="2018-06-26T15:07:00Z" w:initials="A">
    <w:p w14:paraId="4617F0C6" w14:textId="318C3888" w:rsidR="009C10D8" w:rsidRDefault="009C10D8">
      <w:pPr>
        <w:pStyle w:val="CommentText"/>
      </w:pPr>
      <w:r>
        <w:rPr>
          <w:rStyle w:val="CommentReference"/>
        </w:rPr>
        <w:annotationRef/>
      </w:r>
      <w:r>
        <w:t xml:space="preserve">Run how? </w:t>
      </w:r>
    </w:p>
  </w:comment>
  <w:comment w:id="1403" w:author="Author" w:date="2018-06-27T22:32:00Z" w:initials="A">
    <w:p w14:paraId="07A3408A" w14:textId="77777777" w:rsidR="009C10D8" w:rsidRDefault="009C10D8" w:rsidP="00F4792B">
      <w:pPr>
        <w:pStyle w:val="CommentText"/>
      </w:pPr>
      <w:r>
        <w:rPr>
          <w:rStyle w:val="CommentReference"/>
        </w:rPr>
        <w:annotationRef/>
      </w:r>
      <w:r>
        <w:t xml:space="preserve">In the labs, students are required to watch a video on TLC technique as pre-work and so this technique is assumed knowledge in the lab with assistance by a demonstrator. </w:t>
      </w:r>
    </w:p>
    <w:p w14:paraId="4BF46620" w14:textId="1CEFA489" w:rsidR="009C10D8" w:rsidRDefault="009C10D8" w:rsidP="00F4792B">
      <w:pPr>
        <w:pStyle w:val="CommentText"/>
      </w:pPr>
      <w:r>
        <w:t>However, I have amended the instructions to be more detailed for publication.</w:t>
      </w:r>
    </w:p>
  </w:comment>
  <w:comment w:id="1434" w:author="Author" w:date="2018-06-26T15:07:00Z" w:initials="A">
    <w:p w14:paraId="2C10CE5B" w14:textId="4E2726DC" w:rsidR="009C10D8" w:rsidRDefault="009C10D8">
      <w:pPr>
        <w:pStyle w:val="CommentText"/>
      </w:pPr>
      <w:r>
        <w:rPr>
          <w:rStyle w:val="CommentReference"/>
        </w:rPr>
        <w:annotationRef/>
      </w:r>
      <w:r>
        <w:t xml:space="preserve">How would you figure this out? Include a short note stating the same. </w:t>
      </w:r>
    </w:p>
  </w:comment>
  <w:comment w:id="1435" w:author="Author" w:date="2018-06-27T23:00:00Z" w:initials="A">
    <w:p w14:paraId="285DFC51" w14:textId="1D719594" w:rsidR="009C10D8" w:rsidRDefault="009C10D8">
      <w:pPr>
        <w:pStyle w:val="CommentText"/>
      </w:pPr>
      <w:r>
        <w:rPr>
          <w:rStyle w:val="CommentReference"/>
        </w:rPr>
        <w:annotationRef/>
      </w:r>
      <w:r w:rsidRPr="00CB3F00">
        <w:rPr>
          <w:color w:val="FF0000"/>
        </w:rPr>
        <w:t>Added</w:t>
      </w:r>
    </w:p>
  </w:comment>
  <w:comment w:id="1526" w:author="Author" w:date="2018-06-20T15:20:00Z" w:initials="A">
    <w:p w14:paraId="2DDC9B98" w14:textId="280EC69E" w:rsidR="009C10D8" w:rsidRDefault="009C10D8">
      <w:pPr>
        <w:pStyle w:val="CommentText"/>
      </w:pPr>
      <w:r>
        <w:rPr>
          <w:rStyle w:val="CommentReference"/>
        </w:rPr>
        <w:annotationRef/>
      </w:r>
      <w:r>
        <w:t>Provide the step number</w:t>
      </w:r>
    </w:p>
  </w:comment>
  <w:comment w:id="1527" w:author="Author" w:date="2018-06-27T23:00:00Z" w:initials="A">
    <w:p w14:paraId="7F68EEBF" w14:textId="39A841B6" w:rsidR="009C10D8" w:rsidRDefault="009C10D8">
      <w:pPr>
        <w:pStyle w:val="CommentText"/>
      </w:pPr>
      <w:r>
        <w:rPr>
          <w:rStyle w:val="CommentReference"/>
        </w:rPr>
        <w:annotationRef/>
      </w:r>
      <w:r>
        <w:t>Added</w:t>
      </w:r>
    </w:p>
  </w:comment>
  <w:comment w:id="1541" w:author="Author" w:date="2018-06-26T15:09:00Z" w:initials="A">
    <w:p w14:paraId="44616E6F" w14:textId="2C37D27E" w:rsidR="009C10D8" w:rsidRDefault="009C10D8">
      <w:pPr>
        <w:pStyle w:val="CommentText"/>
      </w:pPr>
      <w:r>
        <w:rPr>
          <w:rStyle w:val="CommentReference"/>
        </w:rPr>
        <w:annotationRef/>
      </w:r>
      <w:r>
        <w:t xml:space="preserve">Extract how? </w:t>
      </w:r>
    </w:p>
  </w:comment>
  <w:comment w:id="1542" w:author="Author" w:date="2018-06-27T23:05:00Z" w:initials="A">
    <w:p w14:paraId="7307FF04" w14:textId="1069B856" w:rsidR="009C10D8" w:rsidRDefault="009C10D8">
      <w:pPr>
        <w:pStyle w:val="CommentText"/>
      </w:pPr>
      <w:r>
        <w:rPr>
          <w:rStyle w:val="CommentReference"/>
        </w:rPr>
        <w:annotationRef/>
      </w:r>
      <w:r>
        <w:t>Clarified.</w:t>
      </w:r>
    </w:p>
  </w:comment>
  <w:comment w:id="1562" w:author="Author" w:date="2018-06-26T15:10:00Z" w:initials="A">
    <w:p w14:paraId="41AE87DE" w14:textId="308A5755" w:rsidR="009C10D8" w:rsidRDefault="009C10D8">
      <w:pPr>
        <w:pStyle w:val="CommentText"/>
      </w:pPr>
      <w:r>
        <w:rPr>
          <w:rStyle w:val="CommentReference"/>
        </w:rPr>
        <w:annotationRef/>
      </w:r>
      <w:r>
        <w:t xml:space="preserve">Is there a reason to go for the aqueous layer first and then the organic layer? </w:t>
      </w:r>
    </w:p>
  </w:comment>
  <w:comment w:id="1563" w:author="Author" w:date="2018-06-27T23:05:00Z" w:initials="A">
    <w:p w14:paraId="298D1927" w14:textId="7448B78F" w:rsidR="009C10D8" w:rsidRPr="00FF49B8" w:rsidRDefault="009C10D8">
      <w:pPr>
        <w:pStyle w:val="CommentText"/>
        <w:rPr>
          <w:color w:val="FF0000"/>
        </w:rPr>
      </w:pPr>
      <w:r>
        <w:rPr>
          <w:rStyle w:val="CommentReference"/>
        </w:rPr>
        <w:annotationRef/>
      </w:r>
      <w:r w:rsidRPr="00FF49B8">
        <w:rPr>
          <w:color w:val="FF0000"/>
        </w:rPr>
        <w:t>Aqueous layer is at the bottom of the separating funnel and so is the first to come out when the tap is opened.</w:t>
      </w:r>
    </w:p>
  </w:comment>
  <w:comment w:id="1601" w:author="Author" w:date="2018-06-26T15:10:00Z" w:initials="A">
    <w:p w14:paraId="336541AF" w14:textId="1BEA374A" w:rsidR="009C10D8" w:rsidRDefault="009C10D8">
      <w:pPr>
        <w:pStyle w:val="CommentText"/>
      </w:pPr>
      <w:r>
        <w:rPr>
          <w:rStyle w:val="CommentReference"/>
        </w:rPr>
        <w:annotationRef/>
      </w:r>
      <w:r>
        <w:t xml:space="preserve">This is not a step. Please convert this to a note. </w:t>
      </w:r>
    </w:p>
  </w:comment>
  <w:comment w:id="1602" w:author="Author" w:date="2018-06-27T23:09:00Z" w:initials="A">
    <w:p w14:paraId="7DD73D75" w14:textId="52CFAD2B" w:rsidR="009C10D8" w:rsidRDefault="009C10D8">
      <w:pPr>
        <w:pStyle w:val="CommentText"/>
      </w:pPr>
      <w:r>
        <w:rPr>
          <w:rStyle w:val="CommentReference"/>
        </w:rPr>
        <w:annotationRef/>
      </w:r>
      <w:r>
        <w:t>Corrected.</w:t>
      </w:r>
    </w:p>
  </w:comment>
  <w:comment w:id="1644" w:author="Author" w:date="2018-06-26T15:11:00Z" w:initials="A">
    <w:p w14:paraId="26A20E41" w14:textId="2BECDA73" w:rsidR="009C10D8" w:rsidRDefault="009C10D8">
      <w:pPr>
        <w:pStyle w:val="CommentText"/>
      </w:pPr>
      <w:r>
        <w:rPr>
          <w:rStyle w:val="CommentReference"/>
        </w:rPr>
        <w:annotationRef/>
      </w:r>
      <w:r>
        <w:t xml:space="preserve">What is meant by combined </w:t>
      </w:r>
      <w:proofErr w:type="spellStart"/>
      <w:r>
        <w:t>NaOH</w:t>
      </w:r>
      <w:proofErr w:type="spellEnd"/>
      <w:r>
        <w:t xml:space="preserve">? Please specify. </w:t>
      </w:r>
    </w:p>
  </w:comment>
  <w:comment w:id="1645" w:author="Author" w:date="2018-06-27T23:13:00Z" w:initials="A">
    <w:p w14:paraId="7591A0E6" w14:textId="5597EEE6" w:rsidR="009C10D8" w:rsidRDefault="009C10D8">
      <w:pPr>
        <w:pStyle w:val="CommentText"/>
      </w:pPr>
      <w:r>
        <w:rPr>
          <w:rStyle w:val="CommentReference"/>
        </w:rPr>
        <w:annotationRef/>
      </w:r>
      <w:r>
        <w:t>Clarified in step 1.3.3 and 1.3.5</w:t>
      </w:r>
    </w:p>
  </w:comment>
  <w:comment w:id="1695" w:author="Author" w:date="2018-06-26T15:12:00Z" w:initials="A">
    <w:p w14:paraId="0A713FCB" w14:textId="3F098C76" w:rsidR="009C10D8" w:rsidRDefault="009C10D8">
      <w:pPr>
        <w:pStyle w:val="CommentText"/>
      </w:pPr>
      <w:r>
        <w:rPr>
          <w:rStyle w:val="CommentReference"/>
        </w:rPr>
        <w:annotationRef/>
      </w:r>
      <w:r>
        <w:t xml:space="preserve">Mention the step numbers. </w:t>
      </w:r>
    </w:p>
  </w:comment>
  <w:comment w:id="1696" w:author="Author" w:date="2018-06-27T23:15:00Z" w:initials="A">
    <w:p w14:paraId="6B2F67F5" w14:textId="75FA260F" w:rsidR="009C10D8" w:rsidRDefault="009C10D8">
      <w:pPr>
        <w:pStyle w:val="CommentText"/>
      </w:pPr>
      <w:r>
        <w:rPr>
          <w:rStyle w:val="CommentReference"/>
        </w:rPr>
        <w:annotationRef/>
      </w:r>
      <w:r>
        <w:t>Amended for clarity.</w:t>
      </w:r>
    </w:p>
  </w:comment>
  <w:comment w:id="1727" w:author="Author" w:date="2018-06-26T15:12:00Z" w:initials="A">
    <w:p w14:paraId="1A0BC373" w14:textId="79D84048" w:rsidR="009C10D8" w:rsidRDefault="009C10D8">
      <w:pPr>
        <w:pStyle w:val="CommentText"/>
      </w:pPr>
      <w:r>
        <w:rPr>
          <w:rStyle w:val="CommentReference"/>
        </w:rPr>
        <w:annotationRef/>
      </w:r>
      <w:r>
        <w:t xml:space="preserve">Either convert this to a note or write in imperative tense. </w:t>
      </w:r>
    </w:p>
  </w:comment>
  <w:comment w:id="1728" w:author="Author" w:date="2018-06-27T23:16:00Z" w:initials="A">
    <w:p w14:paraId="6B2E73C9" w14:textId="4071BB85" w:rsidR="009C10D8" w:rsidRDefault="009C10D8">
      <w:pPr>
        <w:pStyle w:val="CommentText"/>
      </w:pPr>
      <w:r>
        <w:rPr>
          <w:rStyle w:val="CommentReference"/>
        </w:rPr>
        <w:annotationRef/>
      </w:r>
      <w:r>
        <w:t>Corrected</w:t>
      </w:r>
    </w:p>
  </w:comment>
  <w:comment w:id="1732" w:author="Author" w:date="2018-06-26T15:12:00Z" w:initials="A">
    <w:p w14:paraId="2360CA0B" w14:textId="7F1166C4" w:rsidR="009C10D8" w:rsidRDefault="009C10D8">
      <w:pPr>
        <w:pStyle w:val="CommentText"/>
      </w:pPr>
      <w:r>
        <w:rPr>
          <w:rStyle w:val="CommentReference"/>
        </w:rPr>
        <w:annotationRef/>
      </w:r>
      <w:r>
        <w:t xml:space="preserve">How much and how do you dry the solution. </w:t>
      </w:r>
    </w:p>
  </w:comment>
  <w:comment w:id="1733" w:author="Author" w:date="2018-06-27T23:19:00Z" w:initials="A">
    <w:p w14:paraId="0058F718" w14:textId="33ECE075" w:rsidR="009C10D8" w:rsidRPr="001D3F7F" w:rsidRDefault="009C10D8">
      <w:pPr>
        <w:pStyle w:val="CommentText"/>
        <w:rPr>
          <w:color w:val="FF0000"/>
        </w:rPr>
      </w:pPr>
      <w:r>
        <w:rPr>
          <w:rStyle w:val="CommentReference"/>
        </w:rPr>
        <w:annotationRef/>
      </w:r>
      <w:r w:rsidRPr="001D3F7F">
        <w:rPr>
          <w:color w:val="FF0000"/>
        </w:rPr>
        <w:t>Refer to MgSO4 comment above</w:t>
      </w:r>
    </w:p>
  </w:comment>
  <w:comment w:id="1820" w:author="Author" w:date="2018-06-20T14:49:00Z" w:initials="A">
    <w:p w14:paraId="64D1E353" w14:textId="30F1AF4D" w:rsidR="009C10D8" w:rsidRDefault="009C10D8">
      <w:pPr>
        <w:pStyle w:val="CommentText"/>
      </w:pPr>
      <w:r>
        <w:rPr>
          <w:rStyle w:val="CommentReference"/>
        </w:rPr>
        <w:annotationRef/>
      </w:r>
      <w:r>
        <w:t xml:space="preserve">Is there a reason to write this twice? </w:t>
      </w:r>
      <w:proofErr w:type="gramStart"/>
      <w:r>
        <w:t>Also</w:t>
      </w:r>
      <w:proofErr w:type="gramEnd"/>
      <w:r>
        <w:t xml:space="preserve"> please number the steps as stated above. </w:t>
      </w:r>
    </w:p>
  </w:comment>
  <w:comment w:id="1931" w:author="Author" w:date="2018-06-26T15:15:00Z" w:initials="A">
    <w:p w14:paraId="2352E5E4" w14:textId="248CAD44" w:rsidR="009C10D8" w:rsidRDefault="009C10D8">
      <w:pPr>
        <w:pStyle w:val="CommentText"/>
      </w:pPr>
      <w:r>
        <w:rPr>
          <w:rStyle w:val="CommentReference"/>
        </w:rPr>
        <w:annotationRef/>
      </w:r>
      <w:r>
        <w:t xml:space="preserve">How? Please provide citation if using previously published protocols. </w:t>
      </w:r>
    </w:p>
  </w:comment>
  <w:comment w:id="1948" w:author="Author" w:date="2018-06-26T15:16:00Z" w:initials="A">
    <w:p w14:paraId="7596AB41" w14:textId="233DED62" w:rsidR="009C10D8" w:rsidRDefault="009C10D8">
      <w:pPr>
        <w:pStyle w:val="CommentText"/>
      </w:pPr>
      <w:r>
        <w:rPr>
          <w:rStyle w:val="CommentReference"/>
        </w:rPr>
        <w:annotationRef/>
      </w:r>
      <w:r>
        <w:t xml:space="preserve">How? For how long? Please provide specific details. </w:t>
      </w:r>
    </w:p>
  </w:comment>
  <w:comment w:id="2190" w:author="Author" w:date="2018-06-26T15:16:00Z" w:initials="A">
    <w:p w14:paraId="7E575E7A" w14:textId="7FB195C0" w:rsidR="009C10D8" w:rsidRDefault="009C10D8">
      <w:pPr>
        <w:pStyle w:val="CommentText"/>
      </w:pPr>
      <w:r>
        <w:rPr>
          <w:rStyle w:val="CommentReference"/>
        </w:rPr>
        <w:annotationRef/>
      </w:r>
      <w:r>
        <w:t xml:space="preserve">Citation needed if using previously published protocols.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EE4C06F" w15:done="0"/>
  <w15:commentEx w15:paraId="32D2438B" w15:paraIdParent="7EE4C06F" w15:done="0"/>
  <w15:commentEx w15:paraId="6ACE481F" w15:done="0"/>
  <w15:commentEx w15:paraId="394AD8C0" w15:paraIdParent="6ACE481F" w15:done="0"/>
  <w15:commentEx w15:paraId="0A692974" w15:done="0"/>
  <w15:commentEx w15:paraId="78A0561F" w15:paraIdParent="0A692974" w15:done="0"/>
  <w15:commentEx w15:paraId="565B11A2" w15:done="0"/>
  <w15:commentEx w15:paraId="47210800" w15:paraIdParent="565B11A2" w15:done="0"/>
  <w15:commentEx w15:paraId="75D78B4C" w15:done="0"/>
  <w15:commentEx w15:paraId="186B912C" w15:paraIdParent="75D78B4C" w15:done="0"/>
  <w15:commentEx w15:paraId="6673C71D" w15:done="0"/>
  <w15:commentEx w15:paraId="7A116ABA" w15:paraIdParent="6673C71D" w15:done="0"/>
  <w15:commentEx w15:paraId="2563F017" w15:done="0"/>
  <w15:commentEx w15:paraId="05FE6412" w15:paraIdParent="2563F017" w15:done="0"/>
  <w15:commentEx w15:paraId="6BDED9AA" w15:done="0"/>
  <w15:commentEx w15:paraId="23565F93" w15:paraIdParent="6BDED9AA" w15:done="0"/>
  <w15:commentEx w15:paraId="4617F0C6" w15:done="0"/>
  <w15:commentEx w15:paraId="4BF46620" w15:paraIdParent="4617F0C6" w15:done="0"/>
  <w15:commentEx w15:paraId="2C10CE5B" w15:done="0"/>
  <w15:commentEx w15:paraId="285DFC51" w15:paraIdParent="2C10CE5B" w15:done="0"/>
  <w15:commentEx w15:paraId="2DDC9B98" w15:done="0"/>
  <w15:commentEx w15:paraId="7F68EEBF" w15:paraIdParent="2DDC9B98" w15:done="0"/>
  <w15:commentEx w15:paraId="44616E6F" w15:done="0"/>
  <w15:commentEx w15:paraId="7307FF04" w15:paraIdParent="44616E6F" w15:done="0"/>
  <w15:commentEx w15:paraId="41AE87DE" w15:done="0"/>
  <w15:commentEx w15:paraId="298D1927" w15:paraIdParent="41AE87DE" w15:done="0"/>
  <w15:commentEx w15:paraId="336541AF" w15:done="0"/>
  <w15:commentEx w15:paraId="7DD73D75" w15:paraIdParent="336541AF" w15:done="0"/>
  <w15:commentEx w15:paraId="26A20E41" w15:done="0"/>
  <w15:commentEx w15:paraId="7591A0E6" w15:paraIdParent="26A20E41" w15:done="0"/>
  <w15:commentEx w15:paraId="0A713FCB" w15:done="0"/>
  <w15:commentEx w15:paraId="6B2F67F5" w15:paraIdParent="0A713FCB" w15:done="0"/>
  <w15:commentEx w15:paraId="1A0BC373" w15:done="0"/>
  <w15:commentEx w15:paraId="6B2E73C9" w15:paraIdParent="1A0BC373" w15:done="0"/>
  <w15:commentEx w15:paraId="2360CA0B" w15:done="0"/>
  <w15:commentEx w15:paraId="0058F718" w15:paraIdParent="2360CA0B" w15:done="0"/>
  <w15:commentEx w15:paraId="64D1E353" w15:done="0"/>
  <w15:commentEx w15:paraId="2352E5E4" w15:done="0"/>
  <w15:commentEx w15:paraId="7596AB41" w15:done="0"/>
  <w15:commentEx w15:paraId="7E575E7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E4C06F" w16cid:durableId="1ED4E5A5"/>
  <w16cid:commentId w16cid:paraId="32D2438B" w16cid:durableId="1EDE7667"/>
  <w16cid:commentId w16cid:paraId="6ACE481F" w16cid:durableId="1ED4E60C"/>
  <w16cid:commentId w16cid:paraId="394AD8C0" w16cid:durableId="1EDE7709"/>
  <w16cid:commentId w16cid:paraId="0A692974" w16cid:durableId="1ED4E67B"/>
  <w16cid:commentId w16cid:paraId="78A0561F" w16cid:durableId="1EDE789D"/>
  <w16cid:commentId w16cid:paraId="565B11A2" w16cid:durableId="1ED4E721"/>
  <w16cid:commentId w16cid:paraId="47210800" w16cid:durableId="1EDE7C32"/>
  <w16cid:commentId w16cid:paraId="75D78B4C" w16cid:durableId="1ED4E76F"/>
  <w16cid:commentId w16cid:paraId="186B912C" w16cid:durableId="1EDE7AD5"/>
  <w16cid:commentId w16cid:paraId="6673C71D" w16cid:durableId="1EDCD525"/>
  <w16cid:commentId w16cid:paraId="7A116ABA" w16cid:durableId="1EDE82F8"/>
  <w16cid:commentId w16cid:paraId="6BDED9AA" w16cid:durableId="1EDCD533"/>
  <w16cid:commentId w16cid:paraId="23565F93" w16cid:durableId="1EDE85B4"/>
  <w16cid:commentId w16cid:paraId="4617F0C6" w16cid:durableId="1EDCD545"/>
  <w16cid:commentId w16cid:paraId="4BF46620" w16cid:durableId="1EDE8F1A"/>
  <w16cid:commentId w16cid:paraId="2C10CE5B" w16cid:durableId="1EDCD54E"/>
  <w16cid:commentId w16cid:paraId="285DFC51" w16cid:durableId="1EDE958F"/>
  <w16cid:commentId w16cid:paraId="2DDC9B98" w16cid:durableId="1ED4EF26"/>
  <w16cid:commentId w16cid:paraId="7F68EEBF" w16cid:durableId="1EDE9598"/>
  <w16cid:commentId w16cid:paraId="44616E6F" w16cid:durableId="1EDCD5BA"/>
  <w16cid:commentId w16cid:paraId="7307FF04" w16cid:durableId="1EDE96C4"/>
  <w16cid:commentId w16cid:paraId="41AE87DE" w16cid:durableId="1EDCD5C9"/>
  <w16cid:commentId w16cid:paraId="298D1927" w16cid:durableId="1EDE96D7"/>
  <w16cid:commentId w16cid:paraId="336541AF" w16cid:durableId="1EDCD5E5"/>
  <w16cid:commentId w16cid:paraId="7DD73D75" w16cid:durableId="1EDE979A"/>
  <w16cid:commentId w16cid:paraId="26A20E41" w16cid:durableId="1EDCD63B"/>
  <w16cid:commentId w16cid:paraId="7591A0E6" w16cid:durableId="1EDE98A8"/>
  <w16cid:commentId w16cid:paraId="0A713FCB" w16cid:durableId="1EDCD659"/>
  <w16cid:commentId w16cid:paraId="6B2F67F5" w16cid:durableId="1EDE98F4"/>
  <w16cid:commentId w16cid:paraId="1A0BC373" w16cid:durableId="1EDCD66B"/>
  <w16cid:commentId w16cid:paraId="6B2E73C9" w16cid:durableId="1EDE9968"/>
  <w16cid:commentId w16cid:paraId="2360CA0B" w16cid:durableId="1EDCD67B"/>
  <w16cid:commentId w16cid:paraId="0058F718" w16cid:durableId="1EDE9A0A"/>
  <w16cid:commentId w16cid:paraId="64D1E353" w16cid:durableId="1ED4E7F9"/>
  <w16cid:commentId w16cid:paraId="2352E5E4" w16cid:durableId="1EDCD729"/>
  <w16cid:commentId w16cid:paraId="7596AB41" w16cid:durableId="1EDCD742"/>
  <w16cid:commentId w16cid:paraId="7E575E7A" w16cid:durableId="1EDCD7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A0973" w14:textId="77777777" w:rsidR="001D5A15" w:rsidRDefault="001D5A15" w:rsidP="00621C4E">
      <w:r>
        <w:separator/>
      </w:r>
    </w:p>
  </w:endnote>
  <w:endnote w:type="continuationSeparator" w:id="0">
    <w:p w14:paraId="2D65CFA6" w14:textId="77777777" w:rsidR="001D5A15" w:rsidRDefault="001D5A1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9673635" w:rsidR="009C10D8" w:rsidRDefault="009C10D8">
        <w:pPr>
          <w:pStyle w:val="Footer"/>
        </w:pPr>
        <w:r>
          <w:t xml:space="preserve">Page </w:t>
        </w:r>
        <w:r>
          <w:fldChar w:fldCharType="begin"/>
        </w:r>
        <w:r>
          <w:instrText xml:space="preserve"> PAGE   \* MERGEFORMAT </w:instrText>
        </w:r>
        <w:r>
          <w:fldChar w:fldCharType="separate"/>
        </w:r>
        <w:r w:rsidR="009E6EC2">
          <w:rPr>
            <w:noProof/>
          </w:rPr>
          <w:t>15</w:t>
        </w:r>
        <w:r>
          <w:rPr>
            <w:noProof/>
          </w:rPr>
          <w:fldChar w:fldCharType="end"/>
        </w:r>
        <w:r>
          <w:rPr>
            <w:noProof/>
          </w:rPr>
          <w:t xml:space="preserve"> of 6</w:t>
        </w:r>
        <w:r>
          <w:rPr>
            <w:noProof/>
          </w:rPr>
          <w:tab/>
        </w:r>
        <w:r>
          <w:rPr>
            <w:noProof/>
          </w:rPr>
          <w:tab/>
        </w:r>
      </w:p>
    </w:sdtContent>
  </w:sdt>
  <w:p w14:paraId="39947363" w14:textId="71AB2B06" w:rsidR="009C10D8" w:rsidRPr="00494F77" w:rsidRDefault="009C10D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C10D8" w:rsidRDefault="009C10D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2C3D5" w14:textId="77777777" w:rsidR="001D5A15" w:rsidRDefault="001D5A15" w:rsidP="00621C4E">
      <w:r>
        <w:separator/>
      </w:r>
    </w:p>
  </w:footnote>
  <w:footnote w:type="continuationSeparator" w:id="0">
    <w:p w14:paraId="732B2025" w14:textId="77777777" w:rsidR="001D5A15" w:rsidRDefault="001D5A1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9C10D8" w:rsidRPr="006F06E4" w:rsidRDefault="009C10D8"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77ED6"/>
    <w:multiLevelType w:val="multilevel"/>
    <w:tmpl w:val="0DFE310A"/>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1D0C58"/>
    <w:multiLevelType w:val="hybridMultilevel"/>
    <w:tmpl w:val="5A42F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712C1F"/>
    <w:multiLevelType w:val="hybridMultilevel"/>
    <w:tmpl w:val="E52AF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5D4C3B"/>
    <w:multiLevelType w:val="hybridMultilevel"/>
    <w:tmpl w:val="506E0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EB7CCE"/>
    <w:multiLevelType w:val="hybridMultilevel"/>
    <w:tmpl w:val="8A405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713E40"/>
    <w:multiLevelType w:val="hybridMultilevel"/>
    <w:tmpl w:val="506E0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A97D88"/>
    <w:multiLevelType w:val="multilevel"/>
    <w:tmpl w:val="0DFE310A"/>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AE7B85"/>
    <w:multiLevelType w:val="multilevel"/>
    <w:tmpl w:val="0DFE310A"/>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9" w15:restartNumberingAfterBreak="0">
    <w:nsid w:val="4F2C1258"/>
    <w:multiLevelType w:val="multilevel"/>
    <w:tmpl w:val="0DFE310A"/>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D072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80550EA"/>
    <w:multiLevelType w:val="multilevel"/>
    <w:tmpl w:val="0DFE310A"/>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55530"/>
    <w:multiLevelType w:val="multilevel"/>
    <w:tmpl w:val="82F43BB4"/>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BDA6114"/>
    <w:multiLevelType w:val="hybridMultilevel"/>
    <w:tmpl w:val="34CA91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54C3BA2"/>
    <w:multiLevelType w:val="hybridMultilevel"/>
    <w:tmpl w:val="E73ED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3"/>
  </w:num>
  <w:num w:numId="3">
    <w:abstractNumId w:val="4"/>
  </w:num>
  <w:num w:numId="4">
    <w:abstractNumId w:val="21"/>
  </w:num>
  <w:num w:numId="5">
    <w:abstractNumId w:val="12"/>
  </w:num>
  <w:num w:numId="6">
    <w:abstractNumId w:val="20"/>
  </w:num>
  <w:num w:numId="7">
    <w:abstractNumId w:val="1"/>
  </w:num>
  <w:num w:numId="8">
    <w:abstractNumId w:val="13"/>
  </w:num>
  <w:num w:numId="9">
    <w:abstractNumId w:val="15"/>
  </w:num>
  <w:num w:numId="10">
    <w:abstractNumId w:val="22"/>
  </w:num>
  <w:num w:numId="11">
    <w:abstractNumId w:val="27"/>
  </w:num>
  <w:num w:numId="12">
    <w:abstractNumId w:val="2"/>
  </w:num>
  <w:num w:numId="13">
    <w:abstractNumId w:val="24"/>
  </w:num>
  <w:num w:numId="14">
    <w:abstractNumId w:val="34"/>
  </w:num>
  <w:num w:numId="15">
    <w:abstractNumId w:val="17"/>
  </w:num>
  <w:num w:numId="16">
    <w:abstractNumId w:val="9"/>
  </w:num>
  <w:num w:numId="17">
    <w:abstractNumId w:val="25"/>
  </w:num>
  <w:num w:numId="18">
    <w:abstractNumId w:val="18"/>
  </w:num>
  <w:num w:numId="19">
    <w:abstractNumId w:val="29"/>
  </w:num>
  <w:num w:numId="20">
    <w:abstractNumId w:val="3"/>
  </w:num>
  <w:num w:numId="21">
    <w:abstractNumId w:val="32"/>
  </w:num>
  <w:num w:numId="22">
    <w:abstractNumId w:val="10"/>
  </w:num>
  <w:num w:numId="23">
    <w:abstractNumId w:val="33"/>
  </w:num>
  <w:num w:numId="24">
    <w:abstractNumId w:val="6"/>
  </w:num>
  <w:num w:numId="25">
    <w:abstractNumId w:val="31"/>
  </w:num>
  <w:num w:numId="26">
    <w:abstractNumId w:val="8"/>
  </w:num>
  <w:num w:numId="27">
    <w:abstractNumId w:val="11"/>
  </w:num>
  <w:num w:numId="28">
    <w:abstractNumId w:val="7"/>
  </w:num>
  <w:num w:numId="29">
    <w:abstractNumId w:val="0"/>
  </w:num>
  <w:num w:numId="30">
    <w:abstractNumId w:val="28"/>
  </w:num>
  <w:num w:numId="31">
    <w:abstractNumId w:val="30"/>
  </w:num>
  <w:num w:numId="32">
    <w:abstractNumId w:val="16"/>
  </w:num>
  <w:num w:numId="33">
    <w:abstractNumId w:val="26"/>
  </w:num>
  <w:num w:numId="34">
    <w:abstractNumId w:val="19"/>
  </w:num>
  <w:num w:numId="35">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1"/>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1E56"/>
    <w:rsid w:val="00012FF9"/>
    <w:rsid w:val="00014314"/>
    <w:rsid w:val="00015957"/>
    <w:rsid w:val="00021434"/>
    <w:rsid w:val="00021774"/>
    <w:rsid w:val="00021DF3"/>
    <w:rsid w:val="00023869"/>
    <w:rsid w:val="00024598"/>
    <w:rsid w:val="00025CCF"/>
    <w:rsid w:val="000309E0"/>
    <w:rsid w:val="000321AE"/>
    <w:rsid w:val="00032769"/>
    <w:rsid w:val="00032E04"/>
    <w:rsid w:val="0003412B"/>
    <w:rsid w:val="000350B5"/>
    <w:rsid w:val="00037B58"/>
    <w:rsid w:val="000412C7"/>
    <w:rsid w:val="0004685A"/>
    <w:rsid w:val="00051B73"/>
    <w:rsid w:val="00053887"/>
    <w:rsid w:val="00054052"/>
    <w:rsid w:val="00055D09"/>
    <w:rsid w:val="00057495"/>
    <w:rsid w:val="000576CC"/>
    <w:rsid w:val="00060ABE"/>
    <w:rsid w:val="00060C53"/>
    <w:rsid w:val="00061A50"/>
    <w:rsid w:val="00061F6E"/>
    <w:rsid w:val="0006373E"/>
    <w:rsid w:val="00063C7A"/>
    <w:rsid w:val="00064104"/>
    <w:rsid w:val="00065A8A"/>
    <w:rsid w:val="00066025"/>
    <w:rsid w:val="00070089"/>
    <w:rsid w:val="000701D1"/>
    <w:rsid w:val="000743DF"/>
    <w:rsid w:val="00077D53"/>
    <w:rsid w:val="00080A20"/>
    <w:rsid w:val="00082796"/>
    <w:rsid w:val="00084459"/>
    <w:rsid w:val="00087C0A"/>
    <w:rsid w:val="00093BC4"/>
    <w:rsid w:val="00095AB9"/>
    <w:rsid w:val="00095F7D"/>
    <w:rsid w:val="00097929"/>
    <w:rsid w:val="000A1E80"/>
    <w:rsid w:val="000A3A79"/>
    <w:rsid w:val="000A3B6C"/>
    <w:rsid w:val="000A3B70"/>
    <w:rsid w:val="000A5153"/>
    <w:rsid w:val="000A614C"/>
    <w:rsid w:val="000B0182"/>
    <w:rsid w:val="000B10AE"/>
    <w:rsid w:val="000B1409"/>
    <w:rsid w:val="000B30BF"/>
    <w:rsid w:val="000B3D68"/>
    <w:rsid w:val="000B507D"/>
    <w:rsid w:val="000B566B"/>
    <w:rsid w:val="000B662E"/>
    <w:rsid w:val="000B7294"/>
    <w:rsid w:val="000B75D0"/>
    <w:rsid w:val="000C006A"/>
    <w:rsid w:val="000C10B3"/>
    <w:rsid w:val="000C19B2"/>
    <w:rsid w:val="000C1CF8"/>
    <w:rsid w:val="000C2198"/>
    <w:rsid w:val="000C49CF"/>
    <w:rsid w:val="000C52E9"/>
    <w:rsid w:val="000C5CDC"/>
    <w:rsid w:val="000C65DC"/>
    <w:rsid w:val="000C66F3"/>
    <w:rsid w:val="000C6900"/>
    <w:rsid w:val="000D1CF6"/>
    <w:rsid w:val="000D28AC"/>
    <w:rsid w:val="000D31E8"/>
    <w:rsid w:val="000D36D9"/>
    <w:rsid w:val="000D3D79"/>
    <w:rsid w:val="000D4E89"/>
    <w:rsid w:val="000D6359"/>
    <w:rsid w:val="000D6477"/>
    <w:rsid w:val="000D6B2B"/>
    <w:rsid w:val="000D76E4"/>
    <w:rsid w:val="000E3041"/>
    <w:rsid w:val="000E3816"/>
    <w:rsid w:val="000E4F77"/>
    <w:rsid w:val="000F265C"/>
    <w:rsid w:val="000F3AFA"/>
    <w:rsid w:val="000F4958"/>
    <w:rsid w:val="000F5712"/>
    <w:rsid w:val="000F5963"/>
    <w:rsid w:val="000F5C4D"/>
    <w:rsid w:val="000F5CF5"/>
    <w:rsid w:val="000F6611"/>
    <w:rsid w:val="000F7E22"/>
    <w:rsid w:val="00103C33"/>
    <w:rsid w:val="001104F3"/>
    <w:rsid w:val="0011088D"/>
    <w:rsid w:val="0011095F"/>
    <w:rsid w:val="00112EEB"/>
    <w:rsid w:val="00114F97"/>
    <w:rsid w:val="0011735E"/>
    <w:rsid w:val="001176C6"/>
    <w:rsid w:val="00117E87"/>
    <w:rsid w:val="00121351"/>
    <w:rsid w:val="0012477A"/>
    <w:rsid w:val="0012563A"/>
    <w:rsid w:val="00127BE4"/>
    <w:rsid w:val="0013083A"/>
    <w:rsid w:val="001313A7"/>
    <w:rsid w:val="0013276F"/>
    <w:rsid w:val="00135177"/>
    <w:rsid w:val="0013621E"/>
    <w:rsid w:val="0013642E"/>
    <w:rsid w:val="00140377"/>
    <w:rsid w:val="00141F58"/>
    <w:rsid w:val="00143CB3"/>
    <w:rsid w:val="001461D6"/>
    <w:rsid w:val="001473D2"/>
    <w:rsid w:val="00150DCE"/>
    <w:rsid w:val="00152A23"/>
    <w:rsid w:val="00154891"/>
    <w:rsid w:val="00155B9F"/>
    <w:rsid w:val="0015618E"/>
    <w:rsid w:val="0015641B"/>
    <w:rsid w:val="00156FC1"/>
    <w:rsid w:val="0016155B"/>
    <w:rsid w:val="00162CB7"/>
    <w:rsid w:val="001642C1"/>
    <w:rsid w:val="00165190"/>
    <w:rsid w:val="00166E4C"/>
    <w:rsid w:val="0017004E"/>
    <w:rsid w:val="00171E5B"/>
    <w:rsid w:val="00171F94"/>
    <w:rsid w:val="00173B88"/>
    <w:rsid w:val="00175D4E"/>
    <w:rsid w:val="0017668A"/>
    <w:rsid w:val="001766FE"/>
    <w:rsid w:val="001771E7"/>
    <w:rsid w:val="0018595F"/>
    <w:rsid w:val="00186676"/>
    <w:rsid w:val="00190AE8"/>
    <w:rsid w:val="001911FF"/>
    <w:rsid w:val="00192006"/>
    <w:rsid w:val="001930E6"/>
    <w:rsid w:val="00193180"/>
    <w:rsid w:val="001B05C3"/>
    <w:rsid w:val="001B1519"/>
    <w:rsid w:val="001B1682"/>
    <w:rsid w:val="001B2068"/>
    <w:rsid w:val="001B2E2D"/>
    <w:rsid w:val="001B5CD2"/>
    <w:rsid w:val="001B7DC3"/>
    <w:rsid w:val="001C042C"/>
    <w:rsid w:val="001C0BEE"/>
    <w:rsid w:val="001C0F8D"/>
    <w:rsid w:val="001C1037"/>
    <w:rsid w:val="001C1E49"/>
    <w:rsid w:val="001C2A98"/>
    <w:rsid w:val="001C3F9D"/>
    <w:rsid w:val="001D20D9"/>
    <w:rsid w:val="001D2CF2"/>
    <w:rsid w:val="001D2EAB"/>
    <w:rsid w:val="001D3D7D"/>
    <w:rsid w:val="001D3DF3"/>
    <w:rsid w:val="001D3F7F"/>
    <w:rsid w:val="001D3FFF"/>
    <w:rsid w:val="001D5A15"/>
    <w:rsid w:val="001D625F"/>
    <w:rsid w:val="001D7576"/>
    <w:rsid w:val="001D7AB0"/>
    <w:rsid w:val="001E14A0"/>
    <w:rsid w:val="001E7376"/>
    <w:rsid w:val="001F16E0"/>
    <w:rsid w:val="001F225C"/>
    <w:rsid w:val="001F2CEB"/>
    <w:rsid w:val="001F4B7C"/>
    <w:rsid w:val="00200475"/>
    <w:rsid w:val="00201CFA"/>
    <w:rsid w:val="0020220D"/>
    <w:rsid w:val="00202448"/>
    <w:rsid w:val="00202D15"/>
    <w:rsid w:val="002106A7"/>
    <w:rsid w:val="0021227D"/>
    <w:rsid w:val="00212EAE"/>
    <w:rsid w:val="002141CD"/>
    <w:rsid w:val="00214BEE"/>
    <w:rsid w:val="00215E63"/>
    <w:rsid w:val="002163D0"/>
    <w:rsid w:val="00216EB4"/>
    <w:rsid w:val="00217A33"/>
    <w:rsid w:val="00217B52"/>
    <w:rsid w:val="002205B8"/>
    <w:rsid w:val="002246D3"/>
    <w:rsid w:val="002255B5"/>
    <w:rsid w:val="00225720"/>
    <w:rsid w:val="002259E5"/>
    <w:rsid w:val="00226140"/>
    <w:rsid w:val="002274F3"/>
    <w:rsid w:val="0023094C"/>
    <w:rsid w:val="002314D8"/>
    <w:rsid w:val="002319E4"/>
    <w:rsid w:val="00234BE3"/>
    <w:rsid w:val="00235A90"/>
    <w:rsid w:val="00235CED"/>
    <w:rsid w:val="00241E48"/>
    <w:rsid w:val="0024214E"/>
    <w:rsid w:val="0024215E"/>
    <w:rsid w:val="00242623"/>
    <w:rsid w:val="002456CF"/>
    <w:rsid w:val="00250558"/>
    <w:rsid w:val="00253010"/>
    <w:rsid w:val="00256917"/>
    <w:rsid w:val="0026021B"/>
    <w:rsid w:val="0026026A"/>
    <w:rsid w:val="00260652"/>
    <w:rsid w:val="00261F25"/>
    <w:rsid w:val="002648A9"/>
    <w:rsid w:val="0026536F"/>
    <w:rsid w:val="00265436"/>
    <w:rsid w:val="0026553C"/>
    <w:rsid w:val="00266A19"/>
    <w:rsid w:val="00267DD5"/>
    <w:rsid w:val="002707C1"/>
    <w:rsid w:val="00274A0A"/>
    <w:rsid w:val="00274A6B"/>
    <w:rsid w:val="00276500"/>
    <w:rsid w:val="002772D6"/>
    <w:rsid w:val="00277593"/>
    <w:rsid w:val="00280918"/>
    <w:rsid w:val="00282AF6"/>
    <w:rsid w:val="002861E5"/>
    <w:rsid w:val="00287085"/>
    <w:rsid w:val="00287844"/>
    <w:rsid w:val="00290AF9"/>
    <w:rsid w:val="002916B2"/>
    <w:rsid w:val="002945D5"/>
    <w:rsid w:val="00295694"/>
    <w:rsid w:val="002967CF"/>
    <w:rsid w:val="00297788"/>
    <w:rsid w:val="0029782B"/>
    <w:rsid w:val="00297FDB"/>
    <w:rsid w:val="002A0DA9"/>
    <w:rsid w:val="002A2456"/>
    <w:rsid w:val="002A44AF"/>
    <w:rsid w:val="002A484B"/>
    <w:rsid w:val="002A5257"/>
    <w:rsid w:val="002A64A6"/>
    <w:rsid w:val="002B7A32"/>
    <w:rsid w:val="002C1255"/>
    <w:rsid w:val="002C47D4"/>
    <w:rsid w:val="002C757A"/>
    <w:rsid w:val="002D0F38"/>
    <w:rsid w:val="002D57CF"/>
    <w:rsid w:val="002D744D"/>
    <w:rsid w:val="002D77E3"/>
    <w:rsid w:val="002E6751"/>
    <w:rsid w:val="002F2859"/>
    <w:rsid w:val="002F5E0E"/>
    <w:rsid w:val="002F6E3C"/>
    <w:rsid w:val="002F7DF9"/>
    <w:rsid w:val="0030117D"/>
    <w:rsid w:val="003012C3"/>
    <w:rsid w:val="00301F30"/>
    <w:rsid w:val="00303C87"/>
    <w:rsid w:val="003108E5"/>
    <w:rsid w:val="003120CB"/>
    <w:rsid w:val="00314B68"/>
    <w:rsid w:val="00315380"/>
    <w:rsid w:val="00320153"/>
    <w:rsid w:val="00320367"/>
    <w:rsid w:val="00322871"/>
    <w:rsid w:val="00323100"/>
    <w:rsid w:val="00326FB3"/>
    <w:rsid w:val="00327ED6"/>
    <w:rsid w:val="0033023E"/>
    <w:rsid w:val="003316D4"/>
    <w:rsid w:val="00332E0F"/>
    <w:rsid w:val="003334F8"/>
    <w:rsid w:val="00333822"/>
    <w:rsid w:val="00335024"/>
    <w:rsid w:val="00335337"/>
    <w:rsid w:val="00336715"/>
    <w:rsid w:val="00340DFD"/>
    <w:rsid w:val="003426AA"/>
    <w:rsid w:val="00344954"/>
    <w:rsid w:val="00350CD7"/>
    <w:rsid w:val="00351F09"/>
    <w:rsid w:val="00352EEB"/>
    <w:rsid w:val="0035583C"/>
    <w:rsid w:val="00360C17"/>
    <w:rsid w:val="003621C6"/>
    <w:rsid w:val="003622B8"/>
    <w:rsid w:val="00363483"/>
    <w:rsid w:val="00366B76"/>
    <w:rsid w:val="00373051"/>
    <w:rsid w:val="00373B8F"/>
    <w:rsid w:val="00374B26"/>
    <w:rsid w:val="00376D95"/>
    <w:rsid w:val="00377FBB"/>
    <w:rsid w:val="00382F65"/>
    <w:rsid w:val="00383E82"/>
    <w:rsid w:val="003846C9"/>
    <w:rsid w:val="00385140"/>
    <w:rsid w:val="003957FB"/>
    <w:rsid w:val="00395943"/>
    <w:rsid w:val="003974CF"/>
    <w:rsid w:val="003A16FC"/>
    <w:rsid w:val="003A2A36"/>
    <w:rsid w:val="003A4FCD"/>
    <w:rsid w:val="003B0944"/>
    <w:rsid w:val="003B0CD8"/>
    <w:rsid w:val="003B1593"/>
    <w:rsid w:val="003B15B0"/>
    <w:rsid w:val="003B21C9"/>
    <w:rsid w:val="003B2887"/>
    <w:rsid w:val="003B4381"/>
    <w:rsid w:val="003B57B5"/>
    <w:rsid w:val="003B77AB"/>
    <w:rsid w:val="003C05EE"/>
    <w:rsid w:val="003C1043"/>
    <w:rsid w:val="003C1938"/>
    <w:rsid w:val="003C1A30"/>
    <w:rsid w:val="003C3313"/>
    <w:rsid w:val="003C375B"/>
    <w:rsid w:val="003C47E2"/>
    <w:rsid w:val="003C4CA0"/>
    <w:rsid w:val="003C4EE6"/>
    <w:rsid w:val="003C53DB"/>
    <w:rsid w:val="003C5AE9"/>
    <w:rsid w:val="003C6779"/>
    <w:rsid w:val="003C6AE1"/>
    <w:rsid w:val="003D2998"/>
    <w:rsid w:val="003D2F0A"/>
    <w:rsid w:val="003D3891"/>
    <w:rsid w:val="003D3E4A"/>
    <w:rsid w:val="003D5D84"/>
    <w:rsid w:val="003D5E42"/>
    <w:rsid w:val="003E0F4F"/>
    <w:rsid w:val="003E18AC"/>
    <w:rsid w:val="003E210B"/>
    <w:rsid w:val="003E2A12"/>
    <w:rsid w:val="003E3384"/>
    <w:rsid w:val="003E3A72"/>
    <w:rsid w:val="003E548E"/>
    <w:rsid w:val="003E715B"/>
    <w:rsid w:val="003E784B"/>
    <w:rsid w:val="003F136A"/>
    <w:rsid w:val="003F2837"/>
    <w:rsid w:val="003F3447"/>
    <w:rsid w:val="003F427A"/>
    <w:rsid w:val="003F5087"/>
    <w:rsid w:val="00400479"/>
    <w:rsid w:val="00407C06"/>
    <w:rsid w:val="004131D4"/>
    <w:rsid w:val="004135C0"/>
    <w:rsid w:val="004148E1"/>
    <w:rsid w:val="00414CFA"/>
    <w:rsid w:val="00417CE5"/>
    <w:rsid w:val="00420BE9"/>
    <w:rsid w:val="00423AD8"/>
    <w:rsid w:val="00424C85"/>
    <w:rsid w:val="004260BD"/>
    <w:rsid w:val="00426533"/>
    <w:rsid w:val="0043012F"/>
    <w:rsid w:val="00430F1F"/>
    <w:rsid w:val="00431F9F"/>
    <w:rsid w:val="004326EA"/>
    <w:rsid w:val="00435426"/>
    <w:rsid w:val="004364CF"/>
    <w:rsid w:val="0044434C"/>
    <w:rsid w:val="0044456B"/>
    <w:rsid w:val="00447BD1"/>
    <w:rsid w:val="0045043F"/>
    <w:rsid w:val="004507F3"/>
    <w:rsid w:val="00450AF4"/>
    <w:rsid w:val="00453571"/>
    <w:rsid w:val="004549BE"/>
    <w:rsid w:val="0045732B"/>
    <w:rsid w:val="00460963"/>
    <w:rsid w:val="0046220C"/>
    <w:rsid w:val="00465EC0"/>
    <w:rsid w:val="004669D0"/>
    <w:rsid w:val="004671C7"/>
    <w:rsid w:val="0047119E"/>
    <w:rsid w:val="0047139C"/>
    <w:rsid w:val="00472F4D"/>
    <w:rsid w:val="004730BF"/>
    <w:rsid w:val="004733AA"/>
    <w:rsid w:val="00474DCB"/>
    <w:rsid w:val="0047535C"/>
    <w:rsid w:val="00477323"/>
    <w:rsid w:val="00480055"/>
    <w:rsid w:val="00485870"/>
    <w:rsid w:val="00485FE8"/>
    <w:rsid w:val="00490256"/>
    <w:rsid w:val="00492EB5"/>
    <w:rsid w:val="00494F77"/>
    <w:rsid w:val="00497721"/>
    <w:rsid w:val="004A0229"/>
    <w:rsid w:val="004A2527"/>
    <w:rsid w:val="004A35D2"/>
    <w:rsid w:val="004A4FE6"/>
    <w:rsid w:val="004A6D5F"/>
    <w:rsid w:val="004A71E4"/>
    <w:rsid w:val="004B2F00"/>
    <w:rsid w:val="004B6E31"/>
    <w:rsid w:val="004C1D66"/>
    <w:rsid w:val="004C315D"/>
    <w:rsid w:val="004C31D7"/>
    <w:rsid w:val="004C4AD2"/>
    <w:rsid w:val="004C4EBA"/>
    <w:rsid w:val="004C6858"/>
    <w:rsid w:val="004C78C0"/>
    <w:rsid w:val="004D1F21"/>
    <w:rsid w:val="004D2068"/>
    <w:rsid w:val="004D2E4B"/>
    <w:rsid w:val="004D48C7"/>
    <w:rsid w:val="004D59D8"/>
    <w:rsid w:val="004D5DA1"/>
    <w:rsid w:val="004D68E7"/>
    <w:rsid w:val="004E150F"/>
    <w:rsid w:val="004E1BB8"/>
    <w:rsid w:val="004E1DCA"/>
    <w:rsid w:val="004E23A1"/>
    <w:rsid w:val="004E2B85"/>
    <w:rsid w:val="004E2BB2"/>
    <w:rsid w:val="004E3489"/>
    <w:rsid w:val="004E358A"/>
    <w:rsid w:val="004E3AFA"/>
    <w:rsid w:val="004E5F9D"/>
    <w:rsid w:val="004E6588"/>
    <w:rsid w:val="004F4BA9"/>
    <w:rsid w:val="00500707"/>
    <w:rsid w:val="00500AB9"/>
    <w:rsid w:val="00502A0A"/>
    <w:rsid w:val="0050412D"/>
    <w:rsid w:val="00504A24"/>
    <w:rsid w:val="005051B7"/>
    <w:rsid w:val="00505CB3"/>
    <w:rsid w:val="00506273"/>
    <w:rsid w:val="00506DDF"/>
    <w:rsid w:val="00507B03"/>
    <w:rsid w:val="00507C50"/>
    <w:rsid w:val="00507EE4"/>
    <w:rsid w:val="00511BC0"/>
    <w:rsid w:val="00515EEF"/>
    <w:rsid w:val="00517C3A"/>
    <w:rsid w:val="005226F0"/>
    <w:rsid w:val="005261E9"/>
    <w:rsid w:val="005270A4"/>
    <w:rsid w:val="00527BF4"/>
    <w:rsid w:val="005324BE"/>
    <w:rsid w:val="00534F6C"/>
    <w:rsid w:val="00535600"/>
    <w:rsid w:val="00535994"/>
    <w:rsid w:val="0053646D"/>
    <w:rsid w:val="00540AAD"/>
    <w:rsid w:val="0054102C"/>
    <w:rsid w:val="005410C7"/>
    <w:rsid w:val="00541DA2"/>
    <w:rsid w:val="00543EC1"/>
    <w:rsid w:val="005459DC"/>
    <w:rsid w:val="00546458"/>
    <w:rsid w:val="005504E4"/>
    <w:rsid w:val="0055087C"/>
    <w:rsid w:val="00553413"/>
    <w:rsid w:val="00554BFB"/>
    <w:rsid w:val="00555B51"/>
    <w:rsid w:val="00560E31"/>
    <w:rsid w:val="00562C63"/>
    <w:rsid w:val="00567F1C"/>
    <w:rsid w:val="0057282F"/>
    <w:rsid w:val="00572ED0"/>
    <w:rsid w:val="00573406"/>
    <w:rsid w:val="00575C28"/>
    <w:rsid w:val="00581B23"/>
    <w:rsid w:val="0058219C"/>
    <w:rsid w:val="0058707F"/>
    <w:rsid w:val="00592448"/>
    <w:rsid w:val="0059301E"/>
    <w:rsid w:val="005931FE"/>
    <w:rsid w:val="00596A49"/>
    <w:rsid w:val="005A1839"/>
    <w:rsid w:val="005A5D8A"/>
    <w:rsid w:val="005A7DFF"/>
    <w:rsid w:val="005B0072"/>
    <w:rsid w:val="005B0732"/>
    <w:rsid w:val="005B0B3D"/>
    <w:rsid w:val="005B0F6B"/>
    <w:rsid w:val="005B18DD"/>
    <w:rsid w:val="005B38A0"/>
    <w:rsid w:val="005B43A7"/>
    <w:rsid w:val="005B491C"/>
    <w:rsid w:val="005B4DBF"/>
    <w:rsid w:val="005B5C99"/>
    <w:rsid w:val="005B5DE2"/>
    <w:rsid w:val="005B674C"/>
    <w:rsid w:val="005C1BDA"/>
    <w:rsid w:val="005C7561"/>
    <w:rsid w:val="005C775B"/>
    <w:rsid w:val="005D02FE"/>
    <w:rsid w:val="005D0DFC"/>
    <w:rsid w:val="005D1E57"/>
    <w:rsid w:val="005D2D4E"/>
    <w:rsid w:val="005D2F57"/>
    <w:rsid w:val="005D2F68"/>
    <w:rsid w:val="005D3265"/>
    <w:rsid w:val="005D34F6"/>
    <w:rsid w:val="005D3F28"/>
    <w:rsid w:val="005D45C3"/>
    <w:rsid w:val="005D4F1A"/>
    <w:rsid w:val="005D6256"/>
    <w:rsid w:val="005D6AA3"/>
    <w:rsid w:val="005D7706"/>
    <w:rsid w:val="005E1884"/>
    <w:rsid w:val="005E3F2A"/>
    <w:rsid w:val="005E7216"/>
    <w:rsid w:val="005F1D0B"/>
    <w:rsid w:val="005F2F64"/>
    <w:rsid w:val="005F373A"/>
    <w:rsid w:val="005F4F87"/>
    <w:rsid w:val="005F6B0E"/>
    <w:rsid w:val="005F760E"/>
    <w:rsid w:val="005F7B1D"/>
    <w:rsid w:val="00601835"/>
    <w:rsid w:val="0060222A"/>
    <w:rsid w:val="00604994"/>
    <w:rsid w:val="006062FE"/>
    <w:rsid w:val="00610C21"/>
    <w:rsid w:val="00611907"/>
    <w:rsid w:val="00611C50"/>
    <w:rsid w:val="00612399"/>
    <w:rsid w:val="006123BC"/>
    <w:rsid w:val="00613116"/>
    <w:rsid w:val="00614289"/>
    <w:rsid w:val="006202A6"/>
    <w:rsid w:val="0062054B"/>
    <w:rsid w:val="0062178B"/>
    <w:rsid w:val="00621C4E"/>
    <w:rsid w:val="00622E72"/>
    <w:rsid w:val="00623608"/>
    <w:rsid w:val="00623B68"/>
    <w:rsid w:val="00624123"/>
    <w:rsid w:val="00624B17"/>
    <w:rsid w:val="00624EAE"/>
    <w:rsid w:val="006305D7"/>
    <w:rsid w:val="00633A01"/>
    <w:rsid w:val="00633B97"/>
    <w:rsid w:val="006341F7"/>
    <w:rsid w:val="00634D26"/>
    <w:rsid w:val="00635014"/>
    <w:rsid w:val="0063602C"/>
    <w:rsid w:val="006369CE"/>
    <w:rsid w:val="006411CA"/>
    <w:rsid w:val="00643F69"/>
    <w:rsid w:val="006448DB"/>
    <w:rsid w:val="00651A76"/>
    <w:rsid w:val="00661152"/>
    <w:rsid w:val="006619C8"/>
    <w:rsid w:val="00664FE0"/>
    <w:rsid w:val="00665B49"/>
    <w:rsid w:val="00665CAA"/>
    <w:rsid w:val="00667DD1"/>
    <w:rsid w:val="00671710"/>
    <w:rsid w:val="00673414"/>
    <w:rsid w:val="006734CF"/>
    <w:rsid w:val="00676079"/>
    <w:rsid w:val="00676ECD"/>
    <w:rsid w:val="00677346"/>
    <w:rsid w:val="00677D0A"/>
    <w:rsid w:val="0068185F"/>
    <w:rsid w:val="00682C2E"/>
    <w:rsid w:val="00690A88"/>
    <w:rsid w:val="00696506"/>
    <w:rsid w:val="00696E20"/>
    <w:rsid w:val="006A01CF"/>
    <w:rsid w:val="006A0525"/>
    <w:rsid w:val="006A1C63"/>
    <w:rsid w:val="006A60DD"/>
    <w:rsid w:val="006A75E7"/>
    <w:rsid w:val="006B074C"/>
    <w:rsid w:val="006B3B84"/>
    <w:rsid w:val="006B4DAF"/>
    <w:rsid w:val="006B4E7C"/>
    <w:rsid w:val="006B5D8C"/>
    <w:rsid w:val="006B6CD1"/>
    <w:rsid w:val="006B72D4"/>
    <w:rsid w:val="006C0BFB"/>
    <w:rsid w:val="006C11CC"/>
    <w:rsid w:val="006C1AEB"/>
    <w:rsid w:val="006C57FE"/>
    <w:rsid w:val="006C684E"/>
    <w:rsid w:val="006D1826"/>
    <w:rsid w:val="006E02CC"/>
    <w:rsid w:val="006E1840"/>
    <w:rsid w:val="006E32F8"/>
    <w:rsid w:val="006E47D8"/>
    <w:rsid w:val="006E4B63"/>
    <w:rsid w:val="006E5758"/>
    <w:rsid w:val="006E77D1"/>
    <w:rsid w:val="006F06E4"/>
    <w:rsid w:val="006F7B41"/>
    <w:rsid w:val="00701147"/>
    <w:rsid w:val="00701E24"/>
    <w:rsid w:val="00702B5D"/>
    <w:rsid w:val="00702EB0"/>
    <w:rsid w:val="00703ED2"/>
    <w:rsid w:val="00704D56"/>
    <w:rsid w:val="00705141"/>
    <w:rsid w:val="007060E9"/>
    <w:rsid w:val="007068F5"/>
    <w:rsid w:val="00707B8D"/>
    <w:rsid w:val="00713636"/>
    <w:rsid w:val="0071409F"/>
    <w:rsid w:val="00714B8C"/>
    <w:rsid w:val="0071675D"/>
    <w:rsid w:val="007218A9"/>
    <w:rsid w:val="00725F33"/>
    <w:rsid w:val="00732E04"/>
    <w:rsid w:val="007345D8"/>
    <w:rsid w:val="00735CF5"/>
    <w:rsid w:val="007400B1"/>
    <w:rsid w:val="0074063A"/>
    <w:rsid w:val="0074185F"/>
    <w:rsid w:val="00742AA4"/>
    <w:rsid w:val="00742AF1"/>
    <w:rsid w:val="00742D14"/>
    <w:rsid w:val="00742F90"/>
    <w:rsid w:val="00743BA1"/>
    <w:rsid w:val="00745F1E"/>
    <w:rsid w:val="0074629D"/>
    <w:rsid w:val="00750FF4"/>
    <w:rsid w:val="007515FE"/>
    <w:rsid w:val="00756ED7"/>
    <w:rsid w:val="0075757E"/>
    <w:rsid w:val="00757D51"/>
    <w:rsid w:val="007601D0"/>
    <w:rsid w:val="00760D45"/>
    <w:rsid w:val="0076109D"/>
    <w:rsid w:val="0076344F"/>
    <w:rsid w:val="00764F0A"/>
    <w:rsid w:val="00767107"/>
    <w:rsid w:val="00767C41"/>
    <w:rsid w:val="007719E9"/>
    <w:rsid w:val="00773BEC"/>
    <w:rsid w:val="00773BFD"/>
    <w:rsid w:val="00773CA7"/>
    <w:rsid w:val="007743B3"/>
    <w:rsid w:val="00774490"/>
    <w:rsid w:val="00775A96"/>
    <w:rsid w:val="007819FF"/>
    <w:rsid w:val="00784A4C"/>
    <w:rsid w:val="00784BC6"/>
    <w:rsid w:val="0078523D"/>
    <w:rsid w:val="00786B1D"/>
    <w:rsid w:val="00786C0E"/>
    <w:rsid w:val="00792ECF"/>
    <w:rsid w:val="007931DF"/>
    <w:rsid w:val="00793E76"/>
    <w:rsid w:val="00797E14"/>
    <w:rsid w:val="007A0172"/>
    <w:rsid w:val="007A1359"/>
    <w:rsid w:val="007A2511"/>
    <w:rsid w:val="007A260E"/>
    <w:rsid w:val="007A4D4C"/>
    <w:rsid w:val="007A4DD6"/>
    <w:rsid w:val="007A5CB9"/>
    <w:rsid w:val="007A6A28"/>
    <w:rsid w:val="007A7BBB"/>
    <w:rsid w:val="007A7C84"/>
    <w:rsid w:val="007B02B4"/>
    <w:rsid w:val="007B2B8B"/>
    <w:rsid w:val="007B634A"/>
    <w:rsid w:val="007B63A1"/>
    <w:rsid w:val="007B6B07"/>
    <w:rsid w:val="007B6D43"/>
    <w:rsid w:val="007B749A"/>
    <w:rsid w:val="007B7C6E"/>
    <w:rsid w:val="007C5D6C"/>
    <w:rsid w:val="007C69F6"/>
    <w:rsid w:val="007C7931"/>
    <w:rsid w:val="007D1FFA"/>
    <w:rsid w:val="007D268E"/>
    <w:rsid w:val="007D385C"/>
    <w:rsid w:val="007D44D7"/>
    <w:rsid w:val="007D52FA"/>
    <w:rsid w:val="007D621A"/>
    <w:rsid w:val="007E058A"/>
    <w:rsid w:val="007E2887"/>
    <w:rsid w:val="007E5278"/>
    <w:rsid w:val="007E5920"/>
    <w:rsid w:val="007E749C"/>
    <w:rsid w:val="007E7776"/>
    <w:rsid w:val="007F0D40"/>
    <w:rsid w:val="007F1895"/>
    <w:rsid w:val="007F1B5C"/>
    <w:rsid w:val="007F6C48"/>
    <w:rsid w:val="00801257"/>
    <w:rsid w:val="0080251F"/>
    <w:rsid w:val="0080285B"/>
    <w:rsid w:val="00803B0A"/>
    <w:rsid w:val="00804DED"/>
    <w:rsid w:val="00805B96"/>
    <w:rsid w:val="008105BE"/>
    <w:rsid w:val="008115A5"/>
    <w:rsid w:val="00811D46"/>
    <w:rsid w:val="0081415D"/>
    <w:rsid w:val="008144F9"/>
    <w:rsid w:val="00817D77"/>
    <w:rsid w:val="00820229"/>
    <w:rsid w:val="00822448"/>
    <w:rsid w:val="00822ABE"/>
    <w:rsid w:val="008244D1"/>
    <w:rsid w:val="00826D98"/>
    <w:rsid w:val="00827F51"/>
    <w:rsid w:val="0083104E"/>
    <w:rsid w:val="00832959"/>
    <w:rsid w:val="008343BE"/>
    <w:rsid w:val="00840FB4"/>
    <w:rsid w:val="008410B2"/>
    <w:rsid w:val="00842153"/>
    <w:rsid w:val="008428D4"/>
    <w:rsid w:val="008444BA"/>
    <w:rsid w:val="00845C30"/>
    <w:rsid w:val="008500A0"/>
    <w:rsid w:val="008515C7"/>
    <w:rsid w:val="008524E5"/>
    <w:rsid w:val="0085351C"/>
    <w:rsid w:val="008549CA"/>
    <w:rsid w:val="008556C3"/>
    <w:rsid w:val="00855FEC"/>
    <w:rsid w:val="0085687C"/>
    <w:rsid w:val="00863EDF"/>
    <w:rsid w:val="00864AB0"/>
    <w:rsid w:val="008706C5"/>
    <w:rsid w:val="00873707"/>
    <w:rsid w:val="00873E1B"/>
    <w:rsid w:val="008747BA"/>
    <w:rsid w:val="00874B20"/>
    <w:rsid w:val="008763E1"/>
    <w:rsid w:val="0087775C"/>
    <w:rsid w:val="00877EC8"/>
    <w:rsid w:val="00880F36"/>
    <w:rsid w:val="00882D1D"/>
    <w:rsid w:val="008851C2"/>
    <w:rsid w:val="00885530"/>
    <w:rsid w:val="008900B5"/>
    <w:rsid w:val="008910D1"/>
    <w:rsid w:val="00891C1A"/>
    <w:rsid w:val="0089296C"/>
    <w:rsid w:val="008931EB"/>
    <w:rsid w:val="0089419A"/>
    <w:rsid w:val="00896ABD"/>
    <w:rsid w:val="008A0ABD"/>
    <w:rsid w:val="008A3380"/>
    <w:rsid w:val="008A4D32"/>
    <w:rsid w:val="008A6397"/>
    <w:rsid w:val="008A7A9C"/>
    <w:rsid w:val="008B17B9"/>
    <w:rsid w:val="008B5218"/>
    <w:rsid w:val="008B67EE"/>
    <w:rsid w:val="008B6D41"/>
    <w:rsid w:val="008B7102"/>
    <w:rsid w:val="008C2576"/>
    <w:rsid w:val="008C3B7D"/>
    <w:rsid w:val="008C4AFC"/>
    <w:rsid w:val="008C677B"/>
    <w:rsid w:val="008C774F"/>
    <w:rsid w:val="008C79FF"/>
    <w:rsid w:val="008D0F90"/>
    <w:rsid w:val="008D2E44"/>
    <w:rsid w:val="008D3715"/>
    <w:rsid w:val="008D5465"/>
    <w:rsid w:val="008D6B74"/>
    <w:rsid w:val="008D6DD6"/>
    <w:rsid w:val="008D7EB7"/>
    <w:rsid w:val="008E32A4"/>
    <w:rsid w:val="008E3684"/>
    <w:rsid w:val="008E57F5"/>
    <w:rsid w:val="008E7606"/>
    <w:rsid w:val="008E7E4B"/>
    <w:rsid w:val="008F035B"/>
    <w:rsid w:val="008F1DAA"/>
    <w:rsid w:val="008F3EBD"/>
    <w:rsid w:val="008F60B2"/>
    <w:rsid w:val="008F7579"/>
    <w:rsid w:val="008F7C41"/>
    <w:rsid w:val="009007FC"/>
    <w:rsid w:val="009031E2"/>
    <w:rsid w:val="00903745"/>
    <w:rsid w:val="00911761"/>
    <w:rsid w:val="0091276C"/>
    <w:rsid w:val="0091392C"/>
    <w:rsid w:val="00913E3D"/>
    <w:rsid w:val="009165AC"/>
    <w:rsid w:val="0092053F"/>
    <w:rsid w:val="0092340A"/>
    <w:rsid w:val="00927F5C"/>
    <w:rsid w:val="009313D9"/>
    <w:rsid w:val="00935B7F"/>
    <w:rsid w:val="00936073"/>
    <w:rsid w:val="009367D9"/>
    <w:rsid w:val="00940245"/>
    <w:rsid w:val="00941293"/>
    <w:rsid w:val="00944414"/>
    <w:rsid w:val="00946283"/>
    <w:rsid w:val="00946372"/>
    <w:rsid w:val="00950C17"/>
    <w:rsid w:val="009519D7"/>
    <w:rsid w:val="00951FAF"/>
    <w:rsid w:val="00954740"/>
    <w:rsid w:val="00956D16"/>
    <w:rsid w:val="0095747C"/>
    <w:rsid w:val="00960629"/>
    <w:rsid w:val="00962506"/>
    <w:rsid w:val="00963897"/>
    <w:rsid w:val="00963ABC"/>
    <w:rsid w:val="00964583"/>
    <w:rsid w:val="00965D21"/>
    <w:rsid w:val="009660FE"/>
    <w:rsid w:val="00967764"/>
    <w:rsid w:val="00970419"/>
    <w:rsid w:val="00970B0E"/>
    <w:rsid w:val="00970BB9"/>
    <w:rsid w:val="009726EE"/>
    <w:rsid w:val="00975573"/>
    <w:rsid w:val="0097589C"/>
    <w:rsid w:val="00976D03"/>
    <w:rsid w:val="00977B30"/>
    <w:rsid w:val="00982F41"/>
    <w:rsid w:val="00983075"/>
    <w:rsid w:val="00985090"/>
    <w:rsid w:val="00985A97"/>
    <w:rsid w:val="009863E9"/>
    <w:rsid w:val="00987710"/>
    <w:rsid w:val="009904AB"/>
    <w:rsid w:val="009918A7"/>
    <w:rsid w:val="00995688"/>
    <w:rsid w:val="009958A6"/>
    <w:rsid w:val="00996456"/>
    <w:rsid w:val="009A04F5"/>
    <w:rsid w:val="009A15EF"/>
    <w:rsid w:val="009A38A5"/>
    <w:rsid w:val="009A690D"/>
    <w:rsid w:val="009A6A8D"/>
    <w:rsid w:val="009A7E92"/>
    <w:rsid w:val="009A7EC1"/>
    <w:rsid w:val="009B03FD"/>
    <w:rsid w:val="009B118B"/>
    <w:rsid w:val="009B1737"/>
    <w:rsid w:val="009B27CF"/>
    <w:rsid w:val="009B3277"/>
    <w:rsid w:val="009B3D4B"/>
    <w:rsid w:val="009B5B99"/>
    <w:rsid w:val="009B5BC2"/>
    <w:rsid w:val="009B6EFC"/>
    <w:rsid w:val="009C10D8"/>
    <w:rsid w:val="009C2CEB"/>
    <w:rsid w:val="009C2D40"/>
    <w:rsid w:val="009C2DF8"/>
    <w:rsid w:val="009C31BF"/>
    <w:rsid w:val="009C68B7"/>
    <w:rsid w:val="009C69F2"/>
    <w:rsid w:val="009C6BF0"/>
    <w:rsid w:val="009C6EDF"/>
    <w:rsid w:val="009D0834"/>
    <w:rsid w:val="009D0A1E"/>
    <w:rsid w:val="009D2AE3"/>
    <w:rsid w:val="009D52BC"/>
    <w:rsid w:val="009D7294"/>
    <w:rsid w:val="009D7946"/>
    <w:rsid w:val="009D7D0A"/>
    <w:rsid w:val="009E09D9"/>
    <w:rsid w:val="009E0BF0"/>
    <w:rsid w:val="009E1B75"/>
    <w:rsid w:val="009E59AA"/>
    <w:rsid w:val="009E6EC2"/>
    <w:rsid w:val="009F01B1"/>
    <w:rsid w:val="009F0DBB"/>
    <w:rsid w:val="009F1768"/>
    <w:rsid w:val="009F17F0"/>
    <w:rsid w:val="009F3887"/>
    <w:rsid w:val="009F732B"/>
    <w:rsid w:val="009F776E"/>
    <w:rsid w:val="00A01FE0"/>
    <w:rsid w:val="00A03CDD"/>
    <w:rsid w:val="00A04967"/>
    <w:rsid w:val="00A10656"/>
    <w:rsid w:val="00A11033"/>
    <w:rsid w:val="00A113C0"/>
    <w:rsid w:val="00A12FA6"/>
    <w:rsid w:val="00A1339B"/>
    <w:rsid w:val="00A14ABA"/>
    <w:rsid w:val="00A2296F"/>
    <w:rsid w:val="00A245E3"/>
    <w:rsid w:val="00A24CB6"/>
    <w:rsid w:val="00A26CD2"/>
    <w:rsid w:val="00A2706F"/>
    <w:rsid w:val="00A27667"/>
    <w:rsid w:val="00A3074C"/>
    <w:rsid w:val="00A316CB"/>
    <w:rsid w:val="00A32979"/>
    <w:rsid w:val="00A34120"/>
    <w:rsid w:val="00A34A67"/>
    <w:rsid w:val="00A37462"/>
    <w:rsid w:val="00A42417"/>
    <w:rsid w:val="00A4287A"/>
    <w:rsid w:val="00A459E1"/>
    <w:rsid w:val="00A47826"/>
    <w:rsid w:val="00A47ED2"/>
    <w:rsid w:val="00A51172"/>
    <w:rsid w:val="00A5152A"/>
    <w:rsid w:val="00A5203C"/>
    <w:rsid w:val="00A52296"/>
    <w:rsid w:val="00A524A7"/>
    <w:rsid w:val="00A54AA2"/>
    <w:rsid w:val="00A55661"/>
    <w:rsid w:val="00A56ED4"/>
    <w:rsid w:val="00A579EA"/>
    <w:rsid w:val="00A57EAD"/>
    <w:rsid w:val="00A61833"/>
    <w:rsid w:val="00A61B70"/>
    <w:rsid w:val="00A61FA8"/>
    <w:rsid w:val="00A62931"/>
    <w:rsid w:val="00A637F4"/>
    <w:rsid w:val="00A65485"/>
    <w:rsid w:val="00A66E05"/>
    <w:rsid w:val="00A67663"/>
    <w:rsid w:val="00A70753"/>
    <w:rsid w:val="00A70A03"/>
    <w:rsid w:val="00A712D2"/>
    <w:rsid w:val="00A76F0F"/>
    <w:rsid w:val="00A77940"/>
    <w:rsid w:val="00A8191C"/>
    <w:rsid w:val="00A82C8A"/>
    <w:rsid w:val="00A83331"/>
    <w:rsid w:val="00A8346B"/>
    <w:rsid w:val="00A852FF"/>
    <w:rsid w:val="00A86E72"/>
    <w:rsid w:val="00A86F2F"/>
    <w:rsid w:val="00A87337"/>
    <w:rsid w:val="00A87A24"/>
    <w:rsid w:val="00A87FF5"/>
    <w:rsid w:val="00A90C97"/>
    <w:rsid w:val="00A95617"/>
    <w:rsid w:val="00A958B5"/>
    <w:rsid w:val="00A960C8"/>
    <w:rsid w:val="00A96604"/>
    <w:rsid w:val="00A97210"/>
    <w:rsid w:val="00AA03DF"/>
    <w:rsid w:val="00AA1B4F"/>
    <w:rsid w:val="00AA21D8"/>
    <w:rsid w:val="00AA54F3"/>
    <w:rsid w:val="00AA6B43"/>
    <w:rsid w:val="00AA78F7"/>
    <w:rsid w:val="00AB1A34"/>
    <w:rsid w:val="00AB2801"/>
    <w:rsid w:val="00AB35C8"/>
    <w:rsid w:val="00AB367A"/>
    <w:rsid w:val="00AB4B1A"/>
    <w:rsid w:val="00AB6C1B"/>
    <w:rsid w:val="00AB7AF5"/>
    <w:rsid w:val="00AC01D1"/>
    <w:rsid w:val="00AC1342"/>
    <w:rsid w:val="00AC27E5"/>
    <w:rsid w:val="00AC3B05"/>
    <w:rsid w:val="00AC52A5"/>
    <w:rsid w:val="00AC6EFD"/>
    <w:rsid w:val="00AC7151"/>
    <w:rsid w:val="00AC7755"/>
    <w:rsid w:val="00AD2416"/>
    <w:rsid w:val="00AD460A"/>
    <w:rsid w:val="00AD64FE"/>
    <w:rsid w:val="00AD6A05"/>
    <w:rsid w:val="00AE272B"/>
    <w:rsid w:val="00AE3E3A"/>
    <w:rsid w:val="00AE5410"/>
    <w:rsid w:val="00AE7379"/>
    <w:rsid w:val="00AE77B4"/>
    <w:rsid w:val="00AE7C1A"/>
    <w:rsid w:val="00AE7DF8"/>
    <w:rsid w:val="00AF0D9C"/>
    <w:rsid w:val="00AF13AB"/>
    <w:rsid w:val="00AF1D36"/>
    <w:rsid w:val="00AF22F2"/>
    <w:rsid w:val="00AF280B"/>
    <w:rsid w:val="00AF5F75"/>
    <w:rsid w:val="00AF6001"/>
    <w:rsid w:val="00AF6910"/>
    <w:rsid w:val="00AF77FE"/>
    <w:rsid w:val="00B01A16"/>
    <w:rsid w:val="00B01C85"/>
    <w:rsid w:val="00B027BB"/>
    <w:rsid w:val="00B02EAA"/>
    <w:rsid w:val="00B02FC7"/>
    <w:rsid w:val="00B04135"/>
    <w:rsid w:val="00B06167"/>
    <w:rsid w:val="00B07F45"/>
    <w:rsid w:val="00B1021A"/>
    <w:rsid w:val="00B10596"/>
    <w:rsid w:val="00B13080"/>
    <w:rsid w:val="00B1481A"/>
    <w:rsid w:val="00B15A1F"/>
    <w:rsid w:val="00B15FE9"/>
    <w:rsid w:val="00B1660C"/>
    <w:rsid w:val="00B20CC2"/>
    <w:rsid w:val="00B20E3A"/>
    <w:rsid w:val="00B2148A"/>
    <w:rsid w:val="00B220C2"/>
    <w:rsid w:val="00B25B32"/>
    <w:rsid w:val="00B32616"/>
    <w:rsid w:val="00B335F3"/>
    <w:rsid w:val="00B3699C"/>
    <w:rsid w:val="00B36C42"/>
    <w:rsid w:val="00B42EA7"/>
    <w:rsid w:val="00B46BD4"/>
    <w:rsid w:val="00B5337C"/>
    <w:rsid w:val="00B53FDE"/>
    <w:rsid w:val="00B53FE4"/>
    <w:rsid w:val="00B56397"/>
    <w:rsid w:val="00B6027B"/>
    <w:rsid w:val="00B63393"/>
    <w:rsid w:val="00B65EDB"/>
    <w:rsid w:val="00B67AFF"/>
    <w:rsid w:val="00B70B59"/>
    <w:rsid w:val="00B72B4B"/>
    <w:rsid w:val="00B73657"/>
    <w:rsid w:val="00B744D3"/>
    <w:rsid w:val="00B80CEC"/>
    <w:rsid w:val="00B81E31"/>
    <w:rsid w:val="00B84AFB"/>
    <w:rsid w:val="00B84DAF"/>
    <w:rsid w:val="00B84EE6"/>
    <w:rsid w:val="00B87AAA"/>
    <w:rsid w:val="00B916FD"/>
    <w:rsid w:val="00B933DA"/>
    <w:rsid w:val="00B9617B"/>
    <w:rsid w:val="00BA00A8"/>
    <w:rsid w:val="00BA0583"/>
    <w:rsid w:val="00BA1735"/>
    <w:rsid w:val="00BA19FA"/>
    <w:rsid w:val="00BA4288"/>
    <w:rsid w:val="00BA5DF3"/>
    <w:rsid w:val="00BB30C6"/>
    <w:rsid w:val="00BB35FB"/>
    <w:rsid w:val="00BB48E5"/>
    <w:rsid w:val="00BB5607"/>
    <w:rsid w:val="00BB5ACA"/>
    <w:rsid w:val="00BB627F"/>
    <w:rsid w:val="00BC325A"/>
    <w:rsid w:val="00BC3823"/>
    <w:rsid w:val="00BC4346"/>
    <w:rsid w:val="00BC5841"/>
    <w:rsid w:val="00BD17B2"/>
    <w:rsid w:val="00BD28DB"/>
    <w:rsid w:val="00BD372B"/>
    <w:rsid w:val="00BD60B4"/>
    <w:rsid w:val="00BD796B"/>
    <w:rsid w:val="00BE40C0"/>
    <w:rsid w:val="00BE5103"/>
    <w:rsid w:val="00BE5F4A"/>
    <w:rsid w:val="00BE64D4"/>
    <w:rsid w:val="00BE687A"/>
    <w:rsid w:val="00BE7AEF"/>
    <w:rsid w:val="00BF09B0"/>
    <w:rsid w:val="00BF1544"/>
    <w:rsid w:val="00BF1B53"/>
    <w:rsid w:val="00BF246D"/>
    <w:rsid w:val="00BF4249"/>
    <w:rsid w:val="00BF47B3"/>
    <w:rsid w:val="00C0441B"/>
    <w:rsid w:val="00C06F06"/>
    <w:rsid w:val="00C12101"/>
    <w:rsid w:val="00C2084C"/>
    <w:rsid w:val="00C20FAD"/>
    <w:rsid w:val="00C21001"/>
    <w:rsid w:val="00C2300B"/>
    <w:rsid w:val="00C2375F"/>
    <w:rsid w:val="00C237C7"/>
    <w:rsid w:val="00C247CB"/>
    <w:rsid w:val="00C25330"/>
    <w:rsid w:val="00C27C1C"/>
    <w:rsid w:val="00C3149D"/>
    <w:rsid w:val="00C32083"/>
    <w:rsid w:val="00C32E66"/>
    <w:rsid w:val="00C3355F"/>
    <w:rsid w:val="00C34A6F"/>
    <w:rsid w:val="00C3569A"/>
    <w:rsid w:val="00C40398"/>
    <w:rsid w:val="00C41449"/>
    <w:rsid w:val="00C41544"/>
    <w:rsid w:val="00C426FF"/>
    <w:rsid w:val="00C428DE"/>
    <w:rsid w:val="00C42B2C"/>
    <w:rsid w:val="00C43F48"/>
    <w:rsid w:val="00C4471D"/>
    <w:rsid w:val="00C4477D"/>
    <w:rsid w:val="00C448FF"/>
    <w:rsid w:val="00C45E57"/>
    <w:rsid w:val="00C47E28"/>
    <w:rsid w:val="00C51994"/>
    <w:rsid w:val="00C52F29"/>
    <w:rsid w:val="00C56CE6"/>
    <w:rsid w:val="00C56F5A"/>
    <w:rsid w:val="00C5745F"/>
    <w:rsid w:val="00C60005"/>
    <w:rsid w:val="00C61A98"/>
    <w:rsid w:val="00C626C8"/>
    <w:rsid w:val="00C63201"/>
    <w:rsid w:val="00C64E62"/>
    <w:rsid w:val="00C651D5"/>
    <w:rsid w:val="00C65CCC"/>
    <w:rsid w:val="00C66BF5"/>
    <w:rsid w:val="00C74357"/>
    <w:rsid w:val="00C7500C"/>
    <w:rsid w:val="00C7618F"/>
    <w:rsid w:val="00C765A9"/>
    <w:rsid w:val="00C8162D"/>
    <w:rsid w:val="00C82F22"/>
    <w:rsid w:val="00C83A0B"/>
    <w:rsid w:val="00C83E8A"/>
    <w:rsid w:val="00C842D0"/>
    <w:rsid w:val="00C84ED1"/>
    <w:rsid w:val="00C9038F"/>
    <w:rsid w:val="00C9093A"/>
    <w:rsid w:val="00C9297C"/>
    <w:rsid w:val="00C92AAB"/>
    <w:rsid w:val="00C97ACE"/>
    <w:rsid w:val="00CA2435"/>
    <w:rsid w:val="00CA2AED"/>
    <w:rsid w:val="00CA4068"/>
    <w:rsid w:val="00CA6821"/>
    <w:rsid w:val="00CB37F8"/>
    <w:rsid w:val="00CB3F00"/>
    <w:rsid w:val="00CB7263"/>
    <w:rsid w:val="00CB794E"/>
    <w:rsid w:val="00CB7DC3"/>
    <w:rsid w:val="00CC05E3"/>
    <w:rsid w:val="00CC30A5"/>
    <w:rsid w:val="00CC657E"/>
    <w:rsid w:val="00CD0E2F"/>
    <w:rsid w:val="00CD1D49"/>
    <w:rsid w:val="00CD21C8"/>
    <w:rsid w:val="00CD2F20"/>
    <w:rsid w:val="00CD3768"/>
    <w:rsid w:val="00CD4FA2"/>
    <w:rsid w:val="00CD5320"/>
    <w:rsid w:val="00CD62AD"/>
    <w:rsid w:val="00CD6B20"/>
    <w:rsid w:val="00CE1339"/>
    <w:rsid w:val="00CE1EE3"/>
    <w:rsid w:val="00CE4B12"/>
    <w:rsid w:val="00CE53E6"/>
    <w:rsid w:val="00CE61CC"/>
    <w:rsid w:val="00CE6E42"/>
    <w:rsid w:val="00CF20B7"/>
    <w:rsid w:val="00CF51A0"/>
    <w:rsid w:val="00CF6692"/>
    <w:rsid w:val="00CF7441"/>
    <w:rsid w:val="00D00D16"/>
    <w:rsid w:val="00D0346A"/>
    <w:rsid w:val="00D03C6C"/>
    <w:rsid w:val="00D04760"/>
    <w:rsid w:val="00D04A95"/>
    <w:rsid w:val="00D06288"/>
    <w:rsid w:val="00D068C7"/>
    <w:rsid w:val="00D10ECF"/>
    <w:rsid w:val="00D128A4"/>
    <w:rsid w:val="00D13D1A"/>
    <w:rsid w:val="00D13FFC"/>
    <w:rsid w:val="00D14577"/>
    <w:rsid w:val="00D15131"/>
    <w:rsid w:val="00D16FA2"/>
    <w:rsid w:val="00D20954"/>
    <w:rsid w:val="00D21C39"/>
    <w:rsid w:val="00D21FC6"/>
    <w:rsid w:val="00D222DC"/>
    <w:rsid w:val="00D2233A"/>
    <w:rsid w:val="00D2243A"/>
    <w:rsid w:val="00D27235"/>
    <w:rsid w:val="00D27634"/>
    <w:rsid w:val="00D33393"/>
    <w:rsid w:val="00D33D36"/>
    <w:rsid w:val="00D34D94"/>
    <w:rsid w:val="00D40593"/>
    <w:rsid w:val="00D409E2"/>
    <w:rsid w:val="00D427D7"/>
    <w:rsid w:val="00D44BE0"/>
    <w:rsid w:val="00D44E62"/>
    <w:rsid w:val="00D51570"/>
    <w:rsid w:val="00D54B74"/>
    <w:rsid w:val="00D556AD"/>
    <w:rsid w:val="00D55FF2"/>
    <w:rsid w:val="00D60381"/>
    <w:rsid w:val="00D611A6"/>
    <w:rsid w:val="00D616DE"/>
    <w:rsid w:val="00D62201"/>
    <w:rsid w:val="00D651D1"/>
    <w:rsid w:val="00D65860"/>
    <w:rsid w:val="00D70092"/>
    <w:rsid w:val="00D717BB"/>
    <w:rsid w:val="00D7226B"/>
    <w:rsid w:val="00D72707"/>
    <w:rsid w:val="00D741DD"/>
    <w:rsid w:val="00D757CA"/>
    <w:rsid w:val="00D7593F"/>
    <w:rsid w:val="00D75A9C"/>
    <w:rsid w:val="00D76D30"/>
    <w:rsid w:val="00D843FA"/>
    <w:rsid w:val="00D86440"/>
    <w:rsid w:val="00D905A4"/>
    <w:rsid w:val="00D90871"/>
    <w:rsid w:val="00D9155F"/>
    <w:rsid w:val="00D935A1"/>
    <w:rsid w:val="00D9403F"/>
    <w:rsid w:val="00D959B4"/>
    <w:rsid w:val="00D97CB0"/>
    <w:rsid w:val="00DA17AD"/>
    <w:rsid w:val="00DA44DE"/>
    <w:rsid w:val="00DA7E9C"/>
    <w:rsid w:val="00DB0E64"/>
    <w:rsid w:val="00DB620A"/>
    <w:rsid w:val="00DC0CDF"/>
    <w:rsid w:val="00DC3832"/>
    <w:rsid w:val="00DC43BB"/>
    <w:rsid w:val="00DC6EF2"/>
    <w:rsid w:val="00DC73FC"/>
    <w:rsid w:val="00DC7A51"/>
    <w:rsid w:val="00DC7D31"/>
    <w:rsid w:val="00DD3740"/>
    <w:rsid w:val="00DD3B1E"/>
    <w:rsid w:val="00DD4FD7"/>
    <w:rsid w:val="00DD58FA"/>
    <w:rsid w:val="00DD772E"/>
    <w:rsid w:val="00DD7F0C"/>
    <w:rsid w:val="00DE1AF6"/>
    <w:rsid w:val="00DE579B"/>
    <w:rsid w:val="00DE5B5F"/>
    <w:rsid w:val="00DE5C92"/>
    <w:rsid w:val="00DE73F4"/>
    <w:rsid w:val="00DF0B58"/>
    <w:rsid w:val="00DF2484"/>
    <w:rsid w:val="00DF4B27"/>
    <w:rsid w:val="00E00696"/>
    <w:rsid w:val="00E009AC"/>
    <w:rsid w:val="00E03651"/>
    <w:rsid w:val="00E03808"/>
    <w:rsid w:val="00E060C2"/>
    <w:rsid w:val="00E0618F"/>
    <w:rsid w:val="00E06324"/>
    <w:rsid w:val="00E0754A"/>
    <w:rsid w:val="00E11119"/>
    <w:rsid w:val="00E116E8"/>
    <w:rsid w:val="00E121D5"/>
    <w:rsid w:val="00E12FB0"/>
    <w:rsid w:val="00E13EB9"/>
    <w:rsid w:val="00E14814"/>
    <w:rsid w:val="00E1591B"/>
    <w:rsid w:val="00E16A50"/>
    <w:rsid w:val="00E249D5"/>
    <w:rsid w:val="00E25F32"/>
    <w:rsid w:val="00E26E2D"/>
    <w:rsid w:val="00E26F73"/>
    <w:rsid w:val="00E27CD8"/>
    <w:rsid w:val="00E33C68"/>
    <w:rsid w:val="00E34EEB"/>
    <w:rsid w:val="00E35F56"/>
    <w:rsid w:val="00E3687C"/>
    <w:rsid w:val="00E3690F"/>
    <w:rsid w:val="00E37AB1"/>
    <w:rsid w:val="00E4175A"/>
    <w:rsid w:val="00E42E4B"/>
    <w:rsid w:val="00E44EB9"/>
    <w:rsid w:val="00E46358"/>
    <w:rsid w:val="00E471DC"/>
    <w:rsid w:val="00E50EB4"/>
    <w:rsid w:val="00E532FC"/>
    <w:rsid w:val="00E54961"/>
    <w:rsid w:val="00E559B4"/>
    <w:rsid w:val="00E55BB0"/>
    <w:rsid w:val="00E609E5"/>
    <w:rsid w:val="00E60F27"/>
    <w:rsid w:val="00E61E56"/>
    <w:rsid w:val="00E633E6"/>
    <w:rsid w:val="00E64C69"/>
    <w:rsid w:val="00E64D93"/>
    <w:rsid w:val="00E65EDB"/>
    <w:rsid w:val="00E66927"/>
    <w:rsid w:val="00E677B8"/>
    <w:rsid w:val="00E67FA1"/>
    <w:rsid w:val="00E7387D"/>
    <w:rsid w:val="00E73D53"/>
    <w:rsid w:val="00E74995"/>
    <w:rsid w:val="00E75111"/>
    <w:rsid w:val="00E75872"/>
    <w:rsid w:val="00E76C0F"/>
    <w:rsid w:val="00E76EE3"/>
    <w:rsid w:val="00E77296"/>
    <w:rsid w:val="00E91044"/>
    <w:rsid w:val="00E93763"/>
    <w:rsid w:val="00E96C4C"/>
    <w:rsid w:val="00E97829"/>
    <w:rsid w:val="00EA03C5"/>
    <w:rsid w:val="00EA2AAE"/>
    <w:rsid w:val="00EA2EC0"/>
    <w:rsid w:val="00EA2EE7"/>
    <w:rsid w:val="00EA3244"/>
    <w:rsid w:val="00EA3848"/>
    <w:rsid w:val="00EA427A"/>
    <w:rsid w:val="00EA723B"/>
    <w:rsid w:val="00EB6350"/>
    <w:rsid w:val="00EB687A"/>
    <w:rsid w:val="00EB7E71"/>
    <w:rsid w:val="00EC2F62"/>
    <w:rsid w:val="00EC609E"/>
    <w:rsid w:val="00EC62EB"/>
    <w:rsid w:val="00EC6E9F"/>
    <w:rsid w:val="00EC7FF5"/>
    <w:rsid w:val="00ED44F0"/>
    <w:rsid w:val="00ED4B33"/>
    <w:rsid w:val="00ED7DD6"/>
    <w:rsid w:val="00EE060B"/>
    <w:rsid w:val="00EE15A1"/>
    <w:rsid w:val="00EE2A7C"/>
    <w:rsid w:val="00EE2C42"/>
    <w:rsid w:val="00EE33FD"/>
    <w:rsid w:val="00EE341B"/>
    <w:rsid w:val="00EE4453"/>
    <w:rsid w:val="00EE579F"/>
    <w:rsid w:val="00EE5FCE"/>
    <w:rsid w:val="00EE6BBD"/>
    <w:rsid w:val="00EE6E1E"/>
    <w:rsid w:val="00EE705F"/>
    <w:rsid w:val="00EF05B1"/>
    <w:rsid w:val="00EF1462"/>
    <w:rsid w:val="00EF14AA"/>
    <w:rsid w:val="00EF3D77"/>
    <w:rsid w:val="00EF52CB"/>
    <w:rsid w:val="00EF5402"/>
    <w:rsid w:val="00EF54FD"/>
    <w:rsid w:val="00EF56FA"/>
    <w:rsid w:val="00EF6BC3"/>
    <w:rsid w:val="00F00CF4"/>
    <w:rsid w:val="00F03E08"/>
    <w:rsid w:val="00F05F17"/>
    <w:rsid w:val="00F06D92"/>
    <w:rsid w:val="00F12248"/>
    <w:rsid w:val="00F13112"/>
    <w:rsid w:val="00F16FE6"/>
    <w:rsid w:val="00F238BD"/>
    <w:rsid w:val="00F23BEC"/>
    <w:rsid w:val="00F24992"/>
    <w:rsid w:val="00F32F2F"/>
    <w:rsid w:val="00F33F3F"/>
    <w:rsid w:val="00F35BDD"/>
    <w:rsid w:val="00F403FD"/>
    <w:rsid w:val="00F41120"/>
    <w:rsid w:val="00F41291"/>
    <w:rsid w:val="00F41E72"/>
    <w:rsid w:val="00F43465"/>
    <w:rsid w:val="00F45BDF"/>
    <w:rsid w:val="00F46E53"/>
    <w:rsid w:val="00F4792B"/>
    <w:rsid w:val="00F50300"/>
    <w:rsid w:val="00F503D5"/>
    <w:rsid w:val="00F51440"/>
    <w:rsid w:val="00F56087"/>
    <w:rsid w:val="00F56E39"/>
    <w:rsid w:val="00F60EE7"/>
    <w:rsid w:val="00F61FE1"/>
    <w:rsid w:val="00F623E9"/>
    <w:rsid w:val="00F63951"/>
    <w:rsid w:val="00F63C86"/>
    <w:rsid w:val="00F67FDD"/>
    <w:rsid w:val="00F7516E"/>
    <w:rsid w:val="00F766BE"/>
    <w:rsid w:val="00F77C6D"/>
    <w:rsid w:val="00F77EB9"/>
    <w:rsid w:val="00F80635"/>
    <w:rsid w:val="00F815D1"/>
    <w:rsid w:val="00F81E7E"/>
    <w:rsid w:val="00F81F0F"/>
    <w:rsid w:val="00F82218"/>
    <w:rsid w:val="00F825F4"/>
    <w:rsid w:val="00F876E6"/>
    <w:rsid w:val="00F92AA1"/>
    <w:rsid w:val="00F932DE"/>
    <w:rsid w:val="00F96125"/>
    <w:rsid w:val="00F963DD"/>
    <w:rsid w:val="00F9641A"/>
    <w:rsid w:val="00F97004"/>
    <w:rsid w:val="00F97856"/>
    <w:rsid w:val="00F97E2D"/>
    <w:rsid w:val="00FA17B5"/>
    <w:rsid w:val="00FA2045"/>
    <w:rsid w:val="00FA39A4"/>
    <w:rsid w:val="00FA4110"/>
    <w:rsid w:val="00FA7A66"/>
    <w:rsid w:val="00FA7AF2"/>
    <w:rsid w:val="00FA7F6A"/>
    <w:rsid w:val="00FB0CC9"/>
    <w:rsid w:val="00FB1AA9"/>
    <w:rsid w:val="00FB4B5A"/>
    <w:rsid w:val="00FB4F2C"/>
    <w:rsid w:val="00FB5963"/>
    <w:rsid w:val="00FB5DAA"/>
    <w:rsid w:val="00FB7206"/>
    <w:rsid w:val="00FB7ED6"/>
    <w:rsid w:val="00FC04B9"/>
    <w:rsid w:val="00FC161A"/>
    <w:rsid w:val="00FC23D5"/>
    <w:rsid w:val="00FC3160"/>
    <w:rsid w:val="00FC4C1A"/>
    <w:rsid w:val="00FC4F3D"/>
    <w:rsid w:val="00FC59A1"/>
    <w:rsid w:val="00FC6468"/>
    <w:rsid w:val="00FC6D49"/>
    <w:rsid w:val="00FD24A8"/>
    <w:rsid w:val="00FD4762"/>
    <w:rsid w:val="00FD4922"/>
    <w:rsid w:val="00FD4F60"/>
    <w:rsid w:val="00FD5287"/>
    <w:rsid w:val="00FD5A99"/>
    <w:rsid w:val="00FD5C47"/>
    <w:rsid w:val="00FD6461"/>
    <w:rsid w:val="00FD694B"/>
    <w:rsid w:val="00FE0281"/>
    <w:rsid w:val="00FE0C39"/>
    <w:rsid w:val="00FE7083"/>
    <w:rsid w:val="00FF019F"/>
    <w:rsid w:val="00FF01F5"/>
    <w:rsid w:val="00FF1B2A"/>
    <w:rsid w:val="00FF30DE"/>
    <w:rsid w:val="00FF4688"/>
    <w:rsid w:val="00FF49B8"/>
    <w:rsid w:val="00FF50A8"/>
    <w:rsid w:val="00FF5AA1"/>
    <w:rsid w:val="00FF644B"/>
    <w:rsid w:val="00FF663C"/>
    <w:rsid w:val="00FF78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4FE0"/>
    <w:rPr>
      <w:rFonts w:eastAsia="Times New Roman"/>
      <w:sz w:val="24"/>
      <w:szCs w:val="24"/>
      <w:lang w:val="en-AU"/>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eastAsia="PMingLiU" w:hAnsi="Calibri"/>
      <w:b/>
      <w:bCs/>
      <w:color w:val="000000"/>
      <w:kern w:val="32"/>
      <w:sz w:val="28"/>
      <w:szCs w:val="32"/>
      <w:lang w:val="en-US"/>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eastAsia="PMingLiU" w:hAnsi="Calibri"/>
      <w:b/>
      <w:bCs/>
      <w:iCs/>
      <w:color w:val="000000"/>
      <w:szCs w:val="28"/>
      <w:lang w:val="en-US"/>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eastAsia="PMingLiU" w:hAnsi="Calibri" w:cs="Calibri"/>
      <w:color w:val="000000"/>
      <w:lang w:val="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eastAsia="PMingLiU" w:hAnsi="Calibri" w:cs="Calibri"/>
      <w:color w:val="000000"/>
      <w:lang w:val="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eastAsia="PMingLiU" w:hAnsi="Calibri" w:cs="Calibri"/>
      <w:color w:val="000000"/>
      <w:lang w:val="en-US"/>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eastAsia="PMingLiU" w:hAnsi="Calibri" w:cs="Calibri"/>
      <w:color w:val="000000"/>
      <w:lang w:val="en-US"/>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eastAsia="PMingLiU" w:hAnsi="Lucida Grande" w:cs="Calibri"/>
      <w:color w:val="000000"/>
      <w:sz w:val="18"/>
      <w:szCs w:val="18"/>
      <w:lang w:val="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eastAsia="PMingLiU" w:hAnsi="Calibri" w:cs="Calibri"/>
      <w:color w:val="7F7F7F"/>
      <w:lang w:val="en-US"/>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eastAsia="PMingLiU" w:hAnsi="Calibri" w:cs="Calibri"/>
      <w:color w:val="000000"/>
      <w:lang w:val="en-US"/>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lang w:val="en-US"/>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computer">
    <w:name w:val="computer"/>
    <w:basedOn w:val="Normal"/>
    <w:rsid w:val="00150DCE"/>
    <w:pPr>
      <w:suppressAutoHyphens/>
      <w:jc w:val="both"/>
    </w:pPr>
    <w:rPr>
      <w:rFonts w:ascii="Arial" w:eastAsia="PMingLiU" w:hAnsi="Arial"/>
      <w:b/>
      <w:spacing w:val="-3"/>
      <w:szCs w:val="20"/>
    </w:rPr>
  </w:style>
  <w:style w:type="character" w:customStyle="1" w:styleId="UnresolvedMention1">
    <w:name w:val="Unresolved Mention1"/>
    <w:basedOn w:val="DefaultParagraphFont"/>
    <w:uiPriority w:val="99"/>
    <w:semiHidden/>
    <w:unhideWhenUsed/>
    <w:rsid w:val="00F60EE7"/>
    <w:rPr>
      <w:color w:val="605E5C"/>
      <w:shd w:val="clear" w:color="auto" w:fill="E1DFDD"/>
    </w:rPr>
  </w:style>
  <w:style w:type="character" w:styleId="LineNumber">
    <w:name w:val="line number"/>
    <w:basedOn w:val="DefaultParagraphFont"/>
    <w:uiPriority w:val="99"/>
    <w:semiHidden/>
    <w:unhideWhenUsed/>
    <w:rsid w:val="00A62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46903">
      <w:bodyDiv w:val="1"/>
      <w:marLeft w:val="0"/>
      <w:marRight w:val="0"/>
      <w:marTop w:val="0"/>
      <w:marBottom w:val="0"/>
      <w:divBdr>
        <w:top w:val="none" w:sz="0" w:space="0" w:color="auto"/>
        <w:left w:val="none" w:sz="0" w:space="0" w:color="auto"/>
        <w:bottom w:val="none" w:sz="0" w:space="0" w:color="auto"/>
        <w:right w:val="none" w:sz="0" w:space="0" w:color="auto"/>
      </w:divBdr>
      <w:divsChild>
        <w:div w:id="1312174647">
          <w:marLeft w:val="0"/>
          <w:marRight w:val="0"/>
          <w:marTop w:val="0"/>
          <w:marBottom w:val="0"/>
          <w:divBdr>
            <w:top w:val="none" w:sz="0" w:space="0" w:color="auto"/>
            <w:left w:val="none" w:sz="0" w:space="0" w:color="auto"/>
            <w:bottom w:val="none" w:sz="0" w:space="0" w:color="auto"/>
            <w:right w:val="none" w:sz="0" w:space="0" w:color="auto"/>
          </w:divBdr>
          <w:divsChild>
            <w:div w:id="1084688346">
              <w:marLeft w:val="0"/>
              <w:marRight w:val="0"/>
              <w:marTop w:val="0"/>
              <w:marBottom w:val="0"/>
              <w:divBdr>
                <w:top w:val="none" w:sz="0" w:space="0" w:color="auto"/>
                <w:left w:val="none" w:sz="0" w:space="0" w:color="auto"/>
                <w:bottom w:val="none" w:sz="0" w:space="0" w:color="auto"/>
                <w:right w:val="none" w:sz="0" w:space="0" w:color="auto"/>
              </w:divBdr>
              <w:divsChild>
                <w:div w:id="122548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88140">
      <w:bodyDiv w:val="1"/>
      <w:marLeft w:val="0"/>
      <w:marRight w:val="0"/>
      <w:marTop w:val="0"/>
      <w:marBottom w:val="0"/>
      <w:divBdr>
        <w:top w:val="none" w:sz="0" w:space="0" w:color="auto"/>
        <w:left w:val="none" w:sz="0" w:space="0" w:color="auto"/>
        <w:bottom w:val="none" w:sz="0" w:space="0" w:color="auto"/>
        <w:right w:val="none" w:sz="0" w:space="0" w:color="auto"/>
      </w:divBdr>
    </w:div>
    <w:div w:id="6195478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545245">
      <w:bodyDiv w:val="1"/>
      <w:marLeft w:val="0"/>
      <w:marRight w:val="0"/>
      <w:marTop w:val="0"/>
      <w:marBottom w:val="0"/>
      <w:divBdr>
        <w:top w:val="none" w:sz="0" w:space="0" w:color="auto"/>
        <w:left w:val="none" w:sz="0" w:space="0" w:color="auto"/>
        <w:bottom w:val="none" w:sz="0" w:space="0" w:color="auto"/>
        <w:right w:val="none" w:sz="0" w:space="0" w:color="auto"/>
      </w:divBdr>
    </w:div>
    <w:div w:id="109428217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868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3.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nul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image" Target="media/image5.jpg"/><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197FB-DA45-1C4A-9FB3-1C6C5F174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5571</Words>
  <Characters>31759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37256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2018-06-08T03:54:00Z</cp:lastPrinted>
  <dcterms:created xsi:type="dcterms:W3CDTF">2018-07-03T00:39:00Z</dcterms:created>
  <dcterms:modified xsi:type="dcterms:W3CDTF">2018-07-03T02:47:00Z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