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4D75BEE" w:rsidR="006305D7" w:rsidRPr="001B1519" w:rsidRDefault="006305D7" w:rsidP="00CF540F">
      <w:pPr>
        <w:pStyle w:val="NormalWeb"/>
        <w:spacing w:before="0" w:beforeAutospacing="0" w:after="0" w:afterAutospacing="0"/>
        <w:outlineLvl w:val="0"/>
        <w:rPr>
          <w:rFonts w:asciiTheme="minorHAnsi" w:hAnsiTheme="minorHAnsi" w:cstheme="minorHAnsi"/>
        </w:rPr>
      </w:pPr>
      <w:bookmarkStart w:id="0" w:name="_GoBack"/>
      <w:bookmarkEnd w:id="0"/>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4C1C2D1A" w:rsidR="007A4DD6" w:rsidRPr="006A2D6B" w:rsidRDefault="005131E8" w:rsidP="005131E8">
      <w:pPr>
        <w:rPr>
          <w:rFonts w:asciiTheme="minorHAnsi" w:hAnsiTheme="minorHAnsi" w:cstheme="minorHAnsi"/>
          <w:color w:val="auto"/>
        </w:rPr>
      </w:pPr>
      <w:r>
        <w:rPr>
          <w:rFonts w:asciiTheme="minorHAnsi" w:hAnsiTheme="minorHAnsi" w:cstheme="minorHAnsi"/>
          <w:color w:val="auto"/>
        </w:rPr>
        <w:t>Efficient M</w:t>
      </w:r>
      <w:r w:rsidR="00BF2499">
        <w:rPr>
          <w:rFonts w:asciiTheme="minorHAnsi" w:hAnsiTheme="minorHAnsi" w:cstheme="minorHAnsi"/>
          <w:color w:val="auto"/>
        </w:rPr>
        <w:t xml:space="preserve">ethods for </w:t>
      </w:r>
      <w:r w:rsidR="003A1694">
        <w:rPr>
          <w:rFonts w:asciiTheme="minorHAnsi" w:hAnsiTheme="minorHAnsi" w:cstheme="minorHAnsi"/>
          <w:color w:val="auto"/>
        </w:rPr>
        <w:t>Maintaining Biological Cultures</w:t>
      </w:r>
      <w:r w:rsidR="00BF2499">
        <w:rPr>
          <w:rFonts w:asciiTheme="minorHAnsi" w:hAnsiTheme="minorHAnsi" w:cstheme="minorHAnsi"/>
          <w:color w:val="auto"/>
        </w:rPr>
        <w:t xml:space="preserve"> </w:t>
      </w:r>
      <w:r w:rsidR="00BC3457">
        <w:rPr>
          <w:rFonts w:asciiTheme="minorHAnsi" w:hAnsiTheme="minorHAnsi" w:cstheme="minorHAnsi"/>
          <w:color w:val="auto"/>
        </w:rPr>
        <w:t xml:space="preserve">and </w:t>
      </w:r>
      <w:commentRangeStart w:id="1"/>
      <w:r w:rsidR="00BC3457">
        <w:rPr>
          <w:rFonts w:asciiTheme="minorHAnsi" w:hAnsiTheme="minorHAnsi" w:cstheme="minorHAnsi"/>
          <w:color w:val="auto"/>
        </w:rPr>
        <w:t>Measuring</w:t>
      </w:r>
      <w:r>
        <w:rPr>
          <w:rFonts w:asciiTheme="minorHAnsi" w:hAnsiTheme="minorHAnsi" w:cstheme="minorHAnsi"/>
          <w:color w:val="auto"/>
        </w:rPr>
        <w:t xml:space="preserve"> Gene Expression in</w:t>
      </w:r>
      <w:r w:rsidR="00554FAF" w:rsidRPr="006A2D6B">
        <w:rPr>
          <w:rFonts w:asciiTheme="minorHAnsi" w:hAnsiTheme="minorHAnsi" w:cstheme="minorHAnsi"/>
          <w:color w:val="auto"/>
        </w:rPr>
        <w:t xml:space="preserve"> </w:t>
      </w:r>
      <w:r w:rsidR="00554FAF" w:rsidRPr="006A2D6B">
        <w:rPr>
          <w:rFonts w:asciiTheme="minorHAnsi" w:hAnsiTheme="minorHAnsi" w:cstheme="minorHAnsi"/>
          <w:i/>
          <w:color w:val="auto"/>
        </w:rPr>
        <w:t>Aphis nerii</w:t>
      </w:r>
      <w:r w:rsidR="00F92205">
        <w:rPr>
          <w:rFonts w:asciiTheme="minorHAnsi" w:hAnsiTheme="minorHAnsi" w:cstheme="minorHAnsi"/>
          <w:color w:val="auto"/>
        </w:rPr>
        <w:t xml:space="preserve">: </w:t>
      </w:r>
      <w:commentRangeEnd w:id="1"/>
      <w:r w:rsidR="00CA64CB">
        <w:rPr>
          <w:rStyle w:val="CommentReference"/>
        </w:rPr>
        <w:commentReference w:id="1"/>
      </w:r>
      <w:r w:rsidR="00B0190E">
        <w:rPr>
          <w:rFonts w:asciiTheme="minorHAnsi" w:hAnsiTheme="minorHAnsi" w:cstheme="minorHAnsi"/>
          <w:color w:val="auto"/>
        </w:rPr>
        <w:t>A</w:t>
      </w:r>
      <w:r w:rsidR="00F92205">
        <w:rPr>
          <w:rFonts w:asciiTheme="minorHAnsi" w:hAnsiTheme="minorHAnsi" w:cstheme="minorHAnsi"/>
          <w:color w:val="auto"/>
        </w:rPr>
        <w:t xml:space="preserve"> </w:t>
      </w:r>
      <w:r w:rsidR="00B0190E">
        <w:rPr>
          <w:rFonts w:asciiTheme="minorHAnsi" w:hAnsiTheme="minorHAnsi" w:cstheme="minorHAnsi"/>
          <w:color w:val="auto"/>
        </w:rPr>
        <w:t>N</w:t>
      </w:r>
      <w:r w:rsidR="00F92205">
        <w:rPr>
          <w:rFonts w:asciiTheme="minorHAnsi" w:hAnsiTheme="minorHAnsi" w:cstheme="minorHAnsi"/>
          <w:color w:val="auto"/>
        </w:rPr>
        <w:t>on-</w:t>
      </w:r>
      <w:r w:rsidR="00B0190E">
        <w:rPr>
          <w:rFonts w:asciiTheme="minorHAnsi" w:hAnsiTheme="minorHAnsi" w:cstheme="minorHAnsi"/>
          <w:color w:val="auto"/>
        </w:rPr>
        <w:t>M</w:t>
      </w:r>
      <w:r w:rsidR="00F92205">
        <w:rPr>
          <w:rFonts w:asciiTheme="minorHAnsi" w:hAnsiTheme="minorHAnsi" w:cstheme="minorHAnsi"/>
          <w:color w:val="auto"/>
        </w:rPr>
        <w:t xml:space="preserve">odel </w:t>
      </w:r>
      <w:r w:rsidR="00B0190E">
        <w:rPr>
          <w:rFonts w:asciiTheme="minorHAnsi" w:hAnsiTheme="minorHAnsi" w:cstheme="minorHAnsi"/>
          <w:color w:val="auto"/>
        </w:rPr>
        <w:t>S</w:t>
      </w:r>
      <w:r w:rsidR="00F92205">
        <w:rPr>
          <w:rFonts w:asciiTheme="minorHAnsi" w:hAnsiTheme="minorHAnsi" w:cstheme="minorHAnsi"/>
          <w:color w:val="auto"/>
        </w:rPr>
        <w:t>ystem</w:t>
      </w:r>
      <w:r w:rsidR="00187C94">
        <w:rPr>
          <w:rFonts w:asciiTheme="minorHAnsi" w:hAnsiTheme="minorHAnsi" w:cstheme="minorHAnsi"/>
          <w:color w:val="auto"/>
        </w:rPr>
        <w:t xml:space="preserve"> for </w:t>
      </w:r>
      <w:r w:rsidR="00B0190E">
        <w:rPr>
          <w:rFonts w:asciiTheme="minorHAnsi" w:hAnsiTheme="minorHAnsi" w:cstheme="minorHAnsi"/>
          <w:color w:val="auto"/>
        </w:rPr>
        <w:t>P</w:t>
      </w:r>
      <w:r w:rsidR="00187C94">
        <w:rPr>
          <w:rFonts w:asciiTheme="minorHAnsi" w:hAnsiTheme="minorHAnsi" w:cstheme="minorHAnsi"/>
          <w:color w:val="auto"/>
        </w:rPr>
        <w:t>lant-</w:t>
      </w:r>
      <w:r w:rsidR="00B0190E">
        <w:rPr>
          <w:rFonts w:asciiTheme="minorHAnsi" w:hAnsiTheme="minorHAnsi" w:cstheme="minorHAnsi"/>
          <w:color w:val="auto"/>
        </w:rPr>
        <w:t>I</w:t>
      </w:r>
      <w:r w:rsidR="00F92205">
        <w:rPr>
          <w:rFonts w:asciiTheme="minorHAnsi" w:hAnsiTheme="minorHAnsi" w:cstheme="minorHAnsi"/>
          <w:color w:val="auto"/>
        </w:rPr>
        <w:t>nsect</w:t>
      </w:r>
      <w:r w:rsidR="00187C94">
        <w:rPr>
          <w:rFonts w:asciiTheme="minorHAnsi" w:hAnsiTheme="minorHAnsi" w:cstheme="minorHAnsi"/>
          <w:color w:val="auto"/>
        </w:rPr>
        <w:t xml:space="preserve"> </w:t>
      </w:r>
      <w:r w:rsidR="00B0190E">
        <w:rPr>
          <w:rFonts w:asciiTheme="minorHAnsi" w:hAnsiTheme="minorHAnsi" w:cstheme="minorHAnsi"/>
          <w:color w:val="auto"/>
        </w:rPr>
        <w:t>I</w:t>
      </w:r>
      <w:r w:rsidR="00187C94">
        <w:rPr>
          <w:rFonts w:asciiTheme="minorHAnsi" w:hAnsiTheme="minorHAnsi" w:cstheme="minorHAnsi"/>
          <w:color w:val="auto"/>
        </w:rPr>
        <w:t>nteractions</w:t>
      </w:r>
      <w:r w:rsidR="008244D1" w:rsidRPr="006A2D6B">
        <w:rPr>
          <w:rFonts w:asciiTheme="minorHAnsi" w:hAnsiTheme="minorHAnsi" w:cstheme="minorHAnsi"/>
          <w:color w:val="auto"/>
        </w:rPr>
        <w:t>.</w:t>
      </w:r>
    </w:p>
    <w:p w14:paraId="2E300B21" w14:textId="77777777" w:rsidR="007A4DD6" w:rsidRDefault="007A4DD6" w:rsidP="001B1519">
      <w:pPr>
        <w:rPr>
          <w:rFonts w:asciiTheme="minorHAnsi" w:hAnsiTheme="minorHAnsi" w:cstheme="minorHAnsi"/>
          <w:b/>
          <w:bCs/>
        </w:rPr>
      </w:pPr>
    </w:p>
    <w:p w14:paraId="3D080DA3" w14:textId="0FA8FDB2" w:rsidR="006305D7" w:rsidRPr="001B1519" w:rsidRDefault="006305D7" w:rsidP="00CF540F">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32B171D0" w14:textId="47E34937" w:rsidR="007A4DD6" w:rsidRPr="00242FDF" w:rsidRDefault="00554FAF" w:rsidP="00CF540F">
      <w:pPr>
        <w:outlineLvl w:val="0"/>
        <w:rPr>
          <w:rFonts w:asciiTheme="minorHAnsi" w:hAnsiTheme="minorHAnsi" w:cstheme="minorHAnsi"/>
          <w:color w:val="auto"/>
        </w:rPr>
      </w:pPr>
      <w:r w:rsidRPr="006A2D6B">
        <w:rPr>
          <w:rFonts w:asciiTheme="minorHAnsi" w:hAnsiTheme="minorHAnsi" w:cstheme="minorHAnsi"/>
          <w:color w:val="auto"/>
        </w:rPr>
        <w:t>Stephanie S.L. Birnbaum</w:t>
      </w:r>
      <w:r w:rsidR="00242FDF">
        <w:rPr>
          <w:rFonts w:asciiTheme="minorHAnsi" w:hAnsiTheme="minorHAnsi" w:cstheme="minorHAnsi"/>
          <w:color w:val="auto"/>
          <w:vertAlign w:val="superscript"/>
        </w:rPr>
        <w:t>1</w:t>
      </w:r>
      <w:r w:rsidR="00242FDF">
        <w:rPr>
          <w:rFonts w:asciiTheme="minorHAnsi" w:hAnsiTheme="minorHAnsi" w:cstheme="minorHAnsi"/>
          <w:color w:val="auto"/>
        </w:rPr>
        <w:t xml:space="preserve">, </w:t>
      </w:r>
      <w:r w:rsidR="00242FDF" w:rsidRPr="006A2D6B">
        <w:rPr>
          <w:rFonts w:asciiTheme="minorHAnsi" w:hAnsiTheme="minorHAnsi" w:cstheme="minorHAnsi"/>
          <w:color w:val="auto"/>
        </w:rPr>
        <w:t>David C. Rinker</w:t>
      </w:r>
      <w:r w:rsidR="00242FDF">
        <w:rPr>
          <w:rFonts w:asciiTheme="minorHAnsi" w:hAnsiTheme="minorHAnsi" w:cstheme="minorHAnsi"/>
          <w:color w:val="auto"/>
          <w:vertAlign w:val="superscript"/>
        </w:rPr>
        <w:t>1</w:t>
      </w:r>
      <w:r w:rsidR="00242FDF">
        <w:rPr>
          <w:rFonts w:asciiTheme="minorHAnsi" w:hAnsiTheme="minorHAnsi" w:cstheme="minorHAnsi"/>
          <w:color w:val="auto"/>
        </w:rPr>
        <w:t xml:space="preserve">, </w:t>
      </w:r>
      <w:r w:rsidR="00242FDF" w:rsidRPr="006A2D6B">
        <w:rPr>
          <w:rFonts w:asciiTheme="minorHAnsi" w:hAnsiTheme="minorHAnsi" w:cstheme="minorHAnsi"/>
          <w:color w:val="auto"/>
        </w:rPr>
        <w:t>Patrick Abbot</w:t>
      </w:r>
      <w:r w:rsidR="00242FDF">
        <w:rPr>
          <w:rFonts w:asciiTheme="minorHAnsi" w:hAnsiTheme="minorHAnsi" w:cstheme="minorHAnsi"/>
          <w:color w:val="auto"/>
          <w:vertAlign w:val="superscript"/>
        </w:rPr>
        <w:t>1</w:t>
      </w:r>
    </w:p>
    <w:p w14:paraId="5E9F2AF8" w14:textId="77777777" w:rsidR="00B0190E" w:rsidRDefault="00B0190E" w:rsidP="007A4DD6">
      <w:pPr>
        <w:rPr>
          <w:rFonts w:asciiTheme="minorHAnsi" w:hAnsiTheme="minorHAnsi" w:cstheme="minorHAnsi"/>
          <w:color w:val="auto"/>
          <w:vertAlign w:val="superscript"/>
        </w:rPr>
      </w:pPr>
    </w:p>
    <w:p w14:paraId="463C89B6" w14:textId="7BB0110A" w:rsidR="00554FAF" w:rsidRPr="00B0190E" w:rsidRDefault="00242FDF" w:rsidP="00CF540F">
      <w:pPr>
        <w:outlineLvl w:val="0"/>
        <w:rPr>
          <w:rFonts w:asciiTheme="minorHAnsi" w:hAnsiTheme="minorHAnsi" w:cstheme="minorHAnsi"/>
          <w:color w:val="auto"/>
        </w:rPr>
      </w:pPr>
      <w:r w:rsidRPr="00B0190E">
        <w:rPr>
          <w:rFonts w:asciiTheme="minorHAnsi" w:hAnsiTheme="minorHAnsi" w:cstheme="minorHAnsi"/>
          <w:color w:val="auto"/>
          <w:vertAlign w:val="superscript"/>
        </w:rPr>
        <w:t>1</w:t>
      </w:r>
      <w:r w:rsidR="00554FAF" w:rsidRPr="00B0190E">
        <w:rPr>
          <w:rFonts w:asciiTheme="minorHAnsi" w:hAnsiTheme="minorHAnsi" w:cstheme="minorHAnsi"/>
          <w:color w:val="auto"/>
        </w:rPr>
        <w:t>Biological Sciences Department</w:t>
      </w:r>
      <w:r w:rsidRPr="00B0190E">
        <w:rPr>
          <w:rFonts w:asciiTheme="minorHAnsi" w:hAnsiTheme="minorHAnsi" w:cstheme="minorHAnsi"/>
          <w:color w:val="auto"/>
        </w:rPr>
        <w:t xml:space="preserve">, </w:t>
      </w:r>
      <w:r w:rsidR="00554FAF" w:rsidRPr="00B0190E">
        <w:rPr>
          <w:rFonts w:asciiTheme="minorHAnsi" w:hAnsiTheme="minorHAnsi" w:cstheme="minorHAnsi"/>
          <w:color w:val="auto"/>
        </w:rPr>
        <w:t>Vanderbilt University, Nashville, TN</w:t>
      </w:r>
      <w:r w:rsidRPr="00B0190E">
        <w:rPr>
          <w:rFonts w:asciiTheme="minorHAnsi" w:hAnsiTheme="minorHAnsi" w:cstheme="minorHAnsi"/>
          <w:color w:val="auto"/>
        </w:rPr>
        <w:t>, USA</w:t>
      </w:r>
    </w:p>
    <w:p w14:paraId="372A9AA1" w14:textId="3AFB2845" w:rsidR="00B0190E" w:rsidRDefault="00B0190E" w:rsidP="007A4DD6">
      <w:pPr>
        <w:rPr>
          <w:rFonts w:asciiTheme="minorHAnsi" w:hAnsiTheme="minorHAnsi" w:cstheme="minorHAnsi"/>
          <w:color w:val="auto"/>
          <w:vertAlign w:val="superscript"/>
        </w:rPr>
      </w:pPr>
    </w:p>
    <w:p w14:paraId="5044A1FA" w14:textId="760EFDAC" w:rsidR="00B0190E" w:rsidRDefault="00B0190E" w:rsidP="00CF540F">
      <w:pPr>
        <w:outlineLvl w:val="0"/>
        <w:rPr>
          <w:rFonts w:asciiTheme="minorHAnsi" w:hAnsiTheme="minorHAnsi" w:cstheme="minorHAnsi"/>
          <w:color w:val="auto"/>
        </w:rPr>
      </w:pPr>
      <w:r w:rsidRPr="00B0190E">
        <w:rPr>
          <w:rFonts w:asciiTheme="minorHAnsi" w:hAnsiTheme="minorHAnsi" w:cstheme="minorHAnsi"/>
          <w:color w:val="auto"/>
        </w:rPr>
        <w:t xml:space="preserve">Email </w:t>
      </w:r>
      <w:r>
        <w:rPr>
          <w:rFonts w:asciiTheme="minorHAnsi" w:hAnsiTheme="minorHAnsi" w:cstheme="minorHAnsi"/>
          <w:color w:val="auto"/>
        </w:rPr>
        <w:t>Addresses of Co-Authors</w:t>
      </w:r>
    </w:p>
    <w:p w14:paraId="38269BC2" w14:textId="52405A61" w:rsidR="00B0190E" w:rsidRDefault="00B0190E" w:rsidP="00CF540F">
      <w:pPr>
        <w:outlineLvl w:val="0"/>
        <w:rPr>
          <w:rFonts w:asciiTheme="minorHAnsi" w:hAnsiTheme="minorHAnsi" w:cstheme="minorHAnsi"/>
          <w:color w:val="auto"/>
        </w:rPr>
      </w:pPr>
      <w:r w:rsidRPr="006A2D6B">
        <w:rPr>
          <w:rFonts w:asciiTheme="minorHAnsi" w:hAnsiTheme="minorHAnsi" w:cstheme="minorHAnsi"/>
          <w:color w:val="auto"/>
        </w:rPr>
        <w:t>David C. Rinker</w:t>
      </w:r>
      <w:r>
        <w:rPr>
          <w:rFonts w:asciiTheme="minorHAnsi" w:hAnsiTheme="minorHAnsi" w:cstheme="minorHAnsi"/>
          <w:color w:val="auto"/>
        </w:rPr>
        <w:t xml:space="preserve"> </w:t>
      </w:r>
      <w:r w:rsidRPr="00B0190E">
        <w:t>(david.rinker@Vanderbilt.Edu)</w:t>
      </w:r>
    </w:p>
    <w:p w14:paraId="7FFD4AE9" w14:textId="774C4698" w:rsidR="00B0190E" w:rsidRDefault="00930F10" w:rsidP="007A4DD6">
      <w:pPr>
        <w:rPr>
          <w:rFonts w:asciiTheme="minorHAnsi" w:hAnsiTheme="minorHAnsi" w:cstheme="minorHAnsi"/>
          <w:color w:val="auto"/>
          <w:vertAlign w:val="superscript"/>
        </w:rPr>
      </w:pPr>
      <w:r w:rsidRPr="00B0190E">
        <w:rPr>
          <w:rFonts w:asciiTheme="minorHAnsi" w:hAnsiTheme="minorHAnsi" w:cstheme="minorHAnsi"/>
          <w:color w:val="auto"/>
        </w:rPr>
        <w:t>Stephanie S.L. Birnbaum</w:t>
      </w:r>
      <w:r>
        <w:rPr>
          <w:rFonts w:asciiTheme="minorHAnsi" w:hAnsiTheme="minorHAnsi" w:cstheme="minorHAnsi"/>
          <w:color w:val="auto"/>
        </w:rPr>
        <w:t xml:space="preserve"> </w:t>
      </w:r>
      <w:r w:rsidRPr="00B0190E">
        <w:rPr>
          <w:rFonts w:asciiTheme="minorHAnsi" w:hAnsiTheme="minorHAnsi" w:cstheme="minorHAnsi"/>
          <w:color w:val="auto"/>
        </w:rPr>
        <w:t>(stephanie.s.chiang@vanderbilt.edu)</w:t>
      </w:r>
    </w:p>
    <w:p w14:paraId="792D7F03" w14:textId="77777777" w:rsidR="00B0190E" w:rsidRPr="00B0190E" w:rsidRDefault="00B0190E" w:rsidP="007A4DD6">
      <w:pPr>
        <w:rPr>
          <w:rFonts w:asciiTheme="minorHAnsi" w:hAnsiTheme="minorHAnsi" w:cstheme="minorHAnsi"/>
          <w:color w:val="auto"/>
        </w:rPr>
      </w:pPr>
    </w:p>
    <w:p w14:paraId="5979627A" w14:textId="77777777" w:rsidR="00B0190E" w:rsidRDefault="00242FDF" w:rsidP="007A4DD6">
      <w:pPr>
        <w:rPr>
          <w:rFonts w:asciiTheme="minorHAnsi" w:hAnsiTheme="minorHAnsi" w:cstheme="minorHAnsi"/>
          <w:color w:val="auto"/>
        </w:rPr>
      </w:pPr>
      <w:r w:rsidRPr="00B0190E">
        <w:rPr>
          <w:rFonts w:asciiTheme="minorHAnsi" w:hAnsiTheme="minorHAnsi" w:cstheme="minorHAnsi"/>
          <w:color w:val="auto"/>
        </w:rPr>
        <w:t xml:space="preserve">Corresponding Author: </w:t>
      </w:r>
    </w:p>
    <w:p w14:paraId="1F1B73BD" w14:textId="5349D462" w:rsidR="00554FAF" w:rsidRPr="00B0190E" w:rsidRDefault="00930F10" w:rsidP="007A4DD6">
      <w:pPr>
        <w:rPr>
          <w:rFonts w:asciiTheme="minorHAnsi" w:hAnsiTheme="minorHAnsi" w:cstheme="minorHAnsi"/>
          <w:color w:val="auto"/>
        </w:rPr>
      </w:pPr>
      <w:r w:rsidRPr="006A2D6B">
        <w:rPr>
          <w:rFonts w:asciiTheme="minorHAnsi" w:hAnsiTheme="minorHAnsi" w:cstheme="minorHAnsi"/>
          <w:color w:val="auto"/>
        </w:rPr>
        <w:t xml:space="preserve">Patrick </w:t>
      </w:r>
      <w:r w:rsidRPr="00B0190E">
        <w:t>Abbot (patrick.abbot@vanderbilt.edu</w:t>
      </w:r>
      <w:r>
        <w:t>)</w:t>
      </w:r>
    </w:p>
    <w:p w14:paraId="60FCB589" w14:textId="77777777" w:rsidR="00D04A95" w:rsidRPr="001B1519" w:rsidRDefault="00D04A95" w:rsidP="001B1519">
      <w:pPr>
        <w:rPr>
          <w:rFonts w:asciiTheme="minorHAnsi" w:hAnsiTheme="minorHAnsi" w:cstheme="minorHAnsi"/>
          <w:bCs/>
          <w:color w:val="808080" w:themeColor="background1" w:themeShade="80"/>
        </w:rPr>
      </w:pPr>
    </w:p>
    <w:p w14:paraId="71B79AC9" w14:textId="201DDC1F" w:rsidR="006305D7" w:rsidRPr="001B1519" w:rsidRDefault="006305D7" w:rsidP="00CF540F">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10919FC2" w:rsidR="007A4DD6" w:rsidRPr="006A2D6B" w:rsidRDefault="00242FDF" w:rsidP="00CF540F">
      <w:pPr>
        <w:outlineLvl w:val="0"/>
        <w:rPr>
          <w:rFonts w:asciiTheme="minorHAnsi" w:hAnsiTheme="minorHAnsi" w:cstheme="minorHAnsi"/>
          <w:color w:val="auto"/>
        </w:rPr>
      </w:pPr>
      <w:r>
        <w:rPr>
          <w:rFonts w:asciiTheme="minorHAnsi" w:hAnsiTheme="minorHAnsi" w:cstheme="minorHAnsi"/>
          <w:color w:val="auto"/>
        </w:rPr>
        <w:t>Aphid</w:t>
      </w:r>
      <w:r w:rsidR="00554FAF" w:rsidRPr="006A2D6B">
        <w:rPr>
          <w:rFonts w:asciiTheme="minorHAnsi" w:hAnsiTheme="minorHAnsi" w:cstheme="minorHAnsi"/>
          <w:color w:val="auto"/>
        </w:rPr>
        <w:t xml:space="preserve">, greenhouse, milkweed, microsatellite, </w:t>
      </w:r>
      <w:proofErr w:type="spellStart"/>
      <w:r w:rsidR="00554FAF" w:rsidRPr="006A2D6B">
        <w:rPr>
          <w:rFonts w:asciiTheme="minorHAnsi" w:hAnsiTheme="minorHAnsi" w:cstheme="minorHAnsi"/>
          <w:color w:val="auto"/>
        </w:rPr>
        <w:t>RNAseq</w:t>
      </w:r>
      <w:proofErr w:type="spellEnd"/>
      <w:r w:rsidR="00BA377E">
        <w:rPr>
          <w:rFonts w:asciiTheme="minorHAnsi" w:hAnsiTheme="minorHAnsi" w:cstheme="minorHAnsi"/>
          <w:color w:val="auto"/>
        </w:rPr>
        <w:t>, qPCR</w:t>
      </w:r>
    </w:p>
    <w:p w14:paraId="1CB4E390" w14:textId="77777777" w:rsidR="006305D7" w:rsidRPr="006A2D6B" w:rsidRDefault="006305D7" w:rsidP="001B1519">
      <w:pPr>
        <w:pStyle w:val="NormalWeb"/>
        <w:spacing w:before="0" w:beforeAutospacing="0" w:after="0" w:afterAutospacing="0"/>
        <w:rPr>
          <w:rFonts w:asciiTheme="minorHAnsi" w:hAnsiTheme="minorHAnsi" w:cstheme="minorHAnsi"/>
          <w:color w:val="auto"/>
        </w:rPr>
      </w:pPr>
    </w:p>
    <w:p w14:paraId="628AC4B5" w14:textId="473548F4" w:rsidR="006305D7" w:rsidRPr="001B1519" w:rsidRDefault="006305D7" w:rsidP="00CF540F">
      <w:pPr>
        <w:outlineLvl w:val="0"/>
        <w:rPr>
          <w:rFonts w:asciiTheme="minorHAnsi" w:hAnsiTheme="minorHAnsi" w:cstheme="minorHAnsi"/>
        </w:rPr>
      </w:pPr>
      <w:r w:rsidRPr="001B1519">
        <w:rPr>
          <w:rFonts w:asciiTheme="minorHAnsi" w:hAnsiTheme="minorHAnsi" w:cstheme="minorHAnsi"/>
          <w:b/>
          <w:bCs/>
        </w:rPr>
        <w:t>SHORT ABSTRACT:</w:t>
      </w:r>
      <w:r w:rsidRPr="001B1519">
        <w:rPr>
          <w:rFonts w:asciiTheme="minorHAnsi" w:hAnsiTheme="minorHAnsi" w:cstheme="minorHAnsi"/>
        </w:rPr>
        <w:t xml:space="preserve"> </w:t>
      </w:r>
    </w:p>
    <w:p w14:paraId="32798D51" w14:textId="2866105A" w:rsidR="007A4DD6" w:rsidRPr="00C25D6C" w:rsidRDefault="006D7429" w:rsidP="007A4DD6">
      <w:pPr>
        <w:rPr>
          <w:rFonts w:asciiTheme="minorHAnsi" w:hAnsiTheme="minorHAnsi" w:cstheme="minorHAnsi"/>
          <w:color w:val="auto"/>
        </w:rPr>
      </w:pPr>
      <w:r>
        <w:rPr>
          <w:rFonts w:asciiTheme="minorHAnsi" w:hAnsiTheme="minorHAnsi" w:cstheme="minorHAnsi"/>
          <w:color w:val="auto"/>
        </w:rPr>
        <w:t xml:space="preserve">The aphid </w:t>
      </w:r>
      <w:r w:rsidR="00D67D8E">
        <w:rPr>
          <w:rFonts w:asciiTheme="minorHAnsi" w:hAnsiTheme="minorHAnsi" w:cstheme="minorHAnsi"/>
          <w:i/>
          <w:color w:val="auto"/>
        </w:rPr>
        <w:t xml:space="preserve">Aphis nerii </w:t>
      </w:r>
      <w:r w:rsidR="00D67D8E">
        <w:rPr>
          <w:rFonts w:asciiTheme="minorHAnsi" w:hAnsiTheme="minorHAnsi" w:cstheme="minorHAnsi"/>
          <w:color w:val="auto"/>
        </w:rPr>
        <w:t>specializes on highly-defended plants in the dogbane family (</w:t>
      </w:r>
      <w:proofErr w:type="spellStart"/>
      <w:r w:rsidR="00D67D8E" w:rsidRPr="00D67D8E">
        <w:rPr>
          <w:rFonts w:asciiTheme="minorHAnsi" w:hAnsiTheme="minorHAnsi" w:cstheme="minorHAnsi"/>
          <w:color w:val="auto"/>
        </w:rPr>
        <w:t>Apocyanaceae</w:t>
      </w:r>
      <w:proofErr w:type="spellEnd"/>
      <w:r w:rsidR="00AB7567">
        <w:rPr>
          <w:rFonts w:asciiTheme="minorHAnsi" w:hAnsiTheme="minorHAnsi" w:cstheme="minorHAnsi"/>
          <w:color w:val="auto"/>
        </w:rPr>
        <w:t>) and</w:t>
      </w:r>
      <w:r w:rsidR="00713C6F">
        <w:rPr>
          <w:rFonts w:asciiTheme="minorHAnsi" w:hAnsiTheme="minorHAnsi" w:cstheme="minorHAnsi"/>
          <w:color w:val="auto"/>
        </w:rPr>
        <w:t xml:space="preserve"> provides </w:t>
      </w:r>
      <w:r>
        <w:rPr>
          <w:rFonts w:asciiTheme="minorHAnsi" w:hAnsiTheme="minorHAnsi" w:cstheme="minorHAnsi"/>
          <w:color w:val="auto"/>
        </w:rPr>
        <w:t>numerous</w:t>
      </w:r>
      <w:r w:rsidR="00713C6F">
        <w:rPr>
          <w:rFonts w:asciiTheme="minorHAnsi" w:hAnsiTheme="minorHAnsi" w:cstheme="minorHAnsi"/>
          <w:color w:val="auto"/>
        </w:rPr>
        <w:t xml:space="preserve"> opportunities to study plant</w:t>
      </w:r>
      <w:r>
        <w:rPr>
          <w:rFonts w:asciiTheme="minorHAnsi" w:hAnsiTheme="minorHAnsi" w:cstheme="minorHAnsi"/>
          <w:color w:val="auto"/>
        </w:rPr>
        <w:t>-insect interactions</w:t>
      </w:r>
      <w:r w:rsidR="00713C6F">
        <w:rPr>
          <w:rFonts w:asciiTheme="minorHAnsi" w:hAnsiTheme="minorHAnsi" w:cstheme="minorHAnsi"/>
          <w:color w:val="auto"/>
        </w:rPr>
        <w:t>.</w:t>
      </w:r>
      <w:r w:rsidR="00D67D8E">
        <w:rPr>
          <w:rFonts w:asciiTheme="minorHAnsi" w:hAnsiTheme="minorHAnsi" w:cstheme="minorHAnsi"/>
          <w:color w:val="auto"/>
        </w:rPr>
        <w:t xml:space="preserve"> </w:t>
      </w:r>
      <w:r w:rsidR="00B0190E">
        <w:rPr>
          <w:rFonts w:asciiTheme="minorHAnsi" w:hAnsiTheme="minorHAnsi" w:cstheme="minorHAnsi"/>
          <w:color w:val="auto"/>
        </w:rPr>
        <w:t>Here</w:t>
      </w:r>
      <w:r w:rsidR="00D67D8E">
        <w:rPr>
          <w:rFonts w:asciiTheme="minorHAnsi" w:hAnsiTheme="minorHAnsi" w:cstheme="minorHAnsi"/>
          <w:color w:val="auto"/>
        </w:rPr>
        <w:t>,</w:t>
      </w:r>
      <w:r w:rsidR="00B0190E">
        <w:rPr>
          <w:rFonts w:asciiTheme="minorHAnsi" w:hAnsiTheme="minorHAnsi" w:cstheme="minorHAnsi"/>
          <w:color w:val="auto"/>
        </w:rPr>
        <w:t xml:space="preserve"> we present</w:t>
      </w:r>
      <w:r>
        <w:rPr>
          <w:rFonts w:asciiTheme="minorHAnsi" w:hAnsiTheme="minorHAnsi" w:cstheme="minorHAnsi"/>
          <w:color w:val="auto"/>
        </w:rPr>
        <w:t xml:space="preserve"> a series of</w:t>
      </w:r>
      <w:r w:rsidR="00B0190E">
        <w:rPr>
          <w:rFonts w:asciiTheme="minorHAnsi" w:hAnsiTheme="minorHAnsi" w:cstheme="minorHAnsi"/>
          <w:color w:val="auto"/>
        </w:rPr>
        <w:t xml:space="preserve"> protocols for the</w:t>
      </w:r>
      <w:r w:rsidR="00C25D6C">
        <w:rPr>
          <w:rFonts w:asciiTheme="minorHAnsi" w:hAnsiTheme="minorHAnsi" w:cstheme="minorHAnsi"/>
          <w:color w:val="auto"/>
        </w:rPr>
        <w:t xml:space="preserve"> maintenance of plant and aphid cultures, </w:t>
      </w:r>
      <w:r>
        <w:rPr>
          <w:rFonts w:asciiTheme="minorHAnsi" w:hAnsiTheme="minorHAnsi" w:cstheme="minorHAnsi"/>
          <w:color w:val="auto"/>
        </w:rPr>
        <w:t>and the generation and analysis of molecular and -</w:t>
      </w:r>
      <w:proofErr w:type="spellStart"/>
      <w:r>
        <w:rPr>
          <w:rFonts w:asciiTheme="minorHAnsi" w:hAnsiTheme="minorHAnsi" w:cstheme="minorHAnsi"/>
          <w:color w:val="auto"/>
        </w:rPr>
        <w:t>omic</w:t>
      </w:r>
      <w:proofErr w:type="spellEnd"/>
      <w:r>
        <w:rPr>
          <w:rFonts w:asciiTheme="minorHAnsi" w:hAnsiTheme="minorHAnsi" w:cstheme="minorHAnsi"/>
          <w:color w:val="auto"/>
        </w:rPr>
        <w:t xml:space="preserve"> data for </w:t>
      </w:r>
      <w:r>
        <w:rPr>
          <w:rFonts w:asciiTheme="minorHAnsi" w:hAnsiTheme="minorHAnsi" w:cstheme="minorHAnsi"/>
          <w:i/>
          <w:color w:val="auto"/>
        </w:rPr>
        <w:t>A. nerii</w:t>
      </w:r>
      <w:r w:rsidR="00C25D6C">
        <w:rPr>
          <w:rFonts w:asciiTheme="minorHAnsi" w:hAnsiTheme="minorHAnsi" w:cstheme="minorHAnsi"/>
          <w:color w:val="auto"/>
        </w:rPr>
        <w:t>.</w:t>
      </w:r>
    </w:p>
    <w:p w14:paraId="761028D6" w14:textId="77777777" w:rsidR="006305D7" w:rsidRPr="001B1519" w:rsidRDefault="006305D7" w:rsidP="001B1519">
      <w:pPr>
        <w:rPr>
          <w:rFonts w:asciiTheme="minorHAnsi" w:hAnsiTheme="minorHAnsi" w:cstheme="minorHAnsi"/>
        </w:rPr>
      </w:pPr>
    </w:p>
    <w:p w14:paraId="64FB8590" w14:textId="0D2BD214" w:rsidR="006305D7" w:rsidRPr="001B1519" w:rsidRDefault="006305D7" w:rsidP="00CF540F">
      <w:pPr>
        <w:outlineLvl w:val="0"/>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4C7D5FD5" w14:textId="2FF13528" w:rsidR="006305D7" w:rsidRDefault="00C25D6C" w:rsidP="001B1519">
      <w:pPr>
        <w:rPr>
          <w:rFonts w:asciiTheme="minorHAnsi" w:hAnsiTheme="minorHAnsi" w:cstheme="minorHAnsi"/>
          <w:color w:val="auto"/>
        </w:rPr>
      </w:pPr>
      <w:r>
        <w:rPr>
          <w:rFonts w:asciiTheme="minorHAnsi" w:hAnsiTheme="minorHAnsi" w:cstheme="minorHAnsi"/>
          <w:color w:val="auto"/>
        </w:rPr>
        <w:t xml:space="preserve">Aphids </w:t>
      </w:r>
      <w:r w:rsidR="00FA720B">
        <w:rPr>
          <w:rFonts w:asciiTheme="minorHAnsi" w:hAnsiTheme="minorHAnsi" w:cstheme="minorHAnsi"/>
          <w:color w:val="auto"/>
        </w:rPr>
        <w:t>are</w:t>
      </w:r>
      <w:r>
        <w:rPr>
          <w:rFonts w:asciiTheme="minorHAnsi" w:hAnsiTheme="minorHAnsi" w:cstheme="minorHAnsi"/>
          <w:color w:val="auto"/>
        </w:rPr>
        <w:t xml:space="preserve"> excellent </w:t>
      </w:r>
      <w:r w:rsidR="00FA720B">
        <w:rPr>
          <w:rFonts w:asciiTheme="minorHAnsi" w:hAnsiTheme="minorHAnsi" w:cstheme="minorHAnsi"/>
          <w:color w:val="auto"/>
        </w:rPr>
        <w:t>experimental models</w:t>
      </w:r>
      <w:r>
        <w:rPr>
          <w:rFonts w:asciiTheme="minorHAnsi" w:hAnsiTheme="minorHAnsi" w:cstheme="minorHAnsi"/>
          <w:color w:val="auto"/>
        </w:rPr>
        <w:t xml:space="preserve"> for a variety of biological questions ranging from the evolution of symbioses</w:t>
      </w:r>
      <w:r w:rsidR="00250E11">
        <w:rPr>
          <w:rFonts w:asciiTheme="minorHAnsi" w:hAnsiTheme="minorHAnsi" w:cstheme="minorHAnsi"/>
          <w:color w:val="auto"/>
        </w:rPr>
        <w:t xml:space="preserve"> and the development of polyphenisms</w:t>
      </w:r>
      <w:r>
        <w:rPr>
          <w:rFonts w:asciiTheme="minorHAnsi" w:hAnsiTheme="minorHAnsi" w:cstheme="minorHAnsi"/>
          <w:color w:val="auto"/>
        </w:rPr>
        <w:t xml:space="preserve"> to </w:t>
      </w:r>
      <w:r w:rsidR="00FA720B">
        <w:rPr>
          <w:rFonts w:asciiTheme="minorHAnsi" w:hAnsiTheme="minorHAnsi" w:cstheme="minorHAnsi"/>
          <w:color w:val="auto"/>
        </w:rPr>
        <w:t>questions</w:t>
      </w:r>
      <w:r>
        <w:rPr>
          <w:rFonts w:asciiTheme="minorHAnsi" w:hAnsiTheme="minorHAnsi" w:cstheme="minorHAnsi"/>
          <w:color w:val="auto"/>
        </w:rPr>
        <w:t xml:space="preserve"> surrounding insect</w:t>
      </w:r>
      <w:r w:rsidR="00541E2F">
        <w:rPr>
          <w:rFonts w:asciiTheme="minorHAnsi" w:hAnsiTheme="minorHAnsi" w:cstheme="minorHAnsi"/>
          <w:color w:val="auto"/>
        </w:rPr>
        <w:t>’s</w:t>
      </w:r>
      <w:r>
        <w:rPr>
          <w:rFonts w:asciiTheme="minorHAnsi" w:hAnsiTheme="minorHAnsi" w:cstheme="minorHAnsi"/>
          <w:color w:val="auto"/>
        </w:rPr>
        <w:t xml:space="preserve"> interactions with their host plants.</w:t>
      </w:r>
      <w:r w:rsidR="00DE2F97">
        <w:rPr>
          <w:rFonts w:asciiTheme="minorHAnsi" w:hAnsiTheme="minorHAnsi" w:cstheme="minorHAnsi"/>
          <w:color w:val="auto"/>
        </w:rPr>
        <w:t xml:space="preserve"> </w:t>
      </w:r>
      <w:r w:rsidR="00FA720B">
        <w:rPr>
          <w:rFonts w:asciiTheme="minorHAnsi" w:hAnsiTheme="minorHAnsi" w:cstheme="minorHAnsi"/>
          <w:color w:val="auto"/>
        </w:rPr>
        <w:t>Genomic resources are available for a number of aphid species</w:t>
      </w:r>
      <w:r w:rsidR="00DE2F97">
        <w:rPr>
          <w:rFonts w:asciiTheme="minorHAnsi" w:hAnsiTheme="minorHAnsi" w:cstheme="minorHAnsi"/>
          <w:color w:val="auto"/>
        </w:rPr>
        <w:t>,</w:t>
      </w:r>
      <w:r w:rsidR="00FA720B">
        <w:rPr>
          <w:rFonts w:asciiTheme="minorHAnsi" w:hAnsiTheme="minorHAnsi" w:cstheme="minorHAnsi"/>
          <w:color w:val="auto"/>
        </w:rPr>
        <w:t xml:space="preserve"> and</w:t>
      </w:r>
      <w:r w:rsidR="00DE2F97">
        <w:rPr>
          <w:rFonts w:asciiTheme="minorHAnsi" w:hAnsiTheme="minorHAnsi" w:cstheme="minorHAnsi"/>
          <w:color w:val="auto"/>
        </w:rPr>
        <w:t xml:space="preserve"> with advances in </w:t>
      </w:r>
      <w:r w:rsidR="00541E2F">
        <w:rPr>
          <w:rFonts w:asciiTheme="minorHAnsi" w:hAnsiTheme="minorHAnsi" w:cstheme="minorHAnsi"/>
          <w:color w:val="auto"/>
        </w:rPr>
        <w:t xml:space="preserve">the </w:t>
      </w:r>
      <w:r w:rsidR="00DE2F97">
        <w:rPr>
          <w:rFonts w:asciiTheme="minorHAnsi" w:hAnsiTheme="minorHAnsi" w:cstheme="minorHAnsi"/>
          <w:color w:val="auto"/>
        </w:rPr>
        <w:t xml:space="preserve">next-generation sequencing, transcriptomic studies are being extended to non-model organisms </w:t>
      </w:r>
      <w:r w:rsidR="00FA720B">
        <w:rPr>
          <w:rFonts w:asciiTheme="minorHAnsi" w:hAnsiTheme="minorHAnsi" w:cstheme="minorHAnsi"/>
          <w:color w:val="auto"/>
        </w:rPr>
        <w:t>that lack</w:t>
      </w:r>
      <w:r w:rsidR="00DE2F97">
        <w:rPr>
          <w:rFonts w:asciiTheme="minorHAnsi" w:hAnsiTheme="minorHAnsi" w:cstheme="minorHAnsi"/>
          <w:color w:val="auto"/>
        </w:rPr>
        <w:t xml:space="preserve"> genomes. Furthermore, a</w:t>
      </w:r>
      <w:r w:rsidR="001F7FDC">
        <w:rPr>
          <w:rFonts w:asciiTheme="minorHAnsi" w:hAnsiTheme="minorHAnsi" w:cstheme="minorHAnsi"/>
          <w:color w:val="auto"/>
        </w:rPr>
        <w:t xml:space="preserve">phid cultures can be collected from the field and reared in the laboratory for </w:t>
      </w:r>
      <w:r w:rsidR="00541E2F">
        <w:rPr>
          <w:rFonts w:asciiTheme="minorHAnsi" w:hAnsiTheme="minorHAnsi" w:cstheme="minorHAnsi"/>
          <w:color w:val="auto"/>
        </w:rPr>
        <w:t xml:space="preserve">the </w:t>
      </w:r>
      <w:r w:rsidR="001F7FDC">
        <w:rPr>
          <w:rFonts w:asciiTheme="minorHAnsi" w:hAnsiTheme="minorHAnsi" w:cstheme="minorHAnsi"/>
          <w:color w:val="auto"/>
        </w:rPr>
        <w:t>use in organismal and molecular experiments</w:t>
      </w:r>
      <w:r w:rsidR="00DE2F97">
        <w:rPr>
          <w:rFonts w:asciiTheme="minorHAnsi" w:hAnsiTheme="minorHAnsi" w:cstheme="minorHAnsi"/>
          <w:color w:val="auto"/>
        </w:rPr>
        <w:t xml:space="preserve"> to bridge the gap between ecological and genetic studies</w:t>
      </w:r>
      <w:r w:rsidR="001F7FDC">
        <w:rPr>
          <w:rFonts w:asciiTheme="minorHAnsi" w:hAnsiTheme="minorHAnsi" w:cstheme="minorHAnsi"/>
          <w:color w:val="auto"/>
        </w:rPr>
        <w:t>.</w:t>
      </w:r>
      <w:r w:rsidR="00A533A4">
        <w:rPr>
          <w:rFonts w:asciiTheme="minorHAnsi" w:hAnsiTheme="minorHAnsi" w:cstheme="minorHAnsi"/>
          <w:color w:val="auto"/>
        </w:rPr>
        <w:t xml:space="preserve"> Last, many aphids are able to be maintained in the laboratory on their preferred host plants in perpetual, parthenogenic life cycles allowing for comparisons of asexually reproducing genotypes. </w:t>
      </w:r>
      <w:r w:rsidR="00FA720B">
        <w:rPr>
          <w:rFonts w:asciiTheme="minorHAnsi" w:hAnsiTheme="minorHAnsi" w:cstheme="minorHAnsi"/>
          <w:i/>
          <w:color w:val="auto"/>
        </w:rPr>
        <w:t>Aphis nerii</w:t>
      </w:r>
      <w:r w:rsidR="00FA720B">
        <w:rPr>
          <w:rFonts w:asciiTheme="minorHAnsi" w:hAnsiTheme="minorHAnsi" w:cstheme="minorHAnsi"/>
          <w:color w:val="auto"/>
        </w:rPr>
        <w:t>, the milkweed-oleander aphid, provides one such model to study insect interactions with toxic plants using both organismal and molecular experiments.</w:t>
      </w:r>
      <w:r w:rsidR="001F7FDC">
        <w:rPr>
          <w:rFonts w:asciiTheme="minorHAnsi" w:hAnsiTheme="minorHAnsi" w:cstheme="minorHAnsi"/>
          <w:color w:val="auto"/>
        </w:rPr>
        <w:t xml:space="preserve"> Methods for the generation and maintenance of plant and aphid cultures in the greenhouse and laboratory, DNA and RNA extractions, microsatellite analysis, </w:t>
      </w:r>
      <w:r w:rsidR="001F7FDC">
        <w:rPr>
          <w:rFonts w:asciiTheme="minorHAnsi" w:hAnsiTheme="minorHAnsi" w:cstheme="minorHAnsi"/>
          <w:i/>
          <w:color w:val="auto"/>
        </w:rPr>
        <w:t>de novo</w:t>
      </w:r>
      <w:r w:rsidR="001F7FDC">
        <w:rPr>
          <w:rFonts w:asciiTheme="minorHAnsi" w:hAnsiTheme="minorHAnsi" w:cstheme="minorHAnsi"/>
          <w:color w:val="auto"/>
        </w:rPr>
        <w:t xml:space="preserve"> transcriptome assembly and annotation, transcriptome differential expression analysis, and qPCR verification of differentially expressed genes are outlined and discussed here. </w:t>
      </w:r>
    </w:p>
    <w:p w14:paraId="6A203257" w14:textId="77777777" w:rsidR="00C25D6C" w:rsidRPr="001B1519" w:rsidRDefault="00C25D6C" w:rsidP="001B1519">
      <w:pPr>
        <w:rPr>
          <w:rFonts w:asciiTheme="minorHAnsi" w:hAnsiTheme="minorHAnsi" w:cstheme="minorHAnsi"/>
        </w:rPr>
      </w:pPr>
    </w:p>
    <w:p w14:paraId="00D25F73" w14:textId="2F8DB2B1" w:rsidR="006305D7" w:rsidRPr="001B1519" w:rsidRDefault="006305D7" w:rsidP="00CF540F">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r w:rsidRPr="001B1519">
        <w:rPr>
          <w:rFonts w:asciiTheme="minorHAnsi" w:hAnsiTheme="minorHAnsi" w:cstheme="minorHAnsi"/>
          <w:color w:val="808080"/>
        </w:rPr>
        <w:t xml:space="preserve"> </w:t>
      </w:r>
    </w:p>
    <w:p w14:paraId="764AE572" w14:textId="048192E1" w:rsidR="0028705A" w:rsidRPr="00221445" w:rsidRDefault="0028705A" w:rsidP="0028705A">
      <w:pPr>
        <w:rPr>
          <w:rFonts w:asciiTheme="minorHAnsi" w:hAnsiTheme="minorHAnsi" w:cstheme="minorHAnsi"/>
        </w:rPr>
      </w:pPr>
      <w:r>
        <w:rPr>
          <w:rFonts w:asciiTheme="minorHAnsi" w:hAnsiTheme="minorHAnsi" w:cstheme="minorHAnsi"/>
        </w:rPr>
        <w:t xml:space="preserve">Aphids are small, </w:t>
      </w:r>
      <w:proofErr w:type="spellStart"/>
      <w:r>
        <w:rPr>
          <w:rFonts w:asciiTheme="minorHAnsi" w:hAnsiTheme="minorHAnsi" w:cstheme="minorHAnsi"/>
        </w:rPr>
        <w:t>hemimetabolous</w:t>
      </w:r>
      <w:proofErr w:type="spellEnd"/>
      <w:r>
        <w:rPr>
          <w:rFonts w:asciiTheme="minorHAnsi" w:hAnsiTheme="minorHAnsi" w:cstheme="minorHAnsi"/>
        </w:rPr>
        <w:t xml:space="preserve"> insects that specialize on diverse plant families worldwide. </w:t>
      </w:r>
      <w:r>
        <w:rPr>
          <w:rFonts w:asciiTheme="minorHAnsi" w:hAnsiTheme="minorHAnsi" w:cstheme="minorHAnsi"/>
        </w:rPr>
        <w:lastRenderedPageBreak/>
        <w:t>They are distinctive for a number of features, most notably their complex life cycles involving cyclical parthenogenesis and discrete polyphenisms, and their obligate nutritional symbioses with bacterial or yeast endosymbionts that supply nutrients missing from their diet of plant sap</w:t>
      </w:r>
      <w:r w:rsidR="00FB119A">
        <w:rPr>
          <w:rFonts w:asciiTheme="minorHAnsi" w:hAnsiTheme="minorHAnsi" w:cstheme="minorHAnsi"/>
          <w:vertAlign w:val="superscript"/>
        </w:rPr>
        <w:t>1</w:t>
      </w:r>
      <w:r w:rsidR="00FB119A">
        <w:rPr>
          <w:rFonts w:asciiTheme="minorHAnsi" w:hAnsiTheme="minorHAnsi" w:cstheme="minorHAnsi"/>
        </w:rPr>
        <w:t>.</w:t>
      </w:r>
      <w:r>
        <w:rPr>
          <w:rFonts w:asciiTheme="minorHAnsi" w:hAnsiTheme="minorHAnsi" w:cstheme="minorHAnsi"/>
        </w:rPr>
        <w:t xml:space="preserve"> While most aphids are host plant specialists, some generalist species are important crop pests, inflicting considerable economic damage on crops either directly or via the pathogens and viruses they vector</w:t>
      </w:r>
      <w:r w:rsidR="00FB119A">
        <w:rPr>
          <w:rFonts w:asciiTheme="minorHAnsi" w:hAnsiTheme="minorHAnsi" w:cstheme="minorHAnsi"/>
          <w:vertAlign w:val="superscript"/>
        </w:rPr>
        <w:t>2</w:t>
      </w:r>
      <w:r w:rsidR="00FB119A">
        <w:rPr>
          <w:rFonts w:asciiTheme="minorHAnsi" w:hAnsiTheme="minorHAnsi" w:cstheme="minorHAnsi"/>
        </w:rPr>
        <w:t>.</w:t>
      </w:r>
      <w:r>
        <w:rPr>
          <w:rFonts w:asciiTheme="minorHAnsi" w:hAnsiTheme="minorHAnsi" w:cstheme="minorHAnsi"/>
        </w:rPr>
        <w:t xml:space="preserve"> The publication of the first aphid genome in 2010, the pea aphid </w:t>
      </w:r>
      <w:proofErr w:type="spellStart"/>
      <w:r w:rsidRPr="00221445">
        <w:rPr>
          <w:rFonts w:asciiTheme="minorHAnsi" w:hAnsiTheme="minorHAnsi" w:cstheme="minorHAnsi"/>
          <w:i/>
        </w:rPr>
        <w:t>Acyrthosiphon</w:t>
      </w:r>
      <w:proofErr w:type="spellEnd"/>
      <w:r w:rsidRPr="00221445">
        <w:rPr>
          <w:rFonts w:asciiTheme="minorHAnsi" w:hAnsiTheme="minorHAnsi" w:cstheme="minorHAnsi"/>
          <w:i/>
        </w:rPr>
        <w:t xml:space="preserve"> pisum</w:t>
      </w:r>
      <w:r w:rsidR="00FB119A">
        <w:rPr>
          <w:rFonts w:asciiTheme="minorHAnsi" w:hAnsiTheme="minorHAnsi" w:cstheme="minorHAnsi"/>
          <w:vertAlign w:val="superscript"/>
        </w:rPr>
        <w:t>3</w:t>
      </w:r>
      <w:r>
        <w:rPr>
          <w:rFonts w:asciiTheme="minorHAnsi" w:hAnsiTheme="minorHAnsi" w:cstheme="minorHAnsi"/>
        </w:rPr>
        <w:t xml:space="preserve">, marked an important milestone in the study of aphid biology, because it provided the genomic resources for addressing questions about insect adaptations to herbivorous lifestyles, including those that might lead to better control </w:t>
      </w:r>
      <w:r w:rsidR="00FB119A">
        <w:rPr>
          <w:rFonts w:asciiTheme="minorHAnsi" w:hAnsiTheme="minorHAnsi" w:cstheme="minorHAnsi"/>
        </w:rPr>
        <w:t>strategies</w:t>
      </w:r>
      <w:r w:rsidR="00FB119A">
        <w:rPr>
          <w:rFonts w:asciiTheme="minorHAnsi" w:hAnsiTheme="minorHAnsi" w:cstheme="minorHAnsi"/>
          <w:vertAlign w:val="superscript"/>
        </w:rPr>
        <w:t>4</w:t>
      </w:r>
      <w:r>
        <w:rPr>
          <w:rFonts w:asciiTheme="minorHAnsi" w:hAnsiTheme="minorHAnsi" w:cstheme="minorHAnsi"/>
        </w:rPr>
        <w:t>. Since that time, additional genomic resources have accumulated with the publication of an annotated genome for the soybean aphid</w:t>
      </w:r>
      <w:r w:rsidRPr="00221445">
        <w:rPr>
          <w:rFonts w:asciiTheme="minorHAnsi" w:hAnsiTheme="minorHAnsi" w:cstheme="minorHAnsi"/>
        </w:rPr>
        <w:t xml:space="preserve"> </w:t>
      </w:r>
      <w:r w:rsidRPr="00221445">
        <w:rPr>
          <w:rFonts w:asciiTheme="minorHAnsi" w:hAnsiTheme="minorHAnsi" w:cstheme="minorHAnsi"/>
          <w:i/>
        </w:rPr>
        <w:t xml:space="preserve">Aphis </w:t>
      </w:r>
      <w:r w:rsidRPr="00252A1C">
        <w:rPr>
          <w:rFonts w:asciiTheme="minorHAnsi" w:hAnsiTheme="minorHAnsi" w:cstheme="minorHAnsi"/>
          <w:i/>
        </w:rPr>
        <w:t>glycines</w:t>
      </w:r>
      <w:r w:rsidR="00180826">
        <w:rPr>
          <w:rFonts w:asciiTheme="minorHAnsi" w:hAnsiTheme="minorHAnsi" w:cstheme="minorHAnsi"/>
          <w:vertAlign w:val="superscript"/>
        </w:rPr>
        <w:t>5</w:t>
      </w:r>
      <w:r>
        <w:rPr>
          <w:rFonts w:asciiTheme="minorHAnsi" w:hAnsiTheme="minorHAnsi" w:cstheme="minorHAnsi"/>
        </w:rPr>
        <w:t xml:space="preserve">, </w:t>
      </w:r>
      <w:r w:rsidRPr="00252A1C">
        <w:rPr>
          <w:rFonts w:asciiTheme="minorHAnsi" w:hAnsiTheme="minorHAnsi" w:cstheme="minorHAnsi"/>
        </w:rPr>
        <w:t>and</w:t>
      </w:r>
      <w:r w:rsidRPr="00221445">
        <w:rPr>
          <w:rFonts w:asciiTheme="minorHAnsi" w:hAnsiTheme="minorHAnsi" w:cstheme="minorHAnsi"/>
        </w:rPr>
        <w:t xml:space="preserve"> </w:t>
      </w:r>
      <w:r>
        <w:rPr>
          <w:rFonts w:asciiTheme="minorHAnsi" w:hAnsiTheme="minorHAnsi" w:cstheme="minorHAnsi"/>
        </w:rPr>
        <w:t xml:space="preserve">publicly-available </w:t>
      </w:r>
      <w:r w:rsidRPr="00221445">
        <w:rPr>
          <w:rFonts w:asciiTheme="minorHAnsi" w:hAnsiTheme="minorHAnsi" w:cstheme="minorHAnsi"/>
        </w:rPr>
        <w:t xml:space="preserve">whole genome resources for another </w:t>
      </w:r>
      <w:r w:rsidR="008366E6">
        <w:rPr>
          <w:rFonts w:asciiTheme="minorHAnsi" w:hAnsiTheme="minorHAnsi" w:cstheme="minorHAnsi"/>
        </w:rPr>
        <w:t>three</w:t>
      </w:r>
      <w:r w:rsidR="008366E6" w:rsidRPr="00221445">
        <w:rPr>
          <w:rFonts w:asciiTheme="minorHAnsi" w:hAnsiTheme="minorHAnsi" w:cstheme="minorHAnsi"/>
        </w:rPr>
        <w:t>-aphid</w:t>
      </w:r>
      <w:r w:rsidRPr="00221445">
        <w:rPr>
          <w:rFonts w:asciiTheme="minorHAnsi" w:hAnsiTheme="minorHAnsi" w:cstheme="minorHAnsi"/>
        </w:rPr>
        <w:t xml:space="preserve"> species (</w:t>
      </w:r>
      <w:proofErr w:type="spellStart"/>
      <w:r w:rsidRPr="00221445">
        <w:rPr>
          <w:rFonts w:asciiTheme="minorHAnsi" w:hAnsiTheme="minorHAnsi" w:cstheme="minorHAnsi"/>
          <w:i/>
        </w:rPr>
        <w:t>Myzus</w:t>
      </w:r>
      <w:proofErr w:type="spellEnd"/>
      <w:r w:rsidRPr="00221445">
        <w:rPr>
          <w:rFonts w:asciiTheme="minorHAnsi" w:hAnsiTheme="minorHAnsi" w:cstheme="minorHAnsi"/>
          <w:i/>
        </w:rPr>
        <w:t xml:space="preserve"> </w:t>
      </w:r>
      <w:proofErr w:type="spellStart"/>
      <w:r w:rsidRPr="00221445">
        <w:rPr>
          <w:rFonts w:asciiTheme="minorHAnsi" w:hAnsiTheme="minorHAnsi" w:cstheme="minorHAnsi"/>
          <w:i/>
        </w:rPr>
        <w:t>cerasi</w:t>
      </w:r>
      <w:proofErr w:type="spellEnd"/>
      <w:r w:rsidRPr="00221445">
        <w:rPr>
          <w:rFonts w:asciiTheme="minorHAnsi" w:hAnsiTheme="minorHAnsi" w:cstheme="minorHAnsi"/>
          <w:i/>
        </w:rPr>
        <w:t xml:space="preserve"> </w:t>
      </w:r>
      <w:r w:rsidRPr="00221445">
        <w:rPr>
          <w:rFonts w:asciiTheme="minorHAnsi" w:hAnsiTheme="minorHAnsi" w:cstheme="minorHAnsi"/>
        </w:rPr>
        <w:t xml:space="preserve">(black cherry aphid), </w:t>
      </w:r>
      <w:proofErr w:type="spellStart"/>
      <w:r w:rsidRPr="00221445">
        <w:rPr>
          <w:rFonts w:asciiTheme="minorHAnsi" w:hAnsiTheme="minorHAnsi" w:cstheme="minorHAnsi"/>
          <w:i/>
        </w:rPr>
        <w:t>Myzus</w:t>
      </w:r>
      <w:proofErr w:type="spellEnd"/>
      <w:r w:rsidRPr="00221445">
        <w:rPr>
          <w:rFonts w:asciiTheme="minorHAnsi" w:hAnsiTheme="minorHAnsi" w:cstheme="minorHAnsi"/>
          <w:i/>
        </w:rPr>
        <w:t xml:space="preserve"> </w:t>
      </w:r>
      <w:proofErr w:type="spellStart"/>
      <w:r w:rsidRPr="00221445">
        <w:rPr>
          <w:rFonts w:asciiTheme="minorHAnsi" w:hAnsiTheme="minorHAnsi" w:cstheme="minorHAnsi"/>
          <w:i/>
        </w:rPr>
        <w:t>persicae</w:t>
      </w:r>
      <w:proofErr w:type="spellEnd"/>
      <w:r w:rsidRPr="00221445">
        <w:rPr>
          <w:rFonts w:asciiTheme="minorHAnsi" w:hAnsiTheme="minorHAnsi" w:cstheme="minorHAnsi"/>
        </w:rPr>
        <w:t xml:space="preserve"> (peach-potato aphid), </w:t>
      </w:r>
      <w:proofErr w:type="spellStart"/>
      <w:r w:rsidRPr="00221445">
        <w:rPr>
          <w:rFonts w:asciiTheme="minorHAnsi" w:hAnsiTheme="minorHAnsi" w:cstheme="minorHAnsi"/>
          <w:i/>
        </w:rPr>
        <w:t>Rhopalosiphum</w:t>
      </w:r>
      <w:proofErr w:type="spellEnd"/>
      <w:r w:rsidRPr="00221445">
        <w:rPr>
          <w:rFonts w:asciiTheme="minorHAnsi" w:hAnsiTheme="minorHAnsi" w:cstheme="minorHAnsi"/>
          <w:i/>
        </w:rPr>
        <w:t xml:space="preserve"> </w:t>
      </w:r>
      <w:proofErr w:type="spellStart"/>
      <w:r w:rsidRPr="00221445">
        <w:rPr>
          <w:rFonts w:asciiTheme="minorHAnsi" w:hAnsiTheme="minorHAnsi" w:cstheme="minorHAnsi"/>
          <w:i/>
        </w:rPr>
        <w:t>padi</w:t>
      </w:r>
      <w:proofErr w:type="spellEnd"/>
      <w:r w:rsidRPr="00221445">
        <w:rPr>
          <w:rFonts w:asciiTheme="minorHAnsi" w:hAnsiTheme="minorHAnsi" w:cstheme="minorHAnsi"/>
        </w:rPr>
        <w:t xml:space="preserve"> (bird cherry-oat aphid)</w:t>
      </w:r>
      <w:r w:rsidR="00180826">
        <w:rPr>
          <w:rFonts w:asciiTheme="minorHAnsi" w:hAnsiTheme="minorHAnsi" w:cstheme="minorHAnsi"/>
          <w:vertAlign w:val="superscript"/>
        </w:rPr>
        <w:t>6</w:t>
      </w:r>
      <w:r w:rsidRPr="00221445">
        <w:rPr>
          <w:rFonts w:asciiTheme="minorHAnsi" w:hAnsiTheme="minorHAnsi" w:cstheme="minorHAnsi"/>
        </w:rPr>
        <w:t xml:space="preserve">. </w:t>
      </w:r>
      <w:r>
        <w:rPr>
          <w:rFonts w:asciiTheme="minorHAnsi" w:hAnsiTheme="minorHAnsi" w:cstheme="minorHAnsi"/>
        </w:rPr>
        <w:t>V</w:t>
      </w:r>
      <w:r w:rsidRPr="00221445">
        <w:rPr>
          <w:rFonts w:asciiTheme="minorHAnsi" w:hAnsiTheme="minorHAnsi" w:cstheme="minorHAnsi"/>
        </w:rPr>
        <w:t xml:space="preserve">aluable </w:t>
      </w:r>
      <w:r w:rsidRPr="00221445">
        <w:rPr>
          <w:rFonts w:asciiTheme="minorHAnsi" w:hAnsiTheme="minorHAnsi" w:cstheme="minorHAnsi"/>
          <w:i/>
        </w:rPr>
        <w:t>de novo</w:t>
      </w:r>
      <w:r w:rsidRPr="00221445">
        <w:rPr>
          <w:rFonts w:asciiTheme="minorHAnsi" w:hAnsiTheme="minorHAnsi" w:cstheme="minorHAnsi"/>
        </w:rPr>
        <w:t xml:space="preserve"> transcriptomic resources are available</w:t>
      </w:r>
      <w:r>
        <w:rPr>
          <w:rFonts w:asciiTheme="minorHAnsi" w:hAnsiTheme="minorHAnsi" w:cstheme="minorHAnsi"/>
        </w:rPr>
        <w:t xml:space="preserve"> as well</w:t>
      </w:r>
      <w:r w:rsidRPr="00221445">
        <w:rPr>
          <w:rFonts w:asciiTheme="minorHAnsi" w:hAnsiTheme="minorHAnsi" w:cstheme="minorHAnsi"/>
        </w:rPr>
        <w:t xml:space="preserve"> for a number of other aphid species (</w:t>
      </w:r>
      <w:r w:rsidRPr="00221445">
        <w:rPr>
          <w:rFonts w:asciiTheme="minorHAnsi" w:hAnsiTheme="minorHAnsi" w:cstheme="minorHAnsi"/>
          <w:i/>
        </w:rPr>
        <w:t>e.g.</w:t>
      </w:r>
      <w:r w:rsidRPr="00221445">
        <w:rPr>
          <w:rFonts w:asciiTheme="minorHAnsi" w:hAnsiTheme="minorHAnsi" w:cstheme="minorHAnsi"/>
        </w:rPr>
        <w:t xml:space="preserve"> </w:t>
      </w:r>
      <w:r w:rsidRPr="00221445">
        <w:rPr>
          <w:rFonts w:asciiTheme="minorHAnsi" w:hAnsiTheme="minorHAnsi" w:cstheme="minorHAnsi"/>
          <w:i/>
        </w:rPr>
        <w:t xml:space="preserve">Aphis </w:t>
      </w:r>
      <w:proofErr w:type="spellStart"/>
      <w:r w:rsidR="008366E6" w:rsidRPr="00221445">
        <w:rPr>
          <w:rFonts w:asciiTheme="minorHAnsi" w:hAnsiTheme="minorHAnsi" w:cstheme="minorHAnsi"/>
          <w:i/>
        </w:rPr>
        <w:t>gossypii</w:t>
      </w:r>
      <w:proofErr w:type="spellEnd"/>
      <w:r w:rsidR="008366E6" w:rsidRPr="00221445">
        <w:rPr>
          <w:rFonts w:asciiTheme="minorHAnsi" w:hAnsiTheme="minorHAnsi" w:cstheme="minorHAnsi"/>
          <w:i/>
        </w:rPr>
        <w:t xml:space="preserve"> (</w:t>
      </w:r>
      <w:r w:rsidRPr="00221445">
        <w:rPr>
          <w:rFonts w:asciiTheme="minorHAnsi" w:hAnsiTheme="minorHAnsi" w:cstheme="minorHAnsi"/>
        </w:rPr>
        <w:t>cotton aphid)</w:t>
      </w:r>
      <w:r w:rsidR="00180826">
        <w:rPr>
          <w:rFonts w:asciiTheme="minorHAnsi" w:hAnsiTheme="minorHAnsi" w:cstheme="minorHAnsi"/>
          <w:vertAlign w:val="superscript"/>
        </w:rPr>
        <w:t>7</w:t>
      </w:r>
      <w:r w:rsidRPr="00221445">
        <w:rPr>
          <w:rFonts w:asciiTheme="minorHAnsi" w:hAnsiTheme="minorHAnsi" w:cstheme="minorHAnsi"/>
        </w:rPr>
        <w:t xml:space="preserve">, </w:t>
      </w:r>
      <w:proofErr w:type="spellStart"/>
      <w:r w:rsidRPr="00221445">
        <w:rPr>
          <w:rFonts w:asciiTheme="minorHAnsi" w:hAnsiTheme="minorHAnsi" w:cstheme="minorHAnsi"/>
          <w:i/>
        </w:rPr>
        <w:t>Sitobion</w:t>
      </w:r>
      <w:proofErr w:type="spellEnd"/>
      <w:r w:rsidRPr="00221445">
        <w:rPr>
          <w:rFonts w:asciiTheme="minorHAnsi" w:hAnsiTheme="minorHAnsi" w:cstheme="minorHAnsi"/>
          <w:i/>
        </w:rPr>
        <w:t xml:space="preserve"> </w:t>
      </w:r>
      <w:proofErr w:type="spellStart"/>
      <w:r w:rsidRPr="00221445">
        <w:rPr>
          <w:rFonts w:asciiTheme="minorHAnsi" w:hAnsiTheme="minorHAnsi" w:cstheme="minorHAnsi"/>
          <w:i/>
        </w:rPr>
        <w:t>avenae</w:t>
      </w:r>
      <w:proofErr w:type="spellEnd"/>
      <w:r w:rsidRPr="00221445">
        <w:rPr>
          <w:rFonts w:asciiTheme="minorHAnsi" w:hAnsiTheme="minorHAnsi" w:cstheme="minorHAnsi"/>
        </w:rPr>
        <w:t xml:space="preserve"> (grain aphid)</w:t>
      </w:r>
      <w:r w:rsidR="00180826">
        <w:rPr>
          <w:rFonts w:asciiTheme="minorHAnsi" w:hAnsiTheme="minorHAnsi" w:cstheme="minorHAnsi"/>
          <w:vertAlign w:val="superscript"/>
        </w:rPr>
        <w:t>8</w:t>
      </w:r>
      <w:r w:rsidRPr="00221445">
        <w:rPr>
          <w:rFonts w:asciiTheme="minorHAnsi" w:hAnsiTheme="minorHAnsi" w:cstheme="minorHAnsi"/>
        </w:rPr>
        <w:t xml:space="preserve">, </w:t>
      </w:r>
      <w:proofErr w:type="spellStart"/>
      <w:r w:rsidRPr="00221445">
        <w:rPr>
          <w:rFonts w:asciiTheme="minorHAnsi" w:hAnsiTheme="minorHAnsi" w:cstheme="minorHAnsi"/>
          <w:i/>
        </w:rPr>
        <w:t>Cinara</w:t>
      </w:r>
      <w:proofErr w:type="spellEnd"/>
      <w:r w:rsidRPr="00221445">
        <w:rPr>
          <w:rFonts w:asciiTheme="minorHAnsi" w:hAnsiTheme="minorHAnsi" w:cstheme="minorHAnsi"/>
          <w:i/>
        </w:rPr>
        <w:t xml:space="preserve"> </w:t>
      </w:r>
      <w:proofErr w:type="spellStart"/>
      <w:r w:rsidRPr="00221445">
        <w:rPr>
          <w:rFonts w:asciiTheme="minorHAnsi" w:hAnsiTheme="minorHAnsi" w:cstheme="minorHAnsi"/>
          <w:i/>
        </w:rPr>
        <w:t>pinitabulaeformis</w:t>
      </w:r>
      <w:proofErr w:type="spellEnd"/>
      <w:r w:rsidRPr="00221445">
        <w:rPr>
          <w:rFonts w:asciiTheme="minorHAnsi" w:hAnsiTheme="minorHAnsi" w:cstheme="minorHAnsi"/>
        </w:rPr>
        <w:t xml:space="preserve"> (pine aphid)</w:t>
      </w:r>
      <w:r w:rsidR="00180826">
        <w:rPr>
          <w:rFonts w:asciiTheme="minorHAnsi" w:hAnsiTheme="minorHAnsi" w:cstheme="minorHAnsi"/>
          <w:vertAlign w:val="superscript"/>
        </w:rPr>
        <w:t>9</w:t>
      </w:r>
      <w:r w:rsidRPr="00221445">
        <w:rPr>
          <w:rFonts w:asciiTheme="minorHAnsi" w:hAnsiTheme="minorHAnsi" w:cstheme="minorHAnsi"/>
        </w:rPr>
        <w:t xml:space="preserve">, </w:t>
      </w:r>
      <w:r w:rsidRPr="00221445">
        <w:rPr>
          <w:rFonts w:asciiTheme="minorHAnsi" w:hAnsiTheme="minorHAnsi" w:cstheme="minorHAnsi"/>
          <w:i/>
        </w:rPr>
        <w:t>Aphis nerii</w:t>
      </w:r>
      <w:r w:rsidRPr="00221445">
        <w:rPr>
          <w:rFonts w:asciiTheme="minorHAnsi" w:hAnsiTheme="minorHAnsi" w:cstheme="minorHAnsi"/>
        </w:rPr>
        <w:t xml:space="preserve"> (milkweed-oleander aphid)</w:t>
      </w:r>
      <w:r w:rsidR="00180826">
        <w:rPr>
          <w:rFonts w:asciiTheme="minorHAnsi" w:hAnsiTheme="minorHAnsi" w:cstheme="minorHAnsi"/>
          <w:vertAlign w:val="superscript"/>
        </w:rPr>
        <w:t>10</w:t>
      </w:r>
      <w:r w:rsidRPr="00221445">
        <w:rPr>
          <w:rFonts w:asciiTheme="minorHAnsi" w:hAnsiTheme="minorHAnsi" w:cstheme="minorHAnsi"/>
        </w:rPr>
        <w:t xml:space="preserve">). </w:t>
      </w:r>
    </w:p>
    <w:p w14:paraId="32513B4E" w14:textId="77777777" w:rsidR="0028705A" w:rsidRDefault="0028705A" w:rsidP="0028705A">
      <w:pPr>
        <w:rPr>
          <w:rFonts w:asciiTheme="minorHAnsi" w:hAnsiTheme="minorHAnsi" w:cstheme="minorHAnsi"/>
        </w:rPr>
      </w:pPr>
    </w:p>
    <w:p w14:paraId="715CE099" w14:textId="167D83F7" w:rsidR="0028705A" w:rsidRPr="00430FE7" w:rsidRDefault="0028705A" w:rsidP="0028705A">
      <w:pPr>
        <w:rPr>
          <w:rFonts w:asciiTheme="minorHAnsi" w:hAnsiTheme="minorHAnsi" w:cstheme="minorHAnsi"/>
        </w:rPr>
      </w:pPr>
      <w:r>
        <w:rPr>
          <w:rFonts w:asciiTheme="minorHAnsi" w:hAnsiTheme="minorHAnsi" w:cstheme="minorHAnsi"/>
        </w:rPr>
        <w:t xml:space="preserve">Aphids have also made lasting contributions to our understanding of plant-insect interactions and the ecology of life on </w:t>
      </w:r>
      <w:r w:rsidR="00D201D1">
        <w:rPr>
          <w:rFonts w:asciiTheme="minorHAnsi" w:hAnsiTheme="minorHAnsi" w:cstheme="minorHAnsi"/>
        </w:rPr>
        <w:t>plants</w:t>
      </w:r>
      <w:r w:rsidR="00D201D1">
        <w:rPr>
          <w:rFonts w:asciiTheme="minorHAnsi" w:hAnsiTheme="minorHAnsi" w:cstheme="minorHAnsi"/>
          <w:vertAlign w:val="superscript"/>
        </w:rPr>
        <w:t>11</w:t>
      </w:r>
      <w:r w:rsidR="00F87A37">
        <w:rPr>
          <w:rFonts w:asciiTheme="minorHAnsi" w:hAnsiTheme="minorHAnsi" w:cstheme="minorHAnsi"/>
        </w:rPr>
        <w:t>.</w:t>
      </w:r>
      <w:r>
        <w:rPr>
          <w:rFonts w:asciiTheme="minorHAnsi" w:hAnsiTheme="minorHAnsi" w:cstheme="minorHAnsi"/>
        </w:rPr>
        <w:t xml:space="preserve"> One area where aphids have made particularly important contributions is in our understanding of the chemical ecology of host plant interactions. Herbivorous insects express diverse adaptations for overcoming plant defenses, and some even co-opt plant defenses for their own benefit</w:t>
      </w:r>
      <w:r w:rsidR="000121A5">
        <w:rPr>
          <w:rFonts w:asciiTheme="minorHAnsi" w:hAnsiTheme="minorHAnsi" w:cstheme="minorHAnsi"/>
          <w:vertAlign w:val="superscript"/>
        </w:rPr>
        <w:t>12-14</w:t>
      </w:r>
      <w:r>
        <w:rPr>
          <w:rFonts w:asciiTheme="minorHAnsi" w:hAnsiTheme="minorHAnsi" w:cstheme="minorHAnsi"/>
        </w:rPr>
        <w:t xml:space="preserve">. For example, the milkweed-oleander aphid, </w:t>
      </w:r>
      <w:r>
        <w:rPr>
          <w:rFonts w:asciiTheme="minorHAnsi" w:hAnsiTheme="minorHAnsi" w:cstheme="minorHAnsi"/>
          <w:i/>
        </w:rPr>
        <w:t>Aphis nerii</w:t>
      </w:r>
      <w:r>
        <w:rPr>
          <w:rFonts w:asciiTheme="minorHAnsi" w:hAnsiTheme="minorHAnsi" w:cstheme="minorHAnsi"/>
        </w:rPr>
        <w:t xml:space="preserve">, is a bright yellow, invasive aphid found in temperate and tropical regions worldwide that specializes on plants in the milkweed family (Apocynaceae). </w:t>
      </w:r>
      <w:r w:rsidRPr="00E22B34">
        <w:rPr>
          <w:rFonts w:asciiTheme="minorHAnsi" w:hAnsiTheme="minorHAnsi" w:cstheme="minorHAnsi"/>
        </w:rPr>
        <w:t xml:space="preserve">Plants in the family Apocynaceae have evolved </w:t>
      </w:r>
      <w:r>
        <w:rPr>
          <w:rFonts w:asciiTheme="minorHAnsi" w:hAnsiTheme="minorHAnsi" w:cstheme="minorHAnsi"/>
        </w:rPr>
        <w:t>diverse</w:t>
      </w:r>
      <w:r w:rsidRPr="00E22B34">
        <w:rPr>
          <w:rFonts w:asciiTheme="minorHAnsi" w:hAnsiTheme="minorHAnsi" w:cstheme="minorHAnsi"/>
        </w:rPr>
        <w:t xml:space="preserve"> chemical defenses</w:t>
      </w:r>
      <w:r>
        <w:rPr>
          <w:rFonts w:asciiTheme="minorHAnsi" w:hAnsiTheme="minorHAnsi" w:cstheme="minorHAnsi"/>
        </w:rPr>
        <w:t>,</w:t>
      </w:r>
      <w:r w:rsidRPr="00E22B34">
        <w:rPr>
          <w:rFonts w:asciiTheme="minorHAnsi" w:hAnsiTheme="minorHAnsi" w:cstheme="minorHAnsi"/>
        </w:rPr>
        <w:t xml:space="preserve"> including</w:t>
      </w:r>
      <w:r>
        <w:rPr>
          <w:rFonts w:asciiTheme="minorHAnsi" w:hAnsiTheme="minorHAnsi" w:cstheme="minorHAnsi"/>
        </w:rPr>
        <w:t xml:space="preserve"> milky latex and</w:t>
      </w:r>
      <w:r w:rsidRPr="00E22B34">
        <w:rPr>
          <w:rFonts w:asciiTheme="minorHAnsi" w:hAnsiTheme="minorHAnsi" w:cstheme="minorHAnsi"/>
        </w:rPr>
        <w:t xml:space="preserve"> </w:t>
      </w:r>
      <w:r>
        <w:rPr>
          <w:rFonts w:asciiTheme="minorHAnsi" w:hAnsiTheme="minorHAnsi" w:cstheme="minorHAnsi"/>
        </w:rPr>
        <w:t xml:space="preserve">cardiac glycosides known as </w:t>
      </w:r>
      <w:r w:rsidRPr="00E22B34">
        <w:rPr>
          <w:rFonts w:asciiTheme="minorHAnsi" w:hAnsiTheme="minorHAnsi" w:cstheme="minorHAnsi"/>
        </w:rPr>
        <w:t>cardenolides</w:t>
      </w:r>
      <w:r>
        <w:rPr>
          <w:rFonts w:asciiTheme="minorHAnsi" w:hAnsiTheme="minorHAnsi" w:cstheme="minorHAnsi"/>
        </w:rPr>
        <w:t>, that bind</w:t>
      </w:r>
      <w:r w:rsidRPr="009F795B">
        <w:rPr>
          <w:rFonts w:asciiTheme="minorHAnsi" w:hAnsiTheme="minorHAnsi" w:cstheme="minorHAnsi"/>
        </w:rPr>
        <w:t xml:space="preserve"> th</w:t>
      </w:r>
      <w:r>
        <w:rPr>
          <w:rFonts w:asciiTheme="minorHAnsi" w:hAnsiTheme="minorHAnsi" w:cstheme="minorHAnsi"/>
        </w:rPr>
        <w:t>e ca</w:t>
      </w:r>
      <w:r w:rsidRPr="009F795B">
        <w:rPr>
          <w:rFonts w:asciiTheme="minorHAnsi" w:hAnsiTheme="minorHAnsi" w:cstheme="minorHAnsi"/>
        </w:rPr>
        <w:t xml:space="preserve">tion carrier </w:t>
      </w:r>
      <w:proofErr w:type="spellStart"/>
      <w:proofErr w:type="gramStart"/>
      <w:r w:rsidRPr="009F795B">
        <w:rPr>
          <w:rFonts w:asciiTheme="minorHAnsi" w:hAnsiTheme="minorHAnsi" w:cstheme="minorHAnsi"/>
        </w:rPr>
        <w:t>Na,K</w:t>
      </w:r>
      <w:proofErr w:type="spellEnd"/>
      <w:proofErr w:type="gramEnd"/>
      <w:r w:rsidRPr="009F795B">
        <w:rPr>
          <w:rFonts w:asciiTheme="minorHAnsi" w:hAnsiTheme="minorHAnsi" w:cstheme="minorHAnsi"/>
        </w:rPr>
        <w:t>-ATPase</w:t>
      </w:r>
      <w:r>
        <w:rPr>
          <w:rFonts w:asciiTheme="minorHAnsi" w:hAnsiTheme="minorHAnsi" w:cstheme="minorHAnsi"/>
        </w:rPr>
        <w:t xml:space="preserve"> and are effective deterrents to generalist herbivores</w:t>
      </w:r>
      <w:r w:rsidR="000121A5">
        <w:rPr>
          <w:rFonts w:asciiTheme="minorHAnsi" w:hAnsiTheme="minorHAnsi" w:cstheme="minorHAnsi"/>
          <w:vertAlign w:val="superscript"/>
        </w:rPr>
        <w:t>15.16</w:t>
      </w:r>
      <w:r w:rsidRPr="00E22B34">
        <w:rPr>
          <w:rFonts w:asciiTheme="minorHAnsi" w:hAnsiTheme="minorHAnsi" w:cstheme="minorHAnsi"/>
        </w:rPr>
        <w:t>.</w:t>
      </w:r>
      <w:r>
        <w:rPr>
          <w:rFonts w:asciiTheme="minorHAnsi" w:hAnsiTheme="minorHAnsi" w:cstheme="minorHAnsi"/>
        </w:rPr>
        <w:t xml:space="preserve"> Milkweed specialists express various modes of resistance to cardenolides, and some selectively or passively</w:t>
      </w:r>
      <w:r w:rsidRPr="0066122D">
        <w:rPr>
          <w:rFonts w:asciiTheme="minorHAnsi" w:hAnsiTheme="minorHAnsi" w:cstheme="minorHAnsi"/>
        </w:rPr>
        <w:t xml:space="preserve"> </w:t>
      </w:r>
      <w:r>
        <w:rPr>
          <w:rFonts w:asciiTheme="minorHAnsi" w:hAnsiTheme="minorHAnsi" w:cstheme="minorHAnsi"/>
        </w:rPr>
        <w:t xml:space="preserve">accumulate or </w:t>
      </w:r>
      <w:r w:rsidRPr="0066122D">
        <w:rPr>
          <w:rFonts w:asciiTheme="minorHAnsi" w:hAnsiTheme="minorHAnsi" w:cstheme="minorHAnsi"/>
        </w:rPr>
        <w:t xml:space="preserve">modify </w:t>
      </w:r>
      <w:r>
        <w:rPr>
          <w:rFonts w:asciiTheme="minorHAnsi" w:hAnsiTheme="minorHAnsi" w:cstheme="minorHAnsi"/>
        </w:rPr>
        <w:t xml:space="preserve">cardenolides in their tissues as a means to deter predation or for other </w:t>
      </w:r>
      <w:r w:rsidR="000121A5">
        <w:rPr>
          <w:rFonts w:asciiTheme="minorHAnsi" w:hAnsiTheme="minorHAnsi" w:cstheme="minorHAnsi"/>
        </w:rPr>
        <w:t>benefits</w:t>
      </w:r>
      <w:r w:rsidR="000121A5">
        <w:rPr>
          <w:rFonts w:asciiTheme="minorHAnsi" w:hAnsiTheme="minorHAnsi" w:cstheme="minorHAnsi"/>
          <w:vertAlign w:val="superscript"/>
        </w:rPr>
        <w:t>17</w:t>
      </w:r>
      <w:r>
        <w:rPr>
          <w:rFonts w:asciiTheme="minorHAnsi" w:hAnsiTheme="minorHAnsi" w:cstheme="minorHAnsi"/>
        </w:rPr>
        <w:t xml:space="preserve">. </w:t>
      </w:r>
      <w:r>
        <w:rPr>
          <w:rFonts w:asciiTheme="minorHAnsi" w:hAnsiTheme="minorHAnsi" w:cstheme="minorHAnsi"/>
          <w:i/>
        </w:rPr>
        <w:t xml:space="preserve">A. nerii </w:t>
      </w:r>
      <w:r>
        <w:rPr>
          <w:rFonts w:asciiTheme="minorHAnsi" w:hAnsiTheme="minorHAnsi" w:cstheme="minorHAnsi"/>
        </w:rPr>
        <w:t>is thought to sequester cardenolides in this way, although the mechanisms and functional benefits remain unclear</w:t>
      </w:r>
      <w:r w:rsidR="000121A5">
        <w:rPr>
          <w:rFonts w:asciiTheme="minorHAnsi" w:hAnsiTheme="minorHAnsi" w:cstheme="minorHAnsi"/>
          <w:vertAlign w:val="superscript"/>
        </w:rPr>
        <w:t>10</w:t>
      </w:r>
      <w:r w:rsidR="00F87A37">
        <w:rPr>
          <w:rFonts w:asciiTheme="minorHAnsi" w:hAnsiTheme="minorHAnsi" w:cstheme="minorHAnsi"/>
          <w:vertAlign w:val="superscript"/>
        </w:rPr>
        <w:t>,1</w:t>
      </w:r>
      <w:r w:rsidR="000121A5">
        <w:rPr>
          <w:rFonts w:asciiTheme="minorHAnsi" w:hAnsiTheme="minorHAnsi" w:cstheme="minorHAnsi"/>
          <w:vertAlign w:val="superscript"/>
        </w:rPr>
        <w:t>8</w:t>
      </w:r>
      <w:r>
        <w:rPr>
          <w:rFonts w:asciiTheme="minorHAnsi" w:hAnsiTheme="minorHAnsi" w:cstheme="minorHAnsi"/>
        </w:rPr>
        <w:t xml:space="preserve">. </w:t>
      </w:r>
    </w:p>
    <w:p w14:paraId="13212F71" w14:textId="77777777" w:rsidR="0028705A" w:rsidRPr="009F795B" w:rsidRDefault="0028705A" w:rsidP="0028705A">
      <w:pPr>
        <w:rPr>
          <w:rFonts w:asciiTheme="minorHAnsi" w:hAnsiTheme="minorHAnsi" w:cstheme="minorHAnsi"/>
        </w:rPr>
      </w:pPr>
    </w:p>
    <w:p w14:paraId="7B25BE37" w14:textId="2913F997" w:rsidR="0028705A" w:rsidRPr="00430FE7" w:rsidRDefault="0028705A" w:rsidP="0028705A">
      <w:pPr>
        <w:rPr>
          <w:rFonts w:asciiTheme="minorHAnsi" w:hAnsiTheme="minorHAnsi" w:cstheme="minorHAnsi"/>
        </w:rPr>
      </w:pPr>
      <w:r>
        <w:rPr>
          <w:rFonts w:asciiTheme="minorHAnsi" w:hAnsiTheme="minorHAnsi" w:cstheme="minorHAnsi"/>
        </w:rPr>
        <w:t xml:space="preserve">Given the genomic resources at hand, </w:t>
      </w:r>
      <w:r>
        <w:rPr>
          <w:rFonts w:asciiTheme="minorHAnsi" w:hAnsiTheme="minorHAnsi" w:cstheme="minorHAnsi"/>
          <w:i/>
        </w:rPr>
        <w:t xml:space="preserve">A. nerii </w:t>
      </w:r>
      <w:r>
        <w:rPr>
          <w:rFonts w:asciiTheme="minorHAnsi" w:hAnsiTheme="minorHAnsi" w:cstheme="minorHAnsi"/>
        </w:rPr>
        <w:t xml:space="preserve">provides an excellent experimental model for the study of the molecular and genetic mechanisms involved in the chemo-ecological interactions between toxic host plants and their specialist herbivores. It is worth noting that, while some of the earliest studies of </w:t>
      </w:r>
      <w:r>
        <w:rPr>
          <w:rFonts w:asciiTheme="minorHAnsi" w:hAnsiTheme="minorHAnsi" w:cstheme="minorHAnsi"/>
          <w:i/>
        </w:rPr>
        <w:t xml:space="preserve">A. nerii </w:t>
      </w:r>
      <w:r>
        <w:rPr>
          <w:rFonts w:asciiTheme="minorHAnsi" w:hAnsiTheme="minorHAnsi" w:cstheme="minorHAnsi"/>
        </w:rPr>
        <w:t xml:space="preserve">focused on sequestration of </w:t>
      </w:r>
      <w:r w:rsidR="0007501A">
        <w:rPr>
          <w:rFonts w:asciiTheme="minorHAnsi" w:hAnsiTheme="minorHAnsi" w:cstheme="minorHAnsi"/>
        </w:rPr>
        <w:t>cardenolides</w:t>
      </w:r>
      <w:r w:rsidR="0007501A">
        <w:rPr>
          <w:rFonts w:asciiTheme="minorHAnsi" w:hAnsiTheme="minorHAnsi" w:cstheme="minorHAnsi"/>
          <w:vertAlign w:val="superscript"/>
        </w:rPr>
        <w:t>19</w:t>
      </w:r>
      <w:r>
        <w:rPr>
          <w:rFonts w:asciiTheme="minorHAnsi" w:hAnsiTheme="minorHAnsi" w:cstheme="minorHAnsi"/>
        </w:rPr>
        <w:t xml:space="preserve">, since that time, studies of </w:t>
      </w:r>
      <w:r>
        <w:rPr>
          <w:rFonts w:asciiTheme="minorHAnsi" w:hAnsiTheme="minorHAnsi" w:cstheme="minorHAnsi"/>
          <w:i/>
        </w:rPr>
        <w:t>A. nerii</w:t>
      </w:r>
      <w:r>
        <w:rPr>
          <w:rFonts w:asciiTheme="minorHAnsi" w:hAnsiTheme="minorHAnsi" w:cstheme="minorHAnsi"/>
        </w:rPr>
        <w:t xml:space="preserve"> have provided insights into a broad set of evolutionary and ecological questions, including the genetic structure of invasive insects</w:t>
      </w:r>
      <w:r w:rsidR="0007501A">
        <w:rPr>
          <w:rFonts w:asciiTheme="minorHAnsi" w:hAnsiTheme="minorHAnsi" w:cstheme="minorHAnsi"/>
          <w:vertAlign w:val="superscript"/>
        </w:rPr>
        <w:t>20</w:t>
      </w:r>
      <w:r>
        <w:rPr>
          <w:rFonts w:asciiTheme="minorHAnsi" w:hAnsiTheme="minorHAnsi" w:cstheme="minorHAnsi"/>
        </w:rPr>
        <w:t xml:space="preserve"> and the interplay between bottom-up and top-down regulation on herbivore density</w:t>
      </w:r>
      <w:r w:rsidR="0007501A">
        <w:rPr>
          <w:rFonts w:asciiTheme="minorHAnsi" w:hAnsiTheme="minorHAnsi" w:cstheme="minorHAnsi"/>
          <w:vertAlign w:val="superscript"/>
        </w:rPr>
        <w:t>21</w:t>
      </w:r>
      <w:r>
        <w:rPr>
          <w:rFonts w:asciiTheme="minorHAnsi" w:hAnsiTheme="minorHAnsi" w:cstheme="minorHAnsi"/>
        </w:rPr>
        <w:t xml:space="preserve">. </w:t>
      </w:r>
      <w:r>
        <w:rPr>
          <w:rFonts w:asciiTheme="minorHAnsi" w:hAnsiTheme="minorHAnsi" w:cstheme="minorHAnsi"/>
          <w:i/>
        </w:rPr>
        <w:t xml:space="preserve">A. nerii </w:t>
      </w:r>
      <w:r>
        <w:rPr>
          <w:rFonts w:asciiTheme="minorHAnsi" w:hAnsiTheme="minorHAnsi" w:cstheme="minorHAnsi"/>
        </w:rPr>
        <w:t xml:space="preserve">is thus a good candidate as an experimental model for an especially broad set of studies of insect-plant interactions. Critical to the success of any study with </w:t>
      </w:r>
      <w:r>
        <w:rPr>
          <w:rFonts w:asciiTheme="minorHAnsi" w:hAnsiTheme="minorHAnsi" w:cstheme="minorHAnsi"/>
          <w:i/>
        </w:rPr>
        <w:t xml:space="preserve">A. nerii </w:t>
      </w:r>
      <w:r>
        <w:rPr>
          <w:rFonts w:asciiTheme="minorHAnsi" w:hAnsiTheme="minorHAnsi" w:cstheme="minorHAnsi"/>
        </w:rPr>
        <w:t>is careful culture of aphid populations, which includes culture of plants on which the aphids depend</w:t>
      </w:r>
      <w:r w:rsidR="002E77E6">
        <w:rPr>
          <w:rFonts w:asciiTheme="minorHAnsi" w:hAnsiTheme="minorHAnsi" w:cstheme="minorHAnsi"/>
        </w:rPr>
        <w:t>, as well as efficient generation of high-quality -</w:t>
      </w:r>
      <w:proofErr w:type="spellStart"/>
      <w:r w:rsidR="002E77E6">
        <w:rPr>
          <w:rFonts w:asciiTheme="minorHAnsi" w:hAnsiTheme="minorHAnsi" w:cstheme="minorHAnsi"/>
        </w:rPr>
        <w:t>omic</w:t>
      </w:r>
      <w:proofErr w:type="spellEnd"/>
      <w:r w:rsidR="002E77E6">
        <w:rPr>
          <w:rFonts w:asciiTheme="minorHAnsi" w:hAnsiTheme="minorHAnsi" w:cstheme="minorHAnsi"/>
        </w:rPr>
        <w:t xml:space="preserve"> data. Our goal is to guide the reader through both. </w:t>
      </w:r>
      <w:r w:rsidRPr="00430FE7">
        <w:rPr>
          <w:rFonts w:asciiTheme="minorHAnsi" w:hAnsiTheme="minorHAnsi" w:cstheme="minorHAnsi"/>
        </w:rPr>
        <w:t xml:space="preserve">Outlined below are methods for the generation and maintenance of plant and aphid cultures in the greenhouse and laboratory, </w:t>
      </w:r>
      <w:r w:rsidRPr="00430FE7">
        <w:rPr>
          <w:rFonts w:asciiTheme="minorHAnsi" w:hAnsiTheme="minorHAnsi" w:cstheme="minorHAnsi"/>
        </w:rPr>
        <w:lastRenderedPageBreak/>
        <w:t xml:space="preserve">DNA and RNA extractions, microsatellite analysis, </w:t>
      </w:r>
      <w:r w:rsidRPr="00430FE7">
        <w:rPr>
          <w:rFonts w:asciiTheme="minorHAnsi" w:hAnsiTheme="minorHAnsi" w:cstheme="minorHAnsi"/>
          <w:i/>
        </w:rPr>
        <w:t>de novo</w:t>
      </w:r>
      <w:r w:rsidRPr="00430FE7">
        <w:rPr>
          <w:rFonts w:asciiTheme="minorHAnsi" w:hAnsiTheme="minorHAnsi" w:cstheme="minorHAnsi"/>
        </w:rPr>
        <w:t xml:space="preserve"> transcriptome assembly and annotation, transcriptome differential expression analysis, and qPCR verification of differentially expressed genes. While these methods are written for </w:t>
      </w:r>
      <w:r w:rsidRPr="00430FE7">
        <w:rPr>
          <w:rFonts w:asciiTheme="minorHAnsi" w:hAnsiTheme="minorHAnsi" w:cstheme="minorHAnsi"/>
          <w:i/>
        </w:rPr>
        <w:t>A. nerii</w:t>
      </w:r>
      <w:r w:rsidRPr="00430FE7">
        <w:rPr>
          <w:rFonts w:asciiTheme="minorHAnsi" w:hAnsiTheme="minorHAnsi" w:cstheme="minorHAnsi"/>
        </w:rPr>
        <w:t>, the general culturing, extraction, and analysis methods can extend to variety of aphid species.</w:t>
      </w:r>
    </w:p>
    <w:p w14:paraId="36F4E0F0" w14:textId="77777777" w:rsidR="006D5729" w:rsidRPr="001B1519" w:rsidRDefault="006D5729" w:rsidP="001B1519">
      <w:pPr>
        <w:rPr>
          <w:rFonts w:asciiTheme="minorHAnsi" w:hAnsiTheme="minorHAnsi" w:cstheme="minorHAnsi"/>
          <w:b/>
        </w:rPr>
      </w:pPr>
      <w:bookmarkStart w:id="2" w:name="_Hlk514778038"/>
    </w:p>
    <w:p w14:paraId="3D4CD2F3" w14:textId="04A2A52A" w:rsidR="006305D7" w:rsidRPr="001B1519" w:rsidRDefault="006305D7" w:rsidP="00CF540F">
      <w:pPr>
        <w:outlineLvl w:val="0"/>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6549C12A" w14:textId="77777777" w:rsidR="00062DFD" w:rsidRDefault="00062DFD" w:rsidP="001B1519">
      <w:pPr>
        <w:pStyle w:val="NormalWeb"/>
        <w:spacing w:before="0" w:beforeAutospacing="0" w:after="0" w:afterAutospacing="0"/>
        <w:rPr>
          <w:rFonts w:asciiTheme="minorHAnsi" w:hAnsiTheme="minorHAnsi" w:cstheme="minorHAnsi"/>
        </w:rPr>
      </w:pPr>
    </w:p>
    <w:p w14:paraId="59844697" w14:textId="4905C66E" w:rsidR="00062DFD" w:rsidRDefault="00062DFD" w:rsidP="00CF540F">
      <w:pPr>
        <w:pStyle w:val="NormalWeb"/>
        <w:spacing w:before="0" w:beforeAutospacing="0" w:after="0" w:afterAutospacing="0"/>
        <w:outlineLvl w:val="0"/>
        <w:rPr>
          <w:rFonts w:asciiTheme="minorHAnsi" w:hAnsiTheme="minorHAnsi" w:cstheme="minorHAnsi"/>
          <w:b/>
        </w:rPr>
      </w:pPr>
      <w:r w:rsidRPr="00412D66">
        <w:rPr>
          <w:rFonts w:asciiTheme="minorHAnsi" w:hAnsiTheme="minorHAnsi" w:cstheme="minorHAnsi"/>
          <w:b/>
          <w:highlight w:val="yellow"/>
        </w:rPr>
        <w:t>1.</w:t>
      </w:r>
      <w:r w:rsidR="00646D50" w:rsidRPr="00412D66">
        <w:rPr>
          <w:rFonts w:asciiTheme="minorHAnsi" w:hAnsiTheme="minorHAnsi" w:cstheme="minorHAnsi"/>
          <w:b/>
          <w:highlight w:val="yellow"/>
        </w:rPr>
        <w:t xml:space="preserve"> Plant </w:t>
      </w:r>
      <w:r w:rsidR="00CF5028" w:rsidRPr="00412D66">
        <w:rPr>
          <w:rFonts w:asciiTheme="minorHAnsi" w:hAnsiTheme="minorHAnsi" w:cstheme="minorHAnsi"/>
          <w:b/>
          <w:highlight w:val="yellow"/>
        </w:rPr>
        <w:t>C</w:t>
      </w:r>
      <w:r w:rsidRPr="00412D66">
        <w:rPr>
          <w:rFonts w:asciiTheme="minorHAnsi" w:hAnsiTheme="minorHAnsi" w:cstheme="minorHAnsi"/>
          <w:b/>
          <w:highlight w:val="yellow"/>
        </w:rPr>
        <w:t>ultures</w:t>
      </w:r>
    </w:p>
    <w:p w14:paraId="46D024CB" w14:textId="77777777" w:rsidR="00B0190E" w:rsidRDefault="00B0190E" w:rsidP="001B1519">
      <w:pPr>
        <w:pStyle w:val="NormalWeb"/>
        <w:spacing w:before="0" w:beforeAutospacing="0" w:after="0" w:afterAutospacing="0"/>
        <w:rPr>
          <w:rFonts w:asciiTheme="minorHAnsi" w:hAnsiTheme="minorHAnsi" w:cstheme="minorHAnsi"/>
        </w:rPr>
      </w:pPr>
    </w:p>
    <w:p w14:paraId="0C6AE96D" w14:textId="16DE5842" w:rsidR="009A45AF" w:rsidRPr="006500AF" w:rsidRDefault="00062DFD" w:rsidP="006A2D6B">
      <w:pPr>
        <w:pStyle w:val="NormalWeb"/>
        <w:spacing w:before="0" w:beforeAutospacing="0" w:after="0" w:afterAutospacing="0"/>
        <w:rPr>
          <w:rFonts w:asciiTheme="minorHAnsi" w:hAnsiTheme="minorHAnsi" w:cstheme="minorHAnsi"/>
        </w:rPr>
      </w:pPr>
      <w:r w:rsidRPr="006500AF">
        <w:rPr>
          <w:rFonts w:asciiTheme="minorHAnsi" w:hAnsiTheme="minorHAnsi" w:cstheme="minorHAnsi"/>
        </w:rPr>
        <w:t>1.</w:t>
      </w:r>
      <w:r w:rsidR="006A2D6B" w:rsidRPr="006500AF">
        <w:rPr>
          <w:rFonts w:asciiTheme="minorHAnsi" w:hAnsiTheme="minorHAnsi" w:cstheme="minorHAnsi"/>
        </w:rPr>
        <w:t>1</w:t>
      </w:r>
      <w:r w:rsidR="00646D50" w:rsidRPr="006500AF">
        <w:rPr>
          <w:rFonts w:asciiTheme="minorHAnsi" w:hAnsiTheme="minorHAnsi" w:cstheme="minorHAnsi"/>
        </w:rPr>
        <w:t xml:space="preserve">. </w:t>
      </w:r>
      <w:r w:rsidR="00DC794A" w:rsidRPr="006500AF">
        <w:rPr>
          <w:rFonts w:asciiTheme="minorHAnsi" w:hAnsiTheme="minorHAnsi" w:cstheme="minorHAnsi"/>
        </w:rPr>
        <w:t>Purchase seeds</w:t>
      </w:r>
      <w:r w:rsidR="005133A8" w:rsidRPr="006500AF">
        <w:rPr>
          <w:rFonts w:asciiTheme="minorHAnsi" w:hAnsiTheme="minorHAnsi" w:cstheme="minorHAnsi"/>
        </w:rPr>
        <w:t xml:space="preserve"> from any commercial vendor or collect from mature plants in the field. </w:t>
      </w:r>
    </w:p>
    <w:p w14:paraId="49B11785" w14:textId="77777777" w:rsidR="009A45AF" w:rsidRDefault="009A45AF" w:rsidP="006A2D6B">
      <w:pPr>
        <w:pStyle w:val="NormalWeb"/>
        <w:spacing w:before="0" w:beforeAutospacing="0" w:after="0" w:afterAutospacing="0"/>
        <w:rPr>
          <w:rFonts w:asciiTheme="minorHAnsi" w:hAnsiTheme="minorHAnsi" w:cstheme="minorHAnsi"/>
          <w:highlight w:val="yellow"/>
        </w:rPr>
      </w:pPr>
    </w:p>
    <w:p w14:paraId="61894FBD" w14:textId="77777777" w:rsidR="00F6798F" w:rsidRDefault="00F6798F" w:rsidP="00F6798F">
      <w:pPr>
        <w:pStyle w:val="NormalWeb"/>
        <w:spacing w:before="0" w:beforeAutospacing="0" w:after="0" w:afterAutospacing="0"/>
        <w:rPr>
          <w:rFonts w:asciiTheme="minorHAnsi" w:hAnsiTheme="minorHAnsi" w:cstheme="minorHAnsi"/>
        </w:rPr>
      </w:pPr>
      <w:r w:rsidRPr="008366E6">
        <w:rPr>
          <w:rFonts w:asciiTheme="minorHAnsi" w:hAnsiTheme="minorHAnsi" w:cstheme="minorHAnsi"/>
          <w:b/>
        </w:rPr>
        <w:t>Note:</w:t>
      </w:r>
      <w:r w:rsidRPr="008366E6">
        <w:rPr>
          <w:rFonts w:asciiTheme="minorHAnsi" w:hAnsiTheme="minorHAnsi" w:cstheme="minorHAnsi"/>
        </w:rPr>
        <w:t xml:space="preserve"> This protocol is suitable for most commercially available milkweed species (</w:t>
      </w:r>
      <w:r w:rsidRPr="008366E6">
        <w:rPr>
          <w:rFonts w:asciiTheme="minorHAnsi" w:hAnsiTheme="minorHAnsi" w:cstheme="minorHAnsi"/>
          <w:i/>
        </w:rPr>
        <w:t xml:space="preserve">e.g., </w:t>
      </w:r>
      <w:proofErr w:type="spellStart"/>
      <w:r w:rsidRPr="008366E6">
        <w:rPr>
          <w:rFonts w:asciiTheme="minorHAnsi" w:hAnsiTheme="minorHAnsi" w:cstheme="minorHAnsi"/>
          <w:i/>
        </w:rPr>
        <w:t>Asclepias</w:t>
      </w:r>
      <w:proofErr w:type="spellEnd"/>
      <w:r w:rsidRPr="008366E6">
        <w:rPr>
          <w:rFonts w:asciiTheme="minorHAnsi" w:hAnsiTheme="minorHAnsi" w:cstheme="minorHAnsi"/>
          <w:i/>
        </w:rPr>
        <w:t xml:space="preserve"> incarnata</w:t>
      </w:r>
      <w:r w:rsidRPr="008366E6">
        <w:rPr>
          <w:rFonts w:asciiTheme="minorHAnsi" w:hAnsiTheme="minorHAnsi" w:cstheme="minorHAnsi"/>
        </w:rPr>
        <w:t xml:space="preserve">, </w:t>
      </w:r>
      <w:r w:rsidRPr="008366E6">
        <w:rPr>
          <w:rFonts w:asciiTheme="minorHAnsi" w:hAnsiTheme="minorHAnsi" w:cstheme="minorHAnsi"/>
          <w:i/>
        </w:rPr>
        <w:t xml:space="preserve">A. </w:t>
      </w:r>
      <w:proofErr w:type="spellStart"/>
      <w:r w:rsidRPr="008366E6">
        <w:rPr>
          <w:rFonts w:asciiTheme="minorHAnsi" w:hAnsiTheme="minorHAnsi" w:cstheme="minorHAnsi"/>
          <w:i/>
        </w:rPr>
        <w:t>syriaca</w:t>
      </w:r>
      <w:proofErr w:type="spellEnd"/>
      <w:r w:rsidRPr="008366E6">
        <w:rPr>
          <w:rFonts w:asciiTheme="minorHAnsi" w:hAnsiTheme="minorHAnsi" w:cstheme="minorHAnsi"/>
        </w:rPr>
        <w:t xml:space="preserve">, </w:t>
      </w:r>
      <w:r w:rsidRPr="008366E6">
        <w:rPr>
          <w:rFonts w:asciiTheme="minorHAnsi" w:hAnsiTheme="minorHAnsi" w:cstheme="minorHAnsi"/>
          <w:i/>
        </w:rPr>
        <w:t>A. curassavica</w:t>
      </w:r>
      <w:r w:rsidRPr="008366E6">
        <w:rPr>
          <w:rFonts w:asciiTheme="minorHAnsi" w:hAnsiTheme="minorHAnsi" w:cstheme="minorHAnsi"/>
        </w:rPr>
        <w:t xml:space="preserve">, </w:t>
      </w:r>
      <w:proofErr w:type="spellStart"/>
      <w:r w:rsidRPr="008366E6">
        <w:rPr>
          <w:rFonts w:asciiTheme="minorHAnsi" w:hAnsiTheme="minorHAnsi" w:cstheme="minorHAnsi"/>
          <w:i/>
        </w:rPr>
        <w:t>Gomphocarpus</w:t>
      </w:r>
      <w:proofErr w:type="spellEnd"/>
      <w:r w:rsidRPr="008366E6">
        <w:rPr>
          <w:rFonts w:asciiTheme="minorHAnsi" w:hAnsiTheme="minorHAnsi" w:cstheme="minorHAnsi"/>
          <w:i/>
        </w:rPr>
        <w:t xml:space="preserve"> physocarpus</w:t>
      </w:r>
      <w:r w:rsidRPr="008366E6">
        <w:rPr>
          <w:rFonts w:asciiTheme="minorHAnsi" w:hAnsiTheme="minorHAnsi" w:cstheme="minorHAnsi"/>
        </w:rPr>
        <w:t>). Some seeds may need to be cold-stratified, and instructions from the seed supplier should be checked.</w:t>
      </w:r>
    </w:p>
    <w:p w14:paraId="31A1800D" w14:textId="77777777" w:rsidR="00F6798F" w:rsidRPr="00B0190E" w:rsidRDefault="00F6798F" w:rsidP="00F6798F">
      <w:pPr>
        <w:pStyle w:val="NormalWeb"/>
        <w:spacing w:before="0" w:beforeAutospacing="0" w:after="0" w:afterAutospacing="0"/>
        <w:rPr>
          <w:rFonts w:asciiTheme="minorHAnsi" w:hAnsiTheme="minorHAnsi" w:cstheme="minorHAnsi"/>
        </w:rPr>
      </w:pPr>
    </w:p>
    <w:p w14:paraId="473C4215" w14:textId="216CB7B5" w:rsidR="00921BF6" w:rsidRDefault="009A45AF" w:rsidP="00412D66">
      <w:pPr>
        <w:pStyle w:val="NormalWeb"/>
        <w:spacing w:before="0" w:beforeAutospacing="0" w:after="0" w:afterAutospacing="0"/>
        <w:rPr>
          <w:rFonts w:asciiTheme="minorHAnsi" w:hAnsiTheme="minorHAnsi" w:cstheme="minorHAnsi"/>
          <w:highlight w:val="yellow"/>
        </w:rPr>
      </w:pPr>
      <w:r w:rsidRPr="00412D66">
        <w:rPr>
          <w:rFonts w:asciiTheme="minorHAnsi" w:hAnsiTheme="minorHAnsi" w:cstheme="minorHAnsi"/>
          <w:highlight w:val="yellow"/>
        </w:rPr>
        <w:t>1.2</w:t>
      </w:r>
      <w:r w:rsidR="00F6798F">
        <w:rPr>
          <w:rFonts w:asciiTheme="minorHAnsi" w:hAnsiTheme="minorHAnsi" w:cstheme="minorHAnsi"/>
          <w:highlight w:val="yellow"/>
        </w:rPr>
        <w:t>.</w:t>
      </w:r>
      <w:r w:rsidRPr="00412D66">
        <w:rPr>
          <w:rFonts w:asciiTheme="minorHAnsi" w:hAnsiTheme="minorHAnsi" w:cstheme="minorHAnsi"/>
          <w:highlight w:val="yellow"/>
        </w:rPr>
        <w:t xml:space="preserve"> </w:t>
      </w:r>
      <w:r w:rsidR="00646D50" w:rsidRPr="00412D66">
        <w:rPr>
          <w:rFonts w:asciiTheme="minorHAnsi" w:hAnsiTheme="minorHAnsi" w:cstheme="minorHAnsi"/>
          <w:highlight w:val="yellow"/>
        </w:rPr>
        <w:t xml:space="preserve">Plant seeds in a fine germinating </w:t>
      </w:r>
      <w:r w:rsidR="00F91383" w:rsidRPr="00412D66">
        <w:rPr>
          <w:rFonts w:asciiTheme="minorHAnsi" w:hAnsiTheme="minorHAnsi" w:cstheme="minorHAnsi"/>
          <w:highlight w:val="yellow"/>
        </w:rPr>
        <w:t>soil</w:t>
      </w:r>
      <w:r w:rsidR="00646D50" w:rsidRPr="00412D66">
        <w:rPr>
          <w:rFonts w:asciiTheme="minorHAnsi" w:hAnsiTheme="minorHAnsi" w:cstheme="minorHAnsi"/>
          <w:highlight w:val="yellow"/>
        </w:rPr>
        <w:t xml:space="preserve"> </w:t>
      </w:r>
      <w:r w:rsidR="00412D66" w:rsidRPr="00412D66">
        <w:rPr>
          <w:rFonts w:asciiTheme="minorHAnsi" w:hAnsiTheme="minorHAnsi" w:cstheme="minorHAnsi"/>
          <w:highlight w:val="yellow"/>
        </w:rPr>
        <w:t>(60-70% fine peat moss, perlite, vermiculite, limestone)</w:t>
      </w:r>
      <w:r w:rsidR="00646D50" w:rsidRPr="00412D66">
        <w:rPr>
          <w:rFonts w:asciiTheme="minorHAnsi" w:hAnsiTheme="minorHAnsi" w:cstheme="minorHAnsi"/>
          <w:highlight w:val="yellow"/>
        </w:rPr>
        <w:t xml:space="preserve">. </w:t>
      </w:r>
    </w:p>
    <w:p w14:paraId="4F6DA944" w14:textId="77777777" w:rsidR="00F91383" w:rsidRPr="005133A8" w:rsidRDefault="00F91383" w:rsidP="006A2D6B">
      <w:pPr>
        <w:pStyle w:val="NormalWeb"/>
        <w:spacing w:before="0" w:beforeAutospacing="0" w:after="0" w:afterAutospacing="0"/>
        <w:rPr>
          <w:rFonts w:asciiTheme="minorHAnsi" w:hAnsiTheme="minorHAnsi" w:cstheme="minorHAnsi"/>
          <w:highlight w:val="yellow"/>
        </w:rPr>
      </w:pPr>
    </w:p>
    <w:p w14:paraId="56B4BBAC" w14:textId="0C09D51D" w:rsidR="00F91383" w:rsidRPr="005133A8" w:rsidRDefault="00F91383" w:rsidP="006A2D6B">
      <w:pPr>
        <w:pStyle w:val="NormalWeb"/>
        <w:spacing w:before="0" w:beforeAutospacing="0" w:after="0" w:afterAutospacing="0"/>
        <w:rPr>
          <w:rFonts w:asciiTheme="minorHAnsi" w:hAnsiTheme="minorHAnsi" w:cstheme="minorHAnsi"/>
          <w:highlight w:val="yellow"/>
        </w:rPr>
      </w:pPr>
      <w:r w:rsidRPr="005133A8">
        <w:rPr>
          <w:rFonts w:asciiTheme="minorHAnsi" w:hAnsiTheme="minorHAnsi" w:cstheme="minorHAnsi"/>
          <w:highlight w:val="yellow"/>
        </w:rPr>
        <w:t>1.</w:t>
      </w:r>
      <w:r w:rsidR="009A45AF">
        <w:rPr>
          <w:rFonts w:asciiTheme="minorHAnsi" w:hAnsiTheme="minorHAnsi" w:cstheme="minorHAnsi"/>
          <w:highlight w:val="yellow"/>
        </w:rPr>
        <w:t>2</w:t>
      </w:r>
      <w:r w:rsidRPr="005133A8">
        <w:rPr>
          <w:rFonts w:asciiTheme="minorHAnsi" w:hAnsiTheme="minorHAnsi" w:cstheme="minorHAnsi"/>
          <w:highlight w:val="yellow"/>
        </w:rPr>
        <w:t xml:space="preserve">.1. Fill a </w:t>
      </w:r>
      <w:r w:rsidR="000E641C">
        <w:rPr>
          <w:rFonts w:asciiTheme="minorHAnsi" w:hAnsiTheme="minorHAnsi" w:cstheme="minorHAnsi"/>
          <w:highlight w:val="yellow"/>
        </w:rPr>
        <w:t xml:space="preserve">standard </w:t>
      </w:r>
      <w:r w:rsidRPr="005133A8">
        <w:rPr>
          <w:rFonts w:asciiTheme="minorHAnsi" w:hAnsiTheme="minorHAnsi" w:cstheme="minorHAnsi"/>
          <w:highlight w:val="yellow"/>
        </w:rPr>
        <w:t>seedling tray with germination mix soil</w:t>
      </w:r>
      <w:r w:rsidR="003E67FA">
        <w:rPr>
          <w:rFonts w:asciiTheme="minorHAnsi" w:hAnsiTheme="minorHAnsi" w:cstheme="minorHAnsi"/>
          <w:highlight w:val="yellow"/>
        </w:rPr>
        <w:t xml:space="preserve">; </w:t>
      </w:r>
      <w:r w:rsidR="00CF5028">
        <w:rPr>
          <w:rFonts w:asciiTheme="minorHAnsi" w:hAnsiTheme="minorHAnsi" w:cstheme="minorHAnsi"/>
          <w:highlight w:val="yellow"/>
        </w:rPr>
        <w:t xml:space="preserve">ensuring that </w:t>
      </w:r>
      <w:r w:rsidR="003E67FA">
        <w:rPr>
          <w:rFonts w:asciiTheme="minorHAnsi" w:hAnsiTheme="minorHAnsi" w:cstheme="minorHAnsi"/>
          <w:highlight w:val="yellow"/>
        </w:rPr>
        <w:t>the soil</w:t>
      </w:r>
      <w:r w:rsidR="00CF5028">
        <w:rPr>
          <w:rFonts w:asciiTheme="minorHAnsi" w:hAnsiTheme="minorHAnsi" w:cstheme="minorHAnsi"/>
          <w:highlight w:val="yellow"/>
        </w:rPr>
        <w:t xml:space="preserve"> </w:t>
      </w:r>
      <w:r w:rsidR="003E67FA">
        <w:rPr>
          <w:rFonts w:asciiTheme="minorHAnsi" w:hAnsiTheme="minorHAnsi" w:cstheme="minorHAnsi"/>
          <w:highlight w:val="yellow"/>
        </w:rPr>
        <w:t>reach</w:t>
      </w:r>
      <w:r w:rsidR="00CF5028">
        <w:rPr>
          <w:rFonts w:asciiTheme="minorHAnsi" w:hAnsiTheme="minorHAnsi" w:cstheme="minorHAnsi"/>
          <w:highlight w:val="yellow"/>
        </w:rPr>
        <w:t>es</w:t>
      </w:r>
      <w:r w:rsidR="003E67FA">
        <w:rPr>
          <w:rFonts w:asciiTheme="minorHAnsi" w:hAnsiTheme="minorHAnsi" w:cstheme="minorHAnsi"/>
          <w:highlight w:val="yellow"/>
        </w:rPr>
        <w:t xml:space="preserve"> the top of the wells</w:t>
      </w:r>
      <w:r w:rsidRPr="005133A8">
        <w:rPr>
          <w:rFonts w:asciiTheme="minorHAnsi" w:hAnsiTheme="minorHAnsi" w:cstheme="minorHAnsi"/>
          <w:highlight w:val="yellow"/>
        </w:rPr>
        <w:t xml:space="preserve">. </w:t>
      </w:r>
      <w:r w:rsidR="00293A4B" w:rsidRPr="005133A8">
        <w:rPr>
          <w:rFonts w:asciiTheme="minorHAnsi" w:hAnsiTheme="minorHAnsi" w:cstheme="minorHAnsi"/>
          <w:highlight w:val="yellow"/>
        </w:rPr>
        <w:t>In each well, m</w:t>
      </w:r>
      <w:r w:rsidRPr="005133A8">
        <w:rPr>
          <w:rFonts w:asciiTheme="minorHAnsi" w:hAnsiTheme="minorHAnsi" w:cstheme="minorHAnsi"/>
          <w:highlight w:val="yellow"/>
        </w:rPr>
        <w:t xml:space="preserve">ake an indentation to create a hole in the soil about </w:t>
      </w:r>
      <w:r w:rsidR="00CF5028" w:rsidRPr="005133A8">
        <w:rPr>
          <w:rFonts w:asciiTheme="minorHAnsi" w:hAnsiTheme="minorHAnsi" w:cstheme="minorHAnsi"/>
          <w:highlight w:val="yellow"/>
        </w:rPr>
        <w:t>a</w:t>
      </w:r>
      <w:r w:rsidRPr="005133A8">
        <w:rPr>
          <w:rFonts w:asciiTheme="minorHAnsi" w:hAnsiTheme="minorHAnsi" w:cstheme="minorHAnsi"/>
          <w:highlight w:val="yellow"/>
        </w:rPr>
        <w:t xml:space="preserve"> </w:t>
      </w:r>
      <w:r w:rsidR="003E67FA">
        <w:rPr>
          <w:rFonts w:asciiTheme="minorHAnsi" w:hAnsiTheme="minorHAnsi" w:cstheme="minorHAnsi"/>
          <w:highlight w:val="yellow"/>
        </w:rPr>
        <w:t>3 cm</w:t>
      </w:r>
      <w:r w:rsidR="003E67FA" w:rsidRPr="005133A8">
        <w:rPr>
          <w:rFonts w:asciiTheme="minorHAnsi" w:hAnsiTheme="minorHAnsi" w:cstheme="minorHAnsi"/>
          <w:highlight w:val="yellow"/>
        </w:rPr>
        <w:t xml:space="preserve"> </w:t>
      </w:r>
      <w:r w:rsidRPr="005133A8">
        <w:rPr>
          <w:rFonts w:asciiTheme="minorHAnsi" w:hAnsiTheme="minorHAnsi" w:cstheme="minorHAnsi"/>
          <w:highlight w:val="yellow"/>
        </w:rPr>
        <w:t>deep.</w:t>
      </w:r>
    </w:p>
    <w:p w14:paraId="25882EA6" w14:textId="77777777" w:rsidR="00F91383" w:rsidRPr="005133A8" w:rsidRDefault="00F91383" w:rsidP="006A2D6B">
      <w:pPr>
        <w:pStyle w:val="NormalWeb"/>
        <w:spacing w:before="0" w:beforeAutospacing="0" w:after="0" w:afterAutospacing="0"/>
        <w:rPr>
          <w:rFonts w:asciiTheme="minorHAnsi" w:hAnsiTheme="minorHAnsi" w:cstheme="minorHAnsi"/>
          <w:highlight w:val="yellow"/>
        </w:rPr>
      </w:pPr>
    </w:p>
    <w:p w14:paraId="5B7EBB32" w14:textId="289593FD" w:rsidR="00B0190E" w:rsidRPr="00412D66" w:rsidRDefault="00F91383" w:rsidP="006A2D6B">
      <w:pPr>
        <w:pStyle w:val="NormalWeb"/>
        <w:spacing w:before="0" w:beforeAutospacing="0" w:after="0" w:afterAutospacing="0"/>
        <w:rPr>
          <w:rFonts w:asciiTheme="minorHAnsi" w:hAnsiTheme="minorHAnsi" w:cstheme="minorHAnsi"/>
          <w:highlight w:val="yellow"/>
        </w:rPr>
      </w:pPr>
      <w:r w:rsidRPr="005133A8">
        <w:rPr>
          <w:rFonts w:asciiTheme="minorHAnsi" w:hAnsiTheme="minorHAnsi" w:cstheme="minorHAnsi"/>
          <w:highlight w:val="yellow"/>
        </w:rPr>
        <w:t>1.</w:t>
      </w:r>
      <w:r w:rsidR="009A45AF">
        <w:rPr>
          <w:rFonts w:asciiTheme="minorHAnsi" w:hAnsiTheme="minorHAnsi" w:cstheme="minorHAnsi"/>
          <w:highlight w:val="yellow"/>
        </w:rPr>
        <w:t>2</w:t>
      </w:r>
      <w:r w:rsidRPr="005133A8">
        <w:rPr>
          <w:rFonts w:asciiTheme="minorHAnsi" w:hAnsiTheme="minorHAnsi" w:cstheme="minorHAnsi"/>
          <w:highlight w:val="yellow"/>
        </w:rPr>
        <w:t xml:space="preserve">.2. Place one seed in each </w:t>
      </w:r>
      <w:r w:rsidR="00293A4B" w:rsidRPr="005133A8">
        <w:rPr>
          <w:rFonts w:asciiTheme="minorHAnsi" w:hAnsiTheme="minorHAnsi" w:cstheme="minorHAnsi"/>
          <w:highlight w:val="yellow"/>
        </w:rPr>
        <w:t>hole</w:t>
      </w:r>
      <w:r w:rsidR="00412D66">
        <w:rPr>
          <w:rFonts w:asciiTheme="minorHAnsi" w:hAnsiTheme="minorHAnsi" w:cstheme="minorHAnsi"/>
          <w:highlight w:val="yellow"/>
        </w:rPr>
        <w:t xml:space="preserve"> and</w:t>
      </w:r>
      <w:r w:rsidR="00293A4B" w:rsidRPr="005133A8">
        <w:rPr>
          <w:rFonts w:asciiTheme="minorHAnsi" w:hAnsiTheme="minorHAnsi" w:cstheme="minorHAnsi"/>
          <w:highlight w:val="yellow"/>
        </w:rPr>
        <w:t xml:space="preserve"> w</w:t>
      </w:r>
      <w:r w:rsidRPr="005133A8">
        <w:rPr>
          <w:rFonts w:asciiTheme="minorHAnsi" w:hAnsiTheme="minorHAnsi" w:cstheme="minorHAnsi"/>
          <w:highlight w:val="yellow"/>
        </w:rPr>
        <w:t>ater very well</w:t>
      </w:r>
      <w:r w:rsidR="00412D66">
        <w:rPr>
          <w:rFonts w:asciiTheme="minorHAnsi" w:hAnsiTheme="minorHAnsi" w:cstheme="minorHAnsi"/>
          <w:highlight w:val="yellow"/>
        </w:rPr>
        <w:t xml:space="preserve"> with a watering can</w:t>
      </w:r>
      <w:r w:rsidRPr="005133A8">
        <w:rPr>
          <w:rFonts w:asciiTheme="minorHAnsi" w:hAnsiTheme="minorHAnsi" w:cstheme="minorHAnsi"/>
          <w:highlight w:val="yellow"/>
        </w:rPr>
        <w:t xml:space="preserve"> such that the soil covers the seeds and is saturated.</w:t>
      </w:r>
      <w:r w:rsidR="00412D66" w:rsidRPr="005133A8">
        <w:rPr>
          <w:rFonts w:asciiTheme="minorHAnsi" w:hAnsiTheme="minorHAnsi" w:cstheme="minorHAnsi"/>
          <w:highlight w:val="yellow"/>
        </w:rPr>
        <w:t xml:space="preserve"> </w:t>
      </w:r>
    </w:p>
    <w:p w14:paraId="3EDC4687" w14:textId="77777777" w:rsidR="00F91383" w:rsidRPr="005133A8" w:rsidRDefault="00F91383" w:rsidP="006A2D6B">
      <w:pPr>
        <w:pStyle w:val="NormalWeb"/>
        <w:spacing w:before="0" w:beforeAutospacing="0" w:after="0" w:afterAutospacing="0"/>
        <w:rPr>
          <w:rFonts w:asciiTheme="minorHAnsi" w:hAnsiTheme="minorHAnsi" w:cstheme="minorHAnsi"/>
          <w:highlight w:val="yellow"/>
        </w:rPr>
      </w:pPr>
    </w:p>
    <w:p w14:paraId="7396804B" w14:textId="43DDB0B1" w:rsidR="00412D66" w:rsidRDefault="00F91383" w:rsidP="006A2D6B">
      <w:pPr>
        <w:pStyle w:val="NormalWeb"/>
        <w:spacing w:before="0" w:beforeAutospacing="0" w:after="0" w:afterAutospacing="0"/>
        <w:rPr>
          <w:rFonts w:asciiTheme="minorHAnsi" w:hAnsiTheme="minorHAnsi" w:cstheme="minorHAnsi"/>
          <w:highlight w:val="yellow"/>
        </w:rPr>
      </w:pPr>
      <w:r w:rsidRPr="005133A8">
        <w:rPr>
          <w:rFonts w:asciiTheme="minorHAnsi" w:hAnsiTheme="minorHAnsi" w:cstheme="minorHAnsi"/>
          <w:highlight w:val="yellow"/>
        </w:rPr>
        <w:t>1.</w:t>
      </w:r>
      <w:r w:rsidR="009A45AF">
        <w:rPr>
          <w:rFonts w:asciiTheme="minorHAnsi" w:hAnsiTheme="minorHAnsi" w:cstheme="minorHAnsi"/>
          <w:highlight w:val="yellow"/>
        </w:rPr>
        <w:t>2</w:t>
      </w:r>
      <w:r w:rsidRPr="005133A8">
        <w:rPr>
          <w:rFonts w:asciiTheme="minorHAnsi" w:hAnsiTheme="minorHAnsi" w:cstheme="minorHAnsi"/>
          <w:highlight w:val="yellow"/>
        </w:rPr>
        <w:t xml:space="preserve">.3. </w:t>
      </w:r>
      <w:r w:rsidR="00412D66">
        <w:rPr>
          <w:rFonts w:asciiTheme="minorHAnsi" w:hAnsiTheme="minorHAnsi" w:cstheme="minorHAnsi"/>
          <w:highlight w:val="yellow"/>
        </w:rPr>
        <w:t>Grow seeds in a g</w:t>
      </w:r>
      <w:r w:rsidR="00412D66" w:rsidRPr="005133A8">
        <w:rPr>
          <w:rFonts w:asciiTheme="minorHAnsi" w:hAnsiTheme="minorHAnsi" w:cstheme="minorHAnsi"/>
          <w:highlight w:val="yellow"/>
        </w:rPr>
        <w:t>reenho</w:t>
      </w:r>
      <w:r w:rsidR="00412D66">
        <w:rPr>
          <w:rFonts w:asciiTheme="minorHAnsi" w:hAnsiTheme="minorHAnsi" w:cstheme="minorHAnsi"/>
          <w:highlight w:val="yellow"/>
        </w:rPr>
        <w:t>use (see conditions below, 1.5).</w:t>
      </w:r>
    </w:p>
    <w:p w14:paraId="4E11F0B8" w14:textId="77777777" w:rsidR="00412D66" w:rsidRDefault="00412D66" w:rsidP="006A2D6B">
      <w:pPr>
        <w:pStyle w:val="NormalWeb"/>
        <w:spacing w:before="0" w:beforeAutospacing="0" w:after="0" w:afterAutospacing="0"/>
        <w:rPr>
          <w:rFonts w:asciiTheme="minorHAnsi" w:hAnsiTheme="minorHAnsi" w:cstheme="minorHAnsi"/>
          <w:highlight w:val="yellow"/>
        </w:rPr>
      </w:pPr>
    </w:p>
    <w:p w14:paraId="763397F0" w14:textId="25EB7D56" w:rsidR="00646D50" w:rsidRPr="005133A8" w:rsidRDefault="00412D66" w:rsidP="006A2D6B">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1.2.4. </w:t>
      </w:r>
      <w:r w:rsidR="00646D50" w:rsidRPr="005133A8">
        <w:rPr>
          <w:rFonts w:asciiTheme="minorHAnsi" w:hAnsiTheme="minorHAnsi" w:cstheme="minorHAnsi"/>
          <w:highlight w:val="yellow"/>
        </w:rPr>
        <w:t>Water</w:t>
      </w:r>
      <w:r w:rsidR="005F5714" w:rsidRPr="005133A8">
        <w:rPr>
          <w:rFonts w:asciiTheme="minorHAnsi" w:hAnsiTheme="minorHAnsi" w:cstheme="minorHAnsi"/>
          <w:highlight w:val="yellow"/>
        </w:rPr>
        <w:t xml:space="preserve"> regularly</w:t>
      </w:r>
      <w:r w:rsidR="00293A4B" w:rsidRPr="005133A8">
        <w:rPr>
          <w:rFonts w:asciiTheme="minorHAnsi" w:hAnsiTheme="minorHAnsi" w:cstheme="minorHAnsi"/>
          <w:highlight w:val="yellow"/>
        </w:rPr>
        <w:t>, daily to every</w:t>
      </w:r>
      <w:r w:rsidR="00485F7D">
        <w:rPr>
          <w:rFonts w:asciiTheme="minorHAnsi" w:hAnsiTheme="minorHAnsi" w:cstheme="minorHAnsi"/>
          <w:highlight w:val="yellow"/>
        </w:rPr>
        <w:t>-</w:t>
      </w:r>
      <w:r w:rsidR="00293A4B" w:rsidRPr="005133A8">
        <w:rPr>
          <w:rFonts w:asciiTheme="minorHAnsi" w:hAnsiTheme="minorHAnsi" w:cstheme="minorHAnsi"/>
          <w:highlight w:val="yellow"/>
        </w:rPr>
        <w:t>other</w:t>
      </w:r>
      <w:r w:rsidR="00485F7D">
        <w:rPr>
          <w:rFonts w:asciiTheme="minorHAnsi" w:hAnsiTheme="minorHAnsi" w:cstheme="minorHAnsi"/>
          <w:highlight w:val="yellow"/>
        </w:rPr>
        <w:t>-</w:t>
      </w:r>
      <w:r w:rsidR="00293A4B" w:rsidRPr="005133A8">
        <w:rPr>
          <w:rFonts w:asciiTheme="minorHAnsi" w:hAnsiTheme="minorHAnsi" w:cstheme="minorHAnsi"/>
          <w:highlight w:val="yellow"/>
        </w:rPr>
        <w:t>day</w:t>
      </w:r>
      <w:r w:rsidR="005F5714" w:rsidRPr="005133A8">
        <w:rPr>
          <w:rFonts w:asciiTheme="minorHAnsi" w:hAnsiTheme="minorHAnsi" w:cstheme="minorHAnsi"/>
          <w:highlight w:val="yellow"/>
        </w:rPr>
        <w:t>;</w:t>
      </w:r>
      <w:r w:rsidR="00646D50" w:rsidRPr="005133A8">
        <w:rPr>
          <w:rFonts w:asciiTheme="minorHAnsi" w:hAnsiTheme="minorHAnsi" w:cstheme="minorHAnsi"/>
          <w:highlight w:val="yellow"/>
        </w:rPr>
        <w:t xml:space="preserve"> enough to maintain moderate soil moisture.</w:t>
      </w:r>
    </w:p>
    <w:p w14:paraId="4CA08E1D" w14:textId="77777777" w:rsidR="00646D50" w:rsidRPr="005133A8" w:rsidRDefault="00646D50" w:rsidP="001B1519">
      <w:pPr>
        <w:pStyle w:val="NormalWeb"/>
        <w:spacing w:before="0" w:beforeAutospacing="0" w:after="0" w:afterAutospacing="0"/>
        <w:rPr>
          <w:rFonts w:asciiTheme="minorHAnsi" w:hAnsiTheme="minorHAnsi" w:cstheme="minorHAnsi"/>
          <w:highlight w:val="yellow"/>
        </w:rPr>
      </w:pPr>
    </w:p>
    <w:p w14:paraId="28B0A5CD" w14:textId="3E5FA83D" w:rsidR="005F5714" w:rsidRPr="005133A8" w:rsidRDefault="006A2D6B" w:rsidP="001B1519">
      <w:pPr>
        <w:pStyle w:val="NormalWeb"/>
        <w:spacing w:before="0" w:beforeAutospacing="0" w:after="0" w:afterAutospacing="0"/>
        <w:rPr>
          <w:rFonts w:asciiTheme="minorHAnsi" w:hAnsiTheme="minorHAnsi" w:cstheme="minorHAnsi"/>
          <w:highlight w:val="yellow"/>
        </w:rPr>
      </w:pPr>
      <w:r w:rsidRPr="005133A8">
        <w:rPr>
          <w:rFonts w:asciiTheme="minorHAnsi" w:hAnsiTheme="minorHAnsi" w:cstheme="minorHAnsi"/>
          <w:highlight w:val="yellow"/>
        </w:rPr>
        <w:t>1.</w:t>
      </w:r>
      <w:r w:rsidR="009A45AF">
        <w:rPr>
          <w:rFonts w:asciiTheme="minorHAnsi" w:hAnsiTheme="minorHAnsi" w:cstheme="minorHAnsi"/>
          <w:highlight w:val="yellow"/>
        </w:rPr>
        <w:t>3</w:t>
      </w:r>
      <w:r w:rsidR="005F5714" w:rsidRPr="005133A8">
        <w:rPr>
          <w:rFonts w:asciiTheme="minorHAnsi" w:hAnsiTheme="minorHAnsi" w:cstheme="minorHAnsi"/>
          <w:highlight w:val="yellow"/>
        </w:rPr>
        <w:t>. When the seedlings</w:t>
      </w:r>
      <w:r w:rsidR="00646D50" w:rsidRPr="005133A8">
        <w:rPr>
          <w:rFonts w:asciiTheme="minorHAnsi" w:hAnsiTheme="minorHAnsi" w:cstheme="minorHAnsi"/>
          <w:highlight w:val="yellow"/>
        </w:rPr>
        <w:t xml:space="preserve"> have grown their first set of full leaves, repot seedlings in a general potting mix (</w:t>
      </w:r>
      <w:r w:rsidR="003E67FA">
        <w:rPr>
          <w:rFonts w:asciiTheme="minorHAnsi" w:hAnsiTheme="minorHAnsi" w:cstheme="minorHAnsi"/>
          <w:highlight w:val="yellow"/>
        </w:rPr>
        <w:t>50-60% peat moss, bark, and limestone)</w:t>
      </w:r>
      <w:r w:rsidR="00CD31B6">
        <w:rPr>
          <w:rFonts w:asciiTheme="minorHAnsi" w:hAnsiTheme="minorHAnsi" w:cstheme="minorHAnsi"/>
          <w:highlight w:val="yellow"/>
        </w:rPr>
        <w:t xml:space="preserve"> (Fig</w:t>
      </w:r>
      <w:r w:rsidR="00CF5028">
        <w:rPr>
          <w:rFonts w:asciiTheme="minorHAnsi" w:hAnsiTheme="minorHAnsi" w:cstheme="minorHAnsi"/>
          <w:highlight w:val="yellow"/>
        </w:rPr>
        <w:t>ure</w:t>
      </w:r>
      <w:r w:rsidR="00CD31B6">
        <w:rPr>
          <w:rFonts w:asciiTheme="minorHAnsi" w:hAnsiTheme="minorHAnsi" w:cstheme="minorHAnsi"/>
          <w:highlight w:val="yellow"/>
        </w:rPr>
        <w:t xml:space="preserve"> 1</w:t>
      </w:r>
      <w:r w:rsidR="00597BCF">
        <w:rPr>
          <w:rFonts w:asciiTheme="minorHAnsi" w:hAnsiTheme="minorHAnsi" w:cstheme="minorHAnsi"/>
          <w:highlight w:val="yellow"/>
        </w:rPr>
        <w:t>A</w:t>
      </w:r>
      <w:r w:rsidR="00CD31B6">
        <w:rPr>
          <w:rFonts w:asciiTheme="minorHAnsi" w:hAnsiTheme="minorHAnsi" w:cstheme="minorHAnsi"/>
          <w:highlight w:val="yellow"/>
        </w:rPr>
        <w:t>)</w:t>
      </w:r>
      <w:r w:rsidR="00646D50" w:rsidRPr="005133A8">
        <w:rPr>
          <w:rFonts w:asciiTheme="minorHAnsi" w:hAnsiTheme="minorHAnsi" w:cstheme="minorHAnsi"/>
          <w:highlight w:val="yellow"/>
        </w:rPr>
        <w:t>.</w:t>
      </w:r>
      <w:r w:rsidR="005F5714" w:rsidRPr="005133A8">
        <w:rPr>
          <w:rFonts w:asciiTheme="minorHAnsi" w:hAnsiTheme="minorHAnsi" w:cstheme="minorHAnsi"/>
          <w:highlight w:val="yellow"/>
        </w:rPr>
        <w:t xml:space="preserve"> </w:t>
      </w:r>
    </w:p>
    <w:p w14:paraId="66D6BFDB" w14:textId="77777777" w:rsidR="005F5714" w:rsidRPr="008516C3" w:rsidRDefault="005F5714" w:rsidP="001B1519">
      <w:pPr>
        <w:pStyle w:val="NormalWeb"/>
        <w:spacing w:before="0" w:beforeAutospacing="0" w:after="0" w:afterAutospacing="0"/>
        <w:rPr>
          <w:rFonts w:asciiTheme="minorHAnsi" w:hAnsiTheme="minorHAnsi" w:cstheme="minorHAnsi"/>
          <w:highlight w:val="yellow"/>
        </w:rPr>
      </w:pPr>
    </w:p>
    <w:p w14:paraId="7B80C926" w14:textId="58C95C99" w:rsidR="00646D50" w:rsidRDefault="00F91383" w:rsidP="001B1519">
      <w:pPr>
        <w:pStyle w:val="NormalWeb"/>
        <w:spacing w:before="0" w:beforeAutospacing="0" w:after="0" w:afterAutospacing="0"/>
        <w:rPr>
          <w:rFonts w:asciiTheme="minorHAnsi" w:hAnsiTheme="minorHAnsi" w:cstheme="minorHAnsi"/>
        </w:rPr>
      </w:pPr>
      <w:r>
        <w:rPr>
          <w:rFonts w:asciiTheme="minorHAnsi" w:hAnsiTheme="minorHAnsi" w:cstheme="minorHAnsi"/>
          <w:highlight w:val="yellow"/>
        </w:rPr>
        <w:t>1.</w:t>
      </w:r>
      <w:r w:rsidR="009A45AF">
        <w:rPr>
          <w:rFonts w:asciiTheme="minorHAnsi" w:hAnsiTheme="minorHAnsi" w:cstheme="minorHAnsi"/>
          <w:highlight w:val="yellow"/>
        </w:rPr>
        <w:t>3</w:t>
      </w:r>
      <w:r>
        <w:rPr>
          <w:rFonts w:asciiTheme="minorHAnsi" w:hAnsiTheme="minorHAnsi" w:cstheme="minorHAnsi"/>
          <w:highlight w:val="yellow"/>
        </w:rPr>
        <w:t>.1. Use 4-inch</w:t>
      </w:r>
      <w:r w:rsidR="005F5714" w:rsidRPr="008516C3">
        <w:rPr>
          <w:rFonts w:asciiTheme="minorHAnsi" w:hAnsiTheme="minorHAnsi" w:cstheme="minorHAnsi"/>
          <w:highlight w:val="yellow"/>
        </w:rPr>
        <w:t xml:space="preserve"> round pots that fit with a tight seal with the cup cage</w:t>
      </w:r>
      <w:r>
        <w:rPr>
          <w:rFonts w:asciiTheme="minorHAnsi" w:hAnsiTheme="minorHAnsi" w:cstheme="minorHAnsi"/>
          <w:highlight w:val="yellow"/>
        </w:rPr>
        <w:t xml:space="preserve">s (see below). Fill with general potting soil up to about </w:t>
      </w:r>
      <w:r w:rsidR="003E67FA">
        <w:rPr>
          <w:rFonts w:asciiTheme="minorHAnsi" w:hAnsiTheme="minorHAnsi" w:cstheme="minorHAnsi"/>
          <w:highlight w:val="yellow"/>
        </w:rPr>
        <w:t>5 cm</w:t>
      </w:r>
      <w:r>
        <w:rPr>
          <w:rFonts w:asciiTheme="minorHAnsi" w:hAnsiTheme="minorHAnsi" w:cstheme="minorHAnsi"/>
          <w:highlight w:val="yellow"/>
        </w:rPr>
        <w:t xml:space="preserve"> below the rim. </w:t>
      </w:r>
    </w:p>
    <w:p w14:paraId="3C3EA6C4" w14:textId="77777777" w:rsidR="00F91383" w:rsidRDefault="00F91383" w:rsidP="001B1519">
      <w:pPr>
        <w:pStyle w:val="NormalWeb"/>
        <w:spacing w:before="0" w:beforeAutospacing="0" w:after="0" w:afterAutospacing="0"/>
        <w:rPr>
          <w:rFonts w:asciiTheme="minorHAnsi" w:hAnsiTheme="minorHAnsi" w:cstheme="minorHAnsi"/>
        </w:rPr>
      </w:pPr>
    </w:p>
    <w:p w14:paraId="64188E0C" w14:textId="22F6E94A" w:rsidR="00293A4B" w:rsidRDefault="00F91383"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1.</w:t>
      </w:r>
      <w:r w:rsidR="009A45AF">
        <w:rPr>
          <w:rFonts w:asciiTheme="minorHAnsi" w:hAnsiTheme="minorHAnsi" w:cstheme="minorHAnsi"/>
          <w:highlight w:val="yellow"/>
        </w:rPr>
        <w:t>4</w:t>
      </w:r>
      <w:r>
        <w:rPr>
          <w:rFonts w:asciiTheme="minorHAnsi" w:hAnsiTheme="minorHAnsi" w:cstheme="minorHAnsi"/>
          <w:highlight w:val="yellow"/>
        </w:rPr>
        <w:t xml:space="preserve">.2. </w:t>
      </w:r>
      <w:r w:rsidR="00A533A4">
        <w:rPr>
          <w:rFonts w:asciiTheme="minorHAnsi" w:hAnsiTheme="minorHAnsi" w:cstheme="minorHAnsi"/>
          <w:highlight w:val="yellow"/>
        </w:rPr>
        <w:t>Create</w:t>
      </w:r>
      <w:r w:rsidR="00293A4B">
        <w:rPr>
          <w:rFonts w:asciiTheme="minorHAnsi" w:hAnsiTheme="minorHAnsi" w:cstheme="minorHAnsi"/>
          <w:highlight w:val="yellow"/>
        </w:rPr>
        <w:t xml:space="preserve"> a hole in the soil deep enough </w:t>
      </w:r>
      <w:r w:rsidR="00A533A4">
        <w:rPr>
          <w:rFonts w:asciiTheme="minorHAnsi" w:hAnsiTheme="minorHAnsi" w:cstheme="minorHAnsi"/>
          <w:highlight w:val="yellow"/>
        </w:rPr>
        <w:t>to reach the</w:t>
      </w:r>
      <w:r w:rsidR="00293A4B">
        <w:rPr>
          <w:rFonts w:asciiTheme="minorHAnsi" w:hAnsiTheme="minorHAnsi" w:cstheme="minorHAnsi"/>
          <w:highlight w:val="yellow"/>
        </w:rPr>
        <w:t xml:space="preserve"> bottom of the pot. </w:t>
      </w:r>
    </w:p>
    <w:p w14:paraId="67DC2B14" w14:textId="77777777" w:rsidR="00293A4B" w:rsidRDefault="00293A4B" w:rsidP="001B1519">
      <w:pPr>
        <w:pStyle w:val="NormalWeb"/>
        <w:spacing w:before="0" w:beforeAutospacing="0" w:after="0" w:afterAutospacing="0"/>
        <w:rPr>
          <w:rFonts w:asciiTheme="minorHAnsi" w:hAnsiTheme="minorHAnsi" w:cstheme="minorHAnsi"/>
          <w:highlight w:val="yellow"/>
        </w:rPr>
      </w:pPr>
    </w:p>
    <w:p w14:paraId="77CD8828" w14:textId="44F56DF5" w:rsidR="00293A4B" w:rsidRDefault="00293A4B"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1.</w:t>
      </w:r>
      <w:r w:rsidR="009A45AF">
        <w:rPr>
          <w:rFonts w:asciiTheme="minorHAnsi" w:hAnsiTheme="minorHAnsi" w:cstheme="minorHAnsi"/>
          <w:highlight w:val="yellow"/>
        </w:rPr>
        <w:t>4</w:t>
      </w:r>
      <w:r>
        <w:rPr>
          <w:rFonts w:asciiTheme="minorHAnsi" w:hAnsiTheme="minorHAnsi" w:cstheme="minorHAnsi"/>
          <w:highlight w:val="yellow"/>
        </w:rPr>
        <w:t xml:space="preserve">.3. </w:t>
      </w:r>
      <w:r w:rsidR="00412D66">
        <w:rPr>
          <w:rFonts w:asciiTheme="minorHAnsi" w:hAnsiTheme="minorHAnsi" w:cstheme="minorHAnsi"/>
          <w:highlight w:val="yellow"/>
        </w:rPr>
        <w:t>With your hand, g</w:t>
      </w:r>
      <w:r>
        <w:rPr>
          <w:rFonts w:asciiTheme="minorHAnsi" w:hAnsiTheme="minorHAnsi" w:cstheme="minorHAnsi"/>
          <w:highlight w:val="yellow"/>
        </w:rPr>
        <w:t xml:space="preserve">ently scoop the mature seedling from its well and place it deep inside the hole in the 4-inch pot. Cover the seedling with soil. </w:t>
      </w:r>
      <w:r w:rsidR="00412D66">
        <w:rPr>
          <w:rFonts w:asciiTheme="minorHAnsi" w:hAnsiTheme="minorHAnsi" w:cstheme="minorHAnsi"/>
          <w:highlight w:val="yellow"/>
        </w:rPr>
        <w:t>W</w:t>
      </w:r>
      <w:r>
        <w:rPr>
          <w:rFonts w:asciiTheme="minorHAnsi" w:hAnsiTheme="minorHAnsi" w:cstheme="minorHAnsi"/>
          <w:highlight w:val="yellow"/>
        </w:rPr>
        <w:t>ater very well.</w:t>
      </w:r>
    </w:p>
    <w:p w14:paraId="5BF03683" w14:textId="77777777" w:rsidR="00293A4B" w:rsidRDefault="00293A4B" w:rsidP="001B1519">
      <w:pPr>
        <w:pStyle w:val="NormalWeb"/>
        <w:spacing w:before="0" w:beforeAutospacing="0" w:after="0" w:afterAutospacing="0"/>
        <w:rPr>
          <w:rFonts w:asciiTheme="minorHAnsi" w:hAnsiTheme="minorHAnsi" w:cstheme="minorHAnsi"/>
          <w:highlight w:val="yellow"/>
        </w:rPr>
      </w:pPr>
    </w:p>
    <w:p w14:paraId="1C6D4290" w14:textId="2BB2E44E" w:rsidR="00293A4B" w:rsidRPr="00293A4B" w:rsidRDefault="00293A4B"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1.</w:t>
      </w:r>
      <w:r w:rsidR="009A45AF">
        <w:rPr>
          <w:rFonts w:asciiTheme="minorHAnsi" w:hAnsiTheme="minorHAnsi" w:cstheme="minorHAnsi"/>
          <w:highlight w:val="yellow"/>
        </w:rPr>
        <w:t>4</w:t>
      </w:r>
      <w:r>
        <w:rPr>
          <w:rFonts w:asciiTheme="minorHAnsi" w:hAnsiTheme="minorHAnsi" w:cstheme="minorHAnsi"/>
          <w:highlight w:val="yellow"/>
        </w:rPr>
        <w:t xml:space="preserve">.4. </w:t>
      </w:r>
      <w:r w:rsidR="00412D66">
        <w:rPr>
          <w:rFonts w:asciiTheme="minorHAnsi" w:hAnsiTheme="minorHAnsi" w:cstheme="minorHAnsi"/>
          <w:highlight w:val="yellow"/>
        </w:rPr>
        <w:t>Grow plants in the greenhouse and w</w:t>
      </w:r>
      <w:r w:rsidRPr="008516C3">
        <w:rPr>
          <w:rFonts w:asciiTheme="minorHAnsi" w:hAnsiTheme="minorHAnsi" w:cstheme="minorHAnsi"/>
          <w:highlight w:val="yellow"/>
        </w:rPr>
        <w:t>ater regularly</w:t>
      </w:r>
      <w:r>
        <w:rPr>
          <w:rFonts w:asciiTheme="minorHAnsi" w:hAnsiTheme="minorHAnsi" w:cstheme="minorHAnsi"/>
          <w:highlight w:val="yellow"/>
        </w:rPr>
        <w:t>, daily to every other day</w:t>
      </w:r>
      <w:r w:rsidRPr="008516C3">
        <w:rPr>
          <w:rFonts w:asciiTheme="minorHAnsi" w:hAnsiTheme="minorHAnsi" w:cstheme="minorHAnsi"/>
          <w:highlight w:val="yellow"/>
        </w:rPr>
        <w:t>; enough to maintain moderate soil moisture.</w:t>
      </w:r>
    </w:p>
    <w:p w14:paraId="10A80335" w14:textId="77777777" w:rsidR="005F5714" w:rsidRDefault="005F5714" w:rsidP="001B1519">
      <w:pPr>
        <w:pStyle w:val="NormalWeb"/>
        <w:spacing w:before="0" w:beforeAutospacing="0" w:after="0" w:afterAutospacing="0"/>
        <w:rPr>
          <w:rFonts w:asciiTheme="minorHAnsi" w:hAnsiTheme="minorHAnsi" w:cstheme="minorHAnsi"/>
        </w:rPr>
      </w:pPr>
    </w:p>
    <w:p w14:paraId="1DB19E4D" w14:textId="6C522955" w:rsidR="00293A4B" w:rsidRDefault="004C75F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w:t>
      </w:r>
      <w:r w:rsidR="009A45AF">
        <w:rPr>
          <w:rFonts w:asciiTheme="minorHAnsi" w:hAnsiTheme="minorHAnsi" w:cstheme="minorHAnsi"/>
        </w:rPr>
        <w:t>5</w:t>
      </w:r>
      <w:r>
        <w:rPr>
          <w:rFonts w:asciiTheme="minorHAnsi" w:hAnsiTheme="minorHAnsi" w:cstheme="minorHAnsi"/>
        </w:rPr>
        <w:t xml:space="preserve">. </w:t>
      </w:r>
      <w:r w:rsidR="00293A4B">
        <w:rPr>
          <w:rFonts w:asciiTheme="minorHAnsi" w:hAnsiTheme="minorHAnsi" w:cstheme="minorHAnsi"/>
        </w:rPr>
        <w:t>Greenhouse conditions</w:t>
      </w:r>
      <w:r>
        <w:rPr>
          <w:rFonts w:asciiTheme="minorHAnsi" w:hAnsiTheme="minorHAnsi" w:cstheme="minorHAnsi"/>
        </w:rPr>
        <w:t>.</w:t>
      </w:r>
    </w:p>
    <w:p w14:paraId="635F7E8E" w14:textId="77777777" w:rsidR="00293A4B" w:rsidRDefault="00293A4B" w:rsidP="001B1519">
      <w:pPr>
        <w:pStyle w:val="NormalWeb"/>
        <w:spacing w:before="0" w:beforeAutospacing="0" w:after="0" w:afterAutospacing="0"/>
        <w:rPr>
          <w:rFonts w:asciiTheme="minorHAnsi" w:hAnsiTheme="minorHAnsi" w:cstheme="minorHAnsi"/>
        </w:rPr>
      </w:pPr>
    </w:p>
    <w:p w14:paraId="1AC9022A" w14:textId="24999F00" w:rsidR="004C75F9" w:rsidRDefault="00293A4B"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w:t>
      </w:r>
      <w:r w:rsidR="009A45AF">
        <w:rPr>
          <w:rFonts w:asciiTheme="minorHAnsi" w:hAnsiTheme="minorHAnsi" w:cstheme="minorHAnsi"/>
        </w:rPr>
        <w:t>5</w:t>
      </w:r>
      <w:r>
        <w:rPr>
          <w:rFonts w:asciiTheme="minorHAnsi" w:hAnsiTheme="minorHAnsi" w:cstheme="minorHAnsi"/>
        </w:rPr>
        <w:t xml:space="preserve">.1. </w:t>
      </w:r>
      <w:r w:rsidR="00FB61B5">
        <w:rPr>
          <w:rFonts w:asciiTheme="minorHAnsi" w:hAnsiTheme="minorHAnsi" w:cstheme="minorHAnsi"/>
        </w:rPr>
        <w:t>Set greenhouse thermostats to maintain d</w:t>
      </w:r>
      <w:r>
        <w:rPr>
          <w:rFonts w:asciiTheme="minorHAnsi" w:hAnsiTheme="minorHAnsi" w:cstheme="minorHAnsi"/>
        </w:rPr>
        <w:t>aytime temperature</w:t>
      </w:r>
      <w:r w:rsidR="00FB61B5">
        <w:rPr>
          <w:rFonts w:asciiTheme="minorHAnsi" w:hAnsiTheme="minorHAnsi" w:cstheme="minorHAnsi"/>
        </w:rPr>
        <w:t>s</w:t>
      </w:r>
      <w:r>
        <w:rPr>
          <w:rFonts w:asciiTheme="minorHAnsi" w:hAnsiTheme="minorHAnsi" w:cstheme="minorHAnsi"/>
        </w:rPr>
        <w:t xml:space="preserve"> </w:t>
      </w:r>
      <w:r w:rsidR="00FB61B5">
        <w:rPr>
          <w:rFonts w:asciiTheme="minorHAnsi" w:hAnsiTheme="minorHAnsi" w:cstheme="minorHAnsi"/>
        </w:rPr>
        <w:t>between</w:t>
      </w:r>
      <w:r>
        <w:rPr>
          <w:rFonts w:asciiTheme="minorHAnsi" w:hAnsiTheme="minorHAnsi" w:cstheme="minorHAnsi"/>
        </w:rPr>
        <w:t xml:space="preserve"> 18-</w:t>
      </w:r>
      <w:r w:rsidR="005133A8">
        <w:rPr>
          <w:rFonts w:asciiTheme="minorHAnsi" w:hAnsiTheme="minorHAnsi" w:cstheme="minorHAnsi"/>
        </w:rPr>
        <w:t xml:space="preserve">28 </w:t>
      </w:r>
      <w:r w:rsidR="005133A8" w:rsidRPr="001357B9">
        <w:rPr>
          <w:rFonts w:asciiTheme="minorHAnsi" w:hAnsiTheme="minorHAnsi" w:cstheme="minorHAnsi"/>
        </w:rPr>
        <w:t>°C</w:t>
      </w:r>
      <w:r w:rsidR="00FB61B5">
        <w:rPr>
          <w:rFonts w:asciiTheme="minorHAnsi" w:hAnsiTheme="minorHAnsi" w:cstheme="minorHAnsi"/>
        </w:rPr>
        <w:t xml:space="preserve"> and n</w:t>
      </w:r>
      <w:r w:rsidR="005133A8">
        <w:rPr>
          <w:rFonts w:asciiTheme="minorHAnsi" w:hAnsiTheme="minorHAnsi" w:cstheme="minorHAnsi"/>
        </w:rPr>
        <w:t>ighttime temperature</w:t>
      </w:r>
      <w:r w:rsidR="00FB61B5">
        <w:rPr>
          <w:rFonts w:asciiTheme="minorHAnsi" w:hAnsiTheme="minorHAnsi" w:cstheme="minorHAnsi"/>
        </w:rPr>
        <w:t>s</w:t>
      </w:r>
      <w:r w:rsidR="005133A8">
        <w:rPr>
          <w:rFonts w:asciiTheme="minorHAnsi" w:hAnsiTheme="minorHAnsi" w:cstheme="minorHAnsi"/>
        </w:rPr>
        <w:t xml:space="preserve"> </w:t>
      </w:r>
      <w:r w:rsidR="00FB61B5">
        <w:rPr>
          <w:rFonts w:asciiTheme="minorHAnsi" w:hAnsiTheme="minorHAnsi" w:cstheme="minorHAnsi"/>
        </w:rPr>
        <w:t>between</w:t>
      </w:r>
      <w:r w:rsidR="005133A8">
        <w:rPr>
          <w:rFonts w:asciiTheme="minorHAnsi" w:hAnsiTheme="minorHAnsi" w:cstheme="minorHAnsi"/>
        </w:rPr>
        <w:t xml:space="preserve"> 16-22 </w:t>
      </w:r>
      <w:r w:rsidR="005133A8" w:rsidRPr="001357B9">
        <w:rPr>
          <w:rFonts w:asciiTheme="minorHAnsi" w:hAnsiTheme="minorHAnsi" w:cstheme="minorHAnsi"/>
        </w:rPr>
        <w:t>°C</w:t>
      </w:r>
      <w:r w:rsidR="00412D66">
        <w:rPr>
          <w:rFonts w:asciiTheme="minorHAnsi" w:hAnsiTheme="minorHAnsi" w:cstheme="minorHAnsi"/>
        </w:rPr>
        <w:t xml:space="preserve"> using the manufacturer’s instructions</w:t>
      </w:r>
      <w:r w:rsidR="005133A8">
        <w:rPr>
          <w:rFonts w:asciiTheme="minorHAnsi" w:hAnsiTheme="minorHAnsi" w:cstheme="minorHAnsi"/>
        </w:rPr>
        <w:t>.</w:t>
      </w:r>
    </w:p>
    <w:p w14:paraId="32386C68" w14:textId="77777777" w:rsidR="005133A8" w:rsidRDefault="005133A8" w:rsidP="001B1519">
      <w:pPr>
        <w:pStyle w:val="NormalWeb"/>
        <w:spacing w:before="0" w:beforeAutospacing="0" w:after="0" w:afterAutospacing="0"/>
        <w:rPr>
          <w:rFonts w:asciiTheme="minorHAnsi" w:hAnsiTheme="minorHAnsi" w:cstheme="minorHAnsi"/>
        </w:rPr>
      </w:pPr>
    </w:p>
    <w:p w14:paraId="52E57382" w14:textId="2DF89AE8" w:rsidR="005133A8" w:rsidRDefault="005133A8"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w:t>
      </w:r>
      <w:r w:rsidR="009A45AF">
        <w:rPr>
          <w:rFonts w:asciiTheme="minorHAnsi" w:hAnsiTheme="minorHAnsi" w:cstheme="minorHAnsi"/>
        </w:rPr>
        <w:t>5</w:t>
      </w:r>
      <w:r>
        <w:rPr>
          <w:rFonts w:asciiTheme="minorHAnsi" w:hAnsiTheme="minorHAnsi" w:cstheme="minorHAnsi"/>
        </w:rPr>
        <w:t>.</w:t>
      </w:r>
      <w:r w:rsidR="00A533A4">
        <w:rPr>
          <w:rFonts w:asciiTheme="minorHAnsi" w:hAnsiTheme="minorHAnsi" w:cstheme="minorHAnsi"/>
        </w:rPr>
        <w:t>2</w:t>
      </w:r>
      <w:r>
        <w:rPr>
          <w:rFonts w:asciiTheme="minorHAnsi" w:hAnsiTheme="minorHAnsi" w:cstheme="minorHAnsi"/>
        </w:rPr>
        <w:t xml:space="preserve">. During winter months when the days are shorter, </w:t>
      </w:r>
      <w:r w:rsidR="00412D66">
        <w:rPr>
          <w:rFonts w:asciiTheme="minorHAnsi" w:hAnsiTheme="minorHAnsi" w:cstheme="minorHAnsi"/>
        </w:rPr>
        <w:t xml:space="preserve">supplement </w:t>
      </w:r>
      <w:r>
        <w:rPr>
          <w:rFonts w:asciiTheme="minorHAnsi" w:hAnsiTheme="minorHAnsi" w:cstheme="minorHAnsi"/>
        </w:rPr>
        <w:t xml:space="preserve">daylight with 600 W high pressure sodium bulbs (12 </w:t>
      </w:r>
      <w:proofErr w:type="spellStart"/>
      <w:r>
        <w:rPr>
          <w:rFonts w:asciiTheme="minorHAnsi" w:hAnsiTheme="minorHAnsi" w:cstheme="minorHAnsi"/>
        </w:rPr>
        <w:t>hr</w:t>
      </w:r>
      <w:proofErr w:type="spellEnd"/>
      <w:r>
        <w:rPr>
          <w:rFonts w:asciiTheme="minorHAnsi" w:hAnsiTheme="minorHAnsi" w:cstheme="minorHAnsi"/>
        </w:rPr>
        <w:t xml:space="preserve">, 8am-8pm). </w:t>
      </w:r>
    </w:p>
    <w:p w14:paraId="2C64BE21" w14:textId="2BD90A55" w:rsidR="004C75F9" w:rsidRDefault="00293A4B" w:rsidP="00293A4B">
      <w:pPr>
        <w:pStyle w:val="NormalWeb"/>
        <w:tabs>
          <w:tab w:val="left" w:pos="5453"/>
        </w:tabs>
        <w:spacing w:before="0" w:beforeAutospacing="0" w:after="0" w:afterAutospacing="0"/>
        <w:rPr>
          <w:rFonts w:asciiTheme="minorHAnsi" w:hAnsiTheme="minorHAnsi" w:cstheme="minorHAnsi"/>
        </w:rPr>
      </w:pPr>
      <w:r>
        <w:rPr>
          <w:rFonts w:asciiTheme="minorHAnsi" w:hAnsiTheme="minorHAnsi" w:cstheme="minorHAnsi"/>
        </w:rPr>
        <w:tab/>
      </w:r>
    </w:p>
    <w:p w14:paraId="02088DB8" w14:textId="2BAFDF67" w:rsidR="00A533A4" w:rsidRDefault="005F5714"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w:t>
      </w:r>
      <w:r w:rsidR="009A45AF">
        <w:rPr>
          <w:rFonts w:asciiTheme="minorHAnsi" w:hAnsiTheme="minorHAnsi" w:cstheme="minorHAnsi"/>
        </w:rPr>
        <w:t>6</w:t>
      </w:r>
      <w:r>
        <w:rPr>
          <w:rFonts w:asciiTheme="minorHAnsi" w:hAnsiTheme="minorHAnsi" w:cstheme="minorHAnsi"/>
        </w:rPr>
        <w:t xml:space="preserve">. </w:t>
      </w:r>
      <w:r w:rsidR="00FB61B5">
        <w:rPr>
          <w:rFonts w:asciiTheme="minorHAnsi" w:hAnsiTheme="minorHAnsi" w:cstheme="minorHAnsi"/>
        </w:rPr>
        <w:t>Control u</w:t>
      </w:r>
      <w:r>
        <w:rPr>
          <w:rFonts w:asciiTheme="minorHAnsi" w:hAnsiTheme="minorHAnsi" w:cstheme="minorHAnsi"/>
        </w:rPr>
        <w:t>nwanted pests (</w:t>
      </w:r>
      <w:r>
        <w:rPr>
          <w:rFonts w:asciiTheme="minorHAnsi" w:hAnsiTheme="minorHAnsi" w:cstheme="minorHAnsi"/>
          <w:i/>
        </w:rPr>
        <w:t>e.g.</w:t>
      </w:r>
      <w:r>
        <w:rPr>
          <w:rFonts w:asciiTheme="minorHAnsi" w:hAnsiTheme="minorHAnsi" w:cstheme="minorHAnsi"/>
        </w:rPr>
        <w:t xml:space="preserve"> thrips, aphids) with a foliar organic soap solution, however, </w:t>
      </w:r>
      <w:r w:rsidR="00FB61B5">
        <w:rPr>
          <w:rFonts w:asciiTheme="minorHAnsi" w:hAnsiTheme="minorHAnsi" w:cstheme="minorHAnsi"/>
        </w:rPr>
        <w:t xml:space="preserve">use </w:t>
      </w:r>
      <w:r>
        <w:rPr>
          <w:rFonts w:asciiTheme="minorHAnsi" w:hAnsiTheme="minorHAnsi" w:cstheme="minorHAnsi"/>
        </w:rPr>
        <w:t xml:space="preserve">these products with caution. </w:t>
      </w:r>
    </w:p>
    <w:p w14:paraId="0D954DFC" w14:textId="77777777" w:rsidR="00A533A4" w:rsidRDefault="00A533A4" w:rsidP="001B1519">
      <w:pPr>
        <w:pStyle w:val="NormalWeb"/>
        <w:spacing w:before="0" w:beforeAutospacing="0" w:after="0" w:afterAutospacing="0"/>
        <w:rPr>
          <w:rFonts w:asciiTheme="minorHAnsi" w:hAnsiTheme="minorHAnsi" w:cstheme="minorHAnsi"/>
        </w:rPr>
      </w:pPr>
    </w:p>
    <w:p w14:paraId="404A9BF1" w14:textId="1D48091A" w:rsidR="00A533A4" w:rsidRDefault="009A45AF"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1.6</w:t>
      </w:r>
      <w:r w:rsidR="00A533A4">
        <w:rPr>
          <w:rFonts w:asciiTheme="minorHAnsi" w:hAnsiTheme="minorHAnsi" w:cstheme="minorHAnsi"/>
        </w:rPr>
        <w:t xml:space="preserve">.1. Make the soap solution according to the manufacturer’s recommendation and apply using a spray bottle. </w:t>
      </w:r>
    </w:p>
    <w:p w14:paraId="74B79A51" w14:textId="77777777" w:rsidR="00A533A4" w:rsidRDefault="00A533A4" w:rsidP="001B1519">
      <w:pPr>
        <w:pStyle w:val="NormalWeb"/>
        <w:spacing w:before="0" w:beforeAutospacing="0" w:after="0" w:afterAutospacing="0"/>
        <w:rPr>
          <w:rFonts w:asciiTheme="minorHAnsi" w:hAnsiTheme="minorHAnsi" w:cstheme="minorHAnsi"/>
        </w:rPr>
      </w:pPr>
    </w:p>
    <w:p w14:paraId="188FC27A" w14:textId="333FEAAE" w:rsidR="005F5714" w:rsidRDefault="009A45AF"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1.6</w:t>
      </w:r>
      <w:r w:rsidR="00A533A4">
        <w:rPr>
          <w:rFonts w:asciiTheme="minorHAnsi" w:hAnsiTheme="minorHAnsi" w:cstheme="minorHAnsi"/>
        </w:rPr>
        <w:t xml:space="preserve">.2. </w:t>
      </w:r>
      <w:r w:rsidR="00412D66">
        <w:rPr>
          <w:rFonts w:asciiTheme="minorHAnsi" w:hAnsiTheme="minorHAnsi" w:cstheme="minorHAnsi"/>
        </w:rPr>
        <w:t xml:space="preserve">Leave the soap on the plants for 4-24 h. </w:t>
      </w:r>
      <w:r w:rsidR="00DC2308">
        <w:rPr>
          <w:rFonts w:asciiTheme="minorHAnsi" w:hAnsiTheme="minorHAnsi" w:cstheme="minorHAnsi"/>
        </w:rPr>
        <w:t>Gently rinse the plants</w:t>
      </w:r>
      <w:r w:rsidR="00412D66">
        <w:rPr>
          <w:rFonts w:asciiTheme="minorHAnsi" w:hAnsiTheme="minorHAnsi" w:cstheme="minorHAnsi"/>
        </w:rPr>
        <w:t xml:space="preserve"> with water</w:t>
      </w:r>
      <w:r w:rsidR="00DC2308">
        <w:rPr>
          <w:rFonts w:asciiTheme="minorHAnsi" w:hAnsiTheme="minorHAnsi" w:cstheme="minorHAnsi"/>
        </w:rPr>
        <w:t xml:space="preserve"> </w:t>
      </w:r>
      <w:r w:rsidR="004C75F9">
        <w:rPr>
          <w:rFonts w:asciiTheme="minorHAnsi" w:hAnsiTheme="minorHAnsi" w:cstheme="minorHAnsi"/>
        </w:rPr>
        <w:t>to remove the soap 4-24 h post-application</w:t>
      </w:r>
      <w:r w:rsidR="005F5714">
        <w:rPr>
          <w:rFonts w:asciiTheme="minorHAnsi" w:hAnsiTheme="minorHAnsi" w:cstheme="minorHAnsi"/>
        </w:rPr>
        <w:t xml:space="preserve"> and </w:t>
      </w:r>
      <w:r w:rsidR="00DC2308">
        <w:rPr>
          <w:rFonts w:asciiTheme="minorHAnsi" w:hAnsiTheme="minorHAnsi" w:cstheme="minorHAnsi"/>
        </w:rPr>
        <w:t>rinse them</w:t>
      </w:r>
      <w:r w:rsidR="00412D66">
        <w:rPr>
          <w:rFonts w:asciiTheme="minorHAnsi" w:hAnsiTheme="minorHAnsi" w:cstheme="minorHAnsi"/>
        </w:rPr>
        <w:t xml:space="preserve"> with water</w:t>
      </w:r>
      <w:r w:rsidR="005F5714">
        <w:rPr>
          <w:rFonts w:asciiTheme="minorHAnsi" w:hAnsiTheme="minorHAnsi" w:cstheme="minorHAnsi"/>
        </w:rPr>
        <w:t xml:space="preserve"> </w:t>
      </w:r>
      <w:r w:rsidR="004C75F9">
        <w:rPr>
          <w:rFonts w:asciiTheme="minorHAnsi" w:hAnsiTheme="minorHAnsi" w:cstheme="minorHAnsi"/>
        </w:rPr>
        <w:t>a second time</w:t>
      </w:r>
      <w:r w:rsidR="005F5714">
        <w:rPr>
          <w:rFonts w:asciiTheme="minorHAnsi" w:hAnsiTheme="minorHAnsi" w:cstheme="minorHAnsi"/>
        </w:rPr>
        <w:t xml:space="preserve"> prior to use with laboratory aphid cultures.</w:t>
      </w:r>
    </w:p>
    <w:p w14:paraId="113C995E" w14:textId="77777777" w:rsidR="004C75F9" w:rsidRDefault="004C75F9" w:rsidP="001B1519">
      <w:pPr>
        <w:pStyle w:val="NormalWeb"/>
        <w:spacing w:before="0" w:beforeAutospacing="0" w:after="0" w:afterAutospacing="0"/>
        <w:rPr>
          <w:rFonts w:asciiTheme="minorHAnsi" w:hAnsiTheme="minorHAnsi" w:cstheme="minorHAnsi"/>
        </w:rPr>
      </w:pPr>
    </w:p>
    <w:p w14:paraId="5CD47819" w14:textId="294D5792" w:rsidR="004C75F9" w:rsidRPr="005F5714" w:rsidRDefault="004C75F9" w:rsidP="001B1519">
      <w:pPr>
        <w:pStyle w:val="NormalWeb"/>
        <w:spacing w:before="0" w:beforeAutospacing="0" w:after="0" w:afterAutospacing="0"/>
        <w:rPr>
          <w:rFonts w:asciiTheme="minorHAnsi" w:hAnsiTheme="minorHAnsi" w:cstheme="minorHAnsi"/>
        </w:rPr>
      </w:pPr>
      <w:r w:rsidRPr="008516C3">
        <w:rPr>
          <w:rFonts w:asciiTheme="minorHAnsi" w:hAnsiTheme="minorHAnsi" w:cstheme="minorHAnsi"/>
          <w:highlight w:val="yellow"/>
        </w:rPr>
        <w:t>1.</w:t>
      </w:r>
      <w:r w:rsidR="009A45AF">
        <w:rPr>
          <w:rFonts w:asciiTheme="minorHAnsi" w:hAnsiTheme="minorHAnsi" w:cstheme="minorHAnsi"/>
          <w:highlight w:val="yellow"/>
        </w:rPr>
        <w:t>7</w:t>
      </w:r>
      <w:r w:rsidRPr="008516C3">
        <w:rPr>
          <w:rFonts w:asciiTheme="minorHAnsi" w:hAnsiTheme="minorHAnsi" w:cstheme="minorHAnsi"/>
          <w:highlight w:val="yellow"/>
        </w:rPr>
        <w:t xml:space="preserve">. </w:t>
      </w:r>
      <w:r w:rsidR="00412D66">
        <w:rPr>
          <w:rFonts w:asciiTheme="minorHAnsi" w:hAnsiTheme="minorHAnsi" w:cstheme="minorHAnsi"/>
          <w:highlight w:val="yellow"/>
        </w:rPr>
        <w:t xml:space="preserve">Culture the average aphid population on plants that have grown </w:t>
      </w:r>
      <w:r w:rsidRPr="008516C3">
        <w:rPr>
          <w:rFonts w:asciiTheme="minorHAnsi" w:hAnsiTheme="minorHAnsi" w:cstheme="minorHAnsi"/>
          <w:highlight w:val="yellow"/>
        </w:rPr>
        <w:t xml:space="preserve">at least 3-4 sets of full </w:t>
      </w:r>
      <w:r w:rsidR="00D21094" w:rsidRPr="008516C3">
        <w:rPr>
          <w:rFonts w:asciiTheme="minorHAnsi" w:hAnsiTheme="minorHAnsi" w:cstheme="minorHAnsi"/>
          <w:highlight w:val="yellow"/>
        </w:rPr>
        <w:t>leav</w:t>
      </w:r>
      <w:r w:rsidR="00D21094">
        <w:rPr>
          <w:rFonts w:asciiTheme="minorHAnsi" w:hAnsiTheme="minorHAnsi" w:cstheme="minorHAnsi"/>
          <w:highlight w:val="yellow"/>
        </w:rPr>
        <w:t xml:space="preserve">es </w:t>
      </w:r>
      <w:r w:rsidR="00412D66">
        <w:rPr>
          <w:rFonts w:asciiTheme="minorHAnsi" w:hAnsiTheme="minorHAnsi" w:cstheme="minorHAnsi"/>
          <w:highlight w:val="yellow"/>
        </w:rPr>
        <w:t>and are</w:t>
      </w:r>
      <w:r w:rsidR="00293A4B">
        <w:rPr>
          <w:rFonts w:asciiTheme="minorHAnsi" w:hAnsiTheme="minorHAnsi" w:cstheme="minorHAnsi"/>
          <w:highlight w:val="yellow"/>
        </w:rPr>
        <w:t xml:space="preserve"> at least </w:t>
      </w:r>
      <w:r w:rsidR="0028705A">
        <w:rPr>
          <w:rFonts w:asciiTheme="minorHAnsi" w:hAnsiTheme="minorHAnsi" w:cstheme="minorHAnsi"/>
          <w:highlight w:val="yellow"/>
        </w:rPr>
        <w:t>10 cm</w:t>
      </w:r>
      <w:r w:rsidRPr="008516C3">
        <w:rPr>
          <w:rFonts w:asciiTheme="minorHAnsi" w:hAnsiTheme="minorHAnsi" w:cstheme="minorHAnsi"/>
          <w:highlight w:val="yellow"/>
        </w:rPr>
        <w:t xml:space="preserve"> </w:t>
      </w:r>
      <w:r w:rsidR="00412D66">
        <w:rPr>
          <w:rFonts w:asciiTheme="minorHAnsi" w:hAnsiTheme="minorHAnsi" w:cstheme="minorHAnsi"/>
          <w:highlight w:val="yellow"/>
        </w:rPr>
        <w:t xml:space="preserve">tall </w:t>
      </w:r>
      <w:r w:rsidR="00CD31B6">
        <w:rPr>
          <w:rFonts w:asciiTheme="minorHAnsi" w:hAnsiTheme="minorHAnsi" w:cstheme="minorHAnsi"/>
          <w:highlight w:val="yellow"/>
        </w:rPr>
        <w:t>(Fig</w:t>
      </w:r>
      <w:r w:rsidR="003539F8">
        <w:rPr>
          <w:rFonts w:asciiTheme="minorHAnsi" w:hAnsiTheme="minorHAnsi" w:cstheme="minorHAnsi"/>
          <w:highlight w:val="yellow"/>
        </w:rPr>
        <w:t>ure</w:t>
      </w:r>
      <w:r w:rsidR="00CD31B6">
        <w:rPr>
          <w:rFonts w:asciiTheme="minorHAnsi" w:hAnsiTheme="minorHAnsi" w:cstheme="minorHAnsi"/>
          <w:highlight w:val="yellow"/>
        </w:rPr>
        <w:t xml:space="preserve"> 1</w:t>
      </w:r>
      <w:r w:rsidR="00597BCF">
        <w:rPr>
          <w:rFonts w:asciiTheme="minorHAnsi" w:hAnsiTheme="minorHAnsi" w:cstheme="minorHAnsi"/>
          <w:highlight w:val="yellow"/>
        </w:rPr>
        <w:t>B</w:t>
      </w:r>
      <w:r w:rsidR="00CD31B6">
        <w:rPr>
          <w:rFonts w:asciiTheme="minorHAnsi" w:hAnsiTheme="minorHAnsi" w:cstheme="minorHAnsi"/>
          <w:highlight w:val="yellow"/>
        </w:rPr>
        <w:t>)</w:t>
      </w:r>
      <w:r w:rsidRPr="008516C3">
        <w:rPr>
          <w:rFonts w:asciiTheme="minorHAnsi" w:hAnsiTheme="minorHAnsi" w:cstheme="minorHAnsi"/>
          <w:highlight w:val="yellow"/>
        </w:rPr>
        <w:t>.</w:t>
      </w:r>
    </w:p>
    <w:p w14:paraId="276ACB95" w14:textId="77777777" w:rsidR="00646D50" w:rsidRDefault="00646D50" w:rsidP="001B1519">
      <w:pPr>
        <w:pStyle w:val="NormalWeb"/>
        <w:spacing w:before="0" w:beforeAutospacing="0" w:after="0" w:afterAutospacing="0"/>
        <w:rPr>
          <w:rFonts w:asciiTheme="minorHAnsi" w:hAnsiTheme="minorHAnsi" w:cstheme="minorHAnsi"/>
        </w:rPr>
      </w:pPr>
    </w:p>
    <w:p w14:paraId="4710C8ED" w14:textId="685E133F" w:rsidR="00646D50" w:rsidRDefault="00646D50" w:rsidP="00CF540F">
      <w:pPr>
        <w:pStyle w:val="NormalWeb"/>
        <w:spacing w:before="0" w:beforeAutospacing="0" w:after="0" w:afterAutospacing="0"/>
        <w:outlineLvl w:val="0"/>
        <w:rPr>
          <w:rFonts w:asciiTheme="minorHAnsi" w:hAnsiTheme="minorHAnsi" w:cstheme="minorHAnsi"/>
          <w:b/>
        </w:rPr>
      </w:pPr>
      <w:r w:rsidRPr="003539F8">
        <w:rPr>
          <w:rFonts w:asciiTheme="minorHAnsi" w:hAnsiTheme="minorHAnsi" w:cstheme="minorHAnsi"/>
          <w:b/>
          <w:highlight w:val="yellow"/>
        </w:rPr>
        <w:t xml:space="preserve">2. Aphid </w:t>
      </w:r>
      <w:r w:rsidR="00B0190E" w:rsidRPr="003539F8">
        <w:rPr>
          <w:rFonts w:asciiTheme="minorHAnsi" w:hAnsiTheme="minorHAnsi" w:cstheme="minorHAnsi"/>
          <w:b/>
          <w:highlight w:val="yellow"/>
        </w:rPr>
        <w:t>C</w:t>
      </w:r>
      <w:r w:rsidRPr="003539F8">
        <w:rPr>
          <w:rFonts w:asciiTheme="minorHAnsi" w:hAnsiTheme="minorHAnsi" w:cstheme="minorHAnsi"/>
          <w:b/>
          <w:highlight w:val="yellow"/>
        </w:rPr>
        <w:t>ultures</w:t>
      </w:r>
    </w:p>
    <w:p w14:paraId="6E9958E9" w14:textId="77777777" w:rsidR="00B0190E" w:rsidRDefault="00B0190E" w:rsidP="001B1519">
      <w:pPr>
        <w:pStyle w:val="NormalWeb"/>
        <w:spacing w:before="0" w:beforeAutospacing="0" w:after="0" w:afterAutospacing="0"/>
        <w:rPr>
          <w:rFonts w:asciiTheme="minorHAnsi" w:hAnsiTheme="minorHAnsi" w:cstheme="minorHAnsi"/>
        </w:rPr>
      </w:pPr>
    </w:p>
    <w:p w14:paraId="1679C09A" w14:textId="46659895" w:rsidR="00646D50" w:rsidRDefault="00D400F7"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2.1. </w:t>
      </w:r>
      <w:r w:rsidR="009A45AF">
        <w:rPr>
          <w:rFonts w:asciiTheme="minorHAnsi" w:hAnsiTheme="minorHAnsi" w:cstheme="minorHAnsi"/>
        </w:rPr>
        <w:t xml:space="preserve">Start </w:t>
      </w:r>
      <w:r w:rsidR="003539F8">
        <w:rPr>
          <w:rFonts w:asciiTheme="minorHAnsi" w:hAnsiTheme="minorHAnsi" w:cstheme="minorHAnsi"/>
        </w:rPr>
        <w:t>l</w:t>
      </w:r>
      <w:r w:rsidR="004C75F9">
        <w:rPr>
          <w:rFonts w:asciiTheme="minorHAnsi" w:hAnsiTheme="minorHAnsi" w:cstheme="minorHAnsi"/>
        </w:rPr>
        <w:t xml:space="preserve">aboratory aphid populations from an existing lab </w:t>
      </w:r>
      <w:proofErr w:type="spellStart"/>
      <w:r w:rsidR="004C75F9">
        <w:rPr>
          <w:rFonts w:asciiTheme="minorHAnsi" w:hAnsiTheme="minorHAnsi" w:cstheme="minorHAnsi"/>
        </w:rPr>
        <w:t>isoclonal</w:t>
      </w:r>
      <w:proofErr w:type="spellEnd"/>
      <w:r w:rsidR="004C75F9">
        <w:rPr>
          <w:rFonts w:asciiTheme="minorHAnsi" w:hAnsiTheme="minorHAnsi" w:cstheme="minorHAnsi"/>
        </w:rPr>
        <w:t xml:space="preserve"> population or </w:t>
      </w:r>
      <w:r w:rsidR="009A45AF">
        <w:rPr>
          <w:rFonts w:asciiTheme="minorHAnsi" w:hAnsiTheme="minorHAnsi" w:cstheme="minorHAnsi"/>
        </w:rPr>
        <w:t>start</w:t>
      </w:r>
      <w:r w:rsidR="004C75F9">
        <w:rPr>
          <w:rFonts w:asciiTheme="minorHAnsi" w:hAnsiTheme="minorHAnsi" w:cstheme="minorHAnsi"/>
        </w:rPr>
        <w:t xml:space="preserve"> from </w:t>
      </w:r>
      <w:r w:rsidR="003539F8">
        <w:rPr>
          <w:rFonts w:asciiTheme="minorHAnsi" w:hAnsiTheme="minorHAnsi" w:cstheme="minorHAnsi"/>
        </w:rPr>
        <w:t xml:space="preserve">the </w:t>
      </w:r>
      <w:r w:rsidR="004C75F9">
        <w:rPr>
          <w:rFonts w:asciiTheme="minorHAnsi" w:hAnsiTheme="minorHAnsi" w:cstheme="minorHAnsi"/>
        </w:rPr>
        <w:t>field-collected aphids</w:t>
      </w:r>
      <w:r w:rsidR="00F6798F">
        <w:rPr>
          <w:rFonts w:asciiTheme="minorHAnsi" w:hAnsiTheme="minorHAnsi" w:cstheme="minorHAnsi"/>
        </w:rPr>
        <w:t xml:space="preserve"> following the directions below</w:t>
      </w:r>
      <w:r w:rsidR="004C75F9">
        <w:rPr>
          <w:rFonts w:asciiTheme="minorHAnsi" w:hAnsiTheme="minorHAnsi" w:cstheme="minorHAnsi"/>
        </w:rPr>
        <w:t>.</w:t>
      </w:r>
    </w:p>
    <w:p w14:paraId="299DFB4B" w14:textId="658A0763" w:rsidR="004C75F9" w:rsidRDefault="00D1681F" w:rsidP="001B1519">
      <w:pPr>
        <w:pStyle w:val="NormalWeb"/>
        <w:spacing w:before="0" w:beforeAutospacing="0" w:after="0" w:afterAutospacing="0"/>
        <w:rPr>
          <w:rFonts w:asciiTheme="minorHAnsi" w:hAnsiTheme="minorHAnsi" w:cstheme="minorHAnsi"/>
        </w:rPr>
      </w:pPr>
      <w:r>
        <w:rPr>
          <w:rFonts w:asciiTheme="minorHAnsi" w:hAnsiTheme="minorHAnsi" w:cstheme="minorHAnsi"/>
        </w:rPr>
        <w:br/>
      </w:r>
      <w:r w:rsidR="00921BF6">
        <w:rPr>
          <w:rFonts w:asciiTheme="minorHAnsi" w:hAnsiTheme="minorHAnsi" w:cstheme="minorHAnsi"/>
        </w:rPr>
        <w:t xml:space="preserve">2.1.1. When starting a laboratory population from an existing lab </w:t>
      </w:r>
      <w:proofErr w:type="spellStart"/>
      <w:r w:rsidR="00921BF6">
        <w:rPr>
          <w:rFonts w:asciiTheme="minorHAnsi" w:hAnsiTheme="minorHAnsi" w:cstheme="minorHAnsi"/>
        </w:rPr>
        <w:t>isoclonal</w:t>
      </w:r>
      <w:proofErr w:type="spellEnd"/>
      <w:r w:rsidR="00921BF6">
        <w:rPr>
          <w:rFonts w:asciiTheme="minorHAnsi" w:hAnsiTheme="minorHAnsi" w:cstheme="minorHAnsi"/>
        </w:rPr>
        <w:t xml:space="preserve"> population, transfer aphids as described in </w:t>
      </w:r>
      <w:r w:rsidR="00921BF6" w:rsidRPr="00921BF6">
        <w:rPr>
          <w:rFonts w:asciiTheme="minorHAnsi" w:hAnsiTheme="minorHAnsi" w:cstheme="minorHAnsi"/>
        </w:rPr>
        <w:t>2.3.1</w:t>
      </w:r>
      <w:r w:rsidR="00921BF6">
        <w:rPr>
          <w:rFonts w:asciiTheme="minorHAnsi" w:hAnsiTheme="minorHAnsi" w:cstheme="minorHAnsi"/>
        </w:rPr>
        <w:t xml:space="preserve">-2.3.3. </w:t>
      </w:r>
    </w:p>
    <w:p w14:paraId="7F9718D6" w14:textId="77777777" w:rsidR="00D1681F" w:rsidRDefault="00D1681F" w:rsidP="001B1519">
      <w:pPr>
        <w:pStyle w:val="NormalWeb"/>
        <w:spacing w:before="0" w:beforeAutospacing="0" w:after="0" w:afterAutospacing="0"/>
        <w:rPr>
          <w:rFonts w:asciiTheme="minorHAnsi" w:hAnsiTheme="minorHAnsi" w:cstheme="minorHAnsi"/>
        </w:rPr>
      </w:pPr>
    </w:p>
    <w:p w14:paraId="7B8CAA5A" w14:textId="4A47781C" w:rsidR="00921BF6" w:rsidRDefault="004C75F9" w:rsidP="00921BF6">
      <w:pPr>
        <w:pStyle w:val="NormalWeb"/>
        <w:spacing w:before="0" w:beforeAutospacing="0" w:after="0" w:afterAutospacing="0"/>
        <w:rPr>
          <w:rFonts w:asciiTheme="minorHAnsi" w:hAnsiTheme="minorHAnsi" w:cstheme="minorHAnsi"/>
        </w:rPr>
      </w:pPr>
      <w:r w:rsidRPr="008516C3">
        <w:rPr>
          <w:rFonts w:asciiTheme="minorHAnsi" w:hAnsiTheme="minorHAnsi" w:cstheme="minorHAnsi"/>
          <w:highlight w:val="yellow"/>
        </w:rPr>
        <w:t xml:space="preserve">2.2. When starting new </w:t>
      </w:r>
      <w:proofErr w:type="spellStart"/>
      <w:r w:rsidRPr="008516C3">
        <w:rPr>
          <w:rFonts w:asciiTheme="minorHAnsi" w:hAnsiTheme="minorHAnsi" w:cstheme="minorHAnsi"/>
          <w:highlight w:val="yellow"/>
        </w:rPr>
        <w:t>isoclonal</w:t>
      </w:r>
      <w:proofErr w:type="spellEnd"/>
      <w:r w:rsidRPr="008516C3">
        <w:rPr>
          <w:rFonts w:asciiTheme="minorHAnsi" w:hAnsiTheme="minorHAnsi" w:cstheme="minorHAnsi"/>
          <w:highlight w:val="yellow"/>
        </w:rPr>
        <w:t xml:space="preserve">, field-collected aphid populations, </w:t>
      </w:r>
      <w:r w:rsidR="00DC2308">
        <w:rPr>
          <w:rFonts w:asciiTheme="minorHAnsi" w:hAnsiTheme="minorHAnsi" w:cstheme="minorHAnsi"/>
          <w:highlight w:val="yellow"/>
        </w:rPr>
        <w:t xml:space="preserve">place </w:t>
      </w:r>
      <w:r w:rsidRPr="008516C3">
        <w:rPr>
          <w:rFonts w:asciiTheme="minorHAnsi" w:hAnsiTheme="minorHAnsi" w:cstheme="minorHAnsi"/>
          <w:highlight w:val="yellow"/>
        </w:rPr>
        <w:t>a single, reproducing, adult</w:t>
      </w:r>
      <w:r w:rsidR="00CF2E2F">
        <w:rPr>
          <w:rFonts w:asciiTheme="minorHAnsi" w:hAnsiTheme="minorHAnsi" w:cstheme="minorHAnsi"/>
          <w:highlight w:val="yellow"/>
        </w:rPr>
        <w:t xml:space="preserve"> aphid on a suitable host plant</w:t>
      </w:r>
      <w:r w:rsidR="00F6798F">
        <w:rPr>
          <w:rFonts w:asciiTheme="minorHAnsi" w:hAnsiTheme="minorHAnsi" w:cstheme="minorHAnsi"/>
        </w:rPr>
        <w:t xml:space="preserve"> as maintained in Step 1.7</w:t>
      </w:r>
      <w:r w:rsidR="00CF2E2F">
        <w:rPr>
          <w:rFonts w:asciiTheme="minorHAnsi" w:hAnsiTheme="minorHAnsi" w:cstheme="minorHAnsi"/>
          <w:highlight w:val="yellow"/>
        </w:rPr>
        <w:t xml:space="preserve">. </w:t>
      </w:r>
    </w:p>
    <w:p w14:paraId="49E2E848" w14:textId="77777777" w:rsidR="00921BF6" w:rsidRDefault="00921BF6" w:rsidP="00921BF6">
      <w:pPr>
        <w:pStyle w:val="NormalWeb"/>
        <w:spacing w:before="0" w:beforeAutospacing="0" w:after="0" w:afterAutospacing="0"/>
        <w:rPr>
          <w:rFonts w:asciiTheme="minorHAnsi" w:hAnsiTheme="minorHAnsi" w:cstheme="minorHAnsi"/>
        </w:rPr>
      </w:pPr>
    </w:p>
    <w:p w14:paraId="17E1AAB4" w14:textId="4774DF3D" w:rsidR="004C75F9" w:rsidRPr="00921BF6" w:rsidRDefault="009A45AF" w:rsidP="00921BF6">
      <w:pPr>
        <w:pStyle w:val="NormalWeb"/>
        <w:spacing w:before="0" w:beforeAutospacing="0" w:after="0" w:afterAutospacing="0"/>
        <w:rPr>
          <w:rFonts w:asciiTheme="minorHAnsi" w:hAnsiTheme="minorHAnsi" w:cstheme="minorHAnsi"/>
          <w:highlight w:val="yellow"/>
        </w:rPr>
      </w:pPr>
      <w:r w:rsidRPr="003539F8">
        <w:rPr>
          <w:rFonts w:asciiTheme="minorHAnsi" w:hAnsiTheme="minorHAnsi" w:cstheme="minorHAnsi"/>
          <w:b/>
        </w:rPr>
        <w:t>Note:</w:t>
      </w:r>
      <w:r w:rsidRPr="003539F8">
        <w:rPr>
          <w:rFonts w:asciiTheme="minorHAnsi" w:hAnsiTheme="minorHAnsi" w:cstheme="minorHAnsi"/>
        </w:rPr>
        <w:t xml:space="preserve"> </w:t>
      </w:r>
      <w:r w:rsidR="00CF2E2F" w:rsidRPr="003539F8">
        <w:rPr>
          <w:rFonts w:asciiTheme="minorHAnsi" w:hAnsiTheme="minorHAnsi" w:cstheme="minorHAnsi"/>
        </w:rPr>
        <w:t>Populations may be started from winged (</w:t>
      </w:r>
      <w:proofErr w:type="spellStart"/>
      <w:r w:rsidR="00CF2E2F" w:rsidRPr="003539F8">
        <w:rPr>
          <w:rFonts w:asciiTheme="minorHAnsi" w:hAnsiTheme="minorHAnsi" w:cstheme="minorHAnsi"/>
        </w:rPr>
        <w:t>alate</w:t>
      </w:r>
      <w:proofErr w:type="spellEnd"/>
      <w:r w:rsidR="00CF2E2F" w:rsidRPr="003539F8">
        <w:rPr>
          <w:rFonts w:asciiTheme="minorHAnsi" w:hAnsiTheme="minorHAnsi" w:cstheme="minorHAnsi"/>
        </w:rPr>
        <w:t xml:space="preserve">) or </w:t>
      </w:r>
      <w:proofErr w:type="spellStart"/>
      <w:r w:rsidR="00CF2E2F" w:rsidRPr="003539F8">
        <w:rPr>
          <w:rFonts w:asciiTheme="minorHAnsi" w:hAnsiTheme="minorHAnsi" w:cstheme="minorHAnsi"/>
        </w:rPr>
        <w:t>unwinged</w:t>
      </w:r>
      <w:proofErr w:type="spellEnd"/>
      <w:r w:rsidR="00CF2E2F" w:rsidRPr="003539F8">
        <w:rPr>
          <w:rFonts w:asciiTheme="minorHAnsi" w:hAnsiTheme="minorHAnsi" w:cstheme="minorHAnsi"/>
        </w:rPr>
        <w:t xml:space="preserve"> (</w:t>
      </w:r>
      <w:proofErr w:type="spellStart"/>
      <w:r w:rsidR="00CF2E2F" w:rsidRPr="003539F8">
        <w:rPr>
          <w:rFonts w:asciiTheme="minorHAnsi" w:hAnsiTheme="minorHAnsi" w:cstheme="minorHAnsi"/>
        </w:rPr>
        <w:t>apterous</w:t>
      </w:r>
      <w:proofErr w:type="spellEnd"/>
      <w:r w:rsidR="00CF2E2F" w:rsidRPr="003539F8">
        <w:rPr>
          <w:rFonts w:asciiTheme="minorHAnsi" w:hAnsiTheme="minorHAnsi" w:cstheme="minorHAnsi"/>
        </w:rPr>
        <w:t>) adults</w:t>
      </w:r>
      <w:r w:rsidR="007948DC">
        <w:rPr>
          <w:rFonts w:asciiTheme="minorHAnsi" w:hAnsiTheme="minorHAnsi" w:cstheme="minorHAnsi"/>
        </w:rPr>
        <w:t xml:space="preserve"> (Figures</w:t>
      </w:r>
      <w:r w:rsidR="00F6798F">
        <w:rPr>
          <w:rFonts w:asciiTheme="minorHAnsi" w:hAnsiTheme="minorHAnsi" w:cstheme="minorHAnsi"/>
        </w:rPr>
        <w:t xml:space="preserve"> 3A, C)</w:t>
      </w:r>
      <w:r w:rsidR="00CF2E2F" w:rsidRPr="003539F8">
        <w:rPr>
          <w:rFonts w:asciiTheme="minorHAnsi" w:hAnsiTheme="minorHAnsi" w:cstheme="minorHAnsi"/>
        </w:rPr>
        <w:t>.</w:t>
      </w:r>
    </w:p>
    <w:p w14:paraId="6A245A41" w14:textId="77777777" w:rsidR="004C75F9" w:rsidRPr="008516C3" w:rsidRDefault="004C75F9" w:rsidP="001B1519">
      <w:pPr>
        <w:pStyle w:val="NormalWeb"/>
        <w:spacing w:before="0" w:beforeAutospacing="0" w:after="0" w:afterAutospacing="0"/>
        <w:rPr>
          <w:rFonts w:asciiTheme="minorHAnsi" w:hAnsiTheme="minorHAnsi" w:cstheme="minorHAnsi"/>
          <w:highlight w:val="yellow"/>
        </w:rPr>
      </w:pPr>
    </w:p>
    <w:p w14:paraId="4222283E" w14:textId="77777777" w:rsidR="00921BF6" w:rsidRDefault="00921BF6"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2.2.1. Manually i</w:t>
      </w:r>
      <w:r w:rsidR="00DC2308">
        <w:rPr>
          <w:rFonts w:asciiTheme="minorHAnsi" w:hAnsiTheme="minorHAnsi" w:cstheme="minorHAnsi"/>
          <w:highlight w:val="yellow"/>
        </w:rPr>
        <w:t>nspect p</w:t>
      </w:r>
      <w:r w:rsidR="008516C3">
        <w:rPr>
          <w:rFonts w:asciiTheme="minorHAnsi" w:hAnsiTheme="minorHAnsi" w:cstheme="minorHAnsi"/>
          <w:highlight w:val="yellow"/>
        </w:rPr>
        <w:t xml:space="preserve">lants from the greenhouse for unwanted pests prior </w:t>
      </w:r>
      <w:r w:rsidR="00DC2308">
        <w:rPr>
          <w:rFonts w:asciiTheme="minorHAnsi" w:hAnsiTheme="minorHAnsi" w:cstheme="minorHAnsi"/>
          <w:highlight w:val="yellow"/>
        </w:rPr>
        <w:t>to use with laboratory aphids. Freeze a</w:t>
      </w:r>
      <w:r w:rsidR="008516C3">
        <w:rPr>
          <w:rFonts w:asciiTheme="minorHAnsi" w:hAnsiTheme="minorHAnsi" w:cstheme="minorHAnsi"/>
          <w:highlight w:val="yellow"/>
        </w:rPr>
        <w:t>ny plants with unwanted aphids. If desired, thrips or other pests can be removed with an ethanol vacuum flask.</w:t>
      </w:r>
      <w:r>
        <w:rPr>
          <w:rFonts w:asciiTheme="minorHAnsi" w:hAnsiTheme="minorHAnsi" w:cstheme="minorHAnsi"/>
          <w:highlight w:val="yellow"/>
        </w:rPr>
        <w:t xml:space="preserve"> </w:t>
      </w:r>
    </w:p>
    <w:p w14:paraId="5703B88D" w14:textId="77777777" w:rsidR="00921BF6" w:rsidRDefault="00921BF6" w:rsidP="001B1519">
      <w:pPr>
        <w:pStyle w:val="NormalWeb"/>
        <w:spacing w:before="0" w:beforeAutospacing="0" w:after="0" w:afterAutospacing="0"/>
        <w:rPr>
          <w:rFonts w:asciiTheme="minorHAnsi" w:hAnsiTheme="minorHAnsi" w:cstheme="minorHAnsi"/>
          <w:highlight w:val="yellow"/>
        </w:rPr>
      </w:pPr>
    </w:p>
    <w:p w14:paraId="18324868" w14:textId="43EFFAF1" w:rsidR="008516C3" w:rsidRPr="00BC3457" w:rsidRDefault="00921BF6" w:rsidP="001B1519">
      <w:pPr>
        <w:pStyle w:val="NormalWeb"/>
        <w:spacing w:before="0" w:beforeAutospacing="0" w:after="0" w:afterAutospacing="0"/>
        <w:rPr>
          <w:rFonts w:asciiTheme="minorHAnsi" w:hAnsiTheme="minorHAnsi" w:cstheme="minorHAnsi"/>
        </w:rPr>
      </w:pPr>
      <w:r w:rsidRPr="00BC3457">
        <w:rPr>
          <w:rFonts w:asciiTheme="minorHAnsi" w:hAnsiTheme="minorHAnsi" w:cstheme="minorHAnsi"/>
          <w:b/>
        </w:rPr>
        <w:t>Note:</w:t>
      </w:r>
      <w:r w:rsidRPr="00BC3457">
        <w:rPr>
          <w:rFonts w:asciiTheme="minorHAnsi" w:hAnsiTheme="minorHAnsi" w:cstheme="minorHAnsi"/>
        </w:rPr>
        <w:t xml:space="preserve"> Be sure to rinse plants that have been treated with soap prior to use</w:t>
      </w:r>
      <w:r w:rsidR="00F6798F" w:rsidRPr="00BC3457">
        <w:rPr>
          <w:rFonts w:asciiTheme="minorHAnsi" w:hAnsiTheme="minorHAnsi" w:cstheme="minorHAnsi"/>
        </w:rPr>
        <w:t xml:space="preserve"> as described in Step 1.6.2</w:t>
      </w:r>
      <w:r w:rsidRPr="00BC3457">
        <w:rPr>
          <w:rFonts w:asciiTheme="minorHAnsi" w:hAnsiTheme="minorHAnsi" w:cstheme="minorHAnsi"/>
        </w:rPr>
        <w:t>.</w:t>
      </w:r>
    </w:p>
    <w:p w14:paraId="5C10864F" w14:textId="77777777" w:rsidR="008516C3" w:rsidRDefault="008516C3" w:rsidP="001B1519">
      <w:pPr>
        <w:pStyle w:val="NormalWeb"/>
        <w:spacing w:before="0" w:beforeAutospacing="0" w:after="0" w:afterAutospacing="0"/>
        <w:rPr>
          <w:rFonts w:asciiTheme="minorHAnsi" w:hAnsiTheme="minorHAnsi" w:cstheme="minorHAnsi"/>
          <w:highlight w:val="yellow"/>
        </w:rPr>
      </w:pPr>
    </w:p>
    <w:p w14:paraId="0FA76448" w14:textId="540902A3" w:rsidR="004C75F9" w:rsidRPr="005133A8" w:rsidRDefault="008516C3"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2.2.2</w:t>
      </w:r>
      <w:r w:rsidR="004C75F9" w:rsidRPr="008516C3">
        <w:rPr>
          <w:rFonts w:asciiTheme="minorHAnsi" w:hAnsiTheme="minorHAnsi" w:cstheme="minorHAnsi"/>
          <w:highlight w:val="yellow"/>
        </w:rPr>
        <w:t xml:space="preserve">. </w:t>
      </w:r>
      <w:r w:rsidR="00DC2308">
        <w:rPr>
          <w:rFonts w:asciiTheme="minorHAnsi" w:hAnsiTheme="minorHAnsi" w:cstheme="minorHAnsi"/>
          <w:highlight w:val="yellow"/>
        </w:rPr>
        <w:t xml:space="preserve">Safely </w:t>
      </w:r>
      <w:r w:rsidR="00CF2E2F">
        <w:rPr>
          <w:rFonts w:asciiTheme="minorHAnsi" w:hAnsiTheme="minorHAnsi" w:cstheme="minorHAnsi"/>
          <w:highlight w:val="yellow"/>
        </w:rPr>
        <w:t>transfer a single adult aphid</w:t>
      </w:r>
      <w:r w:rsidR="004C75F9" w:rsidRPr="008516C3">
        <w:rPr>
          <w:rFonts w:asciiTheme="minorHAnsi" w:hAnsiTheme="minorHAnsi" w:cstheme="minorHAnsi"/>
          <w:highlight w:val="yellow"/>
        </w:rPr>
        <w:t xml:space="preserve"> using a</w:t>
      </w:r>
      <w:r w:rsidR="00A533A4">
        <w:rPr>
          <w:rFonts w:asciiTheme="minorHAnsi" w:hAnsiTheme="minorHAnsi" w:cstheme="minorHAnsi"/>
          <w:highlight w:val="yellow"/>
        </w:rPr>
        <w:t xml:space="preserve"> paintbrush or a</w:t>
      </w:r>
      <w:r w:rsidR="004C75F9" w:rsidRPr="008516C3">
        <w:rPr>
          <w:rFonts w:asciiTheme="minorHAnsi" w:hAnsiTheme="minorHAnsi" w:cstheme="minorHAnsi"/>
          <w:highlight w:val="yellow"/>
        </w:rPr>
        <w:t xml:space="preserve"> mouth pipette created with </w:t>
      </w:r>
      <w:r w:rsidRPr="008516C3">
        <w:rPr>
          <w:rFonts w:asciiTheme="minorHAnsi" w:hAnsiTheme="minorHAnsi" w:cstheme="minorHAnsi"/>
          <w:highlight w:val="yellow"/>
        </w:rPr>
        <w:t xml:space="preserve">3/16” ID x 1/4” OD </w:t>
      </w:r>
      <w:r w:rsidRPr="005133A8">
        <w:rPr>
          <w:rFonts w:asciiTheme="minorHAnsi" w:hAnsiTheme="minorHAnsi" w:cstheme="minorHAnsi"/>
          <w:highlight w:val="yellow"/>
        </w:rPr>
        <w:t>plastic tubing, a 1</w:t>
      </w:r>
      <w:r w:rsidR="002B07A1">
        <w:rPr>
          <w:rFonts w:asciiTheme="minorHAnsi" w:hAnsiTheme="minorHAnsi" w:cstheme="minorHAnsi"/>
          <w:highlight w:val="yellow"/>
        </w:rPr>
        <w:t>,</w:t>
      </w:r>
      <w:r w:rsidRPr="005133A8">
        <w:rPr>
          <w:rFonts w:asciiTheme="minorHAnsi" w:hAnsiTheme="minorHAnsi" w:cstheme="minorHAnsi"/>
          <w:highlight w:val="yellow"/>
        </w:rPr>
        <w:t xml:space="preserve">000 </w:t>
      </w:r>
      <w:r w:rsidR="002B07A1">
        <w:rPr>
          <w:rFonts w:asciiTheme="minorHAnsi" w:hAnsiTheme="minorHAnsi" w:cstheme="minorHAnsi"/>
          <w:highlight w:val="yellow"/>
        </w:rPr>
        <w:t>µL</w:t>
      </w:r>
      <w:r w:rsidRPr="005133A8">
        <w:rPr>
          <w:rFonts w:asciiTheme="minorHAnsi" w:hAnsiTheme="minorHAnsi" w:cstheme="minorHAnsi"/>
          <w:highlight w:val="yellow"/>
        </w:rPr>
        <w:t xml:space="preserve"> pipette tip, and a 2</w:t>
      </w:r>
      <w:r w:rsidR="002B07A1">
        <w:rPr>
          <w:rFonts w:asciiTheme="minorHAnsi" w:hAnsiTheme="minorHAnsi" w:cstheme="minorHAnsi"/>
          <w:highlight w:val="yellow"/>
        </w:rPr>
        <w:t>,</w:t>
      </w:r>
      <w:r w:rsidRPr="005133A8">
        <w:rPr>
          <w:rFonts w:asciiTheme="minorHAnsi" w:hAnsiTheme="minorHAnsi" w:cstheme="minorHAnsi"/>
          <w:highlight w:val="yellow"/>
        </w:rPr>
        <w:t xml:space="preserve">00 </w:t>
      </w:r>
      <w:r w:rsidR="002B07A1">
        <w:rPr>
          <w:rFonts w:asciiTheme="minorHAnsi" w:hAnsiTheme="minorHAnsi" w:cstheme="minorHAnsi"/>
          <w:highlight w:val="yellow"/>
        </w:rPr>
        <w:t>µL</w:t>
      </w:r>
      <w:r w:rsidRPr="005133A8">
        <w:rPr>
          <w:rFonts w:asciiTheme="minorHAnsi" w:hAnsiTheme="minorHAnsi" w:cstheme="minorHAnsi"/>
          <w:highlight w:val="yellow"/>
        </w:rPr>
        <w:t xml:space="preserve"> pipette tip</w:t>
      </w:r>
      <w:r w:rsidR="00CD31B6">
        <w:rPr>
          <w:rFonts w:asciiTheme="minorHAnsi" w:hAnsiTheme="minorHAnsi" w:cstheme="minorHAnsi"/>
          <w:highlight w:val="yellow"/>
        </w:rPr>
        <w:t xml:space="preserve"> (Fig</w:t>
      </w:r>
      <w:r w:rsidR="002B07A1">
        <w:rPr>
          <w:rFonts w:asciiTheme="minorHAnsi" w:hAnsiTheme="minorHAnsi" w:cstheme="minorHAnsi"/>
          <w:highlight w:val="yellow"/>
        </w:rPr>
        <w:t>ure</w:t>
      </w:r>
      <w:r w:rsidR="00CD31B6">
        <w:rPr>
          <w:rFonts w:asciiTheme="minorHAnsi" w:hAnsiTheme="minorHAnsi" w:cstheme="minorHAnsi"/>
          <w:highlight w:val="yellow"/>
        </w:rPr>
        <w:t xml:space="preserve"> 2</w:t>
      </w:r>
      <w:r w:rsidR="00597BCF">
        <w:rPr>
          <w:rFonts w:asciiTheme="minorHAnsi" w:hAnsiTheme="minorHAnsi" w:cstheme="minorHAnsi"/>
          <w:highlight w:val="yellow"/>
        </w:rPr>
        <w:t>A</w:t>
      </w:r>
      <w:r w:rsidR="00CD31B6">
        <w:rPr>
          <w:rFonts w:asciiTheme="minorHAnsi" w:hAnsiTheme="minorHAnsi" w:cstheme="minorHAnsi"/>
          <w:highlight w:val="yellow"/>
        </w:rPr>
        <w:t>)</w:t>
      </w:r>
      <w:r w:rsidRPr="005133A8">
        <w:rPr>
          <w:rFonts w:asciiTheme="minorHAnsi" w:hAnsiTheme="minorHAnsi" w:cstheme="minorHAnsi"/>
          <w:highlight w:val="yellow"/>
        </w:rPr>
        <w:t xml:space="preserve">. </w:t>
      </w:r>
    </w:p>
    <w:p w14:paraId="4F77C556" w14:textId="77777777" w:rsidR="005133A8" w:rsidRPr="005133A8" w:rsidRDefault="005133A8" w:rsidP="001B1519">
      <w:pPr>
        <w:pStyle w:val="NormalWeb"/>
        <w:spacing w:before="0" w:beforeAutospacing="0" w:after="0" w:afterAutospacing="0"/>
        <w:rPr>
          <w:rFonts w:asciiTheme="minorHAnsi" w:hAnsiTheme="minorHAnsi" w:cstheme="minorHAnsi"/>
          <w:highlight w:val="yellow"/>
        </w:rPr>
      </w:pPr>
    </w:p>
    <w:p w14:paraId="47A47112" w14:textId="6347456C" w:rsidR="00C41ED6" w:rsidRDefault="00DC2308"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lastRenderedPageBreak/>
        <w:t>2.2.3. Securely cover p</w:t>
      </w:r>
      <w:r w:rsidR="005133A8">
        <w:rPr>
          <w:rFonts w:asciiTheme="minorHAnsi" w:hAnsiTheme="minorHAnsi" w:cstheme="minorHAnsi"/>
          <w:highlight w:val="yellow"/>
        </w:rPr>
        <w:t>lants with aphids with a cup cage created with a plastic</w:t>
      </w:r>
      <w:r w:rsidR="002B07A1">
        <w:rPr>
          <w:rFonts w:asciiTheme="minorHAnsi" w:hAnsiTheme="minorHAnsi" w:cstheme="minorHAnsi"/>
          <w:highlight w:val="yellow"/>
        </w:rPr>
        <w:t xml:space="preserve"> </w:t>
      </w:r>
      <w:r w:rsidR="005133A8">
        <w:rPr>
          <w:rFonts w:asciiTheme="minorHAnsi" w:hAnsiTheme="minorHAnsi" w:cstheme="minorHAnsi"/>
          <w:highlight w:val="yellow"/>
        </w:rPr>
        <w:t>cup with the top cut off and covered with a fine mesh and secured with tape</w:t>
      </w:r>
      <w:r w:rsidR="00CD31B6">
        <w:rPr>
          <w:rFonts w:asciiTheme="minorHAnsi" w:hAnsiTheme="minorHAnsi" w:cstheme="minorHAnsi"/>
          <w:highlight w:val="yellow"/>
        </w:rPr>
        <w:t xml:space="preserve"> (Fig</w:t>
      </w:r>
      <w:r w:rsidR="002B07A1">
        <w:rPr>
          <w:rFonts w:asciiTheme="minorHAnsi" w:hAnsiTheme="minorHAnsi" w:cstheme="minorHAnsi"/>
          <w:highlight w:val="yellow"/>
        </w:rPr>
        <w:t>ure</w:t>
      </w:r>
      <w:r w:rsidR="00CD31B6">
        <w:rPr>
          <w:rFonts w:asciiTheme="minorHAnsi" w:hAnsiTheme="minorHAnsi" w:cstheme="minorHAnsi"/>
          <w:highlight w:val="yellow"/>
        </w:rPr>
        <w:t xml:space="preserve"> 2</w:t>
      </w:r>
      <w:r w:rsidR="00597BCF">
        <w:rPr>
          <w:rFonts w:asciiTheme="minorHAnsi" w:hAnsiTheme="minorHAnsi" w:cstheme="minorHAnsi"/>
          <w:highlight w:val="yellow"/>
        </w:rPr>
        <w:t>B</w:t>
      </w:r>
      <w:r w:rsidR="00CD31B6">
        <w:rPr>
          <w:rFonts w:asciiTheme="minorHAnsi" w:hAnsiTheme="minorHAnsi" w:cstheme="minorHAnsi"/>
          <w:highlight w:val="yellow"/>
        </w:rPr>
        <w:t>)</w:t>
      </w:r>
      <w:r w:rsidR="005133A8">
        <w:rPr>
          <w:rFonts w:asciiTheme="minorHAnsi" w:hAnsiTheme="minorHAnsi" w:cstheme="minorHAnsi"/>
          <w:highlight w:val="yellow"/>
        </w:rPr>
        <w:t>.</w:t>
      </w:r>
    </w:p>
    <w:p w14:paraId="35F325D3" w14:textId="77777777" w:rsidR="00C41ED6" w:rsidRPr="00FB22E3" w:rsidRDefault="00C41ED6" w:rsidP="001B1519">
      <w:pPr>
        <w:pStyle w:val="NormalWeb"/>
        <w:spacing w:before="0" w:beforeAutospacing="0" w:after="0" w:afterAutospacing="0"/>
        <w:rPr>
          <w:rFonts w:asciiTheme="minorHAnsi" w:hAnsiTheme="minorHAnsi" w:cstheme="minorHAnsi"/>
          <w:highlight w:val="yellow"/>
        </w:rPr>
      </w:pPr>
    </w:p>
    <w:p w14:paraId="40DA60BD" w14:textId="5DFB93FE" w:rsidR="005133A8" w:rsidRPr="00FB22E3" w:rsidRDefault="00C41ED6" w:rsidP="001B1519">
      <w:pPr>
        <w:pStyle w:val="NormalWeb"/>
        <w:spacing w:before="0" w:beforeAutospacing="0" w:after="0" w:afterAutospacing="0"/>
        <w:rPr>
          <w:rFonts w:asciiTheme="minorHAnsi" w:hAnsiTheme="minorHAnsi" w:cstheme="minorHAnsi"/>
          <w:highlight w:val="yellow"/>
        </w:rPr>
      </w:pPr>
      <w:r w:rsidRPr="00FB22E3">
        <w:rPr>
          <w:rFonts w:asciiTheme="minorHAnsi" w:hAnsiTheme="minorHAnsi" w:cstheme="minorHAnsi"/>
          <w:highlight w:val="yellow"/>
        </w:rPr>
        <w:t xml:space="preserve">2.2.4. Place </w:t>
      </w:r>
      <w:r w:rsidR="00921BF6">
        <w:rPr>
          <w:rFonts w:asciiTheme="minorHAnsi" w:hAnsiTheme="minorHAnsi" w:cstheme="minorHAnsi"/>
          <w:highlight w:val="yellow"/>
        </w:rPr>
        <w:t xml:space="preserve">aphid-infested </w:t>
      </w:r>
      <w:r w:rsidRPr="00FB22E3">
        <w:rPr>
          <w:rFonts w:asciiTheme="minorHAnsi" w:hAnsiTheme="minorHAnsi" w:cstheme="minorHAnsi"/>
          <w:highlight w:val="yellow"/>
        </w:rPr>
        <w:t xml:space="preserve">plants in a </w:t>
      </w:r>
      <w:r w:rsidR="002B07A1" w:rsidRPr="00FB22E3">
        <w:rPr>
          <w:rFonts w:asciiTheme="minorHAnsi" w:hAnsiTheme="minorHAnsi" w:cstheme="minorHAnsi"/>
          <w:highlight w:val="yellow"/>
        </w:rPr>
        <w:t>tray and</w:t>
      </w:r>
      <w:r w:rsidRPr="00FB22E3">
        <w:rPr>
          <w:rFonts w:asciiTheme="minorHAnsi" w:hAnsiTheme="minorHAnsi" w:cstheme="minorHAnsi"/>
          <w:highlight w:val="yellow"/>
        </w:rPr>
        <w:t xml:space="preserve"> keep in an environmental chamber (16L:8D, 22 °C, 70% humidity).</w:t>
      </w:r>
    </w:p>
    <w:p w14:paraId="13562FD1" w14:textId="77777777" w:rsidR="00062DFD" w:rsidRPr="00FB22E3" w:rsidRDefault="00062DFD" w:rsidP="001B1519">
      <w:pPr>
        <w:pStyle w:val="NormalWeb"/>
        <w:spacing w:before="0" w:beforeAutospacing="0" w:after="0" w:afterAutospacing="0"/>
        <w:rPr>
          <w:rFonts w:asciiTheme="minorHAnsi" w:hAnsiTheme="minorHAnsi" w:cstheme="minorHAnsi"/>
          <w:highlight w:val="yellow"/>
        </w:rPr>
      </w:pPr>
    </w:p>
    <w:p w14:paraId="17E31445" w14:textId="1C715427" w:rsidR="005133A8" w:rsidRPr="00FB22E3" w:rsidRDefault="00DC2308" w:rsidP="001B1519">
      <w:pPr>
        <w:pStyle w:val="NormalWeb"/>
        <w:spacing w:before="0" w:beforeAutospacing="0" w:after="0" w:afterAutospacing="0"/>
        <w:rPr>
          <w:rFonts w:asciiTheme="minorHAnsi" w:hAnsiTheme="minorHAnsi" w:cstheme="minorHAnsi"/>
          <w:highlight w:val="yellow"/>
        </w:rPr>
      </w:pPr>
      <w:r w:rsidRPr="00FB22E3">
        <w:rPr>
          <w:rFonts w:asciiTheme="minorHAnsi" w:hAnsiTheme="minorHAnsi" w:cstheme="minorHAnsi"/>
          <w:highlight w:val="yellow"/>
        </w:rPr>
        <w:t>2.3. To maintain stock populations, transfer aphids</w:t>
      </w:r>
      <w:r w:rsidR="005133A8" w:rsidRPr="00FB22E3">
        <w:rPr>
          <w:rFonts w:asciiTheme="minorHAnsi" w:hAnsiTheme="minorHAnsi" w:cstheme="minorHAnsi"/>
          <w:highlight w:val="yellow"/>
        </w:rPr>
        <w:t xml:space="preserve"> to fresh, new plants weekly (2.2.1-2.2.3). </w:t>
      </w:r>
    </w:p>
    <w:p w14:paraId="08E91B18" w14:textId="77777777" w:rsidR="00CF2E2F" w:rsidRPr="00FB22E3" w:rsidRDefault="00CF2E2F" w:rsidP="001B1519">
      <w:pPr>
        <w:pStyle w:val="NormalWeb"/>
        <w:spacing w:before="0" w:beforeAutospacing="0" w:after="0" w:afterAutospacing="0"/>
        <w:rPr>
          <w:rFonts w:asciiTheme="minorHAnsi" w:hAnsiTheme="minorHAnsi" w:cstheme="minorHAnsi"/>
          <w:highlight w:val="yellow"/>
        </w:rPr>
      </w:pPr>
    </w:p>
    <w:p w14:paraId="281BF943" w14:textId="77777777" w:rsidR="00BC3457" w:rsidRDefault="00CF2E2F" w:rsidP="001B1519">
      <w:pPr>
        <w:pStyle w:val="NormalWeb"/>
        <w:spacing w:before="0" w:beforeAutospacing="0" w:after="0" w:afterAutospacing="0"/>
        <w:rPr>
          <w:rFonts w:asciiTheme="minorHAnsi" w:hAnsiTheme="minorHAnsi" w:cstheme="minorHAnsi"/>
          <w:highlight w:val="yellow"/>
        </w:rPr>
      </w:pPr>
      <w:r w:rsidRPr="00FB22E3">
        <w:rPr>
          <w:rFonts w:asciiTheme="minorHAnsi" w:hAnsiTheme="minorHAnsi" w:cstheme="minorHAnsi"/>
          <w:highlight w:val="yellow"/>
        </w:rPr>
        <w:t>2.3.1. Safely transfer</w:t>
      </w:r>
      <w:r w:rsidR="00FB22E3" w:rsidRPr="00FB22E3">
        <w:rPr>
          <w:rFonts w:asciiTheme="minorHAnsi" w:hAnsiTheme="minorHAnsi" w:cstheme="minorHAnsi"/>
          <w:highlight w:val="yellow"/>
        </w:rPr>
        <w:t xml:space="preserve"> 1-3 </w:t>
      </w:r>
      <w:r w:rsidR="006F454C">
        <w:rPr>
          <w:rFonts w:asciiTheme="minorHAnsi" w:hAnsiTheme="minorHAnsi" w:cstheme="minorHAnsi"/>
          <w:highlight w:val="yellow"/>
        </w:rPr>
        <w:t>2</w:t>
      </w:r>
      <w:r w:rsidR="006F454C" w:rsidRPr="006500AF">
        <w:rPr>
          <w:rFonts w:asciiTheme="minorHAnsi" w:hAnsiTheme="minorHAnsi" w:cstheme="minorHAnsi"/>
          <w:highlight w:val="yellow"/>
          <w:vertAlign w:val="superscript"/>
        </w:rPr>
        <w:t>nd</w:t>
      </w:r>
      <w:r w:rsidR="006F454C">
        <w:rPr>
          <w:rFonts w:asciiTheme="minorHAnsi" w:hAnsiTheme="minorHAnsi" w:cstheme="minorHAnsi"/>
          <w:highlight w:val="yellow"/>
        </w:rPr>
        <w:t xml:space="preserve"> or 3</w:t>
      </w:r>
      <w:r w:rsidR="006F454C" w:rsidRPr="006500AF">
        <w:rPr>
          <w:rFonts w:asciiTheme="minorHAnsi" w:hAnsiTheme="minorHAnsi" w:cstheme="minorHAnsi"/>
          <w:highlight w:val="yellow"/>
          <w:vertAlign w:val="superscript"/>
        </w:rPr>
        <w:t>rd</w:t>
      </w:r>
      <w:r w:rsidR="006F454C">
        <w:rPr>
          <w:rFonts w:asciiTheme="minorHAnsi" w:hAnsiTheme="minorHAnsi" w:cstheme="minorHAnsi"/>
          <w:highlight w:val="yellow"/>
        </w:rPr>
        <w:t xml:space="preserve"> </w:t>
      </w:r>
      <w:r w:rsidR="00FB22E3" w:rsidRPr="00FB22E3">
        <w:rPr>
          <w:rFonts w:asciiTheme="minorHAnsi" w:hAnsiTheme="minorHAnsi" w:cstheme="minorHAnsi"/>
          <w:highlight w:val="yellow"/>
        </w:rPr>
        <w:t>instar</w:t>
      </w:r>
      <w:r w:rsidR="006F454C">
        <w:rPr>
          <w:rFonts w:asciiTheme="minorHAnsi" w:hAnsiTheme="minorHAnsi" w:cstheme="minorHAnsi"/>
          <w:highlight w:val="yellow"/>
        </w:rPr>
        <w:t xml:space="preserve"> nymphs</w:t>
      </w:r>
      <w:r w:rsidR="00FB22E3" w:rsidRPr="00FB22E3">
        <w:rPr>
          <w:rFonts w:asciiTheme="minorHAnsi" w:hAnsiTheme="minorHAnsi" w:cstheme="minorHAnsi"/>
          <w:highlight w:val="yellow"/>
        </w:rPr>
        <w:t xml:space="preserve"> and 1</w:t>
      </w:r>
      <w:r w:rsidRPr="00FB22E3">
        <w:rPr>
          <w:rFonts w:asciiTheme="minorHAnsi" w:hAnsiTheme="minorHAnsi" w:cstheme="minorHAnsi"/>
          <w:highlight w:val="yellow"/>
        </w:rPr>
        <w:t xml:space="preserve"> adult-aged aphids using a mouth pipette</w:t>
      </w:r>
      <w:r w:rsidR="00DE4B95">
        <w:rPr>
          <w:rFonts w:asciiTheme="minorHAnsi" w:hAnsiTheme="minorHAnsi" w:cstheme="minorHAnsi"/>
          <w:highlight w:val="yellow"/>
        </w:rPr>
        <w:t xml:space="preserve"> (Fig</w:t>
      </w:r>
      <w:r w:rsidR="0088750C">
        <w:rPr>
          <w:rFonts w:asciiTheme="minorHAnsi" w:hAnsiTheme="minorHAnsi" w:cstheme="minorHAnsi"/>
          <w:highlight w:val="yellow"/>
        </w:rPr>
        <w:t>ure</w:t>
      </w:r>
      <w:r w:rsidR="007948DC">
        <w:rPr>
          <w:rFonts w:asciiTheme="minorHAnsi" w:hAnsiTheme="minorHAnsi" w:cstheme="minorHAnsi"/>
          <w:highlight w:val="yellow"/>
        </w:rPr>
        <w:t>s</w:t>
      </w:r>
      <w:r w:rsidR="00DE4B95">
        <w:rPr>
          <w:rFonts w:asciiTheme="minorHAnsi" w:hAnsiTheme="minorHAnsi" w:cstheme="minorHAnsi"/>
          <w:highlight w:val="yellow"/>
        </w:rPr>
        <w:t xml:space="preserve"> </w:t>
      </w:r>
      <w:r w:rsidR="007948DC">
        <w:rPr>
          <w:rFonts w:asciiTheme="minorHAnsi" w:hAnsiTheme="minorHAnsi" w:cstheme="minorHAnsi"/>
          <w:highlight w:val="yellow"/>
        </w:rPr>
        <w:t xml:space="preserve">2A, </w:t>
      </w:r>
      <w:r w:rsidR="00DE4B95">
        <w:rPr>
          <w:rFonts w:asciiTheme="minorHAnsi" w:hAnsiTheme="minorHAnsi" w:cstheme="minorHAnsi"/>
          <w:highlight w:val="yellow"/>
        </w:rPr>
        <w:t>3)</w:t>
      </w:r>
      <w:r w:rsidRPr="00FB22E3">
        <w:rPr>
          <w:rFonts w:asciiTheme="minorHAnsi" w:hAnsiTheme="minorHAnsi" w:cstheme="minorHAnsi"/>
          <w:highlight w:val="yellow"/>
        </w:rPr>
        <w:t>.</w:t>
      </w:r>
      <w:r w:rsidR="00FB22E3" w:rsidRPr="00FB22E3">
        <w:rPr>
          <w:rFonts w:asciiTheme="minorHAnsi" w:hAnsiTheme="minorHAnsi" w:cstheme="minorHAnsi"/>
          <w:highlight w:val="yellow"/>
        </w:rPr>
        <w:t xml:space="preserve"> </w:t>
      </w:r>
    </w:p>
    <w:p w14:paraId="6482CE55" w14:textId="77777777" w:rsidR="00BC3457" w:rsidRDefault="00BC3457" w:rsidP="001B1519">
      <w:pPr>
        <w:pStyle w:val="NormalWeb"/>
        <w:spacing w:before="0" w:beforeAutospacing="0" w:after="0" w:afterAutospacing="0"/>
        <w:rPr>
          <w:rFonts w:asciiTheme="minorHAnsi" w:hAnsiTheme="minorHAnsi" w:cstheme="minorHAnsi"/>
        </w:rPr>
      </w:pPr>
    </w:p>
    <w:p w14:paraId="7561A9F7" w14:textId="1AFC07E8" w:rsidR="00FB22E3" w:rsidRPr="00BC3457" w:rsidRDefault="00BC3457"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sidR="00FB22E3" w:rsidRPr="00BC3457">
        <w:rPr>
          <w:rFonts w:asciiTheme="minorHAnsi" w:hAnsiTheme="minorHAnsi" w:cstheme="minorHAnsi"/>
        </w:rPr>
        <w:t xml:space="preserve">Stocks are best maintained by transferring </w:t>
      </w:r>
      <w:proofErr w:type="spellStart"/>
      <w:r w:rsidR="00FB22E3" w:rsidRPr="00BC3457">
        <w:rPr>
          <w:rFonts w:asciiTheme="minorHAnsi" w:hAnsiTheme="minorHAnsi" w:cstheme="minorHAnsi"/>
        </w:rPr>
        <w:t>unwinged</w:t>
      </w:r>
      <w:proofErr w:type="spellEnd"/>
      <w:r w:rsidR="00FB22E3" w:rsidRPr="00BC3457">
        <w:rPr>
          <w:rFonts w:asciiTheme="minorHAnsi" w:hAnsiTheme="minorHAnsi" w:cstheme="minorHAnsi"/>
        </w:rPr>
        <w:t xml:space="preserve"> individuals.</w:t>
      </w:r>
    </w:p>
    <w:p w14:paraId="24BA0777" w14:textId="77777777" w:rsidR="00FB61B5" w:rsidRDefault="00FB61B5" w:rsidP="001B1519">
      <w:pPr>
        <w:pStyle w:val="NormalWeb"/>
        <w:spacing w:before="0" w:beforeAutospacing="0" w:after="0" w:afterAutospacing="0"/>
        <w:rPr>
          <w:rFonts w:asciiTheme="minorHAnsi" w:hAnsiTheme="minorHAnsi" w:cstheme="minorHAnsi"/>
          <w:highlight w:val="yellow"/>
        </w:rPr>
      </w:pPr>
    </w:p>
    <w:p w14:paraId="67BD497A" w14:textId="61B2A9C8" w:rsidR="00FB61B5" w:rsidRDefault="00FB61B5" w:rsidP="00FB61B5">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2.3.2. Securely cover </w:t>
      </w:r>
      <w:r w:rsidR="00A533A4">
        <w:rPr>
          <w:rFonts w:asciiTheme="minorHAnsi" w:hAnsiTheme="minorHAnsi" w:cstheme="minorHAnsi"/>
          <w:highlight w:val="yellow"/>
        </w:rPr>
        <w:t xml:space="preserve">aphid-infested </w:t>
      </w:r>
      <w:r>
        <w:rPr>
          <w:rFonts w:asciiTheme="minorHAnsi" w:hAnsiTheme="minorHAnsi" w:cstheme="minorHAnsi"/>
          <w:highlight w:val="yellow"/>
        </w:rPr>
        <w:t>plants with a cup cage created with a plastic cup with the top cut off and covered with a fine mes</w:t>
      </w:r>
      <w:r w:rsidR="001E3A53">
        <w:rPr>
          <w:rFonts w:asciiTheme="minorHAnsi" w:hAnsiTheme="minorHAnsi" w:cstheme="minorHAnsi"/>
          <w:highlight w:val="yellow"/>
        </w:rPr>
        <w:t>h and secured with tape</w:t>
      </w:r>
      <w:r>
        <w:rPr>
          <w:rFonts w:asciiTheme="minorHAnsi" w:hAnsiTheme="minorHAnsi" w:cstheme="minorHAnsi"/>
          <w:highlight w:val="yellow"/>
        </w:rPr>
        <w:t>.</w:t>
      </w:r>
    </w:p>
    <w:p w14:paraId="63B8CD4C" w14:textId="77777777" w:rsidR="00FB61B5" w:rsidRPr="00FB22E3" w:rsidRDefault="00FB61B5" w:rsidP="00FB61B5">
      <w:pPr>
        <w:pStyle w:val="NormalWeb"/>
        <w:spacing w:before="0" w:beforeAutospacing="0" w:after="0" w:afterAutospacing="0"/>
        <w:rPr>
          <w:rFonts w:asciiTheme="minorHAnsi" w:hAnsiTheme="minorHAnsi" w:cstheme="minorHAnsi"/>
          <w:highlight w:val="yellow"/>
        </w:rPr>
      </w:pPr>
    </w:p>
    <w:p w14:paraId="0FBD2EE9" w14:textId="41DFC7FF" w:rsidR="00FB61B5" w:rsidRDefault="00FB61B5"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2.3.3.</w:t>
      </w:r>
      <w:r w:rsidRPr="00FB22E3">
        <w:rPr>
          <w:rFonts w:asciiTheme="minorHAnsi" w:hAnsiTheme="minorHAnsi" w:cstheme="minorHAnsi"/>
          <w:highlight w:val="yellow"/>
        </w:rPr>
        <w:t xml:space="preserve"> Place plants in a </w:t>
      </w:r>
      <w:r w:rsidR="00BC3457" w:rsidRPr="00FB22E3">
        <w:rPr>
          <w:rFonts w:asciiTheme="minorHAnsi" w:hAnsiTheme="minorHAnsi" w:cstheme="minorHAnsi"/>
          <w:highlight w:val="yellow"/>
        </w:rPr>
        <w:t>tray and</w:t>
      </w:r>
      <w:r w:rsidRPr="00FB22E3">
        <w:rPr>
          <w:rFonts w:asciiTheme="minorHAnsi" w:hAnsiTheme="minorHAnsi" w:cstheme="minorHAnsi"/>
          <w:highlight w:val="yellow"/>
        </w:rPr>
        <w:t xml:space="preserve"> keep aphids in an environmental chamber (16L:8D, 22 °C, 70% humidity).</w:t>
      </w:r>
    </w:p>
    <w:p w14:paraId="1FDEAF91" w14:textId="77777777" w:rsidR="009A45AF" w:rsidRDefault="009A45AF" w:rsidP="001B1519">
      <w:pPr>
        <w:pStyle w:val="NormalWeb"/>
        <w:spacing w:before="0" w:beforeAutospacing="0" w:after="0" w:afterAutospacing="0"/>
        <w:rPr>
          <w:rFonts w:asciiTheme="minorHAnsi" w:hAnsiTheme="minorHAnsi" w:cstheme="minorHAnsi"/>
          <w:highlight w:val="yellow"/>
        </w:rPr>
      </w:pPr>
    </w:p>
    <w:p w14:paraId="3D020725" w14:textId="0D3270D1" w:rsidR="009A45AF" w:rsidRPr="00FB22E3" w:rsidRDefault="009A45AF" w:rsidP="001B1519">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2.3.4. </w:t>
      </w:r>
      <w:r w:rsidRPr="00FB22E3">
        <w:rPr>
          <w:rFonts w:asciiTheme="minorHAnsi" w:hAnsiTheme="minorHAnsi" w:cstheme="minorHAnsi"/>
          <w:highlight w:val="yellow"/>
        </w:rPr>
        <w:t>Alternatively, if desired and if the host plant is of decent quality, use an ethanol vacuum flask to reduce populations</w:t>
      </w:r>
      <w:r>
        <w:rPr>
          <w:rFonts w:asciiTheme="minorHAnsi" w:hAnsiTheme="minorHAnsi" w:cstheme="minorHAnsi"/>
          <w:highlight w:val="yellow"/>
        </w:rPr>
        <w:t xml:space="preserve"> leaving only one reproducing adult and two to three</w:t>
      </w:r>
      <w:r w:rsidR="006500AF">
        <w:rPr>
          <w:rFonts w:asciiTheme="minorHAnsi" w:hAnsiTheme="minorHAnsi" w:cstheme="minorHAnsi"/>
          <w:highlight w:val="yellow"/>
        </w:rPr>
        <w:t xml:space="preserve"> 2nd or 3rd instar</w:t>
      </w:r>
      <w:r>
        <w:rPr>
          <w:rFonts w:asciiTheme="minorHAnsi" w:hAnsiTheme="minorHAnsi" w:cstheme="minorHAnsi"/>
          <w:highlight w:val="yellow"/>
        </w:rPr>
        <w:t xml:space="preserve"> </w:t>
      </w:r>
      <w:r w:rsidR="006500AF">
        <w:rPr>
          <w:rFonts w:asciiTheme="minorHAnsi" w:hAnsiTheme="minorHAnsi" w:cstheme="minorHAnsi"/>
          <w:highlight w:val="yellow"/>
        </w:rPr>
        <w:t>nymphs.</w:t>
      </w:r>
    </w:p>
    <w:p w14:paraId="120C6F62" w14:textId="77777777" w:rsidR="005133A8" w:rsidRDefault="005133A8" w:rsidP="001B1519">
      <w:pPr>
        <w:pStyle w:val="NormalWeb"/>
        <w:spacing w:before="0" w:beforeAutospacing="0" w:after="0" w:afterAutospacing="0"/>
        <w:rPr>
          <w:rFonts w:asciiTheme="minorHAnsi" w:hAnsiTheme="minorHAnsi" w:cstheme="minorHAnsi"/>
        </w:rPr>
      </w:pPr>
    </w:p>
    <w:p w14:paraId="30CC7F08" w14:textId="350A4495" w:rsidR="005133A8" w:rsidRDefault="005133A8"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2.4. To create same age populations for use in experiments, </w:t>
      </w:r>
      <w:r w:rsidR="00DC2308">
        <w:rPr>
          <w:rFonts w:asciiTheme="minorHAnsi" w:hAnsiTheme="minorHAnsi" w:cstheme="minorHAnsi"/>
        </w:rPr>
        <w:t>place up to five adults</w:t>
      </w:r>
      <w:r w:rsidR="00A05E66">
        <w:rPr>
          <w:rFonts w:asciiTheme="minorHAnsi" w:hAnsiTheme="minorHAnsi" w:cstheme="minorHAnsi"/>
        </w:rPr>
        <w:t xml:space="preserve"> (preferably </w:t>
      </w:r>
      <w:proofErr w:type="spellStart"/>
      <w:r w:rsidR="00A05E66">
        <w:rPr>
          <w:rFonts w:asciiTheme="minorHAnsi" w:hAnsiTheme="minorHAnsi" w:cstheme="minorHAnsi"/>
        </w:rPr>
        <w:t>unwinged</w:t>
      </w:r>
      <w:proofErr w:type="spellEnd"/>
      <w:r w:rsidR="00A05E66">
        <w:rPr>
          <w:rFonts w:asciiTheme="minorHAnsi" w:hAnsiTheme="minorHAnsi" w:cstheme="minorHAnsi"/>
        </w:rPr>
        <w:t>)</w:t>
      </w:r>
      <w:r w:rsidR="00DC2308">
        <w:rPr>
          <w:rFonts w:asciiTheme="minorHAnsi" w:hAnsiTheme="minorHAnsi" w:cstheme="minorHAnsi"/>
        </w:rPr>
        <w:t xml:space="preserve"> from the stock population onto a new host plant. </w:t>
      </w:r>
    </w:p>
    <w:p w14:paraId="5617DCCD" w14:textId="77777777" w:rsidR="00DC2308" w:rsidRDefault="00DC2308" w:rsidP="001B1519">
      <w:pPr>
        <w:pStyle w:val="NormalWeb"/>
        <w:spacing w:before="0" w:beforeAutospacing="0" w:after="0" w:afterAutospacing="0"/>
        <w:rPr>
          <w:rFonts w:asciiTheme="minorHAnsi" w:hAnsiTheme="minorHAnsi" w:cstheme="minorHAnsi"/>
        </w:rPr>
      </w:pPr>
    </w:p>
    <w:p w14:paraId="501BE28E" w14:textId="6AAE95F0" w:rsidR="00DC2308" w:rsidRPr="00DC2308" w:rsidRDefault="00DC2308"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2.4.1. Remove the adults 24 h later. </w:t>
      </w:r>
    </w:p>
    <w:p w14:paraId="58CF476A" w14:textId="77777777" w:rsidR="00DC2308" w:rsidRDefault="00DC2308" w:rsidP="001B1519">
      <w:pPr>
        <w:pStyle w:val="NormalWeb"/>
        <w:spacing w:before="0" w:beforeAutospacing="0" w:after="0" w:afterAutospacing="0"/>
        <w:rPr>
          <w:rFonts w:asciiTheme="minorHAnsi" w:hAnsiTheme="minorHAnsi" w:cstheme="minorHAnsi"/>
        </w:rPr>
      </w:pPr>
    </w:p>
    <w:p w14:paraId="72BEDCF6" w14:textId="0F677C29" w:rsidR="00DC2308" w:rsidRDefault="00DC2308"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2.4.2. About 5-7 days later, once the F</w:t>
      </w:r>
      <w:r>
        <w:rPr>
          <w:rFonts w:asciiTheme="minorHAnsi" w:hAnsiTheme="minorHAnsi" w:cstheme="minorHAnsi"/>
          <w:vertAlign w:val="subscript"/>
        </w:rPr>
        <w:t>1</w:t>
      </w:r>
      <w:r>
        <w:rPr>
          <w:rFonts w:asciiTheme="minorHAnsi" w:hAnsiTheme="minorHAnsi" w:cstheme="minorHAnsi"/>
        </w:rPr>
        <w:t xml:space="preserve"> offspring have matured to adulthood, place up to five</w:t>
      </w:r>
      <w:r w:rsidR="00A05E66">
        <w:rPr>
          <w:rFonts w:asciiTheme="minorHAnsi" w:hAnsiTheme="minorHAnsi" w:cstheme="minorHAnsi"/>
        </w:rPr>
        <w:t xml:space="preserve"> </w:t>
      </w:r>
      <w:proofErr w:type="spellStart"/>
      <w:r w:rsidR="00A05E66">
        <w:rPr>
          <w:rFonts w:asciiTheme="minorHAnsi" w:hAnsiTheme="minorHAnsi" w:cstheme="minorHAnsi"/>
        </w:rPr>
        <w:t>unwinged</w:t>
      </w:r>
      <w:proofErr w:type="spellEnd"/>
      <w:r>
        <w:rPr>
          <w:rFonts w:asciiTheme="minorHAnsi" w:hAnsiTheme="minorHAnsi" w:cstheme="minorHAnsi"/>
        </w:rPr>
        <w:t xml:space="preserve"> </w:t>
      </w:r>
      <w:r w:rsidR="00783F99">
        <w:rPr>
          <w:rFonts w:asciiTheme="minorHAnsi" w:hAnsiTheme="minorHAnsi" w:cstheme="minorHAnsi"/>
        </w:rPr>
        <w:t>F</w:t>
      </w:r>
      <w:r w:rsidR="00783F99">
        <w:rPr>
          <w:rFonts w:asciiTheme="minorHAnsi" w:hAnsiTheme="minorHAnsi" w:cstheme="minorHAnsi"/>
          <w:vertAlign w:val="subscript"/>
        </w:rPr>
        <w:t>1</w:t>
      </w:r>
      <w:r w:rsidR="00783F99">
        <w:rPr>
          <w:rFonts w:asciiTheme="minorHAnsi" w:hAnsiTheme="minorHAnsi" w:cstheme="minorHAnsi"/>
        </w:rPr>
        <w:t xml:space="preserve"> </w:t>
      </w:r>
      <w:r>
        <w:rPr>
          <w:rFonts w:asciiTheme="minorHAnsi" w:hAnsiTheme="minorHAnsi" w:cstheme="minorHAnsi"/>
        </w:rPr>
        <w:t xml:space="preserve">adults on a new host plant. Remove the adults </w:t>
      </w:r>
      <w:r w:rsidR="00DF177D">
        <w:rPr>
          <w:rFonts w:asciiTheme="minorHAnsi" w:hAnsiTheme="minorHAnsi" w:cstheme="minorHAnsi"/>
        </w:rPr>
        <w:t>24 hours later.</w:t>
      </w:r>
    </w:p>
    <w:p w14:paraId="0CDDFDDC" w14:textId="77777777" w:rsidR="00DC2308" w:rsidRDefault="00DC2308" w:rsidP="001B1519">
      <w:pPr>
        <w:pStyle w:val="NormalWeb"/>
        <w:spacing w:before="0" w:beforeAutospacing="0" w:after="0" w:afterAutospacing="0"/>
        <w:rPr>
          <w:rFonts w:asciiTheme="minorHAnsi" w:hAnsiTheme="minorHAnsi" w:cstheme="minorHAnsi"/>
        </w:rPr>
      </w:pPr>
    </w:p>
    <w:p w14:paraId="3B609632" w14:textId="1012E7D2" w:rsidR="00DC2308" w:rsidRPr="00DC2308" w:rsidRDefault="00DC2308"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2.4.3. Once</w:t>
      </w:r>
      <w:r w:rsidR="00DF177D">
        <w:rPr>
          <w:rFonts w:asciiTheme="minorHAnsi" w:hAnsiTheme="minorHAnsi" w:cstheme="minorHAnsi"/>
        </w:rPr>
        <w:t xml:space="preserve"> the F</w:t>
      </w:r>
      <w:r w:rsidR="00DF177D">
        <w:rPr>
          <w:rFonts w:asciiTheme="minorHAnsi" w:hAnsiTheme="minorHAnsi" w:cstheme="minorHAnsi"/>
          <w:vertAlign w:val="subscript"/>
        </w:rPr>
        <w:t>2</w:t>
      </w:r>
      <w:r w:rsidR="00DF177D">
        <w:rPr>
          <w:rFonts w:asciiTheme="minorHAnsi" w:hAnsiTheme="minorHAnsi" w:cstheme="minorHAnsi"/>
        </w:rPr>
        <w:t xml:space="preserve"> population has matured to adulthood</w:t>
      </w:r>
      <w:r>
        <w:rPr>
          <w:rFonts w:asciiTheme="minorHAnsi" w:hAnsiTheme="minorHAnsi" w:cstheme="minorHAnsi"/>
        </w:rPr>
        <w:t>, this population is ready to be used in experiments. This process ensures that the experimental population</w:t>
      </w:r>
      <w:r w:rsidR="00DF177D">
        <w:rPr>
          <w:rFonts w:asciiTheme="minorHAnsi" w:hAnsiTheme="minorHAnsi" w:cstheme="minorHAnsi"/>
        </w:rPr>
        <w:t xml:space="preserve"> is roughly the same age and </w:t>
      </w:r>
      <w:r w:rsidR="00783F99">
        <w:rPr>
          <w:rFonts w:asciiTheme="minorHAnsi" w:hAnsiTheme="minorHAnsi" w:cstheme="minorHAnsi"/>
        </w:rPr>
        <w:t xml:space="preserve">are </w:t>
      </w:r>
      <w:r w:rsidR="00DF177D">
        <w:rPr>
          <w:rFonts w:asciiTheme="minorHAnsi" w:hAnsiTheme="minorHAnsi" w:cstheme="minorHAnsi"/>
        </w:rPr>
        <w:t>born of roughly same age mothers.</w:t>
      </w:r>
    </w:p>
    <w:p w14:paraId="7D8D4C37" w14:textId="77777777" w:rsidR="005133A8" w:rsidRDefault="005133A8" w:rsidP="001B1519">
      <w:pPr>
        <w:pStyle w:val="NormalWeb"/>
        <w:spacing w:before="0" w:beforeAutospacing="0" w:after="0" w:afterAutospacing="0"/>
        <w:rPr>
          <w:rFonts w:asciiTheme="minorHAnsi" w:hAnsiTheme="minorHAnsi" w:cstheme="minorHAnsi"/>
        </w:rPr>
      </w:pPr>
    </w:p>
    <w:p w14:paraId="69F32289" w14:textId="0EAC3AC1" w:rsidR="007F5BCA" w:rsidRDefault="00DF177D"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2.5</w:t>
      </w:r>
      <w:r w:rsidR="007F5BCA">
        <w:rPr>
          <w:rFonts w:asciiTheme="minorHAnsi" w:hAnsiTheme="minorHAnsi" w:cstheme="minorHAnsi"/>
        </w:rPr>
        <w:t xml:space="preserve">. Genotypic differences between field-caught </w:t>
      </w:r>
      <w:proofErr w:type="spellStart"/>
      <w:r w:rsidR="007F5BCA">
        <w:rPr>
          <w:rFonts w:asciiTheme="minorHAnsi" w:hAnsiTheme="minorHAnsi" w:cstheme="minorHAnsi"/>
        </w:rPr>
        <w:t>isoclonal</w:t>
      </w:r>
      <w:proofErr w:type="spellEnd"/>
      <w:r w:rsidR="007F5BCA">
        <w:rPr>
          <w:rFonts w:asciiTheme="minorHAnsi" w:hAnsiTheme="minorHAnsi" w:cstheme="minorHAnsi"/>
        </w:rPr>
        <w:t xml:space="preserve"> lines should be confirmed using microsatellite genotyping (described below, Sections 3 &amp; 4).</w:t>
      </w:r>
    </w:p>
    <w:p w14:paraId="2F80BFF5" w14:textId="77777777" w:rsidR="007F5BCA" w:rsidRPr="007F5BCA" w:rsidRDefault="007F5BCA" w:rsidP="001B1519">
      <w:pPr>
        <w:pStyle w:val="NormalWeb"/>
        <w:spacing w:before="0" w:beforeAutospacing="0" w:after="0" w:afterAutospacing="0"/>
        <w:rPr>
          <w:rFonts w:asciiTheme="minorHAnsi" w:hAnsiTheme="minorHAnsi" w:cstheme="minorHAnsi"/>
        </w:rPr>
      </w:pPr>
    </w:p>
    <w:p w14:paraId="2140DC34" w14:textId="1BF522EE" w:rsidR="00F717C9" w:rsidRDefault="008516C3" w:rsidP="00CF540F">
      <w:pPr>
        <w:pStyle w:val="NormalWeb"/>
        <w:spacing w:before="0" w:beforeAutospacing="0" w:after="0" w:afterAutospacing="0"/>
        <w:outlineLvl w:val="0"/>
        <w:rPr>
          <w:rFonts w:asciiTheme="minorHAnsi" w:hAnsiTheme="minorHAnsi" w:cstheme="minorHAnsi"/>
          <w:b/>
        </w:rPr>
      </w:pPr>
      <w:r w:rsidRPr="00BC3457">
        <w:rPr>
          <w:rFonts w:asciiTheme="minorHAnsi" w:hAnsiTheme="minorHAnsi" w:cstheme="minorHAnsi"/>
          <w:b/>
          <w:highlight w:val="yellow"/>
        </w:rPr>
        <w:t>3. DNA extraction</w:t>
      </w:r>
    </w:p>
    <w:p w14:paraId="2649C952" w14:textId="77777777" w:rsidR="00B0190E" w:rsidRDefault="00B0190E" w:rsidP="001B1519">
      <w:pPr>
        <w:pStyle w:val="NormalWeb"/>
        <w:spacing w:before="0" w:beforeAutospacing="0" w:after="0" w:afterAutospacing="0"/>
        <w:rPr>
          <w:rFonts w:asciiTheme="minorHAnsi" w:hAnsiTheme="minorHAnsi" w:cstheme="minorHAnsi"/>
          <w:b/>
        </w:rPr>
      </w:pPr>
    </w:p>
    <w:p w14:paraId="113F4791" w14:textId="424BF9C9" w:rsidR="00C4552F" w:rsidRPr="0088750C" w:rsidRDefault="00C4552F" w:rsidP="00CF540F">
      <w:pPr>
        <w:pStyle w:val="NormalWeb"/>
        <w:spacing w:before="0" w:beforeAutospacing="0" w:after="0" w:afterAutospacing="0"/>
        <w:outlineLvl w:val="0"/>
        <w:rPr>
          <w:rFonts w:asciiTheme="minorHAnsi" w:hAnsiTheme="minorHAnsi" w:cstheme="minorHAnsi"/>
          <w:b/>
        </w:rPr>
      </w:pPr>
      <w:r w:rsidRPr="0088750C">
        <w:rPr>
          <w:rFonts w:asciiTheme="minorHAnsi" w:hAnsiTheme="minorHAnsi" w:cstheme="minorHAnsi"/>
          <w:b/>
        </w:rPr>
        <w:t xml:space="preserve">3.1. </w:t>
      </w:r>
      <w:r w:rsidR="00921BF6">
        <w:rPr>
          <w:rFonts w:asciiTheme="minorHAnsi" w:hAnsiTheme="minorHAnsi" w:cstheme="minorHAnsi"/>
          <w:b/>
        </w:rPr>
        <w:t>P</w:t>
      </w:r>
      <w:r w:rsidRPr="0088750C">
        <w:rPr>
          <w:rFonts w:asciiTheme="minorHAnsi" w:hAnsiTheme="minorHAnsi" w:cstheme="minorHAnsi"/>
          <w:b/>
        </w:rPr>
        <w:t>reparation</w:t>
      </w:r>
    </w:p>
    <w:p w14:paraId="48152D21" w14:textId="77777777" w:rsidR="00C4552F" w:rsidRDefault="00C4552F" w:rsidP="001357B9">
      <w:pPr>
        <w:pStyle w:val="NormalWeb"/>
        <w:spacing w:before="0" w:beforeAutospacing="0" w:after="0" w:afterAutospacing="0"/>
        <w:rPr>
          <w:rFonts w:asciiTheme="minorHAnsi" w:hAnsiTheme="minorHAnsi" w:cstheme="minorHAnsi"/>
        </w:rPr>
      </w:pPr>
    </w:p>
    <w:p w14:paraId="757FEB89" w14:textId="77BA7A25" w:rsidR="00A533A4"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3.1.1</w:t>
      </w:r>
      <w:r w:rsidR="001357B9">
        <w:rPr>
          <w:rFonts w:asciiTheme="minorHAnsi" w:hAnsiTheme="minorHAnsi" w:cstheme="minorHAnsi"/>
        </w:rPr>
        <w:t xml:space="preserve">. </w:t>
      </w:r>
      <w:r w:rsidR="002C5516">
        <w:rPr>
          <w:rFonts w:asciiTheme="minorHAnsi" w:hAnsiTheme="minorHAnsi" w:cstheme="minorHAnsi"/>
        </w:rPr>
        <w:t xml:space="preserve"> </w:t>
      </w:r>
      <w:r w:rsidR="00921BF6">
        <w:rPr>
          <w:rFonts w:asciiTheme="minorHAnsi" w:hAnsiTheme="minorHAnsi" w:cstheme="minorHAnsi"/>
        </w:rPr>
        <w:t xml:space="preserve">Use sterile techniques to </w:t>
      </w:r>
      <w:r w:rsidR="006F454C">
        <w:rPr>
          <w:rFonts w:asciiTheme="minorHAnsi" w:hAnsiTheme="minorHAnsi" w:cstheme="minorHAnsi"/>
        </w:rPr>
        <w:t>prepare</w:t>
      </w:r>
      <w:r w:rsidR="00A533A4">
        <w:rPr>
          <w:rFonts w:asciiTheme="minorHAnsi" w:hAnsiTheme="minorHAnsi" w:cstheme="minorHAnsi"/>
        </w:rPr>
        <w:t xml:space="preserve"> 1 L</w:t>
      </w:r>
      <w:r w:rsidR="002C5516">
        <w:rPr>
          <w:rFonts w:asciiTheme="minorHAnsi" w:hAnsiTheme="minorHAnsi" w:cstheme="minorHAnsi"/>
        </w:rPr>
        <w:t xml:space="preserve"> lysis buffer (0.1 M </w:t>
      </w:r>
      <w:proofErr w:type="spellStart"/>
      <w:r w:rsidR="002C5516">
        <w:rPr>
          <w:rFonts w:asciiTheme="minorHAnsi" w:hAnsiTheme="minorHAnsi" w:cstheme="minorHAnsi"/>
        </w:rPr>
        <w:t>NaCl</w:t>
      </w:r>
      <w:proofErr w:type="spellEnd"/>
      <w:r w:rsidR="002C5516">
        <w:rPr>
          <w:rFonts w:asciiTheme="minorHAnsi" w:hAnsiTheme="minorHAnsi" w:cstheme="minorHAnsi"/>
        </w:rPr>
        <w:t>, 0.2 M sucrose, 0.1 M Tris (pH 9.1), 0.05 M EDTA, 0.05% SDS).</w:t>
      </w:r>
    </w:p>
    <w:p w14:paraId="551567E4" w14:textId="77777777" w:rsidR="001357B9" w:rsidRDefault="001357B9" w:rsidP="001357B9">
      <w:pPr>
        <w:pStyle w:val="NormalWeb"/>
        <w:spacing w:before="0" w:beforeAutospacing="0" w:after="0" w:afterAutospacing="0"/>
        <w:rPr>
          <w:rFonts w:asciiTheme="minorHAnsi" w:hAnsiTheme="minorHAnsi" w:cstheme="minorHAnsi"/>
        </w:rPr>
      </w:pPr>
    </w:p>
    <w:p w14:paraId="68E28DD8" w14:textId="6C140A32"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3.1.</w:t>
      </w:r>
      <w:r w:rsidR="001357B9">
        <w:rPr>
          <w:rFonts w:asciiTheme="minorHAnsi" w:hAnsiTheme="minorHAnsi" w:cstheme="minorHAnsi"/>
        </w:rPr>
        <w:t xml:space="preserve">2. Warm </w:t>
      </w:r>
      <w:r w:rsidR="0088750C">
        <w:rPr>
          <w:rFonts w:asciiTheme="minorHAnsi" w:hAnsiTheme="minorHAnsi" w:cstheme="minorHAnsi"/>
        </w:rPr>
        <w:t xml:space="preserve">the </w:t>
      </w:r>
      <w:r w:rsidR="001357B9">
        <w:rPr>
          <w:rFonts w:asciiTheme="minorHAnsi" w:hAnsiTheme="minorHAnsi" w:cstheme="minorHAnsi"/>
        </w:rPr>
        <w:t xml:space="preserve">heating block or water bath to </w:t>
      </w:r>
      <w:r w:rsidR="001357B9" w:rsidRPr="001357B9">
        <w:rPr>
          <w:rFonts w:asciiTheme="minorHAnsi" w:hAnsiTheme="minorHAnsi" w:cstheme="minorHAnsi"/>
        </w:rPr>
        <w:t>65</w:t>
      </w:r>
      <w:r>
        <w:rPr>
          <w:rFonts w:asciiTheme="minorHAnsi" w:hAnsiTheme="minorHAnsi" w:cstheme="minorHAnsi"/>
        </w:rPr>
        <w:t xml:space="preserve"> </w:t>
      </w:r>
      <w:r w:rsidR="001357B9" w:rsidRPr="001357B9">
        <w:rPr>
          <w:rFonts w:asciiTheme="minorHAnsi" w:hAnsiTheme="minorHAnsi" w:cstheme="minorHAnsi"/>
        </w:rPr>
        <w:t>°C</w:t>
      </w:r>
      <w:r w:rsidR="001357B9">
        <w:rPr>
          <w:rFonts w:asciiTheme="minorHAnsi" w:hAnsiTheme="minorHAnsi" w:cstheme="minorHAnsi"/>
        </w:rPr>
        <w:t>.</w:t>
      </w:r>
    </w:p>
    <w:p w14:paraId="02BB13C0" w14:textId="77777777" w:rsidR="001357B9" w:rsidRDefault="001357B9" w:rsidP="001357B9">
      <w:pPr>
        <w:pStyle w:val="NormalWeb"/>
        <w:spacing w:before="0" w:beforeAutospacing="0" w:after="0" w:afterAutospacing="0"/>
        <w:rPr>
          <w:rFonts w:asciiTheme="minorHAnsi" w:hAnsiTheme="minorHAnsi" w:cstheme="minorHAnsi"/>
        </w:rPr>
      </w:pPr>
    </w:p>
    <w:p w14:paraId="6F7123DA" w14:textId="3FF35F5F" w:rsidR="00C4552F" w:rsidRPr="0088750C" w:rsidRDefault="00C4552F" w:rsidP="00CF540F">
      <w:pPr>
        <w:pStyle w:val="NormalWeb"/>
        <w:spacing w:before="0" w:beforeAutospacing="0" w:after="0" w:afterAutospacing="0"/>
        <w:outlineLvl w:val="0"/>
        <w:rPr>
          <w:rFonts w:asciiTheme="minorHAnsi" w:hAnsiTheme="minorHAnsi" w:cstheme="minorHAnsi"/>
          <w:b/>
        </w:rPr>
      </w:pPr>
      <w:r w:rsidRPr="00BC3457">
        <w:rPr>
          <w:rFonts w:asciiTheme="minorHAnsi" w:hAnsiTheme="minorHAnsi" w:cstheme="minorHAnsi"/>
          <w:b/>
        </w:rPr>
        <w:t>3.2. Tissue homogenization and lysis</w:t>
      </w:r>
    </w:p>
    <w:p w14:paraId="62794C5E" w14:textId="77777777" w:rsidR="00C4552F" w:rsidRDefault="00C4552F" w:rsidP="001357B9">
      <w:pPr>
        <w:pStyle w:val="NormalWeb"/>
        <w:spacing w:before="0" w:beforeAutospacing="0" w:after="0" w:afterAutospacing="0"/>
        <w:rPr>
          <w:rFonts w:asciiTheme="minorHAnsi" w:hAnsiTheme="minorHAnsi" w:cstheme="minorHAnsi"/>
        </w:rPr>
      </w:pPr>
    </w:p>
    <w:p w14:paraId="2A68A825" w14:textId="72EC85FA"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3.2.1</w:t>
      </w:r>
      <w:r w:rsidR="001357B9">
        <w:rPr>
          <w:rFonts w:asciiTheme="minorHAnsi" w:hAnsiTheme="minorHAnsi" w:cstheme="minorHAnsi"/>
        </w:rPr>
        <w:t xml:space="preserve">. Place aphid near bottom of </w:t>
      </w:r>
      <w:r w:rsidR="0088750C">
        <w:rPr>
          <w:rFonts w:asciiTheme="minorHAnsi" w:hAnsiTheme="minorHAnsi" w:cstheme="minorHAnsi"/>
        </w:rPr>
        <w:t xml:space="preserve">a </w:t>
      </w:r>
      <w:r>
        <w:rPr>
          <w:rFonts w:asciiTheme="minorHAnsi" w:hAnsiTheme="minorHAnsi" w:cstheme="minorHAnsi"/>
        </w:rPr>
        <w:t xml:space="preserve">sterile, </w:t>
      </w:r>
      <w:r w:rsidR="001357B9">
        <w:rPr>
          <w:rFonts w:asciiTheme="minorHAnsi" w:hAnsiTheme="minorHAnsi" w:cstheme="minorHAnsi"/>
        </w:rPr>
        <w:t>1.5</w:t>
      </w:r>
      <w:r w:rsidR="001357B9" w:rsidRPr="001357B9">
        <w:rPr>
          <w:rFonts w:asciiTheme="minorHAnsi" w:hAnsiTheme="minorHAnsi" w:cstheme="minorHAnsi"/>
        </w:rPr>
        <w:t xml:space="preserve"> m</w:t>
      </w:r>
      <w:r w:rsidR="00BC3457">
        <w:rPr>
          <w:rFonts w:asciiTheme="minorHAnsi" w:hAnsiTheme="minorHAnsi" w:cstheme="minorHAnsi"/>
        </w:rPr>
        <w:t>L</w:t>
      </w:r>
      <w:r w:rsidR="001357B9" w:rsidRPr="001357B9">
        <w:rPr>
          <w:rFonts w:asciiTheme="minorHAnsi" w:hAnsiTheme="minorHAnsi" w:cstheme="minorHAnsi"/>
        </w:rPr>
        <w:t xml:space="preserve"> </w:t>
      </w:r>
      <w:r w:rsidR="0088750C">
        <w:rPr>
          <w:rFonts w:asciiTheme="minorHAnsi" w:hAnsiTheme="minorHAnsi" w:cstheme="minorHAnsi"/>
        </w:rPr>
        <w:t>microcentrifuge</w:t>
      </w:r>
      <w:r w:rsidR="001357B9" w:rsidRPr="001357B9">
        <w:rPr>
          <w:rFonts w:asciiTheme="minorHAnsi" w:hAnsiTheme="minorHAnsi" w:cstheme="minorHAnsi"/>
        </w:rPr>
        <w:t xml:space="preserve"> tube.</w:t>
      </w:r>
    </w:p>
    <w:p w14:paraId="10E77823" w14:textId="77777777" w:rsidR="001357B9" w:rsidRDefault="001357B9" w:rsidP="001357B9">
      <w:pPr>
        <w:pStyle w:val="NormalWeb"/>
        <w:spacing w:before="0" w:beforeAutospacing="0" w:after="0" w:afterAutospacing="0"/>
        <w:rPr>
          <w:rFonts w:asciiTheme="minorHAnsi" w:hAnsiTheme="minorHAnsi" w:cstheme="minorHAnsi"/>
        </w:rPr>
      </w:pPr>
    </w:p>
    <w:p w14:paraId="48532694" w14:textId="77777777" w:rsidR="0088750C"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3.2</w:t>
      </w:r>
      <w:r w:rsidR="001357B9">
        <w:rPr>
          <w:rFonts w:asciiTheme="minorHAnsi" w:hAnsiTheme="minorHAnsi" w:cstheme="minorHAnsi"/>
        </w:rPr>
        <w:t>.</w:t>
      </w:r>
      <w:r>
        <w:rPr>
          <w:rFonts w:asciiTheme="minorHAnsi" w:hAnsiTheme="minorHAnsi" w:cstheme="minorHAnsi"/>
        </w:rPr>
        <w:t>2.</w:t>
      </w:r>
      <w:r w:rsidR="001357B9">
        <w:rPr>
          <w:rFonts w:asciiTheme="minorHAnsi" w:hAnsiTheme="minorHAnsi" w:cstheme="minorHAnsi"/>
        </w:rPr>
        <w:t xml:space="preserve"> </w:t>
      </w:r>
      <w:r w:rsidR="001357B9" w:rsidRPr="001357B9">
        <w:rPr>
          <w:rFonts w:asciiTheme="minorHAnsi" w:hAnsiTheme="minorHAnsi" w:cstheme="minorHAnsi"/>
        </w:rPr>
        <w:t xml:space="preserve">Place </w:t>
      </w:r>
      <w:r>
        <w:rPr>
          <w:rFonts w:asciiTheme="minorHAnsi" w:hAnsiTheme="minorHAnsi" w:cstheme="minorHAnsi"/>
        </w:rPr>
        <w:t xml:space="preserve">sterile </w:t>
      </w:r>
      <w:r w:rsidR="001357B9" w:rsidRPr="001357B9">
        <w:rPr>
          <w:rFonts w:asciiTheme="minorHAnsi" w:hAnsiTheme="minorHAnsi" w:cstheme="minorHAnsi"/>
        </w:rPr>
        <w:t xml:space="preserve">pestle in </w:t>
      </w:r>
      <w:r w:rsidR="0088750C">
        <w:rPr>
          <w:rFonts w:asciiTheme="minorHAnsi" w:hAnsiTheme="minorHAnsi" w:cstheme="minorHAnsi"/>
        </w:rPr>
        <w:t xml:space="preserve">the </w:t>
      </w:r>
      <w:r w:rsidR="001357B9" w:rsidRPr="001357B9">
        <w:rPr>
          <w:rFonts w:asciiTheme="minorHAnsi" w:hAnsiTheme="minorHAnsi" w:cstheme="minorHAnsi"/>
        </w:rPr>
        <w:t xml:space="preserve">tube with </w:t>
      </w:r>
      <w:r w:rsidR="0088750C" w:rsidRPr="001357B9">
        <w:rPr>
          <w:rFonts w:asciiTheme="minorHAnsi" w:hAnsiTheme="minorHAnsi" w:cstheme="minorHAnsi"/>
        </w:rPr>
        <w:t>aphid and</w:t>
      </w:r>
      <w:r w:rsidR="001357B9" w:rsidRPr="001357B9">
        <w:rPr>
          <w:rFonts w:asciiTheme="minorHAnsi" w:hAnsiTheme="minorHAnsi" w:cstheme="minorHAnsi"/>
        </w:rPr>
        <w:t xml:space="preserve"> </w:t>
      </w:r>
      <w:r>
        <w:rPr>
          <w:rFonts w:asciiTheme="minorHAnsi" w:hAnsiTheme="minorHAnsi" w:cstheme="minorHAnsi"/>
        </w:rPr>
        <w:t>immerse</w:t>
      </w:r>
      <w:r w:rsidR="001357B9" w:rsidRPr="001357B9">
        <w:rPr>
          <w:rFonts w:asciiTheme="minorHAnsi" w:hAnsiTheme="minorHAnsi" w:cstheme="minorHAnsi"/>
        </w:rPr>
        <w:t xml:space="preserve"> </w:t>
      </w:r>
      <w:r w:rsidR="0088750C">
        <w:rPr>
          <w:rFonts w:asciiTheme="minorHAnsi" w:hAnsiTheme="minorHAnsi" w:cstheme="minorHAnsi"/>
        </w:rPr>
        <w:t xml:space="preserve">the </w:t>
      </w:r>
      <w:r w:rsidR="001357B9" w:rsidRPr="001357B9">
        <w:rPr>
          <w:rFonts w:asciiTheme="minorHAnsi" w:hAnsiTheme="minorHAnsi" w:cstheme="minorHAnsi"/>
        </w:rPr>
        <w:t xml:space="preserve">bottom of </w:t>
      </w:r>
      <w:r w:rsidR="0088750C">
        <w:rPr>
          <w:rFonts w:asciiTheme="minorHAnsi" w:hAnsiTheme="minorHAnsi" w:cstheme="minorHAnsi"/>
        </w:rPr>
        <w:t xml:space="preserve">the </w:t>
      </w:r>
      <w:r w:rsidR="001357B9" w:rsidRPr="001357B9">
        <w:rPr>
          <w:rFonts w:asciiTheme="minorHAnsi" w:hAnsiTheme="minorHAnsi" w:cstheme="minorHAnsi"/>
        </w:rPr>
        <w:t>tube in liquid nitrogen.</w:t>
      </w:r>
      <w:r w:rsidR="00776565">
        <w:rPr>
          <w:rFonts w:asciiTheme="minorHAnsi" w:hAnsiTheme="minorHAnsi" w:cstheme="minorHAnsi"/>
        </w:rPr>
        <w:t xml:space="preserve"> </w:t>
      </w:r>
    </w:p>
    <w:p w14:paraId="6E04D65E" w14:textId="77777777" w:rsidR="0088750C" w:rsidRDefault="0088750C" w:rsidP="001357B9">
      <w:pPr>
        <w:pStyle w:val="NormalWeb"/>
        <w:spacing w:before="0" w:beforeAutospacing="0" w:after="0" w:afterAutospacing="0"/>
        <w:rPr>
          <w:rFonts w:asciiTheme="minorHAnsi" w:hAnsiTheme="minorHAnsi" w:cstheme="minorHAnsi"/>
        </w:rPr>
      </w:pPr>
    </w:p>
    <w:p w14:paraId="4E5FA734" w14:textId="696694EA" w:rsidR="001357B9" w:rsidRDefault="0088750C" w:rsidP="001357B9">
      <w:pPr>
        <w:pStyle w:val="NormalWeb"/>
        <w:spacing w:before="0" w:beforeAutospacing="0" w:after="0" w:afterAutospacing="0"/>
        <w:rPr>
          <w:rFonts w:asciiTheme="minorHAnsi" w:hAnsiTheme="minorHAnsi" w:cstheme="minorHAnsi"/>
        </w:rPr>
      </w:pPr>
      <w:r w:rsidRPr="009C0F48">
        <w:rPr>
          <w:rFonts w:asciiTheme="minorHAnsi" w:hAnsiTheme="minorHAnsi" w:cstheme="minorHAnsi"/>
          <w:b/>
        </w:rPr>
        <w:t>Note:</w:t>
      </w:r>
      <w:r>
        <w:rPr>
          <w:rFonts w:asciiTheme="minorHAnsi" w:hAnsiTheme="minorHAnsi" w:cstheme="minorHAnsi"/>
        </w:rPr>
        <w:t xml:space="preserve"> </w:t>
      </w:r>
      <w:r w:rsidR="00776565">
        <w:rPr>
          <w:rFonts w:asciiTheme="minorHAnsi" w:hAnsiTheme="minorHAnsi" w:cstheme="minorHAnsi"/>
        </w:rPr>
        <w:t>Optimal tissue disintegration is achieved when the aphid is positioned between the pestle and side of the tube.</w:t>
      </w:r>
    </w:p>
    <w:p w14:paraId="4190D42D" w14:textId="77777777" w:rsidR="001357B9" w:rsidRDefault="001357B9" w:rsidP="00C4552F">
      <w:pPr>
        <w:pStyle w:val="NormalWeb"/>
        <w:spacing w:before="0" w:beforeAutospacing="0" w:after="0" w:afterAutospacing="0"/>
        <w:jc w:val="center"/>
        <w:rPr>
          <w:rFonts w:asciiTheme="minorHAnsi" w:hAnsiTheme="minorHAnsi" w:cstheme="minorHAnsi"/>
        </w:rPr>
      </w:pPr>
    </w:p>
    <w:p w14:paraId="6AC7E9CD" w14:textId="0D44B6BE"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3.2</w:t>
      </w:r>
      <w:r w:rsidR="001357B9">
        <w:rPr>
          <w:rFonts w:asciiTheme="minorHAnsi" w:hAnsiTheme="minorHAnsi" w:cstheme="minorHAnsi"/>
        </w:rPr>
        <w:t>.</w:t>
      </w:r>
      <w:r>
        <w:rPr>
          <w:rFonts w:asciiTheme="minorHAnsi" w:hAnsiTheme="minorHAnsi" w:cstheme="minorHAnsi"/>
        </w:rPr>
        <w:t>3.</w:t>
      </w:r>
      <w:r w:rsidR="001357B9">
        <w:rPr>
          <w:rFonts w:asciiTheme="minorHAnsi" w:hAnsiTheme="minorHAnsi" w:cstheme="minorHAnsi"/>
        </w:rPr>
        <w:t xml:space="preserve"> </w:t>
      </w:r>
      <w:r w:rsidR="001357B9" w:rsidRPr="001357B9">
        <w:rPr>
          <w:rFonts w:asciiTheme="minorHAnsi" w:hAnsiTheme="minorHAnsi" w:cstheme="minorHAnsi"/>
        </w:rPr>
        <w:t>Grind aphid</w:t>
      </w:r>
      <w:r w:rsidR="001357B9">
        <w:rPr>
          <w:rFonts w:asciiTheme="minorHAnsi" w:hAnsiTheme="minorHAnsi" w:cstheme="minorHAnsi"/>
        </w:rPr>
        <w:t xml:space="preserve"> with pestle</w:t>
      </w:r>
      <w:r>
        <w:rPr>
          <w:rFonts w:asciiTheme="minorHAnsi" w:hAnsiTheme="minorHAnsi" w:cstheme="minorHAnsi"/>
        </w:rPr>
        <w:t xml:space="preserve"> </w:t>
      </w:r>
      <w:r w:rsidR="005B7F26">
        <w:rPr>
          <w:rFonts w:asciiTheme="minorHAnsi" w:hAnsiTheme="minorHAnsi" w:cstheme="minorHAnsi"/>
        </w:rPr>
        <w:t>to initially lyse cells</w:t>
      </w:r>
      <w:r w:rsidR="001357B9" w:rsidRPr="001357B9">
        <w:rPr>
          <w:rFonts w:asciiTheme="minorHAnsi" w:hAnsiTheme="minorHAnsi" w:cstheme="minorHAnsi"/>
        </w:rPr>
        <w:t>.</w:t>
      </w:r>
    </w:p>
    <w:p w14:paraId="3BDDACF9" w14:textId="77777777" w:rsidR="001357B9" w:rsidRDefault="001357B9" w:rsidP="001357B9">
      <w:pPr>
        <w:pStyle w:val="NormalWeb"/>
        <w:spacing w:before="0" w:beforeAutospacing="0" w:after="0" w:afterAutospacing="0"/>
        <w:rPr>
          <w:rFonts w:asciiTheme="minorHAnsi" w:hAnsiTheme="minorHAnsi" w:cstheme="minorHAnsi"/>
        </w:rPr>
      </w:pPr>
    </w:p>
    <w:p w14:paraId="7AD5ABF7" w14:textId="78C63FEB"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3.2.4.</w:t>
      </w:r>
      <w:r w:rsidR="001357B9" w:rsidRPr="00BC3457">
        <w:rPr>
          <w:rFonts w:asciiTheme="minorHAnsi" w:hAnsiTheme="minorHAnsi" w:cstheme="minorHAnsi"/>
          <w:highlight w:val="yellow"/>
        </w:rPr>
        <w:t xml:space="preserve"> For a single adult aphid, </w:t>
      </w:r>
      <w:r w:rsidRPr="00BC3457">
        <w:rPr>
          <w:rFonts w:asciiTheme="minorHAnsi" w:hAnsiTheme="minorHAnsi" w:cstheme="minorHAnsi"/>
          <w:highlight w:val="yellow"/>
        </w:rPr>
        <w:t>use</w:t>
      </w:r>
      <w:r w:rsidR="001357B9" w:rsidRPr="00BC3457">
        <w:rPr>
          <w:rFonts w:asciiTheme="minorHAnsi" w:hAnsiTheme="minorHAnsi" w:cstheme="minorHAnsi"/>
          <w:highlight w:val="yellow"/>
        </w:rPr>
        <w:t xml:space="preserve"> 200 </w:t>
      </w:r>
      <w:proofErr w:type="spellStart"/>
      <w:r w:rsidR="001357B9" w:rsidRPr="00BC3457">
        <w:rPr>
          <w:rFonts w:asciiTheme="minorHAnsi" w:hAnsiTheme="minorHAnsi" w:cstheme="minorHAnsi"/>
          <w:highlight w:val="yellow"/>
        </w:rPr>
        <w:t>μ</w:t>
      </w:r>
      <w:r w:rsidR="0088750C"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(split into 2</w:t>
      </w:r>
      <w:r w:rsidR="00A533A4" w:rsidRPr="00BC3457">
        <w:rPr>
          <w:rFonts w:asciiTheme="minorHAnsi" w:hAnsiTheme="minorHAnsi" w:cstheme="minorHAnsi"/>
          <w:highlight w:val="yellow"/>
        </w:rPr>
        <w:t xml:space="preserve"> x </w:t>
      </w:r>
      <w:r w:rsidR="001357B9" w:rsidRPr="00BC3457">
        <w:rPr>
          <w:rFonts w:asciiTheme="minorHAnsi" w:hAnsiTheme="minorHAnsi" w:cstheme="minorHAnsi"/>
          <w:highlight w:val="yellow"/>
        </w:rPr>
        <w:t xml:space="preserve">100 </w:t>
      </w:r>
      <w:proofErr w:type="spellStart"/>
      <w:r w:rsidR="001357B9" w:rsidRPr="00BC3457">
        <w:rPr>
          <w:rFonts w:asciiTheme="minorHAnsi" w:hAnsiTheme="minorHAnsi" w:cstheme="minorHAnsi"/>
          <w:highlight w:val="yellow"/>
        </w:rPr>
        <w:t>μ</w:t>
      </w:r>
      <w:r w:rsidR="0088750C"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aliquots</w:t>
      </w:r>
      <w:r w:rsidRPr="00BC3457">
        <w:rPr>
          <w:rFonts w:asciiTheme="minorHAnsi" w:hAnsiTheme="minorHAnsi" w:cstheme="minorHAnsi"/>
          <w:highlight w:val="yellow"/>
        </w:rPr>
        <w:t>) of lysis buffer. Add</w:t>
      </w:r>
      <w:r w:rsidR="001357B9" w:rsidRPr="00BC3457">
        <w:rPr>
          <w:rFonts w:asciiTheme="minorHAnsi" w:hAnsiTheme="minorHAnsi" w:cstheme="minorHAnsi"/>
          <w:highlight w:val="yellow"/>
        </w:rPr>
        <w:t xml:space="preserve"> first aliquot to </w:t>
      </w:r>
      <w:r w:rsidR="00BC3457" w:rsidRPr="00BC3457">
        <w:rPr>
          <w:rFonts w:asciiTheme="minorHAnsi" w:hAnsiTheme="minorHAnsi" w:cstheme="minorHAnsi"/>
          <w:highlight w:val="yellow"/>
        </w:rPr>
        <w:t>grind and</w:t>
      </w:r>
      <w:r w:rsidR="001357B9" w:rsidRPr="00BC3457">
        <w:rPr>
          <w:rFonts w:asciiTheme="minorHAnsi" w:hAnsiTheme="minorHAnsi" w:cstheme="minorHAnsi"/>
          <w:highlight w:val="yellow"/>
        </w:rPr>
        <w:t xml:space="preserve"> resuspend crushed aphid</w:t>
      </w:r>
      <w:r w:rsidR="005B7F26" w:rsidRPr="00BC3457">
        <w:rPr>
          <w:rFonts w:asciiTheme="minorHAnsi" w:hAnsiTheme="minorHAnsi" w:cstheme="minorHAnsi"/>
          <w:highlight w:val="yellow"/>
        </w:rPr>
        <w:t xml:space="preserve"> until sample is visibly disintegrated</w:t>
      </w:r>
      <w:r w:rsidR="001357B9" w:rsidRPr="00BC3457">
        <w:rPr>
          <w:rFonts w:asciiTheme="minorHAnsi" w:hAnsiTheme="minorHAnsi" w:cstheme="minorHAnsi"/>
          <w:highlight w:val="yellow"/>
        </w:rPr>
        <w:t>, then use the second aliquot to wash off pestle.</w:t>
      </w:r>
    </w:p>
    <w:p w14:paraId="2DB1F967" w14:textId="77777777" w:rsidR="001357B9" w:rsidRDefault="001357B9" w:rsidP="001357B9">
      <w:pPr>
        <w:pStyle w:val="NormalWeb"/>
        <w:spacing w:before="0" w:beforeAutospacing="0" w:after="0" w:afterAutospacing="0"/>
        <w:rPr>
          <w:rFonts w:asciiTheme="minorHAnsi" w:hAnsiTheme="minorHAnsi" w:cstheme="minorHAnsi"/>
        </w:rPr>
      </w:pPr>
    </w:p>
    <w:p w14:paraId="74AA8AF6" w14:textId="5E8D0C8E"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EF768C" w:rsidRPr="00BC3457">
        <w:rPr>
          <w:rFonts w:asciiTheme="minorHAnsi" w:hAnsiTheme="minorHAnsi" w:cstheme="minorHAnsi"/>
          <w:highlight w:val="yellow"/>
        </w:rPr>
        <w:t>2</w:t>
      </w:r>
      <w:r w:rsidR="001357B9" w:rsidRPr="00BC3457">
        <w:rPr>
          <w:rFonts w:asciiTheme="minorHAnsi" w:hAnsiTheme="minorHAnsi" w:cstheme="minorHAnsi"/>
          <w:highlight w:val="yellow"/>
        </w:rPr>
        <w:t>.</w:t>
      </w:r>
      <w:r w:rsidR="00EF768C" w:rsidRPr="00BC3457">
        <w:rPr>
          <w:rFonts w:asciiTheme="minorHAnsi" w:hAnsiTheme="minorHAnsi" w:cstheme="minorHAnsi"/>
          <w:highlight w:val="yellow"/>
        </w:rPr>
        <w:t>5.</w:t>
      </w:r>
      <w:r w:rsidR="001357B9" w:rsidRPr="00BC3457">
        <w:rPr>
          <w:rFonts w:asciiTheme="minorHAnsi" w:hAnsiTheme="minorHAnsi" w:cstheme="minorHAnsi"/>
          <w:highlight w:val="yellow"/>
        </w:rPr>
        <w:t xml:space="preserve"> Incubate </w:t>
      </w:r>
      <w:r w:rsidR="0088750C" w:rsidRPr="00BC3457">
        <w:rPr>
          <w:rFonts w:asciiTheme="minorHAnsi" w:hAnsiTheme="minorHAnsi" w:cstheme="minorHAnsi"/>
          <w:highlight w:val="yellow"/>
        </w:rPr>
        <w:t xml:space="preserve">the </w:t>
      </w:r>
      <w:r w:rsidR="001357B9" w:rsidRPr="00BC3457">
        <w:rPr>
          <w:rFonts w:asciiTheme="minorHAnsi" w:hAnsiTheme="minorHAnsi" w:cstheme="minorHAnsi"/>
          <w:highlight w:val="yellow"/>
        </w:rPr>
        <w:t>crushed aphids in lysis buffer at 65</w:t>
      </w:r>
      <w:r w:rsidR="0088750C" w:rsidRPr="00BC3457">
        <w:rPr>
          <w:rFonts w:asciiTheme="minorHAnsi" w:hAnsiTheme="minorHAnsi" w:cstheme="minorHAnsi"/>
          <w:highlight w:val="yellow"/>
        </w:rPr>
        <w:t xml:space="preserve"> </w:t>
      </w:r>
      <w:r w:rsidR="001357B9" w:rsidRPr="00BC3457">
        <w:rPr>
          <w:rFonts w:asciiTheme="minorHAnsi" w:hAnsiTheme="minorHAnsi" w:cstheme="minorHAnsi"/>
          <w:highlight w:val="yellow"/>
        </w:rPr>
        <w:t>°C in water bath or heat block for 30 min.</w:t>
      </w:r>
    </w:p>
    <w:p w14:paraId="57C2B938" w14:textId="77777777" w:rsidR="001357B9" w:rsidRDefault="001357B9" w:rsidP="001357B9">
      <w:pPr>
        <w:pStyle w:val="NormalWeb"/>
        <w:spacing w:before="0" w:beforeAutospacing="0" w:after="0" w:afterAutospacing="0"/>
        <w:rPr>
          <w:rFonts w:asciiTheme="minorHAnsi" w:hAnsiTheme="minorHAnsi" w:cstheme="minorHAnsi"/>
        </w:rPr>
      </w:pPr>
    </w:p>
    <w:p w14:paraId="6554827B" w14:textId="41C0452F" w:rsidR="00EF768C" w:rsidRPr="0088750C" w:rsidRDefault="00EF768C" w:rsidP="00CF540F">
      <w:pPr>
        <w:pStyle w:val="NormalWeb"/>
        <w:spacing w:before="0" w:beforeAutospacing="0" w:after="0" w:afterAutospacing="0"/>
        <w:outlineLvl w:val="0"/>
        <w:rPr>
          <w:rFonts w:asciiTheme="minorHAnsi" w:hAnsiTheme="minorHAnsi" w:cstheme="minorHAnsi"/>
          <w:b/>
        </w:rPr>
      </w:pPr>
      <w:r w:rsidRPr="0088750C">
        <w:rPr>
          <w:rFonts w:asciiTheme="minorHAnsi" w:hAnsiTheme="minorHAnsi" w:cstheme="minorHAnsi"/>
          <w:b/>
        </w:rPr>
        <w:t>3.3. DNA precipitation</w:t>
      </w:r>
    </w:p>
    <w:p w14:paraId="761E98A0" w14:textId="77777777" w:rsidR="00EF768C" w:rsidRDefault="00EF768C" w:rsidP="001357B9">
      <w:pPr>
        <w:pStyle w:val="NormalWeb"/>
        <w:spacing w:before="0" w:beforeAutospacing="0" w:after="0" w:afterAutospacing="0"/>
        <w:rPr>
          <w:rFonts w:asciiTheme="minorHAnsi" w:hAnsiTheme="minorHAnsi" w:cstheme="minorHAnsi"/>
        </w:rPr>
      </w:pPr>
    </w:p>
    <w:p w14:paraId="2FF36790" w14:textId="7DC2F0E8"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EF768C" w:rsidRPr="00BC3457">
        <w:rPr>
          <w:rFonts w:asciiTheme="minorHAnsi" w:hAnsiTheme="minorHAnsi" w:cstheme="minorHAnsi"/>
          <w:highlight w:val="yellow"/>
        </w:rPr>
        <w:t>3.1</w:t>
      </w:r>
      <w:r w:rsidR="001357B9" w:rsidRPr="00BC3457">
        <w:rPr>
          <w:rFonts w:asciiTheme="minorHAnsi" w:hAnsiTheme="minorHAnsi" w:cstheme="minorHAnsi"/>
          <w:highlight w:val="yellow"/>
        </w:rPr>
        <w:t xml:space="preserve">. While the </w:t>
      </w:r>
      <w:r w:rsidR="00921BF6" w:rsidRPr="00BC3457">
        <w:rPr>
          <w:rFonts w:asciiTheme="minorHAnsi" w:hAnsiTheme="minorHAnsi" w:cstheme="minorHAnsi"/>
          <w:highlight w:val="yellow"/>
        </w:rPr>
        <w:t>tube is</w:t>
      </w:r>
      <w:r w:rsidR="001357B9" w:rsidRPr="00BC3457">
        <w:rPr>
          <w:rFonts w:asciiTheme="minorHAnsi" w:hAnsiTheme="minorHAnsi" w:cstheme="minorHAnsi"/>
          <w:highlight w:val="yellow"/>
        </w:rPr>
        <w:t xml:space="preserve"> warm, add 14 </w:t>
      </w:r>
      <w:proofErr w:type="spellStart"/>
      <w:r w:rsidR="001357B9" w:rsidRPr="00BC3457">
        <w:rPr>
          <w:rFonts w:asciiTheme="minorHAnsi" w:hAnsiTheme="minorHAnsi" w:cstheme="minorHAnsi"/>
          <w:highlight w:val="yellow"/>
        </w:rPr>
        <w:t>μ</w:t>
      </w:r>
      <w:r w:rsidR="0088750C"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of 8 M </w:t>
      </w:r>
      <w:proofErr w:type="spellStart"/>
      <w:r w:rsidR="001357B9" w:rsidRPr="00BC3457">
        <w:rPr>
          <w:rFonts w:asciiTheme="minorHAnsi" w:hAnsiTheme="minorHAnsi" w:cstheme="minorHAnsi"/>
          <w:highlight w:val="yellow"/>
        </w:rPr>
        <w:t>K</w:t>
      </w:r>
      <w:r w:rsidR="00A533A4" w:rsidRPr="00BC3457">
        <w:rPr>
          <w:rFonts w:asciiTheme="minorHAnsi" w:hAnsiTheme="minorHAnsi" w:cstheme="minorHAnsi"/>
          <w:highlight w:val="yellow"/>
        </w:rPr>
        <w:t>O</w:t>
      </w:r>
      <w:r w:rsidR="001357B9" w:rsidRPr="00BC3457">
        <w:rPr>
          <w:rFonts w:asciiTheme="minorHAnsi" w:hAnsiTheme="minorHAnsi" w:cstheme="minorHAnsi"/>
          <w:highlight w:val="yellow"/>
        </w:rPr>
        <w:t>Ac</w:t>
      </w:r>
      <w:proofErr w:type="spellEnd"/>
      <w:r w:rsidR="001357B9" w:rsidRPr="00BC3457">
        <w:rPr>
          <w:rFonts w:asciiTheme="minorHAnsi" w:hAnsiTheme="minorHAnsi" w:cstheme="minorHAnsi"/>
          <w:highlight w:val="yellow"/>
        </w:rPr>
        <w:t>. Invert tube to mix.</w:t>
      </w:r>
    </w:p>
    <w:p w14:paraId="45433C83" w14:textId="77777777" w:rsidR="001357B9" w:rsidRDefault="001357B9" w:rsidP="001357B9">
      <w:pPr>
        <w:pStyle w:val="NormalWeb"/>
        <w:spacing w:before="0" w:beforeAutospacing="0" w:after="0" w:afterAutospacing="0"/>
        <w:rPr>
          <w:rFonts w:asciiTheme="minorHAnsi" w:hAnsiTheme="minorHAnsi" w:cstheme="minorHAnsi"/>
        </w:rPr>
      </w:pPr>
    </w:p>
    <w:p w14:paraId="65327A11" w14:textId="05EE2D08" w:rsidR="0088750C"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EF768C">
        <w:rPr>
          <w:rFonts w:asciiTheme="minorHAnsi" w:hAnsiTheme="minorHAnsi" w:cstheme="minorHAnsi"/>
        </w:rPr>
        <w:t>3</w:t>
      </w:r>
      <w:r w:rsidR="001357B9">
        <w:rPr>
          <w:rFonts w:asciiTheme="minorHAnsi" w:hAnsiTheme="minorHAnsi" w:cstheme="minorHAnsi"/>
        </w:rPr>
        <w:t>.</w:t>
      </w:r>
      <w:r w:rsidR="00EF768C">
        <w:rPr>
          <w:rFonts w:asciiTheme="minorHAnsi" w:hAnsiTheme="minorHAnsi" w:cstheme="minorHAnsi"/>
        </w:rPr>
        <w:t>2.</w:t>
      </w:r>
      <w:r w:rsidR="001357B9">
        <w:rPr>
          <w:rFonts w:asciiTheme="minorHAnsi" w:hAnsiTheme="minorHAnsi" w:cstheme="minorHAnsi"/>
        </w:rPr>
        <w:t xml:space="preserve"> </w:t>
      </w:r>
      <w:r w:rsidR="001357B9" w:rsidRPr="001357B9">
        <w:rPr>
          <w:rFonts w:asciiTheme="minorHAnsi" w:hAnsiTheme="minorHAnsi" w:cstheme="minorHAnsi"/>
        </w:rPr>
        <w:t>Store</w:t>
      </w:r>
      <w:r w:rsidR="00921BF6">
        <w:rPr>
          <w:rFonts w:asciiTheme="minorHAnsi" w:hAnsiTheme="minorHAnsi" w:cstheme="minorHAnsi"/>
        </w:rPr>
        <w:t xml:space="preserve"> sample</w:t>
      </w:r>
      <w:r w:rsidR="001357B9" w:rsidRPr="001357B9">
        <w:rPr>
          <w:rFonts w:asciiTheme="minorHAnsi" w:hAnsiTheme="minorHAnsi" w:cstheme="minorHAnsi"/>
        </w:rPr>
        <w:t xml:space="preserve"> on ice for 30 min.</w:t>
      </w:r>
      <w:r w:rsidR="00EF768C">
        <w:rPr>
          <w:rFonts w:asciiTheme="minorHAnsi" w:hAnsiTheme="minorHAnsi" w:cstheme="minorHAnsi"/>
        </w:rPr>
        <w:t xml:space="preserve"> </w:t>
      </w:r>
    </w:p>
    <w:p w14:paraId="3F09E63D" w14:textId="77777777" w:rsidR="0088750C" w:rsidRDefault="0088750C" w:rsidP="001357B9">
      <w:pPr>
        <w:pStyle w:val="NormalWeb"/>
        <w:spacing w:before="0" w:beforeAutospacing="0" w:after="0" w:afterAutospacing="0"/>
        <w:rPr>
          <w:rFonts w:asciiTheme="minorHAnsi" w:hAnsiTheme="minorHAnsi" w:cstheme="minorHAnsi"/>
          <w:b/>
        </w:rPr>
      </w:pPr>
    </w:p>
    <w:p w14:paraId="1748566E" w14:textId="3AA0FEAD" w:rsidR="001357B9" w:rsidRPr="00EF768C" w:rsidRDefault="00EF768C"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The protocol can be paused </w:t>
      </w:r>
      <w:r w:rsidR="0088750C">
        <w:rPr>
          <w:rFonts w:asciiTheme="minorHAnsi" w:hAnsiTheme="minorHAnsi" w:cstheme="minorHAnsi"/>
        </w:rPr>
        <w:t>here,</w:t>
      </w:r>
      <w:r>
        <w:rPr>
          <w:rFonts w:asciiTheme="minorHAnsi" w:hAnsiTheme="minorHAnsi" w:cstheme="minorHAnsi"/>
        </w:rPr>
        <w:t xml:space="preserve"> and samples can be </w:t>
      </w:r>
      <w:r w:rsidR="00921BF6">
        <w:rPr>
          <w:rFonts w:asciiTheme="minorHAnsi" w:hAnsiTheme="minorHAnsi" w:cstheme="minorHAnsi"/>
        </w:rPr>
        <w:t xml:space="preserve">stored </w:t>
      </w:r>
      <w:r>
        <w:rPr>
          <w:rFonts w:asciiTheme="minorHAnsi" w:hAnsiTheme="minorHAnsi" w:cstheme="minorHAnsi"/>
        </w:rPr>
        <w:t xml:space="preserve">at -20 </w:t>
      </w:r>
      <w:r w:rsidRPr="001357B9">
        <w:rPr>
          <w:rFonts w:asciiTheme="minorHAnsi" w:hAnsiTheme="minorHAnsi" w:cstheme="minorHAnsi"/>
        </w:rPr>
        <w:t>°</w:t>
      </w:r>
      <w:proofErr w:type="spellStart"/>
      <w:r w:rsidRPr="001357B9">
        <w:rPr>
          <w:rFonts w:asciiTheme="minorHAnsi" w:hAnsiTheme="minorHAnsi" w:cstheme="minorHAnsi"/>
        </w:rPr>
        <w:t>C</w:t>
      </w:r>
      <w:r>
        <w:rPr>
          <w:rFonts w:asciiTheme="minorHAnsi" w:hAnsiTheme="minorHAnsi" w:cstheme="minorHAnsi"/>
        </w:rPr>
        <w:t xml:space="preserve"> up</w:t>
      </w:r>
      <w:proofErr w:type="spellEnd"/>
      <w:r>
        <w:rPr>
          <w:rFonts w:asciiTheme="minorHAnsi" w:hAnsiTheme="minorHAnsi" w:cstheme="minorHAnsi"/>
        </w:rPr>
        <w:t xml:space="preserve"> to 24 hours.</w:t>
      </w:r>
    </w:p>
    <w:p w14:paraId="23572F39" w14:textId="77777777" w:rsidR="001357B9" w:rsidRDefault="001357B9" w:rsidP="001357B9">
      <w:pPr>
        <w:pStyle w:val="NormalWeb"/>
        <w:spacing w:before="0" w:beforeAutospacing="0" w:after="0" w:afterAutospacing="0"/>
        <w:rPr>
          <w:rFonts w:asciiTheme="minorHAnsi" w:hAnsiTheme="minorHAnsi" w:cstheme="minorHAnsi"/>
        </w:rPr>
      </w:pPr>
    </w:p>
    <w:p w14:paraId="5B0FE2B2" w14:textId="54692D7B"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EF768C" w:rsidRPr="00BC3457">
        <w:rPr>
          <w:rFonts w:asciiTheme="minorHAnsi" w:hAnsiTheme="minorHAnsi" w:cstheme="minorHAnsi"/>
          <w:highlight w:val="yellow"/>
        </w:rPr>
        <w:t>3.3.</w:t>
      </w:r>
      <w:r w:rsidR="001357B9" w:rsidRPr="00BC3457">
        <w:rPr>
          <w:rFonts w:asciiTheme="minorHAnsi" w:hAnsiTheme="minorHAnsi" w:cstheme="minorHAnsi"/>
          <w:highlight w:val="yellow"/>
        </w:rPr>
        <w:t xml:space="preserve"> </w:t>
      </w:r>
      <w:r w:rsidR="00EF768C" w:rsidRPr="00BC3457">
        <w:rPr>
          <w:rFonts w:asciiTheme="minorHAnsi" w:hAnsiTheme="minorHAnsi" w:cstheme="minorHAnsi"/>
          <w:highlight w:val="yellow"/>
        </w:rPr>
        <w:t xml:space="preserve">Centrifuge at 13,000 </w:t>
      </w:r>
      <w:proofErr w:type="spellStart"/>
      <w:r w:rsidR="00EF768C" w:rsidRPr="00BC3457">
        <w:rPr>
          <w:rFonts w:asciiTheme="minorHAnsi" w:hAnsiTheme="minorHAnsi" w:cstheme="minorHAnsi"/>
          <w:highlight w:val="yellow"/>
        </w:rPr>
        <w:t>xg</w:t>
      </w:r>
      <w:proofErr w:type="spellEnd"/>
      <w:r w:rsidR="001357B9" w:rsidRPr="00BC3457">
        <w:rPr>
          <w:rFonts w:asciiTheme="minorHAnsi" w:hAnsiTheme="minorHAnsi" w:cstheme="minorHAnsi"/>
          <w:highlight w:val="yellow"/>
        </w:rPr>
        <w:t xml:space="preserve"> for 15 minutes at room temperature.</w:t>
      </w:r>
    </w:p>
    <w:p w14:paraId="31FC5522" w14:textId="77777777" w:rsidR="001357B9" w:rsidRDefault="001357B9" w:rsidP="001357B9">
      <w:pPr>
        <w:pStyle w:val="NormalWeb"/>
        <w:spacing w:before="0" w:beforeAutospacing="0" w:after="0" w:afterAutospacing="0"/>
        <w:rPr>
          <w:rFonts w:asciiTheme="minorHAnsi" w:hAnsiTheme="minorHAnsi" w:cstheme="minorHAnsi"/>
        </w:rPr>
      </w:pPr>
    </w:p>
    <w:p w14:paraId="732D1EB0" w14:textId="4D56F934"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EF768C">
        <w:rPr>
          <w:rFonts w:asciiTheme="minorHAnsi" w:hAnsiTheme="minorHAnsi" w:cstheme="minorHAnsi"/>
        </w:rPr>
        <w:t>3.4</w:t>
      </w:r>
      <w:r w:rsidR="001357B9">
        <w:rPr>
          <w:rFonts w:asciiTheme="minorHAnsi" w:hAnsiTheme="minorHAnsi" w:cstheme="minorHAnsi"/>
        </w:rPr>
        <w:t xml:space="preserve">. </w:t>
      </w:r>
      <w:r w:rsidR="001357B9" w:rsidRPr="001357B9">
        <w:rPr>
          <w:rFonts w:asciiTheme="minorHAnsi" w:hAnsiTheme="minorHAnsi" w:cstheme="minorHAnsi"/>
        </w:rPr>
        <w:t xml:space="preserve">Transfer supernatant to new </w:t>
      </w:r>
      <w:r w:rsidR="00EF768C">
        <w:rPr>
          <w:rFonts w:asciiTheme="minorHAnsi" w:hAnsiTheme="minorHAnsi" w:cstheme="minorHAnsi"/>
        </w:rPr>
        <w:t>1.5 ml</w:t>
      </w:r>
      <w:r w:rsidR="001357B9" w:rsidRPr="001357B9">
        <w:rPr>
          <w:rFonts w:asciiTheme="minorHAnsi" w:hAnsiTheme="minorHAnsi" w:cstheme="minorHAnsi"/>
        </w:rPr>
        <w:t xml:space="preserve"> tube with a pipet</w:t>
      </w:r>
      <w:r w:rsidR="001169BC">
        <w:rPr>
          <w:rFonts w:asciiTheme="minorHAnsi" w:hAnsiTheme="minorHAnsi" w:cstheme="minorHAnsi"/>
        </w:rPr>
        <w:t xml:space="preserve">te. </w:t>
      </w:r>
      <w:r w:rsidR="001357B9" w:rsidRPr="001357B9">
        <w:rPr>
          <w:rFonts w:asciiTheme="minorHAnsi" w:hAnsiTheme="minorHAnsi" w:cstheme="minorHAnsi"/>
        </w:rPr>
        <w:t xml:space="preserve">BE CAREFUL not to remove any of the </w:t>
      </w:r>
      <w:r w:rsidR="00921BF6">
        <w:rPr>
          <w:rFonts w:asciiTheme="minorHAnsi" w:hAnsiTheme="minorHAnsi" w:cstheme="minorHAnsi"/>
        </w:rPr>
        <w:t>pelleted debris</w:t>
      </w:r>
      <w:r w:rsidR="001357B9" w:rsidRPr="001357B9">
        <w:rPr>
          <w:rFonts w:asciiTheme="minorHAnsi" w:hAnsiTheme="minorHAnsi" w:cstheme="minorHAnsi"/>
        </w:rPr>
        <w:t xml:space="preserve">. </w:t>
      </w:r>
    </w:p>
    <w:p w14:paraId="6F412FB0" w14:textId="77777777" w:rsidR="001357B9" w:rsidRDefault="001357B9" w:rsidP="001357B9">
      <w:pPr>
        <w:pStyle w:val="NormalWeb"/>
        <w:spacing w:before="0" w:beforeAutospacing="0" w:after="0" w:afterAutospacing="0"/>
        <w:rPr>
          <w:rFonts w:asciiTheme="minorHAnsi" w:hAnsiTheme="minorHAnsi" w:cstheme="minorHAnsi"/>
        </w:rPr>
      </w:pPr>
    </w:p>
    <w:p w14:paraId="074A0B59" w14:textId="15FDFAD4"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EF768C">
        <w:rPr>
          <w:rFonts w:asciiTheme="minorHAnsi" w:hAnsiTheme="minorHAnsi" w:cstheme="minorHAnsi"/>
        </w:rPr>
        <w:t>3.5</w:t>
      </w:r>
      <w:r w:rsidR="001357B9">
        <w:rPr>
          <w:rFonts w:asciiTheme="minorHAnsi" w:hAnsiTheme="minorHAnsi" w:cstheme="minorHAnsi"/>
        </w:rPr>
        <w:t xml:space="preserve">. </w:t>
      </w:r>
      <w:r w:rsidR="00EF768C">
        <w:rPr>
          <w:rFonts w:asciiTheme="minorHAnsi" w:hAnsiTheme="minorHAnsi" w:cstheme="minorHAnsi"/>
        </w:rPr>
        <w:t>To improve DNA pellet visualization, a</w:t>
      </w:r>
      <w:r w:rsidR="001357B9" w:rsidRPr="001357B9">
        <w:rPr>
          <w:rFonts w:asciiTheme="minorHAnsi" w:hAnsiTheme="minorHAnsi" w:cstheme="minorHAnsi"/>
        </w:rPr>
        <w:t xml:space="preserve">dd 2 </w:t>
      </w:r>
      <w:proofErr w:type="spellStart"/>
      <w:r w:rsidR="001357B9" w:rsidRPr="001357B9">
        <w:rPr>
          <w:rFonts w:asciiTheme="minorHAnsi" w:hAnsiTheme="minorHAnsi" w:cstheme="minorHAnsi"/>
        </w:rPr>
        <w:t>μ</w:t>
      </w:r>
      <w:r w:rsidR="0088750C">
        <w:rPr>
          <w:rFonts w:asciiTheme="minorHAnsi" w:hAnsiTheme="minorHAnsi" w:cstheme="minorHAnsi"/>
        </w:rPr>
        <w:t>L</w:t>
      </w:r>
      <w:proofErr w:type="spellEnd"/>
      <w:r w:rsidR="001357B9" w:rsidRPr="001357B9">
        <w:rPr>
          <w:rFonts w:asciiTheme="minorHAnsi" w:hAnsiTheme="minorHAnsi" w:cstheme="minorHAnsi"/>
        </w:rPr>
        <w:t xml:space="preserve"> glycogen (20 </w:t>
      </w:r>
      <w:proofErr w:type="spellStart"/>
      <w:r w:rsidR="001357B9" w:rsidRPr="001357B9">
        <w:rPr>
          <w:rFonts w:asciiTheme="minorHAnsi" w:hAnsiTheme="minorHAnsi" w:cstheme="minorHAnsi"/>
        </w:rPr>
        <w:t>μg</w:t>
      </w:r>
      <w:proofErr w:type="spellEnd"/>
      <w:r w:rsidR="001357B9" w:rsidRPr="001357B9">
        <w:rPr>
          <w:rFonts w:asciiTheme="minorHAnsi" w:hAnsiTheme="minorHAnsi" w:cstheme="minorHAnsi"/>
        </w:rPr>
        <w:t>/ml) to the supernatant.</w:t>
      </w:r>
      <w:r w:rsidR="00EF768C">
        <w:rPr>
          <w:rFonts w:asciiTheme="minorHAnsi" w:hAnsiTheme="minorHAnsi" w:cstheme="minorHAnsi"/>
        </w:rPr>
        <w:t xml:space="preserve"> This step may be omitted for larger samples.</w:t>
      </w:r>
    </w:p>
    <w:p w14:paraId="66B7BBB5" w14:textId="77777777" w:rsidR="001357B9" w:rsidRDefault="001357B9" w:rsidP="001357B9">
      <w:pPr>
        <w:pStyle w:val="NormalWeb"/>
        <w:spacing w:before="0" w:beforeAutospacing="0" w:after="0" w:afterAutospacing="0"/>
        <w:rPr>
          <w:rFonts w:asciiTheme="minorHAnsi" w:hAnsiTheme="minorHAnsi" w:cstheme="minorHAnsi"/>
        </w:rPr>
      </w:pPr>
    </w:p>
    <w:p w14:paraId="156E02B8" w14:textId="0BA24247" w:rsidR="0088750C"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EF768C" w:rsidRPr="00BC3457">
        <w:rPr>
          <w:rFonts w:asciiTheme="minorHAnsi" w:hAnsiTheme="minorHAnsi" w:cstheme="minorHAnsi"/>
          <w:highlight w:val="yellow"/>
        </w:rPr>
        <w:t>3.6</w:t>
      </w:r>
      <w:r w:rsidR="001357B9" w:rsidRPr="00BC3457">
        <w:rPr>
          <w:rFonts w:asciiTheme="minorHAnsi" w:hAnsiTheme="minorHAnsi" w:cstheme="minorHAnsi"/>
          <w:highlight w:val="yellow"/>
        </w:rPr>
        <w:t xml:space="preserve">. </w:t>
      </w:r>
      <w:r w:rsidR="00EF768C" w:rsidRPr="00BC3457">
        <w:rPr>
          <w:rFonts w:asciiTheme="minorHAnsi" w:hAnsiTheme="minorHAnsi" w:cstheme="minorHAnsi"/>
          <w:highlight w:val="yellow"/>
        </w:rPr>
        <w:t>Add 2</w:t>
      </w:r>
      <w:r w:rsidR="001357B9" w:rsidRPr="00BC3457">
        <w:rPr>
          <w:rFonts w:asciiTheme="minorHAnsi" w:hAnsiTheme="minorHAnsi" w:cstheme="minorHAnsi"/>
          <w:highlight w:val="yellow"/>
        </w:rPr>
        <w:t>00</w:t>
      </w:r>
      <w:r w:rsidR="00EF768C" w:rsidRPr="00BC3457">
        <w:rPr>
          <w:rFonts w:asciiTheme="minorHAnsi" w:hAnsiTheme="minorHAnsi" w:cstheme="minorHAnsi"/>
          <w:highlight w:val="yellow"/>
        </w:rPr>
        <w:t xml:space="preserve"> </w:t>
      </w:r>
      <w:proofErr w:type="spellStart"/>
      <w:r w:rsidR="001357B9" w:rsidRPr="00BC3457">
        <w:rPr>
          <w:rFonts w:asciiTheme="minorHAnsi" w:hAnsiTheme="minorHAnsi" w:cstheme="minorHAnsi"/>
          <w:highlight w:val="yellow"/>
        </w:rPr>
        <w:t>μ</w:t>
      </w:r>
      <w:r w:rsidR="0088750C"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of cold 100% </w:t>
      </w:r>
      <w:r w:rsidR="00EF768C" w:rsidRPr="00BC3457">
        <w:rPr>
          <w:rFonts w:asciiTheme="minorHAnsi" w:hAnsiTheme="minorHAnsi" w:cstheme="minorHAnsi"/>
          <w:highlight w:val="yellow"/>
        </w:rPr>
        <w:t>molecular grade ethanol</w:t>
      </w:r>
      <w:r w:rsidR="001357B9" w:rsidRPr="00BC3457">
        <w:rPr>
          <w:rFonts w:asciiTheme="minorHAnsi" w:hAnsiTheme="minorHAnsi" w:cstheme="minorHAnsi"/>
          <w:highlight w:val="yellow"/>
        </w:rPr>
        <w:t xml:space="preserve"> to the </w:t>
      </w:r>
      <w:r w:rsidR="00EF768C" w:rsidRPr="00BC3457">
        <w:rPr>
          <w:rFonts w:asciiTheme="minorHAnsi" w:hAnsiTheme="minorHAnsi" w:cstheme="minorHAnsi"/>
          <w:highlight w:val="yellow"/>
        </w:rPr>
        <w:t>supernatant. I</w:t>
      </w:r>
      <w:r w:rsidR="001357B9" w:rsidRPr="00BC3457">
        <w:rPr>
          <w:rFonts w:asciiTheme="minorHAnsi" w:hAnsiTheme="minorHAnsi" w:cstheme="minorHAnsi"/>
          <w:highlight w:val="yellow"/>
        </w:rPr>
        <w:t xml:space="preserve">nvert tubes to </w:t>
      </w:r>
      <w:r w:rsidR="00BC3457" w:rsidRPr="00BC3457">
        <w:rPr>
          <w:rFonts w:asciiTheme="minorHAnsi" w:hAnsiTheme="minorHAnsi" w:cstheme="minorHAnsi"/>
          <w:highlight w:val="yellow"/>
        </w:rPr>
        <w:t>mix and</w:t>
      </w:r>
      <w:r w:rsidR="001357B9" w:rsidRPr="00BC3457">
        <w:rPr>
          <w:rFonts w:asciiTheme="minorHAnsi" w:hAnsiTheme="minorHAnsi" w:cstheme="minorHAnsi"/>
          <w:highlight w:val="yellow"/>
        </w:rPr>
        <w:t xml:space="preserve"> leave at room temperature for at least </w:t>
      </w:r>
      <w:r w:rsidR="00EF768C" w:rsidRPr="00BC3457">
        <w:rPr>
          <w:rFonts w:asciiTheme="minorHAnsi" w:hAnsiTheme="minorHAnsi" w:cstheme="minorHAnsi"/>
          <w:highlight w:val="yellow"/>
        </w:rPr>
        <w:t>15</w:t>
      </w:r>
      <w:r w:rsidR="001357B9" w:rsidRPr="00BC3457">
        <w:rPr>
          <w:rFonts w:asciiTheme="minorHAnsi" w:hAnsiTheme="minorHAnsi" w:cstheme="minorHAnsi"/>
          <w:highlight w:val="yellow"/>
        </w:rPr>
        <w:t xml:space="preserve"> minutes.</w:t>
      </w:r>
      <w:r w:rsidR="00EF768C">
        <w:rPr>
          <w:rFonts w:asciiTheme="minorHAnsi" w:hAnsiTheme="minorHAnsi" w:cstheme="minorHAnsi"/>
        </w:rPr>
        <w:t xml:space="preserve"> </w:t>
      </w:r>
    </w:p>
    <w:p w14:paraId="5A62ADFF" w14:textId="77777777" w:rsidR="0088750C" w:rsidRDefault="0088750C" w:rsidP="001357B9">
      <w:pPr>
        <w:pStyle w:val="NormalWeb"/>
        <w:spacing w:before="0" w:beforeAutospacing="0" w:after="0" w:afterAutospacing="0"/>
        <w:rPr>
          <w:rFonts w:asciiTheme="minorHAnsi" w:hAnsiTheme="minorHAnsi" w:cstheme="minorHAnsi"/>
          <w:b/>
        </w:rPr>
      </w:pPr>
    </w:p>
    <w:p w14:paraId="5273D881" w14:textId="1CA32F3D" w:rsidR="001357B9" w:rsidRDefault="00EF768C"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The protocol can be paused </w:t>
      </w:r>
      <w:r w:rsidR="0088750C">
        <w:rPr>
          <w:rFonts w:asciiTheme="minorHAnsi" w:hAnsiTheme="minorHAnsi" w:cstheme="minorHAnsi"/>
        </w:rPr>
        <w:t>here,</w:t>
      </w:r>
      <w:r>
        <w:rPr>
          <w:rFonts w:asciiTheme="minorHAnsi" w:hAnsiTheme="minorHAnsi" w:cstheme="minorHAnsi"/>
        </w:rPr>
        <w:t xml:space="preserve"> and samples can be </w:t>
      </w:r>
      <w:r w:rsidR="00921BF6">
        <w:rPr>
          <w:rFonts w:asciiTheme="minorHAnsi" w:hAnsiTheme="minorHAnsi" w:cstheme="minorHAnsi"/>
        </w:rPr>
        <w:t xml:space="preserve">stored </w:t>
      </w:r>
      <w:r>
        <w:rPr>
          <w:rFonts w:asciiTheme="minorHAnsi" w:hAnsiTheme="minorHAnsi" w:cstheme="minorHAnsi"/>
        </w:rPr>
        <w:t xml:space="preserve">at -20 </w:t>
      </w:r>
      <w:r w:rsidRPr="001357B9">
        <w:rPr>
          <w:rFonts w:asciiTheme="minorHAnsi" w:hAnsiTheme="minorHAnsi" w:cstheme="minorHAnsi"/>
        </w:rPr>
        <w:t>°</w:t>
      </w:r>
      <w:proofErr w:type="spellStart"/>
      <w:r w:rsidRPr="001357B9">
        <w:rPr>
          <w:rFonts w:asciiTheme="minorHAnsi" w:hAnsiTheme="minorHAnsi" w:cstheme="minorHAnsi"/>
        </w:rPr>
        <w:t>C</w:t>
      </w:r>
      <w:r>
        <w:rPr>
          <w:rFonts w:asciiTheme="minorHAnsi" w:hAnsiTheme="minorHAnsi" w:cstheme="minorHAnsi"/>
        </w:rPr>
        <w:t xml:space="preserve"> up</w:t>
      </w:r>
      <w:proofErr w:type="spellEnd"/>
      <w:r>
        <w:rPr>
          <w:rFonts w:asciiTheme="minorHAnsi" w:hAnsiTheme="minorHAnsi" w:cstheme="minorHAnsi"/>
        </w:rPr>
        <w:t xml:space="preserve"> to 24 hours.</w:t>
      </w:r>
    </w:p>
    <w:p w14:paraId="29CB2589" w14:textId="77777777" w:rsidR="001357B9" w:rsidRDefault="001357B9" w:rsidP="001357B9">
      <w:pPr>
        <w:pStyle w:val="NormalWeb"/>
        <w:spacing w:before="0" w:beforeAutospacing="0" w:after="0" w:afterAutospacing="0"/>
        <w:rPr>
          <w:rFonts w:asciiTheme="minorHAnsi" w:hAnsiTheme="minorHAnsi" w:cstheme="minorHAnsi"/>
        </w:rPr>
      </w:pPr>
    </w:p>
    <w:p w14:paraId="27EFD064" w14:textId="1BEC8EA7"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EF768C" w:rsidRPr="00BC3457">
        <w:rPr>
          <w:rFonts w:asciiTheme="minorHAnsi" w:hAnsiTheme="minorHAnsi" w:cstheme="minorHAnsi"/>
          <w:highlight w:val="yellow"/>
        </w:rPr>
        <w:t>3.7</w:t>
      </w:r>
      <w:r w:rsidR="001357B9" w:rsidRPr="00BC3457">
        <w:rPr>
          <w:rFonts w:asciiTheme="minorHAnsi" w:hAnsiTheme="minorHAnsi" w:cstheme="minorHAnsi"/>
          <w:highlight w:val="yellow"/>
        </w:rPr>
        <w:t xml:space="preserve">. Centrifuge at </w:t>
      </w:r>
      <w:r w:rsidR="00EF768C" w:rsidRPr="00BC3457">
        <w:rPr>
          <w:rFonts w:asciiTheme="minorHAnsi" w:hAnsiTheme="minorHAnsi" w:cstheme="minorHAnsi"/>
          <w:highlight w:val="yellow"/>
        </w:rPr>
        <w:t xml:space="preserve">13,000 </w:t>
      </w:r>
      <w:proofErr w:type="spellStart"/>
      <w:r w:rsidR="00EF768C" w:rsidRPr="00BC3457">
        <w:rPr>
          <w:rFonts w:asciiTheme="minorHAnsi" w:hAnsiTheme="minorHAnsi" w:cstheme="minorHAnsi"/>
          <w:highlight w:val="yellow"/>
        </w:rPr>
        <w:t>xg</w:t>
      </w:r>
      <w:proofErr w:type="spellEnd"/>
      <w:r w:rsidR="00EF768C" w:rsidRPr="00BC3457">
        <w:rPr>
          <w:rFonts w:asciiTheme="minorHAnsi" w:hAnsiTheme="minorHAnsi" w:cstheme="minorHAnsi"/>
          <w:highlight w:val="yellow"/>
        </w:rPr>
        <w:t xml:space="preserve"> </w:t>
      </w:r>
      <w:r w:rsidR="001357B9" w:rsidRPr="00BC3457">
        <w:rPr>
          <w:rFonts w:asciiTheme="minorHAnsi" w:hAnsiTheme="minorHAnsi" w:cstheme="minorHAnsi"/>
          <w:highlight w:val="yellow"/>
        </w:rPr>
        <w:t>for 15 minutes at room temperature.</w:t>
      </w:r>
    </w:p>
    <w:p w14:paraId="2AA3B5C4" w14:textId="77777777" w:rsidR="001357B9" w:rsidRDefault="001357B9" w:rsidP="001357B9">
      <w:pPr>
        <w:pStyle w:val="NormalWeb"/>
        <w:spacing w:before="0" w:beforeAutospacing="0" w:after="0" w:afterAutospacing="0"/>
        <w:rPr>
          <w:rFonts w:asciiTheme="minorHAnsi" w:hAnsiTheme="minorHAnsi" w:cstheme="minorHAnsi"/>
        </w:rPr>
      </w:pPr>
    </w:p>
    <w:p w14:paraId="2AE546E4" w14:textId="697900A3"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lastRenderedPageBreak/>
        <w:t>3.</w:t>
      </w:r>
      <w:r w:rsidR="00EF768C">
        <w:rPr>
          <w:rFonts w:asciiTheme="minorHAnsi" w:hAnsiTheme="minorHAnsi" w:cstheme="minorHAnsi"/>
        </w:rPr>
        <w:t>3.8</w:t>
      </w:r>
      <w:r w:rsidR="001357B9">
        <w:rPr>
          <w:rFonts w:asciiTheme="minorHAnsi" w:hAnsiTheme="minorHAnsi" w:cstheme="minorHAnsi"/>
        </w:rPr>
        <w:t xml:space="preserve">. </w:t>
      </w:r>
      <w:r w:rsidR="001357B9" w:rsidRPr="001357B9">
        <w:rPr>
          <w:rFonts w:asciiTheme="minorHAnsi" w:hAnsiTheme="minorHAnsi" w:cstheme="minorHAnsi"/>
        </w:rPr>
        <w:t xml:space="preserve">Remove </w:t>
      </w:r>
      <w:r w:rsidR="00EF768C">
        <w:rPr>
          <w:rFonts w:asciiTheme="minorHAnsi" w:hAnsiTheme="minorHAnsi" w:cstheme="minorHAnsi"/>
        </w:rPr>
        <w:t>ethanol</w:t>
      </w:r>
      <w:r w:rsidR="001357B9" w:rsidRPr="001357B9">
        <w:rPr>
          <w:rFonts w:asciiTheme="minorHAnsi" w:hAnsiTheme="minorHAnsi" w:cstheme="minorHAnsi"/>
        </w:rPr>
        <w:t xml:space="preserve"> </w:t>
      </w:r>
      <w:r w:rsidR="00EF768C">
        <w:rPr>
          <w:rFonts w:asciiTheme="minorHAnsi" w:hAnsiTheme="minorHAnsi" w:cstheme="minorHAnsi"/>
        </w:rPr>
        <w:t>by pipetting</w:t>
      </w:r>
      <w:r w:rsidR="001357B9">
        <w:rPr>
          <w:rFonts w:asciiTheme="minorHAnsi" w:hAnsiTheme="minorHAnsi" w:cstheme="minorHAnsi"/>
        </w:rPr>
        <w:t>.</w:t>
      </w:r>
    </w:p>
    <w:p w14:paraId="2034B670" w14:textId="77777777" w:rsidR="001357B9" w:rsidRPr="0088750C" w:rsidRDefault="001357B9" w:rsidP="001357B9">
      <w:pPr>
        <w:pStyle w:val="NormalWeb"/>
        <w:spacing w:before="0" w:beforeAutospacing="0" w:after="0" w:afterAutospacing="0"/>
        <w:rPr>
          <w:rFonts w:asciiTheme="minorHAnsi" w:hAnsiTheme="minorHAnsi" w:cstheme="minorHAnsi"/>
          <w:b/>
        </w:rPr>
      </w:pPr>
    </w:p>
    <w:p w14:paraId="621A4B79" w14:textId="7C60694F" w:rsidR="00EF768C" w:rsidRPr="0088750C" w:rsidRDefault="00974353" w:rsidP="00CF540F">
      <w:pPr>
        <w:pStyle w:val="NormalWeb"/>
        <w:spacing w:before="0" w:beforeAutospacing="0" w:after="0" w:afterAutospacing="0"/>
        <w:outlineLvl w:val="0"/>
        <w:rPr>
          <w:rFonts w:asciiTheme="minorHAnsi" w:hAnsiTheme="minorHAnsi" w:cstheme="minorHAnsi"/>
          <w:b/>
        </w:rPr>
      </w:pPr>
      <w:r w:rsidRPr="0088750C">
        <w:rPr>
          <w:rFonts w:asciiTheme="minorHAnsi" w:hAnsiTheme="minorHAnsi" w:cstheme="minorHAnsi"/>
          <w:b/>
        </w:rPr>
        <w:t>3.4. DNA wash and elutio</w:t>
      </w:r>
      <w:r w:rsidR="0088750C">
        <w:rPr>
          <w:rFonts w:asciiTheme="minorHAnsi" w:hAnsiTheme="minorHAnsi" w:cstheme="minorHAnsi"/>
          <w:b/>
        </w:rPr>
        <w:t>n</w:t>
      </w:r>
    </w:p>
    <w:p w14:paraId="25CE4E21" w14:textId="77777777" w:rsidR="00EF768C" w:rsidRDefault="00EF768C" w:rsidP="001357B9">
      <w:pPr>
        <w:pStyle w:val="NormalWeb"/>
        <w:spacing w:before="0" w:beforeAutospacing="0" w:after="0" w:afterAutospacing="0"/>
        <w:rPr>
          <w:rFonts w:asciiTheme="minorHAnsi" w:hAnsiTheme="minorHAnsi" w:cstheme="minorHAnsi"/>
        </w:rPr>
      </w:pPr>
    </w:p>
    <w:p w14:paraId="3B84DA96" w14:textId="11DCC7FE"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974353" w:rsidRPr="00BC3457">
        <w:rPr>
          <w:rFonts w:asciiTheme="minorHAnsi" w:hAnsiTheme="minorHAnsi" w:cstheme="minorHAnsi"/>
          <w:highlight w:val="yellow"/>
        </w:rPr>
        <w:t>4.1</w:t>
      </w:r>
      <w:r w:rsidR="001357B9" w:rsidRPr="00BC3457">
        <w:rPr>
          <w:rFonts w:asciiTheme="minorHAnsi" w:hAnsiTheme="minorHAnsi" w:cstheme="minorHAnsi"/>
          <w:highlight w:val="yellow"/>
        </w:rPr>
        <w:t xml:space="preserve">. </w:t>
      </w:r>
      <w:r w:rsidR="00974353" w:rsidRPr="00BC3457">
        <w:rPr>
          <w:rFonts w:asciiTheme="minorHAnsi" w:hAnsiTheme="minorHAnsi" w:cstheme="minorHAnsi"/>
          <w:highlight w:val="yellow"/>
        </w:rPr>
        <w:t>Add 2</w:t>
      </w:r>
      <w:r w:rsidR="001357B9" w:rsidRPr="00BC3457">
        <w:rPr>
          <w:rFonts w:asciiTheme="minorHAnsi" w:hAnsiTheme="minorHAnsi" w:cstheme="minorHAnsi"/>
          <w:highlight w:val="yellow"/>
        </w:rPr>
        <w:t xml:space="preserve">00 </w:t>
      </w:r>
      <w:proofErr w:type="spellStart"/>
      <w:r w:rsidR="001357B9" w:rsidRPr="00BC3457">
        <w:rPr>
          <w:rFonts w:asciiTheme="minorHAnsi" w:hAnsiTheme="minorHAnsi" w:cstheme="minorHAnsi"/>
          <w:highlight w:val="yellow"/>
        </w:rPr>
        <w:t>μ</w:t>
      </w:r>
      <w:r w:rsidR="0088750C"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of cold 70% </w:t>
      </w:r>
      <w:r w:rsidR="00974353" w:rsidRPr="00BC3457">
        <w:rPr>
          <w:rFonts w:asciiTheme="minorHAnsi" w:hAnsiTheme="minorHAnsi" w:cstheme="minorHAnsi"/>
          <w:highlight w:val="yellow"/>
        </w:rPr>
        <w:t>molecular grade ethanol</w:t>
      </w:r>
      <w:r w:rsidR="001357B9" w:rsidRPr="00BC3457">
        <w:rPr>
          <w:rFonts w:asciiTheme="minorHAnsi" w:hAnsiTheme="minorHAnsi" w:cstheme="minorHAnsi"/>
          <w:highlight w:val="yellow"/>
        </w:rPr>
        <w:t xml:space="preserve"> and </w:t>
      </w:r>
      <w:r w:rsidR="00974353" w:rsidRPr="00BC3457">
        <w:rPr>
          <w:rFonts w:asciiTheme="minorHAnsi" w:hAnsiTheme="minorHAnsi" w:cstheme="minorHAnsi"/>
          <w:highlight w:val="yellow"/>
        </w:rPr>
        <w:t xml:space="preserve">flick the tube to </w:t>
      </w:r>
      <w:r w:rsidR="001357B9" w:rsidRPr="00BC3457">
        <w:rPr>
          <w:rFonts w:asciiTheme="minorHAnsi" w:hAnsiTheme="minorHAnsi" w:cstheme="minorHAnsi"/>
          <w:highlight w:val="yellow"/>
        </w:rPr>
        <w:t xml:space="preserve">resuspend </w:t>
      </w:r>
      <w:r w:rsidR="00974353" w:rsidRPr="00BC3457">
        <w:rPr>
          <w:rFonts w:asciiTheme="minorHAnsi" w:hAnsiTheme="minorHAnsi" w:cstheme="minorHAnsi"/>
          <w:highlight w:val="yellow"/>
        </w:rPr>
        <w:t xml:space="preserve">and wash the </w:t>
      </w:r>
      <w:r w:rsidR="001357B9" w:rsidRPr="00BC3457">
        <w:rPr>
          <w:rFonts w:asciiTheme="minorHAnsi" w:hAnsiTheme="minorHAnsi" w:cstheme="minorHAnsi"/>
          <w:highlight w:val="yellow"/>
        </w:rPr>
        <w:t>pellet.</w:t>
      </w:r>
    </w:p>
    <w:p w14:paraId="2C603447" w14:textId="77777777" w:rsidR="001357B9" w:rsidRDefault="001357B9" w:rsidP="001357B9">
      <w:pPr>
        <w:pStyle w:val="NormalWeb"/>
        <w:spacing w:before="0" w:beforeAutospacing="0" w:after="0" w:afterAutospacing="0"/>
        <w:rPr>
          <w:rFonts w:asciiTheme="minorHAnsi" w:hAnsiTheme="minorHAnsi" w:cstheme="minorHAnsi"/>
        </w:rPr>
      </w:pPr>
    </w:p>
    <w:p w14:paraId="79082F1D" w14:textId="4950648C" w:rsidR="001357B9" w:rsidRPr="00BC3457" w:rsidRDefault="00C4552F" w:rsidP="001357B9">
      <w:pPr>
        <w:pStyle w:val="NormalWeb"/>
        <w:spacing w:before="0" w:beforeAutospacing="0" w:after="0" w:afterAutospacing="0"/>
        <w:rPr>
          <w:rFonts w:asciiTheme="minorHAnsi" w:hAnsiTheme="minorHAnsi" w:cstheme="minorHAnsi"/>
          <w:highlight w:val="yellow"/>
        </w:rPr>
      </w:pPr>
      <w:r w:rsidRPr="00BC3457">
        <w:rPr>
          <w:rFonts w:asciiTheme="minorHAnsi" w:hAnsiTheme="minorHAnsi" w:cstheme="minorHAnsi"/>
          <w:highlight w:val="yellow"/>
        </w:rPr>
        <w:t>3.</w:t>
      </w:r>
      <w:r w:rsidR="00974353" w:rsidRPr="00BC3457">
        <w:rPr>
          <w:rFonts w:asciiTheme="minorHAnsi" w:hAnsiTheme="minorHAnsi" w:cstheme="minorHAnsi"/>
          <w:highlight w:val="yellow"/>
        </w:rPr>
        <w:t>4.2</w:t>
      </w:r>
      <w:r w:rsidR="001357B9" w:rsidRPr="00BC3457">
        <w:rPr>
          <w:rFonts w:asciiTheme="minorHAnsi" w:hAnsiTheme="minorHAnsi" w:cstheme="minorHAnsi"/>
          <w:highlight w:val="yellow"/>
        </w:rPr>
        <w:t xml:space="preserve">. Centrifuge at </w:t>
      </w:r>
      <w:r w:rsidR="00974353" w:rsidRPr="00BC3457">
        <w:rPr>
          <w:rFonts w:asciiTheme="minorHAnsi" w:hAnsiTheme="minorHAnsi" w:cstheme="minorHAnsi"/>
          <w:highlight w:val="yellow"/>
        </w:rPr>
        <w:t>13,000 x</w:t>
      </w:r>
      <w:r w:rsidR="000A1DBB" w:rsidRPr="00BC3457">
        <w:rPr>
          <w:rFonts w:asciiTheme="minorHAnsi" w:hAnsiTheme="minorHAnsi" w:cstheme="minorHAnsi"/>
          <w:highlight w:val="yellow"/>
        </w:rPr>
        <w:t xml:space="preserve"> </w:t>
      </w:r>
      <w:r w:rsidR="00974353" w:rsidRPr="00BC3457">
        <w:rPr>
          <w:rFonts w:asciiTheme="minorHAnsi" w:hAnsiTheme="minorHAnsi" w:cstheme="minorHAnsi"/>
          <w:highlight w:val="yellow"/>
        </w:rPr>
        <w:t xml:space="preserve">g </w:t>
      </w:r>
      <w:r w:rsidR="001357B9" w:rsidRPr="00BC3457">
        <w:rPr>
          <w:rFonts w:asciiTheme="minorHAnsi" w:hAnsiTheme="minorHAnsi" w:cstheme="minorHAnsi"/>
          <w:highlight w:val="yellow"/>
        </w:rPr>
        <w:t>for 5 minutes.</w:t>
      </w:r>
    </w:p>
    <w:p w14:paraId="26022ADB" w14:textId="77777777" w:rsidR="001357B9" w:rsidRPr="00BC3457" w:rsidRDefault="001357B9" w:rsidP="001357B9">
      <w:pPr>
        <w:pStyle w:val="NormalWeb"/>
        <w:spacing w:before="0" w:beforeAutospacing="0" w:after="0" w:afterAutospacing="0"/>
        <w:rPr>
          <w:rFonts w:asciiTheme="minorHAnsi" w:hAnsiTheme="minorHAnsi" w:cstheme="minorHAnsi"/>
          <w:highlight w:val="yellow"/>
        </w:rPr>
      </w:pPr>
    </w:p>
    <w:p w14:paraId="4885480C" w14:textId="6AAA9F3B" w:rsidR="001357B9" w:rsidRDefault="00C4552F"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3.</w:t>
      </w:r>
      <w:r w:rsidR="00974353" w:rsidRPr="00BC3457">
        <w:rPr>
          <w:rFonts w:asciiTheme="minorHAnsi" w:hAnsiTheme="minorHAnsi" w:cstheme="minorHAnsi"/>
          <w:highlight w:val="yellow"/>
        </w:rPr>
        <w:t>4.3</w:t>
      </w:r>
      <w:r w:rsidR="001357B9" w:rsidRPr="00BC3457">
        <w:rPr>
          <w:rFonts w:asciiTheme="minorHAnsi" w:hAnsiTheme="minorHAnsi" w:cstheme="minorHAnsi"/>
          <w:highlight w:val="yellow"/>
        </w:rPr>
        <w:t xml:space="preserve">. </w:t>
      </w:r>
      <w:r w:rsidR="00974353" w:rsidRPr="00BC3457">
        <w:rPr>
          <w:rFonts w:asciiTheme="minorHAnsi" w:hAnsiTheme="minorHAnsi" w:cstheme="minorHAnsi"/>
          <w:highlight w:val="yellow"/>
        </w:rPr>
        <w:t>While visualizing the pellet, c</w:t>
      </w:r>
      <w:r w:rsidR="001357B9" w:rsidRPr="00BC3457">
        <w:rPr>
          <w:rFonts w:asciiTheme="minorHAnsi" w:hAnsiTheme="minorHAnsi" w:cstheme="minorHAnsi"/>
          <w:highlight w:val="yellow"/>
        </w:rPr>
        <w:t xml:space="preserve">arefully remove </w:t>
      </w:r>
      <w:r w:rsidR="00974353" w:rsidRPr="00BC3457">
        <w:rPr>
          <w:rFonts w:asciiTheme="minorHAnsi" w:hAnsiTheme="minorHAnsi" w:cstheme="minorHAnsi"/>
          <w:highlight w:val="yellow"/>
        </w:rPr>
        <w:t>ethanol by pipetting and add 2</w:t>
      </w:r>
      <w:r w:rsidR="001357B9" w:rsidRPr="00BC3457">
        <w:rPr>
          <w:rFonts w:asciiTheme="minorHAnsi" w:hAnsiTheme="minorHAnsi" w:cstheme="minorHAnsi"/>
          <w:highlight w:val="yellow"/>
        </w:rPr>
        <w:t xml:space="preserve">00 </w:t>
      </w:r>
      <w:proofErr w:type="spellStart"/>
      <w:r w:rsidR="001357B9" w:rsidRPr="00BC3457">
        <w:rPr>
          <w:rFonts w:asciiTheme="minorHAnsi" w:hAnsiTheme="minorHAnsi" w:cstheme="minorHAnsi"/>
          <w:highlight w:val="yellow"/>
        </w:rPr>
        <w:t>μ</w:t>
      </w:r>
      <w:r w:rsidR="000A1DBB"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of cold 100% </w:t>
      </w:r>
      <w:r w:rsidR="00974353" w:rsidRPr="00BC3457">
        <w:rPr>
          <w:rFonts w:asciiTheme="minorHAnsi" w:hAnsiTheme="minorHAnsi" w:cstheme="minorHAnsi"/>
          <w:highlight w:val="yellow"/>
        </w:rPr>
        <w:t>molecular grade ethanol.</w:t>
      </w:r>
    </w:p>
    <w:p w14:paraId="2CBB3679" w14:textId="77777777" w:rsidR="001357B9" w:rsidRDefault="001357B9" w:rsidP="001357B9">
      <w:pPr>
        <w:pStyle w:val="NormalWeb"/>
        <w:spacing w:before="0" w:beforeAutospacing="0" w:after="0" w:afterAutospacing="0"/>
        <w:rPr>
          <w:rFonts w:asciiTheme="minorHAnsi" w:hAnsiTheme="minorHAnsi" w:cstheme="minorHAnsi"/>
        </w:rPr>
      </w:pPr>
    </w:p>
    <w:p w14:paraId="64024888" w14:textId="3B92E240"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974353">
        <w:rPr>
          <w:rFonts w:asciiTheme="minorHAnsi" w:hAnsiTheme="minorHAnsi" w:cstheme="minorHAnsi"/>
        </w:rPr>
        <w:t>4.4</w:t>
      </w:r>
      <w:r w:rsidR="001357B9">
        <w:rPr>
          <w:rFonts w:asciiTheme="minorHAnsi" w:hAnsiTheme="minorHAnsi" w:cstheme="minorHAnsi"/>
        </w:rPr>
        <w:t xml:space="preserve">. </w:t>
      </w:r>
      <w:r w:rsidR="001357B9" w:rsidRPr="001357B9">
        <w:rPr>
          <w:rFonts w:asciiTheme="minorHAnsi" w:hAnsiTheme="minorHAnsi" w:cstheme="minorHAnsi"/>
        </w:rPr>
        <w:t>Centri</w:t>
      </w:r>
      <w:r w:rsidR="001357B9">
        <w:rPr>
          <w:rFonts w:asciiTheme="minorHAnsi" w:hAnsiTheme="minorHAnsi" w:cstheme="minorHAnsi"/>
        </w:rPr>
        <w:t xml:space="preserve">fuge at </w:t>
      </w:r>
      <w:r w:rsidR="00974353">
        <w:rPr>
          <w:rFonts w:asciiTheme="minorHAnsi" w:hAnsiTheme="minorHAnsi" w:cstheme="minorHAnsi"/>
        </w:rPr>
        <w:t>13,000 x</w:t>
      </w:r>
      <w:r w:rsidR="000A1DBB">
        <w:rPr>
          <w:rFonts w:asciiTheme="minorHAnsi" w:hAnsiTheme="minorHAnsi" w:cstheme="minorHAnsi"/>
        </w:rPr>
        <w:t xml:space="preserve"> </w:t>
      </w:r>
      <w:r w:rsidR="00974353">
        <w:rPr>
          <w:rFonts w:asciiTheme="minorHAnsi" w:hAnsiTheme="minorHAnsi" w:cstheme="minorHAnsi"/>
        </w:rPr>
        <w:t>g</w:t>
      </w:r>
      <w:r w:rsidR="00974353" w:rsidRPr="001357B9">
        <w:rPr>
          <w:rFonts w:asciiTheme="minorHAnsi" w:hAnsiTheme="minorHAnsi" w:cstheme="minorHAnsi"/>
        </w:rPr>
        <w:t xml:space="preserve"> </w:t>
      </w:r>
      <w:r w:rsidR="001357B9">
        <w:rPr>
          <w:rFonts w:asciiTheme="minorHAnsi" w:hAnsiTheme="minorHAnsi" w:cstheme="minorHAnsi"/>
        </w:rPr>
        <w:t>for 5 minutes.</w:t>
      </w:r>
    </w:p>
    <w:p w14:paraId="557DAFC9" w14:textId="77777777" w:rsidR="001357B9" w:rsidRDefault="001357B9" w:rsidP="001357B9">
      <w:pPr>
        <w:pStyle w:val="NormalWeb"/>
        <w:spacing w:before="0" w:beforeAutospacing="0" w:after="0" w:afterAutospacing="0"/>
        <w:rPr>
          <w:rFonts w:asciiTheme="minorHAnsi" w:hAnsiTheme="minorHAnsi" w:cstheme="minorHAnsi"/>
        </w:rPr>
      </w:pPr>
    </w:p>
    <w:p w14:paraId="5CA03D2D" w14:textId="77777777" w:rsidR="000A1DBB"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974353">
        <w:rPr>
          <w:rFonts w:asciiTheme="minorHAnsi" w:hAnsiTheme="minorHAnsi" w:cstheme="minorHAnsi"/>
        </w:rPr>
        <w:t>4.5</w:t>
      </w:r>
      <w:r w:rsidR="001357B9">
        <w:rPr>
          <w:rFonts w:asciiTheme="minorHAnsi" w:hAnsiTheme="minorHAnsi" w:cstheme="minorHAnsi"/>
        </w:rPr>
        <w:t xml:space="preserve">. </w:t>
      </w:r>
      <w:r w:rsidR="00974353">
        <w:rPr>
          <w:rFonts w:asciiTheme="minorHAnsi" w:hAnsiTheme="minorHAnsi" w:cstheme="minorHAnsi"/>
        </w:rPr>
        <w:t>While visualizing the pellet, c</w:t>
      </w:r>
      <w:r w:rsidR="00974353" w:rsidRPr="001357B9">
        <w:rPr>
          <w:rFonts w:asciiTheme="minorHAnsi" w:hAnsiTheme="minorHAnsi" w:cstheme="minorHAnsi"/>
        </w:rPr>
        <w:t xml:space="preserve">arefully remove </w:t>
      </w:r>
      <w:r w:rsidR="00974353">
        <w:rPr>
          <w:rFonts w:asciiTheme="minorHAnsi" w:hAnsiTheme="minorHAnsi" w:cstheme="minorHAnsi"/>
        </w:rPr>
        <w:t xml:space="preserve">ethanol by pipetting. </w:t>
      </w:r>
    </w:p>
    <w:p w14:paraId="465C56BD" w14:textId="77777777" w:rsidR="000A1DBB" w:rsidRDefault="000A1DBB" w:rsidP="001357B9">
      <w:pPr>
        <w:pStyle w:val="NormalWeb"/>
        <w:spacing w:before="0" w:beforeAutospacing="0" w:after="0" w:afterAutospacing="0"/>
        <w:rPr>
          <w:rFonts w:asciiTheme="minorHAnsi" w:hAnsiTheme="minorHAnsi" w:cstheme="minorHAnsi"/>
          <w:b/>
        </w:rPr>
      </w:pPr>
    </w:p>
    <w:p w14:paraId="0C223017" w14:textId="0A5AB61C" w:rsidR="001357B9" w:rsidRDefault="00974353"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w:t>
      </w:r>
      <w:r w:rsidR="00BC3457">
        <w:rPr>
          <w:rFonts w:asciiTheme="minorHAnsi" w:hAnsiTheme="minorHAnsi" w:cstheme="minorHAnsi"/>
        </w:rPr>
        <w:t>R</w:t>
      </w:r>
      <w:r w:rsidR="001357B9" w:rsidRPr="001357B9">
        <w:rPr>
          <w:rFonts w:asciiTheme="minorHAnsi" w:hAnsiTheme="minorHAnsi" w:cstheme="minorHAnsi"/>
        </w:rPr>
        <w:t xml:space="preserve">epeat </w:t>
      </w:r>
      <w:r w:rsidR="00BC3457">
        <w:rPr>
          <w:rFonts w:asciiTheme="minorHAnsi" w:hAnsiTheme="minorHAnsi" w:cstheme="minorHAnsi"/>
        </w:rPr>
        <w:t xml:space="preserve">the </w:t>
      </w:r>
      <w:r w:rsidR="001357B9" w:rsidRPr="001357B9">
        <w:rPr>
          <w:rFonts w:asciiTheme="minorHAnsi" w:hAnsiTheme="minorHAnsi" w:cstheme="minorHAnsi"/>
        </w:rPr>
        <w:t xml:space="preserve">100-70-100 </w:t>
      </w:r>
      <w:r>
        <w:rPr>
          <w:rFonts w:asciiTheme="minorHAnsi" w:hAnsiTheme="minorHAnsi" w:cstheme="minorHAnsi"/>
        </w:rPr>
        <w:t>ethanol</w:t>
      </w:r>
      <w:r w:rsidR="001357B9" w:rsidRPr="001357B9">
        <w:rPr>
          <w:rFonts w:asciiTheme="minorHAnsi" w:hAnsiTheme="minorHAnsi" w:cstheme="minorHAnsi"/>
        </w:rPr>
        <w:t xml:space="preserve"> wash if necessary.</w:t>
      </w:r>
    </w:p>
    <w:p w14:paraId="69D87DA9" w14:textId="77777777" w:rsidR="001357B9" w:rsidRDefault="001357B9" w:rsidP="001357B9">
      <w:pPr>
        <w:pStyle w:val="NormalWeb"/>
        <w:spacing w:before="0" w:beforeAutospacing="0" w:after="0" w:afterAutospacing="0"/>
        <w:rPr>
          <w:rFonts w:asciiTheme="minorHAnsi" w:hAnsiTheme="minorHAnsi" w:cstheme="minorHAnsi"/>
        </w:rPr>
      </w:pPr>
    </w:p>
    <w:p w14:paraId="5266DFEA" w14:textId="758683D1" w:rsidR="001357B9" w:rsidRDefault="00C4552F"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3.</w:t>
      </w:r>
      <w:r w:rsidR="00974353">
        <w:rPr>
          <w:rFonts w:asciiTheme="minorHAnsi" w:hAnsiTheme="minorHAnsi" w:cstheme="minorHAnsi"/>
        </w:rPr>
        <w:t>4.6</w:t>
      </w:r>
      <w:r w:rsidR="001357B9">
        <w:rPr>
          <w:rFonts w:asciiTheme="minorHAnsi" w:hAnsiTheme="minorHAnsi" w:cstheme="minorHAnsi"/>
        </w:rPr>
        <w:t xml:space="preserve">. </w:t>
      </w:r>
      <w:r w:rsidR="001357B9" w:rsidRPr="001357B9">
        <w:rPr>
          <w:rFonts w:asciiTheme="minorHAnsi" w:hAnsiTheme="minorHAnsi" w:cstheme="minorHAnsi"/>
        </w:rPr>
        <w:t>Air dry</w:t>
      </w:r>
      <w:r w:rsidR="00974353">
        <w:rPr>
          <w:rFonts w:asciiTheme="minorHAnsi" w:hAnsiTheme="minorHAnsi" w:cstheme="minorHAnsi"/>
        </w:rPr>
        <w:t xml:space="preserve"> the pellets for 5-10 minutes</w:t>
      </w:r>
      <w:r w:rsidR="00DD1600">
        <w:rPr>
          <w:rFonts w:asciiTheme="minorHAnsi" w:hAnsiTheme="minorHAnsi" w:cstheme="minorHAnsi"/>
        </w:rPr>
        <w:t xml:space="preserve"> with tube laying horizontal and open o</w:t>
      </w:r>
      <w:r w:rsidR="001357B9" w:rsidRPr="001357B9">
        <w:rPr>
          <w:rFonts w:asciiTheme="minorHAnsi" w:hAnsiTheme="minorHAnsi" w:cstheme="minorHAnsi"/>
        </w:rPr>
        <w:t>n a Kimwipe.</w:t>
      </w:r>
      <w:r w:rsidR="00974353">
        <w:rPr>
          <w:rFonts w:asciiTheme="minorHAnsi" w:hAnsiTheme="minorHAnsi" w:cstheme="minorHAnsi"/>
        </w:rPr>
        <w:t xml:space="preserve"> </w:t>
      </w:r>
    </w:p>
    <w:p w14:paraId="209F39A6" w14:textId="77777777" w:rsidR="001357B9" w:rsidRDefault="001357B9" w:rsidP="001357B9">
      <w:pPr>
        <w:pStyle w:val="NormalWeb"/>
        <w:spacing w:before="0" w:beforeAutospacing="0" w:after="0" w:afterAutospacing="0"/>
        <w:rPr>
          <w:rFonts w:asciiTheme="minorHAnsi" w:hAnsiTheme="minorHAnsi" w:cstheme="minorHAnsi"/>
        </w:rPr>
      </w:pPr>
    </w:p>
    <w:p w14:paraId="141A8487" w14:textId="77777777" w:rsidR="00A16C0D" w:rsidRPr="00BC3457" w:rsidRDefault="00C4552F" w:rsidP="001357B9">
      <w:pPr>
        <w:pStyle w:val="NormalWeb"/>
        <w:spacing w:before="0" w:beforeAutospacing="0" w:after="0" w:afterAutospacing="0"/>
        <w:rPr>
          <w:rFonts w:asciiTheme="minorHAnsi" w:hAnsiTheme="minorHAnsi" w:cstheme="minorHAnsi"/>
          <w:highlight w:val="yellow"/>
        </w:rPr>
      </w:pPr>
      <w:r w:rsidRPr="00BC3457">
        <w:rPr>
          <w:rFonts w:asciiTheme="minorHAnsi" w:hAnsiTheme="minorHAnsi" w:cstheme="minorHAnsi"/>
          <w:highlight w:val="yellow"/>
        </w:rPr>
        <w:t>3.</w:t>
      </w:r>
      <w:r w:rsidR="00974353" w:rsidRPr="00BC3457">
        <w:rPr>
          <w:rFonts w:asciiTheme="minorHAnsi" w:hAnsiTheme="minorHAnsi" w:cstheme="minorHAnsi"/>
          <w:highlight w:val="yellow"/>
        </w:rPr>
        <w:t>4.7</w:t>
      </w:r>
      <w:r w:rsidR="001357B9" w:rsidRPr="00BC3457">
        <w:rPr>
          <w:rFonts w:asciiTheme="minorHAnsi" w:hAnsiTheme="minorHAnsi" w:cstheme="minorHAnsi"/>
          <w:highlight w:val="yellow"/>
        </w:rPr>
        <w:t>. Resuspend</w:t>
      </w:r>
      <w:r w:rsidR="00974353" w:rsidRPr="00BC3457">
        <w:rPr>
          <w:rFonts w:asciiTheme="minorHAnsi" w:hAnsiTheme="minorHAnsi" w:cstheme="minorHAnsi"/>
          <w:highlight w:val="yellow"/>
        </w:rPr>
        <w:t xml:space="preserve"> DNA pellet</w:t>
      </w:r>
      <w:r w:rsidR="001357B9" w:rsidRPr="00BC3457">
        <w:rPr>
          <w:rFonts w:asciiTheme="minorHAnsi" w:hAnsiTheme="minorHAnsi" w:cstheme="minorHAnsi"/>
          <w:highlight w:val="yellow"/>
        </w:rPr>
        <w:t xml:space="preserve"> in 80 </w:t>
      </w:r>
      <w:proofErr w:type="spellStart"/>
      <w:r w:rsidR="001357B9" w:rsidRPr="00BC3457">
        <w:rPr>
          <w:rFonts w:asciiTheme="minorHAnsi" w:hAnsiTheme="minorHAnsi" w:cstheme="minorHAnsi"/>
          <w:highlight w:val="yellow"/>
        </w:rPr>
        <w:t>μ</w:t>
      </w:r>
      <w:r w:rsidR="000A1DBB" w:rsidRPr="00BC3457">
        <w:rPr>
          <w:rFonts w:asciiTheme="minorHAnsi" w:hAnsiTheme="minorHAnsi" w:cstheme="minorHAnsi"/>
          <w:highlight w:val="yellow"/>
        </w:rPr>
        <w:t>L</w:t>
      </w:r>
      <w:proofErr w:type="spellEnd"/>
      <w:r w:rsidR="001357B9" w:rsidRPr="00BC3457">
        <w:rPr>
          <w:rFonts w:asciiTheme="minorHAnsi" w:hAnsiTheme="minorHAnsi" w:cstheme="minorHAnsi"/>
          <w:highlight w:val="yellow"/>
        </w:rPr>
        <w:t xml:space="preserve"> </w:t>
      </w:r>
      <w:r w:rsidR="00974353" w:rsidRPr="00BC3457">
        <w:rPr>
          <w:rFonts w:asciiTheme="minorHAnsi" w:hAnsiTheme="minorHAnsi" w:cstheme="minorHAnsi"/>
          <w:highlight w:val="yellow"/>
        </w:rPr>
        <w:t xml:space="preserve">of </w:t>
      </w:r>
      <w:r w:rsidR="001357B9" w:rsidRPr="00BC3457">
        <w:rPr>
          <w:rFonts w:asciiTheme="minorHAnsi" w:hAnsiTheme="minorHAnsi" w:cstheme="minorHAnsi"/>
          <w:highlight w:val="yellow"/>
        </w:rPr>
        <w:t>low TE</w:t>
      </w:r>
      <w:r w:rsidR="00776565" w:rsidRPr="00BC3457">
        <w:rPr>
          <w:rFonts w:asciiTheme="minorHAnsi" w:hAnsiTheme="minorHAnsi" w:cstheme="minorHAnsi"/>
          <w:highlight w:val="yellow"/>
        </w:rPr>
        <w:t xml:space="preserve"> (10 </w:t>
      </w:r>
      <w:proofErr w:type="spellStart"/>
      <w:r w:rsidR="00776565" w:rsidRPr="00BC3457">
        <w:rPr>
          <w:rFonts w:asciiTheme="minorHAnsi" w:hAnsiTheme="minorHAnsi" w:cstheme="minorHAnsi"/>
          <w:highlight w:val="yellow"/>
        </w:rPr>
        <w:t>mM</w:t>
      </w:r>
      <w:proofErr w:type="spellEnd"/>
      <w:r w:rsidR="00776565" w:rsidRPr="00BC3457">
        <w:rPr>
          <w:rFonts w:asciiTheme="minorHAnsi" w:hAnsiTheme="minorHAnsi" w:cstheme="minorHAnsi"/>
          <w:highlight w:val="yellow"/>
        </w:rPr>
        <w:t xml:space="preserve"> Tris-</w:t>
      </w:r>
      <w:proofErr w:type="spellStart"/>
      <w:r w:rsidR="00776565" w:rsidRPr="00BC3457">
        <w:rPr>
          <w:rFonts w:asciiTheme="minorHAnsi" w:hAnsiTheme="minorHAnsi" w:cstheme="minorHAnsi"/>
          <w:highlight w:val="yellow"/>
        </w:rPr>
        <w:t>HCl</w:t>
      </w:r>
      <w:proofErr w:type="spellEnd"/>
      <w:r w:rsidR="00776565" w:rsidRPr="00BC3457">
        <w:rPr>
          <w:rFonts w:asciiTheme="minorHAnsi" w:hAnsiTheme="minorHAnsi" w:cstheme="minorHAnsi"/>
          <w:highlight w:val="yellow"/>
        </w:rPr>
        <w:t xml:space="preserve">, 0.1 </w:t>
      </w:r>
      <w:proofErr w:type="spellStart"/>
      <w:r w:rsidR="00776565" w:rsidRPr="00BC3457">
        <w:rPr>
          <w:rFonts w:asciiTheme="minorHAnsi" w:hAnsiTheme="minorHAnsi" w:cstheme="minorHAnsi"/>
          <w:highlight w:val="yellow"/>
        </w:rPr>
        <w:t>mM</w:t>
      </w:r>
      <w:proofErr w:type="spellEnd"/>
      <w:r w:rsidR="00776565" w:rsidRPr="00BC3457">
        <w:rPr>
          <w:rFonts w:asciiTheme="minorHAnsi" w:hAnsiTheme="minorHAnsi" w:cstheme="minorHAnsi"/>
          <w:highlight w:val="yellow"/>
        </w:rPr>
        <w:t xml:space="preserve"> EDTA)</w:t>
      </w:r>
      <w:r w:rsidR="001357B9" w:rsidRPr="00BC3457">
        <w:rPr>
          <w:rFonts w:asciiTheme="minorHAnsi" w:hAnsiTheme="minorHAnsi" w:cstheme="minorHAnsi"/>
          <w:highlight w:val="yellow"/>
        </w:rPr>
        <w:t>.</w:t>
      </w:r>
      <w:r w:rsidR="00974353" w:rsidRPr="00BC3457">
        <w:rPr>
          <w:rFonts w:asciiTheme="minorHAnsi" w:hAnsiTheme="minorHAnsi" w:cstheme="minorHAnsi"/>
          <w:highlight w:val="yellow"/>
        </w:rPr>
        <w:t xml:space="preserve"> </w:t>
      </w:r>
    </w:p>
    <w:p w14:paraId="655272E3" w14:textId="77777777" w:rsidR="00A16C0D" w:rsidRPr="00BC3457" w:rsidRDefault="00A16C0D" w:rsidP="001357B9">
      <w:pPr>
        <w:pStyle w:val="NormalWeb"/>
        <w:spacing w:before="0" w:beforeAutospacing="0" w:after="0" w:afterAutospacing="0"/>
        <w:rPr>
          <w:rFonts w:asciiTheme="minorHAnsi" w:hAnsiTheme="minorHAnsi" w:cstheme="minorHAnsi"/>
          <w:highlight w:val="yellow"/>
        </w:rPr>
      </w:pPr>
    </w:p>
    <w:p w14:paraId="3230851B" w14:textId="3B57E77D" w:rsidR="00A16C0D" w:rsidRDefault="00A16C0D" w:rsidP="001357B9">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 xml:space="preserve">3.4.8. Quantify resuspended DNA using a </w:t>
      </w:r>
      <w:r w:rsidR="008F0930" w:rsidRPr="00BC3457">
        <w:rPr>
          <w:rFonts w:asciiTheme="minorHAnsi" w:hAnsiTheme="minorHAnsi" w:cstheme="minorHAnsi"/>
          <w:highlight w:val="yellow"/>
        </w:rPr>
        <w:t>spectrophotometer</w:t>
      </w:r>
      <w:r w:rsidRPr="00BC3457">
        <w:rPr>
          <w:rFonts w:asciiTheme="minorHAnsi" w:hAnsiTheme="minorHAnsi" w:cstheme="minorHAnsi"/>
          <w:highlight w:val="yellow"/>
        </w:rPr>
        <w:t>.</w:t>
      </w:r>
    </w:p>
    <w:p w14:paraId="191B51B8" w14:textId="77777777" w:rsidR="00A16C0D" w:rsidRDefault="00A16C0D" w:rsidP="001357B9">
      <w:pPr>
        <w:pStyle w:val="NormalWeb"/>
        <w:spacing w:before="0" w:beforeAutospacing="0" w:after="0" w:afterAutospacing="0"/>
        <w:rPr>
          <w:rFonts w:asciiTheme="minorHAnsi" w:hAnsiTheme="minorHAnsi" w:cstheme="minorHAnsi"/>
        </w:rPr>
      </w:pPr>
    </w:p>
    <w:p w14:paraId="76960839" w14:textId="65F9950D" w:rsidR="001357B9" w:rsidRPr="001357B9" w:rsidRDefault="00A16C0D"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3.4.9. </w:t>
      </w:r>
      <w:r w:rsidR="00974353">
        <w:rPr>
          <w:rFonts w:asciiTheme="minorHAnsi" w:hAnsiTheme="minorHAnsi" w:cstheme="minorHAnsi"/>
        </w:rPr>
        <w:t>Store at</w:t>
      </w:r>
      <w:r w:rsidR="001357B9" w:rsidRPr="001357B9">
        <w:rPr>
          <w:rFonts w:asciiTheme="minorHAnsi" w:hAnsiTheme="minorHAnsi" w:cstheme="minorHAnsi"/>
        </w:rPr>
        <w:t xml:space="preserve"> 4</w:t>
      </w:r>
      <w:r w:rsidR="00974353">
        <w:rPr>
          <w:rFonts w:asciiTheme="minorHAnsi" w:hAnsiTheme="minorHAnsi" w:cstheme="minorHAnsi"/>
        </w:rPr>
        <w:t xml:space="preserve"> °C</w:t>
      </w:r>
      <w:r w:rsidR="001357B9" w:rsidRPr="001357B9">
        <w:rPr>
          <w:rFonts w:asciiTheme="minorHAnsi" w:hAnsiTheme="minorHAnsi" w:cstheme="minorHAnsi"/>
        </w:rPr>
        <w:t>.</w:t>
      </w:r>
    </w:p>
    <w:p w14:paraId="20E0EF92" w14:textId="77777777" w:rsidR="00F717C9" w:rsidRDefault="00F717C9" w:rsidP="001357B9">
      <w:pPr>
        <w:pStyle w:val="NormalWeb"/>
        <w:spacing w:before="0" w:beforeAutospacing="0" w:after="0" w:afterAutospacing="0"/>
        <w:rPr>
          <w:rFonts w:asciiTheme="minorHAnsi" w:hAnsiTheme="minorHAnsi" w:cstheme="minorHAnsi"/>
        </w:rPr>
      </w:pPr>
    </w:p>
    <w:p w14:paraId="0DD3702E" w14:textId="64666D08" w:rsidR="001357B9" w:rsidRDefault="008516C3" w:rsidP="00CF540F">
      <w:pPr>
        <w:pStyle w:val="NormalWeb"/>
        <w:spacing w:before="0" w:beforeAutospacing="0" w:after="0" w:afterAutospacing="0"/>
        <w:outlineLvl w:val="0"/>
        <w:rPr>
          <w:rFonts w:asciiTheme="minorHAnsi" w:hAnsiTheme="minorHAnsi" w:cstheme="minorHAnsi"/>
          <w:b/>
        </w:rPr>
      </w:pPr>
      <w:r>
        <w:rPr>
          <w:rFonts w:asciiTheme="minorHAnsi" w:hAnsiTheme="minorHAnsi" w:cstheme="minorHAnsi"/>
          <w:b/>
        </w:rPr>
        <w:t>4</w:t>
      </w:r>
      <w:r w:rsidR="001357B9">
        <w:rPr>
          <w:rFonts w:asciiTheme="minorHAnsi" w:hAnsiTheme="minorHAnsi" w:cstheme="minorHAnsi"/>
          <w:b/>
        </w:rPr>
        <w:t>. Microsatellite PCR and sequencing</w:t>
      </w:r>
      <w:r w:rsidR="00493091">
        <w:rPr>
          <w:rFonts w:asciiTheme="minorHAnsi" w:hAnsiTheme="minorHAnsi" w:cstheme="minorHAnsi"/>
          <w:b/>
        </w:rPr>
        <w:t xml:space="preserve"> for aphid genotyping</w:t>
      </w:r>
    </w:p>
    <w:p w14:paraId="4871B33B" w14:textId="77777777" w:rsidR="00B0190E" w:rsidRPr="001357B9" w:rsidRDefault="00B0190E" w:rsidP="001357B9">
      <w:pPr>
        <w:pStyle w:val="NormalWeb"/>
        <w:spacing w:before="0" w:beforeAutospacing="0" w:after="0" w:afterAutospacing="0"/>
        <w:rPr>
          <w:rFonts w:asciiTheme="minorHAnsi" w:hAnsiTheme="minorHAnsi" w:cstheme="minorHAnsi"/>
          <w:b/>
        </w:rPr>
      </w:pPr>
    </w:p>
    <w:p w14:paraId="38C7F839" w14:textId="5BE1AF75" w:rsidR="00A16C0D" w:rsidRDefault="00653DA0"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4.1. </w:t>
      </w:r>
      <w:r w:rsidR="00A16C0D">
        <w:rPr>
          <w:rFonts w:asciiTheme="minorHAnsi" w:hAnsiTheme="minorHAnsi" w:cstheme="minorHAnsi"/>
        </w:rPr>
        <w:t xml:space="preserve">Order the appropriate F and R primers for microsatellite sequencing </w:t>
      </w:r>
      <w:r w:rsidR="0028705A">
        <w:rPr>
          <w:rFonts w:asciiTheme="minorHAnsi" w:hAnsiTheme="minorHAnsi" w:cstheme="minorHAnsi"/>
        </w:rPr>
        <w:t>(Table 1</w:t>
      </w:r>
      <w:r w:rsidR="0007501A">
        <w:rPr>
          <w:rFonts w:asciiTheme="minorHAnsi" w:hAnsiTheme="minorHAnsi" w:cstheme="minorHAnsi"/>
          <w:vertAlign w:val="superscript"/>
        </w:rPr>
        <w:t>20</w:t>
      </w:r>
      <w:r w:rsidR="0028705A">
        <w:rPr>
          <w:rFonts w:asciiTheme="minorHAnsi" w:hAnsiTheme="minorHAnsi" w:cstheme="minorHAnsi"/>
        </w:rPr>
        <w:t>)</w:t>
      </w:r>
      <w:r w:rsidR="007A26E0">
        <w:rPr>
          <w:rFonts w:asciiTheme="minorHAnsi" w:hAnsiTheme="minorHAnsi" w:cstheme="minorHAnsi"/>
        </w:rPr>
        <w:t xml:space="preserve">. </w:t>
      </w:r>
    </w:p>
    <w:p w14:paraId="33D2BD46" w14:textId="77777777" w:rsidR="00A16C0D" w:rsidRDefault="00A16C0D" w:rsidP="001357B9">
      <w:pPr>
        <w:pStyle w:val="NormalWeb"/>
        <w:spacing w:before="0" w:beforeAutospacing="0" w:after="0" w:afterAutospacing="0"/>
        <w:rPr>
          <w:rFonts w:asciiTheme="minorHAnsi" w:hAnsiTheme="minorHAnsi" w:cstheme="minorHAnsi"/>
        </w:rPr>
      </w:pPr>
    </w:p>
    <w:p w14:paraId="038343D8" w14:textId="40F27DD0" w:rsidR="001357B9" w:rsidRDefault="00A16C0D" w:rsidP="001357B9">
      <w:pPr>
        <w:pStyle w:val="NormalWeb"/>
        <w:spacing w:before="0" w:beforeAutospacing="0" w:after="0" w:afterAutospacing="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w:t>
      </w:r>
      <w:r w:rsidR="007A26E0">
        <w:rPr>
          <w:rFonts w:asciiTheme="minorHAnsi" w:hAnsiTheme="minorHAnsi" w:cstheme="minorHAnsi"/>
        </w:rPr>
        <w:t xml:space="preserve">Reverse primer sequences </w:t>
      </w:r>
      <w:r w:rsidR="007F5BCA">
        <w:rPr>
          <w:rFonts w:asciiTheme="minorHAnsi" w:hAnsiTheme="minorHAnsi" w:cstheme="minorHAnsi"/>
        </w:rPr>
        <w:t>should be</w:t>
      </w:r>
      <w:r w:rsidR="007A26E0">
        <w:rPr>
          <w:rFonts w:asciiTheme="minorHAnsi" w:hAnsiTheme="minorHAnsi" w:cstheme="minorHAnsi"/>
        </w:rPr>
        <w:t xml:space="preserve"> modified with 5’-6-FAM or 5’-5-HEX fluorescent labels to allow for multiplexed samples for microsatellite sequencing.</w:t>
      </w:r>
    </w:p>
    <w:p w14:paraId="19FF6855" w14:textId="77777777" w:rsidR="007A26E0" w:rsidRDefault="007A26E0" w:rsidP="001357B9">
      <w:pPr>
        <w:pStyle w:val="NormalWeb"/>
        <w:spacing w:before="0" w:beforeAutospacing="0" w:after="0" w:afterAutospacing="0"/>
        <w:rPr>
          <w:rFonts w:asciiTheme="minorHAnsi" w:hAnsiTheme="minorHAnsi" w:cstheme="minorHAnsi"/>
        </w:rPr>
      </w:pPr>
    </w:p>
    <w:p w14:paraId="3F47DD02" w14:textId="4B92BA1C" w:rsidR="00197398" w:rsidRDefault="007A26E0"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4.2. </w:t>
      </w:r>
      <w:r w:rsidR="00197398">
        <w:rPr>
          <w:rFonts w:asciiTheme="minorHAnsi" w:hAnsiTheme="minorHAnsi" w:cstheme="minorHAnsi"/>
        </w:rPr>
        <w:t>Perform PCR</w:t>
      </w:r>
      <w:r>
        <w:rPr>
          <w:rFonts w:asciiTheme="minorHAnsi" w:hAnsiTheme="minorHAnsi" w:cstheme="minorHAnsi"/>
        </w:rPr>
        <w:t xml:space="preserve"> with </w:t>
      </w:r>
      <w:r w:rsidR="00493091">
        <w:rPr>
          <w:rFonts w:asciiTheme="minorHAnsi" w:hAnsiTheme="minorHAnsi" w:cstheme="minorHAnsi"/>
        </w:rPr>
        <w:t xml:space="preserve">single aphid </w:t>
      </w:r>
      <w:r>
        <w:rPr>
          <w:rFonts w:asciiTheme="minorHAnsi" w:hAnsiTheme="minorHAnsi" w:cstheme="minorHAnsi"/>
        </w:rPr>
        <w:t>DNA samples</w:t>
      </w:r>
      <w:r w:rsidR="007F5BCA">
        <w:rPr>
          <w:rFonts w:asciiTheme="minorHAnsi" w:hAnsiTheme="minorHAnsi" w:cstheme="minorHAnsi"/>
        </w:rPr>
        <w:t xml:space="preserve"> (described in Section 3)</w:t>
      </w:r>
      <w:r>
        <w:rPr>
          <w:rFonts w:asciiTheme="minorHAnsi" w:hAnsiTheme="minorHAnsi" w:cstheme="minorHAnsi"/>
        </w:rPr>
        <w:t xml:space="preserve"> and fluorescently labeled microsatellite primers</w:t>
      </w:r>
      <w:r w:rsidR="00197398">
        <w:rPr>
          <w:rFonts w:asciiTheme="minorHAnsi" w:hAnsiTheme="minorHAnsi" w:cstheme="minorHAnsi"/>
        </w:rPr>
        <w:t>.</w:t>
      </w:r>
    </w:p>
    <w:p w14:paraId="00CCFA40" w14:textId="77777777" w:rsidR="00197398" w:rsidRDefault="00197398" w:rsidP="001357B9">
      <w:pPr>
        <w:pStyle w:val="NormalWeb"/>
        <w:spacing w:before="0" w:beforeAutospacing="0" w:after="0" w:afterAutospacing="0"/>
        <w:rPr>
          <w:rFonts w:asciiTheme="minorHAnsi" w:hAnsiTheme="minorHAnsi" w:cstheme="minorHAnsi"/>
        </w:rPr>
      </w:pPr>
    </w:p>
    <w:p w14:paraId="5A17E68D" w14:textId="7452AA76" w:rsidR="00197398" w:rsidRDefault="00197398"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4.2.1. Mix </w:t>
      </w:r>
      <w:r w:rsidR="000A1AFE">
        <w:rPr>
          <w:rFonts w:asciiTheme="minorHAnsi" w:hAnsiTheme="minorHAnsi" w:cstheme="minorHAnsi"/>
        </w:rPr>
        <w:t xml:space="preserve">PCR </w:t>
      </w:r>
      <w:r>
        <w:rPr>
          <w:rFonts w:asciiTheme="minorHAnsi" w:hAnsiTheme="minorHAnsi" w:cstheme="minorHAnsi"/>
        </w:rPr>
        <w:t xml:space="preserve">reactions </w:t>
      </w:r>
      <w:r w:rsidR="007A26E0">
        <w:rPr>
          <w:rFonts w:asciiTheme="minorHAnsi" w:hAnsiTheme="minorHAnsi" w:cstheme="minorHAnsi"/>
        </w:rPr>
        <w:t>according to the manufacturer’s protocol (</w:t>
      </w:r>
      <w:r>
        <w:rPr>
          <w:rFonts w:asciiTheme="minorHAnsi" w:hAnsiTheme="minorHAnsi" w:cstheme="minorHAnsi"/>
        </w:rPr>
        <w:t xml:space="preserve">0.2 </w:t>
      </w:r>
      <w:proofErr w:type="spellStart"/>
      <w:r>
        <w:rPr>
          <w:rFonts w:asciiTheme="minorHAnsi" w:hAnsiTheme="minorHAnsi" w:cstheme="minorHAnsi"/>
        </w:rPr>
        <w:t>μM</w:t>
      </w:r>
      <w:proofErr w:type="spellEnd"/>
      <w:r>
        <w:rPr>
          <w:rFonts w:asciiTheme="minorHAnsi" w:hAnsiTheme="minorHAnsi" w:cstheme="minorHAnsi"/>
        </w:rPr>
        <w:t xml:space="preserve"> </w:t>
      </w:r>
      <w:r w:rsidR="005B3112">
        <w:rPr>
          <w:rFonts w:asciiTheme="minorHAnsi" w:hAnsiTheme="minorHAnsi" w:cstheme="minorHAnsi"/>
        </w:rPr>
        <w:t xml:space="preserve">each </w:t>
      </w:r>
      <w:r>
        <w:rPr>
          <w:rFonts w:asciiTheme="minorHAnsi" w:hAnsiTheme="minorHAnsi" w:cstheme="minorHAnsi"/>
        </w:rPr>
        <w:t xml:space="preserve">F/R primer, 2.5 </w:t>
      </w:r>
      <w:proofErr w:type="spellStart"/>
      <w:r>
        <w:rPr>
          <w:rFonts w:asciiTheme="minorHAnsi" w:hAnsiTheme="minorHAnsi" w:cstheme="minorHAnsi"/>
        </w:rPr>
        <w:t>mM</w:t>
      </w:r>
      <w:proofErr w:type="spellEnd"/>
      <w:r>
        <w:rPr>
          <w:rFonts w:asciiTheme="minorHAnsi" w:hAnsiTheme="minorHAnsi" w:cstheme="minorHAnsi"/>
        </w:rPr>
        <w:t xml:space="preserve"> MgCl</w:t>
      </w:r>
      <w:r>
        <w:rPr>
          <w:rFonts w:asciiTheme="minorHAnsi" w:hAnsiTheme="minorHAnsi" w:cstheme="minorHAnsi"/>
          <w:vertAlign w:val="subscript"/>
        </w:rPr>
        <w:t>2</w:t>
      </w:r>
      <w:r>
        <w:rPr>
          <w:rFonts w:asciiTheme="minorHAnsi" w:hAnsiTheme="minorHAnsi" w:cstheme="minorHAnsi"/>
        </w:rPr>
        <w:t>, 50-200 ng DNA template).</w:t>
      </w:r>
    </w:p>
    <w:p w14:paraId="7C38481F" w14:textId="77777777" w:rsidR="00197398" w:rsidRDefault="00197398" w:rsidP="001357B9">
      <w:pPr>
        <w:pStyle w:val="NormalWeb"/>
        <w:spacing w:before="0" w:beforeAutospacing="0" w:after="0" w:afterAutospacing="0"/>
        <w:rPr>
          <w:rFonts w:asciiTheme="minorHAnsi" w:hAnsiTheme="minorHAnsi" w:cstheme="minorHAnsi"/>
        </w:rPr>
      </w:pPr>
    </w:p>
    <w:p w14:paraId="4ADE7184" w14:textId="6E6FF0D2" w:rsidR="007A26E0" w:rsidRDefault="00197398"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4.2.2. Use the following thermocycler settings: initial denaturation at 94 °C for 4 min, 35 cycles of 94 °C for 30 sec, 58 °C for 35 sec, 72 °C for 45 sec, and a final elongation step at 72 °C for 10 min.</w:t>
      </w:r>
    </w:p>
    <w:p w14:paraId="59375F36" w14:textId="77777777" w:rsidR="00197398" w:rsidRDefault="00197398" w:rsidP="001357B9">
      <w:pPr>
        <w:pStyle w:val="NormalWeb"/>
        <w:spacing w:before="0" w:beforeAutospacing="0" w:after="0" w:afterAutospacing="0"/>
        <w:rPr>
          <w:rFonts w:asciiTheme="minorHAnsi" w:hAnsiTheme="minorHAnsi" w:cstheme="minorHAnsi"/>
        </w:rPr>
      </w:pPr>
    </w:p>
    <w:p w14:paraId="5B08A198" w14:textId="5B99FBE8" w:rsidR="00197398" w:rsidRDefault="00197398"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4.3. PCR samples</w:t>
      </w:r>
      <w:r w:rsidR="00FD2250">
        <w:rPr>
          <w:rFonts w:asciiTheme="minorHAnsi" w:hAnsiTheme="minorHAnsi" w:cstheme="minorHAnsi"/>
        </w:rPr>
        <w:t xml:space="preserve"> with different fluorescent tags can be combined to reduce the number of </w:t>
      </w:r>
      <w:r w:rsidR="00FD2250">
        <w:rPr>
          <w:rFonts w:asciiTheme="minorHAnsi" w:hAnsiTheme="minorHAnsi" w:cstheme="minorHAnsi"/>
        </w:rPr>
        <w:lastRenderedPageBreak/>
        <w:t>samples sequenced, and samples</w:t>
      </w:r>
      <w:r>
        <w:rPr>
          <w:rFonts w:asciiTheme="minorHAnsi" w:hAnsiTheme="minorHAnsi" w:cstheme="minorHAnsi"/>
        </w:rPr>
        <w:t xml:space="preserve"> can be microsatellite sequenced at a genotyping facility.</w:t>
      </w:r>
    </w:p>
    <w:p w14:paraId="752C2087" w14:textId="77777777" w:rsidR="00197398" w:rsidRDefault="00197398" w:rsidP="001357B9">
      <w:pPr>
        <w:pStyle w:val="NormalWeb"/>
        <w:spacing w:before="0" w:beforeAutospacing="0" w:after="0" w:afterAutospacing="0"/>
        <w:rPr>
          <w:rFonts w:asciiTheme="minorHAnsi" w:hAnsiTheme="minorHAnsi" w:cstheme="minorHAnsi"/>
        </w:rPr>
      </w:pPr>
    </w:p>
    <w:p w14:paraId="56EDE01E" w14:textId="645AA82F" w:rsidR="00197398" w:rsidRPr="00197398" w:rsidRDefault="00197398" w:rsidP="001357B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4.4. Analyze </w:t>
      </w:r>
      <w:proofErr w:type="gramStart"/>
      <w:r>
        <w:rPr>
          <w:rFonts w:asciiTheme="minorHAnsi" w:hAnsiTheme="minorHAnsi" w:cstheme="minorHAnsi"/>
        </w:rPr>
        <w:t>the</w:t>
      </w:r>
      <w:r w:rsidR="00473B2A">
        <w:rPr>
          <w:rFonts w:asciiTheme="minorHAnsi" w:hAnsiTheme="minorHAnsi" w:cstheme="minorHAnsi"/>
        </w:rPr>
        <w:t xml:space="preserve"> .</w:t>
      </w:r>
      <w:proofErr w:type="spellStart"/>
      <w:r w:rsidR="00473B2A">
        <w:rPr>
          <w:rFonts w:asciiTheme="minorHAnsi" w:hAnsiTheme="minorHAnsi" w:cstheme="minorHAnsi"/>
        </w:rPr>
        <w:t>fsa</w:t>
      </w:r>
      <w:proofErr w:type="spellEnd"/>
      <w:proofErr w:type="gramEnd"/>
      <w:r>
        <w:rPr>
          <w:rFonts w:asciiTheme="minorHAnsi" w:hAnsiTheme="minorHAnsi" w:cstheme="minorHAnsi"/>
        </w:rPr>
        <w:t xml:space="preserve"> </w:t>
      </w:r>
      <w:r w:rsidR="00FD2250">
        <w:rPr>
          <w:rFonts w:asciiTheme="minorHAnsi" w:hAnsiTheme="minorHAnsi" w:cstheme="minorHAnsi"/>
        </w:rPr>
        <w:t>raw sample</w:t>
      </w:r>
      <w:r>
        <w:rPr>
          <w:rFonts w:asciiTheme="minorHAnsi" w:hAnsiTheme="minorHAnsi" w:cstheme="minorHAnsi"/>
        </w:rPr>
        <w:t xml:space="preserve"> files using </w:t>
      </w:r>
      <w:r w:rsidR="00A16C0D">
        <w:rPr>
          <w:rFonts w:asciiTheme="minorHAnsi" w:hAnsiTheme="minorHAnsi" w:cstheme="minorHAnsi"/>
        </w:rPr>
        <w:t>microsatellite analysis software</w:t>
      </w:r>
      <w:r>
        <w:rPr>
          <w:rFonts w:asciiTheme="minorHAnsi" w:hAnsiTheme="minorHAnsi" w:cstheme="minorHAnsi"/>
        </w:rPr>
        <w:t xml:space="preserve">. </w:t>
      </w:r>
    </w:p>
    <w:p w14:paraId="557BB148" w14:textId="77777777" w:rsidR="00653DA0" w:rsidRDefault="00653DA0" w:rsidP="001357B9">
      <w:pPr>
        <w:pStyle w:val="NormalWeb"/>
        <w:spacing w:before="0" w:beforeAutospacing="0" w:after="0" w:afterAutospacing="0"/>
        <w:rPr>
          <w:rFonts w:asciiTheme="minorHAnsi" w:hAnsiTheme="minorHAnsi" w:cstheme="minorHAnsi"/>
          <w:b/>
        </w:rPr>
      </w:pPr>
    </w:p>
    <w:p w14:paraId="0B389CE6" w14:textId="117278B2" w:rsidR="008E399B" w:rsidRDefault="008516C3" w:rsidP="00CF540F">
      <w:pPr>
        <w:pStyle w:val="NormalWeb"/>
        <w:spacing w:before="0" w:beforeAutospacing="0" w:after="0" w:afterAutospacing="0"/>
        <w:outlineLvl w:val="0"/>
        <w:rPr>
          <w:rFonts w:asciiTheme="minorHAnsi" w:hAnsiTheme="minorHAnsi" w:cstheme="minorHAnsi"/>
          <w:b/>
        </w:rPr>
      </w:pPr>
      <w:r>
        <w:rPr>
          <w:rFonts w:asciiTheme="minorHAnsi" w:hAnsiTheme="minorHAnsi" w:cstheme="minorHAnsi"/>
          <w:b/>
        </w:rPr>
        <w:t>5</w:t>
      </w:r>
      <w:r w:rsidR="00F717C9">
        <w:rPr>
          <w:rFonts w:asciiTheme="minorHAnsi" w:hAnsiTheme="minorHAnsi" w:cstheme="minorHAnsi"/>
          <w:b/>
        </w:rPr>
        <w:t xml:space="preserve">. RNA extraction for </w:t>
      </w:r>
      <w:proofErr w:type="spellStart"/>
      <w:r w:rsidR="00F717C9">
        <w:rPr>
          <w:rFonts w:asciiTheme="minorHAnsi" w:hAnsiTheme="minorHAnsi" w:cstheme="minorHAnsi"/>
          <w:b/>
        </w:rPr>
        <w:t>RNAseq</w:t>
      </w:r>
      <w:proofErr w:type="spellEnd"/>
    </w:p>
    <w:p w14:paraId="6F8D0643" w14:textId="77777777" w:rsidR="00B0190E" w:rsidRDefault="00B0190E" w:rsidP="008E399B">
      <w:pPr>
        <w:pStyle w:val="NormalWeb"/>
        <w:spacing w:before="0" w:beforeAutospacing="0" w:after="0" w:afterAutospacing="0"/>
        <w:rPr>
          <w:rFonts w:asciiTheme="minorHAnsi" w:hAnsiTheme="minorHAnsi" w:cstheme="minorHAnsi"/>
          <w:b/>
        </w:rPr>
      </w:pPr>
    </w:p>
    <w:p w14:paraId="36EC9BD5" w14:textId="4BBA6F4D" w:rsidR="00A16C0D" w:rsidRDefault="00D4757B" w:rsidP="008E399B">
      <w:pPr>
        <w:pStyle w:val="NormalWeb"/>
        <w:spacing w:before="0" w:beforeAutospacing="0" w:after="0" w:afterAutospacing="0"/>
        <w:rPr>
          <w:rFonts w:asciiTheme="minorHAnsi" w:hAnsiTheme="minorHAnsi" w:cstheme="minorHAnsi"/>
        </w:rPr>
      </w:pPr>
      <w:r>
        <w:rPr>
          <w:rFonts w:asciiTheme="minorHAnsi" w:hAnsiTheme="minorHAnsi" w:cstheme="minorHAnsi"/>
        </w:rPr>
        <w:t>5</w:t>
      </w:r>
      <w:r w:rsidR="00653DA0">
        <w:rPr>
          <w:rFonts w:asciiTheme="minorHAnsi" w:hAnsiTheme="minorHAnsi" w:cstheme="minorHAnsi"/>
        </w:rPr>
        <w:t xml:space="preserve">.1. </w:t>
      </w:r>
      <w:r w:rsidR="00A16C0D">
        <w:rPr>
          <w:rFonts w:asciiTheme="minorHAnsi" w:hAnsiTheme="minorHAnsi" w:cstheme="minorHAnsi"/>
        </w:rPr>
        <w:t xml:space="preserve">Collect </w:t>
      </w:r>
      <w:proofErr w:type="gramStart"/>
      <w:r w:rsidR="00A16C0D">
        <w:rPr>
          <w:rFonts w:asciiTheme="minorHAnsi" w:hAnsiTheme="minorHAnsi" w:cstheme="minorHAnsi"/>
        </w:rPr>
        <w:t>a</w:t>
      </w:r>
      <w:r w:rsidR="00653DA0">
        <w:rPr>
          <w:rFonts w:asciiTheme="minorHAnsi" w:hAnsiTheme="minorHAnsi" w:cstheme="minorHAnsi"/>
        </w:rPr>
        <w:t>phids</w:t>
      </w:r>
      <w:proofErr w:type="gramEnd"/>
      <w:r w:rsidR="00653DA0">
        <w:rPr>
          <w:rFonts w:asciiTheme="minorHAnsi" w:hAnsiTheme="minorHAnsi" w:cstheme="minorHAnsi"/>
        </w:rPr>
        <w:t xml:space="preserve"> </w:t>
      </w:r>
      <w:r w:rsidR="00493091">
        <w:rPr>
          <w:rFonts w:asciiTheme="minorHAnsi" w:hAnsiTheme="minorHAnsi" w:cstheme="minorHAnsi"/>
        </w:rPr>
        <w:t xml:space="preserve">samples </w:t>
      </w:r>
      <w:r w:rsidR="00653DA0">
        <w:rPr>
          <w:rFonts w:asciiTheme="minorHAnsi" w:hAnsiTheme="minorHAnsi" w:cstheme="minorHAnsi"/>
        </w:rPr>
        <w:t xml:space="preserve">for </w:t>
      </w:r>
      <w:r w:rsidR="00A533A4">
        <w:rPr>
          <w:rFonts w:asciiTheme="minorHAnsi" w:hAnsiTheme="minorHAnsi" w:cstheme="minorHAnsi"/>
        </w:rPr>
        <w:t>RNA extraction</w:t>
      </w:r>
      <w:r w:rsidR="00653DA0">
        <w:rPr>
          <w:rFonts w:asciiTheme="minorHAnsi" w:hAnsiTheme="minorHAnsi" w:cstheme="minorHAnsi"/>
        </w:rPr>
        <w:t xml:space="preserve"> in</w:t>
      </w:r>
      <w:r w:rsidR="00E0364C">
        <w:rPr>
          <w:rFonts w:asciiTheme="minorHAnsi" w:hAnsiTheme="minorHAnsi" w:cstheme="minorHAnsi"/>
        </w:rPr>
        <w:t xml:space="preserve"> 1.5 ml RNase/ DNase-free tubes and</w:t>
      </w:r>
      <w:r w:rsidR="00653DA0">
        <w:rPr>
          <w:rFonts w:asciiTheme="minorHAnsi" w:hAnsiTheme="minorHAnsi" w:cstheme="minorHAnsi"/>
        </w:rPr>
        <w:t xml:space="preserve"> immediate</w:t>
      </w:r>
      <w:r w:rsidR="00A16C0D">
        <w:rPr>
          <w:rFonts w:asciiTheme="minorHAnsi" w:hAnsiTheme="minorHAnsi" w:cstheme="minorHAnsi"/>
        </w:rPr>
        <w:t xml:space="preserve"> </w:t>
      </w:r>
      <w:r w:rsidR="00E0364C">
        <w:rPr>
          <w:rFonts w:asciiTheme="minorHAnsi" w:hAnsiTheme="minorHAnsi" w:cstheme="minorHAnsi"/>
        </w:rPr>
        <w:t>fr</w:t>
      </w:r>
      <w:r w:rsidR="00A16C0D">
        <w:rPr>
          <w:rFonts w:asciiTheme="minorHAnsi" w:hAnsiTheme="minorHAnsi" w:cstheme="minorHAnsi"/>
        </w:rPr>
        <w:t>eeze</w:t>
      </w:r>
      <w:r w:rsidR="00E0364C">
        <w:rPr>
          <w:rFonts w:asciiTheme="minorHAnsi" w:hAnsiTheme="minorHAnsi" w:cstheme="minorHAnsi"/>
        </w:rPr>
        <w:t xml:space="preserve"> in liquid nitrogen. </w:t>
      </w:r>
    </w:p>
    <w:p w14:paraId="4D04A57F" w14:textId="77777777" w:rsidR="00A16C0D" w:rsidRDefault="00A16C0D" w:rsidP="008E399B">
      <w:pPr>
        <w:pStyle w:val="NormalWeb"/>
        <w:spacing w:before="0" w:beforeAutospacing="0" w:after="0" w:afterAutospacing="0"/>
        <w:rPr>
          <w:rFonts w:asciiTheme="minorHAnsi" w:hAnsiTheme="minorHAnsi" w:cstheme="minorHAnsi"/>
        </w:rPr>
      </w:pPr>
    </w:p>
    <w:p w14:paraId="68CAF36E" w14:textId="30023691" w:rsidR="00653DA0" w:rsidRPr="00653DA0" w:rsidRDefault="00A16C0D" w:rsidP="008E399B">
      <w:pPr>
        <w:pStyle w:val="NormalWeb"/>
        <w:spacing w:before="0" w:beforeAutospacing="0" w:after="0" w:afterAutospacing="0"/>
        <w:rPr>
          <w:rFonts w:asciiTheme="minorHAnsi" w:hAnsiTheme="minorHAnsi" w:cstheme="minorHAnsi"/>
        </w:rPr>
      </w:pPr>
      <w:r>
        <w:rPr>
          <w:rFonts w:asciiTheme="minorHAnsi" w:hAnsiTheme="minorHAnsi" w:cstheme="minorHAnsi"/>
          <w:b/>
        </w:rPr>
        <w:t xml:space="preserve">Note: </w:t>
      </w:r>
      <w:r w:rsidR="00E0364C">
        <w:rPr>
          <w:rFonts w:asciiTheme="minorHAnsi" w:hAnsiTheme="minorHAnsi" w:cstheme="minorHAnsi"/>
        </w:rPr>
        <w:t xml:space="preserve">If the following steps are not </w:t>
      </w:r>
      <w:r w:rsidR="00D4757B">
        <w:rPr>
          <w:rFonts w:asciiTheme="minorHAnsi" w:hAnsiTheme="minorHAnsi" w:cstheme="minorHAnsi"/>
        </w:rPr>
        <w:t>performed immediately</w:t>
      </w:r>
      <w:r w:rsidR="00E0364C">
        <w:rPr>
          <w:rFonts w:asciiTheme="minorHAnsi" w:hAnsiTheme="minorHAnsi" w:cstheme="minorHAnsi"/>
        </w:rPr>
        <w:t xml:space="preserve">, the samples can be </w:t>
      </w:r>
      <w:r w:rsidR="00653DA0">
        <w:rPr>
          <w:rFonts w:asciiTheme="minorHAnsi" w:hAnsiTheme="minorHAnsi" w:cstheme="minorHAnsi"/>
        </w:rPr>
        <w:t>stored at -80 °C</w:t>
      </w:r>
      <w:r w:rsidR="00E0364C">
        <w:rPr>
          <w:rFonts w:asciiTheme="minorHAnsi" w:hAnsiTheme="minorHAnsi" w:cstheme="minorHAnsi"/>
        </w:rPr>
        <w:t>.</w:t>
      </w:r>
    </w:p>
    <w:p w14:paraId="4CE9A3FE" w14:textId="77777777" w:rsidR="00653DA0" w:rsidRDefault="00653DA0" w:rsidP="008E399B">
      <w:pPr>
        <w:pStyle w:val="NormalWeb"/>
        <w:spacing w:before="0" w:beforeAutospacing="0" w:after="0" w:afterAutospacing="0"/>
        <w:rPr>
          <w:rFonts w:asciiTheme="minorHAnsi" w:hAnsiTheme="minorHAnsi" w:cstheme="minorHAnsi"/>
          <w:b/>
        </w:rPr>
      </w:pPr>
    </w:p>
    <w:p w14:paraId="6B85D473" w14:textId="318E6151" w:rsidR="00653DA0" w:rsidRDefault="00D4757B" w:rsidP="008E399B">
      <w:pPr>
        <w:pStyle w:val="NormalWeb"/>
        <w:spacing w:before="0" w:beforeAutospacing="0" w:after="0" w:afterAutospacing="0"/>
        <w:rPr>
          <w:rFonts w:asciiTheme="minorHAnsi" w:hAnsiTheme="minorHAnsi" w:cstheme="minorHAnsi"/>
        </w:rPr>
      </w:pPr>
      <w:r>
        <w:rPr>
          <w:rFonts w:asciiTheme="minorHAnsi" w:hAnsiTheme="minorHAnsi" w:cstheme="minorHAnsi"/>
        </w:rPr>
        <w:t>5</w:t>
      </w:r>
      <w:r w:rsidR="00E0364C">
        <w:rPr>
          <w:rFonts w:asciiTheme="minorHAnsi" w:hAnsiTheme="minorHAnsi" w:cstheme="minorHAnsi"/>
        </w:rPr>
        <w:t>.2</w:t>
      </w:r>
      <w:r w:rsidR="00653DA0">
        <w:rPr>
          <w:rFonts w:asciiTheme="minorHAnsi" w:hAnsiTheme="minorHAnsi" w:cstheme="minorHAnsi"/>
        </w:rPr>
        <w:t xml:space="preserve">. </w:t>
      </w:r>
      <w:r w:rsidR="00653DA0" w:rsidRPr="00814328">
        <w:rPr>
          <w:rFonts w:asciiTheme="minorHAnsi" w:hAnsiTheme="minorHAnsi" w:cstheme="minorHAnsi"/>
          <w:b/>
        </w:rPr>
        <w:t>Tissue homogenization</w:t>
      </w:r>
      <w:r w:rsidR="00DD1600" w:rsidRPr="00814328">
        <w:rPr>
          <w:rFonts w:asciiTheme="minorHAnsi" w:hAnsiTheme="minorHAnsi" w:cstheme="minorHAnsi"/>
          <w:b/>
        </w:rPr>
        <w:t>.</w:t>
      </w:r>
      <w:r w:rsidR="00DD1600">
        <w:rPr>
          <w:rFonts w:asciiTheme="minorHAnsi" w:hAnsiTheme="minorHAnsi" w:cstheme="minorHAnsi"/>
        </w:rPr>
        <w:t xml:space="preserve"> </w:t>
      </w:r>
    </w:p>
    <w:p w14:paraId="796F32B6" w14:textId="77777777" w:rsidR="00653DA0" w:rsidRPr="00653DA0" w:rsidRDefault="00653DA0" w:rsidP="008E399B">
      <w:pPr>
        <w:pStyle w:val="NormalWeb"/>
        <w:spacing w:before="0" w:beforeAutospacing="0" w:after="0" w:afterAutospacing="0"/>
        <w:rPr>
          <w:rFonts w:asciiTheme="minorHAnsi" w:hAnsiTheme="minorHAnsi" w:cstheme="minorHAnsi"/>
        </w:rPr>
      </w:pPr>
    </w:p>
    <w:p w14:paraId="58EDC830" w14:textId="77777777" w:rsidR="00814328" w:rsidRDefault="00D4757B" w:rsidP="008E399B">
      <w:pPr>
        <w:pStyle w:val="NormalWeb"/>
        <w:spacing w:before="0" w:beforeAutospacing="0" w:after="0" w:afterAutospacing="0"/>
        <w:rPr>
          <w:rFonts w:asciiTheme="minorHAnsi" w:hAnsiTheme="minorHAnsi" w:cstheme="minorHAnsi"/>
        </w:rPr>
      </w:pPr>
      <w:r>
        <w:rPr>
          <w:rFonts w:asciiTheme="minorHAnsi" w:hAnsiTheme="minorHAnsi" w:cstheme="minorHAnsi"/>
        </w:rPr>
        <w:t>5</w:t>
      </w:r>
      <w:r w:rsidR="00E0364C">
        <w:rPr>
          <w:rFonts w:asciiTheme="minorHAnsi" w:hAnsiTheme="minorHAnsi" w:cstheme="minorHAnsi"/>
        </w:rPr>
        <w:t>.2</w:t>
      </w:r>
      <w:r w:rsidR="00653DA0">
        <w:rPr>
          <w:rFonts w:asciiTheme="minorHAnsi" w:hAnsiTheme="minorHAnsi" w:cstheme="minorHAnsi"/>
        </w:rPr>
        <w:t>.1</w:t>
      </w:r>
      <w:r w:rsidR="008E399B" w:rsidRPr="008E399B">
        <w:rPr>
          <w:rFonts w:asciiTheme="minorHAnsi" w:hAnsiTheme="minorHAnsi" w:cstheme="minorHAnsi"/>
        </w:rPr>
        <w:t xml:space="preserve">. </w:t>
      </w:r>
      <w:r w:rsidR="00653DA0">
        <w:rPr>
          <w:rFonts w:asciiTheme="minorHAnsi" w:hAnsiTheme="minorHAnsi" w:cstheme="minorHAnsi"/>
        </w:rPr>
        <w:t xml:space="preserve">With </w:t>
      </w:r>
      <w:r w:rsidR="00B3200C">
        <w:rPr>
          <w:rFonts w:asciiTheme="minorHAnsi" w:hAnsiTheme="minorHAnsi" w:cstheme="minorHAnsi"/>
        </w:rPr>
        <w:t xml:space="preserve">a </w:t>
      </w:r>
      <w:r w:rsidR="00653DA0">
        <w:rPr>
          <w:rFonts w:asciiTheme="minorHAnsi" w:hAnsiTheme="minorHAnsi" w:cstheme="minorHAnsi"/>
        </w:rPr>
        <w:t xml:space="preserve">sterile pestle in tube with aphid, freeze in liquid nitrogen for 10-15 seconds, until the sample stop sizzling. </w:t>
      </w:r>
    </w:p>
    <w:p w14:paraId="26FFB22F" w14:textId="77777777" w:rsidR="00814328" w:rsidRDefault="00814328" w:rsidP="008E399B">
      <w:pPr>
        <w:pStyle w:val="NormalWeb"/>
        <w:spacing w:before="0" w:beforeAutospacing="0" w:after="0" w:afterAutospacing="0"/>
        <w:rPr>
          <w:rFonts w:asciiTheme="minorHAnsi" w:hAnsiTheme="minorHAnsi" w:cstheme="minorHAnsi"/>
        </w:rPr>
      </w:pPr>
    </w:p>
    <w:p w14:paraId="36550818" w14:textId="0CD056AF" w:rsidR="00653DA0" w:rsidRDefault="00814328" w:rsidP="008E399B">
      <w:pPr>
        <w:pStyle w:val="NormalWeb"/>
        <w:spacing w:before="0" w:beforeAutospacing="0" w:after="0" w:afterAutospacing="0"/>
        <w:rPr>
          <w:rFonts w:asciiTheme="minorHAnsi" w:hAnsiTheme="minorHAnsi" w:cstheme="minorHAnsi"/>
        </w:rPr>
      </w:pPr>
      <w:r w:rsidRPr="009C0F48">
        <w:rPr>
          <w:rFonts w:asciiTheme="minorHAnsi" w:hAnsiTheme="minorHAnsi" w:cstheme="minorHAnsi"/>
          <w:b/>
        </w:rPr>
        <w:t>Note:</w:t>
      </w:r>
      <w:r>
        <w:rPr>
          <w:rFonts w:asciiTheme="minorHAnsi" w:hAnsiTheme="minorHAnsi" w:cstheme="minorHAnsi"/>
        </w:rPr>
        <w:t xml:space="preserve"> </w:t>
      </w:r>
      <w:r w:rsidR="00776565">
        <w:rPr>
          <w:rFonts w:asciiTheme="minorHAnsi" w:hAnsiTheme="minorHAnsi" w:cstheme="minorHAnsi"/>
        </w:rPr>
        <w:t>Optimal tissue disintegration is achieved when the aphid is positioned between the pestle and side of the tube.</w:t>
      </w:r>
    </w:p>
    <w:p w14:paraId="7C635F8E" w14:textId="77777777" w:rsidR="00653DA0" w:rsidRDefault="00653DA0" w:rsidP="008E399B">
      <w:pPr>
        <w:pStyle w:val="NormalWeb"/>
        <w:spacing w:before="0" w:beforeAutospacing="0" w:after="0" w:afterAutospacing="0"/>
        <w:rPr>
          <w:rFonts w:asciiTheme="minorHAnsi" w:hAnsiTheme="minorHAnsi" w:cstheme="minorHAnsi"/>
        </w:rPr>
      </w:pPr>
    </w:p>
    <w:p w14:paraId="7451A4B6" w14:textId="7E69C013" w:rsidR="00653DA0" w:rsidRDefault="00D4757B" w:rsidP="008E399B">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.2</w:t>
      </w:r>
      <w:r w:rsidR="00653DA0" w:rsidRPr="00BC3457">
        <w:rPr>
          <w:rFonts w:asciiTheme="minorHAnsi" w:hAnsiTheme="minorHAnsi" w:cstheme="minorHAnsi"/>
          <w:highlight w:val="yellow"/>
        </w:rPr>
        <w:t xml:space="preserve">.2. Crush aphid well with </w:t>
      </w:r>
      <w:r w:rsidR="00814328" w:rsidRPr="00BC3457">
        <w:rPr>
          <w:rFonts w:asciiTheme="minorHAnsi" w:hAnsiTheme="minorHAnsi" w:cstheme="minorHAnsi"/>
          <w:highlight w:val="yellow"/>
        </w:rPr>
        <w:t xml:space="preserve">the </w:t>
      </w:r>
      <w:r w:rsidR="00653DA0" w:rsidRPr="00BC3457">
        <w:rPr>
          <w:rFonts w:asciiTheme="minorHAnsi" w:hAnsiTheme="minorHAnsi" w:cstheme="minorHAnsi"/>
          <w:highlight w:val="yellow"/>
        </w:rPr>
        <w:t>pestle</w:t>
      </w:r>
      <w:r w:rsidR="00814328" w:rsidRPr="00BC3457">
        <w:rPr>
          <w:rFonts w:asciiTheme="minorHAnsi" w:hAnsiTheme="minorHAnsi" w:cstheme="minorHAnsi"/>
          <w:highlight w:val="yellow"/>
        </w:rPr>
        <w:t xml:space="preserve"> as described in step </w:t>
      </w:r>
      <w:r w:rsidR="004431E8" w:rsidRPr="00BC3457">
        <w:rPr>
          <w:rFonts w:asciiTheme="minorHAnsi" w:hAnsiTheme="minorHAnsi" w:cstheme="minorHAnsi"/>
          <w:highlight w:val="yellow"/>
        </w:rPr>
        <w:t>3.2</w:t>
      </w:r>
      <w:r w:rsidR="00653DA0" w:rsidRPr="00BC3457">
        <w:rPr>
          <w:rFonts w:asciiTheme="minorHAnsi" w:hAnsiTheme="minorHAnsi" w:cstheme="minorHAnsi"/>
          <w:highlight w:val="yellow"/>
        </w:rPr>
        <w:t>.</w:t>
      </w:r>
    </w:p>
    <w:p w14:paraId="46B90862" w14:textId="77777777" w:rsidR="00653DA0" w:rsidRDefault="00653DA0" w:rsidP="008E399B">
      <w:pPr>
        <w:pStyle w:val="NormalWeb"/>
        <w:spacing w:before="0" w:beforeAutospacing="0" w:after="0" w:afterAutospacing="0"/>
        <w:rPr>
          <w:rFonts w:asciiTheme="minorHAnsi" w:hAnsiTheme="minorHAnsi" w:cstheme="minorHAnsi"/>
        </w:rPr>
      </w:pPr>
    </w:p>
    <w:p w14:paraId="4FF164F6" w14:textId="7019E1FD" w:rsidR="008E399B" w:rsidRDefault="00D4757B" w:rsidP="008E399B">
      <w:pPr>
        <w:pStyle w:val="NormalWeb"/>
        <w:spacing w:before="0" w:beforeAutospacing="0" w:after="0" w:afterAutospacing="0"/>
        <w:rPr>
          <w:rFonts w:asciiTheme="minorHAnsi" w:hAnsiTheme="minorHAnsi" w:cstheme="minorHAnsi"/>
          <w:b/>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 xml:space="preserve">.2.3. In the fume hood, </w:t>
      </w:r>
      <w:r w:rsidR="008E399B" w:rsidRPr="00BC3457">
        <w:rPr>
          <w:rFonts w:asciiTheme="minorHAnsi" w:hAnsiTheme="minorHAnsi" w:cstheme="minorHAnsi"/>
          <w:highlight w:val="yellow"/>
        </w:rPr>
        <w:t xml:space="preserve">add 800 µl of </w:t>
      </w:r>
      <w:r w:rsidR="004431E8" w:rsidRPr="00BC3457">
        <w:rPr>
          <w:rFonts w:asciiTheme="minorHAnsi" w:hAnsiTheme="minorHAnsi" w:cstheme="minorHAnsi"/>
          <w:highlight w:val="yellow"/>
        </w:rPr>
        <w:t xml:space="preserve">guanidinium thiocyanate-phenol-chloroform extraction reagent </w:t>
      </w:r>
      <w:r w:rsidR="008E399B" w:rsidRPr="00BC3457">
        <w:rPr>
          <w:rFonts w:asciiTheme="minorHAnsi" w:hAnsiTheme="minorHAnsi" w:cstheme="minorHAnsi"/>
          <w:highlight w:val="yellow"/>
        </w:rPr>
        <w:t xml:space="preserve">to </w:t>
      </w:r>
      <w:r w:rsidR="00E0364C" w:rsidRPr="00BC3457">
        <w:rPr>
          <w:rFonts w:asciiTheme="minorHAnsi" w:hAnsiTheme="minorHAnsi" w:cstheme="minorHAnsi"/>
          <w:highlight w:val="yellow"/>
        </w:rPr>
        <w:t>sample (1-5 adult aphids)</w:t>
      </w:r>
      <w:r w:rsidR="008E399B" w:rsidRPr="00BC3457">
        <w:rPr>
          <w:rFonts w:asciiTheme="minorHAnsi" w:hAnsiTheme="minorHAnsi" w:cstheme="minorHAnsi"/>
          <w:highlight w:val="yellow"/>
        </w:rPr>
        <w:t>.</w:t>
      </w:r>
      <w:r w:rsidR="00E0364C" w:rsidRPr="00BC3457">
        <w:rPr>
          <w:rFonts w:asciiTheme="minorHAnsi" w:hAnsiTheme="minorHAnsi" w:cstheme="minorHAnsi"/>
          <w:highlight w:val="yellow"/>
        </w:rPr>
        <w:t xml:space="preserve"> Homogenize samples more with </w:t>
      </w:r>
      <w:r w:rsidR="00BC3457" w:rsidRPr="00BC3457">
        <w:rPr>
          <w:rFonts w:asciiTheme="minorHAnsi" w:hAnsiTheme="minorHAnsi" w:cstheme="minorHAnsi"/>
          <w:highlight w:val="yellow"/>
        </w:rPr>
        <w:t>pestle and</w:t>
      </w:r>
      <w:r w:rsidR="00E0364C" w:rsidRPr="00BC3457">
        <w:rPr>
          <w:rFonts w:asciiTheme="minorHAnsi" w:hAnsiTheme="minorHAnsi" w:cstheme="minorHAnsi"/>
          <w:highlight w:val="yellow"/>
        </w:rPr>
        <w:t xml:space="preserve"> dispose of </w:t>
      </w:r>
      <w:r w:rsidR="00814328" w:rsidRPr="00BC3457">
        <w:rPr>
          <w:rFonts w:asciiTheme="minorHAnsi" w:hAnsiTheme="minorHAnsi" w:cstheme="minorHAnsi"/>
          <w:highlight w:val="yellow"/>
        </w:rPr>
        <w:t xml:space="preserve">the </w:t>
      </w:r>
      <w:r w:rsidR="00E0364C" w:rsidRPr="00BC3457">
        <w:rPr>
          <w:rFonts w:asciiTheme="minorHAnsi" w:hAnsiTheme="minorHAnsi" w:cstheme="minorHAnsi"/>
          <w:highlight w:val="yellow"/>
        </w:rPr>
        <w:t>pestle.</w:t>
      </w:r>
    </w:p>
    <w:p w14:paraId="7505BDC9" w14:textId="77777777" w:rsidR="008E399B" w:rsidRDefault="008E399B" w:rsidP="008E399B">
      <w:pPr>
        <w:pStyle w:val="NormalWeb"/>
        <w:spacing w:before="0" w:beforeAutospacing="0" w:after="0" w:afterAutospacing="0"/>
        <w:rPr>
          <w:rFonts w:asciiTheme="minorHAnsi" w:hAnsiTheme="minorHAnsi" w:cstheme="minorHAnsi"/>
          <w:b/>
        </w:rPr>
      </w:pPr>
    </w:p>
    <w:p w14:paraId="75174575" w14:textId="17AB00E5" w:rsidR="00814328" w:rsidRDefault="00D4757B" w:rsidP="008E399B">
      <w:pPr>
        <w:pStyle w:val="NormalWeb"/>
        <w:spacing w:before="0" w:beforeAutospacing="0" w:after="0" w:afterAutospacing="0"/>
        <w:rPr>
          <w:rFonts w:asciiTheme="minorHAnsi" w:hAnsiTheme="minorHAnsi" w:cstheme="minorHAnsi"/>
        </w:rPr>
      </w:pPr>
      <w:r>
        <w:rPr>
          <w:rFonts w:asciiTheme="minorHAnsi" w:hAnsiTheme="minorHAnsi" w:cstheme="minorHAnsi"/>
        </w:rPr>
        <w:t>5</w:t>
      </w:r>
      <w:r w:rsidR="00E0364C">
        <w:rPr>
          <w:rFonts w:asciiTheme="minorHAnsi" w:hAnsiTheme="minorHAnsi" w:cstheme="minorHAnsi"/>
        </w:rPr>
        <w:t xml:space="preserve">.3. </w:t>
      </w:r>
      <w:r w:rsidR="00E0364C" w:rsidRPr="00814328">
        <w:rPr>
          <w:rFonts w:asciiTheme="minorHAnsi" w:hAnsiTheme="minorHAnsi" w:cstheme="minorHAnsi"/>
          <w:b/>
        </w:rPr>
        <w:t>Phase separation</w:t>
      </w:r>
    </w:p>
    <w:p w14:paraId="35A60917" w14:textId="77777777" w:rsidR="00814328" w:rsidRDefault="00814328" w:rsidP="008E399B">
      <w:pPr>
        <w:pStyle w:val="NormalWeb"/>
        <w:spacing w:before="0" w:beforeAutospacing="0" w:after="0" w:afterAutospacing="0"/>
        <w:rPr>
          <w:rFonts w:asciiTheme="minorHAnsi" w:hAnsiTheme="minorHAnsi" w:cstheme="minorHAnsi"/>
        </w:rPr>
      </w:pPr>
    </w:p>
    <w:p w14:paraId="7ED4A1F0" w14:textId="68D4CA7D" w:rsidR="008E399B" w:rsidRDefault="00814328" w:rsidP="00CF540F">
      <w:pPr>
        <w:pStyle w:val="NormalWeb"/>
        <w:spacing w:before="0" w:beforeAutospacing="0" w:after="0" w:afterAutospacing="0"/>
        <w:outlineLvl w:val="0"/>
        <w:rPr>
          <w:rFonts w:asciiTheme="minorHAnsi" w:hAnsiTheme="minorHAnsi" w:cstheme="minorHAnsi"/>
          <w:b/>
        </w:rPr>
      </w:pPr>
      <w:r>
        <w:rPr>
          <w:rFonts w:asciiTheme="minorHAnsi" w:hAnsiTheme="minorHAnsi" w:cstheme="minorHAnsi"/>
        </w:rPr>
        <w:t xml:space="preserve">Note: </w:t>
      </w:r>
      <w:r w:rsidR="00DD1600">
        <w:rPr>
          <w:rFonts w:asciiTheme="minorHAnsi" w:hAnsiTheme="minorHAnsi" w:cstheme="minorHAnsi"/>
        </w:rPr>
        <w:t>All steps should be performed in a fume hood.</w:t>
      </w:r>
    </w:p>
    <w:p w14:paraId="3AC25BDD" w14:textId="77777777" w:rsidR="00E0364C" w:rsidRDefault="00E0364C" w:rsidP="008E399B">
      <w:pPr>
        <w:pStyle w:val="NormalWeb"/>
        <w:spacing w:before="0" w:beforeAutospacing="0" w:after="0" w:afterAutospacing="0"/>
        <w:rPr>
          <w:rFonts w:asciiTheme="minorHAnsi" w:hAnsiTheme="minorHAnsi" w:cstheme="minorHAnsi"/>
        </w:rPr>
      </w:pPr>
    </w:p>
    <w:p w14:paraId="263328B8" w14:textId="4EFC681F" w:rsidR="008E399B" w:rsidRPr="00BC3457" w:rsidRDefault="00D4757B" w:rsidP="008E399B">
      <w:pPr>
        <w:pStyle w:val="NormalWeb"/>
        <w:spacing w:before="0" w:beforeAutospacing="0" w:after="0" w:afterAutospacing="0"/>
        <w:rPr>
          <w:rFonts w:asciiTheme="minorHAnsi" w:hAnsiTheme="minorHAnsi" w:cstheme="minorHAnsi"/>
          <w:b/>
          <w:highlight w:val="yellow"/>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.3.1</w:t>
      </w:r>
      <w:r w:rsidR="008E399B" w:rsidRPr="00BC3457">
        <w:rPr>
          <w:rFonts w:asciiTheme="minorHAnsi" w:hAnsiTheme="minorHAnsi" w:cstheme="minorHAnsi"/>
          <w:highlight w:val="yellow"/>
        </w:rPr>
        <w:t>. Incubate the homogenized samples for 5 min at room temperature.</w:t>
      </w:r>
    </w:p>
    <w:p w14:paraId="1262DCD4" w14:textId="77777777" w:rsidR="008E399B" w:rsidRPr="00BC3457" w:rsidRDefault="008E399B" w:rsidP="008E399B">
      <w:pPr>
        <w:pStyle w:val="NormalWeb"/>
        <w:spacing w:before="0" w:beforeAutospacing="0" w:after="0" w:afterAutospacing="0"/>
        <w:rPr>
          <w:rFonts w:asciiTheme="minorHAnsi" w:hAnsiTheme="minorHAnsi" w:cstheme="minorHAnsi"/>
          <w:b/>
          <w:highlight w:val="yellow"/>
        </w:rPr>
      </w:pPr>
    </w:p>
    <w:p w14:paraId="4C3324E6" w14:textId="6D1F6840" w:rsidR="008E399B" w:rsidRPr="00BC3457" w:rsidRDefault="00D4757B" w:rsidP="008E399B">
      <w:pPr>
        <w:pStyle w:val="NormalWeb"/>
        <w:spacing w:before="0" w:beforeAutospacing="0" w:after="0" w:afterAutospacing="0"/>
        <w:rPr>
          <w:rFonts w:asciiTheme="minorHAnsi" w:hAnsiTheme="minorHAnsi" w:cstheme="minorHAnsi"/>
          <w:b/>
          <w:highlight w:val="yellow"/>
        </w:rPr>
      </w:pPr>
      <w:r w:rsidRPr="00BC3457">
        <w:rPr>
          <w:rFonts w:asciiTheme="minorHAnsi" w:hAnsiTheme="minorHAnsi" w:cstheme="minorHAnsi"/>
          <w:highlight w:val="yellow"/>
        </w:rPr>
        <w:t>5</w:t>
      </w:r>
      <w:r w:rsidR="008E399B" w:rsidRPr="00BC3457">
        <w:rPr>
          <w:rFonts w:asciiTheme="minorHAnsi" w:hAnsiTheme="minorHAnsi" w:cstheme="minorHAnsi"/>
          <w:highlight w:val="yellow"/>
        </w:rPr>
        <w:t>.3</w:t>
      </w:r>
      <w:r w:rsidR="00E0364C" w:rsidRPr="00BC3457">
        <w:rPr>
          <w:rFonts w:asciiTheme="minorHAnsi" w:hAnsiTheme="minorHAnsi" w:cstheme="minorHAnsi"/>
          <w:highlight w:val="yellow"/>
        </w:rPr>
        <w:t>.2</w:t>
      </w:r>
      <w:r w:rsidR="008E399B" w:rsidRPr="00BC3457">
        <w:rPr>
          <w:rFonts w:asciiTheme="minorHAnsi" w:hAnsiTheme="minorHAnsi" w:cstheme="minorHAnsi"/>
          <w:highlight w:val="yellow"/>
        </w:rPr>
        <w:t>. Add 160 µl of chloroform to sample.  Shake by hand for 15 s.</w:t>
      </w:r>
    </w:p>
    <w:p w14:paraId="3E15A40A" w14:textId="77777777" w:rsidR="008E399B" w:rsidRPr="00BC3457" w:rsidRDefault="008E399B" w:rsidP="008E399B">
      <w:pPr>
        <w:pStyle w:val="NormalWeb"/>
        <w:spacing w:before="0" w:beforeAutospacing="0" w:after="0" w:afterAutospacing="0"/>
        <w:rPr>
          <w:rFonts w:asciiTheme="minorHAnsi" w:hAnsiTheme="minorHAnsi" w:cstheme="minorHAnsi"/>
          <w:highlight w:val="yellow"/>
        </w:rPr>
      </w:pPr>
    </w:p>
    <w:p w14:paraId="562C021F" w14:textId="3FE1121E" w:rsidR="008E399B" w:rsidRPr="00BC3457" w:rsidRDefault="00D4757B" w:rsidP="008E399B">
      <w:pPr>
        <w:pStyle w:val="NormalWeb"/>
        <w:spacing w:before="0" w:beforeAutospacing="0" w:after="0" w:afterAutospacing="0"/>
        <w:rPr>
          <w:rFonts w:asciiTheme="minorHAnsi" w:hAnsiTheme="minorHAnsi" w:cstheme="minorHAnsi"/>
          <w:b/>
          <w:highlight w:val="yellow"/>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.3.3</w:t>
      </w:r>
      <w:r w:rsidR="008E399B" w:rsidRPr="00BC3457">
        <w:rPr>
          <w:rFonts w:asciiTheme="minorHAnsi" w:hAnsiTheme="minorHAnsi" w:cstheme="minorHAnsi"/>
          <w:highlight w:val="yellow"/>
        </w:rPr>
        <w:t>. Incubate for 2-3 min at room temperature.</w:t>
      </w:r>
    </w:p>
    <w:p w14:paraId="30C5A428" w14:textId="77777777" w:rsidR="008E399B" w:rsidRPr="00BC3457" w:rsidRDefault="008E399B" w:rsidP="008E399B">
      <w:pPr>
        <w:pStyle w:val="NormalWeb"/>
        <w:spacing w:before="0" w:beforeAutospacing="0" w:after="0" w:afterAutospacing="0"/>
        <w:rPr>
          <w:rFonts w:asciiTheme="minorHAnsi" w:hAnsiTheme="minorHAnsi" w:cstheme="minorHAnsi"/>
          <w:highlight w:val="yellow"/>
        </w:rPr>
      </w:pPr>
    </w:p>
    <w:p w14:paraId="7789C932" w14:textId="77777777" w:rsidR="00814328" w:rsidRDefault="00D4757B" w:rsidP="008E399B">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.3.4</w:t>
      </w:r>
      <w:r w:rsidR="008E399B" w:rsidRPr="00BC3457">
        <w:rPr>
          <w:rFonts w:asciiTheme="minorHAnsi" w:hAnsiTheme="minorHAnsi" w:cstheme="minorHAnsi"/>
          <w:highlight w:val="yellow"/>
        </w:rPr>
        <w:t xml:space="preserve">. Centrifuge for 15 min at 12,000 </w:t>
      </w:r>
      <w:proofErr w:type="spellStart"/>
      <w:r w:rsidR="008E399B" w:rsidRPr="00BC3457">
        <w:rPr>
          <w:rFonts w:asciiTheme="minorHAnsi" w:hAnsiTheme="minorHAnsi" w:cstheme="minorHAnsi"/>
          <w:highlight w:val="yellow"/>
        </w:rPr>
        <w:t>xg</w:t>
      </w:r>
      <w:proofErr w:type="spellEnd"/>
      <w:r w:rsidR="008E399B" w:rsidRPr="00BC3457">
        <w:rPr>
          <w:rFonts w:asciiTheme="minorHAnsi" w:hAnsiTheme="minorHAnsi" w:cstheme="minorHAnsi"/>
          <w:highlight w:val="yellow"/>
        </w:rPr>
        <w:t xml:space="preserve"> at </w:t>
      </w:r>
      <w:r w:rsidR="00E0364C" w:rsidRPr="00BC3457">
        <w:rPr>
          <w:rFonts w:asciiTheme="minorHAnsi" w:hAnsiTheme="minorHAnsi" w:cstheme="minorHAnsi"/>
          <w:highlight w:val="yellow"/>
        </w:rPr>
        <w:t>4 °C</w:t>
      </w:r>
      <w:r w:rsidR="00DD1600" w:rsidRPr="00BC3457">
        <w:rPr>
          <w:rFonts w:asciiTheme="minorHAnsi" w:hAnsiTheme="minorHAnsi" w:cstheme="minorHAnsi"/>
          <w:highlight w:val="yellow"/>
        </w:rPr>
        <w:t>.</w:t>
      </w:r>
      <w:r w:rsidR="008E399B" w:rsidRPr="008E399B">
        <w:rPr>
          <w:rFonts w:asciiTheme="minorHAnsi" w:hAnsiTheme="minorHAnsi" w:cstheme="minorHAnsi"/>
        </w:rPr>
        <w:t xml:space="preserve"> </w:t>
      </w:r>
    </w:p>
    <w:p w14:paraId="66DEEA06" w14:textId="77777777" w:rsidR="00814328" w:rsidRDefault="00814328" w:rsidP="008E399B">
      <w:pPr>
        <w:pStyle w:val="NormalWeb"/>
        <w:spacing w:before="0" w:beforeAutospacing="0" w:after="0" w:afterAutospacing="0"/>
        <w:rPr>
          <w:rFonts w:asciiTheme="minorHAnsi" w:hAnsiTheme="minorHAnsi" w:cstheme="minorHAnsi"/>
        </w:rPr>
      </w:pPr>
    </w:p>
    <w:p w14:paraId="06A0C1D7" w14:textId="2B2CAFED" w:rsidR="008E399B" w:rsidRDefault="00814328" w:rsidP="008E399B">
      <w:pPr>
        <w:pStyle w:val="NormalWeb"/>
        <w:spacing w:before="0" w:beforeAutospacing="0" w:after="0" w:afterAutospacing="0"/>
        <w:rPr>
          <w:rFonts w:asciiTheme="minorHAnsi" w:hAnsiTheme="minorHAnsi" w:cstheme="minorHAnsi"/>
          <w:b/>
        </w:rPr>
      </w:pPr>
      <w:r w:rsidRPr="009C0F48">
        <w:rPr>
          <w:rFonts w:asciiTheme="minorHAnsi" w:hAnsiTheme="minorHAnsi" w:cstheme="minorHAnsi"/>
          <w:b/>
        </w:rPr>
        <w:t>Note:</w:t>
      </w:r>
      <w:r>
        <w:rPr>
          <w:rFonts w:asciiTheme="minorHAnsi" w:hAnsiTheme="minorHAnsi" w:cstheme="minorHAnsi"/>
        </w:rPr>
        <w:t xml:space="preserve"> </w:t>
      </w:r>
      <w:r w:rsidR="008E399B" w:rsidRPr="008E399B">
        <w:rPr>
          <w:rFonts w:asciiTheme="minorHAnsi" w:hAnsiTheme="minorHAnsi" w:cstheme="minorHAnsi"/>
        </w:rPr>
        <w:t>Following centrifugation, the mixture separates into 3 layers: a lower, red phenol-chloroform phase, an interphase and a colorless upper aqueous phase.  The RNA remains exclusively in the aqueous phase.  The volume of the aqueous will be ~480 µ</w:t>
      </w:r>
      <w:r>
        <w:rPr>
          <w:rFonts w:asciiTheme="minorHAnsi" w:hAnsiTheme="minorHAnsi" w:cstheme="minorHAnsi"/>
        </w:rPr>
        <w:t>L</w:t>
      </w:r>
      <w:r w:rsidR="008E399B" w:rsidRPr="008E399B">
        <w:rPr>
          <w:rFonts w:asciiTheme="minorHAnsi" w:hAnsiTheme="minorHAnsi" w:cstheme="minorHAnsi"/>
        </w:rPr>
        <w:t>.</w:t>
      </w:r>
    </w:p>
    <w:p w14:paraId="053682E3" w14:textId="77777777" w:rsidR="008E399B" w:rsidRDefault="008E399B" w:rsidP="008E399B">
      <w:pPr>
        <w:pStyle w:val="NormalWeb"/>
        <w:spacing w:before="0" w:beforeAutospacing="0" w:after="0" w:afterAutospacing="0"/>
        <w:rPr>
          <w:rFonts w:asciiTheme="minorHAnsi" w:hAnsiTheme="minorHAnsi" w:cstheme="minorHAnsi"/>
          <w:b/>
        </w:rPr>
      </w:pPr>
    </w:p>
    <w:p w14:paraId="3B36BD76" w14:textId="67DDB95A" w:rsidR="008E399B" w:rsidRDefault="00DD1600" w:rsidP="008E399B">
      <w:pPr>
        <w:pStyle w:val="NormalWeb"/>
        <w:spacing w:before="0" w:beforeAutospacing="0" w:after="0" w:afterAutospacing="0"/>
        <w:rPr>
          <w:rFonts w:asciiTheme="minorHAnsi" w:hAnsiTheme="minorHAnsi" w:cstheme="minorHAnsi"/>
          <w:b/>
        </w:rPr>
      </w:pPr>
      <w:r>
        <w:rPr>
          <w:rFonts w:asciiTheme="minorHAnsi" w:hAnsiTheme="minorHAnsi" w:cstheme="minorHAnsi"/>
        </w:rPr>
        <w:t>5</w:t>
      </w:r>
      <w:r w:rsidR="00E0364C">
        <w:rPr>
          <w:rFonts w:asciiTheme="minorHAnsi" w:hAnsiTheme="minorHAnsi" w:cstheme="minorHAnsi"/>
        </w:rPr>
        <w:t>.4</w:t>
      </w:r>
      <w:r>
        <w:rPr>
          <w:rFonts w:asciiTheme="minorHAnsi" w:hAnsiTheme="minorHAnsi" w:cstheme="minorHAnsi"/>
        </w:rPr>
        <w:t>.</w:t>
      </w:r>
      <w:r w:rsidR="00E0364C">
        <w:rPr>
          <w:rFonts w:asciiTheme="minorHAnsi" w:hAnsiTheme="minorHAnsi" w:cstheme="minorHAnsi"/>
        </w:rPr>
        <w:t xml:space="preserve"> </w:t>
      </w:r>
      <w:r w:rsidR="00E0364C" w:rsidRPr="00814328">
        <w:rPr>
          <w:rFonts w:asciiTheme="minorHAnsi" w:hAnsiTheme="minorHAnsi" w:cstheme="minorHAnsi"/>
          <w:b/>
        </w:rPr>
        <w:t>RNA precipitation</w:t>
      </w:r>
    </w:p>
    <w:p w14:paraId="630EDE58" w14:textId="77777777" w:rsidR="00E0364C" w:rsidRDefault="00E0364C" w:rsidP="008E399B">
      <w:pPr>
        <w:pStyle w:val="NormalWeb"/>
        <w:spacing w:before="0" w:beforeAutospacing="0" w:after="0" w:afterAutospacing="0"/>
        <w:rPr>
          <w:rFonts w:asciiTheme="minorHAnsi" w:hAnsiTheme="minorHAnsi" w:cstheme="minorHAnsi"/>
        </w:rPr>
      </w:pPr>
    </w:p>
    <w:p w14:paraId="34C8C22A" w14:textId="763BD332" w:rsidR="008E399B" w:rsidRDefault="00DD1600" w:rsidP="008E399B">
      <w:pPr>
        <w:pStyle w:val="NormalWeb"/>
        <w:spacing w:before="0" w:beforeAutospacing="0" w:after="0" w:afterAutospacing="0"/>
        <w:rPr>
          <w:rFonts w:asciiTheme="minorHAnsi" w:hAnsiTheme="minorHAnsi" w:cstheme="minorHAnsi"/>
          <w:b/>
        </w:rPr>
      </w:pPr>
      <w:r>
        <w:rPr>
          <w:rFonts w:asciiTheme="minorHAnsi" w:hAnsiTheme="minorHAnsi" w:cstheme="minorHAnsi"/>
        </w:rPr>
        <w:lastRenderedPageBreak/>
        <w:t>5</w:t>
      </w:r>
      <w:r w:rsidR="00E0364C">
        <w:rPr>
          <w:rFonts w:asciiTheme="minorHAnsi" w:hAnsiTheme="minorHAnsi" w:cstheme="minorHAnsi"/>
        </w:rPr>
        <w:t>.4.1</w:t>
      </w:r>
      <w:r w:rsidR="008E399B">
        <w:rPr>
          <w:rFonts w:asciiTheme="minorHAnsi" w:hAnsiTheme="minorHAnsi" w:cstheme="minorHAnsi"/>
        </w:rPr>
        <w:t xml:space="preserve">. </w:t>
      </w:r>
      <w:r w:rsidR="00814328">
        <w:rPr>
          <w:rFonts w:asciiTheme="minorHAnsi" w:hAnsiTheme="minorHAnsi" w:cstheme="minorHAnsi"/>
        </w:rPr>
        <w:t xml:space="preserve">In a </w:t>
      </w:r>
      <w:proofErr w:type="spellStart"/>
      <w:r w:rsidR="00814328">
        <w:rPr>
          <w:rFonts w:asciiTheme="minorHAnsi" w:hAnsiTheme="minorHAnsi" w:cstheme="minorHAnsi"/>
        </w:rPr>
        <w:t>fumehood</w:t>
      </w:r>
      <w:proofErr w:type="spellEnd"/>
      <w:r w:rsidR="00814328">
        <w:rPr>
          <w:rFonts w:asciiTheme="minorHAnsi" w:hAnsiTheme="minorHAnsi" w:cstheme="minorHAnsi"/>
        </w:rPr>
        <w:t>, t</w:t>
      </w:r>
      <w:r w:rsidR="008E399B" w:rsidRPr="008E399B">
        <w:rPr>
          <w:rFonts w:asciiTheme="minorHAnsi" w:hAnsiTheme="minorHAnsi" w:cstheme="minorHAnsi"/>
        </w:rPr>
        <w:t xml:space="preserve">ransfer the aqueous phase to a fresh, RNase-free tube. </w:t>
      </w:r>
      <w:r w:rsidR="004431E8">
        <w:rPr>
          <w:rFonts w:asciiTheme="minorHAnsi" w:hAnsiTheme="minorHAnsi" w:cstheme="minorHAnsi"/>
        </w:rPr>
        <w:t>Do not disturb the intermediate phase.</w:t>
      </w:r>
      <w:r w:rsidR="004431E8" w:rsidRPr="008E399B" w:rsidDel="004431E8">
        <w:rPr>
          <w:rFonts w:asciiTheme="minorHAnsi" w:hAnsiTheme="minorHAnsi" w:cstheme="minorHAnsi"/>
        </w:rPr>
        <w:t xml:space="preserve"> </w:t>
      </w:r>
    </w:p>
    <w:p w14:paraId="4759492C" w14:textId="77777777" w:rsidR="008E399B" w:rsidRDefault="008E399B" w:rsidP="008E399B">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 </w:t>
      </w:r>
    </w:p>
    <w:p w14:paraId="6423CCE0" w14:textId="71E2ECFA" w:rsidR="00B0190E" w:rsidRDefault="00DD1600" w:rsidP="00E0364C">
      <w:pPr>
        <w:pStyle w:val="NormalWeb"/>
        <w:spacing w:before="0" w:beforeAutospacing="0" w:after="0" w:afterAutospacing="0"/>
        <w:rPr>
          <w:rFonts w:asciiTheme="minorHAnsi" w:hAnsiTheme="minorHAnsi" w:cstheme="minorHAnsi"/>
        </w:rPr>
      </w:pPr>
      <w:r w:rsidRPr="00BC3457">
        <w:rPr>
          <w:rFonts w:asciiTheme="minorHAnsi" w:hAnsiTheme="minorHAnsi" w:cstheme="minorHAnsi"/>
          <w:highlight w:val="yellow"/>
        </w:rPr>
        <w:t>5</w:t>
      </w:r>
      <w:r w:rsidR="00E0364C" w:rsidRPr="00BC3457">
        <w:rPr>
          <w:rFonts w:asciiTheme="minorHAnsi" w:hAnsiTheme="minorHAnsi" w:cstheme="minorHAnsi"/>
          <w:highlight w:val="yellow"/>
        </w:rPr>
        <w:t>.4.2</w:t>
      </w:r>
      <w:r w:rsidR="008E399B" w:rsidRPr="00BC3457">
        <w:rPr>
          <w:rFonts w:asciiTheme="minorHAnsi" w:hAnsiTheme="minorHAnsi" w:cstheme="minorHAnsi"/>
          <w:highlight w:val="yellow"/>
        </w:rPr>
        <w:t>. Precipitate the RNA by adding 400 µl of isopropanol and incubate</w:t>
      </w:r>
      <w:r w:rsidR="004431E8" w:rsidRPr="00BC3457">
        <w:rPr>
          <w:rFonts w:asciiTheme="minorHAnsi" w:hAnsiTheme="minorHAnsi" w:cstheme="minorHAnsi"/>
          <w:highlight w:val="yellow"/>
        </w:rPr>
        <w:t xml:space="preserve"> the sample</w:t>
      </w:r>
      <w:r w:rsidR="008E399B" w:rsidRPr="00BC3457">
        <w:rPr>
          <w:rFonts w:asciiTheme="minorHAnsi" w:hAnsiTheme="minorHAnsi" w:cstheme="minorHAnsi"/>
          <w:highlight w:val="yellow"/>
        </w:rPr>
        <w:t xml:space="preserve"> at </w:t>
      </w:r>
      <w:r w:rsidR="00E0364C" w:rsidRPr="00BC3457">
        <w:rPr>
          <w:rFonts w:asciiTheme="minorHAnsi" w:hAnsiTheme="minorHAnsi" w:cstheme="minorHAnsi"/>
          <w:highlight w:val="yellow"/>
        </w:rPr>
        <w:t xml:space="preserve">-20 °C </w:t>
      </w:r>
      <w:r w:rsidR="008E399B" w:rsidRPr="00BC3457">
        <w:rPr>
          <w:rFonts w:asciiTheme="minorHAnsi" w:hAnsiTheme="minorHAnsi" w:cstheme="minorHAnsi"/>
          <w:highlight w:val="yellow"/>
        </w:rPr>
        <w:t>for 10 min</w:t>
      </w:r>
      <w:r w:rsidR="00E0364C" w:rsidRPr="00BC3457">
        <w:rPr>
          <w:rFonts w:asciiTheme="minorHAnsi" w:hAnsiTheme="minorHAnsi" w:cstheme="minorHAnsi"/>
          <w:highlight w:val="yellow"/>
        </w:rPr>
        <w:t>.</w:t>
      </w:r>
      <w:r w:rsidR="00E0364C">
        <w:rPr>
          <w:rFonts w:asciiTheme="minorHAnsi" w:hAnsiTheme="minorHAnsi" w:cstheme="minorHAnsi"/>
        </w:rPr>
        <w:t xml:space="preserve"> </w:t>
      </w:r>
      <w:r w:rsidR="008E399B" w:rsidRPr="008E399B">
        <w:rPr>
          <w:rFonts w:asciiTheme="minorHAnsi" w:hAnsiTheme="minorHAnsi" w:cstheme="minorHAnsi"/>
        </w:rPr>
        <w:t xml:space="preserve"> </w:t>
      </w:r>
    </w:p>
    <w:p w14:paraId="2C2DAAFB" w14:textId="77777777" w:rsidR="00B0190E" w:rsidRDefault="00B0190E" w:rsidP="00E0364C">
      <w:pPr>
        <w:pStyle w:val="NormalWeb"/>
        <w:spacing w:before="0" w:beforeAutospacing="0" w:after="0" w:afterAutospacing="0"/>
        <w:rPr>
          <w:rFonts w:asciiTheme="minorHAnsi" w:hAnsiTheme="minorHAnsi" w:cstheme="minorHAnsi"/>
          <w:b/>
        </w:rPr>
      </w:pPr>
    </w:p>
    <w:p w14:paraId="4E1DAC66" w14:textId="70220DB0" w:rsidR="00E0364C" w:rsidRDefault="00E0364C"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The protocol can be paused </w:t>
      </w:r>
      <w:r w:rsidR="00B0190E">
        <w:rPr>
          <w:rFonts w:asciiTheme="minorHAnsi" w:hAnsiTheme="minorHAnsi" w:cstheme="minorHAnsi"/>
        </w:rPr>
        <w:t>here,</w:t>
      </w:r>
      <w:r>
        <w:rPr>
          <w:rFonts w:asciiTheme="minorHAnsi" w:hAnsiTheme="minorHAnsi" w:cstheme="minorHAnsi"/>
        </w:rPr>
        <w:t xml:space="preserve"> and samples can be </w:t>
      </w:r>
      <w:r w:rsidR="004431E8">
        <w:rPr>
          <w:rFonts w:asciiTheme="minorHAnsi" w:hAnsiTheme="minorHAnsi" w:cstheme="minorHAnsi"/>
        </w:rPr>
        <w:t xml:space="preserve">stored </w:t>
      </w:r>
      <w:r>
        <w:rPr>
          <w:rFonts w:asciiTheme="minorHAnsi" w:hAnsiTheme="minorHAnsi" w:cstheme="minorHAnsi"/>
        </w:rPr>
        <w:t xml:space="preserve">at -20 </w:t>
      </w:r>
      <w:r w:rsidRPr="001357B9">
        <w:rPr>
          <w:rFonts w:asciiTheme="minorHAnsi" w:hAnsiTheme="minorHAnsi" w:cstheme="minorHAnsi"/>
        </w:rPr>
        <w:t>°</w:t>
      </w:r>
      <w:proofErr w:type="spellStart"/>
      <w:r w:rsidRPr="001357B9">
        <w:rPr>
          <w:rFonts w:asciiTheme="minorHAnsi" w:hAnsiTheme="minorHAnsi" w:cstheme="minorHAnsi"/>
        </w:rPr>
        <w:t>C</w:t>
      </w:r>
      <w:r>
        <w:rPr>
          <w:rFonts w:asciiTheme="minorHAnsi" w:hAnsiTheme="minorHAnsi" w:cstheme="minorHAnsi"/>
        </w:rPr>
        <w:t xml:space="preserve"> up</w:t>
      </w:r>
      <w:proofErr w:type="spellEnd"/>
      <w:r>
        <w:rPr>
          <w:rFonts w:asciiTheme="minorHAnsi" w:hAnsiTheme="minorHAnsi" w:cstheme="minorHAnsi"/>
        </w:rPr>
        <w:t xml:space="preserve"> to 24 hours.</w:t>
      </w:r>
    </w:p>
    <w:p w14:paraId="0C6E0F08" w14:textId="690DB676" w:rsidR="008E399B" w:rsidRDefault="008E399B" w:rsidP="008E399B">
      <w:pPr>
        <w:pStyle w:val="NormalWeb"/>
        <w:spacing w:before="0" w:beforeAutospacing="0" w:after="0" w:afterAutospacing="0"/>
        <w:rPr>
          <w:rFonts w:asciiTheme="minorHAnsi" w:hAnsiTheme="minorHAnsi" w:cstheme="minorHAnsi"/>
        </w:rPr>
      </w:pPr>
    </w:p>
    <w:p w14:paraId="2CE546EA" w14:textId="5A97C62B" w:rsidR="008E399B" w:rsidRDefault="00DD1600" w:rsidP="008E399B">
      <w:pPr>
        <w:pStyle w:val="NormalWeb"/>
        <w:spacing w:before="0" w:beforeAutospacing="0" w:after="0" w:afterAutospacing="0"/>
        <w:rPr>
          <w:rFonts w:asciiTheme="minorHAnsi" w:hAnsiTheme="minorHAnsi" w:cstheme="minorHAnsi"/>
          <w:b/>
        </w:rPr>
      </w:pPr>
      <w:r>
        <w:rPr>
          <w:rFonts w:asciiTheme="minorHAnsi" w:hAnsiTheme="minorHAnsi" w:cstheme="minorHAnsi"/>
        </w:rPr>
        <w:t>5.4.3</w:t>
      </w:r>
      <w:r w:rsidR="008E399B">
        <w:rPr>
          <w:rFonts w:asciiTheme="minorHAnsi" w:hAnsiTheme="minorHAnsi" w:cstheme="minorHAnsi"/>
        </w:rPr>
        <w:t xml:space="preserve">. </w:t>
      </w:r>
      <w:r w:rsidR="008E399B" w:rsidRPr="008E399B">
        <w:rPr>
          <w:rFonts w:asciiTheme="minorHAnsi" w:hAnsiTheme="minorHAnsi" w:cstheme="minorHAnsi"/>
        </w:rPr>
        <w:t>Centrifuge for 10 min at 12,000 x</w:t>
      </w:r>
      <w:r w:rsidR="00814328">
        <w:rPr>
          <w:rFonts w:asciiTheme="minorHAnsi" w:hAnsiTheme="minorHAnsi" w:cstheme="minorHAnsi"/>
        </w:rPr>
        <w:t xml:space="preserve"> </w:t>
      </w:r>
      <w:r w:rsidR="008E399B" w:rsidRPr="008E399B">
        <w:rPr>
          <w:rFonts w:asciiTheme="minorHAnsi" w:hAnsiTheme="minorHAnsi" w:cstheme="minorHAnsi"/>
        </w:rPr>
        <w:t xml:space="preserve">g at </w:t>
      </w:r>
      <w:r w:rsidR="00220267">
        <w:rPr>
          <w:rFonts w:asciiTheme="minorHAnsi" w:hAnsiTheme="minorHAnsi" w:cstheme="minorHAnsi"/>
        </w:rPr>
        <w:t>4 °C</w:t>
      </w:r>
      <w:r w:rsidR="008E399B" w:rsidRPr="008E399B">
        <w:rPr>
          <w:rFonts w:asciiTheme="minorHAnsi" w:hAnsiTheme="minorHAnsi" w:cstheme="minorHAnsi"/>
        </w:rPr>
        <w:t>.</w:t>
      </w:r>
    </w:p>
    <w:p w14:paraId="54AA8988" w14:textId="77777777" w:rsidR="008E399B" w:rsidRDefault="008E399B" w:rsidP="008E399B">
      <w:pPr>
        <w:pStyle w:val="NormalWeb"/>
        <w:spacing w:before="0" w:beforeAutospacing="0" w:after="0" w:afterAutospacing="0"/>
        <w:rPr>
          <w:rFonts w:asciiTheme="minorHAnsi" w:hAnsiTheme="minorHAnsi" w:cstheme="minorHAnsi"/>
          <w:b/>
        </w:rPr>
      </w:pPr>
    </w:p>
    <w:p w14:paraId="7F7EE554" w14:textId="32120F20" w:rsidR="008E399B" w:rsidRPr="00814328" w:rsidRDefault="00DD1600" w:rsidP="008E399B">
      <w:pPr>
        <w:pStyle w:val="NormalWeb"/>
        <w:spacing w:before="0" w:beforeAutospacing="0" w:after="0" w:afterAutospacing="0"/>
        <w:rPr>
          <w:rFonts w:asciiTheme="minorHAnsi" w:hAnsiTheme="minorHAnsi" w:cstheme="minorHAnsi"/>
          <w:b/>
        </w:rPr>
      </w:pPr>
      <w:r w:rsidRPr="00814328">
        <w:rPr>
          <w:rFonts w:asciiTheme="minorHAnsi" w:hAnsiTheme="minorHAnsi" w:cstheme="minorHAnsi"/>
          <w:b/>
        </w:rPr>
        <w:t>5.5. RNA wash and elution.</w:t>
      </w:r>
    </w:p>
    <w:p w14:paraId="2B29DC66" w14:textId="77777777" w:rsidR="008E399B" w:rsidRDefault="008E399B" w:rsidP="008E399B">
      <w:pPr>
        <w:pStyle w:val="NormalWeb"/>
        <w:spacing w:before="0" w:beforeAutospacing="0" w:after="0" w:afterAutospacing="0"/>
        <w:rPr>
          <w:rFonts w:asciiTheme="minorHAnsi" w:hAnsiTheme="minorHAnsi" w:cstheme="minorHAnsi"/>
        </w:rPr>
      </w:pPr>
    </w:p>
    <w:p w14:paraId="19C22391" w14:textId="1D2476FA" w:rsidR="008E399B" w:rsidRDefault="00DD1600" w:rsidP="008E399B">
      <w:pPr>
        <w:pStyle w:val="NormalWeb"/>
        <w:spacing w:before="0" w:beforeAutospacing="0" w:after="0" w:afterAutospacing="0"/>
        <w:rPr>
          <w:rFonts w:asciiTheme="minorHAnsi" w:hAnsiTheme="minorHAnsi" w:cstheme="minorHAnsi"/>
          <w:b/>
        </w:rPr>
      </w:pPr>
      <w:r>
        <w:rPr>
          <w:rFonts w:asciiTheme="minorHAnsi" w:hAnsiTheme="minorHAnsi" w:cstheme="minorHAnsi"/>
        </w:rPr>
        <w:t>5.5.1</w:t>
      </w:r>
      <w:r w:rsidR="008E399B">
        <w:rPr>
          <w:rFonts w:asciiTheme="minorHAnsi" w:hAnsiTheme="minorHAnsi" w:cstheme="minorHAnsi"/>
        </w:rPr>
        <w:t xml:space="preserve">. </w:t>
      </w:r>
      <w:r>
        <w:rPr>
          <w:rFonts w:asciiTheme="minorHAnsi" w:hAnsiTheme="minorHAnsi" w:cstheme="minorHAnsi"/>
        </w:rPr>
        <w:t>Remove</w:t>
      </w:r>
      <w:r w:rsidR="008E399B" w:rsidRPr="008E399B">
        <w:rPr>
          <w:rFonts w:asciiTheme="minorHAnsi" w:hAnsiTheme="minorHAnsi" w:cstheme="minorHAnsi"/>
        </w:rPr>
        <w:t xml:space="preserve"> the supernatant</w:t>
      </w:r>
      <w:r>
        <w:rPr>
          <w:rFonts w:asciiTheme="minorHAnsi" w:hAnsiTheme="minorHAnsi" w:cstheme="minorHAnsi"/>
        </w:rPr>
        <w:t>; w</w:t>
      </w:r>
      <w:r w:rsidRPr="008E399B">
        <w:rPr>
          <w:rFonts w:asciiTheme="minorHAnsi" w:hAnsiTheme="minorHAnsi" w:cstheme="minorHAnsi"/>
        </w:rPr>
        <w:t>atch for the RNA pellet</w:t>
      </w:r>
      <w:r w:rsidR="008E399B" w:rsidRPr="008E399B">
        <w:rPr>
          <w:rFonts w:asciiTheme="minorHAnsi" w:hAnsiTheme="minorHAnsi" w:cstheme="minorHAnsi"/>
        </w:rPr>
        <w:t>.</w:t>
      </w:r>
    </w:p>
    <w:p w14:paraId="238E71FD" w14:textId="77777777" w:rsidR="008E399B" w:rsidRDefault="008E399B" w:rsidP="008E399B">
      <w:pPr>
        <w:pStyle w:val="NormalWeb"/>
        <w:spacing w:before="0" w:beforeAutospacing="0" w:after="0" w:afterAutospacing="0"/>
        <w:rPr>
          <w:rFonts w:asciiTheme="minorHAnsi" w:hAnsiTheme="minorHAnsi" w:cstheme="minorHAnsi"/>
        </w:rPr>
      </w:pPr>
    </w:p>
    <w:p w14:paraId="735C0B7E" w14:textId="11ED0FEE" w:rsidR="00BC6395" w:rsidRDefault="00DD1600" w:rsidP="00BC6395">
      <w:pPr>
        <w:pStyle w:val="NormalWeb"/>
        <w:spacing w:before="0" w:beforeAutospacing="0" w:after="0" w:afterAutospacing="0"/>
        <w:rPr>
          <w:rFonts w:asciiTheme="minorHAnsi" w:hAnsiTheme="minorHAnsi" w:cstheme="minorHAnsi"/>
          <w:b/>
        </w:rPr>
      </w:pPr>
      <w:r w:rsidRPr="00BC3457">
        <w:rPr>
          <w:rFonts w:asciiTheme="minorHAnsi" w:hAnsiTheme="minorHAnsi" w:cstheme="minorHAnsi"/>
          <w:highlight w:val="yellow"/>
        </w:rPr>
        <w:t>5.5.2</w:t>
      </w:r>
      <w:r w:rsidR="008E399B" w:rsidRPr="00BC3457">
        <w:rPr>
          <w:rFonts w:asciiTheme="minorHAnsi" w:hAnsiTheme="minorHAnsi" w:cstheme="minorHAnsi"/>
          <w:highlight w:val="yellow"/>
        </w:rPr>
        <w:t>. Wash the RNA pellet with 1 ml of 75%</w:t>
      </w:r>
      <w:r w:rsidRPr="00BC3457">
        <w:rPr>
          <w:rFonts w:asciiTheme="minorHAnsi" w:hAnsiTheme="minorHAnsi" w:cstheme="minorHAnsi"/>
          <w:highlight w:val="yellow"/>
        </w:rPr>
        <w:t xml:space="preserve"> ethanol in DEPC-treated water.</w:t>
      </w:r>
      <w:r w:rsidR="008E399B" w:rsidRPr="00BC3457">
        <w:rPr>
          <w:rFonts w:asciiTheme="minorHAnsi" w:hAnsiTheme="minorHAnsi" w:cstheme="minorHAnsi"/>
          <w:highlight w:val="yellow"/>
        </w:rPr>
        <w:t xml:space="preserve"> Mix by low </w:t>
      </w:r>
      <w:proofErr w:type="spellStart"/>
      <w:r w:rsidR="008E399B" w:rsidRPr="00BC3457">
        <w:rPr>
          <w:rFonts w:asciiTheme="minorHAnsi" w:hAnsiTheme="minorHAnsi" w:cstheme="minorHAnsi"/>
          <w:highlight w:val="yellow"/>
        </w:rPr>
        <w:t>vortexing</w:t>
      </w:r>
      <w:proofErr w:type="spellEnd"/>
      <w:r w:rsidR="008E399B" w:rsidRPr="00BC3457">
        <w:rPr>
          <w:rFonts w:asciiTheme="minorHAnsi" w:hAnsiTheme="minorHAnsi" w:cstheme="minorHAnsi"/>
          <w:highlight w:val="yellow"/>
        </w:rPr>
        <w:t>.</w:t>
      </w:r>
      <w:r w:rsidR="008E399B" w:rsidRPr="008E399B">
        <w:rPr>
          <w:rFonts w:asciiTheme="minorHAnsi" w:hAnsiTheme="minorHAnsi" w:cstheme="minorHAnsi"/>
        </w:rPr>
        <w:t xml:space="preserve"> </w:t>
      </w:r>
    </w:p>
    <w:p w14:paraId="3CDE446A" w14:textId="77777777" w:rsidR="00BC6395" w:rsidRDefault="00BC6395" w:rsidP="00BC6395">
      <w:pPr>
        <w:pStyle w:val="NormalWeb"/>
        <w:spacing w:before="0" w:beforeAutospacing="0" w:after="0" w:afterAutospacing="0"/>
        <w:rPr>
          <w:rFonts w:asciiTheme="minorHAnsi" w:hAnsiTheme="minorHAnsi" w:cstheme="minorHAnsi"/>
        </w:rPr>
      </w:pPr>
    </w:p>
    <w:p w14:paraId="29EA2276" w14:textId="2040A47B" w:rsidR="00A13265" w:rsidRDefault="00DD1600" w:rsidP="00A13265">
      <w:pPr>
        <w:pStyle w:val="NormalWeb"/>
        <w:spacing w:before="0" w:beforeAutospacing="0" w:after="0" w:afterAutospacing="0"/>
        <w:rPr>
          <w:rFonts w:asciiTheme="minorHAnsi" w:hAnsiTheme="minorHAnsi" w:cstheme="minorHAnsi"/>
          <w:b/>
        </w:rPr>
      </w:pPr>
      <w:r>
        <w:rPr>
          <w:rFonts w:asciiTheme="minorHAnsi" w:hAnsiTheme="minorHAnsi" w:cstheme="minorHAnsi"/>
        </w:rPr>
        <w:t>5.5.3</w:t>
      </w:r>
      <w:r w:rsidR="00BC6395">
        <w:rPr>
          <w:rFonts w:asciiTheme="minorHAnsi" w:hAnsiTheme="minorHAnsi" w:cstheme="minorHAnsi"/>
        </w:rPr>
        <w:t xml:space="preserve">. </w:t>
      </w:r>
      <w:r w:rsidR="008E399B" w:rsidRPr="008E399B">
        <w:rPr>
          <w:rFonts w:asciiTheme="minorHAnsi" w:hAnsiTheme="minorHAnsi" w:cstheme="minorHAnsi"/>
        </w:rPr>
        <w:t xml:space="preserve">Centrifuge for 5 min </w:t>
      </w:r>
      <w:r w:rsidRPr="008E399B">
        <w:rPr>
          <w:rFonts w:asciiTheme="minorHAnsi" w:hAnsiTheme="minorHAnsi" w:cstheme="minorHAnsi"/>
        </w:rPr>
        <w:t xml:space="preserve">at 7,500 </w:t>
      </w:r>
      <w:proofErr w:type="spellStart"/>
      <w:r w:rsidRPr="008E399B">
        <w:rPr>
          <w:rFonts w:asciiTheme="minorHAnsi" w:hAnsiTheme="minorHAnsi" w:cstheme="minorHAnsi"/>
        </w:rPr>
        <w:t>xg</w:t>
      </w:r>
      <w:proofErr w:type="spellEnd"/>
      <w:r w:rsidRPr="008E399B">
        <w:rPr>
          <w:rFonts w:asciiTheme="minorHAnsi" w:hAnsiTheme="minorHAnsi" w:cstheme="minorHAnsi"/>
        </w:rPr>
        <w:t xml:space="preserve"> </w:t>
      </w:r>
      <w:r w:rsidR="008E399B" w:rsidRPr="008E399B">
        <w:rPr>
          <w:rFonts w:asciiTheme="minorHAnsi" w:hAnsiTheme="minorHAnsi" w:cstheme="minorHAnsi"/>
        </w:rPr>
        <w:t xml:space="preserve">at </w:t>
      </w:r>
      <w:r>
        <w:rPr>
          <w:rFonts w:asciiTheme="minorHAnsi" w:hAnsiTheme="minorHAnsi" w:cstheme="minorHAnsi"/>
        </w:rPr>
        <w:t>4 °C</w:t>
      </w:r>
      <w:r w:rsidR="008E399B" w:rsidRPr="008E399B">
        <w:rPr>
          <w:rFonts w:asciiTheme="minorHAnsi" w:hAnsiTheme="minorHAnsi" w:cstheme="minorHAnsi"/>
        </w:rPr>
        <w:t>.</w:t>
      </w:r>
    </w:p>
    <w:p w14:paraId="31F3AB1B" w14:textId="77777777" w:rsidR="00DD1600" w:rsidRDefault="00DD1600" w:rsidP="00A13265">
      <w:pPr>
        <w:pStyle w:val="NormalWeb"/>
        <w:spacing w:before="0" w:beforeAutospacing="0" w:after="0" w:afterAutospacing="0"/>
        <w:rPr>
          <w:rFonts w:asciiTheme="minorHAnsi" w:hAnsiTheme="minorHAnsi" w:cstheme="minorHAnsi"/>
        </w:rPr>
      </w:pPr>
    </w:p>
    <w:p w14:paraId="2D533E37" w14:textId="39C9B03A" w:rsidR="00A13265" w:rsidRDefault="00DD1600" w:rsidP="00A13265">
      <w:pPr>
        <w:pStyle w:val="NormalWeb"/>
        <w:spacing w:before="0" w:beforeAutospacing="0" w:after="0" w:afterAutospacing="0"/>
        <w:rPr>
          <w:rFonts w:asciiTheme="minorHAnsi" w:hAnsiTheme="minorHAnsi" w:cstheme="minorHAnsi"/>
          <w:b/>
        </w:rPr>
      </w:pPr>
      <w:r>
        <w:rPr>
          <w:rFonts w:asciiTheme="minorHAnsi" w:hAnsiTheme="minorHAnsi" w:cstheme="minorHAnsi"/>
        </w:rPr>
        <w:t>5.5.4</w:t>
      </w:r>
      <w:r w:rsidR="00A13265">
        <w:rPr>
          <w:rFonts w:asciiTheme="minorHAnsi" w:hAnsiTheme="minorHAnsi" w:cstheme="minorHAnsi"/>
        </w:rPr>
        <w:t xml:space="preserve">. </w:t>
      </w:r>
      <w:r w:rsidR="008E399B" w:rsidRPr="008E399B">
        <w:rPr>
          <w:rFonts w:asciiTheme="minorHAnsi" w:hAnsiTheme="minorHAnsi" w:cstheme="minorHAnsi"/>
        </w:rPr>
        <w:t xml:space="preserve">Repeat steps </w:t>
      </w:r>
      <w:r>
        <w:rPr>
          <w:rFonts w:asciiTheme="minorHAnsi" w:hAnsiTheme="minorHAnsi" w:cstheme="minorHAnsi"/>
        </w:rPr>
        <w:t>5.5.1 – 5.5.3</w:t>
      </w:r>
      <w:r w:rsidR="008E399B" w:rsidRPr="008E399B">
        <w:rPr>
          <w:rFonts w:asciiTheme="minorHAnsi" w:hAnsiTheme="minorHAnsi" w:cstheme="minorHAnsi"/>
        </w:rPr>
        <w:t xml:space="preserve"> to help remove phenol contaminants.</w:t>
      </w:r>
    </w:p>
    <w:p w14:paraId="5C0050E6" w14:textId="77777777" w:rsidR="00A13265" w:rsidRDefault="00A13265" w:rsidP="00A13265">
      <w:pPr>
        <w:pStyle w:val="NormalWeb"/>
        <w:spacing w:before="0" w:beforeAutospacing="0" w:after="0" w:afterAutospacing="0"/>
        <w:rPr>
          <w:rFonts w:asciiTheme="minorHAnsi" w:hAnsiTheme="minorHAnsi" w:cstheme="minorHAnsi"/>
          <w:b/>
        </w:rPr>
      </w:pPr>
    </w:p>
    <w:p w14:paraId="12C9B045" w14:textId="657401C3" w:rsidR="00A13265" w:rsidRDefault="00DD1600" w:rsidP="00A13265">
      <w:pPr>
        <w:pStyle w:val="NormalWeb"/>
        <w:spacing w:before="0" w:beforeAutospacing="0" w:after="0" w:afterAutospacing="0"/>
        <w:rPr>
          <w:rFonts w:asciiTheme="minorHAnsi" w:hAnsiTheme="minorHAnsi" w:cstheme="minorHAnsi"/>
          <w:b/>
        </w:rPr>
      </w:pPr>
      <w:r w:rsidRPr="00BC3457">
        <w:rPr>
          <w:rFonts w:asciiTheme="minorHAnsi" w:hAnsiTheme="minorHAnsi" w:cstheme="minorHAnsi"/>
          <w:highlight w:val="yellow"/>
        </w:rPr>
        <w:t>5.5.5</w:t>
      </w:r>
      <w:r w:rsidR="00A13265" w:rsidRPr="00BC3457">
        <w:rPr>
          <w:rFonts w:asciiTheme="minorHAnsi" w:hAnsiTheme="minorHAnsi" w:cstheme="minorHAnsi"/>
          <w:highlight w:val="yellow"/>
        </w:rPr>
        <w:t xml:space="preserve">. </w:t>
      </w:r>
      <w:r w:rsidR="008E399B" w:rsidRPr="00BC3457">
        <w:rPr>
          <w:rFonts w:asciiTheme="minorHAnsi" w:hAnsiTheme="minorHAnsi" w:cstheme="minorHAnsi"/>
          <w:highlight w:val="yellow"/>
        </w:rPr>
        <w:t xml:space="preserve">Remove </w:t>
      </w:r>
      <w:r w:rsidR="00814328" w:rsidRPr="00BC3457">
        <w:rPr>
          <w:rFonts w:asciiTheme="minorHAnsi" w:hAnsiTheme="minorHAnsi" w:cstheme="minorHAnsi"/>
          <w:highlight w:val="yellow"/>
        </w:rPr>
        <w:t xml:space="preserve">the </w:t>
      </w:r>
      <w:r w:rsidR="008E399B" w:rsidRPr="00BC3457">
        <w:rPr>
          <w:rFonts w:asciiTheme="minorHAnsi" w:hAnsiTheme="minorHAnsi" w:cstheme="minorHAnsi"/>
          <w:highlight w:val="yellow"/>
        </w:rPr>
        <w:t>su</w:t>
      </w:r>
      <w:r w:rsidRPr="00BC3457">
        <w:rPr>
          <w:rFonts w:asciiTheme="minorHAnsi" w:hAnsiTheme="minorHAnsi" w:cstheme="minorHAnsi"/>
          <w:highlight w:val="yellow"/>
        </w:rPr>
        <w:t>pernatant</w:t>
      </w:r>
      <w:r>
        <w:rPr>
          <w:rFonts w:asciiTheme="minorHAnsi" w:hAnsiTheme="minorHAnsi" w:cstheme="minorHAnsi"/>
        </w:rPr>
        <w:t xml:space="preserve"> and air </w:t>
      </w:r>
      <w:r w:rsidR="008E399B" w:rsidRPr="008E399B">
        <w:rPr>
          <w:rFonts w:asciiTheme="minorHAnsi" w:hAnsiTheme="minorHAnsi" w:cstheme="minorHAnsi"/>
        </w:rPr>
        <w:t>dry</w:t>
      </w:r>
      <w:r>
        <w:rPr>
          <w:rFonts w:asciiTheme="minorHAnsi" w:hAnsiTheme="minorHAnsi" w:cstheme="minorHAnsi"/>
        </w:rPr>
        <w:t xml:space="preserve"> the pellet for 5-</w:t>
      </w:r>
      <w:r w:rsidR="008E399B" w:rsidRPr="008E399B">
        <w:rPr>
          <w:rFonts w:asciiTheme="minorHAnsi" w:hAnsiTheme="minorHAnsi" w:cstheme="minorHAnsi"/>
        </w:rPr>
        <w:t>10 min</w:t>
      </w:r>
      <w:r>
        <w:rPr>
          <w:rFonts w:asciiTheme="minorHAnsi" w:hAnsiTheme="minorHAnsi" w:cstheme="minorHAnsi"/>
        </w:rPr>
        <w:t xml:space="preserve"> with tube laying horizontal and open on a </w:t>
      </w:r>
      <w:r w:rsidR="004431E8">
        <w:rPr>
          <w:rFonts w:asciiTheme="minorHAnsi" w:hAnsiTheme="minorHAnsi" w:cstheme="minorHAnsi"/>
        </w:rPr>
        <w:t>sterile bench</w:t>
      </w:r>
      <w:r>
        <w:rPr>
          <w:rFonts w:asciiTheme="minorHAnsi" w:hAnsiTheme="minorHAnsi" w:cstheme="minorHAnsi"/>
        </w:rPr>
        <w:t>.</w:t>
      </w:r>
      <w:r w:rsidR="008E399B" w:rsidRPr="008E399B">
        <w:rPr>
          <w:rFonts w:asciiTheme="minorHAnsi" w:hAnsiTheme="minorHAnsi" w:cstheme="minorHAnsi"/>
        </w:rPr>
        <w:t xml:space="preserve"> Do not let the RNA pellet dry completely.</w:t>
      </w:r>
    </w:p>
    <w:p w14:paraId="54253C3B" w14:textId="77777777" w:rsidR="00A13265" w:rsidRDefault="00A13265" w:rsidP="00A13265">
      <w:pPr>
        <w:pStyle w:val="NormalWeb"/>
        <w:spacing w:before="0" w:beforeAutospacing="0" w:after="0" w:afterAutospacing="0"/>
        <w:rPr>
          <w:rFonts w:asciiTheme="minorHAnsi" w:hAnsiTheme="minorHAnsi" w:cstheme="minorHAnsi"/>
          <w:b/>
        </w:rPr>
      </w:pPr>
    </w:p>
    <w:p w14:paraId="605DE0F1" w14:textId="78A9CE52" w:rsidR="001357B9" w:rsidRPr="00A13265" w:rsidRDefault="00DD1600" w:rsidP="00A13265">
      <w:pPr>
        <w:pStyle w:val="NormalWeb"/>
        <w:spacing w:before="0" w:beforeAutospacing="0" w:after="0" w:afterAutospacing="0"/>
        <w:rPr>
          <w:rFonts w:asciiTheme="minorHAnsi" w:hAnsiTheme="minorHAnsi" w:cstheme="minorHAnsi"/>
          <w:b/>
        </w:rPr>
      </w:pPr>
      <w:r w:rsidRPr="00BC3457">
        <w:rPr>
          <w:rFonts w:asciiTheme="minorHAnsi" w:hAnsiTheme="minorHAnsi" w:cstheme="minorHAnsi"/>
          <w:highlight w:val="yellow"/>
        </w:rPr>
        <w:t>5.5.6</w:t>
      </w:r>
      <w:r w:rsidR="00A13265" w:rsidRPr="00BC3457">
        <w:rPr>
          <w:rFonts w:asciiTheme="minorHAnsi" w:hAnsiTheme="minorHAnsi" w:cstheme="minorHAnsi"/>
          <w:highlight w:val="yellow"/>
        </w:rPr>
        <w:t xml:space="preserve">. </w:t>
      </w:r>
      <w:r w:rsidR="008E399B" w:rsidRPr="00BC3457">
        <w:rPr>
          <w:rFonts w:asciiTheme="minorHAnsi" w:hAnsiTheme="minorHAnsi" w:cstheme="minorHAnsi"/>
          <w:highlight w:val="yellow"/>
        </w:rPr>
        <w:t>Dissolve</w:t>
      </w:r>
      <w:r w:rsidR="00814328" w:rsidRPr="00BC3457">
        <w:rPr>
          <w:rFonts w:asciiTheme="minorHAnsi" w:hAnsiTheme="minorHAnsi" w:cstheme="minorHAnsi"/>
          <w:highlight w:val="yellow"/>
        </w:rPr>
        <w:t xml:space="preserve"> the</w:t>
      </w:r>
      <w:r w:rsidR="008E399B" w:rsidRPr="00BC3457">
        <w:rPr>
          <w:rFonts w:asciiTheme="minorHAnsi" w:hAnsiTheme="minorHAnsi" w:cstheme="minorHAnsi"/>
          <w:highlight w:val="yellow"/>
        </w:rPr>
        <w:t xml:space="preserve"> RNA</w:t>
      </w:r>
      <w:r w:rsidRPr="00BC3457">
        <w:rPr>
          <w:rFonts w:asciiTheme="minorHAnsi" w:hAnsiTheme="minorHAnsi" w:cstheme="minorHAnsi"/>
          <w:highlight w:val="yellow"/>
        </w:rPr>
        <w:t xml:space="preserve"> pellet</w:t>
      </w:r>
      <w:r w:rsidR="008E399B" w:rsidRPr="00BC3457">
        <w:rPr>
          <w:rFonts w:asciiTheme="minorHAnsi" w:hAnsiTheme="minorHAnsi" w:cstheme="minorHAnsi"/>
          <w:highlight w:val="yellow"/>
        </w:rPr>
        <w:t xml:space="preserve"> in 30 µl of RNa</w:t>
      </w:r>
      <w:r w:rsidRPr="00BC3457">
        <w:rPr>
          <w:rFonts w:asciiTheme="minorHAnsi" w:hAnsiTheme="minorHAnsi" w:cstheme="minorHAnsi"/>
          <w:highlight w:val="yellow"/>
        </w:rPr>
        <w:t>se-free or DEPC-treated water. Gently p</w:t>
      </w:r>
      <w:r w:rsidR="008E399B" w:rsidRPr="00BC3457">
        <w:rPr>
          <w:rFonts w:asciiTheme="minorHAnsi" w:hAnsiTheme="minorHAnsi" w:cstheme="minorHAnsi"/>
          <w:highlight w:val="yellow"/>
        </w:rPr>
        <w:t>ipette up and down</w:t>
      </w:r>
      <w:r w:rsidRPr="00BC3457">
        <w:rPr>
          <w:rFonts w:asciiTheme="minorHAnsi" w:hAnsiTheme="minorHAnsi" w:cstheme="minorHAnsi"/>
          <w:highlight w:val="yellow"/>
        </w:rPr>
        <w:t xml:space="preserve"> to mix. Incubate at 55-60 °C for 10-</w:t>
      </w:r>
      <w:r w:rsidR="008E399B" w:rsidRPr="00BC3457">
        <w:rPr>
          <w:rFonts w:asciiTheme="minorHAnsi" w:hAnsiTheme="minorHAnsi" w:cstheme="minorHAnsi"/>
          <w:highlight w:val="yellow"/>
        </w:rPr>
        <w:t>15 min.</w:t>
      </w:r>
    </w:p>
    <w:p w14:paraId="79CDBF6B" w14:textId="77777777" w:rsidR="00F717C9" w:rsidRDefault="00F717C9" w:rsidP="001B1519">
      <w:pPr>
        <w:pStyle w:val="NormalWeb"/>
        <w:spacing w:before="0" w:beforeAutospacing="0" w:after="0" w:afterAutospacing="0"/>
        <w:rPr>
          <w:rFonts w:asciiTheme="minorHAnsi" w:hAnsiTheme="minorHAnsi" w:cstheme="minorHAnsi"/>
          <w:b/>
        </w:rPr>
      </w:pPr>
    </w:p>
    <w:p w14:paraId="4C4694D2" w14:textId="22B987B2" w:rsidR="00F717C9" w:rsidRDefault="008516C3" w:rsidP="00CF540F">
      <w:pPr>
        <w:pStyle w:val="NormalWeb"/>
        <w:spacing w:before="0" w:beforeAutospacing="0" w:after="0" w:afterAutospacing="0"/>
        <w:outlineLvl w:val="0"/>
        <w:rPr>
          <w:rFonts w:asciiTheme="minorHAnsi" w:hAnsiTheme="minorHAnsi" w:cstheme="minorHAnsi"/>
          <w:b/>
        </w:rPr>
      </w:pPr>
      <w:r>
        <w:rPr>
          <w:rFonts w:asciiTheme="minorHAnsi" w:hAnsiTheme="minorHAnsi" w:cstheme="minorHAnsi"/>
          <w:b/>
        </w:rPr>
        <w:t>6</w:t>
      </w:r>
      <w:r w:rsidR="00F717C9">
        <w:rPr>
          <w:rFonts w:asciiTheme="minorHAnsi" w:hAnsiTheme="minorHAnsi" w:cstheme="minorHAnsi"/>
          <w:b/>
        </w:rPr>
        <w:t xml:space="preserve">. </w:t>
      </w:r>
      <w:proofErr w:type="spellStart"/>
      <w:r w:rsidR="00F717C9">
        <w:rPr>
          <w:rFonts w:asciiTheme="minorHAnsi" w:hAnsiTheme="minorHAnsi" w:cstheme="minorHAnsi"/>
          <w:b/>
        </w:rPr>
        <w:t>RNAseq</w:t>
      </w:r>
      <w:proofErr w:type="spellEnd"/>
      <w:r w:rsidR="00F717C9">
        <w:rPr>
          <w:rFonts w:asciiTheme="minorHAnsi" w:hAnsiTheme="minorHAnsi" w:cstheme="minorHAnsi"/>
          <w:b/>
        </w:rPr>
        <w:t xml:space="preserve"> </w:t>
      </w:r>
      <w:r w:rsidR="00B3200C">
        <w:rPr>
          <w:rFonts w:asciiTheme="minorHAnsi" w:hAnsiTheme="minorHAnsi" w:cstheme="minorHAnsi"/>
          <w:b/>
          <w:i/>
        </w:rPr>
        <w:t>de novo</w:t>
      </w:r>
      <w:r w:rsidR="00B3200C">
        <w:rPr>
          <w:rFonts w:asciiTheme="minorHAnsi" w:hAnsiTheme="minorHAnsi" w:cstheme="minorHAnsi"/>
          <w:b/>
        </w:rPr>
        <w:t xml:space="preserve"> transcriptome assembly, annotation, and differential expression analysis</w:t>
      </w:r>
    </w:p>
    <w:p w14:paraId="42976A51" w14:textId="77777777" w:rsidR="00B0190E" w:rsidRPr="00B3200C" w:rsidRDefault="00B0190E" w:rsidP="001B1519">
      <w:pPr>
        <w:pStyle w:val="NormalWeb"/>
        <w:spacing w:before="0" w:beforeAutospacing="0" w:after="0" w:afterAutospacing="0"/>
        <w:rPr>
          <w:rFonts w:asciiTheme="minorHAnsi" w:hAnsiTheme="minorHAnsi" w:cstheme="minorHAnsi"/>
        </w:rPr>
      </w:pPr>
    </w:p>
    <w:p w14:paraId="123E131D" w14:textId="570683EE" w:rsidR="00B0190E" w:rsidRDefault="00220267"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6.1. </w:t>
      </w:r>
      <w:r w:rsidR="007238C2">
        <w:rPr>
          <w:rFonts w:asciiTheme="minorHAnsi" w:hAnsiTheme="minorHAnsi" w:cstheme="minorHAnsi"/>
        </w:rPr>
        <w:t>Analyze RNA sample</w:t>
      </w:r>
      <w:r w:rsidR="00A533A4">
        <w:rPr>
          <w:rFonts w:asciiTheme="minorHAnsi" w:hAnsiTheme="minorHAnsi" w:cstheme="minorHAnsi"/>
        </w:rPr>
        <w:t xml:space="preserve"> concentration and quality</w:t>
      </w:r>
      <w:r w:rsidR="007238C2">
        <w:rPr>
          <w:rFonts w:asciiTheme="minorHAnsi" w:hAnsiTheme="minorHAnsi" w:cstheme="minorHAnsi"/>
        </w:rPr>
        <w:t xml:space="preserve"> using a</w:t>
      </w:r>
      <w:r w:rsidR="00A533A4">
        <w:rPr>
          <w:rFonts w:asciiTheme="minorHAnsi" w:hAnsiTheme="minorHAnsi" w:cstheme="minorHAnsi"/>
        </w:rPr>
        <w:t xml:space="preserve"> </w:t>
      </w:r>
      <w:r w:rsidR="007238C2">
        <w:rPr>
          <w:rFonts w:asciiTheme="minorHAnsi" w:hAnsiTheme="minorHAnsi" w:cstheme="minorHAnsi"/>
        </w:rPr>
        <w:t>Bioanalyzer.</w:t>
      </w:r>
      <w:r w:rsidR="00A533A4">
        <w:rPr>
          <w:rFonts w:asciiTheme="minorHAnsi" w:hAnsiTheme="minorHAnsi" w:cstheme="minorHAnsi"/>
        </w:rPr>
        <w:t xml:space="preserve"> </w:t>
      </w:r>
    </w:p>
    <w:p w14:paraId="2D1280C4" w14:textId="77777777" w:rsidR="00B0190E" w:rsidRDefault="00B0190E" w:rsidP="001B1519">
      <w:pPr>
        <w:pStyle w:val="NormalWeb"/>
        <w:spacing w:before="0" w:beforeAutospacing="0" w:after="0" w:afterAutospacing="0"/>
        <w:rPr>
          <w:rFonts w:asciiTheme="minorHAnsi" w:hAnsiTheme="minorHAnsi" w:cstheme="minorHAnsi"/>
          <w:b/>
        </w:rPr>
      </w:pPr>
    </w:p>
    <w:p w14:paraId="6344A8F1" w14:textId="3000262A" w:rsidR="000A1AFE" w:rsidRDefault="000A1AFE" w:rsidP="001B1519">
      <w:pPr>
        <w:pStyle w:val="NormalWeb"/>
        <w:spacing w:before="0" w:beforeAutospacing="0" w:after="0" w:afterAutospacing="0"/>
        <w:rPr>
          <w:rFonts w:asciiTheme="minorHAnsi" w:hAnsiTheme="minorHAnsi" w:cstheme="minorHAnsi"/>
        </w:rPr>
      </w:pPr>
      <w:r w:rsidRPr="006500AF">
        <w:rPr>
          <w:rFonts w:asciiTheme="minorHAnsi" w:hAnsiTheme="minorHAnsi" w:cstheme="minorHAnsi"/>
          <w:b/>
        </w:rPr>
        <w:t>Note:</w:t>
      </w:r>
      <w:r>
        <w:rPr>
          <w:rFonts w:asciiTheme="minorHAnsi" w:hAnsiTheme="minorHAnsi" w:cstheme="minorHAnsi"/>
        </w:rPr>
        <w:t xml:space="preserve"> </w:t>
      </w:r>
      <w:r w:rsidR="00A533A4">
        <w:rPr>
          <w:rFonts w:asciiTheme="minorHAnsi" w:hAnsiTheme="minorHAnsi" w:cstheme="minorHAnsi"/>
        </w:rPr>
        <w:t xml:space="preserve">A Bioanalyzer is preferable to analysis with a </w:t>
      </w:r>
      <w:r w:rsidR="008F0930">
        <w:rPr>
          <w:rFonts w:asciiTheme="minorHAnsi" w:hAnsiTheme="minorHAnsi" w:cstheme="minorHAnsi"/>
        </w:rPr>
        <w:t>spectrophotometer</w:t>
      </w:r>
      <w:r w:rsidR="00A533A4">
        <w:rPr>
          <w:rFonts w:asciiTheme="minorHAnsi" w:hAnsiTheme="minorHAnsi" w:cstheme="minorHAnsi"/>
        </w:rPr>
        <w:t xml:space="preserve"> because it provides a more accurate and sensitive measure of RNA concentration and quality.</w:t>
      </w:r>
      <w:r w:rsidR="007238C2">
        <w:rPr>
          <w:rFonts w:asciiTheme="minorHAnsi" w:hAnsiTheme="minorHAnsi" w:cstheme="minorHAnsi"/>
        </w:rPr>
        <w:t xml:space="preserve"> </w:t>
      </w:r>
    </w:p>
    <w:p w14:paraId="3D6AA3DE" w14:textId="77777777" w:rsidR="000A1AFE" w:rsidRDefault="000A1AFE" w:rsidP="001B1519">
      <w:pPr>
        <w:pStyle w:val="NormalWeb"/>
        <w:spacing w:before="0" w:beforeAutospacing="0" w:after="0" w:afterAutospacing="0"/>
        <w:rPr>
          <w:rFonts w:asciiTheme="minorHAnsi" w:hAnsiTheme="minorHAnsi" w:cstheme="minorHAnsi"/>
        </w:rPr>
      </w:pPr>
    </w:p>
    <w:p w14:paraId="20FAEFE4" w14:textId="220C830E" w:rsidR="00B0190E" w:rsidRDefault="000A1AFE"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6.1.1. </w:t>
      </w:r>
      <w:r w:rsidR="007238C2">
        <w:rPr>
          <w:rFonts w:asciiTheme="minorHAnsi" w:hAnsiTheme="minorHAnsi" w:cstheme="minorHAnsi"/>
        </w:rPr>
        <w:t>If samples are of suitable quality</w:t>
      </w:r>
      <w:r w:rsidR="00A533A4">
        <w:rPr>
          <w:rFonts w:asciiTheme="minorHAnsi" w:hAnsiTheme="minorHAnsi" w:cstheme="minorHAnsi"/>
        </w:rPr>
        <w:t xml:space="preserve"> (</w:t>
      </w:r>
      <w:r w:rsidR="00A533A4">
        <w:rPr>
          <w:rFonts w:cstheme="minorHAnsi"/>
        </w:rPr>
        <w:t>≥</w:t>
      </w:r>
      <w:r w:rsidR="00A533A4">
        <w:rPr>
          <w:rFonts w:asciiTheme="minorHAnsi" w:hAnsiTheme="minorHAnsi" w:cstheme="minorHAnsi"/>
        </w:rPr>
        <w:t xml:space="preserve"> 250 ng total, RIN (RNA Integrity Number) </w:t>
      </w:r>
      <w:r w:rsidR="00A533A4">
        <w:rPr>
          <w:rFonts w:cstheme="minorHAnsi"/>
        </w:rPr>
        <w:t>≥</w:t>
      </w:r>
      <w:r w:rsidR="00A533A4">
        <w:rPr>
          <w:rFonts w:asciiTheme="minorHAnsi" w:hAnsiTheme="minorHAnsi" w:cstheme="minorHAnsi"/>
        </w:rPr>
        <w:t xml:space="preserve"> 5)</w:t>
      </w:r>
      <w:r w:rsidR="007238C2">
        <w:rPr>
          <w:rFonts w:asciiTheme="minorHAnsi" w:hAnsiTheme="minorHAnsi" w:cstheme="minorHAnsi"/>
        </w:rPr>
        <w:t>,</w:t>
      </w:r>
      <w:r w:rsidR="004431E8">
        <w:rPr>
          <w:rFonts w:asciiTheme="minorHAnsi" w:hAnsiTheme="minorHAnsi" w:cstheme="minorHAnsi"/>
        </w:rPr>
        <w:t xml:space="preserve"> perform RNA sequencing.</w:t>
      </w:r>
      <w:r w:rsidR="00E714BF">
        <w:rPr>
          <w:rFonts w:asciiTheme="minorHAnsi" w:hAnsiTheme="minorHAnsi" w:cstheme="minorHAnsi"/>
        </w:rPr>
        <w:t xml:space="preserve"> </w:t>
      </w:r>
    </w:p>
    <w:p w14:paraId="0D95B4A7" w14:textId="77777777" w:rsidR="004431E8" w:rsidRDefault="004431E8" w:rsidP="001B1519">
      <w:pPr>
        <w:pStyle w:val="NormalWeb"/>
        <w:spacing w:before="0" w:beforeAutospacing="0" w:after="0" w:afterAutospacing="0"/>
        <w:rPr>
          <w:rFonts w:asciiTheme="minorHAnsi" w:hAnsiTheme="minorHAnsi" w:cstheme="minorHAnsi"/>
          <w:b/>
        </w:rPr>
      </w:pPr>
    </w:p>
    <w:p w14:paraId="4F563D1B" w14:textId="7DDB4EB7" w:rsidR="00220267" w:rsidRDefault="000A1AFE" w:rsidP="001B1519">
      <w:pPr>
        <w:pStyle w:val="NormalWeb"/>
        <w:spacing w:before="0" w:beforeAutospacing="0" w:after="0" w:afterAutospacing="0"/>
        <w:rPr>
          <w:rFonts w:asciiTheme="minorHAnsi" w:hAnsiTheme="minorHAnsi" w:cstheme="minorHAnsi"/>
        </w:rPr>
      </w:pPr>
      <w:r w:rsidRPr="006500AF">
        <w:rPr>
          <w:rFonts w:asciiTheme="minorHAnsi" w:hAnsiTheme="minorHAnsi" w:cstheme="minorHAnsi"/>
          <w:b/>
        </w:rPr>
        <w:t>Note:</w:t>
      </w:r>
      <w:r>
        <w:rPr>
          <w:rFonts w:asciiTheme="minorHAnsi" w:hAnsiTheme="minorHAnsi" w:cstheme="minorHAnsi"/>
        </w:rPr>
        <w:t xml:space="preserve"> </w:t>
      </w:r>
      <w:r w:rsidR="0054210A">
        <w:rPr>
          <w:rFonts w:asciiTheme="minorHAnsi" w:hAnsiTheme="minorHAnsi" w:cstheme="minorHAnsi"/>
        </w:rPr>
        <w:t>Importantly, because this sequencing data will be used for both expression profiling and de novo transcriptome assembly, more read depth will result in a higher quality transcriptome. For a reasonably comprehensive assembly using Illumina sequencing technology, 100-200 million 100bp, paired end reads would be a recommended starting point.</w:t>
      </w:r>
    </w:p>
    <w:p w14:paraId="1FF1505F" w14:textId="77777777" w:rsidR="00B3200C" w:rsidRDefault="00B3200C" w:rsidP="001B1519">
      <w:pPr>
        <w:pStyle w:val="NormalWeb"/>
        <w:spacing w:before="0" w:beforeAutospacing="0" w:after="0" w:afterAutospacing="0"/>
        <w:rPr>
          <w:rFonts w:asciiTheme="minorHAnsi" w:hAnsiTheme="minorHAnsi" w:cstheme="minorHAnsi"/>
        </w:rPr>
      </w:pPr>
    </w:p>
    <w:p w14:paraId="60B5D91B" w14:textId="4BCA74DB" w:rsidR="004431E8" w:rsidRPr="004431E8" w:rsidRDefault="004431E8" w:rsidP="001B1519">
      <w:pPr>
        <w:pStyle w:val="NormalWeb"/>
        <w:spacing w:before="0" w:beforeAutospacing="0" w:after="0" w:afterAutospacing="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Total mRNA library preparation and RNA sequencing were performed by a sequencing facility.</w:t>
      </w:r>
    </w:p>
    <w:p w14:paraId="49B7C373" w14:textId="77777777" w:rsidR="004431E8" w:rsidRDefault="004431E8" w:rsidP="001B1519">
      <w:pPr>
        <w:pStyle w:val="NormalWeb"/>
        <w:spacing w:before="0" w:beforeAutospacing="0" w:after="0" w:afterAutospacing="0"/>
        <w:rPr>
          <w:rFonts w:asciiTheme="minorHAnsi" w:hAnsiTheme="minorHAnsi" w:cstheme="minorHAnsi"/>
        </w:rPr>
      </w:pPr>
    </w:p>
    <w:p w14:paraId="07A51DE3" w14:textId="592BC7C6" w:rsidR="00B3200C" w:rsidRDefault="00B320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6.2. Check the quality of reads using Fast </w:t>
      </w:r>
      <w:r w:rsidR="0007501A">
        <w:rPr>
          <w:rFonts w:asciiTheme="minorHAnsi" w:hAnsiTheme="minorHAnsi" w:cstheme="minorHAnsi"/>
        </w:rPr>
        <w:t>QC</w:t>
      </w:r>
      <w:r w:rsidR="0007501A">
        <w:rPr>
          <w:rFonts w:asciiTheme="minorHAnsi" w:hAnsiTheme="minorHAnsi" w:cstheme="minorHAnsi"/>
          <w:vertAlign w:val="superscript"/>
        </w:rPr>
        <w:t>22</w:t>
      </w:r>
      <w:r>
        <w:rPr>
          <w:rFonts w:asciiTheme="minorHAnsi" w:hAnsiTheme="minorHAnsi" w:cstheme="minorHAnsi"/>
        </w:rPr>
        <w:t>.</w:t>
      </w:r>
    </w:p>
    <w:p w14:paraId="5DA2F46E" w14:textId="77777777" w:rsidR="00B3200C" w:rsidRDefault="00B3200C" w:rsidP="001B1519">
      <w:pPr>
        <w:pStyle w:val="NormalWeb"/>
        <w:spacing w:before="0" w:beforeAutospacing="0" w:after="0" w:afterAutospacing="0"/>
        <w:rPr>
          <w:rFonts w:asciiTheme="minorHAnsi" w:hAnsiTheme="minorHAnsi" w:cstheme="minorHAnsi"/>
        </w:rPr>
      </w:pPr>
    </w:p>
    <w:p w14:paraId="2F617551" w14:textId="19C70EAB" w:rsidR="00B3200C" w:rsidRDefault="00B320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6.3. Combine all sample reads</w:t>
      </w:r>
      <w:r w:rsidR="00634916">
        <w:rPr>
          <w:rFonts w:asciiTheme="minorHAnsi" w:hAnsiTheme="minorHAnsi" w:cstheme="minorHAnsi"/>
        </w:rPr>
        <w:t xml:space="preserve"> and assemble the transcriptome </w:t>
      </w:r>
      <w:r w:rsidR="00634916" w:rsidRPr="006500AF">
        <w:rPr>
          <w:rFonts w:asciiTheme="minorHAnsi" w:hAnsiTheme="minorHAnsi" w:cstheme="minorHAnsi"/>
          <w:i/>
        </w:rPr>
        <w:t>de novo</w:t>
      </w:r>
      <w:r w:rsidR="00634916">
        <w:rPr>
          <w:rFonts w:asciiTheme="minorHAnsi" w:hAnsiTheme="minorHAnsi" w:cstheme="minorHAnsi"/>
        </w:rPr>
        <w:t xml:space="preserve"> using </w:t>
      </w:r>
      <w:r>
        <w:rPr>
          <w:rFonts w:asciiTheme="minorHAnsi" w:hAnsiTheme="minorHAnsi" w:cstheme="minorHAnsi"/>
        </w:rPr>
        <w:t>Trinity</w:t>
      </w:r>
      <w:r w:rsidR="0007501A">
        <w:rPr>
          <w:rFonts w:asciiTheme="minorHAnsi" w:hAnsiTheme="minorHAnsi" w:cstheme="minorHAnsi"/>
          <w:vertAlign w:val="superscript"/>
        </w:rPr>
        <w:t>23</w:t>
      </w:r>
      <w:r w:rsidR="007E4AB8">
        <w:rPr>
          <w:rFonts w:asciiTheme="minorHAnsi" w:hAnsiTheme="minorHAnsi" w:cstheme="minorHAnsi"/>
          <w:vertAlign w:val="superscript"/>
        </w:rPr>
        <w:t>,</w:t>
      </w:r>
      <w:r w:rsidR="0007501A">
        <w:rPr>
          <w:rFonts w:asciiTheme="minorHAnsi" w:hAnsiTheme="minorHAnsi" w:cstheme="minorHAnsi"/>
          <w:vertAlign w:val="superscript"/>
        </w:rPr>
        <w:t>24</w:t>
      </w:r>
      <w:r w:rsidR="00887F6E">
        <w:rPr>
          <w:rFonts w:asciiTheme="minorHAnsi" w:hAnsiTheme="minorHAnsi" w:cstheme="minorHAnsi"/>
        </w:rPr>
        <w:t xml:space="preserve"> </w:t>
      </w:r>
      <w:r>
        <w:rPr>
          <w:rFonts w:asciiTheme="minorHAnsi" w:hAnsiTheme="minorHAnsi" w:cstheme="minorHAnsi"/>
        </w:rPr>
        <w:t>(</w:t>
      </w:r>
      <w:proofErr w:type="spellStart"/>
      <w:r w:rsidR="00634916">
        <w:rPr>
          <w:rFonts w:asciiTheme="minorHAnsi" w:hAnsiTheme="minorHAnsi" w:cstheme="minorHAnsi"/>
        </w:rPr>
        <w:t>Trimmomatic</w:t>
      </w:r>
      <w:proofErr w:type="spellEnd"/>
      <w:r w:rsidR="00634916">
        <w:rPr>
          <w:rFonts w:asciiTheme="minorHAnsi" w:hAnsiTheme="minorHAnsi" w:cstheme="minorHAnsi"/>
        </w:rPr>
        <w:t xml:space="preserve"> quality filtering enabled</w:t>
      </w:r>
      <w:r>
        <w:rPr>
          <w:rFonts w:asciiTheme="minorHAnsi" w:hAnsiTheme="minorHAnsi" w:cstheme="minorHAnsi"/>
        </w:rPr>
        <w:t xml:space="preserve">). </w:t>
      </w:r>
    </w:p>
    <w:p w14:paraId="5A554460" w14:textId="77777777" w:rsidR="00B3200C" w:rsidRDefault="00B3200C" w:rsidP="001B1519">
      <w:pPr>
        <w:pStyle w:val="NormalWeb"/>
        <w:spacing w:before="0" w:beforeAutospacing="0" w:after="0" w:afterAutospacing="0"/>
        <w:rPr>
          <w:rFonts w:asciiTheme="minorHAnsi" w:hAnsiTheme="minorHAnsi" w:cstheme="minorHAnsi"/>
        </w:rPr>
      </w:pPr>
    </w:p>
    <w:p w14:paraId="3410610F" w14:textId="77777777"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6.4. </w:t>
      </w:r>
      <w:r w:rsidRPr="00C63FA3">
        <w:rPr>
          <w:rFonts w:asciiTheme="minorHAnsi" w:hAnsiTheme="minorHAnsi" w:cstheme="minorHAnsi"/>
          <w:i/>
        </w:rPr>
        <w:t>Refine the assembly</w:t>
      </w:r>
      <w:r>
        <w:rPr>
          <w:rFonts w:asciiTheme="minorHAnsi" w:hAnsiTheme="minorHAnsi" w:cstheme="minorHAnsi"/>
        </w:rPr>
        <w:t xml:space="preserve">. </w:t>
      </w:r>
    </w:p>
    <w:p w14:paraId="7F254A59" w14:textId="77777777" w:rsidR="00116080" w:rsidRDefault="00116080" w:rsidP="001B1519">
      <w:pPr>
        <w:pStyle w:val="NormalWeb"/>
        <w:spacing w:before="0" w:beforeAutospacing="0" w:after="0" w:afterAutospacing="0"/>
        <w:rPr>
          <w:rFonts w:asciiTheme="minorHAnsi" w:hAnsiTheme="minorHAnsi" w:cstheme="minorHAnsi"/>
        </w:rPr>
      </w:pPr>
    </w:p>
    <w:p w14:paraId="6DF8362B" w14:textId="5E08DAA3"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6.4.2. Use Transdecoder</w:t>
      </w:r>
      <w:r w:rsidR="0007501A">
        <w:rPr>
          <w:rFonts w:asciiTheme="minorHAnsi" w:hAnsiTheme="minorHAnsi" w:cstheme="minorHAnsi"/>
          <w:vertAlign w:val="superscript"/>
        </w:rPr>
        <w:t>25</w:t>
      </w:r>
      <w:r w:rsidR="0007501A">
        <w:rPr>
          <w:rFonts w:asciiTheme="minorHAnsi" w:hAnsiTheme="minorHAnsi" w:cstheme="minorHAnsi"/>
        </w:rPr>
        <w:t xml:space="preserve"> </w:t>
      </w:r>
      <w:r>
        <w:rPr>
          <w:rFonts w:asciiTheme="minorHAnsi" w:hAnsiTheme="minorHAnsi" w:cstheme="minorHAnsi"/>
        </w:rPr>
        <w:t>to identify open reading frames</w:t>
      </w:r>
      <w:r w:rsidR="00D92B31">
        <w:rPr>
          <w:rFonts w:asciiTheme="minorHAnsi" w:hAnsiTheme="minorHAnsi" w:cstheme="minorHAnsi"/>
        </w:rPr>
        <w:t xml:space="preserve"> (ORFs)</w:t>
      </w:r>
      <w:r>
        <w:rPr>
          <w:rFonts w:asciiTheme="minorHAnsi" w:hAnsiTheme="minorHAnsi" w:cstheme="minorHAnsi"/>
        </w:rPr>
        <w:t xml:space="preserve"> that are a minimum of 100 amino acids in length.</w:t>
      </w:r>
    </w:p>
    <w:p w14:paraId="59A860C1" w14:textId="77777777" w:rsidR="00116080" w:rsidRDefault="00116080" w:rsidP="001B1519">
      <w:pPr>
        <w:pStyle w:val="NormalWeb"/>
        <w:spacing w:before="0" w:beforeAutospacing="0" w:after="0" w:afterAutospacing="0"/>
        <w:rPr>
          <w:rFonts w:asciiTheme="minorHAnsi" w:hAnsiTheme="minorHAnsi" w:cstheme="minorHAnsi"/>
        </w:rPr>
      </w:pPr>
    </w:p>
    <w:p w14:paraId="7FE05C9F" w14:textId="57DE291A"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6.4.3. Perform homology searches of the translated ORFs against Pfam</w:t>
      </w:r>
      <w:r w:rsidR="009F418B">
        <w:rPr>
          <w:rFonts w:asciiTheme="minorHAnsi" w:hAnsiTheme="minorHAnsi" w:cstheme="minorHAnsi"/>
          <w:vertAlign w:val="superscript"/>
        </w:rPr>
        <w:t>26</w:t>
      </w:r>
      <w:r>
        <w:rPr>
          <w:rFonts w:asciiTheme="minorHAnsi" w:hAnsiTheme="minorHAnsi" w:cstheme="minorHAnsi"/>
        </w:rPr>
        <w:t xml:space="preserve"> and UniPr</w:t>
      </w:r>
      <w:r w:rsidR="00C34098">
        <w:rPr>
          <w:rFonts w:asciiTheme="minorHAnsi" w:hAnsiTheme="minorHAnsi" w:cstheme="minorHAnsi"/>
        </w:rPr>
        <w:t>ot</w:t>
      </w:r>
      <w:r w:rsidR="009F418B">
        <w:rPr>
          <w:rFonts w:asciiTheme="minorHAnsi" w:hAnsiTheme="minorHAnsi" w:cstheme="minorHAnsi"/>
          <w:vertAlign w:val="superscript"/>
        </w:rPr>
        <w:t>27</w:t>
      </w:r>
      <w:r w:rsidR="00C34098">
        <w:rPr>
          <w:rFonts w:asciiTheme="minorHAnsi" w:hAnsiTheme="minorHAnsi" w:cstheme="minorHAnsi"/>
        </w:rPr>
        <w:t xml:space="preserve"> </w:t>
      </w:r>
      <w:r w:rsidR="002428DC">
        <w:rPr>
          <w:rFonts w:asciiTheme="minorHAnsi" w:hAnsiTheme="minorHAnsi" w:cstheme="minorHAnsi"/>
        </w:rPr>
        <w:t xml:space="preserve">databases </w:t>
      </w:r>
      <w:r w:rsidR="00C34098">
        <w:rPr>
          <w:rFonts w:asciiTheme="minorHAnsi" w:hAnsiTheme="minorHAnsi" w:cstheme="minorHAnsi"/>
        </w:rPr>
        <w:t>using BLASTP</w:t>
      </w:r>
      <w:r w:rsidR="0007501A">
        <w:rPr>
          <w:rFonts w:asciiTheme="minorHAnsi" w:hAnsiTheme="minorHAnsi" w:cstheme="minorHAnsi"/>
          <w:vertAlign w:val="superscript"/>
        </w:rPr>
        <w:t>2</w:t>
      </w:r>
      <w:r w:rsidR="009F418B">
        <w:rPr>
          <w:rFonts w:asciiTheme="minorHAnsi" w:hAnsiTheme="minorHAnsi" w:cstheme="minorHAnsi"/>
          <w:vertAlign w:val="superscript"/>
        </w:rPr>
        <w:t>8</w:t>
      </w:r>
      <w:r w:rsidR="00C34098">
        <w:rPr>
          <w:rFonts w:asciiTheme="minorHAnsi" w:hAnsiTheme="minorHAnsi" w:cstheme="minorHAnsi"/>
        </w:rPr>
        <w:t xml:space="preserve"> and HMMER</w:t>
      </w:r>
      <w:r w:rsidR="0007501A">
        <w:rPr>
          <w:rFonts w:asciiTheme="minorHAnsi" w:hAnsiTheme="minorHAnsi" w:cstheme="minorHAnsi"/>
          <w:vertAlign w:val="superscript"/>
        </w:rPr>
        <w:t>2</w:t>
      </w:r>
      <w:r w:rsidR="009F418B">
        <w:rPr>
          <w:rFonts w:asciiTheme="minorHAnsi" w:hAnsiTheme="minorHAnsi" w:cstheme="minorHAnsi"/>
          <w:vertAlign w:val="superscript"/>
        </w:rPr>
        <w:t>9</w:t>
      </w:r>
      <w:r w:rsidR="00C34098">
        <w:rPr>
          <w:rFonts w:asciiTheme="minorHAnsi" w:hAnsiTheme="minorHAnsi" w:cstheme="minorHAnsi"/>
        </w:rPr>
        <w:t>, resp</w:t>
      </w:r>
      <w:r>
        <w:rPr>
          <w:rFonts w:asciiTheme="minorHAnsi" w:hAnsiTheme="minorHAnsi" w:cstheme="minorHAnsi"/>
        </w:rPr>
        <w:t>ectively.</w:t>
      </w:r>
    </w:p>
    <w:p w14:paraId="44904B54" w14:textId="77777777" w:rsidR="00116080" w:rsidRDefault="00116080" w:rsidP="001B1519">
      <w:pPr>
        <w:pStyle w:val="NormalWeb"/>
        <w:spacing w:before="0" w:beforeAutospacing="0" w:after="0" w:afterAutospacing="0"/>
        <w:rPr>
          <w:rFonts w:asciiTheme="minorHAnsi" w:hAnsiTheme="minorHAnsi" w:cstheme="minorHAnsi"/>
        </w:rPr>
      </w:pPr>
    </w:p>
    <w:p w14:paraId="09FB7ABF" w14:textId="0250F3E2"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6.4.4. Remove bacterial </w:t>
      </w:r>
      <w:r w:rsidR="002428DC">
        <w:rPr>
          <w:rFonts w:asciiTheme="minorHAnsi" w:hAnsiTheme="minorHAnsi" w:cstheme="minorHAnsi"/>
        </w:rPr>
        <w:t xml:space="preserve">transcripts </w:t>
      </w:r>
      <w:r>
        <w:rPr>
          <w:rFonts w:asciiTheme="minorHAnsi" w:hAnsiTheme="minorHAnsi" w:cstheme="minorHAnsi"/>
        </w:rPr>
        <w:t>(any translated sequence whose best BLAST hit was to a bacterial gene with a bit score of over 300 and a minimum amino acid sequence identity of 50%).</w:t>
      </w:r>
    </w:p>
    <w:p w14:paraId="71E10534" w14:textId="77777777" w:rsidR="00116080" w:rsidRDefault="00116080" w:rsidP="001B1519">
      <w:pPr>
        <w:pStyle w:val="NormalWeb"/>
        <w:spacing w:before="0" w:beforeAutospacing="0" w:after="0" w:afterAutospacing="0"/>
        <w:rPr>
          <w:rFonts w:asciiTheme="minorHAnsi" w:hAnsiTheme="minorHAnsi" w:cstheme="minorHAnsi"/>
        </w:rPr>
      </w:pPr>
    </w:p>
    <w:p w14:paraId="609198CB" w14:textId="0950A71F"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6.4.5. Collapse any complete, translated ORFs that are at least 99% identical at the amino acid level using CD-</w:t>
      </w:r>
      <w:r w:rsidR="00F87A37">
        <w:rPr>
          <w:rFonts w:asciiTheme="minorHAnsi" w:hAnsiTheme="minorHAnsi" w:cstheme="minorHAnsi"/>
        </w:rPr>
        <w:t>HIT</w:t>
      </w:r>
      <w:r w:rsidR="009F418B">
        <w:rPr>
          <w:rFonts w:asciiTheme="minorHAnsi" w:hAnsiTheme="minorHAnsi" w:cstheme="minorHAnsi"/>
          <w:vertAlign w:val="superscript"/>
        </w:rPr>
        <w:t>30</w:t>
      </w:r>
      <w:r>
        <w:rPr>
          <w:rFonts w:asciiTheme="minorHAnsi" w:hAnsiTheme="minorHAnsi" w:cstheme="minorHAnsi"/>
        </w:rPr>
        <w:t>.</w:t>
      </w:r>
    </w:p>
    <w:p w14:paraId="10AD4278" w14:textId="77777777" w:rsidR="00116080" w:rsidRDefault="00116080" w:rsidP="001B1519">
      <w:pPr>
        <w:pStyle w:val="NormalWeb"/>
        <w:spacing w:before="0" w:beforeAutospacing="0" w:after="0" w:afterAutospacing="0"/>
        <w:rPr>
          <w:rFonts w:asciiTheme="minorHAnsi" w:hAnsiTheme="minorHAnsi" w:cstheme="minorHAnsi"/>
        </w:rPr>
      </w:pPr>
    </w:p>
    <w:p w14:paraId="61DBBAD3" w14:textId="26CA43CC"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6.4.6. Collapse the remaining, incomplete ORFs that are at least 95% identical at the nucleotide level using CD-</w:t>
      </w:r>
      <w:r w:rsidR="0007501A">
        <w:rPr>
          <w:rFonts w:asciiTheme="minorHAnsi" w:hAnsiTheme="minorHAnsi" w:cstheme="minorHAnsi"/>
        </w:rPr>
        <w:t>HIT</w:t>
      </w:r>
      <w:r w:rsidR="009F418B">
        <w:rPr>
          <w:rFonts w:asciiTheme="minorHAnsi" w:hAnsiTheme="minorHAnsi" w:cstheme="minorHAnsi"/>
          <w:vertAlign w:val="superscript"/>
        </w:rPr>
        <w:t>30</w:t>
      </w:r>
      <w:r>
        <w:rPr>
          <w:rFonts w:asciiTheme="minorHAnsi" w:hAnsiTheme="minorHAnsi" w:cstheme="minorHAnsi"/>
        </w:rPr>
        <w:t>.</w:t>
      </w:r>
    </w:p>
    <w:p w14:paraId="177B26E5" w14:textId="77777777" w:rsidR="00116080" w:rsidRDefault="00116080" w:rsidP="001B1519">
      <w:pPr>
        <w:pStyle w:val="NormalWeb"/>
        <w:spacing w:before="0" w:beforeAutospacing="0" w:after="0" w:afterAutospacing="0"/>
        <w:rPr>
          <w:rFonts w:asciiTheme="minorHAnsi" w:hAnsiTheme="minorHAnsi" w:cstheme="minorHAnsi"/>
        </w:rPr>
      </w:pPr>
    </w:p>
    <w:p w14:paraId="6A8FDE21" w14:textId="4E36E109"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6.4.7. Assign the remaining nucleotide sequences with unique, species-specific identifiers (</w:t>
      </w:r>
      <w:r>
        <w:rPr>
          <w:rFonts w:asciiTheme="minorHAnsi" w:hAnsiTheme="minorHAnsi" w:cstheme="minorHAnsi"/>
          <w:i/>
        </w:rPr>
        <w:t>e.g.</w:t>
      </w:r>
      <w:r>
        <w:rPr>
          <w:rFonts w:asciiTheme="minorHAnsi" w:hAnsiTheme="minorHAnsi" w:cstheme="minorHAnsi"/>
        </w:rPr>
        <w:t xml:space="preserve"> APHNE 0001)</w:t>
      </w:r>
    </w:p>
    <w:p w14:paraId="2A63EEE9" w14:textId="77777777" w:rsidR="00116080" w:rsidRDefault="00116080" w:rsidP="001B1519">
      <w:pPr>
        <w:pStyle w:val="NormalWeb"/>
        <w:spacing w:before="0" w:beforeAutospacing="0" w:after="0" w:afterAutospacing="0"/>
        <w:rPr>
          <w:rFonts w:asciiTheme="minorHAnsi" w:hAnsiTheme="minorHAnsi" w:cstheme="minorHAnsi"/>
        </w:rPr>
      </w:pPr>
    </w:p>
    <w:p w14:paraId="56D135E9" w14:textId="6CCEC389" w:rsidR="00116080" w:rsidRDefault="0011608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6.5. </w:t>
      </w:r>
      <w:r w:rsidR="002428DC">
        <w:rPr>
          <w:rFonts w:asciiTheme="minorHAnsi" w:hAnsiTheme="minorHAnsi" w:cstheme="minorHAnsi"/>
        </w:rPr>
        <w:t>A</w:t>
      </w:r>
      <w:r>
        <w:rPr>
          <w:rFonts w:asciiTheme="minorHAnsi" w:hAnsiTheme="minorHAnsi" w:cstheme="minorHAnsi"/>
        </w:rPr>
        <w:t>ssess the completeness of the</w:t>
      </w:r>
      <w:r w:rsidR="00F848D9">
        <w:rPr>
          <w:rFonts w:asciiTheme="minorHAnsi" w:hAnsiTheme="minorHAnsi" w:cstheme="minorHAnsi"/>
        </w:rPr>
        <w:t xml:space="preserve"> refined</w:t>
      </w:r>
      <w:r>
        <w:rPr>
          <w:rFonts w:asciiTheme="minorHAnsi" w:hAnsiTheme="minorHAnsi" w:cstheme="minorHAnsi"/>
        </w:rPr>
        <w:t xml:space="preserve"> assembly, us</w:t>
      </w:r>
      <w:r w:rsidR="002428DC">
        <w:rPr>
          <w:rFonts w:asciiTheme="minorHAnsi" w:hAnsiTheme="minorHAnsi" w:cstheme="minorHAnsi"/>
        </w:rPr>
        <w:t>ing</w:t>
      </w:r>
      <w:r>
        <w:rPr>
          <w:rFonts w:asciiTheme="minorHAnsi" w:hAnsiTheme="minorHAnsi" w:cstheme="minorHAnsi"/>
        </w:rPr>
        <w:t xml:space="preserve"> BUS</w:t>
      </w:r>
      <w:r w:rsidR="00887F6E">
        <w:rPr>
          <w:rFonts w:asciiTheme="minorHAnsi" w:hAnsiTheme="minorHAnsi" w:cstheme="minorHAnsi"/>
        </w:rPr>
        <w:t xml:space="preserve">CO </w:t>
      </w:r>
      <w:r w:rsidR="002428DC">
        <w:rPr>
          <w:rFonts w:asciiTheme="minorHAnsi" w:hAnsiTheme="minorHAnsi" w:cstheme="minorHAnsi"/>
        </w:rPr>
        <w:t>(</w:t>
      </w:r>
      <w:r w:rsidR="002428DC" w:rsidRPr="002428DC">
        <w:rPr>
          <w:rFonts w:asciiTheme="minorHAnsi" w:hAnsiTheme="minorHAnsi" w:cstheme="minorHAnsi"/>
        </w:rPr>
        <w:t>http://busco.ezlab.org/</w:t>
      </w:r>
      <w:r w:rsidR="002428DC">
        <w:rPr>
          <w:rFonts w:asciiTheme="minorHAnsi" w:hAnsiTheme="minorHAnsi" w:cstheme="minorHAnsi"/>
        </w:rPr>
        <w:t>) and</w:t>
      </w:r>
      <w:r w:rsidR="00887F6E">
        <w:rPr>
          <w:rFonts w:asciiTheme="minorHAnsi" w:hAnsiTheme="minorHAnsi" w:cstheme="minorHAnsi"/>
        </w:rPr>
        <w:t xml:space="preserve"> </w:t>
      </w:r>
      <w:r w:rsidR="002428DC">
        <w:rPr>
          <w:rFonts w:asciiTheme="minorHAnsi" w:hAnsiTheme="minorHAnsi" w:cstheme="minorHAnsi"/>
        </w:rPr>
        <w:t>the A</w:t>
      </w:r>
      <w:r w:rsidR="00887F6E">
        <w:rPr>
          <w:rFonts w:asciiTheme="minorHAnsi" w:hAnsiTheme="minorHAnsi" w:cstheme="minorHAnsi"/>
        </w:rPr>
        <w:t>rthropod</w:t>
      </w:r>
      <w:r w:rsidR="002428DC">
        <w:rPr>
          <w:rFonts w:asciiTheme="minorHAnsi" w:hAnsiTheme="minorHAnsi" w:cstheme="minorHAnsi"/>
        </w:rPr>
        <w:t>a</w:t>
      </w:r>
      <w:r w:rsidR="00887F6E">
        <w:rPr>
          <w:rFonts w:asciiTheme="minorHAnsi" w:hAnsiTheme="minorHAnsi" w:cstheme="minorHAnsi"/>
        </w:rPr>
        <w:t xml:space="preserve"> gene </w:t>
      </w:r>
      <w:r w:rsidR="002428DC">
        <w:rPr>
          <w:rFonts w:asciiTheme="minorHAnsi" w:hAnsiTheme="minorHAnsi" w:cstheme="minorHAnsi"/>
        </w:rPr>
        <w:t>data</w:t>
      </w:r>
      <w:r w:rsidR="00887F6E">
        <w:rPr>
          <w:rFonts w:asciiTheme="minorHAnsi" w:hAnsiTheme="minorHAnsi" w:cstheme="minorHAnsi"/>
        </w:rPr>
        <w:t>set</w:t>
      </w:r>
      <w:r w:rsidR="009F418B">
        <w:rPr>
          <w:rFonts w:asciiTheme="minorHAnsi" w:hAnsiTheme="minorHAnsi" w:cstheme="minorHAnsi"/>
          <w:vertAlign w:val="superscript"/>
        </w:rPr>
        <w:t>31</w:t>
      </w:r>
      <w:r w:rsidR="00F848D9">
        <w:rPr>
          <w:rFonts w:asciiTheme="minorHAnsi" w:hAnsiTheme="minorHAnsi" w:cstheme="minorHAnsi"/>
        </w:rPr>
        <w:t xml:space="preserve">. </w:t>
      </w:r>
    </w:p>
    <w:p w14:paraId="1BF26ABE" w14:textId="77777777" w:rsidR="00F848D9" w:rsidRDefault="00F848D9" w:rsidP="001B1519">
      <w:pPr>
        <w:pStyle w:val="NormalWeb"/>
        <w:spacing w:before="0" w:beforeAutospacing="0" w:after="0" w:afterAutospacing="0"/>
        <w:rPr>
          <w:rFonts w:asciiTheme="minorHAnsi" w:hAnsiTheme="minorHAnsi" w:cstheme="minorHAnsi"/>
        </w:rPr>
      </w:pPr>
    </w:p>
    <w:p w14:paraId="195BC653" w14:textId="6CEEA600" w:rsidR="00F848D9" w:rsidRPr="00814328" w:rsidRDefault="00F848D9" w:rsidP="001B1519">
      <w:pPr>
        <w:pStyle w:val="NormalWeb"/>
        <w:spacing w:before="0" w:beforeAutospacing="0" w:after="0" w:afterAutospacing="0"/>
        <w:rPr>
          <w:rFonts w:asciiTheme="minorHAnsi" w:hAnsiTheme="minorHAnsi" w:cstheme="minorHAnsi"/>
          <w:b/>
        </w:rPr>
      </w:pPr>
      <w:r w:rsidRPr="00814328">
        <w:rPr>
          <w:rFonts w:asciiTheme="minorHAnsi" w:hAnsiTheme="minorHAnsi" w:cstheme="minorHAnsi"/>
          <w:b/>
        </w:rPr>
        <w:t xml:space="preserve">6.6. </w:t>
      </w:r>
      <w:r w:rsidR="00C63FA3" w:rsidRPr="00814328">
        <w:rPr>
          <w:rFonts w:asciiTheme="minorHAnsi" w:hAnsiTheme="minorHAnsi" w:cstheme="minorHAnsi"/>
          <w:b/>
        </w:rPr>
        <w:t>Transcriptome annotation</w:t>
      </w:r>
    </w:p>
    <w:p w14:paraId="03318BDD" w14:textId="77777777" w:rsidR="00C63FA3" w:rsidRDefault="00C63FA3" w:rsidP="001B1519">
      <w:pPr>
        <w:pStyle w:val="NormalWeb"/>
        <w:spacing w:before="0" w:beforeAutospacing="0" w:after="0" w:afterAutospacing="0"/>
        <w:rPr>
          <w:rFonts w:asciiTheme="minorHAnsi" w:hAnsiTheme="minorHAnsi" w:cstheme="minorHAnsi"/>
        </w:rPr>
      </w:pPr>
    </w:p>
    <w:p w14:paraId="12AA96E5" w14:textId="533046C5" w:rsidR="00C63FA3" w:rsidRPr="00D163D0" w:rsidRDefault="00C63FA3"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6.6.1.</w:t>
      </w:r>
      <w:r w:rsidR="006B7324">
        <w:rPr>
          <w:rFonts w:asciiTheme="minorHAnsi" w:hAnsiTheme="minorHAnsi" w:cstheme="minorHAnsi"/>
        </w:rPr>
        <w:t xml:space="preserve"> </w:t>
      </w:r>
      <w:r w:rsidR="00D163D0">
        <w:rPr>
          <w:rFonts w:asciiTheme="minorHAnsi" w:hAnsiTheme="minorHAnsi" w:cstheme="minorHAnsi"/>
        </w:rPr>
        <w:t xml:space="preserve">First, annotate the refined transcriptome using HMMER against the </w:t>
      </w:r>
      <w:proofErr w:type="spellStart"/>
      <w:r w:rsidR="00D163D0">
        <w:rPr>
          <w:rFonts w:asciiTheme="minorHAnsi" w:hAnsiTheme="minorHAnsi" w:cstheme="minorHAnsi"/>
        </w:rPr>
        <w:t>Pfam</w:t>
      </w:r>
      <w:proofErr w:type="spellEnd"/>
      <w:r w:rsidR="00D163D0">
        <w:rPr>
          <w:rFonts w:asciiTheme="minorHAnsi" w:hAnsiTheme="minorHAnsi" w:cstheme="minorHAnsi"/>
        </w:rPr>
        <w:t xml:space="preserve"> database</w:t>
      </w:r>
      <w:r w:rsidR="00EE63BE">
        <w:rPr>
          <w:rFonts w:asciiTheme="minorHAnsi" w:hAnsiTheme="minorHAnsi" w:cstheme="minorHAnsi"/>
          <w:vertAlign w:val="superscript"/>
        </w:rPr>
        <w:t>2</w:t>
      </w:r>
      <w:r w:rsidR="009F418B">
        <w:rPr>
          <w:rFonts w:asciiTheme="minorHAnsi" w:hAnsiTheme="minorHAnsi" w:cstheme="minorHAnsi"/>
          <w:vertAlign w:val="superscript"/>
        </w:rPr>
        <w:t>6,2</w:t>
      </w:r>
      <w:r w:rsidR="0007501A">
        <w:rPr>
          <w:rFonts w:asciiTheme="minorHAnsi" w:hAnsiTheme="minorHAnsi" w:cstheme="minorHAnsi"/>
          <w:vertAlign w:val="superscript"/>
        </w:rPr>
        <w:t>9</w:t>
      </w:r>
      <w:r w:rsidR="00D163D0">
        <w:rPr>
          <w:rFonts w:asciiTheme="minorHAnsi" w:hAnsiTheme="minorHAnsi" w:cstheme="minorHAnsi"/>
        </w:rPr>
        <w:t>.</w:t>
      </w:r>
    </w:p>
    <w:p w14:paraId="356B98EC" w14:textId="77777777" w:rsidR="00C63FA3" w:rsidRDefault="00C63FA3" w:rsidP="001B1519">
      <w:pPr>
        <w:pStyle w:val="NormalWeb"/>
        <w:spacing w:before="0" w:beforeAutospacing="0" w:after="0" w:afterAutospacing="0"/>
        <w:rPr>
          <w:rFonts w:asciiTheme="minorHAnsi" w:hAnsiTheme="minorHAnsi" w:cstheme="minorHAnsi"/>
        </w:rPr>
      </w:pPr>
    </w:p>
    <w:p w14:paraId="6AFC3DA9" w14:textId="72DC58B1" w:rsidR="00C63FA3" w:rsidRDefault="00C63FA3"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6.6.2.</w:t>
      </w:r>
      <w:r w:rsidR="00D163D0">
        <w:rPr>
          <w:rFonts w:asciiTheme="minorHAnsi" w:hAnsiTheme="minorHAnsi" w:cstheme="minorHAnsi"/>
        </w:rPr>
        <w:t xml:space="preserve"> Second, annotate the transcriptome using BLASTP against the </w:t>
      </w:r>
      <w:proofErr w:type="spellStart"/>
      <w:r w:rsidR="00D163D0">
        <w:rPr>
          <w:rFonts w:asciiTheme="minorHAnsi" w:hAnsiTheme="minorHAnsi" w:cstheme="minorHAnsi"/>
        </w:rPr>
        <w:t>UniProt</w:t>
      </w:r>
      <w:proofErr w:type="spellEnd"/>
      <w:r w:rsidR="00D163D0">
        <w:rPr>
          <w:rFonts w:asciiTheme="minorHAnsi" w:hAnsiTheme="minorHAnsi" w:cstheme="minorHAnsi"/>
        </w:rPr>
        <w:t xml:space="preserve"> database</w:t>
      </w:r>
      <w:r w:rsidR="009F418B">
        <w:rPr>
          <w:rFonts w:asciiTheme="minorHAnsi" w:hAnsiTheme="minorHAnsi" w:cstheme="minorHAnsi"/>
          <w:vertAlign w:val="superscript"/>
        </w:rPr>
        <w:t>27,28</w:t>
      </w:r>
      <w:r w:rsidR="00D163D0">
        <w:rPr>
          <w:rFonts w:asciiTheme="minorHAnsi" w:hAnsiTheme="minorHAnsi" w:cstheme="minorHAnsi"/>
        </w:rPr>
        <w:t>.</w:t>
      </w:r>
    </w:p>
    <w:p w14:paraId="69D66D4F" w14:textId="77777777" w:rsidR="00C63FA3" w:rsidRDefault="00C63FA3" w:rsidP="001B1519">
      <w:pPr>
        <w:pStyle w:val="NormalWeb"/>
        <w:spacing w:before="0" w:beforeAutospacing="0" w:after="0" w:afterAutospacing="0"/>
        <w:rPr>
          <w:rFonts w:asciiTheme="minorHAnsi" w:hAnsiTheme="minorHAnsi" w:cstheme="minorHAnsi"/>
        </w:rPr>
      </w:pPr>
    </w:p>
    <w:p w14:paraId="5C46D42D" w14:textId="222FBCF7" w:rsidR="00C63FA3" w:rsidRDefault="00C63FA3"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6.6.3.</w:t>
      </w:r>
      <w:r w:rsidR="00D163D0">
        <w:rPr>
          <w:rFonts w:asciiTheme="minorHAnsi" w:hAnsiTheme="minorHAnsi" w:cstheme="minorHAnsi"/>
        </w:rPr>
        <w:t xml:space="preserve"> Third, annotate the transcriptome using BLASTP against the coding sequences of selected insects with published, annotated genomes. </w:t>
      </w:r>
    </w:p>
    <w:p w14:paraId="501BDE54" w14:textId="77777777" w:rsidR="00D163D0" w:rsidRDefault="00D163D0" w:rsidP="001B1519">
      <w:pPr>
        <w:pStyle w:val="NormalWeb"/>
        <w:spacing w:before="0" w:beforeAutospacing="0" w:after="0" w:afterAutospacing="0"/>
        <w:rPr>
          <w:rFonts w:asciiTheme="minorHAnsi" w:hAnsiTheme="minorHAnsi" w:cstheme="minorHAnsi"/>
        </w:rPr>
      </w:pPr>
    </w:p>
    <w:p w14:paraId="582D2BA2" w14:textId="2B6AAC64" w:rsidR="00D163D0" w:rsidRDefault="00D163D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6.6.4. Last, annotate the </w:t>
      </w:r>
      <w:r w:rsidR="00A533A4">
        <w:rPr>
          <w:rFonts w:asciiTheme="minorHAnsi" w:hAnsiTheme="minorHAnsi" w:cstheme="minorHAnsi"/>
        </w:rPr>
        <w:t xml:space="preserve">transcriptome </w:t>
      </w:r>
      <w:r>
        <w:rPr>
          <w:rFonts w:asciiTheme="minorHAnsi" w:hAnsiTheme="minorHAnsi" w:cstheme="minorHAnsi"/>
        </w:rPr>
        <w:t>using BLASTP against the pea aphid protein database only.</w:t>
      </w:r>
    </w:p>
    <w:p w14:paraId="39D0B4AE" w14:textId="77777777" w:rsidR="00D163D0" w:rsidRDefault="00D163D0" w:rsidP="001B1519">
      <w:pPr>
        <w:pStyle w:val="NormalWeb"/>
        <w:spacing w:before="0" w:beforeAutospacing="0" w:after="0" w:afterAutospacing="0"/>
        <w:rPr>
          <w:rFonts w:asciiTheme="minorHAnsi" w:hAnsiTheme="minorHAnsi" w:cstheme="minorHAnsi"/>
        </w:rPr>
      </w:pPr>
    </w:p>
    <w:p w14:paraId="16B05300" w14:textId="1855559C" w:rsidR="00D163D0" w:rsidRDefault="00D163D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6.6.5. Use </w:t>
      </w:r>
      <w:proofErr w:type="spellStart"/>
      <w:r>
        <w:rPr>
          <w:rFonts w:asciiTheme="minorHAnsi" w:hAnsiTheme="minorHAnsi" w:cstheme="minorHAnsi"/>
        </w:rPr>
        <w:t>Trinotate</w:t>
      </w:r>
      <w:proofErr w:type="spellEnd"/>
      <w:r>
        <w:rPr>
          <w:rFonts w:asciiTheme="minorHAnsi" w:hAnsiTheme="minorHAnsi" w:cstheme="minorHAnsi"/>
        </w:rPr>
        <w:t xml:space="preserve"> to generate GO annotations from </w:t>
      </w:r>
      <w:proofErr w:type="spellStart"/>
      <w:r>
        <w:rPr>
          <w:rFonts w:asciiTheme="minorHAnsi" w:hAnsiTheme="minorHAnsi" w:cstheme="minorHAnsi"/>
        </w:rPr>
        <w:t>UniProt</w:t>
      </w:r>
      <w:proofErr w:type="spellEnd"/>
      <w:r>
        <w:rPr>
          <w:rFonts w:asciiTheme="minorHAnsi" w:hAnsiTheme="minorHAnsi" w:cstheme="minorHAnsi"/>
        </w:rPr>
        <w:t xml:space="preserve"> accessions.</w:t>
      </w:r>
    </w:p>
    <w:p w14:paraId="1CC20689" w14:textId="77777777" w:rsidR="00D163D0" w:rsidRDefault="00D163D0" w:rsidP="001B1519">
      <w:pPr>
        <w:pStyle w:val="NormalWeb"/>
        <w:spacing w:before="0" w:beforeAutospacing="0" w:after="0" w:afterAutospacing="0"/>
        <w:rPr>
          <w:rFonts w:asciiTheme="minorHAnsi" w:hAnsiTheme="minorHAnsi" w:cstheme="minorHAnsi"/>
        </w:rPr>
      </w:pPr>
    </w:p>
    <w:p w14:paraId="5A816679" w14:textId="4F74737A" w:rsidR="00D163D0" w:rsidRDefault="00D163D0" w:rsidP="001B1519">
      <w:pPr>
        <w:pStyle w:val="NormalWeb"/>
        <w:spacing w:before="0" w:beforeAutospacing="0" w:after="0" w:afterAutospacing="0"/>
        <w:rPr>
          <w:rFonts w:asciiTheme="minorHAnsi" w:hAnsiTheme="minorHAnsi" w:cstheme="minorHAnsi"/>
        </w:rPr>
      </w:pPr>
      <w:r>
        <w:rPr>
          <w:rFonts w:asciiTheme="minorHAnsi" w:hAnsiTheme="minorHAnsi" w:cstheme="minorHAnsi"/>
        </w:rPr>
        <w:lastRenderedPageBreak/>
        <w:t xml:space="preserve">6.6.6. Use </w:t>
      </w:r>
      <w:proofErr w:type="spellStart"/>
      <w:r>
        <w:rPr>
          <w:rFonts w:asciiTheme="minorHAnsi" w:hAnsiTheme="minorHAnsi" w:cstheme="minorHAnsi"/>
        </w:rPr>
        <w:t>Trinotate</w:t>
      </w:r>
      <w:proofErr w:type="spellEnd"/>
      <w:r>
        <w:rPr>
          <w:rFonts w:asciiTheme="minorHAnsi" w:hAnsiTheme="minorHAnsi" w:cstheme="minorHAnsi"/>
        </w:rPr>
        <w:t xml:space="preserve"> to organize all the annotation results into a SQLite database and generate an annotation report.</w:t>
      </w:r>
    </w:p>
    <w:p w14:paraId="4A473655" w14:textId="77777777" w:rsidR="003C7C99" w:rsidRDefault="003C7C99" w:rsidP="001B1519">
      <w:pPr>
        <w:pStyle w:val="NormalWeb"/>
        <w:spacing w:before="0" w:beforeAutospacing="0" w:after="0" w:afterAutospacing="0"/>
        <w:rPr>
          <w:rFonts w:asciiTheme="minorHAnsi" w:hAnsiTheme="minorHAnsi" w:cstheme="minorHAnsi"/>
        </w:rPr>
      </w:pPr>
    </w:p>
    <w:p w14:paraId="16BD116B" w14:textId="02091C02" w:rsidR="00814328" w:rsidRPr="00814328" w:rsidRDefault="003C7C99" w:rsidP="001B1519">
      <w:pPr>
        <w:pStyle w:val="NormalWeb"/>
        <w:spacing w:before="0" w:beforeAutospacing="0" w:after="0" w:afterAutospacing="0"/>
        <w:rPr>
          <w:rFonts w:asciiTheme="minorHAnsi" w:hAnsiTheme="minorHAnsi" w:cstheme="minorHAnsi"/>
          <w:b/>
        </w:rPr>
      </w:pPr>
      <w:r w:rsidRPr="00814328">
        <w:rPr>
          <w:rFonts w:asciiTheme="minorHAnsi" w:hAnsiTheme="minorHAnsi" w:cstheme="minorHAnsi"/>
          <w:b/>
        </w:rPr>
        <w:t>6.7. Differential expression analysis</w:t>
      </w:r>
    </w:p>
    <w:p w14:paraId="654FAA5D" w14:textId="77777777" w:rsidR="00814328" w:rsidRDefault="00814328" w:rsidP="001B1519">
      <w:pPr>
        <w:pStyle w:val="NormalWeb"/>
        <w:spacing w:before="0" w:beforeAutospacing="0" w:after="0" w:afterAutospacing="0"/>
        <w:rPr>
          <w:rFonts w:asciiTheme="minorHAnsi" w:hAnsiTheme="minorHAnsi" w:cstheme="minorHAnsi"/>
        </w:rPr>
      </w:pPr>
    </w:p>
    <w:p w14:paraId="28FC474D" w14:textId="31838E64" w:rsidR="003C7C99" w:rsidRPr="003C7C99" w:rsidRDefault="00814328"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rPr>
        <w:t xml:space="preserve">Note: </w:t>
      </w:r>
      <w:r w:rsidR="003C7C99">
        <w:rPr>
          <w:rFonts w:asciiTheme="minorHAnsi" w:hAnsiTheme="minorHAnsi" w:cstheme="minorHAnsi"/>
        </w:rPr>
        <w:t>Using the refined transcriptome as a reference, align and quantify each library separately.</w:t>
      </w:r>
    </w:p>
    <w:p w14:paraId="23F9FDFC" w14:textId="77777777" w:rsidR="003C7C99" w:rsidRDefault="003C7C99" w:rsidP="001B1519">
      <w:pPr>
        <w:pStyle w:val="NormalWeb"/>
        <w:spacing w:before="0" w:beforeAutospacing="0" w:after="0" w:afterAutospacing="0"/>
        <w:rPr>
          <w:rFonts w:asciiTheme="minorHAnsi" w:hAnsiTheme="minorHAnsi" w:cstheme="minorHAnsi"/>
        </w:rPr>
      </w:pPr>
    </w:p>
    <w:p w14:paraId="547A5FF7" w14:textId="57BE0A9D" w:rsidR="00814328" w:rsidRDefault="003C7C9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6.7.1. Use </w:t>
      </w:r>
      <w:proofErr w:type="spellStart"/>
      <w:r>
        <w:rPr>
          <w:rFonts w:asciiTheme="minorHAnsi" w:hAnsiTheme="minorHAnsi" w:cstheme="minorHAnsi"/>
        </w:rPr>
        <w:t>Trimmomatic</w:t>
      </w:r>
      <w:proofErr w:type="spellEnd"/>
      <w:r>
        <w:rPr>
          <w:rFonts w:asciiTheme="minorHAnsi" w:hAnsiTheme="minorHAnsi" w:cstheme="minorHAnsi"/>
        </w:rPr>
        <w:t xml:space="preserve"> to quality-filter and trim original read </w:t>
      </w:r>
      <w:r w:rsidR="002D2A27">
        <w:rPr>
          <w:rFonts w:asciiTheme="minorHAnsi" w:hAnsiTheme="minorHAnsi" w:cstheme="minorHAnsi"/>
        </w:rPr>
        <w:t>files</w:t>
      </w:r>
      <w:r w:rsidR="002D2A27">
        <w:rPr>
          <w:rFonts w:asciiTheme="minorHAnsi" w:hAnsiTheme="minorHAnsi" w:cstheme="minorHAnsi"/>
          <w:vertAlign w:val="superscript"/>
        </w:rPr>
        <w:t>32</w:t>
      </w:r>
      <w:r>
        <w:rPr>
          <w:rFonts w:asciiTheme="minorHAnsi" w:hAnsiTheme="minorHAnsi" w:cstheme="minorHAnsi"/>
        </w:rPr>
        <w:t>.</w:t>
      </w:r>
      <w:r w:rsidR="002428DC">
        <w:rPr>
          <w:rFonts w:asciiTheme="minorHAnsi" w:hAnsiTheme="minorHAnsi" w:cstheme="minorHAnsi"/>
        </w:rPr>
        <w:t xml:space="preserve"> </w:t>
      </w:r>
    </w:p>
    <w:p w14:paraId="0A6A396D" w14:textId="77777777" w:rsidR="00814328" w:rsidRDefault="00814328" w:rsidP="001B1519">
      <w:pPr>
        <w:pStyle w:val="NormalWeb"/>
        <w:spacing w:before="0" w:beforeAutospacing="0" w:after="0" w:afterAutospacing="0"/>
        <w:rPr>
          <w:rFonts w:asciiTheme="minorHAnsi" w:hAnsiTheme="minorHAnsi" w:cstheme="minorHAnsi"/>
          <w:b/>
        </w:rPr>
      </w:pPr>
    </w:p>
    <w:p w14:paraId="48916E7C" w14:textId="4F339F11" w:rsidR="003C7C99" w:rsidRDefault="00073828" w:rsidP="001B1519">
      <w:pPr>
        <w:pStyle w:val="NormalWeb"/>
        <w:spacing w:before="0" w:beforeAutospacing="0" w:after="0" w:afterAutospacing="0"/>
        <w:rPr>
          <w:rFonts w:asciiTheme="minorHAnsi" w:hAnsiTheme="minorHAnsi" w:cstheme="minorHAnsi"/>
        </w:rPr>
      </w:pPr>
      <w:r w:rsidRPr="006500AF">
        <w:rPr>
          <w:rFonts w:asciiTheme="minorHAnsi" w:hAnsiTheme="minorHAnsi" w:cstheme="minorHAnsi"/>
          <w:b/>
        </w:rPr>
        <w:t>Note:</w:t>
      </w:r>
      <w:r>
        <w:rPr>
          <w:rFonts w:asciiTheme="minorHAnsi" w:hAnsiTheme="minorHAnsi" w:cstheme="minorHAnsi"/>
        </w:rPr>
        <w:t xml:space="preserve"> </w:t>
      </w:r>
      <w:r w:rsidR="002428DC">
        <w:rPr>
          <w:rFonts w:asciiTheme="minorHAnsi" w:hAnsiTheme="minorHAnsi" w:cstheme="minorHAnsi"/>
        </w:rPr>
        <w:t xml:space="preserve">If preforming this step subsequent to a Trinity assembly, you may instead use the </w:t>
      </w:r>
      <w:proofErr w:type="spellStart"/>
      <w:r w:rsidR="002428DC">
        <w:rPr>
          <w:rFonts w:asciiTheme="minorHAnsi" w:hAnsiTheme="minorHAnsi" w:cstheme="minorHAnsi"/>
        </w:rPr>
        <w:t>Trimmomatic</w:t>
      </w:r>
      <w:proofErr w:type="spellEnd"/>
      <w:r w:rsidR="002428DC">
        <w:rPr>
          <w:rFonts w:asciiTheme="minorHAnsi" w:hAnsiTheme="minorHAnsi" w:cstheme="minorHAnsi"/>
        </w:rPr>
        <w:t xml:space="preserve"> output from that step.</w:t>
      </w:r>
    </w:p>
    <w:p w14:paraId="2F5BF0EB" w14:textId="77777777" w:rsidR="003C7C99" w:rsidRDefault="003C7C99" w:rsidP="001B1519">
      <w:pPr>
        <w:pStyle w:val="NormalWeb"/>
        <w:spacing w:before="0" w:beforeAutospacing="0" w:after="0" w:afterAutospacing="0"/>
        <w:rPr>
          <w:rFonts w:asciiTheme="minorHAnsi" w:hAnsiTheme="minorHAnsi" w:cstheme="minorHAnsi"/>
        </w:rPr>
      </w:pPr>
    </w:p>
    <w:p w14:paraId="75364674" w14:textId="30AA0666" w:rsidR="003C7C99" w:rsidRDefault="003C7C9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6.7.2. Perform local alignments for each sample using Bowtie2</w:t>
      </w:r>
      <w:r w:rsidR="002D2A27">
        <w:rPr>
          <w:rFonts w:asciiTheme="minorHAnsi" w:hAnsiTheme="minorHAnsi" w:cstheme="minorHAnsi"/>
          <w:vertAlign w:val="superscript"/>
        </w:rPr>
        <w:t>33</w:t>
      </w:r>
      <w:r>
        <w:rPr>
          <w:rFonts w:asciiTheme="minorHAnsi" w:hAnsiTheme="minorHAnsi" w:cstheme="minorHAnsi"/>
        </w:rPr>
        <w:t>.</w:t>
      </w:r>
    </w:p>
    <w:p w14:paraId="0D244773" w14:textId="77777777" w:rsidR="003C7C99" w:rsidRDefault="003C7C99" w:rsidP="001B1519">
      <w:pPr>
        <w:pStyle w:val="NormalWeb"/>
        <w:spacing w:before="0" w:beforeAutospacing="0" w:after="0" w:afterAutospacing="0"/>
        <w:rPr>
          <w:rFonts w:asciiTheme="minorHAnsi" w:hAnsiTheme="minorHAnsi" w:cstheme="minorHAnsi"/>
        </w:rPr>
      </w:pPr>
    </w:p>
    <w:p w14:paraId="7CCC7973" w14:textId="537D9F9C" w:rsidR="003C7C99" w:rsidRDefault="003C7C9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6.7.3. Extract read counts from each sample individually using </w:t>
      </w:r>
      <w:r w:rsidR="002D2A27">
        <w:rPr>
          <w:rFonts w:asciiTheme="minorHAnsi" w:hAnsiTheme="minorHAnsi" w:cstheme="minorHAnsi"/>
        </w:rPr>
        <w:t>SAMtools</w:t>
      </w:r>
      <w:r w:rsidR="002D2A27">
        <w:rPr>
          <w:rFonts w:asciiTheme="minorHAnsi" w:hAnsiTheme="minorHAnsi" w:cstheme="minorHAnsi"/>
          <w:vertAlign w:val="superscript"/>
        </w:rPr>
        <w:t>34</w:t>
      </w:r>
      <w:r>
        <w:rPr>
          <w:rFonts w:asciiTheme="minorHAnsi" w:hAnsiTheme="minorHAnsi" w:cstheme="minorHAnsi"/>
        </w:rPr>
        <w:t xml:space="preserve">. </w:t>
      </w:r>
    </w:p>
    <w:p w14:paraId="1B0F8872" w14:textId="77777777" w:rsidR="003C7C99" w:rsidRDefault="003C7C99" w:rsidP="001B1519">
      <w:pPr>
        <w:pStyle w:val="NormalWeb"/>
        <w:spacing w:before="0" w:beforeAutospacing="0" w:after="0" w:afterAutospacing="0"/>
        <w:rPr>
          <w:rFonts w:asciiTheme="minorHAnsi" w:hAnsiTheme="minorHAnsi" w:cstheme="minorHAnsi"/>
        </w:rPr>
      </w:pPr>
    </w:p>
    <w:p w14:paraId="3DF2474B" w14:textId="45D051EA" w:rsidR="003C7C99" w:rsidRPr="003C7C99" w:rsidRDefault="003C7C9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6.7.4. Calculate differential expression between samples of interest using DESeq2 with default parameters and a parametric </w:t>
      </w:r>
      <w:r w:rsidR="002D2A27">
        <w:rPr>
          <w:rFonts w:asciiTheme="minorHAnsi" w:hAnsiTheme="minorHAnsi" w:cstheme="minorHAnsi"/>
        </w:rPr>
        <w:t>fit</w:t>
      </w:r>
      <w:r w:rsidR="002D2A27">
        <w:rPr>
          <w:rFonts w:asciiTheme="minorHAnsi" w:hAnsiTheme="minorHAnsi" w:cstheme="minorHAnsi"/>
          <w:vertAlign w:val="superscript"/>
        </w:rPr>
        <w:t>35</w:t>
      </w:r>
      <w:r>
        <w:rPr>
          <w:rFonts w:asciiTheme="minorHAnsi" w:hAnsiTheme="minorHAnsi" w:cstheme="minorHAnsi"/>
        </w:rPr>
        <w:t>.</w:t>
      </w:r>
      <w:r w:rsidR="002428DC">
        <w:rPr>
          <w:rFonts w:asciiTheme="minorHAnsi" w:hAnsiTheme="minorHAnsi" w:cstheme="minorHAnsi"/>
        </w:rPr>
        <w:t xml:space="preserve"> </w:t>
      </w:r>
    </w:p>
    <w:p w14:paraId="504C7993" w14:textId="77777777" w:rsidR="00F717C9" w:rsidRPr="001B1519" w:rsidRDefault="00F717C9" w:rsidP="001B1519">
      <w:pPr>
        <w:pStyle w:val="NormalWeb"/>
        <w:spacing w:before="0" w:beforeAutospacing="0" w:after="0" w:afterAutospacing="0"/>
        <w:rPr>
          <w:rFonts w:asciiTheme="minorHAnsi" w:hAnsiTheme="minorHAnsi" w:cstheme="minorHAnsi"/>
          <w:b/>
        </w:rPr>
      </w:pPr>
    </w:p>
    <w:p w14:paraId="626202C0" w14:textId="546E136C" w:rsidR="003C7C99" w:rsidRDefault="003C7C99" w:rsidP="00CF540F">
      <w:pPr>
        <w:pStyle w:val="NormalWeb"/>
        <w:spacing w:before="0" w:beforeAutospacing="0" w:after="0" w:afterAutospacing="0"/>
        <w:outlineLvl w:val="0"/>
        <w:rPr>
          <w:rFonts w:asciiTheme="minorHAnsi" w:hAnsiTheme="minorHAnsi" w:cstheme="minorHAnsi"/>
          <w:b/>
        </w:rPr>
      </w:pPr>
      <w:r>
        <w:rPr>
          <w:rFonts w:asciiTheme="minorHAnsi" w:hAnsiTheme="minorHAnsi" w:cstheme="minorHAnsi"/>
          <w:b/>
        </w:rPr>
        <w:t>7. qPCR verification of differentially expressed genes</w:t>
      </w:r>
    </w:p>
    <w:p w14:paraId="1C4D6144" w14:textId="77777777" w:rsidR="008E2467" w:rsidRDefault="008E2467" w:rsidP="00CF540F">
      <w:pPr>
        <w:pStyle w:val="NormalWeb"/>
        <w:spacing w:before="0" w:beforeAutospacing="0" w:after="0" w:afterAutospacing="0"/>
        <w:outlineLvl w:val="0"/>
        <w:rPr>
          <w:rFonts w:asciiTheme="minorHAnsi" w:hAnsiTheme="minorHAnsi" w:cstheme="minorHAnsi"/>
          <w:b/>
        </w:rPr>
      </w:pPr>
    </w:p>
    <w:p w14:paraId="5AF4BC52" w14:textId="1E6D662A" w:rsidR="008E2467" w:rsidRPr="009C0F48" w:rsidRDefault="008E2467" w:rsidP="00CF540F">
      <w:pPr>
        <w:pStyle w:val="NormalWeb"/>
        <w:spacing w:before="0" w:beforeAutospacing="0" w:after="0" w:afterAutospacing="0"/>
        <w:outlineLvl w:val="0"/>
        <w:rPr>
          <w:rFonts w:asciiTheme="minorHAnsi" w:hAnsiTheme="minorHAnsi" w:cstheme="minorHAnsi"/>
        </w:rPr>
      </w:pPr>
      <w:r>
        <w:rPr>
          <w:rFonts w:asciiTheme="minorHAnsi" w:hAnsiTheme="minorHAnsi" w:cstheme="minorHAnsi"/>
          <w:b/>
        </w:rPr>
        <w:t>Note:</w:t>
      </w:r>
      <w:r>
        <w:rPr>
          <w:rFonts w:asciiTheme="minorHAnsi" w:hAnsiTheme="minorHAnsi" w:cstheme="minorHAnsi"/>
        </w:rPr>
        <w:t xml:space="preserve"> If users are interested in differentially expressed genes from their </w:t>
      </w:r>
      <w:proofErr w:type="spellStart"/>
      <w:r>
        <w:rPr>
          <w:rFonts w:asciiTheme="minorHAnsi" w:hAnsiTheme="minorHAnsi" w:cstheme="minorHAnsi"/>
        </w:rPr>
        <w:t>RNAseq</w:t>
      </w:r>
      <w:proofErr w:type="spellEnd"/>
      <w:r>
        <w:rPr>
          <w:rFonts w:asciiTheme="minorHAnsi" w:hAnsiTheme="minorHAnsi" w:cstheme="minorHAnsi"/>
        </w:rPr>
        <w:t xml:space="preserve"> experiments, the following protocol can be used to verify patterns of differential expression.</w:t>
      </w:r>
    </w:p>
    <w:p w14:paraId="1DEBF8C4" w14:textId="77777777" w:rsidR="00B0190E" w:rsidRDefault="00B0190E" w:rsidP="001B1519">
      <w:pPr>
        <w:pStyle w:val="NormalWeb"/>
        <w:spacing w:before="0" w:beforeAutospacing="0" w:after="0" w:afterAutospacing="0"/>
        <w:rPr>
          <w:rFonts w:asciiTheme="minorHAnsi" w:hAnsiTheme="minorHAnsi" w:cstheme="minorHAnsi"/>
        </w:rPr>
      </w:pPr>
    </w:p>
    <w:p w14:paraId="14656371" w14:textId="308D437F" w:rsidR="003C7C99" w:rsidRDefault="003C7C9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7.1. Generate RNA samples as described above (Section 5).</w:t>
      </w:r>
    </w:p>
    <w:p w14:paraId="11E2484A" w14:textId="77777777" w:rsidR="004E160C" w:rsidRDefault="004E160C" w:rsidP="001B1519">
      <w:pPr>
        <w:pStyle w:val="NormalWeb"/>
        <w:spacing w:before="0" w:beforeAutospacing="0" w:after="0" w:afterAutospacing="0"/>
        <w:rPr>
          <w:rFonts w:asciiTheme="minorHAnsi" w:hAnsiTheme="minorHAnsi" w:cstheme="minorHAnsi"/>
        </w:rPr>
      </w:pPr>
    </w:p>
    <w:p w14:paraId="35E48BF4" w14:textId="63E366FB" w:rsidR="004E160C" w:rsidRDefault="004E16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7.2. </w:t>
      </w:r>
      <w:r w:rsidR="008F0930">
        <w:rPr>
          <w:rFonts w:asciiTheme="minorHAnsi" w:hAnsiTheme="minorHAnsi" w:cstheme="minorHAnsi"/>
        </w:rPr>
        <w:t xml:space="preserve">Quantitate </w:t>
      </w:r>
      <w:r>
        <w:rPr>
          <w:rFonts w:asciiTheme="minorHAnsi" w:hAnsiTheme="minorHAnsi" w:cstheme="minorHAnsi"/>
        </w:rPr>
        <w:t xml:space="preserve">RNA extractions </w:t>
      </w:r>
      <w:r w:rsidR="008F0930">
        <w:rPr>
          <w:rFonts w:asciiTheme="minorHAnsi" w:hAnsiTheme="minorHAnsi" w:cstheme="minorHAnsi"/>
        </w:rPr>
        <w:t xml:space="preserve">using a spectrophotometer </w:t>
      </w:r>
      <w:r>
        <w:rPr>
          <w:rFonts w:asciiTheme="minorHAnsi" w:hAnsiTheme="minorHAnsi" w:cstheme="minorHAnsi"/>
        </w:rPr>
        <w:t xml:space="preserve">to ensure quality and obtain concentration. </w:t>
      </w:r>
    </w:p>
    <w:p w14:paraId="23E9FDE8" w14:textId="77777777" w:rsidR="004E160C" w:rsidRDefault="004E160C" w:rsidP="001B1519">
      <w:pPr>
        <w:pStyle w:val="NormalWeb"/>
        <w:spacing w:before="0" w:beforeAutospacing="0" w:after="0" w:afterAutospacing="0"/>
        <w:rPr>
          <w:rFonts w:asciiTheme="minorHAnsi" w:hAnsiTheme="minorHAnsi" w:cstheme="minorHAnsi"/>
        </w:rPr>
      </w:pPr>
    </w:p>
    <w:p w14:paraId="30FC0B3C" w14:textId="3284FD17" w:rsidR="004E160C" w:rsidRDefault="004E16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7.3. Synthesize cDNA samples </w:t>
      </w:r>
      <w:r w:rsidR="000A1AFE">
        <w:rPr>
          <w:rFonts w:asciiTheme="minorHAnsi" w:hAnsiTheme="minorHAnsi" w:cstheme="minorHAnsi"/>
        </w:rPr>
        <w:t>using a First-Strand Synthesis kit according to</w:t>
      </w:r>
      <w:r>
        <w:rPr>
          <w:rFonts w:asciiTheme="minorHAnsi" w:hAnsiTheme="minorHAnsi" w:cstheme="minorHAnsi"/>
        </w:rPr>
        <w:t xml:space="preserve"> the manufacturers protocol.</w:t>
      </w:r>
    </w:p>
    <w:p w14:paraId="4EE8D3B3" w14:textId="77777777" w:rsidR="004E160C" w:rsidRDefault="004E160C" w:rsidP="001B1519">
      <w:pPr>
        <w:pStyle w:val="NormalWeb"/>
        <w:spacing w:before="0" w:beforeAutospacing="0" w:after="0" w:afterAutospacing="0"/>
        <w:rPr>
          <w:rFonts w:asciiTheme="minorHAnsi" w:hAnsiTheme="minorHAnsi" w:cstheme="minorHAnsi"/>
        </w:rPr>
      </w:pPr>
    </w:p>
    <w:p w14:paraId="550E4D92" w14:textId="0B9FB37E" w:rsidR="004E160C" w:rsidRDefault="004E16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7.4. Determine primer efficiencies for genes of interest</w:t>
      </w:r>
      <w:r w:rsidR="000A1AFE">
        <w:rPr>
          <w:rFonts w:asciiTheme="minorHAnsi" w:hAnsiTheme="minorHAnsi" w:cstheme="minorHAnsi"/>
        </w:rPr>
        <w:t xml:space="preserve"> to ensure accurate two-fold PCR amplification</w:t>
      </w:r>
      <w:r>
        <w:rPr>
          <w:rFonts w:asciiTheme="minorHAnsi" w:hAnsiTheme="minorHAnsi" w:cstheme="minorHAnsi"/>
        </w:rPr>
        <w:t xml:space="preserve">. </w:t>
      </w:r>
    </w:p>
    <w:p w14:paraId="0AB94ADB" w14:textId="77777777" w:rsidR="004E160C" w:rsidRDefault="004E160C" w:rsidP="001B1519">
      <w:pPr>
        <w:pStyle w:val="NormalWeb"/>
        <w:spacing w:before="0" w:beforeAutospacing="0" w:after="0" w:afterAutospacing="0"/>
        <w:rPr>
          <w:rFonts w:asciiTheme="minorHAnsi" w:hAnsiTheme="minorHAnsi" w:cstheme="minorHAnsi"/>
        </w:rPr>
      </w:pPr>
    </w:p>
    <w:p w14:paraId="01795714" w14:textId="206E271F" w:rsidR="004E160C" w:rsidRDefault="004E160C"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7.4.1. Based on original RNA concentrations, perform </w:t>
      </w:r>
      <w:r w:rsidRPr="00EC5B9A">
        <w:rPr>
          <w:rFonts w:asciiTheme="minorHAnsi" w:hAnsiTheme="minorHAnsi" w:cstheme="minorHAnsi"/>
        </w:rPr>
        <w:t>serial d</w:t>
      </w:r>
      <w:r>
        <w:rPr>
          <w:rFonts w:asciiTheme="minorHAnsi" w:hAnsiTheme="minorHAnsi" w:cstheme="minorHAnsi"/>
        </w:rPr>
        <w:t xml:space="preserve">ilutions </w:t>
      </w:r>
      <w:r w:rsidR="00EC5B9A">
        <w:rPr>
          <w:rFonts w:asciiTheme="minorHAnsi" w:hAnsiTheme="minorHAnsi" w:cstheme="minorHAnsi"/>
        </w:rPr>
        <w:t>(</w:t>
      </w:r>
      <w:r w:rsidR="00EC5B9A" w:rsidRPr="00EC5B9A">
        <w:rPr>
          <w:rFonts w:asciiTheme="minorHAnsi" w:hAnsiTheme="minorHAnsi" w:cstheme="minorHAnsi"/>
        </w:rPr>
        <w:t>10</w:t>
      </w:r>
      <w:r w:rsidR="00EC5B9A">
        <w:rPr>
          <w:rFonts w:asciiTheme="minorHAnsi" w:hAnsiTheme="minorHAnsi" w:cstheme="minorHAnsi"/>
          <w:vertAlign w:val="superscript"/>
        </w:rPr>
        <w:t>1</w:t>
      </w:r>
      <w:r w:rsidR="00EC5B9A">
        <w:rPr>
          <w:rFonts w:asciiTheme="minorHAnsi" w:hAnsiTheme="minorHAnsi" w:cstheme="minorHAnsi"/>
        </w:rPr>
        <w:t>)</w:t>
      </w:r>
      <w:r w:rsidR="00EC5B9A">
        <w:rPr>
          <w:rFonts w:asciiTheme="minorHAnsi" w:hAnsiTheme="minorHAnsi" w:cstheme="minorHAnsi"/>
          <w:vertAlign w:val="superscript"/>
        </w:rPr>
        <w:t xml:space="preserve"> </w:t>
      </w:r>
      <w:r>
        <w:rPr>
          <w:rFonts w:asciiTheme="minorHAnsi" w:hAnsiTheme="minorHAnsi" w:cstheme="minorHAnsi"/>
        </w:rPr>
        <w:t xml:space="preserve">to obtain 3 </w:t>
      </w:r>
      <w:r w:rsidR="00EC5B9A">
        <w:rPr>
          <w:rFonts w:asciiTheme="minorHAnsi" w:hAnsiTheme="minorHAnsi" w:cstheme="minorHAnsi"/>
        </w:rPr>
        <w:t>cDNA concentrations.</w:t>
      </w:r>
    </w:p>
    <w:p w14:paraId="1B90E356" w14:textId="77777777" w:rsidR="00EC5B9A" w:rsidRDefault="00EC5B9A" w:rsidP="001B1519">
      <w:pPr>
        <w:pStyle w:val="NormalWeb"/>
        <w:spacing w:before="0" w:beforeAutospacing="0" w:after="0" w:afterAutospacing="0"/>
        <w:rPr>
          <w:rFonts w:asciiTheme="minorHAnsi" w:hAnsiTheme="minorHAnsi" w:cstheme="minorHAnsi"/>
        </w:rPr>
      </w:pPr>
    </w:p>
    <w:p w14:paraId="3CDF91AD" w14:textId="66A6492A" w:rsidR="00EC5B9A" w:rsidRDefault="00EC5B9A"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7.4.2. Using </w:t>
      </w:r>
      <w:r w:rsidR="008F0930">
        <w:rPr>
          <w:rFonts w:asciiTheme="minorHAnsi" w:hAnsiTheme="minorHAnsi" w:cstheme="minorHAnsi"/>
        </w:rPr>
        <w:t>a quantitative PCR master mix</w:t>
      </w:r>
      <w:r>
        <w:rPr>
          <w:rFonts w:asciiTheme="minorHAnsi" w:hAnsiTheme="minorHAnsi" w:cstheme="minorHAnsi"/>
        </w:rPr>
        <w:t>, mix triplicate qPCR reactions</w:t>
      </w:r>
      <w:r w:rsidR="0042487B">
        <w:rPr>
          <w:rFonts w:asciiTheme="minorHAnsi" w:hAnsiTheme="minorHAnsi" w:cstheme="minorHAnsi"/>
        </w:rPr>
        <w:t xml:space="preserve"> according to the manufacturer’s protocol</w:t>
      </w:r>
      <w:r>
        <w:rPr>
          <w:rFonts w:asciiTheme="minorHAnsi" w:hAnsiTheme="minorHAnsi" w:cstheme="minorHAnsi"/>
        </w:rPr>
        <w:t xml:space="preserve"> using three primer concentrations (</w:t>
      </w:r>
      <w:r>
        <w:rPr>
          <w:rFonts w:asciiTheme="minorHAnsi" w:hAnsiTheme="minorHAnsi" w:cstheme="minorHAnsi"/>
          <w:i/>
        </w:rPr>
        <w:t>e.g.</w:t>
      </w:r>
      <w:r>
        <w:rPr>
          <w:rFonts w:asciiTheme="minorHAnsi" w:hAnsiTheme="minorHAnsi" w:cstheme="minorHAnsi"/>
        </w:rPr>
        <w:t xml:space="preserve"> 100 </w:t>
      </w:r>
      <w:proofErr w:type="spellStart"/>
      <w:r>
        <w:rPr>
          <w:rFonts w:asciiTheme="minorHAnsi" w:hAnsiTheme="minorHAnsi" w:cstheme="minorHAnsi"/>
        </w:rPr>
        <w:t>nM</w:t>
      </w:r>
      <w:proofErr w:type="spellEnd"/>
      <w:r>
        <w:rPr>
          <w:rFonts w:asciiTheme="minorHAnsi" w:hAnsiTheme="minorHAnsi" w:cstheme="minorHAnsi"/>
        </w:rPr>
        <w:t xml:space="preserve">, 200 </w:t>
      </w:r>
      <w:proofErr w:type="spellStart"/>
      <w:r>
        <w:rPr>
          <w:rFonts w:asciiTheme="minorHAnsi" w:hAnsiTheme="minorHAnsi" w:cstheme="minorHAnsi"/>
        </w:rPr>
        <w:t>nM</w:t>
      </w:r>
      <w:proofErr w:type="spellEnd"/>
      <w:r>
        <w:rPr>
          <w:rFonts w:asciiTheme="minorHAnsi" w:hAnsiTheme="minorHAnsi" w:cstheme="minorHAnsi"/>
        </w:rPr>
        <w:t xml:space="preserve">, 300 </w:t>
      </w:r>
      <w:proofErr w:type="spellStart"/>
      <w:r>
        <w:rPr>
          <w:rFonts w:asciiTheme="minorHAnsi" w:hAnsiTheme="minorHAnsi" w:cstheme="minorHAnsi"/>
        </w:rPr>
        <w:t>nM</w:t>
      </w:r>
      <w:proofErr w:type="spellEnd"/>
      <w:r>
        <w:rPr>
          <w:rFonts w:asciiTheme="minorHAnsi" w:hAnsiTheme="minorHAnsi" w:cstheme="minorHAnsi"/>
        </w:rPr>
        <w:t xml:space="preserve">) with three </w:t>
      </w:r>
      <w:r w:rsidR="0042487B">
        <w:rPr>
          <w:rFonts w:asciiTheme="minorHAnsi" w:hAnsiTheme="minorHAnsi" w:cstheme="minorHAnsi"/>
        </w:rPr>
        <w:t xml:space="preserve">serially diluted </w:t>
      </w:r>
      <w:r>
        <w:rPr>
          <w:rFonts w:asciiTheme="minorHAnsi" w:hAnsiTheme="minorHAnsi" w:cstheme="minorHAnsi"/>
        </w:rPr>
        <w:t>cDNA concentrations (</w:t>
      </w:r>
      <w:r>
        <w:rPr>
          <w:rFonts w:asciiTheme="minorHAnsi" w:hAnsiTheme="minorHAnsi" w:cstheme="minorHAnsi"/>
          <w:i/>
        </w:rPr>
        <w:t>e.g.</w:t>
      </w:r>
      <w:r>
        <w:rPr>
          <w:rFonts w:asciiTheme="minorHAnsi" w:hAnsiTheme="minorHAnsi" w:cstheme="minorHAnsi"/>
        </w:rPr>
        <w:t xml:space="preserve"> 0.1 ng/</w:t>
      </w:r>
      <w:r w:rsidRPr="008E399B">
        <w:rPr>
          <w:rFonts w:asciiTheme="minorHAnsi" w:hAnsiTheme="minorHAnsi" w:cstheme="minorHAnsi"/>
        </w:rPr>
        <w:t>µ</w:t>
      </w:r>
      <w:r>
        <w:rPr>
          <w:rFonts w:asciiTheme="minorHAnsi" w:hAnsiTheme="minorHAnsi" w:cstheme="minorHAnsi"/>
        </w:rPr>
        <w:t>l, 10 ng/</w:t>
      </w:r>
      <w:r w:rsidRPr="008E399B">
        <w:rPr>
          <w:rFonts w:asciiTheme="minorHAnsi" w:hAnsiTheme="minorHAnsi" w:cstheme="minorHAnsi"/>
        </w:rPr>
        <w:t>µ</w:t>
      </w:r>
      <w:r>
        <w:rPr>
          <w:rFonts w:asciiTheme="minorHAnsi" w:hAnsiTheme="minorHAnsi" w:cstheme="minorHAnsi"/>
        </w:rPr>
        <w:t>l, 100 ng/</w:t>
      </w:r>
      <w:r w:rsidRPr="008E399B">
        <w:rPr>
          <w:rFonts w:asciiTheme="minorHAnsi" w:hAnsiTheme="minorHAnsi" w:cstheme="minorHAnsi"/>
        </w:rPr>
        <w:t>µ</w:t>
      </w:r>
      <w:r>
        <w:rPr>
          <w:rFonts w:asciiTheme="minorHAnsi" w:hAnsiTheme="minorHAnsi" w:cstheme="minorHAnsi"/>
        </w:rPr>
        <w:t>l).</w:t>
      </w:r>
    </w:p>
    <w:p w14:paraId="06B4D850" w14:textId="77777777" w:rsidR="00EC5B9A" w:rsidRDefault="00EC5B9A" w:rsidP="001B1519">
      <w:pPr>
        <w:pStyle w:val="NormalWeb"/>
        <w:spacing w:before="0" w:beforeAutospacing="0" w:after="0" w:afterAutospacing="0"/>
        <w:rPr>
          <w:rFonts w:asciiTheme="minorHAnsi" w:hAnsiTheme="minorHAnsi" w:cstheme="minorHAnsi"/>
        </w:rPr>
      </w:pPr>
    </w:p>
    <w:p w14:paraId="62DB2085" w14:textId="33D58444" w:rsidR="00EC5B9A" w:rsidRPr="00771359" w:rsidRDefault="00EC5B9A" w:rsidP="001B1519">
      <w:pPr>
        <w:pStyle w:val="NormalWeb"/>
        <w:spacing w:before="0" w:beforeAutospacing="0" w:after="0" w:afterAutospacing="0"/>
        <w:rPr>
          <w:rFonts w:asciiTheme="minorHAnsi" w:hAnsiTheme="minorHAnsi" w:cstheme="minorHAnsi"/>
        </w:rPr>
      </w:pPr>
      <w:r w:rsidRPr="00771359">
        <w:rPr>
          <w:rFonts w:asciiTheme="minorHAnsi" w:hAnsiTheme="minorHAnsi" w:cstheme="minorHAnsi"/>
        </w:rPr>
        <w:t>7.4.3.</w:t>
      </w:r>
      <w:r w:rsidR="00813E09" w:rsidRPr="00771359">
        <w:rPr>
          <w:rFonts w:asciiTheme="minorHAnsi" w:hAnsiTheme="minorHAnsi" w:cstheme="minorHAnsi"/>
        </w:rPr>
        <w:t xml:space="preserve"> For each target gene, c</w:t>
      </w:r>
      <w:r w:rsidRPr="00771359">
        <w:rPr>
          <w:rFonts w:asciiTheme="minorHAnsi" w:hAnsiTheme="minorHAnsi" w:cstheme="minorHAnsi"/>
        </w:rPr>
        <w:t xml:space="preserve">alculate the </w:t>
      </w:r>
      <w:r w:rsidR="00813E09" w:rsidRPr="00771359">
        <w:rPr>
          <w:rFonts w:asciiTheme="minorHAnsi" w:hAnsiTheme="minorHAnsi" w:cstheme="minorHAnsi"/>
        </w:rPr>
        <w:t>slope</w:t>
      </w:r>
      <w:r w:rsidR="00771359">
        <w:rPr>
          <w:rFonts w:asciiTheme="minorHAnsi" w:hAnsiTheme="minorHAnsi" w:cstheme="minorHAnsi"/>
        </w:rPr>
        <w:t xml:space="preserve"> (m)</w:t>
      </w:r>
      <w:r w:rsidR="00813E09" w:rsidRPr="00771359">
        <w:rPr>
          <w:rFonts w:asciiTheme="minorHAnsi" w:hAnsiTheme="minorHAnsi" w:cstheme="minorHAnsi"/>
        </w:rPr>
        <w:t xml:space="preserve"> of the line created using the mean C</w:t>
      </w:r>
      <w:r w:rsidR="00813E09" w:rsidRPr="00771359">
        <w:rPr>
          <w:rFonts w:asciiTheme="minorHAnsi" w:hAnsiTheme="minorHAnsi" w:cstheme="minorHAnsi"/>
          <w:vertAlign w:val="subscript"/>
        </w:rPr>
        <w:t>t</w:t>
      </w:r>
      <w:r w:rsidR="00813E09" w:rsidRPr="00771359">
        <w:rPr>
          <w:rFonts w:asciiTheme="minorHAnsi" w:hAnsiTheme="minorHAnsi" w:cstheme="minorHAnsi"/>
        </w:rPr>
        <w:t xml:space="preserve"> values for each sample as the dependent variables and the log</w:t>
      </w:r>
      <w:r w:rsidR="00DB6C3A">
        <w:rPr>
          <w:rFonts w:asciiTheme="minorHAnsi" w:hAnsiTheme="minorHAnsi" w:cstheme="minorHAnsi"/>
        </w:rPr>
        <w:t xml:space="preserve"> </w:t>
      </w:r>
      <w:r w:rsidR="00813E09" w:rsidRPr="00771359">
        <w:rPr>
          <w:rFonts w:asciiTheme="minorHAnsi" w:hAnsiTheme="minorHAnsi" w:cstheme="minorHAnsi"/>
        </w:rPr>
        <w:t xml:space="preserve">(cDNA concentration) as the </w:t>
      </w:r>
      <w:r w:rsidR="00813E09" w:rsidRPr="00771359">
        <w:rPr>
          <w:rFonts w:asciiTheme="minorHAnsi" w:hAnsiTheme="minorHAnsi" w:cstheme="minorHAnsi"/>
        </w:rPr>
        <w:lastRenderedPageBreak/>
        <w:t xml:space="preserve">independent variables (three points total). </w:t>
      </w:r>
    </w:p>
    <w:p w14:paraId="7A2FCD31" w14:textId="77777777" w:rsidR="00EC5B9A" w:rsidRPr="00771359" w:rsidRDefault="00EC5B9A" w:rsidP="001B1519">
      <w:pPr>
        <w:pStyle w:val="NormalWeb"/>
        <w:spacing w:before="0" w:beforeAutospacing="0" w:after="0" w:afterAutospacing="0"/>
        <w:rPr>
          <w:rFonts w:asciiTheme="minorHAnsi" w:hAnsiTheme="minorHAnsi" w:cstheme="minorHAnsi"/>
        </w:rPr>
      </w:pPr>
    </w:p>
    <w:p w14:paraId="7FCD01DA" w14:textId="32EE2FCD" w:rsidR="006F454C" w:rsidRDefault="00813E09" w:rsidP="001B1519">
      <w:pPr>
        <w:pStyle w:val="NormalWeb"/>
        <w:spacing w:before="0" w:beforeAutospacing="0" w:after="0" w:afterAutospacing="0"/>
        <w:rPr>
          <w:rFonts w:asciiTheme="minorHAnsi" w:hAnsiTheme="minorHAnsi" w:cstheme="minorHAnsi"/>
        </w:rPr>
      </w:pPr>
      <w:r w:rsidRPr="00771359">
        <w:rPr>
          <w:rFonts w:asciiTheme="minorHAnsi" w:hAnsiTheme="minorHAnsi" w:cstheme="minorHAnsi"/>
        </w:rPr>
        <w:t xml:space="preserve">7.4.4. </w:t>
      </w:r>
      <w:r w:rsidR="00771359">
        <w:rPr>
          <w:rFonts w:asciiTheme="minorHAnsi" w:hAnsiTheme="minorHAnsi" w:cstheme="minorHAnsi"/>
        </w:rPr>
        <w:t>Use the following equation to calculate the primer efficiency (E)</w:t>
      </w:r>
      <w:r w:rsidR="006F454C">
        <w:rPr>
          <w:rFonts w:asciiTheme="minorHAnsi" w:hAnsiTheme="minorHAnsi" w:cstheme="minorHAnsi"/>
        </w:rPr>
        <w:t xml:space="preserve"> where m is the slope calculated in 7.4.3</w:t>
      </w:r>
      <w:r w:rsidR="00771359">
        <w:rPr>
          <w:rFonts w:asciiTheme="minorHAnsi" w:hAnsiTheme="minorHAnsi" w:cstheme="minorHAnsi"/>
        </w:rPr>
        <w:t xml:space="preserve">: </w:t>
      </w:r>
    </w:p>
    <w:p w14:paraId="4AF5707F" w14:textId="19335B55" w:rsidR="00771359" w:rsidRDefault="0077135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E = 10^(-1/m)</w:t>
      </w:r>
    </w:p>
    <w:p w14:paraId="17827055" w14:textId="77777777" w:rsidR="00B0190E" w:rsidRDefault="00B0190E" w:rsidP="001B1519">
      <w:pPr>
        <w:pStyle w:val="NormalWeb"/>
        <w:spacing w:before="0" w:beforeAutospacing="0" w:after="0" w:afterAutospacing="0"/>
        <w:rPr>
          <w:rFonts w:asciiTheme="minorHAnsi" w:hAnsiTheme="minorHAnsi" w:cstheme="minorHAnsi"/>
          <w:b/>
        </w:rPr>
      </w:pPr>
    </w:p>
    <w:p w14:paraId="464B45DE" w14:textId="78A368B7" w:rsidR="00813E09" w:rsidRDefault="000A1AFE" w:rsidP="00CF540F">
      <w:pPr>
        <w:pStyle w:val="NormalWeb"/>
        <w:spacing w:before="0" w:beforeAutospacing="0" w:after="0" w:afterAutospacing="0"/>
        <w:outlineLvl w:val="0"/>
        <w:rPr>
          <w:rFonts w:asciiTheme="minorHAnsi" w:hAnsiTheme="minorHAnsi" w:cstheme="minorHAnsi"/>
        </w:rPr>
      </w:pPr>
      <w:r w:rsidRPr="006500AF">
        <w:rPr>
          <w:rFonts w:asciiTheme="minorHAnsi" w:hAnsiTheme="minorHAnsi" w:cstheme="minorHAnsi"/>
          <w:b/>
        </w:rPr>
        <w:t>Note:</w:t>
      </w:r>
      <w:r>
        <w:rPr>
          <w:rFonts w:asciiTheme="minorHAnsi" w:hAnsiTheme="minorHAnsi" w:cstheme="minorHAnsi"/>
        </w:rPr>
        <w:t xml:space="preserve"> </w:t>
      </w:r>
      <w:r w:rsidR="00813E09" w:rsidRPr="00771359">
        <w:rPr>
          <w:rFonts w:asciiTheme="minorHAnsi" w:hAnsiTheme="minorHAnsi" w:cstheme="minorHAnsi"/>
        </w:rPr>
        <w:t xml:space="preserve">Primer efficiencies </w:t>
      </w:r>
      <w:r w:rsidR="00771359">
        <w:rPr>
          <w:rFonts w:asciiTheme="minorHAnsi" w:hAnsiTheme="minorHAnsi" w:cstheme="minorHAnsi"/>
        </w:rPr>
        <w:t>between 90-110</w:t>
      </w:r>
      <w:r w:rsidR="00813E09" w:rsidRPr="00771359">
        <w:rPr>
          <w:rFonts w:asciiTheme="minorHAnsi" w:hAnsiTheme="minorHAnsi" w:cstheme="minorHAnsi"/>
        </w:rPr>
        <w:t>% are suitable for analyses.</w:t>
      </w:r>
      <w:r w:rsidR="00813E09">
        <w:rPr>
          <w:rFonts w:asciiTheme="minorHAnsi" w:hAnsiTheme="minorHAnsi" w:cstheme="minorHAnsi"/>
        </w:rPr>
        <w:t xml:space="preserve"> </w:t>
      </w:r>
      <w:r w:rsidR="008F0930">
        <w:rPr>
          <w:rFonts w:asciiTheme="minorHAnsi" w:hAnsiTheme="minorHAnsi" w:cstheme="minorHAnsi"/>
        </w:rPr>
        <w:t>This process ensures equal amplification of all genes included in the calculations.</w:t>
      </w:r>
    </w:p>
    <w:p w14:paraId="50C4310F" w14:textId="77777777" w:rsidR="00813E09" w:rsidRDefault="00813E09" w:rsidP="001B1519">
      <w:pPr>
        <w:pStyle w:val="NormalWeb"/>
        <w:spacing w:before="0" w:beforeAutospacing="0" w:after="0" w:afterAutospacing="0"/>
        <w:rPr>
          <w:rFonts w:asciiTheme="minorHAnsi" w:hAnsiTheme="minorHAnsi" w:cstheme="minorHAnsi"/>
        </w:rPr>
      </w:pPr>
    </w:p>
    <w:p w14:paraId="01F6CEBA" w14:textId="1FD14666" w:rsidR="00813E09" w:rsidRPr="00813E09" w:rsidRDefault="00813E09"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7.5. Use the </w:t>
      </w:r>
      <w:r>
        <w:rPr>
          <w:rFonts w:cstheme="minorHAnsi"/>
        </w:rPr>
        <w:t>∆∆</w:t>
      </w:r>
      <w:r>
        <w:rPr>
          <w:rFonts w:asciiTheme="minorHAnsi" w:hAnsiTheme="minorHAnsi" w:cstheme="minorHAnsi"/>
        </w:rPr>
        <w:t>C</w:t>
      </w:r>
      <w:r>
        <w:rPr>
          <w:rFonts w:asciiTheme="minorHAnsi" w:hAnsiTheme="minorHAnsi" w:cstheme="minorHAnsi"/>
          <w:vertAlign w:val="subscript"/>
        </w:rPr>
        <w:t>t</w:t>
      </w:r>
      <w:r>
        <w:rPr>
          <w:rFonts w:asciiTheme="minorHAnsi" w:hAnsiTheme="minorHAnsi" w:cstheme="minorHAnsi"/>
        </w:rPr>
        <w:t xml:space="preserve"> method with a housekeeping gene to quantify</w:t>
      </w:r>
      <w:r w:rsidR="007D2B7B">
        <w:rPr>
          <w:rFonts w:asciiTheme="minorHAnsi" w:hAnsiTheme="minorHAnsi" w:cstheme="minorHAnsi"/>
        </w:rPr>
        <w:t xml:space="preserve"> differential</w:t>
      </w:r>
      <w:r>
        <w:rPr>
          <w:rFonts w:asciiTheme="minorHAnsi" w:hAnsiTheme="minorHAnsi" w:cstheme="minorHAnsi"/>
        </w:rPr>
        <w:t xml:space="preserve"> expression for genes of </w:t>
      </w:r>
      <w:r w:rsidR="002D2A27">
        <w:rPr>
          <w:rFonts w:asciiTheme="minorHAnsi" w:hAnsiTheme="minorHAnsi" w:cstheme="minorHAnsi"/>
        </w:rPr>
        <w:t>interest</w:t>
      </w:r>
      <w:r w:rsidR="002D2A27">
        <w:rPr>
          <w:rFonts w:asciiTheme="minorHAnsi" w:hAnsiTheme="minorHAnsi" w:cstheme="minorHAnsi"/>
          <w:vertAlign w:val="superscript"/>
        </w:rPr>
        <w:t>36</w:t>
      </w:r>
      <w:r>
        <w:rPr>
          <w:rFonts w:asciiTheme="minorHAnsi" w:hAnsiTheme="minorHAnsi" w:cstheme="minorHAnsi"/>
        </w:rPr>
        <w:t>.</w:t>
      </w:r>
    </w:p>
    <w:bookmarkEnd w:id="2"/>
    <w:p w14:paraId="6510771C" w14:textId="77777777" w:rsidR="003C7C99" w:rsidRDefault="003C7C99" w:rsidP="001B1519">
      <w:pPr>
        <w:pStyle w:val="NormalWeb"/>
        <w:spacing w:before="0" w:beforeAutospacing="0" w:after="0" w:afterAutospacing="0"/>
        <w:rPr>
          <w:rFonts w:asciiTheme="minorHAnsi" w:hAnsiTheme="minorHAnsi" w:cstheme="minorHAnsi"/>
          <w:b/>
        </w:rPr>
      </w:pPr>
    </w:p>
    <w:p w14:paraId="3E79FCA8" w14:textId="5F08FFA0" w:rsidR="006305D7" w:rsidRPr="001B1519" w:rsidRDefault="006305D7" w:rsidP="00CF540F">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542CE699" w14:textId="6419F3E0" w:rsidR="0041693F" w:rsidRDefault="000A1AFE" w:rsidP="001E5601">
      <w:pPr>
        <w:rPr>
          <w:rFonts w:asciiTheme="minorHAnsi" w:hAnsiTheme="minorHAnsi" w:cstheme="minorHAnsi"/>
          <w:color w:val="000000" w:themeColor="text1"/>
        </w:rPr>
      </w:pPr>
      <w:r>
        <w:rPr>
          <w:rFonts w:asciiTheme="minorHAnsi" w:hAnsiTheme="minorHAnsi" w:cstheme="minorHAnsi"/>
          <w:i/>
          <w:color w:val="000000" w:themeColor="text1"/>
        </w:rPr>
        <w:t>Plant cultures.</w:t>
      </w:r>
      <w:r>
        <w:rPr>
          <w:rFonts w:asciiTheme="minorHAnsi" w:hAnsiTheme="minorHAnsi" w:cstheme="minorHAnsi"/>
          <w:color w:val="000000" w:themeColor="text1"/>
        </w:rPr>
        <w:t xml:space="preserve"> </w:t>
      </w:r>
      <w:r w:rsidR="008F4531">
        <w:rPr>
          <w:rFonts w:asciiTheme="minorHAnsi" w:hAnsiTheme="minorHAnsi" w:cstheme="minorHAnsi"/>
          <w:color w:val="000000" w:themeColor="text1"/>
        </w:rPr>
        <w:t>Seeds will take approximately two to four week</w:t>
      </w:r>
      <w:r w:rsidR="00CF2E2F">
        <w:rPr>
          <w:rFonts w:asciiTheme="minorHAnsi" w:hAnsiTheme="minorHAnsi" w:cstheme="minorHAnsi"/>
          <w:color w:val="000000" w:themeColor="text1"/>
        </w:rPr>
        <w:t>s</w:t>
      </w:r>
      <w:r w:rsidR="00C47240">
        <w:rPr>
          <w:rFonts w:asciiTheme="minorHAnsi" w:hAnsiTheme="minorHAnsi" w:cstheme="minorHAnsi"/>
          <w:color w:val="000000" w:themeColor="text1"/>
        </w:rPr>
        <w:t>,</w:t>
      </w:r>
      <w:r w:rsidR="00CF2E2F">
        <w:rPr>
          <w:rFonts w:asciiTheme="minorHAnsi" w:hAnsiTheme="minorHAnsi" w:cstheme="minorHAnsi"/>
          <w:color w:val="000000" w:themeColor="text1"/>
        </w:rPr>
        <w:t xml:space="preserve"> depending on the season</w:t>
      </w:r>
      <w:r w:rsidR="00C47240">
        <w:rPr>
          <w:rFonts w:asciiTheme="minorHAnsi" w:hAnsiTheme="minorHAnsi" w:cstheme="minorHAnsi"/>
          <w:color w:val="000000" w:themeColor="text1"/>
        </w:rPr>
        <w:t>,</w:t>
      </w:r>
      <w:r w:rsidR="00CF2E2F">
        <w:rPr>
          <w:rFonts w:asciiTheme="minorHAnsi" w:hAnsiTheme="minorHAnsi" w:cstheme="minorHAnsi"/>
          <w:color w:val="000000" w:themeColor="text1"/>
        </w:rPr>
        <w:t xml:space="preserve"> to grow large enough to repot (Fig</w:t>
      </w:r>
      <w:r w:rsidR="00DB6C3A">
        <w:rPr>
          <w:rFonts w:asciiTheme="minorHAnsi" w:hAnsiTheme="minorHAnsi" w:cstheme="minorHAnsi"/>
          <w:color w:val="000000" w:themeColor="text1"/>
        </w:rPr>
        <w:t>ure</w:t>
      </w:r>
      <w:r w:rsidR="00CF2E2F">
        <w:rPr>
          <w:rFonts w:asciiTheme="minorHAnsi" w:hAnsiTheme="minorHAnsi" w:cstheme="minorHAnsi"/>
          <w:color w:val="000000" w:themeColor="text1"/>
        </w:rPr>
        <w:t xml:space="preserve"> 1</w:t>
      </w:r>
      <w:r w:rsidR="009D0DDD">
        <w:rPr>
          <w:rFonts w:asciiTheme="minorHAnsi" w:hAnsiTheme="minorHAnsi" w:cstheme="minorHAnsi"/>
          <w:color w:val="000000" w:themeColor="text1"/>
        </w:rPr>
        <w:t>A</w:t>
      </w:r>
      <w:r w:rsidR="00CF2E2F">
        <w:rPr>
          <w:rFonts w:asciiTheme="minorHAnsi" w:hAnsiTheme="minorHAnsi" w:cstheme="minorHAnsi"/>
          <w:color w:val="000000" w:themeColor="text1"/>
        </w:rPr>
        <w:t>). Repotted seedlings will take another two to four weeks to grow to an optimal size for aphid cultures (Fig</w:t>
      </w:r>
      <w:r w:rsidR="00DB6C3A">
        <w:rPr>
          <w:rFonts w:asciiTheme="minorHAnsi" w:hAnsiTheme="minorHAnsi" w:cstheme="minorHAnsi"/>
          <w:color w:val="000000" w:themeColor="text1"/>
        </w:rPr>
        <w:t>ure</w:t>
      </w:r>
      <w:r w:rsidR="00CF2E2F">
        <w:rPr>
          <w:rFonts w:asciiTheme="minorHAnsi" w:hAnsiTheme="minorHAnsi" w:cstheme="minorHAnsi"/>
          <w:color w:val="000000" w:themeColor="text1"/>
        </w:rPr>
        <w:t xml:space="preserve"> 1</w:t>
      </w:r>
      <w:r w:rsidR="009D0DDD">
        <w:rPr>
          <w:rFonts w:asciiTheme="minorHAnsi" w:hAnsiTheme="minorHAnsi" w:cstheme="minorHAnsi"/>
          <w:color w:val="000000" w:themeColor="text1"/>
        </w:rPr>
        <w:t>B</w:t>
      </w:r>
      <w:r w:rsidR="00CF2E2F">
        <w:rPr>
          <w:rFonts w:asciiTheme="minorHAnsi" w:hAnsiTheme="minorHAnsi" w:cstheme="minorHAnsi"/>
          <w:color w:val="000000" w:themeColor="text1"/>
        </w:rPr>
        <w:t xml:space="preserve">). </w:t>
      </w:r>
    </w:p>
    <w:p w14:paraId="1D954355" w14:textId="77777777" w:rsidR="0041693F" w:rsidRDefault="0041693F" w:rsidP="001E5601">
      <w:pPr>
        <w:rPr>
          <w:rFonts w:asciiTheme="minorHAnsi" w:hAnsiTheme="minorHAnsi" w:cstheme="minorHAnsi"/>
          <w:color w:val="000000" w:themeColor="text1"/>
        </w:rPr>
      </w:pPr>
    </w:p>
    <w:p w14:paraId="2D3F820A" w14:textId="6E140C36" w:rsidR="007A4DD6" w:rsidRDefault="000A1AFE" w:rsidP="0041693F">
      <w:pPr>
        <w:rPr>
          <w:rFonts w:asciiTheme="minorHAnsi" w:hAnsiTheme="minorHAnsi" w:cstheme="minorHAnsi"/>
          <w:color w:val="000000" w:themeColor="text1"/>
        </w:rPr>
      </w:pPr>
      <w:r>
        <w:rPr>
          <w:rFonts w:asciiTheme="minorHAnsi" w:hAnsiTheme="minorHAnsi" w:cstheme="minorHAnsi"/>
          <w:i/>
          <w:color w:val="000000" w:themeColor="text1"/>
        </w:rPr>
        <w:t>Aphid cultures.</w:t>
      </w:r>
      <w:r>
        <w:rPr>
          <w:rFonts w:asciiTheme="minorHAnsi" w:hAnsiTheme="minorHAnsi" w:cstheme="minorHAnsi"/>
          <w:color w:val="000000" w:themeColor="text1"/>
        </w:rPr>
        <w:t xml:space="preserve"> </w:t>
      </w:r>
      <w:r w:rsidR="00CF2E2F">
        <w:rPr>
          <w:rFonts w:asciiTheme="minorHAnsi" w:hAnsiTheme="minorHAnsi" w:cstheme="minorHAnsi"/>
          <w:color w:val="000000" w:themeColor="text1"/>
        </w:rPr>
        <w:t xml:space="preserve">Adult </w:t>
      </w:r>
      <w:r w:rsidR="00CF2E2F">
        <w:rPr>
          <w:rFonts w:asciiTheme="minorHAnsi" w:hAnsiTheme="minorHAnsi" w:cstheme="minorHAnsi"/>
          <w:i/>
          <w:color w:val="000000" w:themeColor="text1"/>
        </w:rPr>
        <w:t>A. nerii</w:t>
      </w:r>
      <w:r w:rsidR="00CF2E2F">
        <w:rPr>
          <w:rFonts w:asciiTheme="minorHAnsi" w:hAnsiTheme="minorHAnsi" w:cstheme="minorHAnsi"/>
          <w:color w:val="000000" w:themeColor="text1"/>
        </w:rPr>
        <w:t xml:space="preserve"> are distinguished by </w:t>
      </w:r>
      <w:r w:rsidR="00BC3457">
        <w:rPr>
          <w:rFonts w:asciiTheme="minorHAnsi" w:hAnsiTheme="minorHAnsi" w:cstheme="minorHAnsi"/>
          <w:color w:val="000000" w:themeColor="text1"/>
        </w:rPr>
        <w:t>some darkened cauda</w:t>
      </w:r>
      <w:r w:rsidR="000F4386">
        <w:rPr>
          <w:rFonts w:asciiTheme="minorHAnsi" w:hAnsiTheme="minorHAnsi" w:cstheme="minorHAnsi"/>
          <w:color w:val="000000" w:themeColor="text1"/>
        </w:rPr>
        <w:t xml:space="preserve"> and may be </w:t>
      </w:r>
      <w:proofErr w:type="spellStart"/>
      <w:r w:rsidR="000F4386">
        <w:rPr>
          <w:rFonts w:asciiTheme="minorHAnsi" w:hAnsiTheme="minorHAnsi" w:cstheme="minorHAnsi"/>
          <w:color w:val="000000" w:themeColor="text1"/>
        </w:rPr>
        <w:t>unwinged</w:t>
      </w:r>
      <w:proofErr w:type="spellEnd"/>
      <w:r w:rsidR="000F4386">
        <w:rPr>
          <w:rFonts w:asciiTheme="minorHAnsi" w:hAnsiTheme="minorHAnsi" w:cstheme="minorHAnsi"/>
          <w:color w:val="000000" w:themeColor="text1"/>
        </w:rPr>
        <w:t xml:space="preserve"> (</w:t>
      </w:r>
      <w:proofErr w:type="spellStart"/>
      <w:r w:rsidR="000F4386">
        <w:rPr>
          <w:rFonts w:asciiTheme="minorHAnsi" w:hAnsiTheme="minorHAnsi" w:cstheme="minorHAnsi"/>
          <w:color w:val="000000" w:themeColor="text1"/>
        </w:rPr>
        <w:t>apterous</w:t>
      </w:r>
      <w:proofErr w:type="spellEnd"/>
      <w:r w:rsidR="00C47240">
        <w:rPr>
          <w:rFonts w:asciiTheme="minorHAnsi" w:hAnsiTheme="minorHAnsi" w:cstheme="minorHAnsi"/>
          <w:color w:val="000000" w:themeColor="text1"/>
        </w:rPr>
        <w:t>, Fig</w:t>
      </w:r>
      <w:r w:rsidR="00DB6C3A">
        <w:rPr>
          <w:rFonts w:asciiTheme="minorHAnsi" w:hAnsiTheme="minorHAnsi" w:cstheme="minorHAnsi"/>
          <w:color w:val="000000" w:themeColor="text1"/>
        </w:rPr>
        <w:t>ure</w:t>
      </w:r>
      <w:r w:rsidR="00C47240">
        <w:rPr>
          <w:rFonts w:asciiTheme="minorHAnsi" w:hAnsiTheme="minorHAnsi" w:cstheme="minorHAnsi"/>
          <w:color w:val="000000" w:themeColor="text1"/>
        </w:rPr>
        <w:t xml:space="preserve"> 3A</w:t>
      </w:r>
      <w:r w:rsidR="007F6F8F">
        <w:rPr>
          <w:rFonts w:asciiTheme="minorHAnsi" w:hAnsiTheme="minorHAnsi" w:cstheme="minorHAnsi"/>
          <w:color w:val="000000" w:themeColor="text1"/>
        </w:rPr>
        <w:t>, B</w:t>
      </w:r>
      <w:r w:rsidR="000F4386">
        <w:rPr>
          <w:rFonts w:asciiTheme="minorHAnsi" w:hAnsiTheme="minorHAnsi" w:cstheme="minorHAnsi"/>
          <w:color w:val="000000" w:themeColor="text1"/>
        </w:rPr>
        <w:t>)</w:t>
      </w:r>
      <w:r w:rsidR="007F6F8F">
        <w:rPr>
          <w:rFonts w:asciiTheme="minorHAnsi" w:hAnsiTheme="minorHAnsi" w:cstheme="minorHAnsi"/>
          <w:color w:val="000000" w:themeColor="text1"/>
        </w:rPr>
        <w:t xml:space="preserve"> or winged (</w:t>
      </w:r>
      <w:proofErr w:type="spellStart"/>
      <w:r w:rsidR="007F6F8F">
        <w:rPr>
          <w:rFonts w:asciiTheme="minorHAnsi" w:hAnsiTheme="minorHAnsi" w:cstheme="minorHAnsi"/>
          <w:color w:val="000000" w:themeColor="text1"/>
        </w:rPr>
        <w:t>alate</w:t>
      </w:r>
      <w:proofErr w:type="spellEnd"/>
      <w:r w:rsidR="007F6F8F">
        <w:rPr>
          <w:rFonts w:asciiTheme="minorHAnsi" w:hAnsiTheme="minorHAnsi" w:cstheme="minorHAnsi"/>
          <w:color w:val="000000" w:themeColor="text1"/>
        </w:rPr>
        <w:t>, Fig</w:t>
      </w:r>
      <w:r w:rsidR="00DB6C3A">
        <w:rPr>
          <w:rFonts w:asciiTheme="minorHAnsi" w:hAnsiTheme="minorHAnsi" w:cstheme="minorHAnsi"/>
          <w:color w:val="000000" w:themeColor="text1"/>
        </w:rPr>
        <w:t>ure</w:t>
      </w:r>
      <w:r w:rsidR="007F6F8F">
        <w:rPr>
          <w:rFonts w:asciiTheme="minorHAnsi" w:hAnsiTheme="minorHAnsi" w:cstheme="minorHAnsi"/>
          <w:color w:val="000000" w:themeColor="text1"/>
        </w:rPr>
        <w:t xml:space="preserve"> 3C, D</w:t>
      </w:r>
      <w:r w:rsidR="00C47240">
        <w:rPr>
          <w:rFonts w:asciiTheme="minorHAnsi" w:hAnsiTheme="minorHAnsi" w:cstheme="minorHAnsi"/>
          <w:color w:val="000000" w:themeColor="text1"/>
        </w:rPr>
        <w:t>)</w:t>
      </w:r>
      <w:r w:rsidR="00CF2E2F">
        <w:rPr>
          <w:rFonts w:asciiTheme="minorHAnsi" w:hAnsiTheme="minorHAnsi" w:cstheme="minorHAnsi"/>
          <w:color w:val="000000" w:themeColor="text1"/>
        </w:rPr>
        <w:t>.</w:t>
      </w:r>
      <w:r w:rsidR="00807D5D">
        <w:rPr>
          <w:rFonts w:asciiTheme="minorHAnsi" w:hAnsiTheme="minorHAnsi" w:cstheme="minorHAnsi"/>
          <w:color w:val="000000" w:themeColor="text1"/>
        </w:rPr>
        <w:t xml:space="preserve"> </w:t>
      </w:r>
      <w:r w:rsidR="000F4386">
        <w:rPr>
          <w:rFonts w:asciiTheme="minorHAnsi" w:hAnsiTheme="minorHAnsi" w:cstheme="minorHAnsi"/>
          <w:color w:val="000000" w:themeColor="text1"/>
        </w:rPr>
        <w:t>Developing wing pads become visible when nymphs reach th</w:t>
      </w:r>
      <w:r w:rsidR="00272CB9">
        <w:rPr>
          <w:rFonts w:asciiTheme="minorHAnsi" w:hAnsiTheme="minorHAnsi" w:cstheme="minorHAnsi"/>
          <w:color w:val="000000" w:themeColor="text1"/>
        </w:rPr>
        <w:t xml:space="preserve">e third </w:t>
      </w:r>
      <w:r w:rsidR="007F6F8F">
        <w:rPr>
          <w:rFonts w:asciiTheme="minorHAnsi" w:hAnsiTheme="minorHAnsi" w:cstheme="minorHAnsi"/>
          <w:color w:val="000000" w:themeColor="text1"/>
        </w:rPr>
        <w:t>instar (Fig</w:t>
      </w:r>
      <w:r w:rsidR="00DB6C3A">
        <w:rPr>
          <w:rFonts w:asciiTheme="minorHAnsi" w:hAnsiTheme="minorHAnsi" w:cstheme="minorHAnsi"/>
          <w:color w:val="000000" w:themeColor="text1"/>
        </w:rPr>
        <w:t>ure</w:t>
      </w:r>
      <w:r w:rsidR="007F6F8F">
        <w:rPr>
          <w:rFonts w:asciiTheme="minorHAnsi" w:hAnsiTheme="minorHAnsi" w:cstheme="minorHAnsi"/>
          <w:color w:val="000000" w:themeColor="text1"/>
        </w:rPr>
        <w:t xml:space="preserve"> 3E, F</w:t>
      </w:r>
      <w:r w:rsidR="000F4386">
        <w:rPr>
          <w:rFonts w:asciiTheme="minorHAnsi" w:hAnsiTheme="minorHAnsi" w:cstheme="minorHAnsi"/>
          <w:color w:val="000000" w:themeColor="text1"/>
        </w:rPr>
        <w:t xml:space="preserve">). </w:t>
      </w:r>
      <w:r w:rsidR="00D01E92">
        <w:rPr>
          <w:rFonts w:asciiTheme="minorHAnsi" w:hAnsiTheme="minorHAnsi" w:cstheme="minorHAnsi"/>
          <w:color w:val="000000" w:themeColor="text1"/>
        </w:rPr>
        <w:t xml:space="preserve">Stock cultures are best maintained by transferring </w:t>
      </w:r>
      <w:r w:rsidR="0042013E">
        <w:rPr>
          <w:rFonts w:asciiTheme="minorHAnsi" w:hAnsiTheme="minorHAnsi" w:cstheme="minorHAnsi"/>
          <w:color w:val="000000" w:themeColor="text1"/>
        </w:rPr>
        <w:t>one to three mid-instar and one</w:t>
      </w:r>
      <w:r w:rsidR="008106C1" w:rsidRPr="008106C1">
        <w:rPr>
          <w:rFonts w:asciiTheme="minorHAnsi" w:hAnsiTheme="minorHAnsi" w:cstheme="minorHAnsi"/>
          <w:color w:val="000000" w:themeColor="text1"/>
        </w:rPr>
        <w:t xml:space="preserve"> adult-aged </w:t>
      </w:r>
      <w:proofErr w:type="spellStart"/>
      <w:r w:rsidR="0042013E">
        <w:rPr>
          <w:rFonts w:asciiTheme="minorHAnsi" w:hAnsiTheme="minorHAnsi" w:cstheme="minorHAnsi"/>
          <w:color w:val="000000" w:themeColor="text1"/>
        </w:rPr>
        <w:t>unwinged</w:t>
      </w:r>
      <w:proofErr w:type="spellEnd"/>
      <w:r w:rsidR="0042013E">
        <w:rPr>
          <w:rFonts w:asciiTheme="minorHAnsi" w:hAnsiTheme="minorHAnsi" w:cstheme="minorHAnsi"/>
          <w:color w:val="000000" w:themeColor="text1"/>
        </w:rPr>
        <w:t xml:space="preserve"> </w:t>
      </w:r>
      <w:r w:rsidR="008106C1" w:rsidRPr="008106C1">
        <w:rPr>
          <w:rFonts w:asciiTheme="minorHAnsi" w:hAnsiTheme="minorHAnsi" w:cstheme="minorHAnsi"/>
          <w:color w:val="000000" w:themeColor="text1"/>
        </w:rPr>
        <w:t>aphids</w:t>
      </w:r>
      <w:r w:rsidR="00630D63">
        <w:rPr>
          <w:rFonts w:asciiTheme="minorHAnsi" w:hAnsiTheme="minorHAnsi" w:cstheme="minorHAnsi"/>
          <w:color w:val="000000" w:themeColor="text1"/>
        </w:rPr>
        <w:t>; t</w:t>
      </w:r>
      <w:r w:rsidR="00C81EF7">
        <w:rPr>
          <w:rFonts w:asciiTheme="minorHAnsi" w:hAnsiTheme="minorHAnsi" w:cstheme="minorHAnsi"/>
          <w:color w:val="000000" w:themeColor="text1"/>
        </w:rPr>
        <w:t xml:space="preserve">his </w:t>
      </w:r>
      <w:r w:rsidR="00630D63">
        <w:rPr>
          <w:rFonts w:asciiTheme="minorHAnsi" w:hAnsiTheme="minorHAnsi" w:cstheme="minorHAnsi"/>
          <w:color w:val="000000" w:themeColor="text1"/>
        </w:rPr>
        <w:t xml:space="preserve">ensures a healthy, mixed age population. </w:t>
      </w:r>
      <w:r w:rsidR="006A7660">
        <w:rPr>
          <w:rFonts w:asciiTheme="minorHAnsi" w:hAnsiTheme="minorHAnsi" w:cstheme="minorHAnsi"/>
          <w:color w:val="000000" w:themeColor="text1"/>
        </w:rPr>
        <w:t xml:space="preserve">Populations to be used for experiments should be cultured using </w:t>
      </w:r>
      <w:proofErr w:type="spellStart"/>
      <w:r w:rsidR="006A7660">
        <w:rPr>
          <w:rFonts w:asciiTheme="minorHAnsi" w:hAnsiTheme="minorHAnsi" w:cstheme="minorHAnsi"/>
          <w:color w:val="000000" w:themeColor="text1"/>
        </w:rPr>
        <w:t>unwinged</w:t>
      </w:r>
      <w:proofErr w:type="spellEnd"/>
      <w:r w:rsidR="006A7660">
        <w:rPr>
          <w:rFonts w:asciiTheme="minorHAnsi" w:hAnsiTheme="minorHAnsi" w:cstheme="minorHAnsi"/>
          <w:color w:val="000000" w:themeColor="text1"/>
        </w:rPr>
        <w:t xml:space="preserve"> aphids as described above (2.4). </w:t>
      </w:r>
      <w:r w:rsidR="0028705A">
        <w:rPr>
          <w:rFonts w:asciiTheme="minorHAnsi" w:hAnsiTheme="minorHAnsi" w:cstheme="minorHAnsi"/>
        </w:rPr>
        <w:t xml:space="preserve">One </w:t>
      </w:r>
      <w:r w:rsidR="0028705A">
        <w:rPr>
          <w:rFonts w:asciiTheme="minorHAnsi" w:hAnsiTheme="minorHAnsi" w:cstheme="minorHAnsi"/>
          <w:i/>
        </w:rPr>
        <w:t>A. nerii</w:t>
      </w:r>
      <w:r w:rsidR="0028705A">
        <w:rPr>
          <w:rFonts w:asciiTheme="minorHAnsi" w:hAnsiTheme="minorHAnsi" w:cstheme="minorHAnsi"/>
        </w:rPr>
        <w:t xml:space="preserve"> adult can produce 3-10 offspring per day, dependent on the host plant and age of the </w:t>
      </w:r>
      <w:r w:rsidR="002D2A27">
        <w:rPr>
          <w:rFonts w:asciiTheme="minorHAnsi" w:hAnsiTheme="minorHAnsi" w:cstheme="minorHAnsi"/>
        </w:rPr>
        <w:t>aphid</w:t>
      </w:r>
      <w:r w:rsidR="002D2A27">
        <w:rPr>
          <w:rFonts w:asciiTheme="minorHAnsi" w:hAnsiTheme="minorHAnsi" w:cstheme="minorHAnsi"/>
          <w:vertAlign w:val="superscript"/>
        </w:rPr>
        <w:t>10</w:t>
      </w:r>
      <w:r w:rsidR="0028705A">
        <w:rPr>
          <w:rFonts w:asciiTheme="minorHAnsi" w:hAnsiTheme="minorHAnsi" w:cstheme="minorHAnsi"/>
        </w:rPr>
        <w:t>.</w:t>
      </w:r>
    </w:p>
    <w:p w14:paraId="307ABD64" w14:textId="77777777" w:rsidR="006F454C" w:rsidRDefault="006F454C" w:rsidP="0041693F">
      <w:pPr>
        <w:rPr>
          <w:rFonts w:asciiTheme="minorHAnsi" w:hAnsiTheme="minorHAnsi" w:cstheme="minorHAnsi"/>
          <w:color w:val="000000" w:themeColor="text1"/>
        </w:rPr>
      </w:pPr>
    </w:p>
    <w:p w14:paraId="6FC06730" w14:textId="3F565EF5" w:rsidR="006F454C" w:rsidRPr="006F454C" w:rsidRDefault="000A1AFE" w:rsidP="0041693F">
      <w:pPr>
        <w:rPr>
          <w:rFonts w:asciiTheme="minorHAnsi" w:hAnsiTheme="minorHAnsi" w:cstheme="minorHAnsi"/>
          <w:color w:val="808080" w:themeColor="background1" w:themeShade="80"/>
        </w:rPr>
      </w:pPr>
      <w:r>
        <w:rPr>
          <w:rFonts w:asciiTheme="minorHAnsi" w:hAnsiTheme="minorHAnsi" w:cstheme="minorHAnsi"/>
          <w:i/>
          <w:color w:val="000000" w:themeColor="text1"/>
        </w:rPr>
        <w:t>DNA and RNA extractions.</w:t>
      </w:r>
      <w:r>
        <w:rPr>
          <w:rFonts w:asciiTheme="minorHAnsi" w:hAnsiTheme="minorHAnsi" w:cstheme="minorHAnsi"/>
          <w:color w:val="000000" w:themeColor="text1"/>
        </w:rPr>
        <w:t xml:space="preserve"> </w:t>
      </w:r>
      <w:r w:rsidR="006F454C">
        <w:rPr>
          <w:rFonts w:asciiTheme="minorHAnsi" w:hAnsiTheme="minorHAnsi" w:cstheme="minorHAnsi"/>
          <w:color w:val="000000" w:themeColor="text1"/>
        </w:rPr>
        <w:t xml:space="preserve">Single, adult </w:t>
      </w:r>
      <w:r w:rsidR="006F454C">
        <w:rPr>
          <w:rFonts w:asciiTheme="minorHAnsi" w:hAnsiTheme="minorHAnsi" w:cstheme="minorHAnsi"/>
          <w:i/>
          <w:color w:val="000000" w:themeColor="text1"/>
        </w:rPr>
        <w:t>A. nerii</w:t>
      </w:r>
      <w:r w:rsidR="006F454C">
        <w:rPr>
          <w:rFonts w:asciiTheme="minorHAnsi" w:hAnsiTheme="minorHAnsi" w:cstheme="minorHAnsi"/>
          <w:color w:val="000000" w:themeColor="text1"/>
        </w:rPr>
        <w:t xml:space="preserve"> will yield approximately </w:t>
      </w:r>
      <w:r w:rsidR="00484631">
        <w:rPr>
          <w:rFonts w:asciiTheme="minorHAnsi" w:hAnsiTheme="minorHAnsi" w:cstheme="minorHAnsi"/>
          <w:color w:val="000000" w:themeColor="text1"/>
        </w:rPr>
        <w:t>100</w:t>
      </w:r>
      <w:r w:rsidR="006F454C">
        <w:rPr>
          <w:rFonts w:asciiTheme="minorHAnsi" w:hAnsiTheme="minorHAnsi" w:cstheme="minorHAnsi"/>
          <w:color w:val="000000" w:themeColor="text1"/>
        </w:rPr>
        <w:t xml:space="preserve"> – </w:t>
      </w:r>
      <w:r w:rsidR="00484631">
        <w:rPr>
          <w:rFonts w:asciiTheme="minorHAnsi" w:hAnsiTheme="minorHAnsi" w:cstheme="minorHAnsi"/>
          <w:color w:val="000000" w:themeColor="text1"/>
        </w:rPr>
        <w:t>200</w:t>
      </w:r>
      <w:r w:rsidR="006F454C">
        <w:rPr>
          <w:rFonts w:asciiTheme="minorHAnsi" w:hAnsiTheme="minorHAnsi" w:cstheme="minorHAnsi"/>
          <w:color w:val="000000" w:themeColor="text1"/>
        </w:rPr>
        <w:t xml:space="preserve"> ng</w:t>
      </w:r>
      <w:r w:rsidR="009B34CD">
        <w:rPr>
          <w:rFonts w:asciiTheme="minorHAnsi" w:hAnsiTheme="minorHAnsi" w:cstheme="minorHAnsi"/>
          <w:color w:val="000000" w:themeColor="text1"/>
        </w:rPr>
        <w:t>/</w:t>
      </w:r>
      <w:r w:rsidR="0027699E" w:rsidRPr="008E399B">
        <w:rPr>
          <w:rFonts w:asciiTheme="minorHAnsi" w:hAnsiTheme="minorHAnsi" w:cstheme="minorHAnsi"/>
        </w:rPr>
        <w:t>µ</w:t>
      </w:r>
      <w:r w:rsidR="006F454C">
        <w:rPr>
          <w:rFonts w:asciiTheme="minorHAnsi" w:hAnsiTheme="minorHAnsi" w:cstheme="minorHAnsi"/>
          <w:color w:val="000000" w:themeColor="text1"/>
        </w:rPr>
        <w:t xml:space="preserve">l </w:t>
      </w:r>
      <w:r w:rsidR="009B34CD">
        <w:rPr>
          <w:rFonts w:asciiTheme="minorHAnsi" w:hAnsiTheme="minorHAnsi" w:cstheme="minorHAnsi"/>
          <w:color w:val="000000" w:themeColor="text1"/>
        </w:rPr>
        <w:t xml:space="preserve">DNA (80 </w:t>
      </w:r>
      <w:r w:rsidR="0027699E" w:rsidRPr="008E399B">
        <w:rPr>
          <w:rFonts w:asciiTheme="minorHAnsi" w:hAnsiTheme="minorHAnsi" w:cstheme="minorHAnsi"/>
        </w:rPr>
        <w:t>µ</w:t>
      </w:r>
      <w:r w:rsidR="009B34CD">
        <w:rPr>
          <w:rFonts w:asciiTheme="minorHAnsi" w:hAnsiTheme="minorHAnsi" w:cstheme="minorHAnsi"/>
          <w:color w:val="000000" w:themeColor="text1"/>
        </w:rPr>
        <w:t>l elution</w:t>
      </w:r>
      <w:ins w:id="3" w:author="Author" w:date="2018-05-29T07:53:00Z">
        <w:r w:rsidR="0023183E">
          <w:rPr>
            <w:rFonts w:asciiTheme="minorHAnsi" w:hAnsiTheme="minorHAnsi" w:cstheme="minorHAnsi"/>
            <w:color w:val="000000" w:themeColor="text1"/>
          </w:rPr>
          <w:t>; Figure 4A</w:t>
        </w:r>
      </w:ins>
      <w:r w:rsidR="009B34CD">
        <w:rPr>
          <w:rFonts w:asciiTheme="minorHAnsi" w:hAnsiTheme="minorHAnsi" w:cstheme="minorHAnsi"/>
          <w:color w:val="000000" w:themeColor="text1"/>
        </w:rPr>
        <w:t xml:space="preserve">) and </w:t>
      </w:r>
      <w:r w:rsidR="00484631">
        <w:rPr>
          <w:rFonts w:asciiTheme="minorHAnsi" w:hAnsiTheme="minorHAnsi" w:cstheme="minorHAnsi"/>
          <w:color w:val="000000" w:themeColor="text1"/>
        </w:rPr>
        <w:t>150</w:t>
      </w:r>
      <w:r w:rsidR="009B34CD">
        <w:rPr>
          <w:rFonts w:asciiTheme="minorHAnsi" w:hAnsiTheme="minorHAnsi" w:cstheme="minorHAnsi"/>
          <w:color w:val="000000" w:themeColor="text1"/>
        </w:rPr>
        <w:t xml:space="preserve"> – </w:t>
      </w:r>
      <w:r w:rsidR="00484631">
        <w:rPr>
          <w:rFonts w:asciiTheme="minorHAnsi" w:hAnsiTheme="minorHAnsi" w:cstheme="minorHAnsi"/>
          <w:color w:val="000000" w:themeColor="text1"/>
        </w:rPr>
        <w:t>300</w:t>
      </w:r>
      <w:r w:rsidR="009B34CD">
        <w:rPr>
          <w:rFonts w:asciiTheme="minorHAnsi" w:hAnsiTheme="minorHAnsi" w:cstheme="minorHAnsi"/>
          <w:color w:val="000000" w:themeColor="text1"/>
        </w:rPr>
        <w:t xml:space="preserve"> ng/</w:t>
      </w:r>
      <w:r w:rsidR="0027699E" w:rsidRPr="008E399B">
        <w:rPr>
          <w:rFonts w:asciiTheme="minorHAnsi" w:hAnsiTheme="minorHAnsi" w:cstheme="minorHAnsi"/>
        </w:rPr>
        <w:t>µ</w:t>
      </w:r>
      <w:r w:rsidR="009B34CD">
        <w:rPr>
          <w:rFonts w:asciiTheme="minorHAnsi" w:hAnsiTheme="minorHAnsi" w:cstheme="minorHAnsi"/>
          <w:color w:val="000000" w:themeColor="text1"/>
        </w:rPr>
        <w:t xml:space="preserve">l RNA (30 </w:t>
      </w:r>
      <w:r w:rsidR="0027699E" w:rsidRPr="008E399B">
        <w:rPr>
          <w:rFonts w:asciiTheme="minorHAnsi" w:hAnsiTheme="minorHAnsi" w:cstheme="minorHAnsi"/>
        </w:rPr>
        <w:t>µ</w:t>
      </w:r>
      <w:r w:rsidR="009B34CD">
        <w:rPr>
          <w:rFonts w:asciiTheme="minorHAnsi" w:hAnsiTheme="minorHAnsi" w:cstheme="minorHAnsi"/>
          <w:color w:val="000000" w:themeColor="text1"/>
        </w:rPr>
        <w:t>l elution</w:t>
      </w:r>
      <w:ins w:id="4" w:author="Author" w:date="2018-05-29T07:53:00Z">
        <w:r w:rsidR="0023183E">
          <w:rPr>
            <w:rFonts w:asciiTheme="minorHAnsi" w:hAnsiTheme="minorHAnsi" w:cstheme="minorHAnsi"/>
            <w:color w:val="000000" w:themeColor="text1"/>
          </w:rPr>
          <w:t>; Figure 4B</w:t>
        </w:r>
      </w:ins>
      <w:r w:rsidR="009B34CD">
        <w:rPr>
          <w:rFonts w:asciiTheme="minorHAnsi" w:hAnsiTheme="minorHAnsi" w:cstheme="minorHAnsi"/>
          <w:color w:val="000000" w:themeColor="text1"/>
        </w:rPr>
        <w:t>).</w:t>
      </w:r>
      <w:ins w:id="5" w:author="Author" w:date="2018-05-29T07:54:00Z">
        <w:r w:rsidR="0023183E">
          <w:rPr>
            <w:rFonts w:asciiTheme="minorHAnsi" w:hAnsiTheme="minorHAnsi" w:cstheme="minorHAnsi"/>
            <w:color w:val="000000" w:themeColor="text1"/>
          </w:rPr>
          <w:t xml:space="preserve"> Representative microsatellite peaks are shown in Figure 5. </w:t>
        </w:r>
      </w:ins>
      <w:ins w:id="6" w:author="Author" w:date="2018-05-29T10:31:00Z">
        <w:r w:rsidR="00164789">
          <w:rPr>
            <w:rFonts w:asciiTheme="minorHAnsi" w:hAnsiTheme="minorHAnsi" w:cstheme="minorHAnsi"/>
            <w:color w:val="000000" w:themeColor="text1"/>
          </w:rPr>
          <w:t xml:space="preserve">Representative relative expression of a candidate gene under three conditions (control, Treatment 1, Treatment 2) are </w:t>
        </w:r>
        <w:proofErr w:type="spellStart"/>
        <w:r w:rsidR="00164789">
          <w:rPr>
            <w:rFonts w:asciiTheme="minorHAnsi" w:hAnsiTheme="minorHAnsi" w:cstheme="minorHAnsi"/>
            <w:color w:val="000000" w:themeColor="text1"/>
          </w:rPr>
          <w:t>calucated</w:t>
        </w:r>
        <w:proofErr w:type="spellEnd"/>
        <w:r w:rsidR="00164789">
          <w:rPr>
            <w:rFonts w:asciiTheme="minorHAnsi" w:hAnsiTheme="minorHAnsi" w:cstheme="minorHAnsi"/>
            <w:color w:val="000000" w:themeColor="text1"/>
          </w:rPr>
          <w:t xml:space="preserve"> in Table 2 and shown in Figure 6.</w:t>
        </w:r>
      </w:ins>
    </w:p>
    <w:p w14:paraId="33D0ED74" w14:textId="77777777" w:rsidR="00DB6C3A" w:rsidRDefault="00DB6C3A" w:rsidP="00DB6C3A">
      <w:pPr>
        <w:rPr>
          <w:rFonts w:asciiTheme="minorHAnsi" w:hAnsiTheme="minorHAnsi" w:cstheme="minorHAnsi"/>
          <w:b/>
        </w:rPr>
      </w:pPr>
    </w:p>
    <w:p w14:paraId="581CF994" w14:textId="72C1B9E2" w:rsidR="00DB6C3A" w:rsidRDefault="00DB6C3A" w:rsidP="00CF540F">
      <w:pPr>
        <w:outlineLvl w:val="0"/>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0D051149" w14:textId="77777777" w:rsidR="00DB6C3A" w:rsidRPr="001B1519" w:rsidRDefault="00DB6C3A" w:rsidP="00DB6C3A">
      <w:pPr>
        <w:rPr>
          <w:rFonts w:asciiTheme="minorHAnsi" w:hAnsiTheme="minorHAnsi" w:cstheme="minorHAnsi"/>
          <w:bCs/>
          <w:color w:val="808080"/>
        </w:rPr>
      </w:pPr>
    </w:p>
    <w:p w14:paraId="6A9F85AB" w14:textId="77777777" w:rsidR="00DB6C3A" w:rsidRDefault="00DB6C3A" w:rsidP="00DB6C3A">
      <w:pPr>
        <w:rPr>
          <w:rFonts w:asciiTheme="minorHAnsi" w:hAnsiTheme="minorHAnsi" w:cstheme="minorHAnsi"/>
          <w:color w:val="000000" w:themeColor="text1"/>
        </w:rPr>
      </w:pPr>
      <w:r>
        <w:rPr>
          <w:rFonts w:asciiTheme="minorHAnsi" w:hAnsiTheme="minorHAnsi" w:cstheme="minorHAnsi"/>
          <w:b/>
          <w:color w:val="000000" w:themeColor="text1"/>
        </w:rPr>
        <w:t>Figure 1: Representative plants for aphid cultures. (A)</w:t>
      </w:r>
      <w:r>
        <w:rPr>
          <w:rFonts w:asciiTheme="minorHAnsi" w:hAnsiTheme="minorHAnsi" w:cstheme="minorHAnsi"/>
          <w:color w:val="000000" w:themeColor="text1"/>
        </w:rPr>
        <w:t xml:space="preserve"> Seedlings can be repotted after they have developed their first full set of true leaves. </w:t>
      </w:r>
      <w:r>
        <w:rPr>
          <w:rFonts w:asciiTheme="minorHAnsi" w:hAnsiTheme="minorHAnsi" w:cstheme="minorHAnsi"/>
          <w:b/>
          <w:color w:val="000000" w:themeColor="text1"/>
        </w:rPr>
        <w:t>(B)</w:t>
      </w:r>
      <w:r>
        <w:rPr>
          <w:rFonts w:asciiTheme="minorHAnsi" w:hAnsiTheme="minorHAnsi" w:cstheme="minorHAnsi"/>
          <w:color w:val="000000" w:themeColor="text1"/>
        </w:rPr>
        <w:t xml:space="preserve"> Plants can be used for aphid cultures when they have developed 3-4 sets of true leaves. </w:t>
      </w:r>
    </w:p>
    <w:p w14:paraId="04D7E856" w14:textId="77777777" w:rsidR="00DB6C3A" w:rsidRDefault="00DB6C3A" w:rsidP="00DB6C3A">
      <w:pPr>
        <w:rPr>
          <w:rFonts w:asciiTheme="minorHAnsi" w:hAnsiTheme="minorHAnsi" w:cstheme="minorHAnsi"/>
          <w:color w:val="000000" w:themeColor="text1"/>
        </w:rPr>
      </w:pPr>
    </w:p>
    <w:p w14:paraId="69F8DE57" w14:textId="77777777" w:rsidR="00DB6C3A" w:rsidRPr="007F6F8F" w:rsidRDefault="00DB6C3A" w:rsidP="00DB6C3A">
      <w:pPr>
        <w:rPr>
          <w:rFonts w:asciiTheme="minorHAnsi" w:hAnsiTheme="minorHAnsi" w:cstheme="minorHAnsi"/>
          <w:color w:val="000000" w:themeColor="text1"/>
        </w:rPr>
      </w:pPr>
      <w:r>
        <w:rPr>
          <w:rFonts w:asciiTheme="minorHAnsi" w:hAnsiTheme="minorHAnsi" w:cstheme="minorHAnsi"/>
          <w:b/>
          <w:color w:val="000000" w:themeColor="text1"/>
        </w:rPr>
        <w:t xml:space="preserve">Figure 2: Examples of tools used for culturing aphids. (A) </w:t>
      </w:r>
      <w:r>
        <w:rPr>
          <w:rFonts w:asciiTheme="minorHAnsi" w:hAnsiTheme="minorHAnsi" w:cstheme="minorHAnsi"/>
          <w:color w:val="000000" w:themeColor="text1"/>
        </w:rPr>
        <w:t xml:space="preserve">Mouth pipettes can be created using </w:t>
      </w:r>
      <w:r w:rsidRPr="0041693F">
        <w:rPr>
          <w:rFonts w:asciiTheme="minorHAnsi" w:hAnsiTheme="minorHAnsi" w:cstheme="minorHAnsi"/>
          <w:color w:val="000000" w:themeColor="text1"/>
        </w:rPr>
        <w:t xml:space="preserve">3/16” ID x 1/4” OD plastic tubing, a 1000 </w:t>
      </w:r>
      <w:proofErr w:type="spellStart"/>
      <w:r w:rsidRPr="0041693F">
        <w:rPr>
          <w:rFonts w:asciiTheme="minorHAnsi" w:hAnsiTheme="minorHAnsi" w:cstheme="minorHAnsi"/>
          <w:color w:val="000000" w:themeColor="text1"/>
        </w:rPr>
        <w:t>ul</w:t>
      </w:r>
      <w:proofErr w:type="spellEnd"/>
      <w:r w:rsidRPr="0041693F">
        <w:rPr>
          <w:rFonts w:asciiTheme="minorHAnsi" w:hAnsiTheme="minorHAnsi" w:cstheme="minorHAnsi"/>
          <w:color w:val="000000" w:themeColor="text1"/>
        </w:rPr>
        <w:t xml:space="preserve"> pipette tip, and a 200 </w:t>
      </w:r>
      <w:proofErr w:type="spellStart"/>
      <w:r w:rsidRPr="0041693F">
        <w:rPr>
          <w:rFonts w:asciiTheme="minorHAnsi" w:hAnsiTheme="minorHAnsi" w:cstheme="minorHAnsi"/>
          <w:color w:val="000000" w:themeColor="text1"/>
        </w:rPr>
        <w:t>ul</w:t>
      </w:r>
      <w:proofErr w:type="spellEnd"/>
      <w:r w:rsidRPr="0041693F">
        <w:rPr>
          <w:rFonts w:asciiTheme="minorHAnsi" w:hAnsiTheme="minorHAnsi" w:cstheme="minorHAnsi"/>
          <w:color w:val="000000" w:themeColor="text1"/>
        </w:rPr>
        <w:t xml:space="preserve"> pipette tip</w:t>
      </w:r>
      <w:r>
        <w:rPr>
          <w:rFonts w:asciiTheme="minorHAnsi" w:hAnsiTheme="minorHAnsi" w:cstheme="minorHAnsi"/>
          <w:color w:val="000000" w:themeColor="text1"/>
        </w:rPr>
        <w:t>.</w:t>
      </w:r>
      <w:r>
        <w:rPr>
          <w:rFonts w:asciiTheme="minorHAnsi" w:hAnsiTheme="minorHAnsi" w:cstheme="minorHAnsi"/>
          <w:b/>
          <w:color w:val="000000" w:themeColor="text1"/>
        </w:rPr>
        <w:t xml:space="preserve"> (B, C)</w:t>
      </w:r>
      <w:r>
        <w:rPr>
          <w:rFonts w:asciiTheme="minorHAnsi" w:hAnsiTheme="minorHAnsi" w:cstheme="minorHAnsi"/>
          <w:color w:val="000000" w:themeColor="text1"/>
        </w:rPr>
        <w:t xml:space="preserve"> Use cup cages (clear Solo cup with top cut off and secured with fine mesh) to securely fit over the top of 4 in. pots used for aphid cultures. This allows for ample light and ventilation to create a suitable environment for the aphids and plant, and keeps the aphids contained.</w:t>
      </w:r>
    </w:p>
    <w:p w14:paraId="0B76AB2A" w14:textId="77777777" w:rsidR="00DB6C3A" w:rsidRDefault="00DB6C3A" w:rsidP="00DB6C3A">
      <w:pPr>
        <w:rPr>
          <w:rFonts w:asciiTheme="minorHAnsi" w:hAnsiTheme="minorHAnsi" w:cstheme="minorHAnsi"/>
          <w:color w:val="000000" w:themeColor="text1"/>
        </w:rPr>
      </w:pPr>
    </w:p>
    <w:p w14:paraId="629131E3" w14:textId="5D28D113" w:rsidR="00DB6C3A" w:rsidRDefault="00DB6C3A" w:rsidP="00DB6C3A">
      <w:pPr>
        <w:rPr>
          <w:ins w:id="7" w:author="Author" w:date="2018-05-29T07:54:00Z"/>
          <w:rFonts w:asciiTheme="minorHAnsi" w:hAnsiTheme="minorHAnsi" w:cstheme="minorHAnsi"/>
          <w:color w:val="000000" w:themeColor="text1"/>
        </w:rPr>
      </w:pPr>
      <w:r>
        <w:rPr>
          <w:rFonts w:asciiTheme="minorHAnsi" w:hAnsiTheme="minorHAnsi" w:cstheme="minorHAnsi"/>
          <w:b/>
          <w:color w:val="000000" w:themeColor="text1"/>
        </w:rPr>
        <w:t xml:space="preserve">Figure 3: Representative adult and nymph </w:t>
      </w:r>
      <w:r>
        <w:rPr>
          <w:rFonts w:asciiTheme="minorHAnsi" w:hAnsiTheme="minorHAnsi" w:cstheme="minorHAnsi"/>
          <w:b/>
          <w:i/>
          <w:color w:val="000000" w:themeColor="text1"/>
        </w:rPr>
        <w:t>Aphis nerii</w:t>
      </w:r>
      <w:r>
        <w:rPr>
          <w:rFonts w:asciiTheme="minorHAnsi" w:hAnsiTheme="minorHAnsi" w:cstheme="minorHAnsi"/>
          <w:b/>
          <w:color w:val="000000" w:themeColor="text1"/>
        </w:rPr>
        <w:t>. (A, B)</w:t>
      </w:r>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Apterous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unwinged</w:t>
      </w:r>
      <w:proofErr w:type="spellEnd"/>
      <w:r>
        <w:rPr>
          <w:rFonts w:asciiTheme="minorHAnsi" w:hAnsiTheme="minorHAnsi" w:cstheme="minorHAnsi"/>
          <w:color w:val="000000" w:themeColor="text1"/>
        </w:rPr>
        <w:t xml:space="preserve">) adult </w:t>
      </w:r>
      <w:r>
        <w:rPr>
          <w:rFonts w:asciiTheme="minorHAnsi" w:hAnsiTheme="minorHAnsi" w:cstheme="minorHAnsi"/>
          <w:i/>
          <w:color w:val="000000" w:themeColor="text1"/>
        </w:rPr>
        <w:t xml:space="preserve">A. </w:t>
      </w:r>
      <w:r>
        <w:rPr>
          <w:rFonts w:asciiTheme="minorHAnsi" w:hAnsiTheme="minorHAnsi" w:cstheme="minorHAnsi"/>
          <w:i/>
          <w:color w:val="000000" w:themeColor="text1"/>
        </w:rPr>
        <w:lastRenderedPageBreak/>
        <w:t>nerii</w:t>
      </w:r>
      <w:r>
        <w:rPr>
          <w:rFonts w:asciiTheme="minorHAnsi" w:hAnsiTheme="minorHAnsi" w:cstheme="minorHAnsi"/>
          <w:color w:val="000000" w:themeColor="text1"/>
        </w:rPr>
        <w:t xml:space="preserve"> are identified by darkened cauda at their posterior end. </w:t>
      </w:r>
      <w:r>
        <w:rPr>
          <w:rFonts w:asciiTheme="minorHAnsi" w:hAnsiTheme="minorHAnsi" w:cstheme="minorHAnsi"/>
          <w:b/>
          <w:color w:val="000000" w:themeColor="text1"/>
        </w:rPr>
        <w:t>(C, D)</w:t>
      </w:r>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Alate</w:t>
      </w:r>
      <w:proofErr w:type="spellEnd"/>
      <w:r>
        <w:rPr>
          <w:rFonts w:asciiTheme="minorHAnsi" w:hAnsiTheme="minorHAnsi" w:cstheme="minorHAnsi"/>
          <w:color w:val="000000" w:themeColor="text1"/>
        </w:rPr>
        <w:t xml:space="preserve"> (winged) adults are identified by fully developed wings and darkened cauda at their posterior. </w:t>
      </w:r>
      <w:r>
        <w:rPr>
          <w:rFonts w:asciiTheme="minorHAnsi" w:hAnsiTheme="minorHAnsi" w:cstheme="minorHAnsi"/>
          <w:b/>
          <w:color w:val="000000" w:themeColor="text1"/>
        </w:rPr>
        <w:t>(E, F)</w:t>
      </w:r>
      <w:r>
        <w:rPr>
          <w:rFonts w:asciiTheme="minorHAnsi" w:hAnsiTheme="minorHAnsi" w:cstheme="minorHAnsi"/>
          <w:color w:val="000000" w:themeColor="text1"/>
        </w:rPr>
        <w:t xml:space="preserve"> Developing </w:t>
      </w:r>
      <w:r>
        <w:rPr>
          <w:rFonts w:asciiTheme="minorHAnsi" w:hAnsiTheme="minorHAnsi" w:cstheme="minorHAnsi"/>
          <w:i/>
          <w:color w:val="000000" w:themeColor="text1"/>
        </w:rPr>
        <w:t>A. nerii</w:t>
      </w:r>
      <w:r>
        <w:rPr>
          <w:rFonts w:asciiTheme="minorHAnsi" w:hAnsiTheme="minorHAnsi" w:cstheme="minorHAnsi"/>
          <w:color w:val="000000" w:themeColor="text1"/>
        </w:rPr>
        <w:t xml:space="preserve"> nymphs go through four instar stages and developing wing pads become apparent during the third instar stage.</w:t>
      </w:r>
    </w:p>
    <w:p w14:paraId="344A2419" w14:textId="77777777" w:rsidR="0023183E" w:rsidRDefault="0023183E" w:rsidP="00DB6C3A">
      <w:pPr>
        <w:rPr>
          <w:ins w:id="8" w:author="Author" w:date="2018-05-29T07:54:00Z"/>
          <w:rFonts w:asciiTheme="minorHAnsi" w:hAnsiTheme="minorHAnsi" w:cstheme="minorHAnsi"/>
          <w:color w:val="000000" w:themeColor="text1"/>
        </w:rPr>
      </w:pPr>
    </w:p>
    <w:p w14:paraId="6577855B" w14:textId="311DB804" w:rsidR="0023183E" w:rsidRPr="00A565BD" w:rsidRDefault="0023183E" w:rsidP="00DB6C3A">
      <w:pPr>
        <w:rPr>
          <w:ins w:id="9" w:author="Author" w:date="2018-05-29T07:58:00Z"/>
          <w:rFonts w:asciiTheme="minorHAnsi" w:hAnsiTheme="minorHAnsi" w:cstheme="minorHAnsi"/>
          <w:color w:val="000000" w:themeColor="text1"/>
        </w:rPr>
      </w:pPr>
      <w:ins w:id="10" w:author="Author" w:date="2018-05-29T07:54:00Z">
        <w:r>
          <w:rPr>
            <w:rFonts w:asciiTheme="minorHAnsi" w:hAnsiTheme="minorHAnsi" w:cstheme="minorHAnsi"/>
            <w:b/>
            <w:color w:val="000000" w:themeColor="text1"/>
          </w:rPr>
          <w:t xml:space="preserve">Figure 4: Representative </w:t>
        </w:r>
      </w:ins>
      <w:ins w:id="11" w:author="Author" w:date="2018-05-29T07:55:00Z">
        <w:r>
          <w:rPr>
            <w:rFonts w:asciiTheme="minorHAnsi" w:hAnsiTheme="minorHAnsi" w:cstheme="minorHAnsi"/>
            <w:b/>
            <w:color w:val="000000" w:themeColor="text1"/>
          </w:rPr>
          <w:t>gels.</w:t>
        </w:r>
      </w:ins>
      <w:ins w:id="12" w:author="Author" w:date="2018-05-29T07:56:00Z">
        <w:r>
          <w:rPr>
            <w:rFonts w:asciiTheme="minorHAnsi" w:hAnsiTheme="minorHAnsi" w:cstheme="minorHAnsi"/>
            <w:b/>
            <w:color w:val="000000" w:themeColor="text1"/>
          </w:rPr>
          <w:t xml:space="preserve"> (A)</w:t>
        </w:r>
        <w:r>
          <w:rPr>
            <w:rFonts w:asciiTheme="minorHAnsi" w:hAnsiTheme="minorHAnsi" w:cstheme="minorHAnsi"/>
            <w:color w:val="000000" w:themeColor="text1"/>
          </w:rPr>
          <w:t xml:space="preserve"> DNA extractions (1kb ladder).</w:t>
        </w:r>
      </w:ins>
      <w:ins w:id="13" w:author="Author" w:date="2018-05-29T10:01:00Z">
        <w:r w:rsidR="00032469">
          <w:rPr>
            <w:rFonts w:asciiTheme="minorHAnsi" w:hAnsiTheme="minorHAnsi" w:cstheme="minorHAnsi"/>
            <w:color w:val="000000" w:themeColor="text1"/>
          </w:rPr>
          <w:t xml:space="preserve"> </w:t>
        </w:r>
      </w:ins>
      <w:ins w:id="14" w:author="Author" w:date="2018-05-29T10:03:00Z">
        <w:r w:rsidR="00A565BD">
          <w:rPr>
            <w:rFonts w:asciiTheme="minorHAnsi" w:hAnsiTheme="minorHAnsi" w:cstheme="minorHAnsi"/>
            <w:color w:val="000000" w:themeColor="text1"/>
          </w:rPr>
          <w:t xml:space="preserve">Seven </w:t>
        </w:r>
      </w:ins>
      <w:ins w:id="15" w:author="Author" w:date="2018-05-29T10:01:00Z">
        <w:r w:rsidR="00032469">
          <w:rPr>
            <w:rFonts w:asciiTheme="minorHAnsi" w:hAnsiTheme="minorHAnsi" w:cstheme="minorHAnsi"/>
            <w:i/>
            <w:color w:val="000000" w:themeColor="text1"/>
          </w:rPr>
          <w:t>A. nerii</w:t>
        </w:r>
        <w:r w:rsidR="00A565BD">
          <w:rPr>
            <w:rFonts w:asciiTheme="minorHAnsi" w:hAnsiTheme="minorHAnsi" w:cstheme="minorHAnsi"/>
            <w:color w:val="000000" w:themeColor="text1"/>
          </w:rPr>
          <w:t xml:space="preserve"> </w:t>
        </w:r>
      </w:ins>
      <w:ins w:id="16" w:author="Author" w:date="2018-05-29T10:03:00Z">
        <w:r w:rsidR="00A565BD">
          <w:rPr>
            <w:rFonts w:asciiTheme="minorHAnsi" w:hAnsiTheme="minorHAnsi" w:cstheme="minorHAnsi"/>
            <w:color w:val="000000" w:themeColor="text1"/>
          </w:rPr>
          <w:t xml:space="preserve">DNA </w:t>
        </w:r>
      </w:ins>
      <w:ins w:id="17" w:author="Author" w:date="2018-05-29T10:01:00Z">
        <w:r w:rsidR="00A565BD">
          <w:rPr>
            <w:rFonts w:asciiTheme="minorHAnsi" w:hAnsiTheme="minorHAnsi" w:cstheme="minorHAnsi"/>
            <w:color w:val="000000" w:themeColor="text1"/>
          </w:rPr>
          <w:t xml:space="preserve">extractions are </w:t>
        </w:r>
      </w:ins>
      <w:ins w:id="18" w:author="Author" w:date="2018-05-29T10:05:00Z">
        <w:r w:rsidR="00A565BD">
          <w:rPr>
            <w:rFonts w:asciiTheme="minorHAnsi" w:hAnsiTheme="minorHAnsi" w:cstheme="minorHAnsi"/>
            <w:color w:val="000000" w:themeColor="text1"/>
          </w:rPr>
          <w:t xml:space="preserve">visualized </w:t>
        </w:r>
      </w:ins>
      <w:ins w:id="19" w:author="Author" w:date="2018-05-29T10:01:00Z">
        <w:r w:rsidR="00A565BD">
          <w:rPr>
            <w:rFonts w:asciiTheme="minorHAnsi" w:hAnsiTheme="minorHAnsi" w:cstheme="minorHAnsi"/>
            <w:color w:val="000000" w:themeColor="text1"/>
          </w:rPr>
          <w:t xml:space="preserve">in lanes 3-9. Negative control is in lane 10. </w:t>
        </w:r>
      </w:ins>
      <w:ins w:id="20" w:author="Author" w:date="2018-05-29T07:56:00Z">
        <w:r>
          <w:rPr>
            <w:rFonts w:asciiTheme="minorHAnsi" w:hAnsiTheme="minorHAnsi" w:cstheme="minorHAnsi"/>
            <w:color w:val="000000" w:themeColor="text1"/>
          </w:rPr>
          <w:t xml:space="preserve"> </w:t>
        </w:r>
        <w:r>
          <w:rPr>
            <w:rFonts w:asciiTheme="minorHAnsi" w:hAnsiTheme="minorHAnsi" w:cstheme="minorHAnsi"/>
            <w:b/>
            <w:color w:val="000000" w:themeColor="text1"/>
          </w:rPr>
          <w:t>(B)</w:t>
        </w:r>
        <w:r>
          <w:rPr>
            <w:rFonts w:asciiTheme="minorHAnsi" w:hAnsiTheme="minorHAnsi" w:cstheme="minorHAnsi"/>
            <w:color w:val="000000" w:themeColor="text1"/>
          </w:rPr>
          <w:t xml:space="preserve"> RNA extractions</w:t>
        </w:r>
      </w:ins>
      <w:ins w:id="21" w:author="Author" w:date="2018-05-29T07:58:00Z">
        <w:r>
          <w:rPr>
            <w:rFonts w:asciiTheme="minorHAnsi" w:hAnsiTheme="minorHAnsi" w:cstheme="minorHAnsi"/>
            <w:color w:val="000000" w:themeColor="text1"/>
          </w:rPr>
          <w:t>.</w:t>
        </w:r>
      </w:ins>
      <w:ins w:id="22" w:author="Author" w:date="2018-05-29T10:03:00Z">
        <w:r w:rsidR="00A565BD">
          <w:rPr>
            <w:rFonts w:asciiTheme="minorHAnsi" w:hAnsiTheme="minorHAnsi" w:cstheme="minorHAnsi"/>
            <w:color w:val="000000" w:themeColor="text1"/>
          </w:rPr>
          <w:t xml:space="preserve"> Eleven </w:t>
        </w:r>
        <w:r w:rsidR="00A565BD">
          <w:rPr>
            <w:rFonts w:asciiTheme="minorHAnsi" w:hAnsiTheme="minorHAnsi" w:cstheme="minorHAnsi"/>
            <w:i/>
            <w:color w:val="000000" w:themeColor="text1"/>
          </w:rPr>
          <w:t>A. nerii</w:t>
        </w:r>
        <w:r w:rsidR="00A565BD">
          <w:rPr>
            <w:rFonts w:asciiTheme="minorHAnsi" w:hAnsiTheme="minorHAnsi" w:cstheme="minorHAnsi"/>
            <w:color w:val="000000" w:themeColor="text1"/>
          </w:rPr>
          <w:t xml:space="preserve"> RNA extractions are </w:t>
        </w:r>
      </w:ins>
      <w:ins w:id="23" w:author="Author" w:date="2018-05-29T10:05:00Z">
        <w:r w:rsidR="00A565BD">
          <w:rPr>
            <w:rFonts w:asciiTheme="minorHAnsi" w:hAnsiTheme="minorHAnsi" w:cstheme="minorHAnsi"/>
            <w:color w:val="000000" w:themeColor="text1"/>
          </w:rPr>
          <w:t xml:space="preserve">visualized </w:t>
        </w:r>
      </w:ins>
      <w:ins w:id="24" w:author="Author" w:date="2018-05-29T10:03:00Z">
        <w:r w:rsidR="00A565BD">
          <w:rPr>
            <w:rFonts w:asciiTheme="minorHAnsi" w:hAnsiTheme="minorHAnsi" w:cstheme="minorHAnsi"/>
            <w:color w:val="000000" w:themeColor="text1"/>
          </w:rPr>
          <w:t xml:space="preserve">in lanes </w:t>
        </w:r>
      </w:ins>
      <w:ins w:id="25" w:author="Author" w:date="2018-05-29T10:04:00Z">
        <w:r w:rsidR="00A565BD">
          <w:rPr>
            <w:rFonts w:asciiTheme="minorHAnsi" w:hAnsiTheme="minorHAnsi" w:cstheme="minorHAnsi"/>
            <w:color w:val="000000" w:themeColor="text1"/>
          </w:rPr>
          <w:t>3-13</w:t>
        </w:r>
      </w:ins>
      <w:ins w:id="26" w:author="Author" w:date="2018-05-29T10:05:00Z">
        <w:r w:rsidR="00A565BD">
          <w:rPr>
            <w:rFonts w:asciiTheme="minorHAnsi" w:hAnsiTheme="minorHAnsi" w:cstheme="minorHAnsi"/>
            <w:color w:val="000000" w:themeColor="text1"/>
          </w:rPr>
          <w:t>.</w:t>
        </w:r>
      </w:ins>
    </w:p>
    <w:p w14:paraId="565C9CE2" w14:textId="77777777" w:rsidR="0023183E" w:rsidRDefault="0023183E" w:rsidP="00DB6C3A">
      <w:pPr>
        <w:rPr>
          <w:ins w:id="27" w:author="Author" w:date="2018-05-29T07:58:00Z"/>
          <w:rFonts w:asciiTheme="minorHAnsi" w:hAnsiTheme="minorHAnsi" w:cstheme="minorHAnsi"/>
          <w:color w:val="000000" w:themeColor="text1"/>
        </w:rPr>
      </w:pPr>
    </w:p>
    <w:p w14:paraId="2405867B" w14:textId="501A12C6" w:rsidR="0023183E" w:rsidRPr="00A565BD" w:rsidRDefault="0023183E" w:rsidP="00DB6C3A">
      <w:pPr>
        <w:rPr>
          <w:ins w:id="28" w:author="Author" w:date="2018-05-29T07:58:00Z"/>
          <w:rFonts w:asciiTheme="minorHAnsi" w:hAnsiTheme="minorHAnsi" w:cstheme="minorHAnsi"/>
          <w:color w:val="000000" w:themeColor="text1"/>
        </w:rPr>
      </w:pPr>
      <w:ins w:id="29" w:author="Author" w:date="2018-05-29T07:58:00Z">
        <w:r>
          <w:rPr>
            <w:rFonts w:asciiTheme="minorHAnsi" w:hAnsiTheme="minorHAnsi" w:cstheme="minorHAnsi"/>
            <w:b/>
            <w:color w:val="000000" w:themeColor="text1"/>
          </w:rPr>
          <w:t>Figure 5: Representative microsatellite peaks.</w:t>
        </w:r>
      </w:ins>
      <w:ins w:id="30" w:author="Author" w:date="2018-05-29T10:10:00Z">
        <w:r w:rsidR="00A565BD">
          <w:rPr>
            <w:rFonts w:asciiTheme="minorHAnsi" w:hAnsiTheme="minorHAnsi" w:cstheme="minorHAnsi"/>
            <w:color w:val="000000" w:themeColor="text1"/>
          </w:rPr>
          <w:t xml:space="preserve"> </w:t>
        </w:r>
      </w:ins>
      <w:ins w:id="31" w:author="Author" w:date="2018-05-29T10:11:00Z">
        <w:r w:rsidR="00CE47DB">
          <w:rPr>
            <w:rFonts w:asciiTheme="minorHAnsi" w:hAnsiTheme="minorHAnsi" w:cstheme="minorHAnsi"/>
            <w:color w:val="000000" w:themeColor="text1"/>
          </w:rPr>
          <w:t xml:space="preserve">6-FAM-tagged </w:t>
        </w:r>
      </w:ins>
      <w:ins w:id="32" w:author="Author" w:date="2018-05-29T10:10:00Z">
        <w:r w:rsidR="00A565BD">
          <w:rPr>
            <w:rFonts w:asciiTheme="minorHAnsi" w:hAnsiTheme="minorHAnsi" w:cstheme="minorHAnsi"/>
            <w:color w:val="000000" w:themeColor="text1"/>
          </w:rPr>
          <w:t xml:space="preserve">peaks </w:t>
        </w:r>
      </w:ins>
      <w:ins w:id="33" w:author="Author" w:date="2018-05-29T10:11:00Z">
        <w:r w:rsidR="00CE47DB">
          <w:rPr>
            <w:rFonts w:asciiTheme="minorHAnsi" w:hAnsiTheme="minorHAnsi" w:cstheme="minorHAnsi"/>
            <w:color w:val="000000" w:themeColor="text1"/>
          </w:rPr>
          <w:t>are visualized in blue. L</w:t>
        </w:r>
      </w:ins>
      <w:ins w:id="34" w:author="Author" w:date="2018-05-29T10:12:00Z">
        <w:r w:rsidR="00CE47DB">
          <w:rPr>
            <w:rFonts w:asciiTheme="minorHAnsi" w:hAnsiTheme="minorHAnsi" w:cstheme="minorHAnsi"/>
            <w:color w:val="000000" w:themeColor="text1"/>
          </w:rPr>
          <w:t>IZ-500 l</w:t>
        </w:r>
      </w:ins>
      <w:ins w:id="35" w:author="Author" w:date="2018-05-29T10:11:00Z">
        <w:r w:rsidR="00CE47DB">
          <w:rPr>
            <w:rFonts w:asciiTheme="minorHAnsi" w:hAnsiTheme="minorHAnsi" w:cstheme="minorHAnsi"/>
            <w:color w:val="000000" w:themeColor="text1"/>
          </w:rPr>
          <w:t>adder</w:t>
        </w:r>
      </w:ins>
      <w:ins w:id="36" w:author="Author" w:date="2018-05-29T10:10:00Z">
        <w:r w:rsidR="00A565BD">
          <w:rPr>
            <w:rFonts w:asciiTheme="minorHAnsi" w:hAnsiTheme="minorHAnsi" w:cstheme="minorHAnsi"/>
            <w:color w:val="000000" w:themeColor="text1"/>
          </w:rPr>
          <w:t xml:space="preserve"> </w:t>
        </w:r>
      </w:ins>
      <w:ins w:id="37" w:author="Author" w:date="2018-05-29T10:12:00Z">
        <w:r w:rsidR="00CE47DB">
          <w:rPr>
            <w:rFonts w:asciiTheme="minorHAnsi" w:hAnsiTheme="minorHAnsi" w:cstheme="minorHAnsi"/>
            <w:color w:val="000000" w:themeColor="text1"/>
          </w:rPr>
          <w:t>is shown in orange.</w:t>
        </w:r>
      </w:ins>
    </w:p>
    <w:p w14:paraId="245EA2CE" w14:textId="77777777" w:rsidR="0023183E" w:rsidRDefault="0023183E" w:rsidP="00DB6C3A">
      <w:pPr>
        <w:rPr>
          <w:ins w:id="38" w:author="Author" w:date="2018-05-29T07:58:00Z"/>
          <w:rFonts w:asciiTheme="minorHAnsi" w:hAnsiTheme="minorHAnsi" w:cstheme="minorHAnsi"/>
          <w:color w:val="000000" w:themeColor="text1"/>
        </w:rPr>
      </w:pPr>
    </w:p>
    <w:p w14:paraId="20D70992" w14:textId="0812E774" w:rsidR="0023183E" w:rsidRPr="00403E15" w:rsidRDefault="0023183E" w:rsidP="00DB6C3A">
      <w:pPr>
        <w:rPr>
          <w:rFonts w:asciiTheme="minorHAnsi" w:hAnsiTheme="minorHAnsi" w:cstheme="minorHAnsi"/>
          <w:color w:val="000000" w:themeColor="text1"/>
        </w:rPr>
      </w:pPr>
      <w:ins w:id="39" w:author="Author" w:date="2018-05-29T07:58:00Z">
        <w:r>
          <w:rPr>
            <w:rFonts w:asciiTheme="minorHAnsi" w:hAnsiTheme="minorHAnsi" w:cstheme="minorHAnsi"/>
            <w:b/>
            <w:color w:val="000000" w:themeColor="text1"/>
          </w:rPr>
          <w:t>Figure 6: qPCR verification of a differentially expressed gene.</w:t>
        </w:r>
      </w:ins>
      <w:ins w:id="40" w:author="Author" w:date="2018-05-29T10:21:00Z">
        <w:r w:rsidR="00403E15">
          <w:rPr>
            <w:rFonts w:asciiTheme="minorHAnsi" w:hAnsiTheme="minorHAnsi" w:cstheme="minorHAnsi"/>
            <w:color w:val="000000" w:themeColor="text1"/>
          </w:rPr>
          <w:t xml:space="preserve"> Representative </w:t>
        </w:r>
      </w:ins>
      <w:ins w:id="41" w:author="Author" w:date="2018-05-29T10:23:00Z">
        <w:r w:rsidR="00403E15">
          <w:rPr>
            <w:rFonts w:asciiTheme="minorHAnsi" w:hAnsiTheme="minorHAnsi" w:cstheme="minorHAnsi"/>
            <w:color w:val="000000" w:themeColor="text1"/>
          </w:rPr>
          <w:t xml:space="preserve">mRNA relative quantity (RQ) </w:t>
        </w:r>
      </w:ins>
      <w:ins w:id="42" w:author="Author" w:date="2018-05-29T10:21:00Z">
        <w:r w:rsidR="00403E15">
          <w:rPr>
            <w:rFonts w:asciiTheme="minorHAnsi" w:hAnsiTheme="minorHAnsi" w:cstheme="minorHAnsi"/>
            <w:color w:val="000000" w:themeColor="text1"/>
          </w:rPr>
          <w:t>expression</w:t>
        </w:r>
      </w:ins>
      <w:ins w:id="43" w:author="Author" w:date="2018-05-29T10:22:00Z">
        <w:r w:rsidR="00403E15">
          <w:rPr>
            <w:rFonts w:asciiTheme="minorHAnsi" w:hAnsiTheme="minorHAnsi" w:cstheme="minorHAnsi"/>
            <w:color w:val="000000" w:themeColor="text1"/>
          </w:rPr>
          <w:t xml:space="preserve"> (calculated using the </w:t>
        </w:r>
        <w:r w:rsidR="00403E15" w:rsidRPr="00403E15">
          <w:rPr>
            <w:rFonts w:asciiTheme="minorHAnsi" w:hAnsiTheme="minorHAnsi" w:cstheme="minorHAnsi"/>
            <w:color w:val="000000" w:themeColor="text1"/>
          </w:rPr>
          <w:t>∆∆Ct</w:t>
        </w:r>
        <w:r w:rsidR="00403E15">
          <w:rPr>
            <w:rFonts w:asciiTheme="minorHAnsi" w:hAnsiTheme="minorHAnsi" w:cstheme="minorHAnsi"/>
            <w:color w:val="000000" w:themeColor="text1"/>
          </w:rPr>
          <w:t xml:space="preserve"> method, Table 2)</w:t>
        </w:r>
      </w:ins>
      <w:ins w:id="44" w:author="Author" w:date="2018-05-29T10:21:00Z">
        <w:r w:rsidR="00403E15">
          <w:rPr>
            <w:rFonts w:asciiTheme="minorHAnsi" w:hAnsiTheme="minorHAnsi" w:cstheme="minorHAnsi"/>
            <w:color w:val="000000" w:themeColor="text1"/>
          </w:rPr>
          <w:t xml:space="preserve"> shown for a candidate gene of interest</w:t>
        </w:r>
      </w:ins>
      <w:ins w:id="45" w:author="Author" w:date="2018-05-29T10:22:00Z">
        <w:r w:rsidR="00403E15">
          <w:rPr>
            <w:rFonts w:asciiTheme="minorHAnsi" w:hAnsiTheme="minorHAnsi" w:cstheme="minorHAnsi"/>
            <w:color w:val="000000" w:themeColor="text1"/>
          </w:rPr>
          <w:t xml:space="preserve"> under three conditions: control, treatment 1, treatment 2. Graph shows decreased expression of candidate gene under treatments 1 and 2 compared to the control</w:t>
        </w:r>
      </w:ins>
      <w:ins w:id="46" w:author="Author" w:date="2018-05-29T10:27:00Z">
        <w:r w:rsidR="00D24014">
          <w:rPr>
            <w:rFonts w:asciiTheme="minorHAnsi" w:hAnsiTheme="minorHAnsi" w:cstheme="minorHAnsi"/>
            <w:color w:val="000000" w:themeColor="text1"/>
          </w:rPr>
          <w:t xml:space="preserve"> (Table 2)</w:t>
        </w:r>
      </w:ins>
      <w:ins w:id="47" w:author="Author" w:date="2018-05-29T10:22:00Z">
        <w:r w:rsidR="00403E15">
          <w:rPr>
            <w:rFonts w:asciiTheme="minorHAnsi" w:hAnsiTheme="minorHAnsi" w:cstheme="minorHAnsi"/>
            <w:color w:val="000000" w:themeColor="text1"/>
          </w:rPr>
          <w:t>.</w:t>
        </w:r>
      </w:ins>
    </w:p>
    <w:p w14:paraId="7733C42D" w14:textId="77777777" w:rsidR="00DB6C3A" w:rsidRPr="001B1519" w:rsidRDefault="00DB6C3A" w:rsidP="00DB6C3A">
      <w:pPr>
        <w:rPr>
          <w:rFonts w:asciiTheme="minorHAnsi" w:hAnsiTheme="minorHAnsi" w:cstheme="minorHAnsi"/>
          <w:color w:val="auto"/>
        </w:rPr>
      </w:pPr>
    </w:p>
    <w:p w14:paraId="7F5815FC" w14:textId="6B14BACD" w:rsidR="004A71E4" w:rsidRDefault="00DB6C3A" w:rsidP="00CF540F">
      <w:pPr>
        <w:outlineLvl w:val="0"/>
        <w:rPr>
          <w:ins w:id="48" w:author="Author" w:date="2018-05-29T07:59:00Z"/>
          <w:rFonts w:asciiTheme="minorHAnsi" w:hAnsiTheme="minorHAnsi" w:cstheme="minorHAnsi"/>
          <w:b/>
          <w:bCs/>
        </w:rPr>
      </w:pPr>
      <w:r>
        <w:rPr>
          <w:rFonts w:asciiTheme="minorHAnsi" w:hAnsiTheme="minorHAnsi" w:cstheme="minorHAnsi"/>
          <w:b/>
          <w:bCs/>
        </w:rPr>
        <w:t xml:space="preserve">Table 1: Microsatellite primer sequences used to genotype </w:t>
      </w:r>
      <w:r w:rsidRPr="00F73930">
        <w:rPr>
          <w:rFonts w:asciiTheme="minorHAnsi" w:hAnsiTheme="minorHAnsi" w:cstheme="minorHAnsi"/>
          <w:b/>
          <w:bCs/>
          <w:i/>
        </w:rPr>
        <w:t>Aphis ner</w:t>
      </w:r>
      <w:r w:rsidRPr="005E0EA0">
        <w:rPr>
          <w:rFonts w:asciiTheme="minorHAnsi" w:hAnsiTheme="minorHAnsi" w:cstheme="minorHAnsi"/>
          <w:b/>
          <w:bCs/>
        </w:rPr>
        <w:t>ii</w:t>
      </w:r>
      <w:r w:rsidRPr="00F73930">
        <w:rPr>
          <w:rFonts w:asciiTheme="minorHAnsi" w:hAnsiTheme="minorHAnsi" w:cstheme="minorHAnsi"/>
          <w:b/>
          <w:bCs/>
          <w:vertAlign w:val="superscript"/>
        </w:rPr>
        <w:t>2</w:t>
      </w:r>
      <w:r w:rsidR="002D2A27">
        <w:rPr>
          <w:rFonts w:asciiTheme="minorHAnsi" w:hAnsiTheme="minorHAnsi" w:cstheme="minorHAnsi"/>
          <w:b/>
          <w:bCs/>
          <w:vertAlign w:val="superscript"/>
        </w:rPr>
        <w:t>0</w:t>
      </w:r>
      <w:r>
        <w:rPr>
          <w:rFonts w:asciiTheme="minorHAnsi" w:hAnsiTheme="minorHAnsi" w:cstheme="minorHAnsi"/>
          <w:b/>
          <w:bCs/>
        </w:rPr>
        <w:t>.</w:t>
      </w:r>
    </w:p>
    <w:p w14:paraId="53F1FFB6" w14:textId="77777777" w:rsidR="0023183E" w:rsidRDefault="0023183E" w:rsidP="00CF540F">
      <w:pPr>
        <w:outlineLvl w:val="0"/>
        <w:rPr>
          <w:ins w:id="49" w:author="Author" w:date="2018-05-29T07:59:00Z"/>
          <w:rFonts w:asciiTheme="minorHAnsi" w:hAnsiTheme="minorHAnsi" w:cstheme="minorHAnsi"/>
          <w:b/>
          <w:bCs/>
        </w:rPr>
      </w:pPr>
    </w:p>
    <w:p w14:paraId="4535893D" w14:textId="628BE2CC" w:rsidR="0023183E" w:rsidRPr="00D24014" w:rsidRDefault="0023183E" w:rsidP="00CF540F">
      <w:pPr>
        <w:outlineLvl w:val="0"/>
        <w:rPr>
          <w:rFonts w:asciiTheme="minorHAnsi" w:hAnsiTheme="minorHAnsi" w:cstheme="minorHAnsi"/>
          <w:color w:val="808080" w:themeColor="background1" w:themeShade="80"/>
        </w:rPr>
      </w:pPr>
      <w:ins w:id="50" w:author="Author" w:date="2018-05-29T07:59:00Z">
        <w:r>
          <w:rPr>
            <w:rFonts w:asciiTheme="minorHAnsi" w:hAnsiTheme="minorHAnsi" w:cstheme="minorHAnsi"/>
            <w:b/>
            <w:bCs/>
          </w:rPr>
          <w:t xml:space="preserve">Table 2: </w:t>
        </w:r>
      </w:ins>
      <w:ins w:id="51" w:author="Author" w:date="2018-05-29T08:02:00Z">
        <w:r w:rsidR="0085267D">
          <w:rPr>
            <w:rFonts w:asciiTheme="minorHAnsi" w:hAnsiTheme="minorHAnsi" w:cstheme="minorHAnsi"/>
            <w:b/>
            <w:bCs/>
          </w:rPr>
          <w:t xml:space="preserve">Calculations for </w:t>
        </w:r>
        <w:r w:rsidR="0085267D" w:rsidRPr="008F15E4">
          <w:rPr>
            <w:rFonts w:asciiTheme="minorHAnsi" w:hAnsiTheme="minorHAnsi" w:cstheme="minorHAnsi"/>
            <w:b/>
            <w:bCs/>
          </w:rPr>
          <w:t xml:space="preserve">qPCR </w:t>
        </w:r>
      </w:ins>
      <w:ins w:id="52" w:author="Author" w:date="2018-05-29T08:03:00Z">
        <w:r w:rsidR="008F15E4" w:rsidRPr="008F15E4">
          <w:rPr>
            <w:rFonts w:cstheme="minorHAnsi"/>
            <w:b/>
            <w:rPrChange w:id="53" w:author="Author" w:date="2018-05-29T08:03:00Z">
              <w:rPr>
                <w:rFonts w:cstheme="minorHAnsi"/>
              </w:rPr>
            </w:rPrChange>
          </w:rPr>
          <w:t>∆∆</w:t>
        </w:r>
        <w:r w:rsidR="008F15E4" w:rsidRPr="008F15E4">
          <w:rPr>
            <w:rFonts w:asciiTheme="minorHAnsi" w:hAnsiTheme="minorHAnsi" w:cstheme="minorHAnsi"/>
            <w:b/>
            <w:rPrChange w:id="54" w:author="Author" w:date="2018-05-29T08:03:00Z">
              <w:rPr>
                <w:rFonts w:asciiTheme="minorHAnsi" w:hAnsiTheme="minorHAnsi" w:cstheme="minorHAnsi"/>
              </w:rPr>
            </w:rPrChange>
          </w:rPr>
          <w:t>C</w:t>
        </w:r>
        <w:r w:rsidR="008F15E4" w:rsidRPr="008F15E4">
          <w:rPr>
            <w:rFonts w:asciiTheme="minorHAnsi" w:hAnsiTheme="minorHAnsi" w:cstheme="minorHAnsi"/>
            <w:b/>
            <w:vertAlign w:val="subscript"/>
            <w:rPrChange w:id="55" w:author="Author" w:date="2018-05-29T08:03:00Z">
              <w:rPr>
                <w:rFonts w:asciiTheme="minorHAnsi" w:hAnsiTheme="minorHAnsi" w:cstheme="minorHAnsi"/>
                <w:vertAlign w:val="subscript"/>
              </w:rPr>
            </w:rPrChange>
          </w:rPr>
          <w:t>t</w:t>
        </w:r>
        <w:r w:rsidR="008F15E4" w:rsidRPr="008F15E4">
          <w:rPr>
            <w:rFonts w:asciiTheme="minorHAnsi" w:hAnsiTheme="minorHAnsi" w:cstheme="minorHAnsi"/>
            <w:b/>
            <w:rPrChange w:id="56" w:author="Author" w:date="2018-05-29T08:03:00Z">
              <w:rPr>
                <w:rFonts w:asciiTheme="minorHAnsi" w:hAnsiTheme="minorHAnsi" w:cstheme="minorHAnsi"/>
              </w:rPr>
            </w:rPrChange>
          </w:rPr>
          <w:t xml:space="preserve"> ver</w:t>
        </w:r>
        <w:r w:rsidR="008F15E4">
          <w:rPr>
            <w:rFonts w:asciiTheme="minorHAnsi" w:hAnsiTheme="minorHAnsi" w:cstheme="minorHAnsi"/>
            <w:b/>
          </w:rPr>
          <w:t xml:space="preserve">ification of candidate gene. </w:t>
        </w:r>
      </w:ins>
      <w:ins w:id="57" w:author="Author" w:date="2018-05-29T10:25:00Z">
        <w:r w:rsidR="00D24014">
          <w:rPr>
            <w:rFonts w:asciiTheme="minorHAnsi" w:hAnsiTheme="minorHAnsi" w:cstheme="minorHAnsi"/>
          </w:rPr>
          <w:t xml:space="preserve">Candidate gene expression is calculated </w:t>
        </w:r>
      </w:ins>
      <w:ins w:id="58" w:author="Author" w:date="2018-05-29T10:26:00Z">
        <w:r w:rsidR="00D24014">
          <w:rPr>
            <w:rFonts w:asciiTheme="minorHAnsi" w:hAnsiTheme="minorHAnsi" w:cstheme="minorHAnsi"/>
          </w:rPr>
          <w:t>relative to</w:t>
        </w:r>
      </w:ins>
      <w:ins w:id="59" w:author="Author" w:date="2018-05-29T10:25:00Z">
        <w:r w:rsidR="00D24014">
          <w:rPr>
            <w:rFonts w:asciiTheme="minorHAnsi" w:hAnsiTheme="minorHAnsi" w:cstheme="minorHAnsi"/>
          </w:rPr>
          <w:t xml:space="preserve"> </w:t>
        </w:r>
      </w:ins>
      <w:ins w:id="60" w:author="Author" w:date="2018-05-29T10:24:00Z">
        <w:r w:rsidR="00D24014">
          <w:rPr>
            <w:rFonts w:asciiTheme="minorHAnsi" w:hAnsiTheme="minorHAnsi" w:cstheme="minorHAnsi"/>
          </w:rPr>
          <w:t>ef1a</w:t>
        </w:r>
      </w:ins>
      <w:ins w:id="61" w:author="Author" w:date="2018-05-29T10:31:00Z">
        <w:r w:rsidR="00D24014">
          <w:rPr>
            <w:rFonts w:asciiTheme="minorHAnsi" w:hAnsiTheme="minorHAnsi" w:cstheme="minorHAnsi"/>
          </w:rPr>
          <w:t xml:space="preserve"> (Figure 6)</w:t>
        </w:r>
      </w:ins>
      <w:ins w:id="62" w:author="Author" w:date="2018-05-29T10:24:00Z">
        <w:r w:rsidR="00D24014">
          <w:rPr>
            <w:rFonts w:asciiTheme="minorHAnsi" w:hAnsiTheme="minorHAnsi" w:cstheme="minorHAnsi"/>
          </w:rPr>
          <w:t>.</w:t>
        </w:r>
      </w:ins>
      <w:ins w:id="63" w:author="Author" w:date="2018-05-29T10:26:00Z">
        <w:r w:rsidR="00D24014">
          <w:rPr>
            <w:rFonts w:asciiTheme="minorHAnsi" w:hAnsiTheme="minorHAnsi" w:cstheme="minorHAnsi"/>
          </w:rPr>
          <w:t xml:space="preserve"> Samples 1.1-1.6 represent </w:t>
        </w:r>
      </w:ins>
      <w:ins w:id="64" w:author="Author" w:date="2018-05-29T10:27:00Z">
        <w:r w:rsidR="00D24014">
          <w:rPr>
            <w:rFonts w:asciiTheme="minorHAnsi" w:hAnsiTheme="minorHAnsi" w:cstheme="minorHAnsi"/>
          </w:rPr>
          <w:t xml:space="preserve">six biological replicates under </w:t>
        </w:r>
      </w:ins>
      <w:ins w:id="65" w:author="Author" w:date="2018-05-29T10:26:00Z">
        <w:r w:rsidR="00D24014">
          <w:rPr>
            <w:rFonts w:asciiTheme="minorHAnsi" w:hAnsiTheme="minorHAnsi" w:cstheme="minorHAnsi"/>
          </w:rPr>
          <w:t xml:space="preserve">the control treatment; samples 2.1-2.6 represent </w:t>
        </w:r>
      </w:ins>
      <w:ins w:id="66" w:author="Author" w:date="2018-05-29T10:27:00Z">
        <w:r w:rsidR="00D24014">
          <w:rPr>
            <w:rFonts w:asciiTheme="minorHAnsi" w:hAnsiTheme="minorHAnsi" w:cstheme="minorHAnsi"/>
          </w:rPr>
          <w:t>six biological replicates under Treatment 1</w:t>
        </w:r>
      </w:ins>
      <w:ins w:id="67" w:author="Author" w:date="2018-05-29T10:24:00Z">
        <w:r w:rsidR="00D24014">
          <w:rPr>
            <w:rFonts w:asciiTheme="minorHAnsi" w:hAnsiTheme="minorHAnsi" w:cstheme="minorHAnsi"/>
          </w:rPr>
          <w:t xml:space="preserve">; samples 3.1-3.6 represent six biological replicates under Treatment 2. </w:t>
        </w:r>
      </w:ins>
      <w:ins w:id="68" w:author="Author" w:date="2018-05-29T10:30:00Z">
        <w:r w:rsidR="00D24014" w:rsidRPr="00D24014">
          <w:rPr>
            <w:rFonts w:asciiTheme="minorHAnsi" w:hAnsiTheme="minorHAnsi" w:cstheme="minorHAnsi"/>
          </w:rPr>
          <w:t>C</w:t>
        </w:r>
        <w:r w:rsidR="00D24014">
          <w:rPr>
            <w:rFonts w:asciiTheme="minorHAnsi" w:hAnsiTheme="minorHAnsi" w:cstheme="minorHAnsi"/>
            <w:vertAlign w:val="subscript"/>
          </w:rPr>
          <w:t>t</w:t>
        </w:r>
        <w:r w:rsidR="00D24014">
          <w:rPr>
            <w:rFonts w:asciiTheme="minorHAnsi" w:hAnsiTheme="minorHAnsi" w:cstheme="minorHAnsi"/>
          </w:rPr>
          <w:t xml:space="preserve"> Std. Dev. is calculated from three technical replicates.</w:t>
        </w:r>
      </w:ins>
    </w:p>
    <w:p w14:paraId="76E3380F" w14:textId="77777777" w:rsidR="00DB6C3A" w:rsidRDefault="00DB6C3A" w:rsidP="001B1519">
      <w:pPr>
        <w:rPr>
          <w:rFonts w:asciiTheme="minorHAnsi" w:hAnsiTheme="minorHAnsi" w:cstheme="minorHAnsi"/>
          <w:b/>
        </w:rPr>
      </w:pPr>
    </w:p>
    <w:p w14:paraId="0B5A3B85" w14:textId="6FF3CBED" w:rsidR="00A533A4" w:rsidRDefault="00A533A4" w:rsidP="00CF540F">
      <w:pPr>
        <w:outlineLvl w:val="0"/>
        <w:rPr>
          <w:rFonts w:asciiTheme="minorHAnsi" w:hAnsiTheme="minorHAnsi" w:cstheme="minorHAnsi"/>
          <w:b/>
        </w:rPr>
      </w:pPr>
      <w:r>
        <w:rPr>
          <w:rFonts w:asciiTheme="minorHAnsi" w:hAnsiTheme="minorHAnsi" w:cstheme="minorHAnsi"/>
          <w:b/>
        </w:rPr>
        <w:t>DISCUSSION:</w:t>
      </w:r>
    </w:p>
    <w:p w14:paraId="79D698DE" w14:textId="098EDFF6" w:rsidR="0028705A" w:rsidRDefault="0028705A" w:rsidP="0028705A">
      <w:r>
        <w:t xml:space="preserve">As a specialist on highly defended plants in the dogbane and milkweed family, it has long been recognized that the aposematic </w:t>
      </w:r>
      <w:r>
        <w:rPr>
          <w:i/>
        </w:rPr>
        <w:t>A nerii</w:t>
      </w:r>
      <w:r>
        <w:t xml:space="preserve"> can provide insights into the patterns and mechanisms of resistance to plant defenses, and particularly chemical sequestration</w:t>
      </w:r>
      <w:r w:rsidR="007E4AB8">
        <w:rPr>
          <w:vertAlign w:val="superscript"/>
        </w:rPr>
        <w:t>1</w:t>
      </w:r>
      <w:r w:rsidR="002D2A27">
        <w:rPr>
          <w:vertAlign w:val="superscript"/>
        </w:rPr>
        <w:t>8</w:t>
      </w:r>
      <w:r w:rsidR="007E4AB8">
        <w:rPr>
          <w:vertAlign w:val="superscript"/>
        </w:rPr>
        <w:t>,</w:t>
      </w:r>
      <w:r w:rsidR="002D2A27">
        <w:rPr>
          <w:vertAlign w:val="superscript"/>
        </w:rPr>
        <w:t>37</w:t>
      </w:r>
      <w:r>
        <w:t xml:space="preserve">. A number of genomic resources have recently emerged for </w:t>
      </w:r>
      <w:r>
        <w:rPr>
          <w:i/>
        </w:rPr>
        <w:t xml:space="preserve">A. </w:t>
      </w:r>
      <w:r w:rsidR="002D2A27">
        <w:rPr>
          <w:i/>
        </w:rPr>
        <w:t>nerii</w:t>
      </w:r>
      <w:r w:rsidR="002D2A27" w:rsidRPr="009C0F48">
        <w:rPr>
          <w:vertAlign w:val="superscript"/>
        </w:rPr>
        <w:t>10</w:t>
      </w:r>
      <w:r>
        <w:t xml:space="preserve">, offering new opportunities for ecological and functional genomic studies that use </w:t>
      </w:r>
      <w:r>
        <w:rPr>
          <w:i/>
        </w:rPr>
        <w:t xml:space="preserve">A. nerii </w:t>
      </w:r>
      <w:r>
        <w:t>as a model. W</w:t>
      </w:r>
      <w:r w:rsidRPr="003755EB">
        <w:t>e</w:t>
      </w:r>
      <w:r>
        <w:t xml:space="preserve"> outline basic protocols in aphid and plant culture, and molecular/genomic techniques, with the assumption that future work on this species will likely involve studies that utilize genomic and functional ecological approaches. Many open questions remain about the mechanisms and significance of cardenolide detoxification and sequestration in </w:t>
      </w:r>
      <w:r>
        <w:rPr>
          <w:i/>
        </w:rPr>
        <w:t>A. nerii</w:t>
      </w:r>
      <w:r>
        <w:t xml:space="preserve">. Techniques such as RNAi for expression knockdown or gene editing approaches will prove valuable in this regard. </w:t>
      </w:r>
    </w:p>
    <w:p w14:paraId="51607467" w14:textId="77777777" w:rsidR="00621E53" w:rsidRDefault="00621E53" w:rsidP="0028705A"/>
    <w:p w14:paraId="1F3A6303" w14:textId="33FFBB69" w:rsidR="00621E53" w:rsidRDefault="00621E53" w:rsidP="0028705A">
      <w:r>
        <w:t xml:space="preserve">One of the challenges in culturing aphids is in their prodigious </w:t>
      </w:r>
      <w:r w:rsidR="00110446">
        <w:t>capacities</w:t>
      </w:r>
      <w:r>
        <w:t xml:space="preserve"> for reproduction and dispersal. </w:t>
      </w:r>
      <w:r w:rsidR="00110446">
        <w:t>These traits, which directly relate to why they are serious crop pests, mean that aphid cultures require almost daily attention, as well as extreme care if isogenic l</w:t>
      </w:r>
      <w:r w:rsidR="002D2A27">
        <w:t>i</w:t>
      </w:r>
      <w:r w:rsidR="00110446">
        <w:t xml:space="preserve">nes are required for experiments. The reader should carefully note the steps described in section 2 of the protocol. </w:t>
      </w:r>
      <w:r w:rsidR="009A2ECF">
        <w:t>The reader wil</w:t>
      </w:r>
      <w:r w:rsidR="002D2A27">
        <w:t>l</w:t>
      </w:r>
      <w:r w:rsidR="009A2ECF">
        <w:t xml:space="preserve"> find that techniques described above, including those for generating data for the analysis of gene expression, while similar to general protocols for aphid rearing and </w:t>
      </w:r>
      <w:r w:rsidR="009A2ECF">
        <w:lastRenderedPageBreak/>
        <w:t xml:space="preserve">molecular analysis, provide a specific step-by-step guide to generating sufficient biological material for </w:t>
      </w:r>
      <w:r w:rsidR="009A2ECF">
        <w:rPr>
          <w:i/>
        </w:rPr>
        <w:t xml:space="preserve">A. nerii </w:t>
      </w:r>
      <w:r w:rsidR="009A2ECF">
        <w:t xml:space="preserve">for a diverse set of molecular and ecological applications. </w:t>
      </w:r>
    </w:p>
    <w:p w14:paraId="38B37B6E" w14:textId="77777777" w:rsidR="0028705A" w:rsidRDefault="0028705A" w:rsidP="0028705A"/>
    <w:p w14:paraId="1E56386F" w14:textId="026E3D63" w:rsidR="00F73930" w:rsidRPr="00DB6C3A" w:rsidRDefault="009A2ECF" w:rsidP="00DB6C3A">
      <w:r>
        <w:t>To this end,</w:t>
      </w:r>
      <w:r w:rsidR="0028705A">
        <w:t xml:space="preserve"> if functional or ecological genomic studies are on the horizon for </w:t>
      </w:r>
      <w:r w:rsidR="0028705A">
        <w:rPr>
          <w:i/>
        </w:rPr>
        <w:t>A. nerii</w:t>
      </w:r>
      <w:r w:rsidR="0028705A">
        <w:t xml:space="preserve">, these will need to be coupled with live cultures in order to fully capitalize on the experimental opportunities these offer. Insect herbivores live in complex communities on their host plants, and both intraspecific </w:t>
      </w:r>
      <w:r w:rsidR="002D2A27">
        <w:t>interactions</w:t>
      </w:r>
      <w:r w:rsidR="002D2A27">
        <w:rPr>
          <w:vertAlign w:val="superscript"/>
        </w:rPr>
        <w:t>38</w:t>
      </w:r>
      <w:r w:rsidR="007E4AB8">
        <w:rPr>
          <w:vertAlign w:val="superscript"/>
        </w:rPr>
        <w:t>,3</w:t>
      </w:r>
      <w:r w:rsidR="002D2A27">
        <w:rPr>
          <w:vertAlign w:val="superscript"/>
        </w:rPr>
        <w:t>9</w:t>
      </w:r>
      <w:r w:rsidR="0028705A">
        <w:t xml:space="preserve"> as well as interspecific </w:t>
      </w:r>
      <w:r w:rsidR="002D2A27">
        <w:t>interactions</w:t>
      </w:r>
      <w:r w:rsidR="002D2A27">
        <w:rPr>
          <w:vertAlign w:val="superscript"/>
        </w:rPr>
        <w:t>40</w:t>
      </w:r>
      <w:r w:rsidR="002D2A27">
        <w:t xml:space="preserve"> </w:t>
      </w:r>
      <w:r w:rsidR="0028705A">
        <w:t xml:space="preserve">shape the ultimate response of </w:t>
      </w:r>
      <w:r w:rsidR="0028705A">
        <w:rPr>
          <w:i/>
        </w:rPr>
        <w:t xml:space="preserve">A. nerii </w:t>
      </w:r>
      <w:r w:rsidR="0028705A">
        <w:t xml:space="preserve">to their host plants. The host plants </w:t>
      </w:r>
      <w:r w:rsidR="0028705A">
        <w:rPr>
          <w:i/>
        </w:rPr>
        <w:t xml:space="preserve">A. nerii </w:t>
      </w:r>
      <w:r w:rsidR="0028705A">
        <w:t>specialize on represent a diverse set of plants that express divergent life history strategies</w:t>
      </w:r>
      <w:r w:rsidR="00A4300F">
        <w:rPr>
          <w:vertAlign w:val="superscript"/>
        </w:rPr>
        <w:t>1</w:t>
      </w:r>
      <w:r w:rsidR="002D2A27">
        <w:rPr>
          <w:vertAlign w:val="superscript"/>
        </w:rPr>
        <w:t>5</w:t>
      </w:r>
      <w:r w:rsidR="00A4300F">
        <w:rPr>
          <w:vertAlign w:val="superscript"/>
        </w:rPr>
        <w:t>,</w:t>
      </w:r>
      <w:r w:rsidR="002D2A27">
        <w:rPr>
          <w:vertAlign w:val="superscript"/>
        </w:rPr>
        <w:t>21</w:t>
      </w:r>
      <w:r w:rsidR="0028705A">
        <w:t xml:space="preserve">, underscoring the importance of coupling purely genomic or physiological approaches with experimental manipulations that account for naturally-occurring variation in </w:t>
      </w:r>
      <w:r w:rsidR="0028705A">
        <w:rPr>
          <w:i/>
        </w:rPr>
        <w:t>A. nerii</w:t>
      </w:r>
      <w:r w:rsidR="0028705A">
        <w:t xml:space="preserve"> communities. The methods outlined here are starting points for a functional and ecological genomic perspective on </w:t>
      </w:r>
      <w:r w:rsidR="0028705A">
        <w:rPr>
          <w:i/>
        </w:rPr>
        <w:t>A. nerii</w:t>
      </w:r>
      <w:r w:rsidR="0028705A">
        <w:t xml:space="preserve"> and its interactions with toxic host plants.</w:t>
      </w:r>
    </w:p>
    <w:p w14:paraId="6CBFC1CE" w14:textId="77777777" w:rsidR="00F73930" w:rsidRDefault="00F73930" w:rsidP="001B1519">
      <w:pPr>
        <w:pStyle w:val="NormalWeb"/>
        <w:spacing w:before="0" w:beforeAutospacing="0" w:after="0" w:afterAutospacing="0"/>
        <w:rPr>
          <w:rFonts w:asciiTheme="minorHAnsi" w:hAnsiTheme="minorHAnsi" w:cstheme="minorHAnsi"/>
          <w:b/>
          <w:bCs/>
        </w:rPr>
      </w:pPr>
    </w:p>
    <w:p w14:paraId="1734505F" w14:textId="08E8CDD8" w:rsidR="00AA03DF" w:rsidRPr="001B1519" w:rsidRDefault="00AA03DF" w:rsidP="00CF540F">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39FA5727" w:rsidR="007A4DD6" w:rsidRPr="00795D43" w:rsidRDefault="00795D43" w:rsidP="007A4DD6">
      <w:pPr>
        <w:rPr>
          <w:rFonts w:asciiTheme="minorHAnsi" w:hAnsiTheme="minorHAnsi" w:cstheme="minorHAnsi"/>
          <w:color w:val="000000" w:themeColor="text1"/>
        </w:rPr>
      </w:pPr>
      <w:r>
        <w:rPr>
          <w:rFonts w:asciiTheme="minorHAnsi" w:hAnsiTheme="minorHAnsi" w:cstheme="minorHAnsi"/>
          <w:color w:val="000000" w:themeColor="text1"/>
        </w:rPr>
        <w:t xml:space="preserve">We would like to thank Michelle Moon (Vanderbilt University) for assistance with photography. Vanderbilt University provided support to PA and SSLB is supported by </w:t>
      </w:r>
      <w:r w:rsidRPr="00795D43">
        <w:rPr>
          <w:rFonts w:asciiTheme="minorHAnsi" w:hAnsiTheme="minorHAnsi" w:cstheme="minorHAnsi"/>
          <w:color w:val="000000" w:themeColor="text1"/>
        </w:rPr>
        <w:t>DGE-1445197</w:t>
      </w:r>
      <w:r>
        <w:rPr>
          <w:rFonts w:asciiTheme="minorHAnsi" w:hAnsiTheme="minorHAnsi" w:cstheme="minorHAnsi"/>
          <w:color w:val="000000" w:themeColor="text1"/>
        </w:rPr>
        <w:t>.</w:t>
      </w:r>
    </w:p>
    <w:p w14:paraId="2D96E92E" w14:textId="72F287DC" w:rsidR="00AA03DF" w:rsidRPr="001B1519" w:rsidRDefault="00AA03DF" w:rsidP="001B1519">
      <w:pPr>
        <w:rPr>
          <w:rFonts w:asciiTheme="minorHAnsi" w:hAnsiTheme="minorHAnsi" w:cstheme="minorHAnsi"/>
          <w:b/>
          <w:bCs/>
        </w:rPr>
      </w:pPr>
    </w:p>
    <w:p w14:paraId="5D52ED8B" w14:textId="6F438D5C" w:rsidR="00AA03DF" w:rsidRPr="001B1519" w:rsidRDefault="00AA03DF" w:rsidP="00CF540F">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3CB869A0" w:rsidR="007A4DD6" w:rsidRPr="00A20D4D" w:rsidRDefault="00A20D4D" w:rsidP="00CF540F">
      <w:pPr>
        <w:outlineLvl w:val="0"/>
        <w:rPr>
          <w:rFonts w:asciiTheme="minorHAnsi" w:hAnsiTheme="minorHAnsi" w:cstheme="minorHAnsi"/>
          <w:color w:val="000000" w:themeColor="text1"/>
        </w:rPr>
      </w:pPr>
      <w:r>
        <w:rPr>
          <w:rFonts w:asciiTheme="minorHAnsi" w:hAnsiTheme="minorHAnsi" w:cstheme="minorHAnsi"/>
          <w:color w:val="000000" w:themeColor="text1"/>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315B4FAD" w14:textId="4CC5E379" w:rsidR="00B32616" w:rsidRPr="001B1519" w:rsidRDefault="009726EE" w:rsidP="00CF540F">
      <w:pPr>
        <w:outlineLvl w:val="0"/>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5BEDE554" w14:textId="41F77E55" w:rsidR="00FB119A" w:rsidRDefault="006307B2" w:rsidP="00FB119A">
      <w:pPr>
        <w:tabs>
          <w:tab w:val="left" w:pos="640"/>
        </w:tabs>
        <w:ind w:left="640" w:hanging="640"/>
        <w:jc w:val="left"/>
        <w:rPr>
          <w:color w:val="auto"/>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PAPERS2_CITATIONS &lt;papers2_bibliography/&gt;</w:instrText>
      </w:r>
      <w:r>
        <w:rPr>
          <w:rFonts w:asciiTheme="minorHAnsi" w:hAnsiTheme="minorHAnsi" w:cstheme="minorHAnsi"/>
          <w:color w:val="808080" w:themeColor="background1" w:themeShade="80"/>
        </w:rPr>
        <w:fldChar w:fldCharType="separate"/>
      </w:r>
      <w:r w:rsidR="005048B4">
        <w:rPr>
          <w:color w:val="auto"/>
        </w:rPr>
        <w:t>1.</w:t>
      </w:r>
      <w:r w:rsidR="005048B4">
        <w:rPr>
          <w:color w:val="auto"/>
        </w:rPr>
        <w:tab/>
      </w:r>
      <w:r w:rsidR="00FB119A" w:rsidRPr="00FB119A">
        <w:rPr>
          <w:color w:val="auto"/>
        </w:rPr>
        <w:t>Brisson J</w:t>
      </w:r>
      <w:r w:rsidR="00FB119A">
        <w:rPr>
          <w:color w:val="auto"/>
        </w:rPr>
        <w:t xml:space="preserve">. </w:t>
      </w:r>
      <w:r w:rsidR="00FB119A" w:rsidRPr="00FB119A">
        <w:rPr>
          <w:color w:val="auto"/>
        </w:rPr>
        <w:t>A</w:t>
      </w:r>
      <w:r w:rsidR="00FB119A">
        <w:rPr>
          <w:color w:val="auto"/>
        </w:rPr>
        <w:t>. &amp;</w:t>
      </w:r>
      <w:r w:rsidR="00FB119A" w:rsidRPr="00FB119A">
        <w:rPr>
          <w:color w:val="auto"/>
        </w:rPr>
        <w:t xml:space="preserve"> Stern D</w:t>
      </w:r>
      <w:r w:rsidR="00FB119A">
        <w:rPr>
          <w:color w:val="auto"/>
        </w:rPr>
        <w:t xml:space="preserve">. </w:t>
      </w:r>
      <w:r w:rsidR="00FB119A" w:rsidRPr="00FB119A">
        <w:rPr>
          <w:color w:val="auto"/>
        </w:rPr>
        <w:t>L</w:t>
      </w:r>
      <w:r w:rsidR="00FB119A">
        <w:rPr>
          <w:color w:val="auto"/>
        </w:rPr>
        <w:t>.</w:t>
      </w:r>
      <w:r w:rsidR="00FB119A" w:rsidRPr="00FB119A">
        <w:rPr>
          <w:color w:val="auto"/>
        </w:rPr>
        <w:t xml:space="preserve"> The pea aphid,</w:t>
      </w:r>
      <w:r w:rsidR="002D2A27">
        <w:rPr>
          <w:color w:val="auto"/>
        </w:rPr>
        <w:t xml:space="preserve"> </w:t>
      </w:r>
      <w:r w:rsidR="00FB119A" w:rsidRPr="009C0F48">
        <w:rPr>
          <w:i/>
          <w:color w:val="auto"/>
        </w:rPr>
        <w:t>Acyrthosiphon pisum</w:t>
      </w:r>
      <w:r w:rsidR="00FB119A" w:rsidRPr="00FB119A">
        <w:rPr>
          <w:color w:val="auto"/>
        </w:rPr>
        <w:t xml:space="preserve">: an emerging genomic model system for ecological, developmental and evolutionary studies. </w:t>
      </w:r>
      <w:r w:rsidR="00FB119A" w:rsidRPr="009C0F48">
        <w:rPr>
          <w:i/>
          <w:color w:val="auto"/>
        </w:rPr>
        <w:t>BioEssays</w:t>
      </w:r>
      <w:r w:rsidR="00FB119A">
        <w:rPr>
          <w:color w:val="auto"/>
        </w:rPr>
        <w:t xml:space="preserve"> </w:t>
      </w:r>
      <w:r w:rsidR="00FB119A" w:rsidRPr="009C0F48">
        <w:rPr>
          <w:b/>
          <w:color w:val="auto"/>
        </w:rPr>
        <w:t>28</w:t>
      </w:r>
      <w:r w:rsidR="00FB119A">
        <w:rPr>
          <w:b/>
          <w:color w:val="auto"/>
        </w:rPr>
        <w:t>,</w:t>
      </w:r>
      <w:r w:rsidR="00FB119A">
        <w:rPr>
          <w:color w:val="auto"/>
        </w:rPr>
        <w:t xml:space="preserve"> </w:t>
      </w:r>
      <w:r w:rsidR="00FB119A" w:rsidRPr="00FB119A">
        <w:rPr>
          <w:color w:val="auto"/>
        </w:rPr>
        <w:t>747–755</w:t>
      </w:r>
      <w:r w:rsidR="00FB119A">
        <w:rPr>
          <w:color w:val="auto"/>
        </w:rPr>
        <w:t xml:space="preserve"> (2006)</w:t>
      </w:r>
      <w:r w:rsidR="00FB119A" w:rsidRPr="00FB119A">
        <w:rPr>
          <w:color w:val="auto"/>
        </w:rPr>
        <w:t>. doi: 10.1002/bies.20436</w:t>
      </w:r>
    </w:p>
    <w:p w14:paraId="0B615912" w14:textId="43567ABE" w:rsidR="00FB119A" w:rsidRDefault="00FB119A" w:rsidP="00FB119A">
      <w:pPr>
        <w:tabs>
          <w:tab w:val="left" w:pos="640"/>
        </w:tabs>
        <w:ind w:left="640" w:hanging="640"/>
        <w:jc w:val="left"/>
        <w:rPr>
          <w:color w:val="auto"/>
        </w:rPr>
      </w:pPr>
      <w:r>
        <w:rPr>
          <w:color w:val="auto"/>
        </w:rPr>
        <w:t>2.</w:t>
      </w:r>
      <w:r>
        <w:rPr>
          <w:color w:val="auto"/>
        </w:rPr>
        <w:tab/>
        <w:t>Dixon A</w:t>
      </w:r>
      <w:r w:rsidR="002D2A27">
        <w:rPr>
          <w:color w:val="auto"/>
        </w:rPr>
        <w:t xml:space="preserve">. </w:t>
      </w:r>
      <w:r>
        <w:rPr>
          <w:color w:val="auto"/>
        </w:rPr>
        <w:t>F</w:t>
      </w:r>
      <w:r w:rsidR="002D2A27">
        <w:rPr>
          <w:color w:val="auto"/>
        </w:rPr>
        <w:t xml:space="preserve">. </w:t>
      </w:r>
      <w:r>
        <w:rPr>
          <w:color w:val="auto"/>
        </w:rPr>
        <w:t xml:space="preserve">G. </w:t>
      </w:r>
      <w:r w:rsidRPr="009C0F48">
        <w:rPr>
          <w:i/>
          <w:color w:val="auto"/>
        </w:rPr>
        <w:t xml:space="preserve">Aphid Ecology: An Optimization Approach. </w:t>
      </w:r>
      <w:r w:rsidRPr="00A554A4">
        <w:rPr>
          <w:color w:val="auto"/>
        </w:rPr>
        <w:t>Springer</w:t>
      </w:r>
      <w:r w:rsidRPr="009C0F48">
        <w:rPr>
          <w:color w:val="auto"/>
        </w:rPr>
        <w:t>,</w:t>
      </w:r>
      <w:r w:rsidRPr="00A554A4">
        <w:rPr>
          <w:color w:val="auto"/>
        </w:rPr>
        <w:t xml:space="preserve"> </w:t>
      </w:r>
      <w:r w:rsidRPr="00FB119A">
        <w:rPr>
          <w:color w:val="auto"/>
        </w:rPr>
        <w:t>Netherlands</w:t>
      </w:r>
      <w:r w:rsidR="00180826">
        <w:rPr>
          <w:color w:val="auto"/>
        </w:rPr>
        <w:t xml:space="preserve"> (1985)</w:t>
      </w:r>
      <w:r w:rsidR="00180826" w:rsidRPr="00FB119A">
        <w:rPr>
          <w:color w:val="auto"/>
        </w:rPr>
        <w:t>.</w:t>
      </w:r>
    </w:p>
    <w:p w14:paraId="3FC55026" w14:textId="30DDF79B" w:rsidR="00FB119A" w:rsidRDefault="00FB119A" w:rsidP="00FB119A">
      <w:pPr>
        <w:tabs>
          <w:tab w:val="left" w:pos="640"/>
        </w:tabs>
        <w:ind w:left="640" w:hanging="640"/>
        <w:jc w:val="left"/>
        <w:rPr>
          <w:color w:val="auto"/>
        </w:rPr>
      </w:pPr>
      <w:r>
        <w:rPr>
          <w:color w:val="auto"/>
        </w:rPr>
        <w:t>3.</w:t>
      </w:r>
      <w:r>
        <w:rPr>
          <w:color w:val="auto"/>
        </w:rPr>
        <w:tab/>
      </w:r>
      <w:r w:rsidRPr="00FB119A">
        <w:rPr>
          <w:color w:val="auto"/>
        </w:rPr>
        <w:t>Consortium, T. I. A. G. Genome Sequence of the Pea Aphid</w:t>
      </w:r>
      <w:r>
        <w:rPr>
          <w:color w:val="auto"/>
        </w:rPr>
        <w:t xml:space="preserve"> </w:t>
      </w:r>
      <w:r w:rsidRPr="009C0F48">
        <w:rPr>
          <w:i/>
          <w:color w:val="auto"/>
        </w:rPr>
        <w:t>Acyrthosiphon pisum</w:t>
      </w:r>
      <w:r>
        <w:rPr>
          <w:color w:val="auto"/>
        </w:rPr>
        <w:t xml:space="preserve">. </w:t>
      </w:r>
      <w:r w:rsidRPr="009C0F48">
        <w:rPr>
          <w:i/>
          <w:color w:val="auto"/>
        </w:rPr>
        <w:t>PLoS Biology</w:t>
      </w:r>
      <w:r w:rsidRPr="00FB119A">
        <w:rPr>
          <w:color w:val="auto"/>
        </w:rPr>
        <w:t xml:space="preserve"> </w:t>
      </w:r>
      <w:r w:rsidRPr="009C0F48">
        <w:rPr>
          <w:b/>
          <w:color w:val="auto"/>
        </w:rPr>
        <w:t>8</w:t>
      </w:r>
      <w:r w:rsidRPr="00FB119A">
        <w:rPr>
          <w:color w:val="auto"/>
        </w:rPr>
        <w:t>, e1000313 (2010).</w:t>
      </w:r>
    </w:p>
    <w:p w14:paraId="15AF3066" w14:textId="6AF3F838" w:rsidR="005048B4" w:rsidRDefault="00180826" w:rsidP="005048B4">
      <w:pPr>
        <w:tabs>
          <w:tab w:val="left" w:pos="640"/>
        </w:tabs>
        <w:ind w:left="640" w:hanging="640"/>
        <w:jc w:val="left"/>
        <w:rPr>
          <w:color w:val="auto"/>
        </w:rPr>
      </w:pPr>
      <w:r>
        <w:rPr>
          <w:color w:val="auto"/>
        </w:rPr>
        <w:t>4</w:t>
      </w:r>
      <w:r w:rsidR="00FB119A">
        <w:rPr>
          <w:color w:val="auto"/>
        </w:rPr>
        <w:t>.</w:t>
      </w:r>
      <w:r w:rsidR="00FB119A">
        <w:rPr>
          <w:color w:val="auto"/>
        </w:rPr>
        <w:tab/>
      </w:r>
      <w:r w:rsidR="005048B4">
        <w:rPr>
          <w:color w:val="auto"/>
        </w:rPr>
        <w:t xml:space="preserve">Srinivasan, D. G. &amp; Brisson, J. A. Aphids: A Model for Polyphenism and Epigenetics. </w:t>
      </w:r>
      <w:r w:rsidR="005048B4">
        <w:rPr>
          <w:i/>
          <w:iCs/>
          <w:color w:val="auto"/>
        </w:rPr>
        <w:t>Genetics Research International</w:t>
      </w:r>
      <w:r w:rsidR="005048B4">
        <w:rPr>
          <w:color w:val="auto"/>
        </w:rPr>
        <w:t xml:space="preserve"> </w:t>
      </w:r>
      <w:r w:rsidR="005048B4">
        <w:rPr>
          <w:b/>
          <w:bCs/>
          <w:color w:val="auto"/>
        </w:rPr>
        <w:t>2012,</w:t>
      </w:r>
      <w:r w:rsidR="005048B4">
        <w:rPr>
          <w:color w:val="auto"/>
        </w:rPr>
        <w:t xml:space="preserve"> 1–12 (2012).</w:t>
      </w:r>
    </w:p>
    <w:p w14:paraId="2C867042" w14:textId="6F15A250" w:rsidR="00180826" w:rsidRDefault="00180826" w:rsidP="005048B4">
      <w:pPr>
        <w:tabs>
          <w:tab w:val="left" w:pos="640"/>
        </w:tabs>
        <w:ind w:left="640" w:hanging="640"/>
        <w:jc w:val="left"/>
        <w:rPr>
          <w:color w:val="auto"/>
        </w:rPr>
      </w:pPr>
      <w:r>
        <w:rPr>
          <w:color w:val="auto"/>
        </w:rPr>
        <w:t>5.</w:t>
      </w:r>
      <w:r>
        <w:rPr>
          <w:color w:val="auto"/>
        </w:rPr>
        <w:tab/>
      </w:r>
      <w:r w:rsidRPr="00180826">
        <w:rPr>
          <w:color w:val="auto"/>
        </w:rPr>
        <w:t xml:space="preserve">Wenger, J. A. </w:t>
      </w:r>
      <w:r w:rsidRPr="009C0F48">
        <w:rPr>
          <w:i/>
          <w:color w:val="auto"/>
        </w:rPr>
        <w:t>et al</w:t>
      </w:r>
      <w:r w:rsidRPr="00180826">
        <w:rPr>
          <w:color w:val="auto"/>
        </w:rPr>
        <w:t xml:space="preserve">. Whole genome sequence of the soybean aphid, </w:t>
      </w:r>
      <w:r w:rsidRPr="009C0F48">
        <w:rPr>
          <w:i/>
          <w:color w:val="auto"/>
        </w:rPr>
        <w:t>Aphis glycines</w:t>
      </w:r>
      <w:r w:rsidRPr="00180826">
        <w:rPr>
          <w:color w:val="auto"/>
        </w:rPr>
        <w:t>.</w:t>
      </w:r>
      <w:r w:rsidRPr="009C0F48">
        <w:rPr>
          <w:i/>
          <w:color w:val="auto"/>
        </w:rPr>
        <w:t xml:space="preserve"> Insect Biochem</w:t>
      </w:r>
      <w:r w:rsidR="002D2A27">
        <w:rPr>
          <w:i/>
          <w:color w:val="auto"/>
        </w:rPr>
        <w:t>emistry and</w:t>
      </w:r>
      <w:r w:rsidRPr="009C0F48">
        <w:rPr>
          <w:i/>
          <w:color w:val="auto"/>
        </w:rPr>
        <w:t xml:space="preserve"> Mol</w:t>
      </w:r>
      <w:r w:rsidR="002D2A27">
        <w:rPr>
          <w:i/>
          <w:color w:val="auto"/>
        </w:rPr>
        <w:t>ecular</w:t>
      </w:r>
      <w:r w:rsidRPr="009C0F48">
        <w:rPr>
          <w:i/>
          <w:color w:val="auto"/>
        </w:rPr>
        <w:t xml:space="preserve"> Biol</w:t>
      </w:r>
      <w:r w:rsidR="002D2A27">
        <w:rPr>
          <w:i/>
          <w:color w:val="auto"/>
        </w:rPr>
        <w:t>ogy</w:t>
      </w:r>
      <w:r w:rsidRPr="00180826">
        <w:rPr>
          <w:color w:val="auto"/>
        </w:rPr>
        <w:t xml:space="preserve"> 1–10 (2017). doi:10.1016/j.ibmb.2017.01.005</w:t>
      </w:r>
    </w:p>
    <w:p w14:paraId="5CA6BC72" w14:textId="7D0BD5CD" w:rsidR="00180826" w:rsidRDefault="00180826" w:rsidP="005048B4">
      <w:pPr>
        <w:tabs>
          <w:tab w:val="left" w:pos="640"/>
        </w:tabs>
        <w:ind w:left="640" w:hanging="640"/>
        <w:jc w:val="left"/>
        <w:rPr>
          <w:color w:val="auto"/>
        </w:rPr>
      </w:pPr>
      <w:r>
        <w:rPr>
          <w:color w:val="auto"/>
        </w:rPr>
        <w:t>6.</w:t>
      </w:r>
      <w:r>
        <w:rPr>
          <w:color w:val="auto"/>
        </w:rPr>
        <w:tab/>
      </w:r>
      <w:r w:rsidRPr="00180826">
        <w:rPr>
          <w:color w:val="auto"/>
        </w:rPr>
        <w:t>bipaa.genouest.org/is/aphidbase/</w:t>
      </w:r>
    </w:p>
    <w:p w14:paraId="7CE06389" w14:textId="2C00C43C" w:rsidR="005048B4" w:rsidRDefault="00180826" w:rsidP="005048B4">
      <w:pPr>
        <w:tabs>
          <w:tab w:val="left" w:pos="640"/>
        </w:tabs>
        <w:ind w:left="640" w:hanging="640"/>
        <w:jc w:val="left"/>
        <w:rPr>
          <w:color w:val="auto"/>
        </w:rPr>
      </w:pPr>
      <w:r>
        <w:rPr>
          <w:color w:val="auto"/>
        </w:rPr>
        <w:t>7</w:t>
      </w:r>
      <w:r w:rsidR="005048B4">
        <w:rPr>
          <w:color w:val="auto"/>
        </w:rPr>
        <w:t>.</w:t>
      </w:r>
      <w:r w:rsidR="005048B4">
        <w:rPr>
          <w:color w:val="auto"/>
        </w:rPr>
        <w:tab/>
        <w:t xml:space="preserve">Li, Z.-Q. </w:t>
      </w:r>
      <w:r w:rsidR="005048B4">
        <w:rPr>
          <w:i/>
          <w:iCs/>
          <w:color w:val="auto"/>
        </w:rPr>
        <w:t>et al.</w:t>
      </w:r>
      <w:r w:rsidR="005048B4">
        <w:rPr>
          <w:color w:val="auto"/>
        </w:rPr>
        <w:t xml:space="preserve"> Ecological adaption analysis of the cotton aphid (</w:t>
      </w:r>
      <w:r w:rsidR="005048B4" w:rsidRPr="009C0F48">
        <w:rPr>
          <w:i/>
          <w:color w:val="auto"/>
        </w:rPr>
        <w:t>Aphis gossypii</w:t>
      </w:r>
      <w:r w:rsidR="005048B4">
        <w:rPr>
          <w:color w:val="auto"/>
        </w:rPr>
        <w:t xml:space="preserve">) in different phenotypes by transcriptome comparison. </w:t>
      </w:r>
      <w:r w:rsidR="005048B4">
        <w:rPr>
          <w:i/>
          <w:iCs/>
          <w:color w:val="auto"/>
        </w:rPr>
        <w:t>PLoS ONE</w:t>
      </w:r>
      <w:r w:rsidR="005048B4">
        <w:rPr>
          <w:color w:val="auto"/>
        </w:rPr>
        <w:t xml:space="preserve"> </w:t>
      </w:r>
      <w:r w:rsidR="005048B4">
        <w:rPr>
          <w:b/>
          <w:bCs/>
          <w:color w:val="auto"/>
        </w:rPr>
        <w:t>8,</w:t>
      </w:r>
      <w:r w:rsidR="005048B4">
        <w:rPr>
          <w:color w:val="auto"/>
        </w:rPr>
        <w:t xml:space="preserve"> e83180 (2013).</w:t>
      </w:r>
    </w:p>
    <w:p w14:paraId="6745594F" w14:textId="3474FE4D" w:rsidR="00180826" w:rsidRDefault="00180826" w:rsidP="00180826">
      <w:pPr>
        <w:tabs>
          <w:tab w:val="left" w:pos="640"/>
        </w:tabs>
        <w:ind w:left="640" w:hanging="640"/>
        <w:jc w:val="left"/>
        <w:rPr>
          <w:color w:val="auto"/>
        </w:rPr>
      </w:pPr>
      <w:r>
        <w:rPr>
          <w:color w:val="auto"/>
        </w:rPr>
        <w:t>8</w:t>
      </w:r>
      <w:r w:rsidR="005048B4">
        <w:rPr>
          <w:color w:val="auto"/>
        </w:rPr>
        <w:t>.</w:t>
      </w:r>
      <w:r w:rsidR="005048B4">
        <w:rPr>
          <w:color w:val="auto"/>
        </w:rPr>
        <w:tab/>
        <w:t xml:space="preserve">Wang, D., Liu, Q., Jones, H. D., Bruce, T. &amp; Xia, L. Comparative transcriptomic analyses revealed divergences of two agriculturally important aphid species. </w:t>
      </w:r>
      <w:r w:rsidR="005048B4">
        <w:rPr>
          <w:i/>
          <w:iCs/>
          <w:color w:val="auto"/>
        </w:rPr>
        <w:t>BMC Genomics</w:t>
      </w:r>
      <w:r w:rsidR="005048B4">
        <w:rPr>
          <w:color w:val="auto"/>
        </w:rPr>
        <w:t xml:space="preserve"> </w:t>
      </w:r>
      <w:r w:rsidR="005048B4">
        <w:rPr>
          <w:b/>
          <w:bCs/>
          <w:color w:val="auto"/>
        </w:rPr>
        <w:t>15,</w:t>
      </w:r>
      <w:r w:rsidR="00A554A4">
        <w:rPr>
          <w:bCs/>
          <w:color w:val="auto"/>
        </w:rPr>
        <w:t xml:space="preserve"> (1) 1023-1024 (2014).</w:t>
      </w:r>
      <w:r w:rsidR="005048B4">
        <w:rPr>
          <w:color w:val="auto"/>
        </w:rPr>
        <w:t xml:space="preserve"> </w:t>
      </w:r>
    </w:p>
    <w:p w14:paraId="02A088EE" w14:textId="1FF96652" w:rsidR="005048B4" w:rsidRDefault="00180826" w:rsidP="00180826">
      <w:pPr>
        <w:tabs>
          <w:tab w:val="left" w:pos="640"/>
        </w:tabs>
        <w:ind w:left="640" w:hanging="640"/>
        <w:jc w:val="left"/>
        <w:rPr>
          <w:color w:val="auto"/>
        </w:rPr>
      </w:pPr>
      <w:r>
        <w:rPr>
          <w:color w:val="auto"/>
        </w:rPr>
        <w:t>9</w:t>
      </w:r>
      <w:r w:rsidR="005048B4">
        <w:rPr>
          <w:color w:val="auto"/>
        </w:rPr>
        <w:t>.</w:t>
      </w:r>
      <w:r w:rsidR="005048B4">
        <w:rPr>
          <w:color w:val="auto"/>
        </w:rPr>
        <w:tab/>
        <w:t xml:space="preserve">Wu, S. </w:t>
      </w:r>
      <w:r w:rsidR="005048B4">
        <w:rPr>
          <w:i/>
          <w:iCs/>
          <w:color w:val="auto"/>
        </w:rPr>
        <w:t>et al.</w:t>
      </w:r>
      <w:r w:rsidR="005048B4">
        <w:rPr>
          <w:color w:val="auto"/>
        </w:rPr>
        <w:t xml:space="preserve"> De novo characterization of the pine aphid </w:t>
      </w:r>
      <w:r w:rsidR="005048B4" w:rsidRPr="009C0F48">
        <w:rPr>
          <w:i/>
          <w:color w:val="auto"/>
        </w:rPr>
        <w:t>Cinara pinitabulaeformis</w:t>
      </w:r>
      <w:r w:rsidR="005048B4">
        <w:rPr>
          <w:color w:val="auto"/>
        </w:rPr>
        <w:t xml:space="preserve"> Zhang et Zhang transcriptome and analysis of genes relevant to pesticides. </w:t>
      </w:r>
      <w:r w:rsidR="005048B4">
        <w:rPr>
          <w:i/>
          <w:iCs/>
          <w:color w:val="auto"/>
        </w:rPr>
        <w:t>PLoS ONE</w:t>
      </w:r>
      <w:r w:rsidR="005048B4">
        <w:rPr>
          <w:color w:val="auto"/>
        </w:rPr>
        <w:t xml:space="preserve"> </w:t>
      </w:r>
      <w:r w:rsidR="005048B4">
        <w:rPr>
          <w:b/>
          <w:bCs/>
          <w:color w:val="auto"/>
        </w:rPr>
        <w:t>12,</w:t>
      </w:r>
      <w:r w:rsidR="005048B4">
        <w:rPr>
          <w:color w:val="auto"/>
        </w:rPr>
        <w:t xml:space="preserve"> e0178496–17 (2017).</w:t>
      </w:r>
    </w:p>
    <w:p w14:paraId="63B1C1AA" w14:textId="3DD709B1" w:rsidR="005048B4" w:rsidRDefault="00180826" w:rsidP="005048B4">
      <w:pPr>
        <w:tabs>
          <w:tab w:val="left" w:pos="640"/>
        </w:tabs>
        <w:ind w:left="640" w:hanging="640"/>
        <w:jc w:val="left"/>
        <w:rPr>
          <w:color w:val="auto"/>
        </w:rPr>
      </w:pPr>
      <w:r>
        <w:rPr>
          <w:color w:val="auto"/>
        </w:rPr>
        <w:t>10</w:t>
      </w:r>
      <w:r w:rsidR="005048B4">
        <w:rPr>
          <w:color w:val="auto"/>
        </w:rPr>
        <w:t>.</w:t>
      </w:r>
      <w:r w:rsidR="005048B4">
        <w:rPr>
          <w:color w:val="auto"/>
        </w:rPr>
        <w:tab/>
        <w:t xml:space="preserve">Birnbaum, S. S. L., Rinker, D. C., Gerardo, N. M. &amp; Abbot, P. Transcriptional profile and differential fitness in a specialist milkweed insect across host plants varying in toxicity. </w:t>
      </w:r>
      <w:r w:rsidR="005048B4">
        <w:rPr>
          <w:i/>
          <w:iCs/>
          <w:color w:val="auto"/>
        </w:rPr>
        <w:t>Mol</w:t>
      </w:r>
      <w:r>
        <w:rPr>
          <w:i/>
          <w:iCs/>
          <w:color w:val="auto"/>
        </w:rPr>
        <w:t>ecular</w:t>
      </w:r>
      <w:r w:rsidR="005048B4">
        <w:rPr>
          <w:i/>
          <w:iCs/>
          <w:color w:val="auto"/>
        </w:rPr>
        <w:t xml:space="preserve"> Ecol</w:t>
      </w:r>
      <w:r>
        <w:rPr>
          <w:i/>
          <w:iCs/>
          <w:color w:val="auto"/>
        </w:rPr>
        <w:t>ogy</w:t>
      </w:r>
      <w:r w:rsidR="005048B4">
        <w:rPr>
          <w:color w:val="auto"/>
        </w:rPr>
        <w:t xml:space="preserve"> (2017). doi:10.1111/mec.14401</w:t>
      </w:r>
    </w:p>
    <w:p w14:paraId="7668758C" w14:textId="56F2E98F" w:rsidR="00F87A37" w:rsidRPr="00A554A4" w:rsidRDefault="0007501A" w:rsidP="005048B4">
      <w:pPr>
        <w:tabs>
          <w:tab w:val="left" w:pos="640"/>
        </w:tabs>
        <w:ind w:left="640" w:hanging="640"/>
        <w:jc w:val="left"/>
        <w:rPr>
          <w:color w:val="auto"/>
        </w:rPr>
      </w:pPr>
      <w:r>
        <w:rPr>
          <w:color w:val="auto"/>
        </w:rPr>
        <w:lastRenderedPageBreak/>
        <w:t>11</w:t>
      </w:r>
      <w:r w:rsidR="00F87A37">
        <w:rPr>
          <w:color w:val="auto"/>
        </w:rPr>
        <w:t>.</w:t>
      </w:r>
      <w:r w:rsidR="00F87A37">
        <w:rPr>
          <w:color w:val="auto"/>
        </w:rPr>
        <w:tab/>
      </w:r>
      <w:r w:rsidR="00F87A37">
        <w:rPr>
          <w:rFonts w:asciiTheme="minorHAnsi" w:hAnsiTheme="minorHAnsi" w:cstheme="minorHAnsi"/>
        </w:rPr>
        <w:t>Dixon, A</w:t>
      </w:r>
      <w:r w:rsidR="00A554A4">
        <w:rPr>
          <w:rFonts w:asciiTheme="minorHAnsi" w:hAnsiTheme="minorHAnsi" w:cstheme="minorHAnsi"/>
        </w:rPr>
        <w:t xml:space="preserve">. </w:t>
      </w:r>
      <w:r w:rsidR="00F87A37">
        <w:rPr>
          <w:rFonts w:asciiTheme="minorHAnsi" w:hAnsiTheme="minorHAnsi" w:cstheme="minorHAnsi"/>
        </w:rPr>
        <w:t>F</w:t>
      </w:r>
      <w:r w:rsidR="00A554A4">
        <w:rPr>
          <w:rFonts w:asciiTheme="minorHAnsi" w:hAnsiTheme="minorHAnsi" w:cstheme="minorHAnsi"/>
        </w:rPr>
        <w:t xml:space="preserve">. </w:t>
      </w:r>
      <w:r w:rsidR="00F87A37">
        <w:rPr>
          <w:rFonts w:asciiTheme="minorHAnsi" w:hAnsiTheme="minorHAnsi" w:cstheme="minorHAnsi"/>
        </w:rPr>
        <w:t xml:space="preserve">G. </w:t>
      </w:r>
      <w:r w:rsidR="00F87A37">
        <w:rPr>
          <w:rFonts w:asciiTheme="minorHAnsi" w:hAnsiTheme="minorHAnsi" w:cstheme="minorHAnsi"/>
          <w:i/>
        </w:rPr>
        <w:t xml:space="preserve">Insect Herbivore-Host Dynamics. </w:t>
      </w:r>
      <w:r w:rsidR="00F87A37" w:rsidRPr="009C0F48">
        <w:rPr>
          <w:rFonts w:asciiTheme="minorHAnsi" w:hAnsiTheme="minorHAnsi" w:cstheme="minorHAnsi"/>
        </w:rPr>
        <w:t>Cambridge University Press, Cambridge</w:t>
      </w:r>
      <w:r w:rsidR="00A554A4">
        <w:rPr>
          <w:rFonts w:asciiTheme="minorHAnsi" w:hAnsiTheme="minorHAnsi" w:cstheme="minorHAnsi"/>
        </w:rPr>
        <w:t xml:space="preserve"> (2005).</w:t>
      </w:r>
    </w:p>
    <w:p w14:paraId="355F813C" w14:textId="3FF6FFAC" w:rsidR="005048B4" w:rsidRDefault="0007501A" w:rsidP="005048B4">
      <w:pPr>
        <w:tabs>
          <w:tab w:val="left" w:pos="640"/>
        </w:tabs>
        <w:ind w:left="640" w:hanging="640"/>
        <w:jc w:val="left"/>
        <w:rPr>
          <w:color w:val="auto"/>
        </w:rPr>
      </w:pPr>
      <w:r>
        <w:rPr>
          <w:color w:val="auto"/>
        </w:rPr>
        <w:t>12</w:t>
      </w:r>
      <w:r w:rsidR="005048B4">
        <w:rPr>
          <w:color w:val="auto"/>
        </w:rPr>
        <w:t>.</w:t>
      </w:r>
      <w:r w:rsidR="005048B4">
        <w:rPr>
          <w:color w:val="auto"/>
        </w:rPr>
        <w:tab/>
        <w:t xml:space="preserve">Goggin, F. L. Plant–aphid interactions: molecular and ecological perspectives. </w:t>
      </w:r>
      <w:r w:rsidR="005048B4">
        <w:rPr>
          <w:i/>
          <w:iCs/>
          <w:color w:val="auto"/>
        </w:rPr>
        <w:t>Current Opinion in Plant Biology</w:t>
      </w:r>
      <w:r w:rsidR="005048B4">
        <w:rPr>
          <w:color w:val="auto"/>
        </w:rPr>
        <w:t xml:space="preserve"> </w:t>
      </w:r>
      <w:r w:rsidR="005048B4">
        <w:rPr>
          <w:b/>
          <w:bCs/>
          <w:color w:val="auto"/>
        </w:rPr>
        <w:t>10,</w:t>
      </w:r>
      <w:r w:rsidR="005048B4">
        <w:rPr>
          <w:color w:val="auto"/>
        </w:rPr>
        <w:t xml:space="preserve"> 399–408 (2007).</w:t>
      </w:r>
    </w:p>
    <w:p w14:paraId="2BEDA98C" w14:textId="01BB3278" w:rsidR="005048B4" w:rsidRDefault="0007501A" w:rsidP="005048B4">
      <w:pPr>
        <w:tabs>
          <w:tab w:val="left" w:pos="640"/>
        </w:tabs>
        <w:ind w:left="640" w:hanging="640"/>
        <w:jc w:val="left"/>
        <w:rPr>
          <w:color w:val="auto"/>
        </w:rPr>
      </w:pPr>
      <w:r>
        <w:rPr>
          <w:color w:val="auto"/>
        </w:rPr>
        <w:t>13</w:t>
      </w:r>
      <w:r w:rsidR="005048B4">
        <w:rPr>
          <w:color w:val="auto"/>
        </w:rPr>
        <w:t>.</w:t>
      </w:r>
      <w:r w:rsidR="005048B4">
        <w:rPr>
          <w:color w:val="auto"/>
        </w:rPr>
        <w:tab/>
        <w:t xml:space="preserve">Will, T., Furch, A. &amp; Zimmermann, M. R. How phloem-feeding insects face the challenge of phloem-located defenses. </w:t>
      </w:r>
      <w:r w:rsidR="005048B4">
        <w:rPr>
          <w:i/>
          <w:iCs/>
          <w:color w:val="auto"/>
        </w:rPr>
        <w:t>Front</w:t>
      </w:r>
      <w:r w:rsidR="00A554A4">
        <w:rPr>
          <w:i/>
          <w:iCs/>
          <w:color w:val="auto"/>
        </w:rPr>
        <w:t>iers in</w:t>
      </w:r>
      <w:r w:rsidR="005048B4">
        <w:rPr>
          <w:i/>
          <w:iCs/>
          <w:color w:val="auto"/>
        </w:rPr>
        <w:t xml:space="preserve"> Plant Sci</w:t>
      </w:r>
      <w:r w:rsidR="00A554A4">
        <w:rPr>
          <w:i/>
          <w:iCs/>
          <w:color w:val="auto"/>
        </w:rPr>
        <w:t>ence</w:t>
      </w:r>
      <w:r w:rsidR="005048B4">
        <w:rPr>
          <w:color w:val="auto"/>
        </w:rPr>
        <w:t xml:space="preserve"> </w:t>
      </w:r>
      <w:r w:rsidR="005048B4">
        <w:rPr>
          <w:b/>
          <w:bCs/>
          <w:color w:val="auto"/>
        </w:rPr>
        <w:t>4,</w:t>
      </w:r>
      <w:r w:rsidR="005048B4">
        <w:rPr>
          <w:color w:val="auto"/>
        </w:rPr>
        <w:t xml:space="preserve"> 1–12 (2013).</w:t>
      </w:r>
    </w:p>
    <w:p w14:paraId="578E3607" w14:textId="26C4FD98" w:rsidR="005048B4" w:rsidRDefault="0007501A" w:rsidP="005048B4">
      <w:pPr>
        <w:tabs>
          <w:tab w:val="left" w:pos="640"/>
        </w:tabs>
        <w:ind w:left="640" w:hanging="640"/>
        <w:jc w:val="left"/>
        <w:rPr>
          <w:color w:val="auto"/>
        </w:rPr>
      </w:pPr>
      <w:r>
        <w:rPr>
          <w:color w:val="auto"/>
        </w:rPr>
        <w:t>14</w:t>
      </w:r>
      <w:r w:rsidR="005048B4">
        <w:rPr>
          <w:color w:val="auto"/>
        </w:rPr>
        <w:t>.</w:t>
      </w:r>
      <w:r w:rsidR="005048B4">
        <w:rPr>
          <w:color w:val="auto"/>
        </w:rPr>
        <w:tab/>
        <w:t xml:space="preserve">Webster, B. The role of olfaction in aphid host location. </w:t>
      </w:r>
      <w:r w:rsidR="005048B4">
        <w:rPr>
          <w:i/>
          <w:iCs/>
          <w:color w:val="auto"/>
        </w:rPr>
        <w:t>Physiol</w:t>
      </w:r>
      <w:r w:rsidR="00A554A4">
        <w:rPr>
          <w:i/>
          <w:iCs/>
          <w:color w:val="auto"/>
        </w:rPr>
        <w:t>ogical</w:t>
      </w:r>
      <w:r w:rsidR="005048B4">
        <w:rPr>
          <w:i/>
          <w:iCs/>
          <w:color w:val="auto"/>
        </w:rPr>
        <w:t xml:space="preserve"> Entomol</w:t>
      </w:r>
      <w:r w:rsidR="00A554A4">
        <w:rPr>
          <w:i/>
          <w:iCs/>
          <w:color w:val="auto"/>
        </w:rPr>
        <w:t>ogy</w:t>
      </w:r>
      <w:r w:rsidR="005048B4">
        <w:rPr>
          <w:color w:val="auto"/>
        </w:rPr>
        <w:t xml:space="preserve"> </w:t>
      </w:r>
      <w:r w:rsidR="005048B4">
        <w:rPr>
          <w:b/>
          <w:bCs/>
          <w:color w:val="auto"/>
        </w:rPr>
        <w:t>37,</w:t>
      </w:r>
      <w:r w:rsidR="005048B4">
        <w:rPr>
          <w:color w:val="auto"/>
        </w:rPr>
        <w:t xml:space="preserve"> 10–18 (2012).</w:t>
      </w:r>
    </w:p>
    <w:p w14:paraId="05BB800A" w14:textId="615A8A24" w:rsidR="005048B4" w:rsidRDefault="00F87A37" w:rsidP="005048B4">
      <w:pPr>
        <w:tabs>
          <w:tab w:val="left" w:pos="640"/>
        </w:tabs>
        <w:ind w:left="640" w:hanging="640"/>
        <w:jc w:val="left"/>
        <w:rPr>
          <w:color w:val="auto"/>
        </w:rPr>
      </w:pPr>
      <w:r>
        <w:rPr>
          <w:color w:val="auto"/>
        </w:rPr>
        <w:t>1</w:t>
      </w:r>
      <w:r w:rsidR="0007501A">
        <w:rPr>
          <w:color w:val="auto"/>
        </w:rPr>
        <w:t>5</w:t>
      </w:r>
      <w:r w:rsidR="005048B4">
        <w:rPr>
          <w:color w:val="auto"/>
        </w:rPr>
        <w:t>.</w:t>
      </w:r>
      <w:r w:rsidR="005048B4">
        <w:rPr>
          <w:color w:val="auto"/>
        </w:rPr>
        <w:tab/>
        <w:t xml:space="preserve">Agrawal, A. A., Petschenka, G., Bingham, R. A., Weber, M. G. &amp; Rasmann, S. Toxic cardenolides: chemical ecology and coevolution of specialized plant-herbivore interactions. </w:t>
      </w:r>
      <w:r w:rsidR="005048B4">
        <w:rPr>
          <w:i/>
          <w:iCs/>
          <w:color w:val="auto"/>
        </w:rPr>
        <w:t>New Phytol</w:t>
      </w:r>
      <w:r w:rsidR="00A554A4">
        <w:rPr>
          <w:i/>
          <w:iCs/>
          <w:color w:val="auto"/>
        </w:rPr>
        <w:t>ogist</w:t>
      </w:r>
      <w:r w:rsidR="005048B4">
        <w:rPr>
          <w:color w:val="auto"/>
        </w:rPr>
        <w:t xml:space="preserve"> </w:t>
      </w:r>
      <w:r w:rsidR="005048B4">
        <w:rPr>
          <w:b/>
          <w:bCs/>
          <w:color w:val="auto"/>
        </w:rPr>
        <w:t>194,</w:t>
      </w:r>
      <w:r w:rsidR="005048B4">
        <w:rPr>
          <w:color w:val="auto"/>
        </w:rPr>
        <w:t xml:space="preserve"> 28–45 (2012).</w:t>
      </w:r>
    </w:p>
    <w:p w14:paraId="052BBCC7" w14:textId="6972651C" w:rsidR="005048B4" w:rsidRDefault="00F87A37" w:rsidP="005048B4">
      <w:pPr>
        <w:tabs>
          <w:tab w:val="left" w:pos="640"/>
        </w:tabs>
        <w:ind w:left="640" w:hanging="640"/>
        <w:jc w:val="left"/>
        <w:rPr>
          <w:color w:val="auto"/>
        </w:rPr>
      </w:pPr>
      <w:r>
        <w:rPr>
          <w:color w:val="auto"/>
        </w:rPr>
        <w:t>1</w:t>
      </w:r>
      <w:r w:rsidR="0007501A">
        <w:rPr>
          <w:color w:val="auto"/>
        </w:rPr>
        <w:t>6</w:t>
      </w:r>
      <w:r w:rsidR="005048B4">
        <w:rPr>
          <w:color w:val="auto"/>
        </w:rPr>
        <w:t>.</w:t>
      </w:r>
      <w:r w:rsidR="005048B4">
        <w:rPr>
          <w:color w:val="auto"/>
        </w:rPr>
        <w:tab/>
        <w:t xml:space="preserve">Dobler, S., Petschenka, G. &amp; Pankoke, H. Coping with toxic plant compounds- the insect's perspective on iridoid glycosides and cardenolides. </w:t>
      </w:r>
      <w:r w:rsidR="005048B4">
        <w:rPr>
          <w:i/>
          <w:iCs/>
          <w:color w:val="auto"/>
        </w:rPr>
        <w:t>Phytochemistry</w:t>
      </w:r>
      <w:r w:rsidR="005048B4">
        <w:rPr>
          <w:color w:val="auto"/>
        </w:rPr>
        <w:t xml:space="preserve"> </w:t>
      </w:r>
      <w:r w:rsidR="005048B4">
        <w:rPr>
          <w:b/>
          <w:bCs/>
          <w:color w:val="auto"/>
        </w:rPr>
        <w:t>72,</w:t>
      </w:r>
      <w:r w:rsidR="005048B4">
        <w:rPr>
          <w:color w:val="auto"/>
        </w:rPr>
        <w:t xml:space="preserve"> 1593–1604 (2011).</w:t>
      </w:r>
    </w:p>
    <w:p w14:paraId="79F5DA28" w14:textId="649DE1CC" w:rsidR="005048B4" w:rsidRDefault="00F87A37" w:rsidP="005048B4">
      <w:pPr>
        <w:tabs>
          <w:tab w:val="left" w:pos="640"/>
        </w:tabs>
        <w:ind w:left="640" w:hanging="640"/>
        <w:jc w:val="left"/>
        <w:rPr>
          <w:color w:val="auto"/>
        </w:rPr>
      </w:pPr>
      <w:r>
        <w:rPr>
          <w:color w:val="auto"/>
        </w:rPr>
        <w:t>1</w:t>
      </w:r>
      <w:r w:rsidR="0007501A">
        <w:rPr>
          <w:color w:val="auto"/>
        </w:rPr>
        <w:t>7</w:t>
      </w:r>
      <w:r w:rsidR="005048B4">
        <w:rPr>
          <w:color w:val="auto"/>
        </w:rPr>
        <w:t>.</w:t>
      </w:r>
      <w:r w:rsidR="005048B4">
        <w:rPr>
          <w:color w:val="auto"/>
        </w:rPr>
        <w:tab/>
        <w:t xml:space="preserve">Opitz, S. E. W. &amp; Müller, C. Plant chemistry and insect sequestration. </w:t>
      </w:r>
      <w:r w:rsidR="005048B4">
        <w:rPr>
          <w:i/>
          <w:iCs/>
          <w:color w:val="auto"/>
        </w:rPr>
        <w:t>Chemoecology</w:t>
      </w:r>
      <w:r w:rsidR="005048B4">
        <w:rPr>
          <w:color w:val="auto"/>
        </w:rPr>
        <w:t xml:space="preserve"> </w:t>
      </w:r>
      <w:r w:rsidR="005048B4">
        <w:rPr>
          <w:b/>
          <w:bCs/>
          <w:color w:val="auto"/>
        </w:rPr>
        <w:t>19,</w:t>
      </w:r>
      <w:r w:rsidR="005048B4">
        <w:rPr>
          <w:color w:val="auto"/>
        </w:rPr>
        <w:t xml:space="preserve"> 117–154 (2009).</w:t>
      </w:r>
    </w:p>
    <w:p w14:paraId="67BF35C0" w14:textId="17EC4E44" w:rsidR="005048B4" w:rsidRDefault="00F87A37" w:rsidP="005048B4">
      <w:pPr>
        <w:tabs>
          <w:tab w:val="left" w:pos="640"/>
        </w:tabs>
        <w:ind w:left="640" w:hanging="640"/>
        <w:jc w:val="left"/>
        <w:rPr>
          <w:color w:val="auto"/>
        </w:rPr>
      </w:pPr>
      <w:r>
        <w:rPr>
          <w:color w:val="auto"/>
        </w:rPr>
        <w:t>1</w:t>
      </w:r>
      <w:r w:rsidR="0007501A">
        <w:rPr>
          <w:color w:val="auto"/>
        </w:rPr>
        <w:t>8</w:t>
      </w:r>
      <w:r w:rsidR="005048B4">
        <w:rPr>
          <w:color w:val="auto"/>
        </w:rPr>
        <w:t>.</w:t>
      </w:r>
      <w:r w:rsidR="005048B4">
        <w:rPr>
          <w:color w:val="auto"/>
        </w:rPr>
        <w:tab/>
        <w:t xml:space="preserve">Birnbaum, S. S. L. &amp; Abbot, P. Insect adaptations toward plant toxins in milkweed-herbivores systems - a review. </w:t>
      </w:r>
      <w:r w:rsidR="005048B4">
        <w:rPr>
          <w:i/>
          <w:iCs/>
          <w:color w:val="auto"/>
        </w:rPr>
        <w:t>Entomologia Experimentalis et Applicata</w:t>
      </w:r>
      <w:r w:rsidR="005048B4">
        <w:rPr>
          <w:color w:val="auto"/>
        </w:rPr>
        <w:t xml:space="preserve"> </w:t>
      </w:r>
      <w:r w:rsidR="005048B4">
        <w:rPr>
          <w:b/>
          <w:bCs/>
          <w:color w:val="auto"/>
        </w:rPr>
        <w:t>58,</w:t>
      </w:r>
      <w:r w:rsidR="005048B4">
        <w:rPr>
          <w:color w:val="auto"/>
        </w:rPr>
        <w:t xml:space="preserve"> 579–10 (2018).</w:t>
      </w:r>
    </w:p>
    <w:p w14:paraId="2D7E0575" w14:textId="5F83438B" w:rsidR="005048B4" w:rsidRDefault="00F87A37" w:rsidP="005048B4">
      <w:pPr>
        <w:tabs>
          <w:tab w:val="left" w:pos="640"/>
        </w:tabs>
        <w:ind w:left="640" w:hanging="640"/>
        <w:jc w:val="left"/>
        <w:rPr>
          <w:color w:val="auto"/>
        </w:rPr>
      </w:pPr>
      <w:r>
        <w:rPr>
          <w:color w:val="auto"/>
        </w:rPr>
        <w:t>1</w:t>
      </w:r>
      <w:r w:rsidR="0007501A">
        <w:rPr>
          <w:color w:val="auto"/>
        </w:rPr>
        <w:t>9</w:t>
      </w:r>
      <w:r w:rsidR="005048B4">
        <w:rPr>
          <w:color w:val="auto"/>
        </w:rPr>
        <w:t>.</w:t>
      </w:r>
      <w:r w:rsidR="005048B4">
        <w:rPr>
          <w:color w:val="auto"/>
        </w:rPr>
        <w:tab/>
        <w:t xml:space="preserve">Rothschild, M., Euw, von, J. &amp; Reichstein, T. Cardiac glycosides in the oleander aphid, </w:t>
      </w:r>
      <w:r w:rsidR="005048B4" w:rsidRPr="009C0F48">
        <w:rPr>
          <w:i/>
          <w:color w:val="auto"/>
        </w:rPr>
        <w:t>Aphis nerii</w:t>
      </w:r>
      <w:r w:rsidR="005048B4">
        <w:rPr>
          <w:color w:val="auto"/>
        </w:rPr>
        <w:t xml:space="preserve">. </w:t>
      </w:r>
      <w:r w:rsidR="005048B4">
        <w:rPr>
          <w:i/>
          <w:iCs/>
          <w:color w:val="auto"/>
        </w:rPr>
        <w:t>Journal of Insect Physiology</w:t>
      </w:r>
      <w:r w:rsidR="005048B4">
        <w:rPr>
          <w:color w:val="auto"/>
        </w:rPr>
        <w:t xml:space="preserve"> </w:t>
      </w:r>
      <w:r w:rsidR="005048B4">
        <w:rPr>
          <w:b/>
          <w:bCs/>
          <w:color w:val="auto"/>
        </w:rPr>
        <w:t>16,</w:t>
      </w:r>
      <w:r w:rsidR="005048B4">
        <w:rPr>
          <w:color w:val="auto"/>
        </w:rPr>
        <w:t xml:space="preserve"> 1141–1145 (1970).</w:t>
      </w:r>
    </w:p>
    <w:p w14:paraId="56A412E6" w14:textId="49C31837" w:rsidR="005048B4" w:rsidRDefault="0007501A" w:rsidP="005048B4">
      <w:pPr>
        <w:tabs>
          <w:tab w:val="left" w:pos="640"/>
        </w:tabs>
        <w:ind w:left="640" w:hanging="640"/>
        <w:jc w:val="left"/>
        <w:rPr>
          <w:color w:val="auto"/>
        </w:rPr>
      </w:pPr>
      <w:r>
        <w:rPr>
          <w:color w:val="auto"/>
        </w:rPr>
        <w:t>20</w:t>
      </w:r>
      <w:r w:rsidR="005048B4">
        <w:rPr>
          <w:color w:val="auto"/>
        </w:rPr>
        <w:t>.</w:t>
      </w:r>
      <w:r w:rsidR="005048B4">
        <w:rPr>
          <w:color w:val="auto"/>
        </w:rPr>
        <w:tab/>
        <w:t>Harrison, J. S. &amp; Mondor, E. B. Evidence for an invasive aphid ‘superclone’: extremely low genetic diversity in oleander aphid (</w:t>
      </w:r>
      <w:r w:rsidR="005048B4">
        <w:rPr>
          <w:i/>
          <w:iCs/>
          <w:color w:val="auto"/>
        </w:rPr>
        <w:t>Aphis nerii</w:t>
      </w:r>
      <w:r w:rsidR="005048B4">
        <w:rPr>
          <w:color w:val="auto"/>
        </w:rPr>
        <w:t xml:space="preserve">) populations in the southern United States. </w:t>
      </w:r>
      <w:r w:rsidR="005048B4">
        <w:rPr>
          <w:i/>
          <w:iCs/>
          <w:color w:val="auto"/>
        </w:rPr>
        <w:t>PLoS ONE</w:t>
      </w:r>
      <w:r w:rsidR="005048B4">
        <w:rPr>
          <w:color w:val="auto"/>
        </w:rPr>
        <w:t xml:space="preserve"> </w:t>
      </w:r>
      <w:r w:rsidR="005048B4">
        <w:rPr>
          <w:b/>
          <w:bCs/>
          <w:color w:val="auto"/>
        </w:rPr>
        <w:t>6,</w:t>
      </w:r>
      <w:r w:rsidR="005048B4">
        <w:rPr>
          <w:color w:val="auto"/>
        </w:rPr>
        <w:t xml:space="preserve"> e17524 (2011).</w:t>
      </w:r>
    </w:p>
    <w:p w14:paraId="6F75E0A3" w14:textId="5C84E553" w:rsidR="005048B4" w:rsidRDefault="0007501A" w:rsidP="005048B4">
      <w:pPr>
        <w:tabs>
          <w:tab w:val="left" w:pos="640"/>
        </w:tabs>
        <w:ind w:left="640" w:hanging="640"/>
        <w:jc w:val="left"/>
        <w:rPr>
          <w:color w:val="auto"/>
        </w:rPr>
      </w:pPr>
      <w:r>
        <w:rPr>
          <w:color w:val="auto"/>
        </w:rPr>
        <w:t>21</w:t>
      </w:r>
      <w:r w:rsidR="005048B4">
        <w:rPr>
          <w:color w:val="auto"/>
        </w:rPr>
        <w:t>.</w:t>
      </w:r>
      <w:r w:rsidR="005048B4">
        <w:rPr>
          <w:color w:val="auto"/>
        </w:rPr>
        <w:tab/>
        <w:t xml:space="preserve">Mooney, K. A., Halitschke, R., Kessler, A. &amp; Agrawal, A. A. Evolutionary trade-offs in plants mediate the strength of trophic cascades. </w:t>
      </w:r>
      <w:r w:rsidR="005048B4">
        <w:rPr>
          <w:i/>
          <w:iCs/>
          <w:color w:val="auto"/>
        </w:rPr>
        <w:t>Science</w:t>
      </w:r>
      <w:r w:rsidR="005048B4">
        <w:rPr>
          <w:color w:val="auto"/>
        </w:rPr>
        <w:t xml:space="preserve"> </w:t>
      </w:r>
      <w:r w:rsidR="005048B4">
        <w:rPr>
          <w:b/>
          <w:bCs/>
          <w:color w:val="auto"/>
        </w:rPr>
        <w:t>327,</w:t>
      </w:r>
      <w:r w:rsidR="005048B4">
        <w:rPr>
          <w:color w:val="auto"/>
        </w:rPr>
        <w:t xml:space="preserve"> 1642–1644 (2010).</w:t>
      </w:r>
    </w:p>
    <w:p w14:paraId="05A6EA13" w14:textId="715E77D7" w:rsidR="00F87A37" w:rsidRDefault="0007501A" w:rsidP="005048B4">
      <w:pPr>
        <w:tabs>
          <w:tab w:val="left" w:pos="640"/>
        </w:tabs>
        <w:ind w:left="640" w:hanging="640"/>
        <w:jc w:val="left"/>
        <w:rPr>
          <w:color w:val="auto"/>
        </w:rPr>
      </w:pPr>
      <w:r>
        <w:rPr>
          <w:color w:val="auto"/>
        </w:rPr>
        <w:t>22</w:t>
      </w:r>
      <w:r w:rsidR="00F87A37">
        <w:rPr>
          <w:color w:val="auto"/>
        </w:rPr>
        <w:t>.</w:t>
      </w:r>
      <w:r w:rsidR="00F87A37">
        <w:rPr>
          <w:color w:val="auto"/>
        </w:rPr>
        <w:tab/>
        <w:t>Andrews</w:t>
      </w:r>
      <w:r w:rsidR="00F87A37" w:rsidRPr="00446575">
        <w:rPr>
          <w:color w:val="auto"/>
        </w:rPr>
        <w:t>, S. FastQC: a quality control tool for high throughput sequence data. Available online at: http://www.bioinformatics.babraham.ac.uk/projects/fastqc</w:t>
      </w:r>
      <w:r w:rsidR="00F87A37">
        <w:rPr>
          <w:color w:val="auto"/>
        </w:rPr>
        <w:t xml:space="preserve"> </w:t>
      </w:r>
      <w:r w:rsidR="00F87A37" w:rsidRPr="00446575">
        <w:rPr>
          <w:color w:val="auto"/>
        </w:rPr>
        <w:t>(2010).</w:t>
      </w:r>
    </w:p>
    <w:p w14:paraId="1837BA50" w14:textId="19F0EA0C" w:rsidR="005048B4" w:rsidRDefault="0007501A" w:rsidP="005048B4">
      <w:pPr>
        <w:tabs>
          <w:tab w:val="left" w:pos="640"/>
        </w:tabs>
        <w:ind w:left="640" w:hanging="640"/>
        <w:jc w:val="left"/>
        <w:rPr>
          <w:color w:val="auto"/>
        </w:rPr>
      </w:pPr>
      <w:r>
        <w:rPr>
          <w:color w:val="auto"/>
        </w:rPr>
        <w:t>23</w:t>
      </w:r>
      <w:r w:rsidR="005048B4">
        <w:rPr>
          <w:color w:val="auto"/>
        </w:rPr>
        <w:t>.</w:t>
      </w:r>
      <w:r w:rsidR="005048B4">
        <w:rPr>
          <w:color w:val="auto"/>
        </w:rPr>
        <w:tab/>
        <w:t xml:space="preserve">Grabherr, M. G. </w:t>
      </w:r>
      <w:r w:rsidR="005048B4">
        <w:rPr>
          <w:i/>
          <w:iCs/>
          <w:color w:val="auto"/>
        </w:rPr>
        <w:t>et al.</w:t>
      </w:r>
      <w:r w:rsidR="005048B4">
        <w:rPr>
          <w:color w:val="auto"/>
        </w:rPr>
        <w:t xml:space="preserve"> Full-length transcriptome assembly from RNA-Seq data without a reference genome. </w:t>
      </w:r>
      <w:r w:rsidR="005048B4">
        <w:rPr>
          <w:i/>
          <w:iCs/>
          <w:color w:val="auto"/>
        </w:rPr>
        <w:t>Nat</w:t>
      </w:r>
      <w:r w:rsidR="00A554A4">
        <w:rPr>
          <w:i/>
          <w:iCs/>
          <w:color w:val="auto"/>
        </w:rPr>
        <w:t>ure</w:t>
      </w:r>
      <w:r w:rsidR="005048B4">
        <w:rPr>
          <w:i/>
          <w:iCs/>
          <w:color w:val="auto"/>
        </w:rPr>
        <w:t xml:space="preserve"> Biotechnol</w:t>
      </w:r>
      <w:r w:rsidR="00A554A4">
        <w:rPr>
          <w:i/>
          <w:iCs/>
          <w:color w:val="auto"/>
        </w:rPr>
        <w:t>ogy</w:t>
      </w:r>
      <w:r w:rsidR="005048B4">
        <w:rPr>
          <w:color w:val="auto"/>
        </w:rPr>
        <w:t xml:space="preserve"> </w:t>
      </w:r>
      <w:r w:rsidR="005048B4">
        <w:rPr>
          <w:b/>
          <w:bCs/>
          <w:color w:val="auto"/>
        </w:rPr>
        <w:t>29,</w:t>
      </w:r>
      <w:r w:rsidR="005048B4">
        <w:rPr>
          <w:color w:val="auto"/>
        </w:rPr>
        <w:t xml:space="preserve"> 644–652 (2011).</w:t>
      </w:r>
    </w:p>
    <w:p w14:paraId="0BA674BF" w14:textId="4A4F9491" w:rsidR="007E4AB8" w:rsidRDefault="0007501A" w:rsidP="007E4AB8">
      <w:pPr>
        <w:tabs>
          <w:tab w:val="left" w:pos="640"/>
        </w:tabs>
        <w:ind w:left="640" w:hanging="640"/>
        <w:jc w:val="left"/>
        <w:rPr>
          <w:color w:val="auto"/>
        </w:rPr>
      </w:pPr>
      <w:r>
        <w:rPr>
          <w:color w:val="auto"/>
        </w:rPr>
        <w:t>24</w:t>
      </w:r>
      <w:r w:rsidR="007E4AB8">
        <w:rPr>
          <w:color w:val="auto"/>
        </w:rPr>
        <w:t>.</w:t>
      </w:r>
      <w:r w:rsidR="007E4AB8">
        <w:rPr>
          <w:color w:val="auto"/>
        </w:rPr>
        <w:tab/>
        <w:t xml:space="preserve">Haas, B. J. </w:t>
      </w:r>
      <w:r w:rsidR="007E4AB8">
        <w:rPr>
          <w:i/>
          <w:iCs/>
          <w:color w:val="auto"/>
        </w:rPr>
        <w:t>et al.</w:t>
      </w:r>
      <w:r w:rsidR="007E4AB8">
        <w:rPr>
          <w:color w:val="auto"/>
        </w:rPr>
        <w:t xml:space="preserve"> De novo transcript sequence reconstruction from RNA-seq using the Trinity platform for reference generation and analysis. </w:t>
      </w:r>
      <w:r w:rsidR="007E4AB8">
        <w:rPr>
          <w:i/>
          <w:iCs/>
          <w:color w:val="auto"/>
        </w:rPr>
        <w:t>Nat</w:t>
      </w:r>
      <w:r w:rsidR="00A554A4">
        <w:rPr>
          <w:i/>
          <w:iCs/>
          <w:color w:val="auto"/>
        </w:rPr>
        <w:t>ure</w:t>
      </w:r>
      <w:r w:rsidR="007E4AB8">
        <w:rPr>
          <w:i/>
          <w:iCs/>
          <w:color w:val="auto"/>
        </w:rPr>
        <w:t xml:space="preserve"> Protoc</w:t>
      </w:r>
      <w:r w:rsidR="00A554A4">
        <w:rPr>
          <w:i/>
          <w:iCs/>
          <w:color w:val="auto"/>
        </w:rPr>
        <w:t>ols</w:t>
      </w:r>
      <w:r w:rsidR="007E4AB8">
        <w:rPr>
          <w:color w:val="auto"/>
        </w:rPr>
        <w:t xml:space="preserve"> </w:t>
      </w:r>
      <w:r w:rsidR="007E4AB8">
        <w:rPr>
          <w:b/>
          <w:bCs/>
          <w:color w:val="auto"/>
        </w:rPr>
        <w:t>8,</w:t>
      </w:r>
      <w:r w:rsidR="007E4AB8">
        <w:rPr>
          <w:color w:val="auto"/>
        </w:rPr>
        <w:t xml:space="preserve"> 1494–1512 (2013).</w:t>
      </w:r>
    </w:p>
    <w:p w14:paraId="636BD611" w14:textId="53B00AE1" w:rsidR="0007501A" w:rsidRDefault="0007501A" w:rsidP="007E4AB8">
      <w:pPr>
        <w:tabs>
          <w:tab w:val="left" w:pos="640"/>
        </w:tabs>
        <w:ind w:left="640" w:hanging="640"/>
        <w:jc w:val="left"/>
        <w:rPr>
          <w:rStyle w:val="Hyperlink"/>
          <w:rFonts w:asciiTheme="minorHAnsi" w:hAnsiTheme="minorHAnsi" w:cstheme="minorHAnsi"/>
        </w:rPr>
      </w:pPr>
      <w:r>
        <w:rPr>
          <w:color w:val="auto"/>
        </w:rPr>
        <w:t>25.</w:t>
      </w:r>
      <w:r>
        <w:rPr>
          <w:color w:val="auto"/>
        </w:rPr>
        <w:tab/>
      </w:r>
      <w:hyperlink r:id="rId12" w:history="1">
        <w:r w:rsidRPr="00F93FD6">
          <w:rPr>
            <w:rStyle w:val="Hyperlink"/>
            <w:rFonts w:asciiTheme="minorHAnsi" w:hAnsiTheme="minorHAnsi" w:cstheme="minorHAnsi"/>
          </w:rPr>
          <w:t>http://transdecoder.sf.net</w:t>
        </w:r>
      </w:hyperlink>
    </w:p>
    <w:p w14:paraId="0339185B" w14:textId="038092E9" w:rsidR="009D2B08" w:rsidRDefault="0007501A" w:rsidP="007E4AB8">
      <w:pPr>
        <w:tabs>
          <w:tab w:val="left" w:pos="640"/>
        </w:tabs>
        <w:ind w:left="640" w:hanging="640"/>
        <w:jc w:val="left"/>
        <w:rPr>
          <w:color w:val="auto"/>
        </w:rPr>
      </w:pPr>
      <w:r>
        <w:rPr>
          <w:rStyle w:val="Hyperlink"/>
          <w:rFonts w:asciiTheme="minorHAnsi" w:hAnsiTheme="minorHAnsi" w:cstheme="minorHAnsi"/>
        </w:rPr>
        <w:t>26.</w:t>
      </w:r>
      <w:r>
        <w:rPr>
          <w:rStyle w:val="Hyperlink"/>
          <w:rFonts w:asciiTheme="minorHAnsi" w:hAnsiTheme="minorHAnsi" w:cstheme="minorHAnsi"/>
        </w:rPr>
        <w:tab/>
      </w:r>
      <w:r w:rsidR="009D2B08">
        <w:rPr>
          <w:color w:val="auto"/>
        </w:rPr>
        <w:t xml:space="preserve">Finn, R. D. </w:t>
      </w:r>
      <w:r w:rsidR="009D2B08">
        <w:rPr>
          <w:i/>
          <w:color w:val="auto"/>
        </w:rPr>
        <w:t>et al.</w:t>
      </w:r>
      <w:r w:rsidR="009D2B08">
        <w:rPr>
          <w:color w:val="auto"/>
        </w:rPr>
        <w:t xml:space="preserve"> </w:t>
      </w:r>
      <w:r w:rsidR="009D2B08" w:rsidRPr="00EE63BE">
        <w:rPr>
          <w:color w:val="auto"/>
        </w:rPr>
        <w:t>The Pfam protein families database: towards a more sustainable future</w:t>
      </w:r>
      <w:r w:rsidR="009D2B08">
        <w:rPr>
          <w:color w:val="auto"/>
        </w:rPr>
        <w:t xml:space="preserve">. </w:t>
      </w:r>
      <w:r w:rsidR="009D2B08" w:rsidRPr="006500AF">
        <w:rPr>
          <w:i/>
          <w:color w:val="auto"/>
        </w:rPr>
        <w:t>Nucleic Acids Research</w:t>
      </w:r>
      <w:r w:rsidR="009D2B08">
        <w:rPr>
          <w:color w:val="auto"/>
        </w:rPr>
        <w:t>,</w:t>
      </w:r>
      <w:r w:rsidR="009D2B08" w:rsidRPr="00EE63BE">
        <w:rPr>
          <w:color w:val="auto"/>
        </w:rPr>
        <w:t xml:space="preserve"> Database Issue </w:t>
      </w:r>
      <w:r w:rsidR="009D2B08" w:rsidRPr="006500AF">
        <w:rPr>
          <w:b/>
          <w:color w:val="auto"/>
        </w:rPr>
        <w:t>44</w:t>
      </w:r>
      <w:r w:rsidR="009D2B08">
        <w:rPr>
          <w:color w:val="auto"/>
        </w:rPr>
        <w:t xml:space="preserve">, </w:t>
      </w:r>
      <w:r w:rsidR="009D2B08" w:rsidRPr="00EE63BE">
        <w:rPr>
          <w:color w:val="auto"/>
        </w:rPr>
        <w:t>D279-D285</w:t>
      </w:r>
      <w:r w:rsidR="009D2B08">
        <w:rPr>
          <w:color w:val="auto"/>
        </w:rPr>
        <w:t xml:space="preserve"> </w:t>
      </w:r>
      <w:r w:rsidR="009D2B08" w:rsidRPr="00EE63BE">
        <w:rPr>
          <w:color w:val="auto"/>
        </w:rPr>
        <w:t>(2016)</w:t>
      </w:r>
      <w:r w:rsidR="009D2B08">
        <w:rPr>
          <w:color w:val="auto"/>
        </w:rPr>
        <w:t>.</w:t>
      </w:r>
    </w:p>
    <w:p w14:paraId="501AED01" w14:textId="613D736E" w:rsidR="009D2B08" w:rsidRDefault="009D2B08" w:rsidP="007E4AB8">
      <w:pPr>
        <w:tabs>
          <w:tab w:val="left" w:pos="640"/>
        </w:tabs>
        <w:ind w:left="640" w:hanging="640"/>
        <w:jc w:val="left"/>
        <w:rPr>
          <w:rStyle w:val="Hyperlink"/>
          <w:rFonts w:asciiTheme="minorHAnsi" w:hAnsiTheme="minorHAnsi" w:cstheme="minorHAnsi"/>
        </w:rPr>
      </w:pPr>
      <w:r>
        <w:rPr>
          <w:color w:val="auto"/>
        </w:rPr>
        <w:t>27.</w:t>
      </w:r>
      <w:r>
        <w:rPr>
          <w:color w:val="auto"/>
        </w:rPr>
        <w:tab/>
      </w:r>
      <w:r w:rsidRPr="007E4AB8">
        <w:rPr>
          <w:color w:val="auto"/>
        </w:rPr>
        <w:t>The UniProt Consortium</w:t>
      </w:r>
      <w:r>
        <w:rPr>
          <w:color w:val="auto"/>
        </w:rPr>
        <w:t xml:space="preserve">. </w:t>
      </w:r>
      <w:r w:rsidRPr="007E4AB8">
        <w:rPr>
          <w:color w:val="auto"/>
        </w:rPr>
        <w:t>UniProt: the universal protein knowledgebase</w:t>
      </w:r>
      <w:r>
        <w:rPr>
          <w:color w:val="auto"/>
        </w:rPr>
        <w:t xml:space="preserve">. </w:t>
      </w:r>
      <w:r w:rsidRPr="006500AF">
        <w:rPr>
          <w:i/>
          <w:color w:val="auto"/>
        </w:rPr>
        <w:t>Nucleic Acids Res</w:t>
      </w:r>
      <w:r>
        <w:rPr>
          <w:i/>
          <w:color w:val="auto"/>
        </w:rPr>
        <w:t>earch</w:t>
      </w:r>
      <w:r w:rsidRPr="007E4AB8">
        <w:rPr>
          <w:color w:val="auto"/>
        </w:rPr>
        <w:t xml:space="preserve"> </w:t>
      </w:r>
      <w:r w:rsidRPr="006500AF">
        <w:rPr>
          <w:b/>
          <w:color w:val="auto"/>
        </w:rPr>
        <w:t>45</w:t>
      </w:r>
      <w:r>
        <w:rPr>
          <w:color w:val="auto"/>
        </w:rPr>
        <w:t>,</w:t>
      </w:r>
      <w:r w:rsidRPr="007E4AB8">
        <w:rPr>
          <w:color w:val="auto"/>
        </w:rPr>
        <w:t xml:space="preserve"> D158-D169 (2017)</w:t>
      </w:r>
      <w:r>
        <w:rPr>
          <w:color w:val="auto"/>
        </w:rPr>
        <w:t>.</w:t>
      </w:r>
    </w:p>
    <w:p w14:paraId="170A4AC9" w14:textId="2B124779" w:rsidR="009D2B08" w:rsidRDefault="009D2B08" w:rsidP="009D2B08">
      <w:pPr>
        <w:tabs>
          <w:tab w:val="left" w:pos="640"/>
        </w:tabs>
        <w:ind w:left="640" w:hanging="640"/>
        <w:jc w:val="left"/>
        <w:rPr>
          <w:rStyle w:val="Hyperlink"/>
          <w:rFonts w:asciiTheme="minorHAnsi" w:hAnsiTheme="minorHAnsi" w:cstheme="minorHAnsi"/>
        </w:rPr>
      </w:pPr>
      <w:r>
        <w:rPr>
          <w:rStyle w:val="Hyperlink"/>
          <w:rFonts w:asciiTheme="minorHAnsi" w:hAnsiTheme="minorHAnsi" w:cstheme="minorHAnsi"/>
        </w:rPr>
        <w:t>28.</w:t>
      </w:r>
      <w:r>
        <w:rPr>
          <w:rStyle w:val="Hyperlink"/>
          <w:rFonts w:asciiTheme="minorHAnsi" w:hAnsiTheme="minorHAnsi" w:cstheme="minorHAnsi"/>
        </w:rPr>
        <w:tab/>
      </w:r>
      <w:r w:rsidRPr="009D2B08">
        <w:rPr>
          <w:rStyle w:val="Hyperlink"/>
          <w:rFonts w:asciiTheme="minorHAnsi" w:hAnsiTheme="minorHAnsi" w:cstheme="minorHAnsi"/>
        </w:rPr>
        <w:t>Johnson M</w:t>
      </w:r>
      <w:r>
        <w:rPr>
          <w:rStyle w:val="Hyperlink"/>
          <w:rFonts w:asciiTheme="minorHAnsi" w:hAnsiTheme="minorHAnsi" w:cstheme="minorHAnsi"/>
        </w:rPr>
        <w:t>.</w:t>
      </w:r>
      <w:r w:rsidRPr="009D2B08">
        <w:rPr>
          <w:rStyle w:val="Hyperlink"/>
          <w:rFonts w:asciiTheme="minorHAnsi" w:hAnsiTheme="minorHAnsi" w:cstheme="minorHAnsi"/>
        </w:rPr>
        <w:t xml:space="preserve"> </w:t>
      </w:r>
      <w:r w:rsidRPr="009C0F48">
        <w:rPr>
          <w:rStyle w:val="Hyperlink"/>
          <w:rFonts w:asciiTheme="minorHAnsi" w:hAnsiTheme="minorHAnsi" w:cstheme="minorHAnsi"/>
          <w:i/>
        </w:rPr>
        <w:t>et al.</w:t>
      </w:r>
      <w:r w:rsidRPr="009D2B08">
        <w:rPr>
          <w:rStyle w:val="Hyperlink"/>
          <w:rFonts w:asciiTheme="minorHAnsi" w:hAnsiTheme="minorHAnsi" w:cstheme="minorHAnsi"/>
        </w:rPr>
        <w:t xml:space="preserve"> NCBI BLAST: a better web interface. </w:t>
      </w:r>
      <w:r w:rsidRPr="009C0F48">
        <w:rPr>
          <w:rStyle w:val="Hyperlink"/>
          <w:rFonts w:asciiTheme="minorHAnsi" w:hAnsiTheme="minorHAnsi" w:cstheme="minorHAnsi"/>
          <w:i/>
        </w:rPr>
        <w:t>Nucleic Acids Research</w:t>
      </w:r>
      <w:r>
        <w:rPr>
          <w:rStyle w:val="Hyperlink"/>
          <w:rFonts w:asciiTheme="minorHAnsi" w:hAnsiTheme="minorHAnsi" w:cstheme="minorHAnsi"/>
        </w:rPr>
        <w:t xml:space="preserve"> </w:t>
      </w:r>
      <w:r>
        <w:rPr>
          <w:rStyle w:val="Hyperlink"/>
          <w:rFonts w:asciiTheme="minorHAnsi" w:hAnsiTheme="minorHAnsi" w:cstheme="minorHAnsi"/>
          <w:b/>
        </w:rPr>
        <w:t xml:space="preserve">1, </w:t>
      </w:r>
      <w:r>
        <w:rPr>
          <w:rStyle w:val="Hyperlink"/>
          <w:rFonts w:asciiTheme="minorHAnsi" w:hAnsiTheme="minorHAnsi" w:cstheme="minorHAnsi"/>
        </w:rPr>
        <w:t>(</w:t>
      </w:r>
      <w:r w:rsidRPr="009D2B08">
        <w:rPr>
          <w:rStyle w:val="Hyperlink"/>
          <w:rFonts w:asciiTheme="minorHAnsi" w:hAnsiTheme="minorHAnsi" w:cstheme="minorHAnsi"/>
        </w:rPr>
        <w:t>36</w:t>
      </w:r>
      <w:r>
        <w:rPr>
          <w:rStyle w:val="Hyperlink"/>
          <w:rFonts w:asciiTheme="minorHAnsi" w:hAnsiTheme="minorHAnsi" w:cstheme="minorHAnsi"/>
        </w:rPr>
        <w:t xml:space="preserve">), </w:t>
      </w:r>
      <w:r w:rsidRPr="009D2B08">
        <w:rPr>
          <w:rStyle w:val="Hyperlink"/>
          <w:rFonts w:asciiTheme="minorHAnsi" w:hAnsiTheme="minorHAnsi" w:cstheme="minorHAnsi"/>
        </w:rPr>
        <w:t>W5-9.</w:t>
      </w:r>
      <w:r>
        <w:rPr>
          <w:rStyle w:val="Hyperlink"/>
          <w:rFonts w:asciiTheme="minorHAnsi" w:hAnsiTheme="minorHAnsi" w:cstheme="minorHAnsi"/>
        </w:rPr>
        <w:t xml:space="preserve"> (2008).</w:t>
      </w:r>
    </w:p>
    <w:p w14:paraId="617D961F" w14:textId="3EDBDF89" w:rsidR="0007501A" w:rsidRDefault="009D2B08" w:rsidP="007E4AB8">
      <w:pPr>
        <w:tabs>
          <w:tab w:val="left" w:pos="640"/>
        </w:tabs>
        <w:ind w:left="640" w:hanging="640"/>
        <w:jc w:val="left"/>
        <w:rPr>
          <w:color w:val="auto"/>
        </w:rPr>
      </w:pPr>
      <w:r>
        <w:rPr>
          <w:rStyle w:val="Hyperlink"/>
          <w:rFonts w:asciiTheme="minorHAnsi" w:hAnsiTheme="minorHAnsi" w:cstheme="minorHAnsi"/>
        </w:rPr>
        <w:t>29.</w:t>
      </w:r>
      <w:r>
        <w:rPr>
          <w:rStyle w:val="Hyperlink"/>
          <w:rFonts w:asciiTheme="minorHAnsi" w:hAnsiTheme="minorHAnsi" w:cstheme="minorHAnsi"/>
        </w:rPr>
        <w:tab/>
      </w:r>
      <w:r w:rsidR="0007501A" w:rsidRPr="0007501A">
        <w:rPr>
          <w:rStyle w:val="Hyperlink"/>
          <w:rFonts w:asciiTheme="minorHAnsi" w:hAnsiTheme="minorHAnsi" w:cstheme="minorHAnsi"/>
        </w:rPr>
        <w:t>http://hmmer.org/</w:t>
      </w:r>
    </w:p>
    <w:p w14:paraId="64D0ABF7" w14:textId="55A1A6BB" w:rsidR="00EE63BE" w:rsidRDefault="009D2B08" w:rsidP="005048B4">
      <w:pPr>
        <w:tabs>
          <w:tab w:val="left" w:pos="640"/>
        </w:tabs>
        <w:ind w:left="640" w:hanging="640"/>
        <w:jc w:val="left"/>
        <w:rPr>
          <w:color w:val="auto"/>
        </w:rPr>
      </w:pPr>
      <w:r>
        <w:rPr>
          <w:color w:val="auto"/>
        </w:rPr>
        <w:t>3</w:t>
      </w:r>
      <w:r w:rsidR="007E4AB8">
        <w:rPr>
          <w:color w:val="auto"/>
        </w:rPr>
        <w:t>0</w:t>
      </w:r>
      <w:r w:rsidR="00EE63BE">
        <w:rPr>
          <w:color w:val="auto"/>
        </w:rPr>
        <w:t>.</w:t>
      </w:r>
      <w:r w:rsidR="00EE63BE">
        <w:rPr>
          <w:color w:val="auto"/>
        </w:rPr>
        <w:tab/>
      </w:r>
      <w:r w:rsidR="00EE63BE" w:rsidRPr="00887F6E">
        <w:rPr>
          <w:color w:val="auto"/>
        </w:rPr>
        <w:t xml:space="preserve">Fu, L., Niu, B., Zhu, Z., Wu, S., Li, W. CD-HIT: accelerated for clustering the next generation sequencing data. </w:t>
      </w:r>
      <w:r w:rsidR="00EE63BE" w:rsidRPr="009C0F48">
        <w:rPr>
          <w:i/>
          <w:color w:val="auto"/>
        </w:rPr>
        <w:t>Bioinformatics</w:t>
      </w:r>
      <w:r w:rsidR="00EE63BE" w:rsidRPr="00887F6E">
        <w:rPr>
          <w:color w:val="auto"/>
        </w:rPr>
        <w:t xml:space="preserve"> </w:t>
      </w:r>
      <w:r w:rsidR="00EE63BE" w:rsidRPr="009C0F48">
        <w:rPr>
          <w:b/>
          <w:color w:val="auto"/>
        </w:rPr>
        <w:t>28</w:t>
      </w:r>
      <w:r w:rsidR="00A554A4">
        <w:rPr>
          <w:color w:val="auto"/>
        </w:rPr>
        <w:t xml:space="preserve"> </w:t>
      </w:r>
      <w:r w:rsidR="00EE63BE" w:rsidRPr="00887F6E">
        <w:rPr>
          <w:color w:val="auto"/>
        </w:rPr>
        <w:t>(23), 3150-3152.</w:t>
      </w:r>
      <w:r w:rsidR="002A67CC">
        <w:rPr>
          <w:color w:val="auto"/>
        </w:rPr>
        <w:t xml:space="preserve"> (2012).</w:t>
      </w:r>
    </w:p>
    <w:p w14:paraId="2CF35486" w14:textId="35863CC2" w:rsidR="005048B4" w:rsidRDefault="009D2B08" w:rsidP="005048B4">
      <w:pPr>
        <w:tabs>
          <w:tab w:val="left" w:pos="640"/>
        </w:tabs>
        <w:ind w:left="640" w:hanging="640"/>
        <w:jc w:val="left"/>
        <w:rPr>
          <w:color w:val="auto"/>
        </w:rPr>
      </w:pPr>
      <w:r>
        <w:rPr>
          <w:color w:val="auto"/>
        </w:rPr>
        <w:t>3</w:t>
      </w:r>
      <w:r w:rsidR="007E4AB8">
        <w:rPr>
          <w:color w:val="auto"/>
        </w:rPr>
        <w:t>1</w:t>
      </w:r>
      <w:r w:rsidR="005048B4">
        <w:rPr>
          <w:color w:val="auto"/>
        </w:rPr>
        <w:t>.</w:t>
      </w:r>
      <w:r w:rsidR="005048B4">
        <w:rPr>
          <w:color w:val="auto"/>
        </w:rPr>
        <w:tab/>
        <w:t xml:space="preserve">Simão, F. A., Waterhouse, R. M., Ioannidis, P., Kriventseva, E. V. &amp; Zdobnov, E. M. BUSCO: </w:t>
      </w:r>
      <w:r w:rsidR="005048B4">
        <w:rPr>
          <w:color w:val="auto"/>
        </w:rPr>
        <w:lastRenderedPageBreak/>
        <w:t xml:space="preserve">assessing genome assembly and annotation completeness with single-copy orthologs. </w:t>
      </w:r>
      <w:r w:rsidR="005048B4">
        <w:rPr>
          <w:i/>
          <w:iCs/>
          <w:color w:val="auto"/>
        </w:rPr>
        <w:t>Bioinformatics</w:t>
      </w:r>
      <w:r w:rsidR="005048B4">
        <w:rPr>
          <w:color w:val="auto"/>
        </w:rPr>
        <w:t xml:space="preserve"> </w:t>
      </w:r>
      <w:r w:rsidR="005048B4">
        <w:rPr>
          <w:b/>
          <w:bCs/>
          <w:color w:val="auto"/>
        </w:rPr>
        <w:t>31,</w:t>
      </w:r>
      <w:r w:rsidR="005048B4">
        <w:rPr>
          <w:color w:val="auto"/>
        </w:rPr>
        <w:t xml:space="preserve"> 3210–3212 (2015).</w:t>
      </w:r>
    </w:p>
    <w:p w14:paraId="71ECF2FB" w14:textId="28B57905" w:rsidR="005048B4" w:rsidRDefault="00864FD8" w:rsidP="005048B4">
      <w:pPr>
        <w:tabs>
          <w:tab w:val="left" w:pos="640"/>
        </w:tabs>
        <w:ind w:left="640" w:hanging="640"/>
        <w:jc w:val="left"/>
        <w:rPr>
          <w:color w:val="auto"/>
        </w:rPr>
      </w:pPr>
      <w:r>
        <w:rPr>
          <w:color w:val="auto"/>
        </w:rPr>
        <w:t>32</w:t>
      </w:r>
      <w:r w:rsidR="005048B4">
        <w:rPr>
          <w:color w:val="auto"/>
        </w:rPr>
        <w:t>.</w:t>
      </w:r>
      <w:r w:rsidR="005048B4">
        <w:rPr>
          <w:color w:val="auto"/>
        </w:rPr>
        <w:tab/>
        <w:t xml:space="preserve">Bolger, A. M., Lohse, M. &amp; Usadel, B. Trimmomatic: a flexible trimmer for Illumina sequence data. </w:t>
      </w:r>
      <w:r w:rsidR="005048B4">
        <w:rPr>
          <w:i/>
          <w:iCs/>
          <w:color w:val="auto"/>
        </w:rPr>
        <w:t>Bioinformatics</w:t>
      </w:r>
      <w:r w:rsidR="005048B4">
        <w:rPr>
          <w:color w:val="auto"/>
        </w:rPr>
        <w:t xml:space="preserve"> </w:t>
      </w:r>
      <w:r w:rsidR="005048B4">
        <w:rPr>
          <w:b/>
          <w:bCs/>
          <w:color w:val="auto"/>
        </w:rPr>
        <w:t>30,</w:t>
      </w:r>
      <w:r w:rsidR="005048B4">
        <w:rPr>
          <w:color w:val="auto"/>
        </w:rPr>
        <w:t xml:space="preserve"> 2114–2120 (2014).</w:t>
      </w:r>
    </w:p>
    <w:p w14:paraId="2A3288F6" w14:textId="54F06C7D" w:rsidR="005048B4" w:rsidRDefault="00864FD8" w:rsidP="005048B4">
      <w:pPr>
        <w:tabs>
          <w:tab w:val="left" w:pos="640"/>
        </w:tabs>
        <w:ind w:left="640" w:hanging="640"/>
        <w:jc w:val="left"/>
        <w:rPr>
          <w:color w:val="auto"/>
        </w:rPr>
      </w:pPr>
      <w:r>
        <w:rPr>
          <w:color w:val="auto"/>
        </w:rPr>
        <w:t>33</w:t>
      </w:r>
      <w:r w:rsidR="005048B4">
        <w:rPr>
          <w:color w:val="auto"/>
        </w:rPr>
        <w:t>.</w:t>
      </w:r>
      <w:r w:rsidR="005048B4">
        <w:rPr>
          <w:color w:val="auto"/>
        </w:rPr>
        <w:tab/>
        <w:t xml:space="preserve">Langmead, B. &amp; Salzberg, S. L. Fast gapped-read alignment with Bowtie 2. </w:t>
      </w:r>
      <w:r w:rsidR="005048B4">
        <w:rPr>
          <w:i/>
          <w:iCs/>
          <w:color w:val="auto"/>
        </w:rPr>
        <w:t>Nat</w:t>
      </w:r>
      <w:r w:rsidR="00A554A4">
        <w:rPr>
          <w:i/>
          <w:iCs/>
          <w:color w:val="auto"/>
        </w:rPr>
        <w:t>ure</w:t>
      </w:r>
      <w:r w:rsidR="005048B4">
        <w:rPr>
          <w:i/>
          <w:iCs/>
          <w:color w:val="auto"/>
        </w:rPr>
        <w:t xml:space="preserve"> Meth</w:t>
      </w:r>
      <w:r w:rsidR="00A554A4">
        <w:rPr>
          <w:i/>
          <w:iCs/>
          <w:color w:val="auto"/>
        </w:rPr>
        <w:t>ods</w:t>
      </w:r>
      <w:r w:rsidR="005048B4">
        <w:rPr>
          <w:color w:val="auto"/>
        </w:rPr>
        <w:t xml:space="preserve"> </w:t>
      </w:r>
      <w:r w:rsidR="005048B4">
        <w:rPr>
          <w:b/>
          <w:bCs/>
          <w:color w:val="auto"/>
        </w:rPr>
        <w:t>9,</w:t>
      </w:r>
      <w:r w:rsidR="005048B4">
        <w:rPr>
          <w:color w:val="auto"/>
        </w:rPr>
        <w:t xml:space="preserve"> 357–359 (2012).</w:t>
      </w:r>
    </w:p>
    <w:p w14:paraId="6FBD0FEB" w14:textId="69F1F8A3" w:rsidR="005048B4" w:rsidRDefault="00864FD8" w:rsidP="005048B4">
      <w:pPr>
        <w:tabs>
          <w:tab w:val="left" w:pos="640"/>
        </w:tabs>
        <w:ind w:left="640" w:hanging="640"/>
        <w:jc w:val="left"/>
        <w:rPr>
          <w:color w:val="auto"/>
        </w:rPr>
      </w:pPr>
      <w:r>
        <w:rPr>
          <w:color w:val="auto"/>
        </w:rPr>
        <w:t>34</w:t>
      </w:r>
      <w:r w:rsidR="005048B4">
        <w:rPr>
          <w:color w:val="auto"/>
        </w:rPr>
        <w:t>.</w:t>
      </w:r>
      <w:r w:rsidR="005048B4">
        <w:rPr>
          <w:color w:val="auto"/>
        </w:rPr>
        <w:tab/>
        <w:t xml:space="preserve">Li, H. </w:t>
      </w:r>
      <w:r w:rsidR="005048B4">
        <w:rPr>
          <w:i/>
          <w:iCs/>
          <w:color w:val="auto"/>
        </w:rPr>
        <w:t>et al.</w:t>
      </w:r>
      <w:r w:rsidR="005048B4">
        <w:rPr>
          <w:color w:val="auto"/>
        </w:rPr>
        <w:t xml:space="preserve"> The Sequence Alignment/Map format and SAMtools. </w:t>
      </w:r>
      <w:r w:rsidR="005048B4">
        <w:rPr>
          <w:i/>
          <w:iCs/>
          <w:color w:val="auto"/>
        </w:rPr>
        <w:t>Bioinformatics</w:t>
      </w:r>
      <w:r w:rsidR="005048B4">
        <w:rPr>
          <w:color w:val="auto"/>
        </w:rPr>
        <w:t xml:space="preserve"> </w:t>
      </w:r>
      <w:r w:rsidR="005048B4">
        <w:rPr>
          <w:b/>
          <w:bCs/>
          <w:color w:val="auto"/>
        </w:rPr>
        <w:t>25,</w:t>
      </w:r>
      <w:r w:rsidR="005048B4">
        <w:rPr>
          <w:color w:val="auto"/>
        </w:rPr>
        <w:t xml:space="preserve"> 2078–2079 (2009).</w:t>
      </w:r>
    </w:p>
    <w:p w14:paraId="4318A04F" w14:textId="5C9EBD97" w:rsidR="005048B4" w:rsidRDefault="002D2A27" w:rsidP="005048B4">
      <w:pPr>
        <w:tabs>
          <w:tab w:val="left" w:pos="640"/>
        </w:tabs>
        <w:ind w:left="640" w:hanging="640"/>
        <w:jc w:val="left"/>
        <w:rPr>
          <w:color w:val="auto"/>
        </w:rPr>
      </w:pPr>
      <w:r>
        <w:rPr>
          <w:color w:val="auto"/>
        </w:rPr>
        <w:t>35</w:t>
      </w:r>
      <w:r w:rsidR="005048B4">
        <w:rPr>
          <w:color w:val="auto"/>
        </w:rPr>
        <w:t>.</w:t>
      </w:r>
      <w:r w:rsidR="005048B4">
        <w:rPr>
          <w:color w:val="auto"/>
        </w:rPr>
        <w:tab/>
        <w:t xml:space="preserve">Love, M. I., Huber, W. &amp; Anders, S. Moderated estimation of fold change and dispersion for RNA-seq data with DESeq2. </w:t>
      </w:r>
      <w:r w:rsidR="005048B4">
        <w:rPr>
          <w:i/>
          <w:iCs/>
          <w:color w:val="auto"/>
        </w:rPr>
        <w:t>Genome Biol</w:t>
      </w:r>
      <w:r w:rsidR="00A554A4">
        <w:rPr>
          <w:i/>
          <w:iCs/>
          <w:color w:val="auto"/>
        </w:rPr>
        <w:t>ogy</w:t>
      </w:r>
      <w:r w:rsidR="005048B4">
        <w:rPr>
          <w:color w:val="auto"/>
        </w:rPr>
        <w:t xml:space="preserve"> </w:t>
      </w:r>
      <w:r w:rsidR="005048B4">
        <w:rPr>
          <w:b/>
          <w:bCs/>
          <w:color w:val="auto"/>
        </w:rPr>
        <w:t>15,</w:t>
      </w:r>
      <w:r w:rsidR="005048B4">
        <w:rPr>
          <w:color w:val="auto"/>
        </w:rPr>
        <w:t xml:space="preserve"> 31–21 (2014).</w:t>
      </w:r>
    </w:p>
    <w:p w14:paraId="22CACCF2" w14:textId="50DC3933" w:rsidR="005048B4" w:rsidRDefault="002D2A27" w:rsidP="005048B4">
      <w:pPr>
        <w:tabs>
          <w:tab w:val="left" w:pos="640"/>
        </w:tabs>
        <w:ind w:left="640" w:hanging="640"/>
        <w:jc w:val="left"/>
        <w:rPr>
          <w:color w:val="auto"/>
        </w:rPr>
      </w:pPr>
      <w:r>
        <w:rPr>
          <w:color w:val="auto"/>
        </w:rPr>
        <w:t>36</w:t>
      </w:r>
      <w:r w:rsidR="005048B4">
        <w:rPr>
          <w:color w:val="auto"/>
        </w:rPr>
        <w:t>.</w:t>
      </w:r>
      <w:r w:rsidR="005048B4">
        <w:rPr>
          <w:color w:val="auto"/>
        </w:rPr>
        <w:tab/>
        <w:t xml:space="preserve">Rieu, I. &amp; Powers, S. J. Real-time quantitative RT-PCR: design, calculations, and statistics. </w:t>
      </w:r>
      <w:r w:rsidR="005048B4">
        <w:rPr>
          <w:i/>
          <w:iCs/>
          <w:color w:val="auto"/>
        </w:rPr>
        <w:t>Plant Cell</w:t>
      </w:r>
      <w:r w:rsidR="005048B4">
        <w:rPr>
          <w:color w:val="auto"/>
        </w:rPr>
        <w:t xml:space="preserve"> </w:t>
      </w:r>
      <w:r w:rsidR="005048B4">
        <w:rPr>
          <w:b/>
          <w:bCs/>
          <w:color w:val="auto"/>
        </w:rPr>
        <w:t>21,</w:t>
      </w:r>
      <w:r w:rsidR="005048B4">
        <w:rPr>
          <w:color w:val="auto"/>
        </w:rPr>
        <w:t xml:space="preserve"> 1031–1033 (2009).</w:t>
      </w:r>
    </w:p>
    <w:p w14:paraId="59251603" w14:textId="2B8B4739" w:rsidR="005048B4" w:rsidRDefault="002D2A27" w:rsidP="005048B4">
      <w:pPr>
        <w:tabs>
          <w:tab w:val="left" w:pos="640"/>
        </w:tabs>
        <w:ind w:left="640" w:hanging="640"/>
        <w:jc w:val="left"/>
        <w:rPr>
          <w:color w:val="auto"/>
        </w:rPr>
      </w:pPr>
      <w:r>
        <w:rPr>
          <w:color w:val="auto"/>
        </w:rPr>
        <w:t>37</w:t>
      </w:r>
      <w:r w:rsidR="005048B4">
        <w:rPr>
          <w:color w:val="auto"/>
        </w:rPr>
        <w:t>.</w:t>
      </w:r>
      <w:r w:rsidR="005048B4">
        <w:rPr>
          <w:color w:val="auto"/>
        </w:rPr>
        <w:tab/>
        <w:t xml:space="preserve">Malcolm, S. B. Chemical defence in chewing and sucking insect herbivores: plant-derived cardenolides in the monarch butterfly and oleander aphid. </w:t>
      </w:r>
      <w:r w:rsidR="005048B4">
        <w:rPr>
          <w:i/>
          <w:iCs/>
          <w:color w:val="auto"/>
        </w:rPr>
        <w:t>Chemoecology</w:t>
      </w:r>
      <w:r w:rsidR="005048B4">
        <w:rPr>
          <w:color w:val="auto"/>
        </w:rPr>
        <w:t xml:space="preserve"> </w:t>
      </w:r>
      <w:r w:rsidR="005048B4">
        <w:rPr>
          <w:b/>
          <w:bCs/>
          <w:color w:val="auto"/>
        </w:rPr>
        <w:t>1,</w:t>
      </w:r>
      <w:r w:rsidR="005048B4">
        <w:rPr>
          <w:color w:val="auto"/>
        </w:rPr>
        <w:t xml:space="preserve"> 12–21 (1990).</w:t>
      </w:r>
    </w:p>
    <w:p w14:paraId="7ECA5078" w14:textId="19382C8D" w:rsidR="005048B4" w:rsidRDefault="007E4AB8" w:rsidP="005048B4">
      <w:pPr>
        <w:tabs>
          <w:tab w:val="left" w:pos="640"/>
        </w:tabs>
        <w:ind w:left="640" w:hanging="640"/>
        <w:jc w:val="left"/>
        <w:rPr>
          <w:color w:val="auto"/>
        </w:rPr>
      </w:pPr>
      <w:r>
        <w:rPr>
          <w:color w:val="auto"/>
        </w:rPr>
        <w:t>3</w:t>
      </w:r>
      <w:r w:rsidR="002D2A27">
        <w:rPr>
          <w:color w:val="auto"/>
        </w:rPr>
        <w:t>8</w:t>
      </w:r>
      <w:r w:rsidR="005048B4">
        <w:rPr>
          <w:color w:val="auto"/>
        </w:rPr>
        <w:t>.</w:t>
      </w:r>
      <w:r w:rsidR="005048B4">
        <w:rPr>
          <w:color w:val="auto"/>
        </w:rPr>
        <w:tab/>
        <w:t xml:space="preserve">Agrawal, A. A., Underwood, N. &amp; Stinchcombe, J. R. Intraspecific variation in the strength of density dependence in aphid populations. </w:t>
      </w:r>
      <w:r w:rsidR="005048B4">
        <w:rPr>
          <w:i/>
          <w:iCs/>
          <w:color w:val="auto"/>
        </w:rPr>
        <w:t>Ecological Entomology</w:t>
      </w:r>
      <w:r w:rsidR="005048B4">
        <w:rPr>
          <w:color w:val="auto"/>
        </w:rPr>
        <w:t xml:space="preserve"> </w:t>
      </w:r>
      <w:r w:rsidR="005048B4">
        <w:rPr>
          <w:b/>
          <w:bCs/>
          <w:color w:val="auto"/>
        </w:rPr>
        <w:t>29,</w:t>
      </w:r>
      <w:r w:rsidR="005048B4">
        <w:rPr>
          <w:color w:val="auto"/>
        </w:rPr>
        <w:t xml:space="preserve"> 521–526 (2004).</w:t>
      </w:r>
    </w:p>
    <w:p w14:paraId="327E1490" w14:textId="1B11E4B5" w:rsidR="005048B4" w:rsidRDefault="007E4AB8" w:rsidP="005048B4">
      <w:pPr>
        <w:tabs>
          <w:tab w:val="left" w:pos="640"/>
        </w:tabs>
        <w:ind w:left="640" w:hanging="640"/>
        <w:jc w:val="left"/>
        <w:rPr>
          <w:color w:val="auto"/>
        </w:rPr>
      </w:pPr>
      <w:r>
        <w:rPr>
          <w:color w:val="auto"/>
        </w:rPr>
        <w:t>3</w:t>
      </w:r>
      <w:r w:rsidR="002D2A27">
        <w:rPr>
          <w:color w:val="auto"/>
        </w:rPr>
        <w:t>9</w:t>
      </w:r>
      <w:r w:rsidR="005048B4">
        <w:rPr>
          <w:color w:val="auto"/>
        </w:rPr>
        <w:t>.</w:t>
      </w:r>
      <w:r w:rsidR="005048B4">
        <w:rPr>
          <w:color w:val="auto"/>
        </w:rPr>
        <w:tab/>
        <w:t xml:space="preserve">Zehnder, C. B. &amp; Hunter, M. D. A comparison of maternal effects and current environment on vital rates of </w:t>
      </w:r>
      <w:r w:rsidR="005048B4">
        <w:rPr>
          <w:i/>
          <w:iCs/>
          <w:color w:val="auto"/>
        </w:rPr>
        <w:t>Aphis nerii</w:t>
      </w:r>
      <w:r w:rsidR="005048B4">
        <w:rPr>
          <w:color w:val="auto"/>
        </w:rPr>
        <w:t xml:space="preserve">, the milkweed-oleander aphid. </w:t>
      </w:r>
      <w:r w:rsidR="005048B4">
        <w:rPr>
          <w:i/>
          <w:iCs/>
          <w:color w:val="auto"/>
        </w:rPr>
        <w:t>Ecological Entomology</w:t>
      </w:r>
      <w:r w:rsidR="005048B4">
        <w:rPr>
          <w:color w:val="auto"/>
        </w:rPr>
        <w:t xml:space="preserve"> </w:t>
      </w:r>
      <w:r w:rsidR="005048B4">
        <w:rPr>
          <w:b/>
          <w:bCs/>
          <w:color w:val="auto"/>
        </w:rPr>
        <w:t>32,</w:t>
      </w:r>
      <w:r w:rsidR="005048B4">
        <w:rPr>
          <w:color w:val="auto"/>
        </w:rPr>
        <w:t xml:space="preserve"> 172–180 (2007).</w:t>
      </w:r>
    </w:p>
    <w:p w14:paraId="29E7B3A7" w14:textId="187FB22C" w:rsidR="005048B4" w:rsidRDefault="002D2A27" w:rsidP="005048B4">
      <w:pPr>
        <w:tabs>
          <w:tab w:val="left" w:pos="640"/>
        </w:tabs>
        <w:ind w:left="640" w:hanging="640"/>
        <w:jc w:val="left"/>
        <w:rPr>
          <w:color w:val="auto"/>
        </w:rPr>
      </w:pPr>
      <w:r>
        <w:rPr>
          <w:color w:val="auto"/>
        </w:rPr>
        <w:t>40</w:t>
      </w:r>
      <w:r w:rsidR="005048B4">
        <w:rPr>
          <w:color w:val="auto"/>
        </w:rPr>
        <w:t>.</w:t>
      </w:r>
      <w:r w:rsidR="005048B4">
        <w:rPr>
          <w:color w:val="auto"/>
        </w:rPr>
        <w:tab/>
        <w:t xml:space="preserve">Hartbauer, M. Collective defense of </w:t>
      </w:r>
      <w:r w:rsidR="005048B4" w:rsidRPr="009C0F48">
        <w:rPr>
          <w:i/>
          <w:color w:val="auto"/>
        </w:rPr>
        <w:t>Aphis nerii</w:t>
      </w:r>
      <w:r w:rsidR="005048B4">
        <w:rPr>
          <w:color w:val="auto"/>
        </w:rPr>
        <w:t xml:space="preserve"> and </w:t>
      </w:r>
      <w:r w:rsidR="005048B4" w:rsidRPr="009C0F48">
        <w:rPr>
          <w:i/>
          <w:color w:val="auto"/>
        </w:rPr>
        <w:t>Uroleucon hypochoeridis</w:t>
      </w:r>
      <w:r w:rsidR="005048B4">
        <w:rPr>
          <w:color w:val="auto"/>
        </w:rPr>
        <w:t xml:space="preserve"> (Homoptera, Aphididae) against natural enemies. </w:t>
      </w:r>
      <w:r w:rsidR="005048B4">
        <w:rPr>
          <w:i/>
          <w:iCs/>
          <w:color w:val="auto"/>
        </w:rPr>
        <w:t>PLoS ONE</w:t>
      </w:r>
      <w:r w:rsidR="005048B4">
        <w:rPr>
          <w:color w:val="auto"/>
        </w:rPr>
        <w:t xml:space="preserve"> </w:t>
      </w:r>
      <w:r w:rsidR="005048B4">
        <w:rPr>
          <w:b/>
          <w:bCs/>
          <w:color w:val="auto"/>
        </w:rPr>
        <w:t>5,</w:t>
      </w:r>
      <w:r w:rsidR="005048B4">
        <w:rPr>
          <w:color w:val="auto"/>
        </w:rPr>
        <w:t xml:space="preserve"> e10417 (2010).</w:t>
      </w:r>
    </w:p>
    <w:p w14:paraId="020A8F28" w14:textId="535A549A" w:rsidR="009726EE" w:rsidRPr="00300C70" w:rsidRDefault="006307B2" w:rsidP="00676151">
      <w:pPr>
        <w:tabs>
          <w:tab w:val="left" w:pos="480"/>
        </w:tabs>
        <w:ind w:left="480" w:hanging="480"/>
        <w:jc w:val="left"/>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726EE" w:rsidRPr="00300C70" w:rsidSect="00045954">
      <w:headerReference w:type="default" r:id="rId13"/>
      <w:footerReference w:type="default" r:id="rId14"/>
      <w:headerReference w:type="first" r:id="rId15"/>
      <w:foot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hor" w:date="2018-05-22T18:55:00Z" w:initials="A">
    <w:p w14:paraId="34639781" w14:textId="7D738437" w:rsidR="00CA64CB" w:rsidRDefault="00CA64CB">
      <w:pPr>
        <w:pStyle w:val="CommentText"/>
      </w:pPr>
      <w:r>
        <w:rPr>
          <w:rStyle w:val="CommentReference"/>
        </w:rPr>
        <w:annotationRef/>
      </w:r>
      <w:r>
        <w:t xml:space="preserve">Please include result for this part of the manuscript since this is important and the protocol also describes how to measure gene expression. </w:t>
      </w:r>
    </w:p>
    <w:p w14:paraId="1828AB0C" w14:textId="2EA2BE19" w:rsidR="00CA64CB" w:rsidRDefault="00CA64C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28AB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28AB0C" w16cid:durableId="1EAEE6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B9285" w14:textId="77777777" w:rsidR="00050564" w:rsidRDefault="00050564" w:rsidP="00621C4E">
      <w:r>
        <w:separator/>
      </w:r>
    </w:p>
  </w:endnote>
  <w:endnote w:type="continuationSeparator" w:id="0">
    <w:p w14:paraId="63E2DD13" w14:textId="77777777" w:rsidR="00050564" w:rsidRDefault="00050564" w:rsidP="00621C4E">
      <w:r>
        <w:continuationSeparator/>
      </w:r>
    </w:p>
  </w:endnote>
  <w:endnote w:type="continuationNotice" w:id="1">
    <w:p w14:paraId="12D92AF5" w14:textId="77777777" w:rsidR="00050564" w:rsidRDefault="00050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70B5F68" w:rsidR="00FB119A" w:rsidRDefault="00FB119A">
        <w:pPr>
          <w:pStyle w:val="Footer"/>
        </w:pPr>
        <w:r>
          <w:t xml:space="preserve">Page </w:t>
        </w:r>
        <w:r>
          <w:fldChar w:fldCharType="begin"/>
        </w:r>
        <w:r>
          <w:instrText xml:space="preserve"> PAGE   \* MERGEFORMAT </w:instrText>
        </w:r>
        <w:r>
          <w:fldChar w:fldCharType="separate"/>
        </w:r>
        <w:r w:rsidR="00164789">
          <w:rPr>
            <w:noProof/>
          </w:rPr>
          <w:t>12</w:t>
        </w:r>
        <w:r>
          <w:rPr>
            <w:noProof/>
          </w:rPr>
          <w:fldChar w:fldCharType="end"/>
        </w:r>
        <w:r>
          <w:rPr>
            <w:noProof/>
          </w:rPr>
          <w:t xml:space="preserve"> of 6</w:t>
        </w:r>
        <w:r>
          <w:rPr>
            <w:noProof/>
          </w:rPr>
          <w:tab/>
        </w:r>
        <w:r>
          <w:rPr>
            <w:noProof/>
          </w:rPr>
          <w:tab/>
          <w:t>revised October 2016</w:t>
        </w:r>
      </w:p>
    </w:sdtContent>
  </w:sdt>
  <w:p w14:paraId="39947363" w14:textId="71AB2B06" w:rsidR="00FB119A" w:rsidRPr="00494F77" w:rsidRDefault="00FB119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B119A" w:rsidRDefault="00FB119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5D31A" w14:textId="77777777" w:rsidR="00050564" w:rsidRDefault="00050564" w:rsidP="00621C4E">
      <w:r>
        <w:separator/>
      </w:r>
    </w:p>
  </w:footnote>
  <w:footnote w:type="continuationSeparator" w:id="0">
    <w:p w14:paraId="3D6173D4" w14:textId="77777777" w:rsidR="00050564" w:rsidRDefault="00050564" w:rsidP="00621C4E">
      <w:r>
        <w:continuationSeparator/>
      </w:r>
    </w:p>
  </w:footnote>
  <w:footnote w:type="continuationNotice" w:id="1">
    <w:p w14:paraId="0B3B68FC" w14:textId="77777777" w:rsidR="00050564" w:rsidRDefault="00050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FB119A" w:rsidRPr="006F06E4" w:rsidRDefault="00FB119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5EC1210" w:rsidR="00FB119A" w:rsidRPr="006F06E4" w:rsidRDefault="00FB119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9277F"/>
    <w:multiLevelType w:val="hybridMultilevel"/>
    <w:tmpl w:val="56A08CD8"/>
    <w:lvl w:ilvl="0" w:tplc="000F0409">
      <w:start w:val="1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334FD"/>
    <w:multiLevelType w:val="hybridMultilevel"/>
    <w:tmpl w:val="7DFEE2E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3"/>
  </w:num>
  <w:num w:numId="4">
    <w:abstractNumId w:val="15"/>
  </w:num>
  <w:num w:numId="5">
    <w:abstractNumId w:val="9"/>
  </w:num>
  <w:num w:numId="6">
    <w:abstractNumId w:val="14"/>
  </w:num>
  <w:num w:numId="7">
    <w:abstractNumId w:val="0"/>
  </w:num>
  <w:num w:numId="8">
    <w:abstractNumId w:val="10"/>
  </w:num>
  <w:num w:numId="9">
    <w:abstractNumId w:val="11"/>
  </w:num>
  <w:num w:numId="10">
    <w:abstractNumId w:val="16"/>
  </w:num>
  <w:num w:numId="11">
    <w:abstractNumId w:val="23"/>
  </w:num>
  <w:num w:numId="12">
    <w:abstractNumId w:val="1"/>
  </w:num>
  <w:num w:numId="13">
    <w:abstractNumId w:val="18"/>
  </w:num>
  <w:num w:numId="14">
    <w:abstractNumId w:val="26"/>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19"/>
  </w:num>
  <w:num w:numId="23">
    <w:abstractNumId w:val="5"/>
  </w:num>
  <w:num w:numId="24">
    <w:abstractNumId w:val="6"/>
  </w:num>
  <w:num w:numId="25">
    <w:abstractNumId w:val="22"/>
  </w:num>
  <w:num w:numId="26">
    <w:abstractNumId w:val="20"/>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1A5"/>
    <w:rsid w:val="00012FF9"/>
    <w:rsid w:val="00014314"/>
    <w:rsid w:val="00021434"/>
    <w:rsid w:val="00021774"/>
    <w:rsid w:val="00021DF3"/>
    <w:rsid w:val="00023869"/>
    <w:rsid w:val="00024598"/>
    <w:rsid w:val="00032469"/>
    <w:rsid w:val="00032769"/>
    <w:rsid w:val="00037B58"/>
    <w:rsid w:val="00045954"/>
    <w:rsid w:val="00050564"/>
    <w:rsid w:val="00051B73"/>
    <w:rsid w:val="00060ABE"/>
    <w:rsid w:val="00061A50"/>
    <w:rsid w:val="00062DFD"/>
    <w:rsid w:val="00064104"/>
    <w:rsid w:val="00066025"/>
    <w:rsid w:val="000701D1"/>
    <w:rsid w:val="0007129C"/>
    <w:rsid w:val="00073828"/>
    <w:rsid w:val="0007501A"/>
    <w:rsid w:val="00080A20"/>
    <w:rsid w:val="00082796"/>
    <w:rsid w:val="00087C0A"/>
    <w:rsid w:val="00093BC4"/>
    <w:rsid w:val="00097929"/>
    <w:rsid w:val="000A1AFE"/>
    <w:rsid w:val="000A1DBB"/>
    <w:rsid w:val="000A1E80"/>
    <w:rsid w:val="000A3B70"/>
    <w:rsid w:val="000A5153"/>
    <w:rsid w:val="000B10AE"/>
    <w:rsid w:val="000B30BF"/>
    <w:rsid w:val="000B566B"/>
    <w:rsid w:val="000B662E"/>
    <w:rsid w:val="000B7294"/>
    <w:rsid w:val="000B75D0"/>
    <w:rsid w:val="000C0E5C"/>
    <w:rsid w:val="000C1CF8"/>
    <w:rsid w:val="000C49CF"/>
    <w:rsid w:val="000C52E9"/>
    <w:rsid w:val="000C5CDC"/>
    <w:rsid w:val="000C65DC"/>
    <w:rsid w:val="000C66F3"/>
    <w:rsid w:val="000C6900"/>
    <w:rsid w:val="000D31E8"/>
    <w:rsid w:val="000D5B1B"/>
    <w:rsid w:val="000D76E4"/>
    <w:rsid w:val="000E3816"/>
    <w:rsid w:val="000E4F77"/>
    <w:rsid w:val="000E641C"/>
    <w:rsid w:val="000F265C"/>
    <w:rsid w:val="000F3AFA"/>
    <w:rsid w:val="000F4386"/>
    <w:rsid w:val="000F5712"/>
    <w:rsid w:val="000F6611"/>
    <w:rsid w:val="000F7E22"/>
    <w:rsid w:val="00105623"/>
    <w:rsid w:val="00105B9C"/>
    <w:rsid w:val="00106AFD"/>
    <w:rsid w:val="00110446"/>
    <w:rsid w:val="001104F3"/>
    <w:rsid w:val="001118B9"/>
    <w:rsid w:val="001122E3"/>
    <w:rsid w:val="00112EEB"/>
    <w:rsid w:val="00116080"/>
    <w:rsid w:val="001169BC"/>
    <w:rsid w:val="0012563A"/>
    <w:rsid w:val="00126780"/>
    <w:rsid w:val="001313A7"/>
    <w:rsid w:val="0013276F"/>
    <w:rsid w:val="001357B9"/>
    <w:rsid w:val="0013621E"/>
    <w:rsid w:val="0013642E"/>
    <w:rsid w:val="0013719C"/>
    <w:rsid w:val="00152A23"/>
    <w:rsid w:val="00162CB7"/>
    <w:rsid w:val="00164789"/>
    <w:rsid w:val="00171E5B"/>
    <w:rsid w:val="00171F94"/>
    <w:rsid w:val="00175D4E"/>
    <w:rsid w:val="0017668A"/>
    <w:rsid w:val="001766FE"/>
    <w:rsid w:val="001771E7"/>
    <w:rsid w:val="00180826"/>
    <w:rsid w:val="0018262E"/>
    <w:rsid w:val="00187C94"/>
    <w:rsid w:val="001911FF"/>
    <w:rsid w:val="00192006"/>
    <w:rsid w:val="00193180"/>
    <w:rsid w:val="00197398"/>
    <w:rsid w:val="001B0E63"/>
    <w:rsid w:val="001B1519"/>
    <w:rsid w:val="001B2E2D"/>
    <w:rsid w:val="001B5CD2"/>
    <w:rsid w:val="001C0BEE"/>
    <w:rsid w:val="001C1E49"/>
    <w:rsid w:val="001C2A98"/>
    <w:rsid w:val="001C7286"/>
    <w:rsid w:val="001D3D7D"/>
    <w:rsid w:val="001D3FFF"/>
    <w:rsid w:val="001D625F"/>
    <w:rsid w:val="001D7576"/>
    <w:rsid w:val="001E14A0"/>
    <w:rsid w:val="001E3A53"/>
    <w:rsid w:val="001E5601"/>
    <w:rsid w:val="001E5F5A"/>
    <w:rsid w:val="001E7376"/>
    <w:rsid w:val="001F225C"/>
    <w:rsid w:val="001F7FDC"/>
    <w:rsid w:val="00201CFA"/>
    <w:rsid w:val="0020220D"/>
    <w:rsid w:val="00202448"/>
    <w:rsid w:val="00202D15"/>
    <w:rsid w:val="00212EAE"/>
    <w:rsid w:val="00214BEE"/>
    <w:rsid w:val="00220267"/>
    <w:rsid w:val="002205B8"/>
    <w:rsid w:val="00225720"/>
    <w:rsid w:val="002259E5"/>
    <w:rsid w:val="00226140"/>
    <w:rsid w:val="002274F3"/>
    <w:rsid w:val="00227B11"/>
    <w:rsid w:val="0023094C"/>
    <w:rsid w:val="0023183E"/>
    <w:rsid w:val="00234BE3"/>
    <w:rsid w:val="00235A90"/>
    <w:rsid w:val="00241E48"/>
    <w:rsid w:val="0024214E"/>
    <w:rsid w:val="00242623"/>
    <w:rsid w:val="002428DC"/>
    <w:rsid w:val="00242FDF"/>
    <w:rsid w:val="00250558"/>
    <w:rsid w:val="00250E11"/>
    <w:rsid w:val="00256167"/>
    <w:rsid w:val="00260652"/>
    <w:rsid w:val="00261F25"/>
    <w:rsid w:val="002648A9"/>
    <w:rsid w:val="0026536F"/>
    <w:rsid w:val="0026553C"/>
    <w:rsid w:val="00267DD5"/>
    <w:rsid w:val="00272CB9"/>
    <w:rsid w:val="00274A0A"/>
    <w:rsid w:val="002760DE"/>
    <w:rsid w:val="0027699E"/>
    <w:rsid w:val="00277593"/>
    <w:rsid w:val="00280918"/>
    <w:rsid w:val="00282AF6"/>
    <w:rsid w:val="0028705A"/>
    <w:rsid w:val="00287085"/>
    <w:rsid w:val="00290AF9"/>
    <w:rsid w:val="00291AFD"/>
    <w:rsid w:val="00293A4B"/>
    <w:rsid w:val="002967CF"/>
    <w:rsid w:val="00297788"/>
    <w:rsid w:val="002A484B"/>
    <w:rsid w:val="002A64A6"/>
    <w:rsid w:val="002A67CC"/>
    <w:rsid w:val="002B07A1"/>
    <w:rsid w:val="002C271A"/>
    <w:rsid w:val="002C47D4"/>
    <w:rsid w:val="002C51EE"/>
    <w:rsid w:val="002C5516"/>
    <w:rsid w:val="002D0F38"/>
    <w:rsid w:val="002D2A27"/>
    <w:rsid w:val="002D77E3"/>
    <w:rsid w:val="002E77E6"/>
    <w:rsid w:val="002F2859"/>
    <w:rsid w:val="002F6E3C"/>
    <w:rsid w:val="00300C70"/>
    <w:rsid w:val="0030117D"/>
    <w:rsid w:val="00301F30"/>
    <w:rsid w:val="00303C87"/>
    <w:rsid w:val="00304D0D"/>
    <w:rsid w:val="003108E5"/>
    <w:rsid w:val="003120CB"/>
    <w:rsid w:val="00320153"/>
    <w:rsid w:val="00320367"/>
    <w:rsid w:val="00322871"/>
    <w:rsid w:val="00326FB3"/>
    <w:rsid w:val="003316D4"/>
    <w:rsid w:val="00333822"/>
    <w:rsid w:val="00336715"/>
    <w:rsid w:val="00340DFD"/>
    <w:rsid w:val="003446E1"/>
    <w:rsid w:val="00344954"/>
    <w:rsid w:val="00350CD7"/>
    <w:rsid w:val="003539F8"/>
    <w:rsid w:val="00360C17"/>
    <w:rsid w:val="003621C6"/>
    <w:rsid w:val="003622B8"/>
    <w:rsid w:val="003645A1"/>
    <w:rsid w:val="00366B76"/>
    <w:rsid w:val="00373051"/>
    <w:rsid w:val="00373B8F"/>
    <w:rsid w:val="00376D95"/>
    <w:rsid w:val="00377FBB"/>
    <w:rsid w:val="00385140"/>
    <w:rsid w:val="003A1694"/>
    <w:rsid w:val="003A16FC"/>
    <w:rsid w:val="003A4FCD"/>
    <w:rsid w:val="003A682C"/>
    <w:rsid w:val="003A6D60"/>
    <w:rsid w:val="003B0944"/>
    <w:rsid w:val="003B1593"/>
    <w:rsid w:val="003B4381"/>
    <w:rsid w:val="003C1043"/>
    <w:rsid w:val="003C1A30"/>
    <w:rsid w:val="003C6779"/>
    <w:rsid w:val="003C7C99"/>
    <w:rsid w:val="003D2998"/>
    <w:rsid w:val="003D2F0A"/>
    <w:rsid w:val="003D384F"/>
    <w:rsid w:val="003D3891"/>
    <w:rsid w:val="003D5D84"/>
    <w:rsid w:val="003E0F4F"/>
    <w:rsid w:val="003E18AC"/>
    <w:rsid w:val="003E210B"/>
    <w:rsid w:val="003E2A12"/>
    <w:rsid w:val="003E3384"/>
    <w:rsid w:val="003E548E"/>
    <w:rsid w:val="003E67FA"/>
    <w:rsid w:val="003F2566"/>
    <w:rsid w:val="00403E15"/>
    <w:rsid w:val="00412D66"/>
    <w:rsid w:val="004148E1"/>
    <w:rsid w:val="00414CFA"/>
    <w:rsid w:val="0041693F"/>
    <w:rsid w:val="0042013E"/>
    <w:rsid w:val="00420913"/>
    <w:rsid w:val="00420BE9"/>
    <w:rsid w:val="00423AD8"/>
    <w:rsid w:val="0042487B"/>
    <w:rsid w:val="00424C85"/>
    <w:rsid w:val="004260BD"/>
    <w:rsid w:val="00426DFD"/>
    <w:rsid w:val="0043012F"/>
    <w:rsid w:val="00430F1F"/>
    <w:rsid w:val="004326EA"/>
    <w:rsid w:val="0043385E"/>
    <w:rsid w:val="004431E8"/>
    <w:rsid w:val="0044434C"/>
    <w:rsid w:val="0044456B"/>
    <w:rsid w:val="00446575"/>
    <w:rsid w:val="00447BD1"/>
    <w:rsid w:val="004507F3"/>
    <w:rsid w:val="00450AF4"/>
    <w:rsid w:val="00461537"/>
    <w:rsid w:val="00465722"/>
    <w:rsid w:val="004671C7"/>
    <w:rsid w:val="00472F4D"/>
    <w:rsid w:val="004730BF"/>
    <w:rsid w:val="00473B2A"/>
    <w:rsid w:val="00474DCB"/>
    <w:rsid w:val="0047535C"/>
    <w:rsid w:val="00484631"/>
    <w:rsid w:val="00485870"/>
    <w:rsid w:val="00485F7D"/>
    <w:rsid w:val="00485FE8"/>
    <w:rsid w:val="00492EB5"/>
    <w:rsid w:val="00493091"/>
    <w:rsid w:val="0049352F"/>
    <w:rsid w:val="00494F77"/>
    <w:rsid w:val="00497721"/>
    <w:rsid w:val="004A0229"/>
    <w:rsid w:val="004A35D2"/>
    <w:rsid w:val="004A71E4"/>
    <w:rsid w:val="004B2F00"/>
    <w:rsid w:val="004B6E31"/>
    <w:rsid w:val="004C1D66"/>
    <w:rsid w:val="004C31D7"/>
    <w:rsid w:val="004C4AD2"/>
    <w:rsid w:val="004C75F9"/>
    <w:rsid w:val="004D1F21"/>
    <w:rsid w:val="004D59D8"/>
    <w:rsid w:val="004D5DA1"/>
    <w:rsid w:val="004E150F"/>
    <w:rsid w:val="004E160C"/>
    <w:rsid w:val="004E1DCA"/>
    <w:rsid w:val="004E23A1"/>
    <w:rsid w:val="004E3489"/>
    <w:rsid w:val="004E358A"/>
    <w:rsid w:val="004E3AFA"/>
    <w:rsid w:val="004E6588"/>
    <w:rsid w:val="00500029"/>
    <w:rsid w:val="00502A0A"/>
    <w:rsid w:val="005048B4"/>
    <w:rsid w:val="00507C50"/>
    <w:rsid w:val="005131E8"/>
    <w:rsid w:val="005133A8"/>
    <w:rsid w:val="00517C3A"/>
    <w:rsid w:val="00527BF4"/>
    <w:rsid w:val="005324BE"/>
    <w:rsid w:val="00534F6C"/>
    <w:rsid w:val="00535994"/>
    <w:rsid w:val="0053646D"/>
    <w:rsid w:val="00540AAD"/>
    <w:rsid w:val="00541E2F"/>
    <w:rsid w:val="0054210A"/>
    <w:rsid w:val="00543EC1"/>
    <w:rsid w:val="00546458"/>
    <w:rsid w:val="0055087C"/>
    <w:rsid w:val="00553413"/>
    <w:rsid w:val="00554FAF"/>
    <w:rsid w:val="00560E31"/>
    <w:rsid w:val="00575A5C"/>
    <w:rsid w:val="00581B23"/>
    <w:rsid w:val="0058219C"/>
    <w:rsid w:val="00586DFC"/>
    <w:rsid w:val="0058707F"/>
    <w:rsid w:val="005931FE"/>
    <w:rsid w:val="00597BCF"/>
    <w:rsid w:val="005B0072"/>
    <w:rsid w:val="005B0732"/>
    <w:rsid w:val="005B3112"/>
    <w:rsid w:val="005B38A0"/>
    <w:rsid w:val="005B491C"/>
    <w:rsid w:val="005B4DBF"/>
    <w:rsid w:val="005B5375"/>
    <w:rsid w:val="005B5DE2"/>
    <w:rsid w:val="005B674C"/>
    <w:rsid w:val="005B7F26"/>
    <w:rsid w:val="005C7561"/>
    <w:rsid w:val="005D1E57"/>
    <w:rsid w:val="005D2F57"/>
    <w:rsid w:val="005D34F6"/>
    <w:rsid w:val="005D4F1A"/>
    <w:rsid w:val="005E0EA0"/>
    <w:rsid w:val="005E1884"/>
    <w:rsid w:val="005F373A"/>
    <w:rsid w:val="005F4F87"/>
    <w:rsid w:val="005F5714"/>
    <w:rsid w:val="005F6B0E"/>
    <w:rsid w:val="005F6D22"/>
    <w:rsid w:val="005F760E"/>
    <w:rsid w:val="005F7B1D"/>
    <w:rsid w:val="0060222A"/>
    <w:rsid w:val="00610C21"/>
    <w:rsid w:val="00611907"/>
    <w:rsid w:val="00613116"/>
    <w:rsid w:val="006202A6"/>
    <w:rsid w:val="0062054B"/>
    <w:rsid w:val="00621C4E"/>
    <w:rsid w:val="00621E53"/>
    <w:rsid w:val="00624EAE"/>
    <w:rsid w:val="006305D7"/>
    <w:rsid w:val="006307B2"/>
    <w:rsid w:val="00630D63"/>
    <w:rsid w:val="00633A01"/>
    <w:rsid w:val="00633B97"/>
    <w:rsid w:val="006341F7"/>
    <w:rsid w:val="00634916"/>
    <w:rsid w:val="00635014"/>
    <w:rsid w:val="006369CE"/>
    <w:rsid w:val="006411CA"/>
    <w:rsid w:val="00646D50"/>
    <w:rsid w:val="006500AF"/>
    <w:rsid w:val="00653DA0"/>
    <w:rsid w:val="006547D5"/>
    <w:rsid w:val="006619C8"/>
    <w:rsid w:val="00663E63"/>
    <w:rsid w:val="00664A33"/>
    <w:rsid w:val="00665DEB"/>
    <w:rsid w:val="00671710"/>
    <w:rsid w:val="00673414"/>
    <w:rsid w:val="00676079"/>
    <w:rsid w:val="00676151"/>
    <w:rsid w:val="00676ECD"/>
    <w:rsid w:val="00677D0A"/>
    <w:rsid w:val="0068185F"/>
    <w:rsid w:val="0069392F"/>
    <w:rsid w:val="00696346"/>
    <w:rsid w:val="006A01CF"/>
    <w:rsid w:val="006A2D6B"/>
    <w:rsid w:val="006A60DD"/>
    <w:rsid w:val="006A7660"/>
    <w:rsid w:val="006B074C"/>
    <w:rsid w:val="006B3B84"/>
    <w:rsid w:val="006B4E7C"/>
    <w:rsid w:val="006B5D8C"/>
    <w:rsid w:val="006B72D4"/>
    <w:rsid w:val="006B7324"/>
    <w:rsid w:val="006C11CC"/>
    <w:rsid w:val="006C1AEB"/>
    <w:rsid w:val="006C57FE"/>
    <w:rsid w:val="006D5729"/>
    <w:rsid w:val="006D7429"/>
    <w:rsid w:val="006E0913"/>
    <w:rsid w:val="006E358C"/>
    <w:rsid w:val="006E4B63"/>
    <w:rsid w:val="006F06E4"/>
    <w:rsid w:val="006F454C"/>
    <w:rsid w:val="006F4873"/>
    <w:rsid w:val="006F7B41"/>
    <w:rsid w:val="00702B5D"/>
    <w:rsid w:val="00703ED2"/>
    <w:rsid w:val="00707B8D"/>
    <w:rsid w:val="00713636"/>
    <w:rsid w:val="00713C6F"/>
    <w:rsid w:val="00714B8C"/>
    <w:rsid w:val="0071675D"/>
    <w:rsid w:val="007238C2"/>
    <w:rsid w:val="00735CF5"/>
    <w:rsid w:val="0074063A"/>
    <w:rsid w:val="00742874"/>
    <w:rsid w:val="00742AA4"/>
    <w:rsid w:val="00743BA1"/>
    <w:rsid w:val="00745F1E"/>
    <w:rsid w:val="007515FE"/>
    <w:rsid w:val="007540E5"/>
    <w:rsid w:val="007601D0"/>
    <w:rsid w:val="0076109D"/>
    <w:rsid w:val="00767107"/>
    <w:rsid w:val="00771359"/>
    <w:rsid w:val="00773BFD"/>
    <w:rsid w:val="007743B3"/>
    <w:rsid w:val="00774490"/>
    <w:rsid w:val="00776565"/>
    <w:rsid w:val="007819FF"/>
    <w:rsid w:val="00783F99"/>
    <w:rsid w:val="00784A4C"/>
    <w:rsid w:val="00784BC6"/>
    <w:rsid w:val="0078523D"/>
    <w:rsid w:val="00791A0A"/>
    <w:rsid w:val="007931DF"/>
    <w:rsid w:val="007948DC"/>
    <w:rsid w:val="00795D43"/>
    <w:rsid w:val="007A0172"/>
    <w:rsid w:val="007A2511"/>
    <w:rsid w:val="007A260E"/>
    <w:rsid w:val="007A26E0"/>
    <w:rsid w:val="007A4D4C"/>
    <w:rsid w:val="007A4DD6"/>
    <w:rsid w:val="007A5CB9"/>
    <w:rsid w:val="007B6B07"/>
    <w:rsid w:val="007B6D43"/>
    <w:rsid w:val="007B749A"/>
    <w:rsid w:val="007B7C6E"/>
    <w:rsid w:val="007C054F"/>
    <w:rsid w:val="007C7DCD"/>
    <w:rsid w:val="007D2B7B"/>
    <w:rsid w:val="007D44D7"/>
    <w:rsid w:val="007D621A"/>
    <w:rsid w:val="007E058A"/>
    <w:rsid w:val="007E2018"/>
    <w:rsid w:val="007E2887"/>
    <w:rsid w:val="007E4AB8"/>
    <w:rsid w:val="007E5278"/>
    <w:rsid w:val="007E749C"/>
    <w:rsid w:val="007F1B5C"/>
    <w:rsid w:val="007F5BCA"/>
    <w:rsid w:val="007F6F8F"/>
    <w:rsid w:val="00801257"/>
    <w:rsid w:val="00803B0A"/>
    <w:rsid w:val="00803F89"/>
    <w:rsid w:val="00804DED"/>
    <w:rsid w:val="00805B96"/>
    <w:rsid w:val="00807D5D"/>
    <w:rsid w:val="008105BE"/>
    <w:rsid w:val="008106C1"/>
    <w:rsid w:val="008115A5"/>
    <w:rsid w:val="00811D46"/>
    <w:rsid w:val="00813E09"/>
    <w:rsid w:val="0081415D"/>
    <w:rsid w:val="00814328"/>
    <w:rsid w:val="00820229"/>
    <w:rsid w:val="00822448"/>
    <w:rsid w:val="00822ABE"/>
    <w:rsid w:val="008244D1"/>
    <w:rsid w:val="00825A82"/>
    <w:rsid w:val="00827F51"/>
    <w:rsid w:val="0083104E"/>
    <w:rsid w:val="00833358"/>
    <w:rsid w:val="008343BE"/>
    <w:rsid w:val="008366E6"/>
    <w:rsid w:val="00840FB4"/>
    <w:rsid w:val="008410B2"/>
    <w:rsid w:val="0084453B"/>
    <w:rsid w:val="008500A0"/>
    <w:rsid w:val="008516C3"/>
    <w:rsid w:val="008524E5"/>
    <w:rsid w:val="0085267D"/>
    <w:rsid w:val="0085351C"/>
    <w:rsid w:val="008549CA"/>
    <w:rsid w:val="008556C3"/>
    <w:rsid w:val="0085687C"/>
    <w:rsid w:val="00864FD8"/>
    <w:rsid w:val="008706C5"/>
    <w:rsid w:val="00873707"/>
    <w:rsid w:val="00874B20"/>
    <w:rsid w:val="008763E1"/>
    <w:rsid w:val="0087775C"/>
    <w:rsid w:val="00877EC8"/>
    <w:rsid w:val="00880F36"/>
    <w:rsid w:val="0088478D"/>
    <w:rsid w:val="00885530"/>
    <w:rsid w:val="0088750C"/>
    <w:rsid w:val="00887F6E"/>
    <w:rsid w:val="00890DD1"/>
    <w:rsid w:val="008910D1"/>
    <w:rsid w:val="0089296C"/>
    <w:rsid w:val="00896ABD"/>
    <w:rsid w:val="008A3380"/>
    <w:rsid w:val="008A4445"/>
    <w:rsid w:val="008A5D50"/>
    <w:rsid w:val="008A7A9C"/>
    <w:rsid w:val="008B5218"/>
    <w:rsid w:val="008B7102"/>
    <w:rsid w:val="008C3B7D"/>
    <w:rsid w:val="008D0F90"/>
    <w:rsid w:val="008D3715"/>
    <w:rsid w:val="008D5465"/>
    <w:rsid w:val="008D7EB7"/>
    <w:rsid w:val="008E2467"/>
    <w:rsid w:val="008E3684"/>
    <w:rsid w:val="008E399B"/>
    <w:rsid w:val="008E53D5"/>
    <w:rsid w:val="008E57F5"/>
    <w:rsid w:val="008E7606"/>
    <w:rsid w:val="008F0930"/>
    <w:rsid w:val="008F15E4"/>
    <w:rsid w:val="008F1DAA"/>
    <w:rsid w:val="008F39F5"/>
    <w:rsid w:val="008F3EBD"/>
    <w:rsid w:val="008F4531"/>
    <w:rsid w:val="008F60B2"/>
    <w:rsid w:val="008F7C41"/>
    <w:rsid w:val="008F7E4E"/>
    <w:rsid w:val="009031E2"/>
    <w:rsid w:val="0091276C"/>
    <w:rsid w:val="009165AC"/>
    <w:rsid w:val="0092053F"/>
    <w:rsid w:val="00921BF6"/>
    <w:rsid w:val="0092340A"/>
    <w:rsid w:val="00930F10"/>
    <w:rsid w:val="009313D9"/>
    <w:rsid w:val="00935B7F"/>
    <w:rsid w:val="00941293"/>
    <w:rsid w:val="00946372"/>
    <w:rsid w:val="00950C17"/>
    <w:rsid w:val="00951FAF"/>
    <w:rsid w:val="00954740"/>
    <w:rsid w:val="00963ABC"/>
    <w:rsid w:val="009658A7"/>
    <w:rsid w:val="00965D21"/>
    <w:rsid w:val="00967764"/>
    <w:rsid w:val="00970B0E"/>
    <w:rsid w:val="00970BB9"/>
    <w:rsid w:val="009726EE"/>
    <w:rsid w:val="00974353"/>
    <w:rsid w:val="00975573"/>
    <w:rsid w:val="009761AB"/>
    <w:rsid w:val="00976D03"/>
    <w:rsid w:val="00977B30"/>
    <w:rsid w:val="00982F41"/>
    <w:rsid w:val="00985090"/>
    <w:rsid w:val="00987710"/>
    <w:rsid w:val="009904AB"/>
    <w:rsid w:val="00995688"/>
    <w:rsid w:val="009958A6"/>
    <w:rsid w:val="00996456"/>
    <w:rsid w:val="009A04F5"/>
    <w:rsid w:val="009A15EF"/>
    <w:rsid w:val="009A2ECF"/>
    <w:rsid w:val="009A38A5"/>
    <w:rsid w:val="009A45AF"/>
    <w:rsid w:val="009B118B"/>
    <w:rsid w:val="009B1737"/>
    <w:rsid w:val="009B34CD"/>
    <w:rsid w:val="009B3D4B"/>
    <w:rsid w:val="009B4495"/>
    <w:rsid w:val="009B5B99"/>
    <w:rsid w:val="009B6EFC"/>
    <w:rsid w:val="009C0F48"/>
    <w:rsid w:val="009C136E"/>
    <w:rsid w:val="009C2DF8"/>
    <w:rsid w:val="009C31BF"/>
    <w:rsid w:val="009C68B7"/>
    <w:rsid w:val="009D0834"/>
    <w:rsid w:val="009D0A1E"/>
    <w:rsid w:val="009D0DDD"/>
    <w:rsid w:val="009D2AE3"/>
    <w:rsid w:val="009D2B08"/>
    <w:rsid w:val="009D52BC"/>
    <w:rsid w:val="009D7D0A"/>
    <w:rsid w:val="009E09D9"/>
    <w:rsid w:val="009E1F69"/>
    <w:rsid w:val="009E566C"/>
    <w:rsid w:val="009F01B1"/>
    <w:rsid w:val="009F0DBB"/>
    <w:rsid w:val="009F3887"/>
    <w:rsid w:val="009F418B"/>
    <w:rsid w:val="009F732B"/>
    <w:rsid w:val="00A01FE0"/>
    <w:rsid w:val="00A05E66"/>
    <w:rsid w:val="00A10656"/>
    <w:rsid w:val="00A113C0"/>
    <w:rsid w:val="00A12FA6"/>
    <w:rsid w:val="00A13265"/>
    <w:rsid w:val="00A1339B"/>
    <w:rsid w:val="00A14ABA"/>
    <w:rsid w:val="00A16C0D"/>
    <w:rsid w:val="00A20D4D"/>
    <w:rsid w:val="00A24CB6"/>
    <w:rsid w:val="00A26CD2"/>
    <w:rsid w:val="00A27667"/>
    <w:rsid w:val="00A32979"/>
    <w:rsid w:val="00A34A67"/>
    <w:rsid w:val="00A3672A"/>
    <w:rsid w:val="00A37462"/>
    <w:rsid w:val="00A41692"/>
    <w:rsid w:val="00A4300F"/>
    <w:rsid w:val="00A459E1"/>
    <w:rsid w:val="00A52296"/>
    <w:rsid w:val="00A5254D"/>
    <w:rsid w:val="00A5255F"/>
    <w:rsid w:val="00A533A4"/>
    <w:rsid w:val="00A554A4"/>
    <w:rsid w:val="00A55661"/>
    <w:rsid w:val="00A565BD"/>
    <w:rsid w:val="00A61B70"/>
    <w:rsid w:val="00A61FA8"/>
    <w:rsid w:val="00A637F4"/>
    <w:rsid w:val="00A65485"/>
    <w:rsid w:val="00A66E05"/>
    <w:rsid w:val="00A66F84"/>
    <w:rsid w:val="00A70753"/>
    <w:rsid w:val="00A712D2"/>
    <w:rsid w:val="00A71FDB"/>
    <w:rsid w:val="00A767F4"/>
    <w:rsid w:val="00A815CB"/>
    <w:rsid w:val="00A81BB1"/>
    <w:rsid w:val="00A82C8A"/>
    <w:rsid w:val="00A8346B"/>
    <w:rsid w:val="00A852FF"/>
    <w:rsid w:val="00A87337"/>
    <w:rsid w:val="00A90C97"/>
    <w:rsid w:val="00A91B99"/>
    <w:rsid w:val="00A960C8"/>
    <w:rsid w:val="00A96604"/>
    <w:rsid w:val="00AA03DF"/>
    <w:rsid w:val="00AA1B4F"/>
    <w:rsid w:val="00AA21D8"/>
    <w:rsid w:val="00AA54F3"/>
    <w:rsid w:val="00AA6B43"/>
    <w:rsid w:val="00AB367A"/>
    <w:rsid w:val="00AB7567"/>
    <w:rsid w:val="00AC01D1"/>
    <w:rsid w:val="00AC52A5"/>
    <w:rsid w:val="00AC6EFD"/>
    <w:rsid w:val="00AC7151"/>
    <w:rsid w:val="00AD460A"/>
    <w:rsid w:val="00AD6A05"/>
    <w:rsid w:val="00AE272B"/>
    <w:rsid w:val="00AE2F60"/>
    <w:rsid w:val="00AE3447"/>
    <w:rsid w:val="00AE3E3A"/>
    <w:rsid w:val="00AE77B4"/>
    <w:rsid w:val="00AE7C1A"/>
    <w:rsid w:val="00AE7DF8"/>
    <w:rsid w:val="00AF0D9C"/>
    <w:rsid w:val="00AF13AB"/>
    <w:rsid w:val="00AF1D36"/>
    <w:rsid w:val="00AF280B"/>
    <w:rsid w:val="00AF5F75"/>
    <w:rsid w:val="00AF6001"/>
    <w:rsid w:val="00B0190E"/>
    <w:rsid w:val="00B01A16"/>
    <w:rsid w:val="00B07F45"/>
    <w:rsid w:val="00B1021A"/>
    <w:rsid w:val="00B1481A"/>
    <w:rsid w:val="00B15A1F"/>
    <w:rsid w:val="00B15FE9"/>
    <w:rsid w:val="00B2148A"/>
    <w:rsid w:val="00B220C2"/>
    <w:rsid w:val="00B25B32"/>
    <w:rsid w:val="00B3200C"/>
    <w:rsid w:val="00B32616"/>
    <w:rsid w:val="00B3599E"/>
    <w:rsid w:val="00B36C42"/>
    <w:rsid w:val="00B42EA7"/>
    <w:rsid w:val="00B5337C"/>
    <w:rsid w:val="00B53FDE"/>
    <w:rsid w:val="00B5521C"/>
    <w:rsid w:val="00B56397"/>
    <w:rsid w:val="00B6027B"/>
    <w:rsid w:val="00B65EDB"/>
    <w:rsid w:val="00B67AFF"/>
    <w:rsid w:val="00B70B59"/>
    <w:rsid w:val="00B73657"/>
    <w:rsid w:val="00BA1735"/>
    <w:rsid w:val="00BA19FA"/>
    <w:rsid w:val="00BA377E"/>
    <w:rsid w:val="00BA4288"/>
    <w:rsid w:val="00BB48E5"/>
    <w:rsid w:val="00BB5607"/>
    <w:rsid w:val="00BB5ACA"/>
    <w:rsid w:val="00BB627F"/>
    <w:rsid w:val="00BC3457"/>
    <w:rsid w:val="00BC3823"/>
    <w:rsid w:val="00BC5841"/>
    <w:rsid w:val="00BC6395"/>
    <w:rsid w:val="00BD1821"/>
    <w:rsid w:val="00BD60B4"/>
    <w:rsid w:val="00BD796B"/>
    <w:rsid w:val="00BE40C0"/>
    <w:rsid w:val="00BE5F4A"/>
    <w:rsid w:val="00BE7AEF"/>
    <w:rsid w:val="00BF09B0"/>
    <w:rsid w:val="00BF1544"/>
    <w:rsid w:val="00BF1B53"/>
    <w:rsid w:val="00BF246D"/>
    <w:rsid w:val="00BF2499"/>
    <w:rsid w:val="00C06F06"/>
    <w:rsid w:val="00C20FAD"/>
    <w:rsid w:val="00C2375F"/>
    <w:rsid w:val="00C247CB"/>
    <w:rsid w:val="00C25D6C"/>
    <w:rsid w:val="00C32E66"/>
    <w:rsid w:val="00C3355F"/>
    <w:rsid w:val="00C34098"/>
    <w:rsid w:val="00C3569A"/>
    <w:rsid w:val="00C41ED6"/>
    <w:rsid w:val="00C42E9B"/>
    <w:rsid w:val="00C438AA"/>
    <w:rsid w:val="00C43F48"/>
    <w:rsid w:val="00C448FF"/>
    <w:rsid w:val="00C4552F"/>
    <w:rsid w:val="00C45E57"/>
    <w:rsid w:val="00C47240"/>
    <w:rsid w:val="00C52F29"/>
    <w:rsid w:val="00C56CE6"/>
    <w:rsid w:val="00C5745F"/>
    <w:rsid w:val="00C60005"/>
    <w:rsid w:val="00C600B0"/>
    <w:rsid w:val="00C61A98"/>
    <w:rsid w:val="00C63201"/>
    <w:rsid w:val="00C63FA3"/>
    <w:rsid w:val="00C64E62"/>
    <w:rsid w:val="00C651D5"/>
    <w:rsid w:val="00C65CCC"/>
    <w:rsid w:val="00C7618F"/>
    <w:rsid w:val="00C765A9"/>
    <w:rsid w:val="00C8162D"/>
    <w:rsid w:val="00C81EF7"/>
    <w:rsid w:val="00C83A0B"/>
    <w:rsid w:val="00C842D0"/>
    <w:rsid w:val="00C84ED1"/>
    <w:rsid w:val="00C9038F"/>
    <w:rsid w:val="00C92AAB"/>
    <w:rsid w:val="00C92F27"/>
    <w:rsid w:val="00C93C01"/>
    <w:rsid w:val="00CA2435"/>
    <w:rsid w:val="00CA4068"/>
    <w:rsid w:val="00CA64CB"/>
    <w:rsid w:val="00CB37F8"/>
    <w:rsid w:val="00CB7DC3"/>
    <w:rsid w:val="00CC4A9D"/>
    <w:rsid w:val="00CD0E2F"/>
    <w:rsid w:val="00CD1D49"/>
    <w:rsid w:val="00CD2F20"/>
    <w:rsid w:val="00CD31B6"/>
    <w:rsid w:val="00CD6B20"/>
    <w:rsid w:val="00CE1339"/>
    <w:rsid w:val="00CE47DB"/>
    <w:rsid w:val="00CE61CC"/>
    <w:rsid w:val="00CE6E42"/>
    <w:rsid w:val="00CF20B7"/>
    <w:rsid w:val="00CF2E2F"/>
    <w:rsid w:val="00CF5028"/>
    <w:rsid w:val="00CF540F"/>
    <w:rsid w:val="00CF5D5C"/>
    <w:rsid w:val="00CF6692"/>
    <w:rsid w:val="00CF7441"/>
    <w:rsid w:val="00D00D16"/>
    <w:rsid w:val="00D01E92"/>
    <w:rsid w:val="00D03C6C"/>
    <w:rsid w:val="00D04760"/>
    <w:rsid w:val="00D04A95"/>
    <w:rsid w:val="00D06288"/>
    <w:rsid w:val="00D068C7"/>
    <w:rsid w:val="00D128A4"/>
    <w:rsid w:val="00D15131"/>
    <w:rsid w:val="00D163D0"/>
    <w:rsid w:val="00D1681F"/>
    <w:rsid w:val="00D16FA2"/>
    <w:rsid w:val="00D201D1"/>
    <w:rsid w:val="00D20954"/>
    <w:rsid w:val="00D21094"/>
    <w:rsid w:val="00D21C39"/>
    <w:rsid w:val="00D21FC6"/>
    <w:rsid w:val="00D2243A"/>
    <w:rsid w:val="00D24014"/>
    <w:rsid w:val="00D33393"/>
    <w:rsid w:val="00D33D36"/>
    <w:rsid w:val="00D34D94"/>
    <w:rsid w:val="00D34FE9"/>
    <w:rsid w:val="00D400F7"/>
    <w:rsid w:val="00D409E2"/>
    <w:rsid w:val="00D427D7"/>
    <w:rsid w:val="00D44E62"/>
    <w:rsid w:val="00D4757B"/>
    <w:rsid w:val="00D51570"/>
    <w:rsid w:val="00D523F6"/>
    <w:rsid w:val="00D556AD"/>
    <w:rsid w:val="00D568A0"/>
    <w:rsid w:val="00D60381"/>
    <w:rsid w:val="00D60AC3"/>
    <w:rsid w:val="00D616DE"/>
    <w:rsid w:val="00D62201"/>
    <w:rsid w:val="00D651D1"/>
    <w:rsid w:val="00D67D8E"/>
    <w:rsid w:val="00D717BB"/>
    <w:rsid w:val="00D7226B"/>
    <w:rsid w:val="00D72707"/>
    <w:rsid w:val="00D75A9C"/>
    <w:rsid w:val="00D90871"/>
    <w:rsid w:val="00D9155F"/>
    <w:rsid w:val="00D92B31"/>
    <w:rsid w:val="00D9403F"/>
    <w:rsid w:val="00D959B4"/>
    <w:rsid w:val="00DA44DE"/>
    <w:rsid w:val="00DB620A"/>
    <w:rsid w:val="00DB6C3A"/>
    <w:rsid w:val="00DC2308"/>
    <w:rsid w:val="00DC3832"/>
    <w:rsid w:val="00DC794A"/>
    <w:rsid w:val="00DC7A51"/>
    <w:rsid w:val="00DD1600"/>
    <w:rsid w:val="00DD3B1E"/>
    <w:rsid w:val="00DD3E8B"/>
    <w:rsid w:val="00DE2F97"/>
    <w:rsid w:val="00DE4B95"/>
    <w:rsid w:val="00DE5B5F"/>
    <w:rsid w:val="00DF177D"/>
    <w:rsid w:val="00E00696"/>
    <w:rsid w:val="00E0364C"/>
    <w:rsid w:val="00E03651"/>
    <w:rsid w:val="00E03808"/>
    <w:rsid w:val="00E060C2"/>
    <w:rsid w:val="00E06324"/>
    <w:rsid w:val="00E12FB0"/>
    <w:rsid w:val="00E14814"/>
    <w:rsid w:val="00E1591B"/>
    <w:rsid w:val="00E16A50"/>
    <w:rsid w:val="00E20B33"/>
    <w:rsid w:val="00E249D5"/>
    <w:rsid w:val="00E255FC"/>
    <w:rsid w:val="00E26F73"/>
    <w:rsid w:val="00E33C68"/>
    <w:rsid w:val="00E34EEB"/>
    <w:rsid w:val="00E3687C"/>
    <w:rsid w:val="00E44EB9"/>
    <w:rsid w:val="00E46358"/>
    <w:rsid w:val="00E471DC"/>
    <w:rsid w:val="00E50EB4"/>
    <w:rsid w:val="00E532FC"/>
    <w:rsid w:val="00E559B4"/>
    <w:rsid w:val="00E55BB0"/>
    <w:rsid w:val="00E60959"/>
    <w:rsid w:val="00E609E5"/>
    <w:rsid w:val="00E60F27"/>
    <w:rsid w:val="00E61A65"/>
    <w:rsid w:val="00E64D93"/>
    <w:rsid w:val="00E65EDB"/>
    <w:rsid w:val="00E66927"/>
    <w:rsid w:val="00E677B8"/>
    <w:rsid w:val="00E67FA1"/>
    <w:rsid w:val="00E714BF"/>
    <w:rsid w:val="00E7387D"/>
    <w:rsid w:val="00E73D53"/>
    <w:rsid w:val="00E74469"/>
    <w:rsid w:val="00E75111"/>
    <w:rsid w:val="00E77034"/>
    <w:rsid w:val="00E77296"/>
    <w:rsid w:val="00E93763"/>
    <w:rsid w:val="00E96C4C"/>
    <w:rsid w:val="00EA2AAE"/>
    <w:rsid w:val="00EA2EC0"/>
    <w:rsid w:val="00EA427A"/>
    <w:rsid w:val="00EA723B"/>
    <w:rsid w:val="00EB6350"/>
    <w:rsid w:val="00EB687A"/>
    <w:rsid w:val="00EC140B"/>
    <w:rsid w:val="00EC14F8"/>
    <w:rsid w:val="00EC2F62"/>
    <w:rsid w:val="00EC5B9A"/>
    <w:rsid w:val="00EC62EB"/>
    <w:rsid w:val="00EC6E9F"/>
    <w:rsid w:val="00ED400E"/>
    <w:rsid w:val="00ED44F0"/>
    <w:rsid w:val="00ED4B33"/>
    <w:rsid w:val="00ED7DD6"/>
    <w:rsid w:val="00EE060B"/>
    <w:rsid w:val="00EE15A1"/>
    <w:rsid w:val="00EE2A7C"/>
    <w:rsid w:val="00EE2C42"/>
    <w:rsid w:val="00EE341B"/>
    <w:rsid w:val="00EE4453"/>
    <w:rsid w:val="00EE5A52"/>
    <w:rsid w:val="00EE5FCE"/>
    <w:rsid w:val="00EE63BE"/>
    <w:rsid w:val="00EE6BBD"/>
    <w:rsid w:val="00EE6E1E"/>
    <w:rsid w:val="00EE705F"/>
    <w:rsid w:val="00EF1462"/>
    <w:rsid w:val="00EF39C7"/>
    <w:rsid w:val="00EF54FD"/>
    <w:rsid w:val="00EF768C"/>
    <w:rsid w:val="00F04633"/>
    <w:rsid w:val="00F073BD"/>
    <w:rsid w:val="00F11FFB"/>
    <w:rsid w:val="00F13112"/>
    <w:rsid w:val="00F1523B"/>
    <w:rsid w:val="00F16FE6"/>
    <w:rsid w:val="00F238BD"/>
    <w:rsid w:val="00F24992"/>
    <w:rsid w:val="00F32F2F"/>
    <w:rsid w:val="00F33DC6"/>
    <w:rsid w:val="00F33F3F"/>
    <w:rsid w:val="00F35BDD"/>
    <w:rsid w:val="00F403FD"/>
    <w:rsid w:val="00F41E72"/>
    <w:rsid w:val="00F45BDF"/>
    <w:rsid w:val="00F50300"/>
    <w:rsid w:val="00F52105"/>
    <w:rsid w:val="00F56E39"/>
    <w:rsid w:val="00F623E9"/>
    <w:rsid w:val="00F63951"/>
    <w:rsid w:val="00F63C86"/>
    <w:rsid w:val="00F6798F"/>
    <w:rsid w:val="00F717C9"/>
    <w:rsid w:val="00F73930"/>
    <w:rsid w:val="00F766BE"/>
    <w:rsid w:val="00F77EB9"/>
    <w:rsid w:val="00F80635"/>
    <w:rsid w:val="00F815D1"/>
    <w:rsid w:val="00F81E7E"/>
    <w:rsid w:val="00F81F0F"/>
    <w:rsid w:val="00F825F4"/>
    <w:rsid w:val="00F848D9"/>
    <w:rsid w:val="00F87A37"/>
    <w:rsid w:val="00F91383"/>
    <w:rsid w:val="00F92205"/>
    <w:rsid w:val="00F92AA1"/>
    <w:rsid w:val="00F932DE"/>
    <w:rsid w:val="00F9574F"/>
    <w:rsid w:val="00F963DD"/>
    <w:rsid w:val="00F9641A"/>
    <w:rsid w:val="00F97004"/>
    <w:rsid w:val="00FA2045"/>
    <w:rsid w:val="00FA3639"/>
    <w:rsid w:val="00FA4677"/>
    <w:rsid w:val="00FA720B"/>
    <w:rsid w:val="00FA7A66"/>
    <w:rsid w:val="00FB119A"/>
    <w:rsid w:val="00FB1AA9"/>
    <w:rsid w:val="00FB22E3"/>
    <w:rsid w:val="00FB4B5A"/>
    <w:rsid w:val="00FB5963"/>
    <w:rsid w:val="00FB5DAA"/>
    <w:rsid w:val="00FB61B5"/>
    <w:rsid w:val="00FC04B9"/>
    <w:rsid w:val="00FC161A"/>
    <w:rsid w:val="00FC23D5"/>
    <w:rsid w:val="00FC4C1A"/>
    <w:rsid w:val="00FC6468"/>
    <w:rsid w:val="00FC6D49"/>
    <w:rsid w:val="00FD2250"/>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FootnoteText">
    <w:name w:val="footnote text"/>
    <w:basedOn w:val="Normal"/>
    <w:link w:val="FootnoteTextChar"/>
    <w:uiPriority w:val="99"/>
    <w:unhideWhenUsed/>
    <w:rsid w:val="0069392F"/>
  </w:style>
  <w:style w:type="character" w:customStyle="1" w:styleId="FootnoteTextChar">
    <w:name w:val="Footnote Text Char"/>
    <w:basedOn w:val="DefaultParagraphFont"/>
    <w:link w:val="FootnoteText"/>
    <w:uiPriority w:val="99"/>
    <w:rsid w:val="0069392F"/>
    <w:rPr>
      <w:rFonts w:ascii="Calibri" w:hAnsi="Calibri" w:cs="Calibri"/>
      <w:color w:val="000000"/>
      <w:sz w:val="24"/>
      <w:szCs w:val="24"/>
    </w:rPr>
  </w:style>
  <w:style w:type="character" w:styleId="FootnoteReference">
    <w:name w:val="footnote reference"/>
    <w:basedOn w:val="DefaultParagraphFont"/>
    <w:uiPriority w:val="99"/>
    <w:unhideWhenUsed/>
    <w:rsid w:val="0069392F"/>
    <w:rPr>
      <w:vertAlign w:val="superscript"/>
    </w:rPr>
  </w:style>
  <w:style w:type="paragraph" w:styleId="EndnoteText">
    <w:name w:val="endnote text"/>
    <w:basedOn w:val="Normal"/>
    <w:link w:val="EndnoteTextChar"/>
    <w:uiPriority w:val="99"/>
    <w:unhideWhenUsed/>
    <w:rsid w:val="008F7E4E"/>
  </w:style>
  <w:style w:type="character" w:customStyle="1" w:styleId="EndnoteTextChar">
    <w:name w:val="Endnote Text Char"/>
    <w:basedOn w:val="DefaultParagraphFont"/>
    <w:link w:val="EndnoteText"/>
    <w:uiPriority w:val="99"/>
    <w:rsid w:val="008F7E4E"/>
    <w:rPr>
      <w:rFonts w:ascii="Calibri" w:hAnsi="Calibri" w:cs="Calibri"/>
      <w:color w:val="000000"/>
      <w:sz w:val="24"/>
      <w:szCs w:val="24"/>
    </w:rPr>
  </w:style>
  <w:style w:type="character" w:styleId="EndnoteReference">
    <w:name w:val="endnote reference"/>
    <w:basedOn w:val="DefaultParagraphFont"/>
    <w:uiPriority w:val="99"/>
    <w:unhideWhenUsed/>
    <w:rsid w:val="008F7E4E"/>
    <w:rPr>
      <w:vertAlign w:val="superscript"/>
    </w:rPr>
  </w:style>
  <w:style w:type="character" w:styleId="LineNumber">
    <w:name w:val="line number"/>
    <w:basedOn w:val="DefaultParagraphFont"/>
    <w:uiPriority w:val="99"/>
    <w:semiHidden/>
    <w:unhideWhenUsed/>
    <w:rsid w:val="0004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27992">
      <w:bodyDiv w:val="1"/>
      <w:marLeft w:val="0"/>
      <w:marRight w:val="0"/>
      <w:marTop w:val="0"/>
      <w:marBottom w:val="0"/>
      <w:divBdr>
        <w:top w:val="none" w:sz="0" w:space="0" w:color="auto"/>
        <w:left w:val="none" w:sz="0" w:space="0" w:color="auto"/>
        <w:bottom w:val="none" w:sz="0" w:space="0" w:color="auto"/>
        <w:right w:val="none" w:sz="0" w:space="0" w:color="auto"/>
      </w:divBdr>
      <w:divsChild>
        <w:div w:id="862399515">
          <w:marLeft w:val="0"/>
          <w:marRight w:val="0"/>
          <w:marTop w:val="0"/>
          <w:marBottom w:val="0"/>
          <w:divBdr>
            <w:top w:val="none" w:sz="0" w:space="0" w:color="auto"/>
            <w:left w:val="none" w:sz="0" w:space="0" w:color="auto"/>
            <w:bottom w:val="none" w:sz="0" w:space="0" w:color="auto"/>
            <w:right w:val="none" w:sz="0" w:space="0" w:color="auto"/>
          </w:divBdr>
          <w:divsChild>
            <w:div w:id="1642416368">
              <w:marLeft w:val="0"/>
              <w:marRight w:val="0"/>
              <w:marTop w:val="0"/>
              <w:marBottom w:val="0"/>
              <w:divBdr>
                <w:top w:val="none" w:sz="0" w:space="0" w:color="auto"/>
                <w:left w:val="none" w:sz="0" w:space="0" w:color="auto"/>
                <w:bottom w:val="none" w:sz="0" w:space="0" w:color="auto"/>
                <w:right w:val="none" w:sz="0" w:space="0" w:color="auto"/>
              </w:divBdr>
              <w:divsChild>
                <w:div w:id="130750271">
                  <w:marLeft w:val="0"/>
                  <w:marRight w:val="0"/>
                  <w:marTop w:val="0"/>
                  <w:marBottom w:val="0"/>
                  <w:divBdr>
                    <w:top w:val="none" w:sz="0" w:space="0" w:color="auto"/>
                    <w:left w:val="none" w:sz="0" w:space="0" w:color="auto"/>
                    <w:bottom w:val="none" w:sz="0" w:space="0" w:color="auto"/>
                    <w:right w:val="none" w:sz="0" w:space="0" w:color="auto"/>
                  </w:divBdr>
                  <w:divsChild>
                    <w:div w:id="207214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1098014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transdecoder.sf.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2.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3E305-7FC4-4E49-98DB-6EBDE6440059}">
  <ds:schemaRefs>
    <ds:schemaRef ds:uri="http://schemas.openxmlformats.org/officeDocument/2006/bibliography"/>
  </ds:schemaRefs>
</ds:datastoreItem>
</file>

<file path=customXml/itemProps2.xml><?xml version="1.0" encoding="utf-8"?>
<ds:datastoreItem xmlns:ds="http://schemas.openxmlformats.org/officeDocument/2006/customXml" ds:itemID="{47F9ADD4-594C-A647-8231-7D6E1C75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5285</Words>
  <Characters>30129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35344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2018-05-29T18:24:00Z</dcterms:created>
  <dcterms:modified xsi:type="dcterms:W3CDTF">2018-05-29T18:24:00Z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id="http://www.zotero.org/styles/nature"/&gt;&lt;hasBiblio/&gt;&lt;format class="21"/&gt;&lt;count citations="26" publications="27"/&gt;&lt;/info&gt;PAPERS2_INFO_END</vt:lpwstr>
  </property>
</Properties>
</file>