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4FA6EBC9" w:rsidR="006305D7" w:rsidRPr="006E3868" w:rsidRDefault="006305D7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b/>
          <w:bCs/>
          <w:color w:val="auto"/>
        </w:rPr>
        <w:t>TITLE:</w:t>
      </w:r>
    </w:p>
    <w:p w14:paraId="0C76090E" w14:textId="50F9DE66" w:rsidR="007A4DD6" w:rsidRPr="006E3868" w:rsidRDefault="00BC35BB" w:rsidP="006E3868">
      <w:pPr>
        <w:widowControl/>
        <w:rPr>
          <w:color w:val="auto"/>
        </w:rPr>
      </w:pPr>
      <w:r w:rsidRPr="006E3868">
        <w:rPr>
          <w:color w:val="auto"/>
          <w:lang w:eastAsia="ja-JP"/>
        </w:rPr>
        <w:t>A Method</w:t>
      </w:r>
      <w:r w:rsidR="003745C4" w:rsidRPr="006E3868">
        <w:rPr>
          <w:color w:val="auto"/>
          <w:lang w:eastAsia="ja-JP"/>
        </w:rPr>
        <w:t xml:space="preserve"> to </w:t>
      </w:r>
      <w:r w:rsidR="00C43099" w:rsidRPr="006E3868">
        <w:rPr>
          <w:color w:val="auto"/>
          <w:lang w:eastAsia="ja-JP"/>
        </w:rPr>
        <w:t>Study</w:t>
      </w:r>
      <w:r w:rsidR="00580C4D" w:rsidRPr="006E3868">
        <w:rPr>
          <w:color w:val="auto"/>
          <w:lang w:eastAsia="ja-JP"/>
        </w:rPr>
        <w:t xml:space="preserve"> </w:t>
      </w:r>
      <w:r w:rsidR="00BC3633" w:rsidRPr="006E3868">
        <w:rPr>
          <w:color w:val="auto"/>
          <w:lang w:eastAsia="ja-JP"/>
        </w:rPr>
        <w:t xml:space="preserve">Adaptation to </w:t>
      </w:r>
      <w:r w:rsidR="000D67B2" w:rsidRPr="006E3868">
        <w:rPr>
          <w:color w:val="auto"/>
          <w:lang w:eastAsia="ja-JP"/>
        </w:rPr>
        <w:t>L</w:t>
      </w:r>
      <w:r w:rsidR="00BC3633" w:rsidRPr="006E3868">
        <w:rPr>
          <w:color w:val="auto"/>
          <w:lang w:eastAsia="ja-JP"/>
        </w:rPr>
        <w:t>eft-</w:t>
      </w:r>
      <w:r w:rsidR="000D67B2" w:rsidRPr="006E3868">
        <w:rPr>
          <w:color w:val="auto"/>
          <w:lang w:eastAsia="ja-JP"/>
        </w:rPr>
        <w:t>R</w:t>
      </w:r>
      <w:r w:rsidR="00BC3633" w:rsidRPr="006E3868">
        <w:rPr>
          <w:color w:val="auto"/>
          <w:lang w:eastAsia="ja-JP"/>
        </w:rPr>
        <w:t xml:space="preserve">ight </w:t>
      </w:r>
      <w:r w:rsidR="000D67B2" w:rsidRPr="006E3868">
        <w:rPr>
          <w:color w:val="auto"/>
          <w:lang w:eastAsia="ja-JP"/>
        </w:rPr>
        <w:t>R</w:t>
      </w:r>
      <w:r w:rsidR="00BC3633" w:rsidRPr="006E3868">
        <w:rPr>
          <w:color w:val="auto"/>
          <w:lang w:eastAsia="ja-JP"/>
        </w:rPr>
        <w:t xml:space="preserve">eversed </w:t>
      </w:r>
      <w:r w:rsidR="000D67B2" w:rsidRPr="006E3868">
        <w:rPr>
          <w:color w:val="auto"/>
          <w:lang w:eastAsia="ja-JP"/>
        </w:rPr>
        <w:t>A</w:t>
      </w:r>
      <w:r w:rsidR="00BC3633" w:rsidRPr="006E3868">
        <w:rPr>
          <w:color w:val="auto"/>
          <w:lang w:eastAsia="ja-JP"/>
        </w:rPr>
        <w:t>udition</w:t>
      </w:r>
    </w:p>
    <w:p w14:paraId="2E300B21" w14:textId="77777777" w:rsidR="007A4DD6" w:rsidRPr="006E3868" w:rsidRDefault="007A4DD6" w:rsidP="006E3868">
      <w:pPr>
        <w:widowControl/>
        <w:rPr>
          <w:b/>
          <w:bCs/>
          <w:color w:val="auto"/>
        </w:rPr>
      </w:pPr>
    </w:p>
    <w:p w14:paraId="3D080DA3" w14:textId="39763014" w:rsidR="006305D7" w:rsidRPr="006E3868" w:rsidRDefault="006305D7" w:rsidP="006E3868">
      <w:pPr>
        <w:widowControl/>
        <w:rPr>
          <w:color w:val="auto"/>
        </w:rPr>
      </w:pPr>
      <w:r w:rsidRPr="006E3868">
        <w:rPr>
          <w:b/>
          <w:bCs/>
          <w:color w:val="auto"/>
        </w:rPr>
        <w:t>AUTHORS</w:t>
      </w:r>
      <w:r w:rsidR="000B662E" w:rsidRPr="006E3868">
        <w:rPr>
          <w:b/>
          <w:bCs/>
          <w:color w:val="auto"/>
        </w:rPr>
        <w:t xml:space="preserve"> &amp; AFFILIATIONS</w:t>
      </w:r>
      <w:r w:rsidRPr="006E3868">
        <w:rPr>
          <w:b/>
          <w:bCs/>
          <w:color w:val="auto"/>
        </w:rPr>
        <w:t>:</w:t>
      </w:r>
    </w:p>
    <w:p w14:paraId="61D1F5EB" w14:textId="754CE2DA" w:rsidR="00487DC0" w:rsidRPr="006E3868" w:rsidRDefault="00487DC0" w:rsidP="006E3868">
      <w:pPr>
        <w:widowControl/>
        <w:rPr>
          <w:bCs/>
          <w:color w:val="auto"/>
          <w:vertAlign w:val="superscript"/>
        </w:rPr>
      </w:pPr>
      <w:r w:rsidRPr="006E3868">
        <w:rPr>
          <w:bCs/>
          <w:color w:val="auto"/>
        </w:rPr>
        <w:t>Atsushi Aoyama</w:t>
      </w:r>
      <w:r w:rsidRPr="006E3868">
        <w:rPr>
          <w:bCs/>
          <w:color w:val="auto"/>
          <w:vertAlign w:val="superscript"/>
        </w:rPr>
        <w:t>1</w:t>
      </w:r>
      <w:r w:rsidR="00644DA6" w:rsidRPr="006E3868">
        <w:rPr>
          <w:bCs/>
          <w:color w:val="auto"/>
          <w:vertAlign w:val="superscript"/>
        </w:rPr>
        <w:t>,2</w:t>
      </w:r>
    </w:p>
    <w:p w14:paraId="21A7AE9F" w14:textId="77777777" w:rsidR="006E3868" w:rsidRPr="006E3868" w:rsidRDefault="006E3868" w:rsidP="006E3868">
      <w:pPr>
        <w:widowControl/>
        <w:rPr>
          <w:bCs/>
          <w:color w:val="auto"/>
        </w:rPr>
      </w:pPr>
    </w:p>
    <w:p w14:paraId="4ED434E7" w14:textId="57A799AC" w:rsidR="00487DC0" w:rsidRPr="006E3868" w:rsidRDefault="00487DC0" w:rsidP="006E3868">
      <w:pPr>
        <w:widowControl/>
        <w:rPr>
          <w:bCs/>
          <w:color w:val="auto"/>
        </w:rPr>
      </w:pPr>
      <w:r w:rsidRPr="006E3868">
        <w:rPr>
          <w:bCs/>
          <w:color w:val="auto"/>
          <w:vertAlign w:val="superscript"/>
        </w:rPr>
        <w:t>1</w:t>
      </w:r>
      <w:r w:rsidRPr="006E3868">
        <w:rPr>
          <w:bCs/>
          <w:color w:val="auto"/>
        </w:rPr>
        <w:t xml:space="preserve">Faculty of Environment and Information Studies, </w:t>
      </w:r>
      <w:proofErr w:type="spellStart"/>
      <w:r w:rsidRPr="006E3868">
        <w:rPr>
          <w:bCs/>
          <w:color w:val="auto"/>
        </w:rPr>
        <w:t>Shonan</w:t>
      </w:r>
      <w:proofErr w:type="spellEnd"/>
      <w:r w:rsidRPr="006E3868">
        <w:rPr>
          <w:bCs/>
          <w:color w:val="auto"/>
        </w:rPr>
        <w:t xml:space="preserve"> Fujisawa Campus (SFC), Keio University, Fujisawa, Kanagawa, Japan</w:t>
      </w:r>
    </w:p>
    <w:p w14:paraId="3DFE5769" w14:textId="6A2238BB" w:rsidR="00487DC0" w:rsidRPr="006E3868" w:rsidRDefault="00487DC0" w:rsidP="006E3868">
      <w:pPr>
        <w:widowControl/>
        <w:rPr>
          <w:bCs/>
          <w:color w:val="auto"/>
        </w:rPr>
      </w:pPr>
      <w:r w:rsidRPr="006E3868">
        <w:rPr>
          <w:bCs/>
          <w:color w:val="auto"/>
          <w:vertAlign w:val="superscript"/>
        </w:rPr>
        <w:t>2</w:t>
      </w:r>
      <w:r w:rsidRPr="006E3868">
        <w:rPr>
          <w:bCs/>
          <w:color w:val="auto"/>
        </w:rPr>
        <w:t xml:space="preserve">School of Information Environment, Tokyo Denki University, </w:t>
      </w:r>
      <w:proofErr w:type="spellStart"/>
      <w:r w:rsidRPr="006E3868">
        <w:rPr>
          <w:bCs/>
          <w:color w:val="auto"/>
        </w:rPr>
        <w:t>Inzai</w:t>
      </w:r>
      <w:proofErr w:type="spellEnd"/>
      <w:r w:rsidRPr="006E3868">
        <w:rPr>
          <w:bCs/>
          <w:color w:val="auto"/>
        </w:rPr>
        <w:t>, Chiba, Japan</w:t>
      </w:r>
    </w:p>
    <w:p w14:paraId="616C3AA6" w14:textId="77777777" w:rsidR="00487DC0" w:rsidRPr="006E3868" w:rsidRDefault="00487DC0" w:rsidP="006E3868">
      <w:pPr>
        <w:widowControl/>
        <w:rPr>
          <w:bCs/>
          <w:color w:val="auto"/>
        </w:rPr>
      </w:pPr>
    </w:p>
    <w:p w14:paraId="1012D48A" w14:textId="1FB4A8C5" w:rsidR="00487DC0" w:rsidRPr="006E3868" w:rsidRDefault="00487DC0" w:rsidP="006E3868">
      <w:pPr>
        <w:widowControl/>
        <w:rPr>
          <w:b/>
          <w:bCs/>
          <w:color w:val="auto"/>
        </w:rPr>
      </w:pPr>
      <w:r w:rsidRPr="006E3868">
        <w:rPr>
          <w:b/>
          <w:bCs/>
          <w:color w:val="auto"/>
        </w:rPr>
        <w:t>Corresponding Author:</w:t>
      </w:r>
      <w:r w:rsidR="006E3868">
        <w:rPr>
          <w:b/>
          <w:bCs/>
          <w:color w:val="auto"/>
        </w:rPr>
        <w:t xml:space="preserve"> </w:t>
      </w:r>
    </w:p>
    <w:p w14:paraId="3D706AA1" w14:textId="3E490F4C" w:rsidR="00487DC0" w:rsidRPr="006E3868" w:rsidRDefault="0056270D" w:rsidP="006E3868">
      <w:pPr>
        <w:widowControl/>
        <w:rPr>
          <w:bCs/>
          <w:color w:val="auto"/>
        </w:rPr>
      </w:pPr>
      <w:r w:rsidRPr="006E3868">
        <w:rPr>
          <w:bCs/>
          <w:color w:val="auto"/>
        </w:rPr>
        <w:t>Atsushi Aoyama</w:t>
      </w:r>
      <w:r w:rsidR="00487DC0" w:rsidRPr="006E3868">
        <w:rPr>
          <w:bCs/>
          <w:color w:val="auto"/>
        </w:rPr>
        <w:t xml:space="preserve"> </w:t>
      </w:r>
    </w:p>
    <w:p w14:paraId="1CB77AAE" w14:textId="275B5E92" w:rsidR="00487DC0" w:rsidRPr="006E3868" w:rsidRDefault="00487DC0" w:rsidP="006E3868">
      <w:pPr>
        <w:widowControl/>
        <w:rPr>
          <w:bCs/>
          <w:color w:val="auto"/>
        </w:rPr>
      </w:pPr>
      <w:r w:rsidRPr="006E3868">
        <w:rPr>
          <w:bCs/>
          <w:color w:val="auto"/>
        </w:rPr>
        <w:t xml:space="preserve">Email Address: </w:t>
      </w:r>
      <w:r w:rsidR="0056270D" w:rsidRPr="006E3868">
        <w:rPr>
          <w:bCs/>
          <w:color w:val="auto"/>
        </w:rPr>
        <w:t>aaoyama</w:t>
      </w:r>
      <w:r w:rsidRPr="006E3868">
        <w:rPr>
          <w:bCs/>
          <w:color w:val="auto"/>
        </w:rPr>
        <w:t>@</w:t>
      </w:r>
      <w:r w:rsidR="0056270D" w:rsidRPr="006E3868">
        <w:rPr>
          <w:bCs/>
          <w:color w:val="auto"/>
        </w:rPr>
        <w:t>sfc.keio.ac.jp</w:t>
      </w:r>
    </w:p>
    <w:p w14:paraId="45EA3708" w14:textId="162DDC6E" w:rsidR="00487DC0" w:rsidRPr="006E3868" w:rsidRDefault="00487DC0" w:rsidP="006E3868">
      <w:pPr>
        <w:widowControl/>
        <w:rPr>
          <w:bCs/>
          <w:color w:val="auto"/>
        </w:rPr>
      </w:pPr>
      <w:r w:rsidRPr="006E3868">
        <w:rPr>
          <w:bCs/>
          <w:color w:val="auto"/>
        </w:rPr>
        <w:t>Tel:</w:t>
      </w:r>
      <w:r w:rsidR="0056270D" w:rsidRPr="006E3868">
        <w:rPr>
          <w:bCs/>
          <w:color w:val="auto"/>
        </w:rPr>
        <w:t xml:space="preserve"> +81-466-49-3539</w:t>
      </w:r>
    </w:p>
    <w:p w14:paraId="3FEDE387" w14:textId="77777777" w:rsidR="008C4869" w:rsidRPr="006E3868" w:rsidRDefault="008C4869" w:rsidP="006E3868">
      <w:pPr>
        <w:widowControl/>
        <w:rPr>
          <w:bCs/>
          <w:color w:val="auto"/>
        </w:rPr>
      </w:pPr>
    </w:p>
    <w:p w14:paraId="71B79AC9" w14:textId="67C52CF1" w:rsidR="006305D7" w:rsidRPr="006E3868" w:rsidRDefault="006305D7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b/>
          <w:bCs/>
          <w:color w:val="auto"/>
        </w:rPr>
        <w:t>KEYWORDS:</w:t>
      </w:r>
    </w:p>
    <w:p w14:paraId="6C0B0781" w14:textId="152869DC" w:rsidR="007A4DD6" w:rsidRPr="006E3868" w:rsidRDefault="00980674" w:rsidP="006E3868">
      <w:pPr>
        <w:widowControl/>
        <w:rPr>
          <w:color w:val="auto"/>
        </w:rPr>
      </w:pPr>
      <w:proofErr w:type="spellStart"/>
      <w:r w:rsidRPr="006E3868">
        <w:rPr>
          <w:color w:val="auto"/>
        </w:rPr>
        <w:t>Pseudophone</w:t>
      </w:r>
      <w:proofErr w:type="spellEnd"/>
      <w:r w:rsidR="0013121B" w:rsidRPr="006E3868">
        <w:rPr>
          <w:color w:val="auto"/>
        </w:rPr>
        <w:t>, Auditory Adaptation</w:t>
      </w:r>
      <w:r w:rsidR="00FA5656" w:rsidRPr="006E3868">
        <w:rPr>
          <w:color w:val="auto"/>
        </w:rPr>
        <w:t xml:space="preserve">, </w:t>
      </w:r>
      <w:r w:rsidR="00F93267" w:rsidRPr="006E3868">
        <w:rPr>
          <w:color w:val="auto"/>
        </w:rPr>
        <w:t>Environmental Adaptability</w:t>
      </w:r>
      <w:r w:rsidR="00FD73F6" w:rsidRPr="006E3868">
        <w:rPr>
          <w:color w:val="auto"/>
        </w:rPr>
        <w:t xml:space="preserve">, </w:t>
      </w:r>
      <w:r w:rsidR="00176E0A" w:rsidRPr="006E3868">
        <w:rPr>
          <w:color w:val="auto"/>
        </w:rPr>
        <w:t xml:space="preserve">Auditory-Motor Coordination, </w:t>
      </w:r>
      <w:r w:rsidR="00663743" w:rsidRPr="006E3868">
        <w:rPr>
          <w:color w:val="auto"/>
        </w:rPr>
        <w:t xml:space="preserve">Multisensory </w:t>
      </w:r>
      <w:r w:rsidR="008E3534" w:rsidRPr="006E3868">
        <w:rPr>
          <w:color w:val="auto"/>
        </w:rPr>
        <w:t xml:space="preserve">Integration, </w:t>
      </w:r>
      <w:r w:rsidR="00FD73F6" w:rsidRPr="006E3868">
        <w:rPr>
          <w:color w:val="auto"/>
        </w:rPr>
        <w:t>Neural Plasticity</w:t>
      </w:r>
      <w:r w:rsidR="0013121B" w:rsidRPr="006E3868">
        <w:rPr>
          <w:color w:val="auto"/>
        </w:rPr>
        <w:t>, Unusual Environment</w:t>
      </w:r>
      <w:r w:rsidR="00FA5656" w:rsidRPr="006E3868">
        <w:rPr>
          <w:color w:val="auto"/>
        </w:rPr>
        <w:t xml:space="preserve">, </w:t>
      </w:r>
      <w:r w:rsidR="00947688" w:rsidRPr="006E3868">
        <w:rPr>
          <w:color w:val="auto"/>
        </w:rPr>
        <w:t xml:space="preserve">Sound Localization, </w:t>
      </w:r>
      <w:r w:rsidR="00080091" w:rsidRPr="006E3868">
        <w:rPr>
          <w:color w:val="auto"/>
        </w:rPr>
        <w:t>Wearable Device</w:t>
      </w:r>
      <w:r w:rsidR="00CD2BC7" w:rsidRPr="006E3868">
        <w:rPr>
          <w:color w:val="auto"/>
        </w:rPr>
        <w:t>s</w:t>
      </w:r>
      <w:r w:rsidR="00D832FF" w:rsidRPr="006E3868">
        <w:rPr>
          <w:color w:val="auto"/>
        </w:rPr>
        <w:t>,</w:t>
      </w:r>
      <w:r w:rsidR="0077705E" w:rsidRPr="006E3868">
        <w:rPr>
          <w:color w:val="auto"/>
        </w:rPr>
        <w:t xml:space="preserve"> </w:t>
      </w:r>
      <w:r w:rsidR="00A3087A" w:rsidRPr="006E3868">
        <w:rPr>
          <w:color w:val="auto"/>
        </w:rPr>
        <w:t>Perception and Behavior,</w:t>
      </w:r>
      <w:r w:rsidR="00D832FF" w:rsidRPr="006E3868">
        <w:rPr>
          <w:color w:val="auto"/>
        </w:rPr>
        <w:t xml:space="preserve"> </w:t>
      </w:r>
      <w:r w:rsidR="0090752A" w:rsidRPr="006E3868">
        <w:rPr>
          <w:color w:val="auto"/>
        </w:rPr>
        <w:t>Neuro</w:t>
      </w:r>
      <w:r w:rsidR="00C2646D" w:rsidRPr="006E3868">
        <w:rPr>
          <w:color w:val="auto"/>
        </w:rPr>
        <w:t>imaging</w:t>
      </w:r>
    </w:p>
    <w:p w14:paraId="1CB4E390" w14:textId="35DA633D" w:rsidR="006305D7" w:rsidRPr="006E3868" w:rsidRDefault="006305D7" w:rsidP="006E3868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01EABA1D" w:rsidR="006305D7" w:rsidRPr="006E3868" w:rsidRDefault="006305D7" w:rsidP="006E3868">
      <w:pPr>
        <w:widowControl/>
        <w:rPr>
          <w:color w:val="auto"/>
        </w:rPr>
      </w:pPr>
      <w:r w:rsidRPr="006E3868">
        <w:rPr>
          <w:b/>
          <w:bCs/>
          <w:color w:val="auto"/>
        </w:rPr>
        <w:t>SHORT ABSTRACT:</w:t>
      </w:r>
    </w:p>
    <w:p w14:paraId="5714246C" w14:textId="12F3FDFC" w:rsidR="005C6A39" w:rsidRPr="006E3868" w:rsidRDefault="005820A6" w:rsidP="006E3868">
      <w:pPr>
        <w:widowControl/>
        <w:rPr>
          <w:color w:val="auto"/>
        </w:rPr>
      </w:pPr>
      <w:r w:rsidRPr="006E3868">
        <w:rPr>
          <w:color w:val="auto"/>
        </w:rPr>
        <w:t xml:space="preserve">The present study </w:t>
      </w:r>
      <w:r w:rsidR="005C6A39" w:rsidRPr="006E3868">
        <w:rPr>
          <w:color w:val="auto"/>
        </w:rPr>
        <w:t>propose</w:t>
      </w:r>
      <w:r w:rsidRPr="006E3868">
        <w:rPr>
          <w:color w:val="auto"/>
        </w:rPr>
        <w:t>s</w:t>
      </w:r>
      <w:r w:rsidR="005C6A39" w:rsidRPr="006E3868">
        <w:rPr>
          <w:color w:val="auto"/>
        </w:rPr>
        <w:t xml:space="preserve"> a </w:t>
      </w:r>
      <w:r w:rsidR="00BA402B" w:rsidRPr="006E3868">
        <w:rPr>
          <w:color w:val="auto"/>
        </w:rPr>
        <w:t>protocol</w:t>
      </w:r>
      <w:r w:rsidR="005C6A39" w:rsidRPr="006E3868">
        <w:rPr>
          <w:color w:val="auto"/>
        </w:rPr>
        <w:t xml:space="preserve"> to </w:t>
      </w:r>
      <w:r w:rsidRPr="006E3868">
        <w:rPr>
          <w:color w:val="auto"/>
        </w:rPr>
        <w:t xml:space="preserve">investigate the </w:t>
      </w:r>
      <w:r w:rsidR="005C6A39" w:rsidRPr="006E3868">
        <w:rPr>
          <w:color w:val="auto"/>
        </w:rPr>
        <w:t>adaptation to le</w:t>
      </w:r>
      <w:r w:rsidR="00C76579" w:rsidRPr="006E3868">
        <w:rPr>
          <w:color w:val="auto"/>
        </w:rPr>
        <w:t>ft-right reversed</w:t>
      </w:r>
      <w:r w:rsidR="005C6A39" w:rsidRPr="006E3868">
        <w:rPr>
          <w:color w:val="auto"/>
        </w:rPr>
        <w:t xml:space="preserve"> audition </w:t>
      </w:r>
      <w:r w:rsidR="00045917" w:rsidRPr="006E3868">
        <w:rPr>
          <w:color w:val="auto"/>
        </w:rPr>
        <w:t xml:space="preserve">achieved </w:t>
      </w:r>
      <w:r w:rsidRPr="006E3868">
        <w:rPr>
          <w:color w:val="auto"/>
        </w:rPr>
        <w:t xml:space="preserve">only </w:t>
      </w:r>
      <w:r w:rsidR="00045917" w:rsidRPr="006E3868">
        <w:rPr>
          <w:color w:val="auto"/>
        </w:rPr>
        <w:t>by</w:t>
      </w:r>
      <w:r w:rsidR="005C6A39" w:rsidRPr="006E3868">
        <w:rPr>
          <w:color w:val="auto"/>
        </w:rPr>
        <w:t xml:space="preserve"> wearable devices</w:t>
      </w:r>
      <w:r w:rsidR="00F46A07" w:rsidRPr="006E3868">
        <w:rPr>
          <w:color w:val="auto"/>
        </w:rPr>
        <w:t>,</w:t>
      </w:r>
      <w:r w:rsidR="005C6A39" w:rsidRPr="006E3868">
        <w:rPr>
          <w:color w:val="auto"/>
        </w:rPr>
        <w:t xml:space="preserve"> </w:t>
      </w:r>
      <w:r w:rsidR="00F46A07" w:rsidRPr="006E3868">
        <w:rPr>
          <w:color w:val="auto"/>
        </w:rPr>
        <w:t>using</w:t>
      </w:r>
      <w:r w:rsidR="005C6A39" w:rsidRPr="006E3868">
        <w:rPr>
          <w:color w:val="auto"/>
        </w:rPr>
        <w:t xml:space="preserve"> neuroimaging</w:t>
      </w:r>
      <w:r w:rsidR="00165BB1" w:rsidRPr="006E3868">
        <w:rPr>
          <w:color w:val="auto"/>
        </w:rPr>
        <w:t xml:space="preserve">, </w:t>
      </w:r>
      <w:r w:rsidR="00982C8D" w:rsidRPr="006E3868">
        <w:rPr>
          <w:color w:val="auto"/>
        </w:rPr>
        <w:t xml:space="preserve">which can be an effective tool </w:t>
      </w:r>
      <w:r w:rsidR="00FF5182" w:rsidRPr="006E3868">
        <w:rPr>
          <w:color w:val="auto"/>
        </w:rPr>
        <w:t xml:space="preserve">for </w:t>
      </w:r>
      <w:r w:rsidR="00EE0DBD" w:rsidRPr="006E3868">
        <w:rPr>
          <w:color w:val="auto"/>
        </w:rPr>
        <w:t>uncovering</w:t>
      </w:r>
      <w:r w:rsidR="00165BB1" w:rsidRPr="006E3868">
        <w:rPr>
          <w:color w:val="auto"/>
        </w:rPr>
        <w:t xml:space="preserve"> </w:t>
      </w:r>
      <w:r w:rsidR="00FF5182" w:rsidRPr="006E3868">
        <w:rPr>
          <w:color w:val="auto"/>
        </w:rPr>
        <w:t xml:space="preserve">the </w:t>
      </w:r>
      <w:r w:rsidR="00165BB1" w:rsidRPr="006E3868">
        <w:rPr>
          <w:color w:val="auto"/>
        </w:rPr>
        <w:t>adaptability of humans to a novel environment</w:t>
      </w:r>
      <w:r w:rsidR="005112A2" w:rsidRPr="006E3868">
        <w:rPr>
          <w:color w:val="auto"/>
        </w:rPr>
        <w:t xml:space="preserve"> in the auditory domain</w:t>
      </w:r>
      <w:r w:rsidR="005C6A39" w:rsidRPr="006E3868">
        <w:rPr>
          <w:color w:val="auto"/>
        </w:rPr>
        <w:t xml:space="preserve">. </w:t>
      </w:r>
    </w:p>
    <w:p w14:paraId="761028D6" w14:textId="6ADB3336" w:rsidR="006305D7" w:rsidRPr="006E3868" w:rsidRDefault="006305D7" w:rsidP="006E3868">
      <w:pPr>
        <w:widowControl/>
        <w:rPr>
          <w:color w:val="auto"/>
        </w:rPr>
      </w:pPr>
    </w:p>
    <w:p w14:paraId="64FB8590" w14:textId="05A0CD03" w:rsidR="006305D7" w:rsidRPr="006E3868" w:rsidRDefault="006305D7" w:rsidP="006E3868">
      <w:pPr>
        <w:widowControl/>
        <w:rPr>
          <w:color w:val="auto"/>
        </w:rPr>
      </w:pPr>
      <w:r w:rsidRPr="006E3868">
        <w:rPr>
          <w:b/>
          <w:bCs/>
          <w:color w:val="auto"/>
        </w:rPr>
        <w:t>LONG ABSTRACT:</w:t>
      </w:r>
    </w:p>
    <w:p w14:paraId="4F4F37D9" w14:textId="14E3424A" w:rsidR="00CD3F97" w:rsidRPr="006E3868" w:rsidRDefault="00EF1226" w:rsidP="006E3868">
      <w:pPr>
        <w:widowControl/>
        <w:rPr>
          <w:color w:val="auto"/>
        </w:rPr>
      </w:pPr>
      <w:r w:rsidRPr="006E3868">
        <w:rPr>
          <w:color w:val="auto"/>
        </w:rPr>
        <w:t xml:space="preserve">An unusual </w:t>
      </w:r>
      <w:r w:rsidR="008C08C5" w:rsidRPr="006E3868">
        <w:rPr>
          <w:color w:val="auto"/>
        </w:rPr>
        <w:t xml:space="preserve">sensory </w:t>
      </w:r>
      <w:r w:rsidRPr="006E3868">
        <w:rPr>
          <w:color w:val="auto"/>
        </w:rPr>
        <w:t xml:space="preserve">space is one of the effective tools to </w:t>
      </w:r>
      <w:r w:rsidR="008C08C5" w:rsidRPr="006E3868">
        <w:rPr>
          <w:color w:val="auto"/>
        </w:rPr>
        <w:t>uncover the mechanism of ada</w:t>
      </w:r>
      <w:r w:rsidR="00183D09" w:rsidRPr="006E3868">
        <w:rPr>
          <w:color w:val="auto"/>
        </w:rPr>
        <w:t>ptability of humans to a</w:t>
      </w:r>
      <w:r w:rsidR="00817DA0" w:rsidRPr="006E3868">
        <w:rPr>
          <w:color w:val="auto"/>
        </w:rPr>
        <w:t xml:space="preserve"> </w:t>
      </w:r>
      <w:r w:rsidR="00183D09" w:rsidRPr="006E3868">
        <w:rPr>
          <w:color w:val="auto"/>
        </w:rPr>
        <w:t xml:space="preserve">novel </w:t>
      </w:r>
      <w:r w:rsidR="00817DA0" w:rsidRPr="006E3868">
        <w:rPr>
          <w:color w:val="auto"/>
        </w:rPr>
        <w:t>environment</w:t>
      </w:r>
      <w:r w:rsidR="008C08C5" w:rsidRPr="006E3868">
        <w:rPr>
          <w:color w:val="auto"/>
        </w:rPr>
        <w:t>.</w:t>
      </w:r>
      <w:r w:rsidR="00EA6941" w:rsidRPr="006E3868">
        <w:rPr>
          <w:color w:val="auto"/>
        </w:rPr>
        <w:t xml:space="preserve"> </w:t>
      </w:r>
      <w:r w:rsidR="00C1233B" w:rsidRPr="006E3868">
        <w:rPr>
          <w:color w:val="auto"/>
        </w:rPr>
        <w:t>Alt</w:t>
      </w:r>
      <w:r w:rsidR="00AF2F65" w:rsidRPr="006E3868">
        <w:rPr>
          <w:color w:val="auto"/>
        </w:rPr>
        <w:t>hough m</w:t>
      </w:r>
      <w:r w:rsidR="00995966" w:rsidRPr="006E3868">
        <w:rPr>
          <w:color w:val="auto"/>
        </w:rPr>
        <w:t xml:space="preserve">ost of the previous studies have used special spectacles with prisms to </w:t>
      </w:r>
      <w:r w:rsidR="00D40FC0" w:rsidRPr="006E3868">
        <w:rPr>
          <w:color w:val="auto"/>
        </w:rPr>
        <w:t>achieve</w:t>
      </w:r>
      <w:r w:rsidR="00995966" w:rsidRPr="006E3868">
        <w:rPr>
          <w:color w:val="auto"/>
        </w:rPr>
        <w:t xml:space="preserve"> unusual spaces i</w:t>
      </w:r>
      <w:r w:rsidR="008C08C5" w:rsidRPr="006E3868">
        <w:rPr>
          <w:color w:val="auto"/>
        </w:rPr>
        <w:t xml:space="preserve">n the visual domain, </w:t>
      </w:r>
      <w:r w:rsidR="00AF2F65" w:rsidRPr="006E3868">
        <w:rPr>
          <w:color w:val="auto"/>
        </w:rPr>
        <w:t>a methodology</w:t>
      </w:r>
      <w:r w:rsidR="008C08C5" w:rsidRPr="006E3868">
        <w:rPr>
          <w:color w:val="auto"/>
        </w:rPr>
        <w:t xml:space="preserve"> </w:t>
      </w:r>
      <w:r w:rsidR="002270F4" w:rsidRPr="006E3868">
        <w:rPr>
          <w:color w:val="auto"/>
        </w:rPr>
        <w:t xml:space="preserve">for </w:t>
      </w:r>
      <w:r w:rsidR="00EE0DBD" w:rsidRPr="006E3868">
        <w:rPr>
          <w:color w:val="auto"/>
        </w:rPr>
        <w:t>studying</w:t>
      </w:r>
      <w:r w:rsidR="00995966" w:rsidRPr="006E3868">
        <w:rPr>
          <w:color w:val="auto"/>
        </w:rPr>
        <w:t xml:space="preserve"> </w:t>
      </w:r>
      <w:r w:rsidR="00F13C5C" w:rsidRPr="006E3868">
        <w:rPr>
          <w:color w:val="auto"/>
        </w:rPr>
        <w:t xml:space="preserve">the </w:t>
      </w:r>
      <w:r w:rsidR="00D40FC0" w:rsidRPr="006E3868">
        <w:rPr>
          <w:color w:val="auto"/>
        </w:rPr>
        <w:t xml:space="preserve">adaptation to </w:t>
      </w:r>
      <w:r w:rsidR="00995966" w:rsidRPr="006E3868">
        <w:rPr>
          <w:color w:val="auto"/>
        </w:rPr>
        <w:t xml:space="preserve">unusual </w:t>
      </w:r>
      <w:r w:rsidR="00D40FC0" w:rsidRPr="006E3868">
        <w:rPr>
          <w:color w:val="auto"/>
        </w:rPr>
        <w:t xml:space="preserve">auditory </w:t>
      </w:r>
      <w:r w:rsidR="00995966" w:rsidRPr="006E3868">
        <w:rPr>
          <w:color w:val="auto"/>
        </w:rPr>
        <w:t>spaces</w:t>
      </w:r>
      <w:r w:rsidR="00AF2F65" w:rsidRPr="006E3868">
        <w:rPr>
          <w:color w:val="auto"/>
        </w:rPr>
        <w:t xml:space="preserve"> has </w:t>
      </w:r>
      <w:r w:rsidR="00F13C5C" w:rsidRPr="006E3868">
        <w:rPr>
          <w:color w:val="auto"/>
        </w:rPr>
        <w:t xml:space="preserve">yet to </w:t>
      </w:r>
      <w:proofErr w:type="gramStart"/>
      <w:r w:rsidR="00F13C5C" w:rsidRPr="006E3868">
        <w:rPr>
          <w:color w:val="auto"/>
        </w:rPr>
        <w:t xml:space="preserve">be fully </w:t>
      </w:r>
      <w:r w:rsidR="00AF2F65" w:rsidRPr="006E3868">
        <w:rPr>
          <w:color w:val="auto"/>
        </w:rPr>
        <w:t>established</w:t>
      </w:r>
      <w:proofErr w:type="gramEnd"/>
      <w:r w:rsidR="00730CD0" w:rsidRPr="006E3868">
        <w:rPr>
          <w:color w:val="auto"/>
        </w:rPr>
        <w:t xml:space="preserve">. </w:t>
      </w:r>
      <w:r w:rsidR="005820A6" w:rsidRPr="006E3868">
        <w:rPr>
          <w:color w:val="auto"/>
        </w:rPr>
        <w:t>This study</w:t>
      </w:r>
      <w:r w:rsidR="00EA6941" w:rsidRPr="006E3868">
        <w:rPr>
          <w:color w:val="auto"/>
        </w:rPr>
        <w:t xml:space="preserve"> </w:t>
      </w:r>
      <w:r w:rsidR="00EE71F8" w:rsidRPr="006E3868">
        <w:rPr>
          <w:color w:val="auto"/>
        </w:rPr>
        <w:t>propose</w:t>
      </w:r>
      <w:r w:rsidR="005820A6" w:rsidRPr="006E3868">
        <w:rPr>
          <w:color w:val="auto"/>
        </w:rPr>
        <w:t>s</w:t>
      </w:r>
      <w:r w:rsidR="00F816FB" w:rsidRPr="006E3868">
        <w:rPr>
          <w:color w:val="auto"/>
        </w:rPr>
        <w:t xml:space="preserve"> a </w:t>
      </w:r>
      <w:r w:rsidR="008F02E8" w:rsidRPr="006E3868">
        <w:rPr>
          <w:color w:val="auto"/>
        </w:rPr>
        <w:t xml:space="preserve">new </w:t>
      </w:r>
      <w:r w:rsidR="00BA402B" w:rsidRPr="006E3868">
        <w:rPr>
          <w:color w:val="auto"/>
        </w:rPr>
        <w:t>protocol</w:t>
      </w:r>
      <w:r w:rsidR="00F816FB" w:rsidRPr="006E3868">
        <w:rPr>
          <w:color w:val="auto"/>
        </w:rPr>
        <w:t xml:space="preserve"> to </w:t>
      </w:r>
      <w:r w:rsidR="00FC1830" w:rsidRPr="006E3868">
        <w:rPr>
          <w:color w:val="auto"/>
        </w:rPr>
        <w:t>set</w:t>
      </w:r>
      <w:r w:rsidR="00F13C5C" w:rsidRPr="006E3868">
        <w:rPr>
          <w:color w:val="auto"/>
        </w:rPr>
        <w:t>-</w:t>
      </w:r>
      <w:r w:rsidR="00FC1830" w:rsidRPr="006E3868">
        <w:rPr>
          <w:color w:val="auto"/>
        </w:rPr>
        <w:t>up</w:t>
      </w:r>
      <w:r w:rsidR="00F816FB" w:rsidRPr="006E3868">
        <w:rPr>
          <w:color w:val="auto"/>
        </w:rPr>
        <w:t>, v</w:t>
      </w:r>
      <w:r w:rsidR="00C8579D" w:rsidRPr="006E3868">
        <w:rPr>
          <w:color w:val="auto"/>
        </w:rPr>
        <w:t>alidate</w:t>
      </w:r>
      <w:r w:rsidR="00F816FB" w:rsidRPr="006E3868">
        <w:rPr>
          <w:color w:val="auto"/>
        </w:rPr>
        <w:t>, and</w:t>
      </w:r>
      <w:r w:rsidR="00EA6941" w:rsidRPr="006E3868">
        <w:rPr>
          <w:color w:val="auto"/>
        </w:rPr>
        <w:t xml:space="preserve"> </w:t>
      </w:r>
      <w:r w:rsidR="00F816FB" w:rsidRPr="006E3868">
        <w:rPr>
          <w:color w:val="auto"/>
        </w:rPr>
        <w:t xml:space="preserve">use </w:t>
      </w:r>
      <w:r w:rsidR="00EA6941" w:rsidRPr="006E3868">
        <w:rPr>
          <w:color w:val="auto"/>
        </w:rPr>
        <w:t>a left-right reversed stereophonic system using only wearable devices</w:t>
      </w:r>
      <w:r w:rsidR="00B276E5" w:rsidRPr="006E3868">
        <w:rPr>
          <w:color w:val="auto"/>
        </w:rPr>
        <w:t>,</w:t>
      </w:r>
      <w:r w:rsidR="00F816FB" w:rsidRPr="006E3868">
        <w:rPr>
          <w:color w:val="auto"/>
        </w:rPr>
        <w:t xml:space="preserve"> </w:t>
      </w:r>
      <w:r w:rsidR="00A4240D" w:rsidRPr="006E3868">
        <w:rPr>
          <w:color w:val="auto"/>
        </w:rPr>
        <w:t xml:space="preserve">and </w:t>
      </w:r>
      <w:r w:rsidR="004108E1" w:rsidRPr="006E3868">
        <w:rPr>
          <w:color w:val="auto"/>
        </w:rPr>
        <w:t xml:space="preserve">to </w:t>
      </w:r>
      <w:r w:rsidR="00EE0DBD" w:rsidRPr="006E3868">
        <w:rPr>
          <w:color w:val="auto"/>
        </w:rPr>
        <w:t>study</w:t>
      </w:r>
      <w:r w:rsidR="004108E1" w:rsidRPr="006E3868">
        <w:rPr>
          <w:color w:val="auto"/>
        </w:rPr>
        <w:t xml:space="preserve"> </w:t>
      </w:r>
      <w:r w:rsidR="00F13C5C" w:rsidRPr="006E3868">
        <w:rPr>
          <w:color w:val="auto"/>
        </w:rPr>
        <w:t xml:space="preserve">the </w:t>
      </w:r>
      <w:r w:rsidR="00A4240D" w:rsidRPr="006E3868">
        <w:rPr>
          <w:color w:val="auto"/>
        </w:rPr>
        <w:t xml:space="preserve">adaptation to left-right reversed audition </w:t>
      </w:r>
      <w:r w:rsidR="00097F4E" w:rsidRPr="006E3868">
        <w:rPr>
          <w:color w:val="auto"/>
        </w:rPr>
        <w:t>with the help of</w:t>
      </w:r>
      <w:r w:rsidR="0036737E" w:rsidRPr="006E3868">
        <w:rPr>
          <w:color w:val="auto"/>
        </w:rPr>
        <w:t xml:space="preserve"> </w:t>
      </w:r>
      <w:r w:rsidR="00A4240D" w:rsidRPr="006E3868">
        <w:rPr>
          <w:color w:val="auto"/>
        </w:rPr>
        <w:t>neuroimaging</w:t>
      </w:r>
      <w:r w:rsidR="00F522BA" w:rsidRPr="006E3868">
        <w:rPr>
          <w:color w:val="auto"/>
        </w:rPr>
        <w:t>.</w:t>
      </w:r>
      <w:r w:rsidR="00A4240D" w:rsidRPr="006E3868">
        <w:rPr>
          <w:color w:val="auto"/>
        </w:rPr>
        <w:t xml:space="preserve"> </w:t>
      </w:r>
      <w:r w:rsidR="00634D81" w:rsidRPr="006E3868">
        <w:rPr>
          <w:color w:val="auto"/>
        </w:rPr>
        <w:t xml:space="preserve">Although individual acoustic characteristics </w:t>
      </w:r>
      <w:r w:rsidR="005D0605" w:rsidRPr="006E3868">
        <w:rPr>
          <w:color w:val="auto"/>
        </w:rPr>
        <w:t xml:space="preserve">are </w:t>
      </w:r>
      <w:r w:rsidR="00634D81" w:rsidRPr="006E3868">
        <w:rPr>
          <w:color w:val="auto"/>
        </w:rPr>
        <w:t>not yet implemented</w:t>
      </w:r>
      <w:r w:rsidR="00B276E5" w:rsidRPr="006E3868">
        <w:rPr>
          <w:color w:val="auto"/>
        </w:rPr>
        <w:t>,</w:t>
      </w:r>
      <w:r w:rsidR="00634D81" w:rsidRPr="006E3868">
        <w:rPr>
          <w:color w:val="auto"/>
        </w:rPr>
        <w:t xml:space="preserve"> and slight spillover of unreversed sounds is </w:t>
      </w:r>
      <w:r w:rsidR="003E0952" w:rsidRPr="006E3868">
        <w:rPr>
          <w:color w:val="auto"/>
        </w:rPr>
        <w:t xml:space="preserve">relatively </w:t>
      </w:r>
      <w:r w:rsidR="00634D81" w:rsidRPr="006E3868">
        <w:rPr>
          <w:color w:val="auto"/>
        </w:rPr>
        <w:t>uncontrollable, t</w:t>
      </w:r>
      <w:r w:rsidR="008F02E8" w:rsidRPr="006E3868">
        <w:rPr>
          <w:color w:val="auto"/>
        </w:rPr>
        <w:t>h</w:t>
      </w:r>
      <w:r w:rsidR="0073569D" w:rsidRPr="006E3868">
        <w:rPr>
          <w:color w:val="auto"/>
        </w:rPr>
        <w:t>e</w:t>
      </w:r>
      <w:r w:rsidR="008F02E8" w:rsidRPr="006E3868">
        <w:rPr>
          <w:color w:val="auto"/>
        </w:rPr>
        <w:t xml:space="preserve"> </w:t>
      </w:r>
      <w:r w:rsidR="007F1C61" w:rsidRPr="006E3868">
        <w:rPr>
          <w:color w:val="auto"/>
        </w:rPr>
        <w:t>constructed apparatus</w:t>
      </w:r>
      <w:r w:rsidR="008F02E8" w:rsidRPr="006E3868">
        <w:rPr>
          <w:color w:val="auto"/>
        </w:rPr>
        <w:t xml:space="preserve"> </w:t>
      </w:r>
      <w:r w:rsidR="0021697D" w:rsidRPr="006E3868">
        <w:rPr>
          <w:color w:val="auto"/>
        </w:rPr>
        <w:t>shows</w:t>
      </w:r>
      <w:r w:rsidR="008F02E8" w:rsidRPr="006E3868">
        <w:rPr>
          <w:color w:val="auto"/>
        </w:rPr>
        <w:t xml:space="preserve"> high performance in </w:t>
      </w:r>
      <w:r w:rsidR="00B276E5" w:rsidRPr="006E3868">
        <w:rPr>
          <w:color w:val="auto"/>
        </w:rPr>
        <w:t xml:space="preserve">a </w:t>
      </w:r>
      <w:r w:rsidR="00B20691" w:rsidRPr="006E3868">
        <w:rPr>
          <w:color w:val="auto"/>
        </w:rPr>
        <w:t>360</w:t>
      </w:r>
      <w:r w:rsidR="005B1187" w:rsidRPr="005B1187">
        <w:rPr>
          <w:color w:val="auto"/>
        </w:rPr>
        <w:t>°</w:t>
      </w:r>
      <w:r w:rsidR="00B20691" w:rsidRPr="006E3868">
        <w:rPr>
          <w:color w:val="auto"/>
        </w:rPr>
        <w:t xml:space="preserve"> </w:t>
      </w:r>
      <w:r w:rsidR="008F02E8" w:rsidRPr="006E3868">
        <w:rPr>
          <w:color w:val="auto"/>
        </w:rPr>
        <w:t xml:space="preserve">sound </w:t>
      </w:r>
      <w:r w:rsidR="0073569D" w:rsidRPr="006E3868">
        <w:rPr>
          <w:color w:val="auto"/>
        </w:rPr>
        <w:t xml:space="preserve">source </w:t>
      </w:r>
      <w:r w:rsidR="008F02E8" w:rsidRPr="006E3868">
        <w:rPr>
          <w:color w:val="auto"/>
        </w:rPr>
        <w:t>localization</w:t>
      </w:r>
      <w:r w:rsidR="0073569D" w:rsidRPr="006E3868">
        <w:rPr>
          <w:color w:val="auto"/>
        </w:rPr>
        <w:t xml:space="preserve"> </w:t>
      </w:r>
      <w:r w:rsidR="00401D8A" w:rsidRPr="006E3868">
        <w:rPr>
          <w:color w:val="auto"/>
        </w:rPr>
        <w:t>coupled with hearing characteristics</w:t>
      </w:r>
      <w:r w:rsidR="00155A43" w:rsidRPr="006E3868">
        <w:rPr>
          <w:color w:val="auto"/>
        </w:rPr>
        <w:t xml:space="preserve"> with </w:t>
      </w:r>
      <w:proofErr w:type="gramStart"/>
      <w:r w:rsidR="00B06573" w:rsidRPr="006E3868">
        <w:rPr>
          <w:color w:val="auto"/>
        </w:rPr>
        <w:t>little</w:t>
      </w:r>
      <w:r w:rsidR="00155A43" w:rsidRPr="006E3868">
        <w:rPr>
          <w:color w:val="auto"/>
        </w:rPr>
        <w:t xml:space="preserve"> delay</w:t>
      </w:r>
      <w:proofErr w:type="gramEnd"/>
      <w:r w:rsidR="00634D81" w:rsidRPr="006E3868">
        <w:rPr>
          <w:color w:val="auto"/>
        </w:rPr>
        <w:t xml:space="preserve">. </w:t>
      </w:r>
      <w:r w:rsidR="00286F99" w:rsidRPr="006E3868">
        <w:rPr>
          <w:color w:val="auto"/>
        </w:rPr>
        <w:t>Moreover, it</w:t>
      </w:r>
      <w:r w:rsidR="006424F8" w:rsidRPr="006E3868">
        <w:rPr>
          <w:color w:val="auto"/>
        </w:rPr>
        <w:t xml:space="preserve"> looks like a mobile music player and enables a participant to focus on daily life without </w:t>
      </w:r>
      <w:r w:rsidR="00B177DF" w:rsidRPr="006E3868">
        <w:rPr>
          <w:color w:val="auto"/>
        </w:rPr>
        <w:t xml:space="preserve">arousing curiosity </w:t>
      </w:r>
      <w:r w:rsidR="00B177DF" w:rsidRPr="006E3868">
        <w:rPr>
          <w:rFonts w:hint="eastAsia"/>
          <w:color w:val="auto"/>
          <w:lang w:eastAsia="ja-JP"/>
        </w:rPr>
        <w:t>or</w:t>
      </w:r>
      <w:r w:rsidR="006424F8" w:rsidRPr="006E3868">
        <w:rPr>
          <w:color w:val="auto"/>
        </w:rPr>
        <w:t xml:space="preserve"> </w:t>
      </w:r>
      <w:r w:rsidR="00B177DF" w:rsidRPr="006E3868">
        <w:rPr>
          <w:color w:val="auto"/>
        </w:rPr>
        <w:t xml:space="preserve">drawing </w:t>
      </w:r>
      <w:r w:rsidR="006424F8" w:rsidRPr="006E3868">
        <w:rPr>
          <w:color w:val="auto"/>
        </w:rPr>
        <w:t xml:space="preserve">attention </w:t>
      </w:r>
      <w:r w:rsidR="00E7512A" w:rsidRPr="006E3868">
        <w:rPr>
          <w:color w:val="auto"/>
        </w:rPr>
        <w:t>of</w:t>
      </w:r>
      <w:r w:rsidR="006424F8" w:rsidRPr="006E3868">
        <w:rPr>
          <w:color w:val="auto"/>
        </w:rPr>
        <w:t xml:space="preserve"> other individuals. </w:t>
      </w:r>
      <w:r w:rsidR="00634D81" w:rsidRPr="006E3868">
        <w:rPr>
          <w:color w:val="auto"/>
        </w:rPr>
        <w:t xml:space="preserve">Since </w:t>
      </w:r>
      <w:r w:rsidR="005D0605" w:rsidRPr="006E3868">
        <w:rPr>
          <w:color w:val="auto"/>
        </w:rPr>
        <w:t xml:space="preserve">the effects of </w:t>
      </w:r>
      <w:r w:rsidR="00634D81" w:rsidRPr="006E3868">
        <w:rPr>
          <w:color w:val="auto"/>
        </w:rPr>
        <w:t>adaptation were successfully detected</w:t>
      </w:r>
      <w:r w:rsidR="00C54121" w:rsidRPr="006E3868">
        <w:rPr>
          <w:color w:val="auto"/>
        </w:rPr>
        <w:t xml:space="preserve"> at </w:t>
      </w:r>
      <w:r w:rsidR="005D0605" w:rsidRPr="006E3868">
        <w:rPr>
          <w:color w:val="auto"/>
        </w:rPr>
        <w:t xml:space="preserve">the </w:t>
      </w:r>
      <w:r w:rsidR="00C54121" w:rsidRPr="006E3868">
        <w:rPr>
          <w:color w:val="auto"/>
        </w:rPr>
        <w:t xml:space="preserve">perceptual, </w:t>
      </w:r>
      <w:r w:rsidR="00DF1A65" w:rsidRPr="006E3868">
        <w:rPr>
          <w:color w:val="auto"/>
        </w:rPr>
        <w:t>behavioral</w:t>
      </w:r>
      <w:r w:rsidR="00C54121" w:rsidRPr="006E3868">
        <w:rPr>
          <w:color w:val="auto"/>
        </w:rPr>
        <w:t xml:space="preserve">, </w:t>
      </w:r>
      <w:r w:rsidR="00545CB6" w:rsidRPr="006E3868">
        <w:rPr>
          <w:color w:val="auto"/>
        </w:rPr>
        <w:t xml:space="preserve">and </w:t>
      </w:r>
      <w:r w:rsidR="00DF1A65" w:rsidRPr="006E3868">
        <w:rPr>
          <w:color w:val="auto"/>
        </w:rPr>
        <w:t>neur</w:t>
      </w:r>
      <w:r w:rsidR="00C54121" w:rsidRPr="006E3868">
        <w:rPr>
          <w:color w:val="auto"/>
        </w:rPr>
        <w:t>al levels</w:t>
      </w:r>
      <w:r w:rsidR="004708EF" w:rsidRPr="006E3868">
        <w:rPr>
          <w:color w:val="auto"/>
        </w:rPr>
        <w:t>,</w:t>
      </w:r>
      <w:r w:rsidR="00DF1A65" w:rsidRPr="006E3868">
        <w:rPr>
          <w:color w:val="auto"/>
        </w:rPr>
        <w:t xml:space="preserve"> </w:t>
      </w:r>
      <w:r w:rsidR="004D39DE" w:rsidRPr="006E3868">
        <w:rPr>
          <w:color w:val="auto"/>
        </w:rPr>
        <w:t>i</w:t>
      </w:r>
      <w:r w:rsidR="00F4770C" w:rsidRPr="006E3868">
        <w:rPr>
          <w:color w:val="auto"/>
        </w:rPr>
        <w:t>t is conclude</w:t>
      </w:r>
      <w:r w:rsidR="0080068A" w:rsidRPr="006E3868">
        <w:rPr>
          <w:color w:val="auto"/>
        </w:rPr>
        <w:t>d</w:t>
      </w:r>
      <w:r w:rsidR="00F4770C" w:rsidRPr="006E3868">
        <w:rPr>
          <w:color w:val="auto"/>
        </w:rPr>
        <w:t xml:space="preserve"> that </w:t>
      </w:r>
      <w:r w:rsidR="00512914" w:rsidRPr="006E3868">
        <w:rPr>
          <w:color w:val="auto"/>
        </w:rPr>
        <w:t>t</w:t>
      </w:r>
      <w:r w:rsidR="00CD3F97" w:rsidRPr="006E3868">
        <w:rPr>
          <w:color w:val="auto"/>
        </w:rPr>
        <w:t xml:space="preserve">his </w:t>
      </w:r>
      <w:r w:rsidR="00BA402B" w:rsidRPr="006E3868">
        <w:rPr>
          <w:color w:val="auto"/>
        </w:rPr>
        <w:t>protocol</w:t>
      </w:r>
      <w:r w:rsidR="00CD3F97" w:rsidRPr="006E3868">
        <w:rPr>
          <w:color w:val="auto"/>
        </w:rPr>
        <w:t xml:space="preserve"> </w:t>
      </w:r>
      <w:r w:rsidR="004708EF" w:rsidRPr="006E3868">
        <w:rPr>
          <w:color w:val="auto"/>
        </w:rPr>
        <w:t xml:space="preserve">provides a promising methodology </w:t>
      </w:r>
      <w:r w:rsidR="00811432" w:rsidRPr="006E3868">
        <w:rPr>
          <w:color w:val="auto"/>
        </w:rPr>
        <w:t>for</w:t>
      </w:r>
      <w:r w:rsidR="004708EF" w:rsidRPr="006E3868">
        <w:rPr>
          <w:color w:val="auto"/>
        </w:rPr>
        <w:t xml:space="preserve"> study</w:t>
      </w:r>
      <w:r w:rsidR="00811432" w:rsidRPr="006E3868">
        <w:rPr>
          <w:color w:val="auto"/>
        </w:rPr>
        <w:t>ing</w:t>
      </w:r>
      <w:r w:rsidR="004708EF" w:rsidRPr="006E3868">
        <w:rPr>
          <w:color w:val="auto"/>
        </w:rPr>
        <w:t xml:space="preserve"> adaptation to left-right reversed </w:t>
      </w:r>
      <w:proofErr w:type="gramStart"/>
      <w:r w:rsidR="004708EF" w:rsidRPr="006E3868">
        <w:rPr>
          <w:color w:val="auto"/>
        </w:rPr>
        <w:t>audition</w:t>
      </w:r>
      <w:r w:rsidR="00D66C10" w:rsidRPr="006E3868">
        <w:rPr>
          <w:color w:val="auto"/>
        </w:rPr>
        <w:t>, and</w:t>
      </w:r>
      <w:proofErr w:type="gramEnd"/>
      <w:r w:rsidR="004708EF" w:rsidRPr="006E3868">
        <w:rPr>
          <w:color w:val="auto"/>
        </w:rPr>
        <w:t xml:space="preserve"> </w:t>
      </w:r>
      <w:r w:rsidR="00D66C10" w:rsidRPr="006E3868">
        <w:rPr>
          <w:color w:val="auto"/>
        </w:rPr>
        <w:t>i</w:t>
      </w:r>
      <w:r w:rsidR="004708EF" w:rsidRPr="006E3868">
        <w:rPr>
          <w:color w:val="auto"/>
        </w:rPr>
        <w:t xml:space="preserve">s </w:t>
      </w:r>
      <w:r w:rsidR="00CD3F97" w:rsidRPr="006E3868">
        <w:rPr>
          <w:color w:val="auto"/>
        </w:rPr>
        <w:t xml:space="preserve">an effective </w:t>
      </w:r>
      <w:r w:rsidR="00545CB6" w:rsidRPr="006E3868">
        <w:rPr>
          <w:color w:val="auto"/>
        </w:rPr>
        <w:t>tool</w:t>
      </w:r>
      <w:r w:rsidR="00CD3F97" w:rsidRPr="006E3868">
        <w:rPr>
          <w:color w:val="auto"/>
        </w:rPr>
        <w:t xml:space="preserve"> </w:t>
      </w:r>
      <w:r w:rsidR="009C5D2A" w:rsidRPr="006E3868">
        <w:rPr>
          <w:color w:val="auto"/>
        </w:rPr>
        <w:t xml:space="preserve">for </w:t>
      </w:r>
      <w:r w:rsidR="00EE0DBD" w:rsidRPr="006E3868">
        <w:rPr>
          <w:color w:val="auto"/>
        </w:rPr>
        <w:t>uncovering</w:t>
      </w:r>
      <w:r w:rsidR="009C5D2A" w:rsidRPr="006E3868">
        <w:rPr>
          <w:color w:val="auto"/>
        </w:rPr>
        <w:t xml:space="preserve"> the</w:t>
      </w:r>
      <w:r w:rsidR="00545CB6" w:rsidRPr="006E3868">
        <w:rPr>
          <w:color w:val="auto"/>
        </w:rPr>
        <w:t xml:space="preserve"> adaptability of humans to a novel environment</w:t>
      </w:r>
      <w:r w:rsidR="006E3868" w:rsidRPr="006E3868">
        <w:rPr>
          <w:color w:val="auto"/>
        </w:rPr>
        <w:t>s</w:t>
      </w:r>
      <w:r w:rsidR="00992F7B" w:rsidRPr="006E3868">
        <w:rPr>
          <w:color w:val="auto"/>
        </w:rPr>
        <w:t xml:space="preserve"> in the auditory domain</w:t>
      </w:r>
      <w:r w:rsidR="00545CB6" w:rsidRPr="006E3868">
        <w:rPr>
          <w:color w:val="auto"/>
        </w:rPr>
        <w:t>.</w:t>
      </w:r>
    </w:p>
    <w:p w14:paraId="7718148F" w14:textId="77777777" w:rsidR="0073569D" w:rsidRPr="006E3868" w:rsidRDefault="0073569D" w:rsidP="006E3868">
      <w:pPr>
        <w:widowControl/>
        <w:rPr>
          <w:color w:val="auto"/>
        </w:rPr>
      </w:pPr>
    </w:p>
    <w:p w14:paraId="00D25F73" w14:textId="7A03C49F" w:rsidR="006305D7" w:rsidRPr="006E3868" w:rsidRDefault="006305D7" w:rsidP="006E3868">
      <w:pPr>
        <w:widowControl/>
        <w:rPr>
          <w:color w:val="auto"/>
        </w:rPr>
      </w:pPr>
      <w:r w:rsidRPr="006E3868">
        <w:rPr>
          <w:b/>
          <w:color w:val="auto"/>
        </w:rPr>
        <w:t>INTRODUCTION</w:t>
      </w:r>
      <w:r w:rsidRPr="006E3868">
        <w:rPr>
          <w:b/>
          <w:bCs/>
          <w:color w:val="auto"/>
        </w:rPr>
        <w:t>:</w:t>
      </w:r>
      <w:r w:rsidRPr="006E3868">
        <w:rPr>
          <w:color w:val="auto"/>
        </w:rPr>
        <w:t xml:space="preserve"> </w:t>
      </w:r>
    </w:p>
    <w:p w14:paraId="2BD019A9" w14:textId="64BD1E69" w:rsidR="005112A2" w:rsidRPr="006E3868" w:rsidRDefault="0005494C" w:rsidP="006E3868">
      <w:pPr>
        <w:widowControl/>
        <w:rPr>
          <w:color w:val="auto"/>
        </w:rPr>
      </w:pPr>
      <w:r w:rsidRPr="006E3868">
        <w:rPr>
          <w:color w:val="auto"/>
        </w:rPr>
        <w:lastRenderedPageBreak/>
        <w:t>Adaptability to a novel environment is</w:t>
      </w:r>
      <w:r w:rsidR="005D5CEF" w:rsidRPr="006E3868">
        <w:rPr>
          <w:color w:val="auto"/>
        </w:rPr>
        <w:t xml:space="preserve"> one of the fundamental functions for humans to live </w:t>
      </w:r>
      <w:r w:rsidR="005D0605" w:rsidRPr="006E3868">
        <w:rPr>
          <w:color w:val="auto"/>
        </w:rPr>
        <w:t xml:space="preserve">robustly </w:t>
      </w:r>
      <w:r w:rsidR="005D5CEF" w:rsidRPr="006E3868">
        <w:rPr>
          <w:color w:val="auto"/>
        </w:rPr>
        <w:t>i</w:t>
      </w:r>
      <w:r w:rsidR="005D5CEF" w:rsidRPr="006E3868">
        <w:rPr>
          <w:color w:val="auto"/>
          <w:lang w:eastAsia="ja-JP"/>
        </w:rPr>
        <w:t xml:space="preserve">n </w:t>
      </w:r>
      <w:r w:rsidR="006C4990" w:rsidRPr="006E3868">
        <w:rPr>
          <w:color w:val="auto"/>
          <w:lang w:eastAsia="ja-JP"/>
        </w:rPr>
        <w:t>any situation</w:t>
      </w:r>
      <w:r w:rsidR="005D5CEF" w:rsidRPr="006E3868">
        <w:rPr>
          <w:color w:val="auto"/>
          <w:lang w:eastAsia="ja-JP"/>
        </w:rPr>
        <w:t>. O</w:t>
      </w:r>
      <w:r w:rsidR="005D5CEF" w:rsidRPr="006E3868">
        <w:rPr>
          <w:color w:val="auto"/>
        </w:rPr>
        <w:t xml:space="preserve">ne effective tool </w:t>
      </w:r>
      <w:r w:rsidR="007D6705" w:rsidRPr="006E3868">
        <w:rPr>
          <w:color w:val="auto"/>
        </w:rPr>
        <w:t xml:space="preserve">for </w:t>
      </w:r>
      <w:r w:rsidR="005D5CEF" w:rsidRPr="006E3868">
        <w:rPr>
          <w:color w:val="auto"/>
        </w:rPr>
        <w:t>uncover</w:t>
      </w:r>
      <w:r w:rsidR="007D6705" w:rsidRPr="006E3868">
        <w:rPr>
          <w:color w:val="auto"/>
        </w:rPr>
        <w:t>ing</w:t>
      </w:r>
      <w:r w:rsidR="005D5CEF" w:rsidRPr="006E3868">
        <w:rPr>
          <w:color w:val="auto"/>
        </w:rPr>
        <w:t xml:space="preserve"> the mechanism of </w:t>
      </w:r>
      <w:r w:rsidR="006C4990" w:rsidRPr="006E3868">
        <w:rPr>
          <w:color w:val="auto"/>
        </w:rPr>
        <w:t xml:space="preserve">environmental </w:t>
      </w:r>
      <w:r w:rsidR="005D5CEF" w:rsidRPr="006E3868">
        <w:rPr>
          <w:color w:val="auto"/>
        </w:rPr>
        <w:t xml:space="preserve">adaptability </w:t>
      </w:r>
      <w:r w:rsidR="00577065" w:rsidRPr="006E3868">
        <w:rPr>
          <w:color w:val="auto"/>
        </w:rPr>
        <w:t xml:space="preserve">in humans </w:t>
      </w:r>
      <w:r w:rsidR="007D6705" w:rsidRPr="006E3868">
        <w:rPr>
          <w:color w:val="auto"/>
        </w:rPr>
        <w:t>is</w:t>
      </w:r>
      <w:r w:rsidRPr="006E3868">
        <w:rPr>
          <w:color w:val="auto"/>
        </w:rPr>
        <w:t xml:space="preserve"> </w:t>
      </w:r>
      <w:r w:rsidR="007D6705" w:rsidRPr="006E3868">
        <w:rPr>
          <w:color w:val="auto"/>
        </w:rPr>
        <w:t>a</w:t>
      </w:r>
      <w:r w:rsidR="00D01B61" w:rsidRPr="006E3868">
        <w:rPr>
          <w:color w:val="auto"/>
        </w:rPr>
        <w:t xml:space="preserve">n unusual sensory space </w:t>
      </w:r>
      <w:r w:rsidR="001A5C5B" w:rsidRPr="006E3868">
        <w:rPr>
          <w:color w:val="auto"/>
        </w:rPr>
        <w:t xml:space="preserve">that </w:t>
      </w:r>
      <w:proofErr w:type="gramStart"/>
      <w:r w:rsidR="001A5C5B" w:rsidRPr="006E3868">
        <w:rPr>
          <w:color w:val="auto"/>
        </w:rPr>
        <w:t xml:space="preserve">is </w:t>
      </w:r>
      <w:r w:rsidR="007D6705" w:rsidRPr="006E3868">
        <w:rPr>
          <w:color w:val="auto"/>
        </w:rPr>
        <w:t xml:space="preserve">artificially </w:t>
      </w:r>
      <w:r w:rsidR="0006418D" w:rsidRPr="006E3868">
        <w:rPr>
          <w:color w:val="auto"/>
        </w:rPr>
        <w:t>produced</w:t>
      </w:r>
      <w:proofErr w:type="gramEnd"/>
      <w:r w:rsidR="007D6705" w:rsidRPr="006E3868">
        <w:rPr>
          <w:color w:val="auto"/>
        </w:rPr>
        <w:t xml:space="preserve"> by apparatuses. </w:t>
      </w:r>
      <w:r w:rsidR="001A5C5B" w:rsidRPr="006E3868">
        <w:rPr>
          <w:color w:val="auto"/>
        </w:rPr>
        <w:t xml:space="preserve">In </w:t>
      </w:r>
      <w:proofErr w:type="gramStart"/>
      <w:r w:rsidR="005D0605" w:rsidRPr="006E3868">
        <w:rPr>
          <w:color w:val="auto"/>
        </w:rPr>
        <w:t xml:space="preserve">the majority </w:t>
      </w:r>
      <w:r w:rsidR="00D01B61" w:rsidRPr="006E3868">
        <w:rPr>
          <w:color w:val="auto"/>
        </w:rPr>
        <w:t>of</w:t>
      </w:r>
      <w:proofErr w:type="gramEnd"/>
      <w:r w:rsidR="00D01B61" w:rsidRPr="006E3868">
        <w:rPr>
          <w:color w:val="auto"/>
        </w:rPr>
        <w:t xml:space="preserve"> the previous studies </w:t>
      </w:r>
      <w:r w:rsidR="001A5C5B" w:rsidRPr="006E3868">
        <w:rPr>
          <w:color w:val="auto"/>
        </w:rPr>
        <w:t xml:space="preserve">dealing with </w:t>
      </w:r>
      <w:r w:rsidR="001734F8" w:rsidRPr="006E3868">
        <w:rPr>
          <w:color w:val="auto"/>
        </w:rPr>
        <w:t>this topic</w:t>
      </w:r>
      <w:r w:rsidR="001A5C5B" w:rsidRPr="006E3868">
        <w:rPr>
          <w:color w:val="auto"/>
        </w:rPr>
        <w:t xml:space="preserve">, </w:t>
      </w:r>
      <w:r w:rsidR="00D01B61" w:rsidRPr="006E3868">
        <w:rPr>
          <w:color w:val="auto"/>
        </w:rPr>
        <w:t xml:space="preserve">special spectacles with prisms </w:t>
      </w:r>
      <w:r w:rsidR="001A5C5B" w:rsidRPr="006E3868">
        <w:rPr>
          <w:color w:val="auto"/>
        </w:rPr>
        <w:t xml:space="preserve">have been used </w:t>
      </w:r>
      <w:r w:rsidR="00D01B61" w:rsidRPr="006E3868">
        <w:rPr>
          <w:color w:val="auto"/>
        </w:rPr>
        <w:t xml:space="preserve">to </w:t>
      </w:r>
      <w:r w:rsidR="005112A2" w:rsidRPr="006E3868">
        <w:rPr>
          <w:color w:val="auto"/>
        </w:rPr>
        <w:t>achieve left-right reversed vision</w:t>
      </w:r>
      <w:r w:rsidR="00426A0C" w:rsidRPr="006E3868">
        <w:rPr>
          <w:color w:val="auto"/>
          <w:vertAlign w:val="superscript"/>
        </w:rPr>
        <w:t>1–</w:t>
      </w:r>
      <w:r w:rsidR="006F0B6B" w:rsidRPr="006E3868">
        <w:rPr>
          <w:color w:val="auto"/>
          <w:vertAlign w:val="superscript"/>
          <w:lang w:eastAsia="ja-JP"/>
        </w:rPr>
        <w:t>5</w:t>
      </w:r>
      <w:r w:rsidR="005112A2" w:rsidRPr="006E3868">
        <w:rPr>
          <w:color w:val="auto"/>
        </w:rPr>
        <w:t xml:space="preserve"> or up-down reversed vision</w:t>
      </w:r>
      <w:r w:rsidR="006F0B6B" w:rsidRPr="006E3868">
        <w:rPr>
          <w:color w:val="auto"/>
          <w:vertAlign w:val="superscript"/>
        </w:rPr>
        <w:t>6</w:t>
      </w:r>
      <w:r w:rsidR="005B399D" w:rsidRPr="006E3868">
        <w:rPr>
          <w:color w:val="auto"/>
          <w:vertAlign w:val="superscript"/>
        </w:rPr>
        <w:t xml:space="preserve">, </w:t>
      </w:r>
      <w:r w:rsidR="006F0B6B" w:rsidRPr="006E3868">
        <w:rPr>
          <w:color w:val="auto"/>
          <w:vertAlign w:val="superscript"/>
        </w:rPr>
        <w:t>7</w:t>
      </w:r>
      <w:r w:rsidR="005D0605" w:rsidRPr="006E3868">
        <w:rPr>
          <w:color w:val="auto"/>
        </w:rPr>
        <w:t>.</w:t>
      </w:r>
      <w:r w:rsidR="00211C22" w:rsidRPr="006E3868">
        <w:rPr>
          <w:color w:val="auto"/>
        </w:rPr>
        <w:t xml:space="preserve"> </w:t>
      </w:r>
      <w:r w:rsidR="005D0605" w:rsidRPr="006E3868">
        <w:rPr>
          <w:color w:val="auto"/>
        </w:rPr>
        <w:t>Furthermore,</w:t>
      </w:r>
      <w:r w:rsidR="00211C22" w:rsidRPr="006E3868">
        <w:rPr>
          <w:color w:val="auto"/>
        </w:rPr>
        <w:t xml:space="preserve"> </w:t>
      </w:r>
      <w:r w:rsidR="00E73526" w:rsidRPr="006E3868">
        <w:rPr>
          <w:color w:val="auto"/>
        </w:rPr>
        <w:t>exposure</w:t>
      </w:r>
      <w:r w:rsidR="00211C22" w:rsidRPr="006E3868">
        <w:rPr>
          <w:color w:val="auto"/>
        </w:rPr>
        <w:t xml:space="preserve"> to such vision </w:t>
      </w:r>
      <w:r w:rsidR="00CD3F4F" w:rsidRPr="006E3868">
        <w:rPr>
          <w:color w:val="auto"/>
        </w:rPr>
        <w:t xml:space="preserve">from a few days to </w:t>
      </w:r>
      <w:r w:rsidR="00943A28" w:rsidRPr="006E3868">
        <w:rPr>
          <w:color w:val="auto"/>
        </w:rPr>
        <w:t>more than</w:t>
      </w:r>
      <w:r w:rsidR="00CD3F4F" w:rsidRPr="006E3868">
        <w:rPr>
          <w:color w:val="auto"/>
        </w:rPr>
        <w:t xml:space="preserve"> a month </w:t>
      </w:r>
      <w:r w:rsidR="00211C22" w:rsidRPr="006E3868">
        <w:rPr>
          <w:color w:val="auto"/>
        </w:rPr>
        <w:t>ha</w:t>
      </w:r>
      <w:r w:rsidR="00A46A33" w:rsidRPr="006E3868">
        <w:rPr>
          <w:color w:val="auto"/>
        </w:rPr>
        <w:t>s</w:t>
      </w:r>
      <w:r w:rsidR="00211C22" w:rsidRPr="006E3868">
        <w:rPr>
          <w:color w:val="auto"/>
        </w:rPr>
        <w:t xml:space="preserve"> revealed </w:t>
      </w:r>
      <w:r w:rsidR="00115774" w:rsidRPr="006E3868">
        <w:rPr>
          <w:color w:val="auto"/>
        </w:rPr>
        <w:t>perceptual and behavioral adaptation</w:t>
      </w:r>
      <w:r w:rsidR="00E02A63" w:rsidRPr="006E3868">
        <w:rPr>
          <w:color w:val="auto"/>
          <w:vertAlign w:val="superscript"/>
        </w:rPr>
        <w:t>1–</w:t>
      </w:r>
      <w:r w:rsidR="006F0B6B" w:rsidRPr="006E3868">
        <w:rPr>
          <w:color w:val="auto"/>
          <w:vertAlign w:val="superscript"/>
        </w:rPr>
        <w:t>7</w:t>
      </w:r>
      <w:r w:rsidR="00115774" w:rsidRPr="006E3868">
        <w:rPr>
          <w:color w:val="auto"/>
        </w:rPr>
        <w:t xml:space="preserve"> </w:t>
      </w:r>
      <w:r w:rsidR="003472E0" w:rsidRPr="006E3868">
        <w:rPr>
          <w:color w:val="auto"/>
        </w:rPr>
        <w:t>(</w:t>
      </w:r>
      <w:r w:rsidR="006E3868" w:rsidRPr="006E3868">
        <w:rPr>
          <w:i/>
          <w:color w:val="auto"/>
        </w:rPr>
        <w:t>e.g.</w:t>
      </w:r>
      <w:r w:rsidR="003472E0" w:rsidRPr="006E3868">
        <w:rPr>
          <w:color w:val="auto"/>
        </w:rPr>
        <w:t>, capability to ride a bicycle</w:t>
      </w:r>
      <w:r w:rsidR="000D1E46" w:rsidRPr="006E3868">
        <w:rPr>
          <w:color w:val="auto"/>
          <w:vertAlign w:val="superscript"/>
        </w:rPr>
        <w:t xml:space="preserve">2, </w:t>
      </w:r>
      <w:r w:rsidR="006F0B6B" w:rsidRPr="006E3868">
        <w:rPr>
          <w:color w:val="auto"/>
          <w:vertAlign w:val="superscript"/>
        </w:rPr>
        <w:t>5</w:t>
      </w:r>
      <w:r w:rsidR="000D1E46" w:rsidRPr="006E3868">
        <w:rPr>
          <w:color w:val="auto"/>
          <w:vertAlign w:val="superscript"/>
        </w:rPr>
        <w:t xml:space="preserve">, </w:t>
      </w:r>
      <w:r w:rsidR="006F0B6B" w:rsidRPr="006E3868">
        <w:rPr>
          <w:color w:val="auto"/>
          <w:vertAlign w:val="superscript"/>
        </w:rPr>
        <w:t>7</w:t>
      </w:r>
      <w:r w:rsidR="003472E0" w:rsidRPr="006E3868">
        <w:rPr>
          <w:color w:val="auto"/>
        </w:rPr>
        <w:t xml:space="preserve">). Moreover, </w:t>
      </w:r>
      <w:r w:rsidR="00A46A33" w:rsidRPr="006E3868">
        <w:rPr>
          <w:color w:val="auto"/>
        </w:rPr>
        <w:t>periodic measurement</w:t>
      </w:r>
      <w:r w:rsidR="00AB36F8" w:rsidRPr="006E3868">
        <w:rPr>
          <w:color w:val="auto"/>
        </w:rPr>
        <w:t>s</w:t>
      </w:r>
      <w:r w:rsidR="00A46A33" w:rsidRPr="006E3868">
        <w:rPr>
          <w:color w:val="auto"/>
        </w:rPr>
        <w:t xml:space="preserve"> of </w:t>
      </w:r>
      <w:r w:rsidR="005D0605" w:rsidRPr="006E3868">
        <w:rPr>
          <w:color w:val="auto"/>
        </w:rPr>
        <w:t xml:space="preserve">the </w:t>
      </w:r>
      <w:r w:rsidR="00A46A33" w:rsidRPr="006E3868">
        <w:rPr>
          <w:color w:val="auto"/>
        </w:rPr>
        <w:t>brain activity</w:t>
      </w:r>
      <w:r w:rsidR="00943A28" w:rsidRPr="006E3868">
        <w:rPr>
          <w:color w:val="auto"/>
        </w:rPr>
        <w:t xml:space="preserve"> using neuroimaging techniques</w:t>
      </w:r>
      <w:r w:rsidR="001B052F" w:rsidRPr="006E3868">
        <w:rPr>
          <w:color w:val="auto"/>
        </w:rPr>
        <w:t xml:space="preserve">, </w:t>
      </w:r>
      <w:r w:rsidR="00943A28" w:rsidRPr="006E3868">
        <w:rPr>
          <w:color w:val="auto"/>
        </w:rPr>
        <w:t>such as</w:t>
      </w:r>
      <w:r w:rsidR="001B052F" w:rsidRPr="006E3868">
        <w:rPr>
          <w:color w:val="auto"/>
        </w:rPr>
        <w:t xml:space="preserve"> </w:t>
      </w:r>
      <w:r w:rsidR="006F0B6B" w:rsidRPr="006E3868">
        <w:rPr>
          <w:color w:val="auto"/>
        </w:rPr>
        <w:t>electroencephalography</w:t>
      </w:r>
      <w:r w:rsidR="00943A28" w:rsidRPr="006E3868">
        <w:rPr>
          <w:color w:val="auto"/>
        </w:rPr>
        <w:t xml:space="preserve"> (E</w:t>
      </w:r>
      <w:r w:rsidR="006F0B6B" w:rsidRPr="006E3868">
        <w:rPr>
          <w:color w:val="auto"/>
        </w:rPr>
        <w:t>EG</w:t>
      </w:r>
      <w:r w:rsidR="00943A28" w:rsidRPr="006E3868">
        <w:rPr>
          <w:color w:val="auto"/>
        </w:rPr>
        <w:t>)</w:t>
      </w:r>
      <w:r w:rsidR="00943A28" w:rsidRPr="006E3868">
        <w:rPr>
          <w:color w:val="auto"/>
          <w:vertAlign w:val="superscript"/>
        </w:rPr>
        <w:t>1</w:t>
      </w:r>
      <w:r w:rsidR="00943A28" w:rsidRPr="006E3868">
        <w:rPr>
          <w:color w:val="auto"/>
        </w:rPr>
        <w:t xml:space="preserve">, </w:t>
      </w:r>
      <w:r w:rsidR="006F0B6B" w:rsidRPr="006E3868">
        <w:rPr>
          <w:color w:val="auto"/>
        </w:rPr>
        <w:t>magnetoencephalography (MEG)</w:t>
      </w:r>
      <w:r w:rsidR="006F0B6B" w:rsidRPr="006E3868">
        <w:rPr>
          <w:color w:val="auto"/>
          <w:vertAlign w:val="superscript"/>
        </w:rPr>
        <w:t>3</w:t>
      </w:r>
      <w:r w:rsidR="006F0B6B" w:rsidRPr="006E3868">
        <w:rPr>
          <w:color w:val="auto"/>
        </w:rPr>
        <w:t xml:space="preserve">, and </w:t>
      </w:r>
      <w:r w:rsidR="001B052F" w:rsidRPr="006E3868">
        <w:rPr>
          <w:color w:val="auto"/>
        </w:rPr>
        <w:t>functional magnetic resonance imaging</w:t>
      </w:r>
      <w:r w:rsidR="00C26095" w:rsidRPr="006E3868">
        <w:rPr>
          <w:color w:val="auto"/>
        </w:rPr>
        <w:t xml:space="preserve"> (fMRI)</w:t>
      </w:r>
      <w:r w:rsidR="00943A28" w:rsidRPr="006E3868">
        <w:rPr>
          <w:color w:val="auto"/>
          <w:vertAlign w:val="superscript"/>
        </w:rPr>
        <w:t>2</w:t>
      </w:r>
      <w:r w:rsidR="006F0B6B" w:rsidRPr="006E3868">
        <w:rPr>
          <w:color w:val="auto"/>
          <w:vertAlign w:val="superscript"/>
        </w:rPr>
        <w:t>, 4, 5</w:t>
      </w:r>
      <w:r w:rsidR="00006504" w:rsidRPr="006E3868">
        <w:rPr>
          <w:color w:val="auto"/>
          <w:vertAlign w:val="superscript"/>
        </w:rPr>
        <w:t>, 7</w:t>
      </w:r>
      <w:r w:rsidR="00321D7B" w:rsidRPr="006E3868">
        <w:rPr>
          <w:color w:val="auto"/>
        </w:rPr>
        <w:t xml:space="preserve">, </w:t>
      </w:r>
      <w:r w:rsidR="00212B95" w:rsidRPr="006E3868">
        <w:rPr>
          <w:color w:val="auto"/>
        </w:rPr>
        <w:t>ha</w:t>
      </w:r>
      <w:r w:rsidR="00AB36F8" w:rsidRPr="006E3868">
        <w:rPr>
          <w:color w:val="auto"/>
        </w:rPr>
        <w:t>ve</w:t>
      </w:r>
      <w:r w:rsidR="00212B95" w:rsidRPr="006E3868">
        <w:rPr>
          <w:color w:val="auto"/>
        </w:rPr>
        <w:t xml:space="preserve"> </w:t>
      </w:r>
      <w:r w:rsidR="00943A28" w:rsidRPr="006E3868">
        <w:rPr>
          <w:color w:val="auto"/>
        </w:rPr>
        <w:t>detected</w:t>
      </w:r>
      <w:r w:rsidR="00212B95" w:rsidRPr="006E3868">
        <w:rPr>
          <w:color w:val="auto"/>
        </w:rPr>
        <w:t xml:space="preserve"> </w:t>
      </w:r>
      <w:r w:rsidR="00A46A33" w:rsidRPr="006E3868">
        <w:rPr>
          <w:color w:val="auto"/>
        </w:rPr>
        <w:t xml:space="preserve">changes in </w:t>
      </w:r>
      <w:r w:rsidR="005D0605" w:rsidRPr="006E3868">
        <w:rPr>
          <w:color w:val="auto"/>
        </w:rPr>
        <w:t xml:space="preserve">the </w:t>
      </w:r>
      <w:r w:rsidR="00A46A33" w:rsidRPr="006E3868">
        <w:rPr>
          <w:color w:val="auto"/>
        </w:rPr>
        <w:t xml:space="preserve">neural </w:t>
      </w:r>
      <w:r w:rsidR="001B052F" w:rsidRPr="006E3868">
        <w:rPr>
          <w:color w:val="auto"/>
        </w:rPr>
        <w:t>activity</w:t>
      </w:r>
      <w:r w:rsidR="00AB36F8" w:rsidRPr="006E3868">
        <w:rPr>
          <w:color w:val="auto"/>
        </w:rPr>
        <w:t xml:space="preserve"> u</w:t>
      </w:r>
      <w:r w:rsidR="006C4A3A" w:rsidRPr="006E3868">
        <w:rPr>
          <w:color w:val="auto"/>
        </w:rPr>
        <w:t>nderlying the adaptation</w:t>
      </w:r>
      <w:r w:rsidR="003472E0" w:rsidRPr="006E3868">
        <w:rPr>
          <w:color w:val="auto"/>
        </w:rPr>
        <w:t xml:space="preserve"> </w:t>
      </w:r>
      <w:r w:rsidR="002B7024" w:rsidRPr="006E3868">
        <w:rPr>
          <w:color w:val="auto"/>
        </w:rPr>
        <w:t>(</w:t>
      </w:r>
      <w:r w:rsidR="006E3868" w:rsidRPr="006E3868">
        <w:rPr>
          <w:i/>
          <w:color w:val="auto"/>
        </w:rPr>
        <w:t>e.g.</w:t>
      </w:r>
      <w:r w:rsidR="002B7024" w:rsidRPr="006E3868">
        <w:rPr>
          <w:color w:val="auto"/>
        </w:rPr>
        <w:t xml:space="preserve">, </w:t>
      </w:r>
      <w:r w:rsidR="000D1E46" w:rsidRPr="006E3868">
        <w:rPr>
          <w:color w:val="auto"/>
        </w:rPr>
        <w:t>bilateral visual activation for unilateral visual stimulation</w:t>
      </w:r>
      <w:r w:rsidR="006F0B6B" w:rsidRPr="006E3868">
        <w:rPr>
          <w:color w:val="auto"/>
          <w:vertAlign w:val="superscript"/>
        </w:rPr>
        <w:t>4, 5</w:t>
      </w:r>
      <w:r w:rsidR="002B7024" w:rsidRPr="006E3868">
        <w:rPr>
          <w:color w:val="auto"/>
        </w:rPr>
        <w:t>)</w:t>
      </w:r>
      <w:r w:rsidR="00E73526" w:rsidRPr="006E3868">
        <w:rPr>
          <w:color w:val="auto"/>
        </w:rPr>
        <w:t>.</w:t>
      </w:r>
      <w:r w:rsidR="00115774" w:rsidRPr="006E3868">
        <w:rPr>
          <w:color w:val="auto"/>
        </w:rPr>
        <w:t xml:space="preserve"> </w:t>
      </w:r>
      <w:r w:rsidR="00AF7076" w:rsidRPr="006E3868">
        <w:rPr>
          <w:color w:val="auto"/>
        </w:rPr>
        <w:t>Alt</w:t>
      </w:r>
      <w:r w:rsidR="00987407" w:rsidRPr="006E3868">
        <w:rPr>
          <w:color w:val="auto"/>
        </w:rPr>
        <w:t xml:space="preserve">hough </w:t>
      </w:r>
      <w:r w:rsidR="000151B4" w:rsidRPr="006E3868">
        <w:rPr>
          <w:color w:val="auto"/>
        </w:rPr>
        <w:t xml:space="preserve">the </w:t>
      </w:r>
      <w:r w:rsidR="00610B3C" w:rsidRPr="006E3868">
        <w:rPr>
          <w:color w:val="auto"/>
        </w:rPr>
        <w:t xml:space="preserve">participant’s appearance </w:t>
      </w:r>
      <w:r w:rsidR="000151B4" w:rsidRPr="006E3868">
        <w:rPr>
          <w:color w:val="auto"/>
        </w:rPr>
        <w:t>becomes</w:t>
      </w:r>
      <w:r w:rsidR="00610B3C" w:rsidRPr="006E3868">
        <w:rPr>
          <w:color w:val="auto"/>
        </w:rPr>
        <w:t xml:space="preserve"> </w:t>
      </w:r>
      <w:r w:rsidR="00B9290F" w:rsidRPr="006E3868">
        <w:rPr>
          <w:color w:val="auto"/>
        </w:rPr>
        <w:t>strange</w:t>
      </w:r>
      <w:r w:rsidR="00610B3C" w:rsidRPr="006E3868">
        <w:rPr>
          <w:color w:val="auto"/>
        </w:rPr>
        <w:t xml:space="preserve"> </w:t>
      </w:r>
      <w:r w:rsidR="0082530E" w:rsidRPr="006E3868">
        <w:rPr>
          <w:color w:val="auto"/>
        </w:rPr>
        <w:t xml:space="preserve">to some extent </w:t>
      </w:r>
      <w:r w:rsidR="00610B3C" w:rsidRPr="006E3868">
        <w:rPr>
          <w:color w:val="auto"/>
        </w:rPr>
        <w:t xml:space="preserve">and </w:t>
      </w:r>
      <w:r w:rsidR="008D24BC" w:rsidRPr="006E3868">
        <w:rPr>
          <w:color w:val="auto"/>
        </w:rPr>
        <w:t xml:space="preserve">great care </w:t>
      </w:r>
      <w:proofErr w:type="gramStart"/>
      <w:r w:rsidR="00610B3C" w:rsidRPr="006E3868">
        <w:rPr>
          <w:color w:val="auto"/>
        </w:rPr>
        <w:t>is needed</w:t>
      </w:r>
      <w:proofErr w:type="gramEnd"/>
      <w:r w:rsidR="008D24BC" w:rsidRPr="006E3868">
        <w:rPr>
          <w:color w:val="auto"/>
        </w:rPr>
        <w:t xml:space="preserve"> </w:t>
      </w:r>
      <w:r w:rsidR="000151B4" w:rsidRPr="006E3868">
        <w:rPr>
          <w:color w:val="auto"/>
        </w:rPr>
        <w:t>for the observer to maintain the</w:t>
      </w:r>
      <w:r w:rsidR="008D24BC" w:rsidRPr="006E3868">
        <w:rPr>
          <w:color w:val="auto"/>
        </w:rPr>
        <w:t xml:space="preserve"> participant</w:t>
      </w:r>
      <w:r w:rsidR="004D4BFB" w:rsidRPr="006E3868">
        <w:rPr>
          <w:color w:val="auto"/>
        </w:rPr>
        <w:t>’s safety</w:t>
      </w:r>
      <w:r w:rsidR="008326D5" w:rsidRPr="006E3868">
        <w:rPr>
          <w:color w:val="auto"/>
        </w:rPr>
        <w:t>, r</w:t>
      </w:r>
      <w:r w:rsidR="003A6BBD" w:rsidRPr="006E3868">
        <w:rPr>
          <w:color w:val="auto"/>
        </w:rPr>
        <w:t>eversed vision</w:t>
      </w:r>
      <w:r w:rsidR="00146FB9" w:rsidRPr="006E3868">
        <w:rPr>
          <w:color w:val="auto"/>
        </w:rPr>
        <w:t xml:space="preserve"> </w:t>
      </w:r>
      <w:r w:rsidR="005B771B" w:rsidRPr="006E3868">
        <w:rPr>
          <w:color w:val="auto"/>
        </w:rPr>
        <w:t xml:space="preserve">with prisms </w:t>
      </w:r>
      <w:r w:rsidR="00146FB9" w:rsidRPr="006E3868">
        <w:rPr>
          <w:color w:val="auto"/>
        </w:rPr>
        <w:t>provide</w:t>
      </w:r>
      <w:r w:rsidR="008008E7" w:rsidRPr="006E3868">
        <w:rPr>
          <w:color w:val="auto"/>
        </w:rPr>
        <w:t>s</w:t>
      </w:r>
      <w:r w:rsidR="00146FB9" w:rsidRPr="006E3868">
        <w:rPr>
          <w:color w:val="auto"/>
        </w:rPr>
        <w:t xml:space="preserve"> </w:t>
      </w:r>
      <w:r w:rsidR="00CC000F" w:rsidRPr="006E3868">
        <w:rPr>
          <w:color w:val="auto"/>
        </w:rPr>
        <w:t xml:space="preserve">precise </w:t>
      </w:r>
      <w:r w:rsidR="008008E7" w:rsidRPr="006E3868">
        <w:rPr>
          <w:color w:val="auto"/>
        </w:rPr>
        <w:t xml:space="preserve">three-dimensional </w:t>
      </w:r>
      <w:r w:rsidR="0016713F" w:rsidRPr="006E3868">
        <w:rPr>
          <w:color w:val="auto"/>
        </w:rPr>
        <w:t xml:space="preserve">(3D) </w:t>
      </w:r>
      <w:r w:rsidR="00E76CF6" w:rsidRPr="006E3868">
        <w:rPr>
          <w:color w:val="auto"/>
        </w:rPr>
        <w:t>visual</w:t>
      </w:r>
      <w:r w:rsidR="00146FB9" w:rsidRPr="006E3868">
        <w:rPr>
          <w:color w:val="auto"/>
        </w:rPr>
        <w:t xml:space="preserve"> </w:t>
      </w:r>
      <w:r w:rsidR="00C4350E" w:rsidRPr="006E3868">
        <w:rPr>
          <w:color w:val="auto"/>
        </w:rPr>
        <w:t xml:space="preserve">information </w:t>
      </w:r>
      <w:r w:rsidR="00146FB9" w:rsidRPr="006E3868">
        <w:rPr>
          <w:color w:val="auto"/>
        </w:rPr>
        <w:t>without any delay</w:t>
      </w:r>
      <w:r w:rsidR="00CC000F" w:rsidRPr="006E3868">
        <w:rPr>
          <w:color w:val="auto"/>
        </w:rPr>
        <w:t xml:space="preserve"> in a </w:t>
      </w:r>
      <w:r w:rsidR="008008E7" w:rsidRPr="006E3868">
        <w:rPr>
          <w:color w:val="auto"/>
        </w:rPr>
        <w:t>wearable</w:t>
      </w:r>
      <w:r w:rsidR="00CC000F" w:rsidRPr="006E3868">
        <w:rPr>
          <w:color w:val="auto"/>
        </w:rPr>
        <w:t xml:space="preserve"> manner</w:t>
      </w:r>
      <w:r w:rsidR="003A6BBD" w:rsidRPr="006E3868">
        <w:rPr>
          <w:color w:val="auto"/>
        </w:rPr>
        <w:t>.</w:t>
      </w:r>
      <w:r w:rsidR="00CC4423" w:rsidRPr="006E3868">
        <w:rPr>
          <w:color w:val="auto"/>
        </w:rPr>
        <w:t xml:space="preserve"> </w:t>
      </w:r>
      <w:r w:rsidR="003A6BBD" w:rsidRPr="006E3868">
        <w:rPr>
          <w:color w:val="auto"/>
        </w:rPr>
        <w:t>T</w:t>
      </w:r>
      <w:r w:rsidR="00CC4423" w:rsidRPr="006E3868">
        <w:rPr>
          <w:color w:val="auto"/>
        </w:rPr>
        <w:t>h</w:t>
      </w:r>
      <w:r w:rsidR="003A6BBD" w:rsidRPr="006E3868">
        <w:rPr>
          <w:color w:val="auto"/>
        </w:rPr>
        <w:t>erefore</w:t>
      </w:r>
      <w:r w:rsidR="00CC4423" w:rsidRPr="006E3868">
        <w:rPr>
          <w:color w:val="auto"/>
        </w:rPr>
        <w:t xml:space="preserve">, the methodology </w:t>
      </w:r>
      <w:r w:rsidR="007530DE" w:rsidRPr="006E3868">
        <w:rPr>
          <w:color w:val="auto"/>
        </w:rPr>
        <w:t xml:space="preserve">for </w:t>
      </w:r>
      <w:r w:rsidR="00911575" w:rsidRPr="006E3868">
        <w:rPr>
          <w:color w:val="auto"/>
        </w:rPr>
        <w:t xml:space="preserve">uncovering </w:t>
      </w:r>
      <w:r w:rsidR="007D630E" w:rsidRPr="006E3868">
        <w:rPr>
          <w:color w:val="auto"/>
        </w:rPr>
        <w:t>the mechanism of environmental adaptability</w:t>
      </w:r>
      <w:r w:rsidR="0006418D" w:rsidRPr="006E3868">
        <w:rPr>
          <w:color w:val="auto"/>
        </w:rPr>
        <w:t xml:space="preserve"> </w:t>
      </w:r>
      <w:proofErr w:type="gramStart"/>
      <w:r w:rsidR="0006418D" w:rsidRPr="006E3868">
        <w:rPr>
          <w:color w:val="auto"/>
        </w:rPr>
        <w:t xml:space="preserve">is </w:t>
      </w:r>
      <w:r w:rsidR="00666C88" w:rsidRPr="006E3868">
        <w:rPr>
          <w:color w:val="auto"/>
        </w:rPr>
        <w:t>relatively established</w:t>
      </w:r>
      <w:proofErr w:type="gramEnd"/>
      <w:r w:rsidR="007D630E" w:rsidRPr="006E3868">
        <w:rPr>
          <w:color w:val="auto"/>
        </w:rPr>
        <w:t xml:space="preserve"> in the visual domain</w:t>
      </w:r>
      <w:r w:rsidR="00CC4423" w:rsidRPr="006E3868">
        <w:rPr>
          <w:color w:val="auto"/>
        </w:rPr>
        <w:t>.</w:t>
      </w:r>
      <w:r w:rsidR="008C490C" w:rsidRPr="006E3868">
        <w:rPr>
          <w:color w:val="auto"/>
        </w:rPr>
        <w:t xml:space="preserve"> </w:t>
      </w:r>
    </w:p>
    <w:p w14:paraId="41A33D2D" w14:textId="77777777" w:rsidR="005112A2" w:rsidRPr="006E3868" w:rsidRDefault="005112A2" w:rsidP="006E3868">
      <w:pPr>
        <w:widowControl/>
        <w:rPr>
          <w:color w:val="auto"/>
        </w:rPr>
      </w:pPr>
    </w:p>
    <w:p w14:paraId="3E6E7665" w14:textId="1850A52E" w:rsidR="00432CFE" w:rsidRPr="006E3868" w:rsidRDefault="006562C0" w:rsidP="006E3868">
      <w:pPr>
        <w:widowControl/>
        <w:rPr>
          <w:color w:val="auto"/>
        </w:rPr>
      </w:pPr>
      <w:r w:rsidRPr="006E3868">
        <w:rPr>
          <w:color w:val="auto"/>
        </w:rPr>
        <w:t>In 18</w:t>
      </w:r>
      <w:r w:rsidR="00E571D4" w:rsidRPr="006E3868">
        <w:rPr>
          <w:color w:val="auto"/>
        </w:rPr>
        <w:t>79</w:t>
      </w:r>
      <w:r w:rsidRPr="006E3868">
        <w:rPr>
          <w:color w:val="auto"/>
        </w:rPr>
        <w:t>, Thompson proposed a</w:t>
      </w:r>
      <w:r w:rsidR="00781104" w:rsidRPr="006E3868">
        <w:rPr>
          <w:color w:val="auto"/>
        </w:rPr>
        <w:t xml:space="preserve"> concept</w:t>
      </w:r>
      <w:r w:rsidRPr="006E3868">
        <w:rPr>
          <w:color w:val="auto"/>
        </w:rPr>
        <w:t xml:space="preserve"> of </w:t>
      </w:r>
      <w:proofErr w:type="spellStart"/>
      <w:r w:rsidRPr="006E3868">
        <w:rPr>
          <w:color w:val="auto"/>
        </w:rPr>
        <w:t>pseudophone</w:t>
      </w:r>
      <w:proofErr w:type="spellEnd"/>
      <w:r w:rsidRPr="006E3868">
        <w:rPr>
          <w:color w:val="auto"/>
        </w:rPr>
        <w:t>, “an instrument for investigating the laws of binaural audition by means of the illusions it produces in the acoustic perception of space”</w:t>
      </w:r>
      <w:r w:rsidR="00D16E1F" w:rsidRPr="006E3868">
        <w:rPr>
          <w:color w:val="auto"/>
          <w:vertAlign w:val="superscript"/>
        </w:rPr>
        <w:t>8</w:t>
      </w:r>
      <w:r w:rsidRPr="006E3868">
        <w:rPr>
          <w:color w:val="auto"/>
        </w:rPr>
        <w:t xml:space="preserve">. </w:t>
      </w:r>
      <w:r w:rsidR="007A62E9" w:rsidRPr="006E3868">
        <w:rPr>
          <w:color w:val="auto"/>
        </w:rPr>
        <w:t>However, in contrast to the visual cases</w:t>
      </w:r>
      <w:r w:rsidR="007A62E9" w:rsidRPr="006E3868">
        <w:rPr>
          <w:color w:val="auto"/>
          <w:vertAlign w:val="superscript"/>
        </w:rPr>
        <w:t>1–7</w:t>
      </w:r>
      <w:r w:rsidR="007A62E9" w:rsidRPr="006E3868">
        <w:rPr>
          <w:color w:val="auto"/>
        </w:rPr>
        <w:t xml:space="preserve">, few attempts have </w:t>
      </w:r>
      <w:proofErr w:type="gramStart"/>
      <w:r w:rsidR="007A62E9" w:rsidRPr="006E3868">
        <w:rPr>
          <w:color w:val="auto"/>
        </w:rPr>
        <w:t>been made</w:t>
      </w:r>
      <w:proofErr w:type="gramEnd"/>
      <w:r w:rsidR="007A62E9" w:rsidRPr="006E3868">
        <w:rPr>
          <w:color w:val="auto"/>
        </w:rPr>
        <w:t xml:space="preserve"> to study the adaptation to unusual auditory spaces, and no noticeable knowledge has been obtained to date. </w:t>
      </w:r>
      <w:r w:rsidR="006077A1" w:rsidRPr="006E3868">
        <w:rPr>
          <w:color w:val="auto"/>
        </w:rPr>
        <w:t xml:space="preserve">Despite a long history of </w:t>
      </w:r>
      <w:r w:rsidR="00736D92" w:rsidRPr="006E3868">
        <w:rPr>
          <w:color w:val="auto"/>
        </w:rPr>
        <w:t>develop</w:t>
      </w:r>
      <w:r w:rsidR="005D0605" w:rsidRPr="006E3868">
        <w:rPr>
          <w:color w:val="auto"/>
        </w:rPr>
        <w:t>ing</w:t>
      </w:r>
      <w:r w:rsidR="00091495" w:rsidRPr="006E3868">
        <w:rPr>
          <w:color w:val="auto"/>
        </w:rPr>
        <w:t xml:space="preserve"> virtual </w:t>
      </w:r>
      <w:r w:rsidR="00D3284F" w:rsidRPr="006E3868">
        <w:rPr>
          <w:color w:val="auto"/>
        </w:rPr>
        <w:t xml:space="preserve">auditory </w:t>
      </w:r>
      <w:r w:rsidR="004B52B8" w:rsidRPr="006E3868">
        <w:rPr>
          <w:color w:val="auto"/>
        </w:rPr>
        <w:t>displays</w:t>
      </w:r>
      <w:r w:rsidR="002B6F5B" w:rsidRPr="006E3868">
        <w:rPr>
          <w:color w:val="auto"/>
          <w:vertAlign w:val="superscript"/>
        </w:rPr>
        <w:t>9, 10</w:t>
      </w:r>
      <w:r w:rsidR="00736D92" w:rsidRPr="006E3868">
        <w:rPr>
          <w:color w:val="auto"/>
        </w:rPr>
        <w:t xml:space="preserve">, </w:t>
      </w:r>
      <w:r w:rsidR="00F81432" w:rsidRPr="006E3868">
        <w:rPr>
          <w:color w:val="auto"/>
        </w:rPr>
        <w:t xml:space="preserve">wearable apparatuses </w:t>
      </w:r>
      <w:r w:rsidR="00321D7B" w:rsidRPr="006E3868">
        <w:rPr>
          <w:color w:val="auto"/>
        </w:rPr>
        <w:t>for controlling</w:t>
      </w:r>
      <w:r w:rsidR="00190E2F" w:rsidRPr="006E3868">
        <w:rPr>
          <w:color w:val="auto"/>
        </w:rPr>
        <w:t xml:space="preserve"> </w:t>
      </w:r>
      <w:r w:rsidR="00773E30" w:rsidRPr="006E3868">
        <w:rPr>
          <w:color w:val="auto"/>
        </w:rPr>
        <w:t xml:space="preserve">3D </w:t>
      </w:r>
      <w:r w:rsidR="00321D7B" w:rsidRPr="006E3868">
        <w:rPr>
          <w:color w:val="auto"/>
        </w:rPr>
        <w:t>audition</w:t>
      </w:r>
      <w:r w:rsidR="00190E2F" w:rsidRPr="006E3868">
        <w:rPr>
          <w:color w:val="auto"/>
        </w:rPr>
        <w:t xml:space="preserve"> </w:t>
      </w:r>
      <w:r w:rsidR="00F81432" w:rsidRPr="006E3868">
        <w:rPr>
          <w:color w:val="auto"/>
        </w:rPr>
        <w:t xml:space="preserve">have </w:t>
      </w:r>
      <w:r w:rsidR="00773E30" w:rsidRPr="006E3868">
        <w:rPr>
          <w:color w:val="auto"/>
        </w:rPr>
        <w:t xml:space="preserve">rarely </w:t>
      </w:r>
      <w:proofErr w:type="gramStart"/>
      <w:r w:rsidR="00F81432" w:rsidRPr="006E3868">
        <w:rPr>
          <w:color w:val="auto"/>
        </w:rPr>
        <w:t xml:space="preserve">been </w:t>
      </w:r>
      <w:r w:rsidR="00773E30" w:rsidRPr="006E3868">
        <w:rPr>
          <w:color w:val="auto"/>
        </w:rPr>
        <w:t>developed</w:t>
      </w:r>
      <w:proofErr w:type="gramEnd"/>
      <w:r w:rsidR="005D0605" w:rsidRPr="006E3868">
        <w:rPr>
          <w:color w:val="auto"/>
        </w:rPr>
        <w:t>.</w:t>
      </w:r>
      <w:r w:rsidR="001D74F3" w:rsidRPr="006E3868">
        <w:rPr>
          <w:color w:val="auto"/>
        </w:rPr>
        <w:t xml:space="preserve"> </w:t>
      </w:r>
      <w:r w:rsidR="005D0605" w:rsidRPr="006E3868">
        <w:rPr>
          <w:color w:val="auto"/>
        </w:rPr>
        <w:t>H</w:t>
      </w:r>
      <w:r w:rsidR="001D74F3" w:rsidRPr="006E3868">
        <w:rPr>
          <w:color w:val="auto"/>
        </w:rPr>
        <w:t xml:space="preserve">ence, </w:t>
      </w:r>
      <w:r w:rsidR="00F21D37" w:rsidRPr="006E3868">
        <w:rPr>
          <w:color w:val="auto"/>
        </w:rPr>
        <w:t>only a few reports</w:t>
      </w:r>
      <w:r w:rsidR="00F81432" w:rsidRPr="006E3868">
        <w:rPr>
          <w:color w:val="auto"/>
        </w:rPr>
        <w:t xml:space="preserve"> examin</w:t>
      </w:r>
      <w:r w:rsidR="005D0605" w:rsidRPr="006E3868">
        <w:rPr>
          <w:color w:val="auto"/>
        </w:rPr>
        <w:t>ed the</w:t>
      </w:r>
      <w:r w:rsidR="00F81432" w:rsidRPr="006E3868">
        <w:rPr>
          <w:color w:val="auto"/>
        </w:rPr>
        <w:t xml:space="preserve"> adaptation to left-right reversed audition</w:t>
      </w:r>
      <w:r w:rsidR="00F21D37" w:rsidRPr="006E3868">
        <w:rPr>
          <w:color w:val="auto"/>
        </w:rPr>
        <w:t xml:space="preserve">. </w:t>
      </w:r>
      <w:r w:rsidR="005D0605" w:rsidRPr="006E3868">
        <w:rPr>
          <w:color w:val="auto"/>
        </w:rPr>
        <w:t xml:space="preserve">One </w:t>
      </w:r>
      <w:r w:rsidR="00962BE8" w:rsidRPr="006E3868">
        <w:rPr>
          <w:color w:val="auto"/>
        </w:rPr>
        <w:t xml:space="preserve">traditional apparatus </w:t>
      </w:r>
      <w:r w:rsidR="005D0605" w:rsidRPr="006E3868">
        <w:rPr>
          <w:color w:val="auto"/>
        </w:rPr>
        <w:t>cons</w:t>
      </w:r>
      <w:r w:rsidR="00962BE8" w:rsidRPr="006E3868">
        <w:rPr>
          <w:color w:val="auto"/>
        </w:rPr>
        <w:t>is</w:t>
      </w:r>
      <w:r w:rsidR="005D0605" w:rsidRPr="006E3868">
        <w:rPr>
          <w:color w:val="auto"/>
        </w:rPr>
        <w:t>ts of</w:t>
      </w:r>
      <w:r w:rsidR="002B7835" w:rsidRPr="006E3868">
        <w:rPr>
          <w:color w:val="auto"/>
        </w:rPr>
        <w:t xml:space="preserve"> </w:t>
      </w:r>
      <w:r w:rsidR="004A5284" w:rsidRPr="006E3868">
        <w:rPr>
          <w:color w:val="auto"/>
        </w:rPr>
        <w:t xml:space="preserve">a pair of </w:t>
      </w:r>
      <w:r w:rsidR="00230C8E" w:rsidRPr="006E3868">
        <w:rPr>
          <w:color w:val="auto"/>
        </w:rPr>
        <w:t>curved trumpets</w:t>
      </w:r>
      <w:r w:rsidR="004A5284" w:rsidRPr="006E3868">
        <w:rPr>
          <w:color w:val="auto"/>
        </w:rPr>
        <w:t xml:space="preserve"> </w:t>
      </w:r>
      <w:r w:rsidR="00364D5E" w:rsidRPr="006E3868">
        <w:rPr>
          <w:color w:val="auto"/>
        </w:rPr>
        <w:t xml:space="preserve">that </w:t>
      </w:r>
      <w:proofErr w:type="gramStart"/>
      <w:r w:rsidR="00F21D37" w:rsidRPr="006E3868">
        <w:rPr>
          <w:color w:val="auto"/>
        </w:rPr>
        <w:t>are crossed</w:t>
      </w:r>
      <w:proofErr w:type="gramEnd"/>
      <w:r w:rsidR="00F21D37" w:rsidRPr="006E3868">
        <w:rPr>
          <w:color w:val="auto"/>
        </w:rPr>
        <w:t xml:space="preserve"> and </w:t>
      </w:r>
      <w:r w:rsidR="00230C8E" w:rsidRPr="006E3868">
        <w:rPr>
          <w:color w:val="auto"/>
        </w:rPr>
        <w:t>inserted into a participant’s ear canals in a contrariwise manner</w:t>
      </w:r>
      <w:r w:rsidR="00364D5E" w:rsidRPr="006E3868">
        <w:rPr>
          <w:color w:val="auto"/>
          <w:vertAlign w:val="superscript"/>
        </w:rPr>
        <w:t>11</w:t>
      </w:r>
      <w:r w:rsidR="008E18A7" w:rsidRPr="006E3868">
        <w:rPr>
          <w:color w:val="auto"/>
          <w:vertAlign w:val="superscript"/>
        </w:rPr>
        <w:t>, 12</w:t>
      </w:r>
      <w:r w:rsidR="00230C8E" w:rsidRPr="006E3868">
        <w:rPr>
          <w:color w:val="auto"/>
        </w:rPr>
        <w:t>.</w:t>
      </w:r>
      <w:r w:rsidR="00E1512C" w:rsidRPr="006E3868">
        <w:rPr>
          <w:color w:val="auto"/>
        </w:rPr>
        <w:t xml:space="preserve"> </w:t>
      </w:r>
      <w:r w:rsidR="00B547DF" w:rsidRPr="006E3868">
        <w:rPr>
          <w:color w:val="auto"/>
        </w:rPr>
        <w:t>In 19</w:t>
      </w:r>
      <w:r w:rsidR="00E571D4" w:rsidRPr="006E3868">
        <w:rPr>
          <w:color w:val="auto"/>
        </w:rPr>
        <w:t xml:space="preserve">28, </w:t>
      </w:r>
      <w:r w:rsidR="00AF7076" w:rsidRPr="006E3868">
        <w:rPr>
          <w:color w:val="auto"/>
        </w:rPr>
        <w:t xml:space="preserve">Young </w:t>
      </w:r>
      <w:r w:rsidR="00962BE8" w:rsidRPr="006E3868">
        <w:rPr>
          <w:color w:val="auto"/>
        </w:rPr>
        <w:t xml:space="preserve">first </w:t>
      </w:r>
      <w:r w:rsidR="00364D5E" w:rsidRPr="006E3868">
        <w:rPr>
          <w:color w:val="auto"/>
        </w:rPr>
        <w:t xml:space="preserve">reported </w:t>
      </w:r>
      <w:r w:rsidR="00524A71" w:rsidRPr="006E3868">
        <w:rPr>
          <w:color w:val="auto"/>
        </w:rPr>
        <w:t xml:space="preserve">the use of </w:t>
      </w:r>
      <w:r w:rsidR="00364D5E" w:rsidRPr="006E3868">
        <w:rPr>
          <w:color w:val="auto"/>
        </w:rPr>
        <w:t>th</w:t>
      </w:r>
      <w:r w:rsidR="004F20FE" w:rsidRPr="006E3868">
        <w:rPr>
          <w:color w:val="auto"/>
        </w:rPr>
        <w:t>ese</w:t>
      </w:r>
      <w:r w:rsidR="00E25FFB" w:rsidRPr="006E3868">
        <w:rPr>
          <w:color w:val="auto"/>
        </w:rPr>
        <w:t xml:space="preserve"> </w:t>
      </w:r>
      <w:r w:rsidR="00662C1E" w:rsidRPr="006E3868">
        <w:rPr>
          <w:color w:val="auto"/>
        </w:rPr>
        <w:t xml:space="preserve">crossed trumpets and </w:t>
      </w:r>
      <w:r w:rsidR="00C30A25" w:rsidRPr="006E3868">
        <w:rPr>
          <w:color w:val="auto"/>
        </w:rPr>
        <w:t>wore</w:t>
      </w:r>
      <w:r w:rsidR="00D45681" w:rsidRPr="006E3868">
        <w:rPr>
          <w:color w:val="auto"/>
        </w:rPr>
        <w:t xml:space="preserve"> </w:t>
      </w:r>
      <w:r w:rsidR="00C30A25" w:rsidRPr="006E3868">
        <w:rPr>
          <w:color w:val="auto"/>
        </w:rPr>
        <w:t>them</w:t>
      </w:r>
      <w:r w:rsidR="00D45681" w:rsidRPr="006E3868">
        <w:rPr>
          <w:color w:val="auto"/>
        </w:rPr>
        <w:t xml:space="preserve"> continuously for 3 days at most </w:t>
      </w:r>
      <w:r w:rsidR="005D0605" w:rsidRPr="006E3868">
        <w:rPr>
          <w:color w:val="auto"/>
        </w:rPr>
        <w:t>or a</w:t>
      </w:r>
      <w:r w:rsidR="00D45681" w:rsidRPr="006E3868">
        <w:rPr>
          <w:color w:val="auto"/>
        </w:rPr>
        <w:t xml:space="preserve"> total</w:t>
      </w:r>
      <w:r w:rsidR="005D0605" w:rsidRPr="006E3868">
        <w:rPr>
          <w:color w:val="auto"/>
        </w:rPr>
        <w:t xml:space="preserve"> of</w:t>
      </w:r>
      <w:r w:rsidR="00D45681" w:rsidRPr="006E3868">
        <w:rPr>
          <w:color w:val="auto"/>
        </w:rPr>
        <w:t xml:space="preserve"> 85 h</w:t>
      </w:r>
      <w:r w:rsidR="00C30A25" w:rsidRPr="006E3868">
        <w:rPr>
          <w:color w:val="auto"/>
        </w:rPr>
        <w:t xml:space="preserve"> to test adaptation</w:t>
      </w:r>
      <w:r w:rsidR="00364D5E" w:rsidRPr="006E3868">
        <w:rPr>
          <w:color w:val="auto"/>
        </w:rPr>
        <w:t xml:space="preserve"> to left-right reversed audition</w:t>
      </w:r>
      <w:r w:rsidR="00D45681" w:rsidRPr="006E3868">
        <w:rPr>
          <w:color w:val="auto"/>
        </w:rPr>
        <w:t>. Willey</w:t>
      </w:r>
      <w:r w:rsidR="006E3868" w:rsidRPr="006E3868">
        <w:rPr>
          <w:i/>
          <w:color w:val="auto"/>
        </w:rPr>
        <w:t xml:space="preserve"> et al.</w:t>
      </w:r>
      <w:r w:rsidR="005D0605" w:rsidRPr="006E3868">
        <w:rPr>
          <w:color w:val="auto"/>
          <w:vertAlign w:val="superscript"/>
        </w:rPr>
        <w:t>12</w:t>
      </w:r>
      <w:r w:rsidR="00D45681" w:rsidRPr="006E3868">
        <w:rPr>
          <w:color w:val="auto"/>
        </w:rPr>
        <w:t xml:space="preserve"> </w:t>
      </w:r>
      <w:r w:rsidR="00E571D4" w:rsidRPr="006E3868">
        <w:rPr>
          <w:color w:val="auto"/>
        </w:rPr>
        <w:t>retested</w:t>
      </w:r>
      <w:r w:rsidR="00C30A25" w:rsidRPr="006E3868">
        <w:rPr>
          <w:color w:val="auto"/>
        </w:rPr>
        <w:t xml:space="preserve"> </w:t>
      </w:r>
      <w:r w:rsidR="005D0605" w:rsidRPr="006E3868">
        <w:rPr>
          <w:color w:val="auto"/>
        </w:rPr>
        <w:t xml:space="preserve">the </w:t>
      </w:r>
      <w:r w:rsidR="00252CE3" w:rsidRPr="006E3868">
        <w:rPr>
          <w:color w:val="auto"/>
        </w:rPr>
        <w:t xml:space="preserve">adaptation </w:t>
      </w:r>
      <w:r w:rsidR="005D0605" w:rsidRPr="006E3868">
        <w:rPr>
          <w:color w:val="auto"/>
        </w:rPr>
        <w:t xml:space="preserve">in </w:t>
      </w:r>
      <w:r w:rsidR="00C30A25" w:rsidRPr="006E3868">
        <w:rPr>
          <w:color w:val="auto"/>
        </w:rPr>
        <w:t xml:space="preserve">three participants </w:t>
      </w:r>
      <w:r w:rsidR="005D0605" w:rsidRPr="006E3868">
        <w:rPr>
          <w:color w:val="auto"/>
        </w:rPr>
        <w:t xml:space="preserve">wearing </w:t>
      </w:r>
      <w:r w:rsidR="00C26534" w:rsidRPr="006E3868">
        <w:rPr>
          <w:color w:val="auto"/>
        </w:rPr>
        <w:t xml:space="preserve">the trumpets </w:t>
      </w:r>
      <w:r w:rsidR="00C30A25" w:rsidRPr="006E3868">
        <w:rPr>
          <w:color w:val="auto"/>
        </w:rPr>
        <w:t>for 3, 7, and 8 days</w:t>
      </w:r>
      <w:r w:rsidR="00D41A52" w:rsidRPr="006E3868">
        <w:rPr>
          <w:color w:val="auto"/>
        </w:rPr>
        <w:t>, respectively</w:t>
      </w:r>
      <w:r w:rsidR="00C30A25" w:rsidRPr="006E3868">
        <w:rPr>
          <w:color w:val="auto"/>
        </w:rPr>
        <w:t>.</w:t>
      </w:r>
      <w:r w:rsidR="00D45681" w:rsidRPr="006E3868">
        <w:rPr>
          <w:color w:val="auto"/>
        </w:rPr>
        <w:t xml:space="preserve"> </w:t>
      </w:r>
      <w:r w:rsidR="00C26534" w:rsidRPr="006E3868">
        <w:rPr>
          <w:color w:val="auto"/>
        </w:rPr>
        <w:t>Th</w:t>
      </w:r>
      <w:r w:rsidR="006C217D" w:rsidRPr="006E3868">
        <w:rPr>
          <w:color w:val="auto"/>
        </w:rPr>
        <w:t>e</w:t>
      </w:r>
      <w:r w:rsidR="00C26534" w:rsidRPr="006E3868">
        <w:rPr>
          <w:color w:val="auto"/>
        </w:rPr>
        <w:t xml:space="preserve"> </w:t>
      </w:r>
      <w:r w:rsidR="006C217D" w:rsidRPr="006E3868">
        <w:rPr>
          <w:color w:val="auto"/>
        </w:rPr>
        <w:t>curved trumpets</w:t>
      </w:r>
      <w:r w:rsidR="005C2C43" w:rsidRPr="006E3868">
        <w:rPr>
          <w:color w:val="auto"/>
        </w:rPr>
        <w:t xml:space="preserve"> </w:t>
      </w:r>
      <w:r w:rsidR="005D0605" w:rsidRPr="006E3868">
        <w:rPr>
          <w:color w:val="auto"/>
        </w:rPr>
        <w:t xml:space="preserve">easily </w:t>
      </w:r>
      <w:r w:rsidR="006C217D" w:rsidRPr="006E3868">
        <w:rPr>
          <w:color w:val="auto"/>
        </w:rPr>
        <w:t>provide</w:t>
      </w:r>
      <w:r w:rsidR="005D0605" w:rsidRPr="006E3868">
        <w:rPr>
          <w:color w:val="auto"/>
        </w:rPr>
        <w:t>d</w:t>
      </w:r>
      <w:r w:rsidR="00C26534" w:rsidRPr="006E3868">
        <w:rPr>
          <w:color w:val="auto"/>
        </w:rPr>
        <w:t xml:space="preserve"> </w:t>
      </w:r>
      <w:r w:rsidR="007B0AAB" w:rsidRPr="006E3868">
        <w:rPr>
          <w:color w:val="auto"/>
        </w:rPr>
        <w:t xml:space="preserve">left-right reversed </w:t>
      </w:r>
      <w:proofErr w:type="gramStart"/>
      <w:r w:rsidR="007B0AAB" w:rsidRPr="006E3868">
        <w:rPr>
          <w:color w:val="auto"/>
        </w:rPr>
        <w:t>audition</w:t>
      </w:r>
      <w:r w:rsidR="00D048C1" w:rsidRPr="006E3868">
        <w:rPr>
          <w:color w:val="auto"/>
        </w:rPr>
        <w:t>, but</w:t>
      </w:r>
      <w:proofErr w:type="gramEnd"/>
      <w:r w:rsidR="00D048C1" w:rsidRPr="006E3868">
        <w:rPr>
          <w:color w:val="auto"/>
        </w:rPr>
        <w:t xml:space="preserve"> </w:t>
      </w:r>
      <w:r w:rsidR="005D0605" w:rsidRPr="006E3868">
        <w:rPr>
          <w:color w:val="auto"/>
        </w:rPr>
        <w:t>had</w:t>
      </w:r>
      <w:r w:rsidR="00D048C1" w:rsidRPr="006E3868">
        <w:rPr>
          <w:color w:val="auto"/>
        </w:rPr>
        <w:t xml:space="preserve"> </w:t>
      </w:r>
      <w:r w:rsidR="00C14975" w:rsidRPr="006E3868">
        <w:rPr>
          <w:color w:val="auto"/>
        </w:rPr>
        <w:t xml:space="preserve">an </w:t>
      </w:r>
      <w:r w:rsidR="007B0AAB" w:rsidRPr="006E3868">
        <w:rPr>
          <w:color w:val="auto"/>
        </w:rPr>
        <w:t xml:space="preserve">issue </w:t>
      </w:r>
      <w:r w:rsidR="00EE26DD" w:rsidRPr="006E3868">
        <w:rPr>
          <w:color w:val="auto"/>
        </w:rPr>
        <w:t xml:space="preserve">with the </w:t>
      </w:r>
      <w:r w:rsidR="00B30CEF" w:rsidRPr="006E3868">
        <w:rPr>
          <w:color w:val="auto"/>
        </w:rPr>
        <w:t>reliability</w:t>
      </w:r>
      <w:r w:rsidR="00C148B6" w:rsidRPr="006E3868">
        <w:rPr>
          <w:color w:val="auto"/>
        </w:rPr>
        <w:t xml:space="preserve"> of spatial </w:t>
      </w:r>
      <w:r w:rsidR="005C2C43" w:rsidRPr="006E3868">
        <w:rPr>
          <w:color w:val="auto"/>
        </w:rPr>
        <w:t>accuracy</w:t>
      </w:r>
      <w:r w:rsidR="00DC3647" w:rsidRPr="006E3868">
        <w:rPr>
          <w:color w:val="auto"/>
        </w:rPr>
        <w:t xml:space="preserve">, </w:t>
      </w:r>
      <w:proofErr w:type="spellStart"/>
      <w:r w:rsidR="00DC3647" w:rsidRPr="006E3868">
        <w:rPr>
          <w:color w:val="auto"/>
        </w:rPr>
        <w:t>wearability</w:t>
      </w:r>
      <w:proofErr w:type="spellEnd"/>
      <w:r w:rsidR="00DC3647" w:rsidRPr="006E3868">
        <w:rPr>
          <w:color w:val="auto"/>
        </w:rPr>
        <w:t>,</w:t>
      </w:r>
      <w:r w:rsidR="00C148B6" w:rsidRPr="006E3868">
        <w:rPr>
          <w:color w:val="auto"/>
        </w:rPr>
        <w:t xml:space="preserve"> and strange appearance</w:t>
      </w:r>
      <w:r w:rsidR="007B0AAB" w:rsidRPr="006E3868">
        <w:rPr>
          <w:color w:val="auto"/>
        </w:rPr>
        <w:t xml:space="preserve">. </w:t>
      </w:r>
      <w:r w:rsidR="00190E2F" w:rsidRPr="006E3868">
        <w:rPr>
          <w:color w:val="auto"/>
        </w:rPr>
        <w:t>A m</w:t>
      </w:r>
      <w:r w:rsidR="004E7AF5" w:rsidRPr="006E3868">
        <w:rPr>
          <w:color w:val="auto"/>
        </w:rPr>
        <w:t xml:space="preserve">ore advanced apparatus </w:t>
      </w:r>
      <w:r w:rsidR="00190E2F" w:rsidRPr="006E3868">
        <w:rPr>
          <w:color w:val="auto"/>
        </w:rPr>
        <w:t>for</w:t>
      </w:r>
      <w:r w:rsidR="00F81432" w:rsidRPr="006E3868">
        <w:rPr>
          <w:color w:val="auto"/>
        </w:rPr>
        <w:t xml:space="preserve"> the reversed audition </w:t>
      </w:r>
      <w:r w:rsidR="00190E2F" w:rsidRPr="006E3868">
        <w:rPr>
          <w:color w:val="auto"/>
        </w:rPr>
        <w:t>is an electronic system</w:t>
      </w:r>
      <w:r w:rsidR="00E407D7" w:rsidRPr="006E3868">
        <w:rPr>
          <w:color w:val="auto"/>
        </w:rPr>
        <w:t xml:space="preserve"> </w:t>
      </w:r>
      <w:r w:rsidR="00845CC0" w:rsidRPr="006E3868">
        <w:rPr>
          <w:color w:val="auto"/>
        </w:rPr>
        <w:t xml:space="preserve">in which </w:t>
      </w:r>
      <w:r w:rsidR="00CA7B1E" w:rsidRPr="006E3868">
        <w:rPr>
          <w:color w:val="auto"/>
        </w:rPr>
        <w:t xml:space="preserve">left and right </w:t>
      </w:r>
      <w:r w:rsidR="00F81432" w:rsidRPr="006E3868">
        <w:rPr>
          <w:color w:val="auto"/>
        </w:rPr>
        <w:t>lines</w:t>
      </w:r>
      <w:r w:rsidR="004E2AAF" w:rsidRPr="006E3868">
        <w:rPr>
          <w:color w:val="auto"/>
        </w:rPr>
        <w:t xml:space="preserve"> of </w:t>
      </w:r>
      <w:r w:rsidR="00805B4D" w:rsidRPr="006E3868">
        <w:rPr>
          <w:color w:val="auto"/>
        </w:rPr>
        <w:t xml:space="preserve">head/earphones and microphones </w:t>
      </w:r>
      <w:r w:rsidR="00845CC0" w:rsidRPr="006E3868">
        <w:rPr>
          <w:color w:val="auto"/>
        </w:rPr>
        <w:t xml:space="preserve">are </w:t>
      </w:r>
      <w:r w:rsidR="00AA488A" w:rsidRPr="006E3868">
        <w:rPr>
          <w:color w:val="auto"/>
        </w:rPr>
        <w:t>reversely</w:t>
      </w:r>
      <w:r w:rsidR="00F01ACC" w:rsidRPr="006E3868">
        <w:rPr>
          <w:color w:val="auto"/>
        </w:rPr>
        <w:t xml:space="preserve"> connected</w:t>
      </w:r>
      <w:r w:rsidR="00364D5E" w:rsidRPr="006E3868">
        <w:rPr>
          <w:color w:val="auto"/>
          <w:vertAlign w:val="superscript"/>
        </w:rPr>
        <w:t>13</w:t>
      </w:r>
      <w:r w:rsidR="00D45681" w:rsidRPr="006E3868">
        <w:rPr>
          <w:color w:val="auto"/>
          <w:vertAlign w:val="superscript"/>
        </w:rPr>
        <w:t>,</w:t>
      </w:r>
      <w:r w:rsidR="00364D5E" w:rsidRPr="006E3868">
        <w:rPr>
          <w:color w:val="auto"/>
          <w:vertAlign w:val="superscript"/>
        </w:rPr>
        <w:t xml:space="preserve"> </w:t>
      </w:r>
      <w:r w:rsidR="00D45681" w:rsidRPr="006E3868">
        <w:rPr>
          <w:color w:val="auto"/>
          <w:vertAlign w:val="superscript"/>
        </w:rPr>
        <w:t>1</w:t>
      </w:r>
      <w:r w:rsidR="00364D5E" w:rsidRPr="006E3868">
        <w:rPr>
          <w:color w:val="auto"/>
          <w:vertAlign w:val="superscript"/>
        </w:rPr>
        <w:t>4</w:t>
      </w:r>
      <w:r w:rsidR="00D45681" w:rsidRPr="006E3868">
        <w:rPr>
          <w:color w:val="auto"/>
        </w:rPr>
        <w:t xml:space="preserve">. </w:t>
      </w:r>
      <w:proofErr w:type="spellStart"/>
      <w:r w:rsidR="00CB43C1" w:rsidRPr="006E3868">
        <w:rPr>
          <w:color w:val="auto"/>
        </w:rPr>
        <w:t>Ohtsubo</w:t>
      </w:r>
      <w:proofErr w:type="spellEnd"/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="00EE26DD" w:rsidRPr="006E3868">
        <w:rPr>
          <w:color w:val="auto"/>
          <w:vertAlign w:val="superscript"/>
        </w:rPr>
        <w:t>13</w:t>
      </w:r>
      <w:r w:rsidR="00CA7B1E" w:rsidRPr="006E3868">
        <w:rPr>
          <w:color w:val="auto"/>
        </w:rPr>
        <w:t xml:space="preserve"> achieved auditory reversal </w:t>
      </w:r>
      <w:r w:rsidR="00585184" w:rsidRPr="006E3868">
        <w:rPr>
          <w:color w:val="auto"/>
        </w:rPr>
        <w:t>us</w:t>
      </w:r>
      <w:r w:rsidR="00CA7B1E" w:rsidRPr="006E3868">
        <w:rPr>
          <w:color w:val="auto"/>
        </w:rPr>
        <w:t>ing</w:t>
      </w:r>
      <w:r w:rsidR="00585184" w:rsidRPr="006E3868">
        <w:rPr>
          <w:color w:val="auto"/>
        </w:rPr>
        <w:t xml:space="preserve"> </w:t>
      </w:r>
      <w:r w:rsidR="001C669F" w:rsidRPr="006E3868">
        <w:rPr>
          <w:color w:val="auto"/>
        </w:rPr>
        <w:t>the first</w:t>
      </w:r>
      <w:r w:rsidR="00EE26DD" w:rsidRPr="006E3868">
        <w:rPr>
          <w:color w:val="auto"/>
        </w:rPr>
        <w:t xml:space="preserve"> </w:t>
      </w:r>
      <w:r w:rsidR="00A06238" w:rsidRPr="006E3868">
        <w:rPr>
          <w:color w:val="auto"/>
        </w:rPr>
        <w:t>ever</w:t>
      </w:r>
      <w:r w:rsidR="001C669F" w:rsidRPr="006E3868">
        <w:rPr>
          <w:color w:val="auto"/>
        </w:rPr>
        <w:t xml:space="preserve"> </w:t>
      </w:r>
      <w:r w:rsidR="00585184" w:rsidRPr="006E3868">
        <w:rPr>
          <w:color w:val="auto"/>
        </w:rPr>
        <w:t>binaural headphone</w:t>
      </w:r>
      <w:r w:rsidR="00CE7C21" w:rsidRPr="006E3868">
        <w:rPr>
          <w:color w:val="auto"/>
        </w:rPr>
        <w:t>-microphone</w:t>
      </w:r>
      <w:r w:rsidR="000775B7" w:rsidRPr="006E3868">
        <w:rPr>
          <w:color w:val="auto"/>
        </w:rPr>
        <w:t xml:space="preserve">s </w:t>
      </w:r>
      <w:r w:rsidR="007103DA" w:rsidRPr="006E3868">
        <w:rPr>
          <w:color w:val="auto"/>
        </w:rPr>
        <w:t xml:space="preserve">that </w:t>
      </w:r>
      <w:proofErr w:type="gramStart"/>
      <w:r w:rsidR="007530DB" w:rsidRPr="006E3868">
        <w:rPr>
          <w:color w:val="auto"/>
        </w:rPr>
        <w:t>were</w:t>
      </w:r>
      <w:r w:rsidR="007103DA" w:rsidRPr="006E3868">
        <w:rPr>
          <w:color w:val="auto"/>
        </w:rPr>
        <w:t xml:space="preserve"> </w:t>
      </w:r>
      <w:r w:rsidR="00012D6D" w:rsidRPr="006E3868">
        <w:rPr>
          <w:color w:val="auto"/>
        </w:rPr>
        <w:t>connected</w:t>
      </w:r>
      <w:proofErr w:type="gramEnd"/>
      <w:r w:rsidR="00012D6D" w:rsidRPr="006E3868">
        <w:rPr>
          <w:color w:val="auto"/>
        </w:rPr>
        <w:t xml:space="preserve"> to</w:t>
      </w:r>
      <w:r w:rsidR="002E34B2" w:rsidRPr="006E3868">
        <w:rPr>
          <w:color w:val="auto"/>
        </w:rPr>
        <w:t xml:space="preserve"> a</w:t>
      </w:r>
      <w:r w:rsidR="00886B04" w:rsidRPr="006E3868">
        <w:rPr>
          <w:color w:val="auto"/>
        </w:rPr>
        <w:t xml:space="preserve"> fixed</w:t>
      </w:r>
      <w:r w:rsidR="002E34B2" w:rsidRPr="006E3868">
        <w:rPr>
          <w:color w:val="auto"/>
        </w:rPr>
        <w:t xml:space="preserve"> amplifier</w:t>
      </w:r>
      <w:r w:rsidR="002B0A86" w:rsidRPr="006E3868">
        <w:rPr>
          <w:color w:val="auto"/>
        </w:rPr>
        <w:t xml:space="preserve"> </w:t>
      </w:r>
      <w:r w:rsidR="00CE7C21" w:rsidRPr="006E3868">
        <w:rPr>
          <w:color w:val="auto"/>
        </w:rPr>
        <w:t xml:space="preserve">and evaluated </w:t>
      </w:r>
      <w:r w:rsidR="000775B7" w:rsidRPr="006E3868">
        <w:rPr>
          <w:color w:val="auto"/>
        </w:rPr>
        <w:t>its performance.</w:t>
      </w:r>
      <w:r w:rsidR="00CB43C1" w:rsidRPr="006E3868">
        <w:rPr>
          <w:color w:val="auto"/>
        </w:rPr>
        <w:t xml:space="preserve"> </w:t>
      </w:r>
      <w:r w:rsidR="00092CB6" w:rsidRPr="006E3868">
        <w:rPr>
          <w:color w:val="auto"/>
        </w:rPr>
        <w:t xml:space="preserve">More recently, </w:t>
      </w:r>
      <w:proofErr w:type="spellStart"/>
      <w:r w:rsidR="00D45681" w:rsidRPr="006E3868">
        <w:rPr>
          <w:color w:val="auto"/>
        </w:rPr>
        <w:t>Hofman</w:t>
      </w:r>
      <w:proofErr w:type="spellEnd"/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="00EE26DD" w:rsidRPr="006E3868">
        <w:rPr>
          <w:color w:val="auto"/>
          <w:vertAlign w:val="superscript"/>
        </w:rPr>
        <w:t>14</w:t>
      </w:r>
      <w:r w:rsidR="00D45681" w:rsidRPr="006E3868">
        <w:rPr>
          <w:color w:val="auto"/>
        </w:rPr>
        <w:t xml:space="preserve"> </w:t>
      </w:r>
      <w:r w:rsidR="0028347C" w:rsidRPr="006E3868">
        <w:rPr>
          <w:color w:val="auto"/>
        </w:rPr>
        <w:t xml:space="preserve">cross-linked complete-in-canal hearing aids </w:t>
      </w:r>
      <w:r w:rsidR="00EA23AF" w:rsidRPr="006E3868">
        <w:rPr>
          <w:color w:val="auto"/>
          <w:lang w:eastAsia="ja-JP"/>
        </w:rPr>
        <w:t>and</w:t>
      </w:r>
      <w:r w:rsidR="007A0AE9" w:rsidRPr="006E3868">
        <w:rPr>
          <w:color w:val="auto"/>
        </w:rPr>
        <w:t xml:space="preserve"> </w:t>
      </w:r>
      <w:r w:rsidR="00D45681" w:rsidRPr="006E3868">
        <w:rPr>
          <w:color w:val="auto"/>
        </w:rPr>
        <w:t xml:space="preserve">tested </w:t>
      </w:r>
      <w:r w:rsidR="00252CE3" w:rsidRPr="006E3868">
        <w:rPr>
          <w:color w:val="auto"/>
        </w:rPr>
        <w:t xml:space="preserve">adaptation </w:t>
      </w:r>
      <w:r w:rsidR="00EE26DD" w:rsidRPr="006E3868">
        <w:rPr>
          <w:color w:val="auto"/>
        </w:rPr>
        <w:t xml:space="preserve">in </w:t>
      </w:r>
      <w:r w:rsidR="00252CE3" w:rsidRPr="006E3868">
        <w:rPr>
          <w:color w:val="auto"/>
        </w:rPr>
        <w:t xml:space="preserve">two participants </w:t>
      </w:r>
      <w:r w:rsidR="00E91BCE" w:rsidRPr="006E3868">
        <w:rPr>
          <w:color w:val="auto"/>
        </w:rPr>
        <w:t xml:space="preserve">that wore </w:t>
      </w:r>
      <w:r w:rsidR="00EE26DD" w:rsidRPr="006E3868">
        <w:rPr>
          <w:color w:val="auto"/>
        </w:rPr>
        <w:t>the aids</w:t>
      </w:r>
      <w:r w:rsidR="00EB3091" w:rsidRPr="006E3868">
        <w:rPr>
          <w:color w:val="auto"/>
        </w:rPr>
        <w:t xml:space="preserve"> </w:t>
      </w:r>
      <w:r w:rsidR="006642A7" w:rsidRPr="006E3868">
        <w:rPr>
          <w:color w:val="auto"/>
        </w:rPr>
        <w:t xml:space="preserve">for </w:t>
      </w:r>
      <w:r w:rsidR="00EA23AF" w:rsidRPr="006E3868">
        <w:rPr>
          <w:color w:val="auto"/>
        </w:rPr>
        <w:t xml:space="preserve">49 h in </w:t>
      </w:r>
      <w:r w:rsidR="006642A7" w:rsidRPr="006E3868">
        <w:rPr>
          <w:color w:val="auto"/>
        </w:rPr>
        <w:t>3 days and 3 weeks</w:t>
      </w:r>
      <w:r w:rsidR="00EB3091" w:rsidRPr="006E3868">
        <w:rPr>
          <w:color w:val="auto"/>
        </w:rPr>
        <w:t xml:space="preserve">, respectively. </w:t>
      </w:r>
      <w:r w:rsidR="00E407D7" w:rsidRPr="006E3868">
        <w:rPr>
          <w:color w:val="auto"/>
        </w:rPr>
        <w:t>Although t</w:t>
      </w:r>
      <w:r w:rsidR="00CE1D53" w:rsidRPr="006E3868">
        <w:rPr>
          <w:color w:val="auto"/>
        </w:rPr>
        <w:t>he</w:t>
      </w:r>
      <w:r w:rsidR="005C2C43" w:rsidRPr="006E3868">
        <w:rPr>
          <w:color w:val="auto"/>
        </w:rPr>
        <w:t xml:space="preserve">se studies </w:t>
      </w:r>
      <w:r w:rsidR="005A25B7" w:rsidRPr="006E3868">
        <w:rPr>
          <w:color w:val="auto"/>
        </w:rPr>
        <w:t xml:space="preserve">have </w:t>
      </w:r>
      <w:r w:rsidR="005C2C43" w:rsidRPr="006E3868">
        <w:rPr>
          <w:color w:val="auto"/>
        </w:rPr>
        <w:t>reported</w:t>
      </w:r>
      <w:r w:rsidR="00CE1D53" w:rsidRPr="006E3868">
        <w:rPr>
          <w:color w:val="auto"/>
        </w:rPr>
        <w:t xml:space="preserve"> </w:t>
      </w:r>
      <w:r w:rsidR="005C2C43" w:rsidRPr="006E3868">
        <w:rPr>
          <w:color w:val="auto"/>
        </w:rPr>
        <w:t xml:space="preserve">high </w:t>
      </w:r>
      <w:r w:rsidR="00550A24" w:rsidRPr="006E3868">
        <w:rPr>
          <w:color w:val="auto"/>
        </w:rPr>
        <w:t xml:space="preserve">performance of sound source localization </w:t>
      </w:r>
      <w:r w:rsidR="005C2C43" w:rsidRPr="006E3868">
        <w:rPr>
          <w:color w:val="auto"/>
        </w:rPr>
        <w:t>i</w:t>
      </w:r>
      <w:r w:rsidR="00E72D67" w:rsidRPr="006E3868">
        <w:rPr>
          <w:color w:val="auto"/>
        </w:rPr>
        <w:t>n the fron</w:t>
      </w:r>
      <w:r w:rsidR="005C2C43" w:rsidRPr="006E3868">
        <w:rPr>
          <w:color w:val="auto"/>
        </w:rPr>
        <w:t>t</w:t>
      </w:r>
      <w:r w:rsidR="00E72D67" w:rsidRPr="006E3868">
        <w:rPr>
          <w:color w:val="auto"/>
        </w:rPr>
        <w:t xml:space="preserve"> auditory field</w:t>
      </w:r>
      <w:r w:rsidR="00550A24" w:rsidRPr="006E3868">
        <w:rPr>
          <w:color w:val="auto"/>
        </w:rPr>
        <w:t>,</w:t>
      </w:r>
      <w:r w:rsidR="005A25B7" w:rsidRPr="006E3868">
        <w:rPr>
          <w:color w:val="auto"/>
        </w:rPr>
        <w:t xml:space="preserve"> </w:t>
      </w:r>
      <w:r w:rsidR="00EE26DD" w:rsidRPr="006E3868">
        <w:rPr>
          <w:color w:val="auto"/>
        </w:rPr>
        <w:t xml:space="preserve">the </w:t>
      </w:r>
      <w:r w:rsidR="00432CFE" w:rsidRPr="006E3868">
        <w:rPr>
          <w:color w:val="auto"/>
        </w:rPr>
        <w:t xml:space="preserve">sound source localization in the </w:t>
      </w:r>
      <w:r w:rsidR="000A7E9D" w:rsidRPr="006E3868">
        <w:rPr>
          <w:color w:val="auto"/>
        </w:rPr>
        <w:t>backfield</w:t>
      </w:r>
      <w:r w:rsidR="00432CFE" w:rsidRPr="006E3868">
        <w:rPr>
          <w:color w:val="auto"/>
        </w:rPr>
        <w:t xml:space="preserve"> </w:t>
      </w:r>
      <w:r w:rsidR="00876857" w:rsidRPr="006E3868">
        <w:rPr>
          <w:color w:val="auto"/>
        </w:rPr>
        <w:t>and</w:t>
      </w:r>
      <w:r w:rsidR="00432CFE" w:rsidRPr="006E3868">
        <w:rPr>
          <w:color w:val="auto"/>
        </w:rPr>
        <w:t xml:space="preserve"> a potential delay of electrical devices </w:t>
      </w:r>
      <w:r w:rsidR="00CF05AD" w:rsidRPr="006E3868">
        <w:rPr>
          <w:color w:val="auto"/>
        </w:rPr>
        <w:t>ha</w:t>
      </w:r>
      <w:r w:rsidR="00F77DAA" w:rsidRPr="006E3868">
        <w:rPr>
          <w:color w:val="auto"/>
        </w:rPr>
        <w:t>ve</w:t>
      </w:r>
      <w:r w:rsidR="00CF05AD" w:rsidRPr="006E3868">
        <w:rPr>
          <w:color w:val="auto"/>
        </w:rPr>
        <w:t xml:space="preserve"> </w:t>
      </w:r>
      <w:r w:rsidR="00256CF8" w:rsidRPr="006E3868">
        <w:rPr>
          <w:color w:val="auto"/>
        </w:rPr>
        <w:t xml:space="preserve">never </w:t>
      </w:r>
      <w:proofErr w:type="gramStart"/>
      <w:r w:rsidR="00CF05AD" w:rsidRPr="006E3868">
        <w:rPr>
          <w:color w:val="auto"/>
        </w:rPr>
        <w:t>been</w:t>
      </w:r>
      <w:r w:rsidR="00A06238" w:rsidRPr="006E3868">
        <w:rPr>
          <w:color w:val="auto"/>
        </w:rPr>
        <w:t xml:space="preserve"> </w:t>
      </w:r>
      <w:r w:rsidR="005C2C43" w:rsidRPr="006E3868">
        <w:rPr>
          <w:color w:val="auto"/>
        </w:rPr>
        <w:t>evaluated</w:t>
      </w:r>
      <w:proofErr w:type="gramEnd"/>
      <w:r w:rsidR="00432CFE" w:rsidRPr="006E3868">
        <w:rPr>
          <w:color w:val="auto"/>
        </w:rPr>
        <w:t xml:space="preserve">. </w:t>
      </w:r>
      <w:r w:rsidR="00401D23" w:rsidRPr="006E3868">
        <w:rPr>
          <w:color w:val="auto"/>
        </w:rPr>
        <w:t>Especially</w:t>
      </w:r>
      <w:r w:rsidR="00DB2DC6" w:rsidRPr="006E3868">
        <w:rPr>
          <w:color w:val="auto"/>
        </w:rPr>
        <w:t xml:space="preserve"> in </w:t>
      </w:r>
      <w:proofErr w:type="spellStart"/>
      <w:r w:rsidR="00DB2DC6" w:rsidRPr="006E3868">
        <w:rPr>
          <w:color w:val="auto"/>
        </w:rPr>
        <w:t>Hofman</w:t>
      </w:r>
      <w:proofErr w:type="spellEnd"/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="000D32D0" w:rsidRPr="006E3868">
        <w:rPr>
          <w:color w:val="auto"/>
        </w:rPr>
        <w:t>’s study</w:t>
      </w:r>
      <w:r w:rsidR="00DB2DC6" w:rsidRPr="006E3868">
        <w:rPr>
          <w:color w:val="auto"/>
        </w:rPr>
        <w:t xml:space="preserve">, the </w:t>
      </w:r>
      <w:r w:rsidR="00D93961" w:rsidRPr="006E3868">
        <w:rPr>
          <w:color w:val="auto"/>
        </w:rPr>
        <w:t xml:space="preserve">spatial </w:t>
      </w:r>
      <w:r w:rsidR="00DB2DC6" w:rsidRPr="006E3868">
        <w:rPr>
          <w:color w:val="auto"/>
        </w:rPr>
        <w:t>performance</w:t>
      </w:r>
      <w:r w:rsidR="000433A7" w:rsidRPr="006E3868">
        <w:rPr>
          <w:color w:val="auto"/>
        </w:rPr>
        <w:t xml:space="preserve"> </w:t>
      </w:r>
      <w:r w:rsidR="004A3698" w:rsidRPr="006E3868">
        <w:rPr>
          <w:color w:val="auto"/>
        </w:rPr>
        <w:t xml:space="preserve">of the hearing aids </w:t>
      </w:r>
      <w:proofErr w:type="gramStart"/>
      <w:r w:rsidR="00DB2DC6" w:rsidRPr="006E3868">
        <w:rPr>
          <w:color w:val="auto"/>
        </w:rPr>
        <w:t xml:space="preserve">was </w:t>
      </w:r>
      <w:r w:rsidR="00072F46" w:rsidRPr="006E3868">
        <w:rPr>
          <w:color w:val="auto"/>
        </w:rPr>
        <w:t>guaranteed</w:t>
      </w:r>
      <w:proofErr w:type="gramEnd"/>
      <w:r w:rsidR="00916D1D" w:rsidRPr="006E3868">
        <w:rPr>
          <w:color w:val="auto"/>
        </w:rPr>
        <w:t xml:space="preserve"> for the front </w:t>
      </w:r>
      <w:r w:rsidR="004A3698" w:rsidRPr="006E3868">
        <w:rPr>
          <w:color w:val="auto"/>
        </w:rPr>
        <w:t>60</w:t>
      </w:r>
      <w:r w:rsidR="005B1187">
        <w:rPr>
          <w:color w:val="auto"/>
        </w:rPr>
        <w:t xml:space="preserve">° </w:t>
      </w:r>
      <w:r w:rsidR="00916D1D" w:rsidRPr="006E3868">
        <w:rPr>
          <w:color w:val="auto"/>
        </w:rPr>
        <w:t>in the head-</w:t>
      </w:r>
      <w:r w:rsidR="004A3698" w:rsidRPr="006E3868">
        <w:rPr>
          <w:color w:val="auto"/>
        </w:rPr>
        <w:t>fixed</w:t>
      </w:r>
      <w:r w:rsidR="00916D1D" w:rsidRPr="006E3868">
        <w:rPr>
          <w:color w:val="auto"/>
        </w:rPr>
        <w:t xml:space="preserve"> condition </w:t>
      </w:r>
      <w:r w:rsidR="004A3698" w:rsidRPr="006E3868">
        <w:rPr>
          <w:color w:val="auto"/>
        </w:rPr>
        <w:t>and</w:t>
      </w:r>
      <w:r w:rsidR="00916D1D" w:rsidRPr="006E3868">
        <w:rPr>
          <w:color w:val="auto"/>
        </w:rPr>
        <w:t xml:space="preserve"> for the front </w:t>
      </w:r>
      <w:r w:rsidR="004A3698" w:rsidRPr="006E3868">
        <w:rPr>
          <w:color w:val="auto"/>
        </w:rPr>
        <w:t>150</w:t>
      </w:r>
      <w:r w:rsidR="005B1187">
        <w:rPr>
          <w:color w:val="auto"/>
        </w:rPr>
        <w:t>°</w:t>
      </w:r>
      <w:r w:rsidR="00916D1D" w:rsidRPr="006E3868">
        <w:rPr>
          <w:color w:val="auto"/>
        </w:rPr>
        <w:t xml:space="preserve"> </w:t>
      </w:r>
      <w:r w:rsidR="00602444" w:rsidRPr="006E3868">
        <w:rPr>
          <w:color w:val="auto"/>
        </w:rPr>
        <w:t>in the head-</w:t>
      </w:r>
      <w:r w:rsidR="004A3698" w:rsidRPr="006E3868">
        <w:rPr>
          <w:color w:val="auto"/>
        </w:rPr>
        <w:t>free</w:t>
      </w:r>
      <w:r w:rsidR="00602444" w:rsidRPr="006E3868">
        <w:rPr>
          <w:color w:val="auto"/>
        </w:rPr>
        <w:t xml:space="preserve"> condition</w:t>
      </w:r>
      <w:r w:rsidR="000F2AD5" w:rsidRPr="006E3868">
        <w:rPr>
          <w:color w:val="auto"/>
        </w:rPr>
        <w:t>, suggesting</w:t>
      </w:r>
      <w:r w:rsidR="00D1382B" w:rsidRPr="006E3868">
        <w:rPr>
          <w:color w:val="auto"/>
        </w:rPr>
        <w:t xml:space="preserve"> un</w:t>
      </w:r>
      <w:r w:rsidR="000F2AD5" w:rsidRPr="006E3868">
        <w:rPr>
          <w:color w:val="auto"/>
        </w:rPr>
        <w:t>known</w:t>
      </w:r>
      <w:r w:rsidR="00D1382B" w:rsidRPr="006E3868">
        <w:rPr>
          <w:color w:val="auto"/>
        </w:rPr>
        <w:t xml:space="preserve"> </w:t>
      </w:r>
      <w:proofErr w:type="spellStart"/>
      <w:r w:rsidR="0051541F" w:rsidRPr="006E3868">
        <w:rPr>
          <w:color w:val="auto"/>
        </w:rPr>
        <w:t>omniazimuth</w:t>
      </w:r>
      <w:proofErr w:type="spellEnd"/>
      <w:r w:rsidR="0051541F" w:rsidRPr="006E3868">
        <w:rPr>
          <w:color w:val="auto"/>
        </w:rPr>
        <w:t xml:space="preserve"> performance</w:t>
      </w:r>
      <w:r w:rsidR="00D1382B" w:rsidRPr="006E3868">
        <w:rPr>
          <w:color w:val="auto"/>
        </w:rPr>
        <w:t>.</w:t>
      </w:r>
      <w:r w:rsidR="006F105B" w:rsidRPr="006E3868">
        <w:rPr>
          <w:color w:val="auto"/>
        </w:rPr>
        <w:t xml:space="preserve"> </w:t>
      </w:r>
      <w:r w:rsidR="00E407D7" w:rsidRPr="006E3868">
        <w:rPr>
          <w:color w:val="auto"/>
        </w:rPr>
        <w:t xml:space="preserve">Moreover, </w:t>
      </w:r>
      <w:r w:rsidR="00E407D7" w:rsidRPr="006E3868">
        <w:rPr>
          <w:color w:val="auto"/>
          <w:lang w:eastAsia="ja-JP"/>
        </w:rPr>
        <w:t xml:space="preserve">the exposure period </w:t>
      </w:r>
      <w:r w:rsidR="00EE26DD" w:rsidRPr="006E3868">
        <w:rPr>
          <w:color w:val="auto"/>
          <w:lang w:eastAsia="ja-JP"/>
        </w:rPr>
        <w:t>may be too</w:t>
      </w:r>
      <w:r w:rsidR="00E407D7" w:rsidRPr="006E3868">
        <w:rPr>
          <w:color w:val="auto"/>
          <w:lang w:eastAsia="ja-JP"/>
        </w:rPr>
        <w:t xml:space="preserve"> short to detect phenomena related to the adaptation as compared with the</w:t>
      </w:r>
      <w:r w:rsidR="008103A5" w:rsidRPr="006E3868">
        <w:rPr>
          <w:color w:val="auto"/>
          <w:lang w:eastAsia="ja-JP"/>
        </w:rPr>
        <w:t xml:space="preserve"> longer cases of </w:t>
      </w:r>
      <w:r w:rsidR="00E407D7" w:rsidRPr="006E3868">
        <w:rPr>
          <w:color w:val="auto"/>
          <w:lang w:eastAsia="ja-JP"/>
        </w:rPr>
        <w:t>reversed vision</w:t>
      </w:r>
      <w:r w:rsidR="00006504" w:rsidRPr="006E3868">
        <w:rPr>
          <w:color w:val="auto"/>
          <w:vertAlign w:val="superscript"/>
        </w:rPr>
        <w:t>2, 4, 5</w:t>
      </w:r>
      <w:r w:rsidR="00A76367" w:rsidRPr="006E3868">
        <w:rPr>
          <w:color w:val="auto"/>
          <w:lang w:eastAsia="ja-JP"/>
        </w:rPr>
        <w:t>.</w:t>
      </w:r>
      <w:r w:rsidR="004240C9" w:rsidRPr="006E3868">
        <w:rPr>
          <w:color w:val="auto"/>
          <w:lang w:eastAsia="ja-JP"/>
        </w:rPr>
        <w:t xml:space="preserve"> </w:t>
      </w:r>
      <w:r w:rsidR="000E7FDC" w:rsidRPr="006E3868">
        <w:rPr>
          <w:color w:val="auto"/>
          <w:lang w:eastAsia="ja-JP"/>
        </w:rPr>
        <w:t>None of</w:t>
      </w:r>
      <w:r w:rsidR="000A335B" w:rsidRPr="006E3868">
        <w:rPr>
          <w:color w:val="auto"/>
          <w:lang w:eastAsia="ja-JP"/>
        </w:rPr>
        <w:t xml:space="preserve"> these </w:t>
      </w:r>
      <w:r w:rsidR="00322B49" w:rsidRPr="006E3868">
        <w:rPr>
          <w:color w:val="auto"/>
          <w:lang w:eastAsia="ja-JP"/>
        </w:rPr>
        <w:t>studies</w:t>
      </w:r>
      <w:r w:rsidR="000A335B" w:rsidRPr="006E3868">
        <w:rPr>
          <w:color w:val="auto"/>
          <w:lang w:eastAsia="ja-JP"/>
        </w:rPr>
        <w:t xml:space="preserve"> have measured brain activity</w:t>
      </w:r>
      <w:r w:rsidR="00FD0F2C" w:rsidRPr="006E3868">
        <w:rPr>
          <w:color w:val="auto"/>
          <w:lang w:eastAsia="ja-JP"/>
        </w:rPr>
        <w:t xml:space="preserve"> using neuroimaging techniques</w:t>
      </w:r>
      <w:r w:rsidR="000A335B" w:rsidRPr="006E3868">
        <w:rPr>
          <w:color w:val="auto"/>
          <w:lang w:eastAsia="ja-JP"/>
        </w:rPr>
        <w:t xml:space="preserve">. </w:t>
      </w:r>
      <w:r w:rsidR="0002517F" w:rsidRPr="006E3868">
        <w:rPr>
          <w:color w:val="auto"/>
        </w:rPr>
        <w:t xml:space="preserve">Therefore, the </w:t>
      </w:r>
      <w:r w:rsidR="00A616B7" w:rsidRPr="006E3868">
        <w:rPr>
          <w:color w:val="auto"/>
        </w:rPr>
        <w:t>un</w:t>
      </w:r>
      <w:r w:rsidR="00DB3EDA" w:rsidRPr="006E3868">
        <w:rPr>
          <w:color w:val="auto"/>
        </w:rPr>
        <w:t>certainty</w:t>
      </w:r>
      <w:r w:rsidR="0002517F" w:rsidRPr="006E3868">
        <w:rPr>
          <w:color w:val="auto"/>
        </w:rPr>
        <w:t xml:space="preserve"> </w:t>
      </w:r>
      <w:r w:rsidR="000E7FDC" w:rsidRPr="006E3868">
        <w:rPr>
          <w:color w:val="auto"/>
        </w:rPr>
        <w:t xml:space="preserve">in </w:t>
      </w:r>
      <w:r w:rsidR="0002517F" w:rsidRPr="006E3868">
        <w:rPr>
          <w:color w:val="auto"/>
        </w:rPr>
        <w:t>spatiotemporal accuracy</w:t>
      </w:r>
      <w:r w:rsidR="004C7C60" w:rsidRPr="006E3868">
        <w:rPr>
          <w:color w:val="auto"/>
        </w:rPr>
        <w:t>,</w:t>
      </w:r>
      <w:r w:rsidR="0002517F" w:rsidRPr="006E3868">
        <w:rPr>
          <w:color w:val="auto"/>
        </w:rPr>
        <w:t xml:space="preserve"> </w:t>
      </w:r>
      <w:r w:rsidR="006426AD" w:rsidRPr="006E3868">
        <w:rPr>
          <w:color w:val="auto"/>
        </w:rPr>
        <w:t xml:space="preserve">the </w:t>
      </w:r>
      <w:r w:rsidR="00E407D7" w:rsidRPr="006E3868">
        <w:rPr>
          <w:color w:val="auto"/>
        </w:rPr>
        <w:t>short exposure period</w:t>
      </w:r>
      <w:r w:rsidR="00EE26DD" w:rsidRPr="006E3868">
        <w:rPr>
          <w:color w:val="auto"/>
        </w:rPr>
        <w:t>s</w:t>
      </w:r>
      <w:r w:rsidR="004C7C60" w:rsidRPr="006E3868">
        <w:rPr>
          <w:color w:val="auto"/>
        </w:rPr>
        <w:t>, and the</w:t>
      </w:r>
      <w:r w:rsidR="00F76D9C" w:rsidRPr="006E3868">
        <w:rPr>
          <w:color w:val="auto"/>
        </w:rPr>
        <w:t xml:space="preserve"> non-utilization </w:t>
      </w:r>
      <w:r w:rsidR="00F76D9C" w:rsidRPr="006E3868">
        <w:rPr>
          <w:color w:val="auto"/>
        </w:rPr>
        <w:lastRenderedPageBreak/>
        <w:t>of</w:t>
      </w:r>
      <w:r w:rsidR="004C7C60" w:rsidRPr="006E3868">
        <w:rPr>
          <w:color w:val="auto"/>
        </w:rPr>
        <w:t xml:space="preserve"> </w:t>
      </w:r>
      <w:r w:rsidR="00F76D9C" w:rsidRPr="006E3868">
        <w:rPr>
          <w:color w:val="auto"/>
        </w:rPr>
        <w:t>neuroimaging</w:t>
      </w:r>
      <w:r w:rsidR="00E407D7" w:rsidRPr="006E3868">
        <w:rPr>
          <w:color w:val="auto"/>
        </w:rPr>
        <w:t xml:space="preserve"> </w:t>
      </w:r>
      <w:r w:rsidR="0002517F" w:rsidRPr="006E3868">
        <w:rPr>
          <w:color w:val="auto"/>
        </w:rPr>
        <w:t xml:space="preserve">could </w:t>
      </w:r>
      <w:r w:rsidR="00E407D7" w:rsidRPr="006E3868">
        <w:rPr>
          <w:color w:val="auto"/>
        </w:rPr>
        <w:t xml:space="preserve">be reasons </w:t>
      </w:r>
      <w:r w:rsidR="006426AD" w:rsidRPr="006E3868">
        <w:rPr>
          <w:color w:val="auto"/>
        </w:rPr>
        <w:t xml:space="preserve">for </w:t>
      </w:r>
      <w:r w:rsidR="00EE26DD" w:rsidRPr="006E3868">
        <w:rPr>
          <w:color w:val="auto"/>
        </w:rPr>
        <w:t>the small</w:t>
      </w:r>
      <w:r w:rsidR="006426AD" w:rsidRPr="006E3868">
        <w:rPr>
          <w:color w:val="auto"/>
        </w:rPr>
        <w:t xml:space="preserve"> number of reports </w:t>
      </w:r>
      <w:r w:rsidR="00EE26DD" w:rsidRPr="006E3868">
        <w:rPr>
          <w:color w:val="auto"/>
        </w:rPr>
        <w:t xml:space="preserve">and the </w:t>
      </w:r>
      <w:r w:rsidR="007C215A" w:rsidRPr="006E3868">
        <w:rPr>
          <w:color w:val="auto"/>
        </w:rPr>
        <w:t>limited amount of</w:t>
      </w:r>
      <w:r w:rsidR="0032063D" w:rsidRPr="006E3868">
        <w:rPr>
          <w:color w:val="auto"/>
        </w:rPr>
        <w:t xml:space="preserve"> knowledge </w:t>
      </w:r>
      <w:r w:rsidR="006A5C45" w:rsidRPr="006E3868">
        <w:rPr>
          <w:color w:val="auto"/>
        </w:rPr>
        <w:t xml:space="preserve">on </w:t>
      </w:r>
      <w:r w:rsidR="00353B17" w:rsidRPr="006E3868">
        <w:rPr>
          <w:color w:val="auto"/>
        </w:rPr>
        <w:t>adaptation to left-right reversed audition</w:t>
      </w:r>
      <w:r w:rsidR="00432CFE" w:rsidRPr="006E3868">
        <w:rPr>
          <w:color w:val="auto"/>
        </w:rPr>
        <w:t>.</w:t>
      </w:r>
    </w:p>
    <w:p w14:paraId="37339EF3" w14:textId="77777777" w:rsidR="00432CFE" w:rsidRPr="006E3868" w:rsidRDefault="00432CFE" w:rsidP="006E3868">
      <w:pPr>
        <w:widowControl/>
        <w:rPr>
          <w:color w:val="auto"/>
        </w:rPr>
      </w:pPr>
    </w:p>
    <w:p w14:paraId="45FFBA19" w14:textId="22E95FFD" w:rsidR="007A4DD6" w:rsidRPr="006E3868" w:rsidRDefault="00587169" w:rsidP="006E3868">
      <w:pPr>
        <w:widowControl/>
        <w:rPr>
          <w:color w:val="auto"/>
        </w:rPr>
      </w:pPr>
      <w:r w:rsidRPr="006E3868">
        <w:rPr>
          <w:color w:val="auto"/>
        </w:rPr>
        <w:t>Thanks to the recent advance</w:t>
      </w:r>
      <w:r w:rsidR="002E108A" w:rsidRPr="006E3868">
        <w:rPr>
          <w:color w:val="auto"/>
        </w:rPr>
        <w:t>s</w:t>
      </w:r>
      <w:r w:rsidRPr="006E3868">
        <w:rPr>
          <w:color w:val="auto"/>
        </w:rPr>
        <w:t xml:space="preserve"> in wearable acoustic technology,</w:t>
      </w:r>
      <w:r w:rsidR="001F013D" w:rsidRPr="006E3868">
        <w:rPr>
          <w:color w:val="auto"/>
        </w:rPr>
        <w:t xml:space="preserve"> </w:t>
      </w:r>
      <w:r w:rsidR="00F321DD" w:rsidRPr="006E3868">
        <w:rPr>
          <w:color w:val="auto"/>
        </w:rPr>
        <w:t>Aoyama and Kuriki</w:t>
      </w:r>
      <w:r w:rsidR="00F321DD" w:rsidRPr="006E3868">
        <w:rPr>
          <w:color w:val="auto"/>
          <w:vertAlign w:val="superscript"/>
        </w:rPr>
        <w:t>15</w:t>
      </w:r>
      <w:r w:rsidR="00F321DD" w:rsidRPr="006E3868">
        <w:rPr>
          <w:color w:val="auto"/>
        </w:rPr>
        <w:t xml:space="preserve"> succeeded</w:t>
      </w:r>
      <w:r w:rsidR="005E0D0B" w:rsidRPr="006E3868">
        <w:rPr>
          <w:color w:val="auto"/>
        </w:rPr>
        <w:t xml:space="preserve"> </w:t>
      </w:r>
      <w:r w:rsidR="00EE26DD" w:rsidRPr="006E3868">
        <w:rPr>
          <w:color w:val="auto"/>
        </w:rPr>
        <w:t xml:space="preserve">in </w:t>
      </w:r>
      <w:r w:rsidR="005E0D0B" w:rsidRPr="006E3868">
        <w:rPr>
          <w:color w:val="auto"/>
        </w:rPr>
        <w:t>construct</w:t>
      </w:r>
      <w:r w:rsidR="00EE26DD" w:rsidRPr="006E3868">
        <w:rPr>
          <w:color w:val="auto"/>
        </w:rPr>
        <w:t>ing</w:t>
      </w:r>
      <w:r w:rsidR="005E0D0B" w:rsidRPr="006E3868">
        <w:rPr>
          <w:color w:val="auto"/>
        </w:rPr>
        <w:t xml:space="preserve"> </w:t>
      </w:r>
      <w:r w:rsidR="002E108A" w:rsidRPr="006E3868">
        <w:rPr>
          <w:color w:val="auto"/>
        </w:rPr>
        <w:t xml:space="preserve">a </w:t>
      </w:r>
      <w:r w:rsidR="005E0D0B" w:rsidRPr="006E3868">
        <w:rPr>
          <w:color w:val="auto"/>
        </w:rPr>
        <w:t>left-right reversed 3D audition using only wearable devices that recently became available and achiev</w:t>
      </w:r>
      <w:r w:rsidR="006A111D" w:rsidRPr="006E3868">
        <w:rPr>
          <w:color w:val="auto"/>
        </w:rPr>
        <w:t>ed</w:t>
      </w:r>
      <w:r w:rsidR="005E0D0B" w:rsidRPr="006E3868">
        <w:rPr>
          <w:color w:val="auto"/>
        </w:rPr>
        <w:t xml:space="preserve"> the </w:t>
      </w:r>
      <w:proofErr w:type="spellStart"/>
      <w:r w:rsidR="00232E68" w:rsidRPr="006E3868">
        <w:rPr>
          <w:color w:val="auto"/>
        </w:rPr>
        <w:t>omniazimuth</w:t>
      </w:r>
      <w:proofErr w:type="spellEnd"/>
      <w:r w:rsidR="00232E68" w:rsidRPr="006E3868">
        <w:rPr>
          <w:color w:val="auto"/>
        </w:rPr>
        <w:t xml:space="preserve"> </w:t>
      </w:r>
      <w:r w:rsidR="005E0D0B" w:rsidRPr="006E3868">
        <w:rPr>
          <w:color w:val="auto"/>
        </w:rPr>
        <w:t xml:space="preserve">system with high spatiotemporal accuracy. Moreover, </w:t>
      </w:r>
      <w:r w:rsidR="00EE26DD" w:rsidRPr="006E3868">
        <w:rPr>
          <w:color w:val="auto"/>
        </w:rPr>
        <w:t>approximately</w:t>
      </w:r>
      <w:r w:rsidR="005E0D0B" w:rsidRPr="006E3868">
        <w:rPr>
          <w:color w:val="auto"/>
        </w:rPr>
        <w:t xml:space="preserve"> </w:t>
      </w:r>
      <w:r w:rsidR="004A3467" w:rsidRPr="006E3868">
        <w:rPr>
          <w:color w:val="auto"/>
        </w:rPr>
        <w:t xml:space="preserve">a </w:t>
      </w:r>
      <w:r w:rsidR="00322B49" w:rsidRPr="006E3868">
        <w:rPr>
          <w:color w:val="auto"/>
        </w:rPr>
        <w:t>1</w:t>
      </w:r>
      <w:r w:rsidR="005E0D0B" w:rsidRPr="006E3868">
        <w:rPr>
          <w:color w:val="auto"/>
        </w:rPr>
        <w:t xml:space="preserve">-month exposure to reversed audition using the </w:t>
      </w:r>
      <w:r w:rsidR="00E51814" w:rsidRPr="006E3868">
        <w:rPr>
          <w:color w:val="auto"/>
        </w:rPr>
        <w:t>apparatus</w:t>
      </w:r>
      <w:r w:rsidR="005E0D0B" w:rsidRPr="006E3868">
        <w:rPr>
          <w:color w:val="auto"/>
        </w:rPr>
        <w:t xml:space="preserve"> exhibited some representative results for MEG measurements. </w:t>
      </w:r>
      <w:r w:rsidR="00EE26DD" w:rsidRPr="006E3868">
        <w:rPr>
          <w:color w:val="auto"/>
        </w:rPr>
        <w:t>B</w:t>
      </w:r>
      <w:r w:rsidR="00B6564C" w:rsidRPr="006E3868">
        <w:rPr>
          <w:color w:val="auto"/>
        </w:rPr>
        <w:t xml:space="preserve">ased on </w:t>
      </w:r>
      <w:r w:rsidR="00E82C5B" w:rsidRPr="006E3868">
        <w:rPr>
          <w:color w:val="auto"/>
        </w:rPr>
        <w:t>th</w:t>
      </w:r>
      <w:r w:rsidR="00EE26DD" w:rsidRPr="006E3868">
        <w:rPr>
          <w:color w:val="auto"/>
        </w:rPr>
        <w:t>is</w:t>
      </w:r>
      <w:r w:rsidR="00E82C5B" w:rsidRPr="006E3868">
        <w:rPr>
          <w:color w:val="auto"/>
        </w:rPr>
        <w:t xml:space="preserve"> report</w:t>
      </w:r>
      <w:r w:rsidR="00B6564C" w:rsidRPr="006E3868">
        <w:rPr>
          <w:color w:val="auto"/>
        </w:rPr>
        <w:t xml:space="preserve">, </w:t>
      </w:r>
      <w:r w:rsidR="00DA5EFA">
        <w:rPr>
          <w:color w:val="auto"/>
        </w:rPr>
        <w:t>we</w:t>
      </w:r>
      <w:r w:rsidR="00893393" w:rsidRPr="006E3868">
        <w:rPr>
          <w:color w:val="auto"/>
        </w:rPr>
        <w:t xml:space="preserve"> </w:t>
      </w:r>
      <w:r w:rsidR="00106135" w:rsidRPr="006E3868">
        <w:rPr>
          <w:color w:val="auto"/>
        </w:rPr>
        <w:t>describe</w:t>
      </w:r>
      <w:r w:rsidR="00B276E5" w:rsidRPr="006E3868">
        <w:rPr>
          <w:color w:val="auto"/>
        </w:rPr>
        <w:t>,</w:t>
      </w:r>
      <w:r w:rsidR="00893393" w:rsidRPr="006E3868">
        <w:rPr>
          <w:color w:val="auto"/>
        </w:rPr>
        <w:t xml:space="preserve"> </w:t>
      </w:r>
      <w:r w:rsidR="00EE26DD" w:rsidRPr="006E3868">
        <w:rPr>
          <w:color w:val="auto"/>
        </w:rPr>
        <w:t>in this article</w:t>
      </w:r>
      <w:r w:rsidR="00B276E5" w:rsidRPr="006E3868">
        <w:rPr>
          <w:color w:val="auto"/>
        </w:rPr>
        <w:t>,</w:t>
      </w:r>
      <w:r w:rsidR="00EE26DD" w:rsidRPr="006E3868">
        <w:rPr>
          <w:color w:val="auto"/>
        </w:rPr>
        <w:t xml:space="preserve"> a </w:t>
      </w:r>
      <w:r w:rsidR="001C4626" w:rsidRPr="006E3868">
        <w:rPr>
          <w:color w:val="auto"/>
        </w:rPr>
        <w:t>detailed</w:t>
      </w:r>
      <w:r w:rsidR="003219E2" w:rsidRPr="006E3868">
        <w:rPr>
          <w:color w:val="auto"/>
        </w:rPr>
        <w:t xml:space="preserve"> </w:t>
      </w:r>
      <w:r w:rsidR="007E0072" w:rsidRPr="006E3868">
        <w:rPr>
          <w:color w:val="auto"/>
        </w:rPr>
        <w:t>protocol</w:t>
      </w:r>
      <w:r w:rsidR="00893393" w:rsidRPr="006E3868">
        <w:rPr>
          <w:color w:val="auto"/>
        </w:rPr>
        <w:t xml:space="preserve"> to </w:t>
      </w:r>
      <w:r w:rsidR="00FC1830" w:rsidRPr="006E3868">
        <w:rPr>
          <w:color w:val="auto"/>
        </w:rPr>
        <w:t>set</w:t>
      </w:r>
      <w:r w:rsidR="00EE26DD" w:rsidRPr="006E3868">
        <w:rPr>
          <w:color w:val="auto"/>
        </w:rPr>
        <w:t>-</w:t>
      </w:r>
      <w:r w:rsidR="00FC1830" w:rsidRPr="006E3868">
        <w:rPr>
          <w:color w:val="auto"/>
        </w:rPr>
        <w:t>up</w:t>
      </w:r>
      <w:r w:rsidR="00893393" w:rsidRPr="006E3868">
        <w:rPr>
          <w:color w:val="auto"/>
        </w:rPr>
        <w:t>, v</w:t>
      </w:r>
      <w:r w:rsidR="00C8579D" w:rsidRPr="006E3868">
        <w:rPr>
          <w:color w:val="auto"/>
        </w:rPr>
        <w:t>alidate</w:t>
      </w:r>
      <w:r w:rsidR="00893393" w:rsidRPr="006E3868">
        <w:rPr>
          <w:color w:val="auto"/>
        </w:rPr>
        <w:t xml:space="preserve"> and use </w:t>
      </w:r>
      <w:r w:rsidR="008344A3" w:rsidRPr="006E3868">
        <w:rPr>
          <w:color w:val="auto"/>
        </w:rPr>
        <w:t>the system</w:t>
      </w:r>
      <w:r w:rsidR="007A2BA6" w:rsidRPr="006E3868">
        <w:rPr>
          <w:color w:val="auto"/>
        </w:rPr>
        <w:t>,</w:t>
      </w:r>
      <w:r w:rsidR="00114F04" w:rsidRPr="006E3868">
        <w:rPr>
          <w:color w:val="auto"/>
        </w:rPr>
        <w:t xml:space="preserve"> </w:t>
      </w:r>
      <w:r w:rsidR="00893393" w:rsidRPr="006E3868">
        <w:rPr>
          <w:color w:val="auto"/>
        </w:rPr>
        <w:t xml:space="preserve">and to test </w:t>
      </w:r>
      <w:r w:rsidR="00EE26DD" w:rsidRPr="006E3868">
        <w:rPr>
          <w:color w:val="auto"/>
        </w:rPr>
        <w:t xml:space="preserve">the </w:t>
      </w:r>
      <w:r w:rsidR="00893393" w:rsidRPr="006E3868">
        <w:rPr>
          <w:color w:val="auto"/>
        </w:rPr>
        <w:t xml:space="preserve">adaptation to left-right reversed audition </w:t>
      </w:r>
      <w:r w:rsidR="00097F4E" w:rsidRPr="006E3868">
        <w:rPr>
          <w:color w:val="auto"/>
        </w:rPr>
        <w:t>with the help of</w:t>
      </w:r>
      <w:r w:rsidR="00893393" w:rsidRPr="006E3868">
        <w:rPr>
          <w:color w:val="auto"/>
        </w:rPr>
        <w:t xml:space="preserve"> </w:t>
      </w:r>
      <w:r w:rsidR="00D14138" w:rsidRPr="006E3868">
        <w:rPr>
          <w:color w:val="auto"/>
        </w:rPr>
        <w:t xml:space="preserve">neuroimaging </w:t>
      </w:r>
      <w:r w:rsidR="003D661E" w:rsidRPr="006E3868">
        <w:rPr>
          <w:color w:val="auto"/>
        </w:rPr>
        <w:t xml:space="preserve">that </w:t>
      </w:r>
      <w:proofErr w:type="gramStart"/>
      <w:r w:rsidR="003D661E" w:rsidRPr="006E3868">
        <w:rPr>
          <w:color w:val="auto"/>
        </w:rPr>
        <w:t xml:space="preserve">is </w:t>
      </w:r>
      <w:r w:rsidR="00F820B8" w:rsidRPr="006E3868">
        <w:rPr>
          <w:color w:val="auto"/>
        </w:rPr>
        <w:t>performed</w:t>
      </w:r>
      <w:proofErr w:type="gramEnd"/>
      <w:r w:rsidR="00F820B8" w:rsidRPr="006E3868">
        <w:rPr>
          <w:color w:val="auto"/>
        </w:rPr>
        <w:t xml:space="preserve"> periodically without the system</w:t>
      </w:r>
      <w:r w:rsidR="00EE26DD" w:rsidRPr="006E3868">
        <w:rPr>
          <w:color w:val="auto"/>
        </w:rPr>
        <w:t>. This approach</w:t>
      </w:r>
      <w:r w:rsidR="003219E2" w:rsidRPr="006E3868">
        <w:rPr>
          <w:color w:val="auto"/>
        </w:rPr>
        <w:t xml:space="preserve"> is</w:t>
      </w:r>
      <w:r w:rsidR="00893393" w:rsidRPr="006E3868">
        <w:rPr>
          <w:color w:val="auto"/>
        </w:rPr>
        <w:t xml:space="preserve"> </w:t>
      </w:r>
      <w:r w:rsidR="003219E2" w:rsidRPr="006E3868">
        <w:rPr>
          <w:color w:val="auto"/>
        </w:rPr>
        <w:t>effective for uncovering the adaptability of humans to a novel environment in the auditory domain.</w:t>
      </w:r>
    </w:p>
    <w:p w14:paraId="237AD7DD" w14:textId="77777777" w:rsidR="00D15131" w:rsidRPr="006E3868" w:rsidRDefault="00D15131" w:rsidP="006E3868">
      <w:pPr>
        <w:widowControl/>
        <w:rPr>
          <w:b/>
          <w:color w:val="auto"/>
        </w:rPr>
      </w:pPr>
    </w:p>
    <w:p w14:paraId="1C4FB403" w14:textId="74C4FAEF" w:rsidR="006568B1" w:rsidRPr="006E3868" w:rsidRDefault="006305D7" w:rsidP="006E3868">
      <w:pPr>
        <w:widowControl/>
        <w:rPr>
          <w:color w:val="auto"/>
        </w:rPr>
      </w:pPr>
      <w:bookmarkStart w:id="0" w:name="_Hlk519068469"/>
      <w:r w:rsidRPr="00D86333">
        <w:rPr>
          <w:b/>
          <w:color w:val="auto"/>
        </w:rPr>
        <w:t>PROTOCOL:</w:t>
      </w:r>
    </w:p>
    <w:p w14:paraId="52358EC0" w14:textId="1233C8B6" w:rsidR="001514DF" w:rsidRPr="006E3868" w:rsidRDefault="007C23C6" w:rsidP="006E3868">
      <w:pPr>
        <w:widowControl/>
        <w:rPr>
          <w:color w:val="auto"/>
          <w:shd w:val="clear" w:color="auto" w:fill="FFFFFF"/>
        </w:rPr>
      </w:pPr>
      <w:r w:rsidRPr="006E3868">
        <w:rPr>
          <w:color w:val="auto"/>
          <w:shd w:val="clear" w:color="auto" w:fill="FFFFFF"/>
        </w:rPr>
        <w:t xml:space="preserve">All methods described here have </w:t>
      </w:r>
      <w:proofErr w:type="gramStart"/>
      <w:r w:rsidRPr="006E3868">
        <w:rPr>
          <w:color w:val="auto"/>
          <w:shd w:val="clear" w:color="auto" w:fill="FFFFFF"/>
        </w:rPr>
        <w:t>been approved</w:t>
      </w:r>
      <w:proofErr w:type="gramEnd"/>
      <w:r w:rsidRPr="006E3868">
        <w:rPr>
          <w:color w:val="auto"/>
          <w:shd w:val="clear" w:color="auto" w:fill="FFFFFF"/>
        </w:rPr>
        <w:t xml:space="preserve"> by </w:t>
      </w:r>
      <w:r w:rsidR="004F0977" w:rsidRPr="006E3868">
        <w:rPr>
          <w:color w:val="auto"/>
        </w:rPr>
        <w:t>the Ethics Committee of Tokyo Denki University.</w:t>
      </w:r>
      <w:r w:rsidR="007D21CB" w:rsidRPr="006E3868">
        <w:rPr>
          <w:color w:val="auto"/>
        </w:rPr>
        <w:t xml:space="preserve"> </w:t>
      </w:r>
      <w:r w:rsidR="002C354C" w:rsidRPr="006E3868">
        <w:rPr>
          <w:color w:val="auto"/>
        </w:rPr>
        <w:t xml:space="preserve">For every participant, </w:t>
      </w:r>
      <w:r w:rsidR="007D21CB" w:rsidRPr="006E3868">
        <w:rPr>
          <w:color w:val="auto"/>
        </w:rPr>
        <w:t xml:space="preserve">informed consent </w:t>
      </w:r>
      <w:proofErr w:type="gramStart"/>
      <w:r w:rsidR="004F0977" w:rsidRPr="006E3868">
        <w:rPr>
          <w:color w:val="auto"/>
        </w:rPr>
        <w:t>was obtain</w:t>
      </w:r>
      <w:r w:rsidR="00AB619C" w:rsidRPr="006E3868">
        <w:rPr>
          <w:color w:val="auto"/>
        </w:rPr>
        <w:t>ed</w:t>
      </w:r>
      <w:proofErr w:type="gramEnd"/>
      <w:r w:rsidR="004F0977" w:rsidRPr="006E3868">
        <w:rPr>
          <w:color w:val="auto"/>
        </w:rPr>
        <w:t xml:space="preserve"> </w:t>
      </w:r>
      <w:r w:rsidR="007D21CB" w:rsidRPr="006E3868">
        <w:rPr>
          <w:color w:val="auto"/>
        </w:rPr>
        <w:t xml:space="preserve">after </w:t>
      </w:r>
      <w:r w:rsidR="002C354C" w:rsidRPr="006E3868">
        <w:rPr>
          <w:color w:val="auto"/>
        </w:rPr>
        <w:t>the</w:t>
      </w:r>
      <w:r w:rsidR="007D21CB" w:rsidRPr="006E3868">
        <w:rPr>
          <w:color w:val="auto"/>
        </w:rPr>
        <w:t xml:space="preserve"> participant received a</w:t>
      </w:r>
      <w:r w:rsidR="00AB619C" w:rsidRPr="006E3868">
        <w:rPr>
          <w:color w:val="auto"/>
        </w:rPr>
        <w:t xml:space="preserve"> detailed </w:t>
      </w:r>
      <w:r w:rsidR="007D21CB" w:rsidRPr="006E3868">
        <w:rPr>
          <w:color w:val="auto"/>
        </w:rPr>
        <w:t>explanation of the protocol.</w:t>
      </w:r>
      <w:r w:rsidR="001514DF" w:rsidRPr="006E3868">
        <w:rPr>
          <w:color w:val="auto"/>
          <w:shd w:val="clear" w:color="auto" w:fill="FFFFFF"/>
        </w:rPr>
        <w:t xml:space="preserve"> </w:t>
      </w:r>
    </w:p>
    <w:p w14:paraId="26FB6DA9" w14:textId="29068AB9" w:rsidR="005B2585" w:rsidRPr="006E3868" w:rsidRDefault="005B2585" w:rsidP="006E3868">
      <w:pPr>
        <w:widowControl/>
        <w:rPr>
          <w:color w:val="auto"/>
        </w:rPr>
      </w:pPr>
    </w:p>
    <w:p w14:paraId="66C9F8CD" w14:textId="6DC451A1" w:rsidR="005B2585" w:rsidRPr="006E3868" w:rsidRDefault="00F17B3E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 xml:space="preserve">1. </w:t>
      </w:r>
      <w:r w:rsidR="00CD6463" w:rsidRPr="006E3868">
        <w:rPr>
          <w:b/>
          <w:color w:val="auto"/>
          <w:highlight w:val="yellow"/>
        </w:rPr>
        <w:t>Setup of the L</w:t>
      </w:r>
      <w:r w:rsidR="00221019" w:rsidRPr="006E3868">
        <w:rPr>
          <w:b/>
          <w:color w:val="auto"/>
          <w:highlight w:val="yellow"/>
        </w:rPr>
        <w:t>eft-Right Reversed Audition System</w:t>
      </w:r>
    </w:p>
    <w:p w14:paraId="6D5AC8F4" w14:textId="77777777" w:rsidR="005B2585" w:rsidRPr="006E3868" w:rsidRDefault="005B2585" w:rsidP="006E3868">
      <w:pPr>
        <w:widowControl/>
        <w:rPr>
          <w:color w:val="auto"/>
          <w:highlight w:val="yellow"/>
        </w:rPr>
      </w:pPr>
    </w:p>
    <w:p w14:paraId="4EDC3BD7" w14:textId="2C72A352" w:rsidR="005B2585" w:rsidRPr="006E3868" w:rsidRDefault="005B2585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>1.1.</w:t>
      </w:r>
      <w:r w:rsidR="00F17B3E" w:rsidRPr="006E3868">
        <w:rPr>
          <w:b/>
          <w:color w:val="auto"/>
          <w:highlight w:val="yellow"/>
        </w:rPr>
        <w:t xml:space="preserve"> </w:t>
      </w:r>
      <w:r w:rsidR="007C6A7F" w:rsidRPr="006E3868">
        <w:rPr>
          <w:b/>
          <w:color w:val="auto"/>
          <w:highlight w:val="yellow"/>
        </w:rPr>
        <w:t>Setup</w:t>
      </w:r>
      <w:r w:rsidR="00CE4D81" w:rsidRPr="006E3868">
        <w:rPr>
          <w:b/>
          <w:color w:val="auto"/>
          <w:highlight w:val="yellow"/>
        </w:rPr>
        <w:t xml:space="preserve"> of the Reversed Audition System</w:t>
      </w:r>
      <w:r w:rsidR="00CD6463" w:rsidRPr="006E3868">
        <w:rPr>
          <w:b/>
          <w:color w:val="auto"/>
          <w:highlight w:val="yellow"/>
        </w:rPr>
        <w:t xml:space="preserve"> without a Participant</w:t>
      </w:r>
      <w:r w:rsidRPr="006E3868">
        <w:rPr>
          <w:b/>
          <w:color w:val="auto"/>
          <w:highlight w:val="yellow"/>
        </w:rPr>
        <w:t xml:space="preserve"> </w:t>
      </w:r>
    </w:p>
    <w:p w14:paraId="71F0830A" w14:textId="77777777" w:rsidR="005B2585" w:rsidRPr="006E3868" w:rsidRDefault="005B2585" w:rsidP="006E3868">
      <w:pPr>
        <w:widowControl/>
        <w:rPr>
          <w:color w:val="auto"/>
          <w:highlight w:val="yellow"/>
        </w:rPr>
      </w:pPr>
    </w:p>
    <w:p w14:paraId="2BF363BB" w14:textId="77777777" w:rsidR="00D86333" w:rsidRDefault="005B2585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1.1.1.</w:t>
      </w:r>
      <w:r w:rsidR="00F17B3E" w:rsidRPr="006E3868">
        <w:rPr>
          <w:color w:val="auto"/>
          <w:highlight w:val="yellow"/>
        </w:rPr>
        <w:t xml:space="preserve"> </w:t>
      </w:r>
      <w:r w:rsidR="00752F2C" w:rsidRPr="006E3868">
        <w:rPr>
          <w:color w:val="auto"/>
          <w:highlight w:val="yellow"/>
        </w:rPr>
        <w:t xml:space="preserve">Prepare a linear </w:t>
      </w:r>
      <w:r w:rsidR="007C6A7F" w:rsidRPr="006E3868">
        <w:rPr>
          <w:color w:val="auto"/>
          <w:highlight w:val="yellow"/>
        </w:rPr>
        <w:t xml:space="preserve">pulse-code-modulation (LPCM) </w:t>
      </w:r>
      <w:r w:rsidR="00752F2C" w:rsidRPr="006E3868">
        <w:rPr>
          <w:color w:val="auto"/>
          <w:highlight w:val="yellow"/>
        </w:rPr>
        <w:t xml:space="preserve">recorder, </w:t>
      </w:r>
      <w:r w:rsidR="00AD4EA5" w:rsidRPr="006E3868">
        <w:rPr>
          <w:color w:val="auto"/>
          <w:highlight w:val="yellow"/>
        </w:rPr>
        <w:t xml:space="preserve">binaural microphones, and </w:t>
      </w:r>
      <w:r w:rsidR="00E62331" w:rsidRPr="006E3868">
        <w:rPr>
          <w:color w:val="auto"/>
          <w:highlight w:val="yellow"/>
        </w:rPr>
        <w:t xml:space="preserve">binaural </w:t>
      </w:r>
      <w:r w:rsidR="00AD4EA5" w:rsidRPr="006E3868">
        <w:rPr>
          <w:color w:val="auto"/>
          <w:highlight w:val="yellow"/>
        </w:rPr>
        <w:t>in-ear earphones</w:t>
      </w:r>
      <w:r w:rsidR="00BD3F9A" w:rsidRPr="006E3868">
        <w:rPr>
          <w:color w:val="auto"/>
          <w:highlight w:val="yellow"/>
        </w:rPr>
        <w:t>.</w:t>
      </w:r>
      <w:r w:rsidR="00AD4EA5" w:rsidRPr="006E3868">
        <w:rPr>
          <w:color w:val="auto"/>
          <w:highlight w:val="yellow"/>
        </w:rPr>
        <w:t xml:space="preserve"> </w:t>
      </w:r>
    </w:p>
    <w:p w14:paraId="47C8F83C" w14:textId="77777777" w:rsidR="00D86333" w:rsidRDefault="00D86333" w:rsidP="006E3868">
      <w:pPr>
        <w:widowControl/>
        <w:rPr>
          <w:color w:val="auto"/>
          <w:highlight w:val="yellow"/>
        </w:rPr>
      </w:pPr>
    </w:p>
    <w:p w14:paraId="6BBAA419" w14:textId="77777777" w:rsidR="00D86333" w:rsidRDefault="00D86333" w:rsidP="006E3868">
      <w:pPr>
        <w:widowControl/>
        <w:rPr>
          <w:color w:val="auto"/>
          <w:highlight w:val="yellow"/>
        </w:rPr>
      </w:pPr>
      <w:r>
        <w:rPr>
          <w:color w:val="auto"/>
          <w:highlight w:val="yellow"/>
        </w:rPr>
        <w:t xml:space="preserve">1.1.1.1. </w:t>
      </w:r>
      <w:r w:rsidR="00BD3F9A" w:rsidRPr="006E3868">
        <w:rPr>
          <w:color w:val="auto"/>
          <w:highlight w:val="yellow"/>
        </w:rPr>
        <w:t xml:space="preserve">First, </w:t>
      </w:r>
      <w:r w:rsidR="00AD4EA5" w:rsidRPr="006E3868">
        <w:rPr>
          <w:color w:val="auto"/>
          <w:highlight w:val="yellow"/>
        </w:rPr>
        <w:t>c</w:t>
      </w:r>
      <w:r w:rsidR="00D04848" w:rsidRPr="006E3868">
        <w:rPr>
          <w:color w:val="auto"/>
          <w:highlight w:val="yellow"/>
        </w:rPr>
        <w:t xml:space="preserve">onnect </w:t>
      </w:r>
      <w:r w:rsidR="00F428DE" w:rsidRPr="006E3868">
        <w:rPr>
          <w:color w:val="auto"/>
          <w:highlight w:val="yellow"/>
        </w:rPr>
        <w:t xml:space="preserve">the left and right lines of </w:t>
      </w:r>
      <w:r w:rsidR="007C6A7F" w:rsidRPr="006E3868">
        <w:rPr>
          <w:color w:val="auto"/>
          <w:highlight w:val="yellow"/>
        </w:rPr>
        <w:t xml:space="preserve">the </w:t>
      </w:r>
      <w:r w:rsidR="00372823" w:rsidRPr="006E3868">
        <w:rPr>
          <w:color w:val="auto"/>
          <w:highlight w:val="yellow"/>
        </w:rPr>
        <w:t>microphone</w:t>
      </w:r>
      <w:r w:rsidR="00F321D4" w:rsidRPr="006E3868">
        <w:rPr>
          <w:color w:val="auto"/>
          <w:highlight w:val="yellow"/>
        </w:rPr>
        <w:t>s</w:t>
      </w:r>
      <w:r w:rsidR="00D04848" w:rsidRPr="006E3868">
        <w:rPr>
          <w:color w:val="auto"/>
          <w:highlight w:val="yellow"/>
        </w:rPr>
        <w:t xml:space="preserve"> </w:t>
      </w:r>
      <w:r w:rsidR="00F428DE" w:rsidRPr="006E3868">
        <w:rPr>
          <w:color w:val="auto"/>
          <w:highlight w:val="yellow"/>
        </w:rPr>
        <w:t>crossly to the LPCM recorder</w:t>
      </w:r>
      <w:r w:rsidR="00314260" w:rsidRPr="006E3868">
        <w:rPr>
          <w:color w:val="auto"/>
          <w:highlight w:val="yellow"/>
        </w:rPr>
        <w:t xml:space="preserve"> so that </w:t>
      </w:r>
      <w:r w:rsidR="00667AB6" w:rsidRPr="006E3868">
        <w:rPr>
          <w:color w:val="auto"/>
          <w:highlight w:val="yellow"/>
        </w:rPr>
        <w:t xml:space="preserve">left-right reversed </w:t>
      </w:r>
      <w:r w:rsidR="00314260" w:rsidRPr="006E3868">
        <w:rPr>
          <w:color w:val="auto"/>
          <w:highlight w:val="yellow"/>
        </w:rPr>
        <w:t xml:space="preserve">analogue sound signals </w:t>
      </w:r>
      <w:proofErr w:type="gramStart"/>
      <w:r w:rsidR="00314260" w:rsidRPr="006E3868">
        <w:rPr>
          <w:color w:val="auto"/>
          <w:highlight w:val="yellow"/>
        </w:rPr>
        <w:t>are digitalized</w:t>
      </w:r>
      <w:proofErr w:type="gramEnd"/>
      <w:r w:rsidR="00314260" w:rsidRPr="006E3868">
        <w:rPr>
          <w:color w:val="auto"/>
          <w:highlight w:val="yellow"/>
        </w:rPr>
        <w:t>.</w:t>
      </w:r>
      <w:r w:rsidR="00AB619C" w:rsidRPr="006E3868">
        <w:rPr>
          <w:color w:val="auto"/>
          <w:highlight w:val="yellow"/>
        </w:rPr>
        <w:t xml:space="preserve"> </w:t>
      </w:r>
    </w:p>
    <w:p w14:paraId="00F06909" w14:textId="77777777" w:rsidR="00D86333" w:rsidRDefault="00D86333" w:rsidP="006E3868">
      <w:pPr>
        <w:widowControl/>
        <w:rPr>
          <w:color w:val="auto"/>
          <w:highlight w:val="yellow"/>
        </w:rPr>
      </w:pPr>
    </w:p>
    <w:p w14:paraId="75920A3B" w14:textId="77777777" w:rsidR="00D86333" w:rsidRDefault="00D86333" w:rsidP="006E3868">
      <w:pPr>
        <w:widowControl/>
        <w:rPr>
          <w:color w:val="auto"/>
          <w:highlight w:val="yellow"/>
        </w:rPr>
      </w:pPr>
      <w:r>
        <w:rPr>
          <w:color w:val="auto"/>
          <w:highlight w:val="yellow"/>
        </w:rPr>
        <w:t xml:space="preserve">1.1.1.2. </w:t>
      </w:r>
      <w:r w:rsidR="00314260" w:rsidRPr="006E3868">
        <w:rPr>
          <w:color w:val="auto"/>
          <w:highlight w:val="yellow"/>
        </w:rPr>
        <w:t>S</w:t>
      </w:r>
      <w:r w:rsidR="00F321D4" w:rsidRPr="006E3868">
        <w:rPr>
          <w:color w:val="auto"/>
          <w:highlight w:val="yellow"/>
        </w:rPr>
        <w:t>econd</w:t>
      </w:r>
      <w:r w:rsidR="00314260" w:rsidRPr="006E3868">
        <w:rPr>
          <w:color w:val="auto"/>
          <w:highlight w:val="yellow"/>
        </w:rPr>
        <w:t xml:space="preserve">, connect the left and right lines of </w:t>
      </w:r>
      <w:r w:rsidR="007C6A7F" w:rsidRPr="006E3868">
        <w:rPr>
          <w:color w:val="auto"/>
          <w:highlight w:val="yellow"/>
        </w:rPr>
        <w:t xml:space="preserve">the </w:t>
      </w:r>
      <w:r w:rsidR="003567E6" w:rsidRPr="006E3868">
        <w:rPr>
          <w:color w:val="auto"/>
          <w:highlight w:val="yellow"/>
        </w:rPr>
        <w:t xml:space="preserve">earphones </w:t>
      </w:r>
      <w:r w:rsidR="00AB619C" w:rsidRPr="006E3868">
        <w:rPr>
          <w:color w:val="auto"/>
          <w:highlight w:val="yellow"/>
        </w:rPr>
        <w:t>s</w:t>
      </w:r>
      <w:r w:rsidR="003567E6" w:rsidRPr="006E3868">
        <w:rPr>
          <w:color w:val="auto"/>
          <w:highlight w:val="yellow"/>
        </w:rPr>
        <w:t>traight</w:t>
      </w:r>
      <w:r w:rsidR="00AB619C" w:rsidRPr="006E3868">
        <w:rPr>
          <w:color w:val="auto"/>
          <w:highlight w:val="yellow"/>
        </w:rPr>
        <w:t xml:space="preserve"> through</w:t>
      </w:r>
      <w:r w:rsidR="003567E6" w:rsidRPr="006E3868">
        <w:rPr>
          <w:color w:val="auto"/>
          <w:highlight w:val="yellow"/>
        </w:rPr>
        <w:t xml:space="preserve"> to </w:t>
      </w:r>
      <w:r w:rsidR="007C6A7F" w:rsidRPr="006E3868">
        <w:rPr>
          <w:color w:val="auto"/>
          <w:highlight w:val="yellow"/>
        </w:rPr>
        <w:t>the</w:t>
      </w:r>
      <w:r w:rsidR="00752F2C" w:rsidRPr="006E3868">
        <w:rPr>
          <w:color w:val="auto"/>
          <w:highlight w:val="yellow"/>
        </w:rPr>
        <w:t xml:space="preserve"> recorder</w:t>
      </w:r>
      <w:r w:rsidR="00314260" w:rsidRPr="006E3868">
        <w:rPr>
          <w:color w:val="auto"/>
          <w:highlight w:val="yellow"/>
        </w:rPr>
        <w:t xml:space="preserve"> so that the </w:t>
      </w:r>
      <w:r w:rsidR="00667AB6" w:rsidRPr="006E3868">
        <w:rPr>
          <w:color w:val="auto"/>
          <w:highlight w:val="yellow"/>
        </w:rPr>
        <w:t xml:space="preserve">reversed </w:t>
      </w:r>
      <w:r w:rsidR="00314260" w:rsidRPr="006E3868">
        <w:rPr>
          <w:color w:val="auto"/>
          <w:highlight w:val="yellow"/>
        </w:rPr>
        <w:t>digitalized signals are immediately played</w:t>
      </w:r>
      <w:r w:rsidR="00752F2C" w:rsidRPr="006E3868">
        <w:rPr>
          <w:color w:val="auto"/>
          <w:highlight w:val="yellow"/>
        </w:rPr>
        <w:t>.</w:t>
      </w:r>
    </w:p>
    <w:p w14:paraId="32178E21" w14:textId="281A3F8D" w:rsidR="00D86333" w:rsidRDefault="00D86333" w:rsidP="006E3868">
      <w:pPr>
        <w:widowControl/>
        <w:rPr>
          <w:color w:val="auto"/>
          <w:highlight w:val="yellow"/>
        </w:rPr>
      </w:pPr>
    </w:p>
    <w:p w14:paraId="1E07297F" w14:textId="57342627" w:rsidR="00894E4D" w:rsidRPr="006E3868" w:rsidRDefault="00D86333" w:rsidP="006E3868">
      <w:pPr>
        <w:widowControl/>
        <w:rPr>
          <w:color w:val="auto"/>
        </w:rPr>
      </w:pPr>
      <w:r>
        <w:rPr>
          <w:color w:val="auto"/>
          <w:highlight w:val="yellow"/>
        </w:rPr>
        <w:t xml:space="preserve">1.1.1.3. </w:t>
      </w:r>
      <w:r w:rsidR="00F321D4" w:rsidRPr="006E3868">
        <w:rPr>
          <w:color w:val="auto"/>
          <w:highlight w:val="yellow"/>
        </w:rPr>
        <w:t xml:space="preserve">Finally, put the </w:t>
      </w:r>
      <w:r w:rsidR="00D21201" w:rsidRPr="006E3868">
        <w:rPr>
          <w:color w:val="auto"/>
          <w:highlight w:val="yellow"/>
        </w:rPr>
        <w:t xml:space="preserve">bodies of the </w:t>
      </w:r>
      <w:r w:rsidR="00C523D6" w:rsidRPr="006E3868">
        <w:rPr>
          <w:color w:val="auto"/>
          <w:highlight w:val="yellow"/>
        </w:rPr>
        <w:t>microphones and the earphones</w:t>
      </w:r>
      <w:r w:rsidR="00CF27FF" w:rsidRPr="006E3868">
        <w:rPr>
          <w:color w:val="auto"/>
          <w:highlight w:val="yellow"/>
        </w:rPr>
        <w:t xml:space="preserve"> </w:t>
      </w:r>
      <w:r w:rsidR="00C523D6" w:rsidRPr="006E3868">
        <w:rPr>
          <w:color w:val="auto"/>
          <w:highlight w:val="yellow"/>
        </w:rPr>
        <w:t>together</w:t>
      </w:r>
      <w:r w:rsidR="00D21201" w:rsidRPr="006E3868">
        <w:rPr>
          <w:color w:val="auto"/>
          <w:highlight w:val="yellow"/>
        </w:rPr>
        <w:t xml:space="preserve"> for each ear</w:t>
      </w:r>
      <w:r w:rsidR="00C523D6" w:rsidRPr="006E3868">
        <w:rPr>
          <w:color w:val="auto"/>
          <w:highlight w:val="yellow"/>
        </w:rPr>
        <w:t xml:space="preserve"> with slight isolation by sound proofing materials</w:t>
      </w:r>
      <w:r w:rsidR="00CF27FF" w:rsidRPr="006E3868">
        <w:rPr>
          <w:color w:val="auto"/>
          <w:highlight w:val="yellow"/>
        </w:rPr>
        <w:t>, and cover the microphones with dedicated windscreens for suppressing the wind noise</w:t>
      </w:r>
      <w:r w:rsidR="00C523D6" w:rsidRPr="006E3868">
        <w:rPr>
          <w:color w:val="auto"/>
          <w:highlight w:val="yellow"/>
        </w:rPr>
        <w:t>.</w:t>
      </w:r>
      <w:r w:rsidR="00752F2C" w:rsidRPr="006E3868">
        <w:rPr>
          <w:color w:val="auto"/>
        </w:rPr>
        <w:t xml:space="preserve"> </w:t>
      </w:r>
    </w:p>
    <w:p w14:paraId="00A991DF" w14:textId="2D2CDB30" w:rsidR="009460BD" w:rsidRPr="006E3868" w:rsidRDefault="009460BD" w:rsidP="006E3868">
      <w:pPr>
        <w:widowControl/>
        <w:rPr>
          <w:color w:val="auto"/>
        </w:rPr>
      </w:pPr>
    </w:p>
    <w:p w14:paraId="4659B460" w14:textId="672F0E85" w:rsidR="00F55545" w:rsidRPr="006E3868" w:rsidRDefault="009460BD" w:rsidP="006E3868">
      <w:pPr>
        <w:widowControl/>
        <w:rPr>
          <w:color w:val="auto"/>
        </w:rPr>
      </w:pPr>
      <w:r w:rsidRPr="006E3868">
        <w:rPr>
          <w:color w:val="auto"/>
        </w:rPr>
        <w:t xml:space="preserve">Note: </w:t>
      </w:r>
      <w:r w:rsidR="007F5220" w:rsidRPr="006E3868">
        <w:rPr>
          <w:color w:val="auto"/>
        </w:rPr>
        <w:t xml:space="preserve">In the case of </w:t>
      </w:r>
      <w:r w:rsidR="00085CAA" w:rsidRPr="006E3868">
        <w:rPr>
          <w:color w:val="auto"/>
        </w:rPr>
        <w:t>employing</w:t>
      </w:r>
      <w:r w:rsidR="007F5220" w:rsidRPr="006E3868">
        <w:rPr>
          <w:color w:val="auto"/>
        </w:rPr>
        <w:t xml:space="preserve"> the binaural earphone-microphones as </w:t>
      </w:r>
      <w:r w:rsidR="00AD21BC" w:rsidRPr="006E3868">
        <w:rPr>
          <w:color w:val="auto"/>
        </w:rPr>
        <w:t xml:space="preserve">binaural </w:t>
      </w:r>
      <w:r w:rsidR="007F5220" w:rsidRPr="006E3868">
        <w:rPr>
          <w:color w:val="auto"/>
        </w:rPr>
        <w:t>earphones, d</w:t>
      </w:r>
      <w:r w:rsidRPr="006E3868">
        <w:rPr>
          <w:color w:val="auto"/>
        </w:rPr>
        <w:t xml:space="preserve">o not use the earphone parts </w:t>
      </w:r>
      <w:proofErr w:type="gramStart"/>
      <w:r w:rsidR="00AB619C" w:rsidRPr="006E3868">
        <w:rPr>
          <w:color w:val="auto"/>
        </w:rPr>
        <w:t>in order to</w:t>
      </w:r>
      <w:proofErr w:type="gramEnd"/>
      <w:r w:rsidRPr="006E3868">
        <w:rPr>
          <w:color w:val="auto"/>
        </w:rPr>
        <w:t xml:space="preserve"> </w:t>
      </w:r>
      <w:r w:rsidR="00BB3092" w:rsidRPr="006E3868">
        <w:rPr>
          <w:color w:val="auto"/>
        </w:rPr>
        <w:t>reduc</w:t>
      </w:r>
      <w:r w:rsidR="00AB619C" w:rsidRPr="006E3868">
        <w:rPr>
          <w:color w:val="auto"/>
        </w:rPr>
        <w:t>e the</w:t>
      </w:r>
      <w:r w:rsidR="007C41CF" w:rsidRPr="006E3868">
        <w:rPr>
          <w:color w:val="auto"/>
        </w:rPr>
        <w:t xml:space="preserve"> spillover of </w:t>
      </w:r>
      <w:r w:rsidR="00AB619C" w:rsidRPr="006E3868">
        <w:rPr>
          <w:color w:val="auto"/>
        </w:rPr>
        <w:t xml:space="preserve">the </w:t>
      </w:r>
      <w:r w:rsidR="007C41CF" w:rsidRPr="006E3868">
        <w:rPr>
          <w:color w:val="auto"/>
        </w:rPr>
        <w:t xml:space="preserve">sounds </w:t>
      </w:r>
      <w:r w:rsidR="000470E0" w:rsidRPr="006E3868">
        <w:rPr>
          <w:color w:val="auto"/>
        </w:rPr>
        <w:t xml:space="preserve">that go </w:t>
      </w:r>
      <w:r w:rsidR="009D0A13" w:rsidRPr="006E3868">
        <w:rPr>
          <w:color w:val="auto"/>
        </w:rPr>
        <w:t>through t</w:t>
      </w:r>
      <w:r w:rsidR="007C41CF" w:rsidRPr="006E3868">
        <w:rPr>
          <w:color w:val="auto"/>
        </w:rPr>
        <w:t>he microphone parts.</w:t>
      </w:r>
      <w:r w:rsidR="00CF4BB0" w:rsidRPr="006E3868">
        <w:rPr>
          <w:color w:val="auto"/>
        </w:rPr>
        <w:t xml:space="preserve"> </w:t>
      </w:r>
    </w:p>
    <w:p w14:paraId="26C0E1BA" w14:textId="77777777" w:rsidR="00372823" w:rsidRPr="006E3868" w:rsidRDefault="00372823" w:rsidP="006E3868">
      <w:pPr>
        <w:widowControl/>
        <w:rPr>
          <w:color w:val="auto"/>
          <w:highlight w:val="green"/>
        </w:rPr>
      </w:pPr>
    </w:p>
    <w:p w14:paraId="0090D9C2" w14:textId="1BE9443F" w:rsidR="007272FD" w:rsidRPr="00B020E9" w:rsidRDefault="00372823" w:rsidP="006E3868">
      <w:pPr>
        <w:widowControl/>
        <w:rPr>
          <w:color w:val="auto"/>
          <w:lang w:eastAsia="ja-JP"/>
        </w:rPr>
      </w:pPr>
      <w:r w:rsidRPr="006E3868">
        <w:rPr>
          <w:color w:val="auto"/>
          <w:highlight w:val="yellow"/>
          <w:lang w:eastAsia="ja-JP"/>
        </w:rPr>
        <w:t>1.1.</w:t>
      </w:r>
      <w:r w:rsidR="003506AF" w:rsidRPr="006E3868">
        <w:rPr>
          <w:color w:val="auto"/>
          <w:highlight w:val="yellow"/>
          <w:lang w:eastAsia="ja-JP"/>
        </w:rPr>
        <w:t>2</w:t>
      </w:r>
      <w:r w:rsidR="007C6A7F" w:rsidRPr="006E3868">
        <w:rPr>
          <w:color w:val="auto"/>
          <w:highlight w:val="yellow"/>
          <w:lang w:eastAsia="ja-JP"/>
        </w:rPr>
        <w:t>.</w:t>
      </w:r>
      <w:r w:rsidR="00F17B3E" w:rsidRPr="006E3868">
        <w:rPr>
          <w:color w:val="auto"/>
          <w:highlight w:val="yellow"/>
          <w:lang w:eastAsia="ja-JP"/>
        </w:rPr>
        <w:t xml:space="preserve"> </w:t>
      </w:r>
      <w:r w:rsidR="00C54DB1" w:rsidRPr="006E3868">
        <w:rPr>
          <w:color w:val="auto"/>
          <w:highlight w:val="yellow"/>
          <w:lang w:eastAsia="ja-JP"/>
        </w:rPr>
        <w:t xml:space="preserve">Insert rechargeable batteries and a </w:t>
      </w:r>
      <w:r w:rsidR="00266901" w:rsidRPr="006E3868">
        <w:rPr>
          <w:color w:val="auto"/>
          <w:highlight w:val="yellow"/>
          <w:lang w:eastAsia="ja-JP"/>
        </w:rPr>
        <w:t xml:space="preserve">large-capacity high-speed </w:t>
      </w:r>
      <w:r w:rsidR="00C54DB1" w:rsidRPr="006E3868">
        <w:rPr>
          <w:color w:val="auto"/>
          <w:highlight w:val="yellow"/>
          <w:lang w:eastAsia="ja-JP"/>
        </w:rPr>
        <w:t>memory card into the LPCM recorder</w:t>
      </w:r>
      <w:r w:rsidR="00B020E9">
        <w:rPr>
          <w:color w:val="auto"/>
          <w:highlight w:val="yellow"/>
          <w:lang w:eastAsia="ja-JP"/>
        </w:rPr>
        <w:t xml:space="preserve"> and </w:t>
      </w:r>
      <w:r w:rsidR="00C54DB1" w:rsidRPr="006E3868">
        <w:rPr>
          <w:color w:val="auto"/>
          <w:highlight w:val="yellow"/>
          <w:lang w:eastAsia="ja-JP"/>
        </w:rPr>
        <w:t>t</w:t>
      </w:r>
      <w:r w:rsidR="00362897" w:rsidRPr="006E3868">
        <w:rPr>
          <w:color w:val="auto"/>
          <w:highlight w:val="yellow"/>
          <w:lang w:eastAsia="ja-JP"/>
        </w:rPr>
        <w:t xml:space="preserve">urn </w:t>
      </w:r>
      <w:r w:rsidR="00C54DB1" w:rsidRPr="006E3868">
        <w:rPr>
          <w:color w:val="auto"/>
          <w:highlight w:val="yellow"/>
          <w:lang w:eastAsia="ja-JP"/>
        </w:rPr>
        <w:t xml:space="preserve">it </w:t>
      </w:r>
      <w:r w:rsidR="00362897" w:rsidRPr="006E3868">
        <w:rPr>
          <w:color w:val="auto"/>
          <w:highlight w:val="yellow"/>
          <w:lang w:eastAsia="ja-JP"/>
        </w:rPr>
        <w:t>o</w:t>
      </w:r>
      <w:r w:rsidR="00C54DB1" w:rsidRPr="006E3868">
        <w:rPr>
          <w:color w:val="auto"/>
          <w:highlight w:val="yellow"/>
          <w:lang w:eastAsia="ja-JP"/>
        </w:rPr>
        <w:t>n</w:t>
      </w:r>
      <w:r w:rsidR="00B020E9" w:rsidRPr="00B020E9">
        <w:rPr>
          <w:color w:val="auto"/>
          <w:lang w:eastAsia="ja-JP"/>
        </w:rPr>
        <w:t>. S</w:t>
      </w:r>
      <w:r w:rsidR="000D32F6" w:rsidRPr="00B020E9">
        <w:rPr>
          <w:color w:val="auto"/>
          <w:lang w:eastAsia="ja-JP"/>
        </w:rPr>
        <w:t>e</w:t>
      </w:r>
      <w:r w:rsidRPr="00B020E9">
        <w:rPr>
          <w:color w:val="auto"/>
          <w:lang w:eastAsia="ja-JP"/>
        </w:rPr>
        <w:t xml:space="preserve">t </w:t>
      </w:r>
      <w:r w:rsidR="002C5F37" w:rsidRPr="00B020E9">
        <w:rPr>
          <w:color w:val="auto"/>
          <w:lang w:eastAsia="ja-JP"/>
        </w:rPr>
        <w:t>the recording conditions</w:t>
      </w:r>
      <w:r w:rsidRPr="00B020E9">
        <w:rPr>
          <w:color w:val="auto"/>
          <w:lang w:eastAsia="ja-JP"/>
        </w:rPr>
        <w:t xml:space="preserve"> </w:t>
      </w:r>
      <w:r w:rsidR="00865DE5" w:rsidRPr="00B020E9">
        <w:rPr>
          <w:color w:val="auto"/>
          <w:lang w:eastAsia="ja-JP"/>
        </w:rPr>
        <w:t>properly</w:t>
      </w:r>
      <w:r w:rsidR="007272FD" w:rsidRPr="00B020E9">
        <w:rPr>
          <w:color w:val="auto"/>
          <w:lang w:eastAsia="ja-JP"/>
        </w:rPr>
        <w:t xml:space="preserve"> in such a manner that the </w:t>
      </w:r>
      <w:r w:rsidR="007272FD" w:rsidRPr="00B020E9">
        <w:rPr>
          <w:color w:val="auto"/>
        </w:rPr>
        <w:t xml:space="preserve">sound signals </w:t>
      </w:r>
      <w:proofErr w:type="gramStart"/>
      <w:r w:rsidR="007272FD" w:rsidRPr="00B020E9">
        <w:rPr>
          <w:color w:val="auto"/>
        </w:rPr>
        <w:t>are recorded</w:t>
      </w:r>
      <w:proofErr w:type="gramEnd"/>
      <w:r w:rsidR="007272FD" w:rsidRPr="00B020E9">
        <w:rPr>
          <w:color w:val="auto"/>
        </w:rPr>
        <w:t xml:space="preserve"> </w:t>
      </w:r>
      <w:r w:rsidR="00DA4599" w:rsidRPr="00B020E9">
        <w:rPr>
          <w:color w:val="auto"/>
        </w:rPr>
        <w:t xml:space="preserve">on the memory card </w:t>
      </w:r>
      <w:r w:rsidR="007272FD" w:rsidRPr="00B020E9">
        <w:rPr>
          <w:color w:val="auto"/>
        </w:rPr>
        <w:t>as an LPCM format at a sampling rate of 96 kHz with a 24-bit depth</w:t>
      </w:r>
      <w:r w:rsidR="007272FD" w:rsidRPr="00B020E9">
        <w:rPr>
          <w:color w:val="auto"/>
          <w:lang w:eastAsia="ja-JP"/>
        </w:rPr>
        <w:t>.</w:t>
      </w:r>
    </w:p>
    <w:p w14:paraId="54371656" w14:textId="335F8075" w:rsidR="009471D3" w:rsidRPr="006E3868" w:rsidRDefault="009471D3" w:rsidP="006E3868">
      <w:pPr>
        <w:widowControl/>
        <w:rPr>
          <w:color w:val="auto"/>
          <w:lang w:eastAsia="ja-JP"/>
        </w:rPr>
      </w:pPr>
    </w:p>
    <w:p w14:paraId="32E011F7" w14:textId="1223E570" w:rsidR="005B2585" w:rsidRPr="006E3868" w:rsidRDefault="00D04848" w:rsidP="006E3868">
      <w:pPr>
        <w:widowControl/>
        <w:rPr>
          <w:color w:val="auto"/>
        </w:rPr>
      </w:pPr>
      <w:r w:rsidRPr="006E3868">
        <w:rPr>
          <w:color w:val="auto"/>
          <w:highlight w:val="yellow"/>
        </w:rPr>
        <w:lastRenderedPageBreak/>
        <w:t>1.1.</w:t>
      </w:r>
      <w:r w:rsidR="003506AF" w:rsidRPr="006E3868">
        <w:rPr>
          <w:color w:val="auto"/>
          <w:highlight w:val="yellow"/>
        </w:rPr>
        <w:t>3</w:t>
      </w:r>
      <w:r w:rsidR="009D258E"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Pr="006E3868">
        <w:rPr>
          <w:color w:val="auto"/>
          <w:highlight w:val="yellow"/>
        </w:rPr>
        <w:t>Place th</w:t>
      </w:r>
      <w:r w:rsidR="00CE4D81" w:rsidRPr="006E3868">
        <w:rPr>
          <w:color w:val="auto"/>
          <w:highlight w:val="yellow"/>
        </w:rPr>
        <w:t>e body of the system into a po</w:t>
      </w:r>
      <w:r w:rsidR="00131B81" w:rsidRPr="006E3868">
        <w:rPr>
          <w:color w:val="auto"/>
          <w:highlight w:val="yellow"/>
        </w:rPr>
        <w:t>cket-sized bag</w:t>
      </w:r>
      <w:r w:rsidR="009D258E" w:rsidRPr="006E3868">
        <w:rPr>
          <w:color w:val="auto"/>
          <w:highlight w:val="yellow"/>
        </w:rPr>
        <w:t>.</w:t>
      </w:r>
    </w:p>
    <w:p w14:paraId="6A1F6D56" w14:textId="77777777" w:rsidR="009E1F4C" w:rsidRPr="006E3868" w:rsidRDefault="009E1F4C" w:rsidP="006E3868">
      <w:pPr>
        <w:widowControl/>
        <w:rPr>
          <w:color w:val="auto"/>
        </w:rPr>
      </w:pPr>
    </w:p>
    <w:p w14:paraId="00AB936B" w14:textId="09336B75" w:rsidR="00CD6463" w:rsidRPr="006E3868" w:rsidRDefault="00CD6463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>1.2.</w:t>
      </w:r>
      <w:r w:rsidR="00F17B3E" w:rsidRPr="006E3868">
        <w:rPr>
          <w:b/>
          <w:color w:val="auto"/>
          <w:highlight w:val="yellow"/>
        </w:rPr>
        <w:t xml:space="preserve"> </w:t>
      </w:r>
      <w:r w:rsidRPr="006E3868">
        <w:rPr>
          <w:b/>
          <w:color w:val="auto"/>
          <w:highlight w:val="yellow"/>
        </w:rPr>
        <w:t xml:space="preserve">Setup of the Reversed Audition System with a Participant </w:t>
      </w:r>
    </w:p>
    <w:p w14:paraId="2471122F" w14:textId="77777777" w:rsidR="009E1F4C" w:rsidRPr="006E3868" w:rsidRDefault="009E1F4C" w:rsidP="006E3868">
      <w:pPr>
        <w:widowControl/>
        <w:rPr>
          <w:color w:val="auto"/>
          <w:highlight w:val="yellow"/>
        </w:rPr>
      </w:pPr>
    </w:p>
    <w:p w14:paraId="44C67374" w14:textId="18BE9BEC" w:rsidR="002E2498" w:rsidRPr="006E3868" w:rsidRDefault="002E2498" w:rsidP="006E3868">
      <w:pPr>
        <w:widowControl/>
        <w:rPr>
          <w:color w:val="auto"/>
          <w:highlight w:val="yellow"/>
          <w:lang w:eastAsia="ja-JP"/>
        </w:rPr>
      </w:pPr>
      <w:r w:rsidRPr="006E3868">
        <w:rPr>
          <w:color w:val="auto"/>
          <w:highlight w:val="yellow"/>
        </w:rPr>
        <w:t>1.2.</w:t>
      </w:r>
      <w:r w:rsidR="00D661EF" w:rsidRPr="006E3868">
        <w:rPr>
          <w:color w:val="auto"/>
          <w:highlight w:val="yellow"/>
        </w:rPr>
        <w:t>1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0F02C1" w:rsidRPr="006E3868">
        <w:rPr>
          <w:color w:val="auto"/>
          <w:highlight w:val="yellow"/>
        </w:rPr>
        <w:t xml:space="preserve">Instruct </w:t>
      </w:r>
      <w:r w:rsidR="00FB7792" w:rsidRPr="006E3868">
        <w:rPr>
          <w:color w:val="auto"/>
          <w:highlight w:val="yellow"/>
        </w:rPr>
        <w:t xml:space="preserve">a participant </w:t>
      </w:r>
      <w:r w:rsidR="000F02C1" w:rsidRPr="006E3868">
        <w:rPr>
          <w:color w:val="auto"/>
          <w:highlight w:val="yellow"/>
        </w:rPr>
        <w:t xml:space="preserve">to </w:t>
      </w:r>
      <w:r w:rsidR="00FB7792" w:rsidRPr="006E3868">
        <w:rPr>
          <w:color w:val="auto"/>
          <w:highlight w:val="yellow"/>
          <w:lang w:eastAsia="ja-JP"/>
        </w:rPr>
        <w:t xml:space="preserve">insert the earphones </w:t>
      </w:r>
      <w:r w:rsidR="00756881" w:rsidRPr="006E3868">
        <w:rPr>
          <w:color w:val="auto"/>
          <w:highlight w:val="yellow"/>
          <w:lang w:eastAsia="ja-JP"/>
        </w:rPr>
        <w:t xml:space="preserve">of </w:t>
      </w:r>
      <w:r w:rsidR="00756881" w:rsidRPr="006E3868">
        <w:rPr>
          <w:color w:val="auto"/>
          <w:highlight w:val="yellow"/>
        </w:rPr>
        <w:t>the reversed audition system</w:t>
      </w:r>
      <w:r w:rsidR="00756881" w:rsidRPr="006E3868" w:rsidDel="00970D9C">
        <w:rPr>
          <w:color w:val="auto"/>
          <w:highlight w:val="yellow"/>
          <w:lang w:eastAsia="ja-JP"/>
        </w:rPr>
        <w:t xml:space="preserve"> </w:t>
      </w:r>
      <w:r w:rsidR="00FB7792" w:rsidRPr="006E3868">
        <w:rPr>
          <w:color w:val="auto"/>
          <w:highlight w:val="yellow"/>
          <w:lang w:eastAsia="ja-JP"/>
        </w:rPr>
        <w:t xml:space="preserve">tightly into the </w:t>
      </w:r>
      <w:r w:rsidR="001A331B" w:rsidRPr="006E3868">
        <w:rPr>
          <w:color w:val="auto"/>
          <w:highlight w:val="yellow"/>
          <w:lang w:eastAsia="ja-JP"/>
        </w:rPr>
        <w:t xml:space="preserve">ear </w:t>
      </w:r>
      <w:r w:rsidR="00FB7792" w:rsidRPr="006E3868">
        <w:rPr>
          <w:color w:val="auto"/>
          <w:highlight w:val="yellow"/>
          <w:lang w:eastAsia="ja-JP"/>
        </w:rPr>
        <w:t>canals</w:t>
      </w:r>
      <w:r w:rsidR="002326FE" w:rsidRPr="006E3868">
        <w:rPr>
          <w:color w:val="auto"/>
          <w:highlight w:val="yellow"/>
          <w:lang w:eastAsia="ja-JP"/>
        </w:rPr>
        <w:t xml:space="preserve">. </w:t>
      </w:r>
    </w:p>
    <w:p w14:paraId="24DC98B2" w14:textId="77777777" w:rsidR="00D661EF" w:rsidRPr="006E3868" w:rsidRDefault="00D661EF" w:rsidP="006E3868">
      <w:pPr>
        <w:widowControl/>
        <w:rPr>
          <w:color w:val="auto"/>
          <w:highlight w:val="yellow"/>
        </w:rPr>
      </w:pPr>
    </w:p>
    <w:p w14:paraId="080DF79B" w14:textId="6A9AD65C" w:rsidR="00D661EF" w:rsidRPr="006E3868" w:rsidRDefault="00B90A2A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1.2.2</w:t>
      </w:r>
      <w:r w:rsidR="00D661EF"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C6756B" w:rsidRPr="006E3868">
        <w:rPr>
          <w:color w:val="auto"/>
          <w:highlight w:val="yellow"/>
          <w:lang w:eastAsia="ja-JP"/>
        </w:rPr>
        <w:t>Disconnect the lines for the left and right microphones and connect the dominant-ear side of the microphone straight through to the recorder. Subsequently, i</w:t>
      </w:r>
      <w:r w:rsidR="000F02C1" w:rsidRPr="006E3868">
        <w:rPr>
          <w:color w:val="auto"/>
          <w:highlight w:val="yellow"/>
        </w:rPr>
        <w:t xml:space="preserve">nstruct </w:t>
      </w:r>
      <w:r w:rsidR="00D661EF" w:rsidRPr="006E3868">
        <w:rPr>
          <w:color w:val="auto"/>
          <w:highlight w:val="yellow"/>
        </w:rPr>
        <w:t xml:space="preserve">the participant </w:t>
      </w:r>
      <w:r w:rsidR="000F02C1" w:rsidRPr="006E3868">
        <w:rPr>
          <w:color w:val="auto"/>
          <w:highlight w:val="yellow"/>
        </w:rPr>
        <w:t xml:space="preserve">to </w:t>
      </w:r>
      <w:r w:rsidR="001F41CE" w:rsidRPr="006E3868">
        <w:rPr>
          <w:color w:val="auto"/>
          <w:highlight w:val="yellow"/>
        </w:rPr>
        <w:t xml:space="preserve">take off and put on the dominant-ear </w:t>
      </w:r>
      <w:r w:rsidR="001F41CE" w:rsidRPr="00305278">
        <w:rPr>
          <w:color w:val="auto"/>
          <w:highlight w:val="yellow"/>
        </w:rPr>
        <w:t>side of the system repetitively w</w:t>
      </w:r>
      <w:r w:rsidR="00B020E9" w:rsidRPr="00305278">
        <w:rPr>
          <w:color w:val="auto"/>
          <w:highlight w:val="yellow"/>
        </w:rPr>
        <w:t>hile</w:t>
      </w:r>
      <w:r w:rsidR="001F41CE" w:rsidRPr="00305278">
        <w:rPr>
          <w:color w:val="auto"/>
          <w:highlight w:val="yellow"/>
        </w:rPr>
        <w:t xml:space="preserve"> adjusting the sound volume of the recorder to </w:t>
      </w:r>
      <w:r w:rsidR="00A54A30" w:rsidRPr="00305278">
        <w:rPr>
          <w:color w:val="auto"/>
          <w:highlight w:val="yellow"/>
        </w:rPr>
        <w:t>make</w:t>
      </w:r>
      <w:r w:rsidR="001F41CE" w:rsidRPr="00305278">
        <w:rPr>
          <w:color w:val="auto"/>
          <w:highlight w:val="yellow"/>
        </w:rPr>
        <w:t xml:space="preserve"> </w:t>
      </w:r>
      <w:r w:rsidR="000F02C1" w:rsidRPr="00305278">
        <w:rPr>
          <w:color w:val="auto"/>
          <w:highlight w:val="yellow"/>
        </w:rPr>
        <w:t xml:space="preserve">the </w:t>
      </w:r>
      <w:r w:rsidR="00EB691D" w:rsidRPr="00305278">
        <w:rPr>
          <w:color w:val="auto"/>
          <w:highlight w:val="yellow"/>
        </w:rPr>
        <w:t>subjective</w:t>
      </w:r>
      <w:r w:rsidR="00D661EF" w:rsidRPr="00305278">
        <w:rPr>
          <w:color w:val="auto"/>
          <w:highlight w:val="yellow"/>
        </w:rPr>
        <w:t xml:space="preserve"> </w:t>
      </w:r>
      <w:r w:rsidR="008046A5" w:rsidRPr="00305278">
        <w:rPr>
          <w:color w:val="auto"/>
          <w:highlight w:val="yellow"/>
        </w:rPr>
        <w:t xml:space="preserve">loudness </w:t>
      </w:r>
      <w:r w:rsidR="0088633B" w:rsidRPr="00305278">
        <w:rPr>
          <w:color w:val="auto"/>
          <w:highlight w:val="yellow"/>
        </w:rPr>
        <w:t>of</w:t>
      </w:r>
      <w:r w:rsidR="00D661EF" w:rsidRPr="00305278">
        <w:rPr>
          <w:color w:val="auto"/>
          <w:highlight w:val="yellow"/>
        </w:rPr>
        <w:t xml:space="preserve"> </w:t>
      </w:r>
      <w:r w:rsidR="004304A8" w:rsidRPr="00305278">
        <w:rPr>
          <w:color w:val="auto"/>
          <w:highlight w:val="yellow"/>
        </w:rPr>
        <w:t xml:space="preserve">direct </w:t>
      </w:r>
      <w:r w:rsidR="008C18CB" w:rsidRPr="00305278">
        <w:rPr>
          <w:color w:val="auto"/>
          <w:highlight w:val="yellow"/>
        </w:rPr>
        <w:t xml:space="preserve">(normal) </w:t>
      </w:r>
      <w:r w:rsidR="004304A8" w:rsidRPr="00305278">
        <w:rPr>
          <w:color w:val="auto"/>
          <w:highlight w:val="yellow"/>
        </w:rPr>
        <w:t>and indirect</w:t>
      </w:r>
      <w:r w:rsidR="008C18CB" w:rsidRPr="00305278">
        <w:rPr>
          <w:color w:val="auto"/>
          <w:highlight w:val="yellow"/>
        </w:rPr>
        <w:t xml:space="preserve"> (reversed)</w:t>
      </w:r>
      <w:r w:rsidR="004304A8" w:rsidRPr="00305278">
        <w:rPr>
          <w:color w:val="auto"/>
          <w:highlight w:val="yellow"/>
        </w:rPr>
        <w:t xml:space="preserve"> sounds </w:t>
      </w:r>
      <w:r w:rsidR="005F6D52" w:rsidRPr="00305278">
        <w:rPr>
          <w:color w:val="auto"/>
          <w:highlight w:val="yellow"/>
        </w:rPr>
        <w:t>equal</w:t>
      </w:r>
      <w:r w:rsidR="002E15B2" w:rsidRPr="00305278">
        <w:rPr>
          <w:color w:val="auto"/>
          <w:highlight w:val="yellow"/>
        </w:rPr>
        <w:t xml:space="preserve"> </w:t>
      </w:r>
      <w:r w:rsidR="00B020E9" w:rsidRPr="00305278">
        <w:rPr>
          <w:color w:val="auto"/>
          <w:highlight w:val="yellow"/>
        </w:rPr>
        <w:t>(</w:t>
      </w:r>
      <w:r w:rsidR="002E15B2" w:rsidRPr="00305278">
        <w:rPr>
          <w:color w:val="auto"/>
          <w:highlight w:val="yellow"/>
        </w:rPr>
        <w:t xml:space="preserve">as </w:t>
      </w:r>
      <w:r w:rsidR="00B020E9" w:rsidRPr="00305278">
        <w:rPr>
          <w:color w:val="auto"/>
          <w:highlight w:val="yellow"/>
        </w:rPr>
        <w:t xml:space="preserve">close as </w:t>
      </w:r>
      <w:r w:rsidR="002E15B2" w:rsidRPr="00305278">
        <w:rPr>
          <w:color w:val="auto"/>
          <w:highlight w:val="yellow"/>
        </w:rPr>
        <w:t>possible</w:t>
      </w:r>
      <w:r w:rsidR="00B020E9" w:rsidRPr="00305278">
        <w:rPr>
          <w:color w:val="auto"/>
          <w:highlight w:val="yellow"/>
        </w:rPr>
        <w:t>)</w:t>
      </w:r>
      <w:r w:rsidR="008046A5" w:rsidRPr="00305278">
        <w:rPr>
          <w:color w:val="auto"/>
          <w:highlight w:val="yellow"/>
        </w:rPr>
        <w:t>.</w:t>
      </w:r>
      <w:r w:rsidR="004304A8" w:rsidRPr="00305278">
        <w:rPr>
          <w:color w:val="auto"/>
          <w:highlight w:val="yellow"/>
        </w:rPr>
        <w:t xml:space="preserve"> </w:t>
      </w:r>
      <w:r w:rsidR="001E548F" w:rsidRPr="00305278">
        <w:rPr>
          <w:color w:val="auto"/>
          <w:highlight w:val="yellow"/>
        </w:rPr>
        <w:t>C</w:t>
      </w:r>
      <w:r w:rsidR="00B807AF" w:rsidRPr="00305278">
        <w:rPr>
          <w:color w:val="auto"/>
          <w:highlight w:val="yellow"/>
        </w:rPr>
        <w:t>heck the loudness for the non-dominant ear</w:t>
      </w:r>
      <w:r w:rsidR="001A3FF0" w:rsidRPr="00305278">
        <w:rPr>
          <w:color w:val="auto"/>
          <w:highlight w:val="yellow"/>
        </w:rPr>
        <w:t xml:space="preserve"> as </w:t>
      </w:r>
      <w:proofErr w:type="gramStart"/>
      <w:r w:rsidR="001A3FF0" w:rsidRPr="00305278">
        <w:rPr>
          <w:color w:val="auto"/>
          <w:highlight w:val="yellow"/>
        </w:rPr>
        <w:t>well</w:t>
      </w:r>
      <w:r w:rsidR="00B807AF" w:rsidRPr="00305278">
        <w:rPr>
          <w:color w:val="auto"/>
          <w:highlight w:val="yellow"/>
        </w:rPr>
        <w:t xml:space="preserve">, </w:t>
      </w:r>
      <w:r w:rsidR="001E548F" w:rsidRPr="00305278">
        <w:rPr>
          <w:color w:val="auto"/>
          <w:highlight w:val="yellow"/>
        </w:rPr>
        <w:t>and</w:t>
      </w:r>
      <w:proofErr w:type="gramEnd"/>
      <w:r w:rsidR="001E548F" w:rsidRPr="00305278">
        <w:rPr>
          <w:color w:val="auto"/>
          <w:highlight w:val="yellow"/>
        </w:rPr>
        <w:t xml:space="preserve"> </w:t>
      </w:r>
      <w:r w:rsidR="00B807AF" w:rsidRPr="00305278">
        <w:rPr>
          <w:color w:val="auto"/>
          <w:highlight w:val="yellow"/>
        </w:rPr>
        <w:t>connec</w:t>
      </w:r>
      <w:r w:rsidR="00093888" w:rsidRPr="00305278">
        <w:rPr>
          <w:color w:val="auto"/>
          <w:highlight w:val="yellow"/>
        </w:rPr>
        <w:t>t</w:t>
      </w:r>
      <w:r w:rsidR="00B807AF" w:rsidRPr="00305278">
        <w:rPr>
          <w:color w:val="auto"/>
          <w:highlight w:val="yellow"/>
        </w:rPr>
        <w:t xml:space="preserve"> all the lines of the system</w:t>
      </w:r>
      <w:r w:rsidR="00925BE0" w:rsidRPr="00305278">
        <w:rPr>
          <w:color w:val="auto"/>
          <w:highlight w:val="yellow"/>
        </w:rPr>
        <w:t xml:space="preserve"> back again</w:t>
      </w:r>
      <w:r w:rsidR="00B807AF" w:rsidRPr="00305278">
        <w:rPr>
          <w:color w:val="auto"/>
          <w:highlight w:val="yellow"/>
        </w:rPr>
        <w:t>.</w:t>
      </w:r>
      <w:r w:rsidR="00B807AF" w:rsidRPr="006E3868">
        <w:rPr>
          <w:color w:val="auto"/>
        </w:rPr>
        <w:t xml:space="preserve"> </w:t>
      </w:r>
    </w:p>
    <w:p w14:paraId="4ED8DB6E" w14:textId="77777777" w:rsidR="00C92A5B" w:rsidRPr="006E3868" w:rsidRDefault="00C92A5B" w:rsidP="006E3868">
      <w:pPr>
        <w:widowControl/>
        <w:rPr>
          <w:color w:val="auto"/>
          <w:highlight w:val="yellow"/>
        </w:rPr>
      </w:pPr>
    </w:p>
    <w:p w14:paraId="74161F6E" w14:textId="42969AB8" w:rsidR="005A67F9" w:rsidRPr="006E3868" w:rsidRDefault="005A67F9" w:rsidP="006E3868">
      <w:pPr>
        <w:widowControl/>
        <w:rPr>
          <w:color w:val="auto"/>
          <w:lang w:eastAsia="ja-JP"/>
        </w:rPr>
      </w:pPr>
      <w:r w:rsidRPr="006E3868">
        <w:rPr>
          <w:color w:val="auto"/>
          <w:highlight w:val="yellow"/>
        </w:rPr>
        <w:t>1.2.</w:t>
      </w:r>
      <w:r w:rsidR="00C6756B" w:rsidRPr="006E3868">
        <w:rPr>
          <w:color w:val="auto"/>
          <w:highlight w:val="yellow"/>
        </w:rPr>
        <w:t>3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0F02C1" w:rsidRPr="006E3868">
        <w:rPr>
          <w:color w:val="auto"/>
          <w:highlight w:val="yellow"/>
        </w:rPr>
        <w:t xml:space="preserve">Place </w:t>
      </w:r>
      <w:r w:rsidRPr="006E3868">
        <w:rPr>
          <w:color w:val="auto"/>
          <w:highlight w:val="yellow"/>
        </w:rPr>
        <w:t xml:space="preserve">the system </w:t>
      </w:r>
      <w:r w:rsidRPr="006E3868">
        <w:rPr>
          <w:color w:val="auto"/>
          <w:highlight w:val="yellow"/>
          <w:lang w:eastAsia="ja-JP"/>
        </w:rPr>
        <w:t xml:space="preserve">into </w:t>
      </w:r>
      <w:r w:rsidR="001165E4" w:rsidRPr="006E3868">
        <w:rPr>
          <w:color w:val="auto"/>
          <w:highlight w:val="yellow"/>
          <w:lang w:eastAsia="ja-JP"/>
        </w:rPr>
        <w:t>the participant’s pocket</w:t>
      </w:r>
      <w:r w:rsidR="000F02C1" w:rsidRPr="006E3868">
        <w:rPr>
          <w:color w:val="auto"/>
          <w:highlight w:val="yellow"/>
          <w:lang w:eastAsia="ja-JP"/>
        </w:rPr>
        <w:t>,</w:t>
      </w:r>
      <w:r w:rsidRPr="006E3868">
        <w:rPr>
          <w:color w:val="auto"/>
          <w:highlight w:val="yellow"/>
          <w:lang w:eastAsia="ja-JP"/>
        </w:rPr>
        <w:t xml:space="preserve"> fix</w:t>
      </w:r>
      <w:r w:rsidR="000F02C1" w:rsidRPr="006E3868">
        <w:rPr>
          <w:color w:val="auto"/>
          <w:highlight w:val="yellow"/>
          <w:lang w:eastAsia="ja-JP"/>
        </w:rPr>
        <w:t xml:space="preserve"> the</w:t>
      </w:r>
      <w:r w:rsidRPr="006E3868">
        <w:rPr>
          <w:color w:val="auto"/>
          <w:highlight w:val="yellow"/>
          <w:lang w:eastAsia="ja-JP"/>
        </w:rPr>
        <w:t xml:space="preserve"> cords on the participant’s clothes </w:t>
      </w:r>
      <w:r w:rsidR="000F02C1" w:rsidRPr="006E3868">
        <w:rPr>
          <w:color w:val="auto"/>
          <w:highlight w:val="yellow"/>
          <w:lang w:eastAsia="ja-JP"/>
        </w:rPr>
        <w:t xml:space="preserve">appropriately to </w:t>
      </w:r>
      <w:r w:rsidR="00524A71" w:rsidRPr="006E3868">
        <w:rPr>
          <w:color w:val="auto"/>
          <w:highlight w:val="yellow"/>
          <w:lang w:eastAsia="ja-JP"/>
        </w:rPr>
        <w:t xml:space="preserve">prevent them from </w:t>
      </w:r>
      <w:r w:rsidR="00BF13B8" w:rsidRPr="006E3868">
        <w:rPr>
          <w:color w:val="auto"/>
          <w:highlight w:val="yellow"/>
          <w:lang w:eastAsia="ja-JP"/>
        </w:rPr>
        <w:t>becoming</w:t>
      </w:r>
      <w:r w:rsidRPr="006E3868">
        <w:rPr>
          <w:color w:val="auto"/>
          <w:highlight w:val="yellow"/>
          <w:lang w:eastAsia="ja-JP"/>
        </w:rPr>
        <w:t xml:space="preserve"> entangled</w:t>
      </w:r>
      <w:r w:rsidR="000F02C1" w:rsidRPr="006E3868">
        <w:rPr>
          <w:color w:val="auto"/>
          <w:highlight w:val="yellow"/>
          <w:lang w:eastAsia="ja-JP"/>
        </w:rPr>
        <w:t>,</w:t>
      </w:r>
      <w:r w:rsidRPr="006E3868">
        <w:rPr>
          <w:color w:val="auto"/>
          <w:highlight w:val="yellow"/>
          <w:lang w:eastAsia="ja-JP"/>
        </w:rPr>
        <w:t xml:space="preserve"> and pick up </w:t>
      </w:r>
      <w:r w:rsidR="00C678B6" w:rsidRPr="006E3868">
        <w:rPr>
          <w:color w:val="auto"/>
          <w:highlight w:val="yellow"/>
          <w:lang w:eastAsia="ja-JP"/>
        </w:rPr>
        <w:t xml:space="preserve">unwanted </w:t>
      </w:r>
      <w:r w:rsidRPr="006E3868">
        <w:rPr>
          <w:color w:val="auto"/>
          <w:highlight w:val="yellow"/>
          <w:lang w:eastAsia="ja-JP"/>
        </w:rPr>
        <w:t>noises.</w:t>
      </w:r>
      <w:r w:rsidRPr="006E3868">
        <w:rPr>
          <w:color w:val="auto"/>
          <w:lang w:eastAsia="ja-JP"/>
        </w:rPr>
        <w:t xml:space="preserve"> </w:t>
      </w:r>
    </w:p>
    <w:p w14:paraId="797C1BB4" w14:textId="77777777" w:rsidR="009E1F4C" w:rsidRPr="006E3868" w:rsidRDefault="009E1F4C" w:rsidP="006E3868">
      <w:pPr>
        <w:widowControl/>
        <w:rPr>
          <w:color w:val="auto"/>
        </w:rPr>
      </w:pPr>
    </w:p>
    <w:p w14:paraId="0EEB22D5" w14:textId="5F5B8846" w:rsidR="009E1F4C" w:rsidRPr="006E3868" w:rsidRDefault="009E1F4C" w:rsidP="006E3868">
      <w:pPr>
        <w:widowControl/>
        <w:rPr>
          <w:b/>
          <w:color w:val="auto"/>
        </w:rPr>
      </w:pPr>
      <w:r w:rsidRPr="006E3868">
        <w:rPr>
          <w:b/>
          <w:color w:val="auto"/>
        </w:rPr>
        <w:t>2.</w:t>
      </w:r>
      <w:r w:rsidR="00F17B3E" w:rsidRPr="006E3868">
        <w:rPr>
          <w:b/>
          <w:color w:val="auto"/>
        </w:rPr>
        <w:t xml:space="preserve"> </w:t>
      </w:r>
      <w:r w:rsidRPr="006E3868">
        <w:rPr>
          <w:b/>
          <w:color w:val="auto"/>
        </w:rPr>
        <w:t>V</w:t>
      </w:r>
      <w:r w:rsidR="00C8579D" w:rsidRPr="006E3868">
        <w:rPr>
          <w:b/>
          <w:color w:val="auto"/>
        </w:rPr>
        <w:t xml:space="preserve">alidation </w:t>
      </w:r>
      <w:r w:rsidRPr="006E3868">
        <w:rPr>
          <w:b/>
          <w:color w:val="auto"/>
        </w:rPr>
        <w:t xml:space="preserve">of </w:t>
      </w:r>
      <w:r w:rsidR="00EB10A0" w:rsidRPr="006E3868">
        <w:rPr>
          <w:b/>
          <w:color w:val="auto"/>
        </w:rPr>
        <w:t xml:space="preserve">the </w:t>
      </w:r>
      <w:r w:rsidRPr="006E3868">
        <w:rPr>
          <w:b/>
          <w:color w:val="auto"/>
        </w:rPr>
        <w:t>Left-Right Reversed Audition System</w:t>
      </w:r>
    </w:p>
    <w:p w14:paraId="57B9B1FA" w14:textId="77777777" w:rsidR="00452F54" w:rsidRPr="006E3868" w:rsidRDefault="00452F54" w:rsidP="006E3868">
      <w:pPr>
        <w:widowControl/>
        <w:rPr>
          <w:color w:val="auto"/>
        </w:rPr>
      </w:pPr>
    </w:p>
    <w:p w14:paraId="09EDA47B" w14:textId="17DC521B" w:rsidR="00452F54" w:rsidRPr="006E3868" w:rsidRDefault="00452F54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Note: Perform </w:t>
      </w:r>
      <w:r w:rsidR="00B77BBC" w:rsidRPr="006E3868">
        <w:rPr>
          <w:color w:val="auto"/>
          <w:lang w:eastAsia="ja-JP"/>
        </w:rPr>
        <w:t xml:space="preserve">the </w:t>
      </w:r>
      <w:r w:rsidRPr="006E3868">
        <w:rPr>
          <w:color w:val="auto"/>
          <w:lang w:eastAsia="ja-JP"/>
        </w:rPr>
        <w:t xml:space="preserve">following steps </w:t>
      </w:r>
      <w:r w:rsidR="00B77BBC" w:rsidRPr="006E3868">
        <w:rPr>
          <w:color w:val="auto"/>
          <w:lang w:eastAsia="ja-JP"/>
        </w:rPr>
        <w:t xml:space="preserve">to validate the left-right reversed audition system, </w:t>
      </w:r>
      <w:r w:rsidRPr="006E3868">
        <w:rPr>
          <w:color w:val="auto"/>
          <w:lang w:eastAsia="ja-JP"/>
        </w:rPr>
        <w:t>irrespective of experiments studying adaptation to left-right revers</w:t>
      </w:r>
      <w:r w:rsidR="00B020E9">
        <w:rPr>
          <w:color w:val="auto"/>
          <w:lang w:eastAsia="ja-JP"/>
        </w:rPr>
        <w:t>al</w:t>
      </w:r>
      <w:r w:rsidRPr="006E3868">
        <w:rPr>
          <w:color w:val="auto"/>
          <w:lang w:eastAsia="ja-JP"/>
        </w:rPr>
        <w:t>.</w:t>
      </w:r>
    </w:p>
    <w:p w14:paraId="591E09F8" w14:textId="54CF45DB" w:rsidR="005B2585" w:rsidRPr="006E3868" w:rsidRDefault="005B2585" w:rsidP="006E3868">
      <w:pPr>
        <w:widowControl/>
        <w:rPr>
          <w:color w:val="auto"/>
        </w:rPr>
      </w:pPr>
    </w:p>
    <w:p w14:paraId="7DC6F113" w14:textId="54B300E0" w:rsidR="000E1A95" w:rsidRPr="006E3868" w:rsidRDefault="00D64766" w:rsidP="006E3868">
      <w:pPr>
        <w:widowControl/>
        <w:rPr>
          <w:b/>
          <w:color w:val="auto"/>
          <w:lang w:eastAsia="ja-JP"/>
        </w:rPr>
      </w:pPr>
      <w:r w:rsidRPr="006E3868">
        <w:rPr>
          <w:b/>
          <w:color w:val="auto"/>
          <w:lang w:eastAsia="ja-JP"/>
        </w:rPr>
        <w:t>2</w:t>
      </w:r>
      <w:r w:rsidR="000E1A95" w:rsidRPr="006E3868">
        <w:rPr>
          <w:b/>
          <w:color w:val="auto"/>
          <w:lang w:eastAsia="ja-JP"/>
        </w:rPr>
        <w:t>.</w:t>
      </w:r>
      <w:r w:rsidR="00A108F1" w:rsidRPr="006E3868">
        <w:rPr>
          <w:b/>
          <w:color w:val="auto"/>
          <w:lang w:eastAsia="ja-JP"/>
        </w:rPr>
        <w:t>1</w:t>
      </w:r>
      <w:r w:rsidR="000E1A95" w:rsidRPr="006E3868">
        <w:rPr>
          <w:b/>
          <w:color w:val="auto"/>
          <w:lang w:eastAsia="ja-JP"/>
        </w:rPr>
        <w:t>.</w:t>
      </w:r>
      <w:r w:rsidR="00F17B3E" w:rsidRPr="006E3868">
        <w:rPr>
          <w:b/>
          <w:color w:val="auto"/>
          <w:lang w:eastAsia="ja-JP"/>
        </w:rPr>
        <w:t xml:space="preserve"> </w:t>
      </w:r>
      <w:r w:rsidR="000E1A95" w:rsidRPr="006E3868">
        <w:rPr>
          <w:b/>
          <w:color w:val="auto"/>
          <w:lang w:eastAsia="ja-JP"/>
        </w:rPr>
        <w:t>V</w:t>
      </w:r>
      <w:r w:rsidR="00C8579D" w:rsidRPr="006E3868">
        <w:rPr>
          <w:b/>
          <w:color w:val="auto"/>
          <w:lang w:eastAsia="ja-JP"/>
        </w:rPr>
        <w:t>alidation</w:t>
      </w:r>
      <w:r w:rsidR="000E1A95" w:rsidRPr="006E3868">
        <w:rPr>
          <w:b/>
          <w:color w:val="auto"/>
          <w:lang w:eastAsia="ja-JP"/>
        </w:rPr>
        <w:t xml:space="preserve"> of the Sound Source Localization of the Reversed Audition System</w:t>
      </w:r>
    </w:p>
    <w:p w14:paraId="10EA93D0" w14:textId="77777777" w:rsidR="00661523" w:rsidRPr="006E3868" w:rsidRDefault="00661523" w:rsidP="006E3868">
      <w:pPr>
        <w:widowControl/>
        <w:rPr>
          <w:color w:val="auto"/>
        </w:rPr>
      </w:pPr>
    </w:p>
    <w:p w14:paraId="7089CFB9" w14:textId="586D5443" w:rsidR="00255C50" w:rsidRPr="006E3868" w:rsidRDefault="00D64766" w:rsidP="006E3868">
      <w:pPr>
        <w:widowControl/>
        <w:rPr>
          <w:color w:val="auto"/>
          <w:highlight w:val="yellow"/>
        </w:rPr>
      </w:pPr>
      <w:r w:rsidRPr="006E3868">
        <w:rPr>
          <w:color w:val="auto"/>
        </w:rPr>
        <w:t>2</w:t>
      </w:r>
      <w:r w:rsidR="00255C50" w:rsidRPr="006E3868">
        <w:rPr>
          <w:color w:val="auto"/>
        </w:rPr>
        <w:t>.</w:t>
      </w:r>
      <w:r w:rsidR="00A108F1" w:rsidRPr="006E3868">
        <w:rPr>
          <w:color w:val="auto"/>
        </w:rPr>
        <w:t>1</w:t>
      </w:r>
      <w:r w:rsidR="00255C50" w:rsidRPr="006E3868">
        <w:rPr>
          <w:color w:val="auto"/>
        </w:rPr>
        <w:t>.</w:t>
      </w:r>
      <w:r w:rsidR="002B62E0" w:rsidRPr="006E3868">
        <w:rPr>
          <w:color w:val="auto"/>
          <w:lang w:eastAsia="ja-JP"/>
        </w:rPr>
        <w:t>1</w:t>
      </w:r>
      <w:r w:rsidR="00255C50" w:rsidRPr="006E3868">
        <w:rPr>
          <w:color w:val="auto"/>
        </w:rPr>
        <w:t>.</w:t>
      </w:r>
      <w:r w:rsidR="00F17B3E" w:rsidRPr="006E3868">
        <w:rPr>
          <w:color w:val="auto"/>
        </w:rPr>
        <w:t xml:space="preserve"> </w:t>
      </w:r>
      <w:r w:rsidR="00A81CE4" w:rsidRPr="006E3868">
        <w:rPr>
          <w:color w:val="auto"/>
        </w:rPr>
        <w:t>L</w:t>
      </w:r>
      <w:r w:rsidR="00255C50" w:rsidRPr="006E3868">
        <w:rPr>
          <w:color w:val="auto"/>
        </w:rPr>
        <w:t xml:space="preserve">ocate a </w:t>
      </w:r>
      <w:r w:rsidR="00A81CE4" w:rsidRPr="006E3868">
        <w:rPr>
          <w:color w:val="auto"/>
        </w:rPr>
        <w:t xml:space="preserve">digital angle </w:t>
      </w:r>
      <w:r w:rsidR="009B4703" w:rsidRPr="006E3868">
        <w:rPr>
          <w:color w:val="auto"/>
        </w:rPr>
        <w:t>p</w:t>
      </w:r>
      <w:r w:rsidR="00A81CE4" w:rsidRPr="006E3868">
        <w:rPr>
          <w:color w:val="auto"/>
        </w:rPr>
        <w:t xml:space="preserve">rotractor </w:t>
      </w:r>
      <w:r w:rsidR="00B73C3E" w:rsidRPr="006E3868">
        <w:rPr>
          <w:color w:val="auto"/>
        </w:rPr>
        <w:t>whose initial direction is defined as 0</w:t>
      </w:r>
      <w:r w:rsidR="00B73C3E" w:rsidRPr="005B1187">
        <w:rPr>
          <w:color w:val="auto"/>
        </w:rPr>
        <w:t>°</w:t>
      </w:r>
      <w:r w:rsidR="00B73C3E">
        <w:rPr>
          <w:color w:val="auto"/>
        </w:rPr>
        <w:t xml:space="preserve"> </w:t>
      </w:r>
      <w:r w:rsidR="00255C50" w:rsidRPr="006E3868">
        <w:rPr>
          <w:color w:val="auto"/>
        </w:rPr>
        <w:t xml:space="preserve">at the center of </w:t>
      </w:r>
      <w:r w:rsidR="00A81CE4" w:rsidRPr="006E3868">
        <w:rPr>
          <w:color w:val="auto"/>
        </w:rPr>
        <w:t>an anechoic room,</w:t>
      </w:r>
      <w:r w:rsidR="00255C50" w:rsidRPr="006E3868">
        <w:rPr>
          <w:color w:val="auto"/>
        </w:rPr>
        <w:t xml:space="preserve"> </w:t>
      </w:r>
      <w:r w:rsidR="001B1DBE" w:rsidRPr="006E3868">
        <w:rPr>
          <w:color w:val="auto"/>
        </w:rPr>
        <w:t xml:space="preserve">and assume a virtual circle </w:t>
      </w:r>
      <w:r w:rsidR="007376FD" w:rsidRPr="006E3868">
        <w:rPr>
          <w:color w:val="auto"/>
        </w:rPr>
        <w:t>centered at this point</w:t>
      </w:r>
      <w:r w:rsidR="001B1DBE" w:rsidRPr="006E3868">
        <w:rPr>
          <w:color w:val="auto"/>
        </w:rPr>
        <w:t xml:space="preserve"> with a radius of 2 m</w:t>
      </w:r>
      <w:r w:rsidR="00A81CE4" w:rsidRPr="006E3868">
        <w:rPr>
          <w:color w:val="auto"/>
        </w:rPr>
        <w:t>.</w:t>
      </w:r>
      <w:r w:rsidR="00C73206" w:rsidRPr="006E3868">
        <w:rPr>
          <w:color w:val="auto"/>
          <w:lang w:eastAsia="ja-JP"/>
        </w:rPr>
        <w:t xml:space="preserve"> A</w:t>
      </w:r>
      <w:r w:rsidR="00C73206" w:rsidRPr="006E3868">
        <w:rPr>
          <w:color w:val="auto"/>
        </w:rPr>
        <w:t>long the virtual circle,</w:t>
      </w:r>
      <w:r w:rsidR="00C73206" w:rsidRPr="006E3868">
        <w:rPr>
          <w:color w:val="auto"/>
          <w:lang w:eastAsia="ja-JP"/>
        </w:rPr>
        <w:t xml:space="preserve"> mark</w:t>
      </w:r>
      <w:r w:rsidR="00C73206" w:rsidRPr="006E3868">
        <w:rPr>
          <w:color w:val="auto"/>
        </w:rPr>
        <w:t xml:space="preserve"> 72 possible sound sources </w:t>
      </w:r>
      <w:r w:rsidR="00B020E9">
        <w:rPr>
          <w:color w:val="auto"/>
        </w:rPr>
        <w:t xml:space="preserve">at </w:t>
      </w:r>
      <w:r w:rsidR="00C73206" w:rsidRPr="006E3868">
        <w:rPr>
          <w:color w:val="auto"/>
        </w:rPr>
        <w:t xml:space="preserve">every </w:t>
      </w:r>
      <w:r w:rsidR="00B020E9">
        <w:rPr>
          <w:color w:val="auto"/>
        </w:rPr>
        <w:t xml:space="preserve">5° </w:t>
      </w:r>
      <w:r w:rsidR="00C73206" w:rsidRPr="006E3868">
        <w:rPr>
          <w:color w:val="auto"/>
        </w:rPr>
        <w:t>from -180</w:t>
      </w:r>
      <w:r w:rsidR="00B020E9" w:rsidRPr="00B020E9">
        <w:rPr>
          <w:color w:val="auto"/>
        </w:rPr>
        <w:t>°</w:t>
      </w:r>
      <w:r w:rsidR="00C73206" w:rsidRPr="006E3868">
        <w:rPr>
          <w:color w:val="auto"/>
        </w:rPr>
        <w:t xml:space="preserve"> to 175</w:t>
      </w:r>
      <w:r w:rsidR="005B1187">
        <w:rPr>
          <w:color w:val="auto"/>
        </w:rPr>
        <w:t>°</w:t>
      </w:r>
      <w:r w:rsidR="00C73206" w:rsidRPr="006E3868">
        <w:rPr>
          <w:color w:val="auto"/>
        </w:rPr>
        <w:t xml:space="preserve"> in a clockwise </w:t>
      </w:r>
      <w:proofErr w:type="gramStart"/>
      <w:r w:rsidR="00C73206" w:rsidRPr="006E3868">
        <w:rPr>
          <w:color w:val="auto"/>
        </w:rPr>
        <w:t>manner, and</w:t>
      </w:r>
      <w:proofErr w:type="gramEnd"/>
      <w:r w:rsidR="00C73206" w:rsidRPr="006E3868">
        <w:rPr>
          <w:color w:val="auto"/>
        </w:rPr>
        <w:t xml:space="preserve"> set</w:t>
      </w:r>
      <w:r w:rsidR="00B020E9">
        <w:rPr>
          <w:color w:val="auto"/>
        </w:rPr>
        <w:t xml:space="preserve"> up</w:t>
      </w:r>
      <w:r w:rsidR="00C73206" w:rsidRPr="006E3868">
        <w:rPr>
          <w:color w:val="auto"/>
        </w:rPr>
        <w:t xml:space="preserve"> plane-wave speakers at these points direct</w:t>
      </w:r>
      <w:r w:rsidR="00B020E9">
        <w:rPr>
          <w:color w:val="auto"/>
        </w:rPr>
        <w:t>ed</w:t>
      </w:r>
      <w:r w:rsidR="00C73206" w:rsidRPr="006E3868">
        <w:rPr>
          <w:color w:val="auto"/>
        </w:rPr>
        <w:t xml:space="preserve"> toward</w:t>
      </w:r>
      <w:r w:rsidR="00B020E9">
        <w:rPr>
          <w:color w:val="auto"/>
        </w:rPr>
        <w:t>s</w:t>
      </w:r>
      <w:r w:rsidR="00C73206" w:rsidRPr="006E3868">
        <w:rPr>
          <w:color w:val="auto"/>
        </w:rPr>
        <w:t xml:space="preserve"> the center of the circle.</w:t>
      </w:r>
    </w:p>
    <w:p w14:paraId="04CA7F56" w14:textId="046CA8F2" w:rsidR="00D22A6A" w:rsidRPr="006E3868" w:rsidRDefault="00D22A6A" w:rsidP="006E3868">
      <w:pPr>
        <w:widowControl/>
        <w:rPr>
          <w:color w:val="auto"/>
          <w:highlight w:val="yellow"/>
        </w:rPr>
      </w:pPr>
    </w:p>
    <w:p w14:paraId="579A0742" w14:textId="5B2B88D4" w:rsidR="00D22A6A" w:rsidRPr="006E3868" w:rsidRDefault="00D64766" w:rsidP="006E3868">
      <w:pPr>
        <w:widowControl/>
        <w:rPr>
          <w:color w:val="auto"/>
        </w:rPr>
      </w:pPr>
      <w:r w:rsidRPr="006E3868">
        <w:rPr>
          <w:color w:val="auto"/>
        </w:rPr>
        <w:t>2</w:t>
      </w:r>
      <w:r w:rsidR="00D22A6A" w:rsidRPr="006E3868">
        <w:rPr>
          <w:color w:val="auto"/>
        </w:rPr>
        <w:t>.</w:t>
      </w:r>
      <w:r w:rsidR="00A108F1" w:rsidRPr="006E3868">
        <w:rPr>
          <w:color w:val="auto"/>
        </w:rPr>
        <w:t>1</w:t>
      </w:r>
      <w:r w:rsidR="00D22A6A" w:rsidRPr="006E3868">
        <w:rPr>
          <w:color w:val="auto"/>
        </w:rPr>
        <w:t>.</w:t>
      </w:r>
      <w:r w:rsidR="007460A0" w:rsidRPr="006E3868">
        <w:rPr>
          <w:color w:val="auto"/>
        </w:rPr>
        <w:t>2</w:t>
      </w:r>
      <w:r w:rsidR="00D22A6A" w:rsidRPr="006E3868">
        <w:rPr>
          <w:color w:val="auto"/>
        </w:rPr>
        <w:t>.</w:t>
      </w:r>
      <w:r w:rsidR="00F17B3E" w:rsidRPr="006E3868">
        <w:rPr>
          <w:color w:val="auto"/>
        </w:rPr>
        <w:t xml:space="preserve"> </w:t>
      </w:r>
      <w:r w:rsidR="00D22A6A" w:rsidRPr="006E3868">
        <w:rPr>
          <w:color w:val="auto"/>
        </w:rPr>
        <w:t xml:space="preserve">Set </w:t>
      </w:r>
      <w:r w:rsidR="00B020E9">
        <w:rPr>
          <w:color w:val="auto"/>
        </w:rPr>
        <w:t xml:space="preserve">up </w:t>
      </w:r>
      <w:r w:rsidR="00D22A6A" w:rsidRPr="006E3868">
        <w:rPr>
          <w:color w:val="auto"/>
        </w:rPr>
        <w:t xml:space="preserve">a video camera </w:t>
      </w:r>
      <w:r w:rsidR="00B020E9">
        <w:rPr>
          <w:color w:val="auto"/>
        </w:rPr>
        <w:t>near</w:t>
      </w:r>
      <w:r w:rsidR="00306A90" w:rsidRPr="006E3868">
        <w:rPr>
          <w:color w:val="auto"/>
        </w:rPr>
        <w:t xml:space="preserve"> the center of the</w:t>
      </w:r>
      <w:r w:rsidR="007A0752" w:rsidRPr="006E3868">
        <w:rPr>
          <w:color w:val="auto"/>
        </w:rPr>
        <w:t xml:space="preserve"> room </w:t>
      </w:r>
      <w:r w:rsidR="000F02C1" w:rsidRPr="006E3868">
        <w:rPr>
          <w:color w:val="auto"/>
        </w:rPr>
        <w:t>to record</w:t>
      </w:r>
      <w:r w:rsidR="00D22A6A" w:rsidRPr="006E3868">
        <w:rPr>
          <w:color w:val="auto"/>
        </w:rPr>
        <w:t xml:space="preserve"> the display of the digital protractor</w:t>
      </w:r>
      <w:r w:rsidR="00306A90" w:rsidRPr="006E3868">
        <w:rPr>
          <w:color w:val="auto"/>
        </w:rPr>
        <w:t>.</w:t>
      </w:r>
    </w:p>
    <w:p w14:paraId="4CED8837" w14:textId="72599959" w:rsidR="006B13A4" w:rsidRPr="006E3868" w:rsidRDefault="006B13A4" w:rsidP="006E3868">
      <w:pPr>
        <w:widowControl/>
        <w:rPr>
          <w:color w:val="auto"/>
        </w:rPr>
      </w:pPr>
    </w:p>
    <w:p w14:paraId="725CD1AE" w14:textId="437C1DAC" w:rsidR="006B13A4" w:rsidRPr="006E3868" w:rsidRDefault="006B13A4" w:rsidP="006E3868">
      <w:pPr>
        <w:widowControl/>
        <w:rPr>
          <w:color w:val="auto"/>
        </w:rPr>
      </w:pPr>
      <w:r w:rsidRPr="006E3868">
        <w:rPr>
          <w:color w:val="auto"/>
        </w:rPr>
        <w:t xml:space="preserve">Note: </w:t>
      </w:r>
      <w:r w:rsidR="004C32FC" w:rsidRPr="006E3868">
        <w:rPr>
          <w:color w:val="auto"/>
        </w:rPr>
        <w:t>Since t</w:t>
      </w:r>
      <w:r w:rsidR="00EF3ADA" w:rsidRPr="006E3868">
        <w:rPr>
          <w:color w:val="auto"/>
        </w:rPr>
        <w:t xml:space="preserve">he display of the protractor </w:t>
      </w:r>
      <w:r w:rsidR="004C32FC" w:rsidRPr="006E3868">
        <w:rPr>
          <w:color w:val="auto"/>
        </w:rPr>
        <w:t>move</w:t>
      </w:r>
      <w:r w:rsidR="000F02C1" w:rsidRPr="006E3868">
        <w:rPr>
          <w:color w:val="auto"/>
        </w:rPr>
        <w:t>s</w:t>
      </w:r>
      <w:r w:rsidR="004C32FC" w:rsidRPr="006E3868">
        <w:rPr>
          <w:color w:val="auto"/>
        </w:rPr>
        <w:t xml:space="preserve"> with the </w:t>
      </w:r>
      <w:r w:rsidR="000B517D" w:rsidRPr="006E3868">
        <w:rPr>
          <w:color w:val="auto"/>
        </w:rPr>
        <w:t>protractor</w:t>
      </w:r>
      <w:r w:rsidR="000F02C1" w:rsidRPr="006E3868">
        <w:rPr>
          <w:color w:val="auto"/>
        </w:rPr>
        <w:t>’s</w:t>
      </w:r>
      <w:r w:rsidR="000B517D" w:rsidRPr="006E3868">
        <w:rPr>
          <w:color w:val="auto"/>
        </w:rPr>
        <w:t xml:space="preserve"> </w:t>
      </w:r>
      <w:r w:rsidR="004C32FC" w:rsidRPr="006E3868">
        <w:rPr>
          <w:color w:val="auto"/>
        </w:rPr>
        <w:t>body, t</w:t>
      </w:r>
      <w:r w:rsidRPr="006E3868">
        <w:rPr>
          <w:color w:val="auto"/>
        </w:rPr>
        <w:t xml:space="preserve">he </w:t>
      </w:r>
      <w:r w:rsidR="00CA63F1" w:rsidRPr="006E3868">
        <w:rPr>
          <w:color w:val="auto"/>
        </w:rPr>
        <w:t xml:space="preserve">field of view </w:t>
      </w:r>
      <w:r w:rsidR="00E15EFA" w:rsidRPr="006E3868">
        <w:rPr>
          <w:color w:val="auto"/>
        </w:rPr>
        <w:t xml:space="preserve">of the video </w:t>
      </w:r>
      <w:r w:rsidR="00CA63F1" w:rsidRPr="006E3868">
        <w:rPr>
          <w:color w:val="auto"/>
        </w:rPr>
        <w:t xml:space="preserve">should be large enough to cover all the possible areas. </w:t>
      </w:r>
      <w:r w:rsidR="00E15EFA" w:rsidRPr="006E3868">
        <w:rPr>
          <w:color w:val="auto"/>
        </w:rPr>
        <w:t>Moreover, t</w:t>
      </w:r>
      <w:r w:rsidR="004C32FC" w:rsidRPr="006E3868">
        <w:rPr>
          <w:color w:val="auto"/>
        </w:rPr>
        <w:t xml:space="preserve">he </w:t>
      </w:r>
      <w:r w:rsidR="00E15EFA" w:rsidRPr="006E3868">
        <w:rPr>
          <w:color w:val="auto"/>
        </w:rPr>
        <w:t>v</w:t>
      </w:r>
      <w:r w:rsidRPr="006E3868">
        <w:rPr>
          <w:color w:val="auto"/>
        </w:rPr>
        <w:t xml:space="preserve">ideo camera should </w:t>
      </w:r>
      <w:r w:rsidR="00EF3ADA" w:rsidRPr="006E3868">
        <w:rPr>
          <w:color w:val="auto"/>
        </w:rPr>
        <w:t>be</w:t>
      </w:r>
      <w:r w:rsidR="00A614E2" w:rsidRPr="006E3868">
        <w:rPr>
          <w:color w:val="auto"/>
        </w:rPr>
        <w:t xml:space="preserve"> carefully</w:t>
      </w:r>
      <w:r w:rsidR="00EF3ADA" w:rsidRPr="006E3868">
        <w:rPr>
          <w:color w:val="auto"/>
        </w:rPr>
        <w:t xml:space="preserve"> placed </w:t>
      </w:r>
      <w:proofErr w:type="gramStart"/>
      <w:r w:rsidR="000F02C1" w:rsidRPr="006E3868">
        <w:rPr>
          <w:color w:val="auto"/>
        </w:rPr>
        <w:t xml:space="preserve">in order </w:t>
      </w:r>
      <w:r w:rsidR="00B73C3E">
        <w:rPr>
          <w:color w:val="auto"/>
        </w:rPr>
        <w:t>to</w:t>
      </w:r>
      <w:proofErr w:type="gramEnd"/>
      <w:r w:rsidR="00B73C3E">
        <w:rPr>
          <w:color w:val="auto"/>
        </w:rPr>
        <w:t xml:space="preserve"> </w:t>
      </w:r>
      <w:r w:rsidRPr="006E3868">
        <w:rPr>
          <w:color w:val="auto"/>
        </w:rPr>
        <w:t>not</w:t>
      </w:r>
      <w:r w:rsidR="00EF3ADA" w:rsidRPr="006E3868">
        <w:rPr>
          <w:color w:val="auto"/>
        </w:rPr>
        <w:t xml:space="preserve"> </w:t>
      </w:r>
      <w:r w:rsidRPr="006E3868">
        <w:rPr>
          <w:color w:val="auto"/>
        </w:rPr>
        <w:t>disturb the participant’</w:t>
      </w:r>
      <w:r w:rsidR="000F02C1" w:rsidRPr="006E3868">
        <w:rPr>
          <w:color w:val="auto"/>
        </w:rPr>
        <w:t>s</w:t>
      </w:r>
      <w:r w:rsidRPr="006E3868">
        <w:rPr>
          <w:color w:val="auto"/>
        </w:rPr>
        <w:t xml:space="preserve"> </w:t>
      </w:r>
      <w:r w:rsidR="000B517D" w:rsidRPr="006E3868">
        <w:rPr>
          <w:color w:val="auto"/>
        </w:rPr>
        <w:t xml:space="preserve">sitting </w:t>
      </w:r>
      <w:r w:rsidRPr="006E3868">
        <w:rPr>
          <w:color w:val="auto"/>
        </w:rPr>
        <w:t xml:space="preserve">position and </w:t>
      </w:r>
      <w:r w:rsidR="00B73C3E">
        <w:rPr>
          <w:color w:val="auto"/>
        </w:rPr>
        <w:t xml:space="preserve">the </w:t>
      </w:r>
      <w:r w:rsidRPr="006E3868">
        <w:rPr>
          <w:color w:val="auto"/>
        </w:rPr>
        <w:t>sound presentation.</w:t>
      </w:r>
    </w:p>
    <w:p w14:paraId="6AD19655" w14:textId="77777777" w:rsidR="000024A7" w:rsidRPr="006E3868" w:rsidRDefault="000024A7" w:rsidP="006E3868">
      <w:pPr>
        <w:widowControl/>
        <w:rPr>
          <w:color w:val="auto"/>
        </w:rPr>
      </w:pPr>
    </w:p>
    <w:p w14:paraId="1FC46837" w14:textId="39CBCBA3" w:rsidR="000024A7" w:rsidRPr="006E3868" w:rsidRDefault="000024A7" w:rsidP="006E3868">
      <w:pPr>
        <w:widowControl/>
        <w:rPr>
          <w:color w:val="auto"/>
        </w:rPr>
      </w:pPr>
      <w:r w:rsidRPr="006E3868">
        <w:rPr>
          <w:color w:val="auto"/>
        </w:rPr>
        <w:t xml:space="preserve">2.1.3 Prepare for </w:t>
      </w:r>
      <w:r w:rsidR="00807026" w:rsidRPr="006E3868">
        <w:rPr>
          <w:color w:val="auto"/>
        </w:rPr>
        <w:t xml:space="preserve">two sessions of </w:t>
      </w:r>
      <w:r w:rsidRPr="006E3868">
        <w:rPr>
          <w:color w:val="auto"/>
        </w:rPr>
        <w:t xml:space="preserve">sound source localization: in </w:t>
      </w:r>
      <w:r w:rsidR="003253BA" w:rsidRPr="006E3868">
        <w:rPr>
          <w:color w:val="auto"/>
        </w:rPr>
        <w:t>the first</w:t>
      </w:r>
      <w:r w:rsidRPr="006E3868">
        <w:rPr>
          <w:color w:val="auto"/>
        </w:rPr>
        <w:t xml:space="preserve"> </w:t>
      </w:r>
      <w:r w:rsidR="00807026" w:rsidRPr="006E3868">
        <w:rPr>
          <w:color w:val="auto"/>
        </w:rPr>
        <w:t>session</w:t>
      </w:r>
      <w:r w:rsidRPr="006E3868">
        <w:rPr>
          <w:color w:val="auto"/>
        </w:rPr>
        <w:t xml:space="preserve">, </w:t>
      </w:r>
      <w:r w:rsidR="00E968E1" w:rsidRPr="006E3868">
        <w:rPr>
          <w:color w:val="auto"/>
        </w:rPr>
        <w:t xml:space="preserve">the participant does not put on the </w:t>
      </w:r>
      <w:r w:rsidR="00E968E1" w:rsidRPr="006E3868">
        <w:rPr>
          <w:color w:val="auto"/>
          <w:lang w:eastAsia="ja-JP"/>
        </w:rPr>
        <w:t>reversed audition system</w:t>
      </w:r>
      <w:r w:rsidR="00E968E1" w:rsidRPr="006E3868">
        <w:rPr>
          <w:color w:val="auto"/>
        </w:rPr>
        <w:t>.</w:t>
      </w:r>
      <w:r w:rsidR="00A56759" w:rsidRPr="006E3868">
        <w:rPr>
          <w:color w:val="auto"/>
        </w:rPr>
        <w:t xml:space="preserve"> </w:t>
      </w:r>
      <w:r w:rsidR="00A56759" w:rsidRPr="006E3868">
        <w:rPr>
          <w:color w:val="auto"/>
          <w:lang w:eastAsia="ja-JP"/>
        </w:rPr>
        <w:t xml:space="preserve">In the </w:t>
      </w:r>
      <w:r w:rsidR="003253BA" w:rsidRPr="006E3868">
        <w:rPr>
          <w:color w:val="auto"/>
          <w:lang w:eastAsia="ja-JP"/>
        </w:rPr>
        <w:t>second</w:t>
      </w:r>
      <w:r w:rsidR="00A56759" w:rsidRPr="006E3868">
        <w:rPr>
          <w:color w:val="auto"/>
          <w:lang w:eastAsia="ja-JP"/>
        </w:rPr>
        <w:t xml:space="preserve"> session,</w:t>
      </w:r>
      <w:r w:rsidR="00A56759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the participant </w:t>
      </w:r>
      <w:r w:rsidRPr="006E3868">
        <w:rPr>
          <w:color w:val="auto"/>
          <w:lang w:eastAsia="ja-JP"/>
        </w:rPr>
        <w:t xml:space="preserve">puts </w:t>
      </w:r>
      <w:r w:rsidR="00067FFE" w:rsidRPr="006E3868">
        <w:rPr>
          <w:color w:val="auto"/>
          <w:lang w:eastAsia="ja-JP"/>
        </w:rPr>
        <w:t>on the equipment</w:t>
      </w:r>
      <w:r w:rsidRPr="006E3868">
        <w:rPr>
          <w:color w:val="auto"/>
          <w:lang w:eastAsia="ja-JP"/>
        </w:rPr>
        <w:t>, calibrates</w:t>
      </w:r>
      <w:r w:rsidR="00067FFE" w:rsidRPr="006E3868">
        <w:rPr>
          <w:color w:val="auto"/>
          <w:lang w:eastAsia="ja-JP"/>
        </w:rPr>
        <w:t xml:space="preserve"> it</w:t>
      </w:r>
      <w:r w:rsidRPr="006E3868">
        <w:rPr>
          <w:color w:val="auto"/>
          <w:lang w:eastAsia="ja-JP"/>
        </w:rPr>
        <w:t xml:space="preserve">, and checks the </w:t>
      </w:r>
      <w:r w:rsidR="00E968E1" w:rsidRPr="006E3868">
        <w:rPr>
          <w:color w:val="auto"/>
        </w:rPr>
        <w:t>system</w:t>
      </w:r>
      <w:r w:rsidR="00B73C3E">
        <w:rPr>
          <w:color w:val="auto"/>
        </w:rPr>
        <w:t xml:space="preserve"> (</w:t>
      </w:r>
      <w:r w:rsidRPr="006E3868">
        <w:rPr>
          <w:color w:val="auto"/>
          <w:lang w:eastAsia="ja-JP"/>
        </w:rPr>
        <w:t xml:space="preserve">as explained in </w:t>
      </w:r>
      <w:r w:rsidR="00B73C3E">
        <w:rPr>
          <w:color w:val="auto"/>
          <w:lang w:eastAsia="ja-JP"/>
        </w:rPr>
        <w:t xml:space="preserve">step </w:t>
      </w:r>
      <w:r w:rsidRPr="00B73C3E">
        <w:rPr>
          <w:color w:val="auto"/>
          <w:lang w:eastAsia="ja-JP"/>
        </w:rPr>
        <w:t>1.2</w:t>
      </w:r>
      <w:r w:rsidR="00B73C3E">
        <w:rPr>
          <w:color w:val="auto"/>
          <w:lang w:eastAsia="ja-JP"/>
        </w:rPr>
        <w:t xml:space="preserve">) </w:t>
      </w:r>
      <w:r w:rsidR="003253BA" w:rsidRPr="006E3868">
        <w:rPr>
          <w:color w:val="auto"/>
          <w:lang w:eastAsia="ja-JP"/>
        </w:rPr>
        <w:t xml:space="preserve">as </w:t>
      </w:r>
      <w:r w:rsidR="00067FFE" w:rsidRPr="006E3868">
        <w:rPr>
          <w:color w:val="auto"/>
          <w:lang w:eastAsia="ja-JP"/>
        </w:rPr>
        <w:t xml:space="preserve">quickly </w:t>
      </w:r>
      <w:r w:rsidR="003253BA" w:rsidRPr="006E3868">
        <w:rPr>
          <w:color w:val="auto"/>
          <w:lang w:eastAsia="ja-JP"/>
        </w:rPr>
        <w:t>as possible</w:t>
      </w:r>
      <w:r w:rsidR="00C10896" w:rsidRPr="006E3868">
        <w:rPr>
          <w:color w:val="auto"/>
          <w:lang w:eastAsia="ja-JP"/>
        </w:rPr>
        <w:t>.</w:t>
      </w:r>
    </w:p>
    <w:p w14:paraId="282823E5" w14:textId="27CBE50B" w:rsidR="00D30A32" w:rsidRPr="006E3868" w:rsidRDefault="00D30A32" w:rsidP="006E3868">
      <w:pPr>
        <w:widowControl/>
        <w:rPr>
          <w:color w:val="auto"/>
          <w:lang w:eastAsia="ja-JP"/>
        </w:rPr>
      </w:pPr>
    </w:p>
    <w:p w14:paraId="17E841FF" w14:textId="22F4351A" w:rsidR="000802AC" w:rsidRPr="006E3868" w:rsidRDefault="00D64766" w:rsidP="006E3868">
      <w:pPr>
        <w:widowControl/>
        <w:rPr>
          <w:color w:val="auto"/>
        </w:rPr>
      </w:pPr>
      <w:r w:rsidRPr="006E3868">
        <w:rPr>
          <w:color w:val="auto"/>
        </w:rPr>
        <w:t>2</w:t>
      </w:r>
      <w:r w:rsidR="00106B21" w:rsidRPr="006E3868">
        <w:rPr>
          <w:color w:val="auto"/>
        </w:rPr>
        <w:t>.</w:t>
      </w:r>
      <w:r w:rsidR="00A108F1" w:rsidRPr="006E3868">
        <w:rPr>
          <w:color w:val="auto"/>
        </w:rPr>
        <w:t>1</w:t>
      </w:r>
      <w:r w:rsidR="00106B21" w:rsidRPr="006E3868">
        <w:rPr>
          <w:color w:val="auto"/>
        </w:rPr>
        <w:t>.</w:t>
      </w:r>
      <w:r w:rsidR="000024A7" w:rsidRPr="006E3868">
        <w:rPr>
          <w:color w:val="auto"/>
        </w:rPr>
        <w:t>4</w:t>
      </w:r>
      <w:r w:rsidR="00D30A32" w:rsidRPr="006E3868">
        <w:rPr>
          <w:color w:val="auto"/>
        </w:rPr>
        <w:t>.</w:t>
      </w:r>
      <w:r w:rsidR="00F17B3E" w:rsidRPr="006E3868">
        <w:rPr>
          <w:color w:val="auto"/>
        </w:rPr>
        <w:t xml:space="preserve"> </w:t>
      </w:r>
      <w:r w:rsidR="007064C7" w:rsidRPr="006E3868">
        <w:rPr>
          <w:color w:val="auto"/>
        </w:rPr>
        <w:t>G</w:t>
      </w:r>
      <w:r w:rsidR="000D79CF" w:rsidRPr="006E3868">
        <w:rPr>
          <w:color w:val="auto"/>
        </w:rPr>
        <w:t>uide the</w:t>
      </w:r>
      <w:r w:rsidR="007064C7" w:rsidRPr="006E3868">
        <w:rPr>
          <w:color w:val="auto"/>
        </w:rPr>
        <w:t xml:space="preserve"> participants</w:t>
      </w:r>
      <w:r w:rsidR="000D79CF" w:rsidRPr="006E3868">
        <w:rPr>
          <w:color w:val="auto"/>
        </w:rPr>
        <w:t xml:space="preserve"> </w:t>
      </w:r>
      <w:r w:rsidR="00794D56" w:rsidRPr="006E3868">
        <w:rPr>
          <w:color w:val="auto"/>
        </w:rPr>
        <w:t xml:space="preserve">to sit comfortably and blindfolded at the center of the circle facing a </w:t>
      </w:r>
      <w:r w:rsidR="00DC7D09" w:rsidRPr="006E3868">
        <w:rPr>
          <w:color w:val="auto"/>
        </w:rPr>
        <w:t>zero</w:t>
      </w:r>
      <w:r w:rsidR="00794D56" w:rsidRPr="006E3868">
        <w:rPr>
          <w:color w:val="auto"/>
        </w:rPr>
        <w:t xml:space="preserve">-degree sound </w:t>
      </w:r>
      <w:r w:rsidR="009B7467" w:rsidRPr="006E3868">
        <w:rPr>
          <w:color w:val="auto"/>
        </w:rPr>
        <w:t>source and</w:t>
      </w:r>
      <w:r w:rsidR="00FB50CD" w:rsidRPr="006E3868">
        <w:rPr>
          <w:color w:val="auto"/>
        </w:rPr>
        <w:t xml:space="preserve"> </w:t>
      </w:r>
      <w:r w:rsidR="00794D56" w:rsidRPr="006E3868">
        <w:rPr>
          <w:color w:val="auto"/>
        </w:rPr>
        <w:t xml:space="preserve">wait for </w:t>
      </w:r>
      <w:r w:rsidR="00F0445E" w:rsidRPr="006E3868">
        <w:rPr>
          <w:color w:val="auto"/>
        </w:rPr>
        <w:t>the experiment</w:t>
      </w:r>
      <w:r w:rsidR="00794D56" w:rsidRPr="006E3868">
        <w:rPr>
          <w:color w:val="auto"/>
        </w:rPr>
        <w:t xml:space="preserve"> to start</w:t>
      </w:r>
      <w:r w:rsidR="00C53C56" w:rsidRPr="006E3868">
        <w:rPr>
          <w:color w:val="auto"/>
        </w:rPr>
        <w:t>.</w:t>
      </w:r>
      <w:r w:rsidR="000C36BD" w:rsidRPr="006E3868">
        <w:rPr>
          <w:color w:val="auto"/>
        </w:rPr>
        <w:t xml:space="preserve"> </w:t>
      </w:r>
    </w:p>
    <w:p w14:paraId="4B67B7C6" w14:textId="77777777" w:rsidR="000C36BD" w:rsidRPr="006E3868" w:rsidRDefault="000C36BD" w:rsidP="006E3868">
      <w:pPr>
        <w:widowControl/>
        <w:rPr>
          <w:color w:val="auto"/>
        </w:rPr>
      </w:pPr>
    </w:p>
    <w:p w14:paraId="6501F3E1" w14:textId="77777777" w:rsidR="000C36BD" w:rsidRPr="006E3868" w:rsidRDefault="000C36BD" w:rsidP="006E3868">
      <w:pPr>
        <w:widowControl/>
        <w:tabs>
          <w:tab w:val="left" w:pos="8085"/>
        </w:tabs>
        <w:rPr>
          <w:color w:val="auto"/>
          <w:lang w:eastAsia="ja-JP"/>
        </w:rPr>
      </w:pPr>
      <w:r w:rsidRPr="006E3868">
        <w:rPr>
          <w:color w:val="auto"/>
          <w:lang w:eastAsia="ja-JP"/>
        </w:rPr>
        <w:lastRenderedPageBreak/>
        <w:t xml:space="preserve">Note: Start validating the sound source localization here. </w:t>
      </w:r>
    </w:p>
    <w:p w14:paraId="66C3955D" w14:textId="77777777" w:rsidR="000C36BD" w:rsidRPr="006E3868" w:rsidRDefault="000C36BD" w:rsidP="006E3868">
      <w:pPr>
        <w:widowControl/>
        <w:rPr>
          <w:color w:val="auto"/>
        </w:rPr>
      </w:pPr>
    </w:p>
    <w:p w14:paraId="5ED1B17D" w14:textId="2CA900F5" w:rsidR="006B7212" w:rsidRPr="006E3868" w:rsidRDefault="00D64766" w:rsidP="006E3868">
      <w:pPr>
        <w:widowControl/>
        <w:rPr>
          <w:color w:val="auto"/>
        </w:rPr>
      </w:pPr>
      <w:r w:rsidRPr="006E3868">
        <w:rPr>
          <w:color w:val="auto"/>
        </w:rPr>
        <w:t>2</w:t>
      </w:r>
      <w:r w:rsidR="00C77C61" w:rsidRPr="006E3868">
        <w:rPr>
          <w:color w:val="auto"/>
        </w:rPr>
        <w:t>.</w:t>
      </w:r>
      <w:r w:rsidR="00A108F1" w:rsidRPr="006E3868">
        <w:rPr>
          <w:color w:val="auto"/>
        </w:rPr>
        <w:t>1</w:t>
      </w:r>
      <w:r w:rsidR="00C77C61" w:rsidRPr="006E3868">
        <w:rPr>
          <w:color w:val="auto"/>
        </w:rPr>
        <w:t>.</w:t>
      </w:r>
      <w:r w:rsidR="000D7048" w:rsidRPr="006E3868">
        <w:rPr>
          <w:color w:val="auto"/>
        </w:rPr>
        <w:t>5</w:t>
      </w:r>
      <w:r w:rsidR="00C77C61" w:rsidRPr="006E3868">
        <w:rPr>
          <w:color w:val="auto"/>
        </w:rPr>
        <w:t>.</w:t>
      </w:r>
      <w:r w:rsidR="006B7212" w:rsidRPr="006E3868">
        <w:rPr>
          <w:color w:val="auto"/>
        </w:rPr>
        <w:t xml:space="preserve"> </w:t>
      </w:r>
      <w:r w:rsidR="0033087B" w:rsidRPr="006E3868">
        <w:rPr>
          <w:color w:val="auto"/>
        </w:rPr>
        <w:t>Conduct two sessions</w:t>
      </w:r>
      <w:r w:rsidR="00B3601A" w:rsidRPr="006E3868">
        <w:rPr>
          <w:color w:val="auto"/>
        </w:rPr>
        <w:t xml:space="preserve"> of sound source localization</w:t>
      </w:r>
      <w:r w:rsidR="006B7212" w:rsidRPr="006E3868">
        <w:rPr>
          <w:color w:val="auto"/>
        </w:rPr>
        <w:t>.</w:t>
      </w:r>
      <w:r w:rsidR="0033087B" w:rsidRPr="006E3868">
        <w:rPr>
          <w:color w:val="auto"/>
        </w:rPr>
        <w:t xml:space="preserve"> </w:t>
      </w:r>
      <w:r w:rsidR="006B7212" w:rsidRPr="006E3868">
        <w:rPr>
          <w:color w:val="auto"/>
        </w:rPr>
        <w:t xml:space="preserve">In both sessions, </w:t>
      </w:r>
      <w:r w:rsidR="00B73C3E">
        <w:rPr>
          <w:color w:val="auto"/>
        </w:rPr>
        <w:t xml:space="preserve">have </w:t>
      </w:r>
      <w:r w:rsidR="006B7212" w:rsidRPr="006E3868">
        <w:rPr>
          <w:color w:val="auto"/>
        </w:rPr>
        <w:t>the participant use the protractor to indicate the perceived sound direction as precisely as possible</w:t>
      </w:r>
      <w:r w:rsidR="00AE399F" w:rsidRPr="006E3868">
        <w:rPr>
          <w:color w:val="auto"/>
        </w:rPr>
        <w:t xml:space="preserve"> without moving the head</w:t>
      </w:r>
      <w:r w:rsidR="006B7212" w:rsidRPr="006E3868">
        <w:rPr>
          <w:color w:val="auto"/>
        </w:rPr>
        <w:t xml:space="preserve">. </w:t>
      </w:r>
    </w:p>
    <w:p w14:paraId="64082FBC" w14:textId="77777777" w:rsidR="006B7212" w:rsidRPr="006E3868" w:rsidRDefault="006B7212" w:rsidP="006E3868">
      <w:pPr>
        <w:widowControl/>
        <w:rPr>
          <w:color w:val="auto"/>
        </w:rPr>
      </w:pPr>
    </w:p>
    <w:p w14:paraId="45D5E41D" w14:textId="5EAD3415" w:rsidR="00EC1607" w:rsidRDefault="006B7212" w:rsidP="006E3868">
      <w:pPr>
        <w:widowControl/>
        <w:rPr>
          <w:color w:val="auto"/>
        </w:rPr>
      </w:pPr>
      <w:r w:rsidRPr="006E3868">
        <w:rPr>
          <w:color w:val="auto"/>
          <w:lang w:eastAsia="ja-JP"/>
        </w:rPr>
        <w:t xml:space="preserve">2.1.6. </w:t>
      </w:r>
      <w:r w:rsidR="00B3601A" w:rsidRPr="006E3868">
        <w:rPr>
          <w:color w:val="auto"/>
        </w:rPr>
        <w:t>For each session, s</w:t>
      </w:r>
      <w:r w:rsidR="00204121" w:rsidRPr="006E3868">
        <w:rPr>
          <w:color w:val="auto"/>
        </w:rPr>
        <w:t>tart video</w:t>
      </w:r>
      <w:r w:rsidR="000F02C1" w:rsidRPr="006E3868">
        <w:rPr>
          <w:color w:val="auto"/>
        </w:rPr>
        <w:t>-</w:t>
      </w:r>
      <w:r w:rsidR="00204121" w:rsidRPr="006E3868">
        <w:rPr>
          <w:color w:val="auto"/>
        </w:rPr>
        <w:t xml:space="preserve">recording </w:t>
      </w:r>
      <w:r w:rsidR="00A50476" w:rsidRPr="006E3868">
        <w:rPr>
          <w:color w:val="auto"/>
        </w:rPr>
        <w:t xml:space="preserve">the </w:t>
      </w:r>
      <w:r w:rsidR="00436301" w:rsidRPr="006E3868">
        <w:rPr>
          <w:color w:val="auto"/>
        </w:rPr>
        <w:t xml:space="preserve">angle </w:t>
      </w:r>
      <w:r w:rsidR="00A50476" w:rsidRPr="006E3868">
        <w:rPr>
          <w:color w:val="auto"/>
        </w:rPr>
        <w:t xml:space="preserve">display of the protractor </w:t>
      </w:r>
      <w:r w:rsidR="00204121" w:rsidRPr="006E3868">
        <w:rPr>
          <w:color w:val="auto"/>
        </w:rPr>
        <w:t>and p</w:t>
      </w:r>
      <w:r w:rsidR="00287B75" w:rsidRPr="006E3868">
        <w:rPr>
          <w:color w:val="auto"/>
        </w:rPr>
        <w:t xml:space="preserve">resent </w:t>
      </w:r>
      <w:r w:rsidR="00F522BA" w:rsidRPr="006E3868">
        <w:rPr>
          <w:color w:val="auto"/>
        </w:rPr>
        <w:t xml:space="preserve">1000-Hz </w:t>
      </w:r>
      <w:r w:rsidR="00287B75" w:rsidRPr="006E3868">
        <w:rPr>
          <w:color w:val="auto"/>
        </w:rPr>
        <w:t>sounds</w:t>
      </w:r>
      <w:r w:rsidR="00F522BA" w:rsidRPr="006E3868">
        <w:rPr>
          <w:color w:val="auto"/>
        </w:rPr>
        <w:t xml:space="preserve"> at 65-dB </w:t>
      </w:r>
      <w:r w:rsidR="00AE70A4" w:rsidRPr="006E3868">
        <w:rPr>
          <w:color w:val="auto"/>
        </w:rPr>
        <w:t>sound pressure level (</w:t>
      </w:r>
      <w:r w:rsidR="00971238" w:rsidRPr="006E3868">
        <w:rPr>
          <w:color w:val="auto"/>
        </w:rPr>
        <w:t>SPL</w:t>
      </w:r>
      <w:r w:rsidR="00AE70A4" w:rsidRPr="006E3868">
        <w:rPr>
          <w:color w:val="auto"/>
        </w:rPr>
        <w:t>)</w:t>
      </w:r>
      <w:r w:rsidR="00971238" w:rsidRPr="006E3868">
        <w:rPr>
          <w:color w:val="auto"/>
        </w:rPr>
        <w:t xml:space="preserve"> </w:t>
      </w:r>
      <w:r w:rsidR="00F522BA" w:rsidRPr="006E3868">
        <w:rPr>
          <w:color w:val="auto"/>
        </w:rPr>
        <w:t xml:space="preserve">from </w:t>
      </w:r>
      <w:r w:rsidR="00EC1607">
        <w:rPr>
          <w:color w:val="auto"/>
        </w:rPr>
        <w:t xml:space="preserve">any </w:t>
      </w:r>
      <w:r w:rsidR="00F522BA" w:rsidRPr="006E3868">
        <w:rPr>
          <w:color w:val="auto"/>
        </w:rPr>
        <w:t xml:space="preserve">of </w:t>
      </w:r>
      <w:r w:rsidR="001E7432" w:rsidRPr="006E3868">
        <w:rPr>
          <w:color w:val="auto"/>
        </w:rPr>
        <w:t>the</w:t>
      </w:r>
      <w:r w:rsidR="00F522BA" w:rsidRPr="006E3868">
        <w:rPr>
          <w:color w:val="auto"/>
        </w:rPr>
        <w:t xml:space="preserve"> sound sources</w:t>
      </w:r>
      <w:r w:rsidR="00287B75" w:rsidRPr="006E3868">
        <w:rPr>
          <w:color w:val="auto"/>
        </w:rPr>
        <w:t xml:space="preserve"> using</w:t>
      </w:r>
      <w:r w:rsidR="00EC1607">
        <w:rPr>
          <w:color w:val="auto"/>
        </w:rPr>
        <w:t xml:space="preserve"> software stimulation.</w:t>
      </w:r>
    </w:p>
    <w:p w14:paraId="51150DA4" w14:textId="77777777" w:rsidR="00EC1607" w:rsidRDefault="00EC1607" w:rsidP="006E3868">
      <w:pPr>
        <w:widowControl/>
        <w:rPr>
          <w:color w:val="auto"/>
        </w:rPr>
      </w:pPr>
    </w:p>
    <w:p w14:paraId="4F3E5634" w14:textId="6C2F88FF" w:rsidR="0072144F" w:rsidRPr="006E3868" w:rsidRDefault="00EC1607" w:rsidP="006E3868">
      <w:pPr>
        <w:widowControl/>
        <w:rPr>
          <w:color w:val="auto"/>
        </w:rPr>
      </w:pPr>
      <w:r>
        <w:rPr>
          <w:color w:val="auto"/>
        </w:rPr>
        <w:t>Note: Here we use</w:t>
      </w:r>
      <w:r w:rsidR="00287B75" w:rsidRPr="006E3868">
        <w:rPr>
          <w:color w:val="auto"/>
        </w:rPr>
        <w:t xml:space="preserve"> </w:t>
      </w:r>
      <w:r w:rsidR="001E2FBC" w:rsidRPr="006E3868">
        <w:rPr>
          <w:color w:val="auto"/>
        </w:rPr>
        <w:t>MATLAB with the Psychophysics Toolbox</w:t>
      </w:r>
      <w:r w:rsidR="001E2FBC" w:rsidRPr="006E3868">
        <w:rPr>
          <w:color w:val="auto"/>
          <w:vertAlign w:val="superscript"/>
        </w:rPr>
        <w:t>16</w:t>
      </w:r>
      <w:r w:rsidR="002D5FF4" w:rsidRPr="006E3868">
        <w:rPr>
          <w:color w:val="auto"/>
          <w:vertAlign w:val="superscript"/>
        </w:rPr>
        <w:t>–</w:t>
      </w:r>
      <w:r w:rsidR="001E2FBC" w:rsidRPr="006E3868">
        <w:rPr>
          <w:color w:val="auto"/>
          <w:vertAlign w:val="superscript"/>
        </w:rPr>
        <w:t>18</w:t>
      </w:r>
      <w:r w:rsidRPr="00EC1607">
        <w:rPr>
          <w:color w:val="auto"/>
        </w:rPr>
        <w:t>.</w:t>
      </w:r>
      <w:r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 xml:space="preserve">Although </w:t>
      </w:r>
      <w:r>
        <w:rPr>
          <w:color w:val="auto"/>
          <w:lang w:eastAsia="ja-JP"/>
        </w:rPr>
        <w:t>this toolbox</w:t>
      </w:r>
      <w:r w:rsidRPr="006E3868">
        <w:rPr>
          <w:color w:val="auto"/>
          <w:lang w:eastAsia="ja-JP"/>
        </w:rPr>
        <w:t xml:space="preserve"> </w:t>
      </w:r>
      <w:proofErr w:type="gramStart"/>
      <w:r w:rsidRPr="006E3868">
        <w:rPr>
          <w:color w:val="auto"/>
          <w:lang w:eastAsia="ja-JP"/>
        </w:rPr>
        <w:t>is commonly used</w:t>
      </w:r>
      <w:proofErr w:type="gramEnd"/>
      <w:r w:rsidRPr="006E3868">
        <w:rPr>
          <w:color w:val="auto"/>
          <w:lang w:eastAsia="ja-JP"/>
        </w:rPr>
        <w:t xml:space="preserve"> to present sounds, any reliable stimulation software can also be used.</w:t>
      </w:r>
      <w:r>
        <w:rPr>
          <w:color w:val="auto"/>
          <w:lang w:eastAsia="ja-JP"/>
        </w:rPr>
        <w:t xml:space="preserve"> </w:t>
      </w:r>
      <w:r w:rsidR="00287B75" w:rsidRPr="006E3868">
        <w:rPr>
          <w:color w:val="auto"/>
        </w:rPr>
        <w:t>T</w:t>
      </w:r>
      <w:r w:rsidR="00F522BA" w:rsidRPr="006E3868">
        <w:rPr>
          <w:color w:val="auto"/>
        </w:rPr>
        <w:t xml:space="preserve">he sound at one location </w:t>
      </w:r>
      <w:r w:rsidR="006707B6" w:rsidRPr="006E3868">
        <w:rPr>
          <w:color w:val="auto"/>
        </w:rPr>
        <w:t>is</w:t>
      </w:r>
      <w:r w:rsidR="00F522BA" w:rsidRPr="006E3868">
        <w:rPr>
          <w:color w:val="auto"/>
        </w:rPr>
        <w:t xml:space="preserve"> </w:t>
      </w:r>
      <w:r w:rsidR="00D84468" w:rsidRPr="006E3868">
        <w:rPr>
          <w:color w:val="auto"/>
        </w:rPr>
        <w:t xml:space="preserve">randomly </w:t>
      </w:r>
      <w:r w:rsidR="00F522BA" w:rsidRPr="006E3868">
        <w:rPr>
          <w:color w:val="auto"/>
        </w:rPr>
        <w:t xml:space="preserve">switched to </w:t>
      </w:r>
      <w:r w:rsidR="000F02C1" w:rsidRPr="006E3868">
        <w:rPr>
          <w:color w:val="auto"/>
        </w:rPr>
        <w:t xml:space="preserve">the sound </w:t>
      </w:r>
      <w:r w:rsidR="00F522BA" w:rsidRPr="006E3868">
        <w:rPr>
          <w:color w:val="auto"/>
        </w:rPr>
        <w:t>at another location</w:t>
      </w:r>
      <w:r w:rsidR="00A85070" w:rsidRPr="006E3868">
        <w:rPr>
          <w:color w:val="auto"/>
        </w:rPr>
        <w:t xml:space="preserve"> every 10 s</w:t>
      </w:r>
      <w:r w:rsidR="007460A0" w:rsidRPr="006E3868">
        <w:rPr>
          <w:color w:val="auto"/>
        </w:rPr>
        <w:t xml:space="preserve"> </w:t>
      </w:r>
      <w:r w:rsidR="000F02C1" w:rsidRPr="006E3868">
        <w:rPr>
          <w:color w:val="auto"/>
        </w:rPr>
        <w:t xml:space="preserve">in such a way </w:t>
      </w:r>
      <w:r w:rsidR="007460A0" w:rsidRPr="006E3868">
        <w:rPr>
          <w:color w:val="auto"/>
        </w:rPr>
        <w:t xml:space="preserve">that </w:t>
      </w:r>
      <w:r w:rsidR="00287B75" w:rsidRPr="006E3868">
        <w:rPr>
          <w:color w:val="auto"/>
        </w:rPr>
        <w:t>e</w:t>
      </w:r>
      <w:r w:rsidR="00F522BA" w:rsidRPr="006E3868">
        <w:rPr>
          <w:color w:val="auto"/>
        </w:rPr>
        <w:t xml:space="preserve">ach </w:t>
      </w:r>
      <w:r w:rsidR="007460A0" w:rsidRPr="006E3868">
        <w:rPr>
          <w:color w:val="auto"/>
        </w:rPr>
        <w:t>location</w:t>
      </w:r>
      <w:r w:rsidR="00F522BA" w:rsidRPr="006E3868">
        <w:rPr>
          <w:color w:val="auto"/>
        </w:rPr>
        <w:t xml:space="preserve"> </w:t>
      </w:r>
      <w:r w:rsidR="007460A0" w:rsidRPr="006E3868">
        <w:rPr>
          <w:color w:val="auto"/>
        </w:rPr>
        <w:t>is</w:t>
      </w:r>
      <w:r w:rsidR="00F522BA" w:rsidRPr="006E3868">
        <w:rPr>
          <w:color w:val="auto"/>
        </w:rPr>
        <w:t xml:space="preserve"> used once. </w:t>
      </w:r>
    </w:p>
    <w:p w14:paraId="33E50175" w14:textId="4EFAE0EB" w:rsidR="00287B75" w:rsidRPr="006E3868" w:rsidRDefault="00287B75" w:rsidP="006E3868">
      <w:pPr>
        <w:widowControl/>
        <w:rPr>
          <w:color w:val="auto"/>
          <w:lang w:eastAsia="ja-JP"/>
        </w:rPr>
      </w:pPr>
    </w:p>
    <w:p w14:paraId="62381B81" w14:textId="61E593DC" w:rsidR="00F522BA" w:rsidRPr="006E3868" w:rsidRDefault="007A62E9" w:rsidP="006E3868">
      <w:pPr>
        <w:widowControl/>
        <w:rPr>
          <w:color w:val="auto"/>
        </w:rPr>
      </w:pPr>
      <w:r w:rsidRPr="006E3868">
        <w:rPr>
          <w:color w:val="auto"/>
        </w:rPr>
        <w:t>2.1.7.</w:t>
      </w:r>
      <w:r w:rsidR="00F17B3E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After each session, stop the video-recording and instruct the participants to take </w:t>
      </w:r>
      <w:r w:rsidR="00C35A09" w:rsidRPr="006E3868">
        <w:rPr>
          <w:color w:val="auto"/>
        </w:rPr>
        <w:t>a break for sufficient amount of time</w:t>
      </w:r>
      <w:r w:rsidR="0039656D" w:rsidRPr="006E3868">
        <w:rPr>
          <w:color w:val="auto"/>
        </w:rPr>
        <w:t>.</w:t>
      </w:r>
    </w:p>
    <w:p w14:paraId="665B2A68" w14:textId="77777777" w:rsidR="00ED45C2" w:rsidRPr="006E3868" w:rsidRDefault="00ED45C2" w:rsidP="006E3868">
      <w:pPr>
        <w:widowControl/>
        <w:tabs>
          <w:tab w:val="left" w:pos="8085"/>
        </w:tabs>
        <w:rPr>
          <w:color w:val="auto"/>
        </w:rPr>
      </w:pPr>
    </w:p>
    <w:p w14:paraId="6CA7DD67" w14:textId="0C76D33D" w:rsidR="00ED45C2" w:rsidRPr="006E3868" w:rsidRDefault="00ED45C2" w:rsidP="006E3868">
      <w:pPr>
        <w:widowControl/>
        <w:tabs>
          <w:tab w:val="left" w:pos="8085"/>
        </w:tabs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Note: </w:t>
      </w:r>
      <w:r w:rsidR="00F4590B" w:rsidRPr="006E3868">
        <w:rPr>
          <w:color w:val="auto"/>
          <w:lang w:eastAsia="ja-JP"/>
        </w:rPr>
        <w:t xml:space="preserve">Finish </w:t>
      </w:r>
      <w:r w:rsidR="00C8579D" w:rsidRPr="006E3868">
        <w:rPr>
          <w:color w:val="auto"/>
          <w:lang w:eastAsia="ja-JP"/>
        </w:rPr>
        <w:t>validating</w:t>
      </w:r>
      <w:r w:rsidR="003F2896" w:rsidRPr="006E3868">
        <w:rPr>
          <w:color w:val="auto"/>
          <w:lang w:eastAsia="ja-JP"/>
        </w:rPr>
        <w:t xml:space="preserve"> the sound source localization</w:t>
      </w:r>
      <w:r w:rsidRPr="006E3868">
        <w:rPr>
          <w:color w:val="auto"/>
          <w:lang w:eastAsia="ja-JP"/>
        </w:rPr>
        <w:t xml:space="preserve"> here. </w:t>
      </w:r>
    </w:p>
    <w:p w14:paraId="75412E5B" w14:textId="299634CC" w:rsidR="000F7CEB" w:rsidRPr="006E3868" w:rsidRDefault="000F7CEB" w:rsidP="006E3868">
      <w:pPr>
        <w:widowControl/>
        <w:tabs>
          <w:tab w:val="left" w:pos="7605"/>
        </w:tabs>
        <w:rPr>
          <w:color w:val="auto"/>
        </w:rPr>
      </w:pPr>
    </w:p>
    <w:p w14:paraId="6F587CFD" w14:textId="1183A151" w:rsidR="00692999" w:rsidRPr="006E3868" w:rsidRDefault="00D64766" w:rsidP="006E3868">
      <w:pPr>
        <w:widowControl/>
        <w:rPr>
          <w:color w:val="auto"/>
        </w:rPr>
      </w:pPr>
      <w:r w:rsidRPr="006E3868">
        <w:rPr>
          <w:color w:val="auto"/>
        </w:rPr>
        <w:t>2</w:t>
      </w:r>
      <w:r w:rsidR="000F7CEB" w:rsidRPr="006E3868">
        <w:rPr>
          <w:color w:val="auto"/>
        </w:rPr>
        <w:t>.</w:t>
      </w:r>
      <w:r w:rsidR="00A108F1" w:rsidRPr="006E3868">
        <w:rPr>
          <w:color w:val="auto"/>
        </w:rPr>
        <w:t>1</w:t>
      </w:r>
      <w:r w:rsidR="000F7CEB" w:rsidRPr="006E3868">
        <w:rPr>
          <w:color w:val="auto"/>
        </w:rPr>
        <w:t>.8.</w:t>
      </w:r>
      <w:r w:rsidR="00F17B3E" w:rsidRPr="006E3868">
        <w:rPr>
          <w:color w:val="auto"/>
        </w:rPr>
        <w:t xml:space="preserve"> </w:t>
      </w:r>
      <w:r w:rsidR="001E4E95" w:rsidRPr="006E3868">
        <w:rPr>
          <w:color w:val="auto"/>
        </w:rPr>
        <w:t>R</w:t>
      </w:r>
      <w:r w:rsidR="00591461" w:rsidRPr="006E3868">
        <w:rPr>
          <w:color w:val="auto"/>
        </w:rPr>
        <w:t xml:space="preserve">ead </w:t>
      </w:r>
      <w:r w:rsidR="001E00F2" w:rsidRPr="006E3868">
        <w:rPr>
          <w:color w:val="auto"/>
        </w:rPr>
        <w:t xml:space="preserve">the </w:t>
      </w:r>
      <w:r w:rsidR="009E7373" w:rsidRPr="006E3868">
        <w:rPr>
          <w:color w:val="auto"/>
        </w:rPr>
        <w:t xml:space="preserve">trial-by-trial </w:t>
      </w:r>
      <w:r w:rsidR="007E0604" w:rsidRPr="006E3868">
        <w:rPr>
          <w:color w:val="auto"/>
        </w:rPr>
        <w:t xml:space="preserve">perceptual angles </w:t>
      </w:r>
      <w:r w:rsidR="009E7373" w:rsidRPr="006E3868">
        <w:rPr>
          <w:color w:val="auto"/>
        </w:rPr>
        <w:t xml:space="preserve">displayed </w:t>
      </w:r>
      <w:r w:rsidR="00EC1607">
        <w:rPr>
          <w:color w:val="auto"/>
        </w:rPr>
        <w:t>on</w:t>
      </w:r>
      <w:r w:rsidR="009E7373" w:rsidRPr="006E3868">
        <w:rPr>
          <w:color w:val="auto"/>
        </w:rPr>
        <w:t xml:space="preserve"> the protractor</w:t>
      </w:r>
      <w:r w:rsidR="00476D17" w:rsidRPr="006E3868">
        <w:rPr>
          <w:color w:val="auto"/>
        </w:rPr>
        <w:t xml:space="preserve"> </w:t>
      </w:r>
      <w:r w:rsidR="00456FE9" w:rsidRPr="006E3868">
        <w:rPr>
          <w:color w:val="auto"/>
        </w:rPr>
        <w:t xml:space="preserve">from the recorded </w:t>
      </w:r>
      <w:proofErr w:type="gramStart"/>
      <w:r w:rsidR="00456FE9" w:rsidRPr="006E3868">
        <w:rPr>
          <w:color w:val="auto"/>
        </w:rPr>
        <w:t>video</w:t>
      </w:r>
      <w:r w:rsidR="00C23F24" w:rsidRPr="006E3868">
        <w:rPr>
          <w:color w:val="auto"/>
        </w:rPr>
        <w:t>, and</w:t>
      </w:r>
      <w:proofErr w:type="gramEnd"/>
      <w:r w:rsidR="00932E4D" w:rsidRPr="006E3868">
        <w:rPr>
          <w:color w:val="auto"/>
        </w:rPr>
        <w:t xml:space="preserve"> e</w:t>
      </w:r>
      <w:r w:rsidR="00F4590B" w:rsidRPr="006E3868">
        <w:rPr>
          <w:color w:val="auto"/>
        </w:rPr>
        <w:t>valuate the spatial performance of the reversed audition system by c</w:t>
      </w:r>
      <w:r w:rsidR="00692999" w:rsidRPr="006E3868">
        <w:rPr>
          <w:color w:val="auto"/>
        </w:rPr>
        <w:t>ompar</w:t>
      </w:r>
      <w:r w:rsidR="00F4590B" w:rsidRPr="006E3868">
        <w:rPr>
          <w:color w:val="auto"/>
        </w:rPr>
        <w:t>ing</w:t>
      </w:r>
      <w:r w:rsidR="00692999" w:rsidRPr="006E3868">
        <w:rPr>
          <w:color w:val="auto"/>
        </w:rPr>
        <w:t xml:space="preserve"> the perceptual angles</w:t>
      </w:r>
      <w:r w:rsidR="007E0604" w:rsidRPr="006E3868">
        <w:rPr>
          <w:color w:val="auto"/>
        </w:rPr>
        <w:t xml:space="preserve"> in the normal and the reversed conditions </w:t>
      </w:r>
      <w:r w:rsidR="00491CA7" w:rsidRPr="006E3868">
        <w:rPr>
          <w:color w:val="auto"/>
        </w:rPr>
        <w:t>against</w:t>
      </w:r>
      <w:r w:rsidR="00692999" w:rsidRPr="006E3868">
        <w:rPr>
          <w:color w:val="auto"/>
        </w:rPr>
        <w:t xml:space="preserve"> </w:t>
      </w:r>
      <w:r w:rsidR="007E0604" w:rsidRPr="006E3868">
        <w:rPr>
          <w:color w:val="auto"/>
        </w:rPr>
        <w:t xml:space="preserve">the physical angles defined by </w:t>
      </w:r>
      <w:r w:rsidR="00027625" w:rsidRPr="006E3868">
        <w:rPr>
          <w:color w:val="auto"/>
        </w:rPr>
        <w:t xml:space="preserve">the </w:t>
      </w:r>
      <w:r w:rsidR="00491CA7" w:rsidRPr="006E3868">
        <w:rPr>
          <w:color w:val="auto"/>
        </w:rPr>
        <w:t xml:space="preserve">direction of </w:t>
      </w:r>
      <w:r w:rsidR="007E0604" w:rsidRPr="006E3868">
        <w:rPr>
          <w:color w:val="auto"/>
        </w:rPr>
        <w:t>sound sources</w:t>
      </w:r>
      <w:r w:rsidR="00F4590B" w:rsidRPr="006E3868">
        <w:rPr>
          <w:color w:val="auto"/>
        </w:rPr>
        <w:t>.</w:t>
      </w:r>
      <w:r w:rsidR="007E0604" w:rsidRPr="006E3868">
        <w:rPr>
          <w:color w:val="auto"/>
        </w:rPr>
        <w:t xml:space="preserve"> </w:t>
      </w:r>
    </w:p>
    <w:p w14:paraId="4CD3D64D" w14:textId="130567E3" w:rsidR="005B2585" w:rsidRPr="006E3868" w:rsidRDefault="005B2585" w:rsidP="006E3868">
      <w:pPr>
        <w:widowControl/>
        <w:rPr>
          <w:color w:val="auto"/>
        </w:rPr>
      </w:pPr>
    </w:p>
    <w:p w14:paraId="6794CFFD" w14:textId="74F564D9" w:rsidR="00A108F1" w:rsidRPr="006E3868" w:rsidRDefault="00A108F1" w:rsidP="006E3868">
      <w:pPr>
        <w:widowControl/>
        <w:rPr>
          <w:b/>
          <w:color w:val="auto"/>
          <w:lang w:eastAsia="ja-JP"/>
        </w:rPr>
      </w:pPr>
      <w:r w:rsidRPr="006E3868">
        <w:rPr>
          <w:b/>
          <w:color w:val="auto"/>
          <w:lang w:eastAsia="ja-JP"/>
        </w:rPr>
        <w:t>2.2.</w:t>
      </w:r>
      <w:r w:rsidR="00F17B3E" w:rsidRPr="006E3868">
        <w:rPr>
          <w:b/>
          <w:color w:val="auto"/>
          <w:lang w:eastAsia="ja-JP"/>
        </w:rPr>
        <w:t xml:space="preserve"> </w:t>
      </w:r>
      <w:r w:rsidRPr="006E3868">
        <w:rPr>
          <w:b/>
          <w:color w:val="auto"/>
          <w:lang w:eastAsia="ja-JP"/>
        </w:rPr>
        <w:t>Validation of the Delay of the Reversed Audition System</w:t>
      </w:r>
    </w:p>
    <w:p w14:paraId="52FC1924" w14:textId="77777777" w:rsidR="00A108F1" w:rsidRPr="006E3868" w:rsidRDefault="00A108F1" w:rsidP="006E3868">
      <w:pPr>
        <w:widowControl/>
        <w:rPr>
          <w:color w:val="auto"/>
        </w:rPr>
      </w:pPr>
    </w:p>
    <w:p w14:paraId="2C5D5A10" w14:textId="44A7CF5E" w:rsidR="00A108F1" w:rsidRPr="006E3868" w:rsidRDefault="00A108F1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>2.2.1.</w:t>
      </w:r>
      <w:r w:rsidR="00F17B3E" w:rsidRPr="006E3868"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>Put the reversed audition system on a desk in a calm room with</w:t>
      </w:r>
      <w:r w:rsidR="001E00F2" w:rsidRPr="006E3868">
        <w:rPr>
          <w:color w:val="auto"/>
          <w:lang w:eastAsia="ja-JP"/>
        </w:rPr>
        <w:t xml:space="preserve"> no</w:t>
      </w:r>
      <w:r w:rsidRPr="006E3868">
        <w:rPr>
          <w:color w:val="auto"/>
          <w:lang w:eastAsia="ja-JP"/>
        </w:rPr>
        <w:t xml:space="preserve"> participant</w:t>
      </w:r>
      <w:r w:rsidR="001E00F2" w:rsidRPr="006E3868">
        <w:rPr>
          <w:color w:val="auto"/>
          <w:lang w:eastAsia="ja-JP"/>
        </w:rPr>
        <w:t>s</w:t>
      </w:r>
      <w:r w:rsidRPr="006E3868">
        <w:rPr>
          <w:color w:val="auto"/>
          <w:lang w:eastAsia="ja-JP"/>
        </w:rPr>
        <w:t>.</w:t>
      </w:r>
      <w:r w:rsidR="00C65355" w:rsidRPr="006E3868">
        <w:rPr>
          <w:color w:val="auto"/>
          <w:lang w:eastAsia="ja-JP"/>
        </w:rPr>
        <w:t xml:space="preserve"> </w:t>
      </w:r>
    </w:p>
    <w:p w14:paraId="1454E571" w14:textId="77777777" w:rsidR="00A108F1" w:rsidRPr="006E3868" w:rsidRDefault="00A108F1" w:rsidP="006E3868">
      <w:pPr>
        <w:widowControl/>
        <w:rPr>
          <w:color w:val="auto"/>
        </w:rPr>
      </w:pPr>
    </w:p>
    <w:p w14:paraId="17F2DA6C" w14:textId="469A2AC5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</w:rPr>
        <w:t>2.2.2</w:t>
      </w:r>
      <w:r w:rsidRPr="006E3868">
        <w:rPr>
          <w:color w:val="auto"/>
          <w:lang w:eastAsia="ja-JP"/>
        </w:rPr>
        <w:t>.</w:t>
      </w:r>
      <w:r w:rsidR="00F17B3E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Disconnect a line </w:t>
      </w:r>
      <w:r w:rsidR="001E00F2" w:rsidRPr="006E3868">
        <w:rPr>
          <w:color w:val="auto"/>
        </w:rPr>
        <w:t xml:space="preserve">to </w:t>
      </w:r>
      <w:r w:rsidRPr="006E3868">
        <w:rPr>
          <w:color w:val="auto"/>
        </w:rPr>
        <w:t xml:space="preserve">the left </w:t>
      </w:r>
      <w:proofErr w:type="gramStart"/>
      <w:r w:rsidRPr="006E3868">
        <w:rPr>
          <w:color w:val="auto"/>
        </w:rPr>
        <w:t>microphone, and</w:t>
      </w:r>
      <w:proofErr w:type="gramEnd"/>
      <w:r w:rsidRPr="006E3868">
        <w:rPr>
          <w:color w:val="auto"/>
        </w:rPr>
        <w:t xml:space="preserve"> place a plane-wave speaker and the left earphone as close as possible to the right microphone.</w:t>
      </w:r>
    </w:p>
    <w:p w14:paraId="5AB227D1" w14:textId="77777777" w:rsidR="00A108F1" w:rsidRPr="006E3868" w:rsidRDefault="00A108F1" w:rsidP="006E3868">
      <w:pPr>
        <w:widowControl/>
        <w:rPr>
          <w:color w:val="auto"/>
        </w:rPr>
      </w:pPr>
    </w:p>
    <w:p w14:paraId="7FAE5ACF" w14:textId="77777777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</w:rPr>
        <w:t>Note: Start validating the delay of the system here.</w:t>
      </w:r>
    </w:p>
    <w:p w14:paraId="5EDEA7E4" w14:textId="77777777" w:rsidR="00A108F1" w:rsidRPr="006E3868" w:rsidRDefault="00A108F1" w:rsidP="006E3868">
      <w:pPr>
        <w:widowControl/>
        <w:rPr>
          <w:color w:val="auto"/>
        </w:rPr>
      </w:pPr>
    </w:p>
    <w:p w14:paraId="1EDBB6DD" w14:textId="585D5353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</w:rPr>
        <w:t>2.2.</w:t>
      </w:r>
      <w:r w:rsidRPr="006E3868">
        <w:rPr>
          <w:color w:val="auto"/>
          <w:lang w:eastAsia="ja-JP"/>
        </w:rPr>
        <w:t>3</w:t>
      </w:r>
      <w:r w:rsidRPr="006E3868">
        <w:rPr>
          <w:color w:val="auto"/>
        </w:rPr>
        <w:t>.</w:t>
      </w:r>
      <w:r w:rsidR="00F17B3E" w:rsidRPr="006E3868">
        <w:rPr>
          <w:color w:val="auto"/>
        </w:rPr>
        <w:t xml:space="preserve"> </w:t>
      </w:r>
      <w:r w:rsidRPr="006E3868">
        <w:rPr>
          <w:color w:val="auto"/>
        </w:rPr>
        <w:t>Start recording direct (normal) sounds from the speaker and indirect (reversed) sounds from the left earphone simultaneously through the right microphone.</w:t>
      </w:r>
    </w:p>
    <w:p w14:paraId="6E02F860" w14:textId="77777777" w:rsidR="00A108F1" w:rsidRPr="006E3868" w:rsidRDefault="00A108F1" w:rsidP="006E3868">
      <w:pPr>
        <w:widowControl/>
        <w:rPr>
          <w:color w:val="auto"/>
        </w:rPr>
      </w:pPr>
    </w:p>
    <w:p w14:paraId="02FF6EA5" w14:textId="40BCC48C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</w:rPr>
        <w:t>2.2.4.</w:t>
      </w:r>
      <w:r w:rsidR="00F17B3E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Present </w:t>
      </w:r>
      <w:r w:rsidR="00EF3C24" w:rsidRPr="006E3868">
        <w:rPr>
          <w:color w:val="auto"/>
        </w:rPr>
        <w:t>1-ms</w:t>
      </w:r>
      <w:r w:rsidRPr="006E3868">
        <w:rPr>
          <w:color w:val="auto"/>
        </w:rPr>
        <w:t xml:space="preserve"> click sound</w:t>
      </w:r>
      <w:r w:rsidR="00EF3C24" w:rsidRPr="006E3868">
        <w:rPr>
          <w:color w:val="auto"/>
        </w:rPr>
        <w:t>s</w:t>
      </w:r>
      <w:r w:rsidRPr="006E3868">
        <w:rPr>
          <w:color w:val="auto"/>
        </w:rPr>
        <w:t xml:space="preserve"> from the speaker with a moderate inter</w:t>
      </w:r>
      <w:r w:rsidR="001E00F2" w:rsidRPr="006E3868">
        <w:rPr>
          <w:color w:val="auto"/>
        </w:rPr>
        <w:t>-</w:t>
      </w:r>
      <w:r w:rsidRPr="006E3868">
        <w:rPr>
          <w:color w:val="auto"/>
        </w:rPr>
        <w:t xml:space="preserve">stimulus interval at 65-dB SPL using </w:t>
      </w:r>
      <w:r w:rsidR="008C18CB">
        <w:rPr>
          <w:color w:val="auto"/>
        </w:rPr>
        <w:t xml:space="preserve">a psychophysics software </w:t>
      </w:r>
      <w:r w:rsidRPr="006E3868">
        <w:rPr>
          <w:color w:val="auto"/>
        </w:rPr>
        <w:t>toolbox</w:t>
      </w:r>
      <w:r w:rsidR="001E2FBC" w:rsidRPr="006E3868">
        <w:rPr>
          <w:color w:val="auto"/>
        </w:rPr>
        <w:t>.</w:t>
      </w:r>
      <w:r w:rsidRPr="006E3868">
        <w:rPr>
          <w:color w:val="auto"/>
        </w:rPr>
        <w:t xml:space="preserve"> </w:t>
      </w:r>
    </w:p>
    <w:p w14:paraId="2998C23A" w14:textId="77777777" w:rsidR="00A108F1" w:rsidRPr="006E3868" w:rsidRDefault="00A108F1" w:rsidP="006E3868">
      <w:pPr>
        <w:widowControl/>
        <w:rPr>
          <w:color w:val="auto"/>
        </w:rPr>
      </w:pPr>
    </w:p>
    <w:p w14:paraId="645FF745" w14:textId="5594B40B" w:rsidR="00A108F1" w:rsidRPr="006E3868" w:rsidRDefault="00A108F1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>2.2.5.</w:t>
      </w:r>
      <w:r w:rsidR="00F17B3E" w:rsidRPr="006E3868"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 xml:space="preserve">After a sufficient number of trials, stop presenting and recording </w:t>
      </w:r>
      <w:r w:rsidR="001E00F2" w:rsidRPr="006E3868">
        <w:rPr>
          <w:color w:val="auto"/>
          <w:lang w:eastAsia="ja-JP"/>
        </w:rPr>
        <w:t xml:space="preserve">the </w:t>
      </w:r>
      <w:r w:rsidRPr="006E3868">
        <w:rPr>
          <w:color w:val="auto"/>
          <w:lang w:eastAsia="ja-JP"/>
        </w:rPr>
        <w:t>sounds.</w:t>
      </w:r>
      <w:r w:rsidRPr="006E3868">
        <w:rPr>
          <w:color w:val="auto"/>
        </w:rPr>
        <w:t xml:space="preserve"> </w:t>
      </w:r>
    </w:p>
    <w:p w14:paraId="509E07DA" w14:textId="77777777" w:rsidR="00A108F1" w:rsidRPr="006E3868" w:rsidRDefault="00A108F1" w:rsidP="006E3868">
      <w:pPr>
        <w:widowControl/>
        <w:rPr>
          <w:color w:val="auto"/>
        </w:rPr>
      </w:pPr>
    </w:p>
    <w:p w14:paraId="59A024B7" w14:textId="6034D4C7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  <w:lang w:eastAsia="ja-JP"/>
        </w:rPr>
        <w:t>2.2.6.</w:t>
      </w:r>
      <w:r w:rsidR="00F17B3E" w:rsidRPr="006E3868">
        <w:rPr>
          <w:color w:val="auto"/>
          <w:lang w:eastAsia="ja-JP"/>
        </w:rPr>
        <w:t xml:space="preserve"> </w:t>
      </w:r>
      <w:proofErr w:type="gramStart"/>
      <w:r w:rsidRPr="006E3868">
        <w:rPr>
          <w:color w:val="auto"/>
          <w:lang w:eastAsia="ja-JP"/>
        </w:rPr>
        <w:t>In order to</w:t>
      </w:r>
      <w:proofErr w:type="gramEnd"/>
      <w:r w:rsidRPr="006E3868">
        <w:rPr>
          <w:color w:val="auto"/>
          <w:lang w:eastAsia="ja-JP"/>
        </w:rPr>
        <w:t xml:space="preserve"> confirm the symmetrical configuration of the system, r</w:t>
      </w:r>
      <w:r w:rsidRPr="006E3868">
        <w:rPr>
          <w:color w:val="auto"/>
        </w:rPr>
        <w:t xml:space="preserve">epeat the same steps above using the right earphone and the left microphone. </w:t>
      </w:r>
    </w:p>
    <w:p w14:paraId="6FAD573F" w14:textId="77777777" w:rsidR="00A108F1" w:rsidRPr="006E3868" w:rsidRDefault="00A108F1" w:rsidP="006E3868">
      <w:pPr>
        <w:widowControl/>
        <w:rPr>
          <w:color w:val="auto"/>
        </w:rPr>
      </w:pPr>
    </w:p>
    <w:p w14:paraId="67F8F2C3" w14:textId="77777777" w:rsidR="00A108F1" w:rsidRPr="006E3868" w:rsidRDefault="00A108F1" w:rsidP="006E3868">
      <w:pPr>
        <w:widowControl/>
        <w:tabs>
          <w:tab w:val="left" w:pos="8085"/>
        </w:tabs>
        <w:rPr>
          <w:color w:val="auto"/>
          <w:lang w:eastAsia="ja-JP"/>
        </w:rPr>
      </w:pPr>
      <w:r w:rsidRPr="006E3868">
        <w:rPr>
          <w:color w:val="auto"/>
          <w:lang w:eastAsia="ja-JP"/>
        </w:rPr>
        <w:t>Note: Finish validating</w:t>
      </w:r>
      <w:r w:rsidRPr="006E3868">
        <w:rPr>
          <w:color w:val="auto"/>
        </w:rPr>
        <w:t xml:space="preserve"> the delay of the system here</w:t>
      </w:r>
      <w:r w:rsidRPr="006E3868">
        <w:rPr>
          <w:color w:val="auto"/>
          <w:lang w:eastAsia="ja-JP"/>
        </w:rPr>
        <w:t xml:space="preserve">. </w:t>
      </w:r>
    </w:p>
    <w:p w14:paraId="54860BD0" w14:textId="77777777" w:rsidR="00A108F1" w:rsidRPr="006E3868" w:rsidRDefault="00A108F1" w:rsidP="006E3868">
      <w:pPr>
        <w:widowControl/>
        <w:rPr>
          <w:color w:val="auto"/>
          <w:lang w:eastAsia="ja-JP"/>
        </w:rPr>
      </w:pPr>
    </w:p>
    <w:p w14:paraId="516F3AB1" w14:textId="25252BE5" w:rsidR="00A108F1" w:rsidRPr="006E3868" w:rsidRDefault="00A108F1" w:rsidP="006E3868">
      <w:pPr>
        <w:widowControl/>
        <w:rPr>
          <w:color w:val="auto"/>
        </w:rPr>
      </w:pPr>
      <w:r w:rsidRPr="006E3868">
        <w:rPr>
          <w:color w:val="auto"/>
          <w:lang w:eastAsia="ja-JP"/>
        </w:rPr>
        <w:t>2.2.7.</w:t>
      </w:r>
      <w:r w:rsidR="00F17B3E" w:rsidRPr="006E3868"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 xml:space="preserve">Read the recorded sound data </w:t>
      </w:r>
      <w:r w:rsidR="008C18CB">
        <w:rPr>
          <w:color w:val="auto"/>
          <w:lang w:eastAsia="ja-JP"/>
        </w:rPr>
        <w:t>using software (</w:t>
      </w:r>
      <w:r w:rsidR="008C18CB" w:rsidRPr="008C18CB">
        <w:rPr>
          <w:i/>
          <w:color w:val="auto"/>
          <w:lang w:eastAsia="ja-JP"/>
        </w:rPr>
        <w:t>e.g.</w:t>
      </w:r>
      <w:r w:rsidR="008C18CB">
        <w:rPr>
          <w:color w:val="auto"/>
          <w:lang w:eastAsia="ja-JP"/>
        </w:rPr>
        <w:t>, MATLAB)</w:t>
      </w:r>
      <w:r w:rsidRPr="006E3868">
        <w:rPr>
          <w:color w:val="auto"/>
          <w:lang w:eastAsia="ja-JP"/>
        </w:rPr>
        <w:t xml:space="preserve"> and evaluate </w:t>
      </w:r>
      <w:r w:rsidR="001E00F2" w:rsidRPr="006E3868">
        <w:rPr>
          <w:color w:val="auto"/>
          <w:lang w:eastAsia="ja-JP"/>
        </w:rPr>
        <w:t>the</w:t>
      </w:r>
      <w:r w:rsidRPr="006E3868">
        <w:rPr>
          <w:color w:val="auto"/>
          <w:lang w:eastAsia="ja-JP"/>
        </w:rPr>
        <w:t xml:space="preserve"> difference between </w:t>
      </w:r>
      <w:r w:rsidR="001E00F2" w:rsidRPr="006E3868">
        <w:rPr>
          <w:color w:val="auto"/>
          <w:lang w:eastAsia="ja-JP"/>
        </w:rPr>
        <w:t xml:space="preserve">the </w:t>
      </w:r>
      <w:r w:rsidRPr="006E3868">
        <w:rPr>
          <w:color w:val="auto"/>
          <w:lang w:eastAsia="ja-JP"/>
        </w:rPr>
        <w:t>ons</w:t>
      </w:r>
      <w:r w:rsidRPr="006E3868">
        <w:rPr>
          <w:color w:val="auto"/>
        </w:rPr>
        <w:t xml:space="preserve">et timings of the direct (normal) sounds and indirect (reversed) sounds, which corresponds to a potential delay </w:t>
      </w:r>
      <w:r w:rsidR="00B026DA" w:rsidRPr="006E3868">
        <w:rPr>
          <w:color w:val="auto"/>
        </w:rPr>
        <w:t xml:space="preserve">caused by the time </w:t>
      </w:r>
      <w:r w:rsidRPr="006E3868">
        <w:rPr>
          <w:color w:val="auto"/>
        </w:rPr>
        <w:t>spen</w:t>
      </w:r>
      <w:r w:rsidR="00B026DA" w:rsidRPr="006E3868">
        <w:rPr>
          <w:color w:val="auto"/>
        </w:rPr>
        <w:t>t</w:t>
      </w:r>
      <w:r w:rsidRPr="006E3868">
        <w:rPr>
          <w:color w:val="auto"/>
        </w:rPr>
        <w:t xml:space="preserve"> </w:t>
      </w:r>
      <w:r w:rsidR="00B026DA" w:rsidRPr="006E3868">
        <w:rPr>
          <w:color w:val="auto"/>
        </w:rPr>
        <w:t>pass</w:t>
      </w:r>
      <w:r w:rsidRPr="006E3868">
        <w:rPr>
          <w:color w:val="auto"/>
        </w:rPr>
        <w:t>ing through the electrical path in the system.</w:t>
      </w:r>
    </w:p>
    <w:p w14:paraId="3E9B2166" w14:textId="77777777" w:rsidR="00A108F1" w:rsidRPr="006E3868" w:rsidRDefault="00A108F1" w:rsidP="006E3868">
      <w:pPr>
        <w:widowControl/>
        <w:rPr>
          <w:color w:val="auto"/>
          <w:highlight w:val="yellow"/>
        </w:rPr>
      </w:pPr>
    </w:p>
    <w:p w14:paraId="167BD499" w14:textId="472117E5" w:rsidR="00221019" w:rsidRPr="006E3868" w:rsidRDefault="001E1211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>3</w:t>
      </w:r>
      <w:r w:rsidR="00221019" w:rsidRPr="006E3868">
        <w:rPr>
          <w:b/>
          <w:color w:val="auto"/>
          <w:highlight w:val="yellow"/>
        </w:rPr>
        <w:t>.</w:t>
      </w:r>
      <w:r w:rsidR="00F17B3E" w:rsidRPr="006E3868">
        <w:rPr>
          <w:b/>
          <w:color w:val="auto"/>
          <w:highlight w:val="yellow"/>
        </w:rPr>
        <w:t xml:space="preserve"> </w:t>
      </w:r>
      <w:r w:rsidR="006D35D9" w:rsidRPr="006E3868">
        <w:rPr>
          <w:b/>
          <w:color w:val="auto"/>
          <w:highlight w:val="yellow"/>
        </w:rPr>
        <w:t>Studying</w:t>
      </w:r>
      <w:r w:rsidR="00B90D74" w:rsidRPr="006E3868">
        <w:rPr>
          <w:b/>
          <w:color w:val="auto"/>
          <w:highlight w:val="yellow"/>
        </w:rPr>
        <w:t xml:space="preserve"> </w:t>
      </w:r>
      <w:r w:rsidR="002A63E1" w:rsidRPr="006E3868">
        <w:rPr>
          <w:b/>
          <w:color w:val="auto"/>
          <w:highlight w:val="yellow"/>
        </w:rPr>
        <w:t xml:space="preserve">the </w:t>
      </w:r>
      <w:r w:rsidR="00B90D74" w:rsidRPr="006E3868">
        <w:rPr>
          <w:b/>
          <w:color w:val="auto"/>
          <w:highlight w:val="yellow"/>
        </w:rPr>
        <w:t>Adaptation</w:t>
      </w:r>
      <w:r w:rsidR="0083551C" w:rsidRPr="006E3868">
        <w:rPr>
          <w:b/>
          <w:color w:val="auto"/>
          <w:highlight w:val="yellow"/>
        </w:rPr>
        <w:t xml:space="preserve"> to</w:t>
      </w:r>
      <w:r w:rsidR="00DE7B3A" w:rsidRPr="006E3868">
        <w:rPr>
          <w:b/>
          <w:color w:val="auto"/>
          <w:highlight w:val="yellow"/>
        </w:rPr>
        <w:t xml:space="preserve"> </w:t>
      </w:r>
      <w:r w:rsidR="00221019" w:rsidRPr="006E3868">
        <w:rPr>
          <w:b/>
          <w:color w:val="auto"/>
          <w:highlight w:val="yellow"/>
        </w:rPr>
        <w:t>Left-Right Reversed Audition</w:t>
      </w:r>
    </w:p>
    <w:p w14:paraId="4713CC6D" w14:textId="6DD360A9" w:rsidR="005B2585" w:rsidRPr="006E3868" w:rsidRDefault="005B2585" w:rsidP="006E3868">
      <w:pPr>
        <w:widowControl/>
        <w:rPr>
          <w:color w:val="auto"/>
          <w:highlight w:val="yellow"/>
        </w:rPr>
      </w:pPr>
    </w:p>
    <w:p w14:paraId="0B7A6766" w14:textId="6DCA7895" w:rsidR="00B56C45" w:rsidRPr="006E3868" w:rsidRDefault="007E0387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>3</w:t>
      </w:r>
      <w:r w:rsidR="00B56C45" w:rsidRPr="006E3868">
        <w:rPr>
          <w:b/>
          <w:color w:val="auto"/>
          <w:highlight w:val="yellow"/>
        </w:rPr>
        <w:t>.1.</w:t>
      </w:r>
      <w:r w:rsidR="00F17B3E" w:rsidRPr="006E3868">
        <w:rPr>
          <w:b/>
          <w:color w:val="auto"/>
          <w:highlight w:val="yellow"/>
        </w:rPr>
        <w:t xml:space="preserve"> </w:t>
      </w:r>
      <w:r w:rsidR="00B56C45" w:rsidRPr="006E3868">
        <w:rPr>
          <w:b/>
          <w:color w:val="auto"/>
          <w:highlight w:val="yellow"/>
        </w:rPr>
        <w:t xml:space="preserve">Procedure of </w:t>
      </w:r>
      <w:r w:rsidR="00B130E7" w:rsidRPr="006E3868">
        <w:rPr>
          <w:b/>
          <w:color w:val="auto"/>
          <w:highlight w:val="yellow"/>
        </w:rPr>
        <w:t xml:space="preserve">the </w:t>
      </w:r>
      <w:r w:rsidR="00F519B8" w:rsidRPr="006E3868">
        <w:rPr>
          <w:b/>
          <w:color w:val="auto"/>
          <w:highlight w:val="yellow"/>
        </w:rPr>
        <w:t xml:space="preserve">Exposure </w:t>
      </w:r>
      <w:r w:rsidR="00D2310C" w:rsidRPr="006E3868">
        <w:rPr>
          <w:b/>
          <w:color w:val="auto"/>
          <w:highlight w:val="yellow"/>
        </w:rPr>
        <w:t>to Reversed Audition</w:t>
      </w:r>
    </w:p>
    <w:p w14:paraId="4D8312C6" w14:textId="77777777" w:rsidR="00015840" w:rsidRPr="006E3868" w:rsidRDefault="00015840" w:rsidP="006E3868">
      <w:pPr>
        <w:widowControl/>
        <w:rPr>
          <w:color w:val="auto"/>
          <w:highlight w:val="yellow"/>
        </w:rPr>
      </w:pPr>
    </w:p>
    <w:p w14:paraId="71DD5D90" w14:textId="470C0AB1" w:rsidR="00B56C45" w:rsidRPr="006E3868" w:rsidRDefault="00015840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3.1.1.</w:t>
      </w:r>
      <w:r w:rsidR="00F17B3E" w:rsidRPr="006E3868">
        <w:rPr>
          <w:color w:val="auto"/>
          <w:highlight w:val="yellow"/>
        </w:rPr>
        <w:t xml:space="preserve"> </w:t>
      </w:r>
      <w:r w:rsidR="00BC03B0" w:rsidRPr="006E3868">
        <w:rPr>
          <w:color w:val="auto"/>
          <w:highlight w:val="yellow"/>
        </w:rPr>
        <w:t>Rem</w:t>
      </w:r>
      <w:r w:rsidR="001E00F2" w:rsidRPr="006E3868">
        <w:rPr>
          <w:color w:val="auto"/>
          <w:highlight w:val="yellow"/>
        </w:rPr>
        <w:t xml:space="preserve">ind </w:t>
      </w:r>
      <w:r w:rsidR="00AD7034" w:rsidRPr="006E3868">
        <w:rPr>
          <w:color w:val="auto"/>
          <w:highlight w:val="yellow"/>
        </w:rPr>
        <w:t>the participant</w:t>
      </w:r>
      <w:r w:rsidR="001E00F2" w:rsidRPr="006E3868">
        <w:rPr>
          <w:color w:val="auto"/>
          <w:highlight w:val="yellow"/>
        </w:rPr>
        <w:t>s repe</w:t>
      </w:r>
      <w:r w:rsidR="008C18CB">
        <w:rPr>
          <w:color w:val="auto"/>
          <w:highlight w:val="yellow"/>
        </w:rPr>
        <w:t>atedly</w:t>
      </w:r>
      <w:r w:rsidR="001E00F2" w:rsidRPr="006E3868">
        <w:rPr>
          <w:color w:val="auto"/>
          <w:highlight w:val="yellow"/>
        </w:rPr>
        <w:t xml:space="preserve"> of</w:t>
      </w:r>
      <w:r w:rsidR="00AD7034" w:rsidRPr="006E3868">
        <w:rPr>
          <w:color w:val="auto"/>
          <w:highlight w:val="yellow"/>
        </w:rPr>
        <w:t xml:space="preserve"> </w:t>
      </w:r>
      <w:r w:rsidR="003D2F20" w:rsidRPr="006E3868">
        <w:rPr>
          <w:color w:val="auto"/>
          <w:highlight w:val="yellow"/>
        </w:rPr>
        <w:t>the</w:t>
      </w:r>
      <w:r w:rsidR="001E00F2" w:rsidRPr="006E3868">
        <w:rPr>
          <w:color w:val="auto"/>
          <w:highlight w:val="yellow"/>
        </w:rPr>
        <w:t>ir</w:t>
      </w:r>
      <w:r w:rsidR="003D2F20" w:rsidRPr="006E3868">
        <w:rPr>
          <w:color w:val="auto"/>
          <w:highlight w:val="yellow"/>
        </w:rPr>
        <w:t xml:space="preserve"> right to quit the exp</w:t>
      </w:r>
      <w:r w:rsidR="003F3244" w:rsidRPr="006E3868">
        <w:rPr>
          <w:color w:val="auto"/>
          <w:highlight w:val="yellow"/>
        </w:rPr>
        <w:t>osure</w:t>
      </w:r>
      <w:r w:rsidR="003D2F20" w:rsidRPr="006E3868">
        <w:rPr>
          <w:color w:val="auto"/>
          <w:highlight w:val="yellow"/>
        </w:rPr>
        <w:t xml:space="preserve"> </w:t>
      </w:r>
      <w:r w:rsidR="00E528B4" w:rsidRPr="006E3868">
        <w:rPr>
          <w:color w:val="auto"/>
          <w:highlight w:val="yellow"/>
          <w:lang w:eastAsia="ja-JP"/>
        </w:rPr>
        <w:t>at any time</w:t>
      </w:r>
      <w:r w:rsidR="003D2F20" w:rsidRPr="006E3868">
        <w:rPr>
          <w:color w:val="auto"/>
          <w:highlight w:val="yellow"/>
        </w:rPr>
        <w:t>.</w:t>
      </w:r>
    </w:p>
    <w:p w14:paraId="72A79F41" w14:textId="20156CB2" w:rsidR="00015840" w:rsidRPr="006E3868" w:rsidRDefault="00015840" w:rsidP="006E3868">
      <w:pPr>
        <w:widowControl/>
        <w:rPr>
          <w:color w:val="auto"/>
          <w:highlight w:val="yellow"/>
        </w:rPr>
      </w:pPr>
    </w:p>
    <w:p w14:paraId="2A213544" w14:textId="6A7F3866" w:rsidR="004B5594" w:rsidRPr="006E3868" w:rsidRDefault="001B2AB0" w:rsidP="006E3868">
      <w:pPr>
        <w:widowControl/>
        <w:rPr>
          <w:color w:val="auto"/>
          <w:highlight w:val="green"/>
          <w:lang w:eastAsia="ja-JP"/>
        </w:rPr>
      </w:pPr>
      <w:r w:rsidRPr="006E3868">
        <w:rPr>
          <w:color w:val="auto"/>
          <w:lang w:eastAsia="ja-JP"/>
        </w:rPr>
        <w:t xml:space="preserve">Note: </w:t>
      </w:r>
      <w:r w:rsidR="00D440A5" w:rsidRPr="006E3868">
        <w:rPr>
          <w:color w:val="auto"/>
          <w:lang w:eastAsia="ja-JP"/>
        </w:rPr>
        <w:t>Stop the exposure as soon as possible if the participant reports sickness or if an observer notice</w:t>
      </w:r>
      <w:r w:rsidR="001E00F2" w:rsidRPr="006E3868">
        <w:rPr>
          <w:color w:val="auto"/>
          <w:lang w:eastAsia="ja-JP"/>
        </w:rPr>
        <w:t>s</w:t>
      </w:r>
      <w:r w:rsidR="00D440A5" w:rsidRPr="006E3868">
        <w:rPr>
          <w:color w:val="auto"/>
          <w:lang w:eastAsia="ja-JP"/>
        </w:rPr>
        <w:t xml:space="preserve"> any </w:t>
      </w:r>
      <w:r w:rsidR="001E00F2" w:rsidRPr="006E3868">
        <w:rPr>
          <w:color w:val="auto"/>
          <w:lang w:eastAsia="ja-JP"/>
        </w:rPr>
        <w:t xml:space="preserve">sign </w:t>
      </w:r>
      <w:r w:rsidR="00D440A5" w:rsidRPr="006E3868">
        <w:rPr>
          <w:color w:val="auto"/>
          <w:lang w:eastAsia="ja-JP"/>
        </w:rPr>
        <w:t>that the participant wants to quit the exposure for any reason.</w:t>
      </w:r>
    </w:p>
    <w:p w14:paraId="5AF12A83" w14:textId="77777777" w:rsidR="001B2AB0" w:rsidRPr="006E3868" w:rsidRDefault="001B2AB0" w:rsidP="006E3868">
      <w:pPr>
        <w:widowControl/>
        <w:rPr>
          <w:color w:val="auto"/>
          <w:highlight w:val="yellow"/>
        </w:rPr>
      </w:pPr>
    </w:p>
    <w:p w14:paraId="407B5C9C" w14:textId="6EBE43EF" w:rsidR="0056680B" w:rsidRPr="006E3868" w:rsidRDefault="008B0381" w:rsidP="006E3868">
      <w:pPr>
        <w:widowControl/>
        <w:rPr>
          <w:color w:val="auto"/>
        </w:rPr>
      </w:pPr>
      <w:r w:rsidRPr="006E3868">
        <w:rPr>
          <w:color w:val="auto"/>
          <w:highlight w:val="yellow"/>
        </w:rPr>
        <w:t>3.1.2</w:t>
      </w:r>
      <w:r w:rsidR="003C0315"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3C0315" w:rsidRPr="006E3868">
        <w:rPr>
          <w:color w:val="auto"/>
          <w:highlight w:val="yellow"/>
        </w:rPr>
        <w:t xml:space="preserve">Prepare </w:t>
      </w:r>
      <w:r w:rsidR="0056680B" w:rsidRPr="006E3868">
        <w:rPr>
          <w:color w:val="auto"/>
          <w:highlight w:val="yellow"/>
        </w:rPr>
        <w:t xml:space="preserve">a sufficient number of </w:t>
      </w:r>
      <w:r w:rsidR="003C0315" w:rsidRPr="006E3868">
        <w:rPr>
          <w:color w:val="auto"/>
          <w:highlight w:val="yellow"/>
        </w:rPr>
        <w:t xml:space="preserve">spare </w:t>
      </w:r>
      <w:r w:rsidR="0056680B" w:rsidRPr="006E3868">
        <w:rPr>
          <w:color w:val="auto"/>
          <w:highlight w:val="yellow"/>
        </w:rPr>
        <w:t>rechargeable</w:t>
      </w:r>
      <w:r w:rsidR="0056680B" w:rsidRPr="006E3868">
        <w:rPr>
          <w:color w:val="auto"/>
          <w:highlight w:val="yellow"/>
          <w:lang w:eastAsia="ja-JP"/>
        </w:rPr>
        <w:t xml:space="preserve"> </w:t>
      </w:r>
      <w:r w:rsidR="003C0315" w:rsidRPr="006E3868">
        <w:rPr>
          <w:color w:val="auto"/>
          <w:highlight w:val="yellow"/>
        </w:rPr>
        <w:t xml:space="preserve">batteries </w:t>
      </w:r>
      <w:r w:rsidR="00015840" w:rsidRPr="006E3868">
        <w:rPr>
          <w:color w:val="auto"/>
          <w:highlight w:val="yellow"/>
        </w:rPr>
        <w:t xml:space="preserve">and </w:t>
      </w:r>
      <w:r w:rsidR="00DF3F7A" w:rsidRPr="006E3868">
        <w:rPr>
          <w:color w:val="auto"/>
          <w:highlight w:val="yellow"/>
          <w:lang w:eastAsia="ja-JP"/>
        </w:rPr>
        <w:t xml:space="preserve">large-capacity high-speed </w:t>
      </w:r>
      <w:r w:rsidR="005B35BB" w:rsidRPr="006E3868">
        <w:rPr>
          <w:color w:val="auto"/>
          <w:highlight w:val="yellow"/>
          <w:lang w:eastAsia="ja-JP"/>
        </w:rPr>
        <w:t>memory</w:t>
      </w:r>
      <w:r w:rsidR="0056680B" w:rsidRPr="006E3868">
        <w:rPr>
          <w:color w:val="auto"/>
          <w:highlight w:val="yellow"/>
          <w:lang w:eastAsia="ja-JP"/>
        </w:rPr>
        <w:t xml:space="preserve"> cards </w:t>
      </w:r>
      <w:r w:rsidR="001E00F2" w:rsidRPr="006E3868">
        <w:rPr>
          <w:color w:val="auto"/>
          <w:highlight w:val="yellow"/>
          <w:lang w:eastAsia="ja-JP"/>
        </w:rPr>
        <w:t>to allow</w:t>
      </w:r>
      <w:r w:rsidR="00DF3F7A" w:rsidRPr="006E3868">
        <w:rPr>
          <w:color w:val="auto"/>
          <w:highlight w:val="yellow"/>
          <w:lang w:eastAsia="ja-JP"/>
        </w:rPr>
        <w:t xml:space="preserve"> </w:t>
      </w:r>
      <w:r w:rsidR="00015840" w:rsidRPr="006E3868">
        <w:rPr>
          <w:color w:val="auto"/>
          <w:highlight w:val="yellow"/>
          <w:lang w:eastAsia="ja-JP"/>
        </w:rPr>
        <w:t>t</w:t>
      </w:r>
      <w:r w:rsidR="00AD7034" w:rsidRPr="006E3868">
        <w:rPr>
          <w:color w:val="auto"/>
          <w:highlight w:val="yellow"/>
          <w:lang w:eastAsia="ja-JP"/>
        </w:rPr>
        <w:t xml:space="preserve">he participant </w:t>
      </w:r>
      <w:r w:rsidR="001E00F2" w:rsidRPr="006E3868">
        <w:rPr>
          <w:color w:val="auto"/>
          <w:highlight w:val="yellow"/>
          <w:lang w:eastAsia="ja-JP"/>
        </w:rPr>
        <w:t xml:space="preserve">to </w:t>
      </w:r>
      <w:r w:rsidR="00DF3F7A" w:rsidRPr="006E3868">
        <w:rPr>
          <w:color w:val="auto"/>
          <w:highlight w:val="yellow"/>
          <w:lang w:eastAsia="ja-JP"/>
        </w:rPr>
        <w:t>replace</w:t>
      </w:r>
      <w:r w:rsidR="00AD7034" w:rsidRPr="006E3868">
        <w:rPr>
          <w:color w:val="auto"/>
          <w:highlight w:val="yellow"/>
          <w:lang w:eastAsia="ja-JP"/>
        </w:rPr>
        <w:t xml:space="preserve"> them</w:t>
      </w:r>
      <w:r w:rsidR="00DF3F7A" w:rsidRPr="006E3868">
        <w:rPr>
          <w:color w:val="auto"/>
          <w:highlight w:val="yellow"/>
          <w:lang w:eastAsia="ja-JP"/>
        </w:rPr>
        <w:t xml:space="preserve"> </w:t>
      </w:r>
      <w:r w:rsidR="009E69D1">
        <w:rPr>
          <w:color w:val="auto"/>
          <w:highlight w:val="yellow"/>
          <w:lang w:eastAsia="ja-JP"/>
        </w:rPr>
        <w:t xml:space="preserve">at </w:t>
      </w:r>
      <w:proofErr w:type="spellStart"/>
      <w:r w:rsidR="00DF3F7A" w:rsidRPr="006E3868">
        <w:rPr>
          <w:color w:val="auto"/>
          <w:highlight w:val="yellow"/>
          <w:lang w:eastAsia="ja-JP"/>
        </w:rPr>
        <w:t>anytime</w:t>
      </w:r>
      <w:proofErr w:type="spellEnd"/>
      <w:r w:rsidR="0056680B" w:rsidRPr="006E3868">
        <w:rPr>
          <w:color w:val="auto"/>
          <w:highlight w:val="yellow"/>
          <w:lang w:eastAsia="ja-JP"/>
        </w:rPr>
        <w:t>.</w:t>
      </w:r>
    </w:p>
    <w:p w14:paraId="41036613" w14:textId="77777777" w:rsidR="005D297D" w:rsidRPr="006E3868" w:rsidRDefault="005D297D" w:rsidP="006E3868">
      <w:pPr>
        <w:widowControl/>
        <w:rPr>
          <w:color w:val="auto"/>
          <w:highlight w:val="yellow"/>
          <w:lang w:eastAsia="ja-JP"/>
        </w:rPr>
      </w:pPr>
    </w:p>
    <w:p w14:paraId="7604C8B9" w14:textId="0E7D2B2C" w:rsidR="005D297D" w:rsidRPr="006E3868" w:rsidRDefault="005D297D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Note: Start </w:t>
      </w:r>
      <w:r w:rsidR="001E00F2" w:rsidRPr="006E3868">
        <w:rPr>
          <w:color w:val="auto"/>
          <w:lang w:eastAsia="ja-JP"/>
        </w:rPr>
        <w:t xml:space="preserve">the </w:t>
      </w:r>
      <w:r w:rsidR="00C034DD" w:rsidRPr="006E3868">
        <w:rPr>
          <w:color w:val="auto"/>
          <w:lang w:eastAsia="ja-JP"/>
        </w:rPr>
        <w:t>exposure</w:t>
      </w:r>
      <w:r w:rsidR="0083551C" w:rsidRPr="006E3868">
        <w:rPr>
          <w:color w:val="auto"/>
          <w:lang w:eastAsia="ja-JP"/>
        </w:rPr>
        <w:t xml:space="preserve"> to the reversed audition</w:t>
      </w:r>
      <w:r w:rsidR="00AC75C1" w:rsidRPr="006E3868">
        <w:rPr>
          <w:color w:val="auto"/>
          <w:lang w:eastAsia="ja-JP"/>
        </w:rPr>
        <w:t xml:space="preserve"> here</w:t>
      </w:r>
      <w:r w:rsidRPr="006E3868">
        <w:rPr>
          <w:color w:val="auto"/>
          <w:lang w:eastAsia="ja-JP"/>
        </w:rPr>
        <w:t>.</w:t>
      </w:r>
    </w:p>
    <w:p w14:paraId="7CCC1F6C" w14:textId="77777777" w:rsidR="00DF3F7A" w:rsidRPr="006E3868" w:rsidRDefault="00DF3F7A" w:rsidP="006E3868">
      <w:pPr>
        <w:widowControl/>
        <w:rPr>
          <w:color w:val="auto"/>
          <w:highlight w:val="yellow"/>
        </w:rPr>
      </w:pPr>
    </w:p>
    <w:p w14:paraId="1FF26EB1" w14:textId="79296414" w:rsidR="0056680B" w:rsidRPr="006E3868" w:rsidRDefault="00DF3F7A" w:rsidP="006E3868">
      <w:pPr>
        <w:widowControl/>
        <w:rPr>
          <w:color w:val="auto"/>
          <w:highlight w:val="yellow"/>
          <w:lang w:eastAsia="ja-JP"/>
        </w:rPr>
      </w:pPr>
      <w:r w:rsidRPr="006E3868">
        <w:rPr>
          <w:color w:val="auto"/>
          <w:highlight w:val="yellow"/>
        </w:rPr>
        <w:t>3.1.3.</w:t>
      </w:r>
      <w:r w:rsidR="00F17B3E" w:rsidRPr="006E3868">
        <w:rPr>
          <w:color w:val="auto"/>
          <w:highlight w:val="yellow"/>
        </w:rPr>
        <w:t xml:space="preserve"> </w:t>
      </w:r>
      <w:r w:rsidR="001E00F2" w:rsidRPr="006E3868">
        <w:rPr>
          <w:color w:val="auto"/>
          <w:highlight w:val="yellow"/>
        </w:rPr>
        <w:t xml:space="preserve">Instruct </w:t>
      </w:r>
      <w:r w:rsidR="00FE75EC" w:rsidRPr="006E3868">
        <w:rPr>
          <w:color w:val="auto"/>
          <w:highlight w:val="yellow"/>
        </w:rPr>
        <w:t xml:space="preserve">the participant </w:t>
      </w:r>
      <w:r w:rsidR="001E00F2" w:rsidRPr="006E3868">
        <w:rPr>
          <w:color w:val="auto"/>
          <w:highlight w:val="yellow"/>
        </w:rPr>
        <w:t xml:space="preserve">to </w:t>
      </w:r>
      <w:r w:rsidR="001E00F2" w:rsidRPr="006E3868">
        <w:rPr>
          <w:color w:val="auto"/>
          <w:highlight w:val="yellow"/>
          <w:lang w:eastAsia="ja-JP"/>
        </w:rPr>
        <w:t>wear</w:t>
      </w:r>
      <w:r w:rsidR="00FE75EC" w:rsidRPr="006E3868">
        <w:rPr>
          <w:color w:val="auto"/>
          <w:highlight w:val="yellow"/>
          <w:lang w:eastAsia="ja-JP"/>
        </w:rPr>
        <w:t xml:space="preserve">, calibrate, and check </w:t>
      </w:r>
      <w:r w:rsidR="00F67C47" w:rsidRPr="006E3868">
        <w:rPr>
          <w:color w:val="auto"/>
          <w:highlight w:val="yellow"/>
          <w:lang w:eastAsia="ja-JP"/>
        </w:rPr>
        <w:t>the reversed audition system</w:t>
      </w:r>
      <w:r w:rsidR="00FF0B88" w:rsidRPr="006E3868">
        <w:rPr>
          <w:color w:val="auto"/>
          <w:highlight w:val="yellow"/>
          <w:lang w:eastAsia="ja-JP"/>
        </w:rPr>
        <w:t xml:space="preserve"> </w:t>
      </w:r>
      <w:r w:rsidR="004D2528" w:rsidRPr="006E3868">
        <w:rPr>
          <w:color w:val="auto"/>
          <w:highlight w:val="yellow"/>
          <w:lang w:eastAsia="ja-JP"/>
        </w:rPr>
        <w:t xml:space="preserve">by </w:t>
      </w:r>
      <w:r w:rsidR="009E69D1">
        <w:rPr>
          <w:color w:val="auto"/>
          <w:highlight w:val="yellow"/>
          <w:lang w:eastAsia="ja-JP"/>
        </w:rPr>
        <w:t xml:space="preserve">themselves </w:t>
      </w:r>
      <w:r w:rsidR="00FF0B88" w:rsidRPr="006E3868">
        <w:rPr>
          <w:color w:val="auto"/>
          <w:highlight w:val="yellow"/>
          <w:lang w:eastAsia="ja-JP"/>
        </w:rPr>
        <w:t>daily</w:t>
      </w:r>
      <w:r w:rsidR="00136041" w:rsidRPr="006E3868">
        <w:rPr>
          <w:color w:val="auto"/>
          <w:highlight w:val="yellow"/>
          <w:lang w:eastAsia="ja-JP"/>
        </w:rPr>
        <w:t>,</w:t>
      </w:r>
      <w:r w:rsidR="00FF0B88" w:rsidRPr="006E3868">
        <w:rPr>
          <w:color w:val="auto"/>
          <w:highlight w:val="yellow"/>
          <w:lang w:eastAsia="ja-JP"/>
        </w:rPr>
        <w:t xml:space="preserve"> </w:t>
      </w:r>
      <w:r w:rsidR="00A2076C" w:rsidRPr="006E3868">
        <w:rPr>
          <w:color w:val="auto"/>
          <w:highlight w:val="yellow"/>
          <w:lang w:eastAsia="ja-JP"/>
        </w:rPr>
        <w:t xml:space="preserve">as explained in </w:t>
      </w:r>
      <w:r w:rsidR="009E69D1">
        <w:rPr>
          <w:color w:val="auto"/>
          <w:highlight w:val="yellow"/>
          <w:lang w:eastAsia="ja-JP"/>
        </w:rPr>
        <w:t xml:space="preserve">step </w:t>
      </w:r>
      <w:r w:rsidR="00CB13A6" w:rsidRPr="009E69D1">
        <w:rPr>
          <w:color w:val="auto"/>
          <w:highlight w:val="yellow"/>
          <w:lang w:eastAsia="ja-JP"/>
        </w:rPr>
        <w:t>1.2</w:t>
      </w:r>
      <w:r w:rsidR="00F67C47" w:rsidRPr="006E3868">
        <w:rPr>
          <w:color w:val="auto"/>
          <w:highlight w:val="yellow"/>
          <w:lang w:eastAsia="ja-JP"/>
        </w:rPr>
        <w:t xml:space="preserve">. </w:t>
      </w:r>
      <w:r w:rsidR="001E00F2" w:rsidRPr="006E3868">
        <w:rPr>
          <w:color w:val="auto"/>
          <w:highlight w:val="yellow"/>
          <w:lang w:eastAsia="ja-JP"/>
        </w:rPr>
        <w:t xml:space="preserve">Perform </w:t>
      </w:r>
      <w:r w:rsidR="002E3BAB" w:rsidRPr="006E3868">
        <w:rPr>
          <w:color w:val="auto"/>
          <w:highlight w:val="yellow"/>
          <w:lang w:eastAsia="ja-JP"/>
        </w:rPr>
        <w:t>the same procedure e</w:t>
      </w:r>
      <w:r w:rsidR="009C2360" w:rsidRPr="006E3868">
        <w:rPr>
          <w:color w:val="auto"/>
          <w:highlight w:val="yellow"/>
          <w:lang w:eastAsia="ja-JP"/>
        </w:rPr>
        <w:t>ach</w:t>
      </w:r>
      <w:r w:rsidR="00576083" w:rsidRPr="006E3868">
        <w:rPr>
          <w:color w:val="auto"/>
          <w:highlight w:val="yellow"/>
          <w:lang w:eastAsia="ja-JP"/>
        </w:rPr>
        <w:t xml:space="preserve"> time the participant </w:t>
      </w:r>
      <w:r w:rsidR="001E00F2" w:rsidRPr="006E3868">
        <w:rPr>
          <w:color w:val="auto"/>
          <w:highlight w:val="yellow"/>
          <w:lang w:eastAsia="ja-JP"/>
        </w:rPr>
        <w:t>wears</w:t>
      </w:r>
      <w:r w:rsidR="00576083" w:rsidRPr="006E3868">
        <w:rPr>
          <w:color w:val="auto"/>
          <w:highlight w:val="yellow"/>
          <w:lang w:eastAsia="ja-JP"/>
        </w:rPr>
        <w:t xml:space="preserve"> the system</w:t>
      </w:r>
      <w:r w:rsidR="0016668F" w:rsidRPr="006E3868">
        <w:rPr>
          <w:color w:val="auto"/>
          <w:highlight w:val="yellow"/>
          <w:lang w:eastAsia="ja-JP"/>
        </w:rPr>
        <w:t xml:space="preserve"> after </w:t>
      </w:r>
      <w:r w:rsidR="006704F4" w:rsidRPr="006E3868">
        <w:rPr>
          <w:color w:val="auto"/>
          <w:highlight w:val="yellow"/>
          <w:lang w:eastAsia="ja-JP"/>
        </w:rPr>
        <w:t xml:space="preserve">each </w:t>
      </w:r>
      <w:r w:rsidR="00C41ADC" w:rsidRPr="006E3868">
        <w:rPr>
          <w:color w:val="auto"/>
          <w:highlight w:val="yellow"/>
          <w:lang w:eastAsia="ja-JP"/>
        </w:rPr>
        <w:t>interruption</w:t>
      </w:r>
      <w:r w:rsidR="00576083" w:rsidRPr="006E3868">
        <w:rPr>
          <w:color w:val="auto"/>
          <w:highlight w:val="yellow"/>
          <w:lang w:eastAsia="ja-JP"/>
        </w:rPr>
        <w:t xml:space="preserve">. </w:t>
      </w:r>
    </w:p>
    <w:p w14:paraId="5762D273" w14:textId="7DDFC409" w:rsidR="00085B5C" w:rsidRPr="006E3868" w:rsidRDefault="00085B5C" w:rsidP="006E3868">
      <w:pPr>
        <w:widowControl/>
        <w:rPr>
          <w:color w:val="auto"/>
          <w:highlight w:val="yellow"/>
          <w:lang w:eastAsia="ja-JP"/>
        </w:rPr>
      </w:pPr>
    </w:p>
    <w:p w14:paraId="1D15F78F" w14:textId="08A6A603" w:rsidR="003C0315" w:rsidRPr="006E3868" w:rsidRDefault="00015840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3.1.</w:t>
      </w:r>
      <w:r w:rsidR="00A47813" w:rsidRPr="006E3868">
        <w:rPr>
          <w:color w:val="auto"/>
          <w:highlight w:val="yellow"/>
        </w:rPr>
        <w:t>4</w:t>
      </w:r>
      <w:r w:rsidR="00FC455D"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1E00F2" w:rsidRPr="006E3868">
        <w:rPr>
          <w:color w:val="auto"/>
          <w:highlight w:val="yellow"/>
        </w:rPr>
        <w:t xml:space="preserve">Instruct </w:t>
      </w:r>
      <w:r w:rsidR="00576083" w:rsidRPr="006E3868">
        <w:rPr>
          <w:color w:val="auto"/>
          <w:highlight w:val="yellow"/>
        </w:rPr>
        <w:t>the</w:t>
      </w:r>
      <w:r w:rsidR="003C0315" w:rsidRPr="006E3868">
        <w:rPr>
          <w:color w:val="auto"/>
          <w:highlight w:val="yellow"/>
        </w:rPr>
        <w:t xml:space="preserve"> participant </w:t>
      </w:r>
      <w:r w:rsidR="001E00F2" w:rsidRPr="006E3868">
        <w:rPr>
          <w:color w:val="auto"/>
          <w:highlight w:val="yellow"/>
        </w:rPr>
        <w:t xml:space="preserve">to perform </w:t>
      </w:r>
      <w:r w:rsidR="00576083" w:rsidRPr="006E3868">
        <w:rPr>
          <w:color w:val="auto"/>
          <w:highlight w:val="yellow"/>
        </w:rPr>
        <w:t>daily</w:t>
      </w:r>
      <w:r w:rsidR="001E00F2" w:rsidRPr="006E3868">
        <w:rPr>
          <w:color w:val="auto"/>
          <w:highlight w:val="yellow"/>
        </w:rPr>
        <w:t>-</w:t>
      </w:r>
      <w:r w:rsidR="007B4274" w:rsidRPr="006E3868">
        <w:rPr>
          <w:color w:val="auto"/>
          <w:highlight w:val="yellow"/>
        </w:rPr>
        <w:t xml:space="preserve">life </w:t>
      </w:r>
      <w:r w:rsidR="001E00F2" w:rsidRPr="006E3868">
        <w:rPr>
          <w:color w:val="auto"/>
          <w:highlight w:val="yellow"/>
        </w:rPr>
        <w:t>activities while</w:t>
      </w:r>
      <w:r w:rsidR="007B4274" w:rsidRPr="006E3868">
        <w:rPr>
          <w:color w:val="auto"/>
          <w:highlight w:val="yellow"/>
        </w:rPr>
        <w:t xml:space="preserve"> </w:t>
      </w:r>
      <w:r w:rsidR="003C0315" w:rsidRPr="006E3868">
        <w:rPr>
          <w:color w:val="auto"/>
          <w:highlight w:val="yellow"/>
        </w:rPr>
        <w:t>wear</w:t>
      </w:r>
      <w:r w:rsidR="007B4274" w:rsidRPr="006E3868">
        <w:rPr>
          <w:color w:val="auto"/>
          <w:highlight w:val="yellow"/>
        </w:rPr>
        <w:t>ing the system</w:t>
      </w:r>
      <w:r w:rsidR="003C0315" w:rsidRPr="006E3868">
        <w:rPr>
          <w:color w:val="auto"/>
          <w:highlight w:val="yellow"/>
        </w:rPr>
        <w:t xml:space="preserve"> continuously</w:t>
      </w:r>
      <w:r w:rsidR="00C42C93" w:rsidRPr="006E3868">
        <w:rPr>
          <w:color w:val="auto"/>
          <w:highlight w:val="yellow"/>
        </w:rPr>
        <w:t xml:space="preserve"> </w:t>
      </w:r>
      <w:r w:rsidR="001E00F2" w:rsidRPr="006E3868">
        <w:rPr>
          <w:color w:val="auto"/>
          <w:highlight w:val="yellow"/>
        </w:rPr>
        <w:t>for approximately</w:t>
      </w:r>
      <w:r w:rsidR="00C42C93" w:rsidRPr="006E3868">
        <w:rPr>
          <w:color w:val="auto"/>
          <w:highlight w:val="yellow"/>
        </w:rPr>
        <w:t xml:space="preserve"> a month</w:t>
      </w:r>
      <w:r w:rsidR="00576083" w:rsidRPr="006E3868">
        <w:rPr>
          <w:color w:val="auto"/>
          <w:highlight w:val="yellow"/>
        </w:rPr>
        <w:t xml:space="preserve">, except </w:t>
      </w:r>
      <w:r w:rsidR="001E00F2" w:rsidRPr="006E3868">
        <w:rPr>
          <w:color w:val="auto"/>
          <w:highlight w:val="yellow"/>
        </w:rPr>
        <w:t xml:space="preserve">while </w:t>
      </w:r>
      <w:r w:rsidR="00576083" w:rsidRPr="006E3868">
        <w:rPr>
          <w:color w:val="auto"/>
          <w:highlight w:val="yellow"/>
        </w:rPr>
        <w:t>sleep</w:t>
      </w:r>
      <w:r w:rsidR="001E00F2" w:rsidRPr="006E3868">
        <w:rPr>
          <w:color w:val="auto"/>
          <w:highlight w:val="yellow"/>
        </w:rPr>
        <w:t>ing</w:t>
      </w:r>
      <w:r w:rsidR="00576083" w:rsidRPr="006E3868">
        <w:rPr>
          <w:color w:val="auto"/>
          <w:highlight w:val="yellow"/>
        </w:rPr>
        <w:t>, bath</w:t>
      </w:r>
      <w:r w:rsidR="001E00F2" w:rsidRPr="006E3868">
        <w:rPr>
          <w:color w:val="auto"/>
          <w:highlight w:val="yellow"/>
        </w:rPr>
        <w:t>ing</w:t>
      </w:r>
      <w:r w:rsidR="00576083" w:rsidRPr="006E3868">
        <w:rPr>
          <w:color w:val="auto"/>
          <w:highlight w:val="yellow"/>
        </w:rPr>
        <w:t xml:space="preserve">, </w:t>
      </w:r>
      <w:r w:rsidR="002A4170" w:rsidRPr="006E3868">
        <w:rPr>
          <w:color w:val="auto"/>
          <w:highlight w:val="yellow"/>
        </w:rPr>
        <w:t>neuroimaging</w:t>
      </w:r>
      <w:r w:rsidR="001E00F2" w:rsidRPr="006E3868">
        <w:rPr>
          <w:color w:val="auto"/>
          <w:highlight w:val="yellow"/>
        </w:rPr>
        <w:t>,</w:t>
      </w:r>
      <w:r w:rsidR="002A4170" w:rsidRPr="006E3868">
        <w:rPr>
          <w:color w:val="auto"/>
          <w:highlight w:val="yellow"/>
        </w:rPr>
        <w:t xml:space="preserve"> </w:t>
      </w:r>
      <w:r w:rsidR="00503422" w:rsidRPr="006E3868">
        <w:rPr>
          <w:color w:val="auto"/>
          <w:highlight w:val="yellow"/>
        </w:rPr>
        <w:t>and other emergency</w:t>
      </w:r>
      <w:r w:rsidR="00576083" w:rsidRPr="006E3868">
        <w:rPr>
          <w:color w:val="auto"/>
          <w:highlight w:val="yellow"/>
        </w:rPr>
        <w:t xml:space="preserve"> time</w:t>
      </w:r>
      <w:r w:rsidR="001E00F2" w:rsidRPr="006E3868">
        <w:rPr>
          <w:color w:val="auto"/>
          <w:highlight w:val="yellow"/>
        </w:rPr>
        <w:t>s</w:t>
      </w:r>
      <w:r w:rsidR="00183BED" w:rsidRPr="006E3868">
        <w:rPr>
          <w:color w:val="auto"/>
          <w:highlight w:val="yellow"/>
        </w:rPr>
        <w:t xml:space="preserve">. </w:t>
      </w:r>
      <w:r w:rsidR="00503422" w:rsidRPr="006E3868">
        <w:rPr>
          <w:color w:val="auto"/>
          <w:highlight w:val="yellow"/>
        </w:rPr>
        <w:t>In th</w:t>
      </w:r>
      <w:r w:rsidR="007C7661" w:rsidRPr="006E3868">
        <w:rPr>
          <w:color w:val="auto"/>
          <w:highlight w:val="yellow"/>
        </w:rPr>
        <w:t>e</w:t>
      </w:r>
      <w:r w:rsidR="00503422" w:rsidRPr="006E3868">
        <w:rPr>
          <w:color w:val="auto"/>
          <w:highlight w:val="yellow"/>
        </w:rPr>
        <w:t xml:space="preserve">se </w:t>
      </w:r>
      <w:r w:rsidR="00BC5BDB" w:rsidRPr="006E3868">
        <w:rPr>
          <w:color w:val="auto"/>
          <w:highlight w:val="yellow"/>
        </w:rPr>
        <w:t>cases</w:t>
      </w:r>
      <w:r w:rsidR="00503422" w:rsidRPr="006E3868">
        <w:rPr>
          <w:color w:val="auto"/>
          <w:highlight w:val="yellow"/>
        </w:rPr>
        <w:t xml:space="preserve">, </w:t>
      </w:r>
      <w:r w:rsidR="009E69D1">
        <w:rPr>
          <w:color w:val="auto"/>
          <w:highlight w:val="yellow"/>
        </w:rPr>
        <w:t xml:space="preserve">ask participants to </w:t>
      </w:r>
      <w:r w:rsidR="001E00F2" w:rsidRPr="006E3868">
        <w:rPr>
          <w:color w:val="auto"/>
          <w:highlight w:val="yellow"/>
        </w:rPr>
        <w:t>remove</w:t>
      </w:r>
      <w:r w:rsidR="00503422" w:rsidRPr="006E3868">
        <w:rPr>
          <w:color w:val="auto"/>
          <w:highlight w:val="yellow"/>
        </w:rPr>
        <w:t xml:space="preserve"> the system and immediately insert earplugs into their ears to </w:t>
      </w:r>
      <w:r w:rsidR="000151B4" w:rsidRPr="006E3868">
        <w:rPr>
          <w:color w:val="auto"/>
          <w:highlight w:val="yellow"/>
        </w:rPr>
        <w:t xml:space="preserve">prevent </w:t>
      </w:r>
      <w:r w:rsidR="00D50E55" w:rsidRPr="006E3868">
        <w:rPr>
          <w:color w:val="auto"/>
          <w:highlight w:val="yellow"/>
          <w:lang w:eastAsia="ja-JP"/>
        </w:rPr>
        <w:t xml:space="preserve">recovery of </w:t>
      </w:r>
      <w:r w:rsidR="00503422" w:rsidRPr="006E3868">
        <w:rPr>
          <w:color w:val="auto"/>
          <w:highlight w:val="yellow"/>
        </w:rPr>
        <w:t>adaptation.</w:t>
      </w:r>
      <w:r w:rsidR="001F5941" w:rsidRPr="006E3868">
        <w:rPr>
          <w:color w:val="auto"/>
          <w:highlight w:val="yellow"/>
        </w:rPr>
        <w:t xml:space="preserve"> </w:t>
      </w:r>
    </w:p>
    <w:p w14:paraId="0228B385" w14:textId="77777777" w:rsidR="007B4274" w:rsidRPr="006E3868" w:rsidRDefault="007B4274" w:rsidP="006E3868">
      <w:pPr>
        <w:widowControl/>
        <w:rPr>
          <w:color w:val="auto"/>
          <w:highlight w:val="yellow"/>
        </w:rPr>
      </w:pPr>
    </w:p>
    <w:p w14:paraId="6E7BADE2" w14:textId="5B64617E" w:rsidR="007B4274" w:rsidRPr="006E3868" w:rsidRDefault="007B4274" w:rsidP="006E3868">
      <w:pPr>
        <w:widowControl/>
        <w:rPr>
          <w:color w:val="auto"/>
        </w:rPr>
      </w:pPr>
      <w:r w:rsidRPr="006E3868">
        <w:rPr>
          <w:color w:val="auto"/>
        </w:rPr>
        <w:t xml:space="preserve">Note: </w:t>
      </w:r>
      <w:r w:rsidR="000066E8" w:rsidRPr="006E3868">
        <w:rPr>
          <w:color w:val="auto"/>
        </w:rPr>
        <w:t>Alt</w:t>
      </w:r>
      <w:r w:rsidRPr="006E3868">
        <w:rPr>
          <w:color w:val="auto"/>
        </w:rPr>
        <w:t xml:space="preserve">hough it is ideal for the participant </w:t>
      </w:r>
      <w:r w:rsidR="00C033BF" w:rsidRPr="006E3868">
        <w:rPr>
          <w:color w:val="auto"/>
        </w:rPr>
        <w:t xml:space="preserve">to </w:t>
      </w:r>
      <w:r w:rsidRPr="006E3868">
        <w:rPr>
          <w:color w:val="auto"/>
        </w:rPr>
        <w:t xml:space="preserve">wear the system all day and night, it is </w:t>
      </w:r>
      <w:r w:rsidR="005B5676" w:rsidRPr="006E3868">
        <w:rPr>
          <w:color w:val="auto"/>
        </w:rPr>
        <w:t xml:space="preserve">strongly </w:t>
      </w:r>
      <w:r w:rsidRPr="006E3868">
        <w:rPr>
          <w:color w:val="auto"/>
        </w:rPr>
        <w:t xml:space="preserve">recommended </w:t>
      </w:r>
      <w:r w:rsidR="008F04D7" w:rsidRPr="006E3868">
        <w:rPr>
          <w:color w:val="auto"/>
        </w:rPr>
        <w:t>that</w:t>
      </w:r>
      <w:r w:rsidRPr="006E3868">
        <w:rPr>
          <w:color w:val="auto"/>
        </w:rPr>
        <w:t xml:space="preserve"> the system </w:t>
      </w:r>
      <w:r w:rsidR="008F04D7" w:rsidRPr="006E3868">
        <w:rPr>
          <w:color w:val="auto"/>
        </w:rPr>
        <w:t xml:space="preserve">not be worn </w:t>
      </w:r>
      <w:r w:rsidR="009E69D1">
        <w:rPr>
          <w:color w:val="auto"/>
        </w:rPr>
        <w:t>while</w:t>
      </w:r>
      <w:r w:rsidRPr="006E3868">
        <w:rPr>
          <w:color w:val="auto"/>
        </w:rPr>
        <w:t xml:space="preserve"> sleep</w:t>
      </w:r>
      <w:r w:rsidR="001E00F2" w:rsidRPr="006E3868">
        <w:rPr>
          <w:color w:val="auto"/>
        </w:rPr>
        <w:t>ing</w:t>
      </w:r>
      <w:r w:rsidRPr="006E3868">
        <w:rPr>
          <w:color w:val="auto"/>
        </w:rPr>
        <w:t xml:space="preserve"> and bath</w:t>
      </w:r>
      <w:r w:rsidR="001E00F2" w:rsidRPr="006E3868">
        <w:rPr>
          <w:color w:val="auto"/>
        </w:rPr>
        <w:t>ing</w:t>
      </w:r>
      <w:r w:rsidRPr="006E3868">
        <w:rPr>
          <w:color w:val="auto"/>
        </w:rPr>
        <w:t xml:space="preserve"> </w:t>
      </w:r>
      <w:proofErr w:type="gramStart"/>
      <w:r w:rsidR="003F6CA2" w:rsidRPr="006E3868">
        <w:rPr>
          <w:color w:val="auto"/>
        </w:rPr>
        <w:t>in order to</w:t>
      </w:r>
      <w:proofErr w:type="gramEnd"/>
      <w:r w:rsidRPr="006E3868">
        <w:rPr>
          <w:color w:val="auto"/>
        </w:rPr>
        <w:t xml:space="preserve"> </w:t>
      </w:r>
      <w:r w:rsidR="001E00F2" w:rsidRPr="006E3868">
        <w:rPr>
          <w:color w:val="auto"/>
        </w:rPr>
        <w:t>prevent</w:t>
      </w:r>
      <w:r w:rsidR="002E7B0D" w:rsidRPr="006E3868">
        <w:rPr>
          <w:color w:val="auto"/>
        </w:rPr>
        <w:t xml:space="preserve"> unexpected </w:t>
      </w:r>
      <w:r w:rsidR="00BC5BDB" w:rsidRPr="006E3868">
        <w:rPr>
          <w:color w:val="auto"/>
        </w:rPr>
        <w:t>loud noise</w:t>
      </w:r>
      <w:r w:rsidR="001E00F2" w:rsidRPr="006E3868">
        <w:rPr>
          <w:color w:val="auto"/>
        </w:rPr>
        <w:t>s</w:t>
      </w:r>
      <w:r w:rsidR="003F6CA2" w:rsidRPr="006E3868">
        <w:rPr>
          <w:color w:val="auto"/>
        </w:rPr>
        <w:t xml:space="preserve"> and</w:t>
      </w:r>
      <w:r w:rsidR="00BC5BDB" w:rsidRPr="006E3868">
        <w:rPr>
          <w:color w:val="auto"/>
        </w:rPr>
        <w:t xml:space="preserve"> </w:t>
      </w:r>
      <w:r w:rsidR="002E7B0D" w:rsidRPr="006E3868">
        <w:rPr>
          <w:color w:val="auto"/>
        </w:rPr>
        <w:t>electrical shock</w:t>
      </w:r>
      <w:r w:rsidR="001E00F2" w:rsidRPr="006E3868">
        <w:rPr>
          <w:color w:val="auto"/>
        </w:rPr>
        <w:t>s</w:t>
      </w:r>
      <w:r w:rsidR="0007778B" w:rsidRPr="006E3868">
        <w:rPr>
          <w:color w:val="auto"/>
        </w:rPr>
        <w:t>, respectively</w:t>
      </w:r>
      <w:r w:rsidR="002E7B0D" w:rsidRPr="006E3868">
        <w:rPr>
          <w:color w:val="auto"/>
        </w:rPr>
        <w:t xml:space="preserve">. </w:t>
      </w:r>
    </w:p>
    <w:p w14:paraId="16EFDA31" w14:textId="67A4FF0C" w:rsidR="007E0387" w:rsidRPr="006E3868" w:rsidRDefault="007E0387" w:rsidP="006E3868">
      <w:pPr>
        <w:widowControl/>
        <w:rPr>
          <w:color w:val="auto"/>
          <w:highlight w:val="yellow"/>
        </w:rPr>
      </w:pPr>
    </w:p>
    <w:p w14:paraId="56C5E926" w14:textId="19BB33E4" w:rsidR="005B5676" w:rsidRPr="006E3868" w:rsidRDefault="005B5676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3.1.</w:t>
      </w:r>
      <w:r w:rsidR="00555BDF" w:rsidRPr="006E3868">
        <w:rPr>
          <w:color w:val="auto"/>
          <w:highlight w:val="yellow"/>
        </w:rPr>
        <w:t>5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3F6CA2" w:rsidRPr="006E3868">
        <w:rPr>
          <w:color w:val="auto"/>
          <w:highlight w:val="yellow"/>
        </w:rPr>
        <w:t xml:space="preserve">Replace </w:t>
      </w:r>
      <w:r w:rsidR="001E00F2" w:rsidRPr="006E3868">
        <w:rPr>
          <w:color w:val="auto"/>
          <w:highlight w:val="yellow"/>
        </w:rPr>
        <w:t xml:space="preserve">the </w:t>
      </w:r>
      <w:r w:rsidR="003F6CA2" w:rsidRPr="006E3868">
        <w:rPr>
          <w:color w:val="auto"/>
          <w:highlight w:val="yellow"/>
        </w:rPr>
        <w:t xml:space="preserve">batteries and </w:t>
      </w:r>
      <w:r w:rsidR="00DF72E4" w:rsidRPr="006E3868">
        <w:rPr>
          <w:color w:val="auto"/>
          <w:highlight w:val="yellow"/>
        </w:rPr>
        <w:t>memory</w:t>
      </w:r>
      <w:r w:rsidR="003F6CA2" w:rsidRPr="006E3868">
        <w:rPr>
          <w:color w:val="auto"/>
          <w:highlight w:val="yellow"/>
        </w:rPr>
        <w:t xml:space="preserve"> cards routinely</w:t>
      </w:r>
      <w:r w:rsidR="00205117" w:rsidRPr="006E3868">
        <w:rPr>
          <w:color w:val="auto"/>
          <w:highlight w:val="yellow"/>
        </w:rPr>
        <w:t xml:space="preserve"> before battery exhaustion and </w:t>
      </w:r>
      <w:r w:rsidR="001E00F2" w:rsidRPr="006E3868">
        <w:rPr>
          <w:color w:val="auto"/>
          <w:highlight w:val="yellow"/>
        </w:rPr>
        <w:t xml:space="preserve">memory </w:t>
      </w:r>
      <w:r w:rsidR="00205117" w:rsidRPr="006E3868">
        <w:rPr>
          <w:color w:val="auto"/>
          <w:highlight w:val="yellow"/>
        </w:rPr>
        <w:t>overcapacity, respectively.</w:t>
      </w:r>
      <w:r w:rsidRPr="006E3868">
        <w:rPr>
          <w:color w:val="auto"/>
          <w:highlight w:val="yellow"/>
        </w:rPr>
        <w:t xml:space="preserve"> </w:t>
      </w:r>
      <w:r w:rsidR="001E00F2" w:rsidRPr="006E3868">
        <w:rPr>
          <w:color w:val="auto"/>
          <w:highlight w:val="yellow"/>
        </w:rPr>
        <w:t>Remove</w:t>
      </w:r>
      <w:r w:rsidR="00B70FA9" w:rsidRPr="006E3868">
        <w:rPr>
          <w:color w:val="auto"/>
          <w:highlight w:val="yellow"/>
        </w:rPr>
        <w:t xml:space="preserve"> the system and </w:t>
      </w:r>
      <w:r w:rsidR="001E00F2" w:rsidRPr="006E3868">
        <w:rPr>
          <w:color w:val="auto"/>
          <w:highlight w:val="yellow"/>
        </w:rPr>
        <w:t xml:space="preserve">replace it with </w:t>
      </w:r>
      <w:r w:rsidR="00B70FA9" w:rsidRPr="006E3868">
        <w:rPr>
          <w:color w:val="auto"/>
          <w:highlight w:val="yellow"/>
        </w:rPr>
        <w:t>earplugs</w:t>
      </w:r>
      <w:r w:rsidR="0078221A" w:rsidRPr="006E3868">
        <w:rPr>
          <w:color w:val="auto"/>
          <w:highlight w:val="yellow"/>
        </w:rPr>
        <w:t xml:space="preserve"> </w:t>
      </w:r>
      <w:r w:rsidR="00E06740" w:rsidRPr="006E3868">
        <w:rPr>
          <w:color w:val="auto"/>
          <w:highlight w:val="yellow"/>
        </w:rPr>
        <w:t xml:space="preserve">during </w:t>
      </w:r>
      <w:r w:rsidR="0078221A" w:rsidRPr="006E3868">
        <w:rPr>
          <w:color w:val="auto"/>
          <w:highlight w:val="yellow"/>
        </w:rPr>
        <w:t xml:space="preserve">sleep and bath </w:t>
      </w:r>
      <w:proofErr w:type="gramStart"/>
      <w:r w:rsidR="0078221A" w:rsidRPr="006E3868">
        <w:rPr>
          <w:color w:val="auto"/>
          <w:highlight w:val="yellow"/>
        </w:rPr>
        <w:t>time</w:t>
      </w:r>
      <w:r w:rsidR="00853948" w:rsidRPr="006E3868">
        <w:rPr>
          <w:color w:val="auto"/>
          <w:highlight w:val="yellow"/>
        </w:rPr>
        <w:t>s</w:t>
      </w:r>
      <w:r w:rsidR="00B70FA9" w:rsidRPr="006E3868">
        <w:rPr>
          <w:color w:val="auto"/>
          <w:highlight w:val="yellow"/>
        </w:rPr>
        <w:t>, or</w:t>
      </w:r>
      <w:proofErr w:type="gramEnd"/>
      <w:r w:rsidR="00B70FA9" w:rsidRPr="006E3868">
        <w:rPr>
          <w:color w:val="auto"/>
          <w:highlight w:val="yellow"/>
        </w:rPr>
        <w:t xml:space="preserve"> </w:t>
      </w:r>
      <w:r w:rsidR="00853948" w:rsidRPr="006E3868">
        <w:rPr>
          <w:color w:val="auto"/>
          <w:highlight w:val="yellow"/>
        </w:rPr>
        <w:t xml:space="preserve">perform </w:t>
      </w:r>
      <w:r w:rsidR="0067387B" w:rsidRPr="006E3868">
        <w:rPr>
          <w:color w:val="auto"/>
          <w:highlight w:val="yellow"/>
        </w:rPr>
        <w:t>the replacement</w:t>
      </w:r>
      <w:r w:rsidR="00B70FA9" w:rsidRPr="006E3868">
        <w:rPr>
          <w:color w:val="auto"/>
          <w:highlight w:val="yellow"/>
        </w:rPr>
        <w:t xml:space="preserve"> qui</w:t>
      </w:r>
      <w:r w:rsidRPr="006E3868">
        <w:rPr>
          <w:color w:val="auto"/>
          <w:highlight w:val="yellow"/>
        </w:rPr>
        <w:t>ckly</w:t>
      </w:r>
      <w:r w:rsidR="00331838" w:rsidRPr="006E3868">
        <w:rPr>
          <w:color w:val="auto"/>
          <w:highlight w:val="yellow"/>
        </w:rPr>
        <w:t xml:space="preserve"> in a </w:t>
      </w:r>
      <w:r w:rsidR="00B974F4" w:rsidRPr="006E3868">
        <w:rPr>
          <w:color w:val="auto"/>
          <w:highlight w:val="yellow"/>
        </w:rPr>
        <w:t>silent</w:t>
      </w:r>
      <w:r w:rsidR="00331838" w:rsidRPr="006E3868">
        <w:rPr>
          <w:color w:val="auto"/>
          <w:highlight w:val="yellow"/>
        </w:rPr>
        <w:t xml:space="preserve"> place</w:t>
      </w:r>
      <w:r w:rsidR="00495813" w:rsidRPr="006E3868">
        <w:rPr>
          <w:color w:val="auto"/>
          <w:highlight w:val="yellow"/>
        </w:rPr>
        <w:t xml:space="preserve"> without </w:t>
      </w:r>
      <w:r w:rsidR="00853948" w:rsidRPr="006E3868">
        <w:rPr>
          <w:color w:val="auto"/>
          <w:highlight w:val="yellow"/>
        </w:rPr>
        <w:t xml:space="preserve">producing </w:t>
      </w:r>
      <w:r w:rsidR="00495813" w:rsidRPr="006E3868">
        <w:rPr>
          <w:color w:val="auto"/>
          <w:highlight w:val="yellow"/>
        </w:rPr>
        <w:t>any sound</w:t>
      </w:r>
      <w:r w:rsidR="00B70FA9" w:rsidRPr="006E3868">
        <w:rPr>
          <w:color w:val="auto"/>
          <w:highlight w:val="yellow"/>
        </w:rPr>
        <w:t>.</w:t>
      </w:r>
    </w:p>
    <w:p w14:paraId="449B5765" w14:textId="77777777" w:rsidR="003F6CA2" w:rsidRPr="006E3868" w:rsidRDefault="003F6CA2" w:rsidP="006E3868">
      <w:pPr>
        <w:widowControl/>
        <w:rPr>
          <w:color w:val="auto"/>
          <w:highlight w:val="yellow"/>
        </w:rPr>
      </w:pPr>
    </w:p>
    <w:p w14:paraId="6CB66AA1" w14:textId="25F02CC7" w:rsidR="00AD4066" w:rsidRPr="009E69D1" w:rsidRDefault="00764821" w:rsidP="006E3868">
      <w:pPr>
        <w:widowControl/>
        <w:rPr>
          <w:color w:val="auto"/>
        </w:rPr>
      </w:pPr>
      <w:r w:rsidRPr="009E69D1">
        <w:rPr>
          <w:color w:val="auto"/>
          <w:lang w:eastAsia="ja-JP"/>
        </w:rPr>
        <w:t>3</w:t>
      </w:r>
      <w:r w:rsidR="007E0387" w:rsidRPr="009E69D1">
        <w:rPr>
          <w:color w:val="auto"/>
          <w:lang w:eastAsia="ja-JP"/>
        </w:rPr>
        <w:t>.1.</w:t>
      </w:r>
      <w:r w:rsidR="00315109" w:rsidRPr="009E69D1">
        <w:rPr>
          <w:color w:val="auto"/>
          <w:lang w:eastAsia="ja-JP"/>
        </w:rPr>
        <w:t>6</w:t>
      </w:r>
      <w:r w:rsidR="007E0387" w:rsidRPr="009E69D1">
        <w:rPr>
          <w:color w:val="auto"/>
          <w:lang w:eastAsia="ja-JP"/>
        </w:rPr>
        <w:t>.</w:t>
      </w:r>
      <w:r w:rsidR="00F17B3E" w:rsidRPr="009E69D1">
        <w:rPr>
          <w:color w:val="auto"/>
          <w:lang w:eastAsia="ja-JP"/>
        </w:rPr>
        <w:t xml:space="preserve"> </w:t>
      </w:r>
      <w:r w:rsidR="00D63826" w:rsidRPr="009E69D1">
        <w:rPr>
          <w:color w:val="auto"/>
          <w:lang w:eastAsia="ja-JP"/>
        </w:rPr>
        <w:t xml:space="preserve">When </w:t>
      </w:r>
      <w:r w:rsidR="00853948" w:rsidRPr="009E69D1">
        <w:rPr>
          <w:color w:val="auto"/>
          <w:lang w:eastAsia="ja-JP"/>
        </w:rPr>
        <w:t xml:space="preserve">a </w:t>
      </w:r>
      <w:r w:rsidR="00D63826" w:rsidRPr="009E69D1">
        <w:rPr>
          <w:color w:val="auto"/>
          <w:lang w:eastAsia="ja-JP"/>
        </w:rPr>
        <w:t>participant need</w:t>
      </w:r>
      <w:r w:rsidR="00853948" w:rsidRPr="009E69D1">
        <w:rPr>
          <w:color w:val="auto"/>
          <w:lang w:eastAsia="ja-JP"/>
        </w:rPr>
        <w:t>s</w:t>
      </w:r>
      <w:r w:rsidR="00D63826" w:rsidRPr="009E69D1">
        <w:rPr>
          <w:color w:val="auto"/>
          <w:lang w:eastAsia="ja-JP"/>
        </w:rPr>
        <w:t xml:space="preserve"> to move</w:t>
      </w:r>
      <w:r w:rsidR="009E69D1" w:rsidRPr="009E69D1">
        <w:rPr>
          <w:color w:val="auto"/>
          <w:lang w:eastAsia="ja-JP"/>
        </w:rPr>
        <w:t xml:space="preserve"> around</w:t>
      </w:r>
      <w:r w:rsidR="00D63826" w:rsidRPr="009E69D1">
        <w:rPr>
          <w:color w:val="auto"/>
          <w:lang w:eastAsia="ja-JP"/>
        </w:rPr>
        <w:t xml:space="preserve"> outside, </w:t>
      </w:r>
      <w:r w:rsidR="00853948" w:rsidRPr="009E69D1">
        <w:rPr>
          <w:color w:val="auto"/>
          <w:lang w:eastAsia="ja-JP"/>
        </w:rPr>
        <w:t xml:space="preserve">drive </w:t>
      </w:r>
      <w:r w:rsidR="006B5F5E" w:rsidRPr="009E69D1">
        <w:rPr>
          <w:color w:val="auto"/>
          <w:lang w:eastAsia="ja-JP"/>
        </w:rPr>
        <w:t>the participant in a car</w:t>
      </w:r>
      <w:r w:rsidR="007C59E4" w:rsidRPr="009E69D1">
        <w:rPr>
          <w:color w:val="auto"/>
          <w:lang w:eastAsia="ja-JP"/>
        </w:rPr>
        <w:t>,</w:t>
      </w:r>
      <w:r w:rsidR="00315D1E" w:rsidRPr="009E69D1">
        <w:rPr>
          <w:color w:val="auto"/>
          <w:lang w:eastAsia="ja-JP"/>
        </w:rPr>
        <w:t xml:space="preserve"> a</w:t>
      </w:r>
      <w:r w:rsidR="003154F0" w:rsidRPr="009E69D1">
        <w:rPr>
          <w:color w:val="auto"/>
        </w:rPr>
        <w:t xml:space="preserve">ccompany the participant </w:t>
      </w:r>
      <w:r w:rsidR="0080542A" w:rsidRPr="009E69D1">
        <w:rPr>
          <w:color w:val="auto"/>
        </w:rPr>
        <w:t>on the move</w:t>
      </w:r>
      <w:r w:rsidR="007C59E4" w:rsidRPr="009E69D1">
        <w:rPr>
          <w:color w:val="auto"/>
        </w:rPr>
        <w:t>, or</w:t>
      </w:r>
      <w:r w:rsidR="009E69D1" w:rsidRPr="009E69D1">
        <w:rPr>
          <w:color w:val="auto"/>
        </w:rPr>
        <w:t xml:space="preserve"> ask them to</w:t>
      </w:r>
      <w:r w:rsidR="007C59E4" w:rsidRPr="009E69D1">
        <w:rPr>
          <w:color w:val="auto"/>
        </w:rPr>
        <w:t xml:space="preserve"> use safe </w:t>
      </w:r>
      <w:r w:rsidR="00DC3CDA" w:rsidRPr="009E69D1">
        <w:rPr>
          <w:color w:val="auto"/>
        </w:rPr>
        <w:t>means of transportation</w:t>
      </w:r>
      <w:r w:rsidR="00F511C2" w:rsidRPr="009E69D1">
        <w:rPr>
          <w:color w:val="auto"/>
        </w:rPr>
        <w:t xml:space="preserve"> </w:t>
      </w:r>
      <w:r w:rsidR="00B06990" w:rsidRPr="009E69D1">
        <w:rPr>
          <w:color w:val="auto"/>
        </w:rPr>
        <w:t>for act</w:t>
      </w:r>
      <w:r w:rsidR="009E69D1" w:rsidRPr="009E69D1">
        <w:rPr>
          <w:color w:val="auto"/>
        </w:rPr>
        <w:t>s</w:t>
      </w:r>
      <w:r w:rsidR="00B06990" w:rsidRPr="009E69D1">
        <w:rPr>
          <w:color w:val="auto"/>
        </w:rPr>
        <w:t xml:space="preserve"> performed alone</w:t>
      </w:r>
      <w:r w:rsidR="00017A9B" w:rsidRPr="009E69D1">
        <w:rPr>
          <w:color w:val="auto"/>
        </w:rPr>
        <w:t xml:space="preserve">. </w:t>
      </w:r>
    </w:p>
    <w:p w14:paraId="47CB5A5D" w14:textId="676408BA" w:rsidR="00695171" w:rsidRPr="006E3868" w:rsidRDefault="00695171" w:rsidP="006E3868">
      <w:pPr>
        <w:widowControl/>
        <w:rPr>
          <w:color w:val="auto"/>
          <w:highlight w:val="yellow"/>
        </w:rPr>
      </w:pPr>
    </w:p>
    <w:p w14:paraId="3AB23C91" w14:textId="44488B77" w:rsidR="003154F0" w:rsidRPr="006E3868" w:rsidRDefault="003154F0" w:rsidP="006E3868">
      <w:pPr>
        <w:widowControl/>
        <w:rPr>
          <w:color w:val="auto"/>
          <w:highlight w:val="yellow"/>
          <w:lang w:eastAsia="ja-JP"/>
        </w:rPr>
      </w:pPr>
      <w:r w:rsidRPr="006E3868">
        <w:rPr>
          <w:color w:val="auto"/>
          <w:lang w:eastAsia="ja-JP"/>
        </w:rPr>
        <w:lastRenderedPageBreak/>
        <w:t>Note:</w:t>
      </w:r>
      <w:r w:rsidR="00795EB9" w:rsidRPr="006E3868"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 xml:space="preserve">Great care should be taken </w:t>
      </w:r>
      <w:r w:rsidR="00704110" w:rsidRPr="006E3868">
        <w:rPr>
          <w:color w:val="auto"/>
          <w:lang w:eastAsia="ja-JP"/>
        </w:rPr>
        <w:t xml:space="preserve">by </w:t>
      </w:r>
      <w:r w:rsidR="009E69D1">
        <w:rPr>
          <w:color w:val="auto"/>
          <w:lang w:eastAsia="ja-JP"/>
        </w:rPr>
        <w:t>the researcher</w:t>
      </w:r>
      <w:r w:rsidR="00704110" w:rsidRPr="006E3868">
        <w:rPr>
          <w:color w:val="auto"/>
          <w:lang w:eastAsia="ja-JP"/>
        </w:rPr>
        <w:t xml:space="preserve"> </w:t>
      </w:r>
      <w:proofErr w:type="gramStart"/>
      <w:r w:rsidR="00853948" w:rsidRPr="006E3868">
        <w:rPr>
          <w:color w:val="auto"/>
          <w:lang w:eastAsia="ja-JP"/>
        </w:rPr>
        <w:t xml:space="preserve">in order </w:t>
      </w:r>
      <w:r w:rsidR="009E69D1">
        <w:rPr>
          <w:color w:val="auto"/>
          <w:lang w:eastAsia="ja-JP"/>
        </w:rPr>
        <w:t>to</w:t>
      </w:r>
      <w:proofErr w:type="gramEnd"/>
      <w:r w:rsidR="009E69D1">
        <w:rPr>
          <w:color w:val="auto"/>
          <w:lang w:eastAsia="ja-JP"/>
        </w:rPr>
        <w:t xml:space="preserve"> </w:t>
      </w:r>
      <w:r w:rsidR="0021276C" w:rsidRPr="006E3868">
        <w:rPr>
          <w:color w:val="auto"/>
          <w:lang w:eastAsia="ja-JP"/>
        </w:rPr>
        <w:t xml:space="preserve">not endanger the participant’s safety during the exposure period, especially </w:t>
      </w:r>
      <w:r w:rsidR="00704110" w:rsidRPr="006E3868">
        <w:rPr>
          <w:color w:val="auto"/>
          <w:lang w:eastAsia="ja-JP"/>
        </w:rPr>
        <w:t>when the participant goes out</w:t>
      </w:r>
      <w:r w:rsidR="0021276C" w:rsidRPr="006E3868">
        <w:rPr>
          <w:color w:val="auto"/>
          <w:lang w:eastAsia="ja-JP"/>
        </w:rPr>
        <w:t xml:space="preserve">side. </w:t>
      </w:r>
      <w:r w:rsidR="00853948" w:rsidRPr="006E3868">
        <w:rPr>
          <w:color w:val="auto"/>
          <w:lang w:eastAsia="ja-JP"/>
        </w:rPr>
        <w:t>Prohibit</w:t>
      </w:r>
      <w:r w:rsidR="00B056BE" w:rsidRPr="006E3868">
        <w:rPr>
          <w:color w:val="auto"/>
          <w:lang w:eastAsia="ja-JP"/>
        </w:rPr>
        <w:t xml:space="preserve"> the participant </w:t>
      </w:r>
      <w:r w:rsidR="00853948" w:rsidRPr="006E3868">
        <w:rPr>
          <w:color w:val="auto"/>
          <w:lang w:eastAsia="ja-JP"/>
        </w:rPr>
        <w:t>from performing</w:t>
      </w:r>
      <w:r w:rsidR="007C59E4" w:rsidRPr="006E3868">
        <w:rPr>
          <w:color w:val="auto"/>
          <w:lang w:eastAsia="ja-JP"/>
        </w:rPr>
        <w:t xml:space="preserve"> any dangerous behaviors</w:t>
      </w:r>
      <w:r w:rsidR="00017A9B" w:rsidRPr="006E3868">
        <w:rPr>
          <w:color w:val="auto"/>
          <w:lang w:eastAsia="ja-JP"/>
        </w:rPr>
        <w:t>.</w:t>
      </w:r>
      <w:r w:rsidR="00017A9B" w:rsidRPr="006E3868">
        <w:rPr>
          <w:color w:val="auto"/>
          <w:highlight w:val="yellow"/>
          <w:lang w:eastAsia="ja-JP"/>
        </w:rPr>
        <w:t xml:space="preserve"> </w:t>
      </w:r>
    </w:p>
    <w:p w14:paraId="3D58732C" w14:textId="6675BC52" w:rsidR="003154F0" w:rsidRPr="006E3868" w:rsidRDefault="003154F0" w:rsidP="006E3868">
      <w:pPr>
        <w:widowControl/>
        <w:rPr>
          <w:color w:val="auto"/>
          <w:highlight w:val="yellow"/>
        </w:rPr>
      </w:pPr>
    </w:p>
    <w:p w14:paraId="545B4F47" w14:textId="61D257B8" w:rsidR="00B56C45" w:rsidRPr="006E3868" w:rsidRDefault="00695171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</w:t>
      </w:r>
      <w:r w:rsidR="00E727BC" w:rsidRPr="006E3868">
        <w:rPr>
          <w:color w:val="auto"/>
          <w:highlight w:val="yellow"/>
        </w:rPr>
        <w:t>1</w:t>
      </w:r>
      <w:r w:rsidRPr="006E3868">
        <w:rPr>
          <w:color w:val="auto"/>
          <w:highlight w:val="yellow"/>
        </w:rPr>
        <w:t>.</w:t>
      </w:r>
      <w:r w:rsidR="00BE59F1" w:rsidRPr="006E3868">
        <w:rPr>
          <w:color w:val="auto"/>
          <w:highlight w:val="yellow"/>
        </w:rPr>
        <w:t>7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proofErr w:type="gramStart"/>
      <w:r w:rsidR="006061A9" w:rsidRPr="006E3868">
        <w:rPr>
          <w:color w:val="auto"/>
          <w:highlight w:val="yellow"/>
        </w:rPr>
        <w:t>In order to</w:t>
      </w:r>
      <w:proofErr w:type="gramEnd"/>
      <w:r w:rsidR="006061A9" w:rsidRPr="006E3868">
        <w:rPr>
          <w:color w:val="auto"/>
          <w:highlight w:val="yellow"/>
        </w:rPr>
        <w:t xml:space="preserve"> facilitate adaptation, </w:t>
      </w:r>
      <w:r w:rsidR="00853948" w:rsidRPr="006E3868">
        <w:rPr>
          <w:color w:val="auto"/>
          <w:highlight w:val="yellow"/>
        </w:rPr>
        <w:t xml:space="preserve">instruct </w:t>
      </w:r>
      <w:r w:rsidR="006109B7" w:rsidRPr="006E3868">
        <w:rPr>
          <w:color w:val="auto"/>
          <w:highlight w:val="yellow"/>
        </w:rPr>
        <w:t>the participant</w:t>
      </w:r>
      <w:r w:rsidR="00853948" w:rsidRPr="006E3868">
        <w:rPr>
          <w:color w:val="auto"/>
          <w:highlight w:val="yellow"/>
        </w:rPr>
        <w:t xml:space="preserve"> to</w:t>
      </w:r>
      <w:r w:rsidR="006109B7" w:rsidRPr="006E3868">
        <w:rPr>
          <w:color w:val="auto"/>
          <w:highlight w:val="yellow"/>
        </w:rPr>
        <w:t xml:space="preserve"> </w:t>
      </w:r>
      <w:r w:rsidR="00BE59F1" w:rsidRPr="006E3868">
        <w:rPr>
          <w:color w:val="auto"/>
          <w:highlight w:val="yellow"/>
        </w:rPr>
        <w:t>experience</w:t>
      </w:r>
      <w:r w:rsidR="00E55E3A" w:rsidRPr="006E3868">
        <w:rPr>
          <w:color w:val="auto"/>
          <w:highlight w:val="yellow"/>
        </w:rPr>
        <w:t xml:space="preserve"> </w:t>
      </w:r>
      <w:r w:rsidR="00436E04" w:rsidRPr="006E3868">
        <w:rPr>
          <w:color w:val="auto"/>
          <w:highlight w:val="yellow"/>
        </w:rPr>
        <w:t>situations involving high auditory input</w:t>
      </w:r>
      <w:r w:rsidR="00E55E3A" w:rsidRPr="006E3868">
        <w:rPr>
          <w:color w:val="auto"/>
          <w:highlight w:val="yellow"/>
        </w:rPr>
        <w:t>, such as</w:t>
      </w:r>
      <w:r w:rsidR="00BE59F1" w:rsidRPr="006E3868">
        <w:rPr>
          <w:color w:val="auto"/>
          <w:highlight w:val="yellow"/>
        </w:rPr>
        <w:t xml:space="preserve"> </w:t>
      </w:r>
      <w:r w:rsidR="00E55E3A" w:rsidRPr="006E3868">
        <w:rPr>
          <w:color w:val="auto"/>
          <w:highlight w:val="yellow"/>
        </w:rPr>
        <w:t>walking in a shopping mall or</w:t>
      </w:r>
      <w:r w:rsidR="005E559F" w:rsidRPr="006E3868">
        <w:rPr>
          <w:color w:val="auto"/>
          <w:highlight w:val="yellow"/>
        </w:rPr>
        <w:t xml:space="preserve"> a</w:t>
      </w:r>
      <w:r w:rsidR="00E55E3A" w:rsidRPr="006E3868">
        <w:rPr>
          <w:color w:val="auto"/>
          <w:highlight w:val="yellow"/>
        </w:rPr>
        <w:t xml:space="preserve"> campus, </w:t>
      </w:r>
      <w:r w:rsidR="0016713F" w:rsidRPr="006E3868">
        <w:rPr>
          <w:color w:val="auto"/>
          <w:highlight w:val="yellow"/>
        </w:rPr>
        <w:t xml:space="preserve">having a conversation with more than </w:t>
      </w:r>
      <w:r w:rsidR="00853948" w:rsidRPr="006E3868">
        <w:rPr>
          <w:color w:val="auto"/>
          <w:highlight w:val="yellow"/>
        </w:rPr>
        <w:t>two</w:t>
      </w:r>
      <w:r w:rsidR="0016713F" w:rsidRPr="006E3868">
        <w:rPr>
          <w:color w:val="auto"/>
          <w:highlight w:val="yellow"/>
        </w:rPr>
        <w:t xml:space="preserve"> persons, </w:t>
      </w:r>
      <w:r w:rsidR="00853948" w:rsidRPr="006E3868">
        <w:rPr>
          <w:color w:val="auto"/>
          <w:highlight w:val="yellow"/>
        </w:rPr>
        <w:t xml:space="preserve">and </w:t>
      </w:r>
      <w:r w:rsidR="0016713F" w:rsidRPr="006E3868">
        <w:rPr>
          <w:color w:val="auto"/>
          <w:highlight w:val="yellow"/>
        </w:rPr>
        <w:t>playing 3D video games, for as long as possible.</w:t>
      </w:r>
    </w:p>
    <w:p w14:paraId="0E494C17" w14:textId="6E1932D0" w:rsidR="000F542B" w:rsidRPr="006E3868" w:rsidRDefault="000F542B" w:rsidP="006E3868">
      <w:pPr>
        <w:widowControl/>
        <w:rPr>
          <w:color w:val="auto"/>
          <w:highlight w:val="yellow"/>
        </w:rPr>
      </w:pPr>
    </w:p>
    <w:p w14:paraId="3A335F41" w14:textId="7C3F3F39" w:rsidR="00664CE4" w:rsidRPr="006E3868" w:rsidRDefault="00664CE4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</w:t>
      </w:r>
      <w:r w:rsidR="00E727BC" w:rsidRPr="006E3868">
        <w:rPr>
          <w:color w:val="auto"/>
          <w:highlight w:val="yellow"/>
        </w:rPr>
        <w:t>1</w:t>
      </w:r>
      <w:r w:rsidRPr="006E3868">
        <w:rPr>
          <w:color w:val="auto"/>
          <w:highlight w:val="yellow"/>
        </w:rPr>
        <w:t>.</w:t>
      </w:r>
      <w:r w:rsidR="00256C27" w:rsidRPr="006E3868">
        <w:rPr>
          <w:color w:val="auto"/>
          <w:highlight w:val="yellow"/>
        </w:rPr>
        <w:t>8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853948" w:rsidRPr="006E3868">
        <w:rPr>
          <w:color w:val="auto"/>
          <w:highlight w:val="yellow"/>
        </w:rPr>
        <w:t xml:space="preserve">Instruct </w:t>
      </w:r>
      <w:r w:rsidR="00995FE9" w:rsidRPr="006E3868">
        <w:rPr>
          <w:color w:val="auto"/>
          <w:highlight w:val="yellow"/>
        </w:rPr>
        <w:t xml:space="preserve">the participant </w:t>
      </w:r>
      <w:r w:rsidR="00853948" w:rsidRPr="006E3868">
        <w:rPr>
          <w:color w:val="auto"/>
          <w:highlight w:val="yellow"/>
        </w:rPr>
        <w:t xml:space="preserve">to </w:t>
      </w:r>
      <w:r w:rsidR="000D6923" w:rsidRPr="006E3868">
        <w:rPr>
          <w:color w:val="auto"/>
          <w:highlight w:val="yellow"/>
        </w:rPr>
        <w:t xml:space="preserve">keep a diary or </w:t>
      </w:r>
      <w:r w:rsidR="00853948" w:rsidRPr="006E3868">
        <w:rPr>
          <w:color w:val="auto"/>
          <w:highlight w:val="yellow"/>
        </w:rPr>
        <w:t xml:space="preserve">provide </w:t>
      </w:r>
      <w:r w:rsidR="000D6923" w:rsidRPr="006E3868">
        <w:rPr>
          <w:color w:val="auto"/>
          <w:highlight w:val="yellow"/>
        </w:rPr>
        <w:t xml:space="preserve">a </w:t>
      </w:r>
      <w:r w:rsidR="00E22FDC" w:rsidRPr="006E3868">
        <w:rPr>
          <w:color w:val="auto"/>
          <w:highlight w:val="yellow"/>
        </w:rPr>
        <w:t xml:space="preserve">subjective report </w:t>
      </w:r>
      <w:r w:rsidR="000D6923" w:rsidRPr="006E3868">
        <w:rPr>
          <w:color w:val="auto"/>
          <w:highlight w:val="yellow"/>
        </w:rPr>
        <w:t>to an observer</w:t>
      </w:r>
      <w:r w:rsidR="007F7F45" w:rsidRPr="006E3868">
        <w:rPr>
          <w:color w:val="auto"/>
          <w:highlight w:val="yellow"/>
        </w:rPr>
        <w:t xml:space="preserve"> </w:t>
      </w:r>
      <w:r w:rsidR="00443699" w:rsidRPr="006E3868">
        <w:rPr>
          <w:color w:val="auto"/>
          <w:highlight w:val="yellow"/>
        </w:rPr>
        <w:t xml:space="preserve">as frequently as possible </w:t>
      </w:r>
      <w:r w:rsidR="007F7F45" w:rsidRPr="006E3868">
        <w:rPr>
          <w:color w:val="auto"/>
          <w:highlight w:val="yellow"/>
        </w:rPr>
        <w:t xml:space="preserve">about </w:t>
      </w:r>
      <w:r w:rsidR="00C103BB" w:rsidRPr="006E3868">
        <w:rPr>
          <w:color w:val="auto"/>
          <w:highlight w:val="yellow"/>
        </w:rPr>
        <w:t xml:space="preserve">perceptual and behavioral changes, experienced events, and </w:t>
      </w:r>
      <w:r w:rsidR="00443699" w:rsidRPr="006E3868">
        <w:rPr>
          <w:color w:val="auto"/>
          <w:highlight w:val="yellow"/>
        </w:rPr>
        <w:t>any</w:t>
      </w:r>
      <w:r w:rsidR="00853948" w:rsidRPr="006E3868">
        <w:rPr>
          <w:color w:val="auto"/>
          <w:highlight w:val="yellow"/>
        </w:rPr>
        <w:t>thing</w:t>
      </w:r>
      <w:r w:rsidR="00443699" w:rsidRPr="006E3868">
        <w:rPr>
          <w:color w:val="auto"/>
          <w:highlight w:val="yellow"/>
        </w:rPr>
        <w:t xml:space="preserve"> that</w:t>
      </w:r>
      <w:r w:rsidR="00504F0C" w:rsidRPr="006E3868">
        <w:rPr>
          <w:color w:val="auto"/>
          <w:highlight w:val="yellow"/>
        </w:rPr>
        <w:t xml:space="preserve"> the participant notices</w:t>
      </w:r>
      <w:r w:rsidR="00443699" w:rsidRPr="006E3868">
        <w:rPr>
          <w:color w:val="auto"/>
          <w:highlight w:val="yellow"/>
        </w:rPr>
        <w:t>.</w:t>
      </w:r>
    </w:p>
    <w:p w14:paraId="6EDCCE4D" w14:textId="77777777" w:rsidR="00DA7FB6" w:rsidRPr="006E3868" w:rsidRDefault="00DA7FB6" w:rsidP="006E3868">
      <w:pPr>
        <w:widowControl/>
        <w:rPr>
          <w:color w:val="auto"/>
          <w:highlight w:val="yellow"/>
        </w:rPr>
      </w:pPr>
    </w:p>
    <w:p w14:paraId="27E364AC" w14:textId="1AC81925" w:rsidR="00DA7FB6" w:rsidRPr="006E3868" w:rsidRDefault="00DA7FB6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</w:rPr>
        <w:t>3.</w:t>
      </w:r>
      <w:r w:rsidR="00E727BC" w:rsidRPr="006E3868">
        <w:rPr>
          <w:color w:val="auto"/>
          <w:highlight w:val="yellow"/>
        </w:rPr>
        <w:t>1</w:t>
      </w:r>
      <w:r w:rsidRPr="006E3868">
        <w:rPr>
          <w:color w:val="auto"/>
          <w:highlight w:val="yellow"/>
        </w:rPr>
        <w:t>.</w:t>
      </w:r>
      <w:r w:rsidR="00256C27" w:rsidRPr="006E3868">
        <w:rPr>
          <w:color w:val="auto"/>
          <w:highlight w:val="yellow"/>
        </w:rPr>
        <w:t>9</w:t>
      </w:r>
      <w:r w:rsidRPr="006E3868">
        <w:rPr>
          <w:color w:val="auto"/>
          <w:highlight w:val="yellow"/>
        </w:rPr>
        <w:t>.</w:t>
      </w:r>
      <w:r w:rsidR="00F17B3E" w:rsidRPr="006E3868">
        <w:rPr>
          <w:color w:val="auto"/>
          <w:highlight w:val="yellow"/>
        </w:rPr>
        <w:t xml:space="preserve"> </w:t>
      </w:r>
      <w:r w:rsidR="00A141FD" w:rsidRPr="006E3868">
        <w:rPr>
          <w:color w:val="auto"/>
          <w:highlight w:val="yellow"/>
        </w:rPr>
        <w:t xml:space="preserve">After the </w:t>
      </w:r>
      <w:r w:rsidR="00BA0F30" w:rsidRPr="006E3868">
        <w:rPr>
          <w:color w:val="auto"/>
          <w:highlight w:val="yellow"/>
        </w:rPr>
        <w:t>target</w:t>
      </w:r>
      <w:r w:rsidR="00A141FD" w:rsidRPr="006E3868">
        <w:rPr>
          <w:color w:val="auto"/>
          <w:highlight w:val="yellow"/>
        </w:rPr>
        <w:t xml:space="preserve"> </w:t>
      </w:r>
      <w:r w:rsidR="00BA0F30" w:rsidRPr="006E3868">
        <w:rPr>
          <w:color w:val="auto"/>
          <w:highlight w:val="yellow"/>
        </w:rPr>
        <w:t xml:space="preserve">exposure </w:t>
      </w:r>
      <w:r w:rsidR="00A141FD" w:rsidRPr="006E3868">
        <w:rPr>
          <w:color w:val="auto"/>
          <w:highlight w:val="yellow"/>
        </w:rPr>
        <w:t>period, i</w:t>
      </w:r>
      <w:r w:rsidR="00853948" w:rsidRPr="006E3868">
        <w:rPr>
          <w:color w:val="auto"/>
          <w:highlight w:val="yellow"/>
        </w:rPr>
        <w:t xml:space="preserve">nstruct </w:t>
      </w:r>
      <w:r w:rsidR="00A429A4" w:rsidRPr="006E3868">
        <w:rPr>
          <w:color w:val="auto"/>
          <w:highlight w:val="yellow"/>
        </w:rPr>
        <w:t xml:space="preserve">the participant </w:t>
      </w:r>
      <w:r w:rsidR="00853948" w:rsidRPr="006E3868">
        <w:rPr>
          <w:color w:val="auto"/>
          <w:highlight w:val="yellow"/>
        </w:rPr>
        <w:t xml:space="preserve">to </w:t>
      </w:r>
      <w:r w:rsidR="007E223F" w:rsidRPr="006E3868">
        <w:rPr>
          <w:color w:val="auto"/>
          <w:highlight w:val="yellow"/>
        </w:rPr>
        <w:t>t</w:t>
      </w:r>
      <w:r w:rsidRPr="006E3868">
        <w:rPr>
          <w:color w:val="auto"/>
          <w:highlight w:val="yellow"/>
        </w:rPr>
        <w:t xml:space="preserve">ake off </w:t>
      </w:r>
      <w:r w:rsidR="00C103BB" w:rsidRPr="006E3868">
        <w:rPr>
          <w:color w:val="auto"/>
          <w:highlight w:val="yellow"/>
        </w:rPr>
        <w:t xml:space="preserve">the reversed audition system. </w:t>
      </w:r>
    </w:p>
    <w:p w14:paraId="57BF34A5" w14:textId="60E9FA46" w:rsidR="00664CE4" w:rsidRPr="006E3868" w:rsidRDefault="00664CE4" w:rsidP="006E3868">
      <w:pPr>
        <w:widowControl/>
        <w:rPr>
          <w:color w:val="auto"/>
          <w:highlight w:val="yellow"/>
        </w:rPr>
      </w:pPr>
    </w:p>
    <w:p w14:paraId="414E57EA" w14:textId="07B97161" w:rsidR="00256C27" w:rsidRPr="006E3868" w:rsidRDefault="00DA7FB6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Note: </w:t>
      </w:r>
      <w:r w:rsidR="00853948" w:rsidRPr="006E3868">
        <w:rPr>
          <w:color w:val="auto"/>
          <w:lang w:eastAsia="ja-JP"/>
        </w:rPr>
        <w:t xml:space="preserve">Terminate the </w:t>
      </w:r>
      <w:r w:rsidRPr="006E3868">
        <w:rPr>
          <w:color w:val="auto"/>
          <w:lang w:eastAsia="ja-JP"/>
        </w:rPr>
        <w:t>exposure to the reversed audition here.</w:t>
      </w:r>
      <w:r w:rsidR="001823D6">
        <w:rPr>
          <w:color w:val="auto"/>
          <w:lang w:eastAsia="ja-JP"/>
        </w:rPr>
        <w:t xml:space="preserve"> </w:t>
      </w:r>
      <w:r w:rsidR="00AD3650" w:rsidRPr="006E3868">
        <w:rPr>
          <w:color w:val="auto"/>
        </w:rPr>
        <w:t>It is also important to f</w:t>
      </w:r>
      <w:r w:rsidR="0098771C" w:rsidRPr="006E3868">
        <w:rPr>
          <w:color w:val="auto"/>
        </w:rPr>
        <w:t xml:space="preserve">ollow up </w:t>
      </w:r>
      <w:r w:rsidR="001823D6">
        <w:rPr>
          <w:color w:val="auto"/>
        </w:rPr>
        <w:t xml:space="preserve">about </w:t>
      </w:r>
      <w:r w:rsidR="00853948" w:rsidRPr="006E3868">
        <w:rPr>
          <w:color w:val="auto"/>
        </w:rPr>
        <w:t xml:space="preserve">the </w:t>
      </w:r>
      <w:r w:rsidR="00592F01" w:rsidRPr="006E3868">
        <w:rPr>
          <w:color w:val="auto"/>
        </w:rPr>
        <w:t xml:space="preserve">perceptual and behavioral changes </w:t>
      </w:r>
      <w:proofErr w:type="gramStart"/>
      <w:r w:rsidR="00592F01" w:rsidRPr="006E3868">
        <w:rPr>
          <w:color w:val="auto"/>
        </w:rPr>
        <w:t>in order to</w:t>
      </w:r>
      <w:proofErr w:type="gramEnd"/>
      <w:r w:rsidR="00592F01" w:rsidRPr="006E3868">
        <w:rPr>
          <w:color w:val="auto"/>
        </w:rPr>
        <w:t xml:space="preserve"> examine </w:t>
      </w:r>
      <w:r w:rsidR="00853948" w:rsidRPr="006E3868">
        <w:rPr>
          <w:color w:val="auto"/>
        </w:rPr>
        <w:t xml:space="preserve">the </w:t>
      </w:r>
      <w:r w:rsidR="00752CC0" w:rsidRPr="006E3868">
        <w:rPr>
          <w:color w:val="auto"/>
        </w:rPr>
        <w:t xml:space="preserve">recovery </w:t>
      </w:r>
      <w:r w:rsidR="00592F01" w:rsidRPr="006E3868">
        <w:rPr>
          <w:color w:val="auto"/>
        </w:rPr>
        <w:t>process from the adaption to left-right reversed audition</w:t>
      </w:r>
      <w:r w:rsidR="0098771C" w:rsidRPr="006E3868">
        <w:rPr>
          <w:color w:val="auto"/>
        </w:rPr>
        <w:t>.</w:t>
      </w:r>
      <w:r w:rsidR="00256C27" w:rsidRPr="006E3868">
        <w:rPr>
          <w:color w:val="auto"/>
        </w:rPr>
        <w:t xml:space="preserve"> </w:t>
      </w:r>
    </w:p>
    <w:p w14:paraId="1018B905" w14:textId="77777777" w:rsidR="00094B2C" w:rsidRPr="006E3868" w:rsidRDefault="00094B2C" w:rsidP="006E3868">
      <w:pPr>
        <w:widowControl/>
        <w:rPr>
          <w:color w:val="auto"/>
          <w:highlight w:val="yellow"/>
        </w:rPr>
      </w:pPr>
    </w:p>
    <w:p w14:paraId="06D7B62A" w14:textId="25883462" w:rsidR="00B56C45" w:rsidRPr="006E3868" w:rsidRDefault="00094B2C" w:rsidP="006E3868">
      <w:pPr>
        <w:widowControl/>
        <w:rPr>
          <w:b/>
          <w:color w:val="auto"/>
          <w:highlight w:val="yellow"/>
        </w:rPr>
      </w:pPr>
      <w:r w:rsidRPr="006E3868">
        <w:rPr>
          <w:b/>
          <w:color w:val="auto"/>
          <w:highlight w:val="yellow"/>
        </w:rPr>
        <w:t>3</w:t>
      </w:r>
      <w:r w:rsidR="00B56C45" w:rsidRPr="006E3868">
        <w:rPr>
          <w:b/>
          <w:color w:val="auto"/>
          <w:highlight w:val="yellow"/>
        </w:rPr>
        <w:t>.2.</w:t>
      </w:r>
      <w:r w:rsidR="00F17B3E" w:rsidRPr="006E3868">
        <w:rPr>
          <w:b/>
          <w:color w:val="auto"/>
          <w:highlight w:val="yellow"/>
        </w:rPr>
        <w:t xml:space="preserve"> </w:t>
      </w:r>
      <w:r w:rsidRPr="006E3868">
        <w:rPr>
          <w:b/>
          <w:color w:val="auto"/>
          <w:highlight w:val="yellow"/>
        </w:rPr>
        <w:t xml:space="preserve">Neuroimaging </w:t>
      </w:r>
      <w:r w:rsidR="001823D6">
        <w:rPr>
          <w:b/>
          <w:color w:val="auto"/>
          <w:highlight w:val="yellow"/>
        </w:rPr>
        <w:t>D</w:t>
      </w:r>
      <w:r w:rsidR="00405C6B" w:rsidRPr="006E3868">
        <w:rPr>
          <w:b/>
          <w:color w:val="auto"/>
          <w:highlight w:val="yellow"/>
        </w:rPr>
        <w:t xml:space="preserve">uring </w:t>
      </w:r>
      <w:r w:rsidR="008972CA" w:rsidRPr="006E3868">
        <w:rPr>
          <w:b/>
          <w:color w:val="auto"/>
          <w:highlight w:val="yellow"/>
        </w:rPr>
        <w:t xml:space="preserve">the </w:t>
      </w:r>
      <w:r w:rsidR="00E61238" w:rsidRPr="006E3868">
        <w:rPr>
          <w:b/>
          <w:color w:val="auto"/>
          <w:highlight w:val="yellow"/>
        </w:rPr>
        <w:t>Exposure</w:t>
      </w:r>
      <w:r w:rsidR="00405C6B" w:rsidRPr="006E3868">
        <w:rPr>
          <w:b/>
          <w:color w:val="auto"/>
          <w:highlight w:val="yellow"/>
        </w:rPr>
        <w:t xml:space="preserve"> to Reversed Audition</w:t>
      </w:r>
    </w:p>
    <w:p w14:paraId="040B3228" w14:textId="6358B699" w:rsidR="00B95198" w:rsidRPr="006E3868" w:rsidRDefault="00B95198" w:rsidP="006E3868">
      <w:pPr>
        <w:widowControl/>
        <w:rPr>
          <w:color w:val="auto"/>
          <w:highlight w:val="yellow"/>
        </w:rPr>
      </w:pPr>
    </w:p>
    <w:p w14:paraId="417E03F4" w14:textId="77777777" w:rsidR="001823D6" w:rsidRDefault="007D21CB" w:rsidP="006E3868">
      <w:pPr>
        <w:widowControl/>
        <w:rPr>
          <w:color w:val="auto"/>
          <w:highlight w:val="yellow"/>
          <w:lang w:eastAsia="ja-JP"/>
        </w:rPr>
      </w:pPr>
      <w:r w:rsidRPr="006E3868">
        <w:rPr>
          <w:color w:val="auto"/>
          <w:highlight w:val="yellow"/>
          <w:lang w:eastAsia="ja-JP"/>
        </w:rPr>
        <w:t>3.2.1.</w:t>
      </w:r>
      <w:r w:rsidR="00F17B3E" w:rsidRPr="006E3868">
        <w:rPr>
          <w:color w:val="auto"/>
          <w:highlight w:val="yellow"/>
          <w:lang w:eastAsia="ja-JP"/>
        </w:rPr>
        <w:t xml:space="preserve"> </w:t>
      </w:r>
      <w:r w:rsidR="00853948" w:rsidRPr="006E3868">
        <w:rPr>
          <w:color w:val="auto"/>
          <w:highlight w:val="yellow"/>
          <w:lang w:eastAsia="ja-JP"/>
        </w:rPr>
        <w:t xml:space="preserve">Instruct </w:t>
      </w:r>
      <w:r w:rsidR="007039F6" w:rsidRPr="006E3868">
        <w:rPr>
          <w:color w:val="auto"/>
          <w:highlight w:val="yellow"/>
          <w:lang w:eastAsia="ja-JP"/>
        </w:rPr>
        <w:t xml:space="preserve">the participant </w:t>
      </w:r>
      <w:r w:rsidR="00853948" w:rsidRPr="006E3868">
        <w:rPr>
          <w:color w:val="auto"/>
          <w:highlight w:val="yellow"/>
          <w:lang w:eastAsia="ja-JP"/>
        </w:rPr>
        <w:t xml:space="preserve">to </w:t>
      </w:r>
      <w:r w:rsidRPr="006E3868">
        <w:rPr>
          <w:color w:val="auto"/>
          <w:highlight w:val="yellow"/>
          <w:lang w:eastAsia="ja-JP"/>
        </w:rPr>
        <w:t>train</w:t>
      </w:r>
      <w:r w:rsidR="007039F6" w:rsidRPr="006E3868">
        <w:rPr>
          <w:color w:val="auto"/>
          <w:highlight w:val="yellow"/>
          <w:lang w:eastAsia="ja-JP"/>
        </w:rPr>
        <w:t xml:space="preserve"> </w:t>
      </w:r>
      <w:r w:rsidR="00853948" w:rsidRPr="006E3868">
        <w:rPr>
          <w:color w:val="auto"/>
          <w:highlight w:val="yellow"/>
          <w:lang w:eastAsia="ja-JP"/>
        </w:rPr>
        <w:t xml:space="preserve">on </w:t>
      </w:r>
      <w:r w:rsidRPr="006E3868">
        <w:rPr>
          <w:color w:val="auto"/>
          <w:highlight w:val="yellow"/>
          <w:lang w:eastAsia="ja-JP"/>
        </w:rPr>
        <w:t>a</w:t>
      </w:r>
      <w:r w:rsidR="00DC32FD" w:rsidRPr="006E3868">
        <w:rPr>
          <w:color w:val="auto"/>
          <w:highlight w:val="yellow"/>
          <w:lang w:eastAsia="ja-JP"/>
        </w:rPr>
        <w:t xml:space="preserve"> </w:t>
      </w:r>
      <w:r w:rsidR="007039F6" w:rsidRPr="006E3868">
        <w:rPr>
          <w:color w:val="auto"/>
          <w:highlight w:val="yellow"/>
          <w:lang w:eastAsia="ja-JP"/>
        </w:rPr>
        <w:t>task</w:t>
      </w:r>
      <w:r w:rsidR="00C82860" w:rsidRPr="006E3868">
        <w:rPr>
          <w:color w:val="auto"/>
          <w:highlight w:val="yellow"/>
          <w:lang w:eastAsia="ja-JP"/>
        </w:rPr>
        <w:t xml:space="preserve"> </w:t>
      </w:r>
      <w:r w:rsidR="00DC32FD" w:rsidRPr="006E3868">
        <w:rPr>
          <w:color w:val="auto"/>
          <w:highlight w:val="yellow"/>
          <w:lang w:eastAsia="ja-JP"/>
        </w:rPr>
        <w:t xml:space="preserve">that </w:t>
      </w:r>
      <w:r w:rsidR="00267436" w:rsidRPr="006E3868">
        <w:rPr>
          <w:color w:val="auto"/>
          <w:highlight w:val="yellow"/>
          <w:lang w:eastAsia="ja-JP"/>
        </w:rPr>
        <w:t xml:space="preserve">will </w:t>
      </w:r>
      <w:proofErr w:type="gramStart"/>
      <w:r w:rsidR="00267436" w:rsidRPr="006E3868">
        <w:rPr>
          <w:color w:val="auto"/>
          <w:highlight w:val="yellow"/>
          <w:lang w:eastAsia="ja-JP"/>
        </w:rPr>
        <w:t xml:space="preserve">be </w:t>
      </w:r>
      <w:r w:rsidR="00DC32FD" w:rsidRPr="006E3868">
        <w:rPr>
          <w:color w:val="auto"/>
          <w:highlight w:val="yellow"/>
          <w:lang w:eastAsia="ja-JP"/>
        </w:rPr>
        <w:t>used</w:t>
      </w:r>
      <w:proofErr w:type="gramEnd"/>
      <w:r w:rsidR="00DC32FD" w:rsidRPr="006E3868">
        <w:rPr>
          <w:color w:val="auto"/>
          <w:highlight w:val="yellow"/>
          <w:lang w:eastAsia="ja-JP"/>
        </w:rPr>
        <w:t xml:space="preserve"> </w:t>
      </w:r>
      <w:r w:rsidR="003C4186" w:rsidRPr="006E3868">
        <w:rPr>
          <w:color w:val="auto"/>
          <w:highlight w:val="yellow"/>
          <w:lang w:eastAsia="ja-JP"/>
        </w:rPr>
        <w:t>during</w:t>
      </w:r>
      <w:r w:rsidR="00DC3B87" w:rsidRPr="006E3868">
        <w:rPr>
          <w:color w:val="auto"/>
          <w:highlight w:val="yellow"/>
          <w:lang w:eastAsia="ja-JP"/>
        </w:rPr>
        <w:t xml:space="preserve"> </w:t>
      </w:r>
      <w:r w:rsidR="00853948" w:rsidRPr="006E3868">
        <w:rPr>
          <w:color w:val="auto"/>
          <w:highlight w:val="yellow"/>
          <w:lang w:eastAsia="ja-JP"/>
        </w:rPr>
        <w:t xml:space="preserve">the </w:t>
      </w:r>
      <w:r w:rsidR="00EF0D9A" w:rsidRPr="006E3868">
        <w:rPr>
          <w:color w:val="auto"/>
          <w:highlight w:val="yellow"/>
          <w:lang w:eastAsia="ja-JP"/>
        </w:rPr>
        <w:t xml:space="preserve">neuroimaging </w:t>
      </w:r>
      <w:r w:rsidR="00A041B9" w:rsidRPr="006E3868">
        <w:rPr>
          <w:color w:val="auto"/>
          <w:highlight w:val="yellow"/>
          <w:lang w:eastAsia="ja-JP"/>
        </w:rPr>
        <w:t>experiments</w:t>
      </w:r>
      <w:r w:rsidR="0052363C" w:rsidRPr="006E3868">
        <w:rPr>
          <w:color w:val="auto"/>
          <w:highlight w:val="yellow"/>
          <w:lang w:eastAsia="ja-JP"/>
        </w:rPr>
        <w:t xml:space="preserve"> </w:t>
      </w:r>
      <w:r w:rsidR="00DF409D" w:rsidRPr="006E3868">
        <w:rPr>
          <w:color w:val="auto"/>
          <w:highlight w:val="yellow"/>
          <w:lang w:eastAsia="ja-JP"/>
        </w:rPr>
        <w:t xml:space="preserve">as </w:t>
      </w:r>
      <w:r w:rsidR="0052363C" w:rsidRPr="006E3868">
        <w:rPr>
          <w:color w:val="auto"/>
          <w:highlight w:val="yellow"/>
          <w:lang w:eastAsia="ja-JP"/>
        </w:rPr>
        <w:t>sufficiently</w:t>
      </w:r>
      <w:r w:rsidR="00A041B9" w:rsidRPr="006E3868">
        <w:rPr>
          <w:color w:val="auto"/>
          <w:highlight w:val="yellow"/>
          <w:lang w:eastAsia="ja-JP"/>
        </w:rPr>
        <w:t xml:space="preserve"> </w:t>
      </w:r>
      <w:r w:rsidR="00DF409D" w:rsidRPr="006E3868">
        <w:rPr>
          <w:color w:val="auto"/>
          <w:highlight w:val="yellow"/>
          <w:lang w:eastAsia="ja-JP"/>
        </w:rPr>
        <w:t>as possible</w:t>
      </w:r>
      <w:r w:rsidR="00EF0D9A" w:rsidRPr="006E3868">
        <w:rPr>
          <w:color w:val="auto"/>
          <w:highlight w:val="yellow"/>
          <w:lang w:eastAsia="ja-JP"/>
        </w:rPr>
        <w:t>.</w:t>
      </w:r>
    </w:p>
    <w:p w14:paraId="5AAE2F57" w14:textId="77777777" w:rsidR="001823D6" w:rsidRDefault="001823D6" w:rsidP="006E3868">
      <w:pPr>
        <w:widowControl/>
        <w:rPr>
          <w:color w:val="auto"/>
          <w:highlight w:val="yellow"/>
          <w:lang w:eastAsia="ja-JP"/>
        </w:rPr>
      </w:pPr>
    </w:p>
    <w:p w14:paraId="2688F7D5" w14:textId="77777777" w:rsidR="001823D6" w:rsidRDefault="001823D6" w:rsidP="006E3868">
      <w:pPr>
        <w:widowControl/>
        <w:rPr>
          <w:color w:val="auto"/>
          <w:highlight w:val="yellow"/>
        </w:rPr>
      </w:pPr>
      <w:r>
        <w:rPr>
          <w:color w:val="auto"/>
          <w:highlight w:val="yellow"/>
          <w:lang w:eastAsia="ja-JP"/>
        </w:rPr>
        <w:t xml:space="preserve">3.2.1.1. </w:t>
      </w:r>
      <w:r w:rsidR="00907B4C" w:rsidRPr="006E3868">
        <w:rPr>
          <w:color w:val="auto"/>
          <w:highlight w:val="yellow"/>
          <w:lang w:eastAsia="ja-JP"/>
        </w:rPr>
        <w:t xml:space="preserve">For example, </w:t>
      </w:r>
      <w:r w:rsidR="00462620" w:rsidRPr="006E3868">
        <w:rPr>
          <w:color w:val="auto"/>
          <w:highlight w:val="yellow"/>
          <w:lang w:eastAsia="ja-JP"/>
        </w:rPr>
        <w:t>tr</w:t>
      </w:r>
      <w:r w:rsidR="00DC3B87" w:rsidRPr="006E3868">
        <w:rPr>
          <w:color w:val="auto"/>
          <w:highlight w:val="yellow"/>
          <w:lang w:eastAsia="ja-JP"/>
        </w:rPr>
        <w:t xml:space="preserve">ain </w:t>
      </w:r>
      <w:r w:rsidR="00853948" w:rsidRPr="006E3868">
        <w:rPr>
          <w:color w:val="auto"/>
          <w:highlight w:val="yellow"/>
          <w:lang w:eastAsia="ja-JP"/>
        </w:rPr>
        <w:t>the participant to perf</w:t>
      </w:r>
      <w:r w:rsidR="00B20F3B" w:rsidRPr="006E3868">
        <w:rPr>
          <w:color w:val="auto"/>
          <w:highlight w:val="yellow"/>
          <w:lang w:eastAsia="ja-JP"/>
        </w:rPr>
        <w:t>orm</w:t>
      </w:r>
      <w:r w:rsidR="00853948" w:rsidRPr="006E3868">
        <w:rPr>
          <w:color w:val="auto"/>
          <w:highlight w:val="yellow"/>
          <w:lang w:eastAsia="ja-JP"/>
        </w:rPr>
        <w:t xml:space="preserve"> </w:t>
      </w:r>
      <w:r w:rsidR="00DC3B87" w:rsidRPr="006E3868">
        <w:rPr>
          <w:color w:val="auto"/>
          <w:highlight w:val="yellow"/>
          <w:lang w:eastAsia="ja-JP"/>
        </w:rPr>
        <w:t>a selective reaction time task</w:t>
      </w:r>
      <w:r w:rsidR="00255E2B" w:rsidRPr="006E3868">
        <w:rPr>
          <w:color w:val="auto"/>
          <w:highlight w:val="yellow"/>
          <w:lang w:eastAsia="ja-JP"/>
        </w:rPr>
        <w:t xml:space="preserve"> in two conditions</w:t>
      </w:r>
      <w:r w:rsidR="00853948" w:rsidRPr="006E3868">
        <w:rPr>
          <w:color w:val="auto"/>
          <w:highlight w:val="yellow"/>
          <w:lang w:eastAsia="ja-JP"/>
        </w:rPr>
        <w:t>,</w:t>
      </w:r>
      <w:r w:rsidR="0030087B" w:rsidRPr="006E3868">
        <w:rPr>
          <w:color w:val="auto"/>
          <w:highlight w:val="yellow"/>
          <w:lang w:eastAsia="ja-JP"/>
        </w:rPr>
        <w:t xml:space="preserve"> </w:t>
      </w:r>
      <w:r w:rsidR="00853948" w:rsidRPr="006E3868">
        <w:rPr>
          <w:color w:val="auto"/>
          <w:highlight w:val="yellow"/>
        </w:rPr>
        <w:t>compatible</w:t>
      </w:r>
      <w:r w:rsidR="00853948" w:rsidRPr="006E3868">
        <w:rPr>
          <w:color w:val="auto"/>
          <w:highlight w:val="yellow"/>
          <w:lang w:eastAsia="ja-JP"/>
        </w:rPr>
        <w:t xml:space="preserve"> and incompatible</w:t>
      </w:r>
      <w:r w:rsidR="00462620" w:rsidRPr="006E3868">
        <w:rPr>
          <w:color w:val="auto"/>
          <w:highlight w:val="yellow"/>
          <w:vertAlign w:val="superscript"/>
          <w:lang w:eastAsia="ja-JP"/>
        </w:rPr>
        <w:t>15</w:t>
      </w:r>
      <w:r w:rsidR="00853948" w:rsidRPr="006E3868">
        <w:rPr>
          <w:color w:val="auto"/>
          <w:highlight w:val="yellow"/>
          <w:lang w:eastAsia="ja-JP"/>
        </w:rPr>
        <w:t>. The compatible condition consists of</w:t>
      </w:r>
      <w:r w:rsidR="00853948" w:rsidRPr="006E3868">
        <w:rPr>
          <w:color w:val="auto"/>
          <w:highlight w:val="yellow"/>
        </w:rPr>
        <w:t xml:space="preserve"> </w:t>
      </w:r>
      <w:r w:rsidR="00201F7A" w:rsidRPr="006E3868">
        <w:rPr>
          <w:color w:val="auto"/>
          <w:highlight w:val="yellow"/>
        </w:rPr>
        <w:t>respond</w:t>
      </w:r>
      <w:r w:rsidR="00853948" w:rsidRPr="006E3868">
        <w:rPr>
          <w:color w:val="auto"/>
          <w:highlight w:val="yellow"/>
        </w:rPr>
        <w:t>ing</w:t>
      </w:r>
      <w:r w:rsidR="00201F7A" w:rsidRPr="006E3868">
        <w:rPr>
          <w:color w:val="auto"/>
          <w:highlight w:val="yellow"/>
        </w:rPr>
        <w:t xml:space="preserve"> immediately to the right</w:t>
      </w:r>
      <w:r w:rsidR="00FA26EB" w:rsidRPr="006E3868">
        <w:rPr>
          <w:color w:val="auto"/>
          <w:highlight w:val="yellow"/>
        </w:rPr>
        <w:t>-ear sound</w:t>
      </w:r>
      <w:r w:rsidR="00201F7A" w:rsidRPr="006E3868">
        <w:rPr>
          <w:color w:val="auto"/>
          <w:highlight w:val="yellow"/>
        </w:rPr>
        <w:t xml:space="preserve"> with the right index finger and to the left</w:t>
      </w:r>
      <w:r w:rsidR="00FA26EB" w:rsidRPr="006E3868">
        <w:rPr>
          <w:color w:val="auto"/>
          <w:highlight w:val="yellow"/>
        </w:rPr>
        <w:t>-ear sound</w:t>
      </w:r>
      <w:r w:rsidR="00201F7A" w:rsidRPr="006E3868">
        <w:rPr>
          <w:color w:val="auto"/>
          <w:highlight w:val="yellow"/>
        </w:rPr>
        <w:t xml:space="preserve"> with the left index finger</w:t>
      </w:r>
      <w:r w:rsidR="00853948" w:rsidRPr="006E3868">
        <w:rPr>
          <w:color w:val="auto"/>
          <w:highlight w:val="yellow"/>
        </w:rPr>
        <w:t>. The incompatible condition consists</w:t>
      </w:r>
      <w:r w:rsidR="00DC3B87" w:rsidRPr="006E3868">
        <w:rPr>
          <w:color w:val="auto"/>
          <w:highlight w:val="yellow"/>
        </w:rPr>
        <w:t xml:space="preserve"> </w:t>
      </w:r>
      <w:r w:rsidR="00853948" w:rsidRPr="006E3868">
        <w:rPr>
          <w:color w:val="auto"/>
          <w:highlight w:val="yellow"/>
        </w:rPr>
        <w:t xml:space="preserve">of </w:t>
      </w:r>
      <w:r w:rsidR="00C2277D" w:rsidRPr="006E3868">
        <w:rPr>
          <w:color w:val="auto"/>
          <w:highlight w:val="yellow"/>
        </w:rPr>
        <w:t>respond</w:t>
      </w:r>
      <w:r w:rsidR="00853948" w:rsidRPr="006E3868">
        <w:rPr>
          <w:color w:val="auto"/>
          <w:highlight w:val="yellow"/>
        </w:rPr>
        <w:t>ing</w:t>
      </w:r>
      <w:r w:rsidR="00C2277D" w:rsidRPr="006E3868">
        <w:rPr>
          <w:color w:val="auto"/>
          <w:highlight w:val="yellow"/>
        </w:rPr>
        <w:t xml:space="preserve"> immediately </w:t>
      </w:r>
      <w:r w:rsidR="00FA26EB" w:rsidRPr="006E3868">
        <w:rPr>
          <w:color w:val="auto"/>
          <w:highlight w:val="yellow"/>
        </w:rPr>
        <w:t>to the right-ear sound with the left index finger and to the left-ear sound with the right index finger.</w:t>
      </w:r>
      <w:r w:rsidR="00F35CFF" w:rsidRPr="006E3868">
        <w:rPr>
          <w:color w:val="auto"/>
          <w:highlight w:val="yellow"/>
        </w:rPr>
        <w:t xml:space="preserve"> </w:t>
      </w:r>
    </w:p>
    <w:p w14:paraId="75BC216E" w14:textId="77777777" w:rsidR="001823D6" w:rsidRDefault="001823D6" w:rsidP="006E3868">
      <w:pPr>
        <w:widowControl/>
        <w:rPr>
          <w:color w:val="auto"/>
          <w:highlight w:val="yellow"/>
        </w:rPr>
      </w:pPr>
    </w:p>
    <w:p w14:paraId="6F4F2541" w14:textId="4B96EB34" w:rsidR="00DC3B87" w:rsidRPr="001823D6" w:rsidRDefault="001823D6" w:rsidP="006E3868">
      <w:pPr>
        <w:widowControl/>
        <w:rPr>
          <w:color w:val="auto"/>
          <w:highlight w:val="yellow"/>
          <w:lang w:eastAsia="ja-JP"/>
        </w:rPr>
      </w:pPr>
      <w:r>
        <w:rPr>
          <w:color w:val="auto"/>
          <w:highlight w:val="yellow"/>
        </w:rPr>
        <w:t xml:space="preserve">3.2.1.2. </w:t>
      </w:r>
      <w:r w:rsidR="00971238" w:rsidRPr="006E3868">
        <w:rPr>
          <w:color w:val="auto"/>
          <w:highlight w:val="yellow"/>
        </w:rPr>
        <w:t xml:space="preserve">Use 1000-Hz sounds at 65-dB SPL </w:t>
      </w:r>
      <w:r w:rsidR="003C4186" w:rsidRPr="006E3868">
        <w:rPr>
          <w:color w:val="auto"/>
          <w:highlight w:val="yellow"/>
        </w:rPr>
        <w:t>for</w:t>
      </w:r>
      <w:r w:rsidR="00971238" w:rsidRPr="006E3868">
        <w:rPr>
          <w:color w:val="auto"/>
          <w:highlight w:val="yellow"/>
        </w:rPr>
        <w:t xml:space="preserve"> 0.1 s </w:t>
      </w:r>
      <w:r w:rsidR="003C4186" w:rsidRPr="006E3868">
        <w:rPr>
          <w:color w:val="auto"/>
          <w:highlight w:val="yellow"/>
        </w:rPr>
        <w:t xml:space="preserve">with </w:t>
      </w:r>
      <w:r w:rsidR="00971238" w:rsidRPr="006E3868">
        <w:rPr>
          <w:color w:val="auto"/>
          <w:highlight w:val="yellow"/>
        </w:rPr>
        <w:t>an inter-stimulus interval of 2.5</w:t>
      </w:r>
      <w:r>
        <w:rPr>
          <w:color w:val="auto"/>
          <w:highlight w:val="yellow"/>
        </w:rPr>
        <w:t xml:space="preserve"> </w:t>
      </w:r>
      <w:r w:rsidR="00971238" w:rsidRPr="006E3868">
        <w:rPr>
          <w:color w:val="auto"/>
          <w:highlight w:val="yellow"/>
        </w:rPr>
        <w:t>–</w:t>
      </w:r>
      <w:r>
        <w:rPr>
          <w:color w:val="auto"/>
          <w:highlight w:val="yellow"/>
        </w:rPr>
        <w:t xml:space="preserve"> </w:t>
      </w:r>
      <w:r w:rsidR="00971238" w:rsidRPr="006E3868">
        <w:rPr>
          <w:color w:val="auto"/>
          <w:highlight w:val="yellow"/>
        </w:rPr>
        <w:t>3.5 s</w:t>
      </w:r>
      <w:r w:rsidR="00F96ADF" w:rsidRPr="006E3868">
        <w:rPr>
          <w:color w:val="auto"/>
          <w:highlight w:val="yellow"/>
        </w:rPr>
        <w:t>, which appear</w:t>
      </w:r>
      <w:r w:rsidR="00CD6FC5" w:rsidRPr="006E3868">
        <w:rPr>
          <w:color w:val="auto"/>
          <w:highlight w:val="yellow"/>
        </w:rPr>
        <w:t>s</w:t>
      </w:r>
      <w:r w:rsidR="00F96ADF" w:rsidRPr="006E3868">
        <w:rPr>
          <w:color w:val="auto"/>
          <w:highlight w:val="yellow"/>
        </w:rPr>
        <w:t xml:space="preserve"> </w:t>
      </w:r>
      <w:proofErr w:type="spellStart"/>
      <w:r w:rsidR="00F96ADF" w:rsidRPr="006E3868">
        <w:rPr>
          <w:color w:val="auto"/>
          <w:highlight w:val="yellow"/>
        </w:rPr>
        <w:t>pseudorandomly</w:t>
      </w:r>
      <w:proofErr w:type="spellEnd"/>
      <w:r w:rsidR="00F96ADF" w:rsidRPr="006E3868">
        <w:rPr>
          <w:color w:val="auto"/>
          <w:highlight w:val="yellow"/>
        </w:rPr>
        <w:t xml:space="preserve"> on either </w:t>
      </w:r>
      <w:r w:rsidR="00CD6FC5" w:rsidRPr="006E3868">
        <w:rPr>
          <w:color w:val="auto"/>
          <w:highlight w:val="yellow"/>
        </w:rPr>
        <w:t xml:space="preserve">ear </w:t>
      </w:r>
      <w:r w:rsidR="00F96ADF" w:rsidRPr="006E3868">
        <w:rPr>
          <w:color w:val="auto"/>
          <w:highlight w:val="yellow"/>
        </w:rPr>
        <w:t>side</w:t>
      </w:r>
      <w:r w:rsidR="00FA3033" w:rsidRPr="006E3868">
        <w:rPr>
          <w:color w:val="auto"/>
          <w:highlight w:val="yellow"/>
        </w:rPr>
        <w:t>,</w:t>
      </w:r>
      <w:r w:rsidR="002B7EB7" w:rsidRPr="006E3868">
        <w:rPr>
          <w:color w:val="auto"/>
          <w:highlight w:val="yellow"/>
        </w:rPr>
        <w:t xml:space="preserve"> using </w:t>
      </w:r>
      <w:r>
        <w:rPr>
          <w:color w:val="auto"/>
          <w:highlight w:val="yellow"/>
        </w:rPr>
        <w:t>a p</w:t>
      </w:r>
      <w:r w:rsidR="002B7EB7" w:rsidRPr="006E3868">
        <w:rPr>
          <w:color w:val="auto"/>
          <w:highlight w:val="yellow"/>
        </w:rPr>
        <w:t>sych</w:t>
      </w:r>
      <w:r>
        <w:rPr>
          <w:color w:val="auto"/>
          <w:highlight w:val="yellow"/>
        </w:rPr>
        <w:t xml:space="preserve">ophysics software </w:t>
      </w:r>
      <w:r w:rsidR="002B7EB7" w:rsidRPr="006E3868">
        <w:rPr>
          <w:color w:val="auto"/>
          <w:highlight w:val="yellow"/>
        </w:rPr>
        <w:t>toolbox</w:t>
      </w:r>
      <w:r w:rsidR="00F96ADF" w:rsidRPr="006E3868">
        <w:rPr>
          <w:color w:val="auto"/>
          <w:highlight w:val="yellow"/>
        </w:rPr>
        <w:t>.</w:t>
      </w:r>
    </w:p>
    <w:p w14:paraId="44DF03E9" w14:textId="6CB6716E" w:rsidR="00971238" w:rsidRPr="006E3868" w:rsidRDefault="00971238" w:rsidP="006E3868">
      <w:pPr>
        <w:widowControl/>
        <w:rPr>
          <w:color w:val="auto"/>
          <w:highlight w:val="yellow"/>
        </w:rPr>
      </w:pPr>
    </w:p>
    <w:p w14:paraId="797EA258" w14:textId="5FC6822F" w:rsidR="00035017" w:rsidRPr="006E3868" w:rsidRDefault="00035017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>Note: Start a series of neuroimaging experiments here.</w:t>
      </w:r>
    </w:p>
    <w:p w14:paraId="299CC6C1" w14:textId="77777777" w:rsidR="00035017" w:rsidRPr="006E3868" w:rsidRDefault="00035017" w:rsidP="006E3868">
      <w:pPr>
        <w:widowControl/>
        <w:rPr>
          <w:color w:val="auto"/>
          <w:highlight w:val="yellow"/>
        </w:rPr>
      </w:pPr>
    </w:p>
    <w:p w14:paraId="7E7FD8A5" w14:textId="77777777" w:rsidR="001823D6" w:rsidRDefault="00E727BC" w:rsidP="006E3868">
      <w:pPr>
        <w:widowControl/>
        <w:rPr>
          <w:color w:val="auto"/>
          <w:highlight w:val="yellow"/>
          <w:lang w:eastAsia="ja-JP"/>
        </w:rPr>
      </w:pPr>
      <w:r w:rsidRPr="006E3868">
        <w:rPr>
          <w:color w:val="auto"/>
          <w:highlight w:val="yellow"/>
          <w:lang w:eastAsia="ja-JP"/>
        </w:rPr>
        <w:t>3.2.</w:t>
      </w:r>
      <w:r w:rsidR="002029B9" w:rsidRPr="006E3868">
        <w:rPr>
          <w:color w:val="auto"/>
          <w:highlight w:val="yellow"/>
          <w:lang w:eastAsia="ja-JP"/>
        </w:rPr>
        <w:t>2</w:t>
      </w:r>
      <w:r w:rsidRPr="006E3868">
        <w:rPr>
          <w:color w:val="auto"/>
          <w:highlight w:val="yellow"/>
          <w:lang w:eastAsia="ja-JP"/>
        </w:rPr>
        <w:t>.</w:t>
      </w:r>
      <w:r w:rsidR="00F17B3E" w:rsidRPr="006E3868">
        <w:rPr>
          <w:color w:val="auto"/>
          <w:highlight w:val="yellow"/>
          <w:lang w:eastAsia="ja-JP"/>
        </w:rPr>
        <w:t xml:space="preserve"> </w:t>
      </w:r>
      <w:r w:rsidRPr="006E3868">
        <w:rPr>
          <w:color w:val="auto"/>
          <w:highlight w:val="yellow"/>
          <w:lang w:eastAsia="ja-JP"/>
        </w:rPr>
        <w:t xml:space="preserve">Before the exposure to reversed audition, </w:t>
      </w:r>
      <w:r w:rsidR="00BF6163" w:rsidRPr="006E3868">
        <w:rPr>
          <w:color w:val="auto"/>
          <w:highlight w:val="yellow"/>
          <w:lang w:eastAsia="ja-JP"/>
        </w:rPr>
        <w:t>conduct a neuroimaging</w:t>
      </w:r>
      <w:r w:rsidR="00BB6348" w:rsidRPr="006E3868">
        <w:rPr>
          <w:color w:val="auto"/>
          <w:highlight w:val="yellow"/>
          <w:lang w:eastAsia="ja-JP"/>
        </w:rPr>
        <w:t xml:space="preserve"> </w:t>
      </w:r>
      <w:r w:rsidR="00A041B9" w:rsidRPr="006E3868">
        <w:rPr>
          <w:color w:val="auto"/>
          <w:highlight w:val="yellow"/>
          <w:lang w:eastAsia="ja-JP"/>
        </w:rPr>
        <w:t xml:space="preserve">experiment </w:t>
      </w:r>
      <w:r w:rsidR="00BF6163" w:rsidRPr="006E3868">
        <w:rPr>
          <w:color w:val="auto"/>
          <w:highlight w:val="yellow"/>
          <w:lang w:eastAsia="ja-JP"/>
        </w:rPr>
        <w:t xml:space="preserve">under the trained task. </w:t>
      </w:r>
    </w:p>
    <w:p w14:paraId="287DB4FB" w14:textId="77777777" w:rsidR="001823D6" w:rsidRDefault="001823D6" w:rsidP="006E3868">
      <w:pPr>
        <w:widowControl/>
        <w:rPr>
          <w:color w:val="auto"/>
          <w:highlight w:val="yellow"/>
          <w:lang w:eastAsia="ja-JP"/>
        </w:rPr>
      </w:pPr>
    </w:p>
    <w:p w14:paraId="5ECEC7C5" w14:textId="77777777" w:rsidR="001823D6" w:rsidRDefault="001823D6" w:rsidP="006E3868">
      <w:pPr>
        <w:widowControl/>
        <w:rPr>
          <w:color w:val="auto"/>
          <w:highlight w:val="yellow"/>
        </w:rPr>
      </w:pPr>
      <w:r>
        <w:rPr>
          <w:color w:val="auto"/>
          <w:highlight w:val="yellow"/>
          <w:lang w:eastAsia="ja-JP"/>
        </w:rPr>
        <w:t xml:space="preserve">3.2.2.1. </w:t>
      </w:r>
      <w:r w:rsidR="00CC3E71" w:rsidRPr="006E3868">
        <w:rPr>
          <w:color w:val="auto"/>
          <w:highlight w:val="yellow"/>
          <w:lang w:eastAsia="ja-JP"/>
        </w:rPr>
        <w:t>For</w:t>
      </w:r>
      <w:r w:rsidR="00C35C45" w:rsidRPr="006E3868">
        <w:rPr>
          <w:color w:val="auto"/>
          <w:highlight w:val="yellow"/>
          <w:lang w:eastAsia="ja-JP"/>
        </w:rPr>
        <w:t xml:space="preserve"> </w:t>
      </w:r>
      <w:r w:rsidR="005D0293" w:rsidRPr="006E3868">
        <w:rPr>
          <w:color w:val="auto"/>
          <w:highlight w:val="yellow"/>
          <w:lang w:eastAsia="ja-JP"/>
        </w:rPr>
        <w:t>example, r</w:t>
      </w:r>
      <w:r w:rsidR="00B0291A" w:rsidRPr="006E3868">
        <w:rPr>
          <w:color w:val="auto"/>
          <w:highlight w:val="yellow"/>
          <w:lang w:eastAsia="ja-JP"/>
        </w:rPr>
        <w:t>ecord</w:t>
      </w:r>
      <w:r w:rsidR="003E188E" w:rsidRPr="006E3868">
        <w:rPr>
          <w:color w:val="auto"/>
          <w:highlight w:val="yellow"/>
          <w:lang w:eastAsia="ja-JP"/>
        </w:rPr>
        <w:t xml:space="preserve"> </w:t>
      </w:r>
      <w:r w:rsidR="00573DBD" w:rsidRPr="006E3868">
        <w:rPr>
          <w:color w:val="auto"/>
          <w:highlight w:val="yellow"/>
          <w:lang w:eastAsia="ja-JP"/>
        </w:rPr>
        <w:t xml:space="preserve">either </w:t>
      </w:r>
      <w:r w:rsidR="006068C9" w:rsidRPr="006E3868">
        <w:rPr>
          <w:color w:val="auto"/>
          <w:highlight w:val="yellow"/>
          <w:lang w:eastAsia="ja-JP"/>
        </w:rPr>
        <w:t>M</w:t>
      </w:r>
      <w:r w:rsidR="003D77DA" w:rsidRPr="006E3868">
        <w:rPr>
          <w:color w:val="auto"/>
          <w:highlight w:val="yellow"/>
          <w:lang w:eastAsia="ja-JP"/>
        </w:rPr>
        <w:t xml:space="preserve">EG or </w:t>
      </w:r>
      <w:r w:rsidR="006068C9" w:rsidRPr="006E3868">
        <w:rPr>
          <w:color w:val="auto"/>
          <w:highlight w:val="yellow"/>
          <w:lang w:eastAsia="ja-JP"/>
        </w:rPr>
        <w:t>E</w:t>
      </w:r>
      <w:r w:rsidR="001673E3" w:rsidRPr="006E3868">
        <w:rPr>
          <w:color w:val="auto"/>
          <w:highlight w:val="yellow"/>
          <w:lang w:eastAsia="ja-JP"/>
        </w:rPr>
        <w:t>EG</w:t>
      </w:r>
      <w:r w:rsidR="00191E12" w:rsidRPr="006E3868">
        <w:rPr>
          <w:color w:val="auto"/>
          <w:highlight w:val="yellow"/>
          <w:lang w:eastAsia="ja-JP"/>
        </w:rPr>
        <w:t xml:space="preserve"> </w:t>
      </w:r>
      <w:r w:rsidR="00573DBD" w:rsidRPr="006E3868">
        <w:rPr>
          <w:color w:val="auto"/>
          <w:highlight w:val="yellow"/>
          <w:lang w:eastAsia="ja-JP"/>
        </w:rPr>
        <w:t>responses</w:t>
      </w:r>
      <w:ins w:id="1" w:author="Author">
        <w:r w:rsidR="00BE5BB2" w:rsidRPr="006E3868">
          <w:rPr>
            <w:color w:val="auto"/>
            <w:highlight w:val="yellow"/>
            <w:lang w:eastAsia="ja-JP"/>
          </w:rPr>
          <w:t>,</w:t>
        </w:r>
      </w:ins>
      <w:r w:rsidR="00573DBD" w:rsidRPr="006E3868">
        <w:rPr>
          <w:color w:val="auto"/>
          <w:highlight w:val="yellow"/>
          <w:lang w:eastAsia="ja-JP"/>
        </w:rPr>
        <w:t xml:space="preserve"> as well as</w:t>
      </w:r>
      <w:r w:rsidR="006C3ACF" w:rsidRPr="006E3868">
        <w:rPr>
          <w:color w:val="auto"/>
          <w:highlight w:val="yellow"/>
          <w:lang w:eastAsia="ja-JP"/>
        </w:rPr>
        <w:t xml:space="preserve"> </w:t>
      </w:r>
      <w:r w:rsidR="006C3ACF" w:rsidRPr="006E3868">
        <w:rPr>
          <w:color w:val="auto"/>
          <w:highlight w:val="yellow"/>
        </w:rPr>
        <w:t>the left and right finger responses</w:t>
      </w:r>
      <w:r w:rsidR="006C3ACF" w:rsidRPr="006E3868" w:rsidDel="006C3ACF">
        <w:rPr>
          <w:color w:val="auto"/>
          <w:highlight w:val="yellow"/>
          <w:lang w:eastAsia="ja-JP"/>
        </w:rPr>
        <w:t xml:space="preserve"> </w:t>
      </w:r>
      <w:r w:rsidR="003E188E" w:rsidRPr="006E3868">
        <w:rPr>
          <w:color w:val="auto"/>
          <w:highlight w:val="yellow"/>
          <w:lang w:eastAsia="ja-JP"/>
        </w:rPr>
        <w:t>under the selective reaction time task</w:t>
      </w:r>
      <w:r w:rsidR="006068C9" w:rsidRPr="006E3868">
        <w:rPr>
          <w:color w:val="auto"/>
          <w:highlight w:val="yellow"/>
          <w:vertAlign w:val="superscript"/>
          <w:lang w:eastAsia="ja-JP"/>
        </w:rPr>
        <w:t>15</w:t>
      </w:r>
      <w:r w:rsidR="00CD6FC5" w:rsidRPr="006E3868">
        <w:rPr>
          <w:color w:val="auto"/>
          <w:highlight w:val="yellow"/>
          <w:lang w:eastAsia="ja-JP"/>
        </w:rPr>
        <w:t>. The task consists of</w:t>
      </w:r>
      <w:r w:rsidR="003E188E" w:rsidRPr="006E3868">
        <w:rPr>
          <w:color w:val="auto"/>
          <w:highlight w:val="yellow"/>
          <w:lang w:eastAsia="ja-JP"/>
        </w:rPr>
        <w:t xml:space="preserve"> </w:t>
      </w:r>
      <w:r w:rsidR="00B0291A" w:rsidRPr="006E3868">
        <w:rPr>
          <w:color w:val="auto"/>
          <w:highlight w:val="yellow"/>
          <w:lang w:eastAsia="ja-JP"/>
        </w:rPr>
        <w:t xml:space="preserve">two </w:t>
      </w:r>
      <w:r w:rsidR="00F96ADF" w:rsidRPr="006E3868">
        <w:rPr>
          <w:color w:val="auto"/>
          <w:highlight w:val="yellow"/>
          <w:lang w:eastAsia="ja-JP"/>
        </w:rPr>
        <w:t xml:space="preserve">compatible and </w:t>
      </w:r>
      <w:r w:rsidR="00B0291A" w:rsidRPr="006E3868">
        <w:rPr>
          <w:color w:val="auto"/>
          <w:highlight w:val="yellow"/>
          <w:lang w:eastAsia="ja-JP"/>
        </w:rPr>
        <w:t xml:space="preserve">two </w:t>
      </w:r>
      <w:r w:rsidR="00F96ADF" w:rsidRPr="006E3868">
        <w:rPr>
          <w:color w:val="auto"/>
          <w:highlight w:val="yellow"/>
          <w:lang w:eastAsia="ja-JP"/>
        </w:rPr>
        <w:t xml:space="preserve">incompatible </w:t>
      </w:r>
      <w:r w:rsidR="00B0291A" w:rsidRPr="006E3868">
        <w:rPr>
          <w:color w:val="auto"/>
          <w:highlight w:val="yellow"/>
          <w:lang w:eastAsia="ja-JP"/>
        </w:rPr>
        <w:t>blocks</w:t>
      </w:r>
      <w:r w:rsidR="00F96ADF" w:rsidRPr="006E3868">
        <w:rPr>
          <w:color w:val="auto"/>
          <w:highlight w:val="yellow"/>
          <w:lang w:eastAsia="ja-JP"/>
        </w:rPr>
        <w:t xml:space="preserve"> </w:t>
      </w:r>
      <w:r w:rsidR="00CD6FC5" w:rsidRPr="006E3868">
        <w:rPr>
          <w:color w:val="auto"/>
          <w:highlight w:val="yellow"/>
          <w:lang w:eastAsia="ja-JP"/>
        </w:rPr>
        <w:t xml:space="preserve">that </w:t>
      </w:r>
      <w:proofErr w:type="gramStart"/>
      <w:r w:rsidR="00B0291A" w:rsidRPr="006E3868">
        <w:rPr>
          <w:color w:val="auto"/>
          <w:highlight w:val="yellow"/>
          <w:lang w:eastAsia="ja-JP"/>
        </w:rPr>
        <w:t>are alternatively arranged</w:t>
      </w:r>
      <w:proofErr w:type="gramEnd"/>
      <w:r w:rsidR="00B0291A" w:rsidRPr="006E3868">
        <w:rPr>
          <w:color w:val="auto"/>
          <w:highlight w:val="yellow"/>
          <w:lang w:eastAsia="ja-JP"/>
        </w:rPr>
        <w:t xml:space="preserve"> </w:t>
      </w:r>
      <w:r w:rsidR="00F133B6" w:rsidRPr="006E3868">
        <w:rPr>
          <w:color w:val="auto"/>
          <w:highlight w:val="yellow"/>
        </w:rPr>
        <w:t>with an inter-block interval of at least 30 s,</w:t>
      </w:r>
      <w:r w:rsidR="00F133B6" w:rsidRPr="006E3868">
        <w:rPr>
          <w:color w:val="auto"/>
          <w:highlight w:val="yellow"/>
          <w:lang w:eastAsia="ja-JP"/>
        </w:rPr>
        <w:t xml:space="preserve"> </w:t>
      </w:r>
      <w:r w:rsidR="00CD6FC5" w:rsidRPr="006E3868">
        <w:rPr>
          <w:color w:val="auto"/>
          <w:highlight w:val="yellow"/>
          <w:lang w:eastAsia="ja-JP"/>
        </w:rPr>
        <w:t xml:space="preserve">and </w:t>
      </w:r>
      <w:r w:rsidR="00F96ADF" w:rsidRPr="006E3868">
        <w:rPr>
          <w:color w:val="auto"/>
          <w:highlight w:val="yellow"/>
          <w:lang w:eastAsia="ja-JP"/>
        </w:rPr>
        <w:t>with sounds a</w:t>
      </w:r>
      <w:r w:rsidR="00A127E3" w:rsidRPr="006E3868">
        <w:rPr>
          <w:color w:val="auto"/>
          <w:highlight w:val="yellow"/>
        </w:rPr>
        <w:t>ppear</w:t>
      </w:r>
      <w:r w:rsidR="00F133B6" w:rsidRPr="006E3868">
        <w:rPr>
          <w:color w:val="auto"/>
          <w:highlight w:val="yellow"/>
        </w:rPr>
        <w:t>ing</w:t>
      </w:r>
      <w:r w:rsidR="00A127E3" w:rsidRPr="006E3868">
        <w:rPr>
          <w:color w:val="auto"/>
          <w:highlight w:val="yellow"/>
        </w:rPr>
        <w:t xml:space="preserve"> 80 times </w:t>
      </w:r>
      <w:r w:rsidR="00B0291A" w:rsidRPr="006E3868">
        <w:rPr>
          <w:color w:val="auto"/>
          <w:highlight w:val="yellow"/>
        </w:rPr>
        <w:t xml:space="preserve">for each </w:t>
      </w:r>
      <w:r w:rsidR="00A127E3" w:rsidRPr="006E3868">
        <w:rPr>
          <w:color w:val="auto"/>
          <w:highlight w:val="yellow"/>
        </w:rPr>
        <w:t>block</w:t>
      </w:r>
      <w:r w:rsidR="00760B55" w:rsidRPr="006E3868">
        <w:rPr>
          <w:color w:val="auto"/>
          <w:highlight w:val="yellow"/>
        </w:rPr>
        <w:t xml:space="preserve"> through </w:t>
      </w:r>
      <w:r>
        <w:rPr>
          <w:color w:val="auto"/>
          <w:highlight w:val="yellow"/>
        </w:rPr>
        <w:t xml:space="preserve">the </w:t>
      </w:r>
      <w:r w:rsidR="00760B55" w:rsidRPr="006E3868">
        <w:rPr>
          <w:color w:val="auto"/>
          <w:highlight w:val="yellow"/>
        </w:rPr>
        <w:t>insert</w:t>
      </w:r>
      <w:r>
        <w:rPr>
          <w:color w:val="auto"/>
          <w:highlight w:val="yellow"/>
        </w:rPr>
        <w:t>ed</w:t>
      </w:r>
      <w:r w:rsidR="00760B55" w:rsidRPr="006E3868">
        <w:rPr>
          <w:color w:val="auto"/>
          <w:highlight w:val="yellow"/>
        </w:rPr>
        <w:t xml:space="preserve"> earphones with plastic ear tubes</w:t>
      </w:r>
      <w:r w:rsidR="00A127E3" w:rsidRPr="006E3868">
        <w:rPr>
          <w:color w:val="auto"/>
          <w:highlight w:val="yellow"/>
        </w:rPr>
        <w:t>.</w:t>
      </w:r>
      <w:r w:rsidR="00B0291A" w:rsidRPr="006E3868">
        <w:rPr>
          <w:color w:val="auto"/>
          <w:highlight w:val="yellow"/>
        </w:rPr>
        <w:t xml:space="preserve"> </w:t>
      </w:r>
    </w:p>
    <w:p w14:paraId="631CE849" w14:textId="77777777" w:rsidR="001823D6" w:rsidRDefault="001823D6" w:rsidP="006E3868">
      <w:pPr>
        <w:widowControl/>
        <w:rPr>
          <w:color w:val="auto"/>
        </w:rPr>
      </w:pPr>
    </w:p>
    <w:p w14:paraId="76DCDCC5" w14:textId="4987F79E" w:rsidR="003E188E" w:rsidRPr="006E3868" w:rsidRDefault="001823D6" w:rsidP="006E3868">
      <w:pPr>
        <w:widowControl/>
        <w:rPr>
          <w:color w:val="auto"/>
        </w:rPr>
      </w:pPr>
      <w:r>
        <w:rPr>
          <w:color w:val="auto"/>
        </w:rPr>
        <w:lastRenderedPageBreak/>
        <w:t xml:space="preserve">3.2.2.2. </w:t>
      </w:r>
      <w:r w:rsidR="00A52544" w:rsidRPr="001823D6">
        <w:rPr>
          <w:color w:val="auto"/>
        </w:rPr>
        <w:t>For the MEG</w:t>
      </w:r>
      <w:r w:rsidR="006068C9" w:rsidRPr="001823D6">
        <w:rPr>
          <w:color w:val="auto"/>
        </w:rPr>
        <w:t>/EEG</w:t>
      </w:r>
      <w:r w:rsidR="00A52544" w:rsidRPr="001823D6">
        <w:rPr>
          <w:color w:val="auto"/>
        </w:rPr>
        <w:t xml:space="preserve"> recording, s</w:t>
      </w:r>
      <w:r w:rsidR="00B0291A" w:rsidRPr="001823D6">
        <w:rPr>
          <w:color w:val="auto"/>
        </w:rPr>
        <w:t>et</w:t>
      </w:r>
      <w:r w:rsidR="001673E3" w:rsidRPr="001823D6">
        <w:rPr>
          <w:color w:val="auto"/>
        </w:rPr>
        <w:t xml:space="preserve"> </w:t>
      </w:r>
      <w:r w:rsidR="00CD6FC5" w:rsidRPr="001823D6">
        <w:rPr>
          <w:color w:val="auto"/>
        </w:rPr>
        <w:t xml:space="preserve">the </w:t>
      </w:r>
      <w:r w:rsidR="003E188E" w:rsidRPr="001823D6">
        <w:rPr>
          <w:color w:val="auto"/>
        </w:rPr>
        <w:t xml:space="preserve">sampling rate </w:t>
      </w:r>
      <w:r w:rsidR="00B0291A" w:rsidRPr="001823D6">
        <w:rPr>
          <w:color w:val="auto"/>
        </w:rPr>
        <w:t>at</w:t>
      </w:r>
      <w:r w:rsidR="003E188E" w:rsidRPr="001823D6">
        <w:rPr>
          <w:color w:val="auto"/>
        </w:rPr>
        <w:t xml:space="preserve"> 1 kHz and the analog recording passband </w:t>
      </w:r>
      <w:r w:rsidR="00B0291A" w:rsidRPr="001823D6">
        <w:rPr>
          <w:color w:val="auto"/>
        </w:rPr>
        <w:t>at</w:t>
      </w:r>
      <w:r w:rsidR="003E188E" w:rsidRPr="001823D6">
        <w:rPr>
          <w:color w:val="auto"/>
        </w:rPr>
        <w:t xml:space="preserve"> 0.03</w:t>
      </w:r>
      <w:r w:rsidRPr="001823D6">
        <w:rPr>
          <w:color w:val="auto"/>
        </w:rPr>
        <w:t xml:space="preserve"> </w:t>
      </w:r>
      <w:r w:rsidR="003E188E" w:rsidRPr="001823D6">
        <w:rPr>
          <w:color w:val="auto"/>
        </w:rPr>
        <w:t>–</w:t>
      </w:r>
      <w:r w:rsidRPr="001823D6">
        <w:rPr>
          <w:color w:val="auto"/>
        </w:rPr>
        <w:t xml:space="preserve"> </w:t>
      </w:r>
      <w:r w:rsidR="003E188E" w:rsidRPr="001823D6">
        <w:rPr>
          <w:color w:val="auto"/>
        </w:rPr>
        <w:t>200 Hz.</w:t>
      </w:r>
      <w:r w:rsidR="003E188E" w:rsidRPr="006E3868">
        <w:rPr>
          <w:color w:val="auto"/>
        </w:rPr>
        <w:t xml:space="preserve"> </w:t>
      </w:r>
    </w:p>
    <w:p w14:paraId="1926A7FC" w14:textId="66B4F0EF" w:rsidR="007601BC" w:rsidRPr="006E3868" w:rsidRDefault="007601BC" w:rsidP="006E3868">
      <w:pPr>
        <w:widowControl/>
        <w:rPr>
          <w:color w:val="auto"/>
        </w:rPr>
      </w:pPr>
    </w:p>
    <w:p w14:paraId="7B073D38" w14:textId="30F79F68" w:rsidR="007601BC" w:rsidRPr="006E3868" w:rsidRDefault="007601BC" w:rsidP="006E3868">
      <w:pPr>
        <w:widowControl/>
        <w:rPr>
          <w:color w:val="auto"/>
          <w:highlight w:val="yellow"/>
        </w:rPr>
      </w:pPr>
      <w:r w:rsidRPr="006E3868">
        <w:rPr>
          <w:color w:val="auto"/>
        </w:rPr>
        <w:t xml:space="preserve">Note: </w:t>
      </w:r>
      <w:r w:rsidR="000066E8" w:rsidRPr="006E3868">
        <w:rPr>
          <w:color w:val="auto"/>
        </w:rPr>
        <w:t>Although a</w:t>
      </w:r>
      <w:r w:rsidR="00AE6CF4" w:rsidRPr="006E3868">
        <w:rPr>
          <w:color w:val="auto"/>
        </w:rPr>
        <w:t xml:space="preserve"> 122-channel MEG system </w:t>
      </w:r>
      <w:proofErr w:type="gramStart"/>
      <w:r w:rsidR="00AE6CF4" w:rsidRPr="006E3868">
        <w:rPr>
          <w:color w:val="auto"/>
        </w:rPr>
        <w:t>was used</w:t>
      </w:r>
      <w:proofErr w:type="gramEnd"/>
      <w:r w:rsidR="00AE6CF4" w:rsidRPr="006E3868">
        <w:rPr>
          <w:color w:val="auto"/>
        </w:rPr>
        <w:t xml:space="preserve"> in</w:t>
      </w:r>
      <w:r w:rsidRPr="006E3868">
        <w:rPr>
          <w:color w:val="auto"/>
        </w:rPr>
        <w:t xml:space="preserve"> Aoyama and Kuriki</w:t>
      </w:r>
      <w:r w:rsidRPr="006E3868">
        <w:rPr>
          <w:color w:val="auto"/>
          <w:vertAlign w:val="superscript"/>
        </w:rPr>
        <w:t>15</w:t>
      </w:r>
      <w:r w:rsidR="00AE6CF4" w:rsidRPr="006E3868">
        <w:rPr>
          <w:color w:val="auto"/>
        </w:rPr>
        <w:t>, a multi-channel EEG system is also suitable for th</w:t>
      </w:r>
      <w:r w:rsidR="00507165" w:rsidRPr="006E3868">
        <w:rPr>
          <w:color w:val="auto"/>
        </w:rPr>
        <w:t>is</w:t>
      </w:r>
      <w:r w:rsidR="00AE6CF4" w:rsidRPr="006E3868">
        <w:rPr>
          <w:color w:val="auto"/>
        </w:rPr>
        <w:t xml:space="preserve"> protocol.</w:t>
      </w:r>
    </w:p>
    <w:p w14:paraId="40E6FC5B" w14:textId="77777777" w:rsidR="007601BC" w:rsidRPr="006E3868" w:rsidRDefault="007601BC" w:rsidP="006E3868">
      <w:pPr>
        <w:widowControl/>
        <w:rPr>
          <w:color w:val="auto"/>
          <w:highlight w:val="yellow"/>
          <w:lang w:eastAsia="ja-JP"/>
        </w:rPr>
      </w:pPr>
    </w:p>
    <w:p w14:paraId="3BE8A8E0" w14:textId="4F4D7F52" w:rsidR="00305278" w:rsidRDefault="00A23CB2" w:rsidP="006E3868">
      <w:pPr>
        <w:widowControl/>
        <w:rPr>
          <w:color w:val="auto"/>
          <w:highlight w:val="yellow"/>
        </w:rPr>
      </w:pPr>
      <w:r w:rsidRPr="006E3868">
        <w:rPr>
          <w:color w:val="auto"/>
          <w:highlight w:val="yellow"/>
          <w:lang w:eastAsia="ja-JP"/>
        </w:rPr>
        <w:t>3.2.3.</w:t>
      </w:r>
      <w:r w:rsidR="00F17B3E" w:rsidRPr="006E3868">
        <w:rPr>
          <w:color w:val="auto"/>
          <w:highlight w:val="yellow"/>
          <w:lang w:eastAsia="ja-JP"/>
        </w:rPr>
        <w:t xml:space="preserve"> </w:t>
      </w:r>
      <w:r w:rsidR="00624CB1" w:rsidRPr="006E3868">
        <w:rPr>
          <w:color w:val="auto"/>
          <w:highlight w:val="yellow"/>
          <w:lang w:eastAsia="ja-JP"/>
        </w:rPr>
        <w:t>During approximately a 1-month exposure to reversed audition, c</w:t>
      </w:r>
      <w:r w:rsidRPr="006E3868">
        <w:rPr>
          <w:color w:val="auto"/>
          <w:highlight w:val="yellow"/>
          <w:lang w:eastAsia="ja-JP"/>
        </w:rPr>
        <w:t xml:space="preserve">onduct neuroimaging </w:t>
      </w:r>
      <w:r w:rsidR="002C4E17" w:rsidRPr="006E3868">
        <w:rPr>
          <w:color w:val="auto"/>
          <w:highlight w:val="yellow"/>
          <w:lang w:eastAsia="ja-JP"/>
        </w:rPr>
        <w:t>experiments</w:t>
      </w:r>
      <w:r w:rsidRPr="006E3868">
        <w:rPr>
          <w:color w:val="auto"/>
          <w:highlight w:val="yellow"/>
          <w:lang w:eastAsia="ja-JP"/>
        </w:rPr>
        <w:t xml:space="preserve"> under the trained task </w:t>
      </w:r>
      <w:r w:rsidR="00FD43D8" w:rsidRPr="006E3868">
        <w:rPr>
          <w:color w:val="auto"/>
          <w:highlight w:val="yellow"/>
          <w:lang w:eastAsia="ja-JP"/>
        </w:rPr>
        <w:t>every week</w:t>
      </w:r>
      <w:r w:rsidR="00080840" w:rsidRPr="006E3868">
        <w:rPr>
          <w:color w:val="auto"/>
          <w:highlight w:val="yellow"/>
        </w:rPr>
        <w:t xml:space="preserve"> </w:t>
      </w:r>
      <w:r w:rsidR="00DF35C0" w:rsidRPr="006E3868">
        <w:rPr>
          <w:color w:val="auto"/>
          <w:highlight w:val="yellow"/>
        </w:rPr>
        <w:t xml:space="preserve">without the reversed audition system </w:t>
      </w:r>
      <w:r w:rsidR="00080840" w:rsidRPr="006E3868">
        <w:rPr>
          <w:color w:val="auto"/>
          <w:highlight w:val="yellow"/>
        </w:rPr>
        <w:t xml:space="preserve">in </w:t>
      </w:r>
      <w:proofErr w:type="gramStart"/>
      <w:r w:rsidR="00080840" w:rsidRPr="006E3868">
        <w:rPr>
          <w:color w:val="auto"/>
          <w:highlight w:val="yellow"/>
        </w:rPr>
        <w:t>exactly the same</w:t>
      </w:r>
      <w:proofErr w:type="gramEnd"/>
      <w:r w:rsidR="00080840" w:rsidRPr="006E3868">
        <w:rPr>
          <w:color w:val="auto"/>
          <w:highlight w:val="yellow"/>
        </w:rPr>
        <w:t xml:space="preserve"> way as in the pre-exposure experiment</w:t>
      </w:r>
      <w:r w:rsidR="00305278">
        <w:rPr>
          <w:color w:val="auto"/>
          <w:highlight w:val="yellow"/>
        </w:rPr>
        <w:t xml:space="preserve"> (step 3.2.1)</w:t>
      </w:r>
      <w:r w:rsidR="00080840" w:rsidRPr="006E3868">
        <w:rPr>
          <w:color w:val="auto"/>
          <w:highlight w:val="yellow"/>
        </w:rPr>
        <w:t>.</w:t>
      </w:r>
      <w:r w:rsidR="002B1184" w:rsidRPr="006E3868">
        <w:rPr>
          <w:color w:val="auto"/>
          <w:highlight w:val="yellow"/>
        </w:rPr>
        <w:t xml:space="preserve"> </w:t>
      </w:r>
    </w:p>
    <w:p w14:paraId="18FFF585" w14:textId="77777777" w:rsidR="00305278" w:rsidRDefault="00305278" w:rsidP="006E3868">
      <w:pPr>
        <w:widowControl/>
        <w:rPr>
          <w:color w:val="auto"/>
          <w:highlight w:val="yellow"/>
        </w:rPr>
      </w:pPr>
    </w:p>
    <w:p w14:paraId="44D6B34C" w14:textId="7AFD820B" w:rsidR="00FD56B9" w:rsidRPr="006E3868" w:rsidRDefault="00305278" w:rsidP="006E3868">
      <w:pPr>
        <w:widowControl/>
        <w:rPr>
          <w:color w:val="auto"/>
        </w:rPr>
      </w:pPr>
      <w:r w:rsidRPr="00305278">
        <w:rPr>
          <w:color w:val="auto"/>
        </w:rPr>
        <w:t xml:space="preserve">Note: </w:t>
      </w:r>
      <w:r w:rsidR="00DF35C0" w:rsidRPr="00305278">
        <w:rPr>
          <w:color w:val="auto"/>
        </w:rPr>
        <w:t xml:space="preserve">The system </w:t>
      </w:r>
      <w:proofErr w:type="gramStart"/>
      <w:r>
        <w:rPr>
          <w:color w:val="auto"/>
        </w:rPr>
        <w:t>i</w:t>
      </w:r>
      <w:r w:rsidR="00DF35C0" w:rsidRPr="00305278">
        <w:rPr>
          <w:color w:val="auto"/>
        </w:rPr>
        <w:t>s removed</w:t>
      </w:r>
      <w:proofErr w:type="gramEnd"/>
      <w:r w:rsidR="00DF35C0" w:rsidRPr="00305278">
        <w:rPr>
          <w:color w:val="auto"/>
        </w:rPr>
        <w:t xml:space="preserve"> immediately b</w:t>
      </w:r>
      <w:r w:rsidR="00760B55" w:rsidRPr="00305278">
        <w:rPr>
          <w:color w:val="auto"/>
        </w:rPr>
        <w:t xml:space="preserve">efore </w:t>
      </w:r>
      <w:r w:rsidR="00DF35C0" w:rsidRPr="00305278">
        <w:rPr>
          <w:color w:val="auto"/>
        </w:rPr>
        <w:t>and put on immediately after each experiment.</w:t>
      </w:r>
    </w:p>
    <w:p w14:paraId="0A8CE3A3" w14:textId="77777777" w:rsidR="00E65156" w:rsidRPr="006E3868" w:rsidRDefault="00E65156" w:rsidP="006E3868">
      <w:pPr>
        <w:widowControl/>
        <w:rPr>
          <w:color w:val="auto"/>
          <w:highlight w:val="yellow"/>
          <w:lang w:eastAsia="ja-JP"/>
        </w:rPr>
      </w:pPr>
    </w:p>
    <w:p w14:paraId="0D34128B" w14:textId="5430D083" w:rsidR="001673E3" w:rsidRPr="006E3868" w:rsidRDefault="001673E3" w:rsidP="006E3868">
      <w:pPr>
        <w:widowControl/>
        <w:rPr>
          <w:color w:val="auto"/>
        </w:rPr>
      </w:pPr>
      <w:r w:rsidRPr="006E3868">
        <w:rPr>
          <w:color w:val="auto"/>
          <w:highlight w:val="yellow"/>
          <w:lang w:eastAsia="ja-JP"/>
        </w:rPr>
        <w:t>3.2.</w:t>
      </w:r>
      <w:r w:rsidR="00A23CB2" w:rsidRPr="006E3868">
        <w:rPr>
          <w:color w:val="auto"/>
          <w:highlight w:val="yellow"/>
          <w:lang w:eastAsia="ja-JP"/>
        </w:rPr>
        <w:t>4</w:t>
      </w:r>
      <w:r w:rsidRPr="006E3868">
        <w:rPr>
          <w:color w:val="auto"/>
          <w:highlight w:val="yellow"/>
          <w:lang w:eastAsia="ja-JP"/>
        </w:rPr>
        <w:t>.</w:t>
      </w:r>
      <w:r w:rsidR="00F17B3E" w:rsidRPr="006E3868">
        <w:rPr>
          <w:color w:val="auto"/>
          <w:highlight w:val="yellow"/>
          <w:lang w:eastAsia="ja-JP"/>
        </w:rPr>
        <w:t xml:space="preserve"> </w:t>
      </w:r>
      <w:r w:rsidR="005979B3" w:rsidRPr="006E3868">
        <w:rPr>
          <w:color w:val="auto"/>
          <w:highlight w:val="yellow"/>
          <w:lang w:eastAsia="ja-JP"/>
        </w:rPr>
        <w:t>One week after the exposure, c</w:t>
      </w:r>
      <w:r w:rsidR="00D84468" w:rsidRPr="006E3868">
        <w:rPr>
          <w:color w:val="auto"/>
          <w:highlight w:val="yellow"/>
          <w:lang w:eastAsia="ja-JP"/>
        </w:rPr>
        <w:t>onduct a neuroimaging experi</w:t>
      </w:r>
      <w:r w:rsidR="00D84468" w:rsidRPr="00305278">
        <w:rPr>
          <w:color w:val="auto"/>
          <w:highlight w:val="yellow"/>
          <w:lang w:eastAsia="ja-JP"/>
        </w:rPr>
        <w:t xml:space="preserve">ment under the trained task </w:t>
      </w:r>
      <w:r w:rsidR="00DE18F3" w:rsidRPr="00305278">
        <w:rPr>
          <w:color w:val="auto"/>
          <w:highlight w:val="yellow"/>
        </w:rPr>
        <w:t xml:space="preserve">in </w:t>
      </w:r>
      <w:proofErr w:type="gramStart"/>
      <w:r w:rsidR="00DE18F3" w:rsidRPr="00305278">
        <w:rPr>
          <w:color w:val="auto"/>
          <w:highlight w:val="yellow"/>
        </w:rPr>
        <w:t>exactly the same</w:t>
      </w:r>
      <w:proofErr w:type="gramEnd"/>
      <w:r w:rsidR="00DE18F3" w:rsidRPr="00305278">
        <w:rPr>
          <w:color w:val="auto"/>
          <w:highlight w:val="yellow"/>
        </w:rPr>
        <w:t xml:space="preserve"> way as the pre-exposure </w:t>
      </w:r>
      <w:r w:rsidR="002C4E17" w:rsidRPr="00305278">
        <w:rPr>
          <w:color w:val="auto"/>
          <w:highlight w:val="yellow"/>
        </w:rPr>
        <w:t>experiment</w:t>
      </w:r>
      <w:r w:rsidR="00305278" w:rsidRPr="00305278">
        <w:rPr>
          <w:color w:val="auto"/>
          <w:highlight w:val="yellow"/>
        </w:rPr>
        <w:t xml:space="preserve"> (step 3.2.1)</w:t>
      </w:r>
      <w:r w:rsidR="00DE18F3" w:rsidRPr="006E3868">
        <w:rPr>
          <w:color w:val="auto"/>
          <w:highlight w:val="yellow"/>
        </w:rPr>
        <w:t>.</w:t>
      </w:r>
    </w:p>
    <w:p w14:paraId="171E905A" w14:textId="77777777" w:rsidR="004E71DE" w:rsidRPr="006E3868" w:rsidRDefault="004E71DE" w:rsidP="006E3868">
      <w:pPr>
        <w:widowControl/>
        <w:rPr>
          <w:color w:val="auto"/>
        </w:rPr>
      </w:pPr>
    </w:p>
    <w:p w14:paraId="087A1E13" w14:textId="0A57F7F0" w:rsidR="004E71DE" w:rsidRPr="006E3868" w:rsidRDefault="004E71DE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>Note: Finish a series of neuroimaging experiments here.</w:t>
      </w:r>
    </w:p>
    <w:p w14:paraId="06A77E86" w14:textId="77777777" w:rsidR="008B3D76" w:rsidRPr="006E3868" w:rsidRDefault="008B3D76" w:rsidP="006E3868">
      <w:pPr>
        <w:widowControl/>
        <w:rPr>
          <w:color w:val="auto"/>
          <w:highlight w:val="yellow"/>
          <w:lang w:eastAsia="ja-JP"/>
        </w:rPr>
      </w:pPr>
    </w:p>
    <w:p w14:paraId="6779260E" w14:textId="77777777" w:rsidR="00305278" w:rsidRPr="00305278" w:rsidRDefault="008B3D76" w:rsidP="006E3868">
      <w:pPr>
        <w:widowControl/>
        <w:rPr>
          <w:color w:val="auto"/>
        </w:rPr>
      </w:pPr>
      <w:r w:rsidRPr="00305278">
        <w:rPr>
          <w:color w:val="auto"/>
          <w:lang w:eastAsia="ja-JP"/>
        </w:rPr>
        <w:t>3.2.5.</w:t>
      </w:r>
      <w:r w:rsidR="00F17B3E" w:rsidRPr="00305278">
        <w:rPr>
          <w:color w:val="auto"/>
          <w:lang w:eastAsia="ja-JP"/>
        </w:rPr>
        <w:t xml:space="preserve"> </w:t>
      </w:r>
      <w:r w:rsidRPr="00305278">
        <w:rPr>
          <w:color w:val="auto"/>
        </w:rPr>
        <w:t>Analy</w:t>
      </w:r>
      <w:r w:rsidR="00353A96" w:rsidRPr="00305278">
        <w:rPr>
          <w:color w:val="auto"/>
        </w:rPr>
        <w:t xml:space="preserve">ze the collected data before, </w:t>
      </w:r>
      <w:r w:rsidRPr="00305278">
        <w:rPr>
          <w:color w:val="auto"/>
        </w:rPr>
        <w:t>during</w:t>
      </w:r>
      <w:r w:rsidR="00353A96" w:rsidRPr="00305278">
        <w:rPr>
          <w:color w:val="auto"/>
        </w:rPr>
        <w:t>, and after</w:t>
      </w:r>
      <w:r w:rsidRPr="00305278">
        <w:rPr>
          <w:color w:val="auto"/>
        </w:rPr>
        <w:t xml:space="preserve"> </w:t>
      </w:r>
      <w:r w:rsidR="00353A96" w:rsidRPr="00305278">
        <w:rPr>
          <w:color w:val="auto"/>
        </w:rPr>
        <w:t>the exposure</w:t>
      </w:r>
      <w:r w:rsidRPr="00305278">
        <w:rPr>
          <w:color w:val="auto"/>
        </w:rPr>
        <w:t xml:space="preserve"> to left-right reversed audition. </w:t>
      </w:r>
    </w:p>
    <w:p w14:paraId="2465855B" w14:textId="77777777" w:rsidR="00305278" w:rsidRPr="00305278" w:rsidRDefault="00305278" w:rsidP="006E3868">
      <w:pPr>
        <w:widowControl/>
        <w:rPr>
          <w:color w:val="auto"/>
        </w:rPr>
      </w:pPr>
    </w:p>
    <w:p w14:paraId="6CA7869E" w14:textId="77777777" w:rsidR="00305278" w:rsidRPr="00305278" w:rsidRDefault="00305278" w:rsidP="006E3868">
      <w:pPr>
        <w:widowControl/>
        <w:rPr>
          <w:color w:val="auto"/>
        </w:rPr>
      </w:pPr>
      <w:r w:rsidRPr="00305278">
        <w:rPr>
          <w:color w:val="auto"/>
        </w:rPr>
        <w:t xml:space="preserve">3.2.5.1. </w:t>
      </w:r>
      <w:r w:rsidR="00785229" w:rsidRPr="00305278">
        <w:rPr>
          <w:color w:val="auto"/>
        </w:rPr>
        <w:t>For example, a</w:t>
      </w:r>
      <w:r w:rsidR="006918AE" w:rsidRPr="00305278">
        <w:rPr>
          <w:color w:val="auto"/>
          <w:lang w:eastAsia="ja-JP"/>
        </w:rPr>
        <w:t>f</w:t>
      </w:r>
      <w:r w:rsidR="00CD6FC5" w:rsidRPr="00305278">
        <w:rPr>
          <w:color w:val="auto"/>
          <w:lang w:eastAsia="ja-JP"/>
        </w:rPr>
        <w:t>ter rejecting the epochs contaminated with eye-related artifacts, removing the</w:t>
      </w:r>
      <w:r w:rsidR="00CD6FC5" w:rsidRPr="00305278">
        <w:rPr>
          <w:color w:val="auto"/>
        </w:rPr>
        <w:t xml:space="preserve"> offset in the pre-stimulus interval, and setting the low-pass filtering at 40 Hz,</w:t>
      </w:r>
      <w:r w:rsidR="00CD6FC5" w:rsidRPr="00305278">
        <w:rPr>
          <w:color w:val="auto"/>
          <w:lang w:eastAsia="ja-JP"/>
        </w:rPr>
        <w:t xml:space="preserve"> a</w:t>
      </w:r>
      <w:r w:rsidR="00C5790F" w:rsidRPr="00305278">
        <w:rPr>
          <w:color w:val="auto"/>
          <w:lang w:eastAsia="ja-JP"/>
        </w:rPr>
        <w:t>verage the MEG</w:t>
      </w:r>
      <w:r w:rsidR="00402A12" w:rsidRPr="00305278">
        <w:rPr>
          <w:color w:val="auto"/>
          <w:lang w:eastAsia="ja-JP"/>
        </w:rPr>
        <w:t>/EEG</w:t>
      </w:r>
      <w:r w:rsidR="00C5790F" w:rsidRPr="00305278">
        <w:rPr>
          <w:color w:val="auto"/>
          <w:lang w:eastAsia="ja-JP"/>
        </w:rPr>
        <w:t xml:space="preserve"> data from 100 </w:t>
      </w:r>
      <w:proofErr w:type="spellStart"/>
      <w:r w:rsidR="00C5790F" w:rsidRPr="00305278">
        <w:rPr>
          <w:color w:val="auto"/>
          <w:lang w:eastAsia="ja-JP"/>
        </w:rPr>
        <w:t>ms</w:t>
      </w:r>
      <w:proofErr w:type="spellEnd"/>
      <w:r w:rsidR="00C5790F" w:rsidRPr="00305278">
        <w:rPr>
          <w:color w:val="auto"/>
          <w:lang w:eastAsia="ja-JP"/>
        </w:rPr>
        <w:t xml:space="preserve"> before </w:t>
      </w:r>
      <w:r w:rsidR="003A481B" w:rsidRPr="00305278">
        <w:rPr>
          <w:color w:val="auto"/>
          <w:lang w:eastAsia="ja-JP"/>
        </w:rPr>
        <w:t xml:space="preserve">to </w:t>
      </w:r>
      <w:r w:rsidR="00C5790F" w:rsidRPr="00305278">
        <w:rPr>
          <w:color w:val="auto"/>
          <w:lang w:eastAsia="ja-JP"/>
        </w:rPr>
        <w:t xml:space="preserve">500 </w:t>
      </w:r>
      <w:proofErr w:type="spellStart"/>
      <w:r w:rsidR="00C5790F" w:rsidRPr="00305278">
        <w:rPr>
          <w:color w:val="auto"/>
          <w:lang w:eastAsia="ja-JP"/>
        </w:rPr>
        <w:t>ms</w:t>
      </w:r>
      <w:proofErr w:type="spellEnd"/>
      <w:r w:rsidR="00C5790F" w:rsidRPr="00305278">
        <w:rPr>
          <w:color w:val="auto"/>
          <w:lang w:eastAsia="ja-JP"/>
        </w:rPr>
        <w:t xml:space="preserve"> after </w:t>
      </w:r>
      <w:r w:rsidR="003A481B" w:rsidRPr="00305278">
        <w:rPr>
          <w:color w:val="auto"/>
          <w:lang w:eastAsia="ja-JP"/>
        </w:rPr>
        <w:t xml:space="preserve">the sound onset </w:t>
      </w:r>
      <w:r w:rsidR="003A481B" w:rsidRPr="00305278">
        <w:rPr>
          <w:color w:val="auto"/>
        </w:rPr>
        <w:t xml:space="preserve">for </w:t>
      </w:r>
      <w:r w:rsidR="0087465D" w:rsidRPr="00305278">
        <w:rPr>
          <w:color w:val="auto"/>
        </w:rPr>
        <w:t xml:space="preserve">the </w:t>
      </w:r>
      <w:r w:rsidR="00FD3D78" w:rsidRPr="00305278">
        <w:rPr>
          <w:color w:val="auto"/>
        </w:rPr>
        <w:t xml:space="preserve">stimulus-response </w:t>
      </w:r>
      <w:r w:rsidR="00276F32" w:rsidRPr="00305278">
        <w:rPr>
          <w:color w:val="auto"/>
        </w:rPr>
        <w:t>compatible and incompatible conditions</w:t>
      </w:r>
      <w:r w:rsidR="00402A12" w:rsidRPr="00305278">
        <w:rPr>
          <w:color w:val="auto"/>
          <w:vertAlign w:val="superscript"/>
          <w:lang w:eastAsia="ja-JP"/>
        </w:rPr>
        <w:t>15</w:t>
      </w:r>
      <w:r w:rsidR="00B00894" w:rsidRPr="00305278">
        <w:rPr>
          <w:color w:val="auto"/>
        </w:rPr>
        <w:t xml:space="preserve">. </w:t>
      </w:r>
    </w:p>
    <w:p w14:paraId="5946D5F8" w14:textId="77777777" w:rsidR="00305278" w:rsidRPr="00305278" w:rsidRDefault="00305278" w:rsidP="006E3868">
      <w:pPr>
        <w:widowControl/>
        <w:rPr>
          <w:color w:val="auto"/>
        </w:rPr>
      </w:pPr>
    </w:p>
    <w:p w14:paraId="45D2C468" w14:textId="77777777" w:rsidR="00305278" w:rsidRPr="00305278" w:rsidRDefault="00305278" w:rsidP="006E3868">
      <w:pPr>
        <w:widowControl/>
        <w:rPr>
          <w:color w:val="auto"/>
          <w:lang w:eastAsia="ja-JP"/>
        </w:rPr>
      </w:pPr>
      <w:r w:rsidRPr="00305278">
        <w:rPr>
          <w:color w:val="auto"/>
        </w:rPr>
        <w:t xml:space="preserve">3.2.5.2. </w:t>
      </w:r>
      <w:r w:rsidR="009E6EAB" w:rsidRPr="00305278">
        <w:rPr>
          <w:color w:val="auto"/>
        </w:rPr>
        <w:t>U</w:t>
      </w:r>
      <w:r w:rsidR="009E6EAB" w:rsidRPr="00305278">
        <w:rPr>
          <w:color w:val="auto"/>
          <w:lang w:eastAsia="ja-JP"/>
        </w:rPr>
        <w:t>sing a</w:t>
      </w:r>
      <w:r w:rsidR="00CD6FC5" w:rsidRPr="00305278">
        <w:rPr>
          <w:color w:val="auto"/>
          <w:lang w:eastAsia="ja-JP"/>
        </w:rPr>
        <w:t>n</w:t>
      </w:r>
      <w:r w:rsidR="009E6EAB" w:rsidRPr="00305278">
        <w:rPr>
          <w:color w:val="auto"/>
          <w:lang w:eastAsia="ja-JP"/>
        </w:rPr>
        <w:t xml:space="preserve"> MNE software package</w:t>
      </w:r>
      <w:r w:rsidR="00205BA1" w:rsidRPr="00305278">
        <w:rPr>
          <w:color w:val="auto"/>
          <w:vertAlign w:val="superscript"/>
          <w:lang w:eastAsia="ja-JP"/>
        </w:rPr>
        <w:t>19</w:t>
      </w:r>
      <w:r w:rsidR="00B70C39" w:rsidRPr="00305278">
        <w:rPr>
          <w:color w:val="auto"/>
          <w:vertAlign w:val="superscript"/>
          <w:lang w:eastAsia="ja-JP"/>
        </w:rPr>
        <w:t>, 20</w:t>
      </w:r>
      <w:r w:rsidR="009E6EAB" w:rsidRPr="00305278">
        <w:rPr>
          <w:color w:val="auto"/>
          <w:lang w:eastAsia="ja-JP"/>
        </w:rPr>
        <w:t xml:space="preserve">, </w:t>
      </w:r>
      <w:r w:rsidR="00FD2540" w:rsidRPr="00305278">
        <w:rPr>
          <w:color w:val="auto"/>
          <w:lang w:eastAsia="ja-JP"/>
        </w:rPr>
        <w:t>estimate</w:t>
      </w:r>
      <w:r w:rsidR="00B00894" w:rsidRPr="00305278">
        <w:rPr>
          <w:color w:val="auto"/>
          <w:lang w:eastAsia="ja-JP"/>
        </w:rPr>
        <w:t xml:space="preserve"> </w:t>
      </w:r>
      <w:r w:rsidR="00CD6FC5" w:rsidRPr="00305278">
        <w:rPr>
          <w:color w:val="auto"/>
          <w:lang w:eastAsia="ja-JP"/>
        </w:rPr>
        <w:t xml:space="preserve">the </w:t>
      </w:r>
      <w:r w:rsidR="00B00894" w:rsidRPr="00305278">
        <w:rPr>
          <w:color w:val="auto"/>
          <w:lang w:eastAsia="ja-JP"/>
        </w:rPr>
        <w:t xml:space="preserve">sources of </w:t>
      </w:r>
      <w:r w:rsidR="0087465D" w:rsidRPr="00305278">
        <w:rPr>
          <w:color w:val="auto"/>
          <w:lang w:eastAsia="ja-JP"/>
        </w:rPr>
        <w:t xml:space="preserve">the </w:t>
      </w:r>
      <w:r w:rsidR="00B00894" w:rsidRPr="00305278">
        <w:rPr>
          <w:color w:val="auto"/>
          <w:lang w:eastAsia="ja-JP"/>
        </w:rPr>
        <w:t>brain activity with dynamic statistical parametric maps (</w:t>
      </w:r>
      <w:proofErr w:type="spellStart"/>
      <w:r w:rsidR="00B00894" w:rsidRPr="00305278">
        <w:rPr>
          <w:color w:val="auto"/>
          <w:lang w:eastAsia="ja-JP"/>
        </w:rPr>
        <w:t>dSPMs</w:t>
      </w:r>
      <w:proofErr w:type="spellEnd"/>
      <w:r w:rsidR="00B00894" w:rsidRPr="00305278">
        <w:rPr>
          <w:color w:val="auto"/>
          <w:lang w:eastAsia="ja-JP"/>
        </w:rPr>
        <w:t xml:space="preserve">) </w:t>
      </w:r>
      <w:r w:rsidR="004D2547" w:rsidRPr="00305278">
        <w:rPr>
          <w:color w:val="auto"/>
          <w:lang w:eastAsia="ja-JP"/>
        </w:rPr>
        <w:t>overlaid on cortical surface images</w:t>
      </w:r>
      <w:r w:rsidR="0087465D" w:rsidRPr="00305278">
        <w:rPr>
          <w:color w:val="auto"/>
          <w:lang w:eastAsia="ja-JP"/>
        </w:rPr>
        <w:t>.</w:t>
      </w:r>
      <w:r w:rsidR="004D2547" w:rsidRPr="00305278">
        <w:rPr>
          <w:color w:val="auto"/>
          <w:lang w:eastAsia="ja-JP"/>
        </w:rPr>
        <w:t xml:space="preserve"> </w:t>
      </w:r>
    </w:p>
    <w:p w14:paraId="21C6868C" w14:textId="77777777" w:rsidR="00305278" w:rsidRPr="00305278" w:rsidRDefault="00305278" w:rsidP="006E3868">
      <w:pPr>
        <w:widowControl/>
        <w:rPr>
          <w:color w:val="auto"/>
          <w:lang w:eastAsia="ja-JP"/>
        </w:rPr>
      </w:pPr>
    </w:p>
    <w:p w14:paraId="3675B01A" w14:textId="77777777" w:rsidR="00305278" w:rsidRPr="00305278" w:rsidRDefault="00305278" w:rsidP="006E3868">
      <w:pPr>
        <w:widowControl/>
        <w:rPr>
          <w:color w:val="auto"/>
          <w:lang w:eastAsia="ja-JP"/>
        </w:rPr>
      </w:pPr>
      <w:r w:rsidRPr="00305278">
        <w:rPr>
          <w:color w:val="auto"/>
          <w:lang w:eastAsia="ja-JP"/>
        </w:rPr>
        <w:t xml:space="preserve">3.2.5.3. </w:t>
      </w:r>
      <w:r w:rsidR="0087465D" w:rsidRPr="00305278">
        <w:rPr>
          <w:color w:val="auto"/>
          <w:lang w:eastAsia="ja-JP"/>
        </w:rPr>
        <w:t>Additionally,</w:t>
      </w:r>
      <w:r w:rsidR="00B00894" w:rsidRPr="00305278">
        <w:rPr>
          <w:color w:val="auto"/>
          <w:lang w:eastAsia="ja-JP"/>
        </w:rPr>
        <w:t xml:space="preserve"> quantify </w:t>
      </w:r>
      <w:r w:rsidR="0087465D" w:rsidRPr="00305278">
        <w:rPr>
          <w:color w:val="auto"/>
          <w:lang w:eastAsia="ja-JP"/>
        </w:rPr>
        <w:t xml:space="preserve">the </w:t>
      </w:r>
      <w:r w:rsidR="00B00894" w:rsidRPr="00305278">
        <w:rPr>
          <w:color w:val="auto"/>
          <w:lang w:eastAsia="ja-JP"/>
        </w:rPr>
        <w:t>intensities of brain activity with minimum-norm estimates (MNEs) for each time point of the averaged data</w:t>
      </w:r>
      <w:r w:rsidR="00C5790F" w:rsidRPr="00305278">
        <w:rPr>
          <w:color w:val="auto"/>
          <w:lang w:eastAsia="ja-JP"/>
        </w:rPr>
        <w:t xml:space="preserve">. </w:t>
      </w:r>
    </w:p>
    <w:p w14:paraId="68164EB4" w14:textId="77777777" w:rsidR="00305278" w:rsidRPr="00305278" w:rsidRDefault="00305278" w:rsidP="006E3868">
      <w:pPr>
        <w:widowControl/>
        <w:rPr>
          <w:color w:val="auto"/>
          <w:lang w:eastAsia="ja-JP"/>
        </w:rPr>
      </w:pPr>
    </w:p>
    <w:p w14:paraId="5DF5AF7E" w14:textId="77777777" w:rsidR="00305278" w:rsidRPr="00305278" w:rsidRDefault="00305278" w:rsidP="006E3868">
      <w:pPr>
        <w:widowControl/>
        <w:rPr>
          <w:color w:val="auto"/>
          <w:lang w:eastAsia="ja-JP"/>
        </w:rPr>
      </w:pPr>
      <w:r w:rsidRPr="00305278">
        <w:rPr>
          <w:color w:val="auto"/>
          <w:lang w:eastAsia="ja-JP"/>
        </w:rPr>
        <w:t xml:space="preserve">3.2.5.4. </w:t>
      </w:r>
      <w:r w:rsidR="009E6EAB" w:rsidRPr="00305278">
        <w:rPr>
          <w:color w:val="auto"/>
          <w:lang w:eastAsia="ja-JP"/>
        </w:rPr>
        <w:t xml:space="preserve">Furthermore, </w:t>
      </w:r>
      <w:r w:rsidR="00814F27" w:rsidRPr="00305278">
        <w:rPr>
          <w:color w:val="auto"/>
          <w:lang w:eastAsia="ja-JP"/>
        </w:rPr>
        <w:t xml:space="preserve">calculate </w:t>
      </w:r>
      <w:r w:rsidR="0087465D" w:rsidRPr="00305278">
        <w:rPr>
          <w:color w:val="auto"/>
          <w:lang w:eastAsia="ja-JP"/>
        </w:rPr>
        <w:t xml:space="preserve">the </w:t>
      </w:r>
      <w:r w:rsidR="0043331A" w:rsidRPr="00305278">
        <w:rPr>
          <w:color w:val="auto"/>
          <w:lang w:eastAsia="ja-JP"/>
        </w:rPr>
        <w:t>auditory-motor functional connectivity</w:t>
      </w:r>
      <w:r w:rsidR="00814F27" w:rsidRPr="00305278">
        <w:rPr>
          <w:color w:val="auto"/>
          <w:lang w:eastAsia="ja-JP"/>
        </w:rPr>
        <w:t xml:space="preserve"> </w:t>
      </w:r>
      <w:r w:rsidR="00D650D4" w:rsidRPr="00305278">
        <w:rPr>
          <w:color w:val="auto"/>
          <w:lang w:eastAsia="ja-JP"/>
        </w:rPr>
        <w:t xml:space="preserve">from single-trial </w:t>
      </w:r>
      <w:r w:rsidR="001D00CE" w:rsidRPr="00305278">
        <w:rPr>
          <w:color w:val="auto"/>
          <w:lang w:eastAsia="ja-JP"/>
        </w:rPr>
        <w:t xml:space="preserve">zero-mean </w:t>
      </w:r>
      <w:r w:rsidR="00D650D4" w:rsidRPr="00305278">
        <w:rPr>
          <w:color w:val="auto"/>
          <w:lang w:eastAsia="ja-JP"/>
        </w:rPr>
        <w:t>MEG</w:t>
      </w:r>
      <w:r w:rsidR="00402A12" w:rsidRPr="00305278">
        <w:rPr>
          <w:color w:val="auto"/>
          <w:lang w:eastAsia="ja-JP"/>
        </w:rPr>
        <w:t>/EEG</w:t>
      </w:r>
      <w:r w:rsidR="00D650D4" w:rsidRPr="00305278">
        <w:rPr>
          <w:color w:val="auto"/>
          <w:lang w:eastAsia="ja-JP"/>
        </w:rPr>
        <w:t xml:space="preserve"> data</w:t>
      </w:r>
      <w:r w:rsidR="001D00CE" w:rsidRPr="00305278">
        <w:rPr>
          <w:color w:val="auto"/>
          <w:lang w:eastAsia="ja-JP"/>
        </w:rPr>
        <w:t xml:space="preserve"> </w:t>
      </w:r>
      <w:r w:rsidR="002869FA" w:rsidRPr="00305278">
        <w:rPr>
          <w:color w:val="auto"/>
          <w:lang w:eastAsia="ja-JP"/>
        </w:rPr>
        <w:t xml:space="preserve">from 90 to 500 </w:t>
      </w:r>
      <w:proofErr w:type="spellStart"/>
      <w:r w:rsidR="002869FA" w:rsidRPr="00305278">
        <w:rPr>
          <w:color w:val="auto"/>
          <w:lang w:eastAsia="ja-JP"/>
        </w:rPr>
        <w:t>ms</w:t>
      </w:r>
      <w:proofErr w:type="spellEnd"/>
      <w:r w:rsidR="002869FA" w:rsidRPr="00305278">
        <w:rPr>
          <w:color w:val="auto"/>
          <w:lang w:eastAsia="ja-JP"/>
        </w:rPr>
        <w:t xml:space="preserve"> after the sound onset for each condition </w:t>
      </w:r>
      <w:r w:rsidRPr="00305278">
        <w:rPr>
          <w:color w:val="auto"/>
          <w:lang w:eastAsia="ja-JP"/>
        </w:rPr>
        <w:t>(</w:t>
      </w:r>
      <w:r w:rsidRPr="00305278">
        <w:rPr>
          <w:i/>
          <w:color w:val="auto"/>
          <w:lang w:eastAsia="ja-JP"/>
        </w:rPr>
        <w:t xml:space="preserve">e.g., </w:t>
      </w:r>
      <w:r w:rsidR="001B6FA1" w:rsidRPr="00305278">
        <w:rPr>
          <w:color w:val="auto"/>
          <w:lang w:eastAsia="ja-JP"/>
        </w:rPr>
        <w:t xml:space="preserve">MATLAB with </w:t>
      </w:r>
      <w:r w:rsidR="0043331A" w:rsidRPr="00305278">
        <w:rPr>
          <w:color w:val="auto"/>
          <w:lang w:eastAsia="ja-JP"/>
        </w:rPr>
        <w:t xml:space="preserve">the </w:t>
      </w:r>
      <w:r w:rsidR="001B6FA1" w:rsidRPr="00305278">
        <w:rPr>
          <w:color w:val="auto"/>
          <w:lang w:eastAsia="ja-JP"/>
        </w:rPr>
        <w:t>M</w:t>
      </w:r>
      <w:r w:rsidR="0043331A" w:rsidRPr="00305278">
        <w:rPr>
          <w:color w:val="auto"/>
          <w:lang w:eastAsia="ja-JP"/>
        </w:rPr>
        <w:t xml:space="preserve">ultivariate Granger </w:t>
      </w:r>
      <w:r w:rsidR="001B6FA1" w:rsidRPr="00305278">
        <w:rPr>
          <w:color w:val="auto"/>
          <w:lang w:eastAsia="ja-JP"/>
        </w:rPr>
        <w:t>C</w:t>
      </w:r>
      <w:r w:rsidR="0043331A" w:rsidRPr="00305278">
        <w:rPr>
          <w:color w:val="auto"/>
          <w:lang w:eastAsia="ja-JP"/>
        </w:rPr>
        <w:t xml:space="preserve">ausality </w:t>
      </w:r>
      <w:r w:rsidR="001B6FA1" w:rsidRPr="00305278">
        <w:rPr>
          <w:color w:val="auto"/>
          <w:lang w:eastAsia="ja-JP"/>
        </w:rPr>
        <w:t>T</w:t>
      </w:r>
      <w:r w:rsidR="0043331A" w:rsidRPr="00305278">
        <w:rPr>
          <w:color w:val="auto"/>
          <w:lang w:eastAsia="ja-JP"/>
        </w:rPr>
        <w:t>oolbox</w:t>
      </w:r>
      <w:r w:rsidRPr="00305278">
        <w:rPr>
          <w:color w:val="auto"/>
          <w:lang w:eastAsia="ja-JP"/>
        </w:rPr>
        <w:t>)</w:t>
      </w:r>
      <w:r w:rsidR="00205BA1" w:rsidRPr="00305278">
        <w:rPr>
          <w:color w:val="auto"/>
          <w:vertAlign w:val="superscript"/>
          <w:lang w:eastAsia="ja-JP"/>
        </w:rPr>
        <w:t>2</w:t>
      </w:r>
      <w:r w:rsidR="00B70C39" w:rsidRPr="00305278">
        <w:rPr>
          <w:color w:val="auto"/>
          <w:vertAlign w:val="superscript"/>
          <w:lang w:eastAsia="ja-JP"/>
        </w:rPr>
        <w:t>1</w:t>
      </w:r>
      <w:r w:rsidR="0043331A" w:rsidRPr="00305278">
        <w:rPr>
          <w:color w:val="auto"/>
          <w:lang w:eastAsia="ja-JP"/>
        </w:rPr>
        <w:t>.</w:t>
      </w:r>
      <w:r w:rsidR="00DC6E32" w:rsidRPr="00305278">
        <w:rPr>
          <w:color w:val="auto"/>
          <w:lang w:eastAsia="ja-JP"/>
        </w:rPr>
        <w:t xml:space="preserve"> </w:t>
      </w:r>
    </w:p>
    <w:p w14:paraId="757FD897" w14:textId="77777777" w:rsidR="00305278" w:rsidRPr="00305278" w:rsidRDefault="00305278" w:rsidP="006E3868">
      <w:pPr>
        <w:widowControl/>
        <w:rPr>
          <w:color w:val="auto"/>
          <w:lang w:eastAsia="ja-JP"/>
        </w:rPr>
      </w:pPr>
    </w:p>
    <w:p w14:paraId="6CA01CF6" w14:textId="595F15B1" w:rsidR="0043331A" w:rsidRPr="006E3868" w:rsidRDefault="00305278" w:rsidP="006E3868">
      <w:pPr>
        <w:widowControl/>
        <w:rPr>
          <w:color w:val="auto"/>
          <w:lang w:eastAsia="ja-JP"/>
        </w:rPr>
      </w:pPr>
      <w:r w:rsidRPr="00305278">
        <w:rPr>
          <w:color w:val="auto"/>
          <w:lang w:eastAsia="ja-JP"/>
        </w:rPr>
        <w:t xml:space="preserve">3.2.5.5. </w:t>
      </w:r>
      <w:r w:rsidR="003D77E4" w:rsidRPr="00305278">
        <w:rPr>
          <w:color w:val="auto"/>
          <w:lang w:eastAsia="ja-JP"/>
        </w:rPr>
        <w:t xml:space="preserve">For </w:t>
      </w:r>
      <w:r w:rsidR="0087465D" w:rsidRPr="00305278">
        <w:rPr>
          <w:color w:val="auto"/>
          <w:lang w:eastAsia="ja-JP"/>
        </w:rPr>
        <w:t xml:space="preserve">the </w:t>
      </w:r>
      <w:r w:rsidR="003D77E4" w:rsidRPr="00305278">
        <w:rPr>
          <w:color w:val="auto"/>
          <w:lang w:eastAsia="ja-JP"/>
        </w:rPr>
        <w:t xml:space="preserve">behavioral data, calculate </w:t>
      </w:r>
      <w:r w:rsidR="0087465D" w:rsidRPr="00305278">
        <w:rPr>
          <w:color w:val="auto"/>
          <w:lang w:eastAsia="ja-JP"/>
        </w:rPr>
        <w:t xml:space="preserve">the </w:t>
      </w:r>
      <w:r w:rsidR="003D77E4" w:rsidRPr="00305278">
        <w:rPr>
          <w:color w:val="auto"/>
          <w:lang w:eastAsia="ja-JP"/>
        </w:rPr>
        <w:t xml:space="preserve">mean reaction times for </w:t>
      </w:r>
      <w:r w:rsidR="0087465D" w:rsidRPr="00305278">
        <w:rPr>
          <w:color w:val="auto"/>
          <w:lang w:eastAsia="ja-JP"/>
        </w:rPr>
        <w:t xml:space="preserve">the </w:t>
      </w:r>
      <w:r w:rsidR="003D77E4" w:rsidRPr="00305278">
        <w:rPr>
          <w:color w:val="auto"/>
          <w:lang w:eastAsia="ja-JP"/>
        </w:rPr>
        <w:t>stimulus-response com</w:t>
      </w:r>
      <w:r w:rsidR="00276F32" w:rsidRPr="00305278">
        <w:rPr>
          <w:color w:val="auto"/>
          <w:lang w:eastAsia="ja-JP"/>
        </w:rPr>
        <w:t>patible and incompatible conditions</w:t>
      </w:r>
      <w:r w:rsidR="003D77E4" w:rsidRPr="00305278">
        <w:rPr>
          <w:color w:val="auto"/>
          <w:lang w:eastAsia="ja-JP"/>
        </w:rPr>
        <w:t>.</w:t>
      </w:r>
      <w:r w:rsidR="003D77E4" w:rsidRPr="006E3868">
        <w:rPr>
          <w:color w:val="auto"/>
          <w:lang w:eastAsia="ja-JP"/>
        </w:rPr>
        <w:t xml:space="preserve"> </w:t>
      </w:r>
    </w:p>
    <w:bookmarkEnd w:id="0"/>
    <w:p w14:paraId="496AB0B4" w14:textId="77777777" w:rsidR="001C1E49" w:rsidRPr="006E3868" w:rsidRDefault="001C1E49" w:rsidP="006E3868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E79FCA8" w14:textId="741CC722" w:rsidR="006305D7" w:rsidRPr="006E3868" w:rsidRDefault="006305D7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b/>
          <w:color w:val="auto"/>
        </w:rPr>
        <w:t>REPRESENTATIVE RESULTS</w:t>
      </w:r>
      <w:r w:rsidR="00EF1462" w:rsidRPr="006E3868">
        <w:rPr>
          <w:b/>
          <w:color w:val="auto"/>
        </w:rPr>
        <w:t>:</w:t>
      </w:r>
      <w:r w:rsidRPr="006E3868">
        <w:rPr>
          <w:b/>
          <w:bCs/>
          <w:color w:val="auto"/>
        </w:rPr>
        <w:t xml:space="preserve"> </w:t>
      </w:r>
    </w:p>
    <w:p w14:paraId="729712F6" w14:textId="72DC81C8" w:rsidR="009553D8" w:rsidRPr="006E3868" w:rsidRDefault="0087465D" w:rsidP="006E3868">
      <w:pPr>
        <w:widowControl/>
        <w:rPr>
          <w:color w:val="auto"/>
        </w:rPr>
      </w:pPr>
      <w:r w:rsidRPr="006E3868">
        <w:rPr>
          <w:color w:val="auto"/>
        </w:rPr>
        <w:t>The r</w:t>
      </w:r>
      <w:r w:rsidR="00FD6838" w:rsidRPr="006E3868">
        <w:rPr>
          <w:color w:val="auto"/>
        </w:rPr>
        <w:t>epresentative results</w:t>
      </w:r>
      <w:r w:rsidR="002B4D4F" w:rsidRPr="006E3868">
        <w:rPr>
          <w:color w:val="auto"/>
        </w:rPr>
        <w:t xml:space="preserve"> shown</w:t>
      </w:r>
      <w:r w:rsidR="00FD6838" w:rsidRPr="006E3868">
        <w:rPr>
          <w:color w:val="auto"/>
        </w:rPr>
        <w:t xml:space="preserve"> here are based on Aoyama and Kuriki</w:t>
      </w:r>
      <w:r w:rsidR="00FD6838" w:rsidRPr="006E3868">
        <w:rPr>
          <w:color w:val="auto"/>
          <w:vertAlign w:val="superscript"/>
        </w:rPr>
        <w:t>15</w:t>
      </w:r>
      <w:r w:rsidR="00FD6838" w:rsidRPr="006E3868">
        <w:rPr>
          <w:color w:val="auto"/>
        </w:rPr>
        <w:t xml:space="preserve">. </w:t>
      </w:r>
      <w:r w:rsidR="002D3044" w:rsidRPr="006E3868">
        <w:rPr>
          <w:color w:val="auto"/>
        </w:rPr>
        <w:t>The present</w:t>
      </w:r>
      <w:r w:rsidR="007C683A" w:rsidRPr="006E3868">
        <w:rPr>
          <w:color w:val="auto"/>
        </w:rPr>
        <w:t xml:space="preserve"> protocol </w:t>
      </w:r>
      <w:r w:rsidR="00035913" w:rsidRPr="006E3868">
        <w:rPr>
          <w:color w:val="auto"/>
        </w:rPr>
        <w:t>achieved</w:t>
      </w:r>
      <w:r w:rsidR="003F695C" w:rsidRPr="006E3868">
        <w:rPr>
          <w:color w:val="auto"/>
        </w:rPr>
        <w:t xml:space="preserve"> </w:t>
      </w:r>
      <w:r w:rsidR="00EE447A" w:rsidRPr="006E3868">
        <w:rPr>
          <w:color w:val="auto"/>
        </w:rPr>
        <w:t xml:space="preserve">left-right reversed </w:t>
      </w:r>
      <w:r w:rsidR="00C8579D" w:rsidRPr="006E3868">
        <w:rPr>
          <w:color w:val="auto"/>
        </w:rPr>
        <w:t xml:space="preserve">audition </w:t>
      </w:r>
      <w:r w:rsidR="002D6713" w:rsidRPr="006E3868">
        <w:rPr>
          <w:color w:val="auto"/>
        </w:rPr>
        <w:t>with high spatiotemporal accuracy</w:t>
      </w:r>
      <w:r w:rsidR="00C8579D" w:rsidRPr="006E3868">
        <w:rPr>
          <w:color w:val="auto"/>
        </w:rPr>
        <w:t xml:space="preserve">. </w:t>
      </w:r>
      <w:r w:rsidR="006E3868" w:rsidRPr="006E3868">
        <w:rPr>
          <w:b/>
          <w:color w:val="auto"/>
        </w:rPr>
        <w:t>Figure 1</w:t>
      </w:r>
      <w:r w:rsidR="007C683A" w:rsidRPr="006E3868">
        <w:rPr>
          <w:color w:val="auto"/>
        </w:rPr>
        <w:t xml:space="preserve"> shows </w:t>
      </w:r>
      <w:r w:rsidRPr="006E3868">
        <w:rPr>
          <w:color w:val="auto"/>
        </w:rPr>
        <w:t xml:space="preserve">the </w:t>
      </w:r>
      <w:r w:rsidR="002D6713" w:rsidRPr="006E3868">
        <w:rPr>
          <w:color w:val="auto"/>
        </w:rPr>
        <w:t xml:space="preserve">sound source localization in directions </w:t>
      </w:r>
      <w:r w:rsidR="00771102">
        <w:rPr>
          <w:color w:val="auto"/>
        </w:rPr>
        <w:t xml:space="preserve">over </w:t>
      </w:r>
      <w:r w:rsidR="00771102" w:rsidRPr="006E3868">
        <w:rPr>
          <w:color w:val="auto"/>
        </w:rPr>
        <w:t>360</w:t>
      </w:r>
      <w:r w:rsidR="00771102">
        <w:rPr>
          <w:color w:val="auto"/>
        </w:rPr>
        <w:t>°</w:t>
      </w:r>
      <w:r w:rsidR="00771102" w:rsidRPr="006E3868">
        <w:rPr>
          <w:color w:val="auto"/>
        </w:rPr>
        <w:t xml:space="preserve"> </w:t>
      </w:r>
      <w:r w:rsidR="00CC33E7" w:rsidRPr="006E3868">
        <w:rPr>
          <w:color w:val="auto"/>
        </w:rPr>
        <w:t>before and immediately after putting on</w:t>
      </w:r>
      <w:r w:rsidR="00CD0F9B" w:rsidRPr="006E3868">
        <w:rPr>
          <w:color w:val="auto"/>
        </w:rPr>
        <w:t xml:space="preserve"> the left-right rever</w:t>
      </w:r>
      <w:r w:rsidR="00136B15">
        <w:rPr>
          <w:color w:val="auto"/>
        </w:rPr>
        <w:t>s</w:t>
      </w:r>
      <w:r w:rsidR="00CD0F9B" w:rsidRPr="006E3868">
        <w:rPr>
          <w:color w:val="auto"/>
        </w:rPr>
        <w:t>ed audition system</w:t>
      </w:r>
      <w:r w:rsidR="00956200" w:rsidRPr="006E3868">
        <w:rPr>
          <w:color w:val="auto"/>
        </w:rPr>
        <w:t xml:space="preserve"> (</w:t>
      </w:r>
      <w:r w:rsidR="006E3868" w:rsidRPr="006E3868">
        <w:rPr>
          <w:b/>
          <w:color w:val="auto"/>
        </w:rPr>
        <w:t>Figure 1A</w:t>
      </w:r>
      <w:r w:rsidR="00956200" w:rsidRPr="006E3868">
        <w:rPr>
          <w:color w:val="auto"/>
        </w:rPr>
        <w:t>)</w:t>
      </w:r>
      <w:r w:rsidR="00B313B6" w:rsidRPr="006E3868">
        <w:rPr>
          <w:color w:val="auto"/>
        </w:rPr>
        <w:t>,</w:t>
      </w:r>
      <w:r w:rsidR="006116D2" w:rsidRPr="006E3868">
        <w:rPr>
          <w:color w:val="auto"/>
        </w:rPr>
        <w:t xml:space="preserve"> </w:t>
      </w:r>
      <w:r w:rsidR="00433CD9" w:rsidRPr="006E3868">
        <w:rPr>
          <w:color w:val="auto"/>
        </w:rPr>
        <w:t>in</w:t>
      </w:r>
      <w:r w:rsidR="006116D2" w:rsidRPr="006E3868">
        <w:rPr>
          <w:color w:val="auto"/>
        </w:rPr>
        <w:t xml:space="preserve"> six participants</w:t>
      </w:r>
      <w:r w:rsidR="00956200" w:rsidRPr="006E3868">
        <w:rPr>
          <w:color w:val="auto"/>
        </w:rPr>
        <w:t>,</w:t>
      </w:r>
      <w:r w:rsidR="00993387" w:rsidRPr="006E3868">
        <w:rPr>
          <w:color w:val="auto"/>
        </w:rPr>
        <w:t xml:space="preserve"> as indic</w:t>
      </w:r>
      <w:r w:rsidR="00B64C25" w:rsidRPr="006E3868">
        <w:rPr>
          <w:color w:val="auto"/>
        </w:rPr>
        <w:t>a</w:t>
      </w:r>
      <w:r w:rsidR="00993387" w:rsidRPr="006E3868">
        <w:rPr>
          <w:color w:val="auto"/>
        </w:rPr>
        <w:t>ted by</w:t>
      </w:r>
      <w:r w:rsidR="009553D8" w:rsidRPr="006E3868">
        <w:rPr>
          <w:color w:val="auto"/>
        </w:rPr>
        <w:t xml:space="preserve"> the cosine similarity. As shown in </w:t>
      </w:r>
      <w:r w:rsidR="006E3868" w:rsidRPr="006E3868">
        <w:rPr>
          <w:b/>
          <w:color w:val="auto"/>
        </w:rPr>
        <w:t>Figure 1B</w:t>
      </w:r>
      <w:r w:rsidR="009553D8" w:rsidRPr="006E3868">
        <w:rPr>
          <w:color w:val="auto"/>
        </w:rPr>
        <w:t xml:space="preserve">, </w:t>
      </w:r>
      <w:r w:rsidR="007C2966" w:rsidRPr="006E3868">
        <w:rPr>
          <w:color w:val="auto"/>
        </w:rPr>
        <w:t xml:space="preserve">the perceptual angles in the normal condition were </w:t>
      </w:r>
      <w:r w:rsidR="00D24946" w:rsidRPr="006E3868">
        <w:rPr>
          <w:color w:val="auto"/>
        </w:rPr>
        <w:t xml:space="preserve">quite well </w:t>
      </w:r>
      <w:r w:rsidR="007C2966" w:rsidRPr="006E3868">
        <w:rPr>
          <w:color w:val="auto"/>
        </w:rPr>
        <w:lastRenderedPageBreak/>
        <w:t>correlated with the physical angles (</w:t>
      </w:r>
      <w:r w:rsidR="00D24946" w:rsidRPr="006E3868">
        <w:rPr>
          <w:color w:val="auto"/>
        </w:rPr>
        <w:t xml:space="preserve">positive correlation, </w:t>
      </w:r>
      <w:r w:rsidR="007C2966" w:rsidRPr="006E3868">
        <w:rPr>
          <w:color w:val="auto"/>
        </w:rPr>
        <w:t xml:space="preserve">adjusted </w:t>
      </w:r>
      <w:r w:rsidR="007C2966" w:rsidRPr="006E3868">
        <w:rPr>
          <w:i/>
          <w:color w:val="auto"/>
        </w:rPr>
        <w:t>R</w:t>
      </w:r>
      <w:r w:rsidR="007C2966" w:rsidRPr="006E3868">
        <w:rPr>
          <w:color w:val="auto"/>
          <w:vertAlign w:val="superscript"/>
        </w:rPr>
        <w:t>2</w:t>
      </w:r>
      <w:r w:rsidR="007C2966" w:rsidRPr="006E3868">
        <w:rPr>
          <w:color w:val="auto"/>
        </w:rPr>
        <w:t xml:space="preserve"> = 0.99)</w:t>
      </w:r>
      <w:r w:rsidR="00872A99" w:rsidRPr="006E3868">
        <w:rPr>
          <w:color w:val="auto"/>
        </w:rPr>
        <w:t>.</w:t>
      </w:r>
      <w:r w:rsidR="007C2966" w:rsidRPr="006E3868">
        <w:rPr>
          <w:color w:val="auto"/>
        </w:rPr>
        <w:t xml:space="preserve"> </w:t>
      </w:r>
      <w:r w:rsidR="00656366" w:rsidRPr="006E3868">
        <w:rPr>
          <w:color w:val="auto"/>
        </w:rPr>
        <w:t>T</w:t>
      </w:r>
      <w:r w:rsidR="007C2966" w:rsidRPr="006E3868">
        <w:rPr>
          <w:color w:val="auto"/>
        </w:rPr>
        <w:t>he perceptual angles in the reversed condition were also well correlated with the physical angles (</w:t>
      </w:r>
      <w:r w:rsidR="00872A99" w:rsidRPr="006E3868">
        <w:rPr>
          <w:color w:val="auto"/>
        </w:rPr>
        <w:t xml:space="preserve">negative correlation, </w:t>
      </w:r>
      <w:r w:rsidR="007C2966" w:rsidRPr="006E3868">
        <w:rPr>
          <w:color w:val="auto"/>
        </w:rPr>
        <w:t xml:space="preserve">adjusted </w:t>
      </w:r>
      <w:r w:rsidR="007C2966" w:rsidRPr="006E3868">
        <w:rPr>
          <w:i/>
          <w:color w:val="auto"/>
        </w:rPr>
        <w:t>R</w:t>
      </w:r>
      <w:r w:rsidR="007C2966" w:rsidRPr="006E3868">
        <w:rPr>
          <w:color w:val="auto"/>
          <w:vertAlign w:val="superscript"/>
        </w:rPr>
        <w:t>2</w:t>
      </w:r>
      <w:r w:rsidR="007C2966" w:rsidRPr="006E3868">
        <w:rPr>
          <w:color w:val="auto"/>
        </w:rPr>
        <w:t xml:space="preserve"> = 0.96</w:t>
      </w:r>
      <w:r w:rsidR="00656366" w:rsidRPr="006E3868">
        <w:rPr>
          <w:color w:val="auto"/>
        </w:rPr>
        <w:t xml:space="preserve">; see also </w:t>
      </w:r>
      <w:r w:rsidR="006E3868" w:rsidRPr="00136B15">
        <w:rPr>
          <w:b/>
          <w:color w:val="auto"/>
        </w:rPr>
        <w:t>Figure</w:t>
      </w:r>
      <w:r w:rsidR="00656366" w:rsidRPr="00136B15">
        <w:rPr>
          <w:b/>
          <w:color w:val="auto"/>
        </w:rPr>
        <w:t xml:space="preserve"> 4</w:t>
      </w:r>
      <w:r w:rsidR="00656366" w:rsidRPr="006E3868">
        <w:rPr>
          <w:color w:val="auto"/>
        </w:rPr>
        <w:t xml:space="preserve"> in Aoyama and Kuriki</w:t>
      </w:r>
      <w:r w:rsidR="00656366" w:rsidRPr="006E3868">
        <w:rPr>
          <w:color w:val="auto"/>
          <w:vertAlign w:val="superscript"/>
        </w:rPr>
        <w:t>15</w:t>
      </w:r>
      <w:r w:rsidR="007C2966" w:rsidRPr="006E3868">
        <w:rPr>
          <w:color w:val="auto"/>
        </w:rPr>
        <w:t xml:space="preserve">), </w:t>
      </w:r>
      <w:r w:rsidR="00656366" w:rsidRPr="006E3868">
        <w:rPr>
          <w:color w:val="auto"/>
        </w:rPr>
        <w:t xml:space="preserve">although </w:t>
      </w:r>
      <w:r w:rsidR="00A27D59" w:rsidRPr="006E3868">
        <w:rPr>
          <w:color w:val="auto"/>
        </w:rPr>
        <w:t xml:space="preserve">there existed </w:t>
      </w:r>
      <w:r w:rsidR="008E632E" w:rsidRPr="006E3868">
        <w:rPr>
          <w:color w:val="auto"/>
        </w:rPr>
        <w:t xml:space="preserve">a </w:t>
      </w:r>
      <w:r w:rsidR="00406F2A" w:rsidRPr="006E3868">
        <w:rPr>
          <w:color w:val="auto"/>
        </w:rPr>
        <w:t xml:space="preserve">slight </w:t>
      </w:r>
      <w:r w:rsidR="009D4D72" w:rsidRPr="006E3868">
        <w:rPr>
          <w:color w:val="auto"/>
        </w:rPr>
        <w:t xml:space="preserve">perceptual </w:t>
      </w:r>
      <w:r w:rsidR="008C688F" w:rsidRPr="006E3868">
        <w:rPr>
          <w:color w:val="auto"/>
        </w:rPr>
        <w:t xml:space="preserve">bias </w:t>
      </w:r>
      <w:r w:rsidR="008E632E" w:rsidRPr="006E3868">
        <w:rPr>
          <w:color w:val="auto"/>
        </w:rPr>
        <w:t xml:space="preserve">toward the counterclockwise </w:t>
      </w:r>
      <w:r w:rsidR="00DF6F8C" w:rsidRPr="006E3868">
        <w:rPr>
          <w:color w:val="auto"/>
        </w:rPr>
        <w:t>rotation</w:t>
      </w:r>
      <w:r w:rsidR="00632F62" w:rsidRPr="006E3868">
        <w:rPr>
          <w:color w:val="auto"/>
        </w:rPr>
        <w:t>,</w:t>
      </w:r>
      <w:r w:rsidR="008E632E" w:rsidRPr="006E3868">
        <w:rPr>
          <w:color w:val="auto"/>
        </w:rPr>
        <w:t xml:space="preserve"> especially </w:t>
      </w:r>
      <w:r w:rsidR="003F695C" w:rsidRPr="006E3868">
        <w:rPr>
          <w:color w:val="auto"/>
        </w:rPr>
        <w:t xml:space="preserve">for </w:t>
      </w:r>
      <w:r w:rsidR="008C688F" w:rsidRPr="006E3868">
        <w:rPr>
          <w:color w:val="auto"/>
        </w:rPr>
        <w:t>sounds coming from</w:t>
      </w:r>
      <w:r w:rsidR="00656366" w:rsidRPr="006E3868">
        <w:rPr>
          <w:color w:val="auto"/>
        </w:rPr>
        <w:t xml:space="preserve"> the right</w:t>
      </w:r>
      <w:r w:rsidR="00406F2A" w:rsidRPr="006E3868">
        <w:rPr>
          <w:color w:val="auto"/>
        </w:rPr>
        <w:t>-</w:t>
      </w:r>
      <w:r w:rsidR="00656366" w:rsidRPr="006E3868">
        <w:rPr>
          <w:color w:val="auto"/>
        </w:rPr>
        <w:t>front and the left</w:t>
      </w:r>
      <w:r w:rsidR="00406F2A" w:rsidRPr="006E3868">
        <w:rPr>
          <w:color w:val="auto"/>
        </w:rPr>
        <w:t>-</w:t>
      </w:r>
      <w:r w:rsidR="00656366" w:rsidRPr="006E3868">
        <w:rPr>
          <w:color w:val="auto"/>
        </w:rPr>
        <w:t>back</w:t>
      </w:r>
      <w:r w:rsidR="008C688F" w:rsidRPr="006E3868">
        <w:rPr>
          <w:color w:val="auto"/>
        </w:rPr>
        <w:t xml:space="preserve"> </w:t>
      </w:r>
      <w:r w:rsidR="00656366" w:rsidRPr="006E3868">
        <w:rPr>
          <w:color w:val="auto"/>
        </w:rPr>
        <w:t>directions</w:t>
      </w:r>
      <w:r w:rsidR="007C2966" w:rsidRPr="006E3868">
        <w:rPr>
          <w:color w:val="auto"/>
        </w:rPr>
        <w:t xml:space="preserve">. </w:t>
      </w:r>
      <w:r w:rsidR="009D4D72" w:rsidRPr="006E3868">
        <w:rPr>
          <w:color w:val="auto"/>
        </w:rPr>
        <w:t>Notably</w:t>
      </w:r>
      <w:r w:rsidR="007753E5" w:rsidRPr="006E3868">
        <w:rPr>
          <w:color w:val="auto"/>
        </w:rPr>
        <w:t xml:space="preserve">, the </w:t>
      </w:r>
      <w:r w:rsidR="00E33BF0" w:rsidRPr="006E3868">
        <w:rPr>
          <w:color w:val="auto"/>
        </w:rPr>
        <w:t>perceptual angles</w:t>
      </w:r>
      <w:r w:rsidR="007753E5" w:rsidRPr="006E3868">
        <w:rPr>
          <w:color w:val="auto"/>
        </w:rPr>
        <w:t xml:space="preserve"> in the reversed condition</w:t>
      </w:r>
      <w:r w:rsidR="00E33BF0" w:rsidRPr="006E3868">
        <w:rPr>
          <w:color w:val="auto"/>
        </w:rPr>
        <w:t xml:space="preserve"> were more correlated with the </w:t>
      </w:r>
      <w:r w:rsidR="007753E5" w:rsidRPr="006E3868">
        <w:rPr>
          <w:color w:val="auto"/>
        </w:rPr>
        <w:t xml:space="preserve">oppositely arranged </w:t>
      </w:r>
      <w:r w:rsidR="00E33BF0" w:rsidRPr="006E3868">
        <w:rPr>
          <w:color w:val="auto"/>
        </w:rPr>
        <w:t xml:space="preserve">perceptual angles </w:t>
      </w:r>
      <w:r w:rsidR="007753E5" w:rsidRPr="006E3868">
        <w:rPr>
          <w:color w:val="auto"/>
        </w:rPr>
        <w:t xml:space="preserve">in the normal condition </w:t>
      </w:r>
      <w:r w:rsidR="009D4D72" w:rsidRPr="006E3868">
        <w:rPr>
          <w:color w:val="auto"/>
        </w:rPr>
        <w:t>(</w:t>
      </w:r>
      <w:r w:rsidR="00E33BF0" w:rsidRPr="006E3868">
        <w:rPr>
          <w:color w:val="auto"/>
        </w:rPr>
        <w:t xml:space="preserve">adjusted </w:t>
      </w:r>
      <w:r w:rsidR="00E33BF0" w:rsidRPr="006E3868">
        <w:rPr>
          <w:i/>
          <w:color w:val="auto"/>
        </w:rPr>
        <w:t>R</w:t>
      </w:r>
      <w:r w:rsidR="00E33BF0" w:rsidRPr="006E3868">
        <w:rPr>
          <w:color w:val="auto"/>
          <w:vertAlign w:val="superscript"/>
        </w:rPr>
        <w:t>2</w:t>
      </w:r>
      <w:r w:rsidR="00E33BF0" w:rsidRPr="006E3868">
        <w:rPr>
          <w:color w:val="auto"/>
        </w:rPr>
        <w:t xml:space="preserve"> = 0.98) than the physical angles</w:t>
      </w:r>
      <w:r w:rsidR="009D4D72" w:rsidRPr="006E3868">
        <w:rPr>
          <w:color w:val="auto"/>
        </w:rPr>
        <w:t>,</w:t>
      </w:r>
      <w:r w:rsidR="006F1D15" w:rsidRPr="006E3868">
        <w:rPr>
          <w:color w:val="auto"/>
        </w:rPr>
        <w:t xml:space="preserve"> </w:t>
      </w:r>
      <w:r w:rsidR="009D4D72" w:rsidRPr="006E3868">
        <w:rPr>
          <w:color w:val="auto"/>
        </w:rPr>
        <w:t xml:space="preserve">as shown </w:t>
      </w:r>
      <w:r w:rsidRPr="006E3868">
        <w:rPr>
          <w:color w:val="auto"/>
        </w:rPr>
        <w:t xml:space="preserve">in </w:t>
      </w:r>
      <w:r w:rsidR="006E3868" w:rsidRPr="006E3868">
        <w:rPr>
          <w:b/>
          <w:color w:val="auto"/>
        </w:rPr>
        <w:t>Figure 1C</w:t>
      </w:r>
      <w:r w:rsidR="00E33BF0" w:rsidRPr="006E3868">
        <w:rPr>
          <w:color w:val="auto"/>
        </w:rPr>
        <w:t>.</w:t>
      </w:r>
      <w:r w:rsidR="006F1D15" w:rsidRPr="006E3868">
        <w:rPr>
          <w:color w:val="auto"/>
        </w:rPr>
        <w:t xml:space="preserve"> </w:t>
      </w:r>
      <w:r w:rsidR="006F1D15" w:rsidRPr="006E3868">
        <w:rPr>
          <w:color w:val="auto"/>
          <w:lang w:eastAsia="ja-JP"/>
        </w:rPr>
        <w:t>Furthermore</w:t>
      </w:r>
      <w:r w:rsidR="00875405" w:rsidRPr="006E3868">
        <w:rPr>
          <w:color w:val="auto"/>
        </w:rPr>
        <w:t xml:space="preserve">, a potential delay of the system </w:t>
      </w:r>
      <w:proofErr w:type="gramStart"/>
      <w:r w:rsidR="00875405" w:rsidRPr="006E3868">
        <w:rPr>
          <w:color w:val="auto"/>
        </w:rPr>
        <w:t xml:space="preserve">was </w:t>
      </w:r>
      <w:r w:rsidRPr="006E3868">
        <w:rPr>
          <w:color w:val="auto"/>
        </w:rPr>
        <w:t>estimated</w:t>
      </w:r>
      <w:proofErr w:type="gramEnd"/>
      <w:r w:rsidRPr="006E3868">
        <w:rPr>
          <w:color w:val="auto"/>
        </w:rPr>
        <w:t xml:space="preserve"> </w:t>
      </w:r>
      <w:r w:rsidR="00136B15">
        <w:rPr>
          <w:color w:val="auto"/>
        </w:rPr>
        <w:t>to be a constant</w:t>
      </w:r>
      <w:r w:rsidR="00875405" w:rsidRPr="006E3868">
        <w:rPr>
          <w:color w:val="auto"/>
        </w:rPr>
        <w:t xml:space="preserve"> 2 </w:t>
      </w:r>
      <w:proofErr w:type="spellStart"/>
      <w:r w:rsidR="00875405" w:rsidRPr="006E3868">
        <w:rPr>
          <w:color w:val="auto"/>
        </w:rPr>
        <w:t>ms.</w:t>
      </w:r>
      <w:proofErr w:type="spellEnd"/>
      <w:r w:rsidR="002103CF" w:rsidRPr="006E3868">
        <w:rPr>
          <w:color w:val="auto"/>
        </w:rPr>
        <w:t xml:space="preserve"> </w:t>
      </w:r>
      <w:r w:rsidR="002D3044" w:rsidRPr="006E3868">
        <w:rPr>
          <w:color w:val="auto"/>
        </w:rPr>
        <w:t xml:space="preserve">The present protocol also achieved </w:t>
      </w:r>
      <w:r w:rsidR="00632F62" w:rsidRPr="006E3868">
        <w:rPr>
          <w:color w:val="auto"/>
        </w:rPr>
        <w:t xml:space="preserve">a </w:t>
      </w:r>
      <w:r w:rsidR="002D3044" w:rsidRPr="006E3868">
        <w:rPr>
          <w:color w:val="auto"/>
        </w:rPr>
        <w:t>natural wearing appearance</w:t>
      </w:r>
      <w:r w:rsidR="00124B22" w:rsidRPr="006E3868">
        <w:rPr>
          <w:color w:val="auto"/>
        </w:rPr>
        <w:t>,</w:t>
      </w:r>
      <w:r w:rsidR="002D3044" w:rsidRPr="006E3868">
        <w:rPr>
          <w:color w:val="auto"/>
        </w:rPr>
        <w:t xml:space="preserve"> like listening to music with a mobile music player</w:t>
      </w:r>
      <w:r w:rsidR="00CF7783" w:rsidRPr="006E3868">
        <w:rPr>
          <w:color w:val="auto"/>
        </w:rPr>
        <w:t xml:space="preserve">, thereby avoiding any stress </w:t>
      </w:r>
      <w:r w:rsidR="00A81093" w:rsidRPr="006E3868">
        <w:rPr>
          <w:color w:val="auto"/>
        </w:rPr>
        <w:t xml:space="preserve">of </w:t>
      </w:r>
      <w:proofErr w:type="gramStart"/>
      <w:r w:rsidR="00CF7783" w:rsidRPr="006E3868">
        <w:rPr>
          <w:color w:val="auto"/>
        </w:rPr>
        <w:t xml:space="preserve">being </w:t>
      </w:r>
      <w:r w:rsidRPr="006E3868">
        <w:rPr>
          <w:color w:val="auto"/>
        </w:rPr>
        <w:t>noticed</w:t>
      </w:r>
      <w:proofErr w:type="gramEnd"/>
      <w:r w:rsidRPr="006E3868">
        <w:rPr>
          <w:color w:val="auto"/>
        </w:rPr>
        <w:t xml:space="preserve"> </w:t>
      </w:r>
      <w:r w:rsidR="00CF7783" w:rsidRPr="006E3868">
        <w:rPr>
          <w:color w:val="auto"/>
        </w:rPr>
        <w:t xml:space="preserve">by </w:t>
      </w:r>
      <w:r w:rsidRPr="006E3868">
        <w:rPr>
          <w:color w:val="auto"/>
        </w:rPr>
        <w:t>other individuals</w:t>
      </w:r>
      <w:r w:rsidR="002D3044" w:rsidRPr="006E3868">
        <w:rPr>
          <w:color w:val="auto"/>
        </w:rPr>
        <w:t>.</w:t>
      </w:r>
    </w:p>
    <w:p w14:paraId="25000181" w14:textId="77777777" w:rsidR="00E33BF0" w:rsidRPr="006E3868" w:rsidRDefault="00E33BF0" w:rsidP="006E3868">
      <w:pPr>
        <w:widowControl/>
        <w:rPr>
          <w:color w:val="auto"/>
        </w:rPr>
      </w:pPr>
    </w:p>
    <w:p w14:paraId="27BBC906" w14:textId="5F5C744A" w:rsidR="008C0211" w:rsidRPr="006E3868" w:rsidRDefault="009822F6" w:rsidP="006E3868">
      <w:pPr>
        <w:widowControl/>
        <w:rPr>
          <w:color w:val="auto"/>
        </w:rPr>
      </w:pPr>
      <w:r w:rsidRPr="006E3868">
        <w:rPr>
          <w:color w:val="auto"/>
        </w:rPr>
        <w:t xml:space="preserve">[Place </w:t>
      </w:r>
      <w:r w:rsidR="006E3868" w:rsidRPr="006E3868">
        <w:rPr>
          <w:b/>
          <w:color w:val="auto"/>
        </w:rPr>
        <w:t>Figure 1</w:t>
      </w:r>
      <w:r w:rsidRPr="006E3868">
        <w:rPr>
          <w:color w:val="auto"/>
        </w:rPr>
        <w:t xml:space="preserve"> here]</w:t>
      </w:r>
    </w:p>
    <w:p w14:paraId="0C7133A6" w14:textId="77777777" w:rsidR="00645127" w:rsidRPr="006E3868" w:rsidRDefault="00645127" w:rsidP="006E3868">
      <w:pPr>
        <w:widowControl/>
        <w:rPr>
          <w:b/>
          <w:color w:val="auto"/>
        </w:rPr>
      </w:pPr>
    </w:p>
    <w:p w14:paraId="7FDD3A3F" w14:textId="14A120FE" w:rsidR="008C0211" w:rsidRPr="006E3868" w:rsidRDefault="006F1B42" w:rsidP="00AB020B">
      <w:pPr>
        <w:widowControl/>
        <w:tabs>
          <w:tab w:val="left" w:pos="8010"/>
        </w:tabs>
        <w:rPr>
          <w:color w:val="auto"/>
        </w:rPr>
      </w:pPr>
      <w:r w:rsidRPr="006E3868">
        <w:rPr>
          <w:color w:val="auto"/>
        </w:rPr>
        <w:t xml:space="preserve">The present protocol revealed perceptual changes </w:t>
      </w:r>
      <w:r w:rsidR="00432FA2" w:rsidRPr="006E3868">
        <w:rPr>
          <w:color w:val="auto"/>
        </w:rPr>
        <w:t xml:space="preserve">to the reversed audition </w:t>
      </w:r>
      <w:r w:rsidRPr="006E3868">
        <w:rPr>
          <w:color w:val="auto"/>
        </w:rPr>
        <w:t xml:space="preserve">from a </w:t>
      </w:r>
      <w:r w:rsidR="0087465D" w:rsidRPr="006E3868">
        <w:rPr>
          <w:color w:val="auto"/>
        </w:rPr>
        <w:t xml:space="preserve">relatively </w:t>
      </w:r>
      <w:r w:rsidRPr="006E3868">
        <w:rPr>
          <w:color w:val="auto"/>
        </w:rPr>
        <w:t>early stage d</w:t>
      </w:r>
      <w:r w:rsidR="008811DF" w:rsidRPr="006E3868">
        <w:rPr>
          <w:color w:val="auto"/>
        </w:rPr>
        <w:t xml:space="preserve">uring </w:t>
      </w:r>
      <w:r w:rsidR="00136B15">
        <w:rPr>
          <w:color w:val="auto"/>
        </w:rPr>
        <w:t xml:space="preserve">the </w:t>
      </w:r>
      <w:r w:rsidR="0087465D" w:rsidRPr="006E3868">
        <w:rPr>
          <w:color w:val="auto"/>
        </w:rPr>
        <w:t>approximately 1</w:t>
      </w:r>
      <w:r w:rsidR="008811DF" w:rsidRPr="006E3868">
        <w:rPr>
          <w:color w:val="auto"/>
        </w:rPr>
        <w:t xml:space="preserve">-month exposure. </w:t>
      </w:r>
      <w:r w:rsidR="00656C16" w:rsidRPr="006E3868">
        <w:rPr>
          <w:color w:val="auto"/>
        </w:rPr>
        <w:t>Although a</w:t>
      </w:r>
      <w:r w:rsidR="008811DF" w:rsidRPr="006E3868">
        <w:rPr>
          <w:color w:val="auto"/>
        </w:rPr>
        <w:t xml:space="preserve"> feeling of strangeness </w:t>
      </w:r>
      <w:proofErr w:type="gramStart"/>
      <w:r w:rsidR="008811DF" w:rsidRPr="006E3868">
        <w:rPr>
          <w:color w:val="auto"/>
        </w:rPr>
        <w:t>was reported</w:t>
      </w:r>
      <w:proofErr w:type="gramEnd"/>
      <w:r w:rsidR="008811DF" w:rsidRPr="006E3868">
        <w:rPr>
          <w:color w:val="auto"/>
        </w:rPr>
        <w:t xml:space="preserve"> just after the exposure, </w:t>
      </w:r>
      <w:r w:rsidR="00656C16" w:rsidRPr="006E3868">
        <w:rPr>
          <w:color w:val="auto"/>
        </w:rPr>
        <w:t xml:space="preserve">it </w:t>
      </w:r>
      <w:r w:rsidR="008811DF" w:rsidRPr="006E3868">
        <w:rPr>
          <w:color w:val="auto"/>
        </w:rPr>
        <w:t xml:space="preserve">began to </w:t>
      </w:r>
      <w:r w:rsidR="0087465D" w:rsidRPr="006E3868">
        <w:rPr>
          <w:color w:val="auto"/>
        </w:rPr>
        <w:t>decrease</w:t>
      </w:r>
      <w:r w:rsidR="008811DF" w:rsidRPr="006E3868">
        <w:rPr>
          <w:color w:val="auto"/>
        </w:rPr>
        <w:t xml:space="preserve"> within a week</w:t>
      </w:r>
      <w:r w:rsidR="00656C16" w:rsidRPr="006E3868">
        <w:rPr>
          <w:color w:val="auto"/>
        </w:rPr>
        <w:t xml:space="preserve"> </w:t>
      </w:r>
      <w:r w:rsidR="0087465D" w:rsidRPr="006E3868">
        <w:rPr>
          <w:color w:val="auto"/>
        </w:rPr>
        <w:t xml:space="preserve">of the exposure </w:t>
      </w:r>
      <w:r w:rsidR="00656C16" w:rsidRPr="006E3868">
        <w:rPr>
          <w:color w:val="auto"/>
        </w:rPr>
        <w:t xml:space="preserve">and </w:t>
      </w:r>
      <w:r w:rsidR="00FD38E9" w:rsidRPr="006E3868">
        <w:rPr>
          <w:color w:val="auto"/>
        </w:rPr>
        <w:t xml:space="preserve">continued to </w:t>
      </w:r>
      <w:r w:rsidR="0087465D" w:rsidRPr="006E3868">
        <w:rPr>
          <w:color w:val="auto"/>
        </w:rPr>
        <w:t xml:space="preserve">drop </w:t>
      </w:r>
      <w:r w:rsidR="00954461" w:rsidRPr="006E3868">
        <w:rPr>
          <w:color w:val="auto"/>
        </w:rPr>
        <w:t>further</w:t>
      </w:r>
      <w:r w:rsidR="00656C16" w:rsidRPr="006E3868">
        <w:rPr>
          <w:color w:val="auto"/>
        </w:rPr>
        <w:t xml:space="preserve"> </w:t>
      </w:r>
      <w:r w:rsidR="00FD38E9" w:rsidRPr="006E3868">
        <w:rPr>
          <w:color w:val="auto"/>
        </w:rPr>
        <w:t>over</w:t>
      </w:r>
      <w:r w:rsidR="00954461" w:rsidRPr="006E3868">
        <w:rPr>
          <w:color w:val="auto"/>
        </w:rPr>
        <w:t xml:space="preserve"> time</w:t>
      </w:r>
      <w:r w:rsidR="008811DF" w:rsidRPr="006E3868">
        <w:rPr>
          <w:color w:val="auto"/>
        </w:rPr>
        <w:t>.</w:t>
      </w:r>
      <w:r w:rsidR="00F87FA2" w:rsidRPr="006E3868">
        <w:rPr>
          <w:color w:val="auto"/>
        </w:rPr>
        <w:t xml:space="preserve"> M</w:t>
      </w:r>
      <w:r w:rsidR="00645127" w:rsidRPr="006E3868">
        <w:rPr>
          <w:color w:val="auto"/>
        </w:rPr>
        <w:t xml:space="preserve">irror-image sounds </w:t>
      </w:r>
      <w:proofErr w:type="gramStart"/>
      <w:r w:rsidR="00645127" w:rsidRPr="006E3868">
        <w:rPr>
          <w:color w:val="auto"/>
        </w:rPr>
        <w:t xml:space="preserve">were gradually </w:t>
      </w:r>
      <w:r w:rsidR="00E84711" w:rsidRPr="006E3868">
        <w:rPr>
          <w:color w:val="auto"/>
        </w:rPr>
        <w:t>perceived</w:t>
      </w:r>
      <w:proofErr w:type="gramEnd"/>
      <w:r w:rsidR="00645127" w:rsidRPr="006E3868">
        <w:rPr>
          <w:color w:val="auto"/>
        </w:rPr>
        <w:t xml:space="preserve"> as </w:t>
      </w:r>
      <w:r w:rsidR="00E84711" w:rsidRPr="006E3868">
        <w:rPr>
          <w:color w:val="auto"/>
        </w:rPr>
        <w:t xml:space="preserve">normal, </w:t>
      </w:r>
      <w:r w:rsidR="00F87FA2" w:rsidRPr="006E3868">
        <w:rPr>
          <w:color w:val="auto"/>
        </w:rPr>
        <w:t xml:space="preserve">which </w:t>
      </w:r>
      <w:r w:rsidR="00434183" w:rsidRPr="006E3868">
        <w:rPr>
          <w:color w:val="auto"/>
        </w:rPr>
        <w:t xml:space="preserve">also </w:t>
      </w:r>
      <w:r w:rsidR="00F87FA2" w:rsidRPr="006E3868">
        <w:rPr>
          <w:color w:val="auto"/>
        </w:rPr>
        <w:t>occurred with</w:t>
      </w:r>
      <w:r w:rsidR="00E84711" w:rsidRPr="006E3868">
        <w:rPr>
          <w:color w:val="auto"/>
        </w:rPr>
        <w:t xml:space="preserve"> </w:t>
      </w:r>
      <w:r w:rsidR="00645127" w:rsidRPr="006E3868">
        <w:rPr>
          <w:color w:val="auto"/>
        </w:rPr>
        <w:t>visual in</w:t>
      </w:r>
      <w:r w:rsidR="00F87FA2" w:rsidRPr="006E3868">
        <w:rPr>
          <w:color w:val="auto"/>
        </w:rPr>
        <w:t>formation and movements</w:t>
      </w:r>
      <w:r w:rsidR="00645127" w:rsidRPr="006E3868">
        <w:rPr>
          <w:color w:val="auto"/>
        </w:rPr>
        <w:t xml:space="preserve">. </w:t>
      </w:r>
      <w:r w:rsidR="00347449" w:rsidRPr="006E3868">
        <w:rPr>
          <w:color w:val="auto"/>
        </w:rPr>
        <w:t>On</w:t>
      </w:r>
      <w:r w:rsidR="00BA6588" w:rsidRPr="006E3868">
        <w:rPr>
          <w:color w:val="auto"/>
        </w:rPr>
        <w:t>e</w:t>
      </w:r>
      <w:r w:rsidR="00347449" w:rsidRPr="006E3868">
        <w:rPr>
          <w:color w:val="auto"/>
        </w:rPr>
        <w:t xml:space="preserve"> week a</w:t>
      </w:r>
      <w:r w:rsidR="00645127" w:rsidRPr="006E3868">
        <w:rPr>
          <w:color w:val="auto"/>
        </w:rPr>
        <w:t xml:space="preserve">fter </w:t>
      </w:r>
      <w:r w:rsidR="00FE27BB" w:rsidRPr="006E3868">
        <w:rPr>
          <w:color w:val="auto"/>
        </w:rPr>
        <w:t xml:space="preserve">the </w:t>
      </w:r>
      <w:r w:rsidR="00BA6588" w:rsidRPr="006E3868">
        <w:rPr>
          <w:color w:val="auto"/>
        </w:rPr>
        <w:t xml:space="preserve">end of the </w:t>
      </w:r>
      <w:r w:rsidR="00FE27BB" w:rsidRPr="006E3868">
        <w:rPr>
          <w:color w:val="auto"/>
        </w:rPr>
        <w:t>exposure</w:t>
      </w:r>
      <w:r w:rsidR="00BA6588" w:rsidRPr="006E3868">
        <w:rPr>
          <w:color w:val="auto"/>
        </w:rPr>
        <w:t xml:space="preserve"> period</w:t>
      </w:r>
      <w:r w:rsidR="00645127" w:rsidRPr="006E3868">
        <w:rPr>
          <w:color w:val="auto"/>
        </w:rPr>
        <w:t xml:space="preserve">, </w:t>
      </w:r>
      <w:r w:rsidR="00136B15">
        <w:rPr>
          <w:color w:val="auto"/>
        </w:rPr>
        <w:t>all changes</w:t>
      </w:r>
      <w:r w:rsidR="00645127" w:rsidRPr="006E3868">
        <w:rPr>
          <w:color w:val="auto"/>
        </w:rPr>
        <w:t xml:space="preserve"> returned to the </w:t>
      </w:r>
      <w:r w:rsidR="00F87FA2" w:rsidRPr="006E3868">
        <w:rPr>
          <w:color w:val="auto"/>
        </w:rPr>
        <w:t>pre-exposure</w:t>
      </w:r>
      <w:r w:rsidR="00645127" w:rsidRPr="006E3868">
        <w:rPr>
          <w:color w:val="auto"/>
        </w:rPr>
        <w:t xml:space="preserve"> level.</w:t>
      </w:r>
      <w:r w:rsidR="00F87FA2" w:rsidRPr="006E3868">
        <w:rPr>
          <w:color w:val="auto"/>
        </w:rPr>
        <w:t xml:space="preserve"> The present protocol</w:t>
      </w:r>
      <w:r w:rsidR="007B206B" w:rsidRPr="006E3868">
        <w:rPr>
          <w:color w:val="auto"/>
        </w:rPr>
        <w:t xml:space="preserve"> detected not only </w:t>
      </w:r>
      <w:r w:rsidR="0021142F" w:rsidRPr="006E3868">
        <w:rPr>
          <w:color w:val="auto"/>
        </w:rPr>
        <w:t>perceptual but also b</w:t>
      </w:r>
      <w:r w:rsidR="007B206B" w:rsidRPr="006E3868">
        <w:rPr>
          <w:color w:val="auto"/>
        </w:rPr>
        <w:t>ehavioral</w:t>
      </w:r>
      <w:r w:rsidR="0021142F" w:rsidRPr="006E3868">
        <w:rPr>
          <w:color w:val="auto"/>
        </w:rPr>
        <w:t xml:space="preserve"> and</w:t>
      </w:r>
      <w:r w:rsidR="007B206B" w:rsidRPr="006E3868">
        <w:rPr>
          <w:color w:val="auto"/>
        </w:rPr>
        <w:t xml:space="preserve"> neural </w:t>
      </w:r>
      <w:r w:rsidR="005F2936" w:rsidRPr="006E3868">
        <w:rPr>
          <w:color w:val="auto"/>
        </w:rPr>
        <w:t>changes</w:t>
      </w:r>
      <w:r w:rsidR="007B206B" w:rsidRPr="006E3868">
        <w:rPr>
          <w:color w:val="auto"/>
        </w:rPr>
        <w:t xml:space="preserve"> </w:t>
      </w:r>
      <w:r w:rsidR="005F2936" w:rsidRPr="006E3868">
        <w:rPr>
          <w:color w:val="auto"/>
        </w:rPr>
        <w:t>underlying the</w:t>
      </w:r>
      <w:r w:rsidR="007B206B" w:rsidRPr="006E3868">
        <w:rPr>
          <w:color w:val="auto"/>
        </w:rPr>
        <w:t xml:space="preserve"> adaptation. </w:t>
      </w:r>
      <w:r w:rsidR="006E3868" w:rsidRPr="006E3868">
        <w:rPr>
          <w:b/>
          <w:color w:val="auto"/>
        </w:rPr>
        <w:t>Figure 2</w:t>
      </w:r>
      <w:r w:rsidR="005D6F7A" w:rsidRPr="006E3868">
        <w:rPr>
          <w:color w:val="auto"/>
        </w:rPr>
        <w:t xml:space="preserve"> shows </w:t>
      </w:r>
      <w:r w:rsidR="00576063" w:rsidRPr="006E3868">
        <w:rPr>
          <w:color w:val="auto"/>
        </w:rPr>
        <w:t xml:space="preserve">changes in </w:t>
      </w:r>
      <w:r w:rsidR="005D6F7A" w:rsidRPr="006E3868">
        <w:rPr>
          <w:color w:val="auto"/>
        </w:rPr>
        <w:t>behavioral and neural responses during the selective reaction time task</w:t>
      </w:r>
      <w:r w:rsidR="00576063" w:rsidRPr="006E3868">
        <w:rPr>
          <w:color w:val="auto"/>
        </w:rPr>
        <w:t xml:space="preserve"> over </w:t>
      </w:r>
      <w:r w:rsidR="0087465D" w:rsidRPr="006E3868">
        <w:rPr>
          <w:color w:val="auto"/>
        </w:rPr>
        <w:t xml:space="preserve">the </w:t>
      </w:r>
      <w:r w:rsidR="00576063" w:rsidRPr="006E3868">
        <w:rPr>
          <w:color w:val="auto"/>
        </w:rPr>
        <w:t>exposure time</w:t>
      </w:r>
      <w:r w:rsidR="006116D2" w:rsidRPr="006E3868">
        <w:rPr>
          <w:color w:val="auto"/>
        </w:rPr>
        <w:t xml:space="preserve"> in </w:t>
      </w:r>
      <w:r w:rsidR="00B24993" w:rsidRPr="006E3868">
        <w:rPr>
          <w:color w:val="auto"/>
        </w:rPr>
        <w:t xml:space="preserve">a representative </w:t>
      </w:r>
      <w:r w:rsidR="006116D2" w:rsidRPr="006E3868">
        <w:rPr>
          <w:color w:val="auto"/>
        </w:rPr>
        <w:t>participant</w:t>
      </w:r>
      <w:r w:rsidR="005D6F7A" w:rsidRPr="006E3868">
        <w:rPr>
          <w:color w:val="auto"/>
        </w:rPr>
        <w:t xml:space="preserve">. </w:t>
      </w:r>
      <w:r w:rsidR="000D419C" w:rsidRPr="006E3868">
        <w:rPr>
          <w:color w:val="auto"/>
        </w:rPr>
        <w:t xml:space="preserve">As shown in </w:t>
      </w:r>
      <w:r w:rsidR="006E3868" w:rsidRPr="006E3868">
        <w:rPr>
          <w:b/>
          <w:color w:val="auto"/>
        </w:rPr>
        <w:t>Figure 2A</w:t>
      </w:r>
      <w:r w:rsidR="000D419C" w:rsidRPr="006E3868">
        <w:rPr>
          <w:color w:val="auto"/>
        </w:rPr>
        <w:t>,</w:t>
      </w:r>
      <w:r w:rsidR="005D6F7A" w:rsidRPr="006E3868">
        <w:rPr>
          <w:color w:val="auto"/>
        </w:rPr>
        <w:t xml:space="preserve"> </w:t>
      </w:r>
      <w:r w:rsidR="00704923" w:rsidRPr="006E3868">
        <w:rPr>
          <w:color w:val="auto"/>
        </w:rPr>
        <w:t>t</w:t>
      </w:r>
      <w:r w:rsidR="00314C35" w:rsidRPr="006E3868">
        <w:rPr>
          <w:color w:val="auto"/>
        </w:rPr>
        <w:t xml:space="preserve">he </w:t>
      </w:r>
      <w:r w:rsidR="00704923" w:rsidRPr="006E3868">
        <w:rPr>
          <w:color w:val="auto"/>
        </w:rPr>
        <w:t xml:space="preserve">mean </w:t>
      </w:r>
      <w:r w:rsidR="00314C35" w:rsidRPr="006E3868">
        <w:rPr>
          <w:color w:val="auto"/>
        </w:rPr>
        <w:t xml:space="preserve">reaction times for response-incompatible sounds </w:t>
      </w:r>
      <w:r w:rsidR="00426B2F" w:rsidRPr="006E3868">
        <w:rPr>
          <w:color w:val="auto"/>
        </w:rPr>
        <w:t>were</w:t>
      </w:r>
      <w:r w:rsidR="00314C35" w:rsidRPr="006E3868">
        <w:rPr>
          <w:color w:val="auto"/>
        </w:rPr>
        <w:t xml:space="preserve"> </w:t>
      </w:r>
      <w:r w:rsidR="00704923" w:rsidRPr="006E3868">
        <w:rPr>
          <w:color w:val="auto"/>
        </w:rPr>
        <w:t xml:space="preserve">overall </w:t>
      </w:r>
      <w:r w:rsidR="00314C35" w:rsidRPr="006E3868">
        <w:rPr>
          <w:color w:val="auto"/>
        </w:rPr>
        <w:t xml:space="preserve">longer than those for response-compatible sounds </w:t>
      </w:r>
      <w:r w:rsidR="00426B2F" w:rsidRPr="006E3868">
        <w:rPr>
          <w:color w:val="auto"/>
        </w:rPr>
        <w:t>from the pre-exposure period to</w:t>
      </w:r>
      <w:r w:rsidR="00314C35" w:rsidRPr="006E3868">
        <w:rPr>
          <w:color w:val="auto"/>
        </w:rPr>
        <w:t xml:space="preserve"> the third </w:t>
      </w:r>
      <w:proofErr w:type="gramStart"/>
      <w:r w:rsidR="00314C35" w:rsidRPr="006E3868">
        <w:rPr>
          <w:color w:val="auto"/>
        </w:rPr>
        <w:t>week, but</w:t>
      </w:r>
      <w:proofErr w:type="gramEnd"/>
      <w:r w:rsidR="00314C35" w:rsidRPr="006E3868">
        <w:rPr>
          <w:color w:val="auto"/>
        </w:rPr>
        <w:t xml:space="preserve"> bec</w:t>
      </w:r>
      <w:r w:rsidR="00704923" w:rsidRPr="006E3868">
        <w:rPr>
          <w:color w:val="auto"/>
        </w:rPr>
        <w:t>ame</w:t>
      </w:r>
      <w:r w:rsidR="00314C35" w:rsidRPr="006E3868">
        <w:rPr>
          <w:color w:val="auto"/>
        </w:rPr>
        <w:t xml:space="preserve"> slightly shorter in the fourth wee</w:t>
      </w:r>
      <w:r w:rsidR="0021142F" w:rsidRPr="006E3868">
        <w:rPr>
          <w:color w:val="auto"/>
        </w:rPr>
        <w:t>k.</w:t>
      </w:r>
      <w:r w:rsidR="00314C35" w:rsidRPr="006E3868">
        <w:rPr>
          <w:color w:val="auto"/>
        </w:rPr>
        <w:t xml:space="preserve"> </w:t>
      </w:r>
      <w:r w:rsidR="00704923" w:rsidRPr="006E3868">
        <w:rPr>
          <w:color w:val="auto"/>
        </w:rPr>
        <w:t xml:space="preserve">This relative inversion followed the transient </w:t>
      </w:r>
      <w:r w:rsidR="00961A71" w:rsidRPr="006E3868">
        <w:rPr>
          <w:color w:val="auto"/>
        </w:rPr>
        <w:t xml:space="preserve">elongation of the mean reaction times </w:t>
      </w:r>
      <w:r w:rsidR="007C2EC6" w:rsidRPr="006E3868">
        <w:rPr>
          <w:color w:val="auto"/>
        </w:rPr>
        <w:t>irrespective of compatibility in</w:t>
      </w:r>
      <w:r w:rsidR="00314C35" w:rsidRPr="006E3868">
        <w:rPr>
          <w:color w:val="auto"/>
        </w:rPr>
        <w:t xml:space="preserve"> the second week</w:t>
      </w:r>
      <w:r w:rsidR="00426B2F" w:rsidRPr="006E3868">
        <w:rPr>
          <w:color w:val="auto"/>
        </w:rPr>
        <w:t xml:space="preserve">. After the exposure, </w:t>
      </w:r>
      <w:r w:rsidR="00751B39" w:rsidRPr="006E3868">
        <w:rPr>
          <w:color w:val="auto"/>
        </w:rPr>
        <w:t xml:space="preserve">all </w:t>
      </w:r>
      <w:r w:rsidR="0087465D" w:rsidRPr="006E3868">
        <w:rPr>
          <w:color w:val="auto"/>
        </w:rPr>
        <w:t>mean reaction times</w:t>
      </w:r>
      <w:r w:rsidR="00314C35" w:rsidRPr="006E3868">
        <w:rPr>
          <w:color w:val="auto"/>
        </w:rPr>
        <w:t xml:space="preserve"> return</w:t>
      </w:r>
      <w:r w:rsidR="00426B2F" w:rsidRPr="006E3868">
        <w:rPr>
          <w:color w:val="auto"/>
        </w:rPr>
        <w:t>ed</w:t>
      </w:r>
      <w:r w:rsidR="00314C35" w:rsidRPr="006E3868">
        <w:rPr>
          <w:color w:val="auto"/>
        </w:rPr>
        <w:t xml:space="preserve"> to the initial </w:t>
      </w:r>
      <w:r w:rsidR="00426B2F" w:rsidRPr="006E3868">
        <w:rPr>
          <w:color w:val="auto"/>
        </w:rPr>
        <w:t>level</w:t>
      </w:r>
      <w:r w:rsidR="00314C35" w:rsidRPr="006E3868">
        <w:rPr>
          <w:color w:val="auto"/>
        </w:rPr>
        <w:t xml:space="preserve">. </w:t>
      </w:r>
      <w:r w:rsidR="00C62DFB" w:rsidRPr="006E3868">
        <w:rPr>
          <w:color w:val="auto"/>
        </w:rPr>
        <w:t xml:space="preserve">The </w:t>
      </w:r>
      <w:r w:rsidR="00ED6DB8" w:rsidRPr="006E3868">
        <w:rPr>
          <w:color w:val="auto"/>
        </w:rPr>
        <w:t xml:space="preserve">MNE </w:t>
      </w:r>
      <w:r w:rsidR="00751B39" w:rsidRPr="006E3868">
        <w:rPr>
          <w:color w:val="auto"/>
        </w:rPr>
        <w:t xml:space="preserve">intensities of the </w:t>
      </w:r>
      <w:r w:rsidR="0021142F" w:rsidRPr="006E3868">
        <w:rPr>
          <w:color w:val="auto"/>
        </w:rPr>
        <w:t>l</w:t>
      </w:r>
      <w:r w:rsidR="005D6F7A" w:rsidRPr="006E3868">
        <w:rPr>
          <w:color w:val="auto"/>
        </w:rPr>
        <w:t xml:space="preserve">eft and right N1m </w:t>
      </w:r>
      <w:r w:rsidR="00751B39" w:rsidRPr="006E3868">
        <w:rPr>
          <w:color w:val="auto"/>
        </w:rPr>
        <w:t>component</w:t>
      </w:r>
      <w:r w:rsidR="00851021" w:rsidRPr="006E3868">
        <w:rPr>
          <w:color w:val="auto"/>
        </w:rPr>
        <w:t>s</w:t>
      </w:r>
      <w:r w:rsidR="005D6F7A" w:rsidRPr="006E3868">
        <w:rPr>
          <w:color w:val="auto"/>
        </w:rPr>
        <w:t xml:space="preserve"> </w:t>
      </w:r>
      <w:r w:rsidR="00C62DFB" w:rsidRPr="006E3868">
        <w:rPr>
          <w:color w:val="auto"/>
        </w:rPr>
        <w:t xml:space="preserve">exhibited similar trends to the </w:t>
      </w:r>
      <w:r w:rsidR="002321A5" w:rsidRPr="006E3868">
        <w:rPr>
          <w:color w:val="auto"/>
        </w:rPr>
        <w:t xml:space="preserve">mean </w:t>
      </w:r>
      <w:r w:rsidR="00C62DFB" w:rsidRPr="006E3868">
        <w:rPr>
          <w:color w:val="auto"/>
        </w:rPr>
        <w:t xml:space="preserve">reaction times, as shown in </w:t>
      </w:r>
      <w:r w:rsidR="006E3868" w:rsidRPr="006E3868">
        <w:rPr>
          <w:b/>
          <w:color w:val="auto"/>
        </w:rPr>
        <w:t>Figure 2B</w:t>
      </w:r>
      <w:r w:rsidR="00DC3563" w:rsidRPr="006E3868">
        <w:rPr>
          <w:color w:val="auto"/>
        </w:rPr>
        <w:t xml:space="preserve">, </w:t>
      </w:r>
      <w:r w:rsidR="000066E8" w:rsidRPr="006E3868">
        <w:rPr>
          <w:color w:val="auto"/>
        </w:rPr>
        <w:t>al</w:t>
      </w:r>
      <w:r w:rsidR="00DC3563" w:rsidRPr="006E3868">
        <w:rPr>
          <w:color w:val="auto"/>
        </w:rPr>
        <w:t xml:space="preserve">though </w:t>
      </w:r>
      <w:r w:rsidR="0087465D" w:rsidRPr="006E3868">
        <w:rPr>
          <w:color w:val="auto"/>
        </w:rPr>
        <w:t xml:space="preserve">the </w:t>
      </w:r>
      <w:r w:rsidR="00BE644C" w:rsidRPr="006E3868">
        <w:rPr>
          <w:color w:val="auto"/>
        </w:rPr>
        <w:t>compatible-incompatible relationship was inverse</w:t>
      </w:r>
      <w:r w:rsidR="0087465D" w:rsidRPr="006E3868">
        <w:rPr>
          <w:color w:val="auto"/>
        </w:rPr>
        <w:t>d</w:t>
      </w:r>
      <w:r w:rsidR="00973E29" w:rsidRPr="006E3868">
        <w:rPr>
          <w:color w:val="auto"/>
        </w:rPr>
        <w:t>.</w:t>
      </w:r>
      <w:r w:rsidR="005D6F7A" w:rsidRPr="006E3868">
        <w:rPr>
          <w:color w:val="auto"/>
        </w:rPr>
        <w:t xml:space="preserve"> </w:t>
      </w:r>
      <w:r w:rsidR="00851021" w:rsidRPr="006E3868">
        <w:rPr>
          <w:color w:val="auto"/>
        </w:rPr>
        <w:t xml:space="preserve">The N1m components are distinct auditory evoked fields observed at about 90 </w:t>
      </w:r>
      <w:proofErr w:type="spellStart"/>
      <w:r w:rsidR="00851021" w:rsidRPr="006E3868">
        <w:rPr>
          <w:color w:val="auto"/>
        </w:rPr>
        <w:t>ms</w:t>
      </w:r>
      <w:proofErr w:type="spellEnd"/>
      <w:r w:rsidR="00851021" w:rsidRPr="006E3868">
        <w:rPr>
          <w:color w:val="auto"/>
        </w:rPr>
        <w:t xml:space="preserve"> after sound onset, and </w:t>
      </w:r>
      <w:r w:rsidR="0087465D" w:rsidRPr="006E3868">
        <w:rPr>
          <w:color w:val="auto"/>
        </w:rPr>
        <w:t xml:space="preserve">their source </w:t>
      </w:r>
      <w:r w:rsidR="00851021" w:rsidRPr="006E3868">
        <w:rPr>
          <w:color w:val="auto"/>
        </w:rPr>
        <w:t xml:space="preserve">was confirmed </w:t>
      </w:r>
      <w:r w:rsidR="0087465D" w:rsidRPr="006E3868">
        <w:rPr>
          <w:color w:val="auto"/>
        </w:rPr>
        <w:t xml:space="preserve">to </w:t>
      </w:r>
      <w:proofErr w:type="gramStart"/>
      <w:r w:rsidR="0087465D" w:rsidRPr="006E3868">
        <w:rPr>
          <w:color w:val="auto"/>
        </w:rPr>
        <w:t>be</w:t>
      </w:r>
      <w:r w:rsidR="00851021" w:rsidRPr="006E3868">
        <w:rPr>
          <w:color w:val="auto"/>
        </w:rPr>
        <w:t xml:space="preserve"> located in</w:t>
      </w:r>
      <w:proofErr w:type="gramEnd"/>
      <w:r w:rsidR="00851021" w:rsidRPr="006E3868">
        <w:rPr>
          <w:color w:val="auto"/>
        </w:rPr>
        <w:t xml:space="preserve"> the bilateral superior temporal planes using </w:t>
      </w:r>
      <w:proofErr w:type="spellStart"/>
      <w:r w:rsidR="00851021" w:rsidRPr="006E3868">
        <w:rPr>
          <w:color w:val="auto"/>
        </w:rPr>
        <w:t>dSPM</w:t>
      </w:r>
      <w:r w:rsidR="00643FDC" w:rsidRPr="006E3868">
        <w:rPr>
          <w:color w:val="auto"/>
        </w:rPr>
        <w:t>s</w:t>
      </w:r>
      <w:proofErr w:type="spellEnd"/>
      <w:r w:rsidR="00851021" w:rsidRPr="006E3868">
        <w:rPr>
          <w:color w:val="auto"/>
        </w:rPr>
        <w:t xml:space="preserve">. </w:t>
      </w:r>
      <w:r w:rsidR="003A1BC8" w:rsidRPr="006E3868">
        <w:rPr>
          <w:color w:val="auto"/>
        </w:rPr>
        <w:t xml:space="preserve">Overall, the </w:t>
      </w:r>
      <w:r w:rsidR="00756B3F" w:rsidRPr="006E3868">
        <w:rPr>
          <w:color w:val="auto"/>
        </w:rPr>
        <w:t xml:space="preserve">intensities in the </w:t>
      </w:r>
      <w:r w:rsidR="00A259FD" w:rsidRPr="006E3868">
        <w:rPr>
          <w:color w:val="auto"/>
        </w:rPr>
        <w:t xml:space="preserve">stimulus-response </w:t>
      </w:r>
      <w:r w:rsidR="00756B3F" w:rsidRPr="006E3868">
        <w:rPr>
          <w:color w:val="auto"/>
        </w:rPr>
        <w:t xml:space="preserve">compatible conditions were </w:t>
      </w:r>
      <w:r w:rsidR="00146B57" w:rsidRPr="006E3868">
        <w:rPr>
          <w:color w:val="auto"/>
        </w:rPr>
        <w:t xml:space="preserve">higher </w:t>
      </w:r>
      <w:r w:rsidR="00756B3F" w:rsidRPr="006E3868">
        <w:rPr>
          <w:color w:val="auto"/>
        </w:rPr>
        <w:t>than those in the incompatible conditions from the pre-</w:t>
      </w:r>
      <w:r w:rsidR="003A1BC8" w:rsidRPr="006E3868">
        <w:rPr>
          <w:color w:val="auto"/>
        </w:rPr>
        <w:t xml:space="preserve">exposure </w:t>
      </w:r>
      <w:r w:rsidR="00756B3F" w:rsidRPr="006E3868">
        <w:rPr>
          <w:color w:val="auto"/>
        </w:rPr>
        <w:t xml:space="preserve">period to the third </w:t>
      </w:r>
      <w:proofErr w:type="gramStart"/>
      <w:r w:rsidR="00756B3F" w:rsidRPr="006E3868">
        <w:rPr>
          <w:color w:val="auto"/>
        </w:rPr>
        <w:t>week, but</w:t>
      </w:r>
      <w:proofErr w:type="gramEnd"/>
      <w:r w:rsidR="00756B3F" w:rsidRPr="006E3868">
        <w:rPr>
          <w:color w:val="auto"/>
        </w:rPr>
        <w:t xml:space="preserve"> </w:t>
      </w:r>
      <w:r w:rsidR="002E3004" w:rsidRPr="006E3868">
        <w:rPr>
          <w:color w:val="auto"/>
        </w:rPr>
        <w:t xml:space="preserve">were </w:t>
      </w:r>
      <w:r w:rsidR="003A1BC8" w:rsidRPr="006E3868">
        <w:rPr>
          <w:color w:val="auto"/>
        </w:rPr>
        <w:t xml:space="preserve">slightly </w:t>
      </w:r>
      <w:r w:rsidR="00146B57" w:rsidRPr="006E3868">
        <w:rPr>
          <w:color w:val="auto"/>
        </w:rPr>
        <w:t xml:space="preserve">lower </w:t>
      </w:r>
      <w:r w:rsidR="00756B3F" w:rsidRPr="006E3868">
        <w:rPr>
          <w:color w:val="auto"/>
        </w:rPr>
        <w:t>in the fourth week.</w:t>
      </w:r>
      <w:r w:rsidR="00570170" w:rsidRPr="006E3868">
        <w:rPr>
          <w:color w:val="auto"/>
        </w:rPr>
        <w:t xml:space="preserve"> This relative inversion</w:t>
      </w:r>
      <w:r w:rsidR="00756B3F" w:rsidRPr="006E3868">
        <w:rPr>
          <w:color w:val="auto"/>
        </w:rPr>
        <w:t xml:space="preserve"> </w:t>
      </w:r>
      <w:r w:rsidR="00570170" w:rsidRPr="006E3868">
        <w:rPr>
          <w:color w:val="auto"/>
        </w:rPr>
        <w:t>followed t</w:t>
      </w:r>
      <w:r w:rsidR="00B15C01" w:rsidRPr="006E3868">
        <w:rPr>
          <w:color w:val="auto"/>
        </w:rPr>
        <w:t xml:space="preserve">he transient enhancement of </w:t>
      </w:r>
      <w:r w:rsidR="00756B3F" w:rsidRPr="006E3868">
        <w:rPr>
          <w:color w:val="auto"/>
        </w:rPr>
        <w:t>the intensities</w:t>
      </w:r>
      <w:r w:rsidR="00B15C01" w:rsidRPr="006E3868">
        <w:rPr>
          <w:color w:val="auto"/>
        </w:rPr>
        <w:t xml:space="preserve"> </w:t>
      </w:r>
      <w:r w:rsidR="00756B3F" w:rsidRPr="006E3868">
        <w:rPr>
          <w:color w:val="auto"/>
        </w:rPr>
        <w:t>irrespective of compatibility and laterality</w:t>
      </w:r>
      <w:r w:rsidR="003749C4" w:rsidRPr="006E3868">
        <w:rPr>
          <w:color w:val="auto"/>
        </w:rPr>
        <w:t xml:space="preserve"> in the second week</w:t>
      </w:r>
      <w:r w:rsidR="00756B3F" w:rsidRPr="006E3868">
        <w:rPr>
          <w:color w:val="auto"/>
        </w:rPr>
        <w:t xml:space="preserve">. After </w:t>
      </w:r>
      <w:r w:rsidR="00570170" w:rsidRPr="006E3868">
        <w:rPr>
          <w:color w:val="auto"/>
        </w:rPr>
        <w:t>the</w:t>
      </w:r>
      <w:r w:rsidR="00756B3F" w:rsidRPr="006E3868">
        <w:rPr>
          <w:color w:val="auto"/>
        </w:rPr>
        <w:t xml:space="preserve"> </w:t>
      </w:r>
      <w:r w:rsidR="00570170" w:rsidRPr="006E3868">
        <w:rPr>
          <w:color w:val="auto"/>
        </w:rPr>
        <w:t>exposure</w:t>
      </w:r>
      <w:r w:rsidR="00756B3F" w:rsidRPr="006E3868">
        <w:rPr>
          <w:color w:val="auto"/>
        </w:rPr>
        <w:t>, they returned to the initial level</w:t>
      </w:r>
      <w:r w:rsidR="00AB020B">
        <w:rPr>
          <w:color w:val="auto"/>
        </w:rPr>
        <w:t>s.</w:t>
      </w:r>
      <w:r w:rsidR="00756B3F" w:rsidRPr="006E3868">
        <w:rPr>
          <w:color w:val="auto"/>
        </w:rPr>
        <w:t xml:space="preserve"> </w:t>
      </w:r>
    </w:p>
    <w:p w14:paraId="53871A1D" w14:textId="27A01CB3" w:rsidR="008C0211" w:rsidRPr="006E3868" w:rsidRDefault="008C0211" w:rsidP="006E3868">
      <w:pPr>
        <w:widowControl/>
        <w:rPr>
          <w:color w:val="auto"/>
        </w:rPr>
      </w:pPr>
    </w:p>
    <w:p w14:paraId="4479D905" w14:textId="29B9ADFC" w:rsidR="008C0211" w:rsidRPr="006E3868" w:rsidRDefault="009822F6" w:rsidP="006E3868">
      <w:pPr>
        <w:widowControl/>
        <w:rPr>
          <w:color w:val="auto"/>
        </w:rPr>
      </w:pPr>
      <w:r w:rsidRPr="006E3868">
        <w:rPr>
          <w:color w:val="auto"/>
        </w:rPr>
        <w:t xml:space="preserve">[Place </w:t>
      </w:r>
      <w:r w:rsidR="006E3868" w:rsidRPr="006E3868">
        <w:rPr>
          <w:b/>
          <w:color w:val="auto"/>
        </w:rPr>
        <w:t>Figure 2</w:t>
      </w:r>
      <w:r w:rsidRPr="006E3868">
        <w:rPr>
          <w:color w:val="auto"/>
        </w:rPr>
        <w:t xml:space="preserve"> here]</w:t>
      </w:r>
    </w:p>
    <w:p w14:paraId="41EA027B" w14:textId="77777777" w:rsidR="00C33654" w:rsidRPr="006E3868" w:rsidRDefault="00C33654" w:rsidP="006E3868">
      <w:pPr>
        <w:widowControl/>
        <w:rPr>
          <w:color w:val="auto"/>
        </w:rPr>
      </w:pPr>
    </w:p>
    <w:p w14:paraId="549E6792" w14:textId="76E8843D" w:rsidR="0057401C" w:rsidRPr="006E3868" w:rsidRDefault="007B206B" w:rsidP="006E3868">
      <w:pPr>
        <w:widowControl/>
        <w:rPr>
          <w:color w:val="auto"/>
        </w:rPr>
      </w:pPr>
      <w:r w:rsidRPr="006E3868">
        <w:rPr>
          <w:color w:val="auto"/>
        </w:rPr>
        <w:t xml:space="preserve">Furthermore, the </w:t>
      </w:r>
      <w:r w:rsidR="00982F78" w:rsidRPr="006E3868">
        <w:rPr>
          <w:color w:val="auto"/>
        </w:rPr>
        <w:t>present</w:t>
      </w:r>
      <w:r w:rsidRPr="006E3868">
        <w:rPr>
          <w:color w:val="auto"/>
        </w:rPr>
        <w:t xml:space="preserve"> protocol revealed </w:t>
      </w:r>
      <w:r w:rsidR="003A6EC7" w:rsidRPr="006E3868">
        <w:rPr>
          <w:color w:val="auto"/>
        </w:rPr>
        <w:t xml:space="preserve">changes in </w:t>
      </w:r>
      <w:r w:rsidR="000F3E9D" w:rsidRPr="006E3868">
        <w:rPr>
          <w:color w:val="auto"/>
        </w:rPr>
        <w:t xml:space="preserve">the </w:t>
      </w:r>
      <w:r w:rsidR="00190168" w:rsidRPr="006E3868">
        <w:rPr>
          <w:color w:val="auto"/>
        </w:rPr>
        <w:t xml:space="preserve">functional connectivity </w:t>
      </w:r>
      <w:r w:rsidR="00C33654" w:rsidRPr="006E3868">
        <w:rPr>
          <w:color w:val="auto"/>
        </w:rPr>
        <w:t>across the left and right auditory</w:t>
      </w:r>
      <w:r w:rsidR="00B332F9" w:rsidRPr="006E3868">
        <w:rPr>
          <w:color w:val="auto"/>
        </w:rPr>
        <w:t xml:space="preserve"> </w:t>
      </w:r>
      <w:r w:rsidR="00C33654" w:rsidRPr="006E3868">
        <w:rPr>
          <w:color w:val="auto"/>
        </w:rPr>
        <w:t>and motor areas</w:t>
      </w:r>
      <w:r w:rsidR="0074641A" w:rsidRPr="006E3868">
        <w:rPr>
          <w:color w:val="auto"/>
        </w:rPr>
        <w:t xml:space="preserve"> </w:t>
      </w:r>
      <w:r w:rsidR="00C33654" w:rsidRPr="006E3868">
        <w:rPr>
          <w:color w:val="auto"/>
        </w:rPr>
        <w:t>during the selective reaction time task</w:t>
      </w:r>
      <w:r w:rsidR="007D26D9" w:rsidRPr="006E3868">
        <w:rPr>
          <w:color w:val="auto"/>
        </w:rPr>
        <w:t xml:space="preserve"> </w:t>
      </w:r>
      <w:r w:rsidR="00DF6B3F" w:rsidRPr="006E3868">
        <w:rPr>
          <w:color w:val="auto"/>
        </w:rPr>
        <w:t>in</w:t>
      </w:r>
      <w:r w:rsidR="00EA263E" w:rsidRPr="006E3868">
        <w:rPr>
          <w:color w:val="auto"/>
        </w:rPr>
        <w:t xml:space="preserve"> </w:t>
      </w:r>
      <w:r w:rsidR="007D26D9" w:rsidRPr="006E3868">
        <w:rPr>
          <w:color w:val="auto"/>
        </w:rPr>
        <w:t xml:space="preserve">two </w:t>
      </w:r>
      <w:r w:rsidR="00833127" w:rsidRPr="006E3868">
        <w:rPr>
          <w:color w:val="auto"/>
        </w:rPr>
        <w:t>participants</w:t>
      </w:r>
      <w:r w:rsidR="0074641A" w:rsidRPr="006E3868">
        <w:rPr>
          <w:color w:val="auto"/>
        </w:rPr>
        <w:t xml:space="preserve">, </w:t>
      </w:r>
      <w:r w:rsidR="003A6EC7" w:rsidRPr="006E3868">
        <w:rPr>
          <w:color w:val="auto"/>
        </w:rPr>
        <w:t xml:space="preserve">as shown in </w:t>
      </w:r>
      <w:r w:rsidR="006E3868" w:rsidRPr="006E3868">
        <w:rPr>
          <w:b/>
          <w:color w:val="auto"/>
        </w:rPr>
        <w:t>Figure 3</w:t>
      </w:r>
      <w:r w:rsidR="003A6EC7" w:rsidRPr="006E3868">
        <w:rPr>
          <w:color w:val="auto"/>
        </w:rPr>
        <w:t xml:space="preserve">. </w:t>
      </w:r>
      <w:r w:rsidR="000F3E9D" w:rsidRPr="006E3868">
        <w:rPr>
          <w:color w:val="auto"/>
        </w:rPr>
        <w:t>The f</w:t>
      </w:r>
      <w:r w:rsidR="003A6EC7" w:rsidRPr="006E3868">
        <w:rPr>
          <w:color w:val="auto"/>
        </w:rPr>
        <w:t>unctional connectivity</w:t>
      </w:r>
      <w:r w:rsidR="0074641A" w:rsidRPr="006E3868">
        <w:rPr>
          <w:color w:val="auto"/>
        </w:rPr>
        <w:t xml:space="preserve"> </w:t>
      </w:r>
      <w:proofErr w:type="gramStart"/>
      <w:r w:rsidR="0074641A" w:rsidRPr="006E3868">
        <w:rPr>
          <w:color w:val="auto"/>
        </w:rPr>
        <w:t>was</w:t>
      </w:r>
      <w:r w:rsidR="00190168" w:rsidRPr="006E3868">
        <w:rPr>
          <w:color w:val="auto"/>
        </w:rPr>
        <w:t xml:space="preserve"> </w:t>
      </w:r>
      <w:r w:rsidR="003A6EC7" w:rsidRPr="006E3868">
        <w:rPr>
          <w:color w:val="auto"/>
        </w:rPr>
        <w:t>tested</w:t>
      </w:r>
      <w:proofErr w:type="gramEnd"/>
      <w:r w:rsidR="00EB513D" w:rsidRPr="006E3868">
        <w:rPr>
          <w:color w:val="auto"/>
        </w:rPr>
        <w:t xml:space="preserve"> </w:t>
      </w:r>
      <w:r w:rsidR="00D33C3B" w:rsidRPr="006E3868">
        <w:rPr>
          <w:color w:val="auto"/>
        </w:rPr>
        <w:t>with</w:t>
      </w:r>
      <w:r w:rsidR="00190168" w:rsidRPr="006E3868">
        <w:rPr>
          <w:color w:val="auto"/>
        </w:rPr>
        <w:t xml:space="preserve"> </w:t>
      </w:r>
      <w:r w:rsidR="0057401C" w:rsidRPr="006E3868">
        <w:rPr>
          <w:color w:val="auto"/>
        </w:rPr>
        <w:t xml:space="preserve">the </w:t>
      </w:r>
      <w:r w:rsidR="00190168" w:rsidRPr="006E3868">
        <w:rPr>
          <w:color w:val="auto"/>
        </w:rPr>
        <w:t>Granger causality test</w:t>
      </w:r>
      <w:r w:rsidR="0074641A" w:rsidRPr="006E3868">
        <w:rPr>
          <w:color w:val="auto"/>
        </w:rPr>
        <w:t xml:space="preserve"> at a threshold of </w:t>
      </w:r>
      <w:r w:rsidR="0074641A" w:rsidRPr="006E3868">
        <w:rPr>
          <w:i/>
          <w:color w:val="auto"/>
        </w:rPr>
        <w:t>p</w:t>
      </w:r>
      <w:r w:rsidR="0074641A" w:rsidRPr="006E3868">
        <w:rPr>
          <w:color w:val="auto"/>
        </w:rPr>
        <w:t xml:space="preserve"> &lt; 0.05</w:t>
      </w:r>
      <w:r w:rsidR="00190168" w:rsidRPr="006E3868">
        <w:rPr>
          <w:color w:val="auto"/>
        </w:rPr>
        <w:t xml:space="preserve">. </w:t>
      </w:r>
      <w:r w:rsidR="0057401C" w:rsidRPr="006E3868">
        <w:rPr>
          <w:color w:val="auto"/>
        </w:rPr>
        <w:t xml:space="preserve">Initially, these </w:t>
      </w:r>
      <w:r w:rsidR="00D33C3B" w:rsidRPr="006E3868">
        <w:rPr>
          <w:color w:val="auto"/>
        </w:rPr>
        <w:t>auditory-motor</w:t>
      </w:r>
      <w:r w:rsidR="0057401C" w:rsidRPr="006E3868">
        <w:rPr>
          <w:color w:val="auto"/>
        </w:rPr>
        <w:t xml:space="preserve"> areas </w:t>
      </w:r>
      <w:r w:rsidR="00576C17" w:rsidRPr="006E3868">
        <w:rPr>
          <w:color w:val="auto"/>
        </w:rPr>
        <w:t>communicated</w:t>
      </w:r>
      <w:r w:rsidR="00EB513D" w:rsidRPr="006E3868">
        <w:rPr>
          <w:color w:val="auto"/>
        </w:rPr>
        <w:t xml:space="preserve"> </w:t>
      </w:r>
      <w:r w:rsidR="0057401C" w:rsidRPr="006E3868">
        <w:rPr>
          <w:color w:val="auto"/>
        </w:rPr>
        <w:t>with each other</w:t>
      </w:r>
      <w:r w:rsidR="0077037B" w:rsidRPr="006E3868">
        <w:rPr>
          <w:color w:val="auto"/>
        </w:rPr>
        <w:t xml:space="preserve"> irrespective of </w:t>
      </w:r>
      <w:r w:rsidR="001E76A7" w:rsidRPr="006E3868">
        <w:rPr>
          <w:color w:val="auto"/>
        </w:rPr>
        <w:t>stimulus and respon</w:t>
      </w:r>
      <w:r w:rsidR="00F36E4F" w:rsidRPr="006E3868">
        <w:rPr>
          <w:color w:val="auto"/>
        </w:rPr>
        <w:t>se</w:t>
      </w:r>
      <w:r w:rsidR="000F3E9D" w:rsidRPr="006E3868">
        <w:rPr>
          <w:color w:val="auto"/>
        </w:rPr>
        <w:t>. However,</w:t>
      </w:r>
      <w:r w:rsidR="00EB513D" w:rsidRPr="006E3868">
        <w:rPr>
          <w:color w:val="auto"/>
        </w:rPr>
        <w:t xml:space="preserve"> after exposure to the reversed audition, the </w:t>
      </w:r>
      <w:r w:rsidR="00576C17" w:rsidRPr="006E3868">
        <w:rPr>
          <w:color w:val="auto"/>
        </w:rPr>
        <w:t xml:space="preserve">auditory-motor </w:t>
      </w:r>
      <w:r w:rsidR="00EB513D" w:rsidRPr="006E3868">
        <w:rPr>
          <w:color w:val="auto"/>
        </w:rPr>
        <w:t xml:space="preserve">connectivity became unstable. </w:t>
      </w:r>
      <w:r w:rsidR="00DF2829" w:rsidRPr="006E3868">
        <w:rPr>
          <w:color w:val="auto"/>
        </w:rPr>
        <w:t>Notably,</w:t>
      </w:r>
      <w:r w:rsidR="00576C17" w:rsidRPr="006E3868">
        <w:rPr>
          <w:color w:val="auto"/>
        </w:rPr>
        <w:t xml:space="preserve"> </w:t>
      </w:r>
      <w:r w:rsidR="007C0B13" w:rsidRPr="006E3868">
        <w:rPr>
          <w:color w:val="auto"/>
        </w:rPr>
        <w:t>in</w:t>
      </w:r>
      <w:r w:rsidR="00EB513D" w:rsidRPr="006E3868">
        <w:rPr>
          <w:color w:val="auto"/>
        </w:rPr>
        <w:t xml:space="preserve"> the second week, </w:t>
      </w:r>
      <w:r w:rsidR="00FD2947" w:rsidRPr="006E3868">
        <w:rPr>
          <w:color w:val="auto"/>
        </w:rPr>
        <w:t xml:space="preserve">the auditory-motor </w:t>
      </w:r>
      <w:r w:rsidR="00FD2947" w:rsidRPr="006E3868">
        <w:rPr>
          <w:color w:val="auto"/>
        </w:rPr>
        <w:lastRenderedPageBreak/>
        <w:t xml:space="preserve">connectivity </w:t>
      </w:r>
      <w:proofErr w:type="gramStart"/>
      <w:r w:rsidR="00FD2947" w:rsidRPr="006E3868">
        <w:rPr>
          <w:color w:val="auto"/>
        </w:rPr>
        <w:t xml:space="preserve">was </w:t>
      </w:r>
      <w:r w:rsidR="00576C17" w:rsidRPr="006E3868">
        <w:rPr>
          <w:color w:val="auto"/>
        </w:rPr>
        <w:t>disrupt</w:t>
      </w:r>
      <w:r w:rsidR="00FD2947" w:rsidRPr="006E3868">
        <w:rPr>
          <w:color w:val="auto"/>
        </w:rPr>
        <w:t>ed</w:t>
      </w:r>
      <w:proofErr w:type="gramEnd"/>
      <w:r w:rsidR="00C311F2" w:rsidRPr="006E3868">
        <w:rPr>
          <w:color w:val="auto"/>
        </w:rPr>
        <w:t xml:space="preserve"> drastically</w:t>
      </w:r>
      <w:r w:rsidR="00C311F2" w:rsidRPr="006E3868">
        <w:rPr>
          <w:color w:val="auto"/>
          <w:lang w:eastAsia="ja-JP"/>
        </w:rPr>
        <w:t>,</w:t>
      </w:r>
      <w:r w:rsidR="00FD2947" w:rsidRPr="006E3868">
        <w:rPr>
          <w:color w:val="auto"/>
        </w:rPr>
        <w:t xml:space="preserve"> </w:t>
      </w:r>
      <w:r w:rsidR="00C311F2" w:rsidRPr="006E3868">
        <w:rPr>
          <w:color w:val="auto"/>
        </w:rPr>
        <w:t xml:space="preserve">especially </w:t>
      </w:r>
      <w:r w:rsidR="00E041C6" w:rsidRPr="006E3868">
        <w:rPr>
          <w:color w:val="auto"/>
        </w:rPr>
        <w:t>in</w:t>
      </w:r>
      <w:r w:rsidR="00576C17" w:rsidRPr="006E3868">
        <w:rPr>
          <w:color w:val="auto"/>
        </w:rPr>
        <w:t xml:space="preserve"> the right motor-to-auditory feedback and left-to-right motor communication</w:t>
      </w:r>
      <w:r w:rsidR="00C311F2" w:rsidRPr="006E3868">
        <w:rPr>
          <w:color w:val="auto"/>
        </w:rPr>
        <w:t xml:space="preserve">. Immediately after that, the </w:t>
      </w:r>
      <w:r w:rsidR="00D33C3B" w:rsidRPr="006E3868">
        <w:rPr>
          <w:color w:val="auto"/>
          <w:lang w:eastAsia="ja-JP"/>
        </w:rPr>
        <w:t>connectivity</w:t>
      </w:r>
      <w:r w:rsidR="00C311F2" w:rsidRPr="006E3868">
        <w:rPr>
          <w:color w:val="auto"/>
        </w:rPr>
        <w:t xml:space="preserve"> </w:t>
      </w:r>
      <w:r w:rsidR="00D33C3B" w:rsidRPr="006E3868">
        <w:rPr>
          <w:color w:val="auto"/>
        </w:rPr>
        <w:t>recovered</w:t>
      </w:r>
      <w:r w:rsidR="00C311F2" w:rsidRPr="006E3868">
        <w:rPr>
          <w:color w:val="auto"/>
        </w:rPr>
        <w:t xml:space="preserve"> </w:t>
      </w:r>
      <w:r w:rsidR="00F36E4F" w:rsidRPr="006E3868">
        <w:rPr>
          <w:color w:val="auto"/>
        </w:rPr>
        <w:t xml:space="preserve">at the level of the first </w:t>
      </w:r>
      <w:proofErr w:type="gramStart"/>
      <w:r w:rsidR="00F36E4F" w:rsidRPr="006E3868">
        <w:rPr>
          <w:color w:val="auto"/>
        </w:rPr>
        <w:t>week</w:t>
      </w:r>
      <w:r w:rsidR="00C311F2" w:rsidRPr="006E3868">
        <w:rPr>
          <w:color w:val="auto"/>
        </w:rPr>
        <w:t>, and</w:t>
      </w:r>
      <w:proofErr w:type="gramEnd"/>
      <w:r w:rsidR="00C311F2" w:rsidRPr="006E3868">
        <w:rPr>
          <w:color w:val="auto"/>
        </w:rPr>
        <w:t xml:space="preserve"> returned to the initial </w:t>
      </w:r>
      <w:r w:rsidR="00F36E4F" w:rsidRPr="006E3868">
        <w:rPr>
          <w:color w:val="auto"/>
        </w:rPr>
        <w:t>level</w:t>
      </w:r>
      <w:r w:rsidR="00C311F2" w:rsidRPr="006E3868">
        <w:rPr>
          <w:color w:val="auto"/>
        </w:rPr>
        <w:t xml:space="preserve"> after the exposure.</w:t>
      </w:r>
      <w:r w:rsidR="005908D0" w:rsidRPr="006E3868">
        <w:rPr>
          <w:color w:val="auto"/>
        </w:rPr>
        <w:t xml:space="preserve"> </w:t>
      </w:r>
    </w:p>
    <w:p w14:paraId="2E689DC9" w14:textId="5C274877" w:rsidR="00E041C6" w:rsidRPr="006E3868" w:rsidRDefault="00E041C6" w:rsidP="006E3868">
      <w:pPr>
        <w:widowControl/>
        <w:rPr>
          <w:color w:val="auto"/>
        </w:rPr>
      </w:pPr>
    </w:p>
    <w:p w14:paraId="6A13E382" w14:textId="72DE0544" w:rsidR="00E041C6" w:rsidRPr="006E3868" w:rsidRDefault="009822F6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[Place </w:t>
      </w:r>
      <w:r w:rsidR="006E3868" w:rsidRPr="006E3868">
        <w:rPr>
          <w:b/>
          <w:color w:val="auto"/>
          <w:lang w:eastAsia="ja-JP"/>
        </w:rPr>
        <w:t>Figure 3</w:t>
      </w:r>
      <w:r w:rsidRPr="006E3868">
        <w:rPr>
          <w:color w:val="auto"/>
          <w:lang w:eastAsia="ja-JP"/>
        </w:rPr>
        <w:t xml:space="preserve"> here]</w:t>
      </w:r>
    </w:p>
    <w:p w14:paraId="78611B6C" w14:textId="77777777" w:rsidR="00AA22EC" w:rsidRPr="006E3868" w:rsidRDefault="00AA22EC" w:rsidP="006E3868">
      <w:pPr>
        <w:widowControl/>
        <w:rPr>
          <w:color w:val="auto"/>
        </w:rPr>
      </w:pPr>
    </w:p>
    <w:p w14:paraId="3C9083F6" w14:textId="7408FF4D" w:rsidR="00B32616" w:rsidRPr="006E3868" w:rsidRDefault="00B32616" w:rsidP="006E3868">
      <w:pPr>
        <w:widowControl/>
        <w:rPr>
          <w:b/>
          <w:color w:val="auto"/>
        </w:rPr>
      </w:pPr>
      <w:r w:rsidRPr="006E3868">
        <w:rPr>
          <w:b/>
          <w:color w:val="auto"/>
        </w:rPr>
        <w:t xml:space="preserve">FIGURE </w:t>
      </w:r>
      <w:r w:rsidR="0013621E" w:rsidRPr="006E3868">
        <w:rPr>
          <w:b/>
          <w:color w:val="auto"/>
        </w:rPr>
        <w:t xml:space="preserve">AND TABLE </w:t>
      </w:r>
      <w:r w:rsidRPr="006E3868">
        <w:rPr>
          <w:b/>
          <w:color w:val="auto"/>
        </w:rPr>
        <w:t>LEGENDS:</w:t>
      </w:r>
    </w:p>
    <w:p w14:paraId="72A6D9FC" w14:textId="77777777" w:rsidR="00C63645" w:rsidRPr="006E3868" w:rsidRDefault="00C63645" w:rsidP="006E3868">
      <w:pPr>
        <w:widowControl/>
        <w:rPr>
          <w:b/>
          <w:color w:val="auto"/>
        </w:rPr>
      </w:pPr>
    </w:p>
    <w:p w14:paraId="79CB019D" w14:textId="19400EE8" w:rsidR="00670B0C" w:rsidRPr="006E3868" w:rsidRDefault="006E3868" w:rsidP="006E3868">
      <w:pPr>
        <w:widowControl/>
        <w:rPr>
          <w:color w:val="auto"/>
        </w:rPr>
      </w:pPr>
      <w:r w:rsidRPr="006E3868">
        <w:rPr>
          <w:b/>
          <w:color w:val="auto"/>
        </w:rPr>
        <w:t>Figure 1</w:t>
      </w:r>
      <w:r w:rsidR="00B12E8A" w:rsidRPr="006E3868">
        <w:rPr>
          <w:b/>
          <w:color w:val="auto"/>
        </w:rPr>
        <w:t xml:space="preserve">: </w:t>
      </w:r>
      <w:r w:rsidR="00B26321" w:rsidRPr="006E3868">
        <w:rPr>
          <w:b/>
          <w:color w:val="auto"/>
        </w:rPr>
        <w:t>Sound source l</w:t>
      </w:r>
      <w:r w:rsidR="00B12E8A" w:rsidRPr="006E3868">
        <w:rPr>
          <w:b/>
          <w:color w:val="auto"/>
        </w:rPr>
        <w:t xml:space="preserve">ocalization </w:t>
      </w:r>
      <w:r w:rsidR="00035899" w:rsidRPr="006E3868">
        <w:rPr>
          <w:b/>
          <w:color w:val="auto"/>
        </w:rPr>
        <w:t>in 360</w:t>
      </w:r>
      <w:r w:rsidR="00AB020B">
        <w:rPr>
          <w:b/>
          <w:color w:val="auto"/>
        </w:rPr>
        <w:t>°</w:t>
      </w:r>
      <w:r w:rsidR="00035899" w:rsidRPr="006E3868">
        <w:rPr>
          <w:b/>
          <w:color w:val="auto"/>
        </w:rPr>
        <w:t xml:space="preserve"> directions</w:t>
      </w:r>
      <w:r w:rsidR="00787DC8" w:rsidRPr="006E3868">
        <w:rPr>
          <w:b/>
          <w:color w:val="auto"/>
        </w:rPr>
        <w:t>,</w:t>
      </w:r>
      <w:r w:rsidR="00035899" w:rsidRPr="006E3868">
        <w:rPr>
          <w:b/>
          <w:color w:val="auto"/>
        </w:rPr>
        <w:t xml:space="preserve"> </w:t>
      </w:r>
      <w:r w:rsidR="00E360EE" w:rsidRPr="006E3868">
        <w:rPr>
          <w:b/>
          <w:color w:val="auto"/>
        </w:rPr>
        <w:t>before</w:t>
      </w:r>
      <w:r w:rsidR="0089726C" w:rsidRPr="006E3868">
        <w:rPr>
          <w:b/>
          <w:color w:val="auto"/>
        </w:rPr>
        <w:t xml:space="preserve"> and </w:t>
      </w:r>
      <w:r w:rsidR="003F0B20" w:rsidRPr="006E3868">
        <w:rPr>
          <w:b/>
          <w:color w:val="auto"/>
        </w:rPr>
        <w:t>immediately after</w:t>
      </w:r>
      <w:r w:rsidR="0089726C" w:rsidRPr="006E3868">
        <w:rPr>
          <w:b/>
          <w:color w:val="auto"/>
        </w:rPr>
        <w:t xml:space="preserve"> </w:t>
      </w:r>
      <w:r w:rsidR="003F0B20" w:rsidRPr="006E3868">
        <w:rPr>
          <w:b/>
          <w:color w:val="auto"/>
        </w:rPr>
        <w:t>putting on</w:t>
      </w:r>
      <w:r w:rsidR="0089726C" w:rsidRPr="006E3868">
        <w:rPr>
          <w:b/>
          <w:color w:val="auto"/>
        </w:rPr>
        <w:t xml:space="preserve"> the left-right </w:t>
      </w:r>
      <w:r w:rsidR="00B12E8A" w:rsidRPr="006E3868">
        <w:rPr>
          <w:b/>
          <w:color w:val="auto"/>
        </w:rPr>
        <w:t xml:space="preserve">reversed </w:t>
      </w:r>
      <w:r w:rsidR="0089726C" w:rsidRPr="006E3868">
        <w:rPr>
          <w:b/>
          <w:color w:val="auto"/>
        </w:rPr>
        <w:t>audition system</w:t>
      </w:r>
      <w:r w:rsidR="00787DC8" w:rsidRPr="006E3868">
        <w:rPr>
          <w:b/>
          <w:color w:val="auto"/>
        </w:rPr>
        <w:t>,</w:t>
      </w:r>
      <w:r w:rsidR="00DF6B3F" w:rsidRPr="006E3868">
        <w:rPr>
          <w:b/>
          <w:color w:val="auto"/>
        </w:rPr>
        <w:t xml:space="preserve"> in six participants</w:t>
      </w:r>
      <w:r w:rsidR="00B12E8A" w:rsidRPr="006E3868">
        <w:rPr>
          <w:b/>
          <w:color w:val="auto"/>
        </w:rPr>
        <w:t xml:space="preserve">. </w:t>
      </w:r>
      <w:r w:rsidR="00F55545" w:rsidRPr="006E3868">
        <w:rPr>
          <w:b/>
          <w:color w:val="auto"/>
        </w:rPr>
        <w:t xml:space="preserve">(A) </w:t>
      </w:r>
      <w:r w:rsidR="0089726C" w:rsidRPr="006E3868">
        <w:rPr>
          <w:color w:val="auto"/>
        </w:rPr>
        <w:t>The constructed l</w:t>
      </w:r>
      <w:r w:rsidR="00E054E7" w:rsidRPr="006E3868">
        <w:rPr>
          <w:color w:val="auto"/>
        </w:rPr>
        <w:t>eft-right reversed audition system</w:t>
      </w:r>
      <w:r w:rsidR="00F55545" w:rsidRPr="006E3868">
        <w:rPr>
          <w:color w:val="auto"/>
        </w:rPr>
        <w:t>.</w:t>
      </w:r>
      <w:r w:rsidR="00F55545" w:rsidRPr="006E3868">
        <w:rPr>
          <w:b/>
          <w:color w:val="auto"/>
        </w:rPr>
        <w:t xml:space="preserve"> </w:t>
      </w:r>
      <w:r w:rsidR="00B12E8A" w:rsidRPr="006E3868">
        <w:rPr>
          <w:b/>
          <w:color w:val="auto"/>
        </w:rPr>
        <w:t>(</w:t>
      </w:r>
      <w:r w:rsidR="00F55545" w:rsidRPr="006E3868">
        <w:rPr>
          <w:b/>
          <w:color w:val="auto"/>
        </w:rPr>
        <w:t>B</w:t>
      </w:r>
      <w:r w:rsidR="00B12E8A" w:rsidRPr="006E3868">
        <w:rPr>
          <w:b/>
          <w:color w:val="auto"/>
        </w:rPr>
        <w:t>)</w:t>
      </w:r>
      <w:r w:rsidR="00B12E8A" w:rsidRPr="006E3868">
        <w:rPr>
          <w:color w:val="auto"/>
        </w:rPr>
        <w:t xml:space="preserve"> C</w:t>
      </w:r>
      <w:r w:rsidR="00035899" w:rsidRPr="006E3868">
        <w:rPr>
          <w:color w:val="auto"/>
        </w:rPr>
        <w:t xml:space="preserve">osine </w:t>
      </w:r>
      <w:r w:rsidR="00E76CAB" w:rsidRPr="006E3868">
        <w:rPr>
          <w:color w:val="auto"/>
        </w:rPr>
        <w:t xml:space="preserve">similarity </w:t>
      </w:r>
      <w:r w:rsidR="002F2B09" w:rsidRPr="006E3868">
        <w:rPr>
          <w:color w:val="auto"/>
        </w:rPr>
        <w:t xml:space="preserve">between </w:t>
      </w:r>
      <w:r w:rsidR="00AC3B09" w:rsidRPr="006E3868">
        <w:rPr>
          <w:color w:val="auto"/>
        </w:rPr>
        <w:t xml:space="preserve">perceptual angles and sign-regulated </w:t>
      </w:r>
      <w:r w:rsidR="00B12E8A" w:rsidRPr="006E3868">
        <w:rPr>
          <w:color w:val="auto"/>
        </w:rPr>
        <w:t xml:space="preserve">physical </w:t>
      </w:r>
      <w:r w:rsidR="00AC3B09" w:rsidRPr="006E3868">
        <w:rPr>
          <w:color w:val="auto"/>
        </w:rPr>
        <w:t>angles</w:t>
      </w:r>
      <w:r w:rsidR="00B12E8A" w:rsidRPr="006E3868">
        <w:rPr>
          <w:color w:val="auto"/>
        </w:rPr>
        <w:t xml:space="preserve"> in the normal </w:t>
      </w:r>
      <w:r w:rsidR="00CE3F1D" w:rsidRPr="006E3868">
        <w:rPr>
          <w:color w:val="auto"/>
        </w:rPr>
        <w:t xml:space="preserve">(blue) </w:t>
      </w:r>
      <w:r w:rsidR="00B12E8A" w:rsidRPr="006E3868">
        <w:rPr>
          <w:color w:val="auto"/>
        </w:rPr>
        <w:t xml:space="preserve">and reversed </w:t>
      </w:r>
      <w:r w:rsidR="00CE3F1D" w:rsidRPr="006E3868">
        <w:rPr>
          <w:color w:val="auto"/>
        </w:rPr>
        <w:t xml:space="preserve">(red) </w:t>
      </w:r>
      <w:r w:rsidR="00B12E8A" w:rsidRPr="006E3868">
        <w:rPr>
          <w:color w:val="auto"/>
        </w:rPr>
        <w:t>conditions</w:t>
      </w:r>
      <w:r w:rsidR="00670B0C" w:rsidRPr="006E3868">
        <w:rPr>
          <w:color w:val="auto"/>
        </w:rPr>
        <w:t xml:space="preserve"> </w:t>
      </w:r>
      <w:r w:rsidR="001560E4" w:rsidRPr="006E3868">
        <w:rPr>
          <w:color w:val="auto"/>
        </w:rPr>
        <w:t xml:space="preserve">plotted against </w:t>
      </w:r>
      <w:r w:rsidR="00AC3B09" w:rsidRPr="006E3868">
        <w:rPr>
          <w:color w:val="auto"/>
        </w:rPr>
        <w:t xml:space="preserve">(unregulated) </w:t>
      </w:r>
      <w:r w:rsidR="00670B0C" w:rsidRPr="006E3868">
        <w:rPr>
          <w:color w:val="auto"/>
        </w:rPr>
        <w:t>physical angles</w:t>
      </w:r>
      <w:r w:rsidR="00D02AC1" w:rsidRPr="006E3868">
        <w:rPr>
          <w:color w:val="auto"/>
        </w:rPr>
        <w:t>, respectively</w:t>
      </w:r>
      <w:r w:rsidR="00B12E8A" w:rsidRPr="006E3868">
        <w:rPr>
          <w:color w:val="auto"/>
        </w:rPr>
        <w:t xml:space="preserve">. </w:t>
      </w:r>
      <w:r w:rsidR="00006B45" w:rsidRPr="006E3868">
        <w:rPr>
          <w:color w:val="auto"/>
        </w:rPr>
        <w:t xml:space="preserve">While the </w:t>
      </w:r>
      <w:r w:rsidR="0053244F" w:rsidRPr="006E3868">
        <w:rPr>
          <w:color w:val="auto"/>
        </w:rPr>
        <w:t>physical</w:t>
      </w:r>
      <w:r w:rsidR="00006B45" w:rsidRPr="006E3868">
        <w:rPr>
          <w:color w:val="auto"/>
        </w:rPr>
        <w:t xml:space="preserve"> angles </w:t>
      </w:r>
      <w:proofErr w:type="gramStart"/>
      <w:r w:rsidR="00006B45" w:rsidRPr="006E3868">
        <w:rPr>
          <w:color w:val="auto"/>
        </w:rPr>
        <w:t>are directly used</w:t>
      </w:r>
      <w:proofErr w:type="gramEnd"/>
      <w:r w:rsidR="00006B45" w:rsidRPr="006E3868">
        <w:rPr>
          <w:color w:val="auto"/>
        </w:rPr>
        <w:t xml:space="preserve"> </w:t>
      </w:r>
      <w:r w:rsidR="0053244F" w:rsidRPr="006E3868">
        <w:rPr>
          <w:color w:val="auto"/>
        </w:rPr>
        <w:t xml:space="preserve">for the cosine similarity </w:t>
      </w:r>
      <w:r w:rsidR="00006B45" w:rsidRPr="006E3868">
        <w:rPr>
          <w:color w:val="auto"/>
        </w:rPr>
        <w:t>in the normal condition, the signs of p</w:t>
      </w:r>
      <w:r w:rsidR="0053244F" w:rsidRPr="006E3868">
        <w:rPr>
          <w:color w:val="auto"/>
        </w:rPr>
        <w:t>hysical</w:t>
      </w:r>
      <w:r w:rsidR="00006B45" w:rsidRPr="006E3868">
        <w:rPr>
          <w:color w:val="auto"/>
        </w:rPr>
        <w:t xml:space="preserve"> angles are inverted in the reversed condition. </w:t>
      </w:r>
      <w:r w:rsidR="00B12E8A" w:rsidRPr="006E3868">
        <w:rPr>
          <w:b/>
          <w:color w:val="auto"/>
        </w:rPr>
        <w:t>(</w:t>
      </w:r>
      <w:r w:rsidR="00F55545" w:rsidRPr="006E3868">
        <w:rPr>
          <w:b/>
          <w:color w:val="auto"/>
        </w:rPr>
        <w:t>C</w:t>
      </w:r>
      <w:r w:rsidR="00B12E8A" w:rsidRPr="006E3868">
        <w:rPr>
          <w:b/>
          <w:color w:val="auto"/>
        </w:rPr>
        <w:t>)</w:t>
      </w:r>
      <w:r w:rsidR="00B12E8A" w:rsidRPr="006E3868">
        <w:rPr>
          <w:color w:val="auto"/>
        </w:rPr>
        <w:t xml:space="preserve"> </w:t>
      </w:r>
      <w:r w:rsidR="00670B0C" w:rsidRPr="006E3868">
        <w:rPr>
          <w:color w:val="auto"/>
        </w:rPr>
        <w:t xml:space="preserve">Cosine </w:t>
      </w:r>
      <w:r w:rsidR="00E76CAB" w:rsidRPr="006E3868">
        <w:rPr>
          <w:color w:val="auto"/>
        </w:rPr>
        <w:t xml:space="preserve">similarity </w:t>
      </w:r>
      <w:r w:rsidR="002F2B09" w:rsidRPr="006E3868">
        <w:rPr>
          <w:color w:val="auto"/>
        </w:rPr>
        <w:t xml:space="preserve">between </w:t>
      </w:r>
      <w:r w:rsidR="006B3889" w:rsidRPr="006E3868">
        <w:rPr>
          <w:color w:val="auto"/>
        </w:rPr>
        <w:t xml:space="preserve">perceptual angles </w:t>
      </w:r>
      <w:r w:rsidR="00AB1FDE" w:rsidRPr="006E3868">
        <w:rPr>
          <w:color w:val="auto"/>
        </w:rPr>
        <w:t xml:space="preserve">in the reversed </w:t>
      </w:r>
      <w:r w:rsidR="004876E3" w:rsidRPr="006E3868">
        <w:rPr>
          <w:color w:val="auto"/>
        </w:rPr>
        <w:t xml:space="preserve">condition </w:t>
      </w:r>
      <w:r w:rsidR="006B3889" w:rsidRPr="006E3868">
        <w:rPr>
          <w:color w:val="auto"/>
        </w:rPr>
        <w:t xml:space="preserve">and </w:t>
      </w:r>
      <w:r w:rsidR="00E51D5B" w:rsidRPr="006E3868">
        <w:rPr>
          <w:color w:val="auto"/>
        </w:rPr>
        <w:t>oppositely arranged</w:t>
      </w:r>
      <w:r w:rsidR="004876E3" w:rsidRPr="006E3868">
        <w:rPr>
          <w:color w:val="auto"/>
        </w:rPr>
        <w:t xml:space="preserve"> perceptual angles in </w:t>
      </w:r>
      <w:r w:rsidR="00AB1FDE" w:rsidRPr="006E3868">
        <w:rPr>
          <w:color w:val="auto"/>
        </w:rPr>
        <w:t xml:space="preserve">the </w:t>
      </w:r>
      <w:r w:rsidR="00670B0C" w:rsidRPr="006E3868">
        <w:rPr>
          <w:color w:val="auto"/>
        </w:rPr>
        <w:t xml:space="preserve">normal </w:t>
      </w:r>
      <w:r w:rsidR="00AB1FDE" w:rsidRPr="006E3868">
        <w:rPr>
          <w:color w:val="auto"/>
        </w:rPr>
        <w:t>condition</w:t>
      </w:r>
      <w:r w:rsidR="00670B0C" w:rsidRPr="006E3868">
        <w:rPr>
          <w:color w:val="auto"/>
        </w:rPr>
        <w:t xml:space="preserve"> plotted </w:t>
      </w:r>
      <w:r w:rsidR="002F2B09" w:rsidRPr="006E3868">
        <w:rPr>
          <w:color w:val="auto"/>
        </w:rPr>
        <w:t xml:space="preserve">against </w:t>
      </w:r>
      <w:r w:rsidR="001C6495" w:rsidRPr="006E3868">
        <w:rPr>
          <w:color w:val="auto"/>
        </w:rPr>
        <w:t>physical</w:t>
      </w:r>
      <w:r w:rsidR="00670B0C" w:rsidRPr="006E3868">
        <w:rPr>
          <w:color w:val="auto"/>
        </w:rPr>
        <w:t xml:space="preserve"> angles</w:t>
      </w:r>
      <w:r w:rsidR="00254D65" w:rsidRPr="006E3868">
        <w:rPr>
          <w:color w:val="auto"/>
        </w:rPr>
        <w:t xml:space="preserve"> (</w:t>
      </w:r>
      <w:r w:rsidR="00626557" w:rsidRPr="006E3868">
        <w:rPr>
          <w:color w:val="auto"/>
          <w:lang w:eastAsia="ja-JP"/>
        </w:rPr>
        <w:t>purple</w:t>
      </w:r>
      <w:r w:rsidR="00254D65" w:rsidRPr="006E3868">
        <w:rPr>
          <w:color w:val="auto"/>
        </w:rPr>
        <w:t>)</w:t>
      </w:r>
      <w:r w:rsidR="004876E3" w:rsidRPr="006E3868">
        <w:rPr>
          <w:color w:val="auto"/>
        </w:rPr>
        <w:t>.</w:t>
      </w:r>
      <w:r w:rsidR="0078281F" w:rsidRPr="006E3868">
        <w:rPr>
          <w:color w:val="auto"/>
        </w:rPr>
        <w:t xml:space="preserve"> </w:t>
      </w:r>
      <w:r w:rsidR="00BD55B5" w:rsidRPr="006E3868">
        <w:rPr>
          <w:color w:val="auto"/>
        </w:rPr>
        <w:t xml:space="preserve">This figure has </w:t>
      </w:r>
      <w:proofErr w:type="gramStart"/>
      <w:r w:rsidR="00BD55B5" w:rsidRPr="006E3868">
        <w:rPr>
          <w:color w:val="auto"/>
        </w:rPr>
        <w:t>been modified</w:t>
      </w:r>
      <w:proofErr w:type="gramEnd"/>
      <w:r w:rsidR="00BD55B5" w:rsidRPr="006E3868">
        <w:rPr>
          <w:color w:val="auto"/>
        </w:rPr>
        <w:t xml:space="preserve"> from </w:t>
      </w:r>
      <w:r w:rsidR="002105E7" w:rsidRPr="006E3868">
        <w:rPr>
          <w:color w:val="auto"/>
        </w:rPr>
        <w:t>Aoyama and Kuriki</w:t>
      </w:r>
      <w:r w:rsidR="002105E7" w:rsidRPr="006E3868">
        <w:rPr>
          <w:color w:val="auto"/>
          <w:vertAlign w:val="superscript"/>
        </w:rPr>
        <w:t>1</w:t>
      </w:r>
      <w:r w:rsidR="002105E7" w:rsidRPr="006E3868">
        <w:rPr>
          <w:color w:val="auto"/>
          <w:vertAlign w:val="superscript"/>
          <w:lang w:eastAsia="ja-JP"/>
        </w:rPr>
        <w:t>5</w:t>
      </w:r>
      <w:r w:rsidR="002105E7" w:rsidRPr="006E3868">
        <w:rPr>
          <w:color w:val="auto"/>
        </w:rPr>
        <w:t>.</w:t>
      </w:r>
    </w:p>
    <w:p w14:paraId="623F3882" w14:textId="2B0A5326" w:rsidR="00C5675F" w:rsidRPr="006E3868" w:rsidRDefault="00C5675F" w:rsidP="006E3868">
      <w:pPr>
        <w:widowControl/>
        <w:rPr>
          <w:color w:val="auto"/>
        </w:rPr>
      </w:pPr>
    </w:p>
    <w:p w14:paraId="5561A6FD" w14:textId="19A3464A" w:rsidR="00B12E8A" w:rsidRPr="006E3868" w:rsidRDefault="006E3868" w:rsidP="006E3868">
      <w:pPr>
        <w:widowControl/>
        <w:rPr>
          <w:color w:val="auto"/>
        </w:rPr>
      </w:pPr>
      <w:r w:rsidRPr="006E3868">
        <w:rPr>
          <w:b/>
          <w:color w:val="auto"/>
        </w:rPr>
        <w:t xml:space="preserve">Figure </w:t>
      </w:r>
      <w:r w:rsidRPr="006E3868">
        <w:rPr>
          <w:b/>
          <w:color w:val="auto"/>
          <w:lang w:eastAsia="ja-JP"/>
        </w:rPr>
        <w:t>2</w:t>
      </w:r>
      <w:r w:rsidR="00B12E8A" w:rsidRPr="006E3868">
        <w:rPr>
          <w:b/>
          <w:color w:val="auto"/>
        </w:rPr>
        <w:t xml:space="preserve">: </w:t>
      </w:r>
      <w:r w:rsidR="00386295" w:rsidRPr="006E3868">
        <w:rPr>
          <w:b/>
          <w:color w:val="auto"/>
        </w:rPr>
        <w:t xml:space="preserve">Behavioral </w:t>
      </w:r>
      <w:r w:rsidR="0021500B" w:rsidRPr="006E3868">
        <w:rPr>
          <w:b/>
          <w:color w:val="auto"/>
        </w:rPr>
        <w:t xml:space="preserve">and </w:t>
      </w:r>
      <w:r w:rsidR="00386295" w:rsidRPr="006E3868">
        <w:rPr>
          <w:b/>
          <w:color w:val="auto"/>
        </w:rPr>
        <w:t>neural</w:t>
      </w:r>
      <w:r w:rsidR="0021500B" w:rsidRPr="006E3868">
        <w:rPr>
          <w:b/>
          <w:color w:val="auto"/>
        </w:rPr>
        <w:t xml:space="preserve"> </w:t>
      </w:r>
      <w:r w:rsidR="00386295" w:rsidRPr="006E3868">
        <w:rPr>
          <w:b/>
          <w:color w:val="auto"/>
        </w:rPr>
        <w:t xml:space="preserve">responses </w:t>
      </w:r>
      <w:r w:rsidR="00636F1B" w:rsidRPr="006E3868">
        <w:rPr>
          <w:b/>
          <w:color w:val="auto"/>
        </w:rPr>
        <w:t xml:space="preserve">during the selective reaction time task </w:t>
      </w:r>
      <w:r w:rsidR="00386295" w:rsidRPr="006E3868">
        <w:rPr>
          <w:b/>
          <w:color w:val="auto"/>
        </w:rPr>
        <w:t>in a representative participant</w:t>
      </w:r>
      <w:r w:rsidR="00B12E8A" w:rsidRPr="006E3868">
        <w:rPr>
          <w:b/>
          <w:color w:val="auto"/>
        </w:rPr>
        <w:t>. (A)</w:t>
      </w:r>
      <w:r w:rsidR="00B12E8A" w:rsidRPr="006E3868">
        <w:rPr>
          <w:color w:val="auto"/>
        </w:rPr>
        <w:t xml:space="preserve"> </w:t>
      </w:r>
      <w:r w:rsidR="0021500B" w:rsidRPr="006E3868">
        <w:rPr>
          <w:color w:val="auto"/>
        </w:rPr>
        <w:t xml:space="preserve">Mean reaction times </w:t>
      </w:r>
      <w:r w:rsidR="00BD667E" w:rsidRPr="006E3868">
        <w:rPr>
          <w:color w:val="auto"/>
        </w:rPr>
        <w:t xml:space="preserve">for stimulus-response compatible and incompatible conditions. </w:t>
      </w:r>
      <w:r w:rsidR="00B12E8A" w:rsidRPr="006E3868">
        <w:rPr>
          <w:b/>
          <w:color w:val="auto"/>
        </w:rPr>
        <w:t>(B)</w:t>
      </w:r>
      <w:r w:rsidR="00B12E8A" w:rsidRPr="006E3868">
        <w:rPr>
          <w:color w:val="auto"/>
        </w:rPr>
        <w:t xml:space="preserve"> </w:t>
      </w:r>
      <w:r w:rsidR="00636F1B" w:rsidRPr="006E3868">
        <w:rPr>
          <w:color w:val="auto"/>
        </w:rPr>
        <w:t>Left and right auditory N1m intensities for stimulus-response compatible and incompatible conditions, as evaluated by minimum</w:t>
      </w:r>
      <w:r w:rsidR="00ED4C1D" w:rsidRPr="006E3868">
        <w:rPr>
          <w:color w:val="auto"/>
        </w:rPr>
        <w:t>-</w:t>
      </w:r>
      <w:r w:rsidR="00636F1B" w:rsidRPr="006E3868">
        <w:rPr>
          <w:color w:val="auto"/>
        </w:rPr>
        <w:t>norm estimates</w:t>
      </w:r>
      <w:r w:rsidR="00B12E8A" w:rsidRPr="006E3868">
        <w:rPr>
          <w:color w:val="auto"/>
        </w:rPr>
        <w:t xml:space="preserve">. </w:t>
      </w:r>
      <w:r w:rsidR="00BD667E" w:rsidRPr="006E3868">
        <w:rPr>
          <w:color w:val="auto"/>
        </w:rPr>
        <w:t>Y</w:t>
      </w:r>
      <w:r w:rsidR="008756B1" w:rsidRPr="006E3868">
        <w:rPr>
          <w:color w:val="auto"/>
        </w:rPr>
        <w:t>ellow zone</w:t>
      </w:r>
      <w:r w:rsidR="00BD667E" w:rsidRPr="006E3868">
        <w:rPr>
          <w:color w:val="auto"/>
        </w:rPr>
        <w:t>s</w:t>
      </w:r>
      <w:r w:rsidR="008756B1" w:rsidRPr="006E3868">
        <w:rPr>
          <w:color w:val="auto"/>
        </w:rPr>
        <w:t xml:space="preserve"> indicate </w:t>
      </w:r>
      <w:r w:rsidR="00BD667E" w:rsidRPr="006E3868">
        <w:rPr>
          <w:color w:val="auto"/>
        </w:rPr>
        <w:t>a</w:t>
      </w:r>
      <w:r w:rsidR="008756B1" w:rsidRPr="006E3868">
        <w:rPr>
          <w:color w:val="auto"/>
        </w:rPr>
        <w:t xml:space="preserve"> period </w:t>
      </w:r>
      <w:r w:rsidR="00BD667E" w:rsidRPr="006E3868">
        <w:rPr>
          <w:color w:val="auto"/>
        </w:rPr>
        <w:t xml:space="preserve">exposed </w:t>
      </w:r>
      <w:r w:rsidR="008756B1" w:rsidRPr="006E3868">
        <w:rPr>
          <w:color w:val="auto"/>
        </w:rPr>
        <w:t xml:space="preserve">to left-right reversed audition. </w:t>
      </w:r>
      <w:r w:rsidR="00CF58E6" w:rsidRPr="006E3868">
        <w:rPr>
          <w:color w:val="auto"/>
        </w:rPr>
        <w:t xml:space="preserve">This figure has </w:t>
      </w:r>
      <w:proofErr w:type="gramStart"/>
      <w:r w:rsidR="00CF58E6" w:rsidRPr="006E3868">
        <w:rPr>
          <w:color w:val="auto"/>
        </w:rPr>
        <w:t>been modified</w:t>
      </w:r>
      <w:proofErr w:type="gramEnd"/>
      <w:r w:rsidR="00CF58E6" w:rsidRPr="006E3868">
        <w:rPr>
          <w:color w:val="auto"/>
        </w:rPr>
        <w:t xml:space="preserve"> </w:t>
      </w:r>
      <w:r w:rsidR="005A1338" w:rsidRPr="006E3868">
        <w:rPr>
          <w:color w:val="auto"/>
        </w:rPr>
        <w:t>from Aoyama</w:t>
      </w:r>
      <w:r w:rsidR="00C92133" w:rsidRPr="006E3868">
        <w:rPr>
          <w:color w:val="auto"/>
        </w:rPr>
        <w:t xml:space="preserve"> and Kuriki</w:t>
      </w:r>
      <w:r w:rsidR="00C92133" w:rsidRPr="006E3868">
        <w:rPr>
          <w:color w:val="auto"/>
          <w:vertAlign w:val="superscript"/>
        </w:rPr>
        <w:t>1</w:t>
      </w:r>
      <w:r w:rsidR="00C92133" w:rsidRPr="006E3868">
        <w:rPr>
          <w:color w:val="auto"/>
          <w:vertAlign w:val="superscript"/>
          <w:lang w:eastAsia="ja-JP"/>
        </w:rPr>
        <w:t>5</w:t>
      </w:r>
      <w:r w:rsidR="00C92133" w:rsidRPr="006E3868">
        <w:rPr>
          <w:color w:val="auto"/>
        </w:rPr>
        <w:t>.</w:t>
      </w:r>
    </w:p>
    <w:p w14:paraId="778C70AB" w14:textId="77777777" w:rsidR="0055010E" w:rsidRPr="006E3868" w:rsidRDefault="0055010E" w:rsidP="006E3868">
      <w:pPr>
        <w:widowControl/>
        <w:rPr>
          <w:b/>
          <w:color w:val="auto"/>
        </w:rPr>
      </w:pPr>
    </w:p>
    <w:p w14:paraId="41F3A76D" w14:textId="6297B087" w:rsidR="00B12E8A" w:rsidRPr="006E3868" w:rsidRDefault="006E3868" w:rsidP="006E3868">
      <w:pPr>
        <w:widowControl/>
        <w:rPr>
          <w:color w:val="auto"/>
        </w:rPr>
      </w:pPr>
      <w:r w:rsidRPr="006E3868">
        <w:rPr>
          <w:b/>
          <w:color w:val="auto"/>
        </w:rPr>
        <w:t>Figure 3</w:t>
      </w:r>
      <w:r w:rsidR="00B12E8A" w:rsidRPr="006E3868">
        <w:rPr>
          <w:b/>
          <w:color w:val="auto"/>
        </w:rPr>
        <w:t xml:space="preserve">: </w:t>
      </w:r>
      <w:r w:rsidR="001010D5" w:rsidRPr="006E3868">
        <w:rPr>
          <w:b/>
          <w:color w:val="auto"/>
        </w:rPr>
        <w:t>Auditory-motor f</w:t>
      </w:r>
      <w:r w:rsidR="00AE74D6" w:rsidRPr="006E3868">
        <w:rPr>
          <w:b/>
          <w:color w:val="auto"/>
        </w:rPr>
        <w:t xml:space="preserve">unctional connectivity </w:t>
      </w:r>
      <w:r w:rsidR="00F03645" w:rsidRPr="006E3868">
        <w:rPr>
          <w:b/>
          <w:color w:val="auto"/>
        </w:rPr>
        <w:t xml:space="preserve">as tested </w:t>
      </w:r>
      <w:r w:rsidR="006C068B" w:rsidRPr="006E3868">
        <w:rPr>
          <w:b/>
          <w:color w:val="auto"/>
        </w:rPr>
        <w:t xml:space="preserve">by </w:t>
      </w:r>
      <w:r w:rsidR="00F03645" w:rsidRPr="006E3868">
        <w:rPr>
          <w:b/>
          <w:bCs/>
          <w:color w:val="auto"/>
        </w:rPr>
        <w:t>Granger causality test</w:t>
      </w:r>
      <w:r w:rsidR="006C068B" w:rsidRPr="006E3868">
        <w:rPr>
          <w:b/>
          <w:bCs/>
          <w:color w:val="auto"/>
        </w:rPr>
        <w:t>s</w:t>
      </w:r>
      <w:r w:rsidR="00F03645" w:rsidRPr="006E3868">
        <w:rPr>
          <w:b/>
          <w:color w:val="auto"/>
        </w:rPr>
        <w:t xml:space="preserve"> </w:t>
      </w:r>
      <w:r w:rsidR="00AE74D6" w:rsidRPr="006E3868">
        <w:rPr>
          <w:b/>
          <w:color w:val="auto"/>
        </w:rPr>
        <w:t>during the selective reaction time task</w:t>
      </w:r>
      <w:r w:rsidR="00E57C0E" w:rsidRPr="006E3868">
        <w:rPr>
          <w:b/>
          <w:color w:val="auto"/>
        </w:rPr>
        <w:t xml:space="preserve"> </w:t>
      </w:r>
      <w:r w:rsidR="00EB6B8D" w:rsidRPr="006E3868">
        <w:rPr>
          <w:b/>
          <w:color w:val="auto"/>
        </w:rPr>
        <w:t>in</w:t>
      </w:r>
      <w:r w:rsidR="00E57C0E" w:rsidRPr="006E3868">
        <w:rPr>
          <w:b/>
          <w:color w:val="auto"/>
        </w:rPr>
        <w:t xml:space="preserve"> two participants</w:t>
      </w:r>
      <w:r w:rsidR="00AE74D6" w:rsidRPr="006E3868">
        <w:rPr>
          <w:b/>
          <w:color w:val="auto"/>
        </w:rPr>
        <w:t>.</w:t>
      </w:r>
      <w:r w:rsidR="007E048E" w:rsidRPr="006E3868">
        <w:rPr>
          <w:b/>
          <w:color w:val="auto"/>
        </w:rPr>
        <w:t xml:space="preserve"> </w:t>
      </w:r>
      <w:r w:rsidR="007E048E" w:rsidRPr="006E3868">
        <w:rPr>
          <w:bCs/>
          <w:color w:val="auto"/>
        </w:rPr>
        <w:t>Red</w:t>
      </w:r>
      <w:r w:rsidR="00190168" w:rsidRPr="006E3868">
        <w:rPr>
          <w:bCs/>
          <w:color w:val="auto"/>
        </w:rPr>
        <w:t xml:space="preserve">, </w:t>
      </w:r>
      <w:r w:rsidR="007E048E" w:rsidRPr="006E3868">
        <w:rPr>
          <w:bCs/>
          <w:color w:val="auto"/>
        </w:rPr>
        <w:t>yellow</w:t>
      </w:r>
      <w:r w:rsidR="00190168" w:rsidRPr="006E3868">
        <w:rPr>
          <w:bCs/>
          <w:color w:val="auto"/>
        </w:rPr>
        <w:t>, and no</w:t>
      </w:r>
      <w:r w:rsidR="00B12E8A" w:rsidRPr="006E3868">
        <w:rPr>
          <w:bCs/>
          <w:color w:val="auto"/>
        </w:rPr>
        <w:t xml:space="preserve"> </w:t>
      </w:r>
      <w:r w:rsidR="007E048E" w:rsidRPr="006E3868">
        <w:rPr>
          <w:bCs/>
          <w:color w:val="auto"/>
        </w:rPr>
        <w:t>arrow</w:t>
      </w:r>
      <w:r w:rsidR="00190168" w:rsidRPr="006E3868">
        <w:rPr>
          <w:bCs/>
          <w:color w:val="auto"/>
        </w:rPr>
        <w:t>(</w:t>
      </w:r>
      <w:r w:rsidR="007E048E" w:rsidRPr="006E3868">
        <w:rPr>
          <w:bCs/>
          <w:color w:val="auto"/>
        </w:rPr>
        <w:t>s</w:t>
      </w:r>
      <w:r w:rsidR="00190168" w:rsidRPr="006E3868">
        <w:rPr>
          <w:bCs/>
          <w:color w:val="auto"/>
        </w:rPr>
        <w:t>)</w:t>
      </w:r>
      <w:r w:rsidR="00B12E8A" w:rsidRPr="006E3868">
        <w:rPr>
          <w:bCs/>
          <w:color w:val="auto"/>
        </w:rPr>
        <w:t xml:space="preserve"> indicate the number of participants who showed significance </w:t>
      </w:r>
      <w:r w:rsidR="00F03645" w:rsidRPr="006E3868">
        <w:rPr>
          <w:color w:val="auto"/>
        </w:rPr>
        <w:t xml:space="preserve">at a threshold of </w:t>
      </w:r>
      <w:r w:rsidR="00F03645" w:rsidRPr="006E3868">
        <w:rPr>
          <w:i/>
          <w:color w:val="auto"/>
        </w:rPr>
        <w:t>p</w:t>
      </w:r>
      <w:r w:rsidR="00F03645" w:rsidRPr="006E3868">
        <w:rPr>
          <w:color w:val="auto"/>
        </w:rPr>
        <w:t xml:space="preserve"> &lt; 0.05 </w:t>
      </w:r>
      <w:r w:rsidR="00B12E8A" w:rsidRPr="006E3868">
        <w:rPr>
          <w:bCs/>
          <w:color w:val="auto"/>
        </w:rPr>
        <w:t>(</w:t>
      </w:r>
      <w:r w:rsidR="00B12E8A" w:rsidRPr="006E3868">
        <w:rPr>
          <w:bCs/>
          <w:i/>
          <w:color w:val="auto"/>
        </w:rPr>
        <w:t>N</w:t>
      </w:r>
      <w:r w:rsidR="00B12E8A" w:rsidRPr="006E3868">
        <w:rPr>
          <w:bCs/>
          <w:color w:val="auto"/>
        </w:rPr>
        <w:t xml:space="preserve"> = </w:t>
      </w:r>
      <w:r w:rsidR="00190168" w:rsidRPr="006E3868">
        <w:rPr>
          <w:bCs/>
          <w:color w:val="auto"/>
        </w:rPr>
        <w:t>2, 1,</w:t>
      </w:r>
      <w:r w:rsidR="00B12E8A" w:rsidRPr="006E3868">
        <w:rPr>
          <w:bCs/>
          <w:color w:val="auto"/>
        </w:rPr>
        <w:t xml:space="preserve"> and </w:t>
      </w:r>
      <w:r w:rsidR="00190168" w:rsidRPr="006E3868">
        <w:rPr>
          <w:bCs/>
          <w:color w:val="auto"/>
        </w:rPr>
        <w:t xml:space="preserve">0, respectively). </w:t>
      </w:r>
      <w:r w:rsidR="00E57C0E" w:rsidRPr="006E3868">
        <w:rPr>
          <w:bCs/>
          <w:color w:val="auto"/>
        </w:rPr>
        <w:t xml:space="preserve">LM and RM denote left and right motor areas, respectively, and LA and RA denote left and right auditory areas, respectively. </w:t>
      </w:r>
      <w:r w:rsidR="00CF58E6" w:rsidRPr="006E3868">
        <w:rPr>
          <w:bCs/>
          <w:color w:val="auto"/>
        </w:rPr>
        <w:t xml:space="preserve">This figure has </w:t>
      </w:r>
      <w:proofErr w:type="gramStart"/>
      <w:r w:rsidR="00CF58E6" w:rsidRPr="006E3868">
        <w:rPr>
          <w:bCs/>
          <w:color w:val="auto"/>
        </w:rPr>
        <w:t>been modified</w:t>
      </w:r>
      <w:proofErr w:type="gramEnd"/>
      <w:r w:rsidR="00CF58E6" w:rsidRPr="006E3868">
        <w:rPr>
          <w:bCs/>
          <w:color w:val="auto"/>
        </w:rPr>
        <w:t xml:space="preserve"> from </w:t>
      </w:r>
      <w:r w:rsidR="00C92133" w:rsidRPr="006E3868">
        <w:rPr>
          <w:color w:val="auto"/>
        </w:rPr>
        <w:t>Aoyama and Kuriki</w:t>
      </w:r>
      <w:r w:rsidR="00C92133" w:rsidRPr="006E3868">
        <w:rPr>
          <w:color w:val="auto"/>
          <w:vertAlign w:val="superscript"/>
        </w:rPr>
        <w:t>1</w:t>
      </w:r>
      <w:r w:rsidR="00C92133" w:rsidRPr="006E3868">
        <w:rPr>
          <w:color w:val="auto"/>
          <w:vertAlign w:val="superscript"/>
          <w:lang w:eastAsia="ja-JP"/>
        </w:rPr>
        <w:t>5</w:t>
      </w:r>
      <w:r w:rsidR="00C92133" w:rsidRPr="006E3868">
        <w:rPr>
          <w:color w:val="auto"/>
        </w:rPr>
        <w:t>.</w:t>
      </w:r>
    </w:p>
    <w:p w14:paraId="57EBC226" w14:textId="77777777" w:rsidR="00C92133" w:rsidRPr="006E3868" w:rsidRDefault="00C92133" w:rsidP="006E3868">
      <w:pPr>
        <w:widowControl/>
        <w:rPr>
          <w:bCs/>
          <w:color w:val="auto"/>
        </w:rPr>
      </w:pPr>
    </w:p>
    <w:p w14:paraId="64B8CF78" w14:textId="5E6360E5" w:rsidR="006305D7" w:rsidRPr="006E3868" w:rsidRDefault="006305D7" w:rsidP="006E3868">
      <w:pPr>
        <w:widowControl/>
        <w:tabs>
          <w:tab w:val="left" w:pos="7605"/>
        </w:tabs>
        <w:rPr>
          <w:color w:val="auto"/>
        </w:rPr>
      </w:pPr>
      <w:r w:rsidRPr="006E3868">
        <w:rPr>
          <w:b/>
          <w:color w:val="auto"/>
        </w:rPr>
        <w:t>DISCUSSION</w:t>
      </w:r>
      <w:r w:rsidRPr="006E3868">
        <w:rPr>
          <w:b/>
          <w:bCs/>
          <w:color w:val="auto"/>
        </w:rPr>
        <w:t>:</w:t>
      </w:r>
    </w:p>
    <w:p w14:paraId="459621FF" w14:textId="1C142AE1" w:rsidR="009600B9" w:rsidRPr="006E3868" w:rsidRDefault="00D74B56" w:rsidP="006E3868">
      <w:pPr>
        <w:widowControl/>
        <w:tabs>
          <w:tab w:val="left" w:pos="7088"/>
        </w:tabs>
        <w:rPr>
          <w:color w:val="auto"/>
        </w:rPr>
      </w:pPr>
      <w:r w:rsidRPr="006E3868">
        <w:rPr>
          <w:color w:val="auto"/>
          <w:lang w:eastAsia="ja-JP"/>
        </w:rPr>
        <w:t>The proposed protocol aim</w:t>
      </w:r>
      <w:r w:rsidR="000F3E9D" w:rsidRPr="006E3868">
        <w:rPr>
          <w:color w:val="auto"/>
          <w:lang w:eastAsia="ja-JP"/>
        </w:rPr>
        <w:t>ed</w:t>
      </w:r>
      <w:r w:rsidRPr="006E3868">
        <w:rPr>
          <w:color w:val="auto"/>
          <w:lang w:eastAsia="ja-JP"/>
        </w:rPr>
        <w:t xml:space="preserve"> to </w:t>
      </w:r>
      <w:r w:rsidR="00392729" w:rsidRPr="006E3868">
        <w:rPr>
          <w:color w:val="auto"/>
          <w:lang w:eastAsia="ja-JP"/>
        </w:rPr>
        <w:t>establish</w:t>
      </w:r>
      <w:r w:rsidRPr="006E3868">
        <w:rPr>
          <w:color w:val="auto"/>
          <w:lang w:eastAsia="ja-JP"/>
        </w:rPr>
        <w:t xml:space="preserve"> a methodology for studying adaptation to left-right reversed audition as an effective tool for uncovering the adaptability of humans to a novel auditory environment. </w:t>
      </w:r>
      <w:r w:rsidR="00F42F98" w:rsidRPr="006E3868">
        <w:rPr>
          <w:color w:val="auto"/>
          <w:lang w:eastAsia="ja-JP"/>
        </w:rPr>
        <w:t xml:space="preserve">As </w:t>
      </w:r>
      <w:r w:rsidR="000127AE" w:rsidRPr="006E3868">
        <w:rPr>
          <w:color w:val="auto"/>
          <w:lang w:eastAsia="ja-JP"/>
        </w:rPr>
        <w:t>evidenced by t</w:t>
      </w:r>
      <w:r w:rsidR="00F42F98" w:rsidRPr="006E3868">
        <w:rPr>
          <w:color w:val="auto"/>
          <w:lang w:eastAsia="ja-JP"/>
        </w:rPr>
        <w:t xml:space="preserve">he representative results, the </w:t>
      </w:r>
      <w:r w:rsidR="00342BFE" w:rsidRPr="006E3868">
        <w:rPr>
          <w:color w:val="auto"/>
          <w:lang w:eastAsia="ja-JP"/>
        </w:rPr>
        <w:t>constructed</w:t>
      </w:r>
      <w:r w:rsidR="00F42F98" w:rsidRPr="006E3868">
        <w:rPr>
          <w:color w:val="auto"/>
          <w:lang w:eastAsia="ja-JP"/>
        </w:rPr>
        <w:t xml:space="preserve"> </w:t>
      </w:r>
      <w:r w:rsidR="00342BFE" w:rsidRPr="006E3868">
        <w:rPr>
          <w:color w:val="auto"/>
          <w:lang w:eastAsia="ja-JP"/>
        </w:rPr>
        <w:t>apparatus</w:t>
      </w:r>
      <w:r w:rsidR="00F42F98" w:rsidRPr="006E3868">
        <w:rPr>
          <w:color w:val="auto"/>
          <w:lang w:eastAsia="ja-JP"/>
        </w:rPr>
        <w:t xml:space="preserve"> </w:t>
      </w:r>
      <w:r w:rsidR="00610B72" w:rsidRPr="006E3868">
        <w:rPr>
          <w:color w:val="auto"/>
          <w:lang w:eastAsia="ja-JP"/>
        </w:rPr>
        <w:t xml:space="preserve">achieved left-right reversed audition with </w:t>
      </w:r>
      <w:r w:rsidR="00F42F98" w:rsidRPr="006E3868">
        <w:rPr>
          <w:color w:val="auto"/>
        </w:rPr>
        <w:t xml:space="preserve">high </w:t>
      </w:r>
      <w:r w:rsidR="00E92483" w:rsidRPr="006E3868">
        <w:rPr>
          <w:color w:val="auto"/>
        </w:rPr>
        <w:t xml:space="preserve">spatiotemporal accuracy. </w:t>
      </w:r>
      <w:r w:rsidR="00BD6EFA" w:rsidRPr="006E3868">
        <w:rPr>
          <w:color w:val="auto"/>
        </w:rPr>
        <w:t xml:space="preserve">Although </w:t>
      </w:r>
      <w:r w:rsidR="00610B72" w:rsidRPr="006E3868">
        <w:rPr>
          <w:color w:val="auto"/>
        </w:rPr>
        <w:t xml:space="preserve">the </w:t>
      </w:r>
      <w:r w:rsidR="007C5285" w:rsidRPr="006E3868">
        <w:rPr>
          <w:color w:val="auto"/>
        </w:rPr>
        <w:t xml:space="preserve">previous </w:t>
      </w:r>
      <w:r w:rsidR="00610B72" w:rsidRPr="006E3868">
        <w:rPr>
          <w:color w:val="auto"/>
        </w:rPr>
        <w:t>apparatuses for reversed audition</w:t>
      </w:r>
      <w:r w:rsidR="007C5285" w:rsidRPr="006E3868">
        <w:rPr>
          <w:color w:val="auto"/>
          <w:vertAlign w:val="superscript"/>
        </w:rPr>
        <w:t>11</w:t>
      </w:r>
      <w:r w:rsidR="002D5FF4" w:rsidRPr="006E3868">
        <w:rPr>
          <w:color w:val="auto"/>
          <w:vertAlign w:val="superscript"/>
        </w:rPr>
        <w:t>–</w:t>
      </w:r>
      <w:r w:rsidR="007C5285" w:rsidRPr="006E3868">
        <w:rPr>
          <w:color w:val="auto"/>
          <w:vertAlign w:val="superscript"/>
        </w:rPr>
        <w:t>14</w:t>
      </w:r>
      <w:r w:rsidR="00610B72" w:rsidRPr="006E3868">
        <w:rPr>
          <w:color w:val="auto"/>
        </w:rPr>
        <w:t xml:space="preserve"> </w:t>
      </w:r>
      <w:r w:rsidR="007C5285" w:rsidRPr="006E3868">
        <w:rPr>
          <w:color w:val="auto"/>
        </w:rPr>
        <w:t xml:space="preserve">were </w:t>
      </w:r>
      <w:r w:rsidR="00BD6EFA" w:rsidRPr="006E3868">
        <w:rPr>
          <w:color w:val="auto"/>
        </w:rPr>
        <w:t>most</w:t>
      </w:r>
      <w:r w:rsidR="006D73F8" w:rsidRPr="006E3868">
        <w:rPr>
          <w:color w:val="auto"/>
        </w:rPr>
        <w:t>ly</w:t>
      </w:r>
      <w:r w:rsidR="00610B72" w:rsidRPr="006E3868">
        <w:rPr>
          <w:color w:val="auto"/>
        </w:rPr>
        <w:t xml:space="preserve"> </w:t>
      </w:r>
      <w:r w:rsidR="007C5285" w:rsidRPr="006E3868">
        <w:rPr>
          <w:color w:val="auto"/>
        </w:rPr>
        <w:t xml:space="preserve">reliable </w:t>
      </w:r>
      <w:r w:rsidR="00610B72" w:rsidRPr="006E3868">
        <w:rPr>
          <w:color w:val="auto"/>
        </w:rPr>
        <w:t>in the front auditory field</w:t>
      </w:r>
      <w:r w:rsidR="007C5285" w:rsidRPr="006E3868">
        <w:rPr>
          <w:color w:val="auto"/>
        </w:rPr>
        <w:t>,</w:t>
      </w:r>
      <w:r w:rsidR="00610B72" w:rsidRPr="006E3868">
        <w:rPr>
          <w:color w:val="auto"/>
        </w:rPr>
        <w:t xml:space="preserve"> </w:t>
      </w:r>
      <w:r w:rsidR="006D73F8" w:rsidRPr="006E3868">
        <w:rPr>
          <w:color w:val="auto"/>
        </w:rPr>
        <w:t xml:space="preserve">this protocol </w:t>
      </w:r>
      <w:r w:rsidR="00342BFE" w:rsidRPr="006E3868">
        <w:rPr>
          <w:color w:val="auto"/>
        </w:rPr>
        <w:t>p</w:t>
      </w:r>
      <w:r w:rsidR="007C5285" w:rsidRPr="006E3868">
        <w:rPr>
          <w:color w:val="auto"/>
        </w:rPr>
        <w:t>rovides h</w:t>
      </w:r>
      <w:r w:rsidR="00E92483" w:rsidRPr="006E3868">
        <w:rPr>
          <w:color w:val="auto"/>
        </w:rPr>
        <w:t xml:space="preserve">igh </w:t>
      </w:r>
      <w:r w:rsidR="00F42F98" w:rsidRPr="006E3868">
        <w:rPr>
          <w:color w:val="auto"/>
        </w:rPr>
        <w:t xml:space="preserve">performance in </w:t>
      </w:r>
      <w:r w:rsidR="00483EEC" w:rsidRPr="006E3868">
        <w:rPr>
          <w:color w:val="auto"/>
        </w:rPr>
        <w:t xml:space="preserve">a </w:t>
      </w:r>
      <w:r w:rsidR="00F42F98" w:rsidRPr="006E3868">
        <w:rPr>
          <w:color w:val="auto"/>
        </w:rPr>
        <w:t>360-degree sound source localization</w:t>
      </w:r>
      <w:r w:rsidR="00450658" w:rsidRPr="006E3868">
        <w:rPr>
          <w:color w:val="auto"/>
        </w:rPr>
        <w:t xml:space="preserve"> </w:t>
      </w:r>
      <w:r w:rsidR="00311A82" w:rsidRPr="006E3868">
        <w:rPr>
          <w:color w:val="auto"/>
        </w:rPr>
        <w:t xml:space="preserve">coupled with </w:t>
      </w:r>
      <w:r w:rsidR="00724141" w:rsidRPr="006E3868">
        <w:rPr>
          <w:color w:val="auto"/>
        </w:rPr>
        <w:t>hearing</w:t>
      </w:r>
      <w:r w:rsidR="00311A82" w:rsidRPr="006E3868">
        <w:rPr>
          <w:color w:val="auto"/>
        </w:rPr>
        <w:t xml:space="preserve"> characteristics</w:t>
      </w:r>
      <w:r w:rsidR="00611E2C" w:rsidRPr="006E3868">
        <w:rPr>
          <w:color w:val="auto"/>
          <w:lang w:eastAsia="ja-JP"/>
        </w:rPr>
        <w:t xml:space="preserve">. </w:t>
      </w:r>
      <w:r w:rsidR="00D210C7" w:rsidRPr="006E3868">
        <w:rPr>
          <w:color w:val="auto"/>
          <w:lang w:eastAsia="ja-JP"/>
        </w:rPr>
        <w:t>Moreover</w:t>
      </w:r>
      <w:r w:rsidR="00E92483" w:rsidRPr="006E3868">
        <w:rPr>
          <w:color w:val="auto"/>
          <w:lang w:eastAsia="ja-JP"/>
        </w:rPr>
        <w:t xml:space="preserve">, </w:t>
      </w:r>
      <w:r w:rsidR="00426A0C" w:rsidRPr="006E3868">
        <w:rPr>
          <w:color w:val="auto"/>
          <w:lang w:eastAsia="ja-JP"/>
        </w:rPr>
        <w:t>a potential</w:t>
      </w:r>
      <w:r w:rsidR="00E92483" w:rsidRPr="006E3868">
        <w:rPr>
          <w:color w:val="auto"/>
          <w:lang w:eastAsia="ja-JP"/>
        </w:rPr>
        <w:t xml:space="preserve"> delay </w:t>
      </w:r>
      <w:r w:rsidR="00426A0C" w:rsidRPr="006E3868">
        <w:rPr>
          <w:color w:val="auto"/>
          <w:lang w:eastAsia="ja-JP"/>
        </w:rPr>
        <w:t xml:space="preserve">of 2 </w:t>
      </w:r>
      <w:proofErr w:type="spellStart"/>
      <w:r w:rsidR="00426A0C" w:rsidRPr="006E3868">
        <w:rPr>
          <w:color w:val="auto"/>
          <w:lang w:eastAsia="ja-JP"/>
        </w:rPr>
        <w:t>ms</w:t>
      </w:r>
      <w:proofErr w:type="spellEnd"/>
      <w:r w:rsidR="00426A0C" w:rsidRPr="006E3868">
        <w:rPr>
          <w:color w:val="auto"/>
          <w:lang w:eastAsia="ja-JP"/>
        </w:rPr>
        <w:t xml:space="preserve"> </w:t>
      </w:r>
      <w:r w:rsidR="000F3E9D" w:rsidRPr="006E3868">
        <w:rPr>
          <w:color w:val="auto"/>
        </w:rPr>
        <w:t>lost</w:t>
      </w:r>
      <w:r w:rsidR="00CA3D37" w:rsidRPr="006E3868">
        <w:rPr>
          <w:color w:val="auto"/>
        </w:rPr>
        <w:t xml:space="preserve"> through the electrical path in the system</w:t>
      </w:r>
      <w:r w:rsidR="00E66F32" w:rsidRPr="006E3868">
        <w:rPr>
          <w:color w:val="auto"/>
        </w:rPr>
        <w:t xml:space="preserve">, which </w:t>
      </w:r>
      <w:r w:rsidR="00363CCF" w:rsidRPr="006E3868">
        <w:rPr>
          <w:color w:val="auto"/>
        </w:rPr>
        <w:t xml:space="preserve">has </w:t>
      </w:r>
      <w:r w:rsidR="00426A0C" w:rsidRPr="006E3868">
        <w:rPr>
          <w:color w:val="auto"/>
        </w:rPr>
        <w:t>never</w:t>
      </w:r>
      <w:r w:rsidR="00E66F32" w:rsidRPr="006E3868">
        <w:rPr>
          <w:color w:val="auto"/>
        </w:rPr>
        <w:t xml:space="preserve"> </w:t>
      </w:r>
      <w:r w:rsidR="00363CCF" w:rsidRPr="006E3868">
        <w:rPr>
          <w:color w:val="auto"/>
        </w:rPr>
        <w:t xml:space="preserve">been </w:t>
      </w:r>
      <w:r w:rsidR="00E66F32" w:rsidRPr="006E3868">
        <w:rPr>
          <w:color w:val="auto"/>
        </w:rPr>
        <w:t xml:space="preserve">evaluated in </w:t>
      </w:r>
      <w:r w:rsidR="00DC6430" w:rsidRPr="006E3868">
        <w:rPr>
          <w:color w:val="auto"/>
        </w:rPr>
        <w:t>other</w:t>
      </w:r>
      <w:r w:rsidR="00E66F32" w:rsidRPr="006E3868">
        <w:rPr>
          <w:color w:val="auto"/>
        </w:rPr>
        <w:t xml:space="preserve"> electronic apparatus</w:t>
      </w:r>
      <w:r w:rsidR="00DC6430" w:rsidRPr="006E3868">
        <w:rPr>
          <w:color w:val="auto"/>
        </w:rPr>
        <w:t>es</w:t>
      </w:r>
      <w:r w:rsidR="00E66F32" w:rsidRPr="006E3868">
        <w:rPr>
          <w:color w:val="auto"/>
          <w:vertAlign w:val="superscript"/>
        </w:rPr>
        <w:t>13, 14</w:t>
      </w:r>
      <w:r w:rsidR="00E66F32" w:rsidRPr="006E3868">
        <w:rPr>
          <w:color w:val="auto"/>
        </w:rPr>
        <w:t xml:space="preserve">, </w:t>
      </w:r>
      <w:proofErr w:type="gramStart"/>
      <w:r w:rsidR="00E92483" w:rsidRPr="006E3868">
        <w:rPr>
          <w:color w:val="auto"/>
          <w:lang w:eastAsia="ja-JP"/>
        </w:rPr>
        <w:t>is considered to be</w:t>
      </w:r>
      <w:proofErr w:type="gramEnd"/>
      <w:r w:rsidR="00E92483" w:rsidRPr="006E3868">
        <w:rPr>
          <w:color w:val="auto"/>
          <w:lang w:eastAsia="ja-JP"/>
        </w:rPr>
        <w:t xml:space="preserve"> negligible </w:t>
      </w:r>
      <w:r w:rsidR="00EF24FB" w:rsidRPr="006E3868">
        <w:rPr>
          <w:color w:val="auto"/>
          <w:lang w:eastAsia="ja-JP"/>
        </w:rPr>
        <w:t xml:space="preserve">due to </w:t>
      </w:r>
      <w:r w:rsidR="00E92483" w:rsidRPr="006E3868">
        <w:rPr>
          <w:color w:val="auto"/>
        </w:rPr>
        <w:t xml:space="preserve">the </w:t>
      </w:r>
      <w:r w:rsidR="00EF24FB" w:rsidRPr="006E3868">
        <w:rPr>
          <w:color w:val="auto"/>
        </w:rPr>
        <w:t xml:space="preserve">human </w:t>
      </w:r>
      <w:r w:rsidR="00E92483" w:rsidRPr="006E3868">
        <w:rPr>
          <w:color w:val="auto"/>
        </w:rPr>
        <w:t>temporal auditory acuity</w:t>
      </w:r>
      <w:r w:rsidR="00E92483" w:rsidRPr="006E3868">
        <w:rPr>
          <w:color w:val="auto"/>
          <w:vertAlign w:val="superscript"/>
        </w:rPr>
        <w:t>22</w:t>
      </w:r>
      <w:r w:rsidR="009600B9" w:rsidRPr="006E3868">
        <w:rPr>
          <w:color w:val="auto"/>
          <w:lang w:eastAsia="ja-JP"/>
        </w:rPr>
        <w:t>.</w:t>
      </w:r>
      <w:r w:rsidR="009600B9" w:rsidRPr="006E3868">
        <w:rPr>
          <w:color w:val="auto"/>
        </w:rPr>
        <w:t xml:space="preserve"> </w:t>
      </w:r>
      <w:r w:rsidR="008607A0" w:rsidRPr="006E3868">
        <w:rPr>
          <w:color w:val="auto"/>
        </w:rPr>
        <w:t>Unlike the traditional apparatus of curved trumpets</w:t>
      </w:r>
      <w:r w:rsidR="008607A0" w:rsidRPr="006E3868">
        <w:rPr>
          <w:color w:val="auto"/>
          <w:vertAlign w:val="superscript"/>
        </w:rPr>
        <w:t>11, 12</w:t>
      </w:r>
      <w:r w:rsidR="008607A0" w:rsidRPr="006E3868">
        <w:rPr>
          <w:color w:val="auto"/>
        </w:rPr>
        <w:t xml:space="preserve"> with a strange appearance and uncomfortable fit, the reversed audition system </w:t>
      </w:r>
      <w:r w:rsidR="004265C1" w:rsidRPr="006E3868">
        <w:rPr>
          <w:color w:val="auto"/>
        </w:rPr>
        <w:t>used in th</w:t>
      </w:r>
      <w:r w:rsidR="00AA0556" w:rsidRPr="006E3868">
        <w:rPr>
          <w:color w:val="auto"/>
        </w:rPr>
        <w:t>e present</w:t>
      </w:r>
      <w:r w:rsidR="004265C1" w:rsidRPr="006E3868">
        <w:rPr>
          <w:color w:val="auto"/>
        </w:rPr>
        <w:t xml:space="preserve"> protocol</w:t>
      </w:r>
      <w:r w:rsidR="008607A0" w:rsidRPr="006E3868">
        <w:rPr>
          <w:color w:val="auto"/>
        </w:rPr>
        <w:t xml:space="preserve"> looks like a mobile music player and enables a participant to </w:t>
      </w:r>
      <w:r w:rsidR="008607A0" w:rsidRPr="006E3868">
        <w:rPr>
          <w:color w:val="auto"/>
        </w:rPr>
        <w:lastRenderedPageBreak/>
        <w:t xml:space="preserve">focus on daily life without </w:t>
      </w:r>
      <w:r w:rsidR="00A100DF" w:rsidRPr="006E3868">
        <w:rPr>
          <w:color w:val="auto"/>
        </w:rPr>
        <w:t xml:space="preserve">arousing curiosity or </w:t>
      </w:r>
      <w:r w:rsidR="008607A0" w:rsidRPr="006E3868">
        <w:rPr>
          <w:color w:val="auto"/>
        </w:rPr>
        <w:t xml:space="preserve">drawing attention </w:t>
      </w:r>
      <w:r w:rsidR="00784F05" w:rsidRPr="006E3868">
        <w:rPr>
          <w:color w:val="auto"/>
        </w:rPr>
        <w:t xml:space="preserve">of </w:t>
      </w:r>
      <w:r w:rsidR="008607A0" w:rsidRPr="006E3868">
        <w:rPr>
          <w:color w:val="auto"/>
        </w:rPr>
        <w:t xml:space="preserve">other individuals. </w:t>
      </w:r>
      <w:r w:rsidR="007F0574" w:rsidRPr="006E3868">
        <w:rPr>
          <w:color w:val="auto"/>
        </w:rPr>
        <w:t xml:space="preserve">At this point, </w:t>
      </w:r>
      <w:r w:rsidR="00A14DC4" w:rsidRPr="006E3868">
        <w:rPr>
          <w:color w:val="auto"/>
        </w:rPr>
        <w:t>it</w:t>
      </w:r>
      <w:r w:rsidR="007908FF" w:rsidRPr="006E3868">
        <w:rPr>
          <w:color w:val="auto"/>
        </w:rPr>
        <w:t xml:space="preserve"> </w:t>
      </w:r>
      <w:r w:rsidR="00426A0C" w:rsidRPr="006E3868">
        <w:rPr>
          <w:color w:val="auto"/>
        </w:rPr>
        <w:t xml:space="preserve">is </w:t>
      </w:r>
      <w:r w:rsidR="005838E8" w:rsidRPr="006E3868">
        <w:rPr>
          <w:color w:val="auto"/>
        </w:rPr>
        <w:t xml:space="preserve">even </w:t>
      </w:r>
      <w:r w:rsidR="00A14DC4" w:rsidRPr="006E3868">
        <w:rPr>
          <w:color w:val="auto"/>
        </w:rPr>
        <w:t>superior to</w:t>
      </w:r>
      <w:r w:rsidR="00426A0C" w:rsidRPr="006E3868">
        <w:rPr>
          <w:color w:val="auto"/>
        </w:rPr>
        <w:t xml:space="preserve"> </w:t>
      </w:r>
      <w:r w:rsidR="00A14DC4" w:rsidRPr="006E3868">
        <w:rPr>
          <w:color w:val="auto"/>
        </w:rPr>
        <w:t xml:space="preserve">the apparatuses for </w:t>
      </w:r>
      <w:r w:rsidR="00426A0C" w:rsidRPr="006E3868">
        <w:rPr>
          <w:color w:val="auto"/>
        </w:rPr>
        <w:t xml:space="preserve">reversed vision </w:t>
      </w:r>
      <w:r w:rsidR="003050D0" w:rsidRPr="006E3868">
        <w:rPr>
          <w:color w:val="auto"/>
        </w:rPr>
        <w:t>using</w:t>
      </w:r>
      <w:r w:rsidR="00426A0C" w:rsidRPr="006E3868">
        <w:rPr>
          <w:color w:val="auto"/>
        </w:rPr>
        <w:t xml:space="preserve"> prisms</w:t>
      </w:r>
      <w:r w:rsidR="002D5FF4" w:rsidRPr="006E3868">
        <w:rPr>
          <w:color w:val="auto"/>
          <w:vertAlign w:val="superscript"/>
        </w:rPr>
        <w:t>1–7</w:t>
      </w:r>
      <w:r w:rsidR="00426A0C" w:rsidRPr="006E3868">
        <w:rPr>
          <w:color w:val="auto"/>
        </w:rPr>
        <w:t xml:space="preserve">. </w:t>
      </w:r>
      <w:r w:rsidR="000E1984" w:rsidRPr="006E3868">
        <w:rPr>
          <w:color w:val="auto"/>
          <w:lang w:eastAsia="ja-JP"/>
        </w:rPr>
        <w:t xml:space="preserve">Indeed, </w:t>
      </w:r>
      <w:r w:rsidR="006E16A1" w:rsidRPr="006E3868">
        <w:rPr>
          <w:color w:val="auto"/>
          <w:lang w:eastAsia="ja-JP"/>
        </w:rPr>
        <w:t>as evidenced by the representative results</w:t>
      </w:r>
      <w:r w:rsidR="00BA11E0" w:rsidRPr="006E3868">
        <w:rPr>
          <w:color w:val="auto"/>
          <w:lang w:eastAsia="ja-JP"/>
        </w:rPr>
        <w:t>,</w:t>
      </w:r>
      <w:r w:rsidR="006E16A1" w:rsidRPr="006E3868">
        <w:rPr>
          <w:color w:val="auto"/>
          <w:lang w:eastAsia="ja-JP"/>
        </w:rPr>
        <w:t xml:space="preserve"> </w:t>
      </w:r>
      <w:r w:rsidR="000F3E9D" w:rsidRPr="006E3868">
        <w:rPr>
          <w:color w:val="auto"/>
          <w:lang w:eastAsia="ja-JP"/>
        </w:rPr>
        <w:t xml:space="preserve">around 1 </w:t>
      </w:r>
      <w:r w:rsidR="000E1984" w:rsidRPr="006E3868">
        <w:rPr>
          <w:color w:val="auto"/>
          <w:lang w:eastAsia="ja-JP"/>
        </w:rPr>
        <w:t xml:space="preserve">month </w:t>
      </w:r>
      <w:r w:rsidR="000F3E9D" w:rsidRPr="006E3868">
        <w:rPr>
          <w:color w:val="auto"/>
          <w:lang w:eastAsia="ja-JP"/>
        </w:rPr>
        <w:t xml:space="preserve">of </w:t>
      </w:r>
      <w:r w:rsidR="000E1984" w:rsidRPr="006E3868">
        <w:rPr>
          <w:color w:val="auto"/>
          <w:lang w:eastAsia="ja-JP"/>
        </w:rPr>
        <w:t>wearing the apparatus achieved adaptation to left-right reversed audition at</w:t>
      </w:r>
      <w:r w:rsidR="000F3E9D" w:rsidRPr="006E3868">
        <w:rPr>
          <w:color w:val="auto"/>
          <w:lang w:eastAsia="ja-JP"/>
        </w:rPr>
        <w:t xml:space="preserve"> the</w:t>
      </w:r>
      <w:r w:rsidR="000E1984" w:rsidRPr="006E3868">
        <w:rPr>
          <w:color w:val="auto"/>
          <w:lang w:eastAsia="ja-JP"/>
        </w:rPr>
        <w:t xml:space="preserve"> perceptual, behavioral, and neural levels. </w:t>
      </w:r>
      <w:r w:rsidR="00C24F46" w:rsidRPr="006E3868">
        <w:rPr>
          <w:color w:val="auto"/>
        </w:rPr>
        <w:t>As in previous protocols</w:t>
      </w:r>
      <w:r w:rsidR="00C24F46" w:rsidRPr="006E3868">
        <w:rPr>
          <w:color w:val="auto"/>
          <w:vertAlign w:val="superscript"/>
        </w:rPr>
        <w:t>11–14</w:t>
      </w:r>
      <w:r w:rsidR="00C24F46" w:rsidRPr="006E3868">
        <w:rPr>
          <w:color w:val="auto"/>
          <w:lang w:eastAsia="ja-JP"/>
        </w:rPr>
        <w:t>, it was quite challenging to perform experiments with many participants, due to</w:t>
      </w:r>
      <w:r w:rsidR="00C24F46" w:rsidRPr="006E3868">
        <w:rPr>
          <w:color w:val="auto"/>
        </w:rPr>
        <w:t xml:space="preserve"> the long research period and difficulties in participant recruitment. However, individual results provided reliable, </w:t>
      </w:r>
      <w:proofErr w:type="gramStart"/>
      <w:r w:rsidR="00C24F46" w:rsidRPr="006E3868">
        <w:rPr>
          <w:color w:val="auto"/>
        </w:rPr>
        <w:t>rich</w:t>
      </w:r>
      <w:proofErr w:type="gramEnd"/>
      <w:r w:rsidR="00C24F46" w:rsidRPr="006E3868">
        <w:rPr>
          <w:color w:val="auto"/>
        </w:rPr>
        <w:t xml:space="preserve"> and valuable information about auditory adaptation (for details, see Aoyama and Kuriki</w:t>
      </w:r>
      <w:r w:rsidR="00C24F46" w:rsidRPr="006E3868">
        <w:rPr>
          <w:color w:val="auto"/>
          <w:vertAlign w:val="superscript"/>
        </w:rPr>
        <w:t>15</w:t>
      </w:r>
      <w:r w:rsidR="00C24F46" w:rsidRPr="006E3868">
        <w:rPr>
          <w:color w:val="auto"/>
        </w:rPr>
        <w:t xml:space="preserve">). </w:t>
      </w:r>
      <w:r w:rsidR="00A035B9" w:rsidRPr="006E3868">
        <w:rPr>
          <w:color w:val="auto"/>
        </w:rPr>
        <w:t>T</w:t>
      </w:r>
      <w:r w:rsidR="009600B9" w:rsidRPr="006E3868">
        <w:rPr>
          <w:color w:val="auto"/>
        </w:rPr>
        <w:t>he</w:t>
      </w:r>
      <w:r w:rsidR="00DE31D7" w:rsidRPr="006E3868">
        <w:rPr>
          <w:color w:val="auto"/>
        </w:rPr>
        <w:t xml:space="preserve">refore, </w:t>
      </w:r>
      <w:r w:rsidR="00242091" w:rsidRPr="006E3868">
        <w:rPr>
          <w:color w:val="auto"/>
        </w:rPr>
        <w:t xml:space="preserve">the </w:t>
      </w:r>
      <w:r w:rsidR="007908FF" w:rsidRPr="006E3868">
        <w:rPr>
          <w:color w:val="auto"/>
        </w:rPr>
        <w:t>present protocol</w:t>
      </w:r>
      <w:r w:rsidR="00242091" w:rsidRPr="006E3868">
        <w:rPr>
          <w:color w:val="auto"/>
        </w:rPr>
        <w:t xml:space="preserve"> is much better suited for </w:t>
      </w:r>
      <w:r w:rsidR="009600B9" w:rsidRPr="006E3868">
        <w:rPr>
          <w:color w:val="auto"/>
        </w:rPr>
        <w:t>facilitat</w:t>
      </w:r>
      <w:r w:rsidR="00242091" w:rsidRPr="006E3868">
        <w:rPr>
          <w:color w:val="auto"/>
        </w:rPr>
        <w:t>ing</w:t>
      </w:r>
      <w:r w:rsidR="009600B9" w:rsidRPr="006E3868">
        <w:rPr>
          <w:color w:val="auto"/>
        </w:rPr>
        <w:t xml:space="preserve"> </w:t>
      </w:r>
      <w:r w:rsidR="000F3E9D" w:rsidRPr="006E3868">
        <w:rPr>
          <w:color w:val="auto"/>
        </w:rPr>
        <w:t xml:space="preserve">the </w:t>
      </w:r>
      <w:r w:rsidR="009600B9" w:rsidRPr="006E3868">
        <w:rPr>
          <w:color w:val="auto"/>
        </w:rPr>
        <w:t xml:space="preserve">adaptation </w:t>
      </w:r>
      <w:r w:rsidR="000B0CB2" w:rsidRPr="006E3868">
        <w:rPr>
          <w:color w:val="auto"/>
        </w:rPr>
        <w:t xml:space="preserve">to reversed audition </w:t>
      </w:r>
      <w:r w:rsidR="00242091" w:rsidRPr="006E3868">
        <w:rPr>
          <w:color w:val="auto"/>
        </w:rPr>
        <w:t>tha</w:t>
      </w:r>
      <w:r w:rsidR="002B26FB" w:rsidRPr="006E3868">
        <w:rPr>
          <w:color w:val="auto"/>
        </w:rPr>
        <w:t>n</w:t>
      </w:r>
      <w:r w:rsidR="00242091" w:rsidRPr="006E3868">
        <w:rPr>
          <w:color w:val="auto"/>
        </w:rPr>
        <w:t xml:space="preserve"> any other previous </w:t>
      </w:r>
      <w:r w:rsidR="007908FF" w:rsidRPr="006E3868">
        <w:rPr>
          <w:color w:val="auto"/>
        </w:rPr>
        <w:t xml:space="preserve">protocols </w:t>
      </w:r>
      <w:r w:rsidR="00242091" w:rsidRPr="006E3868">
        <w:rPr>
          <w:color w:val="auto"/>
        </w:rPr>
        <w:t xml:space="preserve">that have failed to </w:t>
      </w:r>
      <w:r w:rsidR="00AB020B" w:rsidRPr="006E3868">
        <w:rPr>
          <w:color w:val="auto"/>
        </w:rPr>
        <w:t>noticeabl</w:t>
      </w:r>
      <w:r w:rsidR="00AB020B">
        <w:rPr>
          <w:color w:val="auto"/>
        </w:rPr>
        <w:t>y</w:t>
      </w:r>
      <w:r w:rsidR="00AB020B" w:rsidRPr="006E3868">
        <w:rPr>
          <w:color w:val="auto"/>
        </w:rPr>
        <w:t xml:space="preserve"> </w:t>
      </w:r>
      <w:r w:rsidR="000F3E9D" w:rsidRPr="006E3868">
        <w:rPr>
          <w:color w:val="auto"/>
        </w:rPr>
        <w:t xml:space="preserve">advance </w:t>
      </w:r>
      <w:r w:rsidR="003950FB" w:rsidRPr="006E3868">
        <w:rPr>
          <w:color w:val="auto"/>
        </w:rPr>
        <w:t>knowledge</w:t>
      </w:r>
      <w:r w:rsidR="003111C1" w:rsidRPr="006E3868">
        <w:rPr>
          <w:color w:val="auto"/>
        </w:rPr>
        <w:t xml:space="preserve"> about the adaptation</w:t>
      </w:r>
      <w:r w:rsidR="00B5569E" w:rsidRPr="006E3868">
        <w:rPr>
          <w:color w:val="auto"/>
          <w:vertAlign w:val="superscript"/>
        </w:rPr>
        <w:t>11–14</w:t>
      </w:r>
      <w:r w:rsidR="009600B9" w:rsidRPr="006E3868">
        <w:rPr>
          <w:color w:val="auto"/>
        </w:rPr>
        <w:t>.</w:t>
      </w:r>
    </w:p>
    <w:p w14:paraId="0B192442" w14:textId="0AA84F58" w:rsidR="006F192C" w:rsidRPr="006E3868" w:rsidRDefault="006F192C" w:rsidP="006E3868">
      <w:pPr>
        <w:widowControl/>
        <w:rPr>
          <w:color w:val="auto"/>
          <w:lang w:eastAsia="ja-JP"/>
        </w:rPr>
      </w:pPr>
    </w:p>
    <w:p w14:paraId="4AE1D1C0" w14:textId="5934832F" w:rsidR="00E821B7" w:rsidRPr="006E3868" w:rsidRDefault="00B0440A" w:rsidP="006E3868">
      <w:pPr>
        <w:widowControl/>
        <w:rPr>
          <w:color w:val="auto"/>
        </w:rPr>
      </w:pPr>
      <w:r w:rsidRPr="006E3868">
        <w:rPr>
          <w:color w:val="auto"/>
          <w:lang w:eastAsia="ja-JP"/>
        </w:rPr>
        <w:t xml:space="preserve">As a basic premise, </w:t>
      </w:r>
      <w:r w:rsidR="00FB7D67" w:rsidRPr="006E3868">
        <w:rPr>
          <w:color w:val="auto"/>
          <w:lang w:eastAsia="ja-JP"/>
        </w:rPr>
        <w:t xml:space="preserve">the highest priority </w:t>
      </w:r>
      <w:r w:rsidR="007E1600" w:rsidRPr="006E3868">
        <w:rPr>
          <w:color w:val="auto"/>
          <w:lang w:eastAsia="ja-JP"/>
        </w:rPr>
        <w:t xml:space="preserve">in the proposed protocol </w:t>
      </w:r>
      <w:r w:rsidR="00FB7D67" w:rsidRPr="006E3868">
        <w:rPr>
          <w:color w:val="auto"/>
          <w:lang w:eastAsia="ja-JP"/>
        </w:rPr>
        <w:t xml:space="preserve">should be </w:t>
      </w:r>
      <w:r w:rsidR="000F3E9D" w:rsidRPr="006E3868">
        <w:rPr>
          <w:color w:val="auto"/>
          <w:lang w:eastAsia="ja-JP"/>
        </w:rPr>
        <w:t xml:space="preserve">the </w:t>
      </w:r>
      <w:r w:rsidRPr="006E3868">
        <w:rPr>
          <w:color w:val="auto"/>
          <w:lang w:eastAsia="ja-JP"/>
        </w:rPr>
        <w:t>participant</w:t>
      </w:r>
      <w:r w:rsidR="00FB7D67" w:rsidRPr="006E3868">
        <w:rPr>
          <w:color w:val="auto"/>
          <w:lang w:eastAsia="ja-JP"/>
        </w:rPr>
        <w:t xml:space="preserve">’s safety, health, and will during </w:t>
      </w:r>
      <w:r w:rsidR="000F3E9D" w:rsidRPr="006E3868">
        <w:rPr>
          <w:color w:val="auto"/>
          <w:lang w:eastAsia="ja-JP"/>
        </w:rPr>
        <w:t xml:space="preserve">the </w:t>
      </w:r>
      <w:r w:rsidR="00FB7D67" w:rsidRPr="006E3868">
        <w:rPr>
          <w:color w:val="auto"/>
          <w:lang w:eastAsia="ja-JP"/>
        </w:rPr>
        <w:t xml:space="preserve">exposure to the reversed audition. </w:t>
      </w:r>
      <w:proofErr w:type="gramStart"/>
      <w:r w:rsidR="00D945F8" w:rsidRPr="006E3868">
        <w:rPr>
          <w:color w:val="auto"/>
          <w:lang w:eastAsia="ja-JP"/>
        </w:rPr>
        <w:t>In order to</w:t>
      </w:r>
      <w:proofErr w:type="gramEnd"/>
      <w:r w:rsidR="00D945F8" w:rsidRPr="006E3868">
        <w:rPr>
          <w:color w:val="auto"/>
          <w:lang w:eastAsia="ja-JP"/>
        </w:rPr>
        <w:t xml:space="preserve"> preserve the</w:t>
      </w:r>
      <w:r w:rsidR="000F3E9D" w:rsidRPr="006E3868">
        <w:rPr>
          <w:color w:val="auto"/>
          <w:lang w:eastAsia="ja-JP"/>
        </w:rPr>
        <w:t>se</w:t>
      </w:r>
      <w:r w:rsidR="00D945F8" w:rsidRPr="006E3868">
        <w:rPr>
          <w:color w:val="auto"/>
          <w:lang w:eastAsia="ja-JP"/>
        </w:rPr>
        <w:t xml:space="preserve">, an observer </w:t>
      </w:r>
      <w:r w:rsidR="00A273DA" w:rsidRPr="006E3868">
        <w:rPr>
          <w:color w:val="auto"/>
          <w:lang w:eastAsia="ja-JP"/>
        </w:rPr>
        <w:t>must</w:t>
      </w:r>
      <w:r w:rsidR="00D945F8" w:rsidRPr="006E3868">
        <w:rPr>
          <w:color w:val="auto"/>
          <w:lang w:eastAsia="ja-JP"/>
        </w:rPr>
        <w:t xml:space="preserve"> take </w:t>
      </w:r>
      <w:r w:rsidR="00A273DA" w:rsidRPr="006E3868">
        <w:rPr>
          <w:color w:val="auto"/>
          <w:lang w:eastAsia="ja-JP"/>
        </w:rPr>
        <w:t xml:space="preserve">great </w:t>
      </w:r>
      <w:r w:rsidR="00D945F8" w:rsidRPr="006E3868">
        <w:rPr>
          <w:color w:val="auto"/>
          <w:lang w:eastAsia="ja-JP"/>
        </w:rPr>
        <w:t xml:space="preserve">care </w:t>
      </w:r>
      <w:r w:rsidR="0000603C" w:rsidRPr="006E3868">
        <w:rPr>
          <w:color w:val="auto"/>
          <w:lang w:eastAsia="ja-JP"/>
        </w:rPr>
        <w:t>and communicate</w:t>
      </w:r>
      <w:r w:rsidR="002E3004" w:rsidRPr="006E3868">
        <w:rPr>
          <w:color w:val="auto"/>
          <w:lang w:eastAsia="ja-JP"/>
        </w:rPr>
        <w:t xml:space="preserve"> </w:t>
      </w:r>
      <w:r w:rsidR="0000603C" w:rsidRPr="006E3868">
        <w:rPr>
          <w:color w:val="auto"/>
          <w:lang w:eastAsia="ja-JP"/>
        </w:rPr>
        <w:t xml:space="preserve">with the participant </w:t>
      </w:r>
      <w:r w:rsidR="00A273DA" w:rsidRPr="006E3868">
        <w:rPr>
          <w:color w:val="auto"/>
          <w:lang w:eastAsia="ja-JP"/>
        </w:rPr>
        <w:t>as much as possible</w:t>
      </w:r>
      <w:r w:rsidR="00375B51" w:rsidRPr="006E3868">
        <w:rPr>
          <w:color w:val="auto"/>
          <w:lang w:eastAsia="ja-JP"/>
        </w:rPr>
        <w:t>,</w:t>
      </w:r>
      <w:r w:rsidR="0000603C" w:rsidRPr="006E3868">
        <w:rPr>
          <w:color w:val="auto"/>
          <w:lang w:eastAsia="ja-JP"/>
        </w:rPr>
        <w:t xml:space="preserve"> </w:t>
      </w:r>
      <w:r w:rsidR="009C5C09" w:rsidRPr="006E3868">
        <w:rPr>
          <w:color w:val="auto"/>
          <w:lang w:eastAsia="ja-JP"/>
        </w:rPr>
        <w:t xml:space="preserve">especially </w:t>
      </w:r>
      <w:r w:rsidR="009842C4" w:rsidRPr="006E3868">
        <w:rPr>
          <w:color w:val="auto"/>
          <w:lang w:eastAsia="ja-JP"/>
        </w:rPr>
        <w:t xml:space="preserve">during </w:t>
      </w:r>
      <w:r w:rsidR="009C5C09" w:rsidRPr="006E3868">
        <w:rPr>
          <w:color w:val="auto"/>
          <w:lang w:eastAsia="ja-JP"/>
        </w:rPr>
        <w:t xml:space="preserve">and </w:t>
      </w:r>
      <w:r w:rsidR="000F3E9D" w:rsidRPr="006E3868">
        <w:rPr>
          <w:color w:val="auto"/>
          <w:lang w:eastAsia="ja-JP"/>
        </w:rPr>
        <w:t xml:space="preserve">immediately </w:t>
      </w:r>
      <w:r w:rsidR="009C5C09" w:rsidRPr="006E3868">
        <w:rPr>
          <w:color w:val="auto"/>
          <w:lang w:eastAsia="ja-JP"/>
        </w:rPr>
        <w:t xml:space="preserve">after </w:t>
      </w:r>
      <w:r w:rsidR="009842C4" w:rsidRPr="006E3868">
        <w:rPr>
          <w:color w:val="auto"/>
          <w:lang w:eastAsia="ja-JP"/>
        </w:rPr>
        <w:t>the exposure period</w:t>
      </w:r>
      <w:r w:rsidR="00A273DA" w:rsidRPr="006E3868">
        <w:rPr>
          <w:color w:val="auto"/>
          <w:lang w:eastAsia="ja-JP"/>
        </w:rPr>
        <w:t xml:space="preserve">. </w:t>
      </w:r>
      <w:r w:rsidR="00577732" w:rsidRPr="006E3868">
        <w:rPr>
          <w:color w:val="auto"/>
          <w:lang w:eastAsia="ja-JP"/>
        </w:rPr>
        <w:t>If</w:t>
      </w:r>
      <w:r w:rsidR="00272833" w:rsidRPr="006E3868">
        <w:rPr>
          <w:color w:val="auto"/>
          <w:lang w:eastAsia="ja-JP"/>
        </w:rPr>
        <w:t xml:space="preserve"> </w:t>
      </w:r>
      <w:r w:rsidR="00577732" w:rsidRPr="006E3868">
        <w:rPr>
          <w:color w:val="auto"/>
          <w:lang w:eastAsia="ja-JP"/>
        </w:rPr>
        <w:t>any</w:t>
      </w:r>
      <w:r w:rsidR="00272833" w:rsidRPr="006E3868">
        <w:rPr>
          <w:color w:val="auto"/>
          <w:lang w:eastAsia="ja-JP"/>
        </w:rPr>
        <w:t xml:space="preserve"> of the</w:t>
      </w:r>
      <w:r w:rsidR="009C5C09" w:rsidRPr="006E3868">
        <w:rPr>
          <w:color w:val="auto"/>
          <w:lang w:eastAsia="ja-JP"/>
        </w:rPr>
        <w:t xml:space="preserve"> conditions are </w:t>
      </w:r>
      <w:r w:rsidR="00577732" w:rsidRPr="006E3868">
        <w:rPr>
          <w:color w:val="auto"/>
          <w:lang w:eastAsia="ja-JP"/>
        </w:rPr>
        <w:t>un</w:t>
      </w:r>
      <w:r w:rsidR="009C5C09" w:rsidRPr="006E3868">
        <w:rPr>
          <w:color w:val="auto"/>
          <w:lang w:eastAsia="ja-JP"/>
        </w:rPr>
        <w:t>satisfactory,</w:t>
      </w:r>
      <w:r w:rsidR="00272833" w:rsidRPr="006E3868">
        <w:rPr>
          <w:color w:val="auto"/>
          <w:lang w:eastAsia="ja-JP"/>
        </w:rPr>
        <w:t xml:space="preserve"> </w:t>
      </w:r>
      <w:r w:rsidR="009C5C09" w:rsidRPr="006E3868">
        <w:rPr>
          <w:color w:val="auto"/>
          <w:lang w:eastAsia="ja-JP"/>
        </w:rPr>
        <w:t xml:space="preserve">an observer must stop </w:t>
      </w:r>
      <w:r w:rsidR="00272833" w:rsidRPr="006E3868">
        <w:rPr>
          <w:color w:val="auto"/>
          <w:lang w:eastAsia="ja-JP"/>
        </w:rPr>
        <w:t xml:space="preserve">the exposure immediately. </w:t>
      </w:r>
      <w:r w:rsidR="00605C57" w:rsidRPr="006E3868">
        <w:rPr>
          <w:color w:val="auto"/>
          <w:lang w:eastAsia="ja-JP"/>
        </w:rPr>
        <w:t>Apart from th</w:t>
      </w:r>
      <w:r w:rsidR="00DF4228" w:rsidRPr="006E3868">
        <w:rPr>
          <w:color w:val="auto"/>
          <w:lang w:eastAsia="ja-JP"/>
        </w:rPr>
        <w:t>at,</w:t>
      </w:r>
      <w:r w:rsidR="00605C57" w:rsidRPr="006E3868">
        <w:rPr>
          <w:color w:val="auto"/>
          <w:lang w:eastAsia="ja-JP"/>
        </w:rPr>
        <w:t xml:space="preserve"> </w:t>
      </w:r>
      <w:r w:rsidR="00624C66" w:rsidRPr="006E3868">
        <w:rPr>
          <w:color w:val="auto"/>
          <w:lang w:eastAsia="ja-JP"/>
        </w:rPr>
        <w:t xml:space="preserve">one of the </w:t>
      </w:r>
      <w:r w:rsidR="00DF4228" w:rsidRPr="006E3868">
        <w:rPr>
          <w:color w:val="auto"/>
          <w:lang w:eastAsia="ja-JP"/>
        </w:rPr>
        <w:t>most</w:t>
      </w:r>
      <w:r w:rsidR="00030A07" w:rsidRPr="006E3868">
        <w:rPr>
          <w:color w:val="auto"/>
          <w:lang w:eastAsia="ja-JP"/>
        </w:rPr>
        <w:t xml:space="preserve"> critical </w:t>
      </w:r>
      <w:r w:rsidR="003358DB" w:rsidRPr="006E3868">
        <w:rPr>
          <w:color w:val="auto"/>
          <w:lang w:eastAsia="ja-JP"/>
        </w:rPr>
        <w:t>step</w:t>
      </w:r>
      <w:r w:rsidR="00624C66" w:rsidRPr="006E3868">
        <w:rPr>
          <w:color w:val="auto"/>
          <w:lang w:eastAsia="ja-JP"/>
        </w:rPr>
        <w:t>s</w:t>
      </w:r>
      <w:r w:rsidR="003358DB" w:rsidRPr="006E3868">
        <w:rPr>
          <w:color w:val="auto"/>
          <w:lang w:eastAsia="ja-JP"/>
        </w:rPr>
        <w:t xml:space="preserve"> </w:t>
      </w:r>
      <w:r w:rsidR="00030A07" w:rsidRPr="006E3868">
        <w:rPr>
          <w:color w:val="auto"/>
          <w:lang w:eastAsia="ja-JP"/>
        </w:rPr>
        <w:t>of</w:t>
      </w:r>
      <w:r w:rsidR="003358DB" w:rsidRPr="006E3868">
        <w:rPr>
          <w:color w:val="auto"/>
          <w:lang w:eastAsia="ja-JP"/>
        </w:rPr>
        <w:t xml:space="preserve"> the protocol is to </w:t>
      </w:r>
      <w:r w:rsidR="000F3E9D" w:rsidRPr="006E3868">
        <w:rPr>
          <w:color w:val="auto"/>
          <w:lang w:eastAsia="ja-JP"/>
        </w:rPr>
        <w:t xml:space="preserve">instruct </w:t>
      </w:r>
      <w:r w:rsidR="003358DB" w:rsidRPr="006E3868">
        <w:rPr>
          <w:color w:val="auto"/>
          <w:lang w:eastAsia="ja-JP"/>
        </w:rPr>
        <w:t xml:space="preserve">the participant </w:t>
      </w:r>
      <w:r w:rsidR="000F3E9D" w:rsidRPr="006E3868">
        <w:rPr>
          <w:color w:val="auto"/>
          <w:lang w:eastAsia="ja-JP"/>
        </w:rPr>
        <w:t xml:space="preserve">to </w:t>
      </w:r>
      <w:r w:rsidR="003358DB" w:rsidRPr="006E3868">
        <w:rPr>
          <w:color w:val="auto"/>
          <w:lang w:eastAsia="ja-JP"/>
        </w:rPr>
        <w:t xml:space="preserve">experience </w:t>
      </w:r>
      <w:r w:rsidR="00436E04" w:rsidRPr="006E3868">
        <w:rPr>
          <w:color w:val="auto"/>
          <w:lang w:eastAsia="ja-JP"/>
        </w:rPr>
        <w:t xml:space="preserve">situations involving high auditory input </w:t>
      </w:r>
      <w:r w:rsidR="000072C6" w:rsidRPr="006E3868">
        <w:rPr>
          <w:color w:val="auto"/>
          <w:lang w:eastAsia="ja-JP"/>
        </w:rPr>
        <w:t xml:space="preserve">for </w:t>
      </w:r>
      <w:r w:rsidR="00251500" w:rsidRPr="006E3868">
        <w:rPr>
          <w:color w:val="auto"/>
          <w:lang w:eastAsia="ja-JP"/>
        </w:rPr>
        <w:t>as long as possible</w:t>
      </w:r>
      <w:r w:rsidR="00605C57" w:rsidRPr="006E3868">
        <w:rPr>
          <w:color w:val="auto"/>
          <w:lang w:eastAsia="ja-JP"/>
        </w:rPr>
        <w:t>.</w:t>
      </w:r>
      <w:r w:rsidR="003358DB" w:rsidRPr="006E3868">
        <w:rPr>
          <w:color w:val="auto"/>
          <w:lang w:eastAsia="ja-JP"/>
        </w:rPr>
        <w:t xml:space="preserve"> </w:t>
      </w:r>
      <w:r w:rsidR="000A3A9F" w:rsidRPr="006E3868">
        <w:rPr>
          <w:color w:val="auto"/>
          <w:lang w:eastAsia="ja-JP"/>
        </w:rPr>
        <w:t>Unlike visual cases where the retinal input has fine spatial resolution</w:t>
      </w:r>
      <w:r w:rsidR="000A3A9F" w:rsidRPr="006E3868">
        <w:rPr>
          <w:color w:val="auto"/>
          <w:vertAlign w:val="superscript"/>
          <w:lang w:eastAsia="ja-JP"/>
        </w:rPr>
        <w:t>23, 24</w:t>
      </w:r>
      <w:r w:rsidR="000A3A9F" w:rsidRPr="006E3868">
        <w:rPr>
          <w:color w:val="auto"/>
          <w:lang w:eastAsia="ja-JP"/>
        </w:rPr>
        <w:t>, exposure to reversed audition is less effective due to low auditory spatial resolution</w:t>
      </w:r>
      <w:r w:rsidR="000A3A9F" w:rsidRPr="006E3868">
        <w:rPr>
          <w:color w:val="auto"/>
          <w:vertAlign w:val="superscript"/>
          <w:lang w:eastAsia="ja-JP"/>
        </w:rPr>
        <w:t>25, 26</w:t>
      </w:r>
      <w:r w:rsidR="000A3A9F" w:rsidRPr="006E3868">
        <w:rPr>
          <w:color w:val="auto"/>
          <w:lang w:eastAsia="ja-JP"/>
        </w:rPr>
        <w:t>.</w:t>
      </w:r>
      <w:r w:rsidR="006E3868">
        <w:rPr>
          <w:color w:val="auto"/>
          <w:lang w:eastAsia="ja-JP"/>
        </w:rPr>
        <w:t xml:space="preserve"> </w:t>
      </w:r>
      <w:r w:rsidR="003F417F" w:rsidRPr="006E3868">
        <w:rPr>
          <w:color w:val="auto"/>
          <w:lang w:eastAsia="ja-JP"/>
        </w:rPr>
        <w:t>In addition, n</w:t>
      </w:r>
      <w:r w:rsidR="000A3A9F" w:rsidRPr="006E3868">
        <w:rPr>
          <w:color w:val="auto"/>
          <w:lang w:eastAsia="ja-JP"/>
        </w:rPr>
        <w:t xml:space="preserve">on-environmental auditory events rarely occur in daily life, unless a person </w:t>
      </w:r>
      <w:proofErr w:type="gramStart"/>
      <w:r w:rsidR="000A3A9F" w:rsidRPr="006E3868">
        <w:rPr>
          <w:color w:val="auto"/>
          <w:lang w:eastAsia="ja-JP"/>
        </w:rPr>
        <w:t>is subjected</w:t>
      </w:r>
      <w:proofErr w:type="gramEnd"/>
      <w:r w:rsidR="000A3A9F" w:rsidRPr="006E3868">
        <w:rPr>
          <w:color w:val="auto"/>
          <w:lang w:eastAsia="ja-JP"/>
        </w:rPr>
        <w:t xml:space="preserve"> to high auditory inputs. </w:t>
      </w:r>
      <w:r w:rsidR="00CD132E" w:rsidRPr="006E3868">
        <w:rPr>
          <w:color w:val="auto"/>
          <w:lang w:eastAsia="ja-JP"/>
        </w:rPr>
        <w:t xml:space="preserve">Moreover, it is not enough for sounds to be </w:t>
      </w:r>
      <w:r w:rsidR="00A53214" w:rsidRPr="006E3868">
        <w:rPr>
          <w:color w:val="auto"/>
          <w:lang w:eastAsia="ja-JP"/>
        </w:rPr>
        <w:t>directional and lateralized</w:t>
      </w:r>
      <w:r w:rsidR="005753CA" w:rsidRPr="006E3868">
        <w:rPr>
          <w:color w:val="auto"/>
          <w:lang w:eastAsia="ja-JP"/>
        </w:rPr>
        <w:t>,</w:t>
      </w:r>
      <w:r w:rsidR="00A53214" w:rsidRPr="006E3868">
        <w:rPr>
          <w:color w:val="auto"/>
          <w:lang w:eastAsia="ja-JP"/>
        </w:rPr>
        <w:t xml:space="preserve"> </w:t>
      </w:r>
      <w:r w:rsidR="00CD132E" w:rsidRPr="006E3868">
        <w:rPr>
          <w:color w:val="auto"/>
          <w:lang w:eastAsia="ja-JP"/>
        </w:rPr>
        <w:t xml:space="preserve">but </w:t>
      </w:r>
      <w:r w:rsidR="00E71F7C" w:rsidRPr="006E3868">
        <w:rPr>
          <w:color w:val="auto"/>
          <w:lang w:eastAsia="ja-JP"/>
        </w:rPr>
        <w:t xml:space="preserve">the sounds should </w:t>
      </w:r>
      <w:r w:rsidR="005753CA" w:rsidRPr="006E3868">
        <w:rPr>
          <w:color w:val="auto"/>
          <w:lang w:eastAsia="ja-JP"/>
        </w:rPr>
        <w:t xml:space="preserve">also </w:t>
      </w:r>
      <w:proofErr w:type="gramStart"/>
      <w:r w:rsidR="00691676" w:rsidRPr="006E3868">
        <w:rPr>
          <w:color w:val="auto"/>
          <w:lang w:eastAsia="ja-JP"/>
        </w:rPr>
        <w:t xml:space="preserve">be </w:t>
      </w:r>
      <w:r w:rsidR="00577732" w:rsidRPr="006E3868">
        <w:rPr>
          <w:color w:val="auto"/>
          <w:lang w:eastAsia="ja-JP"/>
        </w:rPr>
        <w:t>accompanied</w:t>
      </w:r>
      <w:proofErr w:type="gramEnd"/>
      <w:r w:rsidR="00577732" w:rsidRPr="006E3868">
        <w:rPr>
          <w:color w:val="auto"/>
          <w:lang w:eastAsia="ja-JP"/>
        </w:rPr>
        <w:t xml:space="preserve"> by</w:t>
      </w:r>
      <w:r w:rsidR="00CD132E" w:rsidRPr="006E3868">
        <w:rPr>
          <w:color w:val="auto"/>
          <w:lang w:eastAsia="ja-JP"/>
        </w:rPr>
        <w:t xml:space="preserve"> </w:t>
      </w:r>
      <w:r w:rsidR="00A53214" w:rsidRPr="006E3868">
        <w:rPr>
          <w:color w:val="auto"/>
          <w:lang w:eastAsia="ja-JP"/>
        </w:rPr>
        <w:t>other sensory information</w:t>
      </w:r>
      <w:r w:rsidR="004B7EED" w:rsidRPr="006E3868">
        <w:rPr>
          <w:color w:val="auto"/>
          <w:lang w:eastAsia="ja-JP"/>
        </w:rPr>
        <w:t xml:space="preserve"> or movement </w:t>
      </w:r>
      <w:r w:rsidR="005753CA" w:rsidRPr="006E3868">
        <w:rPr>
          <w:color w:val="auto"/>
          <w:lang w:eastAsia="ja-JP"/>
        </w:rPr>
        <w:t xml:space="preserve">to </w:t>
      </w:r>
      <w:r w:rsidR="00327B0C" w:rsidRPr="006E3868">
        <w:rPr>
          <w:color w:val="auto"/>
          <w:lang w:eastAsia="ja-JP"/>
        </w:rPr>
        <w:t>facilitat</w:t>
      </w:r>
      <w:r w:rsidR="005753CA" w:rsidRPr="006E3868">
        <w:rPr>
          <w:color w:val="auto"/>
          <w:lang w:eastAsia="ja-JP"/>
        </w:rPr>
        <w:t>e</w:t>
      </w:r>
      <w:r w:rsidR="00327B0C" w:rsidRPr="006E3868">
        <w:rPr>
          <w:color w:val="auto"/>
          <w:lang w:eastAsia="ja-JP"/>
        </w:rPr>
        <w:t xml:space="preserve"> the adaptation.</w:t>
      </w:r>
      <w:r w:rsidR="002E329B" w:rsidRPr="006E3868">
        <w:rPr>
          <w:color w:val="auto"/>
          <w:lang w:eastAsia="ja-JP"/>
        </w:rPr>
        <w:t xml:space="preserve"> </w:t>
      </w:r>
      <w:r w:rsidR="007F475D" w:rsidRPr="006E3868">
        <w:rPr>
          <w:color w:val="auto"/>
          <w:lang w:eastAsia="ja-JP"/>
        </w:rPr>
        <w:t xml:space="preserve">Without this step, </w:t>
      </w:r>
      <w:r w:rsidR="005753CA" w:rsidRPr="006E3868">
        <w:rPr>
          <w:color w:val="auto"/>
          <w:lang w:eastAsia="ja-JP"/>
        </w:rPr>
        <w:t>lower</w:t>
      </w:r>
      <w:r w:rsidR="00D92226" w:rsidRPr="006E3868">
        <w:rPr>
          <w:color w:val="auto"/>
          <w:lang w:eastAsia="ja-JP"/>
        </w:rPr>
        <w:t>,</w:t>
      </w:r>
      <w:r w:rsidR="005753CA" w:rsidRPr="006E3868">
        <w:rPr>
          <w:color w:val="auto"/>
          <w:lang w:eastAsia="ja-JP"/>
        </w:rPr>
        <w:t xml:space="preserve"> </w:t>
      </w:r>
      <w:r w:rsidR="00B9472D" w:rsidRPr="006E3868">
        <w:rPr>
          <w:color w:val="auto"/>
          <w:lang w:eastAsia="ja-JP"/>
        </w:rPr>
        <w:t xml:space="preserve">or even no </w:t>
      </w:r>
      <w:r w:rsidR="00AF0D2B" w:rsidRPr="006E3868">
        <w:rPr>
          <w:color w:val="auto"/>
          <w:lang w:eastAsia="ja-JP"/>
        </w:rPr>
        <w:t>adaptive effect</w:t>
      </w:r>
      <w:r w:rsidR="00D92226" w:rsidRPr="006E3868">
        <w:rPr>
          <w:color w:val="auto"/>
          <w:lang w:eastAsia="ja-JP"/>
        </w:rPr>
        <w:t>,</w:t>
      </w:r>
      <w:r w:rsidR="00AF0D2B" w:rsidRPr="006E3868">
        <w:rPr>
          <w:color w:val="auto"/>
          <w:lang w:eastAsia="ja-JP"/>
        </w:rPr>
        <w:t xml:space="preserve"> </w:t>
      </w:r>
      <w:proofErr w:type="gramStart"/>
      <w:r w:rsidR="00AF0D2B" w:rsidRPr="006E3868">
        <w:rPr>
          <w:color w:val="auto"/>
          <w:lang w:eastAsia="ja-JP"/>
        </w:rPr>
        <w:t>is expected</w:t>
      </w:r>
      <w:proofErr w:type="gramEnd"/>
      <w:r w:rsidR="00AF0D2B" w:rsidRPr="006E3868">
        <w:rPr>
          <w:color w:val="auto"/>
          <w:lang w:eastAsia="ja-JP"/>
        </w:rPr>
        <w:t xml:space="preserve">. </w:t>
      </w:r>
      <w:r w:rsidR="00E821B7" w:rsidRPr="006E3868">
        <w:rPr>
          <w:color w:val="auto"/>
          <w:lang w:eastAsia="ja-JP"/>
        </w:rPr>
        <w:t xml:space="preserve">Another critical step is to </w:t>
      </w:r>
      <w:r w:rsidR="005753CA" w:rsidRPr="006E3868">
        <w:rPr>
          <w:color w:val="auto"/>
          <w:lang w:eastAsia="ja-JP"/>
        </w:rPr>
        <w:t xml:space="preserve">instruct </w:t>
      </w:r>
      <w:r w:rsidR="0052363C" w:rsidRPr="006E3868">
        <w:rPr>
          <w:color w:val="auto"/>
          <w:lang w:eastAsia="ja-JP"/>
        </w:rPr>
        <w:t xml:space="preserve">the participant </w:t>
      </w:r>
      <w:r w:rsidR="005753CA" w:rsidRPr="006E3868">
        <w:rPr>
          <w:color w:val="auto"/>
          <w:lang w:eastAsia="ja-JP"/>
        </w:rPr>
        <w:t xml:space="preserve">to </w:t>
      </w:r>
      <w:r w:rsidR="0052363C" w:rsidRPr="006E3868">
        <w:rPr>
          <w:color w:val="auto"/>
          <w:lang w:eastAsia="ja-JP"/>
        </w:rPr>
        <w:t xml:space="preserve">train </w:t>
      </w:r>
      <w:r w:rsidR="005753CA" w:rsidRPr="006E3868">
        <w:rPr>
          <w:color w:val="auto"/>
          <w:lang w:eastAsia="ja-JP"/>
        </w:rPr>
        <w:t xml:space="preserve">on </w:t>
      </w:r>
      <w:r w:rsidR="0052363C" w:rsidRPr="006E3868">
        <w:rPr>
          <w:color w:val="auto"/>
          <w:lang w:eastAsia="ja-JP"/>
        </w:rPr>
        <w:t xml:space="preserve">a task </w:t>
      </w:r>
      <w:r w:rsidR="00F20B27" w:rsidRPr="006E3868">
        <w:rPr>
          <w:color w:val="auto"/>
          <w:lang w:eastAsia="ja-JP"/>
        </w:rPr>
        <w:t xml:space="preserve">as </w:t>
      </w:r>
      <w:r w:rsidR="0052363C" w:rsidRPr="006E3868">
        <w:rPr>
          <w:color w:val="auto"/>
          <w:lang w:eastAsia="ja-JP"/>
        </w:rPr>
        <w:t>sufficiently</w:t>
      </w:r>
      <w:r w:rsidR="00F20B27" w:rsidRPr="006E3868">
        <w:rPr>
          <w:color w:val="auto"/>
          <w:lang w:eastAsia="ja-JP"/>
        </w:rPr>
        <w:t xml:space="preserve"> as possible</w:t>
      </w:r>
      <w:r w:rsidR="00CB38D8" w:rsidRPr="006E3868">
        <w:rPr>
          <w:color w:val="auto"/>
          <w:lang w:eastAsia="ja-JP"/>
        </w:rPr>
        <w:t xml:space="preserve"> before </w:t>
      </w:r>
      <w:r w:rsidR="00601504" w:rsidRPr="006E3868">
        <w:rPr>
          <w:color w:val="auto"/>
          <w:lang w:eastAsia="ja-JP"/>
        </w:rPr>
        <w:t xml:space="preserve">the </w:t>
      </w:r>
      <w:r w:rsidR="00CB38D8" w:rsidRPr="006E3868">
        <w:rPr>
          <w:color w:val="auto"/>
          <w:lang w:eastAsia="ja-JP"/>
        </w:rPr>
        <w:t xml:space="preserve">first neuroimaging </w:t>
      </w:r>
      <w:r w:rsidR="00601504" w:rsidRPr="006E3868">
        <w:rPr>
          <w:color w:val="auto"/>
          <w:lang w:eastAsia="ja-JP"/>
        </w:rPr>
        <w:t xml:space="preserve">experiment </w:t>
      </w:r>
      <w:r w:rsidR="00A1718F" w:rsidRPr="006E3868">
        <w:rPr>
          <w:color w:val="auto"/>
          <w:lang w:eastAsia="ja-JP"/>
        </w:rPr>
        <w:t>so</w:t>
      </w:r>
      <w:r w:rsidR="00AA3E97" w:rsidRPr="006E3868">
        <w:rPr>
          <w:color w:val="auto"/>
          <w:lang w:eastAsia="ja-JP"/>
        </w:rPr>
        <w:t xml:space="preserve"> that</w:t>
      </w:r>
      <w:r w:rsidR="00891433" w:rsidRPr="006E3868">
        <w:rPr>
          <w:color w:val="auto"/>
          <w:lang w:eastAsia="ja-JP"/>
        </w:rPr>
        <w:t xml:space="preserve"> task performance</w:t>
      </w:r>
      <w:r w:rsidR="00601504" w:rsidRPr="006E3868">
        <w:rPr>
          <w:color w:val="auto"/>
          <w:lang w:eastAsia="ja-JP"/>
        </w:rPr>
        <w:t xml:space="preserve"> converge</w:t>
      </w:r>
      <w:r w:rsidR="00891433" w:rsidRPr="006E3868">
        <w:rPr>
          <w:color w:val="auto"/>
          <w:lang w:eastAsia="ja-JP"/>
        </w:rPr>
        <w:t>s</w:t>
      </w:r>
      <w:r w:rsidR="00601504" w:rsidRPr="006E3868">
        <w:rPr>
          <w:color w:val="auto"/>
          <w:lang w:eastAsia="ja-JP"/>
        </w:rPr>
        <w:t xml:space="preserve"> </w:t>
      </w:r>
      <w:r w:rsidR="005753CA" w:rsidRPr="006E3868">
        <w:rPr>
          <w:color w:val="auto"/>
          <w:lang w:eastAsia="ja-JP"/>
        </w:rPr>
        <w:t xml:space="preserve">at </w:t>
      </w:r>
      <w:r w:rsidR="00891433" w:rsidRPr="006E3868">
        <w:rPr>
          <w:color w:val="auto"/>
          <w:lang w:eastAsia="ja-JP"/>
        </w:rPr>
        <w:t>a</w:t>
      </w:r>
      <w:r w:rsidR="00601504" w:rsidRPr="006E3868">
        <w:rPr>
          <w:color w:val="auto"/>
          <w:lang w:eastAsia="ja-JP"/>
        </w:rPr>
        <w:t xml:space="preserve"> certain </w:t>
      </w:r>
      <w:r w:rsidR="00577732" w:rsidRPr="006E3868">
        <w:rPr>
          <w:color w:val="auto"/>
          <w:lang w:eastAsia="ja-JP"/>
        </w:rPr>
        <w:t>level</w:t>
      </w:r>
      <w:r w:rsidR="00E821B7" w:rsidRPr="006E3868">
        <w:rPr>
          <w:color w:val="auto"/>
          <w:lang w:eastAsia="ja-JP"/>
        </w:rPr>
        <w:t xml:space="preserve">. </w:t>
      </w:r>
      <w:r w:rsidR="006712FF" w:rsidRPr="006E3868">
        <w:rPr>
          <w:color w:val="auto"/>
          <w:lang w:eastAsia="ja-JP"/>
        </w:rPr>
        <w:t xml:space="preserve">This is </w:t>
      </w:r>
      <w:r w:rsidR="00891433" w:rsidRPr="006E3868">
        <w:rPr>
          <w:color w:val="auto"/>
          <w:lang w:eastAsia="ja-JP"/>
        </w:rPr>
        <w:t xml:space="preserve">necessary </w:t>
      </w:r>
      <w:r w:rsidR="006E3EAE" w:rsidRPr="006E3868">
        <w:rPr>
          <w:color w:val="auto"/>
          <w:lang w:eastAsia="ja-JP"/>
        </w:rPr>
        <w:t>for</w:t>
      </w:r>
      <w:r w:rsidR="005753CA" w:rsidRPr="006E3868">
        <w:rPr>
          <w:color w:val="auto"/>
          <w:lang w:eastAsia="ja-JP"/>
        </w:rPr>
        <w:t xml:space="preserve"> a</w:t>
      </w:r>
      <w:r w:rsidR="006E3EAE" w:rsidRPr="006E3868">
        <w:rPr>
          <w:color w:val="auto"/>
          <w:lang w:eastAsia="ja-JP"/>
        </w:rPr>
        <w:t xml:space="preserve"> p</w:t>
      </w:r>
      <w:r w:rsidR="00241369" w:rsidRPr="006E3868">
        <w:rPr>
          <w:color w:val="auto"/>
          <w:lang w:eastAsia="ja-JP"/>
        </w:rPr>
        <w:t>recise</w:t>
      </w:r>
      <w:r w:rsidR="006E3EAE" w:rsidRPr="006E3868">
        <w:rPr>
          <w:color w:val="auto"/>
          <w:lang w:eastAsia="ja-JP"/>
        </w:rPr>
        <w:t xml:space="preserve"> evaluation of </w:t>
      </w:r>
      <w:r w:rsidR="00113A48" w:rsidRPr="006E3868">
        <w:rPr>
          <w:color w:val="auto"/>
          <w:lang w:eastAsia="ja-JP"/>
        </w:rPr>
        <w:t xml:space="preserve">the </w:t>
      </w:r>
      <w:r w:rsidR="006E3EAE" w:rsidRPr="006E3868">
        <w:rPr>
          <w:color w:val="auto"/>
          <w:lang w:eastAsia="ja-JP"/>
        </w:rPr>
        <w:t xml:space="preserve">adaptive effect on </w:t>
      </w:r>
      <w:r w:rsidR="00113A48" w:rsidRPr="006E3868">
        <w:rPr>
          <w:color w:val="auto"/>
          <w:lang w:eastAsia="ja-JP"/>
        </w:rPr>
        <w:t>behavioral and neural responses</w:t>
      </w:r>
      <w:r w:rsidR="00FD3CC5" w:rsidRPr="006E3868">
        <w:rPr>
          <w:color w:val="auto"/>
          <w:lang w:eastAsia="ja-JP"/>
        </w:rPr>
        <w:t>,</w:t>
      </w:r>
      <w:r w:rsidR="006E3EAE" w:rsidRPr="006E3868">
        <w:rPr>
          <w:color w:val="auto"/>
          <w:lang w:eastAsia="ja-JP"/>
        </w:rPr>
        <w:t xml:space="preserve"> </w:t>
      </w:r>
      <w:r w:rsidR="006712FF" w:rsidRPr="006E3868">
        <w:rPr>
          <w:color w:val="auto"/>
          <w:lang w:eastAsia="ja-JP"/>
        </w:rPr>
        <w:t xml:space="preserve">because it is </w:t>
      </w:r>
      <w:r w:rsidR="00AA3E97" w:rsidRPr="006E3868">
        <w:rPr>
          <w:color w:val="auto"/>
          <w:lang w:eastAsia="ja-JP"/>
        </w:rPr>
        <w:t xml:space="preserve">quite </w:t>
      </w:r>
      <w:r w:rsidR="006712FF" w:rsidRPr="006E3868">
        <w:rPr>
          <w:color w:val="auto"/>
          <w:lang w:eastAsia="ja-JP"/>
        </w:rPr>
        <w:t xml:space="preserve">difficult to dissociate </w:t>
      </w:r>
      <w:r w:rsidR="00AA3E97" w:rsidRPr="006E3868">
        <w:rPr>
          <w:color w:val="auto"/>
          <w:lang w:eastAsia="ja-JP"/>
        </w:rPr>
        <w:t xml:space="preserve">between the </w:t>
      </w:r>
      <w:r w:rsidR="006712FF" w:rsidRPr="006E3868">
        <w:rPr>
          <w:color w:val="auto"/>
          <w:lang w:eastAsia="ja-JP"/>
        </w:rPr>
        <w:t xml:space="preserve">adaptive </w:t>
      </w:r>
      <w:r w:rsidR="005753CA" w:rsidRPr="006E3868">
        <w:rPr>
          <w:color w:val="auto"/>
          <w:lang w:eastAsia="ja-JP"/>
        </w:rPr>
        <w:t xml:space="preserve">and </w:t>
      </w:r>
      <w:r w:rsidR="00AA3E97" w:rsidRPr="006E3868">
        <w:rPr>
          <w:color w:val="auto"/>
          <w:lang w:eastAsia="ja-JP"/>
        </w:rPr>
        <w:t xml:space="preserve">the </w:t>
      </w:r>
      <w:r w:rsidR="000323A6" w:rsidRPr="006E3868">
        <w:rPr>
          <w:color w:val="auto"/>
          <w:lang w:eastAsia="ja-JP"/>
        </w:rPr>
        <w:t>task learning effect</w:t>
      </w:r>
      <w:r w:rsidR="005753CA" w:rsidRPr="006E3868">
        <w:rPr>
          <w:color w:val="auto"/>
          <w:lang w:eastAsia="ja-JP"/>
        </w:rPr>
        <w:t>s</w:t>
      </w:r>
      <w:r w:rsidR="000323A6" w:rsidRPr="006E3868">
        <w:rPr>
          <w:color w:val="auto"/>
          <w:lang w:eastAsia="ja-JP"/>
        </w:rPr>
        <w:t xml:space="preserve"> over time</w:t>
      </w:r>
      <w:r w:rsidR="00241369" w:rsidRPr="006E3868">
        <w:rPr>
          <w:color w:val="auto"/>
          <w:lang w:eastAsia="ja-JP"/>
        </w:rPr>
        <w:t xml:space="preserve">. </w:t>
      </w:r>
      <w:r w:rsidR="00293214" w:rsidRPr="006E3868">
        <w:rPr>
          <w:color w:val="auto"/>
          <w:lang w:eastAsia="ja-JP"/>
        </w:rPr>
        <w:t>Preliminary reduction of t</w:t>
      </w:r>
      <w:r w:rsidR="000323A6" w:rsidRPr="006E3868">
        <w:rPr>
          <w:color w:val="auto"/>
          <w:lang w:eastAsia="ja-JP"/>
        </w:rPr>
        <w:t xml:space="preserve">he task learning effect </w:t>
      </w:r>
      <w:r w:rsidR="00A13779" w:rsidRPr="006E3868">
        <w:rPr>
          <w:color w:val="auto"/>
          <w:lang w:eastAsia="ja-JP"/>
        </w:rPr>
        <w:t>thus promotes</w:t>
      </w:r>
      <w:r w:rsidR="000323A6" w:rsidRPr="006E3868">
        <w:rPr>
          <w:color w:val="auto"/>
          <w:lang w:eastAsia="ja-JP"/>
        </w:rPr>
        <w:t xml:space="preserve"> </w:t>
      </w:r>
      <w:r w:rsidR="00E97FE0" w:rsidRPr="006E3868">
        <w:rPr>
          <w:color w:val="auto"/>
          <w:lang w:eastAsia="ja-JP"/>
        </w:rPr>
        <w:t xml:space="preserve">further </w:t>
      </w:r>
      <w:r w:rsidR="000323A6" w:rsidRPr="006E3868">
        <w:rPr>
          <w:color w:val="auto"/>
          <w:lang w:eastAsia="ja-JP"/>
        </w:rPr>
        <w:t>analysis</w:t>
      </w:r>
      <w:r w:rsidR="00A13779" w:rsidRPr="006E3868">
        <w:rPr>
          <w:color w:val="auto"/>
          <w:lang w:eastAsia="ja-JP"/>
        </w:rPr>
        <w:t xml:space="preserve"> of the adaptation</w:t>
      </w:r>
      <w:r w:rsidR="00E97FE0" w:rsidRPr="006E3868">
        <w:rPr>
          <w:color w:val="auto"/>
          <w:lang w:eastAsia="ja-JP"/>
        </w:rPr>
        <w:t>.</w:t>
      </w:r>
    </w:p>
    <w:p w14:paraId="4058E218" w14:textId="77777777" w:rsidR="00D700BC" w:rsidRPr="006E3868" w:rsidRDefault="00D700BC" w:rsidP="006E3868">
      <w:pPr>
        <w:widowControl/>
        <w:rPr>
          <w:color w:val="auto"/>
          <w:highlight w:val="yellow"/>
        </w:rPr>
      </w:pPr>
    </w:p>
    <w:p w14:paraId="35ABA989" w14:textId="0B64E9B5" w:rsidR="00505317" w:rsidRPr="006E3868" w:rsidRDefault="00970059" w:rsidP="006E3868">
      <w:pPr>
        <w:widowControl/>
        <w:rPr>
          <w:color w:val="auto"/>
          <w:lang w:eastAsia="ja-JP"/>
        </w:rPr>
      </w:pPr>
      <w:r w:rsidRPr="006E3868">
        <w:rPr>
          <w:color w:val="auto"/>
          <w:lang w:eastAsia="ja-JP"/>
        </w:rPr>
        <w:t xml:space="preserve">The present protocol can </w:t>
      </w:r>
      <w:proofErr w:type="gramStart"/>
      <w:r w:rsidRPr="006E3868">
        <w:rPr>
          <w:color w:val="auto"/>
          <w:lang w:eastAsia="ja-JP"/>
        </w:rPr>
        <w:t xml:space="preserve">be flexibly </w:t>
      </w:r>
      <w:r w:rsidR="00007559" w:rsidRPr="006E3868">
        <w:rPr>
          <w:color w:val="auto"/>
          <w:lang w:eastAsia="ja-JP"/>
        </w:rPr>
        <w:t>modified</w:t>
      </w:r>
      <w:proofErr w:type="gramEnd"/>
      <w:r w:rsidR="00BA44DE" w:rsidRPr="006E3868">
        <w:rPr>
          <w:color w:val="auto"/>
          <w:lang w:eastAsia="ja-JP"/>
        </w:rPr>
        <w:t>,</w:t>
      </w:r>
      <w:r w:rsidR="00007559" w:rsidRPr="006E3868">
        <w:rPr>
          <w:color w:val="auto"/>
          <w:lang w:eastAsia="ja-JP"/>
        </w:rPr>
        <w:t xml:space="preserve"> </w:t>
      </w:r>
      <w:r w:rsidRPr="006E3868">
        <w:rPr>
          <w:color w:val="auto"/>
          <w:lang w:eastAsia="ja-JP"/>
        </w:rPr>
        <w:t xml:space="preserve">depending on </w:t>
      </w:r>
      <w:r w:rsidR="00C504A0" w:rsidRPr="006E3868">
        <w:rPr>
          <w:color w:val="auto"/>
          <w:lang w:eastAsia="ja-JP"/>
        </w:rPr>
        <w:t>the availability of experimental e</w:t>
      </w:r>
      <w:r w:rsidR="00310887" w:rsidRPr="006E3868">
        <w:rPr>
          <w:color w:val="auto"/>
          <w:lang w:eastAsia="ja-JP"/>
        </w:rPr>
        <w:t>quipment</w:t>
      </w:r>
      <w:r w:rsidR="00C504A0" w:rsidRPr="006E3868">
        <w:rPr>
          <w:color w:val="auto"/>
          <w:lang w:eastAsia="ja-JP"/>
        </w:rPr>
        <w:t xml:space="preserve"> and the </w:t>
      </w:r>
      <w:r w:rsidR="00EE4D14" w:rsidRPr="006E3868">
        <w:rPr>
          <w:color w:val="auto"/>
          <w:lang w:eastAsia="ja-JP"/>
        </w:rPr>
        <w:t xml:space="preserve">purpose </w:t>
      </w:r>
      <w:r w:rsidRPr="006E3868">
        <w:rPr>
          <w:color w:val="auto"/>
          <w:lang w:eastAsia="ja-JP"/>
        </w:rPr>
        <w:t xml:space="preserve">of </w:t>
      </w:r>
      <w:r w:rsidR="00EE4D14" w:rsidRPr="006E3868">
        <w:rPr>
          <w:color w:val="auto"/>
          <w:lang w:eastAsia="ja-JP"/>
        </w:rPr>
        <w:t>study</w:t>
      </w:r>
      <w:r w:rsidR="00007559" w:rsidRPr="006E3868">
        <w:rPr>
          <w:color w:val="auto"/>
          <w:lang w:eastAsia="ja-JP"/>
        </w:rPr>
        <w:t xml:space="preserve">. For example, </w:t>
      </w:r>
      <w:r w:rsidR="00C504A0" w:rsidRPr="006E3868">
        <w:rPr>
          <w:color w:val="auto"/>
          <w:lang w:eastAsia="ja-JP"/>
        </w:rPr>
        <w:t xml:space="preserve">to validate the sound source localization of the reversed audition system, </w:t>
      </w:r>
      <w:r w:rsidR="002A3D13" w:rsidRPr="006E3868">
        <w:rPr>
          <w:color w:val="auto"/>
          <w:lang w:eastAsia="ja-JP"/>
        </w:rPr>
        <w:t xml:space="preserve">it is acceptable to employ another established method for sound </w:t>
      </w:r>
      <w:r w:rsidR="000E200E" w:rsidRPr="006E3868">
        <w:rPr>
          <w:color w:val="auto"/>
          <w:lang w:eastAsia="ja-JP"/>
        </w:rPr>
        <w:t xml:space="preserve">source </w:t>
      </w:r>
      <w:r w:rsidR="002A3D13" w:rsidRPr="006E3868">
        <w:rPr>
          <w:color w:val="auto"/>
          <w:lang w:eastAsia="ja-JP"/>
        </w:rPr>
        <w:t>localization</w:t>
      </w:r>
      <w:r w:rsidR="00110C94" w:rsidRPr="006E3868">
        <w:rPr>
          <w:color w:val="auto"/>
          <w:lang w:eastAsia="ja-JP"/>
        </w:rPr>
        <w:t>,</w:t>
      </w:r>
      <w:r w:rsidR="002A3D13" w:rsidRPr="006E3868">
        <w:rPr>
          <w:color w:val="auto"/>
          <w:lang w:eastAsia="ja-JP"/>
        </w:rPr>
        <w:t xml:space="preserve"> instead of </w:t>
      </w:r>
      <w:r w:rsidR="00F832E1" w:rsidRPr="006E3868">
        <w:rPr>
          <w:color w:val="auto"/>
          <w:lang w:eastAsia="ja-JP"/>
        </w:rPr>
        <w:t>the</w:t>
      </w:r>
      <w:r w:rsidR="002A3D13" w:rsidRPr="006E3868">
        <w:rPr>
          <w:color w:val="auto"/>
          <w:lang w:eastAsia="ja-JP"/>
        </w:rPr>
        <w:t xml:space="preserve"> digital angle protractor</w:t>
      </w:r>
      <w:r w:rsidR="00732D23" w:rsidRPr="006E3868">
        <w:rPr>
          <w:color w:val="auto"/>
          <w:lang w:eastAsia="ja-JP"/>
        </w:rPr>
        <w:t>,</w:t>
      </w:r>
      <w:r w:rsidR="002A3D13" w:rsidRPr="006E3868">
        <w:rPr>
          <w:color w:val="auto"/>
          <w:lang w:eastAsia="ja-JP"/>
        </w:rPr>
        <w:t xml:space="preserve"> and a </w:t>
      </w:r>
      <w:r w:rsidR="00C504A0" w:rsidRPr="006E3868">
        <w:rPr>
          <w:color w:val="auto"/>
          <w:lang w:eastAsia="ja-JP"/>
        </w:rPr>
        <w:t xml:space="preserve">sufficiently calm </w:t>
      </w:r>
      <w:r w:rsidR="00732D23" w:rsidRPr="006E3868">
        <w:rPr>
          <w:color w:val="auto"/>
          <w:lang w:eastAsia="ja-JP"/>
        </w:rPr>
        <w:t>soundproof</w:t>
      </w:r>
      <w:r w:rsidR="002A3D13" w:rsidRPr="006E3868">
        <w:rPr>
          <w:color w:val="auto"/>
          <w:lang w:eastAsia="ja-JP"/>
        </w:rPr>
        <w:t xml:space="preserve"> room</w:t>
      </w:r>
      <w:r w:rsidR="00110C94" w:rsidRPr="006E3868">
        <w:rPr>
          <w:color w:val="auto"/>
          <w:lang w:eastAsia="ja-JP"/>
        </w:rPr>
        <w:t>,</w:t>
      </w:r>
      <w:r w:rsidR="002A3D13" w:rsidRPr="006E3868">
        <w:rPr>
          <w:color w:val="auto"/>
          <w:lang w:eastAsia="ja-JP"/>
        </w:rPr>
        <w:t xml:space="preserve"> instead of an anechoic room. </w:t>
      </w:r>
      <w:r w:rsidR="0008596F" w:rsidRPr="006E3868">
        <w:rPr>
          <w:color w:val="auto"/>
          <w:lang w:eastAsia="ja-JP"/>
        </w:rPr>
        <w:t>To study the adaptation to left-right reversed audition, t</w:t>
      </w:r>
      <w:r w:rsidR="0008596F" w:rsidRPr="006E3868">
        <w:rPr>
          <w:color w:val="auto"/>
        </w:rPr>
        <w:t xml:space="preserve">he exposure period can be either shortened or </w:t>
      </w:r>
      <w:r w:rsidR="005F69F4" w:rsidRPr="006E3868">
        <w:rPr>
          <w:color w:val="auto"/>
        </w:rPr>
        <w:t>prolonged</w:t>
      </w:r>
      <w:r w:rsidR="0008596F" w:rsidRPr="006E3868">
        <w:rPr>
          <w:color w:val="auto"/>
        </w:rPr>
        <w:t xml:space="preserve"> and the </w:t>
      </w:r>
      <w:r w:rsidR="00991F5F" w:rsidRPr="006E3868">
        <w:rPr>
          <w:color w:val="auto"/>
        </w:rPr>
        <w:t>frequency of neuroimaging</w:t>
      </w:r>
      <w:r w:rsidR="0008596F" w:rsidRPr="006E3868">
        <w:rPr>
          <w:color w:val="auto"/>
        </w:rPr>
        <w:t xml:space="preserve"> can be either lower or higher</w:t>
      </w:r>
      <w:r w:rsidR="00673991" w:rsidRPr="006E3868">
        <w:rPr>
          <w:color w:val="auto"/>
        </w:rPr>
        <w:t>,</w:t>
      </w:r>
      <w:r w:rsidR="0008596F" w:rsidRPr="006E3868">
        <w:rPr>
          <w:color w:val="auto"/>
        </w:rPr>
        <w:t xml:space="preserve"> according to the situation</w:t>
      </w:r>
      <w:r w:rsidR="0008596F" w:rsidRPr="006E3868">
        <w:rPr>
          <w:color w:val="auto"/>
          <w:lang w:eastAsia="ja-JP"/>
        </w:rPr>
        <w:t xml:space="preserve">. </w:t>
      </w:r>
      <w:r w:rsidR="00535FAF" w:rsidRPr="006E3868">
        <w:rPr>
          <w:color w:val="auto"/>
          <w:lang w:eastAsia="ja-JP"/>
        </w:rPr>
        <w:t>For further study</w:t>
      </w:r>
      <w:r w:rsidR="0008596F" w:rsidRPr="006E3868">
        <w:rPr>
          <w:color w:val="auto"/>
          <w:lang w:eastAsia="ja-JP"/>
        </w:rPr>
        <w:t xml:space="preserve">, </w:t>
      </w:r>
      <w:r w:rsidR="00991F5F" w:rsidRPr="006E3868">
        <w:rPr>
          <w:color w:val="auto"/>
          <w:lang w:eastAsia="ja-JP"/>
        </w:rPr>
        <w:t xml:space="preserve">it </w:t>
      </w:r>
      <w:proofErr w:type="gramStart"/>
      <w:r w:rsidR="00991F5F" w:rsidRPr="006E3868">
        <w:rPr>
          <w:color w:val="auto"/>
          <w:lang w:eastAsia="ja-JP"/>
        </w:rPr>
        <w:t>is recommended</w:t>
      </w:r>
      <w:proofErr w:type="gramEnd"/>
      <w:r w:rsidR="00991F5F" w:rsidRPr="006E3868">
        <w:rPr>
          <w:color w:val="auto"/>
          <w:lang w:eastAsia="ja-JP"/>
        </w:rPr>
        <w:t xml:space="preserve"> to </w:t>
      </w:r>
      <w:r w:rsidR="007C551C" w:rsidRPr="006E3868">
        <w:rPr>
          <w:color w:val="auto"/>
          <w:lang w:eastAsia="ja-JP"/>
        </w:rPr>
        <w:t xml:space="preserve">perform neuroimaging </w:t>
      </w:r>
      <w:r w:rsidR="000D0F48" w:rsidRPr="006E3868">
        <w:rPr>
          <w:color w:val="auto"/>
          <w:lang w:eastAsia="ja-JP"/>
        </w:rPr>
        <w:t xml:space="preserve">more frequently after </w:t>
      </w:r>
      <w:r w:rsidR="007869D6" w:rsidRPr="006E3868">
        <w:rPr>
          <w:color w:val="auto"/>
          <w:lang w:eastAsia="ja-JP"/>
        </w:rPr>
        <w:t>the exposure period</w:t>
      </w:r>
      <w:r w:rsidR="007F6340" w:rsidRPr="006E3868">
        <w:rPr>
          <w:color w:val="auto"/>
          <w:lang w:eastAsia="ja-JP"/>
        </w:rPr>
        <w:t xml:space="preserve"> </w:t>
      </w:r>
      <w:r w:rsidR="00535FAF" w:rsidRPr="006E3868">
        <w:rPr>
          <w:color w:val="auto"/>
          <w:lang w:eastAsia="ja-JP"/>
        </w:rPr>
        <w:t xml:space="preserve">to investigate </w:t>
      </w:r>
      <w:r w:rsidR="00FC5888" w:rsidRPr="006E3868">
        <w:rPr>
          <w:color w:val="auto"/>
          <w:lang w:eastAsia="ja-JP"/>
        </w:rPr>
        <w:t xml:space="preserve">the recovery </w:t>
      </w:r>
      <w:r w:rsidR="00A7420A" w:rsidRPr="006E3868">
        <w:rPr>
          <w:color w:val="auto"/>
          <w:lang w:eastAsia="ja-JP"/>
        </w:rPr>
        <w:t xml:space="preserve">process </w:t>
      </w:r>
      <w:r w:rsidR="003D7C1F" w:rsidRPr="006E3868">
        <w:rPr>
          <w:color w:val="auto"/>
          <w:lang w:eastAsia="ja-JP"/>
        </w:rPr>
        <w:t xml:space="preserve">after </w:t>
      </w:r>
      <w:r w:rsidR="00A7420A" w:rsidRPr="006E3868">
        <w:rPr>
          <w:color w:val="auto"/>
          <w:lang w:eastAsia="ja-JP"/>
        </w:rPr>
        <w:t>the adaptation</w:t>
      </w:r>
      <w:r w:rsidR="007C551C" w:rsidRPr="006E3868">
        <w:rPr>
          <w:color w:val="auto"/>
          <w:lang w:eastAsia="ja-JP"/>
        </w:rPr>
        <w:t>.</w:t>
      </w:r>
      <w:r w:rsidR="0008596F" w:rsidRPr="006E3868">
        <w:rPr>
          <w:color w:val="auto"/>
          <w:lang w:eastAsia="ja-JP"/>
        </w:rPr>
        <w:t xml:space="preserve"> </w:t>
      </w:r>
      <w:r w:rsidR="00C260EF" w:rsidRPr="006E3868">
        <w:rPr>
          <w:color w:val="auto"/>
          <w:lang w:eastAsia="ja-JP"/>
        </w:rPr>
        <w:t>If neuroimaging is unavailable</w:t>
      </w:r>
      <w:r w:rsidR="00003F20" w:rsidRPr="006E3868">
        <w:rPr>
          <w:color w:val="auto"/>
          <w:lang w:eastAsia="ja-JP"/>
        </w:rPr>
        <w:t xml:space="preserve">, </w:t>
      </w:r>
      <w:r w:rsidR="007530AC" w:rsidRPr="006E3868">
        <w:rPr>
          <w:color w:val="auto"/>
          <w:lang w:eastAsia="ja-JP"/>
        </w:rPr>
        <w:t xml:space="preserve">it is possible to replace </w:t>
      </w:r>
      <w:r w:rsidR="00003F20" w:rsidRPr="006E3868">
        <w:rPr>
          <w:color w:val="auto"/>
          <w:lang w:eastAsia="ja-JP"/>
        </w:rPr>
        <w:t>n</w:t>
      </w:r>
      <w:r w:rsidR="00485125" w:rsidRPr="006E3868">
        <w:rPr>
          <w:color w:val="auto"/>
          <w:lang w:eastAsia="ja-JP"/>
        </w:rPr>
        <w:t xml:space="preserve">euroimaging </w:t>
      </w:r>
      <w:r w:rsidR="00FC42A0" w:rsidRPr="006E3868">
        <w:rPr>
          <w:color w:val="auto"/>
          <w:lang w:eastAsia="ja-JP"/>
        </w:rPr>
        <w:t>experiments</w:t>
      </w:r>
      <w:r w:rsidR="006F4E5E" w:rsidRPr="006E3868">
        <w:rPr>
          <w:color w:val="auto"/>
          <w:lang w:eastAsia="ja-JP"/>
        </w:rPr>
        <w:t xml:space="preserve"> </w:t>
      </w:r>
      <w:r w:rsidR="00FF2721" w:rsidRPr="006E3868">
        <w:rPr>
          <w:color w:val="auto"/>
          <w:lang w:eastAsia="ja-JP"/>
        </w:rPr>
        <w:t>by</w:t>
      </w:r>
      <w:r w:rsidRPr="006E3868">
        <w:rPr>
          <w:color w:val="auto"/>
          <w:lang w:eastAsia="ja-JP"/>
        </w:rPr>
        <w:t xml:space="preserve"> behavioral </w:t>
      </w:r>
      <w:r w:rsidR="00FC42A0" w:rsidRPr="006E3868">
        <w:rPr>
          <w:color w:val="auto"/>
          <w:lang w:eastAsia="ja-JP"/>
        </w:rPr>
        <w:t>experiments</w:t>
      </w:r>
      <w:r w:rsidR="00C260EF" w:rsidRPr="006E3868">
        <w:rPr>
          <w:color w:val="auto"/>
          <w:lang w:eastAsia="ja-JP"/>
        </w:rPr>
        <w:t>.</w:t>
      </w:r>
      <w:r w:rsidR="00B20799" w:rsidRPr="006E3868">
        <w:rPr>
          <w:color w:val="auto"/>
          <w:lang w:eastAsia="ja-JP"/>
        </w:rPr>
        <w:t xml:space="preserve"> </w:t>
      </w:r>
      <w:r w:rsidR="00505317" w:rsidRPr="006E3868">
        <w:rPr>
          <w:color w:val="auto"/>
          <w:lang w:eastAsia="ja-JP"/>
        </w:rPr>
        <w:t xml:space="preserve">In this protocol, </w:t>
      </w:r>
      <w:r w:rsidR="00471E23" w:rsidRPr="006E3868">
        <w:rPr>
          <w:color w:val="auto"/>
          <w:lang w:eastAsia="ja-JP"/>
        </w:rPr>
        <w:t>there is a possibility that</w:t>
      </w:r>
      <w:r w:rsidR="000C5490" w:rsidRPr="006E3868">
        <w:rPr>
          <w:color w:val="auto"/>
          <w:lang w:eastAsia="ja-JP"/>
        </w:rPr>
        <w:t xml:space="preserve"> a participant </w:t>
      </w:r>
      <w:r w:rsidR="009C78B4">
        <w:rPr>
          <w:color w:val="auto"/>
          <w:lang w:eastAsia="ja-JP"/>
        </w:rPr>
        <w:t xml:space="preserve">will </w:t>
      </w:r>
      <w:r w:rsidR="000C5490" w:rsidRPr="006E3868">
        <w:rPr>
          <w:color w:val="auto"/>
          <w:lang w:eastAsia="ja-JP"/>
        </w:rPr>
        <w:t xml:space="preserve">request temporary suspension of </w:t>
      </w:r>
      <w:r w:rsidR="00B7244F" w:rsidRPr="006E3868">
        <w:rPr>
          <w:color w:val="auto"/>
          <w:lang w:eastAsia="ja-JP"/>
        </w:rPr>
        <w:t xml:space="preserve">the </w:t>
      </w:r>
      <w:r w:rsidR="000C5490" w:rsidRPr="006E3868">
        <w:rPr>
          <w:color w:val="auto"/>
          <w:lang w:eastAsia="ja-JP"/>
        </w:rPr>
        <w:t>exposure</w:t>
      </w:r>
      <w:r w:rsidR="007D2BCC" w:rsidRPr="006E3868">
        <w:rPr>
          <w:color w:val="auto"/>
          <w:lang w:eastAsia="ja-JP"/>
        </w:rPr>
        <w:t xml:space="preserve"> </w:t>
      </w:r>
      <w:r w:rsidR="000C5490" w:rsidRPr="006E3868">
        <w:rPr>
          <w:color w:val="auto"/>
          <w:lang w:eastAsia="ja-JP"/>
        </w:rPr>
        <w:t xml:space="preserve">due to </w:t>
      </w:r>
      <w:r w:rsidR="00024820" w:rsidRPr="006E3868">
        <w:rPr>
          <w:color w:val="auto"/>
          <w:lang w:eastAsia="ja-JP"/>
        </w:rPr>
        <w:t xml:space="preserve">inevitable </w:t>
      </w:r>
      <w:r w:rsidR="000C5490" w:rsidRPr="006E3868">
        <w:rPr>
          <w:color w:val="auto"/>
          <w:lang w:eastAsia="ja-JP"/>
        </w:rPr>
        <w:t xml:space="preserve">reasons. </w:t>
      </w:r>
      <w:r w:rsidR="00BA2C14" w:rsidRPr="006E3868">
        <w:rPr>
          <w:color w:val="auto"/>
          <w:lang w:eastAsia="ja-JP"/>
        </w:rPr>
        <w:t>Unless</w:t>
      </w:r>
      <w:r w:rsidR="00846345" w:rsidRPr="006E3868">
        <w:rPr>
          <w:color w:val="auto"/>
          <w:lang w:eastAsia="ja-JP"/>
        </w:rPr>
        <w:t xml:space="preserve"> </w:t>
      </w:r>
      <w:r w:rsidR="007430F6" w:rsidRPr="006E3868">
        <w:rPr>
          <w:color w:val="auto"/>
          <w:lang w:eastAsia="ja-JP"/>
        </w:rPr>
        <w:t>the participant</w:t>
      </w:r>
      <w:r w:rsidR="00846345" w:rsidRPr="006E3868">
        <w:rPr>
          <w:color w:val="auto"/>
          <w:lang w:eastAsia="ja-JP"/>
        </w:rPr>
        <w:t xml:space="preserve"> </w:t>
      </w:r>
      <w:r w:rsidR="007430F6" w:rsidRPr="006E3868">
        <w:rPr>
          <w:color w:val="auto"/>
          <w:lang w:eastAsia="ja-JP"/>
        </w:rPr>
        <w:t xml:space="preserve">agrees to </w:t>
      </w:r>
      <w:r w:rsidR="00846345" w:rsidRPr="006E3868">
        <w:rPr>
          <w:color w:val="auto"/>
          <w:lang w:eastAsia="ja-JP"/>
        </w:rPr>
        <w:t xml:space="preserve">insert earplugs into </w:t>
      </w:r>
      <w:r w:rsidR="00EE2271" w:rsidRPr="006E3868">
        <w:rPr>
          <w:color w:val="auto"/>
          <w:lang w:eastAsia="ja-JP"/>
        </w:rPr>
        <w:t>the</w:t>
      </w:r>
      <w:r w:rsidR="00846345" w:rsidRPr="006E3868">
        <w:rPr>
          <w:color w:val="auto"/>
          <w:lang w:eastAsia="ja-JP"/>
        </w:rPr>
        <w:t xml:space="preserve"> ears </w:t>
      </w:r>
      <w:r w:rsidR="00EB4209" w:rsidRPr="006E3868">
        <w:rPr>
          <w:color w:val="auto"/>
          <w:lang w:eastAsia="ja-JP"/>
        </w:rPr>
        <w:t xml:space="preserve">during the suspended period, </w:t>
      </w:r>
      <w:r w:rsidR="007D2BCC" w:rsidRPr="006E3868">
        <w:rPr>
          <w:color w:val="auto"/>
          <w:lang w:eastAsia="ja-JP"/>
        </w:rPr>
        <w:t xml:space="preserve">the exposure should </w:t>
      </w:r>
      <w:proofErr w:type="gramStart"/>
      <w:r w:rsidR="007D2BCC" w:rsidRPr="006E3868">
        <w:rPr>
          <w:color w:val="auto"/>
          <w:lang w:eastAsia="ja-JP"/>
        </w:rPr>
        <w:t xml:space="preserve">be </w:t>
      </w:r>
      <w:r w:rsidR="00482FFC" w:rsidRPr="006E3868">
        <w:rPr>
          <w:color w:val="auto"/>
          <w:lang w:eastAsia="ja-JP"/>
        </w:rPr>
        <w:t>terminated</w:t>
      </w:r>
      <w:proofErr w:type="gramEnd"/>
      <w:r w:rsidR="00482FFC" w:rsidRPr="006E3868">
        <w:rPr>
          <w:color w:val="auto"/>
          <w:lang w:eastAsia="ja-JP"/>
        </w:rPr>
        <w:t xml:space="preserve"> due to </w:t>
      </w:r>
      <w:r w:rsidR="007D2BCC" w:rsidRPr="006E3868">
        <w:rPr>
          <w:color w:val="auto"/>
          <w:lang w:eastAsia="ja-JP"/>
        </w:rPr>
        <w:t xml:space="preserve">unknown </w:t>
      </w:r>
      <w:r w:rsidR="008B4F80" w:rsidRPr="006E3868">
        <w:rPr>
          <w:color w:val="auto"/>
          <w:lang w:eastAsia="ja-JP"/>
        </w:rPr>
        <w:t xml:space="preserve">recovery </w:t>
      </w:r>
      <w:r w:rsidR="007D2BCC" w:rsidRPr="006E3868">
        <w:rPr>
          <w:color w:val="auto"/>
          <w:lang w:eastAsia="ja-JP"/>
        </w:rPr>
        <w:t>effect</w:t>
      </w:r>
      <w:r w:rsidR="00482FFC" w:rsidRPr="006E3868">
        <w:rPr>
          <w:color w:val="auto"/>
          <w:lang w:eastAsia="ja-JP"/>
        </w:rPr>
        <w:t>s</w:t>
      </w:r>
      <w:r w:rsidR="008B4F80" w:rsidRPr="006E3868">
        <w:rPr>
          <w:color w:val="auto"/>
          <w:lang w:eastAsia="ja-JP"/>
        </w:rPr>
        <w:t xml:space="preserve"> on</w:t>
      </w:r>
      <w:r w:rsidR="007D2BCC" w:rsidRPr="006E3868">
        <w:rPr>
          <w:color w:val="auto"/>
          <w:lang w:eastAsia="ja-JP"/>
        </w:rPr>
        <w:t xml:space="preserve"> </w:t>
      </w:r>
      <w:proofErr w:type="spellStart"/>
      <w:r w:rsidR="007D2BCC" w:rsidRPr="006E3868">
        <w:rPr>
          <w:color w:val="auto"/>
          <w:lang w:eastAsia="ja-JP"/>
        </w:rPr>
        <w:t>readaptation</w:t>
      </w:r>
      <w:proofErr w:type="spellEnd"/>
      <w:r w:rsidR="009C78B4">
        <w:rPr>
          <w:color w:val="auto"/>
          <w:lang w:eastAsia="ja-JP"/>
        </w:rPr>
        <w:t>;</w:t>
      </w:r>
      <w:r w:rsidR="007D2BCC" w:rsidRPr="006E3868">
        <w:rPr>
          <w:color w:val="auto"/>
          <w:lang w:eastAsia="ja-JP"/>
        </w:rPr>
        <w:t xml:space="preserve"> </w:t>
      </w:r>
      <w:r w:rsidR="00482FFC" w:rsidRPr="006E3868">
        <w:rPr>
          <w:color w:val="auto"/>
          <w:lang w:eastAsia="ja-JP"/>
        </w:rPr>
        <w:t xml:space="preserve">a new experiment should be </w:t>
      </w:r>
      <w:r w:rsidR="007236D6" w:rsidRPr="006E3868">
        <w:rPr>
          <w:color w:val="auto"/>
          <w:lang w:eastAsia="ja-JP"/>
        </w:rPr>
        <w:t xml:space="preserve">started with </w:t>
      </w:r>
      <w:r w:rsidR="007D2BCC" w:rsidRPr="006E3868">
        <w:rPr>
          <w:color w:val="auto"/>
          <w:lang w:eastAsia="ja-JP"/>
        </w:rPr>
        <w:t>another participant</w:t>
      </w:r>
      <w:r w:rsidR="007236D6" w:rsidRPr="006E3868">
        <w:rPr>
          <w:color w:val="auto"/>
          <w:lang w:eastAsia="ja-JP"/>
        </w:rPr>
        <w:t>.</w:t>
      </w:r>
      <w:r w:rsidR="007D2BCC" w:rsidRPr="006E3868">
        <w:rPr>
          <w:color w:val="auto"/>
          <w:lang w:eastAsia="ja-JP"/>
        </w:rPr>
        <w:t xml:space="preserve"> </w:t>
      </w:r>
      <w:r w:rsidR="007B0028" w:rsidRPr="006E3868">
        <w:rPr>
          <w:color w:val="auto"/>
          <w:lang w:eastAsia="ja-JP"/>
        </w:rPr>
        <w:t xml:space="preserve">Another possible </w:t>
      </w:r>
      <w:r w:rsidR="00716A54" w:rsidRPr="006E3868">
        <w:rPr>
          <w:color w:val="auto"/>
          <w:lang w:eastAsia="ja-JP"/>
        </w:rPr>
        <w:t xml:space="preserve">issue </w:t>
      </w:r>
      <w:r w:rsidR="007B0028" w:rsidRPr="006E3868">
        <w:rPr>
          <w:color w:val="auto"/>
          <w:lang w:eastAsia="ja-JP"/>
        </w:rPr>
        <w:t xml:space="preserve">is that </w:t>
      </w:r>
      <w:r w:rsidR="00F447C8" w:rsidRPr="006E3868">
        <w:rPr>
          <w:color w:val="auto"/>
          <w:lang w:eastAsia="ja-JP"/>
        </w:rPr>
        <w:t xml:space="preserve">a balance of </w:t>
      </w:r>
      <w:r w:rsidR="007B0028" w:rsidRPr="006E3868">
        <w:rPr>
          <w:color w:val="auto"/>
          <w:lang w:eastAsia="ja-JP"/>
        </w:rPr>
        <w:t xml:space="preserve">subjective </w:t>
      </w:r>
      <w:r w:rsidR="007B0028" w:rsidRPr="006E3868">
        <w:rPr>
          <w:color w:val="auto"/>
          <w:lang w:eastAsia="ja-JP"/>
        </w:rPr>
        <w:lastRenderedPageBreak/>
        <w:t xml:space="preserve">loudness </w:t>
      </w:r>
      <w:r w:rsidR="00F447C8" w:rsidRPr="006E3868">
        <w:rPr>
          <w:color w:val="auto"/>
          <w:lang w:eastAsia="ja-JP"/>
        </w:rPr>
        <w:t>between</w:t>
      </w:r>
      <w:r w:rsidR="007B0028" w:rsidRPr="006E3868">
        <w:rPr>
          <w:color w:val="auto"/>
          <w:lang w:eastAsia="ja-JP"/>
        </w:rPr>
        <w:t xml:space="preserve"> </w:t>
      </w:r>
      <w:r w:rsidR="00470B57" w:rsidRPr="006E3868">
        <w:rPr>
          <w:color w:val="auto"/>
          <w:lang w:eastAsia="ja-JP"/>
        </w:rPr>
        <w:t xml:space="preserve">left and right sounds </w:t>
      </w:r>
      <w:r w:rsidR="001346B2" w:rsidRPr="006E3868">
        <w:rPr>
          <w:color w:val="auto"/>
          <w:lang w:eastAsia="ja-JP"/>
        </w:rPr>
        <w:t xml:space="preserve">becomes </w:t>
      </w:r>
      <w:r w:rsidR="007261A1" w:rsidRPr="006E3868">
        <w:rPr>
          <w:color w:val="auto"/>
          <w:lang w:eastAsia="ja-JP"/>
        </w:rPr>
        <w:t>uncertain</w:t>
      </w:r>
      <w:r w:rsidR="001346B2" w:rsidRPr="006E3868">
        <w:rPr>
          <w:color w:val="auto"/>
          <w:lang w:eastAsia="ja-JP"/>
        </w:rPr>
        <w:t xml:space="preserve"> </w:t>
      </w:r>
      <w:r w:rsidR="00065ECF" w:rsidRPr="006E3868">
        <w:rPr>
          <w:color w:val="auto"/>
          <w:lang w:eastAsia="ja-JP"/>
        </w:rPr>
        <w:t xml:space="preserve">due to </w:t>
      </w:r>
      <w:r w:rsidR="00D22AC4" w:rsidRPr="006E3868">
        <w:rPr>
          <w:color w:val="auto"/>
          <w:lang w:eastAsia="ja-JP"/>
        </w:rPr>
        <w:t xml:space="preserve">physical contact with </w:t>
      </w:r>
      <w:r w:rsidR="00051CA6" w:rsidRPr="006E3868">
        <w:rPr>
          <w:color w:val="auto"/>
          <w:lang w:eastAsia="ja-JP"/>
        </w:rPr>
        <w:t>the system</w:t>
      </w:r>
      <w:r w:rsidR="003179F0" w:rsidRPr="006E3868">
        <w:rPr>
          <w:color w:val="auto"/>
          <w:lang w:eastAsia="ja-JP"/>
        </w:rPr>
        <w:t xml:space="preserve"> or </w:t>
      </w:r>
      <w:r w:rsidR="001E2BEB" w:rsidRPr="006E3868">
        <w:rPr>
          <w:color w:val="auto"/>
          <w:lang w:eastAsia="ja-JP"/>
        </w:rPr>
        <w:t xml:space="preserve">for </w:t>
      </w:r>
      <w:r w:rsidR="003179F0" w:rsidRPr="006E3868">
        <w:rPr>
          <w:color w:val="auto"/>
          <w:lang w:eastAsia="ja-JP"/>
        </w:rPr>
        <w:t>other reasons</w:t>
      </w:r>
      <w:r w:rsidR="00913D80" w:rsidRPr="006E3868">
        <w:rPr>
          <w:color w:val="auto"/>
          <w:lang w:eastAsia="ja-JP"/>
        </w:rPr>
        <w:t xml:space="preserve">. In that case, </w:t>
      </w:r>
      <w:r w:rsidR="007B2DA1" w:rsidRPr="006E3868">
        <w:rPr>
          <w:color w:val="auto"/>
          <w:lang w:eastAsia="ja-JP"/>
        </w:rPr>
        <w:t xml:space="preserve">it </w:t>
      </w:r>
      <w:proofErr w:type="gramStart"/>
      <w:r w:rsidR="007B2DA1" w:rsidRPr="006E3868">
        <w:rPr>
          <w:color w:val="auto"/>
          <w:lang w:eastAsia="ja-JP"/>
        </w:rPr>
        <w:t>is recommended</w:t>
      </w:r>
      <w:proofErr w:type="gramEnd"/>
      <w:r w:rsidR="007B2DA1" w:rsidRPr="006E3868">
        <w:rPr>
          <w:color w:val="auto"/>
          <w:lang w:eastAsia="ja-JP"/>
        </w:rPr>
        <w:t xml:space="preserve"> </w:t>
      </w:r>
      <w:r w:rsidR="000C4019" w:rsidRPr="006E3868">
        <w:rPr>
          <w:color w:val="auto"/>
          <w:lang w:eastAsia="ja-JP"/>
        </w:rPr>
        <w:t xml:space="preserve">for the participant </w:t>
      </w:r>
      <w:r w:rsidR="007B2DA1" w:rsidRPr="006E3868">
        <w:rPr>
          <w:color w:val="auto"/>
          <w:lang w:eastAsia="ja-JP"/>
        </w:rPr>
        <w:t xml:space="preserve">to </w:t>
      </w:r>
      <w:r w:rsidR="00FD4E6D" w:rsidRPr="006E3868">
        <w:rPr>
          <w:color w:val="auto"/>
          <w:lang w:eastAsia="ja-JP"/>
        </w:rPr>
        <w:t>confirm</w:t>
      </w:r>
      <w:r w:rsidR="00B3729C" w:rsidRPr="006E3868">
        <w:rPr>
          <w:color w:val="auto"/>
          <w:lang w:eastAsia="ja-JP"/>
        </w:rPr>
        <w:t>,</w:t>
      </w:r>
      <w:r w:rsidR="00FD4E6D" w:rsidRPr="006E3868">
        <w:rPr>
          <w:color w:val="auto"/>
          <w:lang w:eastAsia="ja-JP"/>
        </w:rPr>
        <w:t xml:space="preserve"> with the eyes closed</w:t>
      </w:r>
      <w:r w:rsidR="00B3729C" w:rsidRPr="006E3868">
        <w:rPr>
          <w:color w:val="auto"/>
          <w:lang w:eastAsia="ja-JP"/>
        </w:rPr>
        <w:t>,</w:t>
      </w:r>
      <w:r w:rsidR="00FD4E6D" w:rsidRPr="006E3868">
        <w:rPr>
          <w:color w:val="auto"/>
          <w:lang w:eastAsia="ja-JP"/>
        </w:rPr>
        <w:t xml:space="preserve"> if the sounds emanating from the front are only localized at the front</w:t>
      </w:r>
      <w:r w:rsidR="007B2DA1" w:rsidRPr="006E3868">
        <w:rPr>
          <w:color w:val="auto"/>
          <w:lang w:eastAsia="ja-JP"/>
        </w:rPr>
        <w:t xml:space="preserve"> before </w:t>
      </w:r>
      <w:r w:rsidR="004333D6" w:rsidRPr="006E3868">
        <w:rPr>
          <w:color w:val="auto"/>
          <w:lang w:eastAsia="ja-JP"/>
        </w:rPr>
        <w:t>readjust</w:t>
      </w:r>
      <w:r w:rsidR="00B3729C" w:rsidRPr="006E3868">
        <w:rPr>
          <w:color w:val="auto"/>
          <w:lang w:eastAsia="ja-JP"/>
        </w:rPr>
        <w:t>ing</w:t>
      </w:r>
      <w:r w:rsidR="004D01EF" w:rsidRPr="006E3868">
        <w:rPr>
          <w:color w:val="auto"/>
          <w:lang w:eastAsia="ja-JP"/>
        </w:rPr>
        <w:t xml:space="preserve"> </w:t>
      </w:r>
      <w:r w:rsidR="00B3729C" w:rsidRPr="006E3868">
        <w:rPr>
          <w:color w:val="auto"/>
          <w:lang w:eastAsia="ja-JP"/>
        </w:rPr>
        <w:t>the volume</w:t>
      </w:r>
      <w:r w:rsidR="00247657" w:rsidRPr="006E3868">
        <w:rPr>
          <w:color w:val="auto"/>
          <w:lang w:eastAsia="ja-JP"/>
        </w:rPr>
        <w:t xml:space="preserve">. </w:t>
      </w:r>
    </w:p>
    <w:p w14:paraId="51B66CB4" w14:textId="77777777" w:rsidR="00F20B27" w:rsidRPr="006E3868" w:rsidRDefault="00F20B27" w:rsidP="006E3868">
      <w:pPr>
        <w:widowControl/>
        <w:rPr>
          <w:color w:val="auto"/>
          <w:lang w:eastAsia="ja-JP"/>
        </w:rPr>
      </w:pPr>
    </w:p>
    <w:p w14:paraId="1C2DD8D0" w14:textId="17E1B13A" w:rsidR="00C544E1" w:rsidRPr="006E3868" w:rsidRDefault="00CE304B" w:rsidP="006E3868">
      <w:pPr>
        <w:widowControl/>
        <w:tabs>
          <w:tab w:val="left" w:pos="851"/>
        </w:tabs>
        <w:rPr>
          <w:color w:val="auto"/>
        </w:rPr>
      </w:pPr>
      <w:r w:rsidRPr="006E3868">
        <w:rPr>
          <w:color w:val="auto"/>
        </w:rPr>
        <w:t>Even t</w:t>
      </w:r>
      <w:r w:rsidR="003B17DC" w:rsidRPr="006E3868">
        <w:rPr>
          <w:color w:val="auto"/>
        </w:rPr>
        <w:t>hough the present apparatus show</w:t>
      </w:r>
      <w:r w:rsidR="005753CA" w:rsidRPr="006E3868">
        <w:rPr>
          <w:color w:val="auto"/>
        </w:rPr>
        <w:t>ed</w:t>
      </w:r>
      <w:r w:rsidR="003B17DC" w:rsidRPr="006E3868">
        <w:rPr>
          <w:color w:val="auto"/>
        </w:rPr>
        <w:t xml:space="preserve"> high performance </w:t>
      </w:r>
      <w:r w:rsidR="009C78B4">
        <w:rPr>
          <w:color w:val="auto"/>
        </w:rPr>
        <w:t xml:space="preserve">in </w:t>
      </w:r>
      <w:r w:rsidR="003B17DC" w:rsidRPr="006E3868">
        <w:rPr>
          <w:color w:val="auto"/>
        </w:rPr>
        <w:t>360</w:t>
      </w:r>
      <w:r w:rsidR="009C78B4">
        <w:rPr>
          <w:color w:val="auto"/>
        </w:rPr>
        <w:t>°</w:t>
      </w:r>
      <w:r w:rsidR="003B17DC" w:rsidRPr="006E3868">
        <w:rPr>
          <w:color w:val="auto"/>
        </w:rPr>
        <w:t xml:space="preserve"> sound source localization, t</w:t>
      </w:r>
      <w:r w:rsidR="00691676" w:rsidRPr="006E3868">
        <w:rPr>
          <w:color w:val="auto"/>
        </w:rPr>
        <w:t>he</w:t>
      </w:r>
      <w:r w:rsidR="005753CA" w:rsidRPr="006E3868">
        <w:rPr>
          <w:color w:val="auto"/>
        </w:rPr>
        <w:t xml:space="preserve"> </w:t>
      </w:r>
      <w:r w:rsidR="00691676" w:rsidRPr="006E3868">
        <w:rPr>
          <w:color w:val="auto"/>
        </w:rPr>
        <w:t>re</w:t>
      </w:r>
      <w:r w:rsidR="005753CA" w:rsidRPr="006E3868">
        <w:rPr>
          <w:color w:val="auto"/>
        </w:rPr>
        <w:t>sults indicated</w:t>
      </w:r>
      <w:r w:rsidR="00691676" w:rsidRPr="006E3868">
        <w:rPr>
          <w:color w:val="auto"/>
        </w:rPr>
        <w:t xml:space="preserve"> a </w:t>
      </w:r>
      <w:r w:rsidR="00B358C5" w:rsidRPr="006E3868">
        <w:rPr>
          <w:color w:val="auto"/>
        </w:rPr>
        <w:t xml:space="preserve">slight </w:t>
      </w:r>
      <w:r w:rsidR="00691676" w:rsidRPr="006E3868">
        <w:rPr>
          <w:color w:val="auto"/>
        </w:rPr>
        <w:t>perceptual bias toward the counterclockwise rotation</w:t>
      </w:r>
      <w:r w:rsidR="00DB6726" w:rsidRPr="006E3868">
        <w:rPr>
          <w:color w:val="auto"/>
        </w:rPr>
        <w:t>,</w:t>
      </w:r>
      <w:r w:rsidR="00691676" w:rsidRPr="006E3868">
        <w:rPr>
          <w:color w:val="auto"/>
        </w:rPr>
        <w:t xml:space="preserve"> especially for sounds coming from the right</w:t>
      </w:r>
      <w:r w:rsidR="00406F2A" w:rsidRPr="006E3868">
        <w:rPr>
          <w:color w:val="auto"/>
        </w:rPr>
        <w:t>-</w:t>
      </w:r>
      <w:r w:rsidR="00691676" w:rsidRPr="006E3868">
        <w:rPr>
          <w:color w:val="auto"/>
        </w:rPr>
        <w:t>front and the left</w:t>
      </w:r>
      <w:r w:rsidR="00406F2A" w:rsidRPr="006E3868">
        <w:rPr>
          <w:color w:val="auto"/>
        </w:rPr>
        <w:t>-</w:t>
      </w:r>
      <w:r w:rsidR="00691676" w:rsidRPr="006E3868">
        <w:rPr>
          <w:color w:val="auto"/>
        </w:rPr>
        <w:t>back directions</w:t>
      </w:r>
      <w:r w:rsidR="00CE0D0B" w:rsidRPr="006E3868">
        <w:rPr>
          <w:color w:val="auto"/>
        </w:rPr>
        <w:t>.</w:t>
      </w:r>
      <w:r w:rsidRPr="006E3868">
        <w:rPr>
          <w:color w:val="auto"/>
        </w:rPr>
        <w:t xml:space="preserve"> </w:t>
      </w:r>
      <w:proofErr w:type="gramStart"/>
      <w:r w:rsidR="009C78B4">
        <w:rPr>
          <w:color w:val="auto"/>
        </w:rPr>
        <w:t>Assuming</w:t>
      </w:r>
      <w:r w:rsidR="005753CA" w:rsidRPr="006E3868">
        <w:rPr>
          <w:color w:val="auto"/>
        </w:rPr>
        <w:t xml:space="preserve"> that</w:t>
      </w:r>
      <w:proofErr w:type="gramEnd"/>
      <w:r w:rsidR="00EE197D" w:rsidRPr="006E3868">
        <w:rPr>
          <w:color w:val="auto"/>
        </w:rPr>
        <w:t xml:space="preserve"> t</w:t>
      </w:r>
      <w:r w:rsidR="003B17DC" w:rsidRPr="006E3868">
        <w:rPr>
          <w:color w:val="auto"/>
        </w:rPr>
        <w:t>he earphones</w:t>
      </w:r>
      <w:r w:rsidR="009C78B4">
        <w:rPr>
          <w:color w:val="auto"/>
        </w:rPr>
        <w:t xml:space="preserve"> </w:t>
      </w:r>
      <w:r w:rsidR="00731324" w:rsidRPr="006E3868">
        <w:rPr>
          <w:color w:val="auto"/>
        </w:rPr>
        <w:t>are</w:t>
      </w:r>
      <w:r w:rsidR="00E665DC" w:rsidRPr="006E3868">
        <w:rPr>
          <w:color w:val="auto"/>
        </w:rPr>
        <w:t xml:space="preserve"> properly</w:t>
      </w:r>
      <w:r w:rsidR="00731324" w:rsidRPr="006E3868">
        <w:rPr>
          <w:color w:val="auto"/>
        </w:rPr>
        <w:t xml:space="preserve"> </w:t>
      </w:r>
      <w:r w:rsidR="002F6C0A" w:rsidRPr="006E3868">
        <w:rPr>
          <w:color w:val="auto"/>
        </w:rPr>
        <w:t>i</w:t>
      </w:r>
      <w:r w:rsidR="003B17DC" w:rsidRPr="006E3868">
        <w:rPr>
          <w:color w:val="auto"/>
        </w:rPr>
        <w:t>nserted into the participant’s ear</w:t>
      </w:r>
      <w:r w:rsidR="002F6C0A" w:rsidRPr="006E3868">
        <w:rPr>
          <w:color w:val="auto"/>
        </w:rPr>
        <w:t xml:space="preserve"> </w:t>
      </w:r>
      <w:r w:rsidR="00EE197D" w:rsidRPr="006E3868">
        <w:rPr>
          <w:color w:val="auto"/>
        </w:rPr>
        <w:t>canals,</w:t>
      </w:r>
      <w:r w:rsidR="002F6C0A" w:rsidRPr="006E3868">
        <w:rPr>
          <w:color w:val="auto"/>
        </w:rPr>
        <w:t xml:space="preserve"> </w:t>
      </w:r>
      <w:r w:rsidR="00085131" w:rsidRPr="006E3868">
        <w:rPr>
          <w:color w:val="auto"/>
        </w:rPr>
        <w:t xml:space="preserve">two possibilities </w:t>
      </w:r>
      <w:r w:rsidR="00C01014" w:rsidRPr="006E3868">
        <w:rPr>
          <w:color w:val="auto"/>
        </w:rPr>
        <w:t xml:space="preserve">are considered </w:t>
      </w:r>
      <w:r w:rsidR="00085131" w:rsidRPr="006E3868">
        <w:rPr>
          <w:color w:val="auto"/>
        </w:rPr>
        <w:t xml:space="preserve">for </w:t>
      </w:r>
      <w:r w:rsidR="00D85292" w:rsidRPr="006E3868">
        <w:rPr>
          <w:color w:val="auto"/>
        </w:rPr>
        <w:t>t</w:t>
      </w:r>
      <w:r w:rsidR="00CE0D0B" w:rsidRPr="006E3868">
        <w:rPr>
          <w:color w:val="auto"/>
        </w:rPr>
        <w:t>h</w:t>
      </w:r>
      <w:r w:rsidR="00306E28" w:rsidRPr="006E3868">
        <w:rPr>
          <w:color w:val="auto"/>
        </w:rPr>
        <w:t>e</w:t>
      </w:r>
      <w:r w:rsidR="00CD3418" w:rsidRPr="006E3868">
        <w:rPr>
          <w:color w:val="auto"/>
        </w:rPr>
        <w:t xml:space="preserve"> asymmetric</w:t>
      </w:r>
      <w:r w:rsidR="00731324" w:rsidRPr="006E3868">
        <w:rPr>
          <w:color w:val="auto"/>
        </w:rPr>
        <w:t xml:space="preserve">al distortion of the </w:t>
      </w:r>
      <w:r w:rsidRPr="006E3868">
        <w:rPr>
          <w:color w:val="auto"/>
        </w:rPr>
        <w:t>localization</w:t>
      </w:r>
      <w:r w:rsidR="00085131" w:rsidRPr="006E3868">
        <w:rPr>
          <w:color w:val="auto"/>
        </w:rPr>
        <w:t xml:space="preserve">: </w:t>
      </w:r>
      <w:r w:rsidR="00956699" w:rsidRPr="006E3868">
        <w:rPr>
          <w:color w:val="auto"/>
          <w:lang w:eastAsia="ja-JP"/>
        </w:rPr>
        <w:t xml:space="preserve">individual </w:t>
      </w:r>
      <w:r w:rsidR="007124F0" w:rsidRPr="006E3868">
        <w:rPr>
          <w:color w:val="auto"/>
          <w:lang w:eastAsia="ja-JP"/>
        </w:rPr>
        <w:t xml:space="preserve">acoustic </w:t>
      </w:r>
      <w:r w:rsidR="00714D11" w:rsidRPr="006E3868">
        <w:rPr>
          <w:color w:val="auto"/>
          <w:lang w:eastAsia="ja-JP"/>
        </w:rPr>
        <w:t>characteristics</w:t>
      </w:r>
      <w:r w:rsidR="00085131" w:rsidRPr="006E3868">
        <w:rPr>
          <w:color w:val="auto"/>
          <w:lang w:eastAsia="ja-JP"/>
        </w:rPr>
        <w:t xml:space="preserve"> and </w:t>
      </w:r>
      <w:r w:rsidR="001633FD" w:rsidRPr="006E3868">
        <w:rPr>
          <w:color w:val="auto"/>
          <w:lang w:eastAsia="ja-JP"/>
        </w:rPr>
        <w:t>spillover</w:t>
      </w:r>
      <w:r w:rsidR="00085131" w:rsidRPr="006E3868">
        <w:rPr>
          <w:color w:val="auto"/>
          <w:lang w:eastAsia="ja-JP"/>
        </w:rPr>
        <w:t xml:space="preserve"> of unreversed sounds.</w:t>
      </w:r>
      <w:r w:rsidR="00D0044D" w:rsidRPr="006E3868">
        <w:rPr>
          <w:color w:val="auto"/>
          <w:lang w:eastAsia="ja-JP"/>
        </w:rPr>
        <w:t xml:space="preserve"> </w:t>
      </w:r>
      <w:r w:rsidR="00C01014" w:rsidRPr="006E3868">
        <w:rPr>
          <w:color w:val="auto"/>
          <w:lang w:eastAsia="ja-JP"/>
        </w:rPr>
        <w:t>A</w:t>
      </w:r>
      <w:r w:rsidR="00085131" w:rsidRPr="006E3868">
        <w:rPr>
          <w:color w:val="auto"/>
          <w:lang w:eastAsia="ja-JP"/>
        </w:rPr>
        <w:t xml:space="preserve">coustic characteristics </w:t>
      </w:r>
      <w:proofErr w:type="gramStart"/>
      <w:r w:rsidR="00E903D8" w:rsidRPr="006E3868">
        <w:rPr>
          <w:color w:val="auto"/>
          <w:lang w:eastAsia="ja-JP"/>
        </w:rPr>
        <w:t>are</w:t>
      </w:r>
      <w:r w:rsidR="00714D11" w:rsidRPr="006E3868">
        <w:rPr>
          <w:color w:val="auto"/>
          <w:lang w:eastAsia="ja-JP"/>
        </w:rPr>
        <w:t xml:space="preserve"> </w:t>
      </w:r>
      <w:r w:rsidR="00C01014" w:rsidRPr="006E3868">
        <w:rPr>
          <w:color w:val="auto"/>
          <w:lang w:eastAsia="ja-JP"/>
        </w:rPr>
        <w:t xml:space="preserve">typically </w:t>
      </w:r>
      <w:r w:rsidR="001F606B" w:rsidRPr="006E3868">
        <w:rPr>
          <w:color w:val="auto"/>
          <w:lang w:eastAsia="ja-JP"/>
        </w:rPr>
        <w:t>modeled</w:t>
      </w:r>
      <w:proofErr w:type="gramEnd"/>
      <w:r w:rsidR="00C01014" w:rsidRPr="006E3868">
        <w:rPr>
          <w:color w:val="auto"/>
          <w:lang w:eastAsia="ja-JP"/>
        </w:rPr>
        <w:t xml:space="preserve"> as</w:t>
      </w:r>
      <w:r w:rsidR="007751CC" w:rsidRPr="006E3868">
        <w:rPr>
          <w:color w:val="auto"/>
          <w:lang w:eastAsia="ja-JP"/>
        </w:rPr>
        <w:t xml:space="preserve"> </w:t>
      </w:r>
      <w:r w:rsidR="00956699" w:rsidRPr="006E3868">
        <w:rPr>
          <w:color w:val="auto"/>
        </w:rPr>
        <w:t>head-related transfer function</w:t>
      </w:r>
      <w:r w:rsidR="007751CC" w:rsidRPr="006E3868">
        <w:rPr>
          <w:color w:val="auto"/>
        </w:rPr>
        <w:t>s (HRTFs)</w:t>
      </w:r>
      <w:r w:rsidR="006772F9" w:rsidRPr="006E3868">
        <w:rPr>
          <w:color w:val="auto"/>
          <w:vertAlign w:val="superscript"/>
        </w:rPr>
        <w:t>2</w:t>
      </w:r>
      <w:r w:rsidR="00A4437C" w:rsidRPr="006E3868">
        <w:rPr>
          <w:color w:val="auto"/>
          <w:vertAlign w:val="superscript"/>
        </w:rPr>
        <w:t>7</w:t>
      </w:r>
      <w:r w:rsidR="00C01014" w:rsidRPr="006E3868">
        <w:rPr>
          <w:color w:val="auto"/>
        </w:rPr>
        <w:t>, and</w:t>
      </w:r>
      <w:r w:rsidR="001633FD" w:rsidRPr="006E3868">
        <w:rPr>
          <w:color w:val="auto"/>
        </w:rPr>
        <w:t xml:space="preserve"> </w:t>
      </w:r>
      <w:r w:rsidR="00085131" w:rsidRPr="006E3868">
        <w:rPr>
          <w:color w:val="auto"/>
        </w:rPr>
        <w:t xml:space="preserve">common HRTFs are </w:t>
      </w:r>
      <w:r w:rsidR="002A54C7" w:rsidRPr="006E3868">
        <w:rPr>
          <w:color w:val="auto"/>
        </w:rPr>
        <w:t>used</w:t>
      </w:r>
      <w:r w:rsidR="0055748A" w:rsidRPr="006E3868">
        <w:rPr>
          <w:color w:val="auto"/>
        </w:rPr>
        <w:t xml:space="preserve"> </w:t>
      </w:r>
      <w:r w:rsidR="00997D22" w:rsidRPr="006E3868">
        <w:rPr>
          <w:color w:val="auto"/>
        </w:rPr>
        <w:t xml:space="preserve">for any participant </w:t>
      </w:r>
      <w:r w:rsidR="00C01014" w:rsidRPr="006E3868">
        <w:rPr>
          <w:color w:val="auto"/>
        </w:rPr>
        <w:t xml:space="preserve">in the current version of the apparatus </w:t>
      </w:r>
      <w:r w:rsidR="00085131" w:rsidRPr="006E3868">
        <w:rPr>
          <w:color w:val="auto"/>
        </w:rPr>
        <w:t>wi</w:t>
      </w:r>
      <w:r w:rsidR="00997D22" w:rsidRPr="006E3868">
        <w:rPr>
          <w:color w:val="auto"/>
        </w:rPr>
        <w:t xml:space="preserve">thout </w:t>
      </w:r>
      <w:r w:rsidR="00085131" w:rsidRPr="006E3868">
        <w:rPr>
          <w:color w:val="auto"/>
        </w:rPr>
        <w:t>specific optimization.</w:t>
      </w:r>
      <w:r w:rsidR="003D775B" w:rsidRPr="006E3868">
        <w:rPr>
          <w:color w:val="auto"/>
        </w:rPr>
        <w:t xml:space="preserve"> </w:t>
      </w:r>
      <w:r w:rsidR="008C2161" w:rsidRPr="006E3868">
        <w:rPr>
          <w:color w:val="auto"/>
        </w:rPr>
        <w:t xml:space="preserve">Thus, </w:t>
      </w:r>
      <w:r w:rsidR="00997D22" w:rsidRPr="006E3868">
        <w:rPr>
          <w:color w:val="auto"/>
        </w:rPr>
        <w:t xml:space="preserve">there </w:t>
      </w:r>
      <w:r w:rsidR="005753CA" w:rsidRPr="006E3868">
        <w:rPr>
          <w:color w:val="auto"/>
        </w:rPr>
        <w:t xml:space="preserve">is </w:t>
      </w:r>
      <w:r w:rsidR="00997D22" w:rsidRPr="006E3868">
        <w:rPr>
          <w:color w:val="auto"/>
        </w:rPr>
        <w:t xml:space="preserve">room </w:t>
      </w:r>
      <w:r w:rsidR="00135A47" w:rsidRPr="006E3868">
        <w:rPr>
          <w:color w:val="auto"/>
        </w:rPr>
        <w:t>to</w:t>
      </w:r>
      <w:r w:rsidR="00997D22" w:rsidRPr="006E3868">
        <w:rPr>
          <w:color w:val="auto"/>
        </w:rPr>
        <w:t xml:space="preserve"> improve the apparatus by implementing i</w:t>
      </w:r>
      <w:r w:rsidR="003D775B" w:rsidRPr="006E3868">
        <w:rPr>
          <w:color w:val="auto"/>
        </w:rPr>
        <w:t xml:space="preserve">ndividual HRTFs </w:t>
      </w:r>
      <w:r w:rsidR="00997D22" w:rsidRPr="006E3868">
        <w:rPr>
          <w:color w:val="auto"/>
        </w:rPr>
        <w:t>for each ear and participant</w:t>
      </w:r>
      <w:r w:rsidR="003D775B" w:rsidRPr="006E3868">
        <w:rPr>
          <w:color w:val="auto"/>
        </w:rPr>
        <w:t xml:space="preserve">. </w:t>
      </w:r>
      <w:r w:rsidR="0089321A" w:rsidRPr="006E3868">
        <w:rPr>
          <w:color w:val="auto"/>
        </w:rPr>
        <w:t xml:space="preserve">In contrast, </w:t>
      </w:r>
      <w:r w:rsidR="00B83BB2" w:rsidRPr="006E3868">
        <w:rPr>
          <w:color w:val="auto"/>
        </w:rPr>
        <w:t xml:space="preserve">slight </w:t>
      </w:r>
      <w:r w:rsidR="00E22090" w:rsidRPr="006E3868">
        <w:rPr>
          <w:color w:val="auto"/>
        </w:rPr>
        <w:t>spillover of unreversed sounds</w:t>
      </w:r>
      <w:r w:rsidR="0089321A" w:rsidRPr="006E3868">
        <w:rPr>
          <w:color w:val="auto"/>
        </w:rPr>
        <w:t xml:space="preserve"> is </w:t>
      </w:r>
      <w:r w:rsidR="003827B6" w:rsidRPr="006E3868">
        <w:rPr>
          <w:color w:val="auto"/>
        </w:rPr>
        <w:t xml:space="preserve">relatively </w:t>
      </w:r>
      <w:r w:rsidR="0089321A" w:rsidRPr="006E3868">
        <w:rPr>
          <w:color w:val="auto"/>
        </w:rPr>
        <w:t>uncontrollable.</w:t>
      </w:r>
      <w:r w:rsidR="00E22090" w:rsidRPr="006E3868">
        <w:rPr>
          <w:color w:val="auto"/>
        </w:rPr>
        <w:t xml:space="preserve"> </w:t>
      </w:r>
      <w:r w:rsidR="0089321A" w:rsidRPr="006E3868">
        <w:rPr>
          <w:color w:val="auto"/>
        </w:rPr>
        <w:t xml:space="preserve">Although </w:t>
      </w:r>
      <w:r w:rsidR="00C66C2C" w:rsidRPr="006E3868">
        <w:rPr>
          <w:color w:val="auto"/>
        </w:rPr>
        <w:t xml:space="preserve">separation of microphone and earphone parts </w:t>
      </w:r>
      <w:r w:rsidR="00DC40BB" w:rsidRPr="006E3868">
        <w:rPr>
          <w:color w:val="auto"/>
        </w:rPr>
        <w:t xml:space="preserve">of the system </w:t>
      </w:r>
      <w:r w:rsidR="005B3AD2" w:rsidRPr="006E3868">
        <w:rPr>
          <w:color w:val="auto"/>
        </w:rPr>
        <w:t>reduce</w:t>
      </w:r>
      <w:r w:rsidR="00752B7B" w:rsidRPr="006E3868">
        <w:rPr>
          <w:color w:val="auto"/>
        </w:rPr>
        <w:t>s</w:t>
      </w:r>
      <w:r w:rsidR="005B3AD2" w:rsidRPr="006E3868">
        <w:rPr>
          <w:color w:val="auto"/>
        </w:rPr>
        <w:t xml:space="preserve"> </w:t>
      </w:r>
      <w:r w:rsidR="004827BB" w:rsidRPr="006E3868">
        <w:rPr>
          <w:color w:val="auto"/>
        </w:rPr>
        <w:t xml:space="preserve">the spillover </w:t>
      </w:r>
      <w:r w:rsidR="002805C3" w:rsidRPr="006E3868">
        <w:rPr>
          <w:color w:val="auto"/>
        </w:rPr>
        <w:t xml:space="preserve">and </w:t>
      </w:r>
      <w:r w:rsidR="00150B00" w:rsidRPr="006E3868">
        <w:rPr>
          <w:color w:val="auto"/>
        </w:rPr>
        <w:t xml:space="preserve">usual </w:t>
      </w:r>
      <w:r w:rsidR="002805C3" w:rsidRPr="006E3868">
        <w:rPr>
          <w:color w:val="auto"/>
        </w:rPr>
        <w:t>sounds</w:t>
      </w:r>
      <w:r w:rsidR="00845F45" w:rsidRPr="006E3868">
        <w:rPr>
          <w:color w:val="auto"/>
        </w:rPr>
        <w:t xml:space="preserve"> </w:t>
      </w:r>
      <w:r w:rsidR="002805C3" w:rsidRPr="006E3868">
        <w:rPr>
          <w:color w:val="auto"/>
        </w:rPr>
        <w:t xml:space="preserve">are </w:t>
      </w:r>
      <w:r w:rsidR="00B577D6" w:rsidRPr="006E3868">
        <w:rPr>
          <w:color w:val="auto"/>
        </w:rPr>
        <w:t>un</w:t>
      </w:r>
      <w:r w:rsidR="002805C3" w:rsidRPr="006E3868">
        <w:rPr>
          <w:color w:val="auto"/>
        </w:rPr>
        <w:t xml:space="preserve">likely to generate </w:t>
      </w:r>
      <w:r w:rsidR="00B73D32" w:rsidRPr="006E3868">
        <w:rPr>
          <w:color w:val="auto"/>
        </w:rPr>
        <w:t xml:space="preserve">perceptible </w:t>
      </w:r>
      <w:r w:rsidR="002805C3" w:rsidRPr="006E3868">
        <w:rPr>
          <w:color w:val="auto"/>
        </w:rPr>
        <w:t>bone conduction</w:t>
      </w:r>
      <w:r w:rsidR="002805C3" w:rsidRPr="006E3868">
        <w:rPr>
          <w:color w:val="auto"/>
          <w:vertAlign w:val="superscript"/>
        </w:rPr>
        <w:t>2</w:t>
      </w:r>
      <w:r w:rsidR="00A4437C" w:rsidRPr="006E3868">
        <w:rPr>
          <w:color w:val="auto"/>
          <w:vertAlign w:val="superscript"/>
        </w:rPr>
        <w:t>8</w:t>
      </w:r>
      <w:r w:rsidR="0089321A" w:rsidRPr="006E3868">
        <w:rPr>
          <w:color w:val="auto"/>
        </w:rPr>
        <w:t>,</w:t>
      </w:r>
      <w:r w:rsidR="002805C3" w:rsidRPr="006E3868">
        <w:rPr>
          <w:color w:val="auto"/>
        </w:rPr>
        <w:t xml:space="preserve"> </w:t>
      </w:r>
      <w:r w:rsidR="00B43B3D" w:rsidRPr="006E3868">
        <w:rPr>
          <w:color w:val="auto"/>
        </w:rPr>
        <w:t xml:space="preserve">it is </w:t>
      </w:r>
      <w:r w:rsidR="003A6926" w:rsidRPr="006E3868">
        <w:rPr>
          <w:color w:val="auto"/>
        </w:rPr>
        <w:t>technically</w:t>
      </w:r>
      <w:r w:rsidR="008562C0" w:rsidRPr="006E3868">
        <w:rPr>
          <w:color w:val="auto"/>
        </w:rPr>
        <w:t xml:space="preserve"> difficult</w:t>
      </w:r>
      <w:r w:rsidR="00B43B3D" w:rsidRPr="006E3868">
        <w:rPr>
          <w:color w:val="auto"/>
        </w:rPr>
        <w:t xml:space="preserve"> to </w:t>
      </w:r>
      <w:r w:rsidR="003A6926" w:rsidRPr="006E3868">
        <w:rPr>
          <w:color w:val="auto"/>
        </w:rPr>
        <w:t>prevent</w:t>
      </w:r>
      <w:r w:rsidR="00B43B3D" w:rsidRPr="006E3868">
        <w:rPr>
          <w:color w:val="auto"/>
        </w:rPr>
        <w:t xml:space="preserve"> </w:t>
      </w:r>
      <w:r w:rsidR="00150B00" w:rsidRPr="006E3868">
        <w:rPr>
          <w:color w:val="auto"/>
        </w:rPr>
        <w:t>the spillover</w:t>
      </w:r>
      <w:r w:rsidR="00B43B3D" w:rsidRPr="006E3868">
        <w:rPr>
          <w:color w:val="auto"/>
        </w:rPr>
        <w:t xml:space="preserve"> completely</w:t>
      </w:r>
      <w:r w:rsidR="0089321A" w:rsidRPr="006E3868">
        <w:rPr>
          <w:color w:val="auto"/>
        </w:rPr>
        <w:t xml:space="preserve"> in a wearable </w:t>
      </w:r>
      <w:r w:rsidR="003A6926" w:rsidRPr="006E3868">
        <w:rPr>
          <w:color w:val="auto"/>
        </w:rPr>
        <w:t>way</w:t>
      </w:r>
      <w:r w:rsidR="0089321A" w:rsidRPr="006E3868">
        <w:rPr>
          <w:color w:val="auto"/>
        </w:rPr>
        <w:t>.</w:t>
      </w:r>
      <w:r w:rsidR="00B43B3D" w:rsidRPr="006E3868">
        <w:rPr>
          <w:color w:val="auto"/>
        </w:rPr>
        <w:t xml:space="preserve"> </w:t>
      </w:r>
      <w:r w:rsidR="00135A47" w:rsidRPr="006E3868">
        <w:rPr>
          <w:color w:val="auto"/>
        </w:rPr>
        <w:t>Moreover</w:t>
      </w:r>
      <w:r w:rsidR="008562C0" w:rsidRPr="006E3868">
        <w:rPr>
          <w:color w:val="auto"/>
        </w:rPr>
        <w:t xml:space="preserve">, during </w:t>
      </w:r>
      <w:r w:rsidR="008E62F7" w:rsidRPr="006E3868">
        <w:rPr>
          <w:color w:val="auto"/>
        </w:rPr>
        <w:t>the exposure,</w:t>
      </w:r>
      <w:r w:rsidR="00732E4F" w:rsidRPr="006E3868">
        <w:rPr>
          <w:color w:val="auto"/>
        </w:rPr>
        <w:t xml:space="preserve"> </w:t>
      </w:r>
      <w:r w:rsidR="00B577D6" w:rsidRPr="006E3868">
        <w:rPr>
          <w:color w:val="auto"/>
        </w:rPr>
        <w:t>it is almost impossible to control bone-conducted self-produced voices</w:t>
      </w:r>
      <w:r w:rsidR="005753CA" w:rsidRPr="006E3868">
        <w:rPr>
          <w:color w:val="auto"/>
        </w:rPr>
        <w:t>;</w:t>
      </w:r>
      <w:r w:rsidR="00614DA8" w:rsidRPr="006E3868">
        <w:rPr>
          <w:color w:val="auto"/>
        </w:rPr>
        <w:t xml:space="preserve"> </w:t>
      </w:r>
      <w:r w:rsidR="0000418B" w:rsidRPr="006E3868">
        <w:rPr>
          <w:color w:val="auto"/>
        </w:rPr>
        <w:t xml:space="preserve">thus, </w:t>
      </w:r>
      <w:r w:rsidR="00FF3360" w:rsidRPr="006E3868">
        <w:rPr>
          <w:color w:val="auto"/>
        </w:rPr>
        <w:t xml:space="preserve">there is nothing </w:t>
      </w:r>
      <w:r w:rsidR="00091B3D" w:rsidRPr="006E3868">
        <w:rPr>
          <w:color w:val="auto"/>
        </w:rPr>
        <w:t>to do</w:t>
      </w:r>
      <w:r w:rsidR="00FF3360" w:rsidRPr="006E3868">
        <w:rPr>
          <w:color w:val="auto"/>
        </w:rPr>
        <w:t xml:space="preserve"> but to assume</w:t>
      </w:r>
      <w:r w:rsidR="00614DA8" w:rsidRPr="006E3868">
        <w:rPr>
          <w:color w:val="auto"/>
        </w:rPr>
        <w:t xml:space="preserve"> a symmetric distribution</w:t>
      </w:r>
      <w:r w:rsidR="0000418B" w:rsidRPr="006E3868">
        <w:rPr>
          <w:color w:val="auto"/>
        </w:rPr>
        <w:t xml:space="preserve"> for them</w:t>
      </w:r>
      <w:r w:rsidR="00FF3360" w:rsidRPr="006E3868">
        <w:rPr>
          <w:color w:val="auto"/>
        </w:rPr>
        <w:t>.</w:t>
      </w:r>
      <w:r w:rsidR="00071888" w:rsidRPr="006E3868">
        <w:rPr>
          <w:color w:val="auto"/>
        </w:rPr>
        <w:t xml:space="preserve"> </w:t>
      </w:r>
      <w:r w:rsidR="00C544E1" w:rsidRPr="006E3868">
        <w:rPr>
          <w:color w:val="auto"/>
        </w:rPr>
        <w:t>T</w:t>
      </w:r>
      <w:r w:rsidR="00D72358" w:rsidRPr="006E3868">
        <w:rPr>
          <w:color w:val="auto"/>
        </w:rPr>
        <w:t>h</w:t>
      </w:r>
      <w:r w:rsidR="005011E3" w:rsidRPr="006E3868">
        <w:rPr>
          <w:color w:val="auto"/>
        </w:rPr>
        <w:t>erefore</w:t>
      </w:r>
      <w:r w:rsidR="00D72358" w:rsidRPr="006E3868">
        <w:rPr>
          <w:color w:val="auto"/>
        </w:rPr>
        <w:t xml:space="preserve">, </w:t>
      </w:r>
      <w:r w:rsidR="008562C0" w:rsidRPr="006E3868">
        <w:rPr>
          <w:color w:val="auto"/>
        </w:rPr>
        <w:t xml:space="preserve">it </w:t>
      </w:r>
      <w:proofErr w:type="gramStart"/>
      <w:r w:rsidR="008562C0" w:rsidRPr="006E3868">
        <w:rPr>
          <w:color w:val="auto"/>
        </w:rPr>
        <w:t>is considered</w:t>
      </w:r>
      <w:proofErr w:type="gramEnd"/>
      <w:r w:rsidR="008562C0" w:rsidRPr="006E3868">
        <w:rPr>
          <w:color w:val="auto"/>
        </w:rPr>
        <w:t xml:space="preserve"> that </w:t>
      </w:r>
      <w:r w:rsidR="00671C07" w:rsidRPr="006E3868">
        <w:rPr>
          <w:color w:val="auto"/>
        </w:rPr>
        <w:t xml:space="preserve">the implementation of individual HRTFs </w:t>
      </w:r>
      <w:r w:rsidR="00F65933" w:rsidRPr="006E3868">
        <w:rPr>
          <w:color w:val="auto"/>
        </w:rPr>
        <w:t>is</w:t>
      </w:r>
      <w:r w:rsidR="00671C07" w:rsidRPr="006E3868">
        <w:rPr>
          <w:color w:val="auto"/>
        </w:rPr>
        <w:t xml:space="preserve"> the </w:t>
      </w:r>
      <w:r w:rsidR="008F04D7" w:rsidRPr="006E3868">
        <w:rPr>
          <w:color w:val="auto"/>
        </w:rPr>
        <w:t>priority</w:t>
      </w:r>
      <w:r w:rsidR="00F65933" w:rsidRPr="006E3868">
        <w:rPr>
          <w:color w:val="auto"/>
        </w:rPr>
        <w:t xml:space="preserve"> </w:t>
      </w:r>
      <w:r w:rsidR="00671C07" w:rsidRPr="006E3868">
        <w:rPr>
          <w:color w:val="auto"/>
        </w:rPr>
        <w:t>to</w:t>
      </w:r>
      <w:r w:rsidR="005011E3" w:rsidRPr="006E3868">
        <w:rPr>
          <w:color w:val="auto"/>
        </w:rPr>
        <w:t xml:space="preserve"> improve </w:t>
      </w:r>
      <w:r w:rsidR="00F65933" w:rsidRPr="006E3868">
        <w:rPr>
          <w:color w:val="auto"/>
        </w:rPr>
        <w:t>the apparatus</w:t>
      </w:r>
      <w:r w:rsidR="00B679D9" w:rsidRPr="006E3868">
        <w:rPr>
          <w:color w:val="auto"/>
        </w:rPr>
        <w:t xml:space="preserve"> </w:t>
      </w:r>
      <w:r w:rsidR="008562C0" w:rsidRPr="006E3868">
        <w:rPr>
          <w:color w:val="auto"/>
        </w:rPr>
        <w:t>and achieve</w:t>
      </w:r>
      <w:r w:rsidR="005011E3" w:rsidRPr="006E3868">
        <w:rPr>
          <w:color w:val="auto"/>
        </w:rPr>
        <w:t xml:space="preserve"> more effective adaptation.</w:t>
      </w:r>
    </w:p>
    <w:p w14:paraId="773C4041" w14:textId="77777777" w:rsidR="00CE0D0B" w:rsidRPr="006E3868" w:rsidRDefault="00CE0D0B" w:rsidP="006E3868">
      <w:pPr>
        <w:widowControl/>
        <w:rPr>
          <w:color w:val="auto"/>
        </w:rPr>
      </w:pPr>
    </w:p>
    <w:p w14:paraId="589D4853" w14:textId="7F7B735A" w:rsidR="00020EEA" w:rsidRPr="006E3868" w:rsidRDefault="005753CA" w:rsidP="006E3868">
      <w:pPr>
        <w:widowControl/>
        <w:rPr>
          <w:color w:val="auto"/>
        </w:rPr>
      </w:pPr>
      <w:r w:rsidRPr="006E3868">
        <w:rPr>
          <w:color w:val="auto"/>
        </w:rPr>
        <w:t>T</w:t>
      </w:r>
      <w:r w:rsidR="00DD5487" w:rsidRPr="006E3868">
        <w:rPr>
          <w:color w:val="auto"/>
        </w:rPr>
        <w:t xml:space="preserve">o our knowledge, </w:t>
      </w:r>
      <w:r w:rsidR="00FF5601" w:rsidRPr="006E3868">
        <w:rPr>
          <w:color w:val="auto"/>
        </w:rPr>
        <w:t xml:space="preserve">this is the first </w:t>
      </w:r>
      <w:r w:rsidR="00CA439E" w:rsidRPr="006E3868">
        <w:rPr>
          <w:color w:val="auto"/>
        </w:rPr>
        <w:t xml:space="preserve">successful </w:t>
      </w:r>
      <w:r w:rsidR="00FF5601" w:rsidRPr="006E3868">
        <w:rPr>
          <w:color w:val="auto"/>
        </w:rPr>
        <w:t xml:space="preserve">protocol </w:t>
      </w:r>
      <w:r w:rsidRPr="006E3868">
        <w:rPr>
          <w:color w:val="auto"/>
        </w:rPr>
        <w:t xml:space="preserve">established </w:t>
      </w:r>
      <w:r w:rsidR="00FA22F4" w:rsidRPr="006E3868">
        <w:rPr>
          <w:color w:val="auto"/>
        </w:rPr>
        <w:t>for</w:t>
      </w:r>
      <w:r w:rsidR="00FF5601" w:rsidRPr="006E3868">
        <w:rPr>
          <w:color w:val="auto"/>
        </w:rPr>
        <w:t xml:space="preserve"> study</w:t>
      </w:r>
      <w:r w:rsidR="00FA22F4" w:rsidRPr="006E3868">
        <w:rPr>
          <w:color w:val="auto"/>
        </w:rPr>
        <w:t>ing</w:t>
      </w:r>
      <w:r w:rsidR="00FF5601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the </w:t>
      </w:r>
      <w:r w:rsidR="00B15C32" w:rsidRPr="006E3868">
        <w:rPr>
          <w:color w:val="auto"/>
        </w:rPr>
        <w:t xml:space="preserve">long-term </w:t>
      </w:r>
      <w:r w:rsidR="00FF5601" w:rsidRPr="006E3868">
        <w:rPr>
          <w:color w:val="auto"/>
        </w:rPr>
        <w:t xml:space="preserve">adaptation to </w:t>
      </w:r>
      <w:r w:rsidR="00566A80" w:rsidRPr="006E3868">
        <w:rPr>
          <w:color w:val="auto"/>
        </w:rPr>
        <w:t xml:space="preserve">precise </w:t>
      </w:r>
      <w:r w:rsidR="00FF5601" w:rsidRPr="006E3868">
        <w:rPr>
          <w:color w:val="auto"/>
        </w:rPr>
        <w:t>left-right reversed audition</w:t>
      </w:r>
      <w:r w:rsidR="004E6E17" w:rsidRPr="006E3868">
        <w:rPr>
          <w:color w:val="auto"/>
        </w:rPr>
        <w:t xml:space="preserve"> </w:t>
      </w:r>
      <w:r w:rsidR="00802D1F" w:rsidRPr="006E3868">
        <w:rPr>
          <w:color w:val="auto"/>
        </w:rPr>
        <w:t xml:space="preserve">with </w:t>
      </w:r>
      <w:r w:rsidR="00CA439E" w:rsidRPr="006E3868">
        <w:rPr>
          <w:color w:val="auto"/>
        </w:rPr>
        <w:t>neuroimaging.</w:t>
      </w:r>
      <w:r w:rsidR="00FF5601" w:rsidRPr="006E3868">
        <w:rPr>
          <w:color w:val="auto"/>
        </w:rPr>
        <w:t xml:space="preserve"> </w:t>
      </w:r>
      <w:r w:rsidR="003C725D" w:rsidRPr="006E3868">
        <w:rPr>
          <w:color w:val="auto"/>
        </w:rPr>
        <w:t>In addition</w:t>
      </w:r>
      <w:r w:rsidR="00C63D5F" w:rsidRPr="006E3868">
        <w:rPr>
          <w:color w:val="auto"/>
        </w:rPr>
        <w:t xml:space="preserve">, </w:t>
      </w:r>
      <w:r w:rsidR="003561EF" w:rsidRPr="006E3868">
        <w:rPr>
          <w:color w:val="auto"/>
        </w:rPr>
        <w:t xml:space="preserve">this </w:t>
      </w:r>
      <w:r w:rsidR="004C1C13" w:rsidRPr="006E3868">
        <w:rPr>
          <w:color w:val="auto"/>
        </w:rPr>
        <w:t xml:space="preserve">protocol </w:t>
      </w:r>
      <w:r w:rsidR="00450401" w:rsidRPr="006E3868">
        <w:rPr>
          <w:color w:val="auto"/>
        </w:rPr>
        <w:t xml:space="preserve">has </w:t>
      </w:r>
      <w:proofErr w:type="gramStart"/>
      <w:r w:rsidR="00450401" w:rsidRPr="006E3868">
        <w:rPr>
          <w:color w:val="auto"/>
        </w:rPr>
        <w:t xml:space="preserve">a </w:t>
      </w:r>
      <w:r w:rsidR="00C70F8D" w:rsidRPr="006E3868">
        <w:rPr>
          <w:color w:val="auto"/>
        </w:rPr>
        <w:t xml:space="preserve">great </w:t>
      </w:r>
      <w:r w:rsidR="00450401" w:rsidRPr="006E3868">
        <w:rPr>
          <w:color w:val="auto"/>
        </w:rPr>
        <w:t>potential</w:t>
      </w:r>
      <w:proofErr w:type="gramEnd"/>
      <w:r w:rsidR="00450401" w:rsidRPr="006E3868">
        <w:rPr>
          <w:color w:val="auto"/>
        </w:rPr>
        <w:t xml:space="preserve"> for</w:t>
      </w:r>
      <w:r w:rsidR="00C63D5F" w:rsidRPr="006E3868">
        <w:rPr>
          <w:color w:val="auto"/>
        </w:rPr>
        <w:t xml:space="preserve"> extensive applicability in </w:t>
      </w:r>
      <w:r w:rsidR="00450401" w:rsidRPr="006E3868">
        <w:rPr>
          <w:color w:val="auto"/>
        </w:rPr>
        <w:t xml:space="preserve">both </w:t>
      </w:r>
      <w:r w:rsidR="00C63D5F" w:rsidRPr="006E3868">
        <w:rPr>
          <w:color w:val="auto"/>
        </w:rPr>
        <w:t xml:space="preserve">auditory </w:t>
      </w:r>
      <w:r w:rsidR="00450401" w:rsidRPr="006E3868">
        <w:rPr>
          <w:color w:val="auto"/>
        </w:rPr>
        <w:t xml:space="preserve">and multisensory </w:t>
      </w:r>
      <w:r w:rsidR="00C63D5F" w:rsidRPr="006E3868">
        <w:rPr>
          <w:color w:val="auto"/>
        </w:rPr>
        <w:t>research</w:t>
      </w:r>
      <w:r w:rsidR="00450401" w:rsidRPr="006E3868">
        <w:rPr>
          <w:color w:val="auto"/>
        </w:rPr>
        <w:t xml:space="preserve">. For example, </w:t>
      </w:r>
      <w:r w:rsidR="004C1C13" w:rsidRPr="006E3868">
        <w:rPr>
          <w:color w:val="auto"/>
        </w:rPr>
        <w:t xml:space="preserve">the system </w:t>
      </w:r>
      <w:r w:rsidR="00F42277" w:rsidRPr="006E3868">
        <w:rPr>
          <w:color w:val="auto"/>
        </w:rPr>
        <w:t xml:space="preserve">incorporating a microcomputer </w:t>
      </w:r>
      <w:r w:rsidR="00C63D5F" w:rsidRPr="006E3868">
        <w:rPr>
          <w:color w:val="auto"/>
        </w:rPr>
        <w:t>could be set up to induce different alterations in auditory space, such as an overall rightward shift or a compression of auditory space toward the center</w:t>
      </w:r>
      <w:r w:rsidR="0059638C" w:rsidRPr="006E3868">
        <w:rPr>
          <w:color w:val="auto"/>
        </w:rPr>
        <w:t>.</w:t>
      </w:r>
      <w:r w:rsidR="00C63D5F" w:rsidRPr="006E3868">
        <w:rPr>
          <w:color w:val="auto"/>
        </w:rPr>
        <w:t xml:space="preserve"> </w:t>
      </w:r>
      <w:r w:rsidR="00920796" w:rsidRPr="006E3868">
        <w:rPr>
          <w:color w:val="auto"/>
        </w:rPr>
        <w:t xml:space="preserve">Since </w:t>
      </w:r>
      <w:r w:rsidR="005F32AD" w:rsidRPr="006E3868">
        <w:rPr>
          <w:color w:val="auto"/>
        </w:rPr>
        <w:t xml:space="preserve">spatial </w:t>
      </w:r>
      <w:r w:rsidR="00414611" w:rsidRPr="006E3868">
        <w:rPr>
          <w:color w:val="auto"/>
        </w:rPr>
        <w:t xml:space="preserve">information is </w:t>
      </w:r>
      <w:r w:rsidR="00C0294E" w:rsidRPr="006E3868">
        <w:rPr>
          <w:color w:val="auto"/>
        </w:rPr>
        <w:t xml:space="preserve">concordantly </w:t>
      </w:r>
      <w:r w:rsidR="00E10B51" w:rsidRPr="006E3868">
        <w:rPr>
          <w:color w:val="auto"/>
        </w:rPr>
        <w:t>processed</w:t>
      </w:r>
      <w:r w:rsidR="00414611" w:rsidRPr="006E3868">
        <w:rPr>
          <w:color w:val="auto"/>
        </w:rPr>
        <w:t xml:space="preserve"> </w:t>
      </w:r>
      <w:r w:rsidR="0063313E" w:rsidRPr="006E3868">
        <w:rPr>
          <w:color w:val="auto"/>
        </w:rPr>
        <w:t>across sensory modalities</w:t>
      </w:r>
      <w:r w:rsidR="00414611" w:rsidRPr="006E3868">
        <w:rPr>
          <w:color w:val="auto"/>
        </w:rPr>
        <w:t xml:space="preserve">, </w:t>
      </w:r>
      <w:r w:rsidR="00C63D5F" w:rsidRPr="006E3868">
        <w:rPr>
          <w:color w:val="auto"/>
        </w:rPr>
        <w:t xml:space="preserve">altered </w:t>
      </w:r>
      <w:r w:rsidR="004C1C13" w:rsidRPr="006E3868">
        <w:rPr>
          <w:color w:val="auto"/>
        </w:rPr>
        <w:t>auditory</w:t>
      </w:r>
      <w:r w:rsidR="00C63D5F" w:rsidRPr="006E3868">
        <w:rPr>
          <w:color w:val="auto"/>
        </w:rPr>
        <w:t xml:space="preserve"> space </w:t>
      </w:r>
      <w:r w:rsidR="008C7259" w:rsidRPr="006E3868">
        <w:rPr>
          <w:color w:val="auto"/>
        </w:rPr>
        <w:t>c</w:t>
      </w:r>
      <w:r w:rsidR="00414611" w:rsidRPr="006E3868">
        <w:rPr>
          <w:color w:val="auto"/>
        </w:rPr>
        <w:t xml:space="preserve">ould </w:t>
      </w:r>
      <w:r w:rsidR="00B03C2E" w:rsidRPr="006E3868">
        <w:rPr>
          <w:color w:val="auto"/>
        </w:rPr>
        <w:t xml:space="preserve">be a strong tool to </w:t>
      </w:r>
      <w:r w:rsidR="00CF4887" w:rsidRPr="006E3868">
        <w:rPr>
          <w:color w:val="auto"/>
        </w:rPr>
        <w:t>reveal</w:t>
      </w:r>
      <w:r w:rsidR="00C63D5F" w:rsidRPr="006E3868">
        <w:rPr>
          <w:color w:val="auto"/>
        </w:rPr>
        <w:t xml:space="preserve"> </w:t>
      </w:r>
      <w:r w:rsidR="00C0294E" w:rsidRPr="006E3868">
        <w:rPr>
          <w:color w:val="auto"/>
        </w:rPr>
        <w:t>mechanism</w:t>
      </w:r>
      <w:r w:rsidR="00E82AE5" w:rsidRPr="006E3868">
        <w:rPr>
          <w:color w:val="auto"/>
        </w:rPr>
        <w:t>s</w:t>
      </w:r>
      <w:r w:rsidR="00C0294E" w:rsidRPr="006E3868">
        <w:rPr>
          <w:color w:val="auto"/>
        </w:rPr>
        <w:t xml:space="preserve"> of </w:t>
      </w:r>
      <w:r w:rsidR="00C63D5F" w:rsidRPr="006E3868">
        <w:rPr>
          <w:color w:val="auto"/>
        </w:rPr>
        <w:t xml:space="preserve">multisensory </w:t>
      </w:r>
      <w:r w:rsidR="00C0294E" w:rsidRPr="006E3868">
        <w:rPr>
          <w:color w:val="auto"/>
        </w:rPr>
        <w:t xml:space="preserve">spatial </w:t>
      </w:r>
      <w:r w:rsidR="00C63D5F" w:rsidRPr="006E3868">
        <w:rPr>
          <w:color w:val="auto"/>
        </w:rPr>
        <w:t>recalibration</w:t>
      </w:r>
      <w:r w:rsidR="005F32AD" w:rsidRPr="006E3868">
        <w:rPr>
          <w:color w:val="auto"/>
        </w:rPr>
        <w:t xml:space="preserve"> </w:t>
      </w:r>
      <w:r w:rsidR="002C118D" w:rsidRPr="006E3868">
        <w:rPr>
          <w:color w:val="auto"/>
        </w:rPr>
        <w:t xml:space="preserve">in a way </w:t>
      </w:r>
      <w:proofErr w:type="gramStart"/>
      <w:r w:rsidR="002C118D" w:rsidRPr="006E3868">
        <w:rPr>
          <w:color w:val="auto"/>
        </w:rPr>
        <w:t>similar to</w:t>
      </w:r>
      <w:proofErr w:type="gramEnd"/>
      <w:r w:rsidR="00C63D5F" w:rsidRPr="006E3868">
        <w:rPr>
          <w:color w:val="auto"/>
        </w:rPr>
        <w:t xml:space="preserve"> Zwiers</w:t>
      </w:r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="00275682" w:rsidRPr="006E3868">
        <w:rPr>
          <w:color w:val="auto"/>
          <w:vertAlign w:val="superscript"/>
        </w:rPr>
        <w:t>29</w:t>
      </w:r>
      <w:r w:rsidR="00E82AE5" w:rsidRPr="006E3868">
        <w:rPr>
          <w:color w:val="auto"/>
        </w:rPr>
        <w:t xml:space="preserve">, who </w:t>
      </w:r>
      <w:r w:rsidR="002C118D" w:rsidRPr="006E3868">
        <w:rPr>
          <w:color w:val="auto"/>
        </w:rPr>
        <w:t>report</w:t>
      </w:r>
      <w:r w:rsidR="00414611" w:rsidRPr="006E3868">
        <w:rPr>
          <w:color w:val="auto"/>
        </w:rPr>
        <w:t>ed</w:t>
      </w:r>
      <w:r w:rsidR="00C63D5F" w:rsidRPr="006E3868">
        <w:rPr>
          <w:color w:val="auto"/>
        </w:rPr>
        <w:t xml:space="preserve"> the effect</w:t>
      </w:r>
      <w:r w:rsidR="009C78B4">
        <w:rPr>
          <w:color w:val="auto"/>
        </w:rPr>
        <w:t>s</w:t>
      </w:r>
      <w:r w:rsidR="00C63D5F" w:rsidRPr="006E3868">
        <w:rPr>
          <w:color w:val="auto"/>
        </w:rPr>
        <w:t xml:space="preserve"> of wearing prism lenses with </w:t>
      </w:r>
      <w:r w:rsidR="00CB4A66" w:rsidRPr="006E3868">
        <w:rPr>
          <w:color w:val="auto"/>
        </w:rPr>
        <w:t xml:space="preserve">spatially </w:t>
      </w:r>
      <w:r w:rsidR="00C63D5F" w:rsidRPr="006E3868">
        <w:rPr>
          <w:color w:val="auto"/>
        </w:rPr>
        <w:t xml:space="preserve">compressed vision on </w:t>
      </w:r>
      <w:r w:rsidR="00CB4A66" w:rsidRPr="006E3868">
        <w:rPr>
          <w:color w:val="auto"/>
        </w:rPr>
        <w:t>sound source</w:t>
      </w:r>
      <w:r w:rsidR="00C63D5F" w:rsidRPr="006E3868">
        <w:rPr>
          <w:color w:val="auto"/>
        </w:rPr>
        <w:t xml:space="preserve"> localization. </w:t>
      </w:r>
      <w:r w:rsidR="00A64062" w:rsidRPr="006E3868">
        <w:rPr>
          <w:color w:val="auto"/>
        </w:rPr>
        <w:t>Now</w:t>
      </w:r>
      <w:r w:rsidR="002F2867" w:rsidRPr="006E3868">
        <w:rPr>
          <w:color w:val="auto"/>
        </w:rPr>
        <w:t>adays,</w:t>
      </w:r>
      <w:r w:rsidR="00A64062" w:rsidRPr="006E3868">
        <w:rPr>
          <w:color w:val="auto"/>
        </w:rPr>
        <w:t xml:space="preserve"> </w:t>
      </w:r>
      <w:r w:rsidR="003A33C0" w:rsidRPr="006E3868">
        <w:rPr>
          <w:color w:val="auto"/>
        </w:rPr>
        <w:t xml:space="preserve">it is </w:t>
      </w:r>
      <w:r w:rsidRPr="006E3868">
        <w:rPr>
          <w:color w:val="auto"/>
        </w:rPr>
        <w:t xml:space="preserve">becoming </w:t>
      </w:r>
      <w:r w:rsidR="007D4136" w:rsidRPr="006E3868">
        <w:rPr>
          <w:color w:val="auto"/>
        </w:rPr>
        <w:t xml:space="preserve">increasingly </w:t>
      </w:r>
      <w:r w:rsidR="003A33C0" w:rsidRPr="006E3868">
        <w:rPr>
          <w:color w:val="auto"/>
        </w:rPr>
        <w:t xml:space="preserve">popular to use currently available techniques in </w:t>
      </w:r>
      <w:r w:rsidR="00A64062" w:rsidRPr="006E3868">
        <w:rPr>
          <w:color w:val="auto"/>
        </w:rPr>
        <w:t xml:space="preserve">a multimodal </w:t>
      </w:r>
      <w:r w:rsidR="003A33C0" w:rsidRPr="006E3868">
        <w:rPr>
          <w:color w:val="auto"/>
        </w:rPr>
        <w:t xml:space="preserve">manner, </w:t>
      </w:r>
      <w:r w:rsidR="00FA22F4" w:rsidRPr="006E3868">
        <w:rPr>
          <w:color w:val="auto"/>
        </w:rPr>
        <w:t xml:space="preserve">such as </w:t>
      </w:r>
      <w:r w:rsidR="007D4136" w:rsidRPr="006E3868">
        <w:rPr>
          <w:color w:val="auto"/>
        </w:rPr>
        <w:t xml:space="preserve">the </w:t>
      </w:r>
      <w:r w:rsidR="00A31F7A" w:rsidRPr="006E3868">
        <w:rPr>
          <w:color w:val="auto"/>
        </w:rPr>
        <w:t xml:space="preserve">simultaneous use of </w:t>
      </w:r>
      <w:r w:rsidR="00993181" w:rsidRPr="006E3868">
        <w:rPr>
          <w:color w:val="auto"/>
        </w:rPr>
        <w:t>EEG and fMRI</w:t>
      </w:r>
      <w:r w:rsidR="00275682" w:rsidRPr="006E3868">
        <w:rPr>
          <w:color w:val="auto"/>
          <w:vertAlign w:val="superscript"/>
        </w:rPr>
        <w:t>30</w:t>
      </w:r>
      <w:r w:rsidR="00A31F7A" w:rsidRPr="006E3868">
        <w:rPr>
          <w:color w:val="auto"/>
        </w:rPr>
        <w:t xml:space="preserve">, and </w:t>
      </w:r>
      <w:r w:rsidR="00FA22F4" w:rsidRPr="006E3868">
        <w:rPr>
          <w:color w:val="auto"/>
        </w:rPr>
        <w:t xml:space="preserve">a delayed combined use of transcranial brain stimulation and </w:t>
      </w:r>
      <w:r w:rsidR="00B34C7D" w:rsidRPr="006E3868">
        <w:rPr>
          <w:color w:val="auto"/>
        </w:rPr>
        <w:t>EEG/MEG</w:t>
      </w:r>
      <w:r w:rsidR="003609F3" w:rsidRPr="006E3868">
        <w:rPr>
          <w:color w:val="auto"/>
          <w:vertAlign w:val="superscript"/>
        </w:rPr>
        <w:t>3</w:t>
      </w:r>
      <w:r w:rsidR="00275682" w:rsidRPr="006E3868">
        <w:rPr>
          <w:color w:val="auto"/>
          <w:vertAlign w:val="superscript"/>
        </w:rPr>
        <w:t>1</w:t>
      </w:r>
      <w:r w:rsidR="003A33C0" w:rsidRPr="006E3868">
        <w:rPr>
          <w:color w:val="auto"/>
        </w:rPr>
        <w:t xml:space="preserve">. While the simultaneous use </w:t>
      </w:r>
      <w:r w:rsidR="00584E16" w:rsidRPr="006E3868">
        <w:rPr>
          <w:color w:val="auto"/>
        </w:rPr>
        <w:t xml:space="preserve">of two neuroimaging techniques </w:t>
      </w:r>
      <w:r w:rsidR="002F2867" w:rsidRPr="006E3868">
        <w:rPr>
          <w:color w:val="auto"/>
        </w:rPr>
        <w:t>compensat</w:t>
      </w:r>
      <w:r w:rsidR="008D44CC" w:rsidRPr="006E3868">
        <w:rPr>
          <w:color w:val="auto"/>
        </w:rPr>
        <w:t>e</w:t>
      </w:r>
      <w:r w:rsidR="00B8068C" w:rsidRPr="006E3868">
        <w:rPr>
          <w:color w:val="auto"/>
        </w:rPr>
        <w:t>s</w:t>
      </w:r>
      <w:r w:rsidR="002F2867" w:rsidRPr="006E3868">
        <w:rPr>
          <w:color w:val="auto"/>
        </w:rPr>
        <w:t xml:space="preserve"> </w:t>
      </w:r>
      <w:r w:rsidR="00C43F8D" w:rsidRPr="006E3868">
        <w:rPr>
          <w:color w:val="auto"/>
        </w:rPr>
        <w:t xml:space="preserve">for </w:t>
      </w:r>
      <w:r w:rsidR="000131E7" w:rsidRPr="006E3868">
        <w:rPr>
          <w:color w:val="auto"/>
        </w:rPr>
        <w:t>their weakness</w:t>
      </w:r>
      <w:r w:rsidR="009C78B4">
        <w:rPr>
          <w:color w:val="auto"/>
        </w:rPr>
        <w:t>es</w:t>
      </w:r>
      <w:r w:rsidR="000131E7" w:rsidRPr="006E3868">
        <w:rPr>
          <w:color w:val="auto"/>
        </w:rPr>
        <w:t xml:space="preserve"> reciprocally</w:t>
      </w:r>
      <w:r w:rsidR="00A0073E" w:rsidRPr="006E3868">
        <w:rPr>
          <w:color w:val="auto"/>
        </w:rPr>
        <w:t xml:space="preserve">, </w:t>
      </w:r>
      <w:r w:rsidR="003A33C0" w:rsidRPr="006E3868">
        <w:rPr>
          <w:color w:val="auto"/>
        </w:rPr>
        <w:t xml:space="preserve">the delayed </w:t>
      </w:r>
      <w:r w:rsidR="00D52AE7" w:rsidRPr="006E3868">
        <w:rPr>
          <w:color w:val="auto"/>
        </w:rPr>
        <w:t>combin</w:t>
      </w:r>
      <w:r w:rsidR="009149D3" w:rsidRPr="006E3868">
        <w:rPr>
          <w:color w:val="auto"/>
        </w:rPr>
        <w:t>ed</w:t>
      </w:r>
      <w:r w:rsidR="00D52AE7" w:rsidRPr="006E3868">
        <w:rPr>
          <w:color w:val="auto"/>
        </w:rPr>
        <w:t xml:space="preserve"> use </w:t>
      </w:r>
      <w:r w:rsidR="00584E16" w:rsidRPr="006E3868">
        <w:rPr>
          <w:color w:val="auto"/>
        </w:rPr>
        <w:t>of neurostimulation and neuroimaging technique</w:t>
      </w:r>
      <w:r w:rsidR="00846B06" w:rsidRPr="006E3868">
        <w:rPr>
          <w:color w:val="auto"/>
        </w:rPr>
        <w:t>s</w:t>
      </w:r>
      <w:r w:rsidR="00584E16" w:rsidRPr="006E3868">
        <w:rPr>
          <w:color w:val="auto"/>
        </w:rPr>
        <w:t xml:space="preserve"> </w:t>
      </w:r>
      <w:r w:rsidR="00305888" w:rsidRPr="006E3868">
        <w:rPr>
          <w:color w:val="auto"/>
        </w:rPr>
        <w:t>reveal</w:t>
      </w:r>
      <w:r w:rsidR="007F5866" w:rsidRPr="006E3868">
        <w:rPr>
          <w:color w:val="auto"/>
        </w:rPr>
        <w:t>s</w:t>
      </w:r>
      <w:r w:rsidR="00305888" w:rsidRPr="006E3868">
        <w:rPr>
          <w:color w:val="auto"/>
        </w:rPr>
        <w:t xml:space="preserve"> </w:t>
      </w:r>
      <w:r w:rsidR="00501445" w:rsidRPr="006E3868">
        <w:rPr>
          <w:color w:val="auto"/>
        </w:rPr>
        <w:t xml:space="preserve">brain functions related to </w:t>
      </w:r>
      <w:r w:rsidR="00305888" w:rsidRPr="006E3868">
        <w:rPr>
          <w:color w:val="auto"/>
        </w:rPr>
        <w:t>after</w:t>
      </w:r>
      <w:r w:rsidRPr="006E3868">
        <w:rPr>
          <w:color w:val="auto"/>
        </w:rPr>
        <w:t>-</w:t>
      </w:r>
      <w:r w:rsidR="00305888" w:rsidRPr="006E3868">
        <w:rPr>
          <w:color w:val="auto"/>
        </w:rPr>
        <w:t xml:space="preserve">effects </w:t>
      </w:r>
      <w:r w:rsidRPr="006E3868">
        <w:rPr>
          <w:color w:val="auto"/>
        </w:rPr>
        <w:t xml:space="preserve">caused </w:t>
      </w:r>
      <w:r w:rsidR="000A1E24" w:rsidRPr="006E3868">
        <w:rPr>
          <w:color w:val="auto"/>
        </w:rPr>
        <w:t>by</w:t>
      </w:r>
      <w:r w:rsidR="00305888" w:rsidRPr="006E3868">
        <w:rPr>
          <w:color w:val="auto"/>
        </w:rPr>
        <w:t xml:space="preserve"> </w:t>
      </w:r>
      <w:r w:rsidR="00846B06" w:rsidRPr="006E3868">
        <w:rPr>
          <w:color w:val="auto"/>
        </w:rPr>
        <w:t xml:space="preserve">the </w:t>
      </w:r>
      <w:r w:rsidR="00584E16" w:rsidRPr="006E3868">
        <w:rPr>
          <w:color w:val="auto"/>
        </w:rPr>
        <w:t>neurostimulation</w:t>
      </w:r>
      <w:r w:rsidR="00305888" w:rsidRPr="006E3868">
        <w:rPr>
          <w:color w:val="auto"/>
        </w:rPr>
        <w:t xml:space="preserve"> </w:t>
      </w:r>
      <w:r w:rsidR="00853B11" w:rsidRPr="006E3868">
        <w:rPr>
          <w:color w:val="auto"/>
        </w:rPr>
        <w:t>using</w:t>
      </w:r>
      <w:r w:rsidR="00305888" w:rsidRPr="006E3868">
        <w:rPr>
          <w:color w:val="auto"/>
        </w:rPr>
        <w:t xml:space="preserve"> </w:t>
      </w:r>
      <w:r w:rsidR="00846B06" w:rsidRPr="006E3868">
        <w:rPr>
          <w:color w:val="auto"/>
        </w:rPr>
        <w:t xml:space="preserve">the </w:t>
      </w:r>
      <w:r w:rsidR="00584E16" w:rsidRPr="006E3868">
        <w:rPr>
          <w:color w:val="auto"/>
        </w:rPr>
        <w:t>neuroimaging</w:t>
      </w:r>
      <w:r w:rsidR="00305888" w:rsidRPr="006E3868">
        <w:rPr>
          <w:color w:val="auto"/>
        </w:rPr>
        <w:t xml:space="preserve">. </w:t>
      </w:r>
      <w:r w:rsidR="00AD3AE1" w:rsidRPr="006E3868">
        <w:rPr>
          <w:color w:val="auto"/>
        </w:rPr>
        <w:t>Notably, a</w:t>
      </w:r>
      <w:r w:rsidR="009628CD" w:rsidRPr="006E3868">
        <w:rPr>
          <w:color w:val="auto"/>
        </w:rPr>
        <w:t xml:space="preserve">n experimental scheme of the </w:t>
      </w:r>
      <w:r w:rsidR="0067277B" w:rsidRPr="006E3868">
        <w:rPr>
          <w:color w:val="auto"/>
        </w:rPr>
        <w:t xml:space="preserve">present </w:t>
      </w:r>
      <w:r w:rsidR="009628CD" w:rsidRPr="006E3868">
        <w:rPr>
          <w:color w:val="auto"/>
        </w:rPr>
        <w:t xml:space="preserve">protocol </w:t>
      </w:r>
      <w:r w:rsidR="00B8068C" w:rsidRPr="006E3868">
        <w:rPr>
          <w:color w:val="auto"/>
        </w:rPr>
        <w:t xml:space="preserve">can </w:t>
      </w:r>
      <w:proofErr w:type="gramStart"/>
      <w:r w:rsidR="00B8068C" w:rsidRPr="006E3868">
        <w:rPr>
          <w:color w:val="auto"/>
        </w:rPr>
        <w:t>be</w:t>
      </w:r>
      <w:r w:rsidR="00DE48E2" w:rsidRPr="006E3868">
        <w:rPr>
          <w:color w:val="auto"/>
        </w:rPr>
        <w:t xml:space="preserve"> </w:t>
      </w:r>
      <w:r w:rsidR="009628CD" w:rsidRPr="006E3868">
        <w:rPr>
          <w:color w:val="auto"/>
        </w:rPr>
        <w:t>regarded</w:t>
      </w:r>
      <w:proofErr w:type="gramEnd"/>
      <w:r w:rsidR="009628CD" w:rsidRPr="006E3868">
        <w:rPr>
          <w:color w:val="auto"/>
        </w:rPr>
        <w:t xml:space="preserve"> as </w:t>
      </w:r>
      <w:r w:rsidR="00B8068C" w:rsidRPr="006E3868">
        <w:rPr>
          <w:color w:val="auto"/>
        </w:rPr>
        <w:t>an</w:t>
      </w:r>
      <w:r w:rsidR="009628CD" w:rsidRPr="006E3868">
        <w:rPr>
          <w:color w:val="auto"/>
        </w:rPr>
        <w:t xml:space="preserve"> expan</w:t>
      </w:r>
      <w:r w:rsidR="00DE48E2" w:rsidRPr="006E3868">
        <w:rPr>
          <w:color w:val="auto"/>
        </w:rPr>
        <w:t xml:space="preserve">ded version </w:t>
      </w:r>
      <w:r w:rsidR="009628CD" w:rsidRPr="006E3868">
        <w:rPr>
          <w:color w:val="auto"/>
        </w:rPr>
        <w:t xml:space="preserve">of the latter </w:t>
      </w:r>
      <w:r w:rsidR="00DE48E2" w:rsidRPr="006E3868">
        <w:rPr>
          <w:color w:val="auto"/>
        </w:rPr>
        <w:t>case</w:t>
      </w:r>
      <w:r w:rsidR="00FE104E" w:rsidRPr="006E3868">
        <w:rPr>
          <w:color w:val="auto"/>
        </w:rPr>
        <w:t xml:space="preserve">. </w:t>
      </w:r>
      <w:proofErr w:type="gramStart"/>
      <w:r w:rsidR="00E967C1" w:rsidRPr="006E3868">
        <w:rPr>
          <w:color w:val="auto"/>
        </w:rPr>
        <w:t>Similar to</w:t>
      </w:r>
      <w:proofErr w:type="gramEnd"/>
      <w:r w:rsidR="00E967C1" w:rsidRPr="006E3868">
        <w:rPr>
          <w:color w:val="auto"/>
        </w:rPr>
        <w:t xml:space="preserve"> </w:t>
      </w:r>
      <w:r w:rsidR="00CF7043" w:rsidRPr="006E3868">
        <w:rPr>
          <w:color w:val="auto"/>
        </w:rPr>
        <w:t>the neurostimulation technique</w:t>
      </w:r>
      <w:r w:rsidR="009C78B4">
        <w:rPr>
          <w:color w:val="auto"/>
        </w:rPr>
        <w:t>s</w:t>
      </w:r>
      <w:r w:rsidR="00CF7043" w:rsidRPr="006E3868">
        <w:rPr>
          <w:color w:val="auto"/>
        </w:rPr>
        <w:t xml:space="preserve">, </w:t>
      </w:r>
      <w:r w:rsidR="00390A5B" w:rsidRPr="006E3868">
        <w:rPr>
          <w:color w:val="auto"/>
        </w:rPr>
        <w:t xml:space="preserve">continuous </w:t>
      </w:r>
      <w:r w:rsidR="006E6FAE" w:rsidRPr="006E3868">
        <w:rPr>
          <w:color w:val="auto"/>
        </w:rPr>
        <w:t xml:space="preserve">wearing of </w:t>
      </w:r>
      <w:r w:rsidR="00063EA8" w:rsidRPr="006E3868">
        <w:rPr>
          <w:color w:val="auto"/>
        </w:rPr>
        <w:t xml:space="preserve">a wearable </w:t>
      </w:r>
      <w:r w:rsidR="006E6FAE" w:rsidRPr="006E3868">
        <w:rPr>
          <w:color w:val="auto"/>
        </w:rPr>
        <w:t xml:space="preserve">apparatus </w:t>
      </w:r>
      <w:r w:rsidR="00AC638B" w:rsidRPr="006E3868">
        <w:rPr>
          <w:color w:val="auto"/>
        </w:rPr>
        <w:t>with</w:t>
      </w:r>
      <w:r w:rsidR="006E6FAE" w:rsidRPr="006E3868">
        <w:rPr>
          <w:color w:val="auto"/>
        </w:rPr>
        <w:t xml:space="preserve"> unusual sensory space</w:t>
      </w:r>
      <w:r w:rsidR="00063EA8" w:rsidRPr="006E3868">
        <w:rPr>
          <w:color w:val="auto"/>
        </w:rPr>
        <w:t xml:space="preserve"> </w:t>
      </w:r>
      <w:r w:rsidR="00E967C1" w:rsidRPr="006E3868">
        <w:rPr>
          <w:color w:val="auto"/>
        </w:rPr>
        <w:t xml:space="preserve">causes after-effects </w:t>
      </w:r>
      <w:r w:rsidR="009C7E68" w:rsidRPr="006E3868">
        <w:rPr>
          <w:color w:val="auto"/>
        </w:rPr>
        <w:t>of adaptation</w:t>
      </w:r>
      <w:r w:rsidR="00BC0ECC" w:rsidRPr="006E3868">
        <w:rPr>
          <w:color w:val="auto"/>
        </w:rPr>
        <w:t xml:space="preserve">. </w:t>
      </w:r>
      <w:proofErr w:type="gramStart"/>
      <w:r w:rsidR="005B70D0" w:rsidRPr="006E3868">
        <w:rPr>
          <w:color w:val="auto"/>
        </w:rPr>
        <w:t>T</w:t>
      </w:r>
      <w:r w:rsidR="009C7E68" w:rsidRPr="006E3868">
        <w:rPr>
          <w:color w:val="auto"/>
        </w:rPr>
        <w:t>he</w:t>
      </w:r>
      <w:r w:rsidR="00301FA5" w:rsidRPr="006E3868">
        <w:rPr>
          <w:color w:val="auto"/>
        </w:rPr>
        <w:t>se</w:t>
      </w:r>
      <w:r w:rsidR="009C7E68" w:rsidRPr="006E3868">
        <w:rPr>
          <w:color w:val="auto"/>
        </w:rPr>
        <w:t xml:space="preserve"> effects can be </w:t>
      </w:r>
      <w:r w:rsidR="00500430" w:rsidRPr="006E3868">
        <w:rPr>
          <w:color w:val="auto"/>
        </w:rPr>
        <w:t xml:space="preserve">then </w:t>
      </w:r>
      <w:r w:rsidR="009C7E68" w:rsidRPr="006E3868">
        <w:rPr>
          <w:color w:val="auto"/>
        </w:rPr>
        <w:t>measured by a neuroimaging technique</w:t>
      </w:r>
      <w:proofErr w:type="gramEnd"/>
      <w:r w:rsidR="009C7E68" w:rsidRPr="006E3868">
        <w:rPr>
          <w:color w:val="auto"/>
        </w:rPr>
        <w:t xml:space="preserve">. </w:t>
      </w:r>
      <w:r w:rsidR="00F57A6A" w:rsidRPr="006E3868">
        <w:rPr>
          <w:color w:val="auto"/>
        </w:rPr>
        <w:t>Therefore, t</w:t>
      </w:r>
      <w:r w:rsidR="006A403F" w:rsidRPr="006E3868">
        <w:rPr>
          <w:color w:val="auto"/>
        </w:rPr>
        <w:t xml:space="preserve">he delayed combined use of </w:t>
      </w:r>
      <w:r w:rsidR="00256412" w:rsidRPr="006E3868">
        <w:rPr>
          <w:color w:val="auto"/>
        </w:rPr>
        <w:t>a</w:t>
      </w:r>
      <w:r w:rsidR="006A403F" w:rsidRPr="006E3868">
        <w:rPr>
          <w:color w:val="auto"/>
        </w:rPr>
        <w:t xml:space="preserve"> wearable apparatus and a neuroimaging technique reveals brain functions related to adaptation</w:t>
      </w:r>
      <w:r w:rsidR="00CF7043" w:rsidRPr="006E3868">
        <w:rPr>
          <w:color w:val="auto"/>
        </w:rPr>
        <w:t xml:space="preserve"> </w:t>
      </w:r>
      <w:r w:rsidR="00501445" w:rsidRPr="006E3868">
        <w:rPr>
          <w:color w:val="auto"/>
        </w:rPr>
        <w:t>(</w:t>
      </w:r>
      <w:r w:rsidR="000A29E1" w:rsidRPr="006E3868">
        <w:rPr>
          <w:color w:val="auto"/>
        </w:rPr>
        <w:t xml:space="preserve">as </w:t>
      </w:r>
      <w:r w:rsidR="00501445" w:rsidRPr="006E3868">
        <w:rPr>
          <w:color w:val="auto"/>
        </w:rPr>
        <w:t xml:space="preserve">briefly </w:t>
      </w:r>
      <w:r w:rsidR="000A29E1" w:rsidRPr="006E3868">
        <w:rPr>
          <w:color w:val="auto"/>
        </w:rPr>
        <w:t>pointed out in Aoyama and Kuriki</w:t>
      </w:r>
      <w:r w:rsidR="000A29E1" w:rsidRPr="006E3868">
        <w:rPr>
          <w:color w:val="auto"/>
          <w:vertAlign w:val="superscript"/>
        </w:rPr>
        <w:t>15</w:t>
      </w:r>
      <w:r w:rsidR="00501445" w:rsidRPr="006E3868">
        <w:rPr>
          <w:color w:val="auto"/>
        </w:rPr>
        <w:t>).</w:t>
      </w:r>
      <w:r w:rsidR="00783C3C" w:rsidRPr="006E3868">
        <w:rPr>
          <w:color w:val="auto"/>
        </w:rPr>
        <w:t xml:space="preserve"> </w:t>
      </w:r>
      <w:r w:rsidR="009D691E" w:rsidRPr="006E3868">
        <w:rPr>
          <w:color w:val="auto"/>
        </w:rPr>
        <w:t xml:space="preserve">From a general point of view, this scheme can </w:t>
      </w:r>
      <w:r w:rsidR="009C78B4">
        <w:rPr>
          <w:color w:val="auto"/>
        </w:rPr>
        <w:t>provide</w:t>
      </w:r>
      <w:r w:rsidR="009D691E" w:rsidRPr="006E3868">
        <w:rPr>
          <w:color w:val="auto"/>
        </w:rPr>
        <w:t xml:space="preserve"> new insight</w:t>
      </w:r>
      <w:r w:rsidR="009C78B4">
        <w:rPr>
          <w:color w:val="auto"/>
        </w:rPr>
        <w:t>s</w:t>
      </w:r>
      <w:r w:rsidR="009D691E" w:rsidRPr="006E3868">
        <w:rPr>
          <w:color w:val="auto"/>
        </w:rPr>
        <w:t xml:space="preserve"> into neuroimaging studies with a variety of adaptive effects. </w:t>
      </w:r>
      <w:r w:rsidR="00EE1926" w:rsidRPr="006E3868">
        <w:rPr>
          <w:color w:val="auto"/>
        </w:rPr>
        <w:t xml:space="preserve">In conclusion, </w:t>
      </w:r>
      <w:r w:rsidR="00B66F46" w:rsidRPr="006E3868">
        <w:rPr>
          <w:color w:val="auto"/>
        </w:rPr>
        <w:t xml:space="preserve">the </w:t>
      </w:r>
      <w:r w:rsidR="004037D8" w:rsidRPr="006E3868">
        <w:rPr>
          <w:color w:val="auto"/>
        </w:rPr>
        <w:t xml:space="preserve">present </w:t>
      </w:r>
      <w:r w:rsidR="00B66F46" w:rsidRPr="006E3868">
        <w:rPr>
          <w:color w:val="auto"/>
        </w:rPr>
        <w:t>protocol</w:t>
      </w:r>
      <w:r w:rsidR="00922EAB" w:rsidRPr="006E3868">
        <w:rPr>
          <w:color w:val="auto"/>
        </w:rPr>
        <w:t>,</w:t>
      </w:r>
      <w:r w:rsidR="00B66F46" w:rsidRPr="006E3868">
        <w:rPr>
          <w:color w:val="auto"/>
        </w:rPr>
        <w:t xml:space="preserve"> </w:t>
      </w:r>
      <w:r w:rsidR="00F239F1" w:rsidRPr="006E3868">
        <w:rPr>
          <w:color w:val="auto"/>
        </w:rPr>
        <w:t>under this scheme</w:t>
      </w:r>
      <w:r w:rsidR="00922EAB" w:rsidRPr="006E3868">
        <w:rPr>
          <w:color w:val="auto"/>
        </w:rPr>
        <w:t>,</w:t>
      </w:r>
      <w:r w:rsidR="00F239F1" w:rsidRPr="006E3868">
        <w:rPr>
          <w:color w:val="auto"/>
        </w:rPr>
        <w:t xml:space="preserve"> </w:t>
      </w:r>
      <w:r w:rsidR="00B66F46" w:rsidRPr="006E3868">
        <w:rPr>
          <w:color w:val="auto"/>
        </w:rPr>
        <w:lastRenderedPageBreak/>
        <w:t>provide</w:t>
      </w:r>
      <w:r w:rsidR="007D4136" w:rsidRPr="006E3868">
        <w:rPr>
          <w:color w:val="auto"/>
        </w:rPr>
        <w:t>s</w:t>
      </w:r>
      <w:r w:rsidR="00B66F46" w:rsidRPr="006E3868">
        <w:rPr>
          <w:color w:val="auto"/>
        </w:rPr>
        <w:t xml:space="preserve"> a </w:t>
      </w:r>
      <w:r w:rsidR="00C54FB0" w:rsidRPr="006E3868">
        <w:rPr>
          <w:color w:val="auto"/>
        </w:rPr>
        <w:t xml:space="preserve">promising </w:t>
      </w:r>
      <w:r w:rsidR="00B66F46" w:rsidRPr="006E3868">
        <w:rPr>
          <w:color w:val="auto"/>
        </w:rPr>
        <w:t xml:space="preserve">methodology for </w:t>
      </w:r>
      <w:r w:rsidR="00E23AD8" w:rsidRPr="006E3868">
        <w:rPr>
          <w:color w:val="auto"/>
        </w:rPr>
        <w:t xml:space="preserve">studying left-right reversed audition as a tool to </w:t>
      </w:r>
      <w:r w:rsidR="00B66F46" w:rsidRPr="006E3868">
        <w:rPr>
          <w:color w:val="auto"/>
        </w:rPr>
        <w:t>uncover the adaptability of humans to a novel environment in the auditory domain.</w:t>
      </w:r>
    </w:p>
    <w:p w14:paraId="78728D18" w14:textId="4D986353" w:rsidR="00014314" w:rsidRPr="006E3868" w:rsidRDefault="00014314" w:rsidP="006E3868">
      <w:pPr>
        <w:widowControl/>
        <w:rPr>
          <w:color w:val="auto"/>
        </w:rPr>
      </w:pPr>
    </w:p>
    <w:p w14:paraId="1734505F" w14:textId="4C0E0027" w:rsidR="00AA03DF" w:rsidRPr="006E3868" w:rsidRDefault="00AA03DF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b/>
          <w:bCs/>
          <w:color w:val="auto"/>
        </w:rPr>
        <w:t xml:space="preserve">ACKNOWLEDGMENTS: </w:t>
      </w:r>
    </w:p>
    <w:p w14:paraId="246DCD94" w14:textId="299D88D2" w:rsidR="007A4DD6" w:rsidRPr="006E3868" w:rsidRDefault="00A51565" w:rsidP="006E3868">
      <w:pPr>
        <w:widowControl/>
        <w:rPr>
          <w:color w:val="auto"/>
        </w:rPr>
      </w:pPr>
      <w:r w:rsidRPr="006E3868">
        <w:rPr>
          <w:color w:val="auto"/>
        </w:rPr>
        <w:t xml:space="preserve">This work </w:t>
      </w:r>
      <w:proofErr w:type="gramStart"/>
      <w:r w:rsidRPr="006E3868">
        <w:rPr>
          <w:color w:val="auto"/>
        </w:rPr>
        <w:t>was partially supported</w:t>
      </w:r>
      <w:proofErr w:type="gramEnd"/>
      <w:r w:rsidRPr="006E3868">
        <w:rPr>
          <w:color w:val="auto"/>
        </w:rPr>
        <w:t xml:space="preserve"> by a grant from JSPS KAKENHI Grant Number JP17K00209. The author thank</w:t>
      </w:r>
      <w:r w:rsidR="00175F1D" w:rsidRPr="006E3868">
        <w:rPr>
          <w:color w:val="auto"/>
        </w:rPr>
        <w:t>s</w:t>
      </w:r>
      <w:r w:rsidRPr="006E3868">
        <w:rPr>
          <w:color w:val="auto"/>
        </w:rPr>
        <w:t xml:space="preserve"> Takayuki Hoshino and Kazuhiro Shigeta for technical assistance.</w:t>
      </w:r>
    </w:p>
    <w:p w14:paraId="2D96E92E" w14:textId="72F287DC" w:rsidR="00AA03DF" w:rsidRPr="006E3868" w:rsidRDefault="00AA03DF" w:rsidP="006E3868">
      <w:pPr>
        <w:widowControl/>
        <w:rPr>
          <w:b/>
          <w:bCs/>
          <w:color w:val="auto"/>
        </w:rPr>
      </w:pPr>
    </w:p>
    <w:p w14:paraId="5D52ED8B" w14:textId="44A37716" w:rsidR="00AA03DF" w:rsidRPr="006E3868" w:rsidRDefault="00AA03DF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b/>
          <w:color w:val="auto"/>
        </w:rPr>
        <w:t>DISCLOSURES</w:t>
      </w:r>
      <w:r w:rsidRPr="006E3868">
        <w:rPr>
          <w:b/>
          <w:bCs/>
          <w:color w:val="auto"/>
        </w:rPr>
        <w:t>:</w:t>
      </w:r>
    </w:p>
    <w:p w14:paraId="4E0C3135" w14:textId="7438898A" w:rsidR="007A4DD6" w:rsidRPr="006E3868" w:rsidRDefault="00A51565" w:rsidP="006E3868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6E3868">
        <w:rPr>
          <w:color w:val="auto"/>
        </w:rPr>
        <w:t>The author ha</w:t>
      </w:r>
      <w:r w:rsidR="001E1A75" w:rsidRPr="006E3868">
        <w:rPr>
          <w:color w:val="auto"/>
        </w:rPr>
        <w:t>s</w:t>
      </w:r>
      <w:r w:rsidRPr="006E3868">
        <w:rPr>
          <w:color w:val="auto"/>
        </w:rPr>
        <w:t xml:space="preserve"> nothing to disclose.</w:t>
      </w:r>
    </w:p>
    <w:p w14:paraId="66030076" w14:textId="77777777" w:rsidR="00AA03DF" w:rsidRPr="006E3868" w:rsidRDefault="00AA03DF" w:rsidP="006E3868">
      <w:pPr>
        <w:widowControl/>
        <w:rPr>
          <w:color w:val="auto"/>
        </w:rPr>
      </w:pPr>
    </w:p>
    <w:p w14:paraId="315B4FAD" w14:textId="0C8688CA" w:rsidR="00B32616" w:rsidRPr="006E3868" w:rsidRDefault="009726EE" w:rsidP="006E3868">
      <w:pPr>
        <w:widowControl/>
        <w:rPr>
          <w:b/>
          <w:bCs/>
          <w:color w:val="auto"/>
        </w:rPr>
      </w:pPr>
      <w:r w:rsidRPr="006E3868">
        <w:rPr>
          <w:b/>
          <w:bCs/>
          <w:color w:val="auto"/>
        </w:rPr>
        <w:t>REFERENCES</w:t>
      </w:r>
      <w:r w:rsidR="00D04760" w:rsidRPr="006E3868">
        <w:rPr>
          <w:b/>
          <w:bCs/>
          <w:color w:val="auto"/>
        </w:rPr>
        <w:t>:</w:t>
      </w:r>
    </w:p>
    <w:p w14:paraId="5958149D" w14:textId="065508DD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Sugita, Y. Visual evoked potentials of adaptation to left-right reversed vision. </w:t>
      </w:r>
      <w:r w:rsidRPr="006E3868">
        <w:rPr>
          <w:i/>
          <w:color w:val="auto"/>
        </w:rPr>
        <w:t>Percept</w:t>
      </w:r>
      <w:r w:rsidR="009C78B4">
        <w:rPr>
          <w:i/>
          <w:color w:val="auto"/>
        </w:rPr>
        <w:t>ual and</w:t>
      </w:r>
      <w:r w:rsidRPr="006E3868">
        <w:rPr>
          <w:i/>
          <w:color w:val="auto"/>
        </w:rPr>
        <w:t xml:space="preserve"> Mot</w:t>
      </w:r>
      <w:r w:rsidR="009C78B4">
        <w:rPr>
          <w:i/>
          <w:color w:val="auto"/>
        </w:rPr>
        <w:t>or</w:t>
      </w:r>
      <w:r w:rsidRPr="006E3868">
        <w:rPr>
          <w:i/>
          <w:color w:val="auto"/>
        </w:rPr>
        <w:t xml:space="preserve"> Skills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79</w:t>
      </w:r>
      <w:r w:rsidRPr="006E3868">
        <w:rPr>
          <w:color w:val="auto"/>
        </w:rPr>
        <w:t xml:space="preserve"> (2), 1047–54 (1994).</w:t>
      </w:r>
    </w:p>
    <w:p w14:paraId="1E3BE8C1" w14:textId="71543AD5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Sekiyama</w:t>
      </w:r>
      <w:proofErr w:type="spellEnd"/>
      <w:r w:rsidRPr="006E3868">
        <w:rPr>
          <w:color w:val="auto"/>
        </w:rPr>
        <w:t xml:space="preserve">, K., </w:t>
      </w:r>
      <w:proofErr w:type="spellStart"/>
      <w:r w:rsidRPr="006E3868">
        <w:rPr>
          <w:color w:val="auto"/>
        </w:rPr>
        <w:t>Miyauchi</w:t>
      </w:r>
      <w:proofErr w:type="spellEnd"/>
      <w:r w:rsidRPr="006E3868">
        <w:rPr>
          <w:color w:val="auto"/>
        </w:rPr>
        <w:t xml:space="preserve">, S., </w:t>
      </w:r>
      <w:proofErr w:type="spellStart"/>
      <w:r w:rsidRPr="006E3868">
        <w:rPr>
          <w:color w:val="auto"/>
        </w:rPr>
        <w:t>Imaruoka</w:t>
      </w:r>
      <w:proofErr w:type="spellEnd"/>
      <w:r w:rsidRPr="006E3868">
        <w:rPr>
          <w:color w:val="auto"/>
        </w:rPr>
        <w:t xml:space="preserve">, T., </w:t>
      </w:r>
      <w:proofErr w:type="spellStart"/>
      <w:r w:rsidRPr="006E3868">
        <w:rPr>
          <w:color w:val="auto"/>
        </w:rPr>
        <w:t>Egusa</w:t>
      </w:r>
      <w:proofErr w:type="spellEnd"/>
      <w:r w:rsidRPr="006E3868">
        <w:rPr>
          <w:color w:val="auto"/>
        </w:rPr>
        <w:t>,</w:t>
      </w:r>
      <w:r w:rsidR="00B20799" w:rsidRPr="006E3868">
        <w:rPr>
          <w:color w:val="auto"/>
        </w:rPr>
        <w:t xml:space="preserve"> </w:t>
      </w:r>
      <w:r w:rsidRPr="006E3868">
        <w:rPr>
          <w:color w:val="auto"/>
        </w:rPr>
        <w:t xml:space="preserve">H., Tashiro, T. Body image as a visuomotor transformation device revealed in adaptation to reversed vision. </w:t>
      </w:r>
      <w:r w:rsidRPr="006E3868">
        <w:rPr>
          <w:i/>
          <w:color w:val="auto"/>
        </w:rPr>
        <w:t>Nature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407</w:t>
      </w:r>
      <w:r w:rsidRPr="006E3868">
        <w:rPr>
          <w:color w:val="auto"/>
        </w:rPr>
        <w:t xml:space="preserve"> (6802), 374–7 (2000).</w:t>
      </w:r>
    </w:p>
    <w:p w14:paraId="66F925A8" w14:textId="4EE6E01F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Takeda, S., Endo, H., Honda, S., Weinberg, H., Takeda, T. MEG recording for spatial S-R compatibility task under adaptation to right-left reversed vision. In: </w:t>
      </w:r>
      <w:r w:rsidRPr="006E3868">
        <w:rPr>
          <w:i/>
          <w:color w:val="auto"/>
        </w:rPr>
        <w:t>Proceedings of the 12th International Conference on Biomagnetism</w:t>
      </w:r>
      <w:r w:rsidRPr="006E3868">
        <w:rPr>
          <w:color w:val="auto"/>
        </w:rPr>
        <w:t>, Espoo, 347–50 (2001).</w:t>
      </w:r>
    </w:p>
    <w:p w14:paraId="0A30EF97" w14:textId="2EC99E93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Miyauchi</w:t>
      </w:r>
      <w:proofErr w:type="spellEnd"/>
      <w:r w:rsidRPr="006E3868">
        <w:rPr>
          <w:color w:val="auto"/>
        </w:rPr>
        <w:t xml:space="preserve">, S., </w:t>
      </w:r>
      <w:proofErr w:type="spellStart"/>
      <w:r w:rsidRPr="006E3868">
        <w:rPr>
          <w:color w:val="auto"/>
        </w:rPr>
        <w:t>Egusa</w:t>
      </w:r>
      <w:proofErr w:type="spellEnd"/>
      <w:r w:rsidRPr="006E3868">
        <w:rPr>
          <w:color w:val="auto"/>
        </w:rPr>
        <w:t xml:space="preserve">, H., </w:t>
      </w:r>
      <w:proofErr w:type="spellStart"/>
      <w:r w:rsidRPr="006E3868">
        <w:rPr>
          <w:color w:val="auto"/>
        </w:rPr>
        <w:t>Amagase</w:t>
      </w:r>
      <w:proofErr w:type="spellEnd"/>
      <w:r w:rsidRPr="006E3868">
        <w:rPr>
          <w:color w:val="auto"/>
        </w:rPr>
        <w:t xml:space="preserve">, M., </w:t>
      </w:r>
      <w:proofErr w:type="spellStart"/>
      <w:r w:rsidRPr="006E3868">
        <w:rPr>
          <w:color w:val="auto"/>
        </w:rPr>
        <w:t>Sekiyama</w:t>
      </w:r>
      <w:proofErr w:type="spellEnd"/>
      <w:r w:rsidRPr="006E3868">
        <w:rPr>
          <w:color w:val="auto"/>
        </w:rPr>
        <w:t xml:space="preserve">, K., </w:t>
      </w:r>
      <w:proofErr w:type="spellStart"/>
      <w:r w:rsidRPr="006E3868">
        <w:rPr>
          <w:color w:val="auto"/>
        </w:rPr>
        <w:t>Imaruoka</w:t>
      </w:r>
      <w:proofErr w:type="spellEnd"/>
      <w:r w:rsidRPr="006E3868">
        <w:rPr>
          <w:color w:val="auto"/>
        </w:rPr>
        <w:t xml:space="preserve">, T., Tashiro, T. Adaptation to left-right reversed vision rapidly activates ipsilateral visual cortex in humans. </w:t>
      </w:r>
      <w:r w:rsidRPr="006E3868">
        <w:rPr>
          <w:i/>
          <w:color w:val="auto"/>
        </w:rPr>
        <w:t>J</w:t>
      </w:r>
      <w:r w:rsidR="009C78B4">
        <w:rPr>
          <w:i/>
          <w:color w:val="auto"/>
        </w:rPr>
        <w:t>ournal of</w:t>
      </w:r>
      <w:r w:rsidRPr="006E3868">
        <w:rPr>
          <w:i/>
          <w:color w:val="auto"/>
        </w:rPr>
        <w:t xml:space="preserve"> Physiol</w:t>
      </w:r>
      <w:r w:rsidR="009C78B4">
        <w:rPr>
          <w:i/>
          <w:color w:val="auto"/>
        </w:rPr>
        <w:t>ogy</w:t>
      </w:r>
      <w:r w:rsidRPr="006E3868">
        <w:rPr>
          <w:i/>
          <w:color w:val="auto"/>
        </w:rPr>
        <w:t xml:space="preserve"> Paris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98</w:t>
      </w:r>
      <w:r w:rsidRPr="006E3868">
        <w:rPr>
          <w:color w:val="auto"/>
        </w:rPr>
        <w:t xml:space="preserve"> (1–3), 207–19 (2004).</w:t>
      </w:r>
    </w:p>
    <w:p w14:paraId="287E3172" w14:textId="0E9ACB20" w:rsidR="00337FCC" w:rsidRPr="006E3868" w:rsidRDefault="00337FCC" w:rsidP="009C78B4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Sekiyama</w:t>
      </w:r>
      <w:proofErr w:type="spellEnd"/>
      <w:r w:rsidRPr="006E3868">
        <w:rPr>
          <w:color w:val="auto"/>
        </w:rPr>
        <w:t xml:space="preserve">, K., Hashimoto, K., Sugita, Y. Visuo-somatosensory reorganization in perceptual adaptation to reversed vision. </w:t>
      </w:r>
      <w:r w:rsidR="009C78B4" w:rsidRPr="009C78B4">
        <w:rPr>
          <w:i/>
          <w:color w:val="auto"/>
        </w:rPr>
        <w:t xml:space="preserve">Acta </w:t>
      </w:r>
      <w:proofErr w:type="spellStart"/>
      <w:r w:rsidR="009C78B4" w:rsidRPr="009C78B4">
        <w:rPr>
          <w:i/>
          <w:color w:val="auto"/>
        </w:rPr>
        <w:t>psychologica</w:t>
      </w:r>
      <w:proofErr w:type="spellEnd"/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141</w:t>
      </w:r>
      <w:r w:rsidRPr="006E3868">
        <w:rPr>
          <w:color w:val="auto"/>
        </w:rPr>
        <w:t xml:space="preserve"> (2), 231–42 (2012).</w:t>
      </w:r>
    </w:p>
    <w:p w14:paraId="37180BA1" w14:textId="471A7B72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Stratton, G.M. Some preliminary experiments on vision without inversion of the retinal image. </w:t>
      </w:r>
      <w:r w:rsidRPr="006E3868">
        <w:rPr>
          <w:i/>
          <w:color w:val="auto"/>
        </w:rPr>
        <w:t>Psychol Rev</w:t>
      </w:r>
      <w:r w:rsidRPr="006E3868">
        <w:rPr>
          <w:color w:val="auto"/>
        </w:rPr>
        <w:t>.</w:t>
      </w:r>
      <w:r w:rsidRPr="006E3868">
        <w:rPr>
          <w:b/>
          <w:color w:val="auto"/>
        </w:rPr>
        <w:t xml:space="preserve"> 3</w:t>
      </w:r>
      <w:r w:rsidRPr="006E3868">
        <w:rPr>
          <w:color w:val="auto"/>
        </w:rPr>
        <w:t xml:space="preserve"> (6), 611–7 (1896).</w:t>
      </w:r>
    </w:p>
    <w:p w14:paraId="5DFEB208" w14:textId="4AF7A5F9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Linden, D.E., </w:t>
      </w:r>
      <w:proofErr w:type="spellStart"/>
      <w:r w:rsidRPr="006E3868">
        <w:rPr>
          <w:color w:val="auto"/>
        </w:rPr>
        <w:t>Kallenbach</w:t>
      </w:r>
      <w:proofErr w:type="spellEnd"/>
      <w:r w:rsidRPr="006E3868">
        <w:rPr>
          <w:color w:val="auto"/>
        </w:rPr>
        <w:t xml:space="preserve">, U., </w:t>
      </w:r>
      <w:proofErr w:type="spellStart"/>
      <w:r w:rsidRPr="006E3868">
        <w:rPr>
          <w:color w:val="auto"/>
        </w:rPr>
        <w:t>Heinecke</w:t>
      </w:r>
      <w:proofErr w:type="spellEnd"/>
      <w:r w:rsidRPr="006E3868">
        <w:rPr>
          <w:color w:val="auto"/>
        </w:rPr>
        <w:t xml:space="preserve">, A., Singer, W., Goebel, R. The myth of upright vision. A psychophysical and functional imaging study of adaptation to inverting spectacles. </w:t>
      </w:r>
      <w:r w:rsidRPr="006E3868">
        <w:rPr>
          <w:i/>
          <w:color w:val="auto"/>
        </w:rPr>
        <w:t>Perception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28</w:t>
      </w:r>
      <w:r w:rsidRPr="006E3868">
        <w:rPr>
          <w:color w:val="auto"/>
        </w:rPr>
        <w:t xml:space="preserve"> (4), 469–81 (1999). </w:t>
      </w:r>
    </w:p>
    <w:p w14:paraId="1E2318E9" w14:textId="0489DE02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Thompson, S.P. The </w:t>
      </w:r>
      <w:proofErr w:type="spellStart"/>
      <w:r w:rsidRPr="006E3868">
        <w:rPr>
          <w:color w:val="auto"/>
        </w:rPr>
        <w:t>pseudophone</w:t>
      </w:r>
      <w:proofErr w:type="spellEnd"/>
      <w:r w:rsidRPr="006E3868">
        <w:rPr>
          <w:color w:val="auto"/>
        </w:rPr>
        <w:t>.</w:t>
      </w:r>
      <w:r w:rsidRPr="006E3868">
        <w:rPr>
          <w:i/>
          <w:color w:val="auto"/>
        </w:rPr>
        <w:t xml:space="preserve"> Phil Mag Ser 5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8</w:t>
      </w:r>
      <w:r w:rsidRPr="006E3868">
        <w:rPr>
          <w:color w:val="auto"/>
        </w:rPr>
        <w:t xml:space="preserve"> (50), 385–90 (1879).</w:t>
      </w:r>
    </w:p>
    <w:p w14:paraId="3816B351" w14:textId="3DB9291C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Wenzel, E.M. Localization in virtual acoustic displays. </w:t>
      </w:r>
      <w:r w:rsidRPr="006E3868">
        <w:rPr>
          <w:i/>
          <w:color w:val="auto"/>
        </w:rPr>
        <w:t>Presence: Teleoperators &amp; Virtual Environments</w:t>
      </w:r>
      <w:r w:rsidRPr="006E3868">
        <w:rPr>
          <w:color w:val="auto"/>
        </w:rPr>
        <w:t xml:space="preserve">, </w:t>
      </w:r>
      <w:r w:rsidRPr="006E3868">
        <w:rPr>
          <w:b/>
          <w:color w:val="auto"/>
        </w:rPr>
        <w:t>1</w:t>
      </w:r>
      <w:r w:rsidRPr="006E3868">
        <w:rPr>
          <w:color w:val="auto"/>
        </w:rPr>
        <w:t xml:space="preserve"> (1), 80–107 (1992).</w:t>
      </w:r>
    </w:p>
    <w:p w14:paraId="036AEB18" w14:textId="3B4F94E7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  <w:lang w:eastAsia="ja-JP"/>
        </w:rPr>
        <w:t>Carlile</w:t>
      </w:r>
      <w:proofErr w:type="spellEnd"/>
      <w:r w:rsidRPr="006E3868">
        <w:rPr>
          <w:color w:val="auto"/>
          <w:lang w:eastAsia="ja-JP"/>
        </w:rPr>
        <w:t xml:space="preserve">, S. </w:t>
      </w:r>
      <w:r w:rsidRPr="006E3868">
        <w:rPr>
          <w:i/>
          <w:color w:val="auto"/>
          <w:lang w:eastAsia="ja-JP"/>
        </w:rPr>
        <w:t>Virtual Auditory Space: Generation and Applications</w:t>
      </w:r>
      <w:r w:rsidRPr="006E3868">
        <w:rPr>
          <w:color w:val="auto"/>
          <w:lang w:eastAsia="ja-JP"/>
        </w:rPr>
        <w:t>. Springer-Verlag Berlin Heidelberg. (2013).</w:t>
      </w:r>
    </w:p>
    <w:p w14:paraId="77104619" w14:textId="42FBEF84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Young, T.P. Auditory localization with acoustical transposition of the ears. </w:t>
      </w:r>
      <w:r w:rsidR="009C78B4">
        <w:rPr>
          <w:i/>
          <w:color w:val="auto"/>
        </w:rPr>
        <w:t>Journal of Experimental Psychology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11</w:t>
      </w:r>
      <w:r w:rsidRPr="006E3868">
        <w:rPr>
          <w:color w:val="auto"/>
        </w:rPr>
        <w:t xml:space="preserve"> (6), 399–429 (1928).</w:t>
      </w:r>
    </w:p>
    <w:p w14:paraId="16A0EA9E" w14:textId="69FFB70C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Willey, C.F., Inglis, E., Pearce, C.H. Reversal of auditory localization. </w:t>
      </w:r>
      <w:r w:rsidR="009C78B4">
        <w:rPr>
          <w:i/>
          <w:color w:val="auto"/>
        </w:rPr>
        <w:t>Journal of Experimental Psychology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20</w:t>
      </w:r>
      <w:r w:rsidRPr="006E3868">
        <w:rPr>
          <w:color w:val="auto"/>
        </w:rPr>
        <w:t xml:space="preserve"> (2), 114–30 (1937).</w:t>
      </w:r>
    </w:p>
    <w:p w14:paraId="494C87BA" w14:textId="15982D50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Ohtsubo</w:t>
      </w:r>
      <w:proofErr w:type="spellEnd"/>
      <w:r w:rsidRPr="006E3868">
        <w:rPr>
          <w:color w:val="auto"/>
        </w:rPr>
        <w:t xml:space="preserve">, H., </w:t>
      </w:r>
      <w:proofErr w:type="spellStart"/>
      <w:r w:rsidRPr="006E3868">
        <w:rPr>
          <w:color w:val="auto"/>
        </w:rPr>
        <w:t>Teshima</w:t>
      </w:r>
      <w:proofErr w:type="spellEnd"/>
      <w:r w:rsidRPr="006E3868">
        <w:rPr>
          <w:color w:val="auto"/>
        </w:rPr>
        <w:t xml:space="preserve">, T., </w:t>
      </w:r>
      <w:proofErr w:type="spellStart"/>
      <w:r w:rsidRPr="006E3868">
        <w:rPr>
          <w:color w:val="auto"/>
        </w:rPr>
        <w:t>Najamizo</w:t>
      </w:r>
      <w:proofErr w:type="spellEnd"/>
      <w:r w:rsidRPr="006E3868">
        <w:rPr>
          <w:color w:val="auto"/>
        </w:rPr>
        <w:t xml:space="preserve">, S. Effects of head movements on sound localization with an electronic </w:t>
      </w:r>
      <w:proofErr w:type="spellStart"/>
      <w:r w:rsidRPr="006E3868">
        <w:rPr>
          <w:color w:val="auto"/>
        </w:rPr>
        <w:t>pseudophone</w:t>
      </w:r>
      <w:proofErr w:type="spellEnd"/>
      <w:r w:rsidRPr="006E3868">
        <w:rPr>
          <w:color w:val="auto"/>
        </w:rPr>
        <w:t>.</w:t>
      </w:r>
      <w:r w:rsidRPr="006E3868">
        <w:rPr>
          <w:i/>
          <w:color w:val="auto"/>
        </w:rPr>
        <w:t xml:space="preserve"> </w:t>
      </w:r>
      <w:r w:rsidR="009C78B4">
        <w:rPr>
          <w:i/>
          <w:color w:val="auto"/>
        </w:rPr>
        <w:t>Japanese Psychological Research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22</w:t>
      </w:r>
      <w:r w:rsidRPr="006E3868">
        <w:rPr>
          <w:color w:val="auto"/>
        </w:rPr>
        <w:t xml:space="preserve"> (3), 110–8 (1980).</w:t>
      </w:r>
    </w:p>
    <w:p w14:paraId="40C4B319" w14:textId="3A459FD7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Hofman</w:t>
      </w:r>
      <w:proofErr w:type="spellEnd"/>
      <w:r w:rsidRPr="006E3868">
        <w:rPr>
          <w:color w:val="auto"/>
        </w:rPr>
        <w:t xml:space="preserve">, P.M., </w:t>
      </w:r>
      <w:proofErr w:type="spellStart"/>
      <w:r w:rsidRPr="006E3868">
        <w:rPr>
          <w:color w:val="auto"/>
        </w:rPr>
        <w:t>Vlaming</w:t>
      </w:r>
      <w:proofErr w:type="spellEnd"/>
      <w:r w:rsidRPr="006E3868">
        <w:rPr>
          <w:color w:val="auto"/>
        </w:rPr>
        <w:t xml:space="preserve">, M.S., </w:t>
      </w:r>
      <w:proofErr w:type="spellStart"/>
      <w:r w:rsidRPr="006E3868">
        <w:rPr>
          <w:color w:val="auto"/>
        </w:rPr>
        <w:t>Termeer</w:t>
      </w:r>
      <w:proofErr w:type="spellEnd"/>
      <w:r w:rsidRPr="006E3868">
        <w:rPr>
          <w:color w:val="auto"/>
        </w:rPr>
        <w:t xml:space="preserve">, P.J., </w:t>
      </w:r>
      <w:r w:rsidR="0083039D" w:rsidRPr="006E3868">
        <w:rPr>
          <w:color w:val="auto"/>
        </w:rPr>
        <w:t>v</w:t>
      </w:r>
      <w:r w:rsidRPr="006E3868">
        <w:rPr>
          <w:color w:val="auto"/>
        </w:rPr>
        <w:t xml:space="preserve">an </w:t>
      </w:r>
      <w:proofErr w:type="spellStart"/>
      <w:r w:rsidRPr="006E3868">
        <w:rPr>
          <w:color w:val="auto"/>
        </w:rPr>
        <w:t>Opstal</w:t>
      </w:r>
      <w:proofErr w:type="spellEnd"/>
      <w:r w:rsidRPr="006E3868">
        <w:rPr>
          <w:color w:val="auto"/>
        </w:rPr>
        <w:t xml:space="preserve">, A.J. A method to induce swapped binaural hearing. </w:t>
      </w:r>
      <w:r w:rsidR="009C78B4">
        <w:rPr>
          <w:i/>
          <w:color w:val="auto"/>
        </w:rPr>
        <w:t>Journal of Neuroscience Methods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113</w:t>
      </w:r>
      <w:r w:rsidRPr="006E3868">
        <w:rPr>
          <w:color w:val="auto"/>
        </w:rPr>
        <w:t xml:space="preserve"> (2), 167–79 (2002).</w:t>
      </w:r>
    </w:p>
    <w:p w14:paraId="23170EAB" w14:textId="7ECC0657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  <w:lang w:eastAsia="ja-JP"/>
        </w:rPr>
        <w:t xml:space="preserve">Aoyama, A., </w:t>
      </w:r>
      <w:proofErr w:type="spellStart"/>
      <w:r w:rsidRPr="006E3868">
        <w:rPr>
          <w:color w:val="auto"/>
          <w:lang w:eastAsia="ja-JP"/>
        </w:rPr>
        <w:t>Kuriki</w:t>
      </w:r>
      <w:proofErr w:type="spellEnd"/>
      <w:r w:rsidRPr="006E3868">
        <w:rPr>
          <w:color w:val="auto"/>
          <w:lang w:eastAsia="ja-JP"/>
        </w:rPr>
        <w:t xml:space="preserve">, S. A wearable system for adaptation to left-right reversed audition tested in combination with magnetoencephalography. </w:t>
      </w:r>
      <w:r w:rsidR="009C78B4">
        <w:rPr>
          <w:i/>
          <w:color w:val="auto"/>
          <w:lang w:eastAsia="ja-JP"/>
        </w:rPr>
        <w:t>Biomedical Engineering Letters</w:t>
      </w:r>
      <w:r w:rsidRPr="006E3868">
        <w:rPr>
          <w:color w:val="auto"/>
          <w:lang w:eastAsia="ja-JP"/>
        </w:rPr>
        <w:t xml:space="preserve">. (2017). </w:t>
      </w:r>
    </w:p>
    <w:p w14:paraId="79C274F7" w14:textId="7FB1C75C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lastRenderedPageBreak/>
        <w:t xml:space="preserve">Brainard, D.H. The Psychophysics Toolbox. </w:t>
      </w:r>
      <w:r w:rsidRPr="006E3868">
        <w:rPr>
          <w:i/>
          <w:color w:val="auto"/>
        </w:rPr>
        <w:t>Spat</w:t>
      </w:r>
      <w:r w:rsidR="0027061F">
        <w:rPr>
          <w:i/>
          <w:color w:val="auto"/>
        </w:rPr>
        <w:t>ial</w:t>
      </w:r>
      <w:r w:rsidRPr="006E3868">
        <w:rPr>
          <w:i/>
          <w:color w:val="auto"/>
        </w:rPr>
        <w:t xml:space="preserve"> Vis</w:t>
      </w:r>
      <w:r w:rsidR="0027061F">
        <w:rPr>
          <w:i/>
          <w:color w:val="auto"/>
        </w:rPr>
        <w:t>ion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 xml:space="preserve">10 </w:t>
      </w:r>
      <w:r w:rsidRPr="006E3868">
        <w:rPr>
          <w:color w:val="auto"/>
        </w:rPr>
        <w:t>(4), 433-6 (1997).</w:t>
      </w:r>
    </w:p>
    <w:p w14:paraId="53DA1653" w14:textId="2D066D98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Pelli</w:t>
      </w:r>
      <w:proofErr w:type="spellEnd"/>
      <w:r w:rsidRPr="006E3868">
        <w:rPr>
          <w:color w:val="auto"/>
        </w:rPr>
        <w:t xml:space="preserve">, D.G. The </w:t>
      </w:r>
      <w:proofErr w:type="spellStart"/>
      <w:r w:rsidRPr="006E3868">
        <w:rPr>
          <w:color w:val="auto"/>
        </w:rPr>
        <w:t>VideoToolbox</w:t>
      </w:r>
      <w:proofErr w:type="spellEnd"/>
      <w:r w:rsidRPr="006E3868">
        <w:rPr>
          <w:color w:val="auto"/>
        </w:rPr>
        <w:t xml:space="preserve"> software for visual psychophysics: transforming numbers into movies. </w:t>
      </w:r>
      <w:r w:rsidRPr="006E3868">
        <w:rPr>
          <w:i/>
          <w:color w:val="auto"/>
        </w:rPr>
        <w:t>Spat</w:t>
      </w:r>
      <w:r w:rsidR="0027061F">
        <w:rPr>
          <w:i/>
          <w:color w:val="auto"/>
        </w:rPr>
        <w:t>ial</w:t>
      </w:r>
      <w:r w:rsidRPr="006E3868">
        <w:rPr>
          <w:i/>
          <w:color w:val="auto"/>
        </w:rPr>
        <w:t xml:space="preserve"> Vis</w:t>
      </w:r>
      <w:r w:rsidR="0027061F">
        <w:rPr>
          <w:i/>
          <w:color w:val="auto"/>
        </w:rPr>
        <w:t>ion</w:t>
      </w:r>
      <w:bookmarkStart w:id="2" w:name="_GoBack"/>
      <w:bookmarkEnd w:id="2"/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 xml:space="preserve">10 </w:t>
      </w:r>
      <w:r w:rsidRPr="006E3868">
        <w:rPr>
          <w:color w:val="auto"/>
        </w:rPr>
        <w:t>(4), 437–42 (1997).</w:t>
      </w:r>
    </w:p>
    <w:p w14:paraId="0D4D3692" w14:textId="2E120D6F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Kleiner</w:t>
      </w:r>
      <w:proofErr w:type="spellEnd"/>
      <w:r w:rsidRPr="006E3868">
        <w:rPr>
          <w:color w:val="auto"/>
        </w:rPr>
        <w:t xml:space="preserve">, M., Brainard, D., </w:t>
      </w:r>
      <w:proofErr w:type="spellStart"/>
      <w:r w:rsidRPr="006E3868">
        <w:rPr>
          <w:color w:val="auto"/>
        </w:rPr>
        <w:t>Pelli</w:t>
      </w:r>
      <w:proofErr w:type="spellEnd"/>
      <w:r w:rsidRPr="006E3868">
        <w:rPr>
          <w:color w:val="auto"/>
        </w:rPr>
        <w:t xml:space="preserve">, D. What's new in Psychtoolbox-3? </w:t>
      </w:r>
      <w:r w:rsidRPr="006E3868">
        <w:rPr>
          <w:i/>
          <w:color w:val="auto"/>
        </w:rPr>
        <w:t>Perception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 xml:space="preserve">36 </w:t>
      </w:r>
      <w:r w:rsidRPr="006E3868">
        <w:rPr>
          <w:color w:val="auto"/>
        </w:rPr>
        <w:t>(14), ECVP Abstract Supplement (2007).</w:t>
      </w:r>
    </w:p>
    <w:p w14:paraId="059A1AB8" w14:textId="26B3BB2C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Gramfort</w:t>
      </w:r>
      <w:proofErr w:type="spellEnd"/>
      <w:r w:rsidRPr="006E3868">
        <w:rPr>
          <w:color w:val="auto"/>
        </w:rPr>
        <w:t>, A.,</w:t>
      </w:r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Pr="006E3868">
        <w:rPr>
          <w:color w:val="auto"/>
        </w:rPr>
        <w:t xml:space="preserve"> MEG and EEG data analysis with MNE-Python. </w:t>
      </w:r>
      <w:r w:rsidR="009C78B4">
        <w:rPr>
          <w:i/>
          <w:color w:val="auto"/>
        </w:rPr>
        <w:t>Frontiers in Neuroscience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7</w:t>
      </w:r>
      <w:r w:rsidRPr="006E3868">
        <w:rPr>
          <w:color w:val="auto"/>
        </w:rPr>
        <w:t xml:space="preserve"> (267), 1–13 (2013). </w:t>
      </w:r>
    </w:p>
    <w:p w14:paraId="37B817CE" w14:textId="7CCCF4F7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Gramfort</w:t>
      </w:r>
      <w:proofErr w:type="spellEnd"/>
      <w:r w:rsidRPr="006E3868">
        <w:rPr>
          <w:color w:val="auto"/>
        </w:rPr>
        <w:t>, A.,</w:t>
      </w:r>
      <w:r w:rsidR="006E3868" w:rsidRPr="006E3868">
        <w:rPr>
          <w:i/>
          <w:color w:val="auto"/>
        </w:rPr>
        <w:t xml:space="preserve"> et al</w:t>
      </w:r>
      <w:r w:rsidR="00B433F2">
        <w:rPr>
          <w:i/>
          <w:color w:val="auto"/>
        </w:rPr>
        <w:t>.</w:t>
      </w:r>
      <w:r w:rsidRPr="006E3868">
        <w:rPr>
          <w:color w:val="auto"/>
        </w:rPr>
        <w:t xml:space="preserve"> MNE software for processing MEG and EEG data. </w:t>
      </w:r>
      <w:proofErr w:type="spellStart"/>
      <w:r w:rsidRPr="006E3868">
        <w:rPr>
          <w:i/>
          <w:color w:val="auto"/>
        </w:rPr>
        <w:t>NeuroImage</w:t>
      </w:r>
      <w:proofErr w:type="spellEnd"/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86</w:t>
      </w:r>
      <w:r w:rsidRPr="006E3868">
        <w:rPr>
          <w:color w:val="auto"/>
        </w:rPr>
        <w:t>, 446–60 (2014).</w:t>
      </w:r>
    </w:p>
    <w:p w14:paraId="37F1A3B3" w14:textId="720F2600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Barnett, L., Seth, A.K. The MVGC multivariate Granger causality toolbox: </w:t>
      </w:r>
      <w:proofErr w:type="gramStart"/>
      <w:r w:rsidRPr="006E3868">
        <w:rPr>
          <w:color w:val="auto"/>
        </w:rPr>
        <w:t>a new approach</w:t>
      </w:r>
      <w:proofErr w:type="gramEnd"/>
      <w:r w:rsidRPr="006E3868">
        <w:rPr>
          <w:color w:val="auto"/>
        </w:rPr>
        <w:t xml:space="preserve"> to Granger-causal inference. </w:t>
      </w:r>
      <w:r w:rsidR="009C78B4">
        <w:rPr>
          <w:i/>
          <w:color w:val="auto"/>
        </w:rPr>
        <w:t>Journal of Neuroscience Methods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223</w:t>
      </w:r>
      <w:r w:rsidRPr="006E3868">
        <w:rPr>
          <w:color w:val="auto"/>
        </w:rPr>
        <w:t>, 50–68 (2014).</w:t>
      </w:r>
    </w:p>
    <w:p w14:paraId="08DA454C" w14:textId="027D3795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Green, D.M. Temporal auditory acuity. </w:t>
      </w:r>
      <w:r w:rsidRPr="006E3868">
        <w:rPr>
          <w:i/>
          <w:color w:val="auto"/>
        </w:rPr>
        <w:t>Psychol Rev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78</w:t>
      </w:r>
      <w:r w:rsidRPr="006E3868">
        <w:rPr>
          <w:color w:val="auto"/>
        </w:rPr>
        <w:t xml:space="preserve"> (6), 540–51 (1971).</w:t>
      </w:r>
    </w:p>
    <w:p w14:paraId="18C9F472" w14:textId="27967D9C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He, S., Cavanagh, P., </w:t>
      </w:r>
      <w:proofErr w:type="spellStart"/>
      <w:r w:rsidRPr="006E3868">
        <w:rPr>
          <w:color w:val="auto"/>
        </w:rPr>
        <w:t>Intriligator</w:t>
      </w:r>
      <w:proofErr w:type="spellEnd"/>
      <w:r w:rsidRPr="006E3868">
        <w:rPr>
          <w:color w:val="auto"/>
        </w:rPr>
        <w:t xml:space="preserve">, J. Attentional resolution and the locus of visual awareness. </w:t>
      </w:r>
      <w:r w:rsidRPr="006E3868">
        <w:rPr>
          <w:i/>
          <w:color w:val="auto"/>
        </w:rPr>
        <w:t>Nature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383</w:t>
      </w:r>
      <w:r w:rsidR="00D03B3D" w:rsidRPr="006E3868">
        <w:rPr>
          <w:b/>
          <w:color w:val="auto"/>
        </w:rPr>
        <w:t xml:space="preserve"> </w:t>
      </w:r>
      <w:r w:rsidRPr="006E3868">
        <w:rPr>
          <w:color w:val="auto"/>
        </w:rPr>
        <w:t>(6598) 334–7 (1996).</w:t>
      </w:r>
    </w:p>
    <w:p w14:paraId="354434F5" w14:textId="4C0A33F7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>Anton-</w:t>
      </w:r>
      <w:proofErr w:type="spellStart"/>
      <w:r w:rsidRPr="006E3868">
        <w:rPr>
          <w:color w:val="auto"/>
        </w:rPr>
        <w:t>Erxleben</w:t>
      </w:r>
      <w:proofErr w:type="spellEnd"/>
      <w:r w:rsidRPr="006E3868">
        <w:rPr>
          <w:color w:val="auto"/>
        </w:rPr>
        <w:t xml:space="preserve">, K., Carrasco, M. Attentional enhancement of spatial resolution: linking </w:t>
      </w:r>
      <w:proofErr w:type="spellStart"/>
      <w:r w:rsidRPr="006E3868">
        <w:rPr>
          <w:color w:val="auto"/>
        </w:rPr>
        <w:t>behavioural</w:t>
      </w:r>
      <w:proofErr w:type="spellEnd"/>
      <w:r w:rsidRPr="006E3868">
        <w:rPr>
          <w:color w:val="auto"/>
        </w:rPr>
        <w:t xml:space="preserve"> and neurophysiological evidence. </w:t>
      </w:r>
      <w:r w:rsidRPr="006E3868">
        <w:rPr>
          <w:i/>
          <w:color w:val="auto"/>
        </w:rPr>
        <w:t>Nat</w:t>
      </w:r>
      <w:r w:rsidR="009C78B4">
        <w:rPr>
          <w:i/>
          <w:color w:val="auto"/>
        </w:rPr>
        <w:t>ure</w:t>
      </w:r>
      <w:r w:rsidRPr="006E3868">
        <w:rPr>
          <w:i/>
          <w:color w:val="auto"/>
        </w:rPr>
        <w:t xml:space="preserve"> Rev</w:t>
      </w:r>
      <w:r w:rsidR="009C78B4">
        <w:rPr>
          <w:i/>
          <w:color w:val="auto"/>
        </w:rPr>
        <w:t>iews</w:t>
      </w:r>
      <w:r w:rsidRPr="006E3868">
        <w:rPr>
          <w:i/>
          <w:color w:val="auto"/>
        </w:rPr>
        <w:t xml:space="preserve"> Neurosci</w:t>
      </w:r>
      <w:r w:rsidR="009C78B4">
        <w:rPr>
          <w:i/>
          <w:color w:val="auto"/>
        </w:rPr>
        <w:t>ence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14</w:t>
      </w:r>
      <w:r w:rsidRPr="006E3868">
        <w:rPr>
          <w:color w:val="auto"/>
        </w:rPr>
        <w:t xml:space="preserve"> (3), 188-200 (2013).</w:t>
      </w:r>
    </w:p>
    <w:p w14:paraId="4AEABFDB" w14:textId="45BE842E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  <w:lang w:eastAsia="ja-JP"/>
        </w:rPr>
        <w:t xml:space="preserve">Perrott, D.R., </w:t>
      </w:r>
      <w:proofErr w:type="spellStart"/>
      <w:r w:rsidRPr="006E3868">
        <w:rPr>
          <w:color w:val="auto"/>
          <w:lang w:eastAsia="ja-JP"/>
        </w:rPr>
        <w:t>Saberi</w:t>
      </w:r>
      <w:proofErr w:type="spellEnd"/>
      <w:r w:rsidRPr="006E3868">
        <w:rPr>
          <w:color w:val="auto"/>
          <w:lang w:eastAsia="ja-JP"/>
        </w:rPr>
        <w:t xml:space="preserve">, K. Minimum audible angle thresholds for sources varying in both elevation and azimuth. </w:t>
      </w:r>
      <w:r w:rsidR="009C78B4">
        <w:rPr>
          <w:i/>
          <w:color w:val="auto"/>
          <w:lang w:eastAsia="ja-JP"/>
        </w:rPr>
        <w:t>Journal of the Acoustical Society of America</w:t>
      </w:r>
      <w:r w:rsidRPr="006E3868">
        <w:rPr>
          <w:color w:val="auto"/>
          <w:lang w:eastAsia="ja-JP"/>
        </w:rPr>
        <w:t xml:space="preserve">. </w:t>
      </w:r>
      <w:r w:rsidRPr="006E3868">
        <w:rPr>
          <w:b/>
          <w:color w:val="auto"/>
          <w:lang w:eastAsia="ja-JP"/>
        </w:rPr>
        <w:t>87</w:t>
      </w:r>
      <w:r w:rsidRPr="006E3868">
        <w:rPr>
          <w:color w:val="auto"/>
          <w:lang w:eastAsia="ja-JP"/>
        </w:rPr>
        <w:t xml:space="preserve"> (4), 1728</w:t>
      </w:r>
      <w:r w:rsidRPr="006E3868">
        <w:rPr>
          <w:color w:val="auto"/>
        </w:rPr>
        <w:t>–</w:t>
      </w:r>
      <w:r w:rsidRPr="006E3868">
        <w:rPr>
          <w:color w:val="auto"/>
          <w:lang w:eastAsia="ja-JP"/>
        </w:rPr>
        <w:t>31 (1990).</w:t>
      </w:r>
    </w:p>
    <w:p w14:paraId="782DE9FC" w14:textId="42E25B8B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Grantham, D.W., Hornsby, B.W., </w:t>
      </w:r>
      <w:proofErr w:type="spellStart"/>
      <w:r w:rsidRPr="006E3868">
        <w:rPr>
          <w:color w:val="auto"/>
        </w:rPr>
        <w:t>Erpenbeck</w:t>
      </w:r>
      <w:proofErr w:type="spellEnd"/>
      <w:r w:rsidRPr="006E3868">
        <w:rPr>
          <w:color w:val="auto"/>
        </w:rPr>
        <w:t xml:space="preserve">, E.A. Auditory spatial resolution in horizontal, vertical, and diagonal planes. </w:t>
      </w:r>
      <w:r w:rsidR="009C78B4">
        <w:rPr>
          <w:i/>
          <w:color w:val="auto"/>
        </w:rPr>
        <w:t>Journal of the Acoustical Society of America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114</w:t>
      </w:r>
      <w:r w:rsidRPr="006E3868">
        <w:rPr>
          <w:color w:val="auto"/>
        </w:rPr>
        <w:t xml:space="preserve"> (2), 1009–22 (2003).</w:t>
      </w:r>
    </w:p>
    <w:p w14:paraId="76F7F735" w14:textId="7E43A863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Xie</w:t>
      </w:r>
      <w:proofErr w:type="spellEnd"/>
      <w:r w:rsidRPr="006E3868">
        <w:rPr>
          <w:color w:val="auto"/>
        </w:rPr>
        <w:t xml:space="preserve">, B. </w:t>
      </w:r>
      <w:r w:rsidRPr="006E3868">
        <w:rPr>
          <w:i/>
          <w:color w:val="auto"/>
        </w:rPr>
        <w:t>Head-Related Transfer Function and Virtual Auditory Display</w:t>
      </w:r>
      <w:r w:rsidRPr="006E3868">
        <w:rPr>
          <w:color w:val="auto"/>
        </w:rPr>
        <w:t>. J. Ross Publishing. Plantation. (2013).</w:t>
      </w:r>
    </w:p>
    <w:p w14:paraId="049FD6D4" w14:textId="53351E4A" w:rsidR="00337FCC" w:rsidRPr="006E3868" w:rsidRDefault="00337FCC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Stenfelt</w:t>
      </w:r>
      <w:proofErr w:type="spellEnd"/>
      <w:r w:rsidRPr="006E3868">
        <w:rPr>
          <w:color w:val="auto"/>
        </w:rPr>
        <w:t xml:space="preserve">, S. Acoustic and physiologic aspects of bone conduction hearing. </w:t>
      </w:r>
      <w:r w:rsidR="009C78B4">
        <w:rPr>
          <w:i/>
          <w:color w:val="auto"/>
        </w:rPr>
        <w:t>Advances in Oto-Rhino-Laryngology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71</w:t>
      </w:r>
      <w:r w:rsidRPr="006E3868">
        <w:rPr>
          <w:color w:val="auto"/>
        </w:rPr>
        <w:t>, 10–21 (2011).</w:t>
      </w:r>
    </w:p>
    <w:p w14:paraId="6EB17518" w14:textId="747CC1BD" w:rsidR="00036B2B" w:rsidRPr="006E3868" w:rsidRDefault="00036B2B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r w:rsidRPr="006E3868">
        <w:rPr>
          <w:color w:val="auto"/>
        </w:rPr>
        <w:t xml:space="preserve">Zwiers, M.P., Van </w:t>
      </w:r>
      <w:proofErr w:type="spellStart"/>
      <w:r w:rsidRPr="006E3868">
        <w:rPr>
          <w:color w:val="auto"/>
        </w:rPr>
        <w:t>Opstal</w:t>
      </w:r>
      <w:proofErr w:type="spellEnd"/>
      <w:r w:rsidRPr="006E3868">
        <w:rPr>
          <w:color w:val="auto"/>
        </w:rPr>
        <w:t xml:space="preserve">, A.J., Paige, G.D. Plasticity in human sound localization induced by compressed spatial vision. </w:t>
      </w:r>
      <w:r w:rsidR="009C78B4">
        <w:rPr>
          <w:i/>
          <w:color w:val="auto"/>
        </w:rPr>
        <w:t>Nature Neuroscience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6</w:t>
      </w:r>
      <w:r w:rsidRPr="006E3868">
        <w:rPr>
          <w:color w:val="auto"/>
        </w:rPr>
        <w:t xml:space="preserve"> (2), 175–81 (2003).</w:t>
      </w:r>
    </w:p>
    <w:p w14:paraId="55AC0F5E" w14:textId="20D1F201" w:rsidR="00614853" w:rsidRPr="006E3868" w:rsidRDefault="00614853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Huster</w:t>
      </w:r>
      <w:proofErr w:type="spellEnd"/>
      <w:r w:rsidRPr="006E3868">
        <w:rPr>
          <w:color w:val="auto"/>
        </w:rPr>
        <w:t xml:space="preserve">, R.J., </w:t>
      </w:r>
      <w:proofErr w:type="spellStart"/>
      <w:r w:rsidRPr="006E3868">
        <w:rPr>
          <w:color w:val="auto"/>
        </w:rPr>
        <w:t>Debener</w:t>
      </w:r>
      <w:proofErr w:type="spellEnd"/>
      <w:r w:rsidRPr="006E3868">
        <w:rPr>
          <w:color w:val="auto"/>
        </w:rPr>
        <w:t xml:space="preserve">, S., </w:t>
      </w:r>
      <w:proofErr w:type="spellStart"/>
      <w:r w:rsidRPr="006E3868">
        <w:rPr>
          <w:color w:val="auto"/>
        </w:rPr>
        <w:t>Eichele</w:t>
      </w:r>
      <w:proofErr w:type="spellEnd"/>
      <w:r w:rsidRPr="006E3868">
        <w:rPr>
          <w:color w:val="auto"/>
        </w:rPr>
        <w:t xml:space="preserve">, T., Herrmann, C.S. Methods for simultaneous EEG-fMRI: an introductory review. </w:t>
      </w:r>
      <w:r w:rsidRPr="006E3868">
        <w:rPr>
          <w:i/>
          <w:color w:val="auto"/>
        </w:rPr>
        <w:t>J</w:t>
      </w:r>
      <w:r w:rsidR="009C78B4">
        <w:rPr>
          <w:i/>
          <w:color w:val="auto"/>
        </w:rPr>
        <w:t>ournal of</w:t>
      </w:r>
      <w:r w:rsidRPr="006E3868">
        <w:rPr>
          <w:i/>
          <w:color w:val="auto"/>
        </w:rPr>
        <w:t xml:space="preserve"> Neurosci</w:t>
      </w:r>
      <w:r w:rsidR="009C78B4">
        <w:rPr>
          <w:i/>
          <w:color w:val="auto"/>
        </w:rPr>
        <w:t>ence</w:t>
      </w:r>
      <w:r w:rsidRPr="006E3868">
        <w:rPr>
          <w:color w:val="auto"/>
        </w:rPr>
        <w:t xml:space="preserve">. </w:t>
      </w:r>
      <w:r w:rsidRPr="006E3868">
        <w:rPr>
          <w:b/>
          <w:color w:val="auto"/>
        </w:rPr>
        <w:t>32</w:t>
      </w:r>
      <w:r w:rsidRPr="006E3868">
        <w:rPr>
          <w:color w:val="auto"/>
        </w:rPr>
        <w:t xml:space="preserve"> (18), 6053–60 (2012).</w:t>
      </w:r>
    </w:p>
    <w:p w14:paraId="3B310A0F" w14:textId="5B95C96E" w:rsidR="00D77BD5" w:rsidRPr="006E3868" w:rsidRDefault="00D77BD5" w:rsidP="006E3868">
      <w:pPr>
        <w:widowControl/>
        <w:numPr>
          <w:ilvl w:val="0"/>
          <w:numId w:val="26"/>
        </w:numPr>
        <w:ind w:left="0" w:firstLine="0"/>
        <w:rPr>
          <w:color w:val="auto"/>
        </w:rPr>
      </w:pPr>
      <w:proofErr w:type="spellStart"/>
      <w:r w:rsidRPr="006E3868">
        <w:rPr>
          <w:color w:val="auto"/>
        </w:rPr>
        <w:t>Veniero</w:t>
      </w:r>
      <w:proofErr w:type="spellEnd"/>
      <w:r w:rsidRPr="006E3868">
        <w:rPr>
          <w:color w:val="auto"/>
        </w:rPr>
        <w:t xml:space="preserve">, D., </w:t>
      </w:r>
      <w:proofErr w:type="spellStart"/>
      <w:r w:rsidRPr="006E3868">
        <w:rPr>
          <w:color w:val="auto"/>
        </w:rPr>
        <w:t>Vossen</w:t>
      </w:r>
      <w:proofErr w:type="spellEnd"/>
      <w:r w:rsidRPr="006E3868">
        <w:rPr>
          <w:color w:val="auto"/>
        </w:rPr>
        <w:t xml:space="preserve">, A., Gross, J., </w:t>
      </w:r>
      <w:proofErr w:type="spellStart"/>
      <w:r w:rsidRPr="006E3868">
        <w:rPr>
          <w:color w:val="auto"/>
        </w:rPr>
        <w:t>Thut</w:t>
      </w:r>
      <w:proofErr w:type="spellEnd"/>
      <w:r w:rsidRPr="006E3868">
        <w:rPr>
          <w:color w:val="auto"/>
        </w:rPr>
        <w:t xml:space="preserve">, G. Lasting EEG/MEG aftereffects of rhythmic transcranial brain stimulation: level of control over oscillatory network activity. </w:t>
      </w:r>
      <w:r w:rsidR="009C78B4">
        <w:rPr>
          <w:i/>
          <w:color w:val="auto"/>
        </w:rPr>
        <w:t>Frontiers in Cellular Neuroscience</w:t>
      </w:r>
      <w:r w:rsidRPr="006E3868">
        <w:rPr>
          <w:color w:val="auto"/>
        </w:rPr>
        <w:t xml:space="preserve">. (2015). </w:t>
      </w:r>
    </w:p>
    <w:p w14:paraId="7FE5BB57" w14:textId="17514CCB" w:rsidR="00A401E0" w:rsidRPr="006E3868" w:rsidRDefault="00A401E0" w:rsidP="006E3868">
      <w:pPr>
        <w:widowControl/>
        <w:autoSpaceDE/>
        <w:autoSpaceDN/>
        <w:adjustRightInd/>
        <w:rPr>
          <w:color w:val="auto"/>
        </w:rPr>
      </w:pPr>
    </w:p>
    <w:sectPr w:rsidR="00A401E0" w:rsidRPr="006E3868" w:rsidSect="006E386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F030F" w14:textId="77777777" w:rsidR="005F33D6" w:rsidRDefault="005F33D6" w:rsidP="00621C4E">
      <w:r>
        <w:separator/>
      </w:r>
    </w:p>
  </w:endnote>
  <w:endnote w:type="continuationSeparator" w:id="0">
    <w:p w14:paraId="3F28F3F9" w14:textId="77777777" w:rsidR="005F33D6" w:rsidRDefault="005F33D6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592481D7" w:rsidR="001823D6" w:rsidRPr="008212D0" w:rsidRDefault="001823D6">
    <w:pPr>
      <w:pStyle w:val="Footer"/>
    </w:pPr>
  </w:p>
  <w:p w14:paraId="39947363" w14:textId="71AB2B06" w:rsidR="001823D6" w:rsidRPr="008212D0" w:rsidRDefault="001823D6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3B264" w14:textId="2541E77A" w:rsidR="001823D6" w:rsidRPr="008212D0" w:rsidRDefault="001823D6" w:rsidP="007870B0">
    <w:pPr>
      <w:pStyle w:val="Footer"/>
    </w:pPr>
  </w:p>
  <w:p w14:paraId="09BABCDF" w14:textId="3B78CAEF" w:rsidR="001823D6" w:rsidRPr="008212D0" w:rsidRDefault="001823D6" w:rsidP="003108E5">
    <w: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2F183" w14:textId="77777777" w:rsidR="005F33D6" w:rsidRDefault="005F33D6" w:rsidP="00621C4E">
      <w:r>
        <w:separator/>
      </w:r>
    </w:p>
  </w:footnote>
  <w:footnote w:type="continuationSeparator" w:id="0">
    <w:p w14:paraId="67A995F6" w14:textId="77777777" w:rsidR="005F33D6" w:rsidRDefault="005F33D6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7826870C" w:rsidR="001823D6" w:rsidRPr="008212D0" w:rsidRDefault="001823D6" w:rsidP="00F17B3E">
    <w:pPr>
      <w:ind w:left="2160" w:firstLine="720"/>
      <w:jc w:val="center"/>
      <w:rPr>
        <w:b/>
        <w:color w:val="1F497D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224EE1E9" w:rsidR="001823D6" w:rsidRPr="008212D0" w:rsidRDefault="001823D6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19"/>
  </w:num>
  <w:num w:numId="12">
    <w:abstractNumId w:val="1"/>
  </w:num>
  <w:num w:numId="13">
    <w:abstractNumId w:val="17"/>
  </w:num>
  <w:num w:numId="14">
    <w:abstractNumId w:val="23"/>
  </w:num>
  <w:num w:numId="15">
    <w:abstractNumId w:val="10"/>
  </w:num>
  <w:num w:numId="16">
    <w:abstractNumId w:val="6"/>
  </w:num>
  <w:num w:numId="17">
    <w:abstractNumId w:val="18"/>
  </w:num>
  <w:num w:numId="18">
    <w:abstractNumId w:val="11"/>
  </w:num>
  <w:num w:numId="19">
    <w:abstractNumId w:val="21"/>
  </w:num>
  <w:num w:numId="20">
    <w:abstractNumId w:val="2"/>
  </w:num>
  <w:num w:numId="21">
    <w:abstractNumId w:val="22"/>
  </w:num>
  <w:num w:numId="22">
    <w:abstractNumId w:val="20"/>
  </w:num>
  <w:num w:numId="23">
    <w:abstractNumId w:val="12"/>
  </w:num>
  <w:num w:numId="24">
    <w:abstractNumId w:val="24"/>
  </w:num>
  <w:num w:numId="25">
    <w:abstractNumId w:val="5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1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0EF9"/>
    <w:rsid w:val="00001169"/>
    <w:rsid w:val="00001806"/>
    <w:rsid w:val="000020F9"/>
    <w:rsid w:val="00002426"/>
    <w:rsid w:val="000024A7"/>
    <w:rsid w:val="0000346D"/>
    <w:rsid w:val="00003E26"/>
    <w:rsid w:val="00003F20"/>
    <w:rsid w:val="000040FB"/>
    <w:rsid w:val="0000418B"/>
    <w:rsid w:val="000045DF"/>
    <w:rsid w:val="00004715"/>
    <w:rsid w:val="00005815"/>
    <w:rsid w:val="0000603C"/>
    <w:rsid w:val="000062DE"/>
    <w:rsid w:val="00006504"/>
    <w:rsid w:val="000066E8"/>
    <w:rsid w:val="000067E7"/>
    <w:rsid w:val="00006B45"/>
    <w:rsid w:val="000072C6"/>
    <w:rsid w:val="00007332"/>
    <w:rsid w:val="00007559"/>
    <w:rsid w:val="00007DBC"/>
    <w:rsid w:val="00007EA1"/>
    <w:rsid w:val="000100F0"/>
    <w:rsid w:val="000104FF"/>
    <w:rsid w:val="000114D5"/>
    <w:rsid w:val="000121C9"/>
    <w:rsid w:val="000127AE"/>
    <w:rsid w:val="000129B2"/>
    <w:rsid w:val="00012D6D"/>
    <w:rsid w:val="00012FF9"/>
    <w:rsid w:val="000131E7"/>
    <w:rsid w:val="0001389C"/>
    <w:rsid w:val="00014314"/>
    <w:rsid w:val="000146FA"/>
    <w:rsid w:val="0001495C"/>
    <w:rsid w:val="000151B4"/>
    <w:rsid w:val="00015840"/>
    <w:rsid w:val="000166A7"/>
    <w:rsid w:val="00016AE3"/>
    <w:rsid w:val="00016DF2"/>
    <w:rsid w:val="00017A9B"/>
    <w:rsid w:val="00017EE4"/>
    <w:rsid w:val="00020EEA"/>
    <w:rsid w:val="00021434"/>
    <w:rsid w:val="00021440"/>
    <w:rsid w:val="00021774"/>
    <w:rsid w:val="00021DF3"/>
    <w:rsid w:val="00022E36"/>
    <w:rsid w:val="000233A5"/>
    <w:rsid w:val="00023598"/>
    <w:rsid w:val="000236B2"/>
    <w:rsid w:val="00023869"/>
    <w:rsid w:val="00023E9B"/>
    <w:rsid w:val="00024598"/>
    <w:rsid w:val="00024795"/>
    <w:rsid w:val="00024820"/>
    <w:rsid w:val="0002517F"/>
    <w:rsid w:val="00025ABE"/>
    <w:rsid w:val="00026239"/>
    <w:rsid w:val="00026DEC"/>
    <w:rsid w:val="00027625"/>
    <w:rsid w:val="00027C1D"/>
    <w:rsid w:val="000304C3"/>
    <w:rsid w:val="00030A07"/>
    <w:rsid w:val="000312BB"/>
    <w:rsid w:val="000323A6"/>
    <w:rsid w:val="00032769"/>
    <w:rsid w:val="0003311E"/>
    <w:rsid w:val="00035017"/>
    <w:rsid w:val="00035899"/>
    <w:rsid w:val="00035913"/>
    <w:rsid w:val="00035F14"/>
    <w:rsid w:val="00036B2B"/>
    <w:rsid w:val="00037B58"/>
    <w:rsid w:val="00040117"/>
    <w:rsid w:val="000411DC"/>
    <w:rsid w:val="00042BB3"/>
    <w:rsid w:val="00043246"/>
    <w:rsid w:val="000433A7"/>
    <w:rsid w:val="000447FB"/>
    <w:rsid w:val="000451FE"/>
    <w:rsid w:val="0004570B"/>
    <w:rsid w:val="00045917"/>
    <w:rsid w:val="00045DEE"/>
    <w:rsid w:val="00046932"/>
    <w:rsid w:val="000470E0"/>
    <w:rsid w:val="000501DE"/>
    <w:rsid w:val="000507B5"/>
    <w:rsid w:val="00050D5C"/>
    <w:rsid w:val="00051B73"/>
    <w:rsid w:val="00051CA6"/>
    <w:rsid w:val="000522E5"/>
    <w:rsid w:val="00053506"/>
    <w:rsid w:val="000545E7"/>
    <w:rsid w:val="0005494C"/>
    <w:rsid w:val="000551FF"/>
    <w:rsid w:val="00055405"/>
    <w:rsid w:val="00055F9F"/>
    <w:rsid w:val="0005660F"/>
    <w:rsid w:val="00056AA5"/>
    <w:rsid w:val="00057484"/>
    <w:rsid w:val="000600B5"/>
    <w:rsid w:val="00060289"/>
    <w:rsid w:val="00060ABE"/>
    <w:rsid w:val="00061682"/>
    <w:rsid w:val="00061A50"/>
    <w:rsid w:val="000623CD"/>
    <w:rsid w:val="0006361B"/>
    <w:rsid w:val="00063EA8"/>
    <w:rsid w:val="00064015"/>
    <w:rsid w:val="000640ED"/>
    <w:rsid w:val="00064104"/>
    <w:rsid w:val="0006418D"/>
    <w:rsid w:val="000645B1"/>
    <w:rsid w:val="0006484B"/>
    <w:rsid w:val="000652E3"/>
    <w:rsid w:val="000659C2"/>
    <w:rsid w:val="00065ECF"/>
    <w:rsid w:val="00066025"/>
    <w:rsid w:val="000664CC"/>
    <w:rsid w:val="00066E24"/>
    <w:rsid w:val="000674CE"/>
    <w:rsid w:val="00067A63"/>
    <w:rsid w:val="00067FFE"/>
    <w:rsid w:val="000701D1"/>
    <w:rsid w:val="0007053C"/>
    <w:rsid w:val="00071888"/>
    <w:rsid w:val="00072F46"/>
    <w:rsid w:val="00073AFA"/>
    <w:rsid w:val="0007482F"/>
    <w:rsid w:val="00074A3F"/>
    <w:rsid w:val="00075732"/>
    <w:rsid w:val="000775B7"/>
    <w:rsid w:val="00077735"/>
    <w:rsid w:val="0007778B"/>
    <w:rsid w:val="00080091"/>
    <w:rsid w:val="000802AC"/>
    <w:rsid w:val="00080840"/>
    <w:rsid w:val="00080A20"/>
    <w:rsid w:val="00080ABB"/>
    <w:rsid w:val="000811D3"/>
    <w:rsid w:val="00082796"/>
    <w:rsid w:val="00082DF4"/>
    <w:rsid w:val="000830CA"/>
    <w:rsid w:val="00083354"/>
    <w:rsid w:val="000841C8"/>
    <w:rsid w:val="00084C3A"/>
    <w:rsid w:val="00085131"/>
    <w:rsid w:val="00085511"/>
    <w:rsid w:val="000855E5"/>
    <w:rsid w:val="0008596F"/>
    <w:rsid w:val="00085B5C"/>
    <w:rsid w:val="00085CAA"/>
    <w:rsid w:val="00085E24"/>
    <w:rsid w:val="0008669F"/>
    <w:rsid w:val="000869E7"/>
    <w:rsid w:val="000871ED"/>
    <w:rsid w:val="000874D7"/>
    <w:rsid w:val="000878AA"/>
    <w:rsid w:val="00087C0A"/>
    <w:rsid w:val="00090D66"/>
    <w:rsid w:val="00091495"/>
    <w:rsid w:val="0009165D"/>
    <w:rsid w:val="00091B3D"/>
    <w:rsid w:val="00092CB6"/>
    <w:rsid w:val="00093888"/>
    <w:rsid w:val="00093BC4"/>
    <w:rsid w:val="00093BE8"/>
    <w:rsid w:val="00094B2C"/>
    <w:rsid w:val="00096BB1"/>
    <w:rsid w:val="00097181"/>
    <w:rsid w:val="00097316"/>
    <w:rsid w:val="0009736E"/>
    <w:rsid w:val="00097929"/>
    <w:rsid w:val="00097D8F"/>
    <w:rsid w:val="00097E22"/>
    <w:rsid w:val="00097F4E"/>
    <w:rsid w:val="000A0702"/>
    <w:rsid w:val="000A0767"/>
    <w:rsid w:val="000A0AEA"/>
    <w:rsid w:val="000A1234"/>
    <w:rsid w:val="000A1E24"/>
    <w:rsid w:val="000A1E80"/>
    <w:rsid w:val="000A24B7"/>
    <w:rsid w:val="000A29E1"/>
    <w:rsid w:val="000A335B"/>
    <w:rsid w:val="000A3A9F"/>
    <w:rsid w:val="000A3B70"/>
    <w:rsid w:val="000A3ED0"/>
    <w:rsid w:val="000A4688"/>
    <w:rsid w:val="000A5153"/>
    <w:rsid w:val="000A52DC"/>
    <w:rsid w:val="000A54E8"/>
    <w:rsid w:val="000A5C1E"/>
    <w:rsid w:val="000A68B1"/>
    <w:rsid w:val="000A6ED4"/>
    <w:rsid w:val="000A6EE1"/>
    <w:rsid w:val="000A7975"/>
    <w:rsid w:val="000A7E9D"/>
    <w:rsid w:val="000B0CB2"/>
    <w:rsid w:val="000B10AE"/>
    <w:rsid w:val="000B26A4"/>
    <w:rsid w:val="000B28DC"/>
    <w:rsid w:val="000B30BF"/>
    <w:rsid w:val="000B3CD1"/>
    <w:rsid w:val="000B4318"/>
    <w:rsid w:val="000B44FA"/>
    <w:rsid w:val="000B517D"/>
    <w:rsid w:val="000B566B"/>
    <w:rsid w:val="000B5C99"/>
    <w:rsid w:val="000B5F46"/>
    <w:rsid w:val="000B662E"/>
    <w:rsid w:val="000B7294"/>
    <w:rsid w:val="000B75D0"/>
    <w:rsid w:val="000B7C4D"/>
    <w:rsid w:val="000C0246"/>
    <w:rsid w:val="000C030B"/>
    <w:rsid w:val="000C1109"/>
    <w:rsid w:val="000C166E"/>
    <w:rsid w:val="000C1CF8"/>
    <w:rsid w:val="000C30F0"/>
    <w:rsid w:val="000C36BD"/>
    <w:rsid w:val="000C4019"/>
    <w:rsid w:val="000C49CF"/>
    <w:rsid w:val="000C4EBA"/>
    <w:rsid w:val="000C52E9"/>
    <w:rsid w:val="000C5315"/>
    <w:rsid w:val="000C5490"/>
    <w:rsid w:val="000C5CDC"/>
    <w:rsid w:val="000C65DC"/>
    <w:rsid w:val="000C66F3"/>
    <w:rsid w:val="000C6900"/>
    <w:rsid w:val="000C6DFA"/>
    <w:rsid w:val="000C7052"/>
    <w:rsid w:val="000C7842"/>
    <w:rsid w:val="000D09D0"/>
    <w:rsid w:val="000D0F48"/>
    <w:rsid w:val="000D150C"/>
    <w:rsid w:val="000D19B5"/>
    <w:rsid w:val="000D1E46"/>
    <w:rsid w:val="000D2F20"/>
    <w:rsid w:val="000D31E8"/>
    <w:rsid w:val="000D32D0"/>
    <w:rsid w:val="000D32F6"/>
    <w:rsid w:val="000D3D78"/>
    <w:rsid w:val="000D419C"/>
    <w:rsid w:val="000D572D"/>
    <w:rsid w:val="000D6255"/>
    <w:rsid w:val="000D6554"/>
    <w:rsid w:val="000D67B2"/>
    <w:rsid w:val="000D6923"/>
    <w:rsid w:val="000D7048"/>
    <w:rsid w:val="000D76E4"/>
    <w:rsid w:val="000D789A"/>
    <w:rsid w:val="000D79CF"/>
    <w:rsid w:val="000E0ADA"/>
    <w:rsid w:val="000E0B4C"/>
    <w:rsid w:val="000E0EB3"/>
    <w:rsid w:val="000E1413"/>
    <w:rsid w:val="000E1984"/>
    <w:rsid w:val="000E1A95"/>
    <w:rsid w:val="000E1C5F"/>
    <w:rsid w:val="000E1CA4"/>
    <w:rsid w:val="000E200E"/>
    <w:rsid w:val="000E2371"/>
    <w:rsid w:val="000E2890"/>
    <w:rsid w:val="000E2A9A"/>
    <w:rsid w:val="000E3816"/>
    <w:rsid w:val="000E3F71"/>
    <w:rsid w:val="000E42C8"/>
    <w:rsid w:val="000E44DB"/>
    <w:rsid w:val="000E49AF"/>
    <w:rsid w:val="000E4F77"/>
    <w:rsid w:val="000E575E"/>
    <w:rsid w:val="000E5BB2"/>
    <w:rsid w:val="000E66D7"/>
    <w:rsid w:val="000E6C1D"/>
    <w:rsid w:val="000E6DA6"/>
    <w:rsid w:val="000E7FDC"/>
    <w:rsid w:val="000F02C1"/>
    <w:rsid w:val="000F10D7"/>
    <w:rsid w:val="000F1488"/>
    <w:rsid w:val="000F1923"/>
    <w:rsid w:val="000F1D11"/>
    <w:rsid w:val="000F265C"/>
    <w:rsid w:val="000F2AD5"/>
    <w:rsid w:val="000F2F8A"/>
    <w:rsid w:val="000F33A5"/>
    <w:rsid w:val="000F3AFA"/>
    <w:rsid w:val="000F3E9D"/>
    <w:rsid w:val="000F4D87"/>
    <w:rsid w:val="000F542B"/>
    <w:rsid w:val="000F5712"/>
    <w:rsid w:val="000F6611"/>
    <w:rsid w:val="000F6673"/>
    <w:rsid w:val="000F7512"/>
    <w:rsid w:val="000F77E3"/>
    <w:rsid w:val="000F7CEB"/>
    <w:rsid w:val="000F7E22"/>
    <w:rsid w:val="001010D5"/>
    <w:rsid w:val="0010133C"/>
    <w:rsid w:val="00101487"/>
    <w:rsid w:val="00101499"/>
    <w:rsid w:val="001016CC"/>
    <w:rsid w:val="00102BD8"/>
    <w:rsid w:val="00102FD3"/>
    <w:rsid w:val="00105C43"/>
    <w:rsid w:val="00105FA9"/>
    <w:rsid w:val="00106135"/>
    <w:rsid w:val="00106945"/>
    <w:rsid w:val="00106B21"/>
    <w:rsid w:val="00106D0B"/>
    <w:rsid w:val="001104F3"/>
    <w:rsid w:val="00110C94"/>
    <w:rsid w:val="00111115"/>
    <w:rsid w:val="00112C9B"/>
    <w:rsid w:val="00112CEE"/>
    <w:rsid w:val="00112EEB"/>
    <w:rsid w:val="00113197"/>
    <w:rsid w:val="0011380F"/>
    <w:rsid w:val="00113A48"/>
    <w:rsid w:val="00114AB9"/>
    <w:rsid w:val="00114F04"/>
    <w:rsid w:val="0011572D"/>
    <w:rsid w:val="00115774"/>
    <w:rsid w:val="00115F7C"/>
    <w:rsid w:val="001165E4"/>
    <w:rsid w:val="001173FF"/>
    <w:rsid w:val="00117940"/>
    <w:rsid w:val="00117D6D"/>
    <w:rsid w:val="0012067B"/>
    <w:rsid w:val="00120C9A"/>
    <w:rsid w:val="00121F67"/>
    <w:rsid w:val="00122B84"/>
    <w:rsid w:val="0012317D"/>
    <w:rsid w:val="00123D83"/>
    <w:rsid w:val="00123F3C"/>
    <w:rsid w:val="00123FCB"/>
    <w:rsid w:val="00124A5F"/>
    <w:rsid w:val="00124B22"/>
    <w:rsid w:val="00124D64"/>
    <w:rsid w:val="0012563A"/>
    <w:rsid w:val="0012638E"/>
    <w:rsid w:val="001264DE"/>
    <w:rsid w:val="00126550"/>
    <w:rsid w:val="001269C1"/>
    <w:rsid w:val="0012796C"/>
    <w:rsid w:val="00127C34"/>
    <w:rsid w:val="00127EE9"/>
    <w:rsid w:val="001302B7"/>
    <w:rsid w:val="00131125"/>
    <w:rsid w:val="0013121B"/>
    <w:rsid w:val="00131260"/>
    <w:rsid w:val="001313A7"/>
    <w:rsid w:val="0013186F"/>
    <w:rsid w:val="00131B81"/>
    <w:rsid w:val="0013276F"/>
    <w:rsid w:val="00133A9B"/>
    <w:rsid w:val="001346B2"/>
    <w:rsid w:val="0013497D"/>
    <w:rsid w:val="00134B3C"/>
    <w:rsid w:val="00134C39"/>
    <w:rsid w:val="00134FC6"/>
    <w:rsid w:val="001353BB"/>
    <w:rsid w:val="00135A47"/>
    <w:rsid w:val="00135D3E"/>
    <w:rsid w:val="00136041"/>
    <w:rsid w:val="0013621E"/>
    <w:rsid w:val="0013642E"/>
    <w:rsid w:val="001365B9"/>
    <w:rsid w:val="00136B15"/>
    <w:rsid w:val="00136D6C"/>
    <w:rsid w:val="001372FD"/>
    <w:rsid w:val="00140D82"/>
    <w:rsid w:val="00140E05"/>
    <w:rsid w:val="00140EB3"/>
    <w:rsid w:val="001417F9"/>
    <w:rsid w:val="00141BE6"/>
    <w:rsid w:val="00141F7A"/>
    <w:rsid w:val="00145BF2"/>
    <w:rsid w:val="001467B9"/>
    <w:rsid w:val="00146B57"/>
    <w:rsid w:val="00146FB9"/>
    <w:rsid w:val="0014769D"/>
    <w:rsid w:val="001476FF"/>
    <w:rsid w:val="00150B00"/>
    <w:rsid w:val="00150D9D"/>
    <w:rsid w:val="00150E9D"/>
    <w:rsid w:val="001514DF"/>
    <w:rsid w:val="001519C4"/>
    <w:rsid w:val="00152A23"/>
    <w:rsid w:val="00152EA0"/>
    <w:rsid w:val="0015356F"/>
    <w:rsid w:val="0015383B"/>
    <w:rsid w:val="00153C6F"/>
    <w:rsid w:val="00153E30"/>
    <w:rsid w:val="0015439C"/>
    <w:rsid w:val="00154411"/>
    <w:rsid w:val="0015486E"/>
    <w:rsid w:val="0015512B"/>
    <w:rsid w:val="00155A43"/>
    <w:rsid w:val="001560E4"/>
    <w:rsid w:val="001604CB"/>
    <w:rsid w:val="001613B6"/>
    <w:rsid w:val="0016193F"/>
    <w:rsid w:val="001624BF"/>
    <w:rsid w:val="00162CB7"/>
    <w:rsid w:val="00163018"/>
    <w:rsid w:val="001633FD"/>
    <w:rsid w:val="001645F6"/>
    <w:rsid w:val="00164ABF"/>
    <w:rsid w:val="00164C6E"/>
    <w:rsid w:val="00164EFA"/>
    <w:rsid w:val="00165ACB"/>
    <w:rsid w:val="00165BB1"/>
    <w:rsid w:val="00166313"/>
    <w:rsid w:val="001663AB"/>
    <w:rsid w:val="0016668F"/>
    <w:rsid w:val="001669A6"/>
    <w:rsid w:val="00166D76"/>
    <w:rsid w:val="0016713F"/>
    <w:rsid w:val="001673D1"/>
    <w:rsid w:val="001673E3"/>
    <w:rsid w:val="00167ABF"/>
    <w:rsid w:val="00170895"/>
    <w:rsid w:val="00171733"/>
    <w:rsid w:val="00171BF5"/>
    <w:rsid w:val="00171E5B"/>
    <w:rsid w:val="00171F94"/>
    <w:rsid w:val="001731FB"/>
    <w:rsid w:val="001734F8"/>
    <w:rsid w:val="00174057"/>
    <w:rsid w:val="00175B64"/>
    <w:rsid w:val="00175D4E"/>
    <w:rsid w:val="00175F1D"/>
    <w:rsid w:val="0017668A"/>
    <w:rsid w:val="001766FE"/>
    <w:rsid w:val="00176E0A"/>
    <w:rsid w:val="001771E7"/>
    <w:rsid w:val="0017786F"/>
    <w:rsid w:val="00181374"/>
    <w:rsid w:val="0018185C"/>
    <w:rsid w:val="0018236A"/>
    <w:rsid w:val="001823D6"/>
    <w:rsid w:val="00183BED"/>
    <w:rsid w:val="00183D09"/>
    <w:rsid w:val="00184361"/>
    <w:rsid w:val="00184568"/>
    <w:rsid w:val="001856B4"/>
    <w:rsid w:val="0018585D"/>
    <w:rsid w:val="00185CFC"/>
    <w:rsid w:val="00185F99"/>
    <w:rsid w:val="001865A6"/>
    <w:rsid w:val="00186A74"/>
    <w:rsid w:val="00190168"/>
    <w:rsid w:val="00190E2F"/>
    <w:rsid w:val="001911FF"/>
    <w:rsid w:val="00191E12"/>
    <w:rsid w:val="00192006"/>
    <w:rsid w:val="00192133"/>
    <w:rsid w:val="0019235F"/>
    <w:rsid w:val="001929E5"/>
    <w:rsid w:val="00193180"/>
    <w:rsid w:val="00193E6F"/>
    <w:rsid w:val="001950D5"/>
    <w:rsid w:val="00196792"/>
    <w:rsid w:val="00197457"/>
    <w:rsid w:val="001975F4"/>
    <w:rsid w:val="00197A30"/>
    <w:rsid w:val="001A01CB"/>
    <w:rsid w:val="001A0A4B"/>
    <w:rsid w:val="001A0DCF"/>
    <w:rsid w:val="001A0FA8"/>
    <w:rsid w:val="001A135D"/>
    <w:rsid w:val="001A1B67"/>
    <w:rsid w:val="001A1D76"/>
    <w:rsid w:val="001A219F"/>
    <w:rsid w:val="001A285C"/>
    <w:rsid w:val="001A331B"/>
    <w:rsid w:val="001A3FF0"/>
    <w:rsid w:val="001A49F9"/>
    <w:rsid w:val="001A4CAE"/>
    <w:rsid w:val="001A4D53"/>
    <w:rsid w:val="001A5028"/>
    <w:rsid w:val="001A54D4"/>
    <w:rsid w:val="001A5C5B"/>
    <w:rsid w:val="001A6703"/>
    <w:rsid w:val="001A7299"/>
    <w:rsid w:val="001B052F"/>
    <w:rsid w:val="001B1519"/>
    <w:rsid w:val="001B1DBE"/>
    <w:rsid w:val="001B2AB0"/>
    <w:rsid w:val="001B2C38"/>
    <w:rsid w:val="001B2E2D"/>
    <w:rsid w:val="001B3049"/>
    <w:rsid w:val="001B3E4A"/>
    <w:rsid w:val="001B431E"/>
    <w:rsid w:val="001B4684"/>
    <w:rsid w:val="001B4E75"/>
    <w:rsid w:val="001B5403"/>
    <w:rsid w:val="001B5425"/>
    <w:rsid w:val="001B5CD2"/>
    <w:rsid w:val="001B6A86"/>
    <w:rsid w:val="001B6F76"/>
    <w:rsid w:val="001B6FA1"/>
    <w:rsid w:val="001B756D"/>
    <w:rsid w:val="001B7A57"/>
    <w:rsid w:val="001B7E7F"/>
    <w:rsid w:val="001C0BEE"/>
    <w:rsid w:val="001C1E49"/>
    <w:rsid w:val="001C2A98"/>
    <w:rsid w:val="001C3B30"/>
    <w:rsid w:val="001C4191"/>
    <w:rsid w:val="001C45A3"/>
    <w:rsid w:val="001C4626"/>
    <w:rsid w:val="001C5E8E"/>
    <w:rsid w:val="001C5E9C"/>
    <w:rsid w:val="001C6495"/>
    <w:rsid w:val="001C669F"/>
    <w:rsid w:val="001C6CF9"/>
    <w:rsid w:val="001C75E4"/>
    <w:rsid w:val="001C7E85"/>
    <w:rsid w:val="001D006E"/>
    <w:rsid w:val="001D00CE"/>
    <w:rsid w:val="001D04A6"/>
    <w:rsid w:val="001D0A3E"/>
    <w:rsid w:val="001D0BF5"/>
    <w:rsid w:val="001D17D5"/>
    <w:rsid w:val="001D1D20"/>
    <w:rsid w:val="001D2335"/>
    <w:rsid w:val="001D2C9E"/>
    <w:rsid w:val="001D2E4D"/>
    <w:rsid w:val="001D321E"/>
    <w:rsid w:val="001D3C1B"/>
    <w:rsid w:val="001D3C6E"/>
    <w:rsid w:val="001D3D7D"/>
    <w:rsid w:val="001D3FFF"/>
    <w:rsid w:val="001D441B"/>
    <w:rsid w:val="001D4ED9"/>
    <w:rsid w:val="001D5E22"/>
    <w:rsid w:val="001D625F"/>
    <w:rsid w:val="001D654E"/>
    <w:rsid w:val="001D68A4"/>
    <w:rsid w:val="001D72B6"/>
    <w:rsid w:val="001D74F3"/>
    <w:rsid w:val="001D7576"/>
    <w:rsid w:val="001D7764"/>
    <w:rsid w:val="001D7F49"/>
    <w:rsid w:val="001E00F2"/>
    <w:rsid w:val="001E0E3F"/>
    <w:rsid w:val="001E1211"/>
    <w:rsid w:val="001E1254"/>
    <w:rsid w:val="001E14A0"/>
    <w:rsid w:val="001E16A8"/>
    <w:rsid w:val="001E1A75"/>
    <w:rsid w:val="001E1DF1"/>
    <w:rsid w:val="001E2794"/>
    <w:rsid w:val="001E2BEB"/>
    <w:rsid w:val="001E2EAF"/>
    <w:rsid w:val="001E2FBC"/>
    <w:rsid w:val="001E34CC"/>
    <w:rsid w:val="001E4106"/>
    <w:rsid w:val="001E4E95"/>
    <w:rsid w:val="001E548F"/>
    <w:rsid w:val="001E6FCB"/>
    <w:rsid w:val="001E7376"/>
    <w:rsid w:val="001E7432"/>
    <w:rsid w:val="001E756E"/>
    <w:rsid w:val="001E76A7"/>
    <w:rsid w:val="001F013D"/>
    <w:rsid w:val="001F0479"/>
    <w:rsid w:val="001F04D9"/>
    <w:rsid w:val="001F0E78"/>
    <w:rsid w:val="001F225C"/>
    <w:rsid w:val="001F249B"/>
    <w:rsid w:val="001F2F87"/>
    <w:rsid w:val="001F4092"/>
    <w:rsid w:val="001F41CE"/>
    <w:rsid w:val="001F58A0"/>
    <w:rsid w:val="001F5941"/>
    <w:rsid w:val="001F5B46"/>
    <w:rsid w:val="001F606B"/>
    <w:rsid w:val="001F6FAB"/>
    <w:rsid w:val="001F7194"/>
    <w:rsid w:val="001F7390"/>
    <w:rsid w:val="001F7CBB"/>
    <w:rsid w:val="002001B6"/>
    <w:rsid w:val="0020035D"/>
    <w:rsid w:val="00200B7A"/>
    <w:rsid w:val="00201CFA"/>
    <w:rsid w:val="00201F7A"/>
    <w:rsid w:val="0020220D"/>
    <w:rsid w:val="00202448"/>
    <w:rsid w:val="00202673"/>
    <w:rsid w:val="002029B9"/>
    <w:rsid w:val="00202D15"/>
    <w:rsid w:val="00203D39"/>
    <w:rsid w:val="00204121"/>
    <w:rsid w:val="00204333"/>
    <w:rsid w:val="00204358"/>
    <w:rsid w:val="00204AA7"/>
    <w:rsid w:val="00204F55"/>
    <w:rsid w:val="00205117"/>
    <w:rsid w:val="00205BA1"/>
    <w:rsid w:val="002065DA"/>
    <w:rsid w:val="00206B4D"/>
    <w:rsid w:val="00207089"/>
    <w:rsid w:val="0020724C"/>
    <w:rsid w:val="00207DF5"/>
    <w:rsid w:val="0021039E"/>
    <w:rsid w:val="002103CF"/>
    <w:rsid w:val="00210448"/>
    <w:rsid w:val="002105E7"/>
    <w:rsid w:val="00210F8B"/>
    <w:rsid w:val="0021142F"/>
    <w:rsid w:val="00211523"/>
    <w:rsid w:val="00211889"/>
    <w:rsid w:val="00211C22"/>
    <w:rsid w:val="00211E5F"/>
    <w:rsid w:val="002126C0"/>
    <w:rsid w:val="0021276C"/>
    <w:rsid w:val="00212B95"/>
    <w:rsid w:val="00212EAE"/>
    <w:rsid w:val="0021460C"/>
    <w:rsid w:val="00214BEE"/>
    <w:rsid w:val="0021500B"/>
    <w:rsid w:val="00215127"/>
    <w:rsid w:val="002151A3"/>
    <w:rsid w:val="0021697D"/>
    <w:rsid w:val="00216F90"/>
    <w:rsid w:val="0021717A"/>
    <w:rsid w:val="002205B8"/>
    <w:rsid w:val="00220992"/>
    <w:rsid w:val="00221019"/>
    <w:rsid w:val="0022364C"/>
    <w:rsid w:val="00223FA3"/>
    <w:rsid w:val="00224635"/>
    <w:rsid w:val="00224E36"/>
    <w:rsid w:val="00224FDD"/>
    <w:rsid w:val="002254C8"/>
    <w:rsid w:val="00225720"/>
    <w:rsid w:val="002259E5"/>
    <w:rsid w:val="00226140"/>
    <w:rsid w:val="002270F4"/>
    <w:rsid w:val="002274F3"/>
    <w:rsid w:val="00227C11"/>
    <w:rsid w:val="0023094C"/>
    <w:rsid w:val="00230C8E"/>
    <w:rsid w:val="002315B7"/>
    <w:rsid w:val="002321A5"/>
    <w:rsid w:val="002326FE"/>
    <w:rsid w:val="002329E4"/>
    <w:rsid w:val="00232E68"/>
    <w:rsid w:val="00233076"/>
    <w:rsid w:val="00234401"/>
    <w:rsid w:val="00234BE3"/>
    <w:rsid w:val="00234C0C"/>
    <w:rsid w:val="00235417"/>
    <w:rsid w:val="00235771"/>
    <w:rsid w:val="00235A90"/>
    <w:rsid w:val="002367D6"/>
    <w:rsid w:val="0024098C"/>
    <w:rsid w:val="00240E11"/>
    <w:rsid w:val="00241369"/>
    <w:rsid w:val="00241AE1"/>
    <w:rsid w:val="00241E48"/>
    <w:rsid w:val="00242091"/>
    <w:rsid w:val="0024214E"/>
    <w:rsid w:val="00242623"/>
    <w:rsid w:val="00242F45"/>
    <w:rsid w:val="00243CC4"/>
    <w:rsid w:val="00244906"/>
    <w:rsid w:val="0024615C"/>
    <w:rsid w:val="00247657"/>
    <w:rsid w:val="00247B9F"/>
    <w:rsid w:val="00247CDE"/>
    <w:rsid w:val="002503E4"/>
    <w:rsid w:val="00250558"/>
    <w:rsid w:val="00250923"/>
    <w:rsid w:val="00250BE1"/>
    <w:rsid w:val="00251500"/>
    <w:rsid w:val="00251CBB"/>
    <w:rsid w:val="00252048"/>
    <w:rsid w:val="00252398"/>
    <w:rsid w:val="002525A0"/>
    <w:rsid w:val="0025269B"/>
    <w:rsid w:val="002526F4"/>
    <w:rsid w:val="00252CE3"/>
    <w:rsid w:val="00253F9E"/>
    <w:rsid w:val="00254B4B"/>
    <w:rsid w:val="00254D65"/>
    <w:rsid w:val="00254D80"/>
    <w:rsid w:val="00255C50"/>
    <w:rsid w:val="00255E2B"/>
    <w:rsid w:val="00256412"/>
    <w:rsid w:val="00256C27"/>
    <w:rsid w:val="00256CF8"/>
    <w:rsid w:val="00260652"/>
    <w:rsid w:val="00260C54"/>
    <w:rsid w:val="00261E20"/>
    <w:rsid w:val="00261F25"/>
    <w:rsid w:val="002626B8"/>
    <w:rsid w:val="00264687"/>
    <w:rsid w:val="002648A9"/>
    <w:rsid w:val="00264CFB"/>
    <w:rsid w:val="00264E6A"/>
    <w:rsid w:val="0026536F"/>
    <w:rsid w:val="0026553C"/>
    <w:rsid w:val="00265A7F"/>
    <w:rsid w:val="00266901"/>
    <w:rsid w:val="00267436"/>
    <w:rsid w:val="00267DD5"/>
    <w:rsid w:val="0027061F"/>
    <w:rsid w:val="00270AF0"/>
    <w:rsid w:val="00270E22"/>
    <w:rsid w:val="00271037"/>
    <w:rsid w:val="00272761"/>
    <w:rsid w:val="00272833"/>
    <w:rsid w:val="00272CF1"/>
    <w:rsid w:val="00272FE5"/>
    <w:rsid w:val="00273720"/>
    <w:rsid w:val="00273865"/>
    <w:rsid w:val="00274A0A"/>
    <w:rsid w:val="00275272"/>
    <w:rsid w:val="00275682"/>
    <w:rsid w:val="00276F32"/>
    <w:rsid w:val="00277505"/>
    <w:rsid w:val="00277593"/>
    <w:rsid w:val="00277BE2"/>
    <w:rsid w:val="002805C3"/>
    <w:rsid w:val="00280909"/>
    <w:rsid w:val="00280918"/>
    <w:rsid w:val="002821C0"/>
    <w:rsid w:val="00282350"/>
    <w:rsid w:val="00282AF6"/>
    <w:rsid w:val="00283225"/>
    <w:rsid w:val="0028347C"/>
    <w:rsid w:val="00283CE3"/>
    <w:rsid w:val="00284647"/>
    <w:rsid w:val="0028596A"/>
    <w:rsid w:val="00286464"/>
    <w:rsid w:val="00286481"/>
    <w:rsid w:val="002869FA"/>
    <w:rsid w:val="00286F99"/>
    <w:rsid w:val="00287085"/>
    <w:rsid w:val="0028769A"/>
    <w:rsid w:val="00287B75"/>
    <w:rsid w:val="00290AF9"/>
    <w:rsid w:val="0029108C"/>
    <w:rsid w:val="0029175B"/>
    <w:rsid w:val="00291B94"/>
    <w:rsid w:val="00293214"/>
    <w:rsid w:val="002933FF"/>
    <w:rsid w:val="002943FF"/>
    <w:rsid w:val="00295428"/>
    <w:rsid w:val="002967CF"/>
    <w:rsid w:val="002970C4"/>
    <w:rsid w:val="00297788"/>
    <w:rsid w:val="002A02FA"/>
    <w:rsid w:val="002A14B4"/>
    <w:rsid w:val="002A14D6"/>
    <w:rsid w:val="002A1A80"/>
    <w:rsid w:val="002A221B"/>
    <w:rsid w:val="002A2756"/>
    <w:rsid w:val="002A2FA4"/>
    <w:rsid w:val="002A2FB0"/>
    <w:rsid w:val="002A3082"/>
    <w:rsid w:val="002A3D13"/>
    <w:rsid w:val="002A4170"/>
    <w:rsid w:val="002A46AC"/>
    <w:rsid w:val="002A47EA"/>
    <w:rsid w:val="002A484B"/>
    <w:rsid w:val="002A54C7"/>
    <w:rsid w:val="002A5F33"/>
    <w:rsid w:val="002A5F48"/>
    <w:rsid w:val="002A63E1"/>
    <w:rsid w:val="002A64A6"/>
    <w:rsid w:val="002A65C4"/>
    <w:rsid w:val="002A6D4E"/>
    <w:rsid w:val="002A7559"/>
    <w:rsid w:val="002A7C30"/>
    <w:rsid w:val="002A7F7A"/>
    <w:rsid w:val="002B0A86"/>
    <w:rsid w:val="002B105E"/>
    <w:rsid w:val="002B1184"/>
    <w:rsid w:val="002B1270"/>
    <w:rsid w:val="002B26FB"/>
    <w:rsid w:val="002B2A38"/>
    <w:rsid w:val="002B2AE0"/>
    <w:rsid w:val="002B3301"/>
    <w:rsid w:val="002B36A0"/>
    <w:rsid w:val="002B4D4F"/>
    <w:rsid w:val="002B4F0C"/>
    <w:rsid w:val="002B5089"/>
    <w:rsid w:val="002B5D6B"/>
    <w:rsid w:val="002B5FA5"/>
    <w:rsid w:val="002B624A"/>
    <w:rsid w:val="002B62E0"/>
    <w:rsid w:val="002B6EC2"/>
    <w:rsid w:val="002B6F5B"/>
    <w:rsid w:val="002B7024"/>
    <w:rsid w:val="002B74ED"/>
    <w:rsid w:val="002B7835"/>
    <w:rsid w:val="002B7BE6"/>
    <w:rsid w:val="002B7EB7"/>
    <w:rsid w:val="002C1137"/>
    <w:rsid w:val="002C118D"/>
    <w:rsid w:val="002C3029"/>
    <w:rsid w:val="002C354C"/>
    <w:rsid w:val="002C3979"/>
    <w:rsid w:val="002C42C2"/>
    <w:rsid w:val="002C47D4"/>
    <w:rsid w:val="002C4A6B"/>
    <w:rsid w:val="002C4E17"/>
    <w:rsid w:val="002C53BF"/>
    <w:rsid w:val="002C5994"/>
    <w:rsid w:val="002C5F37"/>
    <w:rsid w:val="002C6073"/>
    <w:rsid w:val="002C693A"/>
    <w:rsid w:val="002C7984"/>
    <w:rsid w:val="002C7F37"/>
    <w:rsid w:val="002D0F38"/>
    <w:rsid w:val="002D0F6E"/>
    <w:rsid w:val="002D1A91"/>
    <w:rsid w:val="002D1F35"/>
    <w:rsid w:val="002D2627"/>
    <w:rsid w:val="002D28FF"/>
    <w:rsid w:val="002D2934"/>
    <w:rsid w:val="002D2A46"/>
    <w:rsid w:val="002D3044"/>
    <w:rsid w:val="002D3123"/>
    <w:rsid w:val="002D407C"/>
    <w:rsid w:val="002D5FF4"/>
    <w:rsid w:val="002D6713"/>
    <w:rsid w:val="002D77E3"/>
    <w:rsid w:val="002D7F9C"/>
    <w:rsid w:val="002E0720"/>
    <w:rsid w:val="002E0CC4"/>
    <w:rsid w:val="002E108A"/>
    <w:rsid w:val="002E15B2"/>
    <w:rsid w:val="002E1FD5"/>
    <w:rsid w:val="002E2498"/>
    <w:rsid w:val="002E2B26"/>
    <w:rsid w:val="002E3004"/>
    <w:rsid w:val="002E329B"/>
    <w:rsid w:val="002E34B2"/>
    <w:rsid w:val="002E3BAB"/>
    <w:rsid w:val="002E4088"/>
    <w:rsid w:val="002E48AE"/>
    <w:rsid w:val="002E6157"/>
    <w:rsid w:val="002E6D54"/>
    <w:rsid w:val="002E79C9"/>
    <w:rsid w:val="002E7B0D"/>
    <w:rsid w:val="002E7F1A"/>
    <w:rsid w:val="002F104D"/>
    <w:rsid w:val="002F1EE6"/>
    <w:rsid w:val="002F2222"/>
    <w:rsid w:val="002F2859"/>
    <w:rsid w:val="002F2867"/>
    <w:rsid w:val="002F2B09"/>
    <w:rsid w:val="002F2BFC"/>
    <w:rsid w:val="002F2C22"/>
    <w:rsid w:val="002F3598"/>
    <w:rsid w:val="002F3A57"/>
    <w:rsid w:val="002F475E"/>
    <w:rsid w:val="002F4E3D"/>
    <w:rsid w:val="002F57F6"/>
    <w:rsid w:val="002F6C0A"/>
    <w:rsid w:val="002F6E3C"/>
    <w:rsid w:val="002F772C"/>
    <w:rsid w:val="002F7C89"/>
    <w:rsid w:val="0030087B"/>
    <w:rsid w:val="00300A7C"/>
    <w:rsid w:val="0030117D"/>
    <w:rsid w:val="0030121E"/>
    <w:rsid w:val="00301728"/>
    <w:rsid w:val="00301F30"/>
    <w:rsid w:val="00301FA5"/>
    <w:rsid w:val="00302790"/>
    <w:rsid w:val="00303032"/>
    <w:rsid w:val="003031CF"/>
    <w:rsid w:val="003038FD"/>
    <w:rsid w:val="003039C8"/>
    <w:rsid w:val="00303C87"/>
    <w:rsid w:val="0030424F"/>
    <w:rsid w:val="003046B9"/>
    <w:rsid w:val="0030499A"/>
    <w:rsid w:val="00304E56"/>
    <w:rsid w:val="00304FCC"/>
    <w:rsid w:val="0030503E"/>
    <w:rsid w:val="003050D0"/>
    <w:rsid w:val="00305278"/>
    <w:rsid w:val="00305888"/>
    <w:rsid w:val="00305B7B"/>
    <w:rsid w:val="00306A90"/>
    <w:rsid w:val="00306C6F"/>
    <w:rsid w:val="00306E28"/>
    <w:rsid w:val="00307623"/>
    <w:rsid w:val="00310887"/>
    <w:rsid w:val="003108E5"/>
    <w:rsid w:val="00310BBA"/>
    <w:rsid w:val="003111C1"/>
    <w:rsid w:val="00311A82"/>
    <w:rsid w:val="003120CB"/>
    <w:rsid w:val="00312F55"/>
    <w:rsid w:val="00312FF3"/>
    <w:rsid w:val="00313813"/>
    <w:rsid w:val="00314260"/>
    <w:rsid w:val="00314812"/>
    <w:rsid w:val="00314C35"/>
    <w:rsid w:val="00315109"/>
    <w:rsid w:val="003152AC"/>
    <w:rsid w:val="003154F0"/>
    <w:rsid w:val="00315D1E"/>
    <w:rsid w:val="00316E87"/>
    <w:rsid w:val="003170A5"/>
    <w:rsid w:val="003173DB"/>
    <w:rsid w:val="0031742A"/>
    <w:rsid w:val="003179F0"/>
    <w:rsid w:val="00317B7D"/>
    <w:rsid w:val="00320153"/>
    <w:rsid w:val="00320367"/>
    <w:rsid w:val="0032063D"/>
    <w:rsid w:val="0032103B"/>
    <w:rsid w:val="003219E2"/>
    <w:rsid w:val="00321D7B"/>
    <w:rsid w:val="00321F09"/>
    <w:rsid w:val="00322871"/>
    <w:rsid w:val="00322904"/>
    <w:rsid w:val="00322B49"/>
    <w:rsid w:val="0032418F"/>
    <w:rsid w:val="00325259"/>
    <w:rsid w:val="003253BA"/>
    <w:rsid w:val="003256A4"/>
    <w:rsid w:val="00325BA9"/>
    <w:rsid w:val="0032603E"/>
    <w:rsid w:val="00326FB3"/>
    <w:rsid w:val="00327586"/>
    <w:rsid w:val="00327B0C"/>
    <w:rsid w:val="00327E3A"/>
    <w:rsid w:val="00330647"/>
    <w:rsid w:val="0033087B"/>
    <w:rsid w:val="003316D4"/>
    <w:rsid w:val="00331838"/>
    <w:rsid w:val="00331CC5"/>
    <w:rsid w:val="00332000"/>
    <w:rsid w:val="00332501"/>
    <w:rsid w:val="0033263D"/>
    <w:rsid w:val="00333822"/>
    <w:rsid w:val="00333A95"/>
    <w:rsid w:val="00335105"/>
    <w:rsid w:val="0033556A"/>
    <w:rsid w:val="003356E5"/>
    <w:rsid w:val="003358DB"/>
    <w:rsid w:val="00336715"/>
    <w:rsid w:val="00337B54"/>
    <w:rsid w:val="00337FCC"/>
    <w:rsid w:val="00340DFD"/>
    <w:rsid w:val="003412B6"/>
    <w:rsid w:val="00342BFE"/>
    <w:rsid w:val="00342CE1"/>
    <w:rsid w:val="00342D7B"/>
    <w:rsid w:val="00342D95"/>
    <w:rsid w:val="0034446D"/>
    <w:rsid w:val="00344592"/>
    <w:rsid w:val="00344954"/>
    <w:rsid w:val="003463AF"/>
    <w:rsid w:val="00346C84"/>
    <w:rsid w:val="003472E0"/>
    <w:rsid w:val="00347449"/>
    <w:rsid w:val="003504C1"/>
    <w:rsid w:val="003506AF"/>
    <w:rsid w:val="00350C8B"/>
    <w:rsid w:val="00350CD7"/>
    <w:rsid w:val="00350DC7"/>
    <w:rsid w:val="00351A15"/>
    <w:rsid w:val="00351A5B"/>
    <w:rsid w:val="00352007"/>
    <w:rsid w:val="0035269C"/>
    <w:rsid w:val="0035320F"/>
    <w:rsid w:val="00353A96"/>
    <w:rsid w:val="00353B17"/>
    <w:rsid w:val="00353F19"/>
    <w:rsid w:val="0035433A"/>
    <w:rsid w:val="0035554A"/>
    <w:rsid w:val="00355C13"/>
    <w:rsid w:val="003561EF"/>
    <w:rsid w:val="003567E6"/>
    <w:rsid w:val="00356FF2"/>
    <w:rsid w:val="003609F3"/>
    <w:rsid w:val="00360C17"/>
    <w:rsid w:val="00361104"/>
    <w:rsid w:val="0036213A"/>
    <w:rsid w:val="003621C6"/>
    <w:rsid w:val="003621EE"/>
    <w:rsid w:val="003622B8"/>
    <w:rsid w:val="00362621"/>
    <w:rsid w:val="00362687"/>
    <w:rsid w:val="00362897"/>
    <w:rsid w:val="00362A54"/>
    <w:rsid w:val="00362C37"/>
    <w:rsid w:val="00363CCF"/>
    <w:rsid w:val="00364609"/>
    <w:rsid w:val="003646F2"/>
    <w:rsid w:val="00364B92"/>
    <w:rsid w:val="00364D5E"/>
    <w:rsid w:val="003655AB"/>
    <w:rsid w:val="0036604A"/>
    <w:rsid w:val="00366B76"/>
    <w:rsid w:val="00366EEF"/>
    <w:rsid w:val="0036737E"/>
    <w:rsid w:val="00367AC1"/>
    <w:rsid w:val="00372823"/>
    <w:rsid w:val="00373051"/>
    <w:rsid w:val="00373888"/>
    <w:rsid w:val="00373ACC"/>
    <w:rsid w:val="00373B8F"/>
    <w:rsid w:val="003745C4"/>
    <w:rsid w:val="003749C4"/>
    <w:rsid w:val="00375B51"/>
    <w:rsid w:val="00376D95"/>
    <w:rsid w:val="003770A8"/>
    <w:rsid w:val="00377194"/>
    <w:rsid w:val="00377FBB"/>
    <w:rsid w:val="00380546"/>
    <w:rsid w:val="00380BB6"/>
    <w:rsid w:val="00380BC8"/>
    <w:rsid w:val="00380DE8"/>
    <w:rsid w:val="00381290"/>
    <w:rsid w:val="003818C9"/>
    <w:rsid w:val="003818FE"/>
    <w:rsid w:val="003822AB"/>
    <w:rsid w:val="003827B6"/>
    <w:rsid w:val="0038483E"/>
    <w:rsid w:val="00384856"/>
    <w:rsid w:val="0038485B"/>
    <w:rsid w:val="00384A67"/>
    <w:rsid w:val="0038508B"/>
    <w:rsid w:val="00385140"/>
    <w:rsid w:val="00386295"/>
    <w:rsid w:val="0038667B"/>
    <w:rsid w:val="00387ACD"/>
    <w:rsid w:val="00390A5B"/>
    <w:rsid w:val="003916EF"/>
    <w:rsid w:val="00391773"/>
    <w:rsid w:val="00392729"/>
    <w:rsid w:val="003937D9"/>
    <w:rsid w:val="003942D3"/>
    <w:rsid w:val="003950FB"/>
    <w:rsid w:val="003954C1"/>
    <w:rsid w:val="00395568"/>
    <w:rsid w:val="00395A9E"/>
    <w:rsid w:val="0039604A"/>
    <w:rsid w:val="0039656D"/>
    <w:rsid w:val="003967B7"/>
    <w:rsid w:val="00396BC0"/>
    <w:rsid w:val="00397224"/>
    <w:rsid w:val="00397C3F"/>
    <w:rsid w:val="003A06B4"/>
    <w:rsid w:val="003A11F7"/>
    <w:rsid w:val="003A16FC"/>
    <w:rsid w:val="003A18DD"/>
    <w:rsid w:val="003A1BC8"/>
    <w:rsid w:val="003A1CEC"/>
    <w:rsid w:val="003A2469"/>
    <w:rsid w:val="003A275C"/>
    <w:rsid w:val="003A2D10"/>
    <w:rsid w:val="003A33C0"/>
    <w:rsid w:val="003A3BAF"/>
    <w:rsid w:val="003A4685"/>
    <w:rsid w:val="003A481B"/>
    <w:rsid w:val="003A4FCD"/>
    <w:rsid w:val="003A5C80"/>
    <w:rsid w:val="003A6247"/>
    <w:rsid w:val="003A64EE"/>
    <w:rsid w:val="003A6926"/>
    <w:rsid w:val="003A6BBD"/>
    <w:rsid w:val="003A6EC7"/>
    <w:rsid w:val="003A755A"/>
    <w:rsid w:val="003B0891"/>
    <w:rsid w:val="003B0944"/>
    <w:rsid w:val="003B0F46"/>
    <w:rsid w:val="003B1593"/>
    <w:rsid w:val="003B17DC"/>
    <w:rsid w:val="003B2275"/>
    <w:rsid w:val="003B2297"/>
    <w:rsid w:val="003B2AC3"/>
    <w:rsid w:val="003B2C71"/>
    <w:rsid w:val="003B331A"/>
    <w:rsid w:val="003B4381"/>
    <w:rsid w:val="003B4794"/>
    <w:rsid w:val="003B5183"/>
    <w:rsid w:val="003B5F35"/>
    <w:rsid w:val="003B6F42"/>
    <w:rsid w:val="003B7098"/>
    <w:rsid w:val="003B7BEF"/>
    <w:rsid w:val="003C0315"/>
    <w:rsid w:val="003C1043"/>
    <w:rsid w:val="003C19CB"/>
    <w:rsid w:val="003C1A30"/>
    <w:rsid w:val="003C3FD9"/>
    <w:rsid w:val="003C4186"/>
    <w:rsid w:val="003C41DA"/>
    <w:rsid w:val="003C5330"/>
    <w:rsid w:val="003C55B7"/>
    <w:rsid w:val="003C5D52"/>
    <w:rsid w:val="003C636C"/>
    <w:rsid w:val="003C6779"/>
    <w:rsid w:val="003C6CAF"/>
    <w:rsid w:val="003C6D72"/>
    <w:rsid w:val="003C725D"/>
    <w:rsid w:val="003C7AC0"/>
    <w:rsid w:val="003C7F7F"/>
    <w:rsid w:val="003D04F9"/>
    <w:rsid w:val="003D0765"/>
    <w:rsid w:val="003D0C95"/>
    <w:rsid w:val="003D0EEF"/>
    <w:rsid w:val="003D17C1"/>
    <w:rsid w:val="003D18B6"/>
    <w:rsid w:val="003D2998"/>
    <w:rsid w:val="003D2F0A"/>
    <w:rsid w:val="003D2F20"/>
    <w:rsid w:val="003D3472"/>
    <w:rsid w:val="003D3702"/>
    <w:rsid w:val="003D3891"/>
    <w:rsid w:val="003D3DAE"/>
    <w:rsid w:val="003D42D5"/>
    <w:rsid w:val="003D50B4"/>
    <w:rsid w:val="003D5D84"/>
    <w:rsid w:val="003D629F"/>
    <w:rsid w:val="003D661E"/>
    <w:rsid w:val="003D775B"/>
    <w:rsid w:val="003D77DA"/>
    <w:rsid w:val="003D77E4"/>
    <w:rsid w:val="003D7C1F"/>
    <w:rsid w:val="003E055B"/>
    <w:rsid w:val="003E0952"/>
    <w:rsid w:val="003E096C"/>
    <w:rsid w:val="003E0A38"/>
    <w:rsid w:val="003E0F4F"/>
    <w:rsid w:val="003E188E"/>
    <w:rsid w:val="003E18AC"/>
    <w:rsid w:val="003E1B94"/>
    <w:rsid w:val="003E210B"/>
    <w:rsid w:val="003E2A12"/>
    <w:rsid w:val="003E2D76"/>
    <w:rsid w:val="003E3384"/>
    <w:rsid w:val="003E3B85"/>
    <w:rsid w:val="003E3CA4"/>
    <w:rsid w:val="003E4611"/>
    <w:rsid w:val="003E5332"/>
    <w:rsid w:val="003E548E"/>
    <w:rsid w:val="003E557F"/>
    <w:rsid w:val="003E663C"/>
    <w:rsid w:val="003E703C"/>
    <w:rsid w:val="003E74BC"/>
    <w:rsid w:val="003E7EE6"/>
    <w:rsid w:val="003F0AB0"/>
    <w:rsid w:val="003F0B20"/>
    <w:rsid w:val="003F1F12"/>
    <w:rsid w:val="003F2896"/>
    <w:rsid w:val="003F2EBB"/>
    <w:rsid w:val="003F3244"/>
    <w:rsid w:val="003F3BFD"/>
    <w:rsid w:val="003F417F"/>
    <w:rsid w:val="003F4487"/>
    <w:rsid w:val="003F4CCF"/>
    <w:rsid w:val="003F4DEA"/>
    <w:rsid w:val="003F5247"/>
    <w:rsid w:val="003F5A98"/>
    <w:rsid w:val="003F695C"/>
    <w:rsid w:val="003F6CA2"/>
    <w:rsid w:val="003F7CFF"/>
    <w:rsid w:val="003F7DC9"/>
    <w:rsid w:val="003F7E4F"/>
    <w:rsid w:val="003F7FF9"/>
    <w:rsid w:val="00400F66"/>
    <w:rsid w:val="00401D23"/>
    <w:rsid w:val="00401D8A"/>
    <w:rsid w:val="00402A12"/>
    <w:rsid w:val="00402C09"/>
    <w:rsid w:val="00402FF5"/>
    <w:rsid w:val="00403243"/>
    <w:rsid w:val="0040330D"/>
    <w:rsid w:val="004037D8"/>
    <w:rsid w:val="00403B41"/>
    <w:rsid w:val="00404242"/>
    <w:rsid w:val="00404D52"/>
    <w:rsid w:val="0040565C"/>
    <w:rsid w:val="00405A78"/>
    <w:rsid w:val="00405C6B"/>
    <w:rsid w:val="00406A3C"/>
    <w:rsid w:val="00406BD2"/>
    <w:rsid w:val="00406F2A"/>
    <w:rsid w:val="004072B1"/>
    <w:rsid w:val="00407EC8"/>
    <w:rsid w:val="004108E1"/>
    <w:rsid w:val="00410924"/>
    <w:rsid w:val="00410D65"/>
    <w:rsid w:val="0041110A"/>
    <w:rsid w:val="00411624"/>
    <w:rsid w:val="00412620"/>
    <w:rsid w:val="00414611"/>
    <w:rsid w:val="00414617"/>
    <w:rsid w:val="004148E1"/>
    <w:rsid w:val="004148FF"/>
    <w:rsid w:val="00414CFA"/>
    <w:rsid w:val="0041514E"/>
    <w:rsid w:val="00415975"/>
    <w:rsid w:val="00415EC0"/>
    <w:rsid w:val="00416344"/>
    <w:rsid w:val="00416DEB"/>
    <w:rsid w:val="00417885"/>
    <w:rsid w:val="00417EF0"/>
    <w:rsid w:val="0042017E"/>
    <w:rsid w:val="004204DC"/>
    <w:rsid w:val="004207B6"/>
    <w:rsid w:val="00420812"/>
    <w:rsid w:val="00420BE9"/>
    <w:rsid w:val="004218AE"/>
    <w:rsid w:val="004228F7"/>
    <w:rsid w:val="00422FB3"/>
    <w:rsid w:val="00423AD8"/>
    <w:rsid w:val="00423EB1"/>
    <w:rsid w:val="00423FDD"/>
    <w:rsid w:val="004240C9"/>
    <w:rsid w:val="00424C85"/>
    <w:rsid w:val="00424E13"/>
    <w:rsid w:val="004260BD"/>
    <w:rsid w:val="00426267"/>
    <w:rsid w:val="004265C1"/>
    <w:rsid w:val="00426A0C"/>
    <w:rsid w:val="00426B2F"/>
    <w:rsid w:val="004278E2"/>
    <w:rsid w:val="00427B75"/>
    <w:rsid w:val="0043012F"/>
    <w:rsid w:val="004302D8"/>
    <w:rsid w:val="00430467"/>
    <w:rsid w:val="004304A8"/>
    <w:rsid w:val="00430F1F"/>
    <w:rsid w:val="0043122B"/>
    <w:rsid w:val="004315F1"/>
    <w:rsid w:val="004326EA"/>
    <w:rsid w:val="00432BC4"/>
    <w:rsid w:val="00432C6E"/>
    <w:rsid w:val="00432CFE"/>
    <w:rsid w:val="00432FA2"/>
    <w:rsid w:val="0043331A"/>
    <w:rsid w:val="004333D6"/>
    <w:rsid w:val="004335C0"/>
    <w:rsid w:val="004337BC"/>
    <w:rsid w:val="004338D8"/>
    <w:rsid w:val="00433CD9"/>
    <w:rsid w:val="00434163"/>
    <w:rsid w:val="00434183"/>
    <w:rsid w:val="0043453A"/>
    <w:rsid w:val="0043463B"/>
    <w:rsid w:val="00434657"/>
    <w:rsid w:val="00436301"/>
    <w:rsid w:val="004365ED"/>
    <w:rsid w:val="00436699"/>
    <w:rsid w:val="00436E04"/>
    <w:rsid w:val="00441092"/>
    <w:rsid w:val="00441426"/>
    <w:rsid w:val="0044179E"/>
    <w:rsid w:val="004418EF"/>
    <w:rsid w:val="00443699"/>
    <w:rsid w:val="00443CE4"/>
    <w:rsid w:val="0044434C"/>
    <w:rsid w:val="0044456B"/>
    <w:rsid w:val="004447B9"/>
    <w:rsid w:val="0044576E"/>
    <w:rsid w:val="00446A59"/>
    <w:rsid w:val="00446AF9"/>
    <w:rsid w:val="00447BD1"/>
    <w:rsid w:val="00447D27"/>
    <w:rsid w:val="00447E4D"/>
    <w:rsid w:val="00450401"/>
    <w:rsid w:val="00450658"/>
    <w:rsid w:val="004507F3"/>
    <w:rsid w:val="00450AE7"/>
    <w:rsid w:val="00450AF4"/>
    <w:rsid w:val="00450AFF"/>
    <w:rsid w:val="004522F7"/>
    <w:rsid w:val="00452814"/>
    <w:rsid w:val="00452F54"/>
    <w:rsid w:val="00453044"/>
    <w:rsid w:val="004534CF"/>
    <w:rsid w:val="00454853"/>
    <w:rsid w:val="00455160"/>
    <w:rsid w:val="004560BE"/>
    <w:rsid w:val="00456A57"/>
    <w:rsid w:val="00456FE9"/>
    <w:rsid w:val="004607DE"/>
    <w:rsid w:val="0046085B"/>
    <w:rsid w:val="00460BF9"/>
    <w:rsid w:val="0046152C"/>
    <w:rsid w:val="00461698"/>
    <w:rsid w:val="0046206E"/>
    <w:rsid w:val="004625E5"/>
    <w:rsid w:val="00462620"/>
    <w:rsid w:val="004637FE"/>
    <w:rsid w:val="00463B0B"/>
    <w:rsid w:val="00464CBE"/>
    <w:rsid w:val="00464DBF"/>
    <w:rsid w:val="0046504C"/>
    <w:rsid w:val="004654F2"/>
    <w:rsid w:val="00465C75"/>
    <w:rsid w:val="004671C7"/>
    <w:rsid w:val="00467C0C"/>
    <w:rsid w:val="00470062"/>
    <w:rsid w:val="0047014F"/>
    <w:rsid w:val="004708EF"/>
    <w:rsid w:val="00470B57"/>
    <w:rsid w:val="004712F0"/>
    <w:rsid w:val="00471686"/>
    <w:rsid w:val="00471E23"/>
    <w:rsid w:val="004720EB"/>
    <w:rsid w:val="0047266D"/>
    <w:rsid w:val="00472F4D"/>
    <w:rsid w:val="004730BF"/>
    <w:rsid w:val="004733EF"/>
    <w:rsid w:val="00473522"/>
    <w:rsid w:val="00473B31"/>
    <w:rsid w:val="00474955"/>
    <w:rsid w:val="00474DCB"/>
    <w:rsid w:val="0047535C"/>
    <w:rsid w:val="004762F6"/>
    <w:rsid w:val="00476875"/>
    <w:rsid w:val="00476B72"/>
    <w:rsid w:val="00476D17"/>
    <w:rsid w:val="00477185"/>
    <w:rsid w:val="0047791C"/>
    <w:rsid w:val="00477E9A"/>
    <w:rsid w:val="00481554"/>
    <w:rsid w:val="0048162A"/>
    <w:rsid w:val="00481BCB"/>
    <w:rsid w:val="004827BB"/>
    <w:rsid w:val="00482FFC"/>
    <w:rsid w:val="0048351A"/>
    <w:rsid w:val="004837C5"/>
    <w:rsid w:val="00483EEC"/>
    <w:rsid w:val="00485125"/>
    <w:rsid w:val="00485870"/>
    <w:rsid w:val="00485F65"/>
    <w:rsid w:val="00485FE8"/>
    <w:rsid w:val="0048718F"/>
    <w:rsid w:val="004875C5"/>
    <w:rsid w:val="004876E3"/>
    <w:rsid w:val="0048776B"/>
    <w:rsid w:val="00487DC0"/>
    <w:rsid w:val="00490738"/>
    <w:rsid w:val="00490A31"/>
    <w:rsid w:val="00490A53"/>
    <w:rsid w:val="004915D0"/>
    <w:rsid w:val="00491CA7"/>
    <w:rsid w:val="00491CDF"/>
    <w:rsid w:val="00492A72"/>
    <w:rsid w:val="00492D6E"/>
    <w:rsid w:val="00492EB5"/>
    <w:rsid w:val="00494F77"/>
    <w:rsid w:val="004954A6"/>
    <w:rsid w:val="00495813"/>
    <w:rsid w:val="004963FD"/>
    <w:rsid w:val="004965CE"/>
    <w:rsid w:val="004973F1"/>
    <w:rsid w:val="00497721"/>
    <w:rsid w:val="00497FD4"/>
    <w:rsid w:val="004A01BA"/>
    <w:rsid w:val="004A0229"/>
    <w:rsid w:val="004A080C"/>
    <w:rsid w:val="004A0AE0"/>
    <w:rsid w:val="004A0B98"/>
    <w:rsid w:val="004A1437"/>
    <w:rsid w:val="004A17A9"/>
    <w:rsid w:val="004A1980"/>
    <w:rsid w:val="004A1AB6"/>
    <w:rsid w:val="004A3467"/>
    <w:rsid w:val="004A3571"/>
    <w:rsid w:val="004A35D2"/>
    <w:rsid w:val="004A3698"/>
    <w:rsid w:val="004A3DF3"/>
    <w:rsid w:val="004A4715"/>
    <w:rsid w:val="004A5069"/>
    <w:rsid w:val="004A5284"/>
    <w:rsid w:val="004A53B7"/>
    <w:rsid w:val="004A6119"/>
    <w:rsid w:val="004A63B3"/>
    <w:rsid w:val="004A6657"/>
    <w:rsid w:val="004A71E4"/>
    <w:rsid w:val="004A7300"/>
    <w:rsid w:val="004A76F2"/>
    <w:rsid w:val="004A7A70"/>
    <w:rsid w:val="004B07CE"/>
    <w:rsid w:val="004B197A"/>
    <w:rsid w:val="004B1E2F"/>
    <w:rsid w:val="004B2F00"/>
    <w:rsid w:val="004B5191"/>
    <w:rsid w:val="004B52B8"/>
    <w:rsid w:val="004B5594"/>
    <w:rsid w:val="004B6341"/>
    <w:rsid w:val="004B6D93"/>
    <w:rsid w:val="004B6E31"/>
    <w:rsid w:val="004B75AB"/>
    <w:rsid w:val="004B7EED"/>
    <w:rsid w:val="004C0174"/>
    <w:rsid w:val="004C123D"/>
    <w:rsid w:val="004C16A6"/>
    <w:rsid w:val="004C1BCD"/>
    <w:rsid w:val="004C1C13"/>
    <w:rsid w:val="004C1D66"/>
    <w:rsid w:val="004C31D7"/>
    <w:rsid w:val="004C32FC"/>
    <w:rsid w:val="004C3F01"/>
    <w:rsid w:val="004C462F"/>
    <w:rsid w:val="004C4AD2"/>
    <w:rsid w:val="004C5966"/>
    <w:rsid w:val="004C6042"/>
    <w:rsid w:val="004C6981"/>
    <w:rsid w:val="004C72D7"/>
    <w:rsid w:val="004C7C60"/>
    <w:rsid w:val="004D01EF"/>
    <w:rsid w:val="004D0B23"/>
    <w:rsid w:val="004D1570"/>
    <w:rsid w:val="004D1F21"/>
    <w:rsid w:val="004D204D"/>
    <w:rsid w:val="004D2528"/>
    <w:rsid w:val="004D2547"/>
    <w:rsid w:val="004D268C"/>
    <w:rsid w:val="004D2AA2"/>
    <w:rsid w:val="004D2CDA"/>
    <w:rsid w:val="004D39DE"/>
    <w:rsid w:val="004D3DA6"/>
    <w:rsid w:val="004D41DE"/>
    <w:rsid w:val="004D4BFB"/>
    <w:rsid w:val="004D4F1F"/>
    <w:rsid w:val="004D51BF"/>
    <w:rsid w:val="004D59D8"/>
    <w:rsid w:val="004D5D72"/>
    <w:rsid w:val="004D5DA1"/>
    <w:rsid w:val="004D6361"/>
    <w:rsid w:val="004D700E"/>
    <w:rsid w:val="004D7B46"/>
    <w:rsid w:val="004E0664"/>
    <w:rsid w:val="004E150F"/>
    <w:rsid w:val="004E1DCA"/>
    <w:rsid w:val="004E23A1"/>
    <w:rsid w:val="004E2AAF"/>
    <w:rsid w:val="004E2E61"/>
    <w:rsid w:val="004E2FCD"/>
    <w:rsid w:val="004E3489"/>
    <w:rsid w:val="004E358A"/>
    <w:rsid w:val="004E3AFA"/>
    <w:rsid w:val="004E4691"/>
    <w:rsid w:val="004E5BF9"/>
    <w:rsid w:val="004E63B7"/>
    <w:rsid w:val="004E6477"/>
    <w:rsid w:val="004E6588"/>
    <w:rsid w:val="004E68DA"/>
    <w:rsid w:val="004E6E17"/>
    <w:rsid w:val="004E71DE"/>
    <w:rsid w:val="004E7AF5"/>
    <w:rsid w:val="004E7B54"/>
    <w:rsid w:val="004E7E75"/>
    <w:rsid w:val="004F02CA"/>
    <w:rsid w:val="004F02CD"/>
    <w:rsid w:val="004F049C"/>
    <w:rsid w:val="004F04B3"/>
    <w:rsid w:val="004F08A4"/>
    <w:rsid w:val="004F0977"/>
    <w:rsid w:val="004F0EDE"/>
    <w:rsid w:val="004F117B"/>
    <w:rsid w:val="004F12B9"/>
    <w:rsid w:val="004F20FE"/>
    <w:rsid w:val="004F2891"/>
    <w:rsid w:val="004F297A"/>
    <w:rsid w:val="004F3253"/>
    <w:rsid w:val="004F32BE"/>
    <w:rsid w:val="004F34BD"/>
    <w:rsid w:val="004F3856"/>
    <w:rsid w:val="004F50AD"/>
    <w:rsid w:val="004F52ED"/>
    <w:rsid w:val="004F5F1D"/>
    <w:rsid w:val="004F630B"/>
    <w:rsid w:val="00500430"/>
    <w:rsid w:val="005011E3"/>
    <w:rsid w:val="00501445"/>
    <w:rsid w:val="00502912"/>
    <w:rsid w:val="0050291C"/>
    <w:rsid w:val="00502A0A"/>
    <w:rsid w:val="00502B17"/>
    <w:rsid w:val="00502B96"/>
    <w:rsid w:val="00502D6E"/>
    <w:rsid w:val="00503422"/>
    <w:rsid w:val="00503C8B"/>
    <w:rsid w:val="00503CE1"/>
    <w:rsid w:val="005049E1"/>
    <w:rsid w:val="00504F0C"/>
    <w:rsid w:val="00505317"/>
    <w:rsid w:val="005059ED"/>
    <w:rsid w:val="00507165"/>
    <w:rsid w:val="00507C50"/>
    <w:rsid w:val="005112A2"/>
    <w:rsid w:val="00512752"/>
    <w:rsid w:val="00512914"/>
    <w:rsid w:val="005132DB"/>
    <w:rsid w:val="00513B3D"/>
    <w:rsid w:val="00514280"/>
    <w:rsid w:val="0051541F"/>
    <w:rsid w:val="00516953"/>
    <w:rsid w:val="0051699A"/>
    <w:rsid w:val="005172CE"/>
    <w:rsid w:val="00517C3A"/>
    <w:rsid w:val="0052039B"/>
    <w:rsid w:val="00521AC2"/>
    <w:rsid w:val="00521EB1"/>
    <w:rsid w:val="0052363C"/>
    <w:rsid w:val="005236D5"/>
    <w:rsid w:val="00524A60"/>
    <w:rsid w:val="00524A71"/>
    <w:rsid w:val="00525654"/>
    <w:rsid w:val="00527BF4"/>
    <w:rsid w:val="00531403"/>
    <w:rsid w:val="00531CD3"/>
    <w:rsid w:val="00532105"/>
    <w:rsid w:val="005322BF"/>
    <w:rsid w:val="00532422"/>
    <w:rsid w:val="0053244F"/>
    <w:rsid w:val="005324BE"/>
    <w:rsid w:val="005324D0"/>
    <w:rsid w:val="005326EC"/>
    <w:rsid w:val="0053388F"/>
    <w:rsid w:val="00534F6C"/>
    <w:rsid w:val="00535994"/>
    <w:rsid w:val="00535D5D"/>
    <w:rsid w:val="00535FAF"/>
    <w:rsid w:val="00535FC5"/>
    <w:rsid w:val="005362B0"/>
    <w:rsid w:val="0053646D"/>
    <w:rsid w:val="005366A7"/>
    <w:rsid w:val="00536932"/>
    <w:rsid w:val="00537835"/>
    <w:rsid w:val="00540408"/>
    <w:rsid w:val="00540AA0"/>
    <w:rsid w:val="00540AAD"/>
    <w:rsid w:val="00541D3B"/>
    <w:rsid w:val="00542324"/>
    <w:rsid w:val="005430BE"/>
    <w:rsid w:val="005439D2"/>
    <w:rsid w:val="00543D67"/>
    <w:rsid w:val="00543EC1"/>
    <w:rsid w:val="005449A5"/>
    <w:rsid w:val="005449E4"/>
    <w:rsid w:val="00544D45"/>
    <w:rsid w:val="00545CB6"/>
    <w:rsid w:val="005460E0"/>
    <w:rsid w:val="00546458"/>
    <w:rsid w:val="005465C1"/>
    <w:rsid w:val="0054705C"/>
    <w:rsid w:val="005478A2"/>
    <w:rsid w:val="00547CFE"/>
    <w:rsid w:val="0055010E"/>
    <w:rsid w:val="0055059A"/>
    <w:rsid w:val="0055087C"/>
    <w:rsid w:val="00550978"/>
    <w:rsid w:val="00550A24"/>
    <w:rsid w:val="00550D41"/>
    <w:rsid w:val="005517C3"/>
    <w:rsid w:val="00551945"/>
    <w:rsid w:val="005522C8"/>
    <w:rsid w:val="00553413"/>
    <w:rsid w:val="0055420E"/>
    <w:rsid w:val="00554251"/>
    <w:rsid w:val="0055432E"/>
    <w:rsid w:val="00555037"/>
    <w:rsid w:val="00555983"/>
    <w:rsid w:val="00555BDF"/>
    <w:rsid w:val="00555F97"/>
    <w:rsid w:val="00555FA0"/>
    <w:rsid w:val="0055748A"/>
    <w:rsid w:val="00560921"/>
    <w:rsid w:val="00560C7B"/>
    <w:rsid w:val="00560E31"/>
    <w:rsid w:val="00561273"/>
    <w:rsid w:val="00561E24"/>
    <w:rsid w:val="005624AA"/>
    <w:rsid w:val="0056270D"/>
    <w:rsid w:val="00563BE8"/>
    <w:rsid w:val="00564B71"/>
    <w:rsid w:val="00565470"/>
    <w:rsid w:val="00565586"/>
    <w:rsid w:val="00566322"/>
    <w:rsid w:val="0056680B"/>
    <w:rsid w:val="00566A80"/>
    <w:rsid w:val="00566ABE"/>
    <w:rsid w:val="0056775C"/>
    <w:rsid w:val="00567A15"/>
    <w:rsid w:val="00567A4B"/>
    <w:rsid w:val="00567D71"/>
    <w:rsid w:val="00570170"/>
    <w:rsid w:val="00570D89"/>
    <w:rsid w:val="00572FFC"/>
    <w:rsid w:val="00573971"/>
    <w:rsid w:val="00573DBD"/>
    <w:rsid w:val="0057401C"/>
    <w:rsid w:val="00574B50"/>
    <w:rsid w:val="005753CA"/>
    <w:rsid w:val="00575BE6"/>
    <w:rsid w:val="00575D90"/>
    <w:rsid w:val="00576063"/>
    <w:rsid w:val="00576083"/>
    <w:rsid w:val="00576C17"/>
    <w:rsid w:val="00577065"/>
    <w:rsid w:val="00577265"/>
    <w:rsid w:val="0057761B"/>
    <w:rsid w:val="00577732"/>
    <w:rsid w:val="005807EE"/>
    <w:rsid w:val="00580C4D"/>
    <w:rsid w:val="00581B23"/>
    <w:rsid w:val="005820A6"/>
    <w:rsid w:val="0058219C"/>
    <w:rsid w:val="005829CF"/>
    <w:rsid w:val="00583091"/>
    <w:rsid w:val="005838E8"/>
    <w:rsid w:val="005843C7"/>
    <w:rsid w:val="00584971"/>
    <w:rsid w:val="00584B2F"/>
    <w:rsid w:val="00584E16"/>
    <w:rsid w:val="00585184"/>
    <w:rsid w:val="00585AF7"/>
    <w:rsid w:val="00585B7A"/>
    <w:rsid w:val="0058698E"/>
    <w:rsid w:val="0058707F"/>
    <w:rsid w:val="00587169"/>
    <w:rsid w:val="005873F0"/>
    <w:rsid w:val="0058785E"/>
    <w:rsid w:val="0059063A"/>
    <w:rsid w:val="005908D0"/>
    <w:rsid w:val="00591461"/>
    <w:rsid w:val="00591649"/>
    <w:rsid w:val="00592003"/>
    <w:rsid w:val="00592F01"/>
    <w:rsid w:val="005931FE"/>
    <w:rsid w:val="005937CF"/>
    <w:rsid w:val="005946E2"/>
    <w:rsid w:val="00594AA2"/>
    <w:rsid w:val="0059501F"/>
    <w:rsid w:val="005956A5"/>
    <w:rsid w:val="00595E68"/>
    <w:rsid w:val="00595EB8"/>
    <w:rsid w:val="0059638C"/>
    <w:rsid w:val="00596452"/>
    <w:rsid w:val="005979B3"/>
    <w:rsid w:val="005A090E"/>
    <w:rsid w:val="005A09AE"/>
    <w:rsid w:val="005A1338"/>
    <w:rsid w:val="005A1882"/>
    <w:rsid w:val="005A237E"/>
    <w:rsid w:val="005A25B7"/>
    <w:rsid w:val="005A2C1B"/>
    <w:rsid w:val="005A34C0"/>
    <w:rsid w:val="005A67F9"/>
    <w:rsid w:val="005A6D6C"/>
    <w:rsid w:val="005A73B4"/>
    <w:rsid w:val="005A789A"/>
    <w:rsid w:val="005A78B9"/>
    <w:rsid w:val="005A7A38"/>
    <w:rsid w:val="005A7CFE"/>
    <w:rsid w:val="005B0072"/>
    <w:rsid w:val="005B029F"/>
    <w:rsid w:val="005B0732"/>
    <w:rsid w:val="005B0D7F"/>
    <w:rsid w:val="005B0E9F"/>
    <w:rsid w:val="005B1187"/>
    <w:rsid w:val="005B1597"/>
    <w:rsid w:val="005B1627"/>
    <w:rsid w:val="005B1F6E"/>
    <w:rsid w:val="005B2585"/>
    <w:rsid w:val="005B2716"/>
    <w:rsid w:val="005B2A56"/>
    <w:rsid w:val="005B35BB"/>
    <w:rsid w:val="005B38A0"/>
    <w:rsid w:val="005B399D"/>
    <w:rsid w:val="005B3AD2"/>
    <w:rsid w:val="005B491C"/>
    <w:rsid w:val="005B4AB8"/>
    <w:rsid w:val="005B4DBF"/>
    <w:rsid w:val="005B5676"/>
    <w:rsid w:val="005B5DE2"/>
    <w:rsid w:val="005B674C"/>
    <w:rsid w:val="005B70D0"/>
    <w:rsid w:val="005B761D"/>
    <w:rsid w:val="005B771B"/>
    <w:rsid w:val="005C0925"/>
    <w:rsid w:val="005C0E75"/>
    <w:rsid w:val="005C0ED2"/>
    <w:rsid w:val="005C14CE"/>
    <w:rsid w:val="005C1980"/>
    <w:rsid w:val="005C24F2"/>
    <w:rsid w:val="005C2C43"/>
    <w:rsid w:val="005C3702"/>
    <w:rsid w:val="005C3973"/>
    <w:rsid w:val="005C499F"/>
    <w:rsid w:val="005C511E"/>
    <w:rsid w:val="005C5880"/>
    <w:rsid w:val="005C5A45"/>
    <w:rsid w:val="005C6396"/>
    <w:rsid w:val="005C6A39"/>
    <w:rsid w:val="005C7035"/>
    <w:rsid w:val="005C7561"/>
    <w:rsid w:val="005C7858"/>
    <w:rsid w:val="005C7969"/>
    <w:rsid w:val="005C7C77"/>
    <w:rsid w:val="005D00E5"/>
    <w:rsid w:val="005D0293"/>
    <w:rsid w:val="005D0605"/>
    <w:rsid w:val="005D0A73"/>
    <w:rsid w:val="005D1210"/>
    <w:rsid w:val="005D1E57"/>
    <w:rsid w:val="005D23A1"/>
    <w:rsid w:val="005D2689"/>
    <w:rsid w:val="005D297D"/>
    <w:rsid w:val="005D2F57"/>
    <w:rsid w:val="005D34F6"/>
    <w:rsid w:val="005D4F1A"/>
    <w:rsid w:val="005D5BDB"/>
    <w:rsid w:val="005D5C35"/>
    <w:rsid w:val="005D5CEF"/>
    <w:rsid w:val="005D6E32"/>
    <w:rsid w:val="005D6F7A"/>
    <w:rsid w:val="005D75D8"/>
    <w:rsid w:val="005D78D5"/>
    <w:rsid w:val="005D7F50"/>
    <w:rsid w:val="005E0162"/>
    <w:rsid w:val="005E0D0B"/>
    <w:rsid w:val="005E1884"/>
    <w:rsid w:val="005E34E4"/>
    <w:rsid w:val="005E4353"/>
    <w:rsid w:val="005E4675"/>
    <w:rsid w:val="005E4821"/>
    <w:rsid w:val="005E4BA6"/>
    <w:rsid w:val="005E4F0D"/>
    <w:rsid w:val="005E559F"/>
    <w:rsid w:val="005E74AA"/>
    <w:rsid w:val="005E7F5B"/>
    <w:rsid w:val="005F073C"/>
    <w:rsid w:val="005F1DEE"/>
    <w:rsid w:val="005F274F"/>
    <w:rsid w:val="005F2936"/>
    <w:rsid w:val="005F32AD"/>
    <w:rsid w:val="005F337D"/>
    <w:rsid w:val="005F33D6"/>
    <w:rsid w:val="005F373A"/>
    <w:rsid w:val="005F497F"/>
    <w:rsid w:val="005F4A9F"/>
    <w:rsid w:val="005F4F87"/>
    <w:rsid w:val="005F6552"/>
    <w:rsid w:val="005F69F4"/>
    <w:rsid w:val="005F6B0E"/>
    <w:rsid w:val="005F6D0C"/>
    <w:rsid w:val="005F6D52"/>
    <w:rsid w:val="005F7374"/>
    <w:rsid w:val="005F760E"/>
    <w:rsid w:val="005F7827"/>
    <w:rsid w:val="005F795F"/>
    <w:rsid w:val="005F7B1D"/>
    <w:rsid w:val="00600820"/>
    <w:rsid w:val="00601504"/>
    <w:rsid w:val="0060222A"/>
    <w:rsid w:val="00602444"/>
    <w:rsid w:val="006037C1"/>
    <w:rsid w:val="00605A60"/>
    <w:rsid w:val="00605C57"/>
    <w:rsid w:val="006061A9"/>
    <w:rsid w:val="006068C9"/>
    <w:rsid w:val="006071AB"/>
    <w:rsid w:val="006077A1"/>
    <w:rsid w:val="00607C7C"/>
    <w:rsid w:val="006109B7"/>
    <w:rsid w:val="00610B3C"/>
    <w:rsid w:val="00610B72"/>
    <w:rsid w:val="00610C21"/>
    <w:rsid w:val="00610F6C"/>
    <w:rsid w:val="00610F8F"/>
    <w:rsid w:val="00611602"/>
    <w:rsid w:val="006116D2"/>
    <w:rsid w:val="00611907"/>
    <w:rsid w:val="0061198E"/>
    <w:rsid w:val="00611E2C"/>
    <w:rsid w:val="0061303A"/>
    <w:rsid w:val="00613116"/>
    <w:rsid w:val="0061346B"/>
    <w:rsid w:val="0061359F"/>
    <w:rsid w:val="00613D72"/>
    <w:rsid w:val="00614853"/>
    <w:rsid w:val="00614DA8"/>
    <w:rsid w:val="00615908"/>
    <w:rsid w:val="0061731E"/>
    <w:rsid w:val="006202A6"/>
    <w:rsid w:val="006202D3"/>
    <w:rsid w:val="0062054B"/>
    <w:rsid w:val="00620913"/>
    <w:rsid w:val="00621C4E"/>
    <w:rsid w:val="00621D82"/>
    <w:rsid w:val="00622A17"/>
    <w:rsid w:val="00622EF0"/>
    <w:rsid w:val="0062356E"/>
    <w:rsid w:val="00624C66"/>
    <w:rsid w:val="00624CB1"/>
    <w:rsid w:val="00624E69"/>
    <w:rsid w:val="00624EAE"/>
    <w:rsid w:val="00624FC4"/>
    <w:rsid w:val="00626557"/>
    <w:rsid w:val="00626FBE"/>
    <w:rsid w:val="0062780F"/>
    <w:rsid w:val="006278FC"/>
    <w:rsid w:val="00627ACB"/>
    <w:rsid w:val="006305D7"/>
    <w:rsid w:val="00631437"/>
    <w:rsid w:val="006316BB"/>
    <w:rsid w:val="0063195D"/>
    <w:rsid w:val="00632A6A"/>
    <w:rsid w:val="00632F62"/>
    <w:rsid w:val="0063313E"/>
    <w:rsid w:val="00633207"/>
    <w:rsid w:val="0063359C"/>
    <w:rsid w:val="00633870"/>
    <w:rsid w:val="00633A01"/>
    <w:rsid w:val="00633B97"/>
    <w:rsid w:val="006341F7"/>
    <w:rsid w:val="00634D81"/>
    <w:rsid w:val="00635014"/>
    <w:rsid w:val="00635D14"/>
    <w:rsid w:val="00635DB2"/>
    <w:rsid w:val="006367FD"/>
    <w:rsid w:val="006369CE"/>
    <w:rsid w:val="00636F1B"/>
    <w:rsid w:val="0064041B"/>
    <w:rsid w:val="006411CA"/>
    <w:rsid w:val="006424F8"/>
    <w:rsid w:val="006426AD"/>
    <w:rsid w:val="00642FE2"/>
    <w:rsid w:val="00643D59"/>
    <w:rsid w:val="00643FC9"/>
    <w:rsid w:val="00643FDC"/>
    <w:rsid w:val="006442AF"/>
    <w:rsid w:val="00644DA6"/>
    <w:rsid w:val="00644DCA"/>
    <w:rsid w:val="00644E21"/>
    <w:rsid w:val="00645127"/>
    <w:rsid w:val="006456D5"/>
    <w:rsid w:val="0064605E"/>
    <w:rsid w:val="00646C70"/>
    <w:rsid w:val="00647028"/>
    <w:rsid w:val="00647113"/>
    <w:rsid w:val="00647B4D"/>
    <w:rsid w:val="00650D91"/>
    <w:rsid w:val="00650DD6"/>
    <w:rsid w:val="00651A63"/>
    <w:rsid w:val="006531BE"/>
    <w:rsid w:val="006542E6"/>
    <w:rsid w:val="00654A1D"/>
    <w:rsid w:val="006562C0"/>
    <w:rsid w:val="00656366"/>
    <w:rsid w:val="00656379"/>
    <w:rsid w:val="006568B1"/>
    <w:rsid w:val="00656C16"/>
    <w:rsid w:val="00656E90"/>
    <w:rsid w:val="00657CDD"/>
    <w:rsid w:val="00660DBF"/>
    <w:rsid w:val="006611BA"/>
    <w:rsid w:val="00661523"/>
    <w:rsid w:val="006619C8"/>
    <w:rsid w:val="00661D16"/>
    <w:rsid w:val="006628F1"/>
    <w:rsid w:val="00662C1E"/>
    <w:rsid w:val="00663743"/>
    <w:rsid w:val="00663837"/>
    <w:rsid w:val="006642A7"/>
    <w:rsid w:val="00664449"/>
    <w:rsid w:val="00664CE4"/>
    <w:rsid w:val="006664CF"/>
    <w:rsid w:val="00666A18"/>
    <w:rsid w:val="00666B57"/>
    <w:rsid w:val="00666C88"/>
    <w:rsid w:val="006671AD"/>
    <w:rsid w:val="00667AB6"/>
    <w:rsid w:val="00667CFA"/>
    <w:rsid w:val="00670238"/>
    <w:rsid w:val="006704F4"/>
    <w:rsid w:val="006707B6"/>
    <w:rsid w:val="00670B0C"/>
    <w:rsid w:val="006712FF"/>
    <w:rsid w:val="00671710"/>
    <w:rsid w:val="00671989"/>
    <w:rsid w:val="00671C07"/>
    <w:rsid w:val="00671D03"/>
    <w:rsid w:val="00672089"/>
    <w:rsid w:val="00672214"/>
    <w:rsid w:val="0067277B"/>
    <w:rsid w:val="00673133"/>
    <w:rsid w:val="00673414"/>
    <w:rsid w:val="0067387B"/>
    <w:rsid w:val="00673991"/>
    <w:rsid w:val="0067478E"/>
    <w:rsid w:val="00676079"/>
    <w:rsid w:val="00676877"/>
    <w:rsid w:val="00676ECD"/>
    <w:rsid w:val="00676F71"/>
    <w:rsid w:val="006772F9"/>
    <w:rsid w:val="00677662"/>
    <w:rsid w:val="00677D0A"/>
    <w:rsid w:val="0068185F"/>
    <w:rsid w:val="006819E0"/>
    <w:rsid w:val="006821F5"/>
    <w:rsid w:val="0068236C"/>
    <w:rsid w:val="00682623"/>
    <w:rsid w:val="00682B77"/>
    <w:rsid w:val="006830CB"/>
    <w:rsid w:val="0068342B"/>
    <w:rsid w:val="00683733"/>
    <w:rsid w:val="00683F24"/>
    <w:rsid w:val="0068520C"/>
    <w:rsid w:val="00686357"/>
    <w:rsid w:val="0068642B"/>
    <w:rsid w:val="00686454"/>
    <w:rsid w:val="00687287"/>
    <w:rsid w:val="00687762"/>
    <w:rsid w:val="006877AA"/>
    <w:rsid w:val="00687B96"/>
    <w:rsid w:val="00687F77"/>
    <w:rsid w:val="006903CC"/>
    <w:rsid w:val="00690400"/>
    <w:rsid w:val="0069101D"/>
    <w:rsid w:val="00691676"/>
    <w:rsid w:val="006918AE"/>
    <w:rsid w:val="00692999"/>
    <w:rsid w:val="00694EEC"/>
    <w:rsid w:val="00695171"/>
    <w:rsid w:val="00695B4D"/>
    <w:rsid w:val="00695FB9"/>
    <w:rsid w:val="0069661B"/>
    <w:rsid w:val="00697096"/>
    <w:rsid w:val="006A01CF"/>
    <w:rsid w:val="006A0F3E"/>
    <w:rsid w:val="006A111D"/>
    <w:rsid w:val="006A32B1"/>
    <w:rsid w:val="006A33C0"/>
    <w:rsid w:val="006A3769"/>
    <w:rsid w:val="006A403F"/>
    <w:rsid w:val="006A5C45"/>
    <w:rsid w:val="006A60DD"/>
    <w:rsid w:val="006A63A3"/>
    <w:rsid w:val="006A6556"/>
    <w:rsid w:val="006A6EE4"/>
    <w:rsid w:val="006A723A"/>
    <w:rsid w:val="006B0679"/>
    <w:rsid w:val="006B074C"/>
    <w:rsid w:val="006B08CC"/>
    <w:rsid w:val="006B13A4"/>
    <w:rsid w:val="006B2BF7"/>
    <w:rsid w:val="006B30FB"/>
    <w:rsid w:val="006B338F"/>
    <w:rsid w:val="006B367C"/>
    <w:rsid w:val="006B3889"/>
    <w:rsid w:val="006B3B15"/>
    <w:rsid w:val="006B3B84"/>
    <w:rsid w:val="006B3D0F"/>
    <w:rsid w:val="006B4E7C"/>
    <w:rsid w:val="006B58E3"/>
    <w:rsid w:val="006B5D8C"/>
    <w:rsid w:val="006B5F5E"/>
    <w:rsid w:val="006B7212"/>
    <w:rsid w:val="006B72D4"/>
    <w:rsid w:val="006B7DF7"/>
    <w:rsid w:val="006C068B"/>
    <w:rsid w:val="006C11CC"/>
    <w:rsid w:val="006C17CA"/>
    <w:rsid w:val="006C1AEB"/>
    <w:rsid w:val="006C217D"/>
    <w:rsid w:val="006C2E32"/>
    <w:rsid w:val="006C3577"/>
    <w:rsid w:val="006C3852"/>
    <w:rsid w:val="006C3ACF"/>
    <w:rsid w:val="006C483A"/>
    <w:rsid w:val="006C4990"/>
    <w:rsid w:val="006C4A3A"/>
    <w:rsid w:val="006C52BB"/>
    <w:rsid w:val="006C57F7"/>
    <w:rsid w:val="006C57FE"/>
    <w:rsid w:val="006C5CBA"/>
    <w:rsid w:val="006C6144"/>
    <w:rsid w:val="006C61DF"/>
    <w:rsid w:val="006C66E3"/>
    <w:rsid w:val="006C795A"/>
    <w:rsid w:val="006D0C3A"/>
    <w:rsid w:val="006D1659"/>
    <w:rsid w:val="006D22D4"/>
    <w:rsid w:val="006D25DF"/>
    <w:rsid w:val="006D2F82"/>
    <w:rsid w:val="006D322D"/>
    <w:rsid w:val="006D35D9"/>
    <w:rsid w:val="006D5959"/>
    <w:rsid w:val="006D5A98"/>
    <w:rsid w:val="006D73F8"/>
    <w:rsid w:val="006D7BFC"/>
    <w:rsid w:val="006E04DB"/>
    <w:rsid w:val="006E05CE"/>
    <w:rsid w:val="006E079D"/>
    <w:rsid w:val="006E16A1"/>
    <w:rsid w:val="006E3868"/>
    <w:rsid w:val="006E3EAE"/>
    <w:rsid w:val="006E44D4"/>
    <w:rsid w:val="006E4696"/>
    <w:rsid w:val="006E4A43"/>
    <w:rsid w:val="006E4B63"/>
    <w:rsid w:val="006E5161"/>
    <w:rsid w:val="006E5821"/>
    <w:rsid w:val="006E5A99"/>
    <w:rsid w:val="006E6FAE"/>
    <w:rsid w:val="006E77BB"/>
    <w:rsid w:val="006E7E13"/>
    <w:rsid w:val="006E7ED2"/>
    <w:rsid w:val="006F06E4"/>
    <w:rsid w:val="006F0A61"/>
    <w:rsid w:val="006F0B6B"/>
    <w:rsid w:val="006F105B"/>
    <w:rsid w:val="006F1654"/>
    <w:rsid w:val="006F192C"/>
    <w:rsid w:val="006F1A4E"/>
    <w:rsid w:val="006F1B42"/>
    <w:rsid w:val="006F1D15"/>
    <w:rsid w:val="006F338F"/>
    <w:rsid w:val="006F4E5E"/>
    <w:rsid w:val="006F59AF"/>
    <w:rsid w:val="006F6243"/>
    <w:rsid w:val="006F7B41"/>
    <w:rsid w:val="00700802"/>
    <w:rsid w:val="00700B15"/>
    <w:rsid w:val="00700D05"/>
    <w:rsid w:val="00701526"/>
    <w:rsid w:val="00701673"/>
    <w:rsid w:val="0070252C"/>
    <w:rsid w:val="00702B5D"/>
    <w:rsid w:val="007031A3"/>
    <w:rsid w:val="007039F6"/>
    <w:rsid w:val="00703ED2"/>
    <w:rsid w:val="00704110"/>
    <w:rsid w:val="007044BA"/>
    <w:rsid w:val="00704923"/>
    <w:rsid w:val="00706375"/>
    <w:rsid w:val="0070646F"/>
    <w:rsid w:val="007064C7"/>
    <w:rsid w:val="0070662C"/>
    <w:rsid w:val="00706E58"/>
    <w:rsid w:val="00707B8D"/>
    <w:rsid w:val="00707CB9"/>
    <w:rsid w:val="007103DA"/>
    <w:rsid w:val="00710D93"/>
    <w:rsid w:val="007124F0"/>
    <w:rsid w:val="00712D36"/>
    <w:rsid w:val="00713636"/>
    <w:rsid w:val="00713657"/>
    <w:rsid w:val="00714B8C"/>
    <w:rsid w:val="00714BC3"/>
    <w:rsid w:val="00714D11"/>
    <w:rsid w:val="00714D83"/>
    <w:rsid w:val="0071675D"/>
    <w:rsid w:val="007169B2"/>
    <w:rsid w:val="00716A54"/>
    <w:rsid w:val="00716E00"/>
    <w:rsid w:val="00717736"/>
    <w:rsid w:val="0072144F"/>
    <w:rsid w:val="0072256A"/>
    <w:rsid w:val="007229F4"/>
    <w:rsid w:val="007236D6"/>
    <w:rsid w:val="00724141"/>
    <w:rsid w:val="0072416A"/>
    <w:rsid w:val="007252CD"/>
    <w:rsid w:val="00725ADC"/>
    <w:rsid w:val="007261A1"/>
    <w:rsid w:val="00726976"/>
    <w:rsid w:val="007271AF"/>
    <w:rsid w:val="007272FD"/>
    <w:rsid w:val="00730AA2"/>
    <w:rsid w:val="00730CD0"/>
    <w:rsid w:val="00730E11"/>
    <w:rsid w:val="00731324"/>
    <w:rsid w:val="00732297"/>
    <w:rsid w:val="0073231D"/>
    <w:rsid w:val="0073262F"/>
    <w:rsid w:val="00732D23"/>
    <w:rsid w:val="00732E4F"/>
    <w:rsid w:val="00733167"/>
    <w:rsid w:val="00734922"/>
    <w:rsid w:val="00735420"/>
    <w:rsid w:val="0073569D"/>
    <w:rsid w:val="00735B41"/>
    <w:rsid w:val="00735CF5"/>
    <w:rsid w:val="0073667D"/>
    <w:rsid w:val="007369B0"/>
    <w:rsid w:val="00736A00"/>
    <w:rsid w:val="00736AE2"/>
    <w:rsid w:val="00736D92"/>
    <w:rsid w:val="00737563"/>
    <w:rsid w:val="007376FD"/>
    <w:rsid w:val="00737FD2"/>
    <w:rsid w:val="0074063A"/>
    <w:rsid w:val="00740663"/>
    <w:rsid w:val="00741F75"/>
    <w:rsid w:val="0074202C"/>
    <w:rsid w:val="00742754"/>
    <w:rsid w:val="00742AA4"/>
    <w:rsid w:val="00742DAE"/>
    <w:rsid w:val="00742FF2"/>
    <w:rsid w:val="007430F6"/>
    <w:rsid w:val="00743AF1"/>
    <w:rsid w:val="00743BA1"/>
    <w:rsid w:val="007450D3"/>
    <w:rsid w:val="007451EA"/>
    <w:rsid w:val="00745BFD"/>
    <w:rsid w:val="00745F1E"/>
    <w:rsid w:val="007460A0"/>
    <w:rsid w:val="0074641A"/>
    <w:rsid w:val="007469BA"/>
    <w:rsid w:val="00746B70"/>
    <w:rsid w:val="00747B78"/>
    <w:rsid w:val="00750047"/>
    <w:rsid w:val="007500A1"/>
    <w:rsid w:val="00750C03"/>
    <w:rsid w:val="007515FE"/>
    <w:rsid w:val="00751B39"/>
    <w:rsid w:val="00752653"/>
    <w:rsid w:val="00752B7B"/>
    <w:rsid w:val="00752CC0"/>
    <w:rsid w:val="00752E1A"/>
    <w:rsid w:val="00752E51"/>
    <w:rsid w:val="00752F2C"/>
    <w:rsid w:val="007530AC"/>
    <w:rsid w:val="007530DB"/>
    <w:rsid w:val="007530DE"/>
    <w:rsid w:val="00753F78"/>
    <w:rsid w:val="00754958"/>
    <w:rsid w:val="00754EFD"/>
    <w:rsid w:val="00756881"/>
    <w:rsid w:val="00756B28"/>
    <w:rsid w:val="00756B3F"/>
    <w:rsid w:val="007573A6"/>
    <w:rsid w:val="00757525"/>
    <w:rsid w:val="00757671"/>
    <w:rsid w:val="0075795B"/>
    <w:rsid w:val="00757AFF"/>
    <w:rsid w:val="007601BC"/>
    <w:rsid w:val="007601D0"/>
    <w:rsid w:val="007603BB"/>
    <w:rsid w:val="00760B55"/>
    <w:rsid w:val="0076109D"/>
    <w:rsid w:val="0076259B"/>
    <w:rsid w:val="0076391D"/>
    <w:rsid w:val="00764821"/>
    <w:rsid w:val="00764B54"/>
    <w:rsid w:val="00767107"/>
    <w:rsid w:val="007678CE"/>
    <w:rsid w:val="0077037B"/>
    <w:rsid w:val="00771102"/>
    <w:rsid w:val="00771A55"/>
    <w:rsid w:val="00771CA3"/>
    <w:rsid w:val="00771CD5"/>
    <w:rsid w:val="00773617"/>
    <w:rsid w:val="00773AF2"/>
    <w:rsid w:val="00773BEA"/>
    <w:rsid w:val="00773BFD"/>
    <w:rsid w:val="00773CAA"/>
    <w:rsid w:val="00773E30"/>
    <w:rsid w:val="00774067"/>
    <w:rsid w:val="007743B3"/>
    <w:rsid w:val="00774490"/>
    <w:rsid w:val="00774CDC"/>
    <w:rsid w:val="007751CC"/>
    <w:rsid w:val="007753E5"/>
    <w:rsid w:val="0077641E"/>
    <w:rsid w:val="00776893"/>
    <w:rsid w:val="00776D24"/>
    <w:rsid w:val="0077705E"/>
    <w:rsid w:val="00777373"/>
    <w:rsid w:val="00777A98"/>
    <w:rsid w:val="007800FB"/>
    <w:rsid w:val="00780198"/>
    <w:rsid w:val="00780557"/>
    <w:rsid w:val="00781104"/>
    <w:rsid w:val="00781143"/>
    <w:rsid w:val="007819FF"/>
    <w:rsid w:val="00781BDD"/>
    <w:rsid w:val="00781E67"/>
    <w:rsid w:val="0078221A"/>
    <w:rsid w:val="007825CF"/>
    <w:rsid w:val="0078281F"/>
    <w:rsid w:val="0078360C"/>
    <w:rsid w:val="00783C3C"/>
    <w:rsid w:val="00784189"/>
    <w:rsid w:val="007841BA"/>
    <w:rsid w:val="00784A4C"/>
    <w:rsid w:val="00784BC6"/>
    <w:rsid w:val="00784EEC"/>
    <w:rsid w:val="00784F05"/>
    <w:rsid w:val="00785229"/>
    <w:rsid w:val="0078523D"/>
    <w:rsid w:val="00785679"/>
    <w:rsid w:val="00785C9B"/>
    <w:rsid w:val="007865CF"/>
    <w:rsid w:val="007867DE"/>
    <w:rsid w:val="00786859"/>
    <w:rsid w:val="007869D6"/>
    <w:rsid w:val="00786C8C"/>
    <w:rsid w:val="007870B0"/>
    <w:rsid w:val="007876DF"/>
    <w:rsid w:val="00787DC8"/>
    <w:rsid w:val="00787E17"/>
    <w:rsid w:val="007908FF"/>
    <w:rsid w:val="00791C86"/>
    <w:rsid w:val="007929C5"/>
    <w:rsid w:val="00792B31"/>
    <w:rsid w:val="007931BE"/>
    <w:rsid w:val="007931DF"/>
    <w:rsid w:val="00793CCE"/>
    <w:rsid w:val="00794B42"/>
    <w:rsid w:val="00794C26"/>
    <w:rsid w:val="00794D49"/>
    <w:rsid w:val="00794D56"/>
    <w:rsid w:val="007954A6"/>
    <w:rsid w:val="00795D0C"/>
    <w:rsid w:val="00795EB9"/>
    <w:rsid w:val="007960C7"/>
    <w:rsid w:val="007971D2"/>
    <w:rsid w:val="0079740E"/>
    <w:rsid w:val="007976A7"/>
    <w:rsid w:val="00797D95"/>
    <w:rsid w:val="007A0172"/>
    <w:rsid w:val="007A03CD"/>
    <w:rsid w:val="007A0752"/>
    <w:rsid w:val="007A0AE9"/>
    <w:rsid w:val="007A1804"/>
    <w:rsid w:val="007A2511"/>
    <w:rsid w:val="007A260E"/>
    <w:rsid w:val="007A2BA6"/>
    <w:rsid w:val="007A3B6A"/>
    <w:rsid w:val="007A3F7C"/>
    <w:rsid w:val="007A4C65"/>
    <w:rsid w:val="007A4D4C"/>
    <w:rsid w:val="007A4DD6"/>
    <w:rsid w:val="007A535E"/>
    <w:rsid w:val="007A5CB9"/>
    <w:rsid w:val="007A5D6B"/>
    <w:rsid w:val="007A6056"/>
    <w:rsid w:val="007A60D7"/>
    <w:rsid w:val="007A62E9"/>
    <w:rsid w:val="007A6B02"/>
    <w:rsid w:val="007A7AA2"/>
    <w:rsid w:val="007A7FE9"/>
    <w:rsid w:val="007B0028"/>
    <w:rsid w:val="007B06CE"/>
    <w:rsid w:val="007B0857"/>
    <w:rsid w:val="007B0A9D"/>
    <w:rsid w:val="007B0AAB"/>
    <w:rsid w:val="007B0EEE"/>
    <w:rsid w:val="007B206B"/>
    <w:rsid w:val="007B20AE"/>
    <w:rsid w:val="007B2C7B"/>
    <w:rsid w:val="007B2D35"/>
    <w:rsid w:val="007B2DA1"/>
    <w:rsid w:val="007B2DA2"/>
    <w:rsid w:val="007B2F65"/>
    <w:rsid w:val="007B4274"/>
    <w:rsid w:val="007B5E38"/>
    <w:rsid w:val="007B666A"/>
    <w:rsid w:val="007B6684"/>
    <w:rsid w:val="007B6B07"/>
    <w:rsid w:val="007B6D43"/>
    <w:rsid w:val="007B7288"/>
    <w:rsid w:val="007B749A"/>
    <w:rsid w:val="007B7C6E"/>
    <w:rsid w:val="007C04D0"/>
    <w:rsid w:val="007C0B13"/>
    <w:rsid w:val="007C0C83"/>
    <w:rsid w:val="007C1112"/>
    <w:rsid w:val="007C1B09"/>
    <w:rsid w:val="007C1B1E"/>
    <w:rsid w:val="007C1C37"/>
    <w:rsid w:val="007C215A"/>
    <w:rsid w:val="007C23C6"/>
    <w:rsid w:val="007C2966"/>
    <w:rsid w:val="007C2EC6"/>
    <w:rsid w:val="007C308B"/>
    <w:rsid w:val="007C3EAD"/>
    <w:rsid w:val="007C41CF"/>
    <w:rsid w:val="007C440B"/>
    <w:rsid w:val="007C5285"/>
    <w:rsid w:val="007C551C"/>
    <w:rsid w:val="007C56D5"/>
    <w:rsid w:val="007C56EF"/>
    <w:rsid w:val="007C59E4"/>
    <w:rsid w:val="007C683A"/>
    <w:rsid w:val="007C6A7F"/>
    <w:rsid w:val="007C7661"/>
    <w:rsid w:val="007D02AE"/>
    <w:rsid w:val="007D03AE"/>
    <w:rsid w:val="007D21CB"/>
    <w:rsid w:val="007D26D9"/>
    <w:rsid w:val="007D2BCC"/>
    <w:rsid w:val="007D4136"/>
    <w:rsid w:val="007D44D7"/>
    <w:rsid w:val="007D621A"/>
    <w:rsid w:val="007D630E"/>
    <w:rsid w:val="007D66BF"/>
    <w:rsid w:val="007D6705"/>
    <w:rsid w:val="007D6A7E"/>
    <w:rsid w:val="007D799E"/>
    <w:rsid w:val="007D7D33"/>
    <w:rsid w:val="007E0072"/>
    <w:rsid w:val="007E0387"/>
    <w:rsid w:val="007E048E"/>
    <w:rsid w:val="007E058A"/>
    <w:rsid w:val="007E0604"/>
    <w:rsid w:val="007E0662"/>
    <w:rsid w:val="007E0EE0"/>
    <w:rsid w:val="007E0F55"/>
    <w:rsid w:val="007E1600"/>
    <w:rsid w:val="007E223F"/>
    <w:rsid w:val="007E2887"/>
    <w:rsid w:val="007E2BBF"/>
    <w:rsid w:val="007E3941"/>
    <w:rsid w:val="007E3C07"/>
    <w:rsid w:val="007E47A8"/>
    <w:rsid w:val="007E4D29"/>
    <w:rsid w:val="007E5278"/>
    <w:rsid w:val="007E562C"/>
    <w:rsid w:val="007E58BC"/>
    <w:rsid w:val="007E625E"/>
    <w:rsid w:val="007E66AC"/>
    <w:rsid w:val="007E6ED9"/>
    <w:rsid w:val="007E749C"/>
    <w:rsid w:val="007E76A1"/>
    <w:rsid w:val="007E7980"/>
    <w:rsid w:val="007E7F36"/>
    <w:rsid w:val="007F002E"/>
    <w:rsid w:val="007F0574"/>
    <w:rsid w:val="007F0F5F"/>
    <w:rsid w:val="007F1B5C"/>
    <w:rsid w:val="007F1B7D"/>
    <w:rsid w:val="007F1C61"/>
    <w:rsid w:val="007F1D0D"/>
    <w:rsid w:val="007F20CB"/>
    <w:rsid w:val="007F22DE"/>
    <w:rsid w:val="007F316B"/>
    <w:rsid w:val="007F3CDF"/>
    <w:rsid w:val="007F40BA"/>
    <w:rsid w:val="007F413E"/>
    <w:rsid w:val="007F475D"/>
    <w:rsid w:val="007F4AA1"/>
    <w:rsid w:val="007F5091"/>
    <w:rsid w:val="007F5220"/>
    <w:rsid w:val="007F5866"/>
    <w:rsid w:val="007F6340"/>
    <w:rsid w:val="007F7F45"/>
    <w:rsid w:val="00800270"/>
    <w:rsid w:val="0080063C"/>
    <w:rsid w:val="0080068A"/>
    <w:rsid w:val="008007D3"/>
    <w:rsid w:val="008008E7"/>
    <w:rsid w:val="00800E43"/>
    <w:rsid w:val="00801257"/>
    <w:rsid w:val="008020DE"/>
    <w:rsid w:val="00802D1F"/>
    <w:rsid w:val="008035A6"/>
    <w:rsid w:val="008039D0"/>
    <w:rsid w:val="00803B0A"/>
    <w:rsid w:val="00804653"/>
    <w:rsid w:val="008046A5"/>
    <w:rsid w:val="0080490A"/>
    <w:rsid w:val="00804DED"/>
    <w:rsid w:val="00804EC3"/>
    <w:rsid w:val="0080542A"/>
    <w:rsid w:val="0080569F"/>
    <w:rsid w:val="008056EE"/>
    <w:rsid w:val="008056F5"/>
    <w:rsid w:val="00805B4D"/>
    <w:rsid w:val="00805B96"/>
    <w:rsid w:val="00805EC3"/>
    <w:rsid w:val="008069C3"/>
    <w:rsid w:val="00807026"/>
    <w:rsid w:val="00807A65"/>
    <w:rsid w:val="008103A5"/>
    <w:rsid w:val="008105BE"/>
    <w:rsid w:val="008108E0"/>
    <w:rsid w:val="00810AE9"/>
    <w:rsid w:val="00810EDC"/>
    <w:rsid w:val="00811432"/>
    <w:rsid w:val="008115A5"/>
    <w:rsid w:val="00811D46"/>
    <w:rsid w:val="00811E87"/>
    <w:rsid w:val="00812D52"/>
    <w:rsid w:val="00813A88"/>
    <w:rsid w:val="00813F34"/>
    <w:rsid w:val="0081415D"/>
    <w:rsid w:val="00814F27"/>
    <w:rsid w:val="0081533E"/>
    <w:rsid w:val="00816A13"/>
    <w:rsid w:val="00816BE0"/>
    <w:rsid w:val="00816C15"/>
    <w:rsid w:val="00817567"/>
    <w:rsid w:val="00817A38"/>
    <w:rsid w:val="00817DA0"/>
    <w:rsid w:val="00820229"/>
    <w:rsid w:val="008212D0"/>
    <w:rsid w:val="008222AF"/>
    <w:rsid w:val="00822448"/>
    <w:rsid w:val="00822482"/>
    <w:rsid w:val="00822ABE"/>
    <w:rsid w:val="008234A4"/>
    <w:rsid w:val="0082437B"/>
    <w:rsid w:val="008244D1"/>
    <w:rsid w:val="00824EA8"/>
    <w:rsid w:val="0082530E"/>
    <w:rsid w:val="00825882"/>
    <w:rsid w:val="008258EA"/>
    <w:rsid w:val="00827393"/>
    <w:rsid w:val="00827F51"/>
    <w:rsid w:val="0083039D"/>
    <w:rsid w:val="008308DA"/>
    <w:rsid w:val="00830C0A"/>
    <w:rsid w:val="0083104E"/>
    <w:rsid w:val="00831C93"/>
    <w:rsid w:val="00832433"/>
    <w:rsid w:val="008326D5"/>
    <w:rsid w:val="00832AEF"/>
    <w:rsid w:val="00833118"/>
    <w:rsid w:val="00833127"/>
    <w:rsid w:val="00834384"/>
    <w:rsid w:val="008343BE"/>
    <w:rsid w:val="0083442B"/>
    <w:rsid w:val="008344A3"/>
    <w:rsid w:val="008345DF"/>
    <w:rsid w:val="00834FD2"/>
    <w:rsid w:val="0083551C"/>
    <w:rsid w:val="00835569"/>
    <w:rsid w:val="00836535"/>
    <w:rsid w:val="0083706D"/>
    <w:rsid w:val="008371DD"/>
    <w:rsid w:val="0083758F"/>
    <w:rsid w:val="00840DD4"/>
    <w:rsid w:val="00840DF5"/>
    <w:rsid w:val="00840E54"/>
    <w:rsid w:val="00840FB4"/>
    <w:rsid w:val="008410B2"/>
    <w:rsid w:val="008411B7"/>
    <w:rsid w:val="00841526"/>
    <w:rsid w:val="008420B9"/>
    <w:rsid w:val="008423A5"/>
    <w:rsid w:val="008434C4"/>
    <w:rsid w:val="0084394F"/>
    <w:rsid w:val="0084424C"/>
    <w:rsid w:val="008444D0"/>
    <w:rsid w:val="00844961"/>
    <w:rsid w:val="00845102"/>
    <w:rsid w:val="00845CC0"/>
    <w:rsid w:val="00845F45"/>
    <w:rsid w:val="00846268"/>
    <w:rsid w:val="00846345"/>
    <w:rsid w:val="00846520"/>
    <w:rsid w:val="00846B06"/>
    <w:rsid w:val="008500A0"/>
    <w:rsid w:val="008507E7"/>
    <w:rsid w:val="00851021"/>
    <w:rsid w:val="00851169"/>
    <w:rsid w:val="008514FC"/>
    <w:rsid w:val="008516EE"/>
    <w:rsid w:val="00851836"/>
    <w:rsid w:val="008518E0"/>
    <w:rsid w:val="008524B8"/>
    <w:rsid w:val="008524E5"/>
    <w:rsid w:val="00852662"/>
    <w:rsid w:val="00852E90"/>
    <w:rsid w:val="0085351C"/>
    <w:rsid w:val="008536AF"/>
    <w:rsid w:val="00853948"/>
    <w:rsid w:val="00853A74"/>
    <w:rsid w:val="00853B11"/>
    <w:rsid w:val="00853E6C"/>
    <w:rsid w:val="008548FA"/>
    <w:rsid w:val="008549CA"/>
    <w:rsid w:val="008556C3"/>
    <w:rsid w:val="008561B0"/>
    <w:rsid w:val="008562C0"/>
    <w:rsid w:val="0085687C"/>
    <w:rsid w:val="00857557"/>
    <w:rsid w:val="00857600"/>
    <w:rsid w:val="00857EDD"/>
    <w:rsid w:val="008600CC"/>
    <w:rsid w:val="008607A0"/>
    <w:rsid w:val="008607F1"/>
    <w:rsid w:val="00860D93"/>
    <w:rsid w:val="0086119B"/>
    <w:rsid w:val="00861F3E"/>
    <w:rsid w:val="008626E3"/>
    <w:rsid w:val="00862899"/>
    <w:rsid w:val="008647ED"/>
    <w:rsid w:val="0086499F"/>
    <w:rsid w:val="00864BB3"/>
    <w:rsid w:val="00865DE5"/>
    <w:rsid w:val="008677FD"/>
    <w:rsid w:val="0086792F"/>
    <w:rsid w:val="008701DF"/>
    <w:rsid w:val="008706C5"/>
    <w:rsid w:val="00870C6D"/>
    <w:rsid w:val="008717BE"/>
    <w:rsid w:val="00871C7B"/>
    <w:rsid w:val="00872A99"/>
    <w:rsid w:val="008732FF"/>
    <w:rsid w:val="00873707"/>
    <w:rsid w:val="00873CAA"/>
    <w:rsid w:val="00873CB9"/>
    <w:rsid w:val="0087422E"/>
    <w:rsid w:val="0087465D"/>
    <w:rsid w:val="00874B20"/>
    <w:rsid w:val="00874D35"/>
    <w:rsid w:val="0087524B"/>
    <w:rsid w:val="00875405"/>
    <w:rsid w:val="008756B1"/>
    <w:rsid w:val="008757C6"/>
    <w:rsid w:val="008763E1"/>
    <w:rsid w:val="00876648"/>
    <w:rsid w:val="00876857"/>
    <w:rsid w:val="0087708D"/>
    <w:rsid w:val="0087775C"/>
    <w:rsid w:val="008777F3"/>
    <w:rsid w:val="00877EC8"/>
    <w:rsid w:val="00880F36"/>
    <w:rsid w:val="008811DF"/>
    <w:rsid w:val="00881378"/>
    <w:rsid w:val="00881C82"/>
    <w:rsid w:val="00881F42"/>
    <w:rsid w:val="008822AE"/>
    <w:rsid w:val="008839ED"/>
    <w:rsid w:val="008844DC"/>
    <w:rsid w:val="00885530"/>
    <w:rsid w:val="0088633B"/>
    <w:rsid w:val="008864A2"/>
    <w:rsid w:val="0088675C"/>
    <w:rsid w:val="00886B04"/>
    <w:rsid w:val="00887982"/>
    <w:rsid w:val="00890398"/>
    <w:rsid w:val="008910D1"/>
    <w:rsid w:val="00891433"/>
    <w:rsid w:val="00891774"/>
    <w:rsid w:val="00891D19"/>
    <w:rsid w:val="008924C4"/>
    <w:rsid w:val="0089296C"/>
    <w:rsid w:val="0089321A"/>
    <w:rsid w:val="00893393"/>
    <w:rsid w:val="0089406C"/>
    <w:rsid w:val="00894232"/>
    <w:rsid w:val="008949CC"/>
    <w:rsid w:val="00894D0E"/>
    <w:rsid w:val="00894E4D"/>
    <w:rsid w:val="008967EB"/>
    <w:rsid w:val="00896ABD"/>
    <w:rsid w:val="00896DFC"/>
    <w:rsid w:val="00896F9D"/>
    <w:rsid w:val="00897094"/>
    <w:rsid w:val="0089726C"/>
    <w:rsid w:val="008972CA"/>
    <w:rsid w:val="00897AB6"/>
    <w:rsid w:val="008A06A2"/>
    <w:rsid w:val="008A085C"/>
    <w:rsid w:val="008A0C4B"/>
    <w:rsid w:val="008A14D2"/>
    <w:rsid w:val="008A1B0B"/>
    <w:rsid w:val="008A20EC"/>
    <w:rsid w:val="008A2B6E"/>
    <w:rsid w:val="008A2F39"/>
    <w:rsid w:val="008A3146"/>
    <w:rsid w:val="008A3380"/>
    <w:rsid w:val="008A64BF"/>
    <w:rsid w:val="008A6A2E"/>
    <w:rsid w:val="008A744A"/>
    <w:rsid w:val="008A7A9C"/>
    <w:rsid w:val="008A7E2F"/>
    <w:rsid w:val="008B0381"/>
    <w:rsid w:val="008B0638"/>
    <w:rsid w:val="008B201D"/>
    <w:rsid w:val="008B3D76"/>
    <w:rsid w:val="008B4270"/>
    <w:rsid w:val="008B4351"/>
    <w:rsid w:val="008B4F80"/>
    <w:rsid w:val="008B5218"/>
    <w:rsid w:val="008B5C01"/>
    <w:rsid w:val="008B6C02"/>
    <w:rsid w:val="008B7102"/>
    <w:rsid w:val="008B7539"/>
    <w:rsid w:val="008C0211"/>
    <w:rsid w:val="008C08C5"/>
    <w:rsid w:val="008C14A1"/>
    <w:rsid w:val="008C18CB"/>
    <w:rsid w:val="008C18CE"/>
    <w:rsid w:val="008C2161"/>
    <w:rsid w:val="008C3B7D"/>
    <w:rsid w:val="008C3D65"/>
    <w:rsid w:val="008C42E5"/>
    <w:rsid w:val="008C4869"/>
    <w:rsid w:val="008C490C"/>
    <w:rsid w:val="008C5576"/>
    <w:rsid w:val="008C688F"/>
    <w:rsid w:val="008C68A3"/>
    <w:rsid w:val="008C7077"/>
    <w:rsid w:val="008C7259"/>
    <w:rsid w:val="008C7760"/>
    <w:rsid w:val="008D0F90"/>
    <w:rsid w:val="008D1797"/>
    <w:rsid w:val="008D24BC"/>
    <w:rsid w:val="008D3133"/>
    <w:rsid w:val="008D3715"/>
    <w:rsid w:val="008D44CC"/>
    <w:rsid w:val="008D5465"/>
    <w:rsid w:val="008D5A40"/>
    <w:rsid w:val="008D6C73"/>
    <w:rsid w:val="008D7E3A"/>
    <w:rsid w:val="008D7EB7"/>
    <w:rsid w:val="008E00C6"/>
    <w:rsid w:val="008E0C05"/>
    <w:rsid w:val="008E18A7"/>
    <w:rsid w:val="008E1C46"/>
    <w:rsid w:val="008E21C2"/>
    <w:rsid w:val="008E29DD"/>
    <w:rsid w:val="008E3534"/>
    <w:rsid w:val="008E3684"/>
    <w:rsid w:val="008E57F5"/>
    <w:rsid w:val="008E5B70"/>
    <w:rsid w:val="008E5E46"/>
    <w:rsid w:val="008E62F7"/>
    <w:rsid w:val="008E632E"/>
    <w:rsid w:val="008E692F"/>
    <w:rsid w:val="008E7606"/>
    <w:rsid w:val="008F003C"/>
    <w:rsid w:val="008F02E8"/>
    <w:rsid w:val="008F04D7"/>
    <w:rsid w:val="008F1906"/>
    <w:rsid w:val="008F1DAA"/>
    <w:rsid w:val="008F3EBD"/>
    <w:rsid w:val="008F42E7"/>
    <w:rsid w:val="008F60B2"/>
    <w:rsid w:val="008F632C"/>
    <w:rsid w:val="008F67AC"/>
    <w:rsid w:val="008F7985"/>
    <w:rsid w:val="008F7C41"/>
    <w:rsid w:val="008F7E9A"/>
    <w:rsid w:val="009001ED"/>
    <w:rsid w:val="0090102C"/>
    <w:rsid w:val="00902117"/>
    <w:rsid w:val="0090233F"/>
    <w:rsid w:val="009031E2"/>
    <w:rsid w:val="0090382C"/>
    <w:rsid w:val="00904EFF"/>
    <w:rsid w:val="0090521E"/>
    <w:rsid w:val="009058CD"/>
    <w:rsid w:val="00906CB3"/>
    <w:rsid w:val="0090752A"/>
    <w:rsid w:val="00907861"/>
    <w:rsid w:val="00907B4C"/>
    <w:rsid w:val="00907BD7"/>
    <w:rsid w:val="00907C39"/>
    <w:rsid w:val="009106A2"/>
    <w:rsid w:val="00910C60"/>
    <w:rsid w:val="0091143F"/>
    <w:rsid w:val="00911575"/>
    <w:rsid w:val="00911D47"/>
    <w:rsid w:val="0091276C"/>
    <w:rsid w:val="009129DB"/>
    <w:rsid w:val="00912D7C"/>
    <w:rsid w:val="00913D80"/>
    <w:rsid w:val="009143A2"/>
    <w:rsid w:val="00914480"/>
    <w:rsid w:val="009149D3"/>
    <w:rsid w:val="009165AC"/>
    <w:rsid w:val="00916D1D"/>
    <w:rsid w:val="00916FFC"/>
    <w:rsid w:val="0091717C"/>
    <w:rsid w:val="0092053F"/>
    <w:rsid w:val="00920796"/>
    <w:rsid w:val="009207CA"/>
    <w:rsid w:val="009213A4"/>
    <w:rsid w:val="009220C9"/>
    <w:rsid w:val="00922EAB"/>
    <w:rsid w:val="0092340A"/>
    <w:rsid w:val="009243DE"/>
    <w:rsid w:val="00924CBC"/>
    <w:rsid w:val="00925BE0"/>
    <w:rsid w:val="00925E15"/>
    <w:rsid w:val="00926584"/>
    <w:rsid w:val="00927A44"/>
    <w:rsid w:val="00927BC7"/>
    <w:rsid w:val="009307E1"/>
    <w:rsid w:val="00931001"/>
    <w:rsid w:val="009313D9"/>
    <w:rsid w:val="0093149A"/>
    <w:rsid w:val="00931F13"/>
    <w:rsid w:val="0093283E"/>
    <w:rsid w:val="00932E13"/>
    <w:rsid w:val="00932E4D"/>
    <w:rsid w:val="00933CA0"/>
    <w:rsid w:val="00933D0A"/>
    <w:rsid w:val="00934072"/>
    <w:rsid w:val="009340D8"/>
    <w:rsid w:val="009343F9"/>
    <w:rsid w:val="00934EEF"/>
    <w:rsid w:val="00935B18"/>
    <w:rsid w:val="00935B7F"/>
    <w:rsid w:val="00936878"/>
    <w:rsid w:val="00936B09"/>
    <w:rsid w:val="0093705D"/>
    <w:rsid w:val="00940D19"/>
    <w:rsid w:val="00940D62"/>
    <w:rsid w:val="00941293"/>
    <w:rsid w:val="00941A07"/>
    <w:rsid w:val="00942E71"/>
    <w:rsid w:val="00943A28"/>
    <w:rsid w:val="009441B4"/>
    <w:rsid w:val="00944704"/>
    <w:rsid w:val="00944C98"/>
    <w:rsid w:val="00944F43"/>
    <w:rsid w:val="009458C3"/>
    <w:rsid w:val="00945F86"/>
    <w:rsid w:val="009460BD"/>
    <w:rsid w:val="00946372"/>
    <w:rsid w:val="009467F2"/>
    <w:rsid w:val="009469EC"/>
    <w:rsid w:val="009471D3"/>
    <w:rsid w:val="00947688"/>
    <w:rsid w:val="00947D2B"/>
    <w:rsid w:val="00947F95"/>
    <w:rsid w:val="009505D0"/>
    <w:rsid w:val="00950C17"/>
    <w:rsid w:val="0095139A"/>
    <w:rsid w:val="00951A05"/>
    <w:rsid w:val="00951FAF"/>
    <w:rsid w:val="0095228C"/>
    <w:rsid w:val="009524E6"/>
    <w:rsid w:val="00952628"/>
    <w:rsid w:val="00953228"/>
    <w:rsid w:val="009538CE"/>
    <w:rsid w:val="00953FAE"/>
    <w:rsid w:val="00954461"/>
    <w:rsid w:val="009544AF"/>
    <w:rsid w:val="00954740"/>
    <w:rsid w:val="009553D8"/>
    <w:rsid w:val="00955A21"/>
    <w:rsid w:val="00955C74"/>
    <w:rsid w:val="00956200"/>
    <w:rsid w:val="0095635C"/>
    <w:rsid w:val="00956699"/>
    <w:rsid w:val="009600B9"/>
    <w:rsid w:val="009604E1"/>
    <w:rsid w:val="009606CA"/>
    <w:rsid w:val="00960D6B"/>
    <w:rsid w:val="0096102B"/>
    <w:rsid w:val="00961032"/>
    <w:rsid w:val="0096153A"/>
    <w:rsid w:val="00961A71"/>
    <w:rsid w:val="00961BC8"/>
    <w:rsid w:val="00961EAA"/>
    <w:rsid w:val="009628CD"/>
    <w:rsid w:val="00962A63"/>
    <w:rsid w:val="00962BE8"/>
    <w:rsid w:val="00962E71"/>
    <w:rsid w:val="009636D0"/>
    <w:rsid w:val="00963ABC"/>
    <w:rsid w:val="00964C33"/>
    <w:rsid w:val="00964CBF"/>
    <w:rsid w:val="00965D21"/>
    <w:rsid w:val="00965F4E"/>
    <w:rsid w:val="00965F75"/>
    <w:rsid w:val="00967280"/>
    <w:rsid w:val="00967764"/>
    <w:rsid w:val="00967D9B"/>
    <w:rsid w:val="00970059"/>
    <w:rsid w:val="00970979"/>
    <w:rsid w:val="00970B0E"/>
    <w:rsid w:val="00970BB9"/>
    <w:rsid w:val="00970D9C"/>
    <w:rsid w:val="00971238"/>
    <w:rsid w:val="00971CD6"/>
    <w:rsid w:val="00971CE2"/>
    <w:rsid w:val="009726EE"/>
    <w:rsid w:val="009731D1"/>
    <w:rsid w:val="009733DD"/>
    <w:rsid w:val="009739DE"/>
    <w:rsid w:val="00973B51"/>
    <w:rsid w:val="00973E29"/>
    <w:rsid w:val="00975573"/>
    <w:rsid w:val="009757AD"/>
    <w:rsid w:val="00976158"/>
    <w:rsid w:val="009763A6"/>
    <w:rsid w:val="00976D03"/>
    <w:rsid w:val="009771FE"/>
    <w:rsid w:val="00977B30"/>
    <w:rsid w:val="009801BD"/>
    <w:rsid w:val="00980239"/>
    <w:rsid w:val="00980674"/>
    <w:rsid w:val="00980BCA"/>
    <w:rsid w:val="0098179B"/>
    <w:rsid w:val="009822F6"/>
    <w:rsid w:val="00982C8D"/>
    <w:rsid w:val="00982F41"/>
    <w:rsid w:val="00982F78"/>
    <w:rsid w:val="00983AEA"/>
    <w:rsid w:val="009842C4"/>
    <w:rsid w:val="009843D5"/>
    <w:rsid w:val="00985090"/>
    <w:rsid w:val="00985C9F"/>
    <w:rsid w:val="00986AF1"/>
    <w:rsid w:val="00987407"/>
    <w:rsid w:val="00987710"/>
    <w:rsid w:val="0098771C"/>
    <w:rsid w:val="0099025B"/>
    <w:rsid w:val="009904AB"/>
    <w:rsid w:val="00990E5E"/>
    <w:rsid w:val="009915E8"/>
    <w:rsid w:val="009918AF"/>
    <w:rsid w:val="00991F5F"/>
    <w:rsid w:val="00992F7B"/>
    <w:rsid w:val="00993022"/>
    <w:rsid w:val="00993181"/>
    <w:rsid w:val="00993387"/>
    <w:rsid w:val="00994142"/>
    <w:rsid w:val="009946A4"/>
    <w:rsid w:val="009947F5"/>
    <w:rsid w:val="00995688"/>
    <w:rsid w:val="009958A6"/>
    <w:rsid w:val="00995966"/>
    <w:rsid w:val="00995FE9"/>
    <w:rsid w:val="00996254"/>
    <w:rsid w:val="00996456"/>
    <w:rsid w:val="00997120"/>
    <w:rsid w:val="00997D22"/>
    <w:rsid w:val="009A04F5"/>
    <w:rsid w:val="009A15EF"/>
    <w:rsid w:val="009A3433"/>
    <w:rsid w:val="009A36E6"/>
    <w:rsid w:val="009A38A5"/>
    <w:rsid w:val="009A3EEB"/>
    <w:rsid w:val="009A4C54"/>
    <w:rsid w:val="009A5B73"/>
    <w:rsid w:val="009A65CE"/>
    <w:rsid w:val="009A6A3E"/>
    <w:rsid w:val="009A7C51"/>
    <w:rsid w:val="009B0808"/>
    <w:rsid w:val="009B10C9"/>
    <w:rsid w:val="009B118B"/>
    <w:rsid w:val="009B1737"/>
    <w:rsid w:val="009B2027"/>
    <w:rsid w:val="009B2B46"/>
    <w:rsid w:val="009B324A"/>
    <w:rsid w:val="009B3D4B"/>
    <w:rsid w:val="009B3F86"/>
    <w:rsid w:val="009B413B"/>
    <w:rsid w:val="009B4703"/>
    <w:rsid w:val="009B5264"/>
    <w:rsid w:val="009B5B99"/>
    <w:rsid w:val="009B618A"/>
    <w:rsid w:val="009B6DFE"/>
    <w:rsid w:val="009B6EFC"/>
    <w:rsid w:val="009B7467"/>
    <w:rsid w:val="009C0268"/>
    <w:rsid w:val="009C06B6"/>
    <w:rsid w:val="009C073E"/>
    <w:rsid w:val="009C09C1"/>
    <w:rsid w:val="009C2360"/>
    <w:rsid w:val="009C243F"/>
    <w:rsid w:val="009C2A77"/>
    <w:rsid w:val="009C2DF8"/>
    <w:rsid w:val="009C2E2D"/>
    <w:rsid w:val="009C31BF"/>
    <w:rsid w:val="009C36AB"/>
    <w:rsid w:val="009C380C"/>
    <w:rsid w:val="009C4437"/>
    <w:rsid w:val="009C4B19"/>
    <w:rsid w:val="009C4DA1"/>
    <w:rsid w:val="009C4FBC"/>
    <w:rsid w:val="009C558C"/>
    <w:rsid w:val="009C558E"/>
    <w:rsid w:val="009C5C09"/>
    <w:rsid w:val="009C5D2A"/>
    <w:rsid w:val="009C5F30"/>
    <w:rsid w:val="009C6078"/>
    <w:rsid w:val="009C68B7"/>
    <w:rsid w:val="009C6B53"/>
    <w:rsid w:val="009C7428"/>
    <w:rsid w:val="009C75AD"/>
    <w:rsid w:val="009C78B4"/>
    <w:rsid w:val="009C7970"/>
    <w:rsid w:val="009C7E68"/>
    <w:rsid w:val="009D00C7"/>
    <w:rsid w:val="009D0834"/>
    <w:rsid w:val="009D0A13"/>
    <w:rsid w:val="009D0A1E"/>
    <w:rsid w:val="009D2557"/>
    <w:rsid w:val="009D258E"/>
    <w:rsid w:val="009D2AE3"/>
    <w:rsid w:val="009D3DB1"/>
    <w:rsid w:val="009D3E17"/>
    <w:rsid w:val="009D429F"/>
    <w:rsid w:val="009D4CFC"/>
    <w:rsid w:val="009D4D72"/>
    <w:rsid w:val="009D508A"/>
    <w:rsid w:val="009D52BC"/>
    <w:rsid w:val="009D5B4F"/>
    <w:rsid w:val="009D691E"/>
    <w:rsid w:val="009D6928"/>
    <w:rsid w:val="009D7399"/>
    <w:rsid w:val="009D74D8"/>
    <w:rsid w:val="009D7702"/>
    <w:rsid w:val="009D7D0A"/>
    <w:rsid w:val="009D7E34"/>
    <w:rsid w:val="009E09D9"/>
    <w:rsid w:val="009E1F4C"/>
    <w:rsid w:val="009E22E8"/>
    <w:rsid w:val="009E2D9E"/>
    <w:rsid w:val="009E4D42"/>
    <w:rsid w:val="009E4FAE"/>
    <w:rsid w:val="009E5BFF"/>
    <w:rsid w:val="009E5FC6"/>
    <w:rsid w:val="009E69D1"/>
    <w:rsid w:val="009E6EAB"/>
    <w:rsid w:val="009E7373"/>
    <w:rsid w:val="009E7383"/>
    <w:rsid w:val="009E7C41"/>
    <w:rsid w:val="009F01B1"/>
    <w:rsid w:val="009F052C"/>
    <w:rsid w:val="009F0DBB"/>
    <w:rsid w:val="009F19E8"/>
    <w:rsid w:val="009F20F2"/>
    <w:rsid w:val="009F3430"/>
    <w:rsid w:val="009F3887"/>
    <w:rsid w:val="009F3E7A"/>
    <w:rsid w:val="009F58F1"/>
    <w:rsid w:val="009F59BA"/>
    <w:rsid w:val="009F5A95"/>
    <w:rsid w:val="009F6008"/>
    <w:rsid w:val="009F659A"/>
    <w:rsid w:val="009F681D"/>
    <w:rsid w:val="009F69A2"/>
    <w:rsid w:val="009F732B"/>
    <w:rsid w:val="009F75DF"/>
    <w:rsid w:val="009F75F9"/>
    <w:rsid w:val="009F7610"/>
    <w:rsid w:val="00A0073E"/>
    <w:rsid w:val="00A008BF"/>
    <w:rsid w:val="00A015C8"/>
    <w:rsid w:val="00A01FE0"/>
    <w:rsid w:val="00A0211D"/>
    <w:rsid w:val="00A035B9"/>
    <w:rsid w:val="00A03B7F"/>
    <w:rsid w:val="00A041B9"/>
    <w:rsid w:val="00A04265"/>
    <w:rsid w:val="00A05411"/>
    <w:rsid w:val="00A05749"/>
    <w:rsid w:val="00A06238"/>
    <w:rsid w:val="00A06945"/>
    <w:rsid w:val="00A06DCE"/>
    <w:rsid w:val="00A076C2"/>
    <w:rsid w:val="00A0786A"/>
    <w:rsid w:val="00A100DF"/>
    <w:rsid w:val="00A10656"/>
    <w:rsid w:val="00A108F1"/>
    <w:rsid w:val="00A10D00"/>
    <w:rsid w:val="00A10DC9"/>
    <w:rsid w:val="00A1131C"/>
    <w:rsid w:val="00A113C0"/>
    <w:rsid w:val="00A1148C"/>
    <w:rsid w:val="00A127E3"/>
    <w:rsid w:val="00A12FA6"/>
    <w:rsid w:val="00A1339B"/>
    <w:rsid w:val="00A13779"/>
    <w:rsid w:val="00A13AC2"/>
    <w:rsid w:val="00A13D9A"/>
    <w:rsid w:val="00A141FD"/>
    <w:rsid w:val="00A14ABA"/>
    <w:rsid w:val="00A14DC4"/>
    <w:rsid w:val="00A151C0"/>
    <w:rsid w:val="00A15840"/>
    <w:rsid w:val="00A15923"/>
    <w:rsid w:val="00A159DE"/>
    <w:rsid w:val="00A1718F"/>
    <w:rsid w:val="00A173A9"/>
    <w:rsid w:val="00A20368"/>
    <w:rsid w:val="00A2076C"/>
    <w:rsid w:val="00A229F4"/>
    <w:rsid w:val="00A22CF7"/>
    <w:rsid w:val="00A23B66"/>
    <w:rsid w:val="00A23CB2"/>
    <w:rsid w:val="00A24684"/>
    <w:rsid w:val="00A24CB6"/>
    <w:rsid w:val="00A259FD"/>
    <w:rsid w:val="00A26CD2"/>
    <w:rsid w:val="00A26E82"/>
    <w:rsid w:val="00A273DA"/>
    <w:rsid w:val="00A27667"/>
    <w:rsid w:val="00A27668"/>
    <w:rsid w:val="00A27D59"/>
    <w:rsid w:val="00A3087A"/>
    <w:rsid w:val="00A30A97"/>
    <w:rsid w:val="00A31028"/>
    <w:rsid w:val="00A311B1"/>
    <w:rsid w:val="00A31BBF"/>
    <w:rsid w:val="00A31F7A"/>
    <w:rsid w:val="00A32979"/>
    <w:rsid w:val="00A32D2A"/>
    <w:rsid w:val="00A34A14"/>
    <w:rsid w:val="00A34A67"/>
    <w:rsid w:val="00A3559F"/>
    <w:rsid w:val="00A3627E"/>
    <w:rsid w:val="00A3675E"/>
    <w:rsid w:val="00A37462"/>
    <w:rsid w:val="00A40053"/>
    <w:rsid w:val="00A401E0"/>
    <w:rsid w:val="00A406C1"/>
    <w:rsid w:val="00A409A0"/>
    <w:rsid w:val="00A40F75"/>
    <w:rsid w:val="00A410E7"/>
    <w:rsid w:val="00A419E3"/>
    <w:rsid w:val="00A41FBD"/>
    <w:rsid w:val="00A42293"/>
    <w:rsid w:val="00A4240D"/>
    <w:rsid w:val="00A429A4"/>
    <w:rsid w:val="00A43D71"/>
    <w:rsid w:val="00A4437C"/>
    <w:rsid w:val="00A443B4"/>
    <w:rsid w:val="00A446E2"/>
    <w:rsid w:val="00A44B78"/>
    <w:rsid w:val="00A459E1"/>
    <w:rsid w:val="00A46239"/>
    <w:rsid w:val="00A464F2"/>
    <w:rsid w:val="00A46A33"/>
    <w:rsid w:val="00A46AC4"/>
    <w:rsid w:val="00A46B42"/>
    <w:rsid w:val="00A471BC"/>
    <w:rsid w:val="00A472DC"/>
    <w:rsid w:val="00A47394"/>
    <w:rsid w:val="00A47813"/>
    <w:rsid w:val="00A47D4B"/>
    <w:rsid w:val="00A50476"/>
    <w:rsid w:val="00A50926"/>
    <w:rsid w:val="00A509B7"/>
    <w:rsid w:val="00A50A07"/>
    <w:rsid w:val="00A51565"/>
    <w:rsid w:val="00A52296"/>
    <w:rsid w:val="00A52544"/>
    <w:rsid w:val="00A52BBE"/>
    <w:rsid w:val="00A53214"/>
    <w:rsid w:val="00A532E9"/>
    <w:rsid w:val="00A53B12"/>
    <w:rsid w:val="00A53D52"/>
    <w:rsid w:val="00A54A30"/>
    <w:rsid w:val="00A55661"/>
    <w:rsid w:val="00A56332"/>
    <w:rsid w:val="00A5650B"/>
    <w:rsid w:val="00A56759"/>
    <w:rsid w:val="00A567EB"/>
    <w:rsid w:val="00A573F8"/>
    <w:rsid w:val="00A603C8"/>
    <w:rsid w:val="00A6046F"/>
    <w:rsid w:val="00A614E2"/>
    <w:rsid w:val="00A616B7"/>
    <w:rsid w:val="00A617EC"/>
    <w:rsid w:val="00A61B70"/>
    <w:rsid w:val="00A61CFA"/>
    <w:rsid w:val="00A61FA8"/>
    <w:rsid w:val="00A62803"/>
    <w:rsid w:val="00A637F4"/>
    <w:rsid w:val="00A63804"/>
    <w:rsid w:val="00A64062"/>
    <w:rsid w:val="00A64DF2"/>
    <w:rsid w:val="00A65485"/>
    <w:rsid w:val="00A6654A"/>
    <w:rsid w:val="00A66E05"/>
    <w:rsid w:val="00A675BE"/>
    <w:rsid w:val="00A67C40"/>
    <w:rsid w:val="00A67F34"/>
    <w:rsid w:val="00A70753"/>
    <w:rsid w:val="00A709DF"/>
    <w:rsid w:val="00A70BE6"/>
    <w:rsid w:val="00A712D2"/>
    <w:rsid w:val="00A7187F"/>
    <w:rsid w:val="00A71D64"/>
    <w:rsid w:val="00A72C38"/>
    <w:rsid w:val="00A72EFD"/>
    <w:rsid w:val="00A73557"/>
    <w:rsid w:val="00A7420A"/>
    <w:rsid w:val="00A7470F"/>
    <w:rsid w:val="00A747ED"/>
    <w:rsid w:val="00A74CA7"/>
    <w:rsid w:val="00A75101"/>
    <w:rsid w:val="00A75CD5"/>
    <w:rsid w:val="00A76367"/>
    <w:rsid w:val="00A7665D"/>
    <w:rsid w:val="00A76A10"/>
    <w:rsid w:val="00A76E52"/>
    <w:rsid w:val="00A77322"/>
    <w:rsid w:val="00A77786"/>
    <w:rsid w:val="00A81093"/>
    <w:rsid w:val="00A81564"/>
    <w:rsid w:val="00A81CE4"/>
    <w:rsid w:val="00A82C8A"/>
    <w:rsid w:val="00A8346B"/>
    <w:rsid w:val="00A84528"/>
    <w:rsid w:val="00A85070"/>
    <w:rsid w:val="00A851DC"/>
    <w:rsid w:val="00A8529F"/>
    <w:rsid w:val="00A852FF"/>
    <w:rsid w:val="00A853ED"/>
    <w:rsid w:val="00A85E6B"/>
    <w:rsid w:val="00A85F1C"/>
    <w:rsid w:val="00A87337"/>
    <w:rsid w:val="00A87AB6"/>
    <w:rsid w:val="00A90BDB"/>
    <w:rsid w:val="00A90C97"/>
    <w:rsid w:val="00A92243"/>
    <w:rsid w:val="00A92DDC"/>
    <w:rsid w:val="00A93019"/>
    <w:rsid w:val="00A9375C"/>
    <w:rsid w:val="00A93FA2"/>
    <w:rsid w:val="00A94551"/>
    <w:rsid w:val="00A94BA8"/>
    <w:rsid w:val="00A95F27"/>
    <w:rsid w:val="00A960C8"/>
    <w:rsid w:val="00A96604"/>
    <w:rsid w:val="00A967FC"/>
    <w:rsid w:val="00A971B5"/>
    <w:rsid w:val="00A973A2"/>
    <w:rsid w:val="00A97D8E"/>
    <w:rsid w:val="00AA0273"/>
    <w:rsid w:val="00AA03DF"/>
    <w:rsid w:val="00AA0515"/>
    <w:rsid w:val="00AA0556"/>
    <w:rsid w:val="00AA0B4E"/>
    <w:rsid w:val="00AA1103"/>
    <w:rsid w:val="00AA1B4F"/>
    <w:rsid w:val="00AA1F7A"/>
    <w:rsid w:val="00AA21D8"/>
    <w:rsid w:val="00AA22EC"/>
    <w:rsid w:val="00AA271A"/>
    <w:rsid w:val="00AA3270"/>
    <w:rsid w:val="00AA36DB"/>
    <w:rsid w:val="00AA3929"/>
    <w:rsid w:val="00AA3E97"/>
    <w:rsid w:val="00AA3EE7"/>
    <w:rsid w:val="00AA42E3"/>
    <w:rsid w:val="00AA431E"/>
    <w:rsid w:val="00AA488A"/>
    <w:rsid w:val="00AA4C94"/>
    <w:rsid w:val="00AA54F3"/>
    <w:rsid w:val="00AA6609"/>
    <w:rsid w:val="00AA694A"/>
    <w:rsid w:val="00AA6B43"/>
    <w:rsid w:val="00AA720D"/>
    <w:rsid w:val="00AA7907"/>
    <w:rsid w:val="00AB020B"/>
    <w:rsid w:val="00AB095D"/>
    <w:rsid w:val="00AB195E"/>
    <w:rsid w:val="00AB1FDE"/>
    <w:rsid w:val="00AB23F8"/>
    <w:rsid w:val="00AB2C7C"/>
    <w:rsid w:val="00AB2D32"/>
    <w:rsid w:val="00AB367A"/>
    <w:rsid w:val="00AB36F8"/>
    <w:rsid w:val="00AB3D89"/>
    <w:rsid w:val="00AB588D"/>
    <w:rsid w:val="00AB58C7"/>
    <w:rsid w:val="00AB619C"/>
    <w:rsid w:val="00AC01D1"/>
    <w:rsid w:val="00AC06B1"/>
    <w:rsid w:val="00AC0E9F"/>
    <w:rsid w:val="00AC10BF"/>
    <w:rsid w:val="00AC12C5"/>
    <w:rsid w:val="00AC1ED6"/>
    <w:rsid w:val="00AC259A"/>
    <w:rsid w:val="00AC31D6"/>
    <w:rsid w:val="00AC3742"/>
    <w:rsid w:val="00AC39A6"/>
    <w:rsid w:val="00AC3B09"/>
    <w:rsid w:val="00AC3CCA"/>
    <w:rsid w:val="00AC3DE4"/>
    <w:rsid w:val="00AC4D72"/>
    <w:rsid w:val="00AC52A5"/>
    <w:rsid w:val="00AC638B"/>
    <w:rsid w:val="00AC65ED"/>
    <w:rsid w:val="00AC6DB7"/>
    <w:rsid w:val="00AC6EFD"/>
    <w:rsid w:val="00AC7151"/>
    <w:rsid w:val="00AC75C1"/>
    <w:rsid w:val="00AC7816"/>
    <w:rsid w:val="00AD1BAD"/>
    <w:rsid w:val="00AD21BC"/>
    <w:rsid w:val="00AD26C5"/>
    <w:rsid w:val="00AD2DFC"/>
    <w:rsid w:val="00AD3650"/>
    <w:rsid w:val="00AD39B9"/>
    <w:rsid w:val="00AD3AE1"/>
    <w:rsid w:val="00AD3CFA"/>
    <w:rsid w:val="00AD4066"/>
    <w:rsid w:val="00AD4209"/>
    <w:rsid w:val="00AD460A"/>
    <w:rsid w:val="00AD49C3"/>
    <w:rsid w:val="00AD4EA5"/>
    <w:rsid w:val="00AD5726"/>
    <w:rsid w:val="00AD580D"/>
    <w:rsid w:val="00AD6A05"/>
    <w:rsid w:val="00AD7034"/>
    <w:rsid w:val="00AD78E1"/>
    <w:rsid w:val="00AD7923"/>
    <w:rsid w:val="00AD7983"/>
    <w:rsid w:val="00AD799B"/>
    <w:rsid w:val="00AD7D07"/>
    <w:rsid w:val="00AE0108"/>
    <w:rsid w:val="00AE02E2"/>
    <w:rsid w:val="00AE0407"/>
    <w:rsid w:val="00AE0C3D"/>
    <w:rsid w:val="00AE1C96"/>
    <w:rsid w:val="00AE1F01"/>
    <w:rsid w:val="00AE20CA"/>
    <w:rsid w:val="00AE272B"/>
    <w:rsid w:val="00AE328E"/>
    <w:rsid w:val="00AE3302"/>
    <w:rsid w:val="00AE399F"/>
    <w:rsid w:val="00AE3E3A"/>
    <w:rsid w:val="00AE6CF4"/>
    <w:rsid w:val="00AE70A4"/>
    <w:rsid w:val="00AE74D6"/>
    <w:rsid w:val="00AE7618"/>
    <w:rsid w:val="00AE77B4"/>
    <w:rsid w:val="00AE7C1A"/>
    <w:rsid w:val="00AE7DF8"/>
    <w:rsid w:val="00AF0BA1"/>
    <w:rsid w:val="00AF0D2B"/>
    <w:rsid w:val="00AF0D9C"/>
    <w:rsid w:val="00AF1108"/>
    <w:rsid w:val="00AF13AB"/>
    <w:rsid w:val="00AF13F5"/>
    <w:rsid w:val="00AF1D36"/>
    <w:rsid w:val="00AF23A8"/>
    <w:rsid w:val="00AF2572"/>
    <w:rsid w:val="00AF2787"/>
    <w:rsid w:val="00AF280B"/>
    <w:rsid w:val="00AF2F65"/>
    <w:rsid w:val="00AF3A46"/>
    <w:rsid w:val="00AF481A"/>
    <w:rsid w:val="00AF5F75"/>
    <w:rsid w:val="00AF6001"/>
    <w:rsid w:val="00AF66BC"/>
    <w:rsid w:val="00AF679F"/>
    <w:rsid w:val="00AF7076"/>
    <w:rsid w:val="00B00894"/>
    <w:rsid w:val="00B00B31"/>
    <w:rsid w:val="00B00C96"/>
    <w:rsid w:val="00B00EC8"/>
    <w:rsid w:val="00B010E7"/>
    <w:rsid w:val="00B01761"/>
    <w:rsid w:val="00B01A16"/>
    <w:rsid w:val="00B01E55"/>
    <w:rsid w:val="00B020E9"/>
    <w:rsid w:val="00B0238C"/>
    <w:rsid w:val="00B026DA"/>
    <w:rsid w:val="00B0291A"/>
    <w:rsid w:val="00B037D2"/>
    <w:rsid w:val="00B03C2E"/>
    <w:rsid w:val="00B0440A"/>
    <w:rsid w:val="00B0449F"/>
    <w:rsid w:val="00B04991"/>
    <w:rsid w:val="00B056BE"/>
    <w:rsid w:val="00B05F2D"/>
    <w:rsid w:val="00B06065"/>
    <w:rsid w:val="00B0640D"/>
    <w:rsid w:val="00B06573"/>
    <w:rsid w:val="00B066EF"/>
    <w:rsid w:val="00B06990"/>
    <w:rsid w:val="00B071C7"/>
    <w:rsid w:val="00B07F45"/>
    <w:rsid w:val="00B1021A"/>
    <w:rsid w:val="00B110FA"/>
    <w:rsid w:val="00B127A3"/>
    <w:rsid w:val="00B12E8A"/>
    <w:rsid w:val="00B130E7"/>
    <w:rsid w:val="00B1481A"/>
    <w:rsid w:val="00B152E1"/>
    <w:rsid w:val="00B153C4"/>
    <w:rsid w:val="00B15A1F"/>
    <w:rsid w:val="00B15C01"/>
    <w:rsid w:val="00B15C32"/>
    <w:rsid w:val="00B15FE9"/>
    <w:rsid w:val="00B1691D"/>
    <w:rsid w:val="00B177DF"/>
    <w:rsid w:val="00B20691"/>
    <w:rsid w:val="00B20799"/>
    <w:rsid w:val="00B20F3B"/>
    <w:rsid w:val="00B21326"/>
    <w:rsid w:val="00B2148A"/>
    <w:rsid w:val="00B215A7"/>
    <w:rsid w:val="00B215C6"/>
    <w:rsid w:val="00B220C2"/>
    <w:rsid w:val="00B22496"/>
    <w:rsid w:val="00B22E5D"/>
    <w:rsid w:val="00B24993"/>
    <w:rsid w:val="00B249B3"/>
    <w:rsid w:val="00B24CED"/>
    <w:rsid w:val="00B254FD"/>
    <w:rsid w:val="00B25B32"/>
    <w:rsid w:val="00B26321"/>
    <w:rsid w:val="00B265A3"/>
    <w:rsid w:val="00B2682D"/>
    <w:rsid w:val="00B276E5"/>
    <w:rsid w:val="00B278D5"/>
    <w:rsid w:val="00B306BE"/>
    <w:rsid w:val="00B30CEF"/>
    <w:rsid w:val="00B313B6"/>
    <w:rsid w:val="00B32100"/>
    <w:rsid w:val="00B32616"/>
    <w:rsid w:val="00B332F9"/>
    <w:rsid w:val="00B34517"/>
    <w:rsid w:val="00B34C7D"/>
    <w:rsid w:val="00B350F2"/>
    <w:rsid w:val="00B350F6"/>
    <w:rsid w:val="00B35117"/>
    <w:rsid w:val="00B358C5"/>
    <w:rsid w:val="00B3601A"/>
    <w:rsid w:val="00B36620"/>
    <w:rsid w:val="00B36C42"/>
    <w:rsid w:val="00B37132"/>
    <w:rsid w:val="00B3729C"/>
    <w:rsid w:val="00B37EED"/>
    <w:rsid w:val="00B400DC"/>
    <w:rsid w:val="00B401E3"/>
    <w:rsid w:val="00B4037F"/>
    <w:rsid w:val="00B4069E"/>
    <w:rsid w:val="00B41133"/>
    <w:rsid w:val="00B4117D"/>
    <w:rsid w:val="00B413C7"/>
    <w:rsid w:val="00B413EA"/>
    <w:rsid w:val="00B41414"/>
    <w:rsid w:val="00B42CB7"/>
    <w:rsid w:val="00B42EA7"/>
    <w:rsid w:val="00B433F2"/>
    <w:rsid w:val="00B43B3D"/>
    <w:rsid w:val="00B441A7"/>
    <w:rsid w:val="00B44A18"/>
    <w:rsid w:val="00B46083"/>
    <w:rsid w:val="00B46672"/>
    <w:rsid w:val="00B479A8"/>
    <w:rsid w:val="00B5076F"/>
    <w:rsid w:val="00B50AF3"/>
    <w:rsid w:val="00B50F93"/>
    <w:rsid w:val="00B510B8"/>
    <w:rsid w:val="00B51845"/>
    <w:rsid w:val="00B51923"/>
    <w:rsid w:val="00B52042"/>
    <w:rsid w:val="00B5298B"/>
    <w:rsid w:val="00B52F73"/>
    <w:rsid w:val="00B5337C"/>
    <w:rsid w:val="00B5341B"/>
    <w:rsid w:val="00B53963"/>
    <w:rsid w:val="00B53FDE"/>
    <w:rsid w:val="00B547DF"/>
    <w:rsid w:val="00B553BF"/>
    <w:rsid w:val="00B55595"/>
    <w:rsid w:val="00B5569E"/>
    <w:rsid w:val="00B55BE3"/>
    <w:rsid w:val="00B56397"/>
    <w:rsid w:val="00B56577"/>
    <w:rsid w:val="00B566E7"/>
    <w:rsid w:val="00B56C45"/>
    <w:rsid w:val="00B56E64"/>
    <w:rsid w:val="00B571DA"/>
    <w:rsid w:val="00B576DE"/>
    <w:rsid w:val="00B5775D"/>
    <w:rsid w:val="00B577D6"/>
    <w:rsid w:val="00B57EF5"/>
    <w:rsid w:val="00B60044"/>
    <w:rsid w:val="00B6027B"/>
    <w:rsid w:val="00B611EC"/>
    <w:rsid w:val="00B61306"/>
    <w:rsid w:val="00B62C61"/>
    <w:rsid w:val="00B636C8"/>
    <w:rsid w:val="00B63D67"/>
    <w:rsid w:val="00B63EFF"/>
    <w:rsid w:val="00B642FC"/>
    <w:rsid w:val="00B6495B"/>
    <w:rsid w:val="00B64C25"/>
    <w:rsid w:val="00B64F88"/>
    <w:rsid w:val="00B651BB"/>
    <w:rsid w:val="00B6564C"/>
    <w:rsid w:val="00B65EDB"/>
    <w:rsid w:val="00B66576"/>
    <w:rsid w:val="00B66F46"/>
    <w:rsid w:val="00B679D9"/>
    <w:rsid w:val="00B67AFF"/>
    <w:rsid w:val="00B70B59"/>
    <w:rsid w:val="00B70C39"/>
    <w:rsid w:val="00B70D3D"/>
    <w:rsid w:val="00B70FA9"/>
    <w:rsid w:val="00B7153C"/>
    <w:rsid w:val="00B7244F"/>
    <w:rsid w:val="00B73657"/>
    <w:rsid w:val="00B7388F"/>
    <w:rsid w:val="00B739B3"/>
    <w:rsid w:val="00B73C3E"/>
    <w:rsid w:val="00B73D00"/>
    <w:rsid w:val="00B73D32"/>
    <w:rsid w:val="00B74DD0"/>
    <w:rsid w:val="00B74EFB"/>
    <w:rsid w:val="00B75D2B"/>
    <w:rsid w:val="00B75D77"/>
    <w:rsid w:val="00B7602D"/>
    <w:rsid w:val="00B76D83"/>
    <w:rsid w:val="00B76FBF"/>
    <w:rsid w:val="00B777DE"/>
    <w:rsid w:val="00B77BBC"/>
    <w:rsid w:val="00B8068C"/>
    <w:rsid w:val="00B807AF"/>
    <w:rsid w:val="00B8116E"/>
    <w:rsid w:val="00B813C2"/>
    <w:rsid w:val="00B81AD6"/>
    <w:rsid w:val="00B826EB"/>
    <w:rsid w:val="00B82739"/>
    <w:rsid w:val="00B82D75"/>
    <w:rsid w:val="00B83A72"/>
    <w:rsid w:val="00B83BB2"/>
    <w:rsid w:val="00B84BDC"/>
    <w:rsid w:val="00B84FA8"/>
    <w:rsid w:val="00B853C6"/>
    <w:rsid w:val="00B85B62"/>
    <w:rsid w:val="00B85ECF"/>
    <w:rsid w:val="00B85F4E"/>
    <w:rsid w:val="00B871AE"/>
    <w:rsid w:val="00B87432"/>
    <w:rsid w:val="00B87C70"/>
    <w:rsid w:val="00B90452"/>
    <w:rsid w:val="00B9057D"/>
    <w:rsid w:val="00B90A2A"/>
    <w:rsid w:val="00B90D74"/>
    <w:rsid w:val="00B915AE"/>
    <w:rsid w:val="00B92441"/>
    <w:rsid w:val="00B925BD"/>
    <w:rsid w:val="00B9290F"/>
    <w:rsid w:val="00B92C92"/>
    <w:rsid w:val="00B92F82"/>
    <w:rsid w:val="00B93167"/>
    <w:rsid w:val="00B941A7"/>
    <w:rsid w:val="00B9472D"/>
    <w:rsid w:val="00B949AC"/>
    <w:rsid w:val="00B95198"/>
    <w:rsid w:val="00B9568D"/>
    <w:rsid w:val="00B965A0"/>
    <w:rsid w:val="00B96D40"/>
    <w:rsid w:val="00B974F4"/>
    <w:rsid w:val="00B97671"/>
    <w:rsid w:val="00BA0B3E"/>
    <w:rsid w:val="00BA0C52"/>
    <w:rsid w:val="00BA0F30"/>
    <w:rsid w:val="00BA11E0"/>
    <w:rsid w:val="00BA1735"/>
    <w:rsid w:val="00BA19FA"/>
    <w:rsid w:val="00BA1F88"/>
    <w:rsid w:val="00BA2217"/>
    <w:rsid w:val="00BA2C14"/>
    <w:rsid w:val="00BA34E1"/>
    <w:rsid w:val="00BA3731"/>
    <w:rsid w:val="00BA3C79"/>
    <w:rsid w:val="00BA402B"/>
    <w:rsid w:val="00BA4288"/>
    <w:rsid w:val="00BA44DE"/>
    <w:rsid w:val="00BA47A0"/>
    <w:rsid w:val="00BA50E6"/>
    <w:rsid w:val="00BA612D"/>
    <w:rsid w:val="00BA620B"/>
    <w:rsid w:val="00BA6588"/>
    <w:rsid w:val="00BA663F"/>
    <w:rsid w:val="00BA6E82"/>
    <w:rsid w:val="00BA7796"/>
    <w:rsid w:val="00BA7CFC"/>
    <w:rsid w:val="00BB0105"/>
    <w:rsid w:val="00BB0666"/>
    <w:rsid w:val="00BB0902"/>
    <w:rsid w:val="00BB1884"/>
    <w:rsid w:val="00BB254E"/>
    <w:rsid w:val="00BB2BC9"/>
    <w:rsid w:val="00BB3092"/>
    <w:rsid w:val="00BB34D8"/>
    <w:rsid w:val="00BB3ED0"/>
    <w:rsid w:val="00BB421B"/>
    <w:rsid w:val="00BB4501"/>
    <w:rsid w:val="00BB45DF"/>
    <w:rsid w:val="00BB46D3"/>
    <w:rsid w:val="00BB48E5"/>
    <w:rsid w:val="00BB52E0"/>
    <w:rsid w:val="00BB5607"/>
    <w:rsid w:val="00BB5ACA"/>
    <w:rsid w:val="00BB627F"/>
    <w:rsid w:val="00BB6348"/>
    <w:rsid w:val="00BB69D7"/>
    <w:rsid w:val="00BB6C2E"/>
    <w:rsid w:val="00BC03B0"/>
    <w:rsid w:val="00BC0C17"/>
    <w:rsid w:val="00BC0ECC"/>
    <w:rsid w:val="00BC14EF"/>
    <w:rsid w:val="00BC19CC"/>
    <w:rsid w:val="00BC1C47"/>
    <w:rsid w:val="00BC25EF"/>
    <w:rsid w:val="00BC2B22"/>
    <w:rsid w:val="00BC2D22"/>
    <w:rsid w:val="00BC35BB"/>
    <w:rsid w:val="00BC3633"/>
    <w:rsid w:val="00BC3823"/>
    <w:rsid w:val="00BC3F75"/>
    <w:rsid w:val="00BC5841"/>
    <w:rsid w:val="00BC5BDB"/>
    <w:rsid w:val="00BC5CF1"/>
    <w:rsid w:val="00BC5D43"/>
    <w:rsid w:val="00BC68B9"/>
    <w:rsid w:val="00BC69E5"/>
    <w:rsid w:val="00BC7376"/>
    <w:rsid w:val="00BC770C"/>
    <w:rsid w:val="00BD0011"/>
    <w:rsid w:val="00BD0100"/>
    <w:rsid w:val="00BD0346"/>
    <w:rsid w:val="00BD0A28"/>
    <w:rsid w:val="00BD146F"/>
    <w:rsid w:val="00BD16EB"/>
    <w:rsid w:val="00BD1D95"/>
    <w:rsid w:val="00BD2A75"/>
    <w:rsid w:val="00BD2CB0"/>
    <w:rsid w:val="00BD2EF0"/>
    <w:rsid w:val="00BD3F9A"/>
    <w:rsid w:val="00BD4ACC"/>
    <w:rsid w:val="00BD4DE9"/>
    <w:rsid w:val="00BD55B5"/>
    <w:rsid w:val="00BD5C9B"/>
    <w:rsid w:val="00BD60B4"/>
    <w:rsid w:val="00BD667E"/>
    <w:rsid w:val="00BD6954"/>
    <w:rsid w:val="00BD6EFA"/>
    <w:rsid w:val="00BD732F"/>
    <w:rsid w:val="00BD787A"/>
    <w:rsid w:val="00BD796B"/>
    <w:rsid w:val="00BD7F7C"/>
    <w:rsid w:val="00BE0AC8"/>
    <w:rsid w:val="00BE136A"/>
    <w:rsid w:val="00BE1916"/>
    <w:rsid w:val="00BE2971"/>
    <w:rsid w:val="00BE398F"/>
    <w:rsid w:val="00BE40C0"/>
    <w:rsid w:val="00BE41B3"/>
    <w:rsid w:val="00BE54F0"/>
    <w:rsid w:val="00BE59F1"/>
    <w:rsid w:val="00BE5BB2"/>
    <w:rsid w:val="00BE5DD6"/>
    <w:rsid w:val="00BE5F4A"/>
    <w:rsid w:val="00BE5F50"/>
    <w:rsid w:val="00BE644C"/>
    <w:rsid w:val="00BE6DEF"/>
    <w:rsid w:val="00BE74F6"/>
    <w:rsid w:val="00BE783C"/>
    <w:rsid w:val="00BE78AF"/>
    <w:rsid w:val="00BE7AEF"/>
    <w:rsid w:val="00BF03AD"/>
    <w:rsid w:val="00BF0724"/>
    <w:rsid w:val="00BF09B0"/>
    <w:rsid w:val="00BF0C02"/>
    <w:rsid w:val="00BF13B8"/>
    <w:rsid w:val="00BF1544"/>
    <w:rsid w:val="00BF1B53"/>
    <w:rsid w:val="00BF246D"/>
    <w:rsid w:val="00BF263F"/>
    <w:rsid w:val="00BF2682"/>
    <w:rsid w:val="00BF28E6"/>
    <w:rsid w:val="00BF2A81"/>
    <w:rsid w:val="00BF2D2F"/>
    <w:rsid w:val="00BF2F48"/>
    <w:rsid w:val="00BF6163"/>
    <w:rsid w:val="00BF6733"/>
    <w:rsid w:val="00BF67DA"/>
    <w:rsid w:val="00BF6981"/>
    <w:rsid w:val="00BF6EDE"/>
    <w:rsid w:val="00BF799D"/>
    <w:rsid w:val="00BF79C3"/>
    <w:rsid w:val="00C00CFE"/>
    <w:rsid w:val="00C00E35"/>
    <w:rsid w:val="00C01014"/>
    <w:rsid w:val="00C0115F"/>
    <w:rsid w:val="00C01D7B"/>
    <w:rsid w:val="00C0207E"/>
    <w:rsid w:val="00C0294E"/>
    <w:rsid w:val="00C031BD"/>
    <w:rsid w:val="00C033BF"/>
    <w:rsid w:val="00C034DD"/>
    <w:rsid w:val="00C04688"/>
    <w:rsid w:val="00C04AC3"/>
    <w:rsid w:val="00C0548C"/>
    <w:rsid w:val="00C06F06"/>
    <w:rsid w:val="00C07EF4"/>
    <w:rsid w:val="00C103BB"/>
    <w:rsid w:val="00C10896"/>
    <w:rsid w:val="00C108A2"/>
    <w:rsid w:val="00C1233B"/>
    <w:rsid w:val="00C126EA"/>
    <w:rsid w:val="00C12702"/>
    <w:rsid w:val="00C13952"/>
    <w:rsid w:val="00C14067"/>
    <w:rsid w:val="00C148B6"/>
    <w:rsid w:val="00C14975"/>
    <w:rsid w:val="00C159D3"/>
    <w:rsid w:val="00C160AC"/>
    <w:rsid w:val="00C165DB"/>
    <w:rsid w:val="00C167FC"/>
    <w:rsid w:val="00C17264"/>
    <w:rsid w:val="00C20688"/>
    <w:rsid w:val="00C20C3D"/>
    <w:rsid w:val="00C20FAD"/>
    <w:rsid w:val="00C226BA"/>
    <w:rsid w:val="00C2277D"/>
    <w:rsid w:val="00C22BE6"/>
    <w:rsid w:val="00C234F5"/>
    <w:rsid w:val="00C2375F"/>
    <w:rsid w:val="00C23A98"/>
    <w:rsid w:val="00C23F24"/>
    <w:rsid w:val="00C23FF6"/>
    <w:rsid w:val="00C247CB"/>
    <w:rsid w:val="00C24F46"/>
    <w:rsid w:val="00C252C5"/>
    <w:rsid w:val="00C26095"/>
    <w:rsid w:val="00C260EF"/>
    <w:rsid w:val="00C2646D"/>
    <w:rsid w:val="00C26534"/>
    <w:rsid w:val="00C26BDE"/>
    <w:rsid w:val="00C26EFB"/>
    <w:rsid w:val="00C2717F"/>
    <w:rsid w:val="00C27645"/>
    <w:rsid w:val="00C27BD9"/>
    <w:rsid w:val="00C30513"/>
    <w:rsid w:val="00C3064C"/>
    <w:rsid w:val="00C30A25"/>
    <w:rsid w:val="00C311F2"/>
    <w:rsid w:val="00C32191"/>
    <w:rsid w:val="00C32536"/>
    <w:rsid w:val="00C32576"/>
    <w:rsid w:val="00C326DE"/>
    <w:rsid w:val="00C32DB3"/>
    <w:rsid w:val="00C32E66"/>
    <w:rsid w:val="00C3322F"/>
    <w:rsid w:val="00C3355F"/>
    <w:rsid w:val="00C33654"/>
    <w:rsid w:val="00C339C1"/>
    <w:rsid w:val="00C33A04"/>
    <w:rsid w:val="00C33F9F"/>
    <w:rsid w:val="00C34FA7"/>
    <w:rsid w:val="00C35349"/>
    <w:rsid w:val="00C3569A"/>
    <w:rsid w:val="00C356FF"/>
    <w:rsid w:val="00C35A09"/>
    <w:rsid w:val="00C35C45"/>
    <w:rsid w:val="00C35FCD"/>
    <w:rsid w:val="00C3765B"/>
    <w:rsid w:val="00C411C5"/>
    <w:rsid w:val="00C41293"/>
    <w:rsid w:val="00C41ADC"/>
    <w:rsid w:val="00C41F82"/>
    <w:rsid w:val="00C42C93"/>
    <w:rsid w:val="00C43099"/>
    <w:rsid w:val="00C4350E"/>
    <w:rsid w:val="00C43F48"/>
    <w:rsid w:val="00C43F8D"/>
    <w:rsid w:val="00C448FF"/>
    <w:rsid w:val="00C45E57"/>
    <w:rsid w:val="00C47DF2"/>
    <w:rsid w:val="00C5029A"/>
    <w:rsid w:val="00C504A0"/>
    <w:rsid w:val="00C51506"/>
    <w:rsid w:val="00C523D6"/>
    <w:rsid w:val="00C52EDE"/>
    <w:rsid w:val="00C52F29"/>
    <w:rsid w:val="00C53C56"/>
    <w:rsid w:val="00C54121"/>
    <w:rsid w:val="00C544E1"/>
    <w:rsid w:val="00C54DB1"/>
    <w:rsid w:val="00C54FB0"/>
    <w:rsid w:val="00C550BF"/>
    <w:rsid w:val="00C55170"/>
    <w:rsid w:val="00C5519F"/>
    <w:rsid w:val="00C55F53"/>
    <w:rsid w:val="00C55F7C"/>
    <w:rsid w:val="00C5675F"/>
    <w:rsid w:val="00C56CE6"/>
    <w:rsid w:val="00C5745F"/>
    <w:rsid w:val="00C57847"/>
    <w:rsid w:val="00C5790F"/>
    <w:rsid w:val="00C57AE8"/>
    <w:rsid w:val="00C60005"/>
    <w:rsid w:val="00C60CE5"/>
    <w:rsid w:val="00C61852"/>
    <w:rsid w:val="00C61A98"/>
    <w:rsid w:val="00C621AB"/>
    <w:rsid w:val="00C622C1"/>
    <w:rsid w:val="00C62DFB"/>
    <w:rsid w:val="00C63201"/>
    <w:rsid w:val="00C63226"/>
    <w:rsid w:val="00C63645"/>
    <w:rsid w:val="00C63D5F"/>
    <w:rsid w:val="00C643D9"/>
    <w:rsid w:val="00C644BA"/>
    <w:rsid w:val="00C64B3A"/>
    <w:rsid w:val="00C64B70"/>
    <w:rsid w:val="00C64E62"/>
    <w:rsid w:val="00C65046"/>
    <w:rsid w:val="00C651D5"/>
    <w:rsid w:val="00C65355"/>
    <w:rsid w:val="00C65CCC"/>
    <w:rsid w:val="00C65E36"/>
    <w:rsid w:val="00C66C2C"/>
    <w:rsid w:val="00C6756B"/>
    <w:rsid w:val="00C678B6"/>
    <w:rsid w:val="00C67CF7"/>
    <w:rsid w:val="00C70F8D"/>
    <w:rsid w:val="00C73206"/>
    <w:rsid w:val="00C7338F"/>
    <w:rsid w:val="00C73E24"/>
    <w:rsid w:val="00C74CC3"/>
    <w:rsid w:val="00C75048"/>
    <w:rsid w:val="00C75423"/>
    <w:rsid w:val="00C7618F"/>
    <w:rsid w:val="00C76579"/>
    <w:rsid w:val="00C765A9"/>
    <w:rsid w:val="00C77C61"/>
    <w:rsid w:val="00C805CE"/>
    <w:rsid w:val="00C80BA5"/>
    <w:rsid w:val="00C80F9D"/>
    <w:rsid w:val="00C814C2"/>
    <w:rsid w:val="00C8162D"/>
    <w:rsid w:val="00C82860"/>
    <w:rsid w:val="00C829B8"/>
    <w:rsid w:val="00C82ACF"/>
    <w:rsid w:val="00C830BB"/>
    <w:rsid w:val="00C83A0B"/>
    <w:rsid w:val="00C84087"/>
    <w:rsid w:val="00C842D0"/>
    <w:rsid w:val="00C84ED1"/>
    <w:rsid w:val="00C84FEA"/>
    <w:rsid w:val="00C8579D"/>
    <w:rsid w:val="00C863CC"/>
    <w:rsid w:val="00C86890"/>
    <w:rsid w:val="00C87BE5"/>
    <w:rsid w:val="00C9038F"/>
    <w:rsid w:val="00C9141E"/>
    <w:rsid w:val="00C92133"/>
    <w:rsid w:val="00C926ED"/>
    <w:rsid w:val="00C92752"/>
    <w:rsid w:val="00C928A2"/>
    <w:rsid w:val="00C92A5B"/>
    <w:rsid w:val="00C92AAB"/>
    <w:rsid w:val="00C92CCA"/>
    <w:rsid w:val="00C932E9"/>
    <w:rsid w:val="00C93354"/>
    <w:rsid w:val="00C93CD3"/>
    <w:rsid w:val="00C94004"/>
    <w:rsid w:val="00C95ED3"/>
    <w:rsid w:val="00C96C9E"/>
    <w:rsid w:val="00C97B7A"/>
    <w:rsid w:val="00CA0491"/>
    <w:rsid w:val="00CA0A84"/>
    <w:rsid w:val="00CA1933"/>
    <w:rsid w:val="00CA2412"/>
    <w:rsid w:val="00CA2435"/>
    <w:rsid w:val="00CA33C3"/>
    <w:rsid w:val="00CA3884"/>
    <w:rsid w:val="00CA3D37"/>
    <w:rsid w:val="00CA3DAA"/>
    <w:rsid w:val="00CA4068"/>
    <w:rsid w:val="00CA439E"/>
    <w:rsid w:val="00CA4B31"/>
    <w:rsid w:val="00CA4CAF"/>
    <w:rsid w:val="00CA50F0"/>
    <w:rsid w:val="00CA5250"/>
    <w:rsid w:val="00CA58DE"/>
    <w:rsid w:val="00CA63F1"/>
    <w:rsid w:val="00CA6893"/>
    <w:rsid w:val="00CA68C7"/>
    <w:rsid w:val="00CA6C1C"/>
    <w:rsid w:val="00CA7B1E"/>
    <w:rsid w:val="00CA7BA0"/>
    <w:rsid w:val="00CB001C"/>
    <w:rsid w:val="00CB0320"/>
    <w:rsid w:val="00CB13A6"/>
    <w:rsid w:val="00CB2128"/>
    <w:rsid w:val="00CB2514"/>
    <w:rsid w:val="00CB2579"/>
    <w:rsid w:val="00CB2729"/>
    <w:rsid w:val="00CB276A"/>
    <w:rsid w:val="00CB2EE8"/>
    <w:rsid w:val="00CB37F8"/>
    <w:rsid w:val="00CB38D8"/>
    <w:rsid w:val="00CB4053"/>
    <w:rsid w:val="00CB43C1"/>
    <w:rsid w:val="00CB4A66"/>
    <w:rsid w:val="00CB51F3"/>
    <w:rsid w:val="00CB5BDF"/>
    <w:rsid w:val="00CB5C5E"/>
    <w:rsid w:val="00CB6082"/>
    <w:rsid w:val="00CB633D"/>
    <w:rsid w:val="00CB6888"/>
    <w:rsid w:val="00CB6FE8"/>
    <w:rsid w:val="00CB7DC3"/>
    <w:rsid w:val="00CB7FA0"/>
    <w:rsid w:val="00CC000F"/>
    <w:rsid w:val="00CC0760"/>
    <w:rsid w:val="00CC0A61"/>
    <w:rsid w:val="00CC11DF"/>
    <w:rsid w:val="00CC229D"/>
    <w:rsid w:val="00CC3336"/>
    <w:rsid w:val="00CC33E7"/>
    <w:rsid w:val="00CC3E71"/>
    <w:rsid w:val="00CC4008"/>
    <w:rsid w:val="00CC4423"/>
    <w:rsid w:val="00CC5950"/>
    <w:rsid w:val="00CC5FCE"/>
    <w:rsid w:val="00CC6D75"/>
    <w:rsid w:val="00CC7356"/>
    <w:rsid w:val="00CC75A2"/>
    <w:rsid w:val="00CD002D"/>
    <w:rsid w:val="00CD06A5"/>
    <w:rsid w:val="00CD0E2F"/>
    <w:rsid w:val="00CD0F9B"/>
    <w:rsid w:val="00CD132E"/>
    <w:rsid w:val="00CD149D"/>
    <w:rsid w:val="00CD1D49"/>
    <w:rsid w:val="00CD24A3"/>
    <w:rsid w:val="00CD2BC7"/>
    <w:rsid w:val="00CD2C73"/>
    <w:rsid w:val="00CD2F20"/>
    <w:rsid w:val="00CD3418"/>
    <w:rsid w:val="00CD3F4F"/>
    <w:rsid w:val="00CD3F97"/>
    <w:rsid w:val="00CD410B"/>
    <w:rsid w:val="00CD4646"/>
    <w:rsid w:val="00CD4DE4"/>
    <w:rsid w:val="00CD503C"/>
    <w:rsid w:val="00CD530E"/>
    <w:rsid w:val="00CD5E38"/>
    <w:rsid w:val="00CD5F3B"/>
    <w:rsid w:val="00CD6463"/>
    <w:rsid w:val="00CD6B20"/>
    <w:rsid w:val="00CD6B38"/>
    <w:rsid w:val="00CD6FC5"/>
    <w:rsid w:val="00CD6FDF"/>
    <w:rsid w:val="00CD7AFF"/>
    <w:rsid w:val="00CD7B11"/>
    <w:rsid w:val="00CE020A"/>
    <w:rsid w:val="00CE0D0B"/>
    <w:rsid w:val="00CE1339"/>
    <w:rsid w:val="00CE1D53"/>
    <w:rsid w:val="00CE304B"/>
    <w:rsid w:val="00CE3F1D"/>
    <w:rsid w:val="00CE4201"/>
    <w:rsid w:val="00CE4D81"/>
    <w:rsid w:val="00CE4DC9"/>
    <w:rsid w:val="00CE4F9F"/>
    <w:rsid w:val="00CE52BD"/>
    <w:rsid w:val="00CE61CC"/>
    <w:rsid w:val="00CE67F0"/>
    <w:rsid w:val="00CE6E42"/>
    <w:rsid w:val="00CE7C21"/>
    <w:rsid w:val="00CE7CF5"/>
    <w:rsid w:val="00CF05AD"/>
    <w:rsid w:val="00CF06E1"/>
    <w:rsid w:val="00CF09C8"/>
    <w:rsid w:val="00CF0A58"/>
    <w:rsid w:val="00CF0ADD"/>
    <w:rsid w:val="00CF20B7"/>
    <w:rsid w:val="00CF27FF"/>
    <w:rsid w:val="00CF2C31"/>
    <w:rsid w:val="00CF2CD9"/>
    <w:rsid w:val="00CF4887"/>
    <w:rsid w:val="00CF4BB0"/>
    <w:rsid w:val="00CF58E6"/>
    <w:rsid w:val="00CF5972"/>
    <w:rsid w:val="00CF5B29"/>
    <w:rsid w:val="00CF5BBC"/>
    <w:rsid w:val="00CF6692"/>
    <w:rsid w:val="00CF67DE"/>
    <w:rsid w:val="00CF6DA2"/>
    <w:rsid w:val="00CF7043"/>
    <w:rsid w:val="00CF7441"/>
    <w:rsid w:val="00CF7783"/>
    <w:rsid w:val="00CF7920"/>
    <w:rsid w:val="00D001B4"/>
    <w:rsid w:val="00D0044D"/>
    <w:rsid w:val="00D00D16"/>
    <w:rsid w:val="00D01B61"/>
    <w:rsid w:val="00D0256F"/>
    <w:rsid w:val="00D02963"/>
    <w:rsid w:val="00D02AC1"/>
    <w:rsid w:val="00D03B3D"/>
    <w:rsid w:val="00D03C6C"/>
    <w:rsid w:val="00D04760"/>
    <w:rsid w:val="00D04848"/>
    <w:rsid w:val="00D048C1"/>
    <w:rsid w:val="00D04A95"/>
    <w:rsid w:val="00D06288"/>
    <w:rsid w:val="00D068C7"/>
    <w:rsid w:val="00D0710B"/>
    <w:rsid w:val="00D079A0"/>
    <w:rsid w:val="00D07B2B"/>
    <w:rsid w:val="00D10533"/>
    <w:rsid w:val="00D106D5"/>
    <w:rsid w:val="00D108D2"/>
    <w:rsid w:val="00D10E6B"/>
    <w:rsid w:val="00D12077"/>
    <w:rsid w:val="00D1217A"/>
    <w:rsid w:val="00D121D2"/>
    <w:rsid w:val="00D128A4"/>
    <w:rsid w:val="00D1382B"/>
    <w:rsid w:val="00D13A03"/>
    <w:rsid w:val="00D14138"/>
    <w:rsid w:val="00D144A7"/>
    <w:rsid w:val="00D147C8"/>
    <w:rsid w:val="00D14BEC"/>
    <w:rsid w:val="00D15131"/>
    <w:rsid w:val="00D151A3"/>
    <w:rsid w:val="00D167D1"/>
    <w:rsid w:val="00D16E1F"/>
    <w:rsid w:val="00D16FA2"/>
    <w:rsid w:val="00D20954"/>
    <w:rsid w:val="00D210C7"/>
    <w:rsid w:val="00D210CF"/>
    <w:rsid w:val="00D21201"/>
    <w:rsid w:val="00D21C39"/>
    <w:rsid w:val="00D21FC6"/>
    <w:rsid w:val="00D2243A"/>
    <w:rsid w:val="00D22555"/>
    <w:rsid w:val="00D2263F"/>
    <w:rsid w:val="00D2267B"/>
    <w:rsid w:val="00D22A6A"/>
    <w:rsid w:val="00D22AC4"/>
    <w:rsid w:val="00D2310C"/>
    <w:rsid w:val="00D24946"/>
    <w:rsid w:val="00D262BC"/>
    <w:rsid w:val="00D27279"/>
    <w:rsid w:val="00D27DE5"/>
    <w:rsid w:val="00D305B7"/>
    <w:rsid w:val="00D3091E"/>
    <w:rsid w:val="00D30A32"/>
    <w:rsid w:val="00D3141A"/>
    <w:rsid w:val="00D3176A"/>
    <w:rsid w:val="00D3194E"/>
    <w:rsid w:val="00D3284F"/>
    <w:rsid w:val="00D32EBE"/>
    <w:rsid w:val="00D33393"/>
    <w:rsid w:val="00D33C3B"/>
    <w:rsid w:val="00D33D36"/>
    <w:rsid w:val="00D340F7"/>
    <w:rsid w:val="00D347DF"/>
    <w:rsid w:val="00D34CDE"/>
    <w:rsid w:val="00D34D94"/>
    <w:rsid w:val="00D35BEF"/>
    <w:rsid w:val="00D36551"/>
    <w:rsid w:val="00D37644"/>
    <w:rsid w:val="00D40282"/>
    <w:rsid w:val="00D405AD"/>
    <w:rsid w:val="00D409E2"/>
    <w:rsid w:val="00D40FC0"/>
    <w:rsid w:val="00D41424"/>
    <w:rsid w:val="00D41A52"/>
    <w:rsid w:val="00D41BE8"/>
    <w:rsid w:val="00D427D7"/>
    <w:rsid w:val="00D42DD1"/>
    <w:rsid w:val="00D440A5"/>
    <w:rsid w:val="00D44C97"/>
    <w:rsid w:val="00D44E62"/>
    <w:rsid w:val="00D45681"/>
    <w:rsid w:val="00D4577B"/>
    <w:rsid w:val="00D464BF"/>
    <w:rsid w:val="00D465E7"/>
    <w:rsid w:val="00D502EA"/>
    <w:rsid w:val="00D50E55"/>
    <w:rsid w:val="00D51298"/>
    <w:rsid w:val="00D51570"/>
    <w:rsid w:val="00D52AE7"/>
    <w:rsid w:val="00D5374A"/>
    <w:rsid w:val="00D5519C"/>
    <w:rsid w:val="00D5525C"/>
    <w:rsid w:val="00D556AD"/>
    <w:rsid w:val="00D559AD"/>
    <w:rsid w:val="00D56009"/>
    <w:rsid w:val="00D576C7"/>
    <w:rsid w:val="00D602AB"/>
    <w:rsid w:val="00D60381"/>
    <w:rsid w:val="00D605A2"/>
    <w:rsid w:val="00D616DE"/>
    <w:rsid w:val="00D621D8"/>
    <w:rsid w:val="00D62201"/>
    <w:rsid w:val="00D62A03"/>
    <w:rsid w:val="00D631E6"/>
    <w:rsid w:val="00D63593"/>
    <w:rsid w:val="00D63826"/>
    <w:rsid w:val="00D6412F"/>
    <w:rsid w:val="00D64766"/>
    <w:rsid w:val="00D64874"/>
    <w:rsid w:val="00D64A99"/>
    <w:rsid w:val="00D64ECE"/>
    <w:rsid w:val="00D650D4"/>
    <w:rsid w:val="00D651D1"/>
    <w:rsid w:val="00D65F60"/>
    <w:rsid w:val="00D661EF"/>
    <w:rsid w:val="00D66A25"/>
    <w:rsid w:val="00D66C10"/>
    <w:rsid w:val="00D66FCA"/>
    <w:rsid w:val="00D670DA"/>
    <w:rsid w:val="00D672FE"/>
    <w:rsid w:val="00D67AF4"/>
    <w:rsid w:val="00D67C22"/>
    <w:rsid w:val="00D700BC"/>
    <w:rsid w:val="00D70965"/>
    <w:rsid w:val="00D70D45"/>
    <w:rsid w:val="00D717BB"/>
    <w:rsid w:val="00D7226B"/>
    <w:rsid w:val="00D72358"/>
    <w:rsid w:val="00D72707"/>
    <w:rsid w:val="00D729BF"/>
    <w:rsid w:val="00D731E7"/>
    <w:rsid w:val="00D739FB"/>
    <w:rsid w:val="00D73B10"/>
    <w:rsid w:val="00D74B56"/>
    <w:rsid w:val="00D753EA"/>
    <w:rsid w:val="00D759C3"/>
    <w:rsid w:val="00D75A9C"/>
    <w:rsid w:val="00D76EE1"/>
    <w:rsid w:val="00D77950"/>
    <w:rsid w:val="00D77BD5"/>
    <w:rsid w:val="00D80009"/>
    <w:rsid w:val="00D829C8"/>
    <w:rsid w:val="00D832FF"/>
    <w:rsid w:val="00D83E0E"/>
    <w:rsid w:val="00D84468"/>
    <w:rsid w:val="00D8489B"/>
    <w:rsid w:val="00D85292"/>
    <w:rsid w:val="00D857D9"/>
    <w:rsid w:val="00D86079"/>
    <w:rsid w:val="00D86333"/>
    <w:rsid w:val="00D90871"/>
    <w:rsid w:val="00D9096B"/>
    <w:rsid w:val="00D9155F"/>
    <w:rsid w:val="00D9170F"/>
    <w:rsid w:val="00D92226"/>
    <w:rsid w:val="00D931FA"/>
    <w:rsid w:val="00D93961"/>
    <w:rsid w:val="00D9403F"/>
    <w:rsid w:val="00D94367"/>
    <w:rsid w:val="00D945F8"/>
    <w:rsid w:val="00D94B89"/>
    <w:rsid w:val="00D95796"/>
    <w:rsid w:val="00D95847"/>
    <w:rsid w:val="00D959B4"/>
    <w:rsid w:val="00DA088C"/>
    <w:rsid w:val="00DA101F"/>
    <w:rsid w:val="00DA1209"/>
    <w:rsid w:val="00DA1252"/>
    <w:rsid w:val="00DA2085"/>
    <w:rsid w:val="00DA44DE"/>
    <w:rsid w:val="00DA4599"/>
    <w:rsid w:val="00DA59CD"/>
    <w:rsid w:val="00DA5EFA"/>
    <w:rsid w:val="00DA6476"/>
    <w:rsid w:val="00DA7279"/>
    <w:rsid w:val="00DA742B"/>
    <w:rsid w:val="00DA7FB6"/>
    <w:rsid w:val="00DB0248"/>
    <w:rsid w:val="00DB037D"/>
    <w:rsid w:val="00DB1562"/>
    <w:rsid w:val="00DB1A9A"/>
    <w:rsid w:val="00DB1EE8"/>
    <w:rsid w:val="00DB20CE"/>
    <w:rsid w:val="00DB2178"/>
    <w:rsid w:val="00DB282E"/>
    <w:rsid w:val="00DB29B0"/>
    <w:rsid w:val="00DB2DC6"/>
    <w:rsid w:val="00DB3ECE"/>
    <w:rsid w:val="00DB3EDA"/>
    <w:rsid w:val="00DB593E"/>
    <w:rsid w:val="00DB620A"/>
    <w:rsid w:val="00DB6726"/>
    <w:rsid w:val="00DB7DFA"/>
    <w:rsid w:val="00DC0243"/>
    <w:rsid w:val="00DC04F1"/>
    <w:rsid w:val="00DC0A45"/>
    <w:rsid w:val="00DC0D2C"/>
    <w:rsid w:val="00DC1CE3"/>
    <w:rsid w:val="00DC2078"/>
    <w:rsid w:val="00DC32FD"/>
    <w:rsid w:val="00DC3563"/>
    <w:rsid w:val="00DC3647"/>
    <w:rsid w:val="00DC3832"/>
    <w:rsid w:val="00DC3B87"/>
    <w:rsid w:val="00DC3CDA"/>
    <w:rsid w:val="00DC40BB"/>
    <w:rsid w:val="00DC4456"/>
    <w:rsid w:val="00DC6430"/>
    <w:rsid w:val="00DC6E32"/>
    <w:rsid w:val="00DC73B8"/>
    <w:rsid w:val="00DC7A51"/>
    <w:rsid w:val="00DC7D09"/>
    <w:rsid w:val="00DD063F"/>
    <w:rsid w:val="00DD27D0"/>
    <w:rsid w:val="00DD29D7"/>
    <w:rsid w:val="00DD3094"/>
    <w:rsid w:val="00DD38AB"/>
    <w:rsid w:val="00DD3B1E"/>
    <w:rsid w:val="00DD483C"/>
    <w:rsid w:val="00DD4B78"/>
    <w:rsid w:val="00DD5487"/>
    <w:rsid w:val="00DD6251"/>
    <w:rsid w:val="00DD6830"/>
    <w:rsid w:val="00DD7878"/>
    <w:rsid w:val="00DD7C91"/>
    <w:rsid w:val="00DD7DED"/>
    <w:rsid w:val="00DE060A"/>
    <w:rsid w:val="00DE18F3"/>
    <w:rsid w:val="00DE1A21"/>
    <w:rsid w:val="00DE31D7"/>
    <w:rsid w:val="00DE48E2"/>
    <w:rsid w:val="00DE4BB0"/>
    <w:rsid w:val="00DE504F"/>
    <w:rsid w:val="00DE51EB"/>
    <w:rsid w:val="00DE5B5F"/>
    <w:rsid w:val="00DE60AC"/>
    <w:rsid w:val="00DE6119"/>
    <w:rsid w:val="00DE6F89"/>
    <w:rsid w:val="00DE75BD"/>
    <w:rsid w:val="00DE7645"/>
    <w:rsid w:val="00DE7B3A"/>
    <w:rsid w:val="00DF05AC"/>
    <w:rsid w:val="00DF1A51"/>
    <w:rsid w:val="00DF1A65"/>
    <w:rsid w:val="00DF1F42"/>
    <w:rsid w:val="00DF2829"/>
    <w:rsid w:val="00DF35C0"/>
    <w:rsid w:val="00DF3F7A"/>
    <w:rsid w:val="00DF409D"/>
    <w:rsid w:val="00DF4228"/>
    <w:rsid w:val="00DF4310"/>
    <w:rsid w:val="00DF4672"/>
    <w:rsid w:val="00DF48BB"/>
    <w:rsid w:val="00DF614E"/>
    <w:rsid w:val="00DF6246"/>
    <w:rsid w:val="00DF6717"/>
    <w:rsid w:val="00DF6B3F"/>
    <w:rsid w:val="00DF6F8C"/>
    <w:rsid w:val="00DF6FC1"/>
    <w:rsid w:val="00DF72E4"/>
    <w:rsid w:val="00DF7347"/>
    <w:rsid w:val="00DF7CF2"/>
    <w:rsid w:val="00E0008F"/>
    <w:rsid w:val="00E00696"/>
    <w:rsid w:val="00E01111"/>
    <w:rsid w:val="00E0199B"/>
    <w:rsid w:val="00E029CD"/>
    <w:rsid w:val="00E02A63"/>
    <w:rsid w:val="00E03651"/>
    <w:rsid w:val="00E03808"/>
    <w:rsid w:val="00E041C6"/>
    <w:rsid w:val="00E042AA"/>
    <w:rsid w:val="00E04E15"/>
    <w:rsid w:val="00E054E7"/>
    <w:rsid w:val="00E05EA2"/>
    <w:rsid w:val="00E060C2"/>
    <w:rsid w:val="00E06324"/>
    <w:rsid w:val="00E06740"/>
    <w:rsid w:val="00E06D3E"/>
    <w:rsid w:val="00E06FF0"/>
    <w:rsid w:val="00E07B81"/>
    <w:rsid w:val="00E07DBE"/>
    <w:rsid w:val="00E1099C"/>
    <w:rsid w:val="00E10AFD"/>
    <w:rsid w:val="00E10B51"/>
    <w:rsid w:val="00E11445"/>
    <w:rsid w:val="00E116C6"/>
    <w:rsid w:val="00E12B11"/>
    <w:rsid w:val="00E12FB0"/>
    <w:rsid w:val="00E13624"/>
    <w:rsid w:val="00E13D7A"/>
    <w:rsid w:val="00E141E8"/>
    <w:rsid w:val="00E1467E"/>
    <w:rsid w:val="00E14814"/>
    <w:rsid w:val="00E1512C"/>
    <w:rsid w:val="00E153E4"/>
    <w:rsid w:val="00E156C7"/>
    <w:rsid w:val="00E1591B"/>
    <w:rsid w:val="00E15EFA"/>
    <w:rsid w:val="00E16A50"/>
    <w:rsid w:val="00E1779A"/>
    <w:rsid w:val="00E17975"/>
    <w:rsid w:val="00E21025"/>
    <w:rsid w:val="00E2145B"/>
    <w:rsid w:val="00E22090"/>
    <w:rsid w:val="00E2259C"/>
    <w:rsid w:val="00E226B0"/>
    <w:rsid w:val="00E229AF"/>
    <w:rsid w:val="00E22FDC"/>
    <w:rsid w:val="00E2340A"/>
    <w:rsid w:val="00E23AD8"/>
    <w:rsid w:val="00E249D5"/>
    <w:rsid w:val="00E24A71"/>
    <w:rsid w:val="00E25017"/>
    <w:rsid w:val="00E256EB"/>
    <w:rsid w:val="00E25FFB"/>
    <w:rsid w:val="00E26AD4"/>
    <w:rsid w:val="00E26F73"/>
    <w:rsid w:val="00E3078E"/>
    <w:rsid w:val="00E30A34"/>
    <w:rsid w:val="00E31AA9"/>
    <w:rsid w:val="00E3305E"/>
    <w:rsid w:val="00E33388"/>
    <w:rsid w:val="00E33BF0"/>
    <w:rsid w:val="00E33C68"/>
    <w:rsid w:val="00E33C99"/>
    <w:rsid w:val="00E342D8"/>
    <w:rsid w:val="00E34DEF"/>
    <w:rsid w:val="00E34EEB"/>
    <w:rsid w:val="00E360EE"/>
    <w:rsid w:val="00E366D3"/>
    <w:rsid w:val="00E3687C"/>
    <w:rsid w:val="00E36956"/>
    <w:rsid w:val="00E379AD"/>
    <w:rsid w:val="00E407D7"/>
    <w:rsid w:val="00E41195"/>
    <w:rsid w:val="00E4141B"/>
    <w:rsid w:val="00E42A6C"/>
    <w:rsid w:val="00E4380A"/>
    <w:rsid w:val="00E43EBE"/>
    <w:rsid w:val="00E447BB"/>
    <w:rsid w:val="00E4485F"/>
    <w:rsid w:val="00E449F5"/>
    <w:rsid w:val="00E44EB9"/>
    <w:rsid w:val="00E45BDC"/>
    <w:rsid w:val="00E46358"/>
    <w:rsid w:val="00E46B7B"/>
    <w:rsid w:val="00E471DC"/>
    <w:rsid w:val="00E50124"/>
    <w:rsid w:val="00E504C7"/>
    <w:rsid w:val="00E50CBD"/>
    <w:rsid w:val="00E50EB4"/>
    <w:rsid w:val="00E51242"/>
    <w:rsid w:val="00E5150A"/>
    <w:rsid w:val="00E516C3"/>
    <w:rsid w:val="00E51814"/>
    <w:rsid w:val="00E51D5B"/>
    <w:rsid w:val="00E528B4"/>
    <w:rsid w:val="00E532FC"/>
    <w:rsid w:val="00E54B10"/>
    <w:rsid w:val="00E55300"/>
    <w:rsid w:val="00E559B4"/>
    <w:rsid w:val="00E55BB0"/>
    <w:rsid w:val="00E55BCE"/>
    <w:rsid w:val="00E55E3A"/>
    <w:rsid w:val="00E5703A"/>
    <w:rsid w:val="00E571D4"/>
    <w:rsid w:val="00E57C0E"/>
    <w:rsid w:val="00E609E5"/>
    <w:rsid w:val="00E60F27"/>
    <w:rsid w:val="00E61238"/>
    <w:rsid w:val="00E6126E"/>
    <w:rsid w:val="00E61FC3"/>
    <w:rsid w:val="00E621BC"/>
    <w:rsid w:val="00E62331"/>
    <w:rsid w:val="00E634B0"/>
    <w:rsid w:val="00E63560"/>
    <w:rsid w:val="00E63B4B"/>
    <w:rsid w:val="00E643D9"/>
    <w:rsid w:val="00E648D2"/>
    <w:rsid w:val="00E64D93"/>
    <w:rsid w:val="00E65156"/>
    <w:rsid w:val="00E65EDB"/>
    <w:rsid w:val="00E66354"/>
    <w:rsid w:val="00E665DC"/>
    <w:rsid w:val="00E66927"/>
    <w:rsid w:val="00E66F32"/>
    <w:rsid w:val="00E677B8"/>
    <w:rsid w:val="00E67EF6"/>
    <w:rsid w:val="00E67FA1"/>
    <w:rsid w:val="00E7019D"/>
    <w:rsid w:val="00E70AD5"/>
    <w:rsid w:val="00E71874"/>
    <w:rsid w:val="00E71C24"/>
    <w:rsid w:val="00E71F7C"/>
    <w:rsid w:val="00E72533"/>
    <w:rsid w:val="00E727BC"/>
    <w:rsid w:val="00E72A53"/>
    <w:rsid w:val="00E72D67"/>
    <w:rsid w:val="00E73040"/>
    <w:rsid w:val="00E73526"/>
    <w:rsid w:val="00E7387D"/>
    <w:rsid w:val="00E73D53"/>
    <w:rsid w:val="00E73DEB"/>
    <w:rsid w:val="00E75111"/>
    <w:rsid w:val="00E7512A"/>
    <w:rsid w:val="00E75402"/>
    <w:rsid w:val="00E75E42"/>
    <w:rsid w:val="00E76CAB"/>
    <w:rsid w:val="00E76CF6"/>
    <w:rsid w:val="00E77296"/>
    <w:rsid w:val="00E77A4A"/>
    <w:rsid w:val="00E8000E"/>
    <w:rsid w:val="00E817F5"/>
    <w:rsid w:val="00E81E9E"/>
    <w:rsid w:val="00E820A2"/>
    <w:rsid w:val="00E821B7"/>
    <w:rsid w:val="00E82311"/>
    <w:rsid w:val="00E82AE5"/>
    <w:rsid w:val="00E82C5B"/>
    <w:rsid w:val="00E84711"/>
    <w:rsid w:val="00E84AFE"/>
    <w:rsid w:val="00E84D3A"/>
    <w:rsid w:val="00E85A06"/>
    <w:rsid w:val="00E86FB6"/>
    <w:rsid w:val="00E8723E"/>
    <w:rsid w:val="00E87EF7"/>
    <w:rsid w:val="00E903D8"/>
    <w:rsid w:val="00E90905"/>
    <w:rsid w:val="00E91205"/>
    <w:rsid w:val="00E918AE"/>
    <w:rsid w:val="00E91A9D"/>
    <w:rsid w:val="00E91BCE"/>
    <w:rsid w:val="00E92421"/>
    <w:rsid w:val="00E92483"/>
    <w:rsid w:val="00E92F4C"/>
    <w:rsid w:val="00E93763"/>
    <w:rsid w:val="00E93965"/>
    <w:rsid w:val="00E93BEA"/>
    <w:rsid w:val="00E93C84"/>
    <w:rsid w:val="00E967C1"/>
    <w:rsid w:val="00E968E1"/>
    <w:rsid w:val="00E96B9A"/>
    <w:rsid w:val="00E96C4C"/>
    <w:rsid w:val="00E97FE0"/>
    <w:rsid w:val="00EA16D9"/>
    <w:rsid w:val="00EA1ACB"/>
    <w:rsid w:val="00EA1E94"/>
    <w:rsid w:val="00EA1ECE"/>
    <w:rsid w:val="00EA2157"/>
    <w:rsid w:val="00EA23AF"/>
    <w:rsid w:val="00EA263E"/>
    <w:rsid w:val="00EA27BD"/>
    <w:rsid w:val="00EA29DC"/>
    <w:rsid w:val="00EA2AAE"/>
    <w:rsid w:val="00EA2EC0"/>
    <w:rsid w:val="00EA33CE"/>
    <w:rsid w:val="00EA34AA"/>
    <w:rsid w:val="00EA3A03"/>
    <w:rsid w:val="00EA3B5F"/>
    <w:rsid w:val="00EA3DBD"/>
    <w:rsid w:val="00EA426D"/>
    <w:rsid w:val="00EA427A"/>
    <w:rsid w:val="00EA6941"/>
    <w:rsid w:val="00EA6C03"/>
    <w:rsid w:val="00EA723B"/>
    <w:rsid w:val="00EA7641"/>
    <w:rsid w:val="00EA7924"/>
    <w:rsid w:val="00EB0670"/>
    <w:rsid w:val="00EB10A0"/>
    <w:rsid w:val="00EB2427"/>
    <w:rsid w:val="00EB24AF"/>
    <w:rsid w:val="00EB3091"/>
    <w:rsid w:val="00EB324F"/>
    <w:rsid w:val="00EB4209"/>
    <w:rsid w:val="00EB513D"/>
    <w:rsid w:val="00EB5F30"/>
    <w:rsid w:val="00EB6350"/>
    <w:rsid w:val="00EB687A"/>
    <w:rsid w:val="00EB691D"/>
    <w:rsid w:val="00EB6B8D"/>
    <w:rsid w:val="00EB72F4"/>
    <w:rsid w:val="00EB7382"/>
    <w:rsid w:val="00EC019C"/>
    <w:rsid w:val="00EC10A8"/>
    <w:rsid w:val="00EC1607"/>
    <w:rsid w:val="00EC2F62"/>
    <w:rsid w:val="00EC3624"/>
    <w:rsid w:val="00EC38A2"/>
    <w:rsid w:val="00EC5A58"/>
    <w:rsid w:val="00EC62EB"/>
    <w:rsid w:val="00EC6E9F"/>
    <w:rsid w:val="00ED1778"/>
    <w:rsid w:val="00ED1D30"/>
    <w:rsid w:val="00ED375C"/>
    <w:rsid w:val="00ED385D"/>
    <w:rsid w:val="00ED4158"/>
    <w:rsid w:val="00ED4407"/>
    <w:rsid w:val="00ED44F0"/>
    <w:rsid w:val="00ED45C2"/>
    <w:rsid w:val="00ED4B33"/>
    <w:rsid w:val="00ED4C17"/>
    <w:rsid w:val="00ED4C1D"/>
    <w:rsid w:val="00ED4D95"/>
    <w:rsid w:val="00ED586A"/>
    <w:rsid w:val="00ED5993"/>
    <w:rsid w:val="00ED611E"/>
    <w:rsid w:val="00ED6DB8"/>
    <w:rsid w:val="00ED6E86"/>
    <w:rsid w:val="00ED7DD6"/>
    <w:rsid w:val="00EE060B"/>
    <w:rsid w:val="00EE0B10"/>
    <w:rsid w:val="00EE0DBD"/>
    <w:rsid w:val="00EE15A1"/>
    <w:rsid w:val="00EE1926"/>
    <w:rsid w:val="00EE197D"/>
    <w:rsid w:val="00EE1C05"/>
    <w:rsid w:val="00EE1C2E"/>
    <w:rsid w:val="00EE2271"/>
    <w:rsid w:val="00EE2381"/>
    <w:rsid w:val="00EE26DD"/>
    <w:rsid w:val="00EE2A7C"/>
    <w:rsid w:val="00EE2AAA"/>
    <w:rsid w:val="00EE2C42"/>
    <w:rsid w:val="00EE30C8"/>
    <w:rsid w:val="00EE341B"/>
    <w:rsid w:val="00EE3F92"/>
    <w:rsid w:val="00EE4453"/>
    <w:rsid w:val="00EE447A"/>
    <w:rsid w:val="00EE4D14"/>
    <w:rsid w:val="00EE5793"/>
    <w:rsid w:val="00EE5FCE"/>
    <w:rsid w:val="00EE6BBD"/>
    <w:rsid w:val="00EE6E1E"/>
    <w:rsid w:val="00EE705F"/>
    <w:rsid w:val="00EE71F8"/>
    <w:rsid w:val="00EE79D0"/>
    <w:rsid w:val="00EE7EEA"/>
    <w:rsid w:val="00EF0525"/>
    <w:rsid w:val="00EF0D9A"/>
    <w:rsid w:val="00EF1226"/>
    <w:rsid w:val="00EF13FC"/>
    <w:rsid w:val="00EF141C"/>
    <w:rsid w:val="00EF1462"/>
    <w:rsid w:val="00EF15F5"/>
    <w:rsid w:val="00EF1A01"/>
    <w:rsid w:val="00EF2140"/>
    <w:rsid w:val="00EF2220"/>
    <w:rsid w:val="00EF24FB"/>
    <w:rsid w:val="00EF3555"/>
    <w:rsid w:val="00EF3961"/>
    <w:rsid w:val="00EF3ADA"/>
    <w:rsid w:val="00EF3C24"/>
    <w:rsid w:val="00EF42B4"/>
    <w:rsid w:val="00EF458C"/>
    <w:rsid w:val="00EF54FD"/>
    <w:rsid w:val="00EF6DA3"/>
    <w:rsid w:val="00EF72A9"/>
    <w:rsid w:val="00EF7727"/>
    <w:rsid w:val="00F01ACC"/>
    <w:rsid w:val="00F03645"/>
    <w:rsid w:val="00F03EC4"/>
    <w:rsid w:val="00F04275"/>
    <w:rsid w:val="00F0445E"/>
    <w:rsid w:val="00F046DC"/>
    <w:rsid w:val="00F047C3"/>
    <w:rsid w:val="00F04852"/>
    <w:rsid w:val="00F04B01"/>
    <w:rsid w:val="00F0577D"/>
    <w:rsid w:val="00F05A9E"/>
    <w:rsid w:val="00F0602E"/>
    <w:rsid w:val="00F0634D"/>
    <w:rsid w:val="00F065F7"/>
    <w:rsid w:val="00F0699B"/>
    <w:rsid w:val="00F106B7"/>
    <w:rsid w:val="00F10B27"/>
    <w:rsid w:val="00F11DFD"/>
    <w:rsid w:val="00F12243"/>
    <w:rsid w:val="00F12351"/>
    <w:rsid w:val="00F12FC8"/>
    <w:rsid w:val="00F13112"/>
    <w:rsid w:val="00F1316A"/>
    <w:rsid w:val="00F133B6"/>
    <w:rsid w:val="00F13525"/>
    <w:rsid w:val="00F137E2"/>
    <w:rsid w:val="00F13C5C"/>
    <w:rsid w:val="00F14FD1"/>
    <w:rsid w:val="00F15439"/>
    <w:rsid w:val="00F15E0F"/>
    <w:rsid w:val="00F16FE6"/>
    <w:rsid w:val="00F17B3E"/>
    <w:rsid w:val="00F201D7"/>
    <w:rsid w:val="00F2029F"/>
    <w:rsid w:val="00F2034C"/>
    <w:rsid w:val="00F20B27"/>
    <w:rsid w:val="00F21D37"/>
    <w:rsid w:val="00F22002"/>
    <w:rsid w:val="00F225A6"/>
    <w:rsid w:val="00F22B56"/>
    <w:rsid w:val="00F23825"/>
    <w:rsid w:val="00F238BD"/>
    <w:rsid w:val="00F239F1"/>
    <w:rsid w:val="00F24992"/>
    <w:rsid w:val="00F24993"/>
    <w:rsid w:val="00F24FEA"/>
    <w:rsid w:val="00F25398"/>
    <w:rsid w:val="00F25FF9"/>
    <w:rsid w:val="00F26164"/>
    <w:rsid w:val="00F30D08"/>
    <w:rsid w:val="00F321D4"/>
    <w:rsid w:val="00F321DD"/>
    <w:rsid w:val="00F3246C"/>
    <w:rsid w:val="00F325D6"/>
    <w:rsid w:val="00F329A7"/>
    <w:rsid w:val="00F32F2F"/>
    <w:rsid w:val="00F33F3F"/>
    <w:rsid w:val="00F35BDD"/>
    <w:rsid w:val="00F35CFF"/>
    <w:rsid w:val="00F35EF0"/>
    <w:rsid w:val="00F3618C"/>
    <w:rsid w:val="00F36E4F"/>
    <w:rsid w:val="00F403FD"/>
    <w:rsid w:val="00F41E72"/>
    <w:rsid w:val="00F42277"/>
    <w:rsid w:val="00F425B0"/>
    <w:rsid w:val="00F428DE"/>
    <w:rsid w:val="00F42CEE"/>
    <w:rsid w:val="00F42D87"/>
    <w:rsid w:val="00F42F98"/>
    <w:rsid w:val="00F434E9"/>
    <w:rsid w:val="00F43AAB"/>
    <w:rsid w:val="00F447C8"/>
    <w:rsid w:val="00F44B2B"/>
    <w:rsid w:val="00F455BE"/>
    <w:rsid w:val="00F4590B"/>
    <w:rsid w:val="00F45BA5"/>
    <w:rsid w:val="00F45BDF"/>
    <w:rsid w:val="00F46A07"/>
    <w:rsid w:val="00F4770C"/>
    <w:rsid w:val="00F479D2"/>
    <w:rsid w:val="00F47D25"/>
    <w:rsid w:val="00F47D98"/>
    <w:rsid w:val="00F501DA"/>
    <w:rsid w:val="00F50300"/>
    <w:rsid w:val="00F511C2"/>
    <w:rsid w:val="00F519B8"/>
    <w:rsid w:val="00F51A89"/>
    <w:rsid w:val="00F51CD3"/>
    <w:rsid w:val="00F51DAE"/>
    <w:rsid w:val="00F5229E"/>
    <w:rsid w:val="00F522BA"/>
    <w:rsid w:val="00F548D6"/>
    <w:rsid w:val="00F54B7B"/>
    <w:rsid w:val="00F550E5"/>
    <w:rsid w:val="00F5543D"/>
    <w:rsid w:val="00F55545"/>
    <w:rsid w:val="00F56E39"/>
    <w:rsid w:val="00F57A6A"/>
    <w:rsid w:val="00F60EFD"/>
    <w:rsid w:val="00F617DF"/>
    <w:rsid w:val="00F61C24"/>
    <w:rsid w:val="00F61C65"/>
    <w:rsid w:val="00F623E9"/>
    <w:rsid w:val="00F6264E"/>
    <w:rsid w:val="00F63951"/>
    <w:rsid w:val="00F63C86"/>
    <w:rsid w:val="00F64347"/>
    <w:rsid w:val="00F64524"/>
    <w:rsid w:val="00F64BFB"/>
    <w:rsid w:val="00F65933"/>
    <w:rsid w:val="00F659F2"/>
    <w:rsid w:val="00F662B1"/>
    <w:rsid w:val="00F6637D"/>
    <w:rsid w:val="00F67199"/>
    <w:rsid w:val="00F6723A"/>
    <w:rsid w:val="00F67C47"/>
    <w:rsid w:val="00F712FB"/>
    <w:rsid w:val="00F734C7"/>
    <w:rsid w:val="00F73B33"/>
    <w:rsid w:val="00F74D7D"/>
    <w:rsid w:val="00F766BE"/>
    <w:rsid w:val="00F76D9C"/>
    <w:rsid w:val="00F77413"/>
    <w:rsid w:val="00F77795"/>
    <w:rsid w:val="00F77855"/>
    <w:rsid w:val="00F77DAA"/>
    <w:rsid w:val="00F77EB9"/>
    <w:rsid w:val="00F80395"/>
    <w:rsid w:val="00F80635"/>
    <w:rsid w:val="00F80B84"/>
    <w:rsid w:val="00F8115F"/>
    <w:rsid w:val="00F81432"/>
    <w:rsid w:val="00F815D1"/>
    <w:rsid w:val="00F816FB"/>
    <w:rsid w:val="00F81E7E"/>
    <w:rsid w:val="00F81F0F"/>
    <w:rsid w:val="00F820B8"/>
    <w:rsid w:val="00F825F4"/>
    <w:rsid w:val="00F82A48"/>
    <w:rsid w:val="00F832E1"/>
    <w:rsid w:val="00F83363"/>
    <w:rsid w:val="00F83BB9"/>
    <w:rsid w:val="00F846D9"/>
    <w:rsid w:val="00F85BDA"/>
    <w:rsid w:val="00F86D48"/>
    <w:rsid w:val="00F8705E"/>
    <w:rsid w:val="00F871B7"/>
    <w:rsid w:val="00F87FA2"/>
    <w:rsid w:val="00F904A3"/>
    <w:rsid w:val="00F9110B"/>
    <w:rsid w:val="00F928A8"/>
    <w:rsid w:val="00F92AA1"/>
    <w:rsid w:val="00F92CAE"/>
    <w:rsid w:val="00F93267"/>
    <w:rsid w:val="00F932DE"/>
    <w:rsid w:val="00F9385D"/>
    <w:rsid w:val="00F9457B"/>
    <w:rsid w:val="00F95A70"/>
    <w:rsid w:val="00F95FD6"/>
    <w:rsid w:val="00F963DD"/>
    <w:rsid w:val="00F9641A"/>
    <w:rsid w:val="00F96506"/>
    <w:rsid w:val="00F96ADF"/>
    <w:rsid w:val="00F97004"/>
    <w:rsid w:val="00F9796C"/>
    <w:rsid w:val="00F97DDE"/>
    <w:rsid w:val="00FA0BC2"/>
    <w:rsid w:val="00FA1557"/>
    <w:rsid w:val="00FA167D"/>
    <w:rsid w:val="00FA1AC8"/>
    <w:rsid w:val="00FA2045"/>
    <w:rsid w:val="00FA22F4"/>
    <w:rsid w:val="00FA26EB"/>
    <w:rsid w:val="00FA3033"/>
    <w:rsid w:val="00FA52B2"/>
    <w:rsid w:val="00FA5656"/>
    <w:rsid w:val="00FA59B7"/>
    <w:rsid w:val="00FA5ABA"/>
    <w:rsid w:val="00FA5F49"/>
    <w:rsid w:val="00FA6963"/>
    <w:rsid w:val="00FA7182"/>
    <w:rsid w:val="00FA7A66"/>
    <w:rsid w:val="00FB0668"/>
    <w:rsid w:val="00FB0CE8"/>
    <w:rsid w:val="00FB110D"/>
    <w:rsid w:val="00FB125E"/>
    <w:rsid w:val="00FB1AA9"/>
    <w:rsid w:val="00FB1FF2"/>
    <w:rsid w:val="00FB2686"/>
    <w:rsid w:val="00FB2D65"/>
    <w:rsid w:val="00FB32CD"/>
    <w:rsid w:val="00FB3436"/>
    <w:rsid w:val="00FB385F"/>
    <w:rsid w:val="00FB38B7"/>
    <w:rsid w:val="00FB3B1C"/>
    <w:rsid w:val="00FB408F"/>
    <w:rsid w:val="00FB4B5A"/>
    <w:rsid w:val="00FB4C3C"/>
    <w:rsid w:val="00FB509B"/>
    <w:rsid w:val="00FB50CD"/>
    <w:rsid w:val="00FB5658"/>
    <w:rsid w:val="00FB5680"/>
    <w:rsid w:val="00FB5963"/>
    <w:rsid w:val="00FB5CD6"/>
    <w:rsid w:val="00FB5DAA"/>
    <w:rsid w:val="00FB5E19"/>
    <w:rsid w:val="00FB60DC"/>
    <w:rsid w:val="00FB60E2"/>
    <w:rsid w:val="00FB610C"/>
    <w:rsid w:val="00FB765C"/>
    <w:rsid w:val="00FB7792"/>
    <w:rsid w:val="00FB7D67"/>
    <w:rsid w:val="00FC009A"/>
    <w:rsid w:val="00FC04B9"/>
    <w:rsid w:val="00FC0A6C"/>
    <w:rsid w:val="00FC161A"/>
    <w:rsid w:val="00FC1830"/>
    <w:rsid w:val="00FC19D6"/>
    <w:rsid w:val="00FC23A1"/>
    <w:rsid w:val="00FC23D5"/>
    <w:rsid w:val="00FC2DB5"/>
    <w:rsid w:val="00FC3162"/>
    <w:rsid w:val="00FC42A0"/>
    <w:rsid w:val="00FC4337"/>
    <w:rsid w:val="00FC455D"/>
    <w:rsid w:val="00FC4BE0"/>
    <w:rsid w:val="00FC4C1A"/>
    <w:rsid w:val="00FC5888"/>
    <w:rsid w:val="00FC6468"/>
    <w:rsid w:val="00FC6D49"/>
    <w:rsid w:val="00FC6FE8"/>
    <w:rsid w:val="00FD07C1"/>
    <w:rsid w:val="00FD0F2C"/>
    <w:rsid w:val="00FD1577"/>
    <w:rsid w:val="00FD2540"/>
    <w:rsid w:val="00FD2947"/>
    <w:rsid w:val="00FD2CE6"/>
    <w:rsid w:val="00FD38E9"/>
    <w:rsid w:val="00FD3CC5"/>
    <w:rsid w:val="00FD3D78"/>
    <w:rsid w:val="00FD43D8"/>
    <w:rsid w:val="00FD43ED"/>
    <w:rsid w:val="00FD4922"/>
    <w:rsid w:val="00FD4E6D"/>
    <w:rsid w:val="00FD56B9"/>
    <w:rsid w:val="00FD5828"/>
    <w:rsid w:val="00FD616E"/>
    <w:rsid w:val="00FD6461"/>
    <w:rsid w:val="00FD6637"/>
    <w:rsid w:val="00FD6838"/>
    <w:rsid w:val="00FD73F6"/>
    <w:rsid w:val="00FD77E0"/>
    <w:rsid w:val="00FD7A00"/>
    <w:rsid w:val="00FE0281"/>
    <w:rsid w:val="00FE04BB"/>
    <w:rsid w:val="00FE0ACA"/>
    <w:rsid w:val="00FE104E"/>
    <w:rsid w:val="00FE27BB"/>
    <w:rsid w:val="00FE2E69"/>
    <w:rsid w:val="00FE31B3"/>
    <w:rsid w:val="00FE417A"/>
    <w:rsid w:val="00FE4AEA"/>
    <w:rsid w:val="00FE6A27"/>
    <w:rsid w:val="00FE6A79"/>
    <w:rsid w:val="00FE6B5B"/>
    <w:rsid w:val="00FE7083"/>
    <w:rsid w:val="00FE75EC"/>
    <w:rsid w:val="00FE78F8"/>
    <w:rsid w:val="00FE7E29"/>
    <w:rsid w:val="00FF019F"/>
    <w:rsid w:val="00FF0698"/>
    <w:rsid w:val="00FF07C2"/>
    <w:rsid w:val="00FF0B88"/>
    <w:rsid w:val="00FF0E75"/>
    <w:rsid w:val="00FF1275"/>
    <w:rsid w:val="00FF141B"/>
    <w:rsid w:val="00FF1B2A"/>
    <w:rsid w:val="00FF1B7E"/>
    <w:rsid w:val="00FF1BC0"/>
    <w:rsid w:val="00FF1C90"/>
    <w:rsid w:val="00FF2160"/>
    <w:rsid w:val="00FF2262"/>
    <w:rsid w:val="00FF22ED"/>
    <w:rsid w:val="00FF2721"/>
    <w:rsid w:val="00FF2759"/>
    <w:rsid w:val="00FF30DE"/>
    <w:rsid w:val="00FF3360"/>
    <w:rsid w:val="00FF5182"/>
    <w:rsid w:val="00FF5601"/>
    <w:rsid w:val="00FF5782"/>
    <w:rsid w:val="00FF6011"/>
    <w:rsid w:val="00FF644B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186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77C61"/>
  </w:style>
  <w:style w:type="character" w:customStyle="1" w:styleId="DateChar">
    <w:name w:val="Date Char"/>
    <w:basedOn w:val="DefaultParagraphFont"/>
    <w:link w:val="Date"/>
    <w:uiPriority w:val="99"/>
    <w:semiHidden/>
    <w:rsid w:val="00C77C61"/>
    <w:rPr>
      <w:rFonts w:ascii="Calibri" w:hAnsi="Calibri" w:cs="Calibri"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822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9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68E00-4FD8-4FD2-9559-8ED603096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6013</Words>
  <Characters>34278</Characters>
  <Application>Microsoft Office Word</Application>
  <DocSecurity>0</DocSecurity>
  <Lines>285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40211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2018-07-11T16:03:00Z</dcterms:created>
  <dcterms:modified xsi:type="dcterms:W3CDTF">2018-07-11T16:03:00Z</dcterms:modified>
</cp:coreProperties>
</file>